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4A2AD" w14:textId="77777777" w:rsidR="00C9458E" w:rsidRPr="00C9458E" w:rsidRDefault="00C9458E" w:rsidP="00C9458E">
      <w:pPr>
        <w:jc w:val="center"/>
        <w:rPr>
          <w:rFonts w:asciiTheme="minorHAnsi" w:hAnsiTheme="minorHAnsi" w:cstheme="minorHAnsi"/>
          <w:b/>
          <w:sz w:val="36"/>
          <w:szCs w:val="36"/>
        </w:rPr>
      </w:pPr>
      <w:r w:rsidRPr="00C9458E">
        <w:rPr>
          <w:rFonts w:asciiTheme="minorHAnsi" w:hAnsiTheme="minorHAnsi" w:cstheme="minorHAnsi"/>
          <w:b/>
          <w:sz w:val="36"/>
          <w:szCs w:val="36"/>
        </w:rPr>
        <w:t>Písemná žádost o akreditaci studijního programu</w:t>
      </w:r>
    </w:p>
    <w:p w14:paraId="1191A03E" w14:textId="77777777" w:rsidR="00C9458E" w:rsidRPr="00C9458E" w:rsidRDefault="00C9458E" w:rsidP="00C9458E">
      <w:pPr>
        <w:jc w:val="center"/>
        <w:rPr>
          <w:rFonts w:asciiTheme="minorHAnsi" w:hAnsiTheme="minorHAnsi" w:cstheme="minorHAnsi"/>
          <w:b/>
          <w:sz w:val="36"/>
          <w:szCs w:val="36"/>
        </w:rPr>
      </w:pPr>
    </w:p>
    <w:p w14:paraId="1ABD1263" w14:textId="77777777" w:rsidR="00C9458E" w:rsidRPr="00C9458E" w:rsidRDefault="00C9458E" w:rsidP="00C9458E">
      <w:pPr>
        <w:jc w:val="center"/>
        <w:rPr>
          <w:rFonts w:asciiTheme="minorHAnsi" w:hAnsiTheme="minorHAnsi" w:cstheme="minorHAnsi"/>
          <w:b/>
          <w:sz w:val="36"/>
          <w:szCs w:val="36"/>
        </w:rPr>
      </w:pPr>
    </w:p>
    <w:p w14:paraId="62772BB7" w14:textId="77777777" w:rsidR="00C9458E" w:rsidRPr="00C9458E" w:rsidRDefault="00C9458E" w:rsidP="00C9458E">
      <w:pPr>
        <w:jc w:val="center"/>
        <w:rPr>
          <w:rFonts w:asciiTheme="minorHAnsi" w:hAnsiTheme="minorHAnsi" w:cstheme="minorHAnsi"/>
          <w:b/>
          <w:sz w:val="36"/>
          <w:szCs w:val="36"/>
        </w:rPr>
      </w:pPr>
      <w:r w:rsidRPr="00C9458E">
        <w:rPr>
          <w:rFonts w:asciiTheme="minorHAnsi" w:hAnsiTheme="minorHAnsi" w:cstheme="minorHAnsi"/>
          <w:b/>
          <w:sz w:val="36"/>
          <w:szCs w:val="36"/>
        </w:rPr>
        <w:t>Fakulta multimediálních komunikací</w:t>
      </w:r>
    </w:p>
    <w:p w14:paraId="10D4FDD3" w14:textId="28A7EFF1" w:rsidR="00C9458E" w:rsidRPr="00C9458E" w:rsidRDefault="00C9458E" w:rsidP="00C9458E">
      <w:pPr>
        <w:jc w:val="center"/>
        <w:rPr>
          <w:rFonts w:asciiTheme="minorHAnsi" w:hAnsiTheme="minorHAnsi" w:cstheme="minorHAnsi"/>
          <w:b/>
          <w:sz w:val="36"/>
          <w:szCs w:val="36"/>
        </w:rPr>
      </w:pPr>
      <w:r w:rsidRPr="00C9458E">
        <w:rPr>
          <w:rFonts w:asciiTheme="minorHAnsi" w:hAnsiTheme="minorHAnsi" w:cstheme="minorHAnsi"/>
          <w:b/>
          <w:sz w:val="36"/>
          <w:szCs w:val="36"/>
        </w:rPr>
        <w:t>Univerzita Tomáše Bati ve Zlíně</w:t>
      </w:r>
    </w:p>
    <w:p w14:paraId="561A422C" w14:textId="77777777" w:rsidR="00C9458E" w:rsidRPr="00C9458E" w:rsidRDefault="00C9458E" w:rsidP="00C9458E">
      <w:pPr>
        <w:jc w:val="center"/>
        <w:rPr>
          <w:rFonts w:asciiTheme="minorHAnsi" w:hAnsiTheme="minorHAnsi" w:cstheme="minorHAnsi"/>
          <w:b/>
          <w:sz w:val="36"/>
          <w:szCs w:val="36"/>
        </w:rPr>
      </w:pPr>
    </w:p>
    <w:p w14:paraId="48696681" w14:textId="77777777" w:rsidR="00C9458E" w:rsidRPr="00C9458E" w:rsidRDefault="00C9458E" w:rsidP="00C9458E">
      <w:pPr>
        <w:jc w:val="center"/>
        <w:rPr>
          <w:rFonts w:asciiTheme="minorHAnsi" w:hAnsiTheme="minorHAnsi" w:cstheme="minorHAnsi"/>
          <w:b/>
          <w:sz w:val="36"/>
          <w:szCs w:val="36"/>
        </w:rPr>
      </w:pPr>
    </w:p>
    <w:p w14:paraId="471313DC" w14:textId="77777777" w:rsidR="00C9458E" w:rsidRPr="00C9458E" w:rsidRDefault="00C9458E" w:rsidP="00C9458E">
      <w:pPr>
        <w:jc w:val="center"/>
        <w:rPr>
          <w:rFonts w:asciiTheme="minorHAnsi" w:hAnsiTheme="minorHAnsi" w:cstheme="minorHAnsi"/>
          <w:b/>
          <w:sz w:val="36"/>
          <w:szCs w:val="36"/>
        </w:rPr>
      </w:pPr>
      <w:r w:rsidRPr="00C9458E">
        <w:rPr>
          <w:rFonts w:asciiTheme="minorHAnsi" w:hAnsiTheme="minorHAnsi" w:cstheme="minorHAnsi"/>
          <w:b/>
          <w:sz w:val="36"/>
          <w:szCs w:val="36"/>
        </w:rPr>
        <w:t xml:space="preserve">Oblast vzdělávání Mediální a komunikační studia, </w:t>
      </w:r>
    </w:p>
    <w:p w14:paraId="1A313887" w14:textId="3DF88BAA" w:rsidR="00C9458E" w:rsidRPr="00C9458E" w:rsidRDefault="00C9458E" w:rsidP="00C9458E">
      <w:pPr>
        <w:jc w:val="center"/>
        <w:rPr>
          <w:rFonts w:asciiTheme="minorHAnsi" w:hAnsiTheme="minorHAnsi" w:cstheme="minorHAnsi"/>
          <w:b/>
          <w:sz w:val="28"/>
          <w:szCs w:val="28"/>
        </w:rPr>
      </w:pPr>
      <w:r w:rsidRPr="00C9458E">
        <w:rPr>
          <w:rFonts w:asciiTheme="minorHAnsi" w:hAnsiTheme="minorHAnsi" w:cstheme="minorHAnsi"/>
          <w:b/>
          <w:sz w:val="36"/>
          <w:szCs w:val="36"/>
        </w:rPr>
        <w:t>studijní program Marketingov</w:t>
      </w:r>
      <w:ins w:id="0" w:author="Radim Bačuvčík" w:date="2020-02-06T09:38:00Z">
        <w:r w:rsidR="00A91BC2">
          <w:rPr>
            <w:rFonts w:asciiTheme="minorHAnsi" w:hAnsiTheme="minorHAnsi" w:cstheme="minorHAnsi"/>
            <w:b/>
            <w:sz w:val="36"/>
            <w:szCs w:val="36"/>
          </w:rPr>
          <w:t>á</w:t>
        </w:r>
      </w:ins>
      <w:del w:id="1" w:author="Radim Bačuvčík" w:date="2020-02-06T09:38:00Z">
        <w:r w:rsidRPr="00C9458E" w:rsidDel="00A91BC2">
          <w:rPr>
            <w:rFonts w:asciiTheme="minorHAnsi" w:hAnsiTheme="minorHAnsi" w:cstheme="minorHAnsi"/>
            <w:b/>
            <w:sz w:val="36"/>
            <w:szCs w:val="36"/>
          </w:rPr>
          <w:delText>é</w:delText>
        </w:r>
      </w:del>
      <w:r w:rsidRPr="00C9458E">
        <w:rPr>
          <w:rFonts w:asciiTheme="minorHAnsi" w:hAnsiTheme="minorHAnsi" w:cstheme="minorHAnsi"/>
          <w:b/>
          <w:sz w:val="36"/>
          <w:szCs w:val="36"/>
        </w:rPr>
        <w:t xml:space="preserve"> komunikace</w:t>
      </w:r>
    </w:p>
    <w:p w14:paraId="6D52610A" w14:textId="77777777" w:rsidR="00C9458E" w:rsidRPr="00AA31D7" w:rsidRDefault="00C9458E" w:rsidP="00C9458E">
      <w:pPr>
        <w:jc w:val="center"/>
        <w:rPr>
          <w:rFonts w:cs="Arial Narrow"/>
          <w:b/>
          <w:bCs/>
          <w:color w:val="FFFFFF" w:themeColor="background1"/>
          <w:sz w:val="32"/>
          <w:szCs w:val="32"/>
        </w:rPr>
      </w:pPr>
      <w:r w:rsidRPr="00A61E38">
        <w:rPr>
          <w:noProof/>
          <w:sz w:val="32"/>
          <w:szCs w:val="32"/>
        </w:rPr>
        <w:drawing>
          <wp:anchor distT="0" distB="0" distL="114300" distR="114300" simplePos="0" relativeHeight="251662336" behindDoc="1" locked="0" layoutInCell="1" allowOverlap="1" wp14:anchorId="0D454FA8" wp14:editId="370D8C04">
            <wp:simplePos x="0" y="0"/>
            <wp:positionH relativeFrom="margin">
              <wp:align>center</wp:align>
            </wp:positionH>
            <wp:positionV relativeFrom="paragraph">
              <wp:posOffset>332740</wp:posOffset>
            </wp:positionV>
            <wp:extent cx="2876400" cy="2847600"/>
            <wp:effectExtent l="0" t="0" r="63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0C61C036" w14:textId="77777777" w:rsidR="00C9458E" w:rsidRDefault="00C9458E" w:rsidP="00C9458E">
      <w:pPr>
        <w:jc w:val="center"/>
        <w:rPr>
          <w:rFonts w:cs="Arial Narrow"/>
          <w:b/>
          <w:bCs/>
          <w:sz w:val="32"/>
          <w:szCs w:val="32"/>
        </w:rPr>
      </w:pPr>
    </w:p>
    <w:p w14:paraId="1D178999" w14:textId="77777777" w:rsidR="00C9458E" w:rsidRDefault="00C9458E" w:rsidP="00C9458E">
      <w:pPr>
        <w:jc w:val="center"/>
        <w:rPr>
          <w:rFonts w:cs="Arial Narrow"/>
          <w:b/>
          <w:bCs/>
          <w:sz w:val="32"/>
          <w:szCs w:val="32"/>
        </w:rPr>
      </w:pPr>
    </w:p>
    <w:p w14:paraId="2B066BFB" w14:textId="77777777" w:rsidR="00C9458E" w:rsidRDefault="00C9458E" w:rsidP="00C9458E">
      <w:pPr>
        <w:jc w:val="center"/>
        <w:rPr>
          <w:rFonts w:cs="Arial Narrow"/>
          <w:b/>
          <w:bCs/>
          <w:sz w:val="32"/>
          <w:szCs w:val="32"/>
        </w:rPr>
      </w:pPr>
    </w:p>
    <w:p w14:paraId="306934E8" w14:textId="77777777" w:rsidR="00C9458E" w:rsidRPr="00A61E38" w:rsidRDefault="00C9458E" w:rsidP="00C9458E">
      <w:pPr>
        <w:jc w:val="center"/>
        <w:rPr>
          <w:rFonts w:cs="Arial Narrow"/>
          <w:b/>
          <w:bCs/>
          <w:sz w:val="32"/>
          <w:szCs w:val="32"/>
        </w:rPr>
      </w:pPr>
    </w:p>
    <w:p w14:paraId="4F1F6F03" w14:textId="77777777" w:rsidR="00C9458E" w:rsidRPr="00A61E38" w:rsidRDefault="00C9458E" w:rsidP="00C9458E">
      <w:pPr>
        <w:jc w:val="center"/>
        <w:rPr>
          <w:rFonts w:cs="Arial Narrow"/>
          <w:b/>
          <w:bCs/>
          <w:sz w:val="32"/>
          <w:szCs w:val="32"/>
        </w:rPr>
      </w:pPr>
    </w:p>
    <w:p w14:paraId="03F2B1EA" w14:textId="77777777" w:rsidR="00C9458E" w:rsidRPr="00A61E38" w:rsidRDefault="00C9458E" w:rsidP="00C9458E">
      <w:pPr>
        <w:jc w:val="center"/>
        <w:rPr>
          <w:rFonts w:cs="Arial Narrow"/>
          <w:b/>
          <w:bCs/>
          <w:sz w:val="32"/>
          <w:szCs w:val="32"/>
        </w:rPr>
      </w:pPr>
      <w:r w:rsidRPr="00A61E38">
        <w:rPr>
          <w:rFonts w:cs="Arial Narrow"/>
          <w:b/>
          <w:bCs/>
          <w:sz w:val="32"/>
          <w:szCs w:val="32"/>
        </w:rPr>
        <w:t xml:space="preserve"> </w:t>
      </w:r>
    </w:p>
    <w:p w14:paraId="10A02019" w14:textId="77777777" w:rsidR="00C9458E" w:rsidRPr="00AA31D7" w:rsidRDefault="00C9458E" w:rsidP="00C9458E">
      <w:pPr>
        <w:rPr>
          <w:b/>
          <w:sz w:val="32"/>
          <w:szCs w:val="32"/>
        </w:rPr>
      </w:pPr>
    </w:p>
    <w:p w14:paraId="69FC1A7F" w14:textId="77777777" w:rsidR="00C9458E" w:rsidRPr="00AA31D7" w:rsidRDefault="00C9458E" w:rsidP="00C9458E">
      <w:pPr>
        <w:rPr>
          <w:rFonts w:ascii="Tahoma" w:hAnsi="Tahoma" w:cs="Tahoma"/>
          <w:b/>
          <w:color w:val="943634" w:themeColor="accent2" w:themeShade="BF"/>
          <w:sz w:val="32"/>
          <w:szCs w:val="32"/>
        </w:rPr>
      </w:pPr>
      <w:r w:rsidRPr="00AA31D7">
        <w:rPr>
          <w:rFonts w:ascii="Tahoma" w:hAnsi="Tahoma" w:cs="Tahoma"/>
          <w:b/>
          <w:noProof/>
          <w:color w:val="943634" w:themeColor="accent2" w:themeShade="BF"/>
          <w:sz w:val="32"/>
          <w:szCs w:val="32"/>
        </w:rPr>
        <mc:AlternateContent>
          <mc:Choice Requires="wps">
            <w:drawing>
              <wp:anchor distT="45720" distB="45720" distL="114300" distR="114300" simplePos="0" relativeHeight="251663360" behindDoc="0" locked="0" layoutInCell="1" allowOverlap="1" wp14:anchorId="1DC140D5" wp14:editId="19E0FAE1">
                <wp:simplePos x="0" y="0"/>
                <wp:positionH relativeFrom="column">
                  <wp:posOffset>1639570</wp:posOffset>
                </wp:positionH>
                <wp:positionV relativeFrom="paragraph">
                  <wp:posOffset>2583180</wp:posOffset>
                </wp:positionV>
                <wp:extent cx="2360930" cy="1404620"/>
                <wp:effectExtent l="0" t="0" r="635"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936772C" w14:textId="77777777" w:rsidR="00CF1EB2" w:rsidRPr="00C9458E" w:rsidRDefault="00CF1EB2" w:rsidP="00C9458E">
                            <w:pPr>
                              <w:jc w:val="center"/>
                              <w:rPr>
                                <w:rFonts w:asciiTheme="minorHAnsi" w:hAnsiTheme="minorHAnsi" w:cstheme="minorHAnsi"/>
                                <w:b/>
                                <w:sz w:val="32"/>
                                <w:szCs w:val="32"/>
                              </w:rPr>
                            </w:pPr>
                            <w:r w:rsidRPr="00C9458E">
                              <w:rPr>
                                <w:rFonts w:asciiTheme="minorHAnsi" w:hAnsiTheme="minorHAnsi" w:cstheme="minorHAnsi"/>
                                <w:b/>
                                <w:sz w:val="32"/>
                                <w:szCs w:val="32"/>
                              </w:rPr>
                              <w:t>Zlín</w:t>
                            </w:r>
                          </w:p>
                          <w:p w14:paraId="49869FB6" w14:textId="44946CC0" w:rsidR="00CF1EB2" w:rsidRPr="00C9458E" w:rsidRDefault="00CF1EB2" w:rsidP="00C9458E">
                            <w:pPr>
                              <w:jc w:val="center"/>
                              <w:rPr>
                                <w:rFonts w:asciiTheme="minorHAnsi" w:hAnsiTheme="minorHAnsi" w:cstheme="minorHAnsi"/>
                                <w:b/>
                                <w:sz w:val="32"/>
                                <w:szCs w:val="32"/>
                              </w:rPr>
                            </w:pPr>
                            <w:r w:rsidRPr="00C9458E">
                              <w:rPr>
                                <w:rFonts w:asciiTheme="minorHAnsi" w:hAnsiTheme="minorHAnsi" w:cstheme="minorHAnsi"/>
                                <w:b/>
                                <w:sz w:val="32"/>
                                <w:szCs w:val="32"/>
                              </w:rPr>
                              <w:t>listopad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DC140D5"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" stroked="f">
                <v:textbox style="mso-fit-shape-to-text:t">
                  <w:txbxContent>
                    <w:p w14:paraId="4936772C" w14:textId="77777777" w:rsidR="00CF1EB2" w:rsidRPr="00C9458E" w:rsidRDefault="00CF1EB2" w:rsidP="00C9458E">
                      <w:pPr>
                        <w:jc w:val="center"/>
                        <w:rPr>
                          <w:rFonts w:asciiTheme="minorHAnsi" w:hAnsiTheme="minorHAnsi" w:cstheme="minorHAnsi"/>
                          <w:b/>
                          <w:sz w:val="32"/>
                          <w:szCs w:val="32"/>
                        </w:rPr>
                      </w:pPr>
                      <w:r w:rsidRPr="00C9458E">
                        <w:rPr>
                          <w:rFonts w:asciiTheme="minorHAnsi" w:hAnsiTheme="minorHAnsi" w:cstheme="minorHAnsi"/>
                          <w:b/>
                          <w:sz w:val="32"/>
                          <w:szCs w:val="32"/>
                        </w:rPr>
                        <w:t>Zlín</w:t>
                      </w:r>
                    </w:p>
                    <w:p w14:paraId="49869FB6" w14:textId="44946CC0" w:rsidR="00CF1EB2" w:rsidRPr="00C9458E" w:rsidRDefault="00CF1EB2" w:rsidP="00C9458E">
                      <w:pPr>
                        <w:jc w:val="center"/>
                        <w:rPr>
                          <w:rFonts w:asciiTheme="minorHAnsi" w:hAnsiTheme="minorHAnsi" w:cstheme="minorHAnsi"/>
                          <w:b/>
                          <w:sz w:val="32"/>
                          <w:szCs w:val="32"/>
                        </w:rPr>
                      </w:pPr>
                      <w:r w:rsidRPr="00C9458E">
                        <w:rPr>
                          <w:rFonts w:asciiTheme="minorHAnsi" w:hAnsiTheme="minorHAnsi" w:cstheme="minorHAnsi"/>
                          <w:b/>
                          <w:sz w:val="32"/>
                          <w:szCs w:val="32"/>
                        </w:rPr>
                        <w:t>listopad 2019</w:t>
                      </w:r>
                    </w:p>
                  </w:txbxContent>
                </v:textbox>
                <w10:wrap type="square"/>
              </v:shape>
            </w:pict>
          </mc:Fallback>
        </mc:AlternateContent>
      </w:r>
    </w:p>
    <w:p w14:paraId="07917BEB" w14:textId="77777777" w:rsidR="00C9458E" w:rsidRPr="00AA31D7" w:rsidRDefault="00C9458E" w:rsidP="00C9458E">
      <w:pPr>
        <w:rPr>
          <w:rFonts w:ascii="Tahoma" w:hAnsi="Tahoma" w:cs="Tahoma"/>
          <w:b/>
          <w:color w:val="943634" w:themeColor="accent2" w:themeShade="BF"/>
          <w:sz w:val="32"/>
          <w:szCs w:val="32"/>
        </w:rPr>
      </w:pPr>
    </w:p>
    <w:p w14:paraId="734B8A8F" w14:textId="77777777" w:rsidR="00C9458E" w:rsidRPr="00AA31D7" w:rsidRDefault="00C9458E" w:rsidP="00C9458E">
      <w:pPr>
        <w:rPr>
          <w:rFonts w:ascii="Tahoma" w:hAnsi="Tahoma" w:cs="Tahoma"/>
          <w:b/>
          <w:color w:val="943634" w:themeColor="accent2" w:themeShade="BF"/>
          <w:sz w:val="32"/>
          <w:szCs w:val="32"/>
        </w:rPr>
      </w:pPr>
    </w:p>
    <w:p w14:paraId="340F85E3" w14:textId="77777777" w:rsidR="00C9458E" w:rsidRPr="00AA31D7" w:rsidRDefault="00C9458E" w:rsidP="00C9458E">
      <w:pPr>
        <w:rPr>
          <w:rFonts w:ascii="Tahoma" w:hAnsi="Tahoma" w:cs="Tahoma"/>
          <w:b/>
          <w:color w:val="943634" w:themeColor="accent2" w:themeShade="BF"/>
          <w:sz w:val="32"/>
          <w:szCs w:val="32"/>
        </w:rPr>
      </w:pPr>
    </w:p>
    <w:p w14:paraId="52902BB5" w14:textId="77777777" w:rsidR="00C9458E" w:rsidRPr="00AA31D7" w:rsidRDefault="00C9458E" w:rsidP="00C9458E">
      <w:pPr>
        <w:rPr>
          <w:rFonts w:ascii="Tahoma" w:hAnsi="Tahoma" w:cs="Tahoma"/>
          <w:b/>
          <w:color w:val="943634" w:themeColor="accent2" w:themeShade="BF"/>
          <w:sz w:val="32"/>
          <w:szCs w:val="32"/>
        </w:rPr>
      </w:pPr>
    </w:p>
    <w:p w14:paraId="7FE99B36" w14:textId="77777777" w:rsidR="00C9458E" w:rsidRPr="00AA31D7" w:rsidRDefault="00C9458E" w:rsidP="00C9458E">
      <w:pPr>
        <w:rPr>
          <w:rFonts w:ascii="Tahoma" w:hAnsi="Tahoma" w:cs="Tahoma"/>
          <w:b/>
          <w:color w:val="943634" w:themeColor="accent2" w:themeShade="BF"/>
          <w:sz w:val="32"/>
          <w:szCs w:val="32"/>
        </w:rPr>
      </w:pPr>
    </w:p>
    <w:p w14:paraId="3FF46C5D" w14:textId="77777777" w:rsidR="00C9458E" w:rsidRPr="00AA31D7" w:rsidRDefault="00C9458E" w:rsidP="00C9458E">
      <w:pPr>
        <w:rPr>
          <w:rFonts w:ascii="Tahoma" w:hAnsi="Tahoma" w:cs="Tahoma"/>
          <w:b/>
          <w:color w:val="943634" w:themeColor="accent2" w:themeShade="BF"/>
          <w:sz w:val="32"/>
          <w:szCs w:val="32"/>
        </w:rPr>
      </w:pPr>
    </w:p>
    <w:p w14:paraId="1EEE0E78" w14:textId="77777777" w:rsidR="00C9458E" w:rsidRDefault="00C9458E" w:rsidP="00C9458E">
      <w:pPr>
        <w:rPr>
          <w:rFonts w:ascii="Tahoma" w:hAnsi="Tahoma" w:cs="Tahoma"/>
          <w:b/>
          <w:color w:val="943634" w:themeColor="accent2" w:themeShade="BF"/>
          <w:sz w:val="36"/>
          <w:szCs w:val="36"/>
        </w:rPr>
      </w:pPr>
    </w:p>
    <w:p w14:paraId="2DADCD8A" w14:textId="77777777" w:rsidR="00C9458E" w:rsidRDefault="00C9458E" w:rsidP="00C9458E">
      <w:pPr>
        <w:rPr>
          <w:rFonts w:ascii="Tahoma" w:hAnsi="Tahoma" w:cs="Tahoma"/>
          <w:b/>
          <w:color w:val="943634" w:themeColor="accent2" w:themeShade="BF"/>
          <w:sz w:val="36"/>
          <w:szCs w:val="36"/>
        </w:rPr>
      </w:pPr>
    </w:p>
    <w:p w14:paraId="7FB2E698" w14:textId="77777777" w:rsidR="00C9458E" w:rsidRDefault="00C9458E" w:rsidP="00C9458E">
      <w:pPr>
        <w:rPr>
          <w:rFonts w:ascii="Tahoma" w:hAnsi="Tahoma" w:cs="Tahoma"/>
          <w:b/>
          <w:color w:val="943634" w:themeColor="accent2" w:themeShade="BF"/>
          <w:sz w:val="36"/>
          <w:szCs w:val="36"/>
        </w:rPr>
      </w:pPr>
    </w:p>
    <w:p w14:paraId="608AD5BC" w14:textId="77777777" w:rsidR="00C9458E" w:rsidRDefault="00C9458E">
      <w:pPr>
        <w:rPr>
          <w:rFonts w:asciiTheme="minorHAnsi" w:hAnsiTheme="minorHAnsi" w:cstheme="minorHAnsi"/>
          <w:b/>
          <w:sz w:val="28"/>
        </w:rPr>
      </w:pPr>
      <w:r>
        <w:rPr>
          <w:rFonts w:asciiTheme="minorHAnsi" w:hAnsiTheme="minorHAnsi" w:cstheme="minorHAnsi"/>
          <w:b/>
          <w:sz w:val="28"/>
        </w:rPr>
        <w:br w:type="page"/>
      </w:r>
    </w:p>
    <w:p w14:paraId="5B5126AF" w14:textId="4536C0AF" w:rsidR="00001E3D" w:rsidRPr="00F52EEF" w:rsidRDefault="00001E3D" w:rsidP="00935F76">
      <w:pPr>
        <w:pBdr>
          <w:top w:val="single" w:sz="4" w:space="1" w:color="auto"/>
          <w:left w:val="single" w:sz="4" w:space="4" w:color="auto"/>
          <w:bottom w:val="single" w:sz="4" w:space="1" w:color="auto"/>
          <w:right w:val="single" w:sz="4" w:space="4" w:color="auto"/>
        </w:pBdr>
        <w:shd w:val="clear" w:color="auto" w:fill="BDD6EE"/>
        <w:tabs>
          <w:tab w:val="left" w:pos="567"/>
        </w:tabs>
        <w:rPr>
          <w:rFonts w:asciiTheme="minorHAnsi" w:hAnsiTheme="minorHAnsi" w:cstheme="minorHAnsi"/>
          <w:b/>
          <w:sz w:val="26"/>
          <w:szCs w:val="26"/>
        </w:rPr>
      </w:pPr>
      <w:r w:rsidRPr="00F52EEF">
        <w:rPr>
          <w:rFonts w:asciiTheme="minorHAnsi" w:hAnsiTheme="minorHAnsi" w:cstheme="minorHAnsi"/>
          <w:b/>
          <w:sz w:val="28"/>
        </w:rPr>
        <w:lastRenderedPageBreak/>
        <w:t xml:space="preserve">A-I – </w:t>
      </w:r>
      <w:r w:rsidRPr="00F52EEF">
        <w:rPr>
          <w:rFonts w:asciiTheme="minorHAnsi" w:hAnsiTheme="minorHAnsi" w:cstheme="minorHAnsi"/>
          <w:b/>
          <w:sz w:val="26"/>
          <w:szCs w:val="26"/>
        </w:rPr>
        <w:t>Základní informace o žádosti o akreditaci</w:t>
      </w:r>
    </w:p>
    <w:p w14:paraId="5345FD49" w14:textId="77777777" w:rsidR="00001E3D" w:rsidRPr="00F52EEF" w:rsidRDefault="00001E3D" w:rsidP="00935F76">
      <w:pPr>
        <w:tabs>
          <w:tab w:val="left" w:pos="567"/>
        </w:tabs>
        <w:rPr>
          <w:rFonts w:asciiTheme="minorHAnsi" w:hAnsiTheme="minorHAnsi" w:cstheme="minorHAnsi"/>
          <w:b/>
          <w:sz w:val="28"/>
        </w:rPr>
      </w:pPr>
    </w:p>
    <w:p w14:paraId="636DF0D7"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 xml:space="preserve">Název vysoké školy: </w:t>
      </w:r>
      <w:r w:rsidRPr="00F52EEF">
        <w:rPr>
          <w:rFonts w:asciiTheme="minorHAnsi" w:hAnsiTheme="minorHAnsi" w:cstheme="minorHAnsi"/>
          <w:sz w:val="28"/>
        </w:rPr>
        <w:t>Univerzita Tomáše Bati ve Zlíně</w:t>
      </w:r>
    </w:p>
    <w:p w14:paraId="0BBD5607"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Název součásti vysoké školy:</w:t>
      </w:r>
      <w:r w:rsidRPr="00F52EEF">
        <w:rPr>
          <w:rFonts w:asciiTheme="minorHAnsi" w:hAnsiTheme="minorHAnsi" w:cstheme="minorHAnsi"/>
          <w:b/>
          <w:sz w:val="28"/>
        </w:rPr>
        <w:tab/>
      </w:r>
      <w:r w:rsidRPr="00F52EEF">
        <w:rPr>
          <w:rFonts w:asciiTheme="minorHAnsi" w:hAnsiTheme="minorHAnsi" w:cstheme="minorHAnsi"/>
          <w:sz w:val="28"/>
        </w:rPr>
        <w:t>Fakulta multimediálních komunikací</w:t>
      </w:r>
    </w:p>
    <w:p w14:paraId="799A0FEC"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 xml:space="preserve">Název spolupracující instituce: </w:t>
      </w:r>
      <w:r w:rsidRPr="00F52EEF">
        <w:rPr>
          <w:rFonts w:asciiTheme="minorHAnsi" w:hAnsiTheme="minorHAnsi" w:cstheme="minorHAnsi"/>
          <w:sz w:val="28"/>
        </w:rPr>
        <w:t>NE</w:t>
      </w:r>
    </w:p>
    <w:p w14:paraId="2661D895" w14:textId="0312D97F"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Název studijního programu:</w:t>
      </w:r>
      <w:r w:rsidRPr="00F52EEF">
        <w:rPr>
          <w:rFonts w:asciiTheme="minorHAnsi" w:hAnsiTheme="minorHAnsi" w:cstheme="minorHAnsi"/>
          <w:b/>
          <w:sz w:val="28"/>
        </w:rPr>
        <w:tab/>
      </w:r>
      <w:r w:rsidRPr="00F52EEF">
        <w:rPr>
          <w:rFonts w:asciiTheme="minorHAnsi" w:hAnsiTheme="minorHAnsi" w:cstheme="minorHAnsi"/>
          <w:sz w:val="28"/>
        </w:rPr>
        <w:t>Marketingov</w:t>
      </w:r>
      <w:ins w:id="2" w:author="Radim Bačuvčík" w:date="2020-02-06T09:39:00Z">
        <w:r w:rsidR="00A91BC2">
          <w:rPr>
            <w:rFonts w:asciiTheme="minorHAnsi" w:hAnsiTheme="minorHAnsi" w:cstheme="minorHAnsi"/>
            <w:sz w:val="28"/>
          </w:rPr>
          <w:t>á</w:t>
        </w:r>
      </w:ins>
      <w:del w:id="3" w:author="Radim Bačuvčík" w:date="2020-02-06T09:39:00Z">
        <w:r w:rsidRPr="00F52EEF" w:rsidDel="00A91BC2">
          <w:rPr>
            <w:rFonts w:asciiTheme="minorHAnsi" w:hAnsiTheme="minorHAnsi" w:cstheme="minorHAnsi"/>
            <w:sz w:val="28"/>
          </w:rPr>
          <w:delText>é</w:delText>
        </w:r>
      </w:del>
      <w:r w:rsidRPr="00F52EEF">
        <w:rPr>
          <w:rFonts w:asciiTheme="minorHAnsi" w:hAnsiTheme="minorHAnsi" w:cstheme="minorHAnsi"/>
          <w:sz w:val="28"/>
        </w:rPr>
        <w:t xml:space="preserve"> komunikace</w:t>
      </w:r>
      <w:r w:rsidRPr="00F52EEF">
        <w:rPr>
          <w:rFonts w:asciiTheme="minorHAnsi" w:hAnsiTheme="minorHAnsi" w:cstheme="minorHAnsi"/>
          <w:b/>
          <w:sz w:val="28"/>
        </w:rPr>
        <w:tab/>
      </w:r>
      <w:r w:rsidRPr="00F52EEF">
        <w:rPr>
          <w:rFonts w:asciiTheme="minorHAnsi" w:hAnsiTheme="minorHAnsi" w:cstheme="minorHAnsi"/>
          <w:b/>
          <w:sz w:val="28"/>
        </w:rPr>
        <w:tab/>
      </w:r>
    </w:p>
    <w:p w14:paraId="5A1258D2" w14:textId="4A11D3FA" w:rsidR="0051030C" w:rsidRPr="00F52EEF" w:rsidRDefault="006664EF" w:rsidP="00935F76">
      <w:pPr>
        <w:tabs>
          <w:tab w:val="left" w:pos="567"/>
        </w:tabs>
        <w:spacing w:after="240"/>
        <w:ind w:left="3544" w:hanging="3544"/>
        <w:rPr>
          <w:rFonts w:asciiTheme="minorHAnsi" w:hAnsiTheme="minorHAnsi" w:cstheme="minorHAnsi"/>
          <w:sz w:val="28"/>
        </w:rPr>
      </w:pPr>
      <w:r w:rsidRPr="00F52EEF">
        <w:rPr>
          <w:rFonts w:asciiTheme="minorHAnsi" w:hAnsiTheme="minorHAnsi" w:cstheme="minorHAnsi"/>
          <w:b/>
          <w:sz w:val="28"/>
        </w:rPr>
        <w:t>Typ žádosti o akreditaci:</w:t>
      </w:r>
      <w:r w:rsidRPr="00F52EEF">
        <w:rPr>
          <w:rFonts w:asciiTheme="minorHAnsi" w:hAnsiTheme="minorHAnsi" w:cstheme="minorHAnsi"/>
          <w:sz w:val="28"/>
        </w:rPr>
        <w:tab/>
      </w:r>
      <w:r w:rsidR="00776742" w:rsidRPr="00F52EEF">
        <w:rPr>
          <w:rFonts w:asciiTheme="minorHAnsi" w:hAnsiTheme="minorHAnsi" w:cstheme="minorHAnsi"/>
          <w:sz w:val="28"/>
        </w:rPr>
        <w:t>Ž</w:t>
      </w:r>
      <w:r w:rsidR="00DB5E92" w:rsidRPr="00F52EEF">
        <w:rPr>
          <w:rFonts w:asciiTheme="minorHAnsi" w:hAnsiTheme="minorHAnsi" w:cstheme="minorHAnsi"/>
          <w:sz w:val="28"/>
        </w:rPr>
        <w:t xml:space="preserve">ádost o </w:t>
      </w:r>
      <w:r w:rsidR="0051030C" w:rsidRPr="00F52EEF">
        <w:rPr>
          <w:rFonts w:asciiTheme="minorHAnsi" w:hAnsiTheme="minorHAnsi" w:cstheme="minorHAnsi"/>
          <w:sz w:val="28"/>
        </w:rPr>
        <w:t xml:space="preserve">udělení </w:t>
      </w:r>
      <w:r w:rsidR="00DB5E92" w:rsidRPr="00F52EEF">
        <w:rPr>
          <w:rFonts w:asciiTheme="minorHAnsi" w:hAnsiTheme="minorHAnsi" w:cstheme="minorHAnsi"/>
          <w:sz w:val="28"/>
        </w:rPr>
        <w:t>akreditac</w:t>
      </w:r>
      <w:r w:rsidR="0051030C" w:rsidRPr="00F52EEF">
        <w:rPr>
          <w:rFonts w:asciiTheme="minorHAnsi" w:hAnsiTheme="minorHAnsi" w:cstheme="minorHAnsi"/>
          <w:sz w:val="28"/>
        </w:rPr>
        <w:t>e</w:t>
      </w:r>
    </w:p>
    <w:p w14:paraId="3303DA08" w14:textId="1582E831" w:rsidR="006664EF" w:rsidRPr="00F52EEF" w:rsidRDefault="006664EF" w:rsidP="00935F76">
      <w:pPr>
        <w:tabs>
          <w:tab w:val="left" w:pos="567"/>
        </w:tabs>
        <w:spacing w:after="240"/>
        <w:ind w:left="3544" w:hanging="3544"/>
        <w:rPr>
          <w:rFonts w:asciiTheme="minorHAnsi" w:hAnsiTheme="minorHAnsi" w:cstheme="minorHAnsi"/>
          <w:b/>
          <w:sz w:val="28"/>
        </w:rPr>
      </w:pPr>
      <w:r w:rsidRPr="00F52EEF">
        <w:rPr>
          <w:rFonts w:asciiTheme="minorHAnsi" w:hAnsiTheme="minorHAnsi" w:cstheme="minorHAnsi"/>
          <w:b/>
          <w:sz w:val="28"/>
        </w:rPr>
        <w:t xml:space="preserve">Schvalující orgán: </w:t>
      </w:r>
      <w:r w:rsidRPr="00F52EEF">
        <w:rPr>
          <w:rFonts w:asciiTheme="minorHAnsi" w:hAnsiTheme="minorHAnsi" w:cstheme="minorHAnsi"/>
          <w:sz w:val="28"/>
        </w:rPr>
        <w:t>Národní akreditační úřad</w:t>
      </w:r>
      <w:r w:rsidRPr="00F52EEF">
        <w:rPr>
          <w:rFonts w:asciiTheme="minorHAnsi" w:hAnsiTheme="minorHAnsi" w:cstheme="minorHAnsi"/>
          <w:b/>
          <w:sz w:val="28"/>
        </w:rPr>
        <w:tab/>
      </w:r>
      <w:r w:rsidRPr="00F52EEF">
        <w:rPr>
          <w:rFonts w:asciiTheme="minorHAnsi" w:hAnsiTheme="minorHAnsi" w:cstheme="minorHAnsi"/>
          <w:b/>
          <w:sz w:val="28"/>
        </w:rPr>
        <w:tab/>
      </w:r>
    </w:p>
    <w:p w14:paraId="35D02EDD"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Datum schválení žádosti:</w:t>
      </w:r>
    </w:p>
    <w:p w14:paraId="0EA2927B"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Odkaz na elektronickou podobu žádosti:</w:t>
      </w:r>
    </w:p>
    <w:p w14:paraId="0DDA2305" w14:textId="77777777" w:rsidR="006664EF" w:rsidRPr="00F52EEF" w:rsidRDefault="002F0599" w:rsidP="00935F76">
      <w:pPr>
        <w:tabs>
          <w:tab w:val="left" w:pos="567"/>
        </w:tabs>
        <w:spacing w:after="240"/>
        <w:rPr>
          <w:rFonts w:asciiTheme="minorHAnsi" w:hAnsiTheme="minorHAnsi" w:cstheme="minorHAnsi"/>
          <w:sz w:val="24"/>
          <w:szCs w:val="24"/>
        </w:rPr>
      </w:pPr>
      <w:hyperlink r:id="rId12" w:history="1">
        <w:r w:rsidR="006664EF" w:rsidRPr="00F52EEF">
          <w:rPr>
            <w:rStyle w:val="Hypertextovodkaz"/>
            <w:rFonts w:asciiTheme="minorHAnsi" w:hAnsiTheme="minorHAnsi" w:cstheme="minorHAnsi"/>
            <w:sz w:val="24"/>
            <w:szCs w:val="24"/>
          </w:rPr>
          <w:t>https://nas.fmk.utb.cz</w:t>
        </w:r>
      </w:hyperlink>
    </w:p>
    <w:p w14:paraId="047E4259" w14:textId="32E9668D" w:rsidR="006664EF" w:rsidRPr="00F52EEF" w:rsidRDefault="006664EF" w:rsidP="00935F76">
      <w:pPr>
        <w:tabs>
          <w:tab w:val="left" w:pos="567"/>
        </w:tabs>
        <w:spacing w:after="240"/>
        <w:rPr>
          <w:rFonts w:asciiTheme="minorHAnsi" w:hAnsiTheme="minorHAnsi" w:cstheme="minorHAnsi"/>
          <w:b/>
          <w:sz w:val="24"/>
          <w:szCs w:val="24"/>
        </w:rPr>
      </w:pPr>
      <w:r w:rsidRPr="00F52EEF">
        <w:rPr>
          <w:rFonts w:asciiTheme="minorHAnsi" w:hAnsiTheme="minorHAnsi" w:cstheme="minorHAnsi"/>
          <w:b/>
          <w:sz w:val="24"/>
          <w:szCs w:val="24"/>
        </w:rPr>
        <w:t>user: ms</w:t>
      </w:r>
      <w:r w:rsidR="00FE0EE6" w:rsidRPr="00F52EEF">
        <w:rPr>
          <w:rFonts w:asciiTheme="minorHAnsi" w:hAnsiTheme="minorHAnsi" w:cstheme="minorHAnsi"/>
          <w:b/>
          <w:sz w:val="24"/>
          <w:szCs w:val="24"/>
        </w:rPr>
        <w:t>m</w:t>
      </w:r>
      <w:r w:rsidRPr="00F52EEF">
        <w:rPr>
          <w:rFonts w:asciiTheme="minorHAnsi" w:hAnsiTheme="minorHAnsi" w:cstheme="minorHAnsi"/>
          <w:b/>
          <w:sz w:val="24"/>
          <w:szCs w:val="24"/>
        </w:rPr>
        <w:t xml:space="preserve">t, heslo: </w:t>
      </w:r>
      <w:r w:rsidRPr="00F52EEF">
        <w:rPr>
          <w:rFonts w:asciiTheme="minorHAnsi" w:hAnsiTheme="minorHAnsi" w:cstheme="minorHAnsi"/>
          <w:sz w:val="24"/>
          <w:szCs w:val="24"/>
        </w:rPr>
        <w:t>3nE6d1w</w:t>
      </w:r>
    </w:p>
    <w:p w14:paraId="7AC40767" w14:textId="77777777" w:rsidR="006664EF" w:rsidRPr="00F52EEF" w:rsidRDefault="006664EF" w:rsidP="00935F76">
      <w:pPr>
        <w:tabs>
          <w:tab w:val="left" w:pos="567"/>
        </w:tabs>
        <w:spacing w:after="240"/>
        <w:rPr>
          <w:rFonts w:asciiTheme="minorHAnsi" w:hAnsiTheme="minorHAnsi" w:cstheme="minorHAnsi"/>
          <w:b/>
          <w:sz w:val="24"/>
          <w:szCs w:val="24"/>
        </w:rPr>
      </w:pPr>
      <w:r w:rsidRPr="00F52EEF">
        <w:rPr>
          <w:rFonts w:asciiTheme="minorHAnsi" w:hAnsiTheme="minorHAnsi" w:cstheme="minorHAnsi"/>
          <w:b/>
          <w:sz w:val="24"/>
          <w:szCs w:val="24"/>
        </w:rPr>
        <w:t xml:space="preserve">složka: </w:t>
      </w:r>
      <w:r w:rsidRPr="00F52EEF">
        <w:rPr>
          <w:rFonts w:asciiTheme="minorHAnsi" w:hAnsiTheme="minorHAnsi" w:cstheme="minorHAnsi"/>
          <w:sz w:val="24"/>
          <w:szCs w:val="24"/>
        </w:rPr>
        <w:t>Marketingové komunikace</w:t>
      </w:r>
    </w:p>
    <w:p w14:paraId="4D5CE7AA"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Odkazy na relevantní vnitřní předpisy:</w:t>
      </w:r>
    </w:p>
    <w:p w14:paraId="0030384F" w14:textId="77777777" w:rsidR="006664EF" w:rsidRPr="00F52EEF" w:rsidRDefault="006664EF" w:rsidP="00935F76">
      <w:pPr>
        <w:shd w:val="clear" w:color="auto" w:fill="FFFFFF"/>
        <w:tabs>
          <w:tab w:val="left" w:pos="360"/>
          <w:tab w:val="left" w:pos="567"/>
        </w:tabs>
        <w:spacing w:line="360" w:lineRule="auto"/>
        <w:ind w:right="5"/>
        <w:rPr>
          <w:rFonts w:asciiTheme="minorHAnsi" w:hAnsiTheme="minorHAnsi" w:cstheme="minorHAnsi"/>
          <w:sz w:val="24"/>
        </w:rPr>
      </w:pPr>
      <w:r w:rsidRPr="00F52EEF">
        <w:rPr>
          <w:rFonts w:asciiTheme="minorHAnsi" w:hAnsiTheme="minorHAnsi" w:cstheme="minorHAnsi"/>
          <w:sz w:val="24"/>
        </w:rPr>
        <w:t xml:space="preserve">Výroční zprávy o činnosti vysoké školy a relevantních součástí vysoké školy za posledních pět let </w:t>
      </w:r>
    </w:p>
    <w:p w14:paraId="54ECD01E" w14:textId="77777777" w:rsidR="006664EF" w:rsidRPr="00F52EEF" w:rsidRDefault="006664EF" w:rsidP="00935F76">
      <w:pPr>
        <w:tabs>
          <w:tab w:val="left" w:pos="567"/>
        </w:tabs>
        <w:spacing w:line="360" w:lineRule="auto"/>
        <w:rPr>
          <w:rFonts w:asciiTheme="minorHAnsi" w:hAnsiTheme="minorHAnsi" w:cstheme="minorHAnsi"/>
          <w:sz w:val="24"/>
        </w:rPr>
      </w:pPr>
      <w:r w:rsidRPr="00F52EEF">
        <w:rPr>
          <w:rFonts w:asciiTheme="minorHAnsi" w:eastAsia="Calibri" w:hAnsiTheme="minorHAnsi" w:cstheme="minorHAnsi"/>
          <w:sz w:val="24"/>
        </w:rPr>
        <w:t>- </w:t>
      </w:r>
      <w:r w:rsidRPr="00F52EEF">
        <w:rPr>
          <w:rFonts w:asciiTheme="minorHAnsi" w:hAnsiTheme="minorHAnsi" w:cstheme="minorHAnsi"/>
          <w:sz w:val="24"/>
        </w:rPr>
        <w:t xml:space="preserve">Výroční zprávy o činnosti UTB ve Zlíně - </w:t>
      </w:r>
      <w:hyperlink r:id="rId13" w:history="1">
        <w:r w:rsidRPr="00F52EEF">
          <w:rPr>
            <w:rStyle w:val="Hypertextovodkaz"/>
            <w:rFonts w:asciiTheme="minorHAnsi" w:hAnsiTheme="minorHAnsi" w:cstheme="minorHAnsi"/>
            <w:sz w:val="24"/>
          </w:rPr>
          <w:t>https://www.utb.cz/univerzita/uredni-deska/ruzne/vyrocni-zpravy/</w:t>
        </w:r>
      </w:hyperlink>
    </w:p>
    <w:p w14:paraId="1BF8E931" w14:textId="77777777" w:rsidR="006664EF" w:rsidRPr="00F52EEF" w:rsidRDefault="006664EF" w:rsidP="00935F76">
      <w:pPr>
        <w:tabs>
          <w:tab w:val="left" w:pos="567"/>
        </w:tabs>
        <w:spacing w:line="360" w:lineRule="auto"/>
        <w:rPr>
          <w:rFonts w:asciiTheme="minorHAnsi" w:hAnsiTheme="minorHAnsi" w:cstheme="minorHAnsi"/>
          <w:sz w:val="24"/>
        </w:rPr>
      </w:pPr>
      <w:r w:rsidRPr="00F52EEF">
        <w:rPr>
          <w:rFonts w:asciiTheme="minorHAnsi" w:eastAsia="Calibri" w:hAnsiTheme="minorHAnsi" w:cstheme="minorHAnsi"/>
          <w:sz w:val="24"/>
        </w:rPr>
        <w:t>-  </w:t>
      </w:r>
      <w:r w:rsidRPr="00F52EEF">
        <w:rPr>
          <w:rFonts w:asciiTheme="minorHAnsi" w:hAnsiTheme="minorHAnsi" w:cstheme="minorHAnsi"/>
          <w:sz w:val="24"/>
        </w:rPr>
        <w:t xml:space="preserve">Výroční zprávy o činnosti FMK - </w:t>
      </w:r>
      <w:hyperlink r:id="rId14" w:history="1">
        <w:r w:rsidRPr="00F52EEF">
          <w:rPr>
            <w:rStyle w:val="Hypertextovodkaz"/>
            <w:rFonts w:asciiTheme="minorHAnsi" w:hAnsiTheme="minorHAnsi" w:cstheme="minorHAnsi"/>
            <w:sz w:val="24"/>
          </w:rPr>
          <w:t>https://fmk.utb.cz/o-fakulte/uredni-deska/vyrocni-zpravy/</w:t>
        </w:r>
      </w:hyperlink>
    </w:p>
    <w:p w14:paraId="3716B9F1" w14:textId="77777777" w:rsidR="006664EF" w:rsidRPr="00F52EEF" w:rsidRDefault="006664EF" w:rsidP="00935F76">
      <w:pPr>
        <w:tabs>
          <w:tab w:val="left" w:pos="567"/>
        </w:tabs>
        <w:spacing w:line="360" w:lineRule="auto"/>
        <w:rPr>
          <w:rFonts w:asciiTheme="minorHAnsi" w:hAnsiTheme="minorHAnsi" w:cstheme="minorHAnsi"/>
          <w:sz w:val="24"/>
        </w:rPr>
      </w:pPr>
      <w:r w:rsidRPr="00F52EEF">
        <w:rPr>
          <w:rFonts w:asciiTheme="minorHAnsi" w:eastAsia="Symbol" w:hAnsiTheme="minorHAnsi" w:cstheme="minorHAnsi"/>
          <w:sz w:val="24"/>
        </w:rPr>
        <w:t>S</w:t>
      </w:r>
      <w:r w:rsidRPr="00F52EEF">
        <w:rPr>
          <w:rFonts w:asciiTheme="minorHAnsi" w:hAnsiTheme="minorHAnsi" w:cstheme="minorHAnsi"/>
          <w:sz w:val="24"/>
        </w:rPr>
        <w:t>trategický záměr a každoroční plány realizace strategického záměru vysoké školy a relevantních součástí vysoké školy</w:t>
      </w:r>
    </w:p>
    <w:p w14:paraId="7DE834C7" w14:textId="77777777" w:rsidR="006664EF" w:rsidRPr="00F52EEF" w:rsidRDefault="006664EF" w:rsidP="00935F76">
      <w:pPr>
        <w:pStyle w:val="Zkladntext"/>
        <w:tabs>
          <w:tab w:val="left" w:pos="567"/>
        </w:tabs>
        <w:spacing w:before="0" w:beforeAutospacing="0" w:after="0" w:afterAutospacing="0" w:line="360" w:lineRule="auto"/>
        <w:rPr>
          <w:rFonts w:asciiTheme="minorHAnsi" w:hAnsiTheme="minorHAnsi" w:cstheme="minorHAnsi"/>
          <w:szCs w:val="20"/>
        </w:rPr>
      </w:pPr>
      <w:r w:rsidRPr="00F52EEF">
        <w:rPr>
          <w:rFonts w:asciiTheme="minorHAnsi" w:eastAsia="Calibri" w:hAnsiTheme="minorHAnsi" w:cstheme="minorHAnsi"/>
        </w:rPr>
        <w:t xml:space="preserve">- </w:t>
      </w:r>
      <w:r w:rsidRPr="00F52EEF">
        <w:rPr>
          <w:rFonts w:asciiTheme="minorHAnsi" w:hAnsiTheme="minorHAnsi" w:cstheme="minorHAnsi"/>
        </w:rPr>
        <w:t>Strategický záměr UTB ve Zlíně a Plány realizace Strategického záměru UTB ve Zlíně -</w:t>
      </w:r>
      <w:r w:rsidRPr="00F52EEF">
        <w:rPr>
          <w:rStyle w:val="Hypertextovodkaz"/>
          <w:rFonts w:asciiTheme="minorHAnsi" w:hAnsiTheme="minorHAnsi" w:cstheme="minorHAnsi"/>
          <w:szCs w:val="20"/>
        </w:rPr>
        <w:t xml:space="preserve"> </w:t>
      </w:r>
      <w:hyperlink r:id="rId15" w:history="1">
        <w:r w:rsidRPr="00F52EEF">
          <w:rPr>
            <w:rStyle w:val="Hypertextovodkaz"/>
            <w:rFonts w:asciiTheme="minorHAnsi" w:hAnsiTheme="minorHAnsi" w:cstheme="minorHAnsi"/>
          </w:rPr>
          <w:t>https://www.utb.cz/univerzita/uredni-deska/ruzne/strategicky-zamer/</w:t>
        </w:r>
      </w:hyperlink>
    </w:p>
    <w:p w14:paraId="503DBB84" w14:textId="77777777" w:rsidR="006664EF" w:rsidRPr="00F52EEF" w:rsidRDefault="006664EF" w:rsidP="00935F76">
      <w:pPr>
        <w:pStyle w:val="Zkladntext"/>
        <w:tabs>
          <w:tab w:val="left" w:pos="567"/>
        </w:tabs>
        <w:spacing w:before="0" w:beforeAutospacing="0" w:after="0" w:afterAutospacing="0" w:line="360" w:lineRule="auto"/>
        <w:rPr>
          <w:rFonts w:asciiTheme="minorHAnsi" w:hAnsiTheme="minorHAnsi" w:cstheme="minorHAnsi"/>
          <w:szCs w:val="20"/>
        </w:rPr>
      </w:pPr>
      <w:r w:rsidRPr="00F52EEF">
        <w:rPr>
          <w:rFonts w:asciiTheme="minorHAnsi" w:eastAsia="Calibri" w:hAnsiTheme="minorHAnsi" w:cstheme="minorHAnsi"/>
        </w:rPr>
        <w:t>-  </w:t>
      </w:r>
      <w:r w:rsidRPr="00F52EEF">
        <w:rPr>
          <w:rFonts w:asciiTheme="minorHAnsi" w:hAnsiTheme="minorHAnsi" w:cstheme="minorHAnsi"/>
        </w:rPr>
        <w:t>Strategický záměr FMK a Plány realizace Strategického záměru FMK -</w:t>
      </w:r>
      <w:r w:rsidRPr="00F52EEF">
        <w:rPr>
          <w:rStyle w:val="Hypertextovodkaz"/>
          <w:rFonts w:asciiTheme="minorHAnsi" w:hAnsiTheme="minorHAnsi" w:cstheme="minorHAnsi"/>
          <w:szCs w:val="20"/>
        </w:rPr>
        <w:t xml:space="preserve"> </w:t>
      </w:r>
      <w:hyperlink r:id="rId16" w:history="1">
        <w:r w:rsidRPr="00F52EEF">
          <w:rPr>
            <w:rStyle w:val="Hypertextovodkaz"/>
            <w:rFonts w:asciiTheme="minorHAnsi" w:hAnsiTheme="minorHAnsi" w:cstheme="minorHAnsi"/>
          </w:rPr>
          <w:t>https://fmk.utb.cz/o-fakulte/uredni-deska/strategicky-zamer/</w:t>
        </w:r>
      </w:hyperlink>
    </w:p>
    <w:p w14:paraId="6B4F8F4B" w14:textId="77777777" w:rsidR="006664EF" w:rsidRPr="00F52EEF" w:rsidRDefault="006664EF" w:rsidP="00935F76">
      <w:pPr>
        <w:tabs>
          <w:tab w:val="left" w:pos="567"/>
        </w:tabs>
        <w:spacing w:after="240"/>
        <w:rPr>
          <w:rFonts w:asciiTheme="minorHAnsi" w:hAnsiTheme="minorHAnsi" w:cstheme="minorHAnsi"/>
          <w:b/>
          <w:sz w:val="28"/>
        </w:rPr>
      </w:pPr>
      <w:r w:rsidRPr="00F52EEF">
        <w:rPr>
          <w:rFonts w:asciiTheme="minorHAnsi" w:hAnsiTheme="minorHAnsi" w:cstheme="minorHAnsi"/>
          <w:b/>
          <w:sz w:val="28"/>
        </w:rPr>
        <w:t>ISCED F a stručné zdůvodnění:</w:t>
      </w:r>
    </w:p>
    <w:p w14:paraId="66391001" w14:textId="33CD743B" w:rsidR="006664EF" w:rsidRDefault="006664EF" w:rsidP="00935F76">
      <w:pPr>
        <w:tabs>
          <w:tab w:val="left" w:pos="567"/>
        </w:tabs>
        <w:spacing w:after="240"/>
        <w:rPr>
          <w:rFonts w:asciiTheme="minorHAnsi" w:hAnsiTheme="minorHAnsi" w:cstheme="minorHAnsi"/>
          <w:b/>
          <w:sz w:val="24"/>
        </w:rPr>
      </w:pPr>
      <w:r w:rsidRPr="00F52EEF">
        <w:rPr>
          <w:rFonts w:asciiTheme="minorHAnsi" w:hAnsiTheme="minorHAnsi" w:cstheme="minorHAnsi"/>
          <w:b/>
          <w:sz w:val="24"/>
        </w:rPr>
        <w:t>0414 – Marketing a reklama</w:t>
      </w:r>
    </w:p>
    <w:p w14:paraId="08E37768" w14:textId="72AB7EC2" w:rsidR="00852206" w:rsidRPr="00852206" w:rsidRDefault="00852206" w:rsidP="00852206">
      <w:pPr>
        <w:tabs>
          <w:tab w:val="left" w:pos="567"/>
        </w:tabs>
        <w:spacing w:after="240"/>
        <w:rPr>
          <w:rFonts w:asciiTheme="minorHAnsi" w:hAnsiTheme="minorHAnsi" w:cstheme="minorHAnsi"/>
          <w:b/>
          <w:sz w:val="24"/>
        </w:rPr>
      </w:pPr>
      <w:r w:rsidRPr="00852206">
        <w:rPr>
          <w:rFonts w:asciiTheme="minorHAnsi" w:hAnsiTheme="minorHAnsi" w:cstheme="minorHAnsi"/>
          <w:b/>
          <w:sz w:val="24"/>
        </w:rPr>
        <w:t xml:space="preserve">0388 </w:t>
      </w:r>
      <w:r>
        <w:rPr>
          <w:rFonts w:asciiTheme="minorHAnsi" w:hAnsiTheme="minorHAnsi" w:cstheme="minorHAnsi"/>
          <w:b/>
          <w:sz w:val="24"/>
        </w:rPr>
        <w:t xml:space="preserve">- </w:t>
      </w:r>
      <w:r w:rsidRPr="00852206">
        <w:rPr>
          <w:rFonts w:asciiTheme="minorHAnsi" w:hAnsiTheme="minorHAnsi" w:cstheme="minorHAnsi"/>
          <w:b/>
          <w:sz w:val="24"/>
        </w:rPr>
        <w:t>Interdisciplinární programy a kvalifikace zahrnující společenské vědy, žurnalistiku a informační vědy</w:t>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86"/>
        <w:gridCol w:w="1543"/>
        <w:gridCol w:w="2835"/>
        <w:gridCol w:w="2410"/>
      </w:tblGrid>
      <w:tr w:rsidR="00114C26" w:rsidRPr="00F52EEF" w14:paraId="02A491C6" w14:textId="77777777" w:rsidTr="0051030C">
        <w:tc>
          <w:tcPr>
            <w:tcW w:w="10774"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406F2328" w14:textId="77777777" w:rsidR="00114C26" w:rsidRPr="00F52EEF" w:rsidRDefault="00114C26" w:rsidP="00935F76">
            <w:pPr>
              <w:tabs>
                <w:tab w:val="left" w:pos="567"/>
              </w:tabs>
              <w:jc w:val="both"/>
              <w:rPr>
                <w:rFonts w:asciiTheme="minorHAnsi" w:hAnsiTheme="minorHAnsi" w:cstheme="minorHAnsi"/>
                <w:b/>
                <w:sz w:val="28"/>
              </w:rPr>
            </w:pPr>
            <w:r w:rsidRPr="00F52EEF">
              <w:rPr>
                <w:rFonts w:asciiTheme="minorHAnsi" w:hAnsiTheme="minorHAnsi" w:cstheme="minorHAnsi"/>
                <w:b/>
                <w:sz w:val="28"/>
              </w:rPr>
              <w:lastRenderedPageBreak/>
              <w:t xml:space="preserve">B-I – </w:t>
            </w:r>
            <w:r w:rsidRPr="00F52EEF">
              <w:rPr>
                <w:rFonts w:asciiTheme="minorHAnsi" w:hAnsiTheme="minorHAnsi" w:cstheme="minorHAnsi"/>
                <w:b/>
                <w:sz w:val="26"/>
                <w:szCs w:val="26"/>
              </w:rPr>
              <w:t>Charakteristika studijního programu</w:t>
            </w:r>
          </w:p>
        </w:tc>
      </w:tr>
      <w:tr w:rsidR="00114C26" w:rsidRPr="00F52EEF" w14:paraId="7C3D5DF2"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7E78FD0B"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6788" w:type="dxa"/>
            <w:gridSpan w:val="3"/>
            <w:tcBorders>
              <w:top w:val="single" w:sz="4" w:space="0" w:color="auto"/>
              <w:left w:val="single" w:sz="4" w:space="0" w:color="auto"/>
              <w:bottom w:val="single" w:sz="2" w:space="0" w:color="auto"/>
              <w:right w:val="single" w:sz="4" w:space="0" w:color="auto"/>
            </w:tcBorders>
            <w:hideMark/>
          </w:tcPr>
          <w:p w14:paraId="02907DF9" w14:textId="052E7D5C" w:rsidR="00114C26" w:rsidRPr="00F52EEF" w:rsidRDefault="00132033" w:rsidP="00935F76">
            <w:pPr>
              <w:tabs>
                <w:tab w:val="left" w:pos="567"/>
              </w:tabs>
              <w:rPr>
                <w:rFonts w:asciiTheme="minorHAnsi" w:hAnsiTheme="minorHAnsi" w:cstheme="minorHAnsi"/>
              </w:rPr>
            </w:pPr>
            <w:r w:rsidRPr="00F52EEF">
              <w:rPr>
                <w:rFonts w:asciiTheme="minorHAnsi" w:hAnsiTheme="minorHAnsi" w:cstheme="minorHAnsi"/>
              </w:rPr>
              <w:t>Marketingov</w:t>
            </w:r>
            <w:ins w:id="4" w:author="Radim Bačuvčík" w:date="2020-02-06T09:39:00Z">
              <w:r w:rsidR="00A91BC2">
                <w:rPr>
                  <w:rFonts w:asciiTheme="minorHAnsi" w:hAnsiTheme="minorHAnsi" w:cstheme="minorHAnsi"/>
                </w:rPr>
                <w:t>á</w:t>
              </w:r>
            </w:ins>
            <w:del w:id="5" w:author="Radim Bačuvčík" w:date="2020-02-06T09:39:00Z">
              <w:r w:rsidRPr="00F52EEF" w:rsidDel="00A91BC2">
                <w:rPr>
                  <w:rFonts w:asciiTheme="minorHAnsi" w:hAnsiTheme="minorHAnsi" w:cstheme="minorHAnsi"/>
                </w:rPr>
                <w:delText>é</w:delText>
              </w:r>
            </w:del>
            <w:r w:rsidRPr="00F52EEF">
              <w:rPr>
                <w:rFonts w:asciiTheme="minorHAnsi" w:hAnsiTheme="minorHAnsi" w:cstheme="minorHAnsi"/>
              </w:rPr>
              <w:t xml:space="preserve"> komunikace</w:t>
            </w:r>
          </w:p>
        </w:tc>
      </w:tr>
      <w:tr w:rsidR="00114C26" w:rsidRPr="00F52EEF" w14:paraId="2D4EC3E2"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5949F85D"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Typ studijního programu</w:t>
            </w:r>
          </w:p>
        </w:tc>
        <w:tc>
          <w:tcPr>
            <w:tcW w:w="6788" w:type="dxa"/>
            <w:gridSpan w:val="3"/>
            <w:tcBorders>
              <w:top w:val="single" w:sz="4" w:space="0" w:color="auto"/>
              <w:left w:val="single" w:sz="4" w:space="0" w:color="auto"/>
              <w:bottom w:val="single" w:sz="2" w:space="0" w:color="auto"/>
              <w:right w:val="single" w:sz="4" w:space="0" w:color="auto"/>
            </w:tcBorders>
            <w:hideMark/>
          </w:tcPr>
          <w:p w14:paraId="05C9E47A" w14:textId="4EDCD9AD" w:rsidR="00114C26" w:rsidRPr="00F52EEF" w:rsidRDefault="00C9068A" w:rsidP="00935F76">
            <w:pPr>
              <w:tabs>
                <w:tab w:val="left" w:pos="567"/>
              </w:tabs>
              <w:rPr>
                <w:rFonts w:asciiTheme="minorHAnsi" w:hAnsiTheme="minorHAnsi" w:cstheme="minorHAnsi"/>
              </w:rPr>
            </w:pPr>
            <w:r w:rsidRPr="00F52EEF">
              <w:rPr>
                <w:rFonts w:asciiTheme="minorHAnsi" w:hAnsiTheme="minorHAnsi" w:cstheme="minorHAnsi"/>
              </w:rPr>
              <w:t>B</w:t>
            </w:r>
            <w:r w:rsidR="00114C26" w:rsidRPr="00F52EEF">
              <w:rPr>
                <w:rFonts w:asciiTheme="minorHAnsi" w:hAnsiTheme="minorHAnsi" w:cstheme="minorHAnsi"/>
              </w:rPr>
              <w:t>akalářský</w:t>
            </w:r>
          </w:p>
        </w:tc>
      </w:tr>
      <w:tr w:rsidR="00114C26" w:rsidRPr="00F52EEF" w14:paraId="13CCDA59"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41BD8B58"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Profil studijního programu</w:t>
            </w:r>
          </w:p>
        </w:tc>
        <w:tc>
          <w:tcPr>
            <w:tcW w:w="6788" w:type="dxa"/>
            <w:gridSpan w:val="3"/>
            <w:tcBorders>
              <w:top w:val="single" w:sz="4" w:space="0" w:color="auto"/>
              <w:left w:val="single" w:sz="4" w:space="0" w:color="auto"/>
              <w:bottom w:val="single" w:sz="2" w:space="0" w:color="auto"/>
              <w:right w:val="single" w:sz="4" w:space="0" w:color="auto"/>
            </w:tcBorders>
            <w:hideMark/>
          </w:tcPr>
          <w:p w14:paraId="1F978B6F" w14:textId="37CF26EB" w:rsidR="00114C26" w:rsidRPr="00F52EEF" w:rsidRDefault="00C9068A" w:rsidP="00935F76">
            <w:pPr>
              <w:tabs>
                <w:tab w:val="left" w:pos="567"/>
              </w:tabs>
              <w:rPr>
                <w:rFonts w:asciiTheme="minorHAnsi" w:hAnsiTheme="minorHAnsi" w:cstheme="minorHAnsi"/>
              </w:rPr>
            </w:pPr>
            <w:r w:rsidRPr="00F52EEF">
              <w:rPr>
                <w:rFonts w:asciiTheme="minorHAnsi" w:hAnsiTheme="minorHAnsi" w:cstheme="minorHAnsi"/>
              </w:rPr>
              <w:t>P</w:t>
            </w:r>
            <w:ins w:id="6" w:author="Radim Bačuvčík" w:date="2020-02-04T13:23:00Z">
              <w:r w:rsidR="00E361C9">
                <w:rPr>
                  <w:rFonts w:asciiTheme="minorHAnsi" w:hAnsiTheme="minorHAnsi" w:cstheme="minorHAnsi"/>
                </w:rPr>
                <w:t>r</w:t>
              </w:r>
            </w:ins>
            <w:r w:rsidR="00114C26" w:rsidRPr="00F52EEF">
              <w:rPr>
                <w:rFonts w:asciiTheme="minorHAnsi" w:hAnsiTheme="minorHAnsi" w:cstheme="minorHAnsi"/>
              </w:rPr>
              <w:t>ofesně zaměřený</w:t>
            </w:r>
          </w:p>
        </w:tc>
      </w:tr>
      <w:tr w:rsidR="00114C26" w:rsidRPr="00F52EEF" w14:paraId="3473BA9C"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34E14493"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Forma studia</w:t>
            </w:r>
          </w:p>
        </w:tc>
        <w:tc>
          <w:tcPr>
            <w:tcW w:w="6788" w:type="dxa"/>
            <w:gridSpan w:val="3"/>
            <w:tcBorders>
              <w:top w:val="single" w:sz="4" w:space="0" w:color="auto"/>
              <w:left w:val="single" w:sz="4" w:space="0" w:color="auto"/>
              <w:bottom w:val="single" w:sz="2" w:space="0" w:color="auto"/>
              <w:right w:val="single" w:sz="4" w:space="0" w:color="auto"/>
            </w:tcBorders>
            <w:hideMark/>
          </w:tcPr>
          <w:p w14:paraId="411096BD" w14:textId="1EBB3EE8" w:rsidR="00114C26" w:rsidRPr="00F52EEF" w:rsidRDefault="00C9068A" w:rsidP="00935F76">
            <w:pPr>
              <w:tabs>
                <w:tab w:val="left" w:pos="567"/>
              </w:tabs>
              <w:rPr>
                <w:rFonts w:asciiTheme="minorHAnsi" w:hAnsiTheme="minorHAnsi" w:cstheme="minorHAnsi"/>
              </w:rPr>
            </w:pPr>
            <w:r w:rsidRPr="00F52EEF">
              <w:rPr>
                <w:rFonts w:asciiTheme="minorHAnsi" w:hAnsiTheme="minorHAnsi" w:cstheme="minorHAnsi"/>
              </w:rPr>
              <w:t>P</w:t>
            </w:r>
            <w:r w:rsidR="00DB5E92" w:rsidRPr="00F52EEF">
              <w:rPr>
                <w:rFonts w:asciiTheme="minorHAnsi" w:hAnsiTheme="minorHAnsi" w:cstheme="minorHAnsi"/>
              </w:rPr>
              <w:t xml:space="preserve">rezenční a </w:t>
            </w:r>
            <w:r w:rsidR="00114C26" w:rsidRPr="00F52EEF">
              <w:rPr>
                <w:rFonts w:asciiTheme="minorHAnsi" w:hAnsiTheme="minorHAnsi" w:cstheme="minorHAnsi"/>
              </w:rPr>
              <w:t xml:space="preserve">kombinovaná </w:t>
            </w:r>
          </w:p>
        </w:tc>
      </w:tr>
      <w:tr w:rsidR="00114C26" w:rsidRPr="00F52EEF" w14:paraId="063AEBB3"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56CAC65E"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Standardní doba studia</w:t>
            </w:r>
          </w:p>
        </w:tc>
        <w:tc>
          <w:tcPr>
            <w:tcW w:w="6788" w:type="dxa"/>
            <w:gridSpan w:val="3"/>
            <w:tcBorders>
              <w:top w:val="single" w:sz="4" w:space="0" w:color="auto"/>
              <w:left w:val="single" w:sz="4" w:space="0" w:color="auto"/>
              <w:bottom w:val="single" w:sz="2" w:space="0" w:color="auto"/>
              <w:right w:val="single" w:sz="4" w:space="0" w:color="auto"/>
            </w:tcBorders>
            <w:hideMark/>
          </w:tcPr>
          <w:p w14:paraId="3C28D9DE"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rPr>
              <w:t>3 roky</w:t>
            </w:r>
          </w:p>
        </w:tc>
      </w:tr>
      <w:tr w:rsidR="00114C26" w:rsidRPr="00F52EEF" w14:paraId="38940FF4"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1D70E189"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Jazyk studia</w:t>
            </w:r>
          </w:p>
        </w:tc>
        <w:tc>
          <w:tcPr>
            <w:tcW w:w="6788" w:type="dxa"/>
            <w:gridSpan w:val="3"/>
            <w:tcBorders>
              <w:top w:val="single" w:sz="4" w:space="0" w:color="auto"/>
              <w:left w:val="single" w:sz="4" w:space="0" w:color="auto"/>
              <w:bottom w:val="single" w:sz="2" w:space="0" w:color="auto"/>
              <w:right w:val="single" w:sz="4" w:space="0" w:color="auto"/>
            </w:tcBorders>
            <w:hideMark/>
          </w:tcPr>
          <w:p w14:paraId="0E88FE65" w14:textId="3FC3C156" w:rsidR="00114C26" w:rsidRPr="00F52EEF" w:rsidRDefault="00E775F7" w:rsidP="00935F76">
            <w:pPr>
              <w:tabs>
                <w:tab w:val="left" w:pos="567"/>
              </w:tabs>
              <w:rPr>
                <w:rFonts w:asciiTheme="minorHAnsi" w:hAnsiTheme="minorHAnsi" w:cstheme="minorHAnsi"/>
              </w:rPr>
            </w:pPr>
            <w:r w:rsidRPr="00F52EEF">
              <w:rPr>
                <w:rFonts w:asciiTheme="minorHAnsi" w:hAnsiTheme="minorHAnsi" w:cstheme="minorHAnsi"/>
              </w:rPr>
              <w:t>Č</w:t>
            </w:r>
            <w:r w:rsidR="00114C26" w:rsidRPr="00F52EEF">
              <w:rPr>
                <w:rFonts w:asciiTheme="minorHAnsi" w:hAnsiTheme="minorHAnsi" w:cstheme="minorHAnsi"/>
              </w:rPr>
              <w:t>eský</w:t>
            </w:r>
          </w:p>
        </w:tc>
      </w:tr>
      <w:tr w:rsidR="00114C26" w:rsidRPr="00F52EEF" w14:paraId="48ED4F64"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2334E460"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Udělovaný akademický titul</w:t>
            </w:r>
          </w:p>
        </w:tc>
        <w:tc>
          <w:tcPr>
            <w:tcW w:w="6788" w:type="dxa"/>
            <w:gridSpan w:val="3"/>
            <w:tcBorders>
              <w:top w:val="single" w:sz="4" w:space="0" w:color="auto"/>
              <w:left w:val="single" w:sz="4" w:space="0" w:color="auto"/>
              <w:bottom w:val="single" w:sz="2" w:space="0" w:color="auto"/>
              <w:right w:val="single" w:sz="4" w:space="0" w:color="auto"/>
            </w:tcBorders>
            <w:hideMark/>
          </w:tcPr>
          <w:p w14:paraId="3F29FD75"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rPr>
              <w:t>Bc.</w:t>
            </w:r>
          </w:p>
        </w:tc>
      </w:tr>
      <w:tr w:rsidR="00114C26" w:rsidRPr="00F52EEF" w14:paraId="77C73229"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530B79A8"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Rigorózní řízení</w:t>
            </w:r>
          </w:p>
        </w:tc>
        <w:tc>
          <w:tcPr>
            <w:tcW w:w="1543" w:type="dxa"/>
            <w:tcBorders>
              <w:top w:val="single" w:sz="4" w:space="0" w:color="auto"/>
              <w:left w:val="single" w:sz="4" w:space="0" w:color="auto"/>
              <w:bottom w:val="single" w:sz="2" w:space="0" w:color="auto"/>
              <w:right w:val="single" w:sz="4" w:space="0" w:color="auto"/>
            </w:tcBorders>
            <w:hideMark/>
          </w:tcPr>
          <w:p w14:paraId="7A47030F" w14:textId="268B50C5" w:rsidR="00114C26" w:rsidRPr="00F52EEF" w:rsidRDefault="00C9068A" w:rsidP="00935F76">
            <w:pPr>
              <w:tabs>
                <w:tab w:val="left" w:pos="567"/>
              </w:tabs>
              <w:rPr>
                <w:rFonts w:asciiTheme="minorHAnsi" w:hAnsiTheme="minorHAnsi" w:cstheme="minorHAnsi"/>
              </w:rPr>
            </w:pPr>
            <w:r w:rsidRPr="00F52EEF">
              <w:rPr>
                <w:rFonts w:asciiTheme="minorHAnsi" w:hAnsiTheme="minorHAnsi" w:cstheme="minorHAnsi"/>
              </w:rPr>
              <w:t>N</w:t>
            </w:r>
            <w:r w:rsidR="00114C26" w:rsidRPr="00F52EEF">
              <w:rPr>
                <w:rFonts w:asciiTheme="minorHAnsi" w:hAnsiTheme="minorHAnsi" w:cstheme="minorHAnsi"/>
              </w:rPr>
              <w:t>e</w:t>
            </w:r>
          </w:p>
        </w:tc>
        <w:tc>
          <w:tcPr>
            <w:tcW w:w="2835" w:type="dxa"/>
            <w:tcBorders>
              <w:top w:val="single" w:sz="4" w:space="0" w:color="auto"/>
              <w:left w:val="single" w:sz="4" w:space="0" w:color="auto"/>
              <w:bottom w:val="single" w:sz="2" w:space="0" w:color="auto"/>
              <w:right w:val="single" w:sz="4" w:space="0" w:color="auto"/>
            </w:tcBorders>
            <w:shd w:val="clear" w:color="auto" w:fill="F7CAAC"/>
            <w:hideMark/>
          </w:tcPr>
          <w:p w14:paraId="114D5F45" w14:textId="77777777" w:rsidR="00114C26" w:rsidRPr="00F52EEF" w:rsidRDefault="00114C26" w:rsidP="00935F76">
            <w:pPr>
              <w:tabs>
                <w:tab w:val="left" w:pos="567"/>
              </w:tabs>
              <w:rPr>
                <w:rFonts w:asciiTheme="minorHAnsi" w:hAnsiTheme="minorHAnsi" w:cstheme="minorHAnsi"/>
                <w:b/>
                <w:bCs/>
              </w:rPr>
            </w:pPr>
            <w:r w:rsidRPr="00F52EEF">
              <w:rPr>
                <w:rFonts w:asciiTheme="minorHAnsi" w:hAnsiTheme="minorHAnsi" w:cstheme="minorHAnsi"/>
                <w:b/>
                <w:bCs/>
              </w:rPr>
              <w:t>Udělovaný akademický titul</w:t>
            </w:r>
          </w:p>
        </w:tc>
        <w:tc>
          <w:tcPr>
            <w:tcW w:w="2410" w:type="dxa"/>
            <w:tcBorders>
              <w:top w:val="single" w:sz="4" w:space="0" w:color="auto"/>
              <w:left w:val="single" w:sz="4" w:space="0" w:color="auto"/>
              <w:bottom w:val="single" w:sz="2" w:space="0" w:color="auto"/>
              <w:right w:val="single" w:sz="4" w:space="0" w:color="auto"/>
            </w:tcBorders>
          </w:tcPr>
          <w:p w14:paraId="604CA79E" w14:textId="77777777" w:rsidR="00114C26" w:rsidRPr="00F52EEF" w:rsidRDefault="00114C26" w:rsidP="00935F76">
            <w:pPr>
              <w:tabs>
                <w:tab w:val="left" w:pos="567"/>
              </w:tabs>
              <w:rPr>
                <w:rFonts w:asciiTheme="minorHAnsi" w:hAnsiTheme="minorHAnsi" w:cstheme="minorHAnsi"/>
              </w:rPr>
            </w:pPr>
          </w:p>
        </w:tc>
      </w:tr>
      <w:tr w:rsidR="00114C26" w:rsidRPr="00F52EEF" w14:paraId="0D4E6E76" w14:textId="77777777" w:rsidTr="0051030C">
        <w:tc>
          <w:tcPr>
            <w:tcW w:w="3986" w:type="dxa"/>
            <w:tcBorders>
              <w:top w:val="single" w:sz="4" w:space="0" w:color="auto"/>
              <w:left w:val="single" w:sz="4" w:space="0" w:color="auto"/>
              <w:bottom w:val="single" w:sz="2" w:space="0" w:color="auto"/>
              <w:right w:val="single" w:sz="4" w:space="0" w:color="auto"/>
            </w:tcBorders>
            <w:shd w:val="clear" w:color="auto" w:fill="F7CAAC"/>
            <w:hideMark/>
          </w:tcPr>
          <w:p w14:paraId="2FDC3FF6"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Garant studijního programu</w:t>
            </w:r>
          </w:p>
        </w:tc>
        <w:tc>
          <w:tcPr>
            <w:tcW w:w="6788" w:type="dxa"/>
            <w:gridSpan w:val="3"/>
            <w:tcBorders>
              <w:top w:val="single" w:sz="4" w:space="0" w:color="auto"/>
              <w:left w:val="single" w:sz="4" w:space="0" w:color="auto"/>
              <w:bottom w:val="single" w:sz="2" w:space="0" w:color="auto"/>
              <w:right w:val="single" w:sz="4" w:space="0" w:color="auto"/>
            </w:tcBorders>
            <w:hideMark/>
          </w:tcPr>
          <w:p w14:paraId="2F8E9DF4"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rPr>
              <w:t>doc. PhDr. Blandína Šramová, Ph.D.</w:t>
            </w:r>
          </w:p>
        </w:tc>
      </w:tr>
      <w:tr w:rsidR="00114C26" w:rsidRPr="00F52EEF" w14:paraId="7855976A" w14:textId="77777777" w:rsidTr="0051030C">
        <w:tc>
          <w:tcPr>
            <w:tcW w:w="3986" w:type="dxa"/>
            <w:tcBorders>
              <w:top w:val="single" w:sz="2" w:space="0" w:color="auto"/>
              <w:left w:val="single" w:sz="2" w:space="0" w:color="auto"/>
              <w:bottom w:val="single" w:sz="2" w:space="0" w:color="auto"/>
              <w:right w:val="single" w:sz="2" w:space="0" w:color="auto"/>
            </w:tcBorders>
            <w:shd w:val="clear" w:color="auto" w:fill="F7CAAC"/>
            <w:hideMark/>
          </w:tcPr>
          <w:p w14:paraId="14F07006"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Zaměření na přípravu k výkonu regulovaného povolání</w:t>
            </w:r>
          </w:p>
        </w:tc>
        <w:tc>
          <w:tcPr>
            <w:tcW w:w="6788" w:type="dxa"/>
            <w:gridSpan w:val="3"/>
            <w:tcBorders>
              <w:top w:val="single" w:sz="2" w:space="0" w:color="auto"/>
              <w:left w:val="single" w:sz="2" w:space="0" w:color="auto"/>
              <w:bottom w:val="single" w:sz="2" w:space="0" w:color="auto"/>
              <w:right w:val="single" w:sz="2" w:space="0" w:color="auto"/>
            </w:tcBorders>
            <w:hideMark/>
          </w:tcPr>
          <w:p w14:paraId="670650C6" w14:textId="1106FAB7" w:rsidR="00114C26" w:rsidRPr="00F52EEF" w:rsidRDefault="00C9068A" w:rsidP="00935F76">
            <w:pPr>
              <w:tabs>
                <w:tab w:val="left" w:pos="567"/>
              </w:tabs>
              <w:rPr>
                <w:rFonts w:asciiTheme="minorHAnsi" w:hAnsiTheme="minorHAnsi" w:cstheme="minorHAnsi"/>
              </w:rPr>
            </w:pPr>
            <w:r w:rsidRPr="00F52EEF">
              <w:rPr>
                <w:rFonts w:asciiTheme="minorHAnsi" w:hAnsiTheme="minorHAnsi" w:cstheme="minorHAnsi"/>
              </w:rPr>
              <w:t>N</w:t>
            </w:r>
            <w:r w:rsidR="00114C26" w:rsidRPr="00F52EEF">
              <w:rPr>
                <w:rFonts w:asciiTheme="minorHAnsi" w:hAnsiTheme="minorHAnsi" w:cstheme="minorHAnsi"/>
              </w:rPr>
              <w:t>e</w:t>
            </w:r>
          </w:p>
        </w:tc>
      </w:tr>
      <w:tr w:rsidR="00114C26" w:rsidRPr="00F52EEF" w14:paraId="02C8F4EA" w14:textId="77777777" w:rsidTr="0051030C">
        <w:tc>
          <w:tcPr>
            <w:tcW w:w="3986" w:type="dxa"/>
            <w:tcBorders>
              <w:top w:val="single" w:sz="2" w:space="0" w:color="auto"/>
              <w:left w:val="single" w:sz="2" w:space="0" w:color="auto"/>
              <w:bottom w:val="single" w:sz="2" w:space="0" w:color="auto"/>
              <w:right w:val="single" w:sz="2" w:space="0" w:color="auto"/>
            </w:tcBorders>
            <w:shd w:val="clear" w:color="auto" w:fill="F7CAAC"/>
            <w:hideMark/>
          </w:tcPr>
          <w:p w14:paraId="069EB566"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Zaměření na přípravu odborníků z oblasti bezpečnosti České republiky </w:t>
            </w:r>
          </w:p>
        </w:tc>
        <w:tc>
          <w:tcPr>
            <w:tcW w:w="6788" w:type="dxa"/>
            <w:gridSpan w:val="3"/>
            <w:tcBorders>
              <w:top w:val="single" w:sz="2" w:space="0" w:color="auto"/>
              <w:left w:val="single" w:sz="2" w:space="0" w:color="auto"/>
              <w:bottom w:val="single" w:sz="2" w:space="0" w:color="auto"/>
              <w:right w:val="single" w:sz="2" w:space="0" w:color="auto"/>
            </w:tcBorders>
            <w:hideMark/>
          </w:tcPr>
          <w:p w14:paraId="11A1AF26" w14:textId="79960839" w:rsidR="00114C26" w:rsidRPr="00F52EEF" w:rsidRDefault="00C9068A" w:rsidP="00935F76">
            <w:pPr>
              <w:tabs>
                <w:tab w:val="left" w:pos="567"/>
              </w:tabs>
              <w:rPr>
                <w:rFonts w:asciiTheme="minorHAnsi" w:hAnsiTheme="minorHAnsi" w:cstheme="minorHAnsi"/>
              </w:rPr>
            </w:pPr>
            <w:r w:rsidRPr="00F52EEF">
              <w:rPr>
                <w:rFonts w:asciiTheme="minorHAnsi" w:hAnsiTheme="minorHAnsi" w:cstheme="minorHAnsi"/>
              </w:rPr>
              <w:t>N</w:t>
            </w:r>
            <w:r w:rsidR="00114C26" w:rsidRPr="00F52EEF">
              <w:rPr>
                <w:rFonts w:asciiTheme="minorHAnsi" w:hAnsiTheme="minorHAnsi" w:cstheme="minorHAnsi"/>
              </w:rPr>
              <w:t>e</w:t>
            </w:r>
          </w:p>
        </w:tc>
      </w:tr>
      <w:tr w:rsidR="00114C26" w:rsidRPr="00F52EEF" w14:paraId="550052F5" w14:textId="77777777" w:rsidTr="0051030C">
        <w:trPr>
          <w:trHeight w:val="438"/>
        </w:trPr>
        <w:tc>
          <w:tcPr>
            <w:tcW w:w="3986" w:type="dxa"/>
            <w:tcBorders>
              <w:top w:val="single" w:sz="2" w:space="0" w:color="auto"/>
              <w:left w:val="single" w:sz="2" w:space="0" w:color="auto"/>
              <w:bottom w:val="single" w:sz="2" w:space="0" w:color="auto"/>
              <w:right w:val="single" w:sz="2" w:space="0" w:color="auto"/>
            </w:tcBorders>
            <w:shd w:val="clear" w:color="auto" w:fill="F7CAAC"/>
            <w:hideMark/>
          </w:tcPr>
          <w:p w14:paraId="726859A5"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Uznávací orgán</w:t>
            </w:r>
          </w:p>
        </w:tc>
        <w:tc>
          <w:tcPr>
            <w:tcW w:w="6788" w:type="dxa"/>
            <w:gridSpan w:val="3"/>
            <w:tcBorders>
              <w:top w:val="single" w:sz="2" w:space="0" w:color="auto"/>
              <w:left w:val="single" w:sz="2" w:space="0" w:color="auto"/>
              <w:bottom w:val="single" w:sz="2" w:space="0" w:color="auto"/>
              <w:right w:val="single" w:sz="2" w:space="0" w:color="auto"/>
            </w:tcBorders>
          </w:tcPr>
          <w:p w14:paraId="28440854" w14:textId="77777777" w:rsidR="00114C26" w:rsidRPr="00F52EEF" w:rsidRDefault="00114C26" w:rsidP="00935F76">
            <w:pPr>
              <w:tabs>
                <w:tab w:val="left" w:pos="567"/>
              </w:tabs>
              <w:rPr>
                <w:rFonts w:asciiTheme="minorHAnsi" w:hAnsiTheme="minorHAnsi" w:cstheme="minorHAnsi"/>
              </w:rPr>
            </w:pPr>
          </w:p>
        </w:tc>
      </w:tr>
      <w:tr w:rsidR="00114C26" w:rsidRPr="00F52EEF" w14:paraId="036C5333" w14:textId="77777777" w:rsidTr="0051030C">
        <w:tc>
          <w:tcPr>
            <w:tcW w:w="10774"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87B760C"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b/>
              </w:rPr>
              <w:t>Oblast(i) vzdělávání a u kombinovaného studijního programu podíl jednotlivých oblastí vzdělávání v %</w:t>
            </w:r>
          </w:p>
        </w:tc>
      </w:tr>
      <w:tr w:rsidR="00114C26" w:rsidRPr="00F52EEF" w14:paraId="0099494D" w14:textId="77777777" w:rsidTr="00971879">
        <w:trPr>
          <w:trHeight w:val="1032"/>
        </w:trPr>
        <w:tc>
          <w:tcPr>
            <w:tcW w:w="10774" w:type="dxa"/>
            <w:gridSpan w:val="4"/>
            <w:tcBorders>
              <w:top w:val="single" w:sz="4" w:space="0" w:color="auto"/>
              <w:left w:val="single" w:sz="4" w:space="0" w:color="auto"/>
              <w:bottom w:val="single" w:sz="4" w:space="0" w:color="auto"/>
              <w:right w:val="single" w:sz="4" w:space="0" w:color="auto"/>
            </w:tcBorders>
            <w:shd w:val="clear" w:color="auto" w:fill="FFFFFF"/>
          </w:tcPr>
          <w:p w14:paraId="6DC07EC7" w14:textId="638BE9F2"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rPr>
              <w:t>Oblast vzdělávání je Mediální a komunikační studia a studijní program je Marketingov</w:t>
            </w:r>
            <w:ins w:id="7" w:author="Radim Bačuvčík" w:date="2020-02-06T09:39:00Z">
              <w:r w:rsidR="00A91BC2">
                <w:rPr>
                  <w:rFonts w:asciiTheme="minorHAnsi" w:hAnsiTheme="minorHAnsi" w:cstheme="minorHAnsi"/>
                </w:rPr>
                <w:t>á</w:t>
              </w:r>
            </w:ins>
            <w:del w:id="8" w:author="Radim Bačuvčík" w:date="2020-02-06T09:39:00Z">
              <w:r w:rsidRPr="00F52EEF" w:rsidDel="00A91BC2">
                <w:rPr>
                  <w:rFonts w:asciiTheme="minorHAnsi" w:hAnsiTheme="minorHAnsi" w:cstheme="minorHAnsi"/>
                </w:rPr>
                <w:delText>é</w:delText>
              </w:r>
            </w:del>
            <w:r w:rsidRPr="00F52EEF">
              <w:rPr>
                <w:rFonts w:asciiTheme="minorHAnsi" w:hAnsiTheme="minorHAnsi" w:cstheme="minorHAnsi"/>
              </w:rPr>
              <w:t xml:space="preserve"> komunikace.</w:t>
            </w:r>
          </w:p>
          <w:p w14:paraId="0CCC7B6D" w14:textId="77777777" w:rsidR="00114C26" w:rsidRPr="00F52EEF" w:rsidRDefault="00114C26" w:rsidP="00935F76">
            <w:pPr>
              <w:tabs>
                <w:tab w:val="left" w:pos="567"/>
              </w:tabs>
              <w:rPr>
                <w:rFonts w:asciiTheme="minorHAnsi" w:hAnsiTheme="minorHAnsi" w:cstheme="minorHAnsi"/>
              </w:rPr>
            </w:pPr>
          </w:p>
          <w:p w14:paraId="1BA7C411" w14:textId="77777777" w:rsidR="00114C26" w:rsidRPr="00F52EEF" w:rsidRDefault="00114C26" w:rsidP="00935F76">
            <w:pPr>
              <w:tabs>
                <w:tab w:val="left" w:pos="567"/>
              </w:tabs>
              <w:rPr>
                <w:rFonts w:asciiTheme="minorHAnsi" w:hAnsiTheme="minorHAnsi" w:cstheme="minorHAnsi"/>
              </w:rPr>
            </w:pPr>
          </w:p>
          <w:p w14:paraId="0E196DE3" w14:textId="77777777" w:rsidR="00114C26" w:rsidRPr="00F52EEF" w:rsidRDefault="00114C26" w:rsidP="00935F76">
            <w:pPr>
              <w:tabs>
                <w:tab w:val="left" w:pos="567"/>
              </w:tabs>
              <w:rPr>
                <w:rFonts w:asciiTheme="minorHAnsi" w:hAnsiTheme="minorHAnsi" w:cstheme="minorHAnsi"/>
              </w:rPr>
            </w:pPr>
          </w:p>
        </w:tc>
      </w:tr>
      <w:tr w:rsidR="00114C26" w:rsidRPr="00F52EEF" w14:paraId="27B7D640" w14:textId="77777777" w:rsidTr="0051030C">
        <w:trPr>
          <w:trHeight w:val="70"/>
        </w:trPr>
        <w:tc>
          <w:tcPr>
            <w:tcW w:w="1077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39DCC6B"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Cíle studia ve studijním programu</w:t>
            </w:r>
          </w:p>
        </w:tc>
      </w:tr>
      <w:tr w:rsidR="00114C26" w:rsidRPr="00F52EEF" w14:paraId="15C3B717" w14:textId="77777777" w:rsidTr="0051030C">
        <w:trPr>
          <w:trHeight w:val="567"/>
        </w:trPr>
        <w:tc>
          <w:tcPr>
            <w:tcW w:w="10774"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72CD1230" w14:textId="7B25E67A" w:rsidR="00DB5E92" w:rsidRPr="00F52EEF" w:rsidRDefault="00DB5E92" w:rsidP="00935F76">
            <w:pPr>
              <w:numPr>
                <w:ilvl w:val="12"/>
                <w:numId w:val="0"/>
              </w:numPr>
              <w:tabs>
                <w:tab w:val="left" w:pos="567"/>
              </w:tabs>
              <w:jc w:val="both"/>
              <w:rPr>
                <w:rFonts w:asciiTheme="minorHAnsi" w:hAnsiTheme="minorHAnsi" w:cstheme="minorHAnsi"/>
              </w:rPr>
            </w:pPr>
            <w:r w:rsidRPr="00F52EEF">
              <w:rPr>
                <w:rFonts w:asciiTheme="minorHAnsi" w:hAnsiTheme="minorHAnsi" w:cstheme="minorHAnsi"/>
              </w:rPr>
              <w:t xml:space="preserve">Cílem studia bakalářského studijního programu </w:t>
            </w:r>
            <w:del w:id="9" w:author="Radim Bačuvčík" w:date="2020-02-04T12:50:00Z">
              <w:r w:rsidRPr="00F52EEF" w:rsidDel="009A1A40">
                <w:rPr>
                  <w:rFonts w:asciiTheme="minorHAnsi" w:hAnsiTheme="minorHAnsi" w:cstheme="minorHAnsi"/>
                </w:rPr>
                <w:delText xml:space="preserve">Marketingové </w:delText>
              </w:r>
            </w:del>
            <w:ins w:id="10" w:author="Radim Bačuvčík" w:date="2020-02-04T12:50:00Z">
              <w:r w:rsidR="009A1A40" w:rsidRPr="00F52EEF">
                <w:rPr>
                  <w:rFonts w:asciiTheme="minorHAnsi" w:hAnsiTheme="minorHAnsi" w:cstheme="minorHAnsi"/>
                </w:rPr>
                <w:t>Marketingov</w:t>
              </w:r>
              <w:r w:rsidR="009A1A40">
                <w:rPr>
                  <w:rFonts w:asciiTheme="minorHAnsi" w:hAnsiTheme="minorHAnsi" w:cstheme="minorHAnsi"/>
                </w:rPr>
                <w:t>á</w:t>
              </w:r>
              <w:r w:rsidR="009A1A40" w:rsidRPr="00F52EEF">
                <w:rPr>
                  <w:rFonts w:asciiTheme="minorHAnsi" w:hAnsiTheme="minorHAnsi" w:cstheme="minorHAnsi"/>
                </w:rPr>
                <w:t xml:space="preserve"> </w:t>
              </w:r>
            </w:ins>
            <w:r w:rsidRPr="00F52EEF">
              <w:rPr>
                <w:rFonts w:asciiTheme="minorHAnsi" w:hAnsiTheme="minorHAnsi" w:cstheme="minorHAnsi"/>
              </w:rPr>
              <w:t>komunikace</w:t>
            </w:r>
            <w:del w:id="11" w:author="Radim Bačuvčík" w:date="2020-02-04T12:50:00Z">
              <w:r w:rsidRPr="00F52EEF" w:rsidDel="009A1A40">
                <w:rPr>
                  <w:rFonts w:asciiTheme="minorHAnsi" w:hAnsiTheme="minorHAnsi" w:cstheme="minorHAnsi"/>
                </w:rPr>
                <w:delText>,</w:delText>
              </w:r>
            </w:del>
            <w:r w:rsidRPr="00F52EEF">
              <w:rPr>
                <w:rFonts w:asciiTheme="minorHAnsi" w:hAnsiTheme="minorHAnsi" w:cstheme="minorHAnsi"/>
              </w:rPr>
              <w:t xml:space="preserve"> je připravit absolventa vybaveného dostatečnými profesními znalostmi a kompetencemi, které zabezpečují vysokou míru a rychlost jeho adaptability na konkrétní praktické činnosti při výkonu povolání v marketingových útvarech a komunikačních odděleních firem, reklamních, komunikačních a PR agenturách, v rozpočtových a příspěvkových organizacích, ve státní a veřejné správě. Studijní program </w:t>
            </w:r>
            <w:del w:id="12" w:author="Radim Bačuvčík" w:date="2020-02-04T12:50:00Z">
              <w:r w:rsidRPr="00F52EEF" w:rsidDel="009A1A40">
                <w:rPr>
                  <w:rFonts w:asciiTheme="minorHAnsi" w:hAnsiTheme="minorHAnsi" w:cstheme="minorHAnsi"/>
                </w:rPr>
                <w:delText xml:space="preserve">Marketingové </w:delText>
              </w:r>
            </w:del>
            <w:ins w:id="13" w:author="Radim Bačuvčík" w:date="2020-02-04T12:50:00Z">
              <w:r w:rsidR="009A1A40" w:rsidRPr="00F52EEF">
                <w:rPr>
                  <w:rFonts w:asciiTheme="minorHAnsi" w:hAnsiTheme="minorHAnsi" w:cstheme="minorHAnsi"/>
                </w:rPr>
                <w:t>Marketingov</w:t>
              </w:r>
              <w:r w:rsidR="009A1A40">
                <w:rPr>
                  <w:rFonts w:asciiTheme="minorHAnsi" w:hAnsiTheme="minorHAnsi" w:cstheme="minorHAnsi"/>
                </w:rPr>
                <w:t>á</w:t>
              </w:r>
              <w:r w:rsidR="009A1A40" w:rsidRPr="00F52EEF">
                <w:rPr>
                  <w:rFonts w:asciiTheme="minorHAnsi" w:hAnsiTheme="minorHAnsi" w:cstheme="minorHAnsi"/>
                </w:rPr>
                <w:t xml:space="preserve"> </w:t>
              </w:r>
            </w:ins>
            <w:r w:rsidRPr="00F52EEF">
              <w:rPr>
                <w:rFonts w:asciiTheme="minorHAnsi" w:hAnsiTheme="minorHAnsi" w:cstheme="minorHAnsi"/>
              </w:rPr>
              <w:t>komunikace má interdisciplinární charakter. Klade důraz na propojení znalostí z</w:t>
            </w:r>
            <w:del w:id="14" w:author="Radim Bačuvčík" w:date="2020-02-04T12:51:00Z">
              <w:r w:rsidRPr="00F52EEF" w:rsidDel="009A1A40">
                <w:rPr>
                  <w:rFonts w:asciiTheme="minorHAnsi" w:hAnsiTheme="minorHAnsi" w:cstheme="minorHAnsi"/>
                </w:rPr>
                <w:delText xml:space="preserve"> </w:delText>
              </w:r>
            </w:del>
            <w:ins w:id="15" w:author="Radim Bačuvčík" w:date="2020-02-04T12:51:00Z">
              <w:r w:rsidR="009A1A40">
                <w:rPr>
                  <w:rFonts w:asciiTheme="minorHAnsi" w:hAnsiTheme="minorHAnsi" w:cstheme="minorHAnsi"/>
                </w:rPr>
                <w:t xml:space="preserve"> oblasti marketingové komunikace se znalostmi z </w:t>
              </w:r>
            </w:ins>
            <w:r w:rsidRPr="00F52EEF">
              <w:rPr>
                <w:rFonts w:asciiTheme="minorHAnsi" w:hAnsiTheme="minorHAnsi" w:cstheme="minorHAnsi"/>
              </w:rPr>
              <w:t>marketingových, ekonomických, sociálně psychologických, manažerských a společensko-vědních disciplín za účelem pochopení pozice a významu marketingových komunikací v širším kontextu marketingového řízení firem a neziskových organizací, stejně jako pochopení širších souvislostí v rámci společensko-ekonomického, politického a kulturního života společnosti. Nedílnou součástí studia je také rozvoj kreativity, tvůrčího potenciálu studentů a týmové spolupráce.</w:t>
            </w:r>
          </w:p>
          <w:p w14:paraId="39078E55" w14:textId="2B5024DC" w:rsidR="00DB5E92" w:rsidRPr="00F52EEF" w:rsidRDefault="001B19E6" w:rsidP="00935F76">
            <w:pPr>
              <w:numPr>
                <w:ilvl w:val="12"/>
                <w:numId w:val="0"/>
              </w:numPr>
              <w:tabs>
                <w:tab w:val="left" w:pos="567"/>
              </w:tabs>
              <w:jc w:val="both"/>
              <w:rPr>
                <w:rFonts w:asciiTheme="minorHAnsi" w:hAnsiTheme="minorHAnsi" w:cstheme="minorHAnsi"/>
              </w:rPr>
            </w:pPr>
            <w:r w:rsidRPr="00F52EEF">
              <w:rPr>
                <w:rFonts w:asciiTheme="minorHAnsi" w:hAnsiTheme="minorHAnsi" w:cstheme="minorHAnsi"/>
              </w:rPr>
              <w:t xml:space="preserve">Cílem studia je dosáhnout vysoké míry všeobecných a odborných vědomostí, dovedností a návyků, osvojit si praktické znalosti, dovednosti a kompetence využitelné v oboru </w:t>
            </w:r>
            <w:del w:id="16" w:author="Radim Bačuvčík" w:date="2020-02-04T12:51:00Z">
              <w:r w:rsidRPr="00F52EEF" w:rsidDel="009A1A40">
                <w:rPr>
                  <w:rFonts w:asciiTheme="minorHAnsi" w:hAnsiTheme="minorHAnsi" w:cstheme="minorHAnsi"/>
                </w:rPr>
                <w:delText xml:space="preserve">marketingových </w:delText>
              </w:r>
            </w:del>
            <w:ins w:id="17" w:author="Radim Bačuvčík" w:date="2020-02-04T12:51:00Z">
              <w:r w:rsidR="009A1A40" w:rsidRPr="00F52EEF">
                <w:rPr>
                  <w:rFonts w:asciiTheme="minorHAnsi" w:hAnsiTheme="minorHAnsi" w:cstheme="minorHAnsi"/>
                </w:rPr>
                <w:t>marketingov</w:t>
              </w:r>
              <w:r w:rsidR="009A1A40">
                <w:rPr>
                  <w:rFonts w:asciiTheme="minorHAnsi" w:hAnsiTheme="minorHAnsi" w:cstheme="minorHAnsi"/>
                </w:rPr>
                <w:t>é</w:t>
              </w:r>
              <w:r w:rsidR="009A1A40" w:rsidRPr="00F52EEF">
                <w:rPr>
                  <w:rFonts w:asciiTheme="minorHAnsi" w:hAnsiTheme="minorHAnsi" w:cstheme="minorHAnsi"/>
                </w:rPr>
                <w:t xml:space="preserve"> </w:t>
              </w:r>
            </w:ins>
            <w:del w:id="18" w:author="Radim Bačuvčík" w:date="2020-02-04T12:51:00Z">
              <w:r w:rsidRPr="00F52EEF" w:rsidDel="009A1A40">
                <w:rPr>
                  <w:rFonts w:asciiTheme="minorHAnsi" w:hAnsiTheme="minorHAnsi" w:cstheme="minorHAnsi"/>
                </w:rPr>
                <w:delText xml:space="preserve">komunikací </w:delText>
              </w:r>
            </w:del>
            <w:ins w:id="19" w:author="Radim Bačuvčík" w:date="2020-02-04T12:51:00Z">
              <w:r w:rsidR="009A1A40" w:rsidRPr="00F52EEF">
                <w:rPr>
                  <w:rFonts w:asciiTheme="minorHAnsi" w:hAnsiTheme="minorHAnsi" w:cstheme="minorHAnsi"/>
                </w:rPr>
                <w:t>komunikac</w:t>
              </w:r>
              <w:r w:rsidR="009A1A40">
                <w:rPr>
                  <w:rFonts w:asciiTheme="minorHAnsi" w:hAnsiTheme="minorHAnsi" w:cstheme="minorHAnsi"/>
                </w:rPr>
                <w:t>e</w:t>
              </w:r>
              <w:r w:rsidR="009A1A40" w:rsidRPr="00F52EEF">
                <w:rPr>
                  <w:rFonts w:asciiTheme="minorHAnsi" w:hAnsiTheme="minorHAnsi" w:cstheme="minorHAnsi"/>
                </w:rPr>
                <w:t xml:space="preserve"> </w:t>
              </w:r>
            </w:ins>
            <w:r w:rsidRPr="00F52EEF">
              <w:rPr>
                <w:rFonts w:asciiTheme="minorHAnsi" w:hAnsiTheme="minorHAnsi" w:cstheme="minorHAnsi"/>
              </w:rPr>
              <w:t xml:space="preserve">a chápat obor v širších </w:t>
            </w:r>
            <w:del w:id="20" w:author="Radim Bačuvčík" w:date="2020-02-04T12:51:00Z">
              <w:r w:rsidRPr="00F52EEF" w:rsidDel="009A1A40">
                <w:rPr>
                  <w:rFonts w:asciiTheme="minorHAnsi" w:hAnsiTheme="minorHAnsi" w:cstheme="minorHAnsi"/>
                </w:rPr>
                <w:delText xml:space="preserve">marketingových </w:delText>
              </w:r>
            </w:del>
            <w:r w:rsidRPr="00F52EEF">
              <w:rPr>
                <w:rFonts w:asciiTheme="minorHAnsi" w:hAnsiTheme="minorHAnsi" w:cstheme="minorHAnsi"/>
              </w:rPr>
              <w:t>souvislostech.</w:t>
            </w:r>
            <w:r w:rsidR="00DB5E92" w:rsidRPr="00F52EEF">
              <w:rPr>
                <w:rFonts w:asciiTheme="minorHAnsi" w:hAnsiTheme="minorHAnsi" w:cstheme="minorHAnsi"/>
              </w:rPr>
              <w:t xml:space="preserve"> Studium podporuje rozvoj pozitivních osobnostních rysů – </w:t>
            </w:r>
            <w:ins w:id="21" w:author="Radim Bačuvčík" w:date="2020-02-04T12:52:00Z">
              <w:r w:rsidR="009A1A40">
                <w:rPr>
                  <w:rFonts w:asciiTheme="minorHAnsi" w:hAnsiTheme="minorHAnsi" w:cstheme="minorHAnsi"/>
                </w:rPr>
                <w:t xml:space="preserve">společenskou </w:t>
              </w:r>
            </w:ins>
            <w:r w:rsidR="00DB5E92" w:rsidRPr="00F52EEF">
              <w:rPr>
                <w:rFonts w:asciiTheme="minorHAnsi" w:hAnsiTheme="minorHAnsi" w:cstheme="minorHAnsi"/>
              </w:rPr>
              <w:t>odpovědnost</w:t>
            </w:r>
            <w:del w:id="22" w:author="Radim Bačuvčík" w:date="2020-02-04T12:52:00Z">
              <w:r w:rsidR="00DB5E92" w:rsidRPr="00F52EEF" w:rsidDel="009A1A40">
                <w:rPr>
                  <w:rFonts w:asciiTheme="minorHAnsi" w:hAnsiTheme="minorHAnsi" w:cstheme="minorHAnsi"/>
                </w:rPr>
                <w:delText xml:space="preserve"> k životnímu prostředí</w:delText>
              </w:r>
            </w:del>
            <w:r w:rsidR="00DB5E92" w:rsidRPr="00F52EEF">
              <w:rPr>
                <w:rFonts w:asciiTheme="minorHAnsi" w:hAnsiTheme="minorHAnsi" w:cstheme="minorHAnsi"/>
              </w:rPr>
              <w:t xml:space="preserve">, etický a čestný </w:t>
            </w:r>
            <w:ins w:id="23" w:author="Radim Bačuvčík" w:date="2020-02-04T12:52:00Z">
              <w:r w:rsidR="009A1A40">
                <w:rPr>
                  <w:rFonts w:asciiTheme="minorHAnsi" w:hAnsiTheme="minorHAnsi" w:cstheme="minorHAnsi"/>
                </w:rPr>
                <w:t xml:space="preserve">profesní </w:t>
              </w:r>
            </w:ins>
            <w:r w:rsidR="00DB5E92" w:rsidRPr="00F52EEF">
              <w:rPr>
                <w:rFonts w:asciiTheme="minorHAnsi" w:hAnsiTheme="minorHAnsi" w:cstheme="minorHAnsi"/>
              </w:rPr>
              <w:t>přístup</w:t>
            </w:r>
            <w:del w:id="24" w:author="Radim Bačuvčík" w:date="2020-02-04T12:52:00Z">
              <w:r w:rsidR="00DB5E92" w:rsidRPr="00F52EEF" w:rsidDel="009A1A40">
                <w:rPr>
                  <w:rFonts w:asciiTheme="minorHAnsi" w:hAnsiTheme="minorHAnsi" w:cstheme="minorHAnsi"/>
                </w:rPr>
                <w:delText xml:space="preserve"> k životu i profesi</w:delText>
              </w:r>
            </w:del>
            <w:r w:rsidR="00DB5E92" w:rsidRPr="00F52EEF">
              <w:rPr>
                <w:rFonts w:asciiTheme="minorHAnsi" w:hAnsiTheme="minorHAnsi" w:cstheme="minorHAnsi"/>
              </w:rPr>
              <w:t>, předávání získaných vědomostí, sdílení hodnot a norem prospěšných k udržitelnému vývoji společnosti. Fakulta vytváří příznivé podmínky pro dosažení těchto cílů.</w:t>
            </w:r>
          </w:p>
          <w:p w14:paraId="5065837C" w14:textId="64024074" w:rsidR="00DB5E92" w:rsidRPr="00F52EEF" w:rsidRDefault="001B19E6" w:rsidP="00935F76">
            <w:pPr>
              <w:numPr>
                <w:ilvl w:val="12"/>
                <w:numId w:val="0"/>
              </w:numPr>
              <w:tabs>
                <w:tab w:val="left" w:pos="567"/>
              </w:tabs>
              <w:jc w:val="both"/>
              <w:rPr>
                <w:rFonts w:asciiTheme="minorHAnsi" w:hAnsiTheme="minorHAnsi" w:cstheme="minorHAnsi"/>
              </w:rPr>
            </w:pPr>
            <w:r w:rsidRPr="00F52EEF">
              <w:rPr>
                <w:rFonts w:asciiTheme="minorHAnsi" w:hAnsiTheme="minorHAnsi" w:cstheme="minorHAnsi"/>
              </w:rPr>
              <w:t>Struktura studijní</w:t>
            </w:r>
            <w:r w:rsidR="00DB5E92" w:rsidRPr="00F52EEF">
              <w:rPr>
                <w:rFonts w:asciiTheme="minorHAnsi" w:hAnsiTheme="minorHAnsi" w:cstheme="minorHAnsi"/>
              </w:rPr>
              <w:t>ch</w:t>
            </w:r>
            <w:r w:rsidRPr="00F52EEF">
              <w:rPr>
                <w:rFonts w:asciiTheme="minorHAnsi" w:hAnsiTheme="minorHAnsi" w:cstheme="minorHAnsi"/>
              </w:rPr>
              <w:t xml:space="preserve"> plán</w:t>
            </w:r>
            <w:r w:rsidR="00DB5E92" w:rsidRPr="00F52EEF">
              <w:rPr>
                <w:rFonts w:asciiTheme="minorHAnsi" w:hAnsiTheme="minorHAnsi" w:cstheme="minorHAnsi"/>
              </w:rPr>
              <w:t>ů v prezenční a kombinované formě studia je totožná s </w:t>
            </w:r>
            <w:del w:id="25" w:author="Radim Bačuvčík" w:date="2020-02-04T12:53:00Z">
              <w:r w:rsidR="00DB5E92" w:rsidRPr="00F52EEF" w:rsidDel="009A1A40">
                <w:rPr>
                  <w:rFonts w:asciiTheme="minorHAnsi" w:hAnsiTheme="minorHAnsi" w:cstheme="minorHAnsi"/>
                </w:rPr>
                <w:delText xml:space="preserve">vyjímkou </w:delText>
              </w:r>
            </w:del>
            <w:ins w:id="26" w:author="Radim Bačuvčík" w:date="2020-02-04T12:53:00Z">
              <w:r w:rsidR="009A1A40" w:rsidRPr="00F52EEF">
                <w:rPr>
                  <w:rFonts w:asciiTheme="minorHAnsi" w:hAnsiTheme="minorHAnsi" w:cstheme="minorHAnsi"/>
                </w:rPr>
                <w:t>v</w:t>
              </w:r>
              <w:r w:rsidR="009A1A40">
                <w:rPr>
                  <w:rFonts w:asciiTheme="minorHAnsi" w:hAnsiTheme="minorHAnsi" w:cstheme="minorHAnsi"/>
                </w:rPr>
                <w:t>ýji</w:t>
              </w:r>
              <w:r w:rsidR="009A1A40" w:rsidRPr="00F52EEF">
                <w:rPr>
                  <w:rFonts w:asciiTheme="minorHAnsi" w:hAnsiTheme="minorHAnsi" w:cstheme="minorHAnsi"/>
                </w:rPr>
                <w:t xml:space="preserve">mkou </w:t>
              </w:r>
            </w:ins>
            <w:r w:rsidR="00DB5E92" w:rsidRPr="00F52EEF">
              <w:rPr>
                <w:rFonts w:asciiTheme="minorHAnsi" w:hAnsiTheme="minorHAnsi" w:cstheme="minorHAnsi"/>
              </w:rPr>
              <w:t>výuky předmětu Komunikační agentura, který je nabízen jen v preze</w:t>
            </w:r>
            <w:ins w:id="27" w:author="Radim Bačuvčík" w:date="2020-02-04T12:53:00Z">
              <w:r w:rsidR="009A1A40">
                <w:rPr>
                  <w:rFonts w:asciiTheme="minorHAnsi" w:hAnsiTheme="minorHAnsi" w:cstheme="minorHAnsi"/>
                </w:rPr>
                <w:t>n</w:t>
              </w:r>
            </w:ins>
            <w:r w:rsidR="00DB5E92" w:rsidRPr="00F52EEF">
              <w:rPr>
                <w:rFonts w:asciiTheme="minorHAnsi" w:hAnsiTheme="minorHAnsi" w:cstheme="minorHAnsi"/>
              </w:rPr>
              <w:t>ční formě studia</w:t>
            </w:r>
            <w:r w:rsidRPr="00F52EEF">
              <w:rPr>
                <w:rFonts w:asciiTheme="minorHAnsi" w:hAnsiTheme="minorHAnsi" w:cstheme="minorHAnsi"/>
              </w:rPr>
              <w:t>.</w:t>
            </w:r>
            <w:r w:rsidR="00DB5E92" w:rsidRPr="00F52EEF">
              <w:rPr>
                <w:rFonts w:asciiTheme="minorHAnsi" w:hAnsiTheme="minorHAnsi" w:cstheme="minorHAnsi"/>
              </w:rPr>
              <w:t xml:space="preserve"> V rámci tohoto předmětu studenti realizují řadu studentský</w:t>
            </w:r>
            <w:ins w:id="28" w:author="Radim Bačuvčík" w:date="2020-02-04T12:53:00Z">
              <w:r w:rsidR="009A1A40">
                <w:rPr>
                  <w:rFonts w:asciiTheme="minorHAnsi" w:hAnsiTheme="minorHAnsi" w:cstheme="minorHAnsi"/>
                </w:rPr>
                <w:t>ch</w:t>
              </w:r>
            </w:ins>
            <w:r w:rsidR="00DB5E92" w:rsidRPr="00F52EEF">
              <w:rPr>
                <w:rFonts w:asciiTheme="minorHAnsi" w:hAnsiTheme="minorHAnsi" w:cstheme="minorHAnsi"/>
              </w:rPr>
              <w:t xml:space="preserve"> projektů a získávají tím potřebnou praxi</w:t>
            </w:r>
            <w:ins w:id="29" w:author="Radim Bačuvčík" w:date="2020-02-04T12:53:00Z">
              <w:r w:rsidR="009A1A40">
                <w:rPr>
                  <w:rFonts w:asciiTheme="minorHAnsi" w:hAnsiTheme="minorHAnsi" w:cstheme="minorHAnsi"/>
                </w:rPr>
                <w:t xml:space="preserve"> v oblasti týmové práce, řízení projektů a motivace sebe i druhých</w:t>
              </w:r>
            </w:ins>
            <w:r w:rsidR="00DB5E92" w:rsidRPr="00F52EEF">
              <w:rPr>
                <w:rFonts w:asciiTheme="minorHAnsi" w:hAnsiTheme="minorHAnsi" w:cstheme="minorHAnsi"/>
              </w:rPr>
              <w:t>. U kombinovaného studia je dovednost získaná tímto předmětem nahrazena podmínkou dvouleté praxe v oboru v rámci přijímacího řízení.</w:t>
            </w:r>
          </w:p>
          <w:p w14:paraId="45212103" w14:textId="5BC94A79" w:rsidR="001B19E6" w:rsidRPr="00F52EEF" w:rsidRDefault="001B19E6" w:rsidP="00935F76">
            <w:pPr>
              <w:tabs>
                <w:tab w:val="left" w:pos="567"/>
              </w:tabs>
              <w:jc w:val="both"/>
              <w:rPr>
                <w:rFonts w:asciiTheme="minorHAnsi" w:hAnsiTheme="minorHAnsi" w:cstheme="minorHAnsi"/>
              </w:rPr>
            </w:pPr>
            <w:r w:rsidRPr="00F52EEF">
              <w:rPr>
                <w:rFonts w:asciiTheme="minorHAnsi" w:hAnsiTheme="minorHAnsi" w:cstheme="minorHAnsi"/>
              </w:rPr>
              <w:t>Výuka</w:t>
            </w:r>
            <w:r w:rsidR="00DB5E92" w:rsidRPr="00F52EEF">
              <w:rPr>
                <w:rFonts w:asciiTheme="minorHAnsi" w:hAnsiTheme="minorHAnsi" w:cstheme="minorHAnsi"/>
              </w:rPr>
              <w:t xml:space="preserve"> v kombinované formě studia</w:t>
            </w:r>
            <w:r w:rsidRPr="00F52EEF">
              <w:rPr>
                <w:rFonts w:asciiTheme="minorHAnsi" w:hAnsiTheme="minorHAnsi" w:cstheme="minorHAnsi"/>
              </w:rPr>
              <w:t xml:space="preserve"> je organizována formou pěti dvoudenních konzultačních soustředění v rámci každého semestru. Teoretická část výuky je uskutečňována převážně formou samostudia z připravených studijních opor a doporučené literatury, poté v rámci kontaktních seminárních hodin diskutována, interaktivní formou doplněna o aplikační cvičení, případové studie a zpětnou vazbu k nim. Veškeré kontaktní hodiny jsou vedeny jako semináře</w:t>
            </w:r>
            <w:del w:id="30" w:author="Radim Bačuvčík" w:date="2020-02-04T12:54:00Z">
              <w:r w:rsidRPr="00F52EEF" w:rsidDel="009A1A40">
                <w:rPr>
                  <w:rFonts w:asciiTheme="minorHAnsi" w:hAnsiTheme="minorHAnsi" w:cstheme="minorHAnsi"/>
                </w:rPr>
                <w:delText xml:space="preserve">, a to s cílem </w:delText>
              </w:r>
              <w:r w:rsidR="00E8503E" w:rsidRPr="00F52EEF" w:rsidDel="009A1A40">
                <w:rPr>
                  <w:rFonts w:asciiTheme="minorHAnsi" w:hAnsiTheme="minorHAnsi" w:cstheme="minorHAnsi"/>
                </w:rPr>
                <w:delText>povinné docházky</w:delText>
              </w:r>
            </w:del>
            <w:ins w:id="31" w:author="Radim Bačuvčík" w:date="2020-02-04T12:54:00Z">
              <w:r w:rsidR="009A1A40">
                <w:rPr>
                  <w:rFonts w:asciiTheme="minorHAnsi" w:hAnsiTheme="minorHAnsi" w:cstheme="minorHAnsi"/>
                </w:rPr>
                <w:t xml:space="preserve"> s povinnou docházkou</w:t>
              </w:r>
            </w:ins>
            <w:r w:rsidRPr="00F52EEF">
              <w:rPr>
                <w:rFonts w:asciiTheme="minorHAnsi" w:hAnsiTheme="minorHAnsi" w:cstheme="minorHAnsi"/>
              </w:rPr>
              <w:t xml:space="preserve"> studentů </w:t>
            </w:r>
            <w:r w:rsidR="00E8503E" w:rsidRPr="00F52EEF">
              <w:rPr>
                <w:rFonts w:asciiTheme="minorHAnsi" w:hAnsiTheme="minorHAnsi" w:cstheme="minorHAnsi"/>
              </w:rPr>
              <w:t>do</w:t>
            </w:r>
            <w:r w:rsidRPr="00F52EEF">
              <w:rPr>
                <w:rFonts w:asciiTheme="minorHAnsi" w:hAnsiTheme="minorHAnsi" w:cstheme="minorHAnsi"/>
              </w:rPr>
              <w:t xml:space="preserve"> výu</w:t>
            </w:r>
            <w:r w:rsidR="00E8503E" w:rsidRPr="00F52EEF">
              <w:rPr>
                <w:rFonts w:asciiTheme="minorHAnsi" w:hAnsiTheme="minorHAnsi" w:cstheme="minorHAnsi"/>
              </w:rPr>
              <w:t>ky</w:t>
            </w:r>
            <w:r w:rsidRPr="00F52EEF">
              <w:rPr>
                <w:rFonts w:asciiTheme="minorHAnsi" w:hAnsiTheme="minorHAnsi" w:cstheme="minorHAnsi"/>
              </w:rPr>
              <w:t>.</w:t>
            </w:r>
          </w:p>
          <w:p w14:paraId="22FC44D6" w14:textId="12052A40" w:rsidR="001B19E6" w:rsidRPr="00F52EEF" w:rsidRDefault="001B19E6" w:rsidP="00935F76">
            <w:pPr>
              <w:tabs>
                <w:tab w:val="left" w:pos="567"/>
              </w:tabs>
              <w:jc w:val="both"/>
              <w:rPr>
                <w:rFonts w:asciiTheme="minorHAnsi" w:hAnsiTheme="minorHAnsi" w:cstheme="minorHAnsi"/>
              </w:rPr>
            </w:pPr>
            <w:r w:rsidRPr="00F52EEF">
              <w:rPr>
                <w:rFonts w:asciiTheme="minorHAnsi" w:hAnsiTheme="minorHAnsi" w:cstheme="minorHAnsi"/>
              </w:rPr>
              <w:t xml:space="preserve">U studentů v kombinované formě studia se </w:t>
            </w:r>
            <w:del w:id="32" w:author="Radim Bačuvčík" w:date="2020-02-04T12:54:00Z">
              <w:r w:rsidRPr="00F52EEF" w:rsidDel="009A1A40">
                <w:rPr>
                  <w:rFonts w:asciiTheme="minorHAnsi" w:hAnsiTheme="minorHAnsi" w:cstheme="minorHAnsi"/>
                </w:rPr>
                <w:delText>projevuje jejich osobnostní i</w:delText>
              </w:r>
            </w:del>
            <w:ins w:id="33" w:author="Radim Bačuvčík" w:date="2020-02-04T12:54:00Z">
              <w:r w:rsidR="009A1A40">
                <w:rPr>
                  <w:rFonts w:asciiTheme="minorHAnsi" w:hAnsiTheme="minorHAnsi" w:cstheme="minorHAnsi"/>
                </w:rPr>
                <w:t>předpokládá</w:t>
              </w:r>
            </w:ins>
            <w:r w:rsidRPr="00F52EEF">
              <w:rPr>
                <w:rFonts w:asciiTheme="minorHAnsi" w:hAnsiTheme="minorHAnsi" w:cstheme="minorHAnsi"/>
              </w:rPr>
              <w:t xml:space="preserve"> profesní vyzrálost</w:t>
            </w:r>
            <w:del w:id="34" w:author="Radim Bačuvčík" w:date="2020-02-04T12:54:00Z">
              <w:r w:rsidRPr="00F52EEF" w:rsidDel="009A1A40">
                <w:rPr>
                  <w:rFonts w:asciiTheme="minorHAnsi" w:hAnsiTheme="minorHAnsi" w:cstheme="minorHAnsi"/>
                </w:rPr>
                <w:delText>, větší všeobecný rozhled</w:delText>
              </w:r>
            </w:del>
            <w:r w:rsidRPr="00F52EEF">
              <w:rPr>
                <w:rFonts w:asciiTheme="minorHAnsi" w:hAnsiTheme="minorHAnsi" w:cstheme="minorHAnsi"/>
              </w:rPr>
              <w:t>, proto je možné zaměřit výuku ve vyšší míře na samostudium doporučené literatury a vytvořených studijních materiálů a využít kontaktní hodiny k odborné diskuzi s tutory, ale také jako prostor pro sdílení informací a zkušeností v seminárních skupinách.  Přidanou hodnotou je, že studenti kombinované formy studia si své dosavadní zkušenosti zasazují do teoreticky podpořených souvislostí</w:t>
            </w:r>
            <w:del w:id="35" w:author="Radim Bačuvčík" w:date="2020-02-04T12:55:00Z">
              <w:r w:rsidRPr="00F52EEF" w:rsidDel="009A1A40">
                <w:rPr>
                  <w:rFonts w:asciiTheme="minorHAnsi" w:hAnsiTheme="minorHAnsi" w:cstheme="minorHAnsi"/>
                </w:rPr>
                <w:delText xml:space="preserve"> pro snazší a efektivnější rozhodování</w:delText>
              </w:r>
            </w:del>
            <w:r w:rsidRPr="00F52EEF">
              <w:rPr>
                <w:rFonts w:asciiTheme="minorHAnsi" w:hAnsiTheme="minorHAnsi" w:cstheme="minorHAnsi"/>
              </w:rPr>
              <w:t>. Vyšší motivace ke studiu je vytvářena individuálním přístupem ke studentům. Vhodné podmínky ke studiu jsou vytvářeny dostatečným množstvím studijních opor, odborných monografií, textů a prezentací akademickými pracovníky ústavu.</w:t>
            </w:r>
          </w:p>
          <w:p w14:paraId="42E989ED" w14:textId="2D22CACD" w:rsidR="001B19E6" w:rsidRPr="00F52EEF" w:rsidRDefault="001B19E6" w:rsidP="00935F76">
            <w:pPr>
              <w:tabs>
                <w:tab w:val="left" w:pos="567"/>
              </w:tabs>
              <w:jc w:val="both"/>
              <w:rPr>
                <w:rFonts w:asciiTheme="minorHAnsi" w:hAnsiTheme="minorHAnsi" w:cstheme="minorHAnsi"/>
              </w:rPr>
            </w:pPr>
            <w:r w:rsidRPr="00F52EEF">
              <w:rPr>
                <w:rFonts w:asciiTheme="minorHAnsi" w:hAnsiTheme="minorHAnsi" w:cstheme="minorHAnsi"/>
              </w:rPr>
              <w:t>Studenti</w:t>
            </w:r>
            <w:r w:rsidR="00E8503E" w:rsidRPr="00F52EEF">
              <w:rPr>
                <w:rFonts w:asciiTheme="minorHAnsi" w:hAnsiTheme="minorHAnsi" w:cstheme="minorHAnsi"/>
              </w:rPr>
              <w:t xml:space="preserve"> prezenční i</w:t>
            </w:r>
            <w:r w:rsidRPr="00F52EEF">
              <w:rPr>
                <w:rFonts w:asciiTheme="minorHAnsi" w:hAnsiTheme="minorHAnsi" w:cstheme="minorHAnsi"/>
              </w:rPr>
              <w:t xml:space="preserve"> kombinované formy studia mají k dispozici </w:t>
            </w:r>
            <w:r w:rsidR="00E8503E" w:rsidRPr="00F52EEF">
              <w:rPr>
                <w:rFonts w:asciiTheme="minorHAnsi" w:hAnsiTheme="minorHAnsi" w:cstheme="minorHAnsi"/>
              </w:rPr>
              <w:t xml:space="preserve">řadu materiálů či </w:t>
            </w:r>
            <w:r w:rsidRPr="00F52EEF">
              <w:rPr>
                <w:rFonts w:asciiTheme="minorHAnsi" w:hAnsiTheme="minorHAnsi" w:cstheme="minorHAnsi"/>
              </w:rPr>
              <w:t>studijní</w:t>
            </w:r>
            <w:r w:rsidR="00E8503E" w:rsidRPr="00F52EEF">
              <w:rPr>
                <w:rFonts w:asciiTheme="minorHAnsi" w:hAnsiTheme="minorHAnsi" w:cstheme="minorHAnsi"/>
              </w:rPr>
              <w:t>ch</w:t>
            </w:r>
            <w:r w:rsidRPr="00F52EEF">
              <w:rPr>
                <w:rFonts w:asciiTheme="minorHAnsi" w:hAnsiTheme="minorHAnsi" w:cstheme="minorHAnsi"/>
              </w:rPr>
              <w:t xml:space="preserve"> opor</w:t>
            </w:r>
            <w:r w:rsidR="00E8503E" w:rsidRPr="00F52EEF">
              <w:rPr>
                <w:rFonts w:asciiTheme="minorHAnsi" w:hAnsiTheme="minorHAnsi" w:cstheme="minorHAnsi"/>
              </w:rPr>
              <w:t xml:space="preserve"> (pro studenty v KF)</w:t>
            </w:r>
            <w:r w:rsidRPr="00F52EEF">
              <w:rPr>
                <w:rFonts w:asciiTheme="minorHAnsi" w:hAnsiTheme="minorHAnsi" w:cstheme="minorHAnsi"/>
              </w:rPr>
              <w:t>, které</w:t>
            </w:r>
            <w:r w:rsidR="00E8503E" w:rsidRPr="00F52EEF">
              <w:rPr>
                <w:rFonts w:asciiTheme="minorHAnsi" w:hAnsiTheme="minorHAnsi" w:cstheme="minorHAnsi"/>
              </w:rPr>
              <w:t xml:space="preserve"> </w:t>
            </w:r>
            <w:r w:rsidRPr="00F52EEF">
              <w:rPr>
                <w:rFonts w:asciiTheme="minorHAnsi" w:hAnsiTheme="minorHAnsi" w:cstheme="minorHAnsi"/>
              </w:rPr>
              <w:t xml:space="preserve">jim </w:t>
            </w:r>
            <w:r w:rsidR="00E8503E" w:rsidRPr="00F52EEF">
              <w:rPr>
                <w:rFonts w:asciiTheme="minorHAnsi" w:hAnsiTheme="minorHAnsi" w:cstheme="minorHAnsi"/>
              </w:rPr>
              <w:t xml:space="preserve">jsou </w:t>
            </w:r>
            <w:r w:rsidRPr="00F52EEF">
              <w:rPr>
                <w:rFonts w:asciiTheme="minorHAnsi" w:hAnsiTheme="minorHAnsi" w:cstheme="minorHAnsi"/>
              </w:rPr>
              <w:t>rozesílány na školní emaily a zároveň je mají</w:t>
            </w:r>
            <w:r w:rsidR="00E8503E" w:rsidRPr="00F52EEF">
              <w:rPr>
                <w:rFonts w:asciiTheme="minorHAnsi" w:hAnsiTheme="minorHAnsi" w:cstheme="minorHAnsi"/>
              </w:rPr>
              <w:t xml:space="preserve"> </w:t>
            </w:r>
            <w:del w:id="36" w:author="Radim Bačuvčík" w:date="2020-02-04T12:55:00Z">
              <w:r w:rsidR="00E8503E" w:rsidRPr="00F52EEF" w:rsidDel="009A1A40">
                <w:rPr>
                  <w:rFonts w:asciiTheme="minorHAnsi" w:hAnsiTheme="minorHAnsi" w:cstheme="minorHAnsi"/>
                </w:rPr>
                <w:delText>studenti</w:delText>
              </w:r>
              <w:r w:rsidRPr="00F52EEF" w:rsidDel="009A1A40">
                <w:rPr>
                  <w:rFonts w:asciiTheme="minorHAnsi" w:hAnsiTheme="minorHAnsi" w:cstheme="minorHAnsi"/>
                </w:rPr>
                <w:delText xml:space="preserve"> </w:delText>
              </w:r>
            </w:del>
            <w:r w:rsidRPr="00F52EEF">
              <w:rPr>
                <w:rFonts w:asciiTheme="minorHAnsi" w:hAnsiTheme="minorHAnsi" w:cstheme="minorHAnsi"/>
              </w:rPr>
              <w:t>k dispozici na sdíleném disku Onedrive (produkt Microsoft Office). Tutoři průběžně konzultují problematiku příslušného modulu v rámci kontaktních hodin, konzultačních hodin, prostřednictvím e-mailu, systému Skype, telefonicky. Průběžně jsou hodnoceny korespondenční a další úkoly. Výuka je také vhodně doplňována workshopy – setkáními s odborníky z praxe, kteří jsou respektovanými osobnostmi oboru marketingov</w:t>
            </w:r>
            <w:ins w:id="37" w:author="Radim Bačuvčík" w:date="2020-02-04T12:55:00Z">
              <w:r w:rsidR="009A1A40">
                <w:rPr>
                  <w:rFonts w:asciiTheme="minorHAnsi" w:hAnsiTheme="minorHAnsi" w:cstheme="minorHAnsi"/>
                </w:rPr>
                <w:t>é</w:t>
              </w:r>
            </w:ins>
            <w:del w:id="38" w:author="Radim Bačuvčík" w:date="2020-02-04T12:55:00Z">
              <w:r w:rsidRPr="00F52EEF" w:rsidDel="009A1A40">
                <w:rPr>
                  <w:rFonts w:asciiTheme="minorHAnsi" w:hAnsiTheme="minorHAnsi" w:cstheme="minorHAnsi"/>
                </w:rPr>
                <w:delText>ýc</w:delText>
              </w:r>
            </w:del>
            <w:del w:id="39" w:author="Radim Bačuvčík" w:date="2020-02-04T12:56:00Z">
              <w:r w:rsidRPr="00F52EEF" w:rsidDel="009A1A40">
                <w:rPr>
                  <w:rFonts w:asciiTheme="minorHAnsi" w:hAnsiTheme="minorHAnsi" w:cstheme="minorHAnsi"/>
                </w:rPr>
                <w:delText>h</w:delText>
              </w:r>
            </w:del>
            <w:r w:rsidRPr="00F52EEF">
              <w:rPr>
                <w:rFonts w:asciiTheme="minorHAnsi" w:hAnsiTheme="minorHAnsi" w:cstheme="minorHAnsi"/>
              </w:rPr>
              <w:t xml:space="preserve"> komunikac</w:t>
            </w:r>
            <w:ins w:id="40" w:author="Radim Bačuvčík" w:date="2020-02-04T12:56:00Z">
              <w:r w:rsidR="009A1A40">
                <w:rPr>
                  <w:rFonts w:asciiTheme="minorHAnsi" w:hAnsiTheme="minorHAnsi" w:cstheme="minorHAnsi"/>
                </w:rPr>
                <w:t>e</w:t>
              </w:r>
            </w:ins>
            <w:del w:id="41" w:author="Radim Bačuvčík" w:date="2020-02-04T12:56:00Z">
              <w:r w:rsidRPr="00F52EEF" w:rsidDel="009A1A40">
                <w:rPr>
                  <w:rFonts w:asciiTheme="minorHAnsi" w:hAnsiTheme="minorHAnsi" w:cstheme="minorHAnsi"/>
                </w:rPr>
                <w:delText>í</w:delText>
              </w:r>
            </w:del>
            <w:r w:rsidRPr="00F52EEF">
              <w:rPr>
                <w:rFonts w:asciiTheme="minorHAnsi" w:hAnsiTheme="minorHAnsi" w:cstheme="minorHAnsi"/>
              </w:rPr>
              <w:t xml:space="preserve">. </w:t>
            </w:r>
          </w:p>
          <w:p w14:paraId="7E04B5E9" w14:textId="3CB9A413" w:rsidR="00114C26" w:rsidRPr="00F52EEF" w:rsidRDefault="001B19E6" w:rsidP="00935F76">
            <w:pPr>
              <w:tabs>
                <w:tab w:val="left" w:pos="567"/>
              </w:tabs>
              <w:jc w:val="both"/>
              <w:rPr>
                <w:rFonts w:asciiTheme="minorHAnsi" w:hAnsiTheme="minorHAnsi" w:cstheme="minorHAnsi"/>
              </w:rPr>
            </w:pPr>
            <w:r w:rsidRPr="00F52EEF">
              <w:rPr>
                <w:rFonts w:asciiTheme="minorHAnsi" w:hAnsiTheme="minorHAnsi" w:cstheme="minorHAnsi"/>
              </w:rPr>
              <w:t>Propojení získaných teoretických základů s praktickými dovednostmi zvyšuje výrazným způsobem připravenost studentů pro vstup či flexibilní přizpůsobení se požadavkům praxe a tím jejich uplatnitelnost na trhu práce. Obsah výuky respektuje aktuální trendy oboru marketingov</w:t>
            </w:r>
            <w:ins w:id="42" w:author="Radim Bačuvčík" w:date="2020-02-04T12:56:00Z">
              <w:r w:rsidR="00EE2985">
                <w:rPr>
                  <w:rFonts w:asciiTheme="minorHAnsi" w:hAnsiTheme="minorHAnsi" w:cstheme="minorHAnsi"/>
                </w:rPr>
                <w:t>é</w:t>
              </w:r>
            </w:ins>
            <w:del w:id="43" w:author="Radim Bačuvčík" w:date="2020-02-04T12:56:00Z">
              <w:r w:rsidRPr="00F52EEF" w:rsidDel="00EE2985">
                <w:rPr>
                  <w:rFonts w:asciiTheme="minorHAnsi" w:hAnsiTheme="minorHAnsi" w:cstheme="minorHAnsi"/>
                </w:rPr>
                <w:delText>ých</w:delText>
              </w:r>
            </w:del>
            <w:r w:rsidRPr="00F52EEF">
              <w:rPr>
                <w:rFonts w:asciiTheme="minorHAnsi" w:hAnsiTheme="minorHAnsi" w:cstheme="minorHAnsi"/>
              </w:rPr>
              <w:t xml:space="preserve"> komunikac</w:t>
            </w:r>
            <w:ins w:id="44" w:author="Radim Bačuvčík" w:date="2020-02-04T12:56:00Z">
              <w:r w:rsidR="00EE2985">
                <w:rPr>
                  <w:rFonts w:asciiTheme="minorHAnsi" w:hAnsiTheme="minorHAnsi" w:cstheme="minorHAnsi"/>
                </w:rPr>
                <w:t>e</w:t>
              </w:r>
            </w:ins>
            <w:del w:id="45" w:author="Radim Bačuvčík" w:date="2020-02-04T12:56:00Z">
              <w:r w:rsidRPr="00F52EEF" w:rsidDel="00EE2985">
                <w:rPr>
                  <w:rFonts w:asciiTheme="minorHAnsi" w:hAnsiTheme="minorHAnsi" w:cstheme="minorHAnsi"/>
                </w:rPr>
                <w:delText>í</w:delText>
              </w:r>
            </w:del>
            <w:r w:rsidRPr="00F52EEF">
              <w:rPr>
                <w:rFonts w:asciiTheme="minorHAnsi" w:hAnsiTheme="minorHAnsi" w:cstheme="minorHAnsi"/>
              </w:rPr>
              <w:t xml:space="preserve"> s důrazem na uplatnitelnost absolventů v praxi, aktuální potřeby trhu, rozvoj společnosti a </w:t>
            </w:r>
            <w:r w:rsidRPr="00F52EEF">
              <w:rPr>
                <w:rFonts w:asciiTheme="minorHAnsi" w:hAnsiTheme="minorHAnsi" w:cstheme="minorHAnsi"/>
              </w:rPr>
              <w:lastRenderedPageBreak/>
              <w:t xml:space="preserve">odpovědný přístup k profesi. </w:t>
            </w:r>
            <w:r w:rsidR="00E8503E" w:rsidRPr="00F52EEF">
              <w:rPr>
                <w:rFonts w:asciiTheme="minorHAnsi" w:hAnsiTheme="minorHAnsi" w:cstheme="minorHAnsi"/>
              </w:rPr>
              <w:t>V rámci obou for</w:t>
            </w:r>
            <w:del w:id="46" w:author="Radim Bačuvčík" w:date="2020-02-04T12:56:00Z">
              <w:r w:rsidR="00E8503E" w:rsidRPr="00F52EEF" w:rsidDel="00EE2985">
                <w:rPr>
                  <w:rFonts w:asciiTheme="minorHAnsi" w:hAnsiTheme="minorHAnsi" w:cstheme="minorHAnsi"/>
                </w:rPr>
                <w:delText>m</w:delText>
              </w:r>
            </w:del>
            <w:r w:rsidR="00E8503E" w:rsidRPr="00F52EEF">
              <w:rPr>
                <w:rFonts w:asciiTheme="minorHAnsi" w:hAnsiTheme="minorHAnsi" w:cstheme="minorHAnsi"/>
              </w:rPr>
              <w:t>em studia je</w:t>
            </w:r>
            <w:r w:rsidRPr="00F52EEF">
              <w:rPr>
                <w:rFonts w:asciiTheme="minorHAnsi" w:hAnsiTheme="minorHAnsi" w:cstheme="minorHAnsi"/>
              </w:rPr>
              <w:t xml:space="preserve"> garantován stejný výstup znalostí a odborných kompetencí. Studium na FMK UTB trvá tři roky pro bakalářský studijní program (šest semestrů). Celkový počet kreditů za bakalářské studium činí 180 kreditů.</w:t>
            </w:r>
          </w:p>
        </w:tc>
      </w:tr>
      <w:tr w:rsidR="00114C26" w:rsidRPr="00F52EEF" w14:paraId="73819AB8" w14:textId="77777777" w:rsidTr="0051030C">
        <w:trPr>
          <w:trHeight w:val="187"/>
        </w:trPr>
        <w:tc>
          <w:tcPr>
            <w:tcW w:w="1077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053A22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b/>
              </w:rPr>
              <w:lastRenderedPageBreak/>
              <w:t>Profil absolventa studijního programu</w:t>
            </w:r>
          </w:p>
        </w:tc>
      </w:tr>
      <w:tr w:rsidR="00114C26" w:rsidRPr="00F52EEF" w14:paraId="2A17D2FF" w14:textId="77777777" w:rsidTr="0051030C">
        <w:trPr>
          <w:trHeight w:val="836"/>
        </w:trPr>
        <w:tc>
          <w:tcPr>
            <w:tcW w:w="10774" w:type="dxa"/>
            <w:gridSpan w:val="4"/>
            <w:tcBorders>
              <w:top w:val="single" w:sz="4" w:space="0" w:color="auto"/>
              <w:left w:val="single" w:sz="4" w:space="0" w:color="auto"/>
              <w:bottom w:val="single" w:sz="4" w:space="0" w:color="auto"/>
              <w:right w:val="single" w:sz="4" w:space="0" w:color="auto"/>
            </w:tcBorders>
            <w:shd w:val="clear" w:color="auto" w:fill="FFFFFF"/>
          </w:tcPr>
          <w:p w14:paraId="4E198725" w14:textId="099ACA3D" w:rsidR="00114C26" w:rsidRDefault="00114C26" w:rsidP="00935F76">
            <w:pPr>
              <w:tabs>
                <w:tab w:val="left" w:pos="567"/>
              </w:tabs>
              <w:rPr>
                <w:rFonts w:asciiTheme="minorHAnsi" w:hAnsiTheme="minorHAnsi" w:cstheme="minorHAnsi"/>
              </w:rPr>
            </w:pPr>
            <w:r w:rsidRPr="00F52EEF">
              <w:rPr>
                <w:rFonts w:asciiTheme="minorHAnsi" w:hAnsiTheme="minorHAnsi" w:cstheme="minorHAnsi"/>
              </w:rPr>
              <w:t xml:space="preserve">Absolvent bakalářského stupně studijního programu </w:t>
            </w:r>
            <w:r w:rsidR="00A87DDF" w:rsidRPr="00F52EEF">
              <w:rPr>
                <w:rFonts w:asciiTheme="minorHAnsi" w:hAnsiTheme="minorHAnsi" w:cstheme="minorHAnsi"/>
              </w:rPr>
              <w:t>Marketingov</w:t>
            </w:r>
            <w:ins w:id="47" w:author="Radim Bačuvčík" w:date="2020-02-06T09:40:00Z">
              <w:r w:rsidR="00A91BC2">
                <w:rPr>
                  <w:rFonts w:asciiTheme="minorHAnsi" w:hAnsiTheme="minorHAnsi" w:cstheme="minorHAnsi"/>
                </w:rPr>
                <w:t>á</w:t>
              </w:r>
            </w:ins>
            <w:del w:id="48" w:author="Radim Bačuvčík" w:date="2020-02-06T09:40:00Z">
              <w:r w:rsidR="00A87DDF" w:rsidRPr="00F52EEF" w:rsidDel="00A91BC2">
                <w:rPr>
                  <w:rFonts w:asciiTheme="minorHAnsi" w:hAnsiTheme="minorHAnsi" w:cstheme="minorHAnsi"/>
                </w:rPr>
                <w:delText>é</w:delText>
              </w:r>
            </w:del>
            <w:r w:rsidR="00A87DDF" w:rsidRPr="00F52EEF">
              <w:rPr>
                <w:rFonts w:asciiTheme="minorHAnsi" w:hAnsiTheme="minorHAnsi" w:cstheme="minorHAnsi"/>
              </w:rPr>
              <w:t xml:space="preserve"> komunikace</w:t>
            </w:r>
            <w:r w:rsidRPr="00F52EEF">
              <w:rPr>
                <w:rFonts w:asciiTheme="minorHAnsi" w:hAnsiTheme="minorHAnsi" w:cstheme="minorHAnsi"/>
              </w:rPr>
              <w:t xml:space="preserve"> prokazuje následující </w:t>
            </w:r>
            <w:r w:rsidRPr="00F52EEF">
              <w:rPr>
                <w:rFonts w:asciiTheme="minorHAnsi" w:hAnsiTheme="minorHAnsi" w:cstheme="minorHAnsi"/>
                <w:b/>
              </w:rPr>
              <w:t>všeobecné</w:t>
            </w:r>
            <w:r w:rsidRPr="00F52EEF">
              <w:rPr>
                <w:rFonts w:asciiTheme="minorHAnsi" w:hAnsiTheme="minorHAnsi" w:cstheme="minorHAnsi"/>
              </w:rPr>
              <w:t xml:space="preserve"> znalosti, schopnosti, dovednosti a kompetence:</w:t>
            </w:r>
          </w:p>
          <w:p w14:paraId="7A35C70E" w14:textId="77777777" w:rsidR="00971879" w:rsidRPr="00F52EEF" w:rsidRDefault="00971879" w:rsidP="00935F76">
            <w:pPr>
              <w:tabs>
                <w:tab w:val="left" w:pos="567"/>
              </w:tabs>
              <w:rPr>
                <w:rFonts w:asciiTheme="minorHAnsi" w:hAnsiTheme="minorHAnsi" w:cstheme="minorHAnsi"/>
              </w:rPr>
            </w:pPr>
          </w:p>
          <w:p w14:paraId="285E68AA" w14:textId="77777777" w:rsidR="008313B6" w:rsidRPr="00F52EEF" w:rsidRDefault="008313B6" w:rsidP="00935F76">
            <w:pPr>
              <w:numPr>
                <w:ilvl w:val="0"/>
                <w:numId w:val="1"/>
              </w:numPr>
              <w:tabs>
                <w:tab w:val="left" w:pos="567"/>
              </w:tabs>
              <w:jc w:val="both"/>
              <w:rPr>
                <w:rFonts w:asciiTheme="minorHAnsi" w:hAnsiTheme="minorHAnsi" w:cstheme="minorHAnsi"/>
              </w:rPr>
            </w:pPr>
            <w:r w:rsidRPr="00F52EEF">
              <w:rPr>
                <w:rFonts w:asciiTheme="minorHAnsi" w:hAnsiTheme="minorHAnsi" w:cstheme="minorHAnsi"/>
              </w:rPr>
              <w:t>schopnost všestranné, účinné a kultivované komunikace v českém jazyce, jak ve formě ústní, tak i ve formě písemné;</w:t>
            </w:r>
          </w:p>
          <w:p w14:paraId="48E215E7" w14:textId="14090820" w:rsidR="008313B6" w:rsidRPr="00F52EEF" w:rsidRDefault="008313B6" w:rsidP="00935F76">
            <w:pPr>
              <w:tabs>
                <w:tab w:val="left" w:pos="567"/>
              </w:tabs>
              <w:ind w:left="360"/>
              <w:jc w:val="both"/>
              <w:rPr>
                <w:rFonts w:asciiTheme="minorHAnsi" w:hAnsiTheme="minorHAnsi" w:cstheme="minorHAnsi"/>
              </w:rPr>
            </w:pPr>
            <w:r w:rsidRPr="00F52EEF">
              <w:rPr>
                <w:rFonts w:asciiTheme="minorHAnsi" w:hAnsiTheme="minorHAnsi" w:cstheme="minorHAnsi"/>
              </w:rPr>
              <w:t>komunikační a argumentační schopnosti;</w:t>
            </w:r>
          </w:p>
          <w:p w14:paraId="39896EF8" w14:textId="482BDAC3" w:rsidR="00E52AC3" w:rsidRPr="00F52EEF" w:rsidRDefault="002640A5" w:rsidP="00935F76">
            <w:pPr>
              <w:numPr>
                <w:ilvl w:val="0"/>
                <w:numId w:val="1"/>
              </w:numPr>
              <w:tabs>
                <w:tab w:val="left" w:pos="567"/>
              </w:tabs>
              <w:jc w:val="both"/>
              <w:rPr>
                <w:rFonts w:asciiTheme="minorHAnsi" w:hAnsiTheme="minorHAnsi" w:cstheme="minorHAnsi"/>
              </w:rPr>
            </w:pPr>
            <w:del w:id="49" w:author="Radim Bačuvčík" w:date="2020-02-04T13:06:00Z">
              <w:r w:rsidRPr="00F52EEF" w:rsidDel="00503932">
                <w:rPr>
                  <w:rFonts w:asciiTheme="minorHAnsi" w:hAnsiTheme="minorHAnsi" w:cstheme="minorHAnsi"/>
                </w:rPr>
                <w:delText>plně zvládá komunikační dovednosti</w:delText>
              </w:r>
            </w:del>
            <w:ins w:id="50" w:author="Radim Bačuvčík" w:date="2020-02-04T13:06:00Z">
              <w:r w:rsidR="00503932">
                <w:rPr>
                  <w:rFonts w:asciiTheme="minorHAnsi" w:hAnsiTheme="minorHAnsi" w:cstheme="minorHAnsi"/>
                </w:rPr>
                <w:t>schopnost komunikace</w:t>
              </w:r>
            </w:ins>
            <w:r w:rsidRPr="00F52EEF">
              <w:rPr>
                <w:rFonts w:asciiTheme="minorHAnsi" w:hAnsiTheme="minorHAnsi" w:cstheme="minorHAnsi"/>
              </w:rPr>
              <w:t xml:space="preserve"> v anglickém jazyce, a to jak v obecné, tak i odborné oblasti</w:t>
            </w:r>
            <w:del w:id="51" w:author="Radim Bačuvčík" w:date="2020-02-04T13:06:00Z">
              <w:r w:rsidRPr="00F52EEF" w:rsidDel="002F4267">
                <w:rPr>
                  <w:rFonts w:asciiTheme="minorHAnsi" w:hAnsiTheme="minorHAnsi" w:cstheme="minorHAnsi"/>
                </w:rPr>
                <w:delText xml:space="preserve">. Využívá </w:delText>
              </w:r>
            </w:del>
            <w:ins w:id="52" w:author="Radim Bačuvčík" w:date="2020-02-04T13:06:00Z">
              <w:r w:rsidR="002F4267">
                <w:rPr>
                  <w:rFonts w:asciiTheme="minorHAnsi" w:hAnsiTheme="minorHAnsi" w:cstheme="minorHAnsi"/>
                </w:rPr>
                <w:t xml:space="preserve">, schopnost využití </w:t>
              </w:r>
            </w:ins>
            <w:r w:rsidRPr="00F52EEF">
              <w:rPr>
                <w:rFonts w:asciiTheme="minorHAnsi" w:hAnsiTheme="minorHAnsi" w:cstheme="minorHAnsi"/>
              </w:rPr>
              <w:t>těchto dovedností při samostatném jednání se zahraničními partnery či zákazníky i při studiu zahraniční odborné literatury;</w:t>
            </w:r>
          </w:p>
          <w:p w14:paraId="246F1816" w14:textId="3B2B3847" w:rsidR="008313B6" w:rsidRPr="00F52EEF" w:rsidRDefault="008313B6" w:rsidP="00935F76">
            <w:pPr>
              <w:numPr>
                <w:ilvl w:val="0"/>
                <w:numId w:val="1"/>
              </w:numPr>
              <w:tabs>
                <w:tab w:val="left" w:pos="567"/>
              </w:tabs>
              <w:jc w:val="both"/>
              <w:rPr>
                <w:rFonts w:asciiTheme="minorHAnsi" w:hAnsiTheme="minorHAnsi" w:cstheme="minorHAnsi"/>
              </w:rPr>
            </w:pPr>
            <w:r w:rsidRPr="00F52EEF">
              <w:rPr>
                <w:rFonts w:asciiTheme="minorHAnsi" w:hAnsiTheme="minorHAnsi" w:cstheme="minorHAnsi"/>
              </w:rPr>
              <w:t>schopnost samostatného tvořivého myšlení a analytického přístupu k řešení problémů a při volbě optimálních alternativ</w:t>
            </w:r>
            <w:ins w:id="53" w:author="Josef Kocourek" w:date="2020-02-10T14:17:00Z">
              <w:r w:rsidR="008A6287">
                <w:rPr>
                  <w:rFonts w:asciiTheme="minorHAnsi" w:hAnsiTheme="minorHAnsi" w:cstheme="minorHAnsi"/>
                </w:rPr>
                <w:t>, schopnost inspirativního přístupu k</w:t>
              </w:r>
            </w:ins>
            <w:ins w:id="54" w:author="Josef Kocourek" w:date="2020-02-10T14:18:00Z">
              <w:r w:rsidR="008A6287">
                <w:rPr>
                  <w:rFonts w:asciiTheme="minorHAnsi" w:hAnsiTheme="minorHAnsi" w:cstheme="minorHAnsi"/>
                </w:rPr>
                <w:t xml:space="preserve"> týmové </w:t>
              </w:r>
            </w:ins>
            <w:ins w:id="55" w:author="Josef Kocourek" w:date="2020-02-10T14:17:00Z">
              <w:r w:rsidR="008A6287">
                <w:rPr>
                  <w:rFonts w:asciiTheme="minorHAnsi" w:hAnsiTheme="minorHAnsi" w:cstheme="minorHAnsi"/>
                </w:rPr>
                <w:t>práci</w:t>
              </w:r>
            </w:ins>
            <w:r w:rsidRPr="00F52EEF">
              <w:rPr>
                <w:rFonts w:asciiTheme="minorHAnsi" w:hAnsiTheme="minorHAnsi" w:cstheme="minorHAnsi"/>
              </w:rPr>
              <w:t>;</w:t>
            </w:r>
          </w:p>
          <w:p w14:paraId="54FBBD50" w14:textId="77777777" w:rsidR="008313B6" w:rsidRPr="00F52EEF" w:rsidRDefault="008313B6" w:rsidP="00935F76">
            <w:pPr>
              <w:numPr>
                <w:ilvl w:val="0"/>
                <w:numId w:val="1"/>
              </w:numPr>
              <w:tabs>
                <w:tab w:val="left" w:pos="567"/>
              </w:tabs>
              <w:jc w:val="both"/>
              <w:rPr>
                <w:rFonts w:asciiTheme="minorHAnsi" w:hAnsiTheme="minorHAnsi" w:cstheme="minorHAnsi"/>
              </w:rPr>
            </w:pPr>
            <w:r w:rsidRPr="00F52EEF">
              <w:rPr>
                <w:rFonts w:asciiTheme="minorHAnsi" w:hAnsiTheme="minorHAnsi" w:cstheme="minorHAnsi"/>
              </w:rPr>
              <w:t>dovednost výsledky své odborné výzkumné a/či tvůrčí práce přesvědčivě prezentovat;</w:t>
            </w:r>
          </w:p>
          <w:p w14:paraId="589A7E2D" w14:textId="6ED26EB8" w:rsidR="008313B6" w:rsidRPr="00F52EEF" w:rsidDel="002F4267" w:rsidRDefault="008313B6" w:rsidP="00935F76">
            <w:pPr>
              <w:numPr>
                <w:ilvl w:val="0"/>
                <w:numId w:val="1"/>
              </w:numPr>
              <w:tabs>
                <w:tab w:val="left" w:pos="567"/>
              </w:tabs>
              <w:jc w:val="both"/>
              <w:rPr>
                <w:del w:id="56" w:author="Radim Bačuvčík" w:date="2020-02-04T13:09:00Z"/>
                <w:rFonts w:asciiTheme="minorHAnsi" w:hAnsiTheme="minorHAnsi" w:cstheme="minorHAnsi"/>
              </w:rPr>
            </w:pPr>
            <w:del w:id="57" w:author="Radim Bačuvčík" w:date="2020-02-04T13:09:00Z">
              <w:r w:rsidRPr="00F52EEF" w:rsidDel="002F4267">
                <w:rPr>
                  <w:rFonts w:asciiTheme="minorHAnsi" w:hAnsiTheme="minorHAnsi" w:cstheme="minorHAnsi"/>
                </w:rPr>
                <w:delText>schopnost týmové práce, spolupráce a respektování práce a úspěchů vlastních i cizích pracovníků, jakož i získání předpokladů pro postupné rozvíjení vlastností nutných pro vedení menších týmů lidí a jejich motivaci;</w:delText>
              </w:r>
            </w:del>
          </w:p>
          <w:p w14:paraId="39E77591" w14:textId="77777777" w:rsidR="008313B6" w:rsidRPr="00F52EEF" w:rsidRDefault="008313B6" w:rsidP="00935F76">
            <w:pPr>
              <w:numPr>
                <w:ilvl w:val="0"/>
                <w:numId w:val="1"/>
              </w:numPr>
              <w:tabs>
                <w:tab w:val="left" w:pos="567"/>
              </w:tabs>
              <w:jc w:val="both"/>
              <w:rPr>
                <w:rFonts w:asciiTheme="minorHAnsi" w:hAnsiTheme="minorHAnsi" w:cstheme="minorHAnsi"/>
              </w:rPr>
            </w:pPr>
            <w:r w:rsidRPr="00F52EEF">
              <w:rPr>
                <w:rFonts w:asciiTheme="minorHAnsi" w:hAnsiTheme="minorHAnsi" w:cstheme="minorHAnsi"/>
              </w:rPr>
              <w:t>vytváření hierarchie životních hodnot vedoucí k zodpovědnému chování vůči svému okolí, uvědomění si širších sociálně-ekonomických dopadů v oblasti každodenní reality a schopnost diskutovat je při prosazování etických zásad;</w:t>
            </w:r>
          </w:p>
          <w:p w14:paraId="7F9600C2" w14:textId="19EE6C6D" w:rsidR="008313B6" w:rsidRPr="00F52EEF" w:rsidDel="002F4267" w:rsidRDefault="008313B6" w:rsidP="00935F76">
            <w:pPr>
              <w:numPr>
                <w:ilvl w:val="0"/>
                <w:numId w:val="1"/>
              </w:numPr>
              <w:tabs>
                <w:tab w:val="left" w:pos="567"/>
              </w:tabs>
              <w:jc w:val="both"/>
              <w:rPr>
                <w:del w:id="58" w:author="Radim Bačuvčík" w:date="2020-02-04T13:10:00Z"/>
                <w:rFonts w:asciiTheme="minorHAnsi" w:hAnsiTheme="minorHAnsi" w:cstheme="minorHAnsi"/>
              </w:rPr>
            </w:pPr>
            <w:del w:id="59" w:author="Radim Bačuvčík" w:date="2020-02-04T13:10:00Z">
              <w:r w:rsidRPr="00F52EEF" w:rsidDel="002F4267">
                <w:rPr>
                  <w:rFonts w:asciiTheme="minorHAnsi" w:hAnsiTheme="minorHAnsi" w:cstheme="minorHAnsi"/>
                </w:rPr>
                <w:delText>schopnost motivovat sebe i druhé ke kreativním, inovativním či inspirativním řešením;</w:delText>
              </w:r>
            </w:del>
          </w:p>
          <w:p w14:paraId="38A7FE73" w14:textId="77777777" w:rsidR="008313B6" w:rsidRPr="00F52EEF" w:rsidRDefault="008313B6" w:rsidP="00935F76">
            <w:pPr>
              <w:numPr>
                <w:ilvl w:val="0"/>
                <w:numId w:val="1"/>
              </w:numPr>
              <w:tabs>
                <w:tab w:val="left" w:pos="567"/>
              </w:tabs>
              <w:jc w:val="both"/>
              <w:rPr>
                <w:rFonts w:asciiTheme="minorHAnsi" w:hAnsiTheme="minorHAnsi" w:cstheme="minorHAnsi"/>
              </w:rPr>
            </w:pPr>
            <w:r w:rsidRPr="00F52EEF">
              <w:rPr>
                <w:rFonts w:asciiTheme="minorHAnsi" w:hAnsiTheme="minorHAnsi" w:cstheme="minorHAnsi"/>
              </w:rPr>
              <w:t>schopnost soužití a komunikace s ostatními lidmi, umění kriticky se vypořádat s cizím názorem, být tolerantní a empatický k jiným lidem, rozdílným kulturám a hodnotám;</w:t>
            </w:r>
          </w:p>
          <w:p w14:paraId="1FD951E1" w14:textId="58946ABE" w:rsidR="008313B6" w:rsidRDefault="008313B6" w:rsidP="00935F76">
            <w:pPr>
              <w:numPr>
                <w:ilvl w:val="0"/>
                <w:numId w:val="1"/>
              </w:numPr>
              <w:tabs>
                <w:tab w:val="left" w:pos="567"/>
              </w:tabs>
              <w:jc w:val="both"/>
              <w:rPr>
                <w:rFonts w:asciiTheme="minorHAnsi" w:hAnsiTheme="minorHAnsi" w:cstheme="minorHAnsi"/>
              </w:rPr>
            </w:pPr>
            <w:r w:rsidRPr="00F52EEF">
              <w:rPr>
                <w:rFonts w:asciiTheme="minorHAnsi" w:hAnsiTheme="minorHAnsi" w:cstheme="minorHAnsi"/>
              </w:rPr>
              <w:t xml:space="preserve">orientace na trvalý rozvoj profesionálních znalostí, dovedností a vztahů ve svém oboru. </w:t>
            </w:r>
          </w:p>
          <w:p w14:paraId="50CFE2CC" w14:textId="77777777" w:rsidR="00971879" w:rsidRPr="00F52EEF" w:rsidRDefault="00971879" w:rsidP="00935F76">
            <w:pPr>
              <w:tabs>
                <w:tab w:val="left" w:pos="567"/>
              </w:tabs>
              <w:ind w:left="360"/>
              <w:jc w:val="both"/>
              <w:rPr>
                <w:rFonts w:asciiTheme="minorHAnsi" w:hAnsiTheme="minorHAnsi" w:cstheme="minorHAnsi"/>
              </w:rPr>
            </w:pPr>
          </w:p>
          <w:p w14:paraId="0D45334D" w14:textId="5119A27A" w:rsidR="00114C26"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V oblasti odborné a speciální</w:t>
            </w:r>
            <w:r w:rsidR="008313B6" w:rsidRPr="00F52EEF">
              <w:rPr>
                <w:rFonts w:asciiTheme="minorHAnsi" w:hAnsiTheme="minorHAnsi" w:cstheme="minorHAnsi"/>
                <w:b/>
              </w:rPr>
              <w:t xml:space="preserve"> absolvent bakalářského stupně prokazuje:</w:t>
            </w:r>
          </w:p>
          <w:p w14:paraId="5F7B0D77" w14:textId="77777777" w:rsidR="00971879" w:rsidRPr="00F52EEF" w:rsidRDefault="00971879" w:rsidP="00935F76">
            <w:pPr>
              <w:tabs>
                <w:tab w:val="left" w:pos="567"/>
              </w:tabs>
              <w:jc w:val="both"/>
              <w:rPr>
                <w:rFonts w:asciiTheme="minorHAnsi" w:hAnsiTheme="minorHAnsi" w:cstheme="minorHAnsi"/>
                <w:b/>
              </w:rPr>
            </w:pPr>
          </w:p>
          <w:p w14:paraId="32CDC02E" w14:textId="1E03FB6F" w:rsidR="00114C26" w:rsidRPr="00971879" w:rsidRDefault="00114C26" w:rsidP="004A7921">
            <w:pPr>
              <w:pStyle w:val="Odstavecseseznamem"/>
              <w:numPr>
                <w:ilvl w:val="0"/>
                <w:numId w:val="18"/>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detailní znalost jednotlivých forem marketingov</w:t>
            </w:r>
            <w:ins w:id="60" w:author="Radim Bačuvčík" w:date="2020-02-06T09:40:00Z">
              <w:r w:rsidR="00A91BC2">
                <w:rPr>
                  <w:rFonts w:asciiTheme="minorHAnsi" w:hAnsiTheme="minorHAnsi" w:cstheme="minorHAnsi"/>
                  <w:sz w:val="20"/>
                  <w:szCs w:val="20"/>
                </w:rPr>
                <w:t>é</w:t>
              </w:r>
            </w:ins>
            <w:del w:id="61" w:author="Radim Bačuvčík" w:date="2020-02-06T09:40:00Z">
              <w:r w:rsidRPr="00971879" w:rsidDel="00A91BC2">
                <w:rPr>
                  <w:rFonts w:asciiTheme="minorHAnsi" w:hAnsiTheme="minorHAnsi" w:cstheme="minorHAnsi"/>
                  <w:sz w:val="20"/>
                  <w:szCs w:val="20"/>
                </w:rPr>
                <w:delText>ých</w:delText>
              </w:r>
            </w:del>
            <w:r w:rsidRPr="00971879">
              <w:rPr>
                <w:rFonts w:asciiTheme="minorHAnsi" w:hAnsiTheme="minorHAnsi" w:cstheme="minorHAnsi"/>
                <w:sz w:val="20"/>
                <w:szCs w:val="20"/>
              </w:rPr>
              <w:t xml:space="preserve"> komunikac</w:t>
            </w:r>
            <w:del w:id="62" w:author="Radim Bačuvčík" w:date="2020-02-06T09:40:00Z">
              <w:r w:rsidRPr="00971879" w:rsidDel="00A91BC2">
                <w:rPr>
                  <w:rFonts w:asciiTheme="minorHAnsi" w:hAnsiTheme="minorHAnsi" w:cstheme="minorHAnsi"/>
                  <w:sz w:val="20"/>
                  <w:szCs w:val="20"/>
                </w:rPr>
                <w:delText>í</w:delText>
              </w:r>
            </w:del>
            <w:ins w:id="63" w:author="Radim Bačuvčík" w:date="2020-02-06T09:40:00Z">
              <w:r w:rsidR="00A91BC2">
                <w:rPr>
                  <w:rFonts w:asciiTheme="minorHAnsi" w:hAnsiTheme="minorHAnsi" w:cstheme="minorHAnsi"/>
                  <w:sz w:val="20"/>
                  <w:szCs w:val="20"/>
                </w:rPr>
                <w:t>e</w:t>
              </w:r>
            </w:ins>
            <w:r w:rsidRPr="00971879">
              <w:rPr>
                <w:rFonts w:asciiTheme="minorHAnsi" w:hAnsiTheme="minorHAnsi" w:cstheme="minorHAnsi"/>
                <w:sz w:val="20"/>
                <w:szCs w:val="20"/>
              </w:rPr>
              <w:t xml:space="preserve"> (reklama, public relations, přímý marketing, podpora prodeje, osobní prodej) včetně všech souvislostí, které se k nim vztahují, s důrazem na mediální a komunikační praxi v marketingov</w:t>
            </w:r>
            <w:ins w:id="64" w:author="Radim Bačuvčík" w:date="2020-02-06T09:40:00Z">
              <w:r w:rsidR="00A91BC2">
                <w:rPr>
                  <w:rFonts w:asciiTheme="minorHAnsi" w:hAnsiTheme="minorHAnsi" w:cstheme="minorHAnsi"/>
                  <w:sz w:val="20"/>
                  <w:szCs w:val="20"/>
                </w:rPr>
                <w:t>é</w:t>
              </w:r>
            </w:ins>
            <w:del w:id="65" w:author="Radim Bačuvčík" w:date="2020-02-06T09:40:00Z">
              <w:r w:rsidRPr="00971879" w:rsidDel="00A91BC2">
                <w:rPr>
                  <w:rFonts w:asciiTheme="minorHAnsi" w:hAnsiTheme="minorHAnsi" w:cstheme="minorHAnsi"/>
                  <w:sz w:val="20"/>
                  <w:szCs w:val="20"/>
                </w:rPr>
                <w:delText>ých</w:delText>
              </w:r>
            </w:del>
            <w:r w:rsidRPr="00971879">
              <w:rPr>
                <w:rFonts w:asciiTheme="minorHAnsi" w:hAnsiTheme="minorHAnsi" w:cstheme="minorHAnsi"/>
                <w:sz w:val="20"/>
                <w:szCs w:val="20"/>
              </w:rPr>
              <w:t xml:space="preserve"> komunikac</w:t>
            </w:r>
            <w:ins w:id="66" w:author="Radim Bačuvčík" w:date="2020-02-06T09:40:00Z">
              <w:r w:rsidR="00A91BC2">
                <w:rPr>
                  <w:rFonts w:asciiTheme="minorHAnsi" w:hAnsiTheme="minorHAnsi" w:cstheme="minorHAnsi"/>
                  <w:sz w:val="20"/>
                  <w:szCs w:val="20"/>
                </w:rPr>
                <w:t>i</w:t>
              </w:r>
            </w:ins>
            <w:del w:id="67" w:author="Radim Bačuvčík" w:date="2020-02-06T09:40:00Z">
              <w:r w:rsidRPr="00971879" w:rsidDel="00A91BC2">
                <w:rPr>
                  <w:rFonts w:asciiTheme="minorHAnsi" w:hAnsiTheme="minorHAnsi" w:cstheme="minorHAnsi"/>
                  <w:sz w:val="20"/>
                  <w:szCs w:val="20"/>
                </w:rPr>
                <w:delText>ích</w:delText>
              </w:r>
            </w:del>
            <w:r w:rsidRPr="00971879">
              <w:rPr>
                <w:rFonts w:asciiTheme="minorHAnsi" w:hAnsiTheme="minorHAnsi" w:cstheme="minorHAnsi"/>
                <w:sz w:val="20"/>
                <w:szCs w:val="20"/>
              </w:rPr>
              <w:t>;</w:t>
            </w:r>
          </w:p>
          <w:p w14:paraId="1A5268D3" w14:textId="15E35E05" w:rsidR="00114C26" w:rsidRPr="00971879" w:rsidRDefault="00114C26" w:rsidP="004A7921">
            <w:pPr>
              <w:pStyle w:val="Odstavecseseznamem"/>
              <w:numPr>
                <w:ilvl w:val="0"/>
                <w:numId w:val="18"/>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profesní dovednosti a aplikační schopnosti v oblasti reklamy a dalších forem marketingov</w:t>
            </w:r>
            <w:ins w:id="68" w:author="Radim Bačuvčík" w:date="2020-02-06T09:41:00Z">
              <w:r w:rsidR="00A91BC2">
                <w:rPr>
                  <w:rFonts w:asciiTheme="minorHAnsi" w:hAnsiTheme="minorHAnsi" w:cstheme="minorHAnsi"/>
                  <w:sz w:val="20"/>
                  <w:szCs w:val="20"/>
                </w:rPr>
                <w:t>é</w:t>
              </w:r>
            </w:ins>
            <w:del w:id="69" w:author="Radim Bačuvčík" w:date="2020-02-06T09:41:00Z">
              <w:r w:rsidRPr="00971879" w:rsidDel="00A91BC2">
                <w:rPr>
                  <w:rFonts w:asciiTheme="minorHAnsi" w:hAnsiTheme="minorHAnsi" w:cstheme="minorHAnsi"/>
                  <w:sz w:val="20"/>
                  <w:szCs w:val="20"/>
                </w:rPr>
                <w:delText>ých</w:delText>
              </w:r>
            </w:del>
            <w:r w:rsidRPr="00971879">
              <w:rPr>
                <w:rFonts w:asciiTheme="minorHAnsi" w:hAnsiTheme="minorHAnsi" w:cstheme="minorHAnsi"/>
                <w:sz w:val="20"/>
                <w:szCs w:val="20"/>
              </w:rPr>
              <w:t xml:space="preserve"> komunikac</w:t>
            </w:r>
            <w:ins w:id="70" w:author="Radim Bačuvčík" w:date="2020-02-06T09:41:00Z">
              <w:r w:rsidR="00A91BC2">
                <w:rPr>
                  <w:rFonts w:asciiTheme="minorHAnsi" w:hAnsiTheme="minorHAnsi" w:cstheme="minorHAnsi"/>
                  <w:sz w:val="20"/>
                  <w:szCs w:val="20"/>
                </w:rPr>
                <w:t>e</w:t>
              </w:r>
            </w:ins>
            <w:del w:id="71" w:author="Radim Bačuvčík" w:date="2020-02-06T09:41:00Z">
              <w:r w:rsidRPr="00971879" w:rsidDel="00A91BC2">
                <w:rPr>
                  <w:rFonts w:asciiTheme="minorHAnsi" w:hAnsiTheme="minorHAnsi" w:cstheme="minorHAnsi"/>
                  <w:sz w:val="20"/>
                  <w:szCs w:val="20"/>
                </w:rPr>
                <w:delText>í</w:delText>
              </w:r>
            </w:del>
            <w:r w:rsidRPr="00971879">
              <w:rPr>
                <w:rFonts w:asciiTheme="minorHAnsi" w:hAnsiTheme="minorHAnsi" w:cstheme="minorHAnsi"/>
                <w:sz w:val="20"/>
                <w:szCs w:val="20"/>
              </w:rPr>
              <w:t xml:space="preserve"> výrobků a služeb, uvědomění si významu jejich vzájemné integrace a interakce;</w:t>
            </w:r>
          </w:p>
          <w:p w14:paraId="668C1E66" w14:textId="77777777" w:rsidR="00114C26" w:rsidRPr="00971879" w:rsidRDefault="00114C26" w:rsidP="004A7921">
            <w:pPr>
              <w:pStyle w:val="Odstavecseseznamem"/>
              <w:numPr>
                <w:ilvl w:val="0"/>
                <w:numId w:val="18"/>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znalosti spojené s budováním image organizace a jejích produktů, posilováním její důvěryhodnosti a atraktivnosti, hledáním a nastolováním témat vhodných k prezentaci firem/organizací a jejich produktů;</w:t>
            </w:r>
          </w:p>
          <w:p w14:paraId="28770E4A" w14:textId="3A96B5B2" w:rsidR="00114C26" w:rsidRPr="00971879" w:rsidRDefault="00114C26" w:rsidP="004A7921">
            <w:pPr>
              <w:pStyle w:val="Odstavecseseznamem"/>
              <w:numPr>
                <w:ilvl w:val="0"/>
                <w:numId w:val="18"/>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schopnost identifikace klíčových prvků problémů a volba vhodné metody jejich řešení v takové míře, aby byl absolvent schopen plně participovat na plánování, organizování, řízení a vyhodnocování projektů z oblasti marketingov</w:t>
            </w:r>
            <w:ins w:id="72" w:author="Radim Bačuvčík" w:date="2020-02-06T09:41:00Z">
              <w:r w:rsidR="00A91BC2">
                <w:rPr>
                  <w:rFonts w:asciiTheme="minorHAnsi" w:hAnsiTheme="minorHAnsi" w:cstheme="minorHAnsi"/>
                  <w:sz w:val="20"/>
                  <w:szCs w:val="20"/>
                </w:rPr>
                <w:t>é</w:t>
              </w:r>
            </w:ins>
            <w:del w:id="73" w:author="Radim Bačuvčík" w:date="2020-02-06T09:41:00Z">
              <w:r w:rsidRPr="00971879" w:rsidDel="00A91BC2">
                <w:rPr>
                  <w:rFonts w:asciiTheme="minorHAnsi" w:hAnsiTheme="minorHAnsi" w:cstheme="minorHAnsi"/>
                  <w:sz w:val="20"/>
                  <w:szCs w:val="20"/>
                </w:rPr>
                <w:delText>ých</w:delText>
              </w:r>
            </w:del>
            <w:r w:rsidRPr="00971879">
              <w:rPr>
                <w:rFonts w:asciiTheme="minorHAnsi" w:hAnsiTheme="minorHAnsi" w:cstheme="minorHAnsi"/>
                <w:sz w:val="20"/>
                <w:szCs w:val="20"/>
              </w:rPr>
              <w:t xml:space="preserve"> komerční</w:t>
            </w:r>
            <w:del w:id="74" w:author="Radim Bačuvčík" w:date="2020-02-06T09:41:00Z">
              <w:r w:rsidRPr="00971879" w:rsidDel="00A91BC2">
                <w:rPr>
                  <w:rFonts w:asciiTheme="minorHAnsi" w:hAnsiTheme="minorHAnsi" w:cstheme="minorHAnsi"/>
                  <w:sz w:val="20"/>
                  <w:szCs w:val="20"/>
                </w:rPr>
                <w:delText>ch</w:delText>
              </w:r>
            </w:del>
            <w:r w:rsidRPr="00971879">
              <w:rPr>
                <w:rFonts w:asciiTheme="minorHAnsi" w:hAnsiTheme="minorHAnsi" w:cstheme="minorHAnsi"/>
                <w:sz w:val="20"/>
                <w:szCs w:val="20"/>
              </w:rPr>
              <w:t xml:space="preserve"> i nekomerční</w:t>
            </w:r>
            <w:del w:id="75" w:author="Radim Bačuvčík" w:date="2020-02-06T09:41:00Z">
              <w:r w:rsidRPr="00971879" w:rsidDel="00A91BC2">
                <w:rPr>
                  <w:rFonts w:asciiTheme="minorHAnsi" w:hAnsiTheme="minorHAnsi" w:cstheme="minorHAnsi"/>
                  <w:sz w:val="20"/>
                  <w:szCs w:val="20"/>
                </w:rPr>
                <w:delText>ch</w:delText>
              </w:r>
            </w:del>
            <w:r w:rsidRPr="00971879">
              <w:rPr>
                <w:rFonts w:asciiTheme="minorHAnsi" w:hAnsiTheme="minorHAnsi" w:cstheme="minorHAnsi"/>
                <w:sz w:val="20"/>
                <w:szCs w:val="20"/>
              </w:rPr>
              <w:t xml:space="preserve"> komunikac</w:t>
            </w:r>
            <w:del w:id="76" w:author="Radim Bačuvčík" w:date="2020-02-06T09:41:00Z">
              <w:r w:rsidRPr="00971879" w:rsidDel="00A91BC2">
                <w:rPr>
                  <w:rFonts w:asciiTheme="minorHAnsi" w:hAnsiTheme="minorHAnsi" w:cstheme="minorHAnsi"/>
                  <w:sz w:val="20"/>
                  <w:szCs w:val="20"/>
                </w:rPr>
                <w:delText>í</w:delText>
              </w:r>
            </w:del>
            <w:ins w:id="77" w:author="Radim Bačuvčík" w:date="2020-02-06T09:41:00Z">
              <w:r w:rsidR="00A91BC2">
                <w:rPr>
                  <w:rFonts w:asciiTheme="minorHAnsi" w:hAnsiTheme="minorHAnsi" w:cstheme="minorHAnsi"/>
                  <w:sz w:val="20"/>
                  <w:szCs w:val="20"/>
                </w:rPr>
                <w:t>e</w:t>
              </w:r>
            </w:ins>
            <w:r w:rsidRPr="00971879">
              <w:rPr>
                <w:rFonts w:asciiTheme="minorHAnsi" w:hAnsiTheme="minorHAnsi" w:cstheme="minorHAnsi"/>
                <w:sz w:val="20"/>
                <w:szCs w:val="20"/>
              </w:rPr>
              <w:t>, včetně vyhodnocování ekonomické náročnosti a efektivnosti těchto projektů;</w:t>
            </w:r>
          </w:p>
          <w:p w14:paraId="7A6C018C" w14:textId="77777777" w:rsidR="00114C26" w:rsidRPr="00971879" w:rsidRDefault="00114C26" w:rsidP="004A7921">
            <w:pPr>
              <w:pStyle w:val="Odstavecseseznamem"/>
              <w:numPr>
                <w:ilvl w:val="0"/>
                <w:numId w:val="18"/>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 xml:space="preserve">efektivní komunikace na základě předávání a přijímání informací a myšlenek, schopnost na základě zpětné vazby vhodně přizpůsobit formu a obsah komunikace příjemci sdělení, osvojení dovednosti osobního vyjednávání s partnery a zákazníky; </w:t>
            </w:r>
          </w:p>
          <w:p w14:paraId="1C8461CE" w14:textId="77777777" w:rsidR="00114C26" w:rsidRPr="00971879" w:rsidRDefault="00114C26" w:rsidP="004A7921">
            <w:pPr>
              <w:pStyle w:val="Odstavecseseznamem"/>
              <w:numPr>
                <w:ilvl w:val="0"/>
                <w:numId w:val="18"/>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 xml:space="preserve">znalost pojmů a zásad ekonomického řízení firem a neziskových organizací, sledování a řízení nákladů jak na efektivní komunikaci organizace, tak i na jiné činnosti spojené s jejím fungováním, orientace na dosahování firemních cílů a zajišťování firemní prosperity; </w:t>
            </w:r>
          </w:p>
          <w:p w14:paraId="1DA8DEC0" w14:textId="77777777" w:rsidR="00114C26" w:rsidRPr="00971879" w:rsidRDefault="00114C26" w:rsidP="004A7921">
            <w:pPr>
              <w:pStyle w:val="Odstavecseseznamem"/>
              <w:numPr>
                <w:ilvl w:val="0"/>
                <w:numId w:val="18"/>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znalost výzkumné metodiky a schopnost její aplikace při shromažďování, analýze a vyhodnocování sociálně-ekonomických informací získaných jak z vnějšího, tak i z vnitřního prostředí organizace;</w:t>
            </w:r>
          </w:p>
          <w:p w14:paraId="72762717" w14:textId="608CB2EC" w:rsidR="00114C26" w:rsidRPr="00971879" w:rsidRDefault="00114C26" w:rsidP="004A7921">
            <w:pPr>
              <w:pStyle w:val="Odstavecseseznamem"/>
              <w:numPr>
                <w:ilvl w:val="0"/>
                <w:numId w:val="18"/>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osvojení si základních legislativních norem souvisejících s výkonem práce v oblasti marketingov</w:t>
            </w:r>
            <w:ins w:id="78" w:author="Radim Bačuvčík" w:date="2020-02-06T09:41:00Z">
              <w:r w:rsidR="00A91BC2">
                <w:rPr>
                  <w:rFonts w:asciiTheme="minorHAnsi" w:hAnsiTheme="minorHAnsi" w:cstheme="minorHAnsi"/>
                  <w:sz w:val="20"/>
                  <w:szCs w:val="20"/>
                </w:rPr>
                <w:t>é</w:t>
              </w:r>
            </w:ins>
            <w:del w:id="79" w:author="Radim Bačuvčík" w:date="2020-02-06T09:41:00Z">
              <w:r w:rsidRPr="00971879" w:rsidDel="00A91BC2">
                <w:rPr>
                  <w:rFonts w:asciiTheme="minorHAnsi" w:hAnsiTheme="minorHAnsi" w:cstheme="minorHAnsi"/>
                  <w:sz w:val="20"/>
                  <w:szCs w:val="20"/>
                </w:rPr>
                <w:delText>ých</w:delText>
              </w:r>
            </w:del>
            <w:r w:rsidRPr="00971879">
              <w:rPr>
                <w:rFonts w:asciiTheme="minorHAnsi" w:hAnsiTheme="minorHAnsi" w:cstheme="minorHAnsi"/>
                <w:sz w:val="20"/>
                <w:szCs w:val="20"/>
              </w:rPr>
              <w:t xml:space="preserve"> komunikac</w:t>
            </w:r>
            <w:ins w:id="80" w:author="Radim Bačuvčík" w:date="2020-02-06T09:41:00Z">
              <w:r w:rsidR="00A91BC2">
                <w:rPr>
                  <w:rFonts w:asciiTheme="minorHAnsi" w:hAnsiTheme="minorHAnsi" w:cstheme="minorHAnsi"/>
                  <w:sz w:val="20"/>
                  <w:szCs w:val="20"/>
                </w:rPr>
                <w:t>e</w:t>
              </w:r>
            </w:ins>
            <w:del w:id="81" w:author="Radim Bačuvčík" w:date="2020-02-06T09:41:00Z">
              <w:r w:rsidRPr="00971879" w:rsidDel="00A91BC2">
                <w:rPr>
                  <w:rFonts w:asciiTheme="minorHAnsi" w:hAnsiTheme="minorHAnsi" w:cstheme="minorHAnsi"/>
                  <w:sz w:val="20"/>
                  <w:szCs w:val="20"/>
                </w:rPr>
                <w:delText>í</w:delText>
              </w:r>
            </w:del>
            <w:r w:rsidRPr="00971879">
              <w:rPr>
                <w:rFonts w:asciiTheme="minorHAnsi" w:hAnsiTheme="minorHAnsi" w:cstheme="minorHAnsi"/>
                <w:sz w:val="20"/>
                <w:szCs w:val="20"/>
              </w:rPr>
              <w:t>, znalost etických kodexů jednotlivých oborů marketingov</w:t>
            </w:r>
            <w:ins w:id="82" w:author="Radim Bačuvčík" w:date="2020-02-06T09:41:00Z">
              <w:r w:rsidR="00A91BC2">
                <w:rPr>
                  <w:rFonts w:asciiTheme="minorHAnsi" w:hAnsiTheme="minorHAnsi" w:cstheme="minorHAnsi"/>
                  <w:sz w:val="20"/>
                  <w:szCs w:val="20"/>
                </w:rPr>
                <w:t>é</w:t>
              </w:r>
            </w:ins>
            <w:del w:id="83" w:author="Radim Bačuvčík" w:date="2020-02-06T09:41:00Z">
              <w:r w:rsidRPr="00971879" w:rsidDel="00A91BC2">
                <w:rPr>
                  <w:rFonts w:asciiTheme="minorHAnsi" w:hAnsiTheme="minorHAnsi" w:cstheme="minorHAnsi"/>
                  <w:sz w:val="20"/>
                  <w:szCs w:val="20"/>
                </w:rPr>
                <w:delText>ých</w:delText>
              </w:r>
            </w:del>
            <w:r w:rsidRPr="00971879">
              <w:rPr>
                <w:rFonts w:asciiTheme="minorHAnsi" w:hAnsiTheme="minorHAnsi" w:cstheme="minorHAnsi"/>
                <w:sz w:val="20"/>
                <w:szCs w:val="20"/>
              </w:rPr>
              <w:t xml:space="preserve"> komunikac</w:t>
            </w:r>
            <w:del w:id="84" w:author="Radim Bačuvčík" w:date="2020-02-06T09:41:00Z">
              <w:r w:rsidRPr="00971879" w:rsidDel="00A91BC2">
                <w:rPr>
                  <w:rFonts w:asciiTheme="minorHAnsi" w:hAnsiTheme="minorHAnsi" w:cstheme="minorHAnsi"/>
                  <w:sz w:val="20"/>
                  <w:szCs w:val="20"/>
                </w:rPr>
                <w:delText>í</w:delText>
              </w:r>
            </w:del>
            <w:ins w:id="85" w:author="Radim Bačuvčík" w:date="2020-02-06T09:41:00Z">
              <w:r w:rsidR="00A91BC2">
                <w:rPr>
                  <w:rFonts w:asciiTheme="minorHAnsi" w:hAnsiTheme="minorHAnsi" w:cstheme="minorHAnsi"/>
                  <w:sz w:val="20"/>
                  <w:szCs w:val="20"/>
                </w:rPr>
                <w:t>e</w:t>
              </w:r>
            </w:ins>
            <w:r w:rsidRPr="00971879">
              <w:rPr>
                <w:rFonts w:asciiTheme="minorHAnsi" w:hAnsiTheme="minorHAnsi" w:cstheme="minorHAnsi"/>
                <w:sz w:val="20"/>
                <w:szCs w:val="20"/>
              </w:rPr>
              <w:t>;</w:t>
            </w:r>
          </w:p>
          <w:p w14:paraId="39C6982A" w14:textId="77777777" w:rsidR="00114C26" w:rsidRPr="00971879" w:rsidRDefault="00114C26" w:rsidP="004A7921">
            <w:pPr>
              <w:pStyle w:val="Odstavecseseznamem"/>
              <w:numPr>
                <w:ilvl w:val="0"/>
                <w:numId w:val="18"/>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znalost oblasti personálních aktivit, tj. administrativních a řídicích činností spojených s vnitřní komunikací a vedením pracovníků komerčních i nekomerčních organizací;</w:t>
            </w:r>
          </w:p>
          <w:p w14:paraId="12C85203" w14:textId="77777777" w:rsidR="00114C26" w:rsidRPr="00971879" w:rsidRDefault="00114C26" w:rsidP="004A7921">
            <w:pPr>
              <w:pStyle w:val="Odstavecseseznamem"/>
              <w:numPr>
                <w:ilvl w:val="0"/>
                <w:numId w:val="18"/>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schopnost využít znalostí a dovedností pro aktivní využívání informačních a komunikačních technologií (ICT) při zpracování sociálně-ekonomických informací v procesu řízení komunikačních aktivit;</w:t>
            </w:r>
          </w:p>
          <w:p w14:paraId="29FEECE5" w14:textId="23DA263A" w:rsidR="00114C26" w:rsidRPr="00971879" w:rsidRDefault="00114C26" w:rsidP="004A7921">
            <w:pPr>
              <w:pStyle w:val="Odstavecseseznamem"/>
              <w:numPr>
                <w:ilvl w:val="0"/>
                <w:numId w:val="18"/>
              </w:numPr>
              <w:tabs>
                <w:tab w:val="left" w:pos="567"/>
              </w:tabs>
              <w:spacing w:line="240" w:lineRule="auto"/>
              <w:ind w:left="354"/>
              <w:rPr>
                <w:rFonts w:asciiTheme="minorHAnsi" w:hAnsiTheme="minorHAnsi" w:cstheme="minorHAnsi"/>
                <w:sz w:val="20"/>
                <w:szCs w:val="20"/>
              </w:rPr>
            </w:pPr>
            <w:r w:rsidRPr="00971879">
              <w:rPr>
                <w:rFonts w:asciiTheme="minorHAnsi" w:hAnsiTheme="minorHAnsi" w:cstheme="minorHAnsi"/>
                <w:sz w:val="20"/>
                <w:szCs w:val="20"/>
              </w:rPr>
              <w:t>znalost efektivního využití sociálních sítí v rámci komunikačních strategií firem a organizací, znalost nových trendů v oblasti marketingov</w:t>
            </w:r>
            <w:ins w:id="86" w:author="Radim Bačuvčík" w:date="2020-02-06T09:42:00Z">
              <w:r w:rsidR="00A91BC2">
                <w:rPr>
                  <w:rFonts w:asciiTheme="minorHAnsi" w:hAnsiTheme="minorHAnsi" w:cstheme="minorHAnsi"/>
                  <w:sz w:val="20"/>
                  <w:szCs w:val="20"/>
                </w:rPr>
                <w:t>é</w:t>
              </w:r>
            </w:ins>
            <w:del w:id="87" w:author="Radim Bačuvčík" w:date="2020-02-06T09:42:00Z">
              <w:r w:rsidRPr="00971879" w:rsidDel="00A91BC2">
                <w:rPr>
                  <w:rFonts w:asciiTheme="minorHAnsi" w:hAnsiTheme="minorHAnsi" w:cstheme="minorHAnsi"/>
                  <w:sz w:val="20"/>
                  <w:szCs w:val="20"/>
                </w:rPr>
                <w:delText>ých</w:delText>
              </w:r>
            </w:del>
            <w:r w:rsidRPr="00971879">
              <w:rPr>
                <w:rFonts w:asciiTheme="minorHAnsi" w:hAnsiTheme="minorHAnsi" w:cstheme="minorHAnsi"/>
                <w:sz w:val="20"/>
                <w:szCs w:val="20"/>
              </w:rPr>
              <w:t xml:space="preserve"> komunikac</w:t>
            </w:r>
            <w:ins w:id="88" w:author="Radim Bačuvčík" w:date="2020-02-06T09:42:00Z">
              <w:r w:rsidR="00A91BC2">
                <w:rPr>
                  <w:rFonts w:asciiTheme="minorHAnsi" w:hAnsiTheme="minorHAnsi" w:cstheme="minorHAnsi"/>
                  <w:sz w:val="20"/>
                  <w:szCs w:val="20"/>
                </w:rPr>
                <w:t>e</w:t>
              </w:r>
            </w:ins>
            <w:del w:id="89" w:author="Radim Bačuvčík" w:date="2020-02-06T09:42:00Z">
              <w:r w:rsidRPr="00971879" w:rsidDel="00A91BC2">
                <w:rPr>
                  <w:rFonts w:asciiTheme="minorHAnsi" w:hAnsiTheme="minorHAnsi" w:cstheme="minorHAnsi"/>
                  <w:sz w:val="20"/>
                  <w:szCs w:val="20"/>
                </w:rPr>
                <w:delText>í</w:delText>
              </w:r>
            </w:del>
            <w:r w:rsidRPr="00971879">
              <w:rPr>
                <w:rFonts w:asciiTheme="minorHAnsi" w:hAnsiTheme="minorHAnsi" w:cstheme="minorHAnsi"/>
                <w:sz w:val="20"/>
                <w:szCs w:val="20"/>
              </w:rPr>
              <w:t xml:space="preserve"> (guerilla marketing, shopper marketing, neuromarketing atd.) a jejich aplikace do praxe.</w:t>
            </w:r>
          </w:p>
          <w:p w14:paraId="33D2E2B0" w14:textId="77777777" w:rsidR="00114C26" w:rsidRPr="00F52EEF" w:rsidRDefault="00114C26" w:rsidP="00935F76">
            <w:pPr>
              <w:tabs>
                <w:tab w:val="left" w:pos="567"/>
              </w:tabs>
              <w:jc w:val="both"/>
              <w:rPr>
                <w:rFonts w:asciiTheme="minorHAnsi" w:hAnsiTheme="minorHAnsi" w:cstheme="minorHAnsi"/>
              </w:rPr>
            </w:pPr>
          </w:p>
          <w:p w14:paraId="3C4F3714" w14:textId="1B5C44D5"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 xml:space="preserve">Absolventi bakalářského stupně studijního </w:t>
            </w:r>
            <w:r w:rsidR="00A87DDF" w:rsidRPr="00F52EEF">
              <w:rPr>
                <w:rFonts w:asciiTheme="minorHAnsi" w:hAnsiTheme="minorHAnsi" w:cstheme="minorHAnsi"/>
              </w:rPr>
              <w:t>programu</w:t>
            </w:r>
            <w:r w:rsidRPr="00F52EEF">
              <w:rPr>
                <w:rFonts w:asciiTheme="minorHAnsi" w:hAnsiTheme="minorHAnsi" w:cstheme="minorHAnsi"/>
              </w:rPr>
              <w:t xml:space="preserve"> </w:t>
            </w:r>
            <w:del w:id="90" w:author="Radim Bačuvčík" w:date="2020-02-04T13:10:00Z">
              <w:r w:rsidRPr="00F52EEF" w:rsidDel="002F4267">
                <w:rPr>
                  <w:rFonts w:asciiTheme="minorHAnsi" w:hAnsiTheme="minorHAnsi" w:cstheme="minorHAnsi"/>
                </w:rPr>
                <w:delText xml:space="preserve">Marketingové </w:delText>
              </w:r>
            </w:del>
            <w:ins w:id="91" w:author="Radim Bačuvčík" w:date="2020-02-04T13:10:00Z">
              <w:r w:rsidR="002F4267" w:rsidRPr="00F52EEF">
                <w:rPr>
                  <w:rFonts w:asciiTheme="minorHAnsi" w:hAnsiTheme="minorHAnsi" w:cstheme="minorHAnsi"/>
                </w:rPr>
                <w:t>Marketingov</w:t>
              </w:r>
              <w:r w:rsidR="002F4267">
                <w:rPr>
                  <w:rFonts w:asciiTheme="minorHAnsi" w:hAnsiTheme="minorHAnsi" w:cstheme="minorHAnsi"/>
                </w:rPr>
                <w:t>á</w:t>
              </w:r>
              <w:r w:rsidR="002F4267" w:rsidRPr="00F52EEF">
                <w:rPr>
                  <w:rFonts w:asciiTheme="minorHAnsi" w:hAnsiTheme="minorHAnsi" w:cstheme="minorHAnsi"/>
                </w:rPr>
                <w:t xml:space="preserve"> </w:t>
              </w:r>
            </w:ins>
            <w:r w:rsidRPr="00F52EEF">
              <w:rPr>
                <w:rFonts w:asciiTheme="minorHAnsi" w:hAnsiTheme="minorHAnsi" w:cstheme="minorHAnsi"/>
              </w:rPr>
              <w:t xml:space="preserve">komunikace najdou své uplatnění </w:t>
            </w:r>
            <w:ins w:id="92" w:author="Radim Bačuvčík" w:date="2020-02-04T13:11:00Z">
              <w:r w:rsidR="002F4267">
                <w:rPr>
                  <w:rFonts w:asciiTheme="minorHAnsi" w:hAnsiTheme="minorHAnsi" w:cstheme="minorHAnsi"/>
                </w:rPr>
                <w:t xml:space="preserve">v komunikačních agenturách, podnikatelských organizacích, neziskových organizacích nebo ve veřejné správě, a to </w:t>
              </w:r>
            </w:ins>
            <w:del w:id="93" w:author="Radim Bačuvčík" w:date="2020-02-04T13:11:00Z">
              <w:r w:rsidRPr="00F52EEF" w:rsidDel="002F4267">
                <w:rPr>
                  <w:rFonts w:asciiTheme="minorHAnsi" w:hAnsiTheme="minorHAnsi" w:cstheme="minorHAnsi"/>
                </w:rPr>
                <w:delText xml:space="preserve">především jako výkonní pracovníci na nižší a střední úrovni řízení, a to </w:delText>
              </w:r>
            </w:del>
            <w:r w:rsidRPr="00F52EEF">
              <w:rPr>
                <w:rFonts w:asciiTheme="minorHAnsi" w:hAnsiTheme="minorHAnsi" w:cstheme="minorHAnsi"/>
              </w:rPr>
              <w:t xml:space="preserve">zejména na pracovních pozicích: </w:t>
            </w:r>
            <w:del w:id="94" w:author="Radim Bačuvčík" w:date="2020-02-04T13:11:00Z">
              <w:r w:rsidRPr="00F52EEF" w:rsidDel="002F4267">
                <w:rPr>
                  <w:rFonts w:asciiTheme="minorHAnsi" w:hAnsiTheme="minorHAnsi" w:cstheme="minorHAnsi"/>
                </w:rPr>
                <w:delText xml:space="preserve">marketingový manažer/manažerka, </w:delText>
              </w:r>
            </w:del>
            <w:r w:rsidRPr="00F52EEF">
              <w:rPr>
                <w:rFonts w:asciiTheme="minorHAnsi" w:hAnsiTheme="minorHAnsi" w:cstheme="minorHAnsi"/>
              </w:rPr>
              <w:t>specialista v oblasti reklamy</w:t>
            </w:r>
            <w:ins w:id="95" w:author="Radim Bačuvčík" w:date="2020-02-04T13:12:00Z">
              <w:r w:rsidR="002F4267">
                <w:rPr>
                  <w:rFonts w:asciiTheme="minorHAnsi" w:hAnsiTheme="minorHAnsi" w:cstheme="minorHAnsi"/>
                </w:rPr>
                <w:t>,</w:t>
              </w:r>
            </w:ins>
            <w:del w:id="96" w:author="Radim Bačuvčík" w:date="2020-02-04T13:12:00Z">
              <w:r w:rsidRPr="00F52EEF" w:rsidDel="002F4267">
                <w:rPr>
                  <w:rFonts w:asciiTheme="minorHAnsi" w:hAnsiTheme="minorHAnsi" w:cstheme="minorHAnsi"/>
                </w:rPr>
                <w:delText xml:space="preserve"> a</w:delText>
              </w:r>
            </w:del>
            <w:r w:rsidRPr="00F52EEF">
              <w:rPr>
                <w:rFonts w:asciiTheme="minorHAnsi" w:hAnsiTheme="minorHAnsi" w:cstheme="minorHAnsi"/>
              </w:rPr>
              <w:t xml:space="preserve"> public relations, </w:t>
            </w:r>
            <w:ins w:id="97" w:author="Radim Bačuvčík" w:date="2020-02-04T13:12:00Z">
              <w:r w:rsidR="002F4267">
                <w:rPr>
                  <w:rFonts w:asciiTheme="minorHAnsi" w:hAnsiTheme="minorHAnsi" w:cstheme="minorHAnsi"/>
                </w:rPr>
                <w:t xml:space="preserve">direct marketingu, osobního prodeje, podpory prodeje, digitální marketingové komunikace a nových médií, </w:t>
              </w:r>
            </w:ins>
            <w:r w:rsidRPr="00F52EEF">
              <w:rPr>
                <w:rFonts w:asciiTheme="minorHAnsi" w:hAnsiTheme="minorHAnsi" w:cstheme="minorHAnsi"/>
              </w:rPr>
              <w:t xml:space="preserve">tiskový mluvčí, account manažer/manažerka, </w:t>
            </w:r>
            <w:del w:id="98" w:author="Radim Bačuvčík" w:date="2020-02-04T13:13:00Z">
              <w:r w:rsidRPr="00F52EEF" w:rsidDel="002F4267">
                <w:rPr>
                  <w:rFonts w:asciiTheme="minorHAnsi" w:hAnsiTheme="minorHAnsi" w:cstheme="minorHAnsi"/>
                </w:rPr>
                <w:delText>člen tvůrčích kolektivů v oblastech audiovize, reklamní fotografie, prostorové prezentace a grafického designu</w:delText>
              </w:r>
            </w:del>
            <w:ins w:id="99" w:author="Radim Bačuvčík" w:date="2020-02-04T13:13:00Z">
              <w:r w:rsidR="002F4267">
                <w:rPr>
                  <w:rFonts w:asciiTheme="minorHAnsi" w:hAnsiTheme="minorHAnsi" w:cstheme="minorHAnsi"/>
                </w:rPr>
                <w:t xml:space="preserve"> vedoucí kreativních týmů, </w:t>
              </w:r>
              <w:r w:rsidR="002F4267" w:rsidRPr="00F52EEF">
                <w:rPr>
                  <w:rFonts w:asciiTheme="minorHAnsi" w:hAnsiTheme="minorHAnsi" w:cstheme="minorHAnsi"/>
                </w:rPr>
                <w:t xml:space="preserve">marketingový </w:t>
              </w:r>
              <w:r w:rsidR="002F4267">
                <w:rPr>
                  <w:rFonts w:asciiTheme="minorHAnsi" w:hAnsiTheme="minorHAnsi" w:cstheme="minorHAnsi"/>
                </w:rPr>
                <w:t>a projek</w:t>
              </w:r>
            </w:ins>
            <w:ins w:id="100" w:author="Radim Bačuvčík" w:date="2020-02-04T13:15:00Z">
              <w:r w:rsidR="002F4267">
                <w:rPr>
                  <w:rFonts w:asciiTheme="minorHAnsi" w:hAnsiTheme="minorHAnsi" w:cstheme="minorHAnsi"/>
                </w:rPr>
                <w:t xml:space="preserve">tový </w:t>
              </w:r>
            </w:ins>
            <w:ins w:id="101" w:author="Radim Bačuvčík" w:date="2020-02-04T13:13:00Z">
              <w:r w:rsidR="002F4267" w:rsidRPr="00F52EEF">
                <w:rPr>
                  <w:rFonts w:asciiTheme="minorHAnsi" w:hAnsiTheme="minorHAnsi" w:cstheme="minorHAnsi"/>
                </w:rPr>
                <w:t xml:space="preserve">manažer/manažerka, </w:t>
              </w:r>
            </w:ins>
            <w:del w:id="102" w:author="Radim Bačuvčík" w:date="2020-02-04T13:15:00Z">
              <w:r w:rsidRPr="00F52EEF" w:rsidDel="002F4267">
                <w:rPr>
                  <w:rFonts w:asciiTheme="minorHAnsi" w:hAnsiTheme="minorHAnsi" w:cstheme="minorHAnsi"/>
                </w:rPr>
                <w:delText>.</w:delText>
              </w:r>
            </w:del>
          </w:p>
          <w:p w14:paraId="5AE8E3B9" w14:textId="3375124A" w:rsidR="006664EF" w:rsidRPr="00F52EEF" w:rsidDel="00A915A9" w:rsidRDefault="006664EF" w:rsidP="00935F76">
            <w:pPr>
              <w:tabs>
                <w:tab w:val="left" w:pos="567"/>
              </w:tabs>
              <w:jc w:val="both"/>
              <w:rPr>
                <w:del w:id="103" w:author="Radim Bačuvčík" w:date="2020-02-06T14:43:00Z"/>
                <w:rFonts w:asciiTheme="minorHAnsi" w:hAnsiTheme="minorHAnsi" w:cstheme="minorHAnsi"/>
              </w:rPr>
            </w:pPr>
          </w:p>
          <w:p w14:paraId="64519E9A" w14:textId="7F435940" w:rsidR="0051030C" w:rsidDel="00A915A9" w:rsidRDefault="0051030C" w:rsidP="00935F76">
            <w:pPr>
              <w:tabs>
                <w:tab w:val="left" w:pos="567"/>
              </w:tabs>
              <w:jc w:val="both"/>
              <w:rPr>
                <w:del w:id="104" w:author="Radim Bačuvčík" w:date="2020-02-06T14:43:00Z"/>
                <w:rFonts w:asciiTheme="minorHAnsi" w:hAnsiTheme="minorHAnsi" w:cstheme="minorHAnsi"/>
              </w:rPr>
            </w:pPr>
          </w:p>
          <w:p w14:paraId="4600DC7F" w14:textId="066F9C09" w:rsidR="0051030C" w:rsidRPr="00F52EEF" w:rsidRDefault="0051030C" w:rsidP="00935F76">
            <w:pPr>
              <w:tabs>
                <w:tab w:val="left" w:pos="567"/>
              </w:tabs>
              <w:jc w:val="both"/>
              <w:rPr>
                <w:rFonts w:asciiTheme="minorHAnsi" w:hAnsiTheme="minorHAnsi" w:cstheme="minorHAnsi"/>
              </w:rPr>
            </w:pPr>
          </w:p>
        </w:tc>
      </w:tr>
    </w:tbl>
    <w:p w14:paraId="445FF46C" w14:textId="0CA3DD5E" w:rsidR="00971879" w:rsidRDefault="00971879" w:rsidP="00935F76">
      <w:pPr>
        <w:tabs>
          <w:tab w:val="left" w:pos="567"/>
        </w:tabs>
      </w:pPr>
    </w:p>
    <w:tbl>
      <w:tblPr>
        <w:tblpPr w:leftFromText="141" w:rightFromText="141" w:vertAnchor="text" w:horzAnchor="margin" w:tblpXSpec="center" w:tblpY="-201"/>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774"/>
      </w:tblGrid>
      <w:tr w:rsidR="004A7E1A" w:rsidRPr="00F52EEF" w14:paraId="753C5B9E" w14:textId="77777777" w:rsidTr="00971879">
        <w:trPr>
          <w:trHeight w:val="185"/>
        </w:trPr>
        <w:tc>
          <w:tcPr>
            <w:tcW w:w="10774" w:type="dxa"/>
            <w:tcBorders>
              <w:top w:val="single" w:sz="4" w:space="0" w:color="auto"/>
              <w:left w:val="single" w:sz="4" w:space="0" w:color="auto"/>
              <w:bottom w:val="single" w:sz="4" w:space="0" w:color="auto"/>
              <w:right w:val="single" w:sz="4" w:space="0" w:color="auto"/>
            </w:tcBorders>
            <w:shd w:val="clear" w:color="auto" w:fill="F7CAAC"/>
            <w:hideMark/>
          </w:tcPr>
          <w:p w14:paraId="10FA813B" w14:textId="66E99839" w:rsidR="004A7E1A" w:rsidRPr="00F52EEF" w:rsidRDefault="004A7E1A" w:rsidP="00935F76">
            <w:pPr>
              <w:tabs>
                <w:tab w:val="left" w:pos="567"/>
              </w:tabs>
              <w:rPr>
                <w:rFonts w:asciiTheme="minorHAnsi" w:hAnsiTheme="minorHAnsi" w:cstheme="minorHAnsi"/>
              </w:rPr>
            </w:pPr>
            <w:r w:rsidRPr="00F52EEF">
              <w:rPr>
                <w:rFonts w:asciiTheme="minorHAnsi" w:hAnsiTheme="minorHAnsi" w:cstheme="minorHAnsi"/>
                <w:b/>
              </w:rPr>
              <w:lastRenderedPageBreak/>
              <w:t>Pravidla a podmínky pro tvorbu studijních plánů</w:t>
            </w:r>
          </w:p>
        </w:tc>
      </w:tr>
      <w:tr w:rsidR="004A7E1A" w:rsidRPr="00F52EEF" w14:paraId="0B96BE31" w14:textId="77777777" w:rsidTr="00971879">
        <w:trPr>
          <w:trHeight w:val="2651"/>
        </w:trPr>
        <w:tc>
          <w:tcPr>
            <w:tcW w:w="10774" w:type="dxa"/>
            <w:tcBorders>
              <w:top w:val="single" w:sz="4" w:space="0" w:color="auto"/>
              <w:left w:val="single" w:sz="4" w:space="0" w:color="auto"/>
              <w:bottom w:val="single" w:sz="4" w:space="0" w:color="auto"/>
              <w:right w:val="single" w:sz="4" w:space="0" w:color="auto"/>
            </w:tcBorders>
            <w:shd w:val="clear" w:color="auto" w:fill="FFFFFF"/>
          </w:tcPr>
          <w:p w14:paraId="2793BC87" w14:textId="3A5FFDA2" w:rsidR="004A7E1A" w:rsidRPr="00F52EEF" w:rsidRDefault="004A7E1A" w:rsidP="00935F76">
            <w:pPr>
              <w:pStyle w:val="Textpoznpodarou"/>
              <w:tabs>
                <w:tab w:val="left" w:pos="567"/>
              </w:tabs>
              <w:jc w:val="both"/>
              <w:rPr>
                <w:rFonts w:asciiTheme="minorHAnsi" w:hAnsiTheme="minorHAnsi" w:cstheme="minorHAnsi"/>
              </w:rPr>
            </w:pPr>
            <w:r w:rsidRPr="00F52EEF">
              <w:rPr>
                <w:rFonts w:asciiTheme="minorHAnsi" w:hAnsiTheme="minorHAnsi" w:cstheme="minorHAnsi"/>
                <w:b/>
              </w:rPr>
              <w:t>S</w:t>
            </w:r>
            <w:r w:rsidRPr="00F52EEF">
              <w:rPr>
                <w:rFonts w:asciiTheme="minorHAnsi" w:hAnsiTheme="minorHAnsi" w:cstheme="minorHAnsi"/>
              </w:rPr>
              <w:t>tudijní program Marketingov</w:t>
            </w:r>
            <w:ins w:id="105" w:author="Radim Bačuvčík" w:date="2020-02-06T09:42:00Z">
              <w:r w:rsidR="00A91BC2">
                <w:rPr>
                  <w:rFonts w:asciiTheme="minorHAnsi" w:hAnsiTheme="minorHAnsi" w:cstheme="minorHAnsi"/>
                </w:rPr>
                <w:t>á</w:t>
              </w:r>
            </w:ins>
            <w:del w:id="106" w:author="Radim Bačuvčík" w:date="2020-02-06T09:42:00Z">
              <w:r w:rsidRPr="00F52EEF" w:rsidDel="00A91BC2">
                <w:rPr>
                  <w:rFonts w:asciiTheme="minorHAnsi" w:hAnsiTheme="minorHAnsi" w:cstheme="minorHAnsi"/>
                </w:rPr>
                <w:delText>é</w:delText>
              </w:r>
            </w:del>
            <w:r w:rsidRPr="00F52EEF">
              <w:rPr>
                <w:rFonts w:asciiTheme="minorHAnsi" w:hAnsiTheme="minorHAnsi" w:cstheme="minorHAnsi"/>
              </w:rPr>
              <w:t xml:space="preserve"> komunikace je studijní program uskutečňovaný v prezenční i kombinované formě. Strukturu studijního plánu tvoří kategorie předmětů povinného základu a povinně volitelných předmětů. U povinně volitelných předmětů je však stanoven vždy povinný minimální limit. V prezenční formě studia nabídku doplňují ještě volitelné předměty. V rámci kreditového systému ECTS představuje studijní zátěž v prezenční formě</w:t>
            </w:r>
            <w:ins w:id="107" w:author="Josef Kocourek" w:date="2020-02-10T14:39:00Z">
              <w:r w:rsidR="00521EDD">
                <w:rPr>
                  <w:rFonts w:asciiTheme="minorHAnsi" w:hAnsiTheme="minorHAnsi" w:cstheme="minorHAnsi"/>
                </w:rPr>
                <w:t xml:space="preserve"> 25 až 30 hodin/</w:t>
              </w:r>
            </w:ins>
            <w:ins w:id="108" w:author="Josef Kocourek" w:date="2020-02-10T14:40:00Z">
              <w:r w:rsidR="00521EDD">
                <w:rPr>
                  <w:rFonts w:asciiTheme="minorHAnsi" w:hAnsiTheme="minorHAnsi" w:cstheme="minorHAnsi"/>
                </w:rPr>
                <w:t xml:space="preserve">1 </w:t>
              </w:r>
            </w:ins>
            <w:ins w:id="109" w:author="Josef Kocourek" w:date="2020-02-10T14:39:00Z">
              <w:r w:rsidR="00521EDD">
                <w:rPr>
                  <w:rFonts w:asciiTheme="minorHAnsi" w:hAnsiTheme="minorHAnsi" w:cstheme="minorHAnsi"/>
                </w:rPr>
                <w:t>kredit.</w:t>
              </w:r>
            </w:ins>
            <w:r w:rsidRPr="00F52EEF">
              <w:rPr>
                <w:rFonts w:asciiTheme="minorHAnsi" w:hAnsiTheme="minorHAnsi" w:cstheme="minorHAnsi"/>
              </w:rPr>
              <w:t xml:space="preserve"> </w:t>
            </w:r>
            <w:ins w:id="110" w:author="Josef Kocourek" w:date="2020-02-10T14:40:00Z">
              <w:r w:rsidR="00521EDD">
                <w:rPr>
                  <w:rFonts w:asciiTheme="minorHAnsi" w:hAnsiTheme="minorHAnsi" w:cstheme="minorHAnsi"/>
                </w:rPr>
                <w:t xml:space="preserve">Délka jednoho semestru je </w:t>
              </w:r>
            </w:ins>
            <w:del w:id="111" w:author="Josef Kocourek" w:date="2020-02-10T14:40:00Z">
              <w:r w:rsidRPr="00F52EEF" w:rsidDel="00521EDD">
                <w:rPr>
                  <w:rFonts w:asciiTheme="minorHAnsi" w:hAnsiTheme="minorHAnsi" w:cstheme="minorHAnsi"/>
                </w:rPr>
                <w:delText xml:space="preserve">celkem </w:delText>
              </w:r>
            </w:del>
            <w:r w:rsidRPr="00F52EEF">
              <w:rPr>
                <w:rFonts w:asciiTheme="minorHAnsi" w:hAnsiTheme="minorHAnsi" w:cstheme="minorHAnsi"/>
              </w:rPr>
              <w:t>13 rozvrhových týdnů, u kombinované formy studia je to celkem pět setkání za semestr, kdy výuka probíhá od pátečního oběda do sobotního večera.</w:t>
            </w:r>
            <w:ins w:id="112" w:author="Josef Kocourek" w:date="2020-02-10T14:40:00Z">
              <w:r w:rsidR="00521EDD">
                <w:rPr>
                  <w:rFonts w:asciiTheme="minorHAnsi" w:hAnsiTheme="minorHAnsi" w:cstheme="minorHAnsi"/>
                </w:rPr>
                <w:t xml:space="preserve"> J</w:t>
              </w:r>
            </w:ins>
            <w:del w:id="113" w:author="Josef Kocourek" w:date="2020-02-10T14:40:00Z">
              <w:r w:rsidRPr="00F52EEF" w:rsidDel="00521EDD">
                <w:rPr>
                  <w:rFonts w:asciiTheme="minorHAnsi" w:hAnsiTheme="minorHAnsi" w:cstheme="minorHAnsi"/>
                </w:rPr>
                <w:delText xml:space="preserve"> J</w:delText>
              </w:r>
            </w:del>
            <w:r w:rsidRPr="00F52EEF">
              <w:rPr>
                <w:rFonts w:asciiTheme="minorHAnsi" w:hAnsiTheme="minorHAnsi" w:cstheme="minorHAnsi"/>
              </w:rPr>
              <w:t xml:space="preserve">edna výuková hodina je 50 minut. </w:t>
            </w:r>
            <w:del w:id="114" w:author="Josef Kocourek" w:date="2020-02-10T14:41:00Z">
              <w:r w:rsidRPr="00F52EEF" w:rsidDel="00521EDD">
                <w:rPr>
                  <w:rFonts w:asciiTheme="minorHAnsi" w:hAnsiTheme="minorHAnsi" w:cstheme="minorHAnsi"/>
                </w:rPr>
                <w:delText>Kontaktní v</w:delText>
              </w:r>
            </w:del>
            <w:ins w:id="115" w:author="Josef Kocourek" w:date="2020-02-10T14:41:00Z">
              <w:r w:rsidR="00521EDD">
                <w:rPr>
                  <w:rFonts w:asciiTheme="minorHAnsi" w:hAnsiTheme="minorHAnsi" w:cstheme="minorHAnsi"/>
                </w:rPr>
                <w:t>V</w:t>
              </w:r>
            </w:ins>
            <w:r w:rsidRPr="00F52EEF">
              <w:rPr>
                <w:rFonts w:asciiTheme="minorHAnsi" w:hAnsiTheme="minorHAnsi" w:cstheme="minorHAnsi"/>
              </w:rPr>
              <w:t xml:space="preserve">ýuka v kombinované formě studia má minimálně 80 hodin. Standardní délka bakalářského studia jsou 3 roky, student je povinen získat 180 kreditů. Studijní plán je sestaven tak, aby umožňoval zejména zvládnutí praktických dovedností potřebných k výkonu povolání, podložených získáním nezbytných teoretických znalostí. Součástí studijního plánu je 12ti týdenní povinná stáž v prostředí reklamních agentur. </w:t>
            </w:r>
          </w:p>
          <w:p w14:paraId="69B451E5" w14:textId="77777777" w:rsidR="004A7E1A" w:rsidRPr="00F52EEF" w:rsidRDefault="004A7E1A" w:rsidP="00935F76">
            <w:pPr>
              <w:pStyle w:val="Textpoznpodarou"/>
              <w:tabs>
                <w:tab w:val="left" w:pos="567"/>
              </w:tabs>
              <w:jc w:val="both"/>
              <w:rPr>
                <w:rFonts w:asciiTheme="minorHAnsi" w:hAnsiTheme="minorHAnsi" w:cstheme="minorHAnsi"/>
                <w:highlight w:val="yellow"/>
              </w:rPr>
            </w:pPr>
          </w:p>
          <w:p w14:paraId="45B6A9A3" w14:textId="77777777" w:rsidR="004A7E1A" w:rsidRPr="00F52EEF" w:rsidRDefault="004A7E1A" w:rsidP="00935F76">
            <w:pPr>
              <w:pStyle w:val="Textpoznpodarou"/>
              <w:tabs>
                <w:tab w:val="left" w:pos="567"/>
              </w:tabs>
              <w:jc w:val="both"/>
              <w:rPr>
                <w:rFonts w:asciiTheme="minorHAnsi" w:hAnsiTheme="minorHAnsi" w:cstheme="minorHAnsi"/>
                <w:highlight w:val="yellow"/>
              </w:rPr>
            </w:pPr>
            <w:r w:rsidRPr="00F52EEF">
              <w:rPr>
                <w:rFonts w:asciiTheme="minorHAnsi" w:hAnsiTheme="minorHAnsi" w:cstheme="minorHAnsi"/>
              </w:rPr>
              <w:t>Realizace praktických výstupů v prezenční formě studia probíhá především v rámci předmětu Komunikační agentura, který mají studenti povinný ve 2. ročníku. V rámci tohoto předmětu studenti připravují a v letním semestru realizují projekty jako Zlin Design Week, Busfest, Culturea či v neziskové oblasti projekty Percipio, Fashion show Dotek aj. Více viz formulář C-II.</w:t>
            </w:r>
          </w:p>
        </w:tc>
      </w:tr>
      <w:tr w:rsidR="004A7E1A" w:rsidRPr="00F52EEF" w14:paraId="0F2A1369" w14:textId="77777777" w:rsidTr="00971879">
        <w:trPr>
          <w:trHeight w:val="258"/>
        </w:trPr>
        <w:tc>
          <w:tcPr>
            <w:tcW w:w="10774" w:type="dxa"/>
            <w:tcBorders>
              <w:top w:val="single" w:sz="4" w:space="0" w:color="auto"/>
              <w:left w:val="single" w:sz="4" w:space="0" w:color="auto"/>
              <w:bottom w:val="single" w:sz="4" w:space="0" w:color="auto"/>
              <w:right w:val="single" w:sz="4" w:space="0" w:color="auto"/>
            </w:tcBorders>
            <w:shd w:val="clear" w:color="auto" w:fill="F7CAAC"/>
            <w:hideMark/>
          </w:tcPr>
          <w:p w14:paraId="310B0776" w14:textId="77777777" w:rsidR="004A7E1A" w:rsidRPr="00F52EEF" w:rsidRDefault="004A7E1A" w:rsidP="00935F76">
            <w:pPr>
              <w:tabs>
                <w:tab w:val="left" w:pos="567"/>
              </w:tabs>
              <w:rPr>
                <w:rFonts w:asciiTheme="minorHAnsi" w:hAnsiTheme="minorHAnsi" w:cstheme="minorHAnsi"/>
              </w:rPr>
            </w:pPr>
            <w:r w:rsidRPr="00F52EEF">
              <w:rPr>
                <w:rFonts w:asciiTheme="minorHAnsi" w:hAnsiTheme="minorHAnsi" w:cstheme="minorHAnsi"/>
                <w:b/>
              </w:rPr>
              <w:t xml:space="preserve"> Podmínky k přijetí ke studiu</w:t>
            </w:r>
          </w:p>
        </w:tc>
      </w:tr>
      <w:tr w:rsidR="004A7E1A" w:rsidRPr="00F52EEF" w14:paraId="63A8044D" w14:textId="77777777" w:rsidTr="00971879">
        <w:trPr>
          <w:trHeight w:val="1911"/>
        </w:trPr>
        <w:tc>
          <w:tcPr>
            <w:tcW w:w="10774" w:type="dxa"/>
            <w:tcBorders>
              <w:top w:val="single" w:sz="4" w:space="0" w:color="auto"/>
              <w:left w:val="single" w:sz="4" w:space="0" w:color="auto"/>
              <w:bottom w:val="single" w:sz="4" w:space="0" w:color="auto"/>
              <w:right w:val="single" w:sz="4" w:space="0" w:color="auto"/>
            </w:tcBorders>
            <w:shd w:val="clear" w:color="auto" w:fill="FFFFFF"/>
          </w:tcPr>
          <w:p w14:paraId="5C3758F1" w14:textId="4850E71F" w:rsidR="004A7E1A" w:rsidRPr="00F52EEF" w:rsidRDefault="004A7E1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Přijímací </w:t>
            </w:r>
            <w:ins w:id="116" w:author="Josef Kocourek" w:date="2020-02-10T13:14:00Z">
              <w:r w:rsidR="00BE58C4">
                <w:rPr>
                  <w:rFonts w:asciiTheme="minorHAnsi" w:hAnsiTheme="minorHAnsi" w:cstheme="minorHAnsi"/>
                </w:rPr>
                <w:t>zkouška</w:t>
              </w:r>
            </w:ins>
            <w:del w:id="117" w:author="Josef Kocourek" w:date="2020-02-10T13:14:00Z">
              <w:r w:rsidRPr="00F52EEF" w:rsidDel="00BE58C4">
                <w:rPr>
                  <w:rFonts w:asciiTheme="minorHAnsi" w:hAnsiTheme="minorHAnsi" w:cstheme="minorHAnsi"/>
                </w:rPr>
                <w:delText>řízení</w:delText>
              </w:r>
            </w:del>
            <w:r w:rsidRPr="00F52EEF">
              <w:rPr>
                <w:rFonts w:asciiTheme="minorHAnsi" w:hAnsiTheme="minorHAnsi" w:cstheme="minorHAnsi"/>
              </w:rPr>
              <w:t xml:space="preserve"> je jednokolov</w:t>
            </w:r>
            <w:del w:id="118" w:author="Josef Kocourek" w:date="2020-02-10T13:14:00Z">
              <w:r w:rsidRPr="00F52EEF" w:rsidDel="00BE58C4">
                <w:rPr>
                  <w:rFonts w:asciiTheme="minorHAnsi" w:hAnsiTheme="minorHAnsi" w:cstheme="minorHAnsi"/>
                </w:rPr>
                <w:delText>é</w:delText>
              </w:r>
            </w:del>
            <w:ins w:id="119" w:author="Josef Kocourek" w:date="2020-02-10T13:14:00Z">
              <w:r w:rsidR="00BE58C4">
                <w:rPr>
                  <w:rFonts w:asciiTheme="minorHAnsi" w:hAnsiTheme="minorHAnsi" w:cstheme="minorHAnsi"/>
                </w:rPr>
                <w:t>á</w:t>
              </w:r>
            </w:ins>
            <w:r w:rsidRPr="00F52EEF">
              <w:rPr>
                <w:rFonts w:asciiTheme="minorHAnsi" w:hAnsiTheme="minorHAnsi" w:cstheme="minorHAnsi"/>
              </w:rPr>
              <w:t>, uchazeči o studium skládají zkoušku prostřednictvím písemného testu, který prověřuje jejich obecné studijní předpoklady se zřetelem na potřeby oboru marketingov</w:t>
            </w:r>
            <w:ins w:id="120" w:author="Radim Bačuvčík" w:date="2020-02-06T09:42:00Z">
              <w:r w:rsidR="00A91BC2">
                <w:rPr>
                  <w:rFonts w:asciiTheme="minorHAnsi" w:hAnsiTheme="minorHAnsi" w:cstheme="minorHAnsi"/>
                </w:rPr>
                <w:t>é</w:t>
              </w:r>
            </w:ins>
            <w:del w:id="121" w:author="Radim Bačuvčík" w:date="2020-02-06T09:42:00Z">
              <w:r w:rsidRPr="00F52EEF" w:rsidDel="00A91BC2">
                <w:rPr>
                  <w:rFonts w:asciiTheme="minorHAnsi" w:hAnsiTheme="minorHAnsi" w:cstheme="minorHAnsi"/>
                </w:rPr>
                <w:delText>ých</w:delText>
              </w:r>
            </w:del>
            <w:r w:rsidRPr="00F52EEF">
              <w:rPr>
                <w:rFonts w:asciiTheme="minorHAnsi" w:hAnsiTheme="minorHAnsi" w:cstheme="minorHAnsi"/>
              </w:rPr>
              <w:t xml:space="preserve"> komunikac</w:t>
            </w:r>
            <w:ins w:id="122" w:author="Radim Bačuvčík" w:date="2020-02-06T09:42:00Z">
              <w:r w:rsidR="00A91BC2">
                <w:rPr>
                  <w:rFonts w:asciiTheme="minorHAnsi" w:hAnsiTheme="minorHAnsi" w:cstheme="minorHAnsi"/>
                </w:rPr>
                <w:t>e</w:t>
              </w:r>
            </w:ins>
            <w:del w:id="123" w:author="Radim Bačuvčík" w:date="2020-02-06T09:42:00Z">
              <w:r w:rsidRPr="00F52EEF" w:rsidDel="00A91BC2">
                <w:rPr>
                  <w:rFonts w:asciiTheme="minorHAnsi" w:hAnsiTheme="minorHAnsi" w:cstheme="minorHAnsi"/>
                </w:rPr>
                <w:delText>í</w:delText>
              </w:r>
            </w:del>
            <w:r w:rsidRPr="00F52EEF">
              <w:rPr>
                <w:rFonts w:asciiTheme="minorHAnsi" w:hAnsiTheme="minorHAnsi" w:cstheme="minorHAnsi"/>
              </w:rPr>
              <w:t xml:space="preserve"> a skládá se z těchto části:</w:t>
            </w:r>
          </w:p>
          <w:p w14:paraId="525BFF6C" w14:textId="77777777" w:rsidR="004A7E1A" w:rsidRPr="00F52EEF" w:rsidRDefault="004A7E1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1. zkouška všeobecných znalostí (literatura, kultura, ekonomika a politika – základní všeobecný přehled na úrovni absolventa střední školy s maturitou); uchazeč může získat maximálně 50 bodů;</w:t>
            </w:r>
          </w:p>
          <w:p w14:paraId="2E62C553" w14:textId="77777777" w:rsidR="004A7E1A" w:rsidRPr="00F52EEF" w:rsidRDefault="004A7E1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2. zkouška kreativity a logického myšlení (tvůrčí přístup k řešení drobných propagačních úkolů); uchazeč může získat maximálně 50 bodů.</w:t>
            </w:r>
          </w:p>
          <w:p w14:paraId="1E38DAFE" w14:textId="77777777" w:rsidR="004A7E1A" w:rsidRPr="00F52EEF" w:rsidRDefault="004A7E1A" w:rsidP="00935F76">
            <w:pPr>
              <w:tabs>
                <w:tab w:val="left" w:pos="567"/>
              </w:tabs>
              <w:autoSpaceDE w:val="0"/>
              <w:autoSpaceDN w:val="0"/>
              <w:adjustRightInd w:val="0"/>
              <w:rPr>
                <w:rFonts w:asciiTheme="minorHAnsi" w:hAnsiTheme="minorHAnsi" w:cstheme="minorHAnsi"/>
              </w:rPr>
            </w:pPr>
          </w:p>
          <w:p w14:paraId="063613F3" w14:textId="77777777" w:rsidR="004A7E1A" w:rsidRPr="00F52EEF" w:rsidRDefault="004A7E1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Pro studium v kombinované formě je k přijímacímu řízení požadováno doložení minimálně dvouleté praxe v oboru marketingové komunikace, čímž je zaručena odbornost jednotlivých uchazečů. Forma výuky je částečně zaměřena na přenos teoretických poznatků do konkrétní firemní praxe, proto je nutné, aby studenti rozuměli firemnímu prostředí a dokázali získané teoretické znalosti aplikovat do vlastního firemního prostředí. Studium nabízí rozšíření znalostí v mnoha dalších směrech. </w:t>
            </w:r>
          </w:p>
        </w:tc>
      </w:tr>
      <w:tr w:rsidR="004A7E1A" w:rsidRPr="00F52EEF" w14:paraId="5B9B4A10" w14:textId="77777777" w:rsidTr="00971879">
        <w:trPr>
          <w:trHeight w:val="268"/>
        </w:trPr>
        <w:tc>
          <w:tcPr>
            <w:tcW w:w="10774" w:type="dxa"/>
            <w:tcBorders>
              <w:top w:val="single" w:sz="4" w:space="0" w:color="auto"/>
              <w:left w:val="single" w:sz="4" w:space="0" w:color="auto"/>
              <w:bottom w:val="single" w:sz="4" w:space="0" w:color="auto"/>
              <w:right w:val="single" w:sz="4" w:space="0" w:color="auto"/>
            </w:tcBorders>
            <w:shd w:val="clear" w:color="auto" w:fill="F7CAAC"/>
            <w:hideMark/>
          </w:tcPr>
          <w:p w14:paraId="3FB9F290" w14:textId="77777777" w:rsidR="004A7E1A" w:rsidRPr="00F52EEF" w:rsidRDefault="004A7E1A" w:rsidP="00935F76">
            <w:pPr>
              <w:tabs>
                <w:tab w:val="left" w:pos="567"/>
              </w:tabs>
              <w:rPr>
                <w:rFonts w:asciiTheme="minorHAnsi" w:hAnsiTheme="minorHAnsi" w:cstheme="minorHAnsi"/>
                <w:b/>
              </w:rPr>
            </w:pPr>
            <w:r w:rsidRPr="00F52EEF">
              <w:rPr>
                <w:rFonts w:asciiTheme="minorHAnsi" w:hAnsiTheme="minorHAnsi" w:cstheme="minorHAnsi"/>
                <w:b/>
              </w:rPr>
              <w:t>Návaznost na další typy studijních programů</w:t>
            </w:r>
          </w:p>
        </w:tc>
      </w:tr>
      <w:tr w:rsidR="004A7E1A" w:rsidRPr="00F52EEF" w14:paraId="7F44CB0C" w14:textId="77777777" w:rsidTr="00BD19C9">
        <w:trPr>
          <w:trHeight w:val="7352"/>
        </w:trPr>
        <w:tc>
          <w:tcPr>
            <w:tcW w:w="10774" w:type="dxa"/>
            <w:tcBorders>
              <w:top w:val="single" w:sz="4" w:space="0" w:color="auto"/>
              <w:left w:val="single" w:sz="4" w:space="0" w:color="auto"/>
              <w:bottom w:val="single" w:sz="4" w:space="0" w:color="auto"/>
              <w:right w:val="single" w:sz="4" w:space="0" w:color="auto"/>
            </w:tcBorders>
            <w:shd w:val="clear" w:color="auto" w:fill="FFFFFF"/>
            <w:hideMark/>
          </w:tcPr>
          <w:p w14:paraId="6F753A27" w14:textId="57FA719D" w:rsidR="004A7E1A" w:rsidRPr="00F52EEF" w:rsidRDefault="004A7E1A" w:rsidP="00935F76">
            <w:pPr>
              <w:tabs>
                <w:tab w:val="left" w:pos="567"/>
              </w:tabs>
              <w:rPr>
                <w:rFonts w:asciiTheme="minorHAnsi" w:hAnsiTheme="minorHAnsi" w:cstheme="minorHAnsi"/>
              </w:rPr>
            </w:pPr>
            <w:r w:rsidRPr="00F52EEF">
              <w:rPr>
                <w:rFonts w:asciiTheme="minorHAnsi" w:hAnsiTheme="minorHAnsi" w:cstheme="minorHAnsi"/>
              </w:rPr>
              <w:t>Absolventi studijního program Marketingov</w:t>
            </w:r>
            <w:ins w:id="124" w:author="Radim Bačuvčík" w:date="2020-02-06T09:43:00Z">
              <w:r w:rsidR="00A91BC2">
                <w:rPr>
                  <w:rFonts w:asciiTheme="minorHAnsi" w:hAnsiTheme="minorHAnsi" w:cstheme="minorHAnsi"/>
                </w:rPr>
                <w:t>á</w:t>
              </w:r>
            </w:ins>
            <w:del w:id="125" w:author="Radim Bačuvčík" w:date="2020-02-06T09:43:00Z">
              <w:r w:rsidRPr="00F52EEF" w:rsidDel="00A91BC2">
                <w:rPr>
                  <w:rFonts w:asciiTheme="minorHAnsi" w:hAnsiTheme="minorHAnsi" w:cstheme="minorHAnsi"/>
                </w:rPr>
                <w:delText>é</w:delText>
              </w:r>
            </w:del>
            <w:r w:rsidRPr="00F52EEF">
              <w:rPr>
                <w:rFonts w:asciiTheme="minorHAnsi" w:hAnsiTheme="minorHAnsi" w:cstheme="minorHAnsi"/>
              </w:rPr>
              <w:t xml:space="preserve"> komunikace mohou pokračovat v navazujícím magisterském studijním programu Marketingov</w:t>
            </w:r>
            <w:ins w:id="126" w:author="Radim Bačuvčík" w:date="2020-02-06T09:43:00Z">
              <w:r w:rsidR="00A91BC2">
                <w:rPr>
                  <w:rFonts w:asciiTheme="minorHAnsi" w:hAnsiTheme="minorHAnsi" w:cstheme="minorHAnsi"/>
                </w:rPr>
                <w:t>á</w:t>
              </w:r>
            </w:ins>
            <w:del w:id="127" w:author="Radim Bačuvčík" w:date="2020-02-06T09:43:00Z">
              <w:r w:rsidRPr="00F52EEF" w:rsidDel="00A91BC2">
                <w:rPr>
                  <w:rFonts w:asciiTheme="minorHAnsi" w:hAnsiTheme="minorHAnsi" w:cstheme="minorHAnsi"/>
                </w:rPr>
                <w:delText>é</w:delText>
              </w:r>
            </w:del>
            <w:r w:rsidRPr="00F52EEF">
              <w:rPr>
                <w:rFonts w:asciiTheme="minorHAnsi" w:hAnsiTheme="minorHAnsi" w:cstheme="minorHAnsi"/>
              </w:rPr>
              <w:t xml:space="preserve"> komunikace a jiných příbuzných oborech.</w:t>
            </w:r>
          </w:p>
        </w:tc>
      </w:tr>
    </w:tbl>
    <w:p w14:paraId="24AB547B" w14:textId="77777777" w:rsidR="000143A8" w:rsidRDefault="000143A8">
      <w:pPr>
        <w:rPr>
          <w:ins w:id="128" w:author="Radim Bačuvčík" w:date="2020-02-06T14:44:00Z"/>
        </w:rPr>
      </w:pPr>
      <w:ins w:id="129" w:author="Radim Bačuvčík" w:date="2020-02-06T14:44:00Z">
        <w:r>
          <w:br w:type="page"/>
        </w:r>
      </w:ins>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3"/>
        <w:gridCol w:w="353"/>
        <w:gridCol w:w="851"/>
        <w:gridCol w:w="992"/>
        <w:gridCol w:w="709"/>
        <w:gridCol w:w="2553"/>
        <w:gridCol w:w="992"/>
        <w:gridCol w:w="851"/>
      </w:tblGrid>
      <w:tr w:rsidR="00096454" w:rsidRPr="00F52EEF" w14:paraId="4C8B0888" w14:textId="77777777" w:rsidTr="00DC1F79">
        <w:tc>
          <w:tcPr>
            <w:tcW w:w="10774" w:type="dxa"/>
            <w:gridSpan w:val="8"/>
            <w:tcBorders>
              <w:bottom w:val="double" w:sz="4" w:space="0" w:color="auto"/>
            </w:tcBorders>
            <w:shd w:val="clear" w:color="auto" w:fill="BDD6EE"/>
          </w:tcPr>
          <w:p w14:paraId="4EF5F37E" w14:textId="37286B5B" w:rsidR="00096454" w:rsidRPr="00F52EEF" w:rsidRDefault="0051030C" w:rsidP="00935F76">
            <w:pPr>
              <w:tabs>
                <w:tab w:val="left" w:pos="567"/>
              </w:tabs>
              <w:jc w:val="both"/>
              <w:rPr>
                <w:rFonts w:asciiTheme="minorHAnsi" w:hAnsiTheme="minorHAnsi" w:cstheme="minorHAnsi"/>
                <w:b/>
                <w:sz w:val="22"/>
                <w:szCs w:val="22"/>
              </w:rPr>
            </w:pPr>
            <w:r w:rsidRPr="00F52EEF">
              <w:rPr>
                <w:rFonts w:asciiTheme="minorHAnsi" w:hAnsiTheme="minorHAnsi" w:cstheme="minorHAnsi"/>
              </w:rPr>
              <w:lastRenderedPageBreak/>
              <w:br w:type="page"/>
            </w:r>
            <w:r w:rsidR="003725BA">
              <w:rPr>
                <w:rFonts w:asciiTheme="minorHAnsi" w:hAnsiTheme="minorHAnsi" w:cstheme="minorHAnsi"/>
              </w:rPr>
              <w:t xml:space="preserve"> </w:t>
            </w:r>
            <w:r w:rsidR="00096454" w:rsidRPr="00F52EEF">
              <w:rPr>
                <w:rFonts w:asciiTheme="minorHAnsi" w:hAnsiTheme="minorHAnsi" w:cstheme="minorHAnsi"/>
                <w:b/>
                <w:sz w:val="22"/>
                <w:szCs w:val="22"/>
              </w:rPr>
              <w:t xml:space="preserve">   B-IIa – Studijní plány a návrh témat prací (bakalářské a magisterské studijní programy)</w:t>
            </w:r>
          </w:p>
        </w:tc>
      </w:tr>
      <w:tr w:rsidR="00096454" w:rsidRPr="00F52EEF" w14:paraId="76E2B0AF" w14:textId="77777777" w:rsidTr="00DC1F79">
        <w:tc>
          <w:tcPr>
            <w:tcW w:w="3473" w:type="dxa"/>
            <w:shd w:val="clear" w:color="auto" w:fill="F7CAAC"/>
          </w:tcPr>
          <w:p w14:paraId="0CD3287E" w14:textId="77777777" w:rsidR="00096454" w:rsidRPr="00F52EEF" w:rsidRDefault="00096454" w:rsidP="00935F76">
            <w:pPr>
              <w:tabs>
                <w:tab w:val="left" w:pos="567"/>
              </w:tabs>
              <w:rPr>
                <w:rFonts w:asciiTheme="minorHAnsi" w:hAnsiTheme="minorHAnsi" w:cstheme="minorHAnsi"/>
                <w:b/>
                <w:sz w:val="22"/>
                <w:szCs w:val="22"/>
              </w:rPr>
            </w:pPr>
            <w:r w:rsidRPr="00F52EEF">
              <w:rPr>
                <w:rFonts w:asciiTheme="minorHAnsi" w:hAnsiTheme="minorHAnsi" w:cstheme="minorHAnsi"/>
                <w:b/>
                <w:sz w:val="22"/>
                <w:szCs w:val="22"/>
              </w:rPr>
              <w:t>Označení studijního plánu</w:t>
            </w:r>
          </w:p>
        </w:tc>
        <w:tc>
          <w:tcPr>
            <w:tcW w:w="7301" w:type="dxa"/>
            <w:gridSpan w:val="7"/>
          </w:tcPr>
          <w:p w14:paraId="1BC53082" w14:textId="44C979D8" w:rsidR="00096454" w:rsidRPr="00F52EEF" w:rsidRDefault="00096454" w:rsidP="00935F76">
            <w:pPr>
              <w:tabs>
                <w:tab w:val="left" w:pos="567"/>
              </w:tabs>
              <w:jc w:val="center"/>
              <w:rPr>
                <w:rFonts w:asciiTheme="minorHAnsi" w:hAnsiTheme="minorHAnsi" w:cstheme="minorHAnsi"/>
                <w:b/>
                <w:sz w:val="22"/>
                <w:szCs w:val="22"/>
              </w:rPr>
            </w:pPr>
            <w:r w:rsidRPr="00F52EEF">
              <w:rPr>
                <w:rFonts w:asciiTheme="minorHAnsi" w:hAnsiTheme="minorHAnsi" w:cstheme="minorHAnsi"/>
                <w:b/>
                <w:sz w:val="22"/>
                <w:szCs w:val="22"/>
              </w:rPr>
              <w:t>Prezenční forma studia</w:t>
            </w:r>
          </w:p>
        </w:tc>
      </w:tr>
      <w:tr w:rsidR="00096454" w:rsidRPr="00F52EEF" w14:paraId="4B3D521C" w14:textId="77777777" w:rsidTr="00DC1F79">
        <w:tc>
          <w:tcPr>
            <w:tcW w:w="10774" w:type="dxa"/>
            <w:gridSpan w:val="8"/>
            <w:shd w:val="clear" w:color="auto" w:fill="F7CAAC"/>
          </w:tcPr>
          <w:p w14:paraId="71A11206" w14:textId="77777777" w:rsidR="00096454" w:rsidRPr="00F52EEF" w:rsidRDefault="00096454" w:rsidP="00935F76">
            <w:pPr>
              <w:tabs>
                <w:tab w:val="left" w:pos="567"/>
              </w:tabs>
              <w:jc w:val="center"/>
              <w:rPr>
                <w:rFonts w:asciiTheme="minorHAnsi" w:hAnsiTheme="minorHAnsi" w:cstheme="minorHAnsi"/>
                <w:b/>
                <w:sz w:val="22"/>
                <w:szCs w:val="22"/>
              </w:rPr>
            </w:pPr>
            <w:r w:rsidRPr="00F52EEF">
              <w:rPr>
                <w:rFonts w:asciiTheme="minorHAnsi" w:hAnsiTheme="minorHAnsi" w:cstheme="minorHAnsi"/>
                <w:b/>
                <w:sz w:val="22"/>
                <w:szCs w:val="22"/>
              </w:rPr>
              <w:t>Povinné předměty</w:t>
            </w:r>
          </w:p>
        </w:tc>
      </w:tr>
      <w:tr w:rsidR="00096454" w:rsidRPr="00F52EEF" w14:paraId="57A417D4" w14:textId="77777777" w:rsidTr="00DC1F79">
        <w:trPr>
          <w:trHeight w:val="543"/>
        </w:trPr>
        <w:tc>
          <w:tcPr>
            <w:tcW w:w="3826" w:type="dxa"/>
            <w:gridSpan w:val="2"/>
            <w:shd w:val="clear" w:color="auto" w:fill="F7CAAC"/>
          </w:tcPr>
          <w:p w14:paraId="0A83E599" w14:textId="77777777" w:rsidR="00096454" w:rsidRPr="00971879" w:rsidRDefault="00096454" w:rsidP="00935F76">
            <w:pPr>
              <w:tabs>
                <w:tab w:val="left" w:pos="567"/>
              </w:tabs>
              <w:jc w:val="both"/>
              <w:rPr>
                <w:rFonts w:asciiTheme="minorHAnsi" w:hAnsiTheme="minorHAnsi" w:cstheme="minorHAnsi"/>
                <w:b/>
                <w:sz w:val="22"/>
                <w:szCs w:val="22"/>
              </w:rPr>
            </w:pPr>
            <w:r w:rsidRPr="00971879">
              <w:rPr>
                <w:rFonts w:asciiTheme="minorHAnsi" w:hAnsiTheme="minorHAnsi" w:cstheme="minorHAnsi"/>
                <w:b/>
                <w:sz w:val="22"/>
                <w:szCs w:val="22"/>
              </w:rPr>
              <w:t>Název předmětu</w:t>
            </w:r>
          </w:p>
        </w:tc>
        <w:tc>
          <w:tcPr>
            <w:tcW w:w="851" w:type="dxa"/>
            <w:shd w:val="clear" w:color="auto" w:fill="F7CAAC"/>
          </w:tcPr>
          <w:p w14:paraId="010BE7DE" w14:textId="121AD494" w:rsidR="00096454" w:rsidRPr="00971879" w:rsidRDefault="00DC1F79"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R</w:t>
            </w:r>
            <w:r w:rsidR="00096454" w:rsidRPr="00971879">
              <w:rPr>
                <w:rFonts w:asciiTheme="minorHAnsi" w:hAnsiTheme="minorHAnsi" w:cstheme="minorHAnsi"/>
                <w:b/>
                <w:sz w:val="22"/>
                <w:szCs w:val="22"/>
              </w:rPr>
              <w:t>ozsah</w:t>
            </w:r>
          </w:p>
        </w:tc>
        <w:tc>
          <w:tcPr>
            <w:tcW w:w="992" w:type="dxa"/>
            <w:shd w:val="clear" w:color="auto" w:fill="F7CAAC"/>
          </w:tcPr>
          <w:p w14:paraId="40CAD57D" w14:textId="5512B4D3" w:rsidR="00096454" w:rsidRPr="00971879" w:rsidRDefault="00DC1F79" w:rsidP="00935F76">
            <w:pPr>
              <w:tabs>
                <w:tab w:val="left" w:pos="567"/>
              </w:tabs>
              <w:jc w:val="both"/>
              <w:rPr>
                <w:rFonts w:asciiTheme="minorHAnsi" w:hAnsiTheme="minorHAnsi" w:cstheme="minorHAnsi"/>
                <w:b/>
                <w:sz w:val="22"/>
                <w:szCs w:val="22"/>
              </w:rPr>
            </w:pPr>
            <w:proofErr w:type="gramStart"/>
            <w:r>
              <w:rPr>
                <w:rFonts w:asciiTheme="minorHAnsi" w:hAnsiTheme="minorHAnsi" w:cstheme="minorHAnsi"/>
                <w:b/>
                <w:sz w:val="22"/>
                <w:szCs w:val="22"/>
              </w:rPr>
              <w:t>Z</w:t>
            </w:r>
            <w:r w:rsidR="00096454" w:rsidRPr="00971879">
              <w:rPr>
                <w:rFonts w:asciiTheme="minorHAnsi" w:hAnsiTheme="minorHAnsi" w:cstheme="minorHAnsi"/>
                <w:b/>
                <w:sz w:val="22"/>
                <w:szCs w:val="22"/>
              </w:rPr>
              <w:t>působ  ověř</w:t>
            </w:r>
            <w:proofErr w:type="gramEnd"/>
            <w:r w:rsidR="00096454" w:rsidRPr="00971879">
              <w:rPr>
                <w:rFonts w:asciiTheme="minorHAnsi" w:hAnsiTheme="minorHAnsi" w:cstheme="minorHAnsi"/>
                <w:b/>
                <w:sz w:val="22"/>
                <w:szCs w:val="22"/>
              </w:rPr>
              <w:t>.</w:t>
            </w:r>
          </w:p>
        </w:tc>
        <w:tc>
          <w:tcPr>
            <w:tcW w:w="709" w:type="dxa"/>
            <w:shd w:val="clear" w:color="auto" w:fill="F7CAAC"/>
          </w:tcPr>
          <w:p w14:paraId="406CEBD6" w14:textId="6EA2C58B" w:rsidR="00096454" w:rsidRPr="00971879" w:rsidRDefault="00DC1F79"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P</w:t>
            </w:r>
            <w:r w:rsidR="00096454" w:rsidRPr="00971879">
              <w:rPr>
                <w:rFonts w:asciiTheme="minorHAnsi" w:hAnsiTheme="minorHAnsi" w:cstheme="minorHAnsi"/>
                <w:b/>
                <w:sz w:val="22"/>
                <w:szCs w:val="22"/>
              </w:rPr>
              <w:t>očet kred.</w:t>
            </w:r>
          </w:p>
        </w:tc>
        <w:tc>
          <w:tcPr>
            <w:tcW w:w="2553" w:type="dxa"/>
            <w:shd w:val="clear" w:color="auto" w:fill="F7CAAC"/>
          </w:tcPr>
          <w:p w14:paraId="2DA0445D" w14:textId="7C4A8242" w:rsidR="00096454" w:rsidRPr="00971879" w:rsidRDefault="00DC1F79"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V</w:t>
            </w:r>
            <w:r w:rsidR="00096454" w:rsidRPr="00971879">
              <w:rPr>
                <w:rFonts w:asciiTheme="minorHAnsi" w:hAnsiTheme="minorHAnsi" w:cstheme="minorHAnsi"/>
                <w:b/>
                <w:sz w:val="22"/>
                <w:szCs w:val="22"/>
              </w:rPr>
              <w:t>yučující</w:t>
            </w:r>
          </w:p>
        </w:tc>
        <w:tc>
          <w:tcPr>
            <w:tcW w:w="992" w:type="dxa"/>
            <w:shd w:val="clear" w:color="auto" w:fill="F7CAAC"/>
          </w:tcPr>
          <w:p w14:paraId="786B7288" w14:textId="6F6E942E" w:rsidR="00096454" w:rsidRPr="00971879" w:rsidRDefault="00DC1F79" w:rsidP="00935F76">
            <w:pPr>
              <w:tabs>
                <w:tab w:val="left" w:pos="567"/>
              </w:tabs>
              <w:jc w:val="both"/>
              <w:rPr>
                <w:rFonts w:asciiTheme="minorHAnsi" w:hAnsiTheme="minorHAnsi" w:cstheme="minorHAnsi"/>
                <w:b/>
                <w:color w:val="FF0000"/>
                <w:sz w:val="22"/>
                <w:szCs w:val="22"/>
              </w:rPr>
            </w:pPr>
            <w:r>
              <w:rPr>
                <w:rFonts w:asciiTheme="minorHAnsi" w:hAnsiTheme="minorHAnsi" w:cstheme="minorHAnsi"/>
                <w:b/>
                <w:sz w:val="22"/>
                <w:szCs w:val="22"/>
              </w:rPr>
              <w:t>D</w:t>
            </w:r>
            <w:r w:rsidR="00096454" w:rsidRPr="00971879">
              <w:rPr>
                <w:rFonts w:asciiTheme="minorHAnsi" w:hAnsiTheme="minorHAnsi" w:cstheme="minorHAnsi"/>
                <w:b/>
                <w:sz w:val="22"/>
                <w:szCs w:val="22"/>
              </w:rPr>
              <w:t>op. roč./sem.</w:t>
            </w:r>
          </w:p>
        </w:tc>
        <w:tc>
          <w:tcPr>
            <w:tcW w:w="851" w:type="dxa"/>
            <w:shd w:val="clear" w:color="auto" w:fill="F7CAAC"/>
          </w:tcPr>
          <w:p w14:paraId="4D15C7F0" w14:textId="6E4A3983" w:rsidR="00096454" w:rsidRPr="00971879" w:rsidRDefault="00DC1F79"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P</w:t>
            </w:r>
            <w:r w:rsidR="00096454" w:rsidRPr="00971879">
              <w:rPr>
                <w:rFonts w:asciiTheme="minorHAnsi" w:hAnsiTheme="minorHAnsi" w:cstheme="minorHAnsi"/>
                <w:b/>
                <w:sz w:val="22"/>
                <w:szCs w:val="22"/>
              </w:rPr>
              <w:t>rofil. základ</w:t>
            </w:r>
          </w:p>
        </w:tc>
      </w:tr>
      <w:tr w:rsidR="00096454" w:rsidRPr="00F52EEF" w14:paraId="3895D93F" w14:textId="77777777" w:rsidTr="00DC1F79">
        <w:tc>
          <w:tcPr>
            <w:tcW w:w="3826" w:type="dxa"/>
            <w:gridSpan w:val="2"/>
          </w:tcPr>
          <w:p w14:paraId="4D33117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Marketing1</w:t>
            </w:r>
          </w:p>
        </w:tc>
        <w:tc>
          <w:tcPr>
            <w:tcW w:w="851" w:type="dxa"/>
          </w:tcPr>
          <w:p w14:paraId="3B318F7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775AB46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6DC6E4B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553" w:type="dxa"/>
          </w:tcPr>
          <w:p w14:paraId="024268CE" w14:textId="20E573EA"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Josef </w:t>
            </w:r>
            <w:r w:rsidR="00096454" w:rsidRPr="00F52EEF">
              <w:rPr>
                <w:rFonts w:asciiTheme="minorHAnsi" w:hAnsiTheme="minorHAnsi" w:cstheme="minorHAnsi"/>
                <w:b/>
              </w:rPr>
              <w:t>Kocourek, Ph.D.</w:t>
            </w:r>
          </w:p>
        </w:tc>
        <w:tc>
          <w:tcPr>
            <w:tcW w:w="992" w:type="dxa"/>
          </w:tcPr>
          <w:p w14:paraId="48BB4C3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5468190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45677C6E" w14:textId="77777777" w:rsidTr="00DC1F79">
        <w:tc>
          <w:tcPr>
            <w:tcW w:w="3826" w:type="dxa"/>
            <w:gridSpan w:val="2"/>
          </w:tcPr>
          <w:p w14:paraId="67BC115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Marketing2</w:t>
            </w:r>
          </w:p>
        </w:tc>
        <w:tc>
          <w:tcPr>
            <w:tcW w:w="851" w:type="dxa"/>
          </w:tcPr>
          <w:p w14:paraId="34F20D1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44EC5CE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3AB5034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553" w:type="dxa"/>
          </w:tcPr>
          <w:p w14:paraId="4D4C84B4" w14:textId="01F34931"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Ing. Lenka </w:t>
            </w:r>
            <w:r w:rsidR="00096454" w:rsidRPr="00F52EEF">
              <w:rPr>
                <w:rFonts w:asciiTheme="minorHAnsi" w:hAnsiTheme="minorHAnsi" w:cstheme="minorHAnsi"/>
                <w:b/>
              </w:rPr>
              <w:t>Harantová, Ph.D.</w:t>
            </w:r>
          </w:p>
        </w:tc>
        <w:tc>
          <w:tcPr>
            <w:tcW w:w="992" w:type="dxa"/>
          </w:tcPr>
          <w:p w14:paraId="0B8BBE2B"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1" w:type="dxa"/>
          </w:tcPr>
          <w:p w14:paraId="0B0B23C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37D7F14B" w14:textId="77777777" w:rsidTr="00DC1F79">
        <w:tc>
          <w:tcPr>
            <w:tcW w:w="3826" w:type="dxa"/>
            <w:gridSpan w:val="2"/>
          </w:tcPr>
          <w:p w14:paraId="2E1D4F38" w14:textId="2A3B67EE"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Počátky a vývoj marketingov</w:t>
            </w:r>
            <w:ins w:id="130" w:author="Radim Bačuvčík" w:date="2020-02-06T09:43:00Z">
              <w:r w:rsidR="00A91BC2">
                <w:rPr>
                  <w:rFonts w:asciiTheme="minorHAnsi" w:hAnsiTheme="minorHAnsi" w:cstheme="minorHAnsi"/>
                </w:rPr>
                <w:t>é</w:t>
              </w:r>
            </w:ins>
            <w:del w:id="131" w:author="Radim Bačuvčík" w:date="2020-02-06T09:43:00Z">
              <w:r w:rsidRPr="00F52EEF" w:rsidDel="00A91BC2">
                <w:rPr>
                  <w:rFonts w:asciiTheme="minorHAnsi" w:hAnsiTheme="minorHAnsi" w:cstheme="minorHAnsi"/>
                </w:rPr>
                <w:delText>ých</w:delText>
              </w:r>
            </w:del>
            <w:r w:rsidRPr="00F52EEF">
              <w:rPr>
                <w:rFonts w:asciiTheme="minorHAnsi" w:hAnsiTheme="minorHAnsi" w:cstheme="minorHAnsi"/>
              </w:rPr>
              <w:t xml:space="preserve"> komunikac</w:t>
            </w:r>
            <w:ins w:id="132" w:author="Radim Bačuvčík" w:date="2020-02-06T09:43:00Z">
              <w:r w:rsidR="00A91BC2">
                <w:rPr>
                  <w:rFonts w:asciiTheme="minorHAnsi" w:hAnsiTheme="minorHAnsi" w:cstheme="minorHAnsi"/>
                </w:rPr>
                <w:t>e</w:t>
              </w:r>
            </w:ins>
            <w:del w:id="133" w:author="Radim Bačuvčík" w:date="2020-02-06T09:43:00Z">
              <w:r w:rsidRPr="00F52EEF" w:rsidDel="00A91BC2">
                <w:rPr>
                  <w:rFonts w:asciiTheme="minorHAnsi" w:hAnsiTheme="minorHAnsi" w:cstheme="minorHAnsi"/>
                </w:rPr>
                <w:delText>í</w:delText>
              </w:r>
            </w:del>
          </w:p>
        </w:tc>
        <w:tc>
          <w:tcPr>
            <w:tcW w:w="851" w:type="dxa"/>
          </w:tcPr>
          <w:p w14:paraId="3574E73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60D71AF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37319A5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553" w:type="dxa"/>
          </w:tcPr>
          <w:p w14:paraId="04F9FE8E" w14:textId="59C857A8"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992" w:type="dxa"/>
          </w:tcPr>
          <w:p w14:paraId="05A73AF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7B8EFEF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2C0C86CA" w14:textId="77777777" w:rsidTr="00DC1F79">
        <w:tc>
          <w:tcPr>
            <w:tcW w:w="3826" w:type="dxa"/>
            <w:gridSpan w:val="2"/>
          </w:tcPr>
          <w:p w14:paraId="7250A07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Metodika tvůrčí práce</w:t>
            </w:r>
          </w:p>
        </w:tc>
        <w:tc>
          <w:tcPr>
            <w:tcW w:w="851" w:type="dxa"/>
          </w:tcPr>
          <w:p w14:paraId="1A29B7E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4s/sem.</w:t>
            </w:r>
          </w:p>
        </w:tc>
        <w:tc>
          <w:tcPr>
            <w:tcW w:w="992" w:type="dxa"/>
          </w:tcPr>
          <w:p w14:paraId="4D7FC58B"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9" w:type="dxa"/>
          </w:tcPr>
          <w:p w14:paraId="39CA560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w:t>
            </w:r>
          </w:p>
        </w:tc>
        <w:tc>
          <w:tcPr>
            <w:tcW w:w="2553" w:type="dxa"/>
          </w:tcPr>
          <w:p w14:paraId="225390BB" w14:textId="00F79BFA"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doc.</w:t>
            </w:r>
            <w:r w:rsidR="0032262C" w:rsidRPr="00F52EEF">
              <w:rPr>
                <w:rFonts w:asciiTheme="minorHAnsi" w:hAnsiTheme="minorHAnsi" w:cstheme="minorHAnsi"/>
                <w:b/>
              </w:rPr>
              <w:t xml:space="preserve"> Mgr. Ing. Radim</w:t>
            </w:r>
            <w:r w:rsidRPr="00F52EEF">
              <w:rPr>
                <w:rFonts w:asciiTheme="minorHAnsi" w:hAnsiTheme="minorHAnsi" w:cstheme="minorHAnsi"/>
                <w:b/>
              </w:rPr>
              <w:t xml:space="preserve"> Bačuvčík</w:t>
            </w:r>
            <w:r w:rsidR="0032262C" w:rsidRPr="00F52EEF">
              <w:rPr>
                <w:rFonts w:asciiTheme="minorHAnsi" w:hAnsiTheme="minorHAnsi" w:cstheme="minorHAnsi"/>
                <w:b/>
              </w:rPr>
              <w:t>, Ph.D.</w:t>
            </w:r>
          </w:p>
        </w:tc>
        <w:tc>
          <w:tcPr>
            <w:tcW w:w="992" w:type="dxa"/>
          </w:tcPr>
          <w:p w14:paraId="7AE41A4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1BD095B8"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33564BFC" w14:textId="77777777" w:rsidTr="00DC1F79">
        <w:tc>
          <w:tcPr>
            <w:tcW w:w="3826" w:type="dxa"/>
            <w:gridSpan w:val="2"/>
          </w:tcPr>
          <w:p w14:paraId="779BD02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Projektové řízení</w:t>
            </w:r>
          </w:p>
        </w:tc>
        <w:tc>
          <w:tcPr>
            <w:tcW w:w="851" w:type="dxa"/>
          </w:tcPr>
          <w:p w14:paraId="2F8CF05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26s</w:t>
            </w:r>
          </w:p>
        </w:tc>
        <w:tc>
          <w:tcPr>
            <w:tcW w:w="992" w:type="dxa"/>
          </w:tcPr>
          <w:p w14:paraId="4CECE57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zap.</w:t>
            </w:r>
          </w:p>
        </w:tc>
        <w:tc>
          <w:tcPr>
            <w:tcW w:w="709" w:type="dxa"/>
          </w:tcPr>
          <w:p w14:paraId="372ADD7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02800285" w14:textId="571E8D4C"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Ing. Eva </w:t>
            </w:r>
            <w:r w:rsidR="00096454" w:rsidRPr="00F52EEF">
              <w:rPr>
                <w:rFonts w:asciiTheme="minorHAnsi" w:hAnsiTheme="minorHAnsi" w:cstheme="minorHAnsi"/>
                <w:b/>
              </w:rPr>
              <w:t>Šviráková, Ph.D</w:t>
            </w:r>
          </w:p>
        </w:tc>
        <w:tc>
          <w:tcPr>
            <w:tcW w:w="992" w:type="dxa"/>
          </w:tcPr>
          <w:p w14:paraId="03ED505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422F803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10C3207D" w14:textId="77777777" w:rsidTr="00DC1F79">
        <w:tc>
          <w:tcPr>
            <w:tcW w:w="3826" w:type="dxa"/>
            <w:gridSpan w:val="2"/>
          </w:tcPr>
          <w:p w14:paraId="10ADCBD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Filozofie</w:t>
            </w:r>
          </w:p>
        </w:tc>
        <w:tc>
          <w:tcPr>
            <w:tcW w:w="851" w:type="dxa"/>
          </w:tcPr>
          <w:p w14:paraId="7671503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w:t>
            </w:r>
          </w:p>
        </w:tc>
        <w:tc>
          <w:tcPr>
            <w:tcW w:w="992" w:type="dxa"/>
          </w:tcPr>
          <w:p w14:paraId="741F43C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6E77A4B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7EF7240C" w14:textId="21DA14DB"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Michal </w:t>
            </w:r>
            <w:r w:rsidR="00096454" w:rsidRPr="00F52EEF">
              <w:rPr>
                <w:rFonts w:asciiTheme="minorHAnsi" w:hAnsiTheme="minorHAnsi" w:cstheme="minorHAnsi"/>
                <w:b/>
              </w:rPr>
              <w:t>Stránský, Ph.D.</w:t>
            </w:r>
          </w:p>
        </w:tc>
        <w:tc>
          <w:tcPr>
            <w:tcW w:w="992" w:type="dxa"/>
          </w:tcPr>
          <w:p w14:paraId="6A2ECE4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20AC659E"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75710CDF" w14:textId="77777777" w:rsidTr="00DC1F79">
        <w:tc>
          <w:tcPr>
            <w:tcW w:w="3826" w:type="dxa"/>
            <w:gridSpan w:val="2"/>
          </w:tcPr>
          <w:p w14:paraId="28C216D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Komunikační a prezentační dovednosti</w:t>
            </w:r>
          </w:p>
        </w:tc>
        <w:tc>
          <w:tcPr>
            <w:tcW w:w="851" w:type="dxa"/>
          </w:tcPr>
          <w:p w14:paraId="38F29E6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13c</w:t>
            </w:r>
          </w:p>
        </w:tc>
        <w:tc>
          <w:tcPr>
            <w:tcW w:w="992" w:type="dxa"/>
          </w:tcPr>
          <w:p w14:paraId="4EB4AC8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zap.</w:t>
            </w:r>
          </w:p>
        </w:tc>
        <w:tc>
          <w:tcPr>
            <w:tcW w:w="709" w:type="dxa"/>
          </w:tcPr>
          <w:p w14:paraId="044B138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4F38F823" w14:textId="0C83D3E3"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doc.</w:t>
            </w:r>
            <w:r w:rsidR="0032262C" w:rsidRPr="00F52EEF">
              <w:rPr>
                <w:rFonts w:asciiTheme="minorHAnsi" w:hAnsiTheme="minorHAnsi" w:cstheme="minorHAnsi"/>
                <w:b/>
              </w:rPr>
              <w:t xml:space="preserve"> Mgr. Ing. Olga</w:t>
            </w:r>
            <w:r w:rsidRPr="00F52EEF">
              <w:rPr>
                <w:rFonts w:asciiTheme="minorHAnsi" w:hAnsiTheme="minorHAnsi" w:cstheme="minorHAnsi"/>
                <w:b/>
              </w:rPr>
              <w:t xml:space="preserve"> Dolínková</w:t>
            </w:r>
            <w:r w:rsidR="0032262C" w:rsidRPr="00F52EEF">
              <w:rPr>
                <w:rFonts w:asciiTheme="minorHAnsi" w:hAnsiTheme="minorHAnsi" w:cstheme="minorHAnsi"/>
                <w:b/>
              </w:rPr>
              <w:t>, Ph.D.</w:t>
            </w:r>
          </w:p>
        </w:tc>
        <w:tc>
          <w:tcPr>
            <w:tcW w:w="992" w:type="dxa"/>
          </w:tcPr>
          <w:p w14:paraId="5794253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69657CC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249D3F4F" w14:textId="77777777" w:rsidTr="00DC1F79">
        <w:tc>
          <w:tcPr>
            <w:tcW w:w="3826" w:type="dxa"/>
            <w:gridSpan w:val="2"/>
          </w:tcPr>
          <w:p w14:paraId="0D07CFC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Teorie komunikace</w:t>
            </w:r>
          </w:p>
        </w:tc>
        <w:tc>
          <w:tcPr>
            <w:tcW w:w="851" w:type="dxa"/>
          </w:tcPr>
          <w:p w14:paraId="7FBA0BFB"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1F6A997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578E38A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06214BDF" w14:textId="23AB32F3"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b/>
              </w:rPr>
              <w:t>prof.</w:t>
            </w:r>
            <w:r w:rsidR="00B06046" w:rsidRPr="00F52EEF">
              <w:rPr>
                <w:rFonts w:asciiTheme="minorHAnsi" w:hAnsiTheme="minorHAnsi" w:cstheme="minorHAnsi"/>
                <w:b/>
              </w:rPr>
              <w:t xml:space="preserve"> PhDr. Jiří</w:t>
            </w:r>
            <w:r w:rsidRPr="00F52EEF">
              <w:rPr>
                <w:rFonts w:asciiTheme="minorHAnsi" w:hAnsiTheme="minorHAnsi" w:cstheme="minorHAnsi"/>
                <w:b/>
              </w:rPr>
              <w:t xml:space="preserve"> Pavelka</w:t>
            </w:r>
            <w:r w:rsidR="00B06046" w:rsidRPr="00F52EEF">
              <w:rPr>
                <w:rFonts w:asciiTheme="minorHAnsi" w:hAnsiTheme="minorHAnsi" w:cstheme="minorHAnsi"/>
                <w:b/>
              </w:rPr>
              <w:t>, CSc.</w:t>
            </w:r>
            <w:r w:rsidRPr="00F52EEF">
              <w:rPr>
                <w:rFonts w:asciiTheme="minorHAnsi" w:hAnsiTheme="minorHAnsi" w:cstheme="minorHAnsi"/>
                <w:b/>
              </w:rPr>
              <w:t xml:space="preserve"> (50%)</w:t>
            </w:r>
            <w:r w:rsidRPr="00F52EEF">
              <w:rPr>
                <w:rFonts w:asciiTheme="minorHAnsi" w:hAnsiTheme="minorHAnsi" w:cstheme="minorHAnsi"/>
              </w:rPr>
              <w:t xml:space="preserve">, </w:t>
            </w:r>
            <w:r w:rsidR="00B06046" w:rsidRPr="00F52EEF">
              <w:rPr>
                <w:rFonts w:asciiTheme="minorHAnsi" w:hAnsiTheme="minorHAnsi" w:cstheme="minorHAnsi"/>
              </w:rPr>
              <w:t xml:space="preserve">Ing. Radomila </w:t>
            </w:r>
            <w:r w:rsidRPr="00F52EEF">
              <w:rPr>
                <w:rFonts w:asciiTheme="minorHAnsi" w:hAnsiTheme="minorHAnsi" w:cstheme="minorHAnsi"/>
              </w:rPr>
              <w:t>Soukalová, Ph.D</w:t>
            </w:r>
            <w:r w:rsidR="00B06046" w:rsidRPr="00F52EEF">
              <w:rPr>
                <w:rFonts w:asciiTheme="minorHAnsi" w:hAnsiTheme="minorHAnsi" w:cstheme="minorHAnsi"/>
              </w:rPr>
              <w:t>.</w:t>
            </w:r>
          </w:p>
        </w:tc>
        <w:tc>
          <w:tcPr>
            <w:tcW w:w="992" w:type="dxa"/>
          </w:tcPr>
          <w:p w14:paraId="466869A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2EA9012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79E59D19" w14:textId="77777777" w:rsidTr="00DC1F79">
        <w:tc>
          <w:tcPr>
            <w:tcW w:w="3826" w:type="dxa"/>
            <w:gridSpan w:val="2"/>
          </w:tcPr>
          <w:p w14:paraId="3F9277E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Základy psychologie</w:t>
            </w:r>
          </w:p>
        </w:tc>
        <w:tc>
          <w:tcPr>
            <w:tcW w:w="851" w:type="dxa"/>
          </w:tcPr>
          <w:p w14:paraId="710E368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494EA49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690C527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18C4D935" w14:textId="4F22A7B6"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 xml:space="preserve">doc. </w:t>
            </w:r>
            <w:r w:rsidR="00B06046" w:rsidRPr="00F52EEF">
              <w:rPr>
                <w:rFonts w:asciiTheme="minorHAnsi" w:hAnsiTheme="minorHAnsi" w:cstheme="minorHAnsi"/>
                <w:b/>
              </w:rPr>
              <w:t xml:space="preserve">PhDr. Blandína </w:t>
            </w:r>
            <w:r w:rsidRPr="00F52EEF">
              <w:rPr>
                <w:rFonts w:asciiTheme="minorHAnsi" w:hAnsiTheme="minorHAnsi" w:cstheme="minorHAnsi"/>
                <w:b/>
              </w:rPr>
              <w:t>Šramová</w:t>
            </w:r>
            <w:r w:rsidR="00B06046" w:rsidRPr="00F52EEF">
              <w:rPr>
                <w:rFonts w:asciiTheme="minorHAnsi" w:hAnsiTheme="minorHAnsi" w:cstheme="minorHAnsi"/>
                <w:b/>
              </w:rPr>
              <w:t>, Ph.D.</w:t>
            </w:r>
          </w:p>
        </w:tc>
        <w:tc>
          <w:tcPr>
            <w:tcW w:w="992" w:type="dxa"/>
          </w:tcPr>
          <w:p w14:paraId="52CD734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2ECC97BB"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5315001D" w14:textId="77777777" w:rsidTr="00DC1F79">
        <w:tc>
          <w:tcPr>
            <w:tcW w:w="3826" w:type="dxa"/>
            <w:gridSpan w:val="2"/>
          </w:tcPr>
          <w:p w14:paraId="78C8C2D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Informační zdroje a jejich využívání</w:t>
            </w:r>
          </w:p>
        </w:tc>
        <w:tc>
          <w:tcPr>
            <w:tcW w:w="851" w:type="dxa"/>
          </w:tcPr>
          <w:p w14:paraId="48E693C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13c</w:t>
            </w:r>
          </w:p>
        </w:tc>
        <w:tc>
          <w:tcPr>
            <w:tcW w:w="992" w:type="dxa"/>
          </w:tcPr>
          <w:p w14:paraId="50C040F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7A8A01D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1B76D1A8" w14:textId="41CA0FD6"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992" w:type="dxa"/>
          </w:tcPr>
          <w:p w14:paraId="3855E76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1" w:type="dxa"/>
          </w:tcPr>
          <w:p w14:paraId="529C5927"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58802727" w14:textId="77777777" w:rsidTr="00DC1F79">
        <w:tc>
          <w:tcPr>
            <w:tcW w:w="3826" w:type="dxa"/>
            <w:gridSpan w:val="2"/>
          </w:tcPr>
          <w:p w14:paraId="67B2354B" w14:textId="130B2C48"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Teorie marketingov</w:t>
            </w:r>
            <w:ins w:id="134" w:author="Radim Bačuvčík" w:date="2020-02-06T09:44:00Z">
              <w:r w:rsidR="00A91BC2">
                <w:rPr>
                  <w:rFonts w:asciiTheme="minorHAnsi" w:hAnsiTheme="minorHAnsi" w:cstheme="minorHAnsi"/>
                </w:rPr>
                <w:t>é</w:t>
              </w:r>
            </w:ins>
            <w:del w:id="135" w:author="Radim Bačuvčík" w:date="2020-02-06T09:43:00Z">
              <w:r w:rsidRPr="00F52EEF" w:rsidDel="00A91BC2">
                <w:rPr>
                  <w:rFonts w:asciiTheme="minorHAnsi" w:hAnsiTheme="minorHAnsi" w:cstheme="minorHAnsi"/>
                </w:rPr>
                <w:delText>ých</w:delText>
              </w:r>
            </w:del>
            <w:r w:rsidRPr="00F52EEF">
              <w:rPr>
                <w:rFonts w:asciiTheme="minorHAnsi" w:hAnsiTheme="minorHAnsi" w:cstheme="minorHAnsi"/>
              </w:rPr>
              <w:t xml:space="preserve"> komunikac</w:t>
            </w:r>
            <w:ins w:id="136" w:author="Radim Bačuvčík" w:date="2020-02-06T09:44:00Z">
              <w:r w:rsidR="00A91BC2">
                <w:rPr>
                  <w:rFonts w:asciiTheme="minorHAnsi" w:hAnsiTheme="minorHAnsi" w:cstheme="minorHAnsi"/>
                </w:rPr>
                <w:t>e</w:t>
              </w:r>
            </w:ins>
            <w:del w:id="137" w:author="Radim Bačuvčík" w:date="2020-02-06T09:44:00Z">
              <w:r w:rsidRPr="00F52EEF" w:rsidDel="00A91BC2">
                <w:rPr>
                  <w:rFonts w:asciiTheme="minorHAnsi" w:hAnsiTheme="minorHAnsi" w:cstheme="minorHAnsi"/>
                </w:rPr>
                <w:delText>í</w:delText>
              </w:r>
            </w:del>
          </w:p>
        </w:tc>
        <w:tc>
          <w:tcPr>
            <w:tcW w:w="851" w:type="dxa"/>
          </w:tcPr>
          <w:p w14:paraId="3AB3798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12491BF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19C36F6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553" w:type="dxa"/>
          </w:tcPr>
          <w:p w14:paraId="7994DE76" w14:textId="44C59156"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doc. PhDr. Milan Banyár, Ph.D.</w:t>
            </w:r>
          </w:p>
        </w:tc>
        <w:tc>
          <w:tcPr>
            <w:tcW w:w="992" w:type="dxa"/>
          </w:tcPr>
          <w:p w14:paraId="5F27493B"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1" w:type="dxa"/>
          </w:tcPr>
          <w:p w14:paraId="013139B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1BC6FA82" w14:textId="77777777" w:rsidTr="00DC1F79">
        <w:tc>
          <w:tcPr>
            <w:tcW w:w="3826" w:type="dxa"/>
            <w:gridSpan w:val="2"/>
          </w:tcPr>
          <w:p w14:paraId="476ADEC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Týmová práce</w:t>
            </w:r>
          </w:p>
        </w:tc>
        <w:tc>
          <w:tcPr>
            <w:tcW w:w="851" w:type="dxa"/>
          </w:tcPr>
          <w:p w14:paraId="69F26FC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2" w:type="dxa"/>
          </w:tcPr>
          <w:p w14:paraId="14B6470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2FCFEAC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566EAB35" w14:textId="491C6318"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 xml:space="preserve">Ing. </w:t>
            </w:r>
            <w:r w:rsidR="00B06046" w:rsidRPr="00F52EEF">
              <w:rPr>
                <w:rFonts w:asciiTheme="minorHAnsi" w:hAnsiTheme="minorHAnsi" w:cstheme="minorHAnsi"/>
                <w:b/>
              </w:rPr>
              <w:t xml:space="preserve">Tomáš </w:t>
            </w:r>
            <w:r w:rsidRPr="00F52EEF">
              <w:rPr>
                <w:rFonts w:asciiTheme="minorHAnsi" w:hAnsiTheme="minorHAnsi" w:cstheme="minorHAnsi"/>
                <w:b/>
              </w:rPr>
              <w:t>Rygl</w:t>
            </w:r>
          </w:p>
        </w:tc>
        <w:tc>
          <w:tcPr>
            <w:tcW w:w="992" w:type="dxa"/>
          </w:tcPr>
          <w:p w14:paraId="6EAB051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1" w:type="dxa"/>
          </w:tcPr>
          <w:p w14:paraId="31EE3DD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74210C7C" w14:textId="77777777" w:rsidTr="00DC1F79">
        <w:tc>
          <w:tcPr>
            <w:tcW w:w="3826" w:type="dxa"/>
            <w:gridSpan w:val="2"/>
          </w:tcPr>
          <w:p w14:paraId="3B8516CF" w14:textId="345788CB"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Média v marketingov</w:t>
            </w:r>
            <w:ins w:id="138" w:author="Radim Bačuvčík" w:date="2020-02-06T09:44:00Z">
              <w:r w:rsidR="00A91BC2">
                <w:rPr>
                  <w:rFonts w:asciiTheme="minorHAnsi" w:hAnsiTheme="minorHAnsi" w:cstheme="minorHAnsi"/>
                </w:rPr>
                <w:t>é</w:t>
              </w:r>
            </w:ins>
            <w:del w:id="139" w:author="Radim Bačuvčík" w:date="2020-02-06T09:44:00Z">
              <w:r w:rsidRPr="00F52EEF" w:rsidDel="00A91BC2">
                <w:rPr>
                  <w:rFonts w:asciiTheme="minorHAnsi" w:hAnsiTheme="minorHAnsi" w:cstheme="minorHAnsi"/>
                </w:rPr>
                <w:delText>ých</w:delText>
              </w:r>
            </w:del>
            <w:r w:rsidRPr="00F52EEF">
              <w:rPr>
                <w:rFonts w:asciiTheme="minorHAnsi" w:hAnsiTheme="minorHAnsi" w:cstheme="minorHAnsi"/>
              </w:rPr>
              <w:t xml:space="preserve"> komunika</w:t>
            </w:r>
            <w:ins w:id="140" w:author="Radim Bačuvčík" w:date="2020-02-06T09:44:00Z">
              <w:r w:rsidR="00A91BC2">
                <w:rPr>
                  <w:rFonts w:asciiTheme="minorHAnsi" w:hAnsiTheme="minorHAnsi" w:cstheme="minorHAnsi"/>
                </w:rPr>
                <w:t>ci</w:t>
              </w:r>
            </w:ins>
            <w:del w:id="141" w:author="Radim Bačuvčík" w:date="2020-02-06T09:44:00Z">
              <w:r w:rsidRPr="00F52EEF" w:rsidDel="00A91BC2">
                <w:rPr>
                  <w:rFonts w:asciiTheme="minorHAnsi" w:hAnsiTheme="minorHAnsi" w:cstheme="minorHAnsi"/>
                </w:rPr>
                <w:delText>cích</w:delText>
              </w:r>
            </w:del>
            <w:r w:rsidRPr="00F52EEF">
              <w:rPr>
                <w:rFonts w:asciiTheme="minorHAnsi" w:hAnsiTheme="minorHAnsi" w:cstheme="minorHAnsi"/>
              </w:rPr>
              <w:t xml:space="preserve"> 1</w:t>
            </w:r>
          </w:p>
        </w:tc>
        <w:tc>
          <w:tcPr>
            <w:tcW w:w="851" w:type="dxa"/>
          </w:tcPr>
          <w:p w14:paraId="7BC8C4E8"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rPr>
              <w:t>13p+13c</w:t>
            </w:r>
          </w:p>
        </w:tc>
        <w:tc>
          <w:tcPr>
            <w:tcW w:w="992" w:type="dxa"/>
          </w:tcPr>
          <w:p w14:paraId="603703F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399F4AE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2F0A7B82" w14:textId="5B018D63"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992" w:type="dxa"/>
          </w:tcPr>
          <w:p w14:paraId="4030E50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1" w:type="dxa"/>
          </w:tcPr>
          <w:p w14:paraId="2ECFC76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59D1A893" w14:textId="77777777" w:rsidTr="00DC1F79">
        <w:tc>
          <w:tcPr>
            <w:tcW w:w="3826" w:type="dxa"/>
            <w:gridSpan w:val="2"/>
          </w:tcPr>
          <w:p w14:paraId="32E8E3F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Neformální logika</w:t>
            </w:r>
          </w:p>
        </w:tc>
        <w:tc>
          <w:tcPr>
            <w:tcW w:w="851" w:type="dxa"/>
          </w:tcPr>
          <w:p w14:paraId="2B7F2CF7"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rPr>
              <w:t>13p+13c</w:t>
            </w:r>
          </w:p>
        </w:tc>
        <w:tc>
          <w:tcPr>
            <w:tcW w:w="992" w:type="dxa"/>
          </w:tcPr>
          <w:p w14:paraId="48ECC13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3DBD51B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22F5BC0B" w14:textId="5D04D10A" w:rsidR="00096454"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 xml:space="preserve">Mgr. Michal </w:t>
            </w:r>
            <w:r w:rsidR="00096454" w:rsidRPr="00F52EEF">
              <w:rPr>
                <w:rFonts w:asciiTheme="minorHAnsi" w:hAnsiTheme="minorHAnsi" w:cstheme="minorHAnsi"/>
                <w:b/>
              </w:rPr>
              <w:t>Stránský, Ph.D.</w:t>
            </w:r>
          </w:p>
        </w:tc>
        <w:tc>
          <w:tcPr>
            <w:tcW w:w="992" w:type="dxa"/>
          </w:tcPr>
          <w:p w14:paraId="483BB98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1" w:type="dxa"/>
          </w:tcPr>
          <w:p w14:paraId="364A41F8"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63C5321C" w14:textId="77777777" w:rsidTr="00DC1F79">
        <w:tc>
          <w:tcPr>
            <w:tcW w:w="3826" w:type="dxa"/>
            <w:gridSpan w:val="2"/>
          </w:tcPr>
          <w:p w14:paraId="5B3CF54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Ekonomika a podnikání</w:t>
            </w:r>
          </w:p>
        </w:tc>
        <w:tc>
          <w:tcPr>
            <w:tcW w:w="851" w:type="dxa"/>
          </w:tcPr>
          <w:p w14:paraId="4C9B8C60"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rPr>
              <w:t>13p+13c</w:t>
            </w:r>
          </w:p>
        </w:tc>
        <w:tc>
          <w:tcPr>
            <w:tcW w:w="992" w:type="dxa"/>
          </w:tcPr>
          <w:p w14:paraId="06650CF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6DAEAA7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60CE1EB9" w14:textId="617447EB"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992" w:type="dxa"/>
          </w:tcPr>
          <w:p w14:paraId="5E7D7F5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1" w:type="dxa"/>
          </w:tcPr>
          <w:p w14:paraId="0F8B082C"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07F98947" w14:textId="77777777" w:rsidTr="00DC1F79">
        <w:tc>
          <w:tcPr>
            <w:tcW w:w="3826" w:type="dxa"/>
            <w:gridSpan w:val="2"/>
          </w:tcPr>
          <w:p w14:paraId="1F2049D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Psychologie médií 1</w:t>
            </w:r>
          </w:p>
        </w:tc>
        <w:tc>
          <w:tcPr>
            <w:tcW w:w="851" w:type="dxa"/>
          </w:tcPr>
          <w:p w14:paraId="34BEA07E"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rPr>
              <w:t>13p+13c</w:t>
            </w:r>
          </w:p>
        </w:tc>
        <w:tc>
          <w:tcPr>
            <w:tcW w:w="992" w:type="dxa"/>
          </w:tcPr>
          <w:p w14:paraId="101FC94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2E78A76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65BA8CEE" w14:textId="1655A4FF" w:rsidR="00096454"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992" w:type="dxa"/>
          </w:tcPr>
          <w:p w14:paraId="40BD6BF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3DE4A77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4C076E94" w14:textId="77777777" w:rsidTr="00DC1F79">
        <w:tc>
          <w:tcPr>
            <w:tcW w:w="3826" w:type="dxa"/>
            <w:gridSpan w:val="2"/>
          </w:tcPr>
          <w:p w14:paraId="0B1424B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Psychologie médií 2</w:t>
            </w:r>
          </w:p>
        </w:tc>
        <w:tc>
          <w:tcPr>
            <w:tcW w:w="851" w:type="dxa"/>
          </w:tcPr>
          <w:p w14:paraId="1ED22620"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rPr>
              <w:t>13p+13c</w:t>
            </w:r>
          </w:p>
        </w:tc>
        <w:tc>
          <w:tcPr>
            <w:tcW w:w="992" w:type="dxa"/>
          </w:tcPr>
          <w:p w14:paraId="7F0D6DB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413617D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533E36CD" w14:textId="36830333" w:rsidR="00096454"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992" w:type="dxa"/>
          </w:tcPr>
          <w:p w14:paraId="14C9352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060A165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B06046" w:rsidRPr="00F52EEF" w14:paraId="362E7C6B" w14:textId="77777777" w:rsidTr="00DC1F79">
        <w:tc>
          <w:tcPr>
            <w:tcW w:w="3826" w:type="dxa"/>
            <w:gridSpan w:val="2"/>
          </w:tcPr>
          <w:p w14:paraId="542A0A57" w14:textId="1407BE84"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Média v marketingov</w:t>
            </w:r>
            <w:ins w:id="142" w:author="Radim Bačuvčík" w:date="2020-02-06T09:44:00Z">
              <w:r w:rsidR="00A91BC2">
                <w:rPr>
                  <w:rFonts w:asciiTheme="minorHAnsi" w:hAnsiTheme="minorHAnsi" w:cstheme="minorHAnsi"/>
                </w:rPr>
                <w:t>é</w:t>
              </w:r>
            </w:ins>
            <w:del w:id="143" w:author="Radim Bačuvčík" w:date="2020-02-06T09:44:00Z">
              <w:r w:rsidRPr="00F52EEF" w:rsidDel="00A91BC2">
                <w:rPr>
                  <w:rFonts w:asciiTheme="minorHAnsi" w:hAnsiTheme="minorHAnsi" w:cstheme="minorHAnsi"/>
                </w:rPr>
                <w:delText>ých</w:delText>
              </w:r>
            </w:del>
            <w:r w:rsidRPr="00F52EEF">
              <w:rPr>
                <w:rFonts w:asciiTheme="minorHAnsi" w:hAnsiTheme="minorHAnsi" w:cstheme="minorHAnsi"/>
              </w:rPr>
              <w:t xml:space="preserve"> komunikac</w:t>
            </w:r>
            <w:ins w:id="144" w:author="Radim Bačuvčík" w:date="2020-02-06T09:44:00Z">
              <w:r w:rsidR="00A91BC2">
                <w:rPr>
                  <w:rFonts w:asciiTheme="minorHAnsi" w:hAnsiTheme="minorHAnsi" w:cstheme="minorHAnsi"/>
                </w:rPr>
                <w:t>i</w:t>
              </w:r>
            </w:ins>
            <w:del w:id="145" w:author="Radim Bačuvčík" w:date="2020-02-06T09:44:00Z">
              <w:r w:rsidRPr="00F52EEF" w:rsidDel="00A91BC2">
                <w:rPr>
                  <w:rFonts w:asciiTheme="minorHAnsi" w:hAnsiTheme="minorHAnsi" w:cstheme="minorHAnsi"/>
                </w:rPr>
                <w:delText>ích</w:delText>
              </w:r>
            </w:del>
            <w:r w:rsidRPr="00F52EEF">
              <w:rPr>
                <w:rFonts w:asciiTheme="minorHAnsi" w:hAnsiTheme="minorHAnsi" w:cstheme="minorHAnsi"/>
              </w:rPr>
              <w:t xml:space="preserve"> 2</w:t>
            </w:r>
          </w:p>
        </w:tc>
        <w:tc>
          <w:tcPr>
            <w:tcW w:w="851" w:type="dxa"/>
          </w:tcPr>
          <w:p w14:paraId="6BDB9EFE" w14:textId="77777777" w:rsidR="00B06046" w:rsidRPr="00F52EEF" w:rsidRDefault="00B06046" w:rsidP="00935F76">
            <w:pPr>
              <w:tabs>
                <w:tab w:val="left" w:pos="567"/>
              </w:tabs>
              <w:rPr>
                <w:rFonts w:asciiTheme="minorHAnsi" w:hAnsiTheme="minorHAnsi" w:cstheme="minorHAnsi"/>
              </w:rPr>
            </w:pPr>
            <w:r w:rsidRPr="00F52EEF">
              <w:rPr>
                <w:rFonts w:asciiTheme="minorHAnsi" w:hAnsiTheme="minorHAnsi" w:cstheme="minorHAnsi"/>
              </w:rPr>
              <w:t>13p+13c</w:t>
            </w:r>
          </w:p>
        </w:tc>
        <w:tc>
          <w:tcPr>
            <w:tcW w:w="992" w:type="dxa"/>
          </w:tcPr>
          <w:p w14:paraId="636F6BFC"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448E8A2C"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2B579BD8" w14:textId="3B4442EC" w:rsidR="00B0604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92" w:type="dxa"/>
          </w:tcPr>
          <w:p w14:paraId="5B02697C"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0695A6D9"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B06046" w:rsidRPr="00F52EEF" w14:paraId="7BEF2F4A" w14:textId="77777777" w:rsidTr="00DC1F79">
        <w:tc>
          <w:tcPr>
            <w:tcW w:w="3826" w:type="dxa"/>
            <w:gridSpan w:val="2"/>
          </w:tcPr>
          <w:p w14:paraId="3067E771" w14:textId="7BC567C9"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Média v marketingov</w:t>
            </w:r>
            <w:ins w:id="146" w:author="Radim Bačuvčík" w:date="2020-02-06T09:44:00Z">
              <w:r w:rsidR="00A91BC2">
                <w:rPr>
                  <w:rFonts w:asciiTheme="minorHAnsi" w:hAnsiTheme="minorHAnsi" w:cstheme="minorHAnsi"/>
                </w:rPr>
                <w:t>é</w:t>
              </w:r>
            </w:ins>
            <w:del w:id="147" w:author="Radim Bačuvčík" w:date="2020-02-06T09:44:00Z">
              <w:r w:rsidRPr="00F52EEF" w:rsidDel="00A91BC2">
                <w:rPr>
                  <w:rFonts w:asciiTheme="minorHAnsi" w:hAnsiTheme="minorHAnsi" w:cstheme="minorHAnsi"/>
                </w:rPr>
                <w:delText>ých</w:delText>
              </w:r>
            </w:del>
            <w:r w:rsidRPr="00F52EEF">
              <w:rPr>
                <w:rFonts w:asciiTheme="minorHAnsi" w:hAnsiTheme="minorHAnsi" w:cstheme="minorHAnsi"/>
              </w:rPr>
              <w:t xml:space="preserve"> komunikac</w:t>
            </w:r>
            <w:ins w:id="148" w:author="Radim Bačuvčík" w:date="2020-02-06T09:44:00Z">
              <w:r w:rsidR="00A91BC2">
                <w:rPr>
                  <w:rFonts w:asciiTheme="minorHAnsi" w:hAnsiTheme="minorHAnsi" w:cstheme="minorHAnsi"/>
                </w:rPr>
                <w:t>i</w:t>
              </w:r>
            </w:ins>
            <w:del w:id="149" w:author="Radim Bačuvčík" w:date="2020-02-06T09:44:00Z">
              <w:r w:rsidRPr="00F52EEF" w:rsidDel="00A91BC2">
                <w:rPr>
                  <w:rFonts w:asciiTheme="minorHAnsi" w:hAnsiTheme="minorHAnsi" w:cstheme="minorHAnsi"/>
                </w:rPr>
                <w:delText>ích</w:delText>
              </w:r>
            </w:del>
            <w:r w:rsidRPr="00F52EEF">
              <w:rPr>
                <w:rFonts w:asciiTheme="minorHAnsi" w:hAnsiTheme="minorHAnsi" w:cstheme="minorHAnsi"/>
              </w:rPr>
              <w:t xml:space="preserve"> 3</w:t>
            </w:r>
          </w:p>
        </w:tc>
        <w:tc>
          <w:tcPr>
            <w:tcW w:w="851" w:type="dxa"/>
          </w:tcPr>
          <w:p w14:paraId="1D26BA56"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13p+13c</w:t>
            </w:r>
          </w:p>
        </w:tc>
        <w:tc>
          <w:tcPr>
            <w:tcW w:w="992" w:type="dxa"/>
          </w:tcPr>
          <w:p w14:paraId="71C73860"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02CAB17E"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3507D091" w14:textId="4E3CB06B" w:rsidR="00B0604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92" w:type="dxa"/>
          </w:tcPr>
          <w:p w14:paraId="07D92173"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2FE4E9EE"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56119F82" w14:textId="77777777" w:rsidTr="00DC1F79">
        <w:tc>
          <w:tcPr>
            <w:tcW w:w="3826" w:type="dxa"/>
            <w:gridSpan w:val="2"/>
          </w:tcPr>
          <w:p w14:paraId="21F6364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Marketingový výzkum 1</w:t>
            </w:r>
          </w:p>
        </w:tc>
        <w:tc>
          <w:tcPr>
            <w:tcW w:w="851" w:type="dxa"/>
          </w:tcPr>
          <w:p w14:paraId="7D8DEABB"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4873021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7F23230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020305F5" w14:textId="10B1510E" w:rsidR="00096454"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 xml:space="preserve">Ing. Martina </w:t>
            </w:r>
            <w:r w:rsidR="00096454" w:rsidRPr="00F52EEF">
              <w:rPr>
                <w:rFonts w:asciiTheme="minorHAnsi" w:hAnsiTheme="minorHAnsi" w:cstheme="minorHAnsi"/>
                <w:b/>
              </w:rPr>
              <w:t>Juříková, Ph.D.</w:t>
            </w:r>
          </w:p>
        </w:tc>
        <w:tc>
          <w:tcPr>
            <w:tcW w:w="992" w:type="dxa"/>
          </w:tcPr>
          <w:p w14:paraId="49082FC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5A1E438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4B0C2571" w14:textId="77777777" w:rsidTr="00DC1F79">
        <w:tc>
          <w:tcPr>
            <w:tcW w:w="3826" w:type="dxa"/>
            <w:gridSpan w:val="2"/>
          </w:tcPr>
          <w:p w14:paraId="7D2115A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Marketingový výzkum 2</w:t>
            </w:r>
          </w:p>
        </w:tc>
        <w:tc>
          <w:tcPr>
            <w:tcW w:w="851" w:type="dxa"/>
          </w:tcPr>
          <w:p w14:paraId="794919F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0476C2E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5B1EB54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441C936C" w14:textId="3389BAA7" w:rsidR="00096454"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 xml:space="preserve">Ing. Martina </w:t>
            </w:r>
            <w:r w:rsidR="00096454" w:rsidRPr="00F52EEF">
              <w:rPr>
                <w:rFonts w:asciiTheme="minorHAnsi" w:hAnsiTheme="minorHAnsi" w:cstheme="minorHAnsi"/>
                <w:b/>
              </w:rPr>
              <w:t>Juříková, Ph.D.</w:t>
            </w:r>
          </w:p>
        </w:tc>
        <w:tc>
          <w:tcPr>
            <w:tcW w:w="992" w:type="dxa"/>
          </w:tcPr>
          <w:p w14:paraId="1750660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02672BE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B06046" w:rsidRPr="00F52EEF" w14:paraId="6A938E1D" w14:textId="77777777" w:rsidTr="00DC1F79">
        <w:tc>
          <w:tcPr>
            <w:tcW w:w="3826" w:type="dxa"/>
            <w:gridSpan w:val="2"/>
          </w:tcPr>
          <w:p w14:paraId="2C0548CE"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Digitální komunikace 1</w:t>
            </w:r>
          </w:p>
        </w:tc>
        <w:tc>
          <w:tcPr>
            <w:tcW w:w="851" w:type="dxa"/>
          </w:tcPr>
          <w:p w14:paraId="61C6CEC4"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2" w:type="dxa"/>
          </w:tcPr>
          <w:p w14:paraId="22F71D6E"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7D30D1D5"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54EEE684" w14:textId="7DACF971" w:rsidR="00B0604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92" w:type="dxa"/>
          </w:tcPr>
          <w:p w14:paraId="6C0E45D2"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7A996A65"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B06046" w:rsidRPr="00F52EEF" w14:paraId="73627AD3" w14:textId="77777777" w:rsidTr="00DC1F79">
        <w:tc>
          <w:tcPr>
            <w:tcW w:w="3826" w:type="dxa"/>
            <w:gridSpan w:val="2"/>
          </w:tcPr>
          <w:p w14:paraId="39BFDE41"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Digitální komunikace 2</w:t>
            </w:r>
          </w:p>
        </w:tc>
        <w:tc>
          <w:tcPr>
            <w:tcW w:w="851" w:type="dxa"/>
          </w:tcPr>
          <w:p w14:paraId="10BE36C9"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2" w:type="dxa"/>
          </w:tcPr>
          <w:p w14:paraId="6C488852"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35A2A0AF"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3AFB2CD2" w14:textId="0B1845C4" w:rsidR="00B0604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92" w:type="dxa"/>
          </w:tcPr>
          <w:p w14:paraId="50F3468F"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1FE6C6B9"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02024BE9" w14:textId="77777777" w:rsidTr="00DC1F79">
        <w:tc>
          <w:tcPr>
            <w:tcW w:w="3826" w:type="dxa"/>
            <w:gridSpan w:val="2"/>
          </w:tcPr>
          <w:p w14:paraId="240EE5C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Ročníková práce 1</w:t>
            </w:r>
          </w:p>
        </w:tc>
        <w:tc>
          <w:tcPr>
            <w:tcW w:w="851" w:type="dxa"/>
          </w:tcPr>
          <w:p w14:paraId="6A91667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4s/sem.</w:t>
            </w:r>
          </w:p>
        </w:tc>
        <w:tc>
          <w:tcPr>
            <w:tcW w:w="992" w:type="dxa"/>
          </w:tcPr>
          <w:p w14:paraId="6713FFE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9" w:type="dxa"/>
          </w:tcPr>
          <w:p w14:paraId="054C13C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w:t>
            </w:r>
          </w:p>
        </w:tc>
        <w:tc>
          <w:tcPr>
            <w:tcW w:w="2553" w:type="dxa"/>
          </w:tcPr>
          <w:p w14:paraId="529EDC15" w14:textId="4D383651"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Eliška Káčerková, Ph.D. </w:t>
            </w:r>
            <w:r w:rsidR="00096454" w:rsidRPr="00F52EEF">
              <w:rPr>
                <w:rFonts w:asciiTheme="minorHAnsi" w:hAnsiTheme="minorHAnsi" w:cstheme="minorHAnsi"/>
                <w:b/>
              </w:rPr>
              <w:t xml:space="preserve">(20%), </w:t>
            </w:r>
            <w:r w:rsidR="00096454" w:rsidRPr="00F52EEF">
              <w:rPr>
                <w:rFonts w:asciiTheme="minorHAnsi" w:hAnsiTheme="minorHAnsi" w:cstheme="minorHAnsi"/>
              </w:rPr>
              <w:t>vedoucí prací</w:t>
            </w:r>
          </w:p>
        </w:tc>
        <w:tc>
          <w:tcPr>
            <w:tcW w:w="992" w:type="dxa"/>
          </w:tcPr>
          <w:p w14:paraId="336DECF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1B28A9AF"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4520F775" w14:textId="77777777" w:rsidTr="00DC1F79">
        <w:tc>
          <w:tcPr>
            <w:tcW w:w="3826" w:type="dxa"/>
            <w:gridSpan w:val="2"/>
          </w:tcPr>
          <w:p w14:paraId="2D26D90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Ročníková práce 2</w:t>
            </w:r>
          </w:p>
        </w:tc>
        <w:tc>
          <w:tcPr>
            <w:tcW w:w="851" w:type="dxa"/>
          </w:tcPr>
          <w:p w14:paraId="465FA70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2s/sem.</w:t>
            </w:r>
          </w:p>
        </w:tc>
        <w:tc>
          <w:tcPr>
            <w:tcW w:w="992" w:type="dxa"/>
          </w:tcPr>
          <w:p w14:paraId="5E98643B"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174A025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0D490526" w14:textId="30010585"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Eliška Káčerková, Ph.D. </w:t>
            </w:r>
            <w:r w:rsidR="00096454" w:rsidRPr="00F52EEF">
              <w:rPr>
                <w:rFonts w:asciiTheme="minorHAnsi" w:hAnsiTheme="minorHAnsi" w:cstheme="minorHAnsi"/>
                <w:b/>
              </w:rPr>
              <w:t xml:space="preserve">(20%), </w:t>
            </w:r>
            <w:r w:rsidR="00096454" w:rsidRPr="00F52EEF">
              <w:rPr>
                <w:rFonts w:asciiTheme="minorHAnsi" w:hAnsiTheme="minorHAnsi" w:cstheme="minorHAnsi"/>
              </w:rPr>
              <w:t>vedoucí prací</w:t>
            </w:r>
          </w:p>
        </w:tc>
        <w:tc>
          <w:tcPr>
            <w:tcW w:w="992" w:type="dxa"/>
          </w:tcPr>
          <w:p w14:paraId="45573D1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3ECFCE0F"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37EF89ED" w14:textId="77777777" w:rsidTr="00DC1F79">
        <w:tc>
          <w:tcPr>
            <w:tcW w:w="3826" w:type="dxa"/>
            <w:gridSpan w:val="2"/>
          </w:tcPr>
          <w:p w14:paraId="1CC20D76" w14:textId="2DD418C4"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 xml:space="preserve">Public </w:t>
            </w:r>
            <w:r w:rsidR="00235C1F" w:rsidRPr="00F52EEF">
              <w:rPr>
                <w:rFonts w:asciiTheme="minorHAnsi" w:hAnsiTheme="minorHAnsi" w:cstheme="minorHAnsi"/>
              </w:rPr>
              <w:t>R</w:t>
            </w:r>
            <w:r w:rsidRPr="00F52EEF">
              <w:rPr>
                <w:rFonts w:asciiTheme="minorHAnsi" w:hAnsiTheme="minorHAnsi" w:cstheme="minorHAnsi"/>
              </w:rPr>
              <w:t>elations 1</w:t>
            </w:r>
          </w:p>
        </w:tc>
        <w:tc>
          <w:tcPr>
            <w:tcW w:w="851" w:type="dxa"/>
          </w:tcPr>
          <w:p w14:paraId="5B8B260E"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rPr>
              <w:t>13p+13s</w:t>
            </w:r>
          </w:p>
        </w:tc>
        <w:tc>
          <w:tcPr>
            <w:tcW w:w="992" w:type="dxa"/>
          </w:tcPr>
          <w:p w14:paraId="043FDE2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213A235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4E6A5150" w14:textId="3E2129DB"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992" w:type="dxa"/>
          </w:tcPr>
          <w:p w14:paraId="5FBE574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2428451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564F65E0" w14:textId="77777777" w:rsidTr="00DC1F79">
        <w:tc>
          <w:tcPr>
            <w:tcW w:w="3826" w:type="dxa"/>
            <w:gridSpan w:val="2"/>
          </w:tcPr>
          <w:p w14:paraId="7B8B2BA0" w14:textId="37286406"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 xml:space="preserve">Public </w:t>
            </w:r>
            <w:r w:rsidR="00235C1F" w:rsidRPr="00F52EEF">
              <w:rPr>
                <w:rFonts w:asciiTheme="minorHAnsi" w:hAnsiTheme="minorHAnsi" w:cstheme="minorHAnsi"/>
              </w:rPr>
              <w:t>R</w:t>
            </w:r>
            <w:r w:rsidRPr="00F52EEF">
              <w:rPr>
                <w:rFonts w:asciiTheme="minorHAnsi" w:hAnsiTheme="minorHAnsi" w:cstheme="minorHAnsi"/>
              </w:rPr>
              <w:t>elations 2</w:t>
            </w:r>
          </w:p>
        </w:tc>
        <w:tc>
          <w:tcPr>
            <w:tcW w:w="851" w:type="dxa"/>
          </w:tcPr>
          <w:p w14:paraId="251593DC"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rPr>
              <w:t>13p+13s</w:t>
            </w:r>
          </w:p>
        </w:tc>
        <w:tc>
          <w:tcPr>
            <w:tcW w:w="992" w:type="dxa"/>
          </w:tcPr>
          <w:p w14:paraId="47D626C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7D9A818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2B68CF39" w14:textId="4D144675"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992" w:type="dxa"/>
          </w:tcPr>
          <w:p w14:paraId="6EE27ED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0228123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7C85748A" w14:textId="77777777" w:rsidTr="00DC1F79">
        <w:tc>
          <w:tcPr>
            <w:tcW w:w="3826" w:type="dxa"/>
            <w:gridSpan w:val="2"/>
          </w:tcPr>
          <w:p w14:paraId="3F042E6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Komunikační agentura 3</w:t>
            </w:r>
          </w:p>
        </w:tc>
        <w:tc>
          <w:tcPr>
            <w:tcW w:w="851" w:type="dxa"/>
          </w:tcPr>
          <w:p w14:paraId="1E75D33B"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26s</w:t>
            </w:r>
          </w:p>
        </w:tc>
        <w:tc>
          <w:tcPr>
            <w:tcW w:w="992" w:type="dxa"/>
          </w:tcPr>
          <w:p w14:paraId="29354AC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9" w:type="dxa"/>
          </w:tcPr>
          <w:p w14:paraId="7C82DE6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439A1584" w14:textId="7261CB69"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Josef </w:t>
            </w:r>
            <w:r w:rsidR="00096454" w:rsidRPr="00F52EEF">
              <w:rPr>
                <w:rFonts w:asciiTheme="minorHAnsi" w:hAnsiTheme="minorHAnsi" w:cstheme="minorHAnsi"/>
                <w:b/>
              </w:rPr>
              <w:t xml:space="preserve">Kocourek, Ph.D. (50%), </w:t>
            </w:r>
            <w:r w:rsidR="00096454" w:rsidRPr="00F52EEF">
              <w:rPr>
                <w:rFonts w:asciiTheme="minorHAnsi" w:hAnsiTheme="minorHAnsi" w:cstheme="minorHAnsi"/>
              </w:rPr>
              <w:t>Mgr.</w:t>
            </w:r>
            <w:r w:rsidRPr="00F52EEF">
              <w:rPr>
                <w:rFonts w:asciiTheme="minorHAnsi" w:hAnsiTheme="minorHAnsi" w:cstheme="minorHAnsi"/>
              </w:rPr>
              <w:t xml:space="preserve"> Eva</w:t>
            </w:r>
            <w:r w:rsidR="00096454" w:rsidRPr="00F52EEF">
              <w:rPr>
                <w:rFonts w:asciiTheme="minorHAnsi" w:hAnsiTheme="minorHAnsi" w:cstheme="minorHAnsi"/>
              </w:rPr>
              <w:t xml:space="preserve"> Gartnerová</w:t>
            </w:r>
          </w:p>
        </w:tc>
        <w:tc>
          <w:tcPr>
            <w:tcW w:w="992" w:type="dxa"/>
          </w:tcPr>
          <w:p w14:paraId="0938408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4E10FB4C"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2FCA7339" w14:textId="77777777" w:rsidTr="00DC1F79">
        <w:tc>
          <w:tcPr>
            <w:tcW w:w="3826" w:type="dxa"/>
            <w:gridSpan w:val="2"/>
          </w:tcPr>
          <w:p w14:paraId="26D4BB7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Komunikační agentura 4</w:t>
            </w:r>
          </w:p>
        </w:tc>
        <w:tc>
          <w:tcPr>
            <w:tcW w:w="851" w:type="dxa"/>
          </w:tcPr>
          <w:p w14:paraId="4A29468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26s</w:t>
            </w:r>
          </w:p>
        </w:tc>
        <w:tc>
          <w:tcPr>
            <w:tcW w:w="992" w:type="dxa"/>
          </w:tcPr>
          <w:p w14:paraId="2C82C77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9" w:type="dxa"/>
          </w:tcPr>
          <w:p w14:paraId="302BCD3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1B6CA9C6" w14:textId="75E13EE0"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Josef </w:t>
            </w:r>
            <w:r w:rsidR="00096454" w:rsidRPr="00F52EEF">
              <w:rPr>
                <w:rFonts w:asciiTheme="minorHAnsi" w:hAnsiTheme="minorHAnsi" w:cstheme="minorHAnsi"/>
                <w:b/>
              </w:rPr>
              <w:t xml:space="preserve">Kocourek, Ph.D. (50%), </w:t>
            </w:r>
            <w:r w:rsidR="00096454" w:rsidRPr="00F52EEF">
              <w:rPr>
                <w:rFonts w:asciiTheme="minorHAnsi" w:hAnsiTheme="minorHAnsi" w:cstheme="minorHAnsi"/>
              </w:rPr>
              <w:t>Mgr.</w:t>
            </w:r>
            <w:r w:rsidRPr="00F52EEF">
              <w:rPr>
                <w:rFonts w:asciiTheme="minorHAnsi" w:hAnsiTheme="minorHAnsi" w:cstheme="minorHAnsi"/>
              </w:rPr>
              <w:t xml:space="preserve"> Eva</w:t>
            </w:r>
            <w:r w:rsidR="00096454" w:rsidRPr="00F52EEF">
              <w:rPr>
                <w:rFonts w:asciiTheme="minorHAnsi" w:hAnsiTheme="minorHAnsi" w:cstheme="minorHAnsi"/>
              </w:rPr>
              <w:t xml:space="preserve"> Gartnerová</w:t>
            </w:r>
          </w:p>
        </w:tc>
        <w:tc>
          <w:tcPr>
            <w:tcW w:w="992" w:type="dxa"/>
          </w:tcPr>
          <w:p w14:paraId="32B9CEE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1D43095A"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66183E5A" w14:textId="77777777" w:rsidTr="00DC1F79">
        <w:tc>
          <w:tcPr>
            <w:tcW w:w="3826" w:type="dxa"/>
            <w:gridSpan w:val="2"/>
          </w:tcPr>
          <w:p w14:paraId="04B32E0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Osobní prodej</w:t>
            </w:r>
          </w:p>
        </w:tc>
        <w:tc>
          <w:tcPr>
            <w:tcW w:w="851" w:type="dxa"/>
          </w:tcPr>
          <w:p w14:paraId="68F9474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13s</w:t>
            </w:r>
          </w:p>
        </w:tc>
        <w:tc>
          <w:tcPr>
            <w:tcW w:w="992" w:type="dxa"/>
          </w:tcPr>
          <w:p w14:paraId="3E2FC03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48ECCC0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3F5BF32C" w14:textId="166264FE"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992" w:type="dxa"/>
          </w:tcPr>
          <w:p w14:paraId="458CB58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421CCE0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4C40161C" w14:textId="77777777" w:rsidTr="00DC1F79">
        <w:tc>
          <w:tcPr>
            <w:tcW w:w="3826" w:type="dxa"/>
            <w:gridSpan w:val="2"/>
          </w:tcPr>
          <w:p w14:paraId="4B1CE6C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Management</w:t>
            </w:r>
          </w:p>
        </w:tc>
        <w:tc>
          <w:tcPr>
            <w:tcW w:w="851" w:type="dxa"/>
          </w:tcPr>
          <w:p w14:paraId="2ECF13B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5934847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4ECA7E0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4952BB19" w14:textId="04DCC4DC"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Ing.</w:t>
            </w:r>
            <w:r w:rsidR="0032262C" w:rsidRPr="00F52EEF">
              <w:rPr>
                <w:rFonts w:asciiTheme="minorHAnsi" w:hAnsiTheme="minorHAnsi" w:cstheme="minorHAnsi"/>
                <w:b/>
              </w:rPr>
              <w:t xml:space="preserve"> Tomáš</w:t>
            </w:r>
            <w:r w:rsidRPr="00F52EEF">
              <w:rPr>
                <w:rFonts w:asciiTheme="minorHAnsi" w:hAnsiTheme="minorHAnsi" w:cstheme="minorHAnsi"/>
                <w:b/>
              </w:rPr>
              <w:t xml:space="preserve"> Rygl</w:t>
            </w:r>
          </w:p>
        </w:tc>
        <w:tc>
          <w:tcPr>
            <w:tcW w:w="992" w:type="dxa"/>
          </w:tcPr>
          <w:p w14:paraId="05E08A0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1" w:type="dxa"/>
          </w:tcPr>
          <w:p w14:paraId="121BB6C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1BCA1B03" w14:textId="77777777" w:rsidTr="00DC1F79">
        <w:tc>
          <w:tcPr>
            <w:tcW w:w="3826" w:type="dxa"/>
            <w:gridSpan w:val="2"/>
          </w:tcPr>
          <w:p w14:paraId="519D08E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Strategický marketing</w:t>
            </w:r>
          </w:p>
        </w:tc>
        <w:tc>
          <w:tcPr>
            <w:tcW w:w="851" w:type="dxa"/>
          </w:tcPr>
          <w:p w14:paraId="106AC8B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13s</w:t>
            </w:r>
          </w:p>
        </w:tc>
        <w:tc>
          <w:tcPr>
            <w:tcW w:w="992" w:type="dxa"/>
          </w:tcPr>
          <w:p w14:paraId="6BA26BD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5111129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170411B1" w14:textId="6AA65676"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 xml:space="preserve">Ing. </w:t>
            </w:r>
            <w:r w:rsidR="0032262C" w:rsidRPr="00F52EEF">
              <w:rPr>
                <w:rFonts w:asciiTheme="minorHAnsi" w:hAnsiTheme="minorHAnsi" w:cstheme="minorHAnsi"/>
                <w:b/>
              </w:rPr>
              <w:t xml:space="preserve">Tomáš </w:t>
            </w:r>
            <w:r w:rsidRPr="00F52EEF">
              <w:rPr>
                <w:rFonts w:asciiTheme="minorHAnsi" w:hAnsiTheme="minorHAnsi" w:cstheme="minorHAnsi"/>
                <w:b/>
              </w:rPr>
              <w:t>Rygl</w:t>
            </w:r>
          </w:p>
        </w:tc>
        <w:tc>
          <w:tcPr>
            <w:tcW w:w="992" w:type="dxa"/>
          </w:tcPr>
          <w:p w14:paraId="1227620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0BE99A1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56E07025" w14:textId="77777777" w:rsidTr="00DC1F79">
        <w:tc>
          <w:tcPr>
            <w:tcW w:w="3826" w:type="dxa"/>
            <w:gridSpan w:val="2"/>
          </w:tcPr>
          <w:p w14:paraId="337AF8B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Úvod do sociologie</w:t>
            </w:r>
          </w:p>
        </w:tc>
        <w:tc>
          <w:tcPr>
            <w:tcW w:w="851" w:type="dxa"/>
          </w:tcPr>
          <w:p w14:paraId="0FA447EB"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2C67C82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247577F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49877693" w14:textId="221AB554" w:rsidR="00096454"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 xml:space="preserve">PhDr. Dušan </w:t>
            </w:r>
            <w:r w:rsidR="00096454" w:rsidRPr="00F52EEF">
              <w:rPr>
                <w:rFonts w:asciiTheme="minorHAnsi" w:hAnsiTheme="minorHAnsi" w:cstheme="minorHAnsi"/>
                <w:b/>
              </w:rPr>
              <w:t>Štrauss, Ph.D.</w:t>
            </w:r>
          </w:p>
        </w:tc>
        <w:tc>
          <w:tcPr>
            <w:tcW w:w="992" w:type="dxa"/>
          </w:tcPr>
          <w:p w14:paraId="6CDCC25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6C1759E4"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26F7EF0E" w14:textId="77777777" w:rsidTr="00DC1F79">
        <w:tc>
          <w:tcPr>
            <w:tcW w:w="3826" w:type="dxa"/>
            <w:gridSpan w:val="2"/>
          </w:tcPr>
          <w:p w14:paraId="7B3B201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lastRenderedPageBreak/>
              <w:t>Reklama 1</w:t>
            </w:r>
          </w:p>
        </w:tc>
        <w:tc>
          <w:tcPr>
            <w:tcW w:w="851" w:type="dxa"/>
          </w:tcPr>
          <w:p w14:paraId="264A2A3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0641FAD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2C3FC2F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25269F66" w14:textId="3F1C0763"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b/>
              </w:rPr>
              <w:t>prof.</w:t>
            </w:r>
            <w:r w:rsidR="00B06046" w:rsidRPr="00F52EEF">
              <w:rPr>
                <w:rFonts w:asciiTheme="minorHAnsi" w:hAnsiTheme="minorHAnsi" w:cstheme="minorHAnsi"/>
                <w:b/>
              </w:rPr>
              <w:t xml:space="preserve"> PhDr. Pavel</w:t>
            </w:r>
            <w:r w:rsidRPr="00F52EEF">
              <w:rPr>
                <w:rFonts w:asciiTheme="minorHAnsi" w:hAnsiTheme="minorHAnsi" w:cstheme="minorHAnsi"/>
                <w:b/>
              </w:rPr>
              <w:t xml:space="preserve"> Horňák</w:t>
            </w:r>
            <w:r w:rsidR="00B06046" w:rsidRPr="00F52EEF">
              <w:rPr>
                <w:rFonts w:asciiTheme="minorHAnsi" w:hAnsiTheme="minorHAnsi" w:cstheme="minorHAnsi"/>
                <w:b/>
              </w:rPr>
              <w:t>, CSc.</w:t>
            </w:r>
            <w:r w:rsidRPr="00F52EEF">
              <w:rPr>
                <w:rFonts w:asciiTheme="minorHAnsi" w:hAnsiTheme="minorHAnsi" w:cstheme="minorHAnsi"/>
                <w:b/>
              </w:rPr>
              <w:t xml:space="preserve"> (50%),</w:t>
            </w:r>
            <w:r w:rsidRPr="00F52EEF">
              <w:rPr>
                <w:rFonts w:asciiTheme="minorHAnsi" w:hAnsiTheme="minorHAnsi" w:cstheme="minorHAnsi"/>
              </w:rPr>
              <w:t xml:space="preserve"> </w:t>
            </w:r>
            <w:r w:rsidR="0032262C" w:rsidRPr="00F52EEF">
              <w:rPr>
                <w:rFonts w:asciiTheme="minorHAnsi" w:hAnsiTheme="minorHAnsi" w:cstheme="minorHAnsi"/>
              </w:rPr>
              <w:t xml:space="preserve">Mgr. Eliška </w:t>
            </w:r>
            <w:r w:rsidRPr="00F52EEF">
              <w:rPr>
                <w:rFonts w:asciiTheme="minorHAnsi" w:hAnsiTheme="minorHAnsi" w:cstheme="minorHAnsi"/>
              </w:rPr>
              <w:t>Káčerková, Ph.D.</w:t>
            </w:r>
          </w:p>
        </w:tc>
        <w:tc>
          <w:tcPr>
            <w:tcW w:w="992" w:type="dxa"/>
          </w:tcPr>
          <w:p w14:paraId="55BDCB9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1" w:type="dxa"/>
          </w:tcPr>
          <w:p w14:paraId="6D38614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526F4574" w14:textId="77777777" w:rsidTr="00DC1F79">
        <w:tc>
          <w:tcPr>
            <w:tcW w:w="3826" w:type="dxa"/>
            <w:gridSpan w:val="2"/>
          </w:tcPr>
          <w:p w14:paraId="109AAA0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Reklama 2</w:t>
            </w:r>
          </w:p>
        </w:tc>
        <w:tc>
          <w:tcPr>
            <w:tcW w:w="851" w:type="dxa"/>
          </w:tcPr>
          <w:p w14:paraId="187A96E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31FB0DA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0746B5C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3EB94AEC" w14:textId="61DF4D65" w:rsidR="00096454" w:rsidRPr="00F52EEF" w:rsidRDefault="00B06046" w:rsidP="00935F76">
            <w:pPr>
              <w:tabs>
                <w:tab w:val="left" w:pos="567"/>
              </w:tabs>
              <w:rPr>
                <w:rFonts w:asciiTheme="minorHAnsi" w:hAnsiTheme="minorHAnsi" w:cstheme="minorHAnsi"/>
              </w:rPr>
            </w:pPr>
            <w:r w:rsidRPr="00F52EEF">
              <w:rPr>
                <w:rFonts w:asciiTheme="minorHAnsi" w:hAnsiTheme="minorHAnsi" w:cstheme="minorHAnsi"/>
                <w:b/>
              </w:rPr>
              <w:t xml:space="preserve">prof. PhDr. Pavel Horňák, CSc. </w:t>
            </w:r>
            <w:r w:rsidR="00096454" w:rsidRPr="00F52EEF">
              <w:rPr>
                <w:rFonts w:asciiTheme="minorHAnsi" w:hAnsiTheme="minorHAnsi" w:cstheme="minorHAnsi"/>
                <w:b/>
              </w:rPr>
              <w:t>(50%),</w:t>
            </w:r>
            <w:r w:rsidR="00096454" w:rsidRPr="00F52EEF">
              <w:rPr>
                <w:rFonts w:asciiTheme="minorHAnsi" w:hAnsiTheme="minorHAnsi" w:cstheme="minorHAnsi"/>
              </w:rPr>
              <w:t xml:space="preserve"> </w:t>
            </w:r>
            <w:r w:rsidR="0032262C" w:rsidRPr="00F52EEF">
              <w:rPr>
                <w:rFonts w:asciiTheme="minorHAnsi" w:hAnsiTheme="minorHAnsi" w:cstheme="minorHAnsi"/>
              </w:rPr>
              <w:t xml:space="preserve">Mgr. Eliška </w:t>
            </w:r>
            <w:r w:rsidR="00096454" w:rsidRPr="00F52EEF">
              <w:rPr>
                <w:rFonts w:asciiTheme="minorHAnsi" w:hAnsiTheme="minorHAnsi" w:cstheme="minorHAnsi"/>
              </w:rPr>
              <w:t>Káčerková, Ph.D.</w:t>
            </w:r>
          </w:p>
        </w:tc>
        <w:tc>
          <w:tcPr>
            <w:tcW w:w="992" w:type="dxa"/>
          </w:tcPr>
          <w:p w14:paraId="657C043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1" w:type="dxa"/>
          </w:tcPr>
          <w:p w14:paraId="61BAB2E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68EE3A61" w14:textId="77777777" w:rsidTr="00DC1F79">
        <w:tc>
          <w:tcPr>
            <w:tcW w:w="3826" w:type="dxa"/>
            <w:gridSpan w:val="2"/>
          </w:tcPr>
          <w:p w14:paraId="11C849B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Copywriting</w:t>
            </w:r>
          </w:p>
        </w:tc>
        <w:tc>
          <w:tcPr>
            <w:tcW w:w="851" w:type="dxa"/>
          </w:tcPr>
          <w:p w14:paraId="4BBF908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13c</w:t>
            </w:r>
          </w:p>
        </w:tc>
        <w:tc>
          <w:tcPr>
            <w:tcW w:w="992" w:type="dxa"/>
          </w:tcPr>
          <w:p w14:paraId="0F1919C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50FE0B9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3D0F2061" w14:textId="5F7AF0D3"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Mgr.</w:t>
            </w:r>
            <w:r w:rsidR="0032262C" w:rsidRPr="00F52EEF">
              <w:rPr>
                <w:rFonts w:asciiTheme="minorHAnsi" w:hAnsiTheme="minorHAnsi" w:cstheme="minorHAnsi"/>
                <w:b/>
              </w:rPr>
              <w:t xml:space="preserve"> Vladimír</w:t>
            </w:r>
            <w:r w:rsidRPr="00F52EEF">
              <w:rPr>
                <w:rFonts w:asciiTheme="minorHAnsi" w:hAnsiTheme="minorHAnsi" w:cstheme="minorHAnsi"/>
                <w:b/>
              </w:rPr>
              <w:t xml:space="preserve"> Bureš</w:t>
            </w:r>
          </w:p>
        </w:tc>
        <w:tc>
          <w:tcPr>
            <w:tcW w:w="992" w:type="dxa"/>
          </w:tcPr>
          <w:p w14:paraId="085A0D7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1" w:type="dxa"/>
          </w:tcPr>
          <w:p w14:paraId="01C475F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3D1E4D50" w14:textId="77777777" w:rsidTr="00DC1F79">
        <w:tc>
          <w:tcPr>
            <w:tcW w:w="3826" w:type="dxa"/>
            <w:gridSpan w:val="2"/>
          </w:tcPr>
          <w:p w14:paraId="1642772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Mediální plánování</w:t>
            </w:r>
          </w:p>
        </w:tc>
        <w:tc>
          <w:tcPr>
            <w:tcW w:w="851" w:type="dxa"/>
          </w:tcPr>
          <w:p w14:paraId="0EE2E55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13s</w:t>
            </w:r>
          </w:p>
        </w:tc>
        <w:tc>
          <w:tcPr>
            <w:tcW w:w="992" w:type="dxa"/>
          </w:tcPr>
          <w:p w14:paraId="31844AD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3B36E71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444CAC9B" w14:textId="623A3C0F"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Ing. Růžena </w:t>
            </w:r>
            <w:r w:rsidR="00096454" w:rsidRPr="00F52EEF">
              <w:rPr>
                <w:rFonts w:asciiTheme="minorHAnsi" w:hAnsiTheme="minorHAnsi" w:cstheme="minorHAnsi"/>
                <w:b/>
              </w:rPr>
              <w:t>Vorlová, Ph.D.</w:t>
            </w:r>
          </w:p>
        </w:tc>
        <w:tc>
          <w:tcPr>
            <w:tcW w:w="992" w:type="dxa"/>
          </w:tcPr>
          <w:p w14:paraId="4C86A02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1" w:type="dxa"/>
          </w:tcPr>
          <w:p w14:paraId="63BBF7C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0024E3BE" w14:textId="77777777" w:rsidTr="00DC1F79">
        <w:tc>
          <w:tcPr>
            <w:tcW w:w="3826" w:type="dxa"/>
            <w:gridSpan w:val="2"/>
          </w:tcPr>
          <w:p w14:paraId="4E88C7BC" w14:textId="46B39971" w:rsidR="00096454" w:rsidRPr="00F52EEF" w:rsidRDefault="00096454" w:rsidP="00935F76">
            <w:pPr>
              <w:tabs>
                <w:tab w:val="left" w:pos="567"/>
              </w:tabs>
              <w:autoSpaceDE w:val="0"/>
              <w:autoSpaceDN w:val="0"/>
              <w:adjustRightInd w:val="0"/>
              <w:rPr>
                <w:rFonts w:asciiTheme="minorHAnsi" w:hAnsiTheme="minorHAnsi" w:cstheme="minorHAnsi"/>
              </w:rPr>
            </w:pPr>
            <w:del w:id="150" w:author="Radim Bačuvčík" w:date="2020-02-06T14:45:00Z">
              <w:r w:rsidRPr="00F52EEF" w:rsidDel="000143A8">
                <w:rPr>
                  <w:rFonts w:asciiTheme="minorHAnsi" w:eastAsia="Calibri" w:hAnsiTheme="minorHAnsi" w:cstheme="minorHAnsi"/>
                </w:rPr>
                <w:delText>Shopper Marketing a In-store marketingová komunikace</w:delText>
              </w:r>
            </w:del>
            <w:ins w:id="151" w:author="Radim Bačuvčík" w:date="2020-02-06T14:45:00Z">
              <w:r w:rsidR="000143A8">
                <w:rPr>
                  <w:rFonts w:asciiTheme="minorHAnsi" w:eastAsia="Calibri" w:hAnsiTheme="minorHAnsi" w:cstheme="minorHAnsi"/>
                </w:rPr>
                <w:t>Podpora prodeje</w:t>
              </w:r>
            </w:ins>
          </w:p>
        </w:tc>
        <w:tc>
          <w:tcPr>
            <w:tcW w:w="851" w:type="dxa"/>
          </w:tcPr>
          <w:p w14:paraId="706350A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2D1B3E2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092C9D0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553" w:type="dxa"/>
          </w:tcPr>
          <w:p w14:paraId="0F904812" w14:textId="0C118112" w:rsidR="00096454"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MSc. Daniel Jesenský, PhD., MBA.</w:t>
            </w:r>
          </w:p>
        </w:tc>
        <w:tc>
          <w:tcPr>
            <w:tcW w:w="992" w:type="dxa"/>
          </w:tcPr>
          <w:p w14:paraId="2D29950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1" w:type="dxa"/>
          </w:tcPr>
          <w:p w14:paraId="2F4834F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34693318" w14:textId="77777777" w:rsidTr="00DC1F79">
        <w:tc>
          <w:tcPr>
            <w:tcW w:w="3826" w:type="dxa"/>
            <w:gridSpan w:val="2"/>
          </w:tcPr>
          <w:p w14:paraId="224194B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Direct marketing</w:t>
            </w:r>
          </w:p>
        </w:tc>
        <w:tc>
          <w:tcPr>
            <w:tcW w:w="851" w:type="dxa"/>
          </w:tcPr>
          <w:p w14:paraId="48F3F0A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13p+13s</w:t>
            </w:r>
          </w:p>
        </w:tc>
        <w:tc>
          <w:tcPr>
            <w:tcW w:w="992" w:type="dxa"/>
          </w:tcPr>
          <w:p w14:paraId="5163FE4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041F9C5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553" w:type="dxa"/>
          </w:tcPr>
          <w:p w14:paraId="4BBCF983" w14:textId="3E58D6E4"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prof.</w:t>
            </w:r>
            <w:r w:rsidR="00B06046" w:rsidRPr="00F52EEF">
              <w:rPr>
                <w:rFonts w:asciiTheme="minorHAnsi" w:hAnsiTheme="minorHAnsi" w:cstheme="minorHAnsi"/>
                <w:b/>
              </w:rPr>
              <w:t xml:space="preserve"> Mgr. Peter</w:t>
            </w:r>
            <w:r w:rsidRPr="00F52EEF">
              <w:rPr>
                <w:rFonts w:asciiTheme="minorHAnsi" w:hAnsiTheme="minorHAnsi" w:cstheme="minorHAnsi"/>
                <w:b/>
              </w:rPr>
              <w:t xml:space="preserve"> Štarchoň</w:t>
            </w:r>
            <w:r w:rsidR="00B06046" w:rsidRPr="00F52EEF">
              <w:rPr>
                <w:rFonts w:asciiTheme="minorHAnsi" w:hAnsiTheme="minorHAnsi" w:cstheme="minorHAnsi"/>
                <w:b/>
              </w:rPr>
              <w:t>, Ph.D.</w:t>
            </w:r>
          </w:p>
        </w:tc>
        <w:tc>
          <w:tcPr>
            <w:tcW w:w="992" w:type="dxa"/>
          </w:tcPr>
          <w:p w14:paraId="2BBCFCD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1" w:type="dxa"/>
          </w:tcPr>
          <w:p w14:paraId="0C3DA82B"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096454" w:rsidRPr="00F52EEF" w14:paraId="73F608F8" w14:textId="77777777" w:rsidTr="00DC1F79">
        <w:tc>
          <w:tcPr>
            <w:tcW w:w="3826" w:type="dxa"/>
            <w:gridSpan w:val="2"/>
          </w:tcPr>
          <w:p w14:paraId="42D9DF6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Seminář k bakalářské práci 1</w:t>
            </w:r>
          </w:p>
        </w:tc>
        <w:tc>
          <w:tcPr>
            <w:tcW w:w="851" w:type="dxa"/>
          </w:tcPr>
          <w:p w14:paraId="3B5C81C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4s/sem.</w:t>
            </w:r>
          </w:p>
        </w:tc>
        <w:tc>
          <w:tcPr>
            <w:tcW w:w="992" w:type="dxa"/>
          </w:tcPr>
          <w:p w14:paraId="66EAB54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9" w:type="dxa"/>
          </w:tcPr>
          <w:p w14:paraId="553A7CA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6</w:t>
            </w:r>
          </w:p>
        </w:tc>
        <w:tc>
          <w:tcPr>
            <w:tcW w:w="2553" w:type="dxa"/>
          </w:tcPr>
          <w:p w14:paraId="3FCBF9AA" w14:textId="34B5271A" w:rsidR="00096454" w:rsidRPr="00F52EEF" w:rsidRDefault="0000527E" w:rsidP="00935F76">
            <w:pPr>
              <w:tabs>
                <w:tab w:val="left" w:pos="567"/>
              </w:tabs>
              <w:rPr>
                <w:rFonts w:asciiTheme="minorHAnsi" w:hAnsiTheme="minorHAnsi" w:cstheme="minorHAnsi"/>
                <w:b/>
              </w:rPr>
            </w:pPr>
            <w:ins w:id="152" w:author="Josef Kocourek" w:date="2020-02-10T14:59:00Z">
              <w:r w:rsidRPr="00F52EEF">
                <w:rPr>
                  <w:rFonts w:asciiTheme="minorHAnsi" w:hAnsiTheme="minorHAnsi" w:cstheme="minorHAnsi"/>
                  <w:b/>
                </w:rPr>
                <w:t>doc. PhDr. Blandína Šramová, Ph.D.</w:t>
              </w:r>
              <w:r>
                <w:rPr>
                  <w:rFonts w:asciiTheme="minorHAnsi" w:hAnsiTheme="minorHAnsi" w:cstheme="minorHAnsi"/>
                  <w:b/>
                </w:rPr>
                <w:t xml:space="preserve"> (60 %), </w:t>
              </w:r>
            </w:ins>
            <w:r w:rsidR="0032262C" w:rsidRPr="00F52EEF">
              <w:rPr>
                <w:rFonts w:asciiTheme="minorHAnsi" w:hAnsiTheme="minorHAnsi" w:cstheme="minorHAnsi"/>
                <w:b/>
              </w:rPr>
              <w:t>Mgr. Eliška Káčerková, Ph.D</w:t>
            </w:r>
            <w:r w:rsidR="00096454" w:rsidRPr="00F52EEF">
              <w:rPr>
                <w:rFonts w:asciiTheme="minorHAnsi" w:hAnsiTheme="minorHAnsi" w:cstheme="minorHAnsi"/>
                <w:b/>
              </w:rPr>
              <w:t>. (</w:t>
            </w:r>
            <w:proofErr w:type="gramStart"/>
            <w:r w:rsidR="00096454" w:rsidRPr="00F52EEF">
              <w:rPr>
                <w:rFonts w:asciiTheme="minorHAnsi" w:hAnsiTheme="minorHAnsi" w:cstheme="minorHAnsi"/>
                <w:b/>
              </w:rPr>
              <w:t>20%</w:t>
            </w:r>
            <w:proofErr w:type="gramEnd"/>
            <w:r w:rsidR="00096454" w:rsidRPr="00F52EEF">
              <w:rPr>
                <w:rFonts w:asciiTheme="minorHAnsi" w:hAnsiTheme="minorHAnsi" w:cstheme="minorHAnsi"/>
                <w:b/>
              </w:rPr>
              <w:t xml:space="preserve">), </w:t>
            </w:r>
            <w:r w:rsidR="00096454" w:rsidRPr="00F52EEF">
              <w:rPr>
                <w:rFonts w:asciiTheme="minorHAnsi" w:hAnsiTheme="minorHAnsi" w:cstheme="minorHAnsi"/>
              </w:rPr>
              <w:t>vedoucí prací</w:t>
            </w:r>
          </w:p>
        </w:tc>
        <w:tc>
          <w:tcPr>
            <w:tcW w:w="992" w:type="dxa"/>
          </w:tcPr>
          <w:p w14:paraId="0F35CC0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1" w:type="dxa"/>
          </w:tcPr>
          <w:p w14:paraId="1DE1A14F"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22576230" w14:textId="77777777" w:rsidTr="00DC1F79">
        <w:tc>
          <w:tcPr>
            <w:tcW w:w="3826" w:type="dxa"/>
            <w:gridSpan w:val="2"/>
          </w:tcPr>
          <w:p w14:paraId="40C317E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Seminář k bakalářské práci 2</w:t>
            </w:r>
          </w:p>
        </w:tc>
        <w:tc>
          <w:tcPr>
            <w:tcW w:w="851" w:type="dxa"/>
          </w:tcPr>
          <w:p w14:paraId="177955B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2s/sem</w:t>
            </w:r>
          </w:p>
        </w:tc>
        <w:tc>
          <w:tcPr>
            <w:tcW w:w="992" w:type="dxa"/>
          </w:tcPr>
          <w:p w14:paraId="24DACC1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9" w:type="dxa"/>
          </w:tcPr>
          <w:p w14:paraId="78D44A1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8</w:t>
            </w:r>
          </w:p>
        </w:tc>
        <w:tc>
          <w:tcPr>
            <w:tcW w:w="2553" w:type="dxa"/>
          </w:tcPr>
          <w:p w14:paraId="032A8BD4" w14:textId="34B1F71F" w:rsidR="00096454" w:rsidRPr="00F52EEF" w:rsidRDefault="0000527E" w:rsidP="00935F76">
            <w:pPr>
              <w:tabs>
                <w:tab w:val="left" w:pos="567"/>
              </w:tabs>
              <w:rPr>
                <w:rFonts w:asciiTheme="minorHAnsi" w:hAnsiTheme="minorHAnsi" w:cstheme="minorHAnsi"/>
                <w:b/>
              </w:rPr>
            </w:pPr>
            <w:ins w:id="153" w:author="Josef Kocourek" w:date="2020-02-10T14:59:00Z">
              <w:r w:rsidRPr="00F52EEF">
                <w:rPr>
                  <w:rFonts w:asciiTheme="minorHAnsi" w:hAnsiTheme="minorHAnsi" w:cstheme="minorHAnsi"/>
                  <w:b/>
                </w:rPr>
                <w:t>doc. PhDr. Blandína Šramová, Ph.D.</w:t>
              </w:r>
              <w:r>
                <w:rPr>
                  <w:rFonts w:asciiTheme="minorHAnsi" w:hAnsiTheme="minorHAnsi" w:cstheme="minorHAnsi"/>
                  <w:b/>
                </w:rPr>
                <w:t xml:space="preserve"> (60 %), </w:t>
              </w:r>
            </w:ins>
            <w:r w:rsidR="0032262C" w:rsidRPr="00F52EEF">
              <w:rPr>
                <w:rFonts w:asciiTheme="minorHAnsi" w:hAnsiTheme="minorHAnsi" w:cstheme="minorHAnsi"/>
                <w:b/>
              </w:rPr>
              <w:t xml:space="preserve">Mgr. Eliška Káčerková, Ph.D. </w:t>
            </w:r>
            <w:r w:rsidR="00096454" w:rsidRPr="00F52EEF">
              <w:rPr>
                <w:rFonts w:asciiTheme="minorHAnsi" w:hAnsiTheme="minorHAnsi" w:cstheme="minorHAnsi"/>
                <w:b/>
              </w:rPr>
              <w:t>(</w:t>
            </w:r>
            <w:proofErr w:type="gramStart"/>
            <w:r w:rsidR="00096454" w:rsidRPr="00F52EEF">
              <w:rPr>
                <w:rFonts w:asciiTheme="minorHAnsi" w:hAnsiTheme="minorHAnsi" w:cstheme="minorHAnsi"/>
                <w:b/>
              </w:rPr>
              <w:t>20%</w:t>
            </w:r>
            <w:proofErr w:type="gramEnd"/>
            <w:r w:rsidR="00096454" w:rsidRPr="00F52EEF">
              <w:rPr>
                <w:rFonts w:asciiTheme="minorHAnsi" w:hAnsiTheme="minorHAnsi" w:cstheme="minorHAnsi"/>
                <w:b/>
              </w:rPr>
              <w:t xml:space="preserve">), </w:t>
            </w:r>
            <w:r w:rsidR="00096454" w:rsidRPr="00F52EEF">
              <w:rPr>
                <w:rFonts w:asciiTheme="minorHAnsi" w:hAnsiTheme="minorHAnsi" w:cstheme="minorHAnsi"/>
              </w:rPr>
              <w:t>vedoucí prací</w:t>
            </w:r>
          </w:p>
        </w:tc>
        <w:tc>
          <w:tcPr>
            <w:tcW w:w="992" w:type="dxa"/>
          </w:tcPr>
          <w:p w14:paraId="1242FE1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3/LS</w:t>
            </w:r>
          </w:p>
        </w:tc>
        <w:tc>
          <w:tcPr>
            <w:tcW w:w="851" w:type="dxa"/>
          </w:tcPr>
          <w:p w14:paraId="2F1A6311"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46BEE993" w14:textId="77777777" w:rsidTr="00DC1F79">
        <w:tc>
          <w:tcPr>
            <w:tcW w:w="3826" w:type="dxa"/>
            <w:gridSpan w:val="2"/>
          </w:tcPr>
          <w:p w14:paraId="0D5E8B3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Agenturní praxe</w:t>
            </w:r>
          </w:p>
        </w:tc>
        <w:tc>
          <w:tcPr>
            <w:tcW w:w="851" w:type="dxa"/>
          </w:tcPr>
          <w:p w14:paraId="7F0F137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12 týdnů</w:t>
            </w:r>
          </w:p>
        </w:tc>
        <w:tc>
          <w:tcPr>
            <w:tcW w:w="992" w:type="dxa"/>
          </w:tcPr>
          <w:p w14:paraId="006ACAA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9" w:type="dxa"/>
          </w:tcPr>
          <w:p w14:paraId="1BEDE78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2553" w:type="dxa"/>
          </w:tcPr>
          <w:p w14:paraId="10D6EA21" w14:textId="33828C6D" w:rsidR="00096454"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 xml:space="preserve">Mgr. Josef </w:t>
            </w:r>
            <w:r w:rsidR="00096454" w:rsidRPr="00F52EEF">
              <w:rPr>
                <w:rFonts w:asciiTheme="minorHAnsi" w:hAnsiTheme="minorHAnsi" w:cstheme="minorHAnsi"/>
                <w:b/>
              </w:rPr>
              <w:t>Kocourek, Ph.D.</w:t>
            </w:r>
          </w:p>
        </w:tc>
        <w:tc>
          <w:tcPr>
            <w:tcW w:w="992" w:type="dxa"/>
          </w:tcPr>
          <w:p w14:paraId="1FE09DB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3/LS</w:t>
            </w:r>
          </w:p>
        </w:tc>
        <w:tc>
          <w:tcPr>
            <w:tcW w:w="851" w:type="dxa"/>
          </w:tcPr>
          <w:p w14:paraId="070E32C8"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7B801E28" w14:textId="77777777" w:rsidTr="00DC1F79">
        <w:tc>
          <w:tcPr>
            <w:tcW w:w="10774" w:type="dxa"/>
            <w:gridSpan w:val="8"/>
            <w:shd w:val="clear" w:color="auto" w:fill="F7CAAC"/>
          </w:tcPr>
          <w:p w14:paraId="25139677" w14:textId="7AAB5F13" w:rsidR="00096454" w:rsidRPr="00F52EEF" w:rsidRDefault="00096454" w:rsidP="00935F76">
            <w:pPr>
              <w:tabs>
                <w:tab w:val="left" w:pos="567"/>
              </w:tabs>
              <w:jc w:val="center"/>
              <w:rPr>
                <w:rFonts w:asciiTheme="minorHAnsi" w:hAnsiTheme="minorHAnsi" w:cstheme="minorHAnsi"/>
                <w:b/>
                <w:sz w:val="22"/>
              </w:rPr>
            </w:pPr>
            <w:r w:rsidRPr="00F52EEF">
              <w:rPr>
                <w:rFonts w:asciiTheme="minorHAnsi" w:hAnsiTheme="minorHAnsi" w:cstheme="minorHAnsi"/>
                <w:b/>
                <w:sz w:val="22"/>
              </w:rPr>
              <w:t xml:space="preserve">Povinně volitelné předměty </w:t>
            </w:r>
            <w:r w:rsidR="00DC1F79">
              <w:rPr>
                <w:rFonts w:asciiTheme="minorHAnsi" w:hAnsiTheme="minorHAnsi" w:cstheme="minorHAnsi"/>
                <w:b/>
                <w:sz w:val="22"/>
              </w:rPr>
              <w:t>–</w:t>
            </w:r>
            <w:r w:rsidRPr="00F52EEF">
              <w:rPr>
                <w:rFonts w:asciiTheme="minorHAnsi" w:hAnsiTheme="minorHAnsi" w:cstheme="minorHAnsi"/>
                <w:b/>
                <w:sz w:val="22"/>
              </w:rPr>
              <w:t xml:space="preserve"> skupina 1</w:t>
            </w:r>
          </w:p>
        </w:tc>
      </w:tr>
      <w:tr w:rsidR="00096454" w:rsidRPr="00F52EEF" w14:paraId="6C34AE1C" w14:textId="77777777" w:rsidTr="00DC1F79">
        <w:tc>
          <w:tcPr>
            <w:tcW w:w="3826" w:type="dxa"/>
            <w:gridSpan w:val="2"/>
          </w:tcPr>
          <w:p w14:paraId="7D11D6F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Jazyk český a stylistika 1</w:t>
            </w:r>
          </w:p>
        </w:tc>
        <w:tc>
          <w:tcPr>
            <w:tcW w:w="851" w:type="dxa"/>
          </w:tcPr>
          <w:p w14:paraId="306FE9D7"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rPr>
              <w:t>26c</w:t>
            </w:r>
          </w:p>
        </w:tc>
        <w:tc>
          <w:tcPr>
            <w:tcW w:w="992" w:type="dxa"/>
          </w:tcPr>
          <w:p w14:paraId="506AB48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289D37B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326F9E62" w14:textId="43090C21"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 xml:space="preserve">PaedDr. </w:t>
            </w:r>
            <w:r w:rsidR="00B06046" w:rsidRPr="00F52EEF">
              <w:rPr>
                <w:rFonts w:asciiTheme="minorHAnsi" w:hAnsiTheme="minorHAnsi" w:cstheme="minorHAnsi"/>
                <w:b/>
              </w:rPr>
              <w:t xml:space="preserve">Marcela </w:t>
            </w:r>
            <w:r w:rsidRPr="00F52EEF">
              <w:rPr>
                <w:rFonts w:asciiTheme="minorHAnsi" w:hAnsiTheme="minorHAnsi" w:cstheme="minorHAnsi"/>
                <w:b/>
              </w:rPr>
              <w:t>Göttlichová</w:t>
            </w:r>
          </w:p>
        </w:tc>
        <w:tc>
          <w:tcPr>
            <w:tcW w:w="992" w:type="dxa"/>
          </w:tcPr>
          <w:p w14:paraId="7F1BD7D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6A341C75"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4B1CF4A2" w14:textId="77777777" w:rsidTr="00DC1F79">
        <w:tc>
          <w:tcPr>
            <w:tcW w:w="3826" w:type="dxa"/>
            <w:gridSpan w:val="2"/>
          </w:tcPr>
          <w:p w14:paraId="3C0860C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Jazyk český a stylistika 2</w:t>
            </w:r>
          </w:p>
        </w:tc>
        <w:tc>
          <w:tcPr>
            <w:tcW w:w="851" w:type="dxa"/>
          </w:tcPr>
          <w:p w14:paraId="2876A9C3"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rPr>
              <w:t>26c</w:t>
            </w:r>
          </w:p>
        </w:tc>
        <w:tc>
          <w:tcPr>
            <w:tcW w:w="992" w:type="dxa"/>
          </w:tcPr>
          <w:p w14:paraId="6B5B590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2A7374C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553" w:type="dxa"/>
          </w:tcPr>
          <w:p w14:paraId="2A53CD49" w14:textId="4D5FAD90"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PaedDr.</w:t>
            </w:r>
            <w:r w:rsidR="00B06046" w:rsidRPr="00F52EEF">
              <w:rPr>
                <w:rFonts w:asciiTheme="minorHAnsi" w:hAnsiTheme="minorHAnsi" w:cstheme="minorHAnsi"/>
                <w:b/>
              </w:rPr>
              <w:t xml:space="preserve"> Marcela</w:t>
            </w:r>
            <w:r w:rsidRPr="00F52EEF">
              <w:rPr>
                <w:rFonts w:asciiTheme="minorHAnsi" w:hAnsiTheme="minorHAnsi" w:cstheme="minorHAnsi"/>
                <w:b/>
              </w:rPr>
              <w:t xml:space="preserve"> Göttlichová</w:t>
            </w:r>
          </w:p>
        </w:tc>
        <w:tc>
          <w:tcPr>
            <w:tcW w:w="992" w:type="dxa"/>
          </w:tcPr>
          <w:p w14:paraId="6BF73EE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LS</w:t>
            </w:r>
          </w:p>
        </w:tc>
        <w:tc>
          <w:tcPr>
            <w:tcW w:w="851" w:type="dxa"/>
          </w:tcPr>
          <w:p w14:paraId="073659BA"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2C25A202" w14:textId="77777777" w:rsidTr="00DC1F79">
        <w:tc>
          <w:tcPr>
            <w:tcW w:w="3826" w:type="dxa"/>
            <w:gridSpan w:val="2"/>
          </w:tcPr>
          <w:p w14:paraId="30E1D04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Dějiny výtvarné kultury 1</w:t>
            </w:r>
          </w:p>
        </w:tc>
        <w:tc>
          <w:tcPr>
            <w:tcW w:w="851" w:type="dxa"/>
          </w:tcPr>
          <w:p w14:paraId="620117ED"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rPr>
              <w:t>13p+13c</w:t>
            </w:r>
          </w:p>
        </w:tc>
        <w:tc>
          <w:tcPr>
            <w:tcW w:w="992" w:type="dxa"/>
          </w:tcPr>
          <w:p w14:paraId="5EFFC5E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1557EA7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68CB8065" w14:textId="42FFB4D5"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 xml:space="preserve">PaedDr. </w:t>
            </w:r>
            <w:r w:rsidR="00B06046" w:rsidRPr="00F52EEF">
              <w:rPr>
                <w:rFonts w:asciiTheme="minorHAnsi" w:hAnsiTheme="minorHAnsi" w:cstheme="minorHAnsi"/>
                <w:b/>
              </w:rPr>
              <w:t xml:space="preserve">Marcela </w:t>
            </w:r>
            <w:r w:rsidRPr="00F52EEF">
              <w:rPr>
                <w:rFonts w:asciiTheme="minorHAnsi" w:hAnsiTheme="minorHAnsi" w:cstheme="minorHAnsi"/>
                <w:b/>
              </w:rPr>
              <w:t>Göttlichová</w:t>
            </w:r>
          </w:p>
        </w:tc>
        <w:tc>
          <w:tcPr>
            <w:tcW w:w="992" w:type="dxa"/>
          </w:tcPr>
          <w:p w14:paraId="62098B5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23346579"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0E362DB5" w14:textId="77777777" w:rsidTr="00DC1F79">
        <w:tc>
          <w:tcPr>
            <w:tcW w:w="3826" w:type="dxa"/>
            <w:gridSpan w:val="2"/>
          </w:tcPr>
          <w:p w14:paraId="3AC4F26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Dějiny výtvarné kultury 2</w:t>
            </w:r>
          </w:p>
        </w:tc>
        <w:tc>
          <w:tcPr>
            <w:tcW w:w="851" w:type="dxa"/>
          </w:tcPr>
          <w:p w14:paraId="309444CB"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rPr>
              <w:t>13p+13c</w:t>
            </w:r>
          </w:p>
        </w:tc>
        <w:tc>
          <w:tcPr>
            <w:tcW w:w="992" w:type="dxa"/>
          </w:tcPr>
          <w:p w14:paraId="431FDE6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38A3501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6C451B56" w14:textId="6583D9AD"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PaedDr.</w:t>
            </w:r>
            <w:r w:rsidR="00B06046" w:rsidRPr="00F52EEF">
              <w:rPr>
                <w:rFonts w:asciiTheme="minorHAnsi" w:hAnsiTheme="minorHAnsi" w:cstheme="minorHAnsi"/>
                <w:b/>
              </w:rPr>
              <w:t xml:space="preserve"> Marcela</w:t>
            </w:r>
            <w:r w:rsidRPr="00F52EEF">
              <w:rPr>
                <w:rFonts w:asciiTheme="minorHAnsi" w:hAnsiTheme="minorHAnsi" w:cstheme="minorHAnsi"/>
                <w:b/>
              </w:rPr>
              <w:t xml:space="preserve"> Göttlichová</w:t>
            </w:r>
          </w:p>
        </w:tc>
        <w:tc>
          <w:tcPr>
            <w:tcW w:w="992" w:type="dxa"/>
          </w:tcPr>
          <w:p w14:paraId="323691E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LS</w:t>
            </w:r>
          </w:p>
        </w:tc>
        <w:tc>
          <w:tcPr>
            <w:tcW w:w="851" w:type="dxa"/>
          </w:tcPr>
          <w:p w14:paraId="72890949"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00F3997C" w14:textId="77777777" w:rsidTr="00DC1F79">
        <w:tc>
          <w:tcPr>
            <w:tcW w:w="3826" w:type="dxa"/>
            <w:gridSpan w:val="2"/>
          </w:tcPr>
          <w:p w14:paraId="4F8439B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Sociální marketing</w:t>
            </w:r>
          </w:p>
        </w:tc>
        <w:tc>
          <w:tcPr>
            <w:tcW w:w="851" w:type="dxa"/>
          </w:tcPr>
          <w:p w14:paraId="1EA70DD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13s</w:t>
            </w:r>
          </w:p>
        </w:tc>
        <w:tc>
          <w:tcPr>
            <w:tcW w:w="992" w:type="dxa"/>
          </w:tcPr>
          <w:p w14:paraId="09CA4A8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9" w:type="dxa"/>
          </w:tcPr>
          <w:p w14:paraId="30999540"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w:t>
            </w:r>
          </w:p>
        </w:tc>
        <w:tc>
          <w:tcPr>
            <w:tcW w:w="2553" w:type="dxa"/>
          </w:tcPr>
          <w:p w14:paraId="0EFF964A" w14:textId="7CDF92F0" w:rsidR="00096454"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992" w:type="dxa"/>
          </w:tcPr>
          <w:p w14:paraId="7E3546C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LS</w:t>
            </w:r>
          </w:p>
        </w:tc>
        <w:tc>
          <w:tcPr>
            <w:tcW w:w="851" w:type="dxa"/>
          </w:tcPr>
          <w:p w14:paraId="5CE965CF"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35F497B2" w14:textId="77777777" w:rsidTr="00DC1F79">
        <w:tc>
          <w:tcPr>
            <w:tcW w:w="3826" w:type="dxa"/>
            <w:gridSpan w:val="2"/>
          </w:tcPr>
          <w:p w14:paraId="1C53D10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Principy fungování reklamní agentury</w:t>
            </w:r>
          </w:p>
        </w:tc>
        <w:tc>
          <w:tcPr>
            <w:tcW w:w="851" w:type="dxa"/>
          </w:tcPr>
          <w:p w14:paraId="568624F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13c</w:t>
            </w:r>
          </w:p>
        </w:tc>
        <w:tc>
          <w:tcPr>
            <w:tcW w:w="992" w:type="dxa"/>
          </w:tcPr>
          <w:p w14:paraId="734460D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2144297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4EF7A2C1" w14:textId="4F75BB1D" w:rsidR="00096454"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 xml:space="preserve">Mgr. Josef </w:t>
            </w:r>
            <w:r w:rsidR="00096454" w:rsidRPr="00F52EEF">
              <w:rPr>
                <w:rFonts w:asciiTheme="minorHAnsi" w:hAnsiTheme="minorHAnsi" w:cstheme="minorHAnsi"/>
                <w:b/>
              </w:rPr>
              <w:t>Kocourek, Ph.D.</w:t>
            </w:r>
          </w:p>
        </w:tc>
        <w:tc>
          <w:tcPr>
            <w:tcW w:w="992" w:type="dxa"/>
          </w:tcPr>
          <w:p w14:paraId="0D2BAED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LS</w:t>
            </w:r>
          </w:p>
        </w:tc>
        <w:tc>
          <w:tcPr>
            <w:tcW w:w="851" w:type="dxa"/>
          </w:tcPr>
          <w:p w14:paraId="5FE02B9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10C78982" w14:textId="77777777" w:rsidTr="00DC1F79">
        <w:tc>
          <w:tcPr>
            <w:tcW w:w="3826" w:type="dxa"/>
            <w:gridSpan w:val="2"/>
          </w:tcPr>
          <w:p w14:paraId="036C53B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Intercultural projects 1</w:t>
            </w:r>
          </w:p>
        </w:tc>
        <w:tc>
          <w:tcPr>
            <w:tcW w:w="851" w:type="dxa"/>
          </w:tcPr>
          <w:p w14:paraId="6DD47B5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26s</w:t>
            </w:r>
          </w:p>
        </w:tc>
        <w:tc>
          <w:tcPr>
            <w:tcW w:w="992" w:type="dxa"/>
          </w:tcPr>
          <w:p w14:paraId="0B8C3C4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1DF145E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4C12E3FD" w14:textId="76967529"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Mgr.</w:t>
            </w:r>
            <w:r w:rsidR="00B06046" w:rsidRPr="00F52EEF">
              <w:rPr>
                <w:rFonts w:asciiTheme="minorHAnsi" w:hAnsiTheme="minorHAnsi" w:cstheme="minorHAnsi"/>
                <w:b/>
              </w:rPr>
              <w:t xml:space="preserve"> Eva</w:t>
            </w:r>
            <w:r w:rsidRPr="00F52EEF">
              <w:rPr>
                <w:rFonts w:asciiTheme="minorHAnsi" w:hAnsiTheme="minorHAnsi" w:cstheme="minorHAnsi"/>
                <w:b/>
              </w:rPr>
              <w:t xml:space="preserve"> Gartnerová</w:t>
            </w:r>
          </w:p>
        </w:tc>
        <w:tc>
          <w:tcPr>
            <w:tcW w:w="992" w:type="dxa"/>
          </w:tcPr>
          <w:p w14:paraId="0BC1488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110891A1"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75D24B74" w14:textId="77777777" w:rsidTr="00DC1F79">
        <w:tc>
          <w:tcPr>
            <w:tcW w:w="3826" w:type="dxa"/>
            <w:gridSpan w:val="2"/>
          </w:tcPr>
          <w:p w14:paraId="51F306A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Intercultural projects 2</w:t>
            </w:r>
          </w:p>
        </w:tc>
        <w:tc>
          <w:tcPr>
            <w:tcW w:w="851" w:type="dxa"/>
          </w:tcPr>
          <w:p w14:paraId="7353515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26s</w:t>
            </w:r>
          </w:p>
        </w:tc>
        <w:tc>
          <w:tcPr>
            <w:tcW w:w="992" w:type="dxa"/>
          </w:tcPr>
          <w:p w14:paraId="5E646F8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4E17E19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053548C1" w14:textId="6A65EDFB"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Mgr. </w:t>
            </w:r>
            <w:r w:rsidR="00B06046" w:rsidRPr="00F52EEF">
              <w:rPr>
                <w:rFonts w:asciiTheme="minorHAnsi" w:hAnsiTheme="minorHAnsi" w:cstheme="minorHAnsi"/>
                <w:b/>
              </w:rPr>
              <w:t xml:space="preserve">Eva </w:t>
            </w:r>
            <w:r w:rsidRPr="00F52EEF">
              <w:rPr>
                <w:rFonts w:asciiTheme="minorHAnsi" w:hAnsiTheme="minorHAnsi" w:cstheme="minorHAnsi"/>
                <w:b/>
              </w:rPr>
              <w:t>Gartnerová</w:t>
            </w:r>
          </w:p>
        </w:tc>
        <w:tc>
          <w:tcPr>
            <w:tcW w:w="992" w:type="dxa"/>
          </w:tcPr>
          <w:p w14:paraId="6834B5C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LS</w:t>
            </w:r>
          </w:p>
        </w:tc>
        <w:tc>
          <w:tcPr>
            <w:tcW w:w="851" w:type="dxa"/>
          </w:tcPr>
          <w:p w14:paraId="492D9C4E" w14:textId="77777777" w:rsidR="00096454" w:rsidRPr="00F52EEF" w:rsidRDefault="00096454" w:rsidP="00935F76">
            <w:pPr>
              <w:tabs>
                <w:tab w:val="left" w:pos="567"/>
              </w:tabs>
              <w:jc w:val="both"/>
              <w:rPr>
                <w:rFonts w:asciiTheme="minorHAnsi" w:hAnsiTheme="minorHAnsi" w:cstheme="minorHAnsi"/>
              </w:rPr>
            </w:pPr>
          </w:p>
        </w:tc>
      </w:tr>
      <w:tr w:rsidR="00B06046" w:rsidRPr="00F52EEF" w14:paraId="2AD23D9E" w14:textId="77777777" w:rsidTr="00DC1F79">
        <w:tc>
          <w:tcPr>
            <w:tcW w:w="3826" w:type="dxa"/>
            <w:gridSpan w:val="2"/>
          </w:tcPr>
          <w:p w14:paraId="1FA5894B" w14:textId="24776AD0" w:rsidR="00B06046" w:rsidRPr="00F52EEF" w:rsidRDefault="00B06046">
            <w:pPr>
              <w:tabs>
                <w:tab w:val="left" w:pos="567"/>
              </w:tabs>
              <w:rPr>
                <w:rFonts w:asciiTheme="minorHAnsi" w:hAnsiTheme="minorHAnsi" w:cstheme="minorHAnsi"/>
              </w:rPr>
              <w:pPrChange w:id="154" w:author="Radim Bačuvčík" w:date="2020-02-06T15:22:00Z">
                <w:pPr>
                  <w:tabs>
                    <w:tab w:val="left" w:pos="567"/>
                  </w:tabs>
                  <w:jc w:val="both"/>
                </w:pPr>
              </w:pPrChange>
            </w:pPr>
            <w:del w:id="155" w:author="Radim Bačuvčík" w:date="2020-02-06T15:22:00Z">
              <w:r w:rsidRPr="00F52EEF" w:rsidDel="000A0BF1">
                <w:rPr>
                  <w:rFonts w:asciiTheme="minorHAnsi" w:hAnsiTheme="minorHAnsi" w:cstheme="minorHAnsi"/>
                </w:rPr>
                <w:delText xml:space="preserve">Propagace </w:delText>
              </w:r>
            </w:del>
            <w:ins w:id="156" w:author="Radim Bačuvčík" w:date="2020-02-06T15:22:00Z">
              <w:r w:rsidR="000A0BF1">
                <w:rPr>
                  <w:rFonts w:asciiTheme="minorHAnsi" w:hAnsiTheme="minorHAnsi" w:cstheme="minorHAnsi"/>
                </w:rPr>
                <w:t>Marketingová komunikace</w:t>
              </w:r>
              <w:r w:rsidR="000A0BF1" w:rsidRPr="00F52EEF">
                <w:rPr>
                  <w:rFonts w:asciiTheme="minorHAnsi" w:hAnsiTheme="minorHAnsi" w:cstheme="minorHAnsi"/>
                </w:rPr>
                <w:t xml:space="preserve"> </w:t>
              </w:r>
            </w:ins>
            <w:r w:rsidRPr="00F52EEF">
              <w:rPr>
                <w:rFonts w:asciiTheme="minorHAnsi" w:hAnsiTheme="minorHAnsi" w:cstheme="minorHAnsi"/>
              </w:rPr>
              <w:t>na sociálních sítích</w:t>
            </w:r>
          </w:p>
        </w:tc>
        <w:tc>
          <w:tcPr>
            <w:tcW w:w="851" w:type="dxa"/>
          </w:tcPr>
          <w:p w14:paraId="2C90C84E"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2" w:type="dxa"/>
          </w:tcPr>
          <w:p w14:paraId="49612BCE"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2FDA6503"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6862027F" w14:textId="3FC2FE0D" w:rsidR="00B06046" w:rsidRPr="00F52EEF" w:rsidRDefault="00B06046"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992" w:type="dxa"/>
          </w:tcPr>
          <w:p w14:paraId="1306BD3F"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0496DE13"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B06046" w:rsidRPr="00F52EEF" w14:paraId="3FE5F11A" w14:textId="77777777" w:rsidTr="00DC1F79">
        <w:tc>
          <w:tcPr>
            <w:tcW w:w="3826" w:type="dxa"/>
            <w:gridSpan w:val="2"/>
          </w:tcPr>
          <w:p w14:paraId="5E92B182"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Reklamní systémy PPC</w:t>
            </w:r>
          </w:p>
        </w:tc>
        <w:tc>
          <w:tcPr>
            <w:tcW w:w="851" w:type="dxa"/>
          </w:tcPr>
          <w:p w14:paraId="3CB0C3A2"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2" w:type="dxa"/>
          </w:tcPr>
          <w:p w14:paraId="644DFDE8"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1F12A83E"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29CD08C6" w14:textId="29BA6C5D" w:rsidR="00B06046" w:rsidRPr="00F52EEF" w:rsidRDefault="00B06046"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992" w:type="dxa"/>
          </w:tcPr>
          <w:p w14:paraId="39D65AE3"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6F6990D3"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54445F03" w14:textId="77777777" w:rsidTr="00DC1F79">
        <w:tc>
          <w:tcPr>
            <w:tcW w:w="3826" w:type="dxa"/>
            <w:gridSpan w:val="2"/>
          </w:tcPr>
          <w:p w14:paraId="735F556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Právní aspekty v MK</w:t>
            </w:r>
          </w:p>
        </w:tc>
        <w:tc>
          <w:tcPr>
            <w:tcW w:w="851" w:type="dxa"/>
          </w:tcPr>
          <w:p w14:paraId="2B5D0E6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w:t>
            </w:r>
          </w:p>
        </w:tc>
        <w:tc>
          <w:tcPr>
            <w:tcW w:w="992" w:type="dxa"/>
          </w:tcPr>
          <w:p w14:paraId="2BFECDD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692BF9C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57199850" w14:textId="4F35D8DD" w:rsidR="00096454" w:rsidRPr="00F52EEF" w:rsidRDefault="00B06046"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JUDr. Libor </w:t>
            </w:r>
            <w:r w:rsidR="00096454" w:rsidRPr="00F52EEF">
              <w:rPr>
                <w:rFonts w:asciiTheme="minorHAnsi" w:hAnsiTheme="minorHAnsi" w:cstheme="minorHAnsi"/>
                <w:b/>
              </w:rPr>
              <w:t>Šnédar, Ph.D.</w:t>
            </w:r>
          </w:p>
        </w:tc>
        <w:tc>
          <w:tcPr>
            <w:tcW w:w="992" w:type="dxa"/>
          </w:tcPr>
          <w:p w14:paraId="0BF5132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53ED5E38"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1C83554E" w14:textId="77777777" w:rsidTr="00DC1F79">
        <w:tc>
          <w:tcPr>
            <w:tcW w:w="3826" w:type="dxa"/>
            <w:gridSpan w:val="2"/>
          </w:tcPr>
          <w:p w14:paraId="5DFDD9AB"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Sociální média</w:t>
            </w:r>
          </w:p>
        </w:tc>
        <w:tc>
          <w:tcPr>
            <w:tcW w:w="851" w:type="dxa"/>
          </w:tcPr>
          <w:p w14:paraId="6E945E5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26s</w:t>
            </w:r>
          </w:p>
        </w:tc>
        <w:tc>
          <w:tcPr>
            <w:tcW w:w="992" w:type="dxa"/>
          </w:tcPr>
          <w:p w14:paraId="4CF34A8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2C7EF5A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1DA40FD8" w14:textId="1FCDBC0D"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 xml:space="preserve">Mgr. </w:t>
            </w:r>
            <w:r w:rsidR="00B06046" w:rsidRPr="00F52EEF">
              <w:rPr>
                <w:rFonts w:asciiTheme="minorHAnsi" w:hAnsiTheme="minorHAnsi" w:cstheme="minorHAnsi"/>
                <w:b/>
              </w:rPr>
              <w:t xml:space="preserve">Olga </w:t>
            </w:r>
            <w:r w:rsidRPr="00F52EEF">
              <w:rPr>
                <w:rFonts w:asciiTheme="minorHAnsi" w:hAnsiTheme="minorHAnsi" w:cstheme="minorHAnsi"/>
                <w:b/>
              </w:rPr>
              <w:t>Biernátová Zbranková</w:t>
            </w:r>
          </w:p>
        </w:tc>
        <w:tc>
          <w:tcPr>
            <w:tcW w:w="992" w:type="dxa"/>
          </w:tcPr>
          <w:p w14:paraId="3A00A01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45099AC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49BDA739" w14:textId="77777777" w:rsidTr="00DC1F79">
        <w:tc>
          <w:tcPr>
            <w:tcW w:w="3826" w:type="dxa"/>
            <w:gridSpan w:val="2"/>
          </w:tcPr>
          <w:p w14:paraId="756C4DB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Brandbuilding</w:t>
            </w:r>
          </w:p>
        </w:tc>
        <w:tc>
          <w:tcPr>
            <w:tcW w:w="851" w:type="dxa"/>
          </w:tcPr>
          <w:p w14:paraId="56EEC1D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26s</w:t>
            </w:r>
          </w:p>
        </w:tc>
        <w:tc>
          <w:tcPr>
            <w:tcW w:w="992" w:type="dxa"/>
          </w:tcPr>
          <w:p w14:paraId="208F5D4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36F93BA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1272B351" w14:textId="6ED17D46"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Mgr.</w:t>
            </w:r>
            <w:r w:rsidR="00B06046" w:rsidRPr="00F52EEF">
              <w:rPr>
                <w:rFonts w:asciiTheme="minorHAnsi" w:hAnsiTheme="minorHAnsi" w:cstheme="minorHAnsi"/>
                <w:b/>
              </w:rPr>
              <w:t xml:space="preserve"> Michal</w:t>
            </w:r>
            <w:r w:rsidRPr="00F52EEF">
              <w:rPr>
                <w:rFonts w:asciiTheme="minorHAnsi" w:hAnsiTheme="minorHAnsi" w:cstheme="minorHAnsi"/>
                <w:b/>
              </w:rPr>
              <w:t xml:space="preserve"> Rožek</w:t>
            </w:r>
          </w:p>
        </w:tc>
        <w:tc>
          <w:tcPr>
            <w:tcW w:w="992" w:type="dxa"/>
          </w:tcPr>
          <w:p w14:paraId="5555D3A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58A4EA4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462AF1BE" w14:textId="77777777" w:rsidTr="00DC1F79">
        <w:trPr>
          <w:trHeight w:val="68"/>
        </w:trPr>
        <w:tc>
          <w:tcPr>
            <w:tcW w:w="3826" w:type="dxa"/>
            <w:gridSpan w:val="2"/>
          </w:tcPr>
          <w:p w14:paraId="0BC51D56"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Integrovaná marketingová komunikace v praxi</w:t>
            </w:r>
          </w:p>
        </w:tc>
        <w:tc>
          <w:tcPr>
            <w:tcW w:w="851" w:type="dxa"/>
          </w:tcPr>
          <w:p w14:paraId="240327B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2" w:type="dxa"/>
          </w:tcPr>
          <w:p w14:paraId="281839A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44698EA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20921FE4" w14:textId="657D75AF"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doc. </w:t>
            </w:r>
            <w:r w:rsidR="00B06046" w:rsidRPr="00F52EEF">
              <w:rPr>
                <w:rFonts w:asciiTheme="minorHAnsi" w:hAnsiTheme="minorHAnsi" w:cstheme="minorHAnsi"/>
                <w:b/>
              </w:rPr>
              <w:t xml:space="preserve">Mgr. Ing Olga </w:t>
            </w:r>
            <w:r w:rsidRPr="00F52EEF">
              <w:rPr>
                <w:rFonts w:asciiTheme="minorHAnsi" w:hAnsiTheme="minorHAnsi" w:cstheme="minorHAnsi"/>
                <w:b/>
              </w:rPr>
              <w:t>Dolínková</w:t>
            </w:r>
            <w:r w:rsidR="00B06046" w:rsidRPr="00F52EEF">
              <w:rPr>
                <w:rFonts w:asciiTheme="minorHAnsi" w:hAnsiTheme="minorHAnsi" w:cstheme="minorHAnsi"/>
                <w:b/>
              </w:rPr>
              <w:t>, Ph.D.</w:t>
            </w:r>
            <w:r w:rsidRPr="00F52EEF">
              <w:rPr>
                <w:rFonts w:asciiTheme="minorHAnsi" w:hAnsiTheme="minorHAnsi" w:cstheme="minorHAnsi"/>
                <w:b/>
              </w:rPr>
              <w:t xml:space="preserve"> (50%), </w:t>
            </w:r>
            <w:r w:rsidRPr="00F52EEF">
              <w:rPr>
                <w:rFonts w:asciiTheme="minorHAnsi" w:hAnsiTheme="minorHAnsi" w:cstheme="minorHAnsi"/>
              </w:rPr>
              <w:t xml:space="preserve">Mgr. </w:t>
            </w:r>
            <w:r w:rsidR="00B06046" w:rsidRPr="00F52EEF">
              <w:rPr>
                <w:rFonts w:asciiTheme="minorHAnsi" w:hAnsiTheme="minorHAnsi" w:cstheme="minorHAnsi"/>
              </w:rPr>
              <w:t xml:space="preserve">Patrik </w:t>
            </w:r>
            <w:r w:rsidRPr="00F52EEF">
              <w:rPr>
                <w:rFonts w:asciiTheme="minorHAnsi" w:hAnsiTheme="minorHAnsi" w:cstheme="minorHAnsi"/>
              </w:rPr>
              <w:t>Kamas</w:t>
            </w:r>
          </w:p>
        </w:tc>
        <w:tc>
          <w:tcPr>
            <w:tcW w:w="992" w:type="dxa"/>
          </w:tcPr>
          <w:p w14:paraId="20DE406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09596957"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096454" w:rsidRPr="00F52EEF" w14:paraId="56B5CD30" w14:textId="77777777" w:rsidTr="00DC1F79">
        <w:tc>
          <w:tcPr>
            <w:tcW w:w="3826" w:type="dxa"/>
            <w:gridSpan w:val="2"/>
          </w:tcPr>
          <w:p w14:paraId="7888D64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Mluvená řeč</w:t>
            </w:r>
          </w:p>
        </w:tc>
        <w:tc>
          <w:tcPr>
            <w:tcW w:w="851" w:type="dxa"/>
          </w:tcPr>
          <w:p w14:paraId="3491038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13p+13c</w:t>
            </w:r>
          </w:p>
        </w:tc>
        <w:tc>
          <w:tcPr>
            <w:tcW w:w="992" w:type="dxa"/>
          </w:tcPr>
          <w:p w14:paraId="3A40888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58C2E8B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553" w:type="dxa"/>
          </w:tcPr>
          <w:p w14:paraId="486621AC" w14:textId="5233A9F6"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PaedDr.</w:t>
            </w:r>
            <w:r w:rsidR="00B06046" w:rsidRPr="00F52EEF">
              <w:rPr>
                <w:rFonts w:asciiTheme="minorHAnsi" w:hAnsiTheme="minorHAnsi" w:cstheme="minorHAnsi"/>
                <w:b/>
              </w:rPr>
              <w:t xml:space="preserve"> Marcela</w:t>
            </w:r>
            <w:r w:rsidRPr="00F52EEF">
              <w:rPr>
                <w:rFonts w:asciiTheme="minorHAnsi" w:hAnsiTheme="minorHAnsi" w:cstheme="minorHAnsi"/>
                <w:b/>
              </w:rPr>
              <w:t xml:space="preserve"> Göttlichová</w:t>
            </w:r>
          </w:p>
        </w:tc>
        <w:tc>
          <w:tcPr>
            <w:tcW w:w="992" w:type="dxa"/>
          </w:tcPr>
          <w:p w14:paraId="1126ACF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1" w:type="dxa"/>
          </w:tcPr>
          <w:p w14:paraId="13C70FCC"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368B2E4B" w14:textId="77777777" w:rsidTr="00DC1F79">
        <w:trPr>
          <w:trHeight w:val="678"/>
        </w:trPr>
        <w:tc>
          <w:tcPr>
            <w:tcW w:w="10774" w:type="dxa"/>
            <w:gridSpan w:val="8"/>
          </w:tcPr>
          <w:p w14:paraId="178DA09A" w14:textId="77777777"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Podmínka pro splnění této skupiny předmětů:</w:t>
            </w:r>
          </w:p>
          <w:p w14:paraId="2F56F89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Student musí za dobu bakalářského studia splnit 20 kreditů z tohoto povinně volitelného bloku předmětů.</w:t>
            </w:r>
          </w:p>
        </w:tc>
      </w:tr>
      <w:tr w:rsidR="00096454" w:rsidRPr="00F52EEF" w14:paraId="68F3DF24" w14:textId="77777777" w:rsidTr="00DC1F79">
        <w:tc>
          <w:tcPr>
            <w:tcW w:w="10774" w:type="dxa"/>
            <w:gridSpan w:val="8"/>
            <w:shd w:val="clear" w:color="auto" w:fill="F7CAAC"/>
          </w:tcPr>
          <w:p w14:paraId="147BB5A3" w14:textId="2B41DCBB" w:rsidR="00096454" w:rsidRPr="00F52EEF" w:rsidRDefault="00096454" w:rsidP="00935F76">
            <w:pPr>
              <w:tabs>
                <w:tab w:val="left" w:pos="567"/>
              </w:tabs>
              <w:jc w:val="center"/>
              <w:rPr>
                <w:rFonts w:asciiTheme="minorHAnsi" w:hAnsiTheme="minorHAnsi" w:cstheme="minorHAnsi"/>
              </w:rPr>
            </w:pPr>
            <w:r w:rsidRPr="00F52EEF">
              <w:rPr>
                <w:rFonts w:asciiTheme="minorHAnsi" w:hAnsiTheme="minorHAnsi" w:cstheme="minorHAnsi"/>
                <w:b/>
                <w:sz w:val="22"/>
              </w:rPr>
              <w:t xml:space="preserve">Povinně volitelné předměty </w:t>
            </w:r>
            <w:r w:rsidR="00DC1F79">
              <w:rPr>
                <w:rFonts w:asciiTheme="minorHAnsi" w:hAnsiTheme="minorHAnsi" w:cstheme="minorHAnsi"/>
                <w:b/>
                <w:sz w:val="22"/>
              </w:rPr>
              <w:t>–</w:t>
            </w:r>
            <w:r w:rsidRPr="00F52EEF">
              <w:rPr>
                <w:rFonts w:asciiTheme="minorHAnsi" w:hAnsiTheme="minorHAnsi" w:cstheme="minorHAnsi"/>
                <w:b/>
                <w:sz w:val="22"/>
              </w:rPr>
              <w:t xml:space="preserve"> skupina 2</w:t>
            </w:r>
          </w:p>
        </w:tc>
      </w:tr>
      <w:tr w:rsidR="00096454" w:rsidRPr="00F52EEF" w14:paraId="2E12A1E4" w14:textId="77777777" w:rsidTr="00DC1F79">
        <w:tc>
          <w:tcPr>
            <w:tcW w:w="3826" w:type="dxa"/>
            <w:gridSpan w:val="2"/>
          </w:tcPr>
          <w:p w14:paraId="6EC4595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Cizí jazyk angličtina 5-13 dle úrovně popsané v informační m systému STAG</w:t>
            </w:r>
          </w:p>
        </w:tc>
        <w:tc>
          <w:tcPr>
            <w:tcW w:w="851" w:type="dxa"/>
          </w:tcPr>
          <w:p w14:paraId="7DA55D8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2" w:type="dxa"/>
          </w:tcPr>
          <w:p w14:paraId="4C03453D"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34840C9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48E448CF" w14:textId="77777777" w:rsidR="00096454" w:rsidRPr="00F52EEF" w:rsidRDefault="00096454" w:rsidP="00935F76">
            <w:pPr>
              <w:tabs>
                <w:tab w:val="left" w:pos="567"/>
              </w:tabs>
              <w:jc w:val="both"/>
              <w:rPr>
                <w:rFonts w:asciiTheme="minorHAnsi" w:hAnsiTheme="minorHAnsi" w:cstheme="minorHAnsi"/>
              </w:rPr>
            </w:pPr>
          </w:p>
        </w:tc>
        <w:tc>
          <w:tcPr>
            <w:tcW w:w="992" w:type="dxa"/>
          </w:tcPr>
          <w:p w14:paraId="78CA175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1-3/ZS</w:t>
            </w:r>
          </w:p>
        </w:tc>
        <w:tc>
          <w:tcPr>
            <w:tcW w:w="851" w:type="dxa"/>
          </w:tcPr>
          <w:p w14:paraId="7BEF801C"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28D0636E" w14:textId="77777777" w:rsidTr="00DC1F79">
        <w:tc>
          <w:tcPr>
            <w:tcW w:w="3826" w:type="dxa"/>
            <w:gridSpan w:val="2"/>
          </w:tcPr>
          <w:p w14:paraId="1BD97B1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Cizí jazyk angličtina 5-13 dle úrovně popsané v informačním systému STAG</w:t>
            </w:r>
          </w:p>
        </w:tc>
        <w:tc>
          <w:tcPr>
            <w:tcW w:w="851" w:type="dxa"/>
          </w:tcPr>
          <w:p w14:paraId="01535A2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2" w:type="dxa"/>
          </w:tcPr>
          <w:p w14:paraId="75B734C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106FCA1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2BA8FB5F" w14:textId="77777777" w:rsidR="00096454" w:rsidRPr="00F52EEF" w:rsidRDefault="00096454" w:rsidP="00935F76">
            <w:pPr>
              <w:tabs>
                <w:tab w:val="left" w:pos="567"/>
              </w:tabs>
              <w:jc w:val="both"/>
              <w:rPr>
                <w:rFonts w:asciiTheme="minorHAnsi" w:hAnsiTheme="minorHAnsi" w:cstheme="minorHAnsi"/>
              </w:rPr>
            </w:pPr>
          </w:p>
        </w:tc>
        <w:tc>
          <w:tcPr>
            <w:tcW w:w="992" w:type="dxa"/>
          </w:tcPr>
          <w:p w14:paraId="0CC040A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1-3/LS</w:t>
            </w:r>
          </w:p>
        </w:tc>
        <w:tc>
          <w:tcPr>
            <w:tcW w:w="851" w:type="dxa"/>
          </w:tcPr>
          <w:p w14:paraId="467C4784"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7721435C" w14:textId="77777777" w:rsidTr="00DC1F79">
        <w:tc>
          <w:tcPr>
            <w:tcW w:w="3826" w:type="dxa"/>
            <w:gridSpan w:val="2"/>
          </w:tcPr>
          <w:p w14:paraId="5D832995"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Příprava na zkoušky Cambridge C1</w:t>
            </w:r>
          </w:p>
        </w:tc>
        <w:tc>
          <w:tcPr>
            <w:tcW w:w="851" w:type="dxa"/>
          </w:tcPr>
          <w:p w14:paraId="0BDF22E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26s</w:t>
            </w:r>
          </w:p>
        </w:tc>
        <w:tc>
          <w:tcPr>
            <w:tcW w:w="992" w:type="dxa"/>
          </w:tcPr>
          <w:p w14:paraId="0A4BCA3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09" w:type="dxa"/>
          </w:tcPr>
          <w:p w14:paraId="1899A44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594115A2" w14:textId="77777777" w:rsidR="00096454" w:rsidRPr="00F52EEF" w:rsidRDefault="00096454" w:rsidP="00935F76">
            <w:pPr>
              <w:tabs>
                <w:tab w:val="left" w:pos="567"/>
              </w:tabs>
              <w:jc w:val="both"/>
              <w:rPr>
                <w:rFonts w:asciiTheme="minorHAnsi" w:hAnsiTheme="minorHAnsi" w:cstheme="minorHAnsi"/>
              </w:rPr>
            </w:pPr>
          </w:p>
        </w:tc>
        <w:tc>
          <w:tcPr>
            <w:tcW w:w="992" w:type="dxa"/>
          </w:tcPr>
          <w:p w14:paraId="30E7C4C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1-3/ZS</w:t>
            </w:r>
          </w:p>
        </w:tc>
        <w:tc>
          <w:tcPr>
            <w:tcW w:w="851" w:type="dxa"/>
          </w:tcPr>
          <w:p w14:paraId="46744FAC"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64D63256" w14:textId="77777777" w:rsidTr="00DC1F79">
        <w:tc>
          <w:tcPr>
            <w:tcW w:w="3826" w:type="dxa"/>
            <w:gridSpan w:val="2"/>
          </w:tcPr>
          <w:p w14:paraId="5222245F"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Příprava na zkoušky Cambridge C1</w:t>
            </w:r>
          </w:p>
        </w:tc>
        <w:tc>
          <w:tcPr>
            <w:tcW w:w="851" w:type="dxa"/>
          </w:tcPr>
          <w:p w14:paraId="02DA256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26s</w:t>
            </w:r>
          </w:p>
        </w:tc>
        <w:tc>
          <w:tcPr>
            <w:tcW w:w="992" w:type="dxa"/>
          </w:tcPr>
          <w:p w14:paraId="05D9D8E8"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09" w:type="dxa"/>
          </w:tcPr>
          <w:p w14:paraId="1162F2C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553" w:type="dxa"/>
          </w:tcPr>
          <w:p w14:paraId="1C07C8F9" w14:textId="77777777" w:rsidR="00096454" w:rsidRPr="00F52EEF" w:rsidRDefault="00096454" w:rsidP="00935F76">
            <w:pPr>
              <w:tabs>
                <w:tab w:val="left" w:pos="567"/>
              </w:tabs>
              <w:jc w:val="both"/>
              <w:rPr>
                <w:rFonts w:asciiTheme="minorHAnsi" w:hAnsiTheme="minorHAnsi" w:cstheme="minorHAnsi"/>
              </w:rPr>
            </w:pPr>
          </w:p>
        </w:tc>
        <w:tc>
          <w:tcPr>
            <w:tcW w:w="992" w:type="dxa"/>
          </w:tcPr>
          <w:p w14:paraId="71B5AE24"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1-3/LS</w:t>
            </w:r>
          </w:p>
        </w:tc>
        <w:tc>
          <w:tcPr>
            <w:tcW w:w="851" w:type="dxa"/>
          </w:tcPr>
          <w:p w14:paraId="61E68DAE"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5BA292D3" w14:textId="77777777" w:rsidTr="00027B95">
        <w:trPr>
          <w:trHeight w:val="1401"/>
        </w:trPr>
        <w:tc>
          <w:tcPr>
            <w:tcW w:w="10774" w:type="dxa"/>
            <w:gridSpan w:val="8"/>
          </w:tcPr>
          <w:p w14:paraId="0855FD30" w14:textId="77777777"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Podmínka pro splnění této skupiny předmětů:</w:t>
            </w:r>
          </w:p>
          <w:p w14:paraId="08B4E1B2" w14:textId="1F6B57BE" w:rsidR="00DC1F79" w:rsidRDefault="00491596" w:rsidP="00935F76">
            <w:pPr>
              <w:tabs>
                <w:tab w:val="left" w:pos="567"/>
              </w:tabs>
              <w:spacing w:after="240"/>
              <w:jc w:val="both"/>
              <w:rPr>
                <w:rFonts w:asciiTheme="minorHAnsi" w:hAnsiTheme="minorHAnsi" w:cstheme="minorHAnsi"/>
              </w:rPr>
            </w:pPr>
            <w:r w:rsidRPr="00F52EEF">
              <w:rPr>
                <w:rFonts w:asciiTheme="minorHAnsi" w:hAnsiTheme="minorHAnsi" w:cstheme="minorHAnsi"/>
              </w:rPr>
              <w:t>Student si vybírá úroveň angličtiny dle vlastního zájmu CJ5-CJ13. Za dobu bakalářského studia musí splnit 5 semestrů angličtiny. Celkem tedy musí získat 10 kreditů.</w:t>
            </w:r>
          </w:p>
          <w:p w14:paraId="31B0831C" w14:textId="1E433066" w:rsidR="00DC1F79" w:rsidRPr="00F52EEF" w:rsidRDefault="00DC1F79" w:rsidP="00935F76">
            <w:pPr>
              <w:tabs>
                <w:tab w:val="left" w:pos="567"/>
              </w:tabs>
              <w:jc w:val="both"/>
              <w:rPr>
                <w:rFonts w:asciiTheme="minorHAnsi" w:hAnsiTheme="minorHAnsi" w:cstheme="minorHAnsi"/>
              </w:rPr>
            </w:pPr>
          </w:p>
        </w:tc>
      </w:tr>
      <w:tr w:rsidR="00096454" w:rsidRPr="00F52EEF" w14:paraId="7DB368D8" w14:textId="77777777" w:rsidTr="00DC1F79">
        <w:tc>
          <w:tcPr>
            <w:tcW w:w="10774" w:type="dxa"/>
            <w:gridSpan w:val="8"/>
            <w:shd w:val="clear" w:color="auto" w:fill="FBD4B4" w:themeFill="accent6" w:themeFillTint="66"/>
          </w:tcPr>
          <w:p w14:paraId="06E797B3" w14:textId="72AE6CC5" w:rsidR="00096454" w:rsidRPr="00F52EEF" w:rsidRDefault="00096454" w:rsidP="00935F76">
            <w:pPr>
              <w:tabs>
                <w:tab w:val="left" w:pos="567"/>
              </w:tabs>
              <w:jc w:val="center"/>
              <w:rPr>
                <w:rFonts w:asciiTheme="minorHAnsi" w:hAnsiTheme="minorHAnsi" w:cstheme="minorHAnsi"/>
              </w:rPr>
            </w:pPr>
            <w:r w:rsidRPr="00F52EEF">
              <w:rPr>
                <w:rFonts w:asciiTheme="minorHAnsi" w:hAnsiTheme="minorHAnsi" w:cstheme="minorHAnsi"/>
                <w:b/>
                <w:sz w:val="22"/>
              </w:rPr>
              <w:t xml:space="preserve">Povinně volitelné předměty </w:t>
            </w:r>
            <w:r w:rsidR="00DC1F79">
              <w:rPr>
                <w:rFonts w:asciiTheme="minorHAnsi" w:hAnsiTheme="minorHAnsi" w:cstheme="minorHAnsi"/>
                <w:b/>
                <w:sz w:val="22"/>
              </w:rPr>
              <w:t>–</w:t>
            </w:r>
            <w:r w:rsidRPr="00F52EEF">
              <w:rPr>
                <w:rFonts w:asciiTheme="minorHAnsi" w:hAnsiTheme="minorHAnsi" w:cstheme="minorHAnsi"/>
                <w:b/>
                <w:sz w:val="22"/>
              </w:rPr>
              <w:t xml:space="preserve"> skupina 3</w:t>
            </w:r>
          </w:p>
        </w:tc>
      </w:tr>
      <w:tr w:rsidR="00096454" w:rsidRPr="00F52EEF" w14:paraId="18576943" w14:textId="77777777" w:rsidTr="00DC1F79">
        <w:tc>
          <w:tcPr>
            <w:tcW w:w="3826" w:type="dxa"/>
            <w:gridSpan w:val="2"/>
          </w:tcPr>
          <w:p w14:paraId="66CA16DC"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Sportovní aktivity</w:t>
            </w:r>
          </w:p>
        </w:tc>
        <w:tc>
          <w:tcPr>
            <w:tcW w:w="851" w:type="dxa"/>
          </w:tcPr>
          <w:p w14:paraId="71DBE171"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992" w:type="dxa"/>
          </w:tcPr>
          <w:p w14:paraId="1B649EFE"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09" w:type="dxa"/>
          </w:tcPr>
          <w:p w14:paraId="7E344252"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w:t>
            </w:r>
          </w:p>
        </w:tc>
        <w:tc>
          <w:tcPr>
            <w:tcW w:w="2553" w:type="dxa"/>
          </w:tcPr>
          <w:p w14:paraId="35E15201" w14:textId="77777777" w:rsidR="00096454" w:rsidRPr="00F52EEF" w:rsidRDefault="00096454" w:rsidP="00935F76">
            <w:pPr>
              <w:tabs>
                <w:tab w:val="left" w:pos="567"/>
              </w:tabs>
              <w:jc w:val="both"/>
              <w:rPr>
                <w:rFonts w:asciiTheme="minorHAnsi" w:hAnsiTheme="minorHAnsi" w:cstheme="minorHAnsi"/>
              </w:rPr>
            </w:pPr>
          </w:p>
        </w:tc>
        <w:tc>
          <w:tcPr>
            <w:tcW w:w="992" w:type="dxa"/>
          </w:tcPr>
          <w:p w14:paraId="2013C0EA"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1-3/ZS,LS</w:t>
            </w:r>
          </w:p>
        </w:tc>
        <w:tc>
          <w:tcPr>
            <w:tcW w:w="851" w:type="dxa"/>
          </w:tcPr>
          <w:p w14:paraId="30DC8E9A"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5417BC4F" w14:textId="77777777" w:rsidTr="00027B95">
        <w:trPr>
          <w:trHeight w:val="70"/>
        </w:trPr>
        <w:tc>
          <w:tcPr>
            <w:tcW w:w="3826" w:type="dxa"/>
            <w:gridSpan w:val="2"/>
          </w:tcPr>
          <w:p w14:paraId="6C6DF578" w14:textId="77777777" w:rsidR="00096454" w:rsidRPr="00F52EEF" w:rsidRDefault="00096454" w:rsidP="00935F76">
            <w:pPr>
              <w:tabs>
                <w:tab w:val="left" w:pos="567"/>
              </w:tabs>
              <w:jc w:val="both"/>
              <w:rPr>
                <w:rFonts w:asciiTheme="minorHAnsi" w:hAnsiTheme="minorHAnsi" w:cstheme="minorHAnsi"/>
              </w:rPr>
            </w:pPr>
          </w:p>
        </w:tc>
        <w:tc>
          <w:tcPr>
            <w:tcW w:w="851" w:type="dxa"/>
          </w:tcPr>
          <w:p w14:paraId="516EFD65" w14:textId="77777777" w:rsidR="00096454" w:rsidRPr="00F52EEF" w:rsidRDefault="00096454" w:rsidP="00935F76">
            <w:pPr>
              <w:tabs>
                <w:tab w:val="left" w:pos="567"/>
              </w:tabs>
              <w:jc w:val="both"/>
              <w:rPr>
                <w:rFonts w:asciiTheme="minorHAnsi" w:hAnsiTheme="minorHAnsi" w:cstheme="minorHAnsi"/>
              </w:rPr>
            </w:pPr>
          </w:p>
        </w:tc>
        <w:tc>
          <w:tcPr>
            <w:tcW w:w="992" w:type="dxa"/>
          </w:tcPr>
          <w:p w14:paraId="29FBEED3" w14:textId="77777777" w:rsidR="00096454" w:rsidRPr="00F52EEF" w:rsidRDefault="00096454" w:rsidP="00935F76">
            <w:pPr>
              <w:tabs>
                <w:tab w:val="left" w:pos="567"/>
              </w:tabs>
              <w:jc w:val="both"/>
              <w:rPr>
                <w:rFonts w:asciiTheme="minorHAnsi" w:hAnsiTheme="minorHAnsi" w:cstheme="minorHAnsi"/>
              </w:rPr>
            </w:pPr>
          </w:p>
        </w:tc>
        <w:tc>
          <w:tcPr>
            <w:tcW w:w="709" w:type="dxa"/>
          </w:tcPr>
          <w:p w14:paraId="4105D40B" w14:textId="77777777" w:rsidR="00096454" w:rsidRPr="00F52EEF" w:rsidRDefault="00096454" w:rsidP="00935F76">
            <w:pPr>
              <w:tabs>
                <w:tab w:val="left" w:pos="567"/>
              </w:tabs>
              <w:jc w:val="both"/>
              <w:rPr>
                <w:rFonts w:asciiTheme="minorHAnsi" w:hAnsiTheme="minorHAnsi" w:cstheme="minorHAnsi"/>
              </w:rPr>
            </w:pPr>
          </w:p>
        </w:tc>
        <w:tc>
          <w:tcPr>
            <w:tcW w:w="2553" w:type="dxa"/>
          </w:tcPr>
          <w:p w14:paraId="17A4771A" w14:textId="77777777" w:rsidR="00096454" w:rsidRPr="00F52EEF" w:rsidRDefault="00096454" w:rsidP="00935F76">
            <w:pPr>
              <w:tabs>
                <w:tab w:val="left" w:pos="567"/>
              </w:tabs>
              <w:jc w:val="both"/>
              <w:rPr>
                <w:rFonts w:asciiTheme="minorHAnsi" w:hAnsiTheme="minorHAnsi" w:cstheme="minorHAnsi"/>
              </w:rPr>
            </w:pPr>
          </w:p>
        </w:tc>
        <w:tc>
          <w:tcPr>
            <w:tcW w:w="992" w:type="dxa"/>
          </w:tcPr>
          <w:p w14:paraId="1B79D067" w14:textId="77777777" w:rsidR="00096454" w:rsidRPr="00F52EEF" w:rsidRDefault="00096454" w:rsidP="00935F76">
            <w:pPr>
              <w:tabs>
                <w:tab w:val="left" w:pos="567"/>
              </w:tabs>
              <w:jc w:val="both"/>
              <w:rPr>
                <w:rFonts w:asciiTheme="minorHAnsi" w:hAnsiTheme="minorHAnsi" w:cstheme="minorHAnsi"/>
              </w:rPr>
            </w:pPr>
          </w:p>
        </w:tc>
        <w:tc>
          <w:tcPr>
            <w:tcW w:w="851" w:type="dxa"/>
          </w:tcPr>
          <w:p w14:paraId="2B3CBC7C" w14:textId="77777777" w:rsidR="00096454" w:rsidRPr="00F52EEF" w:rsidRDefault="00096454" w:rsidP="00935F76">
            <w:pPr>
              <w:tabs>
                <w:tab w:val="left" w:pos="567"/>
              </w:tabs>
              <w:jc w:val="both"/>
              <w:rPr>
                <w:rFonts w:asciiTheme="minorHAnsi" w:hAnsiTheme="minorHAnsi" w:cstheme="minorHAnsi"/>
              </w:rPr>
            </w:pPr>
          </w:p>
        </w:tc>
      </w:tr>
    </w:tbl>
    <w:p w14:paraId="17046016" w14:textId="3E3F219D" w:rsidR="00DC1F79" w:rsidRDefault="00DC1F79" w:rsidP="00935F76">
      <w:pPr>
        <w:tabs>
          <w:tab w:val="left" w:pos="567"/>
        </w:tabs>
      </w:pPr>
      <w:del w:id="157" w:author="Josef Kocourek" w:date="2020-02-10T13:45:00Z">
        <w:r w:rsidDel="009171CC">
          <w:br w:type="page"/>
        </w:r>
      </w:del>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19"/>
        <w:gridCol w:w="6097"/>
      </w:tblGrid>
      <w:tr w:rsidR="00096454" w:rsidRPr="00F52EEF" w14:paraId="70682DE2" w14:textId="77777777" w:rsidTr="00003E11">
        <w:trPr>
          <w:trHeight w:val="747"/>
        </w:trPr>
        <w:tc>
          <w:tcPr>
            <w:tcW w:w="10916" w:type="dxa"/>
            <w:gridSpan w:val="2"/>
          </w:tcPr>
          <w:p w14:paraId="2DA005AE" w14:textId="3D3E3858" w:rsidR="00096454"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Podmínka pro splnění této skupiny předmětů:</w:t>
            </w:r>
          </w:p>
          <w:p w14:paraId="2516D6F5" w14:textId="4B3469E4" w:rsidR="00F52EEF" w:rsidRPr="00F52EEF" w:rsidRDefault="00491596" w:rsidP="00935F76">
            <w:pPr>
              <w:tabs>
                <w:tab w:val="left" w:pos="567"/>
              </w:tabs>
              <w:jc w:val="both"/>
              <w:rPr>
                <w:rFonts w:asciiTheme="minorHAnsi" w:hAnsiTheme="minorHAnsi" w:cstheme="minorHAnsi"/>
              </w:rPr>
            </w:pPr>
            <w:r w:rsidRPr="00F52EEF">
              <w:rPr>
                <w:rFonts w:asciiTheme="minorHAnsi" w:hAnsiTheme="minorHAnsi" w:cstheme="minorHAnsi"/>
              </w:rPr>
              <w:t>Student si vybírá z nabídky sportovních aktivit dle STAG. Za dobu bakalářského studia musí splnit dvě sportovní aktivity. Celkem tedy musí získat 2 kredity.</w:t>
            </w:r>
          </w:p>
          <w:tbl>
            <w:tblPr>
              <w:tblpPr w:leftFromText="141" w:rightFromText="141" w:vertAnchor="page" w:horzAnchor="margin" w:tblpXSpec="center" w:tblpY="1051"/>
              <w:tblOverlap w:val="never"/>
              <w:tblW w:w="94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539"/>
              <w:gridCol w:w="5954"/>
            </w:tblGrid>
            <w:tr w:rsidR="00F52EEF" w:rsidRPr="00F52EEF" w14:paraId="7E03B44E" w14:textId="77777777" w:rsidTr="00F52EEF">
              <w:tc>
                <w:tcPr>
                  <w:tcW w:w="353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96A350F"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Skupina předmětů</w:t>
                  </w:r>
                </w:p>
              </w:tc>
              <w:tc>
                <w:tcPr>
                  <w:tcW w:w="5954"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A82264A"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Počet kreditů za bakalářský stupeň studia – prezenční forma</w:t>
                  </w:r>
                </w:p>
              </w:tc>
            </w:tr>
            <w:tr w:rsidR="00F52EEF" w:rsidRPr="00F52EEF" w14:paraId="4D4ED0F9" w14:textId="77777777" w:rsidTr="00F52EEF">
              <w:tc>
                <w:tcPr>
                  <w:tcW w:w="3539" w:type="dxa"/>
                  <w:tcBorders>
                    <w:top w:val="single" w:sz="4" w:space="0" w:color="auto"/>
                    <w:left w:val="single" w:sz="4" w:space="0" w:color="auto"/>
                    <w:bottom w:val="single" w:sz="4" w:space="0" w:color="auto"/>
                    <w:right w:val="single" w:sz="4" w:space="0" w:color="auto"/>
                  </w:tcBorders>
                  <w:hideMark/>
                </w:tcPr>
                <w:p w14:paraId="6F2902DA"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Povinné předměty</w:t>
                  </w:r>
                </w:p>
              </w:tc>
              <w:tc>
                <w:tcPr>
                  <w:tcW w:w="5954" w:type="dxa"/>
                  <w:tcBorders>
                    <w:top w:val="single" w:sz="4" w:space="0" w:color="auto"/>
                    <w:left w:val="single" w:sz="4" w:space="0" w:color="auto"/>
                    <w:bottom w:val="single" w:sz="4" w:space="0" w:color="auto"/>
                    <w:right w:val="single" w:sz="4" w:space="0" w:color="auto"/>
                  </w:tcBorders>
                </w:tcPr>
                <w:p w14:paraId="135F6267"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137</w:t>
                  </w:r>
                </w:p>
              </w:tc>
            </w:tr>
            <w:tr w:rsidR="00F52EEF" w:rsidRPr="00F52EEF" w14:paraId="3CECCA6A" w14:textId="77777777" w:rsidTr="00F52EEF">
              <w:tc>
                <w:tcPr>
                  <w:tcW w:w="3539" w:type="dxa"/>
                  <w:tcBorders>
                    <w:top w:val="single" w:sz="4" w:space="0" w:color="auto"/>
                    <w:left w:val="single" w:sz="4" w:space="0" w:color="auto"/>
                    <w:bottom w:val="single" w:sz="4" w:space="0" w:color="auto"/>
                    <w:right w:val="single" w:sz="4" w:space="0" w:color="auto"/>
                  </w:tcBorders>
                  <w:hideMark/>
                </w:tcPr>
                <w:p w14:paraId="63B3CC34"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Povinně volitelné – skupina 1</w:t>
                  </w:r>
                </w:p>
              </w:tc>
              <w:tc>
                <w:tcPr>
                  <w:tcW w:w="5954" w:type="dxa"/>
                  <w:tcBorders>
                    <w:top w:val="single" w:sz="4" w:space="0" w:color="auto"/>
                    <w:left w:val="single" w:sz="4" w:space="0" w:color="auto"/>
                    <w:bottom w:val="single" w:sz="4" w:space="0" w:color="auto"/>
                    <w:right w:val="single" w:sz="4" w:space="0" w:color="auto"/>
                  </w:tcBorders>
                </w:tcPr>
                <w:p w14:paraId="03ADC860"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20</w:t>
                  </w:r>
                </w:p>
              </w:tc>
            </w:tr>
            <w:tr w:rsidR="00F52EEF" w:rsidRPr="00F52EEF" w14:paraId="2AAFB401" w14:textId="77777777" w:rsidTr="00F52EEF">
              <w:tc>
                <w:tcPr>
                  <w:tcW w:w="3539" w:type="dxa"/>
                  <w:tcBorders>
                    <w:top w:val="single" w:sz="4" w:space="0" w:color="auto"/>
                    <w:left w:val="single" w:sz="4" w:space="0" w:color="auto"/>
                    <w:bottom w:val="single" w:sz="4" w:space="0" w:color="auto"/>
                    <w:right w:val="single" w:sz="4" w:space="0" w:color="auto"/>
                  </w:tcBorders>
                  <w:hideMark/>
                </w:tcPr>
                <w:p w14:paraId="631E1F8B"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Povinně volitelné – skupina 2</w:t>
                  </w:r>
                </w:p>
              </w:tc>
              <w:tc>
                <w:tcPr>
                  <w:tcW w:w="5954" w:type="dxa"/>
                  <w:tcBorders>
                    <w:top w:val="single" w:sz="4" w:space="0" w:color="auto"/>
                    <w:left w:val="single" w:sz="4" w:space="0" w:color="auto"/>
                    <w:bottom w:val="single" w:sz="4" w:space="0" w:color="auto"/>
                    <w:right w:val="single" w:sz="4" w:space="0" w:color="auto"/>
                  </w:tcBorders>
                </w:tcPr>
                <w:p w14:paraId="15AD0BF0" w14:textId="2DB86D75" w:rsidR="00F52EEF" w:rsidRPr="00F52EEF" w:rsidRDefault="00F52EEF" w:rsidP="00935F76">
                  <w:pPr>
                    <w:tabs>
                      <w:tab w:val="left" w:pos="567"/>
                      <w:tab w:val="left" w:pos="1110"/>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10</w:t>
                  </w:r>
                  <w:r w:rsidR="00DC1F79">
                    <w:rPr>
                      <w:rFonts w:asciiTheme="minorHAnsi" w:hAnsiTheme="minorHAnsi" w:cstheme="minorHAnsi"/>
                      <w:szCs w:val="24"/>
                    </w:rPr>
                    <w:tab/>
                  </w:r>
                </w:p>
              </w:tc>
            </w:tr>
            <w:tr w:rsidR="00F52EEF" w:rsidRPr="00F52EEF" w14:paraId="7E6997E6" w14:textId="77777777" w:rsidTr="00F52EEF">
              <w:tc>
                <w:tcPr>
                  <w:tcW w:w="3539" w:type="dxa"/>
                  <w:tcBorders>
                    <w:top w:val="single" w:sz="4" w:space="0" w:color="auto"/>
                    <w:left w:val="single" w:sz="4" w:space="0" w:color="auto"/>
                    <w:bottom w:val="single" w:sz="4" w:space="0" w:color="auto"/>
                    <w:right w:val="single" w:sz="4" w:space="0" w:color="auto"/>
                  </w:tcBorders>
                </w:tcPr>
                <w:p w14:paraId="31995E95"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Povinně volitelné – skupina 3</w:t>
                  </w:r>
                </w:p>
              </w:tc>
              <w:tc>
                <w:tcPr>
                  <w:tcW w:w="5954" w:type="dxa"/>
                  <w:tcBorders>
                    <w:top w:val="single" w:sz="4" w:space="0" w:color="auto"/>
                    <w:left w:val="single" w:sz="4" w:space="0" w:color="auto"/>
                    <w:bottom w:val="single" w:sz="4" w:space="0" w:color="auto"/>
                    <w:right w:val="single" w:sz="4" w:space="0" w:color="auto"/>
                  </w:tcBorders>
                </w:tcPr>
                <w:p w14:paraId="63CE5A43"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2</w:t>
                  </w:r>
                </w:p>
              </w:tc>
            </w:tr>
            <w:tr w:rsidR="00F52EEF" w:rsidRPr="00F52EEF" w14:paraId="07592F09" w14:textId="77777777" w:rsidTr="00DC1F79">
              <w:trPr>
                <w:trHeight w:val="70"/>
              </w:trPr>
              <w:tc>
                <w:tcPr>
                  <w:tcW w:w="3539" w:type="dxa"/>
                  <w:tcBorders>
                    <w:top w:val="single" w:sz="4" w:space="0" w:color="auto"/>
                    <w:left w:val="single" w:sz="4" w:space="0" w:color="auto"/>
                    <w:bottom w:val="single" w:sz="4" w:space="0" w:color="auto"/>
                    <w:right w:val="single" w:sz="4" w:space="0" w:color="auto"/>
                  </w:tcBorders>
                  <w:hideMark/>
                </w:tcPr>
                <w:p w14:paraId="33F55169"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Volitelné</w:t>
                  </w:r>
                </w:p>
              </w:tc>
              <w:tc>
                <w:tcPr>
                  <w:tcW w:w="5954" w:type="dxa"/>
                  <w:tcBorders>
                    <w:top w:val="single" w:sz="4" w:space="0" w:color="auto"/>
                    <w:left w:val="single" w:sz="4" w:space="0" w:color="auto"/>
                    <w:bottom w:val="single" w:sz="4" w:space="0" w:color="auto"/>
                    <w:right w:val="single" w:sz="4" w:space="0" w:color="auto"/>
                  </w:tcBorders>
                </w:tcPr>
                <w:p w14:paraId="6540F08D"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11</w:t>
                  </w:r>
                </w:p>
              </w:tc>
            </w:tr>
            <w:tr w:rsidR="00F52EEF" w:rsidRPr="00F52EEF" w14:paraId="118C2DAA" w14:textId="77777777" w:rsidTr="00F52EEF">
              <w:tc>
                <w:tcPr>
                  <w:tcW w:w="353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36E2FA2"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Typ předmětů</w:t>
                  </w:r>
                </w:p>
              </w:tc>
              <w:tc>
                <w:tcPr>
                  <w:tcW w:w="5954"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52618A4"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Počet kreditů za bakalářský stupeň studia – prezenční forma</w:t>
                  </w:r>
                </w:p>
              </w:tc>
            </w:tr>
            <w:tr w:rsidR="00F52EEF" w:rsidRPr="00F52EEF" w14:paraId="712104FE" w14:textId="77777777" w:rsidTr="00F52EEF">
              <w:tc>
                <w:tcPr>
                  <w:tcW w:w="3539" w:type="dxa"/>
                  <w:tcBorders>
                    <w:top w:val="single" w:sz="4" w:space="0" w:color="auto"/>
                    <w:left w:val="single" w:sz="4" w:space="0" w:color="auto"/>
                    <w:bottom w:val="single" w:sz="4" w:space="0" w:color="auto"/>
                    <w:right w:val="single" w:sz="4" w:space="0" w:color="auto"/>
                  </w:tcBorders>
                  <w:hideMark/>
                </w:tcPr>
                <w:p w14:paraId="49C07D51"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Předměty profilového základu</w:t>
                  </w:r>
                </w:p>
              </w:tc>
              <w:tc>
                <w:tcPr>
                  <w:tcW w:w="5954" w:type="dxa"/>
                  <w:tcBorders>
                    <w:top w:val="single" w:sz="4" w:space="0" w:color="auto"/>
                    <w:left w:val="single" w:sz="4" w:space="0" w:color="auto"/>
                    <w:bottom w:val="single" w:sz="4" w:space="0" w:color="auto"/>
                    <w:right w:val="single" w:sz="4" w:space="0" w:color="auto"/>
                  </w:tcBorders>
                </w:tcPr>
                <w:p w14:paraId="78946CDB"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30</w:t>
                  </w:r>
                </w:p>
              </w:tc>
            </w:tr>
            <w:tr w:rsidR="00F52EEF" w:rsidRPr="00F52EEF" w14:paraId="34FAE457" w14:textId="77777777" w:rsidTr="00F52EEF">
              <w:tc>
                <w:tcPr>
                  <w:tcW w:w="3539" w:type="dxa"/>
                  <w:tcBorders>
                    <w:top w:val="single" w:sz="4" w:space="0" w:color="auto"/>
                    <w:left w:val="single" w:sz="4" w:space="0" w:color="auto"/>
                    <w:bottom w:val="single" w:sz="4" w:space="0" w:color="auto"/>
                    <w:right w:val="single" w:sz="4" w:space="0" w:color="auto"/>
                  </w:tcBorders>
                  <w:hideMark/>
                </w:tcPr>
                <w:p w14:paraId="1AC972CC"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Základní teoretické předměty</w:t>
                  </w:r>
                </w:p>
              </w:tc>
              <w:tc>
                <w:tcPr>
                  <w:tcW w:w="5954" w:type="dxa"/>
                  <w:tcBorders>
                    <w:top w:val="single" w:sz="4" w:space="0" w:color="auto"/>
                    <w:left w:val="single" w:sz="4" w:space="0" w:color="auto"/>
                    <w:bottom w:val="single" w:sz="4" w:space="0" w:color="auto"/>
                    <w:right w:val="single" w:sz="4" w:space="0" w:color="auto"/>
                  </w:tcBorders>
                </w:tcPr>
                <w:p w14:paraId="3D45AC97"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66</w:t>
                  </w:r>
                </w:p>
              </w:tc>
            </w:tr>
            <w:tr w:rsidR="00F52EEF" w:rsidRPr="00F52EEF" w14:paraId="747C5B65" w14:textId="77777777" w:rsidTr="00F52EEF">
              <w:tc>
                <w:tcPr>
                  <w:tcW w:w="3539" w:type="dxa"/>
                  <w:tcBorders>
                    <w:top w:val="single" w:sz="4" w:space="0" w:color="auto"/>
                    <w:left w:val="single" w:sz="4" w:space="0" w:color="auto"/>
                    <w:bottom w:val="single" w:sz="4" w:space="0" w:color="auto"/>
                    <w:right w:val="single" w:sz="4" w:space="0" w:color="auto"/>
                  </w:tcBorders>
                  <w:hideMark/>
                </w:tcPr>
                <w:p w14:paraId="18169C06"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Ostatní</w:t>
                  </w:r>
                </w:p>
              </w:tc>
              <w:tc>
                <w:tcPr>
                  <w:tcW w:w="5954" w:type="dxa"/>
                  <w:tcBorders>
                    <w:top w:val="single" w:sz="4" w:space="0" w:color="auto"/>
                    <w:left w:val="single" w:sz="4" w:space="0" w:color="auto"/>
                    <w:bottom w:val="single" w:sz="4" w:space="0" w:color="auto"/>
                    <w:right w:val="single" w:sz="4" w:space="0" w:color="auto"/>
                  </w:tcBorders>
                </w:tcPr>
                <w:p w14:paraId="366C516C" w14:textId="77777777" w:rsidR="00F52EEF" w:rsidRPr="00F52EEF" w:rsidRDefault="00F52EEF"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73</w:t>
                  </w:r>
                </w:p>
              </w:tc>
            </w:tr>
          </w:tbl>
          <w:p w14:paraId="4A1368EF" w14:textId="39B08875" w:rsidR="00DC1F79" w:rsidRDefault="00DC1F79" w:rsidP="00935F76">
            <w:pPr>
              <w:tabs>
                <w:tab w:val="left" w:pos="567"/>
              </w:tabs>
              <w:jc w:val="both"/>
              <w:rPr>
                <w:rFonts w:asciiTheme="minorHAnsi" w:hAnsiTheme="minorHAnsi" w:cstheme="minorHAnsi"/>
                <w:b/>
              </w:rPr>
            </w:pPr>
          </w:p>
          <w:p w14:paraId="5014BECD" w14:textId="77777777" w:rsidR="00DC1F79" w:rsidRPr="00DC1F79" w:rsidRDefault="00DC1F79" w:rsidP="00935F76">
            <w:pPr>
              <w:tabs>
                <w:tab w:val="left" w:pos="567"/>
              </w:tabs>
              <w:rPr>
                <w:rFonts w:asciiTheme="minorHAnsi" w:hAnsiTheme="minorHAnsi" w:cstheme="minorHAnsi"/>
              </w:rPr>
            </w:pPr>
          </w:p>
          <w:p w14:paraId="63D4AA7C" w14:textId="77777777" w:rsidR="00DC1F79" w:rsidRPr="00DC1F79" w:rsidRDefault="00DC1F79" w:rsidP="00935F76">
            <w:pPr>
              <w:tabs>
                <w:tab w:val="left" w:pos="567"/>
              </w:tabs>
              <w:rPr>
                <w:rFonts w:asciiTheme="minorHAnsi" w:hAnsiTheme="minorHAnsi" w:cstheme="minorHAnsi"/>
              </w:rPr>
            </w:pPr>
          </w:p>
          <w:p w14:paraId="5A019F48" w14:textId="77777777" w:rsidR="00DC1F79" w:rsidRPr="00DC1F79" w:rsidRDefault="00DC1F79" w:rsidP="00935F76">
            <w:pPr>
              <w:tabs>
                <w:tab w:val="left" w:pos="567"/>
              </w:tabs>
              <w:rPr>
                <w:rFonts w:asciiTheme="minorHAnsi" w:hAnsiTheme="minorHAnsi" w:cstheme="minorHAnsi"/>
              </w:rPr>
            </w:pPr>
          </w:p>
          <w:p w14:paraId="755902A6" w14:textId="77777777" w:rsidR="00DC1F79" w:rsidRPr="00DC1F79" w:rsidRDefault="00DC1F79" w:rsidP="00935F76">
            <w:pPr>
              <w:tabs>
                <w:tab w:val="left" w:pos="567"/>
              </w:tabs>
              <w:rPr>
                <w:rFonts w:asciiTheme="minorHAnsi" w:hAnsiTheme="minorHAnsi" w:cstheme="minorHAnsi"/>
              </w:rPr>
            </w:pPr>
          </w:p>
          <w:p w14:paraId="6C8B1579" w14:textId="77777777" w:rsidR="00DC1F79" w:rsidRPr="00DC1F79" w:rsidRDefault="00DC1F79" w:rsidP="00935F76">
            <w:pPr>
              <w:tabs>
                <w:tab w:val="left" w:pos="567"/>
              </w:tabs>
              <w:rPr>
                <w:rFonts w:asciiTheme="minorHAnsi" w:hAnsiTheme="minorHAnsi" w:cstheme="minorHAnsi"/>
              </w:rPr>
            </w:pPr>
          </w:p>
          <w:p w14:paraId="265996B2" w14:textId="77777777" w:rsidR="00DC1F79" w:rsidRPr="00DC1F79" w:rsidRDefault="00DC1F79" w:rsidP="00935F76">
            <w:pPr>
              <w:tabs>
                <w:tab w:val="left" w:pos="567"/>
              </w:tabs>
              <w:rPr>
                <w:rFonts w:asciiTheme="minorHAnsi" w:hAnsiTheme="minorHAnsi" w:cstheme="minorHAnsi"/>
              </w:rPr>
            </w:pPr>
          </w:p>
          <w:p w14:paraId="7EAB8F18" w14:textId="77777777" w:rsidR="00DC1F79" w:rsidRPr="00DC1F79" w:rsidRDefault="00DC1F79" w:rsidP="00935F76">
            <w:pPr>
              <w:tabs>
                <w:tab w:val="left" w:pos="567"/>
              </w:tabs>
              <w:rPr>
                <w:rFonts w:asciiTheme="minorHAnsi" w:hAnsiTheme="minorHAnsi" w:cstheme="minorHAnsi"/>
              </w:rPr>
            </w:pPr>
          </w:p>
          <w:p w14:paraId="35724A08" w14:textId="77777777" w:rsidR="00DC1F79" w:rsidRPr="00DC1F79" w:rsidRDefault="00DC1F79" w:rsidP="00935F76">
            <w:pPr>
              <w:tabs>
                <w:tab w:val="left" w:pos="567"/>
              </w:tabs>
              <w:rPr>
                <w:rFonts w:asciiTheme="minorHAnsi" w:hAnsiTheme="minorHAnsi" w:cstheme="minorHAnsi"/>
              </w:rPr>
            </w:pPr>
          </w:p>
          <w:p w14:paraId="10112217" w14:textId="77777777" w:rsidR="00DC1F79" w:rsidRPr="00DC1F79" w:rsidRDefault="00DC1F79" w:rsidP="00935F76">
            <w:pPr>
              <w:tabs>
                <w:tab w:val="left" w:pos="567"/>
              </w:tabs>
              <w:rPr>
                <w:rFonts w:asciiTheme="minorHAnsi" w:hAnsiTheme="minorHAnsi" w:cstheme="minorHAnsi"/>
              </w:rPr>
            </w:pPr>
          </w:p>
          <w:p w14:paraId="799F82D2" w14:textId="77777777" w:rsidR="00DC1F79" w:rsidRPr="00DC1F79" w:rsidRDefault="00DC1F79" w:rsidP="00935F76">
            <w:pPr>
              <w:tabs>
                <w:tab w:val="left" w:pos="567"/>
              </w:tabs>
              <w:rPr>
                <w:rFonts w:asciiTheme="minorHAnsi" w:hAnsiTheme="minorHAnsi" w:cstheme="minorHAnsi"/>
              </w:rPr>
            </w:pPr>
          </w:p>
          <w:p w14:paraId="446FB537" w14:textId="7C5590C3" w:rsidR="00AD2C59" w:rsidRPr="00DC1F79" w:rsidRDefault="00AD2C59" w:rsidP="00935F76">
            <w:pPr>
              <w:tabs>
                <w:tab w:val="left" w:pos="567"/>
              </w:tabs>
              <w:rPr>
                <w:rFonts w:asciiTheme="minorHAnsi" w:hAnsiTheme="minorHAnsi" w:cstheme="minorHAnsi"/>
              </w:rPr>
            </w:pPr>
          </w:p>
          <w:p w14:paraId="6F06BC06" w14:textId="40E318CD" w:rsidR="00AD2C59" w:rsidRPr="00F52EEF" w:rsidRDefault="00AD2C59" w:rsidP="00935F76">
            <w:pPr>
              <w:tabs>
                <w:tab w:val="left" w:pos="567"/>
              </w:tabs>
              <w:jc w:val="both"/>
              <w:rPr>
                <w:rFonts w:asciiTheme="minorHAnsi" w:hAnsiTheme="minorHAnsi" w:cstheme="minorHAnsi"/>
              </w:rPr>
            </w:pPr>
          </w:p>
        </w:tc>
      </w:tr>
      <w:tr w:rsidR="00096454" w:rsidRPr="00F52EEF" w14:paraId="36BF451C" w14:textId="77777777" w:rsidTr="00003E11">
        <w:tc>
          <w:tcPr>
            <w:tcW w:w="4819" w:type="dxa"/>
            <w:shd w:val="clear" w:color="auto" w:fill="F7CAAC"/>
          </w:tcPr>
          <w:p w14:paraId="67B5331B" w14:textId="77777777"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 Součásti SZZ a jejich obsah</w:t>
            </w:r>
          </w:p>
        </w:tc>
        <w:tc>
          <w:tcPr>
            <w:tcW w:w="6097" w:type="dxa"/>
            <w:tcBorders>
              <w:bottom w:val="nil"/>
            </w:tcBorders>
          </w:tcPr>
          <w:p w14:paraId="2D768454"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7B494ADC" w14:textId="77777777" w:rsidTr="00003E11">
        <w:trPr>
          <w:trHeight w:val="567"/>
        </w:trPr>
        <w:tc>
          <w:tcPr>
            <w:tcW w:w="10916" w:type="dxa"/>
            <w:gridSpan w:val="2"/>
            <w:tcBorders>
              <w:top w:val="nil"/>
            </w:tcBorders>
          </w:tcPr>
          <w:p w14:paraId="62CB1EA8" w14:textId="6B565ADF" w:rsidR="00096454" w:rsidRPr="00F52EEF" w:rsidRDefault="00096454" w:rsidP="00935F76">
            <w:pPr>
              <w:tabs>
                <w:tab w:val="left" w:pos="567"/>
              </w:tabs>
              <w:spacing w:after="240"/>
              <w:ind w:right="57"/>
              <w:jc w:val="both"/>
              <w:rPr>
                <w:rFonts w:asciiTheme="minorHAnsi" w:hAnsiTheme="minorHAnsi" w:cstheme="minorHAnsi"/>
              </w:rPr>
            </w:pPr>
            <w:r w:rsidRPr="00F52EEF">
              <w:rPr>
                <w:rFonts w:asciiTheme="minorHAnsi" w:hAnsiTheme="minorHAnsi" w:cstheme="minorHAnsi"/>
              </w:rPr>
              <w:t>Ke státním závěrečným zkouškám student přistupuje</w:t>
            </w:r>
            <w:r w:rsidR="00491596" w:rsidRPr="00F52EEF">
              <w:rPr>
                <w:rFonts w:asciiTheme="minorHAnsi" w:hAnsiTheme="minorHAnsi" w:cstheme="minorHAnsi"/>
              </w:rPr>
              <w:t xml:space="preserve"> po splnění všech podmínek stanovených ve </w:t>
            </w:r>
            <w:hyperlink r:id="rId17" w:history="1">
              <w:r w:rsidR="00491596" w:rsidRPr="00F52EEF">
                <w:rPr>
                  <w:rStyle w:val="Hypertextovodkaz"/>
                  <w:rFonts w:asciiTheme="minorHAnsi" w:hAnsiTheme="minorHAnsi" w:cstheme="minorHAnsi"/>
                </w:rPr>
                <w:t>studijním a zkušebním řádu UTB</w:t>
              </w:r>
            </w:hyperlink>
            <w:r w:rsidRPr="00F52EEF">
              <w:rPr>
                <w:rFonts w:asciiTheme="minorHAnsi" w:hAnsiTheme="minorHAnsi" w:cstheme="minorHAnsi"/>
              </w:rPr>
              <w:t xml:space="preserve">. Splnění této podmínky kontroluje studijní oddělení FMK. </w:t>
            </w:r>
          </w:p>
          <w:p w14:paraId="25640AEB" w14:textId="77777777" w:rsidR="00096454" w:rsidRPr="00F52EEF" w:rsidRDefault="00096454" w:rsidP="00935F76">
            <w:pPr>
              <w:pStyle w:val="Textpoznpodarou"/>
              <w:tabs>
                <w:tab w:val="left" w:pos="567"/>
              </w:tabs>
              <w:ind w:left="57" w:right="57"/>
              <w:jc w:val="both"/>
              <w:rPr>
                <w:rFonts w:asciiTheme="minorHAnsi" w:hAnsiTheme="minorHAnsi" w:cstheme="minorHAnsi"/>
              </w:rPr>
            </w:pPr>
            <w:r w:rsidRPr="00F52EEF">
              <w:rPr>
                <w:rFonts w:asciiTheme="minorHAnsi" w:hAnsiTheme="minorHAnsi" w:cstheme="minorHAnsi"/>
              </w:rPr>
              <w:t>Státní závěrečné zkoušky jsou složeny ze dvou části. Celá SZZ probíhá formou ústní zkoušky a je složena z těchto předmětů:</w:t>
            </w:r>
          </w:p>
          <w:p w14:paraId="0A03A4D4" w14:textId="223A9749" w:rsidR="00096454" w:rsidRPr="00F52EEF" w:rsidRDefault="00DC1F79" w:rsidP="00935F76">
            <w:pPr>
              <w:pStyle w:val="Textpoznpodarou"/>
              <w:tabs>
                <w:tab w:val="left" w:pos="567"/>
              </w:tabs>
              <w:ind w:right="57"/>
              <w:jc w:val="both"/>
              <w:rPr>
                <w:rFonts w:asciiTheme="minorHAnsi" w:hAnsiTheme="minorHAnsi" w:cstheme="minorHAnsi"/>
                <w:b/>
              </w:rPr>
            </w:pPr>
            <w:r>
              <w:rPr>
                <w:rFonts w:asciiTheme="minorHAnsi" w:hAnsiTheme="minorHAnsi" w:cstheme="minorHAnsi"/>
                <w:b/>
              </w:rPr>
              <w:t xml:space="preserve">- </w:t>
            </w:r>
            <w:r w:rsidR="00096454" w:rsidRPr="00F52EEF">
              <w:rPr>
                <w:rFonts w:asciiTheme="minorHAnsi" w:hAnsiTheme="minorHAnsi" w:cstheme="minorHAnsi"/>
                <w:b/>
              </w:rPr>
              <w:t>Teorie a praxe marketingov</w:t>
            </w:r>
            <w:ins w:id="158" w:author="Radim Bačuvčík" w:date="2020-02-06T09:46:00Z">
              <w:r w:rsidR="00A91BC2">
                <w:rPr>
                  <w:rFonts w:asciiTheme="minorHAnsi" w:hAnsiTheme="minorHAnsi" w:cstheme="minorHAnsi"/>
                  <w:b/>
                </w:rPr>
                <w:t>é</w:t>
              </w:r>
            </w:ins>
            <w:del w:id="159" w:author="Radim Bačuvčík" w:date="2020-02-06T09:46:00Z">
              <w:r w:rsidR="00096454" w:rsidRPr="00F52EEF" w:rsidDel="00A91BC2">
                <w:rPr>
                  <w:rFonts w:asciiTheme="minorHAnsi" w:hAnsiTheme="minorHAnsi" w:cstheme="minorHAnsi"/>
                  <w:b/>
                </w:rPr>
                <w:delText>ých</w:delText>
              </w:r>
            </w:del>
            <w:r w:rsidR="00096454" w:rsidRPr="00F52EEF">
              <w:rPr>
                <w:rFonts w:asciiTheme="minorHAnsi" w:hAnsiTheme="minorHAnsi" w:cstheme="minorHAnsi"/>
                <w:b/>
              </w:rPr>
              <w:t xml:space="preserve"> komunikac</w:t>
            </w:r>
            <w:ins w:id="160" w:author="Radim Bačuvčík" w:date="2020-02-06T09:46:00Z">
              <w:r w:rsidR="00A91BC2">
                <w:rPr>
                  <w:rFonts w:asciiTheme="minorHAnsi" w:hAnsiTheme="minorHAnsi" w:cstheme="minorHAnsi"/>
                  <w:b/>
                </w:rPr>
                <w:t>e</w:t>
              </w:r>
            </w:ins>
            <w:del w:id="161" w:author="Radim Bačuvčík" w:date="2020-02-06T09:46:00Z">
              <w:r w:rsidR="00096454" w:rsidRPr="00F52EEF" w:rsidDel="00A91BC2">
                <w:rPr>
                  <w:rFonts w:asciiTheme="minorHAnsi" w:hAnsiTheme="minorHAnsi" w:cstheme="minorHAnsi"/>
                  <w:b/>
                </w:rPr>
                <w:delText>í</w:delText>
              </w:r>
            </w:del>
          </w:p>
          <w:p w14:paraId="1DBFCFFD" w14:textId="37E90A37" w:rsidR="00DC1F79" w:rsidRPr="00F52EEF" w:rsidRDefault="00096454" w:rsidP="00935F76">
            <w:pPr>
              <w:tabs>
                <w:tab w:val="left" w:pos="567"/>
              </w:tabs>
              <w:jc w:val="both"/>
              <w:rPr>
                <w:rFonts w:asciiTheme="minorHAnsi" w:hAnsiTheme="minorHAnsi" w:cstheme="minorHAnsi"/>
              </w:rPr>
            </w:pPr>
            <w:del w:id="162" w:author="Radim Bačuvčík" w:date="2020-02-04T13:18:00Z">
              <w:r w:rsidRPr="00F52EEF" w:rsidDel="00E361C9">
                <w:rPr>
                  <w:rFonts w:asciiTheme="minorHAnsi" w:hAnsiTheme="minorHAnsi" w:cstheme="minorHAnsi"/>
                </w:rPr>
                <w:delText>Zkouška je složena z</w:delText>
              </w:r>
            </w:del>
            <w:ins w:id="163" w:author="Radim Bačuvčík" w:date="2020-02-04T13:18:00Z">
              <w:r w:rsidR="00E361C9">
                <w:rPr>
                  <w:rFonts w:asciiTheme="minorHAnsi" w:hAnsiTheme="minorHAnsi" w:cstheme="minorHAnsi"/>
                </w:rPr>
                <w:t>Obsahem zkoušky je 50</w:t>
              </w:r>
            </w:ins>
            <w:r w:rsidRPr="00F52EEF">
              <w:rPr>
                <w:rFonts w:asciiTheme="minorHAnsi" w:hAnsiTheme="minorHAnsi" w:cstheme="minorHAnsi"/>
              </w:rPr>
              <w:t xml:space="preserve"> okruhů, které jsou 90 dnů před termínem státní závěrečné zkoušky zveřejněny na webu fakulty. </w:t>
            </w:r>
            <w:ins w:id="164" w:author="Radim Bačuvčík" w:date="2020-02-04T13:19:00Z">
              <w:r w:rsidR="00E361C9" w:rsidRPr="00E361C9">
                <w:rPr>
                  <w:rFonts w:asciiTheme="minorHAnsi" w:hAnsiTheme="minorHAnsi" w:cstheme="minorHAnsi"/>
                </w:rPr>
                <w:t>Jednotlivé okruhy shrnují poznatky z předmětů teoretického základu (ZT) a profilujícího základu (PZ), které jsou ve studijním plánu zařazeny jako povinné. Akcent je přitom kladen na předměty, které jsou věnovány systému a jednotlivým formám marketingové komunikace (Teorie marketingov</w:t>
              </w:r>
            </w:ins>
            <w:ins w:id="165" w:author="Radim Bačuvčík" w:date="2020-02-06T09:46:00Z">
              <w:r w:rsidR="00A91BC2">
                <w:rPr>
                  <w:rFonts w:asciiTheme="minorHAnsi" w:hAnsiTheme="minorHAnsi" w:cstheme="minorHAnsi"/>
                </w:rPr>
                <w:t>é</w:t>
              </w:r>
            </w:ins>
            <w:ins w:id="166" w:author="Radim Bačuvčík" w:date="2020-02-04T13:19:00Z">
              <w:r w:rsidR="00E361C9" w:rsidRPr="00E361C9">
                <w:rPr>
                  <w:rFonts w:asciiTheme="minorHAnsi" w:hAnsiTheme="minorHAnsi" w:cstheme="minorHAnsi"/>
                </w:rPr>
                <w:t xml:space="preserve"> komunikac</w:t>
              </w:r>
            </w:ins>
            <w:ins w:id="167" w:author="Radim Bačuvčík" w:date="2020-02-06T09:46:00Z">
              <w:r w:rsidR="00A91BC2">
                <w:rPr>
                  <w:rFonts w:asciiTheme="minorHAnsi" w:hAnsiTheme="minorHAnsi" w:cstheme="minorHAnsi"/>
                </w:rPr>
                <w:t>e</w:t>
              </w:r>
            </w:ins>
            <w:ins w:id="168" w:author="Radim Bačuvčík" w:date="2020-02-04T13:19:00Z">
              <w:r w:rsidR="00E361C9" w:rsidRPr="00E361C9">
                <w:rPr>
                  <w:rFonts w:asciiTheme="minorHAnsi" w:hAnsiTheme="minorHAnsi" w:cstheme="minorHAnsi"/>
                </w:rPr>
                <w:t xml:space="preserve">, Reklama 1 a 2, Public relations 1 a 2, Direct marketing, Osobní prodej, </w:t>
              </w:r>
            </w:ins>
            <w:ins w:id="169" w:author="Radim Bačuvčík" w:date="2020-02-06T14:45:00Z">
              <w:r w:rsidR="000143A8">
                <w:rPr>
                  <w:rFonts w:asciiTheme="minorHAnsi" w:hAnsiTheme="minorHAnsi" w:cstheme="minorHAnsi"/>
                </w:rPr>
                <w:t>Podpora prodeje</w:t>
              </w:r>
            </w:ins>
            <w:ins w:id="170" w:author="Radim Bačuvčík" w:date="2020-02-04T13:19:00Z">
              <w:r w:rsidR="00E361C9" w:rsidRPr="00E361C9">
                <w:rPr>
                  <w:rFonts w:asciiTheme="minorHAnsi" w:hAnsiTheme="minorHAnsi" w:cstheme="minorHAnsi"/>
                </w:rPr>
                <w:t>), předměty, které jsou věnovány marketingu a komunikaci obecně (Marketing 1 a 2, Marketingový výzkum 1 a 2, Teorie komunikace) a předměty z oblasti teorie a praxe médií (Média v marketingov</w:t>
              </w:r>
            </w:ins>
            <w:ins w:id="171" w:author="Radim Bačuvčík" w:date="2020-02-06T09:47:00Z">
              <w:r w:rsidR="00A91BC2">
                <w:rPr>
                  <w:rFonts w:asciiTheme="minorHAnsi" w:hAnsiTheme="minorHAnsi" w:cstheme="minorHAnsi"/>
                </w:rPr>
                <w:t>é</w:t>
              </w:r>
            </w:ins>
            <w:ins w:id="172" w:author="Radim Bačuvčík" w:date="2020-02-04T13:19:00Z">
              <w:r w:rsidR="00E361C9" w:rsidRPr="00E361C9">
                <w:rPr>
                  <w:rFonts w:asciiTheme="minorHAnsi" w:hAnsiTheme="minorHAnsi" w:cstheme="minorHAnsi"/>
                </w:rPr>
                <w:t xml:space="preserve"> komunikac</w:t>
              </w:r>
            </w:ins>
            <w:ins w:id="173" w:author="Radim Bačuvčík" w:date="2020-02-06T09:47:00Z">
              <w:r w:rsidR="00A91BC2">
                <w:rPr>
                  <w:rFonts w:asciiTheme="minorHAnsi" w:hAnsiTheme="minorHAnsi" w:cstheme="minorHAnsi"/>
                </w:rPr>
                <w:t>i</w:t>
              </w:r>
            </w:ins>
            <w:ins w:id="174" w:author="Radim Bačuvčík" w:date="2020-02-04T13:19:00Z">
              <w:r w:rsidR="00E361C9" w:rsidRPr="00E361C9">
                <w:rPr>
                  <w:rFonts w:asciiTheme="minorHAnsi" w:hAnsiTheme="minorHAnsi" w:cstheme="minorHAnsi"/>
                </w:rPr>
                <w:t xml:space="preserve"> 1 a 2, Digitální komunikace 1 a 2). </w:t>
              </w:r>
            </w:ins>
            <w:del w:id="175" w:author="Radim Bačuvčík" w:date="2020-02-04T13:19:00Z">
              <w:r w:rsidRPr="00F52EEF" w:rsidDel="00E361C9">
                <w:rPr>
                  <w:rFonts w:asciiTheme="minorHAnsi" w:hAnsiTheme="minorHAnsi" w:cstheme="minorHAnsi"/>
                </w:rPr>
                <w:delText xml:space="preserve">Zveřejněné okruhy jsou složeny z 50 odborných teoretických a profilujících oblastí, které navazují na jednotlivé absolvované předměty. Mezi základní teoretické předměty profilujícího základu, které mají významné zastoupení z hlediska počtu okruhů ke státní závěrečné zkoušce patří Marketing 1, 2, Marketingový výzkum 1, 2, Počátky a vývoj marketingových komunikací, Teorie marketingových komunikací, Reklama 1, 2, Public relations 1, 2, Osobní prodej, Direct marketing, Digitální komunikace 1, 2, Média v MK, Shopper Marketing a In-store marketingová komunikace. Dále jsou v okruzích zastoupeny také předměty profilujícího základu, mezi které patří Projektové řízení, Komunikační a prezentační dovednosti, Týmová práce, Management a Mediální plánování. </w:delText>
              </w:r>
            </w:del>
            <w:r w:rsidRPr="00F52EEF">
              <w:rPr>
                <w:rFonts w:asciiTheme="minorHAnsi" w:hAnsiTheme="minorHAnsi" w:cstheme="minorHAnsi"/>
              </w:rPr>
              <w:t xml:space="preserve">Více o jednotlivých okruzích viz </w:t>
            </w:r>
            <w:del w:id="176" w:author="Josef Kocourek" w:date="2020-02-10T13:25:00Z">
              <w:r w:rsidRPr="00F52EEF" w:rsidDel="00AD6962">
                <w:rPr>
                  <w:rFonts w:asciiTheme="minorHAnsi" w:hAnsiTheme="minorHAnsi" w:cstheme="minorHAnsi"/>
                </w:rPr>
                <w:delText>scan</w:delText>
              </w:r>
            </w:del>
            <w:ins w:id="177" w:author="Josef Kocourek" w:date="2020-02-10T13:25:00Z">
              <w:r w:rsidR="00AD6962">
                <w:rPr>
                  <w:rFonts w:asciiTheme="minorHAnsi" w:hAnsiTheme="minorHAnsi" w:cstheme="minorHAnsi"/>
                </w:rPr>
                <w:t>textový dokument v PDF formátu</w:t>
              </w:r>
            </w:ins>
            <w:r w:rsidRPr="00F52EEF">
              <w:rPr>
                <w:rFonts w:asciiTheme="minorHAnsi" w:hAnsiTheme="minorHAnsi" w:cstheme="minorHAnsi"/>
              </w:rPr>
              <w:t xml:space="preserve"> v elektronické podobě žádosti. Státní závěrečná zkouška probíhá formou odborné rozpravy,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školního informačního systému.</w:t>
            </w:r>
          </w:p>
          <w:p w14:paraId="6392D0EF" w14:textId="36B5ABC6" w:rsidR="00096454" w:rsidRPr="00F52EEF" w:rsidRDefault="00DC1F79" w:rsidP="00935F76">
            <w:pPr>
              <w:tabs>
                <w:tab w:val="left" w:pos="567"/>
              </w:tabs>
              <w:jc w:val="both"/>
              <w:rPr>
                <w:rFonts w:asciiTheme="minorHAnsi" w:hAnsiTheme="minorHAnsi" w:cstheme="minorHAnsi"/>
                <w:b/>
              </w:rPr>
            </w:pPr>
            <w:r>
              <w:rPr>
                <w:rFonts w:asciiTheme="minorHAnsi" w:hAnsiTheme="minorHAnsi" w:cstheme="minorHAnsi"/>
                <w:b/>
              </w:rPr>
              <w:t xml:space="preserve">- </w:t>
            </w:r>
            <w:r w:rsidR="00096454" w:rsidRPr="00F52EEF">
              <w:rPr>
                <w:rFonts w:asciiTheme="minorHAnsi" w:hAnsiTheme="minorHAnsi" w:cstheme="minorHAnsi"/>
                <w:b/>
              </w:rPr>
              <w:t>Obhajoba bakalářské práce</w:t>
            </w:r>
          </w:p>
          <w:p w14:paraId="126657F7" w14:textId="4BF34F20"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 xml:space="preserve">Studenti mají možnost konzultovat záměry a témata svých bakalářských prací, jsou odborně vedeni k vytvoření kvalitní bakalářské práci. Všechny odevzdané bakalářské práce jsou kontrolovány v systému theses.cz, tím je zajištěna kontrola plagiátorství. Vedoucím práce je interní pedagog, oponentem práce je externí odborník </w:t>
            </w:r>
            <w:r w:rsidR="00027B95">
              <w:rPr>
                <w:rFonts w:asciiTheme="minorHAnsi" w:hAnsiTheme="minorHAnsi" w:cstheme="minorHAnsi"/>
              </w:rPr>
              <w:t>–</w:t>
            </w:r>
            <w:r w:rsidRPr="00F52EEF">
              <w:rPr>
                <w:rFonts w:asciiTheme="minorHAnsi" w:hAnsiTheme="minorHAnsi" w:cstheme="minorHAnsi"/>
              </w:rPr>
              <w:t xml:space="preserve"> specialista v daném oboru.</w:t>
            </w:r>
          </w:p>
        </w:tc>
      </w:tr>
      <w:tr w:rsidR="00096454" w:rsidRPr="00F52EEF" w14:paraId="014D8AC5" w14:textId="77777777" w:rsidTr="00003E11">
        <w:tc>
          <w:tcPr>
            <w:tcW w:w="4819" w:type="dxa"/>
            <w:shd w:val="clear" w:color="auto" w:fill="F7CAAC"/>
          </w:tcPr>
          <w:p w14:paraId="45C9D99A" w14:textId="77777777" w:rsidR="00096454" w:rsidRPr="00F52EEF" w:rsidRDefault="00096454" w:rsidP="00935F76">
            <w:pPr>
              <w:tabs>
                <w:tab w:val="left" w:pos="567"/>
              </w:tabs>
              <w:jc w:val="both"/>
              <w:rPr>
                <w:rFonts w:asciiTheme="minorHAnsi" w:hAnsiTheme="minorHAnsi" w:cstheme="minorHAnsi"/>
                <w:b/>
              </w:rPr>
            </w:pPr>
            <w:r w:rsidRPr="00F52EEF">
              <w:rPr>
                <w:rFonts w:asciiTheme="minorHAnsi" w:hAnsiTheme="minorHAnsi" w:cstheme="minorHAnsi"/>
                <w:b/>
              </w:rPr>
              <w:t>Další studijní povinnosti</w:t>
            </w:r>
          </w:p>
        </w:tc>
        <w:tc>
          <w:tcPr>
            <w:tcW w:w="6097" w:type="dxa"/>
            <w:tcBorders>
              <w:bottom w:val="nil"/>
            </w:tcBorders>
          </w:tcPr>
          <w:p w14:paraId="6BADB033"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7B23F0F4" w14:textId="77777777" w:rsidTr="00003E11">
        <w:trPr>
          <w:trHeight w:val="269"/>
        </w:trPr>
        <w:tc>
          <w:tcPr>
            <w:tcW w:w="10916" w:type="dxa"/>
            <w:gridSpan w:val="2"/>
            <w:tcBorders>
              <w:top w:val="nil"/>
            </w:tcBorders>
          </w:tcPr>
          <w:p w14:paraId="78EB6F90" w14:textId="0A6C1931"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Více viz příloha B-IV.</w:t>
            </w:r>
          </w:p>
        </w:tc>
      </w:tr>
      <w:tr w:rsidR="00096454" w:rsidRPr="00F52EEF" w14:paraId="5A64A47D" w14:textId="77777777" w:rsidTr="00003E11">
        <w:tc>
          <w:tcPr>
            <w:tcW w:w="4819" w:type="dxa"/>
            <w:shd w:val="clear" w:color="auto" w:fill="F7CAAC"/>
          </w:tcPr>
          <w:p w14:paraId="2CDFB468" w14:textId="77777777" w:rsidR="00096454" w:rsidRPr="00F52EEF" w:rsidRDefault="00096454" w:rsidP="00935F76">
            <w:pPr>
              <w:tabs>
                <w:tab w:val="left" w:pos="567"/>
              </w:tabs>
              <w:rPr>
                <w:rFonts w:asciiTheme="minorHAnsi" w:hAnsiTheme="minorHAnsi" w:cstheme="minorHAnsi"/>
                <w:b/>
              </w:rPr>
            </w:pPr>
            <w:r w:rsidRPr="00F52EEF">
              <w:rPr>
                <w:rFonts w:asciiTheme="minorHAnsi" w:hAnsiTheme="minorHAnsi" w:cstheme="minorHAnsi"/>
                <w:b/>
              </w:rPr>
              <w:t>Návrh témat kvalifikačních prací a témata obhájených prací</w:t>
            </w:r>
          </w:p>
        </w:tc>
        <w:tc>
          <w:tcPr>
            <w:tcW w:w="6097" w:type="dxa"/>
            <w:tcBorders>
              <w:bottom w:val="nil"/>
            </w:tcBorders>
          </w:tcPr>
          <w:p w14:paraId="1D18C5B0" w14:textId="77777777" w:rsidR="00096454" w:rsidRPr="00F52EEF" w:rsidRDefault="00096454" w:rsidP="00935F76">
            <w:pPr>
              <w:tabs>
                <w:tab w:val="left" w:pos="567"/>
              </w:tabs>
              <w:jc w:val="both"/>
              <w:rPr>
                <w:rFonts w:asciiTheme="minorHAnsi" w:hAnsiTheme="minorHAnsi" w:cstheme="minorHAnsi"/>
              </w:rPr>
            </w:pPr>
          </w:p>
        </w:tc>
      </w:tr>
      <w:tr w:rsidR="00096454" w:rsidRPr="00F52EEF" w14:paraId="67B8460B" w14:textId="77777777" w:rsidTr="00003E11">
        <w:trPr>
          <w:trHeight w:val="2107"/>
        </w:trPr>
        <w:tc>
          <w:tcPr>
            <w:tcW w:w="10916" w:type="dxa"/>
            <w:gridSpan w:val="2"/>
            <w:tcBorders>
              <w:top w:val="nil"/>
            </w:tcBorders>
          </w:tcPr>
          <w:p w14:paraId="47984FFE" w14:textId="139B5939" w:rsidR="00096454" w:rsidRPr="00F52EEF" w:rsidRDefault="00096454"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lastRenderedPageBreak/>
              <w:t>Témata bakalářských prací odrážejí aktuální trendy v oboru marketingov</w:t>
            </w:r>
            <w:ins w:id="178" w:author="Radim Bačuvčík" w:date="2020-02-06T09:48:00Z">
              <w:r w:rsidR="00A91BC2">
                <w:rPr>
                  <w:rFonts w:asciiTheme="minorHAnsi" w:hAnsiTheme="minorHAnsi" w:cstheme="minorHAnsi"/>
                </w:rPr>
                <w:t>é</w:t>
              </w:r>
            </w:ins>
            <w:del w:id="179" w:author="Radim Bačuvčík" w:date="2020-02-06T09:48:00Z">
              <w:r w:rsidRPr="00F52EEF" w:rsidDel="00A91BC2">
                <w:rPr>
                  <w:rFonts w:asciiTheme="minorHAnsi" w:hAnsiTheme="minorHAnsi" w:cstheme="minorHAnsi"/>
                </w:rPr>
                <w:delText>ých</w:delText>
              </w:r>
            </w:del>
            <w:r w:rsidRPr="00F52EEF">
              <w:rPr>
                <w:rFonts w:asciiTheme="minorHAnsi" w:hAnsiTheme="minorHAnsi" w:cstheme="minorHAnsi"/>
              </w:rPr>
              <w:t xml:space="preserve"> komunikac</w:t>
            </w:r>
            <w:ins w:id="180" w:author="Radim Bačuvčík" w:date="2020-02-06T09:48:00Z">
              <w:r w:rsidR="00A91BC2">
                <w:rPr>
                  <w:rFonts w:asciiTheme="minorHAnsi" w:hAnsiTheme="minorHAnsi" w:cstheme="minorHAnsi"/>
                </w:rPr>
                <w:t>e</w:t>
              </w:r>
            </w:ins>
            <w:del w:id="181" w:author="Radim Bačuvčík" w:date="2020-02-06T09:48:00Z">
              <w:r w:rsidRPr="00F52EEF" w:rsidDel="00A91BC2">
                <w:rPr>
                  <w:rFonts w:asciiTheme="minorHAnsi" w:hAnsiTheme="minorHAnsi" w:cstheme="minorHAnsi"/>
                </w:rPr>
                <w:delText>í</w:delText>
              </w:r>
            </w:del>
            <w:r w:rsidRPr="00F52EEF">
              <w:rPr>
                <w:rFonts w:asciiTheme="minorHAnsi" w:hAnsiTheme="minorHAnsi" w:cstheme="minorHAnsi"/>
              </w:rPr>
              <w:t xml:space="preserve"> a vedou studenty k hlubšímu poznání a porozumění zvolené problematiky. Hlavním cílem bakalářské práce je analýza současného stavu zvolené problematiky a vyvození závěrů a doporučení pro další vývoj.</w:t>
            </w:r>
            <w:r w:rsidR="00F52EEF">
              <w:rPr>
                <w:rFonts w:asciiTheme="minorHAnsi" w:hAnsiTheme="minorHAnsi" w:cstheme="minorHAnsi"/>
              </w:rPr>
              <w:br/>
            </w:r>
            <w:r w:rsidRPr="00F52EEF">
              <w:rPr>
                <w:rFonts w:asciiTheme="minorHAnsi" w:hAnsiTheme="minorHAnsi" w:cstheme="minorHAnsi"/>
              </w:rPr>
              <w:t xml:space="preserve">Obhájené bakalářské práce jsou zveřejněny na adrese: </w:t>
            </w:r>
            <w:hyperlink r:id="rId18" w:history="1">
              <w:r w:rsidRPr="00F52EEF">
                <w:rPr>
                  <w:rStyle w:val="Hypertextovodkaz"/>
                  <w:rFonts w:asciiTheme="minorHAnsi" w:hAnsiTheme="minorHAnsi" w:cstheme="minorHAnsi"/>
                </w:rPr>
                <w:t>http://dspace.knihovna.utb.cz</w:t>
              </w:r>
            </w:hyperlink>
            <w:r w:rsidRPr="00F52EEF">
              <w:rPr>
                <w:rFonts w:asciiTheme="minorHAnsi" w:hAnsiTheme="minorHAnsi" w:cstheme="minorHAnsi"/>
              </w:rPr>
              <w:t xml:space="preserve"> a na </w:t>
            </w:r>
            <w:hyperlink r:id="rId19" w:history="1">
              <w:r w:rsidRPr="00F52EEF">
                <w:rPr>
                  <w:rStyle w:val="Hypertextovodkaz"/>
                  <w:rFonts w:asciiTheme="minorHAnsi" w:hAnsiTheme="minorHAnsi" w:cstheme="minorHAnsi"/>
                </w:rPr>
                <w:t>https://stag.utb.cz</w:t>
              </w:r>
            </w:hyperlink>
            <w:r w:rsidRPr="00F52EEF">
              <w:rPr>
                <w:rFonts w:asciiTheme="minorHAnsi" w:hAnsiTheme="minorHAnsi" w:cstheme="minorHAnsi"/>
              </w:rPr>
              <w:t>.</w:t>
            </w:r>
          </w:p>
          <w:p w14:paraId="2386069C" w14:textId="2485FFE2" w:rsidR="00096454" w:rsidRPr="00F52EEF" w:rsidRDefault="00096454" w:rsidP="00935F76">
            <w:pPr>
              <w:tabs>
                <w:tab w:val="left" w:pos="567"/>
              </w:tabs>
              <w:autoSpaceDE w:val="0"/>
              <w:autoSpaceDN w:val="0"/>
              <w:adjustRightInd w:val="0"/>
              <w:spacing w:before="240"/>
              <w:ind w:right="57"/>
              <w:rPr>
                <w:rFonts w:asciiTheme="minorHAnsi" w:hAnsiTheme="minorHAnsi" w:cstheme="minorHAnsi"/>
              </w:rPr>
            </w:pPr>
            <w:r w:rsidRPr="00DC1F79">
              <w:rPr>
                <w:rFonts w:asciiTheme="minorHAnsi" w:hAnsiTheme="minorHAnsi" w:cstheme="minorHAnsi"/>
                <w:b/>
              </w:rPr>
              <w:t>Výb</w:t>
            </w:r>
            <w:r w:rsidR="00AD2C59" w:rsidRPr="00DC1F79">
              <w:rPr>
                <w:rFonts w:asciiTheme="minorHAnsi" w:hAnsiTheme="minorHAnsi" w:cstheme="minorHAnsi"/>
                <w:b/>
              </w:rPr>
              <w:t>ě</w:t>
            </w:r>
            <w:r w:rsidRPr="00DC1F79">
              <w:rPr>
                <w:rFonts w:asciiTheme="minorHAnsi" w:hAnsiTheme="minorHAnsi" w:cstheme="minorHAnsi"/>
                <w:b/>
              </w:rPr>
              <w:t>r úspěšně obhájených bakalářských prací:</w:t>
            </w:r>
            <w:r w:rsidR="00B12913" w:rsidRPr="00F52EEF">
              <w:rPr>
                <w:rFonts w:asciiTheme="minorHAnsi" w:hAnsiTheme="minorHAnsi" w:cstheme="minorHAnsi"/>
              </w:rPr>
              <w:br/>
            </w:r>
            <w:r w:rsidRPr="00F52EEF">
              <w:rPr>
                <w:rFonts w:asciiTheme="minorHAnsi" w:hAnsiTheme="minorHAnsi" w:cstheme="minorHAnsi"/>
              </w:rPr>
              <w:t>David Dvořáček – E-commerce pro drobné podníkatele</w:t>
            </w:r>
            <w:r w:rsidRPr="00F52EEF">
              <w:rPr>
                <w:rFonts w:asciiTheme="minorHAnsi" w:hAnsiTheme="minorHAnsi" w:cstheme="minorHAnsi"/>
              </w:rPr>
              <w:br/>
              <w:t>Eliška Prokšíková – Postoj dětí ve věku 14 až 15 let k televizi a televizní reklamě</w:t>
            </w:r>
            <w:r w:rsidRPr="00F52EEF">
              <w:rPr>
                <w:rFonts w:asciiTheme="minorHAnsi" w:hAnsiTheme="minorHAnsi" w:cstheme="minorHAnsi"/>
              </w:rPr>
              <w:br/>
              <w:t>Vendula Gregorovičová – Interní komunikace a motivace studentů projektu Zlin Design Week</w:t>
            </w:r>
            <w:r w:rsidRPr="00F52EEF">
              <w:rPr>
                <w:rFonts w:asciiTheme="minorHAnsi" w:hAnsiTheme="minorHAnsi" w:cstheme="minorHAnsi"/>
              </w:rPr>
              <w:br/>
              <w:t>Karin Lučanová – Využití live streaming na sociálních sítích pro komerční komunikaci</w:t>
            </w:r>
            <w:r w:rsidRPr="00F52EEF">
              <w:rPr>
                <w:rFonts w:asciiTheme="minorHAnsi" w:hAnsiTheme="minorHAnsi" w:cstheme="minorHAnsi"/>
              </w:rPr>
              <w:br/>
              <w:t>Dominika Dušková – Instagram jako marketingový nástroj v oblasti gastronomie</w:t>
            </w:r>
          </w:p>
        </w:tc>
      </w:tr>
      <w:tr w:rsidR="00096454" w:rsidRPr="00F52EEF" w14:paraId="494680E3" w14:textId="77777777" w:rsidTr="00003E11">
        <w:tc>
          <w:tcPr>
            <w:tcW w:w="4819" w:type="dxa"/>
            <w:shd w:val="clear" w:color="auto" w:fill="F7CAAC"/>
          </w:tcPr>
          <w:p w14:paraId="2363F6C1"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b/>
              </w:rPr>
              <w:t>Návrh témat rigorózních prací a témata obhájených prací</w:t>
            </w:r>
          </w:p>
        </w:tc>
        <w:tc>
          <w:tcPr>
            <w:tcW w:w="6097" w:type="dxa"/>
            <w:tcBorders>
              <w:bottom w:val="nil"/>
            </w:tcBorders>
            <w:shd w:val="clear" w:color="auto" w:fill="FFFFFF"/>
          </w:tcPr>
          <w:p w14:paraId="4CFE0D06" w14:textId="77777777" w:rsidR="00096454" w:rsidRPr="00F52EEF" w:rsidRDefault="00096454" w:rsidP="00935F76">
            <w:pPr>
              <w:tabs>
                <w:tab w:val="left" w:pos="567"/>
              </w:tabs>
              <w:jc w:val="center"/>
              <w:rPr>
                <w:rFonts w:asciiTheme="minorHAnsi" w:hAnsiTheme="minorHAnsi" w:cstheme="minorHAnsi"/>
              </w:rPr>
            </w:pPr>
          </w:p>
        </w:tc>
      </w:tr>
      <w:tr w:rsidR="00096454" w:rsidRPr="00F52EEF" w14:paraId="041EB153" w14:textId="77777777" w:rsidTr="00003E11">
        <w:trPr>
          <w:trHeight w:val="70"/>
        </w:trPr>
        <w:tc>
          <w:tcPr>
            <w:tcW w:w="10916" w:type="dxa"/>
            <w:gridSpan w:val="2"/>
            <w:tcBorders>
              <w:top w:val="nil"/>
            </w:tcBorders>
          </w:tcPr>
          <w:p w14:paraId="30CB58E9"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w:t>
            </w:r>
          </w:p>
        </w:tc>
      </w:tr>
      <w:tr w:rsidR="00096454" w:rsidRPr="00F52EEF" w14:paraId="2CD11BD0" w14:textId="77777777" w:rsidTr="00003E11">
        <w:tc>
          <w:tcPr>
            <w:tcW w:w="4819" w:type="dxa"/>
            <w:shd w:val="clear" w:color="auto" w:fill="F7CAAC"/>
          </w:tcPr>
          <w:p w14:paraId="288565FD" w14:textId="77777777" w:rsidR="00096454" w:rsidRPr="00F52EEF" w:rsidRDefault="00096454" w:rsidP="00935F76">
            <w:pPr>
              <w:tabs>
                <w:tab w:val="left" w:pos="567"/>
              </w:tabs>
              <w:rPr>
                <w:rFonts w:asciiTheme="minorHAnsi" w:hAnsiTheme="minorHAnsi" w:cstheme="minorHAnsi"/>
              </w:rPr>
            </w:pPr>
            <w:r w:rsidRPr="00F52EEF">
              <w:rPr>
                <w:rFonts w:asciiTheme="minorHAnsi" w:hAnsiTheme="minorHAnsi" w:cstheme="minorHAnsi"/>
                <w:b/>
              </w:rPr>
              <w:t xml:space="preserve"> Součásti SRZ a jejich obsah</w:t>
            </w:r>
          </w:p>
        </w:tc>
        <w:tc>
          <w:tcPr>
            <w:tcW w:w="6097" w:type="dxa"/>
            <w:tcBorders>
              <w:bottom w:val="nil"/>
            </w:tcBorders>
            <w:shd w:val="clear" w:color="auto" w:fill="FFFFFF"/>
          </w:tcPr>
          <w:p w14:paraId="20A67487" w14:textId="77777777" w:rsidR="00096454" w:rsidRPr="00F52EEF" w:rsidRDefault="00096454" w:rsidP="00935F76">
            <w:pPr>
              <w:tabs>
                <w:tab w:val="left" w:pos="567"/>
              </w:tabs>
              <w:jc w:val="center"/>
              <w:rPr>
                <w:rFonts w:asciiTheme="minorHAnsi" w:hAnsiTheme="minorHAnsi" w:cstheme="minorHAnsi"/>
              </w:rPr>
            </w:pPr>
          </w:p>
        </w:tc>
      </w:tr>
      <w:tr w:rsidR="00096454" w:rsidRPr="00F52EEF" w14:paraId="34FE92BE" w14:textId="77777777" w:rsidTr="00003E11">
        <w:trPr>
          <w:trHeight w:val="329"/>
        </w:trPr>
        <w:tc>
          <w:tcPr>
            <w:tcW w:w="10916" w:type="dxa"/>
            <w:gridSpan w:val="2"/>
            <w:tcBorders>
              <w:top w:val="nil"/>
            </w:tcBorders>
          </w:tcPr>
          <w:p w14:paraId="6D24B9F3" w14:textId="77777777" w:rsidR="00096454" w:rsidRPr="00F52EEF" w:rsidRDefault="00096454" w:rsidP="00935F76">
            <w:pPr>
              <w:tabs>
                <w:tab w:val="left" w:pos="567"/>
              </w:tabs>
              <w:jc w:val="both"/>
              <w:rPr>
                <w:rFonts w:asciiTheme="minorHAnsi" w:hAnsiTheme="minorHAnsi" w:cstheme="minorHAnsi"/>
              </w:rPr>
            </w:pPr>
            <w:r w:rsidRPr="00F52EEF">
              <w:rPr>
                <w:rFonts w:asciiTheme="minorHAnsi" w:hAnsiTheme="minorHAnsi" w:cstheme="minorHAnsi"/>
              </w:rPr>
              <w:t>---</w:t>
            </w:r>
          </w:p>
        </w:tc>
      </w:tr>
    </w:tbl>
    <w:p w14:paraId="0C978F4A" w14:textId="77777777" w:rsidR="000143A8" w:rsidRDefault="000143A8">
      <w:pPr>
        <w:rPr>
          <w:ins w:id="182" w:author="Radim Bačuvčík" w:date="2020-02-06T14:44:00Z"/>
        </w:rPr>
      </w:pPr>
      <w:ins w:id="183" w:author="Radim Bačuvčík" w:date="2020-02-06T14:44:00Z">
        <w:r>
          <w:br w:type="page"/>
        </w:r>
      </w:ins>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84" w:author="Radim Bačuvčík" w:date="2020-02-06T14:44:00Z">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473"/>
        <w:gridCol w:w="353"/>
        <w:gridCol w:w="992"/>
        <w:gridCol w:w="993"/>
        <w:gridCol w:w="710"/>
        <w:gridCol w:w="2410"/>
        <w:gridCol w:w="989"/>
        <w:gridCol w:w="854"/>
        <w:tblGridChange w:id="185">
          <w:tblGrid>
            <w:gridCol w:w="3473"/>
            <w:gridCol w:w="353"/>
            <w:gridCol w:w="992"/>
            <w:gridCol w:w="993"/>
            <w:gridCol w:w="710"/>
            <w:gridCol w:w="2410"/>
            <w:gridCol w:w="989"/>
            <w:gridCol w:w="854"/>
          </w:tblGrid>
        </w:tblGridChange>
      </w:tblGrid>
      <w:tr w:rsidR="00114C26" w:rsidRPr="00F52EEF" w14:paraId="4B1A948D" w14:textId="77777777" w:rsidTr="000143A8">
        <w:trPr>
          <w:trPrChange w:id="186" w:author="Radim Bačuvčík" w:date="2020-02-06T14:44:00Z">
            <w:trPr>
              <w:wBefore w:w="142" w:type="dxa"/>
            </w:trPr>
          </w:trPrChange>
        </w:trPr>
        <w:tc>
          <w:tcPr>
            <w:tcW w:w="10774" w:type="dxa"/>
            <w:gridSpan w:val="8"/>
            <w:tcBorders>
              <w:top w:val="single" w:sz="4" w:space="0" w:color="auto"/>
              <w:left w:val="single" w:sz="4" w:space="0" w:color="auto"/>
              <w:bottom w:val="double" w:sz="4" w:space="0" w:color="auto"/>
              <w:right w:val="single" w:sz="4" w:space="0" w:color="auto"/>
            </w:tcBorders>
            <w:shd w:val="clear" w:color="auto" w:fill="BDD6EE"/>
            <w:hideMark/>
            <w:tcPrChange w:id="187" w:author="Radim Bačuvčík" w:date="2020-02-06T14:44:00Z">
              <w:tcPr>
                <w:tcW w:w="10774" w:type="dxa"/>
                <w:gridSpan w:val="8"/>
                <w:tcBorders>
                  <w:top w:val="single" w:sz="4" w:space="0" w:color="auto"/>
                  <w:left w:val="single" w:sz="4" w:space="0" w:color="auto"/>
                  <w:bottom w:val="double" w:sz="4" w:space="0" w:color="auto"/>
                  <w:right w:val="single" w:sz="4" w:space="0" w:color="auto"/>
                </w:tcBorders>
                <w:shd w:val="clear" w:color="auto" w:fill="BDD6EE"/>
                <w:hideMark/>
              </w:tcPr>
            </w:tcPrChange>
          </w:tcPr>
          <w:p w14:paraId="48FA7300" w14:textId="5BD4C507" w:rsidR="00114C26" w:rsidRPr="00F52EEF" w:rsidRDefault="00114C26" w:rsidP="00935F76">
            <w:pPr>
              <w:tabs>
                <w:tab w:val="left" w:pos="567"/>
              </w:tabs>
              <w:jc w:val="both"/>
              <w:rPr>
                <w:rFonts w:asciiTheme="minorHAnsi" w:hAnsiTheme="minorHAnsi" w:cstheme="minorHAnsi"/>
                <w:b/>
                <w:sz w:val="22"/>
                <w:szCs w:val="22"/>
              </w:rPr>
            </w:pPr>
            <w:r w:rsidRPr="00F52EEF">
              <w:rPr>
                <w:rFonts w:asciiTheme="minorHAnsi" w:hAnsiTheme="minorHAnsi" w:cstheme="minorHAnsi"/>
                <w:b/>
                <w:sz w:val="22"/>
                <w:szCs w:val="22"/>
              </w:rPr>
              <w:lastRenderedPageBreak/>
              <w:t>B-IIa – Studijní plány a návrh témat prací (bakalářské a magisterské studijní programy)</w:t>
            </w:r>
          </w:p>
        </w:tc>
      </w:tr>
      <w:tr w:rsidR="00114C26" w:rsidRPr="00F52EEF" w14:paraId="23ABF68C" w14:textId="77777777" w:rsidTr="000143A8">
        <w:trPr>
          <w:trPrChange w:id="188" w:author="Radim Bačuvčík" w:date="2020-02-06T14:44:00Z">
            <w:trPr>
              <w:wBefore w:w="142" w:type="dxa"/>
            </w:trPr>
          </w:trPrChange>
        </w:trPr>
        <w:tc>
          <w:tcPr>
            <w:tcW w:w="3473" w:type="dxa"/>
            <w:tcBorders>
              <w:top w:val="single" w:sz="4" w:space="0" w:color="auto"/>
              <w:left w:val="single" w:sz="4" w:space="0" w:color="auto"/>
              <w:bottom w:val="single" w:sz="4" w:space="0" w:color="auto"/>
              <w:right w:val="single" w:sz="4" w:space="0" w:color="auto"/>
            </w:tcBorders>
            <w:shd w:val="clear" w:color="auto" w:fill="F7CAAC"/>
            <w:hideMark/>
            <w:tcPrChange w:id="189" w:author="Radim Bačuvčík" w:date="2020-02-06T14:44:00Z">
              <w:tcPr>
                <w:tcW w:w="3473"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55C1BEFC" w14:textId="77777777" w:rsidR="00114C26" w:rsidRPr="00F52EEF" w:rsidRDefault="00114C26" w:rsidP="00935F76">
            <w:pPr>
              <w:tabs>
                <w:tab w:val="left" w:pos="567"/>
              </w:tabs>
              <w:rPr>
                <w:rFonts w:asciiTheme="minorHAnsi" w:hAnsiTheme="minorHAnsi" w:cstheme="minorHAnsi"/>
                <w:b/>
                <w:sz w:val="22"/>
                <w:szCs w:val="22"/>
              </w:rPr>
            </w:pPr>
            <w:r w:rsidRPr="00F52EEF">
              <w:rPr>
                <w:rFonts w:asciiTheme="minorHAnsi" w:hAnsiTheme="minorHAnsi" w:cstheme="minorHAnsi"/>
                <w:b/>
                <w:sz w:val="22"/>
                <w:szCs w:val="22"/>
              </w:rPr>
              <w:t>Označení studijního plánu</w:t>
            </w:r>
          </w:p>
        </w:tc>
        <w:tc>
          <w:tcPr>
            <w:tcW w:w="7301" w:type="dxa"/>
            <w:gridSpan w:val="7"/>
            <w:tcBorders>
              <w:top w:val="single" w:sz="4" w:space="0" w:color="auto"/>
              <w:left w:val="single" w:sz="4" w:space="0" w:color="auto"/>
              <w:bottom w:val="single" w:sz="4" w:space="0" w:color="auto"/>
              <w:right w:val="single" w:sz="4" w:space="0" w:color="auto"/>
            </w:tcBorders>
            <w:tcPrChange w:id="190" w:author="Radim Bačuvčík" w:date="2020-02-06T14:44:00Z">
              <w:tcPr>
                <w:tcW w:w="7301" w:type="dxa"/>
                <w:gridSpan w:val="7"/>
                <w:tcBorders>
                  <w:top w:val="single" w:sz="4" w:space="0" w:color="auto"/>
                  <w:left w:val="single" w:sz="4" w:space="0" w:color="auto"/>
                  <w:bottom w:val="single" w:sz="4" w:space="0" w:color="auto"/>
                  <w:right w:val="single" w:sz="4" w:space="0" w:color="auto"/>
                </w:tcBorders>
              </w:tcPr>
            </w:tcPrChange>
          </w:tcPr>
          <w:p w14:paraId="04C8BA9E" w14:textId="302AF3A1" w:rsidR="00114C26" w:rsidRPr="00F52EEF" w:rsidRDefault="00096454" w:rsidP="00935F76">
            <w:pPr>
              <w:tabs>
                <w:tab w:val="left" w:pos="567"/>
              </w:tabs>
              <w:jc w:val="center"/>
              <w:rPr>
                <w:rFonts w:asciiTheme="minorHAnsi" w:hAnsiTheme="minorHAnsi" w:cstheme="minorHAnsi"/>
                <w:b/>
                <w:sz w:val="22"/>
                <w:szCs w:val="22"/>
              </w:rPr>
            </w:pPr>
            <w:r w:rsidRPr="00F52EEF">
              <w:rPr>
                <w:rFonts w:asciiTheme="minorHAnsi" w:hAnsiTheme="minorHAnsi" w:cstheme="minorHAnsi"/>
                <w:b/>
                <w:sz w:val="22"/>
                <w:szCs w:val="22"/>
              </w:rPr>
              <w:t>Kombinovaná forma studia</w:t>
            </w:r>
          </w:p>
        </w:tc>
      </w:tr>
      <w:tr w:rsidR="00114C26" w:rsidRPr="00F52EEF" w14:paraId="7ABFE363" w14:textId="77777777" w:rsidTr="000143A8">
        <w:trPr>
          <w:trPrChange w:id="191" w:author="Radim Bačuvčík" w:date="2020-02-06T14:44:00Z">
            <w:trPr>
              <w:wBefore w:w="142" w:type="dxa"/>
            </w:trPr>
          </w:trPrChange>
        </w:trPr>
        <w:tc>
          <w:tcPr>
            <w:tcW w:w="10774" w:type="dxa"/>
            <w:gridSpan w:val="8"/>
            <w:tcBorders>
              <w:top w:val="single" w:sz="4" w:space="0" w:color="auto"/>
              <w:left w:val="single" w:sz="4" w:space="0" w:color="auto"/>
              <w:bottom w:val="single" w:sz="4" w:space="0" w:color="auto"/>
              <w:right w:val="single" w:sz="4" w:space="0" w:color="auto"/>
            </w:tcBorders>
            <w:shd w:val="clear" w:color="auto" w:fill="F7CAAC"/>
            <w:hideMark/>
            <w:tcPrChange w:id="192" w:author="Radim Bačuvčík" w:date="2020-02-06T14:44:00Z">
              <w:tcPr>
                <w:tcW w:w="10774"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171E26B6" w14:textId="77777777" w:rsidR="00114C26" w:rsidRPr="00F52EEF" w:rsidRDefault="00114C26" w:rsidP="00935F76">
            <w:pPr>
              <w:tabs>
                <w:tab w:val="left" w:pos="567"/>
              </w:tabs>
              <w:jc w:val="center"/>
              <w:rPr>
                <w:rFonts w:asciiTheme="minorHAnsi" w:hAnsiTheme="minorHAnsi" w:cstheme="minorHAnsi"/>
                <w:b/>
                <w:sz w:val="22"/>
                <w:szCs w:val="22"/>
              </w:rPr>
            </w:pPr>
            <w:r w:rsidRPr="00F52EEF">
              <w:rPr>
                <w:rFonts w:asciiTheme="minorHAnsi" w:hAnsiTheme="minorHAnsi" w:cstheme="minorHAnsi"/>
                <w:b/>
                <w:sz w:val="22"/>
                <w:szCs w:val="22"/>
              </w:rPr>
              <w:t>Povinné předměty</w:t>
            </w:r>
          </w:p>
        </w:tc>
      </w:tr>
      <w:tr w:rsidR="00114C26" w:rsidRPr="00F52EEF" w14:paraId="09E9A260" w14:textId="77777777" w:rsidTr="000143A8">
        <w:trPr>
          <w:trPrChange w:id="193"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shd w:val="clear" w:color="auto" w:fill="F7CAAC"/>
            <w:hideMark/>
            <w:tcPrChange w:id="194"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shd w:val="clear" w:color="auto" w:fill="F7CAAC"/>
                <w:hideMark/>
              </w:tcPr>
            </w:tcPrChange>
          </w:tcPr>
          <w:p w14:paraId="2E8353E9" w14:textId="77777777" w:rsidR="00114C26" w:rsidRPr="00F52EEF" w:rsidRDefault="00114C26" w:rsidP="00935F76">
            <w:pPr>
              <w:tabs>
                <w:tab w:val="left" w:pos="567"/>
              </w:tabs>
              <w:jc w:val="both"/>
              <w:rPr>
                <w:rFonts w:asciiTheme="minorHAnsi" w:hAnsiTheme="minorHAnsi" w:cstheme="minorHAnsi"/>
                <w:b/>
                <w:sz w:val="22"/>
                <w:szCs w:val="22"/>
              </w:rPr>
            </w:pPr>
            <w:r w:rsidRPr="00F52EEF">
              <w:rPr>
                <w:rFonts w:asciiTheme="minorHAnsi" w:hAnsiTheme="minorHAnsi" w:cstheme="minorHAnsi"/>
                <w:b/>
                <w:sz w:val="22"/>
                <w:szCs w:val="22"/>
              </w:rPr>
              <w:t>Název předmětu</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Change w:id="195" w:author="Radim Bačuvčík" w:date="2020-02-06T14:44:00Z">
              <w:tcPr>
                <w:tcW w:w="992"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7F36F0BA" w14:textId="431B7BB3" w:rsidR="00114C26" w:rsidRPr="00F52EEF" w:rsidRDefault="00027B95"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R</w:t>
            </w:r>
            <w:r w:rsidR="00114C26" w:rsidRPr="00F52EEF">
              <w:rPr>
                <w:rFonts w:asciiTheme="minorHAnsi" w:hAnsiTheme="minorHAnsi" w:cstheme="minorHAnsi"/>
                <w:b/>
                <w:sz w:val="22"/>
                <w:szCs w:val="22"/>
              </w:rPr>
              <w:t>ozsah</w:t>
            </w:r>
          </w:p>
        </w:tc>
        <w:tc>
          <w:tcPr>
            <w:tcW w:w="993" w:type="dxa"/>
            <w:tcBorders>
              <w:top w:val="single" w:sz="4" w:space="0" w:color="auto"/>
              <w:left w:val="single" w:sz="4" w:space="0" w:color="auto"/>
              <w:bottom w:val="single" w:sz="4" w:space="0" w:color="auto"/>
              <w:right w:val="single" w:sz="4" w:space="0" w:color="auto"/>
            </w:tcBorders>
            <w:shd w:val="clear" w:color="auto" w:fill="F7CAAC"/>
            <w:hideMark/>
            <w:tcPrChange w:id="196" w:author="Radim Bačuvčík" w:date="2020-02-06T14:44:00Z">
              <w:tcPr>
                <w:tcW w:w="993"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79BDFCAA" w14:textId="1A79B139" w:rsidR="00114C26" w:rsidRPr="00F52EEF" w:rsidRDefault="00027B95" w:rsidP="00935F76">
            <w:pPr>
              <w:tabs>
                <w:tab w:val="left" w:pos="567"/>
              </w:tabs>
              <w:jc w:val="both"/>
              <w:rPr>
                <w:rFonts w:asciiTheme="minorHAnsi" w:hAnsiTheme="minorHAnsi" w:cstheme="minorHAnsi"/>
                <w:b/>
                <w:sz w:val="22"/>
                <w:szCs w:val="22"/>
              </w:rPr>
            </w:pPr>
            <w:proofErr w:type="gramStart"/>
            <w:r>
              <w:rPr>
                <w:rFonts w:asciiTheme="minorHAnsi" w:hAnsiTheme="minorHAnsi" w:cstheme="minorHAnsi"/>
                <w:b/>
                <w:sz w:val="22"/>
                <w:szCs w:val="22"/>
              </w:rPr>
              <w:t>Z</w:t>
            </w:r>
            <w:r w:rsidR="00114C26" w:rsidRPr="00F52EEF">
              <w:rPr>
                <w:rFonts w:asciiTheme="minorHAnsi" w:hAnsiTheme="minorHAnsi" w:cstheme="minorHAnsi"/>
                <w:b/>
                <w:sz w:val="22"/>
                <w:szCs w:val="22"/>
              </w:rPr>
              <w:t>působ  ověř</w:t>
            </w:r>
            <w:proofErr w:type="gramEnd"/>
            <w:r w:rsidR="00114C26" w:rsidRPr="00F52EEF">
              <w:rPr>
                <w:rFonts w:asciiTheme="minorHAnsi" w:hAnsiTheme="minorHAnsi" w:cstheme="minorHAnsi"/>
                <w:b/>
                <w:sz w:val="22"/>
                <w:szCs w:val="22"/>
              </w:rPr>
              <w:t>.</w:t>
            </w:r>
          </w:p>
        </w:tc>
        <w:tc>
          <w:tcPr>
            <w:tcW w:w="710" w:type="dxa"/>
            <w:tcBorders>
              <w:top w:val="single" w:sz="4" w:space="0" w:color="auto"/>
              <w:left w:val="single" w:sz="4" w:space="0" w:color="auto"/>
              <w:bottom w:val="single" w:sz="4" w:space="0" w:color="auto"/>
              <w:right w:val="single" w:sz="4" w:space="0" w:color="auto"/>
            </w:tcBorders>
            <w:shd w:val="clear" w:color="auto" w:fill="F7CAAC"/>
            <w:hideMark/>
            <w:tcPrChange w:id="197" w:author="Radim Bačuvčík" w:date="2020-02-06T14:44:00Z">
              <w:tcPr>
                <w:tcW w:w="710"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0892F195" w14:textId="23FD3AFF" w:rsidR="00114C26" w:rsidRPr="00F52EEF" w:rsidRDefault="00027B95"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P</w:t>
            </w:r>
            <w:r w:rsidR="00114C26" w:rsidRPr="00F52EEF">
              <w:rPr>
                <w:rFonts w:asciiTheme="minorHAnsi" w:hAnsiTheme="minorHAnsi" w:cstheme="minorHAnsi"/>
                <w:b/>
                <w:sz w:val="22"/>
                <w:szCs w:val="22"/>
              </w:rPr>
              <w:t>očet kred.</w:t>
            </w:r>
          </w:p>
        </w:tc>
        <w:tc>
          <w:tcPr>
            <w:tcW w:w="2410" w:type="dxa"/>
            <w:tcBorders>
              <w:top w:val="single" w:sz="4" w:space="0" w:color="auto"/>
              <w:left w:val="single" w:sz="4" w:space="0" w:color="auto"/>
              <w:bottom w:val="single" w:sz="4" w:space="0" w:color="auto"/>
              <w:right w:val="single" w:sz="4" w:space="0" w:color="auto"/>
            </w:tcBorders>
            <w:shd w:val="clear" w:color="auto" w:fill="F7CAAC"/>
            <w:hideMark/>
            <w:tcPrChange w:id="198" w:author="Radim Bačuvčík" w:date="2020-02-06T14:44:00Z">
              <w:tcPr>
                <w:tcW w:w="2410"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084AA34B" w14:textId="073E52B8" w:rsidR="00114C26" w:rsidRPr="00F52EEF" w:rsidRDefault="00027B95"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V</w:t>
            </w:r>
            <w:r w:rsidR="00114C26" w:rsidRPr="00F52EEF">
              <w:rPr>
                <w:rFonts w:asciiTheme="minorHAnsi" w:hAnsiTheme="minorHAnsi" w:cstheme="minorHAnsi"/>
                <w:b/>
                <w:sz w:val="22"/>
                <w:szCs w:val="22"/>
              </w:rPr>
              <w:t>yučující</w:t>
            </w:r>
          </w:p>
        </w:tc>
        <w:tc>
          <w:tcPr>
            <w:tcW w:w="989" w:type="dxa"/>
            <w:tcBorders>
              <w:top w:val="single" w:sz="4" w:space="0" w:color="auto"/>
              <w:left w:val="single" w:sz="4" w:space="0" w:color="auto"/>
              <w:bottom w:val="single" w:sz="4" w:space="0" w:color="auto"/>
              <w:right w:val="single" w:sz="4" w:space="0" w:color="auto"/>
            </w:tcBorders>
            <w:shd w:val="clear" w:color="auto" w:fill="F7CAAC"/>
            <w:hideMark/>
            <w:tcPrChange w:id="199" w:author="Radim Bačuvčík" w:date="2020-02-06T14:44:00Z">
              <w:tcPr>
                <w:tcW w:w="989"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326736A2" w14:textId="38E2694F" w:rsidR="00114C26" w:rsidRPr="00F52EEF" w:rsidRDefault="00027B95" w:rsidP="00935F76">
            <w:pPr>
              <w:tabs>
                <w:tab w:val="left" w:pos="567"/>
              </w:tabs>
              <w:jc w:val="both"/>
              <w:rPr>
                <w:rFonts w:asciiTheme="minorHAnsi" w:hAnsiTheme="minorHAnsi" w:cstheme="minorHAnsi"/>
                <w:b/>
                <w:color w:val="FF0000"/>
                <w:sz w:val="22"/>
                <w:szCs w:val="22"/>
              </w:rPr>
            </w:pPr>
            <w:r>
              <w:rPr>
                <w:rFonts w:asciiTheme="minorHAnsi" w:hAnsiTheme="minorHAnsi" w:cstheme="minorHAnsi"/>
                <w:b/>
                <w:sz w:val="22"/>
                <w:szCs w:val="22"/>
              </w:rPr>
              <w:t>D</w:t>
            </w:r>
            <w:r w:rsidR="00114C26" w:rsidRPr="00F52EEF">
              <w:rPr>
                <w:rFonts w:asciiTheme="minorHAnsi" w:hAnsiTheme="minorHAnsi" w:cstheme="minorHAnsi"/>
                <w:b/>
                <w:sz w:val="22"/>
                <w:szCs w:val="22"/>
              </w:rPr>
              <w:t>op.</w:t>
            </w:r>
            <w:r>
              <w:rPr>
                <w:rFonts w:asciiTheme="minorHAnsi" w:hAnsiTheme="minorHAnsi" w:cstheme="minorHAnsi"/>
                <w:b/>
                <w:sz w:val="22"/>
                <w:szCs w:val="22"/>
              </w:rPr>
              <w:t xml:space="preserve"> </w:t>
            </w:r>
            <w:r w:rsidR="00114C26" w:rsidRPr="00F52EEF">
              <w:rPr>
                <w:rFonts w:asciiTheme="minorHAnsi" w:hAnsiTheme="minorHAnsi" w:cstheme="minorHAnsi"/>
                <w:b/>
                <w:sz w:val="22"/>
                <w:szCs w:val="22"/>
              </w:rPr>
              <w:t>roč./sem.</w:t>
            </w:r>
          </w:p>
        </w:tc>
        <w:tc>
          <w:tcPr>
            <w:tcW w:w="854" w:type="dxa"/>
            <w:tcBorders>
              <w:top w:val="single" w:sz="4" w:space="0" w:color="auto"/>
              <w:left w:val="single" w:sz="4" w:space="0" w:color="auto"/>
              <w:bottom w:val="single" w:sz="4" w:space="0" w:color="auto"/>
              <w:right w:val="single" w:sz="4" w:space="0" w:color="auto"/>
            </w:tcBorders>
            <w:shd w:val="clear" w:color="auto" w:fill="F7CAAC"/>
            <w:hideMark/>
            <w:tcPrChange w:id="200" w:author="Radim Bačuvčík" w:date="2020-02-06T14:44:00Z">
              <w:tcPr>
                <w:tcW w:w="854"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3CA7BC25" w14:textId="73C89632" w:rsidR="00114C26" w:rsidRPr="00F52EEF" w:rsidRDefault="00027B95" w:rsidP="00935F76">
            <w:pPr>
              <w:tabs>
                <w:tab w:val="left" w:pos="567"/>
              </w:tabs>
              <w:jc w:val="both"/>
              <w:rPr>
                <w:rFonts w:asciiTheme="minorHAnsi" w:hAnsiTheme="minorHAnsi" w:cstheme="minorHAnsi"/>
                <w:b/>
                <w:sz w:val="22"/>
                <w:szCs w:val="22"/>
              </w:rPr>
            </w:pPr>
            <w:r>
              <w:rPr>
                <w:rFonts w:asciiTheme="minorHAnsi" w:hAnsiTheme="minorHAnsi" w:cstheme="minorHAnsi"/>
                <w:b/>
                <w:sz w:val="22"/>
                <w:szCs w:val="22"/>
              </w:rPr>
              <w:t>P</w:t>
            </w:r>
            <w:r w:rsidR="00114C26" w:rsidRPr="00F52EEF">
              <w:rPr>
                <w:rFonts w:asciiTheme="minorHAnsi" w:hAnsiTheme="minorHAnsi" w:cstheme="minorHAnsi"/>
                <w:b/>
                <w:sz w:val="22"/>
                <w:szCs w:val="22"/>
              </w:rPr>
              <w:t>rofil. základ</w:t>
            </w:r>
          </w:p>
        </w:tc>
      </w:tr>
      <w:tr w:rsidR="00114C26" w:rsidRPr="00F52EEF" w14:paraId="416960F0" w14:textId="77777777" w:rsidTr="000143A8">
        <w:trPr>
          <w:trPrChange w:id="201"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202"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6306E290" w14:textId="642D8FC3"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Počátky a vývoj marketingov</w:t>
            </w:r>
            <w:ins w:id="203" w:author="Radim Bačuvčík" w:date="2020-02-06T09:48:00Z">
              <w:r w:rsidR="00A91BC2">
                <w:rPr>
                  <w:rFonts w:asciiTheme="minorHAnsi" w:hAnsiTheme="minorHAnsi" w:cstheme="minorHAnsi"/>
                </w:rPr>
                <w:t>é</w:t>
              </w:r>
            </w:ins>
            <w:del w:id="204" w:author="Radim Bačuvčík" w:date="2020-02-06T09:48:00Z">
              <w:r w:rsidRPr="00F52EEF" w:rsidDel="00A91BC2">
                <w:rPr>
                  <w:rFonts w:asciiTheme="minorHAnsi" w:hAnsiTheme="minorHAnsi" w:cstheme="minorHAnsi"/>
                </w:rPr>
                <w:delText>ých</w:delText>
              </w:r>
            </w:del>
            <w:r w:rsidRPr="00F52EEF">
              <w:rPr>
                <w:rFonts w:asciiTheme="minorHAnsi" w:hAnsiTheme="minorHAnsi" w:cstheme="minorHAnsi"/>
              </w:rPr>
              <w:t xml:space="preserve"> komunikac</w:t>
            </w:r>
            <w:del w:id="205" w:author="Radim Bačuvčík" w:date="2020-02-06T09:48:00Z">
              <w:r w:rsidRPr="00F52EEF" w:rsidDel="00A91BC2">
                <w:rPr>
                  <w:rFonts w:asciiTheme="minorHAnsi" w:hAnsiTheme="minorHAnsi" w:cstheme="minorHAnsi"/>
                </w:rPr>
                <w:delText>í</w:delText>
              </w:r>
            </w:del>
            <w:ins w:id="206" w:author="Radim Bačuvčík" w:date="2020-02-06T09:48:00Z">
              <w:r w:rsidR="00A91BC2">
                <w:rPr>
                  <w:rFonts w:asciiTheme="minorHAnsi" w:hAnsiTheme="minorHAnsi" w:cstheme="minorHAnsi"/>
                </w:rPr>
                <w:t>e</w:t>
              </w:r>
            </w:ins>
          </w:p>
        </w:tc>
        <w:tc>
          <w:tcPr>
            <w:tcW w:w="992" w:type="dxa"/>
            <w:tcBorders>
              <w:top w:val="single" w:sz="4" w:space="0" w:color="auto"/>
              <w:left w:val="single" w:sz="4" w:space="0" w:color="auto"/>
              <w:bottom w:val="single" w:sz="4" w:space="0" w:color="auto"/>
              <w:right w:val="single" w:sz="4" w:space="0" w:color="auto"/>
            </w:tcBorders>
            <w:hideMark/>
            <w:tcPrChange w:id="207"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1A2E962A"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12s/sem.</w:t>
            </w:r>
          </w:p>
        </w:tc>
        <w:tc>
          <w:tcPr>
            <w:tcW w:w="993" w:type="dxa"/>
            <w:tcBorders>
              <w:top w:val="single" w:sz="4" w:space="0" w:color="auto"/>
              <w:left w:val="single" w:sz="4" w:space="0" w:color="auto"/>
              <w:bottom w:val="single" w:sz="4" w:space="0" w:color="auto"/>
              <w:right w:val="single" w:sz="4" w:space="0" w:color="auto"/>
            </w:tcBorders>
            <w:hideMark/>
            <w:tcPrChange w:id="208"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084399A9"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209"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246A980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210"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2857F248" w14:textId="49AD21AD" w:rsidR="00114C26"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Eliška </w:t>
            </w:r>
            <w:r w:rsidR="00114C26" w:rsidRPr="00F52EEF">
              <w:rPr>
                <w:rFonts w:asciiTheme="minorHAnsi" w:hAnsiTheme="minorHAnsi" w:cstheme="minorHAnsi"/>
                <w:b/>
              </w:rPr>
              <w:t>Káčerková, Ph.D.</w:t>
            </w:r>
          </w:p>
        </w:tc>
        <w:tc>
          <w:tcPr>
            <w:tcW w:w="989" w:type="dxa"/>
            <w:tcBorders>
              <w:top w:val="single" w:sz="4" w:space="0" w:color="auto"/>
              <w:left w:val="single" w:sz="4" w:space="0" w:color="auto"/>
              <w:bottom w:val="single" w:sz="4" w:space="0" w:color="auto"/>
              <w:right w:val="single" w:sz="4" w:space="0" w:color="auto"/>
            </w:tcBorders>
            <w:hideMark/>
            <w:tcPrChange w:id="211"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50F6798A"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4" w:type="dxa"/>
            <w:tcBorders>
              <w:top w:val="single" w:sz="4" w:space="0" w:color="auto"/>
              <w:left w:val="single" w:sz="4" w:space="0" w:color="auto"/>
              <w:bottom w:val="single" w:sz="4" w:space="0" w:color="auto"/>
              <w:right w:val="single" w:sz="4" w:space="0" w:color="auto"/>
            </w:tcBorders>
            <w:tcPrChange w:id="212"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1AA1849E" w14:textId="496A20B0"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7258E4BC" w14:textId="77777777" w:rsidTr="000143A8">
        <w:trPr>
          <w:trPrChange w:id="213"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214"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02B8B23B" w14:textId="50DD5BDD"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Teorie marketingov</w:t>
            </w:r>
            <w:ins w:id="215" w:author="Radim Bačuvčík" w:date="2020-02-06T09:48:00Z">
              <w:r w:rsidR="00165381">
                <w:rPr>
                  <w:rFonts w:asciiTheme="minorHAnsi" w:hAnsiTheme="minorHAnsi" w:cstheme="minorHAnsi"/>
                </w:rPr>
                <w:t>é</w:t>
              </w:r>
            </w:ins>
            <w:del w:id="216" w:author="Radim Bačuvčík" w:date="2020-02-06T09:48:00Z">
              <w:r w:rsidRPr="00F52EEF" w:rsidDel="00165381">
                <w:rPr>
                  <w:rFonts w:asciiTheme="minorHAnsi" w:hAnsiTheme="minorHAnsi" w:cstheme="minorHAnsi"/>
                </w:rPr>
                <w:delText>ých</w:delText>
              </w:r>
            </w:del>
            <w:r w:rsidRPr="00F52EEF">
              <w:rPr>
                <w:rFonts w:asciiTheme="minorHAnsi" w:hAnsiTheme="minorHAnsi" w:cstheme="minorHAnsi"/>
              </w:rPr>
              <w:t xml:space="preserve"> komunikac</w:t>
            </w:r>
            <w:ins w:id="217" w:author="Radim Bačuvčík" w:date="2020-02-06T09:48:00Z">
              <w:r w:rsidR="00165381">
                <w:rPr>
                  <w:rFonts w:asciiTheme="minorHAnsi" w:hAnsiTheme="minorHAnsi" w:cstheme="minorHAnsi"/>
                </w:rPr>
                <w:t>e</w:t>
              </w:r>
            </w:ins>
            <w:del w:id="218" w:author="Radim Bačuvčík" w:date="2020-02-06T09:48:00Z">
              <w:r w:rsidRPr="00F52EEF" w:rsidDel="00165381">
                <w:rPr>
                  <w:rFonts w:asciiTheme="minorHAnsi" w:hAnsiTheme="minorHAnsi" w:cstheme="minorHAnsi"/>
                </w:rPr>
                <w:delText>í</w:delText>
              </w:r>
            </w:del>
          </w:p>
        </w:tc>
        <w:tc>
          <w:tcPr>
            <w:tcW w:w="992" w:type="dxa"/>
            <w:tcBorders>
              <w:top w:val="single" w:sz="4" w:space="0" w:color="auto"/>
              <w:left w:val="single" w:sz="4" w:space="0" w:color="auto"/>
              <w:bottom w:val="single" w:sz="4" w:space="0" w:color="auto"/>
              <w:right w:val="single" w:sz="4" w:space="0" w:color="auto"/>
            </w:tcBorders>
            <w:hideMark/>
            <w:tcPrChange w:id="219"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029A2926"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12s/sem.</w:t>
            </w:r>
          </w:p>
        </w:tc>
        <w:tc>
          <w:tcPr>
            <w:tcW w:w="993" w:type="dxa"/>
            <w:tcBorders>
              <w:top w:val="single" w:sz="4" w:space="0" w:color="auto"/>
              <w:left w:val="single" w:sz="4" w:space="0" w:color="auto"/>
              <w:bottom w:val="single" w:sz="4" w:space="0" w:color="auto"/>
              <w:right w:val="single" w:sz="4" w:space="0" w:color="auto"/>
            </w:tcBorders>
            <w:hideMark/>
            <w:tcPrChange w:id="220"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6F29549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221"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1FA042FB"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222"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623666AE" w14:textId="3BF18F5C"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doc.</w:t>
            </w:r>
            <w:r w:rsidR="0032262C" w:rsidRPr="00F52EEF">
              <w:rPr>
                <w:rFonts w:asciiTheme="minorHAnsi" w:hAnsiTheme="minorHAnsi" w:cstheme="minorHAnsi"/>
                <w:b/>
              </w:rPr>
              <w:t xml:space="preserve"> PhDr. Milan</w:t>
            </w:r>
            <w:r w:rsidRPr="00F52EEF">
              <w:rPr>
                <w:rFonts w:asciiTheme="minorHAnsi" w:hAnsiTheme="minorHAnsi" w:cstheme="minorHAnsi"/>
                <w:b/>
              </w:rPr>
              <w:t xml:space="preserve"> Banyár</w:t>
            </w:r>
            <w:r w:rsidR="0032262C" w:rsidRPr="00F52EEF">
              <w:rPr>
                <w:rFonts w:asciiTheme="minorHAnsi" w:hAnsiTheme="minorHAnsi" w:cstheme="minorHAnsi"/>
                <w:b/>
              </w:rPr>
              <w:t>, Ph.D.</w:t>
            </w:r>
          </w:p>
        </w:tc>
        <w:tc>
          <w:tcPr>
            <w:tcW w:w="989" w:type="dxa"/>
            <w:tcBorders>
              <w:top w:val="single" w:sz="4" w:space="0" w:color="auto"/>
              <w:left w:val="single" w:sz="4" w:space="0" w:color="auto"/>
              <w:bottom w:val="single" w:sz="4" w:space="0" w:color="auto"/>
              <w:right w:val="single" w:sz="4" w:space="0" w:color="auto"/>
            </w:tcBorders>
            <w:hideMark/>
            <w:tcPrChange w:id="223"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5C0E16B2"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4" w:type="dxa"/>
            <w:tcBorders>
              <w:top w:val="single" w:sz="4" w:space="0" w:color="auto"/>
              <w:left w:val="single" w:sz="4" w:space="0" w:color="auto"/>
              <w:bottom w:val="single" w:sz="4" w:space="0" w:color="auto"/>
              <w:right w:val="single" w:sz="4" w:space="0" w:color="auto"/>
            </w:tcBorders>
            <w:tcPrChange w:id="224"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2389A3AD" w14:textId="291E359B"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6E1A07" w:rsidRPr="00F52EEF" w14:paraId="3A7CA597" w14:textId="77777777" w:rsidTr="000143A8">
        <w:trPr>
          <w:trPrChange w:id="225"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226"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574BE5AC"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 xml:space="preserve">Dějiny výtvarné kultury 1 </w:t>
            </w:r>
          </w:p>
        </w:tc>
        <w:tc>
          <w:tcPr>
            <w:tcW w:w="992" w:type="dxa"/>
            <w:tcBorders>
              <w:top w:val="single" w:sz="4" w:space="0" w:color="auto"/>
              <w:left w:val="single" w:sz="4" w:space="0" w:color="auto"/>
              <w:bottom w:val="single" w:sz="4" w:space="0" w:color="auto"/>
              <w:right w:val="single" w:sz="4" w:space="0" w:color="auto"/>
            </w:tcBorders>
            <w:hideMark/>
            <w:tcPrChange w:id="227"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15B6EE8C"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 xml:space="preserve">8s/sem. </w:t>
            </w:r>
          </w:p>
        </w:tc>
        <w:tc>
          <w:tcPr>
            <w:tcW w:w="993" w:type="dxa"/>
            <w:tcBorders>
              <w:top w:val="single" w:sz="4" w:space="0" w:color="auto"/>
              <w:left w:val="single" w:sz="4" w:space="0" w:color="auto"/>
              <w:bottom w:val="single" w:sz="4" w:space="0" w:color="auto"/>
              <w:right w:val="single" w:sz="4" w:space="0" w:color="auto"/>
            </w:tcBorders>
            <w:hideMark/>
            <w:tcPrChange w:id="228"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25EA3C64" w14:textId="7BCA0A8D"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229"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261B7F67"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230"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07F3594E" w14:textId="015FF141" w:rsidR="006E1A07" w:rsidRPr="00F52EEF" w:rsidRDefault="006E1A07" w:rsidP="00935F76">
            <w:pPr>
              <w:tabs>
                <w:tab w:val="left" w:pos="567"/>
              </w:tabs>
              <w:rPr>
                <w:rFonts w:asciiTheme="minorHAnsi" w:hAnsiTheme="minorHAnsi" w:cstheme="minorHAnsi"/>
                <w:b/>
              </w:rPr>
            </w:pPr>
            <w:r w:rsidRPr="00F52EEF">
              <w:rPr>
                <w:rFonts w:asciiTheme="minorHAnsi" w:hAnsiTheme="minorHAnsi" w:cstheme="minorHAnsi"/>
                <w:b/>
              </w:rPr>
              <w:t>PaedDr.</w:t>
            </w:r>
            <w:r w:rsidR="00B06046" w:rsidRPr="00F52EEF">
              <w:rPr>
                <w:rFonts w:asciiTheme="minorHAnsi" w:hAnsiTheme="minorHAnsi" w:cstheme="minorHAnsi"/>
                <w:b/>
              </w:rPr>
              <w:t xml:space="preserve"> Marcela</w:t>
            </w:r>
            <w:r w:rsidRPr="00F52EEF">
              <w:rPr>
                <w:rFonts w:asciiTheme="minorHAnsi" w:hAnsiTheme="minorHAnsi" w:cstheme="minorHAnsi"/>
                <w:b/>
              </w:rPr>
              <w:t xml:space="preserve"> Göttlichová</w:t>
            </w:r>
          </w:p>
        </w:tc>
        <w:tc>
          <w:tcPr>
            <w:tcW w:w="989" w:type="dxa"/>
            <w:tcBorders>
              <w:top w:val="single" w:sz="4" w:space="0" w:color="auto"/>
              <w:left w:val="single" w:sz="4" w:space="0" w:color="auto"/>
              <w:bottom w:val="single" w:sz="4" w:space="0" w:color="auto"/>
              <w:right w:val="single" w:sz="4" w:space="0" w:color="auto"/>
            </w:tcBorders>
            <w:hideMark/>
            <w:tcPrChange w:id="231"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1DB5B25F"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4" w:type="dxa"/>
            <w:tcBorders>
              <w:top w:val="single" w:sz="4" w:space="0" w:color="auto"/>
              <w:left w:val="single" w:sz="4" w:space="0" w:color="auto"/>
              <w:bottom w:val="single" w:sz="4" w:space="0" w:color="auto"/>
              <w:right w:val="single" w:sz="4" w:space="0" w:color="auto"/>
            </w:tcBorders>
            <w:tcPrChange w:id="232"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5E88A05B" w14:textId="77777777" w:rsidR="006E1A07" w:rsidRPr="00F52EEF" w:rsidRDefault="006E1A07" w:rsidP="00935F76">
            <w:pPr>
              <w:tabs>
                <w:tab w:val="left" w:pos="567"/>
              </w:tabs>
              <w:jc w:val="both"/>
              <w:rPr>
                <w:rFonts w:asciiTheme="minorHAnsi" w:hAnsiTheme="minorHAnsi" w:cstheme="minorHAnsi"/>
              </w:rPr>
            </w:pPr>
          </w:p>
        </w:tc>
      </w:tr>
      <w:tr w:rsidR="006E1A07" w:rsidRPr="00F52EEF" w14:paraId="4E25F1D3" w14:textId="77777777" w:rsidTr="000143A8">
        <w:trPr>
          <w:trPrChange w:id="233"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234"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5AE96639"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Dějiny výtvarné kultury 2</w:t>
            </w:r>
          </w:p>
        </w:tc>
        <w:tc>
          <w:tcPr>
            <w:tcW w:w="992" w:type="dxa"/>
            <w:tcBorders>
              <w:top w:val="single" w:sz="4" w:space="0" w:color="auto"/>
              <w:left w:val="single" w:sz="4" w:space="0" w:color="auto"/>
              <w:bottom w:val="single" w:sz="4" w:space="0" w:color="auto"/>
              <w:right w:val="single" w:sz="4" w:space="0" w:color="auto"/>
            </w:tcBorders>
            <w:hideMark/>
            <w:tcPrChange w:id="235"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470386C7"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8s/sem.</w:t>
            </w:r>
          </w:p>
        </w:tc>
        <w:tc>
          <w:tcPr>
            <w:tcW w:w="993" w:type="dxa"/>
            <w:tcBorders>
              <w:top w:val="single" w:sz="4" w:space="0" w:color="auto"/>
              <w:left w:val="single" w:sz="4" w:space="0" w:color="auto"/>
              <w:bottom w:val="single" w:sz="4" w:space="0" w:color="auto"/>
              <w:right w:val="single" w:sz="4" w:space="0" w:color="auto"/>
            </w:tcBorders>
            <w:hideMark/>
            <w:tcPrChange w:id="236"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6D56539C" w14:textId="556D80CC"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237"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23D28747"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238"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5E9C6F28" w14:textId="63571451" w:rsidR="006E1A07" w:rsidRPr="00F52EEF" w:rsidRDefault="006E1A07" w:rsidP="00935F76">
            <w:pPr>
              <w:tabs>
                <w:tab w:val="left" w:pos="567"/>
              </w:tabs>
              <w:rPr>
                <w:rFonts w:asciiTheme="minorHAnsi" w:hAnsiTheme="minorHAnsi" w:cstheme="minorHAnsi"/>
                <w:b/>
              </w:rPr>
            </w:pPr>
            <w:r w:rsidRPr="00F52EEF">
              <w:rPr>
                <w:rFonts w:asciiTheme="minorHAnsi" w:hAnsiTheme="minorHAnsi" w:cstheme="minorHAnsi"/>
                <w:b/>
              </w:rPr>
              <w:t xml:space="preserve">PaedDr. </w:t>
            </w:r>
            <w:r w:rsidR="00B06046" w:rsidRPr="00F52EEF">
              <w:rPr>
                <w:rFonts w:asciiTheme="minorHAnsi" w:hAnsiTheme="minorHAnsi" w:cstheme="minorHAnsi"/>
                <w:b/>
              </w:rPr>
              <w:t xml:space="preserve">Marcela </w:t>
            </w:r>
            <w:r w:rsidRPr="00F52EEF">
              <w:rPr>
                <w:rFonts w:asciiTheme="minorHAnsi" w:hAnsiTheme="minorHAnsi" w:cstheme="minorHAnsi"/>
                <w:b/>
              </w:rPr>
              <w:t>Göttlichová</w:t>
            </w:r>
          </w:p>
        </w:tc>
        <w:tc>
          <w:tcPr>
            <w:tcW w:w="989" w:type="dxa"/>
            <w:tcBorders>
              <w:top w:val="single" w:sz="4" w:space="0" w:color="auto"/>
              <w:left w:val="single" w:sz="4" w:space="0" w:color="auto"/>
              <w:bottom w:val="single" w:sz="4" w:space="0" w:color="auto"/>
              <w:right w:val="single" w:sz="4" w:space="0" w:color="auto"/>
            </w:tcBorders>
            <w:hideMark/>
            <w:tcPrChange w:id="239"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32612C7F"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4" w:type="dxa"/>
            <w:tcBorders>
              <w:top w:val="single" w:sz="4" w:space="0" w:color="auto"/>
              <w:left w:val="single" w:sz="4" w:space="0" w:color="auto"/>
              <w:bottom w:val="single" w:sz="4" w:space="0" w:color="auto"/>
              <w:right w:val="single" w:sz="4" w:space="0" w:color="auto"/>
            </w:tcBorders>
            <w:tcPrChange w:id="240"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54F4CB3E" w14:textId="77777777" w:rsidR="006E1A07" w:rsidRPr="00F52EEF" w:rsidRDefault="006E1A07" w:rsidP="00935F76">
            <w:pPr>
              <w:tabs>
                <w:tab w:val="left" w:pos="567"/>
              </w:tabs>
              <w:jc w:val="both"/>
              <w:rPr>
                <w:rFonts w:asciiTheme="minorHAnsi" w:hAnsiTheme="minorHAnsi" w:cstheme="minorHAnsi"/>
              </w:rPr>
            </w:pPr>
          </w:p>
        </w:tc>
      </w:tr>
      <w:tr w:rsidR="00114C26" w:rsidRPr="00F52EEF" w14:paraId="2659E2C9" w14:textId="77777777" w:rsidTr="000143A8">
        <w:trPr>
          <w:trPrChange w:id="241"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242"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20BAFF80"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Metodika tvůrčí práce</w:t>
            </w:r>
          </w:p>
        </w:tc>
        <w:tc>
          <w:tcPr>
            <w:tcW w:w="992" w:type="dxa"/>
            <w:tcBorders>
              <w:top w:val="single" w:sz="4" w:space="0" w:color="auto"/>
              <w:left w:val="single" w:sz="4" w:space="0" w:color="auto"/>
              <w:bottom w:val="single" w:sz="4" w:space="0" w:color="auto"/>
              <w:right w:val="single" w:sz="4" w:space="0" w:color="auto"/>
            </w:tcBorders>
            <w:hideMark/>
            <w:tcPrChange w:id="243"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40E88ECB"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4s/sem.</w:t>
            </w:r>
          </w:p>
        </w:tc>
        <w:tc>
          <w:tcPr>
            <w:tcW w:w="993" w:type="dxa"/>
            <w:tcBorders>
              <w:top w:val="single" w:sz="4" w:space="0" w:color="auto"/>
              <w:left w:val="single" w:sz="4" w:space="0" w:color="auto"/>
              <w:bottom w:val="single" w:sz="4" w:space="0" w:color="auto"/>
              <w:right w:val="single" w:sz="4" w:space="0" w:color="auto"/>
            </w:tcBorders>
            <w:hideMark/>
            <w:tcPrChange w:id="244"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34BACB8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10" w:type="dxa"/>
            <w:tcBorders>
              <w:top w:val="single" w:sz="4" w:space="0" w:color="auto"/>
              <w:left w:val="single" w:sz="4" w:space="0" w:color="auto"/>
              <w:bottom w:val="single" w:sz="4" w:space="0" w:color="auto"/>
              <w:right w:val="single" w:sz="4" w:space="0" w:color="auto"/>
            </w:tcBorders>
            <w:hideMark/>
            <w:tcPrChange w:id="245"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7D1FB6D6"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w:t>
            </w:r>
          </w:p>
        </w:tc>
        <w:tc>
          <w:tcPr>
            <w:tcW w:w="2410" w:type="dxa"/>
            <w:tcBorders>
              <w:top w:val="single" w:sz="4" w:space="0" w:color="auto"/>
              <w:left w:val="single" w:sz="4" w:space="0" w:color="auto"/>
              <w:bottom w:val="single" w:sz="4" w:space="0" w:color="auto"/>
              <w:right w:val="single" w:sz="4" w:space="0" w:color="auto"/>
            </w:tcBorders>
            <w:hideMark/>
            <w:tcPrChange w:id="246"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44B62F0C" w14:textId="4613B875" w:rsidR="00114C26"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989" w:type="dxa"/>
            <w:tcBorders>
              <w:top w:val="single" w:sz="4" w:space="0" w:color="auto"/>
              <w:left w:val="single" w:sz="4" w:space="0" w:color="auto"/>
              <w:bottom w:val="single" w:sz="4" w:space="0" w:color="auto"/>
              <w:right w:val="single" w:sz="4" w:space="0" w:color="auto"/>
            </w:tcBorders>
            <w:hideMark/>
            <w:tcPrChange w:id="247"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1C37AA3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4" w:type="dxa"/>
            <w:tcBorders>
              <w:top w:val="single" w:sz="4" w:space="0" w:color="auto"/>
              <w:left w:val="single" w:sz="4" w:space="0" w:color="auto"/>
              <w:bottom w:val="single" w:sz="4" w:space="0" w:color="auto"/>
              <w:right w:val="single" w:sz="4" w:space="0" w:color="auto"/>
            </w:tcBorders>
            <w:tcPrChange w:id="248"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1E89C511" w14:textId="36D0175C" w:rsidR="00114C26" w:rsidRPr="00F52EEF" w:rsidRDefault="00114C26" w:rsidP="00935F76">
            <w:pPr>
              <w:tabs>
                <w:tab w:val="left" w:pos="567"/>
              </w:tabs>
              <w:jc w:val="both"/>
              <w:rPr>
                <w:rFonts w:asciiTheme="minorHAnsi" w:hAnsiTheme="minorHAnsi" w:cstheme="minorHAnsi"/>
              </w:rPr>
            </w:pPr>
          </w:p>
        </w:tc>
      </w:tr>
      <w:tr w:rsidR="006E1A07" w:rsidRPr="00F52EEF" w14:paraId="2CB8AF23" w14:textId="77777777" w:rsidTr="000143A8">
        <w:trPr>
          <w:trPrChange w:id="249"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250"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615E090B" w14:textId="1CCF6574"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Média v marketingov</w:t>
            </w:r>
            <w:ins w:id="251" w:author="Radim Bačuvčík" w:date="2020-02-06T09:49:00Z">
              <w:r w:rsidR="00165381">
                <w:rPr>
                  <w:rFonts w:asciiTheme="minorHAnsi" w:hAnsiTheme="minorHAnsi" w:cstheme="minorHAnsi"/>
                </w:rPr>
                <w:t>é</w:t>
              </w:r>
            </w:ins>
            <w:del w:id="252" w:author="Radim Bačuvčík" w:date="2020-02-06T09:49:00Z">
              <w:r w:rsidRPr="00F52EEF" w:rsidDel="00165381">
                <w:rPr>
                  <w:rFonts w:asciiTheme="minorHAnsi" w:hAnsiTheme="minorHAnsi" w:cstheme="minorHAnsi"/>
                </w:rPr>
                <w:delText>ých</w:delText>
              </w:r>
            </w:del>
            <w:r w:rsidRPr="00F52EEF">
              <w:rPr>
                <w:rFonts w:asciiTheme="minorHAnsi" w:hAnsiTheme="minorHAnsi" w:cstheme="minorHAnsi"/>
              </w:rPr>
              <w:t xml:space="preserve"> komunikac</w:t>
            </w:r>
            <w:ins w:id="253" w:author="Radim Bačuvčík" w:date="2020-02-06T09:49:00Z">
              <w:r w:rsidR="00165381">
                <w:rPr>
                  <w:rFonts w:asciiTheme="minorHAnsi" w:hAnsiTheme="minorHAnsi" w:cstheme="minorHAnsi"/>
                </w:rPr>
                <w:t>i</w:t>
              </w:r>
            </w:ins>
            <w:del w:id="254" w:author="Radim Bačuvčík" w:date="2020-02-06T09:49:00Z">
              <w:r w:rsidRPr="00F52EEF" w:rsidDel="00165381">
                <w:rPr>
                  <w:rFonts w:asciiTheme="minorHAnsi" w:hAnsiTheme="minorHAnsi" w:cstheme="minorHAnsi"/>
                </w:rPr>
                <w:delText>ích</w:delText>
              </w:r>
            </w:del>
            <w:r w:rsidRPr="00F52EEF">
              <w:rPr>
                <w:rFonts w:asciiTheme="minorHAnsi" w:hAnsiTheme="minorHAnsi" w:cstheme="minorHAnsi"/>
              </w:rPr>
              <w:t xml:space="preserve"> 1</w:t>
            </w:r>
          </w:p>
        </w:tc>
        <w:tc>
          <w:tcPr>
            <w:tcW w:w="992" w:type="dxa"/>
            <w:tcBorders>
              <w:top w:val="single" w:sz="4" w:space="0" w:color="auto"/>
              <w:left w:val="single" w:sz="4" w:space="0" w:color="auto"/>
              <w:bottom w:val="single" w:sz="4" w:space="0" w:color="auto"/>
              <w:right w:val="single" w:sz="4" w:space="0" w:color="auto"/>
            </w:tcBorders>
            <w:hideMark/>
            <w:tcPrChange w:id="255"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6F8DC488"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256"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2CB997EF" w14:textId="4A9FE5D3"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257"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67066F7B"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258"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7CEFC2B5" w14:textId="18CBE7F0" w:rsidR="006E1A07" w:rsidRPr="00F52EEF" w:rsidRDefault="006E1A07" w:rsidP="00935F76">
            <w:pPr>
              <w:tabs>
                <w:tab w:val="left" w:pos="567"/>
              </w:tabs>
              <w:rPr>
                <w:rFonts w:asciiTheme="minorHAnsi" w:hAnsiTheme="minorHAnsi" w:cstheme="minorHAnsi"/>
                <w:b/>
              </w:rPr>
            </w:pPr>
            <w:r w:rsidRPr="00F52EEF">
              <w:rPr>
                <w:rFonts w:asciiTheme="minorHAnsi" w:hAnsiTheme="minorHAnsi" w:cstheme="minorHAnsi"/>
                <w:b/>
              </w:rPr>
              <w:t>doc.</w:t>
            </w:r>
            <w:r w:rsidR="00B06046" w:rsidRPr="00F52EEF">
              <w:rPr>
                <w:rFonts w:asciiTheme="minorHAnsi" w:hAnsiTheme="minorHAnsi" w:cstheme="minorHAnsi"/>
                <w:b/>
              </w:rPr>
              <w:t xml:space="preserve"> Mgr. Ing. Olga</w:t>
            </w:r>
            <w:r w:rsidRPr="00F52EEF">
              <w:rPr>
                <w:rFonts w:asciiTheme="minorHAnsi" w:hAnsiTheme="minorHAnsi" w:cstheme="minorHAnsi"/>
                <w:b/>
              </w:rPr>
              <w:t xml:space="preserve"> Dolínková</w:t>
            </w:r>
            <w:r w:rsidR="00B06046" w:rsidRPr="00F52EEF">
              <w:rPr>
                <w:rFonts w:asciiTheme="minorHAnsi" w:hAnsiTheme="minorHAnsi" w:cstheme="minorHAnsi"/>
                <w:b/>
              </w:rPr>
              <w:t>, Ph.D.</w:t>
            </w:r>
          </w:p>
        </w:tc>
        <w:tc>
          <w:tcPr>
            <w:tcW w:w="989" w:type="dxa"/>
            <w:tcBorders>
              <w:top w:val="single" w:sz="4" w:space="0" w:color="auto"/>
              <w:left w:val="single" w:sz="4" w:space="0" w:color="auto"/>
              <w:bottom w:val="single" w:sz="4" w:space="0" w:color="auto"/>
              <w:right w:val="single" w:sz="4" w:space="0" w:color="auto"/>
            </w:tcBorders>
            <w:hideMark/>
            <w:tcPrChange w:id="259"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150D91B8"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4" w:type="dxa"/>
            <w:tcBorders>
              <w:top w:val="single" w:sz="4" w:space="0" w:color="auto"/>
              <w:left w:val="single" w:sz="4" w:space="0" w:color="auto"/>
              <w:bottom w:val="single" w:sz="4" w:space="0" w:color="auto"/>
              <w:right w:val="single" w:sz="4" w:space="0" w:color="auto"/>
            </w:tcBorders>
            <w:tcPrChange w:id="260"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449BEBFA" w14:textId="6E5E19C2" w:rsidR="006E1A07"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6E1A07" w:rsidRPr="00F52EEF" w14:paraId="409E8D20" w14:textId="77777777" w:rsidTr="000143A8">
        <w:trPr>
          <w:trPrChange w:id="261"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262"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442398F9" w14:textId="072F43B1"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Média v marketingov</w:t>
            </w:r>
            <w:ins w:id="263" w:author="Radim Bačuvčík" w:date="2020-02-06T09:49:00Z">
              <w:r w:rsidR="00165381">
                <w:rPr>
                  <w:rFonts w:asciiTheme="minorHAnsi" w:hAnsiTheme="minorHAnsi" w:cstheme="minorHAnsi"/>
                </w:rPr>
                <w:t>é</w:t>
              </w:r>
            </w:ins>
            <w:del w:id="264" w:author="Radim Bačuvčík" w:date="2020-02-06T09:49:00Z">
              <w:r w:rsidRPr="00F52EEF" w:rsidDel="00165381">
                <w:rPr>
                  <w:rFonts w:asciiTheme="minorHAnsi" w:hAnsiTheme="minorHAnsi" w:cstheme="minorHAnsi"/>
                </w:rPr>
                <w:delText>ých</w:delText>
              </w:r>
            </w:del>
            <w:r w:rsidRPr="00F52EEF">
              <w:rPr>
                <w:rFonts w:asciiTheme="minorHAnsi" w:hAnsiTheme="minorHAnsi" w:cstheme="minorHAnsi"/>
              </w:rPr>
              <w:t xml:space="preserve"> komunikac</w:t>
            </w:r>
            <w:ins w:id="265" w:author="Radim Bačuvčík" w:date="2020-02-06T09:49:00Z">
              <w:r w:rsidR="00165381">
                <w:rPr>
                  <w:rFonts w:asciiTheme="minorHAnsi" w:hAnsiTheme="minorHAnsi" w:cstheme="minorHAnsi"/>
                </w:rPr>
                <w:t>i</w:t>
              </w:r>
            </w:ins>
            <w:del w:id="266" w:author="Radim Bačuvčík" w:date="2020-02-06T09:49:00Z">
              <w:r w:rsidRPr="00F52EEF" w:rsidDel="00165381">
                <w:rPr>
                  <w:rFonts w:asciiTheme="minorHAnsi" w:hAnsiTheme="minorHAnsi" w:cstheme="minorHAnsi"/>
                </w:rPr>
                <w:delText>ích</w:delText>
              </w:r>
            </w:del>
            <w:r w:rsidRPr="00F52EEF">
              <w:rPr>
                <w:rFonts w:asciiTheme="minorHAnsi" w:hAnsiTheme="minorHAnsi" w:cstheme="minorHAnsi"/>
              </w:rPr>
              <w:t xml:space="preserve"> 2</w:t>
            </w:r>
          </w:p>
        </w:tc>
        <w:tc>
          <w:tcPr>
            <w:tcW w:w="992" w:type="dxa"/>
            <w:tcBorders>
              <w:top w:val="single" w:sz="4" w:space="0" w:color="auto"/>
              <w:left w:val="single" w:sz="4" w:space="0" w:color="auto"/>
              <w:bottom w:val="single" w:sz="4" w:space="0" w:color="auto"/>
              <w:right w:val="single" w:sz="4" w:space="0" w:color="auto"/>
            </w:tcBorders>
            <w:hideMark/>
            <w:tcPrChange w:id="267"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24B05855"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268"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1C39807C" w14:textId="118B05C5"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269"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6502D316"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270"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3868DC1E" w14:textId="7CA831A3" w:rsidR="006E1A07"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89" w:type="dxa"/>
            <w:tcBorders>
              <w:top w:val="single" w:sz="4" w:space="0" w:color="auto"/>
              <w:left w:val="single" w:sz="4" w:space="0" w:color="auto"/>
              <w:bottom w:val="single" w:sz="4" w:space="0" w:color="auto"/>
              <w:right w:val="single" w:sz="4" w:space="0" w:color="auto"/>
            </w:tcBorders>
            <w:hideMark/>
            <w:tcPrChange w:id="271"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29D13EAC"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4" w:type="dxa"/>
            <w:tcBorders>
              <w:top w:val="single" w:sz="4" w:space="0" w:color="auto"/>
              <w:left w:val="single" w:sz="4" w:space="0" w:color="auto"/>
              <w:bottom w:val="single" w:sz="4" w:space="0" w:color="auto"/>
              <w:right w:val="single" w:sz="4" w:space="0" w:color="auto"/>
            </w:tcBorders>
            <w:tcPrChange w:id="272"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5B5E02CE" w14:textId="7B1C81E0" w:rsidR="006E1A07"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2BB0B9DC" w14:textId="77777777" w:rsidTr="000143A8">
        <w:trPr>
          <w:trPrChange w:id="273"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274"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1D98DAD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Marketing 1</w:t>
            </w:r>
          </w:p>
        </w:tc>
        <w:tc>
          <w:tcPr>
            <w:tcW w:w="992" w:type="dxa"/>
            <w:tcBorders>
              <w:top w:val="single" w:sz="4" w:space="0" w:color="auto"/>
              <w:left w:val="single" w:sz="4" w:space="0" w:color="auto"/>
              <w:bottom w:val="single" w:sz="4" w:space="0" w:color="auto"/>
              <w:right w:val="single" w:sz="4" w:space="0" w:color="auto"/>
            </w:tcBorders>
            <w:hideMark/>
            <w:tcPrChange w:id="275"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0C11531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12s/sem.</w:t>
            </w:r>
          </w:p>
        </w:tc>
        <w:tc>
          <w:tcPr>
            <w:tcW w:w="993" w:type="dxa"/>
            <w:tcBorders>
              <w:top w:val="single" w:sz="4" w:space="0" w:color="auto"/>
              <w:left w:val="single" w:sz="4" w:space="0" w:color="auto"/>
              <w:bottom w:val="single" w:sz="4" w:space="0" w:color="auto"/>
              <w:right w:val="single" w:sz="4" w:space="0" w:color="auto"/>
            </w:tcBorders>
            <w:hideMark/>
            <w:tcPrChange w:id="276"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0FAE388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277"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29BC8231"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278"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3FDB6D24" w14:textId="193C616E" w:rsidR="00114C26"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Josef </w:t>
            </w:r>
            <w:r w:rsidR="00114C26" w:rsidRPr="00F52EEF">
              <w:rPr>
                <w:rFonts w:asciiTheme="minorHAnsi" w:hAnsiTheme="minorHAnsi" w:cstheme="minorHAnsi"/>
                <w:b/>
              </w:rPr>
              <w:t>Kocourek, Ph.D.</w:t>
            </w:r>
          </w:p>
        </w:tc>
        <w:tc>
          <w:tcPr>
            <w:tcW w:w="989" w:type="dxa"/>
            <w:tcBorders>
              <w:top w:val="single" w:sz="4" w:space="0" w:color="auto"/>
              <w:left w:val="single" w:sz="4" w:space="0" w:color="auto"/>
              <w:bottom w:val="single" w:sz="4" w:space="0" w:color="auto"/>
              <w:right w:val="single" w:sz="4" w:space="0" w:color="auto"/>
            </w:tcBorders>
            <w:hideMark/>
            <w:tcPrChange w:id="279"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5FF6C1A9"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4" w:type="dxa"/>
            <w:tcBorders>
              <w:top w:val="single" w:sz="4" w:space="0" w:color="auto"/>
              <w:left w:val="single" w:sz="4" w:space="0" w:color="auto"/>
              <w:bottom w:val="single" w:sz="4" w:space="0" w:color="auto"/>
              <w:right w:val="single" w:sz="4" w:space="0" w:color="auto"/>
            </w:tcBorders>
            <w:tcPrChange w:id="280"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18706A75" w14:textId="56186D9F"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3DCBA866" w14:textId="77777777" w:rsidTr="000143A8">
        <w:trPr>
          <w:trPrChange w:id="281"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282"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35D6FEF8"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Marketing 2</w:t>
            </w:r>
          </w:p>
        </w:tc>
        <w:tc>
          <w:tcPr>
            <w:tcW w:w="992" w:type="dxa"/>
            <w:tcBorders>
              <w:top w:val="single" w:sz="4" w:space="0" w:color="auto"/>
              <w:left w:val="single" w:sz="4" w:space="0" w:color="auto"/>
              <w:bottom w:val="single" w:sz="4" w:space="0" w:color="auto"/>
              <w:right w:val="single" w:sz="4" w:space="0" w:color="auto"/>
            </w:tcBorders>
            <w:hideMark/>
            <w:tcPrChange w:id="283"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140045F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12s/sem.</w:t>
            </w:r>
          </w:p>
        </w:tc>
        <w:tc>
          <w:tcPr>
            <w:tcW w:w="993" w:type="dxa"/>
            <w:tcBorders>
              <w:top w:val="single" w:sz="4" w:space="0" w:color="auto"/>
              <w:left w:val="single" w:sz="4" w:space="0" w:color="auto"/>
              <w:bottom w:val="single" w:sz="4" w:space="0" w:color="auto"/>
              <w:right w:val="single" w:sz="4" w:space="0" w:color="auto"/>
            </w:tcBorders>
            <w:hideMark/>
            <w:tcPrChange w:id="284"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6988CE59"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285"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40612052"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286"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6921CA85" w14:textId="60B47D16" w:rsidR="00114C26"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989" w:type="dxa"/>
            <w:tcBorders>
              <w:top w:val="single" w:sz="4" w:space="0" w:color="auto"/>
              <w:left w:val="single" w:sz="4" w:space="0" w:color="auto"/>
              <w:bottom w:val="single" w:sz="4" w:space="0" w:color="auto"/>
              <w:right w:val="single" w:sz="4" w:space="0" w:color="auto"/>
            </w:tcBorders>
            <w:hideMark/>
            <w:tcPrChange w:id="287"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50633D43"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4" w:type="dxa"/>
            <w:tcBorders>
              <w:top w:val="single" w:sz="4" w:space="0" w:color="auto"/>
              <w:left w:val="single" w:sz="4" w:space="0" w:color="auto"/>
              <w:bottom w:val="single" w:sz="4" w:space="0" w:color="auto"/>
              <w:right w:val="single" w:sz="4" w:space="0" w:color="auto"/>
            </w:tcBorders>
            <w:tcPrChange w:id="288"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0A32113B" w14:textId="5E3B6E92"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107F9FDA" w14:textId="77777777" w:rsidTr="000143A8">
        <w:trPr>
          <w:trPrChange w:id="289"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290"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49083216"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Teorie komunikace</w:t>
            </w:r>
          </w:p>
        </w:tc>
        <w:tc>
          <w:tcPr>
            <w:tcW w:w="992" w:type="dxa"/>
            <w:tcBorders>
              <w:top w:val="single" w:sz="4" w:space="0" w:color="auto"/>
              <w:left w:val="single" w:sz="4" w:space="0" w:color="auto"/>
              <w:bottom w:val="single" w:sz="4" w:space="0" w:color="auto"/>
              <w:right w:val="single" w:sz="4" w:space="0" w:color="auto"/>
            </w:tcBorders>
            <w:hideMark/>
            <w:tcPrChange w:id="291"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5A765872"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292"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092C012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293"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78360D89"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294"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4CB23A14" w14:textId="6BC2A722"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 xml:space="preserve">prof. </w:t>
            </w:r>
            <w:r w:rsidR="00B06046" w:rsidRPr="00F52EEF">
              <w:rPr>
                <w:rFonts w:asciiTheme="minorHAnsi" w:hAnsiTheme="minorHAnsi" w:cstheme="minorHAnsi"/>
                <w:b/>
              </w:rPr>
              <w:t xml:space="preserve">PhDr. Jiří </w:t>
            </w:r>
            <w:r w:rsidRPr="00F52EEF">
              <w:rPr>
                <w:rFonts w:asciiTheme="minorHAnsi" w:hAnsiTheme="minorHAnsi" w:cstheme="minorHAnsi"/>
                <w:b/>
              </w:rPr>
              <w:t>Pavelka</w:t>
            </w:r>
            <w:r w:rsidR="00B06046" w:rsidRPr="00F52EEF">
              <w:rPr>
                <w:rFonts w:asciiTheme="minorHAnsi" w:hAnsiTheme="minorHAnsi" w:cstheme="minorHAnsi"/>
                <w:b/>
              </w:rPr>
              <w:t>, CSc.</w:t>
            </w:r>
            <w:r w:rsidR="005240AB" w:rsidRPr="00F52EEF">
              <w:rPr>
                <w:rFonts w:asciiTheme="minorHAnsi" w:hAnsiTheme="minorHAnsi" w:cstheme="minorHAnsi"/>
                <w:b/>
              </w:rPr>
              <w:t xml:space="preserve"> </w:t>
            </w:r>
            <w:r w:rsidR="00435B3F" w:rsidRPr="00F52EEF">
              <w:rPr>
                <w:rFonts w:asciiTheme="minorHAnsi" w:hAnsiTheme="minorHAnsi" w:cstheme="minorHAnsi"/>
                <w:b/>
              </w:rPr>
              <w:t>(</w:t>
            </w:r>
            <w:r w:rsidR="005240AB" w:rsidRPr="00F52EEF">
              <w:rPr>
                <w:rFonts w:asciiTheme="minorHAnsi" w:hAnsiTheme="minorHAnsi" w:cstheme="minorHAnsi"/>
                <w:b/>
              </w:rPr>
              <w:t>5</w:t>
            </w:r>
            <w:r w:rsidR="00435B3F" w:rsidRPr="00F52EEF">
              <w:rPr>
                <w:rFonts w:asciiTheme="minorHAnsi" w:hAnsiTheme="minorHAnsi" w:cstheme="minorHAnsi"/>
                <w:b/>
              </w:rPr>
              <w:t>0%)</w:t>
            </w:r>
            <w:r w:rsidRPr="00F52EEF">
              <w:rPr>
                <w:rFonts w:asciiTheme="minorHAnsi" w:hAnsiTheme="minorHAnsi" w:cstheme="minorHAnsi"/>
              </w:rPr>
              <w:t xml:space="preserve">, </w:t>
            </w:r>
            <w:r w:rsidR="00B06046" w:rsidRPr="00F52EEF">
              <w:rPr>
                <w:rFonts w:asciiTheme="minorHAnsi" w:hAnsiTheme="minorHAnsi" w:cstheme="minorHAnsi"/>
              </w:rPr>
              <w:t xml:space="preserve">Ing. Radomila </w:t>
            </w:r>
            <w:r w:rsidRPr="00F52EEF">
              <w:rPr>
                <w:rFonts w:asciiTheme="minorHAnsi" w:hAnsiTheme="minorHAnsi" w:cstheme="minorHAnsi"/>
              </w:rPr>
              <w:t>Soukalová, Ph.D.</w:t>
            </w:r>
          </w:p>
        </w:tc>
        <w:tc>
          <w:tcPr>
            <w:tcW w:w="989" w:type="dxa"/>
            <w:tcBorders>
              <w:top w:val="single" w:sz="4" w:space="0" w:color="auto"/>
              <w:left w:val="single" w:sz="4" w:space="0" w:color="auto"/>
              <w:bottom w:val="single" w:sz="4" w:space="0" w:color="auto"/>
              <w:right w:val="single" w:sz="4" w:space="0" w:color="auto"/>
            </w:tcBorders>
            <w:hideMark/>
            <w:tcPrChange w:id="295"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6C6AEE19"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4" w:type="dxa"/>
            <w:tcBorders>
              <w:top w:val="single" w:sz="4" w:space="0" w:color="auto"/>
              <w:left w:val="single" w:sz="4" w:space="0" w:color="auto"/>
              <w:bottom w:val="single" w:sz="4" w:space="0" w:color="auto"/>
              <w:right w:val="single" w:sz="4" w:space="0" w:color="auto"/>
            </w:tcBorders>
            <w:tcPrChange w:id="296"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5D3D374E" w14:textId="11DF3B86"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07700DC1" w14:textId="77777777" w:rsidTr="000143A8">
        <w:trPr>
          <w:trPrChange w:id="297"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298"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0B2432FC"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Filozofie</w:t>
            </w:r>
          </w:p>
        </w:tc>
        <w:tc>
          <w:tcPr>
            <w:tcW w:w="992" w:type="dxa"/>
            <w:tcBorders>
              <w:top w:val="single" w:sz="4" w:space="0" w:color="auto"/>
              <w:left w:val="single" w:sz="4" w:space="0" w:color="auto"/>
              <w:bottom w:val="single" w:sz="4" w:space="0" w:color="auto"/>
              <w:right w:val="single" w:sz="4" w:space="0" w:color="auto"/>
            </w:tcBorders>
            <w:hideMark/>
            <w:tcPrChange w:id="299"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06C49749"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300"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3EEC85AA"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301"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12D0A2C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302"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6902565B" w14:textId="45C2903B" w:rsidR="00114C2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 xml:space="preserve">Mgr. Michal </w:t>
            </w:r>
            <w:r w:rsidR="00114C26" w:rsidRPr="00F52EEF">
              <w:rPr>
                <w:rFonts w:asciiTheme="minorHAnsi" w:hAnsiTheme="minorHAnsi" w:cstheme="minorHAnsi"/>
                <w:b/>
              </w:rPr>
              <w:t>Stránský, Ph.D.</w:t>
            </w:r>
          </w:p>
        </w:tc>
        <w:tc>
          <w:tcPr>
            <w:tcW w:w="989" w:type="dxa"/>
            <w:tcBorders>
              <w:top w:val="single" w:sz="4" w:space="0" w:color="auto"/>
              <w:left w:val="single" w:sz="4" w:space="0" w:color="auto"/>
              <w:bottom w:val="single" w:sz="4" w:space="0" w:color="auto"/>
              <w:right w:val="single" w:sz="4" w:space="0" w:color="auto"/>
            </w:tcBorders>
            <w:hideMark/>
            <w:tcPrChange w:id="303"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19B7D0A1"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1/ZS</w:t>
            </w:r>
          </w:p>
        </w:tc>
        <w:tc>
          <w:tcPr>
            <w:tcW w:w="854" w:type="dxa"/>
            <w:tcBorders>
              <w:top w:val="single" w:sz="4" w:space="0" w:color="auto"/>
              <w:left w:val="single" w:sz="4" w:space="0" w:color="auto"/>
              <w:bottom w:val="single" w:sz="4" w:space="0" w:color="auto"/>
              <w:right w:val="single" w:sz="4" w:space="0" w:color="auto"/>
            </w:tcBorders>
            <w:tcPrChange w:id="304"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3BCB75B9" w14:textId="487DED1F" w:rsidR="00114C26" w:rsidRPr="00F52EEF" w:rsidRDefault="00114C26" w:rsidP="00935F76">
            <w:pPr>
              <w:tabs>
                <w:tab w:val="left" w:pos="567"/>
              </w:tabs>
              <w:jc w:val="both"/>
              <w:rPr>
                <w:rFonts w:asciiTheme="minorHAnsi" w:hAnsiTheme="minorHAnsi" w:cstheme="minorHAnsi"/>
              </w:rPr>
            </w:pPr>
          </w:p>
        </w:tc>
      </w:tr>
      <w:tr w:rsidR="00114C26" w:rsidRPr="00F52EEF" w14:paraId="69293360" w14:textId="77777777" w:rsidTr="000143A8">
        <w:trPr>
          <w:trPrChange w:id="305"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306"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70CC6CE4"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Základy psychologie</w:t>
            </w:r>
          </w:p>
        </w:tc>
        <w:tc>
          <w:tcPr>
            <w:tcW w:w="992" w:type="dxa"/>
            <w:tcBorders>
              <w:top w:val="single" w:sz="4" w:space="0" w:color="auto"/>
              <w:left w:val="single" w:sz="4" w:space="0" w:color="auto"/>
              <w:bottom w:val="single" w:sz="4" w:space="0" w:color="auto"/>
              <w:right w:val="single" w:sz="4" w:space="0" w:color="auto"/>
            </w:tcBorders>
            <w:hideMark/>
            <w:tcPrChange w:id="307"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6D7A677A"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308"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0BE0AEE1"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309"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45A1B572"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310"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67BAA9BB" w14:textId="0B095737" w:rsidR="00114C2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989" w:type="dxa"/>
            <w:tcBorders>
              <w:top w:val="single" w:sz="4" w:space="0" w:color="auto"/>
              <w:left w:val="single" w:sz="4" w:space="0" w:color="auto"/>
              <w:bottom w:val="single" w:sz="4" w:space="0" w:color="auto"/>
              <w:right w:val="single" w:sz="4" w:space="0" w:color="auto"/>
            </w:tcBorders>
            <w:hideMark/>
            <w:tcPrChange w:id="311"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7F0E6A88"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4" w:type="dxa"/>
            <w:tcBorders>
              <w:top w:val="single" w:sz="4" w:space="0" w:color="auto"/>
              <w:left w:val="single" w:sz="4" w:space="0" w:color="auto"/>
              <w:bottom w:val="single" w:sz="4" w:space="0" w:color="auto"/>
              <w:right w:val="single" w:sz="4" w:space="0" w:color="auto"/>
            </w:tcBorders>
            <w:tcPrChange w:id="312"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6719F06B" w14:textId="21FE97F4" w:rsidR="00114C26" w:rsidRPr="00F52EEF" w:rsidRDefault="00114C26" w:rsidP="00935F76">
            <w:pPr>
              <w:tabs>
                <w:tab w:val="left" w:pos="567"/>
              </w:tabs>
              <w:jc w:val="both"/>
              <w:rPr>
                <w:rFonts w:asciiTheme="minorHAnsi" w:hAnsiTheme="minorHAnsi" w:cstheme="minorHAnsi"/>
              </w:rPr>
            </w:pPr>
          </w:p>
        </w:tc>
      </w:tr>
      <w:tr w:rsidR="00114C26" w:rsidRPr="00F52EEF" w14:paraId="0A8CBBA6" w14:textId="77777777" w:rsidTr="000143A8">
        <w:trPr>
          <w:trPrChange w:id="313"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314"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6CA4E96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Týmová práce</w:t>
            </w:r>
          </w:p>
        </w:tc>
        <w:tc>
          <w:tcPr>
            <w:tcW w:w="992" w:type="dxa"/>
            <w:tcBorders>
              <w:top w:val="single" w:sz="4" w:space="0" w:color="auto"/>
              <w:left w:val="single" w:sz="4" w:space="0" w:color="auto"/>
              <w:bottom w:val="single" w:sz="4" w:space="0" w:color="auto"/>
              <w:right w:val="single" w:sz="4" w:space="0" w:color="auto"/>
            </w:tcBorders>
            <w:hideMark/>
            <w:tcPrChange w:id="315"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0D9AF41B"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316"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0C9361A4" w14:textId="5A2C8E97" w:rsidR="00114C26"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317"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0D157C0A"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Change w:id="318"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0C444C99" w14:textId="3DC900F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 xml:space="preserve">Ing. </w:t>
            </w:r>
            <w:r w:rsidR="00B06046" w:rsidRPr="00F52EEF">
              <w:rPr>
                <w:rFonts w:asciiTheme="minorHAnsi" w:hAnsiTheme="minorHAnsi" w:cstheme="minorHAnsi"/>
                <w:b/>
              </w:rPr>
              <w:t xml:space="preserve">Tomáš </w:t>
            </w:r>
            <w:r w:rsidRPr="00F52EEF">
              <w:rPr>
                <w:rFonts w:asciiTheme="minorHAnsi" w:hAnsiTheme="minorHAnsi" w:cstheme="minorHAnsi"/>
                <w:b/>
              </w:rPr>
              <w:t>Rygl</w:t>
            </w:r>
          </w:p>
        </w:tc>
        <w:tc>
          <w:tcPr>
            <w:tcW w:w="989" w:type="dxa"/>
            <w:tcBorders>
              <w:top w:val="single" w:sz="4" w:space="0" w:color="auto"/>
              <w:left w:val="single" w:sz="4" w:space="0" w:color="auto"/>
              <w:bottom w:val="single" w:sz="4" w:space="0" w:color="auto"/>
              <w:right w:val="single" w:sz="4" w:space="0" w:color="auto"/>
            </w:tcBorders>
            <w:hideMark/>
            <w:tcPrChange w:id="319"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333B4F91"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1/LS</w:t>
            </w:r>
          </w:p>
        </w:tc>
        <w:tc>
          <w:tcPr>
            <w:tcW w:w="854" w:type="dxa"/>
            <w:tcBorders>
              <w:top w:val="single" w:sz="4" w:space="0" w:color="auto"/>
              <w:left w:val="single" w:sz="4" w:space="0" w:color="auto"/>
              <w:bottom w:val="single" w:sz="4" w:space="0" w:color="auto"/>
              <w:right w:val="single" w:sz="4" w:space="0" w:color="auto"/>
            </w:tcBorders>
            <w:tcPrChange w:id="320"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05683A2E" w14:textId="651F1C52"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114C26" w:rsidRPr="00F52EEF" w14:paraId="67577381" w14:textId="77777777" w:rsidTr="000143A8">
        <w:trPr>
          <w:trPrChange w:id="321"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322"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540786FA"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Public relations 1</w:t>
            </w:r>
          </w:p>
        </w:tc>
        <w:tc>
          <w:tcPr>
            <w:tcW w:w="992" w:type="dxa"/>
            <w:tcBorders>
              <w:top w:val="single" w:sz="4" w:space="0" w:color="auto"/>
              <w:left w:val="single" w:sz="4" w:space="0" w:color="auto"/>
              <w:bottom w:val="single" w:sz="4" w:space="0" w:color="auto"/>
              <w:right w:val="single" w:sz="4" w:space="0" w:color="auto"/>
            </w:tcBorders>
            <w:hideMark/>
            <w:tcPrChange w:id="323"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3FD1FD16"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324"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75E70DC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325"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3C0894D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326"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3043A8A5" w14:textId="53F88E0C" w:rsidR="00114C2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989" w:type="dxa"/>
            <w:tcBorders>
              <w:top w:val="single" w:sz="4" w:space="0" w:color="auto"/>
              <w:left w:val="single" w:sz="4" w:space="0" w:color="auto"/>
              <w:bottom w:val="single" w:sz="4" w:space="0" w:color="auto"/>
              <w:right w:val="single" w:sz="4" w:space="0" w:color="auto"/>
            </w:tcBorders>
            <w:hideMark/>
            <w:tcPrChange w:id="327"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2EA98AEC"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4" w:type="dxa"/>
            <w:tcBorders>
              <w:top w:val="single" w:sz="4" w:space="0" w:color="auto"/>
              <w:left w:val="single" w:sz="4" w:space="0" w:color="auto"/>
              <w:bottom w:val="single" w:sz="4" w:space="0" w:color="auto"/>
              <w:right w:val="single" w:sz="4" w:space="0" w:color="auto"/>
            </w:tcBorders>
            <w:tcPrChange w:id="328"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3943566D" w14:textId="627D2974"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01B78D3B" w14:textId="77777777" w:rsidTr="000143A8">
        <w:trPr>
          <w:trPrChange w:id="329"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330"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20F708E3"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Public relations 2</w:t>
            </w:r>
          </w:p>
        </w:tc>
        <w:tc>
          <w:tcPr>
            <w:tcW w:w="992" w:type="dxa"/>
            <w:tcBorders>
              <w:top w:val="single" w:sz="4" w:space="0" w:color="auto"/>
              <w:left w:val="single" w:sz="4" w:space="0" w:color="auto"/>
              <w:bottom w:val="single" w:sz="4" w:space="0" w:color="auto"/>
              <w:right w:val="single" w:sz="4" w:space="0" w:color="auto"/>
            </w:tcBorders>
            <w:hideMark/>
            <w:tcPrChange w:id="331"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401CAAF5"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332"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26D73F3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333"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2AA0DC0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334"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7825B11C" w14:textId="36769F95" w:rsidR="00114C2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989" w:type="dxa"/>
            <w:tcBorders>
              <w:top w:val="single" w:sz="4" w:space="0" w:color="auto"/>
              <w:left w:val="single" w:sz="4" w:space="0" w:color="auto"/>
              <w:bottom w:val="single" w:sz="4" w:space="0" w:color="auto"/>
              <w:right w:val="single" w:sz="4" w:space="0" w:color="auto"/>
            </w:tcBorders>
            <w:hideMark/>
            <w:tcPrChange w:id="335"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590884B1"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4" w:type="dxa"/>
            <w:tcBorders>
              <w:top w:val="single" w:sz="4" w:space="0" w:color="auto"/>
              <w:left w:val="single" w:sz="4" w:space="0" w:color="auto"/>
              <w:bottom w:val="single" w:sz="4" w:space="0" w:color="auto"/>
              <w:right w:val="single" w:sz="4" w:space="0" w:color="auto"/>
            </w:tcBorders>
            <w:tcPrChange w:id="336"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36D76E84" w14:textId="44DBCA75"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750570C7" w14:textId="77777777" w:rsidTr="000143A8">
        <w:trPr>
          <w:trPrChange w:id="337"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338"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79B1CAA6"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Marketingový výzkum 1</w:t>
            </w:r>
          </w:p>
        </w:tc>
        <w:tc>
          <w:tcPr>
            <w:tcW w:w="992" w:type="dxa"/>
            <w:tcBorders>
              <w:top w:val="single" w:sz="4" w:space="0" w:color="auto"/>
              <w:left w:val="single" w:sz="4" w:space="0" w:color="auto"/>
              <w:bottom w:val="single" w:sz="4" w:space="0" w:color="auto"/>
              <w:right w:val="single" w:sz="4" w:space="0" w:color="auto"/>
            </w:tcBorders>
            <w:hideMark/>
            <w:tcPrChange w:id="339"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34B847AE"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340"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1CA2B50E"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341"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2908A192"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342"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4B2B1C74" w14:textId="76A8DFF6" w:rsidR="00114C2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 xml:space="preserve">Ing. Martina </w:t>
            </w:r>
            <w:r w:rsidR="00114C26" w:rsidRPr="00F52EEF">
              <w:rPr>
                <w:rFonts w:asciiTheme="minorHAnsi" w:hAnsiTheme="minorHAnsi" w:cstheme="minorHAnsi"/>
                <w:b/>
              </w:rPr>
              <w:t>Juříková, Ph.D.</w:t>
            </w:r>
          </w:p>
        </w:tc>
        <w:tc>
          <w:tcPr>
            <w:tcW w:w="989" w:type="dxa"/>
            <w:tcBorders>
              <w:top w:val="single" w:sz="4" w:space="0" w:color="auto"/>
              <w:left w:val="single" w:sz="4" w:space="0" w:color="auto"/>
              <w:bottom w:val="single" w:sz="4" w:space="0" w:color="auto"/>
              <w:right w:val="single" w:sz="4" w:space="0" w:color="auto"/>
            </w:tcBorders>
            <w:hideMark/>
            <w:tcPrChange w:id="343"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4FEF73BE"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4" w:type="dxa"/>
            <w:tcBorders>
              <w:top w:val="single" w:sz="4" w:space="0" w:color="auto"/>
              <w:left w:val="single" w:sz="4" w:space="0" w:color="auto"/>
              <w:bottom w:val="single" w:sz="4" w:space="0" w:color="auto"/>
              <w:right w:val="single" w:sz="4" w:space="0" w:color="auto"/>
            </w:tcBorders>
            <w:tcPrChange w:id="344"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3038258D" w14:textId="04519F67"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4BD21492" w14:textId="77777777" w:rsidTr="000143A8">
        <w:trPr>
          <w:trPrChange w:id="345"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346"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6CC48B56"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Marketingový výzkum 2</w:t>
            </w:r>
          </w:p>
        </w:tc>
        <w:tc>
          <w:tcPr>
            <w:tcW w:w="992" w:type="dxa"/>
            <w:tcBorders>
              <w:top w:val="single" w:sz="4" w:space="0" w:color="auto"/>
              <w:left w:val="single" w:sz="4" w:space="0" w:color="auto"/>
              <w:bottom w:val="single" w:sz="4" w:space="0" w:color="auto"/>
              <w:right w:val="single" w:sz="4" w:space="0" w:color="auto"/>
            </w:tcBorders>
            <w:hideMark/>
            <w:tcPrChange w:id="347"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4B22449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348"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7CAF74A1"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349"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721A41C4"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350"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7459F103" w14:textId="1EA76093" w:rsidR="00114C26" w:rsidRPr="00F52EEF" w:rsidRDefault="00B06046" w:rsidP="00935F76">
            <w:pPr>
              <w:tabs>
                <w:tab w:val="left" w:pos="567"/>
              </w:tabs>
              <w:rPr>
                <w:rFonts w:asciiTheme="minorHAnsi" w:hAnsiTheme="minorHAnsi" w:cstheme="minorHAnsi"/>
              </w:rPr>
            </w:pPr>
            <w:r w:rsidRPr="00F52EEF">
              <w:rPr>
                <w:rFonts w:asciiTheme="minorHAnsi" w:hAnsiTheme="minorHAnsi" w:cstheme="minorHAnsi"/>
                <w:b/>
              </w:rPr>
              <w:t xml:space="preserve">Ing. Martina </w:t>
            </w:r>
            <w:r w:rsidR="00114C26" w:rsidRPr="00F52EEF">
              <w:rPr>
                <w:rFonts w:asciiTheme="minorHAnsi" w:hAnsiTheme="minorHAnsi" w:cstheme="minorHAnsi"/>
                <w:b/>
              </w:rPr>
              <w:t>Juříková, Ph.D.</w:t>
            </w:r>
          </w:p>
        </w:tc>
        <w:tc>
          <w:tcPr>
            <w:tcW w:w="989" w:type="dxa"/>
            <w:tcBorders>
              <w:top w:val="single" w:sz="4" w:space="0" w:color="auto"/>
              <w:left w:val="single" w:sz="4" w:space="0" w:color="auto"/>
              <w:bottom w:val="single" w:sz="4" w:space="0" w:color="auto"/>
              <w:right w:val="single" w:sz="4" w:space="0" w:color="auto"/>
            </w:tcBorders>
            <w:hideMark/>
            <w:tcPrChange w:id="351"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39800730"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4" w:type="dxa"/>
            <w:tcBorders>
              <w:top w:val="single" w:sz="4" w:space="0" w:color="auto"/>
              <w:left w:val="single" w:sz="4" w:space="0" w:color="auto"/>
              <w:bottom w:val="single" w:sz="4" w:space="0" w:color="auto"/>
              <w:right w:val="single" w:sz="4" w:space="0" w:color="auto"/>
            </w:tcBorders>
            <w:tcPrChange w:id="352"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7FA08317" w14:textId="661DB431"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0C61BD7D" w14:textId="77777777" w:rsidTr="000143A8">
        <w:trPr>
          <w:trPrChange w:id="353"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354"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556C11C2"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Ročníková práce 1</w:t>
            </w:r>
          </w:p>
        </w:tc>
        <w:tc>
          <w:tcPr>
            <w:tcW w:w="992" w:type="dxa"/>
            <w:tcBorders>
              <w:top w:val="single" w:sz="4" w:space="0" w:color="auto"/>
              <w:left w:val="single" w:sz="4" w:space="0" w:color="auto"/>
              <w:bottom w:val="single" w:sz="4" w:space="0" w:color="auto"/>
              <w:right w:val="single" w:sz="4" w:space="0" w:color="auto"/>
            </w:tcBorders>
            <w:hideMark/>
            <w:tcPrChange w:id="355"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2DF22ED2" w14:textId="780D78B0" w:rsidR="00114C26" w:rsidRPr="00F52EEF" w:rsidRDefault="000C54B3" w:rsidP="00935F76">
            <w:pPr>
              <w:tabs>
                <w:tab w:val="left" w:pos="567"/>
              </w:tabs>
              <w:jc w:val="both"/>
              <w:rPr>
                <w:rFonts w:asciiTheme="minorHAnsi" w:hAnsiTheme="minorHAnsi" w:cstheme="minorHAnsi"/>
              </w:rPr>
            </w:pPr>
            <w:r w:rsidRPr="00F52EEF">
              <w:rPr>
                <w:rFonts w:asciiTheme="minorHAnsi" w:hAnsiTheme="minorHAnsi" w:cstheme="minorHAnsi"/>
              </w:rPr>
              <w:t>4</w:t>
            </w:r>
            <w:r w:rsidR="00114C26" w:rsidRPr="00F52EEF">
              <w:rPr>
                <w:rFonts w:asciiTheme="minorHAnsi" w:hAnsiTheme="minorHAnsi" w:cstheme="minorHAnsi"/>
              </w:rPr>
              <w:t>s/sem.</w:t>
            </w:r>
          </w:p>
        </w:tc>
        <w:tc>
          <w:tcPr>
            <w:tcW w:w="993" w:type="dxa"/>
            <w:tcBorders>
              <w:top w:val="single" w:sz="4" w:space="0" w:color="auto"/>
              <w:left w:val="single" w:sz="4" w:space="0" w:color="auto"/>
              <w:bottom w:val="single" w:sz="4" w:space="0" w:color="auto"/>
              <w:right w:val="single" w:sz="4" w:space="0" w:color="auto"/>
            </w:tcBorders>
            <w:hideMark/>
            <w:tcPrChange w:id="356"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3EFB04FB"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10" w:type="dxa"/>
            <w:tcBorders>
              <w:top w:val="single" w:sz="4" w:space="0" w:color="auto"/>
              <w:left w:val="single" w:sz="4" w:space="0" w:color="auto"/>
              <w:bottom w:val="single" w:sz="4" w:space="0" w:color="auto"/>
              <w:right w:val="single" w:sz="4" w:space="0" w:color="auto"/>
            </w:tcBorders>
            <w:hideMark/>
            <w:tcPrChange w:id="357"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3EFAF118"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410" w:type="dxa"/>
            <w:tcBorders>
              <w:top w:val="single" w:sz="4" w:space="0" w:color="auto"/>
              <w:left w:val="single" w:sz="4" w:space="0" w:color="auto"/>
              <w:bottom w:val="single" w:sz="4" w:space="0" w:color="auto"/>
              <w:right w:val="single" w:sz="4" w:space="0" w:color="auto"/>
            </w:tcBorders>
            <w:hideMark/>
            <w:tcPrChange w:id="358"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3BFFEC60" w14:textId="2A6BC538" w:rsidR="00114C26"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Eliška Káčerková, Ph.D. </w:t>
            </w:r>
            <w:r w:rsidR="00435B3F" w:rsidRPr="00F52EEF">
              <w:rPr>
                <w:rFonts w:asciiTheme="minorHAnsi" w:hAnsiTheme="minorHAnsi" w:cstheme="minorHAnsi"/>
                <w:b/>
              </w:rPr>
              <w:t>(20%)</w:t>
            </w:r>
            <w:r w:rsidR="00435B3F" w:rsidRPr="00F52EEF">
              <w:rPr>
                <w:rFonts w:asciiTheme="minorHAnsi" w:hAnsiTheme="minorHAnsi" w:cstheme="minorHAnsi"/>
              </w:rPr>
              <w:t>,</w:t>
            </w:r>
            <w:r w:rsidR="00114C26" w:rsidRPr="00F52EEF">
              <w:rPr>
                <w:rFonts w:asciiTheme="minorHAnsi" w:hAnsiTheme="minorHAnsi" w:cstheme="minorHAnsi"/>
                <w:b/>
              </w:rPr>
              <w:t xml:space="preserve">, </w:t>
            </w:r>
            <w:r w:rsidR="00114C26" w:rsidRPr="00F52EEF">
              <w:rPr>
                <w:rFonts w:asciiTheme="minorHAnsi" w:hAnsiTheme="minorHAnsi" w:cstheme="minorHAnsi"/>
              </w:rPr>
              <w:t>vedoucí prací</w:t>
            </w:r>
          </w:p>
        </w:tc>
        <w:tc>
          <w:tcPr>
            <w:tcW w:w="989" w:type="dxa"/>
            <w:tcBorders>
              <w:top w:val="single" w:sz="4" w:space="0" w:color="auto"/>
              <w:left w:val="single" w:sz="4" w:space="0" w:color="auto"/>
              <w:bottom w:val="single" w:sz="4" w:space="0" w:color="auto"/>
              <w:right w:val="single" w:sz="4" w:space="0" w:color="auto"/>
            </w:tcBorders>
            <w:hideMark/>
            <w:tcPrChange w:id="359"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641C03BA"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4" w:type="dxa"/>
            <w:tcBorders>
              <w:top w:val="single" w:sz="4" w:space="0" w:color="auto"/>
              <w:left w:val="single" w:sz="4" w:space="0" w:color="auto"/>
              <w:bottom w:val="single" w:sz="4" w:space="0" w:color="auto"/>
              <w:right w:val="single" w:sz="4" w:space="0" w:color="auto"/>
            </w:tcBorders>
            <w:tcPrChange w:id="360"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21C7E325" w14:textId="77777777" w:rsidR="00114C26" w:rsidRPr="00F52EEF" w:rsidRDefault="00114C26" w:rsidP="00935F76">
            <w:pPr>
              <w:tabs>
                <w:tab w:val="left" w:pos="567"/>
              </w:tabs>
              <w:jc w:val="both"/>
              <w:rPr>
                <w:rFonts w:asciiTheme="minorHAnsi" w:hAnsiTheme="minorHAnsi" w:cstheme="minorHAnsi"/>
              </w:rPr>
            </w:pPr>
          </w:p>
        </w:tc>
      </w:tr>
      <w:tr w:rsidR="006E1A07" w:rsidRPr="00F52EEF" w14:paraId="795BDE89" w14:textId="77777777" w:rsidTr="000143A8">
        <w:trPr>
          <w:trPrChange w:id="361"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362"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1CAF1CFC"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Ročníková práce 2</w:t>
            </w:r>
          </w:p>
        </w:tc>
        <w:tc>
          <w:tcPr>
            <w:tcW w:w="992" w:type="dxa"/>
            <w:tcBorders>
              <w:top w:val="single" w:sz="4" w:space="0" w:color="auto"/>
              <w:left w:val="single" w:sz="4" w:space="0" w:color="auto"/>
              <w:bottom w:val="single" w:sz="4" w:space="0" w:color="auto"/>
              <w:right w:val="single" w:sz="4" w:space="0" w:color="auto"/>
            </w:tcBorders>
            <w:hideMark/>
            <w:tcPrChange w:id="363"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04F7A859"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2s/sem.</w:t>
            </w:r>
          </w:p>
        </w:tc>
        <w:tc>
          <w:tcPr>
            <w:tcW w:w="993" w:type="dxa"/>
            <w:tcBorders>
              <w:top w:val="single" w:sz="4" w:space="0" w:color="auto"/>
              <w:left w:val="single" w:sz="4" w:space="0" w:color="auto"/>
              <w:bottom w:val="single" w:sz="4" w:space="0" w:color="auto"/>
              <w:right w:val="single" w:sz="4" w:space="0" w:color="auto"/>
            </w:tcBorders>
            <w:hideMark/>
            <w:tcPrChange w:id="364"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2C0205AC" w14:textId="6A24E47D"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365"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64A058D2"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Change w:id="366"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767C591C" w14:textId="31E2148C" w:rsidR="006E1A07" w:rsidRPr="00F52EEF" w:rsidRDefault="0032262C" w:rsidP="00935F76">
            <w:pPr>
              <w:tabs>
                <w:tab w:val="left" w:pos="567"/>
              </w:tabs>
              <w:rPr>
                <w:rFonts w:asciiTheme="minorHAnsi" w:hAnsiTheme="minorHAnsi" w:cstheme="minorHAnsi"/>
              </w:rPr>
            </w:pPr>
            <w:r w:rsidRPr="00F52EEF">
              <w:rPr>
                <w:rFonts w:asciiTheme="minorHAnsi" w:hAnsiTheme="minorHAnsi" w:cstheme="minorHAnsi"/>
                <w:b/>
              </w:rPr>
              <w:t xml:space="preserve">Mgr. Eliška Káčerková, Ph.D. </w:t>
            </w:r>
            <w:r w:rsidR="006E1A07" w:rsidRPr="00F52EEF">
              <w:rPr>
                <w:rFonts w:asciiTheme="minorHAnsi" w:hAnsiTheme="minorHAnsi" w:cstheme="minorHAnsi"/>
                <w:b/>
              </w:rPr>
              <w:t>(20%)</w:t>
            </w:r>
            <w:r w:rsidR="006E1A07" w:rsidRPr="00F52EEF">
              <w:rPr>
                <w:rFonts w:asciiTheme="minorHAnsi" w:hAnsiTheme="minorHAnsi" w:cstheme="minorHAnsi"/>
              </w:rPr>
              <w:t>,</w:t>
            </w:r>
            <w:r w:rsidR="006E1A07" w:rsidRPr="00F52EEF">
              <w:rPr>
                <w:rFonts w:asciiTheme="minorHAnsi" w:hAnsiTheme="minorHAnsi" w:cstheme="minorHAnsi"/>
                <w:b/>
              </w:rPr>
              <w:t xml:space="preserve">, </w:t>
            </w:r>
            <w:r w:rsidR="006E1A07" w:rsidRPr="00F52EEF">
              <w:rPr>
                <w:rFonts w:asciiTheme="minorHAnsi" w:hAnsiTheme="minorHAnsi" w:cstheme="minorHAnsi"/>
              </w:rPr>
              <w:t>vedoucí prací</w:t>
            </w:r>
          </w:p>
        </w:tc>
        <w:tc>
          <w:tcPr>
            <w:tcW w:w="989" w:type="dxa"/>
            <w:tcBorders>
              <w:top w:val="single" w:sz="4" w:space="0" w:color="auto"/>
              <w:left w:val="single" w:sz="4" w:space="0" w:color="auto"/>
              <w:bottom w:val="single" w:sz="4" w:space="0" w:color="auto"/>
              <w:right w:val="single" w:sz="4" w:space="0" w:color="auto"/>
            </w:tcBorders>
            <w:hideMark/>
            <w:tcPrChange w:id="367"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1B738BCC"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4" w:type="dxa"/>
            <w:tcBorders>
              <w:top w:val="single" w:sz="4" w:space="0" w:color="auto"/>
              <w:left w:val="single" w:sz="4" w:space="0" w:color="auto"/>
              <w:bottom w:val="single" w:sz="4" w:space="0" w:color="auto"/>
              <w:right w:val="single" w:sz="4" w:space="0" w:color="auto"/>
            </w:tcBorders>
            <w:tcPrChange w:id="368"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3AC6D811" w14:textId="77777777" w:rsidR="006E1A07" w:rsidRPr="00F52EEF" w:rsidRDefault="006E1A07" w:rsidP="00935F76">
            <w:pPr>
              <w:tabs>
                <w:tab w:val="left" w:pos="567"/>
              </w:tabs>
              <w:jc w:val="both"/>
              <w:rPr>
                <w:rFonts w:asciiTheme="minorHAnsi" w:hAnsiTheme="minorHAnsi" w:cstheme="minorHAnsi"/>
              </w:rPr>
            </w:pPr>
          </w:p>
        </w:tc>
      </w:tr>
      <w:tr w:rsidR="00B06046" w:rsidRPr="00F52EEF" w14:paraId="1527CDAF" w14:textId="77777777" w:rsidTr="000143A8">
        <w:trPr>
          <w:trPrChange w:id="369"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370"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54753038"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Psychologie médií 1</w:t>
            </w:r>
          </w:p>
        </w:tc>
        <w:tc>
          <w:tcPr>
            <w:tcW w:w="992" w:type="dxa"/>
            <w:tcBorders>
              <w:top w:val="single" w:sz="4" w:space="0" w:color="auto"/>
              <w:left w:val="single" w:sz="4" w:space="0" w:color="auto"/>
              <w:bottom w:val="single" w:sz="4" w:space="0" w:color="auto"/>
              <w:right w:val="single" w:sz="4" w:space="0" w:color="auto"/>
            </w:tcBorders>
            <w:hideMark/>
            <w:tcPrChange w:id="371"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2EC7B753"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372"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3ED0C2F8" w14:textId="5A427102" w:rsidR="00B06046" w:rsidRPr="00F52EEF" w:rsidRDefault="00B06046" w:rsidP="00935F76">
            <w:pPr>
              <w:tabs>
                <w:tab w:val="left" w:pos="567"/>
              </w:tabs>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373"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69D4796F"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374"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17439342" w14:textId="4CF77BB3" w:rsidR="00B0604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989" w:type="dxa"/>
            <w:tcBorders>
              <w:top w:val="single" w:sz="4" w:space="0" w:color="auto"/>
              <w:left w:val="single" w:sz="4" w:space="0" w:color="auto"/>
              <w:bottom w:val="single" w:sz="4" w:space="0" w:color="auto"/>
              <w:right w:val="single" w:sz="4" w:space="0" w:color="auto"/>
            </w:tcBorders>
            <w:hideMark/>
            <w:tcPrChange w:id="375"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16750F17"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4" w:type="dxa"/>
            <w:tcBorders>
              <w:top w:val="single" w:sz="4" w:space="0" w:color="auto"/>
              <w:left w:val="single" w:sz="4" w:space="0" w:color="auto"/>
              <w:bottom w:val="single" w:sz="4" w:space="0" w:color="auto"/>
              <w:right w:val="single" w:sz="4" w:space="0" w:color="auto"/>
            </w:tcBorders>
            <w:tcPrChange w:id="376"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23D09D1B" w14:textId="5CD14E61"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B06046" w:rsidRPr="00F52EEF" w14:paraId="1F8EF3C8" w14:textId="77777777" w:rsidTr="000143A8">
        <w:trPr>
          <w:trPrChange w:id="377"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378"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330A60E2"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Psychologie médií 2</w:t>
            </w:r>
          </w:p>
        </w:tc>
        <w:tc>
          <w:tcPr>
            <w:tcW w:w="992" w:type="dxa"/>
            <w:tcBorders>
              <w:top w:val="single" w:sz="4" w:space="0" w:color="auto"/>
              <w:left w:val="single" w:sz="4" w:space="0" w:color="auto"/>
              <w:bottom w:val="single" w:sz="4" w:space="0" w:color="auto"/>
              <w:right w:val="single" w:sz="4" w:space="0" w:color="auto"/>
            </w:tcBorders>
            <w:hideMark/>
            <w:tcPrChange w:id="379"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30337B52"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380"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420EBBA0" w14:textId="77777777" w:rsidR="00B06046" w:rsidRPr="00F52EEF" w:rsidRDefault="00B06046" w:rsidP="00935F76">
            <w:pPr>
              <w:tabs>
                <w:tab w:val="left" w:pos="567"/>
              </w:tabs>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381"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4A40C3DD"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382"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31A6CDDA" w14:textId="469435EE" w:rsidR="00B0604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989" w:type="dxa"/>
            <w:tcBorders>
              <w:top w:val="single" w:sz="4" w:space="0" w:color="auto"/>
              <w:left w:val="single" w:sz="4" w:space="0" w:color="auto"/>
              <w:bottom w:val="single" w:sz="4" w:space="0" w:color="auto"/>
              <w:right w:val="single" w:sz="4" w:space="0" w:color="auto"/>
            </w:tcBorders>
            <w:hideMark/>
            <w:tcPrChange w:id="383"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6733F27E" w14:textId="7777777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4" w:type="dxa"/>
            <w:tcBorders>
              <w:top w:val="single" w:sz="4" w:space="0" w:color="auto"/>
              <w:left w:val="single" w:sz="4" w:space="0" w:color="auto"/>
              <w:bottom w:val="single" w:sz="4" w:space="0" w:color="auto"/>
              <w:right w:val="single" w:sz="4" w:space="0" w:color="auto"/>
            </w:tcBorders>
            <w:tcPrChange w:id="384"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4EEAC4DB" w14:textId="20F99F67" w:rsidR="00B06046"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3DD9CCDC" w14:textId="77777777" w:rsidTr="000143A8">
        <w:trPr>
          <w:trPrChange w:id="385"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386"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4A2AFA8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Corporate design</w:t>
            </w:r>
          </w:p>
        </w:tc>
        <w:tc>
          <w:tcPr>
            <w:tcW w:w="992" w:type="dxa"/>
            <w:tcBorders>
              <w:top w:val="single" w:sz="4" w:space="0" w:color="auto"/>
              <w:left w:val="single" w:sz="4" w:space="0" w:color="auto"/>
              <w:bottom w:val="single" w:sz="4" w:space="0" w:color="auto"/>
              <w:right w:val="single" w:sz="4" w:space="0" w:color="auto"/>
            </w:tcBorders>
            <w:hideMark/>
            <w:tcPrChange w:id="387"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6DDAC438"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388"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7CA67FBE" w14:textId="1F66D95B" w:rsidR="00114C26"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389"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1A7F8F5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390"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2AAAC510" w14:textId="77069165"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dr. akad. soch.</w:t>
            </w:r>
            <w:r w:rsidR="00B06046" w:rsidRPr="00F52EEF">
              <w:rPr>
                <w:rFonts w:asciiTheme="minorHAnsi" w:hAnsiTheme="minorHAnsi" w:cstheme="minorHAnsi"/>
                <w:b/>
              </w:rPr>
              <w:t xml:space="preserve"> Rostislav</w:t>
            </w:r>
            <w:r w:rsidRPr="00F52EEF">
              <w:rPr>
                <w:rFonts w:asciiTheme="minorHAnsi" w:hAnsiTheme="minorHAnsi" w:cstheme="minorHAnsi"/>
                <w:b/>
              </w:rPr>
              <w:t xml:space="preserve"> Illík</w:t>
            </w:r>
          </w:p>
        </w:tc>
        <w:tc>
          <w:tcPr>
            <w:tcW w:w="989" w:type="dxa"/>
            <w:tcBorders>
              <w:top w:val="single" w:sz="4" w:space="0" w:color="auto"/>
              <w:left w:val="single" w:sz="4" w:space="0" w:color="auto"/>
              <w:bottom w:val="single" w:sz="4" w:space="0" w:color="auto"/>
              <w:right w:val="single" w:sz="4" w:space="0" w:color="auto"/>
            </w:tcBorders>
            <w:hideMark/>
            <w:tcPrChange w:id="391"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7456C316"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4" w:type="dxa"/>
            <w:tcBorders>
              <w:top w:val="single" w:sz="4" w:space="0" w:color="auto"/>
              <w:left w:val="single" w:sz="4" w:space="0" w:color="auto"/>
              <w:bottom w:val="single" w:sz="4" w:space="0" w:color="auto"/>
              <w:right w:val="single" w:sz="4" w:space="0" w:color="auto"/>
            </w:tcBorders>
            <w:tcPrChange w:id="392"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3F871FC0"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21873BE4" w14:textId="77777777" w:rsidTr="000143A8">
        <w:trPr>
          <w:trPrChange w:id="393"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394"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6794F208"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Digitální komunikace 1</w:t>
            </w:r>
          </w:p>
        </w:tc>
        <w:tc>
          <w:tcPr>
            <w:tcW w:w="992" w:type="dxa"/>
            <w:tcBorders>
              <w:top w:val="single" w:sz="4" w:space="0" w:color="auto"/>
              <w:left w:val="single" w:sz="4" w:space="0" w:color="auto"/>
              <w:bottom w:val="single" w:sz="4" w:space="0" w:color="auto"/>
              <w:right w:val="single" w:sz="4" w:space="0" w:color="auto"/>
            </w:tcBorders>
            <w:hideMark/>
            <w:tcPrChange w:id="395"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5815FC24"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396"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5E76C5B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397"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0D8D13F8"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398"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7843D3ED" w14:textId="60ECAEB2" w:rsidR="00114C2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89" w:type="dxa"/>
            <w:tcBorders>
              <w:top w:val="single" w:sz="4" w:space="0" w:color="auto"/>
              <w:left w:val="single" w:sz="4" w:space="0" w:color="auto"/>
              <w:bottom w:val="single" w:sz="4" w:space="0" w:color="auto"/>
              <w:right w:val="single" w:sz="4" w:space="0" w:color="auto"/>
            </w:tcBorders>
            <w:hideMark/>
            <w:tcPrChange w:id="399"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5D262C33"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4" w:type="dxa"/>
            <w:tcBorders>
              <w:top w:val="single" w:sz="4" w:space="0" w:color="auto"/>
              <w:left w:val="single" w:sz="4" w:space="0" w:color="auto"/>
              <w:bottom w:val="single" w:sz="4" w:space="0" w:color="auto"/>
              <w:right w:val="single" w:sz="4" w:space="0" w:color="auto"/>
            </w:tcBorders>
            <w:tcPrChange w:id="400"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1C7A792C" w14:textId="70B1D56A"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07611CF9" w14:textId="77777777" w:rsidTr="000143A8">
        <w:trPr>
          <w:trPrChange w:id="401"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402"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5C11686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Management</w:t>
            </w:r>
          </w:p>
        </w:tc>
        <w:tc>
          <w:tcPr>
            <w:tcW w:w="992" w:type="dxa"/>
            <w:tcBorders>
              <w:top w:val="single" w:sz="4" w:space="0" w:color="auto"/>
              <w:left w:val="single" w:sz="4" w:space="0" w:color="auto"/>
              <w:bottom w:val="single" w:sz="4" w:space="0" w:color="auto"/>
              <w:right w:val="single" w:sz="4" w:space="0" w:color="auto"/>
            </w:tcBorders>
            <w:hideMark/>
            <w:tcPrChange w:id="403"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22E00C32"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404"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0840918A"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405"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301C178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406"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40BF58F4" w14:textId="1AFD65C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Ing.</w:t>
            </w:r>
            <w:r w:rsidR="00B06046" w:rsidRPr="00F52EEF">
              <w:rPr>
                <w:rFonts w:asciiTheme="minorHAnsi" w:hAnsiTheme="minorHAnsi" w:cstheme="minorHAnsi"/>
                <w:b/>
              </w:rPr>
              <w:t xml:space="preserve"> Tomáš</w:t>
            </w:r>
            <w:r w:rsidRPr="00F52EEF">
              <w:rPr>
                <w:rFonts w:asciiTheme="minorHAnsi" w:hAnsiTheme="minorHAnsi" w:cstheme="minorHAnsi"/>
                <w:b/>
              </w:rPr>
              <w:t xml:space="preserve"> Rygl</w:t>
            </w:r>
          </w:p>
        </w:tc>
        <w:tc>
          <w:tcPr>
            <w:tcW w:w="989" w:type="dxa"/>
            <w:tcBorders>
              <w:top w:val="single" w:sz="4" w:space="0" w:color="auto"/>
              <w:left w:val="single" w:sz="4" w:space="0" w:color="auto"/>
              <w:bottom w:val="single" w:sz="4" w:space="0" w:color="auto"/>
              <w:right w:val="single" w:sz="4" w:space="0" w:color="auto"/>
            </w:tcBorders>
            <w:hideMark/>
            <w:tcPrChange w:id="407"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07C46A5A"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2/ZS</w:t>
            </w:r>
          </w:p>
        </w:tc>
        <w:tc>
          <w:tcPr>
            <w:tcW w:w="854" w:type="dxa"/>
            <w:tcBorders>
              <w:top w:val="single" w:sz="4" w:space="0" w:color="auto"/>
              <w:left w:val="single" w:sz="4" w:space="0" w:color="auto"/>
              <w:bottom w:val="single" w:sz="4" w:space="0" w:color="auto"/>
              <w:right w:val="single" w:sz="4" w:space="0" w:color="auto"/>
            </w:tcBorders>
            <w:tcPrChange w:id="408"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1530ACC7" w14:textId="6AEBDEB6"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6E1A07" w:rsidRPr="00F52EEF" w14:paraId="6FC1F1EE" w14:textId="77777777" w:rsidTr="000143A8">
        <w:trPr>
          <w:trPrChange w:id="409"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410"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33A1254B"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Strategický marketing</w:t>
            </w:r>
          </w:p>
        </w:tc>
        <w:tc>
          <w:tcPr>
            <w:tcW w:w="992" w:type="dxa"/>
            <w:tcBorders>
              <w:top w:val="single" w:sz="4" w:space="0" w:color="auto"/>
              <w:left w:val="single" w:sz="4" w:space="0" w:color="auto"/>
              <w:bottom w:val="single" w:sz="4" w:space="0" w:color="auto"/>
              <w:right w:val="single" w:sz="4" w:space="0" w:color="auto"/>
            </w:tcBorders>
            <w:hideMark/>
            <w:tcPrChange w:id="411"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482087DC"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412"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2308E60E" w14:textId="2890B0BC"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413"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276E667A"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Change w:id="414"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515E236C" w14:textId="46AAA658" w:rsidR="006E1A07" w:rsidRPr="00F52EEF" w:rsidRDefault="006E1A07" w:rsidP="00935F76">
            <w:pPr>
              <w:tabs>
                <w:tab w:val="left" w:pos="567"/>
              </w:tabs>
              <w:rPr>
                <w:rFonts w:asciiTheme="minorHAnsi" w:hAnsiTheme="minorHAnsi" w:cstheme="minorHAnsi"/>
                <w:b/>
              </w:rPr>
            </w:pPr>
            <w:r w:rsidRPr="00F52EEF">
              <w:rPr>
                <w:rFonts w:asciiTheme="minorHAnsi" w:hAnsiTheme="minorHAnsi" w:cstheme="minorHAnsi"/>
                <w:b/>
              </w:rPr>
              <w:t>Ing.</w:t>
            </w:r>
            <w:r w:rsidR="00B06046" w:rsidRPr="00F52EEF">
              <w:rPr>
                <w:rFonts w:asciiTheme="minorHAnsi" w:hAnsiTheme="minorHAnsi" w:cstheme="minorHAnsi"/>
                <w:b/>
              </w:rPr>
              <w:t xml:space="preserve"> Tomáš</w:t>
            </w:r>
            <w:r w:rsidRPr="00F52EEF">
              <w:rPr>
                <w:rFonts w:asciiTheme="minorHAnsi" w:hAnsiTheme="minorHAnsi" w:cstheme="minorHAnsi"/>
                <w:b/>
              </w:rPr>
              <w:t xml:space="preserve"> Rygl</w:t>
            </w:r>
          </w:p>
        </w:tc>
        <w:tc>
          <w:tcPr>
            <w:tcW w:w="989" w:type="dxa"/>
            <w:tcBorders>
              <w:top w:val="single" w:sz="4" w:space="0" w:color="auto"/>
              <w:left w:val="single" w:sz="4" w:space="0" w:color="auto"/>
              <w:bottom w:val="single" w:sz="4" w:space="0" w:color="auto"/>
              <w:right w:val="single" w:sz="4" w:space="0" w:color="auto"/>
            </w:tcBorders>
            <w:hideMark/>
            <w:tcPrChange w:id="415"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2381BC8E"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4" w:type="dxa"/>
            <w:tcBorders>
              <w:top w:val="single" w:sz="4" w:space="0" w:color="auto"/>
              <w:left w:val="single" w:sz="4" w:space="0" w:color="auto"/>
              <w:bottom w:val="single" w:sz="4" w:space="0" w:color="auto"/>
              <w:right w:val="single" w:sz="4" w:space="0" w:color="auto"/>
            </w:tcBorders>
            <w:tcPrChange w:id="416"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432B50A7" w14:textId="2ABD1CF8" w:rsidR="006E1A07"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6E1A07" w:rsidRPr="00F52EEF" w14:paraId="4E239EC5" w14:textId="77777777" w:rsidTr="000143A8">
        <w:trPr>
          <w:trPrChange w:id="417"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418"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7E6B1A70"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Úvod do sociologie</w:t>
            </w:r>
          </w:p>
        </w:tc>
        <w:tc>
          <w:tcPr>
            <w:tcW w:w="992" w:type="dxa"/>
            <w:tcBorders>
              <w:top w:val="single" w:sz="4" w:space="0" w:color="auto"/>
              <w:left w:val="single" w:sz="4" w:space="0" w:color="auto"/>
              <w:bottom w:val="single" w:sz="4" w:space="0" w:color="auto"/>
              <w:right w:val="single" w:sz="4" w:space="0" w:color="auto"/>
            </w:tcBorders>
            <w:hideMark/>
            <w:tcPrChange w:id="419"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6DE238F0"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420"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1AAF51F1" w14:textId="078A9AE1"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421"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52E73CAD"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Change w:id="422"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0C0FA68C" w14:textId="319B4110" w:rsidR="006E1A07"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 xml:space="preserve">PhDr. Dušan </w:t>
            </w:r>
            <w:r w:rsidR="006E1A07" w:rsidRPr="00F52EEF">
              <w:rPr>
                <w:rFonts w:asciiTheme="minorHAnsi" w:hAnsiTheme="minorHAnsi" w:cstheme="minorHAnsi"/>
                <w:b/>
              </w:rPr>
              <w:t>Štrauss, Ph.D.</w:t>
            </w:r>
          </w:p>
        </w:tc>
        <w:tc>
          <w:tcPr>
            <w:tcW w:w="989" w:type="dxa"/>
            <w:tcBorders>
              <w:top w:val="single" w:sz="4" w:space="0" w:color="auto"/>
              <w:left w:val="single" w:sz="4" w:space="0" w:color="auto"/>
              <w:bottom w:val="single" w:sz="4" w:space="0" w:color="auto"/>
              <w:right w:val="single" w:sz="4" w:space="0" w:color="auto"/>
            </w:tcBorders>
            <w:hideMark/>
            <w:tcPrChange w:id="423"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4F74F956"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2/LS</w:t>
            </w:r>
          </w:p>
        </w:tc>
        <w:tc>
          <w:tcPr>
            <w:tcW w:w="854" w:type="dxa"/>
            <w:tcBorders>
              <w:top w:val="single" w:sz="4" w:space="0" w:color="auto"/>
              <w:left w:val="single" w:sz="4" w:space="0" w:color="auto"/>
              <w:bottom w:val="single" w:sz="4" w:space="0" w:color="auto"/>
              <w:right w:val="single" w:sz="4" w:space="0" w:color="auto"/>
            </w:tcBorders>
            <w:tcPrChange w:id="424"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558E4616" w14:textId="174547CB" w:rsidR="006E1A07" w:rsidRPr="00F52EEF" w:rsidRDefault="006E1A07" w:rsidP="00935F76">
            <w:pPr>
              <w:tabs>
                <w:tab w:val="left" w:pos="567"/>
              </w:tabs>
              <w:jc w:val="both"/>
              <w:rPr>
                <w:rFonts w:asciiTheme="minorHAnsi" w:hAnsiTheme="minorHAnsi" w:cstheme="minorHAnsi"/>
              </w:rPr>
            </w:pPr>
          </w:p>
        </w:tc>
      </w:tr>
      <w:tr w:rsidR="00114C26" w:rsidRPr="00F52EEF" w14:paraId="2C2E8404" w14:textId="77777777" w:rsidTr="000143A8">
        <w:trPr>
          <w:trPrChange w:id="425"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426"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478ED12B"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Digitální komunikace 2</w:t>
            </w:r>
          </w:p>
        </w:tc>
        <w:tc>
          <w:tcPr>
            <w:tcW w:w="992" w:type="dxa"/>
            <w:tcBorders>
              <w:top w:val="single" w:sz="4" w:space="0" w:color="auto"/>
              <w:left w:val="single" w:sz="4" w:space="0" w:color="auto"/>
              <w:bottom w:val="single" w:sz="4" w:space="0" w:color="auto"/>
              <w:right w:val="single" w:sz="4" w:space="0" w:color="auto"/>
            </w:tcBorders>
            <w:hideMark/>
            <w:tcPrChange w:id="427"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4CFB4426"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428"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5E72445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429"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60B5867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430"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2EF4658A" w14:textId="3760B460" w:rsidR="00114C2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989" w:type="dxa"/>
            <w:tcBorders>
              <w:top w:val="single" w:sz="4" w:space="0" w:color="auto"/>
              <w:left w:val="single" w:sz="4" w:space="0" w:color="auto"/>
              <w:bottom w:val="single" w:sz="4" w:space="0" w:color="auto"/>
              <w:right w:val="single" w:sz="4" w:space="0" w:color="auto"/>
            </w:tcBorders>
            <w:hideMark/>
            <w:tcPrChange w:id="431"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70E81E98"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Change w:id="432"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13EAA7A8" w14:textId="77230A72"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36F14D45" w14:textId="77777777" w:rsidTr="000143A8">
        <w:trPr>
          <w:trPrChange w:id="433"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434"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44498EE7" w14:textId="6EFF7724" w:rsidR="00027B95" w:rsidRDefault="00114C26" w:rsidP="00935F76">
            <w:pPr>
              <w:tabs>
                <w:tab w:val="left" w:pos="567"/>
              </w:tabs>
              <w:jc w:val="both"/>
              <w:rPr>
                <w:rFonts w:asciiTheme="minorHAnsi" w:hAnsiTheme="minorHAnsi" w:cstheme="minorHAnsi"/>
              </w:rPr>
            </w:pPr>
            <w:r w:rsidRPr="00F52EEF">
              <w:rPr>
                <w:rFonts w:asciiTheme="minorHAnsi" w:hAnsiTheme="minorHAnsi" w:cstheme="minorHAnsi"/>
              </w:rPr>
              <w:t>Direct marketing</w:t>
            </w:r>
          </w:p>
          <w:p w14:paraId="62EB1131" w14:textId="77777777" w:rsidR="00114C26" w:rsidRPr="00027B95" w:rsidRDefault="00114C26" w:rsidP="00935F76">
            <w:pPr>
              <w:tabs>
                <w:tab w:val="left" w:pos="567"/>
              </w:tabs>
              <w:rPr>
                <w:rFonts w:asciiTheme="minorHAnsi" w:hAnsiTheme="minorHAnsi" w:cstheme="minorHAnsi"/>
              </w:rPr>
            </w:pPr>
          </w:p>
        </w:tc>
        <w:tc>
          <w:tcPr>
            <w:tcW w:w="992" w:type="dxa"/>
            <w:tcBorders>
              <w:top w:val="single" w:sz="4" w:space="0" w:color="auto"/>
              <w:left w:val="single" w:sz="4" w:space="0" w:color="auto"/>
              <w:bottom w:val="single" w:sz="4" w:space="0" w:color="auto"/>
              <w:right w:val="single" w:sz="4" w:space="0" w:color="auto"/>
            </w:tcBorders>
            <w:hideMark/>
            <w:tcPrChange w:id="435"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6FDBB2E0"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436"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5A6A30DC"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437"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36E160E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438"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7F5071B5" w14:textId="64A2951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 xml:space="preserve">prof. </w:t>
            </w:r>
            <w:r w:rsidR="00B06046" w:rsidRPr="00F52EEF">
              <w:rPr>
                <w:rFonts w:asciiTheme="minorHAnsi" w:hAnsiTheme="minorHAnsi" w:cstheme="minorHAnsi"/>
                <w:b/>
              </w:rPr>
              <w:t xml:space="preserve">Mgr. Peter </w:t>
            </w:r>
            <w:r w:rsidRPr="00F52EEF">
              <w:rPr>
                <w:rFonts w:asciiTheme="minorHAnsi" w:hAnsiTheme="minorHAnsi" w:cstheme="minorHAnsi"/>
                <w:b/>
              </w:rPr>
              <w:t>Štarchoň</w:t>
            </w:r>
            <w:r w:rsidR="00B06046" w:rsidRPr="00F52EEF">
              <w:rPr>
                <w:rFonts w:asciiTheme="minorHAnsi" w:hAnsiTheme="minorHAnsi" w:cstheme="minorHAnsi"/>
                <w:b/>
              </w:rPr>
              <w:t>, Ph.D.</w:t>
            </w:r>
          </w:p>
        </w:tc>
        <w:tc>
          <w:tcPr>
            <w:tcW w:w="989" w:type="dxa"/>
            <w:tcBorders>
              <w:top w:val="single" w:sz="4" w:space="0" w:color="auto"/>
              <w:left w:val="single" w:sz="4" w:space="0" w:color="auto"/>
              <w:bottom w:val="single" w:sz="4" w:space="0" w:color="auto"/>
              <w:right w:val="single" w:sz="4" w:space="0" w:color="auto"/>
            </w:tcBorders>
            <w:hideMark/>
            <w:tcPrChange w:id="439"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4C27387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Change w:id="440"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17AF30D6" w14:textId="4794227F"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5598A1BF" w14:textId="77777777" w:rsidTr="000143A8">
        <w:trPr>
          <w:trPrChange w:id="441"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442"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318231F6" w14:textId="77777777" w:rsidR="00114C26" w:rsidRDefault="00114C26" w:rsidP="00935F76">
            <w:pPr>
              <w:tabs>
                <w:tab w:val="left" w:pos="567"/>
              </w:tabs>
              <w:jc w:val="both"/>
              <w:rPr>
                <w:rFonts w:asciiTheme="minorHAnsi" w:hAnsiTheme="minorHAnsi" w:cstheme="minorHAnsi"/>
              </w:rPr>
            </w:pPr>
            <w:r w:rsidRPr="00F52EEF">
              <w:rPr>
                <w:rFonts w:asciiTheme="minorHAnsi" w:hAnsiTheme="minorHAnsi" w:cstheme="minorHAnsi"/>
              </w:rPr>
              <w:t>Copywriting</w:t>
            </w:r>
          </w:p>
          <w:p w14:paraId="622E2D80" w14:textId="598A80F6" w:rsidR="00027B95" w:rsidRPr="00F52EEF" w:rsidRDefault="00027B95" w:rsidP="00935F76">
            <w:pPr>
              <w:tabs>
                <w:tab w:val="left" w:pos="567"/>
              </w:tabs>
              <w:jc w:val="both"/>
              <w:rPr>
                <w:rFonts w:asciiTheme="minorHAnsi" w:hAnsiTheme="minorHAnsi" w:cstheme="minorHAnsi"/>
              </w:rPr>
            </w:pPr>
          </w:p>
        </w:tc>
        <w:tc>
          <w:tcPr>
            <w:tcW w:w="992" w:type="dxa"/>
            <w:tcBorders>
              <w:top w:val="single" w:sz="4" w:space="0" w:color="auto"/>
              <w:left w:val="single" w:sz="4" w:space="0" w:color="auto"/>
              <w:bottom w:val="single" w:sz="4" w:space="0" w:color="auto"/>
              <w:right w:val="single" w:sz="4" w:space="0" w:color="auto"/>
            </w:tcBorders>
            <w:hideMark/>
            <w:tcPrChange w:id="443"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209474B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8s/sem.</w:t>
            </w:r>
          </w:p>
        </w:tc>
        <w:tc>
          <w:tcPr>
            <w:tcW w:w="993" w:type="dxa"/>
            <w:tcBorders>
              <w:top w:val="single" w:sz="4" w:space="0" w:color="auto"/>
              <w:left w:val="single" w:sz="4" w:space="0" w:color="auto"/>
              <w:bottom w:val="single" w:sz="4" w:space="0" w:color="auto"/>
              <w:right w:val="single" w:sz="4" w:space="0" w:color="auto"/>
            </w:tcBorders>
            <w:hideMark/>
            <w:tcPrChange w:id="444"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7A4F96C7" w14:textId="04029C89" w:rsidR="00114C26"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445"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5A5856D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446"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0A093ED2" w14:textId="75BBF4E4"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Mgr.</w:t>
            </w:r>
            <w:r w:rsidR="00B06046" w:rsidRPr="00F52EEF">
              <w:rPr>
                <w:rFonts w:asciiTheme="minorHAnsi" w:hAnsiTheme="minorHAnsi" w:cstheme="minorHAnsi"/>
                <w:b/>
              </w:rPr>
              <w:t xml:space="preserve"> Vladimír</w:t>
            </w:r>
            <w:r w:rsidRPr="00F52EEF">
              <w:rPr>
                <w:rFonts w:asciiTheme="minorHAnsi" w:hAnsiTheme="minorHAnsi" w:cstheme="minorHAnsi"/>
                <w:b/>
              </w:rPr>
              <w:t xml:space="preserve"> Bureš</w:t>
            </w:r>
          </w:p>
        </w:tc>
        <w:tc>
          <w:tcPr>
            <w:tcW w:w="989" w:type="dxa"/>
            <w:tcBorders>
              <w:top w:val="single" w:sz="4" w:space="0" w:color="auto"/>
              <w:left w:val="single" w:sz="4" w:space="0" w:color="auto"/>
              <w:bottom w:val="single" w:sz="4" w:space="0" w:color="auto"/>
              <w:right w:val="single" w:sz="4" w:space="0" w:color="auto"/>
            </w:tcBorders>
            <w:hideMark/>
            <w:tcPrChange w:id="447"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1FBBAC4C"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Change w:id="448"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7DCDA750" w14:textId="7A09121C" w:rsidR="00114C26" w:rsidRPr="00F52EEF" w:rsidRDefault="00132033"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114C26" w:rsidRPr="00F52EEF" w14:paraId="0517DEC8" w14:textId="77777777" w:rsidTr="000143A8">
        <w:trPr>
          <w:trPrChange w:id="449"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450"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5B81F5A0"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lastRenderedPageBreak/>
              <w:t>Reklama 1</w:t>
            </w:r>
          </w:p>
        </w:tc>
        <w:tc>
          <w:tcPr>
            <w:tcW w:w="992" w:type="dxa"/>
            <w:tcBorders>
              <w:top w:val="single" w:sz="4" w:space="0" w:color="auto"/>
              <w:left w:val="single" w:sz="4" w:space="0" w:color="auto"/>
              <w:bottom w:val="single" w:sz="4" w:space="0" w:color="auto"/>
              <w:right w:val="single" w:sz="4" w:space="0" w:color="auto"/>
            </w:tcBorders>
            <w:hideMark/>
            <w:tcPrChange w:id="451"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23B8E1C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452"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06BA634B"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453"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377FD91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454"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3EB8EF19" w14:textId="64255B80"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prof.</w:t>
            </w:r>
            <w:r w:rsidR="00F52C8E" w:rsidRPr="00F52EEF">
              <w:rPr>
                <w:rFonts w:asciiTheme="minorHAnsi" w:hAnsiTheme="minorHAnsi" w:cstheme="minorHAnsi"/>
                <w:b/>
              </w:rPr>
              <w:t xml:space="preserve"> PhDr. Pavel</w:t>
            </w:r>
            <w:r w:rsidRPr="00F52EEF">
              <w:rPr>
                <w:rFonts w:asciiTheme="minorHAnsi" w:hAnsiTheme="minorHAnsi" w:cstheme="minorHAnsi"/>
                <w:b/>
              </w:rPr>
              <w:t xml:space="preserve"> Horňák</w:t>
            </w:r>
            <w:r w:rsidR="00F52C8E" w:rsidRPr="00F52EEF">
              <w:rPr>
                <w:rFonts w:asciiTheme="minorHAnsi" w:hAnsiTheme="minorHAnsi" w:cstheme="minorHAnsi"/>
                <w:b/>
              </w:rPr>
              <w:t>, Ph.D.</w:t>
            </w:r>
            <w:r w:rsidR="00AD2AB3" w:rsidRPr="00F52EEF">
              <w:rPr>
                <w:rFonts w:asciiTheme="minorHAnsi" w:hAnsiTheme="minorHAnsi" w:cstheme="minorHAnsi"/>
                <w:b/>
              </w:rPr>
              <w:t xml:space="preserve"> (</w:t>
            </w:r>
            <w:r w:rsidR="005240AB" w:rsidRPr="00F52EEF">
              <w:rPr>
                <w:rFonts w:asciiTheme="minorHAnsi" w:hAnsiTheme="minorHAnsi" w:cstheme="minorHAnsi"/>
                <w:b/>
              </w:rPr>
              <w:t>5</w:t>
            </w:r>
            <w:r w:rsidR="00AD2AB3" w:rsidRPr="00F52EEF">
              <w:rPr>
                <w:rFonts w:asciiTheme="minorHAnsi" w:hAnsiTheme="minorHAnsi" w:cstheme="minorHAnsi"/>
                <w:b/>
              </w:rPr>
              <w:t>0%)</w:t>
            </w:r>
            <w:r w:rsidRPr="00F52EEF">
              <w:rPr>
                <w:rFonts w:asciiTheme="minorHAnsi" w:hAnsiTheme="minorHAnsi" w:cstheme="minorHAnsi"/>
              </w:rPr>
              <w:t xml:space="preserve">, </w:t>
            </w:r>
            <w:r w:rsidR="0032262C" w:rsidRPr="00F52EEF">
              <w:rPr>
                <w:rFonts w:asciiTheme="minorHAnsi" w:hAnsiTheme="minorHAnsi" w:cstheme="minorHAnsi"/>
              </w:rPr>
              <w:t xml:space="preserve">Mgr. Eliška </w:t>
            </w:r>
            <w:r w:rsidRPr="00F52EEF">
              <w:rPr>
                <w:rFonts w:asciiTheme="minorHAnsi" w:hAnsiTheme="minorHAnsi" w:cstheme="minorHAnsi"/>
              </w:rPr>
              <w:t>Káčerková, Ph.D.</w:t>
            </w:r>
          </w:p>
        </w:tc>
        <w:tc>
          <w:tcPr>
            <w:tcW w:w="989" w:type="dxa"/>
            <w:tcBorders>
              <w:top w:val="single" w:sz="4" w:space="0" w:color="auto"/>
              <w:left w:val="single" w:sz="4" w:space="0" w:color="auto"/>
              <w:bottom w:val="single" w:sz="4" w:space="0" w:color="auto"/>
              <w:right w:val="single" w:sz="4" w:space="0" w:color="auto"/>
            </w:tcBorders>
            <w:hideMark/>
            <w:tcPrChange w:id="455"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57B96973"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Change w:id="456"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7F0F32AC" w14:textId="1DC6EC51"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246F9F3F" w14:textId="77777777" w:rsidTr="000143A8">
        <w:trPr>
          <w:trPrChange w:id="457"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458"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7FCA6084"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Reklama 2</w:t>
            </w:r>
          </w:p>
        </w:tc>
        <w:tc>
          <w:tcPr>
            <w:tcW w:w="992" w:type="dxa"/>
            <w:tcBorders>
              <w:top w:val="single" w:sz="4" w:space="0" w:color="auto"/>
              <w:left w:val="single" w:sz="4" w:space="0" w:color="auto"/>
              <w:bottom w:val="single" w:sz="4" w:space="0" w:color="auto"/>
              <w:right w:val="single" w:sz="4" w:space="0" w:color="auto"/>
            </w:tcBorders>
            <w:hideMark/>
            <w:tcPrChange w:id="459"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11E59B32"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12s/sem.</w:t>
            </w:r>
          </w:p>
        </w:tc>
        <w:tc>
          <w:tcPr>
            <w:tcW w:w="993" w:type="dxa"/>
            <w:tcBorders>
              <w:top w:val="single" w:sz="4" w:space="0" w:color="auto"/>
              <w:left w:val="single" w:sz="4" w:space="0" w:color="auto"/>
              <w:bottom w:val="single" w:sz="4" w:space="0" w:color="auto"/>
              <w:right w:val="single" w:sz="4" w:space="0" w:color="auto"/>
            </w:tcBorders>
            <w:hideMark/>
            <w:tcPrChange w:id="460"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307F8EBA"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461"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28934CF0"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462"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35FB6516" w14:textId="4503FF67" w:rsidR="00114C26" w:rsidRPr="00F52EEF" w:rsidRDefault="00F52C8E" w:rsidP="00935F76">
            <w:pPr>
              <w:tabs>
                <w:tab w:val="left" w:pos="567"/>
              </w:tabs>
              <w:rPr>
                <w:rFonts w:asciiTheme="minorHAnsi" w:hAnsiTheme="minorHAnsi" w:cstheme="minorHAnsi"/>
              </w:rPr>
            </w:pPr>
            <w:r w:rsidRPr="00F52EEF">
              <w:rPr>
                <w:rFonts w:asciiTheme="minorHAnsi" w:hAnsiTheme="minorHAnsi" w:cstheme="minorHAnsi"/>
                <w:b/>
              </w:rPr>
              <w:t xml:space="preserve">prof. PhDr. Pavel Horňák, Ph.D. </w:t>
            </w:r>
            <w:r w:rsidR="00AD2AB3" w:rsidRPr="00F52EEF">
              <w:rPr>
                <w:rFonts w:asciiTheme="minorHAnsi" w:hAnsiTheme="minorHAnsi" w:cstheme="minorHAnsi"/>
                <w:b/>
              </w:rPr>
              <w:t>(</w:t>
            </w:r>
            <w:r w:rsidR="005240AB" w:rsidRPr="00F52EEF">
              <w:rPr>
                <w:rFonts w:asciiTheme="minorHAnsi" w:hAnsiTheme="minorHAnsi" w:cstheme="minorHAnsi"/>
                <w:b/>
              </w:rPr>
              <w:t>5</w:t>
            </w:r>
            <w:r w:rsidR="00AD2AB3" w:rsidRPr="00F52EEF">
              <w:rPr>
                <w:rFonts w:asciiTheme="minorHAnsi" w:hAnsiTheme="minorHAnsi" w:cstheme="minorHAnsi"/>
                <w:b/>
              </w:rPr>
              <w:t>0%)</w:t>
            </w:r>
            <w:r w:rsidR="00114C26" w:rsidRPr="00F52EEF">
              <w:rPr>
                <w:rFonts w:asciiTheme="minorHAnsi" w:hAnsiTheme="minorHAnsi" w:cstheme="minorHAnsi"/>
              </w:rPr>
              <w:t xml:space="preserve">, </w:t>
            </w:r>
            <w:r w:rsidR="0032262C" w:rsidRPr="00F52EEF">
              <w:rPr>
                <w:rFonts w:asciiTheme="minorHAnsi" w:hAnsiTheme="minorHAnsi" w:cstheme="minorHAnsi"/>
              </w:rPr>
              <w:t xml:space="preserve">Mgr. Eliška </w:t>
            </w:r>
            <w:r w:rsidR="00114C26" w:rsidRPr="00F52EEF">
              <w:rPr>
                <w:rFonts w:asciiTheme="minorHAnsi" w:hAnsiTheme="minorHAnsi" w:cstheme="minorHAnsi"/>
              </w:rPr>
              <w:t>Káčerková, Ph.D.</w:t>
            </w:r>
          </w:p>
        </w:tc>
        <w:tc>
          <w:tcPr>
            <w:tcW w:w="989" w:type="dxa"/>
            <w:tcBorders>
              <w:top w:val="single" w:sz="4" w:space="0" w:color="auto"/>
              <w:left w:val="single" w:sz="4" w:space="0" w:color="auto"/>
              <w:bottom w:val="single" w:sz="4" w:space="0" w:color="auto"/>
              <w:right w:val="single" w:sz="4" w:space="0" w:color="auto"/>
            </w:tcBorders>
            <w:hideMark/>
            <w:tcPrChange w:id="463"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0861C4E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3/LS</w:t>
            </w:r>
          </w:p>
        </w:tc>
        <w:tc>
          <w:tcPr>
            <w:tcW w:w="854" w:type="dxa"/>
            <w:tcBorders>
              <w:top w:val="single" w:sz="4" w:space="0" w:color="auto"/>
              <w:left w:val="single" w:sz="4" w:space="0" w:color="auto"/>
              <w:bottom w:val="single" w:sz="4" w:space="0" w:color="auto"/>
              <w:right w:val="single" w:sz="4" w:space="0" w:color="auto"/>
            </w:tcBorders>
            <w:tcPrChange w:id="464"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29CC79F6" w14:textId="760546D6"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5917892D" w14:textId="77777777" w:rsidTr="000143A8">
        <w:trPr>
          <w:trPrChange w:id="465"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466"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693CF54C"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Osobní prodej</w:t>
            </w:r>
          </w:p>
        </w:tc>
        <w:tc>
          <w:tcPr>
            <w:tcW w:w="992" w:type="dxa"/>
            <w:tcBorders>
              <w:top w:val="single" w:sz="4" w:space="0" w:color="auto"/>
              <w:left w:val="single" w:sz="4" w:space="0" w:color="auto"/>
              <w:bottom w:val="single" w:sz="4" w:space="0" w:color="auto"/>
              <w:right w:val="single" w:sz="4" w:space="0" w:color="auto"/>
            </w:tcBorders>
            <w:hideMark/>
            <w:tcPrChange w:id="467"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629B546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468"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7C01CD8E"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469"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6C37AE21"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470"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2F201768" w14:textId="447731A2" w:rsidR="00114C26"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989" w:type="dxa"/>
            <w:tcBorders>
              <w:top w:val="single" w:sz="4" w:space="0" w:color="auto"/>
              <w:left w:val="single" w:sz="4" w:space="0" w:color="auto"/>
              <w:bottom w:val="single" w:sz="4" w:space="0" w:color="auto"/>
              <w:right w:val="single" w:sz="4" w:space="0" w:color="auto"/>
            </w:tcBorders>
            <w:hideMark/>
            <w:tcPrChange w:id="471"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7D2ECE83"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Change w:id="472"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07B580B6" w14:textId="7089DF75"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9125CE" w:rsidRPr="00F52EEF" w14:paraId="280467F3" w14:textId="77777777" w:rsidTr="000143A8">
        <w:trPr>
          <w:trPrChange w:id="473"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tcPrChange w:id="474"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tcPr>
            </w:tcPrChange>
          </w:tcPr>
          <w:p w14:paraId="09D4DF3F" w14:textId="0F797F33" w:rsidR="009125CE"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Odborná angličtina na úrovni B2</w:t>
            </w:r>
          </w:p>
        </w:tc>
        <w:tc>
          <w:tcPr>
            <w:tcW w:w="992" w:type="dxa"/>
            <w:tcBorders>
              <w:top w:val="single" w:sz="4" w:space="0" w:color="auto"/>
              <w:left w:val="single" w:sz="4" w:space="0" w:color="auto"/>
              <w:bottom w:val="single" w:sz="4" w:space="0" w:color="auto"/>
              <w:right w:val="single" w:sz="4" w:space="0" w:color="auto"/>
            </w:tcBorders>
            <w:tcPrChange w:id="475" w:author="Radim Bačuvčík" w:date="2020-02-06T14:44:00Z">
              <w:tcPr>
                <w:tcW w:w="992" w:type="dxa"/>
                <w:tcBorders>
                  <w:top w:val="single" w:sz="4" w:space="0" w:color="auto"/>
                  <w:left w:val="single" w:sz="4" w:space="0" w:color="auto"/>
                  <w:bottom w:val="single" w:sz="4" w:space="0" w:color="auto"/>
                  <w:right w:val="single" w:sz="4" w:space="0" w:color="auto"/>
                </w:tcBorders>
              </w:tcPr>
            </w:tcPrChange>
          </w:tcPr>
          <w:p w14:paraId="46853932" w14:textId="455EF182" w:rsidR="009125CE"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tcPrChange w:id="476" w:author="Radim Bačuvčík" w:date="2020-02-06T14:44:00Z">
              <w:tcPr>
                <w:tcW w:w="993" w:type="dxa"/>
                <w:tcBorders>
                  <w:top w:val="single" w:sz="4" w:space="0" w:color="auto"/>
                  <w:left w:val="single" w:sz="4" w:space="0" w:color="auto"/>
                  <w:bottom w:val="single" w:sz="4" w:space="0" w:color="auto"/>
                  <w:right w:val="single" w:sz="4" w:space="0" w:color="auto"/>
                </w:tcBorders>
              </w:tcPr>
            </w:tcPrChange>
          </w:tcPr>
          <w:p w14:paraId="7FF0192D" w14:textId="5EBF99D4" w:rsidR="009125CE"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tcPrChange w:id="477" w:author="Radim Bačuvčík" w:date="2020-02-06T14:44:00Z">
              <w:tcPr>
                <w:tcW w:w="710" w:type="dxa"/>
                <w:tcBorders>
                  <w:top w:val="single" w:sz="4" w:space="0" w:color="auto"/>
                  <w:left w:val="single" w:sz="4" w:space="0" w:color="auto"/>
                  <w:bottom w:val="single" w:sz="4" w:space="0" w:color="auto"/>
                  <w:right w:val="single" w:sz="4" w:space="0" w:color="auto"/>
                </w:tcBorders>
              </w:tcPr>
            </w:tcPrChange>
          </w:tcPr>
          <w:p w14:paraId="3902CBFC" w14:textId="777D3CD8" w:rsidR="009125CE"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tcPrChange w:id="478" w:author="Radim Bačuvčík" w:date="2020-02-06T14:44:00Z">
              <w:tcPr>
                <w:tcW w:w="2410" w:type="dxa"/>
                <w:tcBorders>
                  <w:top w:val="single" w:sz="4" w:space="0" w:color="auto"/>
                  <w:left w:val="single" w:sz="4" w:space="0" w:color="auto"/>
                  <w:bottom w:val="single" w:sz="4" w:space="0" w:color="auto"/>
                  <w:right w:val="single" w:sz="4" w:space="0" w:color="auto"/>
                </w:tcBorders>
              </w:tcPr>
            </w:tcPrChange>
          </w:tcPr>
          <w:p w14:paraId="3B58471B" w14:textId="3E8BF0C5" w:rsidR="009125CE" w:rsidRPr="00F52EEF" w:rsidRDefault="009125CE" w:rsidP="00935F76">
            <w:pPr>
              <w:tabs>
                <w:tab w:val="left" w:pos="567"/>
              </w:tabs>
              <w:rPr>
                <w:rFonts w:asciiTheme="minorHAnsi" w:hAnsiTheme="minorHAnsi" w:cstheme="minorHAnsi"/>
                <w:b/>
              </w:rPr>
            </w:pPr>
          </w:p>
        </w:tc>
        <w:tc>
          <w:tcPr>
            <w:tcW w:w="989" w:type="dxa"/>
            <w:tcBorders>
              <w:top w:val="single" w:sz="4" w:space="0" w:color="auto"/>
              <w:left w:val="single" w:sz="4" w:space="0" w:color="auto"/>
              <w:bottom w:val="single" w:sz="4" w:space="0" w:color="auto"/>
              <w:right w:val="single" w:sz="4" w:space="0" w:color="auto"/>
            </w:tcBorders>
            <w:tcPrChange w:id="479" w:author="Radim Bačuvčík" w:date="2020-02-06T14:44:00Z">
              <w:tcPr>
                <w:tcW w:w="989" w:type="dxa"/>
                <w:tcBorders>
                  <w:top w:val="single" w:sz="4" w:space="0" w:color="auto"/>
                  <w:left w:val="single" w:sz="4" w:space="0" w:color="auto"/>
                  <w:bottom w:val="single" w:sz="4" w:space="0" w:color="auto"/>
                  <w:right w:val="single" w:sz="4" w:space="0" w:color="auto"/>
                </w:tcBorders>
              </w:tcPr>
            </w:tcPrChange>
          </w:tcPr>
          <w:p w14:paraId="44ACB85E" w14:textId="40CEA561" w:rsidR="009125CE"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Change w:id="480"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3129B4A8" w14:textId="77777777" w:rsidR="009125CE" w:rsidRPr="00F52EEF" w:rsidRDefault="009125CE" w:rsidP="00935F76">
            <w:pPr>
              <w:tabs>
                <w:tab w:val="left" w:pos="567"/>
              </w:tabs>
              <w:jc w:val="both"/>
              <w:rPr>
                <w:rFonts w:asciiTheme="minorHAnsi" w:hAnsiTheme="minorHAnsi" w:cstheme="minorHAnsi"/>
              </w:rPr>
            </w:pPr>
          </w:p>
        </w:tc>
      </w:tr>
      <w:tr w:rsidR="00114C26" w:rsidRPr="00F52EEF" w14:paraId="7465DFC3" w14:textId="77777777" w:rsidTr="000143A8">
        <w:trPr>
          <w:trPrChange w:id="481"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482"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76F672FD"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Seminář k bakalářské práci 1</w:t>
            </w:r>
          </w:p>
        </w:tc>
        <w:tc>
          <w:tcPr>
            <w:tcW w:w="992" w:type="dxa"/>
            <w:tcBorders>
              <w:top w:val="single" w:sz="4" w:space="0" w:color="auto"/>
              <w:left w:val="single" w:sz="4" w:space="0" w:color="auto"/>
              <w:bottom w:val="single" w:sz="4" w:space="0" w:color="auto"/>
              <w:right w:val="single" w:sz="4" w:space="0" w:color="auto"/>
            </w:tcBorders>
            <w:hideMark/>
            <w:tcPrChange w:id="483"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67A64679" w14:textId="35456847" w:rsidR="00114C26"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4</w:t>
            </w:r>
            <w:r w:rsidR="00114C26" w:rsidRPr="00F52EEF">
              <w:rPr>
                <w:rFonts w:asciiTheme="minorHAnsi" w:hAnsiTheme="minorHAnsi" w:cstheme="minorHAnsi"/>
              </w:rPr>
              <w:t>s/sem.</w:t>
            </w:r>
          </w:p>
        </w:tc>
        <w:tc>
          <w:tcPr>
            <w:tcW w:w="993" w:type="dxa"/>
            <w:tcBorders>
              <w:top w:val="single" w:sz="4" w:space="0" w:color="auto"/>
              <w:left w:val="single" w:sz="4" w:space="0" w:color="auto"/>
              <w:bottom w:val="single" w:sz="4" w:space="0" w:color="auto"/>
              <w:right w:val="single" w:sz="4" w:space="0" w:color="auto"/>
            </w:tcBorders>
            <w:hideMark/>
            <w:tcPrChange w:id="484"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70EA85D1"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10" w:type="dxa"/>
            <w:tcBorders>
              <w:top w:val="single" w:sz="4" w:space="0" w:color="auto"/>
              <w:left w:val="single" w:sz="4" w:space="0" w:color="auto"/>
              <w:bottom w:val="single" w:sz="4" w:space="0" w:color="auto"/>
              <w:right w:val="single" w:sz="4" w:space="0" w:color="auto"/>
            </w:tcBorders>
            <w:hideMark/>
            <w:tcPrChange w:id="485"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701C9869" w14:textId="19653F4F" w:rsidR="00114C26"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486"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140FED28" w14:textId="74D1978F" w:rsidR="00114C26" w:rsidRPr="00F52EEF" w:rsidRDefault="0000527E" w:rsidP="00935F76">
            <w:pPr>
              <w:tabs>
                <w:tab w:val="left" w:pos="567"/>
              </w:tabs>
              <w:rPr>
                <w:rFonts w:asciiTheme="minorHAnsi" w:hAnsiTheme="minorHAnsi" w:cstheme="minorHAnsi"/>
              </w:rPr>
            </w:pPr>
            <w:ins w:id="487" w:author="Josef Kocourek" w:date="2020-02-10T15:00:00Z">
              <w:r w:rsidRPr="00F52EEF">
                <w:rPr>
                  <w:rFonts w:asciiTheme="minorHAnsi" w:hAnsiTheme="minorHAnsi" w:cstheme="minorHAnsi"/>
                  <w:b/>
                </w:rPr>
                <w:t>doc. PhDr. Blandína Šramová, Ph.D.</w:t>
              </w:r>
              <w:r>
                <w:rPr>
                  <w:rFonts w:asciiTheme="minorHAnsi" w:hAnsiTheme="minorHAnsi" w:cstheme="minorHAnsi"/>
                  <w:b/>
                </w:rPr>
                <w:t xml:space="preserve"> (60 %), </w:t>
              </w:r>
            </w:ins>
            <w:r w:rsidR="0032262C" w:rsidRPr="00F52EEF">
              <w:rPr>
                <w:rFonts w:asciiTheme="minorHAnsi" w:hAnsiTheme="minorHAnsi" w:cstheme="minorHAnsi"/>
                <w:b/>
              </w:rPr>
              <w:t xml:space="preserve">Mgr. Eliška Káčerková, Ph.D. </w:t>
            </w:r>
            <w:r w:rsidR="00435B3F" w:rsidRPr="00F52EEF">
              <w:rPr>
                <w:rFonts w:asciiTheme="minorHAnsi" w:hAnsiTheme="minorHAnsi" w:cstheme="minorHAnsi"/>
                <w:b/>
              </w:rPr>
              <w:t>(</w:t>
            </w:r>
            <w:proofErr w:type="gramStart"/>
            <w:r w:rsidR="00435B3F" w:rsidRPr="00F52EEF">
              <w:rPr>
                <w:rFonts w:asciiTheme="minorHAnsi" w:hAnsiTheme="minorHAnsi" w:cstheme="minorHAnsi"/>
                <w:b/>
              </w:rPr>
              <w:t>20%</w:t>
            </w:r>
            <w:proofErr w:type="gramEnd"/>
            <w:r w:rsidR="00435B3F" w:rsidRPr="00F52EEF">
              <w:rPr>
                <w:rFonts w:asciiTheme="minorHAnsi" w:hAnsiTheme="minorHAnsi" w:cstheme="minorHAnsi"/>
                <w:b/>
              </w:rPr>
              <w:t>)</w:t>
            </w:r>
            <w:r w:rsidR="00435B3F" w:rsidRPr="00F52EEF">
              <w:rPr>
                <w:rFonts w:asciiTheme="minorHAnsi" w:hAnsiTheme="minorHAnsi" w:cstheme="minorHAnsi"/>
              </w:rPr>
              <w:t>,</w:t>
            </w:r>
            <w:r w:rsidR="00114C26" w:rsidRPr="00F52EEF">
              <w:rPr>
                <w:rFonts w:asciiTheme="minorHAnsi" w:hAnsiTheme="minorHAnsi" w:cstheme="minorHAnsi"/>
              </w:rPr>
              <w:t xml:space="preserve"> vedoucí prací</w:t>
            </w:r>
          </w:p>
        </w:tc>
        <w:tc>
          <w:tcPr>
            <w:tcW w:w="989" w:type="dxa"/>
            <w:tcBorders>
              <w:top w:val="single" w:sz="4" w:space="0" w:color="auto"/>
              <w:left w:val="single" w:sz="4" w:space="0" w:color="auto"/>
              <w:bottom w:val="single" w:sz="4" w:space="0" w:color="auto"/>
              <w:right w:val="single" w:sz="4" w:space="0" w:color="auto"/>
            </w:tcBorders>
            <w:hideMark/>
            <w:tcPrChange w:id="488"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4209D87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3/ZS</w:t>
            </w:r>
          </w:p>
        </w:tc>
        <w:tc>
          <w:tcPr>
            <w:tcW w:w="854" w:type="dxa"/>
            <w:tcBorders>
              <w:top w:val="single" w:sz="4" w:space="0" w:color="auto"/>
              <w:left w:val="single" w:sz="4" w:space="0" w:color="auto"/>
              <w:bottom w:val="single" w:sz="4" w:space="0" w:color="auto"/>
              <w:right w:val="single" w:sz="4" w:space="0" w:color="auto"/>
            </w:tcBorders>
            <w:tcPrChange w:id="489"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0EC34620"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3887501F" w14:textId="77777777" w:rsidTr="000143A8">
        <w:trPr>
          <w:trPrChange w:id="490"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491"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03462724"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Seminář k bakalářské práci 2</w:t>
            </w:r>
          </w:p>
        </w:tc>
        <w:tc>
          <w:tcPr>
            <w:tcW w:w="992" w:type="dxa"/>
            <w:tcBorders>
              <w:top w:val="single" w:sz="4" w:space="0" w:color="auto"/>
              <w:left w:val="single" w:sz="4" w:space="0" w:color="auto"/>
              <w:bottom w:val="single" w:sz="4" w:space="0" w:color="auto"/>
              <w:right w:val="single" w:sz="4" w:space="0" w:color="auto"/>
            </w:tcBorders>
            <w:hideMark/>
            <w:tcPrChange w:id="492"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355847C0"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2s/sem.</w:t>
            </w:r>
          </w:p>
        </w:tc>
        <w:tc>
          <w:tcPr>
            <w:tcW w:w="993" w:type="dxa"/>
            <w:tcBorders>
              <w:top w:val="single" w:sz="4" w:space="0" w:color="auto"/>
              <w:left w:val="single" w:sz="4" w:space="0" w:color="auto"/>
              <w:bottom w:val="single" w:sz="4" w:space="0" w:color="auto"/>
              <w:right w:val="single" w:sz="4" w:space="0" w:color="auto"/>
            </w:tcBorders>
            <w:hideMark/>
            <w:tcPrChange w:id="493"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16C56905"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10" w:type="dxa"/>
            <w:tcBorders>
              <w:top w:val="single" w:sz="4" w:space="0" w:color="auto"/>
              <w:left w:val="single" w:sz="4" w:space="0" w:color="auto"/>
              <w:bottom w:val="single" w:sz="4" w:space="0" w:color="auto"/>
              <w:right w:val="single" w:sz="4" w:space="0" w:color="auto"/>
            </w:tcBorders>
            <w:hideMark/>
            <w:tcPrChange w:id="494"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2E5AAE3F" w14:textId="4B5DE7C8" w:rsidR="00114C26"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495"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67DB8106" w14:textId="20E1EAF1" w:rsidR="00114C26" w:rsidRPr="00F52EEF" w:rsidRDefault="0000527E" w:rsidP="00935F76">
            <w:pPr>
              <w:tabs>
                <w:tab w:val="left" w:pos="567"/>
              </w:tabs>
              <w:rPr>
                <w:rFonts w:asciiTheme="minorHAnsi" w:hAnsiTheme="minorHAnsi" w:cstheme="minorHAnsi"/>
              </w:rPr>
            </w:pPr>
            <w:ins w:id="496" w:author="Josef Kocourek" w:date="2020-02-10T15:00:00Z">
              <w:r w:rsidRPr="00F52EEF">
                <w:rPr>
                  <w:rFonts w:asciiTheme="minorHAnsi" w:hAnsiTheme="minorHAnsi" w:cstheme="minorHAnsi"/>
                  <w:b/>
                </w:rPr>
                <w:t>doc. PhDr. Blandína Šramová, Ph.D.</w:t>
              </w:r>
              <w:r>
                <w:rPr>
                  <w:rFonts w:asciiTheme="minorHAnsi" w:hAnsiTheme="minorHAnsi" w:cstheme="minorHAnsi"/>
                  <w:b/>
                </w:rPr>
                <w:t xml:space="preserve"> (60 %), </w:t>
              </w:r>
            </w:ins>
            <w:r w:rsidR="0032262C" w:rsidRPr="00F52EEF">
              <w:rPr>
                <w:rFonts w:asciiTheme="minorHAnsi" w:hAnsiTheme="minorHAnsi" w:cstheme="minorHAnsi"/>
                <w:b/>
              </w:rPr>
              <w:t xml:space="preserve">Mgr. Eliška Káčerková, Ph.D. </w:t>
            </w:r>
            <w:r w:rsidR="00435B3F" w:rsidRPr="00F52EEF">
              <w:rPr>
                <w:rFonts w:asciiTheme="minorHAnsi" w:hAnsiTheme="minorHAnsi" w:cstheme="minorHAnsi"/>
                <w:b/>
              </w:rPr>
              <w:t>(</w:t>
            </w:r>
            <w:proofErr w:type="gramStart"/>
            <w:r w:rsidR="00435B3F" w:rsidRPr="00F52EEF">
              <w:rPr>
                <w:rFonts w:asciiTheme="minorHAnsi" w:hAnsiTheme="minorHAnsi" w:cstheme="minorHAnsi"/>
                <w:b/>
              </w:rPr>
              <w:t>20%</w:t>
            </w:r>
            <w:proofErr w:type="gramEnd"/>
            <w:r w:rsidR="00435B3F" w:rsidRPr="00F52EEF">
              <w:rPr>
                <w:rFonts w:asciiTheme="minorHAnsi" w:hAnsiTheme="minorHAnsi" w:cstheme="minorHAnsi"/>
                <w:b/>
              </w:rPr>
              <w:t>)</w:t>
            </w:r>
            <w:r w:rsidR="00435B3F" w:rsidRPr="00F52EEF">
              <w:rPr>
                <w:rFonts w:asciiTheme="minorHAnsi" w:hAnsiTheme="minorHAnsi" w:cstheme="minorHAnsi"/>
              </w:rPr>
              <w:t>,</w:t>
            </w:r>
            <w:r w:rsidR="00114C26" w:rsidRPr="00F52EEF">
              <w:rPr>
                <w:rFonts w:asciiTheme="minorHAnsi" w:hAnsiTheme="minorHAnsi" w:cstheme="minorHAnsi"/>
              </w:rPr>
              <w:t xml:space="preserve"> vedoucí prací</w:t>
            </w:r>
          </w:p>
        </w:tc>
        <w:tc>
          <w:tcPr>
            <w:tcW w:w="989" w:type="dxa"/>
            <w:tcBorders>
              <w:top w:val="single" w:sz="4" w:space="0" w:color="auto"/>
              <w:left w:val="single" w:sz="4" w:space="0" w:color="auto"/>
              <w:bottom w:val="single" w:sz="4" w:space="0" w:color="auto"/>
              <w:right w:val="single" w:sz="4" w:space="0" w:color="auto"/>
            </w:tcBorders>
            <w:hideMark/>
            <w:tcPrChange w:id="497"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6AF1B0B9"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3/LS</w:t>
            </w:r>
          </w:p>
        </w:tc>
        <w:tc>
          <w:tcPr>
            <w:tcW w:w="854" w:type="dxa"/>
            <w:tcBorders>
              <w:top w:val="single" w:sz="4" w:space="0" w:color="auto"/>
              <w:left w:val="single" w:sz="4" w:space="0" w:color="auto"/>
              <w:bottom w:val="single" w:sz="4" w:space="0" w:color="auto"/>
              <w:right w:val="single" w:sz="4" w:space="0" w:color="auto"/>
            </w:tcBorders>
            <w:tcPrChange w:id="498"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55159879"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27AC49D2" w14:textId="77777777" w:rsidTr="000143A8">
        <w:trPr>
          <w:trPrChange w:id="499"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500"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3A1979E6" w14:textId="0742116E" w:rsidR="00114C26" w:rsidRPr="00F52EEF" w:rsidRDefault="00114C26" w:rsidP="00935F76">
            <w:pPr>
              <w:tabs>
                <w:tab w:val="left" w:pos="567"/>
              </w:tabs>
              <w:autoSpaceDE w:val="0"/>
              <w:autoSpaceDN w:val="0"/>
              <w:adjustRightInd w:val="0"/>
              <w:rPr>
                <w:rFonts w:asciiTheme="minorHAnsi" w:hAnsiTheme="minorHAnsi" w:cstheme="minorHAnsi"/>
                <w:color w:val="000000" w:themeColor="text1"/>
              </w:rPr>
            </w:pPr>
            <w:del w:id="501" w:author="Radim Bačuvčík" w:date="2020-02-06T14:45:00Z">
              <w:r w:rsidRPr="00F52EEF" w:rsidDel="000143A8">
                <w:rPr>
                  <w:rFonts w:asciiTheme="minorHAnsi" w:eastAsia="Calibri" w:hAnsiTheme="minorHAnsi" w:cstheme="minorHAnsi"/>
                  <w:color w:val="000000" w:themeColor="text1"/>
                </w:rPr>
                <w:delText>Shopper Marketing a In-store marketingová komunikace</w:delText>
              </w:r>
            </w:del>
            <w:ins w:id="502" w:author="Radim Bačuvčík" w:date="2020-02-06T14:45:00Z">
              <w:r w:rsidR="000143A8">
                <w:rPr>
                  <w:rFonts w:asciiTheme="minorHAnsi" w:eastAsia="Calibri" w:hAnsiTheme="minorHAnsi" w:cstheme="minorHAnsi"/>
                  <w:color w:val="000000" w:themeColor="text1"/>
                </w:rPr>
                <w:t>Podpora prodeje</w:t>
              </w:r>
            </w:ins>
          </w:p>
        </w:tc>
        <w:tc>
          <w:tcPr>
            <w:tcW w:w="992" w:type="dxa"/>
            <w:tcBorders>
              <w:top w:val="single" w:sz="4" w:space="0" w:color="auto"/>
              <w:left w:val="single" w:sz="4" w:space="0" w:color="auto"/>
              <w:bottom w:val="single" w:sz="4" w:space="0" w:color="auto"/>
              <w:right w:val="single" w:sz="4" w:space="0" w:color="auto"/>
            </w:tcBorders>
            <w:hideMark/>
            <w:tcPrChange w:id="503"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7E662EB6"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504"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311B0B3B"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505"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758AADD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5</w:t>
            </w:r>
          </w:p>
        </w:tc>
        <w:tc>
          <w:tcPr>
            <w:tcW w:w="2410" w:type="dxa"/>
            <w:tcBorders>
              <w:top w:val="single" w:sz="4" w:space="0" w:color="auto"/>
              <w:left w:val="single" w:sz="4" w:space="0" w:color="auto"/>
              <w:bottom w:val="single" w:sz="4" w:space="0" w:color="auto"/>
              <w:right w:val="single" w:sz="4" w:space="0" w:color="auto"/>
            </w:tcBorders>
            <w:hideMark/>
            <w:tcPrChange w:id="506"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643D433D" w14:textId="7EFD6834" w:rsidR="00114C26" w:rsidRPr="00F52EEF" w:rsidRDefault="00B06046" w:rsidP="00935F76">
            <w:pPr>
              <w:tabs>
                <w:tab w:val="left" w:pos="567"/>
              </w:tabs>
              <w:rPr>
                <w:rFonts w:asciiTheme="minorHAnsi" w:hAnsiTheme="minorHAnsi" w:cstheme="minorHAnsi"/>
                <w:b/>
              </w:rPr>
            </w:pPr>
            <w:r w:rsidRPr="00F52EEF">
              <w:rPr>
                <w:rFonts w:asciiTheme="minorHAnsi" w:hAnsiTheme="minorHAnsi" w:cstheme="minorHAnsi"/>
                <w:b/>
              </w:rPr>
              <w:t>MSc. Daniel Jesenský, PhD., MBA.</w:t>
            </w:r>
          </w:p>
        </w:tc>
        <w:tc>
          <w:tcPr>
            <w:tcW w:w="989" w:type="dxa"/>
            <w:tcBorders>
              <w:top w:val="single" w:sz="4" w:space="0" w:color="auto"/>
              <w:left w:val="single" w:sz="4" w:space="0" w:color="auto"/>
              <w:bottom w:val="single" w:sz="4" w:space="0" w:color="auto"/>
              <w:right w:val="single" w:sz="4" w:space="0" w:color="auto"/>
            </w:tcBorders>
            <w:hideMark/>
            <w:tcPrChange w:id="507"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1D49657C" w14:textId="2778EC6E"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w:t>
            </w:r>
            <w:r w:rsidR="00D1585E" w:rsidRPr="00F52EEF">
              <w:rPr>
                <w:rFonts w:asciiTheme="minorHAnsi" w:hAnsiTheme="minorHAnsi" w:cstheme="minorHAnsi"/>
              </w:rPr>
              <w:t>Z</w:t>
            </w:r>
            <w:r w:rsidRPr="00F52EEF">
              <w:rPr>
                <w:rFonts w:asciiTheme="minorHAnsi" w:hAnsiTheme="minorHAnsi" w:cstheme="minorHAnsi"/>
              </w:rPr>
              <w:t>S</w:t>
            </w:r>
          </w:p>
        </w:tc>
        <w:tc>
          <w:tcPr>
            <w:tcW w:w="854" w:type="dxa"/>
            <w:tcBorders>
              <w:top w:val="single" w:sz="4" w:space="0" w:color="auto"/>
              <w:left w:val="single" w:sz="4" w:space="0" w:color="auto"/>
              <w:bottom w:val="single" w:sz="4" w:space="0" w:color="auto"/>
              <w:right w:val="single" w:sz="4" w:space="0" w:color="auto"/>
            </w:tcBorders>
            <w:tcPrChange w:id="508"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23C71639" w14:textId="00DA388B"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114C26" w:rsidRPr="00F52EEF" w14:paraId="2386A531" w14:textId="77777777" w:rsidTr="000143A8">
        <w:trPr>
          <w:trPrChange w:id="509"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510"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1798D136"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Mediální plánování</w:t>
            </w:r>
          </w:p>
        </w:tc>
        <w:tc>
          <w:tcPr>
            <w:tcW w:w="992" w:type="dxa"/>
            <w:tcBorders>
              <w:top w:val="single" w:sz="4" w:space="0" w:color="auto"/>
              <w:left w:val="single" w:sz="4" w:space="0" w:color="auto"/>
              <w:bottom w:val="single" w:sz="4" w:space="0" w:color="auto"/>
              <w:right w:val="single" w:sz="4" w:space="0" w:color="auto"/>
            </w:tcBorders>
            <w:hideMark/>
            <w:tcPrChange w:id="511"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5C9EC8E0"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512"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528D256C" w14:textId="5D599F97" w:rsidR="00114C26"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513"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0BE1773B"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514"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63A7C17D" w14:textId="65BCA9D0" w:rsidR="00114C26" w:rsidRPr="00F52EEF" w:rsidRDefault="00F52C8E" w:rsidP="00935F76">
            <w:pPr>
              <w:tabs>
                <w:tab w:val="left" w:pos="567"/>
              </w:tabs>
              <w:rPr>
                <w:rFonts w:asciiTheme="minorHAnsi" w:hAnsiTheme="minorHAnsi" w:cstheme="minorHAnsi"/>
                <w:b/>
              </w:rPr>
            </w:pPr>
            <w:r w:rsidRPr="00F52EEF">
              <w:rPr>
                <w:rFonts w:asciiTheme="minorHAnsi" w:hAnsiTheme="minorHAnsi" w:cstheme="minorHAnsi"/>
                <w:b/>
              </w:rPr>
              <w:t xml:space="preserve">Ing. Růžena </w:t>
            </w:r>
            <w:r w:rsidR="00114C26" w:rsidRPr="00F52EEF">
              <w:rPr>
                <w:rFonts w:asciiTheme="minorHAnsi" w:hAnsiTheme="minorHAnsi" w:cstheme="minorHAnsi"/>
                <w:b/>
              </w:rPr>
              <w:t>Vorlová, Ph.D.</w:t>
            </w:r>
          </w:p>
        </w:tc>
        <w:tc>
          <w:tcPr>
            <w:tcW w:w="989" w:type="dxa"/>
            <w:tcBorders>
              <w:top w:val="single" w:sz="4" w:space="0" w:color="auto"/>
              <w:left w:val="single" w:sz="4" w:space="0" w:color="auto"/>
              <w:bottom w:val="single" w:sz="4" w:space="0" w:color="auto"/>
              <w:right w:val="single" w:sz="4" w:space="0" w:color="auto"/>
            </w:tcBorders>
            <w:hideMark/>
            <w:tcPrChange w:id="515"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35B6B4F3" w14:textId="2668451D"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w:t>
            </w:r>
            <w:r w:rsidR="00D1585E" w:rsidRPr="00F52EEF">
              <w:rPr>
                <w:rFonts w:asciiTheme="minorHAnsi" w:hAnsiTheme="minorHAnsi" w:cstheme="minorHAnsi"/>
              </w:rPr>
              <w:t>Z</w:t>
            </w:r>
            <w:r w:rsidRPr="00F52EEF">
              <w:rPr>
                <w:rFonts w:asciiTheme="minorHAnsi" w:hAnsiTheme="minorHAnsi" w:cstheme="minorHAnsi"/>
              </w:rPr>
              <w:t>S</w:t>
            </w:r>
          </w:p>
        </w:tc>
        <w:tc>
          <w:tcPr>
            <w:tcW w:w="854" w:type="dxa"/>
            <w:tcBorders>
              <w:top w:val="single" w:sz="4" w:space="0" w:color="auto"/>
              <w:left w:val="single" w:sz="4" w:space="0" w:color="auto"/>
              <w:bottom w:val="single" w:sz="4" w:space="0" w:color="auto"/>
              <w:right w:val="single" w:sz="4" w:space="0" w:color="auto"/>
            </w:tcBorders>
            <w:tcPrChange w:id="516"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3D488E44" w14:textId="7C7D4321" w:rsidR="00114C26"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D1585E" w:rsidRPr="00F52EEF" w14:paraId="64205664" w14:textId="77777777" w:rsidTr="000143A8">
        <w:trPr>
          <w:trPrChange w:id="517"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tcPrChange w:id="518"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tcPr>
            </w:tcPrChange>
          </w:tcPr>
          <w:p w14:paraId="7DCCD57E" w14:textId="0F420EEE" w:rsidR="00D1585E" w:rsidRPr="00F52EEF" w:rsidRDefault="00D1585E" w:rsidP="00935F76">
            <w:pPr>
              <w:tabs>
                <w:tab w:val="left" w:pos="567"/>
              </w:tabs>
              <w:jc w:val="both"/>
              <w:rPr>
                <w:rFonts w:asciiTheme="minorHAnsi" w:hAnsiTheme="minorHAnsi" w:cstheme="minorHAnsi"/>
              </w:rPr>
            </w:pPr>
            <w:r w:rsidRPr="00F52EEF">
              <w:rPr>
                <w:rFonts w:asciiTheme="minorHAnsi" w:hAnsiTheme="minorHAnsi" w:cstheme="minorHAnsi"/>
              </w:rPr>
              <w:t>Agenturní praxe</w:t>
            </w:r>
          </w:p>
        </w:tc>
        <w:tc>
          <w:tcPr>
            <w:tcW w:w="992" w:type="dxa"/>
            <w:tcBorders>
              <w:top w:val="single" w:sz="4" w:space="0" w:color="auto"/>
              <w:left w:val="single" w:sz="4" w:space="0" w:color="auto"/>
              <w:bottom w:val="single" w:sz="4" w:space="0" w:color="auto"/>
              <w:right w:val="single" w:sz="4" w:space="0" w:color="auto"/>
            </w:tcBorders>
            <w:tcPrChange w:id="519" w:author="Radim Bačuvčík" w:date="2020-02-06T14:44:00Z">
              <w:tcPr>
                <w:tcW w:w="992" w:type="dxa"/>
                <w:tcBorders>
                  <w:top w:val="single" w:sz="4" w:space="0" w:color="auto"/>
                  <w:left w:val="single" w:sz="4" w:space="0" w:color="auto"/>
                  <w:bottom w:val="single" w:sz="4" w:space="0" w:color="auto"/>
                  <w:right w:val="single" w:sz="4" w:space="0" w:color="auto"/>
                </w:tcBorders>
              </w:tcPr>
            </w:tcPrChange>
          </w:tcPr>
          <w:p w14:paraId="36273544" w14:textId="13D2529F" w:rsidR="00D1585E" w:rsidRPr="00F52EEF" w:rsidRDefault="00D1585E" w:rsidP="00935F76">
            <w:pPr>
              <w:tabs>
                <w:tab w:val="left" w:pos="567"/>
              </w:tabs>
              <w:jc w:val="both"/>
              <w:rPr>
                <w:rFonts w:asciiTheme="minorHAnsi" w:hAnsiTheme="minorHAnsi" w:cstheme="minorHAnsi"/>
              </w:rPr>
            </w:pPr>
            <w:r w:rsidRPr="00F52EEF">
              <w:rPr>
                <w:rFonts w:asciiTheme="minorHAnsi" w:hAnsiTheme="minorHAnsi" w:cstheme="minorHAnsi"/>
              </w:rPr>
              <w:t>12 týdnů</w:t>
            </w:r>
          </w:p>
        </w:tc>
        <w:tc>
          <w:tcPr>
            <w:tcW w:w="993" w:type="dxa"/>
            <w:tcBorders>
              <w:top w:val="single" w:sz="4" w:space="0" w:color="auto"/>
              <w:left w:val="single" w:sz="4" w:space="0" w:color="auto"/>
              <w:bottom w:val="single" w:sz="4" w:space="0" w:color="auto"/>
              <w:right w:val="single" w:sz="4" w:space="0" w:color="auto"/>
            </w:tcBorders>
            <w:tcPrChange w:id="520" w:author="Radim Bačuvčík" w:date="2020-02-06T14:44:00Z">
              <w:tcPr>
                <w:tcW w:w="993" w:type="dxa"/>
                <w:tcBorders>
                  <w:top w:val="single" w:sz="4" w:space="0" w:color="auto"/>
                  <w:left w:val="single" w:sz="4" w:space="0" w:color="auto"/>
                  <w:bottom w:val="single" w:sz="4" w:space="0" w:color="auto"/>
                  <w:right w:val="single" w:sz="4" w:space="0" w:color="auto"/>
                </w:tcBorders>
              </w:tcPr>
            </w:tcPrChange>
          </w:tcPr>
          <w:p w14:paraId="19333A29" w14:textId="7FABA839" w:rsidR="00D1585E" w:rsidRPr="00F52EEF" w:rsidRDefault="00D1585E"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10" w:type="dxa"/>
            <w:tcBorders>
              <w:top w:val="single" w:sz="4" w:space="0" w:color="auto"/>
              <w:left w:val="single" w:sz="4" w:space="0" w:color="auto"/>
              <w:bottom w:val="single" w:sz="4" w:space="0" w:color="auto"/>
              <w:right w:val="single" w:sz="4" w:space="0" w:color="auto"/>
            </w:tcBorders>
            <w:tcPrChange w:id="521" w:author="Radim Bačuvčík" w:date="2020-02-06T14:44:00Z">
              <w:tcPr>
                <w:tcW w:w="710" w:type="dxa"/>
                <w:tcBorders>
                  <w:top w:val="single" w:sz="4" w:space="0" w:color="auto"/>
                  <w:left w:val="single" w:sz="4" w:space="0" w:color="auto"/>
                  <w:bottom w:val="single" w:sz="4" w:space="0" w:color="auto"/>
                  <w:right w:val="single" w:sz="4" w:space="0" w:color="auto"/>
                </w:tcBorders>
              </w:tcPr>
            </w:tcPrChange>
          </w:tcPr>
          <w:p w14:paraId="5D4B032C" w14:textId="016D9682" w:rsidR="00D1585E"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7</w:t>
            </w:r>
          </w:p>
        </w:tc>
        <w:tc>
          <w:tcPr>
            <w:tcW w:w="2410" w:type="dxa"/>
            <w:tcBorders>
              <w:top w:val="single" w:sz="4" w:space="0" w:color="auto"/>
              <w:left w:val="single" w:sz="4" w:space="0" w:color="auto"/>
              <w:bottom w:val="single" w:sz="4" w:space="0" w:color="auto"/>
              <w:right w:val="single" w:sz="4" w:space="0" w:color="auto"/>
            </w:tcBorders>
            <w:tcPrChange w:id="522" w:author="Radim Bačuvčík" w:date="2020-02-06T14:44:00Z">
              <w:tcPr>
                <w:tcW w:w="2410" w:type="dxa"/>
                <w:tcBorders>
                  <w:top w:val="single" w:sz="4" w:space="0" w:color="auto"/>
                  <w:left w:val="single" w:sz="4" w:space="0" w:color="auto"/>
                  <w:bottom w:val="single" w:sz="4" w:space="0" w:color="auto"/>
                  <w:right w:val="single" w:sz="4" w:space="0" w:color="auto"/>
                </w:tcBorders>
              </w:tcPr>
            </w:tcPrChange>
          </w:tcPr>
          <w:p w14:paraId="21C58561" w14:textId="5CCA0856" w:rsidR="00D1585E"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Mgr. Josef </w:t>
            </w:r>
            <w:r w:rsidR="00D1585E" w:rsidRPr="00F52EEF">
              <w:rPr>
                <w:rFonts w:asciiTheme="minorHAnsi" w:hAnsiTheme="minorHAnsi" w:cstheme="minorHAnsi"/>
                <w:b/>
              </w:rPr>
              <w:t>Kocourek, Ph.D.</w:t>
            </w:r>
          </w:p>
        </w:tc>
        <w:tc>
          <w:tcPr>
            <w:tcW w:w="989" w:type="dxa"/>
            <w:tcBorders>
              <w:top w:val="single" w:sz="4" w:space="0" w:color="auto"/>
              <w:left w:val="single" w:sz="4" w:space="0" w:color="auto"/>
              <w:bottom w:val="single" w:sz="4" w:space="0" w:color="auto"/>
              <w:right w:val="single" w:sz="4" w:space="0" w:color="auto"/>
            </w:tcBorders>
            <w:tcPrChange w:id="523" w:author="Radim Bačuvčík" w:date="2020-02-06T14:44:00Z">
              <w:tcPr>
                <w:tcW w:w="989" w:type="dxa"/>
                <w:tcBorders>
                  <w:top w:val="single" w:sz="4" w:space="0" w:color="auto"/>
                  <w:left w:val="single" w:sz="4" w:space="0" w:color="auto"/>
                  <w:bottom w:val="single" w:sz="4" w:space="0" w:color="auto"/>
                  <w:right w:val="single" w:sz="4" w:space="0" w:color="auto"/>
                </w:tcBorders>
              </w:tcPr>
            </w:tcPrChange>
          </w:tcPr>
          <w:p w14:paraId="319A9E46" w14:textId="5BD42B1B" w:rsidR="00D1585E" w:rsidRPr="00F52EEF" w:rsidRDefault="00D1585E" w:rsidP="00935F76">
            <w:pPr>
              <w:tabs>
                <w:tab w:val="left" w:pos="567"/>
              </w:tabs>
              <w:jc w:val="both"/>
              <w:rPr>
                <w:rFonts w:asciiTheme="minorHAnsi" w:hAnsiTheme="minorHAnsi" w:cstheme="minorHAnsi"/>
              </w:rPr>
            </w:pPr>
            <w:r w:rsidRPr="00F52EEF">
              <w:rPr>
                <w:rFonts w:asciiTheme="minorHAnsi" w:hAnsiTheme="minorHAnsi" w:cstheme="minorHAnsi"/>
              </w:rPr>
              <w:t>3/LS</w:t>
            </w:r>
          </w:p>
        </w:tc>
        <w:tc>
          <w:tcPr>
            <w:tcW w:w="854" w:type="dxa"/>
            <w:tcBorders>
              <w:top w:val="single" w:sz="4" w:space="0" w:color="auto"/>
              <w:left w:val="single" w:sz="4" w:space="0" w:color="auto"/>
              <w:bottom w:val="single" w:sz="4" w:space="0" w:color="auto"/>
              <w:right w:val="single" w:sz="4" w:space="0" w:color="auto"/>
            </w:tcBorders>
            <w:tcPrChange w:id="524"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13B6BA93" w14:textId="38FF9ABA" w:rsidR="00D1585E" w:rsidRPr="00F52EEF" w:rsidRDefault="00D1585E" w:rsidP="00935F76">
            <w:pPr>
              <w:tabs>
                <w:tab w:val="left" w:pos="567"/>
              </w:tabs>
              <w:jc w:val="both"/>
              <w:rPr>
                <w:rFonts w:asciiTheme="minorHAnsi" w:hAnsiTheme="minorHAnsi" w:cstheme="minorHAnsi"/>
              </w:rPr>
            </w:pPr>
          </w:p>
        </w:tc>
      </w:tr>
      <w:tr w:rsidR="00114C26" w:rsidRPr="00F52EEF" w14:paraId="52D1DE3B" w14:textId="77777777" w:rsidTr="000143A8">
        <w:trPr>
          <w:trPrChange w:id="525" w:author="Radim Bačuvčík" w:date="2020-02-06T14:44:00Z">
            <w:trPr>
              <w:wBefore w:w="142" w:type="dxa"/>
            </w:trPr>
          </w:trPrChange>
        </w:trPr>
        <w:tc>
          <w:tcPr>
            <w:tcW w:w="10774" w:type="dxa"/>
            <w:gridSpan w:val="8"/>
            <w:tcBorders>
              <w:top w:val="single" w:sz="4" w:space="0" w:color="auto"/>
              <w:left w:val="single" w:sz="4" w:space="0" w:color="auto"/>
              <w:bottom w:val="single" w:sz="4" w:space="0" w:color="auto"/>
              <w:right w:val="single" w:sz="4" w:space="0" w:color="auto"/>
            </w:tcBorders>
            <w:shd w:val="clear" w:color="auto" w:fill="F7CAAC"/>
            <w:hideMark/>
            <w:tcPrChange w:id="526" w:author="Radim Bačuvčík" w:date="2020-02-06T14:44:00Z">
              <w:tcPr>
                <w:tcW w:w="10774"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7F7BFE25" w14:textId="1915E266" w:rsidR="00114C26" w:rsidRPr="00F52EEF" w:rsidRDefault="00114C26" w:rsidP="00935F76">
            <w:pPr>
              <w:tabs>
                <w:tab w:val="left" w:pos="567"/>
              </w:tabs>
              <w:jc w:val="center"/>
              <w:rPr>
                <w:rFonts w:asciiTheme="minorHAnsi" w:hAnsiTheme="minorHAnsi" w:cstheme="minorHAnsi"/>
                <w:b/>
                <w:sz w:val="22"/>
              </w:rPr>
            </w:pPr>
            <w:r w:rsidRPr="00F52EEF">
              <w:rPr>
                <w:rFonts w:asciiTheme="minorHAnsi" w:hAnsiTheme="minorHAnsi" w:cstheme="minorHAnsi"/>
                <w:b/>
                <w:sz w:val="22"/>
              </w:rPr>
              <w:t xml:space="preserve">Povinně volitelné předměty </w:t>
            </w:r>
            <w:r w:rsidR="00A40E71">
              <w:rPr>
                <w:rFonts w:asciiTheme="minorHAnsi" w:hAnsiTheme="minorHAnsi" w:cstheme="minorHAnsi"/>
                <w:b/>
                <w:sz w:val="22"/>
              </w:rPr>
              <w:t>–</w:t>
            </w:r>
            <w:r w:rsidRPr="00F52EEF">
              <w:rPr>
                <w:rFonts w:asciiTheme="minorHAnsi" w:hAnsiTheme="minorHAnsi" w:cstheme="minorHAnsi"/>
                <w:b/>
                <w:sz w:val="22"/>
              </w:rPr>
              <w:t xml:space="preserve"> skupina 1</w:t>
            </w:r>
          </w:p>
        </w:tc>
      </w:tr>
      <w:tr w:rsidR="006E1A07" w:rsidRPr="00F52EEF" w14:paraId="32465027" w14:textId="77777777" w:rsidTr="000143A8">
        <w:trPr>
          <w:trPrChange w:id="527"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528"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584762F6"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Mluvená řeč 1</w:t>
            </w:r>
          </w:p>
        </w:tc>
        <w:tc>
          <w:tcPr>
            <w:tcW w:w="992" w:type="dxa"/>
            <w:tcBorders>
              <w:top w:val="single" w:sz="4" w:space="0" w:color="auto"/>
              <w:left w:val="single" w:sz="4" w:space="0" w:color="auto"/>
              <w:bottom w:val="single" w:sz="4" w:space="0" w:color="auto"/>
              <w:right w:val="single" w:sz="4" w:space="0" w:color="auto"/>
            </w:tcBorders>
            <w:hideMark/>
            <w:tcPrChange w:id="529"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45AC55ED"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530"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7F6947C6" w14:textId="679C4B1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531"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04F37F9A"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532"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0C72F66A" w14:textId="3876DF0F" w:rsidR="006E1A07" w:rsidRPr="00F52EEF" w:rsidRDefault="006E1A07" w:rsidP="00935F76">
            <w:pPr>
              <w:tabs>
                <w:tab w:val="left" w:pos="567"/>
              </w:tabs>
              <w:rPr>
                <w:rFonts w:asciiTheme="minorHAnsi" w:hAnsiTheme="minorHAnsi" w:cstheme="minorHAnsi"/>
                <w:b/>
              </w:rPr>
            </w:pPr>
            <w:r w:rsidRPr="00F52EEF">
              <w:rPr>
                <w:rFonts w:asciiTheme="minorHAnsi" w:hAnsiTheme="minorHAnsi" w:cstheme="minorHAnsi"/>
                <w:b/>
              </w:rPr>
              <w:t>PaedDr.</w:t>
            </w:r>
            <w:r w:rsidR="00F52C8E" w:rsidRPr="00F52EEF">
              <w:rPr>
                <w:rFonts w:asciiTheme="minorHAnsi" w:hAnsiTheme="minorHAnsi" w:cstheme="minorHAnsi"/>
                <w:b/>
              </w:rPr>
              <w:t xml:space="preserve"> </w:t>
            </w:r>
            <w:proofErr w:type="gramStart"/>
            <w:r w:rsidR="00F52C8E" w:rsidRPr="00F52EEF">
              <w:rPr>
                <w:rFonts w:asciiTheme="minorHAnsi" w:hAnsiTheme="minorHAnsi" w:cstheme="minorHAnsi"/>
                <w:b/>
              </w:rPr>
              <w:t xml:space="preserve">Marcela </w:t>
            </w:r>
            <w:r w:rsidRPr="00F52EEF">
              <w:rPr>
                <w:rFonts w:asciiTheme="minorHAnsi" w:hAnsiTheme="minorHAnsi" w:cstheme="minorHAnsi"/>
                <w:b/>
              </w:rPr>
              <w:t xml:space="preserve"> Göttlichová</w:t>
            </w:r>
            <w:proofErr w:type="gramEnd"/>
          </w:p>
        </w:tc>
        <w:tc>
          <w:tcPr>
            <w:tcW w:w="989" w:type="dxa"/>
            <w:tcBorders>
              <w:top w:val="single" w:sz="4" w:space="0" w:color="auto"/>
              <w:left w:val="single" w:sz="4" w:space="0" w:color="auto"/>
              <w:bottom w:val="single" w:sz="4" w:space="0" w:color="auto"/>
              <w:right w:val="single" w:sz="4" w:space="0" w:color="auto"/>
            </w:tcBorders>
            <w:hideMark/>
            <w:tcPrChange w:id="533"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3163EE37"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Change w:id="534"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61B6862D" w14:textId="77777777" w:rsidR="006E1A07" w:rsidRPr="00F52EEF" w:rsidRDefault="006E1A07" w:rsidP="00935F76">
            <w:pPr>
              <w:tabs>
                <w:tab w:val="left" w:pos="567"/>
              </w:tabs>
              <w:jc w:val="both"/>
              <w:rPr>
                <w:rFonts w:asciiTheme="minorHAnsi" w:hAnsiTheme="minorHAnsi" w:cstheme="minorHAnsi"/>
              </w:rPr>
            </w:pPr>
          </w:p>
        </w:tc>
      </w:tr>
      <w:tr w:rsidR="006E1A07" w:rsidRPr="00F52EEF" w14:paraId="3668CBB9" w14:textId="77777777" w:rsidTr="000143A8">
        <w:trPr>
          <w:trPrChange w:id="535"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536"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4E7DBFE9"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Mluvená řeč 2</w:t>
            </w:r>
          </w:p>
        </w:tc>
        <w:tc>
          <w:tcPr>
            <w:tcW w:w="992" w:type="dxa"/>
            <w:tcBorders>
              <w:top w:val="single" w:sz="4" w:space="0" w:color="auto"/>
              <w:left w:val="single" w:sz="4" w:space="0" w:color="auto"/>
              <w:bottom w:val="single" w:sz="4" w:space="0" w:color="auto"/>
              <w:right w:val="single" w:sz="4" w:space="0" w:color="auto"/>
            </w:tcBorders>
            <w:hideMark/>
            <w:tcPrChange w:id="537"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49381C05"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538"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0897C582" w14:textId="12E12F5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539"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4180CFF6"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540"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05B6F201" w14:textId="6FCCB8B5" w:rsidR="006E1A07" w:rsidRPr="00F52EEF" w:rsidRDefault="006E1A07" w:rsidP="00935F76">
            <w:pPr>
              <w:tabs>
                <w:tab w:val="left" w:pos="567"/>
              </w:tabs>
              <w:rPr>
                <w:rFonts w:asciiTheme="minorHAnsi" w:hAnsiTheme="minorHAnsi" w:cstheme="minorHAnsi"/>
                <w:b/>
              </w:rPr>
            </w:pPr>
            <w:r w:rsidRPr="00F52EEF">
              <w:rPr>
                <w:rFonts w:asciiTheme="minorHAnsi" w:hAnsiTheme="minorHAnsi" w:cstheme="minorHAnsi"/>
                <w:b/>
              </w:rPr>
              <w:t>PaedDr.</w:t>
            </w:r>
            <w:r w:rsidR="00F52C8E" w:rsidRPr="00F52EEF">
              <w:rPr>
                <w:rFonts w:asciiTheme="minorHAnsi" w:hAnsiTheme="minorHAnsi" w:cstheme="minorHAnsi"/>
                <w:b/>
              </w:rPr>
              <w:t xml:space="preserve"> Marcela</w:t>
            </w:r>
            <w:r w:rsidRPr="00F52EEF">
              <w:rPr>
                <w:rFonts w:asciiTheme="minorHAnsi" w:hAnsiTheme="minorHAnsi" w:cstheme="minorHAnsi"/>
                <w:b/>
              </w:rPr>
              <w:t xml:space="preserve"> Göttlichová</w:t>
            </w:r>
          </w:p>
        </w:tc>
        <w:tc>
          <w:tcPr>
            <w:tcW w:w="989" w:type="dxa"/>
            <w:tcBorders>
              <w:top w:val="single" w:sz="4" w:space="0" w:color="auto"/>
              <w:left w:val="single" w:sz="4" w:space="0" w:color="auto"/>
              <w:bottom w:val="single" w:sz="4" w:space="0" w:color="auto"/>
              <w:right w:val="single" w:sz="4" w:space="0" w:color="auto"/>
            </w:tcBorders>
            <w:hideMark/>
            <w:tcPrChange w:id="541"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566EB77A"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Change w:id="542"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7081961D" w14:textId="77777777" w:rsidR="006E1A07" w:rsidRPr="00F52EEF" w:rsidRDefault="006E1A07" w:rsidP="00935F76">
            <w:pPr>
              <w:tabs>
                <w:tab w:val="left" w:pos="567"/>
              </w:tabs>
              <w:jc w:val="both"/>
              <w:rPr>
                <w:rFonts w:asciiTheme="minorHAnsi" w:hAnsiTheme="minorHAnsi" w:cstheme="minorHAnsi"/>
              </w:rPr>
            </w:pPr>
          </w:p>
        </w:tc>
      </w:tr>
      <w:tr w:rsidR="006E1A07" w:rsidRPr="00F52EEF" w14:paraId="3AA17D63" w14:textId="77777777" w:rsidTr="000143A8">
        <w:trPr>
          <w:trPrChange w:id="543"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544"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6D5C5557"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Brand building</w:t>
            </w:r>
          </w:p>
        </w:tc>
        <w:tc>
          <w:tcPr>
            <w:tcW w:w="992" w:type="dxa"/>
            <w:tcBorders>
              <w:top w:val="single" w:sz="4" w:space="0" w:color="auto"/>
              <w:left w:val="single" w:sz="4" w:space="0" w:color="auto"/>
              <w:bottom w:val="single" w:sz="4" w:space="0" w:color="auto"/>
              <w:right w:val="single" w:sz="4" w:space="0" w:color="auto"/>
            </w:tcBorders>
            <w:hideMark/>
            <w:tcPrChange w:id="545"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0A42E258"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546"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5A1BBE7F" w14:textId="6A62B701"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547"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7567F682"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548"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3068DA67" w14:textId="3D665BE7" w:rsidR="006E1A07" w:rsidRPr="00F52EEF" w:rsidRDefault="006E1A07"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Mgr. </w:t>
            </w:r>
            <w:r w:rsidR="0032262C" w:rsidRPr="00F52EEF">
              <w:rPr>
                <w:rFonts w:asciiTheme="minorHAnsi" w:hAnsiTheme="minorHAnsi" w:cstheme="minorHAnsi"/>
                <w:b/>
              </w:rPr>
              <w:t xml:space="preserve">Michal </w:t>
            </w:r>
            <w:r w:rsidRPr="00F52EEF">
              <w:rPr>
                <w:rFonts w:asciiTheme="minorHAnsi" w:hAnsiTheme="minorHAnsi" w:cstheme="minorHAnsi"/>
                <w:b/>
              </w:rPr>
              <w:t>Rožek</w:t>
            </w:r>
          </w:p>
        </w:tc>
        <w:tc>
          <w:tcPr>
            <w:tcW w:w="989" w:type="dxa"/>
            <w:tcBorders>
              <w:top w:val="single" w:sz="4" w:space="0" w:color="auto"/>
              <w:left w:val="single" w:sz="4" w:space="0" w:color="auto"/>
              <w:bottom w:val="single" w:sz="4" w:space="0" w:color="auto"/>
              <w:right w:val="single" w:sz="4" w:space="0" w:color="auto"/>
            </w:tcBorders>
            <w:hideMark/>
            <w:tcPrChange w:id="549"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418F80F4"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Change w:id="550"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3952DAD2" w14:textId="77777777" w:rsidR="006E1A07" w:rsidRPr="00F52EEF" w:rsidRDefault="006E1A07" w:rsidP="00935F76">
            <w:pPr>
              <w:tabs>
                <w:tab w:val="left" w:pos="567"/>
              </w:tabs>
              <w:jc w:val="both"/>
              <w:rPr>
                <w:rFonts w:asciiTheme="minorHAnsi" w:hAnsiTheme="minorHAnsi" w:cstheme="minorHAnsi"/>
              </w:rPr>
            </w:pPr>
          </w:p>
        </w:tc>
      </w:tr>
      <w:tr w:rsidR="006E1A07" w:rsidRPr="00F52EEF" w14:paraId="3FF5655F" w14:textId="77777777" w:rsidTr="000143A8">
        <w:trPr>
          <w:trPrChange w:id="551"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552"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6054034C"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Právní aspekty v MK</w:t>
            </w:r>
          </w:p>
        </w:tc>
        <w:tc>
          <w:tcPr>
            <w:tcW w:w="992" w:type="dxa"/>
            <w:tcBorders>
              <w:top w:val="single" w:sz="4" w:space="0" w:color="auto"/>
              <w:left w:val="single" w:sz="4" w:space="0" w:color="auto"/>
              <w:bottom w:val="single" w:sz="4" w:space="0" w:color="auto"/>
              <w:right w:val="single" w:sz="4" w:space="0" w:color="auto"/>
            </w:tcBorders>
            <w:hideMark/>
            <w:tcPrChange w:id="553"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120F6DA1"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8s/sem.</w:t>
            </w:r>
          </w:p>
        </w:tc>
        <w:tc>
          <w:tcPr>
            <w:tcW w:w="993" w:type="dxa"/>
            <w:tcBorders>
              <w:top w:val="single" w:sz="4" w:space="0" w:color="auto"/>
              <w:left w:val="single" w:sz="4" w:space="0" w:color="auto"/>
              <w:bottom w:val="single" w:sz="4" w:space="0" w:color="auto"/>
              <w:right w:val="single" w:sz="4" w:space="0" w:color="auto"/>
            </w:tcBorders>
            <w:hideMark/>
            <w:tcPrChange w:id="554"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526EBD6E" w14:textId="51052D8F"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555"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7D65FE0C"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556"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4CD01170" w14:textId="0A6A3C84" w:rsidR="006E1A07" w:rsidRPr="00F52EEF" w:rsidRDefault="00F52C8E" w:rsidP="00935F76">
            <w:pPr>
              <w:tabs>
                <w:tab w:val="left" w:pos="567"/>
              </w:tabs>
              <w:rPr>
                <w:rFonts w:asciiTheme="minorHAnsi" w:hAnsiTheme="minorHAnsi" w:cstheme="minorHAnsi"/>
                <w:b/>
              </w:rPr>
            </w:pPr>
            <w:r w:rsidRPr="00F52EEF">
              <w:rPr>
                <w:rFonts w:asciiTheme="minorHAnsi" w:hAnsiTheme="minorHAnsi" w:cstheme="minorHAnsi"/>
                <w:b/>
              </w:rPr>
              <w:t xml:space="preserve">JUDr. Libor </w:t>
            </w:r>
            <w:r w:rsidR="006E1A07" w:rsidRPr="00F52EEF">
              <w:rPr>
                <w:rFonts w:asciiTheme="minorHAnsi" w:hAnsiTheme="minorHAnsi" w:cstheme="minorHAnsi"/>
                <w:b/>
              </w:rPr>
              <w:t>Šnédar, Ph.D.</w:t>
            </w:r>
          </w:p>
        </w:tc>
        <w:tc>
          <w:tcPr>
            <w:tcW w:w="989" w:type="dxa"/>
            <w:tcBorders>
              <w:top w:val="single" w:sz="4" w:space="0" w:color="auto"/>
              <w:left w:val="single" w:sz="4" w:space="0" w:color="auto"/>
              <w:bottom w:val="single" w:sz="4" w:space="0" w:color="auto"/>
              <w:right w:val="single" w:sz="4" w:space="0" w:color="auto"/>
            </w:tcBorders>
            <w:hideMark/>
            <w:tcPrChange w:id="557"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6539D1EC"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Change w:id="558"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76373B93" w14:textId="3A1AA960" w:rsidR="006E1A07"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6E1A07" w:rsidRPr="00F52EEF" w14:paraId="183176D1" w14:textId="77777777" w:rsidTr="000143A8">
        <w:trPr>
          <w:trPrChange w:id="559"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560"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443EC7CD"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Projektové řízení</w:t>
            </w:r>
          </w:p>
        </w:tc>
        <w:tc>
          <w:tcPr>
            <w:tcW w:w="992" w:type="dxa"/>
            <w:tcBorders>
              <w:top w:val="single" w:sz="4" w:space="0" w:color="auto"/>
              <w:left w:val="single" w:sz="4" w:space="0" w:color="auto"/>
              <w:bottom w:val="single" w:sz="4" w:space="0" w:color="auto"/>
              <w:right w:val="single" w:sz="4" w:space="0" w:color="auto"/>
            </w:tcBorders>
            <w:hideMark/>
            <w:tcPrChange w:id="561"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3783D898"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8s/sem.</w:t>
            </w:r>
          </w:p>
        </w:tc>
        <w:tc>
          <w:tcPr>
            <w:tcW w:w="993" w:type="dxa"/>
            <w:tcBorders>
              <w:top w:val="single" w:sz="4" w:space="0" w:color="auto"/>
              <w:left w:val="single" w:sz="4" w:space="0" w:color="auto"/>
              <w:bottom w:val="single" w:sz="4" w:space="0" w:color="auto"/>
              <w:right w:val="single" w:sz="4" w:space="0" w:color="auto"/>
            </w:tcBorders>
            <w:hideMark/>
            <w:tcPrChange w:id="562"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521D5193" w14:textId="0FD3F2A9"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563"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49CF5163"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564"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31722CC4" w14:textId="2EF406B1" w:rsidR="006E1A07" w:rsidRPr="00F52EEF" w:rsidRDefault="00F52C8E"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Ing. Eva </w:t>
            </w:r>
            <w:r w:rsidR="006E1A07" w:rsidRPr="00F52EEF">
              <w:rPr>
                <w:rFonts w:asciiTheme="minorHAnsi" w:hAnsiTheme="minorHAnsi" w:cstheme="minorHAnsi"/>
                <w:b/>
              </w:rPr>
              <w:t>Šviráková, Ph.D.</w:t>
            </w:r>
          </w:p>
        </w:tc>
        <w:tc>
          <w:tcPr>
            <w:tcW w:w="989" w:type="dxa"/>
            <w:tcBorders>
              <w:top w:val="single" w:sz="4" w:space="0" w:color="auto"/>
              <w:left w:val="single" w:sz="4" w:space="0" w:color="auto"/>
              <w:bottom w:val="single" w:sz="4" w:space="0" w:color="auto"/>
              <w:right w:val="single" w:sz="4" w:space="0" w:color="auto"/>
            </w:tcBorders>
            <w:hideMark/>
            <w:tcPrChange w:id="565"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042C20F7"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Change w:id="566"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2BF95B54" w14:textId="6058C14D" w:rsidR="006E1A07"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6E1A07" w:rsidRPr="00F52EEF" w14:paraId="2A2F7DFD" w14:textId="77777777" w:rsidTr="000143A8">
        <w:trPr>
          <w:trPrChange w:id="567"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568"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3CA7E679"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Informační zdroje a jejich využívání</w:t>
            </w:r>
          </w:p>
        </w:tc>
        <w:tc>
          <w:tcPr>
            <w:tcW w:w="992" w:type="dxa"/>
            <w:tcBorders>
              <w:top w:val="single" w:sz="4" w:space="0" w:color="auto"/>
              <w:left w:val="single" w:sz="4" w:space="0" w:color="auto"/>
              <w:bottom w:val="single" w:sz="4" w:space="0" w:color="auto"/>
              <w:right w:val="single" w:sz="4" w:space="0" w:color="auto"/>
            </w:tcBorders>
            <w:hideMark/>
            <w:tcPrChange w:id="569"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104192CA"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4s/sem.</w:t>
            </w:r>
          </w:p>
        </w:tc>
        <w:tc>
          <w:tcPr>
            <w:tcW w:w="993" w:type="dxa"/>
            <w:tcBorders>
              <w:top w:val="single" w:sz="4" w:space="0" w:color="auto"/>
              <w:left w:val="single" w:sz="4" w:space="0" w:color="auto"/>
              <w:bottom w:val="single" w:sz="4" w:space="0" w:color="auto"/>
              <w:right w:val="single" w:sz="4" w:space="0" w:color="auto"/>
            </w:tcBorders>
            <w:hideMark/>
            <w:tcPrChange w:id="570"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783AFCEC" w14:textId="13E3D671"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571"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0A05E4EC"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2410" w:type="dxa"/>
            <w:tcBorders>
              <w:top w:val="single" w:sz="4" w:space="0" w:color="auto"/>
              <w:left w:val="single" w:sz="4" w:space="0" w:color="auto"/>
              <w:bottom w:val="single" w:sz="4" w:space="0" w:color="auto"/>
              <w:right w:val="single" w:sz="4" w:space="0" w:color="auto"/>
            </w:tcBorders>
            <w:hideMark/>
            <w:tcPrChange w:id="572"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1F2BD687" w14:textId="132765DC" w:rsidR="006E1A07"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989" w:type="dxa"/>
            <w:tcBorders>
              <w:top w:val="single" w:sz="4" w:space="0" w:color="auto"/>
              <w:left w:val="single" w:sz="4" w:space="0" w:color="auto"/>
              <w:bottom w:val="single" w:sz="4" w:space="0" w:color="auto"/>
              <w:right w:val="single" w:sz="4" w:space="0" w:color="auto"/>
            </w:tcBorders>
            <w:hideMark/>
            <w:tcPrChange w:id="573"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6FD1B3A2"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ZS</w:t>
            </w:r>
          </w:p>
        </w:tc>
        <w:tc>
          <w:tcPr>
            <w:tcW w:w="854" w:type="dxa"/>
            <w:tcBorders>
              <w:top w:val="single" w:sz="4" w:space="0" w:color="auto"/>
              <w:left w:val="single" w:sz="4" w:space="0" w:color="auto"/>
              <w:bottom w:val="single" w:sz="4" w:space="0" w:color="auto"/>
              <w:right w:val="single" w:sz="4" w:space="0" w:color="auto"/>
            </w:tcBorders>
            <w:tcPrChange w:id="574"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5AE54FB3" w14:textId="77777777" w:rsidR="006E1A07" w:rsidRPr="00F52EEF" w:rsidRDefault="006E1A07" w:rsidP="00935F76">
            <w:pPr>
              <w:tabs>
                <w:tab w:val="left" w:pos="567"/>
              </w:tabs>
              <w:jc w:val="both"/>
              <w:rPr>
                <w:rFonts w:asciiTheme="minorHAnsi" w:hAnsiTheme="minorHAnsi" w:cstheme="minorHAnsi"/>
              </w:rPr>
            </w:pPr>
          </w:p>
        </w:tc>
      </w:tr>
      <w:tr w:rsidR="00114C26" w:rsidRPr="00F52EEF" w14:paraId="35CF540C" w14:textId="77777777" w:rsidTr="000143A8">
        <w:trPr>
          <w:trPrChange w:id="575"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576"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7B012554"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Sociální marketing</w:t>
            </w:r>
          </w:p>
        </w:tc>
        <w:tc>
          <w:tcPr>
            <w:tcW w:w="992" w:type="dxa"/>
            <w:tcBorders>
              <w:top w:val="single" w:sz="4" w:space="0" w:color="auto"/>
              <w:left w:val="single" w:sz="4" w:space="0" w:color="auto"/>
              <w:bottom w:val="single" w:sz="4" w:space="0" w:color="auto"/>
              <w:right w:val="single" w:sz="4" w:space="0" w:color="auto"/>
            </w:tcBorders>
            <w:hideMark/>
            <w:tcPrChange w:id="577"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76020039"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8s/sem.</w:t>
            </w:r>
          </w:p>
        </w:tc>
        <w:tc>
          <w:tcPr>
            <w:tcW w:w="993" w:type="dxa"/>
            <w:tcBorders>
              <w:top w:val="single" w:sz="4" w:space="0" w:color="auto"/>
              <w:left w:val="single" w:sz="4" w:space="0" w:color="auto"/>
              <w:bottom w:val="single" w:sz="4" w:space="0" w:color="auto"/>
              <w:right w:val="single" w:sz="4" w:space="0" w:color="auto"/>
            </w:tcBorders>
            <w:hideMark/>
            <w:tcPrChange w:id="578"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45CF7C86"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zápočet</w:t>
            </w:r>
          </w:p>
        </w:tc>
        <w:tc>
          <w:tcPr>
            <w:tcW w:w="710" w:type="dxa"/>
            <w:tcBorders>
              <w:top w:val="single" w:sz="4" w:space="0" w:color="auto"/>
              <w:left w:val="single" w:sz="4" w:space="0" w:color="auto"/>
              <w:bottom w:val="single" w:sz="4" w:space="0" w:color="auto"/>
              <w:right w:val="single" w:sz="4" w:space="0" w:color="auto"/>
            </w:tcBorders>
            <w:hideMark/>
            <w:tcPrChange w:id="579"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43E8F739"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Change w:id="580"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5B6117AD" w14:textId="7ADD6CEA" w:rsidR="00114C26" w:rsidRPr="00F52EEF" w:rsidRDefault="0032262C" w:rsidP="00935F76">
            <w:pPr>
              <w:tabs>
                <w:tab w:val="left" w:pos="567"/>
              </w:tabs>
              <w:jc w:val="both"/>
              <w:rPr>
                <w:rFonts w:asciiTheme="minorHAnsi" w:hAnsiTheme="minorHAnsi" w:cstheme="minorHAnsi"/>
                <w:b/>
              </w:rPr>
            </w:pPr>
            <w:r w:rsidRPr="00F52EEF">
              <w:rPr>
                <w:rFonts w:asciiTheme="minorHAnsi" w:hAnsiTheme="minorHAnsi" w:cstheme="minorHAnsi"/>
                <w:b/>
              </w:rPr>
              <w:t>doc. Mgr. Ing. Radim Bačuvčík, Ph.D.</w:t>
            </w:r>
          </w:p>
        </w:tc>
        <w:tc>
          <w:tcPr>
            <w:tcW w:w="989" w:type="dxa"/>
            <w:tcBorders>
              <w:top w:val="single" w:sz="4" w:space="0" w:color="auto"/>
              <w:left w:val="single" w:sz="4" w:space="0" w:color="auto"/>
              <w:bottom w:val="single" w:sz="4" w:space="0" w:color="auto"/>
              <w:right w:val="single" w:sz="4" w:space="0" w:color="auto"/>
            </w:tcBorders>
            <w:hideMark/>
            <w:tcPrChange w:id="581"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36D63D1C"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Change w:id="582"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53F33F46"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3B1023EF" w14:textId="77777777" w:rsidTr="000143A8">
        <w:trPr>
          <w:trPrChange w:id="583"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584"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6DD80E3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Ekonomika a podnikání</w:t>
            </w:r>
          </w:p>
        </w:tc>
        <w:tc>
          <w:tcPr>
            <w:tcW w:w="992" w:type="dxa"/>
            <w:tcBorders>
              <w:top w:val="single" w:sz="4" w:space="0" w:color="auto"/>
              <w:left w:val="single" w:sz="4" w:space="0" w:color="auto"/>
              <w:bottom w:val="single" w:sz="4" w:space="0" w:color="auto"/>
              <w:right w:val="single" w:sz="4" w:space="0" w:color="auto"/>
            </w:tcBorders>
            <w:hideMark/>
            <w:tcPrChange w:id="585"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14A78871"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586"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3A38EAD6" w14:textId="54268D78" w:rsidR="00114C26"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587"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3495E497"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2410" w:type="dxa"/>
            <w:tcBorders>
              <w:top w:val="single" w:sz="4" w:space="0" w:color="auto"/>
              <w:left w:val="single" w:sz="4" w:space="0" w:color="auto"/>
              <w:bottom w:val="single" w:sz="4" w:space="0" w:color="auto"/>
              <w:right w:val="single" w:sz="4" w:space="0" w:color="auto"/>
            </w:tcBorders>
            <w:hideMark/>
            <w:tcPrChange w:id="588"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756F4E51" w14:textId="1945E17F" w:rsidR="00114C26" w:rsidRPr="00F52EEF" w:rsidRDefault="0032262C" w:rsidP="00935F76">
            <w:pPr>
              <w:tabs>
                <w:tab w:val="left" w:pos="567"/>
              </w:tabs>
              <w:jc w:val="both"/>
              <w:rPr>
                <w:rFonts w:asciiTheme="minorHAnsi" w:hAnsiTheme="minorHAnsi" w:cstheme="minorHAnsi"/>
                <w:b/>
              </w:rPr>
            </w:pPr>
            <w:r w:rsidRPr="00F52EEF">
              <w:rPr>
                <w:rFonts w:asciiTheme="minorHAnsi" w:hAnsiTheme="minorHAnsi" w:cstheme="minorHAnsi"/>
                <w:b/>
              </w:rPr>
              <w:t>doc. Mgr. Ing. Radim Bačuvčík, Ph.D.</w:t>
            </w:r>
          </w:p>
        </w:tc>
        <w:tc>
          <w:tcPr>
            <w:tcW w:w="989" w:type="dxa"/>
            <w:tcBorders>
              <w:top w:val="single" w:sz="4" w:space="0" w:color="auto"/>
              <w:left w:val="single" w:sz="4" w:space="0" w:color="auto"/>
              <w:bottom w:val="single" w:sz="4" w:space="0" w:color="auto"/>
              <w:right w:val="single" w:sz="4" w:space="0" w:color="auto"/>
            </w:tcBorders>
            <w:hideMark/>
            <w:tcPrChange w:id="589"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4A1C74FB"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Change w:id="590"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40C0AF41"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56E91144" w14:textId="77777777" w:rsidTr="000143A8">
        <w:trPr>
          <w:trPrChange w:id="591"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592"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753F6110"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Jazyk český a stylistika</w:t>
            </w:r>
          </w:p>
        </w:tc>
        <w:tc>
          <w:tcPr>
            <w:tcW w:w="992" w:type="dxa"/>
            <w:tcBorders>
              <w:top w:val="single" w:sz="4" w:space="0" w:color="auto"/>
              <w:left w:val="single" w:sz="4" w:space="0" w:color="auto"/>
              <w:bottom w:val="single" w:sz="4" w:space="0" w:color="auto"/>
              <w:right w:val="single" w:sz="4" w:space="0" w:color="auto"/>
            </w:tcBorders>
            <w:hideMark/>
            <w:tcPrChange w:id="593"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1B7B8978"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594"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6D556E5F"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zkouška</w:t>
            </w:r>
          </w:p>
        </w:tc>
        <w:tc>
          <w:tcPr>
            <w:tcW w:w="710" w:type="dxa"/>
            <w:tcBorders>
              <w:top w:val="single" w:sz="4" w:space="0" w:color="auto"/>
              <w:left w:val="single" w:sz="4" w:space="0" w:color="auto"/>
              <w:bottom w:val="single" w:sz="4" w:space="0" w:color="auto"/>
              <w:right w:val="single" w:sz="4" w:space="0" w:color="auto"/>
            </w:tcBorders>
            <w:hideMark/>
            <w:tcPrChange w:id="595"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0178320B"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596"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7B248976" w14:textId="222E6A91"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 xml:space="preserve">PaedDr. </w:t>
            </w:r>
            <w:r w:rsidR="00F52C8E" w:rsidRPr="00F52EEF">
              <w:rPr>
                <w:rFonts w:asciiTheme="minorHAnsi" w:hAnsiTheme="minorHAnsi" w:cstheme="minorHAnsi"/>
                <w:b/>
              </w:rPr>
              <w:t xml:space="preserve">Marcela </w:t>
            </w:r>
            <w:r w:rsidRPr="00F52EEF">
              <w:rPr>
                <w:rFonts w:asciiTheme="minorHAnsi" w:hAnsiTheme="minorHAnsi" w:cstheme="minorHAnsi"/>
                <w:b/>
              </w:rPr>
              <w:t>Göttlichová</w:t>
            </w:r>
          </w:p>
        </w:tc>
        <w:tc>
          <w:tcPr>
            <w:tcW w:w="989" w:type="dxa"/>
            <w:tcBorders>
              <w:top w:val="single" w:sz="4" w:space="0" w:color="auto"/>
              <w:left w:val="single" w:sz="4" w:space="0" w:color="auto"/>
              <w:bottom w:val="single" w:sz="4" w:space="0" w:color="auto"/>
              <w:right w:val="single" w:sz="4" w:space="0" w:color="auto"/>
            </w:tcBorders>
            <w:hideMark/>
            <w:tcPrChange w:id="597"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43BA8049"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Change w:id="598"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64D83EAB" w14:textId="77777777" w:rsidR="00114C26" w:rsidRPr="00F52EEF" w:rsidRDefault="00114C26" w:rsidP="00935F76">
            <w:pPr>
              <w:tabs>
                <w:tab w:val="left" w:pos="567"/>
              </w:tabs>
              <w:jc w:val="both"/>
              <w:rPr>
                <w:rFonts w:asciiTheme="minorHAnsi" w:hAnsiTheme="minorHAnsi" w:cstheme="minorHAnsi"/>
              </w:rPr>
            </w:pPr>
          </w:p>
        </w:tc>
      </w:tr>
      <w:tr w:rsidR="006E1A07" w:rsidRPr="00F52EEF" w14:paraId="70E4A96E" w14:textId="77777777" w:rsidTr="000143A8">
        <w:trPr>
          <w:trPrChange w:id="599"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600"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4648542A" w14:textId="7130AABF" w:rsidR="006E1A07" w:rsidRPr="00F52EEF" w:rsidRDefault="006E1A07">
            <w:pPr>
              <w:tabs>
                <w:tab w:val="left" w:pos="567"/>
              </w:tabs>
              <w:rPr>
                <w:rFonts w:asciiTheme="minorHAnsi" w:hAnsiTheme="minorHAnsi" w:cstheme="minorHAnsi"/>
              </w:rPr>
              <w:pPrChange w:id="601" w:author="Radim Bačuvčík" w:date="2020-02-06T15:22:00Z">
                <w:pPr>
                  <w:tabs>
                    <w:tab w:val="left" w:pos="567"/>
                  </w:tabs>
                  <w:jc w:val="both"/>
                </w:pPr>
              </w:pPrChange>
            </w:pPr>
            <w:del w:id="602" w:author="Radim Bačuvčík" w:date="2020-02-06T15:22:00Z">
              <w:r w:rsidRPr="00F52EEF" w:rsidDel="000A0BF1">
                <w:rPr>
                  <w:rFonts w:asciiTheme="minorHAnsi" w:hAnsiTheme="minorHAnsi" w:cstheme="minorHAnsi"/>
                </w:rPr>
                <w:delText xml:space="preserve">Propagace </w:delText>
              </w:r>
            </w:del>
            <w:ins w:id="603" w:author="Radim Bačuvčík" w:date="2020-02-06T15:22:00Z">
              <w:r w:rsidR="000A0BF1">
                <w:rPr>
                  <w:rFonts w:asciiTheme="minorHAnsi" w:hAnsiTheme="minorHAnsi" w:cstheme="minorHAnsi"/>
                </w:rPr>
                <w:t>Marketingová komunikace</w:t>
              </w:r>
              <w:r w:rsidR="000A0BF1" w:rsidRPr="00F52EEF">
                <w:rPr>
                  <w:rFonts w:asciiTheme="minorHAnsi" w:hAnsiTheme="minorHAnsi" w:cstheme="minorHAnsi"/>
                </w:rPr>
                <w:t xml:space="preserve"> </w:t>
              </w:r>
            </w:ins>
            <w:r w:rsidRPr="00F52EEF">
              <w:rPr>
                <w:rFonts w:asciiTheme="minorHAnsi" w:hAnsiTheme="minorHAnsi" w:cstheme="minorHAnsi"/>
              </w:rPr>
              <w:t>na sociálních sítích</w:t>
            </w:r>
          </w:p>
        </w:tc>
        <w:tc>
          <w:tcPr>
            <w:tcW w:w="992" w:type="dxa"/>
            <w:tcBorders>
              <w:top w:val="single" w:sz="4" w:space="0" w:color="auto"/>
              <w:left w:val="single" w:sz="4" w:space="0" w:color="auto"/>
              <w:bottom w:val="single" w:sz="4" w:space="0" w:color="auto"/>
              <w:right w:val="single" w:sz="4" w:space="0" w:color="auto"/>
            </w:tcBorders>
            <w:hideMark/>
            <w:tcPrChange w:id="604"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5FD1AFC4"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605"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0A50CA3F" w14:textId="2A73906B"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606"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586B96C5"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607"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3283F323" w14:textId="3718DAB5" w:rsidR="006E1A07" w:rsidRPr="00F52EEF" w:rsidRDefault="0032262C" w:rsidP="00935F76">
            <w:pPr>
              <w:tabs>
                <w:tab w:val="left" w:pos="567"/>
              </w:tabs>
              <w:rPr>
                <w:rFonts w:asciiTheme="minorHAnsi" w:hAnsiTheme="minorHAnsi" w:cstheme="minorHAnsi"/>
                <w:b/>
              </w:rPr>
            </w:pPr>
            <w:r w:rsidRPr="00F52EEF">
              <w:rPr>
                <w:rFonts w:asciiTheme="minorHAnsi" w:hAnsiTheme="minorHAnsi" w:cstheme="minorHAnsi"/>
                <w:b/>
              </w:rPr>
              <w:t xml:space="preserve">PhDr. Tomáš </w:t>
            </w:r>
            <w:r w:rsidR="006E1A07" w:rsidRPr="00F52EEF">
              <w:rPr>
                <w:rFonts w:asciiTheme="minorHAnsi" w:hAnsiTheme="minorHAnsi" w:cstheme="minorHAnsi"/>
                <w:b/>
              </w:rPr>
              <w:t>Šula, Ph.D.</w:t>
            </w:r>
          </w:p>
        </w:tc>
        <w:tc>
          <w:tcPr>
            <w:tcW w:w="989" w:type="dxa"/>
            <w:tcBorders>
              <w:top w:val="single" w:sz="4" w:space="0" w:color="auto"/>
              <w:left w:val="single" w:sz="4" w:space="0" w:color="auto"/>
              <w:bottom w:val="single" w:sz="4" w:space="0" w:color="auto"/>
              <w:right w:val="single" w:sz="4" w:space="0" w:color="auto"/>
            </w:tcBorders>
            <w:hideMark/>
            <w:tcPrChange w:id="608"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0B134AF4"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Change w:id="609"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7E2F1FD2" w14:textId="72CE2AE7" w:rsidR="006E1A07"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6E1A07" w:rsidRPr="00F52EEF" w14:paraId="01F11399" w14:textId="77777777" w:rsidTr="000143A8">
        <w:trPr>
          <w:trPrChange w:id="610" w:author="Radim Bačuvčík" w:date="2020-02-06T14:44:00Z">
            <w:trPr>
              <w:wBefore w:w="142" w:type="dxa"/>
            </w:trPr>
          </w:trPrChange>
        </w:trPr>
        <w:tc>
          <w:tcPr>
            <w:tcW w:w="3826" w:type="dxa"/>
            <w:gridSpan w:val="2"/>
            <w:tcBorders>
              <w:top w:val="single" w:sz="4" w:space="0" w:color="auto"/>
              <w:left w:val="single" w:sz="4" w:space="0" w:color="auto"/>
              <w:bottom w:val="single" w:sz="4" w:space="0" w:color="auto"/>
              <w:right w:val="single" w:sz="4" w:space="0" w:color="auto"/>
            </w:tcBorders>
            <w:hideMark/>
            <w:tcPrChange w:id="611" w:author="Radim Bačuvčík" w:date="2020-02-06T14:44:00Z">
              <w:tcPr>
                <w:tcW w:w="3826" w:type="dxa"/>
                <w:gridSpan w:val="2"/>
                <w:tcBorders>
                  <w:top w:val="single" w:sz="4" w:space="0" w:color="auto"/>
                  <w:left w:val="single" w:sz="4" w:space="0" w:color="auto"/>
                  <w:bottom w:val="single" w:sz="4" w:space="0" w:color="auto"/>
                  <w:right w:val="single" w:sz="4" w:space="0" w:color="auto"/>
                </w:tcBorders>
                <w:hideMark/>
              </w:tcPr>
            </w:tcPrChange>
          </w:tcPr>
          <w:p w14:paraId="0F44E1C4"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Reklamní systémy PPC</w:t>
            </w:r>
          </w:p>
        </w:tc>
        <w:tc>
          <w:tcPr>
            <w:tcW w:w="992" w:type="dxa"/>
            <w:tcBorders>
              <w:top w:val="single" w:sz="4" w:space="0" w:color="auto"/>
              <w:left w:val="single" w:sz="4" w:space="0" w:color="auto"/>
              <w:bottom w:val="single" w:sz="4" w:space="0" w:color="auto"/>
              <w:right w:val="single" w:sz="4" w:space="0" w:color="auto"/>
            </w:tcBorders>
            <w:hideMark/>
            <w:tcPrChange w:id="612" w:author="Radim Bačuvčík" w:date="2020-02-06T14:44:00Z">
              <w:tcPr>
                <w:tcW w:w="992" w:type="dxa"/>
                <w:tcBorders>
                  <w:top w:val="single" w:sz="4" w:space="0" w:color="auto"/>
                  <w:left w:val="single" w:sz="4" w:space="0" w:color="auto"/>
                  <w:bottom w:val="single" w:sz="4" w:space="0" w:color="auto"/>
                  <w:right w:val="single" w:sz="4" w:space="0" w:color="auto"/>
                </w:tcBorders>
                <w:hideMark/>
              </w:tcPr>
            </w:tcPrChange>
          </w:tcPr>
          <w:p w14:paraId="6095D8F8"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10s/sem.</w:t>
            </w:r>
          </w:p>
        </w:tc>
        <w:tc>
          <w:tcPr>
            <w:tcW w:w="993" w:type="dxa"/>
            <w:tcBorders>
              <w:top w:val="single" w:sz="4" w:space="0" w:color="auto"/>
              <w:left w:val="single" w:sz="4" w:space="0" w:color="auto"/>
              <w:bottom w:val="single" w:sz="4" w:space="0" w:color="auto"/>
              <w:right w:val="single" w:sz="4" w:space="0" w:color="auto"/>
            </w:tcBorders>
            <w:hideMark/>
            <w:tcPrChange w:id="613" w:author="Radim Bačuvčík" w:date="2020-02-06T14:44:00Z">
              <w:tcPr>
                <w:tcW w:w="993" w:type="dxa"/>
                <w:tcBorders>
                  <w:top w:val="single" w:sz="4" w:space="0" w:color="auto"/>
                  <w:left w:val="single" w:sz="4" w:space="0" w:color="auto"/>
                  <w:bottom w:val="single" w:sz="4" w:space="0" w:color="auto"/>
                  <w:right w:val="single" w:sz="4" w:space="0" w:color="auto"/>
                </w:tcBorders>
                <w:hideMark/>
              </w:tcPr>
            </w:tcPrChange>
          </w:tcPr>
          <w:p w14:paraId="6FB187D8" w14:textId="519AC02E"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klas. záp.</w:t>
            </w:r>
          </w:p>
        </w:tc>
        <w:tc>
          <w:tcPr>
            <w:tcW w:w="710" w:type="dxa"/>
            <w:tcBorders>
              <w:top w:val="single" w:sz="4" w:space="0" w:color="auto"/>
              <w:left w:val="single" w:sz="4" w:space="0" w:color="auto"/>
              <w:bottom w:val="single" w:sz="4" w:space="0" w:color="auto"/>
              <w:right w:val="single" w:sz="4" w:space="0" w:color="auto"/>
            </w:tcBorders>
            <w:hideMark/>
            <w:tcPrChange w:id="614" w:author="Radim Bačuvčík" w:date="2020-02-06T14:44:00Z">
              <w:tcPr>
                <w:tcW w:w="710" w:type="dxa"/>
                <w:tcBorders>
                  <w:top w:val="single" w:sz="4" w:space="0" w:color="auto"/>
                  <w:left w:val="single" w:sz="4" w:space="0" w:color="auto"/>
                  <w:bottom w:val="single" w:sz="4" w:space="0" w:color="auto"/>
                  <w:right w:val="single" w:sz="4" w:space="0" w:color="auto"/>
                </w:tcBorders>
                <w:hideMark/>
              </w:tcPr>
            </w:tcPrChange>
          </w:tcPr>
          <w:p w14:paraId="08B55CF0"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2410" w:type="dxa"/>
            <w:tcBorders>
              <w:top w:val="single" w:sz="4" w:space="0" w:color="auto"/>
              <w:left w:val="single" w:sz="4" w:space="0" w:color="auto"/>
              <w:bottom w:val="single" w:sz="4" w:space="0" w:color="auto"/>
              <w:right w:val="single" w:sz="4" w:space="0" w:color="auto"/>
            </w:tcBorders>
            <w:hideMark/>
            <w:tcPrChange w:id="615" w:author="Radim Bačuvčík" w:date="2020-02-06T14:44:00Z">
              <w:tcPr>
                <w:tcW w:w="2410" w:type="dxa"/>
                <w:tcBorders>
                  <w:top w:val="single" w:sz="4" w:space="0" w:color="auto"/>
                  <w:left w:val="single" w:sz="4" w:space="0" w:color="auto"/>
                  <w:bottom w:val="single" w:sz="4" w:space="0" w:color="auto"/>
                  <w:right w:val="single" w:sz="4" w:space="0" w:color="auto"/>
                </w:tcBorders>
                <w:hideMark/>
              </w:tcPr>
            </w:tcPrChange>
          </w:tcPr>
          <w:p w14:paraId="30BB1338" w14:textId="20763D3D" w:rsidR="006E1A07" w:rsidRPr="00F52EEF" w:rsidRDefault="0032262C"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989" w:type="dxa"/>
            <w:tcBorders>
              <w:top w:val="single" w:sz="4" w:space="0" w:color="auto"/>
              <w:left w:val="single" w:sz="4" w:space="0" w:color="auto"/>
              <w:bottom w:val="single" w:sz="4" w:space="0" w:color="auto"/>
              <w:right w:val="single" w:sz="4" w:space="0" w:color="auto"/>
            </w:tcBorders>
            <w:hideMark/>
            <w:tcPrChange w:id="616" w:author="Radim Bačuvčík" w:date="2020-02-06T14:44:00Z">
              <w:tcPr>
                <w:tcW w:w="989" w:type="dxa"/>
                <w:tcBorders>
                  <w:top w:val="single" w:sz="4" w:space="0" w:color="auto"/>
                  <w:left w:val="single" w:sz="4" w:space="0" w:color="auto"/>
                  <w:bottom w:val="single" w:sz="4" w:space="0" w:color="auto"/>
                  <w:right w:val="single" w:sz="4" w:space="0" w:color="auto"/>
                </w:tcBorders>
                <w:hideMark/>
              </w:tcPr>
            </w:tcPrChange>
          </w:tcPr>
          <w:p w14:paraId="13DD0F62" w14:textId="77777777" w:rsidR="006E1A07" w:rsidRPr="00F52EEF" w:rsidRDefault="006E1A07" w:rsidP="00935F76">
            <w:pPr>
              <w:tabs>
                <w:tab w:val="left" w:pos="567"/>
              </w:tabs>
              <w:jc w:val="both"/>
              <w:rPr>
                <w:rFonts w:asciiTheme="minorHAnsi" w:hAnsiTheme="minorHAnsi" w:cstheme="minorHAnsi"/>
              </w:rPr>
            </w:pPr>
            <w:r w:rsidRPr="00F52EEF">
              <w:rPr>
                <w:rFonts w:asciiTheme="minorHAnsi" w:hAnsiTheme="minorHAnsi" w:cstheme="minorHAnsi"/>
              </w:rPr>
              <w:t>LS</w:t>
            </w:r>
          </w:p>
        </w:tc>
        <w:tc>
          <w:tcPr>
            <w:tcW w:w="854" w:type="dxa"/>
            <w:tcBorders>
              <w:top w:val="single" w:sz="4" w:space="0" w:color="auto"/>
              <w:left w:val="single" w:sz="4" w:space="0" w:color="auto"/>
              <w:bottom w:val="single" w:sz="4" w:space="0" w:color="auto"/>
              <w:right w:val="single" w:sz="4" w:space="0" w:color="auto"/>
            </w:tcBorders>
            <w:tcPrChange w:id="617" w:author="Radim Bačuvčík" w:date="2020-02-06T14:44:00Z">
              <w:tcPr>
                <w:tcW w:w="854" w:type="dxa"/>
                <w:tcBorders>
                  <w:top w:val="single" w:sz="4" w:space="0" w:color="auto"/>
                  <w:left w:val="single" w:sz="4" w:space="0" w:color="auto"/>
                  <w:bottom w:val="single" w:sz="4" w:space="0" w:color="auto"/>
                  <w:right w:val="single" w:sz="4" w:space="0" w:color="auto"/>
                </w:tcBorders>
              </w:tcPr>
            </w:tcPrChange>
          </w:tcPr>
          <w:p w14:paraId="22A3D362" w14:textId="518940C9" w:rsidR="006E1A07" w:rsidRPr="00F52EEF" w:rsidRDefault="001B6764"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114C26" w:rsidRPr="00F52EEF" w14:paraId="1119EEC0" w14:textId="77777777" w:rsidTr="000143A8">
        <w:trPr>
          <w:trHeight w:val="678"/>
          <w:trPrChange w:id="618" w:author="Radim Bačuvčík" w:date="2020-02-06T14:44:00Z">
            <w:trPr>
              <w:wBefore w:w="142" w:type="dxa"/>
              <w:trHeight w:val="678"/>
            </w:trPr>
          </w:trPrChange>
        </w:trPr>
        <w:tc>
          <w:tcPr>
            <w:tcW w:w="10774" w:type="dxa"/>
            <w:gridSpan w:val="8"/>
            <w:tcBorders>
              <w:top w:val="single" w:sz="4" w:space="0" w:color="auto"/>
              <w:left w:val="single" w:sz="4" w:space="0" w:color="auto"/>
              <w:bottom w:val="single" w:sz="4" w:space="0" w:color="auto"/>
              <w:right w:val="single" w:sz="4" w:space="0" w:color="auto"/>
            </w:tcBorders>
            <w:hideMark/>
            <w:tcPrChange w:id="619" w:author="Radim Bačuvčík" w:date="2020-02-06T14:44:00Z">
              <w:tcPr>
                <w:tcW w:w="10774" w:type="dxa"/>
                <w:gridSpan w:val="8"/>
                <w:tcBorders>
                  <w:top w:val="single" w:sz="4" w:space="0" w:color="auto"/>
                  <w:left w:val="single" w:sz="4" w:space="0" w:color="auto"/>
                  <w:bottom w:val="single" w:sz="4" w:space="0" w:color="auto"/>
                  <w:right w:val="single" w:sz="4" w:space="0" w:color="auto"/>
                </w:tcBorders>
                <w:hideMark/>
              </w:tcPr>
            </w:tcPrChange>
          </w:tcPr>
          <w:p w14:paraId="18898284"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Podmínka pro splnění této skupiny předmětů:</w:t>
            </w:r>
          </w:p>
          <w:p w14:paraId="5BAC770E" w14:textId="1F0BB740" w:rsidR="00AD2C59"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Student musí za dobu bakalářského studia splnit 21 kreditů z tohoto povinně volitelného bloku předmětů.</w:t>
            </w:r>
          </w:p>
          <w:tbl>
            <w:tblPr>
              <w:tblpPr w:leftFromText="141" w:rightFromText="141" w:vertAnchor="page" w:horzAnchor="margin" w:tblpXSpec="center" w:tblpY="706"/>
              <w:tblOverlap w:val="never"/>
              <w:tblW w:w="94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397"/>
              <w:gridCol w:w="6096"/>
            </w:tblGrid>
            <w:tr w:rsidR="00027B95" w:rsidRPr="00F52EEF" w14:paraId="7F706A75" w14:textId="77777777" w:rsidTr="00027B95">
              <w:tc>
                <w:tcPr>
                  <w:tcW w:w="3397"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154A38D9"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Skupina předmětů</w:t>
                  </w:r>
                </w:p>
              </w:tc>
              <w:tc>
                <w:tcPr>
                  <w:tcW w:w="609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5B73AAE8"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Počet kreditů za bakalářský stupeň studia – kombinovaná forma</w:t>
                  </w:r>
                </w:p>
              </w:tc>
            </w:tr>
            <w:tr w:rsidR="00027B95" w:rsidRPr="00F52EEF" w14:paraId="13279031" w14:textId="77777777" w:rsidTr="00027B95">
              <w:tc>
                <w:tcPr>
                  <w:tcW w:w="3397" w:type="dxa"/>
                  <w:tcBorders>
                    <w:top w:val="single" w:sz="4" w:space="0" w:color="auto"/>
                    <w:left w:val="single" w:sz="4" w:space="0" w:color="auto"/>
                    <w:bottom w:val="single" w:sz="4" w:space="0" w:color="auto"/>
                    <w:right w:val="single" w:sz="4" w:space="0" w:color="auto"/>
                  </w:tcBorders>
                  <w:hideMark/>
                </w:tcPr>
                <w:p w14:paraId="16B10517"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Povinné předměty</w:t>
                  </w:r>
                </w:p>
              </w:tc>
              <w:tc>
                <w:tcPr>
                  <w:tcW w:w="6096" w:type="dxa"/>
                  <w:tcBorders>
                    <w:top w:val="single" w:sz="4" w:space="0" w:color="auto"/>
                    <w:left w:val="single" w:sz="4" w:space="0" w:color="auto"/>
                    <w:bottom w:val="single" w:sz="4" w:space="0" w:color="auto"/>
                    <w:right w:val="single" w:sz="4" w:space="0" w:color="auto"/>
                  </w:tcBorders>
                </w:tcPr>
                <w:p w14:paraId="201CFD21"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159</w:t>
                  </w:r>
                </w:p>
              </w:tc>
            </w:tr>
            <w:tr w:rsidR="00027B95" w:rsidRPr="00F52EEF" w14:paraId="69303096" w14:textId="77777777" w:rsidTr="00027B95">
              <w:tc>
                <w:tcPr>
                  <w:tcW w:w="3397" w:type="dxa"/>
                  <w:tcBorders>
                    <w:top w:val="single" w:sz="4" w:space="0" w:color="auto"/>
                    <w:left w:val="single" w:sz="4" w:space="0" w:color="auto"/>
                    <w:bottom w:val="single" w:sz="4" w:space="0" w:color="auto"/>
                    <w:right w:val="single" w:sz="4" w:space="0" w:color="auto"/>
                  </w:tcBorders>
                  <w:hideMark/>
                </w:tcPr>
                <w:p w14:paraId="6FD359ED"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Povinně volitelné – skupina 1</w:t>
                  </w:r>
                </w:p>
              </w:tc>
              <w:tc>
                <w:tcPr>
                  <w:tcW w:w="6096" w:type="dxa"/>
                  <w:tcBorders>
                    <w:top w:val="single" w:sz="4" w:space="0" w:color="auto"/>
                    <w:left w:val="single" w:sz="4" w:space="0" w:color="auto"/>
                    <w:bottom w:val="single" w:sz="4" w:space="0" w:color="auto"/>
                    <w:right w:val="single" w:sz="4" w:space="0" w:color="auto"/>
                  </w:tcBorders>
                </w:tcPr>
                <w:p w14:paraId="1A2DC6CC"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21</w:t>
                  </w:r>
                </w:p>
              </w:tc>
            </w:tr>
            <w:tr w:rsidR="00027B95" w:rsidRPr="00F52EEF" w14:paraId="1520E57F" w14:textId="77777777" w:rsidTr="00027B95">
              <w:tc>
                <w:tcPr>
                  <w:tcW w:w="3397" w:type="dxa"/>
                  <w:tcBorders>
                    <w:top w:val="single" w:sz="4" w:space="0" w:color="auto"/>
                    <w:left w:val="single" w:sz="4" w:space="0" w:color="auto"/>
                    <w:bottom w:val="single" w:sz="4" w:space="0" w:color="auto"/>
                    <w:right w:val="single" w:sz="4" w:space="0" w:color="auto"/>
                  </w:tcBorders>
                  <w:hideMark/>
                </w:tcPr>
                <w:p w14:paraId="78C4D855"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Volitelné</w:t>
                  </w:r>
                </w:p>
              </w:tc>
              <w:tc>
                <w:tcPr>
                  <w:tcW w:w="6096" w:type="dxa"/>
                  <w:tcBorders>
                    <w:top w:val="single" w:sz="4" w:space="0" w:color="auto"/>
                    <w:left w:val="single" w:sz="4" w:space="0" w:color="auto"/>
                    <w:bottom w:val="single" w:sz="4" w:space="0" w:color="auto"/>
                    <w:right w:val="single" w:sz="4" w:space="0" w:color="auto"/>
                  </w:tcBorders>
                </w:tcPr>
                <w:p w14:paraId="32AC4006"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0</w:t>
                  </w:r>
                </w:p>
              </w:tc>
            </w:tr>
            <w:tr w:rsidR="00027B95" w:rsidRPr="00F52EEF" w14:paraId="386E3BEB" w14:textId="77777777" w:rsidTr="00027B95">
              <w:tc>
                <w:tcPr>
                  <w:tcW w:w="3397"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2A10FF45"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Typ předmětů</w:t>
                  </w:r>
                </w:p>
              </w:tc>
              <w:tc>
                <w:tcPr>
                  <w:tcW w:w="609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691DD481"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b/>
                      <w:szCs w:val="24"/>
                    </w:rPr>
                    <w:t>Počet kreditů za bakalářský stupeň studia – kombinovaná forma</w:t>
                  </w:r>
                </w:p>
              </w:tc>
            </w:tr>
            <w:tr w:rsidR="00027B95" w:rsidRPr="00F52EEF" w14:paraId="57F7620E" w14:textId="77777777" w:rsidTr="00027B95">
              <w:tc>
                <w:tcPr>
                  <w:tcW w:w="3397" w:type="dxa"/>
                  <w:tcBorders>
                    <w:top w:val="single" w:sz="4" w:space="0" w:color="auto"/>
                    <w:left w:val="single" w:sz="4" w:space="0" w:color="auto"/>
                    <w:bottom w:val="single" w:sz="4" w:space="0" w:color="auto"/>
                    <w:right w:val="single" w:sz="4" w:space="0" w:color="auto"/>
                  </w:tcBorders>
                  <w:hideMark/>
                </w:tcPr>
                <w:p w14:paraId="77FD8527"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Předměty profilového základu</w:t>
                  </w:r>
                </w:p>
              </w:tc>
              <w:tc>
                <w:tcPr>
                  <w:tcW w:w="6096" w:type="dxa"/>
                  <w:tcBorders>
                    <w:top w:val="single" w:sz="4" w:space="0" w:color="auto"/>
                    <w:left w:val="single" w:sz="4" w:space="0" w:color="auto"/>
                    <w:bottom w:val="single" w:sz="4" w:space="0" w:color="auto"/>
                    <w:right w:val="single" w:sz="4" w:space="0" w:color="auto"/>
                  </w:tcBorders>
                </w:tcPr>
                <w:p w14:paraId="53EA20C1"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34</w:t>
                  </w:r>
                </w:p>
              </w:tc>
            </w:tr>
            <w:tr w:rsidR="00027B95" w:rsidRPr="00F52EEF" w14:paraId="22448ED3" w14:textId="77777777" w:rsidTr="00027B95">
              <w:tc>
                <w:tcPr>
                  <w:tcW w:w="3397" w:type="dxa"/>
                  <w:tcBorders>
                    <w:top w:val="single" w:sz="4" w:space="0" w:color="auto"/>
                    <w:left w:val="single" w:sz="4" w:space="0" w:color="auto"/>
                    <w:bottom w:val="single" w:sz="4" w:space="0" w:color="auto"/>
                    <w:right w:val="single" w:sz="4" w:space="0" w:color="auto"/>
                  </w:tcBorders>
                  <w:hideMark/>
                </w:tcPr>
                <w:p w14:paraId="48799A0A"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Základní teoretické předměty</w:t>
                  </w:r>
                </w:p>
              </w:tc>
              <w:tc>
                <w:tcPr>
                  <w:tcW w:w="6096" w:type="dxa"/>
                  <w:tcBorders>
                    <w:top w:val="single" w:sz="4" w:space="0" w:color="auto"/>
                    <w:left w:val="single" w:sz="4" w:space="0" w:color="auto"/>
                    <w:bottom w:val="single" w:sz="4" w:space="0" w:color="auto"/>
                    <w:right w:val="single" w:sz="4" w:space="0" w:color="auto"/>
                  </w:tcBorders>
                </w:tcPr>
                <w:p w14:paraId="7C173B22"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92</w:t>
                  </w:r>
                </w:p>
              </w:tc>
            </w:tr>
            <w:tr w:rsidR="00027B95" w:rsidRPr="00F52EEF" w14:paraId="2D5F350B" w14:textId="77777777" w:rsidTr="00027B95">
              <w:tc>
                <w:tcPr>
                  <w:tcW w:w="3397" w:type="dxa"/>
                  <w:tcBorders>
                    <w:top w:val="single" w:sz="4" w:space="0" w:color="auto"/>
                    <w:left w:val="single" w:sz="4" w:space="0" w:color="auto"/>
                    <w:bottom w:val="single" w:sz="4" w:space="0" w:color="auto"/>
                    <w:right w:val="single" w:sz="4" w:space="0" w:color="auto"/>
                  </w:tcBorders>
                  <w:hideMark/>
                </w:tcPr>
                <w:p w14:paraId="3B27F7B7"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Ostatní</w:t>
                  </w:r>
                </w:p>
              </w:tc>
              <w:tc>
                <w:tcPr>
                  <w:tcW w:w="6096" w:type="dxa"/>
                  <w:tcBorders>
                    <w:top w:val="single" w:sz="4" w:space="0" w:color="auto"/>
                    <w:left w:val="single" w:sz="4" w:space="0" w:color="auto"/>
                    <w:bottom w:val="single" w:sz="4" w:space="0" w:color="auto"/>
                    <w:right w:val="single" w:sz="4" w:space="0" w:color="auto"/>
                  </w:tcBorders>
                </w:tcPr>
                <w:p w14:paraId="0756F0C4" w14:textId="77777777" w:rsidR="00027B95" w:rsidRPr="00F52EEF" w:rsidRDefault="00027B95" w:rsidP="00935F76">
                  <w:pPr>
                    <w:tabs>
                      <w:tab w:val="left" w:pos="567"/>
                    </w:tabs>
                    <w:spacing w:before="100" w:beforeAutospacing="1" w:after="100" w:afterAutospacing="1"/>
                    <w:rPr>
                      <w:rFonts w:asciiTheme="minorHAnsi" w:hAnsiTheme="minorHAnsi" w:cstheme="minorHAnsi"/>
                      <w:szCs w:val="24"/>
                    </w:rPr>
                  </w:pPr>
                  <w:r w:rsidRPr="00F52EEF">
                    <w:rPr>
                      <w:rFonts w:asciiTheme="minorHAnsi" w:hAnsiTheme="minorHAnsi" w:cstheme="minorHAnsi"/>
                      <w:szCs w:val="24"/>
                    </w:rPr>
                    <w:t>54</w:t>
                  </w:r>
                </w:p>
              </w:tc>
            </w:tr>
          </w:tbl>
          <w:p w14:paraId="23BB7F74" w14:textId="77777777" w:rsidR="00AD2C59" w:rsidRPr="00F52EEF" w:rsidRDefault="00AD2C59" w:rsidP="00935F76">
            <w:pPr>
              <w:tabs>
                <w:tab w:val="left" w:pos="567"/>
              </w:tabs>
              <w:jc w:val="both"/>
              <w:rPr>
                <w:rFonts w:asciiTheme="minorHAnsi" w:hAnsiTheme="minorHAnsi" w:cstheme="minorHAnsi"/>
              </w:rPr>
            </w:pPr>
          </w:p>
          <w:p w14:paraId="2BF84B3B" w14:textId="77777777" w:rsidR="00AD2C59" w:rsidRPr="00F52EEF" w:rsidRDefault="00AD2C59" w:rsidP="00935F76">
            <w:pPr>
              <w:tabs>
                <w:tab w:val="left" w:pos="567"/>
              </w:tabs>
              <w:jc w:val="both"/>
              <w:rPr>
                <w:rFonts w:asciiTheme="minorHAnsi" w:hAnsiTheme="minorHAnsi" w:cstheme="minorHAnsi"/>
              </w:rPr>
            </w:pPr>
          </w:p>
          <w:p w14:paraId="721DDB4B" w14:textId="77777777" w:rsidR="00AD2C59" w:rsidRPr="00F52EEF" w:rsidRDefault="00AD2C59" w:rsidP="00935F76">
            <w:pPr>
              <w:tabs>
                <w:tab w:val="left" w:pos="567"/>
              </w:tabs>
              <w:jc w:val="both"/>
              <w:rPr>
                <w:rFonts w:asciiTheme="minorHAnsi" w:hAnsiTheme="minorHAnsi" w:cstheme="minorHAnsi"/>
              </w:rPr>
            </w:pPr>
          </w:p>
          <w:p w14:paraId="11B050D8" w14:textId="77777777" w:rsidR="00AD2C59" w:rsidRPr="00F52EEF" w:rsidRDefault="00AD2C59" w:rsidP="00935F76">
            <w:pPr>
              <w:tabs>
                <w:tab w:val="left" w:pos="567"/>
              </w:tabs>
              <w:jc w:val="both"/>
              <w:rPr>
                <w:rFonts w:asciiTheme="minorHAnsi" w:hAnsiTheme="minorHAnsi" w:cstheme="minorHAnsi"/>
              </w:rPr>
            </w:pPr>
          </w:p>
          <w:p w14:paraId="68981DF7" w14:textId="77777777" w:rsidR="00AD2C59" w:rsidRPr="00F52EEF" w:rsidRDefault="00AD2C59" w:rsidP="00935F76">
            <w:pPr>
              <w:tabs>
                <w:tab w:val="left" w:pos="567"/>
              </w:tabs>
              <w:jc w:val="both"/>
              <w:rPr>
                <w:rFonts w:asciiTheme="minorHAnsi" w:hAnsiTheme="minorHAnsi" w:cstheme="minorHAnsi"/>
              </w:rPr>
            </w:pPr>
          </w:p>
          <w:p w14:paraId="756F637B" w14:textId="77777777" w:rsidR="00AD2C59" w:rsidRPr="00F52EEF" w:rsidRDefault="00AD2C59" w:rsidP="00935F76">
            <w:pPr>
              <w:tabs>
                <w:tab w:val="left" w:pos="567"/>
              </w:tabs>
              <w:jc w:val="both"/>
              <w:rPr>
                <w:rFonts w:asciiTheme="minorHAnsi" w:hAnsiTheme="minorHAnsi" w:cstheme="minorHAnsi"/>
              </w:rPr>
            </w:pPr>
          </w:p>
          <w:p w14:paraId="6BD01A59" w14:textId="77777777" w:rsidR="00AD2C59" w:rsidRPr="00F52EEF" w:rsidRDefault="00AD2C59" w:rsidP="00935F76">
            <w:pPr>
              <w:tabs>
                <w:tab w:val="left" w:pos="567"/>
              </w:tabs>
              <w:jc w:val="both"/>
              <w:rPr>
                <w:rFonts w:asciiTheme="minorHAnsi" w:hAnsiTheme="minorHAnsi" w:cstheme="minorHAnsi"/>
              </w:rPr>
            </w:pPr>
          </w:p>
          <w:p w14:paraId="0C719D11" w14:textId="77777777" w:rsidR="00AD2C59" w:rsidRPr="00F52EEF" w:rsidRDefault="00AD2C59" w:rsidP="00935F76">
            <w:pPr>
              <w:tabs>
                <w:tab w:val="left" w:pos="567"/>
              </w:tabs>
              <w:jc w:val="both"/>
              <w:rPr>
                <w:rFonts w:asciiTheme="minorHAnsi" w:hAnsiTheme="minorHAnsi" w:cstheme="minorHAnsi"/>
              </w:rPr>
            </w:pPr>
          </w:p>
          <w:p w14:paraId="7F8DF927" w14:textId="77777777" w:rsidR="00AD2C59" w:rsidRPr="00F52EEF" w:rsidRDefault="00AD2C59" w:rsidP="00935F76">
            <w:pPr>
              <w:tabs>
                <w:tab w:val="left" w:pos="567"/>
              </w:tabs>
              <w:jc w:val="both"/>
              <w:rPr>
                <w:rFonts w:asciiTheme="minorHAnsi" w:hAnsiTheme="minorHAnsi" w:cstheme="minorHAnsi"/>
              </w:rPr>
            </w:pPr>
          </w:p>
          <w:p w14:paraId="44D57215" w14:textId="77777777" w:rsidR="00AD2C59" w:rsidRPr="00F52EEF" w:rsidRDefault="00AD2C59" w:rsidP="00935F76">
            <w:pPr>
              <w:tabs>
                <w:tab w:val="left" w:pos="567"/>
              </w:tabs>
              <w:jc w:val="both"/>
              <w:rPr>
                <w:rFonts w:asciiTheme="minorHAnsi" w:hAnsiTheme="minorHAnsi" w:cstheme="minorHAnsi"/>
              </w:rPr>
            </w:pPr>
          </w:p>
          <w:p w14:paraId="5D6AD5D9" w14:textId="77777777" w:rsidR="00AD2C59" w:rsidRDefault="00AD2C59" w:rsidP="00935F76">
            <w:pPr>
              <w:tabs>
                <w:tab w:val="left" w:pos="567"/>
              </w:tabs>
              <w:jc w:val="both"/>
              <w:rPr>
                <w:rFonts w:asciiTheme="minorHAnsi" w:hAnsiTheme="minorHAnsi" w:cstheme="minorHAnsi"/>
              </w:rPr>
            </w:pPr>
          </w:p>
          <w:p w14:paraId="5E1EC875" w14:textId="77777777" w:rsidR="00D827D9" w:rsidRDefault="00D827D9" w:rsidP="00935F76">
            <w:pPr>
              <w:tabs>
                <w:tab w:val="left" w:pos="567"/>
              </w:tabs>
              <w:jc w:val="both"/>
              <w:rPr>
                <w:rFonts w:asciiTheme="minorHAnsi" w:hAnsiTheme="minorHAnsi" w:cstheme="minorHAnsi"/>
              </w:rPr>
            </w:pPr>
          </w:p>
          <w:p w14:paraId="54902971" w14:textId="77777777" w:rsidR="00D827D9" w:rsidRDefault="00D827D9" w:rsidP="00935F76">
            <w:pPr>
              <w:tabs>
                <w:tab w:val="left" w:pos="567"/>
              </w:tabs>
              <w:jc w:val="both"/>
              <w:rPr>
                <w:rFonts w:asciiTheme="minorHAnsi" w:hAnsiTheme="minorHAnsi" w:cstheme="minorHAnsi"/>
              </w:rPr>
            </w:pPr>
          </w:p>
          <w:p w14:paraId="4EE02A90" w14:textId="77777777" w:rsidR="00D827D9" w:rsidRDefault="00D827D9" w:rsidP="00935F76">
            <w:pPr>
              <w:tabs>
                <w:tab w:val="left" w:pos="567"/>
              </w:tabs>
              <w:jc w:val="both"/>
              <w:rPr>
                <w:rFonts w:asciiTheme="minorHAnsi" w:hAnsiTheme="minorHAnsi" w:cstheme="minorHAnsi"/>
              </w:rPr>
            </w:pPr>
          </w:p>
          <w:p w14:paraId="57C8C45F" w14:textId="77777777" w:rsidR="00D827D9" w:rsidRDefault="00D827D9" w:rsidP="00935F76">
            <w:pPr>
              <w:tabs>
                <w:tab w:val="left" w:pos="567"/>
              </w:tabs>
              <w:jc w:val="both"/>
              <w:rPr>
                <w:rFonts w:asciiTheme="minorHAnsi" w:hAnsiTheme="minorHAnsi" w:cstheme="minorHAnsi"/>
              </w:rPr>
            </w:pPr>
          </w:p>
          <w:p w14:paraId="5B712605" w14:textId="77777777" w:rsidR="00D827D9" w:rsidRDefault="00D827D9" w:rsidP="00935F76">
            <w:pPr>
              <w:tabs>
                <w:tab w:val="left" w:pos="567"/>
              </w:tabs>
              <w:jc w:val="both"/>
              <w:rPr>
                <w:rFonts w:asciiTheme="minorHAnsi" w:hAnsiTheme="minorHAnsi" w:cstheme="minorHAnsi"/>
              </w:rPr>
            </w:pPr>
          </w:p>
          <w:p w14:paraId="24F60F95" w14:textId="77777777" w:rsidR="00D827D9" w:rsidRDefault="00D827D9" w:rsidP="00935F76">
            <w:pPr>
              <w:tabs>
                <w:tab w:val="left" w:pos="567"/>
              </w:tabs>
              <w:jc w:val="both"/>
              <w:rPr>
                <w:rFonts w:asciiTheme="minorHAnsi" w:hAnsiTheme="minorHAnsi" w:cstheme="minorHAnsi"/>
              </w:rPr>
            </w:pPr>
          </w:p>
          <w:p w14:paraId="0AD5CAD8" w14:textId="6D15D7C6" w:rsidR="00D827D9" w:rsidRDefault="00D827D9" w:rsidP="00935F76">
            <w:pPr>
              <w:tabs>
                <w:tab w:val="left" w:pos="567"/>
              </w:tabs>
              <w:jc w:val="both"/>
              <w:rPr>
                <w:rFonts w:asciiTheme="minorHAnsi" w:hAnsiTheme="minorHAnsi" w:cstheme="minorHAnsi"/>
              </w:rPr>
            </w:pPr>
          </w:p>
          <w:p w14:paraId="399816A3" w14:textId="77777777" w:rsidR="00D827D9" w:rsidRDefault="00D827D9" w:rsidP="00935F76">
            <w:pPr>
              <w:tabs>
                <w:tab w:val="left" w:pos="567"/>
              </w:tabs>
              <w:spacing w:after="240"/>
              <w:jc w:val="both"/>
              <w:rPr>
                <w:rFonts w:asciiTheme="minorHAnsi" w:hAnsiTheme="minorHAnsi" w:cstheme="minorHAnsi"/>
              </w:rPr>
            </w:pPr>
          </w:p>
          <w:p w14:paraId="6E60C2B1" w14:textId="1AA946DB" w:rsidR="00D827D9" w:rsidRPr="00F52EEF" w:rsidRDefault="00D827D9" w:rsidP="00935F76">
            <w:pPr>
              <w:tabs>
                <w:tab w:val="left" w:pos="567"/>
              </w:tabs>
              <w:jc w:val="both"/>
              <w:rPr>
                <w:rFonts w:asciiTheme="minorHAnsi" w:hAnsiTheme="minorHAnsi" w:cstheme="minorHAnsi"/>
              </w:rPr>
            </w:pPr>
          </w:p>
        </w:tc>
      </w:tr>
      <w:tr w:rsidR="00114C26" w:rsidRPr="00F52EEF" w14:paraId="414D99D8" w14:textId="77777777" w:rsidTr="000143A8">
        <w:trPr>
          <w:trPrChange w:id="620" w:author="Radim Bačuvčík" w:date="2020-02-06T14:44:00Z">
            <w:trPr>
              <w:wBefore w:w="142" w:type="dxa"/>
            </w:trPr>
          </w:trPrChange>
        </w:trPr>
        <w:tc>
          <w:tcPr>
            <w:tcW w:w="4818" w:type="dxa"/>
            <w:gridSpan w:val="3"/>
            <w:tcBorders>
              <w:top w:val="single" w:sz="4" w:space="0" w:color="auto"/>
              <w:left w:val="single" w:sz="4" w:space="0" w:color="auto"/>
              <w:bottom w:val="single" w:sz="4" w:space="0" w:color="auto"/>
              <w:right w:val="single" w:sz="4" w:space="0" w:color="auto"/>
            </w:tcBorders>
            <w:shd w:val="clear" w:color="auto" w:fill="F7CAAC"/>
            <w:hideMark/>
            <w:tcPrChange w:id="621" w:author="Radim Bačuvčík" w:date="2020-02-06T14:44:00Z">
              <w:tcPr>
                <w:tcW w:w="4818"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2AE8E556" w14:textId="7B2009D0"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 xml:space="preserve"> Součásti SZZ a jejich obsah</w:t>
            </w:r>
          </w:p>
        </w:tc>
        <w:tc>
          <w:tcPr>
            <w:tcW w:w="5956" w:type="dxa"/>
            <w:gridSpan w:val="5"/>
            <w:tcBorders>
              <w:top w:val="single" w:sz="4" w:space="0" w:color="auto"/>
              <w:left w:val="single" w:sz="4" w:space="0" w:color="auto"/>
              <w:bottom w:val="nil"/>
              <w:right w:val="single" w:sz="4" w:space="0" w:color="auto"/>
            </w:tcBorders>
            <w:tcPrChange w:id="622" w:author="Radim Bačuvčík" w:date="2020-02-06T14:44:00Z">
              <w:tcPr>
                <w:tcW w:w="5956" w:type="dxa"/>
                <w:gridSpan w:val="5"/>
                <w:tcBorders>
                  <w:top w:val="single" w:sz="4" w:space="0" w:color="auto"/>
                  <w:left w:val="single" w:sz="4" w:space="0" w:color="auto"/>
                  <w:bottom w:val="nil"/>
                  <w:right w:val="single" w:sz="4" w:space="0" w:color="auto"/>
                </w:tcBorders>
              </w:tcPr>
            </w:tcPrChange>
          </w:tcPr>
          <w:p w14:paraId="43B2E6D0"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6C4E90BE" w14:textId="77777777" w:rsidTr="000143A8">
        <w:trPr>
          <w:trHeight w:val="552"/>
          <w:trPrChange w:id="623" w:author="Radim Bačuvčík" w:date="2020-02-06T14:44:00Z">
            <w:trPr>
              <w:wBefore w:w="142" w:type="dxa"/>
              <w:trHeight w:val="552"/>
            </w:trPr>
          </w:trPrChange>
        </w:trPr>
        <w:tc>
          <w:tcPr>
            <w:tcW w:w="10774" w:type="dxa"/>
            <w:gridSpan w:val="8"/>
            <w:tcBorders>
              <w:top w:val="nil"/>
              <w:left w:val="single" w:sz="4" w:space="0" w:color="auto"/>
              <w:bottom w:val="single" w:sz="4" w:space="0" w:color="auto"/>
              <w:right w:val="single" w:sz="4" w:space="0" w:color="auto"/>
            </w:tcBorders>
            <w:tcPrChange w:id="624" w:author="Radim Bačuvčík" w:date="2020-02-06T14:44:00Z">
              <w:tcPr>
                <w:tcW w:w="10774" w:type="dxa"/>
                <w:gridSpan w:val="8"/>
                <w:tcBorders>
                  <w:top w:val="nil"/>
                  <w:left w:val="single" w:sz="4" w:space="0" w:color="auto"/>
                  <w:bottom w:val="single" w:sz="4" w:space="0" w:color="auto"/>
                  <w:right w:val="single" w:sz="4" w:space="0" w:color="auto"/>
                </w:tcBorders>
              </w:tcPr>
            </w:tcPrChange>
          </w:tcPr>
          <w:p w14:paraId="036AD5BF" w14:textId="77777777" w:rsidR="00103CBD" w:rsidRPr="00F52EEF" w:rsidRDefault="00103CBD" w:rsidP="00935F76">
            <w:pPr>
              <w:tabs>
                <w:tab w:val="left" w:pos="567"/>
              </w:tabs>
              <w:spacing w:after="240"/>
              <w:ind w:right="57"/>
              <w:jc w:val="both"/>
              <w:rPr>
                <w:rFonts w:asciiTheme="minorHAnsi" w:hAnsiTheme="minorHAnsi" w:cstheme="minorHAnsi"/>
              </w:rPr>
            </w:pPr>
            <w:r w:rsidRPr="00F52EEF">
              <w:rPr>
                <w:rFonts w:asciiTheme="minorHAnsi" w:hAnsiTheme="minorHAnsi" w:cstheme="minorHAnsi"/>
              </w:rPr>
              <w:t xml:space="preserve">Ke státním závěrečným zkouškám student přistupuje po splnění všech podmínek stanovených ve </w:t>
            </w:r>
            <w:r w:rsidR="00204727">
              <w:fldChar w:fldCharType="begin"/>
            </w:r>
            <w:r w:rsidR="00204727">
              <w:instrText xml:space="preserve"> HYPERLINK "https://www.utb.cz/mdocs-posts/2-uplne-zneni-studijniho-a-zkusebniho-radu-utb-ve-zline/" </w:instrText>
            </w:r>
            <w:r w:rsidR="00204727">
              <w:fldChar w:fldCharType="separate"/>
            </w:r>
            <w:r w:rsidRPr="00F52EEF">
              <w:rPr>
                <w:rStyle w:val="Hypertextovodkaz"/>
                <w:rFonts w:asciiTheme="minorHAnsi" w:hAnsiTheme="minorHAnsi" w:cstheme="minorHAnsi"/>
              </w:rPr>
              <w:t>studijním a zkušebním řádu UTB</w:t>
            </w:r>
            <w:r w:rsidR="00204727">
              <w:rPr>
                <w:rStyle w:val="Hypertextovodkaz"/>
                <w:rFonts w:asciiTheme="minorHAnsi" w:hAnsiTheme="minorHAnsi" w:cstheme="minorHAnsi"/>
              </w:rPr>
              <w:fldChar w:fldCharType="end"/>
            </w:r>
            <w:r w:rsidRPr="00F52EEF">
              <w:rPr>
                <w:rFonts w:asciiTheme="minorHAnsi" w:hAnsiTheme="minorHAnsi" w:cstheme="minorHAnsi"/>
              </w:rPr>
              <w:t xml:space="preserve">. Splnění této podmínky kontroluje studijní oddělení FMK. </w:t>
            </w:r>
          </w:p>
          <w:p w14:paraId="3C96FD9B" w14:textId="0D52703E" w:rsidR="00E826B9" w:rsidRDefault="00E826B9" w:rsidP="00935F76">
            <w:pPr>
              <w:pStyle w:val="Textpoznpodarou"/>
              <w:tabs>
                <w:tab w:val="left" w:pos="567"/>
              </w:tabs>
              <w:ind w:left="57" w:right="57"/>
              <w:jc w:val="both"/>
              <w:rPr>
                <w:rFonts w:asciiTheme="minorHAnsi" w:hAnsiTheme="minorHAnsi" w:cstheme="minorHAnsi"/>
              </w:rPr>
            </w:pPr>
            <w:r w:rsidRPr="00F52EEF">
              <w:rPr>
                <w:rFonts w:asciiTheme="minorHAnsi" w:hAnsiTheme="minorHAnsi" w:cstheme="minorHAnsi"/>
              </w:rPr>
              <w:t>Státní závěrečné zkoušky jsou složeny ze dvou části. Celá SZZ probíhá formou ústní zkoušky a je složena z těchto předmět</w:t>
            </w:r>
            <w:r w:rsidR="008313B6" w:rsidRPr="00F52EEF">
              <w:rPr>
                <w:rFonts w:asciiTheme="minorHAnsi" w:hAnsiTheme="minorHAnsi" w:cstheme="minorHAnsi"/>
              </w:rPr>
              <w:t>ů</w:t>
            </w:r>
            <w:r w:rsidRPr="00F52EEF">
              <w:rPr>
                <w:rFonts w:asciiTheme="minorHAnsi" w:hAnsiTheme="minorHAnsi" w:cstheme="minorHAnsi"/>
              </w:rPr>
              <w:t>:</w:t>
            </w:r>
          </w:p>
          <w:p w14:paraId="2EA89F9D" w14:textId="77777777" w:rsidR="00D827D9" w:rsidRPr="00F52EEF" w:rsidRDefault="00D827D9" w:rsidP="00935F76">
            <w:pPr>
              <w:pStyle w:val="Textpoznpodarou"/>
              <w:tabs>
                <w:tab w:val="left" w:pos="567"/>
              </w:tabs>
              <w:ind w:left="57" w:right="57"/>
              <w:jc w:val="both"/>
              <w:rPr>
                <w:rFonts w:asciiTheme="minorHAnsi" w:hAnsiTheme="minorHAnsi" w:cstheme="minorHAnsi"/>
              </w:rPr>
            </w:pPr>
          </w:p>
          <w:p w14:paraId="078BECF8" w14:textId="1A903DC5" w:rsidR="00E826B9" w:rsidRPr="00F52EEF" w:rsidRDefault="00E826B9" w:rsidP="00935F76">
            <w:pPr>
              <w:pStyle w:val="Textpoznpodarou"/>
              <w:tabs>
                <w:tab w:val="left" w:pos="567"/>
              </w:tabs>
              <w:ind w:left="57" w:right="57"/>
              <w:jc w:val="both"/>
              <w:rPr>
                <w:rFonts w:asciiTheme="minorHAnsi" w:hAnsiTheme="minorHAnsi" w:cstheme="minorHAnsi"/>
                <w:b/>
              </w:rPr>
            </w:pPr>
            <w:r w:rsidRPr="00F52EEF">
              <w:rPr>
                <w:rFonts w:asciiTheme="minorHAnsi" w:hAnsiTheme="minorHAnsi" w:cstheme="minorHAnsi"/>
                <w:b/>
              </w:rPr>
              <w:t>– Teorie a praxe marketingov</w:t>
            </w:r>
            <w:ins w:id="625" w:author="Radim Bačuvčík" w:date="2020-02-06T09:49:00Z">
              <w:r w:rsidR="00165381">
                <w:rPr>
                  <w:rFonts w:asciiTheme="minorHAnsi" w:hAnsiTheme="minorHAnsi" w:cstheme="minorHAnsi"/>
                  <w:b/>
                </w:rPr>
                <w:t>é</w:t>
              </w:r>
            </w:ins>
            <w:del w:id="626" w:author="Radim Bačuvčík" w:date="2020-02-06T09:49:00Z">
              <w:r w:rsidRPr="00F52EEF" w:rsidDel="00165381">
                <w:rPr>
                  <w:rFonts w:asciiTheme="minorHAnsi" w:hAnsiTheme="minorHAnsi" w:cstheme="minorHAnsi"/>
                  <w:b/>
                </w:rPr>
                <w:delText>ých</w:delText>
              </w:r>
            </w:del>
            <w:r w:rsidRPr="00F52EEF">
              <w:rPr>
                <w:rFonts w:asciiTheme="minorHAnsi" w:hAnsiTheme="minorHAnsi" w:cstheme="minorHAnsi"/>
                <w:b/>
              </w:rPr>
              <w:t xml:space="preserve"> komunikac</w:t>
            </w:r>
            <w:ins w:id="627" w:author="Radim Bačuvčík" w:date="2020-02-06T09:49:00Z">
              <w:r w:rsidR="00165381">
                <w:rPr>
                  <w:rFonts w:asciiTheme="minorHAnsi" w:hAnsiTheme="minorHAnsi" w:cstheme="minorHAnsi"/>
                  <w:b/>
                </w:rPr>
                <w:t>e</w:t>
              </w:r>
            </w:ins>
            <w:del w:id="628" w:author="Radim Bačuvčík" w:date="2020-02-06T09:49:00Z">
              <w:r w:rsidRPr="00F52EEF" w:rsidDel="00165381">
                <w:rPr>
                  <w:rFonts w:asciiTheme="minorHAnsi" w:hAnsiTheme="minorHAnsi" w:cstheme="minorHAnsi"/>
                  <w:b/>
                </w:rPr>
                <w:delText>í</w:delText>
              </w:r>
            </w:del>
          </w:p>
          <w:p w14:paraId="40CBF05C" w14:textId="0901B456" w:rsidR="001B6764" w:rsidRPr="00F52EEF" w:rsidRDefault="00165381" w:rsidP="00935F76">
            <w:pPr>
              <w:pStyle w:val="Textpoznpodarou"/>
              <w:tabs>
                <w:tab w:val="left" w:pos="567"/>
              </w:tabs>
              <w:jc w:val="both"/>
              <w:rPr>
                <w:rFonts w:asciiTheme="minorHAnsi" w:hAnsiTheme="minorHAnsi" w:cstheme="minorHAnsi"/>
              </w:rPr>
            </w:pPr>
            <w:ins w:id="629" w:author="Radim Bačuvčík" w:date="2020-02-06T09:50:00Z">
              <w:r>
                <w:rPr>
                  <w:rFonts w:asciiTheme="minorHAnsi" w:hAnsiTheme="minorHAnsi" w:cstheme="minorHAnsi"/>
                </w:rPr>
                <w:t>Obsahem zkoušky je 50</w:t>
              </w:r>
              <w:r w:rsidRPr="00F52EEF">
                <w:rPr>
                  <w:rFonts w:asciiTheme="minorHAnsi" w:hAnsiTheme="minorHAnsi" w:cstheme="minorHAnsi"/>
                </w:rPr>
                <w:t xml:space="preserve"> okruhů, které jsou 90 dnů před termínem státní závěrečné zkoušky zveřejněny na webu fakulty. </w:t>
              </w:r>
              <w:r w:rsidRPr="00E361C9">
                <w:rPr>
                  <w:rFonts w:asciiTheme="minorHAnsi" w:hAnsiTheme="minorHAnsi" w:cstheme="minorHAnsi"/>
                </w:rPr>
                <w:t>Jednotlivé okruhy shrnují poznatky z předmětů teoretického základu (ZT) a profilujícího základu (PZ), které jsou ve studijním plánu zařazeny jako povinné. Akcent je přitom kladen na předměty, které jsou věnovány systému a jednotlivým formám marketingové komunikace (Teorie marketingov</w:t>
              </w:r>
              <w:r>
                <w:rPr>
                  <w:rFonts w:asciiTheme="minorHAnsi" w:hAnsiTheme="minorHAnsi" w:cstheme="minorHAnsi"/>
                </w:rPr>
                <w:t>é</w:t>
              </w:r>
              <w:r w:rsidRPr="00E361C9">
                <w:rPr>
                  <w:rFonts w:asciiTheme="minorHAnsi" w:hAnsiTheme="minorHAnsi" w:cstheme="minorHAnsi"/>
                </w:rPr>
                <w:t xml:space="preserve"> komunikac</w:t>
              </w:r>
              <w:r>
                <w:rPr>
                  <w:rFonts w:asciiTheme="minorHAnsi" w:hAnsiTheme="minorHAnsi" w:cstheme="minorHAnsi"/>
                </w:rPr>
                <w:t>e</w:t>
              </w:r>
              <w:r w:rsidRPr="00E361C9">
                <w:rPr>
                  <w:rFonts w:asciiTheme="minorHAnsi" w:hAnsiTheme="minorHAnsi" w:cstheme="minorHAnsi"/>
                </w:rPr>
                <w:t xml:space="preserve">, Reklama 1 a 2, Public relations 1 a 2, Direct marketing, Osobní prodej, </w:t>
              </w:r>
            </w:ins>
            <w:ins w:id="630" w:author="Radim Bačuvčík" w:date="2020-02-06T14:45:00Z">
              <w:r w:rsidR="000143A8">
                <w:rPr>
                  <w:rFonts w:asciiTheme="minorHAnsi" w:hAnsiTheme="minorHAnsi" w:cstheme="minorHAnsi"/>
                </w:rPr>
                <w:t>Podpora prodeje</w:t>
              </w:r>
            </w:ins>
            <w:ins w:id="631" w:author="Radim Bačuvčík" w:date="2020-02-06T09:50:00Z">
              <w:r w:rsidRPr="00E361C9">
                <w:rPr>
                  <w:rFonts w:asciiTheme="minorHAnsi" w:hAnsiTheme="minorHAnsi" w:cstheme="minorHAnsi"/>
                </w:rPr>
                <w:t>), předměty, které jsou věnovány marketingu a komunikaci obecně (Marketing 1 a 2, Marketingový výzkum 1 a 2, Teorie komunikace) a předměty z oblasti teorie a praxe médií (Média v marketingov</w:t>
              </w:r>
              <w:r>
                <w:rPr>
                  <w:rFonts w:asciiTheme="minorHAnsi" w:hAnsiTheme="minorHAnsi" w:cstheme="minorHAnsi"/>
                </w:rPr>
                <w:t>é</w:t>
              </w:r>
              <w:r w:rsidRPr="00E361C9">
                <w:rPr>
                  <w:rFonts w:asciiTheme="minorHAnsi" w:hAnsiTheme="minorHAnsi" w:cstheme="minorHAnsi"/>
                </w:rPr>
                <w:t xml:space="preserve"> komunikac</w:t>
              </w:r>
              <w:r>
                <w:rPr>
                  <w:rFonts w:asciiTheme="minorHAnsi" w:hAnsiTheme="minorHAnsi" w:cstheme="minorHAnsi"/>
                </w:rPr>
                <w:t>i</w:t>
              </w:r>
              <w:r w:rsidRPr="00E361C9">
                <w:rPr>
                  <w:rFonts w:asciiTheme="minorHAnsi" w:hAnsiTheme="minorHAnsi" w:cstheme="minorHAnsi"/>
                </w:rPr>
                <w:t xml:space="preserve"> 1 a 2, Digitální komunikace 1 a 2). </w:t>
              </w:r>
            </w:ins>
            <w:del w:id="632" w:author="Radim Bačuvčík" w:date="2020-02-06T09:50:00Z">
              <w:r w:rsidR="001B6764" w:rsidRPr="00F52EEF" w:rsidDel="00165381">
                <w:rPr>
                  <w:rFonts w:asciiTheme="minorHAnsi" w:hAnsiTheme="minorHAnsi" w:cstheme="minorHAnsi"/>
                </w:rPr>
                <w:delText>Zkouška je složena z okruhů, které jsou 90 dnů před termínem státní závěrečné zkoušky zveřejněny na webu fakulty. Zveřejněné okruhy jsou složeny z 50 odborných teoretických a profilujících oblastí, které navazují na jednotlivé absolvované předměty. Mezi základní teoretické předměty profilujícího základu, které mají významné zastoupení z hlediska počtu okruhů ke státní závěrečné zkoušce patří Marketing 1, 2, Marketingový výzkum 1, 2, Počátky a vývoj marketingov</w:delText>
              </w:r>
            </w:del>
            <w:del w:id="633" w:author="Radim Bačuvčík" w:date="2020-02-06T09:49:00Z">
              <w:r w:rsidR="001B6764" w:rsidRPr="00F52EEF" w:rsidDel="00165381">
                <w:rPr>
                  <w:rFonts w:asciiTheme="minorHAnsi" w:hAnsiTheme="minorHAnsi" w:cstheme="minorHAnsi"/>
                </w:rPr>
                <w:delText>ých</w:delText>
              </w:r>
            </w:del>
            <w:del w:id="634" w:author="Radim Bačuvčík" w:date="2020-02-06T09:50:00Z">
              <w:r w:rsidR="001B6764" w:rsidRPr="00F52EEF" w:rsidDel="00165381">
                <w:rPr>
                  <w:rFonts w:asciiTheme="minorHAnsi" w:hAnsiTheme="minorHAnsi" w:cstheme="minorHAnsi"/>
                </w:rPr>
                <w:delText xml:space="preserve"> komunikac</w:delText>
              </w:r>
            </w:del>
            <w:del w:id="635" w:author="Radim Bačuvčík" w:date="2020-02-06T09:49:00Z">
              <w:r w:rsidR="001B6764" w:rsidRPr="00F52EEF" w:rsidDel="00165381">
                <w:rPr>
                  <w:rFonts w:asciiTheme="minorHAnsi" w:hAnsiTheme="minorHAnsi" w:cstheme="minorHAnsi"/>
                </w:rPr>
                <w:delText>í</w:delText>
              </w:r>
            </w:del>
            <w:del w:id="636" w:author="Radim Bačuvčík" w:date="2020-02-06T09:50:00Z">
              <w:r w:rsidR="001B6764" w:rsidRPr="00F52EEF" w:rsidDel="00165381">
                <w:rPr>
                  <w:rFonts w:asciiTheme="minorHAnsi" w:hAnsiTheme="minorHAnsi" w:cstheme="minorHAnsi"/>
                </w:rPr>
                <w:delText xml:space="preserve">, Teorie marketingových komunikací, Reklama 1, 2, Public relations 1, 2, Osobní prodej, Direct marketing, Digitální komunikace 1, 2, Média v MK, Shopper Marketing a In-store marketingová komunikace. Dále jsou v okruzích zastoupeny také předměty profilujícího základu, mezi které patří Projektové řízení, Komunikační a prezentační dovednosti, Týmová práce, Management a Mediální plánování. </w:delText>
              </w:r>
            </w:del>
            <w:r w:rsidR="001B6764" w:rsidRPr="00F52EEF">
              <w:rPr>
                <w:rFonts w:asciiTheme="minorHAnsi" w:hAnsiTheme="minorHAnsi" w:cstheme="minorHAnsi"/>
              </w:rPr>
              <w:t xml:space="preserve">Více o jednotlivých okruzích viz </w:t>
            </w:r>
            <w:ins w:id="637" w:author="Josef Kocourek" w:date="2020-02-10T13:26:00Z">
              <w:r w:rsidR="00AD6962">
                <w:rPr>
                  <w:rFonts w:asciiTheme="minorHAnsi" w:hAnsiTheme="minorHAnsi" w:cstheme="minorHAnsi"/>
                </w:rPr>
                <w:t>textový dokument v PDF formátu</w:t>
              </w:r>
            </w:ins>
            <w:del w:id="638" w:author="Josef Kocourek" w:date="2020-02-10T13:26:00Z">
              <w:r w:rsidR="001B6764" w:rsidRPr="00F52EEF" w:rsidDel="00AD6962">
                <w:rPr>
                  <w:rFonts w:asciiTheme="minorHAnsi" w:hAnsiTheme="minorHAnsi" w:cstheme="minorHAnsi"/>
                </w:rPr>
                <w:delText>scan</w:delText>
              </w:r>
            </w:del>
            <w:r w:rsidR="001B6764" w:rsidRPr="00F52EEF">
              <w:rPr>
                <w:rFonts w:asciiTheme="minorHAnsi" w:hAnsiTheme="minorHAnsi" w:cstheme="minorHAnsi"/>
              </w:rPr>
              <w:t xml:space="preserve"> v elektronické podobě žádosti. Státní závěrečná zkouška probíhá formou odborné rozpravy,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školního informačního systému.</w:t>
            </w:r>
          </w:p>
          <w:p w14:paraId="669EF605" w14:textId="77777777" w:rsidR="001B6764" w:rsidRPr="00F52EEF" w:rsidRDefault="001B6764" w:rsidP="00935F76">
            <w:pPr>
              <w:pStyle w:val="Textpoznpodarou"/>
              <w:tabs>
                <w:tab w:val="left" w:pos="567"/>
              </w:tabs>
              <w:jc w:val="both"/>
              <w:rPr>
                <w:rFonts w:asciiTheme="minorHAnsi" w:hAnsiTheme="minorHAnsi" w:cstheme="minorHAnsi"/>
              </w:rPr>
            </w:pPr>
          </w:p>
          <w:p w14:paraId="2E940554" w14:textId="77777777" w:rsidR="00E826B9" w:rsidRPr="00F52EEF" w:rsidRDefault="00E826B9" w:rsidP="00935F76">
            <w:pPr>
              <w:tabs>
                <w:tab w:val="left" w:pos="567"/>
              </w:tabs>
              <w:jc w:val="both"/>
              <w:rPr>
                <w:rFonts w:asciiTheme="minorHAnsi" w:hAnsiTheme="minorHAnsi" w:cstheme="minorHAnsi"/>
                <w:b/>
              </w:rPr>
            </w:pPr>
            <w:r w:rsidRPr="00F52EEF">
              <w:rPr>
                <w:rFonts w:asciiTheme="minorHAnsi" w:hAnsiTheme="minorHAnsi" w:cstheme="minorHAnsi"/>
                <w:b/>
              </w:rPr>
              <w:t>– Obhajoba bakalářské práce</w:t>
            </w:r>
          </w:p>
          <w:p w14:paraId="5B3A72AF" w14:textId="7F9D318B" w:rsidR="00114C26" w:rsidRPr="00F52EEF" w:rsidRDefault="00E826B9" w:rsidP="00935F76">
            <w:pPr>
              <w:tabs>
                <w:tab w:val="left" w:pos="567"/>
              </w:tabs>
              <w:jc w:val="both"/>
              <w:rPr>
                <w:rFonts w:asciiTheme="minorHAnsi" w:hAnsiTheme="minorHAnsi" w:cstheme="minorHAnsi"/>
              </w:rPr>
            </w:pPr>
            <w:r w:rsidRPr="00F52EEF">
              <w:rPr>
                <w:rFonts w:asciiTheme="minorHAnsi" w:hAnsiTheme="minorHAnsi" w:cstheme="minorHAnsi"/>
              </w:rPr>
              <w:t>Studenti mají možnost konzultovat záměry a témata svých bakalářských prací, jsou odborně vedeni k vytvoření kvalitní bakalářské práci. Všechny odevzdané bakalářské práce jsou kontrolovány v systému theses.cz, tím je zajištěna kontrola plagiátorství. Vedoucím práce je interní pedagog, oponentem práce je externí odborník - specialista v daném oboru.</w:t>
            </w:r>
          </w:p>
        </w:tc>
      </w:tr>
      <w:tr w:rsidR="00114C26" w:rsidRPr="00F52EEF" w14:paraId="6EF752FB" w14:textId="77777777" w:rsidTr="000143A8">
        <w:trPr>
          <w:trPrChange w:id="639" w:author="Radim Bačuvčík" w:date="2020-02-06T14:44:00Z">
            <w:trPr>
              <w:wBefore w:w="142" w:type="dxa"/>
            </w:trPr>
          </w:trPrChange>
        </w:trPr>
        <w:tc>
          <w:tcPr>
            <w:tcW w:w="4818" w:type="dxa"/>
            <w:gridSpan w:val="3"/>
            <w:tcBorders>
              <w:top w:val="single" w:sz="4" w:space="0" w:color="auto"/>
              <w:left w:val="single" w:sz="4" w:space="0" w:color="auto"/>
              <w:bottom w:val="single" w:sz="4" w:space="0" w:color="auto"/>
              <w:right w:val="single" w:sz="4" w:space="0" w:color="auto"/>
            </w:tcBorders>
            <w:shd w:val="clear" w:color="auto" w:fill="F7CAAC"/>
            <w:hideMark/>
            <w:tcPrChange w:id="640" w:author="Radim Bačuvčík" w:date="2020-02-06T14:44:00Z">
              <w:tcPr>
                <w:tcW w:w="4818"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1D13BBD1" w14:textId="1F81CCEC"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Další studijní povinnosti</w:t>
            </w:r>
          </w:p>
        </w:tc>
        <w:tc>
          <w:tcPr>
            <w:tcW w:w="5956" w:type="dxa"/>
            <w:gridSpan w:val="5"/>
            <w:tcBorders>
              <w:top w:val="single" w:sz="4" w:space="0" w:color="auto"/>
              <w:left w:val="single" w:sz="4" w:space="0" w:color="auto"/>
              <w:bottom w:val="nil"/>
              <w:right w:val="single" w:sz="4" w:space="0" w:color="auto"/>
            </w:tcBorders>
            <w:tcPrChange w:id="641" w:author="Radim Bačuvčík" w:date="2020-02-06T14:44:00Z">
              <w:tcPr>
                <w:tcW w:w="5956" w:type="dxa"/>
                <w:gridSpan w:val="5"/>
                <w:tcBorders>
                  <w:top w:val="single" w:sz="4" w:space="0" w:color="auto"/>
                  <w:left w:val="single" w:sz="4" w:space="0" w:color="auto"/>
                  <w:bottom w:val="nil"/>
                  <w:right w:val="single" w:sz="4" w:space="0" w:color="auto"/>
                </w:tcBorders>
              </w:tcPr>
            </w:tcPrChange>
          </w:tcPr>
          <w:p w14:paraId="1918FEE5"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5129A7DD" w14:textId="77777777" w:rsidTr="000143A8">
        <w:trPr>
          <w:trHeight w:val="424"/>
          <w:trPrChange w:id="642" w:author="Radim Bačuvčík" w:date="2020-02-06T14:44:00Z">
            <w:trPr>
              <w:wBefore w:w="142" w:type="dxa"/>
              <w:trHeight w:val="424"/>
            </w:trPr>
          </w:trPrChange>
        </w:trPr>
        <w:tc>
          <w:tcPr>
            <w:tcW w:w="10774" w:type="dxa"/>
            <w:gridSpan w:val="8"/>
            <w:tcBorders>
              <w:top w:val="nil"/>
              <w:left w:val="single" w:sz="4" w:space="0" w:color="auto"/>
              <w:bottom w:val="single" w:sz="4" w:space="0" w:color="auto"/>
              <w:right w:val="single" w:sz="4" w:space="0" w:color="auto"/>
            </w:tcBorders>
            <w:tcPrChange w:id="643" w:author="Radim Bačuvčík" w:date="2020-02-06T14:44:00Z">
              <w:tcPr>
                <w:tcW w:w="10774" w:type="dxa"/>
                <w:gridSpan w:val="8"/>
                <w:tcBorders>
                  <w:top w:val="nil"/>
                  <w:left w:val="single" w:sz="4" w:space="0" w:color="auto"/>
                  <w:bottom w:val="single" w:sz="4" w:space="0" w:color="auto"/>
                  <w:right w:val="single" w:sz="4" w:space="0" w:color="auto"/>
                </w:tcBorders>
              </w:tcPr>
            </w:tcPrChange>
          </w:tcPr>
          <w:p w14:paraId="146065AF" w14:textId="45362B62" w:rsidR="00E826B9"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Více viz příloha B-IV.</w:t>
            </w:r>
          </w:p>
        </w:tc>
      </w:tr>
      <w:tr w:rsidR="00114C26" w:rsidRPr="00F52EEF" w14:paraId="003B846C" w14:textId="77777777" w:rsidTr="000143A8">
        <w:trPr>
          <w:trPrChange w:id="644" w:author="Radim Bačuvčík" w:date="2020-02-06T14:44:00Z">
            <w:trPr>
              <w:wBefore w:w="142" w:type="dxa"/>
            </w:trPr>
          </w:trPrChange>
        </w:trPr>
        <w:tc>
          <w:tcPr>
            <w:tcW w:w="4818" w:type="dxa"/>
            <w:gridSpan w:val="3"/>
            <w:tcBorders>
              <w:top w:val="single" w:sz="4" w:space="0" w:color="auto"/>
              <w:left w:val="single" w:sz="4" w:space="0" w:color="auto"/>
              <w:bottom w:val="single" w:sz="4" w:space="0" w:color="auto"/>
              <w:right w:val="single" w:sz="4" w:space="0" w:color="auto"/>
            </w:tcBorders>
            <w:shd w:val="clear" w:color="auto" w:fill="F7CAAC"/>
            <w:hideMark/>
            <w:tcPrChange w:id="645" w:author="Radim Bačuvčík" w:date="2020-02-06T14:44:00Z">
              <w:tcPr>
                <w:tcW w:w="4818"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4619B974"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Návrh témat kvalifikačních prací a témata obhájených prací</w:t>
            </w:r>
          </w:p>
        </w:tc>
        <w:tc>
          <w:tcPr>
            <w:tcW w:w="5956" w:type="dxa"/>
            <w:gridSpan w:val="5"/>
            <w:tcBorders>
              <w:top w:val="single" w:sz="4" w:space="0" w:color="auto"/>
              <w:left w:val="single" w:sz="4" w:space="0" w:color="auto"/>
              <w:bottom w:val="nil"/>
              <w:right w:val="single" w:sz="4" w:space="0" w:color="auto"/>
            </w:tcBorders>
            <w:tcPrChange w:id="646" w:author="Radim Bačuvčík" w:date="2020-02-06T14:44:00Z">
              <w:tcPr>
                <w:tcW w:w="5956" w:type="dxa"/>
                <w:gridSpan w:val="5"/>
                <w:tcBorders>
                  <w:top w:val="single" w:sz="4" w:space="0" w:color="auto"/>
                  <w:left w:val="single" w:sz="4" w:space="0" w:color="auto"/>
                  <w:bottom w:val="nil"/>
                  <w:right w:val="single" w:sz="4" w:space="0" w:color="auto"/>
                </w:tcBorders>
              </w:tcPr>
            </w:tcPrChange>
          </w:tcPr>
          <w:p w14:paraId="63EC6DC2"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08ED8187" w14:textId="77777777" w:rsidTr="000143A8">
        <w:trPr>
          <w:trHeight w:val="3187"/>
          <w:trPrChange w:id="647" w:author="Radim Bačuvčík" w:date="2020-02-06T14:44:00Z">
            <w:trPr>
              <w:wBefore w:w="142" w:type="dxa"/>
              <w:trHeight w:val="3187"/>
            </w:trPr>
          </w:trPrChange>
        </w:trPr>
        <w:tc>
          <w:tcPr>
            <w:tcW w:w="10774" w:type="dxa"/>
            <w:gridSpan w:val="8"/>
            <w:tcBorders>
              <w:top w:val="nil"/>
              <w:left w:val="single" w:sz="4" w:space="0" w:color="auto"/>
              <w:bottom w:val="single" w:sz="4" w:space="0" w:color="auto"/>
              <w:right w:val="single" w:sz="4" w:space="0" w:color="auto"/>
            </w:tcBorders>
            <w:tcPrChange w:id="648" w:author="Radim Bačuvčík" w:date="2020-02-06T14:44:00Z">
              <w:tcPr>
                <w:tcW w:w="10774" w:type="dxa"/>
                <w:gridSpan w:val="8"/>
                <w:tcBorders>
                  <w:top w:val="nil"/>
                  <w:left w:val="single" w:sz="4" w:space="0" w:color="auto"/>
                  <w:bottom w:val="single" w:sz="4" w:space="0" w:color="auto"/>
                  <w:right w:val="single" w:sz="4" w:space="0" w:color="auto"/>
                </w:tcBorders>
              </w:tcPr>
            </w:tcPrChange>
          </w:tcPr>
          <w:p w14:paraId="0653C7A7" w14:textId="5E5752A7" w:rsidR="00114C26" w:rsidRPr="00F52EEF" w:rsidRDefault="00114C26"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Témata bakalářských prací odrážejí aktuální trendy v oboru marketingov</w:t>
            </w:r>
            <w:ins w:id="649" w:author="Radim Bačuvčík" w:date="2020-02-06T09:50:00Z">
              <w:r w:rsidR="00165381">
                <w:rPr>
                  <w:rFonts w:asciiTheme="minorHAnsi" w:hAnsiTheme="minorHAnsi" w:cstheme="minorHAnsi"/>
                </w:rPr>
                <w:t>é</w:t>
              </w:r>
            </w:ins>
            <w:del w:id="650" w:author="Radim Bačuvčík" w:date="2020-02-06T09:50:00Z">
              <w:r w:rsidRPr="00F52EEF" w:rsidDel="00165381">
                <w:rPr>
                  <w:rFonts w:asciiTheme="minorHAnsi" w:hAnsiTheme="minorHAnsi" w:cstheme="minorHAnsi"/>
                </w:rPr>
                <w:delText>ých</w:delText>
              </w:r>
            </w:del>
            <w:r w:rsidRPr="00F52EEF">
              <w:rPr>
                <w:rFonts w:asciiTheme="minorHAnsi" w:hAnsiTheme="minorHAnsi" w:cstheme="minorHAnsi"/>
              </w:rPr>
              <w:t xml:space="preserve"> komunikac</w:t>
            </w:r>
            <w:ins w:id="651" w:author="Radim Bačuvčík" w:date="2020-02-06T09:51:00Z">
              <w:r w:rsidR="00165381">
                <w:rPr>
                  <w:rFonts w:asciiTheme="minorHAnsi" w:hAnsiTheme="minorHAnsi" w:cstheme="minorHAnsi"/>
                </w:rPr>
                <w:t>e</w:t>
              </w:r>
            </w:ins>
            <w:del w:id="652" w:author="Radim Bačuvčík" w:date="2020-02-06T09:51:00Z">
              <w:r w:rsidRPr="00F52EEF" w:rsidDel="00165381">
                <w:rPr>
                  <w:rFonts w:asciiTheme="minorHAnsi" w:hAnsiTheme="minorHAnsi" w:cstheme="minorHAnsi"/>
                </w:rPr>
                <w:delText>í</w:delText>
              </w:r>
            </w:del>
            <w:r w:rsidRPr="00F52EEF">
              <w:rPr>
                <w:rFonts w:asciiTheme="minorHAnsi" w:hAnsiTheme="minorHAnsi" w:cstheme="minorHAnsi"/>
              </w:rPr>
              <w:t xml:space="preserve"> a vedou studenty k hlubšímu poznání a porozumění zvolené problematiky. Hlavním cílem bakalářské práce je analýza současného stavu zvolené problematiky a vyvození závěrů a doporučení pro další vývoj.</w:t>
            </w:r>
          </w:p>
          <w:p w14:paraId="571F0FC9" w14:textId="77777777" w:rsidR="00114C26" w:rsidRPr="00F52EEF" w:rsidRDefault="00114C26" w:rsidP="00935F76">
            <w:pPr>
              <w:tabs>
                <w:tab w:val="left" w:pos="567"/>
              </w:tabs>
              <w:autoSpaceDE w:val="0"/>
              <w:autoSpaceDN w:val="0"/>
              <w:adjustRightInd w:val="0"/>
              <w:spacing w:before="240" w:after="240"/>
              <w:ind w:right="57"/>
              <w:jc w:val="both"/>
              <w:rPr>
                <w:rFonts w:asciiTheme="minorHAnsi" w:hAnsiTheme="minorHAnsi" w:cstheme="minorHAnsi"/>
              </w:rPr>
            </w:pPr>
            <w:r w:rsidRPr="00F52EEF">
              <w:rPr>
                <w:rFonts w:asciiTheme="minorHAnsi" w:hAnsiTheme="minorHAnsi" w:cstheme="minorHAnsi"/>
              </w:rPr>
              <w:t xml:space="preserve">Obhájené bakalářské práce jsou zveřejněny na adrese: </w:t>
            </w:r>
            <w:r w:rsidR="00204727">
              <w:fldChar w:fldCharType="begin"/>
            </w:r>
            <w:r w:rsidR="00204727">
              <w:instrText xml:space="preserve"> HYPERLINK "http://dspace.knihovna.utb.cz" </w:instrText>
            </w:r>
            <w:r w:rsidR="00204727">
              <w:fldChar w:fldCharType="separate"/>
            </w:r>
            <w:r w:rsidRPr="00F52EEF">
              <w:rPr>
                <w:rStyle w:val="Hypertextovodkaz"/>
                <w:rFonts w:asciiTheme="minorHAnsi" w:hAnsiTheme="minorHAnsi" w:cstheme="minorHAnsi"/>
              </w:rPr>
              <w:t>http://dspace.knihovna.utb.cz</w:t>
            </w:r>
            <w:r w:rsidR="00204727">
              <w:rPr>
                <w:rStyle w:val="Hypertextovodkaz"/>
                <w:rFonts w:asciiTheme="minorHAnsi" w:hAnsiTheme="minorHAnsi" w:cstheme="minorHAnsi"/>
              </w:rPr>
              <w:fldChar w:fldCharType="end"/>
            </w:r>
            <w:r w:rsidRPr="00F52EEF">
              <w:rPr>
                <w:rFonts w:asciiTheme="minorHAnsi" w:hAnsiTheme="minorHAnsi" w:cstheme="minorHAnsi"/>
              </w:rPr>
              <w:t xml:space="preserve"> a na </w:t>
            </w:r>
            <w:r w:rsidR="00204727">
              <w:fldChar w:fldCharType="begin"/>
            </w:r>
            <w:r w:rsidR="00204727">
              <w:instrText xml:space="preserve"> HYPERLINK "https://stag.utb.cz" </w:instrText>
            </w:r>
            <w:r w:rsidR="00204727">
              <w:fldChar w:fldCharType="separate"/>
            </w:r>
            <w:r w:rsidRPr="00F52EEF">
              <w:rPr>
                <w:rStyle w:val="Hypertextovodkaz"/>
                <w:rFonts w:asciiTheme="minorHAnsi" w:hAnsiTheme="minorHAnsi" w:cstheme="minorHAnsi"/>
              </w:rPr>
              <w:t>https://stag.utb.cz</w:t>
            </w:r>
            <w:r w:rsidR="00204727">
              <w:rPr>
                <w:rStyle w:val="Hypertextovodkaz"/>
                <w:rFonts w:asciiTheme="minorHAnsi" w:hAnsiTheme="minorHAnsi" w:cstheme="minorHAnsi"/>
              </w:rPr>
              <w:fldChar w:fldCharType="end"/>
            </w:r>
            <w:r w:rsidRPr="00F52EEF">
              <w:rPr>
                <w:rFonts w:asciiTheme="minorHAnsi" w:hAnsiTheme="minorHAnsi" w:cstheme="minorHAnsi"/>
              </w:rPr>
              <w:t>.</w:t>
            </w:r>
          </w:p>
          <w:p w14:paraId="5DAD6A1F" w14:textId="77777777" w:rsidR="00114C26" w:rsidRPr="00F52EEF" w:rsidRDefault="00114C26" w:rsidP="00935F76">
            <w:pPr>
              <w:tabs>
                <w:tab w:val="left" w:pos="567"/>
              </w:tabs>
              <w:autoSpaceDE w:val="0"/>
              <w:autoSpaceDN w:val="0"/>
              <w:adjustRightInd w:val="0"/>
              <w:spacing w:before="240" w:after="240"/>
              <w:ind w:right="57"/>
              <w:jc w:val="both"/>
              <w:rPr>
                <w:rFonts w:asciiTheme="minorHAnsi" w:hAnsiTheme="minorHAnsi" w:cstheme="minorHAnsi"/>
              </w:rPr>
            </w:pPr>
            <w:r w:rsidRPr="00F52EEF">
              <w:rPr>
                <w:rFonts w:asciiTheme="minorHAnsi" w:hAnsiTheme="minorHAnsi" w:cstheme="minorHAnsi"/>
              </w:rPr>
              <w:t>Výběr úspěšně obhájených bakalářských prací:</w:t>
            </w:r>
          </w:p>
          <w:p w14:paraId="33C43337" w14:textId="563199AA" w:rsidR="002009D3" w:rsidRPr="00F52EEF" w:rsidRDefault="00E826B9" w:rsidP="00935F76">
            <w:pPr>
              <w:tabs>
                <w:tab w:val="left" w:pos="567"/>
              </w:tabs>
              <w:autoSpaceDE w:val="0"/>
              <w:autoSpaceDN w:val="0"/>
              <w:adjustRightInd w:val="0"/>
              <w:spacing w:before="240" w:after="240"/>
              <w:ind w:right="57"/>
              <w:rPr>
                <w:rFonts w:asciiTheme="minorHAnsi" w:hAnsiTheme="minorHAnsi" w:cstheme="minorHAnsi"/>
              </w:rPr>
            </w:pPr>
            <w:r w:rsidRPr="00F52EEF">
              <w:rPr>
                <w:rFonts w:asciiTheme="minorHAnsi" w:hAnsiTheme="minorHAnsi" w:cstheme="minorHAnsi"/>
              </w:rPr>
              <w:t>David Dvořáček – E-commerce pro drobné podníkatele</w:t>
            </w:r>
            <w:r w:rsidRPr="00F52EEF">
              <w:rPr>
                <w:rFonts w:asciiTheme="minorHAnsi" w:hAnsiTheme="minorHAnsi" w:cstheme="minorHAnsi"/>
              </w:rPr>
              <w:br/>
              <w:t>Eliška Prokšíková – Postoj dětí ve věku 14 až 15 let k televizi a televizní reklamě</w:t>
            </w:r>
            <w:r w:rsidRPr="00F52EEF">
              <w:rPr>
                <w:rFonts w:asciiTheme="minorHAnsi" w:hAnsiTheme="minorHAnsi" w:cstheme="minorHAnsi"/>
              </w:rPr>
              <w:br/>
              <w:t>Vendula Gregorovičová – Interní komunikace a motivace studentů projektu Zlin Design Week</w:t>
            </w:r>
            <w:r w:rsidRPr="00F52EEF">
              <w:rPr>
                <w:rFonts w:asciiTheme="minorHAnsi" w:hAnsiTheme="minorHAnsi" w:cstheme="minorHAnsi"/>
              </w:rPr>
              <w:br/>
              <w:t>Karin Lučanová – Využití live streaming na sociálních sítích pro komerční komunikaci</w:t>
            </w:r>
            <w:r w:rsidRPr="00F52EEF">
              <w:rPr>
                <w:rFonts w:asciiTheme="minorHAnsi" w:hAnsiTheme="minorHAnsi" w:cstheme="minorHAnsi"/>
              </w:rPr>
              <w:br/>
              <w:t xml:space="preserve">Dominika Dušková – Instagram jako marketingový nástroj v oblasti gastronomie </w:t>
            </w:r>
          </w:p>
        </w:tc>
      </w:tr>
      <w:tr w:rsidR="00114C26" w:rsidRPr="00F52EEF" w14:paraId="5C6CE66B" w14:textId="77777777" w:rsidTr="000143A8">
        <w:trPr>
          <w:trPrChange w:id="653" w:author="Radim Bačuvčík" w:date="2020-02-06T14:44:00Z">
            <w:trPr>
              <w:wBefore w:w="142" w:type="dxa"/>
            </w:trPr>
          </w:trPrChange>
        </w:trPr>
        <w:tc>
          <w:tcPr>
            <w:tcW w:w="4818" w:type="dxa"/>
            <w:gridSpan w:val="3"/>
            <w:tcBorders>
              <w:top w:val="single" w:sz="4" w:space="0" w:color="auto"/>
              <w:left w:val="single" w:sz="4" w:space="0" w:color="auto"/>
              <w:bottom w:val="single" w:sz="4" w:space="0" w:color="auto"/>
              <w:right w:val="single" w:sz="4" w:space="0" w:color="auto"/>
            </w:tcBorders>
            <w:shd w:val="clear" w:color="auto" w:fill="F7CAAC"/>
            <w:hideMark/>
            <w:tcPrChange w:id="654" w:author="Radim Bačuvčík" w:date="2020-02-06T14:44:00Z">
              <w:tcPr>
                <w:tcW w:w="4818"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1A8EC288"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Návrh témat rigorózních prací a témata obhájených prací</w:t>
            </w:r>
          </w:p>
        </w:tc>
        <w:tc>
          <w:tcPr>
            <w:tcW w:w="5956" w:type="dxa"/>
            <w:gridSpan w:val="5"/>
            <w:tcBorders>
              <w:top w:val="single" w:sz="4" w:space="0" w:color="auto"/>
              <w:left w:val="single" w:sz="4" w:space="0" w:color="auto"/>
              <w:bottom w:val="nil"/>
              <w:right w:val="single" w:sz="4" w:space="0" w:color="auto"/>
            </w:tcBorders>
            <w:shd w:val="clear" w:color="auto" w:fill="FFFFFF"/>
            <w:tcPrChange w:id="655" w:author="Radim Bačuvčík" w:date="2020-02-06T14:44:00Z">
              <w:tcPr>
                <w:tcW w:w="5956" w:type="dxa"/>
                <w:gridSpan w:val="5"/>
                <w:tcBorders>
                  <w:top w:val="single" w:sz="4" w:space="0" w:color="auto"/>
                  <w:left w:val="single" w:sz="4" w:space="0" w:color="auto"/>
                  <w:bottom w:val="nil"/>
                  <w:right w:val="single" w:sz="4" w:space="0" w:color="auto"/>
                </w:tcBorders>
                <w:shd w:val="clear" w:color="auto" w:fill="FFFFFF"/>
              </w:tcPr>
            </w:tcPrChange>
          </w:tcPr>
          <w:p w14:paraId="71C98E81" w14:textId="77777777" w:rsidR="00114C26" w:rsidRPr="00F52EEF" w:rsidRDefault="00114C26" w:rsidP="00935F76">
            <w:pPr>
              <w:tabs>
                <w:tab w:val="left" w:pos="567"/>
              </w:tabs>
              <w:jc w:val="center"/>
              <w:rPr>
                <w:rFonts w:asciiTheme="minorHAnsi" w:hAnsiTheme="minorHAnsi" w:cstheme="minorHAnsi"/>
              </w:rPr>
            </w:pPr>
          </w:p>
        </w:tc>
      </w:tr>
      <w:tr w:rsidR="00114C26" w:rsidRPr="00F52EEF" w14:paraId="5288E4DF" w14:textId="77777777" w:rsidTr="000143A8">
        <w:trPr>
          <w:trHeight w:val="433"/>
          <w:trPrChange w:id="656" w:author="Radim Bačuvčík" w:date="2020-02-06T14:44:00Z">
            <w:trPr>
              <w:wBefore w:w="142" w:type="dxa"/>
              <w:trHeight w:val="433"/>
            </w:trPr>
          </w:trPrChange>
        </w:trPr>
        <w:tc>
          <w:tcPr>
            <w:tcW w:w="10774" w:type="dxa"/>
            <w:gridSpan w:val="8"/>
            <w:tcBorders>
              <w:top w:val="nil"/>
              <w:left w:val="single" w:sz="4" w:space="0" w:color="auto"/>
              <w:bottom w:val="single" w:sz="4" w:space="0" w:color="auto"/>
              <w:right w:val="single" w:sz="4" w:space="0" w:color="auto"/>
            </w:tcBorders>
            <w:tcPrChange w:id="657" w:author="Radim Bačuvčík" w:date="2020-02-06T14:44:00Z">
              <w:tcPr>
                <w:tcW w:w="10774" w:type="dxa"/>
                <w:gridSpan w:val="8"/>
                <w:tcBorders>
                  <w:top w:val="nil"/>
                  <w:left w:val="single" w:sz="4" w:space="0" w:color="auto"/>
                  <w:bottom w:val="single" w:sz="4" w:space="0" w:color="auto"/>
                  <w:right w:val="single" w:sz="4" w:space="0" w:color="auto"/>
                </w:tcBorders>
              </w:tcPr>
            </w:tcPrChange>
          </w:tcPr>
          <w:p w14:paraId="58D084F1" w14:textId="0E064EF8" w:rsidR="00114C26" w:rsidRPr="00F52EEF" w:rsidRDefault="00E826B9" w:rsidP="00935F76">
            <w:pPr>
              <w:tabs>
                <w:tab w:val="left" w:pos="567"/>
              </w:tabs>
              <w:jc w:val="both"/>
              <w:rPr>
                <w:rFonts w:asciiTheme="minorHAnsi" w:hAnsiTheme="minorHAnsi" w:cstheme="minorHAnsi"/>
              </w:rPr>
            </w:pPr>
            <w:r w:rsidRPr="00F52EEF">
              <w:rPr>
                <w:rFonts w:asciiTheme="minorHAnsi" w:hAnsiTheme="minorHAnsi" w:cstheme="minorHAnsi"/>
              </w:rPr>
              <w:t>---</w:t>
            </w:r>
          </w:p>
        </w:tc>
      </w:tr>
      <w:tr w:rsidR="00114C26" w:rsidRPr="00F52EEF" w14:paraId="7F3CB2E9" w14:textId="77777777" w:rsidTr="000143A8">
        <w:trPr>
          <w:trPrChange w:id="658" w:author="Radim Bačuvčík" w:date="2020-02-06T14:44:00Z">
            <w:trPr>
              <w:wBefore w:w="142" w:type="dxa"/>
            </w:trPr>
          </w:trPrChange>
        </w:trPr>
        <w:tc>
          <w:tcPr>
            <w:tcW w:w="4818" w:type="dxa"/>
            <w:gridSpan w:val="3"/>
            <w:tcBorders>
              <w:top w:val="single" w:sz="4" w:space="0" w:color="auto"/>
              <w:left w:val="single" w:sz="4" w:space="0" w:color="auto"/>
              <w:bottom w:val="single" w:sz="4" w:space="0" w:color="auto"/>
              <w:right w:val="single" w:sz="4" w:space="0" w:color="auto"/>
            </w:tcBorders>
            <w:shd w:val="clear" w:color="auto" w:fill="F7CAAC"/>
            <w:hideMark/>
            <w:tcPrChange w:id="659" w:author="Radim Bačuvčík" w:date="2020-02-06T14:44:00Z">
              <w:tcPr>
                <w:tcW w:w="4818"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68C11840"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 xml:space="preserve"> Součásti SRZ a jejich obsah</w:t>
            </w:r>
          </w:p>
        </w:tc>
        <w:tc>
          <w:tcPr>
            <w:tcW w:w="5956" w:type="dxa"/>
            <w:gridSpan w:val="5"/>
            <w:tcBorders>
              <w:top w:val="single" w:sz="4" w:space="0" w:color="auto"/>
              <w:left w:val="single" w:sz="4" w:space="0" w:color="auto"/>
              <w:bottom w:val="nil"/>
              <w:right w:val="single" w:sz="4" w:space="0" w:color="auto"/>
            </w:tcBorders>
            <w:shd w:val="clear" w:color="auto" w:fill="FFFFFF"/>
            <w:tcPrChange w:id="660" w:author="Radim Bačuvčík" w:date="2020-02-06T14:44:00Z">
              <w:tcPr>
                <w:tcW w:w="5956" w:type="dxa"/>
                <w:gridSpan w:val="5"/>
                <w:tcBorders>
                  <w:top w:val="single" w:sz="4" w:space="0" w:color="auto"/>
                  <w:left w:val="single" w:sz="4" w:space="0" w:color="auto"/>
                  <w:bottom w:val="nil"/>
                  <w:right w:val="single" w:sz="4" w:space="0" w:color="auto"/>
                </w:tcBorders>
                <w:shd w:val="clear" w:color="auto" w:fill="FFFFFF"/>
              </w:tcPr>
            </w:tcPrChange>
          </w:tcPr>
          <w:p w14:paraId="52CC35E7" w14:textId="77777777" w:rsidR="00114C26" w:rsidRPr="00F52EEF" w:rsidRDefault="00114C26" w:rsidP="00935F76">
            <w:pPr>
              <w:tabs>
                <w:tab w:val="left" w:pos="567"/>
              </w:tabs>
              <w:jc w:val="center"/>
              <w:rPr>
                <w:rFonts w:asciiTheme="minorHAnsi" w:hAnsiTheme="minorHAnsi" w:cstheme="minorHAnsi"/>
              </w:rPr>
            </w:pPr>
          </w:p>
        </w:tc>
      </w:tr>
      <w:tr w:rsidR="00114C26" w:rsidRPr="00F52EEF" w14:paraId="1A3293BA" w14:textId="77777777" w:rsidTr="000143A8">
        <w:trPr>
          <w:trHeight w:val="316"/>
          <w:trPrChange w:id="661" w:author="Radim Bačuvčík" w:date="2020-02-06T14:44:00Z">
            <w:trPr>
              <w:wBefore w:w="142" w:type="dxa"/>
              <w:trHeight w:val="316"/>
            </w:trPr>
          </w:trPrChange>
        </w:trPr>
        <w:tc>
          <w:tcPr>
            <w:tcW w:w="10774" w:type="dxa"/>
            <w:gridSpan w:val="8"/>
            <w:tcBorders>
              <w:top w:val="nil"/>
              <w:left w:val="single" w:sz="4" w:space="0" w:color="auto"/>
              <w:bottom w:val="single" w:sz="4" w:space="0" w:color="auto"/>
              <w:right w:val="single" w:sz="4" w:space="0" w:color="auto"/>
            </w:tcBorders>
            <w:tcPrChange w:id="662" w:author="Radim Bačuvčík" w:date="2020-02-06T14:44:00Z">
              <w:tcPr>
                <w:tcW w:w="10774" w:type="dxa"/>
                <w:gridSpan w:val="8"/>
                <w:tcBorders>
                  <w:top w:val="nil"/>
                  <w:left w:val="single" w:sz="4" w:space="0" w:color="auto"/>
                  <w:bottom w:val="single" w:sz="4" w:space="0" w:color="auto"/>
                  <w:right w:val="single" w:sz="4" w:space="0" w:color="auto"/>
                </w:tcBorders>
              </w:tcPr>
            </w:tcPrChange>
          </w:tcPr>
          <w:p w14:paraId="795873C9" w14:textId="77777777" w:rsidR="00114C26" w:rsidRPr="00F52EEF" w:rsidRDefault="00E826B9" w:rsidP="00935F76">
            <w:pPr>
              <w:tabs>
                <w:tab w:val="left" w:pos="567"/>
              </w:tabs>
              <w:jc w:val="both"/>
              <w:rPr>
                <w:rFonts w:asciiTheme="minorHAnsi" w:hAnsiTheme="minorHAnsi" w:cstheme="minorHAnsi"/>
              </w:rPr>
            </w:pPr>
            <w:r w:rsidRPr="00F52EEF">
              <w:rPr>
                <w:rFonts w:asciiTheme="minorHAnsi" w:hAnsiTheme="minorHAnsi" w:cstheme="minorHAnsi"/>
              </w:rPr>
              <w:t>---</w:t>
            </w:r>
          </w:p>
          <w:p w14:paraId="0AABCB66" w14:textId="77777777" w:rsidR="0051030C" w:rsidRDefault="0051030C" w:rsidP="00935F76">
            <w:pPr>
              <w:tabs>
                <w:tab w:val="left" w:pos="567"/>
              </w:tabs>
              <w:jc w:val="both"/>
              <w:rPr>
                <w:rFonts w:asciiTheme="minorHAnsi" w:hAnsiTheme="minorHAnsi" w:cstheme="minorHAnsi"/>
              </w:rPr>
            </w:pPr>
          </w:p>
          <w:p w14:paraId="46BCFED8" w14:textId="77777777" w:rsidR="00D827D9" w:rsidRDefault="00D827D9" w:rsidP="00935F76">
            <w:pPr>
              <w:tabs>
                <w:tab w:val="left" w:pos="567"/>
              </w:tabs>
              <w:jc w:val="both"/>
              <w:rPr>
                <w:rFonts w:asciiTheme="minorHAnsi" w:hAnsiTheme="minorHAnsi" w:cstheme="minorHAnsi"/>
              </w:rPr>
            </w:pPr>
          </w:p>
          <w:p w14:paraId="467FDA32" w14:textId="77777777" w:rsidR="00D827D9" w:rsidRDefault="00D827D9" w:rsidP="00935F76">
            <w:pPr>
              <w:tabs>
                <w:tab w:val="left" w:pos="567"/>
              </w:tabs>
              <w:jc w:val="both"/>
              <w:rPr>
                <w:rFonts w:asciiTheme="minorHAnsi" w:hAnsiTheme="minorHAnsi" w:cstheme="minorHAnsi"/>
              </w:rPr>
            </w:pPr>
          </w:p>
          <w:p w14:paraId="3E0F2E2C" w14:textId="676B1F6E" w:rsidR="0061031F" w:rsidRDefault="0061031F" w:rsidP="00935F76">
            <w:pPr>
              <w:tabs>
                <w:tab w:val="left" w:pos="567"/>
              </w:tabs>
              <w:jc w:val="both"/>
              <w:rPr>
                <w:rFonts w:asciiTheme="minorHAnsi" w:hAnsiTheme="minorHAnsi" w:cstheme="minorHAnsi"/>
              </w:rPr>
            </w:pPr>
          </w:p>
          <w:p w14:paraId="13A1A9D0" w14:textId="77777777" w:rsidR="0061031F" w:rsidRDefault="0061031F" w:rsidP="00935F76">
            <w:pPr>
              <w:tabs>
                <w:tab w:val="left" w:pos="567"/>
              </w:tabs>
              <w:jc w:val="both"/>
              <w:rPr>
                <w:rFonts w:asciiTheme="minorHAnsi" w:hAnsiTheme="minorHAnsi" w:cstheme="minorHAnsi"/>
              </w:rPr>
            </w:pPr>
          </w:p>
          <w:p w14:paraId="56A8863C" w14:textId="5CCE7A9E" w:rsidR="00D827D9" w:rsidRPr="00F52EEF" w:rsidRDefault="00D827D9" w:rsidP="00935F76">
            <w:pPr>
              <w:tabs>
                <w:tab w:val="left" w:pos="567"/>
              </w:tabs>
              <w:jc w:val="both"/>
              <w:rPr>
                <w:rFonts w:asciiTheme="minorHAnsi" w:hAnsiTheme="minorHAnsi" w:cstheme="minorHAnsi"/>
              </w:rPr>
            </w:pPr>
          </w:p>
        </w:tc>
      </w:tr>
    </w:tbl>
    <w:p w14:paraId="35D2838D" w14:textId="77777777" w:rsidR="006B2622" w:rsidRPr="00F52EEF" w:rsidRDefault="006B2622" w:rsidP="00935F76">
      <w:pPr>
        <w:tabs>
          <w:tab w:val="left" w:pos="567"/>
        </w:tabs>
        <w:rPr>
          <w:rFonts w:asciiTheme="minorHAnsi" w:hAnsiTheme="minorHAnsi" w:cstheme="minorHAnsi"/>
        </w:rPr>
      </w:pPr>
      <w:r w:rsidRPr="00F52EEF">
        <w:rPr>
          <w:rFonts w:asciiTheme="minorHAnsi" w:hAnsiTheme="minorHAnsi" w:cstheme="minorHAnsi"/>
        </w:rPr>
        <w:lastRenderedPageBreak/>
        <w:br w:type="page"/>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24"/>
        <w:gridCol w:w="6450"/>
      </w:tblGrid>
      <w:tr w:rsidR="00114C26" w:rsidRPr="00F52EEF" w14:paraId="03562726" w14:textId="77777777" w:rsidTr="0051030C">
        <w:tc>
          <w:tcPr>
            <w:tcW w:w="10774" w:type="dxa"/>
            <w:gridSpan w:val="2"/>
            <w:tcBorders>
              <w:top w:val="single" w:sz="4" w:space="0" w:color="auto"/>
              <w:left w:val="single" w:sz="4" w:space="0" w:color="auto"/>
              <w:bottom w:val="double" w:sz="4" w:space="0" w:color="auto"/>
              <w:right w:val="single" w:sz="4" w:space="0" w:color="auto"/>
            </w:tcBorders>
            <w:shd w:val="clear" w:color="auto" w:fill="BDD6EE"/>
            <w:hideMark/>
          </w:tcPr>
          <w:p w14:paraId="06F515E8" w14:textId="63B1C4A9" w:rsidR="00114C26" w:rsidRPr="00F52EEF" w:rsidRDefault="00114C26" w:rsidP="00935F76">
            <w:pPr>
              <w:tabs>
                <w:tab w:val="left" w:pos="567"/>
              </w:tabs>
              <w:jc w:val="both"/>
              <w:rPr>
                <w:rFonts w:asciiTheme="minorHAnsi" w:hAnsiTheme="minorHAnsi" w:cstheme="minorHAnsi"/>
                <w:b/>
                <w:sz w:val="28"/>
              </w:rPr>
            </w:pPr>
            <w:r w:rsidRPr="00F52EEF">
              <w:rPr>
                <w:rFonts w:asciiTheme="minorHAnsi" w:hAnsiTheme="minorHAnsi" w:cstheme="minorHAnsi"/>
                <w:b/>
                <w:sz w:val="28"/>
              </w:rPr>
              <w:lastRenderedPageBreak/>
              <w:t>B-IIb – Studijní plány a návrh témat prací (doktorské studijní programy)</w:t>
            </w:r>
          </w:p>
        </w:tc>
      </w:tr>
      <w:tr w:rsidR="00114C26" w:rsidRPr="00F52EEF" w14:paraId="23556E53" w14:textId="77777777" w:rsidTr="00F52C8E">
        <w:tc>
          <w:tcPr>
            <w:tcW w:w="4324" w:type="dxa"/>
            <w:tcBorders>
              <w:top w:val="single" w:sz="4" w:space="0" w:color="auto"/>
              <w:left w:val="single" w:sz="4" w:space="0" w:color="auto"/>
              <w:bottom w:val="single" w:sz="4" w:space="0" w:color="auto"/>
              <w:right w:val="single" w:sz="4" w:space="0" w:color="auto"/>
            </w:tcBorders>
            <w:shd w:val="clear" w:color="auto" w:fill="F7CAAC"/>
            <w:hideMark/>
          </w:tcPr>
          <w:p w14:paraId="1B288352"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Studijní povinnosti</w:t>
            </w:r>
          </w:p>
        </w:tc>
        <w:tc>
          <w:tcPr>
            <w:tcW w:w="6450" w:type="dxa"/>
            <w:tcBorders>
              <w:top w:val="single" w:sz="4" w:space="0" w:color="auto"/>
              <w:left w:val="single" w:sz="4" w:space="0" w:color="auto"/>
              <w:bottom w:val="nil"/>
              <w:right w:val="single" w:sz="4" w:space="0" w:color="auto"/>
            </w:tcBorders>
          </w:tcPr>
          <w:p w14:paraId="7C42A233"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10CD86A5" w14:textId="77777777" w:rsidTr="0051030C">
        <w:trPr>
          <w:trHeight w:val="1950"/>
        </w:trPr>
        <w:tc>
          <w:tcPr>
            <w:tcW w:w="10774" w:type="dxa"/>
            <w:gridSpan w:val="2"/>
            <w:tcBorders>
              <w:top w:val="nil"/>
              <w:left w:val="single" w:sz="4" w:space="0" w:color="auto"/>
              <w:bottom w:val="single" w:sz="4" w:space="0" w:color="auto"/>
              <w:right w:val="single" w:sz="4" w:space="0" w:color="auto"/>
            </w:tcBorders>
          </w:tcPr>
          <w:p w14:paraId="68A444A7" w14:textId="77777777" w:rsidR="00114C26" w:rsidRDefault="00114C26" w:rsidP="00935F76">
            <w:pPr>
              <w:tabs>
                <w:tab w:val="left" w:pos="567"/>
              </w:tabs>
              <w:jc w:val="both"/>
              <w:rPr>
                <w:rFonts w:asciiTheme="minorHAnsi" w:hAnsiTheme="minorHAnsi" w:cstheme="minorHAnsi"/>
              </w:rPr>
            </w:pPr>
          </w:p>
          <w:p w14:paraId="4336068D" w14:textId="77777777" w:rsidR="00D827D9" w:rsidRDefault="00D827D9" w:rsidP="00935F76">
            <w:pPr>
              <w:tabs>
                <w:tab w:val="left" w:pos="567"/>
              </w:tabs>
              <w:jc w:val="both"/>
              <w:rPr>
                <w:rFonts w:asciiTheme="minorHAnsi" w:hAnsiTheme="minorHAnsi" w:cstheme="minorHAnsi"/>
              </w:rPr>
            </w:pPr>
          </w:p>
          <w:p w14:paraId="25C6CDD4" w14:textId="77777777" w:rsidR="00D827D9" w:rsidRDefault="00D827D9" w:rsidP="00935F76">
            <w:pPr>
              <w:tabs>
                <w:tab w:val="left" w:pos="567"/>
              </w:tabs>
              <w:jc w:val="both"/>
              <w:rPr>
                <w:rFonts w:asciiTheme="minorHAnsi" w:hAnsiTheme="minorHAnsi" w:cstheme="minorHAnsi"/>
              </w:rPr>
            </w:pPr>
          </w:p>
          <w:p w14:paraId="75FD1B24" w14:textId="77777777" w:rsidR="00D827D9" w:rsidRDefault="00D827D9" w:rsidP="00935F76">
            <w:pPr>
              <w:tabs>
                <w:tab w:val="left" w:pos="567"/>
              </w:tabs>
              <w:jc w:val="both"/>
              <w:rPr>
                <w:rFonts w:asciiTheme="minorHAnsi" w:hAnsiTheme="minorHAnsi" w:cstheme="minorHAnsi"/>
              </w:rPr>
            </w:pPr>
          </w:p>
          <w:p w14:paraId="4F093B86" w14:textId="77777777" w:rsidR="00D827D9" w:rsidRDefault="00D827D9" w:rsidP="00935F76">
            <w:pPr>
              <w:tabs>
                <w:tab w:val="left" w:pos="567"/>
              </w:tabs>
              <w:jc w:val="both"/>
              <w:rPr>
                <w:rFonts w:asciiTheme="minorHAnsi" w:hAnsiTheme="minorHAnsi" w:cstheme="minorHAnsi"/>
              </w:rPr>
            </w:pPr>
          </w:p>
          <w:p w14:paraId="3E8F9999" w14:textId="77777777" w:rsidR="00D827D9" w:rsidRDefault="00D827D9" w:rsidP="00935F76">
            <w:pPr>
              <w:tabs>
                <w:tab w:val="left" w:pos="567"/>
              </w:tabs>
              <w:jc w:val="both"/>
              <w:rPr>
                <w:rFonts w:asciiTheme="minorHAnsi" w:hAnsiTheme="minorHAnsi" w:cstheme="minorHAnsi"/>
              </w:rPr>
            </w:pPr>
          </w:p>
          <w:p w14:paraId="11883F55" w14:textId="77777777" w:rsidR="00D827D9" w:rsidRDefault="00D827D9" w:rsidP="00935F76">
            <w:pPr>
              <w:tabs>
                <w:tab w:val="left" w:pos="567"/>
              </w:tabs>
              <w:jc w:val="both"/>
              <w:rPr>
                <w:rFonts w:asciiTheme="minorHAnsi" w:hAnsiTheme="minorHAnsi" w:cstheme="minorHAnsi"/>
              </w:rPr>
            </w:pPr>
          </w:p>
          <w:p w14:paraId="13C84F01" w14:textId="77777777" w:rsidR="00D827D9" w:rsidRDefault="00D827D9" w:rsidP="00935F76">
            <w:pPr>
              <w:tabs>
                <w:tab w:val="left" w:pos="567"/>
              </w:tabs>
              <w:jc w:val="both"/>
              <w:rPr>
                <w:rFonts w:asciiTheme="minorHAnsi" w:hAnsiTheme="minorHAnsi" w:cstheme="minorHAnsi"/>
              </w:rPr>
            </w:pPr>
          </w:p>
          <w:p w14:paraId="1F7619EE" w14:textId="32F24831" w:rsidR="00D827D9" w:rsidRPr="00F52EEF" w:rsidRDefault="00D827D9" w:rsidP="00935F76">
            <w:pPr>
              <w:tabs>
                <w:tab w:val="left" w:pos="567"/>
              </w:tabs>
              <w:jc w:val="both"/>
              <w:rPr>
                <w:rFonts w:asciiTheme="minorHAnsi" w:hAnsiTheme="minorHAnsi" w:cstheme="minorHAnsi"/>
              </w:rPr>
            </w:pPr>
          </w:p>
        </w:tc>
      </w:tr>
      <w:tr w:rsidR="00114C26" w:rsidRPr="00F52EEF" w14:paraId="0B325F9E" w14:textId="77777777" w:rsidTr="00F52C8E">
        <w:tc>
          <w:tcPr>
            <w:tcW w:w="4324" w:type="dxa"/>
            <w:tcBorders>
              <w:top w:val="single" w:sz="4" w:space="0" w:color="auto"/>
              <w:left w:val="single" w:sz="4" w:space="0" w:color="auto"/>
              <w:bottom w:val="single" w:sz="4" w:space="0" w:color="auto"/>
              <w:right w:val="single" w:sz="4" w:space="0" w:color="auto"/>
            </w:tcBorders>
            <w:shd w:val="clear" w:color="auto" w:fill="F7CAAC"/>
            <w:hideMark/>
          </w:tcPr>
          <w:p w14:paraId="37B330D9"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Požadavky na tvůrčí činnost</w:t>
            </w:r>
          </w:p>
        </w:tc>
        <w:tc>
          <w:tcPr>
            <w:tcW w:w="6450" w:type="dxa"/>
            <w:tcBorders>
              <w:top w:val="single" w:sz="4" w:space="0" w:color="auto"/>
              <w:left w:val="single" w:sz="4" w:space="0" w:color="auto"/>
              <w:bottom w:val="nil"/>
              <w:right w:val="single" w:sz="4" w:space="0" w:color="auto"/>
            </w:tcBorders>
          </w:tcPr>
          <w:p w14:paraId="7065C48E"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3C293975" w14:textId="77777777" w:rsidTr="0051030C">
        <w:trPr>
          <w:trHeight w:val="2165"/>
        </w:trPr>
        <w:tc>
          <w:tcPr>
            <w:tcW w:w="10774" w:type="dxa"/>
            <w:gridSpan w:val="2"/>
            <w:tcBorders>
              <w:top w:val="nil"/>
              <w:left w:val="single" w:sz="4" w:space="0" w:color="auto"/>
              <w:bottom w:val="single" w:sz="4" w:space="0" w:color="auto"/>
              <w:right w:val="single" w:sz="4" w:space="0" w:color="auto"/>
            </w:tcBorders>
          </w:tcPr>
          <w:p w14:paraId="329E462B" w14:textId="77777777" w:rsidR="00114C26" w:rsidRDefault="00114C26" w:rsidP="00935F76">
            <w:pPr>
              <w:tabs>
                <w:tab w:val="left" w:pos="567"/>
              </w:tabs>
              <w:jc w:val="both"/>
              <w:rPr>
                <w:rFonts w:asciiTheme="minorHAnsi" w:hAnsiTheme="minorHAnsi" w:cstheme="minorHAnsi"/>
              </w:rPr>
            </w:pPr>
          </w:p>
          <w:p w14:paraId="1C3F0332" w14:textId="77777777" w:rsidR="00D827D9" w:rsidRDefault="00D827D9" w:rsidP="00935F76">
            <w:pPr>
              <w:tabs>
                <w:tab w:val="left" w:pos="567"/>
              </w:tabs>
              <w:jc w:val="both"/>
              <w:rPr>
                <w:rFonts w:asciiTheme="minorHAnsi" w:hAnsiTheme="minorHAnsi" w:cstheme="minorHAnsi"/>
              </w:rPr>
            </w:pPr>
          </w:p>
          <w:p w14:paraId="5FED5333" w14:textId="77777777" w:rsidR="00D827D9" w:rsidRDefault="00D827D9" w:rsidP="00935F76">
            <w:pPr>
              <w:tabs>
                <w:tab w:val="left" w:pos="567"/>
              </w:tabs>
              <w:jc w:val="both"/>
              <w:rPr>
                <w:rFonts w:asciiTheme="minorHAnsi" w:hAnsiTheme="minorHAnsi" w:cstheme="minorHAnsi"/>
              </w:rPr>
            </w:pPr>
          </w:p>
          <w:p w14:paraId="70765D79" w14:textId="77777777" w:rsidR="00D827D9" w:rsidRDefault="00D827D9" w:rsidP="00935F76">
            <w:pPr>
              <w:tabs>
                <w:tab w:val="left" w:pos="567"/>
              </w:tabs>
              <w:jc w:val="both"/>
              <w:rPr>
                <w:rFonts w:asciiTheme="minorHAnsi" w:hAnsiTheme="minorHAnsi" w:cstheme="minorHAnsi"/>
              </w:rPr>
            </w:pPr>
          </w:p>
          <w:p w14:paraId="26319F37" w14:textId="77777777" w:rsidR="00D827D9" w:rsidRDefault="00D827D9" w:rsidP="00935F76">
            <w:pPr>
              <w:tabs>
                <w:tab w:val="left" w:pos="567"/>
              </w:tabs>
              <w:jc w:val="both"/>
              <w:rPr>
                <w:rFonts w:asciiTheme="minorHAnsi" w:hAnsiTheme="minorHAnsi" w:cstheme="minorHAnsi"/>
              </w:rPr>
            </w:pPr>
          </w:p>
          <w:p w14:paraId="4E881649" w14:textId="77777777" w:rsidR="00D827D9" w:rsidRDefault="00D827D9" w:rsidP="00935F76">
            <w:pPr>
              <w:tabs>
                <w:tab w:val="left" w:pos="567"/>
              </w:tabs>
              <w:jc w:val="both"/>
              <w:rPr>
                <w:rFonts w:asciiTheme="minorHAnsi" w:hAnsiTheme="minorHAnsi" w:cstheme="minorHAnsi"/>
              </w:rPr>
            </w:pPr>
          </w:p>
          <w:p w14:paraId="08534642" w14:textId="77777777" w:rsidR="00D827D9" w:rsidRDefault="00D827D9" w:rsidP="00935F76">
            <w:pPr>
              <w:tabs>
                <w:tab w:val="left" w:pos="567"/>
              </w:tabs>
              <w:jc w:val="both"/>
              <w:rPr>
                <w:rFonts w:asciiTheme="minorHAnsi" w:hAnsiTheme="minorHAnsi" w:cstheme="minorHAnsi"/>
              </w:rPr>
            </w:pPr>
          </w:p>
          <w:p w14:paraId="0AFDE29E" w14:textId="77777777" w:rsidR="00D827D9" w:rsidRDefault="00D827D9" w:rsidP="00935F76">
            <w:pPr>
              <w:tabs>
                <w:tab w:val="left" w:pos="567"/>
              </w:tabs>
              <w:jc w:val="both"/>
              <w:rPr>
                <w:rFonts w:asciiTheme="minorHAnsi" w:hAnsiTheme="minorHAnsi" w:cstheme="minorHAnsi"/>
              </w:rPr>
            </w:pPr>
          </w:p>
          <w:p w14:paraId="268AF6C2" w14:textId="48EB812B" w:rsidR="00D827D9" w:rsidRPr="00F52EEF" w:rsidRDefault="00D827D9" w:rsidP="00935F76">
            <w:pPr>
              <w:tabs>
                <w:tab w:val="left" w:pos="567"/>
              </w:tabs>
              <w:jc w:val="both"/>
              <w:rPr>
                <w:rFonts w:asciiTheme="minorHAnsi" w:hAnsiTheme="minorHAnsi" w:cstheme="minorHAnsi"/>
              </w:rPr>
            </w:pPr>
          </w:p>
        </w:tc>
      </w:tr>
      <w:tr w:rsidR="00114C26" w:rsidRPr="00F52EEF" w14:paraId="6BBB798F" w14:textId="77777777" w:rsidTr="00F52C8E">
        <w:tc>
          <w:tcPr>
            <w:tcW w:w="4324" w:type="dxa"/>
            <w:tcBorders>
              <w:top w:val="single" w:sz="4" w:space="0" w:color="auto"/>
              <w:left w:val="single" w:sz="4" w:space="0" w:color="auto"/>
              <w:bottom w:val="single" w:sz="4" w:space="0" w:color="auto"/>
              <w:right w:val="single" w:sz="4" w:space="0" w:color="auto"/>
            </w:tcBorders>
            <w:shd w:val="clear" w:color="auto" w:fill="F7CAAC"/>
            <w:hideMark/>
          </w:tcPr>
          <w:p w14:paraId="148E1433"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Požadavky na absolvování stáží</w:t>
            </w:r>
          </w:p>
        </w:tc>
        <w:tc>
          <w:tcPr>
            <w:tcW w:w="6450" w:type="dxa"/>
            <w:tcBorders>
              <w:top w:val="single" w:sz="4" w:space="0" w:color="auto"/>
              <w:left w:val="single" w:sz="4" w:space="0" w:color="auto"/>
              <w:bottom w:val="nil"/>
              <w:right w:val="single" w:sz="4" w:space="0" w:color="auto"/>
            </w:tcBorders>
          </w:tcPr>
          <w:p w14:paraId="29A9A213"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54567031" w14:textId="77777777" w:rsidTr="0051030C">
        <w:trPr>
          <w:trHeight w:val="1873"/>
        </w:trPr>
        <w:tc>
          <w:tcPr>
            <w:tcW w:w="10774" w:type="dxa"/>
            <w:gridSpan w:val="2"/>
            <w:tcBorders>
              <w:top w:val="nil"/>
              <w:left w:val="single" w:sz="4" w:space="0" w:color="auto"/>
              <w:bottom w:val="single" w:sz="4" w:space="0" w:color="auto"/>
              <w:right w:val="single" w:sz="4" w:space="0" w:color="auto"/>
            </w:tcBorders>
          </w:tcPr>
          <w:p w14:paraId="17502924" w14:textId="77777777" w:rsidR="00114C26" w:rsidRDefault="00114C26" w:rsidP="00935F76">
            <w:pPr>
              <w:tabs>
                <w:tab w:val="left" w:pos="567"/>
              </w:tabs>
              <w:jc w:val="both"/>
              <w:rPr>
                <w:rFonts w:asciiTheme="minorHAnsi" w:hAnsiTheme="minorHAnsi" w:cstheme="minorHAnsi"/>
              </w:rPr>
            </w:pPr>
          </w:p>
          <w:p w14:paraId="330CC72C" w14:textId="77777777" w:rsidR="00D827D9" w:rsidRDefault="00D827D9" w:rsidP="00935F76">
            <w:pPr>
              <w:tabs>
                <w:tab w:val="left" w:pos="567"/>
              </w:tabs>
              <w:jc w:val="both"/>
              <w:rPr>
                <w:rFonts w:asciiTheme="minorHAnsi" w:hAnsiTheme="minorHAnsi" w:cstheme="minorHAnsi"/>
              </w:rPr>
            </w:pPr>
          </w:p>
          <w:p w14:paraId="515D37AB" w14:textId="77777777" w:rsidR="00D827D9" w:rsidRDefault="00D827D9" w:rsidP="00935F76">
            <w:pPr>
              <w:tabs>
                <w:tab w:val="left" w:pos="567"/>
              </w:tabs>
              <w:jc w:val="both"/>
              <w:rPr>
                <w:rFonts w:asciiTheme="minorHAnsi" w:hAnsiTheme="minorHAnsi" w:cstheme="minorHAnsi"/>
              </w:rPr>
            </w:pPr>
          </w:p>
          <w:p w14:paraId="6B9F0B05" w14:textId="77777777" w:rsidR="00D827D9" w:rsidRDefault="00D827D9" w:rsidP="00935F76">
            <w:pPr>
              <w:tabs>
                <w:tab w:val="left" w:pos="567"/>
              </w:tabs>
              <w:jc w:val="both"/>
              <w:rPr>
                <w:rFonts w:asciiTheme="minorHAnsi" w:hAnsiTheme="minorHAnsi" w:cstheme="minorHAnsi"/>
              </w:rPr>
            </w:pPr>
          </w:p>
          <w:p w14:paraId="15AE2F71" w14:textId="77777777" w:rsidR="00D827D9" w:rsidRDefault="00D827D9" w:rsidP="00935F76">
            <w:pPr>
              <w:tabs>
                <w:tab w:val="left" w:pos="567"/>
              </w:tabs>
              <w:jc w:val="both"/>
              <w:rPr>
                <w:rFonts w:asciiTheme="minorHAnsi" w:hAnsiTheme="minorHAnsi" w:cstheme="minorHAnsi"/>
              </w:rPr>
            </w:pPr>
          </w:p>
          <w:p w14:paraId="0A63EDD9" w14:textId="77777777" w:rsidR="00D827D9" w:rsidRDefault="00D827D9" w:rsidP="00935F76">
            <w:pPr>
              <w:tabs>
                <w:tab w:val="left" w:pos="567"/>
              </w:tabs>
              <w:jc w:val="both"/>
              <w:rPr>
                <w:rFonts w:asciiTheme="minorHAnsi" w:hAnsiTheme="minorHAnsi" w:cstheme="minorHAnsi"/>
              </w:rPr>
            </w:pPr>
          </w:p>
          <w:p w14:paraId="72D0EF08" w14:textId="77777777" w:rsidR="00D827D9" w:rsidRDefault="00D827D9" w:rsidP="00935F76">
            <w:pPr>
              <w:tabs>
                <w:tab w:val="left" w:pos="567"/>
              </w:tabs>
              <w:jc w:val="both"/>
              <w:rPr>
                <w:rFonts w:asciiTheme="minorHAnsi" w:hAnsiTheme="minorHAnsi" w:cstheme="minorHAnsi"/>
              </w:rPr>
            </w:pPr>
          </w:p>
          <w:p w14:paraId="40B4E43B" w14:textId="77777777" w:rsidR="00D827D9" w:rsidRDefault="00D827D9" w:rsidP="00935F76">
            <w:pPr>
              <w:tabs>
                <w:tab w:val="left" w:pos="567"/>
              </w:tabs>
              <w:jc w:val="both"/>
              <w:rPr>
                <w:rFonts w:asciiTheme="minorHAnsi" w:hAnsiTheme="minorHAnsi" w:cstheme="minorHAnsi"/>
              </w:rPr>
            </w:pPr>
          </w:p>
          <w:p w14:paraId="123347CE" w14:textId="546EFB8B" w:rsidR="00D827D9" w:rsidRPr="00F52EEF" w:rsidRDefault="00D827D9" w:rsidP="00935F76">
            <w:pPr>
              <w:tabs>
                <w:tab w:val="left" w:pos="567"/>
              </w:tabs>
              <w:jc w:val="both"/>
              <w:rPr>
                <w:rFonts w:asciiTheme="minorHAnsi" w:hAnsiTheme="minorHAnsi" w:cstheme="minorHAnsi"/>
              </w:rPr>
            </w:pPr>
          </w:p>
        </w:tc>
      </w:tr>
      <w:tr w:rsidR="00114C26" w:rsidRPr="00F52EEF" w14:paraId="5CD28142" w14:textId="77777777" w:rsidTr="00F52C8E">
        <w:tc>
          <w:tcPr>
            <w:tcW w:w="4324" w:type="dxa"/>
            <w:tcBorders>
              <w:top w:val="single" w:sz="4" w:space="0" w:color="auto"/>
              <w:left w:val="single" w:sz="4" w:space="0" w:color="auto"/>
              <w:bottom w:val="single" w:sz="4" w:space="0" w:color="auto"/>
              <w:right w:val="single" w:sz="4" w:space="0" w:color="auto"/>
            </w:tcBorders>
            <w:shd w:val="clear" w:color="auto" w:fill="F7CAAC"/>
            <w:hideMark/>
          </w:tcPr>
          <w:p w14:paraId="131AF726"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Další studijní povinnosti</w:t>
            </w:r>
          </w:p>
        </w:tc>
        <w:tc>
          <w:tcPr>
            <w:tcW w:w="6450" w:type="dxa"/>
            <w:tcBorders>
              <w:top w:val="single" w:sz="4" w:space="0" w:color="auto"/>
              <w:left w:val="single" w:sz="4" w:space="0" w:color="auto"/>
              <w:bottom w:val="nil"/>
              <w:right w:val="single" w:sz="4" w:space="0" w:color="auto"/>
            </w:tcBorders>
            <w:shd w:val="clear" w:color="auto" w:fill="FFFFFF"/>
          </w:tcPr>
          <w:p w14:paraId="0C881D23" w14:textId="77777777" w:rsidR="00114C26" w:rsidRPr="00F52EEF" w:rsidRDefault="00114C26" w:rsidP="00935F76">
            <w:pPr>
              <w:tabs>
                <w:tab w:val="left" w:pos="567"/>
              </w:tabs>
              <w:jc w:val="center"/>
              <w:rPr>
                <w:rFonts w:asciiTheme="minorHAnsi" w:hAnsiTheme="minorHAnsi" w:cstheme="minorHAnsi"/>
              </w:rPr>
            </w:pPr>
          </w:p>
        </w:tc>
      </w:tr>
      <w:tr w:rsidR="00114C26" w:rsidRPr="00F52EEF" w14:paraId="5EE0F47D" w14:textId="77777777" w:rsidTr="0051030C">
        <w:trPr>
          <w:trHeight w:val="1875"/>
        </w:trPr>
        <w:tc>
          <w:tcPr>
            <w:tcW w:w="10774" w:type="dxa"/>
            <w:gridSpan w:val="2"/>
            <w:tcBorders>
              <w:top w:val="nil"/>
              <w:left w:val="single" w:sz="4" w:space="0" w:color="auto"/>
              <w:bottom w:val="single" w:sz="4" w:space="0" w:color="auto"/>
              <w:right w:val="single" w:sz="4" w:space="0" w:color="auto"/>
            </w:tcBorders>
          </w:tcPr>
          <w:p w14:paraId="12B5AE00" w14:textId="77777777" w:rsidR="00114C26" w:rsidRPr="00F52EEF" w:rsidRDefault="00114C26" w:rsidP="00935F76">
            <w:pPr>
              <w:tabs>
                <w:tab w:val="left" w:pos="567"/>
              </w:tabs>
              <w:jc w:val="both"/>
              <w:rPr>
                <w:rFonts w:asciiTheme="minorHAnsi" w:hAnsiTheme="minorHAnsi" w:cstheme="minorHAnsi"/>
              </w:rPr>
            </w:pPr>
          </w:p>
        </w:tc>
      </w:tr>
      <w:tr w:rsidR="00114C26" w:rsidRPr="00F52EEF" w14:paraId="735928C9" w14:textId="77777777" w:rsidTr="00F52C8E">
        <w:tc>
          <w:tcPr>
            <w:tcW w:w="4324" w:type="dxa"/>
            <w:tcBorders>
              <w:top w:val="single" w:sz="4" w:space="0" w:color="auto"/>
              <w:left w:val="single" w:sz="4" w:space="0" w:color="auto"/>
              <w:bottom w:val="single" w:sz="4" w:space="0" w:color="auto"/>
              <w:right w:val="single" w:sz="4" w:space="0" w:color="auto"/>
            </w:tcBorders>
            <w:shd w:val="clear" w:color="auto" w:fill="F7CAAC"/>
            <w:hideMark/>
          </w:tcPr>
          <w:p w14:paraId="77104BFA" w14:textId="20322C99"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Návrh témat disertačních prací a témata obhájených prací</w:t>
            </w:r>
          </w:p>
        </w:tc>
        <w:tc>
          <w:tcPr>
            <w:tcW w:w="6450" w:type="dxa"/>
            <w:tcBorders>
              <w:top w:val="single" w:sz="4" w:space="0" w:color="auto"/>
              <w:left w:val="single" w:sz="4" w:space="0" w:color="auto"/>
              <w:bottom w:val="nil"/>
              <w:right w:val="single" w:sz="4" w:space="0" w:color="auto"/>
            </w:tcBorders>
            <w:shd w:val="clear" w:color="auto" w:fill="FFFFFF"/>
          </w:tcPr>
          <w:p w14:paraId="473FBD97" w14:textId="77777777" w:rsidR="00114C26" w:rsidRPr="00F52EEF" w:rsidRDefault="00114C26" w:rsidP="00935F76">
            <w:pPr>
              <w:tabs>
                <w:tab w:val="left" w:pos="567"/>
              </w:tabs>
              <w:jc w:val="center"/>
              <w:rPr>
                <w:rFonts w:asciiTheme="minorHAnsi" w:hAnsiTheme="minorHAnsi" w:cstheme="minorHAnsi"/>
              </w:rPr>
            </w:pPr>
          </w:p>
        </w:tc>
      </w:tr>
      <w:tr w:rsidR="00114C26" w:rsidRPr="00F52EEF" w14:paraId="1CAE1E59" w14:textId="77777777" w:rsidTr="00D827D9">
        <w:trPr>
          <w:trHeight w:val="3778"/>
        </w:trPr>
        <w:tc>
          <w:tcPr>
            <w:tcW w:w="10774" w:type="dxa"/>
            <w:gridSpan w:val="2"/>
            <w:tcBorders>
              <w:top w:val="nil"/>
              <w:left w:val="single" w:sz="4" w:space="0" w:color="auto"/>
              <w:bottom w:val="single" w:sz="4" w:space="0" w:color="auto"/>
              <w:right w:val="single" w:sz="4" w:space="0" w:color="auto"/>
            </w:tcBorders>
          </w:tcPr>
          <w:p w14:paraId="3E7EAC8B" w14:textId="6864B93E" w:rsidR="00D827D9" w:rsidRPr="00F52EEF" w:rsidRDefault="00D827D9" w:rsidP="00935F76">
            <w:pPr>
              <w:tabs>
                <w:tab w:val="left" w:pos="567"/>
              </w:tabs>
              <w:jc w:val="both"/>
              <w:rPr>
                <w:rFonts w:asciiTheme="minorHAnsi" w:hAnsiTheme="minorHAnsi" w:cstheme="minorHAnsi"/>
              </w:rPr>
            </w:pPr>
          </w:p>
        </w:tc>
      </w:tr>
    </w:tbl>
    <w:p w14:paraId="24FD31DA" w14:textId="49E09FFF" w:rsidR="00140E7C" w:rsidRPr="00F52EEF" w:rsidRDefault="00140E7C" w:rsidP="00935F76">
      <w:pPr>
        <w:tabs>
          <w:tab w:val="left" w:pos="567"/>
        </w:tabs>
        <w:spacing w:line="259" w:lineRule="auto"/>
        <w:rPr>
          <w:rFonts w:asciiTheme="minorHAnsi" w:hAnsiTheme="minorHAnsi" w:cstheme="minorHAnsi"/>
        </w:rPr>
      </w:pPr>
      <w:r w:rsidRPr="00F52EEF">
        <w:rPr>
          <w:rFonts w:asciiTheme="minorHAnsi" w:hAnsiTheme="minorHAnsi" w:cstheme="minorHAnsi"/>
          <w:b/>
          <w:sz w:val="28"/>
        </w:rPr>
        <w:lastRenderedPageBreak/>
        <w:t>Karty předmětů</w:t>
      </w:r>
      <w:r w:rsidR="00D827D9">
        <w:rPr>
          <w:rFonts w:asciiTheme="minorHAnsi" w:hAnsiTheme="minorHAnsi" w:cstheme="minorHAnsi"/>
          <w:b/>
          <w:sz w:val="28"/>
        </w:rPr>
        <w:t xml:space="preserve"> – </w:t>
      </w:r>
      <w:r w:rsidRPr="00F52EEF">
        <w:rPr>
          <w:rFonts w:asciiTheme="minorHAnsi" w:hAnsiTheme="minorHAnsi" w:cstheme="minorHAnsi"/>
          <w:b/>
          <w:sz w:val="28"/>
        </w:rPr>
        <w:t>prezenční forma studia</w:t>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338"/>
        <w:gridCol w:w="1357"/>
        <w:gridCol w:w="769"/>
      </w:tblGrid>
      <w:tr w:rsidR="00F64B71" w:rsidRPr="00F52EEF" w14:paraId="5DA73497" w14:textId="77777777" w:rsidTr="00003E11">
        <w:tc>
          <w:tcPr>
            <w:tcW w:w="10774" w:type="dxa"/>
            <w:gridSpan w:val="8"/>
            <w:tcBorders>
              <w:bottom w:val="double" w:sz="4" w:space="0" w:color="auto"/>
            </w:tcBorders>
            <w:shd w:val="clear" w:color="auto" w:fill="BDD6EE"/>
          </w:tcPr>
          <w:p w14:paraId="65C8A67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19E0635B" w14:textId="77777777" w:rsidTr="00003E11">
        <w:tc>
          <w:tcPr>
            <w:tcW w:w="3904" w:type="dxa"/>
            <w:tcBorders>
              <w:top w:val="double" w:sz="4" w:space="0" w:color="auto"/>
            </w:tcBorders>
            <w:shd w:val="clear" w:color="auto" w:fill="F7CAAC"/>
          </w:tcPr>
          <w:p w14:paraId="72996D6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70" w:type="dxa"/>
            <w:gridSpan w:val="7"/>
            <w:tcBorders>
              <w:top w:val="double" w:sz="4" w:space="0" w:color="auto"/>
            </w:tcBorders>
          </w:tcPr>
          <w:p w14:paraId="03060AFE"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shd w:val="clear" w:color="auto" w:fill="FFFFFF"/>
              </w:rPr>
              <w:t>Marketing 1</w:t>
            </w:r>
          </w:p>
        </w:tc>
      </w:tr>
      <w:tr w:rsidR="00F64B71" w:rsidRPr="00F52EEF" w14:paraId="6D0EF8FF" w14:textId="77777777" w:rsidTr="00003E11">
        <w:tc>
          <w:tcPr>
            <w:tcW w:w="3904" w:type="dxa"/>
            <w:shd w:val="clear" w:color="auto" w:fill="F7CAAC"/>
          </w:tcPr>
          <w:p w14:paraId="50504C9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3960B2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1E35AA2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69" w:type="dxa"/>
          </w:tcPr>
          <w:p w14:paraId="0BCDB11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F64B71" w:rsidRPr="00F52EEF" w14:paraId="5D34D648" w14:textId="77777777" w:rsidTr="00003E11">
        <w:tc>
          <w:tcPr>
            <w:tcW w:w="3904" w:type="dxa"/>
            <w:shd w:val="clear" w:color="auto" w:fill="F7CAAC"/>
          </w:tcPr>
          <w:p w14:paraId="7273395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96B64E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13p + 13s</w:t>
            </w:r>
          </w:p>
        </w:tc>
        <w:tc>
          <w:tcPr>
            <w:tcW w:w="889" w:type="dxa"/>
            <w:shd w:val="clear" w:color="auto" w:fill="F7CAAC"/>
          </w:tcPr>
          <w:p w14:paraId="380A782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4AFB37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338" w:type="dxa"/>
            <w:shd w:val="clear" w:color="auto" w:fill="F7CAAC"/>
          </w:tcPr>
          <w:p w14:paraId="6385243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2126" w:type="dxa"/>
            <w:gridSpan w:val="2"/>
          </w:tcPr>
          <w:p w14:paraId="05CB241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F64B71" w:rsidRPr="00F52EEF" w14:paraId="025DEC24" w14:textId="77777777" w:rsidTr="00003E11">
        <w:tc>
          <w:tcPr>
            <w:tcW w:w="3904" w:type="dxa"/>
            <w:shd w:val="clear" w:color="auto" w:fill="F7CAAC"/>
          </w:tcPr>
          <w:p w14:paraId="4F0D640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70" w:type="dxa"/>
            <w:gridSpan w:val="7"/>
          </w:tcPr>
          <w:p w14:paraId="4FC2E1D1"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76DF21AE" w14:textId="77777777" w:rsidTr="00003E11">
        <w:tc>
          <w:tcPr>
            <w:tcW w:w="3904" w:type="dxa"/>
            <w:shd w:val="clear" w:color="auto" w:fill="F7CAAC"/>
          </w:tcPr>
          <w:p w14:paraId="6838D30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7059FD8"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Zkouška</w:t>
            </w:r>
          </w:p>
        </w:tc>
        <w:tc>
          <w:tcPr>
            <w:tcW w:w="1338" w:type="dxa"/>
            <w:shd w:val="clear" w:color="auto" w:fill="F7CAAC"/>
          </w:tcPr>
          <w:p w14:paraId="5DD2178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2126" w:type="dxa"/>
            <w:gridSpan w:val="2"/>
          </w:tcPr>
          <w:p w14:paraId="5FDE869D"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a seminář</w:t>
            </w:r>
          </w:p>
        </w:tc>
      </w:tr>
      <w:tr w:rsidR="00F64B71" w:rsidRPr="00F52EEF" w14:paraId="6A9D08BD" w14:textId="77777777" w:rsidTr="00003E11">
        <w:tc>
          <w:tcPr>
            <w:tcW w:w="3904" w:type="dxa"/>
            <w:shd w:val="clear" w:color="auto" w:fill="F7CAAC"/>
          </w:tcPr>
          <w:p w14:paraId="691BF89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70" w:type="dxa"/>
            <w:gridSpan w:val="7"/>
            <w:tcBorders>
              <w:bottom w:val="nil"/>
            </w:tcBorders>
          </w:tcPr>
          <w:p w14:paraId="711C6D6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499241A" w14:textId="77777777" w:rsidTr="00003E11">
        <w:trPr>
          <w:cantSplit/>
          <w:trHeight w:val="1134"/>
        </w:trPr>
        <w:tc>
          <w:tcPr>
            <w:tcW w:w="10774" w:type="dxa"/>
            <w:gridSpan w:val="8"/>
            <w:tcBorders>
              <w:top w:val="nil"/>
            </w:tcBorders>
          </w:tcPr>
          <w:p w14:paraId="25652715" w14:textId="55033A82" w:rsidR="00F64B71" w:rsidRPr="00003E11" w:rsidRDefault="00D827D9" w:rsidP="00935F76">
            <w:pPr>
              <w:tabs>
                <w:tab w:val="left" w:pos="567"/>
              </w:tabs>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xml:space="preserve">1. </w:t>
            </w:r>
            <w:r w:rsidR="00F64B71" w:rsidRPr="00F52EEF">
              <w:rPr>
                <w:rFonts w:asciiTheme="minorHAnsi" w:hAnsiTheme="minorHAnsi" w:cstheme="minorHAnsi"/>
                <w:color w:val="000000"/>
                <w:shd w:val="clear" w:color="auto" w:fill="FFFFFF"/>
              </w:rPr>
              <w:t>Zvládnutí závěrečného testu na nejméně 60% - podmínka zápočtu před zkouškou</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xml:space="preserve">2. </w:t>
            </w:r>
            <w:r w:rsidR="00F64B71" w:rsidRPr="00F52EEF">
              <w:rPr>
                <w:rFonts w:asciiTheme="minorHAnsi" w:hAnsiTheme="minorHAnsi" w:cstheme="minorHAnsi"/>
                <w:color w:val="000000"/>
                <w:shd w:val="clear" w:color="auto" w:fill="FFFFFF"/>
              </w:rPr>
              <w:t>80% účast na seminářích</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3. Z</w:t>
            </w:r>
            <w:r w:rsidR="00F64B71" w:rsidRPr="00F52EEF">
              <w:rPr>
                <w:rFonts w:asciiTheme="minorHAnsi" w:hAnsiTheme="minorHAnsi" w:cstheme="minorHAnsi"/>
                <w:color w:val="000000"/>
                <w:shd w:val="clear" w:color="auto" w:fill="FFFFFF"/>
              </w:rPr>
              <w:t>pracování seminární práce na zadané téma</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sidR="00F64B71" w:rsidRPr="00D827D9">
              <w:rPr>
                <w:rFonts w:asciiTheme="minorHAnsi" w:hAnsiTheme="minorHAnsi" w:cstheme="minorHAnsi"/>
                <w:b/>
                <w:color w:val="000000"/>
                <w:shd w:val="clear" w:color="auto" w:fill="FFFFFF"/>
              </w:rPr>
              <w:t>Plusové body:</w:t>
            </w:r>
            <w:r w:rsidR="00F64B71" w:rsidRPr="00F52EEF">
              <w:rPr>
                <w:rFonts w:asciiTheme="minorHAnsi" w:hAnsiTheme="minorHAnsi" w:cstheme="minorHAnsi"/>
                <w:color w:val="000000"/>
              </w:rPr>
              <w:br/>
            </w:r>
            <w:r w:rsidR="00F64B71" w:rsidRPr="00F52EEF">
              <w:rPr>
                <w:rFonts w:asciiTheme="minorHAnsi" w:hAnsiTheme="minorHAnsi" w:cstheme="minorHAnsi"/>
                <w:color w:val="000000"/>
                <w:shd w:val="clear" w:color="auto" w:fill="FFFFFF"/>
              </w:rPr>
              <w:t>- Prezentace seminární práce na seminářích</w:t>
            </w:r>
            <w:r w:rsidR="00F64B71" w:rsidRPr="00F52EEF">
              <w:rPr>
                <w:rFonts w:asciiTheme="minorHAnsi" w:hAnsiTheme="minorHAnsi" w:cstheme="minorHAnsi"/>
                <w:color w:val="000000"/>
              </w:rPr>
              <w:br/>
            </w:r>
            <w:r w:rsidR="00F64B71" w:rsidRPr="00F52EEF">
              <w:rPr>
                <w:rFonts w:asciiTheme="minorHAnsi" w:hAnsiTheme="minorHAnsi" w:cstheme="minorHAnsi"/>
                <w:color w:val="000000"/>
                <w:shd w:val="clear" w:color="auto" w:fill="FFFFFF"/>
              </w:rPr>
              <w:t>- Vypracování dílčích úkolů podle aktuálního zadání</w:t>
            </w:r>
          </w:p>
        </w:tc>
      </w:tr>
      <w:tr w:rsidR="00F64B71" w:rsidRPr="00F52EEF" w14:paraId="0EEA2EB6" w14:textId="77777777" w:rsidTr="00003E11">
        <w:trPr>
          <w:trHeight w:val="197"/>
        </w:trPr>
        <w:tc>
          <w:tcPr>
            <w:tcW w:w="3904" w:type="dxa"/>
            <w:tcBorders>
              <w:top w:val="nil"/>
            </w:tcBorders>
            <w:shd w:val="clear" w:color="auto" w:fill="F7CAAC"/>
          </w:tcPr>
          <w:p w14:paraId="720ABA4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70" w:type="dxa"/>
            <w:gridSpan w:val="7"/>
            <w:tcBorders>
              <w:top w:val="nil"/>
            </w:tcBorders>
          </w:tcPr>
          <w:p w14:paraId="2098546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F64B71" w:rsidRPr="00F52EEF" w14:paraId="13BDE0D7" w14:textId="77777777" w:rsidTr="00003E11">
        <w:trPr>
          <w:trHeight w:val="243"/>
        </w:trPr>
        <w:tc>
          <w:tcPr>
            <w:tcW w:w="3904" w:type="dxa"/>
            <w:tcBorders>
              <w:top w:val="nil"/>
            </w:tcBorders>
            <w:shd w:val="clear" w:color="auto" w:fill="F7CAAC"/>
          </w:tcPr>
          <w:p w14:paraId="490EC04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70" w:type="dxa"/>
            <w:gridSpan w:val="7"/>
            <w:tcBorders>
              <w:top w:val="nil"/>
            </w:tcBorders>
          </w:tcPr>
          <w:p w14:paraId="55F42F0D" w14:textId="099C08F4" w:rsidR="00F64B71" w:rsidRPr="00F52EEF" w:rsidRDefault="00112D6D"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4B4C6D02" w14:textId="77777777" w:rsidTr="00003E11">
        <w:tc>
          <w:tcPr>
            <w:tcW w:w="3904" w:type="dxa"/>
            <w:shd w:val="clear" w:color="auto" w:fill="F7CAAC"/>
          </w:tcPr>
          <w:p w14:paraId="766746C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70" w:type="dxa"/>
            <w:gridSpan w:val="7"/>
            <w:tcBorders>
              <w:bottom w:val="nil"/>
            </w:tcBorders>
          </w:tcPr>
          <w:p w14:paraId="73136D1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38BD261" w14:textId="77777777" w:rsidTr="00003E11">
        <w:trPr>
          <w:trHeight w:val="70"/>
        </w:trPr>
        <w:tc>
          <w:tcPr>
            <w:tcW w:w="10774" w:type="dxa"/>
            <w:gridSpan w:val="8"/>
            <w:tcBorders>
              <w:top w:val="nil"/>
            </w:tcBorders>
          </w:tcPr>
          <w:p w14:paraId="4DFED05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BBE7DBB" w14:textId="77777777" w:rsidTr="00003E11">
        <w:tc>
          <w:tcPr>
            <w:tcW w:w="3904" w:type="dxa"/>
            <w:shd w:val="clear" w:color="auto" w:fill="F7CAAC"/>
          </w:tcPr>
          <w:p w14:paraId="6612AA3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70" w:type="dxa"/>
            <w:gridSpan w:val="7"/>
            <w:tcBorders>
              <w:bottom w:val="nil"/>
            </w:tcBorders>
          </w:tcPr>
          <w:p w14:paraId="75196ED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A743BD5" w14:textId="77777777" w:rsidTr="00003E11">
        <w:trPr>
          <w:trHeight w:val="2327"/>
        </w:trPr>
        <w:tc>
          <w:tcPr>
            <w:tcW w:w="10774" w:type="dxa"/>
            <w:gridSpan w:val="8"/>
            <w:tcBorders>
              <w:top w:val="nil"/>
              <w:bottom w:val="single" w:sz="12" w:space="0" w:color="auto"/>
            </w:tcBorders>
          </w:tcPr>
          <w:p w14:paraId="01E07AAB" w14:textId="77777777" w:rsidR="00D827D9" w:rsidRDefault="00F64B71" w:rsidP="00935F76">
            <w:pPr>
              <w:tabs>
                <w:tab w:val="left" w:pos="567"/>
                <w:tab w:val="left" w:pos="7135"/>
              </w:tabs>
              <w:rPr>
                <w:del w:id="663" w:author="Martin Kazík" w:date="2020-01-23T11:23:00Z"/>
                <w:rStyle w:val="apple-converted-space"/>
                <w:rFonts w:asciiTheme="minorHAnsi" w:hAnsiTheme="minorHAnsi" w:cstheme="minorHAnsi"/>
                <w:color w:val="000000"/>
                <w:shd w:val="clear" w:color="auto" w:fill="FFFFFF"/>
              </w:rPr>
            </w:pPr>
            <w:del w:id="664" w:author="Martin Kazík" w:date="2020-01-23T11:23:00Z">
              <w:r w:rsidRPr="00F52EEF">
                <w:rPr>
                  <w:rFonts w:asciiTheme="minorHAnsi" w:hAnsiTheme="minorHAnsi" w:cstheme="minorHAnsi"/>
                  <w:color w:val="000000"/>
                  <w:shd w:val="clear" w:color="auto" w:fill="FFFFFF"/>
                </w:rPr>
                <w:delText>Cílem předmětu je seznámit studenty s pojetím marketingu jako moderní koncepce řízení organizace a činností. Objasňuje význam a postavení marketingu ve strukturách organizace, obsah a nástroje moderního marketingu. Student si osvojí pojmy z oblasti marketingu včetně jejich vzájemných vztahů a vazeb, bude schopen definovat podstatu marketingu, pojetí a význam tvorby a realizace kvalitní marketingové koncepce pro potřebu řízení každé organizace. Seznámí se s vnitřním a vnějším prostředím ovlivňujícím fungování každé organizace, marketingovým pojetím trhu a jeho členěním, marketingovým informačním systémem, chováním spotřebitelů, základními částmi marketingového mixu.</w:delText>
              </w:r>
              <w:r w:rsidRPr="00F52EEF">
                <w:rPr>
                  <w:rStyle w:val="apple-converted-space"/>
                  <w:rFonts w:asciiTheme="minorHAnsi" w:hAnsiTheme="minorHAnsi" w:cstheme="minorHAnsi"/>
                  <w:color w:val="000000"/>
                  <w:shd w:val="clear" w:color="auto" w:fill="FFFFFF"/>
                </w:rPr>
                <w:delText> </w:delText>
              </w:r>
            </w:del>
          </w:p>
          <w:p w14:paraId="1BCEB110" w14:textId="77777777" w:rsidR="00185031" w:rsidRPr="00003E11" w:rsidRDefault="00185031" w:rsidP="00935F76">
            <w:pPr>
              <w:tabs>
                <w:tab w:val="left" w:pos="567"/>
                <w:tab w:val="left" w:pos="7135"/>
              </w:tabs>
              <w:rPr>
                <w:del w:id="665" w:author="Martin Kazík" w:date="2020-01-23T11:23:00Z"/>
                <w:rFonts w:asciiTheme="minorHAnsi" w:hAnsiTheme="minorHAnsi" w:cstheme="minorHAnsi"/>
                <w:color w:val="000000"/>
                <w:shd w:val="clear" w:color="auto" w:fill="FFFFFF"/>
              </w:rPr>
            </w:pPr>
          </w:p>
          <w:p w14:paraId="30BBB99E" w14:textId="540DFC75" w:rsidR="00D827D9" w:rsidRPr="00D827D9" w:rsidRDefault="00D827D9" w:rsidP="00935F76">
            <w:pPr>
              <w:tabs>
                <w:tab w:val="left" w:pos="567"/>
                <w:tab w:val="left" w:pos="7135"/>
              </w:tabs>
              <w:rPr>
                <w:rFonts w:asciiTheme="minorHAnsi" w:hAnsiTheme="minorHAnsi" w:cstheme="minorHAnsi"/>
                <w:b/>
              </w:rPr>
            </w:pPr>
            <w:r w:rsidRPr="00D827D9">
              <w:rPr>
                <w:rFonts w:asciiTheme="minorHAnsi" w:hAnsiTheme="minorHAnsi" w:cstheme="minorHAnsi"/>
                <w:b/>
              </w:rPr>
              <w:t>Probíraná témata:</w:t>
            </w:r>
          </w:p>
          <w:p w14:paraId="09D98FF4" w14:textId="5EA12F1E"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 xml:space="preserve">- </w:t>
            </w:r>
            <w:r w:rsidR="00D827D9">
              <w:rPr>
                <w:rFonts w:asciiTheme="minorHAnsi" w:hAnsiTheme="minorHAnsi" w:cstheme="minorHAnsi"/>
                <w:color w:val="000000"/>
                <w:shd w:val="clear" w:color="auto" w:fill="FFFFFF"/>
              </w:rPr>
              <w:t>h</w:t>
            </w:r>
            <w:r w:rsidRPr="00F52EEF">
              <w:rPr>
                <w:rFonts w:asciiTheme="minorHAnsi" w:hAnsiTheme="minorHAnsi" w:cstheme="minorHAnsi"/>
                <w:color w:val="000000"/>
                <w:shd w:val="clear" w:color="auto" w:fill="FFFFFF"/>
              </w:rPr>
              <w:t>istorické předpoklady a vývojové etapy marketingu</w:t>
            </w:r>
            <w:r w:rsidR="00D827D9">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D827D9">
              <w:rPr>
                <w:rFonts w:asciiTheme="minorHAnsi" w:hAnsiTheme="minorHAnsi" w:cstheme="minorHAnsi"/>
                <w:color w:val="000000"/>
                <w:shd w:val="clear" w:color="auto" w:fill="FFFFFF"/>
              </w:rPr>
              <w:t>o</w:t>
            </w:r>
            <w:r w:rsidRPr="00F52EEF">
              <w:rPr>
                <w:rFonts w:asciiTheme="minorHAnsi" w:hAnsiTheme="minorHAnsi" w:cstheme="minorHAnsi"/>
                <w:color w:val="000000"/>
                <w:shd w:val="clear" w:color="auto" w:fill="FFFFFF"/>
              </w:rPr>
              <w:t>becná charakteristika a význam marketingu, marketingové prostředí</w:t>
            </w:r>
            <w:r w:rsidR="00D827D9">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D827D9">
              <w:rPr>
                <w:rFonts w:asciiTheme="minorHAnsi" w:hAnsiTheme="minorHAnsi" w:cstheme="minorHAnsi"/>
                <w:color w:val="000000"/>
                <w:shd w:val="clear" w:color="auto" w:fill="FFFFFF"/>
              </w:rPr>
              <w:t>m</w:t>
            </w:r>
            <w:r w:rsidRPr="00F52EEF">
              <w:rPr>
                <w:rFonts w:asciiTheme="minorHAnsi" w:hAnsiTheme="minorHAnsi" w:cstheme="minorHAnsi"/>
                <w:color w:val="000000"/>
                <w:shd w:val="clear" w:color="auto" w:fill="FFFFFF"/>
              </w:rPr>
              <w:t>arketingový informační systém</w:t>
            </w:r>
            <w:r w:rsidR="00D827D9">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D827D9">
              <w:rPr>
                <w:rFonts w:asciiTheme="minorHAnsi" w:hAnsiTheme="minorHAnsi" w:cstheme="minorHAnsi"/>
                <w:color w:val="000000"/>
                <w:shd w:val="clear" w:color="auto" w:fill="FFFFFF"/>
              </w:rPr>
              <w:t>f</w:t>
            </w:r>
            <w:r w:rsidRPr="00F52EEF">
              <w:rPr>
                <w:rFonts w:asciiTheme="minorHAnsi" w:hAnsiTheme="minorHAnsi" w:cstheme="minorHAnsi"/>
                <w:color w:val="000000"/>
                <w:shd w:val="clear" w:color="auto" w:fill="FFFFFF"/>
              </w:rPr>
              <w:t>ormy marketingového výzkumu</w:t>
            </w:r>
            <w:r w:rsidR="00D827D9">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D827D9">
              <w:rPr>
                <w:rFonts w:asciiTheme="minorHAnsi" w:hAnsiTheme="minorHAnsi" w:cstheme="minorHAnsi"/>
                <w:color w:val="000000"/>
                <w:shd w:val="clear" w:color="auto" w:fill="FFFFFF"/>
              </w:rPr>
              <w:t>c</w:t>
            </w:r>
            <w:r w:rsidRPr="00F52EEF">
              <w:rPr>
                <w:rFonts w:asciiTheme="minorHAnsi" w:hAnsiTheme="minorHAnsi" w:cstheme="minorHAnsi"/>
                <w:color w:val="000000"/>
                <w:shd w:val="clear" w:color="auto" w:fill="FFFFFF"/>
              </w:rPr>
              <w:t>hování kupujících na spotřebitelském trhu</w:t>
            </w:r>
            <w:r w:rsidR="00D827D9">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D827D9">
              <w:rPr>
                <w:rFonts w:asciiTheme="minorHAnsi" w:hAnsiTheme="minorHAnsi" w:cstheme="minorHAnsi"/>
                <w:color w:val="000000"/>
                <w:shd w:val="clear" w:color="auto" w:fill="FFFFFF"/>
              </w:rPr>
              <w:t>c</w:t>
            </w:r>
            <w:r w:rsidRPr="00F52EEF">
              <w:rPr>
                <w:rFonts w:asciiTheme="minorHAnsi" w:hAnsiTheme="minorHAnsi" w:cstheme="minorHAnsi"/>
                <w:color w:val="000000"/>
                <w:shd w:val="clear" w:color="auto" w:fill="FFFFFF"/>
              </w:rPr>
              <w:t>hování kupujících na obchodním, průmyslovém a státním trhu</w:t>
            </w:r>
            <w:r w:rsidR="00D827D9">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D827D9">
              <w:rPr>
                <w:rFonts w:asciiTheme="minorHAnsi" w:hAnsiTheme="minorHAnsi" w:cstheme="minorHAnsi"/>
                <w:color w:val="000000"/>
                <w:shd w:val="clear" w:color="auto" w:fill="FFFFFF"/>
              </w:rPr>
              <w:t>c</w:t>
            </w:r>
            <w:r w:rsidRPr="00F52EEF">
              <w:rPr>
                <w:rFonts w:asciiTheme="minorHAnsi" w:hAnsiTheme="minorHAnsi" w:cstheme="minorHAnsi"/>
                <w:color w:val="000000"/>
                <w:shd w:val="clear" w:color="auto" w:fill="FFFFFF"/>
              </w:rPr>
              <w:t>harakteristika "4P" marketingu (produkt, cena, distribuce, propagace)</w:t>
            </w:r>
            <w:r w:rsidR="00D827D9">
              <w:rPr>
                <w:rFonts w:asciiTheme="minorHAnsi" w:hAnsiTheme="minorHAnsi" w:cstheme="minorHAnsi"/>
                <w:color w:val="000000"/>
                <w:shd w:val="clear" w:color="auto" w:fill="FFFFFF"/>
              </w:rPr>
              <w:t>.</w:t>
            </w:r>
          </w:p>
        </w:tc>
      </w:tr>
      <w:tr w:rsidR="00F64B71" w:rsidRPr="00F52EEF" w14:paraId="2B065BD5" w14:textId="77777777" w:rsidTr="00003E11">
        <w:trPr>
          <w:trHeight w:val="265"/>
        </w:trPr>
        <w:tc>
          <w:tcPr>
            <w:tcW w:w="4471" w:type="dxa"/>
            <w:gridSpan w:val="2"/>
            <w:tcBorders>
              <w:top w:val="nil"/>
            </w:tcBorders>
            <w:shd w:val="clear" w:color="auto" w:fill="F7CAAC"/>
          </w:tcPr>
          <w:p w14:paraId="5828636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303" w:type="dxa"/>
            <w:gridSpan w:val="6"/>
            <w:tcBorders>
              <w:top w:val="nil"/>
              <w:bottom w:val="nil"/>
            </w:tcBorders>
          </w:tcPr>
          <w:p w14:paraId="207B089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3BB7D87" w14:textId="77777777" w:rsidTr="00003E11">
        <w:trPr>
          <w:trHeight w:val="1497"/>
        </w:trPr>
        <w:tc>
          <w:tcPr>
            <w:tcW w:w="10774" w:type="dxa"/>
            <w:gridSpan w:val="8"/>
            <w:tcBorders>
              <w:top w:val="nil"/>
            </w:tcBorders>
          </w:tcPr>
          <w:p w14:paraId="2DFDCA54" w14:textId="77777777" w:rsidR="00F64B71" w:rsidRPr="00D827D9" w:rsidRDefault="00F64B71" w:rsidP="00935F76">
            <w:pPr>
              <w:tabs>
                <w:tab w:val="left" w:pos="567"/>
              </w:tabs>
              <w:rPr>
                <w:rFonts w:asciiTheme="minorHAnsi" w:hAnsiTheme="minorHAnsi" w:cstheme="minorHAnsi"/>
                <w:b/>
              </w:rPr>
            </w:pPr>
            <w:r w:rsidRPr="00D827D9">
              <w:rPr>
                <w:rFonts w:asciiTheme="minorHAnsi" w:hAnsiTheme="minorHAnsi" w:cstheme="minorHAnsi"/>
                <w:b/>
              </w:rPr>
              <w:t>Povinná literatura:</w:t>
            </w:r>
          </w:p>
          <w:p w14:paraId="7C47CB15" w14:textId="00E9FFEF" w:rsidR="00F64B71" w:rsidRPr="00F52EEF" w:rsidRDefault="00F64B71" w:rsidP="00935F76">
            <w:pPr>
              <w:shd w:val="clear" w:color="auto" w:fill="FFFFFF"/>
              <w:tabs>
                <w:tab w:val="left" w:pos="567"/>
              </w:tabs>
              <w:rPr>
                <w:rFonts w:asciiTheme="minorHAnsi" w:hAnsiTheme="minorHAnsi" w:cstheme="minorHAnsi"/>
                <w:color w:val="333333"/>
              </w:rPr>
            </w:pPr>
            <w:r w:rsidRPr="00F52EEF">
              <w:rPr>
                <w:rFonts w:asciiTheme="minorHAnsi" w:hAnsiTheme="minorHAnsi" w:cstheme="minorHAnsi"/>
              </w:rPr>
              <w:t>KOTLER, Philip a Kevin Lane KELLER. 2013. </w:t>
            </w:r>
            <w:r w:rsidRPr="00F52EEF">
              <w:rPr>
                <w:rFonts w:asciiTheme="minorHAnsi" w:hAnsiTheme="minorHAnsi" w:cstheme="minorHAnsi"/>
                <w:i/>
              </w:rPr>
              <w:t>Marketing management.</w:t>
            </w:r>
            <w:r w:rsidRPr="00F52EEF">
              <w:rPr>
                <w:rFonts w:asciiTheme="minorHAnsi" w:hAnsiTheme="minorHAnsi" w:cstheme="minorHAnsi"/>
              </w:rPr>
              <w:t xml:space="preserve"> 14. vyd.. Praha: Grada. ISBN 978-80-247-4150-5.</w:t>
            </w:r>
            <w:r w:rsidRPr="00F52EEF">
              <w:rPr>
                <w:rFonts w:asciiTheme="minorHAnsi" w:hAnsiTheme="minorHAnsi" w:cstheme="minorHAnsi"/>
              </w:rPr>
              <w:br/>
              <w:t xml:space="preserve">SVĚTLÍK, Jaroslav. 2018. </w:t>
            </w:r>
            <w:r w:rsidRPr="00F52EEF">
              <w:rPr>
                <w:rFonts w:asciiTheme="minorHAnsi" w:hAnsiTheme="minorHAnsi" w:cstheme="minorHAnsi"/>
                <w:i/>
              </w:rPr>
              <w:t>Marketing cesta k trhu</w:t>
            </w:r>
            <w:r w:rsidRPr="00F52EEF">
              <w:rPr>
                <w:rFonts w:asciiTheme="minorHAnsi" w:hAnsiTheme="minorHAnsi" w:cstheme="minorHAnsi"/>
              </w:rPr>
              <w:t> [online]. 4. upravené vydání. Praha: VŠPP, [cit. 2019-08-14]. ISBN 978-80-86847-81-8. Dostupné z: http://www.marketingsvetlik.cz/knihy/Marketing%20-%20cesta%20k%20trhu%20-%20Jaroslav%20Svetlik.pdf.</w:t>
            </w:r>
          </w:p>
          <w:p w14:paraId="7054E8D1" w14:textId="2D92E747" w:rsidR="00F0435D" w:rsidRPr="00F52EEF" w:rsidRDefault="00F0435D">
            <w:pPr>
              <w:tabs>
                <w:tab w:val="left" w:pos="567"/>
              </w:tabs>
              <w:jc w:val="both"/>
              <w:rPr>
                <w:rFonts w:asciiTheme="minorHAnsi" w:hAnsiTheme="minorHAnsi" w:cstheme="minorHAnsi"/>
              </w:rPr>
              <w:pPrChange w:id="666" w:author="Martin Kazík" w:date="2020-01-23T11:23:00Z">
                <w:pPr>
                  <w:tabs>
                    <w:tab w:val="left" w:pos="567"/>
                  </w:tabs>
                </w:pPr>
              </w:pPrChange>
            </w:pPr>
            <w:r w:rsidRPr="00F52EEF">
              <w:rPr>
                <w:rFonts w:asciiTheme="minorHAnsi" w:hAnsiTheme="minorHAnsi" w:cstheme="minorHAnsi"/>
              </w:rPr>
              <w:t xml:space="preserve">KARLÍČEK, Miroslav. </w:t>
            </w:r>
            <w:del w:id="667" w:author="Martin Kazík" w:date="2020-01-23T11:23:00Z">
              <w:r w:rsidR="00F64B71" w:rsidRPr="00F52EEF">
                <w:rPr>
                  <w:rFonts w:asciiTheme="minorHAnsi" w:hAnsiTheme="minorHAnsi" w:cstheme="minorHAnsi"/>
                </w:rPr>
                <w:delText>2013</w:delText>
              </w:r>
            </w:del>
            <w:ins w:id="668" w:author="Martin Kazík" w:date="2020-01-23T11:23:00Z">
              <w:r w:rsidRPr="00F52EEF">
                <w:rPr>
                  <w:rFonts w:asciiTheme="minorHAnsi" w:hAnsiTheme="minorHAnsi" w:cstheme="minorHAnsi"/>
                </w:rPr>
                <w:t>2018</w:t>
              </w:r>
            </w:ins>
            <w:r w:rsidRPr="00F52EEF">
              <w:rPr>
                <w:rFonts w:asciiTheme="minorHAnsi" w:hAnsiTheme="minorHAnsi" w:cstheme="minorHAnsi"/>
              </w:rPr>
              <w:t xml:space="preserve">. </w:t>
            </w:r>
            <w:r w:rsidRPr="00F52EEF">
              <w:rPr>
                <w:rFonts w:asciiTheme="minorHAnsi" w:hAnsiTheme="minorHAnsi" w:cstheme="minorHAnsi"/>
                <w:i/>
              </w:rPr>
              <w:t>Základy marketingu.</w:t>
            </w:r>
            <w:r w:rsidRPr="00F52EEF">
              <w:rPr>
                <w:rFonts w:asciiTheme="minorHAnsi" w:hAnsiTheme="minorHAnsi" w:cstheme="minorHAnsi"/>
              </w:rPr>
              <w:t xml:space="preserve"> </w:t>
            </w:r>
            <w:ins w:id="669" w:author="Martin Kazík" w:date="2020-01-23T11:23:00Z">
              <w:r w:rsidRPr="00F52EEF">
                <w:rPr>
                  <w:rFonts w:asciiTheme="minorHAnsi" w:hAnsiTheme="minorHAnsi" w:cstheme="minorHAnsi"/>
                </w:rPr>
                <w:t xml:space="preserve">2., přepracované a rozš. vyd. </w:t>
              </w:r>
            </w:ins>
            <w:r w:rsidRPr="00F52EEF">
              <w:rPr>
                <w:rFonts w:asciiTheme="minorHAnsi" w:hAnsiTheme="minorHAnsi" w:cstheme="minorHAnsi"/>
              </w:rPr>
              <w:t>Praha: Grada. ISBN 978-80-247-</w:t>
            </w:r>
            <w:del w:id="670" w:author="Martin Kazík" w:date="2020-01-23T11:23:00Z">
              <w:r w:rsidR="00F64B71" w:rsidRPr="00F52EEF">
                <w:rPr>
                  <w:rFonts w:asciiTheme="minorHAnsi" w:hAnsiTheme="minorHAnsi" w:cstheme="minorHAnsi"/>
                </w:rPr>
                <w:delText xml:space="preserve">4208-3. </w:delText>
              </w:r>
            </w:del>
            <w:ins w:id="671" w:author="Martin Kazík" w:date="2020-01-23T11:23:00Z">
              <w:r w:rsidRPr="00F52EEF">
                <w:rPr>
                  <w:rFonts w:asciiTheme="minorHAnsi" w:hAnsiTheme="minorHAnsi" w:cstheme="minorHAnsi"/>
                </w:rPr>
                <w:t>5869-5.</w:t>
              </w:r>
            </w:ins>
          </w:p>
          <w:p w14:paraId="28B46711" w14:textId="77777777" w:rsidR="00185031" w:rsidRDefault="00185031" w:rsidP="00935F76">
            <w:pPr>
              <w:tabs>
                <w:tab w:val="left" w:pos="567"/>
              </w:tabs>
              <w:rPr>
                <w:rFonts w:asciiTheme="minorHAnsi" w:hAnsiTheme="minorHAnsi" w:cstheme="minorHAnsi"/>
              </w:rPr>
            </w:pPr>
          </w:p>
          <w:p w14:paraId="60BCC601" w14:textId="17566249" w:rsidR="00F64B71" w:rsidRPr="00D827D9" w:rsidRDefault="00F64B71" w:rsidP="00935F76">
            <w:pPr>
              <w:tabs>
                <w:tab w:val="left" w:pos="567"/>
              </w:tabs>
              <w:rPr>
                <w:rFonts w:asciiTheme="minorHAnsi" w:hAnsiTheme="minorHAnsi" w:cstheme="minorHAnsi"/>
                <w:b/>
              </w:rPr>
            </w:pPr>
            <w:r w:rsidRPr="00D827D9">
              <w:rPr>
                <w:rFonts w:asciiTheme="minorHAnsi" w:hAnsiTheme="minorHAnsi" w:cstheme="minorHAnsi"/>
                <w:b/>
              </w:rPr>
              <w:t>Doporučená literatura:</w:t>
            </w:r>
          </w:p>
          <w:p w14:paraId="4504EB94" w14:textId="675B3D04" w:rsidR="00F64B71" w:rsidRPr="00F0435D"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TRUČKA, Jaroslav. 2013. </w:t>
            </w:r>
            <w:r w:rsidRPr="00F52EEF">
              <w:rPr>
                <w:rFonts w:asciiTheme="minorHAnsi" w:hAnsiTheme="minorHAnsi" w:cstheme="minorHAnsi"/>
                <w:i/>
              </w:rPr>
              <w:t>Marketing jako šachová hra: vítězné strategie pro získání a udržení zákazníků.</w:t>
            </w:r>
            <w:r w:rsidRPr="00F52EEF">
              <w:rPr>
                <w:rFonts w:asciiTheme="minorHAnsi" w:hAnsiTheme="minorHAnsi" w:cstheme="minorHAnsi"/>
              </w:rPr>
              <w:t xml:space="preserve"> Brno: BizBooks. ISBN  978-80-265-0054-4.  </w:t>
            </w:r>
            <w:r w:rsidRPr="00F52EEF">
              <w:rPr>
                <w:rFonts w:asciiTheme="minorHAnsi" w:hAnsiTheme="minorHAnsi" w:cstheme="minorHAnsi"/>
              </w:rPr>
              <w:br/>
            </w:r>
            <w:r w:rsidR="00F0435D" w:rsidRPr="00F0435D">
              <w:rPr>
                <w:rFonts w:asciiTheme="minorHAnsi" w:hAnsiTheme="minorHAnsi" w:cstheme="minorHAnsi"/>
              </w:rPr>
              <w:t>SOLOMON, Michael R</w:t>
            </w:r>
            <w:del w:id="672" w:author="Martin Kazík" w:date="2020-01-23T11:23:00Z">
              <w:r w:rsidRPr="00F52EEF">
                <w:rPr>
                  <w:rFonts w:asciiTheme="minorHAnsi" w:hAnsiTheme="minorHAnsi" w:cstheme="minorHAnsi"/>
                </w:rPr>
                <w:delText>,</w:delText>
              </w:r>
            </w:del>
            <w:ins w:id="673" w:author="Martin Kazík" w:date="2020-01-23T11:23:00Z">
              <w:r w:rsidR="00F0435D" w:rsidRPr="00F0435D">
                <w:rPr>
                  <w:rFonts w:asciiTheme="minorHAnsi" w:hAnsiTheme="minorHAnsi" w:cstheme="minorHAnsi"/>
                </w:rPr>
                <w:t>.,</w:t>
              </w:r>
            </w:ins>
            <w:r w:rsidR="00F0435D" w:rsidRPr="00F0435D">
              <w:rPr>
                <w:rFonts w:asciiTheme="minorHAnsi" w:hAnsiTheme="minorHAnsi" w:cstheme="minorHAnsi"/>
              </w:rPr>
              <w:t xml:space="preserve"> Greg W. MARSHALL</w:t>
            </w:r>
            <w:del w:id="674" w:author="Martin Kazík" w:date="2020-01-23T11:23:00Z">
              <w:r w:rsidRPr="00F52EEF">
                <w:rPr>
                  <w:rFonts w:asciiTheme="minorHAnsi" w:hAnsiTheme="minorHAnsi" w:cstheme="minorHAnsi"/>
                </w:rPr>
                <w:delText xml:space="preserve"> a</w:delText>
              </w:r>
            </w:del>
            <w:ins w:id="675" w:author="Martin Kazík" w:date="2020-01-23T11:23:00Z">
              <w:r w:rsidR="00F0435D" w:rsidRPr="00F0435D">
                <w:rPr>
                  <w:rFonts w:asciiTheme="minorHAnsi" w:hAnsiTheme="minorHAnsi" w:cstheme="minorHAnsi"/>
                </w:rPr>
                <w:t>,</w:t>
              </w:r>
            </w:ins>
            <w:r w:rsidR="00F0435D" w:rsidRPr="00F0435D">
              <w:rPr>
                <w:rFonts w:asciiTheme="minorHAnsi" w:hAnsiTheme="minorHAnsi" w:cstheme="minorHAnsi"/>
              </w:rPr>
              <w:t xml:space="preserve"> Elnora W. STUART</w:t>
            </w:r>
            <w:del w:id="676" w:author="Martin Kazík" w:date="2020-01-23T11:23:00Z">
              <w:r w:rsidRPr="00F52EEF">
                <w:rPr>
                  <w:rFonts w:asciiTheme="minorHAnsi" w:hAnsiTheme="minorHAnsi" w:cstheme="minorHAnsi"/>
                </w:rPr>
                <w:delText>. 2006. </w:delText>
              </w:r>
            </w:del>
            <w:ins w:id="677" w:author="Martin Kazík" w:date="2020-01-23T11:23:00Z">
              <w:r w:rsidR="00F0435D" w:rsidRPr="00F0435D">
                <w:rPr>
                  <w:rFonts w:asciiTheme="minorHAnsi" w:hAnsiTheme="minorHAnsi" w:cstheme="minorHAnsi"/>
                </w:rPr>
                <w:t xml:space="preserve">, Bradley R. BARNES, Vincent MITCHELL a Wendy TABRIZI. </w:t>
              </w:r>
            </w:ins>
            <w:r w:rsidR="00F0435D" w:rsidRPr="00F0435D">
              <w:rPr>
                <w:rFonts w:asciiTheme="minorHAnsi" w:hAnsiTheme="minorHAnsi"/>
                <w:rPrChange w:id="678" w:author="Martin Kazík" w:date="2020-01-23T11:23:00Z">
                  <w:rPr>
                    <w:rFonts w:asciiTheme="minorHAnsi" w:hAnsiTheme="minorHAnsi"/>
                    <w:i/>
                  </w:rPr>
                </w:rPrChange>
              </w:rPr>
              <w:t>Marketing</w:t>
            </w:r>
            <w:del w:id="679" w:author="Martin Kazík" w:date="2020-01-23T11:23:00Z">
              <w:r w:rsidRPr="00F52EEF">
                <w:rPr>
                  <w:rFonts w:asciiTheme="minorHAnsi" w:hAnsiTheme="minorHAnsi" w:cstheme="minorHAnsi"/>
                  <w:i/>
                </w:rPr>
                <w:delText xml:space="preserve"> očima světových marketing manažerů.</w:delText>
              </w:r>
              <w:r w:rsidRPr="00F52EEF">
                <w:rPr>
                  <w:rFonts w:asciiTheme="minorHAnsi" w:hAnsiTheme="minorHAnsi" w:cstheme="minorHAnsi"/>
                </w:rPr>
                <w:delText xml:space="preserve"> Brno: Computer Press.</w:delText>
              </w:r>
            </w:del>
            <w:ins w:id="680" w:author="Martin Kazík" w:date="2020-01-23T11:23:00Z">
              <w:r w:rsidR="00F0435D" w:rsidRPr="00F0435D">
                <w:rPr>
                  <w:rFonts w:asciiTheme="minorHAnsi" w:hAnsiTheme="minorHAnsi" w:cstheme="minorHAnsi"/>
                </w:rPr>
                <w:t>: real people, real decisions. Third european edition. Harlow: Pearson, 2019, xxvii, 586 s.</w:t>
              </w:r>
            </w:ins>
            <w:r w:rsidR="00F0435D" w:rsidRPr="00F0435D">
              <w:rPr>
                <w:rFonts w:asciiTheme="minorHAnsi" w:hAnsiTheme="minorHAnsi" w:cstheme="minorHAnsi"/>
              </w:rPr>
              <w:t xml:space="preserve"> ISBN </w:t>
            </w:r>
            <w:del w:id="681" w:author="Martin Kazík" w:date="2020-01-23T11:23:00Z">
              <w:r w:rsidRPr="00F52EEF">
                <w:rPr>
                  <w:rFonts w:asciiTheme="minorHAnsi" w:hAnsiTheme="minorHAnsi" w:cstheme="minorHAnsi"/>
                </w:rPr>
                <w:delText>80-251-1273-x</w:delText>
              </w:r>
            </w:del>
            <w:ins w:id="682" w:author="Martin Kazík" w:date="2020-01-23T11:23:00Z">
              <w:r w:rsidR="00F0435D" w:rsidRPr="00F0435D">
                <w:rPr>
                  <w:rFonts w:asciiTheme="minorHAnsi" w:hAnsiTheme="minorHAnsi" w:cstheme="minorHAnsi"/>
                </w:rPr>
                <w:t>9781292227191</w:t>
              </w:r>
            </w:ins>
            <w:r w:rsidR="00F0435D" w:rsidRPr="00F0435D">
              <w:rPr>
                <w:rFonts w:asciiTheme="minorHAnsi" w:hAnsiTheme="minorHAnsi" w:cstheme="minorHAnsi"/>
              </w:rPr>
              <w:t>.</w:t>
            </w:r>
          </w:p>
          <w:p w14:paraId="289A04A0" w14:textId="3B15F0DD" w:rsidR="00F64B71" w:rsidRPr="00F0435D" w:rsidRDefault="00F0435D" w:rsidP="00935F76">
            <w:pPr>
              <w:tabs>
                <w:tab w:val="left" w:pos="567"/>
              </w:tabs>
              <w:jc w:val="both"/>
              <w:rPr>
                <w:ins w:id="683" w:author="Martin Kazík" w:date="2020-01-23T11:23:00Z"/>
                <w:rFonts w:asciiTheme="minorHAnsi" w:hAnsiTheme="minorHAnsi" w:cstheme="minorHAnsi"/>
              </w:rPr>
            </w:pPr>
            <w:r w:rsidRPr="00F0435D">
              <w:rPr>
                <w:rFonts w:asciiTheme="minorHAnsi" w:hAnsiTheme="minorHAnsi" w:cstheme="minorHAnsi"/>
              </w:rPr>
              <w:t>KOTLER, Philip, Hermawan KARTAJAYA a Iwan SETIAWAN. </w:t>
            </w:r>
            <w:del w:id="684" w:author="Martin Kazík" w:date="2020-01-23T11:23:00Z">
              <w:r w:rsidR="00F64B71" w:rsidRPr="00F52EEF">
                <w:rPr>
                  <w:rFonts w:asciiTheme="minorHAnsi" w:hAnsiTheme="minorHAnsi" w:cstheme="minorHAnsi"/>
                </w:rPr>
                <w:delText xml:space="preserve">2010. </w:delText>
              </w:r>
            </w:del>
            <w:r w:rsidRPr="00F0435D">
              <w:rPr>
                <w:rFonts w:asciiTheme="minorHAnsi" w:hAnsiTheme="minorHAnsi"/>
                <w:rPrChange w:id="685" w:author="Martin Kazík" w:date="2020-01-23T11:23:00Z">
                  <w:rPr>
                    <w:rFonts w:asciiTheme="minorHAnsi" w:hAnsiTheme="minorHAnsi"/>
                    <w:i/>
                  </w:rPr>
                </w:rPrChange>
              </w:rPr>
              <w:t xml:space="preserve">Marketing </w:t>
            </w:r>
            <w:del w:id="686" w:author="Martin Kazík" w:date="2020-01-23T11:23:00Z">
              <w:r w:rsidR="00F64B71" w:rsidRPr="00F52EEF">
                <w:rPr>
                  <w:rFonts w:asciiTheme="minorHAnsi" w:hAnsiTheme="minorHAnsi" w:cstheme="minorHAnsi"/>
                  <w:i/>
                </w:rPr>
                <w:delText>3</w:delText>
              </w:r>
            </w:del>
            <w:ins w:id="687" w:author="Martin Kazík" w:date="2020-01-23T11:23:00Z">
              <w:r w:rsidRPr="00F0435D">
                <w:rPr>
                  <w:rFonts w:asciiTheme="minorHAnsi" w:hAnsiTheme="minorHAnsi" w:cstheme="minorHAnsi"/>
                </w:rPr>
                <w:t>4</w:t>
              </w:r>
            </w:ins>
            <w:r w:rsidRPr="00F0435D">
              <w:rPr>
                <w:rFonts w:asciiTheme="minorHAnsi" w:hAnsiTheme="minorHAnsi"/>
                <w:rPrChange w:id="688" w:author="Martin Kazík" w:date="2020-01-23T11:23:00Z">
                  <w:rPr>
                    <w:rFonts w:asciiTheme="minorHAnsi" w:hAnsiTheme="minorHAnsi"/>
                    <w:i/>
                  </w:rPr>
                </w:rPrChange>
              </w:rPr>
              <w:t xml:space="preserve">.0: </w:t>
            </w:r>
            <w:ins w:id="689" w:author="Martin Kazík" w:date="2020-01-23T11:23:00Z">
              <w:r w:rsidRPr="00F0435D">
                <w:rPr>
                  <w:rFonts w:asciiTheme="minorHAnsi" w:hAnsiTheme="minorHAnsi" w:cstheme="minorHAnsi"/>
                </w:rPr>
                <w:t xml:space="preserve">moving </w:t>
              </w:r>
            </w:ins>
            <w:r w:rsidRPr="00F0435D">
              <w:rPr>
                <w:rFonts w:asciiTheme="minorHAnsi" w:hAnsiTheme="minorHAnsi"/>
                <w:rPrChange w:id="690" w:author="Martin Kazík" w:date="2020-01-23T11:23:00Z">
                  <w:rPr>
                    <w:rFonts w:asciiTheme="minorHAnsi" w:hAnsiTheme="minorHAnsi"/>
                    <w:i/>
                  </w:rPr>
                </w:rPrChange>
              </w:rPr>
              <w:t xml:space="preserve">from </w:t>
            </w:r>
            <w:del w:id="691" w:author="Martin Kazík" w:date="2020-01-23T11:23:00Z">
              <w:r w:rsidR="00F64B71" w:rsidRPr="00F52EEF">
                <w:rPr>
                  <w:rFonts w:asciiTheme="minorHAnsi" w:hAnsiTheme="minorHAnsi" w:cstheme="minorHAnsi"/>
                  <w:i/>
                </w:rPr>
                <w:delText>products</w:delText>
              </w:r>
            </w:del>
            <w:ins w:id="692" w:author="Martin Kazík" w:date="2020-01-23T11:23:00Z">
              <w:r w:rsidRPr="00F0435D">
                <w:rPr>
                  <w:rFonts w:asciiTheme="minorHAnsi" w:hAnsiTheme="minorHAnsi" w:cstheme="minorHAnsi"/>
                </w:rPr>
                <w:t>traditional</w:t>
              </w:r>
            </w:ins>
            <w:r w:rsidRPr="00F0435D">
              <w:rPr>
                <w:rFonts w:asciiTheme="minorHAnsi" w:hAnsiTheme="minorHAnsi"/>
                <w:rPrChange w:id="693" w:author="Martin Kazík" w:date="2020-01-23T11:23:00Z">
                  <w:rPr>
                    <w:rFonts w:asciiTheme="minorHAnsi" w:hAnsiTheme="minorHAnsi"/>
                    <w:i/>
                  </w:rPr>
                </w:rPrChange>
              </w:rPr>
              <w:t xml:space="preserve"> to </w:t>
            </w:r>
            <w:del w:id="694" w:author="Martin Kazík" w:date="2020-01-23T11:23:00Z">
              <w:r w:rsidR="00F64B71" w:rsidRPr="00F52EEF">
                <w:rPr>
                  <w:rFonts w:asciiTheme="minorHAnsi" w:hAnsiTheme="minorHAnsi" w:cstheme="minorHAnsi"/>
                  <w:i/>
                </w:rPr>
                <w:delText>customers to the human spirit.</w:delText>
              </w:r>
            </w:del>
            <w:ins w:id="695" w:author="Martin Kazík" w:date="2020-01-23T11:23:00Z">
              <w:r w:rsidRPr="00F0435D">
                <w:rPr>
                  <w:rFonts w:asciiTheme="minorHAnsi" w:hAnsiTheme="minorHAnsi" w:cstheme="minorHAnsi"/>
                </w:rPr>
                <w:t>digital.</w:t>
              </w:r>
            </w:ins>
            <w:r w:rsidRPr="00F0435D">
              <w:rPr>
                <w:rFonts w:asciiTheme="minorHAnsi" w:hAnsiTheme="minorHAnsi" w:cstheme="minorHAnsi"/>
              </w:rPr>
              <w:t xml:space="preserve"> Hoboken: </w:t>
            </w:r>
            <w:del w:id="696" w:author="Martin Kazík" w:date="2020-01-23T11:23:00Z">
              <w:r w:rsidR="00F64B71" w:rsidRPr="00F52EEF">
                <w:rPr>
                  <w:rFonts w:asciiTheme="minorHAnsi" w:hAnsiTheme="minorHAnsi" w:cstheme="minorHAnsi"/>
                </w:rPr>
                <w:delText xml:space="preserve">John </w:delText>
              </w:r>
            </w:del>
            <w:r w:rsidRPr="00F0435D">
              <w:rPr>
                <w:rFonts w:asciiTheme="minorHAnsi" w:hAnsiTheme="minorHAnsi" w:cstheme="minorHAnsi"/>
              </w:rPr>
              <w:t>Wiley</w:t>
            </w:r>
            <w:del w:id="697" w:author="Martin Kazík" w:date="2020-01-23T11:23:00Z">
              <w:r w:rsidR="00F64B71" w:rsidRPr="00F52EEF">
                <w:rPr>
                  <w:rFonts w:asciiTheme="minorHAnsi" w:hAnsiTheme="minorHAnsi" w:cstheme="minorHAnsi"/>
                </w:rPr>
                <w:delText xml:space="preserve"> &amp; Sons.</w:delText>
              </w:r>
            </w:del>
            <w:ins w:id="698" w:author="Martin Kazík" w:date="2020-01-23T11:23:00Z">
              <w:r w:rsidRPr="00F0435D">
                <w:rPr>
                  <w:rFonts w:asciiTheme="minorHAnsi" w:hAnsiTheme="minorHAnsi" w:cstheme="minorHAnsi"/>
                </w:rPr>
                <w:t>, [2017], xix, 184 s.</w:t>
              </w:r>
            </w:ins>
            <w:r w:rsidRPr="00F0435D">
              <w:rPr>
                <w:rFonts w:asciiTheme="minorHAnsi" w:hAnsiTheme="minorHAnsi" w:cstheme="minorHAnsi"/>
              </w:rPr>
              <w:t xml:space="preserve"> ISBN </w:t>
            </w:r>
            <w:del w:id="699" w:author="Martin Kazík" w:date="2020-01-23T11:23:00Z">
              <w:r w:rsidR="00F64B71" w:rsidRPr="00F52EEF">
                <w:rPr>
                  <w:rFonts w:asciiTheme="minorHAnsi" w:hAnsiTheme="minorHAnsi" w:cstheme="minorHAnsi"/>
                </w:rPr>
                <w:delText>978-0-470-59882-5.</w:delText>
              </w:r>
            </w:del>
            <w:ins w:id="700" w:author="Martin Kazík" w:date="2020-01-23T11:23:00Z">
              <w:r w:rsidRPr="00F0435D">
                <w:rPr>
                  <w:rFonts w:asciiTheme="minorHAnsi" w:hAnsiTheme="minorHAnsi" w:cstheme="minorHAnsi"/>
                </w:rPr>
                <w:t>9781119341208.</w:t>
              </w:r>
            </w:ins>
          </w:p>
          <w:p w14:paraId="37B03C5A" w14:textId="77777777" w:rsidR="006B7DAF" w:rsidRDefault="006B7DAF" w:rsidP="00935F76">
            <w:pPr>
              <w:tabs>
                <w:tab w:val="left" w:pos="567"/>
              </w:tabs>
              <w:jc w:val="both"/>
              <w:rPr>
                <w:ins w:id="701" w:author="Martin Kazík" w:date="2020-01-23T11:23:00Z"/>
                <w:rFonts w:asciiTheme="minorHAnsi" w:hAnsiTheme="minorHAnsi" w:cstheme="minorHAnsi"/>
                <w:color w:val="FF0000"/>
              </w:rPr>
            </w:pPr>
          </w:p>
          <w:p w14:paraId="7F081472" w14:textId="77777777" w:rsidR="006B7DAF" w:rsidRDefault="006B7DAF" w:rsidP="00935F76">
            <w:pPr>
              <w:tabs>
                <w:tab w:val="left" w:pos="567"/>
              </w:tabs>
              <w:jc w:val="both"/>
              <w:rPr>
                <w:ins w:id="702" w:author="Martin Kazík" w:date="2020-01-23T11:23:00Z"/>
                <w:rFonts w:asciiTheme="minorHAnsi" w:hAnsiTheme="minorHAnsi" w:cstheme="minorHAnsi"/>
                <w:color w:val="FF0000"/>
              </w:rPr>
            </w:pPr>
          </w:p>
          <w:p w14:paraId="74054BC0" w14:textId="77777777" w:rsidR="006B7DAF" w:rsidRDefault="006B7DAF" w:rsidP="00935F76">
            <w:pPr>
              <w:tabs>
                <w:tab w:val="left" w:pos="567"/>
              </w:tabs>
              <w:jc w:val="both"/>
              <w:rPr>
                <w:ins w:id="703" w:author="Martin Kazík" w:date="2020-01-23T11:23:00Z"/>
                <w:rFonts w:asciiTheme="minorHAnsi" w:hAnsiTheme="minorHAnsi" w:cstheme="minorHAnsi"/>
                <w:color w:val="FF0000"/>
              </w:rPr>
            </w:pPr>
          </w:p>
          <w:p w14:paraId="0A380C26" w14:textId="77777777" w:rsidR="006B7DAF" w:rsidRDefault="006B7DAF" w:rsidP="00935F76">
            <w:pPr>
              <w:tabs>
                <w:tab w:val="left" w:pos="567"/>
              </w:tabs>
              <w:jc w:val="both"/>
              <w:rPr>
                <w:ins w:id="704" w:author="Martin Kazík" w:date="2020-01-23T11:23:00Z"/>
                <w:rFonts w:asciiTheme="minorHAnsi" w:hAnsiTheme="minorHAnsi" w:cstheme="minorHAnsi"/>
                <w:color w:val="FF0000"/>
              </w:rPr>
            </w:pPr>
          </w:p>
          <w:p w14:paraId="68CE7716" w14:textId="77777777" w:rsidR="006B7DAF" w:rsidRPr="00F52EEF" w:rsidRDefault="006B7DAF" w:rsidP="00935F76">
            <w:pPr>
              <w:tabs>
                <w:tab w:val="left" w:pos="567"/>
              </w:tabs>
              <w:jc w:val="both"/>
              <w:rPr>
                <w:rFonts w:asciiTheme="minorHAnsi" w:hAnsiTheme="minorHAnsi" w:cstheme="minorHAnsi"/>
              </w:rPr>
            </w:pPr>
          </w:p>
        </w:tc>
      </w:tr>
      <w:tr w:rsidR="00F64B71" w:rsidRPr="00F52EEF" w14:paraId="4DB4413C" w14:textId="77777777" w:rsidTr="00003E11">
        <w:tc>
          <w:tcPr>
            <w:tcW w:w="10774" w:type="dxa"/>
            <w:gridSpan w:val="8"/>
            <w:tcBorders>
              <w:top w:val="single" w:sz="12" w:space="0" w:color="auto"/>
              <w:left w:val="single" w:sz="2" w:space="0" w:color="auto"/>
              <w:bottom w:val="single" w:sz="2" w:space="0" w:color="auto"/>
              <w:right w:val="single" w:sz="2" w:space="0" w:color="auto"/>
            </w:tcBorders>
            <w:shd w:val="clear" w:color="auto" w:fill="F7CAAC"/>
          </w:tcPr>
          <w:p w14:paraId="5ACB8B85"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6810834" w14:textId="77777777" w:rsidTr="00003E11">
        <w:trPr>
          <w:trHeight w:val="125"/>
        </w:trPr>
        <w:tc>
          <w:tcPr>
            <w:tcW w:w="5605" w:type="dxa"/>
            <w:gridSpan w:val="3"/>
            <w:tcBorders>
              <w:top w:val="single" w:sz="2" w:space="0" w:color="auto"/>
            </w:tcBorders>
            <w:shd w:val="clear" w:color="auto" w:fill="F7CAAC"/>
          </w:tcPr>
          <w:p w14:paraId="1737856C"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80645EB" w14:textId="77777777" w:rsidR="00F64B71" w:rsidRPr="00F52EEF" w:rsidRDefault="00F64B71" w:rsidP="00935F76">
            <w:pPr>
              <w:tabs>
                <w:tab w:val="left" w:pos="567"/>
              </w:tabs>
              <w:jc w:val="both"/>
              <w:rPr>
                <w:rFonts w:asciiTheme="minorHAnsi" w:hAnsiTheme="minorHAnsi" w:cstheme="minorHAnsi"/>
              </w:rPr>
            </w:pPr>
          </w:p>
        </w:tc>
        <w:tc>
          <w:tcPr>
            <w:tcW w:w="4280" w:type="dxa"/>
            <w:gridSpan w:val="4"/>
            <w:tcBorders>
              <w:top w:val="single" w:sz="2" w:space="0" w:color="auto"/>
            </w:tcBorders>
            <w:shd w:val="clear" w:color="auto" w:fill="F7CAAC"/>
          </w:tcPr>
          <w:p w14:paraId="33B51F5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189F2EF4" w14:textId="77777777" w:rsidTr="00003E11">
        <w:tc>
          <w:tcPr>
            <w:tcW w:w="10774" w:type="dxa"/>
            <w:gridSpan w:val="8"/>
            <w:shd w:val="clear" w:color="auto" w:fill="F7CAAC"/>
          </w:tcPr>
          <w:p w14:paraId="5F248F6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78B25A8D" w14:textId="77777777" w:rsidTr="00003E11">
        <w:trPr>
          <w:trHeight w:val="423"/>
        </w:trPr>
        <w:tc>
          <w:tcPr>
            <w:tcW w:w="10774" w:type="dxa"/>
            <w:gridSpan w:val="8"/>
          </w:tcPr>
          <w:p w14:paraId="78BC3122" w14:textId="77777777" w:rsidR="00F64B71" w:rsidRDefault="00F64B71" w:rsidP="00935F76">
            <w:pPr>
              <w:tabs>
                <w:tab w:val="left" w:pos="567"/>
              </w:tabs>
              <w:autoSpaceDE w:val="0"/>
              <w:autoSpaceDN w:val="0"/>
              <w:adjustRightInd w:val="0"/>
              <w:rPr>
                <w:rFonts w:asciiTheme="minorHAnsi" w:eastAsia="Calibri" w:hAnsiTheme="minorHAnsi" w:cstheme="minorHAnsi"/>
                <w:color w:val="FF0000"/>
              </w:rPr>
            </w:pPr>
          </w:p>
          <w:p w14:paraId="05E5B605" w14:textId="77777777" w:rsidR="00E06FFA" w:rsidRDefault="00E06FFA" w:rsidP="00935F76">
            <w:pPr>
              <w:tabs>
                <w:tab w:val="left" w:pos="567"/>
              </w:tabs>
              <w:autoSpaceDE w:val="0"/>
              <w:autoSpaceDN w:val="0"/>
              <w:adjustRightInd w:val="0"/>
              <w:rPr>
                <w:rFonts w:asciiTheme="minorHAnsi" w:eastAsia="Calibri" w:hAnsiTheme="minorHAnsi" w:cstheme="minorHAnsi"/>
                <w:color w:val="FF0000"/>
              </w:rPr>
            </w:pPr>
          </w:p>
          <w:p w14:paraId="70B29CD2" w14:textId="77777777" w:rsidR="00E06FFA" w:rsidRDefault="00E06FFA" w:rsidP="00935F76">
            <w:pPr>
              <w:tabs>
                <w:tab w:val="left" w:pos="567"/>
              </w:tabs>
              <w:autoSpaceDE w:val="0"/>
              <w:autoSpaceDN w:val="0"/>
              <w:adjustRightInd w:val="0"/>
              <w:rPr>
                <w:rFonts w:asciiTheme="minorHAnsi" w:eastAsia="Calibri" w:hAnsiTheme="minorHAnsi" w:cstheme="minorHAnsi"/>
                <w:color w:val="FF0000"/>
              </w:rPr>
            </w:pPr>
          </w:p>
          <w:p w14:paraId="500178CB" w14:textId="77777777" w:rsidR="00E06FFA" w:rsidRDefault="00E06FFA" w:rsidP="00935F76">
            <w:pPr>
              <w:tabs>
                <w:tab w:val="left" w:pos="567"/>
              </w:tabs>
              <w:autoSpaceDE w:val="0"/>
              <w:autoSpaceDN w:val="0"/>
              <w:adjustRightInd w:val="0"/>
              <w:rPr>
                <w:rFonts w:asciiTheme="minorHAnsi" w:eastAsia="Calibri" w:hAnsiTheme="minorHAnsi" w:cstheme="minorHAnsi"/>
                <w:color w:val="FF0000"/>
              </w:rPr>
            </w:pPr>
          </w:p>
          <w:p w14:paraId="2DD8FEC3" w14:textId="0F371A87" w:rsidR="00E06FFA" w:rsidRPr="00F52EEF" w:rsidRDefault="00E06FFA" w:rsidP="00935F76">
            <w:pPr>
              <w:tabs>
                <w:tab w:val="left" w:pos="567"/>
              </w:tabs>
              <w:autoSpaceDE w:val="0"/>
              <w:autoSpaceDN w:val="0"/>
              <w:adjustRightInd w:val="0"/>
              <w:rPr>
                <w:rFonts w:asciiTheme="minorHAnsi" w:eastAsia="Calibri" w:hAnsiTheme="minorHAnsi" w:cstheme="minorHAnsi"/>
                <w:color w:val="FF0000"/>
              </w:rPr>
            </w:pPr>
          </w:p>
        </w:tc>
      </w:tr>
    </w:tbl>
    <w:p w14:paraId="55689F1A" w14:textId="77777777" w:rsidR="000143A8" w:rsidRDefault="000143A8">
      <w:pPr>
        <w:rPr>
          <w:ins w:id="705" w:author="Radim Bačuvčík" w:date="2020-02-06T14:48:00Z"/>
        </w:rPr>
      </w:pPr>
      <w:ins w:id="706" w:author="Radim Bačuvčík" w:date="2020-02-06T14:48: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707" w:author="Radim Bačuvčík" w:date="2020-02-06T14:48:00Z">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904"/>
        <w:gridCol w:w="567"/>
        <w:gridCol w:w="1134"/>
        <w:gridCol w:w="889"/>
        <w:gridCol w:w="816"/>
        <w:gridCol w:w="1479"/>
        <w:gridCol w:w="1216"/>
        <w:gridCol w:w="668"/>
        <w:tblGridChange w:id="708">
          <w:tblGrid>
            <w:gridCol w:w="3904"/>
            <w:gridCol w:w="567"/>
            <w:gridCol w:w="1134"/>
            <w:gridCol w:w="889"/>
            <w:gridCol w:w="816"/>
            <w:gridCol w:w="1479"/>
            <w:gridCol w:w="1216"/>
            <w:gridCol w:w="668"/>
          </w:tblGrid>
        </w:tblGridChange>
      </w:tblGrid>
      <w:tr w:rsidR="00F64B71" w:rsidRPr="00F52EEF" w14:paraId="3C5B08BD" w14:textId="77777777" w:rsidTr="000143A8">
        <w:trPr>
          <w:trPrChange w:id="709" w:author="Radim Bačuvčík" w:date="2020-02-06T14:48:00Z">
            <w:trPr>
              <w:wAfter w:w="101" w:type="dxa"/>
            </w:trPr>
          </w:trPrChange>
        </w:trPr>
        <w:tc>
          <w:tcPr>
            <w:tcW w:w="10673" w:type="dxa"/>
            <w:gridSpan w:val="8"/>
            <w:tcBorders>
              <w:bottom w:val="double" w:sz="4" w:space="0" w:color="auto"/>
            </w:tcBorders>
            <w:shd w:val="clear" w:color="auto" w:fill="BDD6EE"/>
            <w:tcPrChange w:id="710" w:author="Radim Bačuvčík" w:date="2020-02-06T14:48:00Z">
              <w:tcPr>
                <w:tcW w:w="10673" w:type="dxa"/>
                <w:gridSpan w:val="8"/>
                <w:tcBorders>
                  <w:bottom w:val="double" w:sz="4" w:space="0" w:color="auto"/>
                </w:tcBorders>
                <w:shd w:val="clear" w:color="auto" w:fill="BDD6EE"/>
              </w:tcPr>
            </w:tcPrChange>
          </w:tcPr>
          <w:p w14:paraId="18D19C04" w14:textId="156817E0"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27E2309" w14:textId="77777777" w:rsidTr="000143A8">
        <w:trPr>
          <w:trPrChange w:id="711" w:author="Radim Bačuvčík" w:date="2020-02-06T14:48:00Z">
            <w:trPr>
              <w:wAfter w:w="101" w:type="dxa"/>
            </w:trPr>
          </w:trPrChange>
        </w:trPr>
        <w:tc>
          <w:tcPr>
            <w:tcW w:w="3904" w:type="dxa"/>
            <w:tcBorders>
              <w:top w:val="double" w:sz="4" w:space="0" w:color="auto"/>
            </w:tcBorders>
            <w:shd w:val="clear" w:color="auto" w:fill="F7CAAC"/>
            <w:tcPrChange w:id="712" w:author="Radim Bačuvčík" w:date="2020-02-06T14:48:00Z">
              <w:tcPr>
                <w:tcW w:w="3904" w:type="dxa"/>
                <w:tcBorders>
                  <w:top w:val="double" w:sz="4" w:space="0" w:color="auto"/>
                </w:tcBorders>
                <w:shd w:val="clear" w:color="auto" w:fill="F7CAAC"/>
              </w:tcPr>
            </w:tcPrChange>
          </w:tcPr>
          <w:p w14:paraId="0B6B18D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Change w:id="713" w:author="Radim Bačuvčík" w:date="2020-02-06T14:48:00Z">
              <w:tcPr>
                <w:tcW w:w="6769" w:type="dxa"/>
                <w:gridSpan w:val="7"/>
                <w:tcBorders>
                  <w:top w:val="double" w:sz="4" w:space="0" w:color="auto"/>
                </w:tcBorders>
              </w:tcPr>
            </w:tcPrChange>
          </w:tcPr>
          <w:p w14:paraId="26A4FCAC"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shd w:val="clear" w:color="auto" w:fill="FFFFFF"/>
              </w:rPr>
              <w:t>Marketing 2</w:t>
            </w:r>
          </w:p>
        </w:tc>
      </w:tr>
      <w:tr w:rsidR="00F64B71" w:rsidRPr="00F52EEF" w14:paraId="16998973" w14:textId="77777777" w:rsidTr="000143A8">
        <w:trPr>
          <w:trPrChange w:id="714" w:author="Radim Bačuvčík" w:date="2020-02-06T14:48:00Z">
            <w:trPr>
              <w:wAfter w:w="101" w:type="dxa"/>
            </w:trPr>
          </w:trPrChange>
        </w:trPr>
        <w:tc>
          <w:tcPr>
            <w:tcW w:w="3904" w:type="dxa"/>
            <w:shd w:val="clear" w:color="auto" w:fill="F7CAAC"/>
            <w:tcPrChange w:id="715" w:author="Radim Bačuvčík" w:date="2020-02-06T14:48:00Z">
              <w:tcPr>
                <w:tcW w:w="3904" w:type="dxa"/>
                <w:shd w:val="clear" w:color="auto" w:fill="F7CAAC"/>
              </w:tcPr>
            </w:tcPrChange>
          </w:tcPr>
          <w:p w14:paraId="5C12CDD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Change w:id="716" w:author="Radim Bačuvčík" w:date="2020-02-06T14:48:00Z">
              <w:tcPr>
                <w:tcW w:w="3406" w:type="dxa"/>
                <w:gridSpan w:val="4"/>
              </w:tcPr>
            </w:tcPrChange>
          </w:tcPr>
          <w:p w14:paraId="58705699"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Change w:id="717" w:author="Radim Bačuvčík" w:date="2020-02-06T14:48:00Z">
              <w:tcPr>
                <w:tcW w:w="2695" w:type="dxa"/>
                <w:gridSpan w:val="2"/>
                <w:shd w:val="clear" w:color="auto" w:fill="F7CAAC"/>
              </w:tcPr>
            </w:tcPrChange>
          </w:tcPr>
          <w:p w14:paraId="68B7181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Change w:id="718" w:author="Radim Bačuvčík" w:date="2020-02-06T14:48:00Z">
              <w:tcPr>
                <w:tcW w:w="668" w:type="dxa"/>
              </w:tcPr>
            </w:tcPrChange>
          </w:tcPr>
          <w:p w14:paraId="532391B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F64B71" w:rsidRPr="00F52EEF" w14:paraId="3421FCCA" w14:textId="77777777" w:rsidTr="000143A8">
        <w:trPr>
          <w:trPrChange w:id="719" w:author="Radim Bačuvčík" w:date="2020-02-06T14:48:00Z">
            <w:trPr>
              <w:wAfter w:w="101" w:type="dxa"/>
            </w:trPr>
          </w:trPrChange>
        </w:trPr>
        <w:tc>
          <w:tcPr>
            <w:tcW w:w="3904" w:type="dxa"/>
            <w:shd w:val="clear" w:color="auto" w:fill="F7CAAC"/>
            <w:tcPrChange w:id="720" w:author="Radim Bačuvčík" w:date="2020-02-06T14:48:00Z">
              <w:tcPr>
                <w:tcW w:w="3904" w:type="dxa"/>
                <w:shd w:val="clear" w:color="auto" w:fill="F7CAAC"/>
              </w:tcPr>
            </w:tcPrChange>
          </w:tcPr>
          <w:p w14:paraId="1B3AB93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Change w:id="721" w:author="Radim Bačuvčík" w:date="2020-02-06T14:48:00Z">
              <w:tcPr>
                <w:tcW w:w="1701" w:type="dxa"/>
                <w:gridSpan w:val="2"/>
              </w:tcPr>
            </w:tcPrChange>
          </w:tcPr>
          <w:p w14:paraId="36DFAAC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13p + 13s</w:t>
            </w:r>
          </w:p>
        </w:tc>
        <w:tc>
          <w:tcPr>
            <w:tcW w:w="889" w:type="dxa"/>
            <w:shd w:val="clear" w:color="auto" w:fill="F7CAAC"/>
            <w:tcPrChange w:id="722" w:author="Radim Bačuvčík" w:date="2020-02-06T14:48:00Z">
              <w:tcPr>
                <w:tcW w:w="889" w:type="dxa"/>
                <w:shd w:val="clear" w:color="auto" w:fill="F7CAAC"/>
              </w:tcPr>
            </w:tcPrChange>
          </w:tcPr>
          <w:p w14:paraId="3DA65DB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Change w:id="723" w:author="Radim Bačuvčík" w:date="2020-02-06T14:48:00Z">
              <w:tcPr>
                <w:tcW w:w="816" w:type="dxa"/>
              </w:tcPr>
            </w:tcPrChange>
          </w:tcPr>
          <w:p w14:paraId="3265364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shd w:val="clear" w:color="auto" w:fill="F7CAAC"/>
            <w:tcPrChange w:id="724" w:author="Radim Bačuvčík" w:date="2020-02-06T14:48:00Z">
              <w:tcPr>
                <w:tcW w:w="1479" w:type="dxa"/>
                <w:shd w:val="clear" w:color="auto" w:fill="F7CAAC"/>
              </w:tcPr>
            </w:tcPrChange>
          </w:tcPr>
          <w:p w14:paraId="6FDF251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2"/>
            <w:tcPrChange w:id="725" w:author="Radim Bačuvčík" w:date="2020-02-06T14:48:00Z">
              <w:tcPr>
                <w:tcW w:w="1884" w:type="dxa"/>
                <w:gridSpan w:val="2"/>
              </w:tcPr>
            </w:tcPrChange>
          </w:tcPr>
          <w:p w14:paraId="5E9FD10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F64B71" w:rsidRPr="00F52EEF" w14:paraId="7C04A7CA" w14:textId="77777777" w:rsidTr="000143A8">
        <w:trPr>
          <w:trPrChange w:id="726" w:author="Radim Bačuvčík" w:date="2020-02-06T14:48:00Z">
            <w:trPr>
              <w:wAfter w:w="101" w:type="dxa"/>
            </w:trPr>
          </w:trPrChange>
        </w:trPr>
        <w:tc>
          <w:tcPr>
            <w:tcW w:w="3904" w:type="dxa"/>
            <w:shd w:val="clear" w:color="auto" w:fill="F7CAAC"/>
            <w:tcPrChange w:id="727" w:author="Radim Bačuvčík" w:date="2020-02-06T14:48:00Z">
              <w:tcPr>
                <w:tcW w:w="3904" w:type="dxa"/>
                <w:shd w:val="clear" w:color="auto" w:fill="F7CAAC"/>
              </w:tcPr>
            </w:tcPrChange>
          </w:tcPr>
          <w:p w14:paraId="16EB9AA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Change w:id="728" w:author="Radim Bačuvčík" w:date="2020-02-06T14:48:00Z">
              <w:tcPr>
                <w:tcW w:w="6769" w:type="dxa"/>
                <w:gridSpan w:val="7"/>
              </w:tcPr>
            </w:tcPrChange>
          </w:tcPr>
          <w:p w14:paraId="679937F5" w14:textId="0156CE20" w:rsidR="00F64B71" w:rsidRPr="00F52EEF" w:rsidRDefault="00112D6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 xml:space="preserve">rerekvizity: Marketing 1 </w:t>
            </w:r>
          </w:p>
        </w:tc>
      </w:tr>
      <w:tr w:rsidR="00F64B71" w:rsidRPr="00F52EEF" w14:paraId="695FD847" w14:textId="77777777" w:rsidTr="000143A8">
        <w:trPr>
          <w:trPrChange w:id="729" w:author="Radim Bačuvčík" w:date="2020-02-06T14:48:00Z">
            <w:trPr>
              <w:wAfter w:w="101" w:type="dxa"/>
            </w:trPr>
          </w:trPrChange>
        </w:trPr>
        <w:tc>
          <w:tcPr>
            <w:tcW w:w="3904" w:type="dxa"/>
            <w:shd w:val="clear" w:color="auto" w:fill="F7CAAC"/>
            <w:tcPrChange w:id="730" w:author="Radim Bačuvčík" w:date="2020-02-06T14:48:00Z">
              <w:tcPr>
                <w:tcW w:w="3904" w:type="dxa"/>
                <w:shd w:val="clear" w:color="auto" w:fill="F7CAAC"/>
              </w:tcPr>
            </w:tcPrChange>
          </w:tcPr>
          <w:p w14:paraId="59A5DEE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Change w:id="731" w:author="Radim Bačuvčík" w:date="2020-02-06T14:48:00Z">
              <w:tcPr>
                <w:tcW w:w="3406" w:type="dxa"/>
                <w:gridSpan w:val="4"/>
              </w:tcPr>
            </w:tcPrChange>
          </w:tcPr>
          <w:p w14:paraId="4B651AC2"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Zkouška</w:t>
            </w:r>
          </w:p>
        </w:tc>
        <w:tc>
          <w:tcPr>
            <w:tcW w:w="1479" w:type="dxa"/>
            <w:shd w:val="clear" w:color="auto" w:fill="F7CAAC"/>
            <w:tcPrChange w:id="732" w:author="Radim Bačuvčík" w:date="2020-02-06T14:48:00Z">
              <w:tcPr>
                <w:tcW w:w="1479" w:type="dxa"/>
                <w:shd w:val="clear" w:color="auto" w:fill="F7CAAC"/>
              </w:tcPr>
            </w:tcPrChange>
          </w:tcPr>
          <w:p w14:paraId="00C0725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2"/>
            <w:tcPrChange w:id="733" w:author="Radim Bačuvčík" w:date="2020-02-06T14:48:00Z">
              <w:tcPr>
                <w:tcW w:w="1884" w:type="dxa"/>
                <w:gridSpan w:val="2"/>
              </w:tcPr>
            </w:tcPrChange>
          </w:tcPr>
          <w:p w14:paraId="71EE9891" w14:textId="1943CFCC"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w:t>
            </w:r>
            <w:r w:rsidR="00BC2A2D" w:rsidRPr="00F52EEF">
              <w:rPr>
                <w:rFonts w:asciiTheme="minorHAnsi" w:eastAsia="Calibri" w:hAnsiTheme="minorHAnsi" w:cstheme="minorHAnsi"/>
              </w:rPr>
              <w:t xml:space="preserve">, </w:t>
            </w:r>
            <w:r w:rsidRPr="00F52EEF">
              <w:rPr>
                <w:rFonts w:asciiTheme="minorHAnsi" w:eastAsia="Calibri" w:hAnsiTheme="minorHAnsi" w:cstheme="minorHAnsi"/>
              </w:rPr>
              <w:t>seminář</w:t>
            </w:r>
          </w:p>
        </w:tc>
      </w:tr>
      <w:tr w:rsidR="00F64B71" w:rsidRPr="00F52EEF" w14:paraId="59C83D2C" w14:textId="77777777" w:rsidTr="000143A8">
        <w:trPr>
          <w:trPrChange w:id="734" w:author="Radim Bačuvčík" w:date="2020-02-06T14:48:00Z">
            <w:trPr>
              <w:wAfter w:w="101" w:type="dxa"/>
            </w:trPr>
          </w:trPrChange>
        </w:trPr>
        <w:tc>
          <w:tcPr>
            <w:tcW w:w="3904" w:type="dxa"/>
            <w:shd w:val="clear" w:color="auto" w:fill="F7CAAC"/>
            <w:tcPrChange w:id="735" w:author="Radim Bačuvčík" w:date="2020-02-06T14:48:00Z">
              <w:tcPr>
                <w:tcW w:w="3904" w:type="dxa"/>
                <w:shd w:val="clear" w:color="auto" w:fill="F7CAAC"/>
              </w:tcPr>
            </w:tcPrChange>
          </w:tcPr>
          <w:p w14:paraId="1CF90CD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Change w:id="736" w:author="Radim Bačuvčík" w:date="2020-02-06T14:48:00Z">
              <w:tcPr>
                <w:tcW w:w="6769" w:type="dxa"/>
                <w:gridSpan w:val="7"/>
                <w:tcBorders>
                  <w:bottom w:val="nil"/>
                </w:tcBorders>
              </w:tcPr>
            </w:tcPrChange>
          </w:tcPr>
          <w:p w14:paraId="196F316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CFA84D6" w14:textId="77777777" w:rsidTr="000143A8">
        <w:trPr>
          <w:trHeight w:val="554"/>
          <w:trPrChange w:id="737" w:author="Radim Bačuvčík" w:date="2020-02-06T14:48:00Z">
            <w:trPr>
              <w:wAfter w:w="101" w:type="dxa"/>
              <w:trHeight w:val="554"/>
            </w:trPr>
          </w:trPrChange>
        </w:trPr>
        <w:tc>
          <w:tcPr>
            <w:tcW w:w="10673" w:type="dxa"/>
            <w:gridSpan w:val="8"/>
            <w:tcBorders>
              <w:top w:val="nil"/>
            </w:tcBorders>
            <w:tcPrChange w:id="738" w:author="Radim Bačuvčík" w:date="2020-02-06T14:48:00Z">
              <w:tcPr>
                <w:tcW w:w="10673" w:type="dxa"/>
                <w:gridSpan w:val="8"/>
                <w:tcBorders>
                  <w:top w:val="nil"/>
                </w:tcBorders>
              </w:tcPr>
            </w:tcPrChange>
          </w:tcPr>
          <w:p w14:paraId="71DFB69E" w14:textId="7ED83546" w:rsidR="00F64B71" w:rsidRPr="00F52EEF" w:rsidRDefault="00003E1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00F64B71" w:rsidRPr="00F52EEF">
              <w:rPr>
                <w:rFonts w:asciiTheme="minorHAnsi" w:eastAsia="Calibri" w:hAnsiTheme="minorHAnsi" w:cstheme="minorHAnsi"/>
              </w:rPr>
              <w:t xml:space="preserve"> Aktivní účast se znalostí přednášené problematiky</w:t>
            </w:r>
            <w:r>
              <w:rPr>
                <w:rFonts w:asciiTheme="minorHAnsi" w:eastAsia="Calibri" w:hAnsiTheme="minorHAnsi" w:cstheme="minorHAnsi"/>
              </w:rPr>
              <w:t>.</w:t>
            </w:r>
          </w:p>
          <w:p w14:paraId="2E6DD258" w14:textId="4780B989" w:rsidR="00F64B71" w:rsidRPr="00F52EEF" w:rsidRDefault="00003E1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 </w:t>
            </w:r>
            <w:r w:rsidR="00F64B71" w:rsidRPr="00F52EEF">
              <w:rPr>
                <w:rFonts w:asciiTheme="minorHAnsi" w:eastAsia="Calibri" w:hAnsiTheme="minorHAnsi" w:cstheme="minorHAnsi"/>
              </w:rPr>
              <w:t>Zvládnutí závěrečného testu na nejméně 60%</w:t>
            </w:r>
            <w:r>
              <w:rPr>
                <w:rFonts w:asciiTheme="minorHAnsi" w:eastAsia="Calibri" w:hAnsiTheme="minorHAnsi" w:cstheme="minorHAnsi"/>
              </w:rPr>
              <w:t>.</w:t>
            </w:r>
          </w:p>
          <w:p w14:paraId="69A6872C" w14:textId="349C922E" w:rsidR="00003E11" w:rsidRDefault="00003E1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3. </w:t>
            </w:r>
            <w:r w:rsidR="00F64B71" w:rsidRPr="00F52EEF">
              <w:rPr>
                <w:rFonts w:asciiTheme="minorHAnsi" w:eastAsia="Calibri" w:hAnsiTheme="minorHAnsi" w:cstheme="minorHAnsi"/>
              </w:rPr>
              <w:t>80% účast na seminářích</w:t>
            </w:r>
            <w:r>
              <w:rPr>
                <w:rFonts w:asciiTheme="minorHAnsi" w:eastAsia="Calibri" w:hAnsiTheme="minorHAnsi" w:cstheme="minorHAnsi"/>
              </w:rPr>
              <w:t>.</w:t>
            </w:r>
          </w:p>
          <w:p w14:paraId="080434D2" w14:textId="305AA765" w:rsidR="00F64B71" w:rsidRPr="00F52EEF" w:rsidRDefault="00003E1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4. </w:t>
            </w:r>
            <w:r w:rsidR="00F64B71" w:rsidRPr="00F52EEF">
              <w:rPr>
                <w:rFonts w:asciiTheme="minorHAnsi" w:eastAsia="Calibri" w:hAnsiTheme="minorHAnsi" w:cstheme="minorHAnsi"/>
              </w:rPr>
              <w:t>Prezentace seminární práce na seminářích</w:t>
            </w:r>
            <w:r>
              <w:rPr>
                <w:rFonts w:asciiTheme="minorHAnsi" w:eastAsia="Calibri" w:hAnsiTheme="minorHAnsi" w:cstheme="minorHAnsi"/>
              </w:rPr>
              <w:t>.</w:t>
            </w:r>
          </w:p>
          <w:p w14:paraId="246B21C0" w14:textId="20D49360" w:rsidR="00F64B71" w:rsidRPr="00F52EEF" w:rsidRDefault="00003E11" w:rsidP="00935F76">
            <w:pPr>
              <w:tabs>
                <w:tab w:val="left" w:pos="567"/>
              </w:tabs>
              <w:jc w:val="both"/>
              <w:rPr>
                <w:rFonts w:asciiTheme="minorHAnsi" w:hAnsiTheme="minorHAnsi" w:cstheme="minorHAnsi"/>
              </w:rPr>
            </w:pPr>
            <w:r>
              <w:rPr>
                <w:rFonts w:asciiTheme="minorHAnsi" w:eastAsia="Calibri" w:hAnsiTheme="minorHAnsi" w:cstheme="minorHAnsi"/>
              </w:rPr>
              <w:t xml:space="preserve">5. </w:t>
            </w:r>
            <w:r w:rsidR="00F64B71" w:rsidRPr="00F52EEF">
              <w:rPr>
                <w:rFonts w:asciiTheme="minorHAnsi" w:eastAsia="Calibri" w:hAnsiTheme="minorHAnsi" w:cstheme="minorHAnsi"/>
              </w:rPr>
              <w:t>Vypracování dílčích seminárních úkolů podle aktuálního zadání</w:t>
            </w:r>
            <w:r>
              <w:rPr>
                <w:rFonts w:asciiTheme="minorHAnsi" w:eastAsia="Calibri" w:hAnsiTheme="minorHAnsi" w:cstheme="minorHAnsi"/>
              </w:rPr>
              <w:t>.</w:t>
            </w:r>
          </w:p>
        </w:tc>
      </w:tr>
      <w:tr w:rsidR="00F64B71" w:rsidRPr="00F52EEF" w14:paraId="605DF245" w14:textId="77777777" w:rsidTr="000143A8">
        <w:trPr>
          <w:trHeight w:val="197"/>
          <w:trPrChange w:id="739" w:author="Radim Bačuvčík" w:date="2020-02-06T14:48:00Z">
            <w:trPr>
              <w:wAfter w:w="101" w:type="dxa"/>
              <w:trHeight w:val="197"/>
            </w:trPr>
          </w:trPrChange>
        </w:trPr>
        <w:tc>
          <w:tcPr>
            <w:tcW w:w="3904" w:type="dxa"/>
            <w:tcBorders>
              <w:top w:val="nil"/>
            </w:tcBorders>
            <w:shd w:val="clear" w:color="auto" w:fill="F7CAAC"/>
            <w:tcPrChange w:id="740" w:author="Radim Bačuvčík" w:date="2020-02-06T14:48:00Z">
              <w:tcPr>
                <w:tcW w:w="3904" w:type="dxa"/>
                <w:tcBorders>
                  <w:top w:val="nil"/>
                </w:tcBorders>
                <w:shd w:val="clear" w:color="auto" w:fill="F7CAAC"/>
              </w:tcPr>
            </w:tcPrChange>
          </w:tcPr>
          <w:p w14:paraId="71C6E78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Change w:id="741" w:author="Radim Bačuvčík" w:date="2020-02-06T14:48:00Z">
              <w:tcPr>
                <w:tcW w:w="6769" w:type="dxa"/>
                <w:gridSpan w:val="7"/>
                <w:tcBorders>
                  <w:top w:val="nil"/>
                </w:tcBorders>
              </w:tcPr>
            </w:tcPrChange>
          </w:tcPr>
          <w:p w14:paraId="76ACDB1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Ing. Lenka Harantová, Ph.D.</w:t>
            </w:r>
          </w:p>
        </w:tc>
      </w:tr>
      <w:tr w:rsidR="00F64B71" w:rsidRPr="00F52EEF" w14:paraId="738E7BEB" w14:textId="77777777" w:rsidTr="000143A8">
        <w:trPr>
          <w:trHeight w:val="243"/>
          <w:trPrChange w:id="742" w:author="Radim Bačuvčík" w:date="2020-02-06T14:48:00Z">
            <w:trPr>
              <w:wAfter w:w="101" w:type="dxa"/>
              <w:trHeight w:val="243"/>
            </w:trPr>
          </w:trPrChange>
        </w:trPr>
        <w:tc>
          <w:tcPr>
            <w:tcW w:w="3904" w:type="dxa"/>
            <w:tcBorders>
              <w:top w:val="nil"/>
            </w:tcBorders>
            <w:shd w:val="clear" w:color="auto" w:fill="F7CAAC"/>
            <w:tcPrChange w:id="743" w:author="Radim Bačuvčík" w:date="2020-02-06T14:48:00Z">
              <w:tcPr>
                <w:tcW w:w="3904" w:type="dxa"/>
                <w:tcBorders>
                  <w:top w:val="nil"/>
                </w:tcBorders>
                <w:shd w:val="clear" w:color="auto" w:fill="F7CAAC"/>
              </w:tcPr>
            </w:tcPrChange>
          </w:tcPr>
          <w:p w14:paraId="0F24371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Change w:id="744" w:author="Radim Bačuvčík" w:date="2020-02-06T14:48:00Z">
              <w:tcPr>
                <w:tcW w:w="6769" w:type="dxa"/>
                <w:gridSpan w:val="7"/>
                <w:tcBorders>
                  <w:top w:val="nil"/>
                </w:tcBorders>
              </w:tcPr>
            </w:tcPrChange>
          </w:tcPr>
          <w:p w14:paraId="7B61D75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5BB6CC5E" w14:textId="77777777" w:rsidTr="000143A8">
        <w:trPr>
          <w:trPrChange w:id="745" w:author="Radim Bačuvčík" w:date="2020-02-06T14:48:00Z">
            <w:trPr>
              <w:wAfter w:w="101" w:type="dxa"/>
            </w:trPr>
          </w:trPrChange>
        </w:trPr>
        <w:tc>
          <w:tcPr>
            <w:tcW w:w="3904" w:type="dxa"/>
            <w:shd w:val="clear" w:color="auto" w:fill="F7CAAC"/>
            <w:tcPrChange w:id="746" w:author="Radim Bačuvčík" w:date="2020-02-06T14:48:00Z">
              <w:tcPr>
                <w:tcW w:w="3904" w:type="dxa"/>
                <w:shd w:val="clear" w:color="auto" w:fill="F7CAAC"/>
              </w:tcPr>
            </w:tcPrChange>
          </w:tcPr>
          <w:p w14:paraId="3C34CE7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Change w:id="747" w:author="Radim Bačuvčík" w:date="2020-02-06T14:48:00Z">
              <w:tcPr>
                <w:tcW w:w="6769" w:type="dxa"/>
                <w:gridSpan w:val="7"/>
                <w:tcBorders>
                  <w:bottom w:val="nil"/>
                </w:tcBorders>
              </w:tcPr>
            </w:tcPrChange>
          </w:tcPr>
          <w:p w14:paraId="50E0D0C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1271D19" w14:textId="77777777" w:rsidTr="000143A8">
        <w:trPr>
          <w:trHeight w:val="70"/>
          <w:trPrChange w:id="748" w:author="Radim Bačuvčík" w:date="2020-02-06T14:48:00Z">
            <w:trPr>
              <w:wAfter w:w="101" w:type="dxa"/>
              <w:trHeight w:val="70"/>
            </w:trPr>
          </w:trPrChange>
        </w:trPr>
        <w:tc>
          <w:tcPr>
            <w:tcW w:w="10673" w:type="dxa"/>
            <w:gridSpan w:val="8"/>
            <w:tcBorders>
              <w:top w:val="nil"/>
            </w:tcBorders>
            <w:tcPrChange w:id="749" w:author="Radim Bačuvčík" w:date="2020-02-06T14:48:00Z">
              <w:tcPr>
                <w:tcW w:w="10673" w:type="dxa"/>
                <w:gridSpan w:val="8"/>
                <w:tcBorders>
                  <w:top w:val="nil"/>
                </w:tcBorders>
              </w:tcPr>
            </w:tcPrChange>
          </w:tcPr>
          <w:p w14:paraId="0ECB1D13" w14:textId="0576A70F" w:rsidR="00F64B71" w:rsidRPr="00F52EEF" w:rsidRDefault="00F64B71" w:rsidP="00935F76">
            <w:pPr>
              <w:tabs>
                <w:tab w:val="left" w:pos="567"/>
              </w:tabs>
              <w:jc w:val="both"/>
              <w:rPr>
                <w:rFonts w:asciiTheme="minorHAnsi" w:hAnsiTheme="minorHAnsi" w:cstheme="minorHAnsi"/>
              </w:rPr>
            </w:pPr>
          </w:p>
        </w:tc>
      </w:tr>
      <w:tr w:rsidR="00F64B71" w:rsidRPr="00F52EEF" w14:paraId="034BB362" w14:textId="77777777" w:rsidTr="000143A8">
        <w:trPr>
          <w:trPrChange w:id="750" w:author="Radim Bačuvčík" w:date="2020-02-06T14:48:00Z">
            <w:trPr>
              <w:wAfter w:w="101" w:type="dxa"/>
            </w:trPr>
          </w:trPrChange>
        </w:trPr>
        <w:tc>
          <w:tcPr>
            <w:tcW w:w="3904" w:type="dxa"/>
            <w:shd w:val="clear" w:color="auto" w:fill="F7CAAC"/>
            <w:tcPrChange w:id="751" w:author="Radim Bačuvčík" w:date="2020-02-06T14:48:00Z">
              <w:tcPr>
                <w:tcW w:w="3904" w:type="dxa"/>
                <w:shd w:val="clear" w:color="auto" w:fill="F7CAAC"/>
              </w:tcPr>
            </w:tcPrChange>
          </w:tcPr>
          <w:p w14:paraId="74940E9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Change w:id="752" w:author="Radim Bačuvčík" w:date="2020-02-06T14:48:00Z">
              <w:tcPr>
                <w:tcW w:w="6769" w:type="dxa"/>
                <w:gridSpan w:val="7"/>
                <w:tcBorders>
                  <w:bottom w:val="nil"/>
                </w:tcBorders>
              </w:tcPr>
            </w:tcPrChange>
          </w:tcPr>
          <w:p w14:paraId="6F008DC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FEC7633" w14:textId="77777777" w:rsidTr="000143A8">
        <w:trPr>
          <w:trHeight w:val="2327"/>
          <w:trPrChange w:id="753" w:author="Radim Bačuvčík" w:date="2020-02-06T14:48:00Z">
            <w:trPr>
              <w:wAfter w:w="101" w:type="dxa"/>
              <w:trHeight w:val="2327"/>
            </w:trPr>
          </w:trPrChange>
        </w:trPr>
        <w:tc>
          <w:tcPr>
            <w:tcW w:w="10673" w:type="dxa"/>
            <w:gridSpan w:val="8"/>
            <w:tcBorders>
              <w:top w:val="nil"/>
              <w:bottom w:val="single" w:sz="12" w:space="0" w:color="auto"/>
            </w:tcBorders>
            <w:tcPrChange w:id="754" w:author="Radim Bačuvčík" w:date="2020-02-06T14:48:00Z">
              <w:tcPr>
                <w:tcW w:w="10673" w:type="dxa"/>
                <w:gridSpan w:val="8"/>
                <w:tcBorders>
                  <w:top w:val="nil"/>
                  <w:bottom w:val="single" w:sz="12" w:space="0" w:color="auto"/>
                </w:tcBorders>
              </w:tcPr>
            </w:tcPrChange>
          </w:tcPr>
          <w:p w14:paraId="53C92A95" w14:textId="65EBE001" w:rsidR="00003E11" w:rsidRPr="00003E11" w:rsidRDefault="00003E11" w:rsidP="00935F76">
            <w:pPr>
              <w:tabs>
                <w:tab w:val="left" w:pos="567"/>
              </w:tabs>
              <w:jc w:val="both"/>
              <w:rPr>
                <w:rFonts w:asciiTheme="minorHAnsi" w:eastAsia="Calibri" w:hAnsiTheme="minorHAnsi" w:cstheme="minorHAnsi"/>
                <w:b/>
              </w:rPr>
            </w:pPr>
            <w:r w:rsidRPr="00003E11">
              <w:rPr>
                <w:rFonts w:asciiTheme="minorHAnsi" w:eastAsia="Calibri" w:hAnsiTheme="minorHAnsi" w:cstheme="minorHAnsi"/>
                <w:b/>
              </w:rPr>
              <w:t>Probíraná témata:</w:t>
            </w:r>
          </w:p>
          <w:p w14:paraId="2D15D155" w14:textId="6954305C" w:rsidR="00E06FFA" w:rsidRPr="00E06FFA" w:rsidRDefault="00E06FFA" w:rsidP="00E06FFA">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Služby</w:t>
            </w:r>
          </w:p>
          <w:p w14:paraId="390C8392" w14:textId="77777777" w:rsidR="00E06FFA" w:rsidRPr="00E06FFA" w:rsidRDefault="00E06FFA" w:rsidP="00E06FFA">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xml:space="preserve">- Cena </w:t>
            </w:r>
          </w:p>
          <w:p w14:paraId="30203BC7" w14:textId="77777777" w:rsidR="00E06FFA" w:rsidRPr="00E06FFA" w:rsidRDefault="00E06FFA" w:rsidP="00E06FFA">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xml:space="preserve">- Distribuce </w:t>
            </w:r>
          </w:p>
          <w:p w14:paraId="5FA1FC8F" w14:textId="77777777" w:rsidR="00E06FFA" w:rsidRPr="00E06FFA" w:rsidRDefault="00E06FFA" w:rsidP="00E06FFA">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Maloobchod / velkoobchod</w:t>
            </w:r>
          </w:p>
          <w:p w14:paraId="6462EDC9" w14:textId="77777777" w:rsidR="00E06FFA" w:rsidRPr="00E06FFA" w:rsidRDefault="00E06FFA" w:rsidP="00E06FFA">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Analýza portfolia</w:t>
            </w:r>
          </w:p>
          <w:p w14:paraId="4249312E" w14:textId="77777777" w:rsidR="00E06FFA" w:rsidRPr="00E06FFA" w:rsidRDefault="00E06FFA" w:rsidP="00E06FFA">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Segmentace trhu</w:t>
            </w:r>
          </w:p>
          <w:p w14:paraId="0CF0808A" w14:textId="77777777" w:rsidR="00E06FFA" w:rsidRPr="00E06FFA" w:rsidRDefault="00E06FFA" w:rsidP="00E06FFA">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Nové trendy v marketingu</w:t>
            </w:r>
          </w:p>
          <w:p w14:paraId="688C0D70" w14:textId="6F586489" w:rsidR="00F64B71" w:rsidRPr="00F52EEF" w:rsidRDefault="00F64B71" w:rsidP="00935F76">
            <w:pPr>
              <w:tabs>
                <w:tab w:val="left" w:pos="567"/>
              </w:tabs>
              <w:jc w:val="both"/>
              <w:rPr>
                <w:rFonts w:asciiTheme="minorHAnsi" w:hAnsiTheme="minorHAnsi" w:cstheme="minorHAnsi"/>
              </w:rPr>
            </w:pPr>
          </w:p>
        </w:tc>
      </w:tr>
      <w:tr w:rsidR="00F64B71" w:rsidRPr="00F52EEF" w14:paraId="37B1056C" w14:textId="77777777" w:rsidTr="000143A8">
        <w:trPr>
          <w:trHeight w:val="265"/>
          <w:trPrChange w:id="755" w:author="Radim Bačuvčík" w:date="2020-02-06T14:48:00Z">
            <w:trPr>
              <w:wAfter w:w="101" w:type="dxa"/>
              <w:trHeight w:val="265"/>
            </w:trPr>
          </w:trPrChange>
        </w:trPr>
        <w:tc>
          <w:tcPr>
            <w:tcW w:w="4471" w:type="dxa"/>
            <w:gridSpan w:val="2"/>
            <w:tcBorders>
              <w:top w:val="nil"/>
            </w:tcBorders>
            <w:shd w:val="clear" w:color="auto" w:fill="F7CAAC"/>
            <w:tcPrChange w:id="756" w:author="Radim Bačuvčík" w:date="2020-02-06T14:48:00Z">
              <w:tcPr>
                <w:tcW w:w="4471" w:type="dxa"/>
                <w:gridSpan w:val="2"/>
                <w:tcBorders>
                  <w:top w:val="nil"/>
                </w:tcBorders>
                <w:shd w:val="clear" w:color="auto" w:fill="F7CAAC"/>
              </w:tcPr>
            </w:tcPrChange>
          </w:tcPr>
          <w:p w14:paraId="0D7F6DA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Change w:id="757" w:author="Radim Bačuvčík" w:date="2020-02-06T14:48:00Z">
              <w:tcPr>
                <w:tcW w:w="6202" w:type="dxa"/>
                <w:gridSpan w:val="6"/>
                <w:tcBorders>
                  <w:top w:val="nil"/>
                  <w:bottom w:val="nil"/>
                </w:tcBorders>
              </w:tcPr>
            </w:tcPrChange>
          </w:tcPr>
          <w:p w14:paraId="6C9F55F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722A3C9" w14:textId="77777777" w:rsidTr="000143A8">
        <w:trPr>
          <w:trHeight w:val="3081"/>
          <w:trPrChange w:id="758" w:author="Radim Bačuvčík" w:date="2020-02-06T14:48:00Z">
            <w:trPr>
              <w:wAfter w:w="101" w:type="dxa"/>
              <w:trHeight w:val="3081"/>
            </w:trPr>
          </w:trPrChange>
        </w:trPr>
        <w:tc>
          <w:tcPr>
            <w:tcW w:w="10673" w:type="dxa"/>
            <w:gridSpan w:val="8"/>
            <w:tcBorders>
              <w:top w:val="nil"/>
            </w:tcBorders>
            <w:tcPrChange w:id="759" w:author="Radim Bačuvčík" w:date="2020-02-06T14:48:00Z">
              <w:tcPr>
                <w:tcW w:w="10673" w:type="dxa"/>
                <w:gridSpan w:val="8"/>
                <w:tcBorders>
                  <w:top w:val="nil"/>
                </w:tcBorders>
              </w:tcPr>
            </w:tcPrChange>
          </w:tcPr>
          <w:p w14:paraId="1D29D847" w14:textId="77777777" w:rsidR="00F64B71" w:rsidRPr="00003E11" w:rsidRDefault="00F64B71" w:rsidP="00935F76">
            <w:pPr>
              <w:tabs>
                <w:tab w:val="left" w:pos="567"/>
              </w:tabs>
              <w:jc w:val="both"/>
              <w:rPr>
                <w:rFonts w:asciiTheme="minorHAnsi" w:hAnsiTheme="minorHAnsi" w:cstheme="minorHAnsi"/>
                <w:b/>
              </w:rPr>
            </w:pPr>
            <w:r w:rsidRPr="00003E11">
              <w:rPr>
                <w:rFonts w:asciiTheme="minorHAnsi" w:hAnsiTheme="minorHAnsi" w:cstheme="minorHAnsi"/>
                <w:b/>
              </w:rPr>
              <w:t>Povinná literatura:</w:t>
            </w:r>
          </w:p>
          <w:p w14:paraId="695ADFA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JAKUBÍKOVÁ, Dagmar. 2013. </w:t>
            </w:r>
            <w:r w:rsidRPr="00F52EEF">
              <w:rPr>
                <w:rFonts w:asciiTheme="minorHAnsi" w:hAnsiTheme="minorHAnsi" w:cstheme="minorHAnsi"/>
                <w:i/>
              </w:rPr>
              <w:t>Strategický marketing: strategie a trendy.</w:t>
            </w:r>
            <w:r w:rsidRPr="00F52EEF">
              <w:rPr>
                <w:rFonts w:asciiTheme="minorHAnsi" w:hAnsiTheme="minorHAnsi" w:cstheme="minorHAnsi"/>
              </w:rPr>
              <w:t xml:space="preserve"> 2., rozš. vyd. Praha: Grada. ISBN 978-80-247-4670-8.</w:t>
            </w:r>
          </w:p>
          <w:p w14:paraId="5E43DF6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KARLÍČEK, Miroslav. 2018. </w:t>
            </w:r>
            <w:r w:rsidRPr="00F52EEF">
              <w:rPr>
                <w:rFonts w:asciiTheme="minorHAnsi" w:hAnsiTheme="minorHAnsi" w:cstheme="minorHAnsi"/>
                <w:i/>
              </w:rPr>
              <w:t>Základy marketingu.</w:t>
            </w:r>
            <w:r w:rsidRPr="00F52EEF">
              <w:rPr>
                <w:rFonts w:asciiTheme="minorHAnsi" w:hAnsiTheme="minorHAnsi" w:cstheme="minorHAnsi"/>
              </w:rPr>
              <w:t xml:space="preserve"> 2., přepracované a rozš. vyd. Praha: Grada. ISBN 978-80-247-5869-5.</w:t>
            </w:r>
          </w:p>
          <w:p w14:paraId="6CDED11A" w14:textId="56F93678" w:rsidR="00F64B71"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KOTLER, Philip a Kevin Lane Keller. 2013. </w:t>
            </w:r>
            <w:r w:rsidRPr="00F52EEF">
              <w:rPr>
                <w:rFonts w:asciiTheme="minorHAnsi" w:hAnsiTheme="minorHAnsi" w:cstheme="minorHAnsi"/>
                <w:i/>
              </w:rPr>
              <w:t>Marketing management.</w:t>
            </w:r>
            <w:r w:rsidRPr="00F52EEF">
              <w:rPr>
                <w:rFonts w:asciiTheme="minorHAnsi" w:hAnsiTheme="minorHAnsi" w:cstheme="minorHAnsi"/>
              </w:rPr>
              <w:t xml:space="preserve"> 14. vyd. Praha: Grada. ISBN 978-80-247-4150-5</w:t>
            </w:r>
            <w:r w:rsidR="00003E11">
              <w:rPr>
                <w:rFonts w:asciiTheme="minorHAnsi" w:hAnsiTheme="minorHAnsi" w:cstheme="minorHAnsi"/>
              </w:rPr>
              <w:t>.</w:t>
            </w:r>
          </w:p>
          <w:p w14:paraId="31AB6F63" w14:textId="77777777" w:rsidR="00003E11" w:rsidRPr="00F52EEF" w:rsidRDefault="00003E11" w:rsidP="00935F76">
            <w:pPr>
              <w:tabs>
                <w:tab w:val="left" w:pos="567"/>
              </w:tabs>
              <w:jc w:val="both"/>
              <w:rPr>
                <w:rFonts w:asciiTheme="minorHAnsi" w:hAnsiTheme="minorHAnsi" w:cstheme="minorHAnsi"/>
              </w:rPr>
            </w:pPr>
          </w:p>
          <w:p w14:paraId="5B9486EA" w14:textId="77777777" w:rsidR="00F64B71" w:rsidRPr="00003E11" w:rsidRDefault="00F64B71" w:rsidP="00935F76">
            <w:pPr>
              <w:tabs>
                <w:tab w:val="left" w:pos="567"/>
              </w:tabs>
              <w:jc w:val="both"/>
              <w:rPr>
                <w:rFonts w:asciiTheme="minorHAnsi" w:hAnsiTheme="minorHAnsi" w:cstheme="minorHAnsi"/>
                <w:b/>
              </w:rPr>
            </w:pPr>
            <w:r w:rsidRPr="00003E11">
              <w:rPr>
                <w:rFonts w:asciiTheme="minorHAnsi" w:hAnsiTheme="minorHAnsi" w:cstheme="minorHAnsi"/>
                <w:b/>
              </w:rPr>
              <w:t>Doporučená literatura:</w:t>
            </w:r>
          </w:p>
          <w:p w14:paraId="2D3D3649" w14:textId="40A8AB40" w:rsidR="006B7DA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TRUČKA, Jaroslav. 2013. </w:t>
            </w:r>
            <w:r w:rsidRPr="00F52EEF">
              <w:rPr>
                <w:rFonts w:asciiTheme="minorHAnsi" w:hAnsiTheme="minorHAnsi" w:cstheme="minorHAnsi"/>
                <w:i/>
              </w:rPr>
              <w:t>Marketing jako šachová hra: vítězné strategie pro získání a udržení zákazníků.</w:t>
            </w:r>
            <w:r w:rsidRPr="00F52EEF">
              <w:rPr>
                <w:rFonts w:asciiTheme="minorHAnsi" w:hAnsiTheme="minorHAnsi" w:cstheme="minorHAnsi"/>
              </w:rPr>
              <w:t xml:space="preserve"> Brno: BizBooks. ISBN 978-80-265-0054-4.</w:t>
            </w:r>
          </w:p>
          <w:p w14:paraId="2898FDC9" w14:textId="77777777" w:rsidR="00E06FFA" w:rsidRPr="00F0435D" w:rsidRDefault="00E06FFA" w:rsidP="00E06FFA">
            <w:pPr>
              <w:tabs>
                <w:tab w:val="left" w:pos="567"/>
              </w:tabs>
              <w:rPr>
                <w:rFonts w:asciiTheme="minorHAnsi" w:hAnsiTheme="minorHAnsi" w:cstheme="minorHAnsi"/>
              </w:rPr>
            </w:pPr>
            <w:r w:rsidRPr="00F52EEF">
              <w:rPr>
                <w:rFonts w:asciiTheme="minorHAnsi" w:hAnsiTheme="minorHAnsi" w:cstheme="minorHAnsi"/>
              </w:rPr>
              <w:t xml:space="preserve">TRUČKA, Jaroslav. 2013. </w:t>
            </w:r>
            <w:r w:rsidRPr="00F52EEF">
              <w:rPr>
                <w:rFonts w:asciiTheme="minorHAnsi" w:hAnsiTheme="minorHAnsi" w:cstheme="minorHAnsi"/>
                <w:i/>
              </w:rPr>
              <w:t>Marketing jako šachová hra: vítězné strategie pro získání a udržení zákazníků.</w:t>
            </w:r>
            <w:r w:rsidRPr="00F52EEF">
              <w:rPr>
                <w:rFonts w:asciiTheme="minorHAnsi" w:hAnsiTheme="minorHAnsi" w:cstheme="minorHAnsi"/>
              </w:rPr>
              <w:t xml:space="preserve"> Brno: BizBooks. ISBN  978-80-265-0054-4.  </w:t>
            </w:r>
            <w:r w:rsidRPr="00F52EEF">
              <w:rPr>
                <w:rFonts w:asciiTheme="minorHAnsi" w:hAnsiTheme="minorHAnsi" w:cstheme="minorHAnsi"/>
              </w:rPr>
              <w:br/>
            </w:r>
            <w:r w:rsidRPr="00F0435D">
              <w:rPr>
                <w:rFonts w:asciiTheme="minorHAnsi" w:hAnsiTheme="minorHAnsi" w:cstheme="minorHAnsi"/>
              </w:rPr>
              <w:t>SOLOMON, Michael R</w:t>
            </w:r>
            <w:del w:id="760" w:author="Martin Kazík" w:date="2020-01-23T11:23:00Z">
              <w:r w:rsidRPr="00F52EEF">
                <w:rPr>
                  <w:rFonts w:asciiTheme="minorHAnsi" w:hAnsiTheme="minorHAnsi" w:cstheme="minorHAnsi"/>
                </w:rPr>
                <w:delText>,</w:delText>
              </w:r>
            </w:del>
            <w:ins w:id="761" w:author="Martin Kazík" w:date="2020-01-23T11:23:00Z">
              <w:r w:rsidRPr="00F0435D">
                <w:rPr>
                  <w:rFonts w:asciiTheme="minorHAnsi" w:hAnsiTheme="minorHAnsi" w:cstheme="minorHAnsi"/>
                </w:rPr>
                <w:t>.,</w:t>
              </w:r>
            </w:ins>
            <w:r w:rsidRPr="00F0435D">
              <w:rPr>
                <w:rFonts w:asciiTheme="minorHAnsi" w:hAnsiTheme="minorHAnsi" w:cstheme="minorHAnsi"/>
              </w:rPr>
              <w:t xml:space="preserve"> Greg W. MARSHALL</w:t>
            </w:r>
            <w:del w:id="762" w:author="Martin Kazík" w:date="2020-01-23T11:23:00Z">
              <w:r w:rsidRPr="00F52EEF">
                <w:rPr>
                  <w:rFonts w:asciiTheme="minorHAnsi" w:hAnsiTheme="minorHAnsi" w:cstheme="minorHAnsi"/>
                </w:rPr>
                <w:delText xml:space="preserve"> a</w:delText>
              </w:r>
            </w:del>
            <w:ins w:id="763" w:author="Martin Kazík" w:date="2020-01-23T11:23:00Z">
              <w:r w:rsidRPr="00F0435D">
                <w:rPr>
                  <w:rFonts w:asciiTheme="minorHAnsi" w:hAnsiTheme="minorHAnsi" w:cstheme="minorHAnsi"/>
                </w:rPr>
                <w:t>,</w:t>
              </w:r>
            </w:ins>
            <w:r w:rsidRPr="00F0435D">
              <w:rPr>
                <w:rFonts w:asciiTheme="minorHAnsi" w:hAnsiTheme="minorHAnsi" w:cstheme="minorHAnsi"/>
              </w:rPr>
              <w:t xml:space="preserve"> Elnora W. STUART</w:t>
            </w:r>
            <w:del w:id="764" w:author="Martin Kazík" w:date="2020-01-23T11:23:00Z">
              <w:r w:rsidRPr="00F52EEF">
                <w:rPr>
                  <w:rFonts w:asciiTheme="minorHAnsi" w:hAnsiTheme="minorHAnsi" w:cstheme="minorHAnsi"/>
                </w:rPr>
                <w:delText>. 2006. </w:delText>
              </w:r>
            </w:del>
            <w:ins w:id="765" w:author="Martin Kazík" w:date="2020-01-23T11:23:00Z">
              <w:r w:rsidRPr="00F0435D">
                <w:rPr>
                  <w:rFonts w:asciiTheme="minorHAnsi" w:hAnsiTheme="minorHAnsi" w:cstheme="minorHAnsi"/>
                </w:rPr>
                <w:t xml:space="preserve">, Bradley R. BARNES, Vincent MITCHELL a Wendy TABRIZI. </w:t>
              </w:r>
            </w:ins>
            <w:r w:rsidRPr="00F0435D">
              <w:rPr>
                <w:rFonts w:asciiTheme="minorHAnsi" w:hAnsiTheme="minorHAnsi"/>
                <w:rPrChange w:id="766" w:author="Martin Kazík" w:date="2020-01-23T11:23:00Z">
                  <w:rPr>
                    <w:rFonts w:asciiTheme="minorHAnsi" w:hAnsiTheme="minorHAnsi"/>
                    <w:i/>
                  </w:rPr>
                </w:rPrChange>
              </w:rPr>
              <w:t>Marketing</w:t>
            </w:r>
            <w:del w:id="767" w:author="Martin Kazík" w:date="2020-01-23T11:23:00Z">
              <w:r w:rsidRPr="00F52EEF">
                <w:rPr>
                  <w:rFonts w:asciiTheme="minorHAnsi" w:hAnsiTheme="minorHAnsi" w:cstheme="minorHAnsi"/>
                  <w:i/>
                </w:rPr>
                <w:delText xml:space="preserve"> očima světových marketing manažerů.</w:delText>
              </w:r>
              <w:r w:rsidRPr="00F52EEF">
                <w:rPr>
                  <w:rFonts w:asciiTheme="minorHAnsi" w:hAnsiTheme="minorHAnsi" w:cstheme="minorHAnsi"/>
                </w:rPr>
                <w:delText xml:space="preserve"> Brno: Computer Press.</w:delText>
              </w:r>
            </w:del>
            <w:ins w:id="768" w:author="Martin Kazík" w:date="2020-01-23T11:23:00Z">
              <w:r w:rsidRPr="00F0435D">
                <w:rPr>
                  <w:rFonts w:asciiTheme="minorHAnsi" w:hAnsiTheme="minorHAnsi" w:cstheme="minorHAnsi"/>
                </w:rPr>
                <w:t>: real people, real decisions. Third european edition. Harlow: Pearson, 2019, xxvii, 586 s.</w:t>
              </w:r>
            </w:ins>
            <w:r w:rsidRPr="00F0435D">
              <w:rPr>
                <w:rFonts w:asciiTheme="minorHAnsi" w:hAnsiTheme="minorHAnsi" w:cstheme="minorHAnsi"/>
              </w:rPr>
              <w:t xml:space="preserve"> ISBN </w:t>
            </w:r>
            <w:del w:id="769" w:author="Martin Kazík" w:date="2020-01-23T11:23:00Z">
              <w:r w:rsidRPr="00F52EEF">
                <w:rPr>
                  <w:rFonts w:asciiTheme="minorHAnsi" w:hAnsiTheme="minorHAnsi" w:cstheme="minorHAnsi"/>
                </w:rPr>
                <w:delText>80-251-1273-x</w:delText>
              </w:r>
            </w:del>
            <w:ins w:id="770" w:author="Martin Kazík" w:date="2020-01-23T11:23:00Z">
              <w:r w:rsidRPr="00F0435D">
                <w:rPr>
                  <w:rFonts w:asciiTheme="minorHAnsi" w:hAnsiTheme="minorHAnsi" w:cstheme="minorHAnsi"/>
                </w:rPr>
                <w:t>9781292227191</w:t>
              </w:r>
            </w:ins>
            <w:r w:rsidRPr="00F0435D">
              <w:rPr>
                <w:rFonts w:asciiTheme="minorHAnsi" w:hAnsiTheme="minorHAnsi" w:cstheme="minorHAnsi"/>
              </w:rPr>
              <w:t>.</w:t>
            </w:r>
          </w:p>
          <w:p w14:paraId="21BE9CFB" w14:textId="77EF3247" w:rsidR="00E06FFA" w:rsidRDefault="00E06FFA" w:rsidP="00935F76">
            <w:pPr>
              <w:tabs>
                <w:tab w:val="left" w:pos="567"/>
              </w:tabs>
              <w:jc w:val="both"/>
              <w:rPr>
                <w:ins w:id="771" w:author="Martin Kazík" w:date="2020-01-23T11:23:00Z"/>
                <w:rFonts w:asciiTheme="minorHAnsi" w:hAnsiTheme="minorHAnsi" w:cstheme="minorHAnsi"/>
              </w:rPr>
            </w:pPr>
            <w:r w:rsidRPr="00F0435D">
              <w:rPr>
                <w:rFonts w:asciiTheme="minorHAnsi" w:hAnsiTheme="minorHAnsi" w:cstheme="minorHAnsi"/>
              </w:rPr>
              <w:t>KOTLER, Philip, Hermawan KARTAJAYA a Iwan SETIAWAN. </w:t>
            </w:r>
            <w:del w:id="772" w:author="Martin Kazík" w:date="2020-01-23T11:23:00Z">
              <w:r w:rsidRPr="00F52EEF">
                <w:rPr>
                  <w:rFonts w:asciiTheme="minorHAnsi" w:hAnsiTheme="minorHAnsi" w:cstheme="minorHAnsi"/>
                </w:rPr>
                <w:delText xml:space="preserve">2010. </w:delText>
              </w:r>
            </w:del>
            <w:r w:rsidRPr="00F0435D">
              <w:rPr>
                <w:rFonts w:asciiTheme="minorHAnsi" w:hAnsiTheme="minorHAnsi"/>
                <w:rPrChange w:id="773" w:author="Martin Kazík" w:date="2020-01-23T11:23:00Z">
                  <w:rPr>
                    <w:rFonts w:asciiTheme="minorHAnsi" w:hAnsiTheme="minorHAnsi"/>
                    <w:i/>
                  </w:rPr>
                </w:rPrChange>
              </w:rPr>
              <w:t xml:space="preserve">Marketing </w:t>
            </w:r>
            <w:del w:id="774" w:author="Martin Kazík" w:date="2020-01-23T11:23:00Z">
              <w:r w:rsidRPr="00F52EEF">
                <w:rPr>
                  <w:rFonts w:asciiTheme="minorHAnsi" w:hAnsiTheme="minorHAnsi" w:cstheme="minorHAnsi"/>
                  <w:i/>
                </w:rPr>
                <w:delText>3</w:delText>
              </w:r>
            </w:del>
            <w:ins w:id="775" w:author="Martin Kazík" w:date="2020-01-23T11:23:00Z">
              <w:r w:rsidRPr="00F0435D">
                <w:rPr>
                  <w:rFonts w:asciiTheme="minorHAnsi" w:hAnsiTheme="minorHAnsi" w:cstheme="minorHAnsi"/>
                </w:rPr>
                <w:t>4</w:t>
              </w:r>
            </w:ins>
            <w:r w:rsidRPr="00F0435D">
              <w:rPr>
                <w:rFonts w:asciiTheme="minorHAnsi" w:hAnsiTheme="minorHAnsi"/>
                <w:rPrChange w:id="776" w:author="Martin Kazík" w:date="2020-01-23T11:23:00Z">
                  <w:rPr>
                    <w:rFonts w:asciiTheme="minorHAnsi" w:hAnsiTheme="minorHAnsi"/>
                    <w:i/>
                  </w:rPr>
                </w:rPrChange>
              </w:rPr>
              <w:t xml:space="preserve">.0: </w:t>
            </w:r>
            <w:ins w:id="777" w:author="Martin Kazík" w:date="2020-01-23T11:23:00Z">
              <w:r w:rsidRPr="00F0435D">
                <w:rPr>
                  <w:rFonts w:asciiTheme="minorHAnsi" w:hAnsiTheme="minorHAnsi" w:cstheme="minorHAnsi"/>
                </w:rPr>
                <w:t xml:space="preserve">moving </w:t>
              </w:r>
            </w:ins>
            <w:r w:rsidRPr="00F0435D">
              <w:rPr>
                <w:rFonts w:asciiTheme="minorHAnsi" w:hAnsiTheme="minorHAnsi"/>
                <w:rPrChange w:id="778" w:author="Martin Kazík" w:date="2020-01-23T11:23:00Z">
                  <w:rPr>
                    <w:rFonts w:asciiTheme="minorHAnsi" w:hAnsiTheme="minorHAnsi"/>
                    <w:i/>
                  </w:rPr>
                </w:rPrChange>
              </w:rPr>
              <w:t xml:space="preserve">from </w:t>
            </w:r>
            <w:del w:id="779" w:author="Martin Kazík" w:date="2020-01-23T11:23:00Z">
              <w:r w:rsidRPr="00F52EEF">
                <w:rPr>
                  <w:rFonts w:asciiTheme="minorHAnsi" w:hAnsiTheme="minorHAnsi" w:cstheme="minorHAnsi"/>
                  <w:i/>
                </w:rPr>
                <w:delText>products</w:delText>
              </w:r>
            </w:del>
            <w:ins w:id="780" w:author="Martin Kazík" w:date="2020-01-23T11:23:00Z">
              <w:r w:rsidRPr="00F0435D">
                <w:rPr>
                  <w:rFonts w:asciiTheme="minorHAnsi" w:hAnsiTheme="minorHAnsi" w:cstheme="minorHAnsi"/>
                </w:rPr>
                <w:t>traditional</w:t>
              </w:r>
            </w:ins>
            <w:r w:rsidRPr="00F0435D">
              <w:rPr>
                <w:rFonts w:asciiTheme="minorHAnsi" w:hAnsiTheme="minorHAnsi"/>
                <w:rPrChange w:id="781" w:author="Martin Kazík" w:date="2020-01-23T11:23:00Z">
                  <w:rPr>
                    <w:rFonts w:asciiTheme="minorHAnsi" w:hAnsiTheme="minorHAnsi"/>
                    <w:i/>
                  </w:rPr>
                </w:rPrChange>
              </w:rPr>
              <w:t xml:space="preserve"> to </w:t>
            </w:r>
            <w:del w:id="782" w:author="Martin Kazík" w:date="2020-01-23T11:23:00Z">
              <w:r w:rsidRPr="00F52EEF">
                <w:rPr>
                  <w:rFonts w:asciiTheme="minorHAnsi" w:hAnsiTheme="minorHAnsi" w:cstheme="minorHAnsi"/>
                  <w:i/>
                </w:rPr>
                <w:delText>customers to the human spirit.</w:delText>
              </w:r>
            </w:del>
            <w:ins w:id="783" w:author="Martin Kazík" w:date="2020-01-23T11:23:00Z">
              <w:r w:rsidRPr="00F0435D">
                <w:rPr>
                  <w:rFonts w:asciiTheme="minorHAnsi" w:hAnsiTheme="minorHAnsi" w:cstheme="minorHAnsi"/>
                </w:rPr>
                <w:t>digital.</w:t>
              </w:r>
            </w:ins>
            <w:r w:rsidRPr="00F0435D">
              <w:rPr>
                <w:rFonts w:asciiTheme="minorHAnsi" w:hAnsiTheme="minorHAnsi" w:cstheme="minorHAnsi"/>
              </w:rPr>
              <w:t xml:space="preserve"> Hoboken: </w:t>
            </w:r>
            <w:del w:id="784" w:author="Martin Kazík" w:date="2020-01-23T11:23:00Z">
              <w:r w:rsidRPr="00F52EEF">
                <w:rPr>
                  <w:rFonts w:asciiTheme="minorHAnsi" w:hAnsiTheme="minorHAnsi" w:cstheme="minorHAnsi"/>
                </w:rPr>
                <w:delText xml:space="preserve">John </w:delText>
              </w:r>
            </w:del>
            <w:r w:rsidRPr="00F0435D">
              <w:rPr>
                <w:rFonts w:asciiTheme="minorHAnsi" w:hAnsiTheme="minorHAnsi" w:cstheme="minorHAnsi"/>
              </w:rPr>
              <w:t>Wiley</w:t>
            </w:r>
            <w:del w:id="785" w:author="Martin Kazík" w:date="2020-01-23T11:23:00Z">
              <w:r w:rsidRPr="00F52EEF">
                <w:rPr>
                  <w:rFonts w:asciiTheme="minorHAnsi" w:hAnsiTheme="minorHAnsi" w:cstheme="minorHAnsi"/>
                </w:rPr>
                <w:delText xml:space="preserve"> &amp; Sons.</w:delText>
              </w:r>
            </w:del>
            <w:ins w:id="786" w:author="Martin Kazík" w:date="2020-01-23T11:23:00Z">
              <w:r w:rsidRPr="00F0435D">
                <w:rPr>
                  <w:rFonts w:asciiTheme="minorHAnsi" w:hAnsiTheme="minorHAnsi" w:cstheme="minorHAnsi"/>
                </w:rPr>
                <w:t>, [2017], xix, 184 s.</w:t>
              </w:r>
            </w:ins>
            <w:r w:rsidRPr="00F0435D">
              <w:rPr>
                <w:rFonts w:asciiTheme="minorHAnsi" w:hAnsiTheme="minorHAnsi" w:cstheme="minorHAnsi"/>
              </w:rPr>
              <w:t xml:space="preserve"> ISBN </w:t>
            </w:r>
            <w:del w:id="787" w:author="Martin Kazík" w:date="2020-01-23T11:23:00Z">
              <w:r w:rsidRPr="00F52EEF">
                <w:rPr>
                  <w:rFonts w:asciiTheme="minorHAnsi" w:hAnsiTheme="minorHAnsi" w:cstheme="minorHAnsi"/>
                </w:rPr>
                <w:delText>978-0-470-59882-5.</w:delText>
              </w:r>
            </w:del>
            <w:ins w:id="788" w:author="Martin Kazík" w:date="2020-01-23T11:23:00Z">
              <w:r w:rsidRPr="00F0435D">
                <w:rPr>
                  <w:rFonts w:asciiTheme="minorHAnsi" w:hAnsiTheme="minorHAnsi" w:cstheme="minorHAnsi"/>
                </w:rPr>
                <w:t>9781119341208.</w:t>
              </w:r>
            </w:ins>
          </w:p>
          <w:p w14:paraId="6D8EB780" w14:textId="77777777" w:rsidR="006B7DAF" w:rsidRPr="00F52EEF" w:rsidRDefault="006B7DAF" w:rsidP="00935F76">
            <w:pPr>
              <w:tabs>
                <w:tab w:val="left" w:pos="567"/>
              </w:tabs>
              <w:jc w:val="both"/>
              <w:rPr>
                <w:rFonts w:asciiTheme="minorHAnsi" w:hAnsiTheme="minorHAnsi" w:cstheme="minorHAnsi"/>
              </w:rPr>
            </w:pPr>
          </w:p>
        </w:tc>
      </w:tr>
      <w:tr w:rsidR="00F64B71" w:rsidRPr="00F52EEF" w14:paraId="30E701D7" w14:textId="77777777" w:rsidTr="000143A8">
        <w:trPr>
          <w:trPrChange w:id="789" w:author="Radim Bačuvčík" w:date="2020-02-06T14:48:00Z">
            <w:trPr>
              <w:wAfter w:w="101" w:type="dxa"/>
            </w:trPr>
          </w:trPrChange>
        </w:trPr>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Change w:id="790" w:author="Radim Bačuvčík" w:date="2020-02-06T14:48:00Z">
              <w:tcPr>
                <w:tcW w:w="10673" w:type="dxa"/>
                <w:gridSpan w:val="8"/>
                <w:tcBorders>
                  <w:top w:val="single" w:sz="12" w:space="0" w:color="auto"/>
                  <w:left w:val="single" w:sz="2" w:space="0" w:color="auto"/>
                  <w:bottom w:val="single" w:sz="2" w:space="0" w:color="auto"/>
                  <w:right w:val="single" w:sz="2" w:space="0" w:color="auto"/>
                </w:tcBorders>
                <w:shd w:val="clear" w:color="auto" w:fill="F7CAAC"/>
              </w:tcPr>
            </w:tcPrChange>
          </w:tcPr>
          <w:p w14:paraId="26F21A48"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7348E9F" w14:textId="77777777" w:rsidTr="000143A8">
        <w:trPr>
          <w:trHeight w:val="125"/>
          <w:trPrChange w:id="791" w:author="Radim Bačuvčík" w:date="2020-02-06T14:48:00Z">
            <w:trPr>
              <w:wAfter w:w="101" w:type="dxa"/>
              <w:trHeight w:val="125"/>
            </w:trPr>
          </w:trPrChange>
        </w:trPr>
        <w:tc>
          <w:tcPr>
            <w:tcW w:w="5605" w:type="dxa"/>
            <w:gridSpan w:val="3"/>
            <w:tcBorders>
              <w:top w:val="single" w:sz="2" w:space="0" w:color="auto"/>
            </w:tcBorders>
            <w:shd w:val="clear" w:color="auto" w:fill="F7CAAC"/>
            <w:tcPrChange w:id="792" w:author="Radim Bačuvčík" w:date="2020-02-06T14:48:00Z">
              <w:tcPr>
                <w:tcW w:w="5605" w:type="dxa"/>
                <w:gridSpan w:val="3"/>
                <w:tcBorders>
                  <w:top w:val="single" w:sz="2" w:space="0" w:color="auto"/>
                </w:tcBorders>
                <w:shd w:val="clear" w:color="auto" w:fill="F7CAAC"/>
              </w:tcPr>
            </w:tcPrChange>
          </w:tcPr>
          <w:p w14:paraId="293E6C19"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Change w:id="793" w:author="Radim Bačuvčík" w:date="2020-02-06T14:48:00Z">
              <w:tcPr>
                <w:tcW w:w="889" w:type="dxa"/>
                <w:tcBorders>
                  <w:top w:val="single" w:sz="2" w:space="0" w:color="auto"/>
                </w:tcBorders>
              </w:tcPr>
            </w:tcPrChange>
          </w:tcPr>
          <w:p w14:paraId="5AC5D080"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Change w:id="794" w:author="Radim Bačuvčík" w:date="2020-02-06T14:48:00Z">
              <w:tcPr>
                <w:tcW w:w="4179" w:type="dxa"/>
                <w:gridSpan w:val="4"/>
                <w:tcBorders>
                  <w:top w:val="single" w:sz="2" w:space="0" w:color="auto"/>
                </w:tcBorders>
                <w:shd w:val="clear" w:color="auto" w:fill="F7CAAC"/>
              </w:tcPr>
            </w:tcPrChange>
          </w:tcPr>
          <w:p w14:paraId="71DC9B0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0F63458" w14:textId="77777777" w:rsidTr="000143A8">
        <w:trPr>
          <w:trPrChange w:id="795" w:author="Radim Bačuvčík" w:date="2020-02-06T14:48:00Z">
            <w:trPr>
              <w:wAfter w:w="101" w:type="dxa"/>
            </w:trPr>
          </w:trPrChange>
        </w:trPr>
        <w:tc>
          <w:tcPr>
            <w:tcW w:w="10673" w:type="dxa"/>
            <w:gridSpan w:val="8"/>
            <w:shd w:val="clear" w:color="auto" w:fill="F7CAAC"/>
            <w:tcPrChange w:id="796" w:author="Radim Bačuvčík" w:date="2020-02-06T14:48:00Z">
              <w:tcPr>
                <w:tcW w:w="10673" w:type="dxa"/>
                <w:gridSpan w:val="8"/>
                <w:shd w:val="clear" w:color="auto" w:fill="F7CAAC"/>
              </w:tcPr>
            </w:tcPrChange>
          </w:tcPr>
          <w:p w14:paraId="7650486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1D96AA54" w14:textId="77777777" w:rsidTr="000143A8">
        <w:trPr>
          <w:trHeight w:val="2126"/>
          <w:trPrChange w:id="797" w:author="Radim Bačuvčík" w:date="2020-02-06T14:48:00Z">
            <w:trPr>
              <w:wAfter w:w="101" w:type="dxa"/>
              <w:trHeight w:val="2126"/>
            </w:trPr>
          </w:trPrChange>
        </w:trPr>
        <w:tc>
          <w:tcPr>
            <w:tcW w:w="10673" w:type="dxa"/>
            <w:gridSpan w:val="8"/>
            <w:tcPrChange w:id="798" w:author="Radim Bačuvčík" w:date="2020-02-06T14:48:00Z">
              <w:tcPr>
                <w:tcW w:w="10673" w:type="dxa"/>
                <w:gridSpan w:val="8"/>
              </w:tcPr>
            </w:tcPrChange>
          </w:tcPr>
          <w:p w14:paraId="0042CBF2"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color w:val="FF0000"/>
              </w:rPr>
            </w:pPr>
          </w:p>
        </w:tc>
      </w:tr>
    </w:tbl>
    <w:p w14:paraId="38112C52" w14:textId="534A2419" w:rsidR="00E06FFA" w:rsidRDefault="00E06FFA" w:rsidP="00935F76">
      <w:pPr>
        <w:tabs>
          <w:tab w:val="left" w:pos="567"/>
        </w:tabs>
        <w:rPr>
          <w:rFonts w:asciiTheme="minorHAnsi" w:hAnsiTheme="minorHAnsi" w:cstheme="minorHAnsi"/>
        </w:rPr>
      </w:pPr>
    </w:p>
    <w:p w14:paraId="5E57BE4E" w14:textId="77777777" w:rsidR="00E06FFA" w:rsidRDefault="00E06FFA">
      <w:pPr>
        <w:rPr>
          <w:rFonts w:asciiTheme="minorHAnsi" w:hAnsiTheme="minorHAnsi" w:cstheme="minorHAnsi"/>
        </w:rPr>
      </w:pPr>
      <w:r>
        <w:rPr>
          <w:rFonts w:asciiTheme="minorHAnsi" w:hAnsiTheme="minorHAnsi" w:cstheme="minorHAnsi"/>
        </w:rPr>
        <w:br w:type="page"/>
      </w:r>
    </w:p>
    <w:p w14:paraId="3CA2F97E" w14:textId="77777777" w:rsidR="00F64B71" w:rsidRPr="00F52EEF" w:rsidRDefault="00F64B71" w:rsidP="00935F76">
      <w:pPr>
        <w:tabs>
          <w:tab w:val="left" w:pos="567"/>
        </w:tabs>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479"/>
        <w:gridCol w:w="1216"/>
        <w:gridCol w:w="668"/>
      </w:tblGrid>
      <w:tr w:rsidR="00F64B71" w:rsidRPr="00F52EEF" w14:paraId="3082076A" w14:textId="77777777" w:rsidTr="00E52AC3">
        <w:tc>
          <w:tcPr>
            <w:tcW w:w="10673" w:type="dxa"/>
            <w:gridSpan w:val="8"/>
            <w:tcBorders>
              <w:bottom w:val="double" w:sz="4" w:space="0" w:color="auto"/>
            </w:tcBorders>
            <w:shd w:val="clear" w:color="auto" w:fill="BDD6EE"/>
          </w:tcPr>
          <w:p w14:paraId="363F2BD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286A4A52" w14:textId="77777777" w:rsidTr="00E52AC3">
        <w:tc>
          <w:tcPr>
            <w:tcW w:w="3904" w:type="dxa"/>
            <w:tcBorders>
              <w:top w:val="double" w:sz="4" w:space="0" w:color="auto"/>
            </w:tcBorders>
            <w:shd w:val="clear" w:color="auto" w:fill="F7CAAC"/>
          </w:tcPr>
          <w:p w14:paraId="0763305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03427AB6" w14:textId="5388FD5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Počátky a vývoj marketingov</w:t>
            </w:r>
            <w:ins w:id="799" w:author="Radim Bačuvčík" w:date="2020-02-06T09:51:00Z">
              <w:r w:rsidR="00165381">
                <w:rPr>
                  <w:rFonts w:asciiTheme="minorHAnsi" w:hAnsiTheme="minorHAnsi" w:cstheme="minorHAnsi"/>
                </w:rPr>
                <w:t>é</w:t>
              </w:r>
            </w:ins>
            <w:del w:id="800" w:author="Radim Bačuvčík" w:date="2020-02-06T09:51:00Z">
              <w:r w:rsidRPr="00F52EEF" w:rsidDel="00165381">
                <w:rPr>
                  <w:rFonts w:asciiTheme="minorHAnsi" w:hAnsiTheme="minorHAnsi" w:cstheme="minorHAnsi"/>
                </w:rPr>
                <w:delText>ých</w:delText>
              </w:r>
            </w:del>
            <w:r w:rsidRPr="00F52EEF">
              <w:rPr>
                <w:rFonts w:asciiTheme="minorHAnsi" w:hAnsiTheme="minorHAnsi" w:cstheme="minorHAnsi"/>
              </w:rPr>
              <w:t xml:space="preserve"> komunikac</w:t>
            </w:r>
            <w:ins w:id="801" w:author="Radim Bačuvčík" w:date="2020-02-06T09:51:00Z">
              <w:r w:rsidR="00165381">
                <w:rPr>
                  <w:rFonts w:asciiTheme="minorHAnsi" w:hAnsiTheme="minorHAnsi" w:cstheme="minorHAnsi"/>
                </w:rPr>
                <w:t>e</w:t>
              </w:r>
            </w:ins>
            <w:del w:id="802" w:author="Radim Bačuvčík" w:date="2020-02-06T09:51:00Z">
              <w:r w:rsidRPr="00F52EEF" w:rsidDel="00165381">
                <w:rPr>
                  <w:rFonts w:asciiTheme="minorHAnsi" w:hAnsiTheme="minorHAnsi" w:cstheme="minorHAnsi"/>
                </w:rPr>
                <w:delText>í</w:delText>
              </w:r>
            </w:del>
          </w:p>
        </w:tc>
      </w:tr>
      <w:tr w:rsidR="00F64B71" w:rsidRPr="00F52EEF" w14:paraId="76514D8F" w14:textId="77777777" w:rsidTr="00E52AC3">
        <w:tc>
          <w:tcPr>
            <w:tcW w:w="3904" w:type="dxa"/>
            <w:shd w:val="clear" w:color="auto" w:fill="F7CAAC"/>
          </w:tcPr>
          <w:p w14:paraId="10B1FA1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16D42E15"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64F89A6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048DCF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F64B71" w:rsidRPr="00F52EEF" w14:paraId="0381BBF7" w14:textId="77777777" w:rsidTr="00E52AC3">
        <w:tc>
          <w:tcPr>
            <w:tcW w:w="3904" w:type="dxa"/>
            <w:shd w:val="clear" w:color="auto" w:fill="F7CAAC"/>
          </w:tcPr>
          <w:p w14:paraId="28196DB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2940988" w14:textId="1165BB12"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13p</w:t>
            </w:r>
            <w:r w:rsidR="00185031">
              <w:rPr>
                <w:rFonts w:asciiTheme="minorHAnsi" w:eastAsia="Calibri" w:hAnsiTheme="minorHAnsi" w:cstheme="minorHAnsi"/>
              </w:rPr>
              <w:t xml:space="preserve"> </w:t>
            </w:r>
            <w:r w:rsidRPr="00F52EEF">
              <w:rPr>
                <w:rFonts w:asciiTheme="minorHAnsi" w:eastAsia="Calibri" w:hAnsiTheme="minorHAnsi" w:cstheme="minorHAnsi"/>
              </w:rPr>
              <w:t>+</w:t>
            </w:r>
            <w:r w:rsidR="00185031">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343E9BB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60E9B33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shd w:val="clear" w:color="auto" w:fill="F7CAAC"/>
          </w:tcPr>
          <w:p w14:paraId="008E4EF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2"/>
          </w:tcPr>
          <w:p w14:paraId="6E77C30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F64B71" w:rsidRPr="00F52EEF" w14:paraId="0B223DD4" w14:textId="77777777" w:rsidTr="00E52AC3">
        <w:tc>
          <w:tcPr>
            <w:tcW w:w="3904" w:type="dxa"/>
            <w:shd w:val="clear" w:color="auto" w:fill="F7CAAC"/>
          </w:tcPr>
          <w:p w14:paraId="2314984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82268FA"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2808870F" w14:textId="77777777" w:rsidTr="00E52AC3">
        <w:tc>
          <w:tcPr>
            <w:tcW w:w="3904" w:type="dxa"/>
            <w:shd w:val="clear" w:color="auto" w:fill="F7CAAC"/>
          </w:tcPr>
          <w:p w14:paraId="3BAA9CE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B52D856"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Zkouška </w:t>
            </w:r>
          </w:p>
        </w:tc>
        <w:tc>
          <w:tcPr>
            <w:tcW w:w="1479" w:type="dxa"/>
            <w:shd w:val="clear" w:color="auto" w:fill="F7CAAC"/>
          </w:tcPr>
          <w:p w14:paraId="5442237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2"/>
          </w:tcPr>
          <w:p w14:paraId="0857B6B2" w14:textId="5CEACF3A" w:rsidR="00F64B71" w:rsidRPr="00F52EEF" w:rsidRDefault="00316E28"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řednáška, seminář</w:t>
            </w:r>
          </w:p>
        </w:tc>
      </w:tr>
      <w:tr w:rsidR="00F64B71" w:rsidRPr="00F52EEF" w14:paraId="71091A6E" w14:textId="77777777" w:rsidTr="00E52AC3">
        <w:tc>
          <w:tcPr>
            <w:tcW w:w="3904" w:type="dxa"/>
            <w:shd w:val="clear" w:color="auto" w:fill="F7CAAC"/>
          </w:tcPr>
          <w:p w14:paraId="6A320D5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D376421" w14:textId="693C861D" w:rsidR="00F64B71" w:rsidRPr="00F52EEF" w:rsidRDefault="00F64B71" w:rsidP="00935F76">
            <w:pPr>
              <w:tabs>
                <w:tab w:val="left" w:pos="567"/>
              </w:tabs>
              <w:jc w:val="both"/>
              <w:rPr>
                <w:rFonts w:asciiTheme="minorHAnsi" w:hAnsiTheme="minorHAnsi" w:cstheme="minorHAnsi"/>
              </w:rPr>
            </w:pPr>
          </w:p>
        </w:tc>
      </w:tr>
      <w:tr w:rsidR="00185031" w:rsidRPr="00F52EEF" w14:paraId="31DC465A" w14:textId="77777777" w:rsidTr="00E52AC3">
        <w:trPr>
          <w:trHeight w:val="554"/>
        </w:trPr>
        <w:tc>
          <w:tcPr>
            <w:tcW w:w="10673" w:type="dxa"/>
            <w:gridSpan w:val="8"/>
            <w:tcBorders>
              <w:top w:val="nil"/>
            </w:tcBorders>
          </w:tcPr>
          <w:p w14:paraId="7A2FFBA8" w14:textId="77777777" w:rsidR="00185031" w:rsidRDefault="00185031" w:rsidP="00935F76">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Docházka do výuky</w:t>
            </w:r>
            <w:r>
              <w:rPr>
                <w:rFonts w:asciiTheme="minorHAnsi" w:eastAsia="Calibri" w:hAnsiTheme="minorHAnsi" w:cstheme="minorHAnsi"/>
              </w:rPr>
              <w:t>.</w:t>
            </w:r>
          </w:p>
          <w:p w14:paraId="66B99169" w14:textId="77777777" w:rsidR="00185031" w:rsidRDefault="00185031" w:rsidP="00935F76">
            <w:pPr>
              <w:tabs>
                <w:tab w:val="left" w:pos="567"/>
              </w:tabs>
              <w:jc w:val="both"/>
              <w:rPr>
                <w:rFonts w:asciiTheme="minorHAnsi" w:eastAsia="Calibri" w:hAnsiTheme="minorHAnsi" w:cstheme="minorHAnsi"/>
              </w:rPr>
            </w:pPr>
            <w:r>
              <w:rPr>
                <w:rFonts w:asciiTheme="minorHAnsi" w:eastAsia="Calibri" w:hAnsiTheme="minorHAnsi" w:cstheme="minorHAnsi"/>
              </w:rPr>
              <w:t>2. V</w:t>
            </w:r>
            <w:r w:rsidRPr="00F52EEF">
              <w:rPr>
                <w:rFonts w:asciiTheme="minorHAnsi" w:eastAsia="Calibri" w:hAnsiTheme="minorHAnsi" w:cstheme="minorHAnsi"/>
              </w:rPr>
              <w:t>ypracování seminární práce a její prezentace</w:t>
            </w:r>
            <w:r>
              <w:rPr>
                <w:rFonts w:asciiTheme="minorHAnsi" w:eastAsia="Calibri" w:hAnsiTheme="minorHAnsi" w:cstheme="minorHAnsi"/>
              </w:rPr>
              <w:t>.</w:t>
            </w:r>
          </w:p>
          <w:p w14:paraId="0547E301" w14:textId="7BE25F22" w:rsidR="00185031" w:rsidRPr="00F52EEF" w:rsidRDefault="00185031" w:rsidP="00935F76">
            <w:pPr>
              <w:tabs>
                <w:tab w:val="left" w:pos="567"/>
              </w:tabs>
              <w:jc w:val="both"/>
              <w:rPr>
                <w:rFonts w:asciiTheme="minorHAnsi" w:hAnsiTheme="minorHAnsi" w:cstheme="minorHAnsi"/>
              </w:rPr>
            </w:pPr>
            <w:r>
              <w:rPr>
                <w:rFonts w:asciiTheme="minorHAnsi" w:eastAsia="Calibri" w:hAnsiTheme="minorHAnsi" w:cstheme="minorHAnsi"/>
              </w:rPr>
              <w:t>3. P</w:t>
            </w:r>
            <w:r w:rsidRPr="00F52EEF">
              <w:rPr>
                <w:rFonts w:asciiTheme="minorHAnsi" w:eastAsia="Calibri" w:hAnsiTheme="minorHAnsi" w:cstheme="minorHAnsi"/>
              </w:rPr>
              <w:t>ísemný test.</w:t>
            </w:r>
          </w:p>
        </w:tc>
      </w:tr>
      <w:tr w:rsidR="00185031" w:rsidRPr="00F52EEF" w14:paraId="561BEB69" w14:textId="77777777" w:rsidTr="00E52AC3">
        <w:trPr>
          <w:trHeight w:val="197"/>
        </w:trPr>
        <w:tc>
          <w:tcPr>
            <w:tcW w:w="3904" w:type="dxa"/>
            <w:tcBorders>
              <w:top w:val="nil"/>
            </w:tcBorders>
            <w:shd w:val="clear" w:color="auto" w:fill="F7CAAC"/>
          </w:tcPr>
          <w:p w14:paraId="6A83ABE1" w14:textId="77777777" w:rsidR="00185031" w:rsidRPr="00F52EEF" w:rsidRDefault="0018503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5865D7FD" w14:textId="77777777"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185031" w:rsidRPr="00F52EEF" w14:paraId="105F879F" w14:textId="77777777" w:rsidTr="00E52AC3">
        <w:trPr>
          <w:trHeight w:val="243"/>
        </w:trPr>
        <w:tc>
          <w:tcPr>
            <w:tcW w:w="3904" w:type="dxa"/>
            <w:tcBorders>
              <w:top w:val="nil"/>
            </w:tcBorders>
            <w:shd w:val="clear" w:color="auto" w:fill="F7CAAC"/>
          </w:tcPr>
          <w:p w14:paraId="08230792" w14:textId="77777777" w:rsidR="00185031" w:rsidRPr="00F52EEF" w:rsidRDefault="0018503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42E61925" w14:textId="77777777"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185031" w:rsidRPr="00F52EEF" w14:paraId="33FAA31A" w14:textId="77777777" w:rsidTr="00E52AC3">
        <w:tc>
          <w:tcPr>
            <w:tcW w:w="3904" w:type="dxa"/>
            <w:shd w:val="clear" w:color="auto" w:fill="F7CAAC"/>
          </w:tcPr>
          <w:p w14:paraId="3BE296CF" w14:textId="77777777" w:rsidR="00185031" w:rsidRPr="00F52EEF" w:rsidRDefault="0018503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7EC057F1" w14:textId="77777777" w:rsidR="00185031" w:rsidRPr="00F52EEF" w:rsidRDefault="00185031" w:rsidP="00935F76">
            <w:pPr>
              <w:tabs>
                <w:tab w:val="left" w:pos="567"/>
              </w:tabs>
              <w:jc w:val="both"/>
              <w:rPr>
                <w:rFonts w:asciiTheme="minorHAnsi" w:hAnsiTheme="minorHAnsi" w:cstheme="minorHAnsi"/>
              </w:rPr>
            </w:pPr>
          </w:p>
        </w:tc>
      </w:tr>
      <w:tr w:rsidR="00185031" w:rsidRPr="00F52EEF" w14:paraId="5F9D4EBF" w14:textId="77777777" w:rsidTr="00185031">
        <w:trPr>
          <w:trHeight w:val="70"/>
        </w:trPr>
        <w:tc>
          <w:tcPr>
            <w:tcW w:w="10673" w:type="dxa"/>
            <w:gridSpan w:val="8"/>
            <w:tcBorders>
              <w:top w:val="nil"/>
            </w:tcBorders>
          </w:tcPr>
          <w:p w14:paraId="314FDB50" w14:textId="66F07F39" w:rsidR="00185031" w:rsidRPr="00F52EEF" w:rsidRDefault="00185031" w:rsidP="00935F76">
            <w:pPr>
              <w:tabs>
                <w:tab w:val="left" w:pos="567"/>
                <w:tab w:val="left" w:pos="4770"/>
              </w:tabs>
              <w:jc w:val="both"/>
              <w:rPr>
                <w:rFonts w:asciiTheme="minorHAnsi" w:hAnsiTheme="minorHAnsi" w:cstheme="minorHAnsi"/>
              </w:rPr>
            </w:pPr>
          </w:p>
        </w:tc>
      </w:tr>
      <w:tr w:rsidR="00185031" w:rsidRPr="00F52EEF" w14:paraId="0224E276" w14:textId="77777777" w:rsidTr="00E52AC3">
        <w:tc>
          <w:tcPr>
            <w:tcW w:w="3904" w:type="dxa"/>
            <w:shd w:val="clear" w:color="auto" w:fill="F7CAAC"/>
          </w:tcPr>
          <w:p w14:paraId="30E2E88E" w14:textId="77777777" w:rsidR="00185031" w:rsidRPr="00F52EEF" w:rsidRDefault="0018503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0C004A09" w14:textId="77777777" w:rsidR="00185031" w:rsidRPr="00F52EEF" w:rsidRDefault="00185031" w:rsidP="00935F76">
            <w:pPr>
              <w:tabs>
                <w:tab w:val="left" w:pos="567"/>
              </w:tabs>
              <w:jc w:val="both"/>
              <w:rPr>
                <w:rFonts w:asciiTheme="minorHAnsi" w:hAnsiTheme="minorHAnsi" w:cstheme="minorHAnsi"/>
              </w:rPr>
            </w:pPr>
          </w:p>
        </w:tc>
      </w:tr>
      <w:tr w:rsidR="00185031" w:rsidRPr="00F52EEF" w14:paraId="0A113829" w14:textId="77777777" w:rsidTr="00E52AC3">
        <w:trPr>
          <w:trHeight w:val="3734"/>
        </w:trPr>
        <w:tc>
          <w:tcPr>
            <w:tcW w:w="10673" w:type="dxa"/>
            <w:gridSpan w:val="8"/>
            <w:tcBorders>
              <w:top w:val="nil"/>
              <w:bottom w:val="single" w:sz="12" w:space="0" w:color="auto"/>
            </w:tcBorders>
          </w:tcPr>
          <w:p w14:paraId="53C6304A" w14:textId="77777777" w:rsidR="00185031" w:rsidRDefault="00185031" w:rsidP="00935F76">
            <w:pPr>
              <w:tabs>
                <w:tab w:val="left" w:pos="567"/>
              </w:tabs>
              <w:jc w:val="both"/>
              <w:rPr>
                <w:del w:id="803" w:author="Martin Kazík" w:date="2020-01-23T11:23:00Z"/>
                <w:rFonts w:asciiTheme="minorHAnsi" w:hAnsiTheme="minorHAnsi" w:cstheme="minorHAnsi"/>
              </w:rPr>
            </w:pPr>
            <w:del w:id="804" w:author="Martin Kazík" w:date="2020-01-23T11:23:00Z">
              <w:r w:rsidRPr="00F52EEF">
                <w:rPr>
                  <w:rFonts w:asciiTheme="minorHAnsi" w:hAnsiTheme="minorHAnsi" w:cstheme="minorHAnsi"/>
                </w:rPr>
                <w:delText xml:space="preserve">Cílem předmětu je seznámit posluchače se základními otázkami MK v kontextu s historickými epochami vývoje lidstva. Ty jsou bezprostředně spjaty s ekonomickou, resp. technickou vyspělostí civilizace. Předkládá vývoj forem MK a jejich závislost od stávajícího stavu vědy a techniky </w:delText>
              </w:r>
              <w:r>
                <w:rPr>
                  <w:rFonts w:asciiTheme="minorHAnsi" w:hAnsiTheme="minorHAnsi" w:cstheme="minorHAnsi"/>
                </w:rPr>
                <w:delText>–</w:delText>
              </w:r>
              <w:r w:rsidRPr="00F52EEF">
                <w:rPr>
                  <w:rFonts w:asciiTheme="minorHAnsi" w:hAnsiTheme="minorHAnsi" w:cstheme="minorHAnsi"/>
                </w:rPr>
                <w:delText xml:space="preserve"> od počátků reklamy, přes vynález knihtisku, fotografie, filmu až po nové formy reklamy a MK. Pozornost je věnována také české reklamě v historických souvislostech.</w:delText>
              </w:r>
            </w:del>
          </w:p>
          <w:p w14:paraId="75377733" w14:textId="77777777" w:rsidR="00185031" w:rsidRPr="00F52EEF" w:rsidRDefault="00185031" w:rsidP="00935F76">
            <w:pPr>
              <w:tabs>
                <w:tab w:val="left" w:pos="567"/>
              </w:tabs>
              <w:jc w:val="both"/>
              <w:rPr>
                <w:del w:id="805" w:author="Martin Kazík" w:date="2020-01-23T11:23:00Z"/>
                <w:rFonts w:asciiTheme="minorHAnsi" w:hAnsiTheme="minorHAnsi" w:cstheme="minorHAnsi"/>
              </w:rPr>
            </w:pPr>
          </w:p>
          <w:p w14:paraId="7F7C2DC5" w14:textId="77777777" w:rsidR="00185031" w:rsidRPr="00185031" w:rsidRDefault="00185031" w:rsidP="00935F76">
            <w:pPr>
              <w:tabs>
                <w:tab w:val="left" w:pos="567"/>
              </w:tabs>
              <w:jc w:val="both"/>
              <w:rPr>
                <w:rFonts w:asciiTheme="minorHAnsi" w:hAnsiTheme="minorHAnsi" w:cstheme="minorHAnsi"/>
                <w:b/>
              </w:rPr>
            </w:pPr>
            <w:r w:rsidRPr="00185031">
              <w:rPr>
                <w:rFonts w:asciiTheme="minorHAnsi" w:hAnsiTheme="minorHAnsi" w:cstheme="minorHAnsi"/>
                <w:b/>
              </w:rPr>
              <w:t>Probíraná témata:</w:t>
            </w:r>
          </w:p>
          <w:p w14:paraId="59F4D314" w14:textId="47E4D943"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Pr>
                <w:rFonts w:asciiTheme="minorHAnsi" w:hAnsiTheme="minorHAnsi" w:cstheme="minorHAnsi"/>
              </w:rPr>
              <w:t>z</w:t>
            </w:r>
            <w:r w:rsidRPr="00F52EEF">
              <w:rPr>
                <w:rFonts w:asciiTheme="minorHAnsi" w:hAnsiTheme="minorHAnsi" w:cstheme="minorHAnsi"/>
              </w:rPr>
              <w:t>ákladní souvislosti reklamy, propagace a marketingové komunikace, vznik reklamy</w:t>
            </w:r>
            <w:r>
              <w:rPr>
                <w:rFonts w:asciiTheme="minorHAnsi" w:hAnsiTheme="minorHAnsi" w:cstheme="minorHAnsi"/>
              </w:rPr>
              <w:t>;</w:t>
            </w:r>
          </w:p>
          <w:p w14:paraId="2052917E" w14:textId="703ACB15"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Pr>
                <w:rFonts w:asciiTheme="minorHAnsi" w:hAnsiTheme="minorHAnsi" w:cstheme="minorHAnsi"/>
              </w:rPr>
              <w:t>c</w:t>
            </w:r>
            <w:r w:rsidRPr="00F52EEF">
              <w:rPr>
                <w:rFonts w:asciiTheme="minorHAnsi" w:hAnsiTheme="minorHAnsi" w:cstheme="minorHAnsi"/>
              </w:rPr>
              <w:t>harakteristika reklamy ve vztahu ke středověkému vývoji lidské společnosti</w:t>
            </w:r>
            <w:r>
              <w:rPr>
                <w:rFonts w:asciiTheme="minorHAnsi" w:hAnsiTheme="minorHAnsi" w:cstheme="minorHAnsi"/>
              </w:rPr>
              <w:t>;</w:t>
            </w:r>
          </w:p>
          <w:p w14:paraId="1AA43F7B" w14:textId="40F01832"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Pr>
                <w:rFonts w:asciiTheme="minorHAnsi" w:hAnsiTheme="minorHAnsi" w:cstheme="minorHAnsi"/>
              </w:rPr>
              <w:t>h</w:t>
            </w:r>
            <w:r w:rsidRPr="00F52EEF">
              <w:rPr>
                <w:rFonts w:asciiTheme="minorHAnsi" w:hAnsiTheme="minorHAnsi" w:cstheme="minorHAnsi"/>
              </w:rPr>
              <w:t>istorie reklamy v</w:t>
            </w:r>
            <w:r>
              <w:rPr>
                <w:rFonts w:asciiTheme="minorHAnsi" w:hAnsiTheme="minorHAnsi" w:cstheme="minorHAnsi"/>
              </w:rPr>
              <w:t> </w:t>
            </w:r>
            <w:r w:rsidRPr="00F52EEF">
              <w:rPr>
                <w:rFonts w:asciiTheme="minorHAnsi" w:hAnsiTheme="minorHAnsi" w:cstheme="minorHAnsi"/>
              </w:rPr>
              <w:t>USA</w:t>
            </w:r>
            <w:r>
              <w:rPr>
                <w:rFonts w:asciiTheme="minorHAnsi" w:hAnsiTheme="minorHAnsi" w:cstheme="minorHAnsi"/>
              </w:rPr>
              <w:t>;</w:t>
            </w:r>
          </w:p>
          <w:p w14:paraId="2A2407B5" w14:textId="061B5535"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Pr>
                <w:rFonts w:asciiTheme="minorHAnsi" w:hAnsiTheme="minorHAnsi" w:cstheme="minorHAnsi"/>
              </w:rPr>
              <w:t>v</w:t>
            </w:r>
            <w:r w:rsidRPr="00F52EEF">
              <w:rPr>
                <w:rFonts w:asciiTheme="minorHAnsi" w:hAnsiTheme="minorHAnsi" w:cstheme="minorHAnsi"/>
              </w:rPr>
              <w:t>ývoj dalších forem marketingové komunikace</w:t>
            </w:r>
            <w:r>
              <w:rPr>
                <w:rFonts w:asciiTheme="minorHAnsi" w:hAnsiTheme="minorHAnsi" w:cstheme="minorHAnsi"/>
              </w:rPr>
              <w:t>;</w:t>
            </w:r>
          </w:p>
          <w:p w14:paraId="4348832B" w14:textId="4B537A06"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Pr>
                <w:rFonts w:asciiTheme="minorHAnsi" w:hAnsiTheme="minorHAnsi" w:cstheme="minorHAnsi"/>
              </w:rPr>
              <w:t>p</w:t>
            </w:r>
            <w:r w:rsidRPr="00F52EEF">
              <w:rPr>
                <w:rFonts w:asciiTheme="minorHAnsi" w:hAnsiTheme="minorHAnsi" w:cstheme="minorHAnsi"/>
              </w:rPr>
              <w:t>očátky novinové inzerce</w:t>
            </w:r>
            <w:r>
              <w:rPr>
                <w:rFonts w:asciiTheme="minorHAnsi" w:hAnsiTheme="minorHAnsi" w:cstheme="minorHAnsi"/>
              </w:rPr>
              <w:t>;</w:t>
            </w:r>
          </w:p>
          <w:p w14:paraId="4FDCEF59" w14:textId="1C7D00E8"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Pr>
                <w:rFonts w:asciiTheme="minorHAnsi" w:hAnsiTheme="minorHAnsi" w:cstheme="minorHAnsi"/>
              </w:rPr>
              <w:t>v</w:t>
            </w:r>
            <w:r w:rsidRPr="00F52EEF">
              <w:rPr>
                <w:rFonts w:asciiTheme="minorHAnsi" w:hAnsiTheme="minorHAnsi" w:cstheme="minorHAnsi"/>
              </w:rPr>
              <w:t>liv technologických vynálezů na podobu reklamy</w:t>
            </w:r>
            <w:r>
              <w:rPr>
                <w:rFonts w:asciiTheme="minorHAnsi" w:hAnsiTheme="minorHAnsi" w:cstheme="minorHAnsi"/>
              </w:rPr>
              <w:t>;</w:t>
            </w:r>
          </w:p>
          <w:p w14:paraId="69D7044B" w14:textId="35905EBD"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Pr>
                <w:rFonts w:asciiTheme="minorHAnsi" w:hAnsiTheme="minorHAnsi" w:cstheme="minorHAnsi"/>
              </w:rPr>
              <w:t>p</w:t>
            </w:r>
            <w:r w:rsidRPr="00F52EEF">
              <w:rPr>
                <w:rFonts w:asciiTheme="minorHAnsi" w:hAnsiTheme="minorHAnsi" w:cstheme="minorHAnsi"/>
              </w:rPr>
              <w:t>očátky reklamního oboru na českém území</w:t>
            </w:r>
            <w:r>
              <w:rPr>
                <w:rFonts w:asciiTheme="minorHAnsi" w:hAnsiTheme="minorHAnsi" w:cstheme="minorHAnsi"/>
              </w:rPr>
              <w:t>;</w:t>
            </w:r>
          </w:p>
          <w:p w14:paraId="78CC9EB7" w14:textId="2753F641"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Pr>
                <w:rFonts w:asciiTheme="minorHAnsi" w:hAnsiTheme="minorHAnsi" w:cstheme="minorHAnsi"/>
              </w:rPr>
              <w:t>f</w:t>
            </w:r>
            <w:r w:rsidRPr="00F52EEF">
              <w:rPr>
                <w:rFonts w:asciiTheme="minorHAnsi" w:hAnsiTheme="minorHAnsi" w:cstheme="minorHAnsi"/>
              </w:rPr>
              <w:t>enomén Baťa a jeho odraz v</w:t>
            </w:r>
            <w:r>
              <w:rPr>
                <w:rFonts w:asciiTheme="minorHAnsi" w:hAnsiTheme="minorHAnsi" w:cstheme="minorHAnsi"/>
              </w:rPr>
              <w:t> </w:t>
            </w:r>
            <w:r w:rsidRPr="00F52EEF">
              <w:rPr>
                <w:rFonts w:asciiTheme="minorHAnsi" w:hAnsiTheme="minorHAnsi" w:cstheme="minorHAnsi"/>
              </w:rPr>
              <w:t>reklamě</w:t>
            </w:r>
            <w:r>
              <w:rPr>
                <w:rFonts w:asciiTheme="minorHAnsi" w:hAnsiTheme="minorHAnsi" w:cstheme="minorHAnsi"/>
              </w:rPr>
              <w:t>;</w:t>
            </w:r>
          </w:p>
          <w:p w14:paraId="5CF1BAC7" w14:textId="23DA33BC"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Pr>
                <w:rFonts w:asciiTheme="minorHAnsi" w:hAnsiTheme="minorHAnsi" w:cstheme="minorHAnsi"/>
              </w:rPr>
              <w:t>v</w:t>
            </w:r>
            <w:r w:rsidRPr="00F52EEF">
              <w:rPr>
                <w:rFonts w:asciiTheme="minorHAnsi" w:hAnsiTheme="minorHAnsi" w:cstheme="minorHAnsi"/>
              </w:rPr>
              <w:t>ývoj reklamy u nás od druhé světové války do současnosti</w:t>
            </w:r>
            <w:r>
              <w:rPr>
                <w:rFonts w:asciiTheme="minorHAnsi" w:hAnsiTheme="minorHAnsi" w:cstheme="minorHAnsi"/>
              </w:rPr>
              <w:t>;</w:t>
            </w:r>
          </w:p>
          <w:p w14:paraId="40975E80" w14:textId="56A339C1"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Pr>
                <w:rFonts w:asciiTheme="minorHAnsi" w:hAnsiTheme="minorHAnsi" w:cstheme="minorHAnsi"/>
              </w:rPr>
              <w:t>o</w:t>
            </w:r>
            <w:r w:rsidRPr="00F52EEF">
              <w:rPr>
                <w:rFonts w:asciiTheme="minorHAnsi" w:hAnsiTheme="minorHAnsi" w:cstheme="minorHAnsi"/>
              </w:rPr>
              <w:t>sobnosti oboru reklamy.</w:t>
            </w:r>
          </w:p>
        </w:tc>
      </w:tr>
      <w:tr w:rsidR="00185031" w:rsidRPr="00F52EEF" w14:paraId="6A7925DC" w14:textId="77777777" w:rsidTr="00E52AC3">
        <w:trPr>
          <w:trHeight w:val="265"/>
        </w:trPr>
        <w:tc>
          <w:tcPr>
            <w:tcW w:w="4471" w:type="dxa"/>
            <w:gridSpan w:val="2"/>
            <w:tcBorders>
              <w:top w:val="nil"/>
            </w:tcBorders>
            <w:shd w:val="clear" w:color="auto" w:fill="F7CAAC"/>
          </w:tcPr>
          <w:p w14:paraId="51A42056" w14:textId="77777777"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207959DD" w14:textId="77777777" w:rsidR="00185031" w:rsidRPr="00F52EEF" w:rsidRDefault="00185031" w:rsidP="00935F76">
            <w:pPr>
              <w:tabs>
                <w:tab w:val="left" w:pos="567"/>
              </w:tabs>
              <w:jc w:val="both"/>
              <w:rPr>
                <w:rFonts w:asciiTheme="minorHAnsi" w:hAnsiTheme="minorHAnsi" w:cstheme="minorHAnsi"/>
              </w:rPr>
            </w:pPr>
          </w:p>
        </w:tc>
      </w:tr>
      <w:tr w:rsidR="00185031" w:rsidRPr="00F52EEF" w14:paraId="4B665F2E" w14:textId="77777777" w:rsidTr="00E52AC3">
        <w:trPr>
          <w:trHeight w:val="1497"/>
        </w:trPr>
        <w:tc>
          <w:tcPr>
            <w:tcW w:w="10673" w:type="dxa"/>
            <w:gridSpan w:val="8"/>
            <w:tcBorders>
              <w:top w:val="nil"/>
            </w:tcBorders>
          </w:tcPr>
          <w:p w14:paraId="44AE5A10" w14:textId="77777777" w:rsidR="00185031" w:rsidRPr="00185031" w:rsidRDefault="00185031" w:rsidP="00935F76">
            <w:pPr>
              <w:tabs>
                <w:tab w:val="left" w:pos="567"/>
              </w:tabs>
              <w:jc w:val="both"/>
              <w:rPr>
                <w:rFonts w:asciiTheme="minorHAnsi" w:hAnsiTheme="minorHAnsi" w:cstheme="minorHAnsi"/>
                <w:b/>
              </w:rPr>
            </w:pPr>
            <w:r w:rsidRPr="00185031">
              <w:rPr>
                <w:rFonts w:asciiTheme="minorHAnsi" w:hAnsiTheme="minorHAnsi" w:cstheme="minorHAnsi"/>
                <w:b/>
              </w:rPr>
              <w:t>Povinná literatura:</w:t>
            </w:r>
          </w:p>
          <w:p w14:paraId="38B5227F" w14:textId="42432A7A" w:rsidR="00F0435D" w:rsidRPr="001C115B" w:rsidRDefault="00F0435D" w:rsidP="00935F76">
            <w:pPr>
              <w:tabs>
                <w:tab w:val="left" w:pos="567"/>
              </w:tabs>
              <w:jc w:val="both"/>
              <w:rPr>
                <w:rFonts w:asciiTheme="minorHAnsi" w:hAnsiTheme="minorHAnsi" w:cstheme="minorHAnsi"/>
              </w:rPr>
            </w:pPr>
            <w:r w:rsidRPr="001C115B">
              <w:rPr>
                <w:rFonts w:asciiTheme="minorHAnsi" w:hAnsiTheme="minorHAnsi" w:cstheme="minorHAnsi"/>
              </w:rPr>
              <w:t xml:space="preserve">HORŇÁK, Pavel. </w:t>
            </w:r>
            <w:del w:id="806" w:author="Martin Kazík" w:date="2020-01-23T11:23:00Z">
              <w:r w:rsidR="00185031" w:rsidRPr="00F52EEF">
                <w:rPr>
                  <w:rFonts w:asciiTheme="minorHAnsi" w:hAnsiTheme="minorHAnsi" w:cstheme="minorHAnsi"/>
                </w:rPr>
                <w:delText xml:space="preserve">2010. </w:delText>
              </w:r>
            </w:del>
            <w:ins w:id="807" w:author="Martin Kazík" w:date="2020-01-23T11:23:00Z">
              <w:r w:rsidRPr="001C115B">
                <w:rPr>
                  <w:rFonts w:asciiTheme="minorHAnsi" w:hAnsiTheme="minorHAnsi" w:cstheme="minorHAnsi"/>
                </w:rPr>
                <w:t>2018.</w:t>
              </w:r>
            </w:ins>
            <w:r w:rsidRPr="001C115B">
              <w:rPr>
                <w:rFonts w:asciiTheme="minorHAnsi" w:hAnsiTheme="minorHAnsi" w:cstheme="minorHAnsi"/>
              </w:rPr>
              <w:t xml:space="preserve"> </w:t>
            </w:r>
            <w:r w:rsidRPr="001C115B">
              <w:rPr>
                <w:rFonts w:asciiTheme="minorHAnsi" w:hAnsiTheme="minorHAnsi"/>
                <w:rPrChange w:id="808" w:author="Martin Kazík" w:date="2020-01-23T11:23:00Z">
                  <w:rPr>
                    <w:rFonts w:asciiTheme="minorHAnsi" w:hAnsiTheme="minorHAnsi"/>
                    <w:i/>
                  </w:rPr>
                </w:rPrChange>
              </w:rPr>
              <w:t>Reklama: teoreticko-historické aspekty reklamy a marketingovej komunikácie.</w:t>
            </w:r>
            <w:r w:rsidRPr="001C115B">
              <w:rPr>
                <w:rFonts w:asciiTheme="minorHAnsi" w:hAnsiTheme="minorHAnsi" w:cstheme="minorHAnsi"/>
              </w:rPr>
              <w:t xml:space="preserve"> </w:t>
            </w:r>
            <w:ins w:id="809" w:author="Martin Kazík" w:date="2020-01-23T11:23:00Z">
              <w:r w:rsidRPr="001C115B">
                <w:rPr>
                  <w:rFonts w:asciiTheme="minorHAnsi" w:hAnsiTheme="minorHAnsi" w:cstheme="minorHAnsi"/>
                </w:rPr>
                <w:t xml:space="preserve">2. preprac. a rozš. vyd. </w:t>
              </w:r>
            </w:ins>
            <w:r w:rsidRPr="001C115B">
              <w:rPr>
                <w:rFonts w:asciiTheme="minorHAnsi" w:hAnsiTheme="minorHAnsi" w:cstheme="minorHAnsi"/>
              </w:rPr>
              <w:t>Zlín: Verbum. ISBN 978-80-</w:t>
            </w:r>
            <w:del w:id="810" w:author="Martin Kazík" w:date="2020-01-23T11:23:00Z">
              <w:r w:rsidR="00185031" w:rsidRPr="00F52EEF">
                <w:rPr>
                  <w:rFonts w:asciiTheme="minorHAnsi" w:hAnsiTheme="minorHAnsi" w:cstheme="minorHAnsi"/>
                </w:rPr>
                <w:delText xml:space="preserve">904273-3-4. </w:delText>
              </w:r>
            </w:del>
            <w:ins w:id="811" w:author="Martin Kazík" w:date="2020-01-23T11:23:00Z">
              <w:r w:rsidRPr="001C115B">
                <w:rPr>
                  <w:rFonts w:asciiTheme="minorHAnsi" w:hAnsiTheme="minorHAnsi" w:cstheme="minorHAnsi"/>
                </w:rPr>
                <w:t>87500-94-1.</w:t>
              </w:r>
            </w:ins>
          </w:p>
          <w:p w14:paraId="7FF892F9" w14:textId="17F9299F"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HORŇÁK, Pavel. 2014. </w:t>
            </w:r>
            <w:r w:rsidRPr="001C115B">
              <w:rPr>
                <w:rFonts w:asciiTheme="minorHAnsi" w:hAnsiTheme="minorHAnsi"/>
                <w:rPrChange w:id="812" w:author="Martin Kazík" w:date="2020-01-23T11:23:00Z">
                  <w:rPr>
                    <w:rFonts w:asciiTheme="minorHAnsi" w:hAnsiTheme="minorHAnsi"/>
                    <w:i/>
                  </w:rPr>
                </w:rPrChange>
              </w:rPr>
              <w:t>Kreativita reklamy.</w:t>
            </w:r>
            <w:r w:rsidRPr="00F52EEF">
              <w:rPr>
                <w:rFonts w:asciiTheme="minorHAnsi" w:hAnsiTheme="minorHAnsi" w:cstheme="minorHAnsi"/>
              </w:rPr>
              <w:t xml:space="preserve"> Zlín: Verbum. ISBN 978-80-87500-49-1. </w:t>
            </w:r>
          </w:p>
          <w:p w14:paraId="7E2B5077" w14:textId="77777777"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VEKSNER, Simon. 2015. </w:t>
            </w:r>
            <w:r w:rsidRPr="00F52EEF">
              <w:rPr>
                <w:rFonts w:asciiTheme="minorHAnsi" w:hAnsiTheme="minorHAnsi" w:cstheme="minorHAnsi"/>
                <w:i/>
              </w:rPr>
              <w:t>100 ideas that changed advertising.</w:t>
            </w:r>
            <w:r w:rsidRPr="00F52EEF">
              <w:rPr>
                <w:rFonts w:asciiTheme="minorHAnsi" w:hAnsiTheme="minorHAnsi" w:cstheme="minorHAnsi"/>
              </w:rPr>
              <w:t xml:space="preserve"> London: Laurence King Publishing. ISBN 978-1-78067-556-5.</w:t>
            </w:r>
          </w:p>
          <w:p w14:paraId="5EBAE8BA" w14:textId="77777777" w:rsidR="00185031" w:rsidRPr="00F52EEF" w:rsidRDefault="00185031" w:rsidP="00935F76">
            <w:pPr>
              <w:tabs>
                <w:tab w:val="left" w:pos="567"/>
              </w:tabs>
              <w:jc w:val="both"/>
              <w:rPr>
                <w:rFonts w:asciiTheme="minorHAnsi" w:hAnsiTheme="minorHAnsi" w:cstheme="minorHAnsi"/>
              </w:rPr>
            </w:pPr>
          </w:p>
          <w:p w14:paraId="437F1F61" w14:textId="77777777" w:rsidR="00185031" w:rsidRPr="00185031" w:rsidRDefault="00185031" w:rsidP="00935F76">
            <w:pPr>
              <w:tabs>
                <w:tab w:val="left" w:pos="567"/>
              </w:tabs>
              <w:jc w:val="both"/>
              <w:rPr>
                <w:rFonts w:asciiTheme="minorHAnsi" w:hAnsiTheme="minorHAnsi" w:cstheme="minorHAnsi"/>
                <w:b/>
              </w:rPr>
            </w:pPr>
            <w:r w:rsidRPr="00185031">
              <w:rPr>
                <w:rFonts w:asciiTheme="minorHAnsi" w:hAnsiTheme="minorHAnsi" w:cstheme="minorHAnsi"/>
                <w:b/>
              </w:rPr>
              <w:t>Doporučená literatura:</w:t>
            </w:r>
          </w:p>
          <w:p w14:paraId="7EE3B715" w14:textId="0452D4EB"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HLOUCHOVÁ, Kateřina. 2015. </w:t>
            </w:r>
            <w:r w:rsidRPr="00F52EEF">
              <w:rPr>
                <w:rFonts w:asciiTheme="minorHAnsi" w:hAnsiTheme="minorHAnsi" w:cstheme="minorHAnsi"/>
                <w:i/>
              </w:rPr>
              <w:t>Proměny československé reklamy 1918-1989.</w:t>
            </w:r>
            <w:r w:rsidRPr="00F52EEF">
              <w:rPr>
                <w:rFonts w:asciiTheme="minorHAnsi" w:hAnsiTheme="minorHAnsi" w:cstheme="minorHAnsi"/>
              </w:rPr>
              <w:t xml:space="preserve"> Brno: Václav Klemm-Vydavatelství a nakladatelství. ISBN 978-80-87713-12-9.</w:t>
            </w:r>
          </w:p>
          <w:p w14:paraId="00F3A196" w14:textId="77777777" w:rsidR="00185031" w:rsidRPr="00F52EEF" w:rsidRDefault="00185031" w:rsidP="00935F76">
            <w:pPr>
              <w:tabs>
                <w:tab w:val="left" w:pos="567"/>
              </w:tabs>
              <w:jc w:val="both"/>
              <w:rPr>
                <w:rFonts w:asciiTheme="minorHAnsi" w:hAnsiTheme="minorHAnsi" w:cstheme="minorHAnsi"/>
              </w:rPr>
            </w:pPr>
            <w:r w:rsidRPr="00F52EEF">
              <w:rPr>
                <w:rFonts w:asciiTheme="minorHAnsi" w:hAnsiTheme="minorHAnsi" w:cstheme="minorHAnsi"/>
              </w:rPr>
              <w:t>KOTYZOVÁ, Pavla a Lenka HARANTOVÁ. 2015. Propagace firmy Baťa do roku 1939. Zlín: Verbum. ISBN 978-80-87500-70-5.</w:t>
            </w:r>
          </w:p>
          <w:p w14:paraId="55A4F944" w14:textId="77777777" w:rsidR="00185031" w:rsidRDefault="00185031" w:rsidP="00935F76">
            <w:pPr>
              <w:tabs>
                <w:tab w:val="left" w:pos="567"/>
              </w:tabs>
              <w:jc w:val="both"/>
              <w:rPr>
                <w:rFonts w:asciiTheme="minorHAnsi" w:hAnsiTheme="minorHAnsi" w:cstheme="minorHAnsi"/>
              </w:rPr>
            </w:pPr>
            <w:r w:rsidRPr="00F52EEF">
              <w:rPr>
                <w:rFonts w:asciiTheme="minorHAnsi" w:hAnsiTheme="minorHAnsi" w:cstheme="minorHAnsi"/>
              </w:rPr>
              <w:t xml:space="preserve">PAVLŮ, Dušan. 2017. </w:t>
            </w:r>
            <w:r w:rsidRPr="00F52EEF">
              <w:rPr>
                <w:rFonts w:asciiTheme="minorHAnsi" w:hAnsiTheme="minorHAnsi" w:cstheme="minorHAnsi"/>
                <w:i/>
              </w:rPr>
              <w:t>Reklub 1927-1949: kapitoly z dějin československé reklamy.</w:t>
            </w:r>
            <w:r w:rsidRPr="00F52EEF">
              <w:rPr>
                <w:rFonts w:asciiTheme="minorHAnsi" w:hAnsiTheme="minorHAnsi" w:cstheme="minorHAnsi"/>
              </w:rPr>
              <w:t xml:space="preserve"> Praha: Professional Publishing. ISBN 978-80-88260-00-4.</w:t>
            </w:r>
          </w:p>
          <w:p w14:paraId="698917E3" w14:textId="3BCA2973" w:rsidR="00185031" w:rsidRPr="00F52EEF" w:rsidRDefault="00185031" w:rsidP="00935F76">
            <w:pPr>
              <w:tabs>
                <w:tab w:val="left" w:pos="567"/>
              </w:tabs>
              <w:jc w:val="both"/>
              <w:rPr>
                <w:rFonts w:asciiTheme="minorHAnsi" w:hAnsiTheme="minorHAnsi" w:cstheme="minorHAnsi"/>
              </w:rPr>
            </w:pPr>
          </w:p>
        </w:tc>
      </w:tr>
      <w:tr w:rsidR="00185031" w:rsidRPr="00F52EEF" w14:paraId="08A3A8C9" w14:textId="77777777" w:rsidTr="00E52AC3">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15E45AC" w14:textId="77777777" w:rsidR="00185031" w:rsidRPr="00F52EEF" w:rsidRDefault="0018503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185031" w:rsidRPr="00F52EEF" w14:paraId="32909065" w14:textId="77777777" w:rsidTr="00E52AC3">
        <w:tc>
          <w:tcPr>
            <w:tcW w:w="5605" w:type="dxa"/>
            <w:gridSpan w:val="3"/>
            <w:tcBorders>
              <w:top w:val="single" w:sz="2" w:space="0" w:color="auto"/>
            </w:tcBorders>
            <w:shd w:val="clear" w:color="auto" w:fill="F7CAAC"/>
          </w:tcPr>
          <w:p w14:paraId="098EDD92" w14:textId="77777777" w:rsidR="00185031" w:rsidRPr="00F52EEF" w:rsidRDefault="0018503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8D6E682" w14:textId="77777777" w:rsidR="00185031" w:rsidRPr="00F52EEF" w:rsidRDefault="0018503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7755D31A" w14:textId="77777777" w:rsidR="00185031" w:rsidRPr="00F52EEF" w:rsidRDefault="0018503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185031" w:rsidRPr="00F52EEF" w14:paraId="78C7179C" w14:textId="77777777" w:rsidTr="00E52AC3">
        <w:tc>
          <w:tcPr>
            <w:tcW w:w="10673" w:type="dxa"/>
            <w:gridSpan w:val="8"/>
            <w:shd w:val="clear" w:color="auto" w:fill="F7CAAC"/>
          </w:tcPr>
          <w:p w14:paraId="6F004795" w14:textId="77777777" w:rsidR="00185031" w:rsidRPr="00F52EEF" w:rsidRDefault="0018503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185031" w:rsidRPr="00F52EEF" w14:paraId="57644CF3" w14:textId="77777777" w:rsidTr="00185031">
        <w:trPr>
          <w:trHeight w:val="1805"/>
        </w:trPr>
        <w:tc>
          <w:tcPr>
            <w:tcW w:w="10673" w:type="dxa"/>
            <w:gridSpan w:val="8"/>
          </w:tcPr>
          <w:p w14:paraId="08E1BEE0" w14:textId="77777777" w:rsidR="00185031" w:rsidRPr="00F52EEF" w:rsidRDefault="00185031" w:rsidP="00935F76">
            <w:pPr>
              <w:tabs>
                <w:tab w:val="left" w:pos="567"/>
              </w:tabs>
              <w:autoSpaceDE w:val="0"/>
              <w:autoSpaceDN w:val="0"/>
              <w:adjustRightInd w:val="0"/>
              <w:rPr>
                <w:rFonts w:asciiTheme="minorHAnsi" w:eastAsia="Calibri" w:hAnsiTheme="minorHAnsi" w:cstheme="minorHAnsi"/>
              </w:rPr>
            </w:pPr>
          </w:p>
        </w:tc>
      </w:tr>
    </w:tbl>
    <w:p w14:paraId="3DE8DB3F" w14:textId="77777777" w:rsidR="00F64B71" w:rsidRPr="00F52EEF" w:rsidRDefault="00F64B71" w:rsidP="00935F76">
      <w:pPr>
        <w:tabs>
          <w:tab w:val="left" w:pos="567"/>
        </w:tabs>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452AAF02" w14:textId="77777777" w:rsidTr="00185031">
        <w:tc>
          <w:tcPr>
            <w:tcW w:w="10673" w:type="dxa"/>
            <w:gridSpan w:val="8"/>
            <w:tcBorders>
              <w:bottom w:val="double" w:sz="4" w:space="0" w:color="auto"/>
            </w:tcBorders>
            <w:shd w:val="clear" w:color="auto" w:fill="BDD6EE"/>
          </w:tcPr>
          <w:p w14:paraId="2BA3C789" w14:textId="6F75B3F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04FA8124" w14:textId="77777777" w:rsidTr="00185031">
        <w:tc>
          <w:tcPr>
            <w:tcW w:w="3904" w:type="dxa"/>
            <w:tcBorders>
              <w:top w:val="double" w:sz="4" w:space="0" w:color="auto"/>
            </w:tcBorders>
            <w:shd w:val="clear" w:color="auto" w:fill="F7CAAC"/>
          </w:tcPr>
          <w:p w14:paraId="1188AA3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42F67BD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Metodika tvůrčí práce</w:t>
            </w:r>
          </w:p>
        </w:tc>
      </w:tr>
      <w:tr w:rsidR="00F64B71" w:rsidRPr="00F52EEF" w14:paraId="615DAC10" w14:textId="77777777" w:rsidTr="00185031">
        <w:tc>
          <w:tcPr>
            <w:tcW w:w="3904" w:type="dxa"/>
            <w:shd w:val="clear" w:color="auto" w:fill="F7CAAC"/>
          </w:tcPr>
          <w:p w14:paraId="1938E9D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770AE6F"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2"/>
            <w:shd w:val="clear" w:color="auto" w:fill="F7CAAC"/>
          </w:tcPr>
          <w:p w14:paraId="78E0A86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DAA17B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F64B71" w:rsidRPr="00F52EEF" w14:paraId="094E6D62" w14:textId="77777777" w:rsidTr="00185031">
        <w:tc>
          <w:tcPr>
            <w:tcW w:w="3904" w:type="dxa"/>
            <w:shd w:val="clear" w:color="auto" w:fill="F7CAAC"/>
          </w:tcPr>
          <w:p w14:paraId="619ECC0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4074B05" w14:textId="58502344"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4s</w:t>
            </w:r>
          </w:p>
        </w:tc>
        <w:tc>
          <w:tcPr>
            <w:tcW w:w="889" w:type="dxa"/>
            <w:shd w:val="clear" w:color="auto" w:fill="F7CAAC"/>
          </w:tcPr>
          <w:p w14:paraId="46D5C40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1CEFA4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4 hod.</w:t>
            </w:r>
          </w:p>
        </w:tc>
        <w:tc>
          <w:tcPr>
            <w:tcW w:w="2156" w:type="dxa"/>
            <w:shd w:val="clear" w:color="auto" w:fill="F7CAAC"/>
          </w:tcPr>
          <w:p w14:paraId="4C63F0D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311B8F1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w:t>
            </w:r>
          </w:p>
        </w:tc>
      </w:tr>
      <w:tr w:rsidR="00F64B71" w:rsidRPr="00F52EEF" w14:paraId="41800955" w14:textId="77777777" w:rsidTr="00185031">
        <w:tc>
          <w:tcPr>
            <w:tcW w:w="3904" w:type="dxa"/>
            <w:shd w:val="clear" w:color="auto" w:fill="F7CAAC"/>
          </w:tcPr>
          <w:p w14:paraId="20C7094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0EBB462E"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1B3EFD34" w14:textId="77777777" w:rsidTr="00185031">
        <w:tc>
          <w:tcPr>
            <w:tcW w:w="3904" w:type="dxa"/>
            <w:shd w:val="clear" w:color="auto" w:fill="F7CAAC"/>
          </w:tcPr>
          <w:p w14:paraId="67F2EBA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D4837F7"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p w14:paraId="0698030F" w14:textId="77777777" w:rsidR="00F64B71" w:rsidRPr="00F52EEF" w:rsidRDefault="00F64B71" w:rsidP="00935F76">
            <w:pPr>
              <w:tabs>
                <w:tab w:val="left" w:pos="567"/>
              </w:tabs>
              <w:jc w:val="both"/>
              <w:rPr>
                <w:rFonts w:asciiTheme="minorHAnsi" w:hAnsiTheme="minorHAnsi" w:cstheme="minorHAnsi"/>
              </w:rPr>
            </w:pPr>
          </w:p>
        </w:tc>
        <w:tc>
          <w:tcPr>
            <w:tcW w:w="2156" w:type="dxa"/>
            <w:shd w:val="clear" w:color="auto" w:fill="F7CAAC"/>
          </w:tcPr>
          <w:p w14:paraId="10BA018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4AD9A941"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64B71" w:rsidRPr="00F52EEF" w14:paraId="3839EBE5" w14:textId="77777777" w:rsidTr="00185031">
        <w:tc>
          <w:tcPr>
            <w:tcW w:w="3904" w:type="dxa"/>
            <w:shd w:val="clear" w:color="auto" w:fill="F7CAAC"/>
          </w:tcPr>
          <w:p w14:paraId="5A847E8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27F68ADC" w14:textId="7F0DDAB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Písemná – seminární práce</w:t>
            </w:r>
            <w:r w:rsidR="00185031">
              <w:rPr>
                <w:rFonts w:asciiTheme="minorHAnsi" w:eastAsia="Calibri" w:hAnsiTheme="minorHAnsi" w:cstheme="minorHAnsi"/>
              </w:rPr>
              <w:t>.</w:t>
            </w:r>
          </w:p>
        </w:tc>
      </w:tr>
      <w:tr w:rsidR="00F64B71" w:rsidRPr="00F52EEF" w14:paraId="36E77976" w14:textId="77777777" w:rsidTr="00185031">
        <w:trPr>
          <w:trHeight w:val="106"/>
        </w:trPr>
        <w:tc>
          <w:tcPr>
            <w:tcW w:w="10673" w:type="dxa"/>
            <w:gridSpan w:val="8"/>
            <w:tcBorders>
              <w:top w:val="nil"/>
            </w:tcBorders>
          </w:tcPr>
          <w:p w14:paraId="211B7F1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99E635A" w14:textId="77777777" w:rsidTr="00185031">
        <w:trPr>
          <w:trHeight w:val="197"/>
        </w:trPr>
        <w:tc>
          <w:tcPr>
            <w:tcW w:w="3904" w:type="dxa"/>
            <w:tcBorders>
              <w:top w:val="nil"/>
            </w:tcBorders>
            <w:shd w:val="clear" w:color="auto" w:fill="F7CAAC"/>
          </w:tcPr>
          <w:p w14:paraId="692B711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429F7027" w14:textId="5FA732A2"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doc. Mgr.</w:t>
            </w:r>
            <w:r w:rsidR="009A23C3" w:rsidRPr="00F52EEF">
              <w:rPr>
                <w:rFonts w:asciiTheme="minorHAnsi" w:hAnsiTheme="minorHAnsi" w:cstheme="minorHAnsi"/>
              </w:rPr>
              <w:t xml:space="preserve"> Ing. </w:t>
            </w:r>
            <w:r w:rsidRPr="00F52EEF">
              <w:rPr>
                <w:rFonts w:asciiTheme="minorHAnsi" w:hAnsiTheme="minorHAnsi" w:cstheme="minorHAnsi"/>
              </w:rPr>
              <w:t xml:space="preserve"> Radim Bačuvčík, Ph.D.</w:t>
            </w:r>
          </w:p>
        </w:tc>
      </w:tr>
      <w:tr w:rsidR="00F64B71" w:rsidRPr="00F52EEF" w14:paraId="0DDA594B" w14:textId="77777777" w:rsidTr="00185031">
        <w:trPr>
          <w:trHeight w:val="243"/>
        </w:trPr>
        <w:tc>
          <w:tcPr>
            <w:tcW w:w="3904" w:type="dxa"/>
            <w:tcBorders>
              <w:top w:val="nil"/>
            </w:tcBorders>
            <w:shd w:val="clear" w:color="auto" w:fill="F7CAAC"/>
          </w:tcPr>
          <w:p w14:paraId="4C56761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2BFC6C7A" w14:textId="2EA2533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se podílí 100% </w:t>
            </w:r>
            <w:r w:rsidR="00E86517" w:rsidRPr="00F52EEF">
              <w:rPr>
                <w:rFonts w:asciiTheme="minorHAnsi" w:hAnsiTheme="minorHAnsi" w:cstheme="minorHAnsi"/>
              </w:rPr>
              <w:t>na výuce.</w:t>
            </w:r>
          </w:p>
        </w:tc>
      </w:tr>
      <w:tr w:rsidR="00F64B71" w:rsidRPr="00F52EEF" w14:paraId="666BBD38" w14:textId="77777777" w:rsidTr="00185031">
        <w:tc>
          <w:tcPr>
            <w:tcW w:w="3904" w:type="dxa"/>
            <w:shd w:val="clear" w:color="auto" w:fill="F7CAAC"/>
          </w:tcPr>
          <w:p w14:paraId="0CA044F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7B82DD2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4951FEB" w14:textId="77777777" w:rsidTr="00185031">
        <w:trPr>
          <w:trHeight w:val="90"/>
        </w:trPr>
        <w:tc>
          <w:tcPr>
            <w:tcW w:w="10673" w:type="dxa"/>
            <w:gridSpan w:val="8"/>
            <w:tcBorders>
              <w:top w:val="nil"/>
            </w:tcBorders>
          </w:tcPr>
          <w:p w14:paraId="4E46FE4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E1E12B8" w14:textId="77777777" w:rsidTr="00185031">
        <w:tc>
          <w:tcPr>
            <w:tcW w:w="3904" w:type="dxa"/>
            <w:shd w:val="clear" w:color="auto" w:fill="F7CAAC"/>
          </w:tcPr>
          <w:p w14:paraId="37F62A1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79B9F5F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0FADB5B" w14:textId="77777777" w:rsidTr="00185031">
        <w:trPr>
          <w:trHeight w:val="4123"/>
        </w:trPr>
        <w:tc>
          <w:tcPr>
            <w:tcW w:w="10673" w:type="dxa"/>
            <w:gridSpan w:val="8"/>
            <w:tcBorders>
              <w:top w:val="nil"/>
              <w:bottom w:val="single" w:sz="12" w:space="0" w:color="auto"/>
            </w:tcBorders>
          </w:tcPr>
          <w:p w14:paraId="1CFAD6F1" w14:textId="28D2340C" w:rsidR="00185031" w:rsidRPr="00185031" w:rsidRDefault="00185031" w:rsidP="00935F76">
            <w:pPr>
              <w:tabs>
                <w:tab w:val="left" w:pos="567"/>
              </w:tabs>
              <w:rPr>
                <w:rFonts w:asciiTheme="minorHAnsi" w:hAnsiTheme="minorHAnsi" w:cstheme="minorHAnsi"/>
                <w:b/>
              </w:rPr>
            </w:pPr>
            <w:r w:rsidRPr="00185031">
              <w:rPr>
                <w:rFonts w:asciiTheme="minorHAnsi" w:hAnsiTheme="minorHAnsi" w:cstheme="minorHAnsi"/>
                <w:b/>
              </w:rPr>
              <w:t>Probíraná témata:</w:t>
            </w:r>
          </w:p>
          <w:p w14:paraId="12C0FEC7" w14:textId="0198A12A"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 </w:t>
            </w:r>
            <w:r w:rsidR="00185031">
              <w:rPr>
                <w:rFonts w:asciiTheme="minorHAnsi" w:hAnsiTheme="minorHAnsi" w:cstheme="minorHAnsi"/>
              </w:rPr>
              <w:t>v</w:t>
            </w:r>
            <w:r w:rsidRPr="00F52EEF">
              <w:rPr>
                <w:rFonts w:asciiTheme="minorHAnsi" w:hAnsiTheme="minorHAnsi" w:cstheme="minorHAnsi"/>
              </w:rPr>
              <w:t>ýznam metodiky tvůrčí práce</w:t>
            </w:r>
            <w:r w:rsidR="00185031">
              <w:rPr>
                <w:rFonts w:asciiTheme="minorHAnsi" w:hAnsiTheme="minorHAnsi" w:cstheme="minorHAnsi"/>
              </w:rPr>
              <w:t>;</w:t>
            </w:r>
            <w:r w:rsidRPr="00F52EEF">
              <w:rPr>
                <w:rFonts w:asciiTheme="minorHAnsi" w:hAnsiTheme="minorHAnsi" w:cstheme="minorHAnsi"/>
              </w:rPr>
              <w:br/>
              <w:t xml:space="preserve">- </w:t>
            </w:r>
            <w:r w:rsidR="00185031">
              <w:rPr>
                <w:rFonts w:asciiTheme="minorHAnsi" w:hAnsiTheme="minorHAnsi" w:cstheme="minorHAnsi"/>
              </w:rPr>
              <w:t>p</w:t>
            </w:r>
            <w:r w:rsidRPr="00F52EEF">
              <w:rPr>
                <w:rFonts w:asciiTheme="minorHAnsi" w:hAnsiTheme="minorHAnsi" w:cstheme="minorHAnsi"/>
              </w:rPr>
              <w:t>ráce se zdroji. Citační normy</w:t>
            </w:r>
            <w:r w:rsidR="00185031">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185031">
              <w:rPr>
                <w:rFonts w:asciiTheme="minorHAnsi" w:hAnsiTheme="minorHAnsi" w:cstheme="minorHAnsi"/>
              </w:rPr>
              <w:t>s</w:t>
            </w:r>
            <w:r w:rsidRPr="00F52EEF">
              <w:rPr>
                <w:rFonts w:asciiTheme="minorHAnsi" w:hAnsiTheme="minorHAnsi" w:cstheme="minorHAnsi"/>
              </w:rPr>
              <w:t>měrnice rektora UTB o jednotné formální úpravě kvalifikačních prací, šablony UTB. </w:t>
            </w:r>
          </w:p>
        </w:tc>
      </w:tr>
      <w:tr w:rsidR="00F64B71" w:rsidRPr="00F52EEF" w14:paraId="77A5489F" w14:textId="77777777" w:rsidTr="00185031">
        <w:trPr>
          <w:trHeight w:val="265"/>
        </w:trPr>
        <w:tc>
          <w:tcPr>
            <w:tcW w:w="4471" w:type="dxa"/>
            <w:gridSpan w:val="2"/>
            <w:tcBorders>
              <w:top w:val="nil"/>
            </w:tcBorders>
            <w:shd w:val="clear" w:color="auto" w:fill="F7CAAC"/>
          </w:tcPr>
          <w:p w14:paraId="02BDFB5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4D6004C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74C2426" w14:textId="77777777" w:rsidTr="00185031">
        <w:trPr>
          <w:trHeight w:val="3236"/>
        </w:trPr>
        <w:tc>
          <w:tcPr>
            <w:tcW w:w="10673" w:type="dxa"/>
            <w:gridSpan w:val="8"/>
            <w:tcBorders>
              <w:top w:val="nil"/>
            </w:tcBorders>
          </w:tcPr>
          <w:p w14:paraId="1AE00149" w14:textId="582B4246" w:rsidR="00F64B71" w:rsidRDefault="00F64B71" w:rsidP="00935F76">
            <w:pPr>
              <w:tabs>
                <w:tab w:val="left" w:pos="567"/>
              </w:tabs>
              <w:jc w:val="both"/>
              <w:rPr>
                <w:ins w:id="813" w:author="FMK" w:date="2020-01-29T19:26:00Z"/>
                <w:rFonts w:asciiTheme="minorHAnsi" w:hAnsiTheme="minorHAnsi" w:cstheme="minorHAnsi"/>
                <w:b/>
                <w:bCs/>
              </w:rPr>
            </w:pPr>
            <w:r w:rsidRPr="00185031">
              <w:rPr>
                <w:rFonts w:asciiTheme="minorHAnsi" w:hAnsiTheme="minorHAnsi" w:cstheme="minorHAnsi"/>
                <w:b/>
                <w:bCs/>
              </w:rPr>
              <w:t>Povinná literutura: </w:t>
            </w:r>
          </w:p>
          <w:p w14:paraId="0E9A5BB0" w14:textId="77777777" w:rsidR="003367E0" w:rsidRPr="00185031" w:rsidRDefault="003367E0" w:rsidP="00935F76">
            <w:pPr>
              <w:tabs>
                <w:tab w:val="left" w:pos="567"/>
              </w:tabs>
              <w:jc w:val="both"/>
              <w:rPr>
                <w:rFonts w:asciiTheme="minorHAnsi" w:hAnsiTheme="minorHAnsi" w:cstheme="minorHAnsi"/>
                <w:b/>
                <w:bCs/>
              </w:rPr>
            </w:pPr>
          </w:p>
          <w:p w14:paraId="7C4E3D2D" w14:textId="31FB80D7" w:rsidR="003367E0" w:rsidRDefault="00F64B71" w:rsidP="003367E0">
            <w:pPr>
              <w:tabs>
                <w:tab w:val="left" w:pos="567"/>
              </w:tabs>
              <w:rPr>
                <w:ins w:id="814" w:author="FMK" w:date="2020-01-29T19:26:00Z"/>
                <w:rFonts w:asciiTheme="minorHAnsi" w:hAnsiTheme="minorHAnsi"/>
                <w:color w:val="FF0000"/>
              </w:rPr>
            </w:pPr>
            <w:del w:id="815" w:author="FMK" w:date="2020-02-02T23:59:00Z">
              <w:r w:rsidRPr="000311AF" w:rsidDel="00CF2425">
                <w:rPr>
                  <w:rFonts w:asciiTheme="minorHAnsi" w:hAnsiTheme="minorHAnsi"/>
                  <w:color w:val="FF0000"/>
                  <w:rPrChange w:id="816" w:author="Martin Kazík" w:date="2020-01-23T11:23:00Z">
                    <w:rPr>
                      <w:rFonts w:asciiTheme="minorHAnsi" w:hAnsiTheme="minorHAnsi"/>
                    </w:rPr>
                  </w:rPrChange>
                </w:rPr>
                <w:delText xml:space="preserve">ECO, Umberto. 1997. </w:delText>
              </w:r>
              <w:r w:rsidRPr="000311AF" w:rsidDel="00CF2425">
                <w:rPr>
                  <w:rFonts w:asciiTheme="minorHAnsi" w:hAnsiTheme="minorHAnsi"/>
                  <w:i/>
                  <w:color w:val="FF0000"/>
                  <w:rPrChange w:id="817" w:author="Martin Kazík" w:date="2020-01-23T11:23:00Z">
                    <w:rPr>
                      <w:rFonts w:asciiTheme="minorHAnsi" w:hAnsiTheme="minorHAnsi"/>
                      <w:i/>
                    </w:rPr>
                  </w:rPrChange>
                </w:rPr>
                <w:delText>Jak napsat diplomovou práci</w:delText>
              </w:r>
              <w:r w:rsidRPr="000311AF" w:rsidDel="00CF2425">
                <w:rPr>
                  <w:rFonts w:asciiTheme="minorHAnsi" w:hAnsiTheme="minorHAnsi"/>
                  <w:color w:val="FF0000"/>
                  <w:rPrChange w:id="818" w:author="Martin Kazík" w:date="2020-01-23T11:23:00Z">
                    <w:rPr>
                      <w:rFonts w:asciiTheme="minorHAnsi" w:hAnsiTheme="minorHAnsi"/>
                    </w:rPr>
                  </w:rPrChange>
                </w:rPr>
                <w:delText>. Olomouc: Votobia. ISBN 8071981737. </w:delText>
              </w:r>
            </w:del>
            <w:ins w:id="819" w:author="FMK" w:date="2020-01-29T19:26:00Z">
              <w:r w:rsidR="003367E0" w:rsidRPr="00F77671">
                <w:rPr>
                  <w:rFonts w:asciiTheme="minorHAnsi" w:hAnsiTheme="minorHAnsi"/>
                  <w:color w:val="FF0000"/>
                </w:rPr>
                <w:t xml:space="preserve">KAPOUNOVÁ, Jana a Pavel KAPOUN. </w:t>
              </w:r>
              <w:r w:rsidR="003367E0">
                <w:rPr>
                  <w:rFonts w:asciiTheme="minorHAnsi" w:hAnsiTheme="minorHAnsi"/>
                  <w:color w:val="FF0000"/>
                </w:rPr>
                <w:t xml:space="preserve">2017. </w:t>
              </w:r>
              <w:r w:rsidR="003367E0" w:rsidRPr="008B1F52">
                <w:rPr>
                  <w:rFonts w:asciiTheme="minorHAnsi" w:hAnsiTheme="minorHAnsi"/>
                  <w:i/>
                  <w:color w:val="FF0000"/>
                </w:rPr>
                <w:t>Bakalářská a diplomová práce: od zadání po obhajobu.</w:t>
              </w:r>
              <w:r w:rsidR="003367E0">
                <w:rPr>
                  <w:rFonts w:asciiTheme="minorHAnsi" w:hAnsiTheme="minorHAnsi"/>
                  <w:color w:val="FF0000"/>
                </w:rPr>
                <w:t xml:space="preserve"> Praha: Grada. </w:t>
              </w:r>
              <w:r w:rsidR="003367E0" w:rsidRPr="00F77671">
                <w:rPr>
                  <w:rFonts w:asciiTheme="minorHAnsi" w:hAnsiTheme="minorHAnsi"/>
                  <w:color w:val="FF0000"/>
                </w:rPr>
                <w:t xml:space="preserve"> ISBN 9788027100798.</w:t>
              </w:r>
            </w:ins>
          </w:p>
          <w:p w14:paraId="5FBDD19C" w14:textId="77777777" w:rsidR="003367E0" w:rsidRPr="00F52EEF" w:rsidRDefault="003367E0" w:rsidP="00935F76">
            <w:pPr>
              <w:tabs>
                <w:tab w:val="left" w:pos="567"/>
              </w:tabs>
              <w:jc w:val="both"/>
              <w:rPr>
                <w:rFonts w:asciiTheme="minorHAnsi" w:hAnsiTheme="minorHAnsi" w:cstheme="minorHAnsi"/>
                <w:bCs/>
              </w:rPr>
            </w:pPr>
          </w:p>
          <w:p w14:paraId="328CDAC9" w14:textId="77777777" w:rsidR="00F64B71" w:rsidRPr="00F52EEF" w:rsidRDefault="00F64B71" w:rsidP="00935F76">
            <w:pPr>
              <w:tabs>
                <w:tab w:val="left" w:pos="567"/>
              </w:tabs>
              <w:jc w:val="both"/>
              <w:rPr>
                <w:rFonts w:asciiTheme="minorHAnsi" w:hAnsiTheme="minorHAnsi" w:cstheme="minorHAnsi"/>
                <w:bCs/>
              </w:rPr>
            </w:pPr>
          </w:p>
          <w:p w14:paraId="60B2319A" w14:textId="77777777" w:rsidR="00F64B71" w:rsidRPr="00185031" w:rsidRDefault="00F64B71" w:rsidP="00935F76">
            <w:pPr>
              <w:tabs>
                <w:tab w:val="left" w:pos="567"/>
              </w:tabs>
              <w:jc w:val="both"/>
              <w:rPr>
                <w:rFonts w:asciiTheme="minorHAnsi" w:hAnsiTheme="minorHAnsi" w:cstheme="minorHAnsi"/>
                <w:b/>
                <w:bCs/>
              </w:rPr>
            </w:pPr>
            <w:r w:rsidRPr="00185031">
              <w:rPr>
                <w:rFonts w:asciiTheme="minorHAnsi" w:hAnsiTheme="minorHAnsi" w:cstheme="minorHAnsi"/>
                <w:b/>
                <w:bCs/>
              </w:rPr>
              <w:t>Doporučená literatura:</w:t>
            </w:r>
          </w:p>
          <w:p w14:paraId="2F25BFF5" w14:textId="77777777" w:rsidR="00F64B71" w:rsidRPr="00F52EEF" w:rsidRDefault="00F64B71" w:rsidP="00935F76">
            <w:pPr>
              <w:tabs>
                <w:tab w:val="left" w:pos="567"/>
              </w:tabs>
              <w:jc w:val="both"/>
              <w:rPr>
                <w:rFonts w:asciiTheme="minorHAnsi" w:hAnsiTheme="minorHAnsi" w:cstheme="minorHAnsi"/>
                <w:bCs/>
              </w:rPr>
            </w:pPr>
            <w:r w:rsidRPr="00F52EEF">
              <w:rPr>
                <w:rFonts w:asciiTheme="minorHAnsi" w:hAnsiTheme="minorHAnsi" w:cstheme="minorHAnsi"/>
                <w:bCs/>
                <w:i/>
                <w:iCs/>
              </w:rPr>
              <w:t>ČSN ISO 690; odborná literatura dle zadání práce</w:t>
            </w:r>
            <w:r w:rsidRPr="00F52EEF">
              <w:rPr>
                <w:rFonts w:asciiTheme="minorHAnsi" w:hAnsiTheme="minorHAnsi" w:cstheme="minorHAnsi"/>
                <w:bCs/>
              </w:rPr>
              <w:t>. </w:t>
            </w:r>
          </w:p>
          <w:p w14:paraId="01A1633A" w14:textId="1023107D" w:rsidR="003367E0" w:rsidRPr="00F52EEF" w:rsidRDefault="00F64B71" w:rsidP="003367E0">
            <w:pPr>
              <w:tabs>
                <w:tab w:val="left" w:pos="567"/>
              </w:tabs>
              <w:rPr>
                <w:ins w:id="820" w:author="FMK" w:date="2020-01-29T19:26:00Z"/>
                <w:rFonts w:asciiTheme="minorHAnsi" w:hAnsiTheme="minorHAnsi" w:cstheme="minorHAnsi"/>
                <w:bCs/>
              </w:rPr>
            </w:pPr>
            <w:del w:id="821" w:author="FMK" w:date="2020-02-03T00:00:00Z">
              <w:r w:rsidRPr="000311AF" w:rsidDel="00CF2425">
                <w:rPr>
                  <w:rFonts w:asciiTheme="minorHAnsi" w:hAnsiTheme="minorHAnsi"/>
                  <w:color w:val="FF0000"/>
                  <w:rPrChange w:id="822" w:author="Martin Kazík" w:date="2020-01-23T11:23:00Z">
                    <w:rPr>
                      <w:rFonts w:asciiTheme="minorHAnsi" w:hAnsiTheme="minorHAnsi"/>
                    </w:rPr>
                  </w:rPrChange>
                </w:rPr>
                <w:delText>GREGAROVÁ, Magda a Martina JUŘÍKOVÁ. 2010. </w:delText>
              </w:r>
              <w:r w:rsidRPr="000311AF" w:rsidDel="00CF2425">
                <w:rPr>
                  <w:rFonts w:asciiTheme="minorHAnsi" w:hAnsiTheme="minorHAnsi"/>
                  <w:i/>
                  <w:color w:val="FF0000"/>
                  <w:rPrChange w:id="823" w:author="Martin Kazík" w:date="2020-01-23T11:23:00Z">
                    <w:rPr>
                      <w:rFonts w:asciiTheme="minorHAnsi" w:hAnsiTheme="minorHAnsi"/>
                      <w:i/>
                    </w:rPr>
                  </w:rPrChange>
                </w:rPr>
                <w:delText>Metodická příručka pro psaní kvalifikačních prací</w:delText>
              </w:r>
              <w:r w:rsidRPr="000311AF" w:rsidDel="00CF2425">
                <w:rPr>
                  <w:rFonts w:asciiTheme="minorHAnsi" w:hAnsiTheme="minorHAnsi"/>
                  <w:color w:val="FF0000"/>
                  <w:rPrChange w:id="824" w:author="Martin Kazík" w:date="2020-01-23T11:23:00Z">
                    <w:rPr>
                      <w:rFonts w:asciiTheme="minorHAnsi" w:hAnsiTheme="minorHAnsi"/>
                    </w:rPr>
                  </w:rPrChange>
                </w:rPr>
                <w:delText>. Zlín: FMK UTB Zlín.</w:delText>
              </w:r>
            </w:del>
          </w:p>
          <w:p w14:paraId="276869A2" w14:textId="77777777" w:rsidR="003367E0" w:rsidRPr="00F52EEF" w:rsidRDefault="003367E0" w:rsidP="003367E0">
            <w:pPr>
              <w:tabs>
                <w:tab w:val="left" w:pos="567"/>
              </w:tabs>
              <w:jc w:val="both"/>
              <w:rPr>
                <w:ins w:id="825" w:author="FMK" w:date="2020-01-29T19:26:00Z"/>
                <w:rFonts w:asciiTheme="minorHAnsi" w:hAnsiTheme="minorHAnsi" w:cstheme="minorHAnsi"/>
              </w:rPr>
            </w:pPr>
            <w:ins w:id="826" w:author="FMK" w:date="2020-01-29T19:26:00Z">
              <w:r w:rsidRPr="00F52EEF">
                <w:rPr>
                  <w:rFonts w:asciiTheme="minorHAnsi" w:hAnsiTheme="minorHAnsi" w:cstheme="minorHAnsi"/>
                </w:rPr>
                <w:t xml:space="preserve">UTB VE ZLÍNĚ. 2018. </w:t>
              </w:r>
              <w:r w:rsidRPr="00F52EEF">
                <w:rPr>
                  <w:rFonts w:asciiTheme="minorHAnsi" w:hAnsiTheme="minorHAnsi" w:cstheme="minorHAnsi"/>
                  <w:i/>
                </w:rPr>
                <w:t xml:space="preserve">Směrnice rektora č. 7/2018 – Jednotná formální úprava diplomových a bakalářských prací, jejich uložení a zpřístupnění </w:t>
              </w:r>
              <w:r w:rsidRPr="00F52EEF">
                <w:rPr>
                  <w:rFonts w:asciiTheme="minorHAnsi" w:hAnsiTheme="minorHAnsi" w:cstheme="minorHAnsi"/>
                </w:rPr>
                <w:t>[online]. ©2019 [cit. 2019-07-25]. Dostupné z: https://fmk.utb.cz/student/statni-zaverecne-zkousky/pokyny-pro-diplomanty/.</w:t>
              </w:r>
            </w:ins>
          </w:p>
          <w:p w14:paraId="4C205DFC" w14:textId="77777777" w:rsidR="003367E0" w:rsidRDefault="003367E0" w:rsidP="003367E0">
            <w:pPr>
              <w:tabs>
                <w:tab w:val="left" w:pos="567"/>
              </w:tabs>
              <w:jc w:val="both"/>
              <w:rPr>
                <w:ins w:id="827" w:author="FMK" w:date="2020-01-29T19:26:00Z"/>
                <w:rFonts w:asciiTheme="minorHAnsi" w:hAnsiTheme="minorHAnsi"/>
                <w:color w:val="FF0000"/>
              </w:rPr>
            </w:pPr>
            <w:ins w:id="828" w:author="FMK" w:date="2020-01-29T19:26:00Z">
              <w:r w:rsidRPr="003367E0">
                <w:rPr>
                  <w:rFonts w:asciiTheme="minorHAnsi" w:hAnsiTheme="minorHAnsi"/>
                  <w:color w:val="FF0000"/>
                </w:rPr>
                <w:t>SOCHŮREK, Jan a Květuše SLUKOVÁ</w:t>
              </w:r>
              <w:r>
                <w:rPr>
                  <w:rFonts w:asciiTheme="minorHAnsi" w:hAnsiTheme="minorHAnsi"/>
                  <w:color w:val="FF0000"/>
                </w:rPr>
                <w:t>. 2013</w:t>
              </w:r>
              <w:r w:rsidRPr="003367E0">
                <w:rPr>
                  <w:rFonts w:asciiTheme="minorHAnsi" w:hAnsiTheme="minorHAnsi"/>
                  <w:color w:val="FF0000"/>
                </w:rPr>
                <w:t xml:space="preserve">. </w:t>
              </w:r>
              <w:r w:rsidRPr="008B1F52">
                <w:rPr>
                  <w:rFonts w:asciiTheme="minorHAnsi" w:hAnsiTheme="minorHAnsi"/>
                  <w:i/>
                  <w:color w:val="FF0000"/>
                </w:rPr>
                <w:t>Stručný úvod do základů metodologie.</w:t>
              </w:r>
              <w:r w:rsidRPr="003367E0">
                <w:rPr>
                  <w:rFonts w:asciiTheme="minorHAnsi" w:hAnsiTheme="minorHAnsi"/>
                  <w:color w:val="FF0000"/>
                </w:rPr>
                <w:t xml:space="preserve"> Liberec: Technická un</w:t>
              </w:r>
              <w:r>
                <w:rPr>
                  <w:rFonts w:asciiTheme="minorHAnsi" w:hAnsiTheme="minorHAnsi"/>
                  <w:color w:val="FF0000"/>
                </w:rPr>
                <w:t xml:space="preserve">iverzita v Liberci. </w:t>
              </w:r>
              <w:r w:rsidRPr="003367E0">
                <w:rPr>
                  <w:rFonts w:asciiTheme="minorHAnsi" w:hAnsiTheme="minorHAnsi"/>
                  <w:color w:val="FF0000"/>
                </w:rPr>
                <w:t>ISBN 9788073729431.</w:t>
              </w:r>
            </w:ins>
          </w:p>
          <w:p w14:paraId="65F936EC" w14:textId="233876C5" w:rsidR="003367E0" w:rsidRPr="00185031" w:rsidRDefault="003367E0" w:rsidP="00935F76">
            <w:pPr>
              <w:tabs>
                <w:tab w:val="left" w:pos="567"/>
              </w:tabs>
              <w:jc w:val="both"/>
              <w:rPr>
                <w:rFonts w:asciiTheme="minorHAnsi" w:hAnsiTheme="minorHAnsi" w:cstheme="minorHAnsi"/>
                <w:bCs/>
              </w:rPr>
            </w:pPr>
          </w:p>
        </w:tc>
      </w:tr>
      <w:tr w:rsidR="00F64B71" w:rsidRPr="00F52EEF" w14:paraId="39A385A2" w14:textId="77777777" w:rsidTr="00185031">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2B42B842" w14:textId="53AFD81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2312FDA0" w14:textId="77777777" w:rsidTr="00185031">
        <w:tc>
          <w:tcPr>
            <w:tcW w:w="5605" w:type="dxa"/>
            <w:gridSpan w:val="3"/>
            <w:tcBorders>
              <w:top w:val="single" w:sz="2" w:space="0" w:color="auto"/>
            </w:tcBorders>
            <w:shd w:val="clear" w:color="auto" w:fill="F7CAAC"/>
          </w:tcPr>
          <w:p w14:paraId="514A6088"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D662297"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4249C4E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3E99584B" w14:textId="77777777" w:rsidTr="00185031">
        <w:tc>
          <w:tcPr>
            <w:tcW w:w="10673" w:type="dxa"/>
            <w:gridSpan w:val="8"/>
            <w:shd w:val="clear" w:color="auto" w:fill="F7CAAC"/>
          </w:tcPr>
          <w:p w14:paraId="2A98AFB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0A9B708A" w14:textId="77777777" w:rsidTr="00185031">
        <w:trPr>
          <w:trHeight w:val="1749"/>
        </w:trPr>
        <w:tc>
          <w:tcPr>
            <w:tcW w:w="10673" w:type="dxa"/>
            <w:gridSpan w:val="8"/>
          </w:tcPr>
          <w:p w14:paraId="1BDD0F2A" w14:textId="5BD9D782"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08390D0B" w14:textId="77777777" w:rsidR="00F64B71" w:rsidRPr="00F52EEF" w:rsidRDefault="00F64B71" w:rsidP="00935F76">
      <w:pPr>
        <w:tabs>
          <w:tab w:val="left" w:pos="567"/>
        </w:tabs>
        <w:rPr>
          <w:rFonts w:asciiTheme="minorHAnsi" w:hAnsiTheme="minorHAnsi" w:cstheme="minorHAnsi"/>
        </w:rPr>
      </w:pPr>
    </w:p>
    <w:p w14:paraId="7A5E42FD" w14:textId="77777777" w:rsidR="000143A8" w:rsidRDefault="000143A8">
      <w:pPr>
        <w:rPr>
          <w:ins w:id="829" w:author="Radim Bačuvčík" w:date="2020-02-06T14:48:00Z"/>
        </w:rPr>
      </w:pPr>
      <w:ins w:id="830" w:author="Radim Bačuvčík" w:date="2020-02-06T14:48: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78"/>
        <w:gridCol w:w="2094"/>
        <w:gridCol w:w="539"/>
        <w:gridCol w:w="668"/>
      </w:tblGrid>
      <w:tr w:rsidR="00F64B71" w:rsidRPr="00F52EEF" w14:paraId="1F715748" w14:textId="77777777" w:rsidTr="00185031">
        <w:tc>
          <w:tcPr>
            <w:tcW w:w="10673" w:type="dxa"/>
            <w:gridSpan w:val="8"/>
            <w:tcBorders>
              <w:bottom w:val="double" w:sz="4" w:space="0" w:color="auto"/>
            </w:tcBorders>
            <w:shd w:val="clear" w:color="auto" w:fill="BDD6EE"/>
          </w:tcPr>
          <w:p w14:paraId="55405107" w14:textId="70C96CC2"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79CEB70E" w14:textId="77777777" w:rsidTr="00185031">
        <w:tc>
          <w:tcPr>
            <w:tcW w:w="3904" w:type="dxa"/>
            <w:tcBorders>
              <w:top w:val="double" w:sz="4" w:space="0" w:color="auto"/>
            </w:tcBorders>
            <w:shd w:val="clear" w:color="auto" w:fill="F7CAAC"/>
          </w:tcPr>
          <w:p w14:paraId="5A2E218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36C9E12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Projektové řízení</w:t>
            </w:r>
          </w:p>
        </w:tc>
      </w:tr>
      <w:tr w:rsidR="00F64B71" w:rsidRPr="00F52EEF" w14:paraId="23EDA27E" w14:textId="77777777" w:rsidTr="00185031">
        <w:tc>
          <w:tcPr>
            <w:tcW w:w="3904" w:type="dxa"/>
            <w:shd w:val="clear" w:color="auto" w:fill="F7CAAC"/>
          </w:tcPr>
          <w:p w14:paraId="0A518EE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4"/>
          </w:tcPr>
          <w:p w14:paraId="75E3B5F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PZ</w:t>
            </w:r>
          </w:p>
        </w:tc>
        <w:tc>
          <w:tcPr>
            <w:tcW w:w="2633" w:type="dxa"/>
            <w:gridSpan w:val="2"/>
            <w:shd w:val="clear" w:color="auto" w:fill="F7CAAC"/>
          </w:tcPr>
          <w:p w14:paraId="3BC7B4B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776CCC7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F64B71" w:rsidRPr="00F52EEF" w14:paraId="467D94DA" w14:textId="77777777" w:rsidTr="00185031">
        <w:tc>
          <w:tcPr>
            <w:tcW w:w="3904" w:type="dxa"/>
            <w:shd w:val="clear" w:color="auto" w:fill="F7CAAC"/>
          </w:tcPr>
          <w:p w14:paraId="6E7F6F8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9E73B6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26s</w:t>
            </w:r>
          </w:p>
        </w:tc>
        <w:tc>
          <w:tcPr>
            <w:tcW w:w="889" w:type="dxa"/>
            <w:shd w:val="clear" w:color="auto" w:fill="F7CAAC"/>
          </w:tcPr>
          <w:p w14:paraId="26DECDD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tcPr>
          <w:p w14:paraId="4C8B686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094" w:type="dxa"/>
            <w:shd w:val="clear" w:color="auto" w:fill="F7CAAC"/>
          </w:tcPr>
          <w:p w14:paraId="1B31133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44BA9F4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69B432AC" w14:textId="77777777" w:rsidTr="00185031">
        <w:tc>
          <w:tcPr>
            <w:tcW w:w="3904" w:type="dxa"/>
            <w:shd w:val="clear" w:color="auto" w:fill="F7CAAC"/>
          </w:tcPr>
          <w:p w14:paraId="5AC4472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36EAD32D"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7F8C0F10" w14:textId="77777777" w:rsidTr="00185031">
        <w:tc>
          <w:tcPr>
            <w:tcW w:w="3904" w:type="dxa"/>
            <w:shd w:val="clear" w:color="auto" w:fill="F7CAAC"/>
          </w:tcPr>
          <w:p w14:paraId="4108DBB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4"/>
          </w:tcPr>
          <w:p w14:paraId="0BE185D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Klasifikovaný zápočet</w:t>
            </w:r>
          </w:p>
        </w:tc>
        <w:tc>
          <w:tcPr>
            <w:tcW w:w="2094" w:type="dxa"/>
            <w:shd w:val="clear" w:color="auto" w:fill="F7CAAC"/>
          </w:tcPr>
          <w:p w14:paraId="65D7A5A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1CFBB644" w14:textId="44802874" w:rsidR="00F64B71" w:rsidRPr="00F52EEF" w:rsidRDefault="008A154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60D2D91D" w14:textId="77777777" w:rsidTr="00185031">
        <w:tc>
          <w:tcPr>
            <w:tcW w:w="3904" w:type="dxa"/>
            <w:shd w:val="clear" w:color="auto" w:fill="F7CAAC"/>
          </w:tcPr>
          <w:p w14:paraId="3B2ADA2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75FF5E55"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7CC287A0" w14:textId="77777777" w:rsidTr="00185031">
        <w:trPr>
          <w:trHeight w:val="554"/>
        </w:trPr>
        <w:tc>
          <w:tcPr>
            <w:tcW w:w="10673" w:type="dxa"/>
            <w:gridSpan w:val="8"/>
            <w:tcBorders>
              <w:top w:val="nil"/>
            </w:tcBorders>
          </w:tcPr>
          <w:p w14:paraId="13E01FA7" w14:textId="2C310A1A" w:rsidR="00F64B71" w:rsidRPr="00F52EEF" w:rsidRDefault="0018503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00F64B71" w:rsidRPr="00F52EEF">
              <w:rPr>
                <w:rFonts w:asciiTheme="minorHAnsi" w:eastAsia="Calibri" w:hAnsiTheme="minorHAnsi" w:cstheme="minorHAnsi"/>
              </w:rPr>
              <w:t xml:space="preserve"> Aktivní účast studentů na seminářích</w:t>
            </w:r>
            <w:r>
              <w:rPr>
                <w:rFonts w:asciiTheme="minorHAnsi" w:eastAsia="Calibri" w:hAnsiTheme="minorHAnsi" w:cstheme="minorHAnsi"/>
              </w:rPr>
              <w:t>.</w:t>
            </w:r>
          </w:p>
          <w:p w14:paraId="182B15A6" w14:textId="705D5512" w:rsidR="00F64B71" w:rsidRPr="00F52EEF" w:rsidRDefault="0018503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 </w:t>
            </w:r>
            <w:r w:rsidR="00F64B71" w:rsidRPr="00F52EEF">
              <w:rPr>
                <w:rFonts w:asciiTheme="minorHAnsi" w:eastAsia="Calibri" w:hAnsiTheme="minorHAnsi" w:cstheme="minorHAnsi"/>
              </w:rPr>
              <w:t>Minimální povinná účast 80%</w:t>
            </w:r>
            <w:r>
              <w:rPr>
                <w:rFonts w:asciiTheme="minorHAnsi" w:eastAsia="Calibri" w:hAnsiTheme="minorHAnsi" w:cstheme="minorHAnsi"/>
              </w:rPr>
              <w:t>.</w:t>
            </w:r>
          </w:p>
          <w:p w14:paraId="47EA3BD3" w14:textId="47957445" w:rsidR="00F64B71" w:rsidRPr="00F52EEF" w:rsidRDefault="0018503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3.</w:t>
            </w:r>
            <w:r w:rsidR="00F64B71" w:rsidRPr="00F52EEF">
              <w:rPr>
                <w:rFonts w:asciiTheme="minorHAnsi" w:eastAsia="Calibri" w:hAnsiTheme="minorHAnsi" w:cstheme="minorHAnsi"/>
              </w:rPr>
              <w:t xml:space="preserve"> Zpracování projektů v týmech a jejich prezentace</w:t>
            </w:r>
            <w:r>
              <w:rPr>
                <w:rFonts w:asciiTheme="minorHAnsi" w:eastAsia="Calibri" w:hAnsiTheme="minorHAnsi" w:cstheme="minorHAnsi"/>
              </w:rPr>
              <w:t>.</w:t>
            </w:r>
          </w:p>
          <w:p w14:paraId="0005E22D" w14:textId="5E5634B6" w:rsidR="00F64B71" w:rsidRPr="00F52EEF" w:rsidRDefault="00185031"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4.</w:t>
            </w:r>
            <w:r w:rsidR="00F64B71" w:rsidRPr="00F52EEF">
              <w:rPr>
                <w:rFonts w:asciiTheme="minorHAnsi" w:eastAsia="Calibri" w:hAnsiTheme="minorHAnsi" w:cstheme="minorHAnsi"/>
              </w:rPr>
              <w:t xml:space="preserve"> Zvládnutí probírané látky - test.</w:t>
            </w:r>
          </w:p>
        </w:tc>
      </w:tr>
      <w:tr w:rsidR="00F64B71" w:rsidRPr="00F52EEF" w14:paraId="2F84EB50" w14:textId="77777777" w:rsidTr="00185031">
        <w:trPr>
          <w:trHeight w:val="197"/>
        </w:trPr>
        <w:tc>
          <w:tcPr>
            <w:tcW w:w="3904" w:type="dxa"/>
            <w:tcBorders>
              <w:top w:val="nil"/>
            </w:tcBorders>
            <w:shd w:val="clear" w:color="auto" w:fill="F7CAAC"/>
          </w:tcPr>
          <w:p w14:paraId="4DD9F6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DD5009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Ing. Eva Šviráková, Ph.D.</w:t>
            </w:r>
          </w:p>
        </w:tc>
      </w:tr>
      <w:tr w:rsidR="00F64B71" w:rsidRPr="00F52EEF" w14:paraId="195F91D6" w14:textId="77777777" w:rsidTr="00185031">
        <w:trPr>
          <w:trHeight w:val="243"/>
        </w:trPr>
        <w:tc>
          <w:tcPr>
            <w:tcW w:w="3904" w:type="dxa"/>
            <w:tcBorders>
              <w:top w:val="nil"/>
            </w:tcBorders>
            <w:shd w:val="clear" w:color="auto" w:fill="F7CAAC"/>
          </w:tcPr>
          <w:p w14:paraId="19442DF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67A3FE4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se podílí 100 % na výuce. </w:t>
            </w:r>
          </w:p>
        </w:tc>
      </w:tr>
      <w:tr w:rsidR="00F64B71" w:rsidRPr="00F52EEF" w14:paraId="28C1CBC8" w14:textId="77777777" w:rsidTr="00185031">
        <w:tc>
          <w:tcPr>
            <w:tcW w:w="3904" w:type="dxa"/>
            <w:shd w:val="clear" w:color="auto" w:fill="F7CAAC"/>
          </w:tcPr>
          <w:p w14:paraId="026A8B9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4C7B142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A9FC0CD" w14:textId="77777777" w:rsidTr="00185031">
        <w:trPr>
          <w:trHeight w:val="70"/>
        </w:trPr>
        <w:tc>
          <w:tcPr>
            <w:tcW w:w="10673" w:type="dxa"/>
            <w:gridSpan w:val="8"/>
            <w:tcBorders>
              <w:top w:val="nil"/>
            </w:tcBorders>
          </w:tcPr>
          <w:p w14:paraId="2DB3827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28F1736" w14:textId="77777777" w:rsidTr="00185031">
        <w:tc>
          <w:tcPr>
            <w:tcW w:w="3904" w:type="dxa"/>
            <w:shd w:val="clear" w:color="auto" w:fill="F7CAAC"/>
          </w:tcPr>
          <w:p w14:paraId="3DB468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4D1C525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BE80997" w14:textId="77777777" w:rsidTr="00185031">
        <w:trPr>
          <w:trHeight w:val="3938"/>
        </w:trPr>
        <w:tc>
          <w:tcPr>
            <w:tcW w:w="10673" w:type="dxa"/>
            <w:gridSpan w:val="8"/>
            <w:tcBorders>
              <w:top w:val="nil"/>
              <w:bottom w:val="single" w:sz="12" w:space="0" w:color="auto"/>
            </w:tcBorders>
          </w:tcPr>
          <w:p w14:paraId="25C163DD" w14:textId="77777777" w:rsidR="00F64B71" w:rsidRDefault="00F64B71" w:rsidP="00935F76">
            <w:pPr>
              <w:pStyle w:val="Default"/>
              <w:tabs>
                <w:tab w:val="left" w:pos="567"/>
              </w:tabs>
              <w:rPr>
                <w:del w:id="831" w:author="Martin Kazík" w:date="2020-01-23T11:23:00Z"/>
                <w:rFonts w:asciiTheme="minorHAnsi" w:hAnsiTheme="minorHAnsi" w:cstheme="minorHAnsi"/>
                <w:color w:val="auto"/>
                <w:sz w:val="20"/>
                <w:szCs w:val="20"/>
              </w:rPr>
            </w:pPr>
            <w:del w:id="832" w:author="Martin Kazík" w:date="2020-01-23T11:23:00Z">
              <w:r w:rsidRPr="00F52EEF">
                <w:rPr>
                  <w:rFonts w:asciiTheme="minorHAnsi" w:hAnsiTheme="minorHAnsi" w:cstheme="minorHAnsi"/>
                  <w:color w:val="auto"/>
                  <w:sz w:val="20"/>
                  <w:szCs w:val="20"/>
                </w:rPr>
                <w:delText>Výuka projektového řízení je zaměřena na projekty, které jsou řešeny v prostředí kulturních a kreativních průmyslů. Ve výuce je použita řada technik a nástrojů designového myšlení, které pomáhají projektovým manažerům vytvořit projekt zaměřený na zákazníka. Kvalitní projekt má stanovený cíl v souladu s požadavky hlavních zainteresovaných stran, zejména vedení organizace. Kreativní techniky, které jsou ve výuce využity, pomáhají v tom, aby studenti přicházeli s novým řešením, objevovali nové cesty během plánování a řešení projektů.</w:delText>
              </w:r>
            </w:del>
          </w:p>
          <w:p w14:paraId="0720CB16" w14:textId="77777777" w:rsidR="00185031" w:rsidRPr="00F52EEF" w:rsidRDefault="00185031" w:rsidP="00935F76">
            <w:pPr>
              <w:pStyle w:val="Default"/>
              <w:tabs>
                <w:tab w:val="left" w:pos="567"/>
              </w:tabs>
              <w:rPr>
                <w:del w:id="833" w:author="Martin Kazík" w:date="2020-01-23T11:23:00Z"/>
                <w:rFonts w:asciiTheme="minorHAnsi" w:hAnsiTheme="minorHAnsi" w:cstheme="minorHAnsi"/>
                <w:color w:val="auto"/>
                <w:sz w:val="20"/>
                <w:szCs w:val="20"/>
              </w:rPr>
            </w:pPr>
          </w:p>
          <w:p w14:paraId="101BCE81" w14:textId="77777777" w:rsidR="00F64B71" w:rsidRPr="00185031" w:rsidRDefault="00F64B71" w:rsidP="00935F76">
            <w:pPr>
              <w:pStyle w:val="Default"/>
              <w:tabs>
                <w:tab w:val="left" w:pos="567"/>
              </w:tabs>
              <w:rPr>
                <w:del w:id="834" w:author="Martin Kazík" w:date="2020-01-23T11:23:00Z"/>
                <w:rFonts w:asciiTheme="minorHAnsi" w:hAnsiTheme="minorHAnsi" w:cstheme="minorHAnsi"/>
                <w:b/>
                <w:color w:val="auto"/>
                <w:sz w:val="20"/>
                <w:szCs w:val="20"/>
              </w:rPr>
            </w:pPr>
            <w:del w:id="835" w:author="Martin Kazík" w:date="2020-01-23T11:23:00Z">
              <w:r w:rsidRPr="00185031">
                <w:rPr>
                  <w:rFonts w:asciiTheme="minorHAnsi" w:hAnsiTheme="minorHAnsi" w:cstheme="minorHAnsi"/>
                  <w:b/>
                  <w:color w:val="auto"/>
                  <w:sz w:val="20"/>
                  <w:szCs w:val="20"/>
                </w:rPr>
                <w:delText>Bloky výuky:</w:delText>
              </w:r>
            </w:del>
          </w:p>
          <w:p w14:paraId="30438E9A" w14:textId="15CDF798" w:rsidR="00F64B71" w:rsidRPr="00185031" w:rsidRDefault="00F64B71" w:rsidP="00935F76">
            <w:pPr>
              <w:pStyle w:val="Default"/>
              <w:tabs>
                <w:tab w:val="left" w:pos="567"/>
              </w:tabs>
              <w:rPr>
                <w:ins w:id="836" w:author="Martin Kazík" w:date="2020-01-23T11:23:00Z"/>
                <w:rFonts w:asciiTheme="minorHAnsi" w:hAnsiTheme="minorHAnsi" w:cstheme="minorHAnsi"/>
                <w:b/>
                <w:color w:val="auto"/>
                <w:sz w:val="20"/>
                <w:szCs w:val="20"/>
              </w:rPr>
            </w:pPr>
            <w:del w:id="837" w:author="Martin Kazík" w:date="2020-01-23T11:23:00Z">
              <w:r w:rsidRPr="00F52EEF">
                <w:rPr>
                  <w:rFonts w:asciiTheme="minorHAnsi" w:hAnsiTheme="minorHAnsi" w:cstheme="minorHAnsi"/>
                  <w:color w:val="auto"/>
                  <w:sz w:val="20"/>
                  <w:szCs w:val="20"/>
                </w:rPr>
                <w:delText>1.</w:delText>
              </w:r>
            </w:del>
            <w:ins w:id="838" w:author="Martin Kazík" w:date="2020-01-23T11:23:00Z">
              <w:r w:rsidR="00F0435D">
                <w:rPr>
                  <w:rFonts w:asciiTheme="minorHAnsi" w:hAnsiTheme="minorHAnsi" w:cstheme="minorHAnsi"/>
                  <w:b/>
                  <w:color w:val="auto"/>
                  <w:sz w:val="20"/>
                  <w:szCs w:val="20"/>
                </w:rPr>
                <w:t>Probíraná témata:</w:t>
              </w:r>
            </w:ins>
          </w:p>
          <w:p w14:paraId="2AC28848" w14:textId="761BA43F" w:rsidR="00F64B71" w:rsidRPr="00F52EEF" w:rsidRDefault="00722F81" w:rsidP="00935F76">
            <w:pPr>
              <w:pStyle w:val="Default"/>
              <w:tabs>
                <w:tab w:val="left" w:pos="567"/>
              </w:tabs>
              <w:rPr>
                <w:rFonts w:asciiTheme="minorHAnsi" w:hAnsiTheme="minorHAnsi" w:cstheme="minorHAnsi"/>
                <w:color w:val="auto"/>
                <w:sz w:val="20"/>
                <w:szCs w:val="20"/>
              </w:rPr>
            </w:pPr>
            <w:ins w:id="839" w:author="Martin Kazík" w:date="2020-01-23T11:23:00Z">
              <w:r>
                <w:rPr>
                  <w:rFonts w:asciiTheme="minorHAnsi" w:hAnsiTheme="minorHAnsi" w:cstheme="minorHAnsi"/>
                  <w:color w:val="auto"/>
                  <w:sz w:val="20"/>
                  <w:szCs w:val="20"/>
                </w:rPr>
                <w:t>-</w:t>
              </w:r>
            </w:ins>
            <w:r w:rsidR="00F64B71" w:rsidRPr="00F52EEF">
              <w:rPr>
                <w:rFonts w:asciiTheme="minorHAnsi" w:hAnsiTheme="minorHAnsi" w:cstheme="minorHAnsi"/>
                <w:color w:val="auto"/>
                <w:sz w:val="20"/>
                <w:szCs w:val="20"/>
              </w:rPr>
              <w:t xml:space="preserve"> Projekt, program, portfolio, definice, vzájemný vztah těchto pojmů, projektové role. </w:t>
            </w:r>
          </w:p>
          <w:p w14:paraId="03F2FFF0" w14:textId="19A035B2" w:rsidR="00F64B71" w:rsidRPr="00F52EEF" w:rsidRDefault="00F64B71" w:rsidP="00935F76">
            <w:pPr>
              <w:pStyle w:val="Default"/>
              <w:tabs>
                <w:tab w:val="left" w:pos="567"/>
              </w:tabs>
              <w:rPr>
                <w:rFonts w:asciiTheme="minorHAnsi" w:hAnsiTheme="minorHAnsi" w:cstheme="minorHAnsi"/>
                <w:color w:val="auto"/>
                <w:sz w:val="20"/>
                <w:szCs w:val="20"/>
              </w:rPr>
            </w:pPr>
            <w:del w:id="840" w:author="Martin Kazík" w:date="2020-01-23T11:23:00Z">
              <w:r w:rsidRPr="00F52EEF">
                <w:rPr>
                  <w:rFonts w:asciiTheme="minorHAnsi" w:hAnsiTheme="minorHAnsi" w:cstheme="minorHAnsi"/>
                  <w:color w:val="auto"/>
                  <w:sz w:val="20"/>
                  <w:szCs w:val="20"/>
                </w:rPr>
                <w:delText>2.</w:delText>
              </w:r>
            </w:del>
            <w:ins w:id="841"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Předprojektová příprava, zdůvodnění projektu (business case), projektový rámec, logický rámec, Gameplan.</w:t>
            </w:r>
          </w:p>
          <w:p w14:paraId="1C513C22" w14:textId="3238BF56" w:rsidR="00F64B71" w:rsidRPr="00F52EEF" w:rsidRDefault="00F64B71" w:rsidP="00935F76">
            <w:pPr>
              <w:pStyle w:val="Default"/>
              <w:tabs>
                <w:tab w:val="left" w:pos="567"/>
              </w:tabs>
              <w:rPr>
                <w:rFonts w:asciiTheme="minorHAnsi" w:hAnsiTheme="minorHAnsi" w:cstheme="minorHAnsi"/>
                <w:color w:val="auto"/>
                <w:sz w:val="20"/>
                <w:szCs w:val="20"/>
              </w:rPr>
            </w:pPr>
            <w:del w:id="842" w:author="Martin Kazík" w:date="2020-01-23T11:23:00Z">
              <w:r w:rsidRPr="00F52EEF">
                <w:rPr>
                  <w:rFonts w:asciiTheme="minorHAnsi" w:hAnsiTheme="minorHAnsi" w:cstheme="minorHAnsi"/>
                  <w:color w:val="auto"/>
                  <w:sz w:val="20"/>
                  <w:szCs w:val="20"/>
                </w:rPr>
                <w:delText>3.</w:delText>
              </w:r>
            </w:del>
            <w:ins w:id="843"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Zahájení projektu, zakládací listina projektu, nastavení odpovědnosti a pravomoci projektových rolí, identifikace a zjištění zájmů a očekávání zainteresovaných stran, kreativní technika Stakeholder Analysis.</w:t>
            </w:r>
          </w:p>
          <w:p w14:paraId="737CA2B0" w14:textId="46111FA2" w:rsidR="00F64B71" w:rsidRPr="00F52EEF" w:rsidRDefault="00F64B71" w:rsidP="00935F76">
            <w:pPr>
              <w:pStyle w:val="Default"/>
              <w:tabs>
                <w:tab w:val="left" w:pos="567"/>
              </w:tabs>
              <w:rPr>
                <w:rFonts w:asciiTheme="minorHAnsi" w:hAnsiTheme="minorHAnsi" w:cstheme="minorHAnsi"/>
                <w:color w:val="auto"/>
                <w:sz w:val="20"/>
                <w:szCs w:val="20"/>
              </w:rPr>
            </w:pPr>
            <w:del w:id="844" w:author="Martin Kazík" w:date="2020-01-23T11:23:00Z">
              <w:r w:rsidRPr="00F52EEF">
                <w:rPr>
                  <w:rFonts w:asciiTheme="minorHAnsi" w:hAnsiTheme="minorHAnsi" w:cstheme="minorHAnsi"/>
                  <w:color w:val="auto"/>
                  <w:sz w:val="20"/>
                  <w:szCs w:val="20"/>
                </w:rPr>
                <w:delText>4.</w:delText>
              </w:r>
            </w:del>
            <w:ins w:id="845"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Vedení týmových porad, struktura porady, seznam bodů k řešení, kreativní techniky pro týmové řešení projektového záměru, hra The Anti-Problem.</w:t>
            </w:r>
          </w:p>
          <w:p w14:paraId="0F7A3EF0" w14:textId="19F75814" w:rsidR="00F64B71" w:rsidRPr="00F52EEF" w:rsidRDefault="00F64B71" w:rsidP="00935F76">
            <w:pPr>
              <w:pStyle w:val="Default"/>
              <w:tabs>
                <w:tab w:val="left" w:pos="567"/>
              </w:tabs>
              <w:rPr>
                <w:rFonts w:asciiTheme="minorHAnsi" w:hAnsiTheme="minorHAnsi" w:cstheme="minorHAnsi"/>
                <w:color w:val="auto"/>
                <w:sz w:val="20"/>
                <w:szCs w:val="20"/>
              </w:rPr>
            </w:pPr>
            <w:del w:id="846" w:author="Martin Kazík" w:date="2020-01-23T11:23:00Z">
              <w:r w:rsidRPr="00F52EEF">
                <w:rPr>
                  <w:rFonts w:asciiTheme="minorHAnsi" w:hAnsiTheme="minorHAnsi" w:cstheme="minorHAnsi"/>
                  <w:color w:val="auto"/>
                  <w:sz w:val="20"/>
                  <w:szCs w:val="20"/>
                </w:rPr>
                <w:delText>5.</w:delText>
              </w:r>
            </w:del>
            <w:ins w:id="847"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Plánování projektu, plánování věcného rozsahu projektu, sběr požadavků, sestavení WBS, popis pracovních balíků, kreativní technika Poster Session.</w:t>
            </w:r>
          </w:p>
          <w:p w14:paraId="5FCD408C" w14:textId="40FAC305" w:rsidR="00F64B71" w:rsidRPr="00F52EEF" w:rsidRDefault="00F64B71" w:rsidP="00935F76">
            <w:pPr>
              <w:pStyle w:val="Default"/>
              <w:tabs>
                <w:tab w:val="left" w:pos="567"/>
              </w:tabs>
              <w:rPr>
                <w:rFonts w:asciiTheme="minorHAnsi" w:hAnsiTheme="minorHAnsi" w:cstheme="minorHAnsi"/>
                <w:color w:val="auto"/>
                <w:sz w:val="20"/>
                <w:szCs w:val="20"/>
              </w:rPr>
            </w:pPr>
            <w:del w:id="848" w:author="Martin Kazík" w:date="2020-01-23T11:23:00Z">
              <w:r w:rsidRPr="00F52EEF">
                <w:rPr>
                  <w:rFonts w:asciiTheme="minorHAnsi" w:hAnsiTheme="minorHAnsi" w:cstheme="minorHAnsi"/>
                  <w:color w:val="auto"/>
                  <w:sz w:val="20"/>
                  <w:szCs w:val="20"/>
                </w:rPr>
                <w:delText>6.</w:delText>
              </w:r>
            </w:del>
            <w:ins w:id="849"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Plánování času a nákladů, kreativní technika Projektový poker, seznamy činností a jejich náročnost, kritická cesta.</w:t>
            </w:r>
          </w:p>
          <w:p w14:paraId="60322003" w14:textId="6F1862CB" w:rsidR="00F64B71" w:rsidRPr="00F52EEF" w:rsidRDefault="00F64B71" w:rsidP="00935F76">
            <w:pPr>
              <w:pStyle w:val="Default"/>
              <w:tabs>
                <w:tab w:val="left" w:pos="567"/>
              </w:tabs>
              <w:rPr>
                <w:rFonts w:asciiTheme="minorHAnsi" w:hAnsiTheme="minorHAnsi" w:cstheme="minorHAnsi"/>
                <w:color w:val="auto"/>
                <w:sz w:val="20"/>
                <w:szCs w:val="20"/>
              </w:rPr>
            </w:pPr>
            <w:del w:id="850" w:author="Martin Kazík" w:date="2020-01-23T11:23:00Z">
              <w:r w:rsidRPr="00F52EEF">
                <w:rPr>
                  <w:rFonts w:asciiTheme="minorHAnsi" w:hAnsiTheme="minorHAnsi" w:cstheme="minorHAnsi"/>
                  <w:color w:val="auto"/>
                  <w:sz w:val="20"/>
                  <w:szCs w:val="20"/>
                </w:rPr>
                <w:delText>7.</w:delText>
              </w:r>
            </w:del>
            <w:ins w:id="851"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Řízení kvality v projektu, komunikace v projektu, vhodné komunikační nástroje pro online komunikaci.</w:t>
            </w:r>
          </w:p>
          <w:p w14:paraId="7E02F52B" w14:textId="1592E6A2" w:rsidR="00F64B71" w:rsidRPr="00F52EEF" w:rsidRDefault="00F64B71" w:rsidP="00935F76">
            <w:pPr>
              <w:pStyle w:val="Default"/>
              <w:tabs>
                <w:tab w:val="left" w:pos="567"/>
              </w:tabs>
              <w:rPr>
                <w:rFonts w:asciiTheme="minorHAnsi" w:hAnsiTheme="minorHAnsi" w:cstheme="minorHAnsi"/>
                <w:color w:val="auto"/>
                <w:sz w:val="20"/>
                <w:szCs w:val="20"/>
              </w:rPr>
            </w:pPr>
            <w:del w:id="852" w:author="Martin Kazík" w:date="2020-01-23T11:23:00Z">
              <w:r w:rsidRPr="00F52EEF">
                <w:rPr>
                  <w:rFonts w:asciiTheme="minorHAnsi" w:hAnsiTheme="minorHAnsi" w:cstheme="minorHAnsi"/>
                  <w:color w:val="auto"/>
                  <w:sz w:val="20"/>
                  <w:szCs w:val="20"/>
                </w:rPr>
                <w:delText>8.</w:delText>
              </w:r>
            </w:del>
            <w:ins w:id="853"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Projektová rizika, kreativní techniky pro hledání rizikových událostí v projektu (Pre-Mortem).</w:t>
            </w:r>
          </w:p>
          <w:p w14:paraId="528469E8" w14:textId="3FA68315" w:rsidR="00F64B71" w:rsidRPr="00F52EEF" w:rsidRDefault="00F64B71" w:rsidP="00935F76">
            <w:pPr>
              <w:pStyle w:val="Default"/>
              <w:tabs>
                <w:tab w:val="left" w:pos="567"/>
              </w:tabs>
              <w:rPr>
                <w:rFonts w:asciiTheme="minorHAnsi" w:hAnsiTheme="minorHAnsi" w:cstheme="minorHAnsi"/>
                <w:color w:val="auto"/>
                <w:sz w:val="20"/>
                <w:szCs w:val="20"/>
              </w:rPr>
            </w:pPr>
            <w:del w:id="854" w:author="Martin Kazík" w:date="2020-01-23T11:23:00Z">
              <w:r w:rsidRPr="00F52EEF">
                <w:rPr>
                  <w:rFonts w:asciiTheme="minorHAnsi" w:hAnsiTheme="minorHAnsi" w:cstheme="minorHAnsi"/>
                  <w:color w:val="auto"/>
                  <w:sz w:val="20"/>
                  <w:szCs w:val="20"/>
                </w:rPr>
                <w:delText>9.</w:delText>
              </w:r>
            </w:del>
            <w:ins w:id="855"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Realizace projektu, Kick off meeting, operativní řízení projektu, metody pro sledování skutečného průběhu projektu a porovnávání s plánem, kreativní metoda CreaTrack. </w:t>
            </w:r>
          </w:p>
          <w:p w14:paraId="3CDFC9B7" w14:textId="71FF993D" w:rsidR="00F64B71" w:rsidRPr="00F52EEF" w:rsidRDefault="00F64B71" w:rsidP="00935F76">
            <w:pPr>
              <w:pStyle w:val="Default"/>
              <w:tabs>
                <w:tab w:val="left" w:pos="567"/>
              </w:tabs>
              <w:rPr>
                <w:rFonts w:asciiTheme="minorHAnsi" w:hAnsiTheme="minorHAnsi" w:cstheme="minorHAnsi"/>
                <w:color w:val="auto"/>
                <w:sz w:val="20"/>
                <w:szCs w:val="20"/>
              </w:rPr>
            </w:pPr>
            <w:del w:id="856" w:author="Martin Kazík" w:date="2020-01-23T11:23:00Z">
              <w:r w:rsidRPr="00F52EEF">
                <w:rPr>
                  <w:rFonts w:asciiTheme="minorHAnsi" w:hAnsiTheme="minorHAnsi" w:cstheme="minorHAnsi"/>
                  <w:color w:val="auto"/>
                  <w:sz w:val="20"/>
                  <w:szCs w:val="20"/>
                </w:rPr>
                <w:delText>11.</w:delText>
              </w:r>
            </w:del>
            <w:ins w:id="857"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Změny v projektu, krize v projektu a jejich řešení, ukončení a vyhodnocení projektu, kreativní metoda Campfire. </w:t>
            </w:r>
          </w:p>
          <w:p w14:paraId="704A428D" w14:textId="75A6A67A" w:rsidR="00F64B71" w:rsidRPr="00F52EEF" w:rsidRDefault="00F64B71" w:rsidP="00935F76">
            <w:pPr>
              <w:pStyle w:val="Default"/>
              <w:tabs>
                <w:tab w:val="left" w:pos="567"/>
              </w:tabs>
              <w:rPr>
                <w:rFonts w:asciiTheme="minorHAnsi" w:hAnsiTheme="minorHAnsi" w:cstheme="minorHAnsi"/>
                <w:color w:val="auto"/>
                <w:sz w:val="20"/>
                <w:szCs w:val="20"/>
              </w:rPr>
            </w:pPr>
            <w:del w:id="858" w:author="Martin Kazík" w:date="2020-01-23T11:23:00Z">
              <w:r w:rsidRPr="00F52EEF">
                <w:rPr>
                  <w:rFonts w:asciiTheme="minorHAnsi" w:hAnsiTheme="minorHAnsi" w:cstheme="minorHAnsi"/>
                  <w:color w:val="auto"/>
                  <w:sz w:val="20"/>
                  <w:szCs w:val="20"/>
                </w:rPr>
                <w:delText>12.</w:delText>
              </w:r>
            </w:del>
            <w:ins w:id="859"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Prezentace vlastních projektových plánů, využití kreativních technik v designu projektu.</w:t>
            </w:r>
          </w:p>
        </w:tc>
      </w:tr>
      <w:tr w:rsidR="00F64B71" w:rsidRPr="00F52EEF" w14:paraId="5B50A63B" w14:textId="77777777" w:rsidTr="00185031">
        <w:trPr>
          <w:trHeight w:val="265"/>
        </w:trPr>
        <w:tc>
          <w:tcPr>
            <w:tcW w:w="4471" w:type="dxa"/>
            <w:gridSpan w:val="2"/>
            <w:tcBorders>
              <w:top w:val="nil"/>
            </w:tcBorders>
            <w:shd w:val="clear" w:color="auto" w:fill="F7CAAC"/>
          </w:tcPr>
          <w:p w14:paraId="3FC4D52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7D30FC6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37E66D7" w14:textId="77777777" w:rsidTr="00185031">
        <w:trPr>
          <w:trHeight w:val="1497"/>
        </w:trPr>
        <w:tc>
          <w:tcPr>
            <w:tcW w:w="10673" w:type="dxa"/>
            <w:gridSpan w:val="8"/>
            <w:tcBorders>
              <w:top w:val="nil"/>
            </w:tcBorders>
          </w:tcPr>
          <w:p w14:paraId="40060DF5" w14:textId="77777777" w:rsidR="00F64B71" w:rsidRPr="00185031" w:rsidRDefault="00F64B71" w:rsidP="00935F76">
            <w:pPr>
              <w:tabs>
                <w:tab w:val="left" w:pos="567"/>
              </w:tabs>
              <w:jc w:val="both"/>
              <w:rPr>
                <w:rFonts w:asciiTheme="minorHAnsi" w:hAnsiTheme="minorHAnsi" w:cstheme="minorHAnsi"/>
                <w:b/>
              </w:rPr>
            </w:pPr>
            <w:r w:rsidRPr="00185031">
              <w:rPr>
                <w:rFonts w:asciiTheme="minorHAnsi" w:hAnsiTheme="minorHAnsi" w:cstheme="minorHAnsi"/>
                <w:b/>
              </w:rPr>
              <w:t>Povinná literatura:</w:t>
            </w:r>
          </w:p>
          <w:p w14:paraId="435258C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DOLEŽAL, Jan. 2016. </w:t>
            </w:r>
            <w:r w:rsidRPr="00F52EEF">
              <w:rPr>
                <w:rFonts w:asciiTheme="minorHAnsi" w:hAnsiTheme="minorHAnsi" w:cstheme="minorHAnsi"/>
                <w:i/>
                <w:iCs/>
              </w:rPr>
              <w:t>Projektový management: komplexně, prakticky a podle světových standardů</w:t>
            </w:r>
            <w:r w:rsidRPr="00F52EEF">
              <w:rPr>
                <w:rFonts w:asciiTheme="minorHAnsi" w:hAnsiTheme="minorHAnsi" w:cstheme="minorHAnsi"/>
              </w:rPr>
              <w:t>. Praha: Grada Publishing. ISBN 978-80-247-5620-2.</w:t>
            </w:r>
          </w:p>
          <w:p w14:paraId="4923BB68" w14:textId="77777777" w:rsidR="00F64B71" w:rsidRPr="00F52EEF" w:rsidRDefault="00F64B71" w:rsidP="00935F76">
            <w:pPr>
              <w:tabs>
                <w:tab w:val="left" w:pos="567"/>
              </w:tabs>
              <w:jc w:val="both"/>
              <w:rPr>
                <w:rFonts w:asciiTheme="minorHAnsi" w:hAnsiTheme="minorHAnsi" w:cstheme="minorHAnsi"/>
                <w:b/>
              </w:rPr>
            </w:pPr>
          </w:p>
          <w:p w14:paraId="7AD94FB5" w14:textId="77777777" w:rsidR="00F64B71" w:rsidRPr="00185031" w:rsidRDefault="00F64B71" w:rsidP="00935F76">
            <w:pPr>
              <w:tabs>
                <w:tab w:val="left" w:pos="567"/>
              </w:tabs>
              <w:jc w:val="both"/>
              <w:rPr>
                <w:rFonts w:asciiTheme="minorHAnsi" w:hAnsiTheme="minorHAnsi" w:cstheme="minorHAnsi"/>
                <w:b/>
              </w:rPr>
            </w:pPr>
            <w:r w:rsidRPr="00185031">
              <w:rPr>
                <w:rFonts w:asciiTheme="minorHAnsi" w:hAnsiTheme="minorHAnsi" w:cstheme="minorHAnsi"/>
                <w:b/>
              </w:rPr>
              <w:t>Doporučená literatura:</w:t>
            </w:r>
          </w:p>
          <w:p w14:paraId="7DD3C52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DOLEŽAL, Jan a Jiří KRÁTKÝ. 2017. </w:t>
            </w:r>
            <w:r w:rsidRPr="00F52EEF">
              <w:rPr>
                <w:rFonts w:asciiTheme="minorHAnsi" w:hAnsiTheme="minorHAnsi" w:cstheme="minorHAnsi"/>
                <w:i/>
                <w:iCs/>
              </w:rPr>
              <w:t>Projektový management v praxi: naučte se řídit projekty!</w:t>
            </w:r>
            <w:r w:rsidRPr="00F52EEF">
              <w:rPr>
                <w:rFonts w:asciiTheme="minorHAnsi" w:hAnsiTheme="minorHAnsi" w:cstheme="minorHAnsi"/>
              </w:rPr>
              <w:t>. Praha: Grada. ISBN 978-80-247-5693-6.</w:t>
            </w:r>
          </w:p>
          <w:p w14:paraId="403FEA8C" w14:textId="401C7A9C" w:rsidR="00F64B71" w:rsidRDefault="00F64B71" w:rsidP="00935F76">
            <w:pPr>
              <w:tabs>
                <w:tab w:val="left" w:pos="567"/>
              </w:tabs>
              <w:jc w:val="both"/>
              <w:rPr>
                <w:ins w:id="860" w:author="FMK" w:date="2020-02-02T22:27:00Z"/>
                <w:rFonts w:asciiTheme="minorHAnsi" w:hAnsiTheme="minorHAnsi" w:cstheme="minorHAnsi"/>
              </w:rPr>
            </w:pPr>
            <w:r w:rsidRPr="00F52EEF">
              <w:rPr>
                <w:rFonts w:asciiTheme="minorHAnsi" w:hAnsiTheme="minorHAnsi" w:cstheme="minorHAnsi"/>
              </w:rPr>
              <w:t xml:space="preserve">ŠVIRÁKOVÁ, Eva. 2014. </w:t>
            </w:r>
            <w:r w:rsidRPr="00F52EEF">
              <w:rPr>
                <w:rFonts w:asciiTheme="minorHAnsi" w:hAnsiTheme="minorHAnsi" w:cstheme="minorHAnsi"/>
                <w:i/>
                <w:iCs/>
              </w:rPr>
              <w:t>Kreativní projektový management</w:t>
            </w:r>
            <w:r w:rsidRPr="00F52EEF">
              <w:rPr>
                <w:rFonts w:asciiTheme="minorHAnsi" w:hAnsiTheme="minorHAnsi" w:cstheme="minorHAnsi"/>
              </w:rPr>
              <w:t>. Zlín: Verbum. ISBN 978-80-87500-58-3.</w:t>
            </w:r>
          </w:p>
          <w:p w14:paraId="0B6B5888" w14:textId="77777777" w:rsidR="00127974" w:rsidRDefault="00127974" w:rsidP="00127974">
            <w:pPr>
              <w:tabs>
                <w:tab w:val="left" w:pos="567"/>
              </w:tabs>
              <w:jc w:val="both"/>
              <w:rPr>
                <w:ins w:id="861" w:author="FMK" w:date="2020-02-02T22:27:00Z"/>
                <w:rFonts w:asciiTheme="minorHAnsi" w:hAnsiTheme="minorHAnsi"/>
                <w:color w:val="FF0000"/>
              </w:rPr>
            </w:pPr>
            <w:ins w:id="862" w:author="FMK" w:date="2020-02-02T22:27:00Z">
              <w:r w:rsidRPr="00456B09">
                <w:rPr>
                  <w:rFonts w:asciiTheme="minorHAnsi" w:hAnsiTheme="minorHAnsi"/>
                  <w:color w:val="FF0000"/>
                </w:rPr>
                <w:t>LARSON, Erik W. a Clifford F. GRAY.</w:t>
              </w:r>
              <w:r>
                <w:rPr>
                  <w:rFonts w:asciiTheme="minorHAnsi" w:hAnsiTheme="minorHAnsi"/>
                  <w:color w:val="FF0000"/>
                </w:rPr>
                <w:t xml:space="preserve"> 2018.</w:t>
              </w:r>
              <w:r w:rsidRPr="00456B09">
                <w:rPr>
                  <w:rFonts w:asciiTheme="minorHAnsi" w:hAnsiTheme="minorHAnsi"/>
                  <w:color w:val="FF0000"/>
                </w:rPr>
                <w:t xml:space="preserve"> </w:t>
              </w:r>
              <w:r w:rsidRPr="00D835FA">
                <w:rPr>
                  <w:rFonts w:asciiTheme="minorHAnsi" w:hAnsiTheme="minorHAnsi"/>
                  <w:i/>
                  <w:color w:val="FF0000"/>
                </w:rPr>
                <w:t>Project management: the managerial process.</w:t>
              </w:r>
              <w:r w:rsidRPr="00456B09">
                <w:rPr>
                  <w:rFonts w:asciiTheme="minorHAnsi" w:hAnsiTheme="minorHAnsi"/>
                  <w:color w:val="FF0000"/>
                </w:rPr>
                <w:t xml:space="preserve"> Seventh edition. New York: McGraw-Hil</w:t>
              </w:r>
              <w:r>
                <w:rPr>
                  <w:rFonts w:asciiTheme="minorHAnsi" w:hAnsiTheme="minorHAnsi"/>
                  <w:color w:val="FF0000"/>
                </w:rPr>
                <w:t>l Education</w:t>
              </w:r>
              <w:r w:rsidRPr="00456B09">
                <w:rPr>
                  <w:rFonts w:asciiTheme="minorHAnsi" w:hAnsiTheme="minorHAnsi"/>
                  <w:color w:val="FF0000"/>
                </w:rPr>
                <w:t>. ISBN 9781259253874.</w:t>
              </w:r>
            </w:ins>
          </w:p>
          <w:p w14:paraId="1F988BB0" w14:textId="77777777" w:rsidR="00127974" w:rsidRPr="00F52EEF" w:rsidRDefault="00127974" w:rsidP="00935F76">
            <w:pPr>
              <w:tabs>
                <w:tab w:val="left" w:pos="567"/>
              </w:tabs>
              <w:jc w:val="both"/>
              <w:rPr>
                <w:rFonts w:asciiTheme="minorHAnsi" w:hAnsiTheme="minorHAnsi" w:cstheme="minorHAnsi"/>
              </w:rPr>
            </w:pPr>
          </w:p>
          <w:p w14:paraId="6F15D44C" w14:textId="4BE4ADCA" w:rsidR="00F64B71" w:rsidRPr="00F52EEF" w:rsidRDefault="00F64B71" w:rsidP="00935F76">
            <w:pPr>
              <w:tabs>
                <w:tab w:val="left" w:pos="567"/>
              </w:tabs>
              <w:jc w:val="both"/>
              <w:rPr>
                <w:rFonts w:asciiTheme="minorHAnsi" w:hAnsiTheme="minorHAnsi" w:cstheme="minorHAnsi"/>
              </w:rPr>
            </w:pPr>
            <w:del w:id="863" w:author="FMK" w:date="2020-02-02T22:26:00Z">
              <w:r w:rsidRPr="00E06FFA" w:rsidDel="00127974">
                <w:rPr>
                  <w:rFonts w:asciiTheme="minorHAnsi" w:hAnsiTheme="minorHAnsi"/>
                </w:rPr>
                <w:delText xml:space="preserve">GRAY, David, Sunni BROWN a James MACANUFO. 2010. </w:delText>
              </w:r>
              <w:r w:rsidRPr="00E06FFA" w:rsidDel="00127974">
                <w:rPr>
                  <w:rFonts w:asciiTheme="minorHAnsi" w:hAnsiTheme="minorHAnsi"/>
                  <w:i/>
                </w:rPr>
                <w:delText>Gamestorming: a playbook for innovators, rulebreakers and changemakers</w:delText>
              </w:r>
              <w:r w:rsidRPr="00E06FFA" w:rsidDel="00127974">
                <w:rPr>
                  <w:rFonts w:asciiTheme="minorHAnsi" w:hAnsiTheme="minorHAnsi"/>
                </w:rPr>
                <w:delText>. Sebastopol: O'Reilly. ISBN 978-0-596-80417-6.</w:delText>
              </w:r>
            </w:del>
          </w:p>
        </w:tc>
      </w:tr>
      <w:tr w:rsidR="00F64B71" w:rsidRPr="00F52EEF" w14:paraId="015AFE5A" w14:textId="77777777" w:rsidTr="00185031">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133C0A12"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690C2B82" w14:textId="77777777" w:rsidTr="00185031">
        <w:tc>
          <w:tcPr>
            <w:tcW w:w="5605" w:type="dxa"/>
            <w:gridSpan w:val="3"/>
            <w:tcBorders>
              <w:top w:val="single" w:sz="2" w:space="0" w:color="auto"/>
            </w:tcBorders>
            <w:shd w:val="clear" w:color="auto" w:fill="F7CAAC"/>
          </w:tcPr>
          <w:p w14:paraId="1ADC83D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8B9701F"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1D0F250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531B53DF" w14:textId="77777777" w:rsidTr="00185031">
        <w:tc>
          <w:tcPr>
            <w:tcW w:w="10673" w:type="dxa"/>
            <w:gridSpan w:val="8"/>
            <w:shd w:val="clear" w:color="auto" w:fill="F7CAAC"/>
          </w:tcPr>
          <w:p w14:paraId="12EE17F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3616B61B" w14:textId="77777777" w:rsidTr="00185031">
        <w:trPr>
          <w:trHeight w:val="827"/>
        </w:trPr>
        <w:tc>
          <w:tcPr>
            <w:tcW w:w="10673" w:type="dxa"/>
            <w:gridSpan w:val="8"/>
          </w:tcPr>
          <w:p w14:paraId="5A6D81BA"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2054F51D" w14:textId="36A1D87D" w:rsidR="00E06FFA" w:rsidRDefault="00E06FFA" w:rsidP="00935F76">
      <w:pPr>
        <w:tabs>
          <w:tab w:val="left" w:pos="567"/>
        </w:tabs>
        <w:rPr>
          <w:rFonts w:asciiTheme="minorHAnsi" w:hAnsiTheme="minorHAnsi" w:cstheme="minorHAnsi"/>
        </w:rPr>
      </w:pPr>
    </w:p>
    <w:p w14:paraId="79FAF75E" w14:textId="77777777" w:rsidR="00E06FFA" w:rsidRDefault="00E06FFA">
      <w:pPr>
        <w:rPr>
          <w:rFonts w:asciiTheme="minorHAnsi" w:hAnsiTheme="minorHAnsi" w:cstheme="minorHAnsi"/>
        </w:rPr>
      </w:pPr>
      <w:r>
        <w:rPr>
          <w:rFonts w:asciiTheme="minorHAnsi" w:hAnsiTheme="minorHAnsi" w:cstheme="minorHAnsi"/>
        </w:rP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2CAD3695" w14:textId="77777777" w:rsidTr="00DC6120">
        <w:tc>
          <w:tcPr>
            <w:tcW w:w="10673" w:type="dxa"/>
            <w:gridSpan w:val="8"/>
            <w:tcBorders>
              <w:bottom w:val="double" w:sz="4" w:space="0" w:color="auto"/>
            </w:tcBorders>
            <w:shd w:val="clear" w:color="auto" w:fill="BDD6EE"/>
          </w:tcPr>
          <w:p w14:paraId="61C3B96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51E7F5B2" w14:textId="77777777" w:rsidTr="00DC6120">
        <w:tc>
          <w:tcPr>
            <w:tcW w:w="3904" w:type="dxa"/>
            <w:tcBorders>
              <w:top w:val="double" w:sz="4" w:space="0" w:color="auto"/>
            </w:tcBorders>
            <w:shd w:val="clear" w:color="auto" w:fill="F7CAAC"/>
          </w:tcPr>
          <w:p w14:paraId="0C13BD8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6C59F3B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Filosofie</w:t>
            </w:r>
          </w:p>
        </w:tc>
      </w:tr>
      <w:tr w:rsidR="00F64B71" w:rsidRPr="00F52EEF" w14:paraId="10B01298" w14:textId="77777777" w:rsidTr="00DC6120">
        <w:tc>
          <w:tcPr>
            <w:tcW w:w="3904" w:type="dxa"/>
            <w:shd w:val="clear" w:color="auto" w:fill="F7CAAC"/>
          </w:tcPr>
          <w:p w14:paraId="4AC9804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F4C3DF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2"/>
            <w:shd w:val="clear" w:color="auto" w:fill="F7CAAC"/>
          </w:tcPr>
          <w:p w14:paraId="1AF178A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CAE95A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F64B71" w:rsidRPr="00F52EEF" w14:paraId="6413D76D" w14:textId="77777777" w:rsidTr="00DC6120">
        <w:tc>
          <w:tcPr>
            <w:tcW w:w="3904" w:type="dxa"/>
            <w:shd w:val="clear" w:color="auto" w:fill="F7CAAC"/>
          </w:tcPr>
          <w:p w14:paraId="4DC60C6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1D7050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13p</w:t>
            </w:r>
          </w:p>
        </w:tc>
        <w:tc>
          <w:tcPr>
            <w:tcW w:w="889" w:type="dxa"/>
            <w:shd w:val="clear" w:color="auto" w:fill="F7CAAC"/>
          </w:tcPr>
          <w:p w14:paraId="70E8415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920A7F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shd w:val="clear" w:color="auto" w:fill="F7CAAC"/>
          </w:tcPr>
          <w:p w14:paraId="14D8691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4D44D10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4B93D777" w14:textId="77777777" w:rsidTr="00DC6120">
        <w:tc>
          <w:tcPr>
            <w:tcW w:w="3904" w:type="dxa"/>
            <w:shd w:val="clear" w:color="auto" w:fill="F7CAAC"/>
          </w:tcPr>
          <w:p w14:paraId="683C614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F6D34EA"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283C052D" w14:textId="77777777" w:rsidTr="00DC6120">
        <w:tc>
          <w:tcPr>
            <w:tcW w:w="3904" w:type="dxa"/>
            <w:shd w:val="clear" w:color="auto" w:fill="F7CAAC"/>
          </w:tcPr>
          <w:p w14:paraId="01BDBDC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7267B6B"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56" w:type="dxa"/>
            <w:shd w:val="clear" w:color="auto" w:fill="F7CAAC"/>
          </w:tcPr>
          <w:p w14:paraId="4A59A8F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6CB2F3B3"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w:t>
            </w:r>
          </w:p>
        </w:tc>
      </w:tr>
      <w:tr w:rsidR="00F64B71" w:rsidRPr="00F52EEF" w14:paraId="3441A18F" w14:textId="77777777" w:rsidTr="00DC6120">
        <w:tc>
          <w:tcPr>
            <w:tcW w:w="3904" w:type="dxa"/>
            <w:shd w:val="clear" w:color="auto" w:fill="F7CAAC"/>
          </w:tcPr>
          <w:p w14:paraId="219F5F9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7A2338A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462AF87" w14:textId="77777777" w:rsidTr="00DC6120">
        <w:trPr>
          <w:trHeight w:val="554"/>
        </w:trPr>
        <w:tc>
          <w:tcPr>
            <w:tcW w:w="10673" w:type="dxa"/>
            <w:gridSpan w:val="8"/>
            <w:tcBorders>
              <w:top w:val="nil"/>
            </w:tcBorders>
          </w:tcPr>
          <w:p w14:paraId="54DFAFA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Písemný test.</w:t>
            </w:r>
          </w:p>
        </w:tc>
      </w:tr>
      <w:tr w:rsidR="00F64B71" w:rsidRPr="00F52EEF" w14:paraId="1443FFB5" w14:textId="77777777" w:rsidTr="00DC6120">
        <w:trPr>
          <w:trHeight w:val="197"/>
        </w:trPr>
        <w:tc>
          <w:tcPr>
            <w:tcW w:w="3904" w:type="dxa"/>
            <w:tcBorders>
              <w:top w:val="nil"/>
            </w:tcBorders>
            <w:shd w:val="clear" w:color="auto" w:fill="F7CAAC"/>
          </w:tcPr>
          <w:p w14:paraId="78F48C4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58B78A5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Michal Stránský, Ph.D.</w:t>
            </w:r>
          </w:p>
        </w:tc>
      </w:tr>
      <w:tr w:rsidR="00F64B71" w:rsidRPr="00F52EEF" w14:paraId="7459CC10" w14:textId="77777777" w:rsidTr="00DC6120">
        <w:trPr>
          <w:trHeight w:val="243"/>
        </w:trPr>
        <w:tc>
          <w:tcPr>
            <w:tcW w:w="3904" w:type="dxa"/>
            <w:tcBorders>
              <w:top w:val="nil"/>
            </w:tcBorders>
            <w:shd w:val="clear" w:color="auto" w:fill="F7CAAC"/>
          </w:tcPr>
          <w:p w14:paraId="0FB5882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42348832" w14:textId="601BC5C1" w:rsidR="00F64B71" w:rsidRPr="00F52EEF" w:rsidRDefault="00112D6D"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19C31423" w14:textId="77777777" w:rsidTr="00DC6120">
        <w:tc>
          <w:tcPr>
            <w:tcW w:w="3904" w:type="dxa"/>
            <w:shd w:val="clear" w:color="auto" w:fill="F7CAAC"/>
          </w:tcPr>
          <w:p w14:paraId="33F6833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314A32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ABDD612" w14:textId="77777777" w:rsidTr="00DC6120">
        <w:trPr>
          <w:trHeight w:val="70"/>
        </w:trPr>
        <w:tc>
          <w:tcPr>
            <w:tcW w:w="10673" w:type="dxa"/>
            <w:gridSpan w:val="8"/>
            <w:tcBorders>
              <w:top w:val="nil"/>
            </w:tcBorders>
          </w:tcPr>
          <w:p w14:paraId="6BE852D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157A2D0" w14:textId="77777777" w:rsidTr="00DC6120">
        <w:tc>
          <w:tcPr>
            <w:tcW w:w="3904" w:type="dxa"/>
            <w:shd w:val="clear" w:color="auto" w:fill="F7CAAC"/>
          </w:tcPr>
          <w:p w14:paraId="6FCA489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3E4F400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5D586D7" w14:textId="77777777" w:rsidTr="00DC6120">
        <w:trPr>
          <w:trHeight w:val="3755"/>
        </w:trPr>
        <w:tc>
          <w:tcPr>
            <w:tcW w:w="10673" w:type="dxa"/>
            <w:gridSpan w:val="8"/>
            <w:tcBorders>
              <w:top w:val="nil"/>
              <w:bottom w:val="single" w:sz="12" w:space="0" w:color="auto"/>
            </w:tcBorders>
          </w:tcPr>
          <w:p w14:paraId="399935C9" w14:textId="02ACEB53" w:rsidR="00185031" w:rsidRPr="00185031" w:rsidRDefault="00185031" w:rsidP="00935F76">
            <w:pPr>
              <w:tabs>
                <w:tab w:val="left" w:pos="567"/>
              </w:tabs>
              <w:jc w:val="both"/>
              <w:rPr>
                <w:rFonts w:asciiTheme="minorHAnsi" w:eastAsia="Calibri" w:hAnsiTheme="minorHAnsi" w:cstheme="minorHAnsi"/>
                <w:b/>
              </w:rPr>
            </w:pPr>
            <w:r w:rsidRPr="00185031">
              <w:rPr>
                <w:rFonts w:asciiTheme="minorHAnsi" w:eastAsia="Calibri" w:hAnsiTheme="minorHAnsi" w:cstheme="minorHAnsi"/>
                <w:b/>
              </w:rPr>
              <w:t>Probíraná témata:</w:t>
            </w:r>
          </w:p>
          <w:p w14:paraId="1A0DB25F" w14:textId="7810DA72"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Filosofie?! K čemu je to dobré? </w:t>
            </w:r>
          </w:p>
          <w:p w14:paraId="1A80B1D2"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Jaký je rozdíl mezi západním a východním myšlením? </w:t>
            </w:r>
          </w:p>
          <w:p w14:paraId="563272F5"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Co je to svět? </w:t>
            </w:r>
          </w:p>
          <w:p w14:paraId="687102E5"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Co děláme, když mluvíme? </w:t>
            </w:r>
          </w:p>
          <w:p w14:paraId="52890446"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Existuje čas? </w:t>
            </w:r>
          </w:p>
          <w:p w14:paraId="6D75DFA6"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Máme svobodnou vůli? </w:t>
            </w:r>
          </w:p>
          <w:p w14:paraId="5E11C48F"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Jak víme, že něco víme? </w:t>
            </w:r>
          </w:p>
          <w:p w14:paraId="6AAE9975"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Co je to pravda? </w:t>
            </w:r>
          </w:p>
          <w:p w14:paraId="474212D7"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Jaké je nejlepší společenské uspořádání? </w:t>
            </w:r>
          </w:p>
          <w:p w14:paraId="4CD9AD2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 Co je ještě umění?</w:t>
            </w:r>
          </w:p>
        </w:tc>
      </w:tr>
      <w:tr w:rsidR="00F64B71" w:rsidRPr="00F52EEF" w14:paraId="077C7C4A" w14:textId="77777777" w:rsidTr="00DC6120">
        <w:trPr>
          <w:trHeight w:val="265"/>
        </w:trPr>
        <w:tc>
          <w:tcPr>
            <w:tcW w:w="4471" w:type="dxa"/>
            <w:gridSpan w:val="2"/>
            <w:tcBorders>
              <w:top w:val="nil"/>
            </w:tcBorders>
            <w:shd w:val="clear" w:color="auto" w:fill="F7CAAC"/>
          </w:tcPr>
          <w:p w14:paraId="7BA2CAB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2F4865F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 xml:space="preserve"> </w:t>
            </w:r>
          </w:p>
        </w:tc>
      </w:tr>
      <w:tr w:rsidR="00F64B71" w:rsidRPr="00F52EEF" w14:paraId="29F7E0D9" w14:textId="77777777" w:rsidTr="00DC6120">
        <w:trPr>
          <w:trHeight w:val="2917"/>
        </w:trPr>
        <w:tc>
          <w:tcPr>
            <w:tcW w:w="10673" w:type="dxa"/>
            <w:gridSpan w:val="8"/>
            <w:tcBorders>
              <w:top w:val="nil"/>
            </w:tcBorders>
          </w:tcPr>
          <w:p w14:paraId="4DB8E844" w14:textId="77777777" w:rsidR="00F64B71" w:rsidRPr="00185031" w:rsidRDefault="00F64B71" w:rsidP="00935F76">
            <w:pPr>
              <w:tabs>
                <w:tab w:val="left" w:pos="567"/>
              </w:tabs>
              <w:autoSpaceDE w:val="0"/>
              <w:autoSpaceDN w:val="0"/>
              <w:adjustRightInd w:val="0"/>
              <w:rPr>
                <w:rFonts w:asciiTheme="minorHAnsi" w:eastAsia="Calibri" w:hAnsiTheme="minorHAnsi" w:cstheme="minorHAnsi"/>
                <w:b/>
              </w:rPr>
            </w:pPr>
            <w:r w:rsidRPr="00185031">
              <w:rPr>
                <w:rFonts w:asciiTheme="minorHAnsi" w:eastAsia="Calibri" w:hAnsiTheme="minorHAnsi" w:cstheme="minorHAnsi"/>
                <w:b/>
              </w:rPr>
              <w:t>Povinná literatura:</w:t>
            </w:r>
          </w:p>
          <w:p w14:paraId="71CD3BA1" w14:textId="49D0EE90" w:rsidR="00BD4907" w:rsidRPr="00BD4907" w:rsidRDefault="00BD4907" w:rsidP="00935F76">
            <w:pPr>
              <w:tabs>
                <w:tab w:val="left" w:pos="567"/>
              </w:tabs>
              <w:autoSpaceDE w:val="0"/>
              <w:autoSpaceDN w:val="0"/>
              <w:adjustRightInd w:val="0"/>
              <w:rPr>
                <w:ins w:id="864" w:author="Admin" w:date="2020-01-29T12:49:00Z"/>
                <w:rFonts w:asciiTheme="minorHAnsi" w:eastAsia="Calibri" w:hAnsiTheme="minorHAnsi"/>
                <w:color w:val="FF0000"/>
              </w:rPr>
            </w:pPr>
            <w:ins w:id="865" w:author="Admin" w:date="2020-01-29T12:50:00Z">
              <w:r>
                <w:rPr>
                  <w:rFonts w:asciiTheme="minorHAnsi" w:eastAsia="Calibri" w:hAnsiTheme="minorHAnsi"/>
                  <w:color w:val="FF0000"/>
                </w:rPr>
                <w:t xml:space="preserve">FISHER, A. TALLANT, J. 2016. </w:t>
              </w:r>
              <w:r>
                <w:rPr>
                  <w:rFonts w:asciiTheme="minorHAnsi" w:eastAsia="Calibri" w:hAnsiTheme="minorHAnsi"/>
                  <w:i/>
                  <w:iCs/>
                  <w:color w:val="FF0000"/>
                </w:rPr>
                <w:t xml:space="preserve">How to get Philosophy Student </w:t>
              </w:r>
            </w:ins>
            <w:ins w:id="866" w:author="Admin" w:date="2020-01-29T12:51:00Z">
              <w:r>
                <w:rPr>
                  <w:rFonts w:asciiTheme="minorHAnsi" w:eastAsia="Calibri" w:hAnsiTheme="minorHAnsi"/>
                  <w:i/>
                  <w:iCs/>
                  <w:color w:val="FF0000"/>
                </w:rPr>
                <w:t xml:space="preserve">talking. </w:t>
              </w:r>
              <w:r>
                <w:rPr>
                  <w:rFonts w:asciiTheme="minorHAnsi" w:eastAsia="Calibri" w:hAnsiTheme="minorHAnsi"/>
                  <w:color w:val="FF0000"/>
                </w:rPr>
                <w:t xml:space="preserve">Routlege. </w:t>
              </w:r>
              <w:r w:rsidRPr="00BD4907">
                <w:rPr>
                  <w:rFonts w:asciiTheme="minorHAnsi" w:eastAsia="Calibri" w:hAnsiTheme="minorHAnsi"/>
                  <w:color w:val="FF0000"/>
                </w:rPr>
                <w:t>ISBN-10: 9781138827875</w:t>
              </w:r>
              <w:r>
                <w:rPr>
                  <w:rFonts w:asciiTheme="minorHAnsi" w:eastAsia="Calibri" w:hAnsiTheme="minorHAnsi"/>
                  <w:color w:val="FF0000"/>
                </w:rPr>
                <w:t>.</w:t>
              </w:r>
            </w:ins>
          </w:p>
          <w:p w14:paraId="7E66394B" w14:textId="66B40DBA" w:rsidR="00BD4907" w:rsidRPr="00BD4907" w:rsidRDefault="00BD4907" w:rsidP="00935F76">
            <w:pPr>
              <w:tabs>
                <w:tab w:val="left" w:pos="567"/>
              </w:tabs>
              <w:autoSpaceDE w:val="0"/>
              <w:autoSpaceDN w:val="0"/>
              <w:adjustRightInd w:val="0"/>
              <w:rPr>
                <w:ins w:id="867" w:author="Admin" w:date="2020-01-29T12:44:00Z"/>
                <w:rFonts w:asciiTheme="minorHAnsi" w:eastAsia="Calibri" w:hAnsiTheme="minorHAnsi"/>
                <w:color w:val="FF0000"/>
              </w:rPr>
            </w:pPr>
            <w:ins w:id="868" w:author="Admin" w:date="2020-01-29T12:50:00Z">
              <w:r>
                <w:rPr>
                  <w:rFonts w:asciiTheme="minorHAnsi" w:eastAsia="Calibri" w:hAnsiTheme="minorHAnsi"/>
                  <w:color w:val="FF0000"/>
                </w:rPr>
                <w:t>PAYNE</w:t>
              </w:r>
            </w:ins>
            <w:ins w:id="869" w:author="Admin" w:date="2020-01-29T12:44:00Z">
              <w:r>
                <w:rPr>
                  <w:rFonts w:asciiTheme="minorHAnsi" w:eastAsia="Calibri" w:hAnsiTheme="minorHAnsi"/>
                  <w:color w:val="FF0000"/>
                </w:rPr>
                <w:t>, Russ W</w:t>
              </w:r>
            </w:ins>
            <w:ins w:id="870" w:author="Admin" w:date="2020-01-29T12:45:00Z">
              <w:r>
                <w:rPr>
                  <w:rFonts w:asciiTheme="minorHAnsi" w:eastAsia="Calibri" w:hAnsiTheme="minorHAnsi"/>
                  <w:color w:val="FF0000"/>
                </w:rPr>
                <w:t xml:space="preserve">. 2015. </w:t>
              </w:r>
              <w:r w:rsidRPr="00BD4907">
                <w:rPr>
                  <w:rFonts w:asciiTheme="minorHAnsi" w:eastAsia="Calibri" w:hAnsiTheme="minorHAnsi"/>
                  <w:i/>
                  <w:iCs/>
                  <w:color w:val="FF0000"/>
                  <w:rPrChange w:id="871" w:author="Admin" w:date="2020-01-29T12:45:00Z">
                    <w:rPr>
                      <w:rFonts w:asciiTheme="minorHAnsi" w:eastAsia="Calibri" w:hAnsiTheme="minorHAnsi"/>
                      <w:color w:val="FF0000"/>
                    </w:rPr>
                  </w:rPrChange>
                </w:rPr>
                <w:t>An Introduction to Philosophy</w:t>
              </w:r>
              <w:r>
                <w:rPr>
                  <w:rFonts w:asciiTheme="minorHAnsi" w:eastAsia="Calibri" w:hAnsiTheme="minorHAnsi"/>
                  <w:color w:val="FF0000"/>
                </w:rPr>
                <w:t xml:space="preserve">. </w:t>
              </w:r>
            </w:ins>
            <w:ins w:id="872" w:author="Admin" w:date="2020-01-29T12:47:00Z">
              <w:r>
                <w:rPr>
                  <w:rFonts w:asciiTheme="minorHAnsi" w:eastAsia="Calibri" w:hAnsiTheme="minorHAnsi"/>
                  <w:color w:val="FF0000"/>
                </w:rPr>
                <w:t>BCcampus.</w:t>
              </w:r>
            </w:ins>
          </w:p>
          <w:p w14:paraId="49B35A2F" w14:textId="1B8F020F" w:rsidR="00F64B71" w:rsidRPr="000311AF" w:rsidDel="00BD4907" w:rsidRDefault="00F64B71" w:rsidP="00935F76">
            <w:pPr>
              <w:tabs>
                <w:tab w:val="left" w:pos="567"/>
              </w:tabs>
              <w:autoSpaceDE w:val="0"/>
              <w:autoSpaceDN w:val="0"/>
              <w:adjustRightInd w:val="0"/>
              <w:rPr>
                <w:del w:id="873" w:author="Admin" w:date="2020-01-29T12:51:00Z"/>
                <w:rFonts w:asciiTheme="minorHAnsi" w:eastAsia="Calibri" w:hAnsiTheme="minorHAnsi"/>
                <w:color w:val="FF0000"/>
                <w:rPrChange w:id="874" w:author="Martin Kazík" w:date="2020-01-23T11:23:00Z">
                  <w:rPr>
                    <w:del w:id="875" w:author="Admin" w:date="2020-01-29T12:51:00Z"/>
                    <w:rFonts w:asciiTheme="minorHAnsi" w:eastAsia="Calibri" w:hAnsiTheme="minorHAnsi"/>
                  </w:rPr>
                </w:rPrChange>
              </w:rPr>
            </w:pPr>
            <w:del w:id="876" w:author="Admin" w:date="2020-01-29T12:51:00Z">
              <w:r w:rsidRPr="000311AF" w:rsidDel="00BD4907">
                <w:rPr>
                  <w:rFonts w:asciiTheme="minorHAnsi" w:eastAsia="Calibri" w:hAnsiTheme="minorHAnsi"/>
                  <w:color w:val="FF0000"/>
                  <w:rPrChange w:id="877" w:author="Martin Kazík" w:date="2020-01-23T11:23:00Z">
                    <w:rPr>
                      <w:rFonts w:asciiTheme="minorHAnsi" w:eastAsia="Calibri" w:hAnsiTheme="minorHAnsi"/>
                    </w:rPr>
                  </w:rPrChange>
                </w:rPr>
                <w:delText xml:space="preserve">BLECHA, Ivan. 1994. </w:delText>
              </w:r>
              <w:r w:rsidRPr="000311AF" w:rsidDel="00BD4907">
                <w:rPr>
                  <w:rFonts w:asciiTheme="minorHAnsi" w:eastAsia="Calibri" w:hAnsiTheme="minorHAnsi"/>
                  <w:i/>
                  <w:color w:val="FF0000"/>
                  <w:rPrChange w:id="878" w:author="Martin Kazík" w:date="2020-01-23T11:23:00Z">
                    <w:rPr>
                      <w:rFonts w:asciiTheme="minorHAnsi" w:eastAsia="Calibri" w:hAnsiTheme="minorHAnsi"/>
                      <w:i/>
                    </w:rPr>
                  </w:rPrChange>
                </w:rPr>
                <w:delText>Filosofie: základní problémy.</w:delText>
              </w:r>
              <w:r w:rsidRPr="000311AF" w:rsidDel="00BD4907">
                <w:rPr>
                  <w:rFonts w:asciiTheme="minorHAnsi" w:eastAsia="Calibri" w:hAnsiTheme="minorHAnsi"/>
                  <w:color w:val="FF0000"/>
                  <w:rPrChange w:id="879" w:author="Martin Kazík" w:date="2020-01-23T11:23:00Z">
                    <w:rPr>
                      <w:rFonts w:asciiTheme="minorHAnsi" w:eastAsia="Calibri" w:hAnsiTheme="minorHAnsi"/>
                    </w:rPr>
                  </w:rPrChange>
                </w:rPr>
                <w:delText xml:space="preserve"> Olomouc: Fin.</w:delText>
              </w:r>
            </w:del>
          </w:p>
          <w:p w14:paraId="0097A2FB" w14:textId="64B0003A" w:rsidR="00F64B71" w:rsidRPr="000311AF" w:rsidDel="00BD4907" w:rsidRDefault="00F64B71" w:rsidP="00935F76">
            <w:pPr>
              <w:tabs>
                <w:tab w:val="left" w:pos="567"/>
              </w:tabs>
              <w:autoSpaceDE w:val="0"/>
              <w:autoSpaceDN w:val="0"/>
              <w:adjustRightInd w:val="0"/>
              <w:rPr>
                <w:del w:id="880" w:author="Admin" w:date="2020-01-29T12:51:00Z"/>
                <w:rFonts w:asciiTheme="minorHAnsi" w:eastAsia="Calibri" w:hAnsiTheme="minorHAnsi"/>
                <w:color w:val="FF0000"/>
                <w:rPrChange w:id="881" w:author="Martin Kazík" w:date="2020-01-23T11:23:00Z">
                  <w:rPr>
                    <w:del w:id="882" w:author="Admin" w:date="2020-01-29T12:51:00Z"/>
                    <w:rFonts w:asciiTheme="minorHAnsi" w:eastAsia="Calibri" w:hAnsiTheme="minorHAnsi"/>
                  </w:rPr>
                </w:rPrChange>
              </w:rPr>
            </w:pPr>
            <w:del w:id="883" w:author="Admin" w:date="2020-01-29T12:51:00Z">
              <w:r w:rsidRPr="000311AF" w:rsidDel="00BD4907">
                <w:rPr>
                  <w:rFonts w:asciiTheme="minorHAnsi" w:eastAsia="Calibri" w:hAnsiTheme="minorHAnsi"/>
                  <w:color w:val="FF0000"/>
                  <w:rPrChange w:id="884" w:author="Martin Kazík" w:date="2020-01-23T11:23:00Z">
                    <w:rPr>
                      <w:rFonts w:asciiTheme="minorHAnsi" w:eastAsia="Calibri" w:hAnsiTheme="minorHAnsi"/>
                    </w:rPr>
                  </w:rPrChange>
                </w:rPr>
                <w:delText xml:space="preserve">PEREGRIN, Jaroslav. 2008. </w:delText>
              </w:r>
              <w:r w:rsidRPr="000311AF" w:rsidDel="00BD4907">
                <w:rPr>
                  <w:rFonts w:asciiTheme="minorHAnsi" w:eastAsia="Calibri" w:hAnsiTheme="minorHAnsi"/>
                  <w:i/>
                  <w:color w:val="FF0000"/>
                  <w:rPrChange w:id="885" w:author="Martin Kazík" w:date="2020-01-23T11:23:00Z">
                    <w:rPr>
                      <w:rFonts w:asciiTheme="minorHAnsi" w:eastAsia="Calibri" w:hAnsiTheme="minorHAnsi"/>
                      <w:i/>
                    </w:rPr>
                  </w:rPrChange>
                </w:rPr>
                <w:delText xml:space="preserve">Filozofie pro normální lidi. </w:delText>
              </w:r>
              <w:r w:rsidRPr="000311AF" w:rsidDel="00BD4907">
                <w:rPr>
                  <w:rFonts w:asciiTheme="minorHAnsi" w:eastAsia="Calibri" w:hAnsiTheme="minorHAnsi"/>
                  <w:color w:val="FF0000"/>
                  <w:rPrChange w:id="886" w:author="Martin Kazík" w:date="2020-01-23T11:23:00Z">
                    <w:rPr>
                      <w:rFonts w:asciiTheme="minorHAnsi" w:eastAsia="Calibri" w:hAnsiTheme="minorHAnsi"/>
                    </w:rPr>
                  </w:rPrChange>
                </w:rPr>
                <w:delText>Praha: Dokořán. ISBN 978-80-7363-192-5.</w:delText>
              </w:r>
            </w:del>
          </w:p>
          <w:p w14:paraId="54542BDB"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p w14:paraId="3C236500" w14:textId="77777777" w:rsidR="00F64B71" w:rsidRPr="00185031" w:rsidRDefault="00F64B71" w:rsidP="00935F76">
            <w:pPr>
              <w:tabs>
                <w:tab w:val="left" w:pos="567"/>
              </w:tabs>
              <w:autoSpaceDE w:val="0"/>
              <w:autoSpaceDN w:val="0"/>
              <w:adjustRightInd w:val="0"/>
              <w:rPr>
                <w:rFonts w:asciiTheme="minorHAnsi" w:eastAsia="Calibri" w:hAnsiTheme="minorHAnsi" w:cstheme="minorHAnsi"/>
                <w:b/>
              </w:rPr>
            </w:pPr>
            <w:r w:rsidRPr="00185031">
              <w:rPr>
                <w:rFonts w:asciiTheme="minorHAnsi" w:eastAsia="Calibri" w:hAnsiTheme="minorHAnsi" w:cstheme="minorHAnsi"/>
                <w:b/>
              </w:rPr>
              <w:t xml:space="preserve">Doporučená literatura: </w:t>
            </w:r>
          </w:p>
          <w:p w14:paraId="75977E8F" w14:textId="77777777" w:rsidR="00BD4907" w:rsidRPr="00B105D8" w:rsidRDefault="00BD4907" w:rsidP="00BD4907">
            <w:pPr>
              <w:tabs>
                <w:tab w:val="left" w:pos="567"/>
              </w:tabs>
              <w:autoSpaceDE w:val="0"/>
              <w:autoSpaceDN w:val="0"/>
              <w:adjustRightInd w:val="0"/>
              <w:rPr>
                <w:ins w:id="887" w:author="Admin" w:date="2020-01-29T12:42:00Z"/>
                <w:rFonts w:asciiTheme="minorHAnsi" w:eastAsia="Calibri" w:hAnsiTheme="minorHAnsi"/>
                <w:color w:val="FF0000"/>
              </w:rPr>
            </w:pPr>
            <w:ins w:id="888" w:author="Admin" w:date="2020-01-29T12:42:00Z">
              <w:r w:rsidRPr="00B105D8">
                <w:rPr>
                  <w:rFonts w:asciiTheme="minorHAnsi" w:eastAsia="Calibri" w:hAnsiTheme="minorHAnsi"/>
                  <w:color w:val="FF0000"/>
                </w:rPr>
                <w:t xml:space="preserve">BLECHA, Ivan. 1994. </w:t>
              </w:r>
              <w:r w:rsidRPr="00B105D8">
                <w:rPr>
                  <w:rFonts w:asciiTheme="minorHAnsi" w:eastAsia="Calibri" w:hAnsiTheme="minorHAnsi"/>
                  <w:i/>
                  <w:color w:val="FF0000"/>
                </w:rPr>
                <w:t>Filosofie: základní problémy.</w:t>
              </w:r>
              <w:r w:rsidRPr="00B105D8">
                <w:rPr>
                  <w:rFonts w:asciiTheme="minorHAnsi" w:eastAsia="Calibri" w:hAnsiTheme="minorHAnsi"/>
                  <w:color w:val="FF0000"/>
                </w:rPr>
                <w:t xml:space="preserve"> Olomouc: Fin.</w:t>
              </w:r>
            </w:ins>
          </w:p>
          <w:p w14:paraId="34E67A48" w14:textId="518BD599" w:rsidR="00F64B71" w:rsidRPr="000311AF" w:rsidRDefault="00F64B71" w:rsidP="00935F76">
            <w:pPr>
              <w:tabs>
                <w:tab w:val="left" w:pos="567"/>
              </w:tabs>
              <w:jc w:val="both"/>
              <w:rPr>
                <w:rFonts w:asciiTheme="minorHAnsi" w:eastAsia="Calibri" w:hAnsiTheme="minorHAnsi"/>
                <w:color w:val="FF0000"/>
                <w:rPrChange w:id="889" w:author="Martin Kazík" w:date="2020-01-23T11:23:00Z">
                  <w:rPr>
                    <w:rFonts w:asciiTheme="minorHAnsi" w:eastAsia="Calibri" w:hAnsiTheme="minorHAnsi"/>
                  </w:rPr>
                </w:rPrChange>
              </w:rPr>
            </w:pPr>
            <w:r w:rsidRPr="000311AF">
              <w:rPr>
                <w:rFonts w:asciiTheme="minorHAnsi" w:eastAsia="Calibri" w:hAnsiTheme="minorHAnsi"/>
                <w:i/>
                <w:color w:val="FF0000"/>
                <w:rPrChange w:id="890" w:author="Martin Kazík" w:date="2020-01-23T11:23:00Z">
                  <w:rPr>
                    <w:rFonts w:asciiTheme="minorHAnsi" w:eastAsia="Calibri" w:hAnsiTheme="minorHAnsi"/>
                    <w:i/>
                  </w:rPr>
                </w:rPrChange>
              </w:rPr>
              <w:t>Filosofický slovník.</w:t>
            </w:r>
            <w:r w:rsidRPr="000311AF">
              <w:rPr>
                <w:rFonts w:asciiTheme="minorHAnsi" w:eastAsia="Calibri" w:hAnsiTheme="minorHAnsi"/>
                <w:color w:val="FF0000"/>
                <w:rPrChange w:id="891" w:author="Martin Kazík" w:date="2020-01-23T11:23:00Z">
                  <w:rPr>
                    <w:rFonts w:asciiTheme="minorHAnsi" w:eastAsia="Calibri" w:hAnsiTheme="minorHAnsi"/>
                  </w:rPr>
                </w:rPrChange>
              </w:rPr>
              <w:t xml:space="preserve"> 2. opr. a rozš. vyd. Olomouc: Nakladatelství Olomouc, 1998. ISBN 80-7182-064-4.</w:t>
            </w:r>
          </w:p>
          <w:p w14:paraId="54F9C40A" w14:textId="77777777" w:rsidR="00F64B71" w:rsidRDefault="00F64B71" w:rsidP="00935F76">
            <w:pPr>
              <w:tabs>
                <w:tab w:val="left" w:pos="567"/>
              </w:tabs>
              <w:jc w:val="both"/>
              <w:rPr>
                <w:ins w:id="892" w:author="Admin" w:date="2020-01-29T12:43:00Z"/>
                <w:rFonts w:asciiTheme="minorHAnsi" w:eastAsia="Calibri" w:hAnsiTheme="minorHAnsi"/>
                <w:color w:val="FF0000"/>
              </w:rPr>
            </w:pPr>
            <w:r w:rsidRPr="000311AF">
              <w:rPr>
                <w:rFonts w:asciiTheme="minorHAnsi" w:eastAsia="Calibri" w:hAnsiTheme="minorHAnsi"/>
                <w:color w:val="FF0000"/>
                <w:rPrChange w:id="893" w:author="Martin Kazík" w:date="2020-01-23T11:23:00Z">
                  <w:rPr>
                    <w:rFonts w:asciiTheme="minorHAnsi" w:eastAsia="Calibri" w:hAnsiTheme="minorHAnsi"/>
                  </w:rPr>
                </w:rPrChange>
              </w:rPr>
              <w:t xml:space="preserve">LAW, Stephen. 2007. </w:t>
            </w:r>
            <w:r w:rsidRPr="000311AF">
              <w:rPr>
                <w:rFonts w:asciiTheme="minorHAnsi" w:eastAsia="Calibri" w:hAnsiTheme="minorHAnsi"/>
                <w:i/>
                <w:color w:val="FF0000"/>
                <w:rPrChange w:id="894" w:author="Martin Kazík" w:date="2020-01-23T11:23:00Z">
                  <w:rPr>
                    <w:rFonts w:asciiTheme="minorHAnsi" w:eastAsia="Calibri" w:hAnsiTheme="minorHAnsi"/>
                    <w:i/>
                  </w:rPr>
                </w:rPrChange>
              </w:rPr>
              <w:t>Filozofická gymnastika: 25 krátkých myšlenkových dobrodružství.</w:t>
            </w:r>
            <w:r w:rsidRPr="000311AF">
              <w:rPr>
                <w:rFonts w:asciiTheme="minorHAnsi" w:eastAsia="Calibri" w:hAnsiTheme="minorHAnsi"/>
                <w:color w:val="FF0000"/>
                <w:rPrChange w:id="895" w:author="Martin Kazík" w:date="2020-01-23T11:23:00Z">
                  <w:rPr>
                    <w:rFonts w:asciiTheme="minorHAnsi" w:eastAsia="Calibri" w:hAnsiTheme="minorHAnsi"/>
                  </w:rPr>
                </w:rPrChange>
              </w:rPr>
              <w:t xml:space="preserve"> Praha: Argo. ISBN 978-80-86569-84-0.</w:t>
            </w:r>
          </w:p>
          <w:p w14:paraId="0CE2A3CE" w14:textId="77777777" w:rsidR="00BD4907" w:rsidRPr="00B105D8" w:rsidRDefault="00BD4907" w:rsidP="00BD4907">
            <w:pPr>
              <w:tabs>
                <w:tab w:val="left" w:pos="567"/>
              </w:tabs>
              <w:autoSpaceDE w:val="0"/>
              <w:autoSpaceDN w:val="0"/>
              <w:adjustRightInd w:val="0"/>
              <w:rPr>
                <w:ins w:id="896" w:author="Admin" w:date="2020-01-29T12:43:00Z"/>
                <w:rFonts w:asciiTheme="minorHAnsi" w:eastAsia="Calibri" w:hAnsiTheme="minorHAnsi"/>
                <w:color w:val="FF0000"/>
              </w:rPr>
            </w:pPr>
            <w:ins w:id="897" w:author="Admin" w:date="2020-01-29T12:43:00Z">
              <w:r w:rsidRPr="00B105D8">
                <w:rPr>
                  <w:rFonts w:asciiTheme="minorHAnsi" w:eastAsia="Calibri" w:hAnsiTheme="minorHAnsi"/>
                  <w:color w:val="FF0000"/>
                </w:rPr>
                <w:t xml:space="preserve">PEREGRIN, Jaroslav. 2008. </w:t>
              </w:r>
              <w:r w:rsidRPr="00B105D8">
                <w:rPr>
                  <w:rFonts w:asciiTheme="minorHAnsi" w:eastAsia="Calibri" w:hAnsiTheme="minorHAnsi"/>
                  <w:i/>
                  <w:color w:val="FF0000"/>
                </w:rPr>
                <w:t xml:space="preserve">Filozofie pro normální lidi. </w:t>
              </w:r>
              <w:r w:rsidRPr="00B105D8">
                <w:rPr>
                  <w:rFonts w:asciiTheme="minorHAnsi" w:eastAsia="Calibri" w:hAnsiTheme="minorHAnsi"/>
                  <w:color w:val="FF0000"/>
                </w:rPr>
                <w:t>Praha: Dokořán. ISBN 978-80-7363-192-5.</w:t>
              </w:r>
            </w:ins>
          </w:p>
          <w:p w14:paraId="08EDE85D" w14:textId="3D6B35BF" w:rsidR="00BD4907" w:rsidRPr="00F52EEF" w:rsidRDefault="00BD4907" w:rsidP="00935F76">
            <w:pPr>
              <w:tabs>
                <w:tab w:val="left" w:pos="567"/>
              </w:tabs>
              <w:jc w:val="both"/>
              <w:rPr>
                <w:rFonts w:asciiTheme="minorHAnsi" w:hAnsiTheme="minorHAnsi" w:cstheme="minorHAnsi"/>
              </w:rPr>
            </w:pPr>
          </w:p>
        </w:tc>
      </w:tr>
      <w:tr w:rsidR="00F64B71" w:rsidRPr="00F52EEF" w14:paraId="47EE3CAD" w14:textId="77777777" w:rsidTr="00DC6120">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2579ACFD"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7DBA1C51" w14:textId="77777777" w:rsidTr="00DC6120">
        <w:tc>
          <w:tcPr>
            <w:tcW w:w="5605" w:type="dxa"/>
            <w:gridSpan w:val="3"/>
            <w:tcBorders>
              <w:top w:val="single" w:sz="2" w:space="0" w:color="auto"/>
            </w:tcBorders>
            <w:shd w:val="clear" w:color="auto" w:fill="F7CAAC"/>
          </w:tcPr>
          <w:p w14:paraId="199A9FBA"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5BEE651B"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63A9A20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2E507BBD" w14:textId="77777777" w:rsidTr="00DC6120">
        <w:tc>
          <w:tcPr>
            <w:tcW w:w="10673" w:type="dxa"/>
            <w:gridSpan w:val="8"/>
            <w:shd w:val="clear" w:color="auto" w:fill="F7CAAC"/>
          </w:tcPr>
          <w:p w14:paraId="67DD429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21D0785B" w14:textId="77777777" w:rsidTr="00DC6120">
        <w:trPr>
          <w:trHeight w:val="2389"/>
        </w:trPr>
        <w:tc>
          <w:tcPr>
            <w:tcW w:w="10673" w:type="dxa"/>
            <w:gridSpan w:val="8"/>
          </w:tcPr>
          <w:p w14:paraId="2479AE49" w14:textId="77777777" w:rsidR="00F64B71" w:rsidRDefault="00F64B71" w:rsidP="00935F76">
            <w:pPr>
              <w:tabs>
                <w:tab w:val="left" w:pos="567"/>
              </w:tabs>
              <w:autoSpaceDE w:val="0"/>
              <w:autoSpaceDN w:val="0"/>
              <w:adjustRightInd w:val="0"/>
              <w:rPr>
                <w:ins w:id="898" w:author="Martin Kazík" w:date="2020-01-23T11:23:00Z"/>
                <w:rFonts w:asciiTheme="minorHAnsi" w:eastAsia="Calibri" w:hAnsiTheme="minorHAnsi" w:cstheme="minorHAnsi"/>
              </w:rPr>
            </w:pPr>
          </w:p>
          <w:p w14:paraId="6B1FF56B" w14:textId="77777777" w:rsidR="000311AF" w:rsidRDefault="000311AF" w:rsidP="00935F76">
            <w:pPr>
              <w:tabs>
                <w:tab w:val="left" w:pos="567"/>
              </w:tabs>
              <w:autoSpaceDE w:val="0"/>
              <w:autoSpaceDN w:val="0"/>
              <w:adjustRightInd w:val="0"/>
              <w:rPr>
                <w:ins w:id="899" w:author="Martin Kazík" w:date="2020-01-23T11:23:00Z"/>
                <w:rFonts w:asciiTheme="minorHAnsi" w:eastAsia="Calibri" w:hAnsiTheme="minorHAnsi" w:cstheme="minorHAnsi"/>
              </w:rPr>
            </w:pPr>
          </w:p>
          <w:p w14:paraId="4416EDFA" w14:textId="77777777" w:rsidR="000311AF" w:rsidRDefault="000311AF" w:rsidP="00935F76">
            <w:pPr>
              <w:tabs>
                <w:tab w:val="left" w:pos="567"/>
              </w:tabs>
              <w:autoSpaceDE w:val="0"/>
              <w:autoSpaceDN w:val="0"/>
              <w:adjustRightInd w:val="0"/>
              <w:rPr>
                <w:ins w:id="900" w:author="Martin Kazík" w:date="2020-01-23T11:23:00Z"/>
                <w:rFonts w:asciiTheme="minorHAnsi" w:eastAsia="Calibri" w:hAnsiTheme="minorHAnsi" w:cstheme="minorHAnsi"/>
              </w:rPr>
            </w:pPr>
          </w:p>
          <w:p w14:paraId="3EB45D12" w14:textId="77777777" w:rsidR="000311AF" w:rsidRDefault="000311AF" w:rsidP="00935F76">
            <w:pPr>
              <w:tabs>
                <w:tab w:val="left" w:pos="567"/>
              </w:tabs>
              <w:autoSpaceDE w:val="0"/>
              <w:autoSpaceDN w:val="0"/>
              <w:adjustRightInd w:val="0"/>
              <w:rPr>
                <w:ins w:id="901" w:author="Martin Kazík" w:date="2020-01-23T11:23:00Z"/>
                <w:rFonts w:asciiTheme="minorHAnsi" w:eastAsia="Calibri" w:hAnsiTheme="minorHAnsi" w:cstheme="minorHAnsi"/>
              </w:rPr>
            </w:pPr>
          </w:p>
          <w:p w14:paraId="28635FCB" w14:textId="77777777" w:rsidR="000311AF" w:rsidRDefault="000311AF" w:rsidP="00935F76">
            <w:pPr>
              <w:tabs>
                <w:tab w:val="left" w:pos="567"/>
              </w:tabs>
              <w:autoSpaceDE w:val="0"/>
              <w:autoSpaceDN w:val="0"/>
              <w:adjustRightInd w:val="0"/>
              <w:rPr>
                <w:ins w:id="902" w:author="Martin Kazík" w:date="2020-01-23T11:23:00Z"/>
                <w:rFonts w:asciiTheme="minorHAnsi" w:eastAsia="Calibri" w:hAnsiTheme="minorHAnsi" w:cstheme="minorHAnsi"/>
              </w:rPr>
            </w:pPr>
          </w:p>
          <w:p w14:paraId="075EC9F0" w14:textId="77777777" w:rsidR="000311AF" w:rsidRDefault="000311AF" w:rsidP="00935F76">
            <w:pPr>
              <w:tabs>
                <w:tab w:val="left" w:pos="567"/>
              </w:tabs>
              <w:autoSpaceDE w:val="0"/>
              <w:autoSpaceDN w:val="0"/>
              <w:adjustRightInd w:val="0"/>
              <w:rPr>
                <w:ins w:id="903" w:author="Martin Kazík" w:date="2020-01-23T11:23:00Z"/>
                <w:rFonts w:asciiTheme="minorHAnsi" w:eastAsia="Calibri" w:hAnsiTheme="minorHAnsi" w:cstheme="minorHAnsi"/>
              </w:rPr>
            </w:pPr>
          </w:p>
          <w:p w14:paraId="5A75B1D6" w14:textId="77777777" w:rsidR="000311AF" w:rsidRDefault="000311AF" w:rsidP="00935F76">
            <w:pPr>
              <w:tabs>
                <w:tab w:val="left" w:pos="567"/>
              </w:tabs>
              <w:autoSpaceDE w:val="0"/>
              <w:autoSpaceDN w:val="0"/>
              <w:adjustRightInd w:val="0"/>
              <w:rPr>
                <w:ins w:id="904" w:author="Martin Kazík" w:date="2020-01-23T11:23:00Z"/>
                <w:rFonts w:asciiTheme="minorHAnsi" w:eastAsia="Calibri" w:hAnsiTheme="minorHAnsi" w:cstheme="minorHAnsi"/>
              </w:rPr>
            </w:pPr>
          </w:p>
          <w:p w14:paraId="70343AAD" w14:textId="77777777" w:rsidR="000311AF" w:rsidRDefault="000311AF" w:rsidP="00935F76">
            <w:pPr>
              <w:tabs>
                <w:tab w:val="left" w:pos="567"/>
              </w:tabs>
              <w:autoSpaceDE w:val="0"/>
              <w:autoSpaceDN w:val="0"/>
              <w:adjustRightInd w:val="0"/>
              <w:rPr>
                <w:ins w:id="905" w:author="Martin Kazík" w:date="2020-01-23T11:23:00Z"/>
                <w:rFonts w:asciiTheme="minorHAnsi" w:eastAsia="Calibri" w:hAnsiTheme="minorHAnsi" w:cstheme="minorHAnsi"/>
              </w:rPr>
            </w:pPr>
          </w:p>
          <w:p w14:paraId="1EBBFA2F" w14:textId="77777777" w:rsidR="000311AF" w:rsidRDefault="000311AF" w:rsidP="00935F76">
            <w:pPr>
              <w:tabs>
                <w:tab w:val="left" w:pos="567"/>
              </w:tabs>
              <w:autoSpaceDE w:val="0"/>
              <w:autoSpaceDN w:val="0"/>
              <w:adjustRightInd w:val="0"/>
              <w:rPr>
                <w:ins w:id="906" w:author="Martin Kazík" w:date="2020-01-23T11:23:00Z"/>
                <w:rFonts w:asciiTheme="minorHAnsi" w:eastAsia="Calibri" w:hAnsiTheme="minorHAnsi" w:cstheme="minorHAnsi"/>
              </w:rPr>
            </w:pPr>
          </w:p>
          <w:p w14:paraId="2C798FF4" w14:textId="77777777" w:rsidR="000311AF" w:rsidRDefault="000311AF" w:rsidP="00935F76">
            <w:pPr>
              <w:tabs>
                <w:tab w:val="left" w:pos="567"/>
              </w:tabs>
              <w:autoSpaceDE w:val="0"/>
              <w:autoSpaceDN w:val="0"/>
              <w:adjustRightInd w:val="0"/>
              <w:rPr>
                <w:ins w:id="907" w:author="Martin Kazík" w:date="2020-01-23T11:23:00Z"/>
                <w:rFonts w:asciiTheme="minorHAnsi" w:eastAsia="Calibri" w:hAnsiTheme="minorHAnsi" w:cstheme="minorHAnsi"/>
              </w:rPr>
            </w:pPr>
          </w:p>
          <w:p w14:paraId="60A7D62D" w14:textId="77777777" w:rsidR="000311AF" w:rsidRPr="00F52EEF" w:rsidRDefault="000311AF" w:rsidP="00935F76">
            <w:pPr>
              <w:tabs>
                <w:tab w:val="left" w:pos="567"/>
              </w:tabs>
              <w:autoSpaceDE w:val="0"/>
              <w:autoSpaceDN w:val="0"/>
              <w:adjustRightInd w:val="0"/>
              <w:rPr>
                <w:rFonts w:asciiTheme="minorHAnsi" w:eastAsia="Calibri" w:hAnsiTheme="minorHAnsi" w:cstheme="minorHAnsi"/>
              </w:rPr>
            </w:pPr>
          </w:p>
        </w:tc>
      </w:tr>
    </w:tbl>
    <w:p w14:paraId="55A60623" w14:textId="77777777" w:rsidR="00F64B71" w:rsidRPr="00F52EEF" w:rsidRDefault="00F64B71" w:rsidP="00935F76">
      <w:pPr>
        <w:tabs>
          <w:tab w:val="left" w:pos="567"/>
        </w:tabs>
        <w:spacing w:after="160" w:line="259" w:lineRule="auto"/>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3A979C26" w14:textId="77777777" w:rsidTr="00DC6120">
        <w:tc>
          <w:tcPr>
            <w:tcW w:w="10673" w:type="dxa"/>
            <w:gridSpan w:val="8"/>
            <w:tcBorders>
              <w:bottom w:val="double" w:sz="4" w:space="0" w:color="auto"/>
            </w:tcBorders>
            <w:shd w:val="clear" w:color="auto" w:fill="BDD6EE"/>
          </w:tcPr>
          <w:p w14:paraId="6C1346F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54D27E2B" w14:textId="77777777" w:rsidTr="00DC6120">
        <w:tc>
          <w:tcPr>
            <w:tcW w:w="3904" w:type="dxa"/>
            <w:tcBorders>
              <w:top w:val="double" w:sz="4" w:space="0" w:color="auto"/>
            </w:tcBorders>
            <w:shd w:val="clear" w:color="auto" w:fill="F7CAAC"/>
          </w:tcPr>
          <w:p w14:paraId="654E2CD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031B993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Komunikační a prezentační dovednosti</w:t>
            </w:r>
          </w:p>
        </w:tc>
      </w:tr>
      <w:tr w:rsidR="00F64B71" w:rsidRPr="00F52EEF" w14:paraId="47B99243" w14:textId="77777777" w:rsidTr="00DC6120">
        <w:tc>
          <w:tcPr>
            <w:tcW w:w="3904" w:type="dxa"/>
            <w:shd w:val="clear" w:color="auto" w:fill="F7CAAC"/>
          </w:tcPr>
          <w:p w14:paraId="2A3F1CA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23A114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PZ</w:t>
            </w:r>
          </w:p>
        </w:tc>
        <w:tc>
          <w:tcPr>
            <w:tcW w:w="2695" w:type="dxa"/>
            <w:gridSpan w:val="2"/>
            <w:shd w:val="clear" w:color="auto" w:fill="F7CAAC"/>
          </w:tcPr>
          <w:p w14:paraId="18B57A8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052A6D8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F64B71" w:rsidRPr="00F52EEF" w14:paraId="0F620CA4" w14:textId="77777777" w:rsidTr="00DC6120">
        <w:tc>
          <w:tcPr>
            <w:tcW w:w="3904" w:type="dxa"/>
            <w:shd w:val="clear" w:color="auto" w:fill="F7CAAC"/>
          </w:tcPr>
          <w:p w14:paraId="352CFE9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A2FB01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13c</w:t>
            </w:r>
          </w:p>
        </w:tc>
        <w:tc>
          <w:tcPr>
            <w:tcW w:w="889" w:type="dxa"/>
            <w:shd w:val="clear" w:color="auto" w:fill="F7CAAC"/>
          </w:tcPr>
          <w:p w14:paraId="32821B0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4546EE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shd w:val="clear" w:color="auto" w:fill="F7CAAC"/>
          </w:tcPr>
          <w:p w14:paraId="762F820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179D7A1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1F482D75" w14:textId="77777777" w:rsidTr="00DC6120">
        <w:tc>
          <w:tcPr>
            <w:tcW w:w="3904" w:type="dxa"/>
            <w:shd w:val="clear" w:color="auto" w:fill="F7CAAC"/>
          </w:tcPr>
          <w:p w14:paraId="3F8BB73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E005EF7"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5970429B" w14:textId="77777777" w:rsidTr="00DC6120">
        <w:tc>
          <w:tcPr>
            <w:tcW w:w="3904" w:type="dxa"/>
            <w:shd w:val="clear" w:color="auto" w:fill="F7CAAC"/>
          </w:tcPr>
          <w:p w14:paraId="2F04A19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FB71D21" w14:textId="5D485D19" w:rsidR="00F64B71" w:rsidRPr="00F52EEF" w:rsidRDefault="006E04E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2156" w:type="dxa"/>
            <w:shd w:val="clear" w:color="auto" w:fill="F7CAAC"/>
          </w:tcPr>
          <w:p w14:paraId="0EE5529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0E9DDE92" w14:textId="194992C1" w:rsidR="00F64B71" w:rsidRPr="00F52EEF" w:rsidRDefault="008A154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12135615" w14:textId="77777777" w:rsidTr="00DC6120">
        <w:tc>
          <w:tcPr>
            <w:tcW w:w="3904" w:type="dxa"/>
            <w:shd w:val="clear" w:color="auto" w:fill="F7CAAC"/>
          </w:tcPr>
          <w:p w14:paraId="42B81DA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2C569EB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A174B1A" w14:textId="77777777" w:rsidTr="00DC6120">
        <w:trPr>
          <w:trHeight w:val="554"/>
        </w:trPr>
        <w:tc>
          <w:tcPr>
            <w:tcW w:w="10673" w:type="dxa"/>
            <w:gridSpan w:val="8"/>
            <w:tcBorders>
              <w:top w:val="nil"/>
            </w:tcBorders>
          </w:tcPr>
          <w:p w14:paraId="0ADA0C5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Ústní prezentace dle zadaných úkolů.</w:t>
            </w:r>
          </w:p>
        </w:tc>
      </w:tr>
      <w:tr w:rsidR="00F64B71" w:rsidRPr="00F52EEF" w14:paraId="7A13E39A" w14:textId="77777777" w:rsidTr="00DC6120">
        <w:trPr>
          <w:trHeight w:val="197"/>
        </w:trPr>
        <w:tc>
          <w:tcPr>
            <w:tcW w:w="3904" w:type="dxa"/>
            <w:tcBorders>
              <w:top w:val="nil"/>
            </w:tcBorders>
            <w:shd w:val="clear" w:color="auto" w:fill="F7CAAC"/>
          </w:tcPr>
          <w:p w14:paraId="1AA90FD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62D0A9E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F64B71" w:rsidRPr="00F52EEF" w14:paraId="32A9E270" w14:textId="77777777" w:rsidTr="00DC6120">
        <w:trPr>
          <w:trHeight w:val="243"/>
        </w:trPr>
        <w:tc>
          <w:tcPr>
            <w:tcW w:w="3904" w:type="dxa"/>
            <w:tcBorders>
              <w:top w:val="nil"/>
            </w:tcBorders>
            <w:shd w:val="clear" w:color="auto" w:fill="F7CAAC"/>
          </w:tcPr>
          <w:p w14:paraId="680F8A7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374023CB" w14:textId="4328A914"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se podílí 100 % </w:t>
            </w:r>
            <w:r w:rsidR="00E86517" w:rsidRPr="00F52EEF">
              <w:rPr>
                <w:rFonts w:asciiTheme="minorHAnsi" w:hAnsiTheme="minorHAnsi" w:cstheme="minorHAnsi"/>
              </w:rPr>
              <w:t>na výuce.</w:t>
            </w:r>
          </w:p>
        </w:tc>
      </w:tr>
      <w:tr w:rsidR="00F64B71" w:rsidRPr="00F52EEF" w14:paraId="596D03C3" w14:textId="77777777" w:rsidTr="00DC6120">
        <w:tc>
          <w:tcPr>
            <w:tcW w:w="3904" w:type="dxa"/>
            <w:shd w:val="clear" w:color="auto" w:fill="F7CAAC"/>
          </w:tcPr>
          <w:p w14:paraId="3A60A54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28B240C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AC3BD87" w14:textId="77777777" w:rsidTr="00DC6120">
        <w:trPr>
          <w:trHeight w:val="70"/>
        </w:trPr>
        <w:tc>
          <w:tcPr>
            <w:tcW w:w="10673" w:type="dxa"/>
            <w:gridSpan w:val="8"/>
            <w:tcBorders>
              <w:top w:val="nil"/>
            </w:tcBorders>
          </w:tcPr>
          <w:p w14:paraId="4636436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B91E751" w14:textId="77777777" w:rsidTr="00DC6120">
        <w:tc>
          <w:tcPr>
            <w:tcW w:w="3904" w:type="dxa"/>
            <w:shd w:val="clear" w:color="auto" w:fill="F7CAAC"/>
          </w:tcPr>
          <w:p w14:paraId="324A9CF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7375718B" w14:textId="77777777" w:rsidR="00F64B71" w:rsidRPr="00F52EEF" w:rsidRDefault="00F64B71" w:rsidP="00935F76">
            <w:pPr>
              <w:tabs>
                <w:tab w:val="left" w:pos="567"/>
              </w:tabs>
              <w:rPr>
                <w:rFonts w:asciiTheme="minorHAnsi" w:hAnsiTheme="minorHAnsi" w:cstheme="minorHAnsi"/>
                <w:shd w:val="clear" w:color="auto" w:fill="FFFFFF"/>
              </w:rPr>
            </w:pPr>
          </w:p>
        </w:tc>
      </w:tr>
      <w:tr w:rsidR="00F64B71" w:rsidRPr="00F52EEF" w14:paraId="721AB9CD" w14:textId="77777777" w:rsidTr="00DC6120">
        <w:trPr>
          <w:trHeight w:val="2591"/>
        </w:trPr>
        <w:tc>
          <w:tcPr>
            <w:tcW w:w="10673" w:type="dxa"/>
            <w:gridSpan w:val="8"/>
            <w:tcBorders>
              <w:top w:val="nil"/>
              <w:bottom w:val="single" w:sz="12" w:space="0" w:color="auto"/>
            </w:tcBorders>
          </w:tcPr>
          <w:p w14:paraId="154D9720" w14:textId="77777777" w:rsidR="00F64B71" w:rsidRDefault="00F64B71" w:rsidP="00935F76">
            <w:pPr>
              <w:tabs>
                <w:tab w:val="left" w:pos="567"/>
              </w:tabs>
              <w:jc w:val="both"/>
              <w:rPr>
                <w:del w:id="908" w:author="Martin Kazík" w:date="2020-01-23T11:23:00Z"/>
                <w:rFonts w:asciiTheme="minorHAnsi" w:hAnsiTheme="minorHAnsi" w:cstheme="minorHAnsi"/>
              </w:rPr>
            </w:pPr>
            <w:del w:id="909" w:author="Martin Kazík" w:date="2020-01-23T11:23:00Z">
              <w:r w:rsidRPr="00F52EEF">
                <w:rPr>
                  <w:rFonts w:asciiTheme="minorHAnsi" w:hAnsiTheme="minorHAnsi" w:cstheme="minorHAnsi"/>
                </w:rPr>
                <w:delText xml:space="preserve">Předmět se věnuje komunikačním a prezentačním dovednostem využitelným v rámci oboru marketingové komunikace. Zaměřuje se na základní prvky efektivní komunikace, zvládání stresu a komunikační dovednosti. Studenti se naučí efektivně komunikovat a využívat komunikační a prezentační dovednosti v praktických situacích. </w:delText>
              </w:r>
            </w:del>
          </w:p>
          <w:p w14:paraId="5CAB6364" w14:textId="77777777" w:rsidR="00DC6120" w:rsidRDefault="00DC6120" w:rsidP="00935F76">
            <w:pPr>
              <w:tabs>
                <w:tab w:val="left" w:pos="567"/>
              </w:tabs>
              <w:jc w:val="both"/>
              <w:rPr>
                <w:del w:id="910" w:author="Martin Kazík" w:date="2020-01-23T11:23:00Z"/>
                <w:rFonts w:asciiTheme="minorHAnsi" w:hAnsiTheme="minorHAnsi" w:cstheme="minorHAnsi"/>
              </w:rPr>
            </w:pPr>
          </w:p>
          <w:p w14:paraId="67C0020B" w14:textId="5DB56E04" w:rsidR="00DC6120" w:rsidRPr="00DC6120" w:rsidRDefault="00DC6120" w:rsidP="00935F76">
            <w:pPr>
              <w:tabs>
                <w:tab w:val="left" w:pos="567"/>
              </w:tabs>
              <w:jc w:val="both"/>
              <w:rPr>
                <w:rFonts w:asciiTheme="minorHAnsi" w:hAnsiTheme="minorHAnsi" w:cstheme="minorHAnsi"/>
                <w:b/>
              </w:rPr>
            </w:pPr>
            <w:r w:rsidRPr="00DC6120">
              <w:rPr>
                <w:rFonts w:asciiTheme="minorHAnsi" w:hAnsiTheme="minorHAnsi" w:cstheme="minorHAnsi"/>
                <w:b/>
              </w:rPr>
              <w:t>Probíraná témata:</w:t>
            </w:r>
          </w:p>
          <w:p w14:paraId="4133AF08" w14:textId="158AD990" w:rsidR="00F64B71" w:rsidRPr="00F52EEF" w:rsidRDefault="00DC6120" w:rsidP="00935F76">
            <w:pPr>
              <w:tabs>
                <w:tab w:val="left" w:pos="567"/>
              </w:tabs>
              <w:rPr>
                <w:rFonts w:asciiTheme="minorHAnsi" w:hAnsiTheme="minorHAnsi" w:cstheme="minorHAnsi"/>
              </w:rPr>
            </w:pPr>
            <w:r>
              <w:rPr>
                <w:rFonts w:asciiTheme="minorHAnsi" w:hAnsiTheme="minorHAnsi" w:cstheme="minorHAnsi"/>
                <w:shd w:val="clear" w:color="auto" w:fill="FFFFFF"/>
              </w:rPr>
              <w:t>- k</w:t>
            </w:r>
            <w:r w:rsidR="00F64B71" w:rsidRPr="00F52EEF">
              <w:rPr>
                <w:rFonts w:asciiTheme="minorHAnsi" w:hAnsiTheme="minorHAnsi" w:cstheme="minorHAnsi"/>
                <w:shd w:val="clear" w:color="auto" w:fill="FFFFFF"/>
              </w:rPr>
              <w:t>omunikace</w:t>
            </w:r>
            <w:r>
              <w:rPr>
                <w:rFonts w:asciiTheme="minorHAnsi" w:hAnsiTheme="minorHAnsi" w:cstheme="minorHAnsi"/>
                <w:shd w:val="clear" w:color="auto" w:fill="FFFFFF"/>
              </w:rPr>
              <w:t>;</w:t>
            </w:r>
            <w:r w:rsidR="00F64B71" w:rsidRPr="00F52EEF">
              <w:rPr>
                <w:rFonts w:asciiTheme="minorHAnsi" w:hAnsiTheme="minorHAnsi" w:cstheme="minorHAnsi"/>
              </w:rPr>
              <w:br/>
            </w:r>
            <w:r>
              <w:rPr>
                <w:rFonts w:asciiTheme="minorHAnsi" w:hAnsiTheme="minorHAnsi" w:cstheme="minorHAnsi"/>
                <w:shd w:val="clear" w:color="auto" w:fill="FFFFFF"/>
              </w:rPr>
              <w:t>- p</w:t>
            </w:r>
            <w:r w:rsidR="00F64B71" w:rsidRPr="00F52EEF">
              <w:rPr>
                <w:rFonts w:asciiTheme="minorHAnsi" w:hAnsiTheme="minorHAnsi" w:cstheme="minorHAnsi"/>
                <w:shd w:val="clear" w:color="auto" w:fill="FFFFFF"/>
              </w:rPr>
              <w:t>rezentační dovednosti</w:t>
            </w:r>
            <w:r>
              <w:rPr>
                <w:rFonts w:asciiTheme="minorHAnsi" w:hAnsiTheme="minorHAnsi" w:cstheme="minorHAnsi"/>
                <w:shd w:val="clear" w:color="auto" w:fill="FFFFFF"/>
              </w:rPr>
              <w:t>;</w:t>
            </w:r>
            <w:r w:rsidR="00F64B71" w:rsidRPr="00F52EEF">
              <w:rPr>
                <w:rFonts w:asciiTheme="minorHAnsi" w:hAnsiTheme="minorHAnsi" w:cstheme="minorHAnsi"/>
                <w:shd w:val="clear" w:color="auto" w:fill="FFFFFF"/>
              </w:rPr>
              <w:t> </w:t>
            </w:r>
            <w:r w:rsidR="00F64B71" w:rsidRPr="00F52EEF">
              <w:rPr>
                <w:rFonts w:asciiTheme="minorHAnsi" w:hAnsiTheme="minorHAnsi" w:cstheme="minorHAnsi"/>
              </w:rPr>
              <w:br/>
            </w:r>
            <w:r>
              <w:rPr>
                <w:rFonts w:asciiTheme="minorHAnsi" w:hAnsiTheme="minorHAnsi" w:cstheme="minorHAnsi"/>
                <w:shd w:val="clear" w:color="auto" w:fill="FFFFFF"/>
              </w:rPr>
              <w:t>- p</w:t>
            </w:r>
            <w:r w:rsidR="00F64B71" w:rsidRPr="00F52EEF">
              <w:rPr>
                <w:rFonts w:asciiTheme="minorHAnsi" w:hAnsiTheme="minorHAnsi" w:cstheme="minorHAnsi"/>
                <w:shd w:val="clear" w:color="auto" w:fill="FFFFFF"/>
              </w:rPr>
              <w:t>říprava prezentace</w:t>
            </w:r>
            <w:r>
              <w:rPr>
                <w:rFonts w:asciiTheme="minorHAnsi" w:hAnsiTheme="minorHAnsi" w:cstheme="minorHAnsi"/>
                <w:shd w:val="clear" w:color="auto" w:fill="FFFFFF"/>
              </w:rPr>
              <w:t>;</w:t>
            </w:r>
            <w:r w:rsidR="00F64B71" w:rsidRPr="00F52EEF">
              <w:rPr>
                <w:rFonts w:asciiTheme="minorHAnsi" w:hAnsiTheme="minorHAnsi" w:cstheme="minorHAnsi"/>
                <w:shd w:val="clear" w:color="auto" w:fill="FFFFFF"/>
              </w:rPr>
              <w:t> </w:t>
            </w:r>
            <w:r w:rsidR="00F64B71" w:rsidRPr="00F52EEF">
              <w:rPr>
                <w:rFonts w:asciiTheme="minorHAnsi" w:hAnsiTheme="minorHAnsi" w:cstheme="minorHAnsi"/>
              </w:rPr>
              <w:br/>
            </w:r>
            <w:r>
              <w:rPr>
                <w:rFonts w:asciiTheme="minorHAnsi" w:hAnsiTheme="minorHAnsi" w:cstheme="minorHAnsi"/>
                <w:shd w:val="clear" w:color="auto" w:fill="FFFFFF"/>
              </w:rPr>
              <w:t>- p</w:t>
            </w:r>
            <w:r w:rsidR="00F64B71" w:rsidRPr="00F52EEF">
              <w:rPr>
                <w:rFonts w:asciiTheme="minorHAnsi" w:hAnsiTheme="minorHAnsi" w:cstheme="minorHAnsi"/>
                <w:shd w:val="clear" w:color="auto" w:fill="FFFFFF"/>
              </w:rPr>
              <w:t>omůcky</w:t>
            </w:r>
            <w:r>
              <w:rPr>
                <w:rFonts w:asciiTheme="minorHAnsi" w:hAnsiTheme="minorHAnsi" w:cstheme="minorHAnsi"/>
                <w:shd w:val="clear" w:color="auto" w:fill="FFFFFF"/>
              </w:rPr>
              <w:t>;</w:t>
            </w:r>
            <w:r w:rsidR="00F64B71" w:rsidRPr="00F52EEF">
              <w:rPr>
                <w:rFonts w:asciiTheme="minorHAnsi" w:hAnsiTheme="minorHAnsi" w:cstheme="minorHAnsi"/>
                <w:shd w:val="clear" w:color="auto" w:fill="FFFFFF"/>
              </w:rPr>
              <w:t> </w:t>
            </w:r>
            <w:r w:rsidR="00F64B71" w:rsidRPr="00F52EEF">
              <w:rPr>
                <w:rFonts w:asciiTheme="minorHAnsi" w:hAnsiTheme="minorHAnsi" w:cstheme="minorHAnsi"/>
              </w:rPr>
              <w:br/>
            </w:r>
            <w:r>
              <w:rPr>
                <w:rFonts w:asciiTheme="minorHAnsi" w:hAnsiTheme="minorHAnsi" w:cstheme="minorHAnsi"/>
                <w:shd w:val="clear" w:color="auto" w:fill="FFFFFF"/>
              </w:rPr>
              <w:t>- s</w:t>
            </w:r>
            <w:r w:rsidR="00F64B71" w:rsidRPr="00F52EEF">
              <w:rPr>
                <w:rFonts w:asciiTheme="minorHAnsi" w:hAnsiTheme="minorHAnsi" w:cstheme="minorHAnsi"/>
                <w:shd w:val="clear" w:color="auto" w:fill="FFFFFF"/>
              </w:rPr>
              <w:t>ledování publika</w:t>
            </w:r>
            <w:r>
              <w:rPr>
                <w:rFonts w:asciiTheme="minorHAnsi" w:hAnsiTheme="minorHAnsi" w:cstheme="minorHAnsi"/>
                <w:shd w:val="clear" w:color="auto" w:fill="FFFFFF"/>
              </w:rPr>
              <w:t>;</w:t>
            </w:r>
            <w:r w:rsidR="00F64B71" w:rsidRPr="00F52EEF">
              <w:rPr>
                <w:rFonts w:asciiTheme="minorHAnsi" w:hAnsiTheme="minorHAnsi" w:cstheme="minorHAnsi"/>
              </w:rPr>
              <w:br/>
            </w:r>
            <w:r>
              <w:rPr>
                <w:rFonts w:asciiTheme="minorHAnsi" w:hAnsiTheme="minorHAnsi" w:cstheme="minorHAnsi"/>
                <w:shd w:val="clear" w:color="auto" w:fill="FFFFFF"/>
              </w:rPr>
              <w:t>- n</w:t>
            </w:r>
            <w:r w:rsidR="00F64B71" w:rsidRPr="00F52EEF">
              <w:rPr>
                <w:rFonts w:asciiTheme="minorHAnsi" w:hAnsiTheme="minorHAnsi" w:cstheme="minorHAnsi"/>
                <w:shd w:val="clear" w:color="auto" w:fill="FFFFFF"/>
              </w:rPr>
              <w:t>everbální projevy při prezentaci</w:t>
            </w:r>
            <w:r>
              <w:rPr>
                <w:rFonts w:asciiTheme="minorHAnsi" w:hAnsiTheme="minorHAnsi" w:cstheme="minorHAnsi"/>
                <w:shd w:val="clear" w:color="auto" w:fill="FFFFFF"/>
              </w:rPr>
              <w:t>;</w:t>
            </w:r>
            <w:r w:rsidR="00F64B71" w:rsidRPr="00F52EEF">
              <w:rPr>
                <w:rFonts w:asciiTheme="minorHAnsi" w:hAnsiTheme="minorHAnsi" w:cstheme="minorHAnsi"/>
                <w:shd w:val="clear" w:color="auto" w:fill="FFFFFF"/>
              </w:rPr>
              <w:t> </w:t>
            </w:r>
          </w:p>
          <w:p w14:paraId="76CEAEF4" w14:textId="369A2D8A" w:rsidR="00F64B71" w:rsidRPr="00F52EEF" w:rsidRDefault="00DC6120" w:rsidP="00935F76">
            <w:pPr>
              <w:tabs>
                <w:tab w:val="left" w:pos="567"/>
              </w:tabs>
              <w:rPr>
                <w:rFonts w:asciiTheme="minorHAnsi" w:hAnsiTheme="minorHAnsi" w:cstheme="minorHAnsi"/>
              </w:rPr>
            </w:pPr>
            <w:r>
              <w:rPr>
                <w:rFonts w:asciiTheme="minorHAnsi" w:hAnsiTheme="minorHAnsi" w:cstheme="minorHAnsi"/>
                <w:shd w:val="clear" w:color="auto" w:fill="FFFFFF"/>
              </w:rPr>
              <w:t>- r</w:t>
            </w:r>
            <w:r w:rsidR="00F64B71" w:rsidRPr="00F52EEF">
              <w:rPr>
                <w:rFonts w:asciiTheme="minorHAnsi" w:hAnsiTheme="minorHAnsi" w:cstheme="minorHAnsi"/>
                <w:shd w:val="clear" w:color="auto" w:fill="FFFFFF"/>
              </w:rPr>
              <w:t>ozbor vystoupení, kritická místa</w:t>
            </w:r>
            <w:r>
              <w:rPr>
                <w:rFonts w:asciiTheme="minorHAnsi" w:hAnsiTheme="minorHAnsi" w:cstheme="minorHAnsi"/>
                <w:shd w:val="clear" w:color="auto" w:fill="FFFFFF"/>
              </w:rPr>
              <w:t>;</w:t>
            </w:r>
            <w:r w:rsidR="00F64B71" w:rsidRPr="00F52EEF">
              <w:rPr>
                <w:rFonts w:asciiTheme="minorHAnsi" w:hAnsiTheme="minorHAnsi" w:cstheme="minorHAnsi"/>
                <w:shd w:val="clear" w:color="auto" w:fill="FFFFFF"/>
              </w:rPr>
              <w:t> </w:t>
            </w:r>
            <w:r w:rsidR="00F64B71" w:rsidRPr="00F52EEF">
              <w:rPr>
                <w:rFonts w:asciiTheme="minorHAnsi" w:hAnsiTheme="minorHAnsi" w:cstheme="minorHAnsi"/>
              </w:rPr>
              <w:br/>
            </w:r>
            <w:r>
              <w:rPr>
                <w:rFonts w:asciiTheme="minorHAnsi" w:hAnsiTheme="minorHAnsi" w:cstheme="minorHAnsi"/>
                <w:shd w:val="clear" w:color="auto" w:fill="FFFFFF"/>
              </w:rPr>
              <w:t>- p</w:t>
            </w:r>
            <w:r w:rsidR="00F64B71" w:rsidRPr="00F52EEF">
              <w:rPr>
                <w:rFonts w:asciiTheme="minorHAnsi" w:hAnsiTheme="minorHAnsi" w:cstheme="minorHAnsi"/>
                <w:shd w:val="clear" w:color="auto" w:fill="FFFFFF"/>
              </w:rPr>
              <w:t>růběžné upevňování návyků v četných cvičeních</w:t>
            </w:r>
            <w:r>
              <w:rPr>
                <w:rFonts w:asciiTheme="minorHAnsi" w:hAnsiTheme="minorHAnsi" w:cstheme="minorHAnsi"/>
                <w:shd w:val="clear" w:color="auto" w:fill="FFFFFF"/>
              </w:rPr>
              <w:t>.</w:t>
            </w:r>
          </w:p>
        </w:tc>
      </w:tr>
      <w:tr w:rsidR="00F64B71" w:rsidRPr="00F52EEF" w14:paraId="307EA44D" w14:textId="77777777" w:rsidTr="00DC6120">
        <w:trPr>
          <w:trHeight w:val="265"/>
        </w:trPr>
        <w:tc>
          <w:tcPr>
            <w:tcW w:w="4471" w:type="dxa"/>
            <w:gridSpan w:val="2"/>
            <w:tcBorders>
              <w:top w:val="nil"/>
            </w:tcBorders>
            <w:shd w:val="clear" w:color="auto" w:fill="F7CAAC"/>
          </w:tcPr>
          <w:p w14:paraId="0656F4B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50F70B70" w14:textId="77777777" w:rsidR="00F64B71" w:rsidRPr="00F52EEF" w:rsidRDefault="00F64B71" w:rsidP="00935F76">
            <w:pPr>
              <w:shd w:val="clear" w:color="auto" w:fill="FFFFFF"/>
              <w:tabs>
                <w:tab w:val="left" w:pos="567"/>
              </w:tabs>
              <w:spacing w:before="100" w:beforeAutospacing="1" w:after="100" w:afterAutospacing="1"/>
              <w:rPr>
                <w:rFonts w:asciiTheme="minorHAnsi" w:hAnsiTheme="minorHAnsi" w:cstheme="minorHAnsi"/>
              </w:rPr>
            </w:pPr>
          </w:p>
        </w:tc>
      </w:tr>
      <w:tr w:rsidR="00F64B71" w:rsidRPr="00F52EEF" w14:paraId="7D6858D2" w14:textId="77777777" w:rsidTr="00DC6120">
        <w:trPr>
          <w:trHeight w:val="3574"/>
        </w:trPr>
        <w:tc>
          <w:tcPr>
            <w:tcW w:w="10673" w:type="dxa"/>
            <w:gridSpan w:val="8"/>
            <w:tcBorders>
              <w:top w:val="nil"/>
            </w:tcBorders>
          </w:tcPr>
          <w:p w14:paraId="18A86830" w14:textId="695496E7" w:rsidR="0025624A" w:rsidRDefault="00F64B71" w:rsidP="00935F76">
            <w:pPr>
              <w:shd w:val="clear" w:color="auto" w:fill="FFFFFF"/>
              <w:tabs>
                <w:tab w:val="left" w:pos="567"/>
              </w:tabs>
              <w:spacing w:before="100" w:beforeAutospacing="1" w:after="100" w:afterAutospacing="1"/>
              <w:rPr>
                <w:ins w:id="911" w:author="FMK" w:date="2020-01-29T17:27:00Z"/>
              </w:rPr>
            </w:pPr>
            <w:r w:rsidRPr="00DC6120">
              <w:rPr>
                <w:rFonts w:asciiTheme="minorHAnsi" w:hAnsiTheme="minorHAnsi" w:cstheme="minorHAnsi"/>
                <w:b/>
              </w:rPr>
              <w:t>Povinná literatura:</w:t>
            </w:r>
            <w:r w:rsidRPr="00F52EEF">
              <w:rPr>
                <w:rFonts w:asciiTheme="minorHAnsi" w:hAnsiTheme="minorHAnsi" w:cstheme="minorHAnsi"/>
              </w:rPr>
              <w:br/>
            </w:r>
            <w:del w:id="912" w:author="FMK" w:date="2020-02-03T00:01:00Z">
              <w:r w:rsidRPr="000311AF" w:rsidDel="00CF2425">
                <w:rPr>
                  <w:rFonts w:asciiTheme="minorHAnsi" w:hAnsiTheme="minorHAnsi"/>
                  <w:color w:val="FF0000"/>
                  <w:rPrChange w:id="913" w:author="Martin Kazík" w:date="2020-01-23T11:23:00Z">
                    <w:rPr>
                      <w:rFonts w:asciiTheme="minorHAnsi" w:hAnsiTheme="minorHAnsi"/>
                    </w:rPr>
                  </w:rPrChange>
                </w:rPr>
                <w:delText xml:space="preserve">KABÁTEK, Aleš. 2010. </w:delText>
              </w:r>
              <w:r w:rsidRPr="000311AF" w:rsidDel="00CF2425">
                <w:rPr>
                  <w:rFonts w:asciiTheme="minorHAnsi" w:hAnsiTheme="minorHAnsi"/>
                  <w:i/>
                  <w:color w:val="FF0000"/>
                  <w:rPrChange w:id="914" w:author="Martin Kazík" w:date="2020-01-23T11:23:00Z">
                    <w:rPr>
                      <w:rFonts w:asciiTheme="minorHAnsi" w:hAnsiTheme="minorHAnsi"/>
                      <w:i/>
                    </w:rPr>
                  </w:rPrChange>
                </w:rPr>
                <w:delText>Obchodní a manažerská prezentace</w:delText>
              </w:r>
              <w:r w:rsidRPr="000311AF" w:rsidDel="00CF2425">
                <w:rPr>
                  <w:rFonts w:asciiTheme="minorHAnsi" w:hAnsiTheme="minorHAnsi"/>
                  <w:color w:val="FF0000"/>
                  <w:rPrChange w:id="915" w:author="Martin Kazík" w:date="2020-01-23T11:23:00Z">
                    <w:rPr>
                      <w:rFonts w:asciiTheme="minorHAnsi" w:hAnsiTheme="minorHAnsi"/>
                    </w:rPr>
                  </w:rPrChange>
                </w:rPr>
                <w:delText>. Praha: Grada. ISBN 978-80-247-3344-9. </w:delText>
              </w:r>
              <w:r w:rsidRPr="000311AF" w:rsidDel="00CF2425">
                <w:rPr>
                  <w:rStyle w:val="Hypertextovodkaz"/>
                  <w:rFonts w:asciiTheme="minorHAnsi" w:hAnsiTheme="minorHAnsi"/>
                  <w:color w:val="FF0000"/>
                  <w:rPrChange w:id="916" w:author="Martin Kazík" w:date="2020-01-23T11:23:00Z">
                    <w:rPr>
                      <w:rStyle w:val="Hypertextovodkaz"/>
                      <w:rFonts w:asciiTheme="minorHAnsi" w:hAnsiTheme="minorHAnsi"/>
                      <w:color w:val="000000" w:themeColor="text1"/>
                    </w:rPr>
                  </w:rPrChange>
                </w:rPr>
                <w:br/>
              </w:r>
              <w:r w:rsidRPr="000311AF" w:rsidDel="00CF2425">
                <w:rPr>
                  <w:rFonts w:asciiTheme="minorHAnsi" w:hAnsiTheme="minorHAnsi"/>
                  <w:color w:val="FF0000"/>
                  <w:rPrChange w:id="917" w:author="Martin Kazík" w:date="2020-01-23T11:23:00Z">
                    <w:rPr>
                      <w:rFonts w:asciiTheme="minorHAnsi" w:hAnsiTheme="minorHAnsi"/>
                      <w:color w:val="000000" w:themeColor="text1"/>
                    </w:rPr>
                  </w:rPrChange>
                </w:rPr>
                <w:delText xml:space="preserve">PLAMÍNEK, Jiří. 2008. </w:delText>
              </w:r>
              <w:r w:rsidRPr="000311AF" w:rsidDel="00CF2425">
                <w:rPr>
                  <w:rFonts w:asciiTheme="minorHAnsi" w:hAnsiTheme="minorHAnsi"/>
                  <w:i/>
                  <w:color w:val="FF0000"/>
                  <w:rPrChange w:id="918" w:author="Martin Kazík" w:date="2020-01-23T11:23:00Z">
                    <w:rPr>
                      <w:rFonts w:asciiTheme="minorHAnsi" w:hAnsiTheme="minorHAnsi"/>
                      <w:i/>
                      <w:color w:val="000000" w:themeColor="text1"/>
                    </w:rPr>
                  </w:rPrChange>
                </w:rPr>
                <w:delText>Komunikace a prezentace</w:delText>
              </w:r>
              <w:r w:rsidRPr="000311AF" w:rsidDel="00CF2425">
                <w:rPr>
                  <w:rFonts w:asciiTheme="minorHAnsi" w:hAnsiTheme="minorHAnsi"/>
                  <w:color w:val="FF0000"/>
                  <w:rPrChange w:id="919" w:author="Martin Kazík" w:date="2020-01-23T11:23:00Z">
                    <w:rPr>
                      <w:rFonts w:asciiTheme="minorHAnsi" w:hAnsiTheme="minorHAnsi"/>
                      <w:color w:val="000000" w:themeColor="text1"/>
                    </w:rPr>
                  </w:rPrChange>
                </w:rPr>
                <w:delText>. Praha: Grada Publishing. ISBN 978-80-247-2706-6.</w:delText>
              </w:r>
              <w:r w:rsidRPr="000311AF" w:rsidDel="00CF2425">
                <w:rPr>
                  <w:rFonts w:asciiTheme="minorHAnsi" w:hAnsiTheme="minorHAnsi"/>
                  <w:color w:val="FF0000"/>
                  <w:rPrChange w:id="920" w:author="Martin Kazík" w:date="2020-01-23T11:23:00Z">
                    <w:rPr>
                      <w:rFonts w:asciiTheme="minorHAnsi" w:hAnsiTheme="minorHAnsi"/>
                      <w:color w:val="000000" w:themeColor="text1"/>
                    </w:rPr>
                  </w:rPrChange>
                </w:rPr>
                <w:br/>
              </w:r>
              <w:r w:rsidRPr="000311AF" w:rsidDel="00CF2425">
                <w:rPr>
                  <w:rFonts w:asciiTheme="minorHAnsi" w:hAnsiTheme="minorHAnsi"/>
                  <w:color w:val="FF0000"/>
                  <w:rPrChange w:id="921" w:author="Martin Kazík" w:date="2020-01-23T11:23:00Z">
                    <w:rPr>
                      <w:rFonts w:asciiTheme="minorHAnsi" w:hAnsiTheme="minorHAnsi"/>
                    </w:rPr>
                  </w:rPrChange>
                </w:rPr>
                <w:delText xml:space="preserve">KOHOUT, Jaroslav. 2005. </w:delText>
              </w:r>
              <w:r w:rsidRPr="000311AF" w:rsidDel="00CF2425">
                <w:rPr>
                  <w:rFonts w:asciiTheme="minorHAnsi" w:hAnsiTheme="minorHAnsi"/>
                  <w:i/>
                  <w:color w:val="FF0000"/>
                  <w:rPrChange w:id="922" w:author="Martin Kazík" w:date="2020-01-23T11:23:00Z">
                    <w:rPr>
                      <w:rFonts w:asciiTheme="minorHAnsi" w:hAnsiTheme="minorHAnsi"/>
                      <w:i/>
                    </w:rPr>
                  </w:rPrChange>
                </w:rPr>
                <w:delText>Rétorika, umění mluvit a jednat s lidmi</w:delText>
              </w:r>
              <w:r w:rsidRPr="000311AF" w:rsidDel="00CF2425">
                <w:rPr>
                  <w:rFonts w:asciiTheme="minorHAnsi" w:hAnsiTheme="minorHAnsi"/>
                  <w:color w:val="FF0000"/>
                  <w:rPrChange w:id="923" w:author="Martin Kazík" w:date="2020-01-23T11:23:00Z">
                    <w:rPr>
                      <w:rFonts w:asciiTheme="minorHAnsi" w:hAnsiTheme="minorHAnsi"/>
                    </w:rPr>
                  </w:rPrChange>
                </w:rPr>
                <w:delText>. Praha: Management Press. ISBN 80-85603-92-6. </w:delText>
              </w:r>
              <w:r w:rsidRPr="000311AF" w:rsidDel="00CF2425">
                <w:rPr>
                  <w:rStyle w:val="Hypertextovodkaz"/>
                  <w:rFonts w:asciiTheme="minorHAnsi" w:hAnsiTheme="minorHAnsi"/>
                  <w:color w:val="FF0000"/>
                  <w:rPrChange w:id="924" w:author="Martin Kazík" w:date="2020-01-23T11:23:00Z">
                    <w:rPr>
                      <w:rStyle w:val="Hypertextovodkaz"/>
                      <w:rFonts w:asciiTheme="minorHAnsi" w:hAnsiTheme="minorHAnsi"/>
                      <w:color w:val="000000" w:themeColor="text1"/>
                    </w:rPr>
                  </w:rPrChange>
                </w:rPr>
                <w:br/>
              </w:r>
              <w:r w:rsidRPr="000311AF" w:rsidDel="00CF2425">
                <w:rPr>
                  <w:rFonts w:asciiTheme="minorHAnsi" w:hAnsiTheme="minorHAnsi"/>
                  <w:color w:val="FF0000"/>
                  <w:rPrChange w:id="925" w:author="Martin Kazík" w:date="2020-01-23T11:23:00Z">
                    <w:rPr>
                      <w:rFonts w:asciiTheme="minorHAnsi" w:hAnsiTheme="minorHAnsi"/>
                      <w:color w:val="000000" w:themeColor="text1"/>
                    </w:rPr>
                  </w:rPrChange>
                </w:rPr>
                <w:delText xml:space="preserve">ADAIR, John. 2008. </w:delText>
              </w:r>
              <w:r w:rsidRPr="000311AF" w:rsidDel="00CF2425">
                <w:rPr>
                  <w:rFonts w:asciiTheme="minorHAnsi" w:hAnsiTheme="minorHAnsi"/>
                  <w:i/>
                  <w:color w:val="FF0000"/>
                  <w:rPrChange w:id="926" w:author="Martin Kazík" w:date="2020-01-23T11:23:00Z">
                    <w:rPr>
                      <w:rFonts w:asciiTheme="minorHAnsi" w:hAnsiTheme="minorHAnsi"/>
                      <w:i/>
                      <w:color w:val="000000" w:themeColor="text1"/>
                    </w:rPr>
                  </w:rPrChange>
                </w:rPr>
                <w:delText>Efektivní komunikace</w:delText>
              </w:r>
              <w:r w:rsidRPr="000311AF" w:rsidDel="00CF2425">
                <w:rPr>
                  <w:rFonts w:asciiTheme="minorHAnsi" w:hAnsiTheme="minorHAnsi"/>
                  <w:color w:val="FF0000"/>
                  <w:rPrChange w:id="927" w:author="Martin Kazík" w:date="2020-01-23T11:23:00Z">
                    <w:rPr>
                      <w:rFonts w:asciiTheme="minorHAnsi" w:hAnsiTheme="minorHAnsi"/>
                      <w:color w:val="000000" w:themeColor="text1"/>
                    </w:rPr>
                  </w:rPrChange>
                </w:rPr>
                <w:delText>. Praha: Alfa Publishing. ISBN 80-86851-10-9.</w:delText>
              </w:r>
              <w:r w:rsidRPr="000311AF" w:rsidDel="00CF2425">
                <w:rPr>
                  <w:rFonts w:asciiTheme="minorHAnsi" w:hAnsiTheme="minorHAnsi"/>
                  <w:color w:val="FF0000"/>
                  <w:rPrChange w:id="928" w:author="Martin Kazík" w:date="2020-01-23T11:23:00Z">
                    <w:rPr>
                      <w:rFonts w:asciiTheme="minorHAnsi" w:hAnsiTheme="minorHAnsi"/>
                      <w:color w:val="000000" w:themeColor="text1"/>
                    </w:rPr>
                  </w:rPrChange>
                </w:rPr>
                <w:br/>
              </w:r>
              <w:r w:rsidRPr="000311AF" w:rsidDel="00CF2425">
                <w:rPr>
                  <w:rFonts w:asciiTheme="minorHAnsi" w:hAnsiTheme="minorHAnsi"/>
                  <w:color w:val="FF0000"/>
                  <w:rPrChange w:id="929" w:author="Martin Kazík" w:date="2020-01-23T11:23:00Z">
                    <w:rPr>
                      <w:rFonts w:asciiTheme="minorHAnsi" w:hAnsiTheme="minorHAnsi"/>
                    </w:rPr>
                  </w:rPrChange>
                </w:rPr>
                <w:delText xml:space="preserve">MAŘÍKOVÁ, Marie. 2000. </w:delText>
              </w:r>
              <w:r w:rsidRPr="000311AF" w:rsidDel="00CF2425">
                <w:rPr>
                  <w:rFonts w:asciiTheme="minorHAnsi" w:hAnsiTheme="minorHAnsi"/>
                  <w:i/>
                  <w:color w:val="FF0000"/>
                  <w:rPrChange w:id="930" w:author="Martin Kazík" w:date="2020-01-23T11:23:00Z">
                    <w:rPr>
                      <w:rFonts w:asciiTheme="minorHAnsi" w:hAnsiTheme="minorHAnsi"/>
                      <w:i/>
                    </w:rPr>
                  </w:rPrChange>
                </w:rPr>
                <w:delText>Rétorika, manuál komunikačních dovedností</w:delText>
              </w:r>
              <w:r w:rsidRPr="000311AF" w:rsidDel="00CF2425">
                <w:rPr>
                  <w:rFonts w:asciiTheme="minorHAnsi" w:hAnsiTheme="minorHAnsi"/>
                  <w:color w:val="FF0000"/>
                  <w:rPrChange w:id="931" w:author="Martin Kazík" w:date="2020-01-23T11:23:00Z">
                    <w:rPr>
                      <w:rFonts w:asciiTheme="minorHAnsi" w:hAnsiTheme="minorHAnsi"/>
                    </w:rPr>
                  </w:rPrChange>
                </w:rPr>
                <w:delText>. Praha: Professional Publishing. ISBN 8086419037. </w:delText>
              </w:r>
              <w:r w:rsidRPr="000311AF" w:rsidDel="00CF2425">
                <w:rPr>
                  <w:rStyle w:val="Hypertextovodkaz"/>
                  <w:rFonts w:asciiTheme="minorHAnsi" w:hAnsiTheme="minorHAnsi"/>
                  <w:color w:val="FF0000"/>
                  <w:rPrChange w:id="932" w:author="Martin Kazík" w:date="2020-01-23T11:23:00Z">
                    <w:rPr>
                      <w:rStyle w:val="Hypertextovodkaz"/>
                      <w:rFonts w:asciiTheme="minorHAnsi" w:hAnsiTheme="minorHAnsi"/>
                      <w:color w:val="000000" w:themeColor="text1"/>
                    </w:rPr>
                  </w:rPrChange>
                </w:rPr>
                <w:br/>
              </w:r>
              <w:r w:rsidRPr="000311AF" w:rsidDel="00CF2425">
                <w:rPr>
                  <w:rFonts w:asciiTheme="minorHAnsi" w:hAnsiTheme="minorHAnsi"/>
                  <w:color w:val="FF0000"/>
                  <w:rPrChange w:id="933" w:author="Martin Kazík" w:date="2020-01-23T11:23:00Z">
                    <w:rPr>
                      <w:rFonts w:asciiTheme="minorHAnsi" w:hAnsiTheme="minorHAnsi"/>
                      <w:color w:val="000000" w:themeColor="text1"/>
                    </w:rPr>
                  </w:rPrChange>
                </w:rPr>
                <w:delText xml:space="preserve">VYBÍRAL, Zbyněk. 2000. </w:delText>
              </w:r>
              <w:r w:rsidRPr="000311AF" w:rsidDel="00CF2425">
                <w:rPr>
                  <w:rFonts w:asciiTheme="minorHAnsi" w:hAnsiTheme="minorHAnsi"/>
                  <w:i/>
                  <w:color w:val="FF0000"/>
                  <w:rPrChange w:id="934" w:author="Martin Kazík" w:date="2020-01-23T11:23:00Z">
                    <w:rPr>
                      <w:rFonts w:asciiTheme="minorHAnsi" w:hAnsiTheme="minorHAnsi"/>
                      <w:i/>
                      <w:color w:val="000000" w:themeColor="text1"/>
                    </w:rPr>
                  </w:rPrChange>
                </w:rPr>
                <w:delText>Psychologie lidské komunikace</w:delText>
              </w:r>
              <w:r w:rsidRPr="000311AF" w:rsidDel="00CF2425">
                <w:rPr>
                  <w:rFonts w:asciiTheme="minorHAnsi" w:hAnsiTheme="minorHAnsi"/>
                  <w:color w:val="FF0000"/>
                  <w:rPrChange w:id="935" w:author="Martin Kazík" w:date="2020-01-23T11:23:00Z">
                    <w:rPr>
                      <w:rFonts w:asciiTheme="minorHAnsi" w:hAnsiTheme="minorHAnsi"/>
                      <w:color w:val="000000" w:themeColor="text1"/>
                    </w:rPr>
                  </w:rPrChange>
                </w:rPr>
                <w:delText>. Brno: Portál. ISBN 80-7178-291-2.</w:delText>
              </w:r>
            </w:del>
          </w:p>
          <w:p w14:paraId="4E5846C0" w14:textId="3828E626" w:rsidR="0025624A" w:rsidRPr="0025624A" w:rsidRDefault="0025624A" w:rsidP="00935F76">
            <w:pPr>
              <w:shd w:val="clear" w:color="auto" w:fill="FFFFFF"/>
              <w:tabs>
                <w:tab w:val="left" w:pos="567"/>
              </w:tabs>
              <w:spacing w:before="100" w:beforeAutospacing="1" w:after="100" w:afterAutospacing="1"/>
              <w:rPr>
                <w:ins w:id="936" w:author="FMK" w:date="2020-01-29T17:20:00Z"/>
                <w:rFonts w:asciiTheme="minorHAnsi" w:hAnsiTheme="minorHAnsi" w:cstheme="minorHAnsi"/>
                <w:rPrChange w:id="937" w:author="FMK" w:date="2020-01-29T17:29:00Z">
                  <w:rPr>
                    <w:ins w:id="938" w:author="FMK" w:date="2020-01-29T17:20:00Z"/>
                  </w:rPr>
                </w:rPrChange>
              </w:rPr>
            </w:pPr>
            <w:ins w:id="939" w:author="FMK" w:date="2020-01-29T17:27:00Z">
              <w:r w:rsidRPr="0025624A">
                <w:rPr>
                  <w:rFonts w:asciiTheme="minorHAnsi" w:hAnsiTheme="minorHAnsi" w:cstheme="minorHAnsi"/>
                  <w:rPrChange w:id="940" w:author="FMK" w:date="2020-01-29T17:29:00Z">
                    <w:rPr/>
                  </w:rPrChange>
                </w:rPr>
                <w:t xml:space="preserve">DAŇKOVÁ, Michaela. 2018. </w:t>
              </w:r>
              <w:r w:rsidRPr="0025624A">
                <w:rPr>
                  <w:rFonts w:asciiTheme="minorHAnsi" w:hAnsiTheme="minorHAnsi" w:cstheme="minorHAnsi"/>
                  <w:i/>
                  <w:rPrChange w:id="941" w:author="FMK" w:date="2020-01-29T17:30:00Z">
                    <w:rPr/>
                  </w:rPrChange>
                </w:rPr>
                <w:t>Prokoukněte komunikační styly druhých.</w:t>
              </w:r>
              <w:r w:rsidRPr="0025624A">
                <w:rPr>
                  <w:rFonts w:asciiTheme="minorHAnsi" w:hAnsiTheme="minorHAnsi" w:cstheme="minorHAnsi"/>
                  <w:rPrChange w:id="942" w:author="FMK" w:date="2020-01-29T17:29:00Z">
                    <w:rPr/>
                  </w:rPrChange>
                </w:rPr>
                <w:t xml:space="preserve"> Praha: Grada. ISBN 9788027106356.</w:t>
              </w:r>
            </w:ins>
          </w:p>
          <w:p w14:paraId="53958EE7" w14:textId="77777777" w:rsidR="0025624A" w:rsidRPr="0025624A" w:rsidRDefault="00B04EAB" w:rsidP="00935F76">
            <w:pPr>
              <w:shd w:val="clear" w:color="auto" w:fill="FFFFFF"/>
              <w:tabs>
                <w:tab w:val="left" w:pos="567"/>
              </w:tabs>
              <w:spacing w:before="100" w:beforeAutospacing="1" w:after="100" w:afterAutospacing="1"/>
              <w:rPr>
                <w:ins w:id="943" w:author="FMK" w:date="2020-01-29T17:28:00Z"/>
                <w:rFonts w:asciiTheme="minorHAnsi" w:hAnsiTheme="minorHAnsi" w:cstheme="minorHAnsi"/>
                <w:rPrChange w:id="944" w:author="FMK" w:date="2020-01-29T17:29:00Z">
                  <w:rPr>
                    <w:ins w:id="945" w:author="FMK" w:date="2020-01-29T17:28:00Z"/>
                  </w:rPr>
                </w:rPrChange>
              </w:rPr>
            </w:pPr>
            <w:ins w:id="946" w:author="FMK" w:date="2020-01-29T17:20:00Z">
              <w:r w:rsidRPr="0025624A">
                <w:rPr>
                  <w:rFonts w:asciiTheme="minorHAnsi" w:hAnsiTheme="minorHAnsi" w:cstheme="minorHAnsi"/>
                </w:rPr>
                <w:t>HALVORSON, Heidi Grant</w:t>
              </w:r>
              <w:r w:rsidRPr="00F30AB0">
                <w:rPr>
                  <w:rFonts w:asciiTheme="minorHAnsi" w:hAnsiTheme="minorHAnsi" w:cstheme="minorHAnsi"/>
                </w:rPr>
                <w:t xml:space="preserve">. </w:t>
              </w:r>
              <w:r w:rsidRPr="00641276">
                <w:rPr>
                  <w:rFonts w:asciiTheme="minorHAnsi" w:hAnsiTheme="minorHAnsi" w:cstheme="minorHAnsi"/>
                </w:rPr>
                <w:t xml:space="preserve">2017. </w:t>
              </w:r>
              <w:r w:rsidRPr="00641276">
                <w:rPr>
                  <w:rFonts w:asciiTheme="minorHAnsi" w:hAnsiTheme="minorHAnsi" w:cstheme="minorHAnsi"/>
                  <w:i/>
                </w:rPr>
                <w:t>Nikdo vám nerozumí a co s tím dělat.</w:t>
              </w:r>
              <w:r w:rsidRPr="003D4CE1">
                <w:rPr>
                  <w:rFonts w:asciiTheme="minorHAnsi" w:hAnsiTheme="minorHAnsi" w:cstheme="minorHAnsi"/>
                </w:rPr>
                <w:t xml:space="preserve"> Praha: Naše vojsko. ISBN 9788020616647.</w:t>
              </w:r>
            </w:ins>
            <w:ins w:id="947" w:author="FMK" w:date="2020-01-29T17:25:00Z">
              <w:r w:rsidR="0025624A" w:rsidRPr="0025624A">
                <w:rPr>
                  <w:rFonts w:asciiTheme="minorHAnsi" w:hAnsiTheme="minorHAnsi" w:cstheme="minorHAnsi"/>
                  <w:rPrChange w:id="948" w:author="FMK" w:date="2020-01-29T17:29:00Z">
                    <w:rPr/>
                  </w:rPrChange>
                </w:rPr>
                <w:t xml:space="preserve"> </w:t>
              </w:r>
            </w:ins>
          </w:p>
          <w:p w14:paraId="71040229" w14:textId="7DDAB3B2" w:rsidR="0025624A" w:rsidRPr="0025624A" w:rsidRDefault="0025624A" w:rsidP="00935F76">
            <w:pPr>
              <w:shd w:val="clear" w:color="auto" w:fill="FFFFFF"/>
              <w:tabs>
                <w:tab w:val="left" w:pos="567"/>
              </w:tabs>
              <w:spacing w:before="100" w:beforeAutospacing="1" w:after="100" w:afterAutospacing="1"/>
              <w:rPr>
                <w:ins w:id="949" w:author="FMK" w:date="2020-01-29T17:25:00Z"/>
                <w:rFonts w:asciiTheme="minorHAnsi" w:hAnsiTheme="minorHAnsi" w:cstheme="minorHAnsi"/>
                <w:rPrChange w:id="950" w:author="FMK" w:date="2020-01-29T17:29:00Z">
                  <w:rPr>
                    <w:ins w:id="951" w:author="FMK" w:date="2020-01-29T17:25:00Z"/>
                  </w:rPr>
                </w:rPrChange>
              </w:rPr>
            </w:pPr>
            <w:ins w:id="952" w:author="FMK" w:date="2020-01-29T17:28:00Z">
              <w:r w:rsidRPr="0025624A">
                <w:rPr>
                  <w:rFonts w:asciiTheme="minorHAnsi" w:hAnsiTheme="minorHAnsi" w:cstheme="minorHAnsi"/>
                  <w:rPrChange w:id="953" w:author="FMK" w:date="2020-01-29T17:29:00Z">
                    <w:rPr/>
                  </w:rPrChange>
                </w:rPr>
                <w:t xml:space="preserve">LANCASTER, Simon. 2016. </w:t>
              </w:r>
              <w:r w:rsidRPr="0025624A">
                <w:rPr>
                  <w:rFonts w:asciiTheme="minorHAnsi" w:hAnsiTheme="minorHAnsi" w:cstheme="minorHAnsi"/>
                  <w:i/>
                  <w:rPrChange w:id="954" w:author="FMK" w:date="2020-01-29T17:29:00Z">
                    <w:rPr/>
                  </w:rPrChange>
                </w:rPr>
                <w:t>Na co lidé slyší: tajné tipy pro ty, kdo chtějí lépe komunikovat.</w:t>
              </w:r>
              <w:r w:rsidRPr="0025624A">
                <w:rPr>
                  <w:rFonts w:asciiTheme="minorHAnsi" w:hAnsiTheme="minorHAnsi" w:cstheme="minorHAnsi"/>
                  <w:rPrChange w:id="955" w:author="FMK" w:date="2020-01-29T17:29:00Z">
                    <w:rPr/>
                  </w:rPrChange>
                </w:rPr>
                <w:t xml:space="preserve"> Praha: Management Press. ISBN 9788072614363.</w:t>
              </w:r>
            </w:ins>
          </w:p>
          <w:p w14:paraId="449E92C7" w14:textId="6F54AA44" w:rsidR="0025624A" w:rsidRPr="0025624A" w:rsidRDefault="0025624A" w:rsidP="00935F76">
            <w:pPr>
              <w:shd w:val="clear" w:color="auto" w:fill="FFFFFF"/>
              <w:tabs>
                <w:tab w:val="left" w:pos="567"/>
              </w:tabs>
              <w:spacing w:before="100" w:beforeAutospacing="1" w:after="100" w:afterAutospacing="1"/>
              <w:rPr>
                <w:ins w:id="956" w:author="FMK" w:date="2020-01-29T17:20:00Z"/>
                <w:rFonts w:asciiTheme="minorHAnsi" w:hAnsiTheme="minorHAnsi" w:cstheme="minorHAnsi"/>
                <w:rPrChange w:id="957" w:author="FMK" w:date="2020-01-29T17:29:00Z">
                  <w:rPr>
                    <w:ins w:id="958" w:author="FMK" w:date="2020-01-29T17:20:00Z"/>
                  </w:rPr>
                </w:rPrChange>
              </w:rPr>
            </w:pPr>
            <w:ins w:id="959" w:author="FMK" w:date="2020-01-29T17:25:00Z">
              <w:r w:rsidRPr="0025624A">
                <w:rPr>
                  <w:rFonts w:asciiTheme="minorHAnsi" w:hAnsiTheme="minorHAnsi" w:cstheme="minorHAnsi"/>
                </w:rPr>
                <w:t xml:space="preserve">MEDLÍKOVÁ, Olga. </w:t>
              </w:r>
              <w:r w:rsidRPr="0025624A">
                <w:rPr>
                  <w:rFonts w:asciiTheme="minorHAnsi" w:hAnsiTheme="minorHAnsi" w:cstheme="minorHAnsi"/>
                  <w:i/>
                  <w:rPrChange w:id="960" w:author="FMK" w:date="2020-01-29T17:29:00Z">
                    <w:rPr>
                      <w:rFonts w:asciiTheme="minorHAnsi" w:hAnsiTheme="minorHAnsi" w:cstheme="minorHAnsi"/>
                    </w:rPr>
                  </w:rPrChange>
                </w:rPr>
                <w:t>Lektorské dovednosti: manuál úspěšného lektora.</w:t>
              </w:r>
              <w:r w:rsidRPr="0025624A">
                <w:rPr>
                  <w:rFonts w:asciiTheme="minorHAnsi" w:hAnsiTheme="minorHAnsi" w:cstheme="minorHAnsi"/>
                </w:rPr>
                <w:t xml:space="preserve"> 2., dopl. vyd. Praha: Grada</w:t>
              </w:r>
              <w:r w:rsidRPr="00F30AB0">
                <w:rPr>
                  <w:rFonts w:asciiTheme="minorHAnsi" w:hAnsiTheme="minorHAnsi" w:cstheme="minorHAnsi"/>
                </w:rPr>
                <w:t>. Komun</w:t>
              </w:r>
              <w:r w:rsidRPr="00641276">
                <w:rPr>
                  <w:rFonts w:asciiTheme="minorHAnsi" w:hAnsiTheme="minorHAnsi" w:cstheme="minorHAnsi"/>
                </w:rPr>
                <w:t>ikace. ISBN 9788024743363.</w:t>
              </w:r>
            </w:ins>
          </w:p>
          <w:p w14:paraId="312B8033" w14:textId="6B410751" w:rsidR="00B04EAB" w:rsidRPr="0025624A" w:rsidRDefault="00B639F8" w:rsidP="00935F76">
            <w:pPr>
              <w:shd w:val="clear" w:color="auto" w:fill="FFFFFF"/>
              <w:tabs>
                <w:tab w:val="left" w:pos="567"/>
              </w:tabs>
              <w:spacing w:before="100" w:beforeAutospacing="1" w:after="100" w:afterAutospacing="1"/>
              <w:rPr>
                <w:ins w:id="961" w:author="FMK" w:date="2020-01-29T17:10:00Z"/>
                <w:rFonts w:asciiTheme="minorHAnsi" w:hAnsiTheme="minorHAnsi" w:cstheme="minorHAnsi"/>
                <w:rPrChange w:id="962" w:author="FMK" w:date="2020-01-29T17:29:00Z">
                  <w:rPr>
                    <w:ins w:id="963" w:author="FMK" w:date="2020-01-29T17:10:00Z"/>
                    <w:rFonts w:asciiTheme="minorHAnsi" w:hAnsiTheme="minorHAnsi"/>
                    <w:color w:val="FF0000"/>
                  </w:rPr>
                </w:rPrChange>
              </w:rPr>
            </w:pPr>
            <w:ins w:id="964" w:author="FMK" w:date="2020-01-29T17:10:00Z">
              <w:r w:rsidRPr="0025624A">
                <w:rPr>
                  <w:rFonts w:asciiTheme="minorHAnsi" w:hAnsiTheme="minorHAnsi" w:cstheme="minorHAnsi"/>
                  <w:color w:val="FF0000"/>
                </w:rPr>
                <w:t xml:space="preserve">ŠPAČEK, Ladislav. 2014. </w:t>
              </w:r>
              <w:r w:rsidRPr="0025624A">
                <w:rPr>
                  <w:rFonts w:asciiTheme="minorHAnsi" w:hAnsiTheme="minorHAnsi" w:cstheme="minorHAnsi"/>
                  <w:i/>
                  <w:color w:val="FF0000"/>
                  <w:rPrChange w:id="965" w:author="FMK" w:date="2020-01-29T17:29:00Z">
                    <w:rPr>
                      <w:rFonts w:asciiTheme="minorHAnsi" w:hAnsiTheme="minorHAnsi"/>
                      <w:color w:val="FF0000"/>
                    </w:rPr>
                  </w:rPrChange>
                </w:rPr>
                <w:t>Úspěšný obchodní zástupce: etiketa, komunikace, prezentace, dress code.</w:t>
              </w:r>
              <w:r w:rsidRPr="0025624A">
                <w:rPr>
                  <w:rFonts w:asciiTheme="minorHAnsi" w:hAnsiTheme="minorHAnsi" w:cstheme="minorHAnsi"/>
                  <w:color w:val="FF0000"/>
                </w:rPr>
                <w:t xml:space="preserve"> Praha: Fragment. </w:t>
              </w:r>
              <w:r w:rsidRPr="00F30AB0">
                <w:rPr>
                  <w:rFonts w:asciiTheme="minorHAnsi" w:hAnsiTheme="minorHAnsi" w:cstheme="minorHAnsi"/>
                  <w:color w:val="FF0000"/>
                </w:rPr>
                <w:t>ISBN 9788025321966.</w:t>
              </w:r>
            </w:ins>
          </w:p>
          <w:p w14:paraId="0571E4EF" w14:textId="16E59D03" w:rsidR="00B639F8" w:rsidRPr="00F52EEF" w:rsidRDefault="00B639F8" w:rsidP="00935F76">
            <w:pPr>
              <w:shd w:val="clear" w:color="auto" w:fill="FFFFFF"/>
              <w:tabs>
                <w:tab w:val="left" w:pos="567"/>
              </w:tabs>
              <w:spacing w:before="100" w:beforeAutospacing="1" w:after="100" w:afterAutospacing="1"/>
              <w:rPr>
                <w:rFonts w:asciiTheme="minorHAnsi" w:hAnsiTheme="minorHAnsi" w:cstheme="minorHAnsi"/>
              </w:rPr>
            </w:pPr>
          </w:p>
        </w:tc>
      </w:tr>
      <w:tr w:rsidR="00F64B71" w:rsidRPr="00F52EEF" w14:paraId="3C529FA4" w14:textId="77777777" w:rsidTr="00DC6120">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272472BE" w14:textId="77777777" w:rsidR="00F64B71" w:rsidRPr="00F52EEF" w:rsidRDefault="00F64B71" w:rsidP="00935F76">
            <w:pPr>
              <w:tabs>
                <w:tab w:val="left" w:pos="0"/>
                <w:tab w:val="left" w:pos="567"/>
              </w:tabs>
              <w:autoSpaceDE w:val="0"/>
              <w:autoSpaceDN w:val="0"/>
              <w:adjustRightInd w:val="0"/>
              <w:jc w:val="center"/>
              <w:rPr>
                <w:rFonts w:asciiTheme="minorHAnsi" w:eastAsia="Calibri" w:hAnsiTheme="minorHAnsi" w:cstheme="minorHAnsi"/>
              </w:rPr>
            </w:pPr>
            <w:r w:rsidRPr="00F52EEF">
              <w:rPr>
                <w:rFonts w:asciiTheme="minorHAnsi" w:hAnsiTheme="minorHAnsi" w:cstheme="minorHAnsi"/>
                <w:b/>
              </w:rPr>
              <w:t>Informace ke kombinované nebo distanční formě</w:t>
            </w:r>
          </w:p>
        </w:tc>
      </w:tr>
      <w:tr w:rsidR="00F64B71" w:rsidRPr="00F52EEF" w14:paraId="52F55038" w14:textId="77777777" w:rsidTr="00DC6120">
        <w:tc>
          <w:tcPr>
            <w:tcW w:w="5605" w:type="dxa"/>
            <w:gridSpan w:val="3"/>
            <w:tcBorders>
              <w:top w:val="single" w:sz="2" w:space="0" w:color="auto"/>
            </w:tcBorders>
            <w:shd w:val="clear" w:color="auto" w:fill="F7CAAC"/>
          </w:tcPr>
          <w:p w14:paraId="48C32E65"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2D7AE0A"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273C64D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601C5E4" w14:textId="77777777" w:rsidTr="00DC6120">
        <w:tc>
          <w:tcPr>
            <w:tcW w:w="10673" w:type="dxa"/>
            <w:gridSpan w:val="8"/>
            <w:shd w:val="clear" w:color="auto" w:fill="F7CAAC"/>
          </w:tcPr>
          <w:p w14:paraId="2813431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70411C82" w14:textId="77777777" w:rsidTr="00DC6120">
        <w:trPr>
          <w:trHeight w:val="2308"/>
        </w:trPr>
        <w:tc>
          <w:tcPr>
            <w:tcW w:w="10673" w:type="dxa"/>
            <w:gridSpan w:val="8"/>
          </w:tcPr>
          <w:p w14:paraId="33D551DC" w14:textId="77777777" w:rsidR="00F64B71" w:rsidRDefault="00F64B71" w:rsidP="00935F76">
            <w:pPr>
              <w:tabs>
                <w:tab w:val="left" w:pos="567"/>
              </w:tabs>
              <w:autoSpaceDE w:val="0"/>
              <w:autoSpaceDN w:val="0"/>
              <w:adjustRightInd w:val="0"/>
              <w:rPr>
                <w:ins w:id="966" w:author="Martin Kazík" w:date="2020-01-23T11:23:00Z"/>
                <w:rFonts w:asciiTheme="minorHAnsi" w:eastAsia="Calibri" w:hAnsiTheme="minorHAnsi" w:cstheme="minorHAnsi"/>
              </w:rPr>
            </w:pPr>
          </w:p>
          <w:p w14:paraId="19B23C4A" w14:textId="77777777" w:rsidR="000311AF" w:rsidRDefault="000311AF" w:rsidP="00935F76">
            <w:pPr>
              <w:tabs>
                <w:tab w:val="left" w:pos="567"/>
              </w:tabs>
              <w:autoSpaceDE w:val="0"/>
              <w:autoSpaceDN w:val="0"/>
              <w:adjustRightInd w:val="0"/>
              <w:rPr>
                <w:ins w:id="967" w:author="Martin Kazík" w:date="2020-01-23T11:23:00Z"/>
                <w:rFonts w:asciiTheme="minorHAnsi" w:eastAsia="Calibri" w:hAnsiTheme="minorHAnsi" w:cstheme="minorHAnsi"/>
              </w:rPr>
            </w:pPr>
          </w:p>
          <w:p w14:paraId="65BFB4C7" w14:textId="77777777" w:rsidR="000311AF" w:rsidRDefault="000311AF" w:rsidP="00935F76">
            <w:pPr>
              <w:tabs>
                <w:tab w:val="left" w:pos="567"/>
              </w:tabs>
              <w:autoSpaceDE w:val="0"/>
              <w:autoSpaceDN w:val="0"/>
              <w:adjustRightInd w:val="0"/>
              <w:rPr>
                <w:ins w:id="968" w:author="Martin Kazík" w:date="2020-01-23T11:23:00Z"/>
                <w:rFonts w:asciiTheme="minorHAnsi" w:eastAsia="Calibri" w:hAnsiTheme="minorHAnsi" w:cstheme="minorHAnsi"/>
              </w:rPr>
            </w:pPr>
          </w:p>
          <w:p w14:paraId="06872497" w14:textId="77777777" w:rsidR="000311AF" w:rsidRDefault="000311AF" w:rsidP="00935F76">
            <w:pPr>
              <w:tabs>
                <w:tab w:val="left" w:pos="567"/>
              </w:tabs>
              <w:autoSpaceDE w:val="0"/>
              <w:autoSpaceDN w:val="0"/>
              <w:adjustRightInd w:val="0"/>
              <w:rPr>
                <w:ins w:id="969" w:author="Martin Kazík" w:date="2020-01-23T11:23:00Z"/>
                <w:rFonts w:asciiTheme="minorHAnsi" w:eastAsia="Calibri" w:hAnsiTheme="minorHAnsi" w:cstheme="minorHAnsi"/>
              </w:rPr>
            </w:pPr>
          </w:p>
          <w:p w14:paraId="099376B9" w14:textId="77777777" w:rsidR="000311AF" w:rsidRDefault="000311AF" w:rsidP="00935F76">
            <w:pPr>
              <w:tabs>
                <w:tab w:val="left" w:pos="567"/>
              </w:tabs>
              <w:autoSpaceDE w:val="0"/>
              <w:autoSpaceDN w:val="0"/>
              <w:adjustRightInd w:val="0"/>
              <w:rPr>
                <w:ins w:id="970" w:author="Martin Kazík" w:date="2020-01-23T11:23:00Z"/>
                <w:rFonts w:asciiTheme="minorHAnsi" w:eastAsia="Calibri" w:hAnsiTheme="minorHAnsi" w:cstheme="minorHAnsi"/>
              </w:rPr>
            </w:pPr>
          </w:p>
          <w:p w14:paraId="793E3DB8" w14:textId="77777777" w:rsidR="000311AF" w:rsidRDefault="000311AF" w:rsidP="00935F76">
            <w:pPr>
              <w:tabs>
                <w:tab w:val="left" w:pos="567"/>
              </w:tabs>
              <w:autoSpaceDE w:val="0"/>
              <w:autoSpaceDN w:val="0"/>
              <w:adjustRightInd w:val="0"/>
              <w:rPr>
                <w:ins w:id="971" w:author="Martin Kazík" w:date="2020-01-23T11:23:00Z"/>
                <w:rFonts w:asciiTheme="minorHAnsi" w:eastAsia="Calibri" w:hAnsiTheme="minorHAnsi" w:cstheme="minorHAnsi"/>
              </w:rPr>
            </w:pPr>
          </w:p>
          <w:p w14:paraId="63D2A39E" w14:textId="77777777" w:rsidR="000311AF" w:rsidRDefault="000311AF" w:rsidP="00935F76">
            <w:pPr>
              <w:tabs>
                <w:tab w:val="left" w:pos="567"/>
              </w:tabs>
              <w:autoSpaceDE w:val="0"/>
              <w:autoSpaceDN w:val="0"/>
              <w:adjustRightInd w:val="0"/>
              <w:rPr>
                <w:ins w:id="972" w:author="Martin Kazík" w:date="2020-01-23T11:23:00Z"/>
                <w:rFonts w:asciiTheme="minorHAnsi" w:eastAsia="Calibri" w:hAnsiTheme="minorHAnsi" w:cstheme="minorHAnsi"/>
              </w:rPr>
            </w:pPr>
          </w:p>
          <w:p w14:paraId="22DBD445" w14:textId="77777777" w:rsidR="000311AF" w:rsidRDefault="000311AF" w:rsidP="00935F76">
            <w:pPr>
              <w:tabs>
                <w:tab w:val="left" w:pos="567"/>
              </w:tabs>
              <w:autoSpaceDE w:val="0"/>
              <w:autoSpaceDN w:val="0"/>
              <w:adjustRightInd w:val="0"/>
              <w:rPr>
                <w:ins w:id="973" w:author="Martin Kazík" w:date="2020-01-23T11:23:00Z"/>
                <w:rFonts w:asciiTheme="minorHAnsi" w:eastAsia="Calibri" w:hAnsiTheme="minorHAnsi" w:cstheme="minorHAnsi"/>
              </w:rPr>
            </w:pPr>
          </w:p>
          <w:p w14:paraId="666B15CF" w14:textId="77777777" w:rsidR="000311AF" w:rsidRDefault="000311AF" w:rsidP="00935F76">
            <w:pPr>
              <w:tabs>
                <w:tab w:val="left" w:pos="567"/>
              </w:tabs>
              <w:autoSpaceDE w:val="0"/>
              <w:autoSpaceDN w:val="0"/>
              <w:adjustRightInd w:val="0"/>
              <w:rPr>
                <w:ins w:id="974" w:author="Martin Kazík" w:date="2020-01-23T11:23:00Z"/>
                <w:rFonts w:asciiTheme="minorHAnsi" w:eastAsia="Calibri" w:hAnsiTheme="minorHAnsi" w:cstheme="minorHAnsi"/>
              </w:rPr>
            </w:pPr>
          </w:p>
          <w:p w14:paraId="35308FA0" w14:textId="77777777" w:rsidR="000311AF" w:rsidRDefault="000311AF" w:rsidP="00935F76">
            <w:pPr>
              <w:tabs>
                <w:tab w:val="left" w:pos="567"/>
              </w:tabs>
              <w:autoSpaceDE w:val="0"/>
              <w:autoSpaceDN w:val="0"/>
              <w:adjustRightInd w:val="0"/>
              <w:rPr>
                <w:ins w:id="975" w:author="Martin Kazík" w:date="2020-01-23T11:23:00Z"/>
                <w:rFonts w:asciiTheme="minorHAnsi" w:eastAsia="Calibri" w:hAnsiTheme="minorHAnsi" w:cstheme="minorHAnsi"/>
              </w:rPr>
            </w:pPr>
          </w:p>
          <w:p w14:paraId="0D116AF6" w14:textId="77777777" w:rsidR="000311AF" w:rsidRPr="00F52EEF" w:rsidRDefault="000311AF" w:rsidP="00935F76">
            <w:pPr>
              <w:tabs>
                <w:tab w:val="left" w:pos="567"/>
              </w:tabs>
              <w:autoSpaceDE w:val="0"/>
              <w:autoSpaceDN w:val="0"/>
              <w:adjustRightInd w:val="0"/>
              <w:rPr>
                <w:rFonts w:asciiTheme="minorHAnsi" w:eastAsia="Calibri" w:hAnsiTheme="minorHAnsi" w:cstheme="minorHAnsi"/>
              </w:rPr>
            </w:pPr>
          </w:p>
        </w:tc>
      </w:tr>
    </w:tbl>
    <w:p w14:paraId="0CEF8976" w14:textId="77777777" w:rsidR="00F64B71" w:rsidRPr="00F52EEF" w:rsidRDefault="00F64B71" w:rsidP="00935F76">
      <w:pPr>
        <w:tabs>
          <w:tab w:val="left" w:pos="567"/>
        </w:tabs>
        <w:spacing w:after="160" w:line="259" w:lineRule="auto"/>
        <w:rPr>
          <w:rFonts w:asciiTheme="minorHAnsi" w:hAnsiTheme="minorHAnsi" w:cstheme="minorHAnsi"/>
        </w:rPr>
      </w:pPr>
    </w:p>
    <w:p w14:paraId="724AED32" w14:textId="77777777" w:rsidR="000143A8" w:rsidRDefault="000143A8">
      <w:pPr>
        <w:rPr>
          <w:ins w:id="976" w:author="Radim Bačuvčík" w:date="2020-02-06T14:49:00Z"/>
        </w:rPr>
      </w:pPr>
      <w:ins w:id="977" w:author="Radim Bačuvčík" w:date="2020-02-06T14:49: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621"/>
        <w:gridCol w:w="1074"/>
        <w:gridCol w:w="668"/>
      </w:tblGrid>
      <w:tr w:rsidR="00F64B71" w:rsidRPr="00F52EEF" w14:paraId="405C8988" w14:textId="77777777" w:rsidTr="00DC6120">
        <w:tc>
          <w:tcPr>
            <w:tcW w:w="10673" w:type="dxa"/>
            <w:gridSpan w:val="8"/>
            <w:tcBorders>
              <w:bottom w:val="double" w:sz="4" w:space="0" w:color="auto"/>
            </w:tcBorders>
            <w:shd w:val="clear" w:color="auto" w:fill="BDD6EE"/>
          </w:tcPr>
          <w:p w14:paraId="2FAAA3D9" w14:textId="7C58B5FF"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4363C71D" w14:textId="77777777" w:rsidTr="00DC6120">
        <w:tc>
          <w:tcPr>
            <w:tcW w:w="3904" w:type="dxa"/>
            <w:tcBorders>
              <w:top w:val="double" w:sz="4" w:space="0" w:color="auto"/>
            </w:tcBorders>
            <w:shd w:val="clear" w:color="auto" w:fill="F7CAAC"/>
          </w:tcPr>
          <w:p w14:paraId="39150E1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77CB0AA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Teorie komunikace</w:t>
            </w:r>
          </w:p>
        </w:tc>
      </w:tr>
      <w:tr w:rsidR="00F64B71" w:rsidRPr="00F52EEF" w14:paraId="05D24917" w14:textId="77777777" w:rsidTr="00DC6120">
        <w:tc>
          <w:tcPr>
            <w:tcW w:w="3904" w:type="dxa"/>
            <w:shd w:val="clear" w:color="auto" w:fill="F7CAAC"/>
          </w:tcPr>
          <w:p w14:paraId="65DA6A7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7343E2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7A40A0C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C65BB6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F64B71" w:rsidRPr="00F52EEF" w14:paraId="50CCDDA4" w14:textId="77777777" w:rsidTr="00DC6120">
        <w:tc>
          <w:tcPr>
            <w:tcW w:w="3904" w:type="dxa"/>
            <w:shd w:val="clear" w:color="auto" w:fill="F7CAAC"/>
          </w:tcPr>
          <w:p w14:paraId="6F4AAA7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E7A1FB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13p + 13s</w:t>
            </w:r>
          </w:p>
        </w:tc>
        <w:tc>
          <w:tcPr>
            <w:tcW w:w="889" w:type="dxa"/>
            <w:shd w:val="clear" w:color="auto" w:fill="F7CAAC"/>
          </w:tcPr>
          <w:p w14:paraId="4E1EDDB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12D489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1147AEA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2"/>
          </w:tcPr>
          <w:p w14:paraId="060389D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56ADE53A" w14:textId="77777777" w:rsidTr="00DC6120">
        <w:tc>
          <w:tcPr>
            <w:tcW w:w="3904" w:type="dxa"/>
            <w:shd w:val="clear" w:color="auto" w:fill="F7CAAC"/>
          </w:tcPr>
          <w:p w14:paraId="5E5FCE2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1C752F8D"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6C0129AD" w14:textId="77777777" w:rsidTr="00DC6120">
        <w:tc>
          <w:tcPr>
            <w:tcW w:w="3904" w:type="dxa"/>
            <w:shd w:val="clear" w:color="auto" w:fill="F7CAAC"/>
          </w:tcPr>
          <w:p w14:paraId="683FB3F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EE7F906" w14:textId="1CC9F2BF" w:rsidR="00F64B71" w:rsidRPr="00F52EEF" w:rsidRDefault="00455CA8"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kouška</w:t>
            </w:r>
          </w:p>
        </w:tc>
        <w:tc>
          <w:tcPr>
            <w:tcW w:w="1621" w:type="dxa"/>
            <w:shd w:val="clear" w:color="auto" w:fill="F7CAAC"/>
          </w:tcPr>
          <w:p w14:paraId="5449436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2"/>
          </w:tcPr>
          <w:p w14:paraId="19ABB9BC"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F64B71" w:rsidRPr="00F52EEF" w14:paraId="49CD9BE9" w14:textId="77777777" w:rsidTr="00DC6120">
        <w:tc>
          <w:tcPr>
            <w:tcW w:w="3904" w:type="dxa"/>
            <w:shd w:val="clear" w:color="auto" w:fill="F7CAAC"/>
          </w:tcPr>
          <w:p w14:paraId="03A8BD8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7B7B71E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4F0D368" w14:textId="77777777" w:rsidTr="00DC6120">
        <w:trPr>
          <w:trHeight w:val="554"/>
        </w:trPr>
        <w:tc>
          <w:tcPr>
            <w:tcW w:w="10673" w:type="dxa"/>
            <w:gridSpan w:val="8"/>
            <w:tcBorders>
              <w:top w:val="nil"/>
            </w:tcBorders>
          </w:tcPr>
          <w:p w14:paraId="189770DC" w14:textId="77777777" w:rsidR="00DC6120" w:rsidRDefault="00DC6120" w:rsidP="00935F76">
            <w:pPr>
              <w:tabs>
                <w:tab w:val="left" w:pos="567"/>
              </w:tabs>
              <w:jc w:val="both"/>
              <w:rPr>
                <w:rFonts w:asciiTheme="minorHAnsi" w:eastAsia="Calibri" w:hAnsiTheme="minorHAnsi" w:cstheme="minorHAnsi"/>
              </w:rPr>
            </w:pPr>
            <w:r>
              <w:rPr>
                <w:rFonts w:asciiTheme="minorHAnsi" w:eastAsia="Calibri" w:hAnsiTheme="minorHAnsi" w:cstheme="minorHAnsi"/>
              </w:rPr>
              <w:t>1. P</w:t>
            </w:r>
            <w:r w:rsidR="00F64B71" w:rsidRPr="00F52EEF">
              <w:rPr>
                <w:rFonts w:asciiTheme="minorHAnsi" w:eastAsia="Calibri" w:hAnsiTheme="minorHAnsi" w:cstheme="minorHAnsi"/>
              </w:rPr>
              <w:t>ísemný test znalostí + ústní prezentace seminární práce</w:t>
            </w:r>
            <w:r>
              <w:rPr>
                <w:rFonts w:asciiTheme="minorHAnsi" w:eastAsia="Calibri" w:hAnsiTheme="minorHAnsi" w:cstheme="minorHAnsi"/>
              </w:rPr>
              <w:t>.</w:t>
            </w:r>
          </w:p>
          <w:p w14:paraId="471EF8E7" w14:textId="77777777" w:rsidR="00DC6120" w:rsidRDefault="00DC6120" w:rsidP="00935F76">
            <w:pPr>
              <w:tabs>
                <w:tab w:val="left" w:pos="567"/>
              </w:tabs>
              <w:jc w:val="both"/>
              <w:rPr>
                <w:rFonts w:asciiTheme="minorHAnsi" w:eastAsia="Calibri" w:hAnsiTheme="minorHAnsi" w:cstheme="minorHAnsi"/>
              </w:rPr>
            </w:pPr>
            <w:r>
              <w:rPr>
                <w:rFonts w:asciiTheme="minorHAnsi" w:eastAsia="Calibri" w:hAnsiTheme="minorHAnsi" w:cstheme="minorHAnsi"/>
              </w:rPr>
              <w:t>2. V</w:t>
            </w:r>
            <w:r w:rsidR="00F64B71" w:rsidRPr="00F52EEF">
              <w:rPr>
                <w:rFonts w:asciiTheme="minorHAnsi" w:eastAsia="Calibri" w:hAnsiTheme="minorHAnsi" w:cstheme="minorHAnsi"/>
              </w:rPr>
              <w:t>ypracování dílčích seminárních úkolů</w:t>
            </w:r>
            <w:r>
              <w:rPr>
                <w:rFonts w:asciiTheme="minorHAnsi" w:eastAsia="Calibri" w:hAnsiTheme="minorHAnsi" w:cstheme="minorHAnsi"/>
              </w:rPr>
              <w:t>.</w:t>
            </w:r>
          </w:p>
          <w:p w14:paraId="6FE3102F" w14:textId="1AF5172F" w:rsidR="00F64B71" w:rsidRPr="00F52EEF" w:rsidRDefault="00DC6120" w:rsidP="00935F76">
            <w:pPr>
              <w:tabs>
                <w:tab w:val="left" w:pos="567"/>
              </w:tabs>
              <w:jc w:val="both"/>
              <w:rPr>
                <w:rFonts w:asciiTheme="minorHAnsi" w:hAnsiTheme="minorHAnsi" w:cstheme="minorHAnsi"/>
              </w:rPr>
            </w:pPr>
            <w:r>
              <w:rPr>
                <w:rFonts w:asciiTheme="minorHAnsi" w:eastAsia="Calibri" w:hAnsiTheme="minorHAnsi" w:cstheme="minorHAnsi"/>
              </w:rPr>
              <w:t xml:space="preserve">3. </w:t>
            </w:r>
            <w:r w:rsidR="00F64B71" w:rsidRPr="00F52EEF">
              <w:rPr>
                <w:rFonts w:asciiTheme="minorHAnsi" w:eastAsia="Calibri" w:hAnsiTheme="minorHAnsi" w:cstheme="minorHAnsi"/>
              </w:rPr>
              <w:t>80% účast na seminářích</w:t>
            </w:r>
            <w:r>
              <w:rPr>
                <w:rFonts w:asciiTheme="minorHAnsi" w:eastAsia="Calibri" w:hAnsiTheme="minorHAnsi" w:cstheme="minorHAnsi"/>
              </w:rPr>
              <w:t>.</w:t>
            </w:r>
          </w:p>
        </w:tc>
      </w:tr>
      <w:tr w:rsidR="00F64B71" w:rsidRPr="00F52EEF" w14:paraId="5BF8CA59" w14:textId="77777777" w:rsidTr="00DC6120">
        <w:trPr>
          <w:trHeight w:val="197"/>
        </w:trPr>
        <w:tc>
          <w:tcPr>
            <w:tcW w:w="3904" w:type="dxa"/>
            <w:tcBorders>
              <w:top w:val="nil"/>
            </w:tcBorders>
            <w:shd w:val="clear" w:color="auto" w:fill="F7CAAC"/>
          </w:tcPr>
          <w:p w14:paraId="55EB323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AF173E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Prof. PhDr. Jiří Pavelka, CSc.</w:t>
            </w:r>
          </w:p>
        </w:tc>
      </w:tr>
      <w:tr w:rsidR="00F64B71" w:rsidRPr="00F52EEF" w14:paraId="654FAF24" w14:textId="77777777" w:rsidTr="00DC6120">
        <w:trPr>
          <w:trHeight w:val="243"/>
        </w:trPr>
        <w:tc>
          <w:tcPr>
            <w:tcW w:w="3904" w:type="dxa"/>
            <w:tcBorders>
              <w:top w:val="nil"/>
            </w:tcBorders>
            <w:shd w:val="clear" w:color="auto" w:fill="F7CAAC"/>
          </w:tcPr>
          <w:p w14:paraId="7277993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713DA77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vede některé bloky přednášek a dohlíží na kvalitu výuky předmětu.</w:t>
            </w:r>
          </w:p>
        </w:tc>
      </w:tr>
      <w:tr w:rsidR="00F64B71" w:rsidRPr="00F52EEF" w14:paraId="2F2192D6" w14:textId="77777777" w:rsidTr="00DC6120">
        <w:tc>
          <w:tcPr>
            <w:tcW w:w="3904" w:type="dxa"/>
            <w:shd w:val="clear" w:color="auto" w:fill="F7CAAC"/>
          </w:tcPr>
          <w:p w14:paraId="3CFEE99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A544D2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Ing. Radomila Soukalová, PhD.</w:t>
            </w:r>
          </w:p>
        </w:tc>
      </w:tr>
      <w:tr w:rsidR="00F64B71" w:rsidRPr="00F52EEF" w14:paraId="5C3D1528" w14:textId="77777777" w:rsidTr="00DC6120">
        <w:trPr>
          <w:trHeight w:val="122"/>
        </w:trPr>
        <w:tc>
          <w:tcPr>
            <w:tcW w:w="10673" w:type="dxa"/>
            <w:gridSpan w:val="8"/>
            <w:tcBorders>
              <w:top w:val="nil"/>
            </w:tcBorders>
          </w:tcPr>
          <w:p w14:paraId="360AED4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D785E62" w14:textId="77777777" w:rsidTr="00DC6120">
        <w:tc>
          <w:tcPr>
            <w:tcW w:w="3904" w:type="dxa"/>
            <w:shd w:val="clear" w:color="auto" w:fill="F7CAAC"/>
          </w:tcPr>
          <w:p w14:paraId="2E61760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6BF8A90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CB87D16" w14:textId="77777777" w:rsidTr="00DC6120">
        <w:trPr>
          <w:trHeight w:val="3391"/>
        </w:trPr>
        <w:tc>
          <w:tcPr>
            <w:tcW w:w="10673" w:type="dxa"/>
            <w:gridSpan w:val="8"/>
            <w:tcBorders>
              <w:top w:val="nil"/>
              <w:bottom w:val="single" w:sz="12" w:space="0" w:color="auto"/>
            </w:tcBorders>
          </w:tcPr>
          <w:p w14:paraId="285BA053" w14:textId="7D4954B8" w:rsidR="00DC6120" w:rsidRPr="00DC6120" w:rsidRDefault="00DC6120" w:rsidP="00935F76">
            <w:pPr>
              <w:tabs>
                <w:tab w:val="left" w:pos="567"/>
              </w:tabs>
              <w:jc w:val="both"/>
              <w:rPr>
                <w:rFonts w:asciiTheme="minorHAnsi" w:hAnsiTheme="minorHAnsi" w:cstheme="minorHAnsi"/>
                <w:b/>
              </w:rPr>
            </w:pPr>
            <w:r w:rsidRPr="00DC6120">
              <w:rPr>
                <w:rFonts w:asciiTheme="minorHAnsi" w:hAnsiTheme="minorHAnsi" w:cstheme="minorHAnsi"/>
                <w:b/>
              </w:rPr>
              <w:t>Probíraná témata:</w:t>
            </w:r>
          </w:p>
          <w:p w14:paraId="4DC9B955" w14:textId="467B17F5"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m</w:t>
            </w:r>
            <w:r w:rsidR="00F64B71" w:rsidRPr="00F52EEF">
              <w:rPr>
                <w:rFonts w:asciiTheme="minorHAnsi" w:hAnsiTheme="minorHAnsi" w:cstheme="minorHAnsi"/>
              </w:rPr>
              <w:t>odel komunikačního procesu</w:t>
            </w:r>
            <w:r>
              <w:rPr>
                <w:rFonts w:asciiTheme="minorHAnsi" w:hAnsiTheme="minorHAnsi" w:cstheme="minorHAnsi"/>
              </w:rPr>
              <w:t>;</w:t>
            </w:r>
            <w:r w:rsidR="00F64B71" w:rsidRPr="00F52EEF">
              <w:rPr>
                <w:rFonts w:asciiTheme="minorHAnsi" w:hAnsiTheme="minorHAnsi" w:cstheme="minorHAnsi"/>
              </w:rPr>
              <w:t xml:space="preserve"> </w:t>
            </w:r>
          </w:p>
          <w:p w14:paraId="4ED7C2A7" w14:textId="3A1CCD63"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c</w:t>
            </w:r>
            <w:r w:rsidR="00F64B71" w:rsidRPr="00F52EEF">
              <w:rPr>
                <w:rFonts w:asciiTheme="minorHAnsi" w:hAnsiTheme="minorHAnsi" w:cstheme="minorHAnsi"/>
              </w:rPr>
              <w:t>harakteristika recipienta masové komunikace v pokračujícím rozvoji komunikačních technologií</w:t>
            </w:r>
            <w:r>
              <w:rPr>
                <w:rFonts w:asciiTheme="minorHAnsi" w:hAnsiTheme="minorHAnsi" w:cstheme="minorHAnsi"/>
              </w:rPr>
              <w:t>;</w:t>
            </w:r>
            <w:r w:rsidR="00F64B71" w:rsidRPr="00F52EEF">
              <w:rPr>
                <w:rFonts w:asciiTheme="minorHAnsi" w:hAnsiTheme="minorHAnsi" w:cstheme="minorHAnsi"/>
              </w:rPr>
              <w:t xml:space="preserve"> </w:t>
            </w:r>
          </w:p>
          <w:p w14:paraId="4653532A" w14:textId="032CBF65"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c</w:t>
            </w:r>
            <w:r w:rsidR="00F64B71" w:rsidRPr="00F52EEF">
              <w:rPr>
                <w:rFonts w:asciiTheme="minorHAnsi" w:hAnsiTheme="minorHAnsi" w:cstheme="minorHAnsi"/>
              </w:rPr>
              <w:t>harakteristické rysy sociální a masové komunikace, vztah ke komunikaci interpersonální</w:t>
            </w:r>
            <w:r>
              <w:rPr>
                <w:rFonts w:asciiTheme="minorHAnsi" w:hAnsiTheme="minorHAnsi" w:cstheme="minorHAnsi"/>
              </w:rPr>
              <w:t>;</w:t>
            </w:r>
          </w:p>
          <w:p w14:paraId="05AA4B94" w14:textId="1D1923CF"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i</w:t>
            </w:r>
            <w:r w:rsidR="00F64B71" w:rsidRPr="00F52EEF">
              <w:rPr>
                <w:rFonts w:asciiTheme="minorHAnsi" w:hAnsiTheme="minorHAnsi" w:cstheme="minorHAnsi"/>
              </w:rPr>
              <w:t>ntrapersonální, interpersonální a skupinová komunikace, názoroví vůdci</w:t>
            </w:r>
            <w:r>
              <w:rPr>
                <w:rFonts w:asciiTheme="minorHAnsi" w:hAnsiTheme="minorHAnsi" w:cstheme="minorHAnsi"/>
              </w:rPr>
              <w:t>;</w:t>
            </w:r>
            <w:r w:rsidR="00F64B71" w:rsidRPr="00F52EEF">
              <w:rPr>
                <w:rFonts w:asciiTheme="minorHAnsi" w:hAnsiTheme="minorHAnsi" w:cstheme="minorHAnsi"/>
              </w:rPr>
              <w:t xml:space="preserve"> </w:t>
            </w:r>
          </w:p>
          <w:p w14:paraId="71220DA8" w14:textId="7CC687B0"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e</w:t>
            </w:r>
            <w:r w:rsidR="00F64B71" w:rsidRPr="00F52EEF">
              <w:rPr>
                <w:rFonts w:asciiTheme="minorHAnsi" w:hAnsiTheme="minorHAnsi" w:cstheme="minorHAnsi"/>
              </w:rPr>
              <w:t>tapy ve vývoji lidské komunikace a rozvoj médií</w:t>
            </w:r>
            <w:r>
              <w:rPr>
                <w:rFonts w:asciiTheme="minorHAnsi" w:hAnsiTheme="minorHAnsi" w:cstheme="minorHAnsi"/>
              </w:rPr>
              <w:t>;</w:t>
            </w:r>
            <w:r w:rsidR="00F64B71" w:rsidRPr="00F52EEF">
              <w:rPr>
                <w:rFonts w:asciiTheme="minorHAnsi" w:hAnsiTheme="minorHAnsi" w:cstheme="minorHAnsi"/>
              </w:rPr>
              <w:t xml:space="preserve"> </w:t>
            </w:r>
          </w:p>
          <w:p w14:paraId="4272DC45" w14:textId="12286178"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m</w:t>
            </w:r>
            <w:r w:rsidR="00F64B71" w:rsidRPr="00F52EEF">
              <w:rPr>
                <w:rFonts w:asciiTheme="minorHAnsi" w:hAnsiTheme="minorHAnsi" w:cstheme="minorHAnsi"/>
              </w:rPr>
              <w:t>ediální publikum, jeho minulost, současnost a budoucnost</w:t>
            </w:r>
            <w:r>
              <w:rPr>
                <w:rFonts w:asciiTheme="minorHAnsi" w:hAnsiTheme="minorHAnsi" w:cstheme="minorHAnsi"/>
              </w:rPr>
              <w:t>;</w:t>
            </w:r>
            <w:r w:rsidR="00F64B71" w:rsidRPr="00F52EEF">
              <w:rPr>
                <w:rFonts w:asciiTheme="minorHAnsi" w:hAnsiTheme="minorHAnsi" w:cstheme="minorHAnsi"/>
              </w:rPr>
              <w:t xml:space="preserve"> </w:t>
            </w:r>
          </w:p>
          <w:p w14:paraId="4B790ED2" w14:textId="5957DC15"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k</w:t>
            </w:r>
            <w:r w:rsidR="00F64B71" w:rsidRPr="00F52EEF">
              <w:rPr>
                <w:rFonts w:asciiTheme="minorHAnsi" w:hAnsiTheme="minorHAnsi" w:cstheme="minorHAnsi"/>
              </w:rPr>
              <w:t>omunikace a kultura</w:t>
            </w:r>
            <w:r>
              <w:rPr>
                <w:rFonts w:asciiTheme="minorHAnsi" w:hAnsiTheme="minorHAnsi" w:cstheme="minorHAnsi"/>
              </w:rPr>
              <w:t>;</w:t>
            </w:r>
          </w:p>
          <w:p w14:paraId="7E3A5A43" w14:textId="6276DA20"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n</w:t>
            </w:r>
            <w:r w:rsidR="00F64B71" w:rsidRPr="00F52EEF">
              <w:rPr>
                <w:rFonts w:asciiTheme="minorHAnsi" w:hAnsiTheme="minorHAnsi" w:cstheme="minorHAnsi"/>
              </w:rPr>
              <w:t xml:space="preserve">ová schémata v toku informací </w:t>
            </w:r>
            <w:r>
              <w:rPr>
                <w:rFonts w:asciiTheme="minorHAnsi" w:hAnsiTheme="minorHAnsi" w:cstheme="minorHAnsi"/>
              </w:rPr>
              <w:t>–</w:t>
            </w:r>
            <w:r w:rsidR="00F64B71" w:rsidRPr="00F52EEF">
              <w:rPr>
                <w:rFonts w:asciiTheme="minorHAnsi" w:hAnsiTheme="minorHAnsi" w:cstheme="minorHAnsi"/>
              </w:rPr>
              <w:t xml:space="preserve"> sociální sítě</w:t>
            </w:r>
            <w:r>
              <w:rPr>
                <w:rFonts w:asciiTheme="minorHAnsi" w:hAnsiTheme="minorHAnsi" w:cstheme="minorHAnsi"/>
              </w:rPr>
              <w:t>;</w:t>
            </w:r>
            <w:r w:rsidR="00F64B71" w:rsidRPr="00F52EEF">
              <w:rPr>
                <w:rFonts w:asciiTheme="minorHAnsi" w:hAnsiTheme="minorHAnsi" w:cstheme="minorHAnsi"/>
              </w:rPr>
              <w:t xml:space="preserve"> </w:t>
            </w:r>
          </w:p>
          <w:p w14:paraId="1FA5C396" w14:textId="4708D6B5"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f</w:t>
            </w:r>
            <w:r w:rsidR="00F64B71" w:rsidRPr="00F52EEF">
              <w:rPr>
                <w:rFonts w:asciiTheme="minorHAnsi" w:hAnsiTheme="minorHAnsi" w:cstheme="minorHAnsi"/>
              </w:rPr>
              <w:t>unkce mediální komunikace a předpoklady účinného působení jejích prostředků</w:t>
            </w:r>
            <w:r>
              <w:rPr>
                <w:rFonts w:asciiTheme="minorHAnsi" w:hAnsiTheme="minorHAnsi" w:cstheme="minorHAnsi"/>
              </w:rPr>
              <w:t>;</w:t>
            </w:r>
          </w:p>
          <w:p w14:paraId="354D2616" w14:textId="5E2E0CA6"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v</w:t>
            </w:r>
            <w:r w:rsidR="00F64B71" w:rsidRPr="00F52EEF">
              <w:rPr>
                <w:rFonts w:asciiTheme="minorHAnsi" w:hAnsiTheme="minorHAnsi" w:cstheme="minorHAnsi"/>
              </w:rPr>
              <w:t>íra v moc médií</w:t>
            </w:r>
            <w:r>
              <w:rPr>
                <w:rFonts w:asciiTheme="minorHAnsi" w:hAnsiTheme="minorHAnsi" w:cstheme="minorHAnsi"/>
              </w:rPr>
              <w:t>;</w:t>
            </w:r>
            <w:r w:rsidR="00F64B71" w:rsidRPr="00F52EEF">
              <w:rPr>
                <w:rFonts w:asciiTheme="minorHAnsi" w:hAnsiTheme="minorHAnsi" w:cstheme="minorHAnsi"/>
              </w:rPr>
              <w:t xml:space="preserve"> </w:t>
            </w:r>
          </w:p>
          <w:p w14:paraId="6BBAF69A" w14:textId="763E1CEC"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u</w:t>
            </w:r>
            <w:r w:rsidR="00F64B71" w:rsidRPr="00F52EEF">
              <w:rPr>
                <w:rFonts w:asciiTheme="minorHAnsi" w:hAnsiTheme="minorHAnsi" w:cstheme="minorHAnsi"/>
              </w:rPr>
              <w:t>činky médií (agenda-setting, knowledge gaps, spirála mlčení atd.)</w:t>
            </w:r>
            <w:r>
              <w:rPr>
                <w:rFonts w:asciiTheme="minorHAnsi" w:hAnsiTheme="minorHAnsi" w:cstheme="minorHAnsi"/>
              </w:rPr>
              <w:t>;</w:t>
            </w:r>
            <w:r w:rsidR="00F64B71" w:rsidRPr="00F52EEF">
              <w:rPr>
                <w:rFonts w:asciiTheme="minorHAnsi" w:hAnsiTheme="minorHAnsi" w:cstheme="minorHAnsi"/>
              </w:rPr>
              <w:t xml:space="preserve"> </w:t>
            </w:r>
          </w:p>
          <w:p w14:paraId="7E935F43" w14:textId="13CE5E9D"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m</w:t>
            </w:r>
            <w:r w:rsidR="00F64B71" w:rsidRPr="00F52EEF">
              <w:rPr>
                <w:rFonts w:asciiTheme="minorHAnsi" w:hAnsiTheme="minorHAnsi" w:cstheme="minorHAnsi"/>
              </w:rPr>
              <w:t>ediální žánry a formáty, sociální kontrola a formování vědomí, závislost na médiích</w:t>
            </w:r>
            <w:r>
              <w:rPr>
                <w:rFonts w:asciiTheme="minorHAnsi" w:hAnsiTheme="minorHAnsi" w:cstheme="minorHAnsi"/>
              </w:rPr>
              <w:t>;</w:t>
            </w:r>
          </w:p>
          <w:p w14:paraId="76BA8E23" w14:textId="64D4CBE2"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p</w:t>
            </w:r>
            <w:r w:rsidR="00F64B71" w:rsidRPr="00F52EEF">
              <w:rPr>
                <w:rFonts w:asciiTheme="minorHAnsi" w:hAnsiTheme="minorHAnsi" w:cstheme="minorHAnsi"/>
              </w:rPr>
              <w:t>sychologické účinky prostředků hromadné komunikace, psychologie hromadného chování</w:t>
            </w:r>
            <w:r>
              <w:rPr>
                <w:rFonts w:asciiTheme="minorHAnsi" w:hAnsiTheme="minorHAnsi" w:cstheme="minorHAnsi"/>
              </w:rPr>
              <w:t>;</w:t>
            </w:r>
          </w:p>
          <w:p w14:paraId="6DEBDE35" w14:textId="611D921C"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rPr>
              <w:t>- n</w:t>
            </w:r>
            <w:r w:rsidR="00F64B71" w:rsidRPr="00F52EEF">
              <w:rPr>
                <w:rFonts w:asciiTheme="minorHAnsi" w:hAnsiTheme="minorHAnsi" w:cstheme="minorHAnsi"/>
              </w:rPr>
              <w:t>adnárodní mediální tok jako proces s pozitivními i negativními dopady. Mediální trhy, kulturní identita a globalizace.</w:t>
            </w:r>
          </w:p>
        </w:tc>
      </w:tr>
      <w:tr w:rsidR="00F64B71" w:rsidRPr="00F52EEF" w14:paraId="02E2BB68" w14:textId="77777777" w:rsidTr="00DC6120">
        <w:trPr>
          <w:trHeight w:val="265"/>
        </w:trPr>
        <w:tc>
          <w:tcPr>
            <w:tcW w:w="4471" w:type="dxa"/>
            <w:gridSpan w:val="2"/>
            <w:tcBorders>
              <w:top w:val="nil"/>
            </w:tcBorders>
            <w:shd w:val="clear" w:color="auto" w:fill="F7CAAC"/>
          </w:tcPr>
          <w:p w14:paraId="1CA362C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43111F1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CB9296C" w14:textId="77777777" w:rsidTr="00E06FFA">
        <w:trPr>
          <w:trHeight w:val="2601"/>
        </w:trPr>
        <w:tc>
          <w:tcPr>
            <w:tcW w:w="10673" w:type="dxa"/>
            <w:gridSpan w:val="8"/>
            <w:tcBorders>
              <w:top w:val="nil"/>
            </w:tcBorders>
          </w:tcPr>
          <w:p w14:paraId="5792E026" w14:textId="7775DE41" w:rsidR="00F30AB0" w:rsidRDefault="00F64B71" w:rsidP="00935F76">
            <w:pPr>
              <w:tabs>
                <w:tab w:val="left" w:pos="567"/>
              </w:tabs>
              <w:rPr>
                <w:ins w:id="978" w:author="FMK" w:date="2020-01-29T17:35:00Z"/>
              </w:rPr>
            </w:pPr>
            <w:r w:rsidRPr="00DC6120">
              <w:rPr>
                <w:rFonts w:asciiTheme="minorHAnsi" w:hAnsiTheme="minorHAnsi" w:cstheme="minorHAnsi"/>
                <w:b/>
                <w:bCs/>
              </w:rPr>
              <w:t>Povinná literatura:</w:t>
            </w:r>
            <w:r w:rsidRPr="00F52EEF">
              <w:rPr>
                <w:rFonts w:asciiTheme="minorHAnsi" w:hAnsiTheme="minorHAnsi" w:cstheme="minorHAnsi"/>
              </w:rPr>
              <w:t xml:space="preserve"> </w:t>
            </w:r>
            <w:r w:rsidRPr="00F52EEF">
              <w:rPr>
                <w:rFonts w:asciiTheme="minorHAnsi" w:hAnsiTheme="minorHAnsi" w:cstheme="minorHAnsi"/>
              </w:rPr>
              <w:br/>
            </w:r>
            <w:del w:id="979" w:author="FMK" w:date="2020-02-02T18:15:00Z">
              <w:r w:rsidRPr="000311AF" w:rsidDel="004D2684">
                <w:rPr>
                  <w:rFonts w:asciiTheme="minorHAnsi" w:hAnsiTheme="minorHAnsi"/>
                  <w:color w:val="FF0000"/>
                  <w:lang w:val="sk-SK"/>
                  <w:rPrChange w:id="980" w:author="Martin Kazík" w:date="2020-01-23T11:23:00Z">
                    <w:rPr>
                      <w:rFonts w:asciiTheme="minorHAnsi" w:hAnsiTheme="minorHAnsi"/>
                      <w:lang w:val="sk-SK"/>
                    </w:rPr>
                  </w:rPrChange>
                </w:rPr>
                <w:delText>JIRÁK, Jan. 2003. </w:delText>
              </w:r>
              <w:r w:rsidRPr="000311AF" w:rsidDel="004D2684">
                <w:rPr>
                  <w:rFonts w:asciiTheme="minorHAnsi" w:hAnsiTheme="minorHAnsi"/>
                  <w:i/>
                  <w:color w:val="FF0000"/>
                  <w:lang w:val="sk-SK"/>
                  <w:rPrChange w:id="981" w:author="Martin Kazík" w:date="2020-01-23T11:23:00Z">
                    <w:rPr>
                      <w:rFonts w:asciiTheme="minorHAnsi" w:hAnsiTheme="minorHAnsi"/>
                      <w:i/>
                      <w:lang w:val="sk-SK"/>
                    </w:rPr>
                  </w:rPrChange>
                </w:rPr>
                <w:delText xml:space="preserve">Média a společnost: stručný úvod do studia médií a mediální komunikace. </w:delText>
              </w:r>
              <w:r w:rsidRPr="000311AF" w:rsidDel="004D2684">
                <w:rPr>
                  <w:rFonts w:asciiTheme="minorHAnsi" w:hAnsiTheme="minorHAnsi"/>
                  <w:color w:val="FF0000"/>
                  <w:lang w:val="sk-SK"/>
                  <w:rPrChange w:id="982" w:author="Martin Kazík" w:date="2020-01-23T11:23:00Z">
                    <w:rPr>
                      <w:rFonts w:asciiTheme="minorHAnsi" w:hAnsiTheme="minorHAnsi"/>
                      <w:lang w:val="sk-SK"/>
                    </w:rPr>
                  </w:rPrChange>
                </w:rPr>
                <w:delText xml:space="preserve"> Praha:  Portál. ISBN 8071786977</w:delText>
              </w:r>
              <w:r w:rsidR="00DC6120" w:rsidRPr="000311AF" w:rsidDel="004D2684">
                <w:rPr>
                  <w:rFonts w:asciiTheme="minorHAnsi" w:hAnsiTheme="minorHAnsi"/>
                  <w:color w:val="FF0000"/>
                  <w:lang w:val="sk-SK"/>
                  <w:rPrChange w:id="983" w:author="Martin Kazík" w:date="2020-01-23T11:23:00Z">
                    <w:rPr>
                      <w:rFonts w:asciiTheme="minorHAnsi" w:hAnsiTheme="minorHAnsi"/>
                      <w:lang w:val="sk-SK"/>
                    </w:rPr>
                  </w:rPrChange>
                </w:rPr>
                <w:delText>.</w:delText>
              </w:r>
            </w:del>
            <w:r w:rsidRPr="000311AF">
              <w:rPr>
                <w:rFonts w:asciiTheme="minorHAnsi" w:hAnsiTheme="minorHAnsi"/>
                <w:b/>
                <w:color w:val="FF0000"/>
                <w:rPrChange w:id="984" w:author="Martin Kazík" w:date="2020-01-23T11:23:00Z">
                  <w:rPr>
                    <w:rFonts w:asciiTheme="minorHAnsi" w:hAnsiTheme="minorHAnsi"/>
                    <w:b/>
                  </w:rPr>
                </w:rPrChange>
              </w:rPr>
              <w:br/>
            </w:r>
            <w:r w:rsidR="00F0435D" w:rsidRPr="00F0435D">
              <w:rPr>
                <w:rFonts w:asciiTheme="minorHAnsi" w:hAnsiTheme="minorHAnsi" w:cstheme="minorHAnsi"/>
                <w:bCs/>
              </w:rPr>
              <w:t>JIRÁK, Jan</w:t>
            </w:r>
            <w:del w:id="985" w:author="Martin Kazík" w:date="2020-01-23T11:23:00Z">
              <w:r w:rsidRPr="00F52EEF">
                <w:rPr>
                  <w:rFonts w:asciiTheme="minorHAnsi" w:hAnsiTheme="minorHAnsi" w:cstheme="minorHAnsi"/>
                  <w:bCs/>
                </w:rPr>
                <w:delText>. 2009.</w:delText>
              </w:r>
            </w:del>
            <w:ins w:id="986" w:author="Martin Kazík" w:date="2020-01-23T11:23:00Z">
              <w:r w:rsidR="00F0435D" w:rsidRPr="00F0435D">
                <w:rPr>
                  <w:rFonts w:asciiTheme="minorHAnsi" w:hAnsiTheme="minorHAnsi" w:cstheme="minorHAnsi"/>
                  <w:bCs/>
                </w:rPr>
                <w:t xml:space="preserve"> a Barbara KÖPPLOVÁ.</w:t>
              </w:r>
            </w:ins>
            <w:r w:rsidR="00F0435D" w:rsidRPr="00F0435D">
              <w:rPr>
                <w:rFonts w:asciiTheme="minorHAnsi" w:hAnsiTheme="minorHAnsi" w:cstheme="minorHAnsi"/>
                <w:bCs/>
              </w:rPr>
              <w:t xml:space="preserve"> </w:t>
            </w:r>
            <w:r w:rsidR="00F0435D" w:rsidRPr="00F0435D">
              <w:rPr>
                <w:rFonts w:asciiTheme="minorHAnsi" w:hAnsiTheme="minorHAnsi"/>
                <w:rPrChange w:id="987" w:author="Martin Kazík" w:date="2020-01-23T11:23:00Z">
                  <w:rPr>
                    <w:rFonts w:asciiTheme="minorHAnsi" w:hAnsiTheme="minorHAnsi"/>
                    <w:i/>
                  </w:rPr>
                </w:rPrChange>
              </w:rPr>
              <w:t>Masová média.</w:t>
            </w:r>
            <w:r w:rsidR="00F0435D" w:rsidRPr="00F0435D">
              <w:rPr>
                <w:rFonts w:asciiTheme="minorHAnsi" w:hAnsiTheme="minorHAnsi" w:cstheme="minorHAnsi"/>
                <w:bCs/>
              </w:rPr>
              <w:t xml:space="preserve"> </w:t>
            </w:r>
            <w:ins w:id="988" w:author="Martin Kazík" w:date="2020-01-23T11:23:00Z">
              <w:r w:rsidR="00F0435D" w:rsidRPr="00F0435D">
                <w:rPr>
                  <w:rFonts w:asciiTheme="minorHAnsi" w:hAnsiTheme="minorHAnsi" w:cstheme="minorHAnsi"/>
                  <w:bCs/>
                </w:rPr>
                <w:t xml:space="preserve">2., přepracované vydání. </w:t>
              </w:r>
            </w:ins>
            <w:r w:rsidR="00F0435D" w:rsidRPr="00F0435D">
              <w:rPr>
                <w:rFonts w:asciiTheme="minorHAnsi" w:hAnsiTheme="minorHAnsi" w:cstheme="minorHAnsi"/>
                <w:bCs/>
              </w:rPr>
              <w:t>Praha: Portál</w:t>
            </w:r>
            <w:del w:id="989" w:author="Martin Kazík" w:date="2020-01-23T11:23:00Z">
              <w:r w:rsidRPr="00F52EEF">
                <w:rPr>
                  <w:rFonts w:asciiTheme="minorHAnsi" w:hAnsiTheme="minorHAnsi" w:cstheme="minorHAnsi"/>
                  <w:bCs/>
                </w:rPr>
                <w:delText>.</w:delText>
              </w:r>
            </w:del>
            <w:ins w:id="990" w:author="Martin Kazík" w:date="2020-01-23T11:23:00Z">
              <w:r w:rsidR="00F0435D" w:rsidRPr="00F0435D">
                <w:rPr>
                  <w:rFonts w:asciiTheme="minorHAnsi" w:hAnsiTheme="minorHAnsi" w:cstheme="minorHAnsi"/>
                  <w:bCs/>
                </w:rPr>
                <w:t>, 2015, 390 s.</w:t>
              </w:r>
            </w:ins>
            <w:r w:rsidR="00F0435D" w:rsidRPr="00F0435D">
              <w:rPr>
                <w:rFonts w:asciiTheme="minorHAnsi" w:hAnsiTheme="minorHAnsi" w:cstheme="minorHAnsi"/>
                <w:bCs/>
              </w:rPr>
              <w:t xml:space="preserve"> ISBN </w:t>
            </w:r>
            <w:del w:id="991" w:author="Martin Kazík" w:date="2020-01-23T11:23:00Z">
              <w:r w:rsidRPr="00F52EEF">
                <w:rPr>
                  <w:rFonts w:asciiTheme="minorHAnsi" w:hAnsiTheme="minorHAnsi" w:cstheme="minorHAnsi"/>
                  <w:bCs/>
                </w:rPr>
                <w:delText xml:space="preserve">978-80-7367-466-3. </w:delText>
              </w:r>
            </w:del>
            <w:ins w:id="992" w:author="Martin Kazík" w:date="2020-01-23T11:23:00Z">
              <w:r w:rsidR="00F0435D" w:rsidRPr="00F0435D">
                <w:rPr>
                  <w:rFonts w:asciiTheme="minorHAnsi" w:hAnsiTheme="minorHAnsi" w:cstheme="minorHAnsi"/>
                  <w:bCs/>
                </w:rPr>
                <w:t>9788026207436.</w:t>
              </w:r>
            </w:ins>
            <w:ins w:id="993" w:author="FMK" w:date="2020-01-29T17:35:00Z">
              <w:r w:rsidR="00F30AB0">
                <w:t xml:space="preserve"> </w:t>
              </w:r>
            </w:ins>
          </w:p>
          <w:p w14:paraId="5404F0A0" w14:textId="56CCBCD0" w:rsidR="00F64B71" w:rsidRDefault="00F30AB0" w:rsidP="00935F76">
            <w:pPr>
              <w:tabs>
                <w:tab w:val="left" w:pos="567"/>
              </w:tabs>
              <w:rPr>
                <w:ins w:id="994" w:author="FMK" w:date="2020-01-29T17:35:00Z"/>
                <w:rFonts w:asciiTheme="minorHAnsi" w:hAnsiTheme="minorHAnsi" w:cstheme="minorHAnsi"/>
                <w:bCs/>
              </w:rPr>
            </w:pPr>
            <w:ins w:id="995" w:author="FMK" w:date="2020-01-29T17:35:00Z">
              <w:r w:rsidRPr="00F30AB0">
                <w:rPr>
                  <w:rFonts w:asciiTheme="minorHAnsi" w:hAnsiTheme="minorHAnsi" w:cstheme="minorHAnsi"/>
                  <w:bCs/>
                </w:rPr>
                <w:t>JIRÁK, Jan a Helena PAVLIČÍKOVÁ.</w:t>
              </w:r>
              <w:r>
                <w:rPr>
                  <w:rFonts w:asciiTheme="minorHAnsi" w:hAnsiTheme="minorHAnsi" w:cstheme="minorHAnsi"/>
                  <w:bCs/>
                </w:rPr>
                <w:t xml:space="preserve"> 2013.</w:t>
              </w:r>
              <w:r w:rsidRPr="00F30AB0">
                <w:rPr>
                  <w:rFonts w:asciiTheme="minorHAnsi" w:hAnsiTheme="minorHAnsi" w:cstheme="minorHAnsi"/>
                  <w:bCs/>
                </w:rPr>
                <w:t xml:space="preserve"> </w:t>
              </w:r>
              <w:r w:rsidRPr="00F30AB0">
                <w:rPr>
                  <w:rFonts w:asciiTheme="minorHAnsi" w:hAnsiTheme="minorHAnsi" w:cstheme="minorHAnsi"/>
                  <w:bCs/>
                  <w:i/>
                  <w:rPrChange w:id="996" w:author="FMK" w:date="2020-01-29T17:35:00Z">
                    <w:rPr>
                      <w:rFonts w:asciiTheme="minorHAnsi" w:hAnsiTheme="minorHAnsi" w:cstheme="minorHAnsi"/>
                      <w:bCs/>
                    </w:rPr>
                  </w:rPrChange>
                </w:rPr>
                <w:t>Média pod lupou: (mediální výchova jako téma celoživotního vzdělávání).</w:t>
              </w:r>
              <w:r>
                <w:rPr>
                  <w:rFonts w:asciiTheme="minorHAnsi" w:hAnsiTheme="minorHAnsi" w:cstheme="minorHAnsi"/>
                  <w:bCs/>
                </w:rPr>
                <w:t xml:space="preserve"> Praha: Powerprint</w:t>
              </w:r>
              <w:r w:rsidRPr="00F30AB0">
                <w:rPr>
                  <w:rFonts w:asciiTheme="minorHAnsi" w:hAnsiTheme="minorHAnsi" w:cstheme="minorHAnsi"/>
                  <w:bCs/>
                </w:rPr>
                <w:t>. ISBN 9788087415702.</w:t>
              </w:r>
            </w:ins>
          </w:p>
          <w:p w14:paraId="0FDE27C7" w14:textId="77777777" w:rsidR="00F30AB0" w:rsidRPr="00F0435D" w:rsidRDefault="00F30AB0" w:rsidP="00935F76">
            <w:pPr>
              <w:tabs>
                <w:tab w:val="left" w:pos="567"/>
              </w:tabs>
              <w:rPr>
                <w:rFonts w:asciiTheme="minorHAnsi" w:hAnsiTheme="minorHAnsi" w:cstheme="minorHAnsi"/>
              </w:rPr>
            </w:pPr>
          </w:p>
          <w:p w14:paraId="2FA1A5AE" w14:textId="77777777" w:rsidR="00F64B71" w:rsidRPr="00F52EEF" w:rsidRDefault="00F64B71" w:rsidP="00935F76">
            <w:pPr>
              <w:tabs>
                <w:tab w:val="left" w:pos="567"/>
              </w:tabs>
              <w:rPr>
                <w:del w:id="997" w:author="Martin Kazík" w:date="2020-01-23T11:23:00Z"/>
                <w:rFonts w:asciiTheme="minorHAnsi" w:hAnsiTheme="minorHAnsi" w:cstheme="minorHAnsi"/>
              </w:rPr>
            </w:pPr>
          </w:p>
          <w:p w14:paraId="5C900636" w14:textId="77777777" w:rsidR="00F64B71" w:rsidRPr="00DC6120" w:rsidRDefault="00F64B71" w:rsidP="00935F76">
            <w:pPr>
              <w:pStyle w:val="Nadpis1"/>
              <w:tabs>
                <w:tab w:val="left" w:pos="567"/>
              </w:tabs>
              <w:spacing w:before="0" w:beforeAutospacing="0" w:after="0" w:afterAutospacing="0"/>
              <w:rPr>
                <w:rFonts w:asciiTheme="minorHAnsi" w:hAnsiTheme="minorHAnsi" w:cstheme="minorHAnsi"/>
                <w:sz w:val="20"/>
                <w:szCs w:val="20"/>
              </w:rPr>
            </w:pPr>
            <w:r w:rsidRPr="00DC6120">
              <w:rPr>
                <w:rFonts w:asciiTheme="minorHAnsi" w:hAnsiTheme="minorHAnsi" w:cstheme="minorHAnsi"/>
                <w:sz w:val="20"/>
                <w:szCs w:val="20"/>
              </w:rPr>
              <w:t>Doporučená literatura:</w:t>
            </w:r>
          </w:p>
          <w:p w14:paraId="1C4B2886" w14:textId="486E06FE" w:rsidR="00F64B71" w:rsidDel="001B2D6F" w:rsidRDefault="00F64B71" w:rsidP="00935F76">
            <w:pPr>
              <w:pStyle w:val="Nadpis1"/>
              <w:tabs>
                <w:tab w:val="left" w:pos="567"/>
              </w:tabs>
              <w:spacing w:before="0" w:beforeAutospacing="0" w:after="0" w:afterAutospacing="0"/>
              <w:rPr>
                <w:del w:id="998" w:author="FMK" w:date="2020-02-02T19:50:00Z"/>
                <w:rStyle w:val="fn"/>
                <w:rFonts w:asciiTheme="minorHAnsi" w:hAnsiTheme="minorHAnsi" w:cstheme="minorHAnsi"/>
                <w:b w:val="0"/>
                <w:sz w:val="20"/>
                <w:szCs w:val="20"/>
              </w:rPr>
            </w:pPr>
            <w:del w:id="999" w:author="FMK" w:date="2020-02-02T19:50:00Z">
              <w:r w:rsidRPr="00F52EEF" w:rsidDel="001B2D6F">
                <w:rPr>
                  <w:rFonts w:asciiTheme="minorHAnsi" w:hAnsiTheme="minorHAnsi" w:cstheme="minorHAnsi"/>
                  <w:b w:val="0"/>
                  <w:sz w:val="20"/>
                  <w:szCs w:val="20"/>
                </w:rPr>
                <w:delText xml:space="preserve">MCQUAIL, Denis. 2010. </w:delText>
              </w:r>
              <w:r w:rsidRPr="00F52EEF" w:rsidDel="001B2D6F">
                <w:rPr>
                  <w:rStyle w:val="fn"/>
                  <w:rFonts w:asciiTheme="minorHAnsi" w:hAnsiTheme="minorHAnsi" w:cstheme="minorHAnsi"/>
                  <w:b w:val="0"/>
                  <w:i/>
                  <w:sz w:val="20"/>
                  <w:szCs w:val="20"/>
                </w:rPr>
                <w:delText>McQuail's Mass Communication Theory.</w:delText>
              </w:r>
              <w:r w:rsidRPr="00F52EEF" w:rsidDel="001B2D6F">
                <w:rPr>
                  <w:rStyle w:val="fn"/>
                  <w:rFonts w:asciiTheme="minorHAnsi" w:hAnsiTheme="minorHAnsi" w:cstheme="minorHAnsi"/>
                  <w:b w:val="0"/>
                  <w:sz w:val="20"/>
                  <w:szCs w:val="20"/>
                </w:rPr>
                <w:delText xml:space="preserve"> 6. vydání, London.</w:delText>
              </w:r>
            </w:del>
          </w:p>
          <w:p w14:paraId="400F21B4" w14:textId="2CD27674" w:rsidR="001B2D6F" w:rsidRPr="00F52EEF" w:rsidRDefault="001B2D6F" w:rsidP="00935F76">
            <w:pPr>
              <w:pStyle w:val="Nadpis1"/>
              <w:tabs>
                <w:tab w:val="left" w:pos="567"/>
              </w:tabs>
              <w:spacing w:before="0" w:beforeAutospacing="0" w:after="0" w:afterAutospacing="0"/>
              <w:rPr>
                <w:ins w:id="1000" w:author="FMK" w:date="2020-02-02T19:50:00Z"/>
                <w:rStyle w:val="fn"/>
                <w:rFonts w:asciiTheme="minorHAnsi" w:hAnsiTheme="minorHAnsi" w:cstheme="minorHAnsi"/>
                <w:b w:val="0"/>
                <w:sz w:val="20"/>
                <w:szCs w:val="20"/>
              </w:rPr>
            </w:pPr>
            <w:ins w:id="1001" w:author="FMK" w:date="2020-02-02T19:50:00Z">
              <w:r w:rsidRPr="001B2D6F">
                <w:rPr>
                  <w:rStyle w:val="fn"/>
                  <w:rFonts w:asciiTheme="minorHAnsi" w:hAnsiTheme="minorHAnsi"/>
                  <w:b w:val="0"/>
                  <w:color w:val="FF0000"/>
                  <w:sz w:val="20"/>
                </w:rPr>
                <w:t>MCQUAIL, Denis.</w:t>
              </w:r>
              <w:r>
                <w:rPr>
                  <w:rStyle w:val="fn"/>
                  <w:rFonts w:asciiTheme="minorHAnsi" w:hAnsiTheme="minorHAnsi"/>
                  <w:b w:val="0"/>
                  <w:color w:val="FF0000"/>
                  <w:sz w:val="20"/>
                </w:rPr>
                <w:t xml:space="preserve"> 2016.</w:t>
              </w:r>
              <w:r w:rsidRPr="001B2D6F">
                <w:rPr>
                  <w:rStyle w:val="fn"/>
                  <w:rFonts w:asciiTheme="minorHAnsi" w:hAnsiTheme="minorHAnsi"/>
                  <w:b w:val="0"/>
                  <w:color w:val="FF0000"/>
                  <w:sz w:val="20"/>
                </w:rPr>
                <w:t xml:space="preserve"> </w:t>
              </w:r>
              <w:r w:rsidRPr="00D835FA">
                <w:rPr>
                  <w:rStyle w:val="fn"/>
                  <w:rFonts w:asciiTheme="minorHAnsi" w:hAnsiTheme="minorHAnsi"/>
                  <w:b w:val="0"/>
                  <w:i/>
                  <w:color w:val="FF0000"/>
                  <w:sz w:val="20"/>
                </w:rPr>
                <w:t>Žurnalistika a společnost.</w:t>
              </w:r>
              <w:r>
                <w:rPr>
                  <w:rStyle w:val="fn"/>
                  <w:rFonts w:asciiTheme="minorHAnsi" w:hAnsiTheme="minorHAnsi"/>
                  <w:b w:val="0"/>
                  <w:color w:val="FF0000"/>
                  <w:sz w:val="20"/>
                </w:rPr>
                <w:t xml:space="preserve"> Praha</w:t>
              </w:r>
              <w:r w:rsidRPr="001B2D6F">
                <w:rPr>
                  <w:rStyle w:val="fn"/>
                  <w:rFonts w:asciiTheme="minorHAnsi" w:hAnsiTheme="minorHAnsi"/>
                  <w:b w:val="0"/>
                  <w:color w:val="FF0000"/>
                  <w:sz w:val="20"/>
                </w:rPr>
                <w:t>: Univerzita Karlova, naklad</w:t>
              </w:r>
              <w:r>
                <w:rPr>
                  <w:rStyle w:val="fn"/>
                  <w:rFonts w:asciiTheme="minorHAnsi" w:hAnsiTheme="minorHAnsi"/>
                  <w:b w:val="0"/>
                  <w:color w:val="FF0000"/>
                  <w:sz w:val="20"/>
                </w:rPr>
                <w:t>atelství Karolinum,</w:t>
              </w:r>
              <w:r w:rsidRPr="001B2D6F">
                <w:rPr>
                  <w:rStyle w:val="fn"/>
                  <w:rFonts w:asciiTheme="minorHAnsi" w:hAnsiTheme="minorHAnsi"/>
                  <w:b w:val="0"/>
                  <w:color w:val="FF0000"/>
                  <w:sz w:val="20"/>
                </w:rPr>
                <w:t xml:space="preserve"> ISBN 9788024630939.</w:t>
              </w:r>
            </w:ins>
          </w:p>
          <w:p w14:paraId="0A5E6D88" w14:textId="77777777" w:rsidR="00F64B71" w:rsidRPr="00F52EEF" w:rsidRDefault="00F64B71" w:rsidP="00935F76">
            <w:pPr>
              <w:tabs>
                <w:tab w:val="left" w:pos="567"/>
              </w:tabs>
              <w:rPr>
                <w:rStyle w:val="fn"/>
                <w:rFonts w:asciiTheme="minorHAnsi" w:hAnsiTheme="minorHAnsi" w:cstheme="minorHAnsi"/>
              </w:rPr>
            </w:pPr>
            <w:r w:rsidRPr="00F52EEF">
              <w:rPr>
                <w:rStyle w:val="fn"/>
                <w:rFonts w:asciiTheme="minorHAnsi" w:hAnsiTheme="minorHAnsi" w:cstheme="minorHAnsi"/>
              </w:rPr>
              <w:t xml:space="preserve">JEŽEK, Vlastimil a Jan JIRÁK. 2014. </w:t>
            </w:r>
            <w:r w:rsidRPr="00F52EEF">
              <w:rPr>
                <w:rStyle w:val="fn"/>
                <w:rFonts w:asciiTheme="minorHAnsi" w:hAnsiTheme="minorHAnsi" w:cstheme="minorHAnsi"/>
                <w:i/>
              </w:rPr>
              <w:t>Média a my.</w:t>
            </w:r>
            <w:r w:rsidRPr="00F52EEF">
              <w:rPr>
                <w:rStyle w:val="fn"/>
                <w:rFonts w:asciiTheme="minorHAnsi" w:hAnsiTheme="minorHAnsi" w:cstheme="minorHAnsi"/>
              </w:rPr>
              <w:t xml:space="preserve"> Praha: Akademie múzických umění. ISBN 978-80-7331-304-3.</w:t>
            </w:r>
          </w:p>
          <w:p w14:paraId="6CD24DD9" w14:textId="77777777" w:rsidR="00DC6120" w:rsidRDefault="00DC6120" w:rsidP="00935F76">
            <w:pPr>
              <w:tabs>
                <w:tab w:val="left" w:pos="567"/>
              </w:tabs>
              <w:rPr>
                <w:rFonts w:asciiTheme="minorHAnsi" w:hAnsiTheme="minorHAnsi" w:cstheme="minorHAnsi"/>
                <w:i/>
                <w:iCs/>
              </w:rPr>
            </w:pPr>
          </w:p>
          <w:p w14:paraId="639CAD81" w14:textId="7CC3356C" w:rsidR="00F64B71" w:rsidRPr="00F52EEF" w:rsidRDefault="00DC6120" w:rsidP="00935F76">
            <w:pPr>
              <w:tabs>
                <w:tab w:val="left" w:pos="567"/>
              </w:tabs>
              <w:rPr>
                <w:rFonts w:asciiTheme="minorHAnsi" w:hAnsiTheme="minorHAnsi" w:cstheme="minorHAnsi"/>
              </w:rPr>
            </w:pPr>
            <w:r>
              <w:rPr>
                <w:rFonts w:asciiTheme="minorHAnsi" w:hAnsiTheme="minorHAnsi" w:cstheme="minorHAnsi"/>
                <w:i/>
                <w:iCs/>
              </w:rPr>
              <w:t>O</w:t>
            </w:r>
            <w:r w:rsidR="00F64B71" w:rsidRPr="00F52EEF">
              <w:rPr>
                <w:rFonts w:asciiTheme="minorHAnsi" w:hAnsiTheme="minorHAnsi" w:cstheme="minorHAnsi"/>
                <w:i/>
                <w:iCs/>
              </w:rPr>
              <w:t>dborné servery zaměřené na marketingovou komunikaci</w:t>
            </w:r>
            <w:r>
              <w:rPr>
                <w:rFonts w:asciiTheme="minorHAnsi" w:hAnsiTheme="minorHAnsi" w:cstheme="minorHAnsi"/>
                <w:i/>
                <w:iCs/>
              </w:rPr>
              <w:t>.</w:t>
            </w:r>
          </w:p>
        </w:tc>
      </w:tr>
      <w:tr w:rsidR="00F64B71" w:rsidRPr="00F52EEF" w14:paraId="08DDA001" w14:textId="77777777" w:rsidTr="00DC6120">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676DBDE"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0B24CE55" w14:textId="77777777" w:rsidTr="00DC6120">
        <w:tc>
          <w:tcPr>
            <w:tcW w:w="5605" w:type="dxa"/>
            <w:gridSpan w:val="3"/>
            <w:tcBorders>
              <w:top w:val="single" w:sz="2" w:space="0" w:color="auto"/>
            </w:tcBorders>
            <w:shd w:val="clear" w:color="auto" w:fill="F7CAAC"/>
          </w:tcPr>
          <w:p w14:paraId="394FFD5D"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CB798B3"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3A69E28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59C86DA6" w14:textId="77777777" w:rsidTr="00DC6120">
        <w:tc>
          <w:tcPr>
            <w:tcW w:w="10673" w:type="dxa"/>
            <w:gridSpan w:val="8"/>
            <w:shd w:val="clear" w:color="auto" w:fill="F7CAAC"/>
          </w:tcPr>
          <w:p w14:paraId="1E0C529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5DF9C46D" w14:textId="77777777" w:rsidTr="00DC6120">
        <w:trPr>
          <w:trHeight w:val="2056"/>
        </w:trPr>
        <w:tc>
          <w:tcPr>
            <w:tcW w:w="10673" w:type="dxa"/>
            <w:gridSpan w:val="8"/>
            <w:shd w:val="clear" w:color="auto" w:fill="auto"/>
          </w:tcPr>
          <w:p w14:paraId="7923657F" w14:textId="77777777" w:rsidR="00F64B71" w:rsidRPr="00F52EEF" w:rsidRDefault="00F64B71" w:rsidP="00935F76">
            <w:pPr>
              <w:tabs>
                <w:tab w:val="left" w:pos="567"/>
              </w:tabs>
              <w:rPr>
                <w:rFonts w:asciiTheme="minorHAnsi" w:hAnsiTheme="minorHAnsi" w:cstheme="minorHAnsi"/>
              </w:rPr>
            </w:pPr>
          </w:p>
        </w:tc>
      </w:tr>
    </w:tbl>
    <w:p w14:paraId="51F17D36" w14:textId="77777777" w:rsidR="00F64B71" w:rsidRPr="00F52EEF" w:rsidRDefault="00F64B71" w:rsidP="00935F76">
      <w:pPr>
        <w:tabs>
          <w:tab w:val="left" w:pos="567"/>
        </w:tabs>
        <w:spacing w:after="160" w:line="259" w:lineRule="auto"/>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621"/>
        <w:gridCol w:w="1074"/>
        <w:gridCol w:w="668"/>
      </w:tblGrid>
      <w:tr w:rsidR="00F64B71" w:rsidRPr="00F52EEF" w14:paraId="01859852" w14:textId="77777777" w:rsidTr="00E52AC3">
        <w:tc>
          <w:tcPr>
            <w:tcW w:w="10673" w:type="dxa"/>
            <w:gridSpan w:val="8"/>
            <w:tcBorders>
              <w:bottom w:val="double" w:sz="4" w:space="0" w:color="auto"/>
            </w:tcBorders>
            <w:shd w:val="clear" w:color="auto" w:fill="BDD6EE"/>
          </w:tcPr>
          <w:p w14:paraId="157D432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3923D34B" w14:textId="77777777" w:rsidTr="00E52AC3">
        <w:tc>
          <w:tcPr>
            <w:tcW w:w="3904" w:type="dxa"/>
            <w:tcBorders>
              <w:top w:val="double" w:sz="4" w:space="0" w:color="auto"/>
            </w:tcBorders>
            <w:shd w:val="clear" w:color="auto" w:fill="F7CAAC"/>
          </w:tcPr>
          <w:p w14:paraId="7D3125E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Název studijního předmětu</w:t>
            </w:r>
          </w:p>
        </w:tc>
        <w:tc>
          <w:tcPr>
            <w:tcW w:w="6769" w:type="dxa"/>
            <w:gridSpan w:val="7"/>
            <w:tcBorders>
              <w:top w:val="double" w:sz="4" w:space="0" w:color="auto"/>
            </w:tcBorders>
          </w:tcPr>
          <w:p w14:paraId="6187FDE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Základy psychologie</w:t>
            </w:r>
          </w:p>
        </w:tc>
      </w:tr>
      <w:tr w:rsidR="00F64B71" w:rsidRPr="00F52EEF" w14:paraId="0EC69140" w14:textId="77777777" w:rsidTr="00E52AC3">
        <w:tc>
          <w:tcPr>
            <w:tcW w:w="3904" w:type="dxa"/>
            <w:shd w:val="clear" w:color="auto" w:fill="F7CAAC"/>
          </w:tcPr>
          <w:p w14:paraId="2E6DB85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244CD9F"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2"/>
            <w:shd w:val="clear" w:color="auto" w:fill="F7CAAC"/>
          </w:tcPr>
          <w:p w14:paraId="6491309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101026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F64B71" w:rsidRPr="00F52EEF" w14:paraId="7F38D919" w14:textId="77777777" w:rsidTr="00E52AC3">
        <w:tc>
          <w:tcPr>
            <w:tcW w:w="3904" w:type="dxa"/>
            <w:shd w:val="clear" w:color="auto" w:fill="F7CAAC"/>
          </w:tcPr>
          <w:p w14:paraId="72BEF79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32CAC81" w14:textId="62B75709"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13p</w:t>
            </w:r>
            <w:r w:rsidR="00DC6120">
              <w:rPr>
                <w:rFonts w:asciiTheme="minorHAnsi" w:eastAsia="Calibri" w:hAnsiTheme="minorHAnsi" w:cstheme="minorHAnsi"/>
              </w:rPr>
              <w:t xml:space="preserve"> </w:t>
            </w:r>
            <w:r w:rsidRPr="00F52EEF">
              <w:rPr>
                <w:rFonts w:asciiTheme="minorHAnsi" w:eastAsia="Calibri" w:hAnsiTheme="minorHAnsi" w:cstheme="minorHAnsi"/>
              </w:rPr>
              <w:t>+</w:t>
            </w:r>
            <w:r w:rsidR="00DC6120">
              <w:rPr>
                <w:rFonts w:asciiTheme="minorHAnsi" w:eastAsia="Calibri" w:hAnsiTheme="minorHAnsi" w:cstheme="minorHAnsi"/>
              </w:rPr>
              <w:t xml:space="preserve"> </w:t>
            </w:r>
            <w:r w:rsidRPr="00F52EEF">
              <w:rPr>
                <w:rFonts w:asciiTheme="minorHAnsi" w:eastAsia="Calibri" w:hAnsiTheme="minorHAnsi" w:cstheme="minorHAnsi"/>
              </w:rPr>
              <w:t xml:space="preserve">13s </w:t>
            </w:r>
          </w:p>
        </w:tc>
        <w:tc>
          <w:tcPr>
            <w:tcW w:w="889" w:type="dxa"/>
            <w:shd w:val="clear" w:color="auto" w:fill="F7CAAC"/>
          </w:tcPr>
          <w:p w14:paraId="03E28C2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526C1D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5AE6B4C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2"/>
          </w:tcPr>
          <w:p w14:paraId="5FB35E6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2B3FE14A" w14:textId="77777777" w:rsidTr="00E52AC3">
        <w:tc>
          <w:tcPr>
            <w:tcW w:w="3904" w:type="dxa"/>
            <w:shd w:val="clear" w:color="auto" w:fill="F7CAAC"/>
          </w:tcPr>
          <w:p w14:paraId="42ED8BD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2E19B4F5"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51F0EA43" w14:textId="77777777" w:rsidTr="00E52AC3">
        <w:tc>
          <w:tcPr>
            <w:tcW w:w="3904" w:type="dxa"/>
            <w:shd w:val="clear" w:color="auto" w:fill="F7CAAC"/>
          </w:tcPr>
          <w:p w14:paraId="4CB295E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A2D4D00"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1621" w:type="dxa"/>
            <w:shd w:val="clear" w:color="auto" w:fill="F7CAAC"/>
          </w:tcPr>
          <w:p w14:paraId="36EFFEE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2"/>
          </w:tcPr>
          <w:p w14:paraId="301287CF"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F64B71" w:rsidRPr="00F52EEF" w14:paraId="0EDC8E68" w14:textId="77777777" w:rsidTr="00E52AC3">
        <w:tc>
          <w:tcPr>
            <w:tcW w:w="3904" w:type="dxa"/>
            <w:shd w:val="clear" w:color="auto" w:fill="F7CAAC"/>
          </w:tcPr>
          <w:p w14:paraId="2257F2E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230EEE66" w14:textId="77777777" w:rsidR="00F64B71" w:rsidRPr="00F52EEF" w:rsidRDefault="00F64B71" w:rsidP="00935F76">
            <w:pPr>
              <w:tabs>
                <w:tab w:val="left" w:pos="567"/>
              </w:tabs>
              <w:jc w:val="both"/>
              <w:rPr>
                <w:rFonts w:asciiTheme="minorHAnsi" w:hAnsiTheme="minorHAnsi" w:cstheme="minorHAnsi"/>
                <w:shd w:val="clear" w:color="auto" w:fill="FFFFFF"/>
              </w:rPr>
            </w:pPr>
          </w:p>
        </w:tc>
      </w:tr>
      <w:tr w:rsidR="00F64B71" w:rsidRPr="00F52EEF" w14:paraId="12F30940" w14:textId="77777777" w:rsidTr="00E52AC3">
        <w:trPr>
          <w:trHeight w:val="156"/>
        </w:trPr>
        <w:tc>
          <w:tcPr>
            <w:tcW w:w="10673" w:type="dxa"/>
            <w:gridSpan w:val="8"/>
            <w:tcBorders>
              <w:top w:val="nil"/>
            </w:tcBorders>
          </w:tcPr>
          <w:p w14:paraId="1897162F" w14:textId="2FE912BF" w:rsidR="00F64B71" w:rsidRPr="00F52EEF" w:rsidRDefault="00DC6120"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F64B71" w:rsidRPr="00F52EEF">
              <w:rPr>
                <w:rFonts w:asciiTheme="minorHAnsi" w:hAnsiTheme="minorHAnsi" w:cstheme="minorHAnsi"/>
                <w:shd w:val="clear" w:color="auto" w:fill="FFFFFF"/>
              </w:rPr>
              <w:t>Aktivní práce na hodinách, splnění zadaných úkolů na hodině-20% známky</w:t>
            </w:r>
            <w:r>
              <w:rPr>
                <w:rFonts w:asciiTheme="minorHAnsi" w:hAnsiTheme="minorHAnsi" w:cstheme="minorHAnsi"/>
                <w:shd w:val="clear" w:color="auto" w:fill="FFFFFF"/>
              </w:rPr>
              <w:t>.</w:t>
            </w:r>
          </w:p>
          <w:p w14:paraId="773AD0ED" w14:textId="4449A71C" w:rsidR="00F64B71" w:rsidRPr="00F52EEF" w:rsidRDefault="00DC6120"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F64B71" w:rsidRPr="00F52EEF">
              <w:rPr>
                <w:rFonts w:asciiTheme="minorHAnsi" w:hAnsiTheme="minorHAnsi" w:cstheme="minorHAnsi"/>
                <w:shd w:val="clear" w:color="auto" w:fill="FFFFFF"/>
              </w:rPr>
              <w:t>Absolvování závěrečného písemného testu (ověření teoretických znalostí), podmínkou je získání minimálně 60% bodů (30% známky)</w:t>
            </w:r>
            <w:r>
              <w:rPr>
                <w:rFonts w:asciiTheme="minorHAnsi" w:hAnsiTheme="minorHAnsi" w:cstheme="minorHAnsi"/>
                <w:shd w:val="clear" w:color="auto" w:fill="FFFFFF"/>
              </w:rPr>
              <w:t>.</w:t>
            </w:r>
          </w:p>
          <w:p w14:paraId="266E1BB8" w14:textId="719F8B6F" w:rsidR="00F64B71" w:rsidRPr="00F52EEF" w:rsidRDefault="00DC6120"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F64B71" w:rsidRPr="00F52EEF">
              <w:rPr>
                <w:rFonts w:asciiTheme="minorHAnsi" w:hAnsiTheme="minorHAnsi" w:cstheme="minorHAnsi"/>
                <w:shd w:val="clear" w:color="auto" w:fill="FFFFFF"/>
              </w:rPr>
              <w:t>Závěrečná prezentace skupinové práce, řízení diskuse, zapracování připomínek (30% známky)</w:t>
            </w:r>
            <w:r>
              <w:rPr>
                <w:rFonts w:asciiTheme="minorHAnsi" w:hAnsiTheme="minorHAnsi" w:cstheme="minorHAnsi"/>
                <w:shd w:val="clear" w:color="auto" w:fill="FFFFFF"/>
              </w:rPr>
              <w:t>.</w:t>
            </w:r>
          </w:p>
          <w:p w14:paraId="692A32FD" w14:textId="1710C2BB" w:rsidR="00F64B71" w:rsidRPr="00F52EEF" w:rsidRDefault="00DC6120" w:rsidP="00935F76">
            <w:pPr>
              <w:tabs>
                <w:tab w:val="left" w:pos="567"/>
              </w:tabs>
              <w:jc w:val="both"/>
              <w:rPr>
                <w:rFonts w:asciiTheme="minorHAnsi" w:hAnsiTheme="minorHAnsi" w:cstheme="minorHAnsi"/>
              </w:rPr>
            </w:pPr>
            <w:r>
              <w:rPr>
                <w:rFonts w:asciiTheme="minorHAnsi" w:hAnsiTheme="minorHAnsi" w:cstheme="minorHAnsi"/>
                <w:shd w:val="clear" w:color="auto" w:fill="FFFFFF"/>
              </w:rPr>
              <w:t xml:space="preserve">4. </w:t>
            </w:r>
            <w:r w:rsidR="00F64B71" w:rsidRPr="00F52EEF">
              <w:rPr>
                <w:rFonts w:asciiTheme="minorHAnsi" w:hAnsiTheme="minorHAnsi" w:cstheme="minorHAnsi"/>
                <w:shd w:val="clear" w:color="auto" w:fill="FFFFFF"/>
              </w:rPr>
              <w:t>Písemná podoba projektu (20% známky)</w:t>
            </w:r>
            <w:r>
              <w:rPr>
                <w:rFonts w:asciiTheme="minorHAnsi" w:hAnsiTheme="minorHAnsi" w:cstheme="minorHAnsi"/>
                <w:shd w:val="clear" w:color="auto" w:fill="FFFFFF"/>
              </w:rPr>
              <w:t>.</w:t>
            </w:r>
          </w:p>
        </w:tc>
      </w:tr>
      <w:tr w:rsidR="00F64B71" w:rsidRPr="00F52EEF" w14:paraId="2E50DAC4" w14:textId="77777777" w:rsidTr="00E52AC3">
        <w:trPr>
          <w:trHeight w:val="197"/>
        </w:trPr>
        <w:tc>
          <w:tcPr>
            <w:tcW w:w="3904" w:type="dxa"/>
            <w:tcBorders>
              <w:top w:val="nil"/>
            </w:tcBorders>
            <w:shd w:val="clear" w:color="auto" w:fill="F7CAAC"/>
          </w:tcPr>
          <w:p w14:paraId="10B6A0F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4949C67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doc. PhDr. Blandína Šramová, PhD.</w:t>
            </w:r>
          </w:p>
        </w:tc>
      </w:tr>
      <w:tr w:rsidR="00F64B71" w:rsidRPr="00F52EEF" w14:paraId="5E37B8C1" w14:textId="77777777" w:rsidTr="00E52AC3">
        <w:trPr>
          <w:trHeight w:val="243"/>
        </w:trPr>
        <w:tc>
          <w:tcPr>
            <w:tcW w:w="3904" w:type="dxa"/>
            <w:tcBorders>
              <w:top w:val="nil"/>
            </w:tcBorders>
            <w:shd w:val="clear" w:color="auto" w:fill="F7CAAC"/>
          </w:tcPr>
          <w:p w14:paraId="6EE568D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71F4FA6A" w14:textId="4ABF7B49"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se </w:t>
            </w:r>
            <w:proofErr w:type="gramStart"/>
            <w:r w:rsidRPr="00F52EEF">
              <w:rPr>
                <w:rFonts w:asciiTheme="minorHAnsi" w:hAnsiTheme="minorHAnsi" w:cstheme="minorHAnsi"/>
              </w:rPr>
              <w:t>podílí  100</w:t>
            </w:r>
            <w:proofErr w:type="gramEnd"/>
            <w:r w:rsidRPr="00F52EEF">
              <w:rPr>
                <w:rFonts w:asciiTheme="minorHAnsi" w:hAnsiTheme="minorHAnsi" w:cstheme="minorHAnsi"/>
              </w:rPr>
              <w:t xml:space="preserve">% </w:t>
            </w:r>
            <w:r w:rsidR="00E86517" w:rsidRPr="00F52EEF">
              <w:rPr>
                <w:rFonts w:asciiTheme="minorHAnsi" w:hAnsiTheme="minorHAnsi" w:cstheme="minorHAnsi"/>
              </w:rPr>
              <w:t>na výuce.</w:t>
            </w:r>
          </w:p>
        </w:tc>
      </w:tr>
      <w:tr w:rsidR="00F64B71" w:rsidRPr="00F52EEF" w14:paraId="4CD347FF" w14:textId="77777777" w:rsidTr="00E52AC3">
        <w:tc>
          <w:tcPr>
            <w:tcW w:w="3904" w:type="dxa"/>
            <w:shd w:val="clear" w:color="auto" w:fill="F7CAAC"/>
          </w:tcPr>
          <w:p w14:paraId="1AB7B4E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4A303B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58ADDD0" w14:textId="77777777" w:rsidTr="00DC6120">
        <w:trPr>
          <w:trHeight w:val="70"/>
        </w:trPr>
        <w:tc>
          <w:tcPr>
            <w:tcW w:w="10673" w:type="dxa"/>
            <w:gridSpan w:val="8"/>
            <w:tcBorders>
              <w:top w:val="nil"/>
            </w:tcBorders>
          </w:tcPr>
          <w:p w14:paraId="607DCF6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DA9A903" w14:textId="77777777" w:rsidTr="00E52AC3">
        <w:tc>
          <w:tcPr>
            <w:tcW w:w="3904" w:type="dxa"/>
            <w:shd w:val="clear" w:color="auto" w:fill="F7CAAC"/>
          </w:tcPr>
          <w:p w14:paraId="4B6C594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16A96457" w14:textId="77777777" w:rsidR="00F64B71" w:rsidRPr="00F52EEF" w:rsidRDefault="00F64B71" w:rsidP="00935F76">
            <w:pPr>
              <w:tabs>
                <w:tab w:val="left" w:pos="567"/>
              </w:tabs>
              <w:jc w:val="both"/>
              <w:rPr>
                <w:rFonts w:asciiTheme="minorHAnsi" w:hAnsiTheme="minorHAnsi" w:cstheme="minorHAnsi"/>
              </w:rPr>
            </w:pPr>
          </w:p>
          <w:p w14:paraId="7B7B20E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AF1F762" w14:textId="77777777" w:rsidTr="00E52AC3">
        <w:trPr>
          <w:trHeight w:val="1415"/>
        </w:trPr>
        <w:tc>
          <w:tcPr>
            <w:tcW w:w="10673" w:type="dxa"/>
            <w:gridSpan w:val="8"/>
            <w:tcBorders>
              <w:top w:val="nil"/>
              <w:bottom w:val="single" w:sz="12" w:space="0" w:color="auto"/>
            </w:tcBorders>
          </w:tcPr>
          <w:p w14:paraId="220A45BF" w14:textId="7563EC57" w:rsidR="00DC6120" w:rsidRPr="00DC6120" w:rsidRDefault="00DC6120" w:rsidP="00935F76">
            <w:pPr>
              <w:tabs>
                <w:tab w:val="left" w:pos="567"/>
              </w:tabs>
              <w:rPr>
                <w:rFonts w:asciiTheme="minorHAnsi" w:hAnsiTheme="minorHAnsi" w:cstheme="minorHAnsi"/>
                <w:b/>
                <w:bCs/>
                <w:lang w:val="pl-PL"/>
              </w:rPr>
            </w:pPr>
            <w:r w:rsidRPr="00DC6120">
              <w:rPr>
                <w:rFonts w:asciiTheme="minorHAnsi" w:hAnsiTheme="minorHAnsi" w:cstheme="minorHAnsi"/>
                <w:b/>
                <w:bCs/>
                <w:lang w:val="pl-PL"/>
              </w:rPr>
              <w:t>Probíraná témata:</w:t>
            </w:r>
          </w:p>
          <w:p w14:paraId="30C5BE5E" w14:textId="6E0A5387" w:rsidR="00F64B71" w:rsidRPr="00F52EEF" w:rsidRDefault="00DC6120" w:rsidP="00935F76">
            <w:pPr>
              <w:tabs>
                <w:tab w:val="left" w:pos="567"/>
              </w:tabs>
              <w:rPr>
                <w:rFonts w:asciiTheme="minorHAnsi" w:hAnsiTheme="minorHAnsi" w:cstheme="minorHAnsi"/>
                <w:bCs/>
              </w:rPr>
            </w:pPr>
            <w:r>
              <w:rPr>
                <w:rFonts w:asciiTheme="minorHAnsi" w:hAnsiTheme="minorHAnsi" w:cstheme="minorHAnsi"/>
                <w:bCs/>
                <w:lang w:val="pl-PL"/>
              </w:rPr>
              <w:t>- p</w:t>
            </w:r>
            <w:r w:rsidR="00F64B71" w:rsidRPr="00F52EEF">
              <w:rPr>
                <w:rFonts w:asciiTheme="minorHAnsi" w:hAnsiTheme="minorHAnsi" w:cstheme="minorHAnsi"/>
                <w:bCs/>
                <w:lang w:val="pl-PL"/>
              </w:rPr>
              <w:t>ředmět psychologie</w:t>
            </w:r>
            <w:r>
              <w:rPr>
                <w:rFonts w:asciiTheme="minorHAnsi" w:hAnsiTheme="minorHAnsi" w:cstheme="minorHAnsi"/>
                <w:bCs/>
                <w:lang w:val="pl-PL"/>
              </w:rPr>
              <w:t>;</w:t>
            </w:r>
          </w:p>
          <w:p w14:paraId="2D24F3AB" w14:textId="1D335BCE" w:rsidR="00F64B71" w:rsidRPr="00F52EEF" w:rsidRDefault="00DC6120" w:rsidP="00935F76">
            <w:pPr>
              <w:tabs>
                <w:tab w:val="left" w:pos="567"/>
              </w:tabs>
              <w:rPr>
                <w:rFonts w:asciiTheme="minorHAnsi" w:hAnsiTheme="minorHAnsi" w:cstheme="minorHAnsi"/>
                <w:bCs/>
              </w:rPr>
            </w:pPr>
            <w:r>
              <w:rPr>
                <w:rFonts w:asciiTheme="minorHAnsi" w:hAnsiTheme="minorHAnsi" w:cstheme="minorHAnsi"/>
                <w:bCs/>
                <w:lang w:val="pl-PL"/>
              </w:rPr>
              <w:t>- h</w:t>
            </w:r>
            <w:r w:rsidR="00F64B71" w:rsidRPr="00F52EEF">
              <w:rPr>
                <w:rFonts w:asciiTheme="minorHAnsi" w:hAnsiTheme="minorHAnsi" w:cstheme="minorHAnsi"/>
                <w:bCs/>
                <w:lang w:val="pl-PL"/>
              </w:rPr>
              <w:t>istorie psychologie, přístupy</w:t>
            </w:r>
            <w:r>
              <w:rPr>
                <w:rFonts w:asciiTheme="minorHAnsi" w:hAnsiTheme="minorHAnsi" w:cstheme="minorHAnsi"/>
                <w:bCs/>
                <w:lang w:val="pl-PL"/>
              </w:rPr>
              <w:t>;</w:t>
            </w:r>
            <w:r w:rsidR="00F64B71" w:rsidRPr="00F52EEF">
              <w:rPr>
                <w:rFonts w:asciiTheme="minorHAnsi" w:hAnsiTheme="minorHAnsi" w:cstheme="minorHAnsi"/>
                <w:bCs/>
                <w:lang w:val="pl-PL"/>
              </w:rPr>
              <w:t xml:space="preserve"> </w:t>
            </w:r>
          </w:p>
          <w:p w14:paraId="7DA4A096" w14:textId="2F11809D" w:rsidR="00F64B71" w:rsidRPr="00F52EEF" w:rsidRDefault="00DC6120" w:rsidP="00935F76">
            <w:pPr>
              <w:tabs>
                <w:tab w:val="left" w:pos="567"/>
              </w:tabs>
              <w:rPr>
                <w:rFonts w:asciiTheme="minorHAnsi" w:hAnsiTheme="minorHAnsi" w:cstheme="minorHAnsi"/>
                <w:bCs/>
              </w:rPr>
            </w:pPr>
            <w:r>
              <w:rPr>
                <w:rFonts w:asciiTheme="minorHAnsi" w:hAnsiTheme="minorHAnsi" w:cstheme="minorHAnsi"/>
                <w:bCs/>
              </w:rPr>
              <w:t>- p</w:t>
            </w:r>
            <w:r w:rsidR="00F64B71" w:rsidRPr="00F52EEF">
              <w:rPr>
                <w:rFonts w:asciiTheme="minorHAnsi" w:hAnsiTheme="minorHAnsi" w:cstheme="minorHAnsi"/>
                <w:bCs/>
              </w:rPr>
              <w:t xml:space="preserve">sychické </w:t>
            </w:r>
            <w:r w:rsidR="00F64B71" w:rsidRPr="00F52EEF">
              <w:rPr>
                <w:rFonts w:asciiTheme="minorHAnsi" w:hAnsiTheme="minorHAnsi" w:cstheme="minorHAnsi"/>
                <w:bCs/>
                <w:lang w:val="pl-PL"/>
              </w:rPr>
              <w:t>proces</w:t>
            </w:r>
            <w:r w:rsidR="00F64B71" w:rsidRPr="00F52EEF">
              <w:rPr>
                <w:rFonts w:asciiTheme="minorHAnsi" w:hAnsiTheme="minorHAnsi" w:cstheme="minorHAnsi"/>
                <w:bCs/>
              </w:rPr>
              <w:t>y a stavy</w:t>
            </w:r>
            <w:r>
              <w:rPr>
                <w:rFonts w:asciiTheme="minorHAnsi" w:hAnsiTheme="minorHAnsi" w:cstheme="minorHAnsi"/>
                <w:bCs/>
                <w:lang w:val="pl-PL"/>
              </w:rPr>
              <w:t>;</w:t>
            </w:r>
            <w:r w:rsidR="00F64B71" w:rsidRPr="00F52EEF">
              <w:rPr>
                <w:rFonts w:asciiTheme="minorHAnsi" w:hAnsiTheme="minorHAnsi" w:cstheme="minorHAnsi"/>
                <w:bCs/>
                <w:lang w:val="pl-PL"/>
              </w:rPr>
              <w:t xml:space="preserve"> </w:t>
            </w:r>
          </w:p>
          <w:p w14:paraId="2FB1A6E9" w14:textId="4D7FD748" w:rsidR="00F64B71" w:rsidRPr="00F52EEF" w:rsidRDefault="00DC6120" w:rsidP="00935F76">
            <w:pPr>
              <w:tabs>
                <w:tab w:val="left" w:pos="567"/>
              </w:tabs>
              <w:rPr>
                <w:rFonts w:asciiTheme="minorHAnsi" w:hAnsiTheme="minorHAnsi" w:cstheme="minorHAnsi"/>
                <w:bCs/>
              </w:rPr>
            </w:pPr>
            <w:r>
              <w:rPr>
                <w:rFonts w:asciiTheme="minorHAnsi" w:hAnsiTheme="minorHAnsi" w:cstheme="minorHAnsi"/>
                <w:bCs/>
                <w:lang w:val="pl-PL"/>
              </w:rPr>
              <w:t xml:space="preserve">- </w:t>
            </w:r>
            <w:r w:rsidR="00F64B71" w:rsidRPr="00F52EEF">
              <w:rPr>
                <w:rFonts w:asciiTheme="minorHAnsi" w:hAnsiTheme="minorHAnsi" w:cstheme="minorHAnsi"/>
                <w:bCs/>
                <w:lang w:val="pl-PL"/>
              </w:rPr>
              <w:t>vnímání</w:t>
            </w:r>
            <w:r>
              <w:rPr>
                <w:rFonts w:asciiTheme="minorHAnsi" w:hAnsiTheme="minorHAnsi" w:cstheme="minorHAnsi"/>
                <w:bCs/>
                <w:lang w:val="pl-PL"/>
              </w:rPr>
              <w:t>;</w:t>
            </w:r>
          </w:p>
          <w:p w14:paraId="4D5CFB68" w14:textId="3C72D39A" w:rsidR="00F64B71" w:rsidRPr="00F52EEF" w:rsidRDefault="00DC6120" w:rsidP="00935F76">
            <w:pPr>
              <w:tabs>
                <w:tab w:val="left" w:pos="567"/>
              </w:tabs>
              <w:rPr>
                <w:rFonts w:asciiTheme="minorHAnsi" w:hAnsiTheme="minorHAnsi" w:cstheme="minorHAnsi"/>
                <w:bCs/>
              </w:rPr>
            </w:pPr>
            <w:r>
              <w:rPr>
                <w:rFonts w:asciiTheme="minorHAnsi" w:hAnsiTheme="minorHAnsi" w:cstheme="minorHAnsi"/>
                <w:bCs/>
              </w:rPr>
              <w:t xml:space="preserve">- </w:t>
            </w:r>
            <w:r w:rsidR="00F64B71" w:rsidRPr="00F52EEF">
              <w:rPr>
                <w:rFonts w:asciiTheme="minorHAnsi" w:hAnsiTheme="minorHAnsi" w:cstheme="minorHAnsi"/>
                <w:bCs/>
              </w:rPr>
              <w:t>pozornost</w:t>
            </w:r>
            <w:r>
              <w:rPr>
                <w:rFonts w:asciiTheme="minorHAnsi" w:hAnsiTheme="minorHAnsi" w:cstheme="minorHAnsi"/>
                <w:bCs/>
              </w:rPr>
              <w:t>;</w:t>
            </w:r>
          </w:p>
          <w:p w14:paraId="0325988E" w14:textId="1C2C8ABF" w:rsidR="00F64B71" w:rsidRPr="00F52EEF" w:rsidRDefault="00DC6120" w:rsidP="00935F76">
            <w:pPr>
              <w:tabs>
                <w:tab w:val="left" w:pos="567"/>
              </w:tabs>
              <w:rPr>
                <w:rFonts w:asciiTheme="minorHAnsi" w:hAnsiTheme="minorHAnsi" w:cstheme="minorHAnsi"/>
                <w:bCs/>
              </w:rPr>
            </w:pPr>
            <w:r>
              <w:rPr>
                <w:rFonts w:asciiTheme="minorHAnsi" w:hAnsiTheme="minorHAnsi" w:cstheme="minorHAnsi"/>
                <w:bCs/>
              </w:rPr>
              <w:t xml:space="preserve">- </w:t>
            </w:r>
            <w:r w:rsidR="00F64B71" w:rsidRPr="00F52EEF">
              <w:rPr>
                <w:rFonts w:asciiTheme="minorHAnsi" w:hAnsiTheme="minorHAnsi" w:cstheme="minorHAnsi"/>
                <w:bCs/>
              </w:rPr>
              <w:t>představivost</w:t>
            </w:r>
            <w:r>
              <w:rPr>
                <w:rFonts w:asciiTheme="minorHAnsi" w:hAnsiTheme="minorHAnsi" w:cstheme="minorHAnsi"/>
                <w:bCs/>
              </w:rPr>
              <w:t>;</w:t>
            </w:r>
          </w:p>
          <w:p w14:paraId="545A35E8" w14:textId="73D38605" w:rsidR="00F64B71" w:rsidRPr="00F52EEF" w:rsidRDefault="00DC6120" w:rsidP="00935F76">
            <w:pPr>
              <w:tabs>
                <w:tab w:val="left" w:pos="567"/>
              </w:tabs>
              <w:rPr>
                <w:rFonts w:asciiTheme="minorHAnsi" w:hAnsiTheme="minorHAnsi" w:cstheme="minorHAnsi"/>
                <w:bCs/>
              </w:rPr>
            </w:pPr>
            <w:r>
              <w:rPr>
                <w:rFonts w:asciiTheme="minorHAnsi" w:hAnsiTheme="minorHAnsi" w:cstheme="minorHAnsi"/>
                <w:bCs/>
              </w:rPr>
              <w:t xml:space="preserve">- </w:t>
            </w:r>
            <w:r w:rsidR="00F64B71" w:rsidRPr="00F52EEF">
              <w:rPr>
                <w:rFonts w:asciiTheme="minorHAnsi" w:hAnsiTheme="minorHAnsi" w:cstheme="minorHAnsi"/>
                <w:bCs/>
              </w:rPr>
              <w:t>paměť</w:t>
            </w:r>
            <w:r>
              <w:rPr>
                <w:rFonts w:asciiTheme="minorHAnsi" w:hAnsiTheme="minorHAnsi" w:cstheme="minorHAnsi"/>
                <w:bCs/>
              </w:rPr>
              <w:t>;</w:t>
            </w:r>
          </w:p>
          <w:p w14:paraId="23D2F993" w14:textId="14C95658" w:rsidR="00F64B71" w:rsidRPr="00F52EEF" w:rsidRDefault="00DC6120" w:rsidP="00935F76">
            <w:pPr>
              <w:tabs>
                <w:tab w:val="left" w:pos="567"/>
              </w:tabs>
              <w:rPr>
                <w:rFonts w:asciiTheme="minorHAnsi" w:hAnsiTheme="minorHAnsi" w:cstheme="minorHAnsi"/>
                <w:bCs/>
              </w:rPr>
            </w:pPr>
            <w:r>
              <w:rPr>
                <w:rFonts w:asciiTheme="minorHAnsi" w:hAnsiTheme="minorHAnsi" w:cstheme="minorHAnsi"/>
                <w:bCs/>
              </w:rPr>
              <w:t xml:space="preserve">- </w:t>
            </w:r>
            <w:r w:rsidR="00F64B71" w:rsidRPr="00F52EEF">
              <w:rPr>
                <w:rFonts w:asciiTheme="minorHAnsi" w:hAnsiTheme="minorHAnsi" w:cstheme="minorHAnsi"/>
                <w:bCs/>
              </w:rPr>
              <w:t>učení</w:t>
            </w:r>
            <w:r>
              <w:rPr>
                <w:rFonts w:asciiTheme="minorHAnsi" w:hAnsiTheme="minorHAnsi" w:cstheme="minorHAnsi"/>
                <w:bCs/>
              </w:rPr>
              <w:t>;</w:t>
            </w:r>
          </w:p>
          <w:p w14:paraId="6FBD4348" w14:textId="0B02306F" w:rsidR="00F64B71" w:rsidRPr="00F52EEF" w:rsidRDefault="00DC6120" w:rsidP="00935F76">
            <w:pPr>
              <w:tabs>
                <w:tab w:val="left" w:pos="567"/>
              </w:tabs>
              <w:rPr>
                <w:rFonts w:asciiTheme="minorHAnsi" w:hAnsiTheme="minorHAnsi" w:cstheme="minorHAnsi"/>
                <w:bCs/>
              </w:rPr>
            </w:pPr>
            <w:r>
              <w:rPr>
                <w:rFonts w:asciiTheme="minorHAnsi" w:hAnsiTheme="minorHAnsi" w:cstheme="minorHAnsi"/>
                <w:bCs/>
              </w:rPr>
              <w:t xml:space="preserve">- </w:t>
            </w:r>
            <w:r w:rsidR="00F64B71" w:rsidRPr="00F52EEF">
              <w:rPr>
                <w:rFonts w:asciiTheme="minorHAnsi" w:hAnsiTheme="minorHAnsi" w:cstheme="minorHAnsi"/>
                <w:bCs/>
              </w:rPr>
              <w:t>myšlení, řeč, inteligence</w:t>
            </w:r>
            <w:r>
              <w:rPr>
                <w:rFonts w:asciiTheme="minorHAnsi" w:hAnsiTheme="minorHAnsi" w:cstheme="minorHAnsi"/>
                <w:bCs/>
              </w:rPr>
              <w:t>;</w:t>
            </w:r>
          </w:p>
          <w:p w14:paraId="4ACB1AEA" w14:textId="6E08CA38" w:rsidR="00F64B71" w:rsidRPr="00F52EEF" w:rsidRDefault="00DC6120" w:rsidP="00935F76">
            <w:pPr>
              <w:tabs>
                <w:tab w:val="left" w:pos="567"/>
              </w:tabs>
              <w:rPr>
                <w:rFonts w:asciiTheme="minorHAnsi" w:hAnsiTheme="minorHAnsi" w:cstheme="minorHAnsi"/>
                <w:bCs/>
              </w:rPr>
            </w:pPr>
            <w:r>
              <w:rPr>
                <w:rFonts w:asciiTheme="minorHAnsi" w:hAnsiTheme="minorHAnsi" w:cstheme="minorHAnsi"/>
                <w:bCs/>
              </w:rPr>
              <w:t xml:space="preserve">- </w:t>
            </w:r>
            <w:r w:rsidR="00F64B71" w:rsidRPr="00F52EEF">
              <w:rPr>
                <w:rFonts w:asciiTheme="minorHAnsi" w:hAnsiTheme="minorHAnsi" w:cstheme="minorHAnsi"/>
                <w:bCs/>
              </w:rPr>
              <w:t>e</w:t>
            </w:r>
            <w:r w:rsidR="00F64B71" w:rsidRPr="00F52EEF">
              <w:rPr>
                <w:rFonts w:asciiTheme="minorHAnsi" w:hAnsiTheme="minorHAnsi" w:cstheme="minorHAnsi"/>
                <w:bCs/>
                <w:lang w:val="de-DE"/>
              </w:rPr>
              <w:t>moce</w:t>
            </w:r>
            <w:r>
              <w:rPr>
                <w:rFonts w:asciiTheme="minorHAnsi" w:hAnsiTheme="minorHAnsi" w:cstheme="minorHAnsi"/>
                <w:bCs/>
                <w:lang w:val="de-DE"/>
              </w:rPr>
              <w:t>;</w:t>
            </w:r>
          </w:p>
          <w:p w14:paraId="6CD4634A" w14:textId="6242B383" w:rsidR="00F64B71" w:rsidRPr="00F52EEF" w:rsidRDefault="00DC6120" w:rsidP="00935F76">
            <w:pPr>
              <w:tabs>
                <w:tab w:val="left" w:pos="567"/>
              </w:tabs>
              <w:rPr>
                <w:rFonts w:asciiTheme="minorHAnsi" w:hAnsiTheme="minorHAnsi" w:cstheme="minorHAnsi"/>
                <w:bCs/>
              </w:rPr>
            </w:pPr>
            <w:r>
              <w:rPr>
                <w:rFonts w:asciiTheme="minorHAnsi" w:hAnsiTheme="minorHAnsi" w:cstheme="minorHAnsi"/>
                <w:bCs/>
              </w:rPr>
              <w:t xml:space="preserve">- </w:t>
            </w:r>
            <w:r w:rsidR="00F64B71" w:rsidRPr="00F52EEF">
              <w:rPr>
                <w:rFonts w:asciiTheme="minorHAnsi" w:hAnsiTheme="minorHAnsi" w:cstheme="minorHAnsi"/>
                <w:bCs/>
              </w:rPr>
              <w:t>motivace</w:t>
            </w:r>
            <w:r>
              <w:rPr>
                <w:rFonts w:asciiTheme="minorHAnsi" w:hAnsiTheme="minorHAnsi" w:cstheme="minorHAnsi"/>
                <w:bCs/>
              </w:rPr>
              <w:t>.</w:t>
            </w:r>
          </w:p>
        </w:tc>
      </w:tr>
      <w:tr w:rsidR="00F64B71" w:rsidRPr="00F52EEF" w14:paraId="04B7C498" w14:textId="77777777" w:rsidTr="00E52AC3">
        <w:trPr>
          <w:trHeight w:val="265"/>
        </w:trPr>
        <w:tc>
          <w:tcPr>
            <w:tcW w:w="4471" w:type="dxa"/>
            <w:gridSpan w:val="2"/>
            <w:tcBorders>
              <w:top w:val="nil"/>
            </w:tcBorders>
            <w:shd w:val="clear" w:color="auto" w:fill="F7CAAC"/>
          </w:tcPr>
          <w:p w14:paraId="1FAC3AD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2D5A854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9B5F6B8" w14:textId="77777777" w:rsidTr="00DC6120">
        <w:trPr>
          <w:trHeight w:val="3162"/>
        </w:trPr>
        <w:tc>
          <w:tcPr>
            <w:tcW w:w="10673" w:type="dxa"/>
            <w:gridSpan w:val="8"/>
            <w:tcBorders>
              <w:top w:val="nil"/>
            </w:tcBorders>
          </w:tcPr>
          <w:p w14:paraId="5D798535" w14:textId="7793FD9D" w:rsidR="00790C9F" w:rsidRDefault="00F64B71">
            <w:pPr>
              <w:pStyle w:val="Textkomente"/>
              <w:rPr>
                <w:ins w:id="1002" w:author="FMK" w:date="2020-01-29T17:39:00Z"/>
              </w:rPr>
              <w:pPrChange w:id="1003" w:author="Martin Kazík" w:date="2020-01-23T11:23:00Z">
                <w:pPr>
                  <w:shd w:val="clear" w:color="auto" w:fill="FFFFFF"/>
                  <w:tabs>
                    <w:tab w:val="left" w:pos="567"/>
                  </w:tabs>
                  <w:spacing w:before="100" w:beforeAutospacing="1" w:after="100" w:afterAutospacing="1"/>
                </w:pPr>
              </w:pPrChange>
            </w:pPr>
            <w:r w:rsidRPr="009577E1">
              <w:rPr>
                <w:b/>
              </w:rPr>
              <w:t>Povinná literatura:</w:t>
            </w:r>
            <w:r w:rsidRPr="009577E1">
              <w:t> </w:t>
            </w:r>
            <w:r w:rsidRPr="009577E1">
              <w:br/>
            </w:r>
            <w:r w:rsidR="00F0435D" w:rsidRPr="009577E1">
              <w:t>ŘÍČAN, Pavel.</w:t>
            </w:r>
            <w:del w:id="1004" w:author="Martin Kazík" w:date="2020-01-23T11:23:00Z">
              <w:r w:rsidRPr="00F52EEF">
                <w:rPr>
                  <w:rFonts w:cstheme="minorHAnsi"/>
                </w:rPr>
                <w:delText xml:space="preserve"> 2005. </w:delText>
              </w:r>
            </w:del>
            <w:ins w:id="1005" w:author="Martin Kazík" w:date="2020-01-23T11:23:00Z">
              <w:r w:rsidR="00F0435D" w:rsidRPr="00F0435D">
                <w:rPr>
                  <w:rFonts w:cstheme="minorHAnsi"/>
                </w:rPr>
                <w:t> </w:t>
              </w:r>
            </w:ins>
            <w:r w:rsidR="00F0435D" w:rsidRPr="00F0435D">
              <w:rPr>
                <w:rPrChange w:id="1006" w:author="Martin Kazík" w:date="2020-01-23T11:23:00Z">
                  <w:rPr>
                    <w:i/>
                  </w:rPr>
                </w:rPrChange>
              </w:rPr>
              <w:t>Psychologie</w:t>
            </w:r>
            <w:del w:id="1007" w:author="Martin Kazík" w:date="2020-01-23T11:23:00Z">
              <w:r w:rsidRPr="00F52EEF">
                <w:rPr>
                  <w:rFonts w:cstheme="minorHAnsi"/>
                  <w:i/>
                </w:rPr>
                <w:delText>: příručka pro studenty.</w:delText>
              </w:r>
            </w:del>
            <w:ins w:id="1008" w:author="Martin Kazík" w:date="2020-01-23T11:23:00Z">
              <w:r w:rsidR="00F0435D" w:rsidRPr="00F0435D">
                <w:rPr>
                  <w:rFonts w:cstheme="minorHAnsi"/>
                </w:rPr>
                <w:t>. Vyd. 4.</w:t>
              </w:r>
            </w:ins>
            <w:r w:rsidR="00F0435D" w:rsidRPr="009577E1">
              <w:t xml:space="preserve"> Praha: Portál</w:t>
            </w:r>
            <w:del w:id="1009" w:author="Martin Kazík" w:date="2020-01-23T11:23:00Z">
              <w:r w:rsidRPr="00F52EEF">
                <w:rPr>
                  <w:rFonts w:cstheme="minorHAnsi"/>
                </w:rPr>
                <w:delText>.</w:delText>
              </w:r>
            </w:del>
            <w:ins w:id="1010" w:author="Martin Kazík" w:date="2020-01-23T11:23:00Z">
              <w:r w:rsidR="00F0435D" w:rsidRPr="00F0435D">
                <w:rPr>
                  <w:rFonts w:cstheme="minorHAnsi"/>
                </w:rPr>
                <w:t>, 2013, 300 s.</w:t>
              </w:r>
            </w:ins>
            <w:r w:rsidR="00F0435D" w:rsidRPr="009577E1">
              <w:t xml:space="preserve"> ISBN </w:t>
            </w:r>
            <w:del w:id="1011" w:author="Martin Kazík" w:date="2020-01-23T11:23:00Z">
              <w:r w:rsidRPr="00F52EEF">
                <w:rPr>
                  <w:rFonts w:cstheme="minorHAnsi"/>
                </w:rPr>
                <w:delText>80-7178-923-2.</w:delText>
              </w:r>
              <w:r w:rsidRPr="00F52EEF">
                <w:rPr>
                  <w:rFonts w:cstheme="minorHAnsi"/>
                </w:rPr>
                <w:br/>
              </w:r>
            </w:del>
            <w:ins w:id="1012" w:author="Martin Kazík" w:date="2020-01-23T11:23:00Z">
              <w:r w:rsidR="00F0435D" w:rsidRPr="00F0435D">
                <w:rPr>
                  <w:rFonts w:cstheme="minorHAnsi"/>
                </w:rPr>
                <w:t>9788026205326.</w:t>
              </w:r>
            </w:ins>
            <w:r w:rsidRPr="009577E1">
              <w:br/>
            </w:r>
            <w:r w:rsidRPr="007C4744">
              <w:rPr>
                <w:b/>
              </w:rPr>
              <w:t>Doporučená literatura:</w:t>
            </w:r>
            <w:r w:rsidRPr="007C4744">
              <w:br/>
            </w:r>
            <w:r w:rsidRPr="00E06FFA">
              <w:t xml:space="preserve">PELSMACKER, Patrick de, Joeri van den BERGH a Maggie GEUENS. 2013. </w:t>
            </w:r>
            <w:r w:rsidRPr="00E06FFA">
              <w:rPr>
                <w:i/>
              </w:rPr>
              <w:t>Marketingová komunikace.</w:t>
            </w:r>
            <w:r w:rsidRPr="00E06FFA">
              <w:t xml:space="preserve"> Praha: Grada. ISBN 80-247-0254-1. </w:t>
            </w:r>
            <w:r w:rsidRPr="00E06FFA">
              <w:br/>
            </w:r>
            <w:del w:id="1013" w:author="FMK" w:date="2020-02-02T18:15:00Z">
              <w:r w:rsidRPr="000311AF" w:rsidDel="004D2684">
                <w:rPr>
                  <w:color w:val="FF0000"/>
                  <w:rPrChange w:id="1014" w:author="Martin Kazík" w:date="2020-01-23T11:23:00Z">
                    <w:rPr/>
                  </w:rPrChange>
                </w:rPr>
                <w:delText xml:space="preserve">HILL, Grahame. 2004. </w:delText>
              </w:r>
              <w:r w:rsidRPr="000311AF" w:rsidDel="004D2684">
                <w:rPr>
                  <w:i/>
                  <w:color w:val="FF0000"/>
                  <w:rPrChange w:id="1015" w:author="Martin Kazík" w:date="2020-01-23T11:23:00Z">
                    <w:rPr>
                      <w:i/>
                    </w:rPr>
                  </w:rPrChange>
                </w:rPr>
                <w:delText>Moderní psychologie: hlavní oblasti současného studia lidské psychiky.</w:delText>
              </w:r>
              <w:r w:rsidRPr="000311AF" w:rsidDel="004D2684">
                <w:rPr>
                  <w:color w:val="FF0000"/>
                  <w:rPrChange w:id="1016" w:author="Martin Kazík" w:date="2020-01-23T11:23:00Z">
                    <w:rPr/>
                  </w:rPrChange>
                </w:rPr>
                <w:delText xml:space="preserve"> Praha: Portál. ISBN 8071786411. </w:delText>
              </w:r>
              <w:r w:rsidRPr="000311AF" w:rsidDel="004D2684">
                <w:rPr>
                  <w:color w:val="FF0000"/>
                  <w:rPrChange w:id="1017" w:author="Martin Kazík" w:date="2020-01-23T11:23:00Z">
                    <w:rPr/>
                  </w:rPrChange>
                </w:rPr>
                <w:br/>
                <w:delText>HRADISKÁ, Elena, LETOVANCOVÁ, Eva. 2010. </w:delText>
              </w:r>
              <w:r w:rsidRPr="000311AF" w:rsidDel="004D2684">
                <w:rPr>
                  <w:i/>
                  <w:color w:val="FF0000"/>
                  <w:rPrChange w:id="1018" w:author="Martin Kazík" w:date="2020-01-23T11:23:00Z">
                    <w:rPr>
                      <w:i/>
                    </w:rPr>
                  </w:rPrChange>
                </w:rPr>
                <w:delText>Psychológia v marketingovej komunikácii</w:delText>
              </w:r>
              <w:r w:rsidRPr="000311AF" w:rsidDel="004D2684">
                <w:rPr>
                  <w:color w:val="FF0000"/>
                  <w:rPrChange w:id="1019" w:author="Martin Kazík" w:date="2020-01-23T11:23:00Z">
                    <w:rPr/>
                  </w:rPrChange>
                </w:rPr>
                <w:delText>. Bratislava: UK. </w:delText>
              </w:r>
              <w:r w:rsidRPr="000311AF" w:rsidDel="004D2684">
                <w:rPr>
                  <w:color w:val="FF0000"/>
                  <w:rPrChange w:id="1020" w:author="Martin Kazík" w:date="2020-01-23T11:23:00Z">
                    <w:rPr/>
                  </w:rPrChange>
                </w:rPr>
                <w:br/>
                <w:delText>HRADISKÁ, Elena. 1998. </w:delText>
              </w:r>
              <w:r w:rsidRPr="000311AF" w:rsidDel="004D2684">
                <w:rPr>
                  <w:i/>
                  <w:color w:val="FF0000"/>
                  <w:rPrChange w:id="1021" w:author="Martin Kazík" w:date="2020-01-23T11:23:00Z">
                    <w:rPr>
                      <w:i/>
                    </w:rPr>
                  </w:rPrChange>
                </w:rPr>
                <w:delText>Psychológia a reklama</w:delText>
              </w:r>
              <w:r w:rsidRPr="000311AF" w:rsidDel="004D2684">
                <w:rPr>
                  <w:color w:val="FF0000"/>
                  <w:rPrChange w:id="1022" w:author="Martin Kazík" w:date="2020-01-23T11:23:00Z">
                    <w:rPr/>
                  </w:rPrChange>
                </w:rPr>
                <w:delText>. Bratislava: Elita. ISBN 80-8044-051-4.</w:delText>
              </w:r>
            </w:del>
            <w:r w:rsidRPr="009577E1">
              <w:br/>
              <w:t xml:space="preserve">COLLIN, Catherine. 2014. </w:t>
            </w:r>
            <w:r w:rsidRPr="009577E1">
              <w:rPr>
                <w:i/>
              </w:rPr>
              <w:t>Kniha psychologie.</w:t>
            </w:r>
            <w:r w:rsidRPr="009577E1">
              <w:t xml:space="preserve"> Praha: Knižní klub. ISBN 978-80-242-4316-0.</w:t>
            </w:r>
            <w:ins w:id="1023" w:author="FMK" w:date="2020-01-29T17:39:00Z">
              <w:r w:rsidR="00790C9F">
                <w:t xml:space="preserve"> </w:t>
              </w:r>
            </w:ins>
          </w:p>
          <w:p w14:paraId="381CC091" w14:textId="77777777" w:rsidR="00BB54D0" w:rsidRDefault="00790C9F">
            <w:pPr>
              <w:pStyle w:val="Textkomente"/>
              <w:rPr>
                <w:ins w:id="1024" w:author="FMK" w:date="2020-01-29T17:47:00Z"/>
              </w:rPr>
              <w:pPrChange w:id="1025" w:author="Martin Kazík" w:date="2020-01-23T11:23:00Z">
                <w:pPr>
                  <w:shd w:val="clear" w:color="auto" w:fill="FFFFFF"/>
                  <w:tabs>
                    <w:tab w:val="left" w:pos="567"/>
                  </w:tabs>
                  <w:spacing w:before="100" w:beforeAutospacing="1" w:after="100" w:afterAutospacing="1"/>
                </w:pPr>
              </w:pPrChange>
            </w:pPr>
            <w:ins w:id="1026" w:author="FMK" w:date="2020-01-29T17:39:00Z">
              <w:r w:rsidRPr="00790C9F">
                <w:t>KUČERA, Dalibor.</w:t>
              </w:r>
              <w:r>
                <w:t xml:space="preserve"> 2013.</w:t>
              </w:r>
              <w:r w:rsidRPr="00790C9F">
                <w:t xml:space="preserve"> </w:t>
              </w:r>
              <w:r w:rsidRPr="00BB54D0">
                <w:rPr>
                  <w:i/>
                  <w:rPrChange w:id="1027" w:author="FMK" w:date="2020-01-29T17:47:00Z">
                    <w:rPr/>
                  </w:rPrChange>
                </w:rPr>
                <w:t>Moderní psychologie: hlavní obory a témata současné psychologické vědy.</w:t>
              </w:r>
              <w:r>
                <w:t xml:space="preserve"> Praha: Grada</w:t>
              </w:r>
              <w:r w:rsidRPr="00790C9F">
                <w:t>. ISBN 9788024746210.</w:t>
              </w:r>
            </w:ins>
            <w:ins w:id="1028" w:author="FMK" w:date="2020-01-29T17:46:00Z">
              <w:r w:rsidR="00BB54D0">
                <w:t xml:space="preserve"> </w:t>
              </w:r>
            </w:ins>
          </w:p>
          <w:p w14:paraId="6E3C7521" w14:textId="759B53B7" w:rsidR="00F64B71" w:rsidRDefault="00BB54D0">
            <w:pPr>
              <w:pStyle w:val="Textkomente"/>
              <w:rPr>
                <w:ins w:id="1029" w:author="FMK" w:date="2020-01-29T17:46:00Z"/>
              </w:rPr>
              <w:pPrChange w:id="1030" w:author="Martin Kazík" w:date="2020-01-23T11:23:00Z">
                <w:pPr>
                  <w:shd w:val="clear" w:color="auto" w:fill="FFFFFF"/>
                  <w:tabs>
                    <w:tab w:val="left" w:pos="567"/>
                  </w:tabs>
                  <w:spacing w:before="100" w:beforeAutospacing="1" w:after="100" w:afterAutospacing="1"/>
                </w:pPr>
              </w:pPrChange>
            </w:pPr>
            <w:ins w:id="1031" w:author="FMK" w:date="2020-01-29T17:46:00Z">
              <w:r w:rsidRPr="00BB54D0">
                <w:t xml:space="preserve">ZELINKA, Stanislav. </w:t>
              </w:r>
            </w:ins>
            <w:ins w:id="1032" w:author="FMK" w:date="2020-01-29T17:47:00Z">
              <w:r>
                <w:t xml:space="preserve">2015. </w:t>
              </w:r>
            </w:ins>
            <w:ins w:id="1033" w:author="FMK" w:date="2020-01-29T17:46:00Z">
              <w:r w:rsidRPr="00BB54D0">
                <w:rPr>
                  <w:i/>
                  <w:rPrChange w:id="1034" w:author="FMK" w:date="2020-01-29T17:47:00Z">
                    <w:rPr/>
                  </w:rPrChange>
                </w:rPr>
                <w:t>Psychologie a marketingové komunikace.</w:t>
              </w:r>
              <w:r w:rsidRPr="00BB54D0">
                <w:t xml:space="preserve"> Zlín: Univerz</w:t>
              </w:r>
              <w:r>
                <w:t xml:space="preserve">ita Tomáše Bati ve Zlíně. </w:t>
              </w:r>
              <w:r w:rsidRPr="00BB54D0">
                <w:t>ISBN 9788074545290.</w:t>
              </w:r>
            </w:ins>
          </w:p>
          <w:p w14:paraId="2CFA43F6" w14:textId="77777777" w:rsidR="00BB54D0" w:rsidRDefault="00BB54D0">
            <w:pPr>
              <w:pStyle w:val="Textkomente"/>
              <w:rPr>
                <w:ins w:id="1035" w:author="FMK" w:date="2020-01-29T17:39:00Z"/>
              </w:rPr>
              <w:pPrChange w:id="1036" w:author="Martin Kazík" w:date="2020-01-23T11:23:00Z">
                <w:pPr>
                  <w:shd w:val="clear" w:color="auto" w:fill="FFFFFF"/>
                  <w:tabs>
                    <w:tab w:val="left" w:pos="567"/>
                  </w:tabs>
                  <w:spacing w:before="100" w:beforeAutospacing="1" w:after="100" w:afterAutospacing="1"/>
                </w:pPr>
              </w:pPrChange>
            </w:pPr>
          </w:p>
          <w:p w14:paraId="18FDBFDB" w14:textId="0A8011ED" w:rsidR="00790C9F" w:rsidRPr="00F0435D" w:rsidRDefault="00790C9F">
            <w:pPr>
              <w:pStyle w:val="Textkomente"/>
              <w:rPr>
                <w:rPrChange w:id="1037" w:author="Martin Kazík" w:date="2020-01-23T11:23:00Z">
                  <w:rPr>
                    <w:rFonts w:asciiTheme="minorHAnsi" w:hAnsiTheme="minorHAnsi"/>
                    <w:lang w:val="sk-SK"/>
                  </w:rPr>
                </w:rPrChange>
              </w:rPr>
              <w:pPrChange w:id="1038" w:author="Martin Kazík" w:date="2020-01-23T11:23:00Z">
                <w:pPr>
                  <w:shd w:val="clear" w:color="auto" w:fill="FFFFFF"/>
                  <w:tabs>
                    <w:tab w:val="left" w:pos="567"/>
                  </w:tabs>
                  <w:spacing w:before="100" w:beforeAutospacing="1" w:after="100" w:afterAutospacing="1"/>
                </w:pPr>
              </w:pPrChange>
            </w:pPr>
          </w:p>
        </w:tc>
      </w:tr>
      <w:tr w:rsidR="00F64B71" w:rsidRPr="00F52EEF" w14:paraId="4B967383" w14:textId="77777777" w:rsidTr="00E52AC3">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4C6D998"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2FAE1F8D" w14:textId="77777777" w:rsidTr="00E52AC3">
        <w:tc>
          <w:tcPr>
            <w:tcW w:w="5605" w:type="dxa"/>
            <w:gridSpan w:val="3"/>
            <w:tcBorders>
              <w:top w:val="single" w:sz="2" w:space="0" w:color="auto"/>
            </w:tcBorders>
            <w:shd w:val="clear" w:color="auto" w:fill="F7CAAC"/>
          </w:tcPr>
          <w:p w14:paraId="65DA338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7EF7415D"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6E939AF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1B09EE1D" w14:textId="77777777" w:rsidTr="00E52AC3">
        <w:tc>
          <w:tcPr>
            <w:tcW w:w="10673" w:type="dxa"/>
            <w:gridSpan w:val="8"/>
            <w:shd w:val="clear" w:color="auto" w:fill="F7CAAC"/>
          </w:tcPr>
          <w:p w14:paraId="45FD21E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1BB625AD" w14:textId="77777777" w:rsidTr="00DC6120">
        <w:trPr>
          <w:trHeight w:val="2056"/>
        </w:trPr>
        <w:tc>
          <w:tcPr>
            <w:tcW w:w="10673" w:type="dxa"/>
            <w:gridSpan w:val="8"/>
          </w:tcPr>
          <w:p w14:paraId="6700908C" w14:textId="77777777" w:rsidR="00F64B71" w:rsidRPr="00F52EEF" w:rsidRDefault="00F64B71" w:rsidP="00935F76">
            <w:pPr>
              <w:shd w:val="clear" w:color="auto" w:fill="FFFFFF"/>
              <w:tabs>
                <w:tab w:val="left" w:pos="567"/>
              </w:tabs>
              <w:spacing w:before="100" w:beforeAutospacing="1" w:after="100" w:afterAutospacing="1"/>
              <w:rPr>
                <w:rFonts w:asciiTheme="minorHAnsi" w:eastAsia="Calibri" w:hAnsiTheme="minorHAnsi" w:cstheme="minorHAnsi"/>
              </w:rPr>
            </w:pPr>
          </w:p>
        </w:tc>
      </w:tr>
    </w:tbl>
    <w:p w14:paraId="35D01705" w14:textId="77777777" w:rsidR="00F64B71" w:rsidRPr="00F52EEF" w:rsidRDefault="00F64B71" w:rsidP="00935F76">
      <w:pPr>
        <w:tabs>
          <w:tab w:val="left" w:pos="567"/>
        </w:tabs>
        <w:rPr>
          <w:rFonts w:asciiTheme="minorHAnsi" w:hAnsiTheme="minorHAnsi" w:cstheme="minorHAnsi"/>
        </w:rPr>
      </w:pPr>
    </w:p>
    <w:p w14:paraId="5D080327" w14:textId="77777777" w:rsidR="000143A8" w:rsidRDefault="000143A8">
      <w:pPr>
        <w:rPr>
          <w:ins w:id="1039" w:author="Radim Bačuvčík" w:date="2020-02-06T14:49:00Z"/>
        </w:rPr>
      </w:pPr>
      <w:ins w:id="1040" w:author="Radim Bačuvčík" w:date="2020-02-06T14:49: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16D739A2" w14:textId="77777777" w:rsidTr="00E52AC3">
        <w:tc>
          <w:tcPr>
            <w:tcW w:w="10673" w:type="dxa"/>
            <w:gridSpan w:val="8"/>
            <w:tcBorders>
              <w:bottom w:val="double" w:sz="4" w:space="0" w:color="auto"/>
            </w:tcBorders>
            <w:shd w:val="clear" w:color="auto" w:fill="BDD6EE"/>
          </w:tcPr>
          <w:p w14:paraId="7BD0DDBB" w14:textId="3F7A9738"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9803517" w14:textId="77777777" w:rsidTr="00E52AC3">
        <w:tc>
          <w:tcPr>
            <w:tcW w:w="3904" w:type="dxa"/>
            <w:tcBorders>
              <w:top w:val="double" w:sz="4" w:space="0" w:color="auto"/>
            </w:tcBorders>
            <w:shd w:val="clear" w:color="auto" w:fill="F7CAAC"/>
          </w:tcPr>
          <w:p w14:paraId="59CAC88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537ACFB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Informační zdroje a jejich využívání</w:t>
            </w:r>
          </w:p>
        </w:tc>
      </w:tr>
      <w:tr w:rsidR="00F64B71" w:rsidRPr="00F52EEF" w14:paraId="663E7175" w14:textId="77777777" w:rsidTr="00E52AC3">
        <w:tc>
          <w:tcPr>
            <w:tcW w:w="3904" w:type="dxa"/>
            <w:shd w:val="clear" w:color="auto" w:fill="F7CAAC"/>
          </w:tcPr>
          <w:p w14:paraId="36818C5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2F2EA43"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2"/>
            <w:shd w:val="clear" w:color="auto" w:fill="F7CAAC"/>
          </w:tcPr>
          <w:p w14:paraId="5C11C65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0F29B5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F64B71" w:rsidRPr="00F52EEF" w14:paraId="001A9317" w14:textId="77777777" w:rsidTr="00E52AC3">
        <w:tc>
          <w:tcPr>
            <w:tcW w:w="3904" w:type="dxa"/>
            <w:shd w:val="clear" w:color="auto" w:fill="F7CAAC"/>
          </w:tcPr>
          <w:p w14:paraId="0493845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A48306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13c</w:t>
            </w:r>
          </w:p>
        </w:tc>
        <w:tc>
          <w:tcPr>
            <w:tcW w:w="889" w:type="dxa"/>
            <w:shd w:val="clear" w:color="auto" w:fill="F7CAAC"/>
          </w:tcPr>
          <w:p w14:paraId="2E76C25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D0AE11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shd w:val="clear" w:color="auto" w:fill="F7CAAC"/>
          </w:tcPr>
          <w:p w14:paraId="456A2CD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1547D74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0F67A621" w14:textId="77777777" w:rsidTr="00E52AC3">
        <w:tc>
          <w:tcPr>
            <w:tcW w:w="3904" w:type="dxa"/>
            <w:shd w:val="clear" w:color="auto" w:fill="F7CAAC"/>
          </w:tcPr>
          <w:p w14:paraId="16899A1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37E9622A"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4F45D86B" w14:textId="77777777" w:rsidTr="00E52AC3">
        <w:tc>
          <w:tcPr>
            <w:tcW w:w="3904" w:type="dxa"/>
            <w:shd w:val="clear" w:color="auto" w:fill="F7CAAC"/>
          </w:tcPr>
          <w:p w14:paraId="165D06E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09DD6C69"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Klasifikovaný zápočet </w:t>
            </w:r>
          </w:p>
        </w:tc>
        <w:tc>
          <w:tcPr>
            <w:tcW w:w="2156" w:type="dxa"/>
            <w:shd w:val="clear" w:color="auto" w:fill="F7CAAC"/>
          </w:tcPr>
          <w:p w14:paraId="0E94B1F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797D1970" w14:textId="430222FE" w:rsidR="00F64B71" w:rsidRPr="00F52EEF" w:rsidRDefault="008A154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769AA608" w14:textId="77777777" w:rsidTr="00E52AC3">
        <w:tc>
          <w:tcPr>
            <w:tcW w:w="3904" w:type="dxa"/>
            <w:shd w:val="clear" w:color="auto" w:fill="F7CAAC"/>
          </w:tcPr>
          <w:p w14:paraId="458C6F1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78EA69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Docházka do výuky, písemný test.</w:t>
            </w:r>
          </w:p>
        </w:tc>
      </w:tr>
      <w:tr w:rsidR="00F64B71" w:rsidRPr="00F52EEF" w14:paraId="2D0E6BA7" w14:textId="77777777" w:rsidTr="00E52AC3">
        <w:trPr>
          <w:trHeight w:val="554"/>
        </w:trPr>
        <w:tc>
          <w:tcPr>
            <w:tcW w:w="10673" w:type="dxa"/>
            <w:gridSpan w:val="8"/>
            <w:tcBorders>
              <w:top w:val="nil"/>
            </w:tcBorders>
          </w:tcPr>
          <w:p w14:paraId="25E0684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019836C" w14:textId="77777777" w:rsidTr="00E52AC3">
        <w:trPr>
          <w:trHeight w:val="197"/>
        </w:trPr>
        <w:tc>
          <w:tcPr>
            <w:tcW w:w="3904" w:type="dxa"/>
            <w:tcBorders>
              <w:top w:val="nil"/>
            </w:tcBorders>
            <w:shd w:val="clear" w:color="auto" w:fill="F7CAAC"/>
          </w:tcPr>
          <w:p w14:paraId="1D44AE0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6ED5EE0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F64B71" w:rsidRPr="00F52EEF" w14:paraId="39EDD328" w14:textId="77777777" w:rsidTr="00E52AC3">
        <w:trPr>
          <w:trHeight w:val="243"/>
        </w:trPr>
        <w:tc>
          <w:tcPr>
            <w:tcW w:w="3904" w:type="dxa"/>
            <w:tcBorders>
              <w:top w:val="nil"/>
            </w:tcBorders>
            <w:shd w:val="clear" w:color="auto" w:fill="F7CAAC"/>
          </w:tcPr>
          <w:p w14:paraId="0DD389E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075DF0DC" w14:textId="7415700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se podílí </w:t>
            </w:r>
            <w:r w:rsidR="00E86517" w:rsidRPr="00F52EEF">
              <w:rPr>
                <w:rFonts w:asciiTheme="minorHAnsi" w:hAnsiTheme="minorHAnsi" w:cstheme="minorHAnsi"/>
              </w:rPr>
              <w:t>100% na výuce.</w:t>
            </w:r>
          </w:p>
        </w:tc>
      </w:tr>
      <w:tr w:rsidR="00F64B71" w:rsidRPr="00F52EEF" w14:paraId="7D81BE5C" w14:textId="77777777" w:rsidTr="00E52AC3">
        <w:tc>
          <w:tcPr>
            <w:tcW w:w="3904" w:type="dxa"/>
            <w:shd w:val="clear" w:color="auto" w:fill="F7CAAC"/>
          </w:tcPr>
          <w:p w14:paraId="73CA77F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39689DF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358A4C5" w14:textId="77777777" w:rsidTr="00DC6120">
        <w:trPr>
          <w:trHeight w:val="70"/>
        </w:trPr>
        <w:tc>
          <w:tcPr>
            <w:tcW w:w="10673" w:type="dxa"/>
            <w:gridSpan w:val="8"/>
            <w:tcBorders>
              <w:top w:val="nil"/>
            </w:tcBorders>
          </w:tcPr>
          <w:p w14:paraId="7570CC4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3905F29" w14:textId="77777777" w:rsidTr="00E52AC3">
        <w:tc>
          <w:tcPr>
            <w:tcW w:w="3904" w:type="dxa"/>
            <w:shd w:val="clear" w:color="auto" w:fill="F7CAAC"/>
          </w:tcPr>
          <w:p w14:paraId="7AB5D43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2C9BE44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2888E03" w14:textId="77777777" w:rsidTr="00E52AC3">
        <w:trPr>
          <w:trHeight w:val="3938"/>
        </w:trPr>
        <w:tc>
          <w:tcPr>
            <w:tcW w:w="10673" w:type="dxa"/>
            <w:gridSpan w:val="8"/>
            <w:tcBorders>
              <w:top w:val="nil"/>
              <w:bottom w:val="single" w:sz="12" w:space="0" w:color="auto"/>
            </w:tcBorders>
          </w:tcPr>
          <w:p w14:paraId="465DCE52" w14:textId="77777777" w:rsidR="00F64B71" w:rsidRDefault="00F64B71" w:rsidP="00935F76">
            <w:pPr>
              <w:tabs>
                <w:tab w:val="left" w:pos="567"/>
              </w:tabs>
              <w:jc w:val="both"/>
              <w:rPr>
                <w:del w:id="1041" w:author="Martin Kazík" w:date="2020-01-23T11:23:00Z"/>
                <w:rFonts w:asciiTheme="minorHAnsi" w:hAnsiTheme="minorHAnsi" w:cstheme="minorHAnsi"/>
              </w:rPr>
            </w:pPr>
            <w:del w:id="1042" w:author="Martin Kazík" w:date="2020-01-23T11:23:00Z">
              <w:r w:rsidRPr="00F52EEF">
                <w:rPr>
                  <w:rFonts w:asciiTheme="minorHAnsi" w:hAnsiTheme="minorHAnsi" w:cstheme="minorHAnsi"/>
                </w:rPr>
                <w:delText>Cílem předmětu je vést studenty k efektivnímu a samostatnému využití informačních zdrojů a služeb dostupných na internetu a v prostředí knihovny UTB. Praktickým výsledkem této informační výchovy je schopnost studenta vyřešit "konkrétní informační problém", který spočívá ve výběru vhodných informačních zdrojů k zadanému tématu, vyhledávání relevantních informací a schopnosti správně citovat použité prameny.</w:delText>
              </w:r>
            </w:del>
          </w:p>
          <w:p w14:paraId="17C10A44" w14:textId="77777777" w:rsidR="00DC6120" w:rsidRDefault="00DC6120" w:rsidP="00935F76">
            <w:pPr>
              <w:tabs>
                <w:tab w:val="left" w:pos="567"/>
              </w:tabs>
              <w:jc w:val="both"/>
              <w:rPr>
                <w:del w:id="1043" w:author="Martin Kazík" w:date="2020-01-23T11:23:00Z"/>
                <w:rFonts w:asciiTheme="minorHAnsi" w:hAnsiTheme="minorHAnsi" w:cstheme="minorHAnsi"/>
              </w:rPr>
            </w:pPr>
          </w:p>
          <w:p w14:paraId="62F020F9" w14:textId="1F552034" w:rsidR="00DC6120" w:rsidRPr="00DC6120" w:rsidRDefault="00DC6120" w:rsidP="00935F76">
            <w:pPr>
              <w:tabs>
                <w:tab w:val="left" w:pos="567"/>
              </w:tabs>
              <w:jc w:val="both"/>
              <w:rPr>
                <w:rFonts w:asciiTheme="minorHAnsi" w:hAnsiTheme="minorHAnsi" w:cstheme="minorHAnsi"/>
                <w:b/>
              </w:rPr>
            </w:pPr>
            <w:r w:rsidRPr="00DC6120">
              <w:rPr>
                <w:rFonts w:asciiTheme="minorHAnsi" w:hAnsiTheme="minorHAnsi" w:cstheme="minorHAnsi"/>
                <w:b/>
              </w:rPr>
              <w:t>Probíraná témata:</w:t>
            </w:r>
          </w:p>
          <w:p w14:paraId="7BFDB908" w14:textId="75268C1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DC6120">
              <w:rPr>
                <w:rFonts w:asciiTheme="minorHAnsi" w:hAnsiTheme="minorHAnsi" w:cstheme="minorHAnsi"/>
              </w:rPr>
              <w:t>p</w:t>
            </w:r>
            <w:r w:rsidRPr="00F52EEF">
              <w:rPr>
                <w:rFonts w:asciiTheme="minorHAnsi" w:hAnsiTheme="minorHAnsi" w:cstheme="minorHAnsi"/>
              </w:rPr>
              <w:t xml:space="preserve">ráce s informacemi, knihovna UTB </w:t>
            </w:r>
            <w:r w:rsidR="00DC6120">
              <w:rPr>
                <w:rFonts w:asciiTheme="minorHAnsi" w:hAnsiTheme="minorHAnsi" w:cstheme="minorHAnsi"/>
              </w:rPr>
              <w:t>–</w:t>
            </w:r>
            <w:r w:rsidRPr="00F52EEF">
              <w:rPr>
                <w:rFonts w:asciiTheme="minorHAnsi" w:hAnsiTheme="minorHAnsi" w:cstheme="minorHAnsi"/>
              </w:rPr>
              <w:t xml:space="preserve"> fondy a služby</w:t>
            </w:r>
            <w:r w:rsidR="00DC6120">
              <w:rPr>
                <w:rFonts w:asciiTheme="minorHAnsi" w:hAnsiTheme="minorHAnsi" w:cstheme="minorHAnsi"/>
              </w:rPr>
              <w:t>;</w:t>
            </w:r>
            <w:r w:rsidRPr="00F52EEF">
              <w:rPr>
                <w:rFonts w:asciiTheme="minorHAnsi" w:hAnsiTheme="minorHAnsi" w:cstheme="minorHAnsi"/>
              </w:rPr>
              <w:t xml:space="preserve"> </w:t>
            </w:r>
          </w:p>
          <w:p w14:paraId="4FB0535A" w14:textId="62D96D5A"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DC6120">
              <w:rPr>
                <w:rFonts w:asciiTheme="minorHAnsi" w:hAnsiTheme="minorHAnsi" w:cstheme="minorHAnsi"/>
              </w:rPr>
              <w:t>v</w:t>
            </w:r>
            <w:r w:rsidRPr="00F52EEF">
              <w:rPr>
                <w:rFonts w:asciiTheme="minorHAnsi" w:hAnsiTheme="minorHAnsi" w:cstheme="minorHAnsi"/>
              </w:rPr>
              <w:t>yhledávání informací, strategie vyhledávání, operátory</w:t>
            </w:r>
            <w:r w:rsidR="00DC6120">
              <w:rPr>
                <w:rFonts w:asciiTheme="minorHAnsi" w:hAnsiTheme="minorHAnsi" w:cstheme="minorHAnsi"/>
              </w:rPr>
              <w:t>;</w:t>
            </w:r>
            <w:r w:rsidRPr="00F52EEF">
              <w:rPr>
                <w:rFonts w:asciiTheme="minorHAnsi" w:hAnsiTheme="minorHAnsi" w:cstheme="minorHAnsi"/>
              </w:rPr>
              <w:t xml:space="preserve"> </w:t>
            </w:r>
          </w:p>
          <w:p w14:paraId="3A7A8FD1" w14:textId="4A45009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DC6120">
              <w:rPr>
                <w:rFonts w:asciiTheme="minorHAnsi" w:hAnsiTheme="minorHAnsi" w:cstheme="minorHAnsi"/>
              </w:rPr>
              <w:t>k</w:t>
            </w:r>
            <w:r w:rsidRPr="00F52EEF">
              <w:rPr>
                <w:rFonts w:asciiTheme="minorHAnsi" w:hAnsiTheme="minorHAnsi" w:cstheme="minorHAnsi"/>
              </w:rPr>
              <w:t>atalogy, elektronické databáze</w:t>
            </w:r>
            <w:r w:rsidR="00DC6120">
              <w:rPr>
                <w:rFonts w:asciiTheme="minorHAnsi" w:hAnsiTheme="minorHAnsi" w:cstheme="minorHAnsi"/>
              </w:rPr>
              <w:t>;</w:t>
            </w:r>
            <w:r w:rsidRPr="00F52EEF">
              <w:rPr>
                <w:rFonts w:asciiTheme="minorHAnsi" w:hAnsiTheme="minorHAnsi" w:cstheme="minorHAnsi"/>
              </w:rPr>
              <w:t xml:space="preserve"> </w:t>
            </w:r>
          </w:p>
          <w:p w14:paraId="0AEC22E4" w14:textId="54358EF4"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DC6120">
              <w:rPr>
                <w:rFonts w:asciiTheme="minorHAnsi" w:hAnsiTheme="minorHAnsi" w:cstheme="minorHAnsi"/>
              </w:rPr>
              <w:t>p</w:t>
            </w:r>
            <w:r w:rsidRPr="00F52EEF">
              <w:rPr>
                <w:rFonts w:asciiTheme="minorHAnsi" w:hAnsiTheme="minorHAnsi" w:cstheme="minorHAnsi"/>
              </w:rPr>
              <w:t>ráce v konkrétních databázích</w:t>
            </w:r>
            <w:r w:rsidR="00DC6120">
              <w:rPr>
                <w:rFonts w:asciiTheme="minorHAnsi" w:hAnsiTheme="minorHAnsi" w:cstheme="minorHAnsi"/>
              </w:rPr>
              <w:t>;</w:t>
            </w:r>
            <w:r w:rsidRPr="00F52EEF">
              <w:rPr>
                <w:rFonts w:asciiTheme="minorHAnsi" w:hAnsiTheme="minorHAnsi" w:cstheme="minorHAnsi"/>
              </w:rPr>
              <w:t xml:space="preserve"> </w:t>
            </w:r>
          </w:p>
          <w:p w14:paraId="20032FC4" w14:textId="25BA1383"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DC6120">
              <w:rPr>
                <w:rFonts w:asciiTheme="minorHAnsi" w:hAnsiTheme="minorHAnsi" w:cstheme="minorHAnsi"/>
              </w:rPr>
              <w:t>v</w:t>
            </w:r>
            <w:r w:rsidRPr="00F52EEF">
              <w:rPr>
                <w:rFonts w:asciiTheme="minorHAnsi" w:hAnsiTheme="minorHAnsi" w:cstheme="minorHAnsi"/>
              </w:rPr>
              <w:t>yhledávací služby, vyhledávače</w:t>
            </w:r>
            <w:r w:rsidR="00DC6120">
              <w:rPr>
                <w:rFonts w:asciiTheme="minorHAnsi" w:hAnsiTheme="minorHAnsi" w:cstheme="minorHAnsi"/>
              </w:rPr>
              <w:t>;</w:t>
            </w:r>
            <w:r w:rsidRPr="00F52EEF">
              <w:rPr>
                <w:rFonts w:asciiTheme="minorHAnsi" w:hAnsiTheme="minorHAnsi" w:cstheme="minorHAnsi"/>
              </w:rPr>
              <w:t xml:space="preserve"> </w:t>
            </w:r>
          </w:p>
          <w:p w14:paraId="354C28C0" w14:textId="6E8B5F8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DC6120">
              <w:rPr>
                <w:rFonts w:asciiTheme="minorHAnsi" w:hAnsiTheme="minorHAnsi" w:cstheme="minorHAnsi"/>
              </w:rPr>
              <w:t>š</w:t>
            </w:r>
            <w:r w:rsidRPr="00F52EEF">
              <w:rPr>
                <w:rFonts w:asciiTheme="minorHAnsi" w:hAnsiTheme="minorHAnsi" w:cstheme="minorHAnsi"/>
              </w:rPr>
              <w:t>edá literatura</w:t>
            </w:r>
            <w:r w:rsidR="00DC6120">
              <w:rPr>
                <w:rFonts w:asciiTheme="minorHAnsi" w:hAnsiTheme="minorHAnsi" w:cstheme="minorHAnsi"/>
              </w:rPr>
              <w:t>;</w:t>
            </w:r>
            <w:r w:rsidRPr="00F52EEF">
              <w:rPr>
                <w:rFonts w:asciiTheme="minorHAnsi" w:hAnsiTheme="minorHAnsi" w:cstheme="minorHAnsi"/>
              </w:rPr>
              <w:t xml:space="preserve"> </w:t>
            </w:r>
          </w:p>
          <w:p w14:paraId="45C43095" w14:textId="73DBCCA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DC6120">
              <w:rPr>
                <w:rFonts w:asciiTheme="minorHAnsi" w:hAnsiTheme="minorHAnsi" w:cstheme="minorHAnsi"/>
              </w:rPr>
              <w:t>b</w:t>
            </w:r>
            <w:r w:rsidRPr="00F52EEF">
              <w:rPr>
                <w:rFonts w:asciiTheme="minorHAnsi" w:hAnsiTheme="minorHAnsi" w:cstheme="minorHAnsi"/>
              </w:rPr>
              <w:t>ibliografický záznam, citace podle platných norem, seznam použité literatury</w:t>
            </w:r>
            <w:r w:rsidR="00DC6120">
              <w:rPr>
                <w:rFonts w:asciiTheme="minorHAnsi" w:hAnsiTheme="minorHAnsi" w:cstheme="minorHAnsi"/>
              </w:rPr>
              <w:t>;</w:t>
            </w:r>
          </w:p>
        </w:tc>
      </w:tr>
      <w:tr w:rsidR="00F64B71" w:rsidRPr="00F52EEF" w14:paraId="032B5642" w14:textId="77777777" w:rsidTr="00E52AC3">
        <w:trPr>
          <w:trHeight w:val="265"/>
        </w:trPr>
        <w:tc>
          <w:tcPr>
            <w:tcW w:w="4471" w:type="dxa"/>
            <w:gridSpan w:val="2"/>
            <w:tcBorders>
              <w:top w:val="nil"/>
            </w:tcBorders>
            <w:shd w:val="clear" w:color="auto" w:fill="F7CAAC"/>
          </w:tcPr>
          <w:p w14:paraId="1BBCC05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332A91E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05405BC" w14:textId="77777777" w:rsidTr="00414F70">
        <w:trPr>
          <w:trHeight w:val="3079"/>
        </w:trPr>
        <w:tc>
          <w:tcPr>
            <w:tcW w:w="10673" w:type="dxa"/>
            <w:gridSpan w:val="8"/>
            <w:tcBorders>
              <w:top w:val="nil"/>
            </w:tcBorders>
          </w:tcPr>
          <w:p w14:paraId="3098DC92" w14:textId="77777777" w:rsidR="00F64B71" w:rsidRPr="00DC6120" w:rsidRDefault="00F64B71" w:rsidP="00935F76">
            <w:pPr>
              <w:tabs>
                <w:tab w:val="left" w:pos="567"/>
              </w:tabs>
              <w:jc w:val="both"/>
              <w:rPr>
                <w:rFonts w:asciiTheme="minorHAnsi" w:hAnsiTheme="minorHAnsi" w:cstheme="minorHAnsi"/>
                <w:b/>
              </w:rPr>
            </w:pPr>
            <w:r w:rsidRPr="00DC6120">
              <w:rPr>
                <w:rFonts w:asciiTheme="minorHAnsi" w:hAnsiTheme="minorHAnsi" w:cstheme="minorHAnsi"/>
                <w:b/>
              </w:rPr>
              <w:t>Povinná literatura:</w:t>
            </w:r>
          </w:p>
          <w:p w14:paraId="7352A887" w14:textId="1459075D" w:rsidR="00F64B71" w:rsidRPr="000B4C65" w:rsidDel="004D2684" w:rsidRDefault="00F64B71" w:rsidP="00935F76">
            <w:pPr>
              <w:tabs>
                <w:tab w:val="left" w:pos="567"/>
              </w:tabs>
              <w:jc w:val="both"/>
              <w:rPr>
                <w:del w:id="1044" w:author="FMK" w:date="2020-02-02T18:14:00Z"/>
                <w:rFonts w:asciiTheme="minorHAnsi" w:hAnsiTheme="minorHAnsi"/>
                <w:color w:val="FF0000"/>
                <w:rPrChange w:id="1045" w:author="Martin Kazík" w:date="2020-01-23T11:23:00Z">
                  <w:rPr>
                    <w:del w:id="1046" w:author="FMK" w:date="2020-02-02T18:14:00Z"/>
                    <w:rFonts w:asciiTheme="minorHAnsi" w:hAnsiTheme="minorHAnsi"/>
                  </w:rPr>
                </w:rPrChange>
              </w:rPr>
            </w:pPr>
            <w:del w:id="1047" w:author="FMK" w:date="2020-02-02T18:14:00Z">
              <w:r w:rsidRPr="000B4C65" w:rsidDel="004D2684">
                <w:rPr>
                  <w:rFonts w:asciiTheme="minorHAnsi" w:hAnsiTheme="minorHAnsi"/>
                  <w:color w:val="FF0000"/>
                  <w:rPrChange w:id="1048" w:author="Martin Kazík" w:date="2020-01-23T11:23:00Z">
                    <w:rPr>
                      <w:rFonts w:asciiTheme="minorHAnsi" w:hAnsiTheme="minorHAnsi"/>
                    </w:rPr>
                  </w:rPrChange>
                </w:rPr>
                <w:delText xml:space="preserve">SKLENÁK, Vilém. 2001. </w:delText>
              </w:r>
              <w:r w:rsidRPr="000B4C65" w:rsidDel="004D2684">
                <w:rPr>
                  <w:rFonts w:asciiTheme="minorHAnsi" w:hAnsiTheme="minorHAnsi"/>
                  <w:i/>
                  <w:color w:val="FF0000"/>
                  <w:rPrChange w:id="1049" w:author="Martin Kazík" w:date="2020-01-23T11:23:00Z">
                    <w:rPr>
                      <w:rFonts w:asciiTheme="minorHAnsi" w:hAnsiTheme="minorHAnsi"/>
                      <w:i/>
                    </w:rPr>
                  </w:rPrChange>
                </w:rPr>
                <w:delText>Data, informace, znalosti a Internet.</w:delText>
              </w:r>
              <w:r w:rsidRPr="000B4C65" w:rsidDel="004D2684">
                <w:rPr>
                  <w:rFonts w:asciiTheme="minorHAnsi" w:hAnsiTheme="minorHAnsi"/>
                  <w:color w:val="FF0000"/>
                  <w:rPrChange w:id="1050" w:author="Martin Kazík" w:date="2020-01-23T11:23:00Z">
                    <w:rPr>
                      <w:rFonts w:asciiTheme="minorHAnsi" w:hAnsiTheme="minorHAnsi"/>
                    </w:rPr>
                  </w:rPrChange>
                </w:rPr>
                <w:delText xml:space="preserve"> Praha: C. H. Beck. ISBN 80-7179-409. </w:delText>
              </w:r>
            </w:del>
          </w:p>
          <w:p w14:paraId="4B4C4280" w14:textId="3BF99C4B" w:rsidR="00F64B71" w:rsidRPr="000B4C65" w:rsidDel="004D2684" w:rsidRDefault="00F64B71" w:rsidP="00935F76">
            <w:pPr>
              <w:tabs>
                <w:tab w:val="left" w:pos="567"/>
              </w:tabs>
              <w:jc w:val="both"/>
              <w:rPr>
                <w:del w:id="1051" w:author="FMK" w:date="2020-02-02T18:14:00Z"/>
                <w:rFonts w:asciiTheme="minorHAnsi" w:hAnsiTheme="minorHAnsi"/>
                <w:color w:val="FF0000"/>
                <w:rPrChange w:id="1052" w:author="Martin Kazík" w:date="2020-01-23T11:23:00Z">
                  <w:rPr>
                    <w:del w:id="1053" w:author="FMK" w:date="2020-02-02T18:14:00Z"/>
                    <w:rFonts w:asciiTheme="minorHAnsi" w:hAnsiTheme="minorHAnsi"/>
                  </w:rPr>
                </w:rPrChange>
              </w:rPr>
            </w:pPr>
            <w:del w:id="1054" w:author="FMK" w:date="2020-02-02T18:14:00Z">
              <w:r w:rsidRPr="000B4C65" w:rsidDel="004D2684">
                <w:rPr>
                  <w:rFonts w:asciiTheme="minorHAnsi" w:hAnsiTheme="minorHAnsi"/>
                  <w:color w:val="FF0000"/>
                  <w:rPrChange w:id="1055" w:author="Martin Kazík" w:date="2020-01-23T11:23:00Z">
                    <w:rPr>
                      <w:rFonts w:asciiTheme="minorHAnsi" w:hAnsiTheme="minorHAnsi"/>
                    </w:rPr>
                  </w:rPrChange>
                </w:rPr>
                <w:delText xml:space="preserve">HLAVENKA, Jiří. 2004. </w:delText>
              </w:r>
              <w:r w:rsidRPr="000B4C65" w:rsidDel="004D2684">
                <w:rPr>
                  <w:rFonts w:asciiTheme="minorHAnsi" w:hAnsiTheme="minorHAnsi"/>
                  <w:i/>
                  <w:color w:val="FF0000"/>
                  <w:rPrChange w:id="1056" w:author="Martin Kazík" w:date="2020-01-23T11:23:00Z">
                    <w:rPr>
                      <w:rFonts w:asciiTheme="minorHAnsi" w:hAnsiTheme="minorHAnsi"/>
                      <w:i/>
                    </w:rPr>
                  </w:rPrChange>
                </w:rPr>
                <w:delText>Mistrovství ve vyhledávání na Internetu.</w:delText>
              </w:r>
              <w:r w:rsidRPr="000B4C65" w:rsidDel="004D2684">
                <w:rPr>
                  <w:rFonts w:asciiTheme="minorHAnsi" w:hAnsiTheme="minorHAnsi"/>
                  <w:color w:val="FF0000"/>
                  <w:rPrChange w:id="1057" w:author="Martin Kazík" w:date="2020-01-23T11:23:00Z">
                    <w:rPr>
                      <w:rFonts w:asciiTheme="minorHAnsi" w:hAnsiTheme="minorHAnsi"/>
                    </w:rPr>
                  </w:rPrChange>
                </w:rPr>
                <w:delText xml:space="preserve"> Praha: Computer Press. ISBN 80-722-6759-0. </w:delText>
              </w:r>
            </w:del>
          </w:p>
          <w:p w14:paraId="798ECE1E" w14:textId="77777777" w:rsidR="004D2684" w:rsidRDefault="00F64B71" w:rsidP="00935F76">
            <w:pPr>
              <w:tabs>
                <w:tab w:val="left" w:pos="567"/>
              </w:tabs>
              <w:jc w:val="both"/>
              <w:rPr>
                <w:ins w:id="1058" w:author="FMK" w:date="2020-02-02T18:14:00Z"/>
                <w:rFonts w:asciiTheme="minorHAnsi" w:hAnsiTheme="minorHAnsi"/>
                <w:color w:val="FF0000"/>
              </w:rPr>
            </w:pPr>
            <w:del w:id="1059" w:author="FMK" w:date="2020-02-02T18:14:00Z">
              <w:r w:rsidRPr="000B4C65" w:rsidDel="004D2684">
                <w:rPr>
                  <w:rFonts w:asciiTheme="minorHAnsi" w:hAnsiTheme="minorHAnsi"/>
                  <w:color w:val="FF0000"/>
                  <w:rPrChange w:id="1060" w:author="Martin Kazík" w:date="2020-01-23T11:23:00Z">
                    <w:rPr>
                      <w:rFonts w:asciiTheme="minorHAnsi" w:hAnsiTheme="minorHAnsi"/>
                    </w:rPr>
                  </w:rPrChange>
                </w:rPr>
                <w:delText xml:space="preserve">NEKUDA, Jaroslav. 2001. </w:delText>
              </w:r>
              <w:r w:rsidRPr="000B4C65" w:rsidDel="004D2684">
                <w:rPr>
                  <w:rFonts w:asciiTheme="minorHAnsi" w:hAnsiTheme="minorHAnsi"/>
                  <w:i/>
                  <w:color w:val="FF0000"/>
                  <w:rPrChange w:id="1061" w:author="Martin Kazík" w:date="2020-01-23T11:23:00Z">
                    <w:rPr>
                      <w:rFonts w:asciiTheme="minorHAnsi" w:hAnsiTheme="minorHAnsi"/>
                      <w:i/>
                    </w:rPr>
                  </w:rPrChange>
                </w:rPr>
                <w:delText>Moderní informační zdroje diplomových a doktorských prací v oblasti sociálně-ekonomických věd.</w:delText>
              </w:r>
              <w:r w:rsidRPr="000B4C65" w:rsidDel="004D2684">
                <w:rPr>
                  <w:rFonts w:asciiTheme="minorHAnsi" w:hAnsiTheme="minorHAnsi"/>
                  <w:color w:val="FF0000"/>
                  <w:rPrChange w:id="1062" w:author="Martin Kazík" w:date="2020-01-23T11:23:00Z">
                    <w:rPr>
                      <w:rFonts w:asciiTheme="minorHAnsi" w:hAnsiTheme="minorHAnsi"/>
                    </w:rPr>
                  </w:rPrChange>
                </w:rPr>
                <w:delText xml:space="preserve"> Brno: Masarykova univerzita. ISBN 8021026464.</w:delText>
              </w:r>
            </w:del>
          </w:p>
          <w:p w14:paraId="2810FB3F" w14:textId="784B3DCD" w:rsidR="00BB54D0" w:rsidRDefault="00BB54D0" w:rsidP="00935F76">
            <w:pPr>
              <w:tabs>
                <w:tab w:val="left" w:pos="567"/>
              </w:tabs>
              <w:jc w:val="both"/>
              <w:rPr>
                <w:ins w:id="1063" w:author="FMK" w:date="2020-01-29T17:52:00Z"/>
              </w:rPr>
            </w:pPr>
            <w:ins w:id="1064" w:author="FMK" w:date="2020-01-29T17:52:00Z">
              <w:r w:rsidRPr="00BB54D0">
                <w:t xml:space="preserve">BERGMAN, Ofer a Steve WHITTAKER. </w:t>
              </w:r>
              <w:r>
                <w:t xml:space="preserve">2016. </w:t>
              </w:r>
              <w:r w:rsidRPr="00BB54D0">
                <w:rPr>
                  <w:i/>
                  <w:rPrChange w:id="1065" w:author="FMK" w:date="2020-01-29T17:52:00Z">
                    <w:rPr/>
                  </w:rPrChange>
                </w:rPr>
                <w:t>The science of managing our digital stuff.</w:t>
              </w:r>
              <w:r w:rsidRPr="00BB54D0">
                <w:t xml:space="preserve"> Cambridge, Massachusetts: Th</w:t>
              </w:r>
              <w:r>
                <w:t>e MIT Press</w:t>
              </w:r>
              <w:r w:rsidRPr="00BB54D0">
                <w:t>. ISBN 9780262035170.</w:t>
              </w:r>
            </w:ins>
          </w:p>
          <w:p w14:paraId="33338E23" w14:textId="77777777" w:rsidR="00BB54D0" w:rsidRDefault="00BB54D0" w:rsidP="00935F76">
            <w:pPr>
              <w:tabs>
                <w:tab w:val="left" w:pos="567"/>
              </w:tabs>
              <w:jc w:val="both"/>
              <w:rPr>
                <w:ins w:id="1066" w:author="FMK" w:date="2020-01-29T17:50:00Z"/>
              </w:rPr>
            </w:pPr>
          </w:p>
          <w:p w14:paraId="6942C1AC" w14:textId="77777777" w:rsidR="00641276" w:rsidRDefault="00BB54D0" w:rsidP="00935F76">
            <w:pPr>
              <w:tabs>
                <w:tab w:val="left" w:pos="567"/>
              </w:tabs>
              <w:jc w:val="both"/>
              <w:rPr>
                <w:ins w:id="1067" w:author="FMK" w:date="2020-01-29T17:58:00Z"/>
              </w:rPr>
            </w:pPr>
            <w:ins w:id="1068" w:author="FMK" w:date="2020-01-29T17:50:00Z">
              <w:r w:rsidRPr="00BB54D0">
                <w:rPr>
                  <w:rFonts w:asciiTheme="minorHAnsi" w:hAnsiTheme="minorHAnsi"/>
                  <w:color w:val="FF0000"/>
                </w:rPr>
                <w:t xml:space="preserve">KAPOUN, Pavel. </w:t>
              </w:r>
              <w:r>
                <w:rPr>
                  <w:rFonts w:asciiTheme="minorHAnsi" w:hAnsiTheme="minorHAnsi"/>
                  <w:color w:val="FF0000"/>
                </w:rPr>
                <w:t xml:space="preserve">2013. </w:t>
              </w:r>
              <w:r w:rsidRPr="00BB54D0">
                <w:rPr>
                  <w:rFonts w:asciiTheme="minorHAnsi" w:hAnsiTheme="minorHAnsi"/>
                  <w:i/>
                  <w:color w:val="FF0000"/>
                  <w:rPrChange w:id="1069" w:author="FMK" w:date="2020-01-29T17:52:00Z">
                    <w:rPr>
                      <w:rFonts w:asciiTheme="minorHAnsi" w:hAnsiTheme="minorHAnsi"/>
                      <w:color w:val="FF0000"/>
                    </w:rPr>
                  </w:rPrChange>
                </w:rPr>
                <w:t>Informační zdroje.</w:t>
              </w:r>
              <w:r w:rsidRPr="00BB54D0">
                <w:rPr>
                  <w:rFonts w:asciiTheme="minorHAnsi" w:hAnsiTheme="minorHAnsi"/>
                  <w:color w:val="FF0000"/>
                </w:rPr>
                <w:t xml:space="preserve"> Ostrava: Ostravská univerzita v Ostravě, Pedagogická fakulta, katedra informačních a komunik</w:t>
              </w:r>
              <w:r>
                <w:rPr>
                  <w:rFonts w:asciiTheme="minorHAnsi" w:hAnsiTheme="minorHAnsi"/>
                  <w:color w:val="FF0000"/>
                </w:rPr>
                <w:t xml:space="preserve">ačních technologií. </w:t>
              </w:r>
              <w:r w:rsidRPr="00BB54D0">
                <w:rPr>
                  <w:rFonts w:asciiTheme="minorHAnsi" w:hAnsiTheme="minorHAnsi"/>
                  <w:color w:val="FF0000"/>
                </w:rPr>
                <w:t>ISBN 9788074644009.</w:t>
              </w:r>
            </w:ins>
            <w:ins w:id="1070" w:author="FMK" w:date="2020-01-29T17:58:00Z">
              <w:r w:rsidR="00641276">
                <w:t xml:space="preserve"> </w:t>
              </w:r>
            </w:ins>
          </w:p>
          <w:p w14:paraId="47A006C2" w14:textId="26CB27E9" w:rsidR="00F64B71" w:rsidRDefault="00641276" w:rsidP="00935F76">
            <w:pPr>
              <w:tabs>
                <w:tab w:val="left" w:pos="567"/>
              </w:tabs>
              <w:jc w:val="both"/>
              <w:rPr>
                <w:ins w:id="1071" w:author="FMK" w:date="2020-01-29T17:58:00Z"/>
                <w:rFonts w:asciiTheme="minorHAnsi" w:hAnsiTheme="minorHAnsi"/>
                <w:color w:val="FF0000"/>
              </w:rPr>
            </w:pPr>
            <w:ins w:id="1072" w:author="FMK" w:date="2020-01-29T17:58:00Z">
              <w:r w:rsidRPr="00641276">
                <w:rPr>
                  <w:rFonts w:asciiTheme="minorHAnsi" w:hAnsiTheme="minorHAnsi"/>
                  <w:color w:val="FF0000"/>
                </w:rPr>
                <w:t xml:space="preserve">HEWSON, Claire, Carl M. VOGEL a Dianna LAURENT. </w:t>
              </w:r>
              <w:r>
                <w:rPr>
                  <w:rFonts w:asciiTheme="minorHAnsi" w:hAnsiTheme="minorHAnsi"/>
                  <w:color w:val="FF0000"/>
                </w:rPr>
                <w:t xml:space="preserve">2016. </w:t>
              </w:r>
              <w:proofErr w:type="gramStart"/>
              <w:r w:rsidRPr="00641276">
                <w:rPr>
                  <w:rFonts w:asciiTheme="minorHAnsi" w:hAnsiTheme="minorHAnsi"/>
                  <w:color w:val="FF0000"/>
                </w:rPr>
                <w:t>Internet</w:t>
              </w:r>
              <w:proofErr w:type="gramEnd"/>
              <w:r w:rsidRPr="00641276">
                <w:rPr>
                  <w:rFonts w:asciiTheme="minorHAnsi" w:hAnsiTheme="minorHAnsi"/>
                  <w:color w:val="FF0000"/>
                </w:rPr>
                <w:t xml:space="preserve"> research methods. Secon</w:t>
              </w:r>
              <w:r>
                <w:rPr>
                  <w:rFonts w:asciiTheme="minorHAnsi" w:hAnsiTheme="minorHAnsi"/>
                  <w:color w:val="FF0000"/>
                </w:rPr>
                <w:t>d edition. Los Angeles: Sage</w:t>
              </w:r>
              <w:r w:rsidRPr="00641276">
                <w:rPr>
                  <w:rFonts w:asciiTheme="minorHAnsi" w:hAnsiTheme="minorHAnsi"/>
                  <w:color w:val="FF0000"/>
                </w:rPr>
                <w:t>. ISBN 9781446208564.</w:t>
              </w:r>
            </w:ins>
          </w:p>
          <w:p w14:paraId="6929AAA3" w14:textId="77777777" w:rsidR="00641276" w:rsidRDefault="00641276" w:rsidP="00935F76">
            <w:pPr>
              <w:tabs>
                <w:tab w:val="left" w:pos="567"/>
              </w:tabs>
              <w:jc w:val="both"/>
              <w:rPr>
                <w:ins w:id="1073" w:author="FMK" w:date="2020-01-29T17:58:00Z"/>
                <w:rFonts w:asciiTheme="minorHAnsi" w:hAnsiTheme="minorHAnsi"/>
                <w:color w:val="FF0000"/>
              </w:rPr>
            </w:pPr>
          </w:p>
          <w:p w14:paraId="75F526CB" w14:textId="77777777" w:rsidR="00641276" w:rsidRDefault="00641276" w:rsidP="00935F76">
            <w:pPr>
              <w:tabs>
                <w:tab w:val="left" w:pos="567"/>
              </w:tabs>
              <w:jc w:val="both"/>
              <w:rPr>
                <w:ins w:id="1074" w:author="FMK" w:date="2020-01-29T17:50:00Z"/>
                <w:rFonts w:asciiTheme="minorHAnsi" w:hAnsiTheme="minorHAnsi"/>
                <w:color w:val="FF0000"/>
              </w:rPr>
            </w:pPr>
          </w:p>
          <w:p w14:paraId="54657C13" w14:textId="77777777" w:rsidR="00BB54D0" w:rsidRPr="000B4C65" w:rsidRDefault="00BB54D0" w:rsidP="00935F76">
            <w:pPr>
              <w:tabs>
                <w:tab w:val="left" w:pos="567"/>
              </w:tabs>
              <w:jc w:val="both"/>
              <w:rPr>
                <w:rFonts w:asciiTheme="minorHAnsi" w:hAnsiTheme="minorHAnsi"/>
                <w:color w:val="FF0000"/>
                <w:rPrChange w:id="1075" w:author="Martin Kazík" w:date="2020-01-23T11:23:00Z">
                  <w:rPr>
                    <w:rFonts w:asciiTheme="minorHAnsi" w:hAnsiTheme="minorHAnsi"/>
                  </w:rPr>
                </w:rPrChange>
              </w:rPr>
            </w:pPr>
          </w:p>
          <w:p w14:paraId="61302DA5" w14:textId="27F66BB6" w:rsidR="00F64B71" w:rsidRPr="00F52EEF" w:rsidRDefault="00F64B71" w:rsidP="00935F76">
            <w:pPr>
              <w:tabs>
                <w:tab w:val="left" w:pos="567"/>
              </w:tabs>
              <w:jc w:val="both"/>
              <w:rPr>
                <w:rFonts w:asciiTheme="minorHAnsi" w:hAnsiTheme="minorHAnsi" w:cstheme="minorHAnsi"/>
              </w:rPr>
            </w:pPr>
          </w:p>
        </w:tc>
      </w:tr>
      <w:tr w:rsidR="00F64B71" w:rsidRPr="00F52EEF" w14:paraId="2058DB80" w14:textId="77777777" w:rsidTr="00E52AC3">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026CBB44"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0BE97A5" w14:textId="77777777" w:rsidTr="00E52AC3">
        <w:tc>
          <w:tcPr>
            <w:tcW w:w="5605" w:type="dxa"/>
            <w:gridSpan w:val="3"/>
            <w:tcBorders>
              <w:top w:val="single" w:sz="2" w:space="0" w:color="auto"/>
            </w:tcBorders>
            <w:shd w:val="clear" w:color="auto" w:fill="F7CAAC"/>
          </w:tcPr>
          <w:p w14:paraId="0BE96F09"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55552DC"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05588A4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2FDC9F2A" w14:textId="77777777" w:rsidTr="00E52AC3">
        <w:tc>
          <w:tcPr>
            <w:tcW w:w="10673" w:type="dxa"/>
            <w:gridSpan w:val="8"/>
            <w:shd w:val="clear" w:color="auto" w:fill="F7CAAC"/>
          </w:tcPr>
          <w:p w14:paraId="1ACC6F7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5F3E7754" w14:textId="77777777" w:rsidTr="00414F70">
        <w:trPr>
          <w:trHeight w:val="2042"/>
        </w:trPr>
        <w:tc>
          <w:tcPr>
            <w:tcW w:w="10673" w:type="dxa"/>
            <w:gridSpan w:val="8"/>
          </w:tcPr>
          <w:p w14:paraId="3DD2E8EC"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7A74CA4C" w14:textId="77777777" w:rsidR="00F64B71" w:rsidRPr="00F52EEF" w:rsidRDefault="00F64B71" w:rsidP="00935F76">
      <w:pPr>
        <w:tabs>
          <w:tab w:val="left" w:pos="567"/>
        </w:tabs>
        <w:rPr>
          <w:rFonts w:asciiTheme="minorHAnsi" w:hAnsiTheme="minorHAnsi" w:cstheme="minorHAnsi"/>
        </w:rPr>
      </w:pPr>
    </w:p>
    <w:p w14:paraId="6BFB69EB" w14:textId="77777777" w:rsidR="000143A8" w:rsidRDefault="000143A8">
      <w:pPr>
        <w:rPr>
          <w:ins w:id="1076" w:author="Radim Bačuvčík" w:date="2020-02-06T14:49:00Z"/>
        </w:rPr>
      </w:pPr>
      <w:ins w:id="1077" w:author="Radim Bačuvčík" w:date="2020-02-06T14:49: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621"/>
        <w:gridCol w:w="1074"/>
        <w:gridCol w:w="668"/>
      </w:tblGrid>
      <w:tr w:rsidR="00F64B71" w:rsidRPr="00F52EEF" w14:paraId="3274F011" w14:textId="77777777" w:rsidTr="00414F70">
        <w:tc>
          <w:tcPr>
            <w:tcW w:w="10673" w:type="dxa"/>
            <w:gridSpan w:val="8"/>
            <w:tcBorders>
              <w:bottom w:val="double" w:sz="4" w:space="0" w:color="auto"/>
            </w:tcBorders>
            <w:shd w:val="clear" w:color="auto" w:fill="BDD6EE"/>
          </w:tcPr>
          <w:p w14:paraId="256F1B3E" w14:textId="176DD7C5"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111FDB7F" w14:textId="77777777" w:rsidTr="00414F70">
        <w:tc>
          <w:tcPr>
            <w:tcW w:w="3904" w:type="dxa"/>
            <w:tcBorders>
              <w:top w:val="double" w:sz="4" w:space="0" w:color="auto"/>
            </w:tcBorders>
            <w:shd w:val="clear" w:color="auto" w:fill="F7CAAC"/>
          </w:tcPr>
          <w:p w14:paraId="4B2A8E2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3A9C16B4" w14:textId="6EEA1DC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Teorie marketingov</w:t>
            </w:r>
            <w:ins w:id="1078" w:author="Radim Bačuvčík" w:date="2020-02-06T09:51:00Z">
              <w:r w:rsidR="00165381">
                <w:rPr>
                  <w:rFonts w:asciiTheme="minorHAnsi" w:hAnsiTheme="minorHAnsi" w:cstheme="minorHAnsi"/>
                </w:rPr>
                <w:t>é</w:t>
              </w:r>
            </w:ins>
            <w:del w:id="1079" w:author="Radim Bačuvčík" w:date="2020-02-06T09:51:00Z">
              <w:r w:rsidRPr="00F52EEF" w:rsidDel="00165381">
                <w:rPr>
                  <w:rFonts w:asciiTheme="minorHAnsi" w:hAnsiTheme="minorHAnsi" w:cstheme="minorHAnsi"/>
                </w:rPr>
                <w:delText>ých</w:delText>
              </w:r>
            </w:del>
            <w:r w:rsidRPr="00F52EEF">
              <w:rPr>
                <w:rFonts w:asciiTheme="minorHAnsi" w:hAnsiTheme="minorHAnsi" w:cstheme="minorHAnsi"/>
              </w:rPr>
              <w:t xml:space="preserve"> komunikac</w:t>
            </w:r>
            <w:ins w:id="1080" w:author="Radim Bačuvčík" w:date="2020-02-06T09:52:00Z">
              <w:r w:rsidR="00165381">
                <w:rPr>
                  <w:rFonts w:asciiTheme="minorHAnsi" w:hAnsiTheme="minorHAnsi" w:cstheme="minorHAnsi"/>
                </w:rPr>
                <w:t>e</w:t>
              </w:r>
            </w:ins>
            <w:del w:id="1081" w:author="Radim Bačuvčík" w:date="2020-02-06T09:52:00Z">
              <w:r w:rsidRPr="00F52EEF" w:rsidDel="00165381">
                <w:rPr>
                  <w:rFonts w:asciiTheme="minorHAnsi" w:hAnsiTheme="minorHAnsi" w:cstheme="minorHAnsi"/>
                </w:rPr>
                <w:delText>í</w:delText>
              </w:r>
            </w:del>
          </w:p>
        </w:tc>
      </w:tr>
      <w:tr w:rsidR="00F64B71" w:rsidRPr="00F52EEF" w14:paraId="054BCAD0" w14:textId="77777777" w:rsidTr="00414F70">
        <w:trPr>
          <w:trHeight w:val="205"/>
        </w:trPr>
        <w:tc>
          <w:tcPr>
            <w:tcW w:w="3904" w:type="dxa"/>
            <w:shd w:val="clear" w:color="auto" w:fill="F7CAAC"/>
          </w:tcPr>
          <w:p w14:paraId="0E34646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AFC0E39"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02BA558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41701E6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F64B71" w:rsidRPr="00F52EEF" w14:paraId="7CB12799" w14:textId="77777777" w:rsidTr="00414F70">
        <w:tc>
          <w:tcPr>
            <w:tcW w:w="3904" w:type="dxa"/>
            <w:shd w:val="clear" w:color="auto" w:fill="F7CAAC"/>
          </w:tcPr>
          <w:p w14:paraId="47B0532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2738F02" w14:textId="1A851C44"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13p</w:t>
            </w:r>
            <w:r w:rsidR="00414F70">
              <w:rPr>
                <w:rFonts w:asciiTheme="minorHAnsi" w:eastAsia="Calibri" w:hAnsiTheme="minorHAnsi" w:cstheme="minorHAnsi"/>
              </w:rPr>
              <w:t xml:space="preserve"> </w:t>
            </w:r>
            <w:r w:rsidRPr="00F52EEF">
              <w:rPr>
                <w:rFonts w:asciiTheme="minorHAnsi" w:eastAsia="Calibri" w:hAnsiTheme="minorHAnsi" w:cstheme="minorHAnsi"/>
              </w:rPr>
              <w:t>+</w:t>
            </w:r>
            <w:r w:rsidR="00414F70">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3642194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0D021D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6BB0052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2"/>
          </w:tcPr>
          <w:p w14:paraId="5AC2C29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F64B71" w:rsidRPr="00F52EEF" w14:paraId="0887115A" w14:textId="77777777" w:rsidTr="00414F70">
        <w:tc>
          <w:tcPr>
            <w:tcW w:w="3904" w:type="dxa"/>
            <w:shd w:val="clear" w:color="auto" w:fill="F7CAAC"/>
          </w:tcPr>
          <w:p w14:paraId="3349109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150F56F1" w14:textId="280289D7" w:rsidR="00F64B71" w:rsidRPr="00F52EEF" w:rsidRDefault="00112D6D"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rerekvizity: Počátky a vývoj marketingov</w:t>
            </w:r>
            <w:ins w:id="1082" w:author="Radim Bačuvčík" w:date="2020-02-06T09:52:00Z">
              <w:r w:rsidR="00165381">
                <w:rPr>
                  <w:rFonts w:asciiTheme="minorHAnsi" w:eastAsia="Calibri" w:hAnsiTheme="minorHAnsi" w:cstheme="minorHAnsi"/>
                </w:rPr>
                <w:t>é</w:t>
              </w:r>
            </w:ins>
            <w:del w:id="1083" w:author="Radim Bačuvčík" w:date="2020-02-06T09:52:00Z">
              <w:r w:rsidR="00F64B71" w:rsidRPr="00F52EEF" w:rsidDel="00165381">
                <w:rPr>
                  <w:rFonts w:asciiTheme="minorHAnsi" w:eastAsia="Calibri" w:hAnsiTheme="minorHAnsi" w:cstheme="minorHAnsi"/>
                </w:rPr>
                <w:delText>ých</w:delText>
              </w:r>
            </w:del>
            <w:r w:rsidR="00F64B71" w:rsidRPr="00F52EEF">
              <w:rPr>
                <w:rFonts w:asciiTheme="minorHAnsi" w:eastAsia="Calibri" w:hAnsiTheme="minorHAnsi" w:cstheme="minorHAnsi"/>
              </w:rPr>
              <w:t xml:space="preserve"> komunikac</w:t>
            </w:r>
            <w:ins w:id="1084" w:author="Radim Bačuvčík" w:date="2020-02-06T09:52:00Z">
              <w:r w:rsidR="00165381">
                <w:rPr>
                  <w:rFonts w:asciiTheme="minorHAnsi" w:eastAsia="Calibri" w:hAnsiTheme="minorHAnsi" w:cstheme="minorHAnsi"/>
                </w:rPr>
                <w:t>e</w:t>
              </w:r>
            </w:ins>
            <w:del w:id="1085" w:author="Radim Bačuvčík" w:date="2020-02-06T09:52:00Z">
              <w:r w:rsidR="00F64B71" w:rsidRPr="00F52EEF" w:rsidDel="00165381">
                <w:rPr>
                  <w:rFonts w:asciiTheme="minorHAnsi" w:eastAsia="Calibri" w:hAnsiTheme="minorHAnsi" w:cstheme="minorHAnsi"/>
                </w:rPr>
                <w:delText>í</w:delText>
              </w:r>
            </w:del>
          </w:p>
        </w:tc>
      </w:tr>
      <w:tr w:rsidR="00F64B71" w:rsidRPr="00F52EEF" w14:paraId="3394FC75" w14:textId="77777777" w:rsidTr="00414F70">
        <w:tc>
          <w:tcPr>
            <w:tcW w:w="3904" w:type="dxa"/>
            <w:shd w:val="clear" w:color="auto" w:fill="F7CAAC"/>
          </w:tcPr>
          <w:p w14:paraId="40B16D3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1B756FA" w14:textId="26466EA8" w:rsidR="00F64B71" w:rsidRPr="00F52EEF" w:rsidRDefault="00C27765" w:rsidP="00935F76">
            <w:pPr>
              <w:tabs>
                <w:tab w:val="left" w:pos="567"/>
              </w:tabs>
              <w:jc w:val="both"/>
              <w:rPr>
                <w:rFonts w:asciiTheme="minorHAns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kouška</w:t>
            </w:r>
          </w:p>
        </w:tc>
        <w:tc>
          <w:tcPr>
            <w:tcW w:w="1621" w:type="dxa"/>
            <w:shd w:val="clear" w:color="auto" w:fill="F7CAAC"/>
          </w:tcPr>
          <w:p w14:paraId="2190B50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2"/>
          </w:tcPr>
          <w:p w14:paraId="477D78ED" w14:textId="45A5C28B" w:rsidR="00F64B71" w:rsidRPr="00F52EEF" w:rsidRDefault="008A154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řednáška, seminář</w:t>
            </w:r>
          </w:p>
        </w:tc>
      </w:tr>
      <w:tr w:rsidR="00F64B71" w:rsidRPr="00F52EEF" w14:paraId="228DD8D1" w14:textId="77777777" w:rsidTr="00414F70">
        <w:tc>
          <w:tcPr>
            <w:tcW w:w="3904" w:type="dxa"/>
            <w:shd w:val="clear" w:color="auto" w:fill="F7CAAC"/>
          </w:tcPr>
          <w:p w14:paraId="75A5DE9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4BF8CAEE" w14:textId="77777777" w:rsidR="00F64B71" w:rsidRPr="00F52EEF" w:rsidRDefault="00F64B71" w:rsidP="00935F76">
            <w:pPr>
              <w:tabs>
                <w:tab w:val="left" w:pos="567"/>
              </w:tabs>
              <w:autoSpaceDE w:val="0"/>
              <w:autoSpaceDN w:val="0"/>
              <w:adjustRightInd w:val="0"/>
              <w:rPr>
                <w:rFonts w:asciiTheme="minorHAnsi" w:hAnsiTheme="minorHAnsi" w:cstheme="minorHAnsi"/>
              </w:rPr>
            </w:pPr>
          </w:p>
        </w:tc>
      </w:tr>
      <w:tr w:rsidR="00F64B71" w:rsidRPr="00F52EEF" w14:paraId="0535C404" w14:textId="77777777" w:rsidTr="00414F70">
        <w:trPr>
          <w:trHeight w:val="194"/>
        </w:trPr>
        <w:tc>
          <w:tcPr>
            <w:tcW w:w="10673" w:type="dxa"/>
            <w:gridSpan w:val="8"/>
            <w:tcBorders>
              <w:top w:val="nil"/>
            </w:tcBorders>
          </w:tcPr>
          <w:p w14:paraId="5DB6891F" w14:textId="77777777" w:rsidR="00414F70" w:rsidRDefault="00414F70"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Písemná zkouška</w:t>
            </w:r>
            <w:r>
              <w:rPr>
                <w:rFonts w:asciiTheme="minorHAnsi" w:eastAsia="Calibri" w:hAnsiTheme="minorHAnsi" w:cstheme="minorHAnsi"/>
              </w:rPr>
              <w:t>.</w:t>
            </w:r>
          </w:p>
          <w:p w14:paraId="6BE56768" w14:textId="77777777" w:rsidR="00414F70" w:rsidRDefault="00414F70"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2. S</w:t>
            </w:r>
            <w:r w:rsidRPr="00F52EEF">
              <w:rPr>
                <w:rFonts w:asciiTheme="minorHAnsi" w:eastAsia="Calibri" w:hAnsiTheme="minorHAnsi" w:cstheme="minorHAnsi"/>
              </w:rPr>
              <w:t>eminární práce</w:t>
            </w:r>
          </w:p>
          <w:p w14:paraId="6EEA5E5A" w14:textId="77777777" w:rsidR="00414F70" w:rsidRDefault="00414F70"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3. P</w:t>
            </w:r>
            <w:r w:rsidRPr="00F52EEF">
              <w:rPr>
                <w:rFonts w:asciiTheme="minorHAnsi" w:eastAsia="Calibri" w:hAnsiTheme="minorHAnsi" w:cstheme="minorHAnsi"/>
              </w:rPr>
              <w:t>rezentace</w:t>
            </w:r>
            <w:r>
              <w:rPr>
                <w:rFonts w:asciiTheme="minorHAnsi" w:eastAsia="Calibri" w:hAnsiTheme="minorHAnsi" w:cstheme="minorHAnsi"/>
              </w:rPr>
              <w:t>.</w:t>
            </w:r>
          </w:p>
          <w:p w14:paraId="36C380ED" w14:textId="43A5D46B" w:rsidR="00F64B71" w:rsidRPr="00F52EEF" w:rsidRDefault="00414F70" w:rsidP="00935F76">
            <w:pPr>
              <w:tabs>
                <w:tab w:val="left" w:pos="567"/>
              </w:tabs>
              <w:autoSpaceDE w:val="0"/>
              <w:autoSpaceDN w:val="0"/>
              <w:adjustRightInd w:val="0"/>
              <w:rPr>
                <w:rFonts w:asciiTheme="minorHAnsi" w:hAnsiTheme="minorHAnsi" w:cstheme="minorHAnsi"/>
              </w:rPr>
            </w:pPr>
            <w:r>
              <w:rPr>
                <w:rFonts w:asciiTheme="minorHAnsi" w:eastAsia="Calibri" w:hAnsiTheme="minorHAnsi" w:cstheme="minorHAnsi"/>
              </w:rPr>
              <w:t>4. D</w:t>
            </w:r>
            <w:r w:rsidRPr="00F52EEF">
              <w:rPr>
                <w:rFonts w:asciiTheme="minorHAnsi" w:eastAsia="Calibri" w:hAnsiTheme="minorHAnsi" w:cstheme="minorHAnsi"/>
              </w:rPr>
              <w:t>ocházka</w:t>
            </w:r>
            <w:r>
              <w:rPr>
                <w:rFonts w:asciiTheme="minorHAnsi" w:eastAsia="Calibri" w:hAnsiTheme="minorHAnsi" w:cstheme="minorHAnsi"/>
              </w:rPr>
              <w:t>.</w:t>
            </w:r>
          </w:p>
        </w:tc>
      </w:tr>
      <w:tr w:rsidR="00F64B71" w:rsidRPr="00F52EEF" w14:paraId="3D49AB35" w14:textId="77777777" w:rsidTr="00414F70">
        <w:trPr>
          <w:trHeight w:val="197"/>
        </w:trPr>
        <w:tc>
          <w:tcPr>
            <w:tcW w:w="3904" w:type="dxa"/>
            <w:tcBorders>
              <w:top w:val="nil"/>
            </w:tcBorders>
            <w:shd w:val="clear" w:color="auto" w:fill="F7CAAC"/>
          </w:tcPr>
          <w:p w14:paraId="7AAD7E9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6CDEE02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doc. PhDr. Milan Banyár, PhD.</w:t>
            </w:r>
          </w:p>
        </w:tc>
      </w:tr>
      <w:tr w:rsidR="00F64B71" w:rsidRPr="00F52EEF" w14:paraId="179FB956" w14:textId="77777777" w:rsidTr="00414F70">
        <w:trPr>
          <w:trHeight w:val="243"/>
        </w:trPr>
        <w:tc>
          <w:tcPr>
            <w:tcW w:w="3904" w:type="dxa"/>
            <w:tcBorders>
              <w:top w:val="nil"/>
            </w:tcBorders>
            <w:shd w:val="clear" w:color="auto" w:fill="F7CAAC"/>
          </w:tcPr>
          <w:p w14:paraId="4E39D9E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1C698854" w14:textId="13365937" w:rsidR="00F64B71" w:rsidRPr="00F52EEF" w:rsidRDefault="00112D6D"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6EEAD96E" w14:textId="77777777" w:rsidTr="00414F70">
        <w:tc>
          <w:tcPr>
            <w:tcW w:w="3904" w:type="dxa"/>
            <w:shd w:val="clear" w:color="auto" w:fill="F7CAAC"/>
          </w:tcPr>
          <w:p w14:paraId="6595E24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42165C9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2B3E20F" w14:textId="77777777" w:rsidTr="00414F70">
        <w:trPr>
          <w:trHeight w:val="70"/>
        </w:trPr>
        <w:tc>
          <w:tcPr>
            <w:tcW w:w="10673" w:type="dxa"/>
            <w:gridSpan w:val="8"/>
            <w:tcBorders>
              <w:top w:val="nil"/>
            </w:tcBorders>
          </w:tcPr>
          <w:p w14:paraId="42A4433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1D24D90" w14:textId="77777777" w:rsidTr="00414F70">
        <w:tc>
          <w:tcPr>
            <w:tcW w:w="3904" w:type="dxa"/>
            <w:shd w:val="clear" w:color="auto" w:fill="F7CAAC"/>
          </w:tcPr>
          <w:p w14:paraId="39F4390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693DC59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DF5BB87" w14:textId="77777777" w:rsidTr="00414F70">
        <w:trPr>
          <w:trHeight w:val="1984"/>
        </w:trPr>
        <w:tc>
          <w:tcPr>
            <w:tcW w:w="10673" w:type="dxa"/>
            <w:gridSpan w:val="8"/>
            <w:tcBorders>
              <w:top w:val="nil"/>
              <w:bottom w:val="single" w:sz="12" w:space="0" w:color="auto"/>
            </w:tcBorders>
          </w:tcPr>
          <w:p w14:paraId="4ABC724B" w14:textId="0D21A19D" w:rsidR="00414F70" w:rsidRPr="00414F70" w:rsidRDefault="00414F70" w:rsidP="00935F76">
            <w:pPr>
              <w:tabs>
                <w:tab w:val="left" w:pos="567"/>
              </w:tabs>
              <w:rPr>
                <w:rFonts w:asciiTheme="minorHAnsi" w:hAnsiTheme="minorHAnsi" w:cstheme="minorHAnsi"/>
                <w:b/>
                <w:shd w:val="clear" w:color="auto" w:fill="FFFFFF"/>
              </w:rPr>
            </w:pPr>
            <w:r w:rsidRPr="00414F70">
              <w:rPr>
                <w:rFonts w:asciiTheme="minorHAnsi" w:hAnsiTheme="minorHAnsi" w:cstheme="minorHAnsi"/>
                <w:b/>
                <w:shd w:val="clear" w:color="auto" w:fill="FFFFFF"/>
              </w:rPr>
              <w:t>Probíraná témata:</w:t>
            </w:r>
          </w:p>
          <w:p w14:paraId="26FB93C2" w14:textId="24BBC7A6" w:rsidR="00CF785E" w:rsidRPr="00CF785E" w:rsidRDefault="00CF785E" w:rsidP="00935F76">
            <w:pPr>
              <w:tabs>
                <w:tab w:val="left" w:pos="567"/>
              </w:tabs>
              <w:rPr>
                <w:rFonts w:asciiTheme="minorHAnsi" w:hAnsiTheme="minorHAnsi" w:cstheme="minorHAnsi"/>
                <w:shd w:val="clear" w:color="auto" w:fill="FFFFFF"/>
              </w:rPr>
            </w:pPr>
            <w:r w:rsidRPr="00CF785E">
              <w:rPr>
                <w:rFonts w:asciiTheme="minorHAnsi" w:hAnsiTheme="minorHAnsi" w:cstheme="minorHAnsi"/>
                <w:shd w:val="clear" w:color="auto" w:fill="FFFFFF"/>
              </w:rPr>
              <w:t>-</w:t>
            </w:r>
            <w:r w:rsidR="00F64B71" w:rsidRPr="00CF785E">
              <w:rPr>
                <w:rFonts w:asciiTheme="minorHAnsi" w:hAnsiTheme="minorHAnsi" w:cstheme="minorHAnsi"/>
                <w:shd w:val="clear" w:color="auto" w:fill="FFFFFF"/>
              </w:rPr>
              <w:t xml:space="preserve"> Charakteristika základních pojmů v oblasti marketingu a marketingové komunikace</w:t>
            </w:r>
            <w:r w:rsidRPr="00CF785E">
              <w:rPr>
                <w:rFonts w:asciiTheme="minorHAnsi" w:hAnsiTheme="minorHAnsi" w:cstheme="minorHAnsi"/>
                <w:shd w:val="clear" w:color="auto" w:fill="FFFFFF"/>
              </w:rPr>
              <w:t>.</w:t>
            </w:r>
            <w:r w:rsidR="00F64B71" w:rsidRPr="00CF785E">
              <w:rPr>
                <w:rFonts w:asciiTheme="minorHAnsi" w:hAnsiTheme="minorHAnsi" w:cstheme="minorHAnsi"/>
              </w:rPr>
              <w:br/>
            </w:r>
            <w:r w:rsidRPr="00CF785E">
              <w:rPr>
                <w:rFonts w:asciiTheme="minorHAnsi" w:hAnsiTheme="minorHAnsi" w:cstheme="minorHAnsi"/>
                <w:shd w:val="clear" w:color="auto" w:fill="FFFFFF"/>
              </w:rPr>
              <w:t>-</w:t>
            </w:r>
            <w:r w:rsidR="00F64B71" w:rsidRPr="00CF785E">
              <w:rPr>
                <w:rFonts w:asciiTheme="minorHAnsi" w:hAnsiTheme="minorHAnsi" w:cstheme="minorHAnsi"/>
                <w:shd w:val="clear" w:color="auto" w:fill="FFFFFF"/>
              </w:rPr>
              <w:t xml:space="preserve"> Marketingová komunikace: Podstata, význam, základní principy marketingové komunikace. </w:t>
            </w:r>
          </w:p>
          <w:p w14:paraId="6949EA02" w14:textId="70F9635F" w:rsidR="00CF785E" w:rsidRPr="00CF785E" w:rsidRDefault="00CF785E" w:rsidP="00935F76">
            <w:pPr>
              <w:tabs>
                <w:tab w:val="left" w:pos="567"/>
              </w:tabs>
              <w:rPr>
                <w:rFonts w:asciiTheme="minorHAnsi" w:hAnsiTheme="minorHAnsi" w:cstheme="minorHAnsi"/>
              </w:rPr>
            </w:pPr>
            <w:r w:rsidRPr="00CF785E">
              <w:rPr>
                <w:rFonts w:asciiTheme="minorHAnsi" w:hAnsiTheme="minorHAnsi" w:cstheme="minorHAnsi"/>
                <w:shd w:val="clear" w:color="auto" w:fill="FFFFFF"/>
              </w:rPr>
              <w:t>-</w:t>
            </w:r>
            <w:r w:rsidR="00414F70" w:rsidRPr="00CF785E">
              <w:rPr>
                <w:rFonts w:asciiTheme="minorHAnsi" w:hAnsiTheme="minorHAnsi" w:cstheme="minorHAnsi"/>
                <w:shd w:val="clear" w:color="auto" w:fill="FFFFFF"/>
              </w:rPr>
              <w:t xml:space="preserve"> </w:t>
            </w:r>
            <w:r w:rsidR="00F64B71" w:rsidRPr="00CF785E">
              <w:rPr>
                <w:rFonts w:asciiTheme="minorHAnsi" w:hAnsiTheme="minorHAnsi" w:cstheme="minorHAnsi"/>
                <w:shd w:val="clear" w:color="auto" w:fill="FFFFFF"/>
              </w:rPr>
              <w:t>Reklama</w:t>
            </w:r>
            <w:r w:rsidRPr="00CF785E">
              <w:rPr>
                <w:rFonts w:asciiTheme="minorHAnsi" w:hAnsiTheme="minorHAnsi" w:cstheme="minorHAnsi"/>
                <w:shd w:val="clear" w:color="auto" w:fill="FFFFFF"/>
              </w:rPr>
              <w:t>.</w:t>
            </w:r>
            <w:r w:rsidR="00F64B71" w:rsidRPr="00CF785E">
              <w:rPr>
                <w:rFonts w:asciiTheme="minorHAnsi" w:hAnsiTheme="minorHAnsi" w:cstheme="minorHAnsi"/>
              </w:rPr>
              <w:br/>
            </w:r>
            <w:r w:rsidRPr="00CF785E">
              <w:rPr>
                <w:rFonts w:asciiTheme="minorHAnsi" w:hAnsiTheme="minorHAnsi" w:cstheme="minorHAnsi"/>
                <w:shd w:val="clear" w:color="auto" w:fill="FFFFFF"/>
              </w:rPr>
              <w:t>-</w:t>
            </w:r>
            <w:r w:rsidR="00F64B71" w:rsidRPr="00CF785E">
              <w:rPr>
                <w:rFonts w:asciiTheme="minorHAnsi" w:hAnsiTheme="minorHAnsi" w:cstheme="minorHAnsi"/>
                <w:shd w:val="clear" w:color="auto" w:fill="FFFFFF"/>
              </w:rPr>
              <w:t xml:space="preserve"> Podpora prodeje</w:t>
            </w:r>
            <w:r w:rsidRPr="00CF785E">
              <w:rPr>
                <w:rFonts w:asciiTheme="minorHAnsi" w:hAnsiTheme="minorHAnsi" w:cstheme="minorHAnsi"/>
                <w:shd w:val="clear" w:color="auto" w:fill="FFFFFF"/>
              </w:rPr>
              <w:t>.</w:t>
            </w:r>
          </w:p>
          <w:p w14:paraId="60ECF794" w14:textId="220F0364" w:rsidR="00CF785E" w:rsidRPr="00CF785E" w:rsidRDefault="00CF785E" w:rsidP="00935F76">
            <w:pPr>
              <w:tabs>
                <w:tab w:val="left" w:pos="567"/>
              </w:tabs>
              <w:rPr>
                <w:rFonts w:asciiTheme="minorHAnsi" w:hAnsiTheme="minorHAnsi" w:cstheme="minorHAnsi"/>
                <w:shd w:val="clear" w:color="auto" w:fill="FFFFFF"/>
              </w:rPr>
            </w:pPr>
            <w:r w:rsidRPr="00CF785E">
              <w:rPr>
                <w:rFonts w:asciiTheme="minorHAnsi" w:hAnsiTheme="minorHAnsi" w:cstheme="minorHAnsi"/>
                <w:shd w:val="clear" w:color="auto" w:fill="FFFFFF"/>
              </w:rPr>
              <w:t>-</w:t>
            </w:r>
            <w:r w:rsidR="00F64B71" w:rsidRPr="00CF785E">
              <w:rPr>
                <w:rFonts w:asciiTheme="minorHAnsi" w:hAnsiTheme="minorHAnsi" w:cstheme="minorHAnsi"/>
                <w:shd w:val="clear" w:color="auto" w:fill="FFFFFF"/>
              </w:rPr>
              <w:t xml:space="preserve"> Osobní prode</w:t>
            </w:r>
            <w:r w:rsidRPr="00CF785E">
              <w:rPr>
                <w:rFonts w:asciiTheme="minorHAnsi" w:hAnsiTheme="minorHAnsi" w:cstheme="minorHAnsi"/>
                <w:shd w:val="clear" w:color="auto" w:fill="FFFFFF"/>
              </w:rPr>
              <w:t>j.</w:t>
            </w:r>
          </w:p>
          <w:p w14:paraId="4DC11823" w14:textId="4F35C174" w:rsidR="00CF785E" w:rsidRPr="00CF785E" w:rsidRDefault="00CF785E" w:rsidP="00935F76">
            <w:pPr>
              <w:tabs>
                <w:tab w:val="left" w:pos="567"/>
              </w:tabs>
              <w:rPr>
                <w:rFonts w:asciiTheme="minorHAnsi" w:hAnsiTheme="minorHAnsi" w:cstheme="minorHAnsi"/>
                <w:shd w:val="clear" w:color="auto" w:fill="FFFFFF"/>
              </w:rPr>
            </w:pPr>
            <w:r w:rsidRPr="00CF785E">
              <w:rPr>
                <w:rFonts w:asciiTheme="minorHAnsi" w:hAnsiTheme="minorHAnsi" w:cstheme="minorHAnsi"/>
                <w:shd w:val="clear" w:color="auto" w:fill="FFFFFF"/>
              </w:rPr>
              <w:t>-</w:t>
            </w:r>
            <w:r w:rsidR="00F64B71" w:rsidRPr="00CF785E">
              <w:rPr>
                <w:rFonts w:asciiTheme="minorHAnsi" w:hAnsiTheme="minorHAnsi" w:cstheme="minorHAnsi"/>
                <w:shd w:val="clear" w:color="auto" w:fill="FFFFFF"/>
              </w:rPr>
              <w:t xml:space="preserve"> Public relation</w:t>
            </w:r>
            <w:r w:rsidRPr="00CF785E">
              <w:rPr>
                <w:rFonts w:asciiTheme="minorHAnsi" w:hAnsiTheme="minorHAnsi" w:cstheme="minorHAnsi"/>
                <w:shd w:val="clear" w:color="auto" w:fill="FFFFFF"/>
              </w:rPr>
              <w:t>s.</w:t>
            </w:r>
            <w:r w:rsidR="00F64B71" w:rsidRPr="00CF785E">
              <w:rPr>
                <w:rFonts w:asciiTheme="minorHAnsi" w:hAnsiTheme="minorHAnsi" w:cstheme="minorHAnsi"/>
              </w:rPr>
              <w:br/>
            </w:r>
            <w:r w:rsidRPr="00CF785E">
              <w:rPr>
                <w:rFonts w:asciiTheme="minorHAnsi" w:hAnsiTheme="minorHAnsi" w:cstheme="minorHAnsi"/>
                <w:shd w:val="clear" w:color="auto" w:fill="FFFFFF"/>
              </w:rPr>
              <w:t>-</w:t>
            </w:r>
            <w:r w:rsidR="00F64B71" w:rsidRPr="00CF785E">
              <w:rPr>
                <w:rFonts w:asciiTheme="minorHAnsi" w:hAnsiTheme="minorHAnsi" w:cstheme="minorHAnsi"/>
                <w:shd w:val="clear" w:color="auto" w:fill="FFFFFF"/>
              </w:rPr>
              <w:t xml:space="preserve"> Direct marketing</w:t>
            </w:r>
            <w:r w:rsidRPr="00CF785E">
              <w:rPr>
                <w:rFonts w:asciiTheme="minorHAnsi" w:hAnsiTheme="minorHAnsi" w:cstheme="minorHAnsi"/>
                <w:shd w:val="clear" w:color="auto" w:fill="FFFFFF"/>
              </w:rPr>
              <w:t>.</w:t>
            </w:r>
          </w:p>
          <w:p w14:paraId="279A4A5E" w14:textId="58810901" w:rsidR="00CF785E" w:rsidRPr="00CF785E" w:rsidRDefault="00CF785E" w:rsidP="00935F76">
            <w:pPr>
              <w:tabs>
                <w:tab w:val="left" w:pos="567"/>
              </w:tabs>
              <w:rPr>
                <w:rFonts w:asciiTheme="minorHAnsi" w:hAnsiTheme="minorHAnsi" w:cstheme="minorHAnsi"/>
                <w:shd w:val="clear" w:color="auto" w:fill="FFFFFF"/>
              </w:rPr>
            </w:pPr>
            <w:r w:rsidRPr="00CF785E">
              <w:rPr>
                <w:rFonts w:asciiTheme="minorHAnsi" w:hAnsiTheme="minorHAnsi" w:cstheme="minorHAnsi"/>
                <w:shd w:val="clear" w:color="auto" w:fill="FFFFFF"/>
              </w:rPr>
              <w:t>-</w:t>
            </w:r>
            <w:r w:rsidR="00F64B71" w:rsidRPr="00CF785E">
              <w:rPr>
                <w:rFonts w:asciiTheme="minorHAnsi" w:hAnsiTheme="minorHAnsi" w:cstheme="minorHAnsi"/>
                <w:shd w:val="clear" w:color="auto" w:fill="FFFFFF"/>
              </w:rPr>
              <w:t xml:space="preserve"> Nové trendy v marketingové komunikaci</w:t>
            </w:r>
            <w:r w:rsidRPr="00CF785E">
              <w:rPr>
                <w:rFonts w:asciiTheme="minorHAnsi" w:hAnsiTheme="minorHAnsi" w:cstheme="minorHAnsi"/>
                <w:shd w:val="clear" w:color="auto" w:fill="FFFFFF"/>
              </w:rPr>
              <w:t>.</w:t>
            </w:r>
            <w:r w:rsidR="00F64B71" w:rsidRPr="00CF785E">
              <w:rPr>
                <w:rFonts w:asciiTheme="minorHAnsi" w:hAnsiTheme="minorHAnsi" w:cstheme="minorHAnsi"/>
              </w:rPr>
              <w:br/>
            </w:r>
            <w:r w:rsidRPr="00CF785E">
              <w:rPr>
                <w:rFonts w:asciiTheme="minorHAnsi" w:hAnsiTheme="minorHAnsi" w:cstheme="minorHAnsi"/>
                <w:shd w:val="clear" w:color="auto" w:fill="FFFFFF"/>
              </w:rPr>
              <w:t>-</w:t>
            </w:r>
            <w:r w:rsidR="00F64B71" w:rsidRPr="00CF785E">
              <w:rPr>
                <w:rFonts w:asciiTheme="minorHAnsi" w:hAnsiTheme="minorHAnsi" w:cstheme="minorHAnsi"/>
                <w:shd w:val="clear" w:color="auto" w:fill="FFFFFF"/>
              </w:rPr>
              <w:t xml:space="preserve"> Corporate identity a jeho role v systému marketingové komunikace</w:t>
            </w:r>
            <w:r w:rsidRPr="00CF785E">
              <w:rPr>
                <w:rFonts w:asciiTheme="minorHAnsi" w:hAnsiTheme="minorHAnsi" w:cstheme="minorHAnsi"/>
                <w:shd w:val="clear" w:color="auto" w:fill="FFFFFF"/>
              </w:rPr>
              <w:t>.</w:t>
            </w:r>
          </w:p>
          <w:p w14:paraId="17FC475B" w14:textId="65E2C39F" w:rsidR="00F64B71" w:rsidRPr="00CF785E" w:rsidRDefault="00CF785E" w:rsidP="00935F76">
            <w:pPr>
              <w:tabs>
                <w:tab w:val="left" w:pos="567"/>
              </w:tabs>
              <w:rPr>
                <w:rFonts w:asciiTheme="minorHAnsi" w:hAnsiTheme="minorHAnsi" w:cstheme="minorHAnsi"/>
                <w:shd w:val="clear" w:color="auto" w:fill="FFFFFF"/>
              </w:rPr>
            </w:pPr>
            <w:r w:rsidRPr="00CF785E">
              <w:rPr>
                <w:rFonts w:asciiTheme="minorHAnsi" w:hAnsiTheme="minorHAnsi" w:cstheme="minorHAnsi"/>
                <w:shd w:val="clear" w:color="auto" w:fill="FFFFFF"/>
              </w:rPr>
              <w:t xml:space="preserve">- </w:t>
            </w:r>
            <w:r w:rsidR="00F64B71" w:rsidRPr="00CF785E">
              <w:rPr>
                <w:rFonts w:asciiTheme="minorHAnsi" w:hAnsiTheme="minorHAnsi" w:cstheme="minorHAnsi"/>
                <w:shd w:val="clear" w:color="auto" w:fill="FFFFFF"/>
              </w:rPr>
              <w:t>Integrovaná marketingová komunikace.</w:t>
            </w:r>
          </w:p>
          <w:p w14:paraId="7BF62BA8" w14:textId="2D78329D" w:rsidR="00414F70" w:rsidRPr="00F52EEF" w:rsidRDefault="00414F70" w:rsidP="00935F76">
            <w:pPr>
              <w:tabs>
                <w:tab w:val="left" w:pos="567"/>
                <w:tab w:val="left" w:pos="9735"/>
              </w:tabs>
              <w:rPr>
                <w:rFonts w:asciiTheme="minorHAnsi" w:hAnsiTheme="minorHAnsi" w:cstheme="minorHAnsi"/>
                <w:shd w:val="clear" w:color="auto" w:fill="FFFFFF"/>
              </w:rPr>
            </w:pPr>
          </w:p>
        </w:tc>
      </w:tr>
      <w:tr w:rsidR="00F64B71" w:rsidRPr="00F52EEF" w14:paraId="363AA1E1" w14:textId="77777777" w:rsidTr="00414F70">
        <w:trPr>
          <w:trHeight w:val="265"/>
        </w:trPr>
        <w:tc>
          <w:tcPr>
            <w:tcW w:w="4471" w:type="dxa"/>
            <w:gridSpan w:val="2"/>
            <w:tcBorders>
              <w:top w:val="nil"/>
            </w:tcBorders>
            <w:shd w:val="clear" w:color="auto" w:fill="F7CAAC"/>
          </w:tcPr>
          <w:p w14:paraId="4727FF6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647D4E8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BB64949" w14:textId="77777777" w:rsidTr="00CF785E">
        <w:trPr>
          <w:trHeight w:val="5225"/>
        </w:trPr>
        <w:tc>
          <w:tcPr>
            <w:tcW w:w="10673" w:type="dxa"/>
            <w:gridSpan w:val="8"/>
            <w:tcBorders>
              <w:top w:val="nil"/>
            </w:tcBorders>
          </w:tcPr>
          <w:p w14:paraId="026112DA" w14:textId="77777777" w:rsidR="00F64B71" w:rsidRPr="00414F70" w:rsidRDefault="00F64B71" w:rsidP="00935F76">
            <w:pPr>
              <w:widowControl w:val="0"/>
              <w:tabs>
                <w:tab w:val="left" w:pos="567"/>
              </w:tabs>
              <w:autoSpaceDE w:val="0"/>
              <w:autoSpaceDN w:val="0"/>
              <w:adjustRightInd w:val="0"/>
              <w:jc w:val="both"/>
              <w:rPr>
                <w:rFonts w:asciiTheme="minorHAnsi" w:hAnsiTheme="minorHAnsi" w:cstheme="minorHAnsi"/>
                <w:b/>
                <w:lang w:val="sk-SK" w:eastAsia="sk-SK"/>
              </w:rPr>
            </w:pPr>
            <w:r w:rsidRPr="00414F70">
              <w:rPr>
                <w:rFonts w:asciiTheme="minorHAnsi" w:hAnsiTheme="minorHAnsi" w:cstheme="minorHAnsi"/>
                <w:b/>
                <w:lang w:val="sk-SK" w:eastAsia="sk-SK"/>
              </w:rPr>
              <w:t>Povinná literatura:</w:t>
            </w:r>
          </w:p>
          <w:p w14:paraId="2DE5D6D9" w14:textId="77308EEC" w:rsidR="00F64B71" w:rsidRPr="000B4C65" w:rsidDel="004D2684" w:rsidRDefault="00F64B71" w:rsidP="00935F76">
            <w:pPr>
              <w:widowControl w:val="0"/>
              <w:tabs>
                <w:tab w:val="left" w:pos="567"/>
              </w:tabs>
              <w:autoSpaceDE w:val="0"/>
              <w:autoSpaceDN w:val="0"/>
              <w:adjustRightInd w:val="0"/>
              <w:jc w:val="both"/>
              <w:rPr>
                <w:del w:id="1086" w:author="FMK" w:date="2020-02-02T18:13:00Z"/>
                <w:rFonts w:asciiTheme="minorHAnsi" w:hAnsiTheme="minorHAnsi"/>
                <w:color w:val="FF0000"/>
                <w:rPrChange w:id="1087" w:author="Martin Kazík" w:date="2020-01-23T11:23:00Z">
                  <w:rPr>
                    <w:del w:id="1088" w:author="FMK" w:date="2020-02-02T18:13:00Z"/>
                    <w:rFonts w:asciiTheme="minorHAnsi" w:hAnsiTheme="minorHAnsi"/>
                  </w:rPr>
                </w:rPrChange>
              </w:rPr>
            </w:pPr>
            <w:del w:id="1089" w:author="FMK" w:date="2020-02-02T18:13:00Z">
              <w:r w:rsidRPr="000B4C65" w:rsidDel="004D2684">
                <w:rPr>
                  <w:rFonts w:asciiTheme="minorHAnsi" w:hAnsiTheme="minorHAnsi"/>
                  <w:color w:val="FF0000"/>
                  <w:rPrChange w:id="1090" w:author="Martin Kazík" w:date="2020-01-23T11:23:00Z">
                    <w:rPr>
                      <w:rFonts w:asciiTheme="minorHAnsi" w:hAnsiTheme="minorHAnsi"/>
                    </w:rPr>
                  </w:rPrChange>
                </w:rPr>
                <w:delText xml:space="preserve">HESKOVÁ, Marie a Peter ŠTARCHOŇ. 2009. </w:delText>
              </w:r>
              <w:r w:rsidRPr="000B4C65" w:rsidDel="004D2684">
                <w:rPr>
                  <w:rFonts w:asciiTheme="minorHAnsi" w:hAnsiTheme="minorHAnsi"/>
                  <w:i/>
                  <w:color w:val="FF0000"/>
                  <w:rPrChange w:id="1091" w:author="Martin Kazík" w:date="2020-01-23T11:23:00Z">
                    <w:rPr>
                      <w:rFonts w:asciiTheme="minorHAnsi" w:hAnsiTheme="minorHAnsi"/>
                      <w:i/>
                    </w:rPr>
                  </w:rPrChange>
                </w:rPr>
                <w:delText>Marketingová komunikace a moderní trendy v marketingu</w:delText>
              </w:r>
              <w:r w:rsidRPr="000B4C65" w:rsidDel="004D2684">
                <w:rPr>
                  <w:rFonts w:asciiTheme="minorHAnsi" w:hAnsiTheme="minorHAnsi"/>
                  <w:color w:val="FF0000"/>
                  <w:rPrChange w:id="1092" w:author="Martin Kazík" w:date="2020-01-23T11:23:00Z">
                    <w:rPr>
                      <w:rFonts w:asciiTheme="minorHAnsi" w:hAnsiTheme="minorHAnsi"/>
                    </w:rPr>
                  </w:rPrChange>
                </w:rPr>
                <w:delText>. Praha: Oeconomica. ISBN 978-80-245-1520-5.</w:delText>
              </w:r>
            </w:del>
          </w:p>
          <w:p w14:paraId="6570170D" w14:textId="77777777" w:rsidR="00F64B71" w:rsidRPr="00F52EEF" w:rsidRDefault="00F64B71" w:rsidP="00935F76">
            <w:pPr>
              <w:tabs>
                <w:tab w:val="left" w:pos="567"/>
              </w:tabs>
              <w:jc w:val="both"/>
              <w:rPr>
                <w:rFonts w:asciiTheme="minorHAnsi" w:hAnsiTheme="minorHAnsi" w:cstheme="minorHAnsi"/>
                <w:lang w:val="sk-SK" w:eastAsia="sk-SK"/>
              </w:rPr>
            </w:pPr>
            <w:r w:rsidRPr="00F52EEF">
              <w:rPr>
                <w:rFonts w:asciiTheme="minorHAnsi" w:hAnsiTheme="minorHAnsi" w:cstheme="minorHAnsi"/>
                <w:lang w:val="sk-SK" w:eastAsia="sk-SK"/>
              </w:rPr>
              <w:t xml:space="preserve">HORŇÁK, Pavel. 2018. </w:t>
            </w:r>
            <w:r w:rsidRPr="00F52EEF">
              <w:rPr>
                <w:rFonts w:asciiTheme="minorHAnsi" w:hAnsiTheme="minorHAnsi" w:cstheme="minorHAnsi"/>
                <w:i/>
                <w:iCs/>
                <w:lang w:val="sk-SK" w:eastAsia="sk-SK"/>
              </w:rPr>
              <w:t>Reklama: teoreticko-historické aspekty reklamy a marketingovej komunikácie</w:t>
            </w:r>
            <w:r w:rsidRPr="00F52EEF">
              <w:rPr>
                <w:rFonts w:asciiTheme="minorHAnsi" w:hAnsiTheme="minorHAnsi" w:cstheme="minorHAnsi"/>
                <w:lang w:val="sk-SK" w:eastAsia="sk-SK"/>
              </w:rPr>
              <w:t xml:space="preserve">. 2. preprac. a rozš. vyd. Zlín: Verbum. ISBN </w:t>
            </w:r>
            <w:r w:rsidRPr="00F52EEF">
              <w:rPr>
                <w:rFonts w:asciiTheme="minorHAnsi" w:hAnsiTheme="minorHAnsi" w:cstheme="minorHAnsi"/>
                <w:shd w:val="clear" w:color="auto" w:fill="FFFFFF"/>
              </w:rPr>
              <w:t>978-80-87500-94-1.</w:t>
            </w:r>
          </w:p>
          <w:p w14:paraId="18312DDC" w14:textId="6B7F8C85" w:rsidR="00F64B71" w:rsidRPr="000B4C65" w:rsidDel="004D2684" w:rsidRDefault="00F64B71" w:rsidP="00935F76">
            <w:pPr>
              <w:widowControl w:val="0"/>
              <w:tabs>
                <w:tab w:val="left" w:pos="567"/>
              </w:tabs>
              <w:autoSpaceDE w:val="0"/>
              <w:autoSpaceDN w:val="0"/>
              <w:adjustRightInd w:val="0"/>
              <w:jc w:val="both"/>
              <w:rPr>
                <w:del w:id="1093" w:author="FMK" w:date="2020-02-02T18:13:00Z"/>
                <w:rFonts w:asciiTheme="minorHAnsi" w:hAnsiTheme="minorHAnsi"/>
                <w:color w:val="FF0000"/>
                <w:rPrChange w:id="1094" w:author="Martin Kazík" w:date="2020-01-23T11:23:00Z">
                  <w:rPr>
                    <w:del w:id="1095" w:author="FMK" w:date="2020-02-02T18:13:00Z"/>
                    <w:rFonts w:asciiTheme="minorHAnsi" w:hAnsiTheme="minorHAnsi"/>
                  </w:rPr>
                </w:rPrChange>
              </w:rPr>
            </w:pPr>
            <w:del w:id="1096" w:author="FMK" w:date="2020-02-02T18:13:00Z">
              <w:r w:rsidRPr="000B4C65" w:rsidDel="004D2684">
                <w:rPr>
                  <w:rFonts w:asciiTheme="minorHAnsi" w:hAnsiTheme="minorHAnsi"/>
                  <w:color w:val="FF0000"/>
                  <w:rPrChange w:id="1097" w:author="Martin Kazík" w:date="2020-01-23T11:23:00Z">
                    <w:rPr>
                      <w:rFonts w:asciiTheme="minorHAnsi" w:hAnsiTheme="minorHAnsi"/>
                    </w:rPr>
                  </w:rPrChange>
                </w:rPr>
                <w:delText xml:space="preserve">JURÁŠKOVÁ, Olga, HORŇÁK a Pavel et al. 2012. </w:delText>
              </w:r>
              <w:r w:rsidRPr="000B4C65" w:rsidDel="004D2684">
                <w:rPr>
                  <w:rFonts w:asciiTheme="minorHAnsi" w:hAnsiTheme="minorHAnsi"/>
                  <w:i/>
                  <w:color w:val="FF0000"/>
                  <w:rPrChange w:id="1098" w:author="Martin Kazík" w:date="2020-01-23T11:23:00Z">
                    <w:rPr>
                      <w:rFonts w:asciiTheme="minorHAnsi" w:hAnsiTheme="minorHAnsi"/>
                      <w:i/>
                    </w:rPr>
                  </w:rPrChange>
                </w:rPr>
                <w:delText>Velký slovník marketingových komunikací</w:delText>
              </w:r>
              <w:r w:rsidRPr="000B4C65" w:rsidDel="004D2684">
                <w:rPr>
                  <w:rFonts w:asciiTheme="minorHAnsi" w:hAnsiTheme="minorHAnsi"/>
                  <w:color w:val="FF0000"/>
                  <w:rPrChange w:id="1099" w:author="Martin Kazík" w:date="2020-01-23T11:23:00Z">
                    <w:rPr>
                      <w:rFonts w:asciiTheme="minorHAnsi" w:hAnsiTheme="minorHAnsi"/>
                    </w:rPr>
                  </w:rPrChange>
                </w:rPr>
                <w:delText>. Praha: Grada Publishing. ISBN 978-80-247-4354-7.</w:delText>
              </w:r>
            </w:del>
          </w:p>
          <w:p w14:paraId="31B9061F" w14:textId="77777777" w:rsidR="00F64B71" w:rsidRPr="00F52EEF" w:rsidRDefault="00F64B71" w:rsidP="00935F76">
            <w:pPr>
              <w:widowControl w:val="0"/>
              <w:tabs>
                <w:tab w:val="left" w:pos="567"/>
              </w:tabs>
              <w:autoSpaceDE w:val="0"/>
              <w:autoSpaceDN w:val="0"/>
              <w:adjustRightInd w:val="0"/>
              <w:jc w:val="both"/>
              <w:rPr>
                <w:rFonts w:asciiTheme="minorHAnsi" w:hAnsiTheme="minorHAnsi" w:cstheme="minorHAnsi"/>
                <w:b/>
                <w:bCs/>
                <w:kern w:val="36"/>
                <w:lang w:val="sk-SK" w:eastAsia="sk-SK"/>
              </w:rPr>
            </w:pPr>
            <w:r w:rsidRPr="00F52EEF">
              <w:rPr>
                <w:rFonts w:asciiTheme="minorHAnsi" w:hAnsiTheme="minorHAnsi" w:cstheme="minorHAnsi"/>
              </w:rPr>
              <w:t xml:space="preserve">KARLÍČEK, Miroslav et al. 2016. </w:t>
            </w:r>
            <w:r w:rsidRPr="00F52EEF">
              <w:rPr>
                <w:rFonts w:asciiTheme="minorHAnsi" w:hAnsiTheme="minorHAnsi" w:cstheme="minorHAnsi"/>
                <w:i/>
              </w:rPr>
              <w:t>Marketingová komunikace. Jak komunikovat na našem trhu.</w:t>
            </w:r>
            <w:r w:rsidRPr="00F52EEF">
              <w:rPr>
                <w:rFonts w:asciiTheme="minorHAnsi" w:hAnsiTheme="minorHAnsi" w:cstheme="minorHAnsi"/>
              </w:rPr>
              <w:t xml:space="preserve"> 2. aktual. a dopl. vyd. Praha: Grada Publishing. ISBN 978-80-247-5769-8.</w:t>
            </w:r>
          </w:p>
          <w:p w14:paraId="59024ACE" w14:textId="77777777" w:rsidR="00451626" w:rsidRDefault="00F0435D" w:rsidP="00935F76">
            <w:pPr>
              <w:shd w:val="clear" w:color="auto" w:fill="FFFFFF"/>
              <w:tabs>
                <w:tab w:val="left" w:pos="567"/>
              </w:tabs>
              <w:jc w:val="both"/>
              <w:rPr>
                <w:ins w:id="1100" w:author="FMK" w:date="2020-01-29T18:02:00Z"/>
              </w:rPr>
            </w:pPr>
            <w:r w:rsidRPr="00F0435D">
              <w:rPr>
                <w:rFonts w:asciiTheme="minorHAnsi" w:hAnsiTheme="minorHAnsi" w:cstheme="minorHAnsi"/>
              </w:rPr>
              <w:t>PŘIKRYLOVÁ, Jana</w:t>
            </w:r>
            <w:del w:id="1101" w:author="Martin Kazík" w:date="2020-01-23T11:23:00Z">
              <w:r w:rsidR="00F64B71" w:rsidRPr="00F52EEF">
                <w:rPr>
                  <w:rFonts w:asciiTheme="minorHAnsi" w:hAnsiTheme="minorHAnsi" w:cstheme="minorHAnsi"/>
                </w:rPr>
                <w:delText xml:space="preserve"> a Hana JAHODOVÁ. 2010.</w:delText>
              </w:r>
            </w:del>
            <w:ins w:id="1102" w:author="Martin Kazík" w:date="2020-01-23T11:23:00Z">
              <w:r w:rsidRPr="00F0435D">
                <w:rPr>
                  <w:rFonts w:asciiTheme="minorHAnsi" w:hAnsiTheme="minorHAnsi" w:cstheme="minorHAnsi"/>
                </w:rPr>
                <w:t>.</w:t>
              </w:r>
            </w:ins>
            <w:r w:rsidRPr="00F0435D">
              <w:rPr>
                <w:rFonts w:asciiTheme="minorHAnsi" w:hAnsiTheme="minorHAnsi" w:cstheme="minorHAnsi"/>
              </w:rPr>
              <w:t xml:space="preserve"> </w:t>
            </w:r>
            <w:r w:rsidRPr="00F0435D">
              <w:rPr>
                <w:rFonts w:asciiTheme="minorHAnsi" w:hAnsiTheme="minorHAnsi"/>
                <w:rPrChange w:id="1103" w:author="Martin Kazík" w:date="2020-01-23T11:23:00Z">
                  <w:rPr>
                    <w:rFonts w:asciiTheme="minorHAnsi" w:hAnsiTheme="minorHAnsi"/>
                    <w:i/>
                  </w:rPr>
                </w:rPrChange>
              </w:rPr>
              <w:t>Moderní marketingová komunikace</w:t>
            </w:r>
            <w:r w:rsidRPr="00F0435D">
              <w:rPr>
                <w:rFonts w:asciiTheme="minorHAnsi" w:hAnsiTheme="minorHAnsi" w:cstheme="minorHAnsi"/>
              </w:rPr>
              <w:t xml:space="preserve">. </w:t>
            </w:r>
            <w:ins w:id="1104" w:author="Martin Kazík" w:date="2020-01-23T11:23:00Z">
              <w:r w:rsidRPr="00F0435D">
                <w:rPr>
                  <w:rFonts w:asciiTheme="minorHAnsi" w:hAnsiTheme="minorHAnsi" w:cstheme="minorHAnsi"/>
                </w:rPr>
                <w:t xml:space="preserve">2., zcela přepracované vydání. </w:t>
              </w:r>
            </w:ins>
            <w:r w:rsidRPr="00F0435D">
              <w:rPr>
                <w:rFonts w:asciiTheme="minorHAnsi" w:hAnsiTheme="minorHAnsi" w:cstheme="minorHAnsi"/>
              </w:rPr>
              <w:t>Praha: Grada Publishing</w:t>
            </w:r>
            <w:del w:id="1105" w:author="Martin Kazík" w:date="2020-01-23T11:23:00Z">
              <w:r w:rsidR="00F64B71" w:rsidRPr="00F52EEF">
                <w:rPr>
                  <w:rFonts w:asciiTheme="minorHAnsi" w:hAnsiTheme="minorHAnsi" w:cstheme="minorHAnsi"/>
                </w:rPr>
                <w:delText>.</w:delText>
              </w:r>
            </w:del>
            <w:ins w:id="1106" w:author="Martin Kazík" w:date="2020-01-23T11:23:00Z">
              <w:r w:rsidRPr="00F0435D">
                <w:rPr>
                  <w:rFonts w:asciiTheme="minorHAnsi" w:hAnsiTheme="minorHAnsi" w:cstheme="minorHAnsi"/>
                </w:rPr>
                <w:t>, 2019. Expert.</w:t>
              </w:r>
            </w:ins>
            <w:r w:rsidRPr="00F0435D">
              <w:rPr>
                <w:rFonts w:asciiTheme="minorHAnsi" w:hAnsiTheme="minorHAnsi" w:cstheme="minorHAnsi"/>
              </w:rPr>
              <w:t xml:space="preserve"> ISBN </w:t>
            </w:r>
            <w:del w:id="1107" w:author="Martin Kazík" w:date="2020-01-23T11:23:00Z">
              <w:r w:rsidR="00F64B71" w:rsidRPr="00F52EEF">
                <w:rPr>
                  <w:rFonts w:asciiTheme="minorHAnsi" w:hAnsiTheme="minorHAnsi" w:cstheme="minorHAnsi"/>
                </w:rPr>
                <w:delText>978-80-247-3622-8</w:delText>
              </w:r>
            </w:del>
            <w:ins w:id="1108" w:author="Martin Kazík" w:date="2020-01-23T11:23:00Z">
              <w:r w:rsidRPr="00F0435D">
                <w:rPr>
                  <w:rFonts w:asciiTheme="minorHAnsi" w:hAnsiTheme="minorHAnsi" w:cstheme="minorHAnsi"/>
                </w:rPr>
                <w:t>9788027107872</w:t>
              </w:r>
            </w:ins>
            <w:r w:rsidRPr="00F0435D">
              <w:rPr>
                <w:rFonts w:asciiTheme="minorHAnsi" w:hAnsiTheme="minorHAnsi" w:cstheme="minorHAnsi"/>
              </w:rPr>
              <w:t>.</w:t>
            </w:r>
            <w:ins w:id="1109" w:author="FMK" w:date="2020-01-29T18:01:00Z">
              <w:r w:rsidR="00451626">
                <w:t xml:space="preserve"> </w:t>
              </w:r>
            </w:ins>
          </w:p>
          <w:p w14:paraId="26C5D272" w14:textId="147DAAE7" w:rsidR="00F64B71" w:rsidRDefault="00451626" w:rsidP="00935F76">
            <w:pPr>
              <w:shd w:val="clear" w:color="auto" w:fill="FFFFFF"/>
              <w:tabs>
                <w:tab w:val="left" w:pos="567"/>
              </w:tabs>
              <w:jc w:val="both"/>
              <w:rPr>
                <w:ins w:id="1110" w:author="FMK" w:date="2020-01-29T18:01:00Z"/>
                <w:rFonts w:asciiTheme="minorHAnsi" w:hAnsiTheme="minorHAnsi" w:cstheme="minorHAnsi"/>
              </w:rPr>
            </w:pPr>
            <w:ins w:id="1111" w:author="FMK" w:date="2020-01-29T18:01:00Z">
              <w:r w:rsidRPr="00451626">
                <w:rPr>
                  <w:rFonts w:asciiTheme="minorHAnsi" w:hAnsiTheme="minorHAnsi" w:cstheme="minorHAnsi"/>
                </w:rPr>
                <w:t>PAULOVČÁKOVÁ, Lucie.</w:t>
              </w:r>
            </w:ins>
            <w:ins w:id="1112" w:author="FMK" w:date="2020-01-29T18:02:00Z">
              <w:r>
                <w:rPr>
                  <w:rFonts w:asciiTheme="minorHAnsi" w:hAnsiTheme="minorHAnsi" w:cstheme="minorHAnsi"/>
                </w:rPr>
                <w:t xml:space="preserve"> 2015.</w:t>
              </w:r>
            </w:ins>
            <w:ins w:id="1113" w:author="FMK" w:date="2020-01-29T18:01:00Z">
              <w:r w:rsidRPr="00451626">
                <w:rPr>
                  <w:rFonts w:asciiTheme="minorHAnsi" w:hAnsiTheme="minorHAnsi" w:cstheme="minorHAnsi"/>
                </w:rPr>
                <w:t xml:space="preserve"> </w:t>
              </w:r>
              <w:r w:rsidRPr="00451626">
                <w:rPr>
                  <w:rFonts w:asciiTheme="minorHAnsi" w:hAnsiTheme="minorHAnsi" w:cstheme="minorHAnsi"/>
                  <w:i/>
                  <w:rPrChange w:id="1114" w:author="FMK" w:date="2020-01-29T18:02:00Z">
                    <w:rPr>
                      <w:rFonts w:asciiTheme="minorHAnsi" w:hAnsiTheme="minorHAnsi" w:cstheme="minorHAnsi"/>
                    </w:rPr>
                  </w:rPrChange>
                </w:rPr>
                <w:t xml:space="preserve">Marketing: přístup k marketingovému řízení. </w:t>
              </w:r>
              <w:r w:rsidRPr="00451626">
                <w:rPr>
                  <w:rFonts w:asciiTheme="minorHAnsi" w:hAnsiTheme="minorHAnsi" w:cstheme="minorHAnsi"/>
                </w:rPr>
                <w:t>Praha: Univerzita Jana</w:t>
              </w:r>
              <w:r>
                <w:rPr>
                  <w:rFonts w:asciiTheme="minorHAnsi" w:hAnsiTheme="minorHAnsi" w:cstheme="minorHAnsi"/>
                </w:rPr>
                <w:t xml:space="preserve"> Amose Komenského. </w:t>
              </w:r>
              <w:r w:rsidRPr="00451626">
                <w:rPr>
                  <w:rFonts w:asciiTheme="minorHAnsi" w:hAnsiTheme="minorHAnsi" w:cstheme="minorHAnsi"/>
                </w:rPr>
                <w:t>ISBN 9788074521171.</w:t>
              </w:r>
            </w:ins>
          </w:p>
          <w:p w14:paraId="476735ED" w14:textId="77777777" w:rsidR="00451626" w:rsidRPr="00F0435D" w:rsidRDefault="00451626" w:rsidP="00935F76">
            <w:pPr>
              <w:shd w:val="clear" w:color="auto" w:fill="FFFFFF"/>
              <w:tabs>
                <w:tab w:val="left" w:pos="567"/>
              </w:tabs>
              <w:jc w:val="both"/>
              <w:rPr>
                <w:rFonts w:asciiTheme="minorHAnsi" w:hAnsiTheme="minorHAnsi" w:cstheme="minorHAnsi"/>
              </w:rPr>
            </w:pPr>
          </w:p>
          <w:p w14:paraId="056AA636" w14:textId="77777777" w:rsidR="00F64B71" w:rsidRPr="00F52EEF" w:rsidRDefault="00F64B71" w:rsidP="00935F76">
            <w:pPr>
              <w:shd w:val="clear" w:color="auto" w:fill="FFFFFF"/>
              <w:tabs>
                <w:tab w:val="left" w:pos="567"/>
              </w:tabs>
              <w:jc w:val="both"/>
              <w:rPr>
                <w:del w:id="1115" w:author="Martin Kazík" w:date="2020-01-23T11:23:00Z"/>
                <w:rFonts w:asciiTheme="minorHAnsi" w:hAnsiTheme="minorHAnsi" w:cstheme="minorHAnsi"/>
              </w:rPr>
            </w:pPr>
          </w:p>
          <w:p w14:paraId="0E273642" w14:textId="77777777" w:rsidR="00F64B71" w:rsidRPr="00414F70" w:rsidRDefault="00F64B71" w:rsidP="00935F76">
            <w:pPr>
              <w:widowControl w:val="0"/>
              <w:tabs>
                <w:tab w:val="left" w:pos="567"/>
              </w:tabs>
              <w:autoSpaceDE w:val="0"/>
              <w:autoSpaceDN w:val="0"/>
              <w:adjustRightInd w:val="0"/>
              <w:jc w:val="both"/>
              <w:rPr>
                <w:rFonts w:asciiTheme="minorHAnsi" w:hAnsiTheme="minorHAnsi" w:cstheme="minorHAnsi"/>
                <w:b/>
                <w:lang w:val="sk-SK" w:eastAsia="sk-SK"/>
              </w:rPr>
            </w:pPr>
            <w:r w:rsidRPr="00414F70">
              <w:rPr>
                <w:rFonts w:asciiTheme="minorHAnsi" w:hAnsiTheme="minorHAnsi" w:cstheme="minorHAnsi"/>
                <w:b/>
              </w:rPr>
              <w:t>Doporučená literatura:</w:t>
            </w:r>
          </w:p>
          <w:p w14:paraId="11594976" w14:textId="77777777" w:rsidR="00F64B71" w:rsidRPr="00F52EEF" w:rsidRDefault="00F64B71" w:rsidP="00935F76">
            <w:pPr>
              <w:widowControl w:val="0"/>
              <w:tabs>
                <w:tab w:val="left" w:pos="567"/>
              </w:tabs>
              <w:autoSpaceDE w:val="0"/>
              <w:autoSpaceDN w:val="0"/>
              <w:adjustRightInd w:val="0"/>
              <w:jc w:val="both"/>
              <w:rPr>
                <w:rFonts w:asciiTheme="minorHAnsi" w:hAnsiTheme="minorHAnsi" w:cstheme="minorHAnsi"/>
              </w:rPr>
            </w:pPr>
            <w:r w:rsidRPr="00F52EEF">
              <w:rPr>
                <w:rFonts w:asciiTheme="minorHAnsi" w:hAnsiTheme="minorHAnsi" w:cstheme="minorHAnsi"/>
                <w:lang w:val="sk-SK" w:eastAsia="sk-SK"/>
              </w:rPr>
              <w:t xml:space="preserve">BANYÁR, Milan. 2017. </w:t>
            </w:r>
            <w:r w:rsidRPr="00F52EEF">
              <w:rPr>
                <w:rFonts w:asciiTheme="minorHAnsi" w:hAnsiTheme="minorHAnsi" w:cstheme="minorHAnsi"/>
                <w:i/>
                <w:lang w:val="sk-SK" w:eastAsia="sk-SK"/>
              </w:rPr>
              <w:t>Značka a logo - vizuálne prvky značky a ich význam v procese brandingu</w:t>
            </w:r>
            <w:r w:rsidRPr="00F52EEF">
              <w:rPr>
                <w:rFonts w:asciiTheme="minorHAnsi" w:hAnsiTheme="minorHAnsi" w:cstheme="minorHAnsi"/>
                <w:lang w:val="sk-SK" w:eastAsia="sk-SK"/>
              </w:rPr>
              <w:t xml:space="preserve">. Zlín : Univerzita Tomáše Bati, 2017. </w:t>
            </w:r>
            <w:r w:rsidRPr="00F52EEF">
              <w:rPr>
                <w:rFonts w:asciiTheme="minorHAnsi" w:hAnsiTheme="minorHAnsi" w:cstheme="minorHAnsi"/>
              </w:rPr>
              <w:t>300 s. ISBN 978-80-7454-681-5.</w:t>
            </w:r>
          </w:p>
          <w:p w14:paraId="2963F249" w14:textId="77777777" w:rsidR="00F64B71" w:rsidRPr="00F52EEF" w:rsidRDefault="00F64B71" w:rsidP="00935F76">
            <w:pPr>
              <w:tabs>
                <w:tab w:val="left" w:pos="567"/>
              </w:tabs>
              <w:jc w:val="both"/>
              <w:rPr>
                <w:rFonts w:asciiTheme="minorHAnsi" w:hAnsiTheme="minorHAnsi" w:cstheme="minorHAnsi"/>
                <w:shd w:val="clear" w:color="auto" w:fill="FFFFFF"/>
              </w:rPr>
            </w:pPr>
            <w:r w:rsidRPr="00F52EEF">
              <w:rPr>
                <w:rFonts w:asciiTheme="minorHAnsi" w:hAnsiTheme="minorHAnsi" w:cstheme="minorHAnsi"/>
                <w:lang w:val="sk-SK" w:eastAsia="sk-SK"/>
              </w:rPr>
              <w:t xml:space="preserve">BANYÁR, Milan. 2018. </w:t>
            </w:r>
            <w:r w:rsidRPr="00F52EEF">
              <w:rPr>
                <w:rFonts w:asciiTheme="minorHAnsi" w:hAnsiTheme="minorHAnsi" w:cstheme="minorHAnsi"/>
                <w:i/>
                <w:spacing w:val="-14"/>
                <w:kern w:val="36"/>
                <w:lang w:val="sk-SK" w:eastAsia="sk-SK"/>
              </w:rPr>
              <w:t>GUERILLA, VIRAL, BUZZ, WORD OF MOUTH MARKETING – Implementácia nových foriem marketingovej komunikácie do prostredia slovenskej a českej marketingovej praxe</w:t>
            </w:r>
            <w:r w:rsidRPr="00F52EEF">
              <w:rPr>
                <w:rFonts w:asciiTheme="minorHAnsi" w:hAnsiTheme="minorHAnsi" w:cstheme="minorHAnsi"/>
                <w:spacing w:val="-14"/>
                <w:kern w:val="36"/>
                <w:lang w:val="sk-SK" w:eastAsia="sk-SK"/>
              </w:rPr>
              <w:t xml:space="preserve">. Bratislava: </w:t>
            </w:r>
            <w:r w:rsidRPr="00F52EEF">
              <w:rPr>
                <w:rFonts w:asciiTheme="minorHAnsi" w:hAnsiTheme="minorHAnsi" w:cstheme="minorHAnsi"/>
                <w:shd w:val="clear" w:color="auto" w:fill="FFFFFF"/>
              </w:rPr>
              <w:t>Univerzita Komenského, Vydavateľstvo UK. ISBN 978-80-223-4590-3.</w:t>
            </w:r>
          </w:p>
          <w:p w14:paraId="7A5299C1" w14:textId="77777777" w:rsidR="00F64B71" w:rsidRPr="00F52EEF" w:rsidRDefault="00F64B71" w:rsidP="00935F76">
            <w:pPr>
              <w:tabs>
                <w:tab w:val="left" w:pos="567"/>
              </w:tabs>
              <w:jc w:val="both"/>
              <w:rPr>
                <w:rFonts w:asciiTheme="minorHAnsi" w:hAnsiTheme="minorHAnsi" w:cstheme="minorHAnsi"/>
                <w:lang w:val="sk-SK" w:eastAsia="sk-SK"/>
              </w:rPr>
            </w:pPr>
            <w:r w:rsidRPr="00F52EEF">
              <w:rPr>
                <w:rFonts w:asciiTheme="minorHAnsi" w:hAnsiTheme="minorHAnsi" w:cstheme="minorHAnsi"/>
                <w:shd w:val="clear" w:color="auto" w:fill="FFFFFF"/>
              </w:rPr>
              <w:t xml:space="preserve">FREY, Petr. 2015. </w:t>
            </w:r>
            <w:r w:rsidRPr="00F52EEF">
              <w:rPr>
                <w:rFonts w:asciiTheme="minorHAnsi" w:hAnsiTheme="minorHAnsi" w:cstheme="minorHAnsi"/>
                <w:i/>
                <w:shd w:val="clear" w:color="auto" w:fill="FFFFFF"/>
              </w:rPr>
              <w:t>Marketingová komunikace: nové trendy 3.0</w:t>
            </w:r>
            <w:r w:rsidRPr="00F52EEF">
              <w:rPr>
                <w:rFonts w:asciiTheme="minorHAnsi" w:hAnsiTheme="minorHAnsi" w:cstheme="minorHAnsi"/>
                <w:shd w:val="clear" w:color="auto" w:fill="FFFFFF"/>
              </w:rPr>
              <w:t>. 3. rozš. vyd. Praha: Management Press. ISBN 978-80-7261-237-6.</w:t>
            </w:r>
          </w:p>
          <w:p w14:paraId="4DE18D01" w14:textId="77777777" w:rsidR="00F64B71" w:rsidRPr="00F52EEF" w:rsidRDefault="00F64B71" w:rsidP="00935F76">
            <w:pPr>
              <w:tabs>
                <w:tab w:val="left" w:pos="567"/>
              </w:tabs>
              <w:jc w:val="both"/>
              <w:rPr>
                <w:rFonts w:asciiTheme="minorHAnsi" w:hAnsiTheme="minorHAnsi" w:cstheme="minorHAnsi"/>
                <w:lang w:val="sk-SK" w:eastAsia="sk-SK"/>
              </w:rPr>
            </w:pPr>
            <w:r w:rsidRPr="00F52EEF">
              <w:rPr>
                <w:rFonts w:asciiTheme="minorHAnsi" w:hAnsiTheme="minorHAnsi" w:cstheme="minorHAnsi"/>
                <w:lang w:val="sk-SK" w:eastAsia="sk-SK"/>
              </w:rPr>
              <w:t xml:space="preserve">HORŇÁK, Pavel. 2014. </w:t>
            </w:r>
            <w:r w:rsidRPr="00F52EEF">
              <w:rPr>
                <w:rFonts w:asciiTheme="minorHAnsi" w:hAnsiTheme="minorHAnsi" w:cstheme="minorHAnsi"/>
                <w:i/>
                <w:lang w:val="sk-SK" w:eastAsia="sk-SK"/>
              </w:rPr>
              <w:t>Kreativita v reklamě</w:t>
            </w:r>
            <w:r w:rsidRPr="00F52EEF">
              <w:rPr>
                <w:rFonts w:asciiTheme="minorHAnsi" w:hAnsiTheme="minorHAnsi" w:cstheme="minorHAnsi"/>
                <w:lang w:val="sk-SK" w:eastAsia="sk-SK"/>
              </w:rPr>
              <w:t>. Zlín: Verbum. ISBN 978-80-87500-49-1.</w:t>
            </w:r>
          </w:p>
          <w:p w14:paraId="60EB3DFF" w14:textId="77777777" w:rsidR="00F64B71" w:rsidRPr="00F52EEF" w:rsidRDefault="00F64B71" w:rsidP="00935F76">
            <w:pPr>
              <w:shd w:val="clear" w:color="auto" w:fill="FFFFFF"/>
              <w:tabs>
                <w:tab w:val="left" w:pos="567"/>
              </w:tabs>
              <w:jc w:val="both"/>
              <w:rPr>
                <w:rFonts w:asciiTheme="minorHAnsi" w:hAnsiTheme="minorHAnsi" w:cstheme="minorHAnsi"/>
                <w:shd w:val="clear" w:color="auto" w:fill="FBFBFA"/>
              </w:rPr>
            </w:pPr>
            <w:r w:rsidRPr="00F52EEF">
              <w:rPr>
                <w:rFonts w:asciiTheme="minorHAnsi" w:hAnsiTheme="minorHAnsi" w:cstheme="minorHAnsi"/>
              </w:rPr>
              <w:t xml:space="preserve">VYSEKALOVÁ, Jitka a Jiří MIKEŠ. 2018. </w:t>
            </w:r>
            <w:r w:rsidRPr="00F52EEF">
              <w:rPr>
                <w:rFonts w:asciiTheme="minorHAnsi" w:hAnsiTheme="minorHAnsi" w:cstheme="minorHAnsi"/>
                <w:i/>
              </w:rPr>
              <w:t>Reklama, jak dělat reklamu</w:t>
            </w:r>
            <w:r w:rsidRPr="00F52EEF">
              <w:rPr>
                <w:rFonts w:asciiTheme="minorHAnsi" w:hAnsiTheme="minorHAnsi" w:cstheme="minorHAnsi"/>
              </w:rPr>
              <w:t xml:space="preserve">. </w:t>
            </w:r>
            <w:r w:rsidRPr="00F52EEF">
              <w:rPr>
                <w:rFonts w:asciiTheme="minorHAnsi" w:hAnsiTheme="minorHAnsi" w:cstheme="minorHAnsi"/>
                <w:lang w:val="sk-SK" w:eastAsia="sk-SK"/>
              </w:rPr>
              <w:t xml:space="preserve">4. aktual. a dopl. vyd. </w:t>
            </w:r>
            <w:r w:rsidRPr="00F52EEF">
              <w:rPr>
                <w:rFonts w:asciiTheme="minorHAnsi" w:hAnsiTheme="minorHAnsi" w:cstheme="minorHAnsi"/>
              </w:rPr>
              <w:t xml:space="preserve">Praha: Grada Publishing. ISBN </w:t>
            </w:r>
            <w:r w:rsidRPr="00F52EEF">
              <w:rPr>
                <w:rStyle w:val="sx-text-light"/>
                <w:rFonts w:asciiTheme="minorHAnsi" w:hAnsiTheme="minorHAnsi" w:cstheme="minorHAnsi"/>
                <w:shd w:val="clear" w:color="auto" w:fill="FBFBFA"/>
              </w:rPr>
              <w:t> </w:t>
            </w:r>
            <w:r w:rsidRPr="00F52EEF">
              <w:rPr>
                <w:rFonts w:asciiTheme="minorHAnsi" w:hAnsiTheme="minorHAnsi" w:cstheme="minorHAnsi"/>
                <w:shd w:val="clear" w:color="auto" w:fill="FBFBFA"/>
              </w:rPr>
              <w:t>978-80-247-5865-7.</w:t>
            </w:r>
          </w:p>
        </w:tc>
      </w:tr>
      <w:tr w:rsidR="00F64B71" w:rsidRPr="00F52EEF" w14:paraId="68660697" w14:textId="77777777" w:rsidTr="00414F70">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5B2653B4"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15CE25C1" w14:textId="77777777" w:rsidTr="00414F70">
        <w:tc>
          <w:tcPr>
            <w:tcW w:w="5605" w:type="dxa"/>
            <w:gridSpan w:val="3"/>
            <w:tcBorders>
              <w:top w:val="single" w:sz="2" w:space="0" w:color="auto"/>
            </w:tcBorders>
            <w:shd w:val="clear" w:color="auto" w:fill="F7CAAC"/>
          </w:tcPr>
          <w:p w14:paraId="2D17C5C5"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040AD429"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2E79E83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121F417F" w14:textId="77777777" w:rsidTr="00414F70">
        <w:tc>
          <w:tcPr>
            <w:tcW w:w="10673" w:type="dxa"/>
            <w:gridSpan w:val="8"/>
            <w:shd w:val="clear" w:color="auto" w:fill="F7CAAC"/>
          </w:tcPr>
          <w:p w14:paraId="208B113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78B2082B" w14:textId="77777777" w:rsidTr="00CF785E">
        <w:trPr>
          <w:trHeight w:val="554"/>
        </w:trPr>
        <w:tc>
          <w:tcPr>
            <w:tcW w:w="10673" w:type="dxa"/>
            <w:gridSpan w:val="8"/>
          </w:tcPr>
          <w:p w14:paraId="54205D8F"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60F055ED" w14:textId="77777777" w:rsidR="00F64B71" w:rsidRPr="00F52EEF" w:rsidRDefault="00F64B71" w:rsidP="00935F76">
      <w:pPr>
        <w:tabs>
          <w:tab w:val="left" w:pos="567"/>
        </w:tabs>
        <w:spacing w:after="160" w:line="259" w:lineRule="auto"/>
        <w:rPr>
          <w:rFonts w:asciiTheme="minorHAnsi" w:hAnsiTheme="minorHAnsi" w:cstheme="minorHAnsi"/>
        </w:rPr>
      </w:pPr>
    </w:p>
    <w:p w14:paraId="662EA61D" w14:textId="77777777" w:rsidR="000143A8" w:rsidRDefault="000143A8">
      <w:pPr>
        <w:rPr>
          <w:ins w:id="1116" w:author="Radim Bačuvčík" w:date="2020-02-06T14:51:00Z"/>
        </w:rPr>
      </w:pPr>
      <w:ins w:id="1117" w:author="Radim Bačuvčík" w:date="2020-02-06T14:51: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30BAF438" w14:textId="77777777" w:rsidTr="000F34F7">
        <w:tc>
          <w:tcPr>
            <w:tcW w:w="10673" w:type="dxa"/>
            <w:gridSpan w:val="8"/>
            <w:tcBorders>
              <w:bottom w:val="double" w:sz="4" w:space="0" w:color="auto"/>
            </w:tcBorders>
            <w:shd w:val="clear" w:color="auto" w:fill="BDD6EE"/>
          </w:tcPr>
          <w:p w14:paraId="21FE381A" w14:textId="22EC8172"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09AE1923" w14:textId="77777777" w:rsidTr="000F34F7">
        <w:tc>
          <w:tcPr>
            <w:tcW w:w="3904" w:type="dxa"/>
            <w:tcBorders>
              <w:top w:val="double" w:sz="4" w:space="0" w:color="auto"/>
            </w:tcBorders>
            <w:shd w:val="clear" w:color="auto" w:fill="F7CAAC"/>
          </w:tcPr>
          <w:p w14:paraId="0F37D9B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6CA8255C"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shd w:val="clear" w:color="auto" w:fill="FFFFFF"/>
              </w:rPr>
              <w:t>Týmová práce, PZ</w:t>
            </w:r>
          </w:p>
        </w:tc>
      </w:tr>
      <w:tr w:rsidR="00F64B71" w:rsidRPr="00F52EEF" w14:paraId="3173BBBC" w14:textId="77777777" w:rsidTr="000F34F7">
        <w:tc>
          <w:tcPr>
            <w:tcW w:w="3904" w:type="dxa"/>
            <w:shd w:val="clear" w:color="auto" w:fill="F7CAAC"/>
          </w:tcPr>
          <w:p w14:paraId="7706F79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155CF5F"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2"/>
            <w:shd w:val="clear" w:color="auto" w:fill="F7CAAC"/>
          </w:tcPr>
          <w:p w14:paraId="3401563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2563D2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F64B71" w:rsidRPr="00F52EEF" w14:paraId="2257F765" w14:textId="77777777" w:rsidTr="000F34F7">
        <w:tc>
          <w:tcPr>
            <w:tcW w:w="3904" w:type="dxa"/>
            <w:shd w:val="clear" w:color="auto" w:fill="F7CAAC"/>
          </w:tcPr>
          <w:p w14:paraId="3FF5DD3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6351AA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4E4BE93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13F6C9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093626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7D723B4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4E2DD6E4" w14:textId="77777777" w:rsidTr="000F34F7">
        <w:tc>
          <w:tcPr>
            <w:tcW w:w="3904" w:type="dxa"/>
            <w:shd w:val="clear" w:color="auto" w:fill="F7CAAC"/>
          </w:tcPr>
          <w:p w14:paraId="23BA9BF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48FDDDAB"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0C5B9FDD" w14:textId="77777777" w:rsidTr="000F34F7">
        <w:tc>
          <w:tcPr>
            <w:tcW w:w="3904" w:type="dxa"/>
            <w:shd w:val="clear" w:color="auto" w:fill="F7CAAC"/>
          </w:tcPr>
          <w:p w14:paraId="4F99C6A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96644F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Klasifikovaný zápočet</w:t>
            </w:r>
            <w:r w:rsidRPr="00F52EEF">
              <w:rPr>
                <w:rFonts w:asciiTheme="minorHAnsi" w:hAnsiTheme="minorHAnsi" w:cstheme="minorHAnsi"/>
              </w:rPr>
              <w:t xml:space="preserve"> </w:t>
            </w:r>
          </w:p>
        </w:tc>
        <w:tc>
          <w:tcPr>
            <w:tcW w:w="2156" w:type="dxa"/>
            <w:shd w:val="clear" w:color="auto" w:fill="F7CAAC"/>
          </w:tcPr>
          <w:p w14:paraId="436F905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2A013BB0" w14:textId="61B9AFB4" w:rsidR="00F64B71" w:rsidRPr="00F52EEF" w:rsidRDefault="008A154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175EB75C" w14:textId="77777777" w:rsidTr="000F34F7">
        <w:tc>
          <w:tcPr>
            <w:tcW w:w="3904" w:type="dxa"/>
            <w:shd w:val="clear" w:color="auto" w:fill="F7CAAC"/>
          </w:tcPr>
          <w:p w14:paraId="32109B5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4224C32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6A5E14C" w14:textId="77777777" w:rsidTr="000F34F7">
        <w:trPr>
          <w:trHeight w:val="554"/>
        </w:trPr>
        <w:tc>
          <w:tcPr>
            <w:tcW w:w="10673" w:type="dxa"/>
            <w:gridSpan w:val="8"/>
            <w:tcBorders>
              <w:top w:val="nil"/>
            </w:tcBorders>
          </w:tcPr>
          <w:p w14:paraId="27AD0D41" w14:textId="6F47B5FF" w:rsidR="00F64B71" w:rsidRPr="00F52EEF" w:rsidRDefault="00414F70"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00F64B71" w:rsidRPr="00F52EEF">
              <w:rPr>
                <w:rFonts w:asciiTheme="minorHAnsi" w:eastAsia="Calibri" w:hAnsiTheme="minorHAnsi" w:cstheme="minorHAnsi"/>
              </w:rPr>
              <w:t xml:space="preserve"> 80 % </w:t>
            </w:r>
            <w:r>
              <w:rPr>
                <w:rFonts w:asciiTheme="minorHAnsi" w:eastAsia="Calibri" w:hAnsiTheme="minorHAnsi" w:cstheme="minorHAnsi"/>
              </w:rPr>
              <w:t>aktivní</w:t>
            </w:r>
            <w:r w:rsidR="00F64B71" w:rsidRPr="00F52EEF">
              <w:rPr>
                <w:rFonts w:asciiTheme="minorHAnsi" w:eastAsia="Calibri" w:hAnsiTheme="minorHAnsi" w:cstheme="minorHAnsi"/>
              </w:rPr>
              <w:t xml:space="preserve"> účast na cvičeních</w:t>
            </w:r>
            <w:r>
              <w:rPr>
                <w:rFonts w:asciiTheme="minorHAnsi" w:eastAsia="Calibri" w:hAnsiTheme="minorHAnsi" w:cstheme="minorHAnsi"/>
              </w:rPr>
              <w:t>.</w:t>
            </w:r>
          </w:p>
          <w:p w14:paraId="34E23F5F" w14:textId="18361058" w:rsidR="00F64B71" w:rsidRPr="00F52EEF" w:rsidRDefault="00414F70" w:rsidP="00935F76">
            <w:pPr>
              <w:tabs>
                <w:tab w:val="left" w:pos="567"/>
              </w:tabs>
              <w:jc w:val="both"/>
              <w:rPr>
                <w:rFonts w:asciiTheme="minorHAnsi" w:hAnsiTheme="minorHAnsi" w:cstheme="minorHAnsi"/>
              </w:rPr>
            </w:pPr>
            <w:r>
              <w:rPr>
                <w:rFonts w:asciiTheme="minorHAnsi" w:eastAsia="Calibri" w:hAnsiTheme="minorHAnsi" w:cstheme="minorHAnsi"/>
              </w:rPr>
              <w:t>2.</w:t>
            </w:r>
            <w:r w:rsidR="00F64B71" w:rsidRPr="00F52EEF">
              <w:rPr>
                <w:rFonts w:asciiTheme="minorHAnsi" w:eastAsia="Calibri" w:hAnsiTheme="minorHAnsi" w:cstheme="minorHAnsi"/>
              </w:rPr>
              <w:t xml:space="preserve"> Zpracování a obhájení semestrálního projektu</w:t>
            </w:r>
            <w:r>
              <w:rPr>
                <w:rFonts w:asciiTheme="minorHAnsi" w:eastAsia="Calibri" w:hAnsiTheme="minorHAnsi" w:cstheme="minorHAnsi"/>
              </w:rPr>
              <w:t>.</w:t>
            </w:r>
          </w:p>
        </w:tc>
      </w:tr>
      <w:tr w:rsidR="00F64B71" w:rsidRPr="00F52EEF" w14:paraId="1CB6D946" w14:textId="77777777" w:rsidTr="000F34F7">
        <w:trPr>
          <w:trHeight w:val="197"/>
        </w:trPr>
        <w:tc>
          <w:tcPr>
            <w:tcW w:w="3904" w:type="dxa"/>
            <w:tcBorders>
              <w:top w:val="nil"/>
            </w:tcBorders>
            <w:shd w:val="clear" w:color="auto" w:fill="F7CAAC"/>
          </w:tcPr>
          <w:p w14:paraId="04C10CE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7D17FFA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Ing. Tomáš Rygl</w:t>
            </w:r>
          </w:p>
        </w:tc>
      </w:tr>
      <w:tr w:rsidR="00F64B71" w:rsidRPr="00F52EEF" w14:paraId="69A4FA58" w14:textId="77777777" w:rsidTr="000F34F7">
        <w:trPr>
          <w:trHeight w:val="243"/>
        </w:trPr>
        <w:tc>
          <w:tcPr>
            <w:tcW w:w="3904" w:type="dxa"/>
            <w:tcBorders>
              <w:top w:val="nil"/>
            </w:tcBorders>
            <w:shd w:val="clear" w:color="auto" w:fill="F7CAAC"/>
          </w:tcPr>
          <w:p w14:paraId="2DBA09C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5516E03A" w14:textId="2A3CC40A" w:rsidR="00F64B71" w:rsidRPr="00F52EEF" w:rsidRDefault="00112D6D"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6F5F63FE" w14:textId="77777777" w:rsidTr="000F34F7">
        <w:tc>
          <w:tcPr>
            <w:tcW w:w="3904" w:type="dxa"/>
            <w:shd w:val="clear" w:color="auto" w:fill="F7CAAC"/>
          </w:tcPr>
          <w:p w14:paraId="7924E3A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73F384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B7ACB7B" w14:textId="77777777" w:rsidTr="000F34F7">
        <w:trPr>
          <w:trHeight w:val="70"/>
        </w:trPr>
        <w:tc>
          <w:tcPr>
            <w:tcW w:w="10673" w:type="dxa"/>
            <w:gridSpan w:val="8"/>
            <w:tcBorders>
              <w:top w:val="nil"/>
            </w:tcBorders>
          </w:tcPr>
          <w:p w14:paraId="398C03C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0B7E6A0" w14:textId="77777777" w:rsidTr="000F34F7">
        <w:tc>
          <w:tcPr>
            <w:tcW w:w="3904" w:type="dxa"/>
            <w:shd w:val="clear" w:color="auto" w:fill="F7CAAC"/>
          </w:tcPr>
          <w:p w14:paraId="40DCF8C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78402AD3"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4BA03773" w14:textId="77777777" w:rsidTr="000F34F7">
        <w:trPr>
          <w:trHeight w:val="1233"/>
        </w:trPr>
        <w:tc>
          <w:tcPr>
            <w:tcW w:w="10673" w:type="dxa"/>
            <w:gridSpan w:val="8"/>
            <w:tcBorders>
              <w:top w:val="nil"/>
              <w:bottom w:val="single" w:sz="12" w:space="0" w:color="auto"/>
            </w:tcBorders>
          </w:tcPr>
          <w:p w14:paraId="3EE5A14F" w14:textId="39C9EA5C" w:rsidR="00414F70" w:rsidRPr="00414F70" w:rsidRDefault="00414F70" w:rsidP="00935F76">
            <w:pPr>
              <w:tabs>
                <w:tab w:val="left" w:pos="567"/>
              </w:tabs>
              <w:jc w:val="both"/>
              <w:rPr>
                <w:rFonts w:asciiTheme="minorHAnsi" w:eastAsia="Calibri" w:hAnsiTheme="minorHAnsi" w:cstheme="minorHAnsi"/>
                <w:b/>
              </w:rPr>
            </w:pPr>
            <w:r w:rsidRPr="00414F70">
              <w:rPr>
                <w:rFonts w:asciiTheme="minorHAnsi" w:eastAsia="Calibri" w:hAnsiTheme="minorHAnsi" w:cstheme="minorHAnsi"/>
                <w:b/>
              </w:rPr>
              <w:t>Probíraná témata:</w:t>
            </w:r>
          </w:p>
          <w:p w14:paraId="3A175946" w14:textId="54204EB8" w:rsidR="00F64B71" w:rsidRPr="00F52EEF" w:rsidRDefault="00414F70" w:rsidP="00935F76">
            <w:pPr>
              <w:tabs>
                <w:tab w:val="left" w:pos="567"/>
              </w:tabs>
              <w:jc w:val="both"/>
              <w:rPr>
                <w:rFonts w:asciiTheme="minorHAnsi" w:eastAsia="Calibri" w:hAnsiTheme="minorHAnsi" w:cstheme="minorHAnsi"/>
              </w:rPr>
            </w:pPr>
            <w:r>
              <w:rPr>
                <w:rFonts w:asciiTheme="minorHAnsi" w:eastAsia="Calibri" w:hAnsiTheme="minorHAnsi" w:cstheme="minorHAnsi"/>
              </w:rPr>
              <w:t>- ú</w:t>
            </w:r>
            <w:r w:rsidR="00F64B71" w:rsidRPr="00F52EEF">
              <w:rPr>
                <w:rFonts w:asciiTheme="minorHAnsi" w:eastAsia="Calibri" w:hAnsiTheme="minorHAnsi" w:cstheme="minorHAnsi"/>
              </w:rPr>
              <w:t>vod do týmové práce - význam, fáze vývoje, týmové role</w:t>
            </w:r>
            <w:r>
              <w:rPr>
                <w:rFonts w:asciiTheme="minorHAnsi" w:eastAsia="Calibri" w:hAnsiTheme="minorHAnsi" w:cstheme="minorHAnsi"/>
              </w:rPr>
              <w:t>;</w:t>
            </w:r>
          </w:p>
          <w:p w14:paraId="2CC8A168" w14:textId="7678BFAF" w:rsidR="00F64B71" w:rsidRPr="00F52EEF" w:rsidRDefault="00414F70" w:rsidP="00935F76">
            <w:pPr>
              <w:tabs>
                <w:tab w:val="left" w:pos="567"/>
              </w:tabs>
              <w:jc w:val="both"/>
              <w:rPr>
                <w:rFonts w:asciiTheme="minorHAnsi" w:eastAsia="Calibri" w:hAnsiTheme="minorHAnsi" w:cstheme="minorHAnsi"/>
              </w:rPr>
            </w:pPr>
            <w:r>
              <w:rPr>
                <w:rFonts w:asciiTheme="minorHAnsi" w:eastAsia="Calibri" w:hAnsiTheme="minorHAnsi" w:cstheme="minorHAnsi"/>
              </w:rPr>
              <w:t>- m</w:t>
            </w:r>
            <w:r w:rsidR="00F64B71" w:rsidRPr="00F52EEF">
              <w:rPr>
                <w:rFonts w:asciiTheme="minorHAnsi" w:eastAsia="Calibri" w:hAnsiTheme="minorHAnsi" w:cstheme="minorHAnsi"/>
              </w:rPr>
              <w:t>otivace sebe a jednotlivých členů týmu</w:t>
            </w:r>
            <w:r>
              <w:rPr>
                <w:rFonts w:asciiTheme="minorHAnsi" w:eastAsia="Calibri" w:hAnsiTheme="minorHAnsi" w:cstheme="minorHAnsi"/>
              </w:rPr>
              <w:t>;</w:t>
            </w:r>
          </w:p>
          <w:p w14:paraId="27E4D77E" w14:textId="115E8A6C" w:rsidR="00F64B71" w:rsidRPr="00F52EEF" w:rsidRDefault="00414F70" w:rsidP="00935F76">
            <w:pPr>
              <w:tabs>
                <w:tab w:val="left" w:pos="567"/>
              </w:tabs>
              <w:jc w:val="both"/>
              <w:rPr>
                <w:rFonts w:asciiTheme="minorHAnsi" w:eastAsia="Calibri" w:hAnsiTheme="minorHAnsi" w:cstheme="minorHAnsi"/>
              </w:rPr>
            </w:pPr>
            <w:r>
              <w:rPr>
                <w:rFonts w:asciiTheme="minorHAnsi" w:eastAsia="Calibri" w:hAnsiTheme="minorHAnsi" w:cstheme="minorHAnsi"/>
              </w:rPr>
              <w:t>- k</w:t>
            </w:r>
            <w:r w:rsidR="00F64B71" w:rsidRPr="00F52EEF">
              <w:rPr>
                <w:rFonts w:asciiTheme="minorHAnsi" w:eastAsia="Calibri" w:hAnsiTheme="minorHAnsi" w:cstheme="minorHAnsi"/>
              </w:rPr>
              <w:t>omunikace 1 - verbální / neverbální, naslouchání, řešení problémů, konflikty</w:t>
            </w:r>
            <w:r>
              <w:rPr>
                <w:rFonts w:asciiTheme="minorHAnsi" w:eastAsia="Calibri" w:hAnsiTheme="minorHAnsi" w:cstheme="minorHAnsi"/>
              </w:rPr>
              <w:t>;</w:t>
            </w:r>
          </w:p>
          <w:p w14:paraId="112BC5E8" w14:textId="72F10FCC" w:rsidR="00F64B71" w:rsidRPr="00F52EEF" w:rsidRDefault="00414F70" w:rsidP="00935F76">
            <w:pPr>
              <w:tabs>
                <w:tab w:val="left" w:pos="567"/>
              </w:tabs>
              <w:jc w:val="both"/>
              <w:rPr>
                <w:rFonts w:asciiTheme="minorHAnsi" w:eastAsia="Calibri" w:hAnsiTheme="minorHAnsi" w:cstheme="minorHAnsi"/>
              </w:rPr>
            </w:pPr>
            <w:r>
              <w:rPr>
                <w:rFonts w:asciiTheme="minorHAnsi" w:eastAsia="Calibri" w:hAnsiTheme="minorHAnsi" w:cstheme="minorHAnsi"/>
              </w:rPr>
              <w:t>- k</w:t>
            </w:r>
            <w:r w:rsidR="00F64B71" w:rsidRPr="00F52EEF">
              <w:rPr>
                <w:rFonts w:asciiTheme="minorHAnsi" w:eastAsia="Calibri" w:hAnsiTheme="minorHAnsi" w:cstheme="minorHAnsi"/>
              </w:rPr>
              <w:t>omunikace 2 - komunikační typy, naslouchání, přizpůsobování, nedorozumění</w:t>
            </w:r>
            <w:r>
              <w:rPr>
                <w:rFonts w:asciiTheme="minorHAnsi" w:eastAsia="Calibri" w:hAnsiTheme="minorHAnsi" w:cstheme="minorHAnsi"/>
              </w:rPr>
              <w:t>;</w:t>
            </w:r>
          </w:p>
          <w:p w14:paraId="5754138C" w14:textId="24F7F8A7" w:rsidR="00F64B71" w:rsidRPr="00F52EEF" w:rsidRDefault="00414F70" w:rsidP="00935F76">
            <w:pPr>
              <w:tabs>
                <w:tab w:val="left" w:pos="567"/>
              </w:tabs>
              <w:jc w:val="both"/>
              <w:rPr>
                <w:rFonts w:asciiTheme="minorHAnsi" w:eastAsia="Calibri" w:hAnsiTheme="minorHAnsi" w:cstheme="minorHAnsi"/>
              </w:rPr>
            </w:pPr>
            <w:r>
              <w:rPr>
                <w:rFonts w:asciiTheme="minorHAnsi" w:eastAsia="Calibri" w:hAnsiTheme="minorHAnsi" w:cstheme="minorHAnsi"/>
              </w:rPr>
              <w:t>- k</w:t>
            </w:r>
            <w:r w:rsidR="00F64B71" w:rsidRPr="00F52EEF">
              <w:rPr>
                <w:rFonts w:asciiTheme="minorHAnsi" w:eastAsia="Calibri" w:hAnsiTheme="minorHAnsi" w:cstheme="minorHAnsi"/>
              </w:rPr>
              <w:t>líčové kompetence členů týmu</w:t>
            </w:r>
            <w:r>
              <w:rPr>
                <w:rFonts w:asciiTheme="minorHAnsi" w:eastAsia="Calibri" w:hAnsiTheme="minorHAnsi" w:cstheme="minorHAnsi"/>
              </w:rPr>
              <w:t>;</w:t>
            </w:r>
          </w:p>
          <w:p w14:paraId="2347B7AE" w14:textId="77777777" w:rsidR="00F64B71" w:rsidRDefault="00414F70" w:rsidP="00935F76">
            <w:pPr>
              <w:tabs>
                <w:tab w:val="left" w:pos="567"/>
              </w:tabs>
              <w:jc w:val="both"/>
              <w:rPr>
                <w:rFonts w:asciiTheme="minorHAnsi" w:eastAsia="Calibri" w:hAnsiTheme="minorHAnsi" w:cstheme="minorHAnsi"/>
              </w:rPr>
            </w:pPr>
            <w:r>
              <w:rPr>
                <w:rFonts w:asciiTheme="minorHAnsi" w:eastAsia="Calibri" w:hAnsiTheme="minorHAnsi" w:cstheme="minorHAnsi"/>
              </w:rPr>
              <w:t>- k</w:t>
            </w:r>
            <w:r w:rsidR="00F64B71" w:rsidRPr="00F52EEF">
              <w:rPr>
                <w:rFonts w:asciiTheme="minorHAnsi" w:eastAsia="Calibri" w:hAnsiTheme="minorHAnsi" w:cstheme="minorHAnsi"/>
              </w:rPr>
              <w:t>ritika, typy kritiky a zpětná vazba</w:t>
            </w:r>
            <w:r>
              <w:rPr>
                <w:rFonts w:asciiTheme="minorHAnsi" w:eastAsia="Calibri" w:hAnsiTheme="minorHAnsi" w:cstheme="minorHAnsi"/>
              </w:rPr>
              <w:t>.</w:t>
            </w:r>
          </w:p>
          <w:p w14:paraId="4F7EB986" w14:textId="32B6A0E8" w:rsidR="00414F70" w:rsidRPr="00F52EEF" w:rsidRDefault="00414F70" w:rsidP="00935F76">
            <w:pPr>
              <w:tabs>
                <w:tab w:val="left" w:pos="567"/>
              </w:tabs>
              <w:jc w:val="both"/>
              <w:rPr>
                <w:rFonts w:asciiTheme="minorHAnsi" w:hAnsiTheme="minorHAnsi" w:cstheme="minorHAnsi"/>
              </w:rPr>
            </w:pPr>
          </w:p>
        </w:tc>
      </w:tr>
      <w:tr w:rsidR="00F64B71" w:rsidRPr="00F52EEF" w14:paraId="5BF82B22" w14:textId="77777777" w:rsidTr="000F34F7">
        <w:trPr>
          <w:trHeight w:val="265"/>
        </w:trPr>
        <w:tc>
          <w:tcPr>
            <w:tcW w:w="4471" w:type="dxa"/>
            <w:gridSpan w:val="2"/>
            <w:tcBorders>
              <w:top w:val="nil"/>
            </w:tcBorders>
            <w:shd w:val="clear" w:color="auto" w:fill="F7CAAC"/>
          </w:tcPr>
          <w:p w14:paraId="5C7C149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1F2EA83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E62B3B6" w14:textId="77777777" w:rsidTr="000F34F7">
        <w:trPr>
          <w:trHeight w:val="4482"/>
        </w:trPr>
        <w:tc>
          <w:tcPr>
            <w:tcW w:w="10673" w:type="dxa"/>
            <w:gridSpan w:val="8"/>
            <w:tcBorders>
              <w:top w:val="nil"/>
            </w:tcBorders>
          </w:tcPr>
          <w:p w14:paraId="5A9B996E" w14:textId="77777777" w:rsidR="00F64B71" w:rsidRPr="00414F70" w:rsidRDefault="00F64B71" w:rsidP="00935F76">
            <w:pPr>
              <w:tabs>
                <w:tab w:val="left" w:pos="567"/>
              </w:tabs>
              <w:jc w:val="both"/>
              <w:rPr>
                <w:rFonts w:asciiTheme="minorHAnsi" w:eastAsia="Calibri" w:hAnsiTheme="minorHAnsi" w:cstheme="minorHAnsi"/>
                <w:b/>
              </w:rPr>
            </w:pPr>
            <w:r w:rsidRPr="00414F70">
              <w:rPr>
                <w:rFonts w:asciiTheme="minorHAnsi" w:eastAsia="Calibri" w:hAnsiTheme="minorHAnsi" w:cstheme="minorHAnsi"/>
                <w:b/>
              </w:rPr>
              <w:t xml:space="preserve">Povinná literatura: </w:t>
            </w:r>
          </w:p>
          <w:p w14:paraId="3B5EF0B6" w14:textId="07664686" w:rsidR="00451626" w:rsidRDefault="00F64B71" w:rsidP="00935F76">
            <w:pPr>
              <w:tabs>
                <w:tab w:val="left" w:pos="567"/>
              </w:tabs>
              <w:jc w:val="both"/>
              <w:rPr>
                <w:ins w:id="1118" w:author="FMK" w:date="2020-01-29T18:04:00Z"/>
              </w:rPr>
            </w:pPr>
            <w:r w:rsidRPr="00F52EEF">
              <w:rPr>
                <w:rFonts w:asciiTheme="minorHAnsi" w:eastAsia="Calibri" w:hAnsiTheme="minorHAnsi" w:cstheme="minorHAnsi"/>
              </w:rPr>
              <w:t xml:space="preserve">LUDWIG, Petr. 2013. </w:t>
            </w:r>
            <w:r w:rsidRPr="00F52EEF">
              <w:rPr>
                <w:rFonts w:asciiTheme="minorHAnsi" w:eastAsia="Calibri" w:hAnsiTheme="minorHAnsi" w:cstheme="minorHAnsi"/>
                <w:i/>
              </w:rPr>
              <w:t>Konec prokrastinace: jak přestat odkládat a začít žít naplno.</w:t>
            </w:r>
            <w:r w:rsidRPr="00F52EEF">
              <w:rPr>
                <w:rFonts w:asciiTheme="minorHAnsi" w:eastAsia="Calibri" w:hAnsiTheme="minorHAnsi" w:cstheme="minorHAnsi"/>
              </w:rPr>
              <w:t xml:space="preserve"> Brno: Jan Melvil. ISBN 978-80-87270-51-6. </w:t>
            </w:r>
            <w:del w:id="1119" w:author="FMK" w:date="2020-02-02T18:13:00Z">
              <w:r w:rsidRPr="00E05B2E" w:rsidDel="004D2684">
                <w:rPr>
                  <w:rFonts w:asciiTheme="minorHAnsi" w:eastAsia="Calibri" w:hAnsiTheme="minorHAnsi"/>
                  <w:color w:val="FF0000"/>
                  <w:rPrChange w:id="1120" w:author="Martin Kazík" w:date="2020-01-23T11:23:00Z">
                    <w:rPr>
                      <w:rFonts w:asciiTheme="minorHAnsi" w:eastAsia="Calibri" w:hAnsiTheme="minorHAnsi"/>
                    </w:rPr>
                  </w:rPrChange>
                </w:rPr>
                <w:delText>WHITMORE, John. 2009</w:delText>
              </w:r>
              <w:r w:rsidRPr="00E05B2E" w:rsidDel="004D2684">
                <w:rPr>
                  <w:rFonts w:asciiTheme="minorHAnsi" w:eastAsia="Calibri" w:hAnsiTheme="minorHAnsi"/>
                  <w:i/>
                  <w:color w:val="FF0000"/>
                  <w:rPrChange w:id="1121" w:author="Martin Kazík" w:date="2020-01-23T11:23:00Z">
                    <w:rPr>
                      <w:rFonts w:asciiTheme="minorHAnsi" w:eastAsia="Calibri" w:hAnsiTheme="minorHAnsi"/>
                      <w:i/>
                    </w:rPr>
                  </w:rPrChange>
                </w:rPr>
                <w:delText>. Koučování: rozvoj osobnosti a zvyšování výkonnosti: metoda transpersonálního koučování.</w:delText>
              </w:r>
              <w:r w:rsidRPr="00E05B2E" w:rsidDel="004D2684">
                <w:rPr>
                  <w:rFonts w:asciiTheme="minorHAnsi" w:eastAsia="Calibri" w:hAnsiTheme="minorHAnsi"/>
                  <w:color w:val="FF0000"/>
                  <w:rPrChange w:id="1122" w:author="Martin Kazík" w:date="2020-01-23T11:23:00Z">
                    <w:rPr>
                      <w:rFonts w:asciiTheme="minorHAnsi" w:eastAsia="Calibri" w:hAnsiTheme="minorHAnsi"/>
                    </w:rPr>
                  </w:rPrChange>
                </w:rPr>
                <w:delText xml:space="preserve"> 3., dopl. a přeprac. vyd. Praha: Management Press. ISBN 978-80-7261-209-3.</w:delText>
              </w:r>
            </w:del>
          </w:p>
          <w:p w14:paraId="1E5A0840" w14:textId="7D39E9BE" w:rsidR="00F64B71" w:rsidRDefault="00451626" w:rsidP="00935F76">
            <w:pPr>
              <w:tabs>
                <w:tab w:val="left" w:pos="567"/>
              </w:tabs>
              <w:jc w:val="both"/>
              <w:rPr>
                <w:ins w:id="1123" w:author="FMK" w:date="2020-01-29T18:04:00Z"/>
                <w:rFonts w:asciiTheme="minorHAnsi" w:eastAsia="Calibri" w:hAnsiTheme="minorHAnsi"/>
                <w:color w:val="FF0000"/>
              </w:rPr>
            </w:pPr>
            <w:ins w:id="1124" w:author="FMK" w:date="2020-01-29T18:04:00Z">
              <w:r w:rsidRPr="00451626">
                <w:rPr>
                  <w:rFonts w:asciiTheme="minorHAnsi" w:eastAsia="Calibri" w:hAnsiTheme="minorHAnsi"/>
                  <w:color w:val="FF0000"/>
                </w:rPr>
                <w:t xml:space="preserve">DAŇKOVÁ, Michaela. </w:t>
              </w:r>
            </w:ins>
            <w:ins w:id="1125" w:author="FMK" w:date="2020-01-29T18:05:00Z">
              <w:r>
                <w:rPr>
                  <w:rFonts w:asciiTheme="minorHAnsi" w:eastAsia="Calibri" w:hAnsiTheme="minorHAnsi"/>
                  <w:color w:val="FF0000"/>
                </w:rPr>
                <w:t xml:space="preserve">2015. </w:t>
              </w:r>
            </w:ins>
            <w:ins w:id="1126" w:author="FMK" w:date="2020-01-29T18:04:00Z">
              <w:r w:rsidR="004D2684">
                <w:rPr>
                  <w:rFonts w:asciiTheme="minorHAnsi" w:eastAsia="Calibri" w:hAnsiTheme="minorHAnsi"/>
                  <w:color w:val="FF0000"/>
                </w:rPr>
                <w:t>Koučování: kouč</w:t>
              </w:r>
              <w:r w:rsidRPr="00451626">
                <w:rPr>
                  <w:rFonts w:asciiTheme="minorHAnsi" w:eastAsia="Calibri" w:hAnsiTheme="minorHAnsi"/>
                  <w:color w:val="FF0000"/>
                </w:rPr>
                <w:t>: kdy, jak a proč. 3., aktualizované a ro</w:t>
              </w:r>
              <w:r>
                <w:rPr>
                  <w:rFonts w:asciiTheme="minorHAnsi" w:eastAsia="Calibri" w:hAnsiTheme="minorHAnsi"/>
                  <w:color w:val="FF0000"/>
                </w:rPr>
                <w:t>zšířené vydání. Praha: Grada</w:t>
              </w:r>
              <w:r w:rsidRPr="00451626">
                <w:rPr>
                  <w:rFonts w:asciiTheme="minorHAnsi" w:eastAsia="Calibri" w:hAnsiTheme="minorHAnsi"/>
                  <w:color w:val="FF0000"/>
                </w:rPr>
                <w:t>. ISBN 9788024755496.</w:t>
              </w:r>
            </w:ins>
          </w:p>
          <w:p w14:paraId="100572E0" w14:textId="77777777" w:rsidR="00451626" w:rsidRPr="00E05B2E" w:rsidRDefault="00451626" w:rsidP="00935F76">
            <w:pPr>
              <w:tabs>
                <w:tab w:val="left" w:pos="567"/>
              </w:tabs>
              <w:jc w:val="both"/>
              <w:rPr>
                <w:rFonts w:asciiTheme="minorHAnsi" w:eastAsia="Calibri" w:hAnsiTheme="minorHAnsi"/>
                <w:color w:val="FF0000"/>
                <w:rPrChange w:id="1127" w:author="Martin Kazík" w:date="2020-01-23T11:23:00Z">
                  <w:rPr>
                    <w:rFonts w:asciiTheme="minorHAnsi" w:eastAsia="Calibri" w:hAnsiTheme="minorHAnsi"/>
                  </w:rPr>
                </w:rPrChange>
              </w:rPr>
            </w:pPr>
          </w:p>
          <w:p w14:paraId="7EFB3951"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ROHM, Robert A. 2017. </w:t>
            </w:r>
            <w:r w:rsidRPr="00F52EEF">
              <w:rPr>
                <w:rFonts w:asciiTheme="minorHAnsi" w:eastAsia="Calibri" w:hAnsiTheme="minorHAnsi" w:cstheme="minorHAnsi"/>
                <w:i/>
              </w:rPr>
              <w:t>Pozitivní povahové profily.</w:t>
            </w:r>
            <w:r w:rsidRPr="00F52EEF">
              <w:rPr>
                <w:rFonts w:asciiTheme="minorHAnsi" w:eastAsia="Calibri" w:hAnsiTheme="minorHAnsi" w:cstheme="minorHAnsi"/>
              </w:rPr>
              <w:t xml:space="preserve"> Nové, revidované vydání. Hradec Králové: Akademie úspěchu. ISBN 978-80-906020-5-2. </w:t>
            </w:r>
          </w:p>
          <w:p w14:paraId="06D2CFDE"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PLAMÍNEK, Jiří. 2018. </w:t>
            </w:r>
            <w:r w:rsidRPr="00F52EEF">
              <w:rPr>
                <w:rFonts w:asciiTheme="minorHAnsi" w:eastAsia="Calibri" w:hAnsiTheme="minorHAnsi" w:cstheme="minorHAnsi"/>
                <w:i/>
              </w:rPr>
              <w:t>Vedení lidí, týmů a firem: praktický atlas managementu.</w:t>
            </w:r>
            <w:r w:rsidRPr="00F52EEF">
              <w:rPr>
                <w:rFonts w:asciiTheme="minorHAnsi" w:eastAsia="Calibri" w:hAnsiTheme="minorHAnsi" w:cstheme="minorHAnsi"/>
              </w:rPr>
              <w:t xml:space="preserve"> 5., aktualizované a rozšířené vydání. Praha: Grada. ISBN 978-80-271-0629-5. </w:t>
            </w:r>
          </w:p>
          <w:p w14:paraId="607D1970" w14:textId="77777777" w:rsidR="00F64B71" w:rsidRPr="00F52EEF" w:rsidRDefault="00F64B71" w:rsidP="00935F76">
            <w:pPr>
              <w:tabs>
                <w:tab w:val="left" w:pos="567"/>
              </w:tabs>
              <w:jc w:val="both"/>
              <w:rPr>
                <w:rFonts w:asciiTheme="minorHAnsi" w:eastAsia="Calibri" w:hAnsiTheme="minorHAnsi" w:cstheme="minorHAnsi"/>
              </w:rPr>
            </w:pPr>
          </w:p>
          <w:p w14:paraId="3A45DAD2" w14:textId="77777777" w:rsidR="00F64B71" w:rsidRPr="00414F70" w:rsidRDefault="00F64B71" w:rsidP="00935F76">
            <w:pPr>
              <w:tabs>
                <w:tab w:val="left" w:pos="567"/>
              </w:tabs>
              <w:jc w:val="both"/>
              <w:rPr>
                <w:rFonts w:asciiTheme="minorHAnsi" w:eastAsia="Calibri" w:hAnsiTheme="minorHAnsi" w:cstheme="minorHAnsi"/>
                <w:b/>
              </w:rPr>
            </w:pPr>
            <w:r w:rsidRPr="00414F70">
              <w:rPr>
                <w:rFonts w:asciiTheme="minorHAnsi" w:eastAsia="Calibri" w:hAnsiTheme="minorHAnsi" w:cstheme="minorHAnsi"/>
                <w:b/>
              </w:rPr>
              <w:t>Doporučená literatura</w:t>
            </w:r>
          </w:p>
          <w:p w14:paraId="24E86ACE"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NAVARRO, Joe. 2019. </w:t>
            </w:r>
            <w:r w:rsidRPr="00F52EEF">
              <w:rPr>
                <w:rFonts w:asciiTheme="minorHAnsi" w:eastAsia="Calibri" w:hAnsiTheme="minorHAnsi" w:cstheme="minorHAnsi"/>
                <w:i/>
              </w:rPr>
              <w:t>Tajemství řeči těla: gesta, která prozradí více než slova.</w:t>
            </w:r>
            <w:r w:rsidRPr="00F52EEF">
              <w:rPr>
                <w:rFonts w:asciiTheme="minorHAnsi" w:eastAsia="Calibri" w:hAnsiTheme="minorHAnsi" w:cstheme="minorHAnsi"/>
              </w:rPr>
              <w:t xml:space="preserve"> Praha: Grada. ISBN 978-80-271-2477-0. </w:t>
            </w:r>
          </w:p>
          <w:p w14:paraId="58F89DE9" w14:textId="77777777" w:rsidR="00CF2425" w:rsidRDefault="00F64B71" w:rsidP="00935F76">
            <w:pPr>
              <w:tabs>
                <w:tab w:val="left" w:pos="567"/>
              </w:tabs>
              <w:jc w:val="both"/>
              <w:rPr>
                <w:ins w:id="1128" w:author="FMK" w:date="2020-02-03T00:02:00Z"/>
                <w:rFonts w:asciiTheme="minorHAnsi" w:eastAsia="Calibri" w:hAnsiTheme="minorHAnsi"/>
                <w:color w:val="FF0000"/>
              </w:rPr>
            </w:pPr>
            <w:del w:id="1129" w:author="FMK" w:date="2020-02-03T00:02:00Z">
              <w:r w:rsidRPr="00E05B2E" w:rsidDel="00CF2425">
                <w:rPr>
                  <w:rFonts w:asciiTheme="minorHAnsi" w:eastAsia="Calibri" w:hAnsiTheme="minorHAnsi"/>
                  <w:color w:val="FF0000"/>
                  <w:rPrChange w:id="1130" w:author="Martin Kazík" w:date="2020-01-23T11:23:00Z">
                    <w:rPr>
                      <w:rFonts w:asciiTheme="minorHAnsi" w:eastAsia="Calibri" w:hAnsiTheme="minorHAnsi"/>
                    </w:rPr>
                  </w:rPrChange>
                </w:rPr>
                <w:delText xml:space="preserve">BOBEK, Milan a Petr PENIŠKA. 2008. </w:delText>
              </w:r>
              <w:r w:rsidRPr="00E05B2E" w:rsidDel="00CF2425">
                <w:rPr>
                  <w:rFonts w:asciiTheme="minorHAnsi" w:eastAsia="Calibri" w:hAnsiTheme="minorHAnsi"/>
                  <w:i/>
                  <w:color w:val="FF0000"/>
                  <w:rPrChange w:id="1131" w:author="Martin Kazík" w:date="2020-01-23T11:23:00Z">
                    <w:rPr>
                      <w:rFonts w:asciiTheme="minorHAnsi" w:eastAsia="Calibri" w:hAnsiTheme="minorHAnsi"/>
                      <w:i/>
                    </w:rPr>
                  </w:rPrChange>
                </w:rPr>
                <w:delText>Práce s lidmi: učebnice poradenství, koučování, terapie a socioterapie pro pomáhající profese: s úvodem do filozofie práce s lidmi, systémových věd a psychologie.</w:delText>
              </w:r>
              <w:r w:rsidRPr="00E05B2E" w:rsidDel="00CF2425">
                <w:rPr>
                  <w:rFonts w:asciiTheme="minorHAnsi" w:eastAsia="Calibri" w:hAnsiTheme="minorHAnsi"/>
                  <w:color w:val="FF0000"/>
                  <w:rPrChange w:id="1132" w:author="Martin Kazík" w:date="2020-01-23T11:23:00Z">
                    <w:rPr>
                      <w:rFonts w:asciiTheme="minorHAnsi" w:eastAsia="Calibri" w:hAnsiTheme="minorHAnsi"/>
                    </w:rPr>
                  </w:rPrChange>
                </w:rPr>
                <w:delText xml:space="preserve"> Brno: NC Publishing. ISBN 978-80-903858-2-5. </w:delText>
              </w:r>
            </w:del>
          </w:p>
          <w:p w14:paraId="77EDD884" w14:textId="15FAFE40" w:rsidR="00E05B2E" w:rsidRDefault="00451626" w:rsidP="00935F76">
            <w:pPr>
              <w:tabs>
                <w:tab w:val="left" w:pos="567"/>
              </w:tabs>
              <w:jc w:val="both"/>
              <w:rPr>
                <w:ins w:id="1133" w:author="FMK" w:date="2020-01-29T18:06:00Z"/>
                <w:rFonts w:asciiTheme="minorHAnsi" w:eastAsia="Calibri" w:hAnsiTheme="minorHAnsi"/>
                <w:color w:val="FF0000"/>
              </w:rPr>
            </w:pPr>
            <w:ins w:id="1134" w:author="FMK" w:date="2020-01-29T18:06:00Z">
              <w:r>
                <w:rPr>
                  <w:rFonts w:asciiTheme="minorHAnsi" w:eastAsia="Calibri" w:hAnsiTheme="minorHAnsi"/>
                  <w:color w:val="FF0000"/>
                </w:rPr>
                <w:t xml:space="preserve">2013. </w:t>
              </w:r>
              <w:r w:rsidRPr="00451626">
                <w:rPr>
                  <w:rFonts w:asciiTheme="minorHAnsi" w:eastAsia="Calibri" w:hAnsiTheme="minorHAnsi"/>
                  <w:i/>
                  <w:color w:val="FF0000"/>
                  <w:rPrChange w:id="1135" w:author="FMK" w:date="2020-01-29T18:06:00Z">
                    <w:rPr>
                      <w:rFonts w:asciiTheme="minorHAnsi" w:eastAsia="Calibri" w:hAnsiTheme="minorHAnsi"/>
                      <w:color w:val="FF0000"/>
                    </w:rPr>
                  </w:rPrChange>
                </w:rPr>
                <w:t>Leadership a sebekl</w:t>
              </w:r>
              <w:r w:rsidR="004D2684" w:rsidRPr="004D2684">
                <w:rPr>
                  <w:rFonts w:asciiTheme="minorHAnsi" w:eastAsia="Calibri" w:hAnsiTheme="minorHAnsi"/>
                  <w:i/>
                  <w:color w:val="FF0000"/>
                </w:rPr>
                <w:t>am: jak se dostat ven z krabice</w:t>
              </w:r>
              <w:r w:rsidRPr="00451626">
                <w:rPr>
                  <w:rFonts w:asciiTheme="minorHAnsi" w:eastAsia="Calibri" w:hAnsiTheme="minorHAnsi"/>
                  <w:i/>
                  <w:color w:val="FF0000"/>
                  <w:rPrChange w:id="1136" w:author="FMK" w:date="2020-01-29T18:06:00Z">
                    <w:rPr>
                      <w:rFonts w:asciiTheme="minorHAnsi" w:eastAsia="Calibri" w:hAnsiTheme="minorHAnsi"/>
                      <w:color w:val="FF0000"/>
                    </w:rPr>
                  </w:rPrChange>
                </w:rPr>
                <w:t>: kniha, která mění životy a transformuje celé společnosti.</w:t>
              </w:r>
              <w:r>
                <w:rPr>
                  <w:rFonts w:asciiTheme="minorHAnsi" w:eastAsia="Calibri" w:hAnsiTheme="minorHAnsi"/>
                  <w:color w:val="FF0000"/>
                </w:rPr>
                <w:t xml:space="preserve"> Praha: Práh</w:t>
              </w:r>
              <w:r w:rsidRPr="00451626">
                <w:rPr>
                  <w:rFonts w:asciiTheme="minorHAnsi" w:eastAsia="Calibri" w:hAnsiTheme="minorHAnsi"/>
                  <w:color w:val="FF0000"/>
                </w:rPr>
                <w:t>. ISBN 9788072524235.</w:t>
              </w:r>
            </w:ins>
          </w:p>
          <w:p w14:paraId="1F583869" w14:textId="77777777" w:rsidR="00451626" w:rsidRDefault="00451626" w:rsidP="00935F76">
            <w:pPr>
              <w:tabs>
                <w:tab w:val="left" w:pos="567"/>
              </w:tabs>
              <w:jc w:val="both"/>
              <w:rPr>
                <w:ins w:id="1137" w:author="Martin Kazík" w:date="2020-01-23T11:23:00Z"/>
                <w:rFonts w:asciiTheme="minorHAnsi" w:eastAsia="Calibri" w:hAnsiTheme="minorHAnsi" w:cstheme="minorHAnsi"/>
              </w:rPr>
            </w:pPr>
          </w:p>
          <w:p w14:paraId="03562360" w14:textId="7A98262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KUBÁTOVÁ, Sláva. 2013. </w:t>
            </w:r>
            <w:r w:rsidRPr="00F52EEF">
              <w:rPr>
                <w:rFonts w:asciiTheme="minorHAnsi" w:eastAsia="Calibri" w:hAnsiTheme="minorHAnsi" w:cstheme="minorHAnsi"/>
                <w:i/>
              </w:rPr>
              <w:t>Tajemství spolupráce v týmech.</w:t>
            </w:r>
            <w:r w:rsidRPr="00F52EEF">
              <w:rPr>
                <w:rFonts w:asciiTheme="minorHAnsi" w:eastAsia="Calibri" w:hAnsiTheme="minorHAnsi" w:cstheme="minorHAnsi"/>
              </w:rPr>
              <w:t xml:space="preserve"> Praha: Management Press. ISBN 978-80-7261-259-8. </w:t>
            </w:r>
          </w:p>
          <w:p w14:paraId="1A97D8BE" w14:textId="20AB9E42" w:rsidR="00F64B71" w:rsidRPr="00F52EEF" w:rsidRDefault="00F64B71" w:rsidP="00935F76">
            <w:pPr>
              <w:tabs>
                <w:tab w:val="left" w:pos="567"/>
              </w:tabs>
              <w:jc w:val="both"/>
              <w:rPr>
                <w:rFonts w:asciiTheme="minorHAnsi" w:hAnsiTheme="minorHAnsi" w:cstheme="minorHAnsi"/>
              </w:rPr>
            </w:pPr>
            <w:del w:id="1138" w:author="FMK" w:date="2020-02-02T18:13:00Z">
              <w:r w:rsidRPr="00E05B2E" w:rsidDel="004D2684">
                <w:rPr>
                  <w:rFonts w:asciiTheme="minorHAnsi" w:eastAsia="Calibri" w:hAnsiTheme="minorHAnsi"/>
                  <w:color w:val="FF0000"/>
                  <w:rPrChange w:id="1139" w:author="Martin Kazík" w:date="2020-01-23T11:23:00Z">
                    <w:rPr>
                      <w:rFonts w:asciiTheme="minorHAnsi" w:eastAsia="Calibri" w:hAnsiTheme="minorHAnsi"/>
                    </w:rPr>
                  </w:rPrChange>
                </w:rPr>
                <w:delText xml:space="preserve">MEIER, Rolf. 2009. </w:delText>
              </w:r>
              <w:r w:rsidRPr="00E05B2E" w:rsidDel="004D2684">
                <w:rPr>
                  <w:rFonts w:asciiTheme="minorHAnsi" w:eastAsia="Calibri" w:hAnsiTheme="minorHAnsi"/>
                  <w:i/>
                  <w:color w:val="FF0000"/>
                  <w:rPrChange w:id="1140" w:author="Martin Kazík" w:date="2020-01-23T11:23:00Z">
                    <w:rPr>
                      <w:rFonts w:asciiTheme="minorHAnsi" w:eastAsia="Calibri" w:hAnsiTheme="minorHAnsi"/>
                      <w:i/>
                    </w:rPr>
                  </w:rPrChange>
                </w:rPr>
                <w:delText>Úspěšná práce s týmem: 25 pravidel pro vedoucí týmu a členy týmu.</w:delText>
              </w:r>
              <w:r w:rsidRPr="00E05B2E" w:rsidDel="004D2684">
                <w:rPr>
                  <w:rFonts w:asciiTheme="minorHAnsi" w:eastAsia="Calibri" w:hAnsiTheme="minorHAnsi"/>
                  <w:color w:val="FF0000"/>
                  <w:rPrChange w:id="1141" w:author="Martin Kazík" w:date="2020-01-23T11:23:00Z">
                    <w:rPr>
                      <w:rFonts w:asciiTheme="minorHAnsi" w:eastAsia="Calibri" w:hAnsiTheme="minorHAnsi"/>
                    </w:rPr>
                  </w:rPrChange>
                </w:rPr>
                <w:delText xml:space="preserve"> Praha: Grada. ISBN 978-80-247-2308-2.</w:delText>
              </w:r>
            </w:del>
          </w:p>
        </w:tc>
      </w:tr>
      <w:tr w:rsidR="00F64B71" w:rsidRPr="00F52EEF" w14:paraId="62102D2D" w14:textId="77777777" w:rsidTr="000F34F7">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B9519EB"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0911781B" w14:textId="77777777" w:rsidTr="000F34F7">
        <w:tc>
          <w:tcPr>
            <w:tcW w:w="5605" w:type="dxa"/>
            <w:gridSpan w:val="3"/>
            <w:tcBorders>
              <w:top w:val="single" w:sz="2" w:space="0" w:color="auto"/>
            </w:tcBorders>
            <w:shd w:val="clear" w:color="auto" w:fill="F7CAAC"/>
          </w:tcPr>
          <w:p w14:paraId="21A20B4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6096E31A"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17934D8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770A71E1" w14:textId="77777777" w:rsidTr="000F34F7">
        <w:tc>
          <w:tcPr>
            <w:tcW w:w="10673" w:type="dxa"/>
            <w:gridSpan w:val="8"/>
            <w:shd w:val="clear" w:color="auto" w:fill="F7CAAC"/>
          </w:tcPr>
          <w:p w14:paraId="7E394B4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66FB9766" w14:textId="77777777" w:rsidTr="000F34F7">
        <w:trPr>
          <w:trHeight w:val="2629"/>
        </w:trPr>
        <w:tc>
          <w:tcPr>
            <w:tcW w:w="10673" w:type="dxa"/>
            <w:gridSpan w:val="8"/>
          </w:tcPr>
          <w:p w14:paraId="66BFCBD5" w14:textId="77777777" w:rsidR="00F64B71" w:rsidRPr="00F52EEF" w:rsidRDefault="00F64B71" w:rsidP="00935F76">
            <w:pPr>
              <w:pStyle w:val="Odstavecseseznamem"/>
              <w:tabs>
                <w:tab w:val="left" w:pos="567"/>
              </w:tabs>
              <w:autoSpaceDE w:val="0"/>
              <w:autoSpaceDN w:val="0"/>
              <w:adjustRightInd w:val="0"/>
              <w:rPr>
                <w:rFonts w:asciiTheme="minorHAnsi" w:eastAsia="Calibri" w:hAnsiTheme="minorHAnsi" w:cstheme="minorHAnsi"/>
                <w:sz w:val="20"/>
                <w:szCs w:val="20"/>
              </w:rPr>
            </w:pPr>
          </w:p>
        </w:tc>
      </w:tr>
    </w:tbl>
    <w:p w14:paraId="5CEC08E8" w14:textId="77777777" w:rsidR="00F64B71" w:rsidRPr="00F52EEF" w:rsidRDefault="00F64B71" w:rsidP="00935F76">
      <w:pPr>
        <w:tabs>
          <w:tab w:val="left" w:pos="567"/>
        </w:tabs>
        <w:spacing w:after="160" w:line="259" w:lineRule="auto"/>
        <w:rPr>
          <w:rFonts w:asciiTheme="minorHAnsi" w:hAnsiTheme="minorHAnsi" w:cstheme="minorHAnsi"/>
        </w:rPr>
      </w:pPr>
      <w:r w:rsidRPr="00F52EEF">
        <w:rPr>
          <w:rFonts w:asciiTheme="minorHAnsi" w:hAnsiTheme="minorHAnsi" w:cstheme="minorHAnsi"/>
        </w:rP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621"/>
        <w:gridCol w:w="1074"/>
        <w:gridCol w:w="668"/>
      </w:tblGrid>
      <w:tr w:rsidR="00F64B71" w:rsidRPr="00F52EEF" w14:paraId="3EDAC49A" w14:textId="77777777" w:rsidTr="000F34F7">
        <w:tc>
          <w:tcPr>
            <w:tcW w:w="10673" w:type="dxa"/>
            <w:gridSpan w:val="8"/>
            <w:tcBorders>
              <w:bottom w:val="double" w:sz="4" w:space="0" w:color="auto"/>
            </w:tcBorders>
            <w:shd w:val="clear" w:color="auto" w:fill="BDD6EE"/>
          </w:tcPr>
          <w:p w14:paraId="661E98D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7BA89941" w14:textId="77777777" w:rsidTr="000F34F7">
        <w:tc>
          <w:tcPr>
            <w:tcW w:w="3904" w:type="dxa"/>
            <w:tcBorders>
              <w:top w:val="double" w:sz="4" w:space="0" w:color="auto"/>
            </w:tcBorders>
            <w:shd w:val="clear" w:color="auto" w:fill="F7CAAC"/>
          </w:tcPr>
          <w:p w14:paraId="69B526E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65A164E5" w14:textId="2A69DCE6"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Média v marketingov</w:t>
            </w:r>
            <w:ins w:id="1142" w:author="Radim Bačuvčík" w:date="2020-02-06T09:53:00Z">
              <w:r w:rsidR="00165381">
                <w:rPr>
                  <w:rFonts w:asciiTheme="minorHAnsi" w:hAnsiTheme="minorHAnsi" w:cstheme="minorHAnsi"/>
                </w:rPr>
                <w:t>é</w:t>
              </w:r>
            </w:ins>
            <w:del w:id="1143" w:author="Radim Bačuvčík" w:date="2020-02-06T09:53:00Z">
              <w:r w:rsidRPr="00F52EEF" w:rsidDel="00165381">
                <w:rPr>
                  <w:rFonts w:asciiTheme="minorHAnsi" w:hAnsiTheme="minorHAnsi" w:cstheme="minorHAnsi"/>
                </w:rPr>
                <w:delText>ých</w:delText>
              </w:r>
            </w:del>
            <w:r w:rsidRPr="00F52EEF">
              <w:rPr>
                <w:rFonts w:asciiTheme="minorHAnsi" w:hAnsiTheme="minorHAnsi" w:cstheme="minorHAnsi"/>
              </w:rPr>
              <w:t xml:space="preserve"> komunikac</w:t>
            </w:r>
            <w:ins w:id="1144" w:author="Radim Bačuvčík" w:date="2020-02-06T09:53:00Z">
              <w:r w:rsidR="00165381">
                <w:rPr>
                  <w:rFonts w:asciiTheme="minorHAnsi" w:hAnsiTheme="minorHAnsi" w:cstheme="minorHAnsi"/>
                </w:rPr>
                <w:t>i</w:t>
              </w:r>
            </w:ins>
            <w:del w:id="1145" w:author="Radim Bačuvčík" w:date="2020-02-06T09:53:00Z">
              <w:r w:rsidRPr="00F52EEF" w:rsidDel="00165381">
                <w:rPr>
                  <w:rFonts w:asciiTheme="minorHAnsi" w:hAnsiTheme="minorHAnsi" w:cstheme="minorHAnsi"/>
                </w:rPr>
                <w:delText>ích</w:delText>
              </w:r>
            </w:del>
            <w:r w:rsidRPr="00F52EEF">
              <w:rPr>
                <w:rFonts w:asciiTheme="minorHAnsi" w:hAnsiTheme="minorHAnsi" w:cstheme="minorHAnsi"/>
              </w:rPr>
              <w:t xml:space="preserve"> 1</w:t>
            </w:r>
          </w:p>
        </w:tc>
      </w:tr>
      <w:tr w:rsidR="00F64B71" w:rsidRPr="00F52EEF" w14:paraId="70E2E8BD" w14:textId="77777777" w:rsidTr="000F34F7">
        <w:tc>
          <w:tcPr>
            <w:tcW w:w="3904" w:type="dxa"/>
            <w:shd w:val="clear" w:color="auto" w:fill="F7CAAC"/>
          </w:tcPr>
          <w:p w14:paraId="0E0C3A5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625F7E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79A39DB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4E6AF6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F64B71" w:rsidRPr="00F52EEF" w14:paraId="33984CBC" w14:textId="77777777" w:rsidTr="000F34F7">
        <w:tc>
          <w:tcPr>
            <w:tcW w:w="3904" w:type="dxa"/>
            <w:shd w:val="clear" w:color="auto" w:fill="F7CAAC"/>
          </w:tcPr>
          <w:p w14:paraId="4C0785F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7AAE60A" w14:textId="0E927318"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13p +</w:t>
            </w:r>
            <w:r w:rsidR="00414F70">
              <w:rPr>
                <w:rFonts w:asciiTheme="minorHAnsi" w:eastAsia="Calibri" w:hAnsiTheme="minorHAnsi" w:cstheme="minorHAnsi"/>
              </w:rPr>
              <w:t xml:space="preserve"> </w:t>
            </w:r>
            <w:r w:rsidRPr="00F52EEF">
              <w:rPr>
                <w:rFonts w:asciiTheme="minorHAnsi" w:eastAsia="Calibri" w:hAnsiTheme="minorHAnsi" w:cstheme="minorHAnsi"/>
              </w:rPr>
              <w:t>13c</w:t>
            </w:r>
          </w:p>
        </w:tc>
        <w:tc>
          <w:tcPr>
            <w:tcW w:w="889" w:type="dxa"/>
            <w:shd w:val="clear" w:color="auto" w:fill="F7CAAC"/>
          </w:tcPr>
          <w:p w14:paraId="5247E5E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B4B815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0AADF02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2"/>
          </w:tcPr>
          <w:p w14:paraId="4DE3B4B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3F7B51F2" w14:textId="77777777" w:rsidTr="000F34F7">
        <w:tc>
          <w:tcPr>
            <w:tcW w:w="3904" w:type="dxa"/>
            <w:shd w:val="clear" w:color="auto" w:fill="F7CAAC"/>
          </w:tcPr>
          <w:p w14:paraId="74C49EF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36142FD2"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664E5265" w14:textId="77777777" w:rsidTr="000F34F7">
        <w:tc>
          <w:tcPr>
            <w:tcW w:w="3904" w:type="dxa"/>
            <w:shd w:val="clear" w:color="auto" w:fill="F7CAAC"/>
          </w:tcPr>
          <w:p w14:paraId="790395C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9956CC7" w14:textId="095300C4" w:rsidR="00F64B71" w:rsidRPr="00F52EEF" w:rsidRDefault="00C12B0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1621" w:type="dxa"/>
            <w:shd w:val="clear" w:color="auto" w:fill="F7CAAC"/>
          </w:tcPr>
          <w:p w14:paraId="147AC96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2"/>
          </w:tcPr>
          <w:p w14:paraId="458DA70C"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cvičení</w:t>
            </w:r>
          </w:p>
        </w:tc>
      </w:tr>
      <w:tr w:rsidR="00F64B71" w:rsidRPr="00F52EEF" w14:paraId="0AF2ACD8" w14:textId="77777777" w:rsidTr="000F34F7">
        <w:tc>
          <w:tcPr>
            <w:tcW w:w="3904" w:type="dxa"/>
            <w:shd w:val="clear" w:color="auto" w:fill="F7CAAC"/>
          </w:tcPr>
          <w:p w14:paraId="65BBE12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73B8932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18CC3B9" w14:textId="77777777" w:rsidTr="000F34F7">
        <w:trPr>
          <w:trHeight w:val="554"/>
        </w:trPr>
        <w:tc>
          <w:tcPr>
            <w:tcW w:w="10673" w:type="dxa"/>
            <w:gridSpan w:val="8"/>
            <w:tcBorders>
              <w:top w:val="nil"/>
            </w:tcBorders>
          </w:tcPr>
          <w:p w14:paraId="1B69B1BF" w14:textId="77777777" w:rsidR="00414F70" w:rsidRDefault="00414F70" w:rsidP="00935F76">
            <w:pPr>
              <w:tabs>
                <w:tab w:val="left" w:pos="567"/>
              </w:tabs>
              <w:jc w:val="both"/>
              <w:rPr>
                <w:rFonts w:asciiTheme="minorHAnsi" w:hAnsiTheme="minorHAnsi" w:cstheme="minorHAnsi"/>
              </w:rPr>
            </w:pPr>
            <w:r>
              <w:rPr>
                <w:rFonts w:asciiTheme="minorHAnsi" w:hAnsiTheme="minorHAnsi" w:cstheme="minorHAnsi"/>
              </w:rPr>
              <w:t>1. P</w:t>
            </w:r>
            <w:r w:rsidR="00F64B71" w:rsidRPr="00F52EEF">
              <w:rPr>
                <w:rFonts w:asciiTheme="minorHAnsi" w:hAnsiTheme="minorHAnsi" w:cstheme="minorHAnsi"/>
              </w:rPr>
              <w:t>ísemný test</w:t>
            </w:r>
            <w:r>
              <w:rPr>
                <w:rFonts w:asciiTheme="minorHAnsi" w:hAnsiTheme="minorHAnsi" w:cstheme="minorHAnsi"/>
              </w:rPr>
              <w:t>.</w:t>
            </w:r>
          </w:p>
          <w:p w14:paraId="1ADD943E" w14:textId="35A5668F" w:rsidR="00F64B71" w:rsidRPr="00F52EEF" w:rsidRDefault="00414F70" w:rsidP="00935F76">
            <w:pPr>
              <w:tabs>
                <w:tab w:val="left" w:pos="567"/>
              </w:tabs>
              <w:jc w:val="both"/>
              <w:rPr>
                <w:rFonts w:asciiTheme="minorHAnsi" w:hAnsiTheme="minorHAnsi" w:cstheme="minorHAnsi"/>
              </w:rPr>
            </w:pPr>
            <w:r>
              <w:rPr>
                <w:rFonts w:asciiTheme="minorHAnsi" w:hAnsiTheme="minorHAnsi" w:cstheme="minorHAnsi"/>
              </w:rPr>
              <w:t xml:space="preserve">2. </w:t>
            </w:r>
            <w:r w:rsidR="00F64B71" w:rsidRPr="00F52EEF">
              <w:rPr>
                <w:rFonts w:asciiTheme="minorHAnsi" w:hAnsiTheme="minorHAnsi" w:cstheme="minorHAnsi"/>
              </w:rPr>
              <w:t>80 % docházka na cvičení.</w:t>
            </w:r>
          </w:p>
        </w:tc>
      </w:tr>
      <w:tr w:rsidR="00F64B71" w:rsidRPr="00F52EEF" w14:paraId="47583A43" w14:textId="77777777" w:rsidTr="000F34F7">
        <w:trPr>
          <w:trHeight w:val="197"/>
        </w:trPr>
        <w:tc>
          <w:tcPr>
            <w:tcW w:w="3904" w:type="dxa"/>
            <w:tcBorders>
              <w:top w:val="nil"/>
            </w:tcBorders>
            <w:shd w:val="clear" w:color="auto" w:fill="F7CAAC"/>
          </w:tcPr>
          <w:p w14:paraId="503D68B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5EE6625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F64B71" w:rsidRPr="00F52EEF" w14:paraId="490F3DCC" w14:textId="77777777" w:rsidTr="000F34F7">
        <w:trPr>
          <w:trHeight w:val="243"/>
        </w:trPr>
        <w:tc>
          <w:tcPr>
            <w:tcW w:w="3904" w:type="dxa"/>
            <w:tcBorders>
              <w:top w:val="nil"/>
            </w:tcBorders>
            <w:shd w:val="clear" w:color="auto" w:fill="F7CAAC"/>
          </w:tcPr>
          <w:p w14:paraId="1EC00A3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485391DA" w14:textId="50600A60" w:rsidR="00F64B71" w:rsidRPr="00F52EEF" w:rsidRDefault="00112D6D"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 100 % na výuce.</w:t>
            </w:r>
          </w:p>
        </w:tc>
      </w:tr>
      <w:tr w:rsidR="00F64B71" w:rsidRPr="00F52EEF" w14:paraId="51C86D9C" w14:textId="77777777" w:rsidTr="000F34F7">
        <w:tc>
          <w:tcPr>
            <w:tcW w:w="3904" w:type="dxa"/>
            <w:shd w:val="clear" w:color="auto" w:fill="F7CAAC"/>
          </w:tcPr>
          <w:p w14:paraId="68C2A0A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0D996BC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B00EBA6" w14:textId="77777777" w:rsidTr="000F34F7">
        <w:trPr>
          <w:trHeight w:val="70"/>
        </w:trPr>
        <w:tc>
          <w:tcPr>
            <w:tcW w:w="10673" w:type="dxa"/>
            <w:gridSpan w:val="8"/>
            <w:tcBorders>
              <w:top w:val="nil"/>
            </w:tcBorders>
          </w:tcPr>
          <w:p w14:paraId="1121DBF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FEAC259" w14:textId="77777777" w:rsidTr="000F34F7">
        <w:tc>
          <w:tcPr>
            <w:tcW w:w="3904" w:type="dxa"/>
            <w:shd w:val="clear" w:color="auto" w:fill="F7CAAC"/>
          </w:tcPr>
          <w:p w14:paraId="4D5D136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06BD1C13" w14:textId="77777777" w:rsidR="00F64B71" w:rsidRPr="00F52EEF" w:rsidRDefault="00F64B71" w:rsidP="00935F76">
            <w:pPr>
              <w:tabs>
                <w:tab w:val="left" w:pos="567"/>
              </w:tabs>
              <w:rPr>
                <w:rFonts w:asciiTheme="minorHAnsi" w:hAnsiTheme="minorHAnsi" w:cstheme="minorHAnsi"/>
                <w:color w:val="000000"/>
                <w:shd w:val="clear" w:color="auto" w:fill="FFFFFF"/>
              </w:rPr>
            </w:pPr>
          </w:p>
        </w:tc>
      </w:tr>
      <w:tr w:rsidR="00F64B71" w:rsidRPr="00F52EEF" w14:paraId="6553C10A" w14:textId="77777777" w:rsidTr="000F34F7">
        <w:trPr>
          <w:trHeight w:val="3584"/>
        </w:trPr>
        <w:tc>
          <w:tcPr>
            <w:tcW w:w="10673" w:type="dxa"/>
            <w:gridSpan w:val="8"/>
            <w:tcBorders>
              <w:top w:val="nil"/>
              <w:bottom w:val="single" w:sz="12" w:space="0" w:color="auto"/>
            </w:tcBorders>
          </w:tcPr>
          <w:p w14:paraId="67771006" w14:textId="77777777" w:rsidR="00F64B71" w:rsidRDefault="00F64B71" w:rsidP="00935F76">
            <w:pPr>
              <w:tabs>
                <w:tab w:val="left" w:pos="567"/>
              </w:tabs>
              <w:jc w:val="both"/>
              <w:rPr>
                <w:del w:id="1146" w:author="Martin Kazík" w:date="2020-01-23T11:23:00Z"/>
                <w:rFonts w:asciiTheme="minorHAnsi" w:hAnsiTheme="minorHAnsi" w:cstheme="minorHAnsi"/>
              </w:rPr>
            </w:pPr>
            <w:del w:id="1147" w:author="Martin Kazík" w:date="2020-01-23T11:23:00Z">
              <w:r w:rsidRPr="00F52EEF">
                <w:rPr>
                  <w:rFonts w:asciiTheme="minorHAnsi" w:hAnsiTheme="minorHAnsi" w:cstheme="minorHAnsi"/>
                </w:rPr>
                <w:delText xml:space="preserve">Předmět uvede studenty do problematiky médií, mediálního systému, historických kořenů médií a jejich vztahu k formám marketingové komunikace. Poskytne základní orientaci v mediálním prostředí v České republice, a to jak z pohledu klasických, tak moderních médií. </w:delText>
              </w:r>
            </w:del>
          </w:p>
          <w:p w14:paraId="5DAEAF0A" w14:textId="77777777" w:rsidR="00414F70" w:rsidRDefault="00414F70" w:rsidP="00935F76">
            <w:pPr>
              <w:tabs>
                <w:tab w:val="left" w:pos="567"/>
              </w:tabs>
              <w:jc w:val="both"/>
              <w:rPr>
                <w:del w:id="1148" w:author="Martin Kazík" w:date="2020-01-23T11:23:00Z"/>
                <w:rFonts w:asciiTheme="minorHAnsi" w:hAnsiTheme="minorHAnsi" w:cstheme="minorHAnsi"/>
              </w:rPr>
            </w:pPr>
          </w:p>
          <w:p w14:paraId="421EF96E" w14:textId="1948F254" w:rsidR="00414F70" w:rsidRPr="00414F70" w:rsidRDefault="00414F70" w:rsidP="00935F76">
            <w:pPr>
              <w:tabs>
                <w:tab w:val="left" w:pos="567"/>
              </w:tabs>
              <w:jc w:val="both"/>
              <w:rPr>
                <w:rFonts w:asciiTheme="minorHAnsi" w:hAnsiTheme="minorHAnsi" w:cstheme="minorHAnsi"/>
                <w:b/>
              </w:rPr>
            </w:pPr>
            <w:r w:rsidRPr="00414F70">
              <w:rPr>
                <w:rFonts w:asciiTheme="minorHAnsi" w:hAnsiTheme="minorHAnsi" w:cstheme="minorHAnsi"/>
                <w:b/>
              </w:rPr>
              <w:t>Probíraná témata:</w:t>
            </w:r>
          </w:p>
          <w:p w14:paraId="3156B6B3" w14:textId="77777777" w:rsidR="00414F70" w:rsidRDefault="00414F70" w:rsidP="00935F76">
            <w:pPr>
              <w:tabs>
                <w:tab w:val="left" w:pos="567"/>
              </w:tabs>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m</w:t>
            </w:r>
            <w:r w:rsidR="00F64B71" w:rsidRPr="00F52EEF">
              <w:rPr>
                <w:rFonts w:asciiTheme="minorHAnsi" w:hAnsiTheme="minorHAnsi" w:cstheme="minorHAnsi"/>
                <w:color w:val="000000"/>
                <w:shd w:val="clear" w:color="auto" w:fill="FFFFFF"/>
              </w:rPr>
              <w:t>ediální systém</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s</w:t>
            </w:r>
            <w:r w:rsidR="00F64B71" w:rsidRPr="00F52EEF">
              <w:rPr>
                <w:rFonts w:asciiTheme="minorHAnsi" w:hAnsiTheme="minorHAnsi" w:cstheme="minorHAnsi"/>
                <w:color w:val="000000"/>
                <w:shd w:val="clear" w:color="auto" w:fill="FFFFFF"/>
              </w:rPr>
              <w:t>pecifika české mediální krajiny</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m</w:t>
            </w:r>
            <w:r w:rsidR="00F64B71" w:rsidRPr="00F52EEF">
              <w:rPr>
                <w:rFonts w:asciiTheme="minorHAnsi" w:hAnsiTheme="minorHAnsi" w:cstheme="minorHAnsi"/>
                <w:color w:val="000000"/>
                <w:shd w:val="clear" w:color="auto" w:fill="FFFFFF"/>
              </w:rPr>
              <w:t>ediální legislativa ČR</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t</w:t>
            </w:r>
            <w:r w:rsidR="00F64B71" w:rsidRPr="00F52EEF">
              <w:rPr>
                <w:rFonts w:asciiTheme="minorHAnsi" w:hAnsiTheme="minorHAnsi" w:cstheme="minorHAnsi"/>
                <w:color w:val="000000"/>
                <w:shd w:val="clear" w:color="auto" w:fill="FFFFFF"/>
              </w:rPr>
              <w:t>iskový zákon</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v</w:t>
            </w:r>
            <w:r w:rsidR="00F64B71" w:rsidRPr="00F52EEF">
              <w:rPr>
                <w:rFonts w:asciiTheme="minorHAnsi" w:hAnsiTheme="minorHAnsi" w:cstheme="minorHAnsi"/>
                <w:color w:val="000000"/>
                <w:shd w:val="clear" w:color="auto" w:fill="FFFFFF"/>
              </w:rPr>
              <w:t>ysílací zákon</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shd w:val="clear" w:color="auto" w:fill="FFFFFF"/>
              </w:rPr>
              <w:t xml:space="preserve"> </w:t>
            </w:r>
          </w:p>
          <w:p w14:paraId="6F32F17D" w14:textId="165A926A" w:rsidR="00F64B71" w:rsidRPr="00F52EEF" w:rsidRDefault="00414F70" w:rsidP="00935F76">
            <w:pPr>
              <w:tabs>
                <w:tab w:val="left" w:pos="567"/>
              </w:tabs>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m</w:t>
            </w:r>
            <w:r w:rsidR="00F64B71" w:rsidRPr="00F52EEF">
              <w:rPr>
                <w:rFonts w:asciiTheme="minorHAnsi" w:hAnsiTheme="minorHAnsi" w:cstheme="minorHAnsi"/>
                <w:color w:val="000000"/>
                <w:shd w:val="clear" w:color="auto" w:fill="FFFFFF"/>
              </w:rPr>
              <w:t>édia veřejné služby</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z</w:t>
            </w:r>
            <w:r w:rsidR="00F64B71" w:rsidRPr="00F52EEF">
              <w:rPr>
                <w:rFonts w:asciiTheme="minorHAnsi" w:hAnsiTheme="minorHAnsi" w:cstheme="minorHAnsi"/>
                <w:color w:val="000000"/>
                <w:shd w:val="clear" w:color="auto" w:fill="FFFFFF"/>
              </w:rPr>
              <w:t>pravodajské agentury</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m</w:t>
            </w:r>
            <w:r w:rsidR="00F64B71" w:rsidRPr="00F52EEF">
              <w:rPr>
                <w:rFonts w:asciiTheme="minorHAnsi" w:hAnsiTheme="minorHAnsi" w:cstheme="minorHAnsi"/>
                <w:color w:val="000000"/>
                <w:shd w:val="clear" w:color="auto" w:fill="FFFFFF"/>
              </w:rPr>
              <w:t>ediální trh, vlastnictví médií v</w:t>
            </w:r>
            <w:r>
              <w:rPr>
                <w:rFonts w:asciiTheme="minorHAnsi" w:hAnsiTheme="minorHAnsi" w:cstheme="minorHAnsi"/>
                <w:color w:val="000000"/>
                <w:shd w:val="clear" w:color="auto" w:fill="FFFFFF"/>
              </w:rPr>
              <w:t> </w:t>
            </w:r>
            <w:r w:rsidR="00F64B71" w:rsidRPr="00F52EEF">
              <w:rPr>
                <w:rFonts w:asciiTheme="minorHAnsi" w:hAnsiTheme="minorHAnsi" w:cstheme="minorHAnsi"/>
                <w:color w:val="000000"/>
                <w:shd w:val="clear" w:color="auto" w:fill="FFFFFF"/>
              </w:rPr>
              <w:t>ČR</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shd w:val="clear" w:color="auto" w:fill="FFFFFF"/>
              </w:rPr>
              <w:t> </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z</w:t>
            </w:r>
            <w:r w:rsidR="00F64B71" w:rsidRPr="00F52EEF">
              <w:rPr>
                <w:rFonts w:asciiTheme="minorHAnsi" w:hAnsiTheme="minorHAnsi" w:cstheme="minorHAnsi"/>
                <w:color w:val="000000"/>
                <w:shd w:val="clear" w:color="auto" w:fill="FFFFFF"/>
              </w:rPr>
              <w:t>pravodajské a publicistické žánry a jejich využití v</w:t>
            </w:r>
            <w:r>
              <w:rPr>
                <w:rFonts w:asciiTheme="minorHAnsi" w:hAnsiTheme="minorHAnsi" w:cstheme="minorHAnsi"/>
                <w:color w:val="000000"/>
                <w:shd w:val="clear" w:color="auto" w:fill="FFFFFF"/>
              </w:rPr>
              <w:t> </w:t>
            </w:r>
            <w:r w:rsidR="00F64B71" w:rsidRPr="00F52EEF">
              <w:rPr>
                <w:rFonts w:asciiTheme="minorHAnsi" w:hAnsiTheme="minorHAnsi" w:cstheme="minorHAnsi"/>
                <w:color w:val="000000"/>
                <w:shd w:val="clear" w:color="auto" w:fill="FFFFFF"/>
              </w:rPr>
              <w:t>MK</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f</w:t>
            </w:r>
            <w:r w:rsidR="00F64B71" w:rsidRPr="00F52EEF">
              <w:rPr>
                <w:rFonts w:asciiTheme="minorHAnsi" w:hAnsiTheme="minorHAnsi" w:cstheme="minorHAnsi"/>
                <w:color w:val="000000"/>
                <w:shd w:val="clear" w:color="auto" w:fill="FFFFFF"/>
              </w:rPr>
              <w:t>ormáty vysílacích médií. Hudební a filmové žánry a jejich využití v</w:t>
            </w:r>
            <w:r>
              <w:rPr>
                <w:rFonts w:asciiTheme="minorHAnsi" w:hAnsiTheme="minorHAnsi" w:cstheme="minorHAnsi"/>
                <w:color w:val="000000"/>
                <w:shd w:val="clear" w:color="auto" w:fill="FFFFFF"/>
              </w:rPr>
              <w:t> </w:t>
            </w:r>
            <w:r w:rsidR="00F64B71" w:rsidRPr="00F52EEF">
              <w:rPr>
                <w:rFonts w:asciiTheme="minorHAnsi" w:hAnsiTheme="minorHAnsi" w:cstheme="minorHAnsi"/>
                <w:color w:val="000000"/>
                <w:shd w:val="clear" w:color="auto" w:fill="FFFFFF"/>
              </w:rPr>
              <w:t>MK</w:t>
            </w:r>
            <w:r>
              <w:rPr>
                <w:rFonts w:asciiTheme="minorHAnsi" w:hAnsiTheme="minorHAnsi" w:cstheme="minorHAnsi"/>
                <w:color w:val="000000"/>
                <w:shd w:val="clear" w:color="auto" w:fill="FFFFFF"/>
              </w:rPr>
              <w:t>;</w:t>
            </w:r>
          </w:p>
          <w:p w14:paraId="10674877" w14:textId="56CE53EA" w:rsidR="00F64B71" w:rsidRPr="00F52EEF" w:rsidRDefault="00414F70" w:rsidP="00935F76">
            <w:pPr>
              <w:tabs>
                <w:tab w:val="left" w:pos="567"/>
              </w:tabs>
              <w:rPr>
                <w:rFonts w:asciiTheme="minorHAnsi" w:hAnsiTheme="minorHAnsi" w:cstheme="minorHAnsi"/>
              </w:rPr>
            </w:pPr>
            <w:r>
              <w:rPr>
                <w:rFonts w:asciiTheme="minorHAnsi" w:hAnsiTheme="minorHAnsi" w:cstheme="minorHAnsi"/>
                <w:color w:val="000000"/>
                <w:shd w:val="clear" w:color="auto" w:fill="FFFFFF"/>
              </w:rPr>
              <w:t>- ú</w:t>
            </w:r>
            <w:r w:rsidR="00F64B71" w:rsidRPr="00F52EEF">
              <w:rPr>
                <w:rFonts w:asciiTheme="minorHAnsi" w:hAnsiTheme="minorHAnsi" w:cstheme="minorHAnsi"/>
                <w:color w:val="000000"/>
                <w:shd w:val="clear" w:color="auto" w:fill="FFFFFF"/>
              </w:rPr>
              <w:t>vod do mediálního plánování, základní pojmy I</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ú</w:t>
            </w:r>
            <w:r w:rsidR="00F64B71" w:rsidRPr="00F52EEF">
              <w:rPr>
                <w:rFonts w:asciiTheme="minorHAnsi" w:hAnsiTheme="minorHAnsi" w:cstheme="minorHAnsi"/>
                <w:color w:val="000000"/>
                <w:shd w:val="clear" w:color="auto" w:fill="FFFFFF"/>
              </w:rPr>
              <w:t>vod do mediálního plánování, základní pojmy II</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s</w:t>
            </w:r>
            <w:r w:rsidR="00F64B71" w:rsidRPr="00F52EEF">
              <w:rPr>
                <w:rFonts w:asciiTheme="minorHAnsi" w:hAnsiTheme="minorHAnsi" w:cstheme="minorHAnsi"/>
                <w:color w:val="000000"/>
                <w:shd w:val="clear" w:color="auto" w:fill="FFFFFF"/>
              </w:rPr>
              <w:t>hrnutí a zpětná vazba ke kurzu</w:t>
            </w:r>
            <w:r>
              <w:rPr>
                <w:rFonts w:asciiTheme="minorHAnsi" w:hAnsiTheme="minorHAnsi" w:cstheme="minorHAnsi"/>
                <w:color w:val="000000"/>
                <w:shd w:val="clear" w:color="auto" w:fill="FFFFFF"/>
              </w:rPr>
              <w:t>.</w:t>
            </w:r>
          </w:p>
        </w:tc>
      </w:tr>
      <w:tr w:rsidR="00F64B71" w:rsidRPr="00F52EEF" w14:paraId="23086357" w14:textId="77777777" w:rsidTr="000F34F7">
        <w:trPr>
          <w:trHeight w:val="265"/>
        </w:trPr>
        <w:tc>
          <w:tcPr>
            <w:tcW w:w="4471" w:type="dxa"/>
            <w:gridSpan w:val="2"/>
            <w:tcBorders>
              <w:top w:val="nil"/>
            </w:tcBorders>
            <w:shd w:val="clear" w:color="auto" w:fill="F7CAAC"/>
          </w:tcPr>
          <w:p w14:paraId="5921853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76011826" w14:textId="77777777" w:rsidR="00F64B71" w:rsidRPr="00F52EEF" w:rsidRDefault="00F64B71" w:rsidP="00935F76">
            <w:pPr>
              <w:shd w:val="clear" w:color="auto" w:fill="FFFFFF"/>
              <w:tabs>
                <w:tab w:val="left" w:pos="567"/>
              </w:tabs>
              <w:spacing w:before="100" w:beforeAutospacing="1" w:after="100" w:afterAutospacing="1"/>
              <w:rPr>
                <w:rFonts w:asciiTheme="minorHAnsi" w:hAnsiTheme="minorHAnsi" w:cstheme="minorHAnsi"/>
              </w:rPr>
            </w:pPr>
          </w:p>
        </w:tc>
      </w:tr>
      <w:tr w:rsidR="00F64B71" w:rsidRPr="00F52EEF" w14:paraId="46D3CF60" w14:textId="77777777" w:rsidTr="000F34F7">
        <w:trPr>
          <w:trHeight w:val="1497"/>
        </w:trPr>
        <w:tc>
          <w:tcPr>
            <w:tcW w:w="10673" w:type="dxa"/>
            <w:gridSpan w:val="8"/>
            <w:tcBorders>
              <w:top w:val="nil"/>
            </w:tcBorders>
          </w:tcPr>
          <w:p w14:paraId="19012889" w14:textId="50A2A7A4" w:rsidR="00F0435D" w:rsidRDefault="00F64B71" w:rsidP="00F0435D">
            <w:pPr>
              <w:shd w:val="clear" w:color="auto" w:fill="FFFFFF"/>
              <w:tabs>
                <w:tab w:val="left" w:pos="567"/>
              </w:tabs>
              <w:spacing w:before="100" w:beforeAutospacing="1" w:after="100" w:afterAutospacing="1"/>
              <w:rPr>
                <w:ins w:id="1149" w:author="Martin Kazík" w:date="2020-01-23T11:23:00Z"/>
                <w:rFonts w:asciiTheme="minorHAnsi" w:hAnsiTheme="minorHAnsi" w:cstheme="minorHAnsi"/>
                <w:color w:val="FF0000"/>
              </w:rPr>
            </w:pPr>
            <w:r w:rsidRPr="00414F70">
              <w:rPr>
                <w:rFonts w:asciiTheme="minorHAnsi" w:hAnsiTheme="minorHAnsi" w:cstheme="minorHAnsi"/>
                <w:b/>
              </w:rPr>
              <w:t>Povinná literatura:</w:t>
            </w:r>
            <w:r w:rsidRPr="00F52EEF">
              <w:rPr>
                <w:rFonts w:asciiTheme="minorHAnsi" w:hAnsiTheme="minorHAnsi" w:cstheme="minorHAnsi"/>
              </w:rPr>
              <w:br/>
              <w:t xml:space="preserve">JAKUBOWICZ, Karol. 2013. </w:t>
            </w:r>
            <w:r w:rsidRPr="00F52EEF">
              <w:rPr>
                <w:rFonts w:asciiTheme="minorHAnsi" w:hAnsiTheme="minorHAnsi" w:cstheme="minorHAnsi"/>
                <w:i/>
              </w:rPr>
              <w:t>Nová ekologie médií: konvergence a mediamorfóza.</w:t>
            </w:r>
            <w:r w:rsidRPr="00F52EEF">
              <w:rPr>
                <w:rFonts w:asciiTheme="minorHAnsi" w:hAnsiTheme="minorHAnsi" w:cstheme="minorHAnsi"/>
              </w:rPr>
              <w:t xml:space="preserve"> Zlín: Verbum. ISBN 978-80-87500-38-5.</w:t>
            </w:r>
            <w:r w:rsidRPr="00F52EEF">
              <w:rPr>
                <w:rFonts w:asciiTheme="minorHAnsi" w:hAnsiTheme="minorHAnsi" w:cstheme="minorHAnsi"/>
              </w:rPr>
              <w:br/>
              <w:t xml:space="preserve">PELSMACKER, Patrick de, Joeri van den BERGH a Maggie GEUENS. 2013. </w:t>
            </w:r>
            <w:r w:rsidRPr="00F52EEF">
              <w:rPr>
                <w:rFonts w:asciiTheme="minorHAnsi" w:hAnsiTheme="minorHAnsi" w:cstheme="minorHAnsi"/>
                <w:i/>
              </w:rPr>
              <w:t>Marketingová komunikace.</w:t>
            </w:r>
            <w:r w:rsidRPr="00F52EEF">
              <w:rPr>
                <w:rFonts w:asciiTheme="minorHAnsi" w:hAnsiTheme="minorHAnsi" w:cstheme="minorHAnsi"/>
              </w:rPr>
              <w:t xml:space="preserve"> Praha: Grada. ISBN 80-247-0254-1.</w:t>
            </w:r>
            <w:r w:rsidRPr="00F52EEF">
              <w:rPr>
                <w:rFonts w:asciiTheme="minorHAnsi" w:hAnsiTheme="minorHAnsi" w:cstheme="minorHAnsi"/>
              </w:rPr>
              <w:br/>
            </w:r>
            <w:r w:rsidR="00F0435D" w:rsidRPr="00F0435D">
              <w:rPr>
                <w:rFonts w:asciiTheme="minorHAnsi" w:hAnsiTheme="minorHAnsi"/>
                <w:color w:val="FF0000"/>
                <w:rPrChange w:id="1150" w:author="Martin Kazík" w:date="2020-01-23T11:23:00Z">
                  <w:rPr>
                    <w:rFonts w:asciiTheme="minorHAnsi" w:hAnsiTheme="minorHAnsi"/>
                  </w:rPr>
                </w:rPrChange>
              </w:rPr>
              <w:t xml:space="preserve">TRAMPOTA, Tomáš a Martina VOJTĚCHOVSKÁ. </w:t>
            </w:r>
            <w:del w:id="1151" w:author="Martin Kazík" w:date="2020-01-23T11:23:00Z">
              <w:r w:rsidRPr="00F52EEF">
                <w:rPr>
                  <w:rFonts w:asciiTheme="minorHAnsi" w:hAnsiTheme="minorHAnsi" w:cstheme="minorHAnsi"/>
                </w:rPr>
                <w:delText xml:space="preserve">2004. </w:delText>
              </w:r>
            </w:del>
            <w:r w:rsidR="00F0435D" w:rsidRPr="00F0435D">
              <w:rPr>
                <w:rFonts w:asciiTheme="minorHAnsi" w:hAnsiTheme="minorHAnsi"/>
                <w:color w:val="FF0000"/>
                <w:rPrChange w:id="1152" w:author="Martin Kazík" w:date="2020-01-23T11:23:00Z">
                  <w:rPr>
                    <w:rFonts w:asciiTheme="minorHAnsi" w:hAnsiTheme="minorHAnsi"/>
                    <w:i/>
                  </w:rPr>
                </w:rPrChange>
              </w:rPr>
              <w:t>Metody výzkumu médií.</w:t>
            </w:r>
            <w:r w:rsidR="00F0435D" w:rsidRPr="00F0435D">
              <w:rPr>
                <w:rFonts w:asciiTheme="minorHAnsi" w:hAnsiTheme="minorHAnsi"/>
                <w:color w:val="FF0000"/>
                <w:rPrChange w:id="1153" w:author="Martin Kazík" w:date="2020-01-23T11:23:00Z">
                  <w:rPr>
                    <w:rFonts w:asciiTheme="minorHAnsi" w:hAnsiTheme="minorHAnsi"/>
                  </w:rPr>
                </w:rPrChange>
              </w:rPr>
              <w:t xml:space="preserve"> Praha: Portál</w:t>
            </w:r>
            <w:del w:id="1154" w:author="Martin Kazík" w:date="2020-01-23T11:23:00Z">
              <w:r w:rsidRPr="00F52EEF">
                <w:rPr>
                  <w:rFonts w:asciiTheme="minorHAnsi" w:hAnsiTheme="minorHAnsi" w:cstheme="minorHAnsi"/>
                </w:rPr>
                <w:delText>.</w:delText>
              </w:r>
            </w:del>
            <w:ins w:id="1155" w:author="Martin Kazík" w:date="2020-01-23T11:23:00Z">
              <w:r w:rsidR="00F0435D" w:rsidRPr="00F0435D">
                <w:rPr>
                  <w:rFonts w:asciiTheme="minorHAnsi" w:hAnsiTheme="minorHAnsi" w:cstheme="minorHAnsi"/>
                  <w:color w:val="FF0000"/>
                </w:rPr>
                <w:t>, 2010, 293 s.</w:t>
              </w:r>
            </w:ins>
            <w:r w:rsidR="00F0435D" w:rsidRPr="00F0435D">
              <w:rPr>
                <w:rFonts w:asciiTheme="minorHAnsi" w:hAnsiTheme="minorHAnsi"/>
                <w:color w:val="FF0000"/>
                <w:rPrChange w:id="1156" w:author="Martin Kazík" w:date="2020-01-23T11:23:00Z">
                  <w:rPr>
                    <w:rFonts w:asciiTheme="minorHAnsi" w:hAnsiTheme="minorHAnsi"/>
                  </w:rPr>
                </w:rPrChange>
              </w:rPr>
              <w:t xml:space="preserve"> ISBN </w:t>
            </w:r>
            <w:del w:id="1157" w:author="Martin Kazík" w:date="2020-01-23T11:23:00Z">
              <w:r w:rsidRPr="00F52EEF">
                <w:rPr>
                  <w:rFonts w:asciiTheme="minorHAnsi" w:hAnsiTheme="minorHAnsi" w:cstheme="minorHAnsi"/>
                </w:rPr>
                <w:delText>978-80-7367-683-4.</w:delText>
              </w:r>
              <w:r w:rsidR="00C02936" w:rsidRPr="00F52EEF">
                <w:rPr>
                  <w:rFonts w:asciiTheme="minorHAnsi" w:hAnsiTheme="minorHAnsi" w:cstheme="minorHAnsi"/>
                </w:rPr>
                <w:br/>
              </w:r>
              <w:r w:rsidR="00C02936" w:rsidRPr="00F52EEF">
                <w:rPr>
                  <w:rFonts w:asciiTheme="minorHAnsi" w:hAnsiTheme="minorHAnsi" w:cstheme="minorHAnsi"/>
                </w:rPr>
                <w:br/>
              </w:r>
            </w:del>
            <w:ins w:id="1158" w:author="Martin Kazík" w:date="2020-01-23T11:23:00Z">
              <w:r w:rsidR="00F0435D" w:rsidRPr="00F0435D">
                <w:rPr>
                  <w:rFonts w:asciiTheme="minorHAnsi" w:hAnsiTheme="minorHAnsi" w:cstheme="minorHAnsi"/>
                  <w:color w:val="FF0000"/>
                </w:rPr>
                <w:t>9788073676834</w:t>
              </w:r>
            </w:ins>
          </w:p>
          <w:p w14:paraId="6358DBE2" w14:textId="6EE453B7" w:rsidR="003D4CE1" w:rsidRDefault="00C02936" w:rsidP="00F0435D">
            <w:pPr>
              <w:shd w:val="clear" w:color="auto" w:fill="FFFFFF"/>
              <w:tabs>
                <w:tab w:val="left" w:pos="567"/>
              </w:tabs>
              <w:spacing w:before="100" w:beforeAutospacing="1" w:after="100" w:afterAutospacing="1"/>
              <w:rPr>
                <w:ins w:id="1159" w:author="FMK" w:date="2020-01-29T18:33:00Z"/>
              </w:rPr>
            </w:pPr>
            <w:r w:rsidRPr="00414F70">
              <w:rPr>
                <w:rFonts w:asciiTheme="minorHAnsi" w:hAnsiTheme="minorHAnsi" w:cstheme="minorHAnsi"/>
                <w:b/>
              </w:rPr>
              <w:t>Doporučená literatura:</w:t>
            </w:r>
            <w:r w:rsidRPr="00F52EEF">
              <w:rPr>
                <w:rFonts w:asciiTheme="minorHAnsi" w:hAnsiTheme="minorHAnsi" w:cstheme="minorHAnsi"/>
              </w:rPr>
              <w:br/>
            </w:r>
            <w:del w:id="1160" w:author="FMK" w:date="2020-02-02T18:12:00Z">
              <w:r w:rsidR="00F64B71" w:rsidRPr="00E05B2E" w:rsidDel="004D2684">
                <w:rPr>
                  <w:rFonts w:asciiTheme="minorHAnsi" w:hAnsiTheme="minorHAnsi"/>
                  <w:color w:val="FF0000"/>
                  <w:rPrChange w:id="1161" w:author="Martin Kazík" w:date="2020-01-23T11:23:00Z">
                    <w:rPr>
                      <w:rFonts w:asciiTheme="minorHAnsi" w:hAnsiTheme="minorHAnsi"/>
                    </w:rPr>
                  </w:rPrChange>
                </w:rPr>
                <w:delText xml:space="preserve">REIFOVÁ, Irena. 2004. </w:delText>
              </w:r>
              <w:r w:rsidR="00F64B71" w:rsidRPr="00E05B2E" w:rsidDel="004D2684">
                <w:rPr>
                  <w:rFonts w:asciiTheme="minorHAnsi" w:hAnsiTheme="minorHAnsi"/>
                  <w:i/>
                  <w:color w:val="FF0000"/>
                  <w:rPrChange w:id="1162" w:author="Martin Kazík" w:date="2020-01-23T11:23:00Z">
                    <w:rPr>
                      <w:rFonts w:asciiTheme="minorHAnsi" w:hAnsiTheme="minorHAnsi"/>
                      <w:i/>
                    </w:rPr>
                  </w:rPrChange>
                </w:rPr>
                <w:delText>Slovník mediální komunikace.</w:delText>
              </w:r>
              <w:r w:rsidR="00F64B71" w:rsidRPr="00E05B2E" w:rsidDel="004D2684">
                <w:rPr>
                  <w:rFonts w:asciiTheme="minorHAnsi" w:hAnsiTheme="minorHAnsi"/>
                  <w:color w:val="FF0000"/>
                  <w:rPrChange w:id="1163" w:author="Martin Kazík" w:date="2020-01-23T11:23:00Z">
                    <w:rPr>
                      <w:rFonts w:asciiTheme="minorHAnsi" w:hAnsiTheme="minorHAnsi"/>
                    </w:rPr>
                  </w:rPrChange>
                </w:rPr>
                <w:delText xml:space="preserve"> Praha: Portál. ISBN 80-7178-926-7.</w:delText>
              </w:r>
            </w:del>
          </w:p>
          <w:p w14:paraId="640C1E27" w14:textId="00E17A95" w:rsidR="003D4CE1" w:rsidRDefault="003D4CE1" w:rsidP="00F0435D">
            <w:pPr>
              <w:shd w:val="clear" w:color="auto" w:fill="FFFFFF"/>
              <w:tabs>
                <w:tab w:val="left" w:pos="567"/>
              </w:tabs>
              <w:spacing w:before="100" w:beforeAutospacing="1" w:after="100" w:afterAutospacing="1"/>
              <w:rPr>
                <w:ins w:id="1164" w:author="FMK" w:date="2020-01-29T18:33:00Z"/>
                <w:rFonts w:asciiTheme="minorHAnsi" w:hAnsiTheme="minorHAnsi"/>
                <w:color w:val="FF0000"/>
              </w:rPr>
            </w:pPr>
            <w:ins w:id="1165" w:author="FMK" w:date="2020-01-29T18:33:00Z">
              <w:r w:rsidRPr="003D4CE1">
                <w:rPr>
                  <w:rFonts w:asciiTheme="minorHAnsi" w:hAnsiTheme="minorHAnsi"/>
                  <w:color w:val="FF0000"/>
                </w:rPr>
                <w:t>VÁŇA, Daniel a Petr HORKÝ</w:t>
              </w:r>
              <w:r>
                <w:rPr>
                  <w:rFonts w:asciiTheme="minorHAnsi" w:hAnsiTheme="minorHAnsi"/>
                  <w:color w:val="FF0000"/>
                </w:rPr>
                <w:t>. 2017</w:t>
              </w:r>
              <w:r w:rsidRPr="003D4CE1">
                <w:rPr>
                  <w:rFonts w:asciiTheme="minorHAnsi" w:hAnsiTheme="minorHAnsi"/>
                  <w:color w:val="FF0000"/>
                </w:rPr>
                <w:t>. Úvod do praxe mediální komunikace. Praha: Oeconomica</w:t>
              </w:r>
              <w:r>
                <w:rPr>
                  <w:rFonts w:asciiTheme="minorHAnsi" w:hAnsiTheme="minorHAnsi"/>
                  <w:color w:val="FF0000"/>
                </w:rPr>
                <w:t>, nakladatelství VŠE.</w:t>
              </w:r>
              <w:r w:rsidRPr="003D4CE1">
                <w:rPr>
                  <w:rFonts w:asciiTheme="minorHAnsi" w:hAnsiTheme="minorHAnsi"/>
                  <w:color w:val="FF0000"/>
                </w:rPr>
                <w:t xml:space="preserve"> ISBN 9788024521909.</w:t>
              </w:r>
            </w:ins>
          </w:p>
          <w:p w14:paraId="50083C62" w14:textId="77777777" w:rsidR="001B2D6F" w:rsidRDefault="00F64B71" w:rsidP="001B2D6F">
            <w:pPr>
              <w:shd w:val="clear" w:color="auto" w:fill="FFFFFF"/>
              <w:tabs>
                <w:tab w:val="left" w:pos="567"/>
              </w:tabs>
              <w:spacing w:before="100" w:beforeAutospacing="1" w:after="100" w:afterAutospacing="1"/>
              <w:rPr>
                <w:ins w:id="1166" w:author="FMK" w:date="2020-02-02T19:54:00Z"/>
                <w:rFonts w:asciiTheme="minorHAnsi" w:hAnsiTheme="minorHAnsi"/>
                <w:color w:val="FF0000"/>
              </w:rPr>
            </w:pPr>
            <w:r w:rsidRPr="00E05B2E">
              <w:rPr>
                <w:rFonts w:asciiTheme="minorHAnsi" w:hAnsiTheme="minorHAnsi"/>
                <w:color w:val="FF0000"/>
                <w:rPrChange w:id="1167" w:author="Martin Kazík" w:date="2020-01-23T11:23:00Z">
                  <w:rPr>
                    <w:rFonts w:asciiTheme="minorHAnsi" w:hAnsiTheme="minorHAnsi"/>
                  </w:rPr>
                </w:rPrChange>
              </w:rPr>
              <w:br/>
            </w:r>
            <w:commentRangeStart w:id="1168"/>
            <w:del w:id="1169" w:author="FMK" w:date="2020-02-02T19:52:00Z">
              <w:r w:rsidR="006B7DAF" w:rsidRPr="00E05B2E" w:rsidDel="001B2D6F">
                <w:rPr>
                  <w:rFonts w:asciiTheme="minorHAnsi" w:hAnsiTheme="minorHAnsi"/>
                  <w:color w:val="FF0000"/>
                  <w:rPrChange w:id="1170" w:author="Martin Kazík" w:date="2020-01-23T11:23:00Z">
                    <w:rPr>
                      <w:rFonts w:asciiTheme="minorHAnsi" w:hAnsiTheme="minorHAnsi"/>
                    </w:rPr>
                  </w:rPrChange>
                </w:rPr>
                <w:fldChar w:fldCharType="begin"/>
              </w:r>
              <w:r w:rsidR="006B7DAF" w:rsidRPr="00E05B2E" w:rsidDel="001B2D6F">
                <w:rPr>
                  <w:rFonts w:asciiTheme="minorHAnsi" w:hAnsiTheme="minorHAnsi"/>
                  <w:color w:val="FF0000"/>
                  <w:rPrChange w:id="1171" w:author="Martin Kazík" w:date="2020-01-23T11:23:00Z">
                    <w:rPr>
                      <w:rFonts w:asciiTheme="minorHAnsi" w:hAnsiTheme="minorHAnsi"/>
                    </w:rPr>
                  </w:rPrChange>
                </w:rPr>
                <w:delInstrText xml:space="preserve"> HYPERLINK "http://katalog.k.utb.cz/F/?func=find-b&amp;find_code=SYS&amp;request=52636" \t "_blank" </w:delInstrText>
              </w:r>
              <w:r w:rsidR="006B7DAF" w:rsidRPr="00E05B2E" w:rsidDel="001B2D6F">
                <w:rPr>
                  <w:rFonts w:asciiTheme="minorHAnsi" w:hAnsiTheme="minorHAnsi"/>
                  <w:color w:val="FF0000"/>
                  <w:rPrChange w:id="1172" w:author="Martin Kazík" w:date="2020-01-23T11:23:00Z">
                    <w:rPr>
                      <w:rFonts w:asciiTheme="minorHAnsi" w:hAnsiTheme="minorHAnsi"/>
                    </w:rPr>
                  </w:rPrChange>
                </w:rPr>
                <w:fldChar w:fldCharType="separate"/>
              </w:r>
              <w:r w:rsidRPr="00E05B2E" w:rsidDel="001B2D6F">
                <w:rPr>
                  <w:rFonts w:asciiTheme="minorHAnsi" w:hAnsiTheme="minorHAnsi"/>
                  <w:color w:val="FF0000"/>
                  <w:rPrChange w:id="1173" w:author="Martin Kazík" w:date="2020-01-23T11:23:00Z">
                    <w:rPr>
                      <w:rFonts w:asciiTheme="minorHAnsi" w:hAnsiTheme="minorHAnsi"/>
                    </w:rPr>
                  </w:rPrChange>
                </w:rPr>
                <w:delText xml:space="preserve">MCQUAIL, Denis. 2009. </w:delText>
              </w:r>
              <w:r w:rsidRPr="00E05B2E" w:rsidDel="001B2D6F">
                <w:rPr>
                  <w:rFonts w:asciiTheme="minorHAnsi" w:hAnsiTheme="minorHAnsi"/>
                  <w:i/>
                  <w:color w:val="FF0000"/>
                  <w:rPrChange w:id="1174" w:author="Martin Kazík" w:date="2020-01-23T11:23:00Z">
                    <w:rPr>
                      <w:rFonts w:asciiTheme="minorHAnsi" w:hAnsiTheme="minorHAnsi"/>
                      <w:i/>
                    </w:rPr>
                  </w:rPrChange>
                </w:rPr>
                <w:delText xml:space="preserve">Úvod do teorie masové komunikace. </w:delText>
              </w:r>
              <w:r w:rsidRPr="00E05B2E" w:rsidDel="001B2D6F">
                <w:rPr>
                  <w:rFonts w:asciiTheme="minorHAnsi" w:hAnsiTheme="minorHAnsi"/>
                  <w:color w:val="FF0000"/>
                  <w:rPrChange w:id="1175" w:author="Martin Kazík" w:date="2020-01-23T11:23:00Z">
                    <w:rPr>
                      <w:rFonts w:asciiTheme="minorHAnsi" w:hAnsiTheme="minorHAnsi"/>
                    </w:rPr>
                  </w:rPrChange>
                </w:rPr>
                <w:delText>4., rozš. a přeprac. vyd. Praha: Portál. ISBN 978-80-7367-574-5. </w:delText>
              </w:r>
              <w:r w:rsidR="006B7DAF" w:rsidRPr="00E05B2E" w:rsidDel="001B2D6F">
                <w:rPr>
                  <w:rFonts w:asciiTheme="minorHAnsi" w:hAnsiTheme="minorHAnsi"/>
                  <w:color w:val="FF0000"/>
                  <w:rPrChange w:id="1176" w:author="Martin Kazík" w:date="2020-01-23T11:23:00Z">
                    <w:rPr>
                      <w:rFonts w:asciiTheme="minorHAnsi" w:hAnsiTheme="minorHAnsi"/>
                    </w:rPr>
                  </w:rPrChange>
                </w:rPr>
                <w:fldChar w:fldCharType="end"/>
              </w:r>
            </w:del>
          </w:p>
          <w:p w14:paraId="3667DC4D" w14:textId="77777777" w:rsidR="001B2D6F" w:rsidRDefault="001B2D6F" w:rsidP="001B2D6F">
            <w:pPr>
              <w:shd w:val="clear" w:color="auto" w:fill="FFFFFF"/>
              <w:tabs>
                <w:tab w:val="left" w:pos="567"/>
              </w:tabs>
              <w:spacing w:before="100" w:beforeAutospacing="1" w:after="100" w:afterAutospacing="1"/>
              <w:rPr>
                <w:ins w:id="1177" w:author="FMK" w:date="2020-02-02T19:54:00Z"/>
                <w:rStyle w:val="fn"/>
                <w:rFonts w:asciiTheme="minorHAnsi" w:hAnsiTheme="minorHAnsi"/>
                <w:color w:val="FF0000"/>
              </w:rPr>
            </w:pPr>
            <w:ins w:id="1178" w:author="FMK" w:date="2020-02-02T19:52:00Z">
              <w:r w:rsidRPr="001B2D6F">
                <w:rPr>
                  <w:rStyle w:val="fn"/>
                  <w:rFonts w:asciiTheme="minorHAnsi" w:hAnsiTheme="minorHAnsi"/>
                  <w:color w:val="FF0000"/>
                </w:rPr>
                <w:t>MCQUAIL, Denis.</w:t>
              </w:r>
              <w:r w:rsidRPr="001B2D6F">
                <w:rPr>
                  <w:rStyle w:val="fn"/>
                  <w:rFonts w:asciiTheme="minorHAnsi" w:hAnsiTheme="minorHAnsi"/>
                  <w:color w:val="FF0000"/>
                  <w:rPrChange w:id="1179" w:author="FMK" w:date="2020-02-02T19:52:00Z">
                    <w:rPr>
                      <w:rStyle w:val="fn"/>
                      <w:rFonts w:asciiTheme="minorHAnsi" w:hAnsiTheme="minorHAnsi"/>
                      <w:b/>
                      <w:color w:val="FF0000"/>
                    </w:rPr>
                  </w:rPrChange>
                </w:rPr>
                <w:t xml:space="preserve"> 2016.</w:t>
              </w:r>
              <w:r w:rsidRPr="001B2D6F">
                <w:rPr>
                  <w:rStyle w:val="fn"/>
                  <w:rFonts w:asciiTheme="minorHAnsi" w:hAnsiTheme="minorHAnsi"/>
                  <w:color w:val="FF0000"/>
                </w:rPr>
                <w:t xml:space="preserve"> </w:t>
              </w:r>
              <w:r w:rsidRPr="001B2D6F">
                <w:rPr>
                  <w:rStyle w:val="fn"/>
                  <w:rFonts w:asciiTheme="minorHAnsi" w:hAnsiTheme="minorHAnsi"/>
                  <w:i/>
                  <w:color w:val="FF0000"/>
                </w:rPr>
                <w:t>Žurnalistika a společnost.</w:t>
              </w:r>
              <w:r w:rsidRPr="001B2D6F">
                <w:rPr>
                  <w:rStyle w:val="fn"/>
                  <w:rFonts w:asciiTheme="minorHAnsi" w:hAnsiTheme="minorHAnsi"/>
                  <w:color w:val="FF0000"/>
                  <w:rPrChange w:id="1180" w:author="FMK" w:date="2020-02-02T19:52:00Z">
                    <w:rPr>
                      <w:rStyle w:val="fn"/>
                      <w:rFonts w:asciiTheme="minorHAnsi" w:hAnsiTheme="minorHAnsi"/>
                      <w:b/>
                      <w:color w:val="FF0000"/>
                    </w:rPr>
                  </w:rPrChange>
                </w:rPr>
                <w:t xml:space="preserve"> Praha</w:t>
              </w:r>
              <w:r w:rsidRPr="001B2D6F">
                <w:rPr>
                  <w:rStyle w:val="fn"/>
                  <w:rFonts w:asciiTheme="minorHAnsi" w:hAnsiTheme="minorHAnsi"/>
                  <w:color w:val="FF0000"/>
                </w:rPr>
                <w:t>: Univerzita Karlova, naklad</w:t>
              </w:r>
              <w:r w:rsidRPr="001B2D6F">
                <w:rPr>
                  <w:rStyle w:val="fn"/>
                  <w:rFonts w:asciiTheme="minorHAnsi" w:hAnsiTheme="minorHAnsi"/>
                  <w:color w:val="FF0000"/>
                  <w:rPrChange w:id="1181" w:author="FMK" w:date="2020-02-02T19:52:00Z">
                    <w:rPr>
                      <w:rStyle w:val="fn"/>
                      <w:rFonts w:asciiTheme="minorHAnsi" w:hAnsiTheme="minorHAnsi"/>
                      <w:b/>
                      <w:color w:val="FF0000"/>
                    </w:rPr>
                  </w:rPrChange>
                </w:rPr>
                <w:t>atelství Karolinum,</w:t>
              </w:r>
              <w:r w:rsidRPr="001B2D6F">
                <w:rPr>
                  <w:rStyle w:val="fn"/>
                  <w:rFonts w:asciiTheme="minorHAnsi" w:hAnsiTheme="minorHAnsi"/>
                  <w:color w:val="FF0000"/>
                </w:rPr>
                <w:t xml:space="preserve"> ISBN 9788024630939.</w:t>
              </w:r>
            </w:ins>
          </w:p>
          <w:p w14:paraId="58BC31EA" w14:textId="232FCDBD" w:rsidR="00F64B71" w:rsidRPr="00F52EEF" w:rsidRDefault="00F64B71" w:rsidP="001B2D6F">
            <w:pPr>
              <w:shd w:val="clear" w:color="auto" w:fill="FFFFFF"/>
              <w:tabs>
                <w:tab w:val="left" w:pos="567"/>
              </w:tabs>
              <w:spacing w:before="100" w:beforeAutospacing="1" w:after="100" w:afterAutospacing="1"/>
              <w:rPr>
                <w:rFonts w:asciiTheme="minorHAnsi" w:hAnsiTheme="minorHAnsi" w:cstheme="minorHAnsi"/>
              </w:rPr>
            </w:pPr>
            <w:r w:rsidRPr="00E05B2E">
              <w:rPr>
                <w:rFonts w:asciiTheme="minorHAnsi" w:hAnsiTheme="minorHAnsi"/>
                <w:color w:val="FF0000"/>
                <w:rPrChange w:id="1182" w:author="Martin Kazík" w:date="2020-01-23T11:23:00Z">
                  <w:rPr>
                    <w:rFonts w:asciiTheme="minorHAnsi" w:hAnsiTheme="minorHAnsi"/>
                  </w:rPr>
                </w:rPrChange>
              </w:rPr>
              <w:br/>
            </w:r>
            <w:del w:id="1183" w:author="FMK" w:date="2020-02-02T19:54:00Z">
              <w:r w:rsidRPr="00E05B2E" w:rsidDel="001B2D6F">
                <w:rPr>
                  <w:rFonts w:asciiTheme="minorHAnsi" w:hAnsiTheme="minorHAnsi"/>
                  <w:color w:val="FF0000"/>
                  <w:rPrChange w:id="1184" w:author="Martin Kazík" w:date="2020-01-23T11:23:00Z">
                    <w:rPr>
                      <w:rFonts w:asciiTheme="minorHAnsi" w:hAnsiTheme="minorHAnsi"/>
                    </w:rPr>
                  </w:rPrChange>
                </w:rPr>
                <w:delText xml:space="preserve">RUß-MOHL, Stephan. 2005. </w:delText>
              </w:r>
              <w:r w:rsidRPr="00E05B2E" w:rsidDel="001B2D6F">
                <w:rPr>
                  <w:rFonts w:asciiTheme="minorHAnsi" w:hAnsiTheme="minorHAnsi"/>
                  <w:i/>
                  <w:color w:val="FF0000"/>
                  <w:rPrChange w:id="1185" w:author="Martin Kazík" w:date="2020-01-23T11:23:00Z">
                    <w:rPr>
                      <w:rFonts w:asciiTheme="minorHAnsi" w:hAnsiTheme="minorHAnsi"/>
                      <w:i/>
                    </w:rPr>
                  </w:rPrChange>
                </w:rPr>
                <w:delText>Žurnalistika: komplexní průvodce praktickou žurnalistikou.</w:delText>
              </w:r>
              <w:r w:rsidRPr="00E05B2E" w:rsidDel="001B2D6F">
                <w:rPr>
                  <w:rFonts w:asciiTheme="minorHAnsi" w:hAnsiTheme="minorHAnsi"/>
                  <w:color w:val="FF0000"/>
                  <w:rPrChange w:id="1186" w:author="Martin Kazík" w:date="2020-01-23T11:23:00Z">
                    <w:rPr>
                      <w:rFonts w:asciiTheme="minorHAnsi" w:hAnsiTheme="minorHAnsi"/>
                    </w:rPr>
                  </w:rPrChange>
                </w:rPr>
                <w:delText xml:space="preserve"> Praha: Grada. ISBN 80-247-0158-8.</w:delText>
              </w:r>
              <w:commentRangeEnd w:id="1168"/>
              <w:r w:rsidR="00E05B2E" w:rsidDel="001B2D6F">
                <w:rPr>
                  <w:rStyle w:val="Odkaznakoment"/>
                  <w:rFonts w:asciiTheme="minorHAnsi" w:eastAsiaTheme="minorHAnsi" w:hAnsiTheme="minorHAnsi" w:cstheme="minorBidi"/>
                  <w:lang w:eastAsia="en-US"/>
                </w:rPr>
                <w:commentReference w:id="1168"/>
              </w:r>
            </w:del>
          </w:p>
        </w:tc>
      </w:tr>
      <w:tr w:rsidR="00F64B71" w:rsidRPr="00F52EEF" w14:paraId="6B0FFCEB" w14:textId="77777777" w:rsidTr="000F34F7">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46C768E5" w14:textId="77777777" w:rsidR="00F64B71" w:rsidRPr="00F52EEF" w:rsidRDefault="00F64B71" w:rsidP="00935F76">
            <w:pPr>
              <w:tabs>
                <w:tab w:val="left" w:pos="567"/>
              </w:tabs>
              <w:autoSpaceDE w:val="0"/>
              <w:autoSpaceDN w:val="0"/>
              <w:adjustRightInd w:val="0"/>
              <w:jc w:val="center"/>
              <w:rPr>
                <w:rFonts w:asciiTheme="minorHAnsi" w:eastAsia="Calibri" w:hAnsiTheme="minorHAnsi" w:cstheme="minorHAnsi"/>
                <w:color w:val="FF0000"/>
              </w:rPr>
            </w:pPr>
            <w:r w:rsidRPr="00F52EEF">
              <w:rPr>
                <w:rFonts w:asciiTheme="minorHAnsi" w:hAnsiTheme="minorHAnsi" w:cstheme="minorHAnsi"/>
                <w:b/>
              </w:rPr>
              <w:t>Informace ke kombinované nebo distanční formě</w:t>
            </w:r>
          </w:p>
        </w:tc>
      </w:tr>
      <w:tr w:rsidR="00F64B71" w:rsidRPr="00F52EEF" w14:paraId="5F9DD0B8" w14:textId="77777777" w:rsidTr="000F34F7">
        <w:tc>
          <w:tcPr>
            <w:tcW w:w="5605" w:type="dxa"/>
            <w:gridSpan w:val="3"/>
            <w:tcBorders>
              <w:top w:val="single" w:sz="2" w:space="0" w:color="auto"/>
            </w:tcBorders>
            <w:shd w:val="clear" w:color="auto" w:fill="F7CAAC"/>
          </w:tcPr>
          <w:p w14:paraId="5F66BA81"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30DDFE0"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4652554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0677F73" w14:textId="77777777" w:rsidTr="000F34F7">
        <w:tc>
          <w:tcPr>
            <w:tcW w:w="10673" w:type="dxa"/>
            <w:gridSpan w:val="8"/>
            <w:shd w:val="clear" w:color="auto" w:fill="F7CAAC"/>
          </w:tcPr>
          <w:p w14:paraId="445D0A7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287D8854" w14:textId="77777777" w:rsidTr="000F34F7">
        <w:trPr>
          <w:trHeight w:val="2224"/>
        </w:trPr>
        <w:tc>
          <w:tcPr>
            <w:tcW w:w="10673" w:type="dxa"/>
            <w:gridSpan w:val="8"/>
          </w:tcPr>
          <w:p w14:paraId="0C3445DB" w14:textId="77777777" w:rsidR="00F64B71" w:rsidRDefault="00F64B71" w:rsidP="00935F76">
            <w:pPr>
              <w:tabs>
                <w:tab w:val="left" w:pos="567"/>
              </w:tabs>
              <w:autoSpaceDE w:val="0"/>
              <w:autoSpaceDN w:val="0"/>
              <w:adjustRightInd w:val="0"/>
              <w:rPr>
                <w:ins w:id="1187" w:author="Martin Kazík" w:date="2020-01-23T11:23:00Z"/>
                <w:rFonts w:asciiTheme="minorHAnsi" w:eastAsia="Calibri" w:hAnsiTheme="minorHAnsi" w:cstheme="minorHAnsi"/>
                <w:color w:val="FF0000"/>
              </w:rPr>
            </w:pPr>
          </w:p>
          <w:p w14:paraId="4C688C25" w14:textId="77777777" w:rsidR="00E05B2E" w:rsidRDefault="00E05B2E" w:rsidP="00935F76">
            <w:pPr>
              <w:tabs>
                <w:tab w:val="left" w:pos="567"/>
              </w:tabs>
              <w:autoSpaceDE w:val="0"/>
              <w:autoSpaceDN w:val="0"/>
              <w:adjustRightInd w:val="0"/>
              <w:rPr>
                <w:ins w:id="1188" w:author="Martin Kazík" w:date="2020-01-23T11:23:00Z"/>
                <w:rFonts w:asciiTheme="minorHAnsi" w:eastAsia="Calibri" w:hAnsiTheme="minorHAnsi" w:cstheme="minorHAnsi"/>
                <w:color w:val="FF0000"/>
              </w:rPr>
            </w:pPr>
          </w:p>
          <w:p w14:paraId="61D53A03" w14:textId="77777777" w:rsidR="00E05B2E" w:rsidRDefault="00E05B2E" w:rsidP="00935F76">
            <w:pPr>
              <w:tabs>
                <w:tab w:val="left" w:pos="567"/>
              </w:tabs>
              <w:autoSpaceDE w:val="0"/>
              <w:autoSpaceDN w:val="0"/>
              <w:adjustRightInd w:val="0"/>
              <w:rPr>
                <w:ins w:id="1189" w:author="Martin Kazík" w:date="2020-01-23T11:23:00Z"/>
                <w:rFonts w:asciiTheme="minorHAnsi" w:eastAsia="Calibri" w:hAnsiTheme="minorHAnsi" w:cstheme="minorHAnsi"/>
                <w:color w:val="FF0000"/>
              </w:rPr>
            </w:pPr>
          </w:p>
          <w:p w14:paraId="4C1F655F" w14:textId="77777777" w:rsidR="00E05B2E" w:rsidRDefault="00E05B2E" w:rsidP="00935F76">
            <w:pPr>
              <w:tabs>
                <w:tab w:val="left" w:pos="567"/>
              </w:tabs>
              <w:autoSpaceDE w:val="0"/>
              <w:autoSpaceDN w:val="0"/>
              <w:adjustRightInd w:val="0"/>
              <w:rPr>
                <w:ins w:id="1190" w:author="Martin Kazík" w:date="2020-01-23T11:23:00Z"/>
                <w:rFonts w:asciiTheme="minorHAnsi" w:eastAsia="Calibri" w:hAnsiTheme="minorHAnsi" w:cstheme="minorHAnsi"/>
                <w:color w:val="FF0000"/>
              </w:rPr>
            </w:pPr>
          </w:p>
          <w:p w14:paraId="6B80D702" w14:textId="77777777" w:rsidR="00E05B2E" w:rsidRDefault="00E05B2E" w:rsidP="00935F76">
            <w:pPr>
              <w:tabs>
                <w:tab w:val="left" w:pos="567"/>
              </w:tabs>
              <w:autoSpaceDE w:val="0"/>
              <w:autoSpaceDN w:val="0"/>
              <w:adjustRightInd w:val="0"/>
              <w:rPr>
                <w:ins w:id="1191" w:author="Martin Kazík" w:date="2020-01-23T11:23:00Z"/>
                <w:rFonts w:asciiTheme="minorHAnsi" w:eastAsia="Calibri" w:hAnsiTheme="minorHAnsi" w:cstheme="minorHAnsi"/>
                <w:color w:val="FF0000"/>
              </w:rPr>
            </w:pPr>
          </w:p>
          <w:p w14:paraId="48C55E56" w14:textId="77777777" w:rsidR="00E05B2E" w:rsidRDefault="00E05B2E" w:rsidP="00935F76">
            <w:pPr>
              <w:tabs>
                <w:tab w:val="left" w:pos="567"/>
              </w:tabs>
              <w:autoSpaceDE w:val="0"/>
              <w:autoSpaceDN w:val="0"/>
              <w:adjustRightInd w:val="0"/>
              <w:rPr>
                <w:ins w:id="1192" w:author="Martin Kazík" w:date="2020-01-23T11:23:00Z"/>
                <w:rFonts w:asciiTheme="minorHAnsi" w:eastAsia="Calibri" w:hAnsiTheme="minorHAnsi" w:cstheme="minorHAnsi"/>
                <w:color w:val="FF0000"/>
              </w:rPr>
            </w:pPr>
          </w:p>
          <w:p w14:paraId="56C0F7C3" w14:textId="77777777" w:rsidR="00E05B2E" w:rsidRDefault="00E05B2E" w:rsidP="00935F76">
            <w:pPr>
              <w:tabs>
                <w:tab w:val="left" w:pos="567"/>
              </w:tabs>
              <w:autoSpaceDE w:val="0"/>
              <w:autoSpaceDN w:val="0"/>
              <w:adjustRightInd w:val="0"/>
              <w:rPr>
                <w:ins w:id="1193" w:author="Martin Kazík" w:date="2020-01-23T11:23:00Z"/>
                <w:rFonts w:asciiTheme="minorHAnsi" w:eastAsia="Calibri" w:hAnsiTheme="minorHAnsi" w:cstheme="minorHAnsi"/>
                <w:color w:val="FF0000"/>
              </w:rPr>
            </w:pPr>
          </w:p>
          <w:p w14:paraId="43EDCA9B" w14:textId="77777777" w:rsidR="00E05B2E" w:rsidRDefault="00E05B2E" w:rsidP="00935F76">
            <w:pPr>
              <w:tabs>
                <w:tab w:val="left" w:pos="567"/>
              </w:tabs>
              <w:autoSpaceDE w:val="0"/>
              <w:autoSpaceDN w:val="0"/>
              <w:adjustRightInd w:val="0"/>
              <w:rPr>
                <w:ins w:id="1194" w:author="Martin Kazík" w:date="2020-01-23T11:23:00Z"/>
                <w:rFonts w:asciiTheme="minorHAnsi" w:eastAsia="Calibri" w:hAnsiTheme="minorHAnsi" w:cstheme="minorHAnsi"/>
                <w:color w:val="FF0000"/>
              </w:rPr>
            </w:pPr>
          </w:p>
          <w:p w14:paraId="14828330" w14:textId="77777777" w:rsidR="00E05B2E" w:rsidRDefault="00E05B2E" w:rsidP="00935F76">
            <w:pPr>
              <w:tabs>
                <w:tab w:val="left" w:pos="567"/>
              </w:tabs>
              <w:autoSpaceDE w:val="0"/>
              <w:autoSpaceDN w:val="0"/>
              <w:adjustRightInd w:val="0"/>
              <w:rPr>
                <w:ins w:id="1195" w:author="Martin Kazík" w:date="2020-01-23T11:23:00Z"/>
                <w:rFonts w:asciiTheme="minorHAnsi" w:eastAsia="Calibri" w:hAnsiTheme="minorHAnsi" w:cstheme="minorHAnsi"/>
                <w:color w:val="FF0000"/>
              </w:rPr>
            </w:pPr>
          </w:p>
          <w:p w14:paraId="6DEF8AF9" w14:textId="77777777" w:rsidR="00E05B2E" w:rsidRDefault="00E05B2E" w:rsidP="00935F76">
            <w:pPr>
              <w:tabs>
                <w:tab w:val="left" w:pos="567"/>
              </w:tabs>
              <w:autoSpaceDE w:val="0"/>
              <w:autoSpaceDN w:val="0"/>
              <w:adjustRightInd w:val="0"/>
              <w:rPr>
                <w:ins w:id="1196" w:author="Martin Kazík" w:date="2020-01-23T11:23:00Z"/>
                <w:rFonts w:asciiTheme="minorHAnsi" w:eastAsia="Calibri" w:hAnsiTheme="minorHAnsi" w:cstheme="minorHAnsi"/>
                <w:color w:val="FF0000"/>
              </w:rPr>
            </w:pPr>
          </w:p>
          <w:p w14:paraId="5D914128" w14:textId="77777777" w:rsidR="00E05B2E" w:rsidRPr="00F52EEF" w:rsidRDefault="00E05B2E" w:rsidP="00935F76">
            <w:pPr>
              <w:tabs>
                <w:tab w:val="left" w:pos="567"/>
              </w:tabs>
              <w:autoSpaceDE w:val="0"/>
              <w:autoSpaceDN w:val="0"/>
              <w:adjustRightInd w:val="0"/>
              <w:rPr>
                <w:rFonts w:asciiTheme="minorHAnsi" w:eastAsia="Calibri" w:hAnsiTheme="minorHAnsi" w:cstheme="minorHAnsi"/>
                <w:color w:val="FF0000"/>
              </w:rPr>
            </w:pPr>
          </w:p>
        </w:tc>
      </w:tr>
    </w:tbl>
    <w:p w14:paraId="72E3CE76" w14:textId="77777777" w:rsidR="00F64B71" w:rsidRPr="00F52EEF" w:rsidRDefault="00F64B71" w:rsidP="00935F76">
      <w:pPr>
        <w:tabs>
          <w:tab w:val="left" w:pos="567"/>
        </w:tabs>
        <w:spacing w:after="160" w:line="259" w:lineRule="auto"/>
        <w:rPr>
          <w:rFonts w:asciiTheme="minorHAnsi" w:hAnsiTheme="minorHAnsi" w:cstheme="minorHAnsi"/>
        </w:rPr>
      </w:pPr>
    </w:p>
    <w:p w14:paraId="04DD5E91" w14:textId="77777777" w:rsidR="000143A8" w:rsidRDefault="000143A8">
      <w:pPr>
        <w:rPr>
          <w:ins w:id="1197" w:author="Radim Bačuvčík" w:date="2020-02-06T14:51:00Z"/>
        </w:rPr>
      </w:pPr>
      <w:ins w:id="1198" w:author="Radim Bačuvčík" w:date="2020-02-06T14:51: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479"/>
        <w:gridCol w:w="1216"/>
        <w:gridCol w:w="668"/>
      </w:tblGrid>
      <w:tr w:rsidR="00F64B71" w:rsidRPr="00F52EEF" w14:paraId="7954F25A" w14:textId="77777777" w:rsidTr="000F34F7">
        <w:tc>
          <w:tcPr>
            <w:tcW w:w="10673" w:type="dxa"/>
            <w:gridSpan w:val="8"/>
            <w:tcBorders>
              <w:bottom w:val="double" w:sz="4" w:space="0" w:color="auto"/>
            </w:tcBorders>
            <w:shd w:val="clear" w:color="auto" w:fill="BDD6EE"/>
          </w:tcPr>
          <w:p w14:paraId="180B01E8" w14:textId="26A78D1D"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05B5935B" w14:textId="77777777" w:rsidTr="000F34F7">
        <w:tc>
          <w:tcPr>
            <w:tcW w:w="3904" w:type="dxa"/>
            <w:tcBorders>
              <w:top w:val="double" w:sz="4" w:space="0" w:color="auto"/>
            </w:tcBorders>
            <w:shd w:val="clear" w:color="auto" w:fill="F7CAAC"/>
          </w:tcPr>
          <w:p w14:paraId="4AE2551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67E6361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Neformální logika</w:t>
            </w:r>
          </w:p>
        </w:tc>
      </w:tr>
      <w:tr w:rsidR="00F64B71" w:rsidRPr="00F52EEF" w14:paraId="57C594BB" w14:textId="77777777" w:rsidTr="000F34F7">
        <w:tc>
          <w:tcPr>
            <w:tcW w:w="3904" w:type="dxa"/>
            <w:shd w:val="clear" w:color="auto" w:fill="F7CAAC"/>
          </w:tcPr>
          <w:p w14:paraId="21E2C7B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1414F0D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Povinný </w:t>
            </w:r>
          </w:p>
        </w:tc>
        <w:tc>
          <w:tcPr>
            <w:tcW w:w="2695" w:type="dxa"/>
            <w:gridSpan w:val="2"/>
            <w:shd w:val="clear" w:color="auto" w:fill="F7CAAC"/>
          </w:tcPr>
          <w:p w14:paraId="0268C39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082392D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F64B71" w:rsidRPr="00F52EEF" w14:paraId="11CC647C" w14:textId="77777777" w:rsidTr="000F34F7">
        <w:tc>
          <w:tcPr>
            <w:tcW w:w="3904" w:type="dxa"/>
            <w:shd w:val="clear" w:color="auto" w:fill="F7CAAC"/>
          </w:tcPr>
          <w:p w14:paraId="51E7AB1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F9C0BEA" w14:textId="79C9D8B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13p</w:t>
            </w:r>
            <w:r w:rsidR="000F34F7">
              <w:rPr>
                <w:rFonts w:asciiTheme="minorHAnsi" w:hAnsiTheme="minorHAnsi" w:cstheme="minorHAnsi"/>
              </w:rPr>
              <w:t xml:space="preserve"> </w:t>
            </w:r>
            <w:r w:rsidRPr="00F52EEF">
              <w:rPr>
                <w:rFonts w:asciiTheme="minorHAnsi" w:hAnsiTheme="minorHAnsi" w:cstheme="minorHAnsi"/>
              </w:rPr>
              <w:t>+</w:t>
            </w:r>
            <w:r w:rsidR="000F34F7">
              <w:rPr>
                <w:rFonts w:asciiTheme="minorHAnsi" w:hAnsiTheme="minorHAnsi" w:cstheme="minorHAnsi"/>
              </w:rPr>
              <w:t xml:space="preserve"> </w:t>
            </w:r>
            <w:r w:rsidRPr="00F52EEF">
              <w:rPr>
                <w:rFonts w:asciiTheme="minorHAnsi" w:hAnsiTheme="minorHAnsi" w:cstheme="minorHAnsi"/>
              </w:rPr>
              <w:t>13c</w:t>
            </w:r>
          </w:p>
        </w:tc>
        <w:tc>
          <w:tcPr>
            <w:tcW w:w="889" w:type="dxa"/>
            <w:shd w:val="clear" w:color="auto" w:fill="F7CAAC"/>
          </w:tcPr>
          <w:p w14:paraId="6081F96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754AE09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shd w:val="clear" w:color="auto" w:fill="F7CAAC"/>
          </w:tcPr>
          <w:p w14:paraId="5497668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2"/>
          </w:tcPr>
          <w:p w14:paraId="4F447F1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0C9FAA96" w14:textId="77777777" w:rsidTr="000F34F7">
        <w:tc>
          <w:tcPr>
            <w:tcW w:w="3904" w:type="dxa"/>
            <w:shd w:val="clear" w:color="auto" w:fill="F7CAAC"/>
          </w:tcPr>
          <w:p w14:paraId="6937955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14689EC5"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37EC85C8" w14:textId="77777777" w:rsidTr="000F34F7">
        <w:tc>
          <w:tcPr>
            <w:tcW w:w="3904" w:type="dxa"/>
            <w:shd w:val="clear" w:color="auto" w:fill="F7CAAC"/>
          </w:tcPr>
          <w:p w14:paraId="645FE6C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E243EAC"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1479" w:type="dxa"/>
            <w:shd w:val="clear" w:color="auto" w:fill="F7CAAC"/>
          </w:tcPr>
          <w:p w14:paraId="5F852E0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2"/>
          </w:tcPr>
          <w:p w14:paraId="13442282"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cvičení</w:t>
            </w:r>
          </w:p>
        </w:tc>
      </w:tr>
      <w:tr w:rsidR="00F64B71" w:rsidRPr="00F52EEF" w14:paraId="54544F35" w14:textId="77777777" w:rsidTr="000F34F7">
        <w:tc>
          <w:tcPr>
            <w:tcW w:w="3904" w:type="dxa"/>
            <w:shd w:val="clear" w:color="auto" w:fill="F7CAAC"/>
          </w:tcPr>
          <w:p w14:paraId="07D5181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50AA47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E7E824B" w14:textId="77777777" w:rsidTr="000F34F7">
        <w:trPr>
          <w:trHeight w:val="554"/>
        </w:trPr>
        <w:tc>
          <w:tcPr>
            <w:tcW w:w="10673" w:type="dxa"/>
            <w:gridSpan w:val="8"/>
            <w:tcBorders>
              <w:top w:val="nil"/>
            </w:tcBorders>
          </w:tcPr>
          <w:p w14:paraId="4EDB67E5" w14:textId="77777777" w:rsidR="000F34F7" w:rsidRDefault="000F34F7" w:rsidP="00935F76">
            <w:pPr>
              <w:tabs>
                <w:tab w:val="left" w:pos="567"/>
              </w:tabs>
              <w:jc w:val="both"/>
              <w:rPr>
                <w:rFonts w:asciiTheme="minorHAnsi" w:hAnsiTheme="minorHAnsi" w:cstheme="minorHAnsi"/>
              </w:rPr>
            </w:pPr>
            <w:r>
              <w:rPr>
                <w:rFonts w:asciiTheme="minorHAnsi" w:hAnsiTheme="minorHAnsi" w:cstheme="minorHAnsi"/>
              </w:rPr>
              <w:t>1. P</w:t>
            </w:r>
            <w:r w:rsidR="00F64B71" w:rsidRPr="00F52EEF">
              <w:rPr>
                <w:rFonts w:asciiTheme="minorHAnsi" w:hAnsiTheme="minorHAnsi" w:cstheme="minorHAnsi"/>
              </w:rPr>
              <w:t>ísemný test</w:t>
            </w:r>
            <w:r>
              <w:rPr>
                <w:rFonts w:asciiTheme="minorHAnsi" w:hAnsiTheme="minorHAnsi" w:cstheme="minorHAnsi"/>
              </w:rPr>
              <w:t>.</w:t>
            </w:r>
          </w:p>
          <w:p w14:paraId="416F8643" w14:textId="68B306EA" w:rsidR="00F64B71" w:rsidRPr="00F52EEF" w:rsidRDefault="000F34F7" w:rsidP="00935F76">
            <w:pPr>
              <w:tabs>
                <w:tab w:val="left" w:pos="567"/>
              </w:tabs>
              <w:jc w:val="both"/>
              <w:rPr>
                <w:rFonts w:asciiTheme="minorHAnsi" w:hAnsiTheme="minorHAnsi" w:cstheme="minorHAnsi"/>
              </w:rPr>
            </w:pPr>
            <w:r>
              <w:rPr>
                <w:rFonts w:asciiTheme="minorHAnsi" w:hAnsiTheme="minorHAnsi" w:cstheme="minorHAnsi"/>
              </w:rPr>
              <w:t xml:space="preserve">2. </w:t>
            </w:r>
            <w:r w:rsidR="00F64B71" w:rsidRPr="00F52EEF">
              <w:rPr>
                <w:rFonts w:asciiTheme="minorHAnsi" w:hAnsiTheme="minorHAnsi" w:cstheme="minorHAnsi"/>
              </w:rPr>
              <w:t>80% docházka na cvičení</w:t>
            </w:r>
            <w:r>
              <w:rPr>
                <w:rFonts w:asciiTheme="minorHAnsi" w:hAnsiTheme="minorHAnsi" w:cstheme="minorHAnsi"/>
              </w:rPr>
              <w:t>.</w:t>
            </w:r>
          </w:p>
        </w:tc>
      </w:tr>
      <w:tr w:rsidR="00F64B71" w:rsidRPr="00F52EEF" w14:paraId="49975B41" w14:textId="77777777" w:rsidTr="000F34F7">
        <w:trPr>
          <w:trHeight w:val="197"/>
        </w:trPr>
        <w:tc>
          <w:tcPr>
            <w:tcW w:w="3904" w:type="dxa"/>
            <w:tcBorders>
              <w:top w:val="nil"/>
            </w:tcBorders>
            <w:shd w:val="clear" w:color="auto" w:fill="F7CAAC"/>
          </w:tcPr>
          <w:p w14:paraId="06595BC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D23985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Michal Stránský, Ph.D.</w:t>
            </w:r>
          </w:p>
        </w:tc>
      </w:tr>
      <w:tr w:rsidR="00F64B71" w:rsidRPr="00F52EEF" w14:paraId="06ED3CBC" w14:textId="77777777" w:rsidTr="000F34F7">
        <w:trPr>
          <w:trHeight w:val="243"/>
        </w:trPr>
        <w:tc>
          <w:tcPr>
            <w:tcW w:w="3904" w:type="dxa"/>
            <w:tcBorders>
              <w:top w:val="nil"/>
            </w:tcBorders>
            <w:shd w:val="clear" w:color="auto" w:fill="F7CAAC"/>
          </w:tcPr>
          <w:p w14:paraId="4E94A1C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371049D5" w14:textId="09BB84C2"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se podílí 100% </w:t>
            </w:r>
            <w:r w:rsidR="003D29A7" w:rsidRPr="00F52EEF">
              <w:rPr>
                <w:rFonts w:asciiTheme="minorHAnsi" w:hAnsiTheme="minorHAnsi" w:cstheme="minorHAnsi"/>
              </w:rPr>
              <w:t>na výuce.</w:t>
            </w:r>
          </w:p>
        </w:tc>
      </w:tr>
      <w:tr w:rsidR="00F64B71" w:rsidRPr="00F52EEF" w14:paraId="554B0A32" w14:textId="77777777" w:rsidTr="000F34F7">
        <w:tc>
          <w:tcPr>
            <w:tcW w:w="3904" w:type="dxa"/>
            <w:shd w:val="clear" w:color="auto" w:fill="F7CAAC"/>
          </w:tcPr>
          <w:p w14:paraId="563FAF4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434B68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BB3BFB0" w14:textId="77777777" w:rsidTr="000F34F7">
        <w:trPr>
          <w:trHeight w:val="70"/>
        </w:trPr>
        <w:tc>
          <w:tcPr>
            <w:tcW w:w="10673" w:type="dxa"/>
            <w:gridSpan w:val="8"/>
            <w:tcBorders>
              <w:top w:val="nil"/>
            </w:tcBorders>
          </w:tcPr>
          <w:p w14:paraId="3AD2FFF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40C1E08" w14:textId="77777777" w:rsidTr="000F34F7">
        <w:tc>
          <w:tcPr>
            <w:tcW w:w="3904" w:type="dxa"/>
            <w:shd w:val="clear" w:color="auto" w:fill="F7CAAC"/>
          </w:tcPr>
          <w:p w14:paraId="49CDABE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7248F5D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2EA0559" w14:textId="77777777" w:rsidTr="000F34F7">
        <w:trPr>
          <w:trHeight w:val="1608"/>
        </w:trPr>
        <w:tc>
          <w:tcPr>
            <w:tcW w:w="10673" w:type="dxa"/>
            <w:gridSpan w:val="8"/>
            <w:tcBorders>
              <w:top w:val="nil"/>
              <w:bottom w:val="single" w:sz="12" w:space="0" w:color="auto"/>
            </w:tcBorders>
          </w:tcPr>
          <w:p w14:paraId="426E77C6" w14:textId="34FA99BC" w:rsidR="000F34F7" w:rsidRPr="000F34F7" w:rsidRDefault="000F34F7" w:rsidP="00935F76">
            <w:pPr>
              <w:tabs>
                <w:tab w:val="left" w:pos="567"/>
              </w:tabs>
              <w:jc w:val="both"/>
              <w:rPr>
                <w:rFonts w:asciiTheme="minorHAnsi" w:eastAsia="Calibri" w:hAnsiTheme="minorHAnsi" w:cstheme="minorHAnsi"/>
                <w:b/>
              </w:rPr>
            </w:pPr>
            <w:r w:rsidRPr="000F34F7">
              <w:rPr>
                <w:rFonts w:asciiTheme="minorHAnsi" w:eastAsia="Calibri" w:hAnsiTheme="minorHAnsi" w:cstheme="minorHAnsi"/>
                <w:b/>
              </w:rPr>
              <w:t>Probíraná témata:</w:t>
            </w:r>
          </w:p>
          <w:p w14:paraId="0FE90C86" w14:textId="5CF10B19"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r w:rsidR="000F34F7">
              <w:rPr>
                <w:rFonts w:asciiTheme="minorHAnsi" w:eastAsia="Calibri" w:hAnsiTheme="minorHAnsi" w:cstheme="minorHAnsi"/>
              </w:rPr>
              <w:t>a</w:t>
            </w:r>
            <w:r w:rsidRPr="00F52EEF">
              <w:rPr>
                <w:rFonts w:asciiTheme="minorHAnsi" w:eastAsia="Calibri" w:hAnsiTheme="minorHAnsi" w:cstheme="minorHAnsi"/>
              </w:rPr>
              <w:t>rgumentační výpověď – co je argument, jaké má složky a vlastnosti</w:t>
            </w:r>
            <w:r w:rsidR="000F34F7">
              <w:rPr>
                <w:rFonts w:asciiTheme="minorHAnsi" w:eastAsia="Calibri" w:hAnsiTheme="minorHAnsi" w:cstheme="minorHAnsi"/>
              </w:rPr>
              <w:t>;</w:t>
            </w:r>
            <w:r w:rsidRPr="00F52EEF">
              <w:rPr>
                <w:rFonts w:asciiTheme="minorHAnsi" w:eastAsia="Calibri" w:hAnsiTheme="minorHAnsi" w:cstheme="minorHAnsi"/>
              </w:rPr>
              <w:t xml:space="preserve"> </w:t>
            </w:r>
          </w:p>
          <w:p w14:paraId="7A922EA4" w14:textId="6F37630E"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r w:rsidR="000F34F7">
              <w:rPr>
                <w:rFonts w:asciiTheme="minorHAnsi" w:eastAsia="Calibri" w:hAnsiTheme="minorHAnsi" w:cstheme="minorHAnsi"/>
              </w:rPr>
              <w:t>s</w:t>
            </w:r>
            <w:r w:rsidRPr="00F52EEF">
              <w:rPr>
                <w:rFonts w:asciiTheme="minorHAnsi" w:eastAsia="Calibri" w:hAnsiTheme="minorHAnsi" w:cstheme="minorHAnsi"/>
              </w:rPr>
              <w:t>tandardizace argumentu – jak si argument připravit pro analýzu</w:t>
            </w:r>
            <w:r w:rsidR="000F34F7">
              <w:rPr>
                <w:rFonts w:asciiTheme="minorHAnsi" w:eastAsia="Calibri" w:hAnsiTheme="minorHAnsi" w:cstheme="minorHAnsi"/>
              </w:rPr>
              <w:t>;</w:t>
            </w:r>
          </w:p>
          <w:p w14:paraId="55145219" w14:textId="3E5FAC45"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r w:rsidR="000F34F7">
              <w:rPr>
                <w:rFonts w:asciiTheme="minorHAnsi" w:eastAsia="Calibri" w:hAnsiTheme="minorHAnsi" w:cstheme="minorHAnsi"/>
              </w:rPr>
              <w:t>d</w:t>
            </w:r>
            <w:r w:rsidRPr="00F52EEF">
              <w:rPr>
                <w:rFonts w:asciiTheme="minorHAnsi" w:eastAsia="Calibri" w:hAnsiTheme="minorHAnsi" w:cstheme="minorHAnsi"/>
              </w:rPr>
              <w:t>iagram argumentu – jak zmapovat základní strukturu argumentu</w:t>
            </w:r>
            <w:r w:rsidR="000F34F7">
              <w:rPr>
                <w:rFonts w:asciiTheme="minorHAnsi" w:eastAsia="Calibri" w:hAnsiTheme="minorHAnsi" w:cstheme="minorHAnsi"/>
              </w:rPr>
              <w:t>;</w:t>
            </w:r>
            <w:r w:rsidRPr="00F52EEF">
              <w:rPr>
                <w:rFonts w:asciiTheme="minorHAnsi" w:eastAsia="Calibri" w:hAnsiTheme="minorHAnsi" w:cstheme="minorHAnsi"/>
              </w:rPr>
              <w:t xml:space="preserve"> </w:t>
            </w:r>
          </w:p>
          <w:p w14:paraId="079E6120" w14:textId="5088CC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r w:rsidR="000F34F7">
              <w:rPr>
                <w:rFonts w:asciiTheme="minorHAnsi" w:eastAsia="Calibri" w:hAnsiTheme="minorHAnsi" w:cstheme="minorHAnsi"/>
              </w:rPr>
              <w:t>h</w:t>
            </w:r>
            <w:r w:rsidRPr="00F52EEF">
              <w:rPr>
                <w:rFonts w:asciiTheme="minorHAnsi" w:eastAsia="Calibri" w:hAnsiTheme="minorHAnsi" w:cstheme="minorHAnsi"/>
              </w:rPr>
              <w:t>odnocení argumentu</w:t>
            </w:r>
            <w:r w:rsidR="000F34F7">
              <w:rPr>
                <w:rFonts w:asciiTheme="minorHAnsi" w:eastAsia="Calibri" w:hAnsiTheme="minorHAnsi" w:cstheme="minorHAnsi"/>
              </w:rPr>
              <w:t>;</w:t>
            </w:r>
          </w:p>
          <w:p w14:paraId="6200CC82" w14:textId="7144826F"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r w:rsidR="000F34F7">
              <w:rPr>
                <w:rFonts w:asciiTheme="minorHAnsi" w:eastAsia="Calibri" w:hAnsiTheme="minorHAnsi" w:cstheme="minorHAnsi"/>
              </w:rPr>
              <w:t>a</w:t>
            </w:r>
            <w:r w:rsidRPr="00F52EEF">
              <w:rPr>
                <w:rFonts w:asciiTheme="minorHAnsi" w:eastAsia="Calibri" w:hAnsiTheme="minorHAnsi" w:cstheme="minorHAnsi"/>
              </w:rPr>
              <w:t>rgumentační fauly</w:t>
            </w:r>
            <w:r w:rsidR="000F34F7">
              <w:rPr>
                <w:rFonts w:asciiTheme="minorHAnsi" w:eastAsia="Calibri" w:hAnsiTheme="minorHAnsi" w:cstheme="minorHAnsi"/>
              </w:rPr>
              <w:t>;</w:t>
            </w:r>
          </w:p>
          <w:p w14:paraId="315C07DF" w14:textId="77777777" w:rsidR="00F64B71"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r w:rsidR="000F34F7">
              <w:rPr>
                <w:rFonts w:asciiTheme="minorHAnsi" w:eastAsia="Calibri" w:hAnsiTheme="minorHAnsi" w:cstheme="minorHAnsi"/>
              </w:rPr>
              <w:t>p</w:t>
            </w:r>
            <w:r w:rsidRPr="00F52EEF">
              <w:rPr>
                <w:rFonts w:asciiTheme="minorHAnsi" w:eastAsia="Calibri" w:hAnsiTheme="minorHAnsi" w:cstheme="minorHAnsi"/>
              </w:rPr>
              <w:t>ragmadialektika</w:t>
            </w:r>
            <w:r w:rsidR="000F34F7">
              <w:rPr>
                <w:rFonts w:asciiTheme="minorHAnsi" w:eastAsia="Calibri" w:hAnsiTheme="minorHAnsi" w:cstheme="minorHAnsi"/>
              </w:rPr>
              <w:t>.</w:t>
            </w:r>
          </w:p>
          <w:p w14:paraId="53B286CB" w14:textId="0C4E428E" w:rsidR="000F34F7" w:rsidRPr="00F52EEF" w:rsidRDefault="000F34F7" w:rsidP="00935F76">
            <w:pPr>
              <w:tabs>
                <w:tab w:val="left" w:pos="567"/>
              </w:tabs>
              <w:jc w:val="both"/>
              <w:rPr>
                <w:rFonts w:asciiTheme="minorHAnsi" w:hAnsiTheme="minorHAnsi" w:cstheme="minorHAnsi"/>
              </w:rPr>
            </w:pPr>
          </w:p>
        </w:tc>
      </w:tr>
      <w:tr w:rsidR="00F64B71" w:rsidRPr="00F52EEF" w14:paraId="05548498" w14:textId="77777777" w:rsidTr="000F34F7">
        <w:trPr>
          <w:trHeight w:val="265"/>
        </w:trPr>
        <w:tc>
          <w:tcPr>
            <w:tcW w:w="4471" w:type="dxa"/>
            <w:gridSpan w:val="2"/>
            <w:tcBorders>
              <w:top w:val="nil"/>
            </w:tcBorders>
            <w:shd w:val="clear" w:color="auto" w:fill="F7CAAC"/>
          </w:tcPr>
          <w:p w14:paraId="66DBD48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1A7493BD" w14:textId="77777777" w:rsidR="00F64B71" w:rsidRPr="00F52EEF" w:rsidRDefault="00F64B71" w:rsidP="00935F76">
            <w:pPr>
              <w:tabs>
                <w:tab w:val="left" w:pos="567"/>
              </w:tabs>
              <w:spacing w:before="100" w:beforeAutospacing="1" w:after="100" w:afterAutospacing="1"/>
              <w:rPr>
                <w:rFonts w:asciiTheme="minorHAnsi" w:hAnsiTheme="minorHAnsi" w:cstheme="minorHAnsi"/>
              </w:rPr>
            </w:pPr>
          </w:p>
        </w:tc>
      </w:tr>
      <w:tr w:rsidR="00F64B71" w:rsidRPr="00F52EEF" w14:paraId="7BF8E627" w14:textId="77777777" w:rsidTr="000F34F7">
        <w:trPr>
          <w:trHeight w:val="4832"/>
        </w:trPr>
        <w:tc>
          <w:tcPr>
            <w:tcW w:w="10673" w:type="dxa"/>
            <w:gridSpan w:val="8"/>
            <w:tcBorders>
              <w:top w:val="nil"/>
            </w:tcBorders>
          </w:tcPr>
          <w:p w14:paraId="67A747ED" w14:textId="7ED55477" w:rsidR="00BD4907" w:rsidRPr="0038672F" w:rsidRDefault="00F64B71" w:rsidP="002B65CE">
            <w:pPr>
              <w:tabs>
                <w:tab w:val="left" w:pos="567"/>
              </w:tabs>
              <w:spacing w:before="100" w:beforeAutospacing="1" w:after="100" w:afterAutospacing="1"/>
              <w:rPr>
                <w:ins w:id="1199" w:author="Admin" w:date="2020-01-29T12:52:00Z"/>
                <w:rFonts w:asciiTheme="minorHAnsi" w:hAnsiTheme="minorHAnsi" w:cstheme="minorHAnsi"/>
                <w:rPrChange w:id="1200" w:author="Admin" w:date="2020-01-29T12:56:00Z">
                  <w:rPr>
                    <w:ins w:id="1201" w:author="Admin" w:date="2020-01-29T12:52:00Z"/>
                    <w:rFonts w:asciiTheme="minorHAnsi" w:hAnsiTheme="minorHAnsi"/>
                    <w:color w:val="FF0000"/>
                  </w:rPr>
                </w:rPrChange>
              </w:rPr>
            </w:pPr>
            <w:r w:rsidRPr="000F34F7">
              <w:rPr>
                <w:rFonts w:asciiTheme="minorHAnsi" w:hAnsiTheme="minorHAnsi" w:cstheme="minorHAnsi"/>
                <w:b/>
              </w:rPr>
              <w:t>Povinná literatura:</w:t>
            </w:r>
            <w:ins w:id="1202" w:author="Admin" w:date="2020-01-29T13:07:00Z">
              <w:r w:rsidR="002B65CE">
                <w:rPr>
                  <w:rFonts w:asciiTheme="minorHAnsi" w:hAnsiTheme="minorHAnsi" w:cstheme="minorHAnsi"/>
                  <w:b/>
                </w:rPr>
                <w:br/>
              </w:r>
            </w:ins>
            <w:ins w:id="1203" w:author="Admin" w:date="2020-01-29T13:06:00Z">
              <w:r w:rsidR="002B65CE" w:rsidRPr="002B65CE">
                <w:rPr>
                  <w:rFonts w:asciiTheme="minorHAnsi" w:hAnsiTheme="minorHAnsi" w:cstheme="minorHAnsi"/>
                </w:rPr>
                <w:t>E</w:t>
              </w:r>
              <w:r w:rsidR="002B65CE">
                <w:rPr>
                  <w:rFonts w:asciiTheme="minorHAnsi" w:hAnsiTheme="minorHAnsi" w:cstheme="minorHAnsi"/>
                </w:rPr>
                <w:t xml:space="preserve">EMEREN, Frans. H. et al. 2014. </w:t>
              </w:r>
              <w:r w:rsidR="002B65CE" w:rsidRPr="002B65CE">
                <w:rPr>
                  <w:rFonts w:asciiTheme="minorHAnsi" w:hAnsiTheme="minorHAnsi" w:cstheme="minorHAnsi"/>
                  <w:i/>
                  <w:iCs/>
                  <w:rPrChange w:id="1204" w:author="Admin" w:date="2020-01-29T13:06:00Z">
                    <w:rPr>
                      <w:rFonts w:asciiTheme="minorHAnsi" w:hAnsiTheme="minorHAnsi" w:cstheme="minorHAnsi"/>
                    </w:rPr>
                  </w:rPrChange>
                </w:rPr>
                <w:t>Handbook of Argumentation Theory</w:t>
              </w:r>
              <w:r w:rsidR="002B65CE">
                <w:rPr>
                  <w:rFonts w:asciiTheme="minorHAnsi" w:hAnsiTheme="minorHAnsi" w:cstheme="minorHAnsi"/>
                </w:rPr>
                <w:t xml:space="preserve">. </w:t>
              </w:r>
            </w:ins>
            <w:ins w:id="1205" w:author="Admin" w:date="2020-01-29T13:07:00Z">
              <w:r w:rsidR="002B65CE">
                <w:rPr>
                  <w:rFonts w:asciiTheme="minorHAnsi" w:hAnsiTheme="minorHAnsi" w:cstheme="minorHAnsi"/>
                </w:rPr>
                <w:t xml:space="preserve">Dordrech: </w:t>
              </w:r>
            </w:ins>
            <w:ins w:id="1206" w:author="Admin" w:date="2020-01-29T13:06:00Z">
              <w:r w:rsidR="002B65CE">
                <w:rPr>
                  <w:rFonts w:asciiTheme="minorHAnsi" w:hAnsiTheme="minorHAnsi" w:cstheme="minorHAnsi"/>
                </w:rPr>
                <w:t>Springer</w:t>
              </w:r>
            </w:ins>
            <w:ins w:id="1207" w:author="Admin" w:date="2020-01-29T13:07:00Z">
              <w:r w:rsidR="002B65CE">
                <w:rPr>
                  <w:rFonts w:asciiTheme="minorHAnsi" w:hAnsiTheme="minorHAnsi" w:cstheme="minorHAnsi"/>
                </w:rPr>
                <w:t>.</w:t>
              </w:r>
              <w:r w:rsidR="002B65CE">
                <w:t xml:space="preserve"> </w:t>
              </w:r>
              <w:r w:rsidR="002B65CE" w:rsidRPr="002B65CE">
                <w:rPr>
                  <w:rFonts w:asciiTheme="minorHAnsi" w:hAnsiTheme="minorHAnsi" w:cstheme="minorHAnsi"/>
                </w:rPr>
                <w:t>ISBN</w:t>
              </w:r>
              <w:r w:rsidR="002B65CE">
                <w:rPr>
                  <w:rFonts w:asciiTheme="minorHAnsi" w:hAnsiTheme="minorHAnsi" w:cstheme="minorHAnsi"/>
                </w:rPr>
                <w:t xml:space="preserve"> </w:t>
              </w:r>
              <w:r w:rsidR="002B65CE" w:rsidRPr="002B65CE">
                <w:rPr>
                  <w:rFonts w:asciiTheme="minorHAnsi" w:hAnsiTheme="minorHAnsi" w:cstheme="minorHAnsi"/>
                </w:rPr>
                <w:t>978-90-481-9472-8</w:t>
              </w:r>
              <w:r w:rsidR="002B65CE">
                <w:rPr>
                  <w:rFonts w:asciiTheme="minorHAnsi" w:hAnsiTheme="minorHAnsi" w:cstheme="minorHAnsi"/>
                </w:rPr>
                <w:t>.</w:t>
              </w:r>
            </w:ins>
            <w:del w:id="1208" w:author="Admin" w:date="2020-01-29T13:06:00Z">
              <w:r w:rsidRPr="00F52EEF" w:rsidDel="002B65CE">
                <w:rPr>
                  <w:rFonts w:asciiTheme="minorHAnsi" w:hAnsiTheme="minorHAnsi" w:cstheme="minorHAnsi"/>
                </w:rPr>
                <w:br/>
              </w:r>
            </w:del>
            <w:ins w:id="1209" w:author="Admin" w:date="2020-01-29T12:53:00Z">
              <w:r w:rsidR="0038672F">
                <w:rPr>
                  <w:rFonts w:asciiTheme="minorHAnsi" w:hAnsiTheme="minorHAnsi" w:cstheme="minorHAnsi"/>
                </w:rPr>
                <w:t>EEMEREN, Frans. H.,</w:t>
              </w:r>
            </w:ins>
            <w:ins w:id="1210" w:author="Admin" w:date="2020-01-29T12:54:00Z">
              <w:r w:rsidR="0038672F">
                <w:rPr>
                  <w:rFonts w:asciiTheme="minorHAnsi" w:hAnsiTheme="minorHAnsi" w:cstheme="minorHAnsi"/>
                </w:rPr>
                <w:t xml:space="preserve"> HENKEMANS, A. F. 2016. </w:t>
              </w:r>
              <w:r w:rsidR="0038672F" w:rsidRPr="0038672F">
                <w:rPr>
                  <w:rFonts w:asciiTheme="minorHAnsi" w:hAnsiTheme="minorHAnsi" w:cstheme="minorHAnsi"/>
                  <w:i/>
                  <w:iCs/>
                  <w:rPrChange w:id="1211" w:author="Admin" w:date="2020-01-29T12:54:00Z">
                    <w:rPr>
                      <w:rFonts w:asciiTheme="minorHAnsi" w:hAnsiTheme="minorHAnsi" w:cstheme="minorHAnsi"/>
                    </w:rPr>
                  </w:rPrChange>
                </w:rPr>
                <w:t>Argumentation: Analysis and Evaluation</w:t>
              </w:r>
              <w:r w:rsidR="0038672F">
                <w:rPr>
                  <w:rFonts w:asciiTheme="minorHAnsi" w:hAnsiTheme="minorHAnsi" w:cstheme="minorHAnsi"/>
                </w:rPr>
                <w:t>.</w:t>
              </w:r>
            </w:ins>
            <w:ins w:id="1212" w:author="Admin" w:date="2020-01-29T12:53:00Z">
              <w:r w:rsidR="0038672F">
                <w:rPr>
                  <w:rFonts w:asciiTheme="minorHAnsi" w:hAnsiTheme="minorHAnsi" w:cstheme="minorHAnsi"/>
                </w:rPr>
                <w:t xml:space="preserve"> </w:t>
              </w:r>
            </w:ins>
            <w:ins w:id="1213" w:author="Admin" w:date="2020-01-29T12:55:00Z">
              <w:r w:rsidR="0038672F">
                <w:rPr>
                  <w:rFonts w:asciiTheme="minorHAnsi" w:hAnsiTheme="minorHAnsi" w:cstheme="minorHAnsi"/>
                </w:rPr>
                <w:t xml:space="preserve">Routlege. </w:t>
              </w:r>
              <w:r w:rsidR="0038672F" w:rsidRPr="0038672F">
                <w:rPr>
                  <w:rFonts w:asciiTheme="minorHAnsi" w:hAnsiTheme="minorHAnsi" w:cstheme="minorHAnsi"/>
                </w:rPr>
                <w:t>ISBN-10: 113822507X</w:t>
              </w:r>
            </w:ins>
            <w:ins w:id="1214" w:author="Admin" w:date="2020-01-29T12:56:00Z">
              <w:r w:rsidR="0038672F">
                <w:rPr>
                  <w:rFonts w:asciiTheme="minorHAnsi" w:hAnsiTheme="minorHAnsi" w:cstheme="minorHAnsi"/>
                </w:rPr>
                <w:br/>
              </w:r>
            </w:ins>
            <w:ins w:id="1215" w:author="Admin" w:date="2020-01-29T12:52:00Z">
              <w:r w:rsidR="00BD4907" w:rsidRPr="00F52EEF">
                <w:rPr>
                  <w:rFonts w:asciiTheme="minorHAnsi" w:hAnsiTheme="minorHAnsi" w:cstheme="minorHAnsi"/>
                </w:rPr>
                <w:t xml:space="preserve">PICHA, Marek. 2014. </w:t>
              </w:r>
              <w:r w:rsidR="00BD4907" w:rsidRPr="00F52EEF">
                <w:rPr>
                  <w:rFonts w:asciiTheme="minorHAnsi" w:hAnsiTheme="minorHAnsi" w:cstheme="minorHAnsi"/>
                  <w:i/>
                  <w:iCs/>
                </w:rPr>
                <w:t>Kritické myšlení a rekonstrukce argumentu</w:t>
              </w:r>
              <w:r w:rsidR="00BD4907" w:rsidRPr="00F52EEF">
                <w:rPr>
                  <w:rFonts w:asciiTheme="minorHAnsi" w:hAnsiTheme="minorHAnsi" w:cstheme="minorHAnsi"/>
                </w:rPr>
                <w:t>. Brno: Masarykova univerzita.</w:t>
              </w:r>
            </w:ins>
          </w:p>
          <w:p w14:paraId="49E58C22" w14:textId="17D42DA5" w:rsidR="00F64B71" w:rsidRPr="00F52EEF" w:rsidDel="0038672F" w:rsidRDefault="00F64B71" w:rsidP="00935F76">
            <w:pPr>
              <w:tabs>
                <w:tab w:val="left" w:pos="567"/>
              </w:tabs>
              <w:spacing w:before="100" w:beforeAutospacing="1" w:after="100" w:afterAutospacing="1"/>
              <w:rPr>
                <w:del w:id="1216" w:author="Admin" w:date="2020-01-29T12:56:00Z"/>
                <w:rFonts w:asciiTheme="minorHAnsi" w:hAnsiTheme="minorHAnsi" w:cstheme="minorHAnsi"/>
              </w:rPr>
            </w:pPr>
            <w:del w:id="1217" w:author="Admin" w:date="2020-01-29T12:56:00Z">
              <w:r w:rsidRPr="00E05B2E" w:rsidDel="0038672F">
                <w:rPr>
                  <w:rFonts w:asciiTheme="minorHAnsi" w:hAnsiTheme="minorHAnsi"/>
                  <w:color w:val="FF0000"/>
                  <w:rPrChange w:id="1218" w:author="Martin Kazík" w:date="2020-01-23T11:23:00Z">
                    <w:rPr>
                      <w:rFonts w:asciiTheme="minorHAnsi" w:hAnsiTheme="minorHAnsi"/>
                    </w:rPr>
                  </w:rPrChange>
                </w:rPr>
                <w:delText>HURLEY, Patrick. J. 1994. </w:delText>
              </w:r>
              <w:r w:rsidRPr="00E05B2E" w:rsidDel="0038672F">
                <w:rPr>
                  <w:rFonts w:asciiTheme="minorHAnsi" w:hAnsiTheme="minorHAnsi"/>
                  <w:i/>
                  <w:color w:val="FF0000"/>
                  <w:rPrChange w:id="1219" w:author="Martin Kazík" w:date="2020-01-23T11:23:00Z">
                    <w:rPr>
                      <w:rFonts w:asciiTheme="minorHAnsi" w:hAnsiTheme="minorHAnsi"/>
                      <w:i/>
                    </w:rPr>
                  </w:rPrChange>
                </w:rPr>
                <w:delText>A Consise Introduction to Logic</w:delText>
              </w:r>
              <w:r w:rsidRPr="00E05B2E" w:rsidDel="0038672F">
                <w:rPr>
                  <w:rFonts w:asciiTheme="minorHAnsi" w:hAnsiTheme="minorHAnsi"/>
                  <w:color w:val="FF0000"/>
                  <w:rPrChange w:id="1220" w:author="Martin Kazík" w:date="2020-01-23T11:23:00Z">
                    <w:rPr>
                      <w:rFonts w:asciiTheme="minorHAnsi" w:hAnsiTheme="minorHAnsi"/>
                    </w:rPr>
                  </w:rPrChange>
                </w:rPr>
                <w:delText>. California. ISBN 049580018X.</w:delText>
              </w:r>
              <w:r w:rsidR="007F0275" w:rsidRPr="00E05B2E" w:rsidDel="0038672F">
                <w:rPr>
                  <w:rFonts w:asciiTheme="minorHAnsi" w:hAnsiTheme="minorHAnsi"/>
                  <w:color w:val="FF0000"/>
                  <w:rPrChange w:id="1221" w:author="Martin Kazík" w:date="2020-01-23T11:23:00Z">
                    <w:rPr>
                      <w:rFonts w:asciiTheme="minorHAnsi" w:hAnsiTheme="minorHAnsi"/>
                    </w:rPr>
                  </w:rPrChange>
                </w:rPr>
                <w:br/>
              </w:r>
              <w:r w:rsidRPr="00E05B2E" w:rsidDel="0038672F">
                <w:rPr>
                  <w:rFonts w:asciiTheme="minorHAnsi" w:hAnsiTheme="minorHAnsi"/>
                  <w:color w:val="FF0000"/>
                  <w:rPrChange w:id="1222" w:author="Martin Kazík" w:date="2020-01-23T11:23:00Z">
                    <w:rPr>
                      <w:rFonts w:asciiTheme="minorHAnsi" w:hAnsiTheme="minorHAnsi"/>
                    </w:rPr>
                  </w:rPrChange>
                </w:rPr>
                <w:delText xml:space="preserve">SZYMANEK, Krzysztof, Krzysztof A. WIECZOREK a Andrzej S. WÓJCIK. 2004. </w:delText>
              </w:r>
              <w:r w:rsidRPr="00E05B2E" w:rsidDel="0038672F">
                <w:rPr>
                  <w:rFonts w:asciiTheme="minorHAnsi" w:hAnsiTheme="minorHAnsi"/>
                  <w:i/>
                  <w:color w:val="FF0000"/>
                  <w:rPrChange w:id="1223" w:author="Martin Kazík" w:date="2020-01-23T11:23:00Z">
                    <w:rPr>
                      <w:rFonts w:asciiTheme="minorHAnsi" w:hAnsiTheme="minorHAnsi"/>
                      <w:i/>
                    </w:rPr>
                  </w:rPrChange>
                </w:rPr>
                <w:delText>Umění argumentace: úlohy na zkoumání argumentů.</w:delText>
              </w:r>
              <w:r w:rsidRPr="00E05B2E" w:rsidDel="0038672F">
                <w:rPr>
                  <w:rFonts w:asciiTheme="minorHAnsi" w:hAnsiTheme="minorHAnsi"/>
                  <w:color w:val="FF0000"/>
                  <w:rPrChange w:id="1224" w:author="Martin Kazík" w:date="2020-01-23T11:23:00Z">
                    <w:rPr>
                      <w:rFonts w:asciiTheme="minorHAnsi" w:hAnsiTheme="minorHAnsi"/>
                    </w:rPr>
                  </w:rPrChange>
                </w:rPr>
                <w:delText xml:space="preserve"> Olomouc: Univerzita Palackého. ISBN 80-244-0834-1.</w:delText>
              </w:r>
            </w:del>
          </w:p>
          <w:p w14:paraId="4A355B35" w14:textId="0BBA2A3F" w:rsidR="00F64B71" w:rsidRPr="00F52EEF" w:rsidRDefault="00F64B71" w:rsidP="004D2684">
            <w:pPr>
              <w:tabs>
                <w:tab w:val="left" w:pos="567"/>
              </w:tabs>
              <w:spacing w:before="100" w:beforeAutospacing="1" w:after="100" w:afterAutospacing="1"/>
              <w:rPr>
                <w:rFonts w:asciiTheme="minorHAnsi" w:hAnsiTheme="minorHAnsi" w:cstheme="minorHAnsi"/>
              </w:rPr>
            </w:pPr>
            <w:r w:rsidRPr="000F34F7">
              <w:rPr>
                <w:rFonts w:asciiTheme="minorHAnsi" w:hAnsiTheme="minorHAnsi" w:cstheme="minorHAnsi"/>
                <w:b/>
              </w:rPr>
              <w:t>Doporučená literatura:</w:t>
            </w:r>
            <w:r w:rsidRPr="00F52EEF">
              <w:rPr>
                <w:rFonts w:asciiTheme="minorHAnsi" w:hAnsiTheme="minorHAnsi" w:cstheme="minorHAnsi"/>
              </w:rPr>
              <w:br/>
            </w:r>
            <w:del w:id="1225" w:author="FMK" w:date="2020-02-02T18:12:00Z">
              <w:r w:rsidRPr="00E05B2E" w:rsidDel="004D2684">
                <w:rPr>
                  <w:rFonts w:asciiTheme="minorHAnsi" w:hAnsiTheme="minorHAnsi"/>
                  <w:color w:val="FF0000"/>
                  <w:rPrChange w:id="1226" w:author="Martin Kazík" w:date="2020-01-23T11:23:00Z">
                    <w:rPr>
                      <w:rFonts w:asciiTheme="minorHAnsi" w:hAnsiTheme="minorHAnsi"/>
                    </w:rPr>
                  </w:rPrChange>
                </w:rPr>
                <w:delText xml:space="preserve">EEMEREN, Frans. H., GROOTENDORST, Rob and A. Francisca HENKEMANS. 2002. </w:delText>
              </w:r>
              <w:r w:rsidRPr="00E05B2E" w:rsidDel="004D2684">
                <w:rPr>
                  <w:rFonts w:asciiTheme="minorHAnsi" w:hAnsiTheme="minorHAnsi"/>
                  <w:i/>
                  <w:color w:val="FF0000"/>
                  <w:rPrChange w:id="1227" w:author="Martin Kazík" w:date="2020-01-23T11:23:00Z">
                    <w:rPr>
                      <w:rFonts w:asciiTheme="minorHAnsi" w:hAnsiTheme="minorHAnsi"/>
                      <w:i/>
                    </w:rPr>
                  </w:rPrChange>
                </w:rPr>
                <w:delText>Argumentation. Analysis, Evaluation, Presentation</w:delText>
              </w:r>
              <w:r w:rsidRPr="00E05B2E" w:rsidDel="004D2684">
                <w:rPr>
                  <w:rFonts w:asciiTheme="minorHAnsi" w:hAnsiTheme="minorHAnsi"/>
                  <w:color w:val="FF0000"/>
                  <w:rPrChange w:id="1228" w:author="Martin Kazík" w:date="2020-01-23T11:23:00Z">
                    <w:rPr>
                      <w:rFonts w:asciiTheme="minorHAnsi" w:hAnsiTheme="minorHAnsi"/>
                    </w:rPr>
                  </w:rPrChange>
                </w:rPr>
                <w:delText>. London: Lawrence Erlbaum Associates.</w:delText>
              </w:r>
            </w:del>
            <w:ins w:id="1229" w:author="Admin" w:date="2020-01-29T12:56:00Z">
              <w:del w:id="1230" w:author="FMK" w:date="2020-02-02T18:12:00Z">
                <w:r w:rsidR="0038672F" w:rsidDel="004D2684">
                  <w:rPr>
                    <w:rFonts w:asciiTheme="minorHAnsi" w:hAnsiTheme="minorHAnsi"/>
                    <w:color w:val="FF0000"/>
                  </w:rPr>
                  <w:br/>
                </w:r>
              </w:del>
            </w:ins>
            <w:ins w:id="1231" w:author="Admin" w:date="2020-01-29T12:55:00Z">
              <w:del w:id="1232" w:author="FMK" w:date="2020-02-02T18:12:00Z">
                <w:r w:rsidR="0038672F" w:rsidRPr="00B105D8" w:rsidDel="004D2684">
                  <w:rPr>
                    <w:rFonts w:asciiTheme="minorHAnsi" w:hAnsiTheme="minorHAnsi"/>
                    <w:color w:val="FF0000"/>
                  </w:rPr>
                  <w:delText>HURLEY, Patrick. J. 1994. </w:delText>
                </w:r>
                <w:r w:rsidR="0038672F" w:rsidRPr="00B105D8" w:rsidDel="004D2684">
                  <w:rPr>
                    <w:rFonts w:asciiTheme="minorHAnsi" w:hAnsiTheme="minorHAnsi"/>
                    <w:i/>
                    <w:color w:val="FF0000"/>
                  </w:rPr>
                  <w:delText>A Consise Introduction to Logic</w:delText>
                </w:r>
                <w:r w:rsidR="0038672F" w:rsidRPr="00B105D8" w:rsidDel="004D2684">
                  <w:rPr>
                    <w:rFonts w:asciiTheme="minorHAnsi" w:hAnsiTheme="minorHAnsi"/>
                    <w:color w:val="FF0000"/>
                  </w:rPr>
                  <w:delText>. California. ISBN 049580018X.</w:delText>
                </w:r>
              </w:del>
            </w:ins>
            <w:r w:rsidR="007F0275" w:rsidRPr="00F52EEF">
              <w:rPr>
                <w:rFonts w:asciiTheme="minorHAnsi" w:hAnsiTheme="minorHAnsi" w:cstheme="minorHAnsi"/>
              </w:rPr>
              <w:br/>
            </w:r>
            <w:r w:rsidRPr="00F52EEF">
              <w:rPr>
                <w:rFonts w:asciiTheme="minorHAnsi" w:hAnsiTheme="minorHAnsi" w:cstheme="minorHAnsi"/>
              </w:rPr>
              <w:t xml:space="preserve">PICHA, Marek. 2014. </w:t>
            </w:r>
            <w:r w:rsidRPr="00F52EEF">
              <w:rPr>
                <w:rFonts w:asciiTheme="minorHAnsi" w:hAnsiTheme="minorHAnsi" w:cstheme="minorHAnsi"/>
                <w:i/>
                <w:iCs/>
              </w:rPr>
              <w:t>Kritické myšlení a rekonstrukce argumentu</w:t>
            </w:r>
            <w:r w:rsidRPr="00F52EEF">
              <w:rPr>
                <w:rFonts w:asciiTheme="minorHAnsi" w:hAnsiTheme="minorHAnsi" w:cstheme="minorHAnsi"/>
              </w:rPr>
              <w:t>. Brno: Masarykova univerzita.</w:t>
            </w:r>
            <w:r w:rsidR="007F0275" w:rsidRPr="00F52EEF">
              <w:rPr>
                <w:rFonts w:asciiTheme="minorHAnsi" w:hAnsiTheme="minorHAnsi" w:cstheme="minorHAnsi"/>
              </w:rPr>
              <w:br/>
            </w:r>
            <w:del w:id="1233" w:author="FMK" w:date="2020-02-02T18:12:00Z">
              <w:r w:rsidRPr="00E05B2E" w:rsidDel="004D2684">
                <w:rPr>
                  <w:rFonts w:asciiTheme="minorHAnsi" w:hAnsiTheme="minorHAnsi"/>
                  <w:color w:val="FF0000"/>
                  <w:rPrChange w:id="1234" w:author="Martin Kazík" w:date="2020-01-23T11:23:00Z">
                    <w:rPr>
                      <w:rFonts w:asciiTheme="minorHAnsi" w:hAnsiTheme="minorHAnsi"/>
                    </w:rPr>
                  </w:rPrChange>
                </w:rPr>
                <w:delText xml:space="preserve">ROTTENBERG, Annette T. a Donna Haisty WINCHELL. 2008. </w:delText>
              </w:r>
              <w:r w:rsidRPr="00E05B2E" w:rsidDel="004D2684">
                <w:rPr>
                  <w:rFonts w:asciiTheme="minorHAnsi" w:hAnsiTheme="minorHAnsi"/>
                  <w:i/>
                  <w:color w:val="FF0000"/>
                  <w:rPrChange w:id="1235" w:author="Martin Kazík" w:date="2020-01-23T11:23:00Z">
                    <w:rPr>
                      <w:rFonts w:asciiTheme="minorHAnsi" w:hAnsiTheme="minorHAnsi"/>
                      <w:i/>
                    </w:rPr>
                  </w:rPrChange>
                </w:rPr>
                <w:delText>The structure of argument.</w:delText>
              </w:r>
              <w:r w:rsidRPr="00E05B2E" w:rsidDel="004D2684">
                <w:rPr>
                  <w:rFonts w:asciiTheme="minorHAnsi" w:hAnsiTheme="minorHAnsi"/>
                  <w:color w:val="FF0000"/>
                  <w:rPrChange w:id="1236" w:author="Martin Kazík" w:date="2020-01-23T11:23:00Z">
                    <w:rPr>
                      <w:rFonts w:asciiTheme="minorHAnsi" w:hAnsiTheme="minorHAnsi"/>
                    </w:rPr>
                  </w:rPrChange>
                </w:rPr>
                <w:delText xml:space="preserve"> 6th ed. Boston: Bedford/St. Martins. ISBN 978-0-312-48048-6.</w:delText>
              </w:r>
            </w:del>
            <w:r w:rsidR="007F0275" w:rsidRPr="00F52EEF">
              <w:rPr>
                <w:rFonts w:asciiTheme="minorHAnsi" w:hAnsiTheme="minorHAnsi" w:cstheme="minorHAnsi"/>
              </w:rPr>
              <w:br/>
            </w:r>
            <w:ins w:id="1237" w:author="Admin" w:date="2020-01-29T12:55:00Z">
              <w:r w:rsidR="0038672F" w:rsidRPr="00B105D8">
                <w:rPr>
                  <w:rFonts w:asciiTheme="minorHAnsi" w:hAnsiTheme="minorHAnsi"/>
                  <w:color w:val="FF0000"/>
                </w:rPr>
                <w:t xml:space="preserve">SZYMANEK, Krzysztof, Krzysztof A. WIECZOREK a Andrzej S. WÓJCIK. 2004. </w:t>
              </w:r>
              <w:r w:rsidR="0038672F" w:rsidRPr="00B105D8">
                <w:rPr>
                  <w:rFonts w:asciiTheme="minorHAnsi" w:hAnsiTheme="minorHAnsi"/>
                  <w:i/>
                  <w:color w:val="FF0000"/>
                </w:rPr>
                <w:t>Umění argumentace: úlohy na zkoumání argumentů.</w:t>
              </w:r>
              <w:r w:rsidR="0038672F" w:rsidRPr="00B105D8">
                <w:rPr>
                  <w:rFonts w:asciiTheme="minorHAnsi" w:hAnsiTheme="minorHAnsi"/>
                  <w:color w:val="FF0000"/>
                </w:rPr>
                <w:t xml:space="preserve"> Olomouc: Univerzita Palackého. ISBN 80-244-0834-1.</w:t>
              </w:r>
            </w:ins>
            <w:ins w:id="1238" w:author="Admin" w:date="2020-01-29T13:01:00Z">
              <w:r w:rsidR="00FC6763">
                <w:rPr>
                  <w:rFonts w:asciiTheme="minorHAnsi" w:hAnsiTheme="minorHAnsi"/>
                  <w:color w:val="FF0000"/>
                </w:rPr>
                <w:br/>
              </w:r>
            </w:ins>
            <w:del w:id="1239" w:author="FMK" w:date="2020-02-02T18:12:00Z">
              <w:r w:rsidRPr="00E05B2E" w:rsidDel="004D2684">
                <w:rPr>
                  <w:rFonts w:asciiTheme="minorHAnsi" w:hAnsiTheme="minorHAnsi"/>
                  <w:color w:val="FF0000"/>
                  <w:rPrChange w:id="1240" w:author="Martin Kazík" w:date="2020-01-23T11:23:00Z">
                    <w:rPr>
                      <w:rFonts w:asciiTheme="minorHAnsi" w:hAnsiTheme="minorHAnsi"/>
                    </w:rPr>
                  </w:rPrChange>
                </w:rPr>
                <w:delText xml:space="preserve">WALTON, Douglas. 2008. </w:delText>
              </w:r>
              <w:r w:rsidRPr="00E05B2E" w:rsidDel="004D2684">
                <w:rPr>
                  <w:rFonts w:asciiTheme="minorHAnsi" w:hAnsiTheme="minorHAnsi"/>
                  <w:i/>
                  <w:color w:val="FF0000"/>
                  <w:rPrChange w:id="1241" w:author="Martin Kazík" w:date="2020-01-23T11:23:00Z">
                    <w:rPr>
                      <w:rFonts w:asciiTheme="minorHAnsi" w:hAnsiTheme="minorHAnsi"/>
                      <w:i/>
                    </w:rPr>
                  </w:rPrChange>
                </w:rPr>
                <w:delText>Informal Logic. A Pragmatic Approach</w:delText>
              </w:r>
              <w:r w:rsidRPr="00E05B2E" w:rsidDel="004D2684">
                <w:rPr>
                  <w:rFonts w:asciiTheme="minorHAnsi" w:hAnsiTheme="minorHAnsi"/>
                  <w:color w:val="FF0000"/>
                  <w:rPrChange w:id="1242" w:author="Martin Kazík" w:date="2020-01-23T11:23:00Z">
                    <w:rPr>
                      <w:rFonts w:asciiTheme="minorHAnsi" w:hAnsiTheme="minorHAnsi"/>
                    </w:rPr>
                  </w:rPrChange>
                </w:rPr>
                <w:delText>. Cambridge: UP.</w:delText>
              </w:r>
              <w:r w:rsidRPr="00E05B2E" w:rsidDel="004D2684">
                <w:rPr>
                  <w:rFonts w:asciiTheme="minorHAnsi" w:hAnsiTheme="minorHAnsi"/>
                  <w:color w:val="FF0000"/>
                  <w:rPrChange w:id="1243" w:author="Martin Kazík" w:date="2020-01-23T11:23:00Z">
                    <w:rPr>
                      <w:rFonts w:asciiTheme="minorHAnsi" w:hAnsiTheme="minorHAnsi"/>
                    </w:rPr>
                  </w:rPrChange>
                </w:rPr>
                <w:br/>
                <w:delText xml:space="preserve">WESTON, Anthony. 2000. </w:delText>
              </w:r>
              <w:r w:rsidRPr="00E05B2E" w:rsidDel="004D2684">
                <w:rPr>
                  <w:rFonts w:asciiTheme="minorHAnsi" w:hAnsiTheme="minorHAnsi"/>
                  <w:i/>
                  <w:color w:val="FF0000"/>
                  <w:rPrChange w:id="1244" w:author="Martin Kazík" w:date="2020-01-23T11:23:00Z">
                    <w:rPr>
                      <w:rFonts w:asciiTheme="minorHAnsi" w:hAnsiTheme="minorHAnsi"/>
                      <w:i/>
                    </w:rPr>
                  </w:rPrChange>
                </w:rPr>
                <w:delText>A rulebook for arguments.</w:delText>
              </w:r>
              <w:r w:rsidRPr="00E05B2E" w:rsidDel="004D2684">
                <w:rPr>
                  <w:rFonts w:asciiTheme="minorHAnsi" w:hAnsiTheme="minorHAnsi"/>
                  <w:color w:val="FF0000"/>
                  <w:rPrChange w:id="1245" w:author="Martin Kazík" w:date="2020-01-23T11:23:00Z">
                    <w:rPr>
                      <w:rFonts w:asciiTheme="minorHAnsi" w:hAnsiTheme="minorHAnsi"/>
                    </w:rPr>
                  </w:rPrChange>
                </w:rPr>
                <w:delText xml:space="preserve"> 3rd ed. Indianapolis: Hackett Publishing. ISBN 0-87220-553-3.</w:delText>
              </w:r>
            </w:del>
          </w:p>
        </w:tc>
      </w:tr>
      <w:tr w:rsidR="00F64B71" w:rsidRPr="00F52EEF" w14:paraId="6F6C1A30" w14:textId="77777777" w:rsidTr="000F34F7">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16A26792"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206589C" w14:textId="77777777" w:rsidTr="000F34F7">
        <w:tc>
          <w:tcPr>
            <w:tcW w:w="5605" w:type="dxa"/>
            <w:gridSpan w:val="3"/>
            <w:tcBorders>
              <w:top w:val="single" w:sz="2" w:space="0" w:color="auto"/>
            </w:tcBorders>
            <w:shd w:val="clear" w:color="auto" w:fill="F7CAAC"/>
          </w:tcPr>
          <w:p w14:paraId="21358E9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EABE0BE"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42D9A11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72AB21DC" w14:textId="77777777" w:rsidTr="000F34F7">
        <w:tc>
          <w:tcPr>
            <w:tcW w:w="10673" w:type="dxa"/>
            <w:gridSpan w:val="8"/>
            <w:shd w:val="clear" w:color="auto" w:fill="F7CAAC"/>
          </w:tcPr>
          <w:p w14:paraId="38821D4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48CAE6ED" w14:textId="77777777" w:rsidTr="000F34F7">
        <w:trPr>
          <w:trHeight w:val="2266"/>
        </w:trPr>
        <w:tc>
          <w:tcPr>
            <w:tcW w:w="10673" w:type="dxa"/>
            <w:gridSpan w:val="8"/>
          </w:tcPr>
          <w:p w14:paraId="2A3EDDAC"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2B09EAF7" w14:textId="77777777" w:rsidR="00F64B71" w:rsidRPr="00F52EEF" w:rsidRDefault="00F64B71" w:rsidP="00935F76">
      <w:pPr>
        <w:tabs>
          <w:tab w:val="left" w:pos="567"/>
        </w:tabs>
        <w:spacing w:after="160" w:line="259" w:lineRule="auto"/>
        <w:rPr>
          <w:rFonts w:asciiTheme="minorHAnsi" w:hAnsiTheme="minorHAnsi" w:cstheme="minorHAnsi"/>
        </w:rPr>
      </w:pPr>
      <w:r w:rsidRPr="00F52EEF">
        <w:rPr>
          <w:rFonts w:asciiTheme="minorHAnsi" w:hAnsiTheme="minorHAnsi" w:cstheme="minorHAnsi"/>
        </w:rP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338"/>
        <w:gridCol w:w="1357"/>
        <w:gridCol w:w="668"/>
      </w:tblGrid>
      <w:tr w:rsidR="00F64B71" w:rsidRPr="00F52EEF" w14:paraId="124B9BBC" w14:textId="77777777" w:rsidTr="000F34F7">
        <w:tc>
          <w:tcPr>
            <w:tcW w:w="10673" w:type="dxa"/>
            <w:gridSpan w:val="8"/>
            <w:tcBorders>
              <w:bottom w:val="double" w:sz="4" w:space="0" w:color="auto"/>
            </w:tcBorders>
            <w:shd w:val="clear" w:color="auto" w:fill="BDD6EE"/>
          </w:tcPr>
          <w:p w14:paraId="3687C98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1EBE3C90" w14:textId="77777777" w:rsidTr="000F34F7">
        <w:tc>
          <w:tcPr>
            <w:tcW w:w="3904" w:type="dxa"/>
            <w:tcBorders>
              <w:top w:val="double" w:sz="4" w:space="0" w:color="auto"/>
            </w:tcBorders>
            <w:shd w:val="clear" w:color="auto" w:fill="F7CAAC"/>
          </w:tcPr>
          <w:p w14:paraId="79A244A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61308DD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Ekonomika a podnikání</w:t>
            </w:r>
          </w:p>
        </w:tc>
      </w:tr>
      <w:tr w:rsidR="00F64B71" w:rsidRPr="00F52EEF" w14:paraId="2BCD594E" w14:textId="77777777" w:rsidTr="000F34F7">
        <w:tc>
          <w:tcPr>
            <w:tcW w:w="3904" w:type="dxa"/>
            <w:shd w:val="clear" w:color="auto" w:fill="F7CAAC"/>
          </w:tcPr>
          <w:p w14:paraId="0326106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650A3DF"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Povinný </w:t>
            </w:r>
          </w:p>
        </w:tc>
        <w:tc>
          <w:tcPr>
            <w:tcW w:w="2695" w:type="dxa"/>
            <w:gridSpan w:val="2"/>
            <w:shd w:val="clear" w:color="auto" w:fill="F7CAAC"/>
          </w:tcPr>
          <w:p w14:paraId="3EAB9B6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8756C6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F64B71" w:rsidRPr="00F52EEF" w14:paraId="1312FD85" w14:textId="77777777" w:rsidTr="000F34F7">
        <w:tc>
          <w:tcPr>
            <w:tcW w:w="3904" w:type="dxa"/>
            <w:shd w:val="clear" w:color="auto" w:fill="F7CAAC"/>
          </w:tcPr>
          <w:p w14:paraId="7FE7D8A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C6F7E44" w14:textId="13345592"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13p</w:t>
            </w:r>
            <w:r w:rsidR="000F34F7">
              <w:rPr>
                <w:rFonts w:asciiTheme="minorHAnsi" w:eastAsia="Calibri" w:hAnsiTheme="minorHAnsi" w:cstheme="minorHAnsi"/>
              </w:rPr>
              <w:t xml:space="preserve"> </w:t>
            </w:r>
            <w:r w:rsidRPr="00F52EEF">
              <w:rPr>
                <w:rFonts w:asciiTheme="minorHAnsi" w:eastAsia="Calibri" w:hAnsiTheme="minorHAnsi" w:cstheme="minorHAnsi"/>
              </w:rPr>
              <w:t>+</w:t>
            </w:r>
            <w:r w:rsidR="000F34F7">
              <w:rPr>
                <w:rFonts w:asciiTheme="minorHAnsi" w:eastAsia="Calibri" w:hAnsiTheme="minorHAnsi" w:cstheme="minorHAnsi"/>
              </w:rPr>
              <w:t xml:space="preserve"> </w:t>
            </w:r>
            <w:r w:rsidRPr="00F52EEF">
              <w:rPr>
                <w:rFonts w:asciiTheme="minorHAnsi" w:eastAsia="Calibri" w:hAnsiTheme="minorHAnsi" w:cstheme="minorHAnsi"/>
              </w:rPr>
              <w:t>13c</w:t>
            </w:r>
          </w:p>
        </w:tc>
        <w:tc>
          <w:tcPr>
            <w:tcW w:w="889" w:type="dxa"/>
            <w:shd w:val="clear" w:color="auto" w:fill="F7CAAC"/>
          </w:tcPr>
          <w:p w14:paraId="5C4C03C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6B3A5DC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338" w:type="dxa"/>
            <w:shd w:val="clear" w:color="auto" w:fill="F7CAAC"/>
          </w:tcPr>
          <w:p w14:paraId="392CB61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2025" w:type="dxa"/>
            <w:gridSpan w:val="2"/>
          </w:tcPr>
          <w:p w14:paraId="03529B0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73AE1C66" w14:textId="77777777" w:rsidTr="000F34F7">
        <w:tc>
          <w:tcPr>
            <w:tcW w:w="3904" w:type="dxa"/>
            <w:shd w:val="clear" w:color="auto" w:fill="F7CAAC"/>
          </w:tcPr>
          <w:p w14:paraId="5A9488D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0F52B9C9"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7351CE91" w14:textId="77777777" w:rsidTr="000F34F7">
        <w:tc>
          <w:tcPr>
            <w:tcW w:w="3904" w:type="dxa"/>
            <w:shd w:val="clear" w:color="auto" w:fill="F7CAAC"/>
          </w:tcPr>
          <w:p w14:paraId="798460B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67F9A28"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1338" w:type="dxa"/>
            <w:shd w:val="clear" w:color="auto" w:fill="F7CAAC"/>
          </w:tcPr>
          <w:p w14:paraId="4849E19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2025" w:type="dxa"/>
            <w:gridSpan w:val="2"/>
          </w:tcPr>
          <w:p w14:paraId="55608817"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cvičení</w:t>
            </w:r>
          </w:p>
        </w:tc>
      </w:tr>
      <w:tr w:rsidR="00F64B71" w:rsidRPr="00F52EEF" w14:paraId="51B6D7B1" w14:textId="77777777" w:rsidTr="000F34F7">
        <w:tc>
          <w:tcPr>
            <w:tcW w:w="3904" w:type="dxa"/>
            <w:shd w:val="clear" w:color="auto" w:fill="F7CAAC"/>
          </w:tcPr>
          <w:p w14:paraId="246E865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F238BCC" w14:textId="59C384E0"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Písemná – test, seminární práce</w:t>
            </w:r>
            <w:r w:rsidR="000F34F7">
              <w:rPr>
                <w:rFonts w:asciiTheme="minorHAnsi" w:eastAsia="Calibri" w:hAnsiTheme="minorHAnsi" w:cstheme="minorHAnsi"/>
              </w:rPr>
              <w:t>.</w:t>
            </w:r>
          </w:p>
        </w:tc>
      </w:tr>
      <w:tr w:rsidR="00F64B71" w:rsidRPr="00F52EEF" w14:paraId="5F851EC4" w14:textId="77777777" w:rsidTr="000F34F7">
        <w:trPr>
          <w:trHeight w:val="106"/>
        </w:trPr>
        <w:tc>
          <w:tcPr>
            <w:tcW w:w="10673" w:type="dxa"/>
            <w:gridSpan w:val="8"/>
            <w:tcBorders>
              <w:top w:val="nil"/>
            </w:tcBorders>
          </w:tcPr>
          <w:p w14:paraId="6E7D7F2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DBEC105" w14:textId="77777777" w:rsidTr="000F34F7">
        <w:trPr>
          <w:trHeight w:val="197"/>
        </w:trPr>
        <w:tc>
          <w:tcPr>
            <w:tcW w:w="3904" w:type="dxa"/>
            <w:tcBorders>
              <w:top w:val="nil"/>
            </w:tcBorders>
            <w:shd w:val="clear" w:color="auto" w:fill="F7CAAC"/>
          </w:tcPr>
          <w:p w14:paraId="10FA263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6799AE40" w14:textId="05C2ECB6"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doc. Mgr.</w:t>
            </w:r>
            <w:r w:rsidR="007753C8" w:rsidRPr="00F52EEF">
              <w:rPr>
                <w:rFonts w:asciiTheme="minorHAnsi" w:hAnsiTheme="minorHAnsi" w:cstheme="minorHAnsi"/>
              </w:rPr>
              <w:t xml:space="preserve"> Ing.</w:t>
            </w:r>
            <w:r w:rsidRPr="00F52EEF">
              <w:rPr>
                <w:rFonts w:asciiTheme="minorHAnsi" w:hAnsiTheme="minorHAnsi" w:cstheme="minorHAnsi"/>
              </w:rPr>
              <w:t xml:space="preserve"> Radim Bačuvčík, Ph.D.</w:t>
            </w:r>
          </w:p>
        </w:tc>
      </w:tr>
      <w:tr w:rsidR="00F64B71" w:rsidRPr="00F52EEF" w14:paraId="4E89DD35" w14:textId="77777777" w:rsidTr="000F34F7">
        <w:trPr>
          <w:trHeight w:val="243"/>
        </w:trPr>
        <w:tc>
          <w:tcPr>
            <w:tcW w:w="3904" w:type="dxa"/>
            <w:tcBorders>
              <w:top w:val="nil"/>
            </w:tcBorders>
            <w:shd w:val="clear" w:color="auto" w:fill="F7CAAC"/>
          </w:tcPr>
          <w:p w14:paraId="69FF824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0A35D71B" w14:textId="5FDDC93B" w:rsidR="00F64B71" w:rsidRPr="00F52EEF" w:rsidRDefault="003D29A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6832BEEF" w14:textId="77777777" w:rsidTr="000F34F7">
        <w:tc>
          <w:tcPr>
            <w:tcW w:w="3904" w:type="dxa"/>
            <w:shd w:val="clear" w:color="auto" w:fill="F7CAAC"/>
          </w:tcPr>
          <w:p w14:paraId="19F80F2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5C69F6E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D7AD7F0" w14:textId="77777777" w:rsidTr="000F34F7">
        <w:trPr>
          <w:trHeight w:val="284"/>
        </w:trPr>
        <w:tc>
          <w:tcPr>
            <w:tcW w:w="10673" w:type="dxa"/>
            <w:gridSpan w:val="8"/>
            <w:tcBorders>
              <w:top w:val="nil"/>
            </w:tcBorders>
          </w:tcPr>
          <w:p w14:paraId="7DD3B2A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1B91058" w14:textId="77777777" w:rsidTr="000F34F7">
        <w:tc>
          <w:tcPr>
            <w:tcW w:w="3904" w:type="dxa"/>
            <w:shd w:val="clear" w:color="auto" w:fill="F7CAAC"/>
          </w:tcPr>
          <w:p w14:paraId="2CBAEF7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1A81D44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72C8464" w14:textId="77777777" w:rsidTr="000F34F7">
        <w:trPr>
          <w:trHeight w:val="4215"/>
        </w:trPr>
        <w:tc>
          <w:tcPr>
            <w:tcW w:w="10673" w:type="dxa"/>
            <w:gridSpan w:val="8"/>
            <w:tcBorders>
              <w:top w:val="nil"/>
              <w:bottom w:val="single" w:sz="12" w:space="0" w:color="auto"/>
            </w:tcBorders>
          </w:tcPr>
          <w:p w14:paraId="2DED111A" w14:textId="5F384407" w:rsidR="000F34F7" w:rsidRPr="000F34F7" w:rsidRDefault="000F34F7" w:rsidP="00935F76">
            <w:pPr>
              <w:tabs>
                <w:tab w:val="left" w:pos="567"/>
              </w:tabs>
              <w:rPr>
                <w:rFonts w:asciiTheme="minorHAnsi" w:hAnsiTheme="minorHAnsi" w:cstheme="minorHAnsi"/>
                <w:b/>
              </w:rPr>
            </w:pPr>
            <w:r w:rsidRPr="000F34F7">
              <w:rPr>
                <w:rFonts w:asciiTheme="minorHAnsi" w:hAnsiTheme="minorHAnsi" w:cstheme="minorHAnsi"/>
                <w:b/>
              </w:rPr>
              <w:t>Probíraná témata:</w:t>
            </w:r>
          </w:p>
          <w:p w14:paraId="33B4B911" w14:textId="10650590"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 </w:t>
            </w:r>
            <w:r w:rsidR="000F34F7">
              <w:rPr>
                <w:rFonts w:asciiTheme="minorHAnsi" w:hAnsiTheme="minorHAnsi" w:cstheme="minorHAnsi"/>
              </w:rPr>
              <w:t>e</w:t>
            </w:r>
            <w:r w:rsidRPr="00F52EEF">
              <w:rPr>
                <w:rFonts w:asciiTheme="minorHAnsi" w:hAnsiTheme="minorHAnsi" w:cstheme="minorHAnsi"/>
              </w:rPr>
              <w:t>konomie jako věda, základní ekonomické pojmy, hospodářský proces</w:t>
            </w:r>
            <w:r w:rsidR="000F34F7">
              <w:rPr>
                <w:rFonts w:asciiTheme="minorHAnsi" w:hAnsiTheme="minorHAnsi" w:cstheme="minorHAnsi"/>
              </w:rPr>
              <w:t>;</w:t>
            </w:r>
            <w:r w:rsidRPr="00F52EEF">
              <w:rPr>
                <w:rFonts w:asciiTheme="minorHAnsi" w:hAnsiTheme="minorHAnsi" w:cstheme="minorHAnsi"/>
              </w:rPr>
              <w:br/>
              <w:t xml:space="preserve">- </w:t>
            </w:r>
            <w:r w:rsidR="000F34F7">
              <w:rPr>
                <w:rFonts w:asciiTheme="minorHAnsi" w:hAnsiTheme="minorHAnsi" w:cstheme="minorHAnsi"/>
              </w:rPr>
              <w:t>f</w:t>
            </w:r>
            <w:r w:rsidRPr="00F52EEF">
              <w:rPr>
                <w:rFonts w:asciiTheme="minorHAnsi" w:hAnsiTheme="minorHAnsi" w:cstheme="minorHAnsi"/>
              </w:rPr>
              <w:t>iskální politika - státní rozpočet a daňová soustava</w:t>
            </w:r>
            <w:r w:rsidR="000F34F7">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0F34F7">
              <w:rPr>
                <w:rFonts w:asciiTheme="minorHAnsi" w:hAnsiTheme="minorHAnsi" w:cstheme="minorHAnsi"/>
              </w:rPr>
              <w:t>p</w:t>
            </w:r>
            <w:r w:rsidRPr="00F52EEF">
              <w:rPr>
                <w:rFonts w:asciiTheme="minorHAnsi" w:hAnsiTheme="minorHAnsi" w:cstheme="minorHAnsi"/>
              </w:rPr>
              <w:t>odnik a podnikání</w:t>
            </w:r>
            <w:r w:rsidR="000F34F7">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0F34F7">
              <w:rPr>
                <w:rFonts w:asciiTheme="minorHAnsi" w:hAnsiTheme="minorHAnsi" w:cstheme="minorHAnsi"/>
              </w:rPr>
              <w:t>h</w:t>
            </w:r>
            <w:r w:rsidRPr="00F52EEF">
              <w:rPr>
                <w:rFonts w:asciiTheme="minorHAnsi" w:hAnsiTheme="minorHAnsi" w:cstheme="minorHAnsi"/>
              </w:rPr>
              <w:t>odnocení výkonnosti národního hospodářství - domácí produkt, obchodní bilance, inflace, nezaměstnanost</w:t>
            </w:r>
            <w:r w:rsidR="000F34F7">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0F34F7">
              <w:rPr>
                <w:rFonts w:asciiTheme="minorHAnsi" w:hAnsiTheme="minorHAnsi" w:cstheme="minorHAnsi"/>
              </w:rPr>
              <w:t>h</w:t>
            </w:r>
            <w:r w:rsidRPr="00F52EEF">
              <w:rPr>
                <w:rFonts w:asciiTheme="minorHAnsi" w:hAnsiTheme="minorHAnsi" w:cstheme="minorHAnsi"/>
              </w:rPr>
              <w:t>ospodářský cyklus</w:t>
            </w:r>
            <w:r w:rsidR="000F34F7">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0F34F7">
              <w:rPr>
                <w:rFonts w:asciiTheme="minorHAnsi" w:hAnsiTheme="minorHAnsi" w:cstheme="minorHAnsi"/>
              </w:rPr>
              <w:t>t</w:t>
            </w:r>
            <w:r w:rsidRPr="00F52EEF">
              <w:rPr>
                <w:rFonts w:asciiTheme="minorHAnsi" w:hAnsiTheme="minorHAnsi" w:cstheme="minorHAnsi"/>
              </w:rPr>
              <w:t>rh a tržní mechanismus</w:t>
            </w:r>
            <w:r w:rsidR="000F34F7">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0F34F7">
              <w:rPr>
                <w:rFonts w:asciiTheme="minorHAnsi" w:hAnsiTheme="minorHAnsi" w:cstheme="minorHAnsi"/>
              </w:rPr>
              <w:t>o</w:t>
            </w:r>
            <w:r w:rsidRPr="00F52EEF">
              <w:rPr>
                <w:rFonts w:asciiTheme="minorHAnsi" w:hAnsiTheme="minorHAnsi" w:cstheme="minorHAnsi"/>
              </w:rPr>
              <w:t>rganizace hospodářského života - tržní a příkazová ekonomika</w:t>
            </w:r>
            <w:r w:rsidR="000F34F7">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0F34F7">
              <w:rPr>
                <w:rFonts w:asciiTheme="minorHAnsi" w:hAnsiTheme="minorHAnsi" w:cstheme="minorHAnsi"/>
              </w:rPr>
              <w:t>c</w:t>
            </w:r>
            <w:r w:rsidRPr="00F52EEF">
              <w:rPr>
                <w:rFonts w:asciiTheme="minorHAnsi" w:hAnsiTheme="minorHAnsi" w:cstheme="minorHAnsi"/>
              </w:rPr>
              <w:t>entrální banka a bankovní systém</w:t>
            </w:r>
            <w:r w:rsidR="000F34F7">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0F34F7">
              <w:rPr>
                <w:rFonts w:asciiTheme="minorHAnsi" w:hAnsiTheme="minorHAnsi" w:cstheme="minorHAnsi"/>
              </w:rPr>
              <w:t>m</w:t>
            </w:r>
            <w:r w:rsidRPr="00F52EEF">
              <w:rPr>
                <w:rFonts w:asciiTheme="minorHAnsi" w:hAnsiTheme="minorHAnsi" w:cstheme="minorHAnsi"/>
              </w:rPr>
              <w:t>ajetkov</w:t>
            </w:r>
            <w:r w:rsidR="00321613">
              <w:rPr>
                <w:rFonts w:asciiTheme="minorHAnsi" w:hAnsiTheme="minorHAnsi" w:cstheme="minorHAnsi"/>
              </w:rPr>
              <w:t xml:space="preserve"> </w:t>
            </w:r>
            <w:r w:rsidRPr="00F52EEF">
              <w:rPr>
                <w:rFonts w:asciiTheme="minorHAnsi" w:hAnsiTheme="minorHAnsi" w:cstheme="minorHAnsi"/>
              </w:rPr>
              <w:t>á a kapitálová výstavba podniku</w:t>
            </w:r>
            <w:r w:rsidR="000F34F7">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0F34F7">
              <w:rPr>
                <w:rFonts w:asciiTheme="minorHAnsi" w:hAnsiTheme="minorHAnsi" w:cstheme="minorHAnsi"/>
              </w:rPr>
              <w:t>n</w:t>
            </w:r>
            <w:r w:rsidRPr="00F52EEF">
              <w:rPr>
                <w:rFonts w:asciiTheme="minorHAnsi" w:hAnsiTheme="minorHAnsi" w:cstheme="minorHAnsi"/>
              </w:rPr>
              <w:t>áklady, výnosy a hospodářský výsledek</w:t>
            </w:r>
            <w:r w:rsidR="000F34F7">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0F34F7">
              <w:rPr>
                <w:rFonts w:asciiTheme="minorHAnsi" w:hAnsiTheme="minorHAnsi" w:cstheme="minorHAnsi"/>
              </w:rPr>
              <w:t>ú</w:t>
            </w:r>
            <w:r w:rsidRPr="00F52EEF">
              <w:rPr>
                <w:rFonts w:asciiTheme="minorHAnsi" w:hAnsiTheme="minorHAnsi" w:cstheme="minorHAnsi"/>
              </w:rPr>
              <w:t>četnictví a nástroje vnitropodnikového řízení</w:t>
            </w:r>
            <w:r w:rsidR="000F34F7">
              <w:rPr>
                <w:rFonts w:asciiTheme="minorHAnsi" w:hAnsiTheme="minorHAnsi" w:cstheme="minorHAnsi"/>
              </w:rPr>
              <w:t>.</w:t>
            </w:r>
            <w:r w:rsidRPr="00F52EEF">
              <w:rPr>
                <w:rFonts w:asciiTheme="minorHAnsi" w:hAnsiTheme="minorHAnsi" w:cstheme="minorHAnsi"/>
              </w:rPr>
              <w:t> </w:t>
            </w:r>
          </w:p>
        </w:tc>
      </w:tr>
      <w:tr w:rsidR="00F64B71" w:rsidRPr="00F52EEF" w14:paraId="11DDC1E1" w14:textId="77777777" w:rsidTr="000F34F7">
        <w:trPr>
          <w:trHeight w:val="265"/>
        </w:trPr>
        <w:tc>
          <w:tcPr>
            <w:tcW w:w="4471" w:type="dxa"/>
            <w:gridSpan w:val="2"/>
            <w:tcBorders>
              <w:top w:val="nil"/>
            </w:tcBorders>
            <w:shd w:val="clear" w:color="auto" w:fill="F7CAAC"/>
          </w:tcPr>
          <w:p w14:paraId="41DFB82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3EA9C45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538C1FD" w14:textId="77777777" w:rsidTr="000F34F7">
        <w:trPr>
          <w:trHeight w:val="2781"/>
        </w:trPr>
        <w:tc>
          <w:tcPr>
            <w:tcW w:w="10673" w:type="dxa"/>
            <w:gridSpan w:val="8"/>
            <w:tcBorders>
              <w:top w:val="nil"/>
            </w:tcBorders>
          </w:tcPr>
          <w:p w14:paraId="036395C8" w14:textId="2F5B5311" w:rsidR="00F64B71" w:rsidRPr="00F52EEF" w:rsidRDefault="00F64B71" w:rsidP="00935F76">
            <w:pPr>
              <w:tabs>
                <w:tab w:val="left" w:pos="567"/>
              </w:tabs>
              <w:rPr>
                <w:rFonts w:asciiTheme="minorHAnsi" w:hAnsiTheme="minorHAnsi" w:cstheme="minorHAnsi"/>
              </w:rPr>
            </w:pPr>
            <w:r w:rsidRPr="000F34F7">
              <w:rPr>
                <w:rFonts w:asciiTheme="minorHAnsi" w:hAnsiTheme="minorHAnsi" w:cstheme="minorHAnsi"/>
                <w:b/>
                <w:bCs/>
              </w:rPr>
              <w:t>Povinná</w:t>
            </w:r>
            <w:r w:rsidR="00366BE3" w:rsidRPr="000F34F7">
              <w:rPr>
                <w:rFonts w:asciiTheme="minorHAnsi" w:hAnsiTheme="minorHAnsi" w:cstheme="minorHAnsi"/>
                <w:b/>
                <w:bCs/>
              </w:rPr>
              <w:t xml:space="preserve"> </w:t>
            </w:r>
            <w:r w:rsidRPr="000F34F7">
              <w:rPr>
                <w:rFonts w:asciiTheme="minorHAnsi" w:hAnsiTheme="minorHAnsi" w:cstheme="minorHAnsi"/>
                <w:b/>
                <w:bCs/>
              </w:rPr>
              <w:t>literatura:</w:t>
            </w:r>
            <w:r w:rsidRPr="00F52EEF">
              <w:rPr>
                <w:rFonts w:asciiTheme="minorHAnsi" w:hAnsiTheme="minorHAnsi" w:cstheme="minorHAnsi"/>
                <w:bCs/>
              </w:rPr>
              <w:br/>
            </w:r>
            <w:r w:rsidRPr="00F52EEF">
              <w:rPr>
                <w:rFonts w:asciiTheme="minorHAnsi" w:hAnsiTheme="minorHAnsi" w:cstheme="minorHAnsi"/>
              </w:rPr>
              <w:t>ŠVARCOVÁ, Jena. 2017. </w:t>
            </w:r>
            <w:r w:rsidRPr="00F52EEF">
              <w:rPr>
                <w:rFonts w:asciiTheme="minorHAnsi" w:hAnsiTheme="minorHAnsi" w:cstheme="minorHAnsi"/>
                <w:i/>
                <w:iCs/>
              </w:rPr>
              <w:t>Ekonomie: stručný přehled: teorie a praxe aktuálně a v souvislostech</w:t>
            </w:r>
            <w:r w:rsidRPr="00F52EEF">
              <w:rPr>
                <w:rFonts w:asciiTheme="minorHAnsi" w:hAnsiTheme="minorHAnsi" w:cstheme="minorHAnsi"/>
              </w:rPr>
              <w:t>. Zlín: CEED. ISBN 978-80-87301-22-7. </w:t>
            </w:r>
          </w:p>
          <w:p w14:paraId="1E75C03F" w14:textId="77777777" w:rsidR="00F64B71" w:rsidRPr="00F52EEF" w:rsidRDefault="00F64B71" w:rsidP="00935F76">
            <w:pPr>
              <w:tabs>
                <w:tab w:val="left" w:pos="567"/>
              </w:tabs>
              <w:jc w:val="both"/>
              <w:rPr>
                <w:rFonts w:asciiTheme="minorHAnsi" w:hAnsiTheme="minorHAnsi" w:cstheme="minorHAnsi"/>
                <w:bCs/>
              </w:rPr>
            </w:pPr>
          </w:p>
          <w:p w14:paraId="265CF945" w14:textId="77777777" w:rsidR="00F64B71" w:rsidRPr="000F34F7" w:rsidRDefault="00F64B71" w:rsidP="00935F76">
            <w:pPr>
              <w:tabs>
                <w:tab w:val="left" w:pos="567"/>
              </w:tabs>
              <w:jc w:val="both"/>
              <w:rPr>
                <w:rFonts w:asciiTheme="minorHAnsi" w:hAnsiTheme="minorHAnsi" w:cstheme="minorHAnsi"/>
                <w:b/>
                <w:bCs/>
              </w:rPr>
            </w:pPr>
            <w:r w:rsidRPr="000F34F7">
              <w:rPr>
                <w:rFonts w:asciiTheme="minorHAnsi" w:hAnsiTheme="minorHAnsi" w:cstheme="minorHAnsi"/>
                <w:b/>
                <w:bCs/>
              </w:rPr>
              <w:t>Doporučená literatura:</w:t>
            </w:r>
          </w:p>
          <w:p w14:paraId="57D39160" w14:textId="77777777" w:rsidR="00F64B71" w:rsidRPr="00F52EEF" w:rsidRDefault="00F64B71" w:rsidP="00935F76">
            <w:pPr>
              <w:tabs>
                <w:tab w:val="left" w:pos="567"/>
              </w:tabs>
              <w:jc w:val="both"/>
              <w:rPr>
                <w:rFonts w:asciiTheme="minorHAnsi" w:hAnsiTheme="minorHAnsi" w:cstheme="minorHAnsi"/>
                <w:b/>
                <w:bCs/>
              </w:rPr>
            </w:pPr>
            <w:r w:rsidRPr="00F52EEF">
              <w:rPr>
                <w:rFonts w:asciiTheme="minorHAnsi" w:hAnsiTheme="minorHAnsi" w:cstheme="minorHAnsi"/>
              </w:rPr>
              <w:t>SYNEK, Miloslav a Eva KISLINGEROVÁ. 2015. </w:t>
            </w:r>
            <w:r w:rsidRPr="00F52EEF">
              <w:rPr>
                <w:rFonts w:asciiTheme="minorHAnsi" w:hAnsiTheme="minorHAnsi" w:cstheme="minorHAnsi"/>
                <w:i/>
                <w:iCs/>
              </w:rPr>
              <w:t>Podniková ekonomika</w:t>
            </w:r>
            <w:r w:rsidRPr="00F52EEF">
              <w:rPr>
                <w:rFonts w:asciiTheme="minorHAnsi" w:hAnsiTheme="minorHAnsi" w:cstheme="minorHAnsi"/>
              </w:rPr>
              <w:t>. Praha: C.H.Beck. ISBN 978-80-7400-274-8.</w:t>
            </w:r>
          </w:p>
          <w:p w14:paraId="6A7CEA63" w14:textId="75668916" w:rsidR="00516DAF"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HOLMAN, Robert. 2015. </w:t>
            </w:r>
            <w:r w:rsidRPr="00F52EEF">
              <w:rPr>
                <w:rFonts w:asciiTheme="minorHAnsi" w:hAnsiTheme="minorHAnsi" w:cstheme="minorHAnsi"/>
                <w:i/>
                <w:iCs/>
              </w:rPr>
              <w:t>Základy ekonomie: pro studenty vyšších odborných škol a neekonomických fakult VŠ</w:t>
            </w:r>
            <w:r w:rsidRPr="00F52EEF">
              <w:rPr>
                <w:rFonts w:asciiTheme="minorHAnsi" w:hAnsiTheme="minorHAnsi" w:cstheme="minorHAnsi"/>
              </w:rPr>
              <w:t>. Praha: C.H.Beck. ISBN 978-80-7400-007-2</w:t>
            </w:r>
            <w:r w:rsidR="000F34F7">
              <w:rPr>
                <w:rFonts w:asciiTheme="minorHAnsi" w:hAnsiTheme="minorHAnsi" w:cstheme="minorHAnsi"/>
              </w:rPr>
              <w:t>.</w:t>
            </w:r>
          </w:p>
        </w:tc>
      </w:tr>
      <w:tr w:rsidR="00F64B71" w:rsidRPr="00F52EEF" w14:paraId="54B89600" w14:textId="77777777" w:rsidTr="000F34F7">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7D76E192"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73A836ED" w14:textId="77777777" w:rsidTr="000F34F7">
        <w:tc>
          <w:tcPr>
            <w:tcW w:w="5605" w:type="dxa"/>
            <w:gridSpan w:val="3"/>
            <w:tcBorders>
              <w:top w:val="single" w:sz="2" w:space="0" w:color="auto"/>
            </w:tcBorders>
            <w:shd w:val="clear" w:color="auto" w:fill="F7CAAC"/>
          </w:tcPr>
          <w:p w14:paraId="485F507F"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B9FF174"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11FEB66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761E8E4A" w14:textId="77777777" w:rsidTr="000F34F7">
        <w:tc>
          <w:tcPr>
            <w:tcW w:w="10673" w:type="dxa"/>
            <w:gridSpan w:val="8"/>
            <w:shd w:val="clear" w:color="auto" w:fill="F7CAAC"/>
          </w:tcPr>
          <w:p w14:paraId="1750141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42A3F278" w14:textId="77777777" w:rsidTr="000F34F7">
        <w:trPr>
          <w:trHeight w:val="2322"/>
        </w:trPr>
        <w:tc>
          <w:tcPr>
            <w:tcW w:w="10673" w:type="dxa"/>
            <w:gridSpan w:val="8"/>
          </w:tcPr>
          <w:p w14:paraId="0D459CFB"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 </w:t>
            </w:r>
          </w:p>
        </w:tc>
      </w:tr>
    </w:tbl>
    <w:p w14:paraId="2699C2A8" w14:textId="77777777" w:rsidR="00F64B71" w:rsidRPr="00F52EEF" w:rsidRDefault="00F64B71" w:rsidP="00935F76">
      <w:pPr>
        <w:tabs>
          <w:tab w:val="left" w:pos="567"/>
        </w:tabs>
        <w:spacing w:after="160" w:line="259" w:lineRule="auto"/>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621"/>
        <w:gridCol w:w="1074"/>
        <w:gridCol w:w="668"/>
      </w:tblGrid>
      <w:tr w:rsidR="00F64B71" w:rsidRPr="00F52EEF" w14:paraId="3F0B297D" w14:textId="77777777" w:rsidTr="000F34F7">
        <w:tc>
          <w:tcPr>
            <w:tcW w:w="10673" w:type="dxa"/>
            <w:gridSpan w:val="8"/>
            <w:tcBorders>
              <w:bottom w:val="double" w:sz="4" w:space="0" w:color="auto"/>
            </w:tcBorders>
            <w:shd w:val="clear" w:color="auto" w:fill="BDD6EE"/>
          </w:tcPr>
          <w:p w14:paraId="2B859754" w14:textId="0F138F89"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718830B9" w14:textId="77777777" w:rsidTr="000F34F7">
        <w:tc>
          <w:tcPr>
            <w:tcW w:w="3904" w:type="dxa"/>
            <w:tcBorders>
              <w:top w:val="double" w:sz="4" w:space="0" w:color="auto"/>
            </w:tcBorders>
            <w:shd w:val="clear" w:color="auto" w:fill="F7CAAC"/>
          </w:tcPr>
          <w:p w14:paraId="2A436E3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77E6EFB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Psychologie médií 1</w:t>
            </w:r>
          </w:p>
        </w:tc>
      </w:tr>
      <w:tr w:rsidR="00F64B71" w:rsidRPr="00F52EEF" w14:paraId="52A3843D" w14:textId="77777777" w:rsidTr="000F34F7">
        <w:tc>
          <w:tcPr>
            <w:tcW w:w="3904" w:type="dxa"/>
            <w:shd w:val="clear" w:color="auto" w:fill="F7CAAC"/>
          </w:tcPr>
          <w:p w14:paraId="10C22E3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4736A9E"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5ACDEE3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2937898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F64B71" w:rsidRPr="00F52EEF" w14:paraId="31A0B7FD" w14:textId="77777777" w:rsidTr="000F34F7">
        <w:tc>
          <w:tcPr>
            <w:tcW w:w="3904" w:type="dxa"/>
            <w:shd w:val="clear" w:color="auto" w:fill="F7CAAC"/>
          </w:tcPr>
          <w:p w14:paraId="6614F89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D91B04A" w14:textId="4FEC158E"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13p</w:t>
            </w:r>
            <w:r w:rsidR="000F34F7">
              <w:rPr>
                <w:rFonts w:asciiTheme="minorHAnsi" w:eastAsia="Calibri" w:hAnsiTheme="minorHAnsi" w:cstheme="minorHAnsi"/>
              </w:rPr>
              <w:t xml:space="preserve"> </w:t>
            </w:r>
            <w:r w:rsidRPr="00F52EEF">
              <w:rPr>
                <w:rFonts w:asciiTheme="minorHAnsi" w:eastAsia="Calibri" w:hAnsiTheme="minorHAnsi" w:cstheme="minorHAnsi"/>
              </w:rPr>
              <w:t>+</w:t>
            </w:r>
            <w:r w:rsidR="000F34F7">
              <w:rPr>
                <w:rFonts w:asciiTheme="minorHAnsi" w:eastAsia="Calibri" w:hAnsiTheme="minorHAnsi" w:cstheme="minorHAnsi"/>
              </w:rPr>
              <w:t xml:space="preserve"> </w:t>
            </w:r>
            <w:r w:rsidRPr="00F52EEF">
              <w:rPr>
                <w:rFonts w:asciiTheme="minorHAnsi" w:eastAsia="Calibri" w:hAnsiTheme="minorHAnsi" w:cstheme="minorHAnsi"/>
              </w:rPr>
              <w:t>13c</w:t>
            </w:r>
          </w:p>
        </w:tc>
        <w:tc>
          <w:tcPr>
            <w:tcW w:w="889" w:type="dxa"/>
            <w:shd w:val="clear" w:color="auto" w:fill="F7CAAC"/>
          </w:tcPr>
          <w:p w14:paraId="6924F54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9E1877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6C15E92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2"/>
          </w:tcPr>
          <w:p w14:paraId="1F9EFEC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362F68FE" w14:textId="77777777" w:rsidTr="000F34F7">
        <w:tc>
          <w:tcPr>
            <w:tcW w:w="3904" w:type="dxa"/>
            <w:shd w:val="clear" w:color="auto" w:fill="F7CAAC"/>
          </w:tcPr>
          <w:p w14:paraId="7DBF386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2BE2C86B" w14:textId="75FE7853" w:rsidR="00F64B71" w:rsidRPr="00F52EEF" w:rsidRDefault="00112D6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rerekvizity: Základy psychologie, Média v MK 1</w:t>
            </w:r>
          </w:p>
        </w:tc>
      </w:tr>
      <w:tr w:rsidR="00F64B71" w:rsidRPr="00F52EEF" w14:paraId="2B2F6B9A" w14:textId="77777777" w:rsidTr="000F34F7">
        <w:tc>
          <w:tcPr>
            <w:tcW w:w="3904" w:type="dxa"/>
            <w:shd w:val="clear" w:color="auto" w:fill="F7CAAC"/>
          </w:tcPr>
          <w:p w14:paraId="53DBB3F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E94B0FA" w14:textId="4AC61274" w:rsidR="00F64B71" w:rsidRPr="00F52EEF" w:rsidRDefault="0055567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1621" w:type="dxa"/>
            <w:shd w:val="clear" w:color="auto" w:fill="F7CAAC"/>
          </w:tcPr>
          <w:p w14:paraId="195625E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2"/>
          </w:tcPr>
          <w:p w14:paraId="18F9333D"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cvičení</w:t>
            </w:r>
          </w:p>
        </w:tc>
      </w:tr>
      <w:tr w:rsidR="00F64B71" w:rsidRPr="00F52EEF" w14:paraId="0EF49FDE" w14:textId="77777777" w:rsidTr="000F34F7">
        <w:tc>
          <w:tcPr>
            <w:tcW w:w="3904" w:type="dxa"/>
            <w:shd w:val="clear" w:color="auto" w:fill="F7CAAC"/>
          </w:tcPr>
          <w:p w14:paraId="553FAE8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0716C0F1" w14:textId="77777777" w:rsidR="00F64B71" w:rsidRPr="00F52EEF" w:rsidRDefault="00F64B71" w:rsidP="00935F76">
            <w:pPr>
              <w:tabs>
                <w:tab w:val="left" w:pos="567"/>
              </w:tabs>
              <w:jc w:val="both"/>
              <w:rPr>
                <w:rFonts w:asciiTheme="minorHAnsi" w:hAnsiTheme="minorHAnsi" w:cstheme="minorHAnsi"/>
                <w:shd w:val="clear" w:color="auto" w:fill="FFFFFF"/>
              </w:rPr>
            </w:pPr>
          </w:p>
        </w:tc>
      </w:tr>
      <w:tr w:rsidR="00F64B71" w:rsidRPr="00F52EEF" w14:paraId="7D3832F7" w14:textId="77777777" w:rsidTr="000F34F7">
        <w:trPr>
          <w:trHeight w:val="554"/>
        </w:trPr>
        <w:tc>
          <w:tcPr>
            <w:tcW w:w="10673" w:type="dxa"/>
            <w:gridSpan w:val="8"/>
            <w:tcBorders>
              <w:top w:val="nil"/>
            </w:tcBorders>
          </w:tcPr>
          <w:p w14:paraId="29211BF6" w14:textId="50558B9C" w:rsidR="00F64B71" w:rsidRPr="00F52EEF" w:rsidRDefault="000F34F7"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F64B71" w:rsidRPr="00F52EEF">
              <w:rPr>
                <w:rFonts w:asciiTheme="minorHAnsi" w:hAnsiTheme="minorHAnsi" w:cstheme="minorHAnsi"/>
                <w:shd w:val="clear" w:color="auto" w:fill="FFFFFF"/>
              </w:rPr>
              <w:t>Aktivní práce na hodinách, splnění zadaných úkolů na hodině-20% známky</w:t>
            </w:r>
            <w:r>
              <w:rPr>
                <w:rFonts w:asciiTheme="minorHAnsi" w:hAnsiTheme="minorHAnsi" w:cstheme="minorHAnsi"/>
                <w:shd w:val="clear" w:color="auto" w:fill="FFFFFF"/>
              </w:rPr>
              <w:t>.</w:t>
            </w:r>
          </w:p>
          <w:p w14:paraId="763A8082" w14:textId="7CD9B815" w:rsidR="00F64B71" w:rsidRPr="00F52EEF" w:rsidRDefault="000F34F7"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F64B71" w:rsidRPr="00F52EEF">
              <w:rPr>
                <w:rFonts w:asciiTheme="minorHAnsi" w:hAnsiTheme="minorHAnsi" w:cstheme="minorHAnsi"/>
                <w:shd w:val="clear" w:color="auto" w:fill="FFFFFF"/>
              </w:rPr>
              <w:t>Absolvování závěrečného písemného testu (ověření teoretických znalostí), podmínkou je získání minimálně 60% bodů (30% známky)</w:t>
            </w:r>
            <w:r>
              <w:rPr>
                <w:rFonts w:asciiTheme="minorHAnsi" w:hAnsiTheme="minorHAnsi" w:cstheme="minorHAnsi"/>
                <w:shd w:val="clear" w:color="auto" w:fill="FFFFFF"/>
              </w:rPr>
              <w:t>.</w:t>
            </w:r>
          </w:p>
          <w:p w14:paraId="3D60FAC1" w14:textId="47780AB8" w:rsidR="00F64B71" w:rsidRPr="00F52EEF" w:rsidRDefault="000F34F7"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F64B71" w:rsidRPr="00F52EEF">
              <w:rPr>
                <w:rFonts w:asciiTheme="minorHAnsi" w:hAnsiTheme="minorHAnsi" w:cstheme="minorHAnsi"/>
                <w:shd w:val="clear" w:color="auto" w:fill="FFFFFF"/>
              </w:rPr>
              <w:t>Závěrečná prezentace skupinové práce, řízení diskuse, zapracování připomínek (30% známky)</w:t>
            </w:r>
            <w:r>
              <w:rPr>
                <w:rFonts w:asciiTheme="minorHAnsi" w:hAnsiTheme="minorHAnsi" w:cstheme="minorHAnsi"/>
                <w:shd w:val="clear" w:color="auto" w:fill="FFFFFF"/>
              </w:rPr>
              <w:t>.</w:t>
            </w:r>
          </w:p>
          <w:p w14:paraId="4C809DF2" w14:textId="63400FE1" w:rsidR="00F64B71" w:rsidRPr="00F52EEF" w:rsidRDefault="000F34F7" w:rsidP="00935F76">
            <w:pPr>
              <w:tabs>
                <w:tab w:val="left" w:pos="567"/>
              </w:tabs>
              <w:jc w:val="both"/>
              <w:rPr>
                <w:rFonts w:asciiTheme="minorHAnsi" w:hAnsiTheme="minorHAnsi" w:cstheme="minorHAnsi"/>
              </w:rPr>
            </w:pPr>
            <w:r>
              <w:rPr>
                <w:rFonts w:asciiTheme="minorHAnsi" w:hAnsiTheme="minorHAnsi" w:cstheme="minorHAnsi"/>
                <w:shd w:val="clear" w:color="auto" w:fill="FFFFFF"/>
              </w:rPr>
              <w:t xml:space="preserve">4. </w:t>
            </w:r>
            <w:r w:rsidR="00F64B71" w:rsidRPr="00F52EEF">
              <w:rPr>
                <w:rFonts w:asciiTheme="minorHAnsi" w:hAnsiTheme="minorHAnsi" w:cstheme="minorHAnsi"/>
                <w:shd w:val="clear" w:color="auto" w:fill="FFFFFF"/>
              </w:rPr>
              <w:t>Písemná podoba projektu (20% známky)</w:t>
            </w:r>
            <w:r>
              <w:rPr>
                <w:rFonts w:asciiTheme="minorHAnsi" w:hAnsiTheme="minorHAnsi" w:cstheme="minorHAnsi"/>
                <w:shd w:val="clear" w:color="auto" w:fill="FFFFFF"/>
              </w:rPr>
              <w:t>.</w:t>
            </w:r>
          </w:p>
        </w:tc>
      </w:tr>
      <w:tr w:rsidR="00F64B71" w:rsidRPr="00F52EEF" w14:paraId="3D39B65E" w14:textId="77777777" w:rsidTr="000F34F7">
        <w:trPr>
          <w:trHeight w:val="197"/>
        </w:trPr>
        <w:tc>
          <w:tcPr>
            <w:tcW w:w="3904" w:type="dxa"/>
            <w:tcBorders>
              <w:top w:val="nil"/>
            </w:tcBorders>
            <w:shd w:val="clear" w:color="auto" w:fill="F7CAAC"/>
          </w:tcPr>
          <w:p w14:paraId="700816B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015BE3A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doc. PhDr. Blandína Šramová, PhD.</w:t>
            </w:r>
          </w:p>
        </w:tc>
      </w:tr>
      <w:tr w:rsidR="00F64B71" w:rsidRPr="00F52EEF" w14:paraId="5DEBEE0E" w14:textId="77777777" w:rsidTr="000F34F7">
        <w:trPr>
          <w:trHeight w:val="243"/>
        </w:trPr>
        <w:tc>
          <w:tcPr>
            <w:tcW w:w="3904" w:type="dxa"/>
            <w:tcBorders>
              <w:top w:val="nil"/>
            </w:tcBorders>
            <w:shd w:val="clear" w:color="auto" w:fill="F7CAAC"/>
          </w:tcPr>
          <w:p w14:paraId="6A16042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69AAF0FC" w14:textId="23C38D3C" w:rsidR="00F64B71" w:rsidRPr="00F52EEF" w:rsidRDefault="003D29A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6ECF2EF0" w14:textId="77777777" w:rsidTr="000F34F7">
        <w:tc>
          <w:tcPr>
            <w:tcW w:w="3904" w:type="dxa"/>
            <w:shd w:val="clear" w:color="auto" w:fill="F7CAAC"/>
          </w:tcPr>
          <w:p w14:paraId="3F18684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26643EE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5F1C0F2" w14:textId="77777777" w:rsidTr="000F34F7">
        <w:trPr>
          <w:trHeight w:val="71"/>
        </w:trPr>
        <w:tc>
          <w:tcPr>
            <w:tcW w:w="10673" w:type="dxa"/>
            <w:gridSpan w:val="8"/>
            <w:tcBorders>
              <w:top w:val="nil"/>
            </w:tcBorders>
          </w:tcPr>
          <w:p w14:paraId="1D489E6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DAE7CAB" w14:textId="77777777" w:rsidTr="000F34F7">
        <w:tc>
          <w:tcPr>
            <w:tcW w:w="3904" w:type="dxa"/>
            <w:shd w:val="clear" w:color="auto" w:fill="F7CAAC"/>
          </w:tcPr>
          <w:p w14:paraId="2683AA2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24227FE5" w14:textId="77777777" w:rsidR="00F64B71" w:rsidRPr="00F52EEF" w:rsidRDefault="00F64B71" w:rsidP="00935F76">
            <w:pPr>
              <w:tabs>
                <w:tab w:val="left" w:pos="567"/>
              </w:tabs>
              <w:jc w:val="both"/>
              <w:rPr>
                <w:rFonts w:asciiTheme="minorHAnsi" w:hAnsiTheme="minorHAnsi" w:cstheme="minorHAnsi"/>
              </w:rPr>
            </w:pPr>
          </w:p>
          <w:p w14:paraId="5A9127B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8826516" w14:textId="77777777" w:rsidTr="000A5FF2">
        <w:trPr>
          <w:trHeight w:val="4704"/>
        </w:trPr>
        <w:tc>
          <w:tcPr>
            <w:tcW w:w="10673" w:type="dxa"/>
            <w:gridSpan w:val="8"/>
            <w:tcBorders>
              <w:top w:val="nil"/>
              <w:bottom w:val="single" w:sz="12" w:space="0" w:color="auto"/>
            </w:tcBorders>
          </w:tcPr>
          <w:p w14:paraId="3138AC74" w14:textId="5081C0EB" w:rsidR="000F34F7" w:rsidRPr="000F34F7" w:rsidRDefault="000F34F7" w:rsidP="00935F76">
            <w:pPr>
              <w:tabs>
                <w:tab w:val="left" w:pos="567"/>
              </w:tabs>
              <w:jc w:val="both"/>
              <w:rPr>
                <w:rFonts w:asciiTheme="minorHAnsi" w:hAnsiTheme="minorHAnsi" w:cstheme="minorHAnsi"/>
                <w:b/>
                <w:shd w:val="clear" w:color="auto" w:fill="FFFFFF"/>
              </w:rPr>
            </w:pPr>
            <w:r w:rsidRPr="000F34F7">
              <w:rPr>
                <w:rFonts w:asciiTheme="minorHAnsi" w:hAnsiTheme="minorHAnsi" w:cstheme="minorHAnsi"/>
                <w:b/>
                <w:shd w:val="clear" w:color="auto" w:fill="FFFFFF"/>
              </w:rPr>
              <w:t>Probíraná témata:</w:t>
            </w:r>
          </w:p>
          <w:p w14:paraId="2E023387" w14:textId="77777777" w:rsidR="000A5FF2" w:rsidRPr="000A5FF2" w:rsidRDefault="000A5FF2" w:rsidP="001D1E68">
            <w:pPr>
              <w:numPr>
                <w:ilvl w:val="0"/>
                <w:numId w:val="20"/>
              </w:numPr>
              <w:tabs>
                <w:tab w:val="clear" w:pos="720"/>
                <w:tab w:val="num" w:pos="496"/>
              </w:tabs>
              <w:ind w:left="351" w:hanging="357"/>
              <w:rPr>
                <w:rFonts w:asciiTheme="minorHAnsi" w:hAnsiTheme="minorHAnsi" w:cstheme="minorHAnsi"/>
                <w:color w:val="000000"/>
                <w:szCs w:val="24"/>
              </w:rPr>
            </w:pPr>
            <w:r w:rsidRPr="000A5FF2">
              <w:rPr>
                <w:rFonts w:asciiTheme="minorHAnsi" w:hAnsiTheme="minorHAnsi" w:cstheme="minorHAnsi"/>
                <w:color w:val="000000"/>
                <w:szCs w:val="24"/>
                <w:shd w:val="clear" w:color="auto" w:fill="FFFFFF"/>
              </w:rPr>
              <w:t>Psychologie médií - charakteristika, předmět zkoumání</w:t>
            </w:r>
          </w:p>
          <w:p w14:paraId="257F8A0D" w14:textId="77777777" w:rsidR="000A5FF2" w:rsidRPr="000A5FF2" w:rsidRDefault="000A5FF2" w:rsidP="001D1E68">
            <w:pPr>
              <w:numPr>
                <w:ilvl w:val="0"/>
                <w:numId w:val="20"/>
              </w:numPr>
              <w:tabs>
                <w:tab w:val="clear" w:pos="720"/>
                <w:tab w:val="num" w:pos="496"/>
              </w:tabs>
              <w:ind w:left="351" w:hanging="357"/>
              <w:rPr>
                <w:rFonts w:asciiTheme="minorHAnsi" w:hAnsiTheme="minorHAnsi" w:cstheme="minorHAnsi"/>
                <w:color w:val="000000"/>
                <w:szCs w:val="24"/>
              </w:rPr>
            </w:pPr>
            <w:r w:rsidRPr="000A5FF2">
              <w:rPr>
                <w:rFonts w:asciiTheme="minorHAnsi" w:hAnsiTheme="minorHAnsi" w:cstheme="minorHAnsi"/>
                <w:color w:val="000000"/>
                <w:szCs w:val="24"/>
                <w:shd w:val="clear" w:color="auto" w:fill="FFFFFF"/>
              </w:rPr>
              <w:t>Kompetence a vlastnosti novináře: (kompetence, psychické vlastnosti, bariéry výkonu povolání, kulturní determinace - mezilidské vztahy v pracovním prostředí, prosociální chování, kooperativní chování, kompetitivní chování)</w:t>
            </w:r>
          </w:p>
          <w:p w14:paraId="28DFDD8E" w14:textId="77777777" w:rsidR="000A5FF2" w:rsidRPr="000A5FF2" w:rsidRDefault="000A5FF2" w:rsidP="001D1E68">
            <w:pPr>
              <w:numPr>
                <w:ilvl w:val="0"/>
                <w:numId w:val="20"/>
              </w:numPr>
              <w:tabs>
                <w:tab w:val="clear" w:pos="720"/>
                <w:tab w:val="num" w:pos="496"/>
              </w:tabs>
              <w:ind w:left="351" w:hanging="357"/>
              <w:rPr>
                <w:rFonts w:asciiTheme="minorHAnsi" w:hAnsiTheme="minorHAnsi" w:cstheme="minorHAnsi"/>
                <w:color w:val="000000"/>
                <w:szCs w:val="24"/>
              </w:rPr>
            </w:pPr>
            <w:r w:rsidRPr="000A5FF2">
              <w:rPr>
                <w:rFonts w:asciiTheme="minorHAnsi" w:hAnsiTheme="minorHAnsi" w:cstheme="minorHAnsi"/>
                <w:color w:val="000000"/>
                <w:szCs w:val="24"/>
                <w:shd w:val="clear" w:color="auto" w:fill="FFFFFF"/>
              </w:rPr>
              <w:t>Osobnost novináře: (konflikt a jeho způsoby řešení, stres, jeho zvládání, sociální komunikace mimo pracovní prostředí, bariéry v komunikaci interního a externího charakteru)</w:t>
            </w:r>
          </w:p>
          <w:p w14:paraId="2F435958" w14:textId="77777777" w:rsidR="000A5FF2" w:rsidRPr="000A5FF2" w:rsidRDefault="000A5FF2" w:rsidP="001D1E68">
            <w:pPr>
              <w:numPr>
                <w:ilvl w:val="0"/>
                <w:numId w:val="20"/>
              </w:numPr>
              <w:tabs>
                <w:tab w:val="clear" w:pos="720"/>
                <w:tab w:val="num" w:pos="496"/>
              </w:tabs>
              <w:ind w:left="351" w:hanging="357"/>
              <w:rPr>
                <w:rFonts w:asciiTheme="minorHAnsi" w:hAnsiTheme="minorHAnsi" w:cstheme="minorHAnsi"/>
                <w:color w:val="000000"/>
                <w:szCs w:val="24"/>
              </w:rPr>
            </w:pPr>
            <w:r w:rsidRPr="000A5FF2">
              <w:rPr>
                <w:rFonts w:asciiTheme="minorHAnsi" w:hAnsiTheme="minorHAnsi" w:cstheme="minorHAnsi"/>
                <w:color w:val="000000"/>
                <w:szCs w:val="24"/>
                <w:shd w:val="clear" w:color="auto" w:fill="FFFFFF"/>
              </w:rPr>
              <w:t>Osobnost novináře ve vztahu ke bio-psycho-sociální determinace vývoje osobnosti</w:t>
            </w:r>
          </w:p>
          <w:p w14:paraId="45C746C1" w14:textId="77777777" w:rsidR="000A5FF2" w:rsidRPr="000A5FF2" w:rsidRDefault="000A5FF2" w:rsidP="001D1E68">
            <w:pPr>
              <w:numPr>
                <w:ilvl w:val="0"/>
                <w:numId w:val="20"/>
              </w:numPr>
              <w:tabs>
                <w:tab w:val="clear" w:pos="720"/>
                <w:tab w:val="num" w:pos="496"/>
              </w:tabs>
              <w:ind w:left="351" w:hanging="357"/>
              <w:rPr>
                <w:rFonts w:asciiTheme="minorHAnsi" w:hAnsiTheme="minorHAnsi" w:cstheme="minorHAnsi"/>
                <w:color w:val="000000"/>
                <w:szCs w:val="24"/>
              </w:rPr>
            </w:pPr>
            <w:r w:rsidRPr="000A5FF2">
              <w:rPr>
                <w:rFonts w:asciiTheme="minorHAnsi" w:hAnsiTheme="minorHAnsi" w:cstheme="minorHAnsi"/>
                <w:color w:val="000000"/>
                <w:szCs w:val="24"/>
                <w:shd w:val="clear" w:color="auto" w:fill="FFFFFF"/>
              </w:rPr>
              <w:t>Já koncept: sebevnímání - sebeuvědomění - sebevědomí, image novináře</w:t>
            </w:r>
          </w:p>
          <w:p w14:paraId="08F24663" w14:textId="77777777" w:rsidR="000A5FF2" w:rsidRPr="000A5FF2" w:rsidRDefault="000A5FF2" w:rsidP="001D1E68">
            <w:pPr>
              <w:numPr>
                <w:ilvl w:val="0"/>
                <w:numId w:val="20"/>
              </w:numPr>
              <w:tabs>
                <w:tab w:val="clear" w:pos="720"/>
                <w:tab w:val="num" w:pos="496"/>
              </w:tabs>
              <w:ind w:left="351" w:hanging="357"/>
              <w:rPr>
                <w:rFonts w:asciiTheme="minorHAnsi" w:hAnsiTheme="minorHAnsi" w:cstheme="minorHAnsi"/>
                <w:color w:val="000000"/>
                <w:szCs w:val="24"/>
              </w:rPr>
            </w:pPr>
            <w:r w:rsidRPr="000A5FF2">
              <w:rPr>
                <w:rFonts w:asciiTheme="minorHAnsi" w:hAnsiTheme="minorHAnsi" w:cstheme="minorHAnsi"/>
                <w:color w:val="000000"/>
                <w:szCs w:val="24"/>
              </w:rPr>
              <w:t>Struktura osobnosti (psychické vlastnosti osobnosti, výkonové vlastnosti)</w:t>
            </w:r>
          </w:p>
          <w:p w14:paraId="5183097F" w14:textId="77777777" w:rsidR="000A5FF2" w:rsidRPr="000A5FF2" w:rsidRDefault="000A5FF2" w:rsidP="001D1E68">
            <w:pPr>
              <w:numPr>
                <w:ilvl w:val="0"/>
                <w:numId w:val="20"/>
              </w:numPr>
              <w:tabs>
                <w:tab w:val="clear" w:pos="720"/>
                <w:tab w:val="num" w:pos="496"/>
              </w:tabs>
              <w:ind w:left="351" w:hanging="357"/>
              <w:rPr>
                <w:rFonts w:asciiTheme="minorHAnsi" w:hAnsiTheme="minorHAnsi" w:cstheme="minorHAnsi"/>
                <w:color w:val="000000"/>
                <w:szCs w:val="24"/>
              </w:rPr>
            </w:pPr>
            <w:r w:rsidRPr="000A5FF2">
              <w:rPr>
                <w:rFonts w:asciiTheme="minorHAnsi" w:hAnsiTheme="minorHAnsi" w:cstheme="minorHAnsi"/>
                <w:color w:val="000000"/>
                <w:szCs w:val="24"/>
                <w:shd w:val="clear" w:color="auto" w:fill="FFFFFF"/>
              </w:rPr>
              <w:t>Schopnosti ​novináře </w:t>
            </w:r>
            <w:r w:rsidRPr="000A5FF2">
              <w:rPr>
                <w:rFonts w:asciiTheme="minorHAnsi" w:hAnsiTheme="minorHAnsi" w:cstheme="minorHAnsi"/>
                <w:color w:val="000000"/>
                <w:szCs w:val="24"/>
              </w:rPr>
              <w:t> (osobnosti-všeobecné schopnosti: inteligence, speciální / sociální schopnosti: empatie, asertivita, schopnost přesvědčovat, schopnost poslouchat) </w:t>
            </w:r>
          </w:p>
          <w:p w14:paraId="2B103C8F" w14:textId="77777777" w:rsidR="000A5FF2" w:rsidRPr="000A5FF2" w:rsidRDefault="000A5FF2" w:rsidP="001D1E68">
            <w:pPr>
              <w:numPr>
                <w:ilvl w:val="0"/>
                <w:numId w:val="20"/>
              </w:numPr>
              <w:tabs>
                <w:tab w:val="clear" w:pos="720"/>
                <w:tab w:val="num" w:pos="496"/>
              </w:tabs>
              <w:ind w:left="351" w:hanging="357"/>
              <w:rPr>
                <w:rFonts w:asciiTheme="minorHAnsi" w:hAnsiTheme="minorHAnsi" w:cstheme="minorHAnsi"/>
                <w:color w:val="000000"/>
                <w:szCs w:val="24"/>
              </w:rPr>
            </w:pPr>
            <w:r w:rsidRPr="000A5FF2">
              <w:rPr>
                <w:rFonts w:asciiTheme="minorHAnsi" w:hAnsiTheme="minorHAnsi" w:cstheme="minorHAnsi"/>
                <w:color w:val="000000"/>
                <w:szCs w:val="24"/>
              </w:rPr>
              <w:t>Tvořivost osobnosti novináře (typy kreativity, faktory kreativity, podmínky tvořivosti, překážky tvořivosti, řízení tvůrčích lidí, tvůrčí řízení) </w:t>
            </w:r>
          </w:p>
          <w:p w14:paraId="28EFF13F" w14:textId="77777777" w:rsidR="000A5FF2" w:rsidRPr="000A5FF2" w:rsidRDefault="000A5FF2" w:rsidP="001D1E68">
            <w:pPr>
              <w:numPr>
                <w:ilvl w:val="0"/>
                <w:numId w:val="20"/>
              </w:numPr>
              <w:tabs>
                <w:tab w:val="clear" w:pos="720"/>
                <w:tab w:val="num" w:pos="496"/>
              </w:tabs>
              <w:ind w:left="351" w:hanging="357"/>
              <w:rPr>
                <w:rFonts w:asciiTheme="minorHAnsi" w:hAnsiTheme="minorHAnsi" w:cstheme="minorHAnsi"/>
                <w:color w:val="000000"/>
                <w:szCs w:val="24"/>
              </w:rPr>
            </w:pPr>
            <w:r w:rsidRPr="000A5FF2">
              <w:rPr>
                <w:rFonts w:asciiTheme="minorHAnsi" w:hAnsiTheme="minorHAnsi" w:cstheme="minorHAnsi"/>
                <w:color w:val="000000"/>
                <w:szCs w:val="24"/>
              </w:rPr>
              <w:t>Temperament a charakter osobnosti novináře</w:t>
            </w:r>
          </w:p>
          <w:p w14:paraId="1806D9AD" w14:textId="77777777" w:rsidR="000A5FF2" w:rsidRPr="000A5FF2" w:rsidRDefault="000A5FF2" w:rsidP="001D1E68">
            <w:pPr>
              <w:numPr>
                <w:ilvl w:val="0"/>
                <w:numId w:val="20"/>
              </w:numPr>
              <w:tabs>
                <w:tab w:val="clear" w:pos="720"/>
                <w:tab w:val="num" w:pos="496"/>
              </w:tabs>
              <w:ind w:left="351" w:hanging="357"/>
              <w:rPr>
                <w:rFonts w:asciiTheme="minorHAnsi" w:hAnsiTheme="minorHAnsi" w:cstheme="minorHAnsi"/>
                <w:color w:val="000000"/>
                <w:szCs w:val="24"/>
              </w:rPr>
            </w:pPr>
            <w:r w:rsidRPr="000A5FF2">
              <w:rPr>
                <w:rFonts w:asciiTheme="minorHAnsi" w:hAnsiTheme="minorHAnsi" w:cstheme="minorHAnsi"/>
                <w:color w:val="000000"/>
                <w:szCs w:val="24"/>
              </w:rPr>
              <w:t>Motivace a postoje novináře</w:t>
            </w:r>
          </w:p>
          <w:p w14:paraId="59D988E1" w14:textId="77777777" w:rsidR="000A5FF2" w:rsidRPr="000A5FF2" w:rsidRDefault="000A5FF2" w:rsidP="001D1E68">
            <w:pPr>
              <w:numPr>
                <w:ilvl w:val="0"/>
                <w:numId w:val="20"/>
              </w:numPr>
              <w:tabs>
                <w:tab w:val="clear" w:pos="720"/>
                <w:tab w:val="num" w:pos="496"/>
              </w:tabs>
              <w:ind w:left="351" w:hanging="357"/>
              <w:rPr>
                <w:rFonts w:asciiTheme="minorHAnsi" w:hAnsiTheme="minorHAnsi" w:cstheme="minorHAnsi"/>
                <w:color w:val="000000"/>
                <w:szCs w:val="24"/>
              </w:rPr>
            </w:pPr>
            <w:r w:rsidRPr="000A5FF2">
              <w:rPr>
                <w:rFonts w:asciiTheme="minorHAnsi" w:hAnsiTheme="minorHAnsi" w:cstheme="minorHAnsi"/>
                <w:color w:val="000000"/>
                <w:szCs w:val="24"/>
              </w:rPr>
              <w:t>Publikum jako jednotlivec a skupina</w:t>
            </w:r>
          </w:p>
          <w:p w14:paraId="09650113" w14:textId="77777777" w:rsidR="000A5FF2" w:rsidRPr="000A5FF2" w:rsidRDefault="000A5FF2" w:rsidP="001D1E68">
            <w:pPr>
              <w:numPr>
                <w:ilvl w:val="0"/>
                <w:numId w:val="20"/>
              </w:numPr>
              <w:tabs>
                <w:tab w:val="clear" w:pos="720"/>
                <w:tab w:val="num" w:pos="496"/>
              </w:tabs>
              <w:ind w:left="351" w:hanging="357"/>
              <w:rPr>
                <w:rFonts w:asciiTheme="minorHAnsi" w:hAnsiTheme="minorHAnsi" w:cstheme="minorHAnsi"/>
                <w:color w:val="000000"/>
                <w:szCs w:val="24"/>
              </w:rPr>
            </w:pPr>
            <w:r w:rsidRPr="000A5FF2">
              <w:rPr>
                <w:rFonts w:asciiTheme="minorHAnsi" w:hAnsiTheme="minorHAnsi" w:cstheme="minorHAnsi"/>
                <w:color w:val="000000"/>
                <w:szCs w:val="24"/>
              </w:rPr>
              <w:t>Chování publika: selektivita a aktivita, vztah publika ke komunikátoru: komunikátor jako vzor, postoje ke komunikátoru, vztah publika k médiím a k mediálním obsahům </w:t>
            </w:r>
          </w:p>
          <w:p w14:paraId="514C55BF" w14:textId="28F34B38" w:rsidR="00F64B71" w:rsidRPr="000A5FF2" w:rsidRDefault="000A5FF2" w:rsidP="001D1E68">
            <w:pPr>
              <w:numPr>
                <w:ilvl w:val="0"/>
                <w:numId w:val="20"/>
              </w:numPr>
              <w:tabs>
                <w:tab w:val="clear" w:pos="720"/>
                <w:tab w:val="num" w:pos="496"/>
              </w:tabs>
              <w:ind w:left="351" w:hanging="357"/>
              <w:rPr>
                <w:rFonts w:asciiTheme="minorHAnsi" w:hAnsiTheme="minorHAnsi" w:cstheme="minorHAnsi"/>
                <w:color w:val="000000"/>
                <w:szCs w:val="24"/>
              </w:rPr>
            </w:pPr>
            <w:r w:rsidRPr="000A5FF2">
              <w:rPr>
                <w:rFonts w:asciiTheme="minorHAnsi" w:hAnsiTheme="minorHAnsi" w:cstheme="minorHAnsi"/>
                <w:color w:val="000000"/>
                <w:szCs w:val="24"/>
              </w:rPr>
              <w:t>Typologie publika na základě mediálního chování </w:t>
            </w:r>
          </w:p>
        </w:tc>
      </w:tr>
      <w:tr w:rsidR="00F64B71" w:rsidRPr="00F52EEF" w14:paraId="7B409C00" w14:textId="77777777" w:rsidTr="000F34F7">
        <w:trPr>
          <w:trHeight w:val="265"/>
        </w:trPr>
        <w:tc>
          <w:tcPr>
            <w:tcW w:w="4471" w:type="dxa"/>
            <w:gridSpan w:val="2"/>
            <w:tcBorders>
              <w:top w:val="nil"/>
            </w:tcBorders>
            <w:shd w:val="clear" w:color="auto" w:fill="F7CAAC"/>
          </w:tcPr>
          <w:p w14:paraId="3D6D01F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19F230A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AF04A6A" w14:textId="77777777" w:rsidTr="000F34F7">
        <w:trPr>
          <w:trHeight w:val="1497"/>
        </w:trPr>
        <w:tc>
          <w:tcPr>
            <w:tcW w:w="10673" w:type="dxa"/>
            <w:gridSpan w:val="8"/>
            <w:tcBorders>
              <w:top w:val="nil"/>
            </w:tcBorders>
          </w:tcPr>
          <w:p w14:paraId="03C410C3" w14:textId="50BFDBE5" w:rsidR="003D4CE1" w:rsidRDefault="00F64B71" w:rsidP="00935F76">
            <w:pPr>
              <w:shd w:val="clear" w:color="auto" w:fill="FFFFFF"/>
              <w:tabs>
                <w:tab w:val="left" w:pos="567"/>
              </w:tabs>
              <w:spacing w:before="100" w:beforeAutospacing="1" w:after="100" w:afterAutospacing="1"/>
              <w:rPr>
                <w:ins w:id="1246" w:author="FMK" w:date="2020-01-29T18:36:00Z"/>
                <w:rFonts w:asciiTheme="minorHAnsi" w:hAnsiTheme="minorHAnsi"/>
                <w:color w:val="FF0000"/>
                <w:shd w:val="clear" w:color="auto" w:fill="FFFFFF"/>
              </w:rPr>
            </w:pPr>
            <w:r w:rsidRPr="000F34F7">
              <w:rPr>
                <w:rFonts w:asciiTheme="minorHAnsi" w:hAnsiTheme="minorHAnsi" w:cstheme="minorHAnsi"/>
                <w:b/>
                <w:bCs/>
                <w:lang w:val="sk-SK" w:eastAsia="sk-SK"/>
              </w:rPr>
              <w:t>Povinná literatura:</w:t>
            </w:r>
            <w:r w:rsidRPr="00F52EEF">
              <w:rPr>
                <w:rFonts w:asciiTheme="minorHAnsi" w:hAnsiTheme="minorHAnsi" w:cstheme="minorHAnsi"/>
                <w:lang w:val="sk-SK" w:eastAsia="sk-SK"/>
              </w:rPr>
              <w:t> </w:t>
            </w:r>
            <w:r w:rsidRPr="00F52EEF">
              <w:rPr>
                <w:rFonts w:asciiTheme="minorHAnsi" w:hAnsiTheme="minorHAnsi" w:cstheme="minorHAnsi"/>
                <w:lang w:val="sk-SK" w:eastAsia="sk-SK"/>
              </w:rPr>
              <w:br/>
            </w:r>
            <w:del w:id="1247" w:author="FMK" w:date="2020-02-02T18:11:00Z">
              <w:r w:rsidRPr="009F22D7" w:rsidDel="009924B9">
                <w:rPr>
                  <w:rFonts w:asciiTheme="minorHAnsi" w:hAnsiTheme="minorHAnsi"/>
                  <w:color w:val="FF0000"/>
                  <w:lang w:val="sk-SK"/>
                  <w:rPrChange w:id="1248" w:author="Martin Kazík" w:date="2020-01-23T11:23:00Z">
                    <w:rPr>
                      <w:rFonts w:asciiTheme="minorHAnsi" w:hAnsiTheme="minorHAnsi"/>
                      <w:lang w:val="sk-SK"/>
                    </w:rPr>
                  </w:rPrChange>
                </w:rPr>
                <w:delText>HRADISKÁ, Elena, BREČKA, Samuel a Zbyněk VYBÍRAL. 2009. </w:delText>
              </w:r>
              <w:r w:rsidRPr="009F22D7" w:rsidDel="009924B9">
                <w:rPr>
                  <w:rFonts w:asciiTheme="minorHAnsi" w:hAnsiTheme="minorHAnsi"/>
                  <w:i/>
                  <w:color w:val="FF0000"/>
                  <w:lang w:val="sk-SK"/>
                  <w:rPrChange w:id="1249" w:author="Martin Kazík" w:date="2020-01-23T11:23:00Z">
                    <w:rPr>
                      <w:rFonts w:asciiTheme="minorHAnsi" w:hAnsiTheme="minorHAnsi"/>
                      <w:i/>
                      <w:lang w:val="sk-SK"/>
                    </w:rPr>
                  </w:rPrChange>
                </w:rPr>
                <w:delText>Psychológia médií</w:delText>
              </w:r>
              <w:r w:rsidRPr="009F22D7" w:rsidDel="009924B9">
                <w:rPr>
                  <w:rFonts w:asciiTheme="minorHAnsi" w:hAnsiTheme="minorHAnsi"/>
                  <w:color w:val="FF0000"/>
                  <w:lang w:val="sk-SK"/>
                  <w:rPrChange w:id="1250" w:author="Martin Kazík" w:date="2020-01-23T11:23:00Z">
                    <w:rPr>
                      <w:rFonts w:asciiTheme="minorHAnsi" w:hAnsiTheme="minorHAnsi"/>
                      <w:lang w:val="sk-SK"/>
                    </w:rPr>
                  </w:rPrChange>
                </w:rPr>
                <w:delText xml:space="preserve">. Bratislava: Bratislavská vysoká škola práva. ISBN </w:delText>
              </w:r>
              <w:r w:rsidRPr="009F22D7" w:rsidDel="009924B9">
                <w:rPr>
                  <w:rFonts w:asciiTheme="minorHAnsi" w:hAnsiTheme="minorHAnsi"/>
                  <w:color w:val="FF0000"/>
                  <w:shd w:val="clear" w:color="auto" w:fill="FFFFFF"/>
                  <w:rPrChange w:id="1251" w:author="Martin Kazík" w:date="2020-01-23T11:23:00Z">
                    <w:rPr>
                      <w:rFonts w:asciiTheme="minorHAnsi" w:hAnsiTheme="minorHAnsi"/>
                      <w:shd w:val="clear" w:color="auto" w:fill="FFFFFF"/>
                    </w:rPr>
                  </w:rPrChange>
                </w:rPr>
                <w:delText>978-80-89447-12-1 </w:delText>
              </w:r>
            </w:del>
          </w:p>
          <w:p w14:paraId="0A559055" w14:textId="36D2F2F4" w:rsidR="003D4CE1" w:rsidRDefault="003D4CE1" w:rsidP="00935F76">
            <w:pPr>
              <w:shd w:val="clear" w:color="auto" w:fill="FFFFFF"/>
              <w:tabs>
                <w:tab w:val="left" w:pos="567"/>
              </w:tabs>
              <w:spacing w:before="100" w:beforeAutospacing="1" w:after="100" w:afterAutospacing="1"/>
              <w:rPr>
                <w:ins w:id="1252" w:author="FMK" w:date="2020-01-29T18:36:00Z"/>
                <w:rFonts w:asciiTheme="minorHAnsi" w:hAnsiTheme="minorHAnsi"/>
                <w:color w:val="FF0000"/>
                <w:shd w:val="clear" w:color="auto" w:fill="FFFFFF"/>
              </w:rPr>
            </w:pPr>
            <w:ins w:id="1253" w:author="FMK" w:date="2020-01-29T18:36:00Z">
              <w:r w:rsidRPr="003D4CE1">
                <w:rPr>
                  <w:rFonts w:asciiTheme="minorHAnsi" w:hAnsiTheme="minorHAnsi"/>
                  <w:color w:val="FF0000"/>
                  <w:shd w:val="clear" w:color="auto" w:fill="FFFFFF"/>
                </w:rPr>
                <w:t>DILL, Karen E., ed.</w:t>
              </w:r>
              <w:r>
                <w:rPr>
                  <w:rFonts w:asciiTheme="minorHAnsi" w:hAnsiTheme="minorHAnsi"/>
                  <w:color w:val="FF0000"/>
                  <w:shd w:val="clear" w:color="auto" w:fill="FFFFFF"/>
                </w:rPr>
                <w:t xml:space="preserve"> 2013.</w:t>
              </w:r>
              <w:r w:rsidRPr="003D4CE1">
                <w:rPr>
                  <w:rFonts w:asciiTheme="minorHAnsi" w:hAnsiTheme="minorHAnsi"/>
                  <w:color w:val="FF0000"/>
                  <w:shd w:val="clear" w:color="auto" w:fill="FFFFFF"/>
                </w:rPr>
                <w:t xml:space="preserve"> </w:t>
              </w:r>
              <w:r w:rsidRPr="003D4CE1">
                <w:rPr>
                  <w:rFonts w:asciiTheme="minorHAnsi" w:hAnsiTheme="minorHAnsi"/>
                  <w:i/>
                  <w:color w:val="FF0000"/>
                  <w:shd w:val="clear" w:color="auto" w:fill="FFFFFF"/>
                  <w:rPrChange w:id="1254" w:author="FMK" w:date="2020-01-29T18:36:00Z">
                    <w:rPr>
                      <w:rFonts w:asciiTheme="minorHAnsi" w:hAnsiTheme="minorHAnsi"/>
                      <w:color w:val="FF0000"/>
                      <w:shd w:val="clear" w:color="auto" w:fill="FFFFFF"/>
                    </w:rPr>
                  </w:rPrChange>
                </w:rPr>
                <w:t xml:space="preserve">The Oxford handbook of media psychology. </w:t>
              </w:r>
              <w:r w:rsidRPr="003D4CE1">
                <w:rPr>
                  <w:rFonts w:asciiTheme="minorHAnsi" w:hAnsiTheme="minorHAnsi"/>
                  <w:color w:val="FF0000"/>
                  <w:shd w:val="clear" w:color="auto" w:fill="FFFFFF"/>
                </w:rPr>
                <w:t>Ne</w:t>
              </w:r>
              <w:r>
                <w:rPr>
                  <w:rFonts w:asciiTheme="minorHAnsi" w:hAnsiTheme="minorHAnsi"/>
                  <w:color w:val="FF0000"/>
                  <w:shd w:val="clear" w:color="auto" w:fill="FFFFFF"/>
                </w:rPr>
                <w:t>w York: Oxford University Press</w:t>
              </w:r>
              <w:r w:rsidRPr="003D4CE1">
                <w:rPr>
                  <w:rFonts w:asciiTheme="minorHAnsi" w:hAnsiTheme="minorHAnsi"/>
                  <w:color w:val="FF0000"/>
                  <w:shd w:val="clear" w:color="auto" w:fill="FFFFFF"/>
                </w:rPr>
                <w:t>. ISBN 9780195398809.</w:t>
              </w:r>
            </w:ins>
          </w:p>
          <w:p w14:paraId="504C0141" w14:textId="77777777" w:rsidR="003D4CE1" w:rsidRDefault="00F64B71" w:rsidP="00935F76">
            <w:pPr>
              <w:shd w:val="clear" w:color="auto" w:fill="FFFFFF"/>
              <w:tabs>
                <w:tab w:val="left" w:pos="567"/>
              </w:tabs>
              <w:spacing w:before="100" w:beforeAutospacing="1" w:after="100" w:afterAutospacing="1"/>
              <w:rPr>
                <w:ins w:id="1255" w:author="FMK" w:date="2020-01-29T18:42:00Z"/>
                <w:rFonts w:asciiTheme="minorHAnsi" w:hAnsiTheme="minorHAnsi" w:cstheme="minorHAnsi"/>
                <w:b/>
                <w:shd w:val="clear" w:color="auto" w:fill="FFFFFF"/>
              </w:rPr>
            </w:pPr>
            <w:r w:rsidRPr="00F52EEF">
              <w:rPr>
                <w:rFonts w:asciiTheme="minorHAnsi" w:hAnsiTheme="minorHAnsi" w:cstheme="minorHAnsi"/>
                <w:shd w:val="clear" w:color="auto" w:fill="FFFFFF"/>
              </w:rPr>
              <w:br/>
            </w:r>
            <w:r w:rsidRPr="000F34F7">
              <w:rPr>
                <w:rFonts w:asciiTheme="minorHAnsi" w:hAnsiTheme="minorHAnsi" w:cstheme="minorHAnsi"/>
                <w:b/>
                <w:shd w:val="clear" w:color="auto" w:fill="FFFFFF"/>
              </w:rPr>
              <w:t>Doporučená literatura:</w:t>
            </w:r>
          </w:p>
          <w:p w14:paraId="12778F9F" w14:textId="77777777" w:rsidR="003D4CE1" w:rsidRDefault="003D4CE1" w:rsidP="003D4CE1">
            <w:pPr>
              <w:tabs>
                <w:tab w:val="left" w:pos="567"/>
              </w:tabs>
              <w:rPr>
                <w:ins w:id="1256" w:author="FMK" w:date="2020-01-29T18:42:00Z"/>
              </w:rPr>
            </w:pPr>
            <w:ins w:id="1257" w:author="FMK" w:date="2020-01-29T18:42:00Z">
              <w:r w:rsidRPr="00F0435D">
                <w:rPr>
                  <w:rFonts w:asciiTheme="minorHAnsi" w:hAnsiTheme="minorHAnsi" w:cstheme="minorHAnsi"/>
                  <w:bCs/>
                </w:rPr>
                <w:t xml:space="preserve">JIRÁK, Jan a Barbara KÖPPLOVÁ. </w:t>
              </w:r>
              <w:r w:rsidRPr="007F60D7">
                <w:rPr>
                  <w:rFonts w:asciiTheme="minorHAnsi" w:hAnsiTheme="minorHAnsi"/>
                  <w:i/>
                  <w:rPrChange w:id="1258" w:author="FMK" w:date="2020-01-29T18:46:00Z">
                    <w:rPr>
                      <w:rFonts w:asciiTheme="minorHAnsi" w:hAnsiTheme="minorHAnsi"/>
                    </w:rPr>
                  </w:rPrChange>
                </w:rPr>
                <w:t>Masová média.</w:t>
              </w:r>
              <w:r w:rsidRPr="00F0435D">
                <w:rPr>
                  <w:rFonts w:asciiTheme="minorHAnsi" w:hAnsiTheme="minorHAnsi" w:cstheme="minorHAnsi"/>
                  <w:bCs/>
                </w:rPr>
                <w:t xml:space="preserve"> 2., přepracované vydání. Praha: Portál, 2015, 390 s. ISBN 9788026207436.</w:t>
              </w:r>
              <w:r>
                <w:t xml:space="preserve"> </w:t>
              </w:r>
            </w:ins>
          </w:p>
          <w:p w14:paraId="0FCD6F4D" w14:textId="77777777" w:rsidR="003D4CE1" w:rsidRDefault="003D4CE1" w:rsidP="003D4CE1">
            <w:pPr>
              <w:tabs>
                <w:tab w:val="left" w:pos="567"/>
              </w:tabs>
              <w:rPr>
                <w:ins w:id="1259" w:author="FMK" w:date="2020-01-29T18:42:00Z"/>
                <w:rFonts w:asciiTheme="minorHAnsi" w:hAnsiTheme="minorHAnsi" w:cstheme="minorHAnsi"/>
                <w:bCs/>
              </w:rPr>
            </w:pPr>
            <w:ins w:id="1260" w:author="FMK" w:date="2020-01-29T18:42:00Z">
              <w:r w:rsidRPr="00F30AB0">
                <w:rPr>
                  <w:rFonts w:asciiTheme="minorHAnsi" w:hAnsiTheme="minorHAnsi" w:cstheme="minorHAnsi"/>
                  <w:bCs/>
                </w:rPr>
                <w:t>JIRÁK, Jan a Helena PAVLIČÍKOVÁ.</w:t>
              </w:r>
              <w:r>
                <w:rPr>
                  <w:rFonts w:asciiTheme="minorHAnsi" w:hAnsiTheme="minorHAnsi" w:cstheme="minorHAnsi"/>
                  <w:bCs/>
                </w:rPr>
                <w:t xml:space="preserve"> 2013.</w:t>
              </w:r>
              <w:r w:rsidRPr="00F30AB0">
                <w:rPr>
                  <w:rFonts w:asciiTheme="minorHAnsi" w:hAnsiTheme="minorHAnsi" w:cstheme="minorHAnsi"/>
                  <w:bCs/>
                </w:rPr>
                <w:t xml:space="preserve"> </w:t>
              </w:r>
              <w:r w:rsidRPr="008B1F52">
                <w:rPr>
                  <w:rFonts w:asciiTheme="minorHAnsi" w:hAnsiTheme="minorHAnsi" w:cstheme="minorHAnsi"/>
                  <w:bCs/>
                  <w:i/>
                </w:rPr>
                <w:t>Média pod lupou: (mediální výchova jako téma celoživotního vzdělávání).</w:t>
              </w:r>
              <w:r>
                <w:rPr>
                  <w:rFonts w:asciiTheme="minorHAnsi" w:hAnsiTheme="minorHAnsi" w:cstheme="minorHAnsi"/>
                  <w:bCs/>
                </w:rPr>
                <w:t xml:space="preserve"> Praha: Powerprint</w:t>
              </w:r>
              <w:r w:rsidRPr="00F30AB0">
                <w:rPr>
                  <w:rFonts w:asciiTheme="minorHAnsi" w:hAnsiTheme="minorHAnsi" w:cstheme="minorHAnsi"/>
                  <w:bCs/>
                </w:rPr>
                <w:t>. ISBN 9788087415702.</w:t>
              </w:r>
            </w:ins>
          </w:p>
          <w:p w14:paraId="57339AB6" w14:textId="77777777" w:rsidR="003D4CE1" w:rsidRPr="00F0435D" w:rsidRDefault="003D4CE1" w:rsidP="003D4CE1">
            <w:pPr>
              <w:tabs>
                <w:tab w:val="left" w:pos="567"/>
              </w:tabs>
              <w:rPr>
                <w:ins w:id="1261" w:author="FMK" w:date="2020-01-29T18:42:00Z"/>
                <w:rFonts w:asciiTheme="minorHAnsi" w:hAnsiTheme="minorHAnsi" w:cstheme="minorHAnsi"/>
              </w:rPr>
            </w:pPr>
          </w:p>
          <w:p w14:paraId="3BAC806F" w14:textId="77777777" w:rsidR="007F60D7" w:rsidRDefault="003D4CE1" w:rsidP="003D4CE1">
            <w:pPr>
              <w:tabs>
                <w:tab w:val="left" w:pos="567"/>
              </w:tabs>
              <w:rPr>
                <w:ins w:id="1262" w:author="FMK" w:date="2020-01-29T18:45:00Z"/>
              </w:rPr>
            </w:pPr>
            <w:ins w:id="1263" w:author="FMK" w:date="2020-01-29T18:42:00Z">
              <w:r w:rsidRPr="00F52EEF">
                <w:rPr>
                  <w:rStyle w:val="fn"/>
                  <w:rFonts w:asciiTheme="minorHAnsi" w:hAnsiTheme="minorHAnsi" w:cstheme="minorHAnsi"/>
                </w:rPr>
                <w:t xml:space="preserve">JEŽEK, Vlastimil a Jan JIRÁK. 2014. </w:t>
              </w:r>
              <w:r w:rsidRPr="00F52EEF">
                <w:rPr>
                  <w:rStyle w:val="fn"/>
                  <w:rFonts w:asciiTheme="minorHAnsi" w:hAnsiTheme="minorHAnsi" w:cstheme="minorHAnsi"/>
                  <w:i/>
                </w:rPr>
                <w:t>Média a my.</w:t>
              </w:r>
              <w:r w:rsidRPr="00F52EEF">
                <w:rPr>
                  <w:rStyle w:val="fn"/>
                  <w:rFonts w:asciiTheme="minorHAnsi" w:hAnsiTheme="minorHAnsi" w:cstheme="minorHAnsi"/>
                </w:rPr>
                <w:t xml:space="preserve"> Praha: Akademie múzických umění. ISBN 978-80-7331-304-3.</w:t>
              </w:r>
            </w:ins>
            <w:ins w:id="1264" w:author="FMK" w:date="2020-01-29T18:45:00Z">
              <w:r w:rsidR="007F60D7">
                <w:t xml:space="preserve"> </w:t>
              </w:r>
            </w:ins>
          </w:p>
          <w:p w14:paraId="6C3EBA62" w14:textId="77777777" w:rsidR="007F60D7" w:rsidRDefault="007F60D7" w:rsidP="003D4CE1">
            <w:pPr>
              <w:tabs>
                <w:tab w:val="left" w:pos="567"/>
              </w:tabs>
              <w:rPr>
                <w:ins w:id="1265" w:author="FMK" w:date="2020-01-29T18:47:00Z"/>
              </w:rPr>
            </w:pPr>
            <w:ins w:id="1266" w:author="FMK" w:date="2020-01-29T18:45:00Z">
              <w:r w:rsidRPr="007F60D7">
                <w:rPr>
                  <w:rStyle w:val="fn"/>
                  <w:rFonts w:asciiTheme="minorHAnsi" w:hAnsiTheme="minorHAnsi" w:cstheme="minorHAnsi"/>
                </w:rPr>
                <w:t xml:space="preserve">CHROMÝ, Jan. </w:t>
              </w:r>
              <w:r>
                <w:rPr>
                  <w:rStyle w:val="fn"/>
                  <w:rFonts w:asciiTheme="minorHAnsi" w:hAnsiTheme="minorHAnsi" w:cstheme="minorHAnsi"/>
                </w:rPr>
                <w:t xml:space="preserve">2014. </w:t>
              </w:r>
              <w:r w:rsidRPr="007F60D7">
                <w:rPr>
                  <w:rStyle w:val="fn"/>
                  <w:rFonts w:asciiTheme="minorHAnsi" w:hAnsiTheme="minorHAnsi" w:cstheme="minorHAnsi"/>
                  <w:i/>
                  <w:rPrChange w:id="1267" w:author="FMK" w:date="2020-01-29T18:45:00Z">
                    <w:rPr>
                      <w:rStyle w:val="fn"/>
                      <w:rFonts w:asciiTheme="minorHAnsi" w:hAnsiTheme="minorHAnsi" w:cstheme="minorHAnsi"/>
                    </w:rPr>
                  </w:rPrChange>
                </w:rPr>
                <w:t>Komunikace, média, vzdělávání, kultura.</w:t>
              </w:r>
              <w:r w:rsidRPr="007F60D7">
                <w:rPr>
                  <w:rStyle w:val="fn"/>
                  <w:rFonts w:asciiTheme="minorHAnsi" w:hAnsiTheme="minorHAnsi" w:cstheme="minorHAnsi"/>
                </w:rPr>
                <w:t xml:space="preserve"> Praha</w:t>
              </w:r>
              <w:r>
                <w:rPr>
                  <w:rStyle w:val="fn"/>
                  <w:rFonts w:asciiTheme="minorHAnsi" w:hAnsiTheme="minorHAnsi" w:cstheme="minorHAnsi"/>
                </w:rPr>
                <w:t>: Extrasystem Praha.</w:t>
              </w:r>
              <w:r w:rsidRPr="007F60D7">
                <w:rPr>
                  <w:rStyle w:val="fn"/>
                  <w:rFonts w:asciiTheme="minorHAnsi" w:hAnsiTheme="minorHAnsi" w:cstheme="minorHAnsi"/>
                </w:rPr>
                <w:t xml:space="preserve"> ISBN 9788087570197.</w:t>
              </w:r>
            </w:ins>
            <w:ins w:id="1268" w:author="FMK" w:date="2020-01-29T18:47:00Z">
              <w:r>
                <w:t xml:space="preserve"> </w:t>
              </w:r>
            </w:ins>
          </w:p>
          <w:p w14:paraId="09A8D1C7" w14:textId="07695309" w:rsidR="003D4CE1" w:rsidRDefault="007F60D7" w:rsidP="003D4CE1">
            <w:pPr>
              <w:tabs>
                <w:tab w:val="left" w:pos="567"/>
              </w:tabs>
              <w:rPr>
                <w:ins w:id="1269" w:author="FMK" w:date="2020-01-29T18:47:00Z"/>
                <w:rStyle w:val="fn"/>
                <w:rFonts w:asciiTheme="minorHAnsi" w:hAnsiTheme="minorHAnsi" w:cstheme="minorHAnsi"/>
              </w:rPr>
            </w:pPr>
            <w:ins w:id="1270" w:author="FMK" w:date="2020-01-29T18:47:00Z">
              <w:r w:rsidRPr="007F60D7">
                <w:rPr>
                  <w:rStyle w:val="fn"/>
                  <w:rFonts w:asciiTheme="minorHAnsi" w:hAnsiTheme="minorHAnsi" w:cstheme="minorHAnsi"/>
                </w:rPr>
                <w:t>MCQUAIL, Denis.</w:t>
              </w:r>
            </w:ins>
            <w:ins w:id="1271" w:author="FMK" w:date="2020-01-29T18:48:00Z">
              <w:r>
                <w:rPr>
                  <w:rStyle w:val="fn"/>
                  <w:rFonts w:asciiTheme="minorHAnsi" w:hAnsiTheme="minorHAnsi" w:cstheme="minorHAnsi"/>
                </w:rPr>
                <w:t xml:space="preserve"> 2016.</w:t>
              </w:r>
            </w:ins>
            <w:ins w:id="1272" w:author="FMK" w:date="2020-01-29T18:47:00Z">
              <w:r w:rsidRPr="007F60D7">
                <w:rPr>
                  <w:rStyle w:val="fn"/>
                  <w:rFonts w:asciiTheme="minorHAnsi" w:hAnsiTheme="minorHAnsi" w:cstheme="minorHAnsi"/>
                </w:rPr>
                <w:t xml:space="preserve"> </w:t>
              </w:r>
              <w:r w:rsidRPr="007F60D7">
                <w:rPr>
                  <w:rStyle w:val="fn"/>
                  <w:rFonts w:asciiTheme="minorHAnsi" w:hAnsiTheme="minorHAnsi" w:cstheme="minorHAnsi"/>
                  <w:i/>
                  <w:rPrChange w:id="1273" w:author="FMK" w:date="2020-01-29T18:48:00Z">
                    <w:rPr>
                      <w:rStyle w:val="fn"/>
                      <w:rFonts w:asciiTheme="minorHAnsi" w:hAnsiTheme="minorHAnsi" w:cstheme="minorHAnsi"/>
                    </w:rPr>
                  </w:rPrChange>
                </w:rPr>
                <w:t>Žurnalistika a společnost.</w:t>
              </w:r>
              <w:r>
                <w:rPr>
                  <w:rStyle w:val="fn"/>
                  <w:rFonts w:asciiTheme="minorHAnsi" w:hAnsiTheme="minorHAnsi" w:cstheme="minorHAnsi"/>
                </w:rPr>
                <w:t xml:space="preserve"> Praha</w:t>
              </w:r>
              <w:r w:rsidRPr="007F60D7">
                <w:rPr>
                  <w:rStyle w:val="fn"/>
                  <w:rFonts w:asciiTheme="minorHAnsi" w:hAnsiTheme="minorHAnsi" w:cstheme="minorHAnsi"/>
                </w:rPr>
                <w:t>: Univerzita Karlova, naklad</w:t>
              </w:r>
              <w:r>
                <w:rPr>
                  <w:rStyle w:val="fn"/>
                  <w:rFonts w:asciiTheme="minorHAnsi" w:hAnsiTheme="minorHAnsi" w:cstheme="minorHAnsi"/>
                </w:rPr>
                <w:t>atelství Karolinum.</w:t>
              </w:r>
              <w:r w:rsidRPr="007F60D7">
                <w:rPr>
                  <w:rStyle w:val="fn"/>
                  <w:rFonts w:asciiTheme="minorHAnsi" w:hAnsiTheme="minorHAnsi" w:cstheme="minorHAnsi"/>
                </w:rPr>
                <w:t xml:space="preserve"> ISBN 9788024630939.</w:t>
              </w:r>
            </w:ins>
          </w:p>
          <w:p w14:paraId="07DD0CE1" w14:textId="77777777" w:rsidR="007F60D7" w:rsidRDefault="007F60D7" w:rsidP="003D4CE1">
            <w:pPr>
              <w:tabs>
                <w:tab w:val="left" w:pos="567"/>
              </w:tabs>
              <w:rPr>
                <w:ins w:id="1274" w:author="FMK" w:date="2020-01-29T18:45:00Z"/>
                <w:rStyle w:val="fn"/>
                <w:rFonts w:asciiTheme="minorHAnsi" w:hAnsiTheme="minorHAnsi" w:cstheme="minorHAnsi"/>
              </w:rPr>
            </w:pPr>
          </w:p>
          <w:p w14:paraId="36AB707C" w14:textId="77777777" w:rsidR="007F60D7" w:rsidRPr="00F52EEF" w:rsidRDefault="007F60D7" w:rsidP="003D4CE1">
            <w:pPr>
              <w:tabs>
                <w:tab w:val="left" w:pos="567"/>
              </w:tabs>
              <w:rPr>
                <w:ins w:id="1275" w:author="FMK" w:date="2020-01-29T18:42:00Z"/>
                <w:rStyle w:val="fn"/>
                <w:rFonts w:asciiTheme="minorHAnsi" w:hAnsiTheme="minorHAnsi" w:cstheme="minorHAnsi"/>
              </w:rPr>
            </w:pPr>
          </w:p>
          <w:p w14:paraId="78ADB471" w14:textId="6726EFFB" w:rsidR="00F64B71" w:rsidRPr="00F52EEF" w:rsidRDefault="00F64B71" w:rsidP="00935F76">
            <w:pPr>
              <w:shd w:val="clear" w:color="auto" w:fill="FFFFFF"/>
              <w:tabs>
                <w:tab w:val="left" w:pos="567"/>
              </w:tabs>
              <w:spacing w:before="100" w:beforeAutospacing="1" w:after="100" w:afterAutospacing="1"/>
              <w:rPr>
                <w:rFonts w:asciiTheme="minorHAnsi" w:hAnsiTheme="minorHAnsi" w:cstheme="minorHAnsi"/>
                <w:lang w:val="sk-SK" w:eastAsia="sk-SK"/>
              </w:rPr>
            </w:pPr>
            <w:del w:id="1276" w:author="FMK" w:date="2020-02-02T18:11:00Z">
              <w:r w:rsidRPr="00F52EEF" w:rsidDel="009924B9">
                <w:rPr>
                  <w:rFonts w:asciiTheme="minorHAnsi" w:hAnsiTheme="minorHAnsi" w:cstheme="minorHAnsi"/>
                  <w:shd w:val="clear" w:color="auto" w:fill="FFFFFF"/>
                </w:rPr>
                <w:lastRenderedPageBreak/>
                <w:br/>
              </w:r>
              <w:r w:rsidRPr="009F22D7" w:rsidDel="009924B9">
                <w:rPr>
                  <w:rFonts w:asciiTheme="minorHAnsi" w:hAnsiTheme="minorHAnsi"/>
                  <w:color w:val="FF0000"/>
                  <w:lang w:val="sk-SK"/>
                  <w:rPrChange w:id="1277" w:author="Martin Kazík" w:date="2020-01-23T11:23:00Z">
                    <w:rPr>
                      <w:rFonts w:asciiTheme="minorHAnsi" w:hAnsiTheme="minorHAnsi"/>
                      <w:lang w:val="sk-SK"/>
                    </w:rPr>
                  </w:rPrChange>
                </w:rPr>
                <w:delText>SLAMĚNÍK, Ivan. 1998. Člověk a media: Psychologie masové komunikace. In:</w:delText>
              </w:r>
              <w:r w:rsidRPr="009F22D7" w:rsidDel="009924B9">
                <w:rPr>
                  <w:rFonts w:asciiTheme="minorHAnsi" w:hAnsiTheme="minorHAnsi"/>
                  <w:i/>
                  <w:color w:val="FF0000"/>
                  <w:lang w:val="sk-SK"/>
                  <w:rPrChange w:id="1278" w:author="Martin Kazík" w:date="2020-01-23T11:23:00Z">
                    <w:rPr>
                      <w:rFonts w:asciiTheme="minorHAnsi" w:hAnsiTheme="minorHAnsi"/>
                      <w:i/>
                      <w:lang w:val="sk-SK"/>
                    </w:rPr>
                  </w:rPrChange>
                </w:rPr>
                <w:delText xml:space="preserve"> Výrost, J. a kol.: Aplikovaná sociální psychologie</w:delText>
              </w:r>
              <w:r w:rsidRPr="009F22D7" w:rsidDel="009924B9">
                <w:rPr>
                  <w:rFonts w:asciiTheme="minorHAnsi" w:hAnsiTheme="minorHAnsi"/>
                  <w:color w:val="FF0000"/>
                  <w:lang w:val="sk-SK"/>
                  <w:rPrChange w:id="1279" w:author="Martin Kazík" w:date="2020-01-23T11:23:00Z">
                    <w:rPr>
                      <w:rFonts w:asciiTheme="minorHAnsi" w:hAnsiTheme="minorHAnsi"/>
                      <w:lang w:val="sk-SK"/>
                    </w:rPr>
                  </w:rPrChange>
                </w:rPr>
                <w:delText>. Praha: Portál. </w:delText>
              </w:r>
              <w:r w:rsidRPr="009F22D7" w:rsidDel="009924B9">
                <w:rPr>
                  <w:rFonts w:asciiTheme="minorHAnsi" w:hAnsiTheme="minorHAnsi"/>
                  <w:color w:val="FF0000"/>
                  <w:rPrChange w:id="1280" w:author="Martin Kazík" w:date="2020-01-23T11:23:00Z">
                    <w:rPr>
                      <w:rFonts w:asciiTheme="minorHAnsi" w:hAnsiTheme="minorHAnsi"/>
                    </w:rPr>
                  </w:rPrChange>
                </w:rPr>
                <w:delText>ISBN 80-7178-269-6</w:delText>
              </w:r>
              <w:r w:rsidRPr="009F22D7" w:rsidDel="009924B9">
                <w:rPr>
                  <w:rFonts w:asciiTheme="minorHAnsi" w:hAnsiTheme="minorHAnsi"/>
                  <w:color w:val="FF0000"/>
                  <w:rPrChange w:id="1281" w:author="Martin Kazík" w:date="2020-01-23T11:23:00Z">
                    <w:rPr>
                      <w:rFonts w:asciiTheme="minorHAnsi" w:hAnsiTheme="minorHAnsi"/>
                    </w:rPr>
                  </w:rPrChange>
                </w:rPr>
                <w:br/>
              </w:r>
              <w:r w:rsidRPr="009F22D7" w:rsidDel="009924B9">
                <w:rPr>
                  <w:rFonts w:asciiTheme="minorHAnsi" w:hAnsiTheme="minorHAnsi"/>
                  <w:color w:val="FF0000"/>
                  <w:lang w:val="sk-SK"/>
                  <w:rPrChange w:id="1282" w:author="Martin Kazík" w:date="2020-01-23T11:23:00Z">
                    <w:rPr>
                      <w:rFonts w:asciiTheme="minorHAnsi" w:hAnsiTheme="minorHAnsi"/>
                      <w:lang w:val="sk-SK"/>
                    </w:rPr>
                  </w:rPrChange>
                </w:rPr>
                <w:delText>JIRÁK, Jan. 2003. </w:delText>
              </w:r>
              <w:r w:rsidRPr="009F22D7" w:rsidDel="009924B9">
                <w:rPr>
                  <w:rFonts w:asciiTheme="minorHAnsi" w:hAnsiTheme="minorHAnsi"/>
                  <w:i/>
                  <w:color w:val="FF0000"/>
                  <w:lang w:val="sk-SK"/>
                  <w:rPrChange w:id="1283" w:author="Martin Kazík" w:date="2020-01-23T11:23:00Z">
                    <w:rPr>
                      <w:rFonts w:asciiTheme="minorHAnsi" w:hAnsiTheme="minorHAnsi"/>
                      <w:i/>
                      <w:lang w:val="sk-SK"/>
                    </w:rPr>
                  </w:rPrChange>
                </w:rPr>
                <w:delText xml:space="preserve">Média a společnost: stručný úvod do studia médií a mediální komunikace. </w:delText>
              </w:r>
              <w:r w:rsidRPr="009F22D7" w:rsidDel="009924B9">
                <w:rPr>
                  <w:rFonts w:asciiTheme="minorHAnsi" w:hAnsiTheme="minorHAnsi"/>
                  <w:color w:val="FF0000"/>
                  <w:lang w:val="sk-SK"/>
                  <w:rPrChange w:id="1284" w:author="Martin Kazík" w:date="2020-01-23T11:23:00Z">
                    <w:rPr>
                      <w:rFonts w:asciiTheme="minorHAnsi" w:hAnsiTheme="minorHAnsi"/>
                      <w:lang w:val="sk-SK"/>
                    </w:rPr>
                  </w:rPrChange>
                </w:rPr>
                <w:delText xml:space="preserve"> Praha:  Portál. ISBN 8071786977. </w:delText>
              </w:r>
              <w:r w:rsidRPr="009F22D7" w:rsidDel="009924B9">
                <w:rPr>
                  <w:rFonts w:asciiTheme="minorHAnsi" w:hAnsiTheme="minorHAnsi"/>
                  <w:color w:val="FF0000"/>
                  <w:lang w:val="sk-SK"/>
                  <w:rPrChange w:id="1285" w:author="Martin Kazík" w:date="2020-01-23T11:23:00Z">
                    <w:rPr>
                      <w:rFonts w:asciiTheme="minorHAnsi" w:hAnsiTheme="minorHAnsi"/>
                      <w:lang w:val="sk-SK"/>
                    </w:rPr>
                  </w:rPrChange>
                </w:rPr>
                <w:br/>
                <w:delText>REIFOVÁ, Irena. a kol. 2004. </w:delText>
              </w:r>
              <w:r w:rsidRPr="009F22D7" w:rsidDel="009924B9">
                <w:rPr>
                  <w:rFonts w:asciiTheme="minorHAnsi" w:hAnsiTheme="minorHAnsi"/>
                  <w:i/>
                  <w:color w:val="FF0000"/>
                  <w:lang w:val="sk-SK"/>
                  <w:rPrChange w:id="1286" w:author="Martin Kazík" w:date="2020-01-23T11:23:00Z">
                    <w:rPr>
                      <w:rFonts w:asciiTheme="minorHAnsi" w:hAnsiTheme="minorHAnsi"/>
                      <w:i/>
                      <w:lang w:val="sk-SK"/>
                    </w:rPr>
                  </w:rPrChange>
                </w:rPr>
                <w:delText>Slovník mediální komunikace</w:delText>
              </w:r>
              <w:r w:rsidRPr="009F22D7" w:rsidDel="009924B9">
                <w:rPr>
                  <w:rFonts w:asciiTheme="minorHAnsi" w:hAnsiTheme="minorHAnsi"/>
                  <w:color w:val="FF0000"/>
                  <w:lang w:val="sk-SK"/>
                  <w:rPrChange w:id="1287" w:author="Martin Kazík" w:date="2020-01-23T11:23:00Z">
                    <w:rPr>
                      <w:rFonts w:asciiTheme="minorHAnsi" w:hAnsiTheme="minorHAnsi"/>
                      <w:lang w:val="sk-SK"/>
                    </w:rPr>
                  </w:rPrChange>
                </w:rPr>
                <w:delText>. Praha: Portál. ISBN 80-7118-926-7. </w:delText>
              </w:r>
              <w:r w:rsidRPr="009F22D7" w:rsidDel="009924B9">
                <w:rPr>
                  <w:rFonts w:asciiTheme="minorHAnsi" w:hAnsiTheme="minorHAnsi"/>
                  <w:color w:val="FF0000"/>
                  <w:lang w:val="sk-SK"/>
                  <w:rPrChange w:id="1288" w:author="Martin Kazík" w:date="2020-01-23T11:23:00Z">
                    <w:rPr>
                      <w:rFonts w:asciiTheme="minorHAnsi" w:hAnsiTheme="minorHAnsi"/>
                      <w:lang w:val="sk-SK"/>
                    </w:rPr>
                  </w:rPrChange>
                </w:rPr>
                <w:br/>
                <w:delText>McNAIR, Brian. 2004. </w:delText>
              </w:r>
              <w:r w:rsidRPr="009F22D7" w:rsidDel="009924B9">
                <w:rPr>
                  <w:rFonts w:asciiTheme="minorHAnsi" w:hAnsiTheme="minorHAnsi"/>
                  <w:i/>
                  <w:color w:val="FF0000"/>
                  <w:lang w:val="sk-SK"/>
                  <w:rPrChange w:id="1289" w:author="Martin Kazík" w:date="2020-01-23T11:23:00Z">
                    <w:rPr>
                      <w:rFonts w:asciiTheme="minorHAnsi" w:hAnsiTheme="minorHAnsi"/>
                      <w:i/>
                      <w:lang w:val="sk-SK"/>
                    </w:rPr>
                  </w:rPrChange>
                </w:rPr>
                <w:delText>Sociologie žurnalistiky</w:delText>
              </w:r>
              <w:r w:rsidRPr="009F22D7" w:rsidDel="009924B9">
                <w:rPr>
                  <w:rFonts w:asciiTheme="minorHAnsi" w:hAnsiTheme="minorHAnsi"/>
                  <w:color w:val="FF0000"/>
                  <w:lang w:val="sk-SK"/>
                  <w:rPrChange w:id="1290" w:author="Martin Kazík" w:date="2020-01-23T11:23:00Z">
                    <w:rPr>
                      <w:rFonts w:asciiTheme="minorHAnsi" w:hAnsiTheme="minorHAnsi"/>
                      <w:lang w:val="sk-SK"/>
                    </w:rPr>
                  </w:rPrChange>
                </w:rPr>
                <w:delText>. Praha: Portál. ISBN 8071788406. </w:delText>
              </w:r>
              <w:r w:rsidRPr="009F22D7" w:rsidDel="009924B9">
                <w:rPr>
                  <w:rFonts w:asciiTheme="minorHAnsi" w:hAnsiTheme="minorHAnsi"/>
                  <w:color w:val="FF0000"/>
                  <w:lang w:val="sk-SK"/>
                  <w:rPrChange w:id="1291" w:author="Martin Kazík" w:date="2020-01-23T11:23:00Z">
                    <w:rPr>
                      <w:rFonts w:asciiTheme="minorHAnsi" w:hAnsiTheme="minorHAnsi"/>
                      <w:lang w:val="sk-SK"/>
                    </w:rPr>
                  </w:rPrChange>
                </w:rPr>
                <w:br/>
                <w:delText xml:space="preserve">RAMONET, Ignacio. 2003. </w:delText>
              </w:r>
              <w:r w:rsidRPr="009F22D7" w:rsidDel="009924B9">
                <w:rPr>
                  <w:rFonts w:asciiTheme="minorHAnsi" w:hAnsiTheme="minorHAnsi"/>
                  <w:i/>
                  <w:color w:val="FF0000"/>
                  <w:lang w:val="sk-SK"/>
                  <w:rPrChange w:id="1292" w:author="Martin Kazík" w:date="2020-01-23T11:23:00Z">
                    <w:rPr>
                      <w:rFonts w:asciiTheme="minorHAnsi" w:hAnsiTheme="minorHAnsi"/>
                      <w:i/>
                      <w:lang w:val="sk-SK"/>
                    </w:rPr>
                  </w:rPrChange>
                </w:rPr>
                <w:delText>Tyranie médií</w:delText>
              </w:r>
              <w:r w:rsidRPr="009F22D7" w:rsidDel="009924B9">
                <w:rPr>
                  <w:rFonts w:asciiTheme="minorHAnsi" w:hAnsiTheme="minorHAnsi"/>
                  <w:color w:val="FF0000"/>
                  <w:lang w:val="sk-SK"/>
                  <w:rPrChange w:id="1293" w:author="Martin Kazík" w:date="2020-01-23T11:23:00Z">
                    <w:rPr>
                      <w:rFonts w:asciiTheme="minorHAnsi" w:hAnsiTheme="minorHAnsi"/>
                      <w:lang w:val="sk-SK"/>
                    </w:rPr>
                  </w:rPrChange>
                </w:rPr>
                <w:delText>. Praha: Mladá fronta. ISBN 8020410376. </w:delText>
              </w:r>
              <w:r w:rsidRPr="009F22D7" w:rsidDel="009924B9">
                <w:rPr>
                  <w:rFonts w:asciiTheme="minorHAnsi" w:hAnsiTheme="minorHAnsi"/>
                  <w:color w:val="FF0000"/>
                  <w:rPrChange w:id="1294" w:author="Martin Kazík" w:date="2020-01-23T11:23:00Z">
                    <w:rPr>
                      <w:rFonts w:asciiTheme="minorHAnsi" w:hAnsiTheme="minorHAnsi"/>
                    </w:rPr>
                  </w:rPrChange>
                </w:rPr>
                <w:br/>
              </w:r>
              <w:r w:rsidR="005E41C4" w:rsidDel="009924B9">
                <w:rPr>
                  <w:rFonts w:asciiTheme="minorHAnsi" w:hAnsiTheme="minorHAnsi"/>
                  <w:color w:val="FF0000"/>
                  <w:rPrChange w:id="1295" w:author="Martin Kazík" w:date="2020-01-23T11:23:00Z">
                    <w:rPr>
                      <w:rFonts w:asciiTheme="minorHAnsi" w:hAnsiTheme="minorHAnsi"/>
                    </w:rPr>
                  </w:rPrChange>
                </w:rPr>
                <w:fldChar w:fldCharType="begin"/>
              </w:r>
              <w:r w:rsidR="005E41C4" w:rsidDel="009924B9">
                <w:rPr>
                  <w:rFonts w:asciiTheme="minorHAnsi" w:hAnsiTheme="minorHAnsi"/>
                  <w:color w:val="FF0000"/>
                  <w:rPrChange w:id="1296" w:author="Martin Kazík" w:date="2020-01-23T11:23:00Z">
                    <w:rPr>
                      <w:rFonts w:asciiTheme="minorHAnsi" w:hAnsiTheme="minorHAnsi"/>
                    </w:rPr>
                  </w:rPrChange>
                </w:rPr>
                <w:delInstrText xml:space="preserve"> HYPERLINK "http://katalog.k.utb.cz/F/?func=find-b&amp;find_code=SYS&amp;request=52636" \t "_blank" </w:delInstrText>
              </w:r>
              <w:r w:rsidR="005E41C4" w:rsidDel="009924B9">
                <w:rPr>
                  <w:rFonts w:asciiTheme="minorHAnsi" w:hAnsiTheme="minorHAnsi"/>
                  <w:color w:val="FF0000"/>
                  <w:rPrChange w:id="1297" w:author="Martin Kazík" w:date="2020-01-23T11:23:00Z">
                    <w:rPr>
                      <w:rFonts w:asciiTheme="minorHAnsi" w:hAnsiTheme="minorHAnsi"/>
                    </w:rPr>
                  </w:rPrChange>
                </w:rPr>
                <w:fldChar w:fldCharType="separate"/>
              </w:r>
              <w:r w:rsidRPr="009F22D7" w:rsidDel="009924B9">
                <w:rPr>
                  <w:rFonts w:asciiTheme="minorHAnsi" w:hAnsiTheme="minorHAnsi"/>
                  <w:color w:val="FF0000"/>
                  <w:rPrChange w:id="1298" w:author="Martin Kazík" w:date="2020-01-23T11:23:00Z">
                    <w:rPr>
                      <w:rFonts w:asciiTheme="minorHAnsi" w:hAnsiTheme="minorHAnsi"/>
                    </w:rPr>
                  </w:rPrChange>
                </w:rPr>
                <w:delText xml:space="preserve">MCQUAIL, Denis. 2009. </w:delText>
              </w:r>
              <w:r w:rsidRPr="009F22D7" w:rsidDel="009924B9">
                <w:rPr>
                  <w:rFonts w:asciiTheme="minorHAnsi" w:hAnsiTheme="minorHAnsi"/>
                  <w:i/>
                  <w:color w:val="FF0000"/>
                  <w:rPrChange w:id="1299" w:author="Martin Kazík" w:date="2020-01-23T11:23:00Z">
                    <w:rPr>
                      <w:rFonts w:asciiTheme="minorHAnsi" w:hAnsiTheme="minorHAnsi"/>
                      <w:i/>
                    </w:rPr>
                  </w:rPrChange>
                </w:rPr>
                <w:delText xml:space="preserve">Úvod do teorie masové komunikace. </w:delText>
              </w:r>
              <w:r w:rsidRPr="009F22D7" w:rsidDel="009924B9">
                <w:rPr>
                  <w:rFonts w:asciiTheme="minorHAnsi" w:hAnsiTheme="minorHAnsi"/>
                  <w:color w:val="FF0000"/>
                  <w:rPrChange w:id="1300" w:author="Martin Kazík" w:date="2020-01-23T11:23:00Z">
                    <w:rPr>
                      <w:rFonts w:asciiTheme="minorHAnsi" w:hAnsiTheme="minorHAnsi"/>
                    </w:rPr>
                  </w:rPrChange>
                </w:rPr>
                <w:delText>4., rozš. a přeprac. vyd. Praha: Portál. ISBN 978-80-7367-574-5. </w:delText>
              </w:r>
              <w:r w:rsidR="005E41C4" w:rsidDel="009924B9">
                <w:rPr>
                  <w:rFonts w:asciiTheme="minorHAnsi" w:hAnsiTheme="minorHAnsi"/>
                  <w:color w:val="FF0000"/>
                  <w:rPrChange w:id="1301" w:author="Martin Kazík" w:date="2020-01-23T11:23:00Z">
                    <w:rPr>
                      <w:rFonts w:asciiTheme="minorHAnsi" w:hAnsiTheme="minorHAnsi"/>
                    </w:rPr>
                  </w:rPrChange>
                </w:rPr>
                <w:fldChar w:fldCharType="end"/>
              </w:r>
              <w:r w:rsidRPr="009F22D7" w:rsidDel="009924B9">
                <w:rPr>
                  <w:rFonts w:asciiTheme="minorHAnsi" w:hAnsiTheme="minorHAnsi"/>
                  <w:color w:val="FF0000"/>
                  <w:rPrChange w:id="1302" w:author="Martin Kazík" w:date="2020-01-23T11:23:00Z">
                    <w:rPr>
                      <w:rFonts w:asciiTheme="minorHAnsi" w:hAnsiTheme="minorHAnsi"/>
                    </w:rPr>
                  </w:rPrChange>
                </w:rPr>
                <w:br/>
                <w:delText xml:space="preserve">RUß-MOHL, Stephan. 2005. </w:delText>
              </w:r>
              <w:r w:rsidRPr="009F22D7" w:rsidDel="009924B9">
                <w:rPr>
                  <w:rFonts w:asciiTheme="minorHAnsi" w:hAnsiTheme="minorHAnsi"/>
                  <w:i/>
                  <w:color w:val="FF0000"/>
                  <w:rPrChange w:id="1303" w:author="Martin Kazík" w:date="2020-01-23T11:23:00Z">
                    <w:rPr>
                      <w:rFonts w:asciiTheme="minorHAnsi" w:hAnsiTheme="minorHAnsi"/>
                      <w:i/>
                    </w:rPr>
                  </w:rPrChange>
                </w:rPr>
                <w:delText>Žurnalistika: komplexní průvodce praktickou žurnalistikou.</w:delText>
              </w:r>
              <w:r w:rsidRPr="009F22D7" w:rsidDel="009924B9">
                <w:rPr>
                  <w:rFonts w:asciiTheme="minorHAnsi" w:hAnsiTheme="minorHAnsi"/>
                  <w:color w:val="FF0000"/>
                  <w:rPrChange w:id="1304" w:author="Martin Kazík" w:date="2020-01-23T11:23:00Z">
                    <w:rPr>
                      <w:rFonts w:asciiTheme="minorHAnsi" w:hAnsiTheme="minorHAnsi"/>
                    </w:rPr>
                  </w:rPrChange>
                </w:rPr>
                <w:delText xml:space="preserve"> Praha: Grada. ISBN 80-247-0158-8.</w:delText>
              </w:r>
            </w:del>
          </w:p>
        </w:tc>
      </w:tr>
      <w:tr w:rsidR="00F64B71" w:rsidRPr="00F52EEF" w14:paraId="1809F8AF" w14:textId="77777777" w:rsidTr="000F34F7">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2F63859F"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lastRenderedPageBreak/>
              <w:t>Informace ke kombinované nebo distanční formě</w:t>
            </w:r>
          </w:p>
        </w:tc>
      </w:tr>
      <w:tr w:rsidR="00F64B71" w:rsidRPr="00F52EEF" w14:paraId="4A8AAA46" w14:textId="77777777" w:rsidTr="000F34F7">
        <w:tc>
          <w:tcPr>
            <w:tcW w:w="5605" w:type="dxa"/>
            <w:gridSpan w:val="3"/>
            <w:tcBorders>
              <w:top w:val="single" w:sz="2" w:space="0" w:color="auto"/>
            </w:tcBorders>
            <w:shd w:val="clear" w:color="auto" w:fill="F7CAAC"/>
          </w:tcPr>
          <w:p w14:paraId="519615D5"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5D0786E"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29A8C49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2644B916" w14:textId="77777777" w:rsidTr="000F34F7">
        <w:tc>
          <w:tcPr>
            <w:tcW w:w="10673" w:type="dxa"/>
            <w:gridSpan w:val="8"/>
            <w:shd w:val="clear" w:color="auto" w:fill="F7CAAC"/>
          </w:tcPr>
          <w:p w14:paraId="44B31BF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2004E940" w14:textId="77777777" w:rsidTr="000F34F7">
        <w:trPr>
          <w:trHeight w:val="827"/>
        </w:trPr>
        <w:tc>
          <w:tcPr>
            <w:tcW w:w="10673" w:type="dxa"/>
            <w:gridSpan w:val="8"/>
          </w:tcPr>
          <w:p w14:paraId="357D391D" w14:textId="77777777" w:rsidR="00F64B71" w:rsidRPr="00F52EEF" w:rsidRDefault="00F64B71" w:rsidP="00935F76">
            <w:pPr>
              <w:shd w:val="clear" w:color="auto" w:fill="FFFFFF"/>
              <w:tabs>
                <w:tab w:val="left" w:pos="567"/>
              </w:tabs>
              <w:spacing w:before="100" w:beforeAutospacing="1" w:after="100" w:afterAutospacing="1"/>
              <w:rPr>
                <w:rFonts w:asciiTheme="minorHAnsi" w:eastAsia="Calibri" w:hAnsiTheme="minorHAnsi" w:cstheme="minorHAnsi"/>
              </w:rPr>
            </w:pPr>
          </w:p>
        </w:tc>
      </w:tr>
    </w:tbl>
    <w:p w14:paraId="7774FC50" w14:textId="54E710DF" w:rsidR="000F34F7" w:rsidRDefault="000F34F7" w:rsidP="00935F76">
      <w:pPr>
        <w:tabs>
          <w:tab w:val="left" w:pos="567"/>
        </w:tabs>
        <w:spacing w:after="160" w:line="259" w:lineRule="auto"/>
        <w:rPr>
          <w:rFonts w:asciiTheme="minorHAnsi" w:hAnsiTheme="minorHAnsi" w:cstheme="minorHAnsi"/>
        </w:rPr>
      </w:pPr>
    </w:p>
    <w:p w14:paraId="738AFFF1" w14:textId="77777777" w:rsidR="000143A8" w:rsidRDefault="000143A8">
      <w:pPr>
        <w:rPr>
          <w:ins w:id="1305" w:author="Radim Bačuvčík" w:date="2020-02-06T14:51:00Z"/>
        </w:rPr>
      </w:pPr>
      <w:ins w:id="1306" w:author="Radim Bačuvčík" w:date="2020-02-06T14:51: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621"/>
        <w:gridCol w:w="1074"/>
        <w:gridCol w:w="668"/>
      </w:tblGrid>
      <w:tr w:rsidR="00F64B71" w:rsidRPr="00F52EEF" w14:paraId="519C95B2" w14:textId="77777777" w:rsidTr="000F34F7">
        <w:tc>
          <w:tcPr>
            <w:tcW w:w="10673" w:type="dxa"/>
            <w:gridSpan w:val="8"/>
            <w:tcBorders>
              <w:bottom w:val="double" w:sz="4" w:space="0" w:color="auto"/>
            </w:tcBorders>
            <w:shd w:val="clear" w:color="auto" w:fill="BDD6EE"/>
          </w:tcPr>
          <w:p w14:paraId="5E006E84" w14:textId="3B8189AA"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08CB04F7" w14:textId="77777777" w:rsidTr="000F34F7">
        <w:tc>
          <w:tcPr>
            <w:tcW w:w="3904" w:type="dxa"/>
            <w:tcBorders>
              <w:top w:val="double" w:sz="4" w:space="0" w:color="auto"/>
            </w:tcBorders>
            <w:shd w:val="clear" w:color="auto" w:fill="F7CAAC"/>
          </w:tcPr>
          <w:p w14:paraId="7F279C0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2D9A055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Psychologie médií 2</w:t>
            </w:r>
          </w:p>
        </w:tc>
      </w:tr>
      <w:tr w:rsidR="00F64B71" w:rsidRPr="00F52EEF" w14:paraId="48B00D8D" w14:textId="77777777" w:rsidTr="000F34F7">
        <w:tc>
          <w:tcPr>
            <w:tcW w:w="3904" w:type="dxa"/>
            <w:shd w:val="clear" w:color="auto" w:fill="F7CAAC"/>
          </w:tcPr>
          <w:p w14:paraId="6F8A39F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4DEA873" w14:textId="247D77FC" w:rsidR="00F64B71" w:rsidRPr="00F52EEF" w:rsidRDefault="00784D2E" w:rsidP="00935F76">
            <w:pPr>
              <w:tabs>
                <w:tab w:val="left" w:pos="567"/>
              </w:tabs>
              <w:autoSpaceDE w:val="0"/>
              <w:autoSpaceDN w:val="0"/>
              <w:adjustRightInd w:val="0"/>
              <w:rPr>
                <w:rFonts w:asciiTheme="minorHAnsi" w:hAnsiTheme="minorHAnsi" w:cstheme="minorHAnsi"/>
              </w:rPr>
            </w:pPr>
            <w:r>
              <w:rPr>
                <w:rFonts w:asciiTheme="minorHAnsi" w:eastAsia="Calibri" w:hAnsiTheme="minorHAnsi" w:cstheme="minorHAnsi"/>
              </w:rPr>
              <w:t>Povinný</w:t>
            </w:r>
            <w:r w:rsidR="00F64B71" w:rsidRPr="00F52EEF">
              <w:rPr>
                <w:rFonts w:asciiTheme="minorHAnsi" w:eastAsia="Calibri" w:hAnsiTheme="minorHAnsi" w:cstheme="minorHAnsi"/>
              </w:rPr>
              <w:t>, ZT</w:t>
            </w:r>
          </w:p>
        </w:tc>
        <w:tc>
          <w:tcPr>
            <w:tcW w:w="2695" w:type="dxa"/>
            <w:gridSpan w:val="2"/>
            <w:shd w:val="clear" w:color="auto" w:fill="F7CAAC"/>
          </w:tcPr>
          <w:p w14:paraId="0CF1170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80D137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002B50FE" w14:textId="77777777" w:rsidTr="000F34F7">
        <w:tc>
          <w:tcPr>
            <w:tcW w:w="3904" w:type="dxa"/>
            <w:shd w:val="clear" w:color="auto" w:fill="F7CAAC"/>
          </w:tcPr>
          <w:p w14:paraId="2504ADD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F8E0638" w14:textId="31FEB265"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13p</w:t>
            </w:r>
            <w:r w:rsidR="000F34F7">
              <w:rPr>
                <w:rFonts w:asciiTheme="minorHAnsi" w:eastAsia="Calibri" w:hAnsiTheme="minorHAnsi" w:cstheme="minorHAnsi"/>
              </w:rPr>
              <w:t xml:space="preserve"> </w:t>
            </w:r>
            <w:r w:rsidRPr="00F52EEF">
              <w:rPr>
                <w:rFonts w:asciiTheme="minorHAnsi" w:eastAsia="Calibri" w:hAnsiTheme="minorHAnsi" w:cstheme="minorHAnsi"/>
              </w:rPr>
              <w:t>+</w:t>
            </w:r>
            <w:r w:rsidR="000F34F7">
              <w:rPr>
                <w:rFonts w:asciiTheme="minorHAnsi" w:eastAsia="Calibri" w:hAnsiTheme="minorHAnsi" w:cstheme="minorHAnsi"/>
              </w:rPr>
              <w:t xml:space="preserve"> </w:t>
            </w:r>
            <w:r w:rsidRPr="00F52EEF">
              <w:rPr>
                <w:rFonts w:asciiTheme="minorHAnsi" w:eastAsia="Calibri" w:hAnsiTheme="minorHAnsi" w:cstheme="minorHAnsi"/>
              </w:rPr>
              <w:t xml:space="preserve">13c </w:t>
            </w:r>
          </w:p>
        </w:tc>
        <w:tc>
          <w:tcPr>
            <w:tcW w:w="889" w:type="dxa"/>
            <w:shd w:val="clear" w:color="auto" w:fill="F7CAAC"/>
          </w:tcPr>
          <w:p w14:paraId="4691688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3633F1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2177EC2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2"/>
          </w:tcPr>
          <w:p w14:paraId="10AAB69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44C08366" w14:textId="77777777" w:rsidTr="000F34F7">
        <w:tc>
          <w:tcPr>
            <w:tcW w:w="3904" w:type="dxa"/>
            <w:shd w:val="clear" w:color="auto" w:fill="F7CAAC"/>
          </w:tcPr>
          <w:p w14:paraId="18CED21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515F0145" w14:textId="43E6AD9E" w:rsidR="00F64B71" w:rsidRPr="00F52EEF" w:rsidRDefault="00112D6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rerekvizity: Základy psychologie, Média v MK 1</w:t>
            </w:r>
          </w:p>
        </w:tc>
      </w:tr>
      <w:tr w:rsidR="00F64B71" w:rsidRPr="00F52EEF" w14:paraId="1F2AA2DF" w14:textId="77777777" w:rsidTr="000F34F7">
        <w:tc>
          <w:tcPr>
            <w:tcW w:w="3904" w:type="dxa"/>
            <w:shd w:val="clear" w:color="auto" w:fill="F7CAAC"/>
          </w:tcPr>
          <w:p w14:paraId="287DA91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7CD74D4"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1621" w:type="dxa"/>
            <w:shd w:val="clear" w:color="auto" w:fill="F7CAAC"/>
          </w:tcPr>
          <w:p w14:paraId="2007EB2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2"/>
          </w:tcPr>
          <w:p w14:paraId="6AD597BA"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cvičení</w:t>
            </w:r>
          </w:p>
        </w:tc>
      </w:tr>
      <w:tr w:rsidR="00F64B71" w:rsidRPr="00F52EEF" w14:paraId="7107A0C8" w14:textId="77777777" w:rsidTr="000F34F7">
        <w:tc>
          <w:tcPr>
            <w:tcW w:w="3904" w:type="dxa"/>
            <w:shd w:val="clear" w:color="auto" w:fill="F7CAAC"/>
          </w:tcPr>
          <w:p w14:paraId="41B718D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28416D37" w14:textId="77777777" w:rsidR="00F64B71" w:rsidRPr="00F52EEF" w:rsidRDefault="00F64B71" w:rsidP="00935F76">
            <w:pPr>
              <w:tabs>
                <w:tab w:val="left" w:pos="567"/>
              </w:tabs>
              <w:jc w:val="both"/>
              <w:rPr>
                <w:rFonts w:asciiTheme="minorHAnsi" w:hAnsiTheme="minorHAnsi" w:cstheme="minorHAnsi"/>
                <w:shd w:val="clear" w:color="auto" w:fill="FFFFFF"/>
              </w:rPr>
            </w:pPr>
          </w:p>
        </w:tc>
      </w:tr>
      <w:tr w:rsidR="00F64B71" w:rsidRPr="00F52EEF" w14:paraId="6EA56D79" w14:textId="77777777" w:rsidTr="000F34F7">
        <w:trPr>
          <w:trHeight w:val="554"/>
        </w:trPr>
        <w:tc>
          <w:tcPr>
            <w:tcW w:w="10673" w:type="dxa"/>
            <w:gridSpan w:val="8"/>
            <w:tcBorders>
              <w:top w:val="nil"/>
            </w:tcBorders>
          </w:tcPr>
          <w:p w14:paraId="2294F171" w14:textId="06BCB890" w:rsidR="00F64B71" w:rsidRPr="00F52EEF" w:rsidRDefault="00F05458"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F64B71" w:rsidRPr="00F52EEF">
              <w:rPr>
                <w:rFonts w:asciiTheme="minorHAnsi" w:hAnsiTheme="minorHAnsi" w:cstheme="minorHAnsi"/>
                <w:shd w:val="clear" w:color="auto" w:fill="FFFFFF"/>
              </w:rPr>
              <w:t>Aktivní práce na hodinách, splnění zadaných úkolů na hodině-20% známky</w:t>
            </w:r>
            <w:r>
              <w:rPr>
                <w:rFonts w:asciiTheme="minorHAnsi" w:hAnsiTheme="minorHAnsi" w:cstheme="minorHAnsi"/>
                <w:shd w:val="clear" w:color="auto" w:fill="FFFFFF"/>
              </w:rPr>
              <w:t>.</w:t>
            </w:r>
          </w:p>
          <w:p w14:paraId="46FF4BB3" w14:textId="11011E5E" w:rsidR="00F64B71" w:rsidRPr="00F52EEF" w:rsidRDefault="00F05458"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F64B71" w:rsidRPr="00F52EEF">
              <w:rPr>
                <w:rFonts w:asciiTheme="minorHAnsi" w:hAnsiTheme="minorHAnsi" w:cstheme="minorHAnsi"/>
                <w:shd w:val="clear" w:color="auto" w:fill="FFFFFF"/>
              </w:rPr>
              <w:t>Absolvování závěrečného písemného testu (ověření teoretických znalostí), podmínkou je získání minimálně 60% bodů (30% známky)</w:t>
            </w:r>
            <w:r>
              <w:rPr>
                <w:rFonts w:asciiTheme="minorHAnsi" w:hAnsiTheme="minorHAnsi" w:cstheme="minorHAnsi"/>
                <w:shd w:val="clear" w:color="auto" w:fill="FFFFFF"/>
              </w:rPr>
              <w:t>.</w:t>
            </w:r>
          </w:p>
          <w:p w14:paraId="4B07EF17" w14:textId="72F6BC82" w:rsidR="00F64B71" w:rsidRPr="00F52EEF" w:rsidRDefault="00F05458"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F64B71" w:rsidRPr="00F52EEF">
              <w:rPr>
                <w:rFonts w:asciiTheme="minorHAnsi" w:hAnsiTheme="minorHAnsi" w:cstheme="minorHAnsi"/>
                <w:shd w:val="clear" w:color="auto" w:fill="FFFFFF"/>
              </w:rPr>
              <w:t>Závěrečná prezentace skupinové práce, řízení diskuse, zapracování připomínek (30% známky)</w:t>
            </w:r>
            <w:r>
              <w:rPr>
                <w:rFonts w:asciiTheme="minorHAnsi" w:hAnsiTheme="minorHAnsi" w:cstheme="minorHAnsi"/>
                <w:shd w:val="clear" w:color="auto" w:fill="FFFFFF"/>
              </w:rPr>
              <w:t>.</w:t>
            </w:r>
          </w:p>
          <w:p w14:paraId="0A6C0FC3" w14:textId="7EAAC88D" w:rsidR="00F64B71" w:rsidRPr="00F52EEF" w:rsidRDefault="00F05458" w:rsidP="00935F76">
            <w:pPr>
              <w:tabs>
                <w:tab w:val="left" w:pos="567"/>
              </w:tabs>
              <w:jc w:val="both"/>
              <w:rPr>
                <w:rFonts w:asciiTheme="minorHAnsi" w:hAnsiTheme="minorHAnsi" w:cstheme="minorHAnsi"/>
              </w:rPr>
            </w:pPr>
            <w:r>
              <w:rPr>
                <w:rFonts w:asciiTheme="minorHAnsi" w:hAnsiTheme="minorHAnsi" w:cstheme="minorHAnsi"/>
                <w:shd w:val="clear" w:color="auto" w:fill="FFFFFF"/>
              </w:rPr>
              <w:t xml:space="preserve">4. </w:t>
            </w:r>
            <w:r w:rsidR="00F64B71" w:rsidRPr="00F52EEF">
              <w:rPr>
                <w:rFonts w:asciiTheme="minorHAnsi" w:hAnsiTheme="minorHAnsi" w:cstheme="minorHAnsi"/>
                <w:shd w:val="clear" w:color="auto" w:fill="FFFFFF"/>
              </w:rPr>
              <w:t>Písemná podoba projektu (20% známky)</w:t>
            </w:r>
            <w:r>
              <w:rPr>
                <w:rFonts w:asciiTheme="minorHAnsi" w:hAnsiTheme="minorHAnsi" w:cstheme="minorHAnsi"/>
                <w:shd w:val="clear" w:color="auto" w:fill="FFFFFF"/>
              </w:rPr>
              <w:t>.</w:t>
            </w:r>
          </w:p>
        </w:tc>
      </w:tr>
      <w:tr w:rsidR="00F64B71" w:rsidRPr="00F52EEF" w14:paraId="7CFC765F" w14:textId="77777777" w:rsidTr="000F34F7">
        <w:trPr>
          <w:trHeight w:val="197"/>
        </w:trPr>
        <w:tc>
          <w:tcPr>
            <w:tcW w:w="3904" w:type="dxa"/>
            <w:tcBorders>
              <w:top w:val="nil"/>
            </w:tcBorders>
            <w:shd w:val="clear" w:color="auto" w:fill="F7CAAC"/>
          </w:tcPr>
          <w:p w14:paraId="5B65BFA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69765DE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doc. PhDr. Blandína Šramová, PhD.</w:t>
            </w:r>
          </w:p>
        </w:tc>
      </w:tr>
      <w:tr w:rsidR="00F64B71" w:rsidRPr="00F52EEF" w14:paraId="4D75BBAA" w14:textId="77777777" w:rsidTr="000F34F7">
        <w:trPr>
          <w:trHeight w:val="243"/>
        </w:trPr>
        <w:tc>
          <w:tcPr>
            <w:tcW w:w="3904" w:type="dxa"/>
            <w:tcBorders>
              <w:top w:val="nil"/>
            </w:tcBorders>
            <w:shd w:val="clear" w:color="auto" w:fill="F7CAAC"/>
          </w:tcPr>
          <w:p w14:paraId="7C56217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0F4E6497" w14:textId="15022CE9" w:rsidR="00F64B71" w:rsidRPr="00F52EEF" w:rsidRDefault="00112D6D"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51F3C193" w14:textId="77777777" w:rsidTr="000F34F7">
        <w:tc>
          <w:tcPr>
            <w:tcW w:w="3904" w:type="dxa"/>
            <w:shd w:val="clear" w:color="auto" w:fill="F7CAAC"/>
          </w:tcPr>
          <w:p w14:paraId="38AD352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7DE3067" w14:textId="78DCB6D7" w:rsidR="00F64B71" w:rsidRPr="00F52EEF" w:rsidRDefault="00F64B71" w:rsidP="00935F76">
            <w:pPr>
              <w:tabs>
                <w:tab w:val="left" w:pos="567"/>
              </w:tabs>
              <w:jc w:val="both"/>
              <w:rPr>
                <w:rFonts w:asciiTheme="minorHAnsi" w:hAnsiTheme="minorHAnsi" w:cstheme="minorHAnsi"/>
              </w:rPr>
            </w:pPr>
          </w:p>
        </w:tc>
      </w:tr>
      <w:tr w:rsidR="00F64B71" w:rsidRPr="00F52EEF" w14:paraId="70BCA58E" w14:textId="77777777" w:rsidTr="00F05458">
        <w:trPr>
          <w:trHeight w:val="71"/>
        </w:trPr>
        <w:tc>
          <w:tcPr>
            <w:tcW w:w="10673" w:type="dxa"/>
            <w:gridSpan w:val="8"/>
            <w:tcBorders>
              <w:top w:val="nil"/>
            </w:tcBorders>
          </w:tcPr>
          <w:p w14:paraId="0F55FC4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6B57AE0" w14:textId="77777777" w:rsidTr="000F34F7">
        <w:tc>
          <w:tcPr>
            <w:tcW w:w="3904" w:type="dxa"/>
            <w:shd w:val="clear" w:color="auto" w:fill="F7CAAC"/>
          </w:tcPr>
          <w:p w14:paraId="1028306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70D57D9D" w14:textId="77777777" w:rsidR="00F64B71" w:rsidRPr="00F52EEF" w:rsidRDefault="00F64B71" w:rsidP="00935F76">
            <w:pPr>
              <w:tabs>
                <w:tab w:val="left" w:pos="567"/>
              </w:tabs>
              <w:jc w:val="both"/>
              <w:rPr>
                <w:rFonts w:asciiTheme="minorHAnsi" w:hAnsiTheme="minorHAnsi" w:cstheme="minorHAnsi"/>
              </w:rPr>
            </w:pPr>
          </w:p>
          <w:p w14:paraId="4940D19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EB294D7" w14:textId="77777777" w:rsidTr="00F05458">
        <w:trPr>
          <w:trHeight w:val="2436"/>
        </w:trPr>
        <w:tc>
          <w:tcPr>
            <w:tcW w:w="10673" w:type="dxa"/>
            <w:gridSpan w:val="8"/>
            <w:tcBorders>
              <w:top w:val="nil"/>
              <w:bottom w:val="single" w:sz="12" w:space="0" w:color="auto"/>
            </w:tcBorders>
          </w:tcPr>
          <w:p w14:paraId="2523AC14" w14:textId="0A00B6E8" w:rsidR="00F05458" w:rsidRPr="00F05458" w:rsidRDefault="00F05458" w:rsidP="00935F76">
            <w:pPr>
              <w:tabs>
                <w:tab w:val="left" w:pos="567"/>
              </w:tabs>
              <w:jc w:val="both"/>
              <w:rPr>
                <w:rFonts w:asciiTheme="minorHAnsi" w:hAnsiTheme="minorHAnsi" w:cstheme="minorHAnsi"/>
                <w:b/>
                <w:shd w:val="clear" w:color="auto" w:fill="FFFFFF"/>
              </w:rPr>
            </w:pPr>
            <w:r w:rsidRPr="00F05458">
              <w:rPr>
                <w:rFonts w:asciiTheme="minorHAnsi" w:hAnsiTheme="minorHAnsi" w:cstheme="minorHAnsi"/>
                <w:b/>
                <w:shd w:val="clear" w:color="auto" w:fill="FFFFFF"/>
              </w:rPr>
              <w:t>Probíraná témata:</w:t>
            </w:r>
          </w:p>
          <w:p w14:paraId="3BAE3FEE" w14:textId="434A2873" w:rsidR="000A5FF2" w:rsidRPr="000A5FF2" w:rsidRDefault="000A5FF2" w:rsidP="001D1E68">
            <w:pPr>
              <w:pStyle w:val="Odstavecseseznamem"/>
              <w:numPr>
                <w:ilvl w:val="0"/>
                <w:numId w:val="21"/>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Charakteristika mediální percepce</w:t>
            </w:r>
          </w:p>
          <w:p w14:paraId="26D76EB8" w14:textId="1F21B499" w:rsidR="000A5FF2" w:rsidRPr="000A5FF2" w:rsidRDefault="000A5FF2" w:rsidP="001D1E68">
            <w:pPr>
              <w:pStyle w:val="Odstavecseseznamem"/>
              <w:numPr>
                <w:ilvl w:val="0"/>
                <w:numId w:val="21"/>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Bariéry mediální percepce</w:t>
            </w:r>
          </w:p>
          <w:p w14:paraId="31BF59D8" w14:textId="6BE04C8E" w:rsidR="000A5FF2" w:rsidRPr="000A5FF2" w:rsidRDefault="000A5FF2" w:rsidP="001D1E68">
            <w:pPr>
              <w:pStyle w:val="Odstavecseseznamem"/>
              <w:numPr>
                <w:ilvl w:val="0"/>
                <w:numId w:val="21"/>
              </w:numPr>
              <w:spacing w:after="0" w:line="240" w:lineRule="auto"/>
              <w:ind w:left="351" w:hanging="357"/>
              <w:rPr>
                <w:rFonts w:asciiTheme="minorHAnsi" w:hAnsiTheme="minorHAnsi" w:cstheme="minorHAnsi"/>
                <w:sz w:val="20"/>
              </w:rPr>
            </w:pPr>
            <w:r w:rsidRPr="000A5FF2">
              <w:rPr>
                <w:rFonts w:asciiTheme="minorHAnsi" w:hAnsiTheme="minorHAnsi" w:cstheme="minorHAnsi"/>
                <w:color w:val="000000"/>
                <w:sz w:val="20"/>
              </w:rPr>
              <w:t>Pozornost vzhledem k typům médií</w:t>
            </w:r>
          </w:p>
          <w:p w14:paraId="14E67482" w14:textId="05315EA1" w:rsidR="000A5FF2" w:rsidRPr="000A5FF2" w:rsidRDefault="000A5FF2" w:rsidP="001D1E68">
            <w:pPr>
              <w:pStyle w:val="Odstavecseseznamem"/>
              <w:numPr>
                <w:ilvl w:val="0"/>
                <w:numId w:val="21"/>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Základní stupeň poznávání-pocit, vjem, představa </w:t>
            </w:r>
          </w:p>
          <w:p w14:paraId="68106C2D" w14:textId="4141B46F" w:rsidR="000A5FF2" w:rsidRPr="000A5FF2" w:rsidRDefault="000A5FF2" w:rsidP="001D1E68">
            <w:pPr>
              <w:pStyle w:val="Odstavecseseznamem"/>
              <w:numPr>
                <w:ilvl w:val="0"/>
                <w:numId w:val="21"/>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Porozumění mediálních obsahů </w:t>
            </w:r>
          </w:p>
          <w:p w14:paraId="5912E917" w14:textId="72C59190" w:rsidR="000A5FF2" w:rsidRPr="000A5FF2" w:rsidRDefault="000A5FF2" w:rsidP="001D1E68">
            <w:pPr>
              <w:pStyle w:val="Odstavecseseznamem"/>
              <w:numPr>
                <w:ilvl w:val="0"/>
                <w:numId w:val="21"/>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Paměť, mentální modely mediálních výpovědí</w:t>
            </w:r>
          </w:p>
          <w:p w14:paraId="45850307" w14:textId="420F5E95" w:rsidR="000A5FF2" w:rsidRPr="000A5FF2" w:rsidRDefault="000A5FF2" w:rsidP="001D1E68">
            <w:pPr>
              <w:pStyle w:val="Odstavecseseznamem"/>
              <w:numPr>
                <w:ilvl w:val="0"/>
                <w:numId w:val="21"/>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Emoce a city jako podnět a reakce na mediální obsahy </w:t>
            </w:r>
          </w:p>
          <w:p w14:paraId="1AD1FE0F" w14:textId="52DC3815" w:rsidR="000A5FF2" w:rsidRPr="000A5FF2" w:rsidRDefault="000A5FF2" w:rsidP="001D1E68">
            <w:pPr>
              <w:pStyle w:val="Odstavecseseznamem"/>
              <w:numPr>
                <w:ilvl w:val="0"/>
                <w:numId w:val="21"/>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Percepce mediálních výpovědí </w:t>
            </w:r>
          </w:p>
          <w:p w14:paraId="050C491D" w14:textId="6C91638F" w:rsidR="000A5FF2" w:rsidRPr="000A5FF2" w:rsidRDefault="000A5FF2" w:rsidP="001D1E68">
            <w:pPr>
              <w:pStyle w:val="Odstavecseseznamem"/>
              <w:numPr>
                <w:ilvl w:val="0"/>
                <w:numId w:val="21"/>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Účinky a účinnost médií</w:t>
            </w:r>
          </w:p>
          <w:p w14:paraId="435D91D6" w14:textId="7E8FAB2A" w:rsidR="000A5FF2" w:rsidRPr="000A5FF2" w:rsidRDefault="000A5FF2" w:rsidP="001D1E68">
            <w:pPr>
              <w:pStyle w:val="Odstavecseseznamem"/>
              <w:numPr>
                <w:ilvl w:val="0"/>
                <w:numId w:val="21"/>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Modely účinků médií</w:t>
            </w:r>
          </w:p>
          <w:p w14:paraId="77B09056" w14:textId="31970ED9" w:rsidR="000A5FF2" w:rsidRPr="000A5FF2" w:rsidRDefault="000A5FF2" w:rsidP="001D1E68">
            <w:pPr>
              <w:pStyle w:val="Odstavecseseznamem"/>
              <w:numPr>
                <w:ilvl w:val="0"/>
                <w:numId w:val="21"/>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Typy účinků médií </w:t>
            </w:r>
          </w:p>
          <w:p w14:paraId="4B9E2C07" w14:textId="3F97BCF7" w:rsidR="000A5FF2" w:rsidRPr="000A5FF2" w:rsidRDefault="000A5FF2" w:rsidP="001D1E68">
            <w:pPr>
              <w:pStyle w:val="Odstavecseseznamem"/>
              <w:numPr>
                <w:ilvl w:val="0"/>
                <w:numId w:val="21"/>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Faktory ovlivňující mediální účinky: čas a frekvence kontaktu s médii, mediální produkt (obsah, forma) </w:t>
            </w:r>
          </w:p>
          <w:p w14:paraId="073DF37C" w14:textId="5AFD49F1" w:rsidR="00F64B71" w:rsidRPr="000A5FF2" w:rsidRDefault="000A5FF2" w:rsidP="001D1E68">
            <w:pPr>
              <w:pStyle w:val="Odstavecseseznamem"/>
              <w:numPr>
                <w:ilvl w:val="0"/>
                <w:numId w:val="21"/>
              </w:numPr>
              <w:tabs>
                <w:tab w:val="left" w:pos="567"/>
              </w:tabs>
              <w:spacing w:after="0" w:line="240" w:lineRule="auto"/>
              <w:ind w:left="351" w:hanging="357"/>
              <w:rPr>
                <w:rFonts w:asciiTheme="minorHAnsi" w:hAnsiTheme="minorHAnsi" w:cstheme="minorHAnsi"/>
                <w:shd w:val="clear" w:color="auto" w:fill="FFFFFF"/>
              </w:rPr>
            </w:pPr>
            <w:r w:rsidRPr="000A5FF2">
              <w:rPr>
                <w:rFonts w:asciiTheme="minorHAnsi" w:hAnsiTheme="minorHAnsi" w:cstheme="minorHAnsi"/>
                <w:sz w:val="20"/>
                <w:shd w:val="clear" w:color="auto" w:fill="FFFFFF"/>
              </w:rPr>
              <w:t>Faktory ovlivňující mediální účinky: </w:t>
            </w:r>
            <w:r w:rsidRPr="000A5FF2">
              <w:rPr>
                <w:rFonts w:asciiTheme="minorHAnsi" w:hAnsiTheme="minorHAnsi" w:cstheme="minorHAnsi"/>
                <w:sz w:val="20"/>
              </w:rPr>
              <w:t>situační faktory, osobnost zprostředkovatele mediálního produktu, osobnost příjemce</w:t>
            </w:r>
          </w:p>
        </w:tc>
      </w:tr>
      <w:tr w:rsidR="00F64B71" w:rsidRPr="00F52EEF" w14:paraId="7D69D77B" w14:textId="77777777" w:rsidTr="000F34F7">
        <w:trPr>
          <w:trHeight w:val="265"/>
        </w:trPr>
        <w:tc>
          <w:tcPr>
            <w:tcW w:w="4471" w:type="dxa"/>
            <w:gridSpan w:val="2"/>
            <w:tcBorders>
              <w:top w:val="nil"/>
            </w:tcBorders>
            <w:shd w:val="clear" w:color="auto" w:fill="F7CAAC"/>
          </w:tcPr>
          <w:p w14:paraId="5404F02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5C7E896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4CE1AB2" w14:textId="77777777" w:rsidTr="000A5FF2">
        <w:trPr>
          <w:trHeight w:val="2934"/>
        </w:trPr>
        <w:tc>
          <w:tcPr>
            <w:tcW w:w="10673" w:type="dxa"/>
            <w:gridSpan w:val="8"/>
            <w:tcBorders>
              <w:top w:val="nil"/>
            </w:tcBorders>
          </w:tcPr>
          <w:p w14:paraId="4AA3994F" w14:textId="0527C7CF" w:rsidR="007F60D7" w:rsidRDefault="00F64B71" w:rsidP="00935F76">
            <w:pPr>
              <w:shd w:val="clear" w:color="auto" w:fill="FFFFFF"/>
              <w:tabs>
                <w:tab w:val="left" w:pos="567"/>
              </w:tabs>
              <w:spacing w:before="100" w:beforeAutospacing="1" w:after="100" w:afterAutospacing="1"/>
              <w:rPr>
                <w:ins w:id="1307" w:author="FMK" w:date="2020-01-29T18:50:00Z"/>
                <w:rFonts w:asciiTheme="minorHAnsi" w:hAnsiTheme="minorHAnsi"/>
                <w:color w:val="FF0000"/>
                <w:shd w:val="clear" w:color="auto" w:fill="FFFFFF"/>
              </w:rPr>
            </w:pPr>
            <w:r w:rsidRPr="00F05458">
              <w:rPr>
                <w:rFonts w:asciiTheme="minorHAnsi" w:hAnsiTheme="minorHAnsi" w:cstheme="minorHAnsi"/>
                <w:b/>
                <w:bCs/>
                <w:lang w:val="sk-SK" w:eastAsia="sk-SK"/>
              </w:rPr>
              <w:t>Povinná literatura:</w:t>
            </w:r>
            <w:r w:rsidRPr="00F52EEF">
              <w:rPr>
                <w:rFonts w:asciiTheme="minorHAnsi" w:hAnsiTheme="minorHAnsi" w:cstheme="minorHAnsi"/>
                <w:lang w:val="sk-SK" w:eastAsia="sk-SK"/>
              </w:rPr>
              <w:t> </w:t>
            </w:r>
            <w:r w:rsidRPr="00F52EEF">
              <w:rPr>
                <w:rFonts w:asciiTheme="minorHAnsi" w:hAnsiTheme="minorHAnsi" w:cstheme="minorHAnsi"/>
                <w:lang w:val="sk-SK" w:eastAsia="sk-SK"/>
              </w:rPr>
              <w:br/>
            </w:r>
            <w:del w:id="1308" w:author="FMK" w:date="2020-02-02T18:11:00Z">
              <w:r w:rsidRPr="009F22D7" w:rsidDel="009924B9">
                <w:rPr>
                  <w:rFonts w:asciiTheme="minorHAnsi" w:hAnsiTheme="minorHAnsi"/>
                  <w:color w:val="FF0000"/>
                  <w:lang w:val="sk-SK"/>
                  <w:rPrChange w:id="1309" w:author="Martin Kazík" w:date="2020-01-23T11:23:00Z">
                    <w:rPr>
                      <w:rFonts w:asciiTheme="minorHAnsi" w:hAnsiTheme="minorHAnsi"/>
                      <w:lang w:val="sk-SK"/>
                    </w:rPr>
                  </w:rPrChange>
                </w:rPr>
                <w:delText>HRADISKÁ, Elena, BREČKA, Samuel a Zbyněk VYBÍRAL. 2009. </w:delText>
              </w:r>
              <w:r w:rsidRPr="009F22D7" w:rsidDel="009924B9">
                <w:rPr>
                  <w:rFonts w:asciiTheme="minorHAnsi" w:hAnsiTheme="minorHAnsi"/>
                  <w:i/>
                  <w:color w:val="FF0000"/>
                  <w:lang w:val="sk-SK"/>
                  <w:rPrChange w:id="1310" w:author="Martin Kazík" w:date="2020-01-23T11:23:00Z">
                    <w:rPr>
                      <w:rFonts w:asciiTheme="minorHAnsi" w:hAnsiTheme="minorHAnsi"/>
                      <w:i/>
                      <w:lang w:val="sk-SK"/>
                    </w:rPr>
                  </w:rPrChange>
                </w:rPr>
                <w:delText>Psychológia médií</w:delText>
              </w:r>
              <w:r w:rsidRPr="009F22D7" w:rsidDel="009924B9">
                <w:rPr>
                  <w:rFonts w:asciiTheme="minorHAnsi" w:hAnsiTheme="minorHAnsi"/>
                  <w:color w:val="FF0000"/>
                  <w:lang w:val="sk-SK"/>
                  <w:rPrChange w:id="1311" w:author="Martin Kazík" w:date="2020-01-23T11:23:00Z">
                    <w:rPr>
                      <w:rFonts w:asciiTheme="minorHAnsi" w:hAnsiTheme="minorHAnsi"/>
                      <w:lang w:val="sk-SK"/>
                    </w:rPr>
                  </w:rPrChange>
                </w:rPr>
                <w:delText xml:space="preserve">. Bratislava: Bratislavská vysoká škola práva. ISBN </w:delText>
              </w:r>
              <w:r w:rsidRPr="009F22D7" w:rsidDel="009924B9">
                <w:rPr>
                  <w:rFonts w:asciiTheme="minorHAnsi" w:hAnsiTheme="minorHAnsi"/>
                  <w:color w:val="FF0000"/>
                  <w:shd w:val="clear" w:color="auto" w:fill="FFFFFF"/>
                  <w:rPrChange w:id="1312" w:author="Martin Kazík" w:date="2020-01-23T11:23:00Z">
                    <w:rPr>
                      <w:rFonts w:asciiTheme="minorHAnsi" w:hAnsiTheme="minorHAnsi"/>
                      <w:shd w:val="clear" w:color="auto" w:fill="FFFFFF"/>
                    </w:rPr>
                  </w:rPrChange>
                </w:rPr>
                <w:delText>978-80-89447-12-1</w:delText>
              </w:r>
              <w:r w:rsidR="00F05458" w:rsidRPr="009F22D7" w:rsidDel="009924B9">
                <w:rPr>
                  <w:rFonts w:asciiTheme="minorHAnsi" w:hAnsiTheme="minorHAnsi"/>
                  <w:color w:val="FF0000"/>
                  <w:shd w:val="clear" w:color="auto" w:fill="FFFFFF"/>
                  <w:rPrChange w:id="1313" w:author="Martin Kazík" w:date="2020-01-23T11:23:00Z">
                    <w:rPr>
                      <w:rFonts w:asciiTheme="minorHAnsi" w:hAnsiTheme="minorHAnsi"/>
                      <w:shd w:val="clear" w:color="auto" w:fill="FFFFFF"/>
                    </w:rPr>
                  </w:rPrChange>
                </w:rPr>
                <w:delText>.</w:delText>
              </w:r>
              <w:r w:rsidRPr="009F22D7" w:rsidDel="009924B9">
                <w:rPr>
                  <w:rFonts w:asciiTheme="minorHAnsi" w:hAnsiTheme="minorHAnsi"/>
                  <w:color w:val="FF0000"/>
                  <w:shd w:val="clear" w:color="auto" w:fill="FFFFFF"/>
                  <w:rPrChange w:id="1314" w:author="Martin Kazík" w:date="2020-01-23T11:23:00Z">
                    <w:rPr>
                      <w:rFonts w:asciiTheme="minorHAnsi" w:hAnsiTheme="minorHAnsi"/>
                      <w:shd w:val="clear" w:color="auto" w:fill="FFFFFF"/>
                    </w:rPr>
                  </w:rPrChange>
                </w:rPr>
                <w:delText> </w:delText>
              </w:r>
            </w:del>
          </w:p>
          <w:p w14:paraId="44A73162" w14:textId="77777777" w:rsidR="007F60D7" w:rsidRDefault="007F60D7" w:rsidP="007F60D7">
            <w:pPr>
              <w:shd w:val="clear" w:color="auto" w:fill="FFFFFF"/>
              <w:tabs>
                <w:tab w:val="left" w:pos="567"/>
              </w:tabs>
              <w:spacing w:before="100" w:beforeAutospacing="1" w:after="100" w:afterAutospacing="1"/>
              <w:rPr>
                <w:ins w:id="1315" w:author="FMK" w:date="2020-01-29T18:50:00Z"/>
                <w:rFonts w:asciiTheme="minorHAnsi" w:hAnsiTheme="minorHAnsi"/>
                <w:color w:val="FF0000"/>
                <w:shd w:val="clear" w:color="auto" w:fill="FFFFFF"/>
              </w:rPr>
            </w:pPr>
            <w:ins w:id="1316" w:author="FMK" w:date="2020-01-29T18:50:00Z">
              <w:r w:rsidRPr="003D4CE1">
                <w:rPr>
                  <w:rFonts w:asciiTheme="minorHAnsi" w:hAnsiTheme="minorHAnsi"/>
                  <w:color w:val="FF0000"/>
                  <w:shd w:val="clear" w:color="auto" w:fill="FFFFFF"/>
                </w:rPr>
                <w:t>DILL, Karen E., ed.</w:t>
              </w:r>
              <w:r>
                <w:rPr>
                  <w:rFonts w:asciiTheme="minorHAnsi" w:hAnsiTheme="minorHAnsi"/>
                  <w:color w:val="FF0000"/>
                  <w:shd w:val="clear" w:color="auto" w:fill="FFFFFF"/>
                </w:rPr>
                <w:t xml:space="preserve"> 2013.</w:t>
              </w:r>
              <w:r w:rsidRPr="003D4CE1">
                <w:rPr>
                  <w:rFonts w:asciiTheme="minorHAnsi" w:hAnsiTheme="minorHAnsi"/>
                  <w:color w:val="FF0000"/>
                  <w:shd w:val="clear" w:color="auto" w:fill="FFFFFF"/>
                </w:rPr>
                <w:t xml:space="preserve"> </w:t>
              </w:r>
              <w:r w:rsidRPr="008B1F52">
                <w:rPr>
                  <w:rFonts w:asciiTheme="minorHAnsi" w:hAnsiTheme="minorHAnsi"/>
                  <w:i/>
                  <w:color w:val="FF0000"/>
                  <w:shd w:val="clear" w:color="auto" w:fill="FFFFFF"/>
                </w:rPr>
                <w:t xml:space="preserve">The Oxford handbook of media psychology. </w:t>
              </w:r>
              <w:r w:rsidRPr="003D4CE1">
                <w:rPr>
                  <w:rFonts w:asciiTheme="minorHAnsi" w:hAnsiTheme="minorHAnsi"/>
                  <w:color w:val="FF0000"/>
                  <w:shd w:val="clear" w:color="auto" w:fill="FFFFFF"/>
                </w:rPr>
                <w:t>Ne</w:t>
              </w:r>
              <w:r>
                <w:rPr>
                  <w:rFonts w:asciiTheme="minorHAnsi" w:hAnsiTheme="minorHAnsi"/>
                  <w:color w:val="FF0000"/>
                  <w:shd w:val="clear" w:color="auto" w:fill="FFFFFF"/>
                </w:rPr>
                <w:t>w York: Oxford University Press</w:t>
              </w:r>
              <w:r w:rsidRPr="003D4CE1">
                <w:rPr>
                  <w:rFonts w:asciiTheme="minorHAnsi" w:hAnsiTheme="minorHAnsi"/>
                  <w:color w:val="FF0000"/>
                  <w:shd w:val="clear" w:color="auto" w:fill="FFFFFF"/>
                </w:rPr>
                <w:t>. ISBN 9780195398809.</w:t>
              </w:r>
            </w:ins>
          </w:p>
          <w:p w14:paraId="479D15E7" w14:textId="77777777" w:rsidR="007F60D7" w:rsidRDefault="00F64B71" w:rsidP="00935F76">
            <w:pPr>
              <w:shd w:val="clear" w:color="auto" w:fill="FFFFFF"/>
              <w:tabs>
                <w:tab w:val="left" w:pos="567"/>
              </w:tabs>
              <w:spacing w:before="100" w:beforeAutospacing="1" w:after="100" w:afterAutospacing="1"/>
              <w:rPr>
                <w:ins w:id="1317" w:author="FMK" w:date="2020-01-29T18:50:00Z"/>
                <w:rFonts w:asciiTheme="minorHAnsi" w:hAnsiTheme="minorHAnsi" w:cstheme="minorHAnsi"/>
                <w:b/>
                <w:shd w:val="clear" w:color="auto" w:fill="FFFFFF"/>
              </w:rPr>
            </w:pPr>
            <w:r w:rsidRPr="00F52EEF">
              <w:rPr>
                <w:rFonts w:asciiTheme="minorHAnsi" w:hAnsiTheme="minorHAnsi" w:cstheme="minorHAnsi"/>
                <w:shd w:val="clear" w:color="auto" w:fill="FFFFFF"/>
              </w:rPr>
              <w:br/>
            </w:r>
            <w:r w:rsidRPr="00F05458">
              <w:rPr>
                <w:rFonts w:asciiTheme="minorHAnsi" w:hAnsiTheme="minorHAnsi" w:cstheme="minorHAnsi"/>
                <w:b/>
                <w:shd w:val="clear" w:color="auto" w:fill="FFFFFF"/>
              </w:rPr>
              <w:t>Doporučená literatura:</w:t>
            </w:r>
          </w:p>
          <w:p w14:paraId="6F65CA2F" w14:textId="77777777" w:rsidR="007F60D7" w:rsidRDefault="007F60D7" w:rsidP="007F60D7">
            <w:pPr>
              <w:tabs>
                <w:tab w:val="left" w:pos="567"/>
              </w:tabs>
              <w:rPr>
                <w:ins w:id="1318" w:author="FMK" w:date="2020-01-29T18:50:00Z"/>
              </w:rPr>
            </w:pPr>
            <w:ins w:id="1319" w:author="FMK" w:date="2020-01-29T18:50:00Z">
              <w:r w:rsidRPr="00F0435D">
                <w:rPr>
                  <w:rFonts w:asciiTheme="minorHAnsi" w:hAnsiTheme="minorHAnsi" w:cstheme="minorHAnsi"/>
                  <w:bCs/>
                </w:rPr>
                <w:t xml:space="preserve">JIRÁK, Jan a Barbara KÖPPLOVÁ. </w:t>
              </w:r>
              <w:r w:rsidRPr="008B1F52">
                <w:rPr>
                  <w:rFonts w:asciiTheme="minorHAnsi" w:hAnsiTheme="minorHAnsi"/>
                  <w:i/>
                </w:rPr>
                <w:t>Masová média.</w:t>
              </w:r>
              <w:r w:rsidRPr="00F0435D">
                <w:rPr>
                  <w:rFonts w:asciiTheme="minorHAnsi" w:hAnsiTheme="minorHAnsi" w:cstheme="minorHAnsi"/>
                  <w:bCs/>
                </w:rPr>
                <w:t xml:space="preserve"> 2., přepracované vydání. Praha: Portál, 2015, 390 s. ISBN 9788026207436.</w:t>
              </w:r>
              <w:r>
                <w:t xml:space="preserve"> </w:t>
              </w:r>
            </w:ins>
          </w:p>
          <w:p w14:paraId="2F0A5FB7" w14:textId="77777777" w:rsidR="007F60D7" w:rsidRDefault="007F60D7" w:rsidP="007F60D7">
            <w:pPr>
              <w:tabs>
                <w:tab w:val="left" w:pos="567"/>
              </w:tabs>
              <w:rPr>
                <w:ins w:id="1320" w:author="FMK" w:date="2020-01-29T18:50:00Z"/>
                <w:rFonts w:asciiTheme="minorHAnsi" w:hAnsiTheme="minorHAnsi" w:cstheme="minorHAnsi"/>
                <w:bCs/>
              </w:rPr>
            </w:pPr>
            <w:ins w:id="1321" w:author="FMK" w:date="2020-01-29T18:50:00Z">
              <w:r w:rsidRPr="00F30AB0">
                <w:rPr>
                  <w:rFonts w:asciiTheme="minorHAnsi" w:hAnsiTheme="minorHAnsi" w:cstheme="minorHAnsi"/>
                  <w:bCs/>
                </w:rPr>
                <w:t>JIRÁK, Jan a Helena PAVLIČÍKOVÁ.</w:t>
              </w:r>
              <w:r>
                <w:rPr>
                  <w:rFonts w:asciiTheme="minorHAnsi" w:hAnsiTheme="minorHAnsi" w:cstheme="minorHAnsi"/>
                  <w:bCs/>
                </w:rPr>
                <w:t xml:space="preserve"> 2013.</w:t>
              </w:r>
              <w:r w:rsidRPr="00F30AB0">
                <w:rPr>
                  <w:rFonts w:asciiTheme="minorHAnsi" w:hAnsiTheme="minorHAnsi" w:cstheme="minorHAnsi"/>
                  <w:bCs/>
                </w:rPr>
                <w:t xml:space="preserve"> </w:t>
              </w:r>
              <w:r w:rsidRPr="008B1F52">
                <w:rPr>
                  <w:rFonts w:asciiTheme="minorHAnsi" w:hAnsiTheme="minorHAnsi" w:cstheme="minorHAnsi"/>
                  <w:bCs/>
                  <w:i/>
                </w:rPr>
                <w:t>Média pod lupou: (mediální výchova jako téma celoživotního vzdělávání).</w:t>
              </w:r>
              <w:r>
                <w:rPr>
                  <w:rFonts w:asciiTheme="minorHAnsi" w:hAnsiTheme="minorHAnsi" w:cstheme="minorHAnsi"/>
                  <w:bCs/>
                </w:rPr>
                <w:t xml:space="preserve"> Praha: Powerprint</w:t>
              </w:r>
              <w:r w:rsidRPr="00F30AB0">
                <w:rPr>
                  <w:rFonts w:asciiTheme="minorHAnsi" w:hAnsiTheme="minorHAnsi" w:cstheme="minorHAnsi"/>
                  <w:bCs/>
                </w:rPr>
                <w:t>. ISBN 9788087415702.</w:t>
              </w:r>
            </w:ins>
          </w:p>
          <w:p w14:paraId="3C06C606" w14:textId="77777777" w:rsidR="007F60D7" w:rsidRPr="00F0435D" w:rsidRDefault="007F60D7" w:rsidP="007F60D7">
            <w:pPr>
              <w:tabs>
                <w:tab w:val="left" w:pos="567"/>
              </w:tabs>
              <w:rPr>
                <w:ins w:id="1322" w:author="FMK" w:date="2020-01-29T18:50:00Z"/>
                <w:rFonts w:asciiTheme="minorHAnsi" w:hAnsiTheme="minorHAnsi" w:cstheme="minorHAnsi"/>
              </w:rPr>
            </w:pPr>
          </w:p>
          <w:p w14:paraId="6AE7A626" w14:textId="77777777" w:rsidR="007F60D7" w:rsidRDefault="007F60D7" w:rsidP="007F60D7">
            <w:pPr>
              <w:tabs>
                <w:tab w:val="left" w:pos="567"/>
              </w:tabs>
              <w:rPr>
                <w:ins w:id="1323" w:author="FMK" w:date="2020-01-29T18:50:00Z"/>
              </w:rPr>
            </w:pPr>
            <w:ins w:id="1324" w:author="FMK" w:date="2020-01-29T18:50:00Z">
              <w:r w:rsidRPr="00F52EEF">
                <w:rPr>
                  <w:rStyle w:val="fn"/>
                  <w:rFonts w:asciiTheme="minorHAnsi" w:hAnsiTheme="minorHAnsi" w:cstheme="minorHAnsi"/>
                </w:rPr>
                <w:t xml:space="preserve">JEŽEK, Vlastimil a Jan JIRÁK. 2014. </w:t>
              </w:r>
              <w:r w:rsidRPr="00F52EEF">
                <w:rPr>
                  <w:rStyle w:val="fn"/>
                  <w:rFonts w:asciiTheme="minorHAnsi" w:hAnsiTheme="minorHAnsi" w:cstheme="minorHAnsi"/>
                  <w:i/>
                </w:rPr>
                <w:t>Média a my.</w:t>
              </w:r>
              <w:r w:rsidRPr="00F52EEF">
                <w:rPr>
                  <w:rStyle w:val="fn"/>
                  <w:rFonts w:asciiTheme="minorHAnsi" w:hAnsiTheme="minorHAnsi" w:cstheme="minorHAnsi"/>
                </w:rPr>
                <w:t xml:space="preserve"> Praha: Akademie múzických umění. ISBN 978-80-7331-304-3.</w:t>
              </w:r>
              <w:r>
                <w:t xml:space="preserve"> </w:t>
              </w:r>
            </w:ins>
          </w:p>
          <w:p w14:paraId="53DDF511" w14:textId="77777777" w:rsidR="007F60D7" w:rsidRDefault="007F60D7" w:rsidP="007F60D7">
            <w:pPr>
              <w:tabs>
                <w:tab w:val="left" w:pos="567"/>
              </w:tabs>
              <w:rPr>
                <w:ins w:id="1325" w:author="FMK" w:date="2020-01-29T18:50:00Z"/>
              </w:rPr>
            </w:pPr>
            <w:ins w:id="1326" w:author="FMK" w:date="2020-01-29T18:50:00Z">
              <w:r w:rsidRPr="007F60D7">
                <w:rPr>
                  <w:rStyle w:val="fn"/>
                  <w:rFonts w:asciiTheme="minorHAnsi" w:hAnsiTheme="minorHAnsi" w:cstheme="minorHAnsi"/>
                </w:rPr>
                <w:t xml:space="preserve">CHROMÝ, Jan. </w:t>
              </w:r>
              <w:r>
                <w:rPr>
                  <w:rStyle w:val="fn"/>
                  <w:rFonts w:asciiTheme="minorHAnsi" w:hAnsiTheme="minorHAnsi" w:cstheme="minorHAnsi"/>
                </w:rPr>
                <w:t xml:space="preserve">2014. </w:t>
              </w:r>
              <w:r w:rsidRPr="008B1F52">
                <w:rPr>
                  <w:rStyle w:val="fn"/>
                  <w:rFonts w:asciiTheme="minorHAnsi" w:hAnsiTheme="minorHAnsi" w:cstheme="minorHAnsi"/>
                  <w:i/>
                </w:rPr>
                <w:t>Komunikace, média, vzdělávání, kultura.</w:t>
              </w:r>
              <w:r w:rsidRPr="007F60D7">
                <w:rPr>
                  <w:rStyle w:val="fn"/>
                  <w:rFonts w:asciiTheme="minorHAnsi" w:hAnsiTheme="minorHAnsi" w:cstheme="minorHAnsi"/>
                </w:rPr>
                <w:t xml:space="preserve"> Praha</w:t>
              </w:r>
              <w:r>
                <w:rPr>
                  <w:rStyle w:val="fn"/>
                  <w:rFonts w:asciiTheme="minorHAnsi" w:hAnsiTheme="minorHAnsi" w:cstheme="minorHAnsi"/>
                </w:rPr>
                <w:t>: Extrasystem Praha.</w:t>
              </w:r>
              <w:r w:rsidRPr="007F60D7">
                <w:rPr>
                  <w:rStyle w:val="fn"/>
                  <w:rFonts w:asciiTheme="minorHAnsi" w:hAnsiTheme="minorHAnsi" w:cstheme="minorHAnsi"/>
                </w:rPr>
                <w:t xml:space="preserve"> ISBN 9788087570197.</w:t>
              </w:r>
              <w:r>
                <w:t xml:space="preserve"> </w:t>
              </w:r>
            </w:ins>
          </w:p>
          <w:p w14:paraId="050F715C" w14:textId="77777777" w:rsidR="007F60D7" w:rsidRDefault="007F60D7" w:rsidP="007F60D7">
            <w:pPr>
              <w:tabs>
                <w:tab w:val="left" w:pos="567"/>
              </w:tabs>
              <w:rPr>
                <w:ins w:id="1327" w:author="FMK" w:date="2020-01-29T18:50:00Z"/>
                <w:rStyle w:val="fn"/>
                <w:rFonts w:asciiTheme="minorHAnsi" w:hAnsiTheme="minorHAnsi" w:cstheme="minorHAnsi"/>
              </w:rPr>
            </w:pPr>
            <w:ins w:id="1328" w:author="FMK" w:date="2020-01-29T18:50:00Z">
              <w:r w:rsidRPr="007F60D7">
                <w:rPr>
                  <w:rStyle w:val="fn"/>
                  <w:rFonts w:asciiTheme="minorHAnsi" w:hAnsiTheme="minorHAnsi" w:cstheme="minorHAnsi"/>
                </w:rPr>
                <w:t>MCQUAIL, Denis.</w:t>
              </w:r>
              <w:r>
                <w:rPr>
                  <w:rStyle w:val="fn"/>
                  <w:rFonts w:asciiTheme="minorHAnsi" w:hAnsiTheme="minorHAnsi" w:cstheme="minorHAnsi"/>
                </w:rPr>
                <w:t xml:space="preserve"> 2016.</w:t>
              </w:r>
              <w:r w:rsidRPr="007F60D7">
                <w:rPr>
                  <w:rStyle w:val="fn"/>
                  <w:rFonts w:asciiTheme="minorHAnsi" w:hAnsiTheme="minorHAnsi" w:cstheme="minorHAnsi"/>
                </w:rPr>
                <w:t xml:space="preserve"> </w:t>
              </w:r>
              <w:r w:rsidRPr="008B1F52">
                <w:rPr>
                  <w:rStyle w:val="fn"/>
                  <w:rFonts w:asciiTheme="minorHAnsi" w:hAnsiTheme="minorHAnsi" w:cstheme="minorHAnsi"/>
                  <w:i/>
                </w:rPr>
                <w:t>Žurnalistika a společnost.</w:t>
              </w:r>
              <w:r>
                <w:rPr>
                  <w:rStyle w:val="fn"/>
                  <w:rFonts w:asciiTheme="minorHAnsi" w:hAnsiTheme="minorHAnsi" w:cstheme="minorHAnsi"/>
                </w:rPr>
                <w:t xml:space="preserve"> Praha</w:t>
              </w:r>
              <w:r w:rsidRPr="007F60D7">
                <w:rPr>
                  <w:rStyle w:val="fn"/>
                  <w:rFonts w:asciiTheme="minorHAnsi" w:hAnsiTheme="minorHAnsi" w:cstheme="minorHAnsi"/>
                </w:rPr>
                <w:t>: Univerzita Karlova, naklad</w:t>
              </w:r>
              <w:r>
                <w:rPr>
                  <w:rStyle w:val="fn"/>
                  <w:rFonts w:asciiTheme="minorHAnsi" w:hAnsiTheme="minorHAnsi" w:cstheme="minorHAnsi"/>
                </w:rPr>
                <w:t>atelství Karolinum.</w:t>
              </w:r>
              <w:r w:rsidRPr="007F60D7">
                <w:rPr>
                  <w:rStyle w:val="fn"/>
                  <w:rFonts w:asciiTheme="minorHAnsi" w:hAnsiTheme="minorHAnsi" w:cstheme="minorHAnsi"/>
                </w:rPr>
                <w:t xml:space="preserve"> ISBN 9788024630939.</w:t>
              </w:r>
            </w:ins>
          </w:p>
          <w:p w14:paraId="607C8A2F" w14:textId="64F0E1B9" w:rsidR="00F64B71" w:rsidRPr="00F52EEF" w:rsidRDefault="00F64B71" w:rsidP="009924B9">
            <w:pPr>
              <w:shd w:val="clear" w:color="auto" w:fill="FFFFFF"/>
              <w:tabs>
                <w:tab w:val="left" w:pos="567"/>
              </w:tabs>
              <w:spacing w:before="100" w:beforeAutospacing="1" w:after="100" w:afterAutospacing="1"/>
              <w:rPr>
                <w:rFonts w:asciiTheme="minorHAnsi" w:hAnsiTheme="minorHAnsi" w:cstheme="minorHAnsi"/>
                <w:lang w:val="sk-SK" w:eastAsia="sk-SK"/>
              </w:rPr>
            </w:pPr>
            <w:r w:rsidRPr="00F52EEF">
              <w:rPr>
                <w:rFonts w:asciiTheme="minorHAnsi" w:hAnsiTheme="minorHAnsi" w:cstheme="minorHAnsi"/>
                <w:shd w:val="clear" w:color="auto" w:fill="FFFFFF"/>
              </w:rPr>
              <w:br/>
            </w:r>
            <w:del w:id="1329" w:author="FMK" w:date="2020-02-02T18:11:00Z">
              <w:r w:rsidRPr="009F22D7" w:rsidDel="009924B9">
                <w:rPr>
                  <w:rFonts w:asciiTheme="minorHAnsi" w:hAnsiTheme="minorHAnsi"/>
                  <w:color w:val="FF0000"/>
                  <w:lang w:val="sk-SK"/>
                  <w:rPrChange w:id="1330" w:author="Martin Kazík" w:date="2020-01-23T11:23:00Z">
                    <w:rPr>
                      <w:rFonts w:asciiTheme="minorHAnsi" w:hAnsiTheme="minorHAnsi"/>
                      <w:lang w:val="sk-SK"/>
                    </w:rPr>
                  </w:rPrChange>
                </w:rPr>
                <w:delText>SLAMĚNÍK, Ivan. 1998. Člověk a media: Psychologie masové komunikace. In:</w:delText>
              </w:r>
              <w:r w:rsidRPr="009F22D7" w:rsidDel="009924B9">
                <w:rPr>
                  <w:rFonts w:asciiTheme="minorHAnsi" w:hAnsiTheme="minorHAnsi"/>
                  <w:i/>
                  <w:color w:val="FF0000"/>
                  <w:lang w:val="sk-SK"/>
                  <w:rPrChange w:id="1331" w:author="Martin Kazík" w:date="2020-01-23T11:23:00Z">
                    <w:rPr>
                      <w:rFonts w:asciiTheme="minorHAnsi" w:hAnsiTheme="minorHAnsi"/>
                      <w:i/>
                      <w:lang w:val="sk-SK"/>
                    </w:rPr>
                  </w:rPrChange>
                </w:rPr>
                <w:delText xml:space="preserve"> Výrost, J. a kol.: Aplikovaná sociální psychologie</w:delText>
              </w:r>
              <w:r w:rsidRPr="009F22D7" w:rsidDel="009924B9">
                <w:rPr>
                  <w:rFonts w:asciiTheme="minorHAnsi" w:hAnsiTheme="minorHAnsi"/>
                  <w:color w:val="FF0000"/>
                  <w:lang w:val="sk-SK"/>
                  <w:rPrChange w:id="1332" w:author="Martin Kazík" w:date="2020-01-23T11:23:00Z">
                    <w:rPr>
                      <w:rFonts w:asciiTheme="minorHAnsi" w:hAnsiTheme="minorHAnsi"/>
                      <w:lang w:val="sk-SK"/>
                    </w:rPr>
                  </w:rPrChange>
                </w:rPr>
                <w:delText>. Praha: Portál. </w:delText>
              </w:r>
              <w:r w:rsidRPr="009F22D7" w:rsidDel="009924B9">
                <w:rPr>
                  <w:rFonts w:asciiTheme="minorHAnsi" w:hAnsiTheme="minorHAnsi"/>
                  <w:color w:val="FF0000"/>
                  <w:rPrChange w:id="1333" w:author="Martin Kazík" w:date="2020-01-23T11:23:00Z">
                    <w:rPr>
                      <w:rFonts w:asciiTheme="minorHAnsi" w:hAnsiTheme="minorHAnsi"/>
                    </w:rPr>
                  </w:rPrChange>
                </w:rPr>
                <w:delText>ISBN 80-7178-269-6</w:delText>
              </w:r>
              <w:r w:rsidR="00F05458" w:rsidRPr="009F22D7" w:rsidDel="009924B9">
                <w:rPr>
                  <w:rFonts w:asciiTheme="minorHAnsi" w:hAnsiTheme="minorHAnsi"/>
                  <w:color w:val="FF0000"/>
                  <w:rPrChange w:id="1334" w:author="Martin Kazík" w:date="2020-01-23T11:23:00Z">
                    <w:rPr>
                      <w:rFonts w:asciiTheme="minorHAnsi" w:hAnsiTheme="minorHAnsi"/>
                    </w:rPr>
                  </w:rPrChange>
                </w:rPr>
                <w:delText>.</w:delText>
              </w:r>
              <w:r w:rsidRPr="009F22D7" w:rsidDel="009924B9">
                <w:rPr>
                  <w:rFonts w:asciiTheme="minorHAnsi" w:hAnsiTheme="minorHAnsi"/>
                  <w:color w:val="FF0000"/>
                  <w:rPrChange w:id="1335" w:author="Martin Kazík" w:date="2020-01-23T11:23:00Z">
                    <w:rPr>
                      <w:rFonts w:asciiTheme="minorHAnsi" w:hAnsiTheme="minorHAnsi"/>
                    </w:rPr>
                  </w:rPrChange>
                </w:rPr>
                <w:br/>
              </w:r>
              <w:r w:rsidRPr="009F22D7" w:rsidDel="009924B9">
                <w:rPr>
                  <w:rFonts w:asciiTheme="minorHAnsi" w:hAnsiTheme="minorHAnsi"/>
                  <w:color w:val="FF0000"/>
                  <w:lang w:val="sk-SK"/>
                  <w:rPrChange w:id="1336" w:author="Martin Kazík" w:date="2020-01-23T11:23:00Z">
                    <w:rPr>
                      <w:rFonts w:asciiTheme="minorHAnsi" w:hAnsiTheme="minorHAnsi"/>
                      <w:lang w:val="sk-SK"/>
                    </w:rPr>
                  </w:rPrChange>
                </w:rPr>
                <w:delText>JIRÁK, Jan. 2003. </w:delText>
              </w:r>
              <w:r w:rsidRPr="009F22D7" w:rsidDel="009924B9">
                <w:rPr>
                  <w:rFonts w:asciiTheme="minorHAnsi" w:hAnsiTheme="minorHAnsi"/>
                  <w:i/>
                  <w:color w:val="FF0000"/>
                  <w:lang w:val="sk-SK"/>
                  <w:rPrChange w:id="1337" w:author="Martin Kazík" w:date="2020-01-23T11:23:00Z">
                    <w:rPr>
                      <w:rFonts w:asciiTheme="minorHAnsi" w:hAnsiTheme="minorHAnsi"/>
                      <w:i/>
                      <w:lang w:val="sk-SK"/>
                    </w:rPr>
                  </w:rPrChange>
                </w:rPr>
                <w:delText xml:space="preserve">Média a společnost: stručný úvod do studia médií a mediální komunikace. </w:delText>
              </w:r>
              <w:r w:rsidRPr="009F22D7" w:rsidDel="009924B9">
                <w:rPr>
                  <w:rFonts w:asciiTheme="minorHAnsi" w:hAnsiTheme="minorHAnsi"/>
                  <w:color w:val="FF0000"/>
                  <w:lang w:val="sk-SK"/>
                  <w:rPrChange w:id="1338" w:author="Martin Kazík" w:date="2020-01-23T11:23:00Z">
                    <w:rPr>
                      <w:rFonts w:asciiTheme="minorHAnsi" w:hAnsiTheme="minorHAnsi"/>
                      <w:lang w:val="sk-SK"/>
                    </w:rPr>
                  </w:rPrChange>
                </w:rPr>
                <w:delText xml:space="preserve"> Praha:  Portál. ISBN 8071786977. </w:delText>
              </w:r>
              <w:r w:rsidRPr="009F22D7" w:rsidDel="009924B9">
                <w:rPr>
                  <w:rFonts w:asciiTheme="minorHAnsi" w:hAnsiTheme="minorHAnsi"/>
                  <w:color w:val="FF0000"/>
                  <w:lang w:val="sk-SK"/>
                  <w:rPrChange w:id="1339" w:author="Martin Kazík" w:date="2020-01-23T11:23:00Z">
                    <w:rPr>
                      <w:rFonts w:asciiTheme="minorHAnsi" w:hAnsiTheme="minorHAnsi"/>
                      <w:lang w:val="sk-SK"/>
                    </w:rPr>
                  </w:rPrChange>
                </w:rPr>
                <w:br/>
                <w:delText>REIFOVÁ, Irena. a kol. 2004. </w:delText>
              </w:r>
              <w:r w:rsidRPr="009F22D7" w:rsidDel="009924B9">
                <w:rPr>
                  <w:rFonts w:asciiTheme="minorHAnsi" w:hAnsiTheme="minorHAnsi"/>
                  <w:i/>
                  <w:color w:val="FF0000"/>
                  <w:lang w:val="sk-SK"/>
                  <w:rPrChange w:id="1340" w:author="Martin Kazík" w:date="2020-01-23T11:23:00Z">
                    <w:rPr>
                      <w:rFonts w:asciiTheme="minorHAnsi" w:hAnsiTheme="minorHAnsi"/>
                      <w:i/>
                      <w:lang w:val="sk-SK"/>
                    </w:rPr>
                  </w:rPrChange>
                </w:rPr>
                <w:delText>Slovník mediální komunikace</w:delText>
              </w:r>
              <w:r w:rsidRPr="009F22D7" w:rsidDel="009924B9">
                <w:rPr>
                  <w:rFonts w:asciiTheme="minorHAnsi" w:hAnsiTheme="minorHAnsi"/>
                  <w:color w:val="FF0000"/>
                  <w:lang w:val="sk-SK"/>
                  <w:rPrChange w:id="1341" w:author="Martin Kazík" w:date="2020-01-23T11:23:00Z">
                    <w:rPr>
                      <w:rFonts w:asciiTheme="minorHAnsi" w:hAnsiTheme="minorHAnsi"/>
                      <w:lang w:val="sk-SK"/>
                    </w:rPr>
                  </w:rPrChange>
                </w:rPr>
                <w:delText>. Praha: Portál. ISBN 80-7118-926-7. </w:delText>
              </w:r>
              <w:r w:rsidRPr="009F22D7" w:rsidDel="009924B9">
                <w:rPr>
                  <w:rFonts w:asciiTheme="minorHAnsi" w:hAnsiTheme="minorHAnsi"/>
                  <w:color w:val="FF0000"/>
                  <w:lang w:val="sk-SK"/>
                  <w:rPrChange w:id="1342" w:author="Martin Kazík" w:date="2020-01-23T11:23:00Z">
                    <w:rPr>
                      <w:rFonts w:asciiTheme="minorHAnsi" w:hAnsiTheme="minorHAnsi"/>
                      <w:lang w:val="sk-SK"/>
                    </w:rPr>
                  </w:rPrChange>
                </w:rPr>
                <w:br/>
                <w:delText>McNAIR, Brian. 2004. </w:delText>
              </w:r>
              <w:r w:rsidRPr="009F22D7" w:rsidDel="009924B9">
                <w:rPr>
                  <w:rFonts w:asciiTheme="minorHAnsi" w:hAnsiTheme="minorHAnsi"/>
                  <w:i/>
                  <w:color w:val="FF0000"/>
                  <w:lang w:val="sk-SK"/>
                  <w:rPrChange w:id="1343" w:author="Martin Kazík" w:date="2020-01-23T11:23:00Z">
                    <w:rPr>
                      <w:rFonts w:asciiTheme="minorHAnsi" w:hAnsiTheme="minorHAnsi"/>
                      <w:i/>
                      <w:lang w:val="sk-SK"/>
                    </w:rPr>
                  </w:rPrChange>
                </w:rPr>
                <w:delText>Sociologie žurnalistiky</w:delText>
              </w:r>
              <w:r w:rsidRPr="009F22D7" w:rsidDel="009924B9">
                <w:rPr>
                  <w:rFonts w:asciiTheme="minorHAnsi" w:hAnsiTheme="minorHAnsi"/>
                  <w:color w:val="FF0000"/>
                  <w:lang w:val="sk-SK"/>
                  <w:rPrChange w:id="1344" w:author="Martin Kazík" w:date="2020-01-23T11:23:00Z">
                    <w:rPr>
                      <w:rFonts w:asciiTheme="minorHAnsi" w:hAnsiTheme="minorHAnsi"/>
                      <w:lang w:val="sk-SK"/>
                    </w:rPr>
                  </w:rPrChange>
                </w:rPr>
                <w:delText>. Praha: Portál. ISBN 8071788406. </w:delText>
              </w:r>
              <w:r w:rsidRPr="009F22D7" w:rsidDel="009924B9">
                <w:rPr>
                  <w:rFonts w:asciiTheme="minorHAnsi" w:hAnsiTheme="minorHAnsi"/>
                  <w:color w:val="FF0000"/>
                  <w:lang w:val="sk-SK"/>
                  <w:rPrChange w:id="1345" w:author="Martin Kazík" w:date="2020-01-23T11:23:00Z">
                    <w:rPr>
                      <w:rFonts w:asciiTheme="minorHAnsi" w:hAnsiTheme="minorHAnsi"/>
                      <w:lang w:val="sk-SK"/>
                    </w:rPr>
                  </w:rPrChange>
                </w:rPr>
                <w:br/>
                <w:delText xml:space="preserve">RAMONET, Ignacio. 2003. </w:delText>
              </w:r>
              <w:r w:rsidRPr="009F22D7" w:rsidDel="009924B9">
                <w:rPr>
                  <w:rFonts w:asciiTheme="minorHAnsi" w:hAnsiTheme="minorHAnsi"/>
                  <w:i/>
                  <w:color w:val="FF0000"/>
                  <w:lang w:val="sk-SK"/>
                  <w:rPrChange w:id="1346" w:author="Martin Kazík" w:date="2020-01-23T11:23:00Z">
                    <w:rPr>
                      <w:rFonts w:asciiTheme="minorHAnsi" w:hAnsiTheme="minorHAnsi"/>
                      <w:i/>
                      <w:lang w:val="sk-SK"/>
                    </w:rPr>
                  </w:rPrChange>
                </w:rPr>
                <w:delText>Tyranie médií</w:delText>
              </w:r>
              <w:r w:rsidRPr="009F22D7" w:rsidDel="009924B9">
                <w:rPr>
                  <w:rFonts w:asciiTheme="minorHAnsi" w:hAnsiTheme="minorHAnsi"/>
                  <w:color w:val="FF0000"/>
                  <w:lang w:val="sk-SK"/>
                  <w:rPrChange w:id="1347" w:author="Martin Kazík" w:date="2020-01-23T11:23:00Z">
                    <w:rPr>
                      <w:rFonts w:asciiTheme="minorHAnsi" w:hAnsiTheme="minorHAnsi"/>
                      <w:lang w:val="sk-SK"/>
                    </w:rPr>
                  </w:rPrChange>
                </w:rPr>
                <w:delText>. Praha: Mladá fronta. ISBN 8020410376. </w:delText>
              </w:r>
              <w:r w:rsidRPr="009F22D7" w:rsidDel="009924B9">
                <w:rPr>
                  <w:rFonts w:asciiTheme="minorHAnsi" w:hAnsiTheme="minorHAnsi"/>
                  <w:color w:val="FF0000"/>
                  <w:rPrChange w:id="1348" w:author="Martin Kazík" w:date="2020-01-23T11:23:00Z">
                    <w:rPr>
                      <w:rFonts w:asciiTheme="minorHAnsi" w:hAnsiTheme="minorHAnsi"/>
                    </w:rPr>
                  </w:rPrChange>
                </w:rPr>
                <w:br/>
              </w:r>
              <w:r w:rsidR="005E41C4" w:rsidDel="009924B9">
                <w:rPr>
                  <w:rFonts w:asciiTheme="minorHAnsi" w:hAnsiTheme="minorHAnsi"/>
                  <w:color w:val="FF0000"/>
                  <w:rPrChange w:id="1349" w:author="Martin Kazík" w:date="2020-01-23T11:23:00Z">
                    <w:rPr>
                      <w:rFonts w:asciiTheme="minorHAnsi" w:hAnsiTheme="minorHAnsi"/>
                    </w:rPr>
                  </w:rPrChange>
                </w:rPr>
                <w:fldChar w:fldCharType="begin"/>
              </w:r>
              <w:r w:rsidR="005E41C4" w:rsidDel="009924B9">
                <w:rPr>
                  <w:rFonts w:asciiTheme="minorHAnsi" w:hAnsiTheme="minorHAnsi"/>
                  <w:color w:val="FF0000"/>
                  <w:rPrChange w:id="1350" w:author="Martin Kazík" w:date="2020-01-23T11:23:00Z">
                    <w:rPr>
                      <w:rFonts w:asciiTheme="minorHAnsi" w:hAnsiTheme="minorHAnsi"/>
                    </w:rPr>
                  </w:rPrChange>
                </w:rPr>
                <w:delInstrText xml:space="preserve"> HYPERLINK "http://katalog.k.utb.cz/F/?func=find-b&amp;find_code=SYS&amp;request=52636" \t "_blank" </w:delInstrText>
              </w:r>
              <w:r w:rsidR="005E41C4" w:rsidDel="009924B9">
                <w:rPr>
                  <w:rFonts w:asciiTheme="minorHAnsi" w:hAnsiTheme="minorHAnsi"/>
                  <w:color w:val="FF0000"/>
                  <w:rPrChange w:id="1351" w:author="Martin Kazík" w:date="2020-01-23T11:23:00Z">
                    <w:rPr>
                      <w:rFonts w:asciiTheme="minorHAnsi" w:hAnsiTheme="minorHAnsi"/>
                    </w:rPr>
                  </w:rPrChange>
                </w:rPr>
                <w:fldChar w:fldCharType="separate"/>
              </w:r>
              <w:r w:rsidRPr="009F22D7" w:rsidDel="009924B9">
                <w:rPr>
                  <w:rFonts w:asciiTheme="minorHAnsi" w:hAnsiTheme="minorHAnsi"/>
                  <w:color w:val="FF0000"/>
                  <w:rPrChange w:id="1352" w:author="Martin Kazík" w:date="2020-01-23T11:23:00Z">
                    <w:rPr>
                      <w:rFonts w:asciiTheme="minorHAnsi" w:hAnsiTheme="minorHAnsi"/>
                    </w:rPr>
                  </w:rPrChange>
                </w:rPr>
                <w:delText xml:space="preserve">MCQUAIL, Denis. 2009. </w:delText>
              </w:r>
              <w:r w:rsidRPr="009F22D7" w:rsidDel="009924B9">
                <w:rPr>
                  <w:rFonts w:asciiTheme="minorHAnsi" w:hAnsiTheme="minorHAnsi"/>
                  <w:i/>
                  <w:color w:val="FF0000"/>
                  <w:rPrChange w:id="1353" w:author="Martin Kazík" w:date="2020-01-23T11:23:00Z">
                    <w:rPr>
                      <w:rFonts w:asciiTheme="minorHAnsi" w:hAnsiTheme="minorHAnsi"/>
                      <w:i/>
                    </w:rPr>
                  </w:rPrChange>
                </w:rPr>
                <w:delText xml:space="preserve">Úvod do teorie masové komunikace. </w:delText>
              </w:r>
              <w:r w:rsidRPr="009F22D7" w:rsidDel="009924B9">
                <w:rPr>
                  <w:rFonts w:asciiTheme="minorHAnsi" w:hAnsiTheme="minorHAnsi"/>
                  <w:color w:val="FF0000"/>
                  <w:rPrChange w:id="1354" w:author="Martin Kazík" w:date="2020-01-23T11:23:00Z">
                    <w:rPr>
                      <w:rFonts w:asciiTheme="minorHAnsi" w:hAnsiTheme="minorHAnsi"/>
                    </w:rPr>
                  </w:rPrChange>
                </w:rPr>
                <w:delText>4., rozš. a přeprac. vyd. Praha: Portál. ISBN 978-80-7367-574-5. </w:delText>
              </w:r>
              <w:r w:rsidR="005E41C4" w:rsidDel="009924B9">
                <w:rPr>
                  <w:rFonts w:asciiTheme="minorHAnsi" w:hAnsiTheme="minorHAnsi"/>
                  <w:color w:val="FF0000"/>
                  <w:rPrChange w:id="1355" w:author="Martin Kazík" w:date="2020-01-23T11:23:00Z">
                    <w:rPr>
                      <w:rFonts w:asciiTheme="minorHAnsi" w:hAnsiTheme="minorHAnsi"/>
                    </w:rPr>
                  </w:rPrChange>
                </w:rPr>
                <w:fldChar w:fldCharType="end"/>
              </w:r>
              <w:r w:rsidRPr="009F22D7" w:rsidDel="009924B9">
                <w:rPr>
                  <w:rFonts w:asciiTheme="minorHAnsi" w:hAnsiTheme="minorHAnsi"/>
                  <w:color w:val="FF0000"/>
                  <w:rPrChange w:id="1356" w:author="Martin Kazík" w:date="2020-01-23T11:23:00Z">
                    <w:rPr>
                      <w:rFonts w:asciiTheme="minorHAnsi" w:hAnsiTheme="minorHAnsi"/>
                    </w:rPr>
                  </w:rPrChange>
                </w:rPr>
                <w:br/>
                <w:delText xml:space="preserve">RUß-MOHL, Stephan. 2005. </w:delText>
              </w:r>
              <w:r w:rsidRPr="009F22D7" w:rsidDel="009924B9">
                <w:rPr>
                  <w:rFonts w:asciiTheme="minorHAnsi" w:hAnsiTheme="minorHAnsi"/>
                  <w:i/>
                  <w:color w:val="FF0000"/>
                  <w:rPrChange w:id="1357" w:author="Martin Kazík" w:date="2020-01-23T11:23:00Z">
                    <w:rPr>
                      <w:rFonts w:asciiTheme="minorHAnsi" w:hAnsiTheme="minorHAnsi"/>
                      <w:i/>
                    </w:rPr>
                  </w:rPrChange>
                </w:rPr>
                <w:delText>Žurnalistika: komplexní průvodce praktickou žurnalistikou.</w:delText>
              </w:r>
              <w:r w:rsidRPr="009F22D7" w:rsidDel="009924B9">
                <w:rPr>
                  <w:rFonts w:asciiTheme="minorHAnsi" w:hAnsiTheme="minorHAnsi"/>
                  <w:color w:val="FF0000"/>
                  <w:rPrChange w:id="1358" w:author="Martin Kazík" w:date="2020-01-23T11:23:00Z">
                    <w:rPr>
                      <w:rFonts w:asciiTheme="minorHAnsi" w:hAnsiTheme="minorHAnsi"/>
                    </w:rPr>
                  </w:rPrChange>
                </w:rPr>
                <w:delText xml:space="preserve"> Praha: Grada. ISBN 80-247-0158-8.</w:delText>
              </w:r>
            </w:del>
          </w:p>
        </w:tc>
      </w:tr>
      <w:tr w:rsidR="00F64B71" w:rsidRPr="00F52EEF" w14:paraId="49E5EFBC" w14:textId="77777777" w:rsidTr="000F34F7">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11E2EE8A"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2687FDE0" w14:textId="77777777" w:rsidTr="000F34F7">
        <w:tc>
          <w:tcPr>
            <w:tcW w:w="5605" w:type="dxa"/>
            <w:gridSpan w:val="3"/>
            <w:tcBorders>
              <w:top w:val="single" w:sz="2" w:space="0" w:color="auto"/>
            </w:tcBorders>
            <w:shd w:val="clear" w:color="auto" w:fill="F7CAAC"/>
          </w:tcPr>
          <w:p w14:paraId="152AE3B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96E3327"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03AD32F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6998837" w14:textId="77777777" w:rsidTr="000F34F7">
        <w:tc>
          <w:tcPr>
            <w:tcW w:w="10673" w:type="dxa"/>
            <w:gridSpan w:val="8"/>
            <w:shd w:val="clear" w:color="auto" w:fill="F7CAAC"/>
          </w:tcPr>
          <w:p w14:paraId="4A23484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5398086F" w14:textId="77777777" w:rsidTr="000A5FF2">
        <w:trPr>
          <w:trHeight w:val="837"/>
        </w:trPr>
        <w:tc>
          <w:tcPr>
            <w:tcW w:w="10673" w:type="dxa"/>
            <w:gridSpan w:val="8"/>
          </w:tcPr>
          <w:p w14:paraId="0B0B8272" w14:textId="77777777" w:rsidR="00F64B71" w:rsidRPr="00F52EEF" w:rsidRDefault="00F64B71" w:rsidP="00935F76">
            <w:pPr>
              <w:shd w:val="clear" w:color="auto" w:fill="FFFFFF"/>
              <w:tabs>
                <w:tab w:val="left" w:pos="567"/>
              </w:tabs>
              <w:spacing w:before="100" w:beforeAutospacing="1" w:after="100" w:afterAutospacing="1"/>
              <w:rPr>
                <w:rFonts w:asciiTheme="minorHAnsi" w:eastAsia="Calibri" w:hAnsiTheme="minorHAnsi" w:cstheme="minorHAnsi"/>
              </w:rPr>
            </w:pPr>
          </w:p>
        </w:tc>
      </w:tr>
    </w:tbl>
    <w:p w14:paraId="73904A0C" w14:textId="77777777" w:rsidR="00F05458" w:rsidRDefault="00F05458" w:rsidP="00935F76">
      <w:pPr>
        <w:tabs>
          <w:tab w:val="left" w:pos="567"/>
        </w:tabs>
      </w:pPr>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479"/>
        <w:gridCol w:w="1216"/>
        <w:gridCol w:w="668"/>
        <w:tblGridChange w:id="1359">
          <w:tblGrid>
            <w:gridCol w:w="3904"/>
            <w:gridCol w:w="567"/>
            <w:gridCol w:w="1134"/>
            <w:gridCol w:w="889"/>
            <w:gridCol w:w="816"/>
            <w:gridCol w:w="1479"/>
            <w:gridCol w:w="1216"/>
            <w:gridCol w:w="267"/>
            <w:gridCol w:w="401"/>
            <w:gridCol w:w="10272"/>
          </w:tblGrid>
        </w:tblGridChange>
      </w:tblGrid>
      <w:tr w:rsidR="00F64B71" w:rsidRPr="00F52EEF" w14:paraId="2196A825" w14:textId="77777777" w:rsidTr="00F05458">
        <w:tc>
          <w:tcPr>
            <w:tcW w:w="10673" w:type="dxa"/>
            <w:gridSpan w:val="8"/>
            <w:tcBorders>
              <w:bottom w:val="double" w:sz="4" w:space="0" w:color="auto"/>
            </w:tcBorders>
            <w:shd w:val="clear" w:color="auto" w:fill="BDD6EE"/>
          </w:tcPr>
          <w:p w14:paraId="4062990F" w14:textId="1F4D4D04"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46D4C26B" w14:textId="77777777" w:rsidTr="00F05458">
        <w:tc>
          <w:tcPr>
            <w:tcW w:w="3904" w:type="dxa"/>
            <w:tcBorders>
              <w:top w:val="double" w:sz="4" w:space="0" w:color="auto"/>
            </w:tcBorders>
            <w:shd w:val="clear" w:color="auto" w:fill="F7CAAC"/>
          </w:tcPr>
          <w:p w14:paraId="2BBD692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1C781BF2" w14:textId="1843EFBB"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Média v marketingov</w:t>
            </w:r>
            <w:ins w:id="1360" w:author="Radim Bačuvčík" w:date="2020-02-06T09:53:00Z">
              <w:r w:rsidR="00165381">
                <w:rPr>
                  <w:rFonts w:asciiTheme="minorHAnsi" w:hAnsiTheme="minorHAnsi" w:cstheme="minorHAnsi"/>
                </w:rPr>
                <w:t>é</w:t>
              </w:r>
            </w:ins>
            <w:del w:id="1361" w:author="Radim Bačuvčík" w:date="2020-02-06T09:53:00Z">
              <w:r w:rsidRPr="00F52EEF" w:rsidDel="00165381">
                <w:rPr>
                  <w:rFonts w:asciiTheme="minorHAnsi" w:hAnsiTheme="minorHAnsi" w:cstheme="minorHAnsi"/>
                </w:rPr>
                <w:delText>ých</w:delText>
              </w:r>
            </w:del>
            <w:r w:rsidRPr="00F52EEF">
              <w:rPr>
                <w:rFonts w:asciiTheme="minorHAnsi" w:hAnsiTheme="minorHAnsi" w:cstheme="minorHAnsi"/>
              </w:rPr>
              <w:t xml:space="preserve"> komunikac</w:t>
            </w:r>
            <w:ins w:id="1362" w:author="Radim Bačuvčík" w:date="2020-02-06T09:53:00Z">
              <w:r w:rsidR="00165381">
                <w:rPr>
                  <w:rFonts w:asciiTheme="minorHAnsi" w:hAnsiTheme="minorHAnsi" w:cstheme="minorHAnsi"/>
                </w:rPr>
                <w:t>i</w:t>
              </w:r>
            </w:ins>
            <w:del w:id="1363" w:author="Radim Bačuvčík" w:date="2020-02-06T09:53:00Z">
              <w:r w:rsidRPr="00F52EEF" w:rsidDel="00165381">
                <w:rPr>
                  <w:rFonts w:asciiTheme="minorHAnsi" w:hAnsiTheme="minorHAnsi" w:cstheme="minorHAnsi"/>
                </w:rPr>
                <w:delText>ích</w:delText>
              </w:r>
            </w:del>
            <w:r w:rsidRPr="00F52EEF">
              <w:rPr>
                <w:rFonts w:asciiTheme="minorHAnsi" w:hAnsiTheme="minorHAnsi" w:cstheme="minorHAnsi"/>
              </w:rPr>
              <w:t xml:space="preserve"> 2</w:t>
            </w:r>
          </w:p>
        </w:tc>
      </w:tr>
      <w:tr w:rsidR="00F64B71" w:rsidRPr="00F52EEF" w14:paraId="70D535B0" w14:textId="77777777" w:rsidTr="00F05458">
        <w:tc>
          <w:tcPr>
            <w:tcW w:w="3904" w:type="dxa"/>
            <w:shd w:val="clear" w:color="auto" w:fill="F7CAAC"/>
          </w:tcPr>
          <w:p w14:paraId="6B3362D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D64393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78F2A0C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0F0FEBC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F64B71" w:rsidRPr="00F52EEF" w14:paraId="786DC754" w14:textId="77777777" w:rsidTr="00F05458">
        <w:tc>
          <w:tcPr>
            <w:tcW w:w="3904" w:type="dxa"/>
            <w:shd w:val="clear" w:color="auto" w:fill="F7CAAC"/>
          </w:tcPr>
          <w:p w14:paraId="3E799F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AEB569D" w14:textId="0AF5F161"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13p</w:t>
            </w:r>
            <w:r w:rsidR="00F05458">
              <w:rPr>
                <w:rFonts w:asciiTheme="minorHAnsi" w:eastAsia="Calibri" w:hAnsiTheme="minorHAnsi" w:cstheme="minorHAnsi"/>
              </w:rPr>
              <w:t xml:space="preserve"> </w:t>
            </w:r>
            <w:r w:rsidRPr="00F52EEF">
              <w:rPr>
                <w:rFonts w:asciiTheme="minorHAnsi" w:eastAsia="Calibri" w:hAnsiTheme="minorHAnsi" w:cstheme="minorHAnsi"/>
              </w:rPr>
              <w:t>+</w:t>
            </w:r>
            <w:r w:rsidR="00F05458">
              <w:rPr>
                <w:rFonts w:asciiTheme="minorHAnsi" w:eastAsia="Calibri" w:hAnsiTheme="minorHAnsi" w:cstheme="minorHAnsi"/>
              </w:rPr>
              <w:t xml:space="preserve"> </w:t>
            </w:r>
            <w:r w:rsidRPr="00F52EEF">
              <w:rPr>
                <w:rFonts w:asciiTheme="minorHAnsi" w:eastAsia="Calibri" w:hAnsiTheme="minorHAnsi" w:cstheme="minorHAnsi"/>
              </w:rPr>
              <w:t>13c</w:t>
            </w:r>
          </w:p>
        </w:tc>
        <w:tc>
          <w:tcPr>
            <w:tcW w:w="889" w:type="dxa"/>
            <w:shd w:val="clear" w:color="auto" w:fill="F7CAAC"/>
          </w:tcPr>
          <w:p w14:paraId="1166B62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C67C0D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shd w:val="clear" w:color="auto" w:fill="F7CAAC"/>
          </w:tcPr>
          <w:p w14:paraId="235D4EB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2"/>
          </w:tcPr>
          <w:p w14:paraId="4DA2C50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727048BC" w14:textId="77777777" w:rsidTr="00F05458">
        <w:tc>
          <w:tcPr>
            <w:tcW w:w="3904" w:type="dxa"/>
            <w:shd w:val="clear" w:color="auto" w:fill="F7CAAC"/>
          </w:tcPr>
          <w:p w14:paraId="2684D24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5083FC3B" w14:textId="0B8BD9C9" w:rsidR="00F64B71" w:rsidRPr="00F52EEF" w:rsidRDefault="00112D6D" w:rsidP="00935F76">
            <w:pPr>
              <w:tabs>
                <w:tab w:val="left" w:pos="567"/>
              </w:tabs>
              <w:jc w:val="both"/>
              <w:rPr>
                <w:rFonts w:asciiTheme="minorHAnsi" w:eastAsia="Calibri" w:hAnsiTheme="minorHAnsi" w:cstheme="minorHAnsi"/>
              </w:rPr>
            </w:pPr>
            <w:r w:rsidRPr="00F52EEF">
              <w:rPr>
                <w:rFonts w:asciiTheme="minorHAnsi" w:hAnsiTheme="minorHAnsi" w:cstheme="minorHAnsi"/>
              </w:rPr>
              <w:t>P</w:t>
            </w:r>
            <w:r w:rsidR="00F64B71" w:rsidRPr="00F52EEF">
              <w:rPr>
                <w:rFonts w:asciiTheme="minorHAnsi" w:hAnsiTheme="minorHAnsi" w:cstheme="minorHAnsi"/>
              </w:rPr>
              <w:t>rerekvizita: Média v marketingov</w:t>
            </w:r>
            <w:ins w:id="1364" w:author="Radim Bačuvčík" w:date="2020-02-06T09:53:00Z">
              <w:r w:rsidR="00165381">
                <w:rPr>
                  <w:rFonts w:asciiTheme="minorHAnsi" w:hAnsiTheme="minorHAnsi" w:cstheme="minorHAnsi"/>
                </w:rPr>
                <w:t>é</w:t>
              </w:r>
            </w:ins>
            <w:del w:id="1365" w:author="Radim Bačuvčík" w:date="2020-02-06T09:53:00Z">
              <w:r w:rsidR="00F64B71" w:rsidRPr="00F52EEF" w:rsidDel="00165381">
                <w:rPr>
                  <w:rFonts w:asciiTheme="minorHAnsi" w:hAnsiTheme="minorHAnsi" w:cstheme="minorHAnsi"/>
                </w:rPr>
                <w:delText>ých</w:delText>
              </w:r>
            </w:del>
            <w:r w:rsidR="00F64B71" w:rsidRPr="00F52EEF">
              <w:rPr>
                <w:rFonts w:asciiTheme="minorHAnsi" w:hAnsiTheme="minorHAnsi" w:cstheme="minorHAnsi"/>
              </w:rPr>
              <w:t xml:space="preserve"> komunikac</w:t>
            </w:r>
            <w:ins w:id="1366" w:author="Radim Bačuvčík" w:date="2020-02-06T09:53:00Z">
              <w:r w:rsidR="00165381">
                <w:rPr>
                  <w:rFonts w:asciiTheme="minorHAnsi" w:hAnsiTheme="minorHAnsi" w:cstheme="minorHAnsi"/>
                </w:rPr>
                <w:t>i</w:t>
              </w:r>
            </w:ins>
            <w:del w:id="1367" w:author="Radim Bačuvčík" w:date="2020-02-06T09:53:00Z">
              <w:r w:rsidR="00F64B71" w:rsidRPr="00F52EEF" w:rsidDel="00165381">
                <w:rPr>
                  <w:rFonts w:asciiTheme="minorHAnsi" w:hAnsiTheme="minorHAnsi" w:cstheme="minorHAnsi"/>
                </w:rPr>
                <w:delText>ích</w:delText>
              </w:r>
            </w:del>
            <w:r w:rsidR="00F64B71" w:rsidRPr="00F52EEF">
              <w:rPr>
                <w:rFonts w:asciiTheme="minorHAnsi" w:hAnsiTheme="minorHAnsi" w:cstheme="minorHAnsi"/>
              </w:rPr>
              <w:t xml:space="preserve"> 1</w:t>
            </w:r>
          </w:p>
        </w:tc>
      </w:tr>
      <w:tr w:rsidR="00F64B71" w:rsidRPr="00F52EEF" w14:paraId="704263B2" w14:textId="77777777" w:rsidTr="00F05458">
        <w:tc>
          <w:tcPr>
            <w:tcW w:w="3904" w:type="dxa"/>
            <w:shd w:val="clear" w:color="auto" w:fill="F7CAAC"/>
          </w:tcPr>
          <w:p w14:paraId="58A3445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0A80A02F"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1479" w:type="dxa"/>
            <w:shd w:val="clear" w:color="auto" w:fill="F7CAAC"/>
          </w:tcPr>
          <w:p w14:paraId="038DECD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2"/>
          </w:tcPr>
          <w:p w14:paraId="76C4A031" w14:textId="62B54688" w:rsidR="00F64B71" w:rsidRPr="00F52EEF" w:rsidRDefault="00C738E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w:t>
            </w:r>
            <w:r w:rsidR="00F64B71" w:rsidRPr="00F52EEF">
              <w:rPr>
                <w:rFonts w:asciiTheme="minorHAnsi" w:eastAsia="Calibri" w:hAnsiTheme="minorHAnsi" w:cstheme="minorHAnsi"/>
              </w:rPr>
              <w:t>, cvičení</w:t>
            </w:r>
          </w:p>
        </w:tc>
      </w:tr>
      <w:tr w:rsidR="00F64B71" w:rsidRPr="00F52EEF" w14:paraId="07831B69" w14:textId="77777777" w:rsidTr="00F05458">
        <w:tc>
          <w:tcPr>
            <w:tcW w:w="3904" w:type="dxa"/>
            <w:shd w:val="clear" w:color="auto" w:fill="F7CAAC"/>
          </w:tcPr>
          <w:p w14:paraId="3DF7931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5DD26A5D" w14:textId="77777777" w:rsidR="00F64B71" w:rsidRPr="00F52EEF" w:rsidRDefault="00F64B71" w:rsidP="00935F76">
            <w:pPr>
              <w:tabs>
                <w:tab w:val="left" w:pos="567"/>
              </w:tabs>
              <w:autoSpaceDE w:val="0"/>
              <w:autoSpaceDN w:val="0"/>
              <w:adjustRightInd w:val="0"/>
              <w:rPr>
                <w:rFonts w:asciiTheme="minorHAnsi" w:hAnsiTheme="minorHAnsi" w:cstheme="minorHAnsi"/>
              </w:rPr>
            </w:pPr>
          </w:p>
          <w:p w14:paraId="6C47548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87BE233" w14:textId="77777777" w:rsidTr="00F05458">
        <w:trPr>
          <w:trHeight w:val="554"/>
        </w:trPr>
        <w:tc>
          <w:tcPr>
            <w:tcW w:w="10673" w:type="dxa"/>
            <w:gridSpan w:val="8"/>
            <w:tcBorders>
              <w:top w:val="nil"/>
            </w:tcBorders>
          </w:tcPr>
          <w:p w14:paraId="4BBF4690" w14:textId="4FF10557" w:rsidR="00F64B71" w:rsidRPr="00F52EEF" w:rsidRDefault="00F05458"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00F64B71" w:rsidRPr="00F52EEF">
              <w:rPr>
                <w:rFonts w:asciiTheme="minorHAnsi" w:eastAsia="Calibri" w:hAnsiTheme="minorHAnsi" w:cstheme="minorHAnsi"/>
              </w:rPr>
              <w:t>80% účast na cvičeních</w:t>
            </w:r>
          </w:p>
          <w:p w14:paraId="0402DDBB" w14:textId="0EFEE436" w:rsidR="00F64B71" w:rsidRPr="00F52EEF" w:rsidRDefault="00F05458" w:rsidP="00935F76">
            <w:pPr>
              <w:tabs>
                <w:tab w:val="left" w:pos="567"/>
              </w:tabs>
              <w:jc w:val="both"/>
              <w:rPr>
                <w:rFonts w:asciiTheme="minorHAnsi" w:eastAsia="Calibri" w:hAnsiTheme="minorHAnsi" w:cstheme="minorHAnsi"/>
              </w:rPr>
            </w:pPr>
            <w:r>
              <w:rPr>
                <w:rFonts w:asciiTheme="minorHAnsi" w:eastAsia="Calibri" w:hAnsiTheme="minorHAnsi" w:cstheme="minorHAnsi"/>
              </w:rPr>
              <w:t xml:space="preserve">2. </w:t>
            </w:r>
            <w:r w:rsidR="00F64B71" w:rsidRPr="00F52EEF">
              <w:rPr>
                <w:rFonts w:asciiTheme="minorHAnsi" w:eastAsia="Calibri" w:hAnsiTheme="minorHAnsi" w:cstheme="minorHAnsi"/>
              </w:rPr>
              <w:t>Vypracování seminární práce na dané téma</w:t>
            </w:r>
          </w:p>
          <w:p w14:paraId="7D00F31F" w14:textId="18FA3FFB" w:rsidR="00F64B71" w:rsidRPr="00F52EEF" w:rsidRDefault="00F05458" w:rsidP="00935F76">
            <w:pPr>
              <w:tabs>
                <w:tab w:val="left" w:pos="567"/>
              </w:tabs>
              <w:jc w:val="both"/>
              <w:rPr>
                <w:rFonts w:asciiTheme="minorHAnsi" w:hAnsiTheme="minorHAnsi" w:cstheme="minorHAnsi"/>
              </w:rPr>
            </w:pPr>
            <w:r>
              <w:rPr>
                <w:rFonts w:asciiTheme="minorHAnsi" w:eastAsia="Calibri" w:hAnsiTheme="minorHAnsi" w:cstheme="minorHAnsi"/>
              </w:rPr>
              <w:t xml:space="preserve">3. </w:t>
            </w:r>
            <w:r w:rsidR="00F64B71" w:rsidRPr="00F52EEF">
              <w:rPr>
                <w:rFonts w:asciiTheme="minorHAnsi" w:eastAsia="Calibri" w:hAnsiTheme="minorHAnsi" w:cstheme="minorHAnsi"/>
              </w:rPr>
              <w:t>Závěrečný znalostní test</w:t>
            </w:r>
          </w:p>
        </w:tc>
      </w:tr>
      <w:tr w:rsidR="00F64B71" w:rsidRPr="00F52EEF" w14:paraId="0420B9EE" w14:textId="77777777" w:rsidTr="00F05458">
        <w:trPr>
          <w:trHeight w:val="197"/>
        </w:trPr>
        <w:tc>
          <w:tcPr>
            <w:tcW w:w="3904" w:type="dxa"/>
            <w:tcBorders>
              <w:top w:val="nil"/>
            </w:tcBorders>
            <w:shd w:val="clear" w:color="auto" w:fill="F7CAAC"/>
          </w:tcPr>
          <w:p w14:paraId="33A194C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58D5260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PhDr. Tomáš Šula, Ph.D. </w:t>
            </w:r>
          </w:p>
        </w:tc>
      </w:tr>
      <w:tr w:rsidR="00F64B71" w:rsidRPr="00F52EEF" w14:paraId="30928098" w14:textId="77777777" w:rsidTr="00F05458">
        <w:trPr>
          <w:trHeight w:val="243"/>
        </w:trPr>
        <w:tc>
          <w:tcPr>
            <w:tcW w:w="3904" w:type="dxa"/>
            <w:tcBorders>
              <w:top w:val="nil"/>
            </w:tcBorders>
            <w:shd w:val="clear" w:color="auto" w:fill="F7CAAC"/>
          </w:tcPr>
          <w:p w14:paraId="76899BB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182723BB" w14:textId="516E2AC4" w:rsidR="00F64B71" w:rsidRPr="00F52EEF" w:rsidRDefault="003D29A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0BCA2187" w14:textId="77777777" w:rsidTr="00F05458">
        <w:tc>
          <w:tcPr>
            <w:tcW w:w="3904" w:type="dxa"/>
            <w:shd w:val="clear" w:color="auto" w:fill="F7CAAC"/>
          </w:tcPr>
          <w:p w14:paraId="7F5C21E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0C8CACB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467FFE4" w14:textId="77777777" w:rsidTr="00F05458">
        <w:trPr>
          <w:trHeight w:val="70"/>
        </w:trPr>
        <w:tc>
          <w:tcPr>
            <w:tcW w:w="10673" w:type="dxa"/>
            <w:gridSpan w:val="8"/>
            <w:tcBorders>
              <w:top w:val="nil"/>
            </w:tcBorders>
          </w:tcPr>
          <w:p w14:paraId="6474EAF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B4AF571" w14:textId="77777777" w:rsidTr="00F05458">
        <w:tc>
          <w:tcPr>
            <w:tcW w:w="3904" w:type="dxa"/>
            <w:shd w:val="clear" w:color="auto" w:fill="F7CAAC"/>
          </w:tcPr>
          <w:p w14:paraId="54D0C41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67FE8BE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BBA778E" w14:textId="77777777" w:rsidTr="00F05458">
        <w:trPr>
          <w:trHeight w:val="1660"/>
        </w:trPr>
        <w:tc>
          <w:tcPr>
            <w:tcW w:w="10673" w:type="dxa"/>
            <w:gridSpan w:val="8"/>
            <w:tcBorders>
              <w:top w:val="nil"/>
              <w:bottom w:val="single" w:sz="12" w:space="0" w:color="auto"/>
            </w:tcBorders>
          </w:tcPr>
          <w:p w14:paraId="00072D76" w14:textId="0B06308C" w:rsidR="00F0435D" w:rsidRDefault="00F64B71" w:rsidP="00F0435D">
            <w:pPr>
              <w:tabs>
                <w:tab w:val="left" w:pos="567"/>
              </w:tabs>
              <w:jc w:val="both"/>
              <w:rPr>
                <w:ins w:id="1368" w:author="Martin Kazík" w:date="2020-01-23T11:23:00Z"/>
                <w:rFonts w:asciiTheme="minorHAnsi" w:hAnsiTheme="minorHAnsi" w:cstheme="minorHAnsi"/>
                <w:b/>
              </w:rPr>
            </w:pPr>
            <w:del w:id="1369" w:author="Martin Kazík" w:date="2020-01-23T11:23:00Z">
              <w:r w:rsidRPr="00F52EEF">
                <w:rPr>
                  <w:rFonts w:asciiTheme="minorHAnsi" w:hAnsiTheme="minorHAnsi" w:cstheme="minorHAnsi"/>
                </w:rPr>
                <w:delText>Předmět navazuje na kurz, věnovaný zpravodajství v médiích a poskytuje základní teoretické, metodické i praktické znalosti a dovednosti pro užití v médií v marketingových komunikacích. Cílem kurzu je seznámit frekventanty s mediatypy a jejich užitím v MK a rozšířit znalosti o mediálním plánování a mediálních strategií. Předmět je primárně zaměřen na Českou republiku v kontextu světových médií.</w:delText>
              </w:r>
            </w:del>
            <w:ins w:id="1370" w:author="Martin Kazík" w:date="2020-01-23T11:23:00Z">
              <w:r w:rsidR="00F0435D">
                <w:rPr>
                  <w:rFonts w:asciiTheme="minorHAnsi" w:hAnsiTheme="minorHAnsi" w:cstheme="minorHAnsi"/>
                  <w:b/>
                </w:rPr>
                <w:t>Probíraná</w:t>
              </w:r>
              <w:del w:id="1371" w:author="Radim Bačuvčík" w:date="2020-02-06T14:51:00Z">
                <w:r w:rsidR="00F0435D" w:rsidDel="000143A8">
                  <w:rPr>
                    <w:rFonts w:asciiTheme="minorHAnsi" w:hAnsiTheme="minorHAnsi" w:cstheme="minorHAnsi"/>
                    <w:b/>
                  </w:rPr>
                  <w:delText>a</w:delText>
                </w:r>
              </w:del>
              <w:r w:rsidR="00F0435D">
                <w:rPr>
                  <w:rFonts w:asciiTheme="minorHAnsi" w:hAnsiTheme="minorHAnsi" w:cstheme="minorHAnsi"/>
                  <w:b/>
                </w:rPr>
                <w:t xml:space="preserve"> témata:</w:t>
              </w:r>
            </w:ins>
          </w:p>
          <w:p w14:paraId="16ECAB2E" w14:textId="36128864" w:rsidR="00F0435D" w:rsidRPr="00F0435D" w:rsidRDefault="00F0435D" w:rsidP="00F0435D">
            <w:pPr>
              <w:tabs>
                <w:tab w:val="left" w:pos="567"/>
              </w:tabs>
              <w:jc w:val="both"/>
              <w:rPr>
                <w:ins w:id="1372" w:author="Martin Kazík" w:date="2020-01-23T11:23:00Z"/>
                <w:rFonts w:asciiTheme="minorHAnsi" w:hAnsiTheme="minorHAnsi" w:cstheme="minorHAnsi"/>
              </w:rPr>
            </w:pPr>
            <w:ins w:id="1373" w:author="Martin Kazík" w:date="2020-01-23T11:23:00Z">
              <w:r w:rsidRPr="00F0435D">
                <w:rPr>
                  <w:rFonts w:asciiTheme="minorHAnsi" w:hAnsiTheme="minorHAnsi" w:cstheme="minorHAnsi"/>
                </w:rPr>
                <w:t>- Mediální prostředí</w:t>
              </w:r>
            </w:ins>
          </w:p>
          <w:p w14:paraId="106FD456" w14:textId="6CD6BD52" w:rsidR="00F0435D" w:rsidRPr="00F0435D" w:rsidRDefault="00F0435D" w:rsidP="00F0435D">
            <w:pPr>
              <w:tabs>
                <w:tab w:val="left" w:pos="567"/>
              </w:tabs>
              <w:jc w:val="both"/>
              <w:rPr>
                <w:ins w:id="1374" w:author="Martin Kazík" w:date="2020-01-23T11:23:00Z"/>
                <w:rFonts w:asciiTheme="minorHAnsi" w:hAnsiTheme="minorHAnsi" w:cstheme="minorHAnsi"/>
              </w:rPr>
            </w:pPr>
            <w:ins w:id="1375" w:author="Martin Kazík" w:date="2020-01-23T11:23:00Z">
              <w:r w:rsidRPr="00F0435D">
                <w:rPr>
                  <w:rFonts w:asciiTheme="minorHAnsi" w:hAnsiTheme="minorHAnsi" w:cstheme="minorHAnsi"/>
                </w:rPr>
                <w:t>- Média v marketingov</w:t>
              </w:r>
            </w:ins>
            <w:ins w:id="1376" w:author="Radim Bačuvčík" w:date="2020-02-06T09:53:00Z">
              <w:r w:rsidR="00165381">
                <w:rPr>
                  <w:rFonts w:asciiTheme="minorHAnsi" w:hAnsiTheme="minorHAnsi" w:cstheme="minorHAnsi"/>
                </w:rPr>
                <w:t>é</w:t>
              </w:r>
            </w:ins>
            <w:ins w:id="1377" w:author="Martin Kazík" w:date="2020-01-23T11:23:00Z">
              <w:del w:id="1378" w:author="Radim Bačuvčík" w:date="2020-02-06T09:53:00Z">
                <w:r w:rsidRPr="00F0435D" w:rsidDel="00165381">
                  <w:rPr>
                    <w:rFonts w:asciiTheme="minorHAnsi" w:hAnsiTheme="minorHAnsi" w:cstheme="minorHAnsi"/>
                  </w:rPr>
                  <w:delText>ých</w:delText>
                </w:r>
              </w:del>
              <w:r w:rsidRPr="00F0435D">
                <w:rPr>
                  <w:rFonts w:asciiTheme="minorHAnsi" w:hAnsiTheme="minorHAnsi" w:cstheme="minorHAnsi"/>
                </w:rPr>
                <w:t xml:space="preserve"> komunikac</w:t>
              </w:r>
            </w:ins>
            <w:ins w:id="1379" w:author="Radim Bačuvčík" w:date="2020-02-06T09:53:00Z">
              <w:r w:rsidR="00165381">
                <w:rPr>
                  <w:rFonts w:asciiTheme="minorHAnsi" w:hAnsiTheme="minorHAnsi" w:cstheme="minorHAnsi"/>
                </w:rPr>
                <w:t>i</w:t>
              </w:r>
            </w:ins>
            <w:ins w:id="1380" w:author="Martin Kazík" w:date="2020-01-23T11:23:00Z">
              <w:del w:id="1381" w:author="Radim Bačuvčík" w:date="2020-02-06T09:53:00Z">
                <w:r w:rsidRPr="00F0435D" w:rsidDel="00165381">
                  <w:rPr>
                    <w:rFonts w:asciiTheme="minorHAnsi" w:hAnsiTheme="minorHAnsi" w:cstheme="minorHAnsi"/>
                  </w:rPr>
                  <w:delText>ích</w:delText>
                </w:r>
              </w:del>
            </w:ins>
          </w:p>
          <w:p w14:paraId="2D31ABCE" w14:textId="77777777" w:rsidR="00F0435D" w:rsidRPr="00F0435D" w:rsidRDefault="00F0435D" w:rsidP="00F0435D">
            <w:pPr>
              <w:tabs>
                <w:tab w:val="left" w:pos="567"/>
              </w:tabs>
              <w:jc w:val="both"/>
              <w:rPr>
                <w:ins w:id="1382" w:author="Martin Kazík" w:date="2020-01-23T11:23:00Z"/>
                <w:rFonts w:asciiTheme="minorHAnsi" w:hAnsiTheme="minorHAnsi" w:cstheme="minorHAnsi"/>
              </w:rPr>
            </w:pPr>
            <w:ins w:id="1383" w:author="Martin Kazík" w:date="2020-01-23T11:23:00Z">
              <w:r w:rsidRPr="00F0435D">
                <w:rPr>
                  <w:rFonts w:asciiTheme="minorHAnsi" w:hAnsiTheme="minorHAnsi" w:cstheme="minorHAnsi"/>
                </w:rPr>
                <w:t>- Žánry a formáty - příklady typologií</w:t>
              </w:r>
            </w:ins>
          </w:p>
          <w:p w14:paraId="6598B907" w14:textId="77777777" w:rsidR="00F0435D" w:rsidRPr="00F0435D" w:rsidRDefault="00F0435D" w:rsidP="00F0435D">
            <w:pPr>
              <w:tabs>
                <w:tab w:val="left" w:pos="567"/>
              </w:tabs>
              <w:jc w:val="both"/>
              <w:rPr>
                <w:ins w:id="1384" w:author="Martin Kazík" w:date="2020-01-23T11:23:00Z"/>
                <w:rFonts w:asciiTheme="minorHAnsi" w:hAnsiTheme="minorHAnsi" w:cstheme="minorHAnsi"/>
              </w:rPr>
            </w:pPr>
            <w:ins w:id="1385" w:author="Martin Kazík" w:date="2020-01-23T11:23:00Z">
              <w:r w:rsidRPr="00F0435D">
                <w:rPr>
                  <w:rFonts w:asciiTheme="minorHAnsi" w:hAnsiTheme="minorHAnsi" w:cstheme="minorHAnsi"/>
                </w:rPr>
                <w:t>- Publicistické žánry v tištěných médiích</w:t>
              </w:r>
            </w:ins>
          </w:p>
          <w:p w14:paraId="2EFF2E6A" w14:textId="77777777" w:rsidR="00F0435D" w:rsidRPr="00F0435D" w:rsidRDefault="00F0435D" w:rsidP="00F0435D">
            <w:pPr>
              <w:tabs>
                <w:tab w:val="left" w:pos="567"/>
              </w:tabs>
              <w:jc w:val="both"/>
              <w:rPr>
                <w:ins w:id="1386" w:author="Martin Kazík" w:date="2020-01-23T11:23:00Z"/>
                <w:rFonts w:asciiTheme="minorHAnsi" w:hAnsiTheme="minorHAnsi" w:cstheme="minorHAnsi"/>
              </w:rPr>
            </w:pPr>
            <w:ins w:id="1387" w:author="Martin Kazík" w:date="2020-01-23T11:23:00Z">
              <w:r w:rsidRPr="00F0435D">
                <w:rPr>
                  <w:rFonts w:asciiTheme="minorHAnsi" w:hAnsiTheme="minorHAnsi" w:cstheme="minorHAnsi"/>
                </w:rPr>
                <w:t>- Publicistické žánry rozhlase</w:t>
              </w:r>
            </w:ins>
          </w:p>
          <w:p w14:paraId="0EA46F6E" w14:textId="77777777" w:rsidR="00F0435D" w:rsidRPr="00F0435D" w:rsidRDefault="00F0435D" w:rsidP="00F0435D">
            <w:pPr>
              <w:tabs>
                <w:tab w:val="left" w:pos="567"/>
              </w:tabs>
              <w:jc w:val="both"/>
              <w:rPr>
                <w:ins w:id="1388" w:author="Martin Kazík" w:date="2020-01-23T11:23:00Z"/>
                <w:rFonts w:asciiTheme="minorHAnsi" w:hAnsiTheme="minorHAnsi" w:cstheme="minorHAnsi"/>
              </w:rPr>
            </w:pPr>
            <w:ins w:id="1389" w:author="Martin Kazík" w:date="2020-01-23T11:23:00Z">
              <w:r w:rsidRPr="00F0435D">
                <w:rPr>
                  <w:rFonts w:asciiTheme="minorHAnsi" w:hAnsiTheme="minorHAnsi" w:cstheme="minorHAnsi"/>
                </w:rPr>
                <w:t>- Televizní žánry</w:t>
              </w:r>
            </w:ins>
          </w:p>
          <w:p w14:paraId="5553770C" w14:textId="77777777" w:rsidR="00F0435D" w:rsidRPr="00F0435D" w:rsidRDefault="00F0435D" w:rsidP="00F0435D">
            <w:pPr>
              <w:tabs>
                <w:tab w:val="left" w:pos="567"/>
              </w:tabs>
              <w:jc w:val="both"/>
              <w:rPr>
                <w:ins w:id="1390" w:author="Martin Kazík" w:date="2020-01-23T11:23:00Z"/>
                <w:rFonts w:asciiTheme="minorHAnsi" w:hAnsiTheme="minorHAnsi" w:cstheme="minorHAnsi"/>
              </w:rPr>
            </w:pPr>
            <w:ins w:id="1391" w:author="Martin Kazík" w:date="2020-01-23T11:23:00Z">
              <w:r w:rsidRPr="00F0435D">
                <w:rPr>
                  <w:rFonts w:asciiTheme="minorHAnsi" w:hAnsiTheme="minorHAnsi" w:cstheme="minorHAnsi"/>
                </w:rPr>
                <w:t>- Mediatypy</w:t>
              </w:r>
            </w:ins>
          </w:p>
          <w:p w14:paraId="7E0AE803" w14:textId="77777777" w:rsidR="00F0435D" w:rsidRPr="00F0435D" w:rsidRDefault="00F0435D" w:rsidP="00F0435D">
            <w:pPr>
              <w:tabs>
                <w:tab w:val="left" w:pos="567"/>
              </w:tabs>
              <w:jc w:val="both"/>
              <w:rPr>
                <w:ins w:id="1392" w:author="Martin Kazík" w:date="2020-01-23T11:23:00Z"/>
                <w:rFonts w:asciiTheme="minorHAnsi" w:hAnsiTheme="minorHAnsi" w:cstheme="minorHAnsi"/>
              </w:rPr>
            </w:pPr>
            <w:ins w:id="1393" w:author="Martin Kazík" w:date="2020-01-23T11:23:00Z">
              <w:r w:rsidRPr="00F0435D">
                <w:rPr>
                  <w:rFonts w:asciiTheme="minorHAnsi" w:hAnsiTheme="minorHAnsi" w:cstheme="minorHAnsi"/>
                </w:rPr>
                <w:t>- Mediální strategie</w:t>
              </w:r>
            </w:ins>
          </w:p>
          <w:p w14:paraId="0373C76F" w14:textId="77777777" w:rsidR="00F0435D" w:rsidRPr="00F0435D" w:rsidRDefault="00F0435D" w:rsidP="00F0435D">
            <w:pPr>
              <w:tabs>
                <w:tab w:val="left" w:pos="567"/>
              </w:tabs>
              <w:jc w:val="both"/>
              <w:rPr>
                <w:ins w:id="1394" w:author="Martin Kazík" w:date="2020-01-23T11:23:00Z"/>
                <w:rFonts w:asciiTheme="minorHAnsi" w:hAnsiTheme="minorHAnsi" w:cstheme="minorHAnsi"/>
              </w:rPr>
            </w:pPr>
            <w:ins w:id="1395" w:author="Martin Kazík" w:date="2020-01-23T11:23:00Z">
              <w:r w:rsidRPr="00F0435D">
                <w:rPr>
                  <w:rFonts w:asciiTheme="minorHAnsi" w:hAnsiTheme="minorHAnsi" w:cstheme="minorHAnsi"/>
                </w:rPr>
                <w:t>- Mediální analýzy</w:t>
              </w:r>
            </w:ins>
          </w:p>
          <w:p w14:paraId="0BB6A90C" w14:textId="77777777" w:rsidR="00F0435D" w:rsidRPr="00F0435D" w:rsidRDefault="00F0435D" w:rsidP="00F0435D">
            <w:pPr>
              <w:tabs>
                <w:tab w:val="left" w:pos="567"/>
              </w:tabs>
              <w:jc w:val="both"/>
              <w:rPr>
                <w:ins w:id="1396" w:author="Martin Kazík" w:date="2020-01-23T11:23:00Z"/>
                <w:rFonts w:asciiTheme="minorHAnsi" w:hAnsiTheme="minorHAnsi" w:cstheme="minorHAnsi"/>
              </w:rPr>
            </w:pPr>
            <w:ins w:id="1397" w:author="Martin Kazík" w:date="2020-01-23T11:23:00Z">
              <w:r w:rsidRPr="00F0435D">
                <w:rPr>
                  <w:rFonts w:asciiTheme="minorHAnsi" w:hAnsiTheme="minorHAnsi" w:cstheme="minorHAnsi"/>
                </w:rPr>
                <w:t>- Prezentace hesel</w:t>
              </w:r>
            </w:ins>
          </w:p>
          <w:p w14:paraId="75B6AA91" w14:textId="797FDBEA" w:rsidR="00F64B71" w:rsidRPr="00F52EEF" w:rsidRDefault="00F0435D" w:rsidP="00F0435D">
            <w:pPr>
              <w:tabs>
                <w:tab w:val="left" w:pos="567"/>
              </w:tabs>
              <w:jc w:val="both"/>
              <w:rPr>
                <w:rFonts w:asciiTheme="minorHAnsi" w:hAnsiTheme="minorHAnsi" w:cstheme="minorHAnsi"/>
              </w:rPr>
            </w:pPr>
            <w:ins w:id="1398" w:author="Martin Kazík" w:date="2020-01-23T11:23:00Z">
              <w:r w:rsidRPr="00F0435D">
                <w:rPr>
                  <w:rFonts w:asciiTheme="minorHAnsi" w:hAnsiTheme="minorHAnsi" w:cstheme="minorHAnsi"/>
                </w:rPr>
                <w:t>- Ukončení kurzu (klasifikovaný zápočet).</w:t>
              </w:r>
            </w:ins>
          </w:p>
        </w:tc>
      </w:tr>
      <w:tr w:rsidR="00F64B71" w:rsidRPr="00F52EEF" w14:paraId="01AD1579" w14:textId="77777777" w:rsidTr="00F05458">
        <w:trPr>
          <w:trHeight w:val="265"/>
        </w:trPr>
        <w:tc>
          <w:tcPr>
            <w:tcW w:w="4471" w:type="dxa"/>
            <w:gridSpan w:val="2"/>
            <w:tcBorders>
              <w:top w:val="nil"/>
            </w:tcBorders>
            <w:shd w:val="clear" w:color="auto" w:fill="F7CAAC"/>
          </w:tcPr>
          <w:p w14:paraId="3B897E9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24CA586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523F1C0" w14:textId="77777777" w:rsidTr="00F05458">
        <w:trPr>
          <w:trHeight w:val="4891"/>
        </w:trPr>
        <w:tc>
          <w:tcPr>
            <w:tcW w:w="10673" w:type="dxa"/>
            <w:gridSpan w:val="8"/>
            <w:tcBorders>
              <w:top w:val="nil"/>
            </w:tcBorders>
          </w:tcPr>
          <w:p w14:paraId="681D7814" w14:textId="77777777" w:rsidR="00F64B71" w:rsidRPr="00F52EEF" w:rsidRDefault="00F64B71" w:rsidP="00935F76">
            <w:pPr>
              <w:tabs>
                <w:tab w:val="left" w:pos="567"/>
              </w:tabs>
              <w:rPr>
                <w:rFonts w:asciiTheme="minorHAnsi" w:hAnsiTheme="minorHAnsi" w:cstheme="minorHAnsi"/>
              </w:rPr>
            </w:pPr>
            <w:r w:rsidRPr="00F05458">
              <w:rPr>
                <w:rFonts w:asciiTheme="minorHAnsi" w:hAnsiTheme="minorHAnsi" w:cstheme="minorHAnsi"/>
                <w:b/>
              </w:rPr>
              <w:t>Povinná literatura:</w:t>
            </w:r>
            <w:r w:rsidRPr="00F52EEF">
              <w:rPr>
                <w:rFonts w:asciiTheme="minorHAnsi" w:hAnsiTheme="minorHAnsi" w:cstheme="minorHAnsi"/>
              </w:rPr>
              <w:br/>
              <w:t xml:space="preserve">MAGIDOVÁ, Markéta, Tomáš JIRSA, Lukáš LIKAVČAN, Tomáš DVOŘÁK, Marek VANŽURA a Tomáš CHUDÝ. 2018. </w:t>
            </w:r>
            <w:r w:rsidRPr="00F52EEF">
              <w:rPr>
                <w:rFonts w:asciiTheme="minorHAnsi" w:hAnsiTheme="minorHAnsi" w:cstheme="minorHAnsi"/>
                <w:i/>
              </w:rPr>
              <w:t>Epistemologie (nových) médií.</w:t>
            </w:r>
            <w:r w:rsidRPr="00F52EEF">
              <w:rPr>
                <w:rFonts w:asciiTheme="minorHAnsi" w:hAnsiTheme="minorHAnsi" w:cstheme="minorHAnsi"/>
              </w:rPr>
              <w:t xml:space="preserve"> Praha: Akademie múzických umění v Praze v Nakladatelství AMU. ISBN 978-807-3314-941.</w:t>
            </w:r>
          </w:p>
          <w:p w14:paraId="4D948F2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ŠIMÍČEK, Vojtěch, ed. 2018. </w:t>
            </w:r>
            <w:r w:rsidRPr="00F52EEF">
              <w:rPr>
                <w:rFonts w:asciiTheme="minorHAnsi" w:hAnsiTheme="minorHAnsi" w:cstheme="minorHAnsi"/>
                <w:i/>
                <w:iCs/>
              </w:rPr>
              <w:t>Regulace médií</w:t>
            </w:r>
            <w:r w:rsidRPr="00F52EEF">
              <w:rPr>
                <w:rFonts w:asciiTheme="minorHAnsi" w:hAnsiTheme="minorHAnsi" w:cstheme="minorHAnsi"/>
              </w:rPr>
              <w:t>. Brno: Masarykova univerzita, Fakulta sociálních studií, Mezinárodní politologický ústav. ISBN 978-802-1090-804.</w:t>
            </w:r>
          </w:p>
          <w:p w14:paraId="2C0BCDCB" w14:textId="77777777" w:rsidR="009924B9" w:rsidRDefault="00F64B71" w:rsidP="00935F76">
            <w:pPr>
              <w:tabs>
                <w:tab w:val="left" w:pos="567"/>
              </w:tabs>
              <w:jc w:val="both"/>
              <w:rPr>
                <w:ins w:id="1399" w:author="FMK" w:date="2020-02-02T18:11:00Z"/>
                <w:rFonts w:asciiTheme="minorHAnsi" w:hAnsiTheme="minorHAnsi"/>
                <w:color w:val="00B050"/>
              </w:rPr>
            </w:pPr>
            <w:del w:id="1400" w:author="FMK" w:date="2020-02-02T18:11:00Z">
              <w:r w:rsidRPr="009F22D7" w:rsidDel="009924B9">
                <w:rPr>
                  <w:rFonts w:asciiTheme="minorHAnsi" w:hAnsiTheme="minorHAnsi"/>
                  <w:color w:val="FF0000"/>
                  <w:rPrChange w:id="1401" w:author="Martin Kazík" w:date="2020-01-23T11:23:00Z">
                    <w:rPr>
                      <w:rFonts w:asciiTheme="minorHAnsi" w:hAnsiTheme="minorHAnsi"/>
                    </w:rPr>
                  </w:rPrChange>
                </w:rPr>
                <w:delText xml:space="preserve">POSPÍŠIL, Jan. 2011. </w:delText>
              </w:r>
              <w:r w:rsidRPr="009F22D7" w:rsidDel="009924B9">
                <w:rPr>
                  <w:rFonts w:asciiTheme="minorHAnsi" w:hAnsiTheme="minorHAnsi"/>
                  <w:i/>
                  <w:color w:val="FF0000"/>
                  <w:rPrChange w:id="1402" w:author="Martin Kazík" w:date="2020-01-23T11:23:00Z">
                    <w:rPr>
                      <w:rFonts w:asciiTheme="minorHAnsi" w:hAnsiTheme="minorHAnsi"/>
                      <w:i/>
                    </w:rPr>
                  </w:rPrChange>
                </w:rPr>
                <w:delText>Jak na média</w:delText>
              </w:r>
              <w:r w:rsidRPr="009F22D7" w:rsidDel="009924B9">
                <w:rPr>
                  <w:rFonts w:asciiTheme="minorHAnsi" w:hAnsiTheme="minorHAnsi"/>
                  <w:color w:val="FF0000"/>
                  <w:rPrChange w:id="1403" w:author="Martin Kazík" w:date="2020-01-23T11:23:00Z">
                    <w:rPr>
                      <w:rFonts w:asciiTheme="minorHAnsi" w:hAnsiTheme="minorHAnsi"/>
                    </w:rPr>
                  </w:rPrChange>
                </w:rPr>
                <w:delText xml:space="preserve">. Kralice na </w:delText>
              </w:r>
              <w:r w:rsidRPr="004F048D" w:rsidDel="009924B9">
                <w:rPr>
                  <w:rFonts w:asciiTheme="minorHAnsi" w:hAnsiTheme="minorHAnsi"/>
                  <w:color w:val="00B050"/>
                  <w:rPrChange w:id="1404" w:author="Martin Kazík" w:date="2020-01-23T11:23:00Z">
                    <w:rPr>
                      <w:rFonts w:asciiTheme="minorHAnsi" w:hAnsiTheme="minorHAnsi"/>
                    </w:rPr>
                  </w:rPrChange>
                </w:rPr>
                <w:delText>Hané: Computer Media, 2011. ISBN 978-807-4020-711.</w:delText>
              </w:r>
            </w:del>
          </w:p>
          <w:p w14:paraId="5744AD9F" w14:textId="7E12A333" w:rsidR="00F64B71" w:rsidRDefault="003E16F7" w:rsidP="00935F76">
            <w:pPr>
              <w:tabs>
                <w:tab w:val="left" w:pos="567"/>
              </w:tabs>
              <w:jc w:val="both"/>
              <w:rPr>
                <w:ins w:id="1405" w:author="FMK" w:date="2020-01-29T18:54:00Z"/>
                <w:rFonts w:asciiTheme="minorHAnsi" w:hAnsiTheme="minorHAnsi"/>
                <w:color w:val="00B050"/>
              </w:rPr>
            </w:pPr>
            <w:ins w:id="1406" w:author="FMK" w:date="2020-01-29T18:54:00Z">
              <w:r w:rsidRPr="003E16F7">
                <w:rPr>
                  <w:rFonts w:asciiTheme="minorHAnsi" w:hAnsiTheme="minorHAnsi"/>
                  <w:color w:val="00B050"/>
                </w:rPr>
                <w:t>STRAUBHAAR, Joseph D., Robert LAROSE a Lucinda DAVENPORT.</w:t>
              </w:r>
            </w:ins>
            <w:ins w:id="1407" w:author="FMK" w:date="2020-01-29T18:55:00Z">
              <w:r>
                <w:rPr>
                  <w:rFonts w:asciiTheme="minorHAnsi" w:hAnsiTheme="minorHAnsi"/>
                  <w:color w:val="00B050"/>
                </w:rPr>
                <w:t xml:space="preserve"> 2014.</w:t>
              </w:r>
            </w:ins>
            <w:ins w:id="1408" w:author="FMK" w:date="2020-01-29T18:54:00Z">
              <w:r w:rsidRPr="003E16F7">
                <w:rPr>
                  <w:rFonts w:asciiTheme="minorHAnsi" w:hAnsiTheme="minorHAnsi"/>
                  <w:color w:val="00B050"/>
                </w:rPr>
                <w:t xml:space="preserve"> </w:t>
              </w:r>
              <w:r w:rsidRPr="003E16F7">
                <w:rPr>
                  <w:rFonts w:asciiTheme="minorHAnsi" w:hAnsiTheme="minorHAnsi"/>
                  <w:i/>
                  <w:color w:val="00B050"/>
                  <w:rPrChange w:id="1409" w:author="FMK" w:date="2020-01-29T18:55:00Z">
                    <w:rPr>
                      <w:rFonts w:asciiTheme="minorHAnsi" w:hAnsiTheme="minorHAnsi"/>
                      <w:color w:val="00B050"/>
                    </w:rPr>
                  </w:rPrChange>
                </w:rPr>
                <w:t>Media now: understanding media, culture, and technology</w:t>
              </w:r>
              <w:r w:rsidRPr="003E16F7">
                <w:rPr>
                  <w:rFonts w:asciiTheme="minorHAnsi" w:hAnsiTheme="minorHAnsi"/>
                  <w:color w:val="00B050"/>
                </w:rPr>
                <w:t>. 8th ed. Bosto</w:t>
              </w:r>
              <w:r>
                <w:rPr>
                  <w:rFonts w:asciiTheme="minorHAnsi" w:hAnsiTheme="minorHAnsi"/>
                  <w:color w:val="00B050"/>
                </w:rPr>
                <w:t>n: Wadsworth</w:t>
              </w:r>
              <w:r w:rsidRPr="003E16F7">
                <w:rPr>
                  <w:rFonts w:asciiTheme="minorHAnsi" w:hAnsiTheme="minorHAnsi"/>
                  <w:color w:val="00B050"/>
                </w:rPr>
                <w:t>. ISBN 9781133311362.</w:t>
              </w:r>
            </w:ins>
          </w:p>
          <w:p w14:paraId="3F71B2FA" w14:textId="77777777" w:rsidR="003E16F7" w:rsidRPr="00F52EEF" w:rsidRDefault="003E16F7" w:rsidP="00935F76">
            <w:pPr>
              <w:tabs>
                <w:tab w:val="left" w:pos="567"/>
              </w:tabs>
              <w:jc w:val="both"/>
              <w:rPr>
                <w:rFonts w:asciiTheme="minorHAnsi" w:hAnsiTheme="minorHAnsi" w:cstheme="minorHAnsi"/>
              </w:rPr>
            </w:pPr>
          </w:p>
          <w:p w14:paraId="00C5A088" w14:textId="77777777" w:rsidR="00F64B71" w:rsidRPr="00F52EEF" w:rsidRDefault="00F64B71" w:rsidP="00935F76">
            <w:pPr>
              <w:tabs>
                <w:tab w:val="left" w:pos="567"/>
              </w:tabs>
              <w:jc w:val="both"/>
              <w:rPr>
                <w:rFonts w:asciiTheme="minorHAnsi" w:hAnsiTheme="minorHAnsi" w:cstheme="minorHAnsi"/>
              </w:rPr>
            </w:pPr>
          </w:p>
          <w:p w14:paraId="38AC26DF" w14:textId="77777777" w:rsidR="00F64B71" w:rsidRPr="00F05458" w:rsidRDefault="00F64B71" w:rsidP="00935F76">
            <w:pPr>
              <w:tabs>
                <w:tab w:val="left" w:pos="567"/>
              </w:tabs>
              <w:jc w:val="both"/>
              <w:rPr>
                <w:rFonts w:asciiTheme="minorHAnsi" w:hAnsiTheme="minorHAnsi" w:cstheme="minorHAnsi"/>
                <w:b/>
              </w:rPr>
            </w:pPr>
            <w:r w:rsidRPr="00F05458">
              <w:rPr>
                <w:rFonts w:asciiTheme="minorHAnsi" w:hAnsiTheme="minorHAnsi" w:cstheme="minorHAnsi"/>
                <w:b/>
              </w:rPr>
              <w:t>Doporučená literatura:</w:t>
            </w:r>
          </w:p>
          <w:p w14:paraId="3F5C0BF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MACKOVÁ, Alena. 2017. </w:t>
            </w:r>
            <w:r w:rsidRPr="00F52EEF">
              <w:rPr>
                <w:rFonts w:asciiTheme="minorHAnsi" w:hAnsiTheme="minorHAnsi" w:cstheme="minorHAnsi"/>
                <w:i/>
              </w:rPr>
              <w:t>Nová média v politické komunikaci: politici, občané a online sociální sítě.</w:t>
            </w:r>
            <w:r w:rsidRPr="00F52EEF">
              <w:rPr>
                <w:rFonts w:asciiTheme="minorHAnsi" w:hAnsiTheme="minorHAnsi" w:cstheme="minorHAnsi"/>
              </w:rPr>
              <w:t xml:space="preserve"> Brno: Masarykova univerzita, Fakulta sociálních studií, Mezinárodní politologický ústav. ISBN 978-802-1087-453.</w:t>
            </w:r>
          </w:p>
          <w:p w14:paraId="49439E3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MORAVEC, Václav. 2016. </w:t>
            </w:r>
            <w:r w:rsidRPr="00F52EEF">
              <w:rPr>
                <w:rFonts w:asciiTheme="minorHAnsi" w:hAnsiTheme="minorHAnsi" w:cstheme="minorHAnsi"/>
                <w:i/>
              </w:rPr>
              <w:t>Média v tekutých časech: konvergence audiovizuálních médií v ČR.</w:t>
            </w:r>
            <w:r w:rsidRPr="00F52EEF">
              <w:rPr>
                <w:rFonts w:asciiTheme="minorHAnsi" w:hAnsiTheme="minorHAnsi" w:cstheme="minorHAnsi"/>
              </w:rPr>
              <w:t xml:space="preserve"> Praha: Academia. ISBN 978-802-0025-722.</w:t>
            </w:r>
          </w:p>
          <w:p w14:paraId="7166F55F" w14:textId="77777777" w:rsidR="00F05458" w:rsidRDefault="00F05458" w:rsidP="00935F76">
            <w:pPr>
              <w:tabs>
                <w:tab w:val="left" w:pos="567"/>
              </w:tabs>
              <w:jc w:val="both"/>
              <w:rPr>
                <w:rFonts w:asciiTheme="minorHAnsi" w:hAnsiTheme="minorHAnsi" w:cstheme="minorHAnsi"/>
              </w:rPr>
            </w:pPr>
          </w:p>
          <w:p w14:paraId="421A0A4F" w14:textId="7E3925AA" w:rsidR="00F64B71" w:rsidRPr="00F05458" w:rsidRDefault="00F05458" w:rsidP="00935F76">
            <w:pPr>
              <w:tabs>
                <w:tab w:val="left" w:pos="567"/>
              </w:tabs>
              <w:jc w:val="both"/>
              <w:rPr>
                <w:rFonts w:asciiTheme="minorHAnsi" w:hAnsiTheme="minorHAnsi" w:cstheme="minorHAnsi"/>
                <w:i/>
              </w:rPr>
            </w:pPr>
            <w:r w:rsidRPr="00F05458">
              <w:rPr>
                <w:rFonts w:asciiTheme="minorHAnsi" w:hAnsiTheme="minorHAnsi" w:cstheme="minorHAnsi"/>
                <w:i/>
              </w:rPr>
              <w:t>N</w:t>
            </w:r>
            <w:r w:rsidR="00F64B71" w:rsidRPr="00F05458">
              <w:rPr>
                <w:rFonts w:asciiTheme="minorHAnsi" w:hAnsiTheme="minorHAnsi" w:cstheme="minorHAnsi"/>
                <w:i/>
              </w:rPr>
              <w:t>oviny, časopisy, rozhlas, digitální média</w:t>
            </w:r>
            <w:r w:rsidRPr="00F05458">
              <w:rPr>
                <w:rFonts w:asciiTheme="minorHAnsi" w:hAnsiTheme="minorHAnsi" w:cstheme="minorHAnsi"/>
                <w:i/>
              </w:rPr>
              <w:t>.</w:t>
            </w:r>
          </w:p>
          <w:p w14:paraId="7C0A607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80CEE03" w14:textId="77777777" w:rsidTr="00F05458">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EFE2CE4"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1EA52C6D" w14:textId="77777777" w:rsidTr="00F05458">
        <w:tc>
          <w:tcPr>
            <w:tcW w:w="5605" w:type="dxa"/>
            <w:gridSpan w:val="3"/>
            <w:tcBorders>
              <w:top w:val="single" w:sz="2" w:space="0" w:color="auto"/>
            </w:tcBorders>
            <w:shd w:val="clear" w:color="auto" w:fill="F7CAAC"/>
          </w:tcPr>
          <w:p w14:paraId="6313B1FE"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5A0535D"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72AAD47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1B50E23B" w14:textId="77777777" w:rsidTr="00F05458">
        <w:tc>
          <w:tcPr>
            <w:tcW w:w="10673" w:type="dxa"/>
            <w:gridSpan w:val="8"/>
            <w:shd w:val="clear" w:color="auto" w:fill="F7CAAC"/>
          </w:tcPr>
          <w:p w14:paraId="41A613C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6B7894B6" w14:textId="77777777" w:rsidTr="00F0435D">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10" w:author="Martin Kazík" w:date="2020-01-23T11:23:00Z">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41"/>
          <w:trPrChange w:id="1411" w:author="Martin Kazík" w:date="2020-01-23T11:23:00Z">
            <w:trPr>
              <w:gridBefore w:val="8"/>
              <w:trHeight w:val="2322"/>
            </w:trPr>
          </w:trPrChange>
        </w:trPr>
        <w:tc>
          <w:tcPr>
            <w:tcW w:w="10673" w:type="dxa"/>
            <w:gridSpan w:val="8"/>
            <w:tcPrChange w:id="1412" w:author="Martin Kazík" w:date="2020-01-23T11:23:00Z">
              <w:tcPr>
                <w:tcW w:w="10673" w:type="dxa"/>
                <w:gridSpan w:val="2"/>
              </w:tcPr>
            </w:tcPrChange>
          </w:tcPr>
          <w:p w14:paraId="0903A25E"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color w:val="FF0000"/>
              </w:rPr>
            </w:pPr>
          </w:p>
        </w:tc>
      </w:tr>
    </w:tbl>
    <w:p w14:paraId="0BEDFC89" w14:textId="77777777" w:rsidR="00F64B71" w:rsidRPr="00F52EEF" w:rsidRDefault="00F64B71" w:rsidP="00935F76">
      <w:pPr>
        <w:tabs>
          <w:tab w:val="left" w:pos="567"/>
        </w:tabs>
        <w:spacing w:after="160" w:line="259" w:lineRule="auto"/>
        <w:rPr>
          <w:rFonts w:asciiTheme="minorHAnsi" w:hAnsiTheme="minorHAnsi" w:cstheme="minorHAnsi"/>
        </w:rPr>
      </w:pPr>
    </w:p>
    <w:p w14:paraId="5DDCBC0C" w14:textId="77777777" w:rsidR="000143A8" w:rsidRDefault="000143A8">
      <w:pPr>
        <w:rPr>
          <w:ins w:id="1413" w:author="Radim Bačuvčík" w:date="2020-02-06T14:51:00Z"/>
        </w:rPr>
      </w:pPr>
      <w:ins w:id="1414" w:author="Radim Bačuvčík" w:date="2020-02-06T14:51: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479"/>
        <w:gridCol w:w="1216"/>
        <w:gridCol w:w="668"/>
        <w:tblGridChange w:id="1415">
          <w:tblGrid>
            <w:gridCol w:w="3904"/>
            <w:gridCol w:w="567"/>
            <w:gridCol w:w="1134"/>
            <w:gridCol w:w="889"/>
            <w:gridCol w:w="816"/>
            <w:gridCol w:w="1479"/>
            <w:gridCol w:w="1216"/>
            <w:gridCol w:w="267"/>
            <w:gridCol w:w="401"/>
            <w:gridCol w:w="10272"/>
          </w:tblGrid>
        </w:tblGridChange>
      </w:tblGrid>
      <w:tr w:rsidR="00F64B71" w:rsidRPr="00F52EEF" w14:paraId="72E643C8" w14:textId="77777777" w:rsidTr="00F05458">
        <w:tc>
          <w:tcPr>
            <w:tcW w:w="10673" w:type="dxa"/>
            <w:gridSpan w:val="8"/>
            <w:tcBorders>
              <w:bottom w:val="double" w:sz="4" w:space="0" w:color="auto"/>
            </w:tcBorders>
            <w:shd w:val="clear" w:color="auto" w:fill="BDD6EE"/>
          </w:tcPr>
          <w:p w14:paraId="7BEDF53E" w14:textId="3689C1CE"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32D41A81" w14:textId="77777777" w:rsidTr="00F05458">
        <w:tc>
          <w:tcPr>
            <w:tcW w:w="3904" w:type="dxa"/>
            <w:tcBorders>
              <w:top w:val="double" w:sz="4" w:space="0" w:color="auto"/>
            </w:tcBorders>
            <w:shd w:val="clear" w:color="auto" w:fill="F7CAAC"/>
          </w:tcPr>
          <w:p w14:paraId="06C33E0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0B2F5B74" w14:textId="35A238D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Média v marketingov</w:t>
            </w:r>
            <w:ins w:id="1416" w:author="Radim Bačuvčík" w:date="2020-02-06T09:53:00Z">
              <w:r w:rsidR="00165381">
                <w:rPr>
                  <w:rFonts w:asciiTheme="minorHAnsi" w:hAnsiTheme="minorHAnsi" w:cstheme="minorHAnsi"/>
                </w:rPr>
                <w:t>é</w:t>
              </w:r>
            </w:ins>
            <w:del w:id="1417" w:author="Radim Bačuvčík" w:date="2020-02-06T09:53:00Z">
              <w:r w:rsidRPr="00F52EEF" w:rsidDel="00165381">
                <w:rPr>
                  <w:rFonts w:asciiTheme="minorHAnsi" w:hAnsiTheme="minorHAnsi" w:cstheme="minorHAnsi"/>
                </w:rPr>
                <w:delText>ých</w:delText>
              </w:r>
            </w:del>
            <w:r w:rsidRPr="00F52EEF">
              <w:rPr>
                <w:rFonts w:asciiTheme="minorHAnsi" w:hAnsiTheme="minorHAnsi" w:cstheme="minorHAnsi"/>
              </w:rPr>
              <w:t xml:space="preserve"> komunikac</w:t>
            </w:r>
            <w:ins w:id="1418" w:author="Radim Bačuvčík" w:date="2020-02-06T09:54:00Z">
              <w:r w:rsidR="00165381">
                <w:rPr>
                  <w:rFonts w:asciiTheme="minorHAnsi" w:hAnsiTheme="minorHAnsi" w:cstheme="minorHAnsi"/>
                </w:rPr>
                <w:t>i</w:t>
              </w:r>
            </w:ins>
            <w:del w:id="1419" w:author="Radim Bačuvčík" w:date="2020-02-06T09:54:00Z">
              <w:r w:rsidRPr="00F52EEF" w:rsidDel="00165381">
                <w:rPr>
                  <w:rFonts w:asciiTheme="minorHAnsi" w:hAnsiTheme="minorHAnsi" w:cstheme="minorHAnsi"/>
                </w:rPr>
                <w:delText>ích</w:delText>
              </w:r>
            </w:del>
            <w:r w:rsidRPr="00F52EEF">
              <w:rPr>
                <w:rFonts w:asciiTheme="minorHAnsi" w:hAnsiTheme="minorHAnsi" w:cstheme="minorHAnsi"/>
              </w:rPr>
              <w:t xml:space="preserve"> 3</w:t>
            </w:r>
          </w:p>
        </w:tc>
      </w:tr>
      <w:tr w:rsidR="00F64B71" w:rsidRPr="00F52EEF" w14:paraId="0A1C9AEA" w14:textId="77777777" w:rsidTr="00F05458">
        <w:tc>
          <w:tcPr>
            <w:tcW w:w="3904" w:type="dxa"/>
            <w:shd w:val="clear" w:color="auto" w:fill="F7CAAC"/>
          </w:tcPr>
          <w:p w14:paraId="0E09848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1E2E1BB1" w14:textId="4A3BE885" w:rsidR="00F64B71" w:rsidRPr="00F52EEF" w:rsidRDefault="00F13AED"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ovinný, ZT</w:t>
            </w:r>
          </w:p>
        </w:tc>
        <w:tc>
          <w:tcPr>
            <w:tcW w:w="2695" w:type="dxa"/>
            <w:gridSpan w:val="2"/>
            <w:shd w:val="clear" w:color="auto" w:fill="F7CAAC"/>
          </w:tcPr>
          <w:p w14:paraId="69E9174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2E3032E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337BBA13" w14:textId="77777777" w:rsidTr="00F05458">
        <w:tc>
          <w:tcPr>
            <w:tcW w:w="3904" w:type="dxa"/>
            <w:shd w:val="clear" w:color="auto" w:fill="F7CAAC"/>
          </w:tcPr>
          <w:p w14:paraId="066FA6D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45FBFC0" w14:textId="3A120139"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13p</w:t>
            </w:r>
            <w:r w:rsidR="00F05458">
              <w:rPr>
                <w:rFonts w:asciiTheme="minorHAnsi" w:eastAsia="Calibri" w:hAnsiTheme="minorHAnsi" w:cstheme="minorHAnsi"/>
              </w:rPr>
              <w:t xml:space="preserve"> </w:t>
            </w:r>
            <w:r w:rsidRPr="00F52EEF">
              <w:rPr>
                <w:rFonts w:asciiTheme="minorHAnsi" w:eastAsia="Calibri" w:hAnsiTheme="minorHAnsi" w:cstheme="minorHAnsi"/>
              </w:rPr>
              <w:t>+</w:t>
            </w:r>
            <w:r w:rsidR="00F05458">
              <w:rPr>
                <w:rFonts w:asciiTheme="minorHAnsi" w:eastAsia="Calibri" w:hAnsiTheme="minorHAnsi" w:cstheme="minorHAnsi"/>
              </w:rPr>
              <w:t xml:space="preserve"> </w:t>
            </w:r>
            <w:r w:rsidRPr="00F52EEF">
              <w:rPr>
                <w:rFonts w:asciiTheme="minorHAnsi" w:eastAsia="Calibri" w:hAnsiTheme="minorHAnsi" w:cstheme="minorHAnsi"/>
              </w:rPr>
              <w:t>13c</w:t>
            </w:r>
          </w:p>
        </w:tc>
        <w:tc>
          <w:tcPr>
            <w:tcW w:w="889" w:type="dxa"/>
            <w:shd w:val="clear" w:color="auto" w:fill="F7CAAC"/>
          </w:tcPr>
          <w:p w14:paraId="684BED1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3D331A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shd w:val="clear" w:color="auto" w:fill="F7CAAC"/>
          </w:tcPr>
          <w:p w14:paraId="182459D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2"/>
          </w:tcPr>
          <w:p w14:paraId="4596565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30E61FDD" w14:textId="77777777" w:rsidTr="00F05458">
        <w:tc>
          <w:tcPr>
            <w:tcW w:w="3904" w:type="dxa"/>
            <w:shd w:val="clear" w:color="auto" w:fill="F7CAAC"/>
          </w:tcPr>
          <w:p w14:paraId="2C9E3CA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4D898CA9" w14:textId="2D204C7A" w:rsidR="00F64B71" w:rsidRPr="00F52EEF" w:rsidRDefault="00112D6D" w:rsidP="00935F76">
            <w:pPr>
              <w:tabs>
                <w:tab w:val="left" w:pos="567"/>
              </w:tabs>
              <w:jc w:val="both"/>
              <w:rPr>
                <w:rFonts w:asciiTheme="minorHAnsi" w:eastAsia="Calibri" w:hAnsiTheme="minorHAnsi" w:cstheme="minorHAnsi"/>
              </w:rPr>
            </w:pPr>
            <w:r w:rsidRPr="00F52EEF">
              <w:rPr>
                <w:rFonts w:asciiTheme="minorHAnsi" w:hAnsiTheme="minorHAnsi" w:cstheme="minorHAnsi"/>
              </w:rPr>
              <w:t>P</w:t>
            </w:r>
            <w:r w:rsidR="00F64B71" w:rsidRPr="00F52EEF">
              <w:rPr>
                <w:rFonts w:asciiTheme="minorHAnsi" w:hAnsiTheme="minorHAnsi" w:cstheme="minorHAnsi"/>
              </w:rPr>
              <w:t>rerekvizity: Média v marketingov</w:t>
            </w:r>
            <w:ins w:id="1420" w:author="Radim Bačuvčík" w:date="2020-02-06T09:54:00Z">
              <w:r w:rsidR="00165381">
                <w:rPr>
                  <w:rFonts w:asciiTheme="minorHAnsi" w:hAnsiTheme="minorHAnsi" w:cstheme="minorHAnsi"/>
                </w:rPr>
                <w:t>é</w:t>
              </w:r>
            </w:ins>
            <w:del w:id="1421" w:author="Radim Bačuvčík" w:date="2020-02-06T09:54:00Z">
              <w:r w:rsidR="00F64B71" w:rsidRPr="00F52EEF" w:rsidDel="00165381">
                <w:rPr>
                  <w:rFonts w:asciiTheme="minorHAnsi" w:hAnsiTheme="minorHAnsi" w:cstheme="minorHAnsi"/>
                </w:rPr>
                <w:delText>ých</w:delText>
              </w:r>
            </w:del>
            <w:r w:rsidR="00F64B71" w:rsidRPr="00F52EEF">
              <w:rPr>
                <w:rFonts w:asciiTheme="minorHAnsi" w:hAnsiTheme="minorHAnsi" w:cstheme="minorHAnsi"/>
              </w:rPr>
              <w:t xml:space="preserve"> komunikac</w:t>
            </w:r>
            <w:ins w:id="1422" w:author="Radim Bačuvčík" w:date="2020-02-06T09:54:00Z">
              <w:r w:rsidR="00165381">
                <w:rPr>
                  <w:rFonts w:asciiTheme="minorHAnsi" w:hAnsiTheme="minorHAnsi" w:cstheme="minorHAnsi"/>
                </w:rPr>
                <w:t>i</w:t>
              </w:r>
            </w:ins>
            <w:del w:id="1423" w:author="Radim Bačuvčík" w:date="2020-02-06T09:54:00Z">
              <w:r w:rsidR="00F64B71" w:rsidRPr="00F52EEF" w:rsidDel="00165381">
                <w:rPr>
                  <w:rFonts w:asciiTheme="minorHAnsi" w:hAnsiTheme="minorHAnsi" w:cstheme="minorHAnsi"/>
                </w:rPr>
                <w:delText>ích</w:delText>
              </w:r>
            </w:del>
            <w:r w:rsidR="00F64B71" w:rsidRPr="00F52EEF">
              <w:rPr>
                <w:rFonts w:asciiTheme="minorHAnsi" w:hAnsiTheme="minorHAnsi" w:cstheme="minorHAnsi"/>
              </w:rPr>
              <w:t xml:space="preserve"> 1, 2</w:t>
            </w:r>
          </w:p>
        </w:tc>
      </w:tr>
      <w:tr w:rsidR="00F64B71" w:rsidRPr="00F52EEF" w14:paraId="7C857F4B" w14:textId="77777777" w:rsidTr="00F05458">
        <w:tc>
          <w:tcPr>
            <w:tcW w:w="3904" w:type="dxa"/>
            <w:shd w:val="clear" w:color="auto" w:fill="F7CAAC"/>
          </w:tcPr>
          <w:p w14:paraId="07612D6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361803F7"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1479" w:type="dxa"/>
            <w:shd w:val="clear" w:color="auto" w:fill="F7CAAC"/>
          </w:tcPr>
          <w:p w14:paraId="525CE70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2"/>
          </w:tcPr>
          <w:p w14:paraId="51170E1E" w14:textId="67EF463A" w:rsidR="00F64B71" w:rsidRPr="00F52EEF" w:rsidRDefault="00DE175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w:t>
            </w:r>
            <w:r w:rsidR="00F64B71" w:rsidRPr="00F52EEF">
              <w:rPr>
                <w:rFonts w:asciiTheme="minorHAnsi" w:eastAsia="Calibri" w:hAnsiTheme="minorHAnsi" w:cstheme="minorHAnsi"/>
              </w:rPr>
              <w:t>, cvičení</w:t>
            </w:r>
          </w:p>
        </w:tc>
      </w:tr>
      <w:tr w:rsidR="00F64B71" w:rsidRPr="00F52EEF" w14:paraId="7DF729F8" w14:textId="77777777" w:rsidTr="00F05458">
        <w:tc>
          <w:tcPr>
            <w:tcW w:w="3904" w:type="dxa"/>
            <w:shd w:val="clear" w:color="auto" w:fill="F7CAAC"/>
          </w:tcPr>
          <w:p w14:paraId="28715DC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2026722F" w14:textId="77777777" w:rsidR="00F64B71" w:rsidRPr="00F52EEF" w:rsidRDefault="00F64B71" w:rsidP="00935F76">
            <w:pPr>
              <w:tabs>
                <w:tab w:val="left" w:pos="567"/>
              </w:tabs>
              <w:rPr>
                <w:rFonts w:asciiTheme="minorHAnsi" w:hAnsiTheme="minorHAnsi" w:cstheme="minorHAnsi"/>
              </w:rPr>
            </w:pPr>
          </w:p>
        </w:tc>
      </w:tr>
      <w:tr w:rsidR="00F64B71" w:rsidRPr="00F52EEF" w14:paraId="67405894" w14:textId="77777777" w:rsidTr="00F05458">
        <w:trPr>
          <w:trHeight w:val="554"/>
        </w:trPr>
        <w:tc>
          <w:tcPr>
            <w:tcW w:w="10673" w:type="dxa"/>
            <w:gridSpan w:val="8"/>
            <w:tcBorders>
              <w:top w:val="nil"/>
            </w:tcBorders>
          </w:tcPr>
          <w:p w14:paraId="0E121871" w14:textId="3D6FC35D" w:rsidR="00F64B71" w:rsidRPr="00F52EEF" w:rsidRDefault="00F05458" w:rsidP="00935F76">
            <w:pPr>
              <w:tabs>
                <w:tab w:val="left" w:pos="567"/>
              </w:tabs>
              <w:rPr>
                <w:rFonts w:asciiTheme="minorHAnsi" w:hAnsiTheme="minorHAnsi" w:cstheme="minorHAnsi"/>
              </w:rPr>
            </w:pPr>
            <w:r>
              <w:rPr>
                <w:rFonts w:asciiTheme="minorHAnsi" w:hAnsiTheme="minorHAnsi" w:cstheme="minorHAnsi"/>
              </w:rPr>
              <w:t>1.</w:t>
            </w:r>
            <w:r w:rsidR="00F64B71" w:rsidRPr="00F52EEF">
              <w:rPr>
                <w:rFonts w:asciiTheme="minorHAnsi" w:hAnsiTheme="minorHAnsi" w:cstheme="minorHAnsi"/>
              </w:rPr>
              <w:t xml:space="preserve"> Účast 80%</w:t>
            </w:r>
            <w:r>
              <w:rPr>
                <w:rFonts w:asciiTheme="minorHAnsi" w:hAnsiTheme="minorHAnsi" w:cstheme="minorHAnsi"/>
              </w:rPr>
              <w:t>.</w:t>
            </w:r>
            <w:r w:rsidR="00F64B71" w:rsidRPr="00F52EEF">
              <w:rPr>
                <w:rFonts w:asciiTheme="minorHAnsi" w:hAnsiTheme="minorHAnsi" w:cstheme="minorHAnsi"/>
              </w:rPr>
              <w:br/>
            </w:r>
            <w:r>
              <w:rPr>
                <w:rFonts w:asciiTheme="minorHAnsi" w:hAnsiTheme="minorHAnsi" w:cstheme="minorHAnsi"/>
              </w:rPr>
              <w:t>2.</w:t>
            </w:r>
            <w:r w:rsidR="00F64B71" w:rsidRPr="00F52EEF">
              <w:rPr>
                <w:rFonts w:asciiTheme="minorHAnsi" w:hAnsiTheme="minorHAnsi" w:cstheme="minorHAnsi"/>
              </w:rPr>
              <w:t xml:space="preserve"> Znalost zadaných textů</w:t>
            </w:r>
            <w:r>
              <w:rPr>
                <w:rFonts w:asciiTheme="minorHAnsi" w:hAnsiTheme="minorHAnsi" w:cstheme="minorHAnsi"/>
              </w:rPr>
              <w:t>.</w:t>
            </w:r>
            <w:r w:rsidR="00F64B71" w:rsidRPr="00F52EEF">
              <w:rPr>
                <w:rFonts w:asciiTheme="minorHAnsi" w:hAnsiTheme="minorHAnsi" w:cstheme="minorHAnsi"/>
              </w:rPr>
              <w:t xml:space="preserve"> </w:t>
            </w:r>
            <w:r w:rsidR="00F64B71" w:rsidRPr="00F52EEF">
              <w:rPr>
                <w:rFonts w:asciiTheme="minorHAnsi" w:hAnsiTheme="minorHAnsi" w:cstheme="minorHAnsi"/>
              </w:rPr>
              <w:br/>
            </w:r>
            <w:r>
              <w:rPr>
                <w:rFonts w:asciiTheme="minorHAnsi" w:hAnsiTheme="minorHAnsi" w:cstheme="minorHAnsi"/>
              </w:rPr>
              <w:t>3.</w:t>
            </w:r>
            <w:r w:rsidR="00F64B71" w:rsidRPr="00F52EEF">
              <w:rPr>
                <w:rFonts w:asciiTheme="minorHAnsi" w:hAnsiTheme="minorHAnsi" w:cstheme="minorHAnsi"/>
              </w:rPr>
              <w:t xml:space="preserve"> Schopnosti diskutovat o nich</w:t>
            </w:r>
            <w:r>
              <w:rPr>
                <w:rFonts w:asciiTheme="minorHAnsi" w:hAnsiTheme="minorHAnsi" w:cstheme="minorHAnsi"/>
              </w:rPr>
              <w:t>.</w:t>
            </w:r>
            <w:r w:rsidR="00F64B71" w:rsidRPr="00F52EEF">
              <w:rPr>
                <w:rFonts w:asciiTheme="minorHAnsi" w:hAnsiTheme="minorHAnsi" w:cstheme="minorHAnsi"/>
              </w:rPr>
              <w:t xml:space="preserve"> </w:t>
            </w:r>
            <w:r w:rsidR="00F64B71" w:rsidRPr="00F52EEF">
              <w:rPr>
                <w:rFonts w:asciiTheme="minorHAnsi" w:hAnsiTheme="minorHAnsi" w:cstheme="minorHAnsi"/>
              </w:rPr>
              <w:br/>
            </w:r>
            <w:r>
              <w:rPr>
                <w:rFonts w:asciiTheme="minorHAnsi" w:hAnsiTheme="minorHAnsi" w:cstheme="minorHAnsi"/>
              </w:rPr>
              <w:t>4.</w:t>
            </w:r>
            <w:r w:rsidR="00F64B71" w:rsidRPr="00F52EEF">
              <w:rPr>
                <w:rFonts w:asciiTheme="minorHAnsi" w:hAnsiTheme="minorHAnsi" w:cstheme="minorHAnsi"/>
              </w:rPr>
              <w:t xml:space="preserve"> Praktické úkoly (4/5)</w:t>
            </w:r>
            <w:r>
              <w:rPr>
                <w:rFonts w:asciiTheme="minorHAnsi" w:hAnsiTheme="minorHAnsi" w:cstheme="minorHAnsi"/>
              </w:rPr>
              <w:t>.</w:t>
            </w:r>
            <w:r w:rsidR="00F64B71" w:rsidRPr="00F52EEF">
              <w:rPr>
                <w:rFonts w:asciiTheme="minorHAnsi" w:hAnsiTheme="minorHAnsi" w:cstheme="minorHAnsi"/>
              </w:rPr>
              <w:t xml:space="preserve"> </w:t>
            </w:r>
            <w:r w:rsidR="00F64B71" w:rsidRPr="00F52EEF">
              <w:rPr>
                <w:rFonts w:asciiTheme="minorHAnsi" w:hAnsiTheme="minorHAnsi" w:cstheme="minorHAnsi"/>
              </w:rPr>
              <w:br/>
            </w:r>
            <w:r>
              <w:rPr>
                <w:rFonts w:asciiTheme="minorHAnsi" w:hAnsiTheme="minorHAnsi" w:cstheme="minorHAnsi"/>
              </w:rPr>
              <w:t>5.</w:t>
            </w:r>
            <w:r w:rsidR="00F64B71" w:rsidRPr="00F52EEF">
              <w:rPr>
                <w:rFonts w:asciiTheme="minorHAnsi" w:hAnsiTheme="minorHAnsi" w:cstheme="minorHAnsi"/>
              </w:rPr>
              <w:t xml:space="preserve"> Zkouška (70%)</w:t>
            </w:r>
            <w:r>
              <w:rPr>
                <w:rFonts w:asciiTheme="minorHAnsi" w:hAnsiTheme="minorHAnsi" w:cstheme="minorHAnsi"/>
              </w:rPr>
              <w:t>.</w:t>
            </w:r>
          </w:p>
        </w:tc>
      </w:tr>
      <w:tr w:rsidR="00F64B71" w:rsidRPr="00F52EEF" w14:paraId="3CAD52F7" w14:textId="77777777" w:rsidTr="00F05458">
        <w:trPr>
          <w:trHeight w:val="197"/>
        </w:trPr>
        <w:tc>
          <w:tcPr>
            <w:tcW w:w="3904" w:type="dxa"/>
            <w:tcBorders>
              <w:top w:val="nil"/>
            </w:tcBorders>
            <w:shd w:val="clear" w:color="auto" w:fill="F7CAAC"/>
          </w:tcPr>
          <w:p w14:paraId="2A93021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64C38AB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PhDr. Tomáš Šula, Ph.D. </w:t>
            </w:r>
          </w:p>
        </w:tc>
      </w:tr>
      <w:tr w:rsidR="00F64B71" w:rsidRPr="00F52EEF" w14:paraId="26B10B6A" w14:textId="77777777" w:rsidTr="00F05458">
        <w:trPr>
          <w:trHeight w:val="243"/>
        </w:trPr>
        <w:tc>
          <w:tcPr>
            <w:tcW w:w="3904" w:type="dxa"/>
            <w:tcBorders>
              <w:top w:val="nil"/>
            </w:tcBorders>
            <w:shd w:val="clear" w:color="auto" w:fill="F7CAAC"/>
          </w:tcPr>
          <w:p w14:paraId="6054A85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2ACA1C6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na výuce.</w:t>
            </w:r>
          </w:p>
        </w:tc>
      </w:tr>
      <w:tr w:rsidR="00F64B71" w:rsidRPr="00F52EEF" w14:paraId="0204EC50" w14:textId="77777777" w:rsidTr="00F05458">
        <w:tc>
          <w:tcPr>
            <w:tcW w:w="3904" w:type="dxa"/>
            <w:shd w:val="clear" w:color="auto" w:fill="F7CAAC"/>
          </w:tcPr>
          <w:p w14:paraId="710FB37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02654496"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87B3C80" w14:textId="77777777" w:rsidTr="00F05458">
        <w:trPr>
          <w:trHeight w:val="70"/>
        </w:trPr>
        <w:tc>
          <w:tcPr>
            <w:tcW w:w="10673" w:type="dxa"/>
            <w:gridSpan w:val="8"/>
            <w:tcBorders>
              <w:top w:val="nil"/>
            </w:tcBorders>
          </w:tcPr>
          <w:p w14:paraId="11EA66E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AB67092" w14:textId="77777777" w:rsidTr="00F05458">
        <w:tc>
          <w:tcPr>
            <w:tcW w:w="3904" w:type="dxa"/>
            <w:shd w:val="clear" w:color="auto" w:fill="F7CAAC"/>
          </w:tcPr>
          <w:p w14:paraId="5ACCEBB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027C6EE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E385EA6" w14:textId="77777777" w:rsidTr="00F05458">
        <w:trPr>
          <w:trHeight w:val="1432"/>
        </w:trPr>
        <w:tc>
          <w:tcPr>
            <w:tcW w:w="10673" w:type="dxa"/>
            <w:gridSpan w:val="8"/>
            <w:tcBorders>
              <w:top w:val="nil"/>
              <w:bottom w:val="single" w:sz="12" w:space="0" w:color="auto"/>
            </w:tcBorders>
          </w:tcPr>
          <w:p w14:paraId="5F311A05" w14:textId="078128E7" w:rsidR="00F0435D" w:rsidRDefault="00F0435D" w:rsidP="00935F76">
            <w:pPr>
              <w:tabs>
                <w:tab w:val="left" w:pos="567"/>
              </w:tabs>
              <w:jc w:val="both"/>
              <w:rPr>
                <w:ins w:id="1424" w:author="Martin Kazík" w:date="2020-01-23T11:23:00Z"/>
                <w:rFonts w:asciiTheme="minorHAnsi" w:hAnsiTheme="minorHAnsi" w:cstheme="minorHAnsi"/>
              </w:rPr>
            </w:pPr>
            <w:moveToRangeStart w:id="1425" w:author="Martin Kazík" w:date="2020-01-23T11:23:00Z" w:name="move30671054"/>
            <w:moveTo w:id="1426" w:author="Martin Kazík" w:date="2020-01-23T11:23:00Z">
              <w:r>
                <w:rPr>
                  <w:rFonts w:asciiTheme="minorHAnsi" w:hAnsiTheme="minorHAnsi" w:cstheme="minorHAnsi"/>
                </w:rPr>
                <w:t>Obsah:</w:t>
              </w:r>
            </w:moveTo>
            <w:moveToRangeEnd w:id="1425"/>
            <w:del w:id="1427" w:author="Martin Kazík" w:date="2020-01-23T11:23:00Z">
              <w:r w:rsidR="00F64B71" w:rsidRPr="00F52EEF">
                <w:rPr>
                  <w:rFonts w:asciiTheme="minorHAnsi" w:hAnsiTheme="minorHAnsi" w:cstheme="minorHAnsi"/>
                </w:rPr>
                <w:delText>.</w:delText>
              </w:r>
            </w:del>
          </w:p>
          <w:p w14:paraId="5A129839" w14:textId="77777777" w:rsidR="00F0435D" w:rsidRPr="00F0435D" w:rsidRDefault="00F0435D" w:rsidP="00F0435D">
            <w:pPr>
              <w:tabs>
                <w:tab w:val="left" w:pos="567"/>
              </w:tabs>
              <w:jc w:val="both"/>
              <w:rPr>
                <w:ins w:id="1428" w:author="Martin Kazík" w:date="2020-01-23T11:23:00Z"/>
                <w:rFonts w:asciiTheme="minorHAnsi" w:hAnsiTheme="minorHAnsi" w:cstheme="minorHAnsi"/>
              </w:rPr>
            </w:pPr>
            <w:ins w:id="1429" w:author="Martin Kazík" w:date="2020-01-23T11:23:00Z">
              <w:r w:rsidRPr="00F0435D">
                <w:rPr>
                  <w:rFonts w:asciiTheme="minorHAnsi" w:hAnsiTheme="minorHAnsi" w:cstheme="minorHAnsi"/>
                </w:rPr>
                <w:t>- Audio</w:t>
              </w:r>
            </w:ins>
          </w:p>
          <w:p w14:paraId="1666B473" w14:textId="77777777" w:rsidR="00F0435D" w:rsidRPr="00F0435D" w:rsidRDefault="00F0435D" w:rsidP="00F0435D">
            <w:pPr>
              <w:tabs>
                <w:tab w:val="left" w:pos="567"/>
              </w:tabs>
              <w:jc w:val="both"/>
              <w:rPr>
                <w:ins w:id="1430" w:author="Martin Kazík" w:date="2020-01-23T11:23:00Z"/>
                <w:rFonts w:asciiTheme="minorHAnsi" w:hAnsiTheme="minorHAnsi" w:cstheme="minorHAnsi"/>
              </w:rPr>
            </w:pPr>
            <w:ins w:id="1431" w:author="Martin Kazík" w:date="2020-01-23T11:23:00Z">
              <w:r w:rsidRPr="00F0435D">
                <w:rPr>
                  <w:rFonts w:asciiTheme="minorHAnsi" w:hAnsiTheme="minorHAnsi" w:cstheme="minorHAnsi"/>
                </w:rPr>
                <w:t>- Video</w:t>
              </w:r>
            </w:ins>
          </w:p>
          <w:p w14:paraId="7D256F46" w14:textId="77777777" w:rsidR="00F0435D" w:rsidRPr="00F0435D" w:rsidRDefault="00F0435D" w:rsidP="00F0435D">
            <w:pPr>
              <w:tabs>
                <w:tab w:val="left" w:pos="567"/>
              </w:tabs>
              <w:jc w:val="both"/>
              <w:rPr>
                <w:ins w:id="1432" w:author="Martin Kazík" w:date="2020-01-23T11:23:00Z"/>
                <w:rFonts w:asciiTheme="minorHAnsi" w:hAnsiTheme="minorHAnsi" w:cstheme="minorHAnsi"/>
              </w:rPr>
            </w:pPr>
            <w:ins w:id="1433" w:author="Martin Kazík" w:date="2020-01-23T11:23:00Z">
              <w:r w:rsidRPr="00F0435D">
                <w:rPr>
                  <w:rFonts w:asciiTheme="minorHAnsi" w:hAnsiTheme="minorHAnsi" w:cstheme="minorHAnsi"/>
                </w:rPr>
                <w:t>- Text</w:t>
              </w:r>
            </w:ins>
          </w:p>
          <w:p w14:paraId="202AC5EB" w14:textId="77777777" w:rsidR="00F0435D" w:rsidRPr="00F0435D" w:rsidRDefault="00F0435D" w:rsidP="00F0435D">
            <w:pPr>
              <w:tabs>
                <w:tab w:val="left" w:pos="567"/>
              </w:tabs>
              <w:jc w:val="both"/>
              <w:rPr>
                <w:ins w:id="1434" w:author="Martin Kazík" w:date="2020-01-23T11:23:00Z"/>
                <w:rFonts w:asciiTheme="minorHAnsi" w:hAnsiTheme="minorHAnsi" w:cstheme="minorHAnsi"/>
              </w:rPr>
            </w:pPr>
            <w:ins w:id="1435" w:author="Martin Kazík" w:date="2020-01-23T11:23:00Z">
              <w:r w:rsidRPr="00F0435D">
                <w:rPr>
                  <w:rFonts w:asciiTheme="minorHAnsi" w:hAnsiTheme="minorHAnsi" w:cstheme="minorHAnsi"/>
                </w:rPr>
                <w:t>- Fotografie</w:t>
              </w:r>
            </w:ins>
          </w:p>
          <w:p w14:paraId="23F79B05" w14:textId="77777777" w:rsidR="00F0435D" w:rsidRPr="00F0435D" w:rsidRDefault="00F0435D" w:rsidP="00F0435D">
            <w:pPr>
              <w:tabs>
                <w:tab w:val="left" w:pos="567"/>
              </w:tabs>
              <w:jc w:val="both"/>
              <w:rPr>
                <w:ins w:id="1436" w:author="Martin Kazík" w:date="2020-01-23T11:23:00Z"/>
                <w:rFonts w:asciiTheme="minorHAnsi" w:hAnsiTheme="minorHAnsi" w:cstheme="minorHAnsi"/>
              </w:rPr>
            </w:pPr>
            <w:ins w:id="1437" w:author="Martin Kazík" w:date="2020-01-23T11:23:00Z">
              <w:r w:rsidRPr="00F0435D">
                <w:rPr>
                  <w:rFonts w:asciiTheme="minorHAnsi" w:hAnsiTheme="minorHAnsi" w:cstheme="minorHAnsi"/>
                </w:rPr>
                <w:t>- Blog</w:t>
              </w:r>
            </w:ins>
          </w:p>
          <w:p w14:paraId="6D02CFB4" w14:textId="77777777" w:rsidR="00F0435D" w:rsidRPr="00F0435D" w:rsidRDefault="00F0435D" w:rsidP="00F0435D">
            <w:pPr>
              <w:tabs>
                <w:tab w:val="left" w:pos="567"/>
              </w:tabs>
              <w:jc w:val="both"/>
              <w:rPr>
                <w:ins w:id="1438" w:author="Martin Kazík" w:date="2020-01-23T11:23:00Z"/>
                <w:rFonts w:asciiTheme="minorHAnsi" w:hAnsiTheme="minorHAnsi" w:cstheme="minorHAnsi"/>
              </w:rPr>
            </w:pPr>
            <w:ins w:id="1439" w:author="Martin Kazík" w:date="2020-01-23T11:23:00Z">
              <w:r w:rsidRPr="00F0435D">
                <w:rPr>
                  <w:rFonts w:asciiTheme="minorHAnsi" w:hAnsiTheme="minorHAnsi" w:cstheme="minorHAnsi"/>
                </w:rPr>
                <w:t>- Redakční systém</w:t>
              </w:r>
            </w:ins>
          </w:p>
          <w:p w14:paraId="44099225" w14:textId="1FE711C5" w:rsidR="00F0435D" w:rsidRPr="00F52EEF" w:rsidRDefault="00F0435D" w:rsidP="00F0435D">
            <w:pPr>
              <w:tabs>
                <w:tab w:val="left" w:pos="567"/>
              </w:tabs>
              <w:jc w:val="both"/>
              <w:rPr>
                <w:rFonts w:asciiTheme="minorHAnsi" w:hAnsiTheme="minorHAnsi" w:cstheme="minorHAnsi"/>
              </w:rPr>
            </w:pPr>
            <w:ins w:id="1440" w:author="Martin Kazík" w:date="2020-01-23T11:23:00Z">
              <w:r w:rsidRPr="00F0435D">
                <w:rPr>
                  <w:rFonts w:asciiTheme="minorHAnsi" w:hAnsiTheme="minorHAnsi" w:cstheme="minorHAnsi"/>
                </w:rPr>
                <w:t>- Multimediální prezentace</w:t>
              </w:r>
            </w:ins>
          </w:p>
        </w:tc>
      </w:tr>
      <w:tr w:rsidR="00F64B71" w:rsidRPr="00F52EEF" w14:paraId="60621AFE" w14:textId="77777777" w:rsidTr="00F05458">
        <w:trPr>
          <w:trHeight w:val="265"/>
        </w:trPr>
        <w:tc>
          <w:tcPr>
            <w:tcW w:w="4471" w:type="dxa"/>
            <w:gridSpan w:val="2"/>
            <w:tcBorders>
              <w:top w:val="nil"/>
            </w:tcBorders>
            <w:shd w:val="clear" w:color="auto" w:fill="F7CAAC"/>
          </w:tcPr>
          <w:p w14:paraId="1393CB8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27F440A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6C4478B" w14:textId="77777777" w:rsidTr="00F05458">
        <w:trPr>
          <w:trHeight w:val="5025"/>
        </w:trPr>
        <w:tc>
          <w:tcPr>
            <w:tcW w:w="10673" w:type="dxa"/>
            <w:gridSpan w:val="8"/>
            <w:tcBorders>
              <w:top w:val="nil"/>
            </w:tcBorders>
          </w:tcPr>
          <w:p w14:paraId="2EB25C90" w14:textId="77777777" w:rsidR="00F64B71" w:rsidRPr="00F52EEF" w:rsidRDefault="00F64B71" w:rsidP="00935F76">
            <w:pPr>
              <w:tabs>
                <w:tab w:val="left" w:pos="567"/>
              </w:tabs>
              <w:rPr>
                <w:rFonts w:asciiTheme="minorHAnsi" w:hAnsiTheme="minorHAnsi" w:cstheme="minorHAnsi"/>
              </w:rPr>
            </w:pPr>
            <w:r w:rsidRPr="00F05458">
              <w:rPr>
                <w:rFonts w:asciiTheme="minorHAnsi" w:hAnsiTheme="minorHAnsi" w:cstheme="minorHAnsi"/>
                <w:b/>
              </w:rPr>
              <w:t>Povinná literatura:</w:t>
            </w:r>
            <w:r w:rsidRPr="00F52EEF">
              <w:rPr>
                <w:rFonts w:asciiTheme="minorHAnsi" w:hAnsiTheme="minorHAnsi" w:cstheme="minorHAnsi"/>
              </w:rPr>
              <w:t xml:space="preserve"> </w:t>
            </w:r>
            <w:r w:rsidRPr="00F52EEF">
              <w:rPr>
                <w:rFonts w:asciiTheme="minorHAnsi" w:hAnsiTheme="minorHAnsi" w:cstheme="minorHAnsi"/>
              </w:rPr>
              <w:br/>
              <w:t xml:space="preserve">JIRÁK, Jan a Barbara KÖPPLOVÁ. 2015. </w:t>
            </w:r>
            <w:r w:rsidRPr="00F52EEF">
              <w:rPr>
                <w:rFonts w:asciiTheme="minorHAnsi" w:hAnsiTheme="minorHAnsi" w:cstheme="minorHAnsi"/>
                <w:i/>
              </w:rPr>
              <w:t>Masová média.</w:t>
            </w:r>
            <w:r w:rsidRPr="00F52EEF">
              <w:rPr>
                <w:rFonts w:asciiTheme="minorHAnsi" w:hAnsiTheme="minorHAnsi" w:cstheme="minorHAnsi"/>
              </w:rPr>
              <w:t xml:space="preserve"> 2. přepracované vydání, Praha: Portál.  ISBN 978-80-262-0743-6. </w:t>
            </w:r>
          </w:p>
          <w:p w14:paraId="0B95D56F" w14:textId="4C211642" w:rsidR="00F64B71" w:rsidRDefault="00F64B71" w:rsidP="00935F76">
            <w:pPr>
              <w:tabs>
                <w:tab w:val="left" w:pos="567"/>
              </w:tabs>
              <w:jc w:val="both"/>
              <w:rPr>
                <w:ins w:id="1441" w:author="FMK" w:date="2020-01-29T18:53:00Z"/>
                <w:rFonts w:asciiTheme="minorHAnsi" w:hAnsiTheme="minorHAnsi" w:cstheme="minorHAnsi"/>
              </w:rPr>
            </w:pPr>
            <w:del w:id="1442" w:author="FMK" w:date="2020-02-02T18:10:00Z">
              <w:r w:rsidRPr="004F048D" w:rsidDel="009924B9">
                <w:rPr>
                  <w:rFonts w:asciiTheme="minorHAnsi" w:hAnsiTheme="minorHAnsi"/>
                  <w:color w:val="FF0000"/>
                  <w:rPrChange w:id="1443" w:author="Martin Kazík" w:date="2020-01-23T11:23:00Z">
                    <w:rPr>
                      <w:rFonts w:asciiTheme="minorHAnsi" w:hAnsiTheme="minorHAnsi"/>
                    </w:rPr>
                  </w:rPrChange>
                </w:rPr>
                <w:delText xml:space="preserve">POUPEROVÁ, Olga.2010. </w:delText>
              </w:r>
              <w:r w:rsidRPr="004F048D" w:rsidDel="009924B9">
                <w:rPr>
                  <w:rFonts w:asciiTheme="minorHAnsi" w:hAnsiTheme="minorHAnsi"/>
                  <w:i/>
                  <w:color w:val="FF0000"/>
                  <w:rPrChange w:id="1444" w:author="Martin Kazík" w:date="2020-01-23T11:23:00Z">
                    <w:rPr>
                      <w:rFonts w:asciiTheme="minorHAnsi" w:hAnsiTheme="minorHAnsi"/>
                      <w:i/>
                    </w:rPr>
                  </w:rPrChange>
                </w:rPr>
                <w:delText>Regulace médií.</w:delText>
              </w:r>
              <w:r w:rsidRPr="004F048D" w:rsidDel="009924B9">
                <w:rPr>
                  <w:rFonts w:asciiTheme="minorHAnsi" w:hAnsiTheme="minorHAnsi"/>
                  <w:color w:val="FF0000"/>
                  <w:rPrChange w:id="1445" w:author="Martin Kazík" w:date="2020-01-23T11:23:00Z">
                    <w:rPr>
                      <w:rFonts w:asciiTheme="minorHAnsi" w:hAnsiTheme="minorHAnsi"/>
                    </w:rPr>
                  </w:rPrChange>
                </w:rPr>
                <w:delText xml:space="preserve"> Praha: Leges. ISBN 978-80-87212-48-6</w:delText>
              </w:r>
              <w:r w:rsidRPr="00F52EEF" w:rsidDel="009924B9">
                <w:rPr>
                  <w:rFonts w:asciiTheme="minorHAnsi" w:hAnsiTheme="minorHAnsi" w:cstheme="minorHAnsi"/>
                </w:rPr>
                <w:delText>.</w:delText>
              </w:r>
            </w:del>
            <w:ins w:id="1446" w:author="FMK" w:date="2020-01-29T18:53:00Z">
              <w:r w:rsidR="007F0848" w:rsidRPr="007F0848">
                <w:rPr>
                  <w:rFonts w:asciiTheme="minorHAnsi" w:hAnsiTheme="minorHAnsi" w:cstheme="minorHAnsi"/>
                </w:rPr>
                <w:t>CAMPBELL, Richard, Christopher R. MARTIN a Bettina FABOS.</w:t>
              </w:r>
              <w:r w:rsidR="00416C52">
                <w:rPr>
                  <w:rFonts w:asciiTheme="minorHAnsi" w:hAnsiTheme="minorHAnsi" w:cstheme="minorHAnsi"/>
                </w:rPr>
                <w:t>2015.</w:t>
              </w:r>
              <w:r w:rsidR="007F0848" w:rsidRPr="007F0848">
                <w:rPr>
                  <w:rFonts w:asciiTheme="minorHAnsi" w:hAnsiTheme="minorHAnsi" w:cstheme="minorHAnsi"/>
                </w:rPr>
                <w:t xml:space="preserve"> </w:t>
              </w:r>
              <w:r w:rsidR="007F0848" w:rsidRPr="00416C52">
                <w:rPr>
                  <w:rFonts w:asciiTheme="minorHAnsi" w:hAnsiTheme="minorHAnsi" w:cstheme="minorHAnsi"/>
                  <w:i/>
                  <w:rPrChange w:id="1447" w:author="FMK" w:date="2020-01-29T18:53:00Z">
                    <w:rPr>
                      <w:rFonts w:asciiTheme="minorHAnsi" w:hAnsiTheme="minorHAnsi" w:cstheme="minorHAnsi"/>
                    </w:rPr>
                  </w:rPrChange>
                </w:rPr>
                <w:t>Media &amp; culture: mass communication in a digital age</w:t>
              </w:r>
              <w:r w:rsidR="007F0848" w:rsidRPr="007F0848">
                <w:rPr>
                  <w:rFonts w:asciiTheme="minorHAnsi" w:hAnsiTheme="minorHAnsi" w:cstheme="minorHAnsi"/>
                </w:rPr>
                <w:t>. 9th ed. updat</w:t>
              </w:r>
              <w:r w:rsidR="00416C52">
                <w:rPr>
                  <w:rFonts w:asciiTheme="minorHAnsi" w:hAnsiTheme="minorHAnsi" w:cstheme="minorHAnsi"/>
                </w:rPr>
                <w:t>e. Boston: Bedford/St. Martins</w:t>
              </w:r>
              <w:r w:rsidR="007F0848" w:rsidRPr="007F0848">
                <w:rPr>
                  <w:rFonts w:asciiTheme="minorHAnsi" w:hAnsiTheme="minorHAnsi" w:cstheme="minorHAnsi"/>
                </w:rPr>
                <w:t>. ISBN 9781457642425.</w:t>
              </w:r>
            </w:ins>
          </w:p>
          <w:p w14:paraId="21CFDC65" w14:textId="77777777" w:rsidR="007F0848" w:rsidRPr="00F52EEF" w:rsidRDefault="007F0848" w:rsidP="00935F76">
            <w:pPr>
              <w:tabs>
                <w:tab w:val="left" w:pos="567"/>
              </w:tabs>
              <w:jc w:val="both"/>
              <w:rPr>
                <w:rFonts w:asciiTheme="minorHAnsi" w:hAnsiTheme="minorHAnsi" w:cstheme="minorHAnsi"/>
              </w:rPr>
            </w:pPr>
          </w:p>
          <w:p w14:paraId="0E29C3F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JAKUBOWICZ, Karol. 2017. </w:t>
            </w:r>
            <w:r w:rsidRPr="00F52EEF">
              <w:rPr>
                <w:rFonts w:asciiTheme="minorHAnsi" w:hAnsiTheme="minorHAnsi" w:cstheme="minorHAnsi"/>
                <w:i/>
              </w:rPr>
              <w:t>Média a demokracie v 21. století: hledání nových modelů</w:t>
            </w:r>
            <w:r w:rsidRPr="00F52EEF">
              <w:rPr>
                <w:rFonts w:asciiTheme="minorHAnsi" w:hAnsiTheme="minorHAnsi" w:cstheme="minorHAnsi"/>
              </w:rPr>
              <w:t>. Brno: Masarykova univerzita. ISBN 978-80-210-8449-0.</w:t>
            </w:r>
          </w:p>
          <w:p w14:paraId="73509161" w14:textId="77777777" w:rsidR="00F64B71" w:rsidRPr="00F52EEF" w:rsidRDefault="00F64B71" w:rsidP="00935F76">
            <w:pPr>
              <w:tabs>
                <w:tab w:val="left" w:pos="567"/>
              </w:tabs>
              <w:jc w:val="both"/>
              <w:rPr>
                <w:rFonts w:asciiTheme="minorHAnsi" w:hAnsiTheme="minorHAnsi" w:cstheme="minorHAnsi"/>
              </w:rPr>
            </w:pPr>
          </w:p>
          <w:p w14:paraId="74E63996" w14:textId="6DA232A0" w:rsidR="00F64B71" w:rsidRPr="004F048D" w:rsidDel="009924B9" w:rsidRDefault="00F64B71" w:rsidP="009924B9">
            <w:pPr>
              <w:tabs>
                <w:tab w:val="left" w:pos="567"/>
              </w:tabs>
              <w:rPr>
                <w:del w:id="1448" w:author="FMK" w:date="2020-02-02T18:10:00Z"/>
                <w:rFonts w:asciiTheme="minorHAnsi" w:hAnsiTheme="minorHAnsi"/>
                <w:color w:val="FF0000"/>
                <w:rPrChange w:id="1449" w:author="Martin Kazík" w:date="2020-01-23T11:23:00Z">
                  <w:rPr>
                    <w:del w:id="1450" w:author="FMK" w:date="2020-02-02T18:10:00Z"/>
                    <w:rFonts w:asciiTheme="minorHAnsi" w:hAnsiTheme="minorHAnsi"/>
                  </w:rPr>
                </w:rPrChange>
              </w:rPr>
            </w:pPr>
            <w:r w:rsidRPr="00F05458">
              <w:rPr>
                <w:rFonts w:asciiTheme="minorHAnsi" w:hAnsiTheme="minorHAnsi" w:cstheme="minorHAnsi"/>
                <w:b/>
              </w:rPr>
              <w:t>Doporučená literatura:</w:t>
            </w:r>
            <w:r w:rsidRPr="00F52EEF">
              <w:rPr>
                <w:rFonts w:asciiTheme="minorHAnsi" w:hAnsiTheme="minorHAnsi" w:cstheme="minorHAnsi"/>
              </w:rPr>
              <w:t xml:space="preserve"> </w:t>
            </w:r>
            <w:r w:rsidRPr="00F52EEF">
              <w:rPr>
                <w:rFonts w:asciiTheme="minorHAnsi" w:hAnsiTheme="minorHAnsi" w:cstheme="minorHAnsi"/>
              </w:rPr>
              <w:br/>
            </w:r>
            <w:del w:id="1451" w:author="FMK" w:date="2020-02-02T18:10:00Z">
              <w:r w:rsidRPr="004F048D" w:rsidDel="009924B9">
                <w:rPr>
                  <w:rFonts w:asciiTheme="minorHAnsi" w:hAnsiTheme="minorHAnsi"/>
                  <w:color w:val="FF0000"/>
                  <w:rPrChange w:id="1452" w:author="Martin Kazík" w:date="2020-01-23T11:23:00Z">
                    <w:rPr>
                      <w:rFonts w:asciiTheme="minorHAnsi" w:hAnsiTheme="minorHAnsi"/>
                    </w:rPr>
                  </w:rPrChange>
                </w:rPr>
                <w:delText xml:space="preserve">BEDNAŘÍK, Petr. 2011. </w:delText>
              </w:r>
              <w:r w:rsidRPr="004F048D" w:rsidDel="009924B9">
                <w:rPr>
                  <w:rFonts w:asciiTheme="minorHAnsi" w:hAnsiTheme="minorHAnsi"/>
                  <w:i/>
                  <w:color w:val="FF0000"/>
                  <w:rPrChange w:id="1453" w:author="Martin Kazík" w:date="2020-01-23T11:23:00Z">
                    <w:rPr>
                      <w:rFonts w:asciiTheme="minorHAnsi" w:hAnsiTheme="minorHAnsi"/>
                      <w:i/>
                    </w:rPr>
                  </w:rPrChange>
                </w:rPr>
                <w:delText>Dějiny českých médií: od počátku do současnosti.</w:delText>
              </w:r>
              <w:r w:rsidRPr="004F048D" w:rsidDel="009924B9">
                <w:rPr>
                  <w:rFonts w:asciiTheme="minorHAnsi" w:hAnsiTheme="minorHAnsi"/>
                  <w:color w:val="FF0000"/>
                  <w:rPrChange w:id="1454" w:author="Martin Kazík" w:date="2020-01-23T11:23:00Z">
                    <w:rPr>
                      <w:rFonts w:asciiTheme="minorHAnsi" w:hAnsiTheme="minorHAnsi"/>
                    </w:rPr>
                  </w:rPrChange>
                </w:rPr>
                <w:delText xml:space="preserve"> Praha: Grada. ISBN 978-80-247-3028-8.</w:delText>
              </w:r>
            </w:del>
          </w:p>
          <w:p w14:paraId="3F3C195E" w14:textId="027D14BF" w:rsidR="00F64B71" w:rsidRPr="004F048D" w:rsidDel="009924B9" w:rsidRDefault="00F64B71">
            <w:pPr>
              <w:tabs>
                <w:tab w:val="left" w:pos="567"/>
              </w:tabs>
              <w:rPr>
                <w:del w:id="1455" w:author="FMK" w:date="2020-02-02T18:10:00Z"/>
                <w:rFonts w:asciiTheme="minorHAnsi" w:hAnsiTheme="minorHAnsi"/>
                <w:color w:val="FF0000"/>
                <w:rPrChange w:id="1456" w:author="Martin Kazík" w:date="2020-01-23T11:23:00Z">
                  <w:rPr>
                    <w:del w:id="1457" w:author="FMK" w:date="2020-02-02T18:10:00Z"/>
                    <w:rFonts w:asciiTheme="minorHAnsi" w:hAnsiTheme="minorHAnsi"/>
                  </w:rPr>
                </w:rPrChange>
              </w:rPr>
              <w:pPrChange w:id="1458" w:author="FMK" w:date="2020-02-02T18:10:00Z">
                <w:pPr>
                  <w:tabs>
                    <w:tab w:val="left" w:pos="567"/>
                  </w:tabs>
                  <w:jc w:val="both"/>
                </w:pPr>
              </w:pPrChange>
            </w:pPr>
            <w:del w:id="1459" w:author="FMK" w:date="2020-02-02T18:10:00Z">
              <w:r w:rsidRPr="004F048D" w:rsidDel="009924B9">
                <w:rPr>
                  <w:rFonts w:asciiTheme="minorHAnsi" w:hAnsiTheme="minorHAnsi"/>
                  <w:color w:val="FF0000"/>
                  <w:rPrChange w:id="1460" w:author="Martin Kazík" w:date="2020-01-23T11:23:00Z">
                    <w:rPr>
                      <w:rFonts w:asciiTheme="minorHAnsi" w:hAnsiTheme="minorHAnsi"/>
                    </w:rPr>
                  </w:rPrChange>
                </w:rPr>
                <w:delText>KONČELÍK, Jakub. 2010. Dějiny českých médií 20. století. Praha: Portál. ISBN 978-80-7367-698-8.</w:delText>
              </w:r>
            </w:del>
          </w:p>
          <w:p w14:paraId="507EFE44" w14:textId="3AAC8F06" w:rsidR="008C1826" w:rsidRDefault="00F64B71">
            <w:pPr>
              <w:tabs>
                <w:tab w:val="left" w:pos="567"/>
              </w:tabs>
              <w:rPr>
                <w:ins w:id="1461" w:author="FMK" w:date="2020-01-29T18:57:00Z"/>
              </w:rPr>
              <w:pPrChange w:id="1462" w:author="FMK" w:date="2020-02-02T18:10:00Z">
                <w:pPr>
                  <w:tabs>
                    <w:tab w:val="left" w:pos="567"/>
                  </w:tabs>
                  <w:jc w:val="both"/>
                </w:pPr>
              </w:pPrChange>
            </w:pPr>
            <w:del w:id="1463" w:author="FMK" w:date="2020-02-02T18:10:00Z">
              <w:r w:rsidRPr="004F048D" w:rsidDel="009924B9">
                <w:rPr>
                  <w:rFonts w:asciiTheme="minorHAnsi" w:hAnsiTheme="minorHAnsi"/>
                  <w:color w:val="FF0000"/>
                  <w:rPrChange w:id="1464" w:author="Martin Kazík" w:date="2020-01-23T11:23:00Z">
                    <w:rPr>
                      <w:rFonts w:asciiTheme="minorHAnsi" w:hAnsiTheme="minorHAnsi"/>
                    </w:rPr>
                  </w:rPrChange>
                </w:rPr>
                <w:delText xml:space="preserve">MOTAL, Jan et al. 2012. </w:delText>
              </w:r>
              <w:r w:rsidRPr="004F048D" w:rsidDel="009924B9">
                <w:rPr>
                  <w:rFonts w:asciiTheme="minorHAnsi" w:hAnsiTheme="minorHAnsi"/>
                  <w:i/>
                  <w:color w:val="FF0000"/>
                  <w:rPrChange w:id="1465" w:author="Martin Kazík" w:date="2020-01-23T11:23:00Z">
                    <w:rPr>
                      <w:rFonts w:asciiTheme="minorHAnsi" w:hAnsiTheme="minorHAnsi"/>
                      <w:i/>
                    </w:rPr>
                  </w:rPrChange>
                </w:rPr>
                <w:delText>Nové trendy v médiích II.</w:delText>
              </w:r>
              <w:r w:rsidRPr="004F048D" w:rsidDel="009924B9">
                <w:rPr>
                  <w:rFonts w:asciiTheme="minorHAnsi" w:hAnsiTheme="minorHAnsi"/>
                  <w:color w:val="FF0000"/>
                  <w:rPrChange w:id="1466" w:author="Martin Kazík" w:date="2020-01-23T11:23:00Z">
                    <w:rPr>
                      <w:rFonts w:asciiTheme="minorHAnsi" w:hAnsiTheme="minorHAnsi"/>
                    </w:rPr>
                  </w:rPrChange>
                </w:rPr>
                <w:delText xml:space="preserve"> Brno. ISBN 9788021058262.</w:delText>
              </w:r>
            </w:del>
          </w:p>
          <w:p w14:paraId="280A6B36" w14:textId="77777777" w:rsidR="008C1826" w:rsidRDefault="008C1826" w:rsidP="00935F76">
            <w:pPr>
              <w:tabs>
                <w:tab w:val="left" w:pos="567"/>
              </w:tabs>
              <w:jc w:val="both"/>
              <w:rPr>
                <w:ins w:id="1467" w:author="FMK" w:date="2020-01-29T19:02:00Z"/>
              </w:rPr>
            </w:pPr>
            <w:ins w:id="1468" w:author="FMK" w:date="2020-01-29T18:57:00Z">
              <w:r w:rsidRPr="008C1826">
                <w:rPr>
                  <w:rFonts w:asciiTheme="minorHAnsi" w:hAnsiTheme="minorHAnsi"/>
                  <w:color w:val="FF0000"/>
                </w:rPr>
                <w:t>BEDNAŘÍK, Petr, Jan JIRÁK a Barbara KÖPPLOVÁ.</w:t>
              </w:r>
              <w:r>
                <w:rPr>
                  <w:rFonts w:asciiTheme="minorHAnsi" w:hAnsiTheme="minorHAnsi"/>
                  <w:color w:val="FF0000"/>
                </w:rPr>
                <w:t xml:space="preserve"> 2019.</w:t>
              </w:r>
              <w:r w:rsidRPr="008C1826">
                <w:rPr>
                  <w:rFonts w:asciiTheme="minorHAnsi" w:hAnsiTheme="minorHAnsi"/>
                  <w:color w:val="FF0000"/>
                </w:rPr>
                <w:t xml:space="preserve"> </w:t>
              </w:r>
              <w:r w:rsidRPr="008C1826">
                <w:rPr>
                  <w:rFonts w:asciiTheme="minorHAnsi" w:hAnsiTheme="minorHAnsi"/>
                  <w:i/>
                  <w:color w:val="FF0000"/>
                  <w:rPrChange w:id="1469" w:author="FMK" w:date="2020-01-29T19:02:00Z">
                    <w:rPr>
                      <w:rFonts w:asciiTheme="minorHAnsi" w:hAnsiTheme="minorHAnsi"/>
                      <w:color w:val="FF0000"/>
                    </w:rPr>
                  </w:rPrChange>
                </w:rPr>
                <w:t>Dějiny českých médií: od počátku do současnosti.</w:t>
              </w:r>
              <w:r w:rsidRPr="008C1826">
                <w:rPr>
                  <w:rFonts w:asciiTheme="minorHAnsi" w:hAnsiTheme="minorHAnsi"/>
                  <w:color w:val="FF0000"/>
                </w:rPr>
                <w:t xml:space="preserve"> 2., upravené a doplněné v</w:t>
              </w:r>
              <w:r>
                <w:rPr>
                  <w:rFonts w:asciiTheme="minorHAnsi" w:hAnsiTheme="minorHAnsi"/>
                  <w:color w:val="FF0000"/>
                </w:rPr>
                <w:t>ydání. Praha: Grada</w:t>
              </w:r>
              <w:r w:rsidRPr="008C1826">
                <w:rPr>
                  <w:rFonts w:asciiTheme="minorHAnsi" w:hAnsiTheme="minorHAnsi"/>
                  <w:color w:val="FF0000"/>
                </w:rPr>
                <w:t>. ISBN 978-80-271-0553-3.</w:t>
              </w:r>
            </w:ins>
            <w:ins w:id="1470" w:author="FMK" w:date="2020-01-29T19:01:00Z">
              <w:r>
                <w:t xml:space="preserve"> </w:t>
              </w:r>
            </w:ins>
          </w:p>
          <w:p w14:paraId="7FA5F7F2" w14:textId="23C6004F" w:rsidR="00F64B71" w:rsidRDefault="008C1826" w:rsidP="00935F76">
            <w:pPr>
              <w:tabs>
                <w:tab w:val="left" w:pos="567"/>
              </w:tabs>
              <w:jc w:val="both"/>
              <w:rPr>
                <w:ins w:id="1471" w:author="FMK" w:date="2020-01-29T19:01:00Z"/>
                <w:rFonts w:asciiTheme="minorHAnsi" w:hAnsiTheme="minorHAnsi"/>
                <w:color w:val="FF0000"/>
              </w:rPr>
            </w:pPr>
            <w:ins w:id="1472" w:author="FMK" w:date="2020-01-29T19:01:00Z">
              <w:r w:rsidRPr="008C1826">
                <w:rPr>
                  <w:rFonts w:asciiTheme="minorHAnsi" w:hAnsiTheme="minorHAnsi"/>
                  <w:color w:val="FF0000"/>
                </w:rPr>
                <w:t xml:space="preserve">MORAVEC, Václav. </w:t>
              </w:r>
            </w:ins>
            <w:ins w:id="1473" w:author="FMK" w:date="2020-01-29T19:02:00Z">
              <w:r>
                <w:rPr>
                  <w:rFonts w:asciiTheme="minorHAnsi" w:hAnsiTheme="minorHAnsi"/>
                  <w:color w:val="FF0000"/>
                </w:rPr>
                <w:t xml:space="preserve">2016. </w:t>
              </w:r>
            </w:ins>
            <w:ins w:id="1474" w:author="FMK" w:date="2020-01-29T19:01:00Z">
              <w:r w:rsidRPr="008C1826">
                <w:rPr>
                  <w:rFonts w:asciiTheme="minorHAnsi" w:hAnsiTheme="minorHAnsi"/>
                  <w:i/>
                  <w:color w:val="FF0000"/>
                  <w:rPrChange w:id="1475" w:author="FMK" w:date="2020-01-29T19:02:00Z">
                    <w:rPr>
                      <w:rFonts w:asciiTheme="minorHAnsi" w:hAnsiTheme="minorHAnsi"/>
                      <w:color w:val="FF0000"/>
                    </w:rPr>
                  </w:rPrChange>
                </w:rPr>
                <w:t>Média v tekutých časech: konvergence audiovizuálních médií v ČR.</w:t>
              </w:r>
              <w:r>
                <w:rPr>
                  <w:rFonts w:asciiTheme="minorHAnsi" w:hAnsiTheme="minorHAnsi"/>
                  <w:color w:val="FF0000"/>
                </w:rPr>
                <w:t xml:space="preserve"> Praha: Academia. </w:t>
              </w:r>
              <w:r w:rsidRPr="008C1826">
                <w:rPr>
                  <w:rFonts w:asciiTheme="minorHAnsi" w:hAnsiTheme="minorHAnsi"/>
                  <w:color w:val="FF0000"/>
                </w:rPr>
                <w:t>ISBN 9788020025722.</w:t>
              </w:r>
            </w:ins>
          </w:p>
          <w:p w14:paraId="3FE5EB84" w14:textId="77777777" w:rsidR="008C1826" w:rsidRDefault="008C1826" w:rsidP="00935F76">
            <w:pPr>
              <w:tabs>
                <w:tab w:val="left" w:pos="567"/>
              </w:tabs>
              <w:jc w:val="both"/>
              <w:rPr>
                <w:ins w:id="1476" w:author="FMK" w:date="2020-01-29T18:57:00Z"/>
                <w:rFonts w:asciiTheme="minorHAnsi" w:hAnsiTheme="minorHAnsi"/>
                <w:color w:val="FF0000"/>
              </w:rPr>
            </w:pPr>
          </w:p>
          <w:p w14:paraId="02F11694" w14:textId="77777777" w:rsidR="008C1826" w:rsidRPr="004F048D" w:rsidRDefault="008C1826" w:rsidP="00935F76">
            <w:pPr>
              <w:tabs>
                <w:tab w:val="left" w:pos="567"/>
              </w:tabs>
              <w:jc w:val="both"/>
              <w:rPr>
                <w:rFonts w:asciiTheme="minorHAnsi" w:hAnsiTheme="minorHAnsi"/>
                <w:color w:val="FF0000"/>
                <w:rPrChange w:id="1477" w:author="Martin Kazík" w:date="2020-01-23T11:23:00Z">
                  <w:rPr>
                    <w:rFonts w:asciiTheme="minorHAnsi" w:hAnsiTheme="minorHAnsi"/>
                  </w:rPr>
                </w:rPrChange>
              </w:rPr>
            </w:pPr>
          </w:p>
          <w:p w14:paraId="6CACB9E5" w14:textId="77777777" w:rsidR="00F05458" w:rsidRDefault="00F05458" w:rsidP="00935F76">
            <w:pPr>
              <w:tabs>
                <w:tab w:val="left" w:pos="567"/>
              </w:tabs>
              <w:jc w:val="both"/>
              <w:rPr>
                <w:rFonts w:asciiTheme="minorHAnsi" w:hAnsiTheme="minorHAnsi" w:cstheme="minorHAnsi"/>
              </w:rPr>
            </w:pPr>
          </w:p>
          <w:p w14:paraId="1D260616" w14:textId="2689180A" w:rsidR="00F64B71" w:rsidRPr="00F05458" w:rsidRDefault="00F05458" w:rsidP="00935F76">
            <w:pPr>
              <w:tabs>
                <w:tab w:val="left" w:pos="567"/>
              </w:tabs>
              <w:jc w:val="both"/>
              <w:rPr>
                <w:rFonts w:asciiTheme="minorHAnsi" w:hAnsiTheme="minorHAnsi" w:cstheme="minorHAnsi"/>
                <w:i/>
              </w:rPr>
            </w:pPr>
            <w:r w:rsidRPr="00F05458">
              <w:rPr>
                <w:rFonts w:asciiTheme="minorHAnsi" w:hAnsiTheme="minorHAnsi" w:cstheme="minorHAnsi"/>
                <w:i/>
              </w:rPr>
              <w:t>N</w:t>
            </w:r>
            <w:r w:rsidR="00F64B71" w:rsidRPr="00F05458">
              <w:rPr>
                <w:rFonts w:asciiTheme="minorHAnsi" w:hAnsiTheme="minorHAnsi" w:cstheme="minorHAnsi"/>
                <w:i/>
              </w:rPr>
              <w:t>oviny, časopisy, rozhlas, digitální média</w:t>
            </w:r>
            <w:r>
              <w:rPr>
                <w:rFonts w:asciiTheme="minorHAnsi" w:hAnsiTheme="minorHAnsi" w:cstheme="minorHAnsi"/>
                <w:i/>
              </w:rPr>
              <w:t>.</w:t>
            </w:r>
          </w:p>
        </w:tc>
      </w:tr>
      <w:tr w:rsidR="00F64B71" w:rsidRPr="00F52EEF" w14:paraId="77ADCA0A" w14:textId="77777777" w:rsidTr="00F05458">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42F97943"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197A2EB8" w14:textId="77777777" w:rsidTr="00F05458">
        <w:tc>
          <w:tcPr>
            <w:tcW w:w="5605" w:type="dxa"/>
            <w:gridSpan w:val="3"/>
            <w:tcBorders>
              <w:top w:val="single" w:sz="2" w:space="0" w:color="auto"/>
            </w:tcBorders>
            <w:shd w:val="clear" w:color="auto" w:fill="F7CAAC"/>
          </w:tcPr>
          <w:p w14:paraId="612CE581"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26D7A15"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0CF1208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7AC8FE89" w14:textId="77777777" w:rsidTr="00F05458">
        <w:tc>
          <w:tcPr>
            <w:tcW w:w="10673" w:type="dxa"/>
            <w:gridSpan w:val="8"/>
            <w:shd w:val="clear" w:color="auto" w:fill="F7CAAC"/>
          </w:tcPr>
          <w:p w14:paraId="7F5F017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3B52B724" w14:textId="77777777" w:rsidTr="00F0435D">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78" w:author="Martin Kazík" w:date="2020-01-23T11:23:00Z">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16"/>
          <w:trPrChange w:id="1479" w:author="Martin Kazík" w:date="2020-01-23T11:23:00Z">
            <w:trPr>
              <w:gridBefore w:val="8"/>
              <w:trHeight w:val="1931"/>
            </w:trPr>
          </w:trPrChange>
        </w:trPr>
        <w:tc>
          <w:tcPr>
            <w:tcW w:w="10673" w:type="dxa"/>
            <w:gridSpan w:val="8"/>
            <w:tcPrChange w:id="1480" w:author="Martin Kazík" w:date="2020-01-23T11:23:00Z">
              <w:tcPr>
                <w:tcW w:w="10673" w:type="dxa"/>
                <w:gridSpan w:val="2"/>
              </w:tcPr>
            </w:tcPrChange>
          </w:tcPr>
          <w:p w14:paraId="0BD9BDCA"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color w:val="FF0000"/>
              </w:rPr>
            </w:pPr>
          </w:p>
        </w:tc>
      </w:tr>
    </w:tbl>
    <w:p w14:paraId="1572AA30" w14:textId="77777777" w:rsidR="00F05458" w:rsidRDefault="00F05458" w:rsidP="00935F76">
      <w:pPr>
        <w:tabs>
          <w:tab w:val="left" w:pos="567"/>
        </w:tabs>
      </w:pPr>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338"/>
        <w:gridCol w:w="1357"/>
        <w:gridCol w:w="668"/>
        <w:tblGridChange w:id="1481">
          <w:tblGrid>
            <w:gridCol w:w="3904"/>
            <w:gridCol w:w="567"/>
            <w:gridCol w:w="1134"/>
            <w:gridCol w:w="889"/>
            <w:gridCol w:w="816"/>
            <w:gridCol w:w="1338"/>
            <w:gridCol w:w="1357"/>
            <w:gridCol w:w="267"/>
            <w:gridCol w:w="401"/>
            <w:gridCol w:w="10272"/>
          </w:tblGrid>
        </w:tblGridChange>
      </w:tblGrid>
      <w:tr w:rsidR="00F64B71" w:rsidRPr="00F52EEF" w14:paraId="71DBC3F8" w14:textId="77777777" w:rsidTr="00C65594">
        <w:tc>
          <w:tcPr>
            <w:tcW w:w="10673" w:type="dxa"/>
            <w:gridSpan w:val="8"/>
            <w:tcBorders>
              <w:bottom w:val="double" w:sz="4" w:space="0" w:color="auto"/>
            </w:tcBorders>
            <w:shd w:val="clear" w:color="auto" w:fill="BDD6EE"/>
          </w:tcPr>
          <w:p w14:paraId="6E3B3E8E" w14:textId="002B3A92"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DB1E5DB" w14:textId="77777777" w:rsidTr="00C65594">
        <w:tc>
          <w:tcPr>
            <w:tcW w:w="3904" w:type="dxa"/>
            <w:tcBorders>
              <w:top w:val="double" w:sz="4" w:space="0" w:color="auto"/>
            </w:tcBorders>
            <w:shd w:val="clear" w:color="auto" w:fill="F7CAAC"/>
          </w:tcPr>
          <w:p w14:paraId="16FA010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100512E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Marketingový výzkum I</w:t>
            </w:r>
          </w:p>
        </w:tc>
      </w:tr>
      <w:tr w:rsidR="00F64B71" w:rsidRPr="00F52EEF" w14:paraId="03AEC91B" w14:textId="77777777" w:rsidTr="00C65594">
        <w:tc>
          <w:tcPr>
            <w:tcW w:w="3904" w:type="dxa"/>
            <w:shd w:val="clear" w:color="auto" w:fill="F7CAAC"/>
          </w:tcPr>
          <w:p w14:paraId="1CCBCB2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13DE479"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4E72C41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23DA2AF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F64B71" w:rsidRPr="00F52EEF" w14:paraId="00625120" w14:textId="77777777" w:rsidTr="00C65594">
        <w:tc>
          <w:tcPr>
            <w:tcW w:w="3904" w:type="dxa"/>
            <w:shd w:val="clear" w:color="auto" w:fill="F7CAAC"/>
          </w:tcPr>
          <w:p w14:paraId="6365CAF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327CAAE" w14:textId="3DBF1186"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13p</w:t>
            </w:r>
            <w:r w:rsidR="00F05458">
              <w:rPr>
                <w:rFonts w:asciiTheme="minorHAnsi" w:eastAsia="Calibri" w:hAnsiTheme="minorHAnsi" w:cstheme="minorHAnsi"/>
              </w:rPr>
              <w:t xml:space="preserve"> </w:t>
            </w:r>
            <w:r w:rsidRPr="00F52EEF">
              <w:rPr>
                <w:rFonts w:asciiTheme="minorHAnsi" w:eastAsia="Calibri" w:hAnsiTheme="minorHAnsi" w:cstheme="minorHAnsi"/>
              </w:rPr>
              <w:t>+</w:t>
            </w:r>
            <w:r w:rsidR="00F05458">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38975F7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235FB1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338" w:type="dxa"/>
            <w:shd w:val="clear" w:color="auto" w:fill="F7CAAC"/>
          </w:tcPr>
          <w:p w14:paraId="0BEDCD2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2025" w:type="dxa"/>
            <w:gridSpan w:val="2"/>
          </w:tcPr>
          <w:p w14:paraId="3CE38B4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01A7A906" w14:textId="77777777" w:rsidTr="00C65594">
        <w:tc>
          <w:tcPr>
            <w:tcW w:w="3904" w:type="dxa"/>
            <w:shd w:val="clear" w:color="auto" w:fill="F7CAAC"/>
          </w:tcPr>
          <w:p w14:paraId="56CEEC8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5B55B257" w14:textId="0B62450D" w:rsidR="00F64B71" w:rsidRPr="00F52EEF" w:rsidRDefault="00F13AE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rerekvizity: Marketing 2 a Teorie marketingov</w:t>
            </w:r>
            <w:ins w:id="1482" w:author="Radim Bačuvčík" w:date="2020-02-06T09:54:00Z">
              <w:r w:rsidR="00165381">
                <w:rPr>
                  <w:rFonts w:asciiTheme="minorHAnsi" w:eastAsia="Calibri" w:hAnsiTheme="minorHAnsi" w:cstheme="minorHAnsi"/>
                </w:rPr>
                <w:t>é</w:t>
              </w:r>
            </w:ins>
            <w:del w:id="1483" w:author="Radim Bačuvčík" w:date="2020-02-06T09:54:00Z">
              <w:r w:rsidR="00F64B71" w:rsidRPr="00F52EEF" w:rsidDel="00165381">
                <w:rPr>
                  <w:rFonts w:asciiTheme="minorHAnsi" w:eastAsia="Calibri" w:hAnsiTheme="minorHAnsi" w:cstheme="minorHAnsi"/>
                </w:rPr>
                <w:delText>ých</w:delText>
              </w:r>
            </w:del>
            <w:r w:rsidR="00F64B71" w:rsidRPr="00F52EEF">
              <w:rPr>
                <w:rFonts w:asciiTheme="minorHAnsi" w:eastAsia="Calibri" w:hAnsiTheme="minorHAnsi" w:cstheme="minorHAnsi"/>
              </w:rPr>
              <w:t xml:space="preserve"> komunikac</w:t>
            </w:r>
            <w:ins w:id="1484" w:author="Radim Bačuvčík" w:date="2020-02-06T09:54:00Z">
              <w:r w:rsidR="00165381">
                <w:rPr>
                  <w:rFonts w:asciiTheme="minorHAnsi" w:eastAsia="Calibri" w:hAnsiTheme="minorHAnsi" w:cstheme="minorHAnsi"/>
                </w:rPr>
                <w:t>e</w:t>
              </w:r>
            </w:ins>
            <w:del w:id="1485" w:author="Radim Bačuvčík" w:date="2020-02-06T09:54:00Z">
              <w:r w:rsidR="00F64B71" w:rsidRPr="00F52EEF" w:rsidDel="00165381">
                <w:rPr>
                  <w:rFonts w:asciiTheme="minorHAnsi" w:eastAsia="Calibri" w:hAnsiTheme="minorHAnsi" w:cstheme="minorHAnsi"/>
                </w:rPr>
                <w:delText>í</w:delText>
              </w:r>
            </w:del>
          </w:p>
        </w:tc>
      </w:tr>
      <w:tr w:rsidR="00F64B71" w:rsidRPr="00F52EEF" w14:paraId="390E4B72" w14:textId="77777777" w:rsidTr="00C65594">
        <w:tc>
          <w:tcPr>
            <w:tcW w:w="3904" w:type="dxa"/>
            <w:shd w:val="clear" w:color="auto" w:fill="F7CAAC"/>
          </w:tcPr>
          <w:p w14:paraId="180BF07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D15FD26" w14:textId="4FD96339" w:rsidR="00F64B71" w:rsidRPr="00F52EEF" w:rsidRDefault="00165425" w:rsidP="00935F76">
            <w:pPr>
              <w:tabs>
                <w:tab w:val="left" w:pos="567"/>
              </w:tabs>
              <w:jc w:val="both"/>
              <w:rPr>
                <w:rFonts w:asciiTheme="minorHAns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kouška</w:t>
            </w:r>
          </w:p>
        </w:tc>
        <w:tc>
          <w:tcPr>
            <w:tcW w:w="1338" w:type="dxa"/>
            <w:shd w:val="clear" w:color="auto" w:fill="F7CAAC"/>
          </w:tcPr>
          <w:p w14:paraId="6F9D64F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2025" w:type="dxa"/>
            <w:gridSpan w:val="2"/>
          </w:tcPr>
          <w:p w14:paraId="04367AB6"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F64B71" w:rsidRPr="00F52EEF" w14:paraId="0632D53E" w14:textId="77777777" w:rsidTr="00C65594">
        <w:tc>
          <w:tcPr>
            <w:tcW w:w="3904" w:type="dxa"/>
            <w:shd w:val="clear" w:color="auto" w:fill="F7CAAC"/>
          </w:tcPr>
          <w:p w14:paraId="7471182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1B84B70"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br/>
            </w:r>
          </w:p>
        </w:tc>
      </w:tr>
      <w:tr w:rsidR="00F64B71" w:rsidRPr="00F52EEF" w14:paraId="05F1C667" w14:textId="77777777" w:rsidTr="00C65594">
        <w:trPr>
          <w:trHeight w:val="554"/>
        </w:trPr>
        <w:tc>
          <w:tcPr>
            <w:tcW w:w="10673" w:type="dxa"/>
            <w:gridSpan w:val="8"/>
            <w:tcBorders>
              <w:top w:val="nil"/>
            </w:tcBorders>
          </w:tcPr>
          <w:p w14:paraId="391A9296" w14:textId="2316D17F" w:rsidR="00F05458" w:rsidRDefault="00F05458" w:rsidP="00935F76">
            <w:pPr>
              <w:tabs>
                <w:tab w:val="left" w:pos="567"/>
              </w:tabs>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1.</w:t>
            </w:r>
            <w:r w:rsidR="00F64B71" w:rsidRPr="00F52EEF">
              <w:rPr>
                <w:rFonts w:asciiTheme="minorHAnsi" w:eastAsia="TimesNewRoman" w:hAnsiTheme="minorHAnsi" w:cstheme="minorHAnsi"/>
                <w:shd w:val="clear" w:color="auto" w:fill="FFFFFF"/>
              </w:rPr>
              <w:t xml:space="preserve"> Aktivní účast a práce na 80% seminářů</w:t>
            </w:r>
            <w:r>
              <w:rPr>
                <w:rFonts w:asciiTheme="minorHAnsi" w:eastAsia="TimesNewRoman" w:hAnsiTheme="minorHAnsi" w:cstheme="minorHAnsi"/>
                <w:shd w:val="clear" w:color="auto" w:fill="FFFFFF"/>
              </w:rPr>
              <w:t>.</w:t>
            </w:r>
            <w:r w:rsidR="00F64B71" w:rsidRPr="00F52EEF">
              <w:rPr>
                <w:rFonts w:asciiTheme="minorHAnsi" w:eastAsia="TimesNewRoman" w:hAnsiTheme="minorHAnsi" w:cstheme="minorHAnsi"/>
                <w:shd w:val="clear" w:color="auto" w:fill="FFFFFF"/>
              </w:rPr>
              <w:t xml:space="preserve"> </w:t>
            </w:r>
          </w:p>
          <w:p w14:paraId="672B5EEC" w14:textId="73435D5B" w:rsidR="00F64B71" w:rsidRPr="00F52EEF" w:rsidRDefault="00F05458" w:rsidP="00935F76">
            <w:pPr>
              <w:tabs>
                <w:tab w:val="left" w:pos="567"/>
              </w:tabs>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2. S</w:t>
            </w:r>
            <w:r w:rsidR="00F64B71" w:rsidRPr="00F52EEF">
              <w:rPr>
                <w:rFonts w:asciiTheme="minorHAnsi" w:eastAsia="TimesNewRoman" w:hAnsiTheme="minorHAnsi" w:cstheme="minorHAnsi"/>
                <w:shd w:val="clear" w:color="auto" w:fill="FFFFFF"/>
              </w:rPr>
              <w:t>eminární práce (projekt = plán vlastního marketingového průzkumu)</w:t>
            </w:r>
            <w:r>
              <w:rPr>
                <w:rFonts w:asciiTheme="minorHAnsi" w:eastAsia="TimesNewRoman" w:hAnsiTheme="minorHAnsi" w:cstheme="minorHAnsi"/>
                <w:shd w:val="clear" w:color="auto" w:fill="FFFFFF"/>
              </w:rPr>
              <w:t>.</w:t>
            </w:r>
          </w:p>
          <w:p w14:paraId="4EBEB9FC" w14:textId="73AD5B95" w:rsidR="00F64B71" w:rsidRPr="00F05458" w:rsidRDefault="00F05458" w:rsidP="00935F76">
            <w:pPr>
              <w:tabs>
                <w:tab w:val="left" w:pos="567"/>
              </w:tabs>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3. T</w:t>
            </w:r>
            <w:r w:rsidR="00F64B71" w:rsidRPr="00F52EEF">
              <w:rPr>
                <w:rFonts w:asciiTheme="minorHAnsi" w:eastAsia="TimesNewRoman" w:hAnsiTheme="minorHAnsi" w:cstheme="minorHAnsi"/>
                <w:shd w:val="clear" w:color="auto" w:fill="FFFFFF"/>
              </w:rPr>
              <w:t>est.</w:t>
            </w:r>
          </w:p>
        </w:tc>
      </w:tr>
      <w:tr w:rsidR="00F64B71" w:rsidRPr="00F52EEF" w14:paraId="5C2A8F17" w14:textId="77777777" w:rsidTr="00C65594">
        <w:trPr>
          <w:trHeight w:val="197"/>
        </w:trPr>
        <w:tc>
          <w:tcPr>
            <w:tcW w:w="3904" w:type="dxa"/>
            <w:tcBorders>
              <w:top w:val="nil"/>
            </w:tcBorders>
            <w:shd w:val="clear" w:color="auto" w:fill="F7CAAC"/>
          </w:tcPr>
          <w:p w14:paraId="2755065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03E0A51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Ing. Martina Juříková,  Ph.D.</w:t>
            </w:r>
          </w:p>
        </w:tc>
      </w:tr>
      <w:tr w:rsidR="00F64B71" w:rsidRPr="00F52EEF" w14:paraId="7FD7EB32" w14:textId="77777777" w:rsidTr="00C65594">
        <w:trPr>
          <w:trHeight w:val="243"/>
        </w:trPr>
        <w:tc>
          <w:tcPr>
            <w:tcW w:w="3904" w:type="dxa"/>
            <w:tcBorders>
              <w:top w:val="nil"/>
            </w:tcBorders>
            <w:shd w:val="clear" w:color="auto" w:fill="F7CAAC"/>
          </w:tcPr>
          <w:p w14:paraId="67C04B7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571C9DA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na výuce.</w:t>
            </w:r>
          </w:p>
        </w:tc>
      </w:tr>
      <w:tr w:rsidR="00F64B71" w:rsidRPr="00F52EEF" w14:paraId="203E0AF4" w14:textId="77777777" w:rsidTr="00C65594">
        <w:tc>
          <w:tcPr>
            <w:tcW w:w="3904" w:type="dxa"/>
            <w:shd w:val="clear" w:color="auto" w:fill="F7CAAC"/>
          </w:tcPr>
          <w:p w14:paraId="1966E8D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BFEFD0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14091E5" w14:textId="77777777" w:rsidTr="00C65594">
        <w:trPr>
          <w:trHeight w:val="70"/>
        </w:trPr>
        <w:tc>
          <w:tcPr>
            <w:tcW w:w="10673" w:type="dxa"/>
            <w:gridSpan w:val="8"/>
            <w:tcBorders>
              <w:top w:val="nil"/>
            </w:tcBorders>
          </w:tcPr>
          <w:p w14:paraId="0736ED7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70EB15A" w14:textId="77777777" w:rsidTr="00C65594">
        <w:tc>
          <w:tcPr>
            <w:tcW w:w="3904" w:type="dxa"/>
            <w:shd w:val="clear" w:color="auto" w:fill="F7CAAC"/>
          </w:tcPr>
          <w:p w14:paraId="0529E9B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33F7DE0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EAF7051" w14:textId="77777777" w:rsidTr="00C65594">
        <w:trPr>
          <w:trHeight w:val="1758"/>
        </w:trPr>
        <w:tc>
          <w:tcPr>
            <w:tcW w:w="10673" w:type="dxa"/>
            <w:gridSpan w:val="8"/>
            <w:tcBorders>
              <w:top w:val="nil"/>
              <w:bottom w:val="single" w:sz="12" w:space="0" w:color="auto"/>
            </w:tcBorders>
          </w:tcPr>
          <w:p w14:paraId="5C9D0740" w14:textId="010AE8AF" w:rsidR="00F0435D" w:rsidRPr="00F0435D" w:rsidRDefault="00F64B71" w:rsidP="00F0435D">
            <w:pPr>
              <w:tabs>
                <w:tab w:val="left" w:pos="567"/>
              </w:tabs>
              <w:jc w:val="both"/>
              <w:rPr>
                <w:ins w:id="1486" w:author="Martin Kazík" w:date="2020-01-23T11:23:00Z"/>
                <w:rFonts w:asciiTheme="minorHAnsi" w:hAnsiTheme="minorHAnsi" w:cstheme="minorHAnsi"/>
                <w:b/>
                <w:shd w:val="clear" w:color="auto" w:fill="FFFFFF"/>
              </w:rPr>
            </w:pPr>
            <w:del w:id="1487" w:author="Martin Kazík" w:date="2020-01-23T11:23:00Z">
              <w:r w:rsidRPr="00F52EEF">
                <w:rPr>
                  <w:rFonts w:asciiTheme="minorHAnsi" w:hAnsiTheme="minorHAnsi" w:cstheme="minorHAnsi"/>
                  <w:shd w:val="clear" w:color="auto" w:fill="FFFFFF"/>
                </w:rPr>
                <w:delText>Cílem kurzu je komplexní pojetí marketingového výzkumu. Studenti se podrobně seznámí s požadavky na informace, jež jsou nutné v řízení marketingových procesů a se způsoby získávání těchto informací. Budou seznámeni se základními metodami a technikami kvantitativního i kvalitativního výzkumu, jejich možnostmi a limity aplikace - jmenovitě: pravidly pro formulaci otázek, konstrukci dotazníku, sestavování scénáře, s možnostmi využití psychologického výzkumu v marketingu (projektivní techniky) apod.</w:delText>
              </w:r>
            </w:del>
            <w:ins w:id="1488" w:author="Martin Kazík" w:date="2020-01-23T11:23:00Z">
              <w:r w:rsidR="00F0435D">
                <w:rPr>
                  <w:rFonts w:asciiTheme="minorHAnsi" w:hAnsiTheme="minorHAnsi" w:cstheme="minorHAnsi"/>
                  <w:b/>
                  <w:shd w:val="clear" w:color="auto" w:fill="FFFFFF"/>
                </w:rPr>
                <w:t>Probíraná témata:</w:t>
              </w:r>
            </w:ins>
          </w:p>
          <w:p w14:paraId="42ADECED" w14:textId="08E23B79" w:rsidR="00F0435D" w:rsidRPr="00F0435D" w:rsidRDefault="00722F81" w:rsidP="00F0435D">
            <w:pPr>
              <w:tabs>
                <w:tab w:val="left" w:pos="567"/>
              </w:tabs>
              <w:jc w:val="both"/>
              <w:rPr>
                <w:ins w:id="1489" w:author="Martin Kazík" w:date="2020-01-23T11:23:00Z"/>
                <w:rFonts w:asciiTheme="minorHAnsi" w:hAnsiTheme="minorHAnsi" w:cstheme="minorHAnsi"/>
                <w:shd w:val="clear" w:color="auto" w:fill="FFFFFF"/>
              </w:rPr>
            </w:pPr>
            <w:ins w:id="1490" w:author="Martin Kazík" w:date="2020-01-23T11:23:00Z">
              <w:r>
                <w:rPr>
                  <w:rFonts w:asciiTheme="minorHAnsi" w:hAnsiTheme="minorHAnsi" w:cstheme="minorHAnsi"/>
                  <w:shd w:val="clear" w:color="auto" w:fill="FFFFFF"/>
                </w:rPr>
                <w:t>-</w:t>
              </w:r>
              <w:r w:rsidR="00F0435D" w:rsidRPr="00F0435D">
                <w:rPr>
                  <w:rFonts w:asciiTheme="minorHAnsi" w:hAnsiTheme="minorHAnsi" w:cstheme="minorHAnsi"/>
                  <w:shd w:val="clear" w:color="auto" w:fill="FFFFFF"/>
                </w:rPr>
                <w:t xml:space="preserve"> Podstata, historie, současnost, význam a typologie marketingového výzkumu</w:t>
              </w:r>
            </w:ins>
          </w:p>
          <w:p w14:paraId="25672960" w14:textId="451286A4" w:rsidR="00F0435D" w:rsidRPr="00F0435D" w:rsidRDefault="00722F81" w:rsidP="00F0435D">
            <w:pPr>
              <w:tabs>
                <w:tab w:val="left" w:pos="567"/>
              </w:tabs>
              <w:jc w:val="both"/>
              <w:rPr>
                <w:ins w:id="1491" w:author="Martin Kazík" w:date="2020-01-23T11:23:00Z"/>
                <w:rFonts w:asciiTheme="minorHAnsi" w:hAnsiTheme="minorHAnsi" w:cstheme="minorHAnsi"/>
                <w:shd w:val="clear" w:color="auto" w:fill="FFFFFF"/>
              </w:rPr>
            </w:pPr>
            <w:ins w:id="1492" w:author="Martin Kazík" w:date="2020-01-23T11:23:00Z">
              <w:r>
                <w:rPr>
                  <w:rFonts w:asciiTheme="minorHAnsi" w:hAnsiTheme="minorHAnsi" w:cstheme="minorHAnsi"/>
                  <w:shd w:val="clear" w:color="auto" w:fill="FFFFFF"/>
                </w:rPr>
                <w:t>-</w:t>
              </w:r>
              <w:r w:rsidR="00F0435D" w:rsidRPr="00F0435D">
                <w:rPr>
                  <w:rFonts w:asciiTheme="minorHAnsi" w:hAnsiTheme="minorHAnsi" w:cstheme="minorHAnsi"/>
                  <w:shd w:val="clear" w:color="auto" w:fill="FFFFFF"/>
                </w:rPr>
                <w:t xml:space="preserve"> Proces přípravy marketingového výzkumu - tvorba projektu (plánu)</w:t>
              </w:r>
            </w:ins>
          </w:p>
          <w:p w14:paraId="01AB0339" w14:textId="1111A808" w:rsidR="00F0435D" w:rsidRPr="00F0435D" w:rsidRDefault="00722F81" w:rsidP="00F0435D">
            <w:pPr>
              <w:tabs>
                <w:tab w:val="left" w:pos="567"/>
              </w:tabs>
              <w:jc w:val="both"/>
              <w:rPr>
                <w:ins w:id="1493" w:author="Martin Kazík" w:date="2020-01-23T11:23:00Z"/>
                <w:rFonts w:asciiTheme="minorHAnsi" w:hAnsiTheme="minorHAnsi" w:cstheme="minorHAnsi"/>
                <w:shd w:val="clear" w:color="auto" w:fill="FFFFFF"/>
              </w:rPr>
            </w:pPr>
            <w:ins w:id="1494" w:author="Martin Kazík" w:date="2020-01-23T11:23:00Z">
              <w:r>
                <w:rPr>
                  <w:rFonts w:asciiTheme="minorHAnsi" w:hAnsiTheme="minorHAnsi" w:cstheme="minorHAnsi"/>
                  <w:shd w:val="clear" w:color="auto" w:fill="FFFFFF"/>
                </w:rPr>
                <w:t>-</w:t>
              </w:r>
              <w:r w:rsidR="00F0435D" w:rsidRPr="00F0435D">
                <w:rPr>
                  <w:rFonts w:asciiTheme="minorHAnsi" w:hAnsiTheme="minorHAnsi" w:cstheme="minorHAnsi"/>
                  <w:shd w:val="clear" w:color="auto" w:fill="FFFFFF"/>
                </w:rPr>
                <w:t xml:space="preserve"> Pretest (předvýzkum), proces realizace, analýza a prezentace výsledků</w:t>
              </w:r>
            </w:ins>
          </w:p>
          <w:p w14:paraId="18A74FCA" w14:textId="28AC5D82" w:rsidR="00F0435D" w:rsidRPr="00F0435D" w:rsidRDefault="00722F81" w:rsidP="00F0435D">
            <w:pPr>
              <w:tabs>
                <w:tab w:val="left" w:pos="567"/>
              </w:tabs>
              <w:jc w:val="both"/>
              <w:rPr>
                <w:ins w:id="1495" w:author="Martin Kazík" w:date="2020-01-23T11:23:00Z"/>
                <w:rFonts w:asciiTheme="minorHAnsi" w:hAnsiTheme="minorHAnsi" w:cstheme="minorHAnsi"/>
                <w:shd w:val="clear" w:color="auto" w:fill="FFFFFF"/>
              </w:rPr>
            </w:pPr>
            <w:ins w:id="1496" w:author="Martin Kazík" w:date="2020-01-23T11:23:00Z">
              <w:r>
                <w:rPr>
                  <w:rFonts w:asciiTheme="minorHAnsi" w:hAnsiTheme="minorHAnsi" w:cstheme="minorHAnsi"/>
                  <w:shd w:val="clear" w:color="auto" w:fill="FFFFFF"/>
                </w:rPr>
                <w:t>-</w:t>
              </w:r>
              <w:r w:rsidR="00F0435D" w:rsidRPr="00F0435D">
                <w:rPr>
                  <w:rFonts w:asciiTheme="minorHAnsi" w:hAnsiTheme="minorHAnsi" w:cstheme="minorHAnsi"/>
                  <w:shd w:val="clear" w:color="auto" w:fill="FFFFFF"/>
                </w:rPr>
                <w:t xml:space="preserve"> Metody a techniky sběru dat, nové trendy v oblasti marketingového výzkumu</w:t>
              </w:r>
            </w:ins>
          </w:p>
          <w:p w14:paraId="65ACC70F" w14:textId="437EC21F" w:rsidR="00F0435D" w:rsidRPr="00F0435D" w:rsidRDefault="00722F81" w:rsidP="00F0435D">
            <w:pPr>
              <w:tabs>
                <w:tab w:val="left" w:pos="567"/>
              </w:tabs>
              <w:jc w:val="both"/>
              <w:rPr>
                <w:ins w:id="1497" w:author="Martin Kazík" w:date="2020-01-23T11:23:00Z"/>
                <w:rFonts w:asciiTheme="minorHAnsi" w:hAnsiTheme="minorHAnsi" w:cstheme="minorHAnsi"/>
                <w:shd w:val="clear" w:color="auto" w:fill="FFFFFF"/>
              </w:rPr>
            </w:pPr>
            <w:ins w:id="1498" w:author="Martin Kazík" w:date="2020-01-23T11:23:00Z">
              <w:r>
                <w:rPr>
                  <w:rFonts w:asciiTheme="minorHAnsi" w:hAnsiTheme="minorHAnsi" w:cstheme="minorHAnsi"/>
                  <w:shd w:val="clear" w:color="auto" w:fill="FFFFFF"/>
                </w:rPr>
                <w:t>-</w:t>
              </w:r>
              <w:r w:rsidR="00F0435D" w:rsidRPr="00F0435D">
                <w:rPr>
                  <w:rFonts w:asciiTheme="minorHAnsi" w:hAnsiTheme="minorHAnsi" w:cstheme="minorHAnsi"/>
                  <w:shd w:val="clear" w:color="auto" w:fill="FFFFFF"/>
                </w:rPr>
                <w:t xml:space="preserve"> Pozorování - jeho specifika, typy, použití</w:t>
              </w:r>
            </w:ins>
          </w:p>
          <w:p w14:paraId="305D70A7" w14:textId="3476B749" w:rsidR="00F0435D" w:rsidRPr="00F0435D" w:rsidRDefault="00722F81" w:rsidP="00F0435D">
            <w:pPr>
              <w:tabs>
                <w:tab w:val="left" w:pos="567"/>
              </w:tabs>
              <w:jc w:val="both"/>
              <w:rPr>
                <w:ins w:id="1499" w:author="Martin Kazík" w:date="2020-01-23T11:23:00Z"/>
                <w:rFonts w:asciiTheme="minorHAnsi" w:hAnsiTheme="minorHAnsi" w:cstheme="minorHAnsi"/>
                <w:shd w:val="clear" w:color="auto" w:fill="FFFFFF"/>
              </w:rPr>
            </w:pPr>
            <w:ins w:id="1500" w:author="Martin Kazík" w:date="2020-01-23T11:23:00Z">
              <w:r>
                <w:rPr>
                  <w:rFonts w:asciiTheme="minorHAnsi" w:hAnsiTheme="minorHAnsi" w:cstheme="minorHAnsi"/>
                  <w:shd w:val="clear" w:color="auto" w:fill="FFFFFF"/>
                </w:rPr>
                <w:t>-</w:t>
              </w:r>
              <w:r w:rsidR="00F0435D" w:rsidRPr="00F0435D">
                <w:rPr>
                  <w:rFonts w:asciiTheme="minorHAnsi" w:hAnsiTheme="minorHAnsi" w:cstheme="minorHAnsi"/>
                  <w:shd w:val="clear" w:color="auto" w:fill="FFFFFF"/>
                </w:rPr>
                <w:t xml:space="preserve"> Projektivní techniky - imaginace, personifikace, koláže, buble testy atd. - jejich využití v marketingové praxi</w:t>
              </w:r>
            </w:ins>
          </w:p>
          <w:p w14:paraId="0BB78738" w14:textId="6BE5377C" w:rsidR="00F0435D" w:rsidRPr="00F0435D" w:rsidRDefault="00722F81" w:rsidP="00F0435D">
            <w:pPr>
              <w:tabs>
                <w:tab w:val="left" w:pos="567"/>
              </w:tabs>
              <w:jc w:val="both"/>
              <w:rPr>
                <w:ins w:id="1501" w:author="Martin Kazík" w:date="2020-01-23T11:23:00Z"/>
                <w:rFonts w:asciiTheme="minorHAnsi" w:hAnsiTheme="minorHAnsi" w:cstheme="minorHAnsi"/>
                <w:shd w:val="clear" w:color="auto" w:fill="FFFFFF"/>
              </w:rPr>
            </w:pPr>
            <w:ins w:id="1502" w:author="Martin Kazík" w:date="2020-01-23T11:23:00Z">
              <w:r>
                <w:rPr>
                  <w:rFonts w:asciiTheme="minorHAnsi" w:hAnsiTheme="minorHAnsi" w:cstheme="minorHAnsi"/>
                  <w:shd w:val="clear" w:color="auto" w:fill="FFFFFF"/>
                </w:rPr>
                <w:t>-</w:t>
              </w:r>
              <w:r w:rsidR="00F0435D" w:rsidRPr="00F0435D">
                <w:rPr>
                  <w:rFonts w:asciiTheme="minorHAnsi" w:hAnsiTheme="minorHAnsi" w:cstheme="minorHAnsi"/>
                  <w:shd w:val="clear" w:color="auto" w:fill="FFFFFF"/>
                </w:rPr>
                <w:t xml:space="preserve"> Dotazování v kvalitativním výzkumu - sestavení scénáře</w:t>
              </w:r>
            </w:ins>
          </w:p>
          <w:p w14:paraId="1ACB2CF0" w14:textId="4E2B98E6" w:rsidR="00F0435D" w:rsidRPr="00F0435D" w:rsidRDefault="00722F81" w:rsidP="00F0435D">
            <w:pPr>
              <w:tabs>
                <w:tab w:val="left" w:pos="567"/>
              </w:tabs>
              <w:jc w:val="both"/>
              <w:rPr>
                <w:ins w:id="1503" w:author="Martin Kazík" w:date="2020-01-23T11:23:00Z"/>
                <w:rFonts w:asciiTheme="minorHAnsi" w:hAnsiTheme="minorHAnsi" w:cstheme="minorHAnsi"/>
                <w:shd w:val="clear" w:color="auto" w:fill="FFFFFF"/>
              </w:rPr>
            </w:pPr>
            <w:ins w:id="1504" w:author="Martin Kazík" w:date="2020-01-23T11:23:00Z">
              <w:r>
                <w:rPr>
                  <w:rFonts w:asciiTheme="minorHAnsi" w:hAnsiTheme="minorHAnsi" w:cstheme="minorHAnsi"/>
                  <w:shd w:val="clear" w:color="auto" w:fill="FFFFFF"/>
                </w:rPr>
                <w:t>-</w:t>
              </w:r>
              <w:r w:rsidR="00F0435D" w:rsidRPr="00F0435D">
                <w:rPr>
                  <w:rFonts w:asciiTheme="minorHAnsi" w:hAnsiTheme="minorHAnsi" w:cstheme="minorHAnsi"/>
                  <w:shd w:val="clear" w:color="auto" w:fill="FFFFFF"/>
                </w:rPr>
                <w:t xml:space="preserve"> Dotazování v kvantitativním výzkumu - - výběr techniky, pravidla pro konstrukci dotazníku, typy a formulace otázek, škálování</w:t>
              </w:r>
            </w:ins>
          </w:p>
          <w:p w14:paraId="19B6A39D" w14:textId="76D53AD3" w:rsidR="00F64B71" w:rsidRPr="00F52EEF" w:rsidRDefault="00722F81" w:rsidP="00722F81">
            <w:pPr>
              <w:tabs>
                <w:tab w:val="left" w:pos="567"/>
              </w:tabs>
              <w:jc w:val="both"/>
              <w:rPr>
                <w:rFonts w:asciiTheme="minorHAnsi" w:hAnsiTheme="minorHAnsi" w:cstheme="minorHAnsi"/>
              </w:rPr>
            </w:pPr>
            <w:ins w:id="1505" w:author="Martin Kazík" w:date="2020-01-23T11:23:00Z">
              <w:r>
                <w:rPr>
                  <w:rFonts w:asciiTheme="minorHAnsi" w:hAnsiTheme="minorHAnsi" w:cstheme="minorHAnsi"/>
                  <w:shd w:val="clear" w:color="auto" w:fill="FFFFFF"/>
                </w:rPr>
                <w:t>-</w:t>
              </w:r>
              <w:r w:rsidR="00F0435D" w:rsidRPr="00F0435D">
                <w:rPr>
                  <w:rFonts w:asciiTheme="minorHAnsi" w:hAnsiTheme="minorHAnsi" w:cstheme="minorHAnsi"/>
                  <w:shd w:val="clear" w:color="auto" w:fill="FFFFFF"/>
                </w:rPr>
                <w:t xml:space="preserve"> Individuální rozhovor a focus group - jejich specifika, použití</w:t>
              </w:r>
            </w:ins>
          </w:p>
        </w:tc>
      </w:tr>
      <w:tr w:rsidR="00F64B71" w:rsidRPr="00F52EEF" w14:paraId="2E7CC7FE" w14:textId="77777777" w:rsidTr="00C65594">
        <w:trPr>
          <w:trHeight w:val="265"/>
        </w:trPr>
        <w:tc>
          <w:tcPr>
            <w:tcW w:w="4471" w:type="dxa"/>
            <w:gridSpan w:val="2"/>
            <w:tcBorders>
              <w:top w:val="nil"/>
            </w:tcBorders>
            <w:shd w:val="clear" w:color="auto" w:fill="F7CAAC"/>
          </w:tcPr>
          <w:p w14:paraId="7B74825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3FB8C57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9802D24" w14:textId="77777777" w:rsidTr="00C65594">
        <w:trPr>
          <w:trHeight w:val="5205"/>
        </w:trPr>
        <w:tc>
          <w:tcPr>
            <w:tcW w:w="10673" w:type="dxa"/>
            <w:gridSpan w:val="8"/>
            <w:tcBorders>
              <w:top w:val="nil"/>
            </w:tcBorders>
          </w:tcPr>
          <w:p w14:paraId="0411199E" w14:textId="77777777" w:rsidR="00F64B71" w:rsidRPr="00F05458" w:rsidRDefault="00F64B71" w:rsidP="00935F76">
            <w:pPr>
              <w:tabs>
                <w:tab w:val="left" w:pos="567"/>
              </w:tabs>
              <w:autoSpaceDE w:val="0"/>
              <w:autoSpaceDN w:val="0"/>
              <w:adjustRightInd w:val="0"/>
              <w:rPr>
                <w:rFonts w:asciiTheme="minorHAnsi" w:eastAsia="Calibri" w:hAnsiTheme="minorHAnsi" w:cstheme="minorHAnsi"/>
                <w:b/>
              </w:rPr>
            </w:pPr>
            <w:r w:rsidRPr="00F05458">
              <w:rPr>
                <w:rFonts w:asciiTheme="minorHAnsi" w:eastAsia="Calibri" w:hAnsiTheme="minorHAnsi" w:cstheme="minorHAnsi"/>
                <w:b/>
              </w:rPr>
              <w:t>Povinná literatura:</w:t>
            </w:r>
          </w:p>
          <w:p w14:paraId="1F107AAC"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HENDL, Jan a Jiří REMR. 2017. </w:t>
            </w:r>
            <w:r w:rsidRPr="00F52EEF">
              <w:rPr>
                <w:rFonts w:asciiTheme="minorHAnsi" w:eastAsia="Calibri" w:hAnsiTheme="minorHAnsi" w:cstheme="minorHAnsi"/>
                <w:i/>
              </w:rPr>
              <w:t>Metody výzkumu a evaluace.</w:t>
            </w:r>
            <w:r w:rsidRPr="00F52EEF">
              <w:rPr>
                <w:rFonts w:asciiTheme="minorHAnsi" w:eastAsia="Calibri" w:hAnsiTheme="minorHAnsi" w:cstheme="minorHAnsi"/>
              </w:rPr>
              <w:t xml:space="preserve"> Praha: Portál. ISBN 978-80-262-1192-1.</w:t>
            </w:r>
          </w:p>
          <w:p w14:paraId="5205F409" w14:textId="77777777" w:rsidR="00BC066D" w:rsidRDefault="00F64B71" w:rsidP="00935F76">
            <w:pPr>
              <w:tabs>
                <w:tab w:val="left" w:pos="567"/>
              </w:tabs>
              <w:autoSpaceDE w:val="0"/>
              <w:autoSpaceDN w:val="0"/>
              <w:adjustRightInd w:val="0"/>
              <w:rPr>
                <w:ins w:id="1506" w:author="FMK" w:date="2020-02-03T06:38:00Z"/>
                <w:rFonts w:asciiTheme="minorHAnsi" w:eastAsia="Calibri" w:hAnsiTheme="minorHAnsi"/>
                <w:color w:val="FF0000"/>
              </w:rPr>
            </w:pPr>
            <w:del w:id="1507" w:author="FMK" w:date="2020-02-03T06:38:00Z">
              <w:r w:rsidRPr="00B62925" w:rsidDel="00BC066D">
                <w:rPr>
                  <w:rFonts w:asciiTheme="minorHAnsi" w:eastAsia="Calibri" w:hAnsiTheme="minorHAnsi"/>
                  <w:color w:val="FF0000"/>
                  <w:rPrChange w:id="1508" w:author="Martin Kazík" w:date="2020-01-23T11:23:00Z">
                    <w:rPr>
                      <w:rFonts w:asciiTheme="minorHAnsi" w:eastAsia="Calibri" w:hAnsiTheme="minorHAnsi"/>
                    </w:rPr>
                  </w:rPrChange>
                </w:rPr>
                <w:delText xml:space="preserve">KOZEL, Roman, MYNÁŘOVÁ Lenka a Hana SVOBODOVÁ. 2011. </w:delText>
              </w:r>
              <w:r w:rsidRPr="00B62925" w:rsidDel="00BC066D">
                <w:rPr>
                  <w:rFonts w:asciiTheme="minorHAnsi" w:eastAsia="Calibri" w:hAnsiTheme="minorHAnsi"/>
                  <w:i/>
                  <w:color w:val="FF0000"/>
                  <w:rPrChange w:id="1509" w:author="Martin Kazík" w:date="2020-01-23T11:23:00Z">
                    <w:rPr>
                      <w:rFonts w:asciiTheme="minorHAnsi" w:eastAsia="Calibri" w:hAnsiTheme="minorHAnsi"/>
                      <w:i/>
                    </w:rPr>
                  </w:rPrChange>
                </w:rPr>
                <w:delText>Moderní metody a techniky marketingového výzkumu.</w:delText>
              </w:r>
              <w:r w:rsidRPr="00B62925" w:rsidDel="00BC066D">
                <w:rPr>
                  <w:rFonts w:asciiTheme="minorHAnsi" w:eastAsia="Calibri" w:hAnsiTheme="minorHAnsi"/>
                  <w:color w:val="FF0000"/>
                  <w:rPrChange w:id="1510" w:author="Martin Kazík" w:date="2020-01-23T11:23:00Z">
                    <w:rPr>
                      <w:rFonts w:asciiTheme="minorHAnsi" w:eastAsia="Calibri" w:hAnsiTheme="minorHAnsi"/>
                    </w:rPr>
                  </w:rPrChange>
                </w:rPr>
                <w:delText xml:space="preserve"> Praha: Grada.  ISBN 978-80-247-3527-6. </w:delText>
              </w:r>
            </w:del>
          </w:p>
          <w:p w14:paraId="563EDBC5" w14:textId="10CAE027" w:rsidR="00F64B71" w:rsidRDefault="00EE0B78" w:rsidP="00935F76">
            <w:pPr>
              <w:tabs>
                <w:tab w:val="left" w:pos="567"/>
              </w:tabs>
              <w:autoSpaceDE w:val="0"/>
              <w:autoSpaceDN w:val="0"/>
              <w:adjustRightInd w:val="0"/>
              <w:rPr>
                <w:ins w:id="1511" w:author="FMK" w:date="2020-01-29T19:04:00Z"/>
                <w:rFonts w:asciiTheme="minorHAnsi" w:eastAsia="Calibri" w:hAnsiTheme="minorHAnsi"/>
                <w:color w:val="FF0000"/>
              </w:rPr>
            </w:pPr>
            <w:ins w:id="1512" w:author="FMK" w:date="2020-01-29T19:04:00Z">
              <w:r w:rsidRPr="00EE0B78">
                <w:rPr>
                  <w:rFonts w:asciiTheme="minorHAnsi" w:eastAsia="Calibri" w:hAnsiTheme="minorHAnsi"/>
                  <w:color w:val="FF0000"/>
                </w:rPr>
                <w:t>BURNS, Alvin C., Ann VEECK a Ronald F. BUSH.</w:t>
              </w:r>
              <w:r>
                <w:rPr>
                  <w:rFonts w:asciiTheme="minorHAnsi" w:eastAsia="Calibri" w:hAnsiTheme="minorHAnsi"/>
                  <w:color w:val="FF0000"/>
                </w:rPr>
                <w:t xml:space="preserve"> 2017.</w:t>
              </w:r>
              <w:r w:rsidRPr="00EE0B78">
                <w:rPr>
                  <w:rFonts w:asciiTheme="minorHAnsi" w:eastAsia="Calibri" w:hAnsiTheme="minorHAnsi"/>
                  <w:color w:val="FF0000"/>
                </w:rPr>
                <w:t xml:space="preserve"> </w:t>
              </w:r>
              <w:r w:rsidRPr="00EE0B78">
                <w:rPr>
                  <w:rFonts w:asciiTheme="minorHAnsi" w:eastAsia="Calibri" w:hAnsiTheme="minorHAnsi"/>
                  <w:i/>
                  <w:color w:val="FF0000"/>
                  <w:rPrChange w:id="1513" w:author="FMK" w:date="2020-01-29T19:04:00Z">
                    <w:rPr>
                      <w:rFonts w:asciiTheme="minorHAnsi" w:eastAsia="Calibri" w:hAnsiTheme="minorHAnsi"/>
                      <w:color w:val="FF0000"/>
                    </w:rPr>
                  </w:rPrChange>
                </w:rPr>
                <w:t>Marketing research.</w:t>
              </w:r>
              <w:r w:rsidRPr="00EE0B78">
                <w:rPr>
                  <w:rFonts w:asciiTheme="minorHAnsi" w:eastAsia="Calibri" w:hAnsiTheme="minorHAnsi"/>
                  <w:color w:val="FF0000"/>
                </w:rPr>
                <w:t xml:space="preserve"> Eigth edition, global edition</w:t>
              </w:r>
              <w:r>
                <w:rPr>
                  <w:rFonts w:asciiTheme="minorHAnsi" w:eastAsia="Calibri" w:hAnsiTheme="minorHAnsi"/>
                  <w:color w:val="FF0000"/>
                </w:rPr>
                <w:t>. Harlow: Pearson</w:t>
              </w:r>
              <w:r w:rsidRPr="00EE0B78">
                <w:rPr>
                  <w:rFonts w:asciiTheme="minorHAnsi" w:eastAsia="Calibri" w:hAnsiTheme="minorHAnsi"/>
                  <w:color w:val="FF0000"/>
                </w:rPr>
                <w:t>. ISBN 9781292153261.</w:t>
              </w:r>
            </w:ins>
          </w:p>
          <w:p w14:paraId="419301C0" w14:textId="77777777" w:rsidR="00EE0B78" w:rsidRPr="00B62925" w:rsidRDefault="00EE0B78" w:rsidP="00935F76">
            <w:pPr>
              <w:tabs>
                <w:tab w:val="left" w:pos="567"/>
              </w:tabs>
              <w:autoSpaceDE w:val="0"/>
              <w:autoSpaceDN w:val="0"/>
              <w:adjustRightInd w:val="0"/>
              <w:rPr>
                <w:rFonts w:asciiTheme="minorHAnsi" w:eastAsia="Calibri" w:hAnsiTheme="minorHAnsi"/>
                <w:color w:val="FF0000"/>
                <w:rPrChange w:id="1514" w:author="Martin Kazík" w:date="2020-01-23T11:23:00Z">
                  <w:rPr>
                    <w:rFonts w:asciiTheme="minorHAnsi" w:eastAsia="Calibri" w:hAnsiTheme="minorHAnsi"/>
                  </w:rPr>
                </w:rPrChange>
              </w:rPr>
            </w:pPr>
          </w:p>
          <w:p w14:paraId="4481F2C0"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TAHAL, Radek et al. 2017. </w:t>
            </w:r>
            <w:r w:rsidRPr="00F52EEF">
              <w:rPr>
                <w:rFonts w:asciiTheme="minorHAnsi" w:eastAsia="Calibri" w:hAnsiTheme="minorHAnsi" w:cstheme="minorHAnsi"/>
                <w:i/>
              </w:rPr>
              <w:t>Marketingový výzkum: postupy, metody, trendy.</w:t>
            </w:r>
            <w:r w:rsidRPr="00F52EEF">
              <w:rPr>
                <w:rFonts w:asciiTheme="minorHAnsi" w:eastAsia="Calibri" w:hAnsiTheme="minorHAnsi" w:cstheme="minorHAnsi"/>
              </w:rPr>
              <w:t xml:space="preserve"> Praha: Grada. ISBN 978-80-271-0206-8. </w:t>
            </w:r>
          </w:p>
          <w:p w14:paraId="484A95F4"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p w14:paraId="70678230" w14:textId="77777777" w:rsidR="00F64B71" w:rsidRPr="00F05458" w:rsidRDefault="00F64B71" w:rsidP="00935F76">
            <w:pPr>
              <w:tabs>
                <w:tab w:val="left" w:pos="567"/>
              </w:tabs>
              <w:autoSpaceDE w:val="0"/>
              <w:autoSpaceDN w:val="0"/>
              <w:adjustRightInd w:val="0"/>
              <w:rPr>
                <w:rFonts w:asciiTheme="minorHAnsi" w:eastAsia="Calibri" w:hAnsiTheme="minorHAnsi" w:cstheme="minorHAnsi"/>
                <w:b/>
              </w:rPr>
            </w:pPr>
            <w:r w:rsidRPr="00F05458">
              <w:rPr>
                <w:rFonts w:asciiTheme="minorHAnsi" w:eastAsia="Calibri" w:hAnsiTheme="minorHAnsi" w:cstheme="minorHAnsi"/>
                <w:b/>
              </w:rPr>
              <w:t>Doporučená literatura:</w:t>
            </w:r>
          </w:p>
          <w:p w14:paraId="4DFA4F64"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BELK, Russell W., Eileen FISCHER a Robert V. KOZINETS. 2013. </w:t>
            </w:r>
            <w:r w:rsidRPr="00F52EEF">
              <w:rPr>
                <w:rFonts w:asciiTheme="minorHAnsi" w:eastAsia="Calibri" w:hAnsiTheme="minorHAnsi" w:cstheme="minorHAnsi"/>
                <w:i/>
              </w:rPr>
              <w:t>Qualitative consumer &amp; marketing research.</w:t>
            </w:r>
            <w:r w:rsidRPr="00F52EEF">
              <w:rPr>
                <w:rFonts w:asciiTheme="minorHAnsi" w:eastAsia="Calibri" w:hAnsiTheme="minorHAnsi" w:cstheme="minorHAnsi"/>
              </w:rPr>
              <w:t xml:space="preserve"> Los Angeles: SAGE, ISBN 978-0-85702-766-5. </w:t>
            </w:r>
          </w:p>
          <w:p w14:paraId="16C49529"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BRADLEY, Nigel. 2013. </w:t>
            </w:r>
            <w:r w:rsidRPr="00F52EEF">
              <w:rPr>
                <w:rFonts w:asciiTheme="minorHAnsi" w:eastAsia="Calibri" w:hAnsiTheme="minorHAnsi" w:cstheme="minorHAnsi"/>
                <w:i/>
              </w:rPr>
              <w:t>Marketing research: tools &amp; techniques.</w:t>
            </w:r>
            <w:r w:rsidRPr="00F52EEF">
              <w:rPr>
                <w:rFonts w:asciiTheme="minorHAnsi" w:eastAsia="Calibri" w:hAnsiTheme="minorHAnsi" w:cstheme="minorHAnsi"/>
              </w:rPr>
              <w:t xml:space="preserve"> Oxford: Oxford University Press. ISBN 978-0-19-965509-0. </w:t>
            </w:r>
          </w:p>
          <w:p w14:paraId="0E9AF39B"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p>
        </w:tc>
      </w:tr>
      <w:tr w:rsidR="00F64B71" w:rsidRPr="00F52EEF" w14:paraId="315F32D8" w14:textId="77777777" w:rsidTr="00C6559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7550A1E1"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5B04053" w14:textId="77777777" w:rsidTr="00C65594">
        <w:tc>
          <w:tcPr>
            <w:tcW w:w="5605" w:type="dxa"/>
            <w:gridSpan w:val="3"/>
            <w:tcBorders>
              <w:top w:val="single" w:sz="2" w:space="0" w:color="auto"/>
            </w:tcBorders>
            <w:shd w:val="clear" w:color="auto" w:fill="F7CAAC"/>
          </w:tcPr>
          <w:p w14:paraId="2C2E56EC"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08C95608"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2EF6308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3879425D" w14:textId="77777777" w:rsidTr="00C65594">
        <w:tc>
          <w:tcPr>
            <w:tcW w:w="10673" w:type="dxa"/>
            <w:gridSpan w:val="8"/>
            <w:shd w:val="clear" w:color="auto" w:fill="F7CAAC"/>
          </w:tcPr>
          <w:p w14:paraId="45A07A1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0745F294" w14:textId="77777777" w:rsidTr="00F0435D">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15" w:author="Martin Kazík" w:date="2020-01-23T11:23:00Z">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83"/>
          <w:trPrChange w:id="1516" w:author="Martin Kazík" w:date="2020-01-23T11:23:00Z">
            <w:trPr>
              <w:gridBefore w:val="8"/>
              <w:trHeight w:val="1917"/>
            </w:trPr>
          </w:trPrChange>
        </w:trPr>
        <w:tc>
          <w:tcPr>
            <w:tcW w:w="10673" w:type="dxa"/>
            <w:gridSpan w:val="8"/>
            <w:tcPrChange w:id="1517" w:author="Martin Kazík" w:date="2020-01-23T11:23:00Z">
              <w:tcPr>
                <w:tcW w:w="10673" w:type="dxa"/>
                <w:gridSpan w:val="2"/>
              </w:tcPr>
            </w:tcPrChange>
          </w:tcPr>
          <w:p w14:paraId="1EF3BA7C"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2177CED7" w14:textId="77777777" w:rsidR="00F64B71" w:rsidRPr="00F52EEF" w:rsidRDefault="00F64B71" w:rsidP="00935F76">
      <w:pPr>
        <w:tabs>
          <w:tab w:val="left" w:pos="567"/>
        </w:tabs>
        <w:spacing w:after="160" w:line="259" w:lineRule="auto"/>
        <w:rPr>
          <w:rFonts w:asciiTheme="minorHAnsi" w:hAnsiTheme="minorHAnsi" w:cstheme="minorHAnsi"/>
        </w:rPr>
      </w:pPr>
    </w:p>
    <w:p w14:paraId="0CFA941A" w14:textId="77777777" w:rsidR="000143A8" w:rsidRDefault="000143A8">
      <w:pPr>
        <w:rPr>
          <w:ins w:id="1518" w:author="Radim Bačuvčík" w:date="2020-02-06T14:51:00Z"/>
        </w:rPr>
      </w:pPr>
      <w:ins w:id="1519" w:author="Radim Bačuvčík" w:date="2020-02-06T14:51: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479"/>
        <w:gridCol w:w="1216"/>
        <w:gridCol w:w="668"/>
        <w:tblGridChange w:id="1520">
          <w:tblGrid>
            <w:gridCol w:w="3904"/>
            <w:gridCol w:w="567"/>
            <w:gridCol w:w="1134"/>
            <w:gridCol w:w="889"/>
            <w:gridCol w:w="816"/>
            <w:gridCol w:w="1479"/>
            <w:gridCol w:w="1216"/>
            <w:gridCol w:w="267"/>
            <w:gridCol w:w="401"/>
            <w:gridCol w:w="10272"/>
          </w:tblGrid>
        </w:tblGridChange>
      </w:tblGrid>
      <w:tr w:rsidR="00F64B71" w:rsidRPr="00F52EEF" w14:paraId="1EB5AD8C" w14:textId="77777777" w:rsidTr="00C65594">
        <w:tc>
          <w:tcPr>
            <w:tcW w:w="10673" w:type="dxa"/>
            <w:gridSpan w:val="8"/>
            <w:tcBorders>
              <w:bottom w:val="double" w:sz="4" w:space="0" w:color="auto"/>
            </w:tcBorders>
            <w:shd w:val="clear" w:color="auto" w:fill="BDD6EE"/>
          </w:tcPr>
          <w:p w14:paraId="1465C14F" w14:textId="78270BBF"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58C248B7" w14:textId="77777777" w:rsidTr="00C65594">
        <w:tc>
          <w:tcPr>
            <w:tcW w:w="3904" w:type="dxa"/>
            <w:tcBorders>
              <w:top w:val="double" w:sz="4" w:space="0" w:color="auto"/>
            </w:tcBorders>
            <w:shd w:val="clear" w:color="auto" w:fill="F7CAAC"/>
          </w:tcPr>
          <w:p w14:paraId="3ACF900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47D530E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Marketingový výzkum II</w:t>
            </w:r>
          </w:p>
        </w:tc>
      </w:tr>
      <w:tr w:rsidR="00F64B71" w:rsidRPr="00F52EEF" w14:paraId="2BD42C8B" w14:textId="77777777" w:rsidTr="00C65594">
        <w:tc>
          <w:tcPr>
            <w:tcW w:w="3904" w:type="dxa"/>
            <w:shd w:val="clear" w:color="auto" w:fill="F7CAAC"/>
          </w:tcPr>
          <w:p w14:paraId="306C67C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9D6FCB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57A9B8C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2522319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1629589A" w14:textId="77777777" w:rsidTr="00C65594">
        <w:tc>
          <w:tcPr>
            <w:tcW w:w="3904" w:type="dxa"/>
            <w:shd w:val="clear" w:color="auto" w:fill="F7CAAC"/>
          </w:tcPr>
          <w:p w14:paraId="05BD921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49920D1" w14:textId="45A20368"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13p</w:t>
            </w:r>
            <w:r w:rsidR="00C65594">
              <w:rPr>
                <w:rFonts w:asciiTheme="minorHAnsi" w:eastAsia="Calibri" w:hAnsiTheme="minorHAnsi" w:cstheme="minorHAnsi"/>
              </w:rPr>
              <w:t xml:space="preserve"> </w:t>
            </w:r>
            <w:r w:rsidRPr="00F52EEF">
              <w:rPr>
                <w:rFonts w:asciiTheme="minorHAnsi" w:eastAsia="Calibri" w:hAnsiTheme="minorHAnsi" w:cstheme="minorHAnsi"/>
              </w:rPr>
              <w:t>+</w:t>
            </w:r>
            <w:r w:rsidR="00C65594">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118CC3D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60413D9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shd w:val="clear" w:color="auto" w:fill="F7CAAC"/>
          </w:tcPr>
          <w:p w14:paraId="41E4655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2"/>
          </w:tcPr>
          <w:p w14:paraId="721120E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5D273086" w14:textId="77777777" w:rsidTr="00C65594">
        <w:tc>
          <w:tcPr>
            <w:tcW w:w="3904" w:type="dxa"/>
            <w:shd w:val="clear" w:color="auto" w:fill="F7CAAC"/>
          </w:tcPr>
          <w:p w14:paraId="4B38D57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5E617DE2" w14:textId="316DF71C" w:rsidR="00F64B71" w:rsidRPr="00F52EEF" w:rsidRDefault="00F13AE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rerekvizity: Marketingový výzkum 1</w:t>
            </w:r>
          </w:p>
        </w:tc>
      </w:tr>
      <w:tr w:rsidR="00F64B71" w:rsidRPr="00F52EEF" w14:paraId="3EAACCA8" w14:textId="77777777" w:rsidTr="00C65594">
        <w:tc>
          <w:tcPr>
            <w:tcW w:w="3904" w:type="dxa"/>
            <w:shd w:val="clear" w:color="auto" w:fill="F7CAAC"/>
          </w:tcPr>
          <w:p w14:paraId="437D745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3EE4605B" w14:textId="2B933AE3" w:rsidR="00F64B71" w:rsidRPr="00F52EEF" w:rsidRDefault="00165425" w:rsidP="00935F76">
            <w:pPr>
              <w:tabs>
                <w:tab w:val="left" w:pos="567"/>
              </w:tabs>
              <w:jc w:val="both"/>
              <w:rPr>
                <w:rFonts w:asciiTheme="minorHAns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kouška</w:t>
            </w:r>
          </w:p>
        </w:tc>
        <w:tc>
          <w:tcPr>
            <w:tcW w:w="1479" w:type="dxa"/>
            <w:shd w:val="clear" w:color="auto" w:fill="F7CAAC"/>
          </w:tcPr>
          <w:p w14:paraId="5A51527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2"/>
          </w:tcPr>
          <w:p w14:paraId="7CD62733"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F64B71" w:rsidRPr="00F52EEF" w14:paraId="52425DB8" w14:textId="77777777" w:rsidTr="00C65594">
        <w:tc>
          <w:tcPr>
            <w:tcW w:w="3904" w:type="dxa"/>
            <w:shd w:val="clear" w:color="auto" w:fill="F7CAAC"/>
          </w:tcPr>
          <w:p w14:paraId="397A300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F927FED" w14:textId="77777777" w:rsidR="00F64B71" w:rsidRPr="00F52EEF" w:rsidRDefault="00F64B71" w:rsidP="00935F76">
            <w:pPr>
              <w:tabs>
                <w:tab w:val="left" w:pos="567"/>
              </w:tabs>
              <w:rPr>
                <w:rFonts w:asciiTheme="minorHAnsi" w:hAnsiTheme="minorHAnsi" w:cstheme="minorHAnsi"/>
              </w:rPr>
            </w:pPr>
          </w:p>
        </w:tc>
      </w:tr>
      <w:tr w:rsidR="00F64B71" w:rsidRPr="00F52EEF" w14:paraId="03047CE9" w14:textId="77777777" w:rsidTr="00C65594">
        <w:trPr>
          <w:trHeight w:val="554"/>
        </w:trPr>
        <w:tc>
          <w:tcPr>
            <w:tcW w:w="10673" w:type="dxa"/>
            <w:gridSpan w:val="8"/>
            <w:tcBorders>
              <w:top w:val="nil"/>
            </w:tcBorders>
          </w:tcPr>
          <w:p w14:paraId="571245A4" w14:textId="6DEB43E2" w:rsidR="00F64B71" w:rsidRPr="00F52EEF" w:rsidRDefault="00C65594" w:rsidP="00935F76">
            <w:pPr>
              <w:tabs>
                <w:tab w:val="left" w:pos="567"/>
              </w:tabs>
              <w:rPr>
                <w:rFonts w:asciiTheme="minorHAnsi" w:eastAsia="TimesNewRoman" w:hAnsiTheme="minorHAnsi" w:cstheme="minorHAnsi"/>
                <w:shd w:val="clear" w:color="auto" w:fill="FFFFFF"/>
              </w:rPr>
            </w:pPr>
            <w:r>
              <w:rPr>
                <w:rFonts w:asciiTheme="minorHAnsi" w:eastAsia="TimesNewRoman" w:hAnsiTheme="minorHAnsi" w:cstheme="minorHAnsi"/>
                <w:shd w:val="clear" w:color="auto" w:fill="FFFFFF"/>
              </w:rPr>
              <w:t>1.</w:t>
            </w:r>
            <w:r w:rsidR="00784D2E">
              <w:rPr>
                <w:rFonts w:asciiTheme="minorHAnsi" w:eastAsia="TimesNewRoman" w:hAnsiTheme="minorHAnsi" w:cstheme="minorHAnsi"/>
                <w:shd w:val="clear" w:color="auto" w:fill="FFFFFF"/>
              </w:rPr>
              <w:t xml:space="preserve"> Aktivní účast a práce s</w:t>
            </w:r>
            <w:r w:rsidR="00F64B71" w:rsidRPr="00F52EEF">
              <w:rPr>
                <w:rFonts w:asciiTheme="minorHAnsi" w:eastAsia="TimesNewRoman" w:hAnsiTheme="minorHAnsi" w:cstheme="minorHAnsi"/>
                <w:shd w:val="clear" w:color="auto" w:fill="FFFFFF"/>
              </w:rPr>
              <w:t xml:space="preserve"> 80% </w:t>
            </w:r>
            <w:r w:rsidR="00784D2E">
              <w:rPr>
                <w:rFonts w:asciiTheme="minorHAnsi" w:eastAsia="TimesNewRoman" w:hAnsiTheme="minorHAnsi" w:cstheme="minorHAnsi"/>
                <w:shd w:val="clear" w:color="auto" w:fill="FFFFFF"/>
              </w:rPr>
              <w:t>docházkou na semináře</w:t>
            </w:r>
            <w:r>
              <w:rPr>
                <w:rFonts w:asciiTheme="minorHAnsi" w:eastAsia="TimesNewRoman" w:hAnsiTheme="minorHAnsi" w:cstheme="minorHAnsi"/>
                <w:shd w:val="clear" w:color="auto" w:fill="FFFFFF"/>
              </w:rPr>
              <w:t>.</w:t>
            </w:r>
            <w:r w:rsidR="00F64B71" w:rsidRPr="00F52EEF">
              <w:rPr>
                <w:rFonts w:asciiTheme="minorHAnsi" w:eastAsia="TimesNewRoman" w:hAnsiTheme="minorHAnsi" w:cstheme="minorHAnsi"/>
                <w:shd w:val="clear" w:color="auto" w:fill="FFFFFF"/>
              </w:rPr>
              <w:t xml:space="preserve"> </w:t>
            </w:r>
          </w:p>
          <w:p w14:paraId="7534BB5B" w14:textId="2BDFA7F4" w:rsidR="00F64B71" w:rsidRPr="00F52EEF" w:rsidRDefault="00C65594" w:rsidP="00935F76">
            <w:pPr>
              <w:tabs>
                <w:tab w:val="left" w:pos="567"/>
              </w:tabs>
              <w:rPr>
                <w:rFonts w:asciiTheme="minorHAnsi" w:hAnsiTheme="minorHAnsi" w:cstheme="minorHAnsi"/>
              </w:rPr>
            </w:pPr>
            <w:r>
              <w:rPr>
                <w:rFonts w:asciiTheme="minorHAnsi" w:eastAsia="TimesNewRoman" w:hAnsiTheme="minorHAnsi" w:cstheme="minorHAnsi"/>
                <w:shd w:val="clear" w:color="auto" w:fill="FFFFFF"/>
              </w:rPr>
              <w:t>2.</w:t>
            </w:r>
            <w:r w:rsidR="00F64B71" w:rsidRPr="00F52EEF">
              <w:rPr>
                <w:rFonts w:asciiTheme="minorHAnsi" w:eastAsia="TimesNewRoman" w:hAnsiTheme="minorHAnsi" w:cstheme="minorHAnsi"/>
                <w:shd w:val="clear" w:color="auto" w:fill="FFFFFF"/>
              </w:rPr>
              <w:t xml:space="preserve"> </w:t>
            </w:r>
            <w:r w:rsidR="00522D05" w:rsidRPr="00F52EEF">
              <w:rPr>
                <w:rFonts w:asciiTheme="minorHAnsi" w:eastAsia="TimesNewRoman" w:hAnsiTheme="minorHAnsi" w:cstheme="minorHAnsi"/>
                <w:shd w:val="clear" w:color="auto" w:fill="FFFFFF"/>
              </w:rPr>
              <w:t>T</w:t>
            </w:r>
            <w:r w:rsidR="00F64B71" w:rsidRPr="00F52EEF">
              <w:rPr>
                <w:rFonts w:asciiTheme="minorHAnsi" w:eastAsia="TimesNewRoman" w:hAnsiTheme="minorHAnsi" w:cstheme="minorHAnsi"/>
                <w:shd w:val="clear" w:color="auto" w:fill="FFFFFF"/>
              </w:rPr>
              <w:t>eoreticko aplikační test s úspěšností min. 60%</w:t>
            </w:r>
            <w:r>
              <w:rPr>
                <w:rFonts w:asciiTheme="minorHAnsi" w:eastAsia="TimesNewRoman" w:hAnsiTheme="minorHAnsi" w:cstheme="minorHAnsi"/>
                <w:shd w:val="clear" w:color="auto" w:fill="FFFFFF"/>
              </w:rPr>
              <w:t>.</w:t>
            </w:r>
          </w:p>
        </w:tc>
      </w:tr>
      <w:tr w:rsidR="00F64B71" w:rsidRPr="00F52EEF" w14:paraId="59590FE7" w14:textId="77777777" w:rsidTr="00C65594">
        <w:trPr>
          <w:trHeight w:val="197"/>
        </w:trPr>
        <w:tc>
          <w:tcPr>
            <w:tcW w:w="3904" w:type="dxa"/>
            <w:tcBorders>
              <w:top w:val="nil"/>
            </w:tcBorders>
            <w:shd w:val="clear" w:color="auto" w:fill="F7CAAC"/>
          </w:tcPr>
          <w:p w14:paraId="5E38AB0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F05B76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Ing. Martina Juříková,  Ph.D.</w:t>
            </w:r>
          </w:p>
        </w:tc>
      </w:tr>
      <w:tr w:rsidR="00F64B71" w:rsidRPr="00F52EEF" w14:paraId="0E2188D5" w14:textId="77777777" w:rsidTr="00C65594">
        <w:trPr>
          <w:trHeight w:val="243"/>
        </w:trPr>
        <w:tc>
          <w:tcPr>
            <w:tcW w:w="3904" w:type="dxa"/>
            <w:tcBorders>
              <w:top w:val="nil"/>
            </w:tcBorders>
            <w:shd w:val="clear" w:color="auto" w:fill="F7CAAC"/>
          </w:tcPr>
          <w:p w14:paraId="48C400F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2264BFDF" w14:textId="56C6D8E7" w:rsidR="00F64B71" w:rsidRPr="00F52EEF" w:rsidRDefault="003D29A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233C1EEA" w14:textId="77777777" w:rsidTr="00C65594">
        <w:tc>
          <w:tcPr>
            <w:tcW w:w="3904" w:type="dxa"/>
            <w:shd w:val="clear" w:color="auto" w:fill="F7CAAC"/>
          </w:tcPr>
          <w:p w14:paraId="378B1D6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EF40A4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499FE4E" w14:textId="77777777" w:rsidTr="00C65594">
        <w:trPr>
          <w:trHeight w:val="70"/>
        </w:trPr>
        <w:tc>
          <w:tcPr>
            <w:tcW w:w="10673" w:type="dxa"/>
            <w:gridSpan w:val="8"/>
            <w:tcBorders>
              <w:top w:val="nil"/>
            </w:tcBorders>
          </w:tcPr>
          <w:p w14:paraId="547AC30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EA552F7" w14:textId="77777777" w:rsidTr="00C65594">
        <w:tc>
          <w:tcPr>
            <w:tcW w:w="3904" w:type="dxa"/>
            <w:shd w:val="clear" w:color="auto" w:fill="F7CAAC"/>
          </w:tcPr>
          <w:p w14:paraId="22BDA05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FBE328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B54A105" w14:textId="77777777" w:rsidTr="00C65594">
        <w:trPr>
          <w:trHeight w:val="1912"/>
        </w:trPr>
        <w:tc>
          <w:tcPr>
            <w:tcW w:w="10673" w:type="dxa"/>
            <w:gridSpan w:val="8"/>
            <w:tcBorders>
              <w:top w:val="nil"/>
              <w:bottom w:val="single" w:sz="12" w:space="0" w:color="auto"/>
            </w:tcBorders>
          </w:tcPr>
          <w:p w14:paraId="2D262447" w14:textId="1A8D2EFC" w:rsidR="00F0435D" w:rsidRPr="00F0435D" w:rsidRDefault="00F64B71" w:rsidP="00F0435D">
            <w:pPr>
              <w:tabs>
                <w:tab w:val="left" w:pos="567"/>
              </w:tabs>
              <w:jc w:val="both"/>
              <w:rPr>
                <w:ins w:id="1521" w:author="Martin Kazík" w:date="2020-01-23T11:23:00Z"/>
                <w:rFonts w:asciiTheme="minorHAnsi" w:hAnsiTheme="minorHAnsi" w:cstheme="minorHAnsi"/>
                <w:b/>
                <w:shd w:val="clear" w:color="auto" w:fill="FFFFFF"/>
              </w:rPr>
            </w:pPr>
            <w:del w:id="1522" w:author="Martin Kazík" w:date="2020-01-23T11:23:00Z">
              <w:r w:rsidRPr="00F52EEF">
                <w:rPr>
                  <w:rFonts w:asciiTheme="minorHAnsi" w:hAnsiTheme="minorHAnsi" w:cstheme="minorHAnsi"/>
                  <w:shd w:val="clear" w:color="auto" w:fill="FFFFFF"/>
                </w:rPr>
                <w:delText>Cílem modulu je, aby student byl po absolvování schopen formulovat</w:delText>
              </w:r>
            </w:del>
            <w:ins w:id="1523" w:author="Martin Kazík" w:date="2020-01-23T11:23:00Z">
              <w:r w:rsidR="00F0435D">
                <w:rPr>
                  <w:rFonts w:asciiTheme="minorHAnsi" w:hAnsiTheme="minorHAnsi" w:cstheme="minorHAnsi"/>
                  <w:b/>
                  <w:shd w:val="clear" w:color="auto" w:fill="FFFFFF"/>
                </w:rPr>
                <w:t>Probíraná témata:</w:t>
              </w:r>
            </w:ins>
          </w:p>
          <w:p w14:paraId="1D4DDC67" w14:textId="35502FDF" w:rsidR="00F0435D" w:rsidRPr="00F0435D" w:rsidRDefault="00F0435D" w:rsidP="00F0435D">
            <w:pPr>
              <w:tabs>
                <w:tab w:val="left" w:pos="567"/>
              </w:tabs>
              <w:jc w:val="both"/>
              <w:rPr>
                <w:ins w:id="1524" w:author="Martin Kazík" w:date="2020-01-23T11:23:00Z"/>
                <w:rFonts w:asciiTheme="minorHAnsi" w:hAnsiTheme="minorHAnsi" w:cstheme="minorHAnsi"/>
                <w:shd w:val="clear" w:color="auto" w:fill="FFFFFF"/>
              </w:rPr>
            </w:pPr>
            <w:ins w:id="1525" w:author="Martin Kazík" w:date="2020-01-23T11:23:00Z">
              <w:r w:rsidRPr="00F0435D">
                <w:rPr>
                  <w:rFonts w:asciiTheme="minorHAnsi" w:hAnsiTheme="minorHAnsi" w:cstheme="minorHAnsi"/>
                  <w:shd w:val="clear" w:color="auto" w:fill="FFFFFF"/>
                </w:rPr>
                <w:t>- Výzkum trhu - segmentační</w:t>
              </w:r>
            </w:ins>
            <w:r w:rsidRPr="00F0435D">
              <w:rPr>
                <w:rFonts w:asciiTheme="minorHAnsi" w:hAnsiTheme="minorHAnsi" w:cstheme="minorHAnsi"/>
                <w:shd w:val="clear" w:color="auto" w:fill="FFFFFF"/>
              </w:rPr>
              <w:t xml:space="preserve"> a </w:t>
            </w:r>
            <w:del w:id="1526" w:author="Martin Kazík" w:date="2020-01-23T11:23:00Z">
              <w:r w:rsidR="00F64B71" w:rsidRPr="00F52EEF">
                <w:rPr>
                  <w:rFonts w:asciiTheme="minorHAnsi" w:hAnsiTheme="minorHAnsi" w:cstheme="minorHAnsi"/>
                  <w:shd w:val="clear" w:color="auto" w:fill="FFFFFF"/>
                </w:rPr>
                <w:delText>aplikovat</w:delText>
              </w:r>
            </w:del>
            <w:ins w:id="1527" w:author="Martin Kazík" w:date="2020-01-23T11:23:00Z">
              <w:r w:rsidRPr="00F0435D">
                <w:rPr>
                  <w:rFonts w:asciiTheme="minorHAnsi" w:hAnsiTheme="minorHAnsi" w:cstheme="minorHAnsi"/>
                  <w:shd w:val="clear" w:color="auto" w:fill="FFFFFF"/>
                </w:rPr>
                <w:t>tržní analýzy, etnografické studie, prognostické modely</w:t>
              </w:r>
            </w:ins>
          </w:p>
          <w:p w14:paraId="4F0D2632" w14:textId="60495770" w:rsidR="00F0435D" w:rsidRPr="00F0435D" w:rsidRDefault="00F0435D" w:rsidP="00F0435D">
            <w:pPr>
              <w:tabs>
                <w:tab w:val="left" w:pos="567"/>
              </w:tabs>
              <w:jc w:val="both"/>
              <w:rPr>
                <w:ins w:id="1528" w:author="Martin Kazík" w:date="2020-01-23T11:23:00Z"/>
                <w:rFonts w:asciiTheme="minorHAnsi" w:hAnsiTheme="minorHAnsi" w:cstheme="minorHAnsi"/>
                <w:shd w:val="clear" w:color="auto" w:fill="FFFFFF"/>
              </w:rPr>
            </w:pPr>
            <w:ins w:id="1529" w:author="Martin Kazík" w:date="2020-01-23T11:23:00Z">
              <w:r w:rsidRPr="00F0435D">
                <w:rPr>
                  <w:rFonts w:asciiTheme="minorHAnsi" w:hAnsiTheme="minorHAnsi" w:cstheme="minorHAnsi"/>
                  <w:shd w:val="clear" w:color="auto" w:fill="FFFFFF"/>
                </w:rPr>
                <w:t>- Výzkum při vývoji nového produktu,</w:t>
              </w:r>
            </w:ins>
            <w:r w:rsidRPr="00F0435D">
              <w:rPr>
                <w:rFonts w:asciiTheme="minorHAnsi" w:hAnsiTheme="minorHAnsi" w:cstheme="minorHAnsi"/>
                <w:shd w:val="clear" w:color="auto" w:fill="FFFFFF"/>
              </w:rPr>
              <w:t xml:space="preserve"> metody a techniky </w:t>
            </w:r>
            <w:del w:id="1530" w:author="Martin Kazík" w:date="2020-01-23T11:23:00Z">
              <w:r w:rsidR="00F64B71" w:rsidRPr="00F52EEF">
                <w:rPr>
                  <w:rFonts w:asciiTheme="minorHAnsi" w:hAnsiTheme="minorHAnsi" w:cstheme="minorHAnsi"/>
                  <w:shd w:val="clear" w:color="auto" w:fill="FFFFFF"/>
                </w:rPr>
                <w:delText>marketingového výzkumu při zkoumání prvků marketingového mixu</w:delText>
              </w:r>
            </w:del>
            <w:ins w:id="1531" w:author="Martin Kazík" w:date="2020-01-23T11:23:00Z">
              <w:r w:rsidRPr="00F0435D">
                <w:rPr>
                  <w:rFonts w:asciiTheme="minorHAnsi" w:hAnsiTheme="minorHAnsi" w:cstheme="minorHAnsi"/>
                  <w:shd w:val="clear" w:color="auto" w:fill="FFFFFF"/>
                </w:rPr>
                <w:t>testování stávajícího produktu</w:t>
              </w:r>
            </w:ins>
          </w:p>
          <w:p w14:paraId="467F30A5" w14:textId="77777777" w:rsidR="00F0435D" w:rsidRPr="00F0435D" w:rsidRDefault="00F0435D" w:rsidP="00F0435D">
            <w:pPr>
              <w:tabs>
                <w:tab w:val="left" w:pos="567"/>
              </w:tabs>
              <w:jc w:val="both"/>
              <w:rPr>
                <w:ins w:id="1532" w:author="Martin Kazík" w:date="2020-01-23T11:23:00Z"/>
                <w:rFonts w:asciiTheme="minorHAnsi" w:hAnsiTheme="minorHAnsi" w:cstheme="minorHAnsi"/>
                <w:shd w:val="clear" w:color="auto" w:fill="FFFFFF"/>
              </w:rPr>
            </w:pPr>
            <w:ins w:id="1533" w:author="Martin Kazík" w:date="2020-01-23T11:23:00Z">
              <w:r w:rsidRPr="00F0435D">
                <w:rPr>
                  <w:rFonts w:asciiTheme="minorHAnsi" w:hAnsiTheme="minorHAnsi" w:cstheme="minorHAnsi"/>
                  <w:shd w:val="clear" w:color="auto" w:fill="FFFFFF"/>
                </w:rPr>
                <w:t>- Výzkum obalu</w:t>
              </w:r>
            </w:ins>
          </w:p>
          <w:p w14:paraId="1879F3AC" w14:textId="77777777" w:rsidR="00F0435D" w:rsidRPr="00F0435D" w:rsidRDefault="00F0435D" w:rsidP="00F0435D">
            <w:pPr>
              <w:tabs>
                <w:tab w:val="left" w:pos="567"/>
              </w:tabs>
              <w:jc w:val="both"/>
              <w:rPr>
                <w:ins w:id="1534" w:author="Martin Kazík" w:date="2020-01-23T11:23:00Z"/>
                <w:rFonts w:asciiTheme="minorHAnsi" w:hAnsiTheme="minorHAnsi" w:cstheme="minorHAnsi"/>
                <w:shd w:val="clear" w:color="auto" w:fill="FFFFFF"/>
              </w:rPr>
            </w:pPr>
            <w:ins w:id="1535" w:author="Martin Kazík" w:date="2020-01-23T11:23:00Z">
              <w:r w:rsidRPr="00F0435D">
                <w:rPr>
                  <w:rFonts w:asciiTheme="minorHAnsi" w:hAnsiTheme="minorHAnsi" w:cstheme="minorHAnsi"/>
                  <w:shd w:val="clear" w:color="auto" w:fill="FFFFFF"/>
                </w:rPr>
                <w:t>- Výzkum značky - mapy vnímání, vazba k testování image</w:t>
              </w:r>
            </w:ins>
          </w:p>
          <w:p w14:paraId="1985DD23" w14:textId="77777777" w:rsidR="00F0435D" w:rsidRPr="00F0435D" w:rsidRDefault="00F0435D" w:rsidP="00F0435D">
            <w:pPr>
              <w:tabs>
                <w:tab w:val="left" w:pos="567"/>
              </w:tabs>
              <w:jc w:val="both"/>
              <w:rPr>
                <w:ins w:id="1536" w:author="Martin Kazík" w:date="2020-01-23T11:23:00Z"/>
                <w:rFonts w:asciiTheme="minorHAnsi" w:hAnsiTheme="minorHAnsi" w:cstheme="minorHAnsi"/>
                <w:shd w:val="clear" w:color="auto" w:fill="FFFFFF"/>
              </w:rPr>
            </w:pPr>
            <w:ins w:id="1537" w:author="Martin Kazík" w:date="2020-01-23T11:23:00Z">
              <w:r w:rsidRPr="00F0435D">
                <w:rPr>
                  <w:rFonts w:asciiTheme="minorHAnsi" w:hAnsiTheme="minorHAnsi" w:cstheme="minorHAnsi"/>
                  <w:shd w:val="clear" w:color="auto" w:fill="FFFFFF"/>
                </w:rPr>
                <w:t>- Cenový výzkum - cenová citlivost, vnímání cenové hladiny</w:t>
              </w:r>
            </w:ins>
          </w:p>
          <w:p w14:paraId="3F813E6A" w14:textId="78AC4893" w:rsidR="00F0435D" w:rsidRPr="00F0435D" w:rsidRDefault="00F0435D" w:rsidP="00F0435D">
            <w:pPr>
              <w:tabs>
                <w:tab w:val="left" w:pos="567"/>
              </w:tabs>
              <w:jc w:val="both"/>
              <w:rPr>
                <w:ins w:id="1538" w:author="Martin Kazík" w:date="2020-01-23T11:23:00Z"/>
                <w:rFonts w:asciiTheme="minorHAnsi" w:hAnsiTheme="minorHAnsi" w:cstheme="minorHAnsi"/>
                <w:shd w:val="clear" w:color="auto" w:fill="FFFFFF"/>
              </w:rPr>
            </w:pPr>
            <w:ins w:id="1539" w:author="Martin Kazík" w:date="2020-01-23T11:23:00Z">
              <w:r w:rsidRPr="00F0435D">
                <w:rPr>
                  <w:rFonts w:asciiTheme="minorHAnsi" w:hAnsiTheme="minorHAnsi" w:cstheme="minorHAnsi"/>
                  <w:shd w:val="clear" w:color="auto" w:fill="FFFFFF"/>
                </w:rPr>
                <w:t>- Mediální výzkum v ČR - základní projekty</w:t>
              </w:r>
            </w:ins>
            <w:r w:rsidRPr="00F0435D">
              <w:rPr>
                <w:rFonts w:asciiTheme="minorHAnsi" w:hAnsiTheme="minorHAnsi" w:cstheme="minorHAnsi"/>
                <w:shd w:val="clear" w:color="auto" w:fill="FFFFFF"/>
              </w:rPr>
              <w:t xml:space="preserve"> a </w:t>
            </w:r>
            <w:ins w:id="1540" w:author="Martin Kazík" w:date="2020-01-23T11:23:00Z">
              <w:r w:rsidRPr="00F0435D">
                <w:rPr>
                  <w:rFonts w:asciiTheme="minorHAnsi" w:hAnsiTheme="minorHAnsi" w:cstheme="minorHAnsi"/>
                  <w:shd w:val="clear" w:color="auto" w:fill="FFFFFF"/>
                </w:rPr>
                <w:t xml:space="preserve">ukazatele </w:t>
              </w:r>
            </w:ins>
            <w:r w:rsidRPr="00F0435D">
              <w:rPr>
                <w:rFonts w:asciiTheme="minorHAnsi" w:hAnsiTheme="minorHAnsi" w:cstheme="minorHAnsi"/>
                <w:shd w:val="clear" w:color="auto" w:fill="FFFFFF"/>
              </w:rPr>
              <w:t xml:space="preserve">měření </w:t>
            </w:r>
            <w:del w:id="1541" w:author="Martin Kazík" w:date="2020-01-23T11:23:00Z">
              <w:r w:rsidR="00F64B71" w:rsidRPr="00F52EEF">
                <w:rPr>
                  <w:rFonts w:asciiTheme="minorHAnsi" w:hAnsiTheme="minorHAnsi" w:cstheme="minorHAnsi"/>
                  <w:shd w:val="clear" w:color="auto" w:fill="FFFFFF"/>
                </w:rPr>
                <w:delText>spokojenosti zákazníka. Zvláštní pozornost je věnována mediálnímu výzkumu a výzkumu</w:delText>
              </w:r>
            </w:del>
            <w:ins w:id="1542" w:author="Martin Kazík" w:date="2020-01-23T11:23:00Z">
              <w:r w:rsidRPr="00F0435D">
                <w:rPr>
                  <w:rFonts w:asciiTheme="minorHAnsi" w:hAnsiTheme="minorHAnsi" w:cstheme="minorHAnsi"/>
                  <w:shd w:val="clear" w:color="auto" w:fill="FFFFFF"/>
                </w:rPr>
                <w:t>poslechovosti, čtenosti, sledovanosti médií</w:t>
              </w:r>
            </w:ins>
          </w:p>
          <w:p w14:paraId="5C4432E9" w14:textId="046932AE" w:rsidR="00F0435D" w:rsidRPr="00F0435D" w:rsidRDefault="00F0435D" w:rsidP="00F0435D">
            <w:pPr>
              <w:tabs>
                <w:tab w:val="left" w:pos="567"/>
              </w:tabs>
              <w:jc w:val="both"/>
              <w:rPr>
                <w:ins w:id="1543" w:author="Martin Kazík" w:date="2020-01-23T11:23:00Z"/>
                <w:rFonts w:asciiTheme="minorHAnsi" w:hAnsiTheme="minorHAnsi" w:cstheme="minorHAnsi"/>
                <w:shd w:val="clear" w:color="auto" w:fill="FFFFFF"/>
              </w:rPr>
            </w:pPr>
            <w:ins w:id="1544" w:author="Martin Kazík" w:date="2020-01-23T11:23:00Z">
              <w:r w:rsidRPr="00F0435D">
                <w:rPr>
                  <w:rFonts w:asciiTheme="minorHAnsi" w:hAnsiTheme="minorHAnsi" w:cstheme="minorHAnsi"/>
                  <w:shd w:val="clear" w:color="auto" w:fill="FFFFFF"/>
                </w:rPr>
                <w:t>- Propagační výzkum - pretesty, průběžné testy, posttesty, měření</w:t>
              </w:r>
            </w:ins>
            <w:r w:rsidRPr="00F0435D">
              <w:rPr>
                <w:rFonts w:asciiTheme="minorHAnsi" w:hAnsiTheme="minorHAnsi" w:cstheme="minorHAnsi"/>
                <w:shd w:val="clear" w:color="auto" w:fill="FFFFFF"/>
              </w:rPr>
              <w:t xml:space="preserve"> komunikačního </w:t>
            </w:r>
            <w:del w:id="1545" w:author="Martin Kazík" w:date="2020-01-23T11:23:00Z">
              <w:r w:rsidR="00F64B71" w:rsidRPr="00F52EEF">
                <w:rPr>
                  <w:rFonts w:asciiTheme="minorHAnsi" w:hAnsiTheme="minorHAnsi" w:cstheme="minorHAnsi"/>
                  <w:shd w:val="clear" w:color="auto" w:fill="FFFFFF"/>
                </w:rPr>
                <w:delText>účinku, zejména ve vztahu ke značce, image.</w:delText>
              </w:r>
            </w:del>
            <w:ins w:id="1546" w:author="Martin Kazík" w:date="2020-01-23T11:23:00Z">
              <w:r w:rsidRPr="00F0435D">
                <w:rPr>
                  <w:rFonts w:asciiTheme="minorHAnsi" w:hAnsiTheme="minorHAnsi" w:cstheme="minorHAnsi"/>
                  <w:shd w:val="clear" w:color="auto" w:fill="FFFFFF"/>
                </w:rPr>
                <w:t>a prodejního efektu, základní ukazatele měření efektivity jednotlivých nástrojů komunikace</w:t>
              </w:r>
            </w:ins>
          </w:p>
          <w:p w14:paraId="1C02C4A0" w14:textId="77777777" w:rsidR="00F64B71" w:rsidRDefault="00F0435D" w:rsidP="00F0435D">
            <w:pPr>
              <w:tabs>
                <w:tab w:val="left" w:pos="567"/>
              </w:tabs>
              <w:jc w:val="both"/>
              <w:rPr>
                <w:ins w:id="1547" w:author="Josef Kocourek" w:date="2020-02-10T12:49:00Z"/>
                <w:rFonts w:asciiTheme="minorHAnsi" w:hAnsiTheme="minorHAnsi" w:cstheme="minorHAnsi"/>
                <w:shd w:val="clear" w:color="auto" w:fill="FFFFFF"/>
              </w:rPr>
            </w:pPr>
            <w:ins w:id="1548" w:author="Martin Kazík" w:date="2020-01-23T11:23:00Z">
              <w:r w:rsidRPr="00F0435D">
                <w:rPr>
                  <w:rFonts w:asciiTheme="minorHAnsi" w:hAnsiTheme="minorHAnsi" w:cstheme="minorHAnsi"/>
                  <w:shd w:val="clear" w:color="auto" w:fill="FFFFFF"/>
                </w:rPr>
                <w:t>- Měření spokojenosti zákazníků. Vazba spokojenost/důležitost/loajalita</w:t>
              </w:r>
            </w:ins>
          </w:p>
          <w:p w14:paraId="476C931D" w14:textId="66475CEF" w:rsidR="000112AA" w:rsidRPr="000112AA" w:rsidRDefault="000112AA">
            <w:pPr>
              <w:tabs>
                <w:tab w:val="left" w:pos="567"/>
              </w:tabs>
              <w:spacing w:line="256" w:lineRule="auto"/>
              <w:jc w:val="both"/>
              <w:rPr>
                <w:rFonts w:asciiTheme="minorHAnsi" w:hAnsiTheme="minorHAnsi" w:cstheme="minorHAnsi"/>
                <w:shd w:val="clear" w:color="auto" w:fill="FFFFFF"/>
                <w:lang w:eastAsia="en-US"/>
                <w:rPrChange w:id="1549" w:author="Josef Kocourek" w:date="2020-02-10T12:49:00Z">
                  <w:rPr>
                    <w:rFonts w:asciiTheme="minorHAnsi" w:hAnsiTheme="minorHAnsi" w:cstheme="minorHAnsi"/>
                  </w:rPr>
                </w:rPrChange>
              </w:rPr>
              <w:pPrChange w:id="1550" w:author="Josef Kocourek" w:date="2020-02-10T12:49:00Z">
                <w:pPr>
                  <w:tabs>
                    <w:tab w:val="left" w:pos="567"/>
                  </w:tabs>
                  <w:jc w:val="both"/>
                </w:pPr>
              </w:pPrChange>
            </w:pPr>
            <w:ins w:id="1551" w:author="Josef Kocourek" w:date="2020-02-10T12:49:00Z">
              <w:r>
                <w:rPr>
                  <w:rFonts w:ascii="Calibri" w:hAnsi="Calibri" w:cs="Calibri"/>
                </w:rPr>
                <w:t>- vyhodnocení základních ukazatelů deskriptivní statistiky dotazníkových šetření v dostupném softwaru Excell.</w:t>
              </w:r>
            </w:ins>
          </w:p>
        </w:tc>
      </w:tr>
      <w:tr w:rsidR="00F64B71" w:rsidRPr="00F52EEF" w14:paraId="012F2F29" w14:textId="77777777" w:rsidTr="00C65594">
        <w:trPr>
          <w:trHeight w:val="265"/>
        </w:trPr>
        <w:tc>
          <w:tcPr>
            <w:tcW w:w="4471" w:type="dxa"/>
            <w:gridSpan w:val="2"/>
            <w:tcBorders>
              <w:top w:val="nil"/>
            </w:tcBorders>
            <w:shd w:val="clear" w:color="auto" w:fill="F7CAAC"/>
          </w:tcPr>
          <w:p w14:paraId="68B1FC5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0F2B0A1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E87B7A6" w14:textId="77777777" w:rsidTr="00C65594">
        <w:trPr>
          <w:trHeight w:val="5247"/>
        </w:trPr>
        <w:tc>
          <w:tcPr>
            <w:tcW w:w="10673" w:type="dxa"/>
            <w:gridSpan w:val="8"/>
            <w:tcBorders>
              <w:top w:val="nil"/>
            </w:tcBorders>
          </w:tcPr>
          <w:p w14:paraId="0A30F5B7" w14:textId="77777777" w:rsidR="00F64B71" w:rsidRPr="00F52EEF" w:rsidRDefault="00F64B71" w:rsidP="00935F76">
            <w:pPr>
              <w:tabs>
                <w:tab w:val="left" w:pos="567"/>
              </w:tabs>
              <w:rPr>
                <w:rFonts w:asciiTheme="minorHAnsi" w:hAnsiTheme="minorHAnsi" w:cstheme="minorHAnsi"/>
              </w:rPr>
            </w:pPr>
            <w:r w:rsidRPr="00C65594">
              <w:rPr>
                <w:rFonts w:asciiTheme="minorHAnsi" w:hAnsiTheme="minorHAnsi" w:cstheme="minorHAnsi"/>
                <w:b/>
              </w:rPr>
              <w:t>Povinná literatura:</w:t>
            </w:r>
            <w:r w:rsidRPr="00F52EEF">
              <w:rPr>
                <w:rFonts w:asciiTheme="minorHAnsi" w:hAnsiTheme="minorHAnsi" w:cstheme="minorHAnsi"/>
              </w:rPr>
              <w:t xml:space="preserve"> </w:t>
            </w:r>
            <w:r w:rsidRPr="00F52EEF">
              <w:rPr>
                <w:rFonts w:asciiTheme="minorHAnsi" w:hAnsiTheme="minorHAnsi" w:cstheme="minorHAnsi"/>
              </w:rPr>
              <w:br/>
              <w:t xml:space="preserve">HENDL, Jan. 2016. </w:t>
            </w:r>
            <w:r w:rsidRPr="00F52EEF">
              <w:rPr>
                <w:rFonts w:asciiTheme="minorHAnsi" w:hAnsiTheme="minorHAnsi" w:cstheme="minorHAnsi"/>
                <w:i/>
              </w:rPr>
              <w:t>Kvalitativní výzkum: základní teorie, metody a aplikace.</w:t>
            </w:r>
            <w:r w:rsidRPr="00F52EEF">
              <w:rPr>
                <w:rFonts w:asciiTheme="minorHAnsi" w:hAnsiTheme="minorHAnsi" w:cstheme="minorHAnsi"/>
              </w:rPr>
              <w:t xml:space="preserve"> Čtvrté, přepracované a rozšířené vydání. Praha: Portál. ISBN 978-80-262-0982-9.</w:t>
            </w:r>
          </w:p>
          <w:p w14:paraId="7EAACCEB" w14:textId="77777777" w:rsidR="00BC066D" w:rsidRDefault="00F64B71" w:rsidP="00935F76">
            <w:pPr>
              <w:tabs>
                <w:tab w:val="left" w:pos="567"/>
              </w:tabs>
              <w:jc w:val="both"/>
              <w:rPr>
                <w:ins w:id="1552" w:author="FMK" w:date="2020-02-03T06:39:00Z"/>
                <w:rFonts w:asciiTheme="minorHAnsi" w:hAnsiTheme="minorHAnsi"/>
                <w:color w:val="FF0000"/>
              </w:rPr>
            </w:pPr>
            <w:del w:id="1553" w:author="FMK" w:date="2020-02-03T06:39:00Z">
              <w:r w:rsidRPr="00B62925" w:rsidDel="00BC066D">
                <w:rPr>
                  <w:rFonts w:asciiTheme="minorHAnsi" w:hAnsiTheme="minorHAnsi"/>
                  <w:color w:val="FF0000"/>
                  <w:rPrChange w:id="1554" w:author="Martin Kazík" w:date="2020-01-23T11:23:00Z">
                    <w:rPr>
                      <w:rFonts w:asciiTheme="minorHAnsi" w:hAnsiTheme="minorHAnsi"/>
                    </w:rPr>
                  </w:rPrChange>
                </w:rPr>
                <w:delText xml:space="preserve">MIOVSKÝ, Michal. 2006. </w:delText>
              </w:r>
              <w:r w:rsidRPr="00B62925" w:rsidDel="00BC066D">
                <w:rPr>
                  <w:rFonts w:asciiTheme="minorHAnsi" w:hAnsiTheme="minorHAnsi"/>
                  <w:i/>
                  <w:color w:val="FF0000"/>
                  <w:rPrChange w:id="1555" w:author="Martin Kazík" w:date="2020-01-23T11:23:00Z">
                    <w:rPr>
                      <w:rFonts w:asciiTheme="minorHAnsi" w:hAnsiTheme="minorHAnsi"/>
                      <w:i/>
                    </w:rPr>
                  </w:rPrChange>
                </w:rPr>
                <w:delText>Kvalitativní přístup a metody v psychologickém výzkumu.</w:delText>
              </w:r>
              <w:r w:rsidRPr="00B62925" w:rsidDel="00BC066D">
                <w:rPr>
                  <w:rFonts w:asciiTheme="minorHAnsi" w:hAnsiTheme="minorHAnsi"/>
                  <w:color w:val="FF0000"/>
                  <w:rPrChange w:id="1556" w:author="Martin Kazík" w:date="2020-01-23T11:23:00Z">
                    <w:rPr>
                      <w:rFonts w:asciiTheme="minorHAnsi" w:hAnsiTheme="minorHAnsi"/>
                    </w:rPr>
                  </w:rPrChange>
                </w:rPr>
                <w:delText xml:space="preserve"> Praha: Grada. ISBN 80-247-1362-4.</w:delText>
              </w:r>
            </w:del>
          </w:p>
          <w:p w14:paraId="7DCC0293" w14:textId="2DF72DF5" w:rsidR="009E1887" w:rsidRPr="00B62925" w:rsidRDefault="009E1887" w:rsidP="00935F76">
            <w:pPr>
              <w:tabs>
                <w:tab w:val="left" w:pos="567"/>
              </w:tabs>
              <w:jc w:val="both"/>
              <w:rPr>
                <w:rFonts w:asciiTheme="minorHAnsi" w:hAnsiTheme="minorHAnsi"/>
                <w:color w:val="FF0000"/>
                <w:rPrChange w:id="1557" w:author="Martin Kazík" w:date="2020-01-23T11:23:00Z">
                  <w:rPr>
                    <w:rFonts w:asciiTheme="minorHAnsi" w:hAnsiTheme="minorHAnsi"/>
                  </w:rPr>
                </w:rPrChange>
              </w:rPr>
            </w:pPr>
            <w:ins w:id="1558" w:author="FMK" w:date="2020-01-29T19:07:00Z">
              <w:r w:rsidRPr="009E1887">
                <w:rPr>
                  <w:rFonts w:asciiTheme="minorHAnsi" w:hAnsiTheme="minorHAnsi"/>
                  <w:color w:val="FF0000"/>
                </w:rPr>
                <w:t xml:space="preserve">CHRASTINA, Jan. </w:t>
              </w:r>
              <w:r>
                <w:rPr>
                  <w:rFonts w:asciiTheme="minorHAnsi" w:hAnsiTheme="minorHAnsi"/>
                  <w:color w:val="FF0000"/>
                </w:rPr>
                <w:t xml:space="preserve">2019. </w:t>
              </w:r>
              <w:r w:rsidRPr="009E1887">
                <w:rPr>
                  <w:rFonts w:asciiTheme="minorHAnsi" w:hAnsiTheme="minorHAnsi"/>
                  <w:i/>
                  <w:color w:val="FF0000"/>
                  <w:rPrChange w:id="1559" w:author="FMK" w:date="2020-01-29T19:07:00Z">
                    <w:rPr>
                      <w:rFonts w:asciiTheme="minorHAnsi" w:hAnsiTheme="minorHAnsi"/>
                      <w:color w:val="FF0000"/>
                    </w:rPr>
                  </w:rPrChange>
                </w:rPr>
                <w:t>Případová studie - metoda kvalitativní výzkumné strategie a designování výzkumu.</w:t>
              </w:r>
              <w:r w:rsidRPr="009E1887">
                <w:rPr>
                  <w:rFonts w:asciiTheme="minorHAnsi" w:hAnsiTheme="minorHAnsi"/>
                  <w:color w:val="FF0000"/>
                </w:rPr>
                <w:t xml:space="preserve"> Olomouc: Univerzita Palackého v</w:t>
              </w:r>
              <w:r>
                <w:rPr>
                  <w:rFonts w:asciiTheme="minorHAnsi" w:hAnsiTheme="minorHAnsi"/>
                  <w:color w:val="FF0000"/>
                </w:rPr>
                <w:t> </w:t>
              </w:r>
              <w:r w:rsidRPr="009E1887">
                <w:rPr>
                  <w:rFonts w:asciiTheme="minorHAnsi" w:hAnsiTheme="minorHAnsi"/>
                  <w:color w:val="FF0000"/>
                </w:rPr>
                <w:t>O</w:t>
              </w:r>
              <w:r>
                <w:rPr>
                  <w:rFonts w:asciiTheme="minorHAnsi" w:hAnsiTheme="minorHAnsi"/>
                  <w:color w:val="FF0000"/>
                </w:rPr>
                <w:t>lomouci</w:t>
              </w:r>
              <w:r w:rsidRPr="009E1887">
                <w:rPr>
                  <w:rFonts w:asciiTheme="minorHAnsi" w:hAnsiTheme="minorHAnsi"/>
                  <w:color w:val="FF0000"/>
                </w:rPr>
                <w:t>. ISBN 9788024453736.</w:t>
              </w:r>
            </w:ins>
          </w:p>
          <w:p w14:paraId="5CD89DE0"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TAHAL, Radek et al. 2017. </w:t>
            </w:r>
            <w:r w:rsidRPr="00F52EEF">
              <w:rPr>
                <w:rFonts w:asciiTheme="minorHAnsi" w:eastAsia="Calibri" w:hAnsiTheme="minorHAnsi" w:cstheme="minorHAnsi"/>
                <w:i/>
              </w:rPr>
              <w:t>Marketingový výzkum: postupy, metody, trendy.</w:t>
            </w:r>
            <w:r w:rsidRPr="00F52EEF">
              <w:rPr>
                <w:rFonts w:asciiTheme="minorHAnsi" w:eastAsia="Calibri" w:hAnsiTheme="minorHAnsi" w:cstheme="minorHAnsi"/>
              </w:rPr>
              <w:t xml:space="preserve"> Praha: Grada. ISBN 978-80-271-0206-8.</w:t>
            </w:r>
          </w:p>
          <w:p w14:paraId="7D2D8495" w14:textId="77777777" w:rsidR="00F64B71" w:rsidRPr="00F52EEF" w:rsidRDefault="00F64B71" w:rsidP="00935F76">
            <w:pPr>
              <w:tabs>
                <w:tab w:val="left" w:pos="567"/>
              </w:tabs>
              <w:jc w:val="both"/>
              <w:rPr>
                <w:rFonts w:asciiTheme="minorHAnsi" w:eastAsia="Calibri" w:hAnsiTheme="minorHAnsi" w:cstheme="minorHAnsi"/>
              </w:rPr>
            </w:pPr>
          </w:p>
          <w:p w14:paraId="5644475B" w14:textId="77777777" w:rsidR="00F64B71" w:rsidRPr="00C65594" w:rsidRDefault="00F64B71" w:rsidP="00935F76">
            <w:pPr>
              <w:tabs>
                <w:tab w:val="left" w:pos="567"/>
              </w:tabs>
              <w:jc w:val="both"/>
              <w:rPr>
                <w:rFonts w:asciiTheme="minorHAnsi" w:hAnsiTheme="minorHAnsi" w:cstheme="minorHAnsi"/>
                <w:b/>
              </w:rPr>
            </w:pPr>
            <w:r w:rsidRPr="00C65594">
              <w:rPr>
                <w:rFonts w:asciiTheme="minorHAnsi" w:hAnsiTheme="minorHAnsi" w:cstheme="minorHAnsi"/>
                <w:b/>
              </w:rPr>
              <w:t xml:space="preserve">Doporučená literatura: </w:t>
            </w:r>
          </w:p>
          <w:p w14:paraId="1472586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CHRÁSKA, Miroslav a Ilona KOČVAROVÁ. 2014. </w:t>
            </w:r>
            <w:r w:rsidRPr="00F52EEF">
              <w:rPr>
                <w:rFonts w:asciiTheme="minorHAnsi" w:hAnsiTheme="minorHAnsi" w:cstheme="minorHAnsi"/>
                <w:i/>
              </w:rPr>
              <w:t>Kvantitativní design v pedagogických výzkumech začínajících akademických pracovníků.</w:t>
            </w:r>
            <w:r w:rsidRPr="00F52EEF">
              <w:rPr>
                <w:rFonts w:asciiTheme="minorHAnsi" w:hAnsiTheme="minorHAnsi" w:cstheme="minorHAnsi"/>
              </w:rPr>
              <w:t xml:space="preserve"> Zlín: Univerzita Tomáše Bati ve Zlíně, Fakulta humanitních studií. ISBN 978-80-7454-420-0.</w:t>
            </w:r>
          </w:p>
          <w:p w14:paraId="01B577C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MAXWELL, Joseph Alex. 2013. </w:t>
            </w:r>
            <w:r w:rsidRPr="00F52EEF">
              <w:rPr>
                <w:rFonts w:asciiTheme="minorHAnsi" w:hAnsiTheme="minorHAnsi" w:cstheme="minorHAnsi"/>
                <w:i/>
              </w:rPr>
              <w:t>Qualitative research design: an interactive approach.</w:t>
            </w:r>
            <w:r w:rsidRPr="00F52EEF">
              <w:rPr>
                <w:rFonts w:asciiTheme="minorHAnsi" w:hAnsiTheme="minorHAnsi" w:cstheme="minorHAnsi"/>
              </w:rPr>
              <w:t xml:space="preserve"> 3rd ed. Thousand Oaks, Calif.: Sage. ISBN 978-1-4129-8119-4.</w:t>
            </w:r>
          </w:p>
          <w:p w14:paraId="29C0CE6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ŘEZANKOVÁ, Hana. 2017. Analýza dat z dotazníkových šetření. Čtvrté přepracované vydání, Praha: Professional Publishing. ISBN 978-80-906594-8-3.</w:t>
            </w:r>
          </w:p>
          <w:p w14:paraId="64BB3FB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C2B0C32" w14:textId="77777777" w:rsidTr="00C6559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79D64A6"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24F5DE50" w14:textId="77777777" w:rsidTr="00C65594">
        <w:tc>
          <w:tcPr>
            <w:tcW w:w="5605" w:type="dxa"/>
            <w:gridSpan w:val="3"/>
            <w:tcBorders>
              <w:top w:val="single" w:sz="2" w:space="0" w:color="auto"/>
            </w:tcBorders>
            <w:shd w:val="clear" w:color="auto" w:fill="F7CAAC"/>
          </w:tcPr>
          <w:p w14:paraId="0A7FB67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608837C4"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64D0450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CA2F5D8" w14:textId="77777777" w:rsidTr="00C65594">
        <w:tc>
          <w:tcPr>
            <w:tcW w:w="10673" w:type="dxa"/>
            <w:gridSpan w:val="8"/>
            <w:shd w:val="clear" w:color="auto" w:fill="F7CAAC"/>
          </w:tcPr>
          <w:p w14:paraId="075E6DB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757B8AF3" w14:textId="77777777" w:rsidTr="00E54A23">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60" w:author="Martin Kazík" w:date="2020-01-23T11:23:00Z">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124"/>
          <w:trPrChange w:id="1561" w:author="Martin Kazík" w:date="2020-01-23T11:23:00Z">
            <w:trPr>
              <w:gridBefore w:val="8"/>
              <w:trHeight w:val="1889"/>
            </w:trPr>
          </w:trPrChange>
        </w:trPr>
        <w:tc>
          <w:tcPr>
            <w:tcW w:w="10673" w:type="dxa"/>
            <w:gridSpan w:val="8"/>
            <w:tcPrChange w:id="1562" w:author="Martin Kazík" w:date="2020-01-23T11:23:00Z">
              <w:tcPr>
                <w:tcW w:w="10673" w:type="dxa"/>
                <w:gridSpan w:val="2"/>
              </w:tcPr>
            </w:tcPrChange>
          </w:tcPr>
          <w:p w14:paraId="22BE3171"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1F8E7062" w14:textId="77777777" w:rsidR="00F64B71" w:rsidRPr="00F52EEF" w:rsidRDefault="00F64B71" w:rsidP="00935F76">
      <w:pPr>
        <w:tabs>
          <w:tab w:val="left" w:pos="567"/>
        </w:tabs>
        <w:spacing w:after="160" w:line="259" w:lineRule="auto"/>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Change w:id="1563">
          <w:tblGrid>
            <w:gridCol w:w="3904"/>
            <w:gridCol w:w="567"/>
            <w:gridCol w:w="1134"/>
            <w:gridCol w:w="889"/>
            <w:gridCol w:w="816"/>
            <w:gridCol w:w="2156"/>
            <w:gridCol w:w="539"/>
            <w:gridCol w:w="267"/>
            <w:gridCol w:w="401"/>
            <w:gridCol w:w="10272"/>
          </w:tblGrid>
        </w:tblGridChange>
      </w:tblGrid>
      <w:tr w:rsidR="00F64B71" w:rsidRPr="00F52EEF" w14:paraId="0A4D95F8" w14:textId="77777777" w:rsidTr="00C65594">
        <w:tc>
          <w:tcPr>
            <w:tcW w:w="10673" w:type="dxa"/>
            <w:gridSpan w:val="8"/>
            <w:tcBorders>
              <w:bottom w:val="double" w:sz="4" w:space="0" w:color="auto"/>
            </w:tcBorders>
            <w:shd w:val="clear" w:color="auto" w:fill="BDD6EE"/>
          </w:tcPr>
          <w:p w14:paraId="08178B74" w14:textId="03FD9A56"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47643656" w14:textId="77777777" w:rsidTr="00C65594">
        <w:tc>
          <w:tcPr>
            <w:tcW w:w="3904" w:type="dxa"/>
            <w:tcBorders>
              <w:top w:val="double" w:sz="4" w:space="0" w:color="auto"/>
            </w:tcBorders>
            <w:shd w:val="clear" w:color="auto" w:fill="F7CAAC"/>
          </w:tcPr>
          <w:p w14:paraId="5D7F00B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6C4C54F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Digitální komunikace 1</w:t>
            </w:r>
          </w:p>
        </w:tc>
      </w:tr>
      <w:tr w:rsidR="00F64B71" w:rsidRPr="00F52EEF" w14:paraId="6EF262E3" w14:textId="77777777" w:rsidTr="00C65594">
        <w:tc>
          <w:tcPr>
            <w:tcW w:w="3904" w:type="dxa"/>
            <w:shd w:val="clear" w:color="auto" w:fill="F7CAAC"/>
          </w:tcPr>
          <w:p w14:paraId="6A855A7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18ED0757"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583F423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0DDCE96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F64B71" w:rsidRPr="00F52EEF" w14:paraId="514C37A9" w14:textId="77777777" w:rsidTr="00C65594">
        <w:tc>
          <w:tcPr>
            <w:tcW w:w="3904" w:type="dxa"/>
            <w:shd w:val="clear" w:color="auto" w:fill="F7CAAC"/>
          </w:tcPr>
          <w:p w14:paraId="63C89C3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21CFC3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4D04797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3FB56A0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2DB1828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0DE97C2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7B46C613" w14:textId="77777777" w:rsidTr="00C65594">
        <w:tc>
          <w:tcPr>
            <w:tcW w:w="3904" w:type="dxa"/>
            <w:shd w:val="clear" w:color="auto" w:fill="F7CAAC"/>
          </w:tcPr>
          <w:p w14:paraId="74002C4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45AF907C" w14:textId="11E7EAF0" w:rsidR="00F64B71" w:rsidRPr="00F52EEF" w:rsidRDefault="00C92F6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rerekvizita: Marketing 1, 2, Teorie marketingov</w:t>
            </w:r>
            <w:ins w:id="1564" w:author="Radim Bačuvčík" w:date="2020-02-06T09:54:00Z">
              <w:r w:rsidR="00165381">
                <w:rPr>
                  <w:rFonts w:asciiTheme="minorHAnsi" w:eastAsia="Calibri" w:hAnsiTheme="minorHAnsi" w:cstheme="minorHAnsi"/>
                </w:rPr>
                <w:t>é</w:t>
              </w:r>
            </w:ins>
            <w:del w:id="1565" w:author="Radim Bačuvčík" w:date="2020-02-06T09:54:00Z">
              <w:r w:rsidR="00F64B71" w:rsidRPr="00F52EEF" w:rsidDel="00165381">
                <w:rPr>
                  <w:rFonts w:asciiTheme="minorHAnsi" w:eastAsia="Calibri" w:hAnsiTheme="minorHAnsi" w:cstheme="minorHAnsi"/>
                </w:rPr>
                <w:delText>ých</w:delText>
              </w:r>
            </w:del>
            <w:r w:rsidR="00F64B71" w:rsidRPr="00F52EEF">
              <w:rPr>
                <w:rFonts w:asciiTheme="minorHAnsi" w:eastAsia="Calibri" w:hAnsiTheme="minorHAnsi" w:cstheme="minorHAnsi"/>
              </w:rPr>
              <w:t xml:space="preserve"> komunikac</w:t>
            </w:r>
            <w:ins w:id="1566" w:author="Radim Bačuvčík" w:date="2020-02-06T09:54:00Z">
              <w:r w:rsidR="00165381">
                <w:rPr>
                  <w:rFonts w:asciiTheme="minorHAnsi" w:eastAsia="Calibri" w:hAnsiTheme="minorHAnsi" w:cstheme="minorHAnsi"/>
                </w:rPr>
                <w:t>e</w:t>
              </w:r>
            </w:ins>
            <w:del w:id="1567" w:author="Radim Bačuvčík" w:date="2020-02-06T09:54:00Z">
              <w:r w:rsidR="00F64B71" w:rsidRPr="00F52EEF" w:rsidDel="00165381">
                <w:rPr>
                  <w:rFonts w:asciiTheme="minorHAnsi" w:eastAsia="Calibri" w:hAnsiTheme="minorHAnsi" w:cstheme="minorHAnsi"/>
                </w:rPr>
                <w:delText>í</w:delText>
              </w:r>
            </w:del>
          </w:p>
        </w:tc>
      </w:tr>
      <w:tr w:rsidR="00F64B71" w:rsidRPr="00F52EEF" w14:paraId="00451896" w14:textId="77777777" w:rsidTr="00C65594">
        <w:tc>
          <w:tcPr>
            <w:tcW w:w="3904" w:type="dxa"/>
            <w:shd w:val="clear" w:color="auto" w:fill="F7CAAC"/>
          </w:tcPr>
          <w:p w14:paraId="6529CFB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012B9C3"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56" w:type="dxa"/>
            <w:shd w:val="clear" w:color="auto" w:fill="F7CAAC"/>
          </w:tcPr>
          <w:p w14:paraId="396D213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2AA1123B" w14:textId="5A14E0EF" w:rsidR="00F64B71" w:rsidRPr="00F52EEF" w:rsidRDefault="008A154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1983147A" w14:textId="77777777" w:rsidTr="00C65594">
        <w:tc>
          <w:tcPr>
            <w:tcW w:w="3904" w:type="dxa"/>
            <w:shd w:val="clear" w:color="auto" w:fill="F7CAAC"/>
          </w:tcPr>
          <w:p w14:paraId="75CCD9F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4ED3417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D306B99" w14:textId="77777777" w:rsidTr="00C65594">
        <w:trPr>
          <w:trHeight w:val="554"/>
        </w:trPr>
        <w:tc>
          <w:tcPr>
            <w:tcW w:w="10673" w:type="dxa"/>
            <w:gridSpan w:val="8"/>
            <w:tcBorders>
              <w:top w:val="nil"/>
            </w:tcBorders>
          </w:tcPr>
          <w:p w14:paraId="54B5402B" w14:textId="61F730CB" w:rsidR="00F64B71" w:rsidRPr="00F52EEF" w:rsidRDefault="00C65594"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00F64B71" w:rsidRPr="00F52EEF">
              <w:rPr>
                <w:rFonts w:asciiTheme="minorHAnsi" w:eastAsia="Calibri" w:hAnsiTheme="minorHAnsi" w:cstheme="minorHAnsi"/>
              </w:rPr>
              <w:t xml:space="preserve"> 80% účast na cvičeních</w:t>
            </w:r>
            <w:r>
              <w:rPr>
                <w:rFonts w:asciiTheme="minorHAnsi" w:eastAsia="Calibri" w:hAnsiTheme="minorHAnsi" w:cstheme="minorHAnsi"/>
              </w:rPr>
              <w:t>.</w:t>
            </w:r>
          </w:p>
          <w:p w14:paraId="486BA622" w14:textId="6317D1AE" w:rsidR="00F64B71" w:rsidRPr="00F52EEF" w:rsidRDefault="00C65594" w:rsidP="00935F76">
            <w:pPr>
              <w:tabs>
                <w:tab w:val="left" w:pos="567"/>
              </w:tabs>
              <w:jc w:val="both"/>
              <w:rPr>
                <w:rFonts w:asciiTheme="minorHAnsi" w:eastAsia="Calibri" w:hAnsiTheme="minorHAnsi" w:cstheme="minorHAnsi"/>
              </w:rPr>
            </w:pPr>
            <w:r>
              <w:rPr>
                <w:rFonts w:asciiTheme="minorHAnsi" w:eastAsia="Calibri" w:hAnsiTheme="minorHAnsi" w:cstheme="minorHAnsi"/>
              </w:rPr>
              <w:t>2.</w:t>
            </w:r>
            <w:r w:rsidR="00F64B71" w:rsidRPr="00F52EEF">
              <w:rPr>
                <w:rFonts w:asciiTheme="minorHAnsi" w:eastAsia="Calibri" w:hAnsiTheme="minorHAnsi" w:cstheme="minorHAnsi"/>
              </w:rPr>
              <w:t xml:space="preserve"> Vypracování seminární práce na dané téma</w:t>
            </w:r>
            <w:r>
              <w:rPr>
                <w:rFonts w:asciiTheme="minorHAnsi" w:eastAsia="Calibri" w:hAnsiTheme="minorHAnsi" w:cstheme="minorHAnsi"/>
              </w:rPr>
              <w:t>.</w:t>
            </w:r>
          </w:p>
          <w:p w14:paraId="64D1517F" w14:textId="23D3FCAB" w:rsidR="00F64B71" w:rsidRPr="00F52EEF" w:rsidRDefault="00C65594" w:rsidP="00935F76">
            <w:pPr>
              <w:tabs>
                <w:tab w:val="left" w:pos="567"/>
              </w:tabs>
              <w:jc w:val="both"/>
              <w:rPr>
                <w:rFonts w:asciiTheme="minorHAnsi" w:hAnsiTheme="minorHAnsi" w:cstheme="minorHAnsi"/>
              </w:rPr>
            </w:pPr>
            <w:r>
              <w:rPr>
                <w:rFonts w:asciiTheme="minorHAnsi" w:eastAsia="Calibri" w:hAnsiTheme="minorHAnsi" w:cstheme="minorHAnsi"/>
              </w:rPr>
              <w:t>3.</w:t>
            </w:r>
            <w:r w:rsidR="00F64B71" w:rsidRPr="00F52EEF">
              <w:rPr>
                <w:rFonts w:asciiTheme="minorHAnsi" w:eastAsia="Calibri" w:hAnsiTheme="minorHAnsi" w:cstheme="minorHAnsi"/>
              </w:rPr>
              <w:t xml:space="preserve"> Závěrečný znalostní test</w:t>
            </w:r>
            <w:r>
              <w:rPr>
                <w:rFonts w:asciiTheme="minorHAnsi" w:eastAsia="Calibri" w:hAnsiTheme="minorHAnsi" w:cstheme="minorHAnsi"/>
              </w:rPr>
              <w:t>.</w:t>
            </w:r>
          </w:p>
        </w:tc>
      </w:tr>
      <w:tr w:rsidR="00F64B71" w:rsidRPr="00F52EEF" w14:paraId="51BFC3F0" w14:textId="77777777" w:rsidTr="00C65594">
        <w:trPr>
          <w:trHeight w:val="197"/>
        </w:trPr>
        <w:tc>
          <w:tcPr>
            <w:tcW w:w="3904" w:type="dxa"/>
            <w:tcBorders>
              <w:top w:val="nil"/>
            </w:tcBorders>
            <w:shd w:val="clear" w:color="auto" w:fill="F7CAAC"/>
          </w:tcPr>
          <w:p w14:paraId="559CAD1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76A9236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PhDr. Tomáš Šula, Ph.D. </w:t>
            </w:r>
          </w:p>
        </w:tc>
      </w:tr>
      <w:tr w:rsidR="00F64B71" w:rsidRPr="00F52EEF" w14:paraId="3B1B6D72" w14:textId="77777777" w:rsidTr="00C65594">
        <w:trPr>
          <w:trHeight w:val="243"/>
        </w:trPr>
        <w:tc>
          <w:tcPr>
            <w:tcW w:w="3904" w:type="dxa"/>
            <w:tcBorders>
              <w:top w:val="nil"/>
            </w:tcBorders>
            <w:shd w:val="clear" w:color="auto" w:fill="F7CAAC"/>
          </w:tcPr>
          <w:p w14:paraId="44CCBDE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7D9E4073" w14:textId="7315E645" w:rsidR="00F64B71" w:rsidRPr="00F52EEF" w:rsidRDefault="00C92F6B"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58E5620E" w14:textId="77777777" w:rsidTr="00C65594">
        <w:tc>
          <w:tcPr>
            <w:tcW w:w="3904" w:type="dxa"/>
            <w:shd w:val="clear" w:color="auto" w:fill="F7CAAC"/>
          </w:tcPr>
          <w:p w14:paraId="2642770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5EDCD50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D9633E5" w14:textId="77777777" w:rsidTr="00C65594">
        <w:trPr>
          <w:trHeight w:val="122"/>
        </w:trPr>
        <w:tc>
          <w:tcPr>
            <w:tcW w:w="10673" w:type="dxa"/>
            <w:gridSpan w:val="8"/>
            <w:tcBorders>
              <w:top w:val="nil"/>
            </w:tcBorders>
          </w:tcPr>
          <w:p w14:paraId="72EF9E3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D255730" w14:textId="77777777" w:rsidTr="00C65594">
        <w:tc>
          <w:tcPr>
            <w:tcW w:w="3904" w:type="dxa"/>
            <w:shd w:val="clear" w:color="auto" w:fill="F7CAAC"/>
          </w:tcPr>
          <w:p w14:paraId="3651B8C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782A630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47FE6A4" w14:textId="77777777" w:rsidTr="00C65594">
        <w:trPr>
          <w:trHeight w:val="1942"/>
        </w:trPr>
        <w:tc>
          <w:tcPr>
            <w:tcW w:w="10673" w:type="dxa"/>
            <w:gridSpan w:val="8"/>
            <w:tcBorders>
              <w:top w:val="nil"/>
              <w:bottom w:val="single" w:sz="12" w:space="0" w:color="auto"/>
            </w:tcBorders>
          </w:tcPr>
          <w:p w14:paraId="5C6D6D72" w14:textId="52C9F9AD" w:rsidR="00E54A23" w:rsidRPr="00E54A23" w:rsidRDefault="00F64B71" w:rsidP="00935F76">
            <w:pPr>
              <w:tabs>
                <w:tab w:val="left" w:pos="567"/>
              </w:tabs>
              <w:jc w:val="both"/>
              <w:rPr>
                <w:ins w:id="1568" w:author="Martin Kazík" w:date="2020-01-23T11:23:00Z"/>
                <w:rFonts w:asciiTheme="minorHAnsi" w:hAnsiTheme="minorHAnsi" w:cstheme="minorHAnsi"/>
                <w:b/>
              </w:rPr>
            </w:pPr>
            <w:del w:id="1569" w:author="Martin Kazík" w:date="2020-01-23T11:23:00Z">
              <w:r w:rsidRPr="00F52EEF">
                <w:rPr>
                  <w:rFonts w:asciiTheme="minorHAnsi" w:hAnsiTheme="minorHAnsi" w:cstheme="minorHAnsi"/>
                </w:rPr>
                <w:delText>Cílem předmětu je seznámit studenty s marketingovými nástroji internetu, zvládnout základní dovednosti při jejich uplatnění v praxi. Hlavní důraz je kladen na pochopení funkcí a možností těchto nástrojů a jejich správném nasazení v kontextu k marketingovým komunikacím. Vedle zvládnutí efektivního využívání internetu jako informačního a komunikačního zdroje se předmět věnuje přípravě internetových reklamních kampaní pro různé typy internetových projektů.</w:delText>
              </w:r>
            </w:del>
            <w:ins w:id="1570" w:author="Martin Kazík" w:date="2020-01-23T11:23:00Z">
              <w:r w:rsidR="00E54A23" w:rsidRPr="00E54A23">
                <w:rPr>
                  <w:rFonts w:asciiTheme="minorHAnsi" w:hAnsiTheme="minorHAnsi" w:cstheme="minorHAnsi"/>
                  <w:b/>
                </w:rPr>
                <w:t>Probíraná témata:</w:t>
              </w:r>
            </w:ins>
          </w:p>
          <w:p w14:paraId="249D5205" w14:textId="6D0C8EEB" w:rsidR="00E54A23" w:rsidRDefault="00E54A23" w:rsidP="00935F76">
            <w:pPr>
              <w:tabs>
                <w:tab w:val="left" w:pos="567"/>
              </w:tabs>
              <w:jc w:val="both"/>
              <w:rPr>
                <w:ins w:id="1571" w:author="Martin Kazík" w:date="2020-01-23T11:23:00Z"/>
                <w:rFonts w:asciiTheme="minorHAnsi" w:hAnsiTheme="minorHAnsi" w:cstheme="minorHAnsi"/>
              </w:rPr>
            </w:pPr>
            <w:ins w:id="1572" w:author="Martin Kazík" w:date="2020-01-23T11:23:00Z">
              <w:r>
                <w:rPr>
                  <w:rFonts w:asciiTheme="minorHAnsi" w:hAnsiTheme="minorHAnsi" w:cstheme="minorHAnsi"/>
                </w:rPr>
                <w:t>- historie</w:t>
              </w:r>
            </w:ins>
          </w:p>
          <w:p w14:paraId="79860F0A" w14:textId="77777777" w:rsidR="00E54A23" w:rsidRDefault="00E54A23" w:rsidP="00E54A23">
            <w:pPr>
              <w:tabs>
                <w:tab w:val="left" w:pos="567"/>
              </w:tabs>
              <w:jc w:val="both"/>
              <w:rPr>
                <w:ins w:id="1573" w:author="Martin Kazík" w:date="2020-01-23T11:23:00Z"/>
                <w:rFonts w:asciiTheme="minorHAnsi" w:hAnsiTheme="minorHAnsi" w:cstheme="minorHAnsi"/>
              </w:rPr>
            </w:pPr>
            <w:ins w:id="1574" w:author="Martin Kazík" w:date="2020-01-23T11:23:00Z">
              <w:r>
                <w:rPr>
                  <w:rFonts w:asciiTheme="minorHAnsi" w:hAnsiTheme="minorHAnsi" w:cstheme="minorHAnsi"/>
                </w:rPr>
                <w:t>-</w:t>
              </w:r>
              <w:r w:rsidRPr="00E54A23">
                <w:rPr>
                  <w:rFonts w:asciiTheme="minorHAnsi" w:hAnsiTheme="minorHAnsi" w:cstheme="minorHAnsi"/>
                </w:rPr>
                <w:t xml:space="preserve"> základní pojmy</w:t>
              </w:r>
            </w:ins>
          </w:p>
          <w:p w14:paraId="0B7428F4" w14:textId="77777777" w:rsidR="00E54A23" w:rsidRDefault="00E54A23" w:rsidP="00E54A23">
            <w:pPr>
              <w:tabs>
                <w:tab w:val="left" w:pos="567"/>
              </w:tabs>
              <w:jc w:val="both"/>
              <w:rPr>
                <w:ins w:id="1575" w:author="Martin Kazík" w:date="2020-01-23T11:23:00Z"/>
                <w:rFonts w:asciiTheme="minorHAnsi" w:hAnsiTheme="minorHAnsi" w:cstheme="minorHAnsi"/>
              </w:rPr>
            </w:pPr>
            <w:ins w:id="1576" w:author="Martin Kazík" w:date="2020-01-23T11:23:00Z">
              <w:r>
                <w:rPr>
                  <w:rFonts w:asciiTheme="minorHAnsi" w:hAnsiTheme="minorHAnsi" w:cstheme="minorHAnsi"/>
                </w:rPr>
                <w:t>-</w:t>
              </w:r>
              <w:r w:rsidRPr="00E54A23">
                <w:rPr>
                  <w:rFonts w:asciiTheme="minorHAnsi" w:hAnsiTheme="minorHAnsi" w:cstheme="minorHAnsi"/>
                </w:rPr>
                <w:t xml:space="preserve"> e-marketin</w:t>
              </w:r>
              <w:r>
                <w:rPr>
                  <w:rFonts w:asciiTheme="minorHAnsi" w:hAnsiTheme="minorHAnsi" w:cstheme="minorHAnsi"/>
                </w:rPr>
                <w:t>g z pohledu marketingového mixu</w:t>
              </w:r>
            </w:ins>
          </w:p>
          <w:p w14:paraId="792F5253" w14:textId="77777777" w:rsidR="00E54A23" w:rsidRDefault="00E54A23" w:rsidP="00E54A23">
            <w:pPr>
              <w:tabs>
                <w:tab w:val="left" w:pos="567"/>
              </w:tabs>
              <w:jc w:val="both"/>
              <w:rPr>
                <w:ins w:id="1577" w:author="Martin Kazík" w:date="2020-01-23T11:23:00Z"/>
                <w:rFonts w:asciiTheme="minorHAnsi" w:hAnsiTheme="minorHAnsi" w:cstheme="minorHAnsi"/>
              </w:rPr>
            </w:pPr>
            <w:ins w:id="1578" w:author="Martin Kazík" w:date="2020-01-23T11:23:00Z">
              <w:r>
                <w:rPr>
                  <w:rFonts w:asciiTheme="minorHAnsi" w:hAnsiTheme="minorHAnsi" w:cstheme="minorHAnsi"/>
                </w:rPr>
                <w:t>-</w:t>
              </w:r>
              <w:r w:rsidRPr="00E54A23">
                <w:rPr>
                  <w:rFonts w:asciiTheme="minorHAnsi" w:hAnsiTheme="minorHAnsi" w:cstheme="minorHAnsi"/>
                </w:rPr>
                <w:t xml:space="preserve"> webová prezentace - základní pravidla</w:t>
              </w:r>
            </w:ins>
          </w:p>
          <w:p w14:paraId="099B56F9" w14:textId="77777777" w:rsidR="00E54A23" w:rsidRDefault="00E54A23" w:rsidP="00E54A23">
            <w:pPr>
              <w:tabs>
                <w:tab w:val="left" w:pos="567"/>
              </w:tabs>
              <w:jc w:val="both"/>
              <w:rPr>
                <w:ins w:id="1579" w:author="Martin Kazík" w:date="2020-01-23T11:23:00Z"/>
                <w:rFonts w:asciiTheme="minorHAnsi" w:hAnsiTheme="minorHAnsi" w:cstheme="minorHAnsi"/>
              </w:rPr>
            </w:pPr>
            <w:ins w:id="1580" w:author="Martin Kazík" w:date="2020-01-23T11:23:00Z">
              <w:r>
                <w:rPr>
                  <w:rFonts w:asciiTheme="minorHAnsi" w:hAnsiTheme="minorHAnsi" w:cstheme="minorHAnsi"/>
                </w:rPr>
                <w:t>-</w:t>
              </w:r>
              <w:r w:rsidRPr="00E54A23">
                <w:rPr>
                  <w:rFonts w:asciiTheme="minorHAnsi" w:hAnsiTheme="minorHAnsi" w:cstheme="minorHAnsi"/>
                </w:rPr>
                <w:t xml:space="preserve"> technologie</w:t>
              </w:r>
            </w:ins>
          </w:p>
          <w:p w14:paraId="45B2015C" w14:textId="77777777" w:rsidR="00E54A23" w:rsidRDefault="00E54A23" w:rsidP="00E54A23">
            <w:pPr>
              <w:tabs>
                <w:tab w:val="left" w:pos="567"/>
              </w:tabs>
              <w:jc w:val="both"/>
              <w:rPr>
                <w:ins w:id="1581" w:author="Martin Kazík" w:date="2020-01-23T11:23:00Z"/>
                <w:rFonts w:asciiTheme="minorHAnsi" w:hAnsiTheme="minorHAnsi" w:cstheme="minorHAnsi"/>
              </w:rPr>
            </w:pPr>
            <w:ins w:id="1582" w:author="Martin Kazík" w:date="2020-01-23T11:23:00Z">
              <w:r>
                <w:rPr>
                  <w:rFonts w:asciiTheme="minorHAnsi" w:hAnsiTheme="minorHAnsi" w:cstheme="minorHAnsi"/>
                </w:rPr>
                <w:t>-</w:t>
              </w:r>
              <w:r w:rsidRPr="00E54A23">
                <w:rPr>
                  <w:rFonts w:asciiTheme="minorHAnsi" w:hAnsiTheme="minorHAnsi" w:cstheme="minorHAnsi"/>
                </w:rPr>
                <w:t xml:space="preserve"> srovnání internetu s ostatními masmédii</w:t>
              </w:r>
            </w:ins>
          </w:p>
          <w:p w14:paraId="74E89352" w14:textId="77777777" w:rsidR="00E54A23" w:rsidRDefault="00E54A23" w:rsidP="00E54A23">
            <w:pPr>
              <w:tabs>
                <w:tab w:val="left" w:pos="567"/>
              </w:tabs>
              <w:jc w:val="both"/>
              <w:rPr>
                <w:ins w:id="1583" w:author="Martin Kazík" w:date="2020-01-23T11:23:00Z"/>
                <w:rFonts w:asciiTheme="minorHAnsi" w:hAnsiTheme="minorHAnsi" w:cstheme="minorHAnsi"/>
              </w:rPr>
            </w:pPr>
            <w:ins w:id="1584" w:author="Martin Kazík" w:date="2020-01-23T11:23:00Z">
              <w:r>
                <w:rPr>
                  <w:rFonts w:asciiTheme="minorHAnsi" w:hAnsiTheme="minorHAnsi" w:cstheme="minorHAnsi"/>
                </w:rPr>
                <w:t>-</w:t>
              </w:r>
              <w:r w:rsidRPr="00E54A23">
                <w:rPr>
                  <w:rFonts w:asciiTheme="minorHAnsi" w:hAnsiTheme="minorHAnsi" w:cstheme="minorHAnsi"/>
                </w:rPr>
                <w:t xml:space="preserve"> e-commerce (B2B, B2C, C2C, A2C, E2E)</w:t>
              </w:r>
            </w:ins>
          </w:p>
          <w:p w14:paraId="70419C41" w14:textId="77777777" w:rsidR="00E54A23" w:rsidRDefault="00E54A23" w:rsidP="00E54A23">
            <w:pPr>
              <w:tabs>
                <w:tab w:val="left" w:pos="567"/>
              </w:tabs>
              <w:jc w:val="both"/>
              <w:rPr>
                <w:ins w:id="1585" w:author="Martin Kazík" w:date="2020-01-23T11:23:00Z"/>
                <w:rFonts w:asciiTheme="minorHAnsi" w:hAnsiTheme="minorHAnsi" w:cstheme="minorHAnsi"/>
              </w:rPr>
            </w:pPr>
            <w:ins w:id="1586" w:author="Martin Kazík" w:date="2020-01-23T11:23:00Z">
              <w:r>
                <w:rPr>
                  <w:rFonts w:asciiTheme="minorHAnsi" w:hAnsiTheme="minorHAnsi" w:cstheme="minorHAnsi"/>
                </w:rPr>
                <w:t>-</w:t>
              </w:r>
              <w:r w:rsidRPr="00E54A23">
                <w:rPr>
                  <w:rFonts w:asciiTheme="minorHAnsi" w:hAnsiTheme="minorHAnsi" w:cstheme="minorHAnsi"/>
                </w:rPr>
                <w:t xml:space="preserve"> elektro</w:t>
              </w:r>
              <w:r>
                <w:rPr>
                  <w:rFonts w:asciiTheme="minorHAnsi" w:hAnsiTheme="minorHAnsi" w:cstheme="minorHAnsi"/>
                </w:rPr>
                <w:t>nická značka, domény, e-metrika</w:t>
              </w:r>
            </w:ins>
          </w:p>
          <w:p w14:paraId="518345DF" w14:textId="77777777" w:rsidR="00E54A23" w:rsidRDefault="00E54A23" w:rsidP="00E54A23">
            <w:pPr>
              <w:tabs>
                <w:tab w:val="left" w:pos="567"/>
              </w:tabs>
              <w:jc w:val="both"/>
              <w:rPr>
                <w:ins w:id="1587" w:author="Martin Kazík" w:date="2020-01-23T11:23:00Z"/>
                <w:rFonts w:asciiTheme="minorHAnsi" w:hAnsiTheme="minorHAnsi" w:cstheme="minorHAnsi"/>
              </w:rPr>
            </w:pPr>
            <w:ins w:id="1588" w:author="Martin Kazík" w:date="2020-01-23T11:23:00Z">
              <w:r>
                <w:rPr>
                  <w:rFonts w:asciiTheme="minorHAnsi" w:hAnsiTheme="minorHAnsi" w:cstheme="minorHAnsi"/>
                </w:rPr>
                <w:t>-</w:t>
              </w:r>
              <w:r w:rsidRPr="00E54A23">
                <w:rPr>
                  <w:rFonts w:asciiTheme="minorHAnsi" w:hAnsiTheme="minorHAnsi" w:cstheme="minorHAnsi"/>
                </w:rPr>
                <w:t xml:space="preserve"> </w:t>
              </w:r>
              <w:r>
                <w:rPr>
                  <w:rFonts w:asciiTheme="minorHAnsi" w:hAnsiTheme="minorHAnsi" w:cstheme="minorHAnsi"/>
                </w:rPr>
                <w:t>jak vytvořit webovou prezentaci</w:t>
              </w:r>
            </w:ins>
          </w:p>
          <w:p w14:paraId="330D6BF0" w14:textId="77777777" w:rsidR="00E54A23" w:rsidRDefault="00E54A23" w:rsidP="00E54A23">
            <w:pPr>
              <w:tabs>
                <w:tab w:val="left" w:pos="567"/>
              </w:tabs>
              <w:jc w:val="both"/>
              <w:rPr>
                <w:ins w:id="1589" w:author="Martin Kazík" w:date="2020-01-23T11:23:00Z"/>
                <w:rFonts w:asciiTheme="minorHAnsi" w:hAnsiTheme="minorHAnsi" w:cstheme="minorHAnsi"/>
              </w:rPr>
            </w:pPr>
            <w:ins w:id="1590" w:author="Martin Kazík" w:date="2020-01-23T11:23:00Z">
              <w:r>
                <w:rPr>
                  <w:rFonts w:asciiTheme="minorHAnsi" w:hAnsiTheme="minorHAnsi" w:cstheme="minorHAnsi"/>
                </w:rPr>
                <w:t>-</w:t>
              </w:r>
              <w:r w:rsidRPr="00E54A23">
                <w:rPr>
                  <w:rFonts w:asciiTheme="minorHAnsi" w:hAnsiTheme="minorHAnsi" w:cstheme="minorHAnsi"/>
                </w:rPr>
                <w:t xml:space="preserve"> IT vs. marketingové komunikace</w:t>
              </w:r>
            </w:ins>
          </w:p>
          <w:p w14:paraId="0E91D835" w14:textId="77777777" w:rsidR="00E54A23" w:rsidRDefault="00E54A23" w:rsidP="00E54A23">
            <w:pPr>
              <w:tabs>
                <w:tab w:val="left" w:pos="567"/>
              </w:tabs>
              <w:jc w:val="both"/>
              <w:rPr>
                <w:ins w:id="1591" w:author="Martin Kazík" w:date="2020-01-23T11:23:00Z"/>
                <w:rFonts w:asciiTheme="minorHAnsi" w:hAnsiTheme="minorHAnsi" w:cstheme="minorHAnsi"/>
              </w:rPr>
            </w:pPr>
            <w:ins w:id="1592" w:author="Martin Kazík" w:date="2020-01-23T11:23:00Z">
              <w:r>
                <w:rPr>
                  <w:rFonts w:asciiTheme="minorHAnsi" w:hAnsiTheme="minorHAnsi" w:cstheme="minorHAnsi"/>
                </w:rPr>
                <w:t>-</w:t>
              </w:r>
              <w:r w:rsidRPr="00E54A23">
                <w:rPr>
                  <w:rFonts w:asciiTheme="minorHAnsi" w:hAnsiTheme="minorHAnsi" w:cstheme="minorHAnsi"/>
                </w:rPr>
                <w:t xml:space="preserve"> aplikace grafického manuálu na webovou prezentaci</w:t>
              </w:r>
            </w:ins>
          </w:p>
          <w:p w14:paraId="3A7B5D8F" w14:textId="77777777" w:rsidR="00E54A23" w:rsidRDefault="00E54A23" w:rsidP="00E54A23">
            <w:pPr>
              <w:tabs>
                <w:tab w:val="left" w:pos="567"/>
              </w:tabs>
              <w:jc w:val="both"/>
              <w:rPr>
                <w:ins w:id="1593" w:author="Martin Kazík" w:date="2020-01-23T11:23:00Z"/>
                <w:rFonts w:asciiTheme="minorHAnsi" w:hAnsiTheme="minorHAnsi" w:cstheme="minorHAnsi"/>
              </w:rPr>
            </w:pPr>
            <w:ins w:id="1594" w:author="Martin Kazík" w:date="2020-01-23T11:23:00Z">
              <w:r>
                <w:rPr>
                  <w:rFonts w:asciiTheme="minorHAnsi" w:hAnsiTheme="minorHAnsi" w:cstheme="minorHAnsi"/>
                </w:rPr>
                <w:t>-</w:t>
              </w:r>
              <w:r w:rsidRPr="00E54A23">
                <w:rPr>
                  <w:rFonts w:asciiTheme="minorHAnsi" w:hAnsiTheme="minorHAnsi" w:cstheme="minorHAnsi"/>
                </w:rPr>
                <w:t xml:space="preserve"> jak zvýšit návštěvnost svého webu</w:t>
              </w:r>
            </w:ins>
          </w:p>
          <w:p w14:paraId="3262F720" w14:textId="77777777" w:rsidR="00E54A23" w:rsidRDefault="00E54A23" w:rsidP="00E54A23">
            <w:pPr>
              <w:tabs>
                <w:tab w:val="left" w:pos="567"/>
              </w:tabs>
              <w:jc w:val="both"/>
              <w:rPr>
                <w:ins w:id="1595" w:author="Martin Kazík" w:date="2020-01-23T11:23:00Z"/>
                <w:rFonts w:asciiTheme="minorHAnsi" w:hAnsiTheme="minorHAnsi" w:cstheme="minorHAnsi"/>
              </w:rPr>
            </w:pPr>
            <w:ins w:id="1596" w:author="Martin Kazík" w:date="2020-01-23T11:23:00Z">
              <w:r>
                <w:rPr>
                  <w:rFonts w:asciiTheme="minorHAnsi" w:hAnsiTheme="minorHAnsi" w:cstheme="minorHAnsi"/>
                </w:rPr>
                <w:t>-</w:t>
              </w:r>
              <w:r w:rsidRPr="00E54A23">
                <w:rPr>
                  <w:rFonts w:asciiTheme="minorHAnsi" w:hAnsiTheme="minorHAnsi" w:cstheme="minorHAnsi"/>
                </w:rPr>
                <w:t xml:space="preserve"> zpravodajské systémy</w:t>
              </w:r>
            </w:ins>
          </w:p>
          <w:p w14:paraId="6C8E91E5" w14:textId="75D5A0C4" w:rsidR="00F64B71" w:rsidRPr="00F52EEF" w:rsidRDefault="00E54A23" w:rsidP="00E54A23">
            <w:pPr>
              <w:tabs>
                <w:tab w:val="left" w:pos="567"/>
              </w:tabs>
              <w:jc w:val="both"/>
              <w:rPr>
                <w:rFonts w:asciiTheme="minorHAnsi" w:hAnsiTheme="minorHAnsi" w:cstheme="minorHAnsi"/>
              </w:rPr>
            </w:pPr>
            <w:ins w:id="1597" w:author="Martin Kazík" w:date="2020-01-23T11:23:00Z">
              <w:r>
                <w:rPr>
                  <w:rFonts w:asciiTheme="minorHAnsi" w:hAnsiTheme="minorHAnsi" w:cstheme="minorHAnsi"/>
                </w:rPr>
                <w:t>-</w:t>
              </w:r>
              <w:r w:rsidRPr="00E54A23">
                <w:rPr>
                  <w:rFonts w:asciiTheme="minorHAnsi" w:hAnsiTheme="minorHAnsi" w:cstheme="minorHAnsi"/>
                </w:rPr>
                <w:t xml:space="preserve"> co je třeba učinit před spuštěním webové prezentace</w:t>
              </w:r>
            </w:ins>
          </w:p>
        </w:tc>
      </w:tr>
      <w:tr w:rsidR="00F64B71" w:rsidRPr="00F52EEF" w14:paraId="0BB89F15" w14:textId="77777777" w:rsidTr="00C65594">
        <w:trPr>
          <w:trHeight w:val="265"/>
        </w:trPr>
        <w:tc>
          <w:tcPr>
            <w:tcW w:w="4471" w:type="dxa"/>
            <w:gridSpan w:val="2"/>
            <w:tcBorders>
              <w:top w:val="nil"/>
            </w:tcBorders>
            <w:shd w:val="clear" w:color="auto" w:fill="F7CAAC"/>
          </w:tcPr>
          <w:p w14:paraId="29C0038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46537B9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8D83EE4" w14:textId="77777777" w:rsidTr="00C65594">
        <w:trPr>
          <w:trHeight w:val="4611"/>
        </w:trPr>
        <w:tc>
          <w:tcPr>
            <w:tcW w:w="10673" w:type="dxa"/>
            <w:gridSpan w:val="8"/>
            <w:tcBorders>
              <w:top w:val="nil"/>
            </w:tcBorders>
          </w:tcPr>
          <w:p w14:paraId="44BB9297" w14:textId="77777777" w:rsidR="00F64B71" w:rsidRPr="00F52EEF" w:rsidRDefault="00F64B71" w:rsidP="00935F76">
            <w:pPr>
              <w:tabs>
                <w:tab w:val="left" w:pos="567"/>
              </w:tabs>
              <w:rPr>
                <w:rFonts w:asciiTheme="minorHAnsi" w:hAnsiTheme="minorHAnsi" w:cstheme="minorHAnsi"/>
              </w:rPr>
            </w:pPr>
            <w:r w:rsidRPr="00C65594">
              <w:rPr>
                <w:rFonts w:asciiTheme="minorHAnsi" w:hAnsiTheme="minorHAnsi" w:cstheme="minorHAnsi"/>
                <w:b/>
              </w:rPr>
              <w:t>Povinná literatura:</w:t>
            </w:r>
            <w:r w:rsidRPr="00F52EEF">
              <w:rPr>
                <w:rFonts w:asciiTheme="minorHAnsi" w:hAnsiTheme="minorHAnsi" w:cstheme="minorHAnsi"/>
              </w:rPr>
              <w:br/>
              <w:t xml:space="preserve">JANOUCH, Viktor. 2014. </w:t>
            </w:r>
            <w:r w:rsidRPr="00F52EEF">
              <w:rPr>
                <w:rFonts w:asciiTheme="minorHAnsi" w:hAnsiTheme="minorHAnsi" w:cstheme="minorHAnsi"/>
                <w:i/>
              </w:rPr>
              <w:t>Internetový marketing.</w:t>
            </w:r>
            <w:r w:rsidRPr="00F52EEF">
              <w:rPr>
                <w:rFonts w:asciiTheme="minorHAnsi" w:hAnsiTheme="minorHAnsi" w:cstheme="minorHAnsi"/>
              </w:rPr>
              <w:t xml:space="preserve"> 2. vyd. Brno: Computer Press. ISBN 978-80-251-4311-7.</w:t>
            </w:r>
          </w:p>
          <w:p w14:paraId="6AF379E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ŘEZÁČ, Jan. 2014.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ostrý jako břitva: návrh fungujícího webu pro webdesignery a zadavatele projektů.</w:t>
            </w:r>
            <w:r w:rsidRPr="00F52EEF">
              <w:rPr>
                <w:rFonts w:asciiTheme="minorHAnsi" w:hAnsiTheme="minorHAnsi" w:cstheme="minorHAnsi"/>
              </w:rPr>
              <w:t xml:space="preserve"> Jihlava: Baroque Partners. ISBN 978-80-87923-01-6. </w:t>
            </w:r>
          </w:p>
          <w:p w14:paraId="199884F6" w14:textId="77777777" w:rsidR="00F64B71" w:rsidRPr="00F52EEF" w:rsidRDefault="00F64B71" w:rsidP="00935F76">
            <w:pPr>
              <w:tabs>
                <w:tab w:val="left" w:pos="567"/>
              </w:tabs>
              <w:jc w:val="both"/>
              <w:rPr>
                <w:rFonts w:asciiTheme="minorHAnsi" w:hAnsiTheme="minorHAnsi" w:cstheme="minorHAnsi"/>
              </w:rPr>
            </w:pPr>
          </w:p>
          <w:p w14:paraId="0B319688" w14:textId="77777777" w:rsidR="00F64B71" w:rsidRPr="00C65594" w:rsidRDefault="00F64B71" w:rsidP="00935F76">
            <w:pPr>
              <w:tabs>
                <w:tab w:val="left" w:pos="567"/>
              </w:tabs>
              <w:jc w:val="both"/>
              <w:rPr>
                <w:rFonts w:asciiTheme="minorHAnsi" w:hAnsiTheme="minorHAnsi" w:cstheme="minorHAnsi"/>
                <w:b/>
              </w:rPr>
            </w:pPr>
            <w:r w:rsidRPr="00C65594">
              <w:rPr>
                <w:rFonts w:asciiTheme="minorHAnsi" w:hAnsiTheme="minorHAnsi" w:cstheme="minorHAnsi"/>
                <w:b/>
              </w:rPr>
              <w:t>Doporučená literatura:</w:t>
            </w:r>
          </w:p>
          <w:p w14:paraId="37636606" w14:textId="77777777" w:rsidR="00BC066D" w:rsidRDefault="00E54A23" w:rsidP="00935F76">
            <w:pPr>
              <w:tabs>
                <w:tab w:val="left" w:pos="567"/>
              </w:tabs>
              <w:jc w:val="both"/>
              <w:rPr>
                <w:ins w:id="1598" w:author="FMK" w:date="2020-02-03T06:39:00Z"/>
                <w:rFonts w:asciiTheme="minorHAnsi" w:hAnsiTheme="minorHAnsi"/>
                <w:color w:val="FF0000"/>
              </w:rPr>
            </w:pPr>
            <w:del w:id="1599" w:author="FMK" w:date="2020-02-02T18:10:00Z">
              <w:r w:rsidRPr="00E54A23" w:rsidDel="009924B9">
                <w:rPr>
                  <w:rFonts w:asciiTheme="minorHAnsi" w:hAnsiTheme="minorHAnsi"/>
                  <w:color w:val="FF0000"/>
                  <w:rPrChange w:id="1600" w:author="Martin Kazík" w:date="2020-01-23T11:23:00Z">
                    <w:rPr>
                      <w:rFonts w:asciiTheme="minorHAnsi" w:hAnsiTheme="minorHAnsi"/>
                    </w:rPr>
                  </w:rPrChange>
                </w:rPr>
                <w:delText xml:space="preserve">MILLER, Michael. </w:delText>
              </w:r>
              <w:r w:rsidR="00F64B71" w:rsidRPr="00F52EEF" w:rsidDel="009924B9">
                <w:rPr>
                  <w:rFonts w:asciiTheme="minorHAnsi" w:hAnsiTheme="minorHAnsi" w:cstheme="minorHAnsi"/>
                </w:rPr>
                <w:delText xml:space="preserve">2009. </w:delText>
              </w:r>
              <w:r w:rsidR="00F64B71" w:rsidRPr="00F52EEF" w:rsidDel="009924B9">
                <w:rPr>
                  <w:rFonts w:asciiTheme="minorHAnsi" w:hAnsiTheme="minorHAnsi" w:cstheme="minorHAnsi"/>
                  <w:i/>
                </w:rPr>
                <w:delText>YouTube for business: online video marketing for any business.</w:delText>
              </w:r>
              <w:r w:rsidR="00F64B71" w:rsidRPr="00F52EEF" w:rsidDel="009924B9">
                <w:rPr>
                  <w:rFonts w:asciiTheme="minorHAnsi" w:hAnsiTheme="minorHAnsi" w:cstheme="minorHAnsi"/>
                </w:rPr>
                <w:delText xml:space="preserve"> Indianapolis, Ind.: Que. ISBN 978-0-7897-3797-7</w:delText>
              </w:r>
            </w:del>
            <w:ins w:id="1601" w:author="Martin Kazík" w:date="2020-01-23T11:23:00Z">
              <w:del w:id="1602" w:author="FMK" w:date="2020-02-02T18:10:00Z">
                <w:r w:rsidRPr="00E54A23" w:rsidDel="009924B9">
                  <w:rPr>
                    <w:rFonts w:asciiTheme="minorHAnsi" w:hAnsiTheme="minorHAnsi" w:cstheme="minorHAnsi"/>
                    <w:color w:val="FF0000"/>
                  </w:rPr>
                  <w:delText>Internetový marketing s YouTube: průvodce využitím on-line videa v byznysu. Brno: Computer Press, 2012, 296 s. ISBN 9788025136720</w:delText>
                </w:r>
              </w:del>
            </w:ins>
            <w:del w:id="1603" w:author="FMK" w:date="2020-02-02T18:10:00Z">
              <w:r w:rsidRPr="00E54A23" w:rsidDel="009924B9">
                <w:rPr>
                  <w:rFonts w:asciiTheme="minorHAnsi" w:hAnsiTheme="minorHAnsi"/>
                  <w:color w:val="FF0000"/>
                  <w:rPrChange w:id="1604" w:author="Martin Kazík" w:date="2020-01-23T11:23:00Z">
                    <w:rPr>
                      <w:rFonts w:asciiTheme="minorHAnsi" w:hAnsiTheme="minorHAnsi"/>
                    </w:rPr>
                  </w:rPrChange>
                </w:rPr>
                <w:delText>.</w:delText>
              </w:r>
            </w:del>
          </w:p>
          <w:p w14:paraId="7514827C" w14:textId="225F26E2" w:rsidR="00E54A23" w:rsidRDefault="00F77671" w:rsidP="00935F76">
            <w:pPr>
              <w:tabs>
                <w:tab w:val="left" w:pos="567"/>
              </w:tabs>
              <w:jc w:val="both"/>
              <w:rPr>
                <w:ins w:id="1605" w:author="FMK" w:date="2020-01-29T19:11:00Z"/>
                <w:rFonts w:asciiTheme="minorHAnsi" w:hAnsiTheme="minorHAnsi"/>
                <w:color w:val="FF0000"/>
              </w:rPr>
            </w:pPr>
            <w:ins w:id="1606" w:author="FMK" w:date="2020-01-29T19:11:00Z">
              <w:r w:rsidRPr="00F77671">
                <w:rPr>
                  <w:rFonts w:asciiTheme="minorHAnsi" w:hAnsiTheme="minorHAnsi"/>
                  <w:color w:val="FF0000"/>
                </w:rPr>
                <w:t>GOLDEN, Matt.</w:t>
              </w:r>
            </w:ins>
            <w:ins w:id="1607" w:author="FMK" w:date="2020-01-29T19:12:00Z">
              <w:r>
                <w:rPr>
                  <w:rFonts w:asciiTheme="minorHAnsi" w:hAnsiTheme="minorHAnsi"/>
                  <w:color w:val="FF0000"/>
                </w:rPr>
                <w:t xml:space="preserve"> 2019.</w:t>
              </w:r>
            </w:ins>
            <w:ins w:id="1608" w:author="FMK" w:date="2020-01-29T19:11:00Z">
              <w:r w:rsidRPr="00F77671">
                <w:rPr>
                  <w:rFonts w:asciiTheme="minorHAnsi" w:hAnsiTheme="minorHAnsi"/>
                  <w:color w:val="FF0000"/>
                </w:rPr>
                <w:t xml:space="preserve"> </w:t>
              </w:r>
              <w:r w:rsidRPr="00F77671">
                <w:rPr>
                  <w:rFonts w:asciiTheme="minorHAnsi" w:hAnsiTheme="minorHAnsi"/>
                  <w:i/>
                  <w:color w:val="FF0000"/>
                  <w:rPrChange w:id="1609" w:author="FMK" w:date="2020-01-29T19:12:00Z">
                    <w:rPr>
                      <w:rFonts w:asciiTheme="minorHAnsi" w:hAnsiTheme="minorHAnsi"/>
                      <w:color w:val="FF0000"/>
                    </w:rPr>
                  </w:rPrChange>
                </w:rPr>
                <w:t>Social media marketing: unlock the secrets of YouTube, Facebook advertising, LinkedIn, Pinterest, Twitter and Instagram</w:t>
              </w:r>
              <w:r w:rsidRPr="00F77671">
                <w:rPr>
                  <w:rFonts w:asciiTheme="minorHAnsi" w:hAnsiTheme="minorHAnsi"/>
                  <w:color w:val="FF0000"/>
                </w:rPr>
                <w:t>. Spojené státy</w:t>
              </w:r>
              <w:r>
                <w:rPr>
                  <w:rFonts w:asciiTheme="minorHAnsi" w:hAnsiTheme="minorHAnsi"/>
                  <w:color w:val="FF0000"/>
                </w:rPr>
                <w:t xml:space="preserve"> americké</w:t>
              </w:r>
              <w:r w:rsidRPr="00F77671">
                <w:rPr>
                  <w:rFonts w:asciiTheme="minorHAnsi" w:hAnsiTheme="minorHAnsi"/>
                  <w:color w:val="FF0000"/>
                </w:rPr>
                <w:t>. ISBN 9781795683494.</w:t>
              </w:r>
            </w:ins>
          </w:p>
          <w:p w14:paraId="3C423A5F" w14:textId="77777777" w:rsidR="00F77671" w:rsidRDefault="00F77671" w:rsidP="00935F76">
            <w:pPr>
              <w:tabs>
                <w:tab w:val="left" w:pos="567"/>
              </w:tabs>
              <w:jc w:val="both"/>
              <w:rPr>
                <w:rFonts w:asciiTheme="minorHAnsi" w:hAnsiTheme="minorHAnsi"/>
                <w:color w:val="FF0000"/>
                <w:rPrChange w:id="1610" w:author="Martin Kazík" w:date="2020-01-23T11:23:00Z">
                  <w:rPr>
                    <w:rFonts w:asciiTheme="minorHAnsi" w:hAnsiTheme="minorHAnsi"/>
                  </w:rPr>
                </w:rPrChange>
              </w:rPr>
            </w:pPr>
          </w:p>
          <w:p w14:paraId="29177F84" w14:textId="77777777" w:rsidR="009924B9" w:rsidRDefault="00F64B71" w:rsidP="00935F76">
            <w:pPr>
              <w:tabs>
                <w:tab w:val="left" w:pos="567"/>
              </w:tabs>
              <w:jc w:val="both"/>
              <w:rPr>
                <w:ins w:id="1611" w:author="FMK" w:date="2020-02-02T18:10:00Z"/>
                <w:rFonts w:asciiTheme="minorHAnsi" w:hAnsiTheme="minorHAnsi"/>
                <w:color w:val="FF0000"/>
              </w:rPr>
            </w:pPr>
            <w:del w:id="1612" w:author="FMK" w:date="2020-02-02T18:10:00Z">
              <w:r w:rsidRPr="00F903A3" w:rsidDel="009924B9">
                <w:rPr>
                  <w:rFonts w:asciiTheme="minorHAnsi" w:hAnsiTheme="minorHAnsi"/>
                  <w:color w:val="FF0000"/>
                  <w:rPrChange w:id="1613" w:author="Martin Kazík" w:date="2020-01-23T11:23:00Z">
                    <w:rPr>
                      <w:rFonts w:asciiTheme="minorHAnsi" w:hAnsiTheme="minorHAnsi"/>
                    </w:rPr>
                  </w:rPrChange>
                </w:rPr>
                <w:delText xml:space="preserve">CLIFTON, Brian. 2012. </w:delText>
              </w:r>
              <w:r w:rsidRPr="00F903A3" w:rsidDel="009924B9">
                <w:rPr>
                  <w:rFonts w:asciiTheme="minorHAnsi" w:hAnsiTheme="minorHAnsi"/>
                  <w:i/>
                  <w:color w:val="FF0000"/>
                  <w:rPrChange w:id="1614" w:author="Martin Kazík" w:date="2020-01-23T11:23:00Z">
                    <w:rPr>
                      <w:rFonts w:asciiTheme="minorHAnsi" w:hAnsiTheme="minorHAnsi"/>
                      <w:i/>
                    </w:rPr>
                  </w:rPrChange>
                </w:rPr>
                <w:delText>Advanced Web metrics with Google Analytics</w:delText>
              </w:r>
              <w:r w:rsidRPr="00F903A3" w:rsidDel="009924B9">
                <w:rPr>
                  <w:rFonts w:asciiTheme="minorHAnsi" w:hAnsiTheme="minorHAnsi"/>
                  <w:color w:val="FF0000"/>
                  <w:rPrChange w:id="1615" w:author="Martin Kazík" w:date="2020-01-23T11:23:00Z">
                    <w:rPr>
                      <w:rFonts w:asciiTheme="minorHAnsi" w:hAnsiTheme="minorHAnsi"/>
                    </w:rPr>
                  </w:rPrChange>
                </w:rPr>
                <w:delText>. 3rd ed. Indianapolis, Ind: Wiley. ISBN 978-111-8168-448.</w:delText>
              </w:r>
            </w:del>
          </w:p>
          <w:p w14:paraId="2CDAF0AA" w14:textId="4E944492" w:rsidR="00F64B71" w:rsidRDefault="00F77671" w:rsidP="00935F76">
            <w:pPr>
              <w:tabs>
                <w:tab w:val="left" w:pos="567"/>
              </w:tabs>
              <w:jc w:val="both"/>
              <w:rPr>
                <w:ins w:id="1616" w:author="FMK" w:date="2020-01-29T19:14:00Z"/>
                <w:rFonts w:asciiTheme="minorHAnsi" w:hAnsiTheme="minorHAnsi"/>
                <w:color w:val="FF0000"/>
              </w:rPr>
            </w:pPr>
            <w:ins w:id="1617" w:author="FMK" w:date="2020-01-29T19:14:00Z">
              <w:r w:rsidRPr="00F77671">
                <w:rPr>
                  <w:rFonts w:asciiTheme="minorHAnsi" w:hAnsiTheme="minorHAnsi"/>
                  <w:color w:val="FF0000"/>
                </w:rPr>
                <w:t xml:space="preserve">FLORÈS, Laurent. </w:t>
              </w:r>
              <w:r>
                <w:rPr>
                  <w:rFonts w:asciiTheme="minorHAnsi" w:hAnsiTheme="minorHAnsi"/>
                  <w:color w:val="FF0000"/>
                </w:rPr>
                <w:t xml:space="preserve">2014. </w:t>
              </w:r>
              <w:r w:rsidRPr="00F77671">
                <w:rPr>
                  <w:rFonts w:asciiTheme="minorHAnsi" w:hAnsiTheme="minorHAnsi"/>
                  <w:i/>
                  <w:color w:val="FF0000"/>
                  <w:rPrChange w:id="1618" w:author="FMK" w:date="2020-01-29T19:14:00Z">
                    <w:rPr>
                      <w:rFonts w:asciiTheme="minorHAnsi" w:hAnsiTheme="minorHAnsi"/>
                      <w:color w:val="FF0000"/>
                    </w:rPr>
                  </w:rPrChange>
                </w:rPr>
                <w:t>How to measure digital marketing: metrics for assessing impact and designing success.</w:t>
              </w:r>
              <w:r w:rsidRPr="00F77671">
                <w:rPr>
                  <w:rFonts w:asciiTheme="minorHAnsi" w:hAnsiTheme="minorHAnsi"/>
                  <w:color w:val="FF0000"/>
                </w:rPr>
                <w:t xml:space="preserve"> Houndmills, Basingstoke, Hampshire: Palg</w:t>
              </w:r>
              <w:r>
                <w:rPr>
                  <w:rFonts w:asciiTheme="minorHAnsi" w:hAnsiTheme="minorHAnsi"/>
                  <w:color w:val="FF0000"/>
                </w:rPr>
                <w:t>rave Macmillan</w:t>
              </w:r>
              <w:r w:rsidRPr="00F77671">
                <w:rPr>
                  <w:rFonts w:asciiTheme="minorHAnsi" w:hAnsiTheme="minorHAnsi"/>
                  <w:color w:val="FF0000"/>
                </w:rPr>
                <w:t>. ISBN 9781137340689.</w:t>
              </w:r>
            </w:ins>
          </w:p>
          <w:p w14:paraId="0BCC44EA" w14:textId="77777777" w:rsidR="00F77671" w:rsidRPr="00F903A3" w:rsidRDefault="00F77671" w:rsidP="00935F76">
            <w:pPr>
              <w:tabs>
                <w:tab w:val="left" w:pos="567"/>
              </w:tabs>
              <w:jc w:val="both"/>
              <w:rPr>
                <w:rFonts w:asciiTheme="minorHAnsi" w:hAnsiTheme="minorHAnsi"/>
                <w:color w:val="FF0000"/>
                <w:rPrChange w:id="1619" w:author="Martin Kazík" w:date="2020-01-23T11:23:00Z">
                  <w:rPr>
                    <w:rFonts w:asciiTheme="minorHAnsi" w:hAnsiTheme="minorHAnsi"/>
                  </w:rPr>
                </w:rPrChange>
              </w:rPr>
            </w:pPr>
          </w:p>
          <w:p w14:paraId="664F83A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COOPER, Nate a Kim GEE. 2015. </w:t>
            </w:r>
            <w:r w:rsidRPr="00F52EEF">
              <w:rPr>
                <w:rFonts w:asciiTheme="minorHAnsi" w:hAnsiTheme="minorHAnsi" w:cstheme="minorHAnsi"/>
                <w:i/>
                <w:iCs/>
              </w:rPr>
              <w:t>Vytvoř si [ku:l] web</w:t>
            </w:r>
            <w:r w:rsidRPr="00F52EEF">
              <w:rPr>
                <w:rFonts w:asciiTheme="minorHAnsi" w:hAnsiTheme="minorHAnsi" w:cstheme="minorHAnsi"/>
              </w:rPr>
              <w:t>. Brno: Computer Press. ISBN 978-802-5145-869.</w:t>
            </w:r>
          </w:p>
          <w:p w14:paraId="137B362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372250D" w14:textId="77777777" w:rsidTr="00C6559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1AF1A5CB"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3445CF7" w14:textId="77777777" w:rsidTr="00C65594">
        <w:tc>
          <w:tcPr>
            <w:tcW w:w="5605" w:type="dxa"/>
            <w:gridSpan w:val="3"/>
            <w:tcBorders>
              <w:top w:val="single" w:sz="2" w:space="0" w:color="auto"/>
            </w:tcBorders>
            <w:shd w:val="clear" w:color="auto" w:fill="F7CAAC"/>
          </w:tcPr>
          <w:p w14:paraId="0D04486E"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785B5C3B"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63EE2D1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DD76C88" w14:textId="77777777" w:rsidTr="00C65594">
        <w:tc>
          <w:tcPr>
            <w:tcW w:w="10673" w:type="dxa"/>
            <w:gridSpan w:val="8"/>
            <w:shd w:val="clear" w:color="auto" w:fill="F7CAAC"/>
          </w:tcPr>
          <w:p w14:paraId="30AF3D8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236B4ACF" w14:textId="77777777" w:rsidTr="00E54A23">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20" w:author="Martin Kazík" w:date="2020-01-23T11:23:00Z">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99"/>
          <w:trPrChange w:id="1621" w:author="Martin Kazík" w:date="2020-01-23T11:23:00Z">
            <w:trPr>
              <w:gridBefore w:val="8"/>
              <w:trHeight w:val="2396"/>
            </w:trPr>
          </w:trPrChange>
        </w:trPr>
        <w:tc>
          <w:tcPr>
            <w:tcW w:w="10673" w:type="dxa"/>
            <w:gridSpan w:val="8"/>
            <w:tcPrChange w:id="1622" w:author="Martin Kazík" w:date="2020-01-23T11:23:00Z">
              <w:tcPr>
                <w:tcW w:w="10673" w:type="dxa"/>
                <w:gridSpan w:val="2"/>
              </w:tcPr>
            </w:tcPrChange>
          </w:tcPr>
          <w:p w14:paraId="5C6B821C"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color w:val="FF0000"/>
              </w:rPr>
            </w:pPr>
          </w:p>
        </w:tc>
      </w:tr>
    </w:tbl>
    <w:p w14:paraId="04DA839D" w14:textId="77777777" w:rsidR="000143A8" w:rsidRDefault="000143A8">
      <w:pPr>
        <w:rPr>
          <w:ins w:id="1623" w:author="Radim Bačuvčík" w:date="2020-02-06T14:52:00Z"/>
        </w:rPr>
      </w:pPr>
      <w:ins w:id="1624" w:author="Radim Bačuvčík" w:date="2020-02-06T14:52: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Change w:id="1625">
          <w:tblGrid>
            <w:gridCol w:w="3904"/>
            <w:gridCol w:w="567"/>
            <w:gridCol w:w="1134"/>
            <w:gridCol w:w="889"/>
            <w:gridCol w:w="816"/>
            <w:gridCol w:w="2156"/>
            <w:gridCol w:w="539"/>
            <w:gridCol w:w="267"/>
            <w:gridCol w:w="401"/>
            <w:gridCol w:w="10272"/>
          </w:tblGrid>
        </w:tblGridChange>
      </w:tblGrid>
      <w:tr w:rsidR="00F64B71" w:rsidRPr="00F52EEF" w14:paraId="662983C3" w14:textId="77777777" w:rsidTr="00C65594">
        <w:tc>
          <w:tcPr>
            <w:tcW w:w="10673" w:type="dxa"/>
            <w:gridSpan w:val="8"/>
            <w:tcBorders>
              <w:bottom w:val="double" w:sz="4" w:space="0" w:color="auto"/>
            </w:tcBorders>
            <w:shd w:val="clear" w:color="auto" w:fill="BDD6EE"/>
          </w:tcPr>
          <w:p w14:paraId="0184FEA4" w14:textId="04106AB6"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1E7ADFF2" w14:textId="77777777" w:rsidTr="00C65594">
        <w:tc>
          <w:tcPr>
            <w:tcW w:w="3904" w:type="dxa"/>
            <w:tcBorders>
              <w:top w:val="double" w:sz="4" w:space="0" w:color="auto"/>
            </w:tcBorders>
            <w:shd w:val="clear" w:color="auto" w:fill="F7CAAC"/>
          </w:tcPr>
          <w:p w14:paraId="61B0B3C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52EE63E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Digitální komunikace 2</w:t>
            </w:r>
          </w:p>
        </w:tc>
      </w:tr>
      <w:tr w:rsidR="00F64B71" w:rsidRPr="00F52EEF" w14:paraId="29BC3CD3" w14:textId="77777777" w:rsidTr="00C65594">
        <w:tc>
          <w:tcPr>
            <w:tcW w:w="3904" w:type="dxa"/>
            <w:shd w:val="clear" w:color="auto" w:fill="F7CAAC"/>
          </w:tcPr>
          <w:p w14:paraId="6AEE10A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A015997"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30D6D2F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C692BA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10409383" w14:textId="77777777" w:rsidTr="00C65594">
        <w:tc>
          <w:tcPr>
            <w:tcW w:w="3904" w:type="dxa"/>
            <w:shd w:val="clear" w:color="auto" w:fill="F7CAAC"/>
          </w:tcPr>
          <w:p w14:paraId="3576230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0298142"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235074A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6098F76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6758DD9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573B127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3</w:t>
            </w:r>
          </w:p>
        </w:tc>
      </w:tr>
      <w:tr w:rsidR="00F64B71" w:rsidRPr="00F52EEF" w14:paraId="42A88DB1" w14:textId="77777777" w:rsidTr="00C65594">
        <w:tc>
          <w:tcPr>
            <w:tcW w:w="3904" w:type="dxa"/>
            <w:shd w:val="clear" w:color="auto" w:fill="F7CAAC"/>
          </w:tcPr>
          <w:p w14:paraId="1867BD1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5ECEE809"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Digitální komunikace 1</w:t>
            </w:r>
          </w:p>
        </w:tc>
      </w:tr>
      <w:tr w:rsidR="00F64B71" w:rsidRPr="00F52EEF" w14:paraId="39D74EB9" w14:textId="77777777" w:rsidTr="00C65594">
        <w:tc>
          <w:tcPr>
            <w:tcW w:w="3904" w:type="dxa"/>
            <w:shd w:val="clear" w:color="auto" w:fill="F7CAAC"/>
          </w:tcPr>
          <w:p w14:paraId="575092C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91B76BE"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56" w:type="dxa"/>
            <w:shd w:val="clear" w:color="auto" w:fill="F7CAAC"/>
          </w:tcPr>
          <w:p w14:paraId="3DA7356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52B9B811" w14:textId="77E2784A" w:rsidR="00F64B71" w:rsidRPr="00F52EEF" w:rsidRDefault="008A154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5B9D2740" w14:textId="77777777" w:rsidTr="00C65594">
        <w:tc>
          <w:tcPr>
            <w:tcW w:w="3904" w:type="dxa"/>
            <w:shd w:val="clear" w:color="auto" w:fill="F7CAAC"/>
          </w:tcPr>
          <w:p w14:paraId="13F3F44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0EF6FA3" w14:textId="77777777" w:rsidR="00F64B71" w:rsidRPr="00F52EEF" w:rsidRDefault="00F64B71" w:rsidP="00935F76">
            <w:pPr>
              <w:tabs>
                <w:tab w:val="left" w:pos="567"/>
              </w:tabs>
              <w:autoSpaceDE w:val="0"/>
              <w:autoSpaceDN w:val="0"/>
              <w:adjustRightInd w:val="0"/>
              <w:rPr>
                <w:rFonts w:asciiTheme="minorHAnsi" w:hAnsiTheme="minorHAnsi" w:cstheme="minorHAnsi"/>
              </w:rPr>
            </w:pPr>
          </w:p>
          <w:p w14:paraId="4C9A6EE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F0C51DB" w14:textId="77777777" w:rsidTr="00C65594">
        <w:trPr>
          <w:trHeight w:val="554"/>
        </w:trPr>
        <w:tc>
          <w:tcPr>
            <w:tcW w:w="10673" w:type="dxa"/>
            <w:gridSpan w:val="8"/>
            <w:tcBorders>
              <w:top w:val="nil"/>
            </w:tcBorders>
          </w:tcPr>
          <w:p w14:paraId="550AB571" w14:textId="77777777" w:rsidR="00C65594" w:rsidRPr="00F52EEF" w:rsidRDefault="00C65594"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F52EEF">
              <w:rPr>
                <w:rFonts w:asciiTheme="minorHAnsi" w:eastAsia="Calibri" w:hAnsiTheme="minorHAnsi" w:cstheme="minorHAnsi"/>
              </w:rPr>
              <w:t xml:space="preserve"> 80% účast na cvičeních</w:t>
            </w:r>
            <w:r>
              <w:rPr>
                <w:rFonts w:asciiTheme="minorHAnsi" w:eastAsia="Calibri" w:hAnsiTheme="minorHAnsi" w:cstheme="minorHAnsi"/>
              </w:rPr>
              <w:t>.</w:t>
            </w:r>
          </w:p>
          <w:p w14:paraId="16DF9488" w14:textId="77777777" w:rsidR="00C65594" w:rsidRPr="00F52EEF" w:rsidRDefault="00C65594" w:rsidP="00935F76">
            <w:pPr>
              <w:tabs>
                <w:tab w:val="left" w:pos="567"/>
              </w:tabs>
              <w:jc w:val="both"/>
              <w:rPr>
                <w:rFonts w:asciiTheme="minorHAnsi" w:eastAsia="Calibr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Vypracování seminární práce na dané téma</w:t>
            </w:r>
            <w:r>
              <w:rPr>
                <w:rFonts w:asciiTheme="minorHAnsi" w:eastAsia="Calibri" w:hAnsiTheme="minorHAnsi" w:cstheme="minorHAnsi"/>
              </w:rPr>
              <w:t>.</w:t>
            </w:r>
          </w:p>
          <w:p w14:paraId="0D632197" w14:textId="1A51EF23" w:rsidR="00F64B71" w:rsidRPr="00F52EEF" w:rsidRDefault="00C65594" w:rsidP="00935F76">
            <w:pPr>
              <w:tabs>
                <w:tab w:val="left" w:pos="567"/>
              </w:tabs>
              <w:jc w:val="both"/>
              <w:rPr>
                <w:rFonts w:asciiTheme="minorHAnsi" w:hAnsiTheme="minorHAnsi" w:cstheme="minorHAnsi"/>
              </w:rPr>
            </w:pPr>
            <w:r>
              <w:rPr>
                <w:rFonts w:asciiTheme="minorHAnsi" w:eastAsia="Calibri" w:hAnsiTheme="minorHAnsi" w:cstheme="minorHAnsi"/>
              </w:rPr>
              <w:t>3.</w:t>
            </w:r>
            <w:r w:rsidRPr="00F52EEF">
              <w:rPr>
                <w:rFonts w:asciiTheme="minorHAnsi" w:eastAsia="Calibri" w:hAnsiTheme="minorHAnsi" w:cstheme="minorHAnsi"/>
              </w:rPr>
              <w:t xml:space="preserve"> Závěrečný znalostní test</w:t>
            </w:r>
            <w:r>
              <w:rPr>
                <w:rFonts w:asciiTheme="minorHAnsi" w:eastAsia="Calibri" w:hAnsiTheme="minorHAnsi" w:cstheme="minorHAnsi"/>
              </w:rPr>
              <w:t>.</w:t>
            </w:r>
          </w:p>
        </w:tc>
      </w:tr>
      <w:tr w:rsidR="00F64B71" w:rsidRPr="00F52EEF" w14:paraId="7D1A6BAD" w14:textId="77777777" w:rsidTr="00C65594">
        <w:trPr>
          <w:trHeight w:val="197"/>
        </w:trPr>
        <w:tc>
          <w:tcPr>
            <w:tcW w:w="3904" w:type="dxa"/>
            <w:tcBorders>
              <w:top w:val="nil"/>
            </w:tcBorders>
            <w:shd w:val="clear" w:color="auto" w:fill="F7CAAC"/>
          </w:tcPr>
          <w:p w14:paraId="06AD1AA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9E40ED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PhDr. Tomáš Šula, Ph.D. </w:t>
            </w:r>
          </w:p>
        </w:tc>
      </w:tr>
      <w:tr w:rsidR="00F64B71" w:rsidRPr="00F52EEF" w14:paraId="20DC0A72" w14:textId="77777777" w:rsidTr="00C65594">
        <w:trPr>
          <w:trHeight w:val="243"/>
        </w:trPr>
        <w:tc>
          <w:tcPr>
            <w:tcW w:w="3904" w:type="dxa"/>
            <w:tcBorders>
              <w:top w:val="nil"/>
            </w:tcBorders>
            <w:shd w:val="clear" w:color="auto" w:fill="F7CAAC"/>
          </w:tcPr>
          <w:p w14:paraId="79A1CBA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4F0F813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na výuce.</w:t>
            </w:r>
          </w:p>
        </w:tc>
      </w:tr>
      <w:tr w:rsidR="00F64B71" w:rsidRPr="00F52EEF" w14:paraId="6E641972" w14:textId="77777777" w:rsidTr="00C65594">
        <w:tc>
          <w:tcPr>
            <w:tcW w:w="3904" w:type="dxa"/>
            <w:shd w:val="clear" w:color="auto" w:fill="F7CAAC"/>
          </w:tcPr>
          <w:p w14:paraId="3489827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A5FF5C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4EF5026" w14:textId="77777777" w:rsidTr="00C65594">
        <w:trPr>
          <w:trHeight w:val="122"/>
        </w:trPr>
        <w:tc>
          <w:tcPr>
            <w:tcW w:w="10673" w:type="dxa"/>
            <w:gridSpan w:val="8"/>
            <w:tcBorders>
              <w:top w:val="nil"/>
            </w:tcBorders>
          </w:tcPr>
          <w:p w14:paraId="113121E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6C86516" w14:textId="77777777" w:rsidTr="00C65594">
        <w:tc>
          <w:tcPr>
            <w:tcW w:w="3904" w:type="dxa"/>
            <w:shd w:val="clear" w:color="auto" w:fill="F7CAAC"/>
          </w:tcPr>
          <w:p w14:paraId="0BE28D7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0D5A930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B55C2AA" w14:textId="77777777" w:rsidTr="00C65594">
        <w:trPr>
          <w:trHeight w:val="1900"/>
        </w:trPr>
        <w:tc>
          <w:tcPr>
            <w:tcW w:w="10673" w:type="dxa"/>
            <w:gridSpan w:val="8"/>
            <w:tcBorders>
              <w:top w:val="nil"/>
              <w:bottom w:val="single" w:sz="12" w:space="0" w:color="auto"/>
            </w:tcBorders>
          </w:tcPr>
          <w:p w14:paraId="364A2E49" w14:textId="216619F1" w:rsidR="00F64B71" w:rsidRDefault="00F64B71" w:rsidP="00935F76">
            <w:pPr>
              <w:tabs>
                <w:tab w:val="left" w:pos="567"/>
              </w:tabs>
              <w:jc w:val="both"/>
              <w:rPr>
                <w:ins w:id="1626" w:author="Martin Kazík" w:date="2020-01-23T11:23:00Z"/>
                <w:rFonts w:asciiTheme="minorHAnsi" w:hAnsiTheme="minorHAnsi" w:cstheme="minorHAnsi"/>
                <w:b/>
              </w:rPr>
            </w:pPr>
            <w:del w:id="1627" w:author="Martin Kazík" w:date="2020-01-23T11:23:00Z">
              <w:r w:rsidRPr="00F52EEF">
                <w:rPr>
                  <w:rFonts w:asciiTheme="minorHAnsi" w:hAnsiTheme="minorHAnsi" w:cstheme="minorHAnsi"/>
                </w:rPr>
                <w:delText>Cílem předmětu je rozšířit znalosti studentů v prostředí digitální komunikace, prakticky zvládnout základní nástroje reklamy v digitální komunikace s důrazem na online komunikaci. Důraz je kladen na pochopení funkcí a reálného zvladnutí aplikace nabytých vědomostí do praxe.</w:delText>
              </w:r>
            </w:del>
            <w:ins w:id="1628" w:author="Martin Kazík" w:date="2020-01-23T11:23:00Z">
              <w:r w:rsidR="00E54A23" w:rsidRPr="00E54A23">
                <w:rPr>
                  <w:rFonts w:asciiTheme="minorHAnsi" w:hAnsiTheme="minorHAnsi" w:cstheme="minorHAnsi"/>
                  <w:b/>
                </w:rPr>
                <w:t>Probíraná témata:</w:t>
              </w:r>
            </w:ins>
          </w:p>
          <w:p w14:paraId="54FC62CD" w14:textId="77777777" w:rsidR="00E54A23" w:rsidRDefault="00E54A23" w:rsidP="00E54A23">
            <w:pPr>
              <w:tabs>
                <w:tab w:val="left" w:pos="567"/>
              </w:tabs>
              <w:rPr>
                <w:ins w:id="1629" w:author="Martin Kazík" w:date="2020-01-23T11:23:00Z"/>
                <w:rFonts w:ascii="Tahoma" w:hAnsi="Tahoma" w:cs="Tahoma"/>
                <w:color w:val="000000"/>
                <w:sz w:val="17"/>
                <w:szCs w:val="17"/>
                <w:shd w:val="clear" w:color="auto" w:fill="FFFFFF"/>
              </w:rPr>
            </w:pPr>
            <w:ins w:id="1630" w:author="Martin Kazík" w:date="2020-01-23T11:23:00Z">
              <w:r w:rsidRPr="00E54A23">
                <w:rPr>
                  <w:rFonts w:ascii="Tahoma" w:hAnsi="Tahoma" w:cs="Tahoma"/>
                  <w:color w:val="000000"/>
                  <w:sz w:val="17"/>
                  <w:szCs w:val="17"/>
                  <w:shd w:val="clear" w:color="auto" w:fill="FFFFFF"/>
                </w:rPr>
                <w:t>-</w:t>
              </w:r>
              <w:r>
                <w:rPr>
                  <w:rFonts w:ascii="Tahoma" w:hAnsi="Tahoma" w:cs="Tahoma"/>
                  <w:color w:val="000000"/>
                  <w:sz w:val="17"/>
                  <w:szCs w:val="17"/>
                  <w:shd w:val="clear" w:color="auto" w:fill="FFFFFF"/>
                </w:rPr>
                <w:t xml:space="preserve"> </w:t>
              </w:r>
              <w:r w:rsidRPr="00E54A23">
                <w:rPr>
                  <w:rFonts w:ascii="Tahoma" w:hAnsi="Tahoma" w:cs="Tahoma"/>
                  <w:color w:val="000000"/>
                  <w:sz w:val="17"/>
                  <w:szCs w:val="17"/>
                  <w:shd w:val="clear" w:color="auto" w:fill="FFFFFF"/>
                </w:rPr>
                <w:t>reklamní PPC systémy</w:t>
              </w:r>
            </w:ins>
          </w:p>
          <w:p w14:paraId="781F48C1" w14:textId="77777777" w:rsidR="00E54A23" w:rsidRDefault="00E54A23" w:rsidP="00E54A23">
            <w:pPr>
              <w:tabs>
                <w:tab w:val="left" w:pos="567"/>
              </w:tabs>
              <w:rPr>
                <w:ins w:id="1631" w:author="Martin Kazík" w:date="2020-01-23T11:23:00Z"/>
                <w:rFonts w:ascii="Tahoma" w:hAnsi="Tahoma" w:cs="Tahoma"/>
                <w:color w:val="000000"/>
                <w:sz w:val="17"/>
                <w:szCs w:val="17"/>
                <w:shd w:val="clear" w:color="auto" w:fill="FFFFFF"/>
              </w:rPr>
            </w:pPr>
            <w:ins w:id="1632" w:author="Martin Kazík" w:date="2020-01-23T11:23:00Z">
              <w:r>
                <w:rPr>
                  <w:rFonts w:ascii="Tahoma" w:hAnsi="Tahoma" w:cs="Tahoma"/>
                  <w:color w:val="000000"/>
                  <w:sz w:val="17"/>
                  <w:szCs w:val="17"/>
                  <w:shd w:val="clear" w:color="auto" w:fill="FFFFFF"/>
                </w:rPr>
                <w:t>-</w:t>
              </w:r>
              <w:r w:rsidRPr="00E54A23">
                <w:rPr>
                  <w:rFonts w:ascii="Tahoma" w:hAnsi="Tahoma" w:cs="Tahoma"/>
                  <w:color w:val="000000"/>
                  <w:sz w:val="17"/>
                  <w:szCs w:val="17"/>
                  <w:shd w:val="clear" w:color="auto" w:fill="FFFFFF"/>
                </w:rPr>
                <w:t xml:space="preserve"> displayová reklama</w:t>
              </w:r>
            </w:ins>
          </w:p>
          <w:p w14:paraId="2799D987" w14:textId="77777777" w:rsidR="00E54A23" w:rsidRDefault="00E54A23" w:rsidP="00E54A23">
            <w:pPr>
              <w:tabs>
                <w:tab w:val="left" w:pos="567"/>
              </w:tabs>
              <w:rPr>
                <w:ins w:id="1633" w:author="Martin Kazík" w:date="2020-01-23T11:23:00Z"/>
                <w:rFonts w:ascii="Tahoma" w:hAnsi="Tahoma" w:cs="Tahoma"/>
                <w:color w:val="000000"/>
                <w:sz w:val="17"/>
                <w:szCs w:val="17"/>
                <w:shd w:val="clear" w:color="auto" w:fill="FFFFFF"/>
              </w:rPr>
            </w:pPr>
            <w:ins w:id="1634" w:author="Martin Kazík" w:date="2020-01-23T11:23:00Z">
              <w:r>
                <w:rPr>
                  <w:rFonts w:ascii="Tahoma" w:hAnsi="Tahoma" w:cs="Tahoma"/>
                  <w:color w:val="000000"/>
                  <w:sz w:val="17"/>
                  <w:szCs w:val="17"/>
                  <w:shd w:val="clear" w:color="auto" w:fill="FFFFFF"/>
                </w:rPr>
                <w:t>-</w:t>
              </w:r>
              <w:r w:rsidRPr="00E54A23">
                <w:rPr>
                  <w:rFonts w:ascii="Tahoma" w:hAnsi="Tahoma" w:cs="Tahoma"/>
                  <w:color w:val="000000"/>
                  <w:sz w:val="17"/>
                  <w:szCs w:val="17"/>
                  <w:shd w:val="clear" w:color="auto" w:fill="FFFFFF"/>
                </w:rPr>
                <w:t xml:space="preserve"> optimalizace webových prezentací</w:t>
              </w:r>
            </w:ins>
          </w:p>
          <w:p w14:paraId="27977AE5" w14:textId="77777777" w:rsidR="00E54A23" w:rsidRDefault="00E54A23" w:rsidP="00E54A23">
            <w:pPr>
              <w:tabs>
                <w:tab w:val="left" w:pos="567"/>
              </w:tabs>
              <w:rPr>
                <w:ins w:id="1635" w:author="Martin Kazík" w:date="2020-01-23T11:23:00Z"/>
                <w:rFonts w:ascii="Tahoma" w:hAnsi="Tahoma" w:cs="Tahoma"/>
                <w:color w:val="000000"/>
                <w:sz w:val="17"/>
                <w:szCs w:val="17"/>
                <w:shd w:val="clear" w:color="auto" w:fill="FFFFFF"/>
              </w:rPr>
            </w:pPr>
            <w:ins w:id="1636" w:author="Martin Kazík" w:date="2020-01-23T11:23:00Z">
              <w:r>
                <w:rPr>
                  <w:rFonts w:ascii="Tahoma" w:hAnsi="Tahoma" w:cs="Tahoma"/>
                  <w:color w:val="000000"/>
                  <w:sz w:val="17"/>
                  <w:szCs w:val="17"/>
                  <w:shd w:val="clear" w:color="auto" w:fill="FFFFFF"/>
                </w:rPr>
                <w:t>-</w:t>
              </w:r>
              <w:r w:rsidRPr="00E54A23">
                <w:rPr>
                  <w:rFonts w:ascii="Tahoma" w:hAnsi="Tahoma" w:cs="Tahoma"/>
                  <w:color w:val="000000"/>
                  <w:sz w:val="17"/>
                  <w:szCs w:val="17"/>
                  <w:shd w:val="clear" w:color="auto" w:fill="FFFFFF"/>
                </w:rPr>
                <w:t xml:space="preserve"> optimalizace seo</w:t>
              </w:r>
            </w:ins>
          </w:p>
          <w:p w14:paraId="5777991B" w14:textId="77777777" w:rsidR="00E54A23" w:rsidRDefault="00E54A23" w:rsidP="00E54A23">
            <w:pPr>
              <w:tabs>
                <w:tab w:val="left" w:pos="567"/>
              </w:tabs>
              <w:rPr>
                <w:ins w:id="1637" w:author="Martin Kazík" w:date="2020-01-23T11:23:00Z"/>
                <w:rFonts w:ascii="Tahoma" w:hAnsi="Tahoma" w:cs="Tahoma"/>
                <w:color w:val="000000"/>
                <w:sz w:val="17"/>
                <w:szCs w:val="17"/>
                <w:shd w:val="clear" w:color="auto" w:fill="FFFFFF"/>
              </w:rPr>
            </w:pPr>
            <w:ins w:id="1638" w:author="Martin Kazík" w:date="2020-01-23T11:23:00Z">
              <w:r>
                <w:rPr>
                  <w:rFonts w:ascii="Tahoma" w:hAnsi="Tahoma" w:cs="Tahoma"/>
                  <w:color w:val="000000"/>
                  <w:sz w:val="17"/>
                  <w:szCs w:val="17"/>
                  <w:shd w:val="clear" w:color="auto" w:fill="FFFFFF"/>
                </w:rPr>
                <w:t>-</w:t>
              </w:r>
              <w:r w:rsidRPr="00E54A23">
                <w:rPr>
                  <w:rFonts w:ascii="Tahoma" w:hAnsi="Tahoma" w:cs="Tahoma"/>
                  <w:color w:val="000000"/>
                  <w:sz w:val="17"/>
                  <w:szCs w:val="17"/>
                  <w:shd w:val="clear" w:color="auto" w:fill="FFFFFF"/>
                </w:rPr>
                <w:t xml:space="preserve"> optimalizace PPC kamapaní</w:t>
              </w:r>
            </w:ins>
          </w:p>
          <w:p w14:paraId="7FD66B9F" w14:textId="77777777" w:rsidR="00E54A23" w:rsidRDefault="00E54A23" w:rsidP="00E54A23">
            <w:pPr>
              <w:tabs>
                <w:tab w:val="left" w:pos="567"/>
              </w:tabs>
              <w:rPr>
                <w:ins w:id="1639" w:author="Martin Kazík" w:date="2020-01-23T11:23:00Z"/>
                <w:rFonts w:ascii="Tahoma" w:hAnsi="Tahoma" w:cs="Tahoma"/>
                <w:color w:val="000000"/>
                <w:sz w:val="17"/>
                <w:szCs w:val="17"/>
                <w:shd w:val="clear" w:color="auto" w:fill="FFFFFF"/>
              </w:rPr>
            </w:pPr>
            <w:ins w:id="1640" w:author="Martin Kazík" w:date="2020-01-23T11:23:00Z">
              <w:r>
                <w:rPr>
                  <w:rFonts w:ascii="Tahoma" w:hAnsi="Tahoma" w:cs="Tahoma"/>
                  <w:color w:val="000000"/>
                  <w:sz w:val="17"/>
                  <w:szCs w:val="17"/>
                  <w:shd w:val="clear" w:color="auto" w:fill="FFFFFF"/>
                </w:rPr>
                <w:t>-</w:t>
              </w:r>
              <w:r w:rsidRPr="00E54A23">
                <w:rPr>
                  <w:rFonts w:ascii="Tahoma" w:hAnsi="Tahoma" w:cs="Tahoma"/>
                  <w:color w:val="000000"/>
                  <w:sz w:val="17"/>
                  <w:szCs w:val="17"/>
                  <w:shd w:val="clear" w:color="auto" w:fill="FFFFFF"/>
                </w:rPr>
                <w:t xml:space="preserve"> nové nástroje komunikace na internetu</w:t>
              </w:r>
            </w:ins>
          </w:p>
          <w:p w14:paraId="08F8D1BC" w14:textId="77777777" w:rsidR="00E54A23" w:rsidRDefault="00E54A23" w:rsidP="00E54A23">
            <w:pPr>
              <w:tabs>
                <w:tab w:val="left" w:pos="567"/>
              </w:tabs>
              <w:rPr>
                <w:ins w:id="1641" w:author="Martin Kazík" w:date="2020-01-23T11:23:00Z"/>
                <w:rFonts w:ascii="Tahoma" w:hAnsi="Tahoma" w:cs="Tahoma"/>
                <w:color w:val="000000"/>
                <w:sz w:val="17"/>
                <w:szCs w:val="17"/>
                <w:shd w:val="clear" w:color="auto" w:fill="FFFFFF"/>
              </w:rPr>
            </w:pPr>
            <w:ins w:id="1642" w:author="Martin Kazík" w:date="2020-01-23T11:23:00Z">
              <w:r>
                <w:rPr>
                  <w:rFonts w:ascii="Tahoma" w:hAnsi="Tahoma" w:cs="Tahoma"/>
                  <w:color w:val="000000"/>
                  <w:sz w:val="17"/>
                  <w:szCs w:val="17"/>
                  <w:shd w:val="clear" w:color="auto" w:fill="FFFFFF"/>
                </w:rPr>
                <w:t>-</w:t>
              </w:r>
              <w:r w:rsidRPr="00E54A23">
                <w:rPr>
                  <w:rFonts w:ascii="Tahoma" w:hAnsi="Tahoma" w:cs="Tahoma"/>
                  <w:color w:val="000000"/>
                  <w:sz w:val="17"/>
                  <w:szCs w:val="17"/>
                  <w:shd w:val="clear" w:color="auto" w:fill="FFFFFF"/>
                </w:rPr>
                <w:t xml:space="preserve"> měření úspěšnosti komunikace</w:t>
              </w:r>
            </w:ins>
          </w:p>
          <w:p w14:paraId="17AF7456" w14:textId="77777777" w:rsidR="00E54A23" w:rsidRDefault="00E54A23" w:rsidP="00E54A23">
            <w:pPr>
              <w:tabs>
                <w:tab w:val="left" w:pos="567"/>
              </w:tabs>
              <w:rPr>
                <w:ins w:id="1643" w:author="Martin Kazík" w:date="2020-01-23T11:23:00Z"/>
                <w:rFonts w:ascii="Tahoma" w:hAnsi="Tahoma" w:cs="Tahoma"/>
                <w:color w:val="000000"/>
                <w:sz w:val="17"/>
                <w:szCs w:val="17"/>
                <w:shd w:val="clear" w:color="auto" w:fill="FFFFFF"/>
              </w:rPr>
            </w:pPr>
            <w:ins w:id="1644" w:author="Martin Kazík" w:date="2020-01-23T11:23:00Z">
              <w:r>
                <w:rPr>
                  <w:rFonts w:ascii="Tahoma" w:hAnsi="Tahoma" w:cs="Tahoma"/>
                  <w:color w:val="000000"/>
                  <w:sz w:val="17"/>
                  <w:szCs w:val="17"/>
                  <w:shd w:val="clear" w:color="auto" w:fill="FFFFFF"/>
                </w:rPr>
                <w:t>-</w:t>
              </w:r>
              <w:r w:rsidRPr="00E54A23">
                <w:rPr>
                  <w:rFonts w:ascii="Tahoma" w:hAnsi="Tahoma" w:cs="Tahoma"/>
                  <w:color w:val="000000"/>
                  <w:sz w:val="17"/>
                  <w:szCs w:val="17"/>
                  <w:shd w:val="clear" w:color="auto" w:fill="FFFFFF"/>
                </w:rPr>
                <w:t xml:space="preserve"> vyhodnocování kampaní, stanovování KPI's</w:t>
              </w:r>
            </w:ins>
          </w:p>
          <w:p w14:paraId="30DAF780" w14:textId="4CC309C5" w:rsidR="00E54A23" w:rsidRPr="00E54A23" w:rsidRDefault="00E54A23">
            <w:pPr>
              <w:tabs>
                <w:tab w:val="left" w:pos="567"/>
              </w:tabs>
              <w:rPr>
                <w:rFonts w:asciiTheme="minorHAnsi" w:hAnsiTheme="minorHAnsi" w:cstheme="minorHAnsi"/>
              </w:rPr>
              <w:pPrChange w:id="1645" w:author="Martin Kazík" w:date="2020-01-23T11:23:00Z">
                <w:pPr>
                  <w:tabs>
                    <w:tab w:val="left" w:pos="567"/>
                  </w:tabs>
                  <w:jc w:val="both"/>
                </w:pPr>
              </w:pPrChange>
            </w:pPr>
            <w:ins w:id="1646" w:author="Martin Kazík" w:date="2020-01-23T11:23:00Z">
              <w:r>
                <w:rPr>
                  <w:rFonts w:ascii="Tahoma" w:hAnsi="Tahoma" w:cs="Tahoma"/>
                  <w:color w:val="000000"/>
                  <w:sz w:val="17"/>
                  <w:szCs w:val="17"/>
                  <w:shd w:val="clear" w:color="auto" w:fill="FFFFFF"/>
                </w:rPr>
                <w:t>-</w:t>
              </w:r>
              <w:r w:rsidRPr="00E54A23">
                <w:rPr>
                  <w:rFonts w:ascii="Tahoma" w:hAnsi="Tahoma" w:cs="Tahoma"/>
                  <w:color w:val="000000"/>
                  <w:sz w:val="17"/>
                  <w:szCs w:val="17"/>
                  <w:shd w:val="clear" w:color="auto" w:fill="FFFFFF"/>
                </w:rPr>
                <w:t xml:space="preserve"> integrace digitální nástrojů do celkové marketingové komunikace subjektu</w:t>
              </w:r>
            </w:ins>
          </w:p>
        </w:tc>
      </w:tr>
      <w:tr w:rsidR="00F64B71" w:rsidRPr="00F52EEF" w14:paraId="167C327A" w14:textId="77777777" w:rsidTr="00C65594">
        <w:trPr>
          <w:trHeight w:val="265"/>
        </w:trPr>
        <w:tc>
          <w:tcPr>
            <w:tcW w:w="4471" w:type="dxa"/>
            <w:gridSpan w:val="2"/>
            <w:tcBorders>
              <w:top w:val="nil"/>
            </w:tcBorders>
            <w:shd w:val="clear" w:color="auto" w:fill="F7CAAC"/>
          </w:tcPr>
          <w:p w14:paraId="0419D37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6DD16E2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1D1EA60" w14:textId="77777777" w:rsidTr="00C65594">
        <w:trPr>
          <w:trHeight w:val="4653"/>
        </w:trPr>
        <w:tc>
          <w:tcPr>
            <w:tcW w:w="10673" w:type="dxa"/>
            <w:gridSpan w:val="8"/>
            <w:tcBorders>
              <w:top w:val="nil"/>
            </w:tcBorders>
          </w:tcPr>
          <w:p w14:paraId="35A9377B" w14:textId="77777777" w:rsidR="00F64B71" w:rsidRPr="00C65594" w:rsidRDefault="00F64B71" w:rsidP="00935F76">
            <w:pPr>
              <w:tabs>
                <w:tab w:val="left" w:pos="567"/>
              </w:tabs>
              <w:jc w:val="both"/>
              <w:rPr>
                <w:rFonts w:asciiTheme="minorHAnsi" w:hAnsiTheme="minorHAnsi" w:cstheme="minorHAnsi"/>
                <w:b/>
              </w:rPr>
            </w:pPr>
            <w:r w:rsidRPr="00C65594">
              <w:rPr>
                <w:rFonts w:asciiTheme="minorHAnsi" w:hAnsiTheme="minorHAnsi" w:cstheme="minorHAnsi"/>
                <w:b/>
              </w:rPr>
              <w:t>Povinná literatura:</w:t>
            </w:r>
          </w:p>
          <w:p w14:paraId="37C2364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GEDDES, Brad. 2014. </w:t>
            </w:r>
            <w:r w:rsidRPr="00F52EEF">
              <w:rPr>
                <w:rFonts w:asciiTheme="minorHAnsi" w:hAnsiTheme="minorHAnsi" w:cstheme="minorHAnsi"/>
                <w:i/>
              </w:rPr>
              <w:t>Advanced Google AdWords.</w:t>
            </w:r>
            <w:r w:rsidRPr="00F52EEF">
              <w:rPr>
                <w:rFonts w:asciiTheme="minorHAnsi" w:hAnsiTheme="minorHAnsi" w:cstheme="minorHAnsi"/>
              </w:rPr>
              <w:t xml:space="preserve"> Third edition. Indianapolis: Sybex, a Wiley Brand. ISBN 978-1-118-81956-2. </w:t>
            </w:r>
          </w:p>
          <w:p w14:paraId="30A8743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KRUG, Steve. 2014. </w:t>
            </w:r>
            <w:r w:rsidRPr="00F52EEF">
              <w:rPr>
                <w:rFonts w:asciiTheme="minorHAnsi" w:hAnsiTheme="minorHAnsi" w:cstheme="minorHAnsi"/>
                <w:i/>
              </w:rPr>
              <w:t xml:space="preserve">Don't make me think, revisited: a common sense approach to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usability.</w:t>
            </w:r>
            <w:r w:rsidRPr="00F52EEF">
              <w:rPr>
                <w:rFonts w:asciiTheme="minorHAnsi" w:hAnsiTheme="minorHAnsi" w:cstheme="minorHAnsi"/>
              </w:rPr>
              <w:t xml:space="preserve"> Third edition. Berkeley, California: New Riders. ISBN 978-0-321-96551-6.</w:t>
            </w:r>
          </w:p>
          <w:p w14:paraId="4980487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KOLEKTIV AUTORŮ. 2014. </w:t>
            </w:r>
            <w:r w:rsidRPr="00F52EEF">
              <w:rPr>
                <w:rFonts w:asciiTheme="minorHAnsi" w:hAnsiTheme="minorHAnsi" w:cstheme="minorHAnsi"/>
                <w:i/>
                <w:iCs/>
              </w:rPr>
              <w:t>Online marketing</w:t>
            </w:r>
            <w:r w:rsidRPr="00F52EEF">
              <w:rPr>
                <w:rFonts w:asciiTheme="minorHAnsi" w:hAnsiTheme="minorHAnsi" w:cstheme="minorHAnsi"/>
              </w:rPr>
              <w:t>. Brno: Computer Press. ISBN 978-802-5141-557.</w:t>
            </w:r>
          </w:p>
          <w:p w14:paraId="5967C954" w14:textId="77777777" w:rsidR="00F64B71" w:rsidRPr="00F52EEF" w:rsidRDefault="00F64B71" w:rsidP="00935F76">
            <w:pPr>
              <w:tabs>
                <w:tab w:val="left" w:pos="567"/>
              </w:tabs>
              <w:jc w:val="both"/>
              <w:rPr>
                <w:rFonts w:asciiTheme="minorHAnsi" w:hAnsiTheme="minorHAnsi" w:cstheme="minorHAnsi"/>
              </w:rPr>
            </w:pPr>
          </w:p>
          <w:p w14:paraId="7DA370C8" w14:textId="77777777" w:rsidR="00F64B71" w:rsidRPr="00C65594" w:rsidRDefault="00F64B71" w:rsidP="00935F76">
            <w:pPr>
              <w:tabs>
                <w:tab w:val="left" w:pos="567"/>
              </w:tabs>
              <w:jc w:val="both"/>
              <w:rPr>
                <w:rFonts w:asciiTheme="minorHAnsi" w:hAnsiTheme="minorHAnsi" w:cstheme="minorHAnsi"/>
                <w:b/>
              </w:rPr>
            </w:pPr>
            <w:r w:rsidRPr="00C65594">
              <w:rPr>
                <w:rFonts w:asciiTheme="minorHAnsi" w:hAnsiTheme="minorHAnsi" w:cstheme="minorHAnsi"/>
                <w:b/>
              </w:rPr>
              <w:t>Doporučená literatura:</w:t>
            </w:r>
          </w:p>
          <w:p w14:paraId="022A9DA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ROWLES, Daniel. 2014. </w:t>
            </w:r>
            <w:r w:rsidRPr="00F52EEF">
              <w:rPr>
                <w:rFonts w:asciiTheme="minorHAnsi" w:hAnsiTheme="minorHAnsi" w:cstheme="minorHAnsi"/>
                <w:i/>
              </w:rPr>
              <w:t>Mobile marketing: how mobile technology is revolutionizing marketing, communications and advertising.</w:t>
            </w:r>
            <w:r w:rsidRPr="00F52EEF">
              <w:rPr>
                <w:rFonts w:asciiTheme="minorHAnsi" w:hAnsiTheme="minorHAnsi" w:cstheme="minorHAnsi"/>
              </w:rPr>
              <w:t xml:space="preserve"> London: Kogan Page. ISBN 978-0-7494-6938-2. </w:t>
            </w:r>
          </w:p>
          <w:p w14:paraId="4F96D8C8" w14:textId="77777777" w:rsidR="0094592D" w:rsidRDefault="00F64B71" w:rsidP="00F77671">
            <w:pPr>
              <w:tabs>
                <w:tab w:val="left" w:pos="567"/>
              </w:tabs>
              <w:jc w:val="both"/>
              <w:rPr>
                <w:ins w:id="1647" w:author="FMK" w:date="2020-02-02T18:02:00Z"/>
                <w:rFonts w:asciiTheme="minorHAnsi" w:hAnsiTheme="minorHAnsi"/>
                <w:color w:val="FF0000"/>
              </w:rPr>
            </w:pPr>
            <w:del w:id="1648" w:author="FMK" w:date="2020-02-02T18:01:00Z">
              <w:r w:rsidRPr="00F903A3" w:rsidDel="0094592D">
                <w:rPr>
                  <w:rFonts w:asciiTheme="minorHAnsi" w:hAnsiTheme="minorHAnsi"/>
                  <w:color w:val="FF0000"/>
                  <w:rPrChange w:id="1649" w:author="Martin Kazík" w:date="2020-01-23T11:23:00Z">
                    <w:rPr>
                      <w:rFonts w:asciiTheme="minorHAnsi" w:hAnsiTheme="minorHAnsi"/>
                    </w:rPr>
                  </w:rPrChange>
                </w:rPr>
                <w:delText xml:space="preserve">STERNE, Jim. 2010. </w:delText>
              </w:r>
              <w:r w:rsidRPr="00F903A3" w:rsidDel="0094592D">
                <w:rPr>
                  <w:rFonts w:asciiTheme="minorHAnsi" w:hAnsiTheme="minorHAnsi"/>
                  <w:i/>
                  <w:color w:val="FF0000"/>
                  <w:rPrChange w:id="1650" w:author="Martin Kazík" w:date="2020-01-23T11:23:00Z">
                    <w:rPr>
                      <w:rFonts w:asciiTheme="minorHAnsi" w:hAnsiTheme="minorHAnsi"/>
                      <w:i/>
                    </w:rPr>
                  </w:rPrChange>
                </w:rPr>
                <w:delText>Social media metrics: how to measure and optimize your marketing investment.</w:delText>
              </w:r>
              <w:r w:rsidRPr="00F903A3" w:rsidDel="0094592D">
                <w:rPr>
                  <w:rFonts w:asciiTheme="minorHAnsi" w:hAnsiTheme="minorHAnsi"/>
                  <w:color w:val="FF0000"/>
                  <w:rPrChange w:id="1651" w:author="Martin Kazík" w:date="2020-01-23T11:23:00Z">
                    <w:rPr>
                      <w:rFonts w:asciiTheme="minorHAnsi" w:hAnsiTheme="minorHAnsi"/>
                    </w:rPr>
                  </w:rPrChange>
                </w:rPr>
                <w:delText xml:space="preserve"> Hoboken: John Wiley. ISBN 978-0-470-58378-4. </w:delText>
              </w:r>
            </w:del>
          </w:p>
          <w:p w14:paraId="4C781D37" w14:textId="6DE043D3" w:rsidR="00F77671" w:rsidRDefault="00F77671" w:rsidP="00F77671">
            <w:pPr>
              <w:tabs>
                <w:tab w:val="left" w:pos="567"/>
              </w:tabs>
              <w:jc w:val="both"/>
              <w:rPr>
                <w:ins w:id="1652" w:author="FMK" w:date="2020-01-29T19:16:00Z"/>
                <w:rFonts w:asciiTheme="minorHAnsi" w:hAnsiTheme="minorHAnsi"/>
                <w:color w:val="FF0000"/>
              </w:rPr>
            </w:pPr>
            <w:ins w:id="1653" w:author="FMK" w:date="2020-01-29T19:16:00Z">
              <w:r w:rsidRPr="00F77671">
                <w:rPr>
                  <w:rFonts w:asciiTheme="minorHAnsi" w:hAnsiTheme="minorHAnsi"/>
                  <w:color w:val="FF0000"/>
                </w:rPr>
                <w:t xml:space="preserve">FLORÈS, Laurent. </w:t>
              </w:r>
              <w:r>
                <w:rPr>
                  <w:rFonts w:asciiTheme="minorHAnsi" w:hAnsiTheme="minorHAnsi"/>
                  <w:color w:val="FF0000"/>
                </w:rPr>
                <w:t xml:space="preserve">2014. </w:t>
              </w:r>
              <w:r w:rsidRPr="008B1F52">
                <w:rPr>
                  <w:rFonts w:asciiTheme="minorHAnsi" w:hAnsiTheme="minorHAnsi"/>
                  <w:i/>
                  <w:color w:val="FF0000"/>
                </w:rPr>
                <w:t>How to measure digital marketing: metrics for assessing impact and designing success.</w:t>
              </w:r>
              <w:r w:rsidRPr="00F77671">
                <w:rPr>
                  <w:rFonts w:asciiTheme="minorHAnsi" w:hAnsiTheme="minorHAnsi"/>
                  <w:color w:val="FF0000"/>
                </w:rPr>
                <w:t xml:space="preserve"> Houndmills, Basingstoke, Hampshire: Palg</w:t>
              </w:r>
              <w:r>
                <w:rPr>
                  <w:rFonts w:asciiTheme="minorHAnsi" w:hAnsiTheme="minorHAnsi"/>
                  <w:color w:val="FF0000"/>
                </w:rPr>
                <w:t>rave Macmillan</w:t>
              </w:r>
              <w:r w:rsidRPr="00F77671">
                <w:rPr>
                  <w:rFonts w:asciiTheme="minorHAnsi" w:hAnsiTheme="minorHAnsi"/>
                  <w:color w:val="FF0000"/>
                </w:rPr>
                <w:t>. ISBN 9781137340689.</w:t>
              </w:r>
            </w:ins>
          </w:p>
          <w:p w14:paraId="5B139CF5" w14:textId="77777777" w:rsidR="00F77671" w:rsidRDefault="00F77671" w:rsidP="00935F76">
            <w:pPr>
              <w:tabs>
                <w:tab w:val="left" w:pos="567"/>
              </w:tabs>
              <w:jc w:val="both"/>
              <w:rPr>
                <w:ins w:id="1654" w:author="FMK" w:date="2020-01-29T19:15:00Z"/>
                <w:rFonts w:asciiTheme="minorHAnsi" w:hAnsiTheme="minorHAnsi"/>
                <w:color w:val="FF0000"/>
              </w:rPr>
            </w:pPr>
          </w:p>
          <w:p w14:paraId="04B3F546" w14:textId="77777777" w:rsidR="00F77671" w:rsidRPr="00F903A3" w:rsidRDefault="00F77671" w:rsidP="00935F76">
            <w:pPr>
              <w:tabs>
                <w:tab w:val="left" w:pos="567"/>
              </w:tabs>
              <w:jc w:val="both"/>
              <w:rPr>
                <w:rFonts w:asciiTheme="minorHAnsi" w:hAnsiTheme="minorHAnsi"/>
                <w:color w:val="FF0000"/>
                <w:rPrChange w:id="1655" w:author="Martin Kazík" w:date="2020-01-23T11:23:00Z">
                  <w:rPr>
                    <w:rFonts w:asciiTheme="minorHAnsi" w:hAnsiTheme="minorHAnsi"/>
                  </w:rPr>
                </w:rPrChange>
              </w:rPr>
            </w:pPr>
          </w:p>
          <w:p w14:paraId="32E261E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SCHMITTAUER, Amy. 2017. </w:t>
            </w:r>
            <w:r w:rsidRPr="00F52EEF">
              <w:rPr>
                <w:rFonts w:asciiTheme="minorHAnsi" w:hAnsiTheme="minorHAnsi" w:cstheme="minorHAnsi"/>
                <w:i/>
                <w:iCs/>
              </w:rPr>
              <w:t>Vlog Like a Boss: How to Kill It Online with Video Blogging</w:t>
            </w:r>
            <w:r w:rsidRPr="00F52EEF">
              <w:rPr>
                <w:rFonts w:asciiTheme="minorHAnsi" w:hAnsiTheme="minorHAnsi" w:cstheme="minorHAnsi"/>
              </w:rPr>
              <w:t>. 1. Author Academy Elite. ISBN 978-1946114167.</w:t>
            </w:r>
          </w:p>
        </w:tc>
      </w:tr>
      <w:tr w:rsidR="00F64B71" w:rsidRPr="00F52EEF" w14:paraId="2D8A7884" w14:textId="77777777" w:rsidTr="00C6559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5D194575"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231EEE01" w14:textId="77777777" w:rsidTr="00C65594">
        <w:tc>
          <w:tcPr>
            <w:tcW w:w="5605" w:type="dxa"/>
            <w:gridSpan w:val="3"/>
            <w:tcBorders>
              <w:top w:val="single" w:sz="2" w:space="0" w:color="auto"/>
            </w:tcBorders>
            <w:shd w:val="clear" w:color="auto" w:fill="F7CAAC"/>
          </w:tcPr>
          <w:p w14:paraId="343E1FB8"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E539F6C"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7917DA4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555F967F" w14:textId="77777777" w:rsidTr="00C65594">
        <w:tc>
          <w:tcPr>
            <w:tcW w:w="10673" w:type="dxa"/>
            <w:gridSpan w:val="8"/>
            <w:shd w:val="clear" w:color="auto" w:fill="F7CAAC"/>
          </w:tcPr>
          <w:p w14:paraId="749D660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36173E8F" w14:textId="77777777" w:rsidTr="00E54A23">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56" w:author="Martin Kazík" w:date="2020-01-23T11:23:00Z">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550"/>
          <w:trPrChange w:id="1657" w:author="Martin Kazík" w:date="2020-01-23T11:23:00Z">
            <w:trPr>
              <w:gridBefore w:val="8"/>
              <w:trHeight w:val="2322"/>
            </w:trPr>
          </w:trPrChange>
        </w:trPr>
        <w:tc>
          <w:tcPr>
            <w:tcW w:w="10673" w:type="dxa"/>
            <w:gridSpan w:val="8"/>
            <w:tcPrChange w:id="1658" w:author="Martin Kazík" w:date="2020-01-23T11:23:00Z">
              <w:tcPr>
                <w:tcW w:w="10673" w:type="dxa"/>
                <w:gridSpan w:val="2"/>
              </w:tcPr>
            </w:tcPrChange>
          </w:tcPr>
          <w:p w14:paraId="4F1D6778"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color w:val="FF0000"/>
              </w:rPr>
            </w:pPr>
          </w:p>
        </w:tc>
      </w:tr>
    </w:tbl>
    <w:p w14:paraId="34C7D73B" w14:textId="0C4876F0" w:rsidR="000A5FF2" w:rsidRDefault="000A5FF2" w:rsidP="00935F76">
      <w:pPr>
        <w:tabs>
          <w:tab w:val="left" w:pos="567"/>
        </w:tabs>
        <w:rPr>
          <w:rFonts w:asciiTheme="minorHAnsi" w:hAnsiTheme="minorHAnsi" w:cstheme="minorHAnsi"/>
        </w:rPr>
      </w:pPr>
    </w:p>
    <w:p w14:paraId="530780B8" w14:textId="77777777" w:rsidR="000A5FF2" w:rsidRDefault="000A5FF2">
      <w:pPr>
        <w:rPr>
          <w:rFonts w:asciiTheme="minorHAnsi" w:hAnsiTheme="minorHAnsi" w:cstheme="minorHAnsi"/>
        </w:rPr>
      </w:pPr>
      <w:r>
        <w:rPr>
          <w:rFonts w:asciiTheme="minorHAnsi" w:hAnsiTheme="minorHAnsi" w:cstheme="minorHAnsi"/>
        </w:rP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2BE78A2C" w14:textId="77777777" w:rsidTr="00E52AC3">
        <w:tc>
          <w:tcPr>
            <w:tcW w:w="10673" w:type="dxa"/>
            <w:gridSpan w:val="8"/>
            <w:tcBorders>
              <w:bottom w:val="double" w:sz="4" w:space="0" w:color="auto"/>
            </w:tcBorders>
            <w:shd w:val="clear" w:color="auto" w:fill="BDD6EE"/>
          </w:tcPr>
          <w:p w14:paraId="0C0160B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3FF24B7" w14:textId="77777777" w:rsidTr="00E52AC3">
        <w:tc>
          <w:tcPr>
            <w:tcW w:w="3904" w:type="dxa"/>
            <w:tcBorders>
              <w:top w:val="double" w:sz="4" w:space="0" w:color="auto"/>
            </w:tcBorders>
            <w:shd w:val="clear" w:color="auto" w:fill="F7CAAC"/>
          </w:tcPr>
          <w:p w14:paraId="6CAC76F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2F5D291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Ročníková práce 1</w:t>
            </w:r>
          </w:p>
        </w:tc>
      </w:tr>
      <w:tr w:rsidR="00F64B71" w:rsidRPr="00F52EEF" w14:paraId="200F5DF8" w14:textId="77777777" w:rsidTr="00E52AC3">
        <w:tc>
          <w:tcPr>
            <w:tcW w:w="3904" w:type="dxa"/>
            <w:shd w:val="clear" w:color="auto" w:fill="F7CAAC"/>
          </w:tcPr>
          <w:p w14:paraId="0E30388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AF567C9"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2"/>
            <w:shd w:val="clear" w:color="auto" w:fill="F7CAAC"/>
          </w:tcPr>
          <w:p w14:paraId="639B74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DD3C3E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F64B71" w:rsidRPr="00F52EEF" w14:paraId="2CEDA0B6" w14:textId="77777777" w:rsidTr="00E52AC3">
        <w:tc>
          <w:tcPr>
            <w:tcW w:w="3904" w:type="dxa"/>
            <w:shd w:val="clear" w:color="auto" w:fill="F7CAAC"/>
          </w:tcPr>
          <w:p w14:paraId="0894BFE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D92950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4s</w:t>
            </w:r>
          </w:p>
        </w:tc>
        <w:tc>
          <w:tcPr>
            <w:tcW w:w="889" w:type="dxa"/>
            <w:shd w:val="clear" w:color="auto" w:fill="F7CAAC"/>
          </w:tcPr>
          <w:p w14:paraId="0B6AEE8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04E70F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4 hod.</w:t>
            </w:r>
          </w:p>
        </w:tc>
        <w:tc>
          <w:tcPr>
            <w:tcW w:w="2156" w:type="dxa"/>
            <w:shd w:val="clear" w:color="auto" w:fill="F7CAAC"/>
          </w:tcPr>
          <w:p w14:paraId="7C51649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598DB88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w:t>
            </w:r>
          </w:p>
        </w:tc>
      </w:tr>
      <w:tr w:rsidR="00F64B71" w:rsidRPr="00F52EEF" w14:paraId="119452A8" w14:textId="77777777" w:rsidTr="00E52AC3">
        <w:tc>
          <w:tcPr>
            <w:tcW w:w="3904" w:type="dxa"/>
            <w:shd w:val="clear" w:color="auto" w:fill="F7CAAC"/>
          </w:tcPr>
          <w:p w14:paraId="333B356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017C1DEA"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Metodika tvůrčí práce</w:t>
            </w:r>
          </w:p>
        </w:tc>
      </w:tr>
      <w:tr w:rsidR="00F64B71" w:rsidRPr="00F52EEF" w14:paraId="741B58C4" w14:textId="77777777" w:rsidTr="00E52AC3">
        <w:tc>
          <w:tcPr>
            <w:tcW w:w="3904" w:type="dxa"/>
            <w:shd w:val="clear" w:color="auto" w:fill="F7CAAC"/>
          </w:tcPr>
          <w:p w14:paraId="0233B6C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4F88532"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tc>
        <w:tc>
          <w:tcPr>
            <w:tcW w:w="2156" w:type="dxa"/>
            <w:shd w:val="clear" w:color="auto" w:fill="F7CAAC"/>
          </w:tcPr>
          <w:p w14:paraId="1D1A792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1BA7169D" w14:textId="32E17C6F" w:rsidR="00F64B71" w:rsidRPr="00F52EEF" w:rsidRDefault="0042664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62ADDD41" w14:textId="77777777" w:rsidTr="00E52AC3">
        <w:tc>
          <w:tcPr>
            <w:tcW w:w="3904" w:type="dxa"/>
            <w:shd w:val="clear" w:color="auto" w:fill="F7CAAC"/>
          </w:tcPr>
          <w:p w14:paraId="5829439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4212B4C6" w14:textId="29606196" w:rsidR="00F64B71" w:rsidRPr="00F52EEF" w:rsidRDefault="00F64B71" w:rsidP="00935F76">
            <w:pPr>
              <w:tabs>
                <w:tab w:val="left" w:pos="567"/>
              </w:tabs>
              <w:jc w:val="both"/>
              <w:rPr>
                <w:rFonts w:asciiTheme="minorHAnsi" w:hAnsiTheme="minorHAnsi" w:cstheme="minorHAnsi"/>
              </w:rPr>
            </w:pPr>
          </w:p>
        </w:tc>
      </w:tr>
      <w:tr w:rsidR="00F64B71" w:rsidRPr="00F52EEF" w14:paraId="090375D0" w14:textId="77777777" w:rsidTr="00E52AC3">
        <w:trPr>
          <w:trHeight w:val="554"/>
        </w:trPr>
        <w:tc>
          <w:tcPr>
            <w:tcW w:w="10673" w:type="dxa"/>
            <w:gridSpan w:val="8"/>
            <w:tcBorders>
              <w:top w:val="nil"/>
            </w:tcBorders>
          </w:tcPr>
          <w:p w14:paraId="13A68195" w14:textId="77777777" w:rsidR="00C65594" w:rsidRDefault="00C65594" w:rsidP="00935F76">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Docházka do výuky</w:t>
            </w:r>
            <w:r>
              <w:rPr>
                <w:rFonts w:asciiTheme="minorHAnsi" w:eastAsia="Calibri" w:hAnsiTheme="minorHAnsi" w:cstheme="minorHAnsi"/>
              </w:rPr>
              <w:t>.</w:t>
            </w:r>
          </w:p>
          <w:p w14:paraId="430DF1D6" w14:textId="6CBCFE11" w:rsidR="00F64B71" w:rsidRPr="00F52EEF" w:rsidRDefault="00C65594" w:rsidP="00935F76">
            <w:pPr>
              <w:tabs>
                <w:tab w:val="left" w:pos="567"/>
              </w:tabs>
              <w:jc w:val="both"/>
              <w:rPr>
                <w:rFonts w:asciiTheme="minorHAnsi" w:hAnsiTheme="minorHAnsi" w:cstheme="minorHAnsi"/>
              </w:rPr>
            </w:pPr>
            <w:r>
              <w:rPr>
                <w:rFonts w:asciiTheme="minorHAnsi" w:eastAsia="Calibri" w:hAnsiTheme="minorHAnsi" w:cstheme="minorHAnsi"/>
              </w:rPr>
              <w:t>2. P</w:t>
            </w:r>
            <w:r w:rsidRPr="00F52EEF">
              <w:rPr>
                <w:rFonts w:asciiTheme="minorHAnsi" w:eastAsia="Calibri" w:hAnsiTheme="minorHAnsi" w:cstheme="minorHAnsi"/>
              </w:rPr>
              <w:t>ovinné konzultace s vedoucím Ročníkové práce.</w:t>
            </w:r>
          </w:p>
        </w:tc>
      </w:tr>
      <w:tr w:rsidR="00F64B71" w:rsidRPr="00F52EEF" w14:paraId="1E3A6703" w14:textId="77777777" w:rsidTr="00E52AC3">
        <w:trPr>
          <w:trHeight w:val="197"/>
        </w:trPr>
        <w:tc>
          <w:tcPr>
            <w:tcW w:w="3904" w:type="dxa"/>
            <w:tcBorders>
              <w:top w:val="nil"/>
            </w:tcBorders>
            <w:shd w:val="clear" w:color="auto" w:fill="F7CAAC"/>
          </w:tcPr>
          <w:p w14:paraId="64CB629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6991ECE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F64B71" w:rsidRPr="00F52EEF" w14:paraId="768C1914" w14:textId="77777777" w:rsidTr="00E52AC3">
        <w:trPr>
          <w:trHeight w:val="243"/>
        </w:trPr>
        <w:tc>
          <w:tcPr>
            <w:tcW w:w="3904" w:type="dxa"/>
            <w:tcBorders>
              <w:top w:val="nil"/>
            </w:tcBorders>
            <w:shd w:val="clear" w:color="auto" w:fill="F7CAAC"/>
          </w:tcPr>
          <w:p w14:paraId="418E92B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159E576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metodologicky vede předmět a zaručuje kvalitu předmětu.</w:t>
            </w:r>
          </w:p>
        </w:tc>
      </w:tr>
      <w:tr w:rsidR="00F64B71" w:rsidRPr="00F52EEF" w14:paraId="40CDFFC9" w14:textId="77777777" w:rsidTr="00E52AC3">
        <w:tc>
          <w:tcPr>
            <w:tcW w:w="3904" w:type="dxa"/>
            <w:shd w:val="clear" w:color="auto" w:fill="F7CAAC"/>
          </w:tcPr>
          <w:p w14:paraId="77AB0E7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78571BA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28E991D" w14:textId="77777777" w:rsidTr="00C65594">
        <w:trPr>
          <w:trHeight w:val="70"/>
        </w:trPr>
        <w:tc>
          <w:tcPr>
            <w:tcW w:w="10673" w:type="dxa"/>
            <w:gridSpan w:val="8"/>
            <w:tcBorders>
              <w:top w:val="nil"/>
            </w:tcBorders>
          </w:tcPr>
          <w:p w14:paraId="39DA9B8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F7FB3D5" w14:textId="77777777" w:rsidTr="00E52AC3">
        <w:tc>
          <w:tcPr>
            <w:tcW w:w="3904" w:type="dxa"/>
            <w:shd w:val="clear" w:color="auto" w:fill="F7CAAC"/>
          </w:tcPr>
          <w:p w14:paraId="0394B10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7A58E61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183817B" w14:textId="77777777" w:rsidTr="00C65594">
        <w:trPr>
          <w:trHeight w:val="2905"/>
        </w:trPr>
        <w:tc>
          <w:tcPr>
            <w:tcW w:w="10673" w:type="dxa"/>
            <w:gridSpan w:val="8"/>
            <w:tcBorders>
              <w:top w:val="nil"/>
              <w:bottom w:val="single" w:sz="12" w:space="0" w:color="auto"/>
            </w:tcBorders>
          </w:tcPr>
          <w:p w14:paraId="64FE075E" w14:textId="77777777" w:rsidR="00F64B71" w:rsidRPr="00F52EEF" w:rsidRDefault="00F64B71" w:rsidP="00935F76">
            <w:pPr>
              <w:tabs>
                <w:tab w:val="left" w:pos="567"/>
              </w:tabs>
              <w:jc w:val="both"/>
              <w:rPr>
                <w:del w:id="1659" w:author="Martin Kazík" w:date="2020-01-23T11:23:00Z"/>
                <w:rFonts w:asciiTheme="minorHAnsi" w:hAnsiTheme="minorHAnsi" w:cstheme="minorHAnsi"/>
              </w:rPr>
            </w:pPr>
            <w:del w:id="1660" w:author="Martin Kazík" w:date="2020-01-23T11:23:00Z">
              <w:r w:rsidRPr="00F52EEF">
                <w:rPr>
                  <w:rFonts w:asciiTheme="minorHAnsi" w:hAnsiTheme="minorHAnsi" w:cstheme="minorHAnsi"/>
                </w:rPr>
                <w:delText xml:space="preserve">Cílem předmětu je osvojení si metodických zásad pro psaní ročníkových prací včetně požadavků na jejich formální úpravu. Součástí je také instruktáž o správném způsobu odkazování na informační zdroje a metody práce se sekundárními i primárními zdroji dat. Vybrané téma ročníkové práce poté studenti konzultují v dílčích celcích s vedoucím své ročníkové práce, aby jej naplnili v patřičné odbornosti a požadovaném rozsahu. </w:delText>
              </w:r>
            </w:del>
          </w:p>
          <w:p w14:paraId="006D92AB" w14:textId="77777777" w:rsidR="00F64B71" w:rsidRPr="00F52EEF" w:rsidRDefault="00F64B71" w:rsidP="00935F76">
            <w:pPr>
              <w:tabs>
                <w:tab w:val="left" w:pos="567"/>
              </w:tabs>
              <w:jc w:val="both"/>
              <w:rPr>
                <w:del w:id="1661" w:author="Martin Kazík" w:date="2020-01-23T11:23:00Z"/>
                <w:rFonts w:asciiTheme="minorHAnsi" w:hAnsiTheme="minorHAnsi" w:cstheme="minorHAnsi"/>
              </w:rPr>
            </w:pPr>
          </w:p>
          <w:p w14:paraId="7AFF90A6" w14:textId="77777777" w:rsidR="00F64B71" w:rsidRPr="00C65594" w:rsidRDefault="00F64B71" w:rsidP="00935F76">
            <w:pPr>
              <w:tabs>
                <w:tab w:val="left" w:pos="567"/>
              </w:tabs>
              <w:jc w:val="both"/>
              <w:rPr>
                <w:rFonts w:asciiTheme="minorHAnsi" w:hAnsiTheme="minorHAnsi" w:cstheme="minorHAnsi"/>
                <w:b/>
              </w:rPr>
            </w:pPr>
            <w:r w:rsidRPr="00C65594">
              <w:rPr>
                <w:rFonts w:asciiTheme="minorHAnsi" w:hAnsiTheme="minorHAnsi" w:cstheme="minorHAnsi"/>
                <w:b/>
              </w:rPr>
              <w:t>Probíraná témata:</w:t>
            </w:r>
          </w:p>
          <w:p w14:paraId="395D22CC" w14:textId="7D05791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65594">
              <w:rPr>
                <w:rFonts w:asciiTheme="minorHAnsi" w:hAnsiTheme="minorHAnsi" w:cstheme="minorHAnsi"/>
              </w:rPr>
              <w:t>v</w:t>
            </w:r>
            <w:r w:rsidRPr="00F52EEF">
              <w:rPr>
                <w:rFonts w:asciiTheme="minorHAnsi" w:hAnsiTheme="minorHAnsi" w:cstheme="minorHAnsi"/>
              </w:rPr>
              <w:t>ýznam metodiky tvůrčí práce</w:t>
            </w:r>
            <w:r w:rsidR="00C65594">
              <w:rPr>
                <w:rFonts w:asciiTheme="minorHAnsi" w:hAnsiTheme="minorHAnsi" w:cstheme="minorHAnsi"/>
              </w:rPr>
              <w:t>;</w:t>
            </w:r>
            <w:r w:rsidRPr="00F52EEF">
              <w:rPr>
                <w:rFonts w:asciiTheme="minorHAnsi" w:hAnsiTheme="minorHAnsi" w:cstheme="minorHAnsi"/>
              </w:rPr>
              <w:t xml:space="preserve"> </w:t>
            </w:r>
          </w:p>
          <w:p w14:paraId="450CB491" w14:textId="55DBEB8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65594">
              <w:rPr>
                <w:rFonts w:asciiTheme="minorHAnsi" w:hAnsiTheme="minorHAnsi" w:cstheme="minorHAnsi"/>
              </w:rPr>
              <w:t>p</w:t>
            </w:r>
            <w:r w:rsidRPr="00F52EEF">
              <w:rPr>
                <w:rFonts w:asciiTheme="minorHAnsi" w:hAnsiTheme="minorHAnsi" w:cstheme="minorHAnsi"/>
              </w:rPr>
              <w:t>ráce se zdroji</w:t>
            </w:r>
            <w:r w:rsidR="00C65594">
              <w:rPr>
                <w:rFonts w:asciiTheme="minorHAnsi" w:hAnsiTheme="minorHAnsi" w:cstheme="minorHAnsi"/>
              </w:rPr>
              <w:t>;</w:t>
            </w:r>
            <w:r w:rsidRPr="00F52EEF">
              <w:rPr>
                <w:rFonts w:asciiTheme="minorHAnsi" w:hAnsiTheme="minorHAnsi" w:cstheme="minorHAnsi"/>
              </w:rPr>
              <w:t xml:space="preserve"> </w:t>
            </w:r>
          </w:p>
          <w:p w14:paraId="1377EAF5" w14:textId="573653CB"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65594">
              <w:rPr>
                <w:rFonts w:asciiTheme="minorHAnsi" w:hAnsiTheme="minorHAnsi" w:cstheme="minorHAnsi"/>
              </w:rPr>
              <w:t>c</w:t>
            </w:r>
            <w:r w:rsidRPr="00F52EEF">
              <w:rPr>
                <w:rFonts w:asciiTheme="minorHAnsi" w:hAnsiTheme="minorHAnsi" w:cstheme="minorHAnsi"/>
              </w:rPr>
              <w:t>itační normy</w:t>
            </w:r>
            <w:r w:rsidR="00C65594">
              <w:rPr>
                <w:rFonts w:asciiTheme="minorHAnsi" w:hAnsiTheme="minorHAnsi" w:cstheme="minorHAnsi"/>
              </w:rPr>
              <w:t>;</w:t>
            </w:r>
            <w:r w:rsidRPr="00F52EEF">
              <w:rPr>
                <w:rFonts w:asciiTheme="minorHAnsi" w:hAnsiTheme="minorHAnsi" w:cstheme="minorHAnsi"/>
              </w:rPr>
              <w:t xml:space="preserve"> </w:t>
            </w:r>
          </w:p>
          <w:p w14:paraId="7A7D6908" w14:textId="566E5A93"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65594">
              <w:rPr>
                <w:rFonts w:asciiTheme="minorHAnsi" w:hAnsiTheme="minorHAnsi" w:cstheme="minorHAnsi"/>
              </w:rPr>
              <w:t>s</w:t>
            </w:r>
            <w:r w:rsidRPr="00F52EEF">
              <w:rPr>
                <w:rFonts w:asciiTheme="minorHAnsi" w:hAnsiTheme="minorHAnsi" w:cstheme="minorHAnsi"/>
              </w:rPr>
              <w:t>měrnice rektora UTB o jednotné formální úpravě kvalifikačních prací, šablony UTB</w:t>
            </w:r>
            <w:r w:rsidR="00C65594">
              <w:rPr>
                <w:rFonts w:asciiTheme="minorHAnsi" w:hAnsiTheme="minorHAnsi" w:cstheme="minorHAnsi"/>
              </w:rPr>
              <w:t>;</w:t>
            </w:r>
            <w:r w:rsidRPr="00F52EEF">
              <w:rPr>
                <w:rFonts w:asciiTheme="minorHAnsi" w:hAnsiTheme="minorHAnsi" w:cstheme="minorHAnsi"/>
              </w:rPr>
              <w:t xml:space="preserve"> </w:t>
            </w:r>
          </w:p>
          <w:p w14:paraId="3833424E" w14:textId="6428AB6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65594">
              <w:rPr>
                <w:rFonts w:asciiTheme="minorHAnsi" w:hAnsiTheme="minorHAnsi" w:cstheme="minorHAnsi"/>
              </w:rPr>
              <w:t>k</w:t>
            </w:r>
            <w:r w:rsidRPr="00F52EEF">
              <w:rPr>
                <w:rFonts w:asciiTheme="minorHAnsi" w:hAnsiTheme="minorHAnsi" w:cstheme="minorHAnsi"/>
              </w:rPr>
              <w:t>onzultace s vedoucím ročníkové práce</w:t>
            </w:r>
            <w:r w:rsidR="00C65594">
              <w:rPr>
                <w:rFonts w:asciiTheme="minorHAnsi" w:hAnsiTheme="minorHAnsi" w:cstheme="minorHAnsi"/>
              </w:rPr>
              <w:t>.</w:t>
            </w:r>
          </w:p>
        </w:tc>
      </w:tr>
      <w:tr w:rsidR="00F64B71" w:rsidRPr="00F52EEF" w14:paraId="535DB12E" w14:textId="77777777" w:rsidTr="00E52AC3">
        <w:trPr>
          <w:trHeight w:val="265"/>
        </w:trPr>
        <w:tc>
          <w:tcPr>
            <w:tcW w:w="4471" w:type="dxa"/>
            <w:gridSpan w:val="2"/>
            <w:tcBorders>
              <w:top w:val="nil"/>
            </w:tcBorders>
            <w:shd w:val="clear" w:color="auto" w:fill="F7CAAC"/>
          </w:tcPr>
          <w:p w14:paraId="4D0B08A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3B58A92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48D9405" w14:textId="77777777" w:rsidTr="00C65594">
        <w:trPr>
          <w:trHeight w:val="3815"/>
        </w:trPr>
        <w:tc>
          <w:tcPr>
            <w:tcW w:w="10673" w:type="dxa"/>
            <w:gridSpan w:val="8"/>
            <w:tcBorders>
              <w:top w:val="nil"/>
            </w:tcBorders>
          </w:tcPr>
          <w:p w14:paraId="72745BEA" w14:textId="4DE26FC7" w:rsidR="00F77671" w:rsidRDefault="00F64B71" w:rsidP="00935F76">
            <w:pPr>
              <w:tabs>
                <w:tab w:val="left" w:pos="567"/>
              </w:tabs>
              <w:rPr>
                <w:ins w:id="1662" w:author="FMK" w:date="2020-01-29T19:19:00Z"/>
                <w:rFonts w:asciiTheme="minorHAnsi" w:hAnsiTheme="minorHAnsi"/>
                <w:color w:val="FF0000"/>
              </w:rPr>
            </w:pPr>
            <w:r w:rsidRPr="00C65594">
              <w:rPr>
                <w:rFonts w:asciiTheme="minorHAnsi" w:hAnsiTheme="minorHAnsi" w:cstheme="minorHAnsi"/>
                <w:b/>
              </w:rPr>
              <w:t>Povinná literatura:</w:t>
            </w:r>
            <w:r w:rsidRPr="00F52EEF">
              <w:rPr>
                <w:rFonts w:asciiTheme="minorHAnsi" w:hAnsiTheme="minorHAnsi" w:cstheme="minorHAnsi"/>
              </w:rPr>
              <w:t xml:space="preserve"> </w:t>
            </w:r>
            <w:r w:rsidRPr="00F52EEF">
              <w:rPr>
                <w:rFonts w:asciiTheme="minorHAnsi" w:hAnsiTheme="minorHAnsi" w:cstheme="minorHAnsi"/>
              </w:rPr>
              <w:br/>
            </w:r>
            <w:del w:id="1663" w:author="FMK" w:date="2020-02-02T20:59:00Z">
              <w:r w:rsidRPr="00F903A3" w:rsidDel="00050025">
                <w:rPr>
                  <w:rFonts w:asciiTheme="minorHAnsi" w:hAnsiTheme="minorHAnsi"/>
                  <w:color w:val="FF0000"/>
                  <w:rPrChange w:id="1664" w:author="Martin Kazík" w:date="2020-01-23T11:23:00Z">
                    <w:rPr>
                      <w:rFonts w:asciiTheme="minorHAnsi" w:hAnsiTheme="minorHAnsi"/>
                    </w:rPr>
                  </w:rPrChange>
                </w:rPr>
                <w:delText xml:space="preserve">ECO, Umberto. 1997. </w:delText>
              </w:r>
              <w:r w:rsidRPr="00F903A3" w:rsidDel="00050025">
                <w:rPr>
                  <w:rFonts w:asciiTheme="minorHAnsi" w:hAnsiTheme="minorHAnsi"/>
                  <w:i/>
                  <w:color w:val="FF0000"/>
                  <w:rPrChange w:id="1665" w:author="Martin Kazík" w:date="2020-01-23T11:23:00Z">
                    <w:rPr>
                      <w:rFonts w:asciiTheme="minorHAnsi" w:hAnsiTheme="minorHAnsi"/>
                      <w:i/>
                    </w:rPr>
                  </w:rPrChange>
                </w:rPr>
                <w:delText>Jak napsat diplomovou práci</w:delText>
              </w:r>
              <w:r w:rsidRPr="00F903A3" w:rsidDel="00050025">
                <w:rPr>
                  <w:rFonts w:asciiTheme="minorHAnsi" w:hAnsiTheme="minorHAnsi"/>
                  <w:color w:val="FF0000"/>
                  <w:rPrChange w:id="1666" w:author="Martin Kazík" w:date="2020-01-23T11:23:00Z">
                    <w:rPr>
                      <w:rFonts w:asciiTheme="minorHAnsi" w:hAnsiTheme="minorHAnsi"/>
                    </w:rPr>
                  </w:rPrChange>
                </w:rPr>
                <w:delText>. Olomouc: Votobia. ISBN 8071981737. </w:delText>
              </w:r>
            </w:del>
          </w:p>
          <w:p w14:paraId="4C630927" w14:textId="73916CDD" w:rsidR="00F64B71" w:rsidRDefault="00F77671" w:rsidP="00935F76">
            <w:pPr>
              <w:tabs>
                <w:tab w:val="left" w:pos="567"/>
              </w:tabs>
              <w:rPr>
                <w:ins w:id="1667" w:author="FMK" w:date="2020-01-29T19:18:00Z"/>
                <w:rFonts w:asciiTheme="minorHAnsi" w:hAnsiTheme="minorHAnsi"/>
                <w:color w:val="FF0000"/>
              </w:rPr>
            </w:pPr>
            <w:ins w:id="1668" w:author="FMK" w:date="2020-01-29T19:19:00Z">
              <w:r w:rsidRPr="00F77671">
                <w:rPr>
                  <w:rFonts w:asciiTheme="minorHAnsi" w:hAnsiTheme="minorHAnsi"/>
                  <w:color w:val="FF0000"/>
                </w:rPr>
                <w:t xml:space="preserve">KAPOUNOVÁ, Jana a Pavel KAPOUN. </w:t>
              </w:r>
              <w:r>
                <w:rPr>
                  <w:rFonts w:asciiTheme="minorHAnsi" w:hAnsiTheme="minorHAnsi"/>
                  <w:color w:val="FF0000"/>
                </w:rPr>
                <w:t xml:space="preserve">2017. </w:t>
              </w:r>
              <w:r w:rsidRPr="00F77671">
                <w:rPr>
                  <w:rFonts w:asciiTheme="minorHAnsi" w:hAnsiTheme="minorHAnsi"/>
                  <w:i/>
                  <w:color w:val="FF0000"/>
                  <w:rPrChange w:id="1669" w:author="FMK" w:date="2020-01-29T19:19:00Z">
                    <w:rPr>
                      <w:rFonts w:asciiTheme="minorHAnsi" w:hAnsiTheme="minorHAnsi"/>
                      <w:color w:val="FF0000"/>
                    </w:rPr>
                  </w:rPrChange>
                </w:rPr>
                <w:t>Bakalářská a diplomová práce: od zadání po obhajobu.</w:t>
              </w:r>
              <w:r>
                <w:rPr>
                  <w:rFonts w:asciiTheme="minorHAnsi" w:hAnsiTheme="minorHAnsi"/>
                  <w:color w:val="FF0000"/>
                </w:rPr>
                <w:t xml:space="preserve"> Praha: Grada. </w:t>
              </w:r>
              <w:r w:rsidRPr="00F77671">
                <w:rPr>
                  <w:rFonts w:asciiTheme="minorHAnsi" w:hAnsiTheme="minorHAnsi"/>
                  <w:color w:val="FF0000"/>
                </w:rPr>
                <w:t xml:space="preserve"> ISBN 9788027100798.</w:t>
              </w:r>
            </w:ins>
          </w:p>
          <w:p w14:paraId="4D7CBCBF" w14:textId="77777777" w:rsidR="00F77671" w:rsidRPr="00F52EEF" w:rsidRDefault="00F77671" w:rsidP="00935F76">
            <w:pPr>
              <w:tabs>
                <w:tab w:val="left" w:pos="567"/>
              </w:tabs>
              <w:rPr>
                <w:rFonts w:asciiTheme="minorHAnsi" w:hAnsiTheme="minorHAnsi" w:cstheme="minorHAnsi"/>
                <w:bCs/>
              </w:rPr>
            </w:pPr>
          </w:p>
          <w:p w14:paraId="0E62F609" w14:textId="3809490A"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UTB VE ZLÍNĚ. 2018. </w:t>
            </w:r>
            <w:r w:rsidRPr="00F52EEF">
              <w:rPr>
                <w:rFonts w:asciiTheme="minorHAnsi" w:hAnsiTheme="minorHAnsi" w:cstheme="minorHAnsi"/>
                <w:i/>
              </w:rPr>
              <w:t xml:space="preserve">Směrnice rektora č. 7/2018 – Jednotná formální úprava diplomových a bakalářských prací, jejich uložení a zpřístupnění </w:t>
            </w:r>
            <w:r w:rsidRPr="00F52EEF">
              <w:rPr>
                <w:rFonts w:asciiTheme="minorHAnsi" w:hAnsiTheme="minorHAnsi" w:cstheme="minorHAnsi"/>
              </w:rPr>
              <w:t>[online]. ©2019 [cit. 2019-07-25]. Dostupné z: https://fmk.utb.cz/student/statni-zaverecne-zkousky/pokyny-pro-diplomanty/.</w:t>
            </w:r>
          </w:p>
          <w:p w14:paraId="05857B15" w14:textId="77777777" w:rsidR="00F64B71" w:rsidRPr="00F52EEF" w:rsidRDefault="00F64B71" w:rsidP="00935F76">
            <w:pPr>
              <w:tabs>
                <w:tab w:val="left" w:pos="567"/>
              </w:tabs>
              <w:jc w:val="both"/>
              <w:rPr>
                <w:rFonts w:asciiTheme="minorHAnsi" w:hAnsiTheme="minorHAnsi" w:cstheme="minorHAnsi"/>
                <w:bCs/>
              </w:rPr>
            </w:pPr>
          </w:p>
          <w:p w14:paraId="6CCF96DD" w14:textId="77777777" w:rsidR="00F64B71" w:rsidRPr="00C65594" w:rsidRDefault="00F64B71" w:rsidP="00935F76">
            <w:pPr>
              <w:tabs>
                <w:tab w:val="left" w:pos="567"/>
              </w:tabs>
              <w:jc w:val="both"/>
              <w:rPr>
                <w:rFonts w:asciiTheme="minorHAnsi" w:hAnsiTheme="minorHAnsi" w:cstheme="minorHAnsi"/>
                <w:b/>
                <w:bCs/>
              </w:rPr>
            </w:pPr>
            <w:r w:rsidRPr="00C65594">
              <w:rPr>
                <w:rFonts w:asciiTheme="minorHAnsi" w:hAnsiTheme="minorHAnsi" w:cstheme="minorHAnsi"/>
                <w:b/>
                <w:bCs/>
              </w:rPr>
              <w:t>Doporučená literatura:</w:t>
            </w:r>
          </w:p>
          <w:p w14:paraId="72DB8C00" w14:textId="77777777" w:rsidR="00F64B71" w:rsidRPr="00F52EEF" w:rsidRDefault="00F64B71" w:rsidP="00935F76">
            <w:pPr>
              <w:tabs>
                <w:tab w:val="left" w:pos="567"/>
              </w:tabs>
              <w:jc w:val="both"/>
              <w:rPr>
                <w:rFonts w:asciiTheme="minorHAnsi" w:hAnsiTheme="minorHAnsi" w:cstheme="minorHAnsi"/>
                <w:bCs/>
              </w:rPr>
            </w:pPr>
            <w:r w:rsidRPr="00F52EEF">
              <w:rPr>
                <w:rFonts w:asciiTheme="minorHAnsi" w:hAnsiTheme="minorHAnsi" w:cstheme="minorHAnsi"/>
                <w:bCs/>
                <w:i/>
                <w:iCs/>
              </w:rPr>
              <w:t>ČSN ISO 690; odborná literatura dle zadání práce</w:t>
            </w:r>
            <w:r w:rsidRPr="00F52EEF">
              <w:rPr>
                <w:rFonts w:asciiTheme="minorHAnsi" w:hAnsiTheme="minorHAnsi" w:cstheme="minorHAnsi"/>
                <w:bCs/>
              </w:rPr>
              <w:t>. </w:t>
            </w:r>
          </w:p>
          <w:p w14:paraId="5F05CC0B" w14:textId="77777777" w:rsidR="00BC066D" w:rsidRDefault="00F64B71" w:rsidP="00935F76">
            <w:pPr>
              <w:tabs>
                <w:tab w:val="left" w:pos="567"/>
              </w:tabs>
              <w:jc w:val="both"/>
              <w:rPr>
                <w:ins w:id="1670" w:author="FMK" w:date="2020-02-03T06:39:00Z"/>
                <w:rFonts w:asciiTheme="minorHAnsi" w:hAnsiTheme="minorHAnsi"/>
                <w:color w:val="FF0000"/>
              </w:rPr>
            </w:pPr>
            <w:del w:id="1671" w:author="FMK" w:date="2020-02-02T20:59:00Z">
              <w:r w:rsidRPr="00F903A3" w:rsidDel="00050025">
                <w:rPr>
                  <w:rFonts w:asciiTheme="minorHAnsi" w:hAnsiTheme="minorHAnsi"/>
                  <w:color w:val="FF0000"/>
                  <w:rPrChange w:id="1672" w:author="Martin Kazík" w:date="2020-01-23T11:23:00Z">
                    <w:rPr>
                      <w:rFonts w:asciiTheme="minorHAnsi" w:hAnsiTheme="minorHAnsi"/>
                    </w:rPr>
                  </w:rPrChange>
                </w:rPr>
                <w:delText>GREGAROVÁ, Magda a Martina JUŘÍKOVÁ. 2010. </w:delText>
              </w:r>
              <w:r w:rsidRPr="00F903A3" w:rsidDel="00050025">
                <w:rPr>
                  <w:rFonts w:asciiTheme="minorHAnsi" w:hAnsiTheme="minorHAnsi"/>
                  <w:i/>
                  <w:color w:val="FF0000"/>
                  <w:rPrChange w:id="1673" w:author="Martin Kazík" w:date="2020-01-23T11:23:00Z">
                    <w:rPr>
                      <w:rFonts w:asciiTheme="minorHAnsi" w:hAnsiTheme="minorHAnsi"/>
                      <w:i/>
                    </w:rPr>
                  </w:rPrChange>
                </w:rPr>
                <w:delText>Metodická příručka pro psaní kvalifikačních prací</w:delText>
              </w:r>
              <w:r w:rsidRPr="00F903A3" w:rsidDel="00050025">
                <w:rPr>
                  <w:rFonts w:asciiTheme="minorHAnsi" w:hAnsiTheme="minorHAnsi"/>
                  <w:color w:val="FF0000"/>
                  <w:rPrChange w:id="1674" w:author="Martin Kazík" w:date="2020-01-23T11:23:00Z">
                    <w:rPr>
                      <w:rFonts w:asciiTheme="minorHAnsi" w:hAnsiTheme="minorHAnsi"/>
                    </w:rPr>
                  </w:rPrChange>
                </w:rPr>
                <w:delText>. Zlín: FMK UTB Zlín.</w:delText>
              </w:r>
            </w:del>
          </w:p>
          <w:p w14:paraId="4DD24A27" w14:textId="3B58F6EE" w:rsidR="00F64B71" w:rsidRDefault="003367E0" w:rsidP="00935F76">
            <w:pPr>
              <w:tabs>
                <w:tab w:val="left" w:pos="567"/>
              </w:tabs>
              <w:jc w:val="both"/>
              <w:rPr>
                <w:ins w:id="1675" w:author="FMK" w:date="2020-01-29T19:23:00Z"/>
                <w:rFonts w:asciiTheme="minorHAnsi" w:hAnsiTheme="minorHAnsi"/>
                <w:color w:val="FF0000"/>
              </w:rPr>
            </w:pPr>
            <w:ins w:id="1676" w:author="FMK" w:date="2020-01-29T19:23:00Z">
              <w:r w:rsidRPr="003367E0">
                <w:rPr>
                  <w:rFonts w:asciiTheme="minorHAnsi" w:hAnsiTheme="minorHAnsi"/>
                  <w:color w:val="FF0000"/>
                </w:rPr>
                <w:t>SOCHŮREK, Jan a Květuše SLUKOVÁ</w:t>
              </w:r>
              <w:r>
                <w:rPr>
                  <w:rFonts w:asciiTheme="minorHAnsi" w:hAnsiTheme="minorHAnsi"/>
                  <w:color w:val="FF0000"/>
                </w:rPr>
                <w:t>. 2013</w:t>
              </w:r>
              <w:r w:rsidRPr="003367E0">
                <w:rPr>
                  <w:rFonts w:asciiTheme="minorHAnsi" w:hAnsiTheme="minorHAnsi"/>
                  <w:color w:val="FF0000"/>
                </w:rPr>
                <w:t xml:space="preserve">. </w:t>
              </w:r>
              <w:r w:rsidRPr="003367E0">
                <w:rPr>
                  <w:rFonts w:asciiTheme="minorHAnsi" w:hAnsiTheme="minorHAnsi"/>
                  <w:i/>
                  <w:color w:val="FF0000"/>
                  <w:rPrChange w:id="1677" w:author="FMK" w:date="2020-01-29T19:23:00Z">
                    <w:rPr>
                      <w:rFonts w:asciiTheme="minorHAnsi" w:hAnsiTheme="minorHAnsi"/>
                      <w:color w:val="FF0000"/>
                    </w:rPr>
                  </w:rPrChange>
                </w:rPr>
                <w:t>Stručný úvod do základů metodologie.</w:t>
              </w:r>
              <w:r w:rsidRPr="003367E0">
                <w:rPr>
                  <w:rFonts w:asciiTheme="minorHAnsi" w:hAnsiTheme="minorHAnsi"/>
                  <w:color w:val="FF0000"/>
                </w:rPr>
                <w:t xml:space="preserve"> Liberec: Technická un</w:t>
              </w:r>
              <w:r>
                <w:rPr>
                  <w:rFonts w:asciiTheme="minorHAnsi" w:hAnsiTheme="minorHAnsi"/>
                  <w:color w:val="FF0000"/>
                </w:rPr>
                <w:t xml:space="preserve">iverzita v Liberci. </w:t>
              </w:r>
              <w:r w:rsidRPr="003367E0">
                <w:rPr>
                  <w:rFonts w:asciiTheme="minorHAnsi" w:hAnsiTheme="minorHAnsi"/>
                  <w:color w:val="FF0000"/>
                </w:rPr>
                <w:t>ISBN 9788073729431.</w:t>
              </w:r>
            </w:ins>
          </w:p>
          <w:p w14:paraId="6B96D59B" w14:textId="064630FF" w:rsidR="003367E0" w:rsidRPr="00F52EEF" w:rsidRDefault="003367E0" w:rsidP="00935F76">
            <w:pPr>
              <w:tabs>
                <w:tab w:val="left" w:pos="567"/>
              </w:tabs>
              <w:jc w:val="both"/>
              <w:rPr>
                <w:rFonts w:asciiTheme="minorHAnsi" w:hAnsiTheme="minorHAnsi" w:cstheme="minorHAnsi"/>
              </w:rPr>
            </w:pPr>
          </w:p>
        </w:tc>
      </w:tr>
      <w:tr w:rsidR="00F64B71" w:rsidRPr="00F52EEF" w14:paraId="0711E08A" w14:textId="77777777" w:rsidTr="00E52AC3">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16744F46"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1F5BDB80" w14:textId="77777777" w:rsidTr="00E52AC3">
        <w:tc>
          <w:tcPr>
            <w:tcW w:w="5605" w:type="dxa"/>
            <w:gridSpan w:val="3"/>
            <w:tcBorders>
              <w:top w:val="single" w:sz="2" w:space="0" w:color="auto"/>
            </w:tcBorders>
            <w:shd w:val="clear" w:color="auto" w:fill="F7CAAC"/>
          </w:tcPr>
          <w:p w14:paraId="53DFB2C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7DA28F3"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1761D60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AA102F4" w14:textId="77777777" w:rsidTr="00E52AC3">
        <w:tc>
          <w:tcPr>
            <w:tcW w:w="10673" w:type="dxa"/>
            <w:gridSpan w:val="8"/>
            <w:shd w:val="clear" w:color="auto" w:fill="F7CAAC"/>
          </w:tcPr>
          <w:p w14:paraId="2200900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03EA746F" w14:textId="77777777" w:rsidTr="00C65594">
        <w:trPr>
          <w:trHeight w:val="2336"/>
        </w:trPr>
        <w:tc>
          <w:tcPr>
            <w:tcW w:w="10673" w:type="dxa"/>
            <w:gridSpan w:val="8"/>
          </w:tcPr>
          <w:p w14:paraId="5DFB11E5"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54816B90" w14:textId="77777777" w:rsidR="00F64B71" w:rsidRPr="00F52EEF" w:rsidRDefault="00F64B71" w:rsidP="00935F76">
      <w:pPr>
        <w:tabs>
          <w:tab w:val="left" w:pos="567"/>
        </w:tabs>
        <w:spacing w:after="160" w:line="259" w:lineRule="auto"/>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479"/>
        <w:gridCol w:w="677"/>
        <w:gridCol w:w="539"/>
        <w:gridCol w:w="668"/>
      </w:tblGrid>
      <w:tr w:rsidR="00F64B71" w:rsidRPr="00F52EEF" w14:paraId="31303E14" w14:textId="77777777" w:rsidTr="00C65594">
        <w:tc>
          <w:tcPr>
            <w:tcW w:w="10673" w:type="dxa"/>
            <w:gridSpan w:val="9"/>
            <w:tcBorders>
              <w:bottom w:val="double" w:sz="4" w:space="0" w:color="auto"/>
            </w:tcBorders>
            <w:shd w:val="clear" w:color="auto" w:fill="BDD6EE"/>
          </w:tcPr>
          <w:p w14:paraId="4F19F09B" w14:textId="57255CEF"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6988DFEB" w14:textId="77777777" w:rsidTr="00C65594">
        <w:tc>
          <w:tcPr>
            <w:tcW w:w="3904" w:type="dxa"/>
            <w:tcBorders>
              <w:top w:val="double" w:sz="4" w:space="0" w:color="auto"/>
            </w:tcBorders>
            <w:shd w:val="clear" w:color="auto" w:fill="F7CAAC"/>
          </w:tcPr>
          <w:p w14:paraId="22CA61F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8"/>
            <w:tcBorders>
              <w:top w:val="double" w:sz="4" w:space="0" w:color="auto"/>
            </w:tcBorders>
          </w:tcPr>
          <w:p w14:paraId="491C9B9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Ročníková práce 2</w:t>
            </w:r>
          </w:p>
        </w:tc>
      </w:tr>
      <w:tr w:rsidR="00F64B71" w:rsidRPr="00F52EEF" w14:paraId="2CB6FAC6" w14:textId="77777777" w:rsidTr="00C65594">
        <w:tc>
          <w:tcPr>
            <w:tcW w:w="3904" w:type="dxa"/>
            <w:shd w:val="clear" w:color="auto" w:fill="F7CAAC"/>
          </w:tcPr>
          <w:p w14:paraId="430316D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88FC8C3"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3"/>
            <w:shd w:val="clear" w:color="auto" w:fill="F7CAAC"/>
          </w:tcPr>
          <w:p w14:paraId="6F15C37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0F7C7C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3EB221B7" w14:textId="77777777" w:rsidTr="00C65594">
        <w:tc>
          <w:tcPr>
            <w:tcW w:w="3904" w:type="dxa"/>
            <w:shd w:val="clear" w:color="auto" w:fill="F7CAAC"/>
          </w:tcPr>
          <w:p w14:paraId="02BF589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1B690D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2s</w:t>
            </w:r>
          </w:p>
        </w:tc>
        <w:tc>
          <w:tcPr>
            <w:tcW w:w="889" w:type="dxa"/>
            <w:shd w:val="clear" w:color="auto" w:fill="F7CAAC"/>
          </w:tcPr>
          <w:p w14:paraId="53DE745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82263A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 hod.</w:t>
            </w:r>
          </w:p>
        </w:tc>
        <w:tc>
          <w:tcPr>
            <w:tcW w:w="2156" w:type="dxa"/>
            <w:gridSpan w:val="2"/>
            <w:shd w:val="clear" w:color="auto" w:fill="F7CAAC"/>
          </w:tcPr>
          <w:p w14:paraId="7A56C4E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6DCBCE3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0BCEF243" w14:textId="77777777" w:rsidTr="00C65594">
        <w:tc>
          <w:tcPr>
            <w:tcW w:w="3904" w:type="dxa"/>
            <w:shd w:val="clear" w:color="auto" w:fill="F7CAAC"/>
          </w:tcPr>
          <w:p w14:paraId="52C4435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8"/>
          </w:tcPr>
          <w:p w14:paraId="4E577276"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Ročníková práce 1</w:t>
            </w:r>
          </w:p>
        </w:tc>
      </w:tr>
      <w:tr w:rsidR="00F64B71" w:rsidRPr="00F52EEF" w14:paraId="7FD5C0DF" w14:textId="77777777" w:rsidTr="00C65594">
        <w:tc>
          <w:tcPr>
            <w:tcW w:w="3904" w:type="dxa"/>
            <w:shd w:val="clear" w:color="auto" w:fill="F7CAAC"/>
          </w:tcPr>
          <w:p w14:paraId="1D309C3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CE542A4"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6" w:type="dxa"/>
            <w:gridSpan w:val="2"/>
            <w:shd w:val="clear" w:color="auto" w:fill="F7CAAC"/>
          </w:tcPr>
          <w:p w14:paraId="323A7FE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094A3B68" w14:textId="4437CB65" w:rsidR="00F64B71" w:rsidRPr="00F52EEF" w:rsidRDefault="0042664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3EFE4C14" w14:textId="77777777" w:rsidTr="00C65594">
        <w:tc>
          <w:tcPr>
            <w:tcW w:w="3904" w:type="dxa"/>
            <w:shd w:val="clear" w:color="auto" w:fill="F7CAAC"/>
          </w:tcPr>
          <w:p w14:paraId="46551EC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8"/>
            <w:tcBorders>
              <w:bottom w:val="nil"/>
            </w:tcBorders>
          </w:tcPr>
          <w:p w14:paraId="4A8A843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1A0608D" w14:textId="77777777" w:rsidTr="00C65594">
        <w:trPr>
          <w:trHeight w:val="355"/>
        </w:trPr>
        <w:tc>
          <w:tcPr>
            <w:tcW w:w="10673" w:type="dxa"/>
            <w:gridSpan w:val="9"/>
            <w:tcBorders>
              <w:top w:val="nil"/>
            </w:tcBorders>
          </w:tcPr>
          <w:p w14:paraId="3CB973E8" w14:textId="4F6B23B3"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Odevzdání ročníkové práce ve stanoveném termínu</w:t>
            </w:r>
            <w:r w:rsidR="00C65594">
              <w:rPr>
                <w:rFonts w:asciiTheme="minorHAnsi" w:eastAsia="Calibri" w:hAnsiTheme="minorHAnsi" w:cstheme="minorHAnsi"/>
              </w:rPr>
              <w:t>.</w:t>
            </w:r>
          </w:p>
        </w:tc>
      </w:tr>
      <w:tr w:rsidR="00F64B71" w:rsidRPr="00F52EEF" w14:paraId="20AD50D7" w14:textId="77777777" w:rsidTr="00C65594">
        <w:trPr>
          <w:trHeight w:val="197"/>
        </w:trPr>
        <w:tc>
          <w:tcPr>
            <w:tcW w:w="3904" w:type="dxa"/>
            <w:tcBorders>
              <w:top w:val="nil"/>
            </w:tcBorders>
            <w:shd w:val="clear" w:color="auto" w:fill="F7CAAC"/>
          </w:tcPr>
          <w:p w14:paraId="70A4CFD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8"/>
            <w:tcBorders>
              <w:top w:val="nil"/>
            </w:tcBorders>
          </w:tcPr>
          <w:p w14:paraId="7DC599E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F64B71" w:rsidRPr="00F52EEF" w14:paraId="2E15B8BE" w14:textId="77777777" w:rsidTr="00C65594">
        <w:trPr>
          <w:trHeight w:val="243"/>
        </w:trPr>
        <w:tc>
          <w:tcPr>
            <w:tcW w:w="3904" w:type="dxa"/>
            <w:tcBorders>
              <w:top w:val="nil"/>
            </w:tcBorders>
            <w:shd w:val="clear" w:color="auto" w:fill="F7CAAC"/>
          </w:tcPr>
          <w:p w14:paraId="3403049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8"/>
            <w:tcBorders>
              <w:top w:val="nil"/>
            </w:tcBorders>
          </w:tcPr>
          <w:p w14:paraId="72D3454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metodologicky vede předmět a zaručuje kvalitu předmětu. </w:t>
            </w:r>
          </w:p>
        </w:tc>
      </w:tr>
      <w:tr w:rsidR="00F64B71" w:rsidRPr="00F52EEF" w14:paraId="675C109C" w14:textId="77777777" w:rsidTr="00C65594">
        <w:tc>
          <w:tcPr>
            <w:tcW w:w="3904" w:type="dxa"/>
            <w:shd w:val="clear" w:color="auto" w:fill="F7CAAC"/>
          </w:tcPr>
          <w:p w14:paraId="125D25E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8"/>
            <w:tcBorders>
              <w:bottom w:val="nil"/>
            </w:tcBorders>
          </w:tcPr>
          <w:p w14:paraId="1A847A7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 vedoucí jednotlivých prací</w:t>
            </w:r>
          </w:p>
        </w:tc>
      </w:tr>
      <w:tr w:rsidR="00F64B71" w:rsidRPr="00F52EEF" w14:paraId="674BB1C5" w14:textId="77777777" w:rsidTr="00C65594">
        <w:trPr>
          <w:trHeight w:val="88"/>
        </w:trPr>
        <w:tc>
          <w:tcPr>
            <w:tcW w:w="10673" w:type="dxa"/>
            <w:gridSpan w:val="9"/>
            <w:tcBorders>
              <w:top w:val="nil"/>
            </w:tcBorders>
          </w:tcPr>
          <w:p w14:paraId="51F60C8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5444F9D" w14:textId="77777777" w:rsidTr="00C65594">
        <w:tc>
          <w:tcPr>
            <w:tcW w:w="3904" w:type="dxa"/>
            <w:shd w:val="clear" w:color="auto" w:fill="F7CAAC"/>
          </w:tcPr>
          <w:p w14:paraId="5DEFAFC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8"/>
            <w:tcBorders>
              <w:bottom w:val="nil"/>
            </w:tcBorders>
          </w:tcPr>
          <w:p w14:paraId="4F373DA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BBA56BD" w14:textId="77777777" w:rsidTr="00C65594">
        <w:trPr>
          <w:trHeight w:val="2831"/>
        </w:trPr>
        <w:tc>
          <w:tcPr>
            <w:tcW w:w="10673" w:type="dxa"/>
            <w:gridSpan w:val="9"/>
            <w:tcBorders>
              <w:top w:val="nil"/>
              <w:bottom w:val="single" w:sz="12" w:space="0" w:color="auto"/>
            </w:tcBorders>
          </w:tcPr>
          <w:p w14:paraId="06A064B8" w14:textId="77777777" w:rsidR="00F64B71" w:rsidRDefault="00F64B71" w:rsidP="00935F76">
            <w:pPr>
              <w:tabs>
                <w:tab w:val="left" w:pos="567"/>
              </w:tabs>
              <w:jc w:val="both"/>
              <w:rPr>
                <w:del w:id="1678" w:author="Martin Kazík" w:date="2020-01-23T11:23:00Z"/>
                <w:rFonts w:asciiTheme="minorHAnsi" w:hAnsiTheme="minorHAnsi" w:cstheme="minorHAnsi"/>
              </w:rPr>
            </w:pPr>
            <w:del w:id="1679" w:author="Martin Kazík" w:date="2020-01-23T11:23:00Z">
              <w:r w:rsidRPr="00F52EEF">
                <w:rPr>
                  <w:rFonts w:asciiTheme="minorHAnsi" w:hAnsiTheme="minorHAnsi" w:cstheme="minorHAnsi"/>
                </w:rPr>
                <w:delText xml:space="preserve">Cílem kurzu je aplikace metodických zásad pro psaní ročníkových prací včetně požadavků na jejich formální úpravu. Vybrané téma ročníkové práce poté studenti konzultují v dílčích celcích s vedoucím své ročníkové práce, aby jej naplnili v patřičné odbornosti a požadovaném rozsahu. </w:delText>
              </w:r>
            </w:del>
          </w:p>
          <w:p w14:paraId="52449BF8" w14:textId="77777777" w:rsidR="00C65594" w:rsidRPr="00F52EEF" w:rsidRDefault="00C65594" w:rsidP="00935F76">
            <w:pPr>
              <w:tabs>
                <w:tab w:val="left" w:pos="567"/>
              </w:tabs>
              <w:jc w:val="both"/>
              <w:rPr>
                <w:del w:id="1680" w:author="Martin Kazík" w:date="2020-01-23T11:23:00Z"/>
                <w:rFonts w:asciiTheme="minorHAnsi" w:hAnsiTheme="minorHAnsi" w:cstheme="minorHAnsi"/>
              </w:rPr>
            </w:pPr>
          </w:p>
          <w:p w14:paraId="6AA3C335" w14:textId="77777777" w:rsidR="00F64B71" w:rsidRPr="00C65594" w:rsidRDefault="00F64B71" w:rsidP="00935F76">
            <w:pPr>
              <w:tabs>
                <w:tab w:val="left" w:pos="567"/>
              </w:tabs>
              <w:jc w:val="both"/>
              <w:rPr>
                <w:rFonts w:asciiTheme="minorHAnsi" w:hAnsiTheme="minorHAnsi" w:cstheme="minorHAnsi"/>
                <w:b/>
              </w:rPr>
            </w:pPr>
            <w:r w:rsidRPr="00C65594">
              <w:rPr>
                <w:rFonts w:asciiTheme="minorHAnsi" w:hAnsiTheme="minorHAnsi" w:cstheme="minorHAnsi"/>
                <w:b/>
              </w:rPr>
              <w:t>Probíraná témata:</w:t>
            </w:r>
          </w:p>
          <w:p w14:paraId="2784B414" w14:textId="15CF5244"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65594">
              <w:rPr>
                <w:rFonts w:asciiTheme="minorHAnsi" w:hAnsiTheme="minorHAnsi" w:cstheme="minorHAnsi"/>
              </w:rPr>
              <w:t>v</w:t>
            </w:r>
            <w:r w:rsidRPr="00F52EEF">
              <w:rPr>
                <w:rFonts w:asciiTheme="minorHAnsi" w:hAnsiTheme="minorHAnsi" w:cstheme="minorHAnsi"/>
              </w:rPr>
              <w:t>e stanoveném termínu povinná konzultace s vedoucím práce</w:t>
            </w:r>
            <w:r w:rsidR="00C65594">
              <w:rPr>
                <w:rFonts w:asciiTheme="minorHAnsi" w:hAnsiTheme="minorHAnsi" w:cstheme="minorHAnsi"/>
              </w:rPr>
              <w:t>;</w:t>
            </w:r>
            <w:r w:rsidRPr="00F52EEF">
              <w:rPr>
                <w:rFonts w:asciiTheme="minorHAnsi" w:hAnsiTheme="minorHAnsi" w:cstheme="minorHAnsi"/>
              </w:rPr>
              <w:t xml:space="preserve"> </w:t>
            </w:r>
          </w:p>
          <w:p w14:paraId="28FD255B" w14:textId="6F342DA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65594">
              <w:rPr>
                <w:rFonts w:asciiTheme="minorHAnsi" w:hAnsiTheme="minorHAnsi" w:cstheme="minorHAnsi"/>
              </w:rPr>
              <w:t>s</w:t>
            </w:r>
            <w:r w:rsidRPr="00F52EEF">
              <w:rPr>
                <w:rFonts w:asciiTheme="minorHAnsi" w:hAnsiTheme="minorHAnsi" w:cstheme="minorHAnsi"/>
              </w:rPr>
              <w:t>amostatné studium doporučené literatury</w:t>
            </w:r>
            <w:r w:rsidR="00C65594">
              <w:rPr>
                <w:rFonts w:asciiTheme="minorHAnsi" w:hAnsiTheme="minorHAnsi" w:cstheme="minorHAnsi"/>
              </w:rPr>
              <w:t>;</w:t>
            </w:r>
            <w:r w:rsidRPr="00F52EEF">
              <w:rPr>
                <w:rFonts w:asciiTheme="minorHAnsi" w:hAnsiTheme="minorHAnsi" w:cstheme="minorHAnsi"/>
              </w:rPr>
              <w:t xml:space="preserve"> </w:t>
            </w:r>
          </w:p>
          <w:p w14:paraId="128ECF7B" w14:textId="4C2E947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65594">
              <w:rPr>
                <w:rFonts w:asciiTheme="minorHAnsi" w:hAnsiTheme="minorHAnsi" w:cstheme="minorHAnsi"/>
              </w:rPr>
              <w:t>v</w:t>
            </w:r>
            <w:r w:rsidRPr="00F52EEF">
              <w:rPr>
                <w:rFonts w:asciiTheme="minorHAnsi" w:hAnsiTheme="minorHAnsi" w:cstheme="minorHAnsi"/>
              </w:rPr>
              <w:t>eřejná prezentace a obhajoba řešené ročníkové práce v termínu stanoveném ÚMK</w:t>
            </w:r>
            <w:r w:rsidR="00C65594">
              <w:rPr>
                <w:rFonts w:asciiTheme="minorHAnsi" w:hAnsiTheme="minorHAnsi" w:cstheme="minorHAnsi"/>
              </w:rPr>
              <w:t>.</w:t>
            </w:r>
            <w:r w:rsidRPr="00F52EEF">
              <w:rPr>
                <w:rFonts w:asciiTheme="minorHAnsi" w:hAnsiTheme="minorHAnsi" w:cstheme="minorHAnsi"/>
              </w:rPr>
              <w:t xml:space="preserve"> </w:t>
            </w:r>
          </w:p>
        </w:tc>
      </w:tr>
      <w:tr w:rsidR="00F64B71" w:rsidRPr="00F52EEF" w14:paraId="056681AA" w14:textId="77777777" w:rsidTr="00C65594">
        <w:trPr>
          <w:trHeight w:val="265"/>
        </w:trPr>
        <w:tc>
          <w:tcPr>
            <w:tcW w:w="4471" w:type="dxa"/>
            <w:gridSpan w:val="2"/>
            <w:tcBorders>
              <w:top w:val="nil"/>
            </w:tcBorders>
            <w:shd w:val="clear" w:color="auto" w:fill="F7CAAC"/>
          </w:tcPr>
          <w:p w14:paraId="069E34D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7"/>
            <w:tcBorders>
              <w:top w:val="nil"/>
              <w:bottom w:val="nil"/>
            </w:tcBorders>
          </w:tcPr>
          <w:p w14:paraId="7E5E5EC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C8930F0" w14:textId="77777777" w:rsidTr="00C65594">
        <w:trPr>
          <w:trHeight w:val="4094"/>
        </w:trPr>
        <w:tc>
          <w:tcPr>
            <w:tcW w:w="10673" w:type="dxa"/>
            <w:gridSpan w:val="9"/>
            <w:tcBorders>
              <w:top w:val="nil"/>
            </w:tcBorders>
          </w:tcPr>
          <w:p w14:paraId="4888FEFE" w14:textId="550DE541" w:rsidR="00F64B71" w:rsidRDefault="00F64B71" w:rsidP="00935F76">
            <w:pPr>
              <w:tabs>
                <w:tab w:val="left" w:pos="567"/>
              </w:tabs>
              <w:rPr>
                <w:ins w:id="1681" w:author="FMK" w:date="2020-01-29T19:28:00Z"/>
                <w:rFonts w:asciiTheme="minorHAnsi" w:hAnsiTheme="minorHAnsi"/>
                <w:color w:val="FF0000"/>
              </w:rPr>
            </w:pPr>
            <w:r w:rsidRPr="00C65594">
              <w:rPr>
                <w:rFonts w:asciiTheme="minorHAnsi" w:hAnsiTheme="minorHAnsi" w:cstheme="minorHAnsi"/>
                <w:b/>
              </w:rPr>
              <w:t>Povinná literatura:</w:t>
            </w:r>
            <w:r w:rsidRPr="00F52EEF">
              <w:rPr>
                <w:rFonts w:asciiTheme="minorHAnsi" w:hAnsiTheme="minorHAnsi" w:cstheme="minorHAnsi"/>
              </w:rPr>
              <w:t xml:space="preserve"> </w:t>
            </w:r>
            <w:r w:rsidRPr="00F903A3">
              <w:rPr>
                <w:rFonts w:asciiTheme="minorHAnsi" w:hAnsiTheme="minorHAnsi"/>
                <w:color w:val="FF0000"/>
                <w:rPrChange w:id="1682" w:author="Martin Kazík" w:date="2020-01-23T11:23:00Z">
                  <w:rPr>
                    <w:rFonts w:asciiTheme="minorHAnsi" w:hAnsiTheme="minorHAnsi"/>
                  </w:rPr>
                </w:rPrChange>
              </w:rPr>
              <w:br/>
            </w:r>
            <w:del w:id="1683" w:author="FMK" w:date="2020-02-02T15:49:00Z">
              <w:r w:rsidRPr="00F903A3" w:rsidDel="000224E5">
                <w:rPr>
                  <w:rFonts w:asciiTheme="minorHAnsi" w:hAnsiTheme="minorHAnsi"/>
                  <w:color w:val="FF0000"/>
                  <w:rPrChange w:id="1684" w:author="Martin Kazík" w:date="2020-01-23T11:23:00Z">
                    <w:rPr>
                      <w:rFonts w:asciiTheme="minorHAnsi" w:hAnsiTheme="minorHAnsi"/>
                    </w:rPr>
                  </w:rPrChange>
                </w:rPr>
                <w:delText xml:space="preserve">ECO, Umberto. 1997. </w:delText>
              </w:r>
              <w:r w:rsidRPr="00F903A3" w:rsidDel="000224E5">
                <w:rPr>
                  <w:rFonts w:asciiTheme="minorHAnsi" w:hAnsiTheme="minorHAnsi"/>
                  <w:i/>
                  <w:color w:val="FF0000"/>
                  <w:rPrChange w:id="1685" w:author="Martin Kazík" w:date="2020-01-23T11:23:00Z">
                    <w:rPr>
                      <w:rFonts w:asciiTheme="minorHAnsi" w:hAnsiTheme="minorHAnsi"/>
                      <w:i/>
                    </w:rPr>
                  </w:rPrChange>
                </w:rPr>
                <w:delText>Jak napsat diplomovou práci</w:delText>
              </w:r>
              <w:r w:rsidRPr="00F903A3" w:rsidDel="000224E5">
                <w:rPr>
                  <w:rFonts w:asciiTheme="minorHAnsi" w:hAnsiTheme="minorHAnsi"/>
                  <w:color w:val="FF0000"/>
                  <w:rPrChange w:id="1686" w:author="Martin Kazík" w:date="2020-01-23T11:23:00Z">
                    <w:rPr>
                      <w:rFonts w:asciiTheme="minorHAnsi" w:hAnsiTheme="minorHAnsi"/>
                    </w:rPr>
                  </w:rPrChange>
                </w:rPr>
                <w:delText>. Olomouc: Votobia. ISBN 8071981737. </w:delText>
              </w:r>
            </w:del>
          </w:p>
          <w:p w14:paraId="602E4927" w14:textId="77777777" w:rsidR="00220DB5" w:rsidRDefault="00220DB5" w:rsidP="00220DB5">
            <w:pPr>
              <w:tabs>
                <w:tab w:val="left" w:pos="567"/>
              </w:tabs>
              <w:rPr>
                <w:ins w:id="1687" w:author="FMK" w:date="2020-01-29T19:28:00Z"/>
                <w:rFonts w:asciiTheme="minorHAnsi" w:hAnsiTheme="minorHAnsi"/>
                <w:color w:val="FF0000"/>
              </w:rPr>
            </w:pPr>
            <w:ins w:id="1688" w:author="FMK" w:date="2020-01-29T19:28:00Z">
              <w:r w:rsidRPr="00F77671">
                <w:rPr>
                  <w:rFonts w:asciiTheme="minorHAnsi" w:hAnsiTheme="minorHAnsi"/>
                  <w:color w:val="FF0000"/>
                </w:rPr>
                <w:t xml:space="preserve">KAPOUNOVÁ, Jana a Pavel KAPOUN. </w:t>
              </w:r>
              <w:r>
                <w:rPr>
                  <w:rFonts w:asciiTheme="minorHAnsi" w:hAnsiTheme="minorHAnsi"/>
                  <w:color w:val="FF0000"/>
                </w:rPr>
                <w:t xml:space="preserve">2017. </w:t>
              </w:r>
              <w:r w:rsidRPr="008B1F52">
                <w:rPr>
                  <w:rFonts w:asciiTheme="minorHAnsi" w:hAnsiTheme="minorHAnsi"/>
                  <w:i/>
                  <w:color w:val="FF0000"/>
                </w:rPr>
                <w:t>Bakalářská a diplomová práce: od zadání po obhajobu.</w:t>
              </w:r>
              <w:r>
                <w:rPr>
                  <w:rFonts w:asciiTheme="minorHAnsi" w:hAnsiTheme="minorHAnsi"/>
                  <w:color w:val="FF0000"/>
                </w:rPr>
                <w:t xml:space="preserve"> Praha: Grada. </w:t>
              </w:r>
              <w:r w:rsidRPr="00F77671">
                <w:rPr>
                  <w:rFonts w:asciiTheme="minorHAnsi" w:hAnsiTheme="minorHAnsi"/>
                  <w:color w:val="FF0000"/>
                </w:rPr>
                <w:t xml:space="preserve"> ISBN 9788027100798.</w:t>
              </w:r>
            </w:ins>
          </w:p>
          <w:p w14:paraId="26DAEA43" w14:textId="77777777" w:rsidR="00220DB5" w:rsidRPr="00F903A3" w:rsidRDefault="00220DB5" w:rsidP="00935F76">
            <w:pPr>
              <w:tabs>
                <w:tab w:val="left" w:pos="567"/>
              </w:tabs>
              <w:rPr>
                <w:rFonts w:asciiTheme="minorHAnsi" w:hAnsiTheme="minorHAnsi"/>
                <w:color w:val="FF0000"/>
                <w:rPrChange w:id="1689" w:author="Martin Kazík" w:date="2020-01-23T11:23:00Z">
                  <w:rPr>
                    <w:rFonts w:asciiTheme="minorHAnsi" w:hAnsiTheme="minorHAnsi"/>
                  </w:rPr>
                </w:rPrChange>
              </w:rPr>
            </w:pPr>
          </w:p>
          <w:p w14:paraId="4AAB44D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UTB VE ZLÍNĚ. 2018. </w:t>
            </w:r>
            <w:r w:rsidRPr="00F52EEF">
              <w:rPr>
                <w:rFonts w:asciiTheme="minorHAnsi" w:hAnsiTheme="minorHAnsi" w:cstheme="minorHAnsi"/>
                <w:i/>
              </w:rPr>
              <w:t>Směrnice rektora č. 7/</w:t>
            </w:r>
            <w:proofErr w:type="gramStart"/>
            <w:r w:rsidRPr="00F52EEF">
              <w:rPr>
                <w:rFonts w:asciiTheme="minorHAnsi" w:hAnsiTheme="minorHAnsi" w:cstheme="minorHAnsi"/>
                <w:i/>
              </w:rPr>
              <w:t>2018  –</w:t>
            </w:r>
            <w:proofErr w:type="gramEnd"/>
            <w:r w:rsidRPr="00F52EEF">
              <w:rPr>
                <w:rFonts w:asciiTheme="minorHAnsi" w:hAnsiTheme="minorHAnsi" w:cstheme="minorHAnsi"/>
                <w:i/>
              </w:rPr>
              <w:t xml:space="preserve"> Jednotná formální úprava diplomových a bakalářských prací, jejich uložení a zpřístupnění </w:t>
            </w:r>
            <w:r w:rsidRPr="00F52EEF">
              <w:rPr>
                <w:rFonts w:asciiTheme="minorHAnsi" w:hAnsiTheme="minorHAnsi" w:cstheme="minorHAnsi"/>
              </w:rPr>
              <w:t>[online]. ©2019 [cit. 2019-07-25]. Dostupné z: https://fmk.utb.cz/student/statni-zaverecne-zkousky/pokyny-pro-diplomanty/.</w:t>
            </w:r>
          </w:p>
          <w:p w14:paraId="277DD663" w14:textId="77777777" w:rsidR="00F64B71" w:rsidRPr="00F52EEF" w:rsidRDefault="00F64B71" w:rsidP="00935F76">
            <w:pPr>
              <w:tabs>
                <w:tab w:val="left" w:pos="567"/>
              </w:tabs>
              <w:jc w:val="both"/>
              <w:rPr>
                <w:rFonts w:asciiTheme="minorHAnsi" w:hAnsiTheme="minorHAnsi" w:cstheme="minorHAnsi"/>
                <w:bCs/>
              </w:rPr>
            </w:pPr>
          </w:p>
          <w:p w14:paraId="2196505C" w14:textId="77777777" w:rsidR="00F64B71" w:rsidRPr="00C65594" w:rsidRDefault="00F64B71" w:rsidP="00935F76">
            <w:pPr>
              <w:tabs>
                <w:tab w:val="left" w:pos="567"/>
              </w:tabs>
              <w:jc w:val="both"/>
              <w:rPr>
                <w:rFonts w:asciiTheme="minorHAnsi" w:hAnsiTheme="minorHAnsi" w:cstheme="minorHAnsi"/>
                <w:b/>
                <w:bCs/>
              </w:rPr>
            </w:pPr>
            <w:r w:rsidRPr="00C65594">
              <w:rPr>
                <w:rFonts w:asciiTheme="minorHAnsi" w:hAnsiTheme="minorHAnsi" w:cstheme="minorHAnsi"/>
                <w:b/>
                <w:bCs/>
              </w:rPr>
              <w:t>Doporučená literatura:</w:t>
            </w:r>
          </w:p>
          <w:p w14:paraId="1E959C56" w14:textId="77777777" w:rsidR="00F64B71" w:rsidRPr="00F52EEF" w:rsidRDefault="00F64B71" w:rsidP="00935F76">
            <w:pPr>
              <w:tabs>
                <w:tab w:val="left" w:pos="567"/>
              </w:tabs>
              <w:jc w:val="both"/>
              <w:rPr>
                <w:rFonts w:asciiTheme="minorHAnsi" w:hAnsiTheme="minorHAnsi" w:cstheme="minorHAnsi"/>
                <w:bCs/>
              </w:rPr>
            </w:pPr>
            <w:r w:rsidRPr="00F52EEF">
              <w:rPr>
                <w:rFonts w:asciiTheme="minorHAnsi" w:hAnsiTheme="minorHAnsi" w:cstheme="minorHAnsi"/>
                <w:bCs/>
                <w:i/>
                <w:iCs/>
              </w:rPr>
              <w:t>ČSN ISO 690; odborná literatura dle zadání práce</w:t>
            </w:r>
            <w:r w:rsidRPr="00F52EEF">
              <w:rPr>
                <w:rFonts w:asciiTheme="minorHAnsi" w:hAnsiTheme="minorHAnsi" w:cstheme="minorHAnsi"/>
                <w:bCs/>
              </w:rPr>
              <w:t>. </w:t>
            </w:r>
          </w:p>
          <w:p w14:paraId="4ADC42FE" w14:textId="77777777" w:rsidR="00BC066D" w:rsidRDefault="00F64B71" w:rsidP="00220DB5">
            <w:pPr>
              <w:tabs>
                <w:tab w:val="left" w:pos="567"/>
              </w:tabs>
              <w:jc w:val="both"/>
              <w:rPr>
                <w:ins w:id="1690" w:author="FMK" w:date="2020-02-03T06:40:00Z"/>
                <w:rFonts w:asciiTheme="minorHAnsi" w:hAnsiTheme="minorHAnsi"/>
                <w:color w:val="FF0000"/>
              </w:rPr>
            </w:pPr>
            <w:del w:id="1691" w:author="FMK" w:date="2020-02-02T15:49:00Z">
              <w:r w:rsidRPr="00F903A3" w:rsidDel="000224E5">
                <w:rPr>
                  <w:rFonts w:asciiTheme="minorHAnsi" w:hAnsiTheme="minorHAnsi"/>
                  <w:color w:val="FF0000"/>
                  <w:rPrChange w:id="1692" w:author="Martin Kazík" w:date="2020-01-23T11:23:00Z">
                    <w:rPr>
                      <w:rFonts w:asciiTheme="minorHAnsi" w:hAnsiTheme="minorHAnsi"/>
                    </w:rPr>
                  </w:rPrChange>
                </w:rPr>
                <w:delText>GREGAROVÁ, Magda a Martina JUŘÍKOVÁ. 2010. </w:delText>
              </w:r>
              <w:r w:rsidRPr="00F903A3" w:rsidDel="000224E5">
                <w:rPr>
                  <w:rFonts w:asciiTheme="minorHAnsi" w:hAnsiTheme="minorHAnsi"/>
                  <w:i/>
                  <w:color w:val="FF0000"/>
                  <w:rPrChange w:id="1693" w:author="Martin Kazík" w:date="2020-01-23T11:23:00Z">
                    <w:rPr>
                      <w:rFonts w:asciiTheme="minorHAnsi" w:hAnsiTheme="minorHAnsi"/>
                      <w:i/>
                    </w:rPr>
                  </w:rPrChange>
                </w:rPr>
                <w:delText>Metodická příručka pro psaní kvalifikačních prací</w:delText>
              </w:r>
              <w:r w:rsidRPr="00F903A3" w:rsidDel="000224E5">
                <w:rPr>
                  <w:rFonts w:asciiTheme="minorHAnsi" w:hAnsiTheme="minorHAnsi"/>
                  <w:color w:val="FF0000"/>
                  <w:rPrChange w:id="1694" w:author="Martin Kazík" w:date="2020-01-23T11:23:00Z">
                    <w:rPr>
                      <w:rFonts w:asciiTheme="minorHAnsi" w:hAnsiTheme="minorHAnsi"/>
                    </w:rPr>
                  </w:rPrChange>
                </w:rPr>
                <w:delText>. Zlín: FMK UTB Zlín.</w:delText>
              </w:r>
            </w:del>
          </w:p>
          <w:p w14:paraId="604E9AC6" w14:textId="4A7D7AC9" w:rsidR="00220DB5" w:rsidRDefault="00220DB5" w:rsidP="00220DB5">
            <w:pPr>
              <w:tabs>
                <w:tab w:val="left" w:pos="567"/>
              </w:tabs>
              <w:jc w:val="both"/>
              <w:rPr>
                <w:ins w:id="1695" w:author="FMK" w:date="2020-01-29T19:28:00Z"/>
                <w:rFonts w:asciiTheme="minorHAnsi" w:hAnsiTheme="minorHAnsi"/>
                <w:color w:val="FF0000"/>
              </w:rPr>
            </w:pPr>
            <w:ins w:id="1696" w:author="FMK" w:date="2020-01-29T19:28:00Z">
              <w:r w:rsidRPr="003367E0">
                <w:rPr>
                  <w:rFonts w:asciiTheme="minorHAnsi" w:hAnsiTheme="minorHAnsi"/>
                  <w:color w:val="FF0000"/>
                </w:rPr>
                <w:t>SOCHŮREK, Jan a Květuše SLUKOVÁ</w:t>
              </w:r>
              <w:r>
                <w:rPr>
                  <w:rFonts w:asciiTheme="minorHAnsi" w:hAnsiTheme="minorHAnsi"/>
                  <w:color w:val="FF0000"/>
                </w:rPr>
                <w:t>. 2013</w:t>
              </w:r>
              <w:r w:rsidRPr="003367E0">
                <w:rPr>
                  <w:rFonts w:asciiTheme="minorHAnsi" w:hAnsiTheme="minorHAnsi"/>
                  <w:color w:val="FF0000"/>
                </w:rPr>
                <w:t xml:space="preserve">. </w:t>
              </w:r>
              <w:r w:rsidRPr="008B1F52">
                <w:rPr>
                  <w:rFonts w:asciiTheme="minorHAnsi" w:hAnsiTheme="minorHAnsi"/>
                  <w:i/>
                  <w:color w:val="FF0000"/>
                </w:rPr>
                <w:t>Stručný úvod do základů metodologie.</w:t>
              </w:r>
              <w:r w:rsidRPr="003367E0">
                <w:rPr>
                  <w:rFonts w:asciiTheme="minorHAnsi" w:hAnsiTheme="minorHAnsi"/>
                  <w:color w:val="FF0000"/>
                </w:rPr>
                <w:t xml:space="preserve"> Liberec: Technická un</w:t>
              </w:r>
              <w:r>
                <w:rPr>
                  <w:rFonts w:asciiTheme="minorHAnsi" w:hAnsiTheme="minorHAnsi"/>
                  <w:color w:val="FF0000"/>
                </w:rPr>
                <w:t xml:space="preserve">iverzita v Liberci. </w:t>
              </w:r>
              <w:r w:rsidRPr="003367E0">
                <w:rPr>
                  <w:rFonts w:asciiTheme="minorHAnsi" w:hAnsiTheme="minorHAnsi"/>
                  <w:color w:val="FF0000"/>
                </w:rPr>
                <w:t>ISBN 9788073729431.</w:t>
              </w:r>
            </w:ins>
          </w:p>
          <w:p w14:paraId="6C9B4A95" w14:textId="2A2742B1" w:rsidR="00220DB5" w:rsidRPr="00F52EEF" w:rsidRDefault="00220DB5" w:rsidP="00935F76">
            <w:pPr>
              <w:tabs>
                <w:tab w:val="left" w:pos="567"/>
              </w:tabs>
              <w:jc w:val="both"/>
              <w:rPr>
                <w:rFonts w:asciiTheme="minorHAnsi" w:hAnsiTheme="minorHAnsi" w:cstheme="minorHAnsi"/>
              </w:rPr>
            </w:pPr>
          </w:p>
        </w:tc>
      </w:tr>
      <w:tr w:rsidR="00F64B71" w:rsidRPr="00F52EEF" w14:paraId="394D0E5B" w14:textId="77777777" w:rsidTr="00C65594">
        <w:tc>
          <w:tcPr>
            <w:tcW w:w="10673" w:type="dxa"/>
            <w:gridSpan w:val="9"/>
            <w:tcBorders>
              <w:top w:val="single" w:sz="12" w:space="0" w:color="auto"/>
              <w:left w:val="single" w:sz="2" w:space="0" w:color="auto"/>
              <w:bottom w:val="single" w:sz="2" w:space="0" w:color="auto"/>
              <w:right w:val="single" w:sz="2" w:space="0" w:color="auto"/>
            </w:tcBorders>
            <w:shd w:val="clear" w:color="auto" w:fill="F7CAAC"/>
          </w:tcPr>
          <w:p w14:paraId="562735F0"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12179E56" w14:textId="77777777" w:rsidTr="00C65594">
        <w:tc>
          <w:tcPr>
            <w:tcW w:w="5605" w:type="dxa"/>
            <w:gridSpan w:val="3"/>
            <w:tcBorders>
              <w:top w:val="single" w:sz="2" w:space="0" w:color="auto"/>
            </w:tcBorders>
            <w:shd w:val="clear" w:color="auto" w:fill="F7CAAC"/>
          </w:tcPr>
          <w:p w14:paraId="5C2C8E8D"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4659ABA" w14:textId="77777777" w:rsidR="00F64B71" w:rsidRPr="00F52EEF" w:rsidRDefault="00F64B71" w:rsidP="00935F76">
            <w:pPr>
              <w:tabs>
                <w:tab w:val="left" w:pos="567"/>
              </w:tabs>
              <w:jc w:val="both"/>
              <w:rPr>
                <w:rFonts w:asciiTheme="minorHAnsi" w:hAnsiTheme="minorHAnsi" w:cstheme="minorHAnsi"/>
              </w:rPr>
            </w:pPr>
          </w:p>
        </w:tc>
        <w:tc>
          <w:tcPr>
            <w:tcW w:w="4179" w:type="dxa"/>
            <w:gridSpan w:val="5"/>
            <w:tcBorders>
              <w:top w:val="single" w:sz="2" w:space="0" w:color="auto"/>
            </w:tcBorders>
            <w:shd w:val="clear" w:color="auto" w:fill="F7CAAC"/>
          </w:tcPr>
          <w:p w14:paraId="38EDB3C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5A9B35C" w14:textId="77777777" w:rsidTr="00C65594">
        <w:tc>
          <w:tcPr>
            <w:tcW w:w="10673" w:type="dxa"/>
            <w:gridSpan w:val="9"/>
            <w:shd w:val="clear" w:color="auto" w:fill="F7CAAC"/>
          </w:tcPr>
          <w:p w14:paraId="2F21FB1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726006BB" w14:textId="77777777" w:rsidTr="00C65594">
        <w:trPr>
          <w:trHeight w:val="2471"/>
        </w:trPr>
        <w:tc>
          <w:tcPr>
            <w:tcW w:w="10673" w:type="dxa"/>
            <w:gridSpan w:val="9"/>
          </w:tcPr>
          <w:p w14:paraId="1A52B7C0"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03A43E16" w14:textId="77777777" w:rsidTr="00C65594">
        <w:tc>
          <w:tcPr>
            <w:tcW w:w="10673" w:type="dxa"/>
            <w:gridSpan w:val="9"/>
            <w:tcBorders>
              <w:bottom w:val="double" w:sz="4" w:space="0" w:color="auto"/>
            </w:tcBorders>
            <w:shd w:val="clear" w:color="auto" w:fill="BDD6EE"/>
          </w:tcPr>
          <w:p w14:paraId="3B4C92B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73B33713" w14:textId="77777777" w:rsidTr="00C65594">
        <w:tc>
          <w:tcPr>
            <w:tcW w:w="3904" w:type="dxa"/>
            <w:tcBorders>
              <w:top w:val="double" w:sz="4" w:space="0" w:color="auto"/>
            </w:tcBorders>
            <w:shd w:val="clear" w:color="auto" w:fill="F7CAAC"/>
          </w:tcPr>
          <w:p w14:paraId="4EEE84C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8"/>
            <w:tcBorders>
              <w:top w:val="double" w:sz="4" w:space="0" w:color="auto"/>
            </w:tcBorders>
          </w:tcPr>
          <w:p w14:paraId="2F693F6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Public Relations 1</w:t>
            </w:r>
          </w:p>
        </w:tc>
      </w:tr>
      <w:tr w:rsidR="00F64B71" w:rsidRPr="00F52EEF" w14:paraId="427623E3" w14:textId="77777777" w:rsidTr="00C65594">
        <w:tc>
          <w:tcPr>
            <w:tcW w:w="3904" w:type="dxa"/>
            <w:shd w:val="clear" w:color="auto" w:fill="F7CAAC"/>
          </w:tcPr>
          <w:p w14:paraId="3D54C51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781AFB6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3"/>
            <w:shd w:val="clear" w:color="auto" w:fill="F7CAAC"/>
          </w:tcPr>
          <w:p w14:paraId="3E2C2AD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F73399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F64B71" w:rsidRPr="00F52EEF" w14:paraId="661FB99A" w14:textId="77777777" w:rsidTr="00C65594">
        <w:tc>
          <w:tcPr>
            <w:tcW w:w="3904" w:type="dxa"/>
            <w:shd w:val="clear" w:color="auto" w:fill="F7CAAC"/>
          </w:tcPr>
          <w:p w14:paraId="494B8BD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241734D" w14:textId="0CCE2CEC"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13p</w:t>
            </w:r>
            <w:r w:rsidR="00C65594">
              <w:rPr>
                <w:rFonts w:asciiTheme="minorHAnsi" w:eastAsia="Calibri" w:hAnsiTheme="minorHAnsi" w:cstheme="minorHAnsi"/>
              </w:rPr>
              <w:t xml:space="preserve"> </w:t>
            </w:r>
            <w:r w:rsidRPr="00F52EEF">
              <w:rPr>
                <w:rFonts w:asciiTheme="minorHAnsi" w:eastAsia="Calibri" w:hAnsiTheme="minorHAnsi" w:cstheme="minorHAnsi"/>
              </w:rPr>
              <w:t>+ 13s</w:t>
            </w:r>
          </w:p>
        </w:tc>
        <w:tc>
          <w:tcPr>
            <w:tcW w:w="889" w:type="dxa"/>
            <w:shd w:val="clear" w:color="auto" w:fill="F7CAAC"/>
          </w:tcPr>
          <w:p w14:paraId="53F13EE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69069CA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shd w:val="clear" w:color="auto" w:fill="F7CAAC"/>
          </w:tcPr>
          <w:p w14:paraId="3DB474C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3"/>
          </w:tcPr>
          <w:p w14:paraId="4EEFF1E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706CA803" w14:textId="77777777" w:rsidTr="00C65594">
        <w:tc>
          <w:tcPr>
            <w:tcW w:w="3904" w:type="dxa"/>
            <w:shd w:val="clear" w:color="auto" w:fill="F7CAAC"/>
          </w:tcPr>
          <w:p w14:paraId="6A2039D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8"/>
          </w:tcPr>
          <w:p w14:paraId="7158A2DB" w14:textId="14024F40" w:rsidR="00F64B71" w:rsidRPr="00F52EEF" w:rsidRDefault="00FD1612" w:rsidP="00935F76">
            <w:pPr>
              <w:tabs>
                <w:tab w:val="left" w:pos="567"/>
              </w:tabs>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rerekvizity: Teorie marketingov</w:t>
            </w:r>
            <w:ins w:id="1697" w:author="Radim Bačuvčík" w:date="2020-02-06T09:55:00Z">
              <w:r w:rsidR="00165381">
                <w:rPr>
                  <w:rFonts w:asciiTheme="minorHAnsi" w:eastAsia="Calibri" w:hAnsiTheme="minorHAnsi" w:cstheme="minorHAnsi"/>
                </w:rPr>
                <w:t>é</w:t>
              </w:r>
            </w:ins>
            <w:del w:id="1698" w:author="Radim Bačuvčík" w:date="2020-02-06T09:55:00Z">
              <w:r w:rsidR="00F64B71" w:rsidRPr="00F52EEF" w:rsidDel="00165381">
                <w:rPr>
                  <w:rFonts w:asciiTheme="minorHAnsi" w:eastAsia="Calibri" w:hAnsiTheme="minorHAnsi" w:cstheme="minorHAnsi"/>
                </w:rPr>
                <w:delText>ých</w:delText>
              </w:r>
            </w:del>
            <w:r w:rsidR="00F64B71" w:rsidRPr="00F52EEF">
              <w:rPr>
                <w:rFonts w:asciiTheme="minorHAnsi" w:eastAsia="Calibri" w:hAnsiTheme="minorHAnsi" w:cstheme="minorHAnsi"/>
              </w:rPr>
              <w:t xml:space="preserve"> komunikac</w:t>
            </w:r>
            <w:ins w:id="1699" w:author="Radim Bačuvčík" w:date="2020-02-06T09:55:00Z">
              <w:r w:rsidR="00165381">
                <w:rPr>
                  <w:rFonts w:asciiTheme="minorHAnsi" w:eastAsia="Calibri" w:hAnsiTheme="minorHAnsi" w:cstheme="minorHAnsi"/>
                </w:rPr>
                <w:t>e</w:t>
              </w:r>
            </w:ins>
            <w:del w:id="1700" w:author="Radim Bačuvčík" w:date="2020-02-06T09:55:00Z">
              <w:r w:rsidR="00F64B71" w:rsidRPr="00F52EEF" w:rsidDel="00165381">
                <w:rPr>
                  <w:rFonts w:asciiTheme="minorHAnsi" w:eastAsia="Calibri" w:hAnsiTheme="minorHAnsi" w:cstheme="minorHAnsi"/>
                </w:rPr>
                <w:delText>í</w:delText>
              </w:r>
            </w:del>
            <w:r w:rsidR="00F64B71" w:rsidRPr="00F52EEF">
              <w:rPr>
                <w:rFonts w:asciiTheme="minorHAnsi" w:eastAsia="Calibri" w:hAnsiTheme="minorHAnsi" w:cstheme="minorHAnsi"/>
              </w:rPr>
              <w:t>, Teorie komunikace</w:t>
            </w:r>
          </w:p>
        </w:tc>
      </w:tr>
      <w:tr w:rsidR="00F64B71" w:rsidRPr="00F52EEF" w14:paraId="679842DB" w14:textId="77777777" w:rsidTr="00C65594">
        <w:tc>
          <w:tcPr>
            <w:tcW w:w="3904" w:type="dxa"/>
            <w:shd w:val="clear" w:color="auto" w:fill="F7CAAC"/>
          </w:tcPr>
          <w:p w14:paraId="1376700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1B59164" w14:textId="1107294A" w:rsidR="00F64B71" w:rsidRPr="00F52EEF" w:rsidRDefault="0093468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kouška</w:t>
            </w:r>
          </w:p>
        </w:tc>
        <w:tc>
          <w:tcPr>
            <w:tcW w:w="1479" w:type="dxa"/>
            <w:shd w:val="clear" w:color="auto" w:fill="F7CAAC"/>
          </w:tcPr>
          <w:p w14:paraId="6D978E0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3"/>
          </w:tcPr>
          <w:p w14:paraId="6A30A78A"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Přednáška, seminář </w:t>
            </w:r>
          </w:p>
        </w:tc>
      </w:tr>
      <w:tr w:rsidR="00F64B71" w:rsidRPr="00F52EEF" w14:paraId="2E662D74" w14:textId="77777777" w:rsidTr="00C65594">
        <w:tc>
          <w:tcPr>
            <w:tcW w:w="3904" w:type="dxa"/>
            <w:shd w:val="clear" w:color="auto" w:fill="F7CAAC"/>
          </w:tcPr>
          <w:p w14:paraId="5749B0B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8"/>
            <w:tcBorders>
              <w:bottom w:val="nil"/>
            </w:tcBorders>
          </w:tcPr>
          <w:p w14:paraId="410D183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D9F69B0" w14:textId="77777777" w:rsidTr="00C65594">
        <w:trPr>
          <w:trHeight w:val="554"/>
        </w:trPr>
        <w:tc>
          <w:tcPr>
            <w:tcW w:w="10673" w:type="dxa"/>
            <w:gridSpan w:val="9"/>
            <w:tcBorders>
              <w:top w:val="nil"/>
            </w:tcBorders>
          </w:tcPr>
          <w:p w14:paraId="7026C5E6" w14:textId="77777777" w:rsidR="00C65594" w:rsidRDefault="00C65594" w:rsidP="00935F76">
            <w:pPr>
              <w:tabs>
                <w:tab w:val="left" w:pos="567"/>
              </w:tabs>
              <w:jc w:val="both"/>
              <w:rPr>
                <w:rFonts w:asciiTheme="minorHAnsi" w:hAnsiTheme="minorHAnsi" w:cstheme="minorHAnsi"/>
              </w:rPr>
            </w:pPr>
            <w:r>
              <w:rPr>
                <w:rFonts w:asciiTheme="minorHAnsi" w:hAnsiTheme="minorHAnsi" w:cstheme="minorHAnsi"/>
              </w:rPr>
              <w:t>1. P</w:t>
            </w:r>
            <w:r w:rsidR="00F64B71" w:rsidRPr="00F52EEF">
              <w:rPr>
                <w:rFonts w:asciiTheme="minorHAnsi" w:hAnsiTheme="minorHAnsi" w:cstheme="minorHAnsi"/>
              </w:rPr>
              <w:t>ísemný test</w:t>
            </w:r>
            <w:r>
              <w:rPr>
                <w:rFonts w:asciiTheme="minorHAnsi" w:hAnsiTheme="minorHAnsi" w:cstheme="minorHAnsi"/>
              </w:rPr>
              <w:t>.</w:t>
            </w:r>
          </w:p>
          <w:p w14:paraId="20EA7536" w14:textId="240B9B68" w:rsidR="00F64B71" w:rsidRPr="00F52EEF" w:rsidRDefault="00C65594" w:rsidP="00935F76">
            <w:pPr>
              <w:tabs>
                <w:tab w:val="left" w:pos="567"/>
              </w:tabs>
              <w:jc w:val="both"/>
              <w:rPr>
                <w:rFonts w:asciiTheme="minorHAnsi" w:hAnsiTheme="minorHAnsi" w:cstheme="minorHAnsi"/>
              </w:rPr>
            </w:pPr>
            <w:r>
              <w:rPr>
                <w:rFonts w:asciiTheme="minorHAnsi" w:hAnsiTheme="minorHAnsi" w:cstheme="minorHAnsi"/>
              </w:rPr>
              <w:t xml:space="preserve">2. </w:t>
            </w:r>
            <w:r w:rsidR="00F64B71" w:rsidRPr="00F52EEF">
              <w:rPr>
                <w:rFonts w:asciiTheme="minorHAnsi" w:hAnsiTheme="minorHAnsi" w:cstheme="minorHAnsi"/>
              </w:rPr>
              <w:t>80% docházka na semináře.</w:t>
            </w:r>
          </w:p>
        </w:tc>
      </w:tr>
      <w:tr w:rsidR="00F64B71" w:rsidRPr="00F52EEF" w14:paraId="0C44382A" w14:textId="77777777" w:rsidTr="00C65594">
        <w:trPr>
          <w:trHeight w:val="197"/>
        </w:trPr>
        <w:tc>
          <w:tcPr>
            <w:tcW w:w="3904" w:type="dxa"/>
            <w:tcBorders>
              <w:top w:val="nil"/>
            </w:tcBorders>
            <w:shd w:val="clear" w:color="auto" w:fill="F7CAAC"/>
          </w:tcPr>
          <w:p w14:paraId="47A6734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8"/>
            <w:tcBorders>
              <w:top w:val="nil"/>
            </w:tcBorders>
          </w:tcPr>
          <w:p w14:paraId="57A2668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F64B71" w:rsidRPr="00F52EEF" w14:paraId="4FB17399" w14:textId="77777777" w:rsidTr="00C65594">
        <w:trPr>
          <w:trHeight w:val="243"/>
        </w:trPr>
        <w:tc>
          <w:tcPr>
            <w:tcW w:w="3904" w:type="dxa"/>
            <w:tcBorders>
              <w:top w:val="nil"/>
            </w:tcBorders>
            <w:shd w:val="clear" w:color="auto" w:fill="F7CAAC"/>
          </w:tcPr>
          <w:p w14:paraId="302B650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8"/>
            <w:tcBorders>
              <w:top w:val="nil"/>
            </w:tcBorders>
          </w:tcPr>
          <w:p w14:paraId="0BD04345" w14:textId="1D0EA838" w:rsidR="00F64B71" w:rsidRPr="00F52EEF" w:rsidRDefault="00FD1612"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 100 % na výuce.</w:t>
            </w:r>
          </w:p>
        </w:tc>
      </w:tr>
      <w:tr w:rsidR="00F64B71" w:rsidRPr="00F52EEF" w14:paraId="7D413C2E" w14:textId="77777777" w:rsidTr="00C65594">
        <w:tc>
          <w:tcPr>
            <w:tcW w:w="3904" w:type="dxa"/>
            <w:shd w:val="clear" w:color="auto" w:fill="F7CAAC"/>
          </w:tcPr>
          <w:p w14:paraId="65ACA40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8"/>
            <w:tcBorders>
              <w:bottom w:val="nil"/>
            </w:tcBorders>
          </w:tcPr>
          <w:p w14:paraId="2B1C71A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7F45324" w14:textId="77777777" w:rsidTr="00C65594">
        <w:trPr>
          <w:trHeight w:val="70"/>
        </w:trPr>
        <w:tc>
          <w:tcPr>
            <w:tcW w:w="10673" w:type="dxa"/>
            <w:gridSpan w:val="9"/>
            <w:tcBorders>
              <w:top w:val="nil"/>
            </w:tcBorders>
          </w:tcPr>
          <w:p w14:paraId="4AAE9E1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4ADBA1E" w14:textId="77777777" w:rsidTr="00C65594">
        <w:tc>
          <w:tcPr>
            <w:tcW w:w="3904" w:type="dxa"/>
            <w:shd w:val="clear" w:color="auto" w:fill="F7CAAC"/>
          </w:tcPr>
          <w:p w14:paraId="6326640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8"/>
            <w:tcBorders>
              <w:bottom w:val="nil"/>
            </w:tcBorders>
          </w:tcPr>
          <w:p w14:paraId="52D8DD46" w14:textId="77777777" w:rsidR="00F64B71" w:rsidRPr="00F52EEF" w:rsidRDefault="00F64B71" w:rsidP="00935F76">
            <w:pPr>
              <w:tabs>
                <w:tab w:val="left" w:pos="567"/>
              </w:tabs>
              <w:rPr>
                <w:rFonts w:asciiTheme="minorHAnsi" w:hAnsiTheme="minorHAnsi" w:cstheme="minorHAnsi"/>
                <w:color w:val="000000"/>
                <w:shd w:val="clear" w:color="auto" w:fill="FFFFFF"/>
              </w:rPr>
            </w:pPr>
          </w:p>
        </w:tc>
      </w:tr>
      <w:tr w:rsidR="00F64B71" w:rsidRPr="00F52EEF" w14:paraId="397E5B0E" w14:textId="77777777" w:rsidTr="00C65594">
        <w:trPr>
          <w:trHeight w:val="3312"/>
        </w:trPr>
        <w:tc>
          <w:tcPr>
            <w:tcW w:w="10673" w:type="dxa"/>
            <w:gridSpan w:val="9"/>
            <w:tcBorders>
              <w:top w:val="nil"/>
              <w:bottom w:val="single" w:sz="12" w:space="0" w:color="auto"/>
            </w:tcBorders>
          </w:tcPr>
          <w:p w14:paraId="2D20561D" w14:textId="77777777" w:rsidR="00F64B71" w:rsidRDefault="00F64B71" w:rsidP="00935F76">
            <w:pPr>
              <w:tabs>
                <w:tab w:val="left" w:pos="567"/>
              </w:tabs>
              <w:jc w:val="both"/>
              <w:rPr>
                <w:del w:id="1701" w:author="Martin Kazík" w:date="2020-01-23T11:23:00Z"/>
                <w:rFonts w:asciiTheme="minorHAnsi" w:hAnsiTheme="minorHAnsi" w:cstheme="minorHAnsi"/>
              </w:rPr>
            </w:pPr>
            <w:del w:id="1702" w:author="Martin Kazík" w:date="2020-01-23T11:23:00Z">
              <w:r w:rsidRPr="00F52EEF">
                <w:rPr>
                  <w:rFonts w:asciiTheme="minorHAnsi" w:hAnsiTheme="minorHAnsi" w:cstheme="minorHAnsi"/>
                </w:rPr>
                <w:delText xml:space="preserve">Předmět se věnuje vývoji oboru public relations a jeho vlivu na nastolování agendy společenské, kulturní a politické. Budou diskutovány hlavní formy PR, jejich vazba s dalšími formami marketingových komunikací. Pozornost bude věnována media relations, práci s médii, měření mediálních výstupů. Studenti získají přehled v jednotlivých pojmech vztahujících se ke kapitolám předmětu. </w:delText>
              </w:r>
            </w:del>
          </w:p>
          <w:p w14:paraId="4C946908" w14:textId="77777777" w:rsidR="00C65594" w:rsidRDefault="00C65594" w:rsidP="00935F76">
            <w:pPr>
              <w:tabs>
                <w:tab w:val="left" w:pos="567"/>
              </w:tabs>
              <w:jc w:val="both"/>
              <w:rPr>
                <w:del w:id="1703" w:author="Martin Kazík" w:date="2020-01-23T11:23:00Z"/>
                <w:rFonts w:asciiTheme="minorHAnsi" w:hAnsiTheme="minorHAnsi" w:cstheme="minorHAnsi"/>
              </w:rPr>
            </w:pPr>
          </w:p>
          <w:p w14:paraId="739EAE90" w14:textId="2E01ACF2" w:rsidR="00C65594" w:rsidRPr="00C65594" w:rsidRDefault="00C65594" w:rsidP="00935F76">
            <w:pPr>
              <w:tabs>
                <w:tab w:val="left" w:pos="567"/>
              </w:tabs>
              <w:jc w:val="both"/>
              <w:rPr>
                <w:rFonts w:asciiTheme="minorHAnsi" w:hAnsiTheme="minorHAnsi" w:cstheme="minorHAnsi"/>
                <w:b/>
              </w:rPr>
            </w:pPr>
            <w:r w:rsidRPr="00C65594">
              <w:rPr>
                <w:rFonts w:asciiTheme="minorHAnsi" w:hAnsiTheme="minorHAnsi" w:cstheme="minorHAnsi"/>
                <w:b/>
              </w:rPr>
              <w:t>Probíraná témata:</w:t>
            </w:r>
          </w:p>
          <w:p w14:paraId="1ADA0855" w14:textId="4A518920" w:rsidR="00F64B71" w:rsidRPr="00F52EEF" w:rsidRDefault="00C65594" w:rsidP="00935F76">
            <w:pPr>
              <w:tabs>
                <w:tab w:val="left" w:pos="567"/>
              </w:tabs>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h</w:t>
            </w:r>
            <w:r w:rsidR="00F64B71" w:rsidRPr="00F52EEF">
              <w:rPr>
                <w:rFonts w:asciiTheme="minorHAnsi" w:hAnsiTheme="minorHAnsi" w:cstheme="minorHAnsi"/>
                <w:color w:val="000000"/>
                <w:shd w:val="clear" w:color="auto" w:fill="FFFFFF"/>
              </w:rPr>
              <w:t>istorie a vývoj public relations</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shd w:val="clear" w:color="auto" w:fill="FFFFFF"/>
              </w:rPr>
              <w:t> </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f</w:t>
            </w:r>
            <w:r w:rsidR="00F64B71" w:rsidRPr="00F52EEF">
              <w:rPr>
                <w:rFonts w:asciiTheme="minorHAnsi" w:hAnsiTheme="minorHAnsi" w:cstheme="minorHAnsi"/>
                <w:color w:val="000000"/>
                <w:shd w:val="clear" w:color="auto" w:fill="FFFFFF"/>
              </w:rPr>
              <w:t>ormy public relations</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shd w:val="clear" w:color="auto" w:fill="FFFFFF"/>
              </w:rPr>
              <w:t> </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c</w:t>
            </w:r>
            <w:r w:rsidR="00F64B71" w:rsidRPr="00F52EEF">
              <w:rPr>
                <w:rFonts w:asciiTheme="minorHAnsi" w:hAnsiTheme="minorHAnsi" w:cstheme="minorHAnsi"/>
                <w:color w:val="000000"/>
                <w:shd w:val="clear" w:color="auto" w:fill="FFFFFF"/>
              </w:rPr>
              <w:t>íle a cílové skupiny PR</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shd w:val="clear" w:color="auto" w:fill="FFFFFF"/>
              </w:rPr>
              <w:t> </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z</w:t>
            </w:r>
            <w:r w:rsidR="00F64B71" w:rsidRPr="00F52EEF">
              <w:rPr>
                <w:rFonts w:asciiTheme="minorHAnsi" w:hAnsiTheme="minorHAnsi" w:cstheme="minorHAnsi"/>
                <w:color w:val="000000"/>
                <w:shd w:val="clear" w:color="auto" w:fill="FFFFFF"/>
              </w:rPr>
              <w:t>áklady media relations</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shd w:val="clear" w:color="auto" w:fill="FFFFFF"/>
              </w:rPr>
              <w:t> </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p</w:t>
            </w:r>
            <w:r w:rsidR="00F64B71" w:rsidRPr="00F52EEF">
              <w:rPr>
                <w:rFonts w:asciiTheme="minorHAnsi" w:hAnsiTheme="minorHAnsi" w:cstheme="minorHAnsi"/>
                <w:color w:val="000000"/>
                <w:shd w:val="clear" w:color="auto" w:fill="FFFFFF"/>
              </w:rPr>
              <w:t>ravidla tvorby tiskové zprávy</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shd w:val="clear" w:color="auto" w:fill="FFFFFF"/>
              </w:rPr>
              <w:t> </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p</w:t>
            </w:r>
            <w:r w:rsidR="00F64B71" w:rsidRPr="00F52EEF">
              <w:rPr>
                <w:rFonts w:asciiTheme="minorHAnsi" w:hAnsiTheme="minorHAnsi" w:cstheme="minorHAnsi"/>
                <w:color w:val="000000"/>
                <w:shd w:val="clear" w:color="auto" w:fill="FFFFFF"/>
              </w:rPr>
              <w:t>říprava tiskové konference</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shd w:val="clear" w:color="auto" w:fill="FFFFFF"/>
              </w:rPr>
              <w:t> </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i</w:t>
            </w:r>
            <w:r w:rsidR="00F64B71" w:rsidRPr="00F52EEF">
              <w:rPr>
                <w:rFonts w:asciiTheme="minorHAnsi" w:hAnsiTheme="minorHAnsi" w:cstheme="minorHAnsi"/>
                <w:color w:val="000000"/>
                <w:shd w:val="clear" w:color="auto" w:fill="FFFFFF"/>
              </w:rPr>
              <w:t>nterní public relations</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shd w:val="clear" w:color="auto" w:fill="FFFFFF"/>
              </w:rPr>
              <w:t> </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e</w:t>
            </w:r>
            <w:r w:rsidR="00F64B71" w:rsidRPr="00F52EEF">
              <w:rPr>
                <w:rFonts w:asciiTheme="minorHAnsi" w:hAnsiTheme="minorHAnsi" w:cstheme="minorHAnsi"/>
                <w:color w:val="000000"/>
                <w:shd w:val="clear" w:color="auto" w:fill="FFFFFF"/>
              </w:rPr>
              <w:t>xterní public relations</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shd w:val="clear" w:color="auto" w:fill="FFFFFF"/>
              </w:rPr>
              <w:t> </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e</w:t>
            </w:r>
            <w:r w:rsidR="00F64B71" w:rsidRPr="00F52EEF">
              <w:rPr>
                <w:rFonts w:asciiTheme="minorHAnsi" w:hAnsiTheme="minorHAnsi" w:cstheme="minorHAnsi"/>
                <w:color w:val="000000"/>
                <w:shd w:val="clear" w:color="auto" w:fill="FFFFFF"/>
              </w:rPr>
              <w:t>venty, corporate identity, image</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shd w:val="clear" w:color="auto" w:fill="FFFFFF"/>
              </w:rPr>
              <w:t> </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z</w:t>
            </w:r>
            <w:r w:rsidR="00F64B71" w:rsidRPr="00F52EEF">
              <w:rPr>
                <w:rFonts w:asciiTheme="minorHAnsi" w:hAnsiTheme="minorHAnsi" w:cstheme="minorHAnsi"/>
                <w:color w:val="000000"/>
                <w:shd w:val="clear" w:color="auto" w:fill="FFFFFF"/>
              </w:rPr>
              <w:t>pětná vazba</w:t>
            </w:r>
            <w:r>
              <w:rPr>
                <w:rFonts w:asciiTheme="minorHAnsi" w:hAnsiTheme="minorHAnsi" w:cstheme="minorHAnsi"/>
                <w:color w:val="000000"/>
                <w:shd w:val="clear" w:color="auto" w:fill="FFFFFF"/>
              </w:rPr>
              <w:t>.</w:t>
            </w:r>
          </w:p>
        </w:tc>
      </w:tr>
      <w:tr w:rsidR="00F64B71" w:rsidRPr="00F52EEF" w14:paraId="386854AE" w14:textId="77777777" w:rsidTr="00C65594">
        <w:trPr>
          <w:trHeight w:val="265"/>
        </w:trPr>
        <w:tc>
          <w:tcPr>
            <w:tcW w:w="4471" w:type="dxa"/>
            <w:gridSpan w:val="2"/>
            <w:tcBorders>
              <w:top w:val="nil"/>
            </w:tcBorders>
            <w:shd w:val="clear" w:color="auto" w:fill="F7CAAC"/>
          </w:tcPr>
          <w:p w14:paraId="3F77E81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7"/>
            <w:tcBorders>
              <w:top w:val="nil"/>
              <w:bottom w:val="nil"/>
            </w:tcBorders>
          </w:tcPr>
          <w:p w14:paraId="760EFF62" w14:textId="77777777" w:rsidR="00F64B71" w:rsidRPr="00F52EEF" w:rsidRDefault="00F64B71" w:rsidP="00935F76">
            <w:pPr>
              <w:shd w:val="clear" w:color="auto" w:fill="FFFFFF"/>
              <w:tabs>
                <w:tab w:val="left" w:pos="567"/>
              </w:tabs>
              <w:spacing w:before="100" w:beforeAutospacing="1" w:after="100" w:afterAutospacing="1"/>
              <w:rPr>
                <w:rFonts w:asciiTheme="minorHAnsi" w:hAnsiTheme="minorHAnsi" w:cstheme="minorHAnsi"/>
              </w:rPr>
            </w:pPr>
          </w:p>
        </w:tc>
      </w:tr>
      <w:tr w:rsidR="00F64B71" w:rsidRPr="00F52EEF" w14:paraId="3771FDE2" w14:textId="77777777" w:rsidTr="00C65594">
        <w:trPr>
          <w:trHeight w:val="2812"/>
        </w:trPr>
        <w:tc>
          <w:tcPr>
            <w:tcW w:w="10673" w:type="dxa"/>
            <w:gridSpan w:val="9"/>
            <w:tcBorders>
              <w:top w:val="nil"/>
            </w:tcBorders>
          </w:tcPr>
          <w:p w14:paraId="70F96CB3" w14:textId="076D1EE7" w:rsidR="00220DB5" w:rsidRDefault="00F64B71" w:rsidP="00935F76">
            <w:pPr>
              <w:shd w:val="clear" w:color="auto" w:fill="FFFFFF"/>
              <w:tabs>
                <w:tab w:val="left" w:pos="567"/>
              </w:tabs>
              <w:spacing w:before="100" w:beforeAutospacing="1" w:after="100" w:afterAutospacing="1"/>
              <w:rPr>
                <w:ins w:id="1704" w:author="FMK" w:date="2020-01-29T19:31:00Z"/>
              </w:rPr>
            </w:pPr>
            <w:r w:rsidRPr="00C65594">
              <w:rPr>
                <w:rFonts w:asciiTheme="minorHAnsi" w:hAnsiTheme="minorHAnsi" w:cstheme="minorHAnsi"/>
                <w:b/>
              </w:rPr>
              <w:t>Povinná literatura:</w:t>
            </w:r>
            <w:r w:rsidRPr="00F52EEF">
              <w:rPr>
                <w:rFonts w:asciiTheme="minorHAnsi" w:hAnsiTheme="minorHAnsi" w:cstheme="minorHAnsi"/>
              </w:rPr>
              <w:br/>
              <w:t xml:space="preserve">HEJLOVÁ, Denisa. 2016. </w:t>
            </w:r>
            <w:r w:rsidRPr="00F52EEF">
              <w:rPr>
                <w:rFonts w:asciiTheme="minorHAnsi" w:hAnsiTheme="minorHAnsi" w:cstheme="minorHAnsi"/>
                <w:i/>
              </w:rPr>
              <w:t>Public relations</w:t>
            </w:r>
            <w:r w:rsidRPr="00F52EEF">
              <w:rPr>
                <w:rFonts w:asciiTheme="minorHAnsi" w:hAnsiTheme="minorHAnsi" w:cstheme="minorHAnsi"/>
              </w:rPr>
              <w:t>. Praha: Grada Publishing. ISBN 978-80-247-5022.</w:t>
            </w:r>
            <w:r w:rsidRPr="00F52EEF">
              <w:rPr>
                <w:rFonts w:asciiTheme="minorHAnsi" w:hAnsiTheme="minorHAnsi" w:cstheme="minorHAnsi"/>
              </w:rPr>
              <w:br/>
            </w:r>
            <w:del w:id="1705" w:author="FMK" w:date="2020-02-03T06:40:00Z">
              <w:r w:rsidRPr="00F903A3" w:rsidDel="00BC066D">
                <w:rPr>
                  <w:rFonts w:asciiTheme="minorHAnsi" w:hAnsiTheme="minorHAnsi"/>
                  <w:color w:val="FF0000"/>
                  <w:rPrChange w:id="1706" w:author="Martin Kazík" w:date="2020-01-23T11:23:00Z">
                    <w:rPr>
                      <w:rFonts w:asciiTheme="minorHAnsi" w:hAnsiTheme="minorHAnsi"/>
                    </w:rPr>
                  </w:rPrChange>
                </w:rPr>
                <w:delText>SVOBODA, Václav. 2009. </w:delText>
              </w:r>
              <w:r w:rsidRPr="00F903A3" w:rsidDel="00BC066D">
                <w:rPr>
                  <w:rFonts w:asciiTheme="minorHAnsi" w:hAnsiTheme="minorHAnsi"/>
                  <w:i/>
                  <w:color w:val="FF0000"/>
                  <w:rPrChange w:id="1707" w:author="Martin Kazík" w:date="2020-01-23T11:23:00Z">
                    <w:rPr>
                      <w:rFonts w:asciiTheme="minorHAnsi" w:hAnsiTheme="minorHAnsi"/>
                      <w:i/>
                    </w:rPr>
                  </w:rPrChange>
                </w:rPr>
                <w:delText>Public relations moderně a účinně</w:delText>
              </w:r>
              <w:r w:rsidRPr="00F903A3" w:rsidDel="00BC066D">
                <w:rPr>
                  <w:rFonts w:asciiTheme="minorHAnsi" w:hAnsiTheme="minorHAnsi"/>
                  <w:color w:val="FF0000"/>
                  <w:rPrChange w:id="1708" w:author="Martin Kazík" w:date="2020-01-23T11:23:00Z">
                    <w:rPr>
                      <w:rFonts w:asciiTheme="minorHAnsi" w:hAnsiTheme="minorHAnsi"/>
                    </w:rPr>
                  </w:rPrChange>
                </w:rPr>
                <w:delText>. Praha: Grada Publishing. ISBN 978-80-247-2866-7.</w:delText>
              </w:r>
            </w:del>
          </w:p>
          <w:p w14:paraId="734F876B" w14:textId="2CE1AD67" w:rsidR="00220DB5" w:rsidRDefault="00220DB5" w:rsidP="00935F76">
            <w:pPr>
              <w:shd w:val="clear" w:color="auto" w:fill="FFFFFF"/>
              <w:tabs>
                <w:tab w:val="left" w:pos="567"/>
              </w:tabs>
              <w:spacing w:before="100" w:beforeAutospacing="1" w:after="100" w:afterAutospacing="1"/>
              <w:rPr>
                <w:ins w:id="1709" w:author="FMK" w:date="2020-01-29T19:31:00Z"/>
                <w:rFonts w:asciiTheme="minorHAnsi" w:hAnsiTheme="minorHAnsi"/>
                <w:color w:val="FF0000"/>
              </w:rPr>
            </w:pPr>
            <w:ins w:id="1710" w:author="FMK" w:date="2020-01-29T19:31:00Z">
              <w:r w:rsidRPr="00220DB5">
                <w:rPr>
                  <w:rFonts w:asciiTheme="minorHAnsi" w:hAnsiTheme="minorHAnsi"/>
                  <w:color w:val="FF0000"/>
                </w:rPr>
                <w:t>HALADA, Jan, ed.</w:t>
              </w:r>
              <w:r>
                <w:rPr>
                  <w:rFonts w:asciiTheme="minorHAnsi" w:hAnsiTheme="minorHAnsi"/>
                  <w:color w:val="FF0000"/>
                </w:rPr>
                <w:t xml:space="preserve"> 2015.</w:t>
              </w:r>
              <w:r w:rsidRPr="00220DB5">
                <w:rPr>
                  <w:rFonts w:asciiTheme="minorHAnsi" w:hAnsiTheme="minorHAnsi"/>
                  <w:color w:val="FF0000"/>
                </w:rPr>
                <w:t xml:space="preserve"> </w:t>
              </w:r>
              <w:r w:rsidRPr="00220DB5">
                <w:rPr>
                  <w:rFonts w:asciiTheme="minorHAnsi" w:hAnsiTheme="minorHAnsi"/>
                  <w:i/>
                  <w:color w:val="FF0000"/>
                  <w:rPrChange w:id="1711" w:author="FMK" w:date="2020-01-29T19:32:00Z">
                    <w:rPr>
                      <w:rFonts w:asciiTheme="minorHAnsi" w:hAnsiTheme="minorHAnsi"/>
                      <w:color w:val="FF0000"/>
                    </w:rPr>
                  </w:rPrChange>
                </w:rPr>
                <w:t>Marketingová komunikace a public relations: výklad pojmů a teorie oboru.</w:t>
              </w:r>
              <w:r w:rsidRPr="00220DB5">
                <w:rPr>
                  <w:rFonts w:asciiTheme="minorHAnsi" w:hAnsiTheme="minorHAnsi"/>
                  <w:color w:val="FF0000"/>
                </w:rPr>
                <w:t xml:space="preserve"> Praha: Univerzita Karlova v Praze, naklad</w:t>
              </w:r>
              <w:r>
                <w:rPr>
                  <w:rFonts w:asciiTheme="minorHAnsi" w:hAnsiTheme="minorHAnsi"/>
                  <w:color w:val="FF0000"/>
                </w:rPr>
                <w:t>atelství Karolinum.</w:t>
              </w:r>
              <w:r w:rsidRPr="00220DB5">
                <w:rPr>
                  <w:rFonts w:asciiTheme="minorHAnsi" w:hAnsiTheme="minorHAnsi"/>
                  <w:color w:val="FF0000"/>
                </w:rPr>
                <w:t xml:space="preserve"> ISBN 9788024630755.</w:t>
              </w:r>
            </w:ins>
          </w:p>
          <w:p w14:paraId="076D54B2" w14:textId="3300A265" w:rsidR="00220DB5" w:rsidRDefault="00F64B71" w:rsidP="00935F76">
            <w:pPr>
              <w:shd w:val="clear" w:color="auto" w:fill="FFFFFF"/>
              <w:tabs>
                <w:tab w:val="left" w:pos="567"/>
              </w:tabs>
              <w:spacing w:before="100" w:beforeAutospacing="1" w:after="100" w:afterAutospacing="1"/>
              <w:rPr>
                <w:ins w:id="1712" w:author="FMK" w:date="2020-01-29T19:33:00Z"/>
                <w:rFonts w:asciiTheme="minorHAnsi" w:hAnsiTheme="minorHAnsi"/>
                <w:color w:val="FF0000"/>
              </w:rPr>
            </w:pPr>
            <w:r w:rsidRPr="00F903A3">
              <w:rPr>
                <w:rFonts w:asciiTheme="minorHAnsi" w:hAnsiTheme="minorHAnsi"/>
                <w:color w:val="FF0000"/>
                <w:rPrChange w:id="1713" w:author="Martin Kazík" w:date="2020-01-23T11:23:00Z">
                  <w:rPr>
                    <w:rFonts w:asciiTheme="minorHAnsi" w:hAnsiTheme="minorHAnsi"/>
                  </w:rPr>
                </w:rPrChange>
              </w:rPr>
              <w:br/>
            </w:r>
            <w:del w:id="1714" w:author="FMK" w:date="2020-02-03T06:40:00Z">
              <w:r w:rsidRPr="00F903A3" w:rsidDel="00BC066D">
                <w:rPr>
                  <w:rFonts w:asciiTheme="minorHAnsi" w:hAnsiTheme="minorHAnsi"/>
                  <w:color w:val="FF0000"/>
                  <w:rPrChange w:id="1715" w:author="Martin Kazík" w:date="2020-01-23T11:23:00Z">
                    <w:rPr>
                      <w:rFonts w:asciiTheme="minorHAnsi" w:hAnsiTheme="minorHAnsi"/>
                    </w:rPr>
                  </w:rPrChange>
                </w:rPr>
                <w:delText>McCOMBS, Maxwell E. 2009. </w:delText>
              </w:r>
              <w:r w:rsidRPr="00F903A3" w:rsidDel="00BC066D">
                <w:rPr>
                  <w:rFonts w:asciiTheme="minorHAnsi" w:hAnsiTheme="minorHAnsi"/>
                  <w:i/>
                  <w:color w:val="FF0000"/>
                  <w:rPrChange w:id="1716" w:author="Martin Kazík" w:date="2020-01-23T11:23:00Z">
                    <w:rPr>
                      <w:rFonts w:asciiTheme="minorHAnsi" w:hAnsiTheme="minorHAnsi"/>
                      <w:i/>
                    </w:rPr>
                  </w:rPrChange>
                </w:rPr>
                <w:delText>Agenda setting: nastolování agendy: masová média a veřejné mínění</w:delText>
              </w:r>
              <w:r w:rsidRPr="00F903A3" w:rsidDel="00BC066D">
                <w:rPr>
                  <w:rFonts w:asciiTheme="minorHAnsi" w:hAnsiTheme="minorHAnsi"/>
                  <w:color w:val="FF0000"/>
                  <w:rPrChange w:id="1717" w:author="Martin Kazík" w:date="2020-01-23T11:23:00Z">
                    <w:rPr>
                      <w:rFonts w:asciiTheme="minorHAnsi" w:hAnsiTheme="minorHAnsi"/>
                    </w:rPr>
                  </w:rPrChange>
                </w:rPr>
                <w:delText>. Praha: Portál. ISBN 978-80-7367-591-2. </w:delText>
              </w:r>
            </w:del>
          </w:p>
          <w:p w14:paraId="317AAB84" w14:textId="79BC3E35" w:rsidR="00220DB5" w:rsidRDefault="00220DB5" w:rsidP="00935F76">
            <w:pPr>
              <w:shd w:val="clear" w:color="auto" w:fill="FFFFFF"/>
              <w:tabs>
                <w:tab w:val="left" w:pos="567"/>
              </w:tabs>
              <w:spacing w:before="100" w:beforeAutospacing="1" w:after="100" w:afterAutospacing="1"/>
              <w:rPr>
                <w:ins w:id="1718" w:author="FMK" w:date="2020-01-29T19:32:00Z"/>
                <w:rFonts w:asciiTheme="minorHAnsi" w:hAnsiTheme="minorHAnsi"/>
                <w:color w:val="FF0000"/>
              </w:rPr>
            </w:pPr>
            <w:ins w:id="1719" w:author="FMK" w:date="2020-01-29T19:33:00Z">
              <w:r>
                <w:rPr>
                  <w:rFonts w:asciiTheme="minorHAnsi" w:hAnsiTheme="minorHAnsi"/>
                  <w:color w:val="FF0000"/>
                </w:rPr>
                <w:t>Mc</w:t>
              </w:r>
              <w:r w:rsidRPr="00220DB5">
                <w:rPr>
                  <w:rFonts w:asciiTheme="minorHAnsi" w:hAnsiTheme="minorHAnsi"/>
                  <w:color w:val="FF0000"/>
                </w:rPr>
                <w:t xml:space="preserve">COMBS, Maxwell E. </w:t>
              </w:r>
              <w:r w:rsidR="00DA4F0A">
                <w:rPr>
                  <w:rFonts w:asciiTheme="minorHAnsi" w:hAnsiTheme="minorHAnsi"/>
                  <w:color w:val="FF0000"/>
                </w:rPr>
                <w:t xml:space="preserve">2014. </w:t>
              </w:r>
              <w:r w:rsidRPr="00DA4F0A">
                <w:rPr>
                  <w:rFonts w:asciiTheme="minorHAnsi" w:hAnsiTheme="minorHAnsi"/>
                  <w:i/>
                  <w:color w:val="FF0000"/>
                  <w:rPrChange w:id="1720" w:author="FMK" w:date="2020-01-29T19:33:00Z">
                    <w:rPr>
                      <w:rFonts w:asciiTheme="minorHAnsi" w:hAnsiTheme="minorHAnsi"/>
                      <w:color w:val="FF0000"/>
                    </w:rPr>
                  </w:rPrChange>
                </w:rPr>
                <w:t>Setting the agenda: the mass media and public opinion</w:t>
              </w:r>
              <w:r w:rsidRPr="00220DB5">
                <w:rPr>
                  <w:rFonts w:asciiTheme="minorHAnsi" w:hAnsiTheme="minorHAnsi"/>
                  <w:color w:val="FF0000"/>
                </w:rPr>
                <w:t>. 2nd ed. Cambridge: Polity Press</w:t>
              </w:r>
              <w:r w:rsidR="00DA4F0A">
                <w:rPr>
                  <w:rFonts w:asciiTheme="minorHAnsi" w:hAnsiTheme="minorHAnsi"/>
                  <w:color w:val="FF0000"/>
                </w:rPr>
                <w:t>.</w:t>
              </w:r>
              <w:r w:rsidRPr="00220DB5">
                <w:rPr>
                  <w:rFonts w:asciiTheme="minorHAnsi" w:hAnsiTheme="minorHAnsi"/>
                  <w:color w:val="FF0000"/>
                </w:rPr>
                <w:t xml:space="preserve"> ISBN 9780745661100.</w:t>
              </w:r>
            </w:ins>
          </w:p>
          <w:p w14:paraId="6F281FC5" w14:textId="6EF9A62D" w:rsidR="00DA4F0A" w:rsidRDefault="00F64B71" w:rsidP="00935F76">
            <w:pPr>
              <w:shd w:val="clear" w:color="auto" w:fill="FFFFFF"/>
              <w:tabs>
                <w:tab w:val="left" w:pos="567"/>
              </w:tabs>
              <w:spacing w:before="100" w:beforeAutospacing="1" w:after="100" w:afterAutospacing="1"/>
              <w:rPr>
                <w:ins w:id="1721" w:author="FMK" w:date="2020-01-29T19:35:00Z"/>
                <w:rFonts w:asciiTheme="minorHAnsi" w:hAnsiTheme="minorHAnsi"/>
                <w:color w:val="FF0000"/>
              </w:rPr>
            </w:pPr>
            <w:r w:rsidRPr="00F903A3">
              <w:rPr>
                <w:rFonts w:asciiTheme="minorHAnsi" w:hAnsiTheme="minorHAnsi"/>
                <w:color w:val="FF0000"/>
                <w:rPrChange w:id="1722" w:author="Martin Kazík" w:date="2020-01-23T11:23:00Z">
                  <w:rPr>
                    <w:rFonts w:asciiTheme="minorHAnsi" w:hAnsiTheme="minorHAnsi"/>
                  </w:rPr>
                </w:rPrChange>
              </w:rPr>
              <w:br/>
            </w:r>
            <w:del w:id="1723" w:author="FMK" w:date="2020-02-03T06:40:00Z">
              <w:r w:rsidRPr="00F903A3" w:rsidDel="00BC066D">
                <w:rPr>
                  <w:rFonts w:asciiTheme="minorHAnsi" w:hAnsiTheme="minorHAnsi"/>
                  <w:color w:val="FF0000"/>
                  <w:rPrChange w:id="1724" w:author="Martin Kazík" w:date="2020-01-23T11:23:00Z">
                    <w:rPr>
                      <w:rFonts w:asciiTheme="minorHAnsi" w:hAnsiTheme="minorHAnsi"/>
                    </w:rPr>
                  </w:rPrChange>
                </w:rPr>
                <w:delText xml:space="preserve">VYSEKALOVÁ, Jitka. 2009. </w:delText>
              </w:r>
              <w:r w:rsidRPr="00F903A3" w:rsidDel="00BC066D">
                <w:rPr>
                  <w:rFonts w:asciiTheme="minorHAnsi" w:hAnsiTheme="minorHAnsi"/>
                  <w:i/>
                  <w:color w:val="FF0000"/>
                  <w:rPrChange w:id="1725" w:author="Martin Kazík" w:date="2020-01-23T11:23:00Z">
                    <w:rPr>
                      <w:rFonts w:asciiTheme="minorHAnsi" w:hAnsiTheme="minorHAnsi"/>
                      <w:i/>
                    </w:rPr>
                  </w:rPrChange>
                </w:rPr>
                <w:delText>Image a firemní identita</w:delText>
              </w:r>
              <w:r w:rsidRPr="00F903A3" w:rsidDel="00BC066D">
                <w:rPr>
                  <w:rFonts w:asciiTheme="minorHAnsi" w:hAnsiTheme="minorHAnsi"/>
                  <w:color w:val="FF0000"/>
                  <w:rPrChange w:id="1726" w:author="Martin Kazík" w:date="2020-01-23T11:23:00Z">
                    <w:rPr>
                      <w:rFonts w:asciiTheme="minorHAnsi" w:hAnsiTheme="minorHAnsi"/>
                    </w:rPr>
                  </w:rPrChange>
                </w:rPr>
                <w:delText>. Praha: Grada. ISBN 978-80-247-2790-5. </w:delText>
              </w:r>
            </w:del>
          </w:p>
          <w:p w14:paraId="36DB3FA5" w14:textId="59B6D8F4" w:rsidR="00DA4F0A" w:rsidRDefault="00DA4F0A" w:rsidP="00935F76">
            <w:pPr>
              <w:shd w:val="clear" w:color="auto" w:fill="FFFFFF"/>
              <w:tabs>
                <w:tab w:val="left" w:pos="567"/>
              </w:tabs>
              <w:spacing w:before="100" w:beforeAutospacing="1" w:after="100" w:afterAutospacing="1"/>
              <w:rPr>
                <w:ins w:id="1727" w:author="FMK" w:date="2020-01-29T19:34:00Z"/>
                <w:rFonts w:asciiTheme="minorHAnsi" w:hAnsiTheme="minorHAnsi"/>
                <w:color w:val="FF0000"/>
              </w:rPr>
            </w:pPr>
            <w:ins w:id="1728" w:author="FMK" w:date="2020-01-29T19:34:00Z">
              <w:r w:rsidRPr="00DA4F0A">
                <w:rPr>
                  <w:rFonts w:asciiTheme="minorHAnsi" w:hAnsiTheme="minorHAnsi"/>
                  <w:color w:val="FF0000"/>
                </w:rPr>
                <w:t xml:space="preserve">HORNÝ, Stanislav. </w:t>
              </w:r>
            </w:ins>
            <w:ins w:id="1729" w:author="FMK" w:date="2020-01-29T19:35:00Z">
              <w:r>
                <w:rPr>
                  <w:rFonts w:asciiTheme="minorHAnsi" w:hAnsiTheme="minorHAnsi"/>
                  <w:color w:val="FF0000"/>
                </w:rPr>
                <w:t xml:space="preserve">2016. </w:t>
              </w:r>
            </w:ins>
            <w:ins w:id="1730" w:author="FMK" w:date="2020-01-29T19:34:00Z">
              <w:r w:rsidRPr="00DA4F0A">
                <w:rPr>
                  <w:rFonts w:asciiTheme="minorHAnsi" w:hAnsiTheme="minorHAnsi"/>
                  <w:i/>
                  <w:color w:val="FF0000"/>
                  <w:rPrChange w:id="1731" w:author="FMK" w:date="2020-01-29T19:35:00Z">
                    <w:rPr>
                      <w:rFonts w:asciiTheme="minorHAnsi" w:hAnsiTheme="minorHAnsi"/>
                      <w:color w:val="FF0000"/>
                    </w:rPr>
                  </w:rPrChange>
                </w:rPr>
                <w:t>Praktická učebnice tvorby firemního stylu.</w:t>
              </w:r>
              <w:r w:rsidRPr="00DA4F0A">
                <w:rPr>
                  <w:rFonts w:asciiTheme="minorHAnsi" w:hAnsiTheme="minorHAnsi"/>
                  <w:color w:val="FF0000"/>
                </w:rPr>
                <w:t xml:space="preserve"> Průhonice: Profe</w:t>
              </w:r>
              <w:r>
                <w:rPr>
                  <w:rFonts w:asciiTheme="minorHAnsi" w:hAnsiTheme="minorHAnsi"/>
                  <w:color w:val="FF0000"/>
                </w:rPr>
                <w:t>ssional Publishing.</w:t>
              </w:r>
              <w:r w:rsidRPr="00DA4F0A">
                <w:rPr>
                  <w:rFonts w:asciiTheme="minorHAnsi" w:hAnsiTheme="minorHAnsi"/>
                  <w:color w:val="FF0000"/>
                </w:rPr>
                <w:t xml:space="preserve"> ISBN 9788090659438.</w:t>
              </w:r>
            </w:ins>
          </w:p>
          <w:p w14:paraId="108ED7C9" w14:textId="4A1164EC" w:rsidR="00DA4F0A" w:rsidRDefault="00F64B71" w:rsidP="00935F76">
            <w:pPr>
              <w:shd w:val="clear" w:color="auto" w:fill="FFFFFF"/>
              <w:tabs>
                <w:tab w:val="left" w:pos="567"/>
              </w:tabs>
              <w:spacing w:before="100" w:beforeAutospacing="1" w:after="100" w:afterAutospacing="1"/>
              <w:rPr>
                <w:ins w:id="1732" w:author="FMK" w:date="2020-01-29T19:36:00Z"/>
                <w:rFonts w:asciiTheme="minorHAnsi" w:hAnsiTheme="minorHAnsi"/>
                <w:color w:val="FF0000"/>
              </w:rPr>
            </w:pPr>
            <w:r w:rsidRPr="00F903A3">
              <w:rPr>
                <w:rFonts w:asciiTheme="minorHAnsi" w:hAnsiTheme="minorHAnsi"/>
                <w:color w:val="FF0000"/>
                <w:rPrChange w:id="1733" w:author="Martin Kazík" w:date="2020-01-23T11:23:00Z">
                  <w:rPr>
                    <w:rFonts w:asciiTheme="minorHAnsi" w:hAnsiTheme="minorHAnsi"/>
                  </w:rPr>
                </w:rPrChange>
              </w:rPr>
              <w:br/>
            </w:r>
            <w:del w:id="1734" w:author="FMK" w:date="2020-02-03T06:40:00Z">
              <w:r w:rsidRPr="00F903A3" w:rsidDel="00BC066D">
                <w:rPr>
                  <w:rFonts w:asciiTheme="minorHAnsi" w:hAnsiTheme="minorHAnsi"/>
                  <w:color w:val="FF0000"/>
                  <w:rPrChange w:id="1735" w:author="Martin Kazík" w:date="2020-01-23T11:23:00Z">
                    <w:rPr>
                      <w:rFonts w:asciiTheme="minorHAnsi" w:hAnsiTheme="minorHAnsi"/>
                    </w:rPr>
                  </w:rPrChange>
                </w:rPr>
                <w:delText>SCOTT, David Meerman. 2008. </w:delText>
              </w:r>
              <w:r w:rsidRPr="00F903A3" w:rsidDel="00BC066D">
                <w:rPr>
                  <w:rFonts w:asciiTheme="minorHAnsi" w:hAnsiTheme="minorHAnsi"/>
                  <w:i/>
                  <w:color w:val="FF0000"/>
                  <w:rPrChange w:id="1736" w:author="Martin Kazík" w:date="2020-01-23T11:23:00Z">
                    <w:rPr>
                      <w:rFonts w:asciiTheme="minorHAnsi" w:hAnsiTheme="minorHAnsi"/>
                      <w:i/>
                    </w:rPr>
                  </w:rPrChange>
                </w:rPr>
                <w:delText>Nová pravidla marketingu a PR: naučte se využívat vydávání zpráv, blogy, podcasty, virální marketing a online média pro přímé oslovení zákazníků</w:delText>
              </w:r>
              <w:r w:rsidRPr="00F903A3" w:rsidDel="00BC066D">
                <w:rPr>
                  <w:rFonts w:asciiTheme="minorHAnsi" w:hAnsiTheme="minorHAnsi"/>
                  <w:color w:val="FF0000"/>
                  <w:rPrChange w:id="1737" w:author="Martin Kazík" w:date="2020-01-23T11:23:00Z">
                    <w:rPr>
                      <w:rFonts w:asciiTheme="minorHAnsi" w:hAnsiTheme="minorHAnsi"/>
                    </w:rPr>
                  </w:rPrChange>
                </w:rPr>
                <w:delText>. Brno: Zoner Press. ISBN 978-80-86815-93-0. </w:delText>
              </w:r>
              <w:r w:rsidRPr="00F903A3" w:rsidDel="00BC066D">
                <w:rPr>
                  <w:rFonts w:asciiTheme="minorHAnsi" w:hAnsiTheme="minorHAnsi"/>
                  <w:color w:val="FF0000"/>
                  <w:rPrChange w:id="1738" w:author="Martin Kazík" w:date="2020-01-23T11:23:00Z">
                    <w:rPr>
                      <w:rFonts w:asciiTheme="minorHAnsi" w:hAnsiTheme="minorHAnsi"/>
                    </w:rPr>
                  </w:rPrChange>
                </w:rPr>
                <w:br/>
                <w:delText xml:space="preserve">PHILLIPS, David. 2003. </w:delText>
              </w:r>
              <w:r w:rsidRPr="00F903A3" w:rsidDel="00BC066D">
                <w:rPr>
                  <w:rFonts w:asciiTheme="minorHAnsi" w:hAnsiTheme="minorHAnsi"/>
                  <w:i/>
                  <w:color w:val="FF0000"/>
                  <w:rPrChange w:id="1739" w:author="Martin Kazík" w:date="2020-01-23T11:23:00Z">
                    <w:rPr>
                      <w:rFonts w:asciiTheme="minorHAnsi" w:hAnsiTheme="minorHAnsi"/>
                      <w:i/>
                    </w:rPr>
                  </w:rPrChange>
                </w:rPr>
                <w:delText>Online public relations</w:delText>
              </w:r>
              <w:r w:rsidRPr="00F903A3" w:rsidDel="00BC066D">
                <w:rPr>
                  <w:rFonts w:asciiTheme="minorHAnsi" w:hAnsiTheme="minorHAnsi"/>
                  <w:color w:val="FF0000"/>
                  <w:rPrChange w:id="1740" w:author="Martin Kazík" w:date="2020-01-23T11:23:00Z">
                    <w:rPr>
                      <w:rFonts w:asciiTheme="minorHAnsi" w:hAnsiTheme="minorHAnsi"/>
                    </w:rPr>
                  </w:rPrChange>
                </w:rPr>
                <w:delText>. Praha: Grada. ISBN 8024703688. </w:delText>
              </w:r>
            </w:del>
          </w:p>
          <w:p w14:paraId="5CBA72ED" w14:textId="16A118A5" w:rsidR="00DA4F0A" w:rsidRDefault="00DA4F0A" w:rsidP="00935F76">
            <w:pPr>
              <w:shd w:val="clear" w:color="auto" w:fill="FFFFFF"/>
              <w:tabs>
                <w:tab w:val="left" w:pos="567"/>
              </w:tabs>
              <w:spacing w:before="100" w:beforeAutospacing="1" w:after="100" w:afterAutospacing="1"/>
              <w:rPr>
                <w:ins w:id="1741" w:author="FMK" w:date="2020-01-29T19:36:00Z"/>
                <w:rFonts w:asciiTheme="minorHAnsi" w:hAnsiTheme="minorHAnsi"/>
                <w:color w:val="FF0000"/>
              </w:rPr>
            </w:pPr>
            <w:ins w:id="1742" w:author="FMK" w:date="2020-01-29T19:36:00Z">
              <w:r w:rsidRPr="00DA4F0A">
                <w:rPr>
                  <w:rFonts w:asciiTheme="minorHAnsi" w:hAnsiTheme="minorHAnsi"/>
                  <w:color w:val="FF0000"/>
                </w:rPr>
                <w:t>SCOTT, David Meerman.</w:t>
              </w:r>
              <w:r>
                <w:rPr>
                  <w:rFonts w:asciiTheme="minorHAnsi" w:hAnsiTheme="minorHAnsi"/>
                  <w:color w:val="FF0000"/>
                </w:rPr>
                <w:t xml:space="preserve"> 2017.</w:t>
              </w:r>
              <w:r w:rsidRPr="00DA4F0A">
                <w:rPr>
                  <w:rFonts w:asciiTheme="minorHAnsi" w:hAnsiTheme="minorHAnsi"/>
                  <w:color w:val="FF0000"/>
                </w:rPr>
                <w:t xml:space="preserve"> </w:t>
              </w:r>
              <w:r w:rsidRPr="00DA4F0A">
                <w:rPr>
                  <w:rFonts w:asciiTheme="minorHAnsi" w:hAnsiTheme="minorHAnsi"/>
                  <w:i/>
                  <w:color w:val="FF0000"/>
                  <w:rPrChange w:id="1743" w:author="FMK" w:date="2020-01-29T19:37:00Z">
                    <w:rPr>
                      <w:rFonts w:asciiTheme="minorHAnsi" w:hAnsiTheme="minorHAnsi"/>
                      <w:color w:val="FF0000"/>
                    </w:rPr>
                  </w:rPrChange>
                </w:rPr>
                <w:t>The new rules of marketing &amp; PR: how to use social media, online video, mobile applications, blogs, news releases, and viral marketing to reach buyers directly.</w:t>
              </w:r>
              <w:r w:rsidRPr="00DA4F0A">
                <w:rPr>
                  <w:rFonts w:asciiTheme="minorHAnsi" w:hAnsiTheme="minorHAnsi"/>
                  <w:color w:val="FF0000"/>
                </w:rPr>
                <w:t xml:space="preserve"> Sixth edition. Ho</w:t>
              </w:r>
              <w:r>
                <w:rPr>
                  <w:rFonts w:asciiTheme="minorHAnsi" w:hAnsiTheme="minorHAnsi"/>
                  <w:color w:val="FF0000"/>
                </w:rPr>
                <w:t>boken: Wiley</w:t>
              </w:r>
              <w:r w:rsidRPr="00DA4F0A">
                <w:rPr>
                  <w:rFonts w:asciiTheme="minorHAnsi" w:hAnsiTheme="minorHAnsi"/>
                  <w:color w:val="FF0000"/>
                </w:rPr>
                <w:t>. ISBN 9781119362418.</w:t>
              </w:r>
            </w:ins>
          </w:p>
          <w:p w14:paraId="3BB11053" w14:textId="77777777" w:rsidR="00DA4F0A" w:rsidRDefault="00DA4F0A" w:rsidP="00935F76">
            <w:pPr>
              <w:shd w:val="clear" w:color="auto" w:fill="FFFFFF"/>
              <w:tabs>
                <w:tab w:val="left" w:pos="567"/>
              </w:tabs>
              <w:spacing w:before="100" w:beforeAutospacing="1" w:after="100" w:afterAutospacing="1"/>
              <w:rPr>
                <w:ins w:id="1744" w:author="FMK" w:date="2020-01-29T19:36:00Z"/>
                <w:rFonts w:asciiTheme="minorHAnsi" w:hAnsiTheme="minorHAnsi"/>
                <w:color w:val="FF0000"/>
              </w:rPr>
            </w:pPr>
          </w:p>
          <w:p w14:paraId="02A5F7D8" w14:textId="2920A359" w:rsidR="00DA4F0A" w:rsidRDefault="00F64B71" w:rsidP="00935F76">
            <w:pPr>
              <w:shd w:val="clear" w:color="auto" w:fill="FFFFFF"/>
              <w:tabs>
                <w:tab w:val="left" w:pos="567"/>
              </w:tabs>
              <w:spacing w:before="100" w:beforeAutospacing="1" w:after="100" w:afterAutospacing="1"/>
              <w:rPr>
                <w:ins w:id="1745" w:author="FMK" w:date="2020-01-29T19:39:00Z"/>
                <w:rFonts w:asciiTheme="minorHAnsi" w:hAnsiTheme="minorHAnsi"/>
                <w:color w:val="FF0000"/>
              </w:rPr>
            </w:pPr>
            <w:r w:rsidRPr="00F903A3">
              <w:rPr>
                <w:rFonts w:asciiTheme="minorHAnsi" w:hAnsiTheme="minorHAnsi"/>
                <w:color w:val="FF0000"/>
                <w:rPrChange w:id="1746" w:author="Martin Kazík" w:date="2020-01-23T11:23:00Z">
                  <w:rPr>
                    <w:rFonts w:asciiTheme="minorHAnsi" w:hAnsiTheme="minorHAnsi"/>
                  </w:rPr>
                </w:rPrChange>
              </w:rPr>
              <w:lastRenderedPageBreak/>
              <w:br/>
            </w:r>
            <w:del w:id="1747" w:author="FMK" w:date="2020-02-03T06:40:00Z">
              <w:r w:rsidRPr="00F903A3" w:rsidDel="00BC066D">
                <w:rPr>
                  <w:rFonts w:asciiTheme="minorHAnsi" w:hAnsiTheme="minorHAnsi"/>
                  <w:color w:val="FF0000"/>
                  <w:rPrChange w:id="1748" w:author="Martin Kazík" w:date="2020-01-23T11:23:00Z">
                    <w:rPr>
                      <w:rFonts w:asciiTheme="minorHAnsi" w:hAnsiTheme="minorHAnsi"/>
                    </w:rPr>
                  </w:rPrChange>
                </w:rPr>
                <w:delText>DEIRDRE,Breakenridge. 2008. </w:delText>
              </w:r>
              <w:r w:rsidRPr="00F903A3" w:rsidDel="00BC066D">
                <w:rPr>
                  <w:rFonts w:asciiTheme="minorHAnsi" w:hAnsiTheme="minorHAnsi"/>
                  <w:i/>
                  <w:color w:val="FF0000"/>
                  <w:rPrChange w:id="1749" w:author="Martin Kazík" w:date="2020-01-23T11:23:00Z">
                    <w:rPr>
                      <w:rFonts w:asciiTheme="minorHAnsi" w:hAnsiTheme="minorHAnsi"/>
                      <w:i/>
                    </w:rPr>
                  </w:rPrChange>
                </w:rPr>
                <w:delText>PR 2.0 New Media, New Tools, New Audiences</w:delText>
              </w:r>
              <w:r w:rsidRPr="00F903A3" w:rsidDel="00BC066D">
                <w:rPr>
                  <w:rFonts w:asciiTheme="minorHAnsi" w:hAnsiTheme="minorHAnsi"/>
                  <w:color w:val="FF0000"/>
                  <w:rPrChange w:id="1750" w:author="Martin Kazík" w:date="2020-01-23T11:23:00Z">
                    <w:rPr>
                      <w:rFonts w:asciiTheme="minorHAnsi" w:hAnsiTheme="minorHAnsi"/>
                    </w:rPr>
                  </w:rPrChange>
                </w:rPr>
                <w:delText>. New Jersey. ISBN 0-32-151007-0. </w:delText>
              </w:r>
              <w:r w:rsidRPr="00F903A3" w:rsidDel="00BC066D">
                <w:rPr>
                  <w:rFonts w:asciiTheme="minorHAnsi" w:hAnsiTheme="minorHAnsi"/>
                  <w:color w:val="FF0000"/>
                  <w:rPrChange w:id="1751" w:author="Martin Kazík" w:date="2020-01-23T11:23:00Z">
                    <w:rPr>
                      <w:rFonts w:asciiTheme="minorHAnsi" w:hAnsiTheme="minorHAnsi"/>
                    </w:rPr>
                  </w:rPrChange>
                </w:rPr>
                <w:br/>
              </w:r>
            </w:del>
            <w:del w:id="1752" w:author="FMK" w:date="2020-01-29T19:46:00Z">
              <w:r w:rsidRPr="00F903A3" w:rsidDel="006B07BA">
                <w:rPr>
                  <w:rFonts w:asciiTheme="minorHAnsi" w:hAnsiTheme="minorHAnsi"/>
                  <w:color w:val="FF0000"/>
                  <w:rPrChange w:id="1753" w:author="Martin Kazík" w:date="2020-01-23T11:23:00Z">
                    <w:rPr>
                      <w:rFonts w:asciiTheme="minorHAnsi" w:hAnsiTheme="minorHAnsi"/>
                    </w:rPr>
                  </w:rPrChange>
                </w:rPr>
                <w:delText xml:space="preserve">L'ETANG, Jacquie.  2009. </w:delText>
              </w:r>
              <w:r w:rsidRPr="00F903A3" w:rsidDel="006B07BA">
                <w:rPr>
                  <w:rFonts w:asciiTheme="minorHAnsi" w:hAnsiTheme="minorHAnsi"/>
                  <w:i/>
                  <w:color w:val="FF0000"/>
                  <w:rPrChange w:id="1754" w:author="Martin Kazík" w:date="2020-01-23T11:23:00Z">
                    <w:rPr>
                      <w:rFonts w:asciiTheme="minorHAnsi" w:hAnsiTheme="minorHAnsi"/>
                      <w:i/>
                    </w:rPr>
                  </w:rPrChange>
                </w:rPr>
                <w:delText>Public relations, základní teorie, praxe, kritické přístupy</w:delText>
              </w:r>
              <w:r w:rsidRPr="00F903A3" w:rsidDel="006B07BA">
                <w:rPr>
                  <w:rFonts w:asciiTheme="minorHAnsi" w:hAnsiTheme="minorHAnsi"/>
                  <w:color w:val="FF0000"/>
                  <w:rPrChange w:id="1755" w:author="Martin Kazík" w:date="2020-01-23T11:23:00Z">
                    <w:rPr>
                      <w:rFonts w:asciiTheme="minorHAnsi" w:hAnsiTheme="minorHAnsi"/>
                    </w:rPr>
                  </w:rPrChange>
                </w:rPr>
                <w:delText>. Praha: Portál. ISBN 978-80-7367-596-7. </w:delText>
              </w:r>
            </w:del>
          </w:p>
          <w:p w14:paraId="27A49350" w14:textId="6B5E0506" w:rsidR="00F64B71" w:rsidRDefault="00DA4F0A" w:rsidP="00935F76">
            <w:pPr>
              <w:shd w:val="clear" w:color="auto" w:fill="FFFFFF"/>
              <w:tabs>
                <w:tab w:val="left" w:pos="567"/>
              </w:tabs>
              <w:spacing w:before="100" w:beforeAutospacing="1" w:after="100" w:afterAutospacing="1"/>
              <w:rPr>
                <w:ins w:id="1756" w:author="FMK" w:date="2020-01-29T19:39:00Z"/>
                <w:rFonts w:asciiTheme="minorHAnsi" w:hAnsiTheme="minorHAnsi"/>
                <w:color w:val="FF0000"/>
              </w:rPr>
            </w:pPr>
            <w:ins w:id="1757" w:author="FMK" w:date="2020-01-29T19:39:00Z">
              <w:r w:rsidRPr="00DA4F0A">
                <w:rPr>
                  <w:rFonts w:asciiTheme="minorHAnsi" w:hAnsiTheme="minorHAnsi"/>
                  <w:color w:val="FF0000"/>
                </w:rPr>
                <w:t>BREAKENRIDGE, Deirdre.</w:t>
              </w:r>
              <w:r>
                <w:rPr>
                  <w:rFonts w:asciiTheme="minorHAnsi" w:hAnsiTheme="minorHAnsi"/>
                  <w:color w:val="FF0000"/>
                </w:rPr>
                <w:t>2017.</w:t>
              </w:r>
              <w:r w:rsidRPr="00DA4F0A">
                <w:rPr>
                  <w:rFonts w:asciiTheme="minorHAnsi" w:hAnsiTheme="minorHAnsi"/>
                  <w:color w:val="FF0000"/>
                </w:rPr>
                <w:t xml:space="preserve"> </w:t>
              </w:r>
              <w:r w:rsidRPr="00DA4F0A">
                <w:rPr>
                  <w:rFonts w:asciiTheme="minorHAnsi" w:hAnsiTheme="minorHAnsi"/>
                  <w:i/>
                  <w:color w:val="FF0000"/>
                  <w:rPrChange w:id="1758" w:author="FMK" w:date="2020-01-29T19:39:00Z">
                    <w:rPr>
                      <w:rFonts w:asciiTheme="minorHAnsi" w:hAnsiTheme="minorHAnsi"/>
                      <w:color w:val="FF0000"/>
                    </w:rPr>
                  </w:rPrChange>
                </w:rPr>
                <w:t>Answers for modern communicators: a guide to effective business communication</w:t>
              </w:r>
              <w:r w:rsidRPr="00DA4F0A">
                <w:rPr>
                  <w:rFonts w:asciiTheme="minorHAnsi" w:hAnsiTheme="minorHAnsi"/>
                  <w:color w:val="FF0000"/>
                </w:rPr>
                <w:t>. New York, NY: R</w:t>
              </w:r>
              <w:r>
                <w:rPr>
                  <w:rFonts w:asciiTheme="minorHAnsi" w:hAnsiTheme="minorHAnsi"/>
                  <w:color w:val="FF0000"/>
                </w:rPr>
                <w:t xml:space="preserve">outledge. </w:t>
              </w:r>
              <w:r w:rsidRPr="00DA4F0A">
                <w:rPr>
                  <w:rFonts w:asciiTheme="minorHAnsi" w:hAnsiTheme="minorHAnsi"/>
                  <w:color w:val="FF0000"/>
                </w:rPr>
                <w:t>ISBN 9781351863018.</w:t>
              </w:r>
            </w:ins>
          </w:p>
          <w:p w14:paraId="15855747" w14:textId="31C9D95D" w:rsidR="00DA4F0A" w:rsidRPr="00F52EEF" w:rsidRDefault="00DA4F0A" w:rsidP="00935F76">
            <w:pPr>
              <w:shd w:val="clear" w:color="auto" w:fill="FFFFFF"/>
              <w:tabs>
                <w:tab w:val="left" w:pos="567"/>
              </w:tabs>
              <w:spacing w:before="100" w:beforeAutospacing="1" w:after="100" w:afterAutospacing="1"/>
              <w:rPr>
                <w:rFonts w:asciiTheme="minorHAnsi" w:hAnsiTheme="minorHAnsi" w:cstheme="minorHAnsi"/>
              </w:rPr>
            </w:pPr>
          </w:p>
        </w:tc>
      </w:tr>
      <w:tr w:rsidR="00F64B71" w:rsidRPr="00F52EEF" w14:paraId="5D45D31A" w14:textId="77777777" w:rsidTr="00C65594">
        <w:tc>
          <w:tcPr>
            <w:tcW w:w="10673" w:type="dxa"/>
            <w:gridSpan w:val="9"/>
            <w:tcBorders>
              <w:top w:val="single" w:sz="12" w:space="0" w:color="auto"/>
              <w:left w:val="single" w:sz="2" w:space="0" w:color="auto"/>
              <w:bottom w:val="single" w:sz="2" w:space="0" w:color="auto"/>
              <w:right w:val="single" w:sz="2" w:space="0" w:color="auto"/>
            </w:tcBorders>
            <w:shd w:val="clear" w:color="auto" w:fill="F7CAAC"/>
          </w:tcPr>
          <w:p w14:paraId="2B259EB2" w14:textId="77777777" w:rsidR="00F64B71" w:rsidRPr="00F52EEF" w:rsidRDefault="00F64B71" w:rsidP="00935F76">
            <w:pPr>
              <w:tabs>
                <w:tab w:val="left" w:pos="567"/>
              </w:tabs>
              <w:autoSpaceDE w:val="0"/>
              <w:autoSpaceDN w:val="0"/>
              <w:adjustRightInd w:val="0"/>
              <w:jc w:val="center"/>
              <w:rPr>
                <w:rFonts w:asciiTheme="minorHAnsi" w:eastAsia="Calibri" w:hAnsiTheme="minorHAnsi" w:cstheme="minorHAnsi"/>
                <w:color w:val="FF0000"/>
              </w:rPr>
            </w:pPr>
            <w:r w:rsidRPr="00F52EEF">
              <w:rPr>
                <w:rFonts w:asciiTheme="minorHAnsi" w:hAnsiTheme="minorHAnsi" w:cstheme="minorHAnsi"/>
                <w:b/>
              </w:rPr>
              <w:lastRenderedPageBreak/>
              <w:t>Informace ke kombinované nebo distanční formě</w:t>
            </w:r>
          </w:p>
        </w:tc>
      </w:tr>
      <w:tr w:rsidR="00F64B71" w:rsidRPr="00F52EEF" w14:paraId="0A3518EE" w14:textId="77777777" w:rsidTr="00C65594">
        <w:tc>
          <w:tcPr>
            <w:tcW w:w="5605" w:type="dxa"/>
            <w:gridSpan w:val="3"/>
            <w:tcBorders>
              <w:top w:val="single" w:sz="2" w:space="0" w:color="auto"/>
            </w:tcBorders>
            <w:shd w:val="clear" w:color="auto" w:fill="F7CAAC"/>
          </w:tcPr>
          <w:p w14:paraId="5AC06E6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357423A" w14:textId="77777777" w:rsidR="00F64B71" w:rsidRPr="00F52EEF" w:rsidRDefault="00F64B71" w:rsidP="00935F76">
            <w:pPr>
              <w:tabs>
                <w:tab w:val="left" w:pos="567"/>
              </w:tabs>
              <w:jc w:val="both"/>
              <w:rPr>
                <w:rFonts w:asciiTheme="minorHAnsi" w:hAnsiTheme="minorHAnsi" w:cstheme="minorHAnsi"/>
              </w:rPr>
            </w:pPr>
          </w:p>
        </w:tc>
        <w:tc>
          <w:tcPr>
            <w:tcW w:w="4179" w:type="dxa"/>
            <w:gridSpan w:val="5"/>
            <w:tcBorders>
              <w:top w:val="single" w:sz="2" w:space="0" w:color="auto"/>
            </w:tcBorders>
            <w:shd w:val="clear" w:color="auto" w:fill="F7CAAC"/>
          </w:tcPr>
          <w:p w14:paraId="65946D6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65A7C7B" w14:textId="77777777" w:rsidTr="00C65594">
        <w:tc>
          <w:tcPr>
            <w:tcW w:w="10673" w:type="dxa"/>
            <w:gridSpan w:val="9"/>
            <w:shd w:val="clear" w:color="auto" w:fill="F7CAAC"/>
          </w:tcPr>
          <w:p w14:paraId="320A0B2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2B660C17" w14:textId="77777777" w:rsidTr="00C65594">
        <w:trPr>
          <w:trHeight w:val="2478"/>
        </w:trPr>
        <w:tc>
          <w:tcPr>
            <w:tcW w:w="10673" w:type="dxa"/>
            <w:gridSpan w:val="9"/>
          </w:tcPr>
          <w:p w14:paraId="67443D13" w14:textId="77777777" w:rsidR="00F64B71" w:rsidRDefault="00F64B71" w:rsidP="00935F76">
            <w:pPr>
              <w:tabs>
                <w:tab w:val="left" w:pos="567"/>
              </w:tabs>
              <w:autoSpaceDE w:val="0"/>
              <w:autoSpaceDN w:val="0"/>
              <w:adjustRightInd w:val="0"/>
              <w:rPr>
                <w:ins w:id="1759" w:author="Martin Kazík" w:date="2020-01-23T11:23:00Z"/>
                <w:rFonts w:asciiTheme="minorHAnsi" w:eastAsia="Calibri" w:hAnsiTheme="minorHAnsi" w:cstheme="minorHAnsi"/>
                <w:color w:val="FF0000"/>
              </w:rPr>
            </w:pPr>
          </w:p>
          <w:p w14:paraId="3FE7E6FB" w14:textId="77777777" w:rsidR="00F903A3" w:rsidRDefault="00F903A3" w:rsidP="00935F76">
            <w:pPr>
              <w:tabs>
                <w:tab w:val="left" w:pos="567"/>
              </w:tabs>
              <w:autoSpaceDE w:val="0"/>
              <w:autoSpaceDN w:val="0"/>
              <w:adjustRightInd w:val="0"/>
              <w:rPr>
                <w:ins w:id="1760" w:author="Martin Kazík" w:date="2020-01-23T11:23:00Z"/>
                <w:rFonts w:asciiTheme="minorHAnsi" w:eastAsia="Calibri" w:hAnsiTheme="minorHAnsi" w:cstheme="minorHAnsi"/>
                <w:color w:val="FF0000"/>
              </w:rPr>
            </w:pPr>
          </w:p>
          <w:p w14:paraId="3E9511C3" w14:textId="77777777" w:rsidR="00F903A3" w:rsidRDefault="00F903A3" w:rsidP="00935F76">
            <w:pPr>
              <w:tabs>
                <w:tab w:val="left" w:pos="567"/>
              </w:tabs>
              <w:autoSpaceDE w:val="0"/>
              <w:autoSpaceDN w:val="0"/>
              <w:adjustRightInd w:val="0"/>
              <w:rPr>
                <w:ins w:id="1761" w:author="Martin Kazík" w:date="2020-01-23T11:23:00Z"/>
                <w:rFonts w:asciiTheme="minorHAnsi" w:eastAsia="Calibri" w:hAnsiTheme="minorHAnsi" w:cstheme="minorHAnsi"/>
                <w:color w:val="FF0000"/>
              </w:rPr>
            </w:pPr>
          </w:p>
          <w:p w14:paraId="77D732DD" w14:textId="77777777" w:rsidR="00F903A3" w:rsidRDefault="00F903A3" w:rsidP="00935F76">
            <w:pPr>
              <w:tabs>
                <w:tab w:val="left" w:pos="567"/>
              </w:tabs>
              <w:autoSpaceDE w:val="0"/>
              <w:autoSpaceDN w:val="0"/>
              <w:adjustRightInd w:val="0"/>
              <w:rPr>
                <w:ins w:id="1762" w:author="Martin Kazík" w:date="2020-01-23T11:23:00Z"/>
                <w:rFonts w:asciiTheme="minorHAnsi" w:eastAsia="Calibri" w:hAnsiTheme="minorHAnsi" w:cstheme="minorHAnsi"/>
                <w:color w:val="FF0000"/>
              </w:rPr>
            </w:pPr>
          </w:p>
          <w:p w14:paraId="15C73E00" w14:textId="77777777" w:rsidR="00F903A3" w:rsidRDefault="00F903A3" w:rsidP="00935F76">
            <w:pPr>
              <w:tabs>
                <w:tab w:val="left" w:pos="567"/>
              </w:tabs>
              <w:autoSpaceDE w:val="0"/>
              <w:autoSpaceDN w:val="0"/>
              <w:adjustRightInd w:val="0"/>
              <w:rPr>
                <w:ins w:id="1763" w:author="Martin Kazík" w:date="2020-01-23T11:23:00Z"/>
                <w:rFonts w:asciiTheme="minorHAnsi" w:eastAsia="Calibri" w:hAnsiTheme="minorHAnsi" w:cstheme="minorHAnsi"/>
                <w:color w:val="FF0000"/>
              </w:rPr>
            </w:pPr>
          </w:p>
          <w:p w14:paraId="17A24744" w14:textId="77777777" w:rsidR="00F903A3" w:rsidRDefault="00F903A3" w:rsidP="00935F76">
            <w:pPr>
              <w:tabs>
                <w:tab w:val="left" w:pos="567"/>
              </w:tabs>
              <w:autoSpaceDE w:val="0"/>
              <w:autoSpaceDN w:val="0"/>
              <w:adjustRightInd w:val="0"/>
              <w:rPr>
                <w:ins w:id="1764" w:author="Martin Kazík" w:date="2020-01-23T11:23:00Z"/>
                <w:rFonts w:asciiTheme="minorHAnsi" w:eastAsia="Calibri" w:hAnsiTheme="minorHAnsi" w:cstheme="minorHAnsi"/>
                <w:color w:val="FF0000"/>
              </w:rPr>
            </w:pPr>
          </w:p>
          <w:p w14:paraId="4794B732" w14:textId="77777777" w:rsidR="00F903A3" w:rsidRDefault="00F903A3" w:rsidP="00935F76">
            <w:pPr>
              <w:tabs>
                <w:tab w:val="left" w:pos="567"/>
              </w:tabs>
              <w:autoSpaceDE w:val="0"/>
              <w:autoSpaceDN w:val="0"/>
              <w:adjustRightInd w:val="0"/>
              <w:rPr>
                <w:ins w:id="1765" w:author="Martin Kazík" w:date="2020-01-23T11:23:00Z"/>
                <w:rFonts w:asciiTheme="minorHAnsi" w:eastAsia="Calibri" w:hAnsiTheme="minorHAnsi" w:cstheme="minorHAnsi"/>
                <w:color w:val="FF0000"/>
              </w:rPr>
            </w:pPr>
          </w:p>
          <w:p w14:paraId="2F44DB8C" w14:textId="77777777" w:rsidR="00F903A3" w:rsidRDefault="00F903A3" w:rsidP="00935F76">
            <w:pPr>
              <w:tabs>
                <w:tab w:val="left" w:pos="567"/>
              </w:tabs>
              <w:autoSpaceDE w:val="0"/>
              <w:autoSpaceDN w:val="0"/>
              <w:adjustRightInd w:val="0"/>
              <w:rPr>
                <w:ins w:id="1766" w:author="Martin Kazík" w:date="2020-01-23T11:23:00Z"/>
                <w:rFonts w:asciiTheme="minorHAnsi" w:eastAsia="Calibri" w:hAnsiTheme="minorHAnsi" w:cstheme="minorHAnsi"/>
                <w:color w:val="FF0000"/>
              </w:rPr>
            </w:pPr>
          </w:p>
          <w:p w14:paraId="7FA7504A" w14:textId="77777777" w:rsidR="00F903A3" w:rsidRDefault="00F903A3" w:rsidP="00935F76">
            <w:pPr>
              <w:tabs>
                <w:tab w:val="left" w:pos="567"/>
              </w:tabs>
              <w:autoSpaceDE w:val="0"/>
              <w:autoSpaceDN w:val="0"/>
              <w:adjustRightInd w:val="0"/>
              <w:rPr>
                <w:ins w:id="1767" w:author="Martin Kazík" w:date="2020-01-23T11:23:00Z"/>
                <w:rFonts w:asciiTheme="minorHAnsi" w:eastAsia="Calibri" w:hAnsiTheme="minorHAnsi" w:cstheme="minorHAnsi"/>
                <w:color w:val="FF0000"/>
              </w:rPr>
            </w:pPr>
          </w:p>
          <w:p w14:paraId="50C01D32" w14:textId="77777777" w:rsidR="00F903A3" w:rsidRDefault="00F903A3" w:rsidP="00935F76">
            <w:pPr>
              <w:tabs>
                <w:tab w:val="left" w:pos="567"/>
              </w:tabs>
              <w:autoSpaceDE w:val="0"/>
              <w:autoSpaceDN w:val="0"/>
              <w:adjustRightInd w:val="0"/>
              <w:rPr>
                <w:ins w:id="1768" w:author="Martin Kazík" w:date="2020-01-23T11:23:00Z"/>
                <w:rFonts w:asciiTheme="minorHAnsi" w:eastAsia="Calibri" w:hAnsiTheme="minorHAnsi" w:cstheme="minorHAnsi"/>
                <w:color w:val="FF0000"/>
              </w:rPr>
            </w:pPr>
          </w:p>
          <w:p w14:paraId="752CD9CF" w14:textId="77777777" w:rsidR="00F903A3" w:rsidRDefault="00F903A3" w:rsidP="00935F76">
            <w:pPr>
              <w:tabs>
                <w:tab w:val="left" w:pos="567"/>
              </w:tabs>
              <w:autoSpaceDE w:val="0"/>
              <w:autoSpaceDN w:val="0"/>
              <w:adjustRightInd w:val="0"/>
              <w:rPr>
                <w:ins w:id="1769" w:author="Martin Kazík" w:date="2020-01-23T11:23:00Z"/>
                <w:rFonts w:asciiTheme="minorHAnsi" w:eastAsia="Calibri" w:hAnsiTheme="minorHAnsi" w:cstheme="minorHAnsi"/>
                <w:color w:val="FF0000"/>
              </w:rPr>
            </w:pPr>
          </w:p>
          <w:p w14:paraId="54ACC173" w14:textId="77777777" w:rsidR="00F903A3" w:rsidRDefault="00F903A3" w:rsidP="00935F76">
            <w:pPr>
              <w:tabs>
                <w:tab w:val="left" w:pos="567"/>
              </w:tabs>
              <w:autoSpaceDE w:val="0"/>
              <w:autoSpaceDN w:val="0"/>
              <w:adjustRightInd w:val="0"/>
              <w:rPr>
                <w:ins w:id="1770" w:author="Martin Kazík" w:date="2020-01-23T11:23:00Z"/>
                <w:rFonts w:asciiTheme="minorHAnsi" w:eastAsia="Calibri" w:hAnsiTheme="minorHAnsi" w:cstheme="minorHAnsi"/>
                <w:color w:val="FF0000"/>
              </w:rPr>
            </w:pPr>
          </w:p>
          <w:p w14:paraId="1866660F" w14:textId="77777777" w:rsidR="00F903A3" w:rsidRPr="00F52EEF" w:rsidRDefault="00F903A3" w:rsidP="00935F76">
            <w:pPr>
              <w:tabs>
                <w:tab w:val="left" w:pos="567"/>
              </w:tabs>
              <w:autoSpaceDE w:val="0"/>
              <w:autoSpaceDN w:val="0"/>
              <w:adjustRightInd w:val="0"/>
              <w:rPr>
                <w:rFonts w:asciiTheme="minorHAnsi" w:eastAsia="Calibri" w:hAnsiTheme="minorHAnsi" w:cstheme="minorHAnsi"/>
                <w:color w:val="FF0000"/>
              </w:rPr>
            </w:pPr>
          </w:p>
        </w:tc>
      </w:tr>
    </w:tbl>
    <w:p w14:paraId="38751185" w14:textId="77777777" w:rsidR="000143A8" w:rsidRDefault="000143A8">
      <w:pPr>
        <w:rPr>
          <w:ins w:id="1771" w:author="Radim Bačuvčík" w:date="2020-02-06T14:52:00Z"/>
        </w:rPr>
      </w:pPr>
      <w:ins w:id="1772" w:author="Radim Bačuvčík" w:date="2020-02-06T14:52: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6"/>
        <w:gridCol w:w="785"/>
        <w:gridCol w:w="1134"/>
        <w:gridCol w:w="889"/>
        <w:gridCol w:w="816"/>
        <w:gridCol w:w="1621"/>
        <w:gridCol w:w="1074"/>
        <w:gridCol w:w="668"/>
      </w:tblGrid>
      <w:tr w:rsidR="00F64B71" w:rsidRPr="00F52EEF" w14:paraId="40B7C52B" w14:textId="77777777" w:rsidTr="00C65594">
        <w:tc>
          <w:tcPr>
            <w:tcW w:w="10673" w:type="dxa"/>
            <w:gridSpan w:val="8"/>
            <w:tcBorders>
              <w:bottom w:val="double" w:sz="4" w:space="0" w:color="auto"/>
            </w:tcBorders>
            <w:shd w:val="clear" w:color="auto" w:fill="BDD6EE"/>
          </w:tcPr>
          <w:p w14:paraId="2AA61671" w14:textId="4DF7DA0D"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7F370963" w14:textId="77777777" w:rsidTr="00C65594">
        <w:tc>
          <w:tcPr>
            <w:tcW w:w="3686" w:type="dxa"/>
            <w:tcBorders>
              <w:top w:val="double" w:sz="4" w:space="0" w:color="auto"/>
            </w:tcBorders>
            <w:shd w:val="clear" w:color="auto" w:fill="F7CAAC"/>
          </w:tcPr>
          <w:p w14:paraId="6513CD7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987" w:type="dxa"/>
            <w:gridSpan w:val="7"/>
            <w:tcBorders>
              <w:top w:val="double" w:sz="4" w:space="0" w:color="auto"/>
            </w:tcBorders>
          </w:tcPr>
          <w:p w14:paraId="43BE866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Public Relations 2</w:t>
            </w:r>
          </w:p>
        </w:tc>
      </w:tr>
      <w:tr w:rsidR="00F64B71" w:rsidRPr="00F52EEF" w14:paraId="30A0FE5B" w14:textId="77777777" w:rsidTr="00C65594">
        <w:tc>
          <w:tcPr>
            <w:tcW w:w="3686" w:type="dxa"/>
            <w:shd w:val="clear" w:color="auto" w:fill="F7CAAC"/>
          </w:tcPr>
          <w:p w14:paraId="7D70115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624" w:type="dxa"/>
            <w:gridSpan w:val="4"/>
          </w:tcPr>
          <w:p w14:paraId="4F56833C"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44F5710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6FE30C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1BF951E3" w14:textId="77777777" w:rsidTr="00C65594">
        <w:tc>
          <w:tcPr>
            <w:tcW w:w="3686" w:type="dxa"/>
            <w:shd w:val="clear" w:color="auto" w:fill="F7CAAC"/>
          </w:tcPr>
          <w:p w14:paraId="2B4AC34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919" w:type="dxa"/>
            <w:gridSpan w:val="2"/>
          </w:tcPr>
          <w:p w14:paraId="6E322294" w14:textId="6A28A1B8"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13p</w:t>
            </w:r>
            <w:r w:rsidR="00C65594">
              <w:rPr>
                <w:rFonts w:asciiTheme="minorHAnsi" w:eastAsia="Calibri" w:hAnsiTheme="minorHAnsi" w:cstheme="minorHAnsi"/>
              </w:rPr>
              <w:t xml:space="preserve"> </w:t>
            </w:r>
            <w:r w:rsidRPr="00F52EEF">
              <w:rPr>
                <w:rFonts w:asciiTheme="minorHAnsi" w:eastAsia="Calibri" w:hAnsiTheme="minorHAnsi" w:cstheme="minorHAnsi"/>
              </w:rPr>
              <w:t>+</w:t>
            </w:r>
            <w:r w:rsidR="00C65594">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146572E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2F64B4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0DB1EB1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2"/>
          </w:tcPr>
          <w:p w14:paraId="7D936E3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212E8DAB" w14:textId="77777777" w:rsidTr="00C65594">
        <w:tc>
          <w:tcPr>
            <w:tcW w:w="3686" w:type="dxa"/>
            <w:shd w:val="clear" w:color="auto" w:fill="F7CAAC"/>
          </w:tcPr>
          <w:p w14:paraId="46C733A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987" w:type="dxa"/>
            <w:gridSpan w:val="7"/>
          </w:tcPr>
          <w:p w14:paraId="631469DF" w14:textId="1BCE00D7" w:rsidR="00F64B71" w:rsidRPr="00F52EEF" w:rsidRDefault="00C265E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rerekvizity: Teorie marketingov</w:t>
            </w:r>
            <w:ins w:id="1773" w:author="Radim Bačuvčík" w:date="2020-02-06T09:55:00Z">
              <w:r w:rsidR="00165381">
                <w:rPr>
                  <w:rFonts w:asciiTheme="minorHAnsi" w:eastAsia="Calibri" w:hAnsiTheme="minorHAnsi" w:cstheme="minorHAnsi"/>
                </w:rPr>
                <w:t>é</w:t>
              </w:r>
            </w:ins>
            <w:del w:id="1774" w:author="Radim Bačuvčík" w:date="2020-02-06T09:55:00Z">
              <w:r w:rsidR="00F64B71" w:rsidRPr="00F52EEF" w:rsidDel="00165381">
                <w:rPr>
                  <w:rFonts w:asciiTheme="minorHAnsi" w:eastAsia="Calibri" w:hAnsiTheme="minorHAnsi" w:cstheme="minorHAnsi"/>
                </w:rPr>
                <w:delText>ých</w:delText>
              </w:r>
            </w:del>
            <w:r w:rsidR="00F64B71" w:rsidRPr="00F52EEF">
              <w:rPr>
                <w:rFonts w:asciiTheme="minorHAnsi" w:eastAsia="Calibri" w:hAnsiTheme="minorHAnsi" w:cstheme="minorHAnsi"/>
              </w:rPr>
              <w:t xml:space="preserve"> komunikac</w:t>
            </w:r>
            <w:ins w:id="1775" w:author="Radim Bačuvčík" w:date="2020-02-06T09:55:00Z">
              <w:r w:rsidR="00165381">
                <w:rPr>
                  <w:rFonts w:asciiTheme="minorHAnsi" w:eastAsia="Calibri" w:hAnsiTheme="minorHAnsi" w:cstheme="minorHAnsi"/>
                </w:rPr>
                <w:t>e</w:t>
              </w:r>
            </w:ins>
            <w:del w:id="1776" w:author="Radim Bačuvčík" w:date="2020-02-06T09:55:00Z">
              <w:r w:rsidR="00F64B71" w:rsidRPr="00F52EEF" w:rsidDel="00165381">
                <w:rPr>
                  <w:rFonts w:asciiTheme="minorHAnsi" w:eastAsia="Calibri" w:hAnsiTheme="minorHAnsi" w:cstheme="minorHAnsi"/>
                </w:rPr>
                <w:delText>í</w:delText>
              </w:r>
            </w:del>
            <w:r w:rsidR="00F64B71" w:rsidRPr="00F52EEF">
              <w:rPr>
                <w:rFonts w:asciiTheme="minorHAnsi" w:eastAsia="Calibri" w:hAnsiTheme="minorHAnsi" w:cstheme="minorHAnsi"/>
              </w:rPr>
              <w:t xml:space="preserve">, Teorie komunikace, Public </w:t>
            </w:r>
            <w:r w:rsidR="007332A0" w:rsidRPr="00F52EEF">
              <w:rPr>
                <w:rFonts w:asciiTheme="minorHAnsi" w:eastAsia="Calibri" w:hAnsiTheme="minorHAnsi" w:cstheme="minorHAnsi"/>
              </w:rPr>
              <w:t>R</w:t>
            </w:r>
            <w:r w:rsidR="00F64B71" w:rsidRPr="00F52EEF">
              <w:rPr>
                <w:rFonts w:asciiTheme="minorHAnsi" w:eastAsia="Calibri" w:hAnsiTheme="minorHAnsi" w:cstheme="minorHAnsi"/>
              </w:rPr>
              <w:t>elations 1.</w:t>
            </w:r>
          </w:p>
        </w:tc>
      </w:tr>
      <w:tr w:rsidR="00F64B71" w:rsidRPr="00F52EEF" w14:paraId="262CF91B" w14:textId="77777777" w:rsidTr="00C65594">
        <w:tc>
          <w:tcPr>
            <w:tcW w:w="3686" w:type="dxa"/>
            <w:shd w:val="clear" w:color="auto" w:fill="F7CAAC"/>
          </w:tcPr>
          <w:p w14:paraId="11FDA40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624" w:type="dxa"/>
            <w:gridSpan w:val="4"/>
          </w:tcPr>
          <w:p w14:paraId="4A8B52C6" w14:textId="2B20830E" w:rsidR="00F64B71" w:rsidRPr="00F52EEF" w:rsidRDefault="0099042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kouška</w:t>
            </w:r>
          </w:p>
        </w:tc>
        <w:tc>
          <w:tcPr>
            <w:tcW w:w="1621" w:type="dxa"/>
            <w:shd w:val="clear" w:color="auto" w:fill="F7CAAC"/>
          </w:tcPr>
          <w:p w14:paraId="5DF35DC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2"/>
          </w:tcPr>
          <w:p w14:paraId="5C61920E"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Přednáška, seminář </w:t>
            </w:r>
          </w:p>
        </w:tc>
      </w:tr>
      <w:tr w:rsidR="00F64B71" w:rsidRPr="00F52EEF" w14:paraId="25CA59E4" w14:textId="77777777" w:rsidTr="00C65594">
        <w:tc>
          <w:tcPr>
            <w:tcW w:w="3686" w:type="dxa"/>
            <w:shd w:val="clear" w:color="auto" w:fill="F7CAAC"/>
          </w:tcPr>
          <w:p w14:paraId="265D485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987" w:type="dxa"/>
            <w:gridSpan w:val="7"/>
            <w:tcBorders>
              <w:bottom w:val="nil"/>
            </w:tcBorders>
          </w:tcPr>
          <w:p w14:paraId="63AE038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876D42F" w14:textId="77777777" w:rsidTr="00C65594">
        <w:trPr>
          <w:trHeight w:val="554"/>
        </w:trPr>
        <w:tc>
          <w:tcPr>
            <w:tcW w:w="10673" w:type="dxa"/>
            <w:gridSpan w:val="8"/>
            <w:tcBorders>
              <w:top w:val="nil"/>
            </w:tcBorders>
          </w:tcPr>
          <w:p w14:paraId="62DE2363" w14:textId="77777777" w:rsidR="00C65594" w:rsidRDefault="00C65594" w:rsidP="00935F76">
            <w:pPr>
              <w:tabs>
                <w:tab w:val="left" w:pos="567"/>
              </w:tabs>
              <w:jc w:val="both"/>
              <w:rPr>
                <w:rFonts w:asciiTheme="minorHAnsi" w:hAnsiTheme="minorHAnsi" w:cstheme="minorHAnsi"/>
              </w:rPr>
            </w:pPr>
            <w:r>
              <w:rPr>
                <w:rFonts w:asciiTheme="minorHAnsi" w:hAnsiTheme="minorHAnsi" w:cstheme="minorHAnsi"/>
              </w:rPr>
              <w:t>1. P</w:t>
            </w:r>
            <w:r w:rsidRPr="00F52EEF">
              <w:rPr>
                <w:rFonts w:asciiTheme="minorHAnsi" w:hAnsiTheme="minorHAnsi" w:cstheme="minorHAnsi"/>
              </w:rPr>
              <w:t>ísemný test</w:t>
            </w:r>
            <w:r>
              <w:rPr>
                <w:rFonts w:asciiTheme="minorHAnsi" w:hAnsiTheme="minorHAnsi" w:cstheme="minorHAnsi"/>
              </w:rPr>
              <w:t>.</w:t>
            </w:r>
          </w:p>
          <w:p w14:paraId="5EE73F5E" w14:textId="7F00665A" w:rsidR="00F64B71" w:rsidRPr="00F52EEF" w:rsidRDefault="00C65594" w:rsidP="00935F76">
            <w:pPr>
              <w:tabs>
                <w:tab w:val="left" w:pos="567"/>
              </w:tabs>
              <w:jc w:val="both"/>
              <w:rPr>
                <w:rFonts w:asciiTheme="minorHAnsi" w:hAnsiTheme="minorHAnsi" w:cstheme="minorHAnsi"/>
              </w:rPr>
            </w:pPr>
            <w:r>
              <w:rPr>
                <w:rFonts w:asciiTheme="minorHAnsi" w:hAnsiTheme="minorHAnsi" w:cstheme="minorHAnsi"/>
              </w:rPr>
              <w:t xml:space="preserve">2. </w:t>
            </w:r>
            <w:r w:rsidRPr="00F52EEF">
              <w:rPr>
                <w:rFonts w:asciiTheme="minorHAnsi" w:hAnsiTheme="minorHAnsi" w:cstheme="minorHAnsi"/>
              </w:rPr>
              <w:t>80% docházka na semináře.</w:t>
            </w:r>
          </w:p>
        </w:tc>
      </w:tr>
      <w:tr w:rsidR="00F64B71" w:rsidRPr="00F52EEF" w14:paraId="2CA105CA" w14:textId="77777777" w:rsidTr="00C65594">
        <w:trPr>
          <w:trHeight w:val="197"/>
        </w:trPr>
        <w:tc>
          <w:tcPr>
            <w:tcW w:w="3686" w:type="dxa"/>
            <w:tcBorders>
              <w:top w:val="nil"/>
            </w:tcBorders>
            <w:shd w:val="clear" w:color="auto" w:fill="F7CAAC"/>
          </w:tcPr>
          <w:p w14:paraId="31B7038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987" w:type="dxa"/>
            <w:gridSpan w:val="7"/>
            <w:tcBorders>
              <w:top w:val="nil"/>
            </w:tcBorders>
          </w:tcPr>
          <w:p w14:paraId="550E9CC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F64B71" w:rsidRPr="00F52EEF" w14:paraId="5598356C" w14:textId="77777777" w:rsidTr="00C65594">
        <w:trPr>
          <w:trHeight w:val="243"/>
        </w:trPr>
        <w:tc>
          <w:tcPr>
            <w:tcW w:w="3686" w:type="dxa"/>
            <w:tcBorders>
              <w:top w:val="nil"/>
            </w:tcBorders>
            <w:shd w:val="clear" w:color="auto" w:fill="F7CAAC"/>
          </w:tcPr>
          <w:p w14:paraId="3867D02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987" w:type="dxa"/>
            <w:gridSpan w:val="7"/>
            <w:tcBorders>
              <w:top w:val="nil"/>
            </w:tcBorders>
          </w:tcPr>
          <w:p w14:paraId="01A943BC" w14:textId="100AA96A" w:rsidR="00F64B71" w:rsidRPr="00F52EEF" w:rsidRDefault="00865103"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 100 % na výuce.</w:t>
            </w:r>
          </w:p>
        </w:tc>
      </w:tr>
      <w:tr w:rsidR="00F64B71" w:rsidRPr="00F52EEF" w14:paraId="207D2608" w14:textId="77777777" w:rsidTr="00C65594">
        <w:tc>
          <w:tcPr>
            <w:tcW w:w="3686" w:type="dxa"/>
            <w:shd w:val="clear" w:color="auto" w:fill="F7CAAC"/>
          </w:tcPr>
          <w:p w14:paraId="4B465DE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987" w:type="dxa"/>
            <w:gridSpan w:val="7"/>
            <w:tcBorders>
              <w:bottom w:val="nil"/>
            </w:tcBorders>
          </w:tcPr>
          <w:p w14:paraId="658E55C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57F4D04" w14:textId="77777777" w:rsidTr="00C65594">
        <w:trPr>
          <w:trHeight w:val="70"/>
        </w:trPr>
        <w:tc>
          <w:tcPr>
            <w:tcW w:w="10673" w:type="dxa"/>
            <w:gridSpan w:val="8"/>
            <w:tcBorders>
              <w:top w:val="nil"/>
            </w:tcBorders>
          </w:tcPr>
          <w:p w14:paraId="7C28D4F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CF7601B" w14:textId="77777777" w:rsidTr="00C65594">
        <w:tc>
          <w:tcPr>
            <w:tcW w:w="3686" w:type="dxa"/>
            <w:shd w:val="clear" w:color="auto" w:fill="F7CAAC"/>
          </w:tcPr>
          <w:p w14:paraId="3FBA765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987" w:type="dxa"/>
            <w:gridSpan w:val="7"/>
            <w:tcBorders>
              <w:bottom w:val="nil"/>
            </w:tcBorders>
          </w:tcPr>
          <w:p w14:paraId="6F5A7996" w14:textId="77777777" w:rsidR="00F64B71" w:rsidRPr="00F52EEF" w:rsidRDefault="00F64B71" w:rsidP="00935F76">
            <w:pPr>
              <w:tabs>
                <w:tab w:val="left" w:pos="567"/>
              </w:tabs>
              <w:rPr>
                <w:rFonts w:asciiTheme="minorHAnsi" w:hAnsiTheme="minorHAnsi" w:cstheme="minorHAnsi"/>
                <w:color w:val="000000"/>
                <w:shd w:val="clear" w:color="auto" w:fill="FFFFFF"/>
              </w:rPr>
            </w:pPr>
          </w:p>
        </w:tc>
      </w:tr>
      <w:tr w:rsidR="00F64B71" w:rsidRPr="00F52EEF" w14:paraId="18628AC8" w14:textId="77777777" w:rsidTr="00C65594">
        <w:trPr>
          <w:trHeight w:val="3518"/>
        </w:trPr>
        <w:tc>
          <w:tcPr>
            <w:tcW w:w="10673" w:type="dxa"/>
            <w:gridSpan w:val="8"/>
            <w:tcBorders>
              <w:top w:val="nil"/>
              <w:bottom w:val="single" w:sz="12" w:space="0" w:color="auto"/>
            </w:tcBorders>
          </w:tcPr>
          <w:p w14:paraId="748E3138" w14:textId="77777777" w:rsidR="00C65594" w:rsidRDefault="00F64B71" w:rsidP="00935F76">
            <w:pPr>
              <w:tabs>
                <w:tab w:val="left" w:pos="567"/>
              </w:tabs>
              <w:jc w:val="both"/>
              <w:rPr>
                <w:del w:id="1777" w:author="Martin Kazík" w:date="2020-01-23T11:23:00Z"/>
                <w:rFonts w:asciiTheme="minorHAnsi" w:hAnsiTheme="minorHAnsi" w:cstheme="minorHAnsi"/>
              </w:rPr>
            </w:pPr>
            <w:del w:id="1778" w:author="Martin Kazík" w:date="2020-01-23T11:23:00Z">
              <w:r w:rsidRPr="00F52EEF">
                <w:rPr>
                  <w:rFonts w:asciiTheme="minorHAnsi" w:hAnsiTheme="minorHAnsi" w:cstheme="minorHAnsi"/>
                </w:rPr>
                <w:delText>Předmět se věnuje vlivu krizové komunikace na budování image značek, vysvětluje rozdíly v jednotlivých formách PR, akcentuje využitelnost jednotlivých forem PR v rámci integrovaných kampaní. Definuje pojmy vztahující se ke sponzoringu a fundraisingu, objasňuje rozdíly mezi těmito formami a jejich využitelnost ve firemní praxi. Věnuje pozornost měření efektivity PR nástrojů a aktivit a jejich vliv na budování image značek.</w:delText>
              </w:r>
            </w:del>
          </w:p>
          <w:p w14:paraId="0E031EF8" w14:textId="77777777" w:rsidR="00C65594" w:rsidRDefault="00C65594" w:rsidP="00935F76">
            <w:pPr>
              <w:tabs>
                <w:tab w:val="left" w:pos="567"/>
              </w:tabs>
              <w:jc w:val="both"/>
              <w:rPr>
                <w:del w:id="1779" w:author="Martin Kazík" w:date="2020-01-23T11:23:00Z"/>
                <w:rFonts w:asciiTheme="minorHAnsi" w:hAnsiTheme="minorHAnsi" w:cstheme="minorHAnsi"/>
              </w:rPr>
            </w:pPr>
          </w:p>
          <w:p w14:paraId="392EEC50" w14:textId="06FA0849" w:rsidR="00F64B71" w:rsidRPr="00C65594" w:rsidRDefault="00C65594" w:rsidP="00935F76">
            <w:pPr>
              <w:tabs>
                <w:tab w:val="left" w:pos="567"/>
              </w:tabs>
              <w:jc w:val="both"/>
              <w:rPr>
                <w:rFonts w:asciiTheme="minorHAnsi" w:hAnsiTheme="minorHAnsi" w:cstheme="minorHAnsi"/>
                <w:b/>
              </w:rPr>
            </w:pPr>
            <w:r w:rsidRPr="00C65594">
              <w:rPr>
                <w:rFonts w:asciiTheme="minorHAnsi" w:hAnsiTheme="minorHAnsi" w:cstheme="minorHAnsi"/>
                <w:b/>
              </w:rPr>
              <w:t>Probíraná témata:</w:t>
            </w:r>
            <w:r w:rsidR="00F64B71" w:rsidRPr="00F52EEF">
              <w:rPr>
                <w:rFonts w:asciiTheme="minorHAnsi" w:hAnsiTheme="minorHAnsi" w:cstheme="minorHAnsi"/>
              </w:rPr>
              <w:t xml:space="preserve"> </w:t>
            </w:r>
          </w:p>
          <w:p w14:paraId="582C8051" w14:textId="4E4A115F" w:rsidR="00F64B71" w:rsidRPr="00F52EEF" w:rsidRDefault="00C65594" w:rsidP="00935F76">
            <w:pPr>
              <w:tabs>
                <w:tab w:val="left" w:pos="567"/>
              </w:tabs>
              <w:rPr>
                <w:rFonts w:asciiTheme="minorHAnsi" w:hAnsiTheme="minorHAnsi" w:cstheme="minorHAnsi"/>
                <w:shd w:val="clear" w:color="auto" w:fill="FFFFFF"/>
              </w:rPr>
            </w:pPr>
            <w:r>
              <w:rPr>
                <w:rFonts w:asciiTheme="minorHAnsi" w:hAnsiTheme="minorHAnsi" w:cstheme="minorHAnsi"/>
                <w:shd w:val="clear" w:color="auto" w:fill="FFFFFF"/>
              </w:rPr>
              <w:t xml:space="preserve">- </w:t>
            </w:r>
            <w:r w:rsidR="00F64B71" w:rsidRPr="00F52EEF">
              <w:rPr>
                <w:rFonts w:asciiTheme="minorHAnsi" w:hAnsiTheme="minorHAnsi" w:cstheme="minorHAnsi"/>
                <w:shd w:val="clear" w:color="auto" w:fill="FFFFFF"/>
              </w:rPr>
              <w:t>PR jako funkce managementu</w:t>
            </w:r>
            <w:r>
              <w:rPr>
                <w:rFonts w:asciiTheme="minorHAnsi" w:hAnsiTheme="minorHAnsi" w:cstheme="minorHAnsi"/>
                <w:shd w:val="clear" w:color="auto" w:fill="FFFFFF"/>
              </w:rPr>
              <w:t>;</w:t>
            </w:r>
            <w:r w:rsidR="00F64B71" w:rsidRPr="00F52EEF">
              <w:rPr>
                <w:rFonts w:asciiTheme="minorHAnsi" w:hAnsiTheme="minorHAnsi" w:cstheme="minorHAnsi"/>
              </w:rPr>
              <w:br/>
            </w:r>
            <w:r>
              <w:rPr>
                <w:rFonts w:asciiTheme="minorHAnsi" w:hAnsiTheme="minorHAnsi" w:cstheme="minorHAnsi"/>
                <w:shd w:val="clear" w:color="auto" w:fill="FFFFFF"/>
              </w:rPr>
              <w:t>- k</w:t>
            </w:r>
            <w:r w:rsidR="00F64B71" w:rsidRPr="00F52EEF">
              <w:rPr>
                <w:rFonts w:asciiTheme="minorHAnsi" w:hAnsiTheme="minorHAnsi" w:cstheme="minorHAnsi"/>
                <w:shd w:val="clear" w:color="auto" w:fill="FFFFFF"/>
              </w:rPr>
              <w:t>rizová komunikace</w:t>
            </w:r>
            <w:r>
              <w:rPr>
                <w:rFonts w:asciiTheme="minorHAnsi" w:hAnsiTheme="minorHAnsi" w:cstheme="minorHAnsi"/>
                <w:shd w:val="clear" w:color="auto" w:fill="FFFFFF"/>
              </w:rPr>
              <w:t>;</w:t>
            </w:r>
            <w:r w:rsidR="00F64B71" w:rsidRPr="00F52EEF">
              <w:rPr>
                <w:rFonts w:asciiTheme="minorHAnsi" w:hAnsiTheme="minorHAnsi" w:cstheme="minorHAnsi"/>
              </w:rPr>
              <w:br/>
            </w:r>
            <w:r>
              <w:rPr>
                <w:rFonts w:asciiTheme="minorHAnsi" w:hAnsiTheme="minorHAnsi" w:cstheme="minorHAnsi"/>
                <w:shd w:val="clear" w:color="auto" w:fill="FFFFFF"/>
              </w:rPr>
              <w:t>- s</w:t>
            </w:r>
            <w:r w:rsidR="00F64B71" w:rsidRPr="00F52EEF">
              <w:rPr>
                <w:rFonts w:asciiTheme="minorHAnsi" w:hAnsiTheme="minorHAnsi" w:cstheme="minorHAnsi"/>
                <w:shd w:val="clear" w:color="auto" w:fill="FFFFFF"/>
              </w:rPr>
              <w:t>ponzoring</w:t>
            </w:r>
            <w:r>
              <w:rPr>
                <w:rFonts w:asciiTheme="minorHAnsi" w:hAnsiTheme="minorHAnsi" w:cstheme="minorHAnsi"/>
                <w:shd w:val="clear" w:color="auto" w:fill="FFFFFF"/>
              </w:rPr>
              <w:t>;</w:t>
            </w:r>
            <w:r w:rsidR="00F64B71" w:rsidRPr="00F52EEF">
              <w:rPr>
                <w:rFonts w:asciiTheme="minorHAnsi" w:hAnsiTheme="minorHAnsi" w:cstheme="minorHAnsi"/>
              </w:rPr>
              <w:br/>
            </w:r>
            <w:r>
              <w:rPr>
                <w:rFonts w:asciiTheme="minorHAnsi" w:hAnsiTheme="minorHAnsi" w:cstheme="minorHAnsi"/>
                <w:shd w:val="clear" w:color="auto" w:fill="FFFFFF"/>
              </w:rPr>
              <w:t>- z</w:t>
            </w:r>
            <w:r w:rsidR="00F64B71" w:rsidRPr="00F52EEF">
              <w:rPr>
                <w:rFonts w:asciiTheme="minorHAnsi" w:hAnsiTheme="minorHAnsi" w:cstheme="minorHAnsi"/>
                <w:shd w:val="clear" w:color="auto" w:fill="FFFFFF"/>
              </w:rPr>
              <w:t>áklady fundraisingu</w:t>
            </w:r>
            <w:r>
              <w:rPr>
                <w:rFonts w:asciiTheme="minorHAnsi" w:hAnsiTheme="minorHAnsi" w:cstheme="minorHAnsi"/>
                <w:shd w:val="clear" w:color="auto" w:fill="FFFFFF"/>
              </w:rPr>
              <w:t>;</w:t>
            </w:r>
            <w:r w:rsidR="00F64B71" w:rsidRPr="00F52EEF">
              <w:rPr>
                <w:rFonts w:asciiTheme="minorHAnsi" w:hAnsiTheme="minorHAnsi" w:cstheme="minorHAnsi"/>
              </w:rPr>
              <w:br/>
            </w:r>
            <w:r>
              <w:rPr>
                <w:rFonts w:asciiTheme="minorHAnsi" w:hAnsiTheme="minorHAnsi" w:cstheme="minorHAnsi"/>
                <w:shd w:val="clear" w:color="auto" w:fill="FFFFFF"/>
              </w:rPr>
              <w:t>- i</w:t>
            </w:r>
            <w:r w:rsidR="00F64B71" w:rsidRPr="00F52EEF">
              <w:rPr>
                <w:rFonts w:asciiTheme="minorHAnsi" w:hAnsiTheme="minorHAnsi" w:cstheme="minorHAnsi"/>
                <w:shd w:val="clear" w:color="auto" w:fill="FFFFFF"/>
              </w:rPr>
              <w:t>nvestor relations</w:t>
            </w:r>
            <w:r>
              <w:rPr>
                <w:rFonts w:asciiTheme="minorHAnsi" w:hAnsiTheme="minorHAnsi" w:cstheme="minorHAnsi"/>
                <w:shd w:val="clear" w:color="auto" w:fill="FFFFFF"/>
              </w:rPr>
              <w:t>;</w:t>
            </w:r>
          </w:p>
          <w:p w14:paraId="3E4399AA" w14:textId="0A895317" w:rsidR="00F64B71" w:rsidRPr="00F52EEF" w:rsidRDefault="00C65594" w:rsidP="00935F76">
            <w:pPr>
              <w:tabs>
                <w:tab w:val="left" w:pos="567"/>
              </w:tabs>
              <w:rPr>
                <w:rFonts w:asciiTheme="minorHAnsi" w:hAnsiTheme="minorHAnsi" w:cstheme="minorHAnsi"/>
                <w:shd w:val="clear" w:color="auto" w:fill="FFFFFF"/>
              </w:rPr>
            </w:pPr>
            <w:r>
              <w:rPr>
                <w:rFonts w:asciiTheme="minorHAnsi" w:hAnsiTheme="minorHAnsi" w:cstheme="minorHAnsi"/>
                <w:shd w:val="clear" w:color="auto" w:fill="FFFFFF"/>
              </w:rPr>
              <w:t>- C</w:t>
            </w:r>
            <w:r w:rsidR="00F64B71" w:rsidRPr="00F52EEF">
              <w:rPr>
                <w:rFonts w:asciiTheme="minorHAnsi" w:hAnsiTheme="minorHAnsi" w:cstheme="minorHAnsi"/>
                <w:shd w:val="clear" w:color="auto" w:fill="FFFFFF"/>
              </w:rPr>
              <w:t>orporate Social Responsibility</w:t>
            </w:r>
            <w:r>
              <w:rPr>
                <w:rFonts w:asciiTheme="minorHAnsi" w:hAnsiTheme="minorHAnsi" w:cstheme="minorHAnsi"/>
                <w:shd w:val="clear" w:color="auto" w:fill="FFFFFF"/>
              </w:rPr>
              <w:t>;</w:t>
            </w:r>
          </w:p>
          <w:p w14:paraId="426ADA5C" w14:textId="51454A35" w:rsidR="00F64B71" w:rsidRPr="00F52EEF" w:rsidRDefault="00C65594" w:rsidP="00935F76">
            <w:pPr>
              <w:tabs>
                <w:tab w:val="left" w:pos="567"/>
              </w:tabs>
              <w:rPr>
                <w:rFonts w:asciiTheme="minorHAnsi" w:hAnsiTheme="minorHAnsi" w:cstheme="minorHAnsi"/>
                <w:shd w:val="clear" w:color="auto" w:fill="FFFFFF"/>
              </w:rPr>
            </w:pPr>
            <w:r>
              <w:rPr>
                <w:rFonts w:asciiTheme="minorHAnsi" w:hAnsiTheme="minorHAnsi" w:cstheme="minorHAnsi"/>
                <w:shd w:val="clear" w:color="auto" w:fill="FFFFFF"/>
              </w:rPr>
              <w:t>- m</w:t>
            </w:r>
            <w:r w:rsidR="00F64B71" w:rsidRPr="00F52EEF">
              <w:rPr>
                <w:rFonts w:asciiTheme="minorHAnsi" w:hAnsiTheme="minorHAnsi" w:cstheme="minorHAnsi"/>
                <w:shd w:val="clear" w:color="auto" w:fill="FFFFFF"/>
              </w:rPr>
              <w:t>ěření efektivity PR kampaní</w:t>
            </w:r>
            <w:r>
              <w:rPr>
                <w:rFonts w:asciiTheme="minorHAnsi" w:hAnsiTheme="minorHAnsi" w:cstheme="minorHAnsi"/>
                <w:shd w:val="clear" w:color="auto" w:fill="FFFFFF"/>
              </w:rPr>
              <w:t>;</w:t>
            </w:r>
          </w:p>
          <w:p w14:paraId="1847DFD4" w14:textId="6A3CBD93" w:rsidR="00F64B71" w:rsidRPr="00F52EEF" w:rsidRDefault="00C65594" w:rsidP="00935F76">
            <w:pPr>
              <w:tabs>
                <w:tab w:val="left" w:pos="567"/>
              </w:tabs>
              <w:jc w:val="both"/>
              <w:rPr>
                <w:rFonts w:asciiTheme="minorHAnsi" w:hAnsiTheme="minorHAnsi" w:cstheme="minorHAnsi"/>
              </w:rPr>
            </w:pPr>
            <w:r>
              <w:rPr>
                <w:rFonts w:asciiTheme="minorHAnsi" w:hAnsiTheme="minorHAnsi" w:cstheme="minorHAnsi"/>
                <w:shd w:val="clear" w:color="auto" w:fill="FFFFFF"/>
              </w:rPr>
              <w:t>- z</w:t>
            </w:r>
            <w:r w:rsidR="00F64B71" w:rsidRPr="00F52EEF">
              <w:rPr>
                <w:rFonts w:asciiTheme="minorHAnsi" w:hAnsiTheme="minorHAnsi" w:cstheme="minorHAnsi"/>
                <w:shd w:val="clear" w:color="auto" w:fill="FFFFFF"/>
              </w:rPr>
              <w:t>pětná vazba</w:t>
            </w:r>
            <w:r>
              <w:rPr>
                <w:rFonts w:asciiTheme="minorHAnsi" w:hAnsiTheme="minorHAnsi" w:cstheme="minorHAnsi"/>
                <w:shd w:val="clear" w:color="auto" w:fill="FFFFFF"/>
              </w:rPr>
              <w:t>.</w:t>
            </w:r>
          </w:p>
        </w:tc>
      </w:tr>
      <w:tr w:rsidR="00F64B71" w:rsidRPr="00F52EEF" w14:paraId="123DFE6E" w14:textId="77777777" w:rsidTr="00C65594">
        <w:trPr>
          <w:trHeight w:val="265"/>
        </w:trPr>
        <w:tc>
          <w:tcPr>
            <w:tcW w:w="4471" w:type="dxa"/>
            <w:gridSpan w:val="2"/>
            <w:tcBorders>
              <w:top w:val="nil"/>
            </w:tcBorders>
            <w:shd w:val="clear" w:color="auto" w:fill="F7CAAC"/>
          </w:tcPr>
          <w:p w14:paraId="1772C81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2971EA80" w14:textId="77777777" w:rsidR="00F64B71" w:rsidRPr="00F52EEF" w:rsidRDefault="00F64B71" w:rsidP="00935F76">
            <w:pPr>
              <w:shd w:val="clear" w:color="auto" w:fill="FFFFFF"/>
              <w:tabs>
                <w:tab w:val="left" w:pos="567"/>
              </w:tabs>
              <w:spacing w:before="100" w:beforeAutospacing="1" w:after="100" w:afterAutospacing="1"/>
              <w:rPr>
                <w:rFonts w:asciiTheme="minorHAnsi" w:hAnsiTheme="minorHAnsi" w:cstheme="minorHAnsi"/>
              </w:rPr>
            </w:pPr>
          </w:p>
        </w:tc>
      </w:tr>
      <w:tr w:rsidR="00F64B71" w:rsidRPr="00F52EEF" w14:paraId="625A2191" w14:textId="77777777" w:rsidTr="00C65594">
        <w:trPr>
          <w:trHeight w:val="3390"/>
        </w:trPr>
        <w:tc>
          <w:tcPr>
            <w:tcW w:w="10673" w:type="dxa"/>
            <w:gridSpan w:val="8"/>
            <w:tcBorders>
              <w:top w:val="nil"/>
            </w:tcBorders>
          </w:tcPr>
          <w:p w14:paraId="45771A0E" w14:textId="6CB5CAAE" w:rsidR="005A2183" w:rsidRDefault="00F64B71" w:rsidP="00935F76">
            <w:pPr>
              <w:shd w:val="clear" w:color="auto" w:fill="FFFFFF"/>
              <w:tabs>
                <w:tab w:val="left" w:pos="567"/>
              </w:tabs>
              <w:spacing w:before="100" w:beforeAutospacing="1" w:after="100" w:afterAutospacing="1"/>
              <w:rPr>
                <w:ins w:id="1780" w:author="FMK" w:date="2020-01-29T19:41:00Z"/>
                <w:rFonts w:asciiTheme="minorHAnsi" w:hAnsiTheme="minorHAnsi"/>
                <w:color w:val="FF0000"/>
                <w:shd w:val="clear" w:color="auto" w:fill="FFFFFF"/>
              </w:rPr>
            </w:pPr>
            <w:r w:rsidRPr="00C65594">
              <w:rPr>
                <w:rFonts w:asciiTheme="minorHAnsi" w:hAnsiTheme="minorHAnsi" w:cstheme="minorHAnsi"/>
                <w:b/>
                <w:color w:val="000000" w:themeColor="text1"/>
              </w:rPr>
              <w:t>Povinná literatura:</w:t>
            </w:r>
            <w:r w:rsidRPr="00F52EEF">
              <w:rPr>
                <w:rFonts w:asciiTheme="minorHAnsi" w:hAnsiTheme="minorHAnsi" w:cstheme="minorHAnsi"/>
                <w:color w:val="000000" w:themeColor="text1"/>
              </w:rPr>
              <w:br/>
            </w:r>
            <w:del w:id="1781" w:author="FMK" w:date="2020-02-03T06:41:00Z">
              <w:r w:rsidRPr="00F903A3" w:rsidDel="00BC066D">
                <w:rPr>
                  <w:rFonts w:asciiTheme="minorHAnsi" w:hAnsiTheme="minorHAnsi"/>
                  <w:color w:val="FF0000"/>
                  <w:shd w:val="clear" w:color="auto" w:fill="FFFFFF"/>
                  <w:rPrChange w:id="1782" w:author="Martin Kazík" w:date="2020-01-23T11:23:00Z">
                    <w:rPr>
                      <w:rFonts w:asciiTheme="minorHAnsi" w:hAnsiTheme="minorHAnsi"/>
                      <w:shd w:val="clear" w:color="auto" w:fill="FFFFFF"/>
                    </w:rPr>
                  </w:rPrChange>
                </w:rPr>
                <w:delText xml:space="preserve">NĚMEC, Petr. 1999. </w:delText>
              </w:r>
              <w:r w:rsidRPr="00F903A3" w:rsidDel="00BC066D">
                <w:rPr>
                  <w:rFonts w:asciiTheme="minorHAnsi" w:hAnsiTheme="minorHAnsi"/>
                  <w:i/>
                  <w:color w:val="FF0000"/>
                  <w:shd w:val="clear" w:color="auto" w:fill="FFFFFF"/>
                  <w:rPrChange w:id="1783" w:author="Martin Kazík" w:date="2020-01-23T11:23:00Z">
                    <w:rPr>
                      <w:rFonts w:asciiTheme="minorHAnsi" w:hAnsiTheme="minorHAnsi"/>
                      <w:i/>
                      <w:shd w:val="clear" w:color="auto" w:fill="FFFFFF"/>
                    </w:rPr>
                  </w:rPrChange>
                </w:rPr>
                <w:delText>Public relations, komunikace v konfliktních a krizových situacích</w:delText>
              </w:r>
              <w:r w:rsidRPr="00F903A3" w:rsidDel="00BC066D">
                <w:rPr>
                  <w:rFonts w:asciiTheme="minorHAnsi" w:hAnsiTheme="minorHAnsi"/>
                  <w:color w:val="FF0000"/>
                  <w:shd w:val="clear" w:color="auto" w:fill="FFFFFF"/>
                  <w:rPrChange w:id="1784" w:author="Martin Kazík" w:date="2020-01-23T11:23:00Z">
                    <w:rPr>
                      <w:rFonts w:asciiTheme="minorHAnsi" w:hAnsiTheme="minorHAnsi"/>
                      <w:shd w:val="clear" w:color="auto" w:fill="FFFFFF"/>
                    </w:rPr>
                  </w:rPrChange>
                </w:rPr>
                <w:delText>. Praha: Management Press. ISBN 8085943662. </w:delText>
              </w:r>
            </w:del>
          </w:p>
          <w:p w14:paraId="71E1046C" w14:textId="77777777" w:rsidR="005A2183" w:rsidRDefault="005A2183" w:rsidP="005A2183">
            <w:pPr>
              <w:shd w:val="clear" w:color="auto" w:fill="FFFFFF"/>
              <w:tabs>
                <w:tab w:val="left" w:pos="567"/>
              </w:tabs>
              <w:spacing w:before="100" w:beforeAutospacing="1" w:after="100" w:afterAutospacing="1"/>
              <w:rPr>
                <w:ins w:id="1785" w:author="FMK" w:date="2020-01-29T19:42:00Z"/>
                <w:rFonts w:asciiTheme="minorHAnsi" w:hAnsiTheme="minorHAnsi"/>
                <w:color w:val="FF0000"/>
              </w:rPr>
            </w:pPr>
            <w:ins w:id="1786" w:author="FMK" w:date="2020-01-29T19:42:00Z">
              <w:r w:rsidRPr="00220DB5">
                <w:rPr>
                  <w:rFonts w:asciiTheme="minorHAnsi" w:hAnsiTheme="minorHAnsi"/>
                  <w:color w:val="FF0000"/>
                </w:rPr>
                <w:t>HALADA, Jan, ed.</w:t>
              </w:r>
              <w:r>
                <w:rPr>
                  <w:rFonts w:asciiTheme="minorHAnsi" w:hAnsiTheme="minorHAnsi"/>
                  <w:color w:val="FF0000"/>
                </w:rPr>
                <w:t xml:space="preserve"> 2015.</w:t>
              </w:r>
              <w:r w:rsidRPr="00220DB5">
                <w:rPr>
                  <w:rFonts w:asciiTheme="minorHAnsi" w:hAnsiTheme="minorHAnsi"/>
                  <w:color w:val="FF0000"/>
                </w:rPr>
                <w:t xml:space="preserve"> </w:t>
              </w:r>
              <w:r w:rsidRPr="008B1F52">
                <w:rPr>
                  <w:rFonts w:asciiTheme="minorHAnsi" w:hAnsiTheme="minorHAnsi"/>
                  <w:i/>
                  <w:color w:val="FF0000"/>
                </w:rPr>
                <w:t>Marketingová komunikace a public relations: výklad pojmů a teorie oboru.</w:t>
              </w:r>
              <w:r w:rsidRPr="00220DB5">
                <w:rPr>
                  <w:rFonts w:asciiTheme="minorHAnsi" w:hAnsiTheme="minorHAnsi"/>
                  <w:color w:val="FF0000"/>
                </w:rPr>
                <w:t xml:space="preserve"> Praha: Univerzita Karlova v Praze, naklad</w:t>
              </w:r>
              <w:r>
                <w:rPr>
                  <w:rFonts w:asciiTheme="minorHAnsi" w:hAnsiTheme="minorHAnsi"/>
                  <w:color w:val="FF0000"/>
                </w:rPr>
                <w:t>atelství Karolinum.</w:t>
              </w:r>
              <w:r w:rsidRPr="00220DB5">
                <w:rPr>
                  <w:rFonts w:asciiTheme="minorHAnsi" w:hAnsiTheme="minorHAnsi"/>
                  <w:color w:val="FF0000"/>
                </w:rPr>
                <w:t xml:space="preserve"> ISBN 9788024630755.</w:t>
              </w:r>
            </w:ins>
          </w:p>
          <w:p w14:paraId="3E3684A0" w14:textId="465B30C5" w:rsidR="005A2183" w:rsidRPr="006B07BA" w:rsidRDefault="00F64B71" w:rsidP="006B07BA">
            <w:pPr>
              <w:shd w:val="clear" w:color="auto" w:fill="FFFFFF"/>
              <w:tabs>
                <w:tab w:val="left" w:pos="567"/>
              </w:tabs>
              <w:spacing w:before="100" w:beforeAutospacing="1" w:after="100" w:afterAutospacing="1"/>
              <w:rPr>
                <w:ins w:id="1787" w:author="FMK" w:date="2020-01-29T19:41:00Z"/>
                <w:rFonts w:asciiTheme="minorHAnsi" w:hAnsiTheme="minorHAnsi" w:cstheme="minorHAnsi"/>
                <w:rPrChange w:id="1788" w:author="FMK" w:date="2020-01-29T19:43:00Z">
                  <w:rPr>
                    <w:ins w:id="1789" w:author="FMK" w:date="2020-01-29T19:41:00Z"/>
                    <w:rFonts w:asciiTheme="minorHAnsi" w:hAnsiTheme="minorHAnsi"/>
                    <w:color w:val="FF0000"/>
                  </w:rPr>
                </w:rPrChange>
              </w:rPr>
            </w:pPr>
            <w:r w:rsidRPr="00F52EEF">
              <w:rPr>
                <w:rFonts w:asciiTheme="minorHAnsi" w:hAnsiTheme="minorHAnsi" w:cstheme="minorHAnsi"/>
              </w:rPr>
              <w:br/>
              <w:t xml:space="preserve">HEJLOVÁ, Denisa. 2016. </w:t>
            </w:r>
            <w:r w:rsidRPr="00F52EEF">
              <w:rPr>
                <w:rFonts w:asciiTheme="minorHAnsi" w:hAnsiTheme="minorHAnsi" w:cstheme="minorHAnsi"/>
                <w:i/>
              </w:rPr>
              <w:t>Public relations</w:t>
            </w:r>
            <w:r w:rsidRPr="00F52EEF">
              <w:rPr>
                <w:rFonts w:asciiTheme="minorHAnsi" w:hAnsiTheme="minorHAnsi" w:cstheme="minorHAnsi"/>
              </w:rPr>
              <w:t>. Praha: Grada Publishing. ISBN 978-80-247-5022.</w:t>
            </w:r>
          </w:p>
          <w:p w14:paraId="7C3F1511" w14:textId="640B6D7C" w:rsidR="006B07BA" w:rsidRDefault="00F64B71" w:rsidP="00935F76">
            <w:pPr>
              <w:shd w:val="clear" w:color="auto" w:fill="FFFFFF"/>
              <w:tabs>
                <w:tab w:val="left" w:pos="567"/>
              </w:tabs>
              <w:spacing w:before="100" w:beforeAutospacing="1" w:after="100" w:afterAutospacing="1"/>
              <w:rPr>
                <w:ins w:id="1790" w:author="FMK" w:date="2020-01-29T19:43:00Z"/>
                <w:rFonts w:asciiTheme="minorHAnsi" w:hAnsiTheme="minorHAnsi"/>
                <w:color w:val="FF0000"/>
              </w:rPr>
            </w:pPr>
            <w:r w:rsidRPr="00F52EEF">
              <w:rPr>
                <w:rFonts w:asciiTheme="minorHAnsi" w:hAnsiTheme="minorHAnsi" w:cstheme="minorHAnsi"/>
              </w:rPr>
              <w:br/>
            </w:r>
            <w:del w:id="1791" w:author="FMK" w:date="2020-02-03T06:41:00Z">
              <w:r w:rsidRPr="00F903A3" w:rsidDel="00BC066D">
                <w:rPr>
                  <w:rFonts w:asciiTheme="minorHAnsi" w:hAnsiTheme="minorHAnsi"/>
                  <w:color w:val="FF0000"/>
                  <w:rPrChange w:id="1792" w:author="Martin Kazík" w:date="2020-01-23T11:23:00Z">
                    <w:rPr>
                      <w:rFonts w:asciiTheme="minorHAnsi" w:hAnsiTheme="minorHAnsi"/>
                    </w:rPr>
                  </w:rPrChange>
                </w:rPr>
                <w:delText>SVOBODA, Václav. 2009. </w:delText>
              </w:r>
              <w:r w:rsidRPr="00F903A3" w:rsidDel="00BC066D">
                <w:rPr>
                  <w:rFonts w:asciiTheme="minorHAnsi" w:hAnsiTheme="minorHAnsi"/>
                  <w:i/>
                  <w:color w:val="FF0000"/>
                  <w:rPrChange w:id="1793" w:author="Martin Kazík" w:date="2020-01-23T11:23:00Z">
                    <w:rPr>
                      <w:rFonts w:asciiTheme="minorHAnsi" w:hAnsiTheme="minorHAnsi"/>
                      <w:i/>
                    </w:rPr>
                  </w:rPrChange>
                </w:rPr>
                <w:delText>Public relations moderně a účinně</w:delText>
              </w:r>
              <w:r w:rsidRPr="00F903A3" w:rsidDel="00BC066D">
                <w:rPr>
                  <w:rFonts w:asciiTheme="minorHAnsi" w:hAnsiTheme="minorHAnsi"/>
                  <w:color w:val="FF0000"/>
                  <w:rPrChange w:id="1794" w:author="Martin Kazík" w:date="2020-01-23T11:23:00Z">
                    <w:rPr>
                      <w:rFonts w:asciiTheme="minorHAnsi" w:hAnsiTheme="minorHAnsi"/>
                    </w:rPr>
                  </w:rPrChange>
                </w:rPr>
                <w:delText>. Praha: Grada Publishing. ISBN 978-80-247-2866-7.</w:delText>
              </w:r>
            </w:del>
          </w:p>
          <w:p w14:paraId="37437831" w14:textId="77777777" w:rsidR="006B07BA" w:rsidRDefault="006B07BA" w:rsidP="006B07BA">
            <w:pPr>
              <w:shd w:val="clear" w:color="auto" w:fill="FFFFFF"/>
              <w:tabs>
                <w:tab w:val="left" w:pos="567"/>
              </w:tabs>
              <w:spacing w:before="100" w:beforeAutospacing="1" w:after="100" w:afterAutospacing="1"/>
              <w:rPr>
                <w:ins w:id="1795" w:author="FMK" w:date="2020-01-29T19:43:00Z"/>
                <w:rFonts w:asciiTheme="minorHAnsi" w:hAnsiTheme="minorHAnsi"/>
                <w:color w:val="FF0000"/>
              </w:rPr>
            </w:pPr>
            <w:ins w:id="1796" w:author="FMK" w:date="2020-01-29T19:43:00Z">
              <w:r w:rsidRPr="00DA4F0A">
                <w:rPr>
                  <w:rFonts w:asciiTheme="minorHAnsi" w:hAnsiTheme="minorHAnsi"/>
                  <w:color w:val="FF0000"/>
                </w:rPr>
                <w:t xml:space="preserve">HORNÝ, Stanislav. </w:t>
              </w:r>
              <w:r>
                <w:rPr>
                  <w:rFonts w:asciiTheme="minorHAnsi" w:hAnsiTheme="minorHAnsi"/>
                  <w:color w:val="FF0000"/>
                </w:rPr>
                <w:t xml:space="preserve">2016. </w:t>
              </w:r>
              <w:r w:rsidRPr="008B1F52">
                <w:rPr>
                  <w:rFonts w:asciiTheme="minorHAnsi" w:hAnsiTheme="minorHAnsi"/>
                  <w:i/>
                  <w:color w:val="FF0000"/>
                </w:rPr>
                <w:t>Praktická učebnice tvorby firemního stylu.</w:t>
              </w:r>
              <w:r w:rsidRPr="00DA4F0A">
                <w:rPr>
                  <w:rFonts w:asciiTheme="minorHAnsi" w:hAnsiTheme="minorHAnsi"/>
                  <w:color w:val="FF0000"/>
                </w:rPr>
                <w:t xml:space="preserve"> Průhonice: Profe</w:t>
              </w:r>
              <w:r>
                <w:rPr>
                  <w:rFonts w:asciiTheme="minorHAnsi" w:hAnsiTheme="minorHAnsi"/>
                  <w:color w:val="FF0000"/>
                </w:rPr>
                <w:t>ssional Publishing.</w:t>
              </w:r>
              <w:r w:rsidRPr="00DA4F0A">
                <w:rPr>
                  <w:rFonts w:asciiTheme="minorHAnsi" w:hAnsiTheme="minorHAnsi"/>
                  <w:color w:val="FF0000"/>
                </w:rPr>
                <w:t xml:space="preserve"> ISBN 9788090659438.</w:t>
              </w:r>
            </w:ins>
          </w:p>
          <w:p w14:paraId="6188A0AF" w14:textId="6CFCDF32" w:rsidR="005A2183" w:rsidRDefault="00F64B71" w:rsidP="00935F76">
            <w:pPr>
              <w:shd w:val="clear" w:color="auto" w:fill="FFFFFF"/>
              <w:tabs>
                <w:tab w:val="left" w:pos="567"/>
              </w:tabs>
              <w:spacing w:before="100" w:beforeAutospacing="1" w:after="100" w:afterAutospacing="1"/>
              <w:rPr>
                <w:ins w:id="1797" w:author="FMK" w:date="2020-01-29T19:42:00Z"/>
                <w:rFonts w:asciiTheme="minorHAnsi" w:hAnsiTheme="minorHAnsi"/>
                <w:color w:val="FF0000"/>
              </w:rPr>
            </w:pPr>
            <w:r w:rsidRPr="00F903A3">
              <w:rPr>
                <w:rFonts w:asciiTheme="minorHAnsi" w:hAnsiTheme="minorHAnsi"/>
                <w:color w:val="FF0000"/>
                <w:rPrChange w:id="1798" w:author="Martin Kazík" w:date="2020-01-23T11:23:00Z">
                  <w:rPr>
                    <w:rFonts w:asciiTheme="minorHAnsi" w:hAnsiTheme="minorHAnsi"/>
                  </w:rPr>
                </w:rPrChange>
              </w:rPr>
              <w:br/>
            </w:r>
            <w:del w:id="1799" w:author="FMK" w:date="2020-02-03T06:41:00Z">
              <w:r w:rsidRPr="00F903A3" w:rsidDel="00BC066D">
                <w:rPr>
                  <w:rFonts w:asciiTheme="minorHAnsi" w:hAnsiTheme="minorHAnsi"/>
                  <w:color w:val="FF0000"/>
                  <w:rPrChange w:id="1800" w:author="Martin Kazík" w:date="2020-01-23T11:23:00Z">
                    <w:rPr>
                      <w:rFonts w:asciiTheme="minorHAnsi" w:hAnsiTheme="minorHAnsi"/>
                    </w:rPr>
                  </w:rPrChange>
                </w:rPr>
                <w:delText>McCOMBS, Maxwell E. 2009. </w:delText>
              </w:r>
              <w:r w:rsidRPr="00F903A3" w:rsidDel="00BC066D">
                <w:rPr>
                  <w:rFonts w:asciiTheme="minorHAnsi" w:hAnsiTheme="minorHAnsi"/>
                  <w:i/>
                  <w:color w:val="FF0000"/>
                  <w:rPrChange w:id="1801" w:author="Martin Kazík" w:date="2020-01-23T11:23:00Z">
                    <w:rPr>
                      <w:rFonts w:asciiTheme="minorHAnsi" w:hAnsiTheme="minorHAnsi"/>
                      <w:i/>
                    </w:rPr>
                  </w:rPrChange>
                </w:rPr>
                <w:delText>Agenda setting: nastolování agendy: masová média a veřejné mínění</w:delText>
              </w:r>
              <w:r w:rsidRPr="00F903A3" w:rsidDel="00BC066D">
                <w:rPr>
                  <w:rFonts w:asciiTheme="minorHAnsi" w:hAnsiTheme="minorHAnsi"/>
                  <w:color w:val="FF0000"/>
                  <w:rPrChange w:id="1802" w:author="Martin Kazík" w:date="2020-01-23T11:23:00Z">
                    <w:rPr>
                      <w:rFonts w:asciiTheme="minorHAnsi" w:hAnsiTheme="minorHAnsi"/>
                    </w:rPr>
                  </w:rPrChange>
                </w:rPr>
                <w:delText>. Praha: Portál. ISBN 978-80-7367-591-2. </w:delText>
              </w:r>
            </w:del>
          </w:p>
          <w:p w14:paraId="05C61DDB" w14:textId="0C6C5A89" w:rsidR="005A2183" w:rsidRDefault="005A2183" w:rsidP="00935F76">
            <w:pPr>
              <w:shd w:val="clear" w:color="auto" w:fill="FFFFFF"/>
              <w:tabs>
                <w:tab w:val="left" w:pos="567"/>
              </w:tabs>
              <w:spacing w:before="100" w:beforeAutospacing="1" w:after="100" w:afterAutospacing="1"/>
              <w:rPr>
                <w:ins w:id="1803" w:author="FMK" w:date="2020-01-29T19:42:00Z"/>
                <w:rFonts w:asciiTheme="minorHAnsi" w:hAnsiTheme="minorHAnsi"/>
                <w:color w:val="FF0000"/>
              </w:rPr>
            </w:pPr>
            <w:ins w:id="1804" w:author="FMK" w:date="2020-01-29T19:42:00Z">
              <w:r w:rsidRPr="008B1F52">
                <w:rPr>
                  <w:rFonts w:asciiTheme="minorHAnsi" w:hAnsiTheme="minorHAnsi"/>
                  <w:color w:val="FF0000"/>
                </w:rPr>
                <w:t>McCOMBS, Maxwell E. 2009. </w:t>
              </w:r>
              <w:r w:rsidRPr="008B1F52">
                <w:rPr>
                  <w:rFonts w:asciiTheme="minorHAnsi" w:hAnsiTheme="minorHAnsi"/>
                  <w:i/>
                  <w:color w:val="FF0000"/>
                </w:rPr>
                <w:t>Agenda setting: nastolování agendy: masová média a veřejné mínění</w:t>
              </w:r>
              <w:r w:rsidRPr="008B1F52">
                <w:rPr>
                  <w:rFonts w:asciiTheme="minorHAnsi" w:hAnsiTheme="minorHAnsi"/>
                  <w:color w:val="FF0000"/>
                </w:rPr>
                <w:t>. Praha: Portál. ISBN 978-80-7367-591-2. </w:t>
              </w:r>
            </w:ins>
            <w:r w:rsidR="00F64B71" w:rsidRPr="00F903A3">
              <w:rPr>
                <w:rFonts w:asciiTheme="minorHAnsi" w:hAnsiTheme="minorHAnsi"/>
                <w:color w:val="FF0000"/>
                <w:rPrChange w:id="1805" w:author="Martin Kazík" w:date="2020-01-23T11:23:00Z">
                  <w:rPr>
                    <w:rFonts w:asciiTheme="minorHAnsi" w:hAnsiTheme="minorHAnsi"/>
                  </w:rPr>
                </w:rPrChange>
              </w:rPr>
              <w:br/>
            </w:r>
            <w:del w:id="1806" w:author="FMK" w:date="2020-02-03T06:41:00Z">
              <w:r w:rsidR="00F64B71" w:rsidRPr="00F903A3" w:rsidDel="00BC066D">
                <w:rPr>
                  <w:rFonts w:asciiTheme="minorHAnsi" w:hAnsiTheme="minorHAnsi"/>
                  <w:color w:val="FF0000"/>
                  <w:rPrChange w:id="1807" w:author="Martin Kazík" w:date="2020-01-23T11:23:00Z">
                    <w:rPr>
                      <w:rFonts w:asciiTheme="minorHAnsi" w:hAnsiTheme="minorHAnsi"/>
                    </w:rPr>
                  </w:rPrChange>
                </w:rPr>
                <w:delText xml:space="preserve">VYSEKALOVÁ, Jitka. 2009. </w:delText>
              </w:r>
              <w:r w:rsidR="00F64B71" w:rsidRPr="00F903A3" w:rsidDel="00BC066D">
                <w:rPr>
                  <w:rFonts w:asciiTheme="minorHAnsi" w:hAnsiTheme="minorHAnsi"/>
                  <w:i/>
                  <w:color w:val="FF0000"/>
                  <w:rPrChange w:id="1808" w:author="Martin Kazík" w:date="2020-01-23T11:23:00Z">
                    <w:rPr>
                      <w:rFonts w:asciiTheme="minorHAnsi" w:hAnsiTheme="minorHAnsi"/>
                      <w:i/>
                    </w:rPr>
                  </w:rPrChange>
                </w:rPr>
                <w:delText>Image a firemní identita</w:delText>
              </w:r>
              <w:r w:rsidR="00F64B71" w:rsidRPr="00F903A3" w:rsidDel="00BC066D">
                <w:rPr>
                  <w:rFonts w:asciiTheme="minorHAnsi" w:hAnsiTheme="minorHAnsi"/>
                  <w:color w:val="FF0000"/>
                  <w:rPrChange w:id="1809" w:author="Martin Kazík" w:date="2020-01-23T11:23:00Z">
                    <w:rPr>
                      <w:rFonts w:asciiTheme="minorHAnsi" w:hAnsiTheme="minorHAnsi"/>
                    </w:rPr>
                  </w:rPrChange>
                </w:rPr>
                <w:delText>. Praha: Grada. ISBN 978-80-247-2790-5. </w:delText>
              </w:r>
            </w:del>
          </w:p>
          <w:p w14:paraId="66344C04" w14:textId="77777777" w:rsidR="005A2183" w:rsidRDefault="005A2183" w:rsidP="005A2183">
            <w:pPr>
              <w:shd w:val="clear" w:color="auto" w:fill="FFFFFF"/>
              <w:tabs>
                <w:tab w:val="left" w:pos="567"/>
              </w:tabs>
              <w:spacing w:before="100" w:beforeAutospacing="1" w:after="100" w:afterAutospacing="1"/>
              <w:rPr>
                <w:ins w:id="1810" w:author="FMK" w:date="2020-01-29T19:42:00Z"/>
                <w:rFonts w:asciiTheme="minorHAnsi" w:hAnsiTheme="minorHAnsi"/>
                <w:color w:val="FF0000"/>
              </w:rPr>
            </w:pPr>
            <w:ins w:id="1811" w:author="FMK" w:date="2020-01-29T19:42:00Z">
              <w:r w:rsidRPr="008B1F52">
                <w:rPr>
                  <w:rFonts w:asciiTheme="minorHAnsi" w:hAnsiTheme="minorHAnsi"/>
                  <w:color w:val="FF0000"/>
                </w:rPr>
                <w:br/>
                <w:t xml:space="preserve">VYSEKALOVÁ, Jitka. 2009. </w:t>
              </w:r>
              <w:r w:rsidRPr="008B1F52">
                <w:rPr>
                  <w:rFonts w:asciiTheme="minorHAnsi" w:hAnsiTheme="minorHAnsi"/>
                  <w:i/>
                  <w:color w:val="FF0000"/>
                </w:rPr>
                <w:t>Image a firemní identita</w:t>
              </w:r>
              <w:r w:rsidRPr="008B1F52">
                <w:rPr>
                  <w:rFonts w:asciiTheme="minorHAnsi" w:hAnsiTheme="minorHAnsi"/>
                  <w:color w:val="FF0000"/>
                </w:rPr>
                <w:t>. Praha: Grada. ISBN 978-80-247-2790-5. </w:t>
              </w:r>
            </w:ins>
          </w:p>
          <w:p w14:paraId="4D1D0385" w14:textId="020314F2" w:rsidR="006B07BA" w:rsidRDefault="00F64B71" w:rsidP="00935F76">
            <w:pPr>
              <w:shd w:val="clear" w:color="auto" w:fill="FFFFFF"/>
              <w:tabs>
                <w:tab w:val="left" w:pos="567"/>
              </w:tabs>
              <w:spacing w:before="100" w:beforeAutospacing="1" w:after="100" w:afterAutospacing="1"/>
              <w:rPr>
                <w:ins w:id="1812" w:author="FMK" w:date="2020-01-29T19:45:00Z"/>
                <w:rFonts w:asciiTheme="minorHAnsi" w:hAnsiTheme="minorHAnsi"/>
                <w:color w:val="FF0000"/>
              </w:rPr>
            </w:pPr>
            <w:r w:rsidRPr="00F903A3">
              <w:rPr>
                <w:rFonts w:asciiTheme="minorHAnsi" w:hAnsiTheme="minorHAnsi"/>
                <w:color w:val="FF0000"/>
                <w:rPrChange w:id="1813" w:author="Martin Kazík" w:date="2020-01-23T11:23:00Z">
                  <w:rPr>
                    <w:rFonts w:asciiTheme="minorHAnsi" w:hAnsiTheme="minorHAnsi"/>
                  </w:rPr>
                </w:rPrChange>
              </w:rPr>
              <w:lastRenderedPageBreak/>
              <w:br/>
            </w:r>
            <w:del w:id="1814" w:author="FMK" w:date="2020-02-03T06:41:00Z">
              <w:r w:rsidRPr="00F903A3" w:rsidDel="00BC066D">
                <w:rPr>
                  <w:rFonts w:asciiTheme="minorHAnsi" w:hAnsiTheme="minorHAnsi"/>
                  <w:color w:val="FF0000"/>
                  <w:rPrChange w:id="1815" w:author="Martin Kazík" w:date="2020-01-23T11:23:00Z">
                    <w:rPr>
                      <w:rFonts w:asciiTheme="minorHAnsi" w:hAnsiTheme="minorHAnsi"/>
                    </w:rPr>
                  </w:rPrChange>
                </w:rPr>
                <w:delText>SCOTT, David Meerman. 2008. </w:delText>
              </w:r>
              <w:r w:rsidRPr="00F903A3" w:rsidDel="00BC066D">
                <w:rPr>
                  <w:rFonts w:asciiTheme="minorHAnsi" w:hAnsiTheme="minorHAnsi"/>
                  <w:i/>
                  <w:color w:val="FF0000"/>
                  <w:rPrChange w:id="1816" w:author="Martin Kazík" w:date="2020-01-23T11:23:00Z">
                    <w:rPr>
                      <w:rFonts w:asciiTheme="minorHAnsi" w:hAnsiTheme="minorHAnsi"/>
                      <w:i/>
                    </w:rPr>
                  </w:rPrChange>
                </w:rPr>
                <w:delText>Nová pravidla marketingu a PR: naučte se využívat vydávání zpráv, blogy, podcasty, virální marketing a online média pro přímé oslovení zákazníků</w:delText>
              </w:r>
              <w:r w:rsidRPr="00F903A3" w:rsidDel="00BC066D">
                <w:rPr>
                  <w:rFonts w:asciiTheme="minorHAnsi" w:hAnsiTheme="minorHAnsi"/>
                  <w:color w:val="FF0000"/>
                  <w:rPrChange w:id="1817" w:author="Martin Kazík" w:date="2020-01-23T11:23:00Z">
                    <w:rPr>
                      <w:rFonts w:asciiTheme="minorHAnsi" w:hAnsiTheme="minorHAnsi"/>
                    </w:rPr>
                  </w:rPrChange>
                </w:rPr>
                <w:delText>. Brno: Zoner Press. ISBN 978-80-86815-93-0. </w:delText>
              </w:r>
            </w:del>
          </w:p>
          <w:p w14:paraId="493733F8" w14:textId="77777777" w:rsidR="006B07BA" w:rsidRDefault="006B07BA" w:rsidP="006B07BA">
            <w:pPr>
              <w:shd w:val="clear" w:color="auto" w:fill="FFFFFF"/>
              <w:tabs>
                <w:tab w:val="left" w:pos="567"/>
              </w:tabs>
              <w:spacing w:before="100" w:beforeAutospacing="1" w:after="100" w:afterAutospacing="1"/>
              <w:rPr>
                <w:ins w:id="1818" w:author="FMK" w:date="2020-01-29T19:45:00Z"/>
                <w:rFonts w:asciiTheme="minorHAnsi" w:hAnsiTheme="minorHAnsi"/>
                <w:color w:val="FF0000"/>
              </w:rPr>
            </w:pPr>
            <w:ins w:id="1819" w:author="FMK" w:date="2020-01-29T19:45:00Z">
              <w:r w:rsidRPr="00DA4F0A">
                <w:rPr>
                  <w:rFonts w:asciiTheme="minorHAnsi" w:hAnsiTheme="minorHAnsi"/>
                  <w:color w:val="FF0000"/>
                </w:rPr>
                <w:t>SCOTT, David Meerman.</w:t>
              </w:r>
              <w:r>
                <w:rPr>
                  <w:rFonts w:asciiTheme="minorHAnsi" w:hAnsiTheme="minorHAnsi"/>
                  <w:color w:val="FF0000"/>
                </w:rPr>
                <w:t xml:space="preserve"> 2017.</w:t>
              </w:r>
              <w:r w:rsidRPr="00DA4F0A">
                <w:rPr>
                  <w:rFonts w:asciiTheme="minorHAnsi" w:hAnsiTheme="minorHAnsi"/>
                  <w:color w:val="FF0000"/>
                </w:rPr>
                <w:t xml:space="preserve"> </w:t>
              </w:r>
              <w:r w:rsidRPr="008B1F52">
                <w:rPr>
                  <w:rFonts w:asciiTheme="minorHAnsi" w:hAnsiTheme="minorHAnsi"/>
                  <w:i/>
                  <w:color w:val="FF0000"/>
                </w:rPr>
                <w:t>The new rules of marketing &amp; PR: how to use social media, online video, mobile applications, blogs, news releases, and viral marketing to reach buyers directly.</w:t>
              </w:r>
              <w:r w:rsidRPr="00DA4F0A">
                <w:rPr>
                  <w:rFonts w:asciiTheme="minorHAnsi" w:hAnsiTheme="minorHAnsi"/>
                  <w:color w:val="FF0000"/>
                </w:rPr>
                <w:t xml:space="preserve"> Sixth edition. Ho</w:t>
              </w:r>
              <w:r>
                <w:rPr>
                  <w:rFonts w:asciiTheme="minorHAnsi" w:hAnsiTheme="minorHAnsi"/>
                  <w:color w:val="FF0000"/>
                </w:rPr>
                <w:t>boken: Wiley</w:t>
              </w:r>
              <w:r w:rsidRPr="00DA4F0A">
                <w:rPr>
                  <w:rFonts w:asciiTheme="minorHAnsi" w:hAnsiTheme="minorHAnsi"/>
                  <w:color w:val="FF0000"/>
                </w:rPr>
                <w:t>. ISBN 9781119362418.</w:t>
              </w:r>
            </w:ins>
          </w:p>
          <w:p w14:paraId="201FEE83" w14:textId="60C566B8" w:rsidR="006B07BA" w:rsidRDefault="00F64B71" w:rsidP="006B07BA">
            <w:pPr>
              <w:shd w:val="clear" w:color="auto" w:fill="FFFFFF"/>
              <w:tabs>
                <w:tab w:val="left" w:pos="567"/>
              </w:tabs>
              <w:spacing w:before="100" w:beforeAutospacing="1" w:after="100" w:afterAutospacing="1"/>
              <w:rPr>
                <w:ins w:id="1820" w:author="FMK" w:date="2020-01-29T19:45:00Z"/>
                <w:rFonts w:asciiTheme="minorHAnsi" w:hAnsiTheme="minorHAnsi"/>
                <w:color w:val="FF0000"/>
              </w:rPr>
            </w:pPr>
            <w:r w:rsidRPr="00F903A3">
              <w:rPr>
                <w:rFonts w:asciiTheme="minorHAnsi" w:hAnsiTheme="minorHAnsi"/>
                <w:color w:val="FF0000"/>
                <w:rPrChange w:id="1821" w:author="Martin Kazík" w:date="2020-01-23T11:23:00Z">
                  <w:rPr>
                    <w:rFonts w:asciiTheme="minorHAnsi" w:hAnsiTheme="minorHAnsi"/>
                  </w:rPr>
                </w:rPrChange>
              </w:rPr>
              <w:br/>
            </w:r>
            <w:del w:id="1822" w:author="FMK" w:date="2020-02-03T06:41:00Z">
              <w:r w:rsidRPr="00F903A3" w:rsidDel="00BC066D">
                <w:rPr>
                  <w:rFonts w:asciiTheme="minorHAnsi" w:hAnsiTheme="minorHAnsi"/>
                  <w:color w:val="FF0000"/>
                  <w:rPrChange w:id="1823" w:author="Martin Kazík" w:date="2020-01-23T11:23:00Z">
                    <w:rPr>
                      <w:rFonts w:asciiTheme="minorHAnsi" w:hAnsiTheme="minorHAnsi"/>
                    </w:rPr>
                  </w:rPrChange>
                </w:rPr>
                <w:delText xml:space="preserve">PHILLIPS, David. 2003. </w:delText>
              </w:r>
              <w:r w:rsidRPr="00F903A3" w:rsidDel="00BC066D">
                <w:rPr>
                  <w:rFonts w:asciiTheme="minorHAnsi" w:hAnsiTheme="minorHAnsi"/>
                  <w:i/>
                  <w:color w:val="FF0000"/>
                  <w:rPrChange w:id="1824" w:author="Martin Kazík" w:date="2020-01-23T11:23:00Z">
                    <w:rPr>
                      <w:rFonts w:asciiTheme="minorHAnsi" w:hAnsiTheme="minorHAnsi"/>
                      <w:i/>
                    </w:rPr>
                  </w:rPrChange>
                </w:rPr>
                <w:delText>Online public relations</w:delText>
              </w:r>
              <w:r w:rsidRPr="00F903A3" w:rsidDel="00BC066D">
                <w:rPr>
                  <w:rFonts w:asciiTheme="minorHAnsi" w:hAnsiTheme="minorHAnsi"/>
                  <w:color w:val="FF0000"/>
                  <w:rPrChange w:id="1825" w:author="Martin Kazík" w:date="2020-01-23T11:23:00Z">
                    <w:rPr>
                      <w:rFonts w:asciiTheme="minorHAnsi" w:hAnsiTheme="minorHAnsi"/>
                    </w:rPr>
                  </w:rPrChange>
                </w:rPr>
                <w:delText>. Praha: Grada. ISBN 8024703688. </w:delText>
              </w:r>
              <w:r w:rsidRPr="00F903A3" w:rsidDel="00BC066D">
                <w:rPr>
                  <w:rFonts w:asciiTheme="minorHAnsi" w:hAnsiTheme="minorHAnsi"/>
                  <w:color w:val="FF0000"/>
                  <w:rPrChange w:id="1826" w:author="Martin Kazík" w:date="2020-01-23T11:23:00Z">
                    <w:rPr>
                      <w:rFonts w:asciiTheme="minorHAnsi" w:hAnsiTheme="minorHAnsi"/>
                    </w:rPr>
                  </w:rPrChange>
                </w:rPr>
                <w:br/>
                <w:delText>DEIRDRE,Breakenridge. 2008. </w:delText>
              </w:r>
              <w:r w:rsidRPr="00F903A3" w:rsidDel="00BC066D">
                <w:rPr>
                  <w:rFonts w:asciiTheme="minorHAnsi" w:hAnsiTheme="minorHAnsi"/>
                  <w:i/>
                  <w:color w:val="FF0000"/>
                  <w:rPrChange w:id="1827" w:author="Martin Kazík" w:date="2020-01-23T11:23:00Z">
                    <w:rPr>
                      <w:rFonts w:asciiTheme="minorHAnsi" w:hAnsiTheme="minorHAnsi"/>
                      <w:i/>
                    </w:rPr>
                  </w:rPrChange>
                </w:rPr>
                <w:delText>PR 2.0 New Media, New Tools, New Audiences</w:delText>
              </w:r>
              <w:r w:rsidRPr="00F903A3" w:rsidDel="00BC066D">
                <w:rPr>
                  <w:rFonts w:asciiTheme="minorHAnsi" w:hAnsiTheme="minorHAnsi"/>
                  <w:color w:val="FF0000"/>
                  <w:rPrChange w:id="1828" w:author="Martin Kazík" w:date="2020-01-23T11:23:00Z">
                    <w:rPr>
                      <w:rFonts w:asciiTheme="minorHAnsi" w:hAnsiTheme="minorHAnsi"/>
                    </w:rPr>
                  </w:rPrChange>
                </w:rPr>
                <w:delText>. New Jersey. ISBN 0-32-151007-0. </w:delText>
              </w:r>
            </w:del>
          </w:p>
          <w:p w14:paraId="040DE897" w14:textId="77777777" w:rsidR="006B07BA" w:rsidRDefault="006B07BA" w:rsidP="006B07BA">
            <w:pPr>
              <w:shd w:val="clear" w:color="auto" w:fill="FFFFFF"/>
              <w:tabs>
                <w:tab w:val="left" w:pos="567"/>
              </w:tabs>
              <w:spacing w:before="100" w:beforeAutospacing="1" w:after="100" w:afterAutospacing="1"/>
              <w:rPr>
                <w:ins w:id="1829" w:author="FMK" w:date="2020-01-29T19:45:00Z"/>
                <w:rFonts w:asciiTheme="minorHAnsi" w:hAnsiTheme="minorHAnsi"/>
                <w:color w:val="FF0000"/>
              </w:rPr>
            </w:pPr>
            <w:ins w:id="1830" w:author="FMK" w:date="2020-01-29T19:45:00Z">
              <w:r w:rsidRPr="00DA4F0A">
                <w:rPr>
                  <w:rFonts w:asciiTheme="minorHAnsi" w:hAnsiTheme="minorHAnsi"/>
                  <w:color w:val="FF0000"/>
                </w:rPr>
                <w:t>BREAKENRIDGE, Deirdre.</w:t>
              </w:r>
              <w:r>
                <w:rPr>
                  <w:rFonts w:asciiTheme="minorHAnsi" w:hAnsiTheme="minorHAnsi"/>
                  <w:color w:val="FF0000"/>
                </w:rPr>
                <w:t>2017.</w:t>
              </w:r>
              <w:r w:rsidRPr="00DA4F0A">
                <w:rPr>
                  <w:rFonts w:asciiTheme="minorHAnsi" w:hAnsiTheme="minorHAnsi"/>
                  <w:color w:val="FF0000"/>
                </w:rPr>
                <w:t xml:space="preserve"> </w:t>
              </w:r>
              <w:r w:rsidRPr="008B1F52">
                <w:rPr>
                  <w:rFonts w:asciiTheme="minorHAnsi" w:hAnsiTheme="minorHAnsi"/>
                  <w:i/>
                  <w:color w:val="FF0000"/>
                </w:rPr>
                <w:t>Answers for modern communicators: a guide to effective business communication</w:t>
              </w:r>
              <w:r w:rsidRPr="00DA4F0A">
                <w:rPr>
                  <w:rFonts w:asciiTheme="minorHAnsi" w:hAnsiTheme="minorHAnsi"/>
                  <w:color w:val="FF0000"/>
                </w:rPr>
                <w:t>. New York, NY: R</w:t>
              </w:r>
              <w:r>
                <w:rPr>
                  <w:rFonts w:asciiTheme="minorHAnsi" w:hAnsiTheme="minorHAnsi"/>
                  <w:color w:val="FF0000"/>
                </w:rPr>
                <w:t xml:space="preserve">outledge. </w:t>
              </w:r>
              <w:r w:rsidRPr="00DA4F0A">
                <w:rPr>
                  <w:rFonts w:asciiTheme="minorHAnsi" w:hAnsiTheme="minorHAnsi"/>
                  <w:color w:val="FF0000"/>
                </w:rPr>
                <w:t>ISBN 9781351863018.</w:t>
              </w:r>
            </w:ins>
          </w:p>
          <w:p w14:paraId="6F5671D6" w14:textId="7C8C7678" w:rsidR="00F64B71" w:rsidRPr="00F52EEF" w:rsidRDefault="00F64B71" w:rsidP="00BC066D">
            <w:pPr>
              <w:shd w:val="clear" w:color="auto" w:fill="FFFFFF"/>
              <w:tabs>
                <w:tab w:val="left" w:pos="567"/>
              </w:tabs>
              <w:spacing w:before="100" w:beforeAutospacing="1" w:after="100" w:afterAutospacing="1"/>
              <w:rPr>
                <w:rFonts w:asciiTheme="minorHAnsi" w:hAnsiTheme="minorHAnsi" w:cstheme="minorHAnsi"/>
                <w:color w:val="000000" w:themeColor="text1"/>
              </w:rPr>
            </w:pPr>
            <w:r w:rsidRPr="00F903A3">
              <w:rPr>
                <w:rFonts w:asciiTheme="minorHAnsi" w:hAnsiTheme="minorHAnsi"/>
                <w:color w:val="FF0000"/>
                <w:rPrChange w:id="1831" w:author="Martin Kazík" w:date="2020-01-23T11:23:00Z">
                  <w:rPr>
                    <w:rFonts w:asciiTheme="minorHAnsi" w:hAnsiTheme="minorHAnsi"/>
                  </w:rPr>
                </w:rPrChange>
              </w:rPr>
              <w:br/>
            </w:r>
            <w:del w:id="1832" w:author="FMK" w:date="2020-02-03T06:41:00Z">
              <w:r w:rsidRPr="00F903A3" w:rsidDel="00BC066D">
                <w:rPr>
                  <w:rFonts w:asciiTheme="minorHAnsi" w:hAnsiTheme="minorHAnsi"/>
                  <w:color w:val="FF0000"/>
                  <w:rPrChange w:id="1833" w:author="Martin Kazík" w:date="2020-01-23T11:23:00Z">
                    <w:rPr>
                      <w:rFonts w:asciiTheme="minorHAnsi" w:hAnsiTheme="minorHAnsi"/>
                    </w:rPr>
                  </w:rPrChange>
                </w:rPr>
                <w:delText xml:space="preserve">L'ETANG, Jacquie.  2009. </w:delText>
              </w:r>
              <w:r w:rsidRPr="00F903A3" w:rsidDel="00BC066D">
                <w:rPr>
                  <w:rFonts w:asciiTheme="minorHAnsi" w:hAnsiTheme="minorHAnsi"/>
                  <w:i/>
                  <w:color w:val="FF0000"/>
                  <w:rPrChange w:id="1834" w:author="Martin Kazík" w:date="2020-01-23T11:23:00Z">
                    <w:rPr>
                      <w:rFonts w:asciiTheme="minorHAnsi" w:hAnsiTheme="minorHAnsi"/>
                      <w:i/>
                    </w:rPr>
                  </w:rPrChange>
                </w:rPr>
                <w:delText>Public relations, základní teorie, praxe, kritické přístupy</w:delText>
              </w:r>
              <w:r w:rsidRPr="00F903A3" w:rsidDel="00BC066D">
                <w:rPr>
                  <w:rFonts w:asciiTheme="minorHAnsi" w:hAnsiTheme="minorHAnsi"/>
                  <w:color w:val="FF0000"/>
                  <w:rPrChange w:id="1835" w:author="Martin Kazík" w:date="2020-01-23T11:23:00Z">
                    <w:rPr>
                      <w:rFonts w:asciiTheme="minorHAnsi" w:hAnsiTheme="minorHAnsi"/>
                    </w:rPr>
                  </w:rPrChange>
                </w:rPr>
                <w:delText>. Praha: Portál. ISBN 978-80-7367-596-7. </w:delText>
              </w:r>
            </w:del>
          </w:p>
        </w:tc>
      </w:tr>
      <w:tr w:rsidR="00F64B71" w:rsidRPr="00F52EEF" w14:paraId="7BA3BCCB" w14:textId="77777777" w:rsidTr="00C6559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6C69736" w14:textId="77777777" w:rsidR="00F64B71" w:rsidRPr="00F52EEF" w:rsidRDefault="00F64B71" w:rsidP="00935F76">
            <w:pPr>
              <w:tabs>
                <w:tab w:val="left" w:pos="567"/>
              </w:tabs>
              <w:autoSpaceDE w:val="0"/>
              <w:autoSpaceDN w:val="0"/>
              <w:adjustRightInd w:val="0"/>
              <w:jc w:val="center"/>
              <w:rPr>
                <w:rFonts w:asciiTheme="minorHAnsi" w:eastAsia="Calibri" w:hAnsiTheme="minorHAnsi" w:cstheme="minorHAnsi"/>
                <w:color w:val="FF0000"/>
              </w:rPr>
            </w:pPr>
            <w:r w:rsidRPr="00F52EEF">
              <w:rPr>
                <w:rFonts w:asciiTheme="minorHAnsi" w:hAnsiTheme="minorHAnsi" w:cstheme="minorHAnsi"/>
                <w:b/>
              </w:rPr>
              <w:lastRenderedPageBreak/>
              <w:t>Informace ke kombinované nebo distanční formě</w:t>
            </w:r>
          </w:p>
        </w:tc>
      </w:tr>
      <w:tr w:rsidR="00F64B71" w:rsidRPr="00F52EEF" w14:paraId="3E67E2FD" w14:textId="77777777" w:rsidTr="00C65594">
        <w:tc>
          <w:tcPr>
            <w:tcW w:w="5605" w:type="dxa"/>
            <w:gridSpan w:val="3"/>
            <w:tcBorders>
              <w:top w:val="single" w:sz="2" w:space="0" w:color="auto"/>
            </w:tcBorders>
            <w:shd w:val="clear" w:color="auto" w:fill="F7CAAC"/>
          </w:tcPr>
          <w:p w14:paraId="538EB13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43102AA"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0740076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546A06C2" w14:textId="77777777" w:rsidTr="00C65594">
        <w:tc>
          <w:tcPr>
            <w:tcW w:w="10673" w:type="dxa"/>
            <w:gridSpan w:val="8"/>
            <w:shd w:val="clear" w:color="auto" w:fill="F7CAAC"/>
          </w:tcPr>
          <w:p w14:paraId="327BDA1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3B7B366A" w14:textId="77777777" w:rsidTr="00C65594">
        <w:trPr>
          <w:trHeight w:val="2044"/>
        </w:trPr>
        <w:tc>
          <w:tcPr>
            <w:tcW w:w="10673" w:type="dxa"/>
            <w:gridSpan w:val="8"/>
          </w:tcPr>
          <w:p w14:paraId="029223FC"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color w:val="FF0000"/>
              </w:rPr>
            </w:pPr>
          </w:p>
        </w:tc>
      </w:tr>
    </w:tbl>
    <w:p w14:paraId="0C5C255D" w14:textId="77777777" w:rsidR="00420241" w:rsidRDefault="00420241">
      <w:pPr>
        <w:rPr>
          <w:ins w:id="1836" w:author="Radim Bačuvčík" w:date="2020-02-06T15:00:00Z"/>
        </w:rPr>
      </w:pPr>
      <w:ins w:id="1837" w:author="Radim Bačuvčík" w:date="2020-02-06T15:00: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37F88CDC" w14:textId="77777777" w:rsidTr="00E52AC3">
        <w:tc>
          <w:tcPr>
            <w:tcW w:w="10673" w:type="dxa"/>
            <w:gridSpan w:val="8"/>
            <w:tcBorders>
              <w:bottom w:val="double" w:sz="4" w:space="0" w:color="auto"/>
            </w:tcBorders>
            <w:shd w:val="clear" w:color="auto" w:fill="BDD6EE"/>
          </w:tcPr>
          <w:p w14:paraId="675160B9" w14:textId="2797F9F0"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63DB93BE" w14:textId="77777777" w:rsidTr="00E52AC3">
        <w:tc>
          <w:tcPr>
            <w:tcW w:w="3904" w:type="dxa"/>
            <w:tcBorders>
              <w:top w:val="double" w:sz="4" w:space="0" w:color="auto"/>
            </w:tcBorders>
            <w:shd w:val="clear" w:color="auto" w:fill="F7CAAC"/>
          </w:tcPr>
          <w:p w14:paraId="5540A87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2C8ACCB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Komunikační agentura 3</w:t>
            </w:r>
          </w:p>
        </w:tc>
      </w:tr>
      <w:tr w:rsidR="00F64B71" w:rsidRPr="00F52EEF" w14:paraId="1904A5DD" w14:textId="77777777" w:rsidTr="00E52AC3">
        <w:tc>
          <w:tcPr>
            <w:tcW w:w="3904" w:type="dxa"/>
            <w:shd w:val="clear" w:color="auto" w:fill="F7CAAC"/>
          </w:tcPr>
          <w:p w14:paraId="79BFBA0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B4FE4B3"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2"/>
            <w:shd w:val="clear" w:color="auto" w:fill="F7CAAC"/>
          </w:tcPr>
          <w:p w14:paraId="5305782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3E0255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F64B71" w:rsidRPr="00F52EEF" w14:paraId="615C0A55" w14:textId="77777777" w:rsidTr="00E52AC3">
        <w:tc>
          <w:tcPr>
            <w:tcW w:w="3904" w:type="dxa"/>
            <w:shd w:val="clear" w:color="auto" w:fill="F7CAAC"/>
          </w:tcPr>
          <w:p w14:paraId="625BD86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88A3F2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26s</w:t>
            </w:r>
          </w:p>
        </w:tc>
        <w:tc>
          <w:tcPr>
            <w:tcW w:w="889" w:type="dxa"/>
            <w:shd w:val="clear" w:color="auto" w:fill="F7CAAC"/>
          </w:tcPr>
          <w:p w14:paraId="6AA4F96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5FFEC2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5613A64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4ADED34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7D7C8B97" w14:textId="77777777" w:rsidTr="00E52AC3">
        <w:tc>
          <w:tcPr>
            <w:tcW w:w="3904" w:type="dxa"/>
            <w:shd w:val="clear" w:color="auto" w:fill="F7CAAC"/>
          </w:tcPr>
          <w:p w14:paraId="230539E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1A8BBA73"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Principy fungování reklamní agentury</w:t>
            </w:r>
          </w:p>
        </w:tc>
      </w:tr>
      <w:tr w:rsidR="00F64B71" w:rsidRPr="00F52EEF" w14:paraId="5ADF2B02" w14:textId="77777777" w:rsidTr="00E52AC3">
        <w:tc>
          <w:tcPr>
            <w:tcW w:w="3904" w:type="dxa"/>
            <w:shd w:val="clear" w:color="auto" w:fill="F7CAAC"/>
          </w:tcPr>
          <w:p w14:paraId="2E041A7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E771AD1" w14:textId="772B00BE" w:rsidR="00F64B71" w:rsidRPr="00F52EEF" w:rsidRDefault="002E4915"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ápočet</w:t>
            </w:r>
          </w:p>
        </w:tc>
        <w:tc>
          <w:tcPr>
            <w:tcW w:w="2156" w:type="dxa"/>
            <w:shd w:val="clear" w:color="auto" w:fill="F7CAAC"/>
          </w:tcPr>
          <w:p w14:paraId="6A4CC5D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1E4F14D6" w14:textId="6FE28332" w:rsidR="00F64B71" w:rsidRPr="00F52EEF" w:rsidRDefault="002E4915"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64557524" w14:textId="77777777" w:rsidTr="00E52AC3">
        <w:tc>
          <w:tcPr>
            <w:tcW w:w="3904" w:type="dxa"/>
            <w:shd w:val="clear" w:color="auto" w:fill="F7CAAC"/>
          </w:tcPr>
          <w:p w14:paraId="3E81E0B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795AE8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E206681" w14:textId="77777777" w:rsidTr="00E52AC3">
        <w:trPr>
          <w:trHeight w:val="554"/>
        </w:trPr>
        <w:tc>
          <w:tcPr>
            <w:tcW w:w="10673" w:type="dxa"/>
            <w:gridSpan w:val="8"/>
            <w:tcBorders>
              <w:top w:val="nil"/>
            </w:tcBorders>
          </w:tcPr>
          <w:p w14:paraId="3D7BC8D6" w14:textId="7AE3ED9A" w:rsidR="00F64B71"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xml:space="preserve">1. </w:t>
            </w:r>
            <w:r w:rsidR="00F64B71" w:rsidRPr="00F52EEF">
              <w:rPr>
                <w:rFonts w:asciiTheme="minorHAnsi" w:hAnsiTheme="minorHAnsi" w:cstheme="minorHAnsi"/>
                <w:noProof/>
              </w:rPr>
              <w:t>Aktivní práce v projektovém týmu a splnění všech požadavků, za něž je student v rámci projektu odpovědný</w:t>
            </w:r>
            <w:r>
              <w:rPr>
                <w:rFonts w:asciiTheme="minorHAnsi" w:hAnsiTheme="minorHAnsi" w:cstheme="minorHAnsi"/>
                <w:noProof/>
              </w:rPr>
              <w:t>.</w:t>
            </w:r>
          </w:p>
          <w:p w14:paraId="50D47CA7" w14:textId="151F3265" w:rsidR="00F64B71"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xml:space="preserve">2. </w:t>
            </w:r>
            <w:r w:rsidR="00F64B71" w:rsidRPr="00F52EEF">
              <w:rPr>
                <w:rFonts w:asciiTheme="minorHAnsi" w:hAnsiTheme="minorHAnsi" w:cstheme="minorHAnsi"/>
                <w:noProof/>
              </w:rPr>
              <w:t>Včasné odevzdávání požadované práce ke konzultacím a ke schválení (dle podrobného harmonogramu projektu)</w:t>
            </w:r>
            <w:r>
              <w:rPr>
                <w:rFonts w:asciiTheme="minorHAnsi" w:hAnsiTheme="minorHAnsi" w:cstheme="minorHAnsi"/>
                <w:noProof/>
              </w:rPr>
              <w:t>.</w:t>
            </w:r>
          </w:p>
          <w:p w14:paraId="02BEF461" w14:textId="68DD137F" w:rsidR="00F64B71"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xml:space="preserve">3. </w:t>
            </w:r>
            <w:r w:rsidR="00F64B71" w:rsidRPr="00F52EEF">
              <w:rPr>
                <w:rFonts w:asciiTheme="minorHAnsi" w:hAnsiTheme="minorHAnsi" w:cstheme="minorHAnsi"/>
                <w:noProof/>
              </w:rPr>
              <w:t>Pravidelná a komunikace s vedením Komunikační agentury (týká se hlavních vedoucích pozic)</w:t>
            </w:r>
            <w:r>
              <w:rPr>
                <w:rFonts w:asciiTheme="minorHAnsi" w:hAnsiTheme="minorHAnsi" w:cstheme="minorHAnsi"/>
                <w:noProof/>
              </w:rPr>
              <w:t>.</w:t>
            </w:r>
          </w:p>
          <w:p w14:paraId="72B1DB51" w14:textId="0441E1EE" w:rsidR="00F64B71"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4.</w:t>
            </w:r>
            <w:r w:rsidR="00F64B71" w:rsidRPr="00F52EEF">
              <w:rPr>
                <w:rFonts w:asciiTheme="minorHAnsi" w:hAnsiTheme="minorHAnsi" w:cstheme="minorHAnsi"/>
                <w:noProof/>
              </w:rPr>
              <w:t xml:space="preserve"> Veřejná prezentace o průběhu a výsledcích projektu</w:t>
            </w:r>
            <w:r>
              <w:rPr>
                <w:rFonts w:asciiTheme="minorHAnsi" w:hAnsiTheme="minorHAnsi" w:cstheme="minorHAnsi"/>
                <w:noProof/>
              </w:rPr>
              <w:t>.</w:t>
            </w:r>
          </w:p>
          <w:p w14:paraId="2C37A778" w14:textId="6E85256D" w:rsidR="00F64B71"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5.</w:t>
            </w:r>
            <w:r w:rsidR="00F64B71" w:rsidRPr="00F52EEF">
              <w:rPr>
                <w:rFonts w:asciiTheme="minorHAnsi" w:hAnsiTheme="minorHAnsi" w:cstheme="minorHAnsi"/>
                <w:noProof/>
              </w:rPr>
              <w:t xml:space="preserve"> U vedoucích složek také pravidelné reportování o výsledcích své činnosti (prostřednictvím newsletteru)</w:t>
            </w:r>
            <w:r>
              <w:rPr>
                <w:rFonts w:asciiTheme="minorHAnsi" w:hAnsiTheme="minorHAnsi" w:cstheme="minorHAnsi"/>
                <w:noProof/>
              </w:rPr>
              <w:t>.</w:t>
            </w:r>
          </w:p>
        </w:tc>
      </w:tr>
      <w:tr w:rsidR="00F64B71" w:rsidRPr="00F52EEF" w14:paraId="7B7F0FAF" w14:textId="77777777" w:rsidTr="00E52AC3">
        <w:trPr>
          <w:trHeight w:val="197"/>
        </w:trPr>
        <w:tc>
          <w:tcPr>
            <w:tcW w:w="3904" w:type="dxa"/>
            <w:tcBorders>
              <w:top w:val="nil"/>
            </w:tcBorders>
            <w:shd w:val="clear" w:color="auto" w:fill="F7CAAC"/>
          </w:tcPr>
          <w:p w14:paraId="6C0960B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ED138D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F64B71" w:rsidRPr="00F52EEF" w14:paraId="2C4B1D97" w14:textId="77777777" w:rsidTr="00E52AC3">
        <w:trPr>
          <w:trHeight w:val="243"/>
        </w:trPr>
        <w:tc>
          <w:tcPr>
            <w:tcW w:w="3904" w:type="dxa"/>
            <w:tcBorders>
              <w:top w:val="nil"/>
            </w:tcBorders>
            <w:shd w:val="clear" w:color="auto" w:fill="F7CAAC"/>
          </w:tcPr>
          <w:p w14:paraId="54899C8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3E465C2E" w14:textId="3F46D932" w:rsidR="00F64B71" w:rsidRPr="00F52EEF" w:rsidRDefault="00865103"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60880546" w14:textId="77777777" w:rsidTr="00E52AC3">
        <w:tc>
          <w:tcPr>
            <w:tcW w:w="3904" w:type="dxa"/>
            <w:shd w:val="clear" w:color="auto" w:fill="F7CAAC"/>
          </w:tcPr>
          <w:p w14:paraId="58BAEB4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5E07F8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Josef Kocourek, Ph.D., Mgr. Eva Gartnerová</w:t>
            </w:r>
          </w:p>
        </w:tc>
      </w:tr>
      <w:tr w:rsidR="00F64B71" w:rsidRPr="00F52EEF" w14:paraId="5DECAEB9" w14:textId="77777777" w:rsidTr="00FE7C32">
        <w:trPr>
          <w:trHeight w:val="71"/>
        </w:trPr>
        <w:tc>
          <w:tcPr>
            <w:tcW w:w="10673" w:type="dxa"/>
            <w:gridSpan w:val="8"/>
            <w:tcBorders>
              <w:top w:val="nil"/>
            </w:tcBorders>
          </w:tcPr>
          <w:p w14:paraId="5D3F3BF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C753414" w14:textId="77777777" w:rsidTr="00E52AC3">
        <w:tc>
          <w:tcPr>
            <w:tcW w:w="3904" w:type="dxa"/>
            <w:shd w:val="clear" w:color="auto" w:fill="F7CAAC"/>
          </w:tcPr>
          <w:p w14:paraId="5BF7E54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0245246"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EAF499A" w14:textId="77777777" w:rsidTr="00E52AC3">
        <w:trPr>
          <w:trHeight w:val="2602"/>
        </w:trPr>
        <w:tc>
          <w:tcPr>
            <w:tcW w:w="10673" w:type="dxa"/>
            <w:gridSpan w:val="8"/>
            <w:tcBorders>
              <w:top w:val="nil"/>
              <w:bottom w:val="single" w:sz="12" w:space="0" w:color="auto"/>
            </w:tcBorders>
          </w:tcPr>
          <w:p w14:paraId="28C7B9AE" w14:textId="77777777" w:rsidR="00F64B71" w:rsidRDefault="00F64B71" w:rsidP="00935F76">
            <w:pPr>
              <w:tabs>
                <w:tab w:val="left" w:pos="567"/>
              </w:tabs>
              <w:jc w:val="both"/>
              <w:rPr>
                <w:del w:id="1838" w:author="Martin Kazík" w:date="2020-01-23T11:23:00Z"/>
                <w:rFonts w:asciiTheme="minorHAnsi" w:hAnsiTheme="minorHAnsi" w:cstheme="minorHAnsi"/>
                <w:noProof/>
              </w:rPr>
            </w:pPr>
            <w:del w:id="1839" w:author="Martin Kazík" w:date="2020-01-23T11:23:00Z">
              <w:r w:rsidRPr="00F52EEF">
                <w:rPr>
                  <w:rFonts w:asciiTheme="minorHAnsi" w:hAnsiTheme="minorHAnsi" w:cstheme="minorHAnsi"/>
                  <w:noProof/>
                </w:rPr>
                <w:delText xml:space="preserve">Cílem předmětu je rozvíjet v praxi teoretické znalosti studentů nabyté v jiných předmětech. Studenti si v nejrůznějších reálných situacích osvojují metodiku projektového řízení a rozvíjejí své organizační schopnosti a komunikační dovednosti (soft skills). Důraz je kladen na komunikaci a týmovou spolupráci. </w:delText>
              </w:r>
            </w:del>
          </w:p>
          <w:p w14:paraId="112B1AC9" w14:textId="77777777" w:rsidR="00FE7C32" w:rsidRDefault="00FE7C32" w:rsidP="00935F76">
            <w:pPr>
              <w:tabs>
                <w:tab w:val="left" w:pos="567"/>
              </w:tabs>
              <w:jc w:val="both"/>
              <w:rPr>
                <w:del w:id="1840" w:author="Martin Kazík" w:date="2020-01-23T11:23:00Z"/>
                <w:rFonts w:asciiTheme="minorHAnsi" w:hAnsiTheme="minorHAnsi" w:cstheme="minorHAnsi"/>
                <w:noProof/>
              </w:rPr>
            </w:pPr>
          </w:p>
          <w:p w14:paraId="2E3FE753" w14:textId="574D489B" w:rsidR="00FE7C32" w:rsidRPr="00FE7C32" w:rsidRDefault="00FE7C32" w:rsidP="00935F76">
            <w:pPr>
              <w:tabs>
                <w:tab w:val="left" w:pos="567"/>
              </w:tabs>
              <w:jc w:val="both"/>
              <w:rPr>
                <w:rFonts w:asciiTheme="minorHAnsi" w:hAnsiTheme="minorHAnsi" w:cstheme="minorHAnsi"/>
                <w:b/>
              </w:rPr>
            </w:pPr>
            <w:r>
              <w:rPr>
                <w:rFonts w:asciiTheme="minorHAnsi" w:hAnsiTheme="minorHAnsi" w:cstheme="minorHAnsi"/>
                <w:b/>
              </w:rPr>
              <w:t>Přínos předmětu:</w:t>
            </w:r>
          </w:p>
          <w:p w14:paraId="71E06F9A" w14:textId="1D223F0D" w:rsidR="00F64B71"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a</w:t>
            </w:r>
            <w:r w:rsidR="00F64B71" w:rsidRPr="00F52EEF">
              <w:rPr>
                <w:rFonts w:asciiTheme="minorHAnsi" w:hAnsiTheme="minorHAnsi" w:cstheme="minorHAnsi"/>
                <w:noProof/>
              </w:rPr>
              <w:t>plikace teoretických znalostí nabytých v jiných předmětech v</w:t>
            </w:r>
            <w:r>
              <w:rPr>
                <w:rFonts w:asciiTheme="minorHAnsi" w:hAnsiTheme="minorHAnsi" w:cstheme="minorHAnsi"/>
                <w:noProof/>
              </w:rPr>
              <w:t> </w:t>
            </w:r>
            <w:r w:rsidR="00F64B71" w:rsidRPr="00F52EEF">
              <w:rPr>
                <w:rFonts w:asciiTheme="minorHAnsi" w:hAnsiTheme="minorHAnsi" w:cstheme="minorHAnsi"/>
                <w:noProof/>
              </w:rPr>
              <w:t>praxi</w:t>
            </w:r>
            <w:r>
              <w:rPr>
                <w:rFonts w:asciiTheme="minorHAnsi" w:hAnsiTheme="minorHAnsi" w:cstheme="minorHAnsi"/>
                <w:noProof/>
              </w:rPr>
              <w:t>;</w:t>
            </w:r>
          </w:p>
          <w:p w14:paraId="4A266CD8" w14:textId="12C385E5" w:rsidR="00F64B71"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m</w:t>
            </w:r>
            <w:r w:rsidR="00F64B71" w:rsidRPr="00F52EEF">
              <w:rPr>
                <w:rFonts w:asciiTheme="minorHAnsi" w:hAnsiTheme="minorHAnsi" w:cstheme="minorHAnsi"/>
                <w:noProof/>
              </w:rPr>
              <w:t>ezioborová spolupráce studentů výtvarných oborů a marketingov</w:t>
            </w:r>
            <w:ins w:id="1841" w:author="Radim Bačuvčík" w:date="2020-02-06T09:55:00Z">
              <w:r w:rsidR="00165381">
                <w:rPr>
                  <w:rFonts w:asciiTheme="minorHAnsi" w:hAnsiTheme="minorHAnsi" w:cstheme="minorHAnsi"/>
                  <w:noProof/>
                </w:rPr>
                <w:t>é</w:t>
              </w:r>
            </w:ins>
            <w:del w:id="1842" w:author="Radim Bačuvčík" w:date="2020-02-06T09:55:00Z">
              <w:r w:rsidR="00F64B71" w:rsidRPr="00F52EEF" w:rsidDel="00165381">
                <w:rPr>
                  <w:rFonts w:asciiTheme="minorHAnsi" w:hAnsiTheme="minorHAnsi" w:cstheme="minorHAnsi"/>
                  <w:noProof/>
                </w:rPr>
                <w:delText>ých</w:delText>
              </w:r>
            </w:del>
            <w:r w:rsidR="00F64B71" w:rsidRPr="00F52EEF">
              <w:rPr>
                <w:rFonts w:asciiTheme="minorHAnsi" w:hAnsiTheme="minorHAnsi" w:cstheme="minorHAnsi"/>
                <w:noProof/>
              </w:rPr>
              <w:t xml:space="preserve"> komunikac</w:t>
            </w:r>
            <w:ins w:id="1843" w:author="Radim Bačuvčík" w:date="2020-02-06T09:55:00Z">
              <w:r w:rsidR="00165381">
                <w:rPr>
                  <w:rFonts w:asciiTheme="minorHAnsi" w:hAnsiTheme="minorHAnsi" w:cstheme="minorHAnsi"/>
                  <w:noProof/>
                </w:rPr>
                <w:t>e</w:t>
              </w:r>
            </w:ins>
            <w:del w:id="1844" w:author="Radim Bačuvčík" w:date="2020-02-06T09:55:00Z">
              <w:r w:rsidR="00F64B71" w:rsidRPr="00F52EEF" w:rsidDel="00165381">
                <w:rPr>
                  <w:rFonts w:asciiTheme="minorHAnsi" w:hAnsiTheme="minorHAnsi" w:cstheme="minorHAnsi"/>
                  <w:noProof/>
                </w:rPr>
                <w:delText>í</w:delText>
              </w:r>
            </w:del>
            <w:r>
              <w:rPr>
                <w:rFonts w:asciiTheme="minorHAnsi" w:hAnsiTheme="minorHAnsi" w:cstheme="minorHAnsi"/>
                <w:noProof/>
              </w:rPr>
              <w:t>;</w:t>
            </w:r>
          </w:p>
          <w:p w14:paraId="3F2A64B9" w14:textId="49D80881" w:rsidR="00F64B71"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s</w:t>
            </w:r>
            <w:r w:rsidR="00F64B71" w:rsidRPr="00F52EEF">
              <w:rPr>
                <w:rFonts w:asciiTheme="minorHAnsi" w:hAnsiTheme="minorHAnsi" w:cstheme="minorHAnsi"/>
                <w:noProof/>
              </w:rPr>
              <w:t>tudenti se formují do projektových týmů hierarchicky blízkých skutečnému agenturnímu modelu</w:t>
            </w:r>
            <w:r>
              <w:rPr>
                <w:rFonts w:asciiTheme="minorHAnsi" w:hAnsiTheme="minorHAnsi" w:cstheme="minorHAnsi"/>
                <w:noProof/>
              </w:rPr>
              <w:t>;</w:t>
            </w:r>
          </w:p>
          <w:p w14:paraId="5866E745" w14:textId="7FCB120E" w:rsidR="00F64B71"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s</w:t>
            </w:r>
            <w:r w:rsidR="00F64B71" w:rsidRPr="00F52EEF">
              <w:rPr>
                <w:rFonts w:asciiTheme="minorHAnsi" w:hAnsiTheme="minorHAnsi" w:cstheme="minorHAnsi"/>
                <w:noProof/>
              </w:rPr>
              <w:t>tudent si může zvolit své pracovní zařazení v týmu za předpokladu, že je daná pozice neobsazená</w:t>
            </w:r>
            <w:r>
              <w:rPr>
                <w:rFonts w:asciiTheme="minorHAnsi" w:hAnsiTheme="minorHAnsi" w:cstheme="minorHAnsi"/>
                <w:noProof/>
              </w:rPr>
              <w:t>;</w:t>
            </w:r>
          </w:p>
          <w:p w14:paraId="7EC328A4" w14:textId="2C809115" w:rsidR="00F64B71"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k</w:t>
            </w:r>
            <w:r w:rsidR="00F64B71" w:rsidRPr="00F52EEF">
              <w:rPr>
                <w:rFonts w:asciiTheme="minorHAnsi" w:hAnsiTheme="minorHAnsi" w:cstheme="minorHAnsi"/>
                <w:noProof/>
              </w:rPr>
              <w:t>aždá pracovní pozice v projektovém týmu je samostatně zodpovědná za své specifické kompetence</w:t>
            </w:r>
            <w:r>
              <w:rPr>
                <w:rFonts w:asciiTheme="minorHAnsi" w:hAnsiTheme="minorHAnsi" w:cstheme="minorHAnsi"/>
                <w:noProof/>
              </w:rPr>
              <w:t>;</w:t>
            </w:r>
            <w:r w:rsidR="00F64B71" w:rsidRPr="00F52EEF">
              <w:rPr>
                <w:rFonts w:asciiTheme="minorHAnsi" w:hAnsiTheme="minorHAnsi" w:cstheme="minorHAnsi"/>
                <w:noProof/>
              </w:rPr>
              <w:t xml:space="preserve"> </w:t>
            </w:r>
          </w:p>
          <w:p w14:paraId="1FFB0EF8" w14:textId="5B4A9EFB" w:rsidR="00F64B71"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s</w:t>
            </w:r>
            <w:r w:rsidR="00F64B71" w:rsidRPr="00F52EEF">
              <w:rPr>
                <w:rFonts w:asciiTheme="minorHAnsi" w:hAnsiTheme="minorHAnsi" w:cstheme="minorHAnsi"/>
                <w:noProof/>
              </w:rPr>
              <w:t>tudenti si mohou zvolit projekty komerčního, neziskového či uměleckého charakteru</w:t>
            </w:r>
            <w:r>
              <w:rPr>
                <w:rFonts w:asciiTheme="minorHAnsi" w:hAnsiTheme="minorHAnsi" w:cstheme="minorHAnsi"/>
                <w:noProof/>
              </w:rPr>
              <w:t>;</w:t>
            </w:r>
          </w:p>
          <w:p w14:paraId="7D7A0F70" w14:textId="58C1E08B"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noProof/>
              </w:rPr>
              <w:t>- s</w:t>
            </w:r>
            <w:r w:rsidR="00F64B71" w:rsidRPr="00F52EEF">
              <w:rPr>
                <w:rFonts w:asciiTheme="minorHAnsi" w:hAnsiTheme="minorHAnsi" w:cstheme="minorHAnsi"/>
                <w:noProof/>
              </w:rPr>
              <w:t>tudenti pod dohledem pedagogů se snaží společnými silami dosáhnout požadovaného výsledku</w:t>
            </w:r>
            <w:r>
              <w:rPr>
                <w:rFonts w:asciiTheme="minorHAnsi" w:hAnsiTheme="minorHAnsi" w:cstheme="minorHAnsi"/>
                <w:noProof/>
              </w:rPr>
              <w:t>.</w:t>
            </w:r>
          </w:p>
        </w:tc>
      </w:tr>
      <w:tr w:rsidR="00F64B71" w:rsidRPr="00F52EEF" w14:paraId="0B69AFF2" w14:textId="77777777" w:rsidTr="00E52AC3">
        <w:trPr>
          <w:trHeight w:val="265"/>
        </w:trPr>
        <w:tc>
          <w:tcPr>
            <w:tcW w:w="4471" w:type="dxa"/>
            <w:gridSpan w:val="2"/>
            <w:tcBorders>
              <w:top w:val="nil"/>
            </w:tcBorders>
            <w:shd w:val="clear" w:color="auto" w:fill="F7CAAC"/>
          </w:tcPr>
          <w:p w14:paraId="35A773F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7419589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20299CB" w14:textId="77777777" w:rsidTr="00E52AC3">
        <w:trPr>
          <w:trHeight w:val="1497"/>
        </w:trPr>
        <w:tc>
          <w:tcPr>
            <w:tcW w:w="10673" w:type="dxa"/>
            <w:gridSpan w:val="8"/>
            <w:tcBorders>
              <w:top w:val="nil"/>
            </w:tcBorders>
          </w:tcPr>
          <w:p w14:paraId="708F84D8" w14:textId="77777777" w:rsidR="00F64B71" w:rsidRPr="00FE7C32" w:rsidRDefault="00F64B71" w:rsidP="00935F76">
            <w:pPr>
              <w:tabs>
                <w:tab w:val="left" w:pos="567"/>
              </w:tabs>
              <w:jc w:val="both"/>
              <w:rPr>
                <w:rFonts w:asciiTheme="minorHAnsi" w:hAnsiTheme="minorHAnsi" w:cstheme="minorHAnsi"/>
                <w:b/>
                <w:noProof/>
              </w:rPr>
            </w:pPr>
            <w:r w:rsidRPr="00FE7C32">
              <w:rPr>
                <w:rFonts w:asciiTheme="minorHAnsi" w:hAnsiTheme="minorHAnsi" w:cstheme="minorHAnsi"/>
                <w:b/>
                <w:noProof/>
              </w:rPr>
              <w:t>Povinná literatura:</w:t>
            </w:r>
          </w:p>
          <w:p w14:paraId="4CE83992" w14:textId="5D13707E" w:rsidR="00F64B71" w:rsidRDefault="00F64B71" w:rsidP="00935F76">
            <w:pPr>
              <w:tabs>
                <w:tab w:val="left" w:pos="567"/>
              </w:tabs>
              <w:jc w:val="both"/>
              <w:rPr>
                <w:ins w:id="1845" w:author="FMK" w:date="2020-02-02T11:36:00Z"/>
                <w:rFonts w:asciiTheme="minorHAnsi" w:hAnsiTheme="minorHAnsi"/>
                <w:color w:val="FF0000"/>
              </w:rPr>
            </w:pPr>
            <w:del w:id="1846" w:author="FMK" w:date="2020-02-02T11:59:00Z">
              <w:r w:rsidRPr="00F903A3" w:rsidDel="00BF6A68">
                <w:rPr>
                  <w:rFonts w:asciiTheme="minorHAnsi" w:hAnsiTheme="minorHAnsi"/>
                  <w:color w:val="FF0000"/>
                  <w:rPrChange w:id="1847" w:author="Martin Kazík" w:date="2020-01-23T11:23:00Z">
                    <w:rPr>
                      <w:rFonts w:asciiTheme="minorHAnsi" w:hAnsiTheme="minorHAnsi"/>
                    </w:rPr>
                  </w:rPrChange>
                </w:rPr>
                <w:delText xml:space="preserve">KERZNER, Harold. 2002. </w:delText>
              </w:r>
              <w:r w:rsidRPr="00F903A3" w:rsidDel="00BF6A68">
                <w:rPr>
                  <w:rFonts w:asciiTheme="minorHAnsi" w:hAnsiTheme="minorHAnsi"/>
                  <w:i/>
                  <w:color w:val="FF0000"/>
                  <w:rPrChange w:id="1848" w:author="Martin Kazík" w:date="2020-01-23T11:23:00Z">
                    <w:rPr>
                      <w:rFonts w:asciiTheme="minorHAnsi" w:hAnsiTheme="minorHAnsi"/>
                      <w:i/>
                    </w:rPr>
                  </w:rPrChange>
                </w:rPr>
                <w:delText>Project management – a system approach to planning, scheduling and controlling.</w:delText>
              </w:r>
              <w:r w:rsidRPr="00F903A3" w:rsidDel="00BF6A68">
                <w:rPr>
                  <w:rFonts w:asciiTheme="minorHAnsi" w:hAnsiTheme="minorHAnsi"/>
                  <w:color w:val="FF0000"/>
                  <w:rPrChange w:id="1849" w:author="Martin Kazík" w:date="2020-01-23T11:23:00Z">
                    <w:rPr>
                      <w:rFonts w:asciiTheme="minorHAnsi" w:hAnsiTheme="minorHAnsi"/>
                    </w:rPr>
                  </w:rPrChange>
                </w:rPr>
                <w:delText xml:space="preserve"> Hoboken: John Eley &amp;Sons. ISBN 0-471-22577-0. </w:delText>
              </w:r>
            </w:del>
            <w:ins w:id="1850" w:author="FMK" w:date="2020-02-02T11:36:00Z">
              <w:r w:rsidR="00456B09" w:rsidRPr="00456B09">
                <w:rPr>
                  <w:rFonts w:asciiTheme="minorHAnsi" w:hAnsiTheme="minorHAnsi"/>
                  <w:color w:val="FF0000"/>
                </w:rPr>
                <w:t>KERZNER, Harold.</w:t>
              </w:r>
              <w:r w:rsidR="00456B09">
                <w:rPr>
                  <w:rFonts w:asciiTheme="minorHAnsi" w:hAnsiTheme="minorHAnsi"/>
                  <w:color w:val="FF0000"/>
                </w:rPr>
                <w:t xml:space="preserve"> 2013.</w:t>
              </w:r>
              <w:r w:rsidR="00456B09" w:rsidRPr="00456B09">
                <w:rPr>
                  <w:rFonts w:asciiTheme="minorHAnsi" w:hAnsiTheme="minorHAnsi"/>
                  <w:color w:val="FF0000"/>
                </w:rPr>
                <w:t xml:space="preserve"> </w:t>
              </w:r>
              <w:r w:rsidR="00456B09" w:rsidRPr="00456B09">
                <w:rPr>
                  <w:rFonts w:asciiTheme="minorHAnsi" w:hAnsiTheme="minorHAnsi"/>
                  <w:i/>
                  <w:color w:val="FF0000"/>
                  <w:rPrChange w:id="1851" w:author="FMK" w:date="2020-02-02T11:37:00Z">
                    <w:rPr>
                      <w:rFonts w:asciiTheme="minorHAnsi" w:hAnsiTheme="minorHAnsi"/>
                      <w:color w:val="FF0000"/>
                    </w:rPr>
                  </w:rPrChange>
                </w:rPr>
                <w:t>Project management: a systems approach to planning, scheduling, and controlling.</w:t>
              </w:r>
              <w:r w:rsidR="00456B09" w:rsidRPr="00456B09">
                <w:rPr>
                  <w:rFonts w:asciiTheme="minorHAnsi" w:hAnsiTheme="minorHAnsi"/>
                  <w:color w:val="FF0000"/>
                </w:rPr>
                <w:t xml:space="preserve"> 11th ed. Hoboken, New Jersey: </w:t>
              </w:r>
              <w:r w:rsidR="00456B09">
                <w:rPr>
                  <w:rFonts w:asciiTheme="minorHAnsi" w:hAnsiTheme="minorHAnsi"/>
                  <w:color w:val="FF0000"/>
                </w:rPr>
                <w:t>John Wiley</w:t>
              </w:r>
              <w:r w:rsidR="00456B09" w:rsidRPr="00456B09">
                <w:rPr>
                  <w:rFonts w:asciiTheme="minorHAnsi" w:hAnsiTheme="minorHAnsi"/>
                  <w:color w:val="FF0000"/>
                </w:rPr>
                <w:t>. ISBN 9781118022276.</w:t>
              </w:r>
            </w:ins>
          </w:p>
          <w:p w14:paraId="413D615B" w14:textId="77777777" w:rsidR="00456B09" w:rsidRPr="00F903A3" w:rsidRDefault="00456B09" w:rsidP="00935F76">
            <w:pPr>
              <w:tabs>
                <w:tab w:val="left" w:pos="567"/>
              </w:tabs>
              <w:jc w:val="both"/>
              <w:rPr>
                <w:rFonts w:asciiTheme="minorHAnsi" w:hAnsiTheme="minorHAnsi"/>
                <w:color w:val="FF0000"/>
                <w:rPrChange w:id="1852" w:author="Martin Kazík" w:date="2020-01-23T11:23:00Z">
                  <w:rPr>
                    <w:rFonts w:asciiTheme="minorHAnsi" w:hAnsiTheme="minorHAnsi"/>
                  </w:rPr>
                </w:rPrChange>
              </w:rPr>
            </w:pPr>
          </w:p>
          <w:p w14:paraId="03F56D7C" w14:textId="10F29862" w:rsidR="00F64B71" w:rsidRPr="00F903A3" w:rsidDel="00BF6A68" w:rsidRDefault="00F64B71" w:rsidP="00935F76">
            <w:pPr>
              <w:tabs>
                <w:tab w:val="left" w:pos="567"/>
              </w:tabs>
              <w:jc w:val="both"/>
              <w:rPr>
                <w:del w:id="1853" w:author="FMK" w:date="2020-02-02T11:59:00Z"/>
                <w:rFonts w:asciiTheme="minorHAnsi" w:hAnsiTheme="minorHAnsi"/>
                <w:color w:val="FF0000"/>
                <w:rPrChange w:id="1854" w:author="Martin Kazík" w:date="2020-01-23T11:23:00Z">
                  <w:rPr>
                    <w:del w:id="1855" w:author="FMK" w:date="2020-02-02T11:59:00Z"/>
                    <w:rFonts w:asciiTheme="minorHAnsi" w:hAnsiTheme="minorHAnsi"/>
                  </w:rPr>
                </w:rPrChange>
              </w:rPr>
            </w:pPr>
            <w:del w:id="1856" w:author="FMK" w:date="2020-02-02T11:59:00Z">
              <w:r w:rsidRPr="00F903A3" w:rsidDel="00BF6A68">
                <w:rPr>
                  <w:rFonts w:asciiTheme="minorHAnsi" w:hAnsiTheme="minorHAnsi"/>
                  <w:color w:val="FF0000"/>
                  <w:rPrChange w:id="1857" w:author="Martin Kazík" w:date="2020-01-23T11:23:00Z">
                    <w:rPr>
                      <w:rFonts w:asciiTheme="minorHAnsi" w:hAnsiTheme="minorHAnsi"/>
                    </w:rPr>
                  </w:rPrChange>
                </w:rPr>
                <w:delText xml:space="preserve">OGILVY, David. 1995. </w:delText>
              </w:r>
              <w:r w:rsidRPr="00F903A3" w:rsidDel="00BF6A68">
                <w:rPr>
                  <w:rFonts w:asciiTheme="minorHAnsi" w:hAnsiTheme="minorHAnsi"/>
                  <w:i/>
                  <w:color w:val="FF0000"/>
                  <w:rPrChange w:id="1858" w:author="Martin Kazík" w:date="2020-01-23T11:23:00Z">
                    <w:rPr>
                      <w:rFonts w:asciiTheme="minorHAnsi" w:hAnsiTheme="minorHAnsi"/>
                      <w:i/>
                    </w:rPr>
                  </w:rPrChange>
                </w:rPr>
                <w:delText>Vyznání muže reklamy.</w:delText>
              </w:r>
              <w:r w:rsidRPr="00F903A3" w:rsidDel="00BF6A68">
                <w:rPr>
                  <w:rFonts w:asciiTheme="minorHAnsi" w:hAnsiTheme="minorHAnsi"/>
                  <w:color w:val="FF0000"/>
                  <w:rPrChange w:id="1859" w:author="Martin Kazík" w:date="2020-01-23T11:23:00Z">
                    <w:rPr>
                      <w:rFonts w:asciiTheme="minorHAnsi" w:hAnsiTheme="minorHAnsi"/>
                    </w:rPr>
                  </w:rPrChange>
                </w:rPr>
                <w:delText xml:space="preserve"> Praha: Management Press. ISBN 8085603888.</w:delText>
              </w:r>
            </w:del>
          </w:p>
          <w:p w14:paraId="7975E08C" w14:textId="04008EB8" w:rsidR="00F64B71" w:rsidRDefault="00F64B71" w:rsidP="00935F76">
            <w:pPr>
              <w:tabs>
                <w:tab w:val="left" w:pos="567"/>
              </w:tabs>
              <w:jc w:val="both"/>
              <w:rPr>
                <w:ins w:id="1860" w:author="FMK" w:date="2020-02-02T11:37:00Z"/>
                <w:rFonts w:asciiTheme="minorHAnsi" w:hAnsiTheme="minorHAnsi"/>
                <w:color w:val="FF0000"/>
              </w:rPr>
            </w:pPr>
            <w:del w:id="1861" w:author="FMK" w:date="2020-02-02T11:59:00Z">
              <w:r w:rsidRPr="00F903A3" w:rsidDel="00BF6A68">
                <w:rPr>
                  <w:rFonts w:asciiTheme="minorHAnsi" w:hAnsiTheme="minorHAnsi"/>
                  <w:color w:val="FF0000"/>
                  <w:rPrChange w:id="1862" w:author="Martin Kazík" w:date="2020-01-23T11:23:00Z">
                    <w:rPr>
                      <w:rFonts w:asciiTheme="minorHAnsi" w:hAnsiTheme="minorHAnsi"/>
                    </w:rPr>
                  </w:rPrChange>
                </w:rPr>
                <w:delText xml:space="preserve">OGILVY, David. 2007. </w:delText>
              </w:r>
              <w:r w:rsidRPr="00F903A3" w:rsidDel="00BF6A68">
                <w:rPr>
                  <w:rFonts w:asciiTheme="minorHAnsi" w:hAnsiTheme="minorHAnsi"/>
                  <w:i/>
                  <w:color w:val="FF0000"/>
                  <w:rPrChange w:id="1863" w:author="Martin Kazík" w:date="2020-01-23T11:23:00Z">
                    <w:rPr>
                      <w:rFonts w:asciiTheme="minorHAnsi" w:hAnsiTheme="minorHAnsi"/>
                      <w:i/>
                    </w:rPr>
                  </w:rPrChange>
                </w:rPr>
                <w:delText>Ogilvy o reklamě.</w:delText>
              </w:r>
              <w:r w:rsidRPr="00F903A3" w:rsidDel="00BF6A68">
                <w:rPr>
                  <w:rFonts w:asciiTheme="minorHAnsi" w:hAnsiTheme="minorHAnsi"/>
                  <w:color w:val="FF0000"/>
                  <w:rPrChange w:id="1864" w:author="Martin Kazík" w:date="2020-01-23T11:23:00Z">
                    <w:rPr>
                      <w:rFonts w:asciiTheme="minorHAnsi" w:hAnsiTheme="minorHAnsi"/>
                    </w:rPr>
                  </w:rPrChange>
                </w:rPr>
                <w:delText xml:space="preserve"> 4. vyd. Praha: Management Press. Knihovna světového managementu. ISBN 978-80-7261-154-6.</w:delText>
              </w:r>
            </w:del>
            <w:ins w:id="1865" w:author="FMK" w:date="2020-02-02T11:38:00Z">
              <w:r w:rsidR="00456B09" w:rsidRPr="00456B09">
                <w:rPr>
                  <w:rFonts w:asciiTheme="minorHAnsi" w:hAnsiTheme="minorHAnsi"/>
                  <w:color w:val="FF0000"/>
                </w:rPr>
                <w:t>YOUNG, Miles.</w:t>
              </w:r>
              <w:r w:rsidR="00456B09">
                <w:rPr>
                  <w:rFonts w:asciiTheme="minorHAnsi" w:hAnsiTheme="minorHAnsi"/>
                  <w:color w:val="FF0000"/>
                </w:rPr>
                <w:t xml:space="preserve"> 2018.</w:t>
              </w:r>
              <w:r w:rsidR="00456B09" w:rsidRPr="00456B09">
                <w:rPr>
                  <w:rFonts w:asciiTheme="minorHAnsi" w:hAnsiTheme="minorHAnsi"/>
                  <w:color w:val="FF0000"/>
                </w:rPr>
                <w:t xml:space="preserve"> </w:t>
              </w:r>
              <w:r w:rsidR="00456B09" w:rsidRPr="00456B09">
                <w:rPr>
                  <w:rFonts w:asciiTheme="minorHAnsi" w:hAnsiTheme="minorHAnsi"/>
                  <w:i/>
                  <w:color w:val="FF0000"/>
                  <w:rPrChange w:id="1866" w:author="FMK" w:date="2020-02-02T11:38:00Z">
                    <w:rPr>
                      <w:rFonts w:asciiTheme="minorHAnsi" w:hAnsiTheme="minorHAnsi"/>
                      <w:color w:val="FF0000"/>
                    </w:rPr>
                  </w:rPrChange>
                </w:rPr>
                <w:t>Ogilvy o reklamě v digitálním věku.</w:t>
              </w:r>
              <w:r w:rsidR="00456B09" w:rsidRPr="00456B09">
                <w:rPr>
                  <w:rFonts w:asciiTheme="minorHAnsi" w:hAnsiTheme="minorHAnsi"/>
                  <w:color w:val="FF0000"/>
                </w:rPr>
                <w:t xml:space="preserve"> P</w:t>
              </w:r>
              <w:r w:rsidR="00456B09">
                <w:rPr>
                  <w:rFonts w:asciiTheme="minorHAnsi" w:hAnsiTheme="minorHAnsi"/>
                  <w:color w:val="FF0000"/>
                </w:rPr>
                <w:t>raha: Svojtka &amp; Co</w:t>
              </w:r>
              <w:r w:rsidR="00456B09" w:rsidRPr="00456B09">
                <w:rPr>
                  <w:rFonts w:asciiTheme="minorHAnsi" w:hAnsiTheme="minorHAnsi"/>
                  <w:color w:val="FF0000"/>
                </w:rPr>
                <w:t>. ISBN 9788025621592.</w:t>
              </w:r>
            </w:ins>
          </w:p>
          <w:p w14:paraId="4F89EF27" w14:textId="77777777" w:rsidR="00456B09" w:rsidRPr="00F903A3" w:rsidRDefault="00456B09" w:rsidP="00935F76">
            <w:pPr>
              <w:tabs>
                <w:tab w:val="left" w:pos="567"/>
              </w:tabs>
              <w:jc w:val="both"/>
              <w:rPr>
                <w:rFonts w:asciiTheme="minorHAnsi" w:hAnsiTheme="minorHAnsi"/>
                <w:color w:val="FF0000"/>
                <w:rPrChange w:id="1867" w:author="Martin Kazík" w:date="2020-01-23T11:23:00Z">
                  <w:rPr>
                    <w:rFonts w:asciiTheme="minorHAnsi" w:hAnsiTheme="minorHAnsi"/>
                  </w:rPr>
                </w:rPrChange>
              </w:rPr>
            </w:pPr>
          </w:p>
          <w:p w14:paraId="3A344509" w14:textId="537D1D3E" w:rsidR="00F64B71" w:rsidRDefault="00F64B71" w:rsidP="00935F76">
            <w:pPr>
              <w:tabs>
                <w:tab w:val="left" w:pos="567"/>
              </w:tabs>
              <w:jc w:val="both"/>
              <w:rPr>
                <w:ins w:id="1868" w:author="FMK" w:date="2020-02-02T11:39:00Z"/>
                <w:rFonts w:asciiTheme="minorHAnsi" w:hAnsiTheme="minorHAnsi"/>
                <w:color w:val="FF0000"/>
              </w:rPr>
            </w:pPr>
            <w:del w:id="1869" w:author="FMK" w:date="2020-02-02T11:59:00Z">
              <w:r w:rsidRPr="00F903A3" w:rsidDel="00BF6A68">
                <w:rPr>
                  <w:rFonts w:asciiTheme="minorHAnsi" w:hAnsiTheme="minorHAnsi"/>
                  <w:color w:val="FF0000"/>
                  <w:rPrChange w:id="1870" w:author="Martin Kazík" w:date="2020-01-23T11:23:00Z">
                    <w:rPr>
                      <w:rFonts w:asciiTheme="minorHAnsi" w:hAnsiTheme="minorHAnsi"/>
                    </w:rPr>
                  </w:rPrChange>
                </w:rPr>
                <w:delText xml:space="preserve">PORTNY, Stanley, E. 2007. </w:delText>
              </w:r>
              <w:r w:rsidRPr="00F903A3" w:rsidDel="00BF6A68">
                <w:rPr>
                  <w:rFonts w:asciiTheme="minorHAnsi" w:hAnsiTheme="minorHAnsi"/>
                  <w:i/>
                  <w:color w:val="FF0000"/>
                  <w:rPrChange w:id="1871" w:author="Martin Kazík" w:date="2020-01-23T11:23:00Z">
                    <w:rPr>
                      <w:rFonts w:asciiTheme="minorHAnsi" w:hAnsiTheme="minorHAnsi"/>
                      <w:i/>
                    </w:rPr>
                  </w:rPrChange>
                </w:rPr>
                <w:delText>Project management for dummies</w:delText>
              </w:r>
              <w:r w:rsidRPr="00F903A3" w:rsidDel="00BF6A68">
                <w:rPr>
                  <w:rFonts w:asciiTheme="minorHAnsi" w:hAnsiTheme="minorHAnsi"/>
                  <w:color w:val="FF0000"/>
                  <w:rPrChange w:id="1872" w:author="Martin Kazík" w:date="2020-01-23T11:23:00Z">
                    <w:rPr>
                      <w:rFonts w:asciiTheme="minorHAnsi" w:hAnsiTheme="minorHAnsi"/>
                    </w:rPr>
                  </w:rPrChange>
                </w:rPr>
                <w:delText xml:space="preserve">. Indianapolis, IN: Wiley. ISBN 978-0-470-04923-5. </w:delText>
              </w:r>
            </w:del>
            <w:ins w:id="1873" w:author="FMK" w:date="2020-02-02T11:39:00Z">
              <w:r w:rsidR="00456B09" w:rsidRPr="00456B09">
                <w:rPr>
                  <w:rFonts w:asciiTheme="minorHAnsi" w:hAnsiTheme="minorHAnsi"/>
                  <w:color w:val="FF0000"/>
                </w:rPr>
                <w:t xml:space="preserve">PINTO, Jeffrey K. </w:t>
              </w:r>
              <w:r w:rsidR="00456B09">
                <w:rPr>
                  <w:rFonts w:asciiTheme="minorHAnsi" w:hAnsiTheme="minorHAnsi"/>
                  <w:color w:val="FF0000"/>
                </w:rPr>
                <w:t xml:space="preserve">2016. </w:t>
              </w:r>
              <w:r w:rsidR="00456B09" w:rsidRPr="00456B09">
                <w:rPr>
                  <w:rFonts w:asciiTheme="minorHAnsi" w:hAnsiTheme="minorHAnsi"/>
                  <w:i/>
                  <w:color w:val="FF0000"/>
                  <w:rPrChange w:id="1874" w:author="FMK" w:date="2020-02-02T11:40:00Z">
                    <w:rPr>
                      <w:rFonts w:asciiTheme="minorHAnsi" w:hAnsiTheme="minorHAnsi"/>
                      <w:color w:val="FF0000"/>
                    </w:rPr>
                  </w:rPrChange>
                </w:rPr>
                <w:t>Project management: achieving competitive advantage</w:t>
              </w:r>
              <w:r w:rsidR="00456B09" w:rsidRPr="00456B09">
                <w:rPr>
                  <w:rFonts w:asciiTheme="minorHAnsi" w:hAnsiTheme="minorHAnsi"/>
                  <w:color w:val="FF0000"/>
                </w:rPr>
                <w:t>. Fourth edition</w:t>
              </w:r>
              <w:r w:rsidR="00456B09">
                <w:rPr>
                  <w:rFonts w:asciiTheme="minorHAnsi" w:hAnsiTheme="minorHAnsi"/>
                  <w:color w:val="FF0000"/>
                </w:rPr>
                <w:t>. Boston: Pearson</w:t>
              </w:r>
              <w:r w:rsidR="00456B09" w:rsidRPr="00456B09">
                <w:rPr>
                  <w:rFonts w:asciiTheme="minorHAnsi" w:hAnsiTheme="minorHAnsi"/>
                  <w:color w:val="FF0000"/>
                </w:rPr>
                <w:t>. ISBN 9781292094793.</w:t>
              </w:r>
            </w:ins>
          </w:p>
          <w:p w14:paraId="42470AC5" w14:textId="77777777" w:rsidR="00456B09" w:rsidRPr="00F903A3" w:rsidRDefault="00456B09" w:rsidP="00935F76">
            <w:pPr>
              <w:tabs>
                <w:tab w:val="left" w:pos="567"/>
              </w:tabs>
              <w:jc w:val="both"/>
              <w:rPr>
                <w:rFonts w:asciiTheme="minorHAnsi" w:hAnsiTheme="minorHAnsi"/>
                <w:color w:val="FF0000"/>
                <w:rPrChange w:id="1875" w:author="Martin Kazík" w:date="2020-01-23T11:23:00Z">
                  <w:rPr>
                    <w:rFonts w:asciiTheme="minorHAnsi" w:hAnsiTheme="minorHAnsi"/>
                  </w:rPr>
                </w:rPrChange>
              </w:rPr>
            </w:pPr>
          </w:p>
          <w:p w14:paraId="02492C96" w14:textId="2D597EB1" w:rsidR="00F64B71" w:rsidRDefault="00F64B71" w:rsidP="00935F76">
            <w:pPr>
              <w:tabs>
                <w:tab w:val="left" w:pos="567"/>
              </w:tabs>
              <w:jc w:val="both"/>
              <w:rPr>
                <w:ins w:id="1876" w:author="FMK" w:date="2020-02-02T11:42:00Z"/>
                <w:rFonts w:asciiTheme="minorHAnsi" w:hAnsiTheme="minorHAnsi"/>
                <w:color w:val="FF0000"/>
              </w:rPr>
            </w:pPr>
            <w:del w:id="1877" w:author="FMK" w:date="2020-02-02T11:58:00Z">
              <w:r w:rsidRPr="00F903A3" w:rsidDel="00BF6A68">
                <w:rPr>
                  <w:rFonts w:asciiTheme="minorHAnsi" w:hAnsiTheme="minorHAnsi"/>
                  <w:color w:val="FF0000"/>
                  <w:rPrChange w:id="1878" w:author="Martin Kazík" w:date="2020-01-23T11:23:00Z">
                    <w:rPr>
                      <w:rFonts w:asciiTheme="minorHAnsi" w:hAnsiTheme="minorHAnsi"/>
                    </w:rPr>
                  </w:rPrChange>
                </w:rPr>
                <w:delText xml:space="preserve">GRUBER, David. 2002. </w:delText>
              </w:r>
              <w:r w:rsidRPr="00F903A3" w:rsidDel="00BF6A68">
                <w:rPr>
                  <w:rFonts w:asciiTheme="minorHAnsi" w:hAnsiTheme="minorHAnsi"/>
                  <w:i/>
                  <w:color w:val="FF0000"/>
                  <w:rPrChange w:id="1879" w:author="Martin Kazík" w:date="2020-01-23T11:23:00Z">
                    <w:rPr>
                      <w:rFonts w:asciiTheme="minorHAnsi" w:hAnsiTheme="minorHAnsi"/>
                      <w:i/>
                    </w:rPr>
                  </w:rPrChange>
                </w:rPr>
                <w:delText>Time management.</w:delText>
              </w:r>
              <w:r w:rsidRPr="00F903A3" w:rsidDel="00BF6A68">
                <w:rPr>
                  <w:rFonts w:asciiTheme="minorHAnsi" w:hAnsiTheme="minorHAnsi"/>
                  <w:color w:val="FF0000"/>
                  <w:rPrChange w:id="1880" w:author="Martin Kazík" w:date="2020-01-23T11:23:00Z">
                    <w:rPr>
                      <w:rFonts w:asciiTheme="minorHAnsi" w:hAnsiTheme="minorHAnsi"/>
                    </w:rPr>
                  </w:rPrChange>
                </w:rPr>
                <w:delText xml:space="preserve"> Praha: Management Press. ISBN 80-7261-065-1. </w:delText>
              </w:r>
            </w:del>
            <w:ins w:id="1881" w:author="FMK" w:date="2020-02-02T11:42:00Z">
              <w:r w:rsidR="00211738" w:rsidRPr="00211738">
                <w:rPr>
                  <w:rFonts w:asciiTheme="minorHAnsi" w:hAnsiTheme="minorHAnsi"/>
                  <w:color w:val="FF0000"/>
                </w:rPr>
                <w:t>GRUBER, David.</w:t>
              </w:r>
            </w:ins>
            <w:ins w:id="1882" w:author="FMK" w:date="2020-02-02T11:43:00Z">
              <w:r w:rsidR="00211738">
                <w:rPr>
                  <w:rFonts w:asciiTheme="minorHAnsi" w:hAnsiTheme="minorHAnsi"/>
                  <w:color w:val="FF0000"/>
                </w:rPr>
                <w:t xml:space="preserve"> 2017.</w:t>
              </w:r>
            </w:ins>
            <w:ins w:id="1883" w:author="FMK" w:date="2020-02-02T11:42:00Z">
              <w:r w:rsidR="00211738" w:rsidRPr="00211738">
                <w:rPr>
                  <w:rFonts w:asciiTheme="minorHAnsi" w:hAnsiTheme="minorHAnsi"/>
                  <w:color w:val="FF0000"/>
                </w:rPr>
                <w:t xml:space="preserve"> </w:t>
              </w:r>
              <w:r w:rsidR="00211738" w:rsidRPr="00211738">
                <w:rPr>
                  <w:rFonts w:asciiTheme="minorHAnsi" w:hAnsiTheme="minorHAnsi"/>
                  <w:i/>
                  <w:color w:val="FF0000"/>
                  <w:rPrChange w:id="1884" w:author="FMK" w:date="2020-02-02T11:43:00Z">
                    <w:rPr>
                      <w:rFonts w:asciiTheme="minorHAnsi" w:hAnsiTheme="minorHAnsi"/>
                      <w:color w:val="FF0000"/>
                    </w:rPr>
                  </w:rPrChange>
                </w:rPr>
                <w:t>Time management: prokrastinace, konflikty, porady, vyjednávání, emaily, mobily, angličtina.</w:t>
              </w:r>
              <w:r w:rsidR="00211738" w:rsidRPr="00211738">
                <w:rPr>
                  <w:rFonts w:asciiTheme="minorHAnsi" w:hAnsiTheme="minorHAnsi"/>
                  <w:color w:val="FF0000"/>
                </w:rPr>
                <w:t xml:space="preserve"> 4. aktualizované a rozšířené vydání. Prah</w:t>
              </w:r>
              <w:r w:rsidR="00211738">
                <w:rPr>
                  <w:rFonts w:asciiTheme="minorHAnsi" w:hAnsiTheme="minorHAnsi"/>
                  <w:color w:val="FF0000"/>
                </w:rPr>
                <w:t>a: Management Press</w:t>
              </w:r>
              <w:r w:rsidR="00211738" w:rsidRPr="00211738">
                <w:rPr>
                  <w:rFonts w:asciiTheme="minorHAnsi" w:hAnsiTheme="minorHAnsi"/>
                  <w:color w:val="FF0000"/>
                </w:rPr>
                <w:t>. ISBN 9788072614806.</w:t>
              </w:r>
            </w:ins>
          </w:p>
          <w:p w14:paraId="31B55EF9" w14:textId="77777777" w:rsidR="00211738" w:rsidRPr="00F903A3" w:rsidRDefault="00211738" w:rsidP="00935F76">
            <w:pPr>
              <w:tabs>
                <w:tab w:val="left" w:pos="567"/>
              </w:tabs>
              <w:jc w:val="both"/>
              <w:rPr>
                <w:rFonts w:asciiTheme="minorHAnsi" w:hAnsiTheme="minorHAnsi"/>
                <w:color w:val="FF0000"/>
                <w:rPrChange w:id="1885" w:author="Martin Kazík" w:date="2020-01-23T11:23:00Z">
                  <w:rPr>
                    <w:rFonts w:asciiTheme="minorHAnsi" w:hAnsiTheme="minorHAnsi"/>
                  </w:rPr>
                </w:rPrChange>
              </w:rPr>
            </w:pPr>
          </w:p>
          <w:p w14:paraId="4C402074" w14:textId="25DFB3CC" w:rsidR="00F64B71" w:rsidRDefault="00F64B71" w:rsidP="00935F76">
            <w:pPr>
              <w:tabs>
                <w:tab w:val="left" w:pos="567"/>
              </w:tabs>
              <w:jc w:val="both"/>
              <w:rPr>
                <w:ins w:id="1886" w:author="FMK" w:date="2020-02-02T11:44:00Z"/>
                <w:rFonts w:asciiTheme="minorHAnsi" w:hAnsiTheme="minorHAnsi"/>
                <w:color w:val="FF0000"/>
              </w:rPr>
            </w:pPr>
            <w:del w:id="1887" w:author="FMK" w:date="2020-02-02T11:58:00Z">
              <w:r w:rsidRPr="00F903A3" w:rsidDel="00BF6A68">
                <w:rPr>
                  <w:rFonts w:asciiTheme="minorHAnsi" w:hAnsiTheme="minorHAnsi"/>
                  <w:color w:val="FF0000"/>
                  <w:rPrChange w:id="1888" w:author="Martin Kazík" w:date="2020-01-23T11:23:00Z">
                    <w:rPr>
                      <w:rFonts w:asciiTheme="minorHAnsi" w:hAnsiTheme="minorHAnsi"/>
                    </w:rPr>
                  </w:rPrChange>
                </w:rPr>
                <w:delText xml:space="preserve">ROSENAU Milton, D. 2007. </w:delText>
              </w:r>
              <w:r w:rsidRPr="00F903A3" w:rsidDel="00BF6A68">
                <w:rPr>
                  <w:rFonts w:asciiTheme="minorHAnsi" w:hAnsiTheme="minorHAnsi"/>
                  <w:i/>
                  <w:color w:val="FF0000"/>
                  <w:rPrChange w:id="1889" w:author="Martin Kazík" w:date="2020-01-23T11:23:00Z">
                    <w:rPr>
                      <w:rFonts w:asciiTheme="minorHAnsi" w:hAnsiTheme="minorHAnsi"/>
                      <w:i/>
                    </w:rPr>
                  </w:rPrChange>
                </w:rPr>
                <w:delText>Řízení projektů</w:delText>
              </w:r>
              <w:r w:rsidRPr="00F903A3" w:rsidDel="00BF6A68">
                <w:rPr>
                  <w:rFonts w:asciiTheme="minorHAnsi" w:hAnsiTheme="minorHAnsi"/>
                  <w:color w:val="FF0000"/>
                  <w:rPrChange w:id="1890" w:author="Martin Kazík" w:date="2020-01-23T11:23:00Z">
                    <w:rPr>
                      <w:rFonts w:asciiTheme="minorHAnsi" w:hAnsiTheme="minorHAnsi"/>
                    </w:rPr>
                  </w:rPrChange>
                </w:rPr>
                <w:delText xml:space="preserve">. Brno: Computerpress. ISBN 978-80-251-1506-0. </w:delText>
              </w:r>
            </w:del>
            <w:ins w:id="1891" w:author="FMK" w:date="2020-02-02T11:44:00Z">
              <w:r w:rsidR="00211738" w:rsidRPr="00211738">
                <w:rPr>
                  <w:rFonts w:asciiTheme="minorHAnsi" w:hAnsiTheme="minorHAnsi"/>
                  <w:color w:val="FF0000"/>
                </w:rPr>
                <w:t>KŘIVÁNEK, Mirko.</w:t>
              </w:r>
              <w:r w:rsidR="00211738">
                <w:rPr>
                  <w:rFonts w:asciiTheme="minorHAnsi" w:hAnsiTheme="minorHAnsi"/>
                  <w:color w:val="FF0000"/>
                </w:rPr>
                <w:t xml:space="preserve"> 2019.</w:t>
              </w:r>
              <w:r w:rsidR="00211738" w:rsidRPr="00211738">
                <w:rPr>
                  <w:rFonts w:asciiTheme="minorHAnsi" w:hAnsiTheme="minorHAnsi"/>
                  <w:color w:val="FF0000"/>
                </w:rPr>
                <w:t xml:space="preserve"> </w:t>
              </w:r>
              <w:r w:rsidR="00211738" w:rsidRPr="00211738">
                <w:rPr>
                  <w:rFonts w:asciiTheme="minorHAnsi" w:hAnsiTheme="minorHAnsi"/>
                  <w:i/>
                  <w:color w:val="FF0000"/>
                  <w:rPrChange w:id="1892" w:author="FMK" w:date="2020-02-02T11:44:00Z">
                    <w:rPr>
                      <w:rFonts w:asciiTheme="minorHAnsi" w:hAnsiTheme="minorHAnsi"/>
                      <w:color w:val="FF0000"/>
                    </w:rPr>
                  </w:rPrChange>
                </w:rPr>
                <w:t>Dynamické vedení a řízení projektů: systémovým myšlením k úspěšným projektům.</w:t>
              </w:r>
              <w:r w:rsidR="00211738" w:rsidRPr="00211738">
                <w:rPr>
                  <w:rFonts w:asciiTheme="minorHAnsi" w:hAnsiTheme="minorHAnsi"/>
                  <w:color w:val="FF0000"/>
                </w:rPr>
                <w:t xml:space="preserve"> Pr</w:t>
              </w:r>
              <w:r w:rsidR="00211738">
                <w:rPr>
                  <w:rFonts w:asciiTheme="minorHAnsi" w:hAnsiTheme="minorHAnsi"/>
                  <w:color w:val="FF0000"/>
                </w:rPr>
                <w:t>aha: Grada</w:t>
              </w:r>
              <w:r w:rsidR="00211738" w:rsidRPr="00211738">
                <w:rPr>
                  <w:rFonts w:asciiTheme="minorHAnsi" w:hAnsiTheme="minorHAnsi"/>
                  <w:color w:val="FF0000"/>
                </w:rPr>
                <w:t>. ISBN 9788027104086.</w:t>
              </w:r>
            </w:ins>
          </w:p>
          <w:p w14:paraId="64D92E76" w14:textId="77777777" w:rsidR="00211738" w:rsidRPr="00F903A3" w:rsidRDefault="00211738" w:rsidP="00935F76">
            <w:pPr>
              <w:tabs>
                <w:tab w:val="left" w:pos="567"/>
              </w:tabs>
              <w:jc w:val="both"/>
              <w:rPr>
                <w:rFonts w:asciiTheme="minorHAnsi" w:hAnsiTheme="minorHAnsi"/>
                <w:color w:val="FF0000"/>
                <w:rPrChange w:id="1893" w:author="Martin Kazík" w:date="2020-01-23T11:23:00Z">
                  <w:rPr>
                    <w:rFonts w:asciiTheme="minorHAnsi" w:hAnsiTheme="minorHAnsi"/>
                  </w:rPr>
                </w:rPrChange>
              </w:rPr>
            </w:pPr>
          </w:p>
          <w:p w14:paraId="5329D131" w14:textId="5A9D8C21" w:rsidR="00F64B71" w:rsidRPr="00F903A3" w:rsidDel="00BF6A68" w:rsidRDefault="00F64B71" w:rsidP="00935F76">
            <w:pPr>
              <w:tabs>
                <w:tab w:val="left" w:pos="567"/>
              </w:tabs>
              <w:jc w:val="both"/>
              <w:rPr>
                <w:del w:id="1894" w:author="FMK" w:date="2020-02-02T11:58:00Z"/>
                <w:rFonts w:asciiTheme="minorHAnsi" w:hAnsiTheme="minorHAnsi"/>
                <w:color w:val="FF0000"/>
                <w:rPrChange w:id="1895" w:author="Martin Kazík" w:date="2020-01-23T11:23:00Z">
                  <w:rPr>
                    <w:del w:id="1896" w:author="FMK" w:date="2020-02-02T11:58:00Z"/>
                    <w:rFonts w:asciiTheme="minorHAnsi" w:hAnsiTheme="minorHAnsi"/>
                  </w:rPr>
                </w:rPrChange>
              </w:rPr>
            </w:pPr>
            <w:del w:id="1897" w:author="FMK" w:date="2020-02-02T11:58:00Z">
              <w:r w:rsidRPr="00F903A3" w:rsidDel="00BF6A68">
                <w:rPr>
                  <w:rFonts w:asciiTheme="minorHAnsi" w:hAnsiTheme="minorHAnsi"/>
                  <w:color w:val="FF0000"/>
                  <w:rPrChange w:id="1898" w:author="Martin Kazík" w:date="2020-01-23T11:23:00Z">
                    <w:rPr>
                      <w:rFonts w:asciiTheme="minorHAnsi" w:hAnsiTheme="minorHAnsi"/>
                    </w:rPr>
                  </w:rPrChange>
                </w:rPr>
                <w:delText xml:space="preserve">NEUMEIER, Marty. 2006. </w:delText>
              </w:r>
              <w:r w:rsidRPr="00F903A3" w:rsidDel="00BF6A68">
                <w:rPr>
                  <w:rFonts w:asciiTheme="minorHAnsi" w:hAnsiTheme="minorHAnsi"/>
                  <w:i/>
                  <w:color w:val="FF0000"/>
                  <w:rPrChange w:id="1899" w:author="Martin Kazík" w:date="2020-01-23T11:23:00Z">
                    <w:rPr>
                      <w:rFonts w:asciiTheme="minorHAnsi" w:hAnsiTheme="minorHAnsi"/>
                      <w:i/>
                    </w:rPr>
                  </w:rPrChange>
                </w:rPr>
                <w:delText>The brand gap.</w:delText>
              </w:r>
              <w:r w:rsidRPr="00F903A3" w:rsidDel="00BF6A68">
                <w:rPr>
                  <w:rFonts w:asciiTheme="minorHAnsi" w:hAnsiTheme="minorHAnsi"/>
                  <w:color w:val="FF0000"/>
                  <w:rPrChange w:id="1900" w:author="Martin Kazík" w:date="2020-01-23T11:23:00Z">
                    <w:rPr>
                      <w:rFonts w:asciiTheme="minorHAnsi" w:hAnsiTheme="minorHAnsi"/>
                    </w:rPr>
                  </w:rPrChange>
                </w:rPr>
                <w:delText xml:space="preserve"> Berkeley, CA. ISBN 0-321-34810-9. </w:delText>
              </w:r>
            </w:del>
          </w:p>
          <w:p w14:paraId="0EECD8B7" w14:textId="77777777" w:rsidR="00127974" w:rsidRDefault="00F64B71" w:rsidP="00935F76">
            <w:pPr>
              <w:tabs>
                <w:tab w:val="left" w:pos="567"/>
              </w:tabs>
              <w:jc w:val="both"/>
              <w:rPr>
                <w:ins w:id="1901" w:author="FMK" w:date="2020-02-02T22:26:00Z"/>
                <w:rFonts w:asciiTheme="minorHAnsi" w:hAnsiTheme="minorHAnsi"/>
                <w:color w:val="FF0000"/>
              </w:rPr>
            </w:pPr>
            <w:del w:id="1902" w:author="FMK" w:date="2020-02-02T11:58:00Z">
              <w:r w:rsidRPr="00F903A3" w:rsidDel="00BF6A68">
                <w:rPr>
                  <w:rFonts w:asciiTheme="minorHAnsi" w:hAnsiTheme="minorHAnsi"/>
                  <w:color w:val="FF0000"/>
                  <w:rPrChange w:id="1903" w:author="Martin Kazík" w:date="2020-01-23T11:23:00Z">
                    <w:rPr>
                      <w:rFonts w:asciiTheme="minorHAnsi" w:hAnsiTheme="minorHAnsi"/>
                    </w:rPr>
                  </w:rPrChange>
                </w:rPr>
                <w:delText xml:space="preserve">RIES, Al and Jack TROUT. 2001. </w:delText>
              </w:r>
              <w:r w:rsidRPr="00F903A3" w:rsidDel="00BF6A68">
                <w:rPr>
                  <w:rFonts w:asciiTheme="minorHAnsi" w:hAnsiTheme="minorHAnsi"/>
                  <w:i/>
                  <w:color w:val="FF0000"/>
                  <w:rPrChange w:id="1904" w:author="Martin Kazík" w:date="2020-01-23T11:23:00Z">
                    <w:rPr>
                      <w:rFonts w:asciiTheme="minorHAnsi" w:hAnsiTheme="minorHAnsi"/>
                      <w:i/>
                    </w:rPr>
                  </w:rPrChange>
                </w:rPr>
                <w:delText>Positioning: The Battle for Your Mind.</w:delText>
              </w:r>
              <w:r w:rsidRPr="00F903A3" w:rsidDel="00BF6A68">
                <w:rPr>
                  <w:rFonts w:asciiTheme="minorHAnsi" w:hAnsiTheme="minorHAnsi"/>
                  <w:color w:val="FF0000"/>
                  <w:rPrChange w:id="1905" w:author="Martin Kazík" w:date="2020-01-23T11:23:00Z">
                    <w:rPr>
                      <w:rFonts w:asciiTheme="minorHAnsi" w:hAnsiTheme="minorHAnsi"/>
                    </w:rPr>
                  </w:rPrChange>
                </w:rPr>
                <w:delText xml:space="preserve"> New York, NY. ISBN 0-07-135916-8. </w:delText>
              </w:r>
            </w:del>
          </w:p>
          <w:p w14:paraId="064B277C" w14:textId="107FB91A" w:rsidR="00F64B71" w:rsidRDefault="00456B09" w:rsidP="00935F76">
            <w:pPr>
              <w:tabs>
                <w:tab w:val="left" w:pos="567"/>
              </w:tabs>
              <w:jc w:val="both"/>
              <w:rPr>
                <w:ins w:id="1906" w:author="FMK" w:date="2020-02-02T11:41:00Z"/>
                <w:rFonts w:asciiTheme="minorHAnsi" w:hAnsiTheme="minorHAnsi"/>
                <w:color w:val="FF0000"/>
              </w:rPr>
            </w:pPr>
            <w:ins w:id="1907" w:author="FMK" w:date="2020-02-02T11:41:00Z">
              <w:r w:rsidRPr="00456B09">
                <w:rPr>
                  <w:rFonts w:asciiTheme="minorHAnsi" w:hAnsiTheme="minorHAnsi"/>
                  <w:color w:val="FF0000"/>
                </w:rPr>
                <w:t>LARSON, Erik W. a Clifford F. GRAY.</w:t>
              </w:r>
              <w:r>
                <w:rPr>
                  <w:rFonts w:asciiTheme="minorHAnsi" w:hAnsiTheme="minorHAnsi"/>
                  <w:color w:val="FF0000"/>
                </w:rPr>
                <w:t xml:space="preserve"> 2018.</w:t>
              </w:r>
              <w:r w:rsidRPr="00456B09">
                <w:rPr>
                  <w:rFonts w:asciiTheme="minorHAnsi" w:hAnsiTheme="minorHAnsi"/>
                  <w:color w:val="FF0000"/>
                </w:rPr>
                <w:t xml:space="preserve"> </w:t>
              </w:r>
              <w:r w:rsidRPr="00456B09">
                <w:rPr>
                  <w:rFonts w:asciiTheme="minorHAnsi" w:hAnsiTheme="minorHAnsi"/>
                  <w:i/>
                  <w:color w:val="FF0000"/>
                  <w:rPrChange w:id="1908" w:author="FMK" w:date="2020-02-02T11:41:00Z">
                    <w:rPr>
                      <w:rFonts w:asciiTheme="minorHAnsi" w:hAnsiTheme="minorHAnsi"/>
                      <w:color w:val="FF0000"/>
                    </w:rPr>
                  </w:rPrChange>
                </w:rPr>
                <w:t>Project management: the managerial process.</w:t>
              </w:r>
              <w:r w:rsidRPr="00456B09">
                <w:rPr>
                  <w:rFonts w:asciiTheme="minorHAnsi" w:hAnsiTheme="minorHAnsi"/>
                  <w:color w:val="FF0000"/>
                </w:rPr>
                <w:t xml:space="preserve"> Seventh edition. New York: McGraw-Hil</w:t>
              </w:r>
              <w:r>
                <w:rPr>
                  <w:rFonts w:asciiTheme="minorHAnsi" w:hAnsiTheme="minorHAnsi"/>
                  <w:color w:val="FF0000"/>
                </w:rPr>
                <w:t>l Education</w:t>
              </w:r>
              <w:r w:rsidRPr="00456B09">
                <w:rPr>
                  <w:rFonts w:asciiTheme="minorHAnsi" w:hAnsiTheme="minorHAnsi"/>
                  <w:color w:val="FF0000"/>
                </w:rPr>
                <w:t>. ISBN 9781259253874.</w:t>
              </w:r>
            </w:ins>
          </w:p>
          <w:p w14:paraId="729CF4E8" w14:textId="77777777" w:rsidR="00456B09" w:rsidRPr="00F903A3" w:rsidRDefault="00456B09" w:rsidP="00935F76">
            <w:pPr>
              <w:tabs>
                <w:tab w:val="left" w:pos="567"/>
              </w:tabs>
              <w:jc w:val="both"/>
              <w:rPr>
                <w:rFonts w:asciiTheme="minorHAnsi" w:hAnsiTheme="minorHAnsi"/>
                <w:color w:val="FF0000"/>
                <w:rPrChange w:id="1909" w:author="Martin Kazík" w:date="2020-01-23T11:23:00Z">
                  <w:rPr>
                    <w:rFonts w:asciiTheme="minorHAnsi" w:hAnsiTheme="minorHAnsi"/>
                  </w:rPr>
                </w:rPrChange>
              </w:rPr>
            </w:pPr>
          </w:p>
          <w:p w14:paraId="0C367BFE" w14:textId="77777777" w:rsidR="00F64B71" w:rsidRPr="00F52EEF" w:rsidRDefault="00F64B71" w:rsidP="00935F76">
            <w:pPr>
              <w:tabs>
                <w:tab w:val="left" w:pos="567"/>
              </w:tabs>
              <w:jc w:val="both"/>
              <w:rPr>
                <w:rFonts w:asciiTheme="minorHAnsi" w:hAnsiTheme="minorHAnsi" w:cstheme="minorHAnsi"/>
                <w:noProof/>
              </w:rPr>
            </w:pPr>
          </w:p>
          <w:p w14:paraId="213F7EBD" w14:textId="77777777" w:rsidR="00F64B71" w:rsidRPr="00FE7C32" w:rsidRDefault="00F64B71" w:rsidP="00935F76">
            <w:pPr>
              <w:tabs>
                <w:tab w:val="left" w:pos="567"/>
              </w:tabs>
              <w:jc w:val="both"/>
              <w:rPr>
                <w:rFonts w:asciiTheme="minorHAnsi" w:hAnsiTheme="minorHAnsi" w:cstheme="minorHAnsi"/>
                <w:b/>
                <w:noProof/>
              </w:rPr>
            </w:pPr>
            <w:r w:rsidRPr="00FE7C32">
              <w:rPr>
                <w:rFonts w:asciiTheme="minorHAnsi" w:hAnsiTheme="minorHAnsi" w:cstheme="minorHAnsi"/>
                <w:b/>
                <w:noProof/>
              </w:rPr>
              <w:t>Doporučená literatura:</w:t>
            </w:r>
          </w:p>
          <w:p w14:paraId="1BEDECBB" w14:textId="1B73F484" w:rsidR="00F64B71" w:rsidRDefault="00F64B71" w:rsidP="00935F76">
            <w:pPr>
              <w:tabs>
                <w:tab w:val="left" w:pos="567"/>
              </w:tabs>
              <w:jc w:val="both"/>
              <w:rPr>
                <w:ins w:id="1910" w:author="FMK" w:date="2020-02-02T11:49:00Z"/>
                <w:rFonts w:asciiTheme="minorHAnsi" w:hAnsiTheme="minorHAnsi"/>
                <w:color w:val="FF0000"/>
              </w:rPr>
            </w:pPr>
            <w:del w:id="1911" w:author="FMK" w:date="2020-02-02T11:58:00Z">
              <w:r w:rsidRPr="00F903A3" w:rsidDel="00BF6A68">
                <w:rPr>
                  <w:rFonts w:asciiTheme="minorHAnsi" w:hAnsiTheme="minorHAnsi"/>
                  <w:color w:val="FF0000"/>
                  <w:rPrChange w:id="1912" w:author="Martin Kazík" w:date="2020-01-23T11:23:00Z">
                    <w:rPr>
                      <w:rFonts w:asciiTheme="minorHAnsi" w:hAnsiTheme="minorHAnsi"/>
                    </w:rPr>
                  </w:rPrChange>
                </w:rPr>
                <w:delText xml:space="preserve">TROUT, Jack a Steve RIVKIN. 2006. </w:delText>
              </w:r>
              <w:r w:rsidRPr="00F903A3" w:rsidDel="00BF6A68">
                <w:rPr>
                  <w:rFonts w:asciiTheme="minorHAnsi" w:hAnsiTheme="minorHAnsi"/>
                  <w:i/>
                  <w:color w:val="FF0000"/>
                  <w:rPrChange w:id="1913" w:author="Martin Kazík" w:date="2020-01-23T11:23:00Z">
                    <w:rPr>
                      <w:rFonts w:asciiTheme="minorHAnsi" w:hAnsiTheme="minorHAnsi"/>
                      <w:i/>
                    </w:rPr>
                  </w:rPrChange>
                </w:rPr>
                <w:delText>Odliš se nebo zemři: jak si zajistit úspěch na trhu jedinečností své nabídky.</w:delText>
              </w:r>
              <w:r w:rsidRPr="00F903A3" w:rsidDel="00BF6A68">
                <w:rPr>
                  <w:rFonts w:asciiTheme="minorHAnsi" w:hAnsiTheme="minorHAnsi"/>
                  <w:color w:val="FF0000"/>
                  <w:rPrChange w:id="1914" w:author="Martin Kazík" w:date="2020-01-23T11:23:00Z">
                    <w:rPr>
                      <w:rFonts w:asciiTheme="minorHAnsi" w:hAnsiTheme="minorHAnsi"/>
                    </w:rPr>
                  </w:rPrChange>
                </w:rPr>
                <w:delText xml:space="preserve"> Praha: Grada. ISBN 8024713012.</w:delText>
              </w:r>
            </w:del>
            <w:ins w:id="1915" w:author="FMK" w:date="2020-02-02T11:49:00Z">
              <w:r w:rsidR="00211738" w:rsidRPr="00211738">
                <w:rPr>
                  <w:rFonts w:asciiTheme="minorHAnsi" w:hAnsiTheme="minorHAnsi"/>
                  <w:color w:val="FF0000"/>
                </w:rPr>
                <w:t>SVOZILOVÁ, Alena.</w:t>
              </w:r>
              <w:r w:rsidR="00211738">
                <w:rPr>
                  <w:rFonts w:asciiTheme="minorHAnsi" w:hAnsiTheme="minorHAnsi"/>
                  <w:color w:val="FF0000"/>
                </w:rPr>
                <w:t xml:space="preserve"> 2016.</w:t>
              </w:r>
              <w:r w:rsidR="00211738" w:rsidRPr="00211738">
                <w:rPr>
                  <w:rFonts w:asciiTheme="minorHAnsi" w:hAnsiTheme="minorHAnsi"/>
                  <w:color w:val="FF0000"/>
                </w:rPr>
                <w:t xml:space="preserve"> </w:t>
              </w:r>
              <w:r w:rsidR="00211738" w:rsidRPr="00211738">
                <w:rPr>
                  <w:rFonts w:asciiTheme="minorHAnsi" w:hAnsiTheme="minorHAnsi"/>
                  <w:i/>
                  <w:color w:val="FF0000"/>
                  <w:rPrChange w:id="1916" w:author="FMK" w:date="2020-02-02T11:49:00Z">
                    <w:rPr>
                      <w:rFonts w:asciiTheme="minorHAnsi" w:hAnsiTheme="minorHAnsi"/>
                      <w:color w:val="FF0000"/>
                    </w:rPr>
                  </w:rPrChange>
                </w:rPr>
                <w:t>Projektový management: Systémový přístup k řízení projektů.</w:t>
              </w:r>
              <w:r w:rsidR="00211738" w:rsidRPr="00211738">
                <w:rPr>
                  <w:rFonts w:asciiTheme="minorHAnsi" w:hAnsiTheme="minorHAnsi"/>
                  <w:color w:val="FF0000"/>
                </w:rPr>
                <w:t xml:space="preserve"> 3., aktualizované a rozšířené vydání. Pr</w:t>
              </w:r>
              <w:r w:rsidR="00211738">
                <w:rPr>
                  <w:rFonts w:asciiTheme="minorHAnsi" w:hAnsiTheme="minorHAnsi"/>
                  <w:color w:val="FF0000"/>
                </w:rPr>
                <w:t>aha: Grada.</w:t>
              </w:r>
              <w:r w:rsidR="00211738" w:rsidRPr="00211738">
                <w:rPr>
                  <w:rFonts w:asciiTheme="minorHAnsi" w:hAnsiTheme="minorHAnsi"/>
                  <w:color w:val="FF0000"/>
                </w:rPr>
                <w:t xml:space="preserve"> ISBN 9788027100750.</w:t>
              </w:r>
            </w:ins>
          </w:p>
          <w:p w14:paraId="1E44355A" w14:textId="77777777" w:rsidR="00211738" w:rsidRPr="00F903A3" w:rsidRDefault="00211738" w:rsidP="00935F76">
            <w:pPr>
              <w:tabs>
                <w:tab w:val="left" w:pos="567"/>
              </w:tabs>
              <w:jc w:val="both"/>
              <w:rPr>
                <w:rFonts w:asciiTheme="minorHAnsi" w:hAnsiTheme="minorHAnsi"/>
                <w:color w:val="FF0000"/>
                <w:rPrChange w:id="1917" w:author="Martin Kazík" w:date="2020-01-23T11:23:00Z">
                  <w:rPr>
                    <w:rFonts w:asciiTheme="minorHAnsi" w:hAnsiTheme="minorHAnsi"/>
                  </w:rPr>
                </w:rPrChange>
              </w:rPr>
            </w:pPr>
          </w:p>
          <w:p w14:paraId="666CADCD" w14:textId="2A000DB7" w:rsidR="00F64B71" w:rsidRDefault="00F64B71" w:rsidP="00935F76">
            <w:pPr>
              <w:tabs>
                <w:tab w:val="left" w:pos="567"/>
              </w:tabs>
              <w:jc w:val="both"/>
              <w:rPr>
                <w:ins w:id="1918" w:author="FMK" w:date="2020-02-02T11:47:00Z"/>
                <w:rFonts w:asciiTheme="minorHAnsi" w:hAnsiTheme="minorHAnsi"/>
                <w:color w:val="FF0000"/>
              </w:rPr>
            </w:pPr>
            <w:del w:id="1919" w:author="FMK" w:date="2020-02-02T11:58:00Z">
              <w:r w:rsidRPr="00F903A3" w:rsidDel="00BF6A68">
                <w:rPr>
                  <w:rFonts w:asciiTheme="minorHAnsi" w:hAnsiTheme="minorHAnsi"/>
                  <w:color w:val="FF0000"/>
                  <w:rPrChange w:id="1920" w:author="Martin Kazík" w:date="2020-01-23T11:23:00Z">
                    <w:rPr>
                      <w:rFonts w:asciiTheme="minorHAnsi" w:hAnsiTheme="minorHAnsi"/>
                    </w:rPr>
                  </w:rPrChange>
                </w:rPr>
                <w:delText xml:space="preserve">CARNEY, Brian M. a Isaac GETZ. 2011. </w:delText>
              </w:r>
              <w:r w:rsidRPr="00F903A3" w:rsidDel="00BF6A68">
                <w:rPr>
                  <w:rFonts w:asciiTheme="minorHAnsi" w:hAnsiTheme="minorHAnsi"/>
                  <w:i/>
                  <w:color w:val="FF0000"/>
                  <w:rPrChange w:id="1921" w:author="Martin Kazík" w:date="2020-01-23T11:23:00Z">
                    <w:rPr>
                      <w:rFonts w:asciiTheme="minorHAnsi" w:hAnsiTheme="minorHAnsi"/>
                      <w:i/>
                    </w:rPr>
                  </w:rPrChange>
                </w:rPr>
                <w:delText>Svoboda v práci: jak nechat zaměstnance dělat, co chtějí, a tím zvýšit produktivitu, zisk a růst.</w:delText>
              </w:r>
              <w:r w:rsidRPr="00F903A3" w:rsidDel="00BF6A68">
                <w:rPr>
                  <w:rFonts w:asciiTheme="minorHAnsi" w:hAnsiTheme="minorHAnsi"/>
                  <w:color w:val="FF0000"/>
                  <w:rPrChange w:id="1922" w:author="Martin Kazík" w:date="2020-01-23T11:23:00Z">
                    <w:rPr>
                      <w:rFonts w:asciiTheme="minorHAnsi" w:hAnsiTheme="minorHAnsi"/>
                    </w:rPr>
                  </w:rPrChange>
                </w:rPr>
                <w:delText xml:space="preserve"> Praha: PeopleComm. ISBN 978-80-904890-1-1.</w:delText>
              </w:r>
            </w:del>
            <w:ins w:id="1923" w:author="FMK" w:date="2020-02-02T11:47:00Z">
              <w:r w:rsidR="00211738" w:rsidRPr="00211738">
                <w:rPr>
                  <w:rFonts w:asciiTheme="minorHAnsi" w:hAnsiTheme="minorHAnsi"/>
                  <w:color w:val="FF0000"/>
                </w:rPr>
                <w:t>CARNEY, Brian M. a Isaac GETZ.</w:t>
              </w:r>
              <w:r w:rsidR="00211738">
                <w:rPr>
                  <w:rFonts w:asciiTheme="minorHAnsi" w:hAnsiTheme="minorHAnsi"/>
                  <w:color w:val="FF0000"/>
                </w:rPr>
                <w:t xml:space="preserve"> 2013.</w:t>
              </w:r>
              <w:r w:rsidR="00211738" w:rsidRPr="00211738">
                <w:rPr>
                  <w:rFonts w:asciiTheme="minorHAnsi" w:hAnsiTheme="minorHAnsi"/>
                  <w:color w:val="FF0000"/>
                </w:rPr>
                <w:t xml:space="preserve"> </w:t>
              </w:r>
              <w:r w:rsidR="00211738" w:rsidRPr="00211738">
                <w:rPr>
                  <w:rFonts w:asciiTheme="minorHAnsi" w:hAnsiTheme="minorHAnsi"/>
                  <w:i/>
                  <w:color w:val="FF0000"/>
                  <w:rPrChange w:id="1924" w:author="FMK" w:date="2020-02-02T11:47:00Z">
                    <w:rPr>
                      <w:rFonts w:asciiTheme="minorHAnsi" w:hAnsiTheme="minorHAnsi"/>
                      <w:color w:val="FF0000"/>
                    </w:rPr>
                  </w:rPrChange>
                </w:rPr>
                <w:t>Svoboda v práci: jak nechat zaměstnance dělat, co chtějí, a tím zvýšit produktivitu, zisk a růst.</w:t>
              </w:r>
              <w:r w:rsidR="00211738" w:rsidRPr="00211738">
                <w:rPr>
                  <w:rFonts w:asciiTheme="minorHAnsi" w:hAnsiTheme="minorHAnsi"/>
                  <w:color w:val="FF0000"/>
                </w:rPr>
                <w:t xml:space="preserve"> Druhé vydání</w:t>
              </w:r>
              <w:r w:rsidR="00211738">
                <w:rPr>
                  <w:rFonts w:asciiTheme="minorHAnsi" w:hAnsiTheme="minorHAnsi"/>
                  <w:color w:val="FF0000"/>
                </w:rPr>
                <w:t>. Praha: PeopleComm</w:t>
              </w:r>
              <w:r w:rsidR="00211738" w:rsidRPr="00211738">
                <w:rPr>
                  <w:rFonts w:asciiTheme="minorHAnsi" w:hAnsiTheme="minorHAnsi"/>
                  <w:color w:val="FF0000"/>
                </w:rPr>
                <w:t>. ISBN 9788090489073.</w:t>
              </w:r>
            </w:ins>
          </w:p>
          <w:p w14:paraId="119F9422" w14:textId="695B1620" w:rsidR="00211738" w:rsidRPr="00F52EEF" w:rsidRDefault="00211738" w:rsidP="00935F76">
            <w:pPr>
              <w:tabs>
                <w:tab w:val="left" w:pos="567"/>
              </w:tabs>
              <w:jc w:val="both"/>
              <w:rPr>
                <w:rFonts w:asciiTheme="minorHAnsi" w:hAnsiTheme="minorHAnsi" w:cstheme="minorHAnsi"/>
              </w:rPr>
            </w:pPr>
          </w:p>
        </w:tc>
      </w:tr>
      <w:tr w:rsidR="00F64B71" w:rsidRPr="00F52EEF" w14:paraId="3BC801C9" w14:textId="77777777" w:rsidTr="00E52AC3">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28D2D87D"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DDB3F7F" w14:textId="77777777" w:rsidTr="00E52AC3">
        <w:tc>
          <w:tcPr>
            <w:tcW w:w="5605" w:type="dxa"/>
            <w:gridSpan w:val="3"/>
            <w:tcBorders>
              <w:top w:val="single" w:sz="2" w:space="0" w:color="auto"/>
            </w:tcBorders>
            <w:shd w:val="clear" w:color="auto" w:fill="F7CAAC"/>
          </w:tcPr>
          <w:p w14:paraId="02F955B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lastRenderedPageBreak/>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259EADB"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3E938ED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1E6A784D" w14:textId="77777777" w:rsidTr="00E52AC3">
        <w:tc>
          <w:tcPr>
            <w:tcW w:w="10673" w:type="dxa"/>
            <w:gridSpan w:val="8"/>
            <w:shd w:val="clear" w:color="auto" w:fill="F7CAAC"/>
          </w:tcPr>
          <w:p w14:paraId="1F1FB4D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10A608E4" w14:textId="77777777" w:rsidTr="00FE7C32">
        <w:trPr>
          <w:trHeight w:val="1302"/>
        </w:trPr>
        <w:tc>
          <w:tcPr>
            <w:tcW w:w="10673" w:type="dxa"/>
            <w:gridSpan w:val="8"/>
          </w:tcPr>
          <w:p w14:paraId="7595D8AB"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4CAFD48A" w14:textId="77777777" w:rsidR="00F64B71" w:rsidRPr="00F52EEF" w:rsidRDefault="00F64B71" w:rsidP="00935F76">
      <w:pPr>
        <w:tabs>
          <w:tab w:val="left" w:pos="567"/>
        </w:tabs>
        <w:spacing w:after="160" w:line="259" w:lineRule="auto"/>
        <w:rPr>
          <w:rFonts w:asciiTheme="minorHAnsi" w:hAnsiTheme="minorHAnsi" w:cstheme="minorHAnsi"/>
        </w:rPr>
      </w:pPr>
      <w:r w:rsidRPr="00F52EEF">
        <w:rPr>
          <w:rFonts w:asciiTheme="minorHAnsi" w:hAnsiTheme="minorHAnsi" w:cstheme="minorHAnsi"/>
        </w:rP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23B36D58" w14:textId="77777777" w:rsidTr="00E52AC3">
        <w:tc>
          <w:tcPr>
            <w:tcW w:w="10673" w:type="dxa"/>
            <w:gridSpan w:val="8"/>
            <w:tcBorders>
              <w:bottom w:val="double" w:sz="4" w:space="0" w:color="auto"/>
            </w:tcBorders>
            <w:shd w:val="clear" w:color="auto" w:fill="BDD6EE"/>
          </w:tcPr>
          <w:p w14:paraId="1079977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44A17B70" w14:textId="77777777" w:rsidTr="00E52AC3">
        <w:tc>
          <w:tcPr>
            <w:tcW w:w="3904" w:type="dxa"/>
            <w:tcBorders>
              <w:top w:val="double" w:sz="4" w:space="0" w:color="auto"/>
            </w:tcBorders>
            <w:shd w:val="clear" w:color="auto" w:fill="F7CAAC"/>
          </w:tcPr>
          <w:p w14:paraId="357691A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20BE6E7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Komunikační agentura 4</w:t>
            </w:r>
          </w:p>
        </w:tc>
      </w:tr>
      <w:tr w:rsidR="00F64B71" w:rsidRPr="00F52EEF" w14:paraId="45D6325E" w14:textId="77777777" w:rsidTr="00E52AC3">
        <w:tc>
          <w:tcPr>
            <w:tcW w:w="3904" w:type="dxa"/>
            <w:shd w:val="clear" w:color="auto" w:fill="F7CAAC"/>
          </w:tcPr>
          <w:p w14:paraId="0209633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D2FDB32"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2"/>
            <w:shd w:val="clear" w:color="auto" w:fill="F7CAAC"/>
          </w:tcPr>
          <w:p w14:paraId="6FF8D91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8AC521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6DA5D27C" w14:textId="77777777" w:rsidTr="00E52AC3">
        <w:tc>
          <w:tcPr>
            <w:tcW w:w="3904" w:type="dxa"/>
            <w:shd w:val="clear" w:color="auto" w:fill="F7CAAC"/>
          </w:tcPr>
          <w:p w14:paraId="45571D3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A086B0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26s</w:t>
            </w:r>
          </w:p>
        </w:tc>
        <w:tc>
          <w:tcPr>
            <w:tcW w:w="889" w:type="dxa"/>
            <w:shd w:val="clear" w:color="auto" w:fill="F7CAAC"/>
          </w:tcPr>
          <w:p w14:paraId="6FFE86D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286DE4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5B097E3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163AED1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0004D890" w14:textId="77777777" w:rsidTr="00E52AC3">
        <w:tc>
          <w:tcPr>
            <w:tcW w:w="3904" w:type="dxa"/>
            <w:shd w:val="clear" w:color="auto" w:fill="F7CAAC"/>
          </w:tcPr>
          <w:p w14:paraId="0D88BE0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51F00536"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Principy fungování reklamní agentury</w:t>
            </w:r>
          </w:p>
        </w:tc>
      </w:tr>
      <w:tr w:rsidR="00F64B71" w:rsidRPr="00F52EEF" w14:paraId="5FD1867E" w14:textId="77777777" w:rsidTr="00E52AC3">
        <w:tc>
          <w:tcPr>
            <w:tcW w:w="3904" w:type="dxa"/>
            <w:shd w:val="clear" w:color="auto" w:fill="F7CAAC"/>
          </w:tcPr>
          <w:p w14:paraId="54F4CE0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E90A17C" w14:textId="7DAF4B46" w:rsidR="00F64B71" w:rsidRPr="00F52EEF" w:rsidRDefault="00730352"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ápočet</w:t>
            </w:r>
          </w:p>
        </w:tc>
        <w:tc>
          <w:tcPr>
            <w:tcW w:w="2156" w:type="dxa"/>
            <w:shd w:val="clear" w:color="auto" w:fill="F7CAAC"/>
          </w:tcPr>
          <w:p w14:paraId="1D8FE9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35001926" w14:textId="7E30B987" w:rsidR="00F64B71" w:rsidRPr="00F52EEF" w:rsidRDefault="00730352"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1FBBF00F" w14:textId="77777777" w:rsidTr="00E52AC3">
        <w:tc>
          <w:tcPr>
            <w:tcW w:w="3904" w:type="dxa"/>
            <w:shd w:val="clear" w:color="auto" w:fill="F7CAAC"/>
          </w:tcPr>
          <w:p w14:paraId="042178C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3222396"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C0D09B6" w14:textId="77777777" w:rsidTr="00E52AC3">
        <w:trPr>
          <w:trHeight w:val="554"/>
        </w:trPr>
        <w:tc>
          <w:tcPr>
            <w:tcW w:w="10673" w:type="dxa"/>
            <w:gridSpan w:val="8"/>
            <w:tcBorders>
              <w:top w:val="nil"/>
            </w:tcBorders>
          </w:tcPr>
          <w:p w14:paraId="675ABF5B" w14:textId="77777777" w:rsidR="00FE7C32"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xml:space="preserve">1. </w:t>
            </w:r>
            <w:r w:rsidRPr="00F52EEF">
              <w:rPr>
                <w:rFonts w:asciiTheme="minorHAnsi" w:hAnsiTheme="minorHAnsi" w:cstheme="minorHAnsi"/>
                <w:noProof/>
              </w:rPr>
              <w:t>Aktivní práce v projektovém týmu a splnění všech požadavků, za něž je student v rámci projektu odpovědný</w:t>
            </w:r>
            <w:r>
              <w:rPr>
                <w:rFonts w:asciiTheme="minorHAnsi" w:hAnsiTheme="minorHAnsi" w:cstheme="minorHAnsi"/>
                <w:noProof/>
              </w:rPr>
              <w:t>.</w:t>
            </w:r>
          </w:p>
          <w:p w14:paraId="1F6BF076" w14:textId="77777777" w:rsidR="00FE7C32"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xml:space="preserve">2. </w:t>
            </w:r>
            <w:r w:rsidRPr="00F52EEF">
              <w:rPr>
                <w:rFonts w:asciiTheme="minorHAnsi" w:hAnsiTheme="minorHAnsi" w:cstheme="minorHAnsi"/>
                <w:noProof/>
              </w:rPr>
              <w:t>Včasné odevzdávání požadované práce ke konzultacím a ke schválení (dle podrobného harmonogramu projektu)</w:t>
            </w:r>
            <w:r>
              <w:rPr>
                <w:rFonts w:asciiTheme="minorHAnsi" w:hAnsiTheme="minorHAnsi" w:cstheme="minorHAnsi"/>
                <w:noProof/>
              </w:rPr>
              <w:t>.</w:t>
            </w:r>
          </w:p>
          <w:p w14:paraId="0AF48FA6" w14:textId="77777777" w:rsidR="00FE7C32"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xml:space="preserve">3. </w:t>
            </w:r>
            <w:r w:rsidRPr="00F52EEF">
              <w:rPr>
                <w:rFonts w:asciiTheme="minorHAnsi" w:hAnsiTheme="minorHAnsi" w:cstheme="minorHAnsi"/>
                <w:noProof/>
              </w:rPr>
              <w:t>Pravidelná a komunikace s vedením Komunikační agentury (týká se hlavních vedoucích pozic)</w:t>
            </w:r>
            <w:r>
              <w:rPr>
                <w:rFonts w:asciiTheme="minorHAnsi" w:hAnsiTheme="minorHAnsi" w:cstheme="minorHAnsi"/>
                <w:noProof/>
              </w:rPr>
              <w:t>.</w:t>
            </w:r>
          </w:p>
          <w:p w14:paraId="6337904B" w14:textId="77777777" w:rsidR="00FE7C32"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4.</w:t>
            </w:r>
            <w:r w:rsidRPr="00F52EEF">
              <w:rPr>
                <w:rFonts w:asciiTheme="minorHAnsi" w:hAnsiTheme="minorHAnsi" w:cstheme="minorHAnsi"/>
                <w:noProof/>
              </w:rPr>
              <w:t xml:space="preserve"> Veřejná prezentace o průběhu a výsledcích projektu</w:t>
            </w:r>
            <w:r>
              <w:rPr>
                <w:rFonts w:asciiTheme="minorHAnsi" w:hAnsiTheme="minorHAnsi" w:cstheme="minorHAnsi"/>
                <w:noProof/>
              </w:rPr>
              <w:t>.</w:t>
            </w:r>
          </w:p>
          <w:p w14:paraId="2E23BCC1" w14:textId="65A787E7" w:rsidR="00F64B71"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5.</w:t>
            </w:r>
            <w:r w:rsidRPr="00F52EEF">
              <w:rPr>
                <w:rFonts w:asciiTheme="minorHAnsi" w:hAnsiTheme="minorHAnsi" w:cstheme="minorHAnsi"/>
                <w:noProof/>
              </w:rPr>
              <w:t xml:space="preserve"> U vedoucích složek také pravidelné reportování o výsledcích své činnosti (prostřednictvím newsletteru)</w:t>
            </w:r>
            <w:r>
              <w:rPr>
                <w:rFonts w:asciiTheme="minorHAnsi" w:hAnsiTheme="minorHAnsi" w:cstheme="minorHAnsi"/>
                <w:noProof/>
              </w:rPr>
              <w:t>.</w:t>
            </w:r>
          </w:p>
        </w:tc>
      </w:tr>
      <w:tr w:rsidR="00F64B71" w:rsidRPr="00F52EEF" w14:paraId="39C6BF10" w14:textId="77777777" w:rsidTr="00E52AC3">
        <w:trPr>
          <w:trHeight w:val="197"/>
        </w:trPr>
        <w:tc>
          <w:tcPr>
            <w:tcW w:w="3904" w:type="dxa"/>
            <w:tcBorders>
              <w:top w:val="nil"/>
            </w:tcBorders>
            <w:shd w:val="clear" w:color="auto" w:fill="F7CAAC"/>
          </w:tcPr>
          <w:p w14:paraId="0B3A5D8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5923497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F64B71" w:rsidRPr="00F52EEF" w14:paraId="78897815" w14:textId="77777777" w:rsidTr="00E52AC3">
        <w:trPr>
          <w:trHeight w:val="243"/>
        </w:trPr>
        <w:tc>
          <w:tcPr>
            <w:tcW w:w="3904" w:type="dxa"/>
            <w:tcBorders>
              <w:top w:val="nil"/>
            </w:tcBorders>
            <w:shd w:val="clear" w:color="auto" w:fill="F7CAAC"/>
          </w:tcPr>
          <w:p w14:paraId="189C985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4A8C0430" w14:textId="59E07656" w:rsidR="00F64B71" w:rsidRPr="00F52EEF" w:rsidRDefault="00865103"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1B38DC44" w14:textId="77777777" w:rsidTr="00E52AC3">
        <w:tc>
          <w:tcPr>
            <w:tcW w:w="3904" w:type="dxa"/>
            <w:shd w:val="clear" w:color="auto" w:fill="F7CAAC"/>
          </w:tcPr>
          <w:p w14:paraId="4CD0A4E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7B52314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Josef Kocourek, Ph.D., Mgr. Eva Gartnerová</w:t>
            </w:r>
          </w:p>
        </w:tc>
      </w:tr>
      <w:tr w:rsidR="00F64B71" w:rsidRPr="00F52EEF" w14:paraId="57A636DD" w14:textId="77777777" w:rsidTr="00FE7C32">
        <w:trPr>
          <w:trHeight w:val="70"/>
        </w:trPr>
        <w:tc>
          <w:tcPr>
            <w:tcW w:w="10673" w:type="dxa"/>
            <w:gridSpan w:val="8"/>
            <w:tcBorders>
              <w:top w:val="nil"/>
            </w:tcBorders>
          </w:tcPr>
          <w:p w14:paraId="6F66D92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5B88E50" w14:textId="77777777" w:rsidTr="00E52AC3">
        <w:tc>
          <w:tcPr>
            <w:tcW w:w="3904" w:type="dxa"/>
            <w:shd w:val="clear" w:color="auto" w:fill="F7CAAC"/>
          </w:tcPr>
          <w:p w14:paraId="1E939A0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1F88949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B7441D8" w14:textId="77777777" w:rsidTr="00E52AC3">
        <w:trPr>
          <w:trHeight w:val="2602"/>
        </w:trPr>
        <w:tc>
          <w:tcPr>
            <w:tcW w:w="10673" w:type="dxa"/>
            <w:gridSpan w:val="8"/>
            <w:tcBorders>
              <w:top w:val="nil"/>
              <w:bottom w:val="single" w:sz="12" w:space="0" w:color="auto"/>
            </w:tcBorders>
          </w:tcPr>
          <w:p w14:paraId="3DAF4AF1" w14:textId="77777777" w:rsidR="00F64B71" w:rsidRDefault="00F64B71" w:rsidP="00935F76">
            <w:pPr>
              <w:tabs>
                <w:tab w:val="left" w:pos="567"/>
              </w:tabs>
              <w:jc w:val="both"/>
              <w:rPr>
                <w:del w:id="1925" w:author="Martin Kazík" w:date="2020-01-23T11:23:00Z"/>
                <w:rFonts w:asciiTheme="minorHAnsi" w:hAnsiTheme="minorHAnsi" w:cstheme="minorHAnsi"/>
                <w:noProof/>
              </w:rPr>
            </w:pPr>
            <w:del w:id="1926" w:author="Martin Kazík" w:date="2020-01-23T11:23:00Z">
              <w:r w:rsidRPr="00F52EEF">
                <w:rPr>
                  <w:rFonts w:asciiTheme="minorHAnsi" w:hAnsiTheme="minorHAnsi" w:cstheme="minorHAnsi"/>
                  <w:noProof/>
                </w:rPr>
                <w:delText xml:space="preserve">Cílem předmětu je rozvíjet v praxi teoretické znalosti studentů nabyté v jiných předmětech. Studenti si v nejrůznějších reálných situacích osvojují metodiku projektového řízení a rozvíjejí své organizační schopnosti a komunikační dovednosti (soft skills). Důraz je kladen na komunikaci a týmovou spolupráci. </w:delText>
              </w:r>
            </w:del>
          </w:p>
          <w:p w14:paraId="08DAC2B1" w14:textId="77777777" w:rsidR="00FE7C32" w:rsidRPr="00F52EEF" w:rsidRDefault="00FE7C32" w:rsidP="00935F76">
            <w:pPr>
              <w:tabs>
                <w:tab w:val="left" w:pos="567"/>
              </w:tabs>
              <w:jc w:val="both"/>
              <w:rPr>
                <w:del w:id="1927" w:author="Martin Kazík" w:date="2020-01-23T11:23:00Z"/>
                <w:rFonts w:asciiTheme="minorHAnsi" w:hAnsiTheme="minorHAnsi" w:cstheme="minorHAnsi"/>
                <w:noProof/>
              </w:rPr>
            </w:pPr>
          </w:p>
          <w:p w14:paraId="6ADDB0FA" w14:textId="77777777" w:rsidR="00FE7C32" w:rsidRPr="00FE7C32" w:rsidRDefault="00FE7C32" w:rsidP="00935F76">
            <w:pPr>
              <w:tabs>
                <w:tab w:val="left" w:pos="567"/>
              </w:tabs>
              <w:jc w:val="both"/>
              <w:rPr>
                <w:rFonts w:asciiTheme="minorHAnsi" w:hAnsiTheme="minorHAnsi" w:cstheme="minorHAnsi"/>
                <w:b/>
              </w:rPr>
            </w:pPr>
            <w:r>
              <w:rPr>
                <w:rFonts w:asciiTheme="minorHAnsi" w:hAnsiTheme="minorHAnsi" w:cstheme="minorHAnsi"/>
                <w:b/>
              </w:rPr>
              <w:t>Přínos předmětu:</w:t>
            </w:r>
          </w:p>
          <w:p w14:paraId="55DB5EC8" w14:textId="77777777" w:rsidR="00FE7C32"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a</w:t>
            </w:r>
            <w:r w:rsidRPr="00F52EEF">
              <w:rPr>
                <w:rFonts w:asciiTheme="minorHAnsi" w:hAnsiTheme="minorHAnsi" w:cstheme="minorHAnsi"/>
                <w:noProof/>
              </w:rPr>
              <w:t>plikace teoretických znalostí nabytých v jiných předmětech v</w:t>
            </w:r>
            <w:r>
              <w:rPr>
                <w:rFonts w:asciiTheme="minorHAnsi" w:hAnsiTheme="minorHAnsi" w:cstheme="minorHAnsi"/>
                <w:noProof/>
              </w:rPr>
              <w:t> </w:t>
            </w:r>
            <w:r w:rsidRPr="00F52EEF">
              <w:rPr>
                <w:rFonts w:asciiTheme="minorHAnsi" w:hAnsiTheme="minorHAnsi" w:cstheme="minorHAnsi"/>
                <w:noProof/>
              </w:rPr>
              <w:t>praxi</w:t>
            </w:r>
            <w:r>
              <w:rPr>
                <w:rFonts w:asciiTheme="minorHAnsi" w:hAnsiTheme="minorHAnsi" w:cstheme="minorHAnsi"/>
                <w:noProof/>
              </w:rPr>
              <w:t>;</w:t>
            </w:r>
          </w:p>
          <w:p w14:paraId="5BCFF127" w14:textId="47561DF9" w:rsidR="00FE7C32" w:rsidRPr="00F52EEF" w:rsidRDefault="00FE7C32" w:rsidP="00935F76">
            <w:pPr>
              <w:tabs>
                <w:tab w:val="left" w:pos="567"/>
              </w:tabs>
              <w:jc w:val="both"/>
              <w:rPr>
                <w:rFonts w:asciiTheme="minorHAnsi" w:hAnsiTheme="minorHAnsi" w:cstheme="minorHAnsi"/>
                <w:noProof/>
              </w:rPr>
            </w:pPr>
            <w:r>
              <w:rPr>
                <w:rFonts w:asciiTheme="minorHAnsi" w:hAnsiTheme="minorHAnsi" w:cstheme="minorHAnsi"/>
                <w:noProof/>
              </w:rPr>
              <w:t>- m</w:t>
            </w:r>
            <w:r w:rsidRPr="00F52EEF">
              <w:rPr>
                <w:rFonts w:asciiTheme="minorHAnsi" w:hAnsiTheme="minorHAnsi" w:cstheme="minorHAnsi"/>
                <w:noProof/>
              </w:rPr>
              <w:t>ezioborová spolupráce studentů výtvarných oborů a marketingov</w:t>
            </w:r>
            <w:ins w:id="1928" w:author="Radim Bačuvčík" w:date="2020-02-06T09:55:00Z">
              <w:r w:rsidR="00165381">
                <w:rPr>
                  <w:rFonts w:asciiTheme="minorHAnsi" w:hAnsiTheme="minorHAnsi" w:cstheme="minorHAnsi"/>
                  <w:noProof/>
                </w:rPr>
                <w:t>é</w:t>
              </w:r>
            </w:ins>
            <w:del w:id="1929" w:author="Radim Bačuvčík" w:date="2020-02-06T09:55:00Z">
              <w:r w:rsidRPr="00F52EEF" w:rsidDel="00165381">
                <w:rPr>
                  <w:rFonts w:asciiTheme="minorHAnsi" w:hAnsiTheme="minorHAnsi" w:cstheme="minorHAnsi"/>
                  <w:noProof/>
                </w:rPr>
                <w:delText>ých</w:delText>
              </w:r>
            </w:del>
            <w:r w:rsidRPr="00F52EEF">
              <w:rPr>
                <w:rFonts w:asciiTheme="minorHAnsi" w:hAnsiTheme="minorHAnsi" w:cstheme="minorHAnsi"/>
                <w:noProof/>
              </w:rPr>
              <w:t xml:space="preserve"> komunikac</w:t>
            </w:r>
            <w:ins w:id="1930" w:author="Radim Bačuvčík" w:date="2020-02-06T09:56:00Z">
              <w:r w:rsidR="00165381">
                <w:rPr>
                  <w:rFonts w:asciiTheme="minorHAnsi" w:hAnsiTheme="minorHAnsi" w:cstheme="minorHAnsi"/>
                  <w:noProof/>
                </w:rPr>
                <w:t>e</w:t>
              </w:r>
            </w:ins>
            <w:del w:id="1931" w:author="Radim Bačuvčík" w:date="2020-02-06T09:56:00Z">
              <w:r w:rsidRPr="00F52EEF" w:rsidDel="00165381">
                <w:rPr>
                  <w:rFonts w:asciiTheme="minorHAnsi" w:hAnsiTheme="minorHAnsi" w:cstheme="minorHAnsi"/>
                  <w:noProof/>
                </w:rPr>
                <w:delText>í</w:delText>
              </w:r>
            </w:del>
            <w:r>
              <w:rPr>
                <w:rFonts w:asciiTheme="minorHAnsi" w:hAnsiTheme="minorHAnsi" w:cstheme="minorHAnsi"/>
                <w:noProof/>
              </w:rPr>
              <w:t>;</w:t>
            </w:r>
          </w:p>
          <w:p w14:paraId="222A5D77" w14:textId="331BBF74" w:rsidR="000A5FF2" w:rsidRDefault="000A5FF2" w:rsidP="00935F76">
            <w:pPr>
              <w:tabs>
                <w:tab w:val="left" w:pos="567"/>
              </w:tabs>
              <w:jc w:val="both"/>
              <w:rPr>
                <w:rFonts w:asciiTheme="minorHAnsi" w:hAnsiTheme="minorHAnsi" w:cstheme="minorHAnsi"/>
                <w:noProof/>
              </w:rPr>
            </w:pPr>
            <w:r>
              <w:rPr>
                <w:rFonts w:asciiTheme="minorHAnsi" w:hAnsiTheme="minorHAnsi" w:cstheme="minorHAnsi"/>
                <w:noProof/>
              </w:rPr>
              <w:t>- realizace celého projektu, který je připravován celý akademický rok;</w:t>
            </w:r>
          </w:p>
          <w:p w14:paraId="7B66A27B" w14:textId="095E0557"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noProof/>
              </w:rPr>
              <w:t xml:space="preserve">- </w:t>
            </w:r>
            <w:r w:rsidR="000A5FF2">
              <w:rPr>
                <w:rFonts w:asciiTheme="minorHAnsi" w:hAnsiTheme="minorHAnsi" w:cstheme="minorHAnsi"/>
                <w:noProof/>
              </w:rPr>
              <w:t>zpracování závěrečných zpráv, vyhodnocení projektu, jeho přínosu a doporučení do dalších ročníků.</w:t>
            </w:r>
          </w:p>
        </w:tc>
      </w:tr>
      <w:tr w:rsidR="00F64B71" w:rsidRPr="00F52EEF" w14:paraId="77BDF6DC" w14:textId="77777777" w:rsidTr="00E52AC3">
        <w:trPr>
          <w:trHeight w:val="265"/>
        </w:trPr>
        <w:tc>
          <w:tcPr>
            <w:tcW w:w="4471" w:type="dxa"/>
            <w:gridSpan w:val="2"/>
            <w:tcBorders>
              <w:top w:val="nil"/>
            </w:tcBorders>
            <w:shd w:val="clear" w:color="auto" w:fill="F7CAAC"/>
          </w:tcPr>
          <w:p w14:paraId="260ECA5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20765C4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5276042" w14:textId="77777777" w:rsidTr="00E52AC3">
        <w:trPr>
          <w:trHeight w:val="1497"/>
        </w:trPr>
        <w:tc>
          <w:tcPr>
            <w:tcW w:w="10673" w:type="dxa"/>
            <w:gridSpan w:val="8"/>
            <w:tcBorders>
              <w:top w:val="nil"/>
            </w:tcBorders>
          </w:tcPr>
          <w:p w14:paraId="4DB4608A" w14:textId="73A553CF" w:rsidR="00F64B71" w:rsidRDefault="00F64B71" w:rsidP="00935F76">
            <w:pPr>
              <w:tabs>
                <w:tab w:val="left" w:pos="567"/>
              </w:tabs>
              <w:jc w:val="both"/>
              <w:rPr>
                <w:ins w:id="1932" w:author="FMK" w:date="2020-02-02T11:59:00Z"/>
                <w:rFonts w:asciiTheme="minorHAnsi" w:hAnsiTheme="minorHAnsi" w:cstheme="minorHAnsi"/>
                <w:b/>
                <w:noProof/>
              </w:rPr>
            </w:pPr>
            <w:r w:rsidRPr="00FE7C32">
              <w:rPr>
                <w:rFonts w:asciiTheme="minorHAnsi" w:hAnsiTheme="minorHAnsi" w:cstheme="minorHAnsi"/>
                <w:b/>
                <w:noProof/>
              </w:rPr>
              <w:t>Povinná literatura:</w:t>
            </w:r>
          </w:p>
          <w:p w14:paraId="6ED66F29" w14:textId="77777777" w:rsidR="00BF6A68" w:rsidRDefault="00BF6A68" w:rsidP="00BF6A68">
            <w:pPr>
              <w:tabs>
                <w:tab w:val="left" w:pos="567"/>
              </w:tabs>
              <w:jc w:val="both"/>
              <w:rPr>
                <w:ins w:id="1933" w:author="FMK" w:date="2020-02-02T11:59:00Z"/>
                <w:rFonts w:asciiTheme="minorHAnsi" w:hAnsiTheme="minorHAnsi"/>
                <w:color w:val="FF0000"/>
              </w:rPr>
            </w:pPr>
            <w:ins w:id="1934" w:author="FMK" w:date="2020-02-02T11:59:00Z">
              <w:r w:rsidRPr="00456B09">
                <w:rPr>
                  <w:rFonts w:asciiTheme="minorHAnsi" w:hAnsiTheme="minorHAnsi"/>
                  <w:color w:val="FF0000"/>
                </w:rPr>
                <w:t>KERZNER, Harold.</w:t>
              </w:r>
              <w:r>
                <w:rPr>
                  <w:rFonts w:asciiTheme="minorHAnsi" w:hAnsiTheme="minorHAnsi"/>
                  <w:color w:val="FF0000"/>
                </w:rPr>
                <w:t xml:space="preserve"> 2013.</w:t>
              </w:r>
              <w:r w:rsidRPr="00456B09">
                <w:rPr>
                  <w:rFonts w:asciiTheme="minorHAnsi" w:hAnsiTheme="minorHAnsi"/>
                  <w:color w:val="FF0000"/>
                </w:rPr>
                <w:t xml:space="preserve"> </w:t>
              </w:r>
              <w:r w:rsidRPr="00D835FA">
                <w:rPr>
                  <w:rFonts w:asciiTheme="minorHAnsi" w:hAnsiTheme="minorHAnsi"/>
                  <w:i/>
                  <w:color w:val="FF0000"/>
                </w:rPr>
                <w:t>Project management: a systems approach to planning, scheduling, and controlling.</w:t>
              </w:r>
              <w:r w:rsidRPr="00456B09">
                <w:rPr>
                  <w:rFonts w:asciiTheme="minorHAnsi" w:hAnsiTheme="minorHAnsi"/>
                  <w:color w:val="FF0000"/>
                </w:rPr>
                <w:t xml:space="preserve"> 11th ed. Hoboken, New Jersey: </w:t>
              </w:r>
              <w:r>
                <w:rPr>
                  <w:rFonts w:asciiTheme="minorHAnsi" w:hAnsiTheme="minorHAnsi"/>
                  <w:color w:val="FF0000"/>
                </w:rPr>
                <w:t>John Wiley</w:t>
              </w:r>
              <w:r w:rsidRPr="00456B09">
                <w:rPr>
                  <w:rFonts w:asciiTheme="minorHAnsi" w:hAnsiTheme="minorHAnsi"/>
                  <w:color w:val="FF0000"/>
                </w:rPr>
                <w:t>. ISBN 9781118022276.</w:t>
              </w:r>
            </w:ins>
          </w:p>
          <w:p w14:paraId="33736D9C" w14:textId="77777777" w:rsidR="00BF6A68" w:rsidRPr="00D835FA" w:rsidRDefault="00BF6A68" w:rsidP="00BF6A68">
            <w:pPr>
              <w:tabs>
                <w:tab w:val="left" w:pos="567"/>
              </w:tabs>
              <w:jc w:val="both"/>
              <w:rPr>
                <w:ins w:id="1935" w:author="FMK" w:date="2020-02-02T11:59:00Z"/>
                <w:rFonts w:asciiTheme="minorHAnsi" w:hAnsiTheme="minorHAnsi"/>
                <w:color w:val="FF0000"/>
              </w:rPr>
            </w:pPr>
          </w:p>
          <w:p w14:paraId="6E40BAEF" w14:textId="77777777" w:rsidR="00BF6A68" w:rsidRDefault="00BF6A68" w:rsidP="00BF6A68">
            <w:pPr>
              <w:tabs>
                <w:tab w:val="left" w:pos="567"/>
              </w:tabs>
              <w:jc w:val="both"/>
              <w:rPr>
                <w:ins w:id="1936" w:author="FMK" w:date="2020-02-02T11:59:00Z"/>
                <w:rFonts w:asciiTheme="minorHAnsi" w:hAnsiTheme="minorHAnsi"/>
                <w:color w:val="FF0000"/>
              </w:rPr>
            </w:pPr>
            <w:ins w:id="1937" w:author="FMK" w:date="2020-02-02T11:59:00Z">
              <w:r w:rsidRPr="00456B09">
                <w:rPr>
                  <w:rFonts w:asciiTheme="minorHAnsi" w:hAnsiTheme="minorHAnsi"/>
                  <w:color w:val="FF0000"/>
                </w:rPr>
                <w:t>YOUNG, Miles.</w:t>
              </w:r>
              <w:r>
                <w:rPr>
                  <w:rFonts w:asciiTheme="minorHAnsi" w:hAnsiTheme="minorHAnsi"/>
                  <w:color w:val="FF0000"/>
                </w:rPr>
                <w:t xml:space="preserve"> 2018.</w:t>
              </w:r>
              <w:r w:rsidRPr="00456B09">
                <w:rPr>
                  <w:rFonts w:asciiTheme="minorHAnsi" w:hAnsiTheme="minorHAnsi"/>
                  <w:color w:val="FF0000"/>
                </w:rPr>
                <w:t xml:space="preserve"> </w:t>
              </w:r>
              <w:r w:rsidRPr="00D835FA">
                <w:rPr>
                  <w:rFonts w:asciiTheme="minorHAnsi" w:hAnsiTheme="minorHAnsi"/>
                  <w:i/>
                  <w:color w:val="FF0000"/>
                </w:rPr>
                <w:t>Ogilvy o reklamě v digitálním věku.</w:t>
              </w:r>
              <w:r w:rsidRPr="00456B09">
                <w:rPr>
                  <w:rFonts w:asciiTheme="minorHAnsi" w:hAnsiTheme="minorHAnsi"/>
                  <w:color w:val="FF0000"/>
                </w:rPr>
                <w:t xml:space="preserve"> P</w:t>
              </w:r>
              <w:r>
                <w:rPr>
                  <w:rFonts w:asciiTheme="minorHAnsi" w:hAnsiTheme="minorHAnsi"/>
                  <w:color w:val="FF0000"/>
                </w:rPr>
                <w:t>raha: Svojtka &amp; Co</w:t>
              </w:r>
              <w:r w:rsidRPr="00456B09">
                <w:rPr>
                  <w:rFonts w:asciiTheme="minorHAnsi" w:hAnsiTheme="minorHAnsi"/>
                  <w:color w:val="FF0000"/>
                </w:rPr>
                <w:t>. ISBN 9788025621592.</w:t>
              </w:r>
            </w:ins>
          </w:p>
          <w:p w14:paraId="445044AE" w14:textId="77777777" w:rsidR="00BF6A68" w:rsidRPr="00D835FA" w:rsidRDefault="00BF6A68" w:rsidP="00BF6A68">
            <w:pPr>
              <w:tabs>
                <w:tab w:val="left" w:pos="567"/>
              </w:tabs>
              <w:jc w:val="both"/>
              <w:rPr>
                <w:ins w:id="1938" w:author="FMK" w:date="2020-02-02T11:59:00Z"/>
                <w:rFonts w:asciiTheme="minorHAnsi" w:hAnsiTheme="minorHAnsi"/>
                <w:color w:val="FF0000"/>
              </w:rPr>
            </w:pPr>
          </w:p>
          <w:p w14:paraId="5667A9BE" w14:textId="77777777" w:rsidR="00BF6A68" w:rsidRDefault="00BF6A68" w:rsidP="00BF6A68">
            <w:pPr>
              <w:tabs>
                <w:tab w:val="left" w:pos="567"/>
              </w:tabs>
              <w:jc w:val="both"/>
              <w:rPr>
                <w:ins w:id="1939" w:author="FMK" w:date="2020-02-02T11:59:00Z"/>
                <w:rFonts w:asciiTheme="minorHAnsi" w:hAnsiTheme="minorHAnsi"/>
                <w:color w:val="FF0000"/>
              </w:rPr>
            </w:pPr>
            <w:ins w:id="1940" w:author="FMK" w:date="2020-02-02T11:59:00Z">
              <w:r w:rsidRPr="00456B09">
                <w:rPr>
                  <w:rFonts w:asciiTheme="minorHAnsi" w:hAnsiTheme="minorHAnsi"/>
                  <w:color w:val="FF0000"/>
                </w:rPr>
                <w:t xml:space="preserve">PINTO, Jeffrey K. </w:t>
              </w:r>
              <w:r>
                <w:rPr>
                  <w:rFonts w:asciiTheme="minorHAnsi" w:hAnsiTheme="minorHAnsi"/>
                  <w:color w:val="FF0000"/>
                </w:rPr>
                <w:t xml:space="preserve">2016. </w:t>
              </w:r>
              <w:r w:rsidRPr="00D835FA">
                <w:rPr>
                  <w:rFonts w:asciiTheme="minorHAnsi" w:hAnsiTheme="minorHAnsi"/>
                  <w:i/>
                  <w:color w:val="FF0000"/>
                </w:rPr>
                <w:t>Project management: achieving competitive advantage</w:t>
              </w:r>
              <w:r w:rsidRPr="00456B09">
                <w:rPr>
                  <w:rFonts w:asciiTheme="minorHAnsi" w:hAnsiTheme="minorHAnsi"/>
                  <w:color w:val="FF0000"/>
                </w:rPr>
                <w:t>. Fourth edition</w:t>
              </w:r>
              <w:r>
                <w:rPr>
                  <w:rFonts w:asciiTheme="minorHAnsi" w:hAnsiTheme="minorHAnsi"/>
                  <w:color w:val="FF0000"/>
                </w:rPr>
                <w:t>. Boston: Pearson</w:t>
              </w:r>
              <w:r w:rsidRPr="00456B09">
                <w:rPr>
                  <w:rFonts w:asciiTheme="minorHAnsi" w:hAnsiTheme="minorHAnsi"/>
                  <w:color w:val="FF0000"/>
                </w:rPr>
                <w:t>. ISBN 9781292094793.</w:t>
              </w:r>
            </w:ins>
          </w:p>
          <w:p w14:paraId="61E7B264" w14:textId="77777777" w:rsidR="00BF6A68" w:rsidRPr="00D835FA" w:rsidRDefault="00BF6A68" w:rsidP="00BF6A68">
            <w:pPr>
              <w:tabs>
                <w:tab w:val="left" w:pos="567"/>
              </w:tabs>
              <w:jc w:val="both"/>
              <w:rPr>
                <w:ins w:id="1941" w:author="FMK" w:date="2020-02-02T11:59:00Z"/>
                <w:rFonts w:asciiTheme="minorHAnsi" w:hAnsiTheme="minorHAnsi"/>
                <w:color w:val="FF0000"/>
              </w:rPr>
            </w:pPr>
          </w:p>
          <w:p w14:paraId="10B39467" w14:textId="77777777" w:rsidR="00BF6A68" w:rsidRDefault="00BF6A68" w:rsidP="00BF6A68">
            <w:pPr>
              <w:tabs>
                <w:tab w:val="left" w:pos="567"/>
              </w:tabs>
              <w:jc w:val="both"/>
              <w:rPr>
                <w:ins w:id="1942" w:author="FMK" w:date="2020-02-02T11:59:00Z"/>
                <w:rFonts w:asciiTheme="minorHAnsi" w:hAnsiTheme="minorHAnsi"/>
                <w:color w:val="FF0000"/>
              </w:rPr>
            </w:pPr>
            <w:ins w:id="1943" w:author="FMK" w:date="2020-02-02T11:59:00Z">
              <w:r w:rsidRPr="00211738">
                <w:rPr>
                  <w:rFonts w:asciiTheme="minorHAnsi" w:hAnsiTheme="minorHAnsi"/>
                  <w:color w:val="FF0000"/>
                </w:rPr>
                <w:t>GRUBER, David.</w:t>
              </w:r>
              <w:r>
                <w:rPr>
                  <w:rFonts w:asciiTheme="minorHAnsi" w:hAnsiTheme="minorHAnsi"/>
                  <w:color w:val="FF0000"/>
                </w:rPr>
                <w:t xml:space="preserve"> 2017.</w:t>
              </w:r>
              <w:r w:rsidRPr="00211738">
                <w:rPr>
                  <w:rFonts w:asciiTheme="minorHAnsi" w:hAnsiTheme="minorHAnsi"/>
                  <w:color w:val="FF0000"/>
                </w:rPr>
                <w:t xml:space="preserve"> </w:t>
              </w:r>
              <w:r w:rsidRPr="00D835FA">
                <w:rPr>
                  <w:rFonts w:asciiTheme="minorHAnsi" w:hAnsiTheme="minorHAnsi"/>
                  <w:i/>
                  <w:color w:val="FF0000"/>
                </w:rPr>
                <w:t>Time management: prokrastinace, konflikty, porady, vyjednávání, emaily, mobily, angličtina.</w:t>
              </w:r>
              <w:r w:rsidRPr="00211738">
                <w:rPr>
                  <w:rFonts w:asciiTheme="minorHAnsi" w:hAnsiTheme="minorHAnsi"/>
                  <w:color w:val="FF0000"/>
                </w:rPr>
                <w:t xml:space="preserve"> 4. aktualizované a rozšířené vydání. Prah</w:t>
              </w:r>
              <w:r>
                <w:rPr>
                  <w:rFonts w:asciiTheme="minorHAnsi" w:hAnsiTheme="minorHAnsi"/>
                  <w:color w:val="FF0000"/>
                </w:rPr>
                <w:t>a: Management Press</w:t>
              </w:r>
              <w:r w:rsidRPr="00211738">
                <w:rPr>
                  <w:rFonts w:asciiTheme="minorHAnsi" w:hAnsiTheme="minorHAnsi"/>
                  <w:color w:val="FF0000"/>
                </w:rPr>
                <w:t>. ISBN 9788072614806.</w:t>
              </w:r>
            </w:ins>
          </w:p>
          <w:p w14:paraId="5450E060" w14:textId="77777777" w:rsidR="00BF6A68" w:rsidRPr="00D835FA" w:rsidRDefault="00BF6A68" w:rsidP="00BF6A68">
            <w:pPr>
              <w:tabs>
                <w:tab w:val="left" w:pos="567"/>
              </w:tabs>
              <w:jc w:val="both"/>
              <w:rPr>
                <w:ins w:id="1944" w:author="FMK" w:date="2020-02-02T11:59:00Z"/>
                <w:rFonts w:asciiTheme="minorHAnsi" w:hAnsiTheme="minorHAnsi"/>
                <w:color w:val="FF0000"/>
              </w:rPr>
            </w:pPr>
          </w:p>
          <w:p w14:paraId="3DBC9C1D" w14:textId="77777777" w:rsidR="00BF6A68" w:rsidRDefault="00BF6A68" w:rsidP="00BF6A68">
            <w:pPr>
              <w:tabs>
                <w:tab w:val="left" w:pos="567"/>
              </w:tabs>
              <w:jc w:val="both"/>
              <w:rPr>
                <w:ins w:id="1945" w:author="FMK" w:date="2020-02-02T11:59:00Z"/>
                <w:rFonts w:asciiTheme="minorHAnsi" w:hAnsiTheme="minorHAnsi"/>
                <w:color w:val="FF0000"/>
              </w:rPr>
            </w:pPr>
            <w:ins w:id="1946" w:author="FMK" w:date="2020-02-02T11:59:00Z">
              <w:r w:rsidRPr="00211738">
                <w:rPr>
                  <w:rFonts w:asciiTheme="minorHAnsi" w:hAnsiTheme="minorHAnsi"/>
                  <w:color w:val="FF0000"/>
                </w:rPr>
                <w:t>KŘIVÁNEK, Mirko.</w:t>
              </w:r>
              <w:r>
                <w:rPr>
                  <w:rFonts w:asciiTheme="minorHAnsi" w:hAnsiTheme="minorHAnsi"/>
                  <w:color w:val="FF0000"/>
                </w:rPr>
                <w:t xml:space="preserve"> 2019.</w:t>
              </w:r>
              <w:r w:rsidRPr="00211738">
                <w:rPr>
                  <w:rFonts w:asciiTheme="minorHAnsi" w:hAnsiTheme="minorHAnsi"/>
                  <w:color w:val="FF0000"/>
                </w:rPr>
                <w:t xml:space="preserve"> </w:t>
              </w:r>
              <w:r w:rsidRPr="00D835FA">
                <w:rPr>
                  <w:rFonts w:asciiTheme="minorHAnsi" w:hAnsiTheme="minorHAnsi"/>
                  <w:i/>
                  <w:color w:val="FF0000"/>
                </w:rPr>
                <w:t>Dynamické vedení a řízení projektů: systémovým myšlením k úspěšným projektům.</w:t>
              </w:r>
              <w:r w:rsidRPr="00211738">
                <w:rPr>
                  <w:rFonts w:asciiTheme="minorHAnsi" w:hAnsiTheme="minorHAnsi"/>
                  <w:color w:val="FF0000"/>
                </w:rPr>
                <w:t xml:space="preserve"> Pr</w:t>
              </w:r>
              <w:r>
                <w:rPr>
                  <w:rFonts w:asciiTheme="minorHAnsi" w:hAnsiTheme="minorHAnsi"/>
                  <w:color w:val="FF0000"/>
                </w:rPr>
                <w:t>aha: Grada</w:t>
              </w:r>
              <w:r w:rsidRPr="00211738">
                <w:rPr>
                  <w:rFonts w:asciiTheme="minorHAnsi" w:hAnsiTheme="minorHAnsi"/>
                  <w:color w:val="FF0000"/>
                </w:rPr>
                <w:t>. ISBN 9788027104086.</w:t>
              </w:r>
            </w:ins>
          </w:p>
          <w:p w14:paraId="07BDEB31" w14:textId="77777777" w:rsidR="00BF6A68" w:rsidRPr="00D835FA" w:rsidRDefault="00BF6A68" w:rsidP="00BF6A68">
            <w:pPr>
              <w:tabs>
                <w:tab w:val="left" w:pos="567"/>
              </w:tabs>
              <w:jc w:val="both"/>
              <w:rPr>
                <w:ins w:id="1947" w:author="FMK" w:date="2020-02-02T11:59:00Z"/>
                <w:rFonts w:asciiTheme="minorHAnsi" w:hAnsiTheme="minorHAnsi"/>
                <w:color w:val="FF0000"/>
              </w:rPr>
            </w:pPr>
          </w:p>
          <w:p w14:paraId="1BF4646F" w14:textId="77777777" w:rsidR="00BF6A68" w:rsidRDefault="00BF6A68" w:rsidP="00BF6A68">
            <w:pPr>
              <w:tabs>
                <w:tab w:val="left" w:pos="567"/>
              </w:tabs>
              <w:jc w:val="both"/>
              <w:rPr>
                <w:ins w:id="1948" w:author="FMK" w:date="2020-02-02T11:59:00Z"/>
                <w:rFonts w:asciiTheme="minorHAnsi" w:hAnsiTheme="minorHAnsi"/>
                <w:color w:val="FF0000"/>
              </w:rPr>
            </w:pPr>
            <w:ins w:id="1949" w:author="FMK" w:date="2020-02-02T11:59:00Z">
              <w:r w:rsidRPr="00456B09">
                <w:rPr>
                  <w:rFonts w:asciiTheme="minorHAnsi" w:hAnsiTheme="minorHAnsi"/>
                  <w:color w:val="FF0000"/>
                </w:rPr>
                <w:t>LARSON, Erik W. a Clifford F. GRAY.</w:t>
              </w:r>
              <w:r>
                <w:rPr>
                  <w:rFonts w:asciiTheme="minorHAnsi" w:hAnsiTheme="minorHAnsi"/>
                  <w:color w:val="FF0000"/>
                </w:rPr>
                <w:t xml:space="preserve"> 2018.</w:t>
              </w:r>
              <w:r w:rsidRPr="00456B09">
                <w:rPr>
                  <w:rFonts w:asciiTheme="minorHAnsi" w:hAnsiTheme="minorHAnsi"/>
                  <w:color w:val="FF0000"/>
                </w:rPr>
                <w:t xml:space="preserve"> </w:t>
              </w:r>
              <w:r w:rsidRPr="00D835FA">
                <w:rPr>
                  <w:rFonts w:asciiTheme="minorHAnsi" w:hAnsiTheme="minorHAnsi"/>
                  <w:i/>
                  <w:color w:val="FF0000"/>
                </w:rPr>
                <w:t>Project management: the managerial process.</w:t>
              </w:r>
              <w:r w:rsidRPr="00456B09">
                <w:rPr>
                  <w:rFonts w:asciiTheme="minorHAnsi" w:hAnsiTheme="minorHAnsi"/>
                  <w:color w:val="FF0000"/>
                </w:rPr>
                <w:t xml:space="preserve"> Seventh edition. New York: McGraw-Hil</w:t>
              </w:r>
              <w:r>
                <w:rPr>
                  <w:rFonts w:asciiTheme="minorHAnsi" w:hAnsiTheme="minorHAnsi"/>
                  <w:color w:val="FF0000"/>
                </w:rPr>
                <w:t>l Education</w:t>
              </w:r>
              <w:r w:rsidRPr="00456B09">
                <w:rPr>
                  <w:rFonts w:asciiTheme="minorHAnsi" w:hAnsiTheme="minorHAnsi"/>
                  <w:color w:val="FF0000"/>
                </w:rPr>
                <w:t>. ISBN 9781259253874.</w:t>
              </w:r>
            </w:ins>
          </w:p>
          <w:p w14:paraId="09BDC18E" w14:textId="77777777" w:rsidR="00BF6A68" w:rsidRPr="00D835FA" w:rsidRDefault="00BF6A68" w:rsidP="00BF6A68">
            <w:pPr>
              <w:tabs>
                <w:tab w:val="left" w:pos="567"/>
              </w:tabs>
              <w:jc w:val="both"/>
              <w:rPr>
                <w:ins w:id="1950" w:author="FMK" w:date="2020-02-02T11:59:00Z"/>
                <w:rFonts w:asciiTheme="minorHAnsi" w:hAnsiTheme="minorHAnsi"/>
                <w:color w:val="FF0000"/>
              </w:rPr>
            </w:pPr>
          </w:p>
          <w:p w14:paraId="4FB72626" w14:textId="77777777" w:rsidR="00BF6A68" w:rsidRPr="00F52EEF" w:rsidRDefault="00BF6A68" w:rsidP="00BF6A68">
            <w:pPr>
              <w:tabs>
                <w:tab w:val="left" w:pos="567"/>
              </w:tabs>
              <w:jc w:val="both"/>
              <w:rPr>
                <w:ins w:id="1951" w:author="FMK" w:date="2020-02-02T11:59:00Z"/>
                <w:rFonts w:asciiTheme="minorHAnsi" w:hAnsiTheme="minorHAnsi" w:cstheme="minorHAnsi"/>
                <w:noProof/>
              </w:rPr>
            </w:pPr>
          </w:p>
          <w:p w14:paraId="403F572C" w14:textId="77777777" w:rsidR="00BF6A68" w:rsidRPr="00FE7C32" w:rsidRDefault="00BF6A68" w:rsidP="00BF6A68">
            <w:pPr>
              <w:tabs>
                <w:tab w:val="left" w:pos="567"/>
              </w:tabs>
              <w:jc w:val="both"/>
              <w:rPr>
                <w:ins w:id="1952" w:author="FMK" w:date="2020-02-02T11:59:00Z"/>
                <w:rFonts w:asciiTheme="minorHAnsi" w:hAnsiTheme="minorHAnsi" w:cstheme="minorHAnsi"/>
                <w:b/>
                <w:noProof/>
              </w:rPr>
            </w:pPr>
            <w:ins w:id="1953" w:author="FMK" w:date="2020-02-02T11:59:00Z">
              <w:r w:rsidRPr="00FE7C32">
                <w:rPr>
                  <w:rFonts w:asciiTheme="minorHAnsi" w:hAnsiTheme="minorHAnsi" w:cstheme="minorHAnsi"/>
                  <w:b/>
                  <w:noProof/>
                </w:rPr>
                <w:t>Doporučená literatura:</w:t>
              </w:r>
            </w:ins>
          </w:p>
          <w:p w14:paraId="590004E1" w14:textId="77777777" w:rsidR="00BF6A68" w:rsidRDefault="00BF6A68" w:rsidP="00BF6A68">
            <w:pPr>
              <w:tabs>
                <w:tab w:val="left" w:pos="567"/>
              </w:tabs>
              <w:jc w:val="both"/>
              <w:rPr>
                <w:ins w:id="1954" w:author="FMK" w:date="2020-02-02T11:59:00Z"/>
                <w:rFonts w:asciiTheme="minorHAnsi" w:hAnsiTheme="minorHAnsi"/>
                <w:color w:val="FF0000"/>
              </w:rPr>
            </w:pPr>
            <w:ins w:id="1955" w:author="FMK" w:date="2020-02-02T11:59:00Z">
              <w:r w:rsidRPr="00211738">
                <w:rPr>
                  <w:rFonts w:asciiTheme="minorHAnsi" w:hAnsiTheme="minorHAnsi"/>
                  <w:color w:val="FF0000"/>
                </w:rPr>
                <w:t>SVOZILOVÁ, Alena.</w:t>
              </w:r>
              <w:r>
                <w:rPr>
                  <w:rFonts w:asciiTheme="minorHAnsi" w:hAnsiTheme="minorHAnsi"/>
                  <w:color w:val="FF0000"/>
                </w:rPr>
                <w:t xml:space="preserve"> 2016.</w:t>
              </w:r>
              <w:r w:rsidRPr="00211738">
                <w:rPr>
                  <w:rFonts w:asciiTheme="minorHAnsi" w:hAnsiTheme="minorHAnsi"/>
                  <w:color w:val="FF0000"/>
                </w:rPr>
                <w:t xml:space="preserve"> </w:t>
              </w:r>
              <w:r w:rsidRPr="00D835FA">
                <w:rPr>
                  <w:rFonts w:asciiTheme="minorHAnsi" w:hAnsiTheme="minorHAnsi"/>
                  <w:i/>
                  <w:color w:val="FF0000"/>
                </w:rPr>
                <w:t>Projektový management: Systémový přístup k řízení projektů.</w:t>
              </w:r>
              <w:r w:rsidRPr="00211738">
                <w:rPr>
                  <w:rFonts w:asciiTheme="minorHAnsi" w:hAnsiTheme="minorHAnsi"/>
                  <w:color w:val="FF0000"/>
                </w:rPr>
                <w:t xml:space="preserve"> 3., aktualizované a rozšířené vydání. Pr</w:t>
              </w:r>
              <w:r>
                <w:rPr>
                  <w:rFonts w:asciiTheme="minorHAnsi" w:hAnsiTheme="minorHAnsi"/>
                  <w:color w:val="FF0000"/>
                </w:rPr>
                <w:t>aha: Grada.</w:t>
              </w:r>
              <w:r w:rsidRPr="00211738">
                <w:rPr>
                  <w:rFonts w:asciiTheme="minorHAnsi" w:hAnsiTheme="minorHAnsi"/>
                  <w:color w:val="FF0000"/>
                </w:rPr>
                <w:t xml:space="preserve"> ISBN 9788027100750.</w:t>
              </w:r>
            </w:ins>
          </w:p>
          <w:p w14:paraId="70C81A08" w14:textId="77777777" w:rsidR="00BF6A68" w:rsidRPr="00D835FA" w:rsidRDefault="00BF6A68" w:rsidP="00BF6A68">
            <w:pPr>
              <w:tabs>
                <w:tab w:val="left" w:pos="567"/>
              </w:tabs>
              <w:jc w:val="both"/>
              <w:rPr>
                <w:ins w:id="1956" w:author="FMK" w:date="2020-02-02T11:59:00Z"/>
                <w:rFonts w:asciiTheme="minorHAnsi" w:hAnsiTheme="minorHAnsi"/>
                <w:color w:val="FF0000"/>
              </w:rPr>
            </w:pPr>
          </w:p>
          <w:p w14:paraId="479B8D22" w14:textId="77777777" w:rsidR="00BF6A68" w:rsidRDefault="00BF6A68" w:rsidP="00BF6A68">
            <w:pPr>
              <w:tabs>
                <w:tab w:val="left" w:pos="567"/>
              </w:tabs>
              <w:jc w:val="both"/>
              <w:rPr>
                <w:ins w:id="1957" w:author="FMK" w:date="2020-02-02T11:59:00Z"/>
                <w:rFonts w:asciiTheme="minorHAnsi" w:hAnsiTheme="minorHAnsi"/>
                <w:color w:val="FF0000"/>
              </w:rPr>
            </w:pPr>
            <w:ins w:id="1958" w:author="FMK" w:date="2020-02-02T11:59:00Z">
              <w:r w:rsidRPr="00211738">
                <w:rPr>
                  <w:rFonts w:asciiTheme="minorHAnsi" w:hAnsiTheme="minorHAnsi"/>
                  <w:color w:val="FF0000"/>
                </w:rPr>
                <w:t>CARNEY, Brian M. a Isaac GETZ.</w:t>
              </w:r>
              <w:r>
                <w:rPr>
                  <w:rFonts w:asciiTheme="minorHAnsi" w:hAnsiTheme="minorHAnsi"/>
                  <w:color w:val="FF0000"/>
                </w:rPr>
                <w:t xml:space="preserve"> 2013.</w:t>
              </w:r>
              <w:r w:rsidRPr="00211738">
                <w:rPr>
                  <w:rFonts w:asciiTheme="minorHAnsi" w:hAnsiTheme="minorHAnsi"/>
                  <w:color w:val="FF0000"/>
                </w:rPr>
                <w:t xml:space="preserve"> </w:t>
              </w:r>
              <w:r w:rsidRPr="00D835FA">
                <w:rPr>
                  <w:rFonts w:asciiTheme="minorHAnsi" w:hAnsiTheme="minorHAnsi"/>
                  <w:i/>
                  <w:color w:val="FF0000"/>
                </w:rPr>
                <w:t>Svoboda v práci: jak nechat zaměstnance dělat, co chtějí, a tím zvýšit produktivitu, zisk a růst.</w:t>
              </w:r>
              <w:r w:rsidRPr="00211738">
                <w:rPr>
                  <w:rFonts w:asciiTheme="minorHAnsi" w:hAnsiTheme="minorHAnsi"/>
                  <w:color w:val="FF0000"/>
                </w:rPr>
                <w:t xml:space="preserve"> Druhé vydání</w:t>
              </w:r>
              <w:r>
                <w:rPr>
                  <w:rFonts w:asciiTheme="minorHAnsi" w:hAnsiTheme="minorHAnsi"/>
                  <w:color w:val="FF0000"/>
                </w:rPr>
                <w:t>. Praha: PeopleComm</w:t>
              </w:r>
              <w:r w:rsidRPr="00211738">
                <w:rPr>
                  <w:rFonts w:asciiTheme="minorHAnsi" w:hAnsiTheme="minorHAnsi"/>
                  <w:color w:val="FF0000"/>
                </w:rPr>
                <w:t>. ISBN 9788090489073.</w:t>
              </w:r>
            </w:ins>
          </w:p>
          <w:p w14:paraId="288D298E" w14:textId="34FE54C3" w:rsidR="00BF6A68" w:rsidRPr="00FE7C32" w:rsidDel="00BF6A68" w:rsidRDefault="00BF6A68" w:rsidP="00935F76">
            <w:pPr>
              <w:tabs>
                <w:tab w:val="left" w:pos="567"/>
              </w:tabs>
              <w:jc w:val="both"/>
              <w:rPr>
                <w:del w:id="1959" w:author="FMK" w:date="2020-02-02T12:00:00Z"/>
                <w:rFonts w:asciiTheme="minorHAnsi" w:hAnsiTheme="minorHAnsi" w:cstheme="minorHAnsi"/>
                <w:b/>
                <w:noProof/>
              </w:rPr>
            </w:pPr>
          </w:p>
          <w:p w14:paraId="1BE86979" w14:textId="4FDD54D5" w:rsidR="00F64B71" w:rsidRPr="00E13D81" w:rsidDel="00BF6A68" w:rsidRDefault="00F64B71" w:rsidP="00935F76">
            <w:pPr>
              <w:tabs>
                <w:tab w:val="left" w:pos="567"/>
              </w:tabs>
              <w:jc w:val="both"/>
              <w:rPr>
                <w:del w:id="1960" w:author="FMK" w:date="2020-02-02T12:00:00Z"/>
                <w:rFonts w:asciiTheme="minorHAnsi" w:hAnsiTheme="minorHAnsi"/>
                <w:color w:val="FF0000"/>
                <w:rPrChange w:id="1961" w:author="Martin Kazík" w:date="2020-01-23T11:23:00Z">
                  <w:rPr>
                    <w:del w:id="1962" w:author="FMK" w:date="2020-02-02T12:00:00Z"/>
                    <w:rFonts w:asciiTheme="minorHAnsi" w:hAnsiTheme="minorHAnsi"/>
                  </w:rPr>
                </w:rPrChange>
              </w:rPr>
            </w:pPr>
            <w:del w:id="1963" w:author="FMK" w:date="2020-02-02T12:00:00Z">
              <w:r w:rsidRPr="00E13D81" w:rsidDel="00BF6A68">
                <w:rPr>
                  <w:rFonts w:asciiTheme="minorHAnsi" w:hAnsiTheme="minorHAnsi"/>
                  <w:color w:val="FF0000"/>
                  <w:rPrChange w:id="1964" w:author="Martin Kazík" w:date="2020-01-23T11:23:00Z">
                    <w:rPr>
                      <w:rFonts w:asciiTheme="minorHAnsi" w:hAnsiTheme="minorHAnsi"/>
                    </w:rPr>
                  </w:rPrChange>
                </w:rPr>
                <w:delText xml:space="preserve">KERZNER, Harold. 2002. </w:delText>
              </w:r>
              <w:r w:rsidRPr="00E13D81" w:rsidDel="00BF6A68">
                <w:rPr>
                  <w:rFonts w:asciiTheme="minorHAnsi" w:hAnsiTheme="minorHAnsi"/>
                  <w:i/>
                  <w:color w:val="FF0000"/>
                  <w:rPrChange w:id="1965" w:author="Martin Kazík" w:date="2020-01-23T11:23:00Z">
                    <w:rPr>
                      <w:rFonts w:asciiTheme="minorHAnsi" w:hAnsiTheme="minorHAnsi"/>
                      <w:i/>
                    </w:rPr>
                  </w:rPrChange>
                </w:rPr>
                <w:delText>Project management – a system approach to planning, scheduling and controlling.</w:delText>
              </w:r>
              <w:r w:rsidRPr="00E13D81" w:rsidDel="00BF6A68">
                <w:rPr>
                  <w:rFonts w:asciiTheme="minorHAnsi" w:hAnsiTheme="minorHAnsi"/>
                  <w:color w:val="FF0000"/>
                  <w:rPrChange w:id="1966" w:author="Martin Kazík" w:date="2020-01-23T11:23:00Z">
                    <w:rPr>
                      <w:rFonts w:asciiTheme="minorHAnsi" w:hAnsiTheme="minorHAnsi"/>
                    </w:rPr>
                  </w:rPrChange>
                </w:rPr>
                <w:delText xml:space="preserve"> Hoboken: John Eley &amp;Sons. ISBN 0-471-22577-0. </w:delText>
              </w:r>
            </w:del>
          </w:p>
          <w:p w14:paraId="3E230A8B" w14:textId="05D73488" w:rsidR="00F64B71" w:rsidRPr="00E13D81" w:rsidDel="00BF6A68" w:rsidRDefault="00F64B71" w:rsidP="00935F76">
            <w:pPr>
              <w:tabs>
                <w:tab w:val="left" w:pos="567"/>
              </w:tabs>
              <w:jc w:val="both"/>
              <w:rPr>
                <w:del w:id="1967" w:author="FMK" w:date="2020-02-02T12:00:00Z"/>
                <w:rFonts w:asciiTheme="minorHAnsi" w:hAnsiTheme="minorHAnsi"/>
                <w:color w:val="FF0000"/>
                <w:rPrChange w:id="1968" w:author="Martin Kazík" w:date="2020-01-23T11:23:00Z">
                  <w:rPr>
                    <w:del w:id="1969" w:author="FMK" w:date="2020-02-02T12:00:00Z"/>
                    <w:rFonts w:asciiTheme="minorHAnsi" w:hAnsiTheme="minorHAnsi"/>
                  </w:rPr>
                </w:rPrChange>
              </w:rPr>
            </w:pPr>
            <w:commentRangeStart w:id="1970"/>
            <w:del w:id="1971" w:author="FMK" w:date="2020-02-02T12:00:00Z">
              <w:r w:rsidRPr="00E13D81" w:rsidDel="00BF6A68">
                <w:rPr>
                  <w:rFonts w:asciiTheme="minorHAnsi" w:hAnsiTheme="minorHAnsi"/>
                  <w:color w:val="FF0000"/>
                  <w:rPrChange w:id="1972" w:author="Martin Kazík" w:date="2020-01-23T11:23:00Z">
                    <w:rPr>
                      <w:rFonts w:asciiTheme="minorHAnsi" w:hAnsiTheme="minorHAnsi"/>
                    </w:rPr>
                  </w:rPrChange>
                </w:rPr>
                <w:delText xml:space="preserve">OGILVY, David. 1995. </w:delText>
              </w:r>
              <w:r w:rsidRPr="00E13D81" w:rsidDel="00BF6A68">
                <w:rPr>
                  <w:rFonts w:asciiTheme="minorHAnsi" w:hAnsiTheme="minorHAnsi"/>
                  <w:i/>
                  <w:color w:val="FF0000"/>
                  <w:rPrChange w:id="1973" w:author="Martin Kazík" w:date="2020-01-23T11:23:00Z">
                    <w:rPr>
                      <w:rFonts w:asciiTheme="minorHAnsi" w:hAnsiTheme="minorHAnsi"/>
                      <w:i/>
                    </w:rPr>
                  </w:rPrChange>
                </w:rPr>
                <w:delText>Vyznání muže reklamy.</w:delText>
              </w:r>
              <w:r w:rsidRPr="00E13D81" w:rsidDel="00BF6A68">
                <w:rPr>
                  <w:rFonts w:asciiTheme="minorHAnsi" w:hAnsiTheme="minorHAnsi"/>
                  <w:color w:val="FF0000"/>
                  <w:rPrChange w:id="1974" w:author="Martin Kazík" w:date="2020-01-23T11:23:00Z">
                    <w:rPr>
                      <w:rFonts w:asciiTheme="minorHAnsi" w:hAnsiTheme="minorHAnsi"/>
                    </w:rPr>
                  </w:rPrChange>
                </w:rPr>
                <w:delText xml:space="preserve"> Praha: Management Press. ISBN 8085603888.</w:delText>
              </w:r>
            </w:del>
          </w:p>
          <w:p w14:paraId="61584A30" w14:textId="3EACC4AE" w:rsidR="00F64B71" w:rsidRPr="00E13D81" w:rsidDel="00BF6A68" w:rsidRDefault="00F64B71" w:rsidP="00935F76">
            <w:pPr>
              <w:tabs>
                <w:tab w:val="left" w:pos="567"/>
              </w:tabs>
              <w:jc w:val="both"/>
              <w:rPr>
                <w:del w:id="1975" w:author="FMK" w:date="2020-02-02T12:00:00Z"/>
                <w:rFonts w:asciiTheme="minorHAnsi" w:hAnsiTheme="minorHAnsi"/>
                <w:color w:val="FF0000"/>
                <w:rPrChange w:id="1976" w:author="Martin Kazík" w:date="2020-01-23T11:23:00Z">
                  <w:rPr>
                    <w:del w:id="1977" w:author="FMK" w:date="2020-02-02T12:00:00Z"/>
                    <w:rFonts w:asciiTheme="minorHAnsi" w:hAnsiTheme="minorHAnsi"/>
                  </w:rPr>
                </w:rPrChange>
              </w:rPr>
            </w:pPr>
            <w:del w:id="1978" w:author="FMK" w:date="2020-02-02T12:00:00Z">
              <w:r w:rsidRPr="00E13D81" w:rsidDel="00BF6A68">
                <w:rPr>
                  <w:rFonts w:asciiTheme="minorHAnsi" w:hAnsiTheme="minorHAnsi"/>
                  <w:color w:val="FF0000"/>
                  <w:rPrChange w:id="1979" w:author="Martin Kazík" w:date="2020-01-23T11:23:00Z">
                    <w:rPr>
                      <w:rFonts w:asciiTheme="minorHAnsi" w:hAnsiTheme="minorHAnsi"/>
                    </w:rPr>
                  </w:rPrChange>
                </w:rPr>
                <w:delText xml:space="preserve">OGILVY, David. 2007. </w:delText>
              </w:r>
              <w:r w:rsidRPr="00E13D81" w:rsidDel="00BF6A68">
                <w:rPr>
                  <w:rFonts w:asciiTheme="minorHAnsi" w:hAnsiTheme="minorHAnsi"/>
                  <w:i/>
                  <w:color w:val="FF0000"/>
                  <w:rPrChange w:id="1980" w:author="Martin Kazík" w:date="2020-01-23T11:23:00Z">
                    <w:rPr>
                      <w:rFonts w:asciiTheme="minorHAnsi" w:hAnsiTheme="minorHAnsi"/>
                      <w:i/>
                    </w:rPr>
                  </w:rPrChange>
                </w:rPr>
                <w:delText>Ogilvy o reklamě.</w:delText>
              </w:r>
              <w:r w:rsidRPr="00E13D81" w:rsidDel="00BF6A68">
                <w:rPr>
                  <w:rFonts w:asciiTheme="minorHAnsi" w:hAnsiTheme="minorHAnsi"/>
                  <w:color w:val="FF0000"/>
                  <w:rPrChange w:id="1981" w:author="Martin Kazík" w:date="2020-01-23T11:23:00Z">
                    <w:rPr>
                      <w:rFonts w:asciiTheme="minorHAnsi" w:hAnsiTheme="minorHAnsi"/>
                    </w:rPr>
                  </w:rPrChange>
                </w:rPr>
                <w:delText xml:space="preserve"> 4. vyd. Praha: Management Press. Knihovna světového managementu. ISBN 978-80-7261-154-6.</w:delText>
              </w:r>
              <w:commentRangeEnd w:id="1970"/>
              <w:r w:rsidR="00E13D81" w:rsidRPr="00E13D81" w:rsidDel="00BF6A68">
                <w:rPr>
                  <w:rStyle w:val="Odkaznakoment"/>
                  <w:rFonts w:asciiTheme="minorHAnsi" w:eastAsiaTheme="minorHAnsi" w:hAnsiTheme="minorHAnsi" w:cstheme="minorBidi"/>
                  <w:color w:val="FF0000"/>
                  <w:lang w:eastAsia="en-US"/>
                </w:rPr>
                <w:commentReference w:id="1970"/>
              </w:r>
            </w:del>
          </w:p>
          <w:p w14:paraId="13230F86" w14:textId="055B533F" w:rsidR="00F64B71" w:rsidRPr="00E13D81" w:rsidDel="00BF6A68" w:rsidRDefault="00F64B71" w:rsidP="00935F76">
            <w:pPr>
              <w:tabs>
                <w:tab w:val="left" w:pos="567"/>
              </w:tabs>
              <w:jc w:val="both"/>
              <w:rPr>
                <w:del w:id="1982" w:author="FMK" w:date="2020-02-02T12:00:00Z"/>
                <w:rFonts w:asciiTheme="minorHAnsi" w:hAnsiTheme="minorHAnsi"/>
                <w:color w:val="FF0000"/>
                <w:rPrChange w:id="1983" w:author="Martin Kazík" w:date="2020-01-23T11:23:00Z">
                  <w:rPr>
                    <w:del w:id="1984" w:author="FMK" w:date="2020-02-02T12:00:00Z"/>
                    <w:rFonts w:asciiTheme="minorHAnsi" w:hAnsiTheme="minorHAnsi"/>
                  </w:rPr>
                </w:rPrChange>
              </w:rPr>
            </w:pPr>
            <w:del w:id="1985" w:author="FMK" w:date="2020-02-02T12:00:00Z">
              <w:r w:rsidRPr="00E13D81" w:rsidDel="00BF6A68">
                <w:rPr>
                  <w:rFonts w:asciiTheme="minorHAnsi" w:hAnsiTheme="minorHAnsi"/>
                  <w:color w:val="FF0000"/>
                  <w:rPrChange w:id="1986" w:author="Martin Kazík" w:date="2020-01-23T11:23:00Z">
                    <w:rPr>
                      <w:rFonts w:asciiTheme="minorHAnsi" w:hAnsiTheme="minorHAnsi"/>
                    </w:rPr>
                  </w:rPrChange>
                </w:rPr>
                <w:delText xml:space="preserve">PORTNY, Stanley, E. 2007. </w:delText>
              </w:r>
              <w:r w:rsidRPr="00E13D81" w:rsidDel="00BF6A68">
                <w:rPr>
                  <w:rFonts w:asciiTheme="minorHAnsi" w:hAnsiTheme="minorHAnsi"/>
                  <w:i/>
                  <w:color w:val="FF0000"/>
                  <w:rPrChange w:id="1987" w:author="Martin Kazík" w:date="2020-01-23T11:23:00Z">
                    <w:rPr>
                      <w:rFonts w:asciiTheme="minorHAnsi" w:hAnsiTheme="minorHAnsi"/>
                      <w:i/>
                    </w:rPr>
                  </w:rPrChange>
                </w:rPr>
                <w:delText>Project management for dummies</w:delText>
              </w:r>
              <w:r w:rsidRPr="00E13D81" w:rsidDel="00BF6A68">
                <w:rPr>
                  <w:rFonts w:asciiTheme="minorHAnsi" w:hAnsiTheme="minorHAnsi"/>
                  <w:color w:val="FF0000"/>
                  <w:rPrChange w:id="1988" w:author="Martin Kazík" w:date="2020-01-23T11:23:00Z">
                    <w:rPr>
                      <w:rFonts w:asciiTheme="minorHAnsi" w:hAnsiTheme="minorHAnsi"/>
                    </w:rPr>
                  </w:rPrChange>
                </w:rPr>
                <w:delText xml:space="preserve">. Indianapolis, IN: Wiley. ISBN 978-0-470-04923-5. </w:delText>
              </w:r>
            </w:del>
          </w:p>
          <w:p w14:paraId="4317335D" w14:textId="48639F9F" w:rsidR="00F64B71" w:rsidRPr="00E13D81" w:rsidDel="00BF6A68" w:rsidRDefault="00F64B71" w:rsidP="00935F76">
            <w:pPr>
              <w:tabs>
                <w:tab w:val="left" w:pos="567"/>
              </w:tabs>
              <w:jc w:val="both"/>
              <w:rPr>
                <w:del w:id="1989" w:author="FMK" w:date="2020-02-02T12:00:00Z"/>
                <w:rFonts w:asciiTheme="minorHAnsi" w:hAnsiTheme="minorHAnsi"/>
                <w:color w:val="FF0000"/>
                <w:rPrChange w:id="1990" w:author="Martin Kazík" w:date="2020-01-23T11:23:00Z">
                  <w:rPr>
                    <w:del w:id="1991" w:author="FMK" w:date="2020-02-02T12:00:00Z"/>
                    <w:rFonts w:asciiTheme="minorHAnsi" w:hAnsiTheme="minorHAnsi"/>
                  </w:rPr>
                </w:rPrChange>
              </w:rPr>
            </w:pPr>
            <w:del w:id="1992" w:author="FMK" w:date="2020-02-02T12:00:00Z">
              <w:r w:rsidRPr="00E13D81" w:rsidDel="00BF6A68">
                <w:rPr>
                  <w:rFonts w:asciiTheme="minorHAnsi" w:hAnsiTheme="minorHAnsi"/>
                  <w:color w:val="FF0000"/>
                  <w:rPrChange w:id="1993" w:author="Martin Kazík" w:date="2020-01-23T11:23:00Z">
                    <w:rPr>
                      <w:rFonts w:asciiTheme="minorHAnsi" w:hAnsiTheme="minorHAnsi"/>
                    </w:rPr>
                  </w:rPrChange>
                </w:rPr>
                <w:delText xml:space="preserve">GRUBER, David. 2002. </w:delText>
              </w:r>
              <w:r w:rsidRPr="00E13D81" w:rsidDel="00BF6A68">
                <w:rPr>
                  <w:rFonts w:asciiTheme="minorHAnsi" w:hAnsiTheme="minorHAnsi"/>
                  <w:i/>
                  <w:color w:val="FF0000"/>
                  <w:rPrChange w:id="1994" w:author="Martin Kazík" w:date="2020-01-23T11:23:00Z">
                    <w:rPr>
                      <w:rFonts w:asciiTheme="minorHAnsi" w:hAnsiTheme="minorHAnsi"/>
                      <w:i/>
                    </w:rPr>
                  </w:rPrChange>
                </w:rPr>
                <w:delText>Time management.</w:delText>
              </w:r>
              <w:r w:rsidRPr="00E13D81" w:rsidDel="00BF6A68">
                <w:rPr>
                  <w:rFonts w:asciiTheme="minorHAnsi" w:hAnsiTheme="minorHAnsi"/>
                  <w:color w:val="FF0000"/>
                  <w:rPrChange w:id="1995" w:author="Martin Kazík" w:date="2020-01-23T11:23:00Z">
                    <w:rPr>
                      <w:rFonts w:asciiTheme="minorHAnsi" w:hAnsiTheme="minorHAnsi"/>
                    </w:rPr>
                  </w:rPrChange>
                </w:rPr>
                <w:delText xml:space="preserve"> Praha: Management Press. ISBN 80-7261-065-1. </w:delText>
              </w:r>
            </w:del>
          </w:p>
          <w:p w14:paraId="6C1A4CA7" w14:textId="195D12D0" w:rsidR="00F64B71" w:rsidRPr="00E13D81" w:rsidDel="00BF6A68" w:rsidRDefault="00F64B71" w:rsidP="00935F76">
            <w:pPr>
              <w:tabs>
                <w:tab w:val="left" w:pos="567"/>
              </w:tabs>
              <w:jc w:val="both"/>
              <w:rPr>
                <w:del w:id="1996" w:author="FMK" w:date="2020-02-02T12:00:00Z"/>
                <w:rFonts w:asciiTheme="minorHAnsi" w:hAnsiTheme="minorHAnsi"/>
                <w:color w:val="FF0000"/>
                <w:rPrChange w:id="1997" w:author="Martin Kazík" w:date="2020-01-23T11:23:00Z">
                  <w:rPr>
                    <w:del w:id="1998" w:author="FMK" w:date="2020-02-02T12:00:00Z"/>
                    <w:rFonts w:asciiTheme="minorHAnsi" w:hAnsiTheme="minorHAnsi"/>
                  </w:rPr>
                </w:rPrChange>
              </w:rPr>
            </w:pPr>
            <w:del w:id="1999" w:author="FMK" w:date="2020-02-02T12:00:00Z">
              <w:r w:rsidRPr="00E13D81" w:rsidDel="00BF6A68">
                <w:rPr>
                  <w:rFonts w:asciiTheme="minorHAnsi" w:hAnsiTheme="minorHAnsi"/>
                  <w:color w:val="FF0000"/>
                  <w:rPrChange w:id="2000" w:author="Martin Kazík" w:date="2020-01-23T11:23:00Z">
                    <w:rPr>
                      <w:rFonts w:asciiTheme="minorHAnsi" w:hAnsiTheme="minorHAnsi"/>
                    </w:rPr>
                  </w:rPrChange>
                </w:rPr>
                <w:delText xml:space="preserve">ROSENAU Milton, D. 2007. </w:delText>
              </w:r>
              <w:r w:rsidRPr="00E13D81" w:rsidDel="00BF6A68">
                <w:rPr>
                  <w:rFonts w:asciiTheme="minorHAnsi" w:hAnsiTheme="minorHAnsi"/>
                  <w:i/>
                  <w:color w:val="FF0000"/>
                  <w:rPrChange w:id="2001" w:author="Martin Kazík" w:date="2020-01-23T11:23:00Z">
                    <w:rPr>
                      <w:rFonts w:asciiTheme="minorHAnsi" w:hAnsiTheme="minorHAnsi"/>
                      <w:i/>
                    </w:rPr>
                  </w:rPrChange>
                </w:rPr>
                <w:delText>Řízení projektů</w:delText>
              </w:r>
              <w:r w:rsidRPr="00E13D81" w:rsidDel="00BF6A68">
                <w:rPr>
                  <w:rFonts w:asciiTheme="minorHAnsi" w:hAnsiTheme="minorHAnsi"/>
                  <w:color w:val="FF0000"/>
                  <w:rPrChange w:id="2002" w:author="Martin Kazík" w:date="2020-01-23T11:23:00Z">
                    <w:rPr>
                      <w:rFonts w:asciiTheme="minorHAnsi" w:hAnsiTheme="minorHAnsi"/>
                    </w:rPr>
                  </w:rPrChange>
                </w:rPr>
                <w:delText xml:space="preserve">. Brno: Computerpress. ISBN 978-80-251-1506-0. </w:delText>
              </w:r>
            </w:del>
          </w:p>
          <w:p w14:paraId="47FB82A7" w14:textId="5EEB4212" w:rsidR="00F64B71" w:rsidRPr="00E13D81" w:rsidDel="00BF6A68" w:rsidRDefault="00F64B71" w:rsidP="00935F76">
            <w:pPr>
              <w:tabs>
                <w:tab w:val="left" w:pos="567"/>
              </w:tabs>
              <w:jc w:val="both"/>
              <w:rPr>
                <w:del w:id="2003" w:author="FMK" w:date="2020-02-02T12:00:00Z"/>
                <w:rFonts w:asciiTheme="minorHAnsi" w:hAnsiTheme="minorHAnsi"/>
                <w:color w:val="FF0000"/>
                <w:rPrChange w:id="2004" w:author="Martin Kazík" w:date="2020-01-23T11:23:00Z">
                  <w:rPr>
                    <w:del w:id="2005" w:author="FMK" w:date="2020-02-02T12:00:00Z"/>
                    <w:rFonts w:asciiTheme="minorHAnsi" w:hAnsiTheme="minorHAnsi"/>
                  </w:rPr>
                </w:rPrChange>
              </w:rPr>
            </w:pPr>
            <w:del w:id="2006" w:author="FMK" w:date="2020-02-02T12:00:00Z">
              <w:r w:rsidRPr="00E13D81" w:rsidDel="00BF6A68">
                <w:rPr>
                  <w:rFonts w:asciiTheme="minorHAnsi" w:hAnsiTheme="minorHAnsi"/>
                  <w:color w:val="FF0000"/>
                  <w:rPrChange w:id="2007" w:author="Martin Kazík" w:date="2020-01-23T11:23:00Z">
                    <w:rPr>
                      <w:rFonts w:asciiTheme="minorHAnsi" w:hAnsiTheme="minorHAnsi"/>
                    </w:rPr>
                  </w:rPrChange>
                </w:rPr>
                <w:delText xml:space="preserve">NEUMEIER, Marty. 2006. </w:delText>
              </w:r>
              <w:r w:rsidRPr="00E13D81" w:rsidDel="00BF6A68">
                <w:rPr>
                  <w:rFonts w:asciiTheme="minorHAnsi" w:hAnsiTheme="minorHAnsi"/>
                  <w:i/>
                  <w:color w:val="FF0000"/>
                  <w:rPrChange w:id="2008" w:author="Martin Kazík" w:date="2020-01-23T11:23:00Z">
                    <w:rPr>
                      <w:rFonts w:asciiTheme="minorHAnsi" w:hAnsiTheme="minorHAnsi"/>
                      <w:i/>
                    </w:rPr>
                  </w:rPrChange>
                </w:rPr>
                <w:delText>The brand gap.</w:delText>
              </w:r>
              <w:r w:rsidRPr="00E13D81" w:rsidDel="00BF6A68">
                <w:rPr>
                  <w:rFonts w:asciiTheme="minorHAnsi" w:hAnsiTheme="minorHAnsi"/>
                  <w:color w:val="FF0000"/>
                  <w:rPrChange w:id="2009" w:author="Martin Kazík" w:date="2020-01-23T11:23:00Z">
                    <w:rPr>
                      <w:rFonts w:asciiTheme="minorHAnsi" w:hAnsiTheme="minorHAnsi"/>
                    </w:rPr>
                  </w:rPrChange>
                </w:rPr>
                <w:delText xml:space="preserve"> Berkeley, CA. ISBN 0-321-34810-9. </w:delText>
              </w:r>
            </w:del>
          </w:p>
          <w:p w14:paraId="16D00E5F" w14:textId="47058EDF" w:rsidR="00F64B71" w:rsidRPr="00F52EEF" w:rsidDel="00BF6A68" w:rsidRDefault="00F64B71" w:rsidP="00935F76">
            <w:pPr>
              <w:tabs>
                <w:tab w:val="left" w:pos="567"/>
              </w:tabs>
              <w:jc w:val="both"/>
              <w:rPr>
                <w:del w:id="2010" w:author="FMK" w:date="2020-02-02T12:00:00Z"/>
                <w:rFonts w:asciiTheme="minorHAnsi" w:hAnsiTheme="minorHAnsi" w:cstheme="minorHAnsi"/>
                <w:noProof/>
              </w:rPr>
            </w:pPr>
            <w:del w:id="2011" w:author="FMK" w:date="2020-02-02T12:00:00Z">
              <w:r w:rsidRPr="00E13D81" w:rsidDel="00BF6A68">
                <w:rPr>
                  <w:rFonts w:asciiTheme="minorHAnsi" w:hAnsiTheme="minorHAnsi"/>
                  <w:color w:val="FF0000"/>
                  <w:rPrChange w:id="2012" w:author="Martin Kazík" w:date="2020-01-23T11:23:00Z">
                    <w:rPr>
                      <w:rFonts w:asciiTheme="minorHAnsi" w:hAnsiTheme="minorHAnsi"/>
                    </w:rPr>
                  </w:rPrChange>
                </w:rPr>
                <w:delText xml:space="preserve">RIES, Al and Jack TROUT. 2001. </w:delText>
              </w:r>
              <w:r w:rsidRPr="00E13D81" w:rsidDel="00BF6A68">
                <w:rPr>
                  <w:rFonts w:asciiTheme="minorHAnsi" w:hAnsiTheme="minorHAnsi"/>
                  <w:i/>
                  <w:color w:val="FF0000"/>
                  <w:rPrChange w:id="2013" w:author="Martin Kazík" w:date="2020-01-23T11:23:00Z">
                    <w:rPr>
                      <w:rFonts w:asciiTheme="minorHAnsi" w:hAnsiTheme="minorHAnsi"/>
                      <w:i/>
                    </w:rPr>
                  </w:rPrChange>
                </w:rPr>
                <w:delText>Positioning: The Battle for Your Mind.</w:delText>
              </w:r>
              <w:r w:rsidRPr="00E13D81" w:rsidDel="00BF6A68">
                <w:rPr>
                  <w:rFonts w:asciiTheme="minorHAnsi" w:hAnsiTheme="minorHAnsi"/>
                  <w:color w:val="FF0000"/>
                  <w:rPrChange w:id="2014" w:author="Martin Kazík" w:date="2020-01-23T11:23:00Z">
                    <w:rPr>
                      <w:rFonts w:asciiTheme="minorHAnsi" w:hAnsiTheme="minorHAnsi"/>
                    </w:rPr>
                  </w:rPrChange>
                </w:rPr>
                <w:delText xml:space="preserve"> New York, NY. ISBN 0-07-135916-8. </w:delText>
              </w:r>
            </w:del>
          </w:p>
          <w:p w14:paraId="46C413D9" w14:textId="3B46D2FC" w:rsidR="00F64B71" w:rsidRPr="00F52EEF" w:rsidDel="00BF6A68" w:rsidRDefault="00F64B71" w:rsidP="00935F76">
            <w:pPr>
              <w:tabs>
                <w:tab w:val="left" w:pos="567"/>
              </w:tabs>
              <w:jc w:val="both"/>
              <w:rPr>
                <w:del w:id="2015" w:author="FMK" w:date="2020-02-02T12:00:00Z"/>
                <w:rFonts w:asciiTheme="minorHAnsi" w:hAnsiTheme="minorHAnsi" w:cstheme="minorHAnsi"/>
                <w:noProof/>
              </w:rPr>
            </w:pPr>
          </w:p>
          <w:p w14:paraId="6B3A54A8" w14:textId="7FCDE584" w:rsidR="00F64B71" w:rsidRPr="00FE7C32" w:rsidDel="00BF6A68" w:rsidRDefault="00F64B71" w:rsidP="00935F76">
            <w:pPr>
              <w:tabs>
                <w:tab w:val="left" w:pos="567"/>
              </w:tabs>
              <w:jc w:val="both"/>
              <w:rPr>
                <w:del w:id="2016" w:author="FMK" w:date="2020-02-02T12:00:00Z"/>
                <w:rFonts w:asciiTheme="minorHAnsi" w:hAnsiTheme="minorHAnsi" w:cstheme="minorHAnsi"/>
                <w:b/>
                <w:noProof/>
              </w:rPr>
            </w:pPr>
            <w:del w:id="2017" w:author="FMK" w:date="2020-02-02T12:00:00Z">
              <w:r w:rsidRPr="00FE7C32" w:rsidDel="00BF6A68">
                <w:rPr>
                  <w:rFonts w:asciiTheme="minorHAnsi" w:hAnsiTheme="minorHAnsi" w:cstheme="minorHAnsi"/>
                  <w:b/>
                  <w:noProof/>
                </w:rPr>
                <w:delText>Doporučená literatura:</w:delText>
              </w:r>
            </w:del>
          </w:p>
          <w:p w14:paraId="37CE8F4B" w14:textId="2EEA1785" w:rsidR="00F64B71" w:rsidRPr="00E13D81" w:rsidDel="00BF6A68" w:rsidRDefault="00F64B71" w:rsidP="00935F76">
            <w:pPr>
              <w:tabs>
                <w:tab w:val="left" w:pos="567"/>
              </w:tabs>
              <w:jc w:val="both"/>
              <w:rPr>
                <w:del w:id="2018" w:author="FMK" w:date="2020-02-02T12:00:00Z"/>
                <w:rFonts w:asciiTheme="minorHAnsi" w:hAnsiTheme="minorHAnsi"/>
                <w:color w:val="FF0000"/>
                <w:rPrChange w:id="2019" w:author="Martin Kazík" w:date="2020-01-23T11:23:00Z">
                  <w:rPr>
                    <w:del w:id="2020" w:author="FMK" w:date="2020-02-02T12:00:00Z"/>
                    <w:rFonts w:asciiTheme="minorHAnsi" w:hAnsiTheme="minorHAnsi"/>
                  </w:rPr>
                </w:rPrChange>
              </w:rPr>
            </w:pPr>
            <w:del w:id="2021" w:author="FMK" w:date="2020-02-02T12:00:00Z">
              <w:r w:rsidRPr="00E13D81" w:rsidDel="00BF6A68">
                <w:rPr>
                  <w:rFonts w:asciiTheme="minorHAnsi" w:hAnsiTheme="minorHAnsi"/>
                  <w:color w:val="FF0000"/>
                  <w:rPrChange w:id="2022" w:author="Martin Kazík" w:date="2020-01-23T11:23:00Z">
                    <w:rPr>
                      <w:rFonts w:asciiTheme="minorHAnsi" w:hAnsiTheme="minorHAnsi"/>
                    </w:rPr>
                  </w:rPrChange>
                </w:rPr>
                <w:delText xml:space="preserve">TROUT, Jack a Steve RIVKIN. 2006. </w:delText>
              </w:r>
              <w:r w:rsidRPr="00E13D81" w:rsidDel="00BF6A68">
                <w:rPr>
                  <w:rFonts w:asciiTheme="minorHAnsi" w:hAnsiTheme="minorHAnsi"/>
                  <w:i/>
                  <w:color w:val="FF0000"/>
                  <w:rPrChange w:id="2023" w:author="Martin Kazík" w:date="2020-01-23T11:23:00Z">
                    <w:rPr>
                      <w:rFonts w:asciiTheme="minorHAnsi" w:hAnsiTheme="minorHAnsi"/>
                      <w:i/>
                    </w:rPr>
                  </w:rPrChange>
                </w:rPr>
                <w:delText>Odliš se nebo zemři: jak si zajistit úspěch na trhu jedinečností své nabídky.</w:delText>
              </w:r>
              <w:r w:rsidRPr="00E13D81" w:rsidDel="00BF6A68">
                <w:rPr>
                  <w:rFonts w:asciiTheme="minorHAnsi" w:hAnsiTheme="minorHAnsi"/>
                  <w:color w:val="FF0000"/>
                  <w:rPrChange w:id="2024" w:author="Martin Kazík" w:date="2020-01-23T11:23:00Z">
                    <w:rPr>
                      <w:rFonts w:asciiTheme="minorHAnsi" w:hAnsiTheme="minorHAnsi"/>
                    </w:rPr>
                  </w:rPrChange>
                </w:rPr>
                <w:delText xml:space="preserve"> Praha: Grada. ISBN 8024713012.</w:delText>
              </w:r>
            </w:del>
          </w:p>
          <w:p w14:paraId="0A5BF735" w14:textId="59C6061C" w:rsidR="00F64B71" w:rsidRPr="00F52EEF" w:rsidRDefault="00F64B71" w:rsidP="00935F76">
            <w:pPr>
              <w:tabs>
                <w:tab w:val="left" w:pos="567"/>
              </w:tabs>
              <w:jc w:val="both"/>
              <w:rPr>
                <w:rFonts w:asciiTheme="minorHAnsi" w:hAnsiTheme="minorHAnsi" w:cstheme="minorHAnsi"/>
              </w:rPr>
            </w:pPr>
            <w:del w:id="2025" w:author="FMK" w:date="2020-02-02T12:00:00Z">
              <w:r w:rsidRPr="00E13D81" w:rsidDel="00BF6A68">
                <w:rPr>
                  <w:rFonts w:asciiTheme="minorHAnsi" w:hAnsiTheme="minorHAnsi"/>
                  <w:color w:val="FF0000"/>
                  <w:rPrChange w:id="2026" w:author="Martin Kazík" w:date="2020-01-23T11:23:00Z">
                    <w:rPr>
                      <w:rFonts w:asciiTheme="minorHAnsi" w:hAnsiTheme="minorHAnsi"/>
                    </w:rPr>
                  </w:rPrChange>
                </w:rPr>
                <w:delText xml:space="preserve">CARNEY, Brian M. a Isaac GETZ. 2011. </w:delText>
              </w:r>
              <w:r w:rsidRPr="00E13D81" w:rsidDel="00BF6A68">
                <w:rPr>
                  <w:rFonts w:asciiTheme="minorHAnsi" w:hAnsiTheme="minorHAnsi"/>
                  <w:i/>
                  <w:color w:val="FF0000"/>
                  <w:rPrChange w:id="2027" w:author="Martin Kazík" w:date="2020-01-23T11:23:00Z">
                    <w:rPr>
                      <w:rFonts w:asciiTheme="minorHAnsi" w:hAnsiTheme="minorHAnsi"/>
                      <w:i/>
                    </w:rPr>
                  </w:rPrChange>
                </w:rPr>
                <w:delText>Svoboda v práci: jak nechat zaměstnance dělat, co chtějí, a tím zvýšit produktivitu, zisk a růst.</w:delText>
              </w:r>
              <w:r w:rsidRPr="00E13D81" w:rsidDel="00BF6A68">
                <w:rPr>
                  <w:rFonts w:asciiTheme="minorHAnsi" w:hAnsiTheme="minorHAnsi"/>
                  <w:color w:val="FF0000"/>
                  <w:rPrChange w:id="2028" w:author="Martin Kazík" w:date="2020-01-23T11:23:00Z">
                    <w:rPr>
                      <w:rFonts w:asciiTheme="minorHAnsi" w:hAnsiTheme="minorHAnsi"/>
                    </w:rPr>
                  </w:rPrChange>
                </w:rPr>
                <w:delText xml:space="preserve"> Praha: PeopleComm. ISBN 978-80-904890-1-1.</w:delText>
              </w:r>
            </w:del>
          </w:p>
        </w:tc>
      </w:tr>
      <w:tr w:rsidR="00F64B71" w:rsidRPr="00F52EEF" w14:paraId="0ADDAAF0" w14:textId="77777777" w:rsidTr="00E52AC3">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52A479B3"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8315254" w14:textId="77777777" w:rsidTr="00E52AC3">
        <w:tc>
          <w:tcPr>
            <w:tcW w:w="5605" w:type="dxa"/>
            <w:gridSpan w:val="3"/>
            <w:tcBorders>
              <w:top w:val="single" w:sz="2" w:space="0" w:color="auto"/>
            </w:tcBorders>
            <w:shd w:val="clear" w:color="auto" w:fill="F7CAAC"/>
          </w:tcPr>
          <w:p w14:paraId="74F363A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84396F3"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1402BDA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2B9AA06" w14:textId="77777777" w:rsidTr="00E52AC3">
        <w:tc>
          <w:tcPr>
            <w:tcW w:w="10673" w:type="dxa"/>
            <w:gridSpan w:val="8"/>
            <w:shd w:val="clear" w:color="auto" w:fill="F7CAAC"/>
          </w:tcPr>
          <w:p w14:paraId="27304AF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Informace o způsobu kontaktu s vyučujícím</w:t>
            </w:r>
          </w:p>
        </w:tc>
      </w:tr>
      <w:tr w:rsidR="00F64B71" w:rsidRPr="00F52EEF" w14:paraId="00E40466" w14:textId="77777777" w:rsidTr="00FE7C32">
        <w:trPr>
          <w:trHeight w:val="1302"/>
        </w:trPr>
        <w:tc>
          <w:tcPr>
            <w:tcW w:w="10673" w:type="dxa"/>
            <w:gridSpan w:val="8"/>
          </w:tcPr>
          <w:p w14:paraId="27BC610D"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46896AE9" w14:textId="77777777" w:rsidR="00F64B71" w:rsidRPr="00F52EEF" w:rsidRDefault="00F64B71" w:rsidP="00935F76">
      <w:pPr>
        <w:tabs>
          <w:tab w:val="left" w:pos="567"/>
        </w:tabs>
        <w:spacing w:after="160" w:line="259" w:lineRule="auto"/>
        <w:rPr>
          <w:rFonts w:asciiTheme="minorHAnsi" w:hAnsiTheme="minorHAnsi" w:cstheme="minorHAnsi"/>
        </w:rPr>
      </w:pPr>
    </w:p>
    <w:p w14:paraId="3FB9D357" w14:textId="77777777" w:rsidR="00420241" w:rsidRDefault="00420241">
      <w:pPr>
        <w:rPr>
          <w:ins w:id="2029" w:author="Radim Bačuvčík" w:date="2020-02-06T15:01:00Z"/>
        </w:rPr>
      </w:pPr>
      <w:ins w:id="2030" w:author="Radim Bačuvčík" w:date="2020-02-06T15:01: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7EA95551" w14:textId="77777777" w:rsidTr="00AC52F1">
        <w:tc>
          <w:tcPr>
            <w:tcW w:w="10673" w:type="dxa"/>
            <w:gridSpan w:val="8"/>
            <w:tcBorders>
              <w:bottom w:val="double" w:sz="4" w:space="0" w:color="auto"/>
            </w:tcBorders>
            <w:shd w:val="clear" w:color="auto" w:fill="BDD6EE"/>
          </w:tcPr>
          <w:p w14:paraId="20D74CC8" w14:textId="46121B9B"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605917B1" w14:textId="77777777" w:rsidTr="00AC52F1">
        <w:tc>
          <w:tcPr>
            <w:tcW w:w="3904" w:type="dxa"/>
            <w:tcBorders>
              <w:top w:val="double" w:sz="4" w:space="0" w:color="auto"/>
            </w:tcBorders>
            <w:shd w:val="clear" w:color="auto" w:fill="F7CAAC"/>
          </w:tcPr>
          <w:p w14:paraId="413AFB4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0EC6167B"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Osobní prodej</w:t>
            </w:r>
          </w:p>
        </w:tc>
      </w:tr>
      <w:tr w:rsidR="00F64B71" w:rsidRPr="00F52EEF" w14:paraId="53374E88" w14:textId="77777777" w:rsidTr="00AC52F1">
        <w:tc>
          <w:tcPr>
            <w:tcW w:w="3904" w:type="dxa"/>
            <w:shd w:val="clear" w:color="auto" w:fill="F7CAAC"/>
          </w:tcPr>
          <w:p w14:paraId="54EEC52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70F546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52267D7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29A8FE7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F64B71" w:rsidRPr="00F52EEF" w14:paraId="252F5C12" w14:textId="77777777" w:rsidTr="00AC52F1">
        <w:tc>
          <w:tcPr>
            <w:tcW w:w="3904" w:type="dxa"/>
            <w:shd w:val="clear" w:color="auto" w:fill="F7CAAC"/>
          </w:tcPr>
          <w:p w14:paraId="0BCCAAC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5C12375" w14:textId="77777777" w:rsidR="00F64B71" w:rsidRPr="00F52EEF" w:rsidRDefault="00F64B71" w:rsidP="00935F76">
            <w:pPr>
              <w:tabs>
                <w:tab w:val="left" w:pos="567"/>
              </w:tabs>
              <w:autoSpaceDE w:val="0"/>
              <w:autoSpaceDN w:val="0"/>
              <w:adjustRightInd w:val="0"/>
              <w:rPr>
                <w:rFonts w:asciiTheme="minorHAnsi" w:hAnsiTheme="minorHAnsi" w:cstheme="minorHAnsi"/>
                <w:color w:val="1F497D" w:themeColor="text2"/>
              </w:rPr>
            </w:pPr>
            <w:r w:rsidRPr="00F52EEF">
              <w:rPr>
                <w:rFonts w:asciiTheme="minorHAnsi" w:eastAsia="Calibri" w:hAnsiTheme="minorHAnsi" w:cstheme="minorHAnsi"/>
              </w:rPr>
              <w:t>13s</w:t>
            </w:r>
          </w:p>
        </w:tc>
        <w:tc>
          <w:tcPr>
            <w:tcW w:w="889" w:type="dxa"/>
            <w:shd w:val="clear" w:color="auto" w:fill="F7CAAC"/>
          </w:tcPr>
          <w:p w14:paraId="1D7A270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72391EF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shd w:val="clear" w:color="auto" w:fill="F7CAAC"/>
          </w:tcPr>
          <w:p w14:paraId="14661CF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2C71CF6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5EFB068D" w14:textId="77777777" w:rsidTr="00AC52F1">
        <w:tc>
          <w:tcPr>
            <w:tcW w:w="3904" w:type="dxa"/>
            <w:shd w:val="clear" w:color="auto" w:fill="F7CAAC"/>
          </w:tcPr>
          <w:p w14:paraId="24EBDF5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07E45E1C" w14:textId="25D2D075"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Prerekvizity: Teorie marketingov</w:t>
            </w:r>
            <w:ins w:id="2031" w:author="Radim Bačuvčík" w:date="2020-02-06T09:56:00Z">
              <w:r w:rsidR="00165381">
                <w:rPr>
                  <w:rFonts w:asciiTheme="minorHAnsi" w:eastAsia="Calibri" w:hAnsiTheme="minorHAnsi" w:cstheme="minorHAnsi"/>
                </w:rPr>
                <w:t>é</w:t>
              </w:r>
            </w:ins>
            <w:del w:id="2032" w:author="Radim Bačuvčík" w:date="2020-02-06T09:56:00Z">
              <w:r w:rsidRPr="00F52EEF" w:rsidDel="00165381">
                <w:rPr>
                  <w:rFonts w:asciiTheme="minorHAnsi" w:eastAsia="Calibri" w:hAnsiTheme="minorHAnsi" w:cstheme="minorHAnsi"/>
                </w:rPr>
                <w:delText>ých</w:delText>
              </w:r>
            </w:del>
            <w:r w:rsidRPr="00F52EEF">
              <w:rPr>
                <w:rFonts w:asciiTheme="minorHAnsi" w:eastAsia="Calibri" w:hAnsiTheme="minorHAnsi" w:cstheme="minorHAnsi"/>
              </w:rPr>
              <w:t xml:space="preserve"> komunikac</w:t>
            </w:r>
            <w:ins w:id="2033" w:author="Radim Bačuvčík" w:date="2020-02-06T09:56:00Z">
              <w:r w:rsidR="00165381">
                <w:rPr>
                  <w:rFonts w:asciiTheme="minorHAnsi" w:eastAsia="Calibri" w:hAnsiTheme="minorHAnsi" w:cstheme="minorHAnsi"/>
                </w:rPr>
                <w:t>e</w:t>
              </w:r>
            </w:ins>
            <w:del w:id="2034" w:author="Radim Bačuvčík" w:date="2020-02-06T09:56:00Z">
              <w:r w:rsidRPr="00F52EEF" w:rsidDel="00165381">
                <w:rPr>
                  <w:rFonts w:asciiTheme="minorHAnsi" w:eastAsia="Calibri" w:hAnsiTheme="minorHAnsi" w:cstheme="minorHAnsi"/>
                </w:rPr>
                <w:delText>í</w:delText>
              </w:r>
            </w:del>
            <w:r w:rsidRPr="00F52EEF">
              <w:rPr>
                <w:rFonts w:asciiTheme="minorHAnsi" w:eastAsia="Calibri" w:hAnsiTheme="minorHAnsi" w:cstheme="minorHAnsi"/>
              </w:rPr>
              <w:t xml:space="preserve">, Marketing 2 </w:t>
            </w:r>
          </w:p>
        </w:tc>
      </w:tr>
      <w:tr w:rsidR="00F64B71" w:rsidRPr="00F52EEF" w14:paraId="7DFDE00B" w14:textId="77777777" w:rsidTr="00AC52F1">
        <w:tc>
          <w:tcPr>
            <w:tcW w:w="3904" w:type="dxa"/>
            <w:shd w:val="clear" w:color="auto" w:fill="F7CAAC"/>
          </w:tcPr>
          <w:p w14:paraId="5F3739C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4B01FA5"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56" w:type="dxa"/>
            <w:shd w:val="clear" w:color="auto" w:fill="F7CAAC"/>
          </w:tcPr>
          <w:p w14:paraId="53BAD80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41FF6621"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64B71" w:rsidRPr="00F52EEF" w14:paraId="29CCFD71" w14:textId="77777777" w:rsidTr="00AC52F1">
        <w:tc>
          <w:tcPr>
            <w:tcW w:w="3904" w:type="dxa"/>
            <w:shd w:val="clear" w:color="auto" w:fill="F7CAAC"/>
          </w:tcPr>
          <w:p w14:paraId="0F8900F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5F66D54"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2262E421" w14:textId="77777777" w:rsidTr="00AC52F1">
        <w:trPr>
          <w:trHeight w:val="554"/>
        </w:trPr>
        <w:tc>
          <w:tcPr>
            <w:tcW w:w="10673" w:type="dxa"/>
            <w:gridSpan w:val="8"/>
            <w:tcBorders>
              <w:top w:val="nil"/>
            </w:tcBorders>
          </w:tcPr>
          <w:p w14:paraId="3823AE4B" w14:textId="09FA28ED"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xml:space="preserve">1. </w:t>
            </w:r>
            <w:r w:rsidR="00F64B71" w:rsidRPr="00F52EEF">
              <w:rPr>
                <w:rFonts w:asciiTheme="minorHAnsi" w:hAnsiTheme="minorHAnsi" w:cstheme="minorHAnsi"/>
              </w:rPr>
              <w:t>80 % aktivní účast na seminářích.</w:t>
            </w:r>
          </w:p>
          <w:p w14:paraId="4BE24FB5" w14:textId="009B271A"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xml:space="preserve">2. </w:t>
            </w:r>
            <w:r w:rsidR="00F64B71" w:rsidRPr="00F52EEF">
              <w:rPr>
                <w:rFonts w:asciiTheme="minorHAnsi" w:hAnsiTheme="minorHAnsi" w:cstheme="minorHAnsi"/>
              </w:rPr>
              <w:t>Vypracování dílčích úkolů dle aktuálního zadání.</w:t>
            </w:r>
          </w:p>
          <w:p w14:paraId="4418B223" w14:textId="613EA3F3"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xml:space="preserve">3. </w:t>
            </w:r>
            <w:r w:rsidR="00F64B71" w:rsidRPr="00F52EEF">
              <w:rPr>
                <w:rFonts w:asciiTheme="minorHAnsi" w:hAnsiTheme="minorHAnsi" w:cstheme="minorHAnsi"/>
              </w:rPr>
              <w:t>Seminární práce a její prezentace na semináři.</w:t>
            </w:r>
          </w:p>
          <w:p w14:paraId="0276CB53" w14:textId="2137E6A9"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xml:space="preserve">4. </w:t>
            </w:r>
            <w:r w:rsidR="00F64B71" w:rsidRPr="00F52EEF">
              <w:rPr>
                <w:rFonts w:asciiTheme="minorHAnsi" w:hAnsiTheme="minorHAnsi" w:cstheme="minorHAnsi"/>
              </w:rPr>
              <w:t>Písemná zkouška na nejméně 60 %.</w:t>
            </w:r>
          </w:p>
        </w:tc>
      </w:tr>
      <w:tr w:rsidR="00F64B71" w:rsidRPr="00F52EEF" w14:paraId="5F452D18" w14:textId="77777777" w:rsidTr="00AC52F1">
        <w:trPr>
          <w:trHeight w:val="197"/>
        </w:trPr>
        <w:tc>
          <w:tcPr>
            <w:tcW w:w="3904" w:type="dxa"/>
            <w:tcBorders>
              <w:top w:val="nil"/>
            </w:tcBorders>
            <w:shd w:val="clear" w:color="auto" w:fill="F7CAAC"/>
          </w:tcPr>
          <w:p w14:paraId="46D6899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F68B71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Ing. Lenka Harantová, Ph.D.</w:t>
            </w:r>
          </w:p>
        </w:tc>
      </w:tr>
      <w:tr w:rsidR="00F64B71" w:rsidRPr="00F52EEF" w14:paraId="79C44369" w14:textId="77777777" w:rsidTr="00AC52F1">
        <w:trPr>
          <w:trHeight w:val="243"/>
        </w:trPr>
        <w:tc>
          <w:tcPr>
            <w:tcW w:w="3904" w:type="dxa"/>
            <w:tcBorders>
              <w:top w:val="nil"/>
            </w:tcBorders>
            <w:shd w:val="clear" w:color="auto" w:fill="F7CAAC"/>
          </w:tcPr>
          <w:p w14:paraId="7BDFEAF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5845686F" w14:textId="545AA3C4" w:rsidR="00F64B71" w:rsidRPr="00F52EEF" w:rsidRDefault="00865103"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11E63E79" w14:textId="77777777" w:rsidTr="00AC52F1">
        <w:tc>
          <w:tcPr>
            <w:tcW w:w="3904" w:type="dxa"/>
            <w:shd w:val="clear" w:color="auto" w:fill="F7CAAC"/>
          </w:tcPr>
          <w:p w14:paraId="795B123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35D6F0F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2F1B4B6" w14:textId="77777777" w:rsidTr="00AC52F1">
        <w:trPr>
          <w:trHeight w:val="70"/>
        </w:trPr>
        <w:tc>
          <w:tcPr>
            <w:tcW w:w="10673" w:type="dxa"/>
            <w:gridSpan w:val="8"/>
            <w:tcBorders>
              <w:top w:val="nil"/>
            </w:tcBorders>
          </w:tcPr>
          <w:p w14:paraId="48F7512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95C5BC4" w14:textId="77777777" w:rsidTr="00AC52F1">
        <w:tc>
          <w:tcPr>
            <w:tcW w:w="3904" w:type="dxa"/>
            <w:shd w:val="clear" w:color="auto" w:fill="F7CAAC"/>
          </w:tcPr>
          <w:p w14:paraId="1DAE9F0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4F16D0F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1164B3A" w14:textId="77777777" w:rsidTr="00AC52F1">
        <w:trPr>
          <w:trHeight w:val="2408"/>
        </w:trPr>
        <w:tc>
          <w:tcPr>
            <w:tcW w:w="10673" w:type="dxa"/>
            <w:gridSpan w:val="8"/>
            <w:tcBorders>
              <w:top w:val="nil"/>
              <w:bottom w:val="single" w:sz="12" w:space="0" w:color="auto"/>
            </w:tcBorders>
          </w:tcPr>
          <w:p w14:paraId="62C6AF0D" w14:textId="77777777" w:rsidR="00FE7C32" w:rsidRPr="00C65594" w:rsidRDefault="00FE7C32" w:rsidP="00935F76">
            <w:pPr>
              <w:tabs>
                <w:tab w:val="left" w:pos="567"/>
              </w:tabs>
              <w:jc w:val="both"/>
              <w:rPr>
                <w:rFonts w:asciiTheme="minorHAnsi" w:hAnsiTheme="minorHAnsi" w:cstheme="minorHAnsi"/>
                <w:b/>
              </w:rPr>
            </w:pPr>
            <w:r w:rsidRPr="00C65594">
              <w:rPr>
                <w:rFonts w:asciiTheme="minorHAnsi" w:hAnsiTheme="minorHAnsi" w:cstheme="minorHAnsi"/>
                <w:b/>
              </w:rPr>
              <w:t>Probíraná témata:</w:t>
            </w:r>
          </w:p>
          <w:p w14:paraId="27395096" w14:textId="50DD93A5"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o</w:t>
            </w:r>
            <w:r w:rsidR="00F64B71" w:rsidRPr="00F52EEF">
              <w:rPr>
                <w:rFonts w:asciiTheme="minorHAnsi" w:hAnsiTheme="minorHAnsi" w:cstheme="minorHAnsi"/>
              </w:rPr>
              <w:t>sobní prodej, součást komunikačního mixu. Historie a vývoj. Organizace a sdružení osobního prodeje</w:t>
            </w:r>
            <w:r>
              <w:rPr>
                <w:rFonts w:asciiTheme="minorHAnsi" w:hAnsiTheme="minorHAnsi" w:cstheme="minorHAnsi"/>
              </w:rPr>
              <w:t>;</w:t>
            </w:r>
          </w:p>
          <w:p w14:paraId="5CD550EC" w14:textId="4C001DE1"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ú</w:t>
            </w:r>
            <w:r w:rsidR="00F64B71" w:rsidRPr="00F52EEF">
              <w:rPr>
                <w:rFonts w:asciiTheme="minorHAnsi" w:hAnsiTheme="minorHAnsi" w:cstheme="minorHAnsi"/>
              </w:rPr>
              <w:t>loha prodejců, kompetence prodejce – znalosti, dovednosti, schopnosti a vlastnosti</w:t>
            </w:r>
            <w:r>
              <w:rPr>
                <w:rFonts w:asciiTheme="minorHAnsi" w:hAnsiTheme="minorHAnsi" w:cstheme="minorHAnsi"/>
              </w:rPr>
              <w:t>;</w:t>
            </w:r>
          </w:p>
          <w:p w14:paraId="7E8E640B" w14:textId="4AAB9F13"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m</w:t>
            </w:r>
            <w:r w:rsidR="00F64B71" w:rsidRPr="00F52EEF">
              <w:rPr>
                <w:rFonts w:asciiTheme="minorHAnsi" w:hAnsiTheme="minorHAnsi" w:cstheme="minorHAnsi"/>
              </w:rPr>
              <w:t>ystery Shopping</w:t>
            </w:r>
            <w:r>
              <w:rPr>
                <w:rFonts w:asciiTheme="minorHAnsi" w:hAnsiTheme="minorHAnsi" w:cstheme="minorHAnsi"/>
              </w:rPr>
              <w:t>;</w:t>
            </w:r>
          </w:p>
          <w:p w14:paraId="37A0F2EE" w14:textId="38E4DD49"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f</w:t>
            </w:r>
            <w:r w:rsidR="00F64B71" w:rsidRPr="00F52EEF">
              <w:rPr>
                <w:rFonts w:asciiTheme="minorHAnsi" w:hAnsiTheme="minorHAnsi" w:cstheme="minorHAnsi"/>
              </w:rPr>
              <w:t>áze obchodního jednání – příprava</w:t>
            </w:r>
            <w:r>
              <w:rPr>
                <w:rFonts w:asciiTheme="minorHAnsi" w:hAnsiTheme="minorHAnsi" w:cstheme="minorHAnsi"/>
              </w:rPr>
              <w:t>;</w:t>
            </w:r>
          </w:p>
          <w:p w14:paraId="349474E5" w14:textId="7E455CBB"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f</w:t>
            </w:r>
            <w:r w:rsidR="00F64B71" w:rsidRPr="00F52EEF">
              <w:rPr>
                <w:rFonts w:asciiTheme="minorHAnsi" w:hAnsiTheme="minorHAnsi" w:cstheme="minorHAnsi"/>
              </w:rPr>
              <w:t>áze obchodního jednání – prodej</w:t>
            </w:r>
            <w:r>
              <w:rPr>
                <w:rFonts w:asciiTheme="minorHAnsi" w:hAnsiTheme="minorHAnsi" w:cstheme="minorHAnsi"/>
              </w:rPr>
              <w:t>;</w:t>
            </w:r>
          </w:p>
          <w:p w14:paraId="3E554644" w14:textId="0DEAF2B5"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f</w:t>
            </w:r>
            <w:r w:rsidR="00F64B71" w:rsidRPr="00F52EEF">
              <w:rPr>
                <w:rFonts w:asciiTheme="minorHAnsi" w:hAnsiTheme="minorHAnsi" w:cstheme="minorHAnsi"/>
              </w:rPr>
              <w:t>áze obchodního jednání – poprodejní péče o zákazníka</w:t>
            </w:r>
            <w:r>
              <w:rPr>
                <w:rFonts w:asciiTheme="minorHAnsi" w:hAnsiTheme="minorHAnsi" w:cstheme="minorHAnsi"/>
              </w:rPr>
              <w:t>;</w:t>
            </w:r>
          </w:p>
          <w:p w14:paraId="687566B5" w14:textId="506C0457"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z</w:t>
            </w:r>
            <w:r w:rsidR="00F64B71" w:rsidRPr="00F52EEF">
              <w:rPr>
                <w:rFonts w:asciiTheme="minorHAnsi" w:hAnsiTheme="minorHAnsi" w:cstheme="minorHAnsi"/>
              </w:rPr>
              <w:t>vládání námitek</w:t>
            </w:r>
            <w:r>
              <w:rPr>
                <w:rFonts w:asciiTheme="minorHAnsi" w:hAnsiTheme="minorHAnsi" w:cstheme="minorHAnsi"/>
              </w:rPr>
              <w:t>;</w:t>
            </w:r>
          </w:p>
          <w:p w14:paraId="7AF21CF2" w14:textId="2BC0D92A"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t</w:t>
            </w:r>
            <w:r w:rsidR="00F64B71" w:rsidRPr="00F52EEF">
              <w:rPr>
                <w:rFonts w:asciiTheme="minorHAnsi" w:hAnsiTheme="minorHAnsi" w:cstheme="minorHAnsi"/>
              </w:rPr>
              <w:t>ypy zákazníků</w:t>
            </w:r>
            <w:r>
              <w:rPr>
                <w:rFonts w:asciiTheme="minorHAnsi" w:hAnsiTheme="minorHAnsi" w:cstheme="minorHAnsi"/>
              </w:rPr>
              <w:t>;</w:t>
            </w:r>
          </w:p>
          <w:p w14:paraId="354D5F09" w14:textId="67B29ED1"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m</w:t>
            </w:r>
            <w:r w:rsidR="00F64B71" w:rsidRPr="00F52EEF">
              <w:rPr>
                <w:rFonts w:asciiTheme="minorHAnsi" w:hAnsiTheme="minorHAnsi" w:cstheme="minorHAnsi"/>
              </w:rPr>
              <w:t>anipulativní techniky v osobním prodeji</w:t>
            </w:r>
            <w:r>
              <w:rPr>
                <w:rFonts w:asciiTheme="minorHAnsi" w:hAnsiTheme="minorHAnsi" w:cstheme="minorHAnsi"/>
              </w:rPr>
              <w:t>;</w:t>
            </w:r>
          </w:p>
          <w:p w14:paraId="74439E21" w14:textId="61C82373" w:rsidR="00F64B71" w:rsidRPr="00F52EEF" w:rsidRDefault="00FE7C32" w:rsidP="00935F76">
            <w:pPr>
              <w:tabs>
                <w:tab w:val="left" w:pos="567"/>
              </w:tabs>
              <w:jc w:val="both"/>
              <w:rPr>
                <w:rFonts w:asciiTheme="minorHAnsi" w:hAnsiTheme="minorHAnsi" w:cstheme="minorHAnsi"/>
              </w:rPr>
            </w:pPr>
            <w:r>
              <w:rPr>
                <w:rFonts w:asciiTheme="minorHAnsi" w:hAnsiTheme="minorHAnsi" w:cstheme="minorHAnsi"/>
              </w:rPr>
              <w:t>- p</w:t>
            </w:r>
            <w:r w:rsidR="00F64B71" w:rsidRPr="00F52EEF">
              <w:rPr>
                <w:rFonts w:asciiTheme="minorHAnsi" w:hAnsiTheme="minorHAnsi" w:cstheme="minorHAnsi"/>
              </w:rPr>
              <w:t>rodej po telefonu</w:t>
            </w:r>
            <w:r>
              <w:rPr>
                <w:rFonts w:asciiTheme="minorHAnsi" w:hAnsiTheme="minorHAnsi" w:cstheme="minorHAnsi"/>
              </w:rPr>
              <w:t>.</w:t>
            </w:r>
          </w:p>
        </w:tc>
      </w:tr>
      <w:tr w:rsidR="00F64B71" w:rsidRPr="00F52EEF" w14:paraId="4EE0DD42" w14:textId="77777777" w:rsidTr="00AC52F1">
        <w:trPr>
          <w:trHeight w:val="265"/>
        </w:trPr>
        <w:tc>
          <w:tcPr>
            <w:tcW w:w="4471" w:type="dxa"/>
            <w:gridSpan w:val="2"/>
            <w:tcBorders>
              <w:top w:val="nil"/>
            </w:tcBorders>
            <w:shd w:val="clear" w:color="auto" w:fill="F7CAAC"/>
          </w:tcPr>
          <w:p w14:paraId="2F50D7F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4B7B290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80ECE84" w14:textId="77777777" w:rsidTr="00AC52F1">
        <w:trPr>
          <w:trHeight w:val="3478"/>
        </w:trPr>
        <w:tc>
          <w:tcPr>
            <w:tcW w:w="10673" w:type="dxa"/>
            <w:gridSpan w:val="8"/>
            <w:tcBorders>
              <w:top w:val="nil"/>
            </w:tcBorders>
          </w:tcPr>
          <w:p w14:paraId="23951B46" w14:textId="77777777" w:rsidR="00F64B71" w:rsidRPr="00FE7C32" w:rsidRDefault="00F64B71" w:rsidP="00935F76">
            <w:pPr>
              <w:tabs>
                <w:tab w:val="left" w:pos="567"/>
              </w:tabs>
              <w:jc w:val="both"/>
              <w:rPr>
                <w:rFonts w:asciiTheme="minorHAnsi" w:hAnsiTheme="minorHAnsi" w:cstheme="minorHAnsi"/>
                <w:b/>
              </w:rPr>
            </w:pPr>
            <w:r w:rsidRPr="00FE7C32">
              <w:rPr>
                <w:rFonts w:asciiTheme="minorHAnsi" w:hAnsiTheme="minorHAnsi" w:cstheme="minorHAnsi"/>
                <w:b/>
              </w:rPr>
              <w:t>Povinná literatura:</w:t>
            </w:r>
          </w:p>
          <w:p w14:paraId="596104E8" w14:textId="350E6E21" w:rsidR="008760B3" w:rsidRDefault="00F64B71" w:rsidP="00935F76">
            <w:pPr>
              <w:tabs>
                <w:tab w:val="left" w:pos="567"/>
              </w:tabs>
              <w:jc w:val="both"/>
              <w:rPr>
                <w:ins w:id="2035" w:author="FMK" w:date="2020-02-02T12:16:00Z"/>
              </w:rPr>
            </w:pPr>
            <w:del w:id="2036" w:author="FMK" w:date="2020-02-02T12:16:00Z">
              <w:r w:rsidRPr="00E13D81" w:rsidDel="008760B3">
                <w:rPr>
                  <w:rFonts w:asciiTheme="minorHAnsi" w:hAnsiTheme="minorHAnsi"/>
                  <w:color w:val="FF0000"/>
                  <w:rPrChange w:id="2037" w:author="Martin Kazík" w:date="2020-01-23T11:23:00Z">
                    <w:rPr>
                      <w:rFonts w:asciiTheme="minorHAnsi" w:hAnsiTheme="minorHAnsi"/>
                    </w:rPr>
                  </w:rPrChange>
                </w:rPr>
                <w:delText xml:space="preserve">ČERNÝ, Vojtěch. 2003. </w:delText>
              </w:r>
              <w:r w:rsidRPr="00E13D81" w:rsidDel="008760B3">
                <w:rPr>
                  <w:rFonts w:asciiTheme="minorHAnsi" w:hAnsiTheme="minorHAnsi"/>
                  <w:i/>
                  <w:color w:val="FF0000"/>
                  <w:rPrChange w:id="2038" w:author="Martin Kazík" w:date="2020-01-23T11:23:00Z">
                    <w:rPr>
                      <w:rFonts w:asciiTheme="minorHAnsi" w:hAnsiTheme="minorHAnsi"/>
                      <w:i/>
                    </w:rPr>
                  </w:rPrChange>
                </w:rPr>
                <w:delText>Prodejní techniky.</w:delText>
              </w:r>
              <w:r w:rsidRPr="00E13D81" w:rsidDel="008760B3">
                <w:rPr>
                  <w:rFonts w:asciiTheme="minorHAnsi" w:hAnsiTheme="minorHAnsi"/>
                  <w:color w:val="FF0000"/>
                  <w:rPrChange w:id="2039" w:author="Martin Kazík" w:date="2020-01-23T11:23:00Z">
                    <w:rPr>
                      <w:rFonts w:asciiTheme="minorHAnsi" w:hAnsiTheme="minorHAnsi"/>
                    </w:rPr>
                  </w:rPrChange>
                </w:rPr>
                <w:delText xml:space="preserve"> Brno: Computer Press. ISBN 8025100324</w:delText>
              </w:r>
            </w:del>
            <w:del w:id="2040" w:author="FMK" w:date="2020-02-02T12:21:00Z">
              <w:r w:rsidRPr="00E13D81" w:rsidDel="00533477">
                <w:rPr>
                  <w:rFonts w:asciiTheme="minorHAnsi" w:hAnsiTheme="minorHAnsi"/>
                  <w:color w:val="FF0000"/>
                  <w:rPrChange w:id="2041" w:author="Martin Kazík" w:date="2020-01-23T11:23:00Z">
                    <w:rPr>
                      <w:rFonts w:asciiTheme="minorHAnsi" w:hAnsiTheme="minorHAnsi"/>
                    </w:rPr>
                  </w:rPrChange>
                </w:rPr>
                <w:delText>.</w:delText>
              </w:r>
            </w:del>
          </w:p>
          <w:p w14:paraId="2A440E4B" w14:textId="69AF6015" w:rsidR="00F64B71" w:rsidRDefault="008760B3" w:rsidP="00935F76">
            <w:pPr>
              <w:tabs>
                <w:tab w:val="left" w:pos="567"/>
              </w:tabs>
              <w:jc w:val="both"/>
              <w:rPr>
                <w:ins w:id="2042" w:author="FMK" w:date="2020-02-02T12:16:00Z"/>
                <w:rFonts w:asciiTheme="minorHAnsi" w:hAnsiTheme="minorHAnsi"/>
                <w:color w:val="FF0000"/>
              </w:rPr>
            </w:pPr>
            <w:ins w:id="2043" w:author="FMK" w:date="2020-02-02T12:16:00Z">
              <w:r w:rsidRPr="008760B3">
                <w:rPr>
                  <w:rFonts w:asciiTheme="minorHAnsi" w:hAnsiTheme="minorHAnsi"/>
                  <w:color w:val="FF0000"/>
                </w:rPr>
                <w:t xml:space="preserve">MARSHALL, Perry S. </w:t>
              </w:r>
              <w:r>
                <w:rPr>
                  <w:rFonts w:asciiTheme="minorHAnsi" w:hAnsiTheme="minorHAnsi"/>
                  <w:color w:val="FF0000"/>
                </w:rPr>
                <w:t xml:space="preserve">2015. </w:t>
              </w:r>
              <w:r w:rsidRPr="008760B3">
                <w:rPr>
                  <w:rFonts w:asciiTheme="minorHAnsi" w:hAnsiTheme="minorHAnsi"/>
                  <w:i/>
                  <w:color w:val="FF0000"/>
                  <w:rPrChange w:id="2044" w:author="FMK" w:date="2020-02-02T12:16:00Z">
                    <w:rPr>
                      <w:rFonts w:asciiTheme="minorHAnsi" w:hAnsiTheme="minorHAnsi"/>
                      <w:color w:val="FF0000"/>
                    </w:rPr>
                  </w:rPrChange>
                </w:rPr>
                <w:t>Pravidlo 80/20 v prodeji a marketingu: jak prodat co nejvíce s co nejmenším úsilím.</w:t>
              </w:r>
              <w:r w:rsidRPr="008760B3">
                <w:rPr>
                  <w:rFonts w:asciiTheme="minorHAnsi" w:hAnsiTheme="minorHAnsi"/>
                  <w:color w:val="FF0000"/>
                </w:rPr>
                <w:t xml:space="preserve"> Prah</w:t>
              </w:r>
              <w:r>
                <w:rPr>
                  <w:rFonts w:asciiTheme="minorHAnsi" w:hAnsiTheme="minorHAnsi"/>
                  <w:color w:val="FF0000"/>
                </w:rPr>
                <w:t>a: Management Press</w:t>
              </w:r>
              <w:r w:rsidRPr="008760B3">
                <w:rPr>
                  <w:rFonts w:asciiTheme="minorHAnsi" w:hAnsiTheme="minorHAnsi"/>
                  <w:color w:val="FF0000"/>
                </w:rPr>
                <w:t>. ISBN 9788072612864.</w:t>
              </w:r>
            </w:ins>
          </w:p>
          <w:p w14:paraId="25C6AEE7" w14:textId="77777777" w:rsidR="008760B3" w:rsidRPr="00E13D81" w:rsidRDefault="008760B3" w:rsidP="00935F76">
            <w:pPr>
              <w:tabs>
                <w:tab w:val="left" w:pos="567"/>
              </w:tabs>
              <w:jc w:val="both"/>
              <w:rPr>
                <w:rFonts w:asciiTheme="minorHAnsi" w:hAnsiTheme="minorHAnsi"/>
                <w:color w:val="FF0000"/>
                <w:rPrChange w:id="2045" w:author="Martin Kazík" w:date="2020-01-23T11:23:00Z">
                  <w:rPr>
                    <w:rFonts w:asciiTheme="minorHAnsi" w:hAnsiTheme="minorHAnsi"/>
                  </w:rPr>
                </w:rPrChange>
              </w:rPr>
            </w:pPr>
          </w:p>
          <w:p w14:paraId="0FE5202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LIMBECK, Martin. 2014. </w:t>
            </w:r>
            <w:r w:rsidRPr="00F52EEF">
              <w:rPr>
                <w:rFonts w:asciiTheme="minorHAnsi" w:hAnsiTheme="minorHAnsi" w:cstheme="minorHAnsi"/>
                <w:i/>
              </w:rPr>
              <w:t>Velká kniha o prodeji: nový harselling – staňte se jedničkou na trhu.</w:t>
            </w:r>
            <w:r w:rsidRPr="00F52EEF">
              <w:rPr>
                <w:rFonts w:asciiTheme="minorHAnsi" w:hAnsiTheme="minorHAnsi" w:cstheme="minorHAnsi"/>
              </w:rPr>
              <w:t xml:space="preserve"> Praha: Grada. ISBN 978-80-247-4095-9.</w:t>
            </w:r>
          </w:p>
          <w:p w14:paraId="640E2D09" w14:textId="352B2CE6" w:rsidR="00F64B71" w:rsidRPr="00E13D81" w:rsidDel="00533477" w:rsidRDefault="00F64B71" w:rsidP="00935F76">
            <w:pPr>
              <w:tabs>
                <w:tab w:val="left" w:pos="567"/>
              </w:tabs>
              <w:jc w:val="both"/>
              <w:rPr>
                <w:del w:id="2046" w:author="FMK" w:date="2020-02-02T12:21:00Z"/>
                <w:rFonts w:asciiTheme="minorHAnsi" w:hAnsiTheme="minorHAnsi"/>
                <w:color w:val="FF0000"/>
                <w:rPrChange w:id="2047" w:author="Martin Kazík" w:date="2020-01-23T11:23:00Z">
                  <w:rPr>
                    <w:del w:id="2048" w:author="FMK" w:date="2020-02-02T12:21:00Z"/>
                    <w:rFonts w:asciiTheme="minorHAnsi" w:hAnsiTheme="minorHAnsi"/>
                  </w:rPr>
                </w:rPrChange>
              </w:rPr>
            </w:pPr>
            <w:del w:id="2049" w:author="FMK" w:date="2020-02-02T12:21:00Z">
              <w:r w:rsidRPr="00E13D81" w:rsidDel="00533477">
                <w:rPr>
                  <w:rFonts w:asciiTheme="minorHAnsi" w:hAnsiTheme="minorHAnsi"/>
                  <w:color w:val="FF0000"/>
                  <w:rPrChange w:id="2050" w:author="Martin Kazík" w:date="2020-01-23T11:23:00Z">
                    <w:rPr>
                      <w:rFonts w:asciiTheme="minorHAnsi" w:hAnsiTheme="minorHAnsi"/>
                    </w:rPr>
                  </w:rPrChange>
                </w:rPr>
                <w:delText xml:space="preserve">SCHERER, Hermann. 2012. </w:delText>
              </w:r>
              <w:r w:rsidRPr="00E13D81" w:rsidDel="00533477">
                <w:rPr>
                  <w:rFonts w:asciiTheme="minorHAnsi" w:hAnsiTheme="minorHAnsi"/>
                  <w:i/>
                  <w:color w:val="FF0000"/>
                  <w:rPrChange w:id="2051" w:author="Martin Kazík" w:date="2020-01-23T11:23:00Z">
                    <w:rPr>
                      <w:rFonts w:asciiTheme="minorHAnsi" w:hAnsiTheme="minorHAnsi"/>
                      <w:i/>
                    </w:rPr>
                  </w:rPrChange>
                </w:rPr>
                <w:delText>12 fází úspěšných prodejních rozhovorů: tipy a příklady pro praxi.</w:delText>
              </w:r>
              <w:r w:rsidRPr="00E13D81" w:rsidDel="00533477">
                <w:rPr>
                  <w:rFonts w:asciiTheme="minorHAnsi" w:hAnsiTheme="minorHAnsi"/>
                  <w:color w:val="FF0000"/>
                  <w:rPrChange w:id="2052" w:author="Martin Kazík" w:date="2020-01-23T11:23:00Z">
                    <w:rPr>
                      <w:rFonts w:asciiTheme="minorHAnsi" w:hAnsiTheme="minorHAnsi"/>
                    </w:rPr>
                  </w:rPrChange>
                </w:rPr>
                <w:delText xml:space="preserve"> Praha: Grada. ISBN 978-80-247-4024-9.</w:delText>
              </w:r>
            </w:del>
          </w:p>
          <w:p w14:paraId="0EE2A211" w14:textId="77777777" w:rsidR="00F64B71" w:rsidRPr="00F52EEF" w:rsidRDefault="00F64B71" w:rsidP="00935F76">
            <w:pPr>
              <w:tabs>
                <w:tab w:val="left" w:pos="567"/>
              </w:tabs>
              <w:jc w:val="both"/>
              <w:rPr>
                <w:rFonts w:asciiTheme="minorHAnsi" w:hAnsiTheme="minorHAnsi" w:cstheme="minorHAnsi"/>
              </w:rPr>
            </w:pPr>
          </w:p>
          <w:p w14:paraId="277019F4" w14:textId="77777777" w:rsidR="00F64B71" w:rsidRPr="00FE7C32" w:rsidRDefault="00F64B71" w:rsidP="00935F76">
            <w:pPr>
              <w:tabs>
                <w:tab w:val="left" w:pos="567"/>
              </w:tabs>
              <w:jc w:val="both"/>
              <w:rPr>
                <w:rFonts w:asciiTheme="minorHAnsi" w:hAnsiTheme="minorHAnsi" w:cstheme="minorHAnsi"/>
                <w:b/>
              </w:rPr>
            </w:pPr>
            <w:r w:rsidRPr="00FE7C32">
              <w:rPr>
                <w:rFonts w:asciiTheme="minorHAnsi" w:hAnsiTheme="minorHAnsi" w:cstheme="minorHAnsi"/>
                <w:b/>
              </w:rPr>
              <w:t>Doporučená literatura:</w:t>
            </w:r>
          </w:p>
          <w:p w14:paraId="12A06CD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BĚLOHLÁVEK, František. 2016. </w:t>
            </w:r>
            <w:r w:rsidRPr="00F52EEF">
              <w:rPr>
                <w:rFonts w:asciiTheme="minorHAnsi" w:hAnsiTheme="minorHAnsi" w:cstheme="minorHAnsi"/>
                <w:i/>
              </w:rPr>
              <w:t>25 typů lidí: jak s nimi jednat, jak je vést a motivovat.</w:t>
            </w:r>
            <w:r w:rsidRPr="00F52EEF">
              <w:rPr>
                <w:rFonts w:asciiTheme="minorHAnsi" w:hAnsiTheme="minorHAnsi" w:cstheme="minorHAnsi"/>
              </w:rPr>
              <w:t xml:space="preserve"> 3., rozšířené vydání. Praha: Grada. ISBN 978-80-247-5872-5. </w:t>
            </w:r>
          </w:p>
          <w:p w14:paraId="2F7BA38F" w14:textId="2789B8D6" w:rsidR="00F64B71" w:rsidRPr="00E13D81" w:rsidDel="00533477" w:rsidRDefault="00F64B71" w:rsidP="00935F76">
            <w:pPr>
              <w:tabs>
                <w:tab w:val="left" w:pos="567"/>
              </w:tabs>
              <w:jc w:val="both"/>
              <w:rPr>
                <w:del w:id="2053" w:author="FMK" w:date="2020-02-02T12:19:00Z"/>
                <w:rFonts w:asciiTheme="minorHAnsi" w:hAnsiTheme="minorHAnsi"/>
                <w:color w:val="FF0000"/>
                <w:rPrChange w:id="2054" w:author="Martin Kazík" w:date="2020-01-23T11:23:00Z">
                  <w:rPr>
                    <w:del w:id="2055" w:author="FMK" w:date="2020-02-02T12:19:00Z"/>
                    <w:rFonts w:asciiTheme="minorHAnsi" w:hAnsiTheme="minorHAnsi"/>
                  </w:rPr>
                </w:rPrChange>
              </w:rPr>
            </w:pPr>
            <w:del w:id="2056" w:author="FMK" w:date="2020-02-02T12:19:00Z">
              <w:r w:rsidRPr="00E13D81" w:rsidDel="00533477">
                <w:rPr>
                  <w:rFonts w:asciiTheme="minorHAnsi" w:hAnsiTheme="minorHAnsi"/>
                  <w:color w:val="FF0000"/>
                  <w:rPrChange w:id="2057" w:author="Martin Kazík" w:date="2020-01-23T11:23:00Z">
                    <w:rPr>
                      <w:rFonts w:asciiTheme="minorHAnsi" w:hAnsiTheme="minorHAnsi"/>
                    </w:rPr>
                  </w:rPrChange>
                </w:rPr>
                <w:delText xml:space="preserve">FILIPOVÁ, Alena. 2011. </w:delText>
              </w:r>
              <w:r w:rsidRPr="00E13D81" w:rsidDel="00533477">
                <w:rPr>
                  <w:rFonts w:asciiTheme="minorHAnsi" w:hAnsiTheme="minorHAnsi"/>
                  <w:i/>
                  <w:color w:val="FF0000"/>
                  <w:rPrChange w:id="2058" w:author="Martin Kazík" w:date="2020-01-23T11:23:00Z">
                    <w:rPr>
                      <w:rFonts w:asciiTheme="minorHAnsi" w:hAnsiTheme="minorHAnsi"/>
                      <w:i/>
                    </w:rPr>
                  </w:rPrChange>
                </w:rPr>
                <w:delText>Umění prodávat.</w:delText>
              </w:r>
              <w:r w:rsidRPr="00E13D81" w:rsidDel="00533477">
                <w:rPr>
                  <w:rFonts w:asciiTheme="minorHAnsi" w:hAnsiTheme="minorHAnsi"/>
                  <w:color w:val="FF0000"/>
                  <w:rPrChange w:id="2059" w:author="Martin Kazík" w:date="2020-01-23T11:23:00Z">
                    <w:rPr>
                      <w:rFonts w:asciiTheme="minorHAnsi" w:hAnsiTheme="minorHAnsi"/>
                    </w:rPr>
                  </w:rPrChange>
                </w:rPr>
                <w:delText xml:space="preserve"> 3., dopl. a aktualiz. vyd. Praha: Grada. ISBN 978-80-247-3511-5.</w:delText>
              </w:r>
            </w:del>
          </w:p>
          <w:p w14:paraId="1A4B52BB" w14:textId="77777777" w:rsidR="00533477" w:rsidRDefault="00F64B71" w:rsidP="00935F76">
            <w:pPr>
              <w:tabs>
                <w:tab w:val="left" w:pos="567"/>
              </w:tabs>
              <w:jc w:val="both"/>
              <w:rPr>
                <w:ins w:id="2060" w:author="FMK" w:date="2020-02-02T12:19:00Z"/>
                <w:rFonts w:asciiTheme="minorHAnsi" w:hAnsiTheme="minorHAnsi"/>
                <w:color w:val="FF0000"/>
              </w:rPr>
            </w:pPr>
            <w:del w:id="2061" w:author="FMK" w:date="2020-02-02T12:19:00Z">
              <w:r w:rsidRPr="00E13D81" w:rsidDel="00533477">
                <w:rPr>
                  <w:rFonts w:asciiTheme="minorHAnsi" w:hAnsiTheme="minorHAnsi"/>
                  <w:color w:val="FF0000"/>
                  <w:rPrChange w:id="2062" w:author="Martin Kazík" w:date="2020-01-23T11:23:00Z">
                    <w:rPr>
                      <w:rFonts w:asciiTheme="minorHAnsi" w:hAnsiTheme="minorHAnsi"/>
                    </w:rPr>
                  </w:rPrChange>
                </w:rPr>
                <w:delText xml:space="preserve">JEMELKA, Jiří. 2013. </w:delText>
              </w:r>
              <w:r w:rsidRPr="00E13D81" w:rsidDel="00533477">
                <w:rPr>
                  <w:rFonts w:asciiTheme="minorHAnsi" w:hAnsiTheme="minorHAnsi"/>
                  <w:i/>
                  <w:color w:val="FF0000"/>
                  <w:rPrChange w:id="2063" w:author="Martin Kazík" w:date="2020-01-23T11:23:00Z">
                    <w:rPr>
                      <w:rFonts w:asciiTheme="minorHAnsi" w:hAnsiTheme="minorHAnsi"/>
                      <w:i/>
                    </w:rPr>
                  </w:rPrChange>
                </w:rPr>
                <w:delText>Prodej – dřina nebo hra.</w:delText>
              </w:r>
              <w:r w:rsidRPr="00E13D81" w:rsidDel="00533477">
                <w:rPr>
                  <w:rFonts w:asciiTheme="minorHAnsi" w:hAnsiTheme="minorHAnsi"/>
                  <w:color w:val="FF0000"/>
                  <w:rPrChange w:id="2064" w:author="Martin Kazík" w:date="2020-01-23T11:23:00Z">
                    <w:rPr>
                      <w:rFonts w:asciiTheme="minorHAnsi" w:hAnsiTheme="minorHAnsi"/>
                    </w:rPr>
                  </w:rPrChange>
                </w:rPr>
                <w:delText xml:space="preserve"> Praha: Grada. ISBN 978-80-247-4805-4.</w:delText>
              </w:r>
            </w:del>
          </w:p>
          <w:p w14:paraId="4D1A7943" w14:textId="74BF7267" w:rsidR="00F64B71" w:rsidRDefault="00533477" w:rsidP="00935F76">
            <w:pPr>
              <w:tabs>
                <w:tab w:val="left" w:pos="567"/>
              </w:tabs>
              <w:jc w:val="both"/>
              <w:rPr>
                <w:ins w:id="2065" w:author="FMK" w:date="2020-02-02T12:19:00Z"/>
                <w:rFonts w:asciiTheme="minorHAnsi" w:hAnsiTheme="minorHAnsi"/>
                <w:color w:val="FF0000"/>
              </w:rPr>
            </w:pPr>
            <w:ins w:id="2066" w:author="FMK" w:date="2020-02-02T12:19:00Z">
              <w:r w:rsidRPr="00533477">
                <w:rPr>
                  <w:rFonts w:asciiTheme="minorHAnsi" w:hAnsiTheme="minorHAnsi"/>
                  <w:color w:val="FF0000"/>
                </w:rPr>
                <w:t>PARKER, Michael.</w:t>
              </w:r>
              <w:r>
                <w:rPr>
                  <w:rFonts w:asciiTheme="minorHAnsi" w:hAnsiTheme="minorHAnsi"/>
                  <w:color w:val="FF0000"/>
                </w:rPr>
                <w:t xml:space="preserve"> 2016.</w:t>
              </w:r>
              <w:r w:rsidRPr="00533477">
                <w:rPr>
                  <w:rFonts w:asciiTheme="minorHAnsi" w:hAnsiTheme="minorHAnsi"/>
                  <w:color w:val="FF0000"/>
                </w:rPr>
                <w:t xml:space="preserve"> </w:t>
              </w:r>
              <w:r w:rsidRPr="00533477">
                <w:rPr>
                  <w:rFonts w:asciiTheme="minorHAnsi" w:hAnsiTheme="minorHAnsi"/>
                  <w:i/>
                  <w:color w:val="FF0000"/>
                  <w:rPrChange w:id="2067" w:author="FMK" w:date="2020-02-02T12:19:00Z">
                    <w:rPr>
                      <w:rFonts w:asciiTheme="minorHAnsi" w:hAnsiTheme="minorHAnsi"/>
                      <w:color w:val="FF0000"/>
                    </w:rPr>
                  </w:rPrChange>
                </w:rPr>
                <w:t>Není důležité, co říkáte, ale jak to říkáte!: umění prodat se, když na tom opravdu záleží.</w:t>
              </w:r>
              <w:r>
                <w:rPr>
                  <w:rFonts w:asciiTheme="minorHAnsi" w:hAnsiTheme="minorHAnsi"/>
                  <w:color w:val="FF0000"/>
                </w:rPr>
                <w:t xml:space="preserve"> Praha: Naše vojsko</w:t>
              </w:r>
              <w:r w:rsidRPr="00533477">
                <w:rPr>
                  <w:rFonts w:asciiTheme="minorHAnsi" w:hAnsiTheme="minorHAnsi"/>
                  <w:color w:val="FF0000"/>
                </w:rPr>
                <w:t>. ISBN 9788020616142.</w:t>
              </w:r>
            </w:ins>
          </w:p>
          <w:p w14:paraId="32210758" w14:textId="77777777" w:rsidR="00533477" w:rsidRDefault="00533477" w:rsidP="00533477">
            <w:pPr>
              <w:tabs>
                <w:tab w:val="left" w:pos="567"/>
              </w:tabs>
              <w:jc w:val="both"/>
              <w:rPr>
                <w:ins w:id="2068" w:author="FMK" w:date="2020-02-02T12:19:00Z"/>
              </w:rPr>
            </w:pPr>
            <w:ins w:id="2069" w:author="FMK" w:date="2020-02-02T12:19:00Z">
              <w:r w:rsidRPr="00D835FA">
                <w:rPr>
                  <w:rFonts w:asciiTheme="minorHAnsi" w:hAnsiTheme="minorHAnsi"/>
                  <w:color w:val="FF0000"/>
                </w:rPr>
                <w:t xml:space="preserve">JEMELKA, Jiří. 2013. </w:t>
              </w:r>
              <w:r w:rsidRPr="00D835FA">
                <w:rPr>
                  <w:rFonts w:asciiTheme="minorHAnsi" w:hAnsiTheme="minorHAnsi"/>
                  <w:i/>
                  <w:color w:val="FF0000"/>
                </w:rPr>
                <w:t>Prodej – dřina nebo hra.</w:t>
              </w:r>
              <w:r w:rsidRPr="00D835FA">
                <w:rPr>
                  <w:rFonts w:asciiTheme="minorHAnsi" w:hAnsiTheme="minorHAnsi"/>
                  <w:color w:val="FF0000"/>
                </w:rPr>
                <w:t xml:space="preserve"> Praha: Grada. ISBN 978-80-247-4805-4.</w:t>
              </w:r>
              <w:r>
                <w:t xml:space="preserve"> </w:t>
              </w:r>
            </w:ins>
          </w:p>
          <w:p w14:paraId="4AFC6D6D" w14:textId="77777777" w:rsidR="00533477" w:rsidRDefault="00533477" w:rsidP="00935F76">
            <w:pPr>
              <w:tabs>
                <w:tab w:val="left" w:pos="567"/>
              </w:tabs>
              <w:jc w:val="both"/>
              <w:rPr>
                <w:ins w:id="2070" w:author="FMK" w:date="2020-02-02T12:19:00Z"/>
                <w:rFonts w:asciiTheme="minorHAnsi" w:hAnsiTheme="minorHAnsi"/>
                <w:color w:val="FF0000"/>
              </w:rPr>
            </w:pPr>
          </w:p>
          <w:p w14:paraId="269FCE56" w14:textId="77777777" w:rsidR="00533477" w:rsidRDefault="00533477" w:rsidP="00935F76">
            <w:pPr>
              <w:tabs>
                <w:tab w:val="left" w:pos="567"/>
              </w:tabs>
              <w:jc w:val="both"/>
              <w:rPr>
                <w:ins w:id="2071" w:author="FMK" w:date="2020-02-02T12:18:00Z"/>
                <w:rFonts w:asciiTheme="minorHAnsi" w:hAnsiTheme="minorHAnsi"/>
                <w:color w:val="FF0000"/>
              </w:rPr>
            </w:pPr>
          </w:p>
          <w:p w14:paraId="353E74AD" w14:textId="7471CEE1" w:rsidR="00533477" w:rsidRPr="00F52EEF" w:rsidRDefault="00533477" w:rsidP="00935F76">
            <w:pPr>
              <w:tabs>
                <w:tab w:val="left" w:pos="567"/>
              </w:tabs>
              <w:jc w:val="both"/>
              <w:rPr>
                <w:rFonts w:asciiTheme="minorHAnsi" w:hAnsiTheme="minorHAnsi" w:cstheme="minorHAnsi"/>
              </w:rPr>
            </w:pPr>
          </w:p>
        </w:tc>
      </w:tr>
      <w:tr w:rsidR="00F64B71" w:rsidRPr="00F52EEF" w14:paraId="6EB33A2B" w14:textId="77777777" w:rsidTr="00AC52F1">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2B15643D"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2AEF993B" w14:textId="77777777" w:rsidTr="00AC52F1">
        <w:tc>
          <w:tcPr>
            <w:tcW w:w="5605" w:type="dxa"/>
            <w:gridSpan w:val="3"/>
            <w:tcBorders>
              <w:top w:val="single" w:sz="2" w:space="0" w:color="auto"/>
            </w:tcBorders>
            <w:shd w:val="clear" w:color="auto" w:fill="F7CAAC"/>
          </w:tcPr>
          <w:p w14:paraId="6CCB84CC"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56B265A4"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14F2353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677BA954" w14:textId="77777777" w:rsidTr="00AC52F1">
        <w:tc>
          <w:tcPr>
            <w:tcW w:w="10673" w:type="dxa"/>
            <w:gridSpan w:val="8"/>
            <w:shd w:val="clear" w:color="auto" w:fill="F7CAAC"/>
          </w:tcPr>
          <w:p w14:paraId="44D62CA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6102259F" w14:textId="77777777" w:rsidTr="00AC52F1">
        <w:trPr>
          <w:trHeight w:val="2476"/>
        </w:trPr>
        <w:tc>
          <w:tcPr>
            <w:tcW w:w="10673" w:type="dxa"/>
            <w:gridSpan w:val="8"/>
          </w:tcPr>
          <w:p w14:paraId="0E1BF13B"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color w:val="FF0000"/>
              </w:rPr>
            </w:pPr>
          </w:p>
        </w:tc>
      </w:tr>
    </w:tbl>
    <w:p w14:paraId="2A6A1FA7" w14:textId="77777777" w:rsidR="00F64B71" w:rsidRPr="00F52EEF" w:rsidRDefault="00F64B71" w:rsidP="00935F76">
      <w:pPr>
        <w:tabs>
          <w:tab w:val="left" w:pos="567"/>
        </w:tabs>
        <w:spacing w:after="160" w:line="259" w:lineRule="auto"/>
        <w:rPr>
          <w:rFonts w:asciiTheme="minorHAnsi" w:hAnsiTheme="minorHAnsi" w:cstheme="minorHAnsi"/>
        </w:rPr>
      </w:pPr>
    </w:p>
    <w:p w14:paraId="6ECBACC7" w14:textId="77777777" w:rsidR="00420241" w:rsidRDefault="00420241">
      <w:pPr>
        <w:rPr>
          <w:ins w:id="2072" w:author="Radim Bačuvčík" w:date="2020-02-06T15:01:00Z"/>
        </w:rPr>
      </w:pPr>
      <w:ins w:id="2073" w:author="Radim Bačuvčík" w:date="2020-02-06T15:01: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479"/>
        <w:gridCol w:w="1216"/>
        <w:gridCol w:w="668"/>
      </w:tblGrid>
      <w:tr w:rsidR="00F64B71" w:rsidRPr="00F52EEF" w14:paraId="31428773" w14:textId="77777777" w:rsidTr="00FE7C32">
        <w:tc>
          <w:tcPr>
            <w:tcW w:w="10673" w:type="dxa"/>
            <w:gridSpan w:val="8"/>
            <w:tcBorders>
              <w:bottom w:val="double" w:sz="4" w:space="0" w:color="auto"/>
            </w:tcBorders>
            <w:shd w:val="clear" w:color="auto" w:fill="BDD6EE"/>
          </w:tcPr>
          <w:p w14:paraId="5A7E1042" w14:textId="56ED75C3"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6231A772" w14:textId="77777777" w:rsidTr="00FE7C32">
        <w:tc>
          <w:tcPr>
            <w:tcW w:w="3904" w:type="dxa"/>
            <w:tcBorders>
              <w:top w:val="double" w:sz="4" w:space="0" w:color="auto"/>
            </w:tcBorders>
            <w:shd w:val="clear" w:color="auto" w:fill="F7CAAC"/>
          </w:tcPr>
          <w:p w14:paraId="6053079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6C570A43"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 xml:space="preserve">Management </w:t>
            </w:r>
          </w:p>
        </w:tc>
      </w:tr>
      <w:tr w:rsidR="00F64B71" w:rsidRPr="00F52EEF" w14:paraId="1CFFD76C" w14:textId="77777777" w:rsidTr="00FE7C32">
        <w:tc>
          <w:tcPr>
            <w:tcW w:w="3904" w:type="dxa"/>
            <w:shd w:val="clear" w:color="auto" w:fill="F7CAAC"/>
          </w:tcPr>
          <w:p w14:paraId="25F1AB0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33B6451"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PZ</w:t>
            </w:r>
          </w:p>
        </w:tc>
        <w:tc>
          <w:tcPr>
            <w:tcW w:w="2695" w:type="dxa"/>
            <w:gridSpan w:val="2"/>
            <w:shd w:val="clear" w:color="auto" w:fill="F7CAAC"/>
          </w:tcPr>
          <w:p w14:paraId="58844E6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66C1344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F64B71" w:rsidRPr="00F52EEF" w14:paraId="394BC88E" w14:textId="77777777" w:rsidTr="00FE7C32">
        <w:tc>
          <w:tcPr>
            <w:tcW w:w="3904" w:type="dxa"/>
            <w:shd w:val="clear" w:color="auto" w:fill="F7CAAC"/>
          </w:tcPr>
          <w:p w14:paraId="1DF80A3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FAD0B3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13p + 13s</w:t>
            </w:r>
          </w:p>
        </w:tc>
        <w:tc>
          <w:tcPr>
            <w:tcW w:w="889" w:type="dxa"/>
            <w:shd w:val="clear" w:color="auto" w:fill="F7CAAC"/>
          </w:tcPr>
          <w:p w14:paraId="3C93328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7605B20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479" w:type="dxa"/>
            <w:shd w:val="clear" w:color="auto" w:fill="F7CAAC"/>
          </w:tcPr>
          <w:p w14:paraId="538B28E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84" w:type="dxa"/>
            <w:gridSpan w:val="2"/>
          </w:tcPr>
          <w:p w14:paraId="1CAD240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35CF58AD" w14:textId="77777777" w:rsidTr="00FE7C32">
        <w:tc>
          <w:tcPr>
            <w:tcW w:w="3904" w:type="dxa"/>
            <w:shd w:val="clear" w:color="auto" w:fill="F7CAAC"/>
          </w:tcPr>
          <w:p w14:paraId="2B59C94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2E8B6C88"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Ekonomika a podnikání </w:t>
            </w:r>
          </w:p>
        </w:tc>
      </w:tr>
      <w:tr w:rsidR="00F64B71" w:rsidRPr="00F52EEF" w14:paraId="211D6665" w14:textId="77777777" w:rsidTr="00FE7C32">
        <w:tc>
          <w:tcPr>
            <w:tcW w:w="3904" w:type="dxa"/>
            <w:shd w:val="clear" w:color="auto" w:fill="F7CAAC"/>
          </w:tcPr>
          <w:p w14:paraId="6E89B25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338AECF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Zkouška</w:t>
            </w:r>
            <w:r w:rsidRPr="00F52EEF">
              <w:rPr>
                <w:rFonts w:asciiTheme="minorHAnsi" w:hAnsiTheme="minorHAnsi" w:cstheme="minorHAnsi"/>
              </w:rPr>
              <w:t xml:space="preserve"> </w:t>
            </w:r>
          </w:p>
        </w:tc>
        <w:tc>
          <w:tcPr>
            <w:tcW w:w="1479" w:type="dxa"/>
            <w:shd w:val="clear" w:color="auto" w:fill="F7CAAC"/>
          </w:tcPr>
          <w:p w14:paraId="73B0F52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84" w:type="dxa"/>
            <w:gridSpan w:val="2"/>
          </w:tcPr>
          <w:p w14:paraId="66BAA373"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F64B71" w:rsidRPr="00F52EEF" w14:paraId="5C60F083" w14:textId="77777777" w:rsidTr="00FE7C32">
        <w:tc>
          <w:tcPr>
            <w:tcW w:w="3904" w:type="dxa"/>
            <w:shd w:val="clear" w:color="auto" w:fill="F7CAAC"/>
          </w:tcPr>
          <w:p w14:paraId="7FEDEE9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65E6A551"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color w:val="000000" w:themeColor="text1"/>
              </w:rPr>
            </w:pPr>
          </w:p>
        </w:tc>
      </w:tr>
      <w:tr w:rsidR="00F64B71" w:rsidRPr="00F52EEF" w14:paraId="1CAD6D70" w14:textId="77777777" w:rsidTr="00FE7C32">
        <w:trPr>
          <w:trHeight w:val="554"/>
        </w:trPr>
        <w:tc>
          <w:tcPr>
            <w:tcW w:w="10673" w:type="dxa"/>
            <w:gridSpan w:val="8"/>
            <w:tcBorders>
              <w:top w:val="nil"/>
            </w:tcBorders>
          </w:tcPr>
          <w:p w14:paraId="0DF7B480" w14:textId="2AD30F60" w:rsidR="00F64B71" w:rsidRPr="00F52EEF" w:rsidRDefault="00FE7C32" w:rsidP="00935F76">
            <w:pPr>
              <w:tabs>
                <w:tab w:val="left" w:pos="567"/>
              </w:tabs>
              <w:autoSpaceDE w:val="0"/>
              <w:autoSpaceDN w:val="0"/>
              <w:adjustRightInd w:val="0"/>
              <w:rPr>
                <w:rFonts w:asciiTheme="minorHAnsi" w:eastAsia="Calibri" w:hAnsiTheme="minorHAnsi" w:cstheme="minorHAnsi"/>
                <w:color w:val="000000" w:themeColor="text1"/>
              </w:rPr>
            </w:pPr>
            <w:r>
              <w:rPr>
                <w:rFonts w:asciiTheme="minorHAnsi" w:eastAsia="Calibri" w:hAnsiTheme="minorHAnsi" w:cstheme="minorHAnsi"/>
                <w:color w:val="000000" w:themeColor="text1"/>
              </w:rPr>
              <w:t>1.</w:t>
            </w:r>
            <w:r w:rsidR="00F64B71" w:rsidRPr="00F52EEF">
              <w:rPr>
                <w:rFonts w:asciiTheme="minorHAnsi" w:eastAsia="Calibri" w:hAnsiTheme="minorHAnsi" w:cstheme="minorHAnsi"/>
                <w:color w:val="000000" w:themeColor="text1"/>
              </w:rPr>
              <w:t xml:space="preserve"> 80 % aktivní účast na seminářích</w:t>
            </w:r>
            <w:r>
              <w:rPr>
                <w:rFonts w:asciiTheme="minorHAnsi" w:eastAsia="Calibri" w:hAnsiTheme="minorHAnsi" w:cstheme="minorHAnsi"/>
                <w:color w:val="000000" w:themeColor="text1"/>
              </w:rPr>
              <w:t>.</w:t>
            </w:r>
          </w:p>
          <w:p w14:paraId="72D43CFB" w14:textId="7E01A55F" w:rsidR="00F64B71" w:rsidRPr="00F52EEF" w:rsidRDefault="00FE7C32" w:rsidP="00935F76">
            <w:pPr>
              <w:tabs>
                <w:tab w:val="left" w:pos="567"/>
              </w:tabs>
              <w:autoSpaceDE w:val="0"/>
              <w:autoSpaceDN w:val="0"/>
              <w:adjustRightInd w:val="0"/>
              <w:rPr>
                <w:rFonts w:asciiTheme="minorHAnsi" w:eastAsia="Calibri" w:hAnsiTheme="minorHAnsi" w:cstheme="minorHAnsi"/>
                <w:color w:val="000000" w:themeColor="text1"/>
              </w:rPr>
            </w:pPr>
            <w:r>
              <w:rPr>
                <w:rFonts w:asciiTheme="minorHAnsi" w:eastAsia="Calibri" w:hAnsiTheme="minorHAnsi" w:cstheme="minorHAnsi"/>
                <w:color w:val="000000" w:themeColor="text1"/>
              </w:rPr>
              <w:t>2.</w:t>
            </w:r>
            <w:r w:rsidR="00F64B71" w:rsidRPr="00F52EEF">
              <w:rPr>
                <w:rFonts w:asciiTheme="minorHAnsi" w:eastAsia="Calibri" w:hAnsiTheme="minorHAnsi" w:cstheme="minorHAnsi"/>
                <w:color w:val="000000" w:themeColor="text1"/>
              </w:rPr>
              <w:t xml:space="preserve"> Zpracování seminárního úkolu</w:t>
            </w:r>
            <w:r>
              <w:rPr>
                <w:rFonts w:asciiTheme="minorHAnsi" w:eastAsia="Calibri" w:hAnsiTheme="minorHAnsi" w:cstheme="minorHAnsi"/>
                <w:color w:val="000000" w:themeColor="text1"/>
              </w:rPr>
              <w:t>.</w:t>
            </w:r>
          </w:p>
          <w:p w14:paraId="53346903" w14:textId="3E7589A5" w:rsidR="00F64B71" w:rsidRPr="00F52EEF" w:rsidRDefault="00FE7C32" w:rsidP="00935F76">
            <w:pPr>
              <w:tabs>
                <w:tab w:val="left" w:pos="567"/>
              </w:tabs>
              <w:jc w:val="both"/>
              <w:rPr>
                <w:rFonts w:asciiTheme="minorHAnsi" w:hAnsiTheme="minorHAnsi" w:cstheme="minorHAnsi"/>
              </w:rPr>
            </w:pPr>
            <w:r>
              <w:rPr>
                <w:rFonts w:asciiTheme="minorHAnsi" w:eastAsia="Calibri" w:hAnsiTheme="minorHAnsi" w:cstheme="minorHAnsi"/>
                <w:color w:val="000000" w:themeColor="text1"/>
              </w:rPr>
              <w:t>3.</w:t>
            </w:r>
            <w:r w:rsidR="00F64B71" w:rsidRPr="00F52EEF">
              <w:rPr>
                <w:rFonts w:asciiTheme="minorHAnsi" w:eastAsia="Calibri" w:hAnsiTheme="minorHAnsi" w:cstheme="minorHAnsi"/>
                <w:color w:val="000000" w:themeColor="text1"/>
              </w:rPr>
              <w:t xml:space="preserve"> Úspěšné absolvování písemné zkoušky na 60%</w:t>
            </w:r>
            <w:r>
              <w:rPr>
                <w:rFonts w:asciiTheme="minorHAnsi" w:eastAsia="Calibri" w:hAnsiTheme="minorHAnsi" w:cstheme="minorHAnsi"/>
                <w:color w:val="000000" w:themeColor="text1"/>
              </w:rPr>
              <w:t>.</w:t>
            </w:r>
          </w:p>
        </w:tc>
      </w:tr>
      <w:tr w:rsidR="00F64B71" w:rsidRPr="00F52EEF" w14:paraId="2FD99915" w14:textId="77777777" w:rsidTr="00FE7C32">
        <w:trPr>
          <w:trHeight w:val="197"/>
        </w:trPr>
        <w:tc>
          <w:tcPr>
            <w:tcW w:w="3904" w:type="dxa"/>
            <w:tcBorders>
              <w:top w:val="nil"/>
            </w:tcBorders>
            <w:shd w:val="clear" w:color="auto" w:fill="F7CAAC"/>
          </w:tcPr>
          <w:p w14:paraId="444C10E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530E54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Ing. Tomáš Rygl</w:t>
            </w:r>
          </w:p>
        </w:tc>
      </w:tr>
      <w:tr w:rsidR="00F64B71" w:rsidRPr="00F52EEF" w14:paraId="651D7F38" w14:textId="77777777" w:rsidTr="00FE7C32">
        <w:trPr>
          <w:trHeight w:val="243"/>
        </w:trPr>
        <w:tc>
          <w:tcPr>
            <w:tcW w:w="3904" w:type="dxa"/>
            <w:tcBorders>
              <w:top w:val="nil"/>
            </w:tcBorders>
            <w:shd w:val="clear" w:color="auto" w:fill="F7CAAC"/>
          </w:tcPr>
          <w:p w14:paraId="49D299D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2F6587F5" w14:textId="01677BA5" w:rsidR="00F64B71" w:rsidRPr="00F52EEF" w:rsidRDefault="00865103"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18AA595D" w14:textId="77777777" w:rsidTr="00FE7C32">
        <w:tc>
          <w:tcPr>
            <w:tcW w:w="3904" w:type="dxa"/>
            <w:shd w:val="clear" w:color="auto" w:fill="F7CAAC"/>
          </w:tcPr>
          <w:p w14:paraId="37A6708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07385F3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47005B6" w14:textId="77777777" w:rsidTr="00FE7C32">
        <w:trPr>
          <w:trHeight w:val="70"/>
        </w:trPr>
        <w:tc>
          <w:tcPr>
            <w:tcW w:w="10673" w:type="dxa"/>
            <w:gridSpan w:val="8"/>
            <w:tcBorders>
              <w:top w:val="nil"/>
            </w:tcBorders>
          </w:tcPr>
          <w:p w14:paraId="5A33131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CA4005D" w14:textId="77777777" w:rsidTr="00FE7C32">
        <w:trPr>
          <w:trHeight w:val="390"/>
        </w:trPr>
        <w:tc>
          <w:tcPr>
            <w:tcW w:w="3904" w:type="dxa"/>
            <w:shd w:val="clear" w:color="auto" w:fill="F7CAAC"/>
          </w:tcPr>
          <w:p w14:paraId="0898055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4B119593" w14:textId="77777777" w:rsidR="00F64B71" w:rsidRPr="00F52EEF" w:rsidRDefault="00F64B71" w:rsidP="00935F76">
            <w:pPr>
              <w:tabs>
                <w:tab w:val="left" w:pos="567"/>
              </w:tabs>
              <w:jc w:val="both"/>
              <w:rPr>
                <w:rFonts w:asciiTheme="minorHAnsi" w:hAnsiTheme="minorHAnsi" w:cstheme="minorHAnsi"/>
                <w:color w:val="000000" w:themeColor="text1"/>
              </w:rPr>
            </w:pPr>
          </w:p>
        </w:tc>
      </w:tr>
      <w:tr w:rsidR="00F64B71" w:rsidRPr="00F52EEF" w14:paraId="14654F51" w14:textId="77777777" w:rsidTr="00FE7C32">
        <w:trPr>
          <w:trHeight w:val="2803"/>
        </w:trPr>
        <w:tc>
          <w:tcPr>
            <w:tcW w:w="10673" w:type="dxa"/>
            <w:gridSpan w:val="8"/>
            <w:tcBorders>
              <w:top w:val="nil"/>
              <w:bottom w:val="single" w:sz="12" w:space="0" w:color="auto"/>
            </w:tcBorders>
          </w:tcPr>
          <w:p w14:paraId="7386909C" w14:textId="58BF2897" w:rsidR="00FE7C32" w:rsidRPr="00FE7C32" w:rsidRDefault="00FE7C32" w:rsidP="00935F76">
            <w:pPr>
              <w:tabs>
                <w:tab w:val="left" w:pos="567"/>
              </w:tabs>
              <w:jc w:val="both"/>
              <w:rPr>
                <w:rFonts w:asciiTheme="minorHAnsi" w:hAnsiTheme="minorHAnsi" w:cstheme="minorHAnsi"/>
                <w:b/>
              </w:rPr>
            </w:pPr>
            <w:r w:rsidRPr="00C65594">
              <w:rPr>
                <w:rFonts w:asciiTheme="minorHAnsi" w:hAnsiTheme="minorHAnsi" w:cstheme="minorHAnsi"/>
                <w:b/>
              </w:rPr>
              <w:t>Probíraná témata:</w:t>
            </w:r>
          </w:p>
          <w:p w14:paraId="3AAEF96E" w14:textId="4E1F0174"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FE7C32">
              <w:rPr>
                <w:rFonts w:asciiTheme="minorHAnsi" w:eastAsia="Calibri" w:hAnsiTheme="minorHAnsi" w:cstheme="minorHAnsi"/>
                <w:color w:val="000000" w:themeColor="text1"/>
              </w:rPr>
              <w:t>m</w:t>
            </w:r>
            <w:r w:rsidRPr="00F52EEF">
              <w:rPr>
                <w:rFonts w:asciiTheme="minorHAnsi" w:eastAsia="Calibri" w:hAnsiTheme="minorHAnsi" w:cstheme="minorHAnsi"/>
                <w:color w:val="000000" w:themeColor="text1"/>
              </w:rPr>
              <w:t>anagement. Úvod do problematiky</w:t>
            </w:r>
            <w:r w:rsidR="00FE7C32">
              <w:rPr>
                <w:rFonts w:asciiTheme="minorHAnsi" w:eastAsia="Calibri" w:hAnsiTheme="minorHAnsi" w:cstheme="minorHAnsi"/>
                <w:color w:val="000000" w:themeColor="text1"/>
              </w:rPr>
              <w:t>;</w:t>
            </w:r>
          </w:p>
          <w:p w14:paraId="65A3BE5C" w14:textId="1687AA97"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FE7C32">
              <w:rPr>
                <w:rFonts w:asciiTheme="minorHAnsi" w:eastAsia="Calibri" w:hAnsiTheme="minorHAnsi" w:cstheme="minorHAnsi"/>
                <w:color w:val="000000" w:themeColor="text1"/>
              </w:rPr>
              <w:t>o</w:t>
            </w:r>
            <w:r w:rsidRPr="00F52EEF">
              <w:rPr>
                <w:rFonts w:asciiTheme="minorHAnsi" w:eastAsia="Calibri" w:hAnsiTheme="minorHAnsi" w:cstheme="minorHAnsi"/>
                <w:color w:val="000000" w:themeColor="text1"/>
              </w:rPr>
              <w:t>sobnost manažera</w:t>
            </w:r>
            <w:r w:rsidR="00FE7C32">
              <w:rPr>
                <w:rFonts w:asciiTheme="minorHAnsi" w:eastAsia="Calibri" w:hAnsiTheme="minorHAnsi" w:cstheme="minorHAnsi"/>
                <w:color w:val="000000" w:themeColor="text1"/>
              </w:rPr>
              <w:t>;</w:t>
            </w:r>
          </w:p>
          <w:p w14:paraId="55CAC19D" w14:textId="6DA82876"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FE7C32">
              <w:rPr>
                <w:rFonts w:asciiTheme="minorHAnsi" w:eastAsia="Calibri" w:hAnsiTheme="minorHAnsi" w:cstheme="minorHAnsi"/>
                <w:color w:val="000000" w:themeColor="text1"/>
              </w:rPr>
              <w:t>m</w:t>
            </w:r>
            <w:r w:rsidRPr="00F52EEF">
              <w:rPr>
                <w:rFonts w:asciiTheme="minorHAnsi" w:eastAsia="Calibri" w:hAnsiTheme="minorHAnsi" w:cstheme="minorHAnsi"/>
                <w:color w:val="000000" w:themeColor="text1"/>
              </w:rPr>
              <w:t>anažerské funkce, role a kritické faktory úspěchu</w:t>
            </w:r>
            <w:r w:rsidR="00FE7C32">
              <w:rPr>
                <w:rFonts w:asciiTheme="minorHAnsi" w:eastAsia="Calibri" w:hAnsiTheme="minorHAnsi" w:cstheme="minorHAnsi"/>
                <w:color w:val="000000" w:themeColor="text1"/>
              </w:rPr>
              <w:t>;</w:t>
            </w:r>
          </w:p>
          <w:p w14:paraId="5E7276FB" w14:textId="67252D40"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FE7C32">
              <w:rPr>
                <w:rFonts w:asciiTheme="minorHAnsi" w:eastAsia="Calibri" w:hAnsiTheme="minorHAnsi" w:cstheme="minorHAnsi"/>
                <w:color w:val="000000" w:themeColor="text1"/>
              </w:rPr>
              <w:t>p</w:t>
            </w:r>
            <w:r w:rsidRPr="00F52EEF">
              <w:rPr>
                <w:rFonts w:asciiTheme="minorHAnsi" w:eastAsia="Calibri" w:hAnsiTheme="minorHAnsi" w:cstheme="minorHAnsi"/>
                <w:color w:val="000000" w:themeColor="text1"/>
              </w:rPr>
              <w:t>lánování</w:t>
            </w:r>
            <w:r w:rsidR="00FE7C32">
              <w:rPr>
                <w:rFonts w:asciiTheme="minorHAnsi" w:eastAsia="Calibri" w:hAnsiTheme="minorHAnsi" w:cstheme="minorHAnsi"/>
                <w:color w:val="000000" w:themeColor="text1"/>
              </w:rPr>
              <w:t>;</w:t>
            </w:r>
          </w:p>
          <w:p w14:paraId="684B57F1" w14:textId="1845F028"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FE7C32">
              <w:rPr>
                <w:rFonts w:asciiTheme="minorHAnsi" w:eastAsia="Calibri" w:hAnsiTheme="minorHAnsi" w:cstheme="minorHAnsi"/>
                <w:color w:val="000000" w:themeColor="text1"/>
              </w:rPr>
              <w:t>o</w:t>
            </w:r>
            <w:r w:rsidRPr="00F52EEF">
              <w:rPr>
                <w:rFonts w:asciiTheme="minorHAnsi" w:eastAsia="Calibri" w:hAnsiTheme="minorHAnsi" w:cstheme="minorHAnsi"/>
                <w:color w:val="000000" w:themeColor="text1"/>
              </w:rPr>
              <w:t>rganizování</w:t>
            </w:r>
            <w:r w:rsidR="00FE7C32">
              <w:rPr>
                <w:rFonts w:asciiTheme="minorHAnsi" w:eastAsia="Calibri" w:hAnsiTheme="minorHAnsi" w:cstheme="minorHAnsi"/>
                <w:color w:val="000000" w:themeColor="text1"/>
              </w:rPr>
              <w:t>;</w:t>
            </w:r>
          </w:p>
          <w:p w14:paraId="2D79B3CF" w14:textId="4E1AE454"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FE7C32">
              <w:rPr>
                <w:rFonts w:asciiTheme="minorHAnsi" w:eastAsia="Calibri" w:hAnsiTheme="minorHAnsi" w:cstheme="minorHAnsi"/>
                <w:color w:val="000000" w:themeColor="text1"/>
              </w:rPr>
              <w:t>r</w:t>
            </w:r>
            <w:r w:rsidRPr="00F52EEF">
              <w:rPr>
                <w:rFonts w:asciiTheme="minorHAnsi" w:eastAsia="Calibri" w:hAnsiTheme="minorHAnsi" w:cstheme="minorHAnsi"/>
                <w:color w:val="000000" w:themeColor="text1"/>
              </w:rPr>
              <w:t>ozhodování</w:t>
            </w:r>
            <w:r w:rsidR="00FE7C32">
              <w:rPr>
                <w:rFonts w:asciiTheme="minorHAnsi" w:eastAsia="Calibri" w:hAnsiTheme="minorHAnsi" w:cstheme="minorHAnsi"/>
                <w:color w:val="000000" w:themeColor="text1"/>
              </w:rPr>
              <w:t>;</w:t>
            </w:r>
          </w:p>
          <w:p w14:paraId="30F3DE52" w14:textId="78B65463"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FE7C32">
              <w:rPr>
                <w:rFonts w:asciiTheme="minorHAnsi" w:eastAsia="Calibri" w:hAnsiTheme="minorHAnsi" w:cstheme="minorHAnsi"/>
                <w:color w:val="000000" w:themeColor="text1"/>
              </w:rPr>
              <w:t>ř</w:t>
            </w:r>
            <w:r w:rsidRPr="00F52EEF">
              <w:rPr>
                <w:rFonts w:asciiTheme="minorHAnsi" w:eastAsia="Calibri" w:hAnsiTheme="minorHAnsi" w:cstheme="minorHAnsi"/>
                <w:color w:val="000000" w:themeColor="text1"/>
              </w:rPr>
              <w:t>ízení spolupracovníků</w:t>
            </w:r>
            <w:r w:rsidR="00FE7C32">
              <w:rPr>
                <w:rFonts w:asciiTheme="minorHAnsi" w:eastAsia="Calibri" w:hAnsiTheme="minorHAnsi" w:cstheme="minorHAnsi"/>
                <w:color w:val="000000" w:themeColor="text1"/>
              </w:rPr>
              <w:t>;</w:t>
            </w:r>
          </w:p>
          <w:p w14:paraId="16A4CCA1" w14:textId="05D04D0F"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FE7C32">
              <w:rPr>
                <w:rFonts w:asciiTheme="minorHAnsi" w:eastAsia="Calibri" w:hAnsiTheme="minorHAnsi" w:cstheme="minorHAnsi"/>
                <w:color w:val="000000" w:themeColor="text1"/>
              </w:rPr>
              <w:t>k</w:t>
            </w:r>
            <w:r w:rsidRPr="00F52EEF">
              <w:rPr>
                <w:rFonts w:asciiTheme="minorHAnsi" w:eastAsia="Calibri" w:hAnsiTheme="minorHAnsi" w:cstheme="minorHAnsi"/>
                <w:color w:val="000000" w:themeColor="text1"/>
              </w:rPr>
              <w:t>ontrola</w:t>
            </w:r>
            <w:r w:rsidR="00FE7C32">
              <w:rPr>
                <w:rFonts w:asciiTheme="minorHAnsi" w:eastAsia="Calibri" w:hAnsiTheme="minorHAnsi" w:cstheme="minorHAnsi"/>
                <w:color w:val="000000" w:themeColor="text1"/>
              </w:rPr>
              <w:t>;</w:t>
            </w:r>
          </w:p>
          <w:p w14:paraId="4B4AF1FD" w14:textId="2328EBED"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FE7C32">
              <w:rPr>
                <w:rFonts w:asciiTheme="minorHAnsi" w:eastAsia="Calibri" w:hAnsiTheme="minorHAnsi" w:cstheme="minorHAnsi"/>
                <w:color w:val="000000" w:themeColor="text1"/>
              </w:rPr>
              <w:t>s</w:t>
            </w:r>
            <w:r w:rsidRPr="00F52EEF">
              <w:rPr>
                <w:rFonts w:asciiTheme="minorHAnsi" w:eastAsia="Calibri" w:hAnsiTheme="minorHAnsi" w:cstheme="minorHAnsi"/>
                <w:color w:val="000000" w:themeColor="text1"/>
              </w:rPr>
              <w:t>ociální zodpovědnost podniku</w:t>
            </w:r>
            <w:r w:rsidR="00FE7C32">
              <w:rPr>
                <w:rFonts w:asciiTheme="minorHAnsi" w:eastAsia="Calibri" w:hAnsiTheme="minorHAnsi" w:cstheme="minorHAnsi"/>
                <w:color w:val="000000" w:themeColor="text1"/>
              </w:rPr>
              <w:t>;</w:t>
            </w:r>
          </w:p>
          <w:p w14:paraId="153244EA" w14:textId="73EFB4C4"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FE7C32">
              <w:rPr>
                <w:rFonts w:asciiTheme="minorHAnsi" w:eastAsia="Calibri" w:hAnsiTheme="minorHAnsi" w:cstheme="minorHAnsi"/>
                <w:color w:val="000000" w:themeColor="text1"/>
              </w:rPr>
              <w:t>t</w:t>
            </w:r>
            <w:r w:rsidRPr="00F52EEF">
              <w:rPr>
                <w:rFonts w:asciiTheme="minorHAnsi" w:eastAsia="Calibri" w:hAnsiTheme="minorHAnsi" w:cstheme="minorHAnsi"/>
                <w:color w:val="000000" w:themeColor="text1"/>
              </w:rPr>
              <w:t>eritoriální školy managementu</w:t>
            </w:r>
            <w:r w:rsidR="00FE7C32">
              <w:rPr>
                <w:rFonts w:asciiTheme="minorHAnsi" w:eastAsia="Calibri" w:hAnsiTheme="minorHAnsi" w:cstheme="minorHAnsi"/>
                <w:color w:val="000000" w:themeColor="text1"/>
              </w:rPr>
              <w:t>;</w:t>
            </w:r>
          </w:p>
          <w:p w14:paraId="448A7BDB" w14:textId="4DF6C2F5"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FE7C32">
              <w:rPr>
                <w:rFonts w:asciiTheme="minorHAnsi" w:eastAsia="Calibri" w:hAnsiTheme="minorHAnsi" w:cstheme="minorHAnsi"/>
                <w:color w:val="000000" w:themeColor="text1"/>
              </w:rPr>
              <w:t>v</w:t>
            </w:r>
            <w:r w:rsidRPr="00F52EEF">
              <w:rPr>
                <w:rFonts w:asciiTheme="minorHAnsi" w:eastAsia="Calibri" w:hAnsiTheme="minorHAnsi" w:cstheme="minorHAnsi"/>
                <w:color w:val="000000" w:themeColor="text1"/>
              </w:rPr>
              <w:t>ývoj manažerského myšlení</w:t>
            </w:r>
            <w:r w:rsidR="00FE7C32">
              <w:rPr>
                <w:rFonts w:asciiTheme="minorHAnsi" w:eastAsia="Calibri" w:hAnsiTheme="minorHAnsi" w:cstheme="minorHAnsi"/>
                <w:color w:val="000000" w:themeColor="text1"/>
              </w:rPr>
              <w:t>;</w:t>
            </w:r>
          </w:p>
          <w:p w14:paraId="0FBE58E7" w14:textId="6DDCD54E"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eastAsia="Calibri" w:hAnsiTheme="minorHAnsi" w:cstheme="minorHAnsi"/>
                <w:color w:val="000000" w:themeColor="text1"/>
              </w:rPr>
              <w:t xml:space="preserve">- </w:t>
            </w:r>
            <w:r w:rsidR="00FE7C32">
              <w:rPr>
                <w:rFonts w:asciiTheme="minorHAnsi" w:eastAsia="Calibri" w:hAnsiTheme="minorHAnsi" w:cstheme="minorHAnsi"/>
                <w:color w:val="000000" w:themeColor="text1"/>
              </w:rPr>
              <w:t>a</w:t>
            </w:r>
            <w:r w:rsidRPr="00F52EEF">
              <w:rPr>
                <w:rFonts w:asciiTheme="minorHAnsi" w:eastAsia="Calibri" w:hAnsiTheme="minorHAnsi" w:cstheme="minorHAnsi"/>
                <w:color w:val="000000" w:themeColor="text1"/>
              </w:rPr>
              <w:t>ktuální trendy v</w:t>
            </w:r>
            <w:r w:rsidR="00FE7C32">
              <w:rPr>
                <w:rFonts w:asciiTheme="minorHAnsi" w:eastAsia="Calibri" w:hAnsiTheme="minorHAnsi" w:cstheme="minorHAnsi"/>
                <w:color w:val="000000" w:themeColor="text1"/>
              </w:rPr>
              <w:t> </w:t>
            </w:r>
            <w:r w:rsidRPr="00F52EEF">
              <w:rPr>
                <w:rFonts w:asciiTheme="minorHAnsi" w:eastAsia="Calibri" w:hAnsiTheme="minorHAnsi" w:cstheme="minorHAnsi"/>
                <w:color w:val="000000" w:themeColor="text1"/>
              </w:rPr>
              <w:t>managementu</w:t>
            </w:r>
            <w:r w:rsidR="00FE7C32">
              <w:rPr>
                <w:rFonts w:asciiTheme="minorHAnsi" w:eastAsia="Calibri" w:hAnsiTheme="minorHAnsi" w:cstheme="minorHAnsi"/>
                <w:color w:val="000000" w:themeColor="text1"/>
              </w:rPr>
              <w:t>.</w:t>
            </w:r>
          </w:p>
        </w:tc>
      </w:tr>
      <w:tr w:rsidR="00F64B71" w:rsidRPr="00F52EEF" w14:paraId="1C4A5298" w14:textId="77777777" w:rsidTr="00FE7C32">
        <w:trPr>
          <w:trHeight w:val="265"/>
        </w:trPr>
        <w:tc>
          <w:tcPr>
            <w:tcW w:w="4471" w:type="dxa"/>
            <w:gridSpan w:val="2"/>
            <w:tcBorders>
              <w:top w:val="nil"/>
            </w:tcBorders>
            <w:shd w:val="clear" w:color="auto" w:fill="F7CAAC"/>
          </w:tcPr>
          <w:p w14:paraId="0DA08F2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63A06B8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94E6720" w14:textId="77777777" w:rsidTr="00FE7C32">
        <w:trPr>
          <w:trHeight w:val="3086"/>
        </w:trPr>
        <w:tc>
          <w:tcPr>
            <w:tcW w:w="10673" w:type="dxa"/>
            <w:gridSpan w:val="8"/>
            <w:tcBorders>
              <w:top w:val="nil"/>
            </w:tcBorders>
          </w:tcPr>
          <w:p w14:paraId="6A4F534E" w14:textId="77777777" w:rsidR="00F64B71" w:rsidRPr="00FE7C32" w:rsidRDefault="00F64B71" w:rsidP="00935F76">
            <w:pPr>
              <w:tabs>
                <w:tab w:val="left" w:pos="567"/>
              </w:tabs>
              <w:jc w:val="both"/>
              <w:rPr>
                <w:rFonts w:asciiTheme="minorHAnsi" w:eastAsia="Calibri" w:hAnsiTheme="minorHAnsi" w:cstheme="minorHAnsi"/>
                <w:b/>
                <w:color w:val="000000" w:themeColor="text1"/>
              </w:rPr>
            </w:pPr>
            <w:r w:rsidRPr="00FE7C32">
              <w:rPr>
                <w:rFonts w:asciiTheme="minorHAnsi" w:eastAsia="Calibri" w:hAnsiTheme="minorHAnsi" w:cstheme="minorHAnsi"/>
                <w:b/>
                <w:color w:val="000000" w:themeColor="text1"/>
              </w:rPr>
              <w:t xml:space="preserve">Povinná literatura: </w:t>
            </w:r>
          </w:p>
          <w:p w14:paraId="5545D4CC" w14:textId="77777777" w:rsidR="00533477" w:rsidRDefault="00F64B71" w:rsidP="00935F76">
            <w:pPr>
              <w:tabs>
                <w:tab w:val="left" w:pos="567"/>
              </w:tabs>
              <w:jc w:val="both"/>
              <w:rPr>
                <w:ins w:id="2074" w:author="FMK" w:date="2020-02-02T12:24:00Z"/>
                <w:rFonts w:asciiTheme="minorHAnsi" w:eastAsia="Calibri" w:hAnsiTheme="minorHAnsi"/>
                <w:color w:val="FF0000"/>
              </w:rPr>
            </w:pPr>
            <w:del w:id="2075" w:author="FMK" w:date="2020-02-02T12:24:00Z">
              <w:r w:rsidRPr="00E13D81" w:rsidDel="00533477">
                <w:rPr>
                  <w:rFonts w:asciiTheme="minorHAnsi" w:eastAsia="Calibri" w:hAnsiTheme="minorHAnsi"/>
                  <w:color w:val="FF0000"/>
                  <w:rPrChange w:id="2076" w:author="Martin Kazík" w:date="2020-01-23T11:23:00Z">
                    <w:rPr>
                      <w:rFonts w:asciiTheme="minorHAnsi" w:eastAsia="Calibri" w:hAnsiTheme="minorHAnsi"/>
                      <w:color w:val="000000" w:themeColor="text1"/>
                    </w:rPr>
                  </w:rPrChange>
                </w:rPr>
                <w:delText xml:space="preserve">BĚLOHLÁVEK, František, Oldřich ŠULEŘ a Pavol KOŠŤAN. 2001. </w:delText>
              </w:r>
              <w:r w:rsidRPr="00E13D81" w:rsidDel="00533477">
                <w:rPr>
                  <w:rFonts w:asciiTheme="minorHAnsi" w:eastAsia="Calibri" w:hAnsiTheme="minorHAnsi"/>
                  <w:i/>
                  <w:color w:val="FF0000"/>
                  <w:rPrChange w:id="2077" w:author="Martin Kazík" w:date="2020-01-23T11:23:00Z">
                    <w:rPr>
                      <w:rFonts w:asciiTheme="minorHAnsi" w:eastAsia="Calibri" w:hAnsiTheme="minorHAnsi"/>
                      <w:i/>
                      <w:color w:val="000000" w:themeColor="text1"/>
                    </w:rPr>
                  </w:rPrChange>
                </w:rPr>
                <w:delText>Management.</w:delText>
              </w:r>
              <w:r w:rsidRPr="00E13D81" w:rsidDel="00533477">
                <w:rPr>
                  <w:rFonts w:asciiTheme="minorHAnsi" w:eastAsia="Calibri" w:hAnsiTheme="minorHAnsi"/>
                  <w:color w:val="FF0000"/>
                  <w:rPrChange w:id="2078" w:author="Martin Kazík" w:date="2020-01-23T11:23:00Z">
                    <w:rPr>
                      <w:rFonts w:asciiTheme="minorHAnsi" w:eastAsia="Calibri" w:hAnsiTheme="minorHAnsi"/>
                      <w:color w:val="000000" w:themeColor="text1"/>
                    </w:rPr>
                  </w:rPrChange>
                </w:rPr>
                <w:delText xml:space="preserve"> Olomouc: Rubico. ISBN 80-85839-45-8.</w:delText>
              </w:r>
            </w:del>
          </w:p>
          <w:p w14:paraId="003BB91F" w14:textId="0D9D082F" w:rsidR="00F64B71" w:rsidRDefault="00533477" w:rsidP="00935F76">
            <w:pPr>
              <w:tabs>
                <w:tab w:val="left" w:pos="567"/>
              </w:tabs>
              <w:jc w:val="both"/>
              <w:rPr>
                <w:ins w:id="2079" w:author="FMK" w:date="2020-02-02T12:24:00Z"/>
                <w:rFonts w:asciiTheme="minorHAnsi" w:eastAsia="Calibri" w:hAnsiTheme="minorHAnsi"/>
                <w:color w:val="FF0000"/>
              </w:rPr>
            </w:pPr>
            <w:ins w:id="2080" w:author="FMK" w:date="2020-02-02T12:24:00Z">
              <w:r w:rsidRPr="00533477">
                <w:rPr>
                  <w:rFonts w:asciiTheme="minorHAnsi" w:eastAsia="Calibri" w:hAnsiTheme="minorHAnsi"/>
                  <w:color w:val="FF0000"/>
                </w:rPr>
                <w:t>BĚLOHLÁVEK, František.</w:t>
              </w:r>
              <w:r>
                <w:rPr>
                  <w:rFonts w:asciiTheme="minorHAnsi" w:eastAsia="Calibri" w:hAnsiTheme="minorHAnsi"/>
                  <w:color w:val="FF0000"/>
                </w:rPr>
                <w:t xml:space="preserve"> 2016.</w:t>
              </w:r>
              <w:r w:rsidRPr="00533477">
                <w:rPr>
                  <w:rFonts w:asciiTheme="minorHAnsi" w:eastAsia="Calibri" w:hAnsiTheme="minorHAnsi"/>
                  <w:color w:val="FF0000"/>
                </w:rPr>
                <w:t xml:space="preserve"> </w:t>
              </w:r>
              <w:r w:rsidRPr="00533477">
                <w:rPr>
                  <w:rFonts w:asciiTheme="minorHAnsi" w:eastAsia="Calibri" w:hAnsiTheme="minorHAnsi"/>
                  <w:i/>
                  <w:color w:val="FF0000"/>
                  <w:rPrChange w:id="2081" w:author="FMK" w:date="2020-02-02T12:25:00Z">
                    <w:rPr>
                      <w:rFonts w:asciiTheme="minorHAnsi" w:eastAsia="Calibri" w:hAnsiTheme="minorHAnsi"/>
                      <w:color w:val="FF0000"/>
                    </w:rPr>
                  </w:rPrChange>
                </w:rPr>
                <w:t xml:space="preserve">25 typů lidí: jak s nimi jednat, jak je vést a motivovat. </w:t>
              </w:r>
              <w:r w:rsidRPr="00533477">
                <w:rPr>
                  <w:rFonts w:asciiTheme="minorHAnsi" w:eastAsia="Calibri" w:hAnsiTheme="minorHAnsi"/>
                  <w:color w:val="FF0000"/>
                </w:rPr>
                <w:t>3., rozšířené</w:t>
              </w:r>
              <w:r>
                <w:rPr>
                  <w:rFonts w:asciiTheme="minorHAnsi" w:eastAsia="Calibri" w:hAnsiTheme="minorHAnsi"/>
                  <w:color w:val="FF0000"/>
                </w:rPr>
                <w:t xml:space="preserve"> vydání. Praha: Grada</w:t>
              </w:r>
              <w:r w:rsidRPr="00533477">
                <w:rPr>
                  <w:rFonts w:asciiTheme="minorHAnsi" w:eastAsia="Calibri" w:hAnsiTheme="minorHAnsi"/>
                  <w:color w:val="FF0000"/>
                </w:rPr>
                <w:t>. Manažer. ISBN 9788024758725.</w:t>
              </w:r>
            </w:ins>
          </w:p>
          <w:p w14:paraId="17A69936" w14:textId="77777777" w:rsidR="00533477" w:rsidRPr="00E13D81" w:rsidRDefault="00533477" w:rsidP="00935F76">
            <w:pPr>
              <w:tabs>
                <w:tab w:val="left" w:pos="567"/>
              </w:tabs>
              <w:jc w:val="both"/>
              <w:rPr>
                <w:rFonts w:asciiTheme="minorHAnsi" w:eastAsia="Calibri" w:hAnsiTheme="minorHAnsi"/>
                <w:color w:val="FF0000"/>
                <w:rPrChange w:id="2082" w:author="Martin Kazík" w:date="2020-01-23T11:23:00Z">
                  <w:rPr>
                    <w:rFonts w:asciiTheme="minorHAnsi" w:eastAsia="Calibri" w:hAnsiTheme="minorHAnsi"/>
                    <w:color w:val="000000" w:themeColor="text1"/>
                  </w:rPr>
                </w:rPrChange>
              </w:rPr>
            </w:pPr>
          </w:p>
          <w:p w14:paraId="1E50A64A" w14:textId="77777777" w:rsidR="00533477" w:rsidRDefault="00F64B71" w:rsidP="00935F76">
            <w:pPr>
              <w:tabs>
                <w:tab w:val="left" w:pos="567"/>
              </w:tabs>
              <w:jc w:val="both"/>
              <w:rPr>
                <w:ins w:id="2083" w:author="FMK" w:date="2020-02-02T12:26:00Z"/>
                <w:rFonts w:asciiTheme="minorHAnsi" w:eastAsia="Calibri" w:hAnsiTheme="minorHAnsi"/>
                <w:color w:val="FF0000"/>
              </w:rPr>
            </w:pPr>
            <w:del w:id="2084" w:author="FMK" w:date="2020-02-02T12:26:00Z">
              <w:r w:rsidRPr="00E13D81" w:rsidDel="00533477">
                <w:rPr>
                  <w:rFonts w:asciiTheme="minorHAnsi" w:eastAsia="Calibri" w:hAnsiTheme="minorHAnsi"/>
                  <w:color w:val="FF0000"/>
                  <w:rPrChange w:id="2085" w:author="Martin Kazík" w:date="2020-01-23T11:23:00Z">
                    <w:rPr>
                      <w:rFonts w:asciiTheme="minorHAnsi" w:eastAsia="Calibri" w:hAnsiTheme="minorHAnsi"/>
                      <w:color w:val="000000" w:themeColor="text1"/>
                    </w:rPr>
                  </w:rPrChange>
                </w:rPr>
                <w:delText xml:space="preserve">VEBER, Jaromír. 2009. </w:delText>
              </w:r>
              <w:r w:rsidRPr="00E13D81" w:rsidDel="00533477">
                <w:rPr>
                  <w:rFonts w:asciiTheme="minorHAnsi" w:eastAsia="Calibri" w:hAnsiTheme="minorHAnsi"/>
                  <w:i/>
                  <w:color w:val="FF0000"/>
                  <w:rPrChange w:id="2086" w:author="Martin Kazík" w:date="2020-01-23T11:23:00Z">
                    <w:rPr>
                      <w:rFonts w:asciiTheme="minorHAnsi" w:eastAsia="Calibri" w:hAnsiTheme="minorHAnsi"/>
                      <w:i/>
                      <w:color w:val="000000" w:themeColor="text1"/>
                    </w:rPr>
                  </w:rPrChange>
                </w:rPr>
                <w:delText>Management: základy, moderní manažerské přístupy, výkonnost a prosperita.</w:delText>
              </w:r>
              <w:r w:rsidRPr="00E13D81" w:rsidDel="00533477">
                <w:rPr>
                  <w:rFonts w:asciiTheme="minorHAnsi" w:eastAsia="Calibri" w:hAnsiTheme="minorHAnsi"/>
                  <w:color w:val="FF0000"/>
                  <w:rPrChange w:id="2087" w:author="Martin Kazík" w:date="2020-01-23T11:23:00Z">
                    <w:rPr>
                      <w:rFonts w:asciiTheme="minorHAnsi" w:eastAsia="Calibri" w:hAnsiTheme="minorHAnsi"/>
                      <w:color w:val="000000" w:themeColor="text1"/>
                    </w:rPr>
                  </w:rPrChange>
                </w:rPr>
                <w:delText xml:space="preserve"> 2., aktualiz. vyd. Praha: Management Press. ISBN 978-80-7261-200-0. </w:delText>
              </w:r>
            </w:del>
          </w:p>
          <w:p w14:paraId="0E398F50" w14:textId="28E202A3" w:rsidR="00F64B71" w:rsidRDefault="00533477" w:rsidP="00935F76">
            <w:pPr>
              <w:tabs>
                <w:tab w:val="left" w:pos="567"/>
              </w:tabs>
              <w:jc w:val="both"/>
              <w:rPr>
                <w:ins w:id="2088" w:author="FMK" w:date="2020-02-02T12:26:00Z"/>
                <w:rFonts w:asciiTheme="minorHAnsi" w:eastAsia="Calibri" w:hAnsiTheme="minorHAnsi"/>
                <w:color w:val="FF0000"/>
              </w:rPr>
            </w:pPr>
            <w:ins w:id="2089" w:author="FMK" w:date="2020-02-02T12:26:00Z">
              <w:r w:rsidRPr="00533477">
                <w:rPr>
                  <w:rFonts w:asciiTheme="minorHAnsi" w:eastAsia="Calibri" w:hAnsiTheme="minorHAnsi"/>
                  <w:color w:val="FF0000"/>
                </w:rPr>
                <w:t xml:space="preserve">VEBER, Jaromír. </w:t>
              </w:r>
              <w:r>
                <w:rPr>
                  <w:rFonts w:asciiTheme="minorHAnsi" w:eastAsia="Calibri" w:hAnsiTheme="minorHAnsi"/>
                  <w:color w:val="FF0000"/>
                </w:rPr>
                <w:t xml:space="preserve">2016. </w:t>
              </w:r>
              <w:r w:rsidRPr="00533477">
                <w:rPr>
                  <w:rFonts w:asciiTheme="minorHAnsi" w:eastAsia="Calibri" w:hAnsiTheme="minorHAnsi"/>
                  <w:i/>
                  <w:color w:val="FF0000"/>
                  <w:rPrChange w:id="2090" w:author="FMK" w:date="2020-02-02T12:26:00Z">
                    <w:rPr>
                      <w:rFonts w:asciiTheme="minorHAnsi" w:eastAsia="Calibri" w:hAnsiTheme="minorHAnsi"/>
                      <w:color w:val="FF0000"/>
                    </w:rPr>
                  </w:rPrChange>
                </w:rPr>
                <w:t>Management inovací.</w:t>
              </w:r>
              <w:r w:rsidRPr="00533477">
                <w:rPr>
                  <w:rFonts w:asciiTheme="minorHAnsi" w:eastAsia="Calibri" w:hAnsiTheme="minorHAnsi"/>
                  <w:color w:val="FF0000"/>
                </w:rPr>
                <w:t xml:space="preserve"> Prah</w:t>
              </w:r>
              <w:r>
                <w:rPr>
                  <w:rFonts w:asciiTheme="minorHAnsi" w:eastAsia="Calibri" w:hAnsiTheme="minorHAnsi"/>
                  <w:color w:val="FF0000"/>
                </w:rPr>
                <w:t>a: Management Press</w:t>
              </w:r>
              <w:r w:rsidRPr="00533477">
                <w:rPr>
                  <w:rFonts w:asciiTheme="minorHAnsi" w:eastAsia="Calibri" w:hAnsiTheme="minorHAnsi"/>
                  <w:color w:val="FF0000"/>
                </w:rPr>
                <w:t>. ISBN 9788072614233.</w:t>
              </w:r>
            </w:ins>
          </w:p>
          <w:p w14:paraId="0F362636" w14:textId="77777777" w:rsidR="00533477" w:rsidRPr="00E13D81" w:rsidRDefault="00533477" w:rsidP="00935F76">
            <w:pPr>
              <w:tabs>
                <w:tab w:val="left" w:pos="567"/>
              </w:tabs>
              <w:jc w:val="both"/>
              <w:rPr>
                <w:rFonts w:asciiTheme="minorHAnsi" w:eastAsia="Calibri" w:hAnsiTheme="minorHAnsi"/>
                <w:color w:val="FF0000"/>
                <w:rPrChange w:id="2091" w:author="Martin Kazík" w:date="2020-01-23T11:23:00Z">
                  <w:rPr>
                    <w:rFonts w:asciiTheme="minorHAnsi" w:eastAsia="Calibri" w:hAnsiTheme="minorHAnsi"/>
                    <w:color w:val="000000" w:themeColor="text1"/>
                  </w:rPr>
                </w:rPrChange>
              </w:rPr>
            </w:pPr>
          </w:p>
          <w:p w14:paraId="513BBA9E" w14:textId="77777777" w:rsidR="00F64B71" w:rsidRPr="00F52EEF" w:rsidRDefault="00F64B71" w:rsidP="00935F76">
            <w:pPr>
              <w:tabs>
                <w:tab w:val="left" w:pos="567"/>
              </w:tabs>
              <w:jc w:val="both"/>
              <w:rPr>
                <w:rFonts w:asciiTheme="minorHAnsi" w:eastAsia="Calibri" w:hAnsiTheme="minorHAnsi" w:cstheme="minorHAnsi"/>
                <w:color w:val="000000" w:themeColor="text1"/>
              </w:rPr>
            </w:pPr>
          </w:p>
          <w:p w14:paraId="7B731D56" w14:textId="77777777" w:rsidR="00F64B71" w:rsidRPr="00FE7C32" w:rsidRDefault="00F64B71" w:rsidP="00935F76">
            <w:pPr>
              <w:tabs>
                <w:tab w:val="left" w:pos="567"/>
              </w:tabs>
              <w:jc w:val="both"/>
              <w:rPr>
                <w:rFonts w:asciiTheme="minorHAnsi" w:eastAsia="Calibri" w:hAnsiTheme="minorHAnsi" w:cstheme="minorHAnsi"/>
                <w:b/>
                <w:color w:val="000000" w:themeColor="text1"/>
              </w:rPr>
            </w:pPr>
            <w:r w:rsidRPr="00FE7C32">
              <w:rPr>
                <w:rFonts w:asciiTheme="minorHAnsi" w:eastAsia="Calibri" w:hAnsiTheme="minorHAnsi" w:cstheme="minorHAnsi"/>
                <w:b/>
                <w:color w:val="000000" w:themeColor="text1"/>
              </w:rPr>
              <w:t>Doporučená literatura:</w:t>
            </w:r>
          </w:p>
          <w:p w14:paraId="37B041F3" w14:textId="77777777" w:rsidR="00533477" w:rsidRDefault="00F64B71" w:rsidP="00935F76">
            <w:pPr>
              <w:tabs>
                <w:tab w:val="left" w:pos="567"/>
              </w:tabs>
              <w:jc w:val="both"/>
              <w:rPr>
                <w:ins w:id="2092" w:author="FMK" w:date="2020-02-02T12:28:00Z"/>
                <w:rFonts w:asciiTheme="minorHAnsi" w:eastAsia="Calibri" w:hAnsiTheme="minorHAnsi"/>
                <w:color w:val="FF0000"/>
              </w:rPr>
            </w:pPr>
            <w:del w:id="2093" w:author="FMK" w:date="2020-02-02T12:28:00Z">
              <w:r w:rsidRPr="00E13D81" w:rsidDel="00533477">
                <w:rPr>
                  <w:rFonts w:asciiTheme="minorHAnsi" w:eastAsia="Calibri" w:hAnsiTheme="minorHAnsi"/>
                  <w:color w:val="FF0000"/>
                  <w:rPrChange w:id="2094" w:author="Martin Kazík" w:date="2020-01-23T11:23:00Z">
                    <w:rPr>
                      <w:rFonts w:asciiTheme="minorHAnsi" w:eastAsia="Calibri" w:hAnsiTheme="minorHAnsi"/>
                      <w:color w:val="000000" w:themeColor="text1"/>
                    </w:rPr>
                  </w:rPrChange>
                </w:rPr>
                <w:delText xml:space="preserve">BLAŽEK, Ladislav. 2011. </w:delText>
              </w:r>
              <w:r w:rsidRPr="00E13D81" w:rsidDel="00533477">
                <w:rPr>
                  <w:rFonts w:asciiTheme="minorHAnsi" w:eastAsia="Calibri" w:hAnsiTheme="minorHAnsi"/>
                  <w:i/>
                  <w:color w:val="FF0000"/>
                  <w:rPrChange w:id="2095" w:author="Martin Kazík" w:date="2020-01-23T11:23:00Z">
                    <w:rPr>
                      <w:rFonts w:asciiTheme="minorHAnsi" w:eastAsia="Calibri" w:hAnsiTheme="minorHAnsi"/>
                      <w:i/>
                      <w:color w:val="000000" w:themeColor="text1"/>
                    </w:rPr>
                  </w:rPrChange>
                </w:rPr>
                <w:delText>Management: organizování, rozhodování, ovlivňování.</w:delText>
              </w:r>
              <w:r w:rsidRPr="00E13D81" w:rsidDel="00533477">
                <w:rPr>
                  <w:rFonts w:asciiTheme="minorHAnsi" w:eastAsia="Calibri" w:hAnsiTheme="minorHAnsi"/>
                  <w:color w:val="FF0000"/>
                  <w:rPrChange w:id="2096" w:author="Martin Kazík" w:date="2020-01-23T11:23:00Z">
                    <w:rPr>
                      <w:rFonts w:asciiTheme="minorHAnsi" w:eastAsia="Calibri" w:hAnsiTheme="minorHAnsi"/>
                      <w:color w:val="000000" w:themeColor="text1"/>
                    </w:rPr>
                  </w:rPrChange>
                </w:rPr>
                <w:delText xml:space="preserve"> Praha: Grada. ISBN 978-80-247-3275-6</w:delText>
              </w:r>
            </w:del>
            <w:r w:rsidRPr="00E13D81">
              <w:rPr>
                <w:rFonts w:asciiTheme="minorHAnsi" w:eastAsia="Calibri" w:hAnsiTheme="minorHAnsi"/>
                <w:color w:val="FF0000"/>
                <w:rPrChange w:id="2097" w:author="Martin Kazík" w:date="2020-01-23T11:23:00Z">
                  <w:rPr>
                    <w:rFonts w:asciiTheme="minorHAnsi" w:eastAsia="Calibri" w:hAnsiTheme="minorHAnsi"/>
                    <w:color w:val="000000" w:themeColor="text1"/>
                  </w:rPr>
                </w:rPrChange>
              </w:rPr>
              <w:t xml:space="preserve">. </w:t>
            </w:r>
          </w:p>
          <w:p w14:paraId="0A396BC6" w14:textId="12B8BC1E" w:rsidR="00F64B71" w:rsidRDefault="00533477" w:rsidP="00935F76">
            <w:pPr>
              <w:tabs>
                <w:tab w:val="left" w:pos="567"/>
              </w:tabs>
              <w:jc w:val="both"/>
              <w:rPr>
                <w:ins w:id="2098" w:author="FMK" w:date="2020-02-02T12:27:00Z"/>
                <w:rFonts w:asciiTheme="minorHAnsi" w:eastAsia="Calibri" w:hAnsiTheme="minorHAnsi"/>
                <w:color w:val="FF0000"/>
              </w:rPr>
            </w:pPr>
            <w:ins w:id="2099" w:author="FMK" w:date="2020-02-02T12:27:00Z">
              <w:r w:rsidRPr="00533477">
                <w:rPr>
                  <w:rFonts w:asciiTheme="minorHAnsi" w:eastAsia="Calibri" w:hAnsiTheme="minorHAnsi"/>
                  <w:color w:val="FF0000"/>
                </w:rPr>
                <w:t>BLAŽEK, Ladislav.</w:t>
              </w:r>
            </w:ins>
            <w:ins w:id="2100" w:author="FMK" w:date="2020-02-02T12:28:00Z">
              <w:r>
                <w:rPr>
                  <w:rFonts w:asciiTheme="minorHAnsi" w:eastAsia="Calibri" w:hAnsiTheme="minorHAnsi"/>
                  <w:color w:val="FF0000"/>
                </w:rPr>
                <w:t xml:space="preserve"> 2014. </w:t>
              </w:r>
            </w:ins>
            <w:ins w:id="2101" w:author="FMK" w:date="2020-02-02T12:27:00Z">
              <w:r w:rsidRPr="00533477">
                <w:rPr>
                  <w:rFonts w:asciiTheme="minorHAnsi" w:eastAsia="Calibri" w:hAnsiTheme="minorHAnsi"/>
                  <w:color w:val="FF0000"/>
                </w:rPr>
                <w:t xml:space="preserve"> </w:t>
              </w:r>
              <w:r w:rsidRPr="00533477">
                <w:rPr>
                  <w:rFonts w:asciiTheme="minorHAnsi" w:eastAsia="Calibri" w:hAnsiTheme="minorHAnsi"/>
                  <w:i/>
                  <w:color w:val="FF0000"/>
                  <w:rPrChange w:id="2102" w:author="FMK" w:date="2020-02-02T12:28:00Z">
                    <w:rPr>
                      <w:rFonts w:asciiTheme="minorHAnsi" w:eastAsia="Calibri" w:hAnsiTheme="minorHAnsi"/>
                      <w:color w:val="FF0000"/>
                    </w:rPr>
                  </w:rPrChange>
                </w:rPr>
                <w:t>Management: organizování, rozhodování, ovlivňování.</w:t>
              </w:r>
              <w:r w:rsidRPr="00533477">
                <w:rPr>
                  <w:rFonts w:asciiTheme="minorHAnsi" w:eastAsia="Calibri" w:hAnsiTheme="minorHAnsi"/>
                  <w:color w:val="FF0000"/>
                </w:rPr>
                <w:t xml:space="preserve"> 2., rozš</w:t>
              </w:r>
              <w:r>
                <w:rPr>
                  <w:rFonts w:asciiTheme="minorHAnsi" w:eastAsia="Calibri" w:hAnsiTheme="minorHAnsi"/>
                  <w:color w:val="FF0000"/>
                </w:rPr>
                <w:t>. vyd. Praha: Grada</w:t>
              </w:r>
              <w:r w:rsidRPr="00533477">
                <w:rPr>
                  <w:rFonts w:asciiTheme="minorHAnsi" w:eastAsia="Calibri" w:hAnsiTheme="minorHAnsi"/>
                  <w:color w:val="FF0000"/>
                </w:rPr>
                <w:t>. Expert. ISBN 9788024744292.</w:t>
              </w:r>
            </w:ins>
          </w:p>
          <w:p w14:paraId="279E6DC7" w14:textId="77777777" w:rsidR="00533477" w:rsidRPr="00E13D81" w:rsidRDefault="00533477" w:rsidP="00935F76">
            <w:pPr>
              <w:tabs>
                <w:tab w:val="left" w:pos="567"/>
              </w:tabs>
              <w:jc w:val="both"/>
              <w:rPr>
                <w:rFonts w:asciiTheme="minorHAnsi" w:eastAsia="Calibri" w:hAnsiTheme="minorHAnsi"/>
                <w:color w:val="FF0000"/>
                <w:rPrChange w:id="2103" w:author="Martin Kazík" w:date="2020-01-23T11:23:00Z">
                  <w:rPr>
                    <w:rFonts w:asciiTheme="minorHAnsi" w:eastAsia="Calibri" w:hAnsiTheme="minorHAnsi"/>
                    <w:color w:val="000000" w:themeColor="text1"/>
                  </w:rPr>
                </w:rPrChange>
              </w:rPr>
            </w:pPr>
          </w:p>
          <w:p w14:paraId="57E84466" w14:textId="77777777"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ŽÁČEK, Vladimír. 2014. </w:t>
            </w:r>
            <w:r w:rsidRPr="00F52EEF">
              <w:rPr>
                <w:rFonts w:asciiTheme="minorHAnsi" w:eastAsia="Calibri" w:hAnsiTheme="minorHAnsi" w:cstheme="minorHAnsi"/>
                <w:i/>
                <w:color w:val="000000" w:themeColor="text1"/>
              </w:rPr>
              <w:t>Management: teorie, zásady, praxe.</w:t>
            </w:r>
            <w:r w:rsidRPr="00F52EEF">
              <w:rPr>
                <w:rFonts w:asciiTheme="minorHAnsi" w:eastAsia="Calibri" w:hAnsiTheme="minorHAnsi" w:cstheme="minorHAnsi"/>
                <w:color w:val="000000" w:themeColor="text1"/>
              </w:rPr>
              <w:t xml:space="preserve"> Praha. ISBN 978-80-01-05594-6. </w:t>
            </w:r>
          </w:p>
          <w:p w14:paraId="0494E31C" w14:textId="77777777"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KOTLER, Philip a Kevin Lane KELLER. 2016. </w:t>
            </w:r>
            <w:r w:rsidRPr="00F52EEF">
              <w:rPr>
                <w:rFonts w:asciiTheme="minorHAnsi" w:eastAsia="Calibri" w:hAnsiTheme="minorHAnsi" w:cstheme="minorHAnsi"/>
                <w:i/>
                <w:color w:val="000000" w:themeColor="text1"/>
              </w:rPr>
              <w:t>Marketing management.</w:t>
            </w:r>
            <w:r w:rsidRPr="00F52EEF">
              <w:rPr>
                <w:rFonts w:asciiTheme="minorHAnsi" w:eastAsia="Calibri" w:hAnsiTheme="minorHAnsi" w:cstheme="minorHAnsi"/>
                <w:color w:val="000000" w:themeColor="text1"/>
              </w:rPr>
              <w:t xml:space="preserve"> 15. Boston: Pearson. ISBN 978-1-292-09262-1.</w:t>
            </w:r>
          </w:p>
          <w:p w14:paraId="5ED96BC8" w14:textId="316CF458" w:rsidR="00F64B71" w:rsidRPr="00E13D81" w:rsidDel="00533477" w:rsidRDefault="00F64B71" w:rsidP="00935F76">
            <w:pPr>
              <w:tabs>
                <w:tab w:val="left" w:pos="567"/>
              </w:tabs>
              <w:jc w:val="both"/>
              <w:rPr>
                <w:del w:id="2104" w:author="FMK" w:date="2020-02-02T12:28:00Z"/>
                <w:rFonts w:asciiTheme="minorHAnsi" w:eastAsia="Calibri" w:hAnsiTheme="minorHAnsi"/>
                <w:color w:val="FF0000"/>
                <w:rPrChange w:id="2105" w:author="Martin Kazík" w:date="2020-01-23T11:23:00Z">
                  <w:rPr>
                    <w:del w:id="2106" w:author="FMK" w:date="2020-02-02T12:28:00Z"/>
                    <w:rFonts w:asciiTheme="minorHAnsi" w:eastAsia="Calibri" w:hAnsiTheme="minorHAnsi"/>
                    <w:color w:val="000000" w:themeColor="text1"/>
                  </w:rPr>
                </w:rPrChange>
              </w:rPr>
            </w:pPr>
            <w:del w:id="2107" w:author="FMK" w:date="2020-02-02T12:28:00Z">
              <w:r w:rsidRPr="00E13D81" w:rsidDel="00533477">
                <w:rPr>
                  <w:rFonts w:asciiTheme="minorHAnsi" w:eastAsia="Calibri" w:hAnsiTheme="minorHAnsi"/>
                  <w:color w:val="FF0000"/>
                  <w:rPrChange w:id="2108" w:author="Martin Kazík" w:date="2020-01-23T11:23:00Z">
                    <w:rPr>
                      <w:rFonts w:asciiTheme="minorHAnsi" w:eastAsia="Calibri" w:hAnsiTheme="minorHAnsi"/>
                      <w:color w:val="000000" w:themeColor="text1"/>
                    </w:rPr>
                  </w:rPrChange>
                </w:rPr>
                <w:delText xml:space="preserve">VODÁČEK, Leo, Olga VODÁČKOVÁ. 2013. </w:delText>
              </w:r>
              <w:r w:rsidRPr="00E13D81" w:rsidDel="00533477">
                <w:rPr>
                  <w:rFonts w:asciiTheme="minorHAnsi" w:eastAsia="Calibri" w:hAnsiTheme="minorHAnsi"/>
                  <w:i/>
                  <w:color w:val="FF0000"/>
                  <w:rPrChange w:id="2109" w:author="Martin Kazík" w:date="2020-01-23T11:23:00Z">
                    <w:rPr>
                      <w:rFonts w:asciiTheme="minorHAnsi" w:eastAsia="Calibri" w:hAnsiTheme="minorHAnsi"/>
                      <w:i/>
                      <w:color w:val="000000" w:themeColor="text1"/>
                    </w:rPr>
                  </w:rPrChange>
                </w:rPr>
                <w:delText>Moderní management v teorii a praxi.</w:delText>
              </w:r>
              <w:r w:rsidRPr="00E13D81" w:rsidDel="00533477">
                <w:rPr>
                  <w:rFonts w:asciiTheme="minorHAnsi" w:eastAsia="Calibri" w:hAnsiTheme="minorHAnsi"/>
                  <w:color w:val="FF0000"/>
                  <w:rPrChange w:id="2110" w:author="Martin Kazík" w:date="2020-01-23T11:23:00Z">
                    <w:rPr>
                      <w:rFonts w:asciiTheme="minorHAnsi" w:eastAsia="Calibri" w:hAnsiTheme="minorHAnsi"/>
                      <w:color w:val="000000" w:themeColor="text1"/>
                    </w:rPr>
                  </w:rPrChange>
                </w:rPr>
                <w:delText xml:space="preserve"> Praha: Management Press. ISBN 978-80-7261-232-1. </w:delText>
              </w:r>
            </w:del>
          </w:p>
          <w:p w14:paraId="44FAA4F3" w14:textId="77777777" w:rsidR="001E4FEB" w:rsidRDefault="00F64B71" w:rsidP="00935F76">
            <w:pPr>
              <w:tabs>
                <w:tab w:val="left" w:pos="567"/>
              </w:tabs>
              <w:jc w:val="both"/>
              <w:rPr>
                <w:ins w:id="2111" w:author="FMK" w:date="2020-02-02T12:29:00Z"/>
                <w:rFonts w:asciiTheme="minorHAnsi" w:eastAsia="Calibri" w:hAnsiTheme="minorHAnsi"/>
                <w:color w:val="FF0000"/>
              </w:rPr>
            </w:pPr>
            <w:del w:id="2112" w:author="FMK" w:date="2020-02-02T12:29:00Z">
              <w:r w:rsidRPr="00E13D81" w:rsidDel="001E4FEB">
                <w:rPr>
                  <w:rFonts w:asciiTheme="minorHAnsi" w:eastAsia="Calibri" w:hAnsiTheme="minorHAnsi"/>
                  <w:color w:val="FF0000"/>
                  <w:rPrChange w:id="2113" w:author="Martin Kazík" w:date="2020-01-23T11:23:00Z">
                    <w:rPr>
                      <w:rFonts w:asciiTheme="minorHAnsi" w:eastAsia="Calibri" w:hAnsiTheme="minorHAnsi"/>
                      <w:color w:val="000000" w:themeColor="text1"/>
                    </w:rPr>
                  </w:rPrChange>
                </w:rPr>
                <w:delText xml:space="preserve">DRUCKER, Peter Ferdinand. 2002. </w:delText>
              </w:r>
              <w:r w:rsidRPr="00E13D81" w:rsidDel="001E4FEB">
                <w:rPr>
                  <w:rFonts w:asciiTheme="minorHAnsi" w:eastAsia="Calibri" w:hAnsiTheme="minorHAnsi"/>
                  <w:i/>
                  <w:color w:val="FF0000"/>
                  <w:rPrChange w:id="2114" w:author="Martin Kazík" w:date="2020-01-23T11:23:00Z">
                    <w:rPr>
                      <w:rFonts w:asciiTheme="minorHAnsi" w:eastAsia="Calibri" w:hAnsiTheme="minorHAnsi"/>
                      <w:i/>
                      <w:color w:val="000000" w:themeColor="text1"/>
                    </w:rPr>
                  </w:rPrChange>
                </w:rPr>
                <w:delText>Výzvy Managementu pro 21. století.</w:delText>
              </w:r>
              <w:r w:rsidRPr="00E13D81" w:rsidDel="001E4FEB">
                <w:rPr>
                  <w:rFonts w:asciiTheme="minorHAnsi" w:eastAsia="Calibri" w:hAnsiTheme="minorHAnsi"/>
                  <w:color w:val="FF0000"/>
                  <w:rPrChange w:id="2115" w:author="Martin Kazík" w:date="2020-01-23T11:23:00Z">
                    <w:rPr>
                      <w:rFonts w:asciiTheme="minorHAnsi" w:eastAsia="Calibri" w:hAnsiTheme="minorHAnsi"/>
                      <w:color w:val="000000" w:themeColor="text1"/>
                    </w:rPr>
                  </w:rPrChange>
                </w:rPr>
                <w:delText xml:space="preserve"> Praha: Management Press. ISBN 80-7261-021-X.</w:delText>
              </w:r>
            </w:del>
          </w:p>
          <w:p w14:paraId="287FACCF" w14:textId="54B4233F" w:rsidR="00F64B71" w:rsidRDefault="001E4FEB" w:rsidP="00935F76">
            <w:pPr>
              <w:tabs>
                <w:tab w:val="left" w:pos="567"/>
              </w:tabs>
              <w:jc w:val="both"/>
              <w:rPr>
                <w:ins w:id="2116" w:author="FMK" w:date="2020-02-02T12:29:00Z"/>
                <w:rFonts w:asciiTheme="minorHAnsi" w:eastAsia="Calibri" w:hAnsiTheme="minorHAnsi"/>
                <w:color w:val="FF0000"/>
              </w:rPr>
            </w:pPr>
            <w:ins w:id="2117" w:author="FMK" w:date="2020-02-02T12:29:00Z">
              <w:r w:rsidRPr="001E4FEB">
                <w:rPr>
                  <w:rFonts w:asciiTheme="minorHAnsi" w:eastAsia="Calibri" w:hAnsiTheme="minorHAnsi"/>
                  <w:color w:val="FF0000"/>
                </w:rPr>
                <w:t>DRUCKER, Peter Ferdinand.</w:t>
              </w:r>
            </w:ins>
            <w:ins w:id="2118" w:author="FMK" w:date="2020-02-02T12:30:00Z">
              <w:r>
                <w:rPr>
                  <w:rFonts w:asciiTheme="minorHAnsi" w:eastAsia="Calibri" w:hAnsiTheme="minorHAnsi"/>
                  <w:color w:val="FF0000"/>
                </w:rPr>
                <w:t xml:space="preserve"> </w:t>
              </w:r>
            </w:ins>
            <w:ins w:id="2119" w:author="FMK" w:date="2020-02-02T12:29:00Z">
              <w:r>
                <w:rPr>
                  <w:rFonts w:asciiTheme="minorHAnsi" w:eastAsia="Calibri" w:hAnsiTheme="minorHAnsi"/>
                  <w:color w:val="FF0000"/>
                </w:rPr>
                <w:t>2016.</w:t>
              </w:r>
              <w:r w:rsidRPr="001E4FEB">
                <w:rPr>
                  <w:rFonts w:asciiTheme="minorHAnsi" w:eastAsia="Calibri" w:hAnsiTheme="minorHAnsi"/>
                  <w:color w:val="FF0000"/>
                </w:rPr>
                <w:t xml:space="preserve"> </w:t>
              </w:r>
              <w:r w:rsidRPr="001E4FEB">
                <w:rPr>
                  <w:rFonts w:asciiTheme="minorHAnsi" w:eastAsia="Calibri" w:hAnsiTheme="minorHAnsi"/>
                  <w:i/>
                  <w:color w:val="FF0000"/>
                  <w:rPrChange w:id="2120" w:author="FMK" w:date="2020-02-02T12:29:00Z">
                    <w:rPr>
                      <w:rFonts w:asciiTheme="minorHAnsi" w:eastAsia="Calibri" w:hAnsiTheme="minorHAnsi"/>
                      <w:color w:val="FF0000"/>
                    </w:rPr>
                  </w:rPrChange>
                </w:rPr>
                <w:t>To nejdůležitější z Druckera v jednom svazku.</w:t>
              </w:r>
              <w:r w:rsidRPr="001E4FEB">
                <w:rPr>
                  <w:rFonts w:asciiTheme="minorHAnsi" w:eastAsia="Calibri" w:hAnsiTheme="minorHAnsi"/>
                  <w:color w:val="FF0000"/>
                </w:rPr>
                <w:t xml:space="preserve"> 2. vydání. Pra</w:t>
              </w:r>
              <w:r>
                <w:rPr>
                  <w:rFonts w:asciiTheme="minorHAnsi" w:eastAsia="Calibri" w:hAnsiTheme="minorHAnsi"/>
                  <w:color w:val="FF0000"/>
                </w:rPr>
                <w:t>ha: Management Press</w:t>
              </w:r>
              <w:r w:rsidRPr="001E4FEB">
                <w:rPr>
                  <w:rFonts w:asciiTheme="minorHAnsi" w:eastAsia="Calibri" w:hAnsiTheme="minorHAnsi"/>
                  <w:color w:val="FF0000"/>
                </w:rPr>
                <w:t>s. Knihovna světového managementu. ISBN 9788072613977.</w:t>
              </w:r>
            </w:ins>
          </w:p>
          <w:p w14:paraId="5608C3DA" w14:textId="1C05E06E" w:rsidR="001E4FEB" w:rsidRPr="00F52EEF" w:rsidRDefault="001E4FEB" w:rsidP="00935F76">
            <w:pPr>
              <w:tabs>
                <w:tab w:val="left" w:pos="567"/>
              </w:tabs>
              <w:jc w:val="both"/>
              <w:rPr>
                <w:rFonts w:asciiTheme="minorHAnsi" w:hAnsiTheme="minorHAnsi" w:cstheme="minorHAnsi"/>
              </w:rPr>
            </w:pPr>
          </w:p>
        </w:tc>
      </w:tr>
      <w:tr w:rsidR="00F64B71" w:rsidRPr="00F52EEF" w14:paraId="36B9ACC2" w14:textId="77777777" w:rsidTr="00FE7C32">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FD703CD"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03ED6BFD" w14:textId="77777777" w:rsidTr="00FE7C32">
        <w:tc>
          <w:tcPr>
            <w:tcW w:w="5605" w:type="dxa"/>
            <w:gridSpan w:val="3"/>
            <w:tcBorders>
              <w:top w:val="single" w:sz="2" w:space="0" w:color="auto"/>
            </w:tcBorders>
            <w:shd w:val="clear" w:color="auto" w:fill="F7CAAC"/>
          </w:tcPr>
          <w:p w14:paraId="0C256DCA"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2F193A9"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58BA737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31D0182A" w14:textId="77777777" w:rsidTr="00FE7C32">
        <w:tc>
          <w:tcPr>
            <w:tcW w:w="10673" w:type="dxa"/>
            <w:gridSpan w:val="8"/>
            <w:shd w:val="clear" w:color="auto" w:fill="F7CAAC"/>
          </w:tcPr>
          <w:p w14:paraId="465479C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6D2B0A6F" w14:textId="77777777" w:rsidTr="00FE7C32">
        <w:trPr>
          <w:trHeight w:val="2476"/>
        </w:trPr>
        <w:tc>
          <w:tcPr>
            <w:tcW w:w="10673" w:type="dxa"/>
            <w:gridSpan w:val="8"/>
          </w:tcPr>
          <w:p w14:paraId="173BD36F" w14:textId="77777777" w:rsidR="00F64B71" w:rsidRPr="00F52EEF" w:rsidRDefault="00F64B71" w:rsidP="00935F76">
            <w:pPr>
              <w:pStyle w:val="Odstavecseseznamem"/>
              <w:tabs>
                <w:tab w:val="left" w:pos="567"/>
              </w:tabs>
              <w:autoSpaceDE w:val="0"/>
              <w:autoSpaceDN w:val="0"/>
              <w:adjustRightInd w:val="0"/>
              <w:rPr>
                <w:rFonts w:asciiTheme="minorHAnsi" w:eastAsia="Calibri" w:hAnsiTheme="minorHAnsi" w:cstheme="minorHAnsi"/>
                <w:color w:val="FF0000"/>
                <w:sz w:val="20"/>
                <w:szCs w:val="20"/>
              </w:rPr>
            </w:pPr>
          </w:p>
        </w:tc>
      </w:tr>
    </w:tbl>
    <w:p w14:paraId="273C3E9C" w14:textId="77777777" w:rsidR="00F64B71" w:rsidRPr="00F52EEF" w:rsidRDefault="00F64B71" w:rsidP="00935F76">
      <w:pPr>
        <w:tabs>
          <w:tab w:val="left" w:pos="567"/>
        </w:tabs>
        <w:spacing w:after="160" w:line="259" w:lineRule="auto"/>
        <w:rPr>
          <w:rFonts w:asciiTheme="minorHAnsi" w:hAnsiTheme="minorHAnsi" w:cstheme="minorHAnsi"/>
        </w:rPr>
      </w:pPr>
    </w:p>
    <w:p w14:paraId="02A987F1" w14:textId="77777777" w:rsidR="00420241" w:rsidRDefault="00420241">
      <w:pPr>
        <w:rPr>
          <w:ins w:id="2121" w:author="Radim Bačuvčík" w:date="2020-02-06T15:01:00Z"/>
        </w:rPr>
      </w:pPr>
      <w:ins w:id="2122" w:author="Radim Bačuvčík" w:date="2020-02-06T15:01: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7A9C4A37" w14:textId="77777777" w:rsidTr="00AC52F1">
        <w:tc>
          <w:tcPr>
            <w:tcW w:w="10673" w:type="dxa"/>
            <w:gridSpan w:val="8"/>
            <w:tcBorders>
              <w:bottom w:val="double" w:sz="4" w:space="0" w:color="auto"/>
            </w:tcBorders>
            <w:shd w:val="clear" w:color="auto" w:fill="BDD6EE"/>
          </w:tcPr>
          <w:p w14:paraId="5EBC5882" w14:textId="16B04090"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2B1F1D3B" w14:textId="77777777" w:rsidTr="00AC52F1">
        <w:tc>
          <w:tcPr>
            <w:tcW w:w="3904" w:type="dxa"/>
            <w:tcBorders>
              <w:top w:val="double" w:sz="4" w:space="0" w:color="auto"/>
            </w:tcBorders>
            <w:shd w:val="clear" w:color="auto" w:fill="F7CAAC"/>
          </w:tcPr>
          <w:p w14:paraId="58D81BC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75ADE460"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 xml:space="preserve">Strategický marketing </w:t>
            </w:r>
          </w:p>
        </w:tc>
      </w:tr>
      <w:tr w:rsidR="00F64B71" w:rsidRPr="00F52EEF" w14:paraId="34BE268A" w14:textId="77777777" w:rsidTr="00AC52F1">
        <w:tc>
          <w:tcPr>
            <w:tcW w:w="3904" w:type="dxa"/>
            <w:shd w:val="clear" w:color="auto" w:fill="F7CAAC"/>
          </w:tcPr>
          <w:p w14:paraId="63B118B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1C0D9B0B" w14:textId="77777777" w:rsidR="00F64B71" w:rsidRPr="00F52EEF" w:rsidRDefault="00F64B71" w:rsidP="00935F76">
            <w:pPr>
              <w:tabs>
                <w:tab w:val="left" w:pos="567"/>
              </w:tabs>
              <w:autoSpaceDE w:val="0"/>
              <w:autoSpaceDN w:val="0"/>
              <w:adjustRightInd w:val="0"/>
              <w:rPr>
                <w:rFonts w:asciiTheme="minorHAnsi" w:hAnsiTheme="minorHAnsi" w:cstheme="minorHAnsi"/>
                <w:color w:val="000000" w:themeColor="text1"/>
              </w:rPr>
            </w:pPr>
            <w:r w:rsidRPr="00F52EEF">
              <w:rPr>
                <w:rFonts w:asciiTheme="minorHAnsi" w:eastAsia="Calibri" w:hAnsiTheme="minorHAnsi" w:cstheme="minorHAnsi"/>
                <w:color w:val="000000" w:themeColor="text1"/>
              </w:rPr>
              <w:t>Povinný, PZ</w:t>
            </w:r>
          </w:p>
        </w:tc>
        <w:tc>
          <w:tcPr>
            <w:tcW w:w="2695" w:type="dxa"/>
            <w:gridSpan w:val="2"/>
            <w:shd w:val="clear" w:color="auto" w:fill="F7CAAC"/>
          </w:tcPr>
          <w:p w14:paraId="5101ACD1"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doporučený ročník/semestr</w:t>
            </w:r>
          </w:p>
        </w:tc>
        <w:tc>
          <w:tcPr>
            <w:tcW w:w="668" w:type="dxa"/>
          </w:tcPr>
          <w:p w14:paraId="484FB421"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2/LS</w:t>
            </w:r>
          </w:p>
        </w:tc>
      </w:tr>
      <w:tr w:rsidR="00F64B71" w:rsidRPr="00F52EEF" w14:paraId="67559AB3" w14:textId="77777777" w:rsidTr="00AC52F1">
        <w:tc>
          <w:tcPr>
            <w:tcW w:w="3904" w:type="dxa"/>
            <w:shd w:val="clear" w:color="auto" w:fill="F7CAAC"/>
          </w:tcPr>
          <w:p w14:paraId="7DD939B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18853E3"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eastAsia="Calibri" w:hAnsiTheme="minorHAnsi" w:cstheme="minorHAnsi"/>
                <w:color w:val="000000" w:themeColor="text1"/>
              </w:rPr>
              <w:t>13s</w:t>
            </w:r>
          </w:p>
        </w:tc>
        <w:tc>
          <w:tcPr>
            <w:tcW w:w="889" w:type="dxa"/>
            <w:shd w:val="clear" w:color="auto" w:fill="F7CAAC"/>
          </w:tcPr>
          <w:p w14:paraId="3606F1AC"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 xml:space="preserve">hod. </w:t>
            </w:r>
          </w:p>
        </w:tc>
        <w:tc>
          <w:tcPr>
            <w:tcW w:w="816" w:type="dxa"/>
          </w:tcPr>
          <w:p w14:paraId="437234E4"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13 hod.</w:t>
            </w:r>
          </w:p>
        </w:tc>
        <w:tc>
          <w:tcPr>
            <w:tcW w:w="2156" w:type="dxa"/>
            <w:shd w:val="clear" w:color="auto" w:fill="F7CAAC"/>
          </w:tcPr>
          <w:p w14:paraId="0F63EDC4"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kreditů</w:t>
            </w:r>
          </w:p>
        </w:tc>
        <w:tc>
          <w:tcPr>
            <w:tcW w:w="1207" w:type="dxa"/>
            <w:gridSpan w:val="2"/>
          </w:tcPr>
          <w:p w14:paraId="07A53101"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2</w:t>
            </w:r>
          </w:p>
        </w:tc>
      </w:tr>
      <w:tr w:rsidR="00F64B71" w:rsidRPr="00F52EEF" w14:paraId="461BB4F3" w14:textId="77777777" w:rsidTr="00AC52F1">
        <w:tc>
          <w:tcPr>
            <w:tcW w:w="3904" w:type="dxa"/>
            <w:shd w:val="clear" w:color="auto" w:fill="F7CAAC"/>
          </w:tcPr>
          <w:p w14:paraId="5A1CACB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191B4466" w14:textId="77777777"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Prerekvizity: Marketing 2</w:t>
            </w:r>
          </w:p>
        </w:tc>
      </w:tr>
      <w:tr w:rsidR="00F64B71" w:rsidRPr="00F52EEF" w14:paraId="4EA3AE8A" w14:textId="77777777" w:rsidTr="00AC52F1">
        <w:tc>
          <w:tcPr>
            <w:tcW w:w="3904" w:type="dxa"/>
            <w:shd w:val="clear" w:color="auto" w:fill="F7CAAC"/>
          </w:tcPr>
          <w:p w14:paraId="2FF9BB7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A98F735"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eastAsia="Calibri" w:hAnsiTheme="minorHAnsi" w:cstheme="minorHAnsi"/>
                <w:color w:val="000000" w:themeColor="text1"/>
              </w:rPr>
              <w:t>Klasifikovaný zápočet</w:t>
            </w:r>
            <w:r w:rsidRPr="00F52EEF">
              <w:rPr>
                <w:rFonts w:asciiTheme="minorHAnsi" w:hAnsiTheme="minorHAnsi" w:cstheme="minorHAnsi"/>
                <w:color w:val="000000" w:themeColor="text1"/>
              </w:rPr>
              <w:t xml:space="preserve"> </w:t>
            </w:r>
          </w:p>
        </w:tc>
        <w:tc>
          <w:tcPr>
            <w:tcW w:w="2156" w:type="dxa"/>
            <w:shd w:val="clear" w:color="auto" w:fill="F7CAAC"/>
          </w:tcPr>
          <w:p w14:paraId="79506A37"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Forma výuky</w:t>
            </w:r>
          </w:p>
        </w:tc>
        <w:tc>
          <w:tcPr>
            <w:tcW w:w="1207" w:type="dxa"/>
            <w:gridSpan w:val="2"/>
          </w:tcPr>
          <w:p w14:paraId="1D07C881" w14:textId="65541450" w:rsidR="00F64B71" w:rsidRPr="00F52EEF" w:rsidRDefault="00045572"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S</w:t>
            </w:r>
            <w:r w:rsidR="00F64B71" w:rsidRPr="00F52EEF">
              <w:rPr>
                <w:rFonts w:asciiTheme="minorHAnsi" w:eastAsia="Calibri" w:hAnsiTheme="minorHAnsi" w:cstheme="minorHAnsi"/>
                <w:color w:val="000000" w:themeColor="text1"/>
              </w:rPr>
              <w:t>eminář</w:t>
            </w:r>
          </w:p>
        </w:tc>
      </w:tr>
      <w:tr w:rsidR="00F64B71" w:rsidRPr="00F52EEF" w14:paraId="5DB12082" w14:textId="77777777" w:rsidTr="00AC52F1">
        <w:tc>
          <w:tcPr>
            <w:tcW w:w="3904" w:type="dxa"/>
            <w:shd w:val="clear" w:color="auto" w:fill="F7CAAC"/>
          </w:tcPr>
          <w:p w14:paraId="786BCE6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5AD94ECE" w14:textId="77777777" w:rsidR="00F64B71" w:rsidRPr="00F52EEF" w:rsidRDefault="00F64B71" w:rsidP="00935F76">
            <w:pPr>
              <w:tabs>
                <w:tab w:val="left" w:pos="567"/>
              </w:tabs>
              <w:jc w:val="both"/>
              <w:rPr>
                <w:rFonts w:asciiTheme="minorHAnsi" w:hAnsiTheme="minorHAnsi" w:cstheme="minorHAnsi"/>
                <w:color w:val="000000" w:themeColor="text1"/>
              </w:rPr>
            </w:pPr>
          </w:p>
        </w:tc>
      </w:tr>
      <w:tr w:rsidR="00F64B71" w:rsidRPr="00F52EEF" w14:paraId="6873FEB3" w14:textId="77777777" w:rsidTr="00AC52F1">
        <w:trPr>
          <w:trHeight w:val="554"/>
        </w:trPr>
        <w:tc>
          <w:tcPr>
            <w:tcW w:w="10673" w:type="dxa"/>
            <w:gridSpan w:val="8"/>
            <w:tcBorders>
              <w:top w:val="nil"/>
            </w:tcBorders>
          </w:tcPr>
          <w:p w14:paraId="6F38F5BD" w14:textId="5C8B7E12" w:rsidR="00F64B71" w:rsidRPr="00F52EEF" w:rsidRDefault="00FE7C32" w:rsidP="00935F76">
            <w:pPr>
              <w:tabs>
                <w:tab w:val="left" w:pos="567"/>
              </w:tabs>
              <w:autoSpaceDE w:val="0"/>
              <w:autoSpaceDN w:val="0"/>
              <w:adjustRightInd w:val="0"/>
              <w:rPr>
                <w:rFonts w:asciiTheme="minorHAnsi" w:eastAsia="Calibri" w:hAnsiTheme="minorHAnsi" w:cstheme="minorHAnsi"/>
                <w:color w:val="000000" w:themeColor="text1"/>
              </w:rPr>
            </w:pPr>
            <w:r>
              <w:rPr>
                <w:rFonts w:asciiTheme="minorHAnsi" w:eastAsia="Calibri" w:hAnsiTheme="minorHAnsi" w:cstheme="minorHAnsi"/>
                <w:color w:val="000000" w:themeColor="text1"/>
              </w:rPr>
              <w:t xml:space="preserve">1. </w:t>
            </w:r>
            <w:r w:rsidR="00F64B71" w:rsidRPr="00F52EEF">
              <w:rPr>
                <w:rFonts w:asciiTheme="minorHAnsi" w:eastAsia="Calibri" w:hAnsiTheme="minorHAnsi" w:cstheme="minorHAnsi"/>
                <w:color w:val="000000" w:themeColor="text1"/>
              </w:rPr>
              <w:t xml:space="preserve">80 % </w:t>
            </w:r>
            <w:r>
              <w:rPr>
                <w:rFonts w:asciiTheme="minorHAnsi" w:eastAsia="Calibri" w:hAnsiTheme="minorHAnsi" w:cstheme="minorHAnsi"/>
                <w:color w:val="000000" w:themeColor="text1"/>
              </w:rPr>
              <w:t>aktivní</w:t>
            </w:r>
            <w:r w:rsidR="00F64B71" w:rsidRPr="00F52EEF">
              <w:rPr>
                <w:rFonts w:asciiTheme="minorHAnsi" w:eastAsia="Calibri" w:hAnsiTheme="minorHAnsi" w:cstheme="minorHAnsi"/>
                <w:color w:val="000000" w:themeColor="text1"/>
              </w:rPr>
              <w:t xml:space="preserve"> účast na seminářích </w:t>
            </w:r>
          </w:p>
          <w:p w14:paraId="77383DAE" w14:textId="2D658454" w:rsidR="00F64B71" w:rsidRPr="00F52EEF" w:rsidRDefault="00FE7C32" w:rsidP="00935F76">
            <w:pPr>
              <w:tabs>
                <w:tab w:val="left" w:pos="567"/>
              </w:tabs>
              <w:autoSpaceDE w:val="0"/>
              <w:autoSpaceDN w:val="0"/>
              <w:adjustRightInd w:val="0"/>
              <w:rPr>
                <w:rFonts w:asciiTheme="minorHAnsi" w:eastAsia="Calibri" w:hAnsiTheme="minorHAnsi" w:cstheme="minorHAnsi"/>
                <w:color w:val="000000" w:themeColor="text1"/>
              </w:rPr>
            </w:pPr>
            <w:r>
              <w:rPr>
                <w:rFonts w:asciiTheme="minorHAnsi" w:eastAsia="Calibri" w:hAnsiTheme="minorHAnsi" w:cstheme="minorHAnsi"/>
                <w:color w:val="000000" w:themeColor="text1"/>
              </w:rPr>
              <w:t xml:space="preserve">2. </w:t>
            </w:r>
            <w:r w:rsidR="00F64B71" w:rsidRPr="00F52EEF">
              <w:rPr>
                <w:rFonts w:asciiTheme="minorHAnsi" w:eastAsia="Calibri" w:hAnsiTheme="minorHAnsi" w:cstheme="minorHAnsi"/>
                <w:color w:val="000000" w:themeColor="text1"/>
              </w:rPr>
              <w:t>Vypracování dílčích úkolů podle aktuálního zadání</w:t>
            </w:r>
          </w:p>
          <w:p w14:paraId="43A33D50" w14:textId="3D3DFE24" w:rsidR="00F64B71" w:rsidRPr="00F52EEF" w:rsidRDefault="00FE7C32" w:rsidP="00935F76">
            <w:pPr>
              <w:tabs>
                <w:tab w:val="left" w:pos="567"/>
              </w:tabs>
              <w:jc w:val="both"/>
              <w:rPr>
                <w:rFonts w:asciiTheme="minorHAnsi" w:hAnsiTheme="minorHAnsi" w:cstheme="minorHAnsi"/>
                <w:color w:val="000000" w:themeColor="text1"/>
              </w:rPr>
            </w:pPr>
            <w:r>
              <w:rPr>
                <w:rFonts w:asciiTheme="minorHAnsi" w:eastAsia="Calibri" w:hAnsiTheme="minorHAnsi" w:cstheme="minorHAnsi"/>
                <w:color w:val="000000" w:themeColor="text1"/>
              </w:rPr>
              <w:t xml:space="preserve">3. </w:t>
            </w:r>
            <w:r w:rsidR="00F64B71" w:rsidRPr="00F52EEF">
              <w:rPr>
                <w:rFonts w:asciiTheme="minorHAnsi" w:eastAsia="Calibri" w:hAnsiTheme="minorHAnsi" w:cstheme="minorHAnsi"/>
                <w:color w:val="000000" w:themeColor="text1"/>
              </w:rPr>
              <w:t>Zpracování a obhájení semestrálního projekt</w:t>
            </w:r>
          </w:p>
        </w:tc>
      </w:tr>
      <w:tr w:rsidR="00F64B71" w:rsidRPr="00F52EEF" w14:paraId="0AFDAFDF" w14:textId="77777777" w:rsidTr="00AC52F1">
        <w:trPr>
          <w:trHeight w:val="197"/>
        </w:trPr>
        <w:tc>
          <w:tcPr>
            <w:tcW w:w="3904" w:type="dxa"/>
            <w:tcBorders>
              <w:top w:val="nil"/>
            </w:tcBorders>
            <w:shd w:val="clear" w:color="auto" w:fill="F7CAAC"/>
          </w:tcPr>
          <w:p w14:paraId="44FF14A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08C865FF"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Ing. Tomáš Rygl</w:t>
            </w:r>
          </w:p>
        </w:tc>
      </w:tr>
      <w:tr w:rsidR="00F64B71" w:rsidRPr="00F52EEF" w14:paraId="74C9B354" w14:textId="77777777" w:rsidTr="00AC52F1">
        <w:trPr>
          <w:trHeight w:val="243"/>
        </w:trPr>
        <w:tc>
          <w:tcPr>
            <w:tcW w:w="3904" w:type="dxa"/>
            <w:tcBorders>
              <w:top w:val="nil"/>
            </w:tcBorders>
            <w:shd w:val="clear" w:color="auto" w:fill="F7CAAC"/>
          </w:tcPr>
          <w:p w14:paraId="4150B56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504B535B" w14:textId="4AEF26AC" w:rsidR="00F64B71" w:rsidRPr="00F52EEF" w:rsidRDefault="00865103"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rPr>
              <w:t>Garant se podílí 100 % na výuce.</w:t>
            </w:r>
          </w:p>
        </w:tc>
      </w:tr>
      <w:tr w:rsidR="00F64B71" w:rsidRPr="00F52EEF" w14:paraId="2C23A8F0" w14:textId="77777777" w:rsidTr="00AC52F1">
        <w:tc>
          <w:tcPr>
            <w:tcW w:w="3904" w:type="dxa"/>
            <w:shd w:val="clear" w:color="auto" w:fill="F7CAAC"/>
          </w:tcPr>
          <w:p w14:paraId="78F1A59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96A3FEF" w14:textId="77777777" w:rsidR="00F64B71" w:rsidRPr="00F52EEF" w:rsidRDefault="00F64B71" w:rsidP="00935F76">
            <w:pPr>
              <w:tabs>
                <w:tab w:val="left" w:pos="567"/>
              </w:tabs>
              <w:jc w:val="both"/>
              <w:rPr>
                <w:rFonts w:asciiTheme="minorHAnsi" w:hAnsiTheme="minorHAnsi" w:cstheme="minorHAnsi"/>
                <w:color w:val="000000" w:themeColor="text1"/>
              </w:rPr>
            </w:pPr>
          </w:p>
        </w:tc>
      </w:tr>
      <w:tr w:rsidR="00F64B71" w:rsidRPr="00F52EEF" w14:paraId="0D49D98E" w14:textId="77777777" w:rsidTr="00AC52F1">
        <w:trPr>
          <w:trHeight w:val="70"/>
        </w:trPr>
        <w:tc>
          <w:tcPr>
            <w:tcW w:w="10673" w:type="dxa"/>
            <w:gridSpan w:val="8"/>
            <w:tcBorders>
              <w:top w:val="nil"/>
            </w:tcBorders>
          </w:tcPr>
          <w:p w14:paraId="6F14D55A" w14:textId="77777777" w:rsidR="00F64B71" w:rsidRPr="00F52EEF" w:rsidRDefault="00F64B71" w:rsidP="00935F76">
            <w:pPr>
              <w:tabs>
                <w:tab w:val="left" w:pos="567"/>
              </w:tabs>
              <w:jc w:val="both"/>
              <w:rPr>
                <w:rFonts w:asciiTheme="minorHAnsi" w:hAnsiTheme="minorHAnsi" w:cstheme="minorHAnsi"/>
                <w:color w:val="000000" w:themeColor="text1"/>
              </w:rPr>
            </w:pPr>
          </w:p>
        </w:tc>
      </w:tr>
      <w:tr w:rsidR="00F64B71" w:rsidRPr="00F52EEF" w14:paraId="29887F39" w14:textId="77777777" w:rsidTr="00AC52F1">
        <w:tc>
          <w:tcPr>
            <w:tcW w:w="3904" w:type="dxa"/>
            <w:shd w:val="clear" w:color="auto" w:fill="F7CAAC"/>
          </w:tcPr>
          <w:p w14:paraId="652BD9C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E4F76AC" w14:textId="77777777" w:rsidR="00F64B71" w:rsidRPr="00F52EEF" w:rsidRDefault="00F64B71" w:rsidP="00935F76">
            <w:pPr>
              <w:tabs>
                <w:tab w:val="left" w:pos="567"/>
              </w:tabs>
              <w:jc w:val="both"/>
              <w:rPr>
                <w:rFonts w:asciiTheme="minorHAnsi" w:hAnsiTheme="minorHAnsi" w:cstheme="minorHAnsi"/>
                <w:color w:val="000000" w:themeColor="text1"/>
              </w:rPr>
            </w:pPr>
          </w:p>
        </w:tc>
      </w:tr>
      <w:tr w:rsidR="00F64B71" w:rsidRPr="00F52EEF" w14:paraId="0A5AB100" w14:textId="77777777" w:rsidTr="00AC52F1">
        <w:trPr>
          <w:trHeight w:val="2183"/>
        </w:trPr>
        <w:tc>
          <w:tcPr>
            <w:tcW w:w="10673" w:type="dxa"/>
            <w:gridSpan w:val="8"/>
            <w:tcBorders>
              <w:top w:val="nil"/>
              <w:bottom w:val="single" w:sz="12" w:space="0" w:color="auto"/>
            </w:tcBorders>
          </w:tcPr>
          <w:p w14:paraId="2732E924" w14:textId="56032E15" w:rsidR="00FE7C32" w:rsidRPr="00FE7C32" w:rsidRDefault="00FE7C32" w:rsidP="00935F76">
            <w:pPr>
              <w:tabs>
                <w:tab w:val="left" w:pos="567"/>
              </w:tabs>
              <w:jc w:val="both"/>
              <w:rPr>
                <w:rFonts w:asciiTheme="minorHAnsi" w:hAnsiTheme="minorHAnsi" w:cstheme="minorHAnsi"/>
                <w:b/>
              </w:rPr>
            </w:pPr>
            <w:r w:rsidRPr="00C65594">
              <w:rPr>
                <w:rFonts w:asciiTheme="minorHAnsi" w:hAnsiTheme="minorHAnsi" w:cstheme="minorHAnsi"/>
                <w:b/>
              </w:rPr>
              <w:t>Probíraná témata:</w:t>
            </w:r>
          </w:p>
          <w:p w14:paraId="74858645" w14:textId="7B1DB232" w:rsidR="00F64B71" w:rsidRPr="00F52EEF" w:rsidRDefault="00FE7C32" w:rsidP="00935F76">
            <w:pPr>
              <w:tabs>
                <w:tab w:val="left" w:pos="567"/>
              </w:tabs>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 ú</w:t>
            </w:r>
            <w:r w:rsidR="00F64B71" w:rsidRPr="00F52EEF">
              <w:rPr>
                <w:rFonts w:asciiTheme="minorHAnsi" w:eastAsia="Calibri" w:hAnsiTheme="minorHAnsi" w:cstheme="minorHAnsi"/>
                <w:color w:val="000000" w:themeColor="text1"/>
              </w:rPr>
              <w:t>vod (vize, poslání, hodnoty, strategie)</w:t>
            </w:r>
            <w:r>
              <w:rPr>
                <w:rFonts w:asciiTheme="minorHAnsi" w:eastAsia="Calibri" w:hAnsiTheme="minorHAnsi" w:cstheme="minorHAnsi"/>
                <w:color w:val="000000" w:themeColor="text1"/>
              </w:rPr>
              <w:t>;</w:t>
            </w:r>
          </w:p>
          <w:p w14:paraId="417CF9BB" w14:textId="3D4A2EBC" w:rsidR="00F64B71" w:rsidRPr="00F52EEF" w:rsidRDefault="00FE7C32" w:rsidP="00935F76">
            <w:pPr>
              <w:tabs>
                <w:tab w:val="left" w:pos="567"/>
              </w:tabs>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 a</w:t>
            </w:r>
            <w:r w:rsidR="00F64B71" w:rsidRPr="00F52EEF">
              <w:rPr>
                <w:rFonts w:asciiTheme="minorHAnsi" w:eastAsia="Calibri" w:hAnsiTheme="minorHAnsi" w:cstheme="minorHAnsi"/>
                <w:color w:val="000000" w:themeColor="text1"/>
              </w:rPr>
              <w:t>nalýza externího prostředí (SLEPT, Porter)</w:t>
            </w:r>
            <w:r>
              <w:rPr>
                <w:rFonts w:asciiTheme="minorHAnsi" w:eastAsia="Calibri" w:hAnsiTheme="minorHAnsi" w:cstheme="minorHAnsi"/>
                <w:color w:val="000000" w:themeColor="text1"/>
              </w:rPr>
              <w:t>;</w:t>
            </w:r>
          </w:p>
          <w:p w14:paraId="72854DBA" w14:textId="61EFC4D3" w:rsidR="00F64B71" w:rsidRPr="00F52EEF" w:rsidRDefault="00FE7C32" w:rsidP="00935F76">
            <w:pPr>
              <w:tabs>
                <w:tab w:val="left" w:pos="567"/>
              </w:tabs>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 p</w:t>
            </w:r>
            <w:r w:rsidR="00F64B71" w:rsidRPr="00F52EEF">
              <w:rPr>
                <w:rFonts w:asciiTheme="minorHAnsi" w:eastAsia="Calibri" w:hAnsiTheme="minorHAnsi" w:cstheme="minorHAnsi"/>
                <w:color w:val="000000" w:themeColor="text1"/>
              </w:rPr>
              <w:t>opis cílové skupiny a definice persony</w:t>
            </w:r>
            <w:r>
              <w:rPr>
                <w:rFonts w:asciiTheme="minorHAnsi" w:eastAsia="Calibri" w:hAnsiTheme="minorHAnsi" w:cstheme="minorHAnsi"/>
                <w:color w:val="000000" w:themeColor="text1"/>
              </w:rPr>
              <w:t>;</w:t>
            </w:r>
          </w:p>
          <w:p w14:paraId="7F03CDC1" w14:textId="465ECD63" w:rsidR="00F64B71" w:rsidRPr="00F52EEF" w:rsidRDefault="00FE7C32" w:rsidP="00935F76">
            <w:pPr>
              <w:tabs>
                <w:tab w:val="left" w:pos="567"/>
              </w:tabs>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 a</w:t>
            </w:r>
            <w:r w:rsidR="00F64B71" w:rsidRPr="00F52EEF">
              <w:rPr>
                <w:rFonts w:asciiTheme="minorHAnsi" w:eastAsia="Calibri" w:hAnsiTheme="minorHAnsi" w:cstheme="minorHAnsi"/>
                <w:color w:val="000000" w:themeColor="text1"/>
              </w:rPr>
              <w:t>nalýza interního prostředí</w:t>
            </w:r>
            <w:r>
              <w:rPr>
                <w:rFonts w:asciiTheme="minorHAnsi" w:eastAsia="Calibri" w:hAnsiTheme="minorHAnsi" w:cstheme="minorHAnsi"/>
                <w:color w:val="000000" w:themeColor="text1"/>
              </w:rPr>
              <w:t>;</w:t>
            </w:r>
          </w:p>
          <w:p w14:paraId="4FF9689D" w14:textId="3DFA16AC" w:rsidR="00F64B71" w:rsidRPr="00F52EEF" w:rsidRDefault="00FE7C32" w:rsidP="00935F76">
            <w:pPr>
              <w:tabs>
                <w:tab w:val="left" w:pos="567"/>
              </w:tabs>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 m</w:t>
            </w:r>
            <w:r w:rsidR="00F64B71" w:rsidRPr="00F52EEF">
              <w:rPr>
                <w:rFonts w:asciiTheme="minorHAnsi" w:eastAsia="Calibri" w:hAnsiTheme="minorHAnsi" w:cstheme="minorHAnsi"/>
                <w:color w:val="000000" w:themeColor="text1"/>
              </w:rPr>
              <w:t>atice SWOT a definice marketingového cíle</w:t>
            </w:r>
            <w:r>
              <w:rPr>
                <w:rFonts w:asciiTheme="minorHAnsi" w:eastAsia="Calibri" w:hAnsiTheme="minorHAnsi" w:cstheme="minorHAnsi"/>
                <w:color w:val="000000" w:themeColor="text1"/>
              </w:rPr>
              <w:t>;</w:t>
            </w:r>
          </w:p>
          <w:p w14:paraId="2E2F207C" w14:textId="3E4497CE" w:rsidR="00F64B71" w:rsidRPr="00F52EEF" w:rsidRDefault="00FE7C32" w:rsidP="00935F76">
            <w:pPr>
              <w:tabs>
                <w:tab w:val="left" w:pos="567"/>
              </w:tabs>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 s</w:t>
            </w:r>
            <w:r w:rsidR="00F64B71" w:rsidRPr="00F52EEF">
              <w:rPr>
                <w:rFonts w:asciiTheme="minorHAnsi" w:eastAsia="Calibri" w:hAnsiTheme="minorHAnsi" w:cstheme="minorHAnsi"/>
                <w:color w:val="000000" w:themeColor="text1"/>
              </w:rPr>
              <w:t>tanovení strategie</w:t>
            </w:r>
            <w:r>
              <w:rPr>
                <w:rFonts w:asciiTheme="minorHAnsi" w:eastAsia="Calibri" w:hAnsiTheme="minorHAnsi" w:cstheme="minorHAnsi"/>
                <w:color w:val="000000" w:themeColor="text1"/>
              </w:rPr>
              <w:t>;</w:t>
            </w:r>
          </w:p>
          <w:p w14:paraId="60FDF988" w14:textId="68809313" w:rsidR="00F64B71" w:rsidRPr="00F52EEF" w:rsidRDefault="00FE7C32" w:rsidP="00935F76">
            <w:pPr>
              <w:tabs>
                <w:tab w:val="left" w:pos="567"/>
              </w:tabs>
              <w:jc w:val="both"/>
              <w:rPr>
                <w:rFonts w:asciiTheme="minorHAnsi" w:hAnsiTheme="minorHAnsi" w:cstheme="minorHAnsi"/>
                <w:color w:val="000000" w:themeColor="text1"/>
              </w:rPr>
            </w:pPr>
            <w:r>
              <w:rPr>
                <w:rFonts w:asciiTheme="minorHAnsi" w:eastAsia="Calibri" w:hAnsiTheme="minorHAnsi" w:cstheme="minorHAnsi"/>
                <w:color w:val="000000" w:themeColor="text1"/>
              </w:rPr>
              <w:t>- h</w:t>
            </w:r>
            <w:r w:rsidR="00F64B71" w:rsidRPr="00F52EEF">
              <w:rPr>
                <w:rFonts w:asciiTheme="minorHAnsi" w:eastAsia="Calibri" w:hAnsiTheme="minorHAnsi" w:cstheme="minorHAnsi"/>
                <w:color w:val="000000" w:themeColor="text1"/>
              </w:rPr>
              <w:t>armonogram, rizika, náklady a přínosy</w:t>
            </w:r>
            <w:r>
              <w:rPr>
                <w:rFonts w:asciiTheme="minorHAnsi" w:eastAsia="Calibri" w:hAnsiTheme="minorHAnsi" w:cstheme="minorHAnsi"/>
                <w:color w:val="000000" w:themeColor="text1"/>
              </w:rPr>
              <w:t>.</w:t>
            </w:r>
          </w:p>
        </w:tc>
      </w:tr>
      <w:tr w:rsidR="00F64B71" w:rsidRPr="00F52EEF" w14:paraId="3C8C06DC" w14:textId="77777777" w:rsidTr="00AC52F1">
        <w:trPr>
          <w:trHeight w:val="265"/>
        </w:trPr>
        <w:tc>
          <w:tcPr>
            <w:tcW w:w="4471" w:type="dxa"/>
            <w:gridSpan w:val="2"/>
            <w:tcBorders>
              <w:top w:val="nil"/>
            </w:tcBorders>
            <w:shd w:val="clear" w:color="auto" w:fill="F7CAAC"/>
          </w:tcPr>
          <w:p w14:paraId="5444F14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73E8943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C27FA83" w14:textId="77777777" w:rsidTr="00AC52F1">
        <w:trPr>
          <w:trHeight w:val="4126"/>
        </w:trPr>
        <w:tc>
          <w:tcPr>
            <w:tcW w:w="10673" w:type="dxa"/>
            <w:gridSpan w:val="8"/>
            <w:tcBorders>
              <w:top w:val="nil"/>
            </w:tcBorders>
          </w:tcPr>
          <w:p w14:paraId="406EEE05" w14:textId="6B7F6199" w:rsidR="00BA32BD" w:rsidRDefault="00F64B71" w:rsidP="00935F76">
            <w:pPr>
              <w:tabs>
                <w:tab w:val="left" w:pos="567"/>
              </w:tabs>
              <w:rPr>
                <w:ins w:id="2123" w:author="FMK" w:date="2020-02-02T12:31:00Z"/>
                <w:rFonts w:asciiTheme="minorHAnsi" w:eastAsia="Calibri" w:hAnsiTheme="minorHAnsi"/>
                <w:color w:val="FF0000"/>
              </w:rPr>
            </w:pPr>
            <w:r w:rsidRPr="00FE7C32">
              <w:rPr>
                <w:rFonts w:asciiTheme="minorHAnsi" w:eastAsia="Calibri" w:hAnsiTheme="minorHAnsi" w:cstheme="minorHAnsi"/>
                <w:b/>
                <w:color w:val="000000" w:themeColor="text1"/>
              </w:rPr>
              <w:t>Povinná literatura:</w:t>
            </w:r>
            <w:r w:rsidRPr="00F52EEF">
              <w:rPr>
                <w:rFonts w:asciiTheme="minorHAnsi" w:eastAsia="Calibri" w:hAnsiTheme="minorHAnsi" w:cstheme="minorHAnsi"/>
                <w:color w:val="000000" w:themeColor="text1"/>
              </w:rPr>
              <w:t xml:space="preserve"> </w:t>
            </w:r>
            <w:r w:rsidRPr="00F52EEF">
              <w:rPr>
                <w:rFonts w:asciiTheme="minorHAnsi" w:eastAsia="Calibri" w:hAnsiTheme="minorHAnsi" w:cstheme="minorHAnsi"/>
                <w:color w:val="000000" w:themeColor="text1"/>
              </w:rPr>
              <w:br/>
            </w:r>
            <w:del w:id="2124" w:author="FMK" w:date="2020-02-02T12:31:00Z">
              <w:r w:rsidRPr="00E13D81" w:rsidDel="00BA32BD">
                <w:rPr>
                  <w:rFonts w:asciiTheme="minorHAnsi" w:eastAsia="Calibri" w:hAnsiTheme="minorHAnsi"/>
                  <w:color w:val="FF0000"/>
                  <w:rPrChange w:id="2125" w:author="Martin Kazík" w:date="2020-01-23T11:23:00Z">
                    <w:rPr>
                      <w:rFonts w:asciiTheme="minorHAnsi" w:eastAsia="Calibri" w:hAnsiTheme="minorHAnsi"/>
                    </w:rPr>
                  </w:rPrChange>
                </w:rPr>
                <w:delText xml:space="preserve">JAKUBÍKOVÁ, Dagmar. 2013. </w:delText>
              </w:r>
              <w:r w:rsidRPr="00E13D81" w:rsidDel="00BA32BD">
                <w:rPr>
                  <w:rFonts w:asciiTheme="minorHAnsi" w:eastAsia="Calibri" w:hAnsiTheme="minorHAnsi"/>
                  <w:i/>
                  <w:color w:val="FF0000"/>
                  <w:rPrChange w:id="2126" w:author="Martin Kazík" w:date="2020-01-23T11:23:00Z">
                    <w:rPr>
                      <w:rFonts w:asciiTheme="minorHAnsi" w:eastAsia="Calibri" w:hAnsiTheme="minorHAnsi"/>
                      <w:i/>
                    </w:rPr>
                  </w:rPrChange>
                </w:rPr>
                <w:delText>Strategický marketing: strategie a trendy.</w:delText>
              </w:r>
              <w:r w:rsidRPr="00E13D81" w:rsidDel="00BA32BD">
                <w:rPr>
                  <w:rFonts w:asciiTheme="minorHAnsi" w:eastAsia="Calibri" w:hAnsiTheme="minorHAnsi"/>
                  <w:color w:val="FF0000"/>
                  <w:rPrChange w:id="2127" w:author="Martin Kazík" w:date="2020-01-23T11:23:00Z">
                    <w:rPr>
                      <w:rFonts w:asciiTheme="minorHAnsi" w:eastAsia="Calibri" w:hAnsiTheme="minorHAnsi"/>
                    </w:rPr>
                  </w:rPrChange>
                </w:rPr>
                <w:delText xml:space="preserve"> 2., rozš. vyd. Praha: Grada. ISBN 978-80-247-4670-8. </w:delText>
              </w:r>
            </w:del>
          </w:p>
          <w:p w14:paraId="62EFF4F8" w14:textId="2B32D798" w:rsidR="00F64B71" w:rsidRPr="00F52EEF" w:rsidRDefault="00BA32BD" w:rsidP="00935F76">
            <w:pPr>
              <w:tabs>
                <w:tab w:val="left" w:pos="567"/>
              </w:tabs>
              <w:rPr>
                <w:rFonts w:asciiTheme="minorHAnsi" w:eastAsia="Calibri" w:hAnsiTheme="minorHAnsi" w:cstheme="minorHAnsi"/>
              </w:rPr>
            </w:pPr>
            <w:ins w:id="2128" w:author="FMK" w:date="2020-02-02T12:31:00Z">
              <w:r w:rsidRPr="00D835FA">
                <w:rPr>
                  <w:rFonts w:asciiTheme="minorHAnsi" w:eastAsia="Calibri" w:hAnsiTheme="minorHAnsi"/>
                  <w:color w:val="FF0000"/>
                </w:rPr>
                <w:t xml:space="preserve">JAKUBÍKOVÁ, Dagmar. 2013. </w:t>
              </w:r>
              <w:r w:rsidRPr="00D835FA">
                <w:rPr>
                  <w:rFonts w:asciiTheme="minorHAnsi" w:eastAsia="Calibri" w:hAnsiTheme="minorHAnsi"/>
                  <w:i/>
                  <w:color w:val="FF0000"/>
                </w:rPr>
                <w:t>Strategický marketing: strategie a trendy.</w:t>
              </w:r>
              <w:r w:rsidRPr="00D835FA">
                <w:rPr>
                  <w:rFonts w:asciiTheme="minorHAnsi" w:eastAsia="Calibri" w:hAnsiTheme="minorHAnsi"/>
                  <w:color w:val="FF0000"/>
                </w:rPr>
                <w:t xml:space="preserve"> 2., rozš. vyd. Praha: Grada. ISBN 978-80-247-4670-8. </w:t>
              </w:r>
            </w:ins>
            <w:r w:rsidR="00F64B71" w:rsidRPr="00F52EEF">
              <w:rPr>
                <w:rFonts w:asciiTheme="minorHAnsi" w:eastAsia="Calibri" w:hAnsiTheme="minorHAnsi" w:cstheme="minorHAnsi"/>
              </w:rPr>
              <w:t xml:space="preserve">HANZELKOVÁ, Alena, Miloslav KEŘKOVSKÝ a Oldřich VYKYPĚL. 2017. </w:t>
            </w:r>
            <w:r w:rsidR="00F64B71" w:rsidRPr="00F52EEF">
              <w:rPr>
                <w:rFonts w:asciiTheme="minorHAnsi" w:eastAsia="Calibri" w:hAnsiTheme="minorHAnsi" w:cstheme="minorHAnsi"/>
                <w:i/>
              </w:rPr>
              <w:t>Strategické řízení: teorie pro praxi</w:t>
            </w:r>
            <w:r w:rsidR="00F64B71" w:rsidRPr="00F52EEF">
              <w:rPr>
                <w:rFonts w:asciiTheme="minorHAnsi" w:eastAsia="Calibri" w:hAnsiTheme="minorHAnsi" w:cstheme="minorHAnsi"/>
              </w:rPr>
              <w:t>. 3. přepracované vydání. Praha: C.H. Beck. ISBN 978-80-7400-637-1.</w:t>
            </w:r>
          </w:p>
          <w:p w14:paraId="2A95C023"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BARČÍK Tomáš. 2013. </w:t>
            </w:r>
            <w:r w:rsidRPr="00F52EEF">
              <w:rPr>
                <w:rFonts w:asciiTheme="minorHAnsi" w:eastAsia="Calibri" w:hAnsiTheme="minorHAnsi" w:cstheme="minorHAnsi"/>
                <w:i/>
              </w:rPr>
              <w:t>Strategický marketing: teorie pro praxi.</w:t>
            </w:r>
            <w:r w:rsidRPr="00F52EEF">
              <w:rPr>
                <w:rFonts w:asciiTheme="minorHAnsi" w:eastAsia="Calibri" w:hAnsiTheme="minorHAnsi" w:cstheme="minorHAnsi"/>
              </w:rPr>
              <w:t xml:space="preserve"> Praha: C.H. Beck. ISBN 978-80-905247-7-4. </w:t>
            </w:r>
          </w:p>
          <w:p w14:paraId="01AE1768" w14:textId="77777777" w:rsidR="00BA32BD" w:rsidRDefault="00F64B71" w:rsidP="00935F76">
            <w:pPr>
              <w:tabs>
                <w:tab w:val="left" w:pos="567"/>
              </w:tabs>
              <w:jc w:val="both"/>
              <w:rPr>
                <w:ins w:id="2129" w:author="FMK" w:date="2020-02-02T12:35:00Z"/>
                <w:rFonts w:asciiTheme="minorHAnsi" w:eastAsia="Calibri" w:hAnsiTheme="minorHAnsi"/>
                <w:color w:val="FF0000"/>
              </w:rPr>
            </w:pPr>
            <w:del w:id="2130" w:author="FMK" w:date="2020-02-02T12:35:00Z">
              <w:r w:rsidRPr="00E13D81" w:rsidDel="00BA32BD">
                <w:rPr>
                  <w:rFonts w:asciiTheme="minorHAnsi" w:eastAsia="Calibri" w:hAnsiTheme="minorHAnsi"/>
                  <w:color w:val="FF0000"/>
                  <w:rPrChange w:id="2131" w:author="Martin Kazík" w:date="2020-01-23T11:23:00Z">
                    <w:rPr>
                      <w:rFonts w:asciiTheme="minorHAnsi" w:eastAsia="Calibri" w:hAnsiTheme="minorHAnsi"/>
                    </w:rPr>
                  </w:rPrChange>
                </w:rPr>
                <w:delText xml:space="preserve">HANZELKOVÁ, Alena. 2009. </w:delText>
              </w:r>
              <w:r w:rsidRPr="00E13D81" w:rsidDel="00BA32BD">
                <w:rPr>
                  <w:rFonts w:asciiTheme="minorHAnsi" w:eastAsia="Calibri" w:hAnsiTheme="minorHAnsi"/>
                  <w:i/>
                  <w:color w:val="FF0000"/>
                  <w:rPrChange w:id="2132" w:author="Martin Kazík" w:date="2020-01-23T11:23:00Z">
                    <w:rPr>
                      <w:rFonts w:asciiTheme="minorHAnsi" w:eastAsia="Calibri" w:hAnsiTheme="minorHAnsi"/>
                      <w:i/>
                    </w:rPr>
                  </w:rPrChange>
                </w:rPr>
                <w:delText>Strategický marketing: teorie pro praxi.</w:delText>
              </w:r>
              <w:r w:rsidRPr="00E13D81" w:rsidDel="00BA32BD">
                <w:rPr>
                  <w:rFonts w:asciiTheme="minorHAnsi" w:eastAsia="Calibri" w:hAnsiTheme="minorHAnsi"/>
                  <w:color w:val="FF0000"/>
                  <w:rPrChange w:id="2133" w:author="Martin Kazík" w:date="2020-01-23T11:23:00Z">
                    <w:rPr>
                      <w:rFonts w:asciiTheme="minorHAnsi" w:eastAsia="Calibri" w:hAnsiTheme="minorHAnsi"/>
                    </w:rPr>
                  </w:rPrChange>
                </w:rPr>
                <w:delText xml:space="preserve"> Praha: C.H. Beck. ISBN 978-80-7400-120-8. </w:delText>
              </w:r>
            </w:del>
          </w:p>
          <w:p w14:paraId="4DF8C3B9" w14:textId="78B6C2FA" w:rsidR="00F64B71" w:rsidRDefault="00BA32BD" w:rsidP="00935F76">
            <w:pPr>
              <w:tabs>
                <w:tab w:val="left" w:pos="567"/>
              </w:tabs>
              <w:jc w:val="both"/>
              <w:rPr>
                <w:ins w:id="2134" w:author="FMK" w:date="2020-02-02T12:35:00Z"/>
                <w:rFonts w:asciiTheme="minorHAnsi" w:eastAsia="Calibri" w:hAnsiTheme="minorHAnsi"/>
                <w:color w:val="FF0000"/>
              </w:rPr>
            </w:pPr>
            <w:ins w:id="2135" w:author="FMK" w:date="2020-02-02T12:35:00Z">
              <w:r w:rsidRPr="00BA32BD">
                <w:rPr>
                  <w:rFonts w:asciiTheme="minorHAnsi" w:eastAsia="Calibri" w:hAnsiTheme="minorHAnsi"/>
                  <w:color w:val="FF0000"/>
                </w:rPr>
                <w:t xml:space="preserve">WEST, Douglas C., John B. FORD a Essam IBRAHIM. </w:t>
              </w:r>
              <w:r>
                <w:rPr>
                  <w:rFonts w:asciiTheme="minorHAnsi" w:eastAsia="Calibri" w:hAnsiTheme="minorHAnsi"/>
                  <w:color w:val="FF0000"/>
                </w:rPr>
                <w:t xml:space="preserve">2015. </w:t>
              </w:r>
              <w:r w:rsidRPr="00BA32BD">
                <w:rPr>
                  <w:rFonts w:asciiTheme="minorHAnsi" w:eastAsia="Calibri" w:hAnsiTheme="minorHAnsi"/>
                  <w:i/>
                  <w:color w:val="FF0000"/>
                  <w:rPrChange w:id="2136" w:author="FMK" w:date="2020-02-02T12:35:00Z">
                    <w:rPr>
                      <w:rFonts w:asciiTheme="minorHAnsi" w:eastAsia="Calibri" w:hAnsiTheme="minorHAnsi"/>
                      <w:color w:val="FF0000"/>
                    </w:rPr>
                  </w:rPrChange>
                </w:rPr>
                <w:t>Strategic marketing: creating competitive advantage.</w:t>
              </w:r>
              <w:r w:rsidRPr="00BA32BD">
                <w:rPr>
                  <w:rFonts w:asciiTheme="minorHAnsi" w:eastAsia="Calibri" w:hAnsiTheme="minorHAnsi"/>
                  <w:color w:val="FF0000"/>
                </w:rPr>
                <w:t xml:space="preserve"> Third edition. New York, NY: Oxford Univ</w:t>
              </w:r>
              <w:r>
                <w:rPr>
                  <w:rFonts w:asciiTheme="minorHAnsi" w:eastAsia="Calibri" w:hAnsiTheme="minorHAnsi"/>
                  <w:color w:val="FF0000"/>
                </w:rPr>
                <w:t>ersity Press</w:t>
              </w:r>
              <w:r w:rsidRPr="00BA32BD">
                <w:rPr>
                  <w:rFonts w:asciiTheme="minorHAnsi" w:eastAsia="Calibri" w:hAnsiTheme="minorHAnsi"/>
                  <w:color w:val="FF0000"/>
                </w:rPr>
                <w:t>. ISBN 9780199684090.</w:t>
              </w:r>
            </w:ins>
          </w:p>
          <w:p w14:paraId="2BBE631A" w14:textId="77777777" w:rsidR="00BA32BD" w:rsidRPr="00E13D81" w:rsidRDefault="00BA32BD" w:rsidP="00935F76">
            <w:pPr>
              <w:tabs>
                <w:tab w:val="left" w:pos="567"/>
              </w:tabs>
              <w:jc w:val="both"/>
              <w:rPr>
                <w:rFonts w:asciiTheme="minorHAnsi" w:eastAsia="Calibri" w:hAnsiTheme="minorHAnsi"/>
                <w:color w:val="FF0000"/>
                <w:rPrChange w:id="2137" w:author="Martin Kazík" w:date="2020-01-23T11:23:00Z">
                  <w:rPr>
                    <w:rFonts w:asciiTheme="minorHAnsi" w:eastAsia="Calibri" w:hAnsiTheme="minorHAnsi"/>
                  </w:rPr>
                </w:rPrChange>
              </w:rPr>
            </w:pPr>
          </w:p>
          <w:p w14:paraId="5B797536" w14:textId="77777777" w:rsidR="00F64B71" w:rsidRPr="00F52EEF" w:rsidRDefault="00F64B71" w:rsidP="00935F76">
            <w:pPr>
              <w:tabs>
                <w:tab w:val="left" w:pos="567"/>
              </w:tabs>
              <w:jc w:val="both"/>
              <w:rPr>
                <w:rFonts w:asciiTheme="minorHAnsi" w:eastAsia="Calibri" w:hAnsiTheme="minorHAnsi" w:cstheme="minorHAnsi"/>
              </w:rPr>
            </w:pPr>
          </w:p>
          <w:p w14:paraId="5D926CC3" w14:textId="77777777" w:rsidR="00F64B71" w:rsidRPr="00FE7C32" w:rsidRDefault="00F64B71" w:rsidP="00935F76">
            <w:pPr>
              <w:tabs>
                <w:tab w:val="left" w:pos="567"/>
              </w:tabs>
              <w:jc w:val="both"/>
              <w:rPr>
                <w:rFonts w:asciiTheme="minorHAnsi" w:eastAsia="Calibri" w:hAnsiTheme="minorHAnsi" w:cstheme="minorHAnsi"/>
                <w:b/>
              </w:rPr>
            </w:pPr>
            <w:r w:rsidRPr="00FE7C32">
              <w:rPr>
                <w:rFonts w:asciiTheme="minorHAnsi" w:eastAsia="Calibri" w:hAnsiTheme="minorHAnsi" w:cstheme="minorHAnsi"/>
                <w:b/>
              </w:rPr>
              <w:t>Doporučená literatura:</w:t>
            </w:r>
          </w:p>
          <w:p w14:paraId="55634E01" w14:textId="77ADCFF3" w:rsidR="00F64B71" w:rsidRPr="00E13D81" w:rsidRDefault="00F64B71" w:rsidP="00935F76">
            <w:pPr>
              <w:tabs>
                <w:tab w:val="left" w:pos="567"/>
              </w:tabs>
              <w:jc w:val="both"/>
              <w:rPr>
                <w:rFonts w:asciiTheme="minorHAnsi" w:eastAsia="Calibri" w:hAnsiTheme="minorHAnsi"/>
                <w:color w:val="FF0000"/>
                <w:rPrChange w:id="2138" w:author="Martin Kazík" w:date="2020-01-23T11:23:00Z">
                  <w:rPr>
                    <w:rFonts w:asciiTheme="minorHAnsi" w:eastAsia="Calibri" w:hAnsiTheme="minorHAnsi"/>
                  </w:rPr>
                </w:rPrChange>
              </w:rPr>
            </w:pPr>
            <w:commentRangeStart w:id="2139"/>
            <w:r w:rsidRPr="00E13D81">
              <w:rPr>
                <w:rFonts w:asciiTheme="minorHAnsi" w:eastAsia="Calibri" w:hAnsiTheme="minorHAnsi"/>
                <w:color w:val="FF0000"/>
                <w:rPrChange w:id="2140" w:author="Martin Kazík" w:date="2020-01-23T11:23:00Z">
                  <w:rPr>
                    <w:rFonts w:asciiTheme="minorHAnsi" w:eastAsia="Calibri" w:hAnsiTheme="minorHAnsi"/>
                  </w:rPr>
                </w:rPrChange>
              </w:rPr>
              <w:t xml:space="preserve">KOTLER, Philip a Gary ARMSTRONG. 2004. </w:t>
            </w:r>
            <w:r w:rsidRPr="00E13D81">
              <w:rPr>
                <w:rFonts w:asciiTheme="minorHAnsi" w:eastAsia="Calibri" w:hAnsiTheme="minorHAnsi"/>
                <w:i/>
                <w:color w:val="FF0000"/>
                <w:rPrChange w:id="2141" w:author="Martin Kazík" w:date="2020-01-23T11:23:00Z">
                  <w:rPr>
                    <w:rFonts w:asciiTheme="minorHAnsi" w:eastAsia="Calibri" w:hAnsiTheme="minorHAnsi"/>
                    <w:i/>
                  </w:rPr>
                </w:rPrChange>
              </w:rPr>
              <w:t>Marketing.</w:t>
            </w:r>
            <w:r w:rsidRPr="00E13D81">
              <w:rPr>
                <w:rFonts w:asciiTheme="minorHAnsi" w:eastAsia="Calibri" w:hAnsiTheme="minorHAnsi"/>
                <w:color w:val="FF0000"/>
                <w:rPrChange w:id="2142" w:author="Martin Kazík" w:date="2020-01-23T11:23:00Z">
                  <w:rPr>
                    <w:rFonts w:asciiTheme="minorHAnsi" w:eastAsia="Calibri" w:hAnsiTheme="minorHAnsi"/>
                  </w:rPr>
                </w:rPrChange>
              </w:rPr>
              <w:t xml:space="preserve"> Praha: Grada. ISBN 80-247-0513-3</w:t>
            </w:r>
            <w:r w:rsidR="00FE7C32" w:rsidRPr="00E13D81">
              <w:rPr>
                <w:rFonts w:asciiTheme="minorHAnsi" w:eastAsia="Calibri" w:hAnsiTheme="minorHAnsi"/>
                <w:color w:val="FF0000"/>
                <w:rPrChange w:id="2143" w:author="Martin Kazík" w:date="2020-01-23T11:23:00Z">
                  <w:rPr>
                    <w:rFonts w:asciiTheme="minorHAnsi" w:eastAsia="Calibri" w:hAnsiTheme="minorHAnsi"/>
                  </w:rPr>
                </w:rPrChange>
              </w:rPr>
              <w:t>.</w:t>
            </w:r>
            <w:commentRangeEnd w:id="2139"/>
            <w:r w:rsidR="00E13D81">
              <w:rPr>
                <w:rStyle w:val="Odkaznakoment"/>
                <w:rFonts w:asciiTheme="minorHAnsi" w:eastAsiaTheme="minorHAnsi" w:hAnsiTheme="minorHAnsi" w:cstheme="minorBidi"/>
                <w:lang w:eastAsia="en-US"/>
              </w:rPr>
              <w:commentReference w:id="2139"/>
            </w:r>
          </w:p>
          <w:p w14:paraId="5DB45C0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KOTLER, Philip a Kevin Lane KELLER. 2013. </w:t>
            </w:r>
            <w:r w:rsidRPr="00F52EEF">
              <w:rPr>
                <w:rFonts w:asciiTheme="minorHAnsi" w:hAnsiTheme="minorHAnsi" w:cstheme="minorHAnsi"/>
                <w:i/>
              </w:rPr>
              <w:t>Marketing management.</w:t>
            </w:r>
            <w:r w:rsidRPr="00F52EEF">
              <w:rPr>
                <w:rFonts w:asciiTheme="minorHAnsi" w:hAnsiTheme="minorHAnsi" w:cstheme="minorHAnsi"/>
              </w:rPr>
              <w:t xml:space="preserve"> 14. vyd.. Praha: Grada. ISBN 978-80-247-4150-5.</w:t>
            </w:r>
          </w:p>
          <w:p w14:paraId="6B3C1079" w14:textId="77777777" w:rsidR="00F64B71" w:rsidRPr="00E13D81" w:rsidRDefault="00F64B71" w:rsidP="00935F76">
            <w:pPr>
              <w:tabs>
                <w:tab w:val="left" w:pos="567"/>
              </w:tabs>
              <w:jc w:val="both"/>
              <w:rPr>
                <w:rFonts w:asciiTheme="minorHAnsi" w:eastAsia="Calibri" w:hAnsiTheme="minorHAnsi"/>
                <w:color w:val="FF0000"/>
                <w:rPrChange w:id="2144" w:author="Martin Kazík" w:date="2020-01-23T11:23:00Z">
                  <w:rPr>
                    <w:rFonts w:asciiTheme="minorHAnsi" w:eastAsia="Calibri" w:hAnsiTheme="minorHAnsi"/>
                  </w:rPr>
                </w:rPrChange>
              </w:rPr>
            </w:pPr>
            <w:commentRangeStart w:id="2145"/>
            <w:r w:rsidRPr="00E13D81">
              <w:rPr>
                <w:rFonts w:asciiTheme="minorHAnsi" w:eastAsia="Calibri" w:hAnsiTheme="minorHAnsi"/>
                <w:color w:val="FF0000"/>
                <w:rPrChange w:id="2146" w:author="Martin Kazík" w:date="2020-01-23T11:23:00Z">
                  <w:rPr>
                    <w:rFonts w:asciiTheme="minorHAnsi" w:eastAsia="Calibri" w:hAnsiTheme="minorHAnsi"/>
                  </w:rPr>
                </w:rPrChange>
              </w:rPr>
              <w:t xml:space="preserve">HORÁKOVÁ, Helena. 2003. </w:t>
            </w:r>
            <w:r w:rsidRPr="00E13D81">
              <w:rPr>
                <w:rFonts w:asciiTheme="minorHAnsi" w:eastAsia="Calibri" w:hAnsiTheme="minorHAnsi"/>
                <w:i/>
                <w:color w:val="FF0000"/>
                <w:rPrChange w:id="2147" w:author="Martin Kazík" w:date="2020-01-23T11:23:00Z">
                  <w:rPr>
                    <w:rFonts w:asciiTheme="minorHAnsi" w:eastAsia="Calibri" w:hAnsiTheme="minorHAnsi"/>
                    <w:i/>
                  </w:rPr>
                </w:rPrChange>
              </w:rPr>
              <w:t>Strategický marketing.</w:t>
            </w:r>
            <w:r w:rsidRPr="00E13D81">
              <w:rPr>
                <w:rFonts w:asciiTheme="minorHAnsi" w:eastAsia="Calibri" w:hAnsiTheme="minorHAnsi"/>
                <w:color w:val="FF0000"/>
                <w:rPrChange w:id="2148" w:author="Martin Kazík" w:date="2020-01-23T11:23:00Z">
                  <w:rPr>
                    <w:rFonts w:asciiTheme="minorHAnsi" w:eastAsia="Calibri" w:hAnsiTheme="minorHAnsi"/>
                  </w:rPr>
                </w:rPrChange>
              </w:rPr>
              <w:t xml:space="preserve"> 2., rozš. a aktualiz. vyd. Praha: Grada. ISBN 8024704471. </w:t>
            </w:r>
            <w:commentRangeEnd w:id="2145"/>
            <w:r w:rsidR="00046526">
              <w:rPr>
                <w:rStyle w:val="Odkaznakoment"/>
                <w:rFonts w:asciiTheme="minorHAnsi" w:eastAsiaTheme="minorHAnsi" w:hAnsiTheme="minorHAnsi" w:cstheme="minorBidi"/>
                <w:lang w:eastAsia="en-US"/>
              </w:rPr>
              <w:commentReference w:id="2145"/>
            </w:r>
          </w:p>
          <w:p w14:paraId="7A50E32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5679F9C" w14:textId="77777777" w:rsidTr="00AC52F1">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74C219E0"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28A33C9E" w14:textId="77777777" w:rsidTr="00AC52F1">
        <w:tc>
          <w:tcPr>
            <w:tcW w:w="5605" w:type="dxa"/>
            <w:gridSpan w:val="3"/>
            <w:tcBorders>
              <w:top w:val="single" w:sz="2" w:space="0" w:color="auto"/>
            </w:tcBorders>
            <w:shd w:val="clear" w:color="auto" w:fill="F7CAAC"/>
          </w:tcPr>
          <w:p w14:paraId="0362F99E"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70EE2FE"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6126CD6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F714426" w14:textId="77777777" w:rsidTr="00AC52F1">
        <w:tc>
          <w:tcPr>
            <w:tcW w:w="10673" w:type="dxa"/>
            <w:gridSpan w:val="8"/>
            <w:shd w:val="clear" w:color="auto" w:fill="F7CAAC"/>
          </w:tcPr>
          <w:p w14:paraId="19593C7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2A9B4627" w14:textId="77777777" w:rsidTr="00AC52F1">
        <w:trPr>
          <w:trHeight w:val="2559"/>
        </w:trPr>
        <w:tc>
          <w:tcPr>
            <w:tcW w:w="10673" w:type="dxa"/>
            <w:gridSpan w:val="8"/>
          </w:tcPr>
          <w:p w14:paraId="07503203"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color w:val="FF0000"/>
              </w:rPr>
            </w:pPr>
          </w:p>
        </w:tc>
      </w:tr>
    </w:tbl>
    <w:p w14:paraId="21DF0E53" w14:textId="77777777" w:rsidR="00F64B71" w:rsidRPr="00F52EEF" w:rsidRDefault="00F64B71" w:rsidP="00935F76">
      <w:pPr>
        <w:tabs>
          <w:tab w:val="left" w:pos="567"/>
        </w:tabs>
        <w:spacing w:after="160" w:line="259" w:lineRule="auto"/>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621"/>
        <w:gridCol w:w="1074"/>
        <w:gridCol w:w="668"/>
        <w:tblGridChange w:id="2149">
          <w:tblGrid>
            <w:gridCol w:w="3904"/>
            <w:gridCol w:w="567"/>
            <w:gridCol w:w="1134"/>
            <w:gridCol w:w="889"/>
            <w:gridCol w:w="816"/>
            <w:gridCol w:w="1621"/>
            <w:gridCol w:w="1074"/>
            <w:gridCol w:w="267"/>
            <w:gridCol w:w="401"/>
            <w:gridCol w:w="10272"/>
          </w:tblGrid>
        </w:tblGridChange>
      </w:tblGrid>
      <w:tr w:rsidR="00F64B71" w:rsidRPr="00F52EEF" w14:paraId="3FD67BC9" w14:textId="77777777" w:rsidTr="00AC52F1">
        <w:tc>
          <w:tcPr>
            <w:tcW w:w="10673" w:type="dxa"/>
            <w:gridSpan w:val="8"/>
            <w:tcBorders>
              <w:bottom w:val="double" w:sz="4" w:space="0" w:color="auto"/>
            </w:tcBorders>
            <w:shd w:val="clear" w:color="auto" w:fill="BDD6EE"/>
          </w:tcPr>
          <w:p w14:paraId="6B3A8A3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0687A3FE" w14:textId="77777777" w:rsidTr="00AC52F1">
        <w:tc>
          <w:tcPr>
            <w:tcW w:w="3904" w:type="dxa"/>
            <w:tcBorders>
              <w:top w:val="double" w:sz="4" w:space="0" w:color="auto"/>
            </w:tcBorders>
            <w:shd w:val="clear" w:color="auto" w:fill="F7CAAC"/>
          </w:tcPr>
          <w:p w14:paraId="2257B34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198460F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Úvod do sociologie</w:t>
            </w:r>
          </w:p>
        </w:tc>
      </w:tr>
      <w:tr w:rsidR="00F64B71" w:rsidRPr="00F52EEF" w14:paraId="733C82D6" w14:textId="77777777" w:rsidTr="00AC52F1">
        <w:tc>
          <w:tcPr>
            <w:tcW w:w="3904" w:type="dxa"/>
            <w:shd w:val="clear" w:color="auto" w:fill="F7CAAC"/>
          </w:tcPr>
          <w:p w14:paraId="1CAB01B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76DBD64" w14:textId="504EBE79" w:rsidR="00F64B71" w:rsidRPr="00F52EEF" w:rsidRDefault="00942704"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 xml:space="preserve">ovinný </w:t>
            </w:r>
          </w:p>
        </w:tc>
        <w:tc>
          <w:tcPr>
            <w:tcW w:w="2695" w:type="dxa"/>
            <w:gridSpan w:val="2"/>
            <w:shd w:val="clear" w:color="auto" w:fill="F7CAAC"/>
          </w:tcPr>
          <w:p w14:paraId="7807A57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863443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0CCF9FE7" w14:textId="77777777" w:rsidTr="00AC52F1">
        <w:tc>
          <w:tcPr>
            <w:tcW w:w="3904" w:type="dxa"/>
            <w:shd w:val="clear" w:color="auto" w:fill="F7CAAC"/>
          </w:tcPr>
          <w:p w14:paraId="737446E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ED1BD40" w14:textId="7178ED8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13p</w:t>
            </w:r>
            <w:r w:rsidR="00FE7C32">
              <w:rPr>
                <w:rFonts w:asciiTheme="minorHAnsi" w:hAnsiTheme="minorHAnsi" w:cstheme="minorHAnsi"/>
              </w:rPr>
              <w:t xml:space="preserve"> </w:t>
            </w:r>
            <w:r w:rsidRPr="00F52EEF">
              <w:rPr>
                <w:rFonts w:asciiTheme="minorHAnsi" w:hAnsiTheme="minorHAnsi" w:cstheme="minorHAnsi"/>
              </w:rPr>
              <w:t>+</w:t>
            </w:r>
            <w:r w:rsidR="00FE7C32">
              <w:rPr>
                <w:rFonts w:asciiTheme="minorHAnsi" w:hAnsiTheme="minorHAnsi" w:cstheme="minorHAnsi"/>
              </w:rPr>
              <w:t xml:space="preserve"> </w:t>
            </w:r>
            <w:r w:rsidRPr="00F52EEF">
              <w:rPr>
                <w:rFonts w:asciiTheme="minorHAnsi" w:hAnsiTheme="minorHAnsi" w:cstheme="minorHAnsi"/>
              </w:rPr>
              <w:t>13s</w:t>
            </w:r>
          </w:p>
        </w:tc>
        <w:tc>
          <w:tcPr>
            <w:tcW w:w="889" w:type="dxa"/>
            <w:shd w:val="clear" w:color="auto" w:fill="F7CAAC"/>
          </w:tcPr>
          <w:p w14:paraId="5F56214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647A99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0642B97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2"/>
          </w:tcPr>
          <w:p w14:paraId="48D0C98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1E6E42EA" w14:textId="77777777" w:rsidTr="00AC52F1">
        <w:tc>
          <w:tcPr>
            <w:tcW w:w="3904" w:type="dxa"/>
            <w:shd w:val="clear" w:color="auto" w:fill="F7CAAC"/>
          </w:tcPr>
          <w:p w14:paraId="1436175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7A295351"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Základy psychologie</w:t>
            </w:r>
          </w:p>
        </w:tc>
      </w:tr>
      <w:tr w:rsidR="00F64B71" w:rsidRPr="00F52EEF" w14:paraId="018E5CB2" w14:textId="77777777" w:rsidTr="00AC52F1">
        <w:tc>
          <w:tcPr>
            <w:tcW w:w="3904" w:type="dxa"/>
            <w:shd w:val="clear" w:color="auto" w:fill="F7CAAC"/>
          </w:tcPr>
          <w:p w14:paraId="0709C17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C50678C" w14:textId="0EE2CD18" w:rsidR="00F64B71" w:rsidRPr="00F52EEF" w:rsidRDefault="00FF46A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1621" w:type="dxa"/>
            <w:shd w:val="clear" w:color="auto" w:fill="F7CAAC"/>
          </w:tcPr>
          <w:p w14:paraId="53A133D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2"/>
          </w:tcPr>
          <w:p w14:paraId="6A4F5C21"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F64B71" w:rsidRPr="00F52EEF" w14:paraId="43F821F7" w14:textId="77777777" w:rsidTr="00AC52F1">
        <w:trPr>
          <w:trHeight w:val="464"/>
        </w:trPr>
        <w:tc>
          <w:tcPr>
            <w:tcW w:w="3904" w:type="dxa"/>
            <w:shd w:val="clear" w:color="auto" w:fill="F7CAAC"/>
          </w:tcPr>
          <w:p w14:paraId="4D86D20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48356889" w14:textId="1019302F" w:rsidR="00F64B71" w:rsidRPr="00F52EEF" w:rsidRDefault="00F64B71" w:rsidP="00935F76">
            <w:pPr>
              <w:tabs>
                <w:tab w:val="left" w:pos="567"/>
              </w:tabs>
              <w:jc w:val="both"/>
              <w:rPr>
                <w:rFonts w:asciiTheme="minorHAnsi" w:hAnsiTheme="minorHAnsi" w:cstheme="minorHAnsi"/>
              </w:rPr>
            </w:pPr>
          </w:p>
        </w:tc>
      </w:tr>
      <w:tr w:rsidR="00F64B71" w:rsidRPr="00F52EEF" w14:paraId="11BB3384" w14:textId="77777777" w:rsidTr="00AC52F1">
        <w:trPr>
          <w:trHeight w:val="190"/>
        </w:trPr>
        <w:tc>
          <w:tcPr>
            <w:tcW w:w="10673" w:type="dxa"/>
            <w:gridSpan w:val="8"/>
            <w:tcBorders>
              <w:top w:val="nil"/>
            </w:tcBorders>
          </w:tcPr>
          <w:p w14:paraId="61B7793B" w14:textId="77777777" w:rsidR="00FE7C32" w:rsidRDefault="00FE7C32" w:rsidP="00935F76">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Písemn</w:t>
            </w:r>
            <w:r>
              <w:rPr>
                <w:rFonts w:asciiTheme="minorHAnsi" w:eastAsia="Calibri" w:hAnsiTheme="minorHAnsi" w:cstheme="minorHAnsi"/>
              </w:rPr>
              <w:t>ý test.</w:t>
            </w:r>
          </w:p>
          <w:p w14:paraId="4129F516" w14:textId="77777777" w:rsidR="00FE7C32" w:rsidRDefault="00FE7C32" w:rsidP="00935F76">
            <w:pPr>
              <w:tabs>
                <w:tab w:val="left" w:pos="567"/>
              </w:tabs>
              <w:jc w:val="both"/>
              <w:rPr>
                <w:rFonts w:asciiTheme="minorHAnsi" w:eastAsia="Calibri" w:hAnsiTheme="minorHAnsi" w:cstheme="minorHAnsi"/>
              </w:rPr>
            </w:pPr>
            <w:r>
              <w:rPr>
                <w:rFonts w:asciiTheme="minorHAnsi" w:eastAsia="Calibri" w:hAnsiTheme="minorHAnsi" w:cstheme="minorHAnsi"/>
              </w:rPr>
              <w:t xml:space="preserve">2. 80% </w:t>
            </w:r>
            <w:r w:rsidRPr="00F52EEF">
              <w:rPr>
                <w:rFonts w:asciiTheme="minorHAnsi" w:eastAsia="Calibri" w:hAnsiTheme="minorHAnsi" w:cstheme="minorHAnsi"/>
              </w:rPr>
              <w:t>docházka</w:t>
            </w:r>
            <w:r>
              <w:rPr>
                <w:rFonts w:asciiTheme="minorHAnsi" w:eastAsia="Calibri" w:hAnsiTheme="minorHAnsi" w:cstheme="minorHAnsi"/>
              </w:rPr>
              <w:t>.</w:t>
            </w:r>
          </w:p>
          <w:p w14:paraId="213BE48A" w14:textId="2895F98E" w:rsidR="00F64B71" w:rsidRPr="00F52EEF" w:rsidRDefault="00FE7C32" w:rsidP="00935F76">
            <w:pPr>
              <w:tabs>
                <w:tab w:val="left" w:pos="567"/>
              </w:tabs>
              <w:jc w:val="both"/>
              <w:rPr>
                <w:rFonts w:asciiTheme="minorHAnsi" w:hAnsiTheme="minorHAnsi" w:cstheme="minorHAnsi"/>
              </w:rPr>
            </w:pPr>
            <w:r>
              <w:rPr>
                <w:rFonts w:asciiTheme="minorHAnsi" w:eastAsia="Calibri" w:hAnsiTheme="minorHAnsi" w:cstheme="minorHAnsi"/>
              </w:rPr>
              <w:t xml:space="preserve">3. Ústní </w:t>
            </w:r>
            <w:r w:rsidRPr="00F52EEF">
              <w:rPr>
                <w:rFonts w:asciiTheme="minorHAnsi" w:eastAsia="Calibri" w:hAnsiTheme="minorHAnsi" w:cstheme="minorHAnsi"/>
              </w:rPr>
              <w:t>prezentace</w:t>
            </w:r>
            <w:r w:rsidR="00AC52F1">
              <w:rPr>
                <w:rFonts w:asciiTheme="minorHAnsi" w:eastAsia="Calibri" w:hAnsiTheme="minorHAnsi" w:cstheme="minorHAnsi"/>
              </w:rPr>
              <w:t>.</w:t>
            </w:r>
          </w:p>
        </w:tc>
      </w:tr>
      <w:tr w:rsidR="00F64B71" w:rsidRPr="00F52EEF" w14:paraId="13F261F9" w14:textId="77777777" w:rsidTr="00AC52F1">
        <w:trPr>
          <w:trHeight w:val="197"/>
        </w:trPr>
        <w:tc>
          <w:tcPr>
            <w:tcW w:w="3904" w:type="dxa"/>
            <w:tcBorders>
              <w:top w:val="nil"/>
            </w:tcBorders>
            <w:shd w:val="clear" w:color="auto" w:fill="F7CAAC"/>
          </w:tcPr>
          <w:p w14:paraId="55B3F6F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74163B6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PhDr. Dušan Štrauss, Ph.D.</w:t>
            </w:r>
          </w:p>
        </w:tc>
      </w:tr>
      <w:tr w:rsidR="00F64B71" w:rsidRPr="00F52EEF" w14:paraId="36710028" w14:textId="77777777" w:rsidTr="00AC52F1">
        <w:trPr>
          <w:trHeight w:val="243"/>
        </w:trPr>
        <w:tc>
          <w:tcPr>
            <w:tcW w:w="3904" w:type="dxa"/>
            <w:tcBorders>
              <w:top w:val="nil"/>
            </w:tcBorders>
            <w:shd w:val="clear" w:color="auto" w:fill="F7CAAC"/>
          </w:tcPr>
          <w:p w14:paraId="54A548B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63E3D50B" w14:textId="74FE9D70" w:rsidR="00F64B71" w:rsidRPr="00F52EEF" w:rsidRDefault="00865103"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5105C489" w14:textId="77777777" w:rsidTr="00AC52F1">
        <w:tc>
          <w:tcPr>
            <w:tcW w:w="3904" w:type="dxa"/>
            <w:shd w:val="clear" w:color="auto" w:fill="F7CAAC"/>
          </w:tcPr>
          <w:p w14:paraId="281FCD5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715F93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7668205" w14:textId="77777777" w:rsidTr="00AC52F1">
        <w:trPr>
          <w:trHeight w:val="70"/>
        </w:trPr>
        <w:tc>
          <w:tcPr>
            <w:tcW w:w="10673" w:type="dxa"/>
            <w:gridSpan w:val="8"/>
            <w:tcBorders>
              <w:top w:val="nil"/>
            </w:tcBorders>
          </w:tcPr>
          <w:p w14:paraId="65519FA6"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4D1F281" w14:textId="77777777" w:rsidTr="00AC52F1">
        <w:tc>
          <w:tcPr>
            <w:tcW w:w="3904" w:type="dxa"/>
            <w:shd w:val="clear" w:color="auto" w:fill="F7CAAC"/>
          </w:tcPr>
          <w:p w14:paraId="02969DB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672D02D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8D09C63" w14:textId="77777777" w:rsidTr="00AC52F1">
        <w:trPr>
          <w:trHeight w:val="3938"/>
        </w:trPr>
        <w:tc>
          <w:tcPr>
            <w:tcW w:w="10673" w:type="dxa"/>
            <w:gridSpan w:val="8"/>
            <w:tcBorders>
              <w:top w:val="nil"/>
              <w:bottom w:val="single" w:sz="12" w:space="0" w:color="auto"/>
            </w:tcBorders>
          </w:tcPr>
          <w:p w14:paraId="4B6BAA2F" w14:textId="77777777" w:rsidR="00F64B71" w:rsidRDefault="00F64B71" w:rsidP="00935F76">
            <w:pPr>
              <w:tabs>
                <w:tab w:val="left" w:pos="567"/>
              </w:tabs>
              <w:snapToGrid w:val="0"/>
              <w:jc w:val="both"/>
              <w:rPr>
                <w:del w:id="2150" w:author="Martin Kazík" w:date="2020-01-23T11:23:00Z"/>
                <w:rFonts w:asciiTheme="minorHAnsi" w:hAnsiTheme="minorHAnsi" w:cstheme="minorHAnsi"/>
                <w:lang w:val="sk-SK"/>
              </w:rPr>
            </w:pPr>
            <w:del w:id="2151" w:author="Martin Kazík" w:date="2020-01-23T11:23:00Z">
              <w:r w:rsidRPr="00F52EEF">
                <w:rPr>
                  <w:rFonts w:asciiTheme="minorHAnsi" w:hAnsiTheme="minorHAnsi" w:cstheme="minorHAnsi"/>
                </w:rPr>
                <w:delText>Předmět má naučit studenty porozumět současné společnosti jako moderní</w:delText>
              </w:r>
              <w:r w:rsidRPr="00F52EEF">
                <w:rPr>
                  <w:rFonts w:asciiTheme="minorHAnsi" w:hAnsiTheme="minorHAnsi" w:cstheme="minorHAnsi"/>
                  <w:lang w:val="sk-SK"/>
                </w:rPr>
                <w:delText>mu</w:delText>
              </w:r>
              <w:r w:rsidRPr="00F52EEF">
                <w:rPr>
                  <w:rFonts w:asciiTheme="minorHAnsi" w:hAnsiTheme="minorHAnsi" w:cstheme="minorHAnsi"/>
                </w:rPr>
                <w:delText xml:space="preserve"> a dynamické</w:delText>
              </w:r>
              <w:r w:rsidRPr="00F52EEF">
                <w:rPr>
                  <w:rFonts w:asciiTheme="minorHAnsi" w:hAnsiTheme="minorHAnsi" w:cstheme="minorHAnsi"/>
                  <w:lang w:val="sk-SK"/>
                </w:rPr>
                <w:delText>mu</w:delText>
              </w:r>
              <w:r w:rsidRPr="00F52EEF">
                <w:rPr>
                  <w:rFonts w:asciiTheme="minorHAnsi" w:hAnsiTheme="minorHAnsi" w:cstheme="minorHAnsi"/>
                </w:rPr>
                <w:delText xml:space="preserve"> celku, ve kterém probíhají inovační procesy se zvláštní orientací na trhové chování. Společnost jako předmět výzkumu sociologie má i své tradiční charakteristiky a chápání, </w:delText>
              </w:r>
              <w:r w:rsidRPr="00F52EEF">
                <w:rPr>
                  <w:rFonts w:asciiTheme="minorHAnsi" w:hAnsiTheme="minorHAnsi" w:cstheme="minorHAnsi"/>
                  <w:lang w:val="sk-SK"/>
                </w:rPr>
                <w:delText>přičemž</w:delText>
              </w:r>
              <w:r w:rsidRPr="00F52EEF">
                <w:rPr>
                  <w:rFonts w:asciiTheme="minorHAnsi" w:hAnsiTheme="minorHAnsi" w:cstheme="minorHAnsi"/>
                </w:rPr>
                <w:delText xml:space="preserve"> pluralistický přístup</w:delText>
              </w:r>
              <w:r w:rsidRPr="00F52EEF">
                <w:rPr>
                  <w:rFonts w:asciiTheme="minorHAnsi" w:hAnsiTheme="minorHAnsi" w:cstheme="minorHAnsi"/>
                  <w:lang w:val="sk-SK"/>
                </w:rPr>
                <w:delText xml:space="preserve"> zajišťuje veškeré pohledy od vzniku sociológie jako vědy až po trendy a budoucí výzvy. Vývoj, základní pojmy, teorie a subdiscipliny jsou doplněni problematikou empirického výzkumu jakožto vstupní informace do marketingového rozhodování.</w:delText>
              </w:r>
            </w:del>
          </w:p>
          <w:p w14:paraId="7C6CBB84" w14:textId="77777777" w:rsidR="00AC52F1" w:rsidRPr="00F52EEF" w:rsidRDefault="00AC52F1" w:rsidP="00935F76">
            <w:pPr>
              <w:tabs>
                <w:tab w:val="left" w:pos="567"/>
              </w:tabs>
              <w:snapToGrid w:val="0"/>
              <w:jc w:val="both"/>
              <w:rPr>
                <w:del w:id="2152" w:author="Martin Kazík" w:date="2020-01-23T11:23:00Z"/>
                <w:rFonts w:asciiTheme="minorHAnsi" w:hAnsiTheme="minorHAnsi" w:cstheme="minorHAnsi"/>
              </w:rPr>
            </w:pPr>
          </w:p>
          <w:p w14:paraId="54B47179" w14:textId="02C3057F" w:rsidR="00F64B71" w:rsidRPr="00AC52F1" w:rsidRDefault="00AC52F1" w:rsidP="00935F76">
            <w:pPr>
              <w:tabs>
                <w:tab w:val="left" w:pos="567"/>
              </w:tabs>
              <w:jc w:val="both"/>
              <w:rPr>
                <w:rFonts w:asciiTheme="minorHAnsi" w:hAnsiTheme="minorHAnsi" w:cstheme="minorHAnsi"/>
                <w:b/>
              </w:rPr>
            </w:pPr>
            <w:r w:rsidRPr="00C65594">
              <w:rPr>
                <w:rFonts w:asciiTheme="minorHAnsi" w:hAnsiTheme="minorHAnsi" w:cstheme="minorHAnsi"/>
                <w:b/>
              </w:rPr>
              <w:t>Probíraná témata:</w:t>
            </w:r>
          </w:p>
          <w:p w14:paraId="29721755" w14:textId="1728F63E" w:rsidR="00F64B71" w:rsidRPr="00F52EEF" w:rsidRDefault="00AC52F1"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p</w:t>
            </w:r>
            <w:r w:rsidR="00F64B71" w:rsidRPr="00F52EEF">
              <w:rPr>
                <w:rFonts w:asciiTheme="minorHAnsi" w:hAnsiTheme="minorHAnsi" w:cstheme="minorHAnsi"/>
                <w:lang w:val="sk-SK"/>
              </w:rPr>
              <w:t>ředchůdci sociálního myšlení a</w:t>
            </w:r>
            <w:r>
              <w:rPr>
                <w:rFonts w:asciiTheme="minorHAnsi" w:hAnsiTheme="minorHAnsi" w:cstheme="minorHAnsi"/>
                <w:lang w:val="sk-SK"/>
              </w:rPr>
              <w:t> </w:t>
            </w:r>
            <w:r w:rsidR="00F64B71" w:rsidRPr="00F52EEF">
              <w:rPr>
                <w:rFonts w:asciiTheme="minorHAnsi" w:hAnsiTheme="minorHAnsi" w:cstheme="minorHAnsi"/>
                <w:lang w:val="sk-SK"/>
              </w:rPr>
              <w:t>sociologie</w:t>
            </w:r>
            <w:r>
              <w:rPr>
                <w:rFonts w:asciiTheme="minorHAnsi" w:hAnsiTheme="minorHAnsi" w:cstheme="minorHAnsi"/>
                <w:lang w:val="sk-SK"/>
              </w:rPr>
              <w:t>;</w:t>
            </w:r>
          </w:p>
          <w:p w14:paraId="18F5F2B2" w14:textId="197B5CE7" w:rsidR="00F64B71" w:rsidRPr="00F52EEF" w:rsidRDefault="00AC52F1"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v</w:t>
            </w:r>
            <w:r w:rsidR="00F64B71" w:rsidRPr="00F52EEF">
              <w:rPr>
                <w:rFonts w:asciiTheme="minorHAnsi" w:hAnsiTheme="minorHAnsi" w:cstheme="minorHAnsi"/>
                <w:lang w:val="sk-SK"/>
              </w:rPr>
              <w:t>znik sociologie jako vědy, součástí sociologie</w:t>
            </w:r>
            <w:r>
              <w:rPr>
                <w:rFonts w:asciiTheme="minorHAnsi" w:hAnsiTheme="minorHAnsi" w:cstheme="minorHAnsi"/>
                <w:lang w:val="sk-SK"/>
              </w:rPr>
              <w:t>;</w:t>
            </w:r>
          </w:p>
          <w:p w14:paraId="2E6C4FD6" w14:textId="2CA7BC1F" w:rsidR="00F64B71" w:rsidRPr="00F52EEF" w:rsidRDefault="00AC52F1"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z</w:t>
            </w:r>
            <w:r w:rsidR="00F64B71" w:rsidRPr="00F52EEF">
              <w:rPr>
                <w:rFonts w:asciiTheme="minorHAnsi" w:hAnsiTheme="minorHAnsi" w:cstheme="minorHAnsi"/>
                <w:lang w:val="sk-SK"/>
              </w:rPr>
              <w:t>ákladní pojmy (sociální skupina, spočenost, společenství)</w:t>
            </w:r>
            <w:r>
              <w:rPr>
                <w:rFonts w:asciiTheme="minorHAnsi" w:hAnsiTheme="minorHAnsi" w:cstheme="minorHAnsi"/>
                <w:lang w:val="sk-SK"/>
              </w:rPr>
              <w:t>;</w:t>
            </w:r>
          </w:p>
          <w:p w14:paraId="0C3F8EED" w14:textId="39E8BF90" w:rsidR="00F64B71" w:rsidRPr="00F52EEF" w:rsidRDefault="00AC52F1"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v</w:t>
            </w:r>
            <w:r w:rsidR="00F64B71" w:rsidRPr="00F52EEF">
              <w:rPr>
                <w:rFonts w:asciiTheme="minorHAnsi" w:hAnsiTheme="minorHAnsi" w:cstheme="minorHAnsi"/>
                <w:lang w:val="sk-SK"/>
              </w:rPr>
              <w:t>ývoj sociologie</w:t>
            </w:r>
            <w:r>
              <w:rPr>
                <w:rFonts w:asciiTheme="minorHAnsi" w:hAnsiTheme="minorHAnsi" w:cstheme="minorHAnsi"/>
                <w:lang w:val="sk-SK"/>
              </w:rPr>
              <w:t>;</w:t>
            </w:r>
          </w:p>
          <w:p w14:paraId="7D5AC6D4" w14:textId="5F988320" w:rsidR="00F64B71" w:rsidRPr="00F52EEF" w:rsidRDefault="00AC52F1"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s</w:t>
            </w:r>
            <w:r w:rsidR="00F64B71" w:rsidRPr="00F52EEF">
              <w:rPr>
                <w:rFonts w:asciiTheme="minorHAnsi" w:hAnsiTheme="minorHAnsi" w:cstheme="minorHAnsi"/>
                <w:lang w:val="sk-SK"/>
              </w:rPr>
              <w:t>ociální stratifikace a sociální mobilita</w:t>
            </w:r>
            <w:r>
              <w:rPr>
                <w:rFonts w:asciiTheme="minorHAnsi" w:hAnsiTheme="minorHAnsi" w:cstheme="minorHAnsi"/>
                <w:lang w:val="sk-SK"/>
              </w:rPr>
              <w:t>;</w:t>
            </w:r>
          </w:p>
          <w:p w14:paraId="1E8A9DB7" w14:textId="78EB43E1" w:rsidR="00F64B71" w:rsidRPr="00F52EEF" w:rsidRDefault="00AC52F1"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s</w:t>
            </w:r>
            <w:r w:rsidR="00F64B71" w:rsidRPr="00F52EEF">
              <w:rPr>
                <w:rFonts w:asciiTheme="minorHAnsi" w:hAnsiTheme="minorHAnsi" w:cstheme="minorHAnsi"/>
                <w:lang w:val="sk-SK"/>
              </w:rPr>
              <w:t>ocializace, deviace</w:t>
            </w:r>
            <w:r>
              <w:rPr>
                <w:rFonts w:asciiTheme="minorHAnsi" w:hAnsiTheme="minorHAnsi" w:cstheme="minorHAnsi"/>
                <w:lang w:val="sk-SK"/>
              </w:rPr>
              <w:t>;</w:t>
            </w:r>
          </w:p>
          <w:p w14:paraId="46D14222" w14:textId="74980619" w:rsidR="00F64B71" w:rsidRPr="00F52EEF" w:rsidRDefault="00AC52F1"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k</w:t>
            </w:r>
            <w:r w:rsidR="00F64B71" w:rsidRPr="00F52EEF">
              <w:rPr>
                <w:rFonts w:asciiTheme="minorHAnsi" w:hAnsiTheme="minorHAnsi" w:cstheme="minorHAnsi"/>
                <w:lang w:val="sk-SK"/>
              </w:rPr>
              <w:t>ultura, sodciální směna a sociální hnutí</w:t>
            </w:r>
            <w:r>
              <w:rPr>
                <w:rFonts w:asciiTheme="minorHAnsi" w:hAnsiTheme="minorHAnsi" w:cstheme="minorHAnsi"/>
                <w:lang w:val="sk-SK"/>
              </w:rPr>
              <w:t>;</w:t>
            </w:r>
          </w:p>
          <w:p w14:paraId="64E2E538" w14:textId="6E912024" w:rsidR="00F64B71" w:rsidRPr="00F52EEF" w:rsidRDefault="00AC52F1"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r</w:t>
            </w:r>
            <w:r w:rsidR="00F64B71" w:rsidRPr="00F52EEF">
              <w:rPr>
                <w:rFonts w:asciiTheme="minorHAnsi" w:hAnsiTheme="minorHAnsi" w:cstheme="minorHAnsi"/>
                <w:lang w:val="sk-SK"/>
              </w:rPr>
              <w:t>odina, komunita, náboženství</w:t>
            </w:r>
            <w:r>
              <w:rPr>
                <w:rFonts w:asciiTheme="minorHAnsi" w:hAnsiTheme="minorHAnsi" w:cstheme="minorHAnsi"/>
                <w:lang w:val="sk-SK"/>
              </w:rPr>
              <w:t>;</w:t>
            </w:r>
          </w:p>
          <w:p w14:paraId="6F80917F" w14:textId="508AED01" w:rsidR="00F64B71" w:rsidRPr="00F52EEF" w:rsidRDefault="00AC52F1"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o</w:t>
            </w:r>
            <w:r w:rsidR="00F64B71" w:rsidRPr="00F52EEF">
              <w:rPr>
                <w:rFonts w:asciiTheme="minorHAnsi" w:hAnsiTheme="minorHAnsi" w:cstheme="minorHAnsi"/>
                <w:lang w:val="sk-SK"/>
              </w:rPr>
              <w:t>rganizace, moc, byrokracie, sociální politika</w:t>
            </w:r>
            <w:r>
              <w:rPr>
                <w:rFonts w:asciiTheme="minorHAnsi" w:hAnsiTheme="minorHAnsi" w:cstheme="minorHAnsi"/>
                <w:lang w:val="sk-SK"/>
              </w:rPr>
              <w:t>;</w:t>
            </w:r>
          </w:p>
          <w:p w14:paraId="325AB484" w14:textId="7CB316CD" w:rsidR="00F64B71" w:rsidRPr="00F52EEF" w:rsidRDefault="00AC52F1"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k</w:t>
            </w:r>
            <w:r w:rsidR="00F64B71" w:rsidRPr="00F52EEF">
              <w:rPr>
                <w:rFonts w:asciiTheme="minorHAnsi" w:hAnsiTheme="minorHAnsi" w:cstheme="minorHAnsi"/>
                <w:lang w:val="sk-SK"/>
              </w:rPr>
              <w:t>onfliktní a konsenzuální teorie</w:t>
            </w:r>
            <w:r>
              <w:rPr>
                <w:rFonts w:asciiTheme="minorHAnsi" w:hAnsiTheme="minorHAnsi" w:cstheme="minorHAnsi"/>
                <w:lang w:val="sk-SK"/>
              </w:rPr>
              <w:t>;</w:t>
            </w:r>
          </w:p>
          <w:p w14:paraId="5CCBFDB3" w14:textId="7D7EB5B3" w:rsidR="00F64B71" w:rsidRPr="00AC52F1" w:rsidRDefault="00AC52F1" w:rsidP="00935F76">
            <w:pPr>
              <w:tabs>
                <w:tab w:val="left" w:pos="567"/>
              </w:tabs>
              <w:rPr>
                <w:rFonts w:asciiTheme="minorHAnsi" w:hAnsiTheme="minorHAnsi" w:cstheme="minorHAnsi"/>
              </w:rPr>
            </w:pPr>
            <w:r>
              <w:rPr>
                <w:rFonts w:asciiTheme="minorHAnsi" w:hAnsiTheme="minorHAnsi" w:cstheme="minorHAnsi"/>
                <w:lang w:val="sk-SK"/>
              </w:rPr>
              <w:t>- e</w:t>
            </w:r>
            <w:r w:rsidR="00F64B71" w:rsidRPr="00AC52F1">
              <w:rPr>
                <w:rFonts w:asciiTheme="minorHAnsi" w:hAnsiTheme="minorHAnsi" w:cstheme="minorHAnsi"/>
                <w:lang w:val="sk-SK"/>
              </w:rPr>
              <w:t>mpirický výzkum a veřejné mínění</w:t>
            </w:r>
            <w:r>
              <w:rPr>
                <w:rFonts w:asciiTheme="minorHAnsi" w:hAnsiTheme="minorHAnsi" w:cstheme="minorHAnsi"/>
                <w:lang w:val="sk-SK"/>
              </w:rPr>
              <w:t>.</w:t>
            </w:r>
          </w:p>
        </w:tc>
      </w:tr>
      <w:tr w:rsidR="00F64B71" w:rsidRPr="00F52EEF" w14:paraId="543EDA93" w14:textId="77777777" w:rsidTr="00AC52F1">
        <w:trPr>
          <w:trHeight w:val="265"/>
        </w:trPr>
        <w:tc>
          <w:tcPr>
            <w:tcW w:w="4471" w:type="dxa"/>
            <w:gridSpan w:val="2"/>
            <w:tcBorders>
              <w:top w:val="nil"/>
            </w:tcBorders>
            <w:shd w:val="clear" w:color="auto" w:fill="F7CAAC"/>
          </w:tcPr>
          <w:p w14:paraId="160C4C1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70CF1AAA" w14:textId="77777777" w:rsidR="00F64B71" w:rsidRPr="00F52EEF" w:rsidRDefault="00F64B71" w:rsidP="00935F76">
            <w:pPr>
              <w:tabs>
                <w:tab w:val="left" w:pos="567"/>
              </w:tabs>
              <w:rPr>
                <w:rFonts w:asciiTheme="minorHAnsi" w:hAnsiTheme="minorHAnsi" w:cstheme="minorHAnsi"/>
              </w:rPr>
            </w:pPr>
          </w:p>
        </w:tc>
      </w:tr>
      <w:tr w:rsidR="00F64B71" w:rsidRPr="00F52EEF" w14:paraId="35CFB7C9" w14:textId="77777777" w:rsidTr="00AC52F1">
        <w:trPr>
          <w:trHeight w:val="2436"/>
        </w:trPr>
        <w:tc>
          <w:tcPr>
            <w:tcW w:w="10673" w:type="dxa"/>
            <w:gridSpan w:val="8"/>
            <w:tcBorders>
              <w:top w:val="nil"/>
            </w:tcBorders>
          </w:tcPr>
          <w:p w14:paraId="0A542C1F" w14:textId="77777777" w:rsidR="00F64B71" w:rsidRPr="00AC52F1" w:rsidRDefault="00F64B71" w:rsidP="00935F76">
            <w:pPr>
              <w:tabs>
                <w:tab w:val="left" w:pos="567"/>
              </w:tabs>
              <w:rPr>
                <w:rFonts w:asciiTheme="minorHAnsi" w:hAnsiTheme="minorHAnsi" w:cstheme="minorHAnsi"/>
                <w:b/>
                <w:lang w:val="sk-SK"/>
              </w:rPr>
            </w:pPr>
            <w:r w:rsidRPr="00AC52F1">
              <w:rPr>
                <w:rFonts w:asciiTheme="minorHAnsi" w:hAnsiTheme="minorHAnsi" w:cstheme="minorHAnsi"/>
                <w:b/>
                <w:lang w:val="sk-SK"/>
              </w:rPr>
              <w:t>Povinná literatura:</w:t>
            </w:r>
          </w:p>
          <w:p w14:paraId="6E614AC5" w14:textId="77777777" w:rsidR="00DE35C5" w:rsidRDefault="00F64B71" w:rsidP="00935F76">
            <w:pPr>
              <w:tabs>
                <w:tab w:val="left" w:pos="567"/>
              </w:tabs>
              <w:rPr>
                <w:ins w:id="2153" w:author="FMK" w:date="2020-02-02T12:40:00Z"/>
              </w:rPr>
            </w:pPr>
            <w:del w:id="2154" w:author="FMK" w:date="2020-02-02T12:40:00Z">
              <w:r w:rsidRPr="00046526" w:rsidDel="00DE35C5">
                <w:rPr>
                  <w:rFonts w:asciiTheme="minorHAnsi" w:hAnsiTheme="minorHAnsi"/>
                  <w:color w:val="FF0000"/>
                  <w:lang w:val="sk-SK"/>
                  <w:rPrChange w:id="2155" w:author="Martin Kazík" w:date="2020-01-23T11:23:00Z">
                    <w:rPr>
                      <w:rFonts w:asciiTheme="minorHAnsi" w:hAnsiTheme="minorHAnsi"/>
                      <w:lang w:val="sk-SK"/>
                    </w:rPr>
                  </w:rPrChange>
                </w:rPr>
                <w:delText xml:space="preserve">KELLER, Jan. 2012. </w:delText>
              </w:r>
              <w:r w:rsidRPr="00046526" w:rsidDel="00DE35C5">
                <w:rPr>
                  <w:rFonts w:asciiTheme="minorHAnsi" w:hAnsiTheme="minorHAnsi"/>
                  <w:i/>
                  <w:color w:val="FF0000"/>
                  <w:lang w:val="sk-SK"/>
                  <w:rPrChange w:id="2156" w:author="Martin Kazík" w:date="2020-01-23T11:23:00Z">
                    <w:rPr>
                      <w:rFonts w:asciiTheme="minorHAnsi" w:hAnsiTheme="minorHAnsi"/>
                      <w:i/>
                      <w:lang w:val="sk-SK"/>
                    </w:rPr>
                  </w:rPrChange>
                </w:rPr>
                <w:delText>Úvod do sociologie</w:delText>
              </w:r>
              <w:r w:rsidRPr="00046526" w:rsidDel="00DE35C5">
                <w:rPr>
                  <w:rFonts w:asciiTheme="minorHAnsi" w:hAnsiTheme="minorHAnsi"/>
                  <w:color w:val="FF0000"/>
                  <w:lang w:val="sk-SK"/>
                  <w:rPrChange w:id="2157" w:author="Martin Kazík" w:date="2020-01-23T11:23:00Z">
                    <w:rPr>
                      <w:rFonts w:asciiTheme="minorHAnsi" w:hAnsiTheme="minorHAnsi"/>
                      <w:lang w:val="sk-SK"/>
                    </w:rPr>
                  </w:rPrChange>
                </w:rPr>
                <w:delText>. Vydání páté, Praha: SLON. ISBN 978-8074-1910-22</w:delText>
              </w:r>
            </w:del>
            <w:r w:rsidRPr="00046526">
              <w:rPr>
                <w:rFonts w:asciiTheme="minorHAnsi" w:hAnsiTheme="minorHAnsi"/>
                <w:color w:val="FF0000"/>
                <w:lang w:val="sk-SK"/>
                <w:rPrChange w:id="2158" w:author="Martin Kazík" w:date="2020-01-23T11:23:00Z">
                  <w:rPr>
                    <w:rFonts w:asciiTheme="minorHAnsi" w:hAnsiTheme="minorHAnsi"/>
                    <w:lang w:val="sk-SK"/>
                  </w:rPr>
                </w:rPrChange>
              </w:rPr>
              <w:t>.</w:t>
            </w:r>
            <w:ins w:id="2159" w:author="FMK" w:date="2020-02-02T12:39:00Z">
              <w:r w:rsidR="00DE35C5">
                <w:t xml:space="preserve"> </w:t>
              </w:r>
            </w:ins>
          </w:p>
          <w:p w14:paraId="5A2D5842" w14:textId="3EFD1232" w:rsidR="00F64B71" w:rsidRDefault="00DE35C5" w:rsidP="00935F76">
            <w:pPr>
              <w:tabs>
                <w:tab w:val="left" w:pos="567"/>
              </w:tabs>
              <w:rPr>
                <w:ins w:id="2160" w:author="FMK" w:date="2020-02-02T12:39:00Z"/>
                <w:rFonts w:asciiTheme="minorHAnsi" w:hAnsiTheme="minorHAnsi"/>
                <w:color w:val="FF0000"/>
                <w:lang w:val="sk-SK"/>
              </w:rPr>
            </w:pPr>
            <w:ins w:id="2161" w:author="FMK" w:date="2020-02-02T12:39:00Z">
              <w:r w:rsidRPr="00DE35C5">
                <w:rPr>
                  <w:rFonts w:asciiTheme="minorHAnsi" w:hAnsiTheme="minorHAnsi"/>
                  <w:color w:val="FF0000"/>
                  <w:lang w:val="sk-SK"/>
                </w:rPr>
                <w:t xml:space="preserve">KELLER, Jan. </w:t>
              </w:r>
            </w:ins>
            <w:ins w:id="2162" w:author="FMK" w:date="2020-02-02T12:40:00Z">
              <w:r w:rsidR="007A19BD">
                <w:rPr>
                  <w:rFonts w:asciiTheme="minorHAnsi" w:hAnsiTheme="minorHAnsi"/>
                  <w:color w:val="FF0000"/>
                  <w:lang w:val="sk-SK"/>
                </w:rPr>
                <w:t xml:space="preserve">2015. </w:t>
              </w:r>
            </w:ins>
            <w:ins w:id="2163" w:author="FMK" w:date="2020-02-02T12:39:00Z">
              <w:r w:rsidRPr="00DE35C5">
                <w:rPr>
                  <w:rFonts w:asciiTheme="minorHAnsi" w:hAnsiTheme="minorHAnsi"/>
                  <w:color w:val="FF0000"/>
                  <w:lang w:val="sk-SK"/>
                </w:rPr>
                <w:t>Odsouzeni k modernitě: co hledá sociologie a našla beletrie. Praha:</w:t>
              </w:r>
              <w:r w:rsidR="007A19BD">
                <w:rPr>
                  <w:rFonts w:asciiTheme="minorHAnsi" w:hAnsiTheme="minorHAnsi"/>
                  <w:color w:val="FF0000"/>
                  <w:lang w:val="sk-SK"/>
                </w:rPr>
                <w:t xml:space="preserve"> Novela bohemica</w:t>
              </w:r>
              <w:r w:rsidRPr="00DE35C5">
                <w:rPr>
                  <w:rFonts w:asciiTheme="minorHAnsi" w:hAnsiTheme="minorHAnsi"/>
                  <w:color w:val="FF0000"/>
                  <w:lang w:val="sk-SK"/>
                </w:rPr>
                <w:t>. ISBN 9788087683538.</w:t>
              </w:r>
            </w:ins>
          </w:p>
          <w:p w14:paraId="5A78F59A" w14:textId="77777777" w:rsidR="00DE35C5" w:rsidRPr="00046526" w:rsidRDefault="00DE35C5" w:rsidP="00935F76">
            <w:pPr>
              <w:tabs>
                <w:tab w:val="left" w:pos="567"/>
              </w:tabs>
              <w:rPr>
                <w:rFonts w:asciiTheme="minorHAnsi" w:hAnsiTheme="minorHAnsi"/>
                <w:color w:val="FF0000"/>
                <w:lang w:val="sk-SK"/>
                <w:rPrChange w:id="2164" w:author="Martin Kazík" w:date="2020-01-23T11:23:00Z">
                  <w:rPr>
                    <w:rFonts w:asciiTheme="minorHAnsi" w:hAnsiTheme="minorHAnsi"/>
                    <w:lang w:val="sk-SK"/>
                  </w:rPr>
                </w:rPrChange>
              </w:rPr>
            </w:pPr>
          </w:p>
          <w:p w14:paraId="5C839831" w14:textId="77777777" w:rsidR="007A19BD" w:rsidRDefault="00F64B71" w:rsidP="00935F76">
            <w:pPr>
              <w:tabs>
                <w:tab w:val="left" w:pos="567"/>
              </w:tabs>
              <w:rPr>
                <w:ins w:id="2165" w:author="FMK" w:date="2020-02-02T12:42:00Z"/>
                <w:rFonts w:asciiTheme="minorHAnsi" w:hAnsiTheme="minorHAnsi"/>
                <w:color w:val="FF0000"/>
                <w:lang w:val="sk-SK"/>
              </w:rPr>
            </w:pPr>
            <w:del w:id="2166" w:author="FMK" w:date="2020-02-02T12:42:00Z">
              <w:r w:rsidRPr="00046526" w:rsidDel="007A19BD">
                <w:rPr>
                  <w:rFonts w:asciiTheme="minorHAnsi" w:hAnsiTheme="minorHAnsi"/>
                  <w:color w:val="FF0000"/>
                  <w:lang w:val="sk-SK"/>
                  <w:rPrChange w:id="2167" w:author="Martin Kazík" w:date="2020-01-23T11:23:00Z">
                    <w:rPr>
                      <w:rFonts w:asciiTheme="minorHAnsi" w:hAnsiTheme="minorHAnsi"/>
                      <w:lang w:val="sk-SK"/>
                    </w:rPr>
                  </w:rPrChange>
                </w:rPr>
                <w:delText xml:space="preserve">BAUMAN, Zygmunt. 2010. </w:delText>
              </w:r>
              <w:r w:rsidRPr="00046526" w:rsidDel="007A19BD">
                <w:rPr>
                  <w:rFonts w:asciiTheme="minorHAnsi" w:hAnsiTheme="minorHAnsi"/>
                  <w:i/>
                  <w:color w:val="FF0000"/>
                  <w:lang w:val="sk-SK"/>
                  <w:rPrChange w:id="2168" w:author="Martin Kazík" w:date="2020-01-23T11:23:00Z">
                    <w:rPr>
                      <w:rFonts w:asciiTheme="minorHAnsi" w:hAnsiTheme="minorHAnsi"/>
                      <w:i/>
                      <w:lang w:val="sk-SK"/>
                    </w:rPr>
                  </w:rPrChange>
                </w:rPr>
                <w:delText>Myslet sociologicky</w:delText>
              </w:r>
              <w:r w:rsidRPr="00046526" w:rsidDel="007A19BD">
                <w:rPr>
                  <w:rFonts w:asciiTheme="minorHAnsi" w:hAnsiTheme="minorHAnsi"/>
                  <w:color w:val="FF0000"/>
                  <w:lang w:val="sk-SK"/>
                  <w:rPrChange w:id="2169" w:author="Martin Kazík" w:date="2020-01-23T11:23:00Z">
                    <w:rPr>
                      <w:rFonts w:asciiTheme="minorHAnsi" w:hAnsiTheme="minorHAnsi"/>
                      <w:lang w:val="sk-SK"/>
                    </w:rPr>
                  </w:rPrChange>
                </w:rPr>
                <w:delText>. Vydání druhé, Praha: PhDr. Alena Miltová 2010. ISBN 978-80-7419-026-1.</w:delText>
              </w:r>
            </w:del>
          </w:p>
          <w:p w14:paraId="189FC242" w14:textId="1230EA8F" w:rsidR="00F64B71" w:rsidRDefault="007A19BD" w:rsidP="00935F76">
            <w:pPr>
              <w:tabs>
                <w:tab w:val="left" w:pos="567"/>
              </w:tabs>
              <w:rPr>
                <w:ins w:id="2170" w:author="FMK" w:date="2020-02-02T12:42:00Z"/>
                <w:rFonts w:asciiTheme="minorHAnsi" w:hAnsiTheme="minorHAnsi"/>
                <w:color w:val="FF0000"/>
                <w:lang w:val="sk-SK"/>
              </w:rPr>
            </w:pPr>
            <w:ins w:id="2171" w:author="FMK" w:date="2020-02-02T12:42:00Z">
              <w:r w:rsidRPr="007A19BD">
                <w:rPr>
                  <w:rFonts w:asciiTheme="minorHAnsi" w:hAnsiTheme="minorHAnsi"/>
                  <w:color w:val="FF0000"/>
                  <w:lang w:val="sk-SK"/>
                </w:rPr>
                <w:t xml:space="preserve">BAUMAN, Zygmunt. </w:t>
              </w:r>
              <w:r>
                <w:rPr>
                  <w:rFonts w:asciiTheme="minorHAnsi" w:hAnsiTheme="minorHAnsi"/>
                  <w:color w:val="FF0000"/>
                  <w:lang w:val="sk-SK"/>
                </w:rPr>
                <w:t xml:space="preserve">2017. </w:t>
              </w:r>
              <w:r w:rsidRPr="007A19BD">
                <w:rPr>
                  <w:rFonts w:asciiTheme="minorHAnsi" w:hAnsiTheme="minorHAnsi"/>
                  <w:i/>
                  <w:color w:val="FF0000"/>
                  <w:lang w:val="sk-SK"/>
                  <w:rPrChange w:id="2172" w:author="FMK" w:date="2020-02-02T12:42:00Z">
                    <w:rPr>
                      <w:rFonts w:asciiTheme="minorHAnsi" w:hAnsiTheme="minorHAnsi"/>
                      <w:color w:val="FF0000"/>
                      <w:lang w:val="sk-SK"/>
                    </w:rPr>
                  </w:rPrChange>
                </w:rPr>
                <w:t>Tekuté časy: život ve věku nejistoty.</w:t>
              </w:r>
              <w:r w:rsidRPr="007A19BD">
                <w:rPr>
                  <w:rFonts w:asciiTheme="minorHAnsi" w:hAnsiTheme="minorHAnsi"/>
                  <w:color w:val="FF0000"/>
                  <w:lang w:val="sk-SK"/>
                </w:rPr>
                <w:t xml:space="preserve"> Vydání dr</w:t>
              </w:r>
              <w:r>
                <w:rPr>
                  <w:rFonts w:asciiTheme="minorHAnsi" w:hAnsiTheme="minorHAnsi"/>
                  <w:color w:val="FF0000"/>
                  <w:lang w:val="sk-SK"/>
                </w:rPr>
                <w:t>uhé. Praha: Academia</w:t>
              </w:r>
              <w:r w:rsidRPr="007A19BD">
                <w:rPr>
                  <w:rFonts w:asciiTheme="minorHAnsi" w:hAnsiTheme="minorHAnsi"/>
                  <w:color w:val="FF0000"/>
                  <w:lang w:val="sk-SK"/>
                </w:rPr>
                <w:t>. XXI. století. ISBN 9788020027405.</w:t>
              </w:r>
            </w:ins>
          </w:p>
          <w:p w14:paraId="2734D41D" w14:textId="77777777" w:rsidR="007A19BD" w:rsidRPr="00046526" w:rsidRDefault="007A19BD" w:rsidP="00935F76">
            <w:pPr>
              <w:tabs>
                <w:tab w:val="left" w:pos="567"/>
              </w:tabs>
              <w:rPr>
                <w:rFonts w:asciiTheme="minorHAnsi" w:hAnsiTheme="minorHAnsi"/>
                <w:color w:val="FF0000"/>
                <w:lang w:val="sk-SK"/>
                <w:rPrChange w:id="2173" w:author="Martin Kazík" w:date="2020-01-23T11:23:00Z">
                  <w:rPr>
                    <w:rFonts w:asciiTheme="minorHAnsi" w:hAnsiTheme="minorHAnsi"/>
                    <w:lang w:val="sk-SK"/>
                  </w:rPr>
                </w:rPrChange>
              </w:rPr>
            </w:pPr>
          </w:p>
          <w:p w14:paraId="6B49DAC9" w14:textId="77777777" w:rsidR="00A244CE" w:rsidRDefault="00F64B71" w:rsidP="00935F76">
            <w:pPr>
              <w:tabs>
                <w:tab w:val="left" w:pos="567"/>
              </w:tabs>
              <w:rPr>
                <w:ins w:id="2174" w:author="FMK" w:date="2020-02-02T13:19:00Z"/>
                <w:rFonts w:asciiTheme="minorHAnsi" w:hAnsiTheme="minorHAnsi"/>
                <w:color w:val="FF0000"/>
                <w:lang w:val="sk-SK"/>
              </w:rPr>
            </w:pPr>
            <w:del w:id="2175" w:author="FMK" w:date="2020-02-02T13:19:00Z">
              <w:r w:rsidRPr="00046526" w:rsidDel="00A244CE">
                <w:rPr>
                  <w:rFonts w:asciiTheme="minorHAnsi" w:hAnsiTheme="minorHAnsi"/>
                  <w:color w:val="FF0000"/>
                  <w:lang w:val="sk-SK"/>
                  <w:rPrChange w:id="2176" w:author="Martin Kazík" w:date="2020-01-23T11:23:00Z">
                    <w:rPr>
                      <w:rFonts w:asciiTheme="minorHAnsi" w:hAnsiTheme="minorHAnsi"/>
                      <w:lang w:val="sk-SK"/>
                    </w:rPr>
                  </w:rPrChange>
                </w:rPr>
                <w:delText>JANDOUREK Jan. 2010</w:delText>
              </w:r>
              <w:r w:rsidRPr="00046526" w:rsidDel="00A244CE">
                <w:rPr>
                  <w:rFonts w:asciiTheme="minorHAnsi" w:hAnsiTheme="minorHAnsi"/>
                  <w:i/>
                  <w:color w:val="FF0000"/>
                  <w:lang w:val="sk-SK"/>
                  <w:rPrChange w:id="2177" w:author="Martin Kazík" w:date="2020-01-23T11:23:00Z">
                    <w:rPr>
                      <w:rFonts w:asciiTheme="minorHAnsi" w:hAnsiTheme="minorHAnsi"/>
                      <w:i/>
                      <w:lang w:val="sk-SK"/>
                    </w:rPr>
                  </w:rPrChange>
                </w:rPr>
                <w:delText>. Čítanka sociologických klasiků</w:delText>
              </w:r>
              <w:r w:rsidRPr="00046526" w:rsidDel="00A244CE">
                <w:rPr>
                  <w:rFonts w:asciiTheme="minorHAnsi" w:hAnsiTheme="minorHAnsi"/>
                  <w:color w:val="FF0000"/>
                  <w:lang w:val="sk-SK"/>
                  <w:rPrChange w:id="2178" w:author="Martin Kazík" w:date="2020-01-23T11:23:00Z">
                    <w:rPr>
                      <w:rFonts w:asciiTheme="minorHAnsi" w:hAnsiTheme="minorHAnsi"/>
                      <w:lang w:val="sk-SK"/>
                    </w:rPr>
                  </w:rPrChange>
                </w:rPr>
                <w:delText>. Vydání první. Praha: Grada. ISBN 978-8024-7293-43.</w:delText>
              </w:r>
            </w:del>
          </w:p>
          <w:p w14:paraId="43EC0F21" w14:textId="5CA22500" w:rsidR="00F64B71" w:rsidRDefault="00A244CE" w:rsidP="00935F76">
            <w:pPr>
              <w:tabs>
                <w:tab w:val="left" w:pos="567"/>
              </w:tabs>
              <w:rPr>
                <w:ins w:id="2179" w:author="FMK" w:date="2020-02-02T13:19:00Z"/>
                <w:rFonts w:asciiTheme="minorHAnsi" w:hAnsiTheme="minorHAnsi"/>
                <w:color w:val="FF0000"/>
                <w:lang w:val="sk-SK"/>
              </w:rPr>
            </w:pPr>
            <w:ins w:id="2180" w:author="FMK" w:date="2020-02-02T13:19:00Z">
              <w:r w:rsidRPr="00A244CE">
                <w:rPr>
                  <w:rFonts w:asciiTheme="minorHAnsi" w:hAnsiTheme="minorHAnsi"/>
                  <w:color w:val="FF0000"/>
                  <w:lang w:val="sk-SK"/>
                </w:rPr>
                <w:t xml:space="preserve">JANDOUREK, Jan. </w:t>
              </w:r>
              <w:r>
                <w:rPr>
                  <w:rFonts w:asciiTheme="minorHAnsi" w:hAnsiTheme="minorHAnsi"/>
                  <w:color w:val="FF0000"/>
                  <w:lang w:val="sk-SK"/>
                </w:rPr>
                <w:t>2014</w:t>
              </w:r>
              <w:r w:rsidRPr="00A244CE">
                <w:rPr>
                  <w:rFonts w:asciiTheme="minorHAnsi" w:hAnsiTheme="minorHAnsi"/>
                  <w:i/>
                  <w:color w:val="FF0000"/>
                  <w:lang w:val="sk-SK"/>
                  <w:rPrChange w:id="2181" w:author="FMK" w:date="2020-02-02T13:19:00Z">
                    <w:rPr>
                      <w:rFonts w:asciiTheme="minorHAnsi" w:hAnsiTheme="minorHAnsi"/>
                      <w:color w:val="FF0000"/>
                      <w:lang w:val="sk-SK"/>
                    </w:rPr>
                  </w:rPrChange>
                </w:rPr>
                <w:t>. Průvodce šílené socioložky po vlastním osudu</w:t>
              </w:r>
              <w:r w:rsidRPr="00A244CE">
                <w:rPr>
                  <w:rFonts w:asciiTheme="minorHAnsi" w:hAnsiTheme="minorHAnsi"/>
                  <w:color w:val="FF0000"/>
                  <w:lang w:val="sk-SK"/>
                </w:rPr>
                <w:t>. Praha: Port</w:t>
              </w:r>
              <w:r>
                <w:rPr>
                  <w:rFonts w:asciiTheme="minorHAnsi" w:hAnsiTheme="minorHAnsi"/>
                  <w:color w:val="FF0000"/>
                  <w:lang w:val="sk-SK"/>
                </w:rPr>
                <w:t>ál</w:t>
              </w:r>
              <w:r w:rsidRPr="00A244CE">
                <w:rPr>
                  <w:rFonts w:asciiTheme="minorHAnsi" w:hAnsiTheme="minorHAnsi"/>
                  <w:color w:val="FF0000"/>
                  <w:lang w:val="sk-SK"/>
                </w:rPr>
                <w:t>. ISBN 9788026207238.</w:t>
              </w:r>
            </w:ins>
          </w:p>
          <w:p w14:paraId="6DC817CD" w14:textId="77777777" w:rsidR="00A244CE" w:rsidRPr="00046526" w:rsidRDefault="00A244CE" w:rsidP="00935F76">
            <w:pPr>
              <w:tabs>
                <w:tab w:val="left" w:pos="567"/>
              </w:tabs>
              <w:rPr>
                <w:rFonts w:asciiTheme="minorHAnsi" w:hAnsiTheme="minorHAnsi"/>
                <w:color w:val="FF0000"/>
                <w:lang w:val="sk-SK"/>
                <w:rPrChange w:id="2182" w:author="Martin Kazík" w:date="2020-01-23T11:23:00Z">
                  <w:rPr>
                    <w:rFonts w:asciiTheme="minorHAnsi" w:hAnsiTheme="minorHAnsi"/>
                    <w:lang w:val="sk-SK"/>
                  </w:rPr>
                </w:rPrChange>
              </w:rPr>
            </w:pPr>
          </w:p>
          <w:p w14:paraId="520D44D2" w14:textId="77777777" w:rsidR="00F64B71" w:rsidRPr="00AC52F1" w:rsidRDefault="00F64B71" w:rsidP="00935F76">
            <w:pPr>
              <w:tabs>
                <w:tab w:val="left" w:pos="567"/>
              </w:tabs>
              <w:rPr>
                <w:rFonts w:asciiTheme="minorHAnsi" w:hAnsiTheme="minorHAnsi" w:cstheme="minorHAnsi"/>
                <w:b/>
                <w:lang w:val="sk-SK"/>
              </w:rPr>
            </w:pPr>
          </w:p>
          <w:p w14:paraId="62161257" w14:textId="77777777" w:rsidR="00F64B71" w:rsidRPr="00AC52F1" w:rsidRDefault="00F64B71" w:rsidP="00935F76">
            <w:pPr>
              <w:tabs>
                <w:tab w:val="left" w:pos="567"/>
              </w:tabs>
              <w:rPr>
                <w:rFonts w:asciiTheme="minorHAnsi" w:hAnsiTheme="minorHAnsi" w:cstheme="minorHAnsi"/>
                <w:b/>
                <w:lang w:val="sk-SK"/>
              </w:rPr>
            </w:pPr>
            <w:r w:rsidRPr="00AC52F1">
              <w:rPr>
                <w:rFonts w:asciiTheme="minorHAnsi" w:hAnsiTheme="minorHAnsi" w:cstheme="minorHAnsi"/>
                <w:b/>
                <w:lang w:val="sk-SK"/>
              </w:rPr>
              <w:t>Doporučená literatura:</w:t>
            </w:r>
          </w:p>
          <w:p w14:paraId="03CA7C96" w14:textId="77777777" w:rsidR="00F64B71" w:rsidRPr="00F52EEF" w:rsidRDefault="00F64B71" w:rsidP="00935F76">
            <w:pPr>
              <w:tabs>
                <w:tab w:val="left" w:pos="567"/>
              </w:tabs>
              <w:rPr>
                <w:rFonts w:asciiTheme="minorHAnsi" w:hAnsiTheme="minorHAnsi" w:cstheme="minorHAnsi"/>
                <w:lang w:val="sk-SK"/>
              </w:rPr>
            </w:pPr>
            <w:r w:rsidRPr="00F52EEF">
              <w:rPr>
                <w:rFonts w:asciiTheme="minorHAnsi" w:hAnsiTheme="minorHAnsi" w:cstheme="minorHAnsi"/>
                <w:lang w:val="sk-SK"/>
              </w:rPr>
              <w:t xml:space="preserve">GIDDENS, Anthony. 2013. </w:t>
            </w:r>
            <w:r w:rsidRPr="00F52EEF">
              <w:rPr>
                <w:rFonts w:asciiTheme="minorHAnsi" w:hAnsiTheme="minorHAnsi" w:cstheme="minorHAnsi"/>
                <w:i/>
                <w:lang w:val="sk-SK"/>
              </w:rPr>
              <w:t>Sociologie</w:t>
            </w:r>
            <w:r w:rsidRPr="00F52EEF">
              <w:rPr>
                <w:rFonts w:asciiTheme="minorHAnsi" w:hAnsiTheme="minorHAnsi" w:cstheme="minorHAnsi"/>
                <w:lang w:val="sk-SK"/>
              </w:rPr>
              <w:t>. Vydání druhé. Praha: Argo. ISBN 978-8025-7080-7.</w:t>
            </w:r>
          </w:p>
          <w:p w14:paraId="0A1A25F7" w14:textId="4F750B20" w:rsidR="00F64B71" w:rsidRPr="00046526" w:rsidDel="00A244CE" w:rsidRDefault="00F64B71" w:rsidP="00935F76">
            <w:pPr>
              <w:tabs>
                <w:tab w:val="left" w:pos="567"/>
              </w:tabs>
              <w:rPr>
                <w:del w:id="2183" w:author="FMK" w:date="2020-02-02T13:22:00Z"/>
                <w:rFonts w:asciiTheme="minorHAnsi" w:hAnsiTheme="minorHAnsi"/>
                <w:color w:val="FF0000"/>
                <w:lang w:val="sk-SK"/>
                <w:rPrChange w:id="2184" w:author="Martin Kazík" w:date="2020-01-23T11:23:00Z">
                  <w:rPr>
                    <w:del w:id="2185" w:author="FMK" w:date="2020-02-02T13:22:00Z"/>
                    <w:rFonts w:asciiTheme="minorHAnsi" w:hAnsiTheme="minorHAnsi"/>
                    <w:lang w:val="sk-SK"/>
                  </w:rPr>
                </w:rPrChange>
              </w:rPr>
            </w:pPr>
            <w:del w:id="2186" w:author="FMK" w:date="2020-02-02T13:22:00Z">
              <w:r w:rsidRPr="00046526" w:rsidDel="00A244CE">
                <w:rPr>
                  <w:rFonts w:asciiTheme="minorHAnsi" w:hAnsiTheme="minorHAnsi"/>
                  <w:color w:val="FF0000"/>
                  <w:lang w:val="sk-SK"/>
                  <w:rPrChange w:id="2187" w:author="Martin Kazík" w:date="2020-01-23T11:23:00Z">
                    <w:rPr>
                      <w:rFonts w:asciiTheme="minorHAnsi" w:hAnsiTheme="minorHAnsi"/>
                      <w:lang w:val="sk-SK"/>
                    </w:rPr>
                  </w:rPrChange>
                </w:rPr>
                <w:delText xml:space="preserve">MONTOUSSÉ, Marc a Gilles RENOUARD. 2005. </w:delText>
              </w:r>
              <w:r w:rsidRPr="00046526" w:rsidDel="00A244CE">
                <w:rPr>
                  <w:rFonts w:asciiTheme="minorHAnsi" w:hAnsiTheme="minorHAnsi"/>
                  <w:i/>
                  <w:color w:val="FF0000"/>
                  <w:lang w:val="sk-SK"/>
                  <w:rPrChange w:id="2188" w:author="Martin Kazík" w:date="2020-01-23T11:23:00Z">
                    <w:rPr>
                      <w:rFonts w:asciiTheme="minorHAnsi" w:hAnsiTheme="minorHAnsi"/>
                      <w:i/>
                      <w:lang w:val="sk-SK"/>
                    </w:rPr>
                  </w:rPrChange>
                </w:rPr>
                <w:delText>Přehled sociologie.</w:delText>
              </w:r>
              <w:r w:rsidRPr="00046526" w:rsidDel="00A244CE">
                <w:rPr>
                  <w:rFonts w:asciiTheme="minorHAnsi" w:hAnsiTheme="minorHAnsi"/>
                  <w:color w:val="FF0000"/>
                  <w:lang w:val="sk-SK"/>
                  <w:rPrChange w:id="2189" w:author="Martin Kazík" w:date="2020-01-23T11:23:00Z">
                    <w:rPr>
                      <w:rFonts w:asciiTheme="minorHAnsi" w:hAnsiTheme="minorHAnsi"/>
                      <w:lang w:val="sk-SK"/>
                    </w:rPr>
                  </w:rPrChange>
                </w:rPr>
                <w:delText xml:space="preserve"> Praha: Portál. ISBN 80-7178-976-3. </w:delText>
              </w:r>
            </w:del>
          </w:p>
          <w:p w14:paraId="17E9E499" w14:textId="29C0A517" w:rsidR="00F64B71" w:rsidRDefault="00F64B71" w:rsidP="00935F76">
            <w:pPr>
              <w:tabs>
                <w:tab w:val="left" w:pos="567"/>
              </w:tabs>
              <w:jc w:val="both"/>
              <w:rPr>
                <w:ins w:id="2190" w:author="FMK" w:date="2020-02-02T13:22:00Z"/>
                <w:rFonts w:asciiTheme="minorHAnsi" w:hAnsiTheme="minorHAnsi"/>
                <w:color w:val="FF0000"/>
              </w:rPr>
            </w:pPr>
            <w:del w:id="2191" w:author="FMK" w:date="2020-02-02T13:22:00Z">
              <w:r w:rsidRPr="00046526" w:rsidDel="00A244CE">
                <w:rPr>
                  <w:rFonts w:asciiTheme="minorHAnsi" w:hAnsiTheme="minorHAnsi"/>
                  <w:color w:val="FF0000"/>
                  <w:lang w:val="sk-SK"/>
                  <w:rPrChange w:id="2192" w:author="Martin Kazík" w:date="2020-01-23T11:23:00Z">
                    <w:rPr>
                      <w:rFonts w:asciiTheme="minorHAnsi" w:hAnsiTheme="minorHAnsi"/>
                      <w:lang w:val="sk-SK"/>
                    </w:rPr>
                  </w:rPrChange>
                </w:rPr>
                <w:delText xml:space="preserve">ŠTRAUSS, Dušan.  2012. </w:delText>
              </w:r>
              <w:r w:rsidRPr="00046526" w:rsidDel="00A244CE">
                <w:rPr>
                  <w:rFonts w:asciiTheme="minorHAnsi" w:hAnsiTheme="minorHAnsi"/>
                  <w:i/>
                  <w:color w:val="FF0000"/>
                  <w:lang w:val="sk-SK"/>
                  <w:rPrChange w:id="2193" w:author="Martin Kazík" w:date="2020-01-23T11:23:00Z">
                    <w:rPr>
                      <w:rFonts w:asciiTheme="minorHAnsi" w:hAnsiTheme="minorHAnsi"/>
                      <w:i/>
                      <w:lang w:val="sk-SK"/>
                    </w:rPr>
                  </w:rPrChange>
                </w:rPr>
                <w:delText>Sociálny štát, sociálna politika, obyvateľstvo a finančná kríza</w:delText>
              </w:r>
              <w:r w:rsidRPr="00046526" w:rsidDel="00A244CE">
                <w:rPr>
                  <w:rFonts w:asciiTheme="minorHAnsi" w:hAnsiTheme="minorHAnsi"/>
                  <w:color w:val="FF0000"/>
                  <w:lang w:val="sk-SK"/>
                  <w:rPrChange w:id="2194" w:author="Martin Kazík" w:date="2020-01-23T11:23:00Z">
                    <w:rPr>
                      <w:rFonts w:asciiTheme="minorHAnsi" w:hAnsiTheme="minorHAnsi"/>
                      <w:lang w:val="sk-SK"/>
                    </w:rPr>
                  </w:rPrChange>
                </w:rPr>
                <w:delText xml:space="preserve">. Trnava: SSRP. </w:delText>
              </w:r>
              <w:r w:rsidRPr="00046526" w:rsidDel="00A244CE">
                <w:rPr>
                  <w:rFonts w:asciiTheme="minorHAnsi" w:hAnsiTheme="minorHAnsi"/>
                  <w:color w:val="FF0000"/>
                  <w:rPrChange w:id="2195" w:author="Martin Kazík" w:date="2020-01-23T11:23:00Z">
                    <w:rPr>
                      <w:rFonts w:asciiTheme="minorHAnsi" w:hAnsiTheme="minorHAnsi"/>
                    </w:rPr>
                  </w:rPrChange>
                </w:rPr>
                <w:delText>ISBN 978-80-969043-5-8</w:delText>
              </w:r>
            </w:del>
            <w:r w:rsidRPr="00046526">
              <w:rPr>
                <w:rFonts w:asciiTheme="minorHAnsi" w:hAnsiTheme="minorHAnsi"/>
                <w:color w:val="FF0000"/>
                <w:rPrChange w:id="2196" w:author="Martin Kazík" w:date="2020-01-23T11:23:00Z">
                  <w:rPr>
                    <w:rFonts w:asciiTheme="minorHAnsi" w:hAnsiTheme="minorHAnsi"/>
                  </w:rPr>
                </w:rPrChange>
              </w:rPr>
              <w:t>.</w:t>
            </w:r>
            <w:ins w:id="2197" w:author="FMK" w:date="2020-02-02T13:21:00Z">
              <w:r w:rsidR="00A244CE">
                <w:t xml:space="preserve"> </w:t>
              </w:r>
              <w:r w:rsidR="00A244CE" w:rsidRPr="00A244CE">
                <w:rPr>
                  <w:rFonts w:asciiTheme="minorHAnsi" w:hAnsiTheme="minorHAnsi"/>
                  <w:color w:val="FF0000"/>
                </w:rPr>
                <w:t xml:space="preserve">URBAN, Lukáš. </w:t>
              </w:r>
            </w:ins>
            <w:ins w:id="2198" w:author="FMK" w:date="2020-02-02T13:22:00Z">
              <w:r w:rsidR="00A244CE">
                <w:rPr>
                  <w:rFonts w:asciiTheme="minorHAnsi" w:hAnsiTheme="minorHAnsi"/>
                  <w:color w:val="FF0000"/>
                </w:rPr>
                <w:t xml:space="preserve">2017. </w:t>
              </w:r>
            </w:ins>
            <w:ins w:id="2199" w:author="FMK" w:date="2020-02-02T13:21:00Z">
              <w:r w:rsidR="00A244CE" w:rsidRPr="00A244CE">
                <w:rPr>
                  <w:rFonts w:asciiTheme="minorHAnsi" w:hAnsiTheme="minorHAnsi"/>
                  <w:i/>
                  <w:color w:val="FF0000"/>
                  <w:rPrChange w:id="2200" w:author="FMK" w:date="2020-02-02T13:23:00Z">
                    <w:rPr>
                      <w:rFonts w:asciiTheme="minorHAnsi" w:hAnsiTheme="minorHAnsi"/>
                      <w:color w:val="FF0000"/>
                    </w:rPr>
                  </w:rPrChange>
                </w:rPr>
                <w:t>Sociologie: klíčová témata a pojmy.</w:t>
              </w:r>
              <w:r w:rsidR="00A244CE">
                <w:rPr>
                  <w:rFonts w:asciiTheme="minorHAnsi" w:hAnsiTheme="minorHAnsi"/>
                  <w:color w:val="FF0000"/>
                </w:rPr>
                <w:t xml:space="preserve"> Praha: Grada</w:t>
              </w:r>
              <w:r w:rsidR="00A244CE" w:rsidRPr="00A244CE">
                <w:rPr>
                  <w:rFonts w:asciiTheme="minorHAnsi" w:hAnsiTheme="minorHAnsi"/>
                  <w:color w:val="FF0000"/>
                </w:rPr>
                <w:t>. ISBN 9788024757742.</w:t>
              </w:r>
            </w:ins>
          </w:p>
          <w:p w14:paraId="5E8A328E" w14:textId="77777777" w:rsidR="00A244CE" w:rsidRDefault="00A244CE" w:rsidP="00935F76">
            <w:pPr>
              <w:tabs>
                <w:tab w:val="left" w:pos="567"/>
              </w:tabs>
              <w:jc w:val="both"/>
              <w:rPr>
                <w:ins w:id="2201" w:author="FMK" w:date="2020-02-02T13:21:00Z"/>
                <w:rFonts w:asciiTheme="minorHAnsi" w:hAnsiTheme="minorHAnsi"/>
                <w:color w:val="FF0000"/>
              </w:rPr>
            </w:pPr>
          </w:p>
          <w:p w14:paraId="282F334C" w14:textId="4E68E060" w:rsidR="00A244CE" w:rsidRPr="00F52EEF" w:rsidRDefault="00A244CE" w:rsidP="00935F76">
            <w:pPr>
              <w:tabs>
                <w:tab w:val="left" w:pos="567"/>
              </w:tabs>
              <w:jc w:val="both"/>
              <w:rPr>
                <w:rFonts w:asciiTheme="minorHAnsi" w:hAnsiTheme="minorHAnsi" w:cstheme="minorHAnsi"/>
              </w:rPr>
            </w:pPr>
            <w:ins w:id="2202" w:author="FMK" w:date="2020-02-02T13:24:00Z">
              <w:r>
                <w:rPr>
                  <w:rFonts w:asciiTheme="minorHAnsi" w:hAnsiTheme="minorHAnsi" w:cstheme="minorHAnsi"/>
                </w:rPr>
                <w:t xml:space="preserve">2016. </w:t>
              </w:r>
            </w:ins>
            <w:ins w:id="2203" w:author="FMK" w:date="2020-02-02T13:23:00Z">
              <w:r w:rsidRPr="00A244CE">
                <w:rPr>
                  <w:rFonts w:asciiTheme="minorHAnsi" w:hAnsiTheme="minorHAnsi" w:cstheme="minorHAnsi"/>
                </w:rPr>
                <w:t>Kniha sociologie. Praha: Kni</w:t>
              </w:r>
              <w:r>
                <w:rPr>
                  <w:rFonts w:asciiTheme="minorHAnsi" w:hAnsiTheme="minorHAnsi" w:cstheme="minorHAnsi"/>
                </w:rPr>
                <w:t>žní klub</w:t>
              </w:r>
              <w:r w:rsidRPr="00A244CE">
                <w:rPr>
                  <w:rFonts w:asciiTheme="minorHAnsi" w:hAnsiTheme="minorHAnsi" w:cstheme="minorHAnsi"/>
                </w:rPr>
                <w:t>. Universum. ISBN 9788024253954.</w:t>
              </w:r>
            </w:ins>
          </w:p>
        </w:tc>
      </w:tr>
      <w:tr w:rsidR="00F64B71" w:rsidRPr="00F52EEF" w14:paraId="7E4FCAA4" w14:textId="77777777" w:rsidTr="00AC52F1">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7CCA774D" w14:textId="77777777" w:rsidR="00F64B71" w:rsidRPr="00F52EEF" w:rsidRDefault="00F64B71" w:rsidP="00935F76">
            <w:pPr>
              <w:tabs>
                <w:tab w:val="left" w:pos="567"/>
              </w:tabs>
              <w:autoSpaceDE w:val="0"/>
              <w:autoSpaceDN w:val="0"/>
              <w:adjustRightInd w:val="0"/>
              <w:jc w:val="center"/>
              <w:rPr>
                <w:rFonts w:asciiTheme="minorHAnsi" w:eastAsia="Calibri" w:hAnsiTheme="minorHAnsi" w:cstheme="minorHAnsi"/>
                <w:b/>
              </w:rPr>
            </w:pPr>
            <w:r w:rsidRPr="00F52EEF">
              <w:rPr>
                <w:rFonts w:asciiTheme="minorHAnsi" w:hAnsiTheme="minorHAnsi" w:cstheme="minorHAnsi"/>
                <w:b/>
              </w:rPr>
              <w:t>Informace ke kombinované nebo distanční formě</w:t>
            </w:r>
          </w:p>
        </w:tc>
      </w:tr>
      <w:tr w:rsidR="00F64B71" w:rsidRPr="00F52EEF" w14:paraId="1E0D3744" w14:textId="77777777" w:rsidTr="00AC52F1">
        <w:tc>
          <w:tcPr>
            <w:tcW w:w="5605" w:type="dxa"/>
            <w:gridSpan w:val="3"/>
            <w:tcBorders>
              <w:top w:val="single" w:sz="2" w:space="0" w:color="auto"/>
            </w:tcBorders>
            <w:shd w:val="clear" w:color="auto" w:fill="F7CAAC"/>
          </w:tcPr>
          <w:p w14:paraId="561DF79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56AFC84C"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30A3FC2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3DBE7C49" w14:textId="77777777" w:rsidTr="00AC52F1">
        <w:tc>
          <w:tcPr>
            <w:tcW w:w="10673" w:type="dxa"/>
            <w:gridSpan w:val="8"/>
            <w:shd w:val="clear" w:color="auto" w:fill="F7CAAC"/>
          </w:tcPr>
          <w:p w14:paraId="7C0DF00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19CDE4FF" w14:textId="77777777" w:rsidTr="00E54A23">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04" w:author="Martin Kazík" w:date="2020-01-23T11:23:00Z">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220"/>
          <w:trPrChange w:id="2205" w:author="Martin Kazík" w:date="2020-01-23T11:23:00Z">
            <w:trPr>
              <w:gridBefore w:val="8"/>
              <w:trHeight w:val="2042"/>
            </w:trPr>
          </w:trPrChange>
        </w:trPr>
        <w:tc>
          <w:tcPr>
            <w:tcW w:w="10673" w:type="dxa"/>
            <w:gridSpan w:val="8"/>
            <w:tcPrChange w:id="2206" w:author="Martin Kazík" w:date="2020-01-23T11:23:00Z">
              <w:tcPr>
                <w:tcW w:w="10673" w:type="dxa"/>
                <w:gridSpan w:val="2"/>
              </w:tcPr>
            </w:tcPrChange>
          </w:tcPr>
          <w:p w14:paraId="4FB2CF77"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0AD6B92C" w14:textId="77777777" w:rsidR="00F64B71" w:rsidRPr="00F52EEF" w:rsidRDefault="00F64B71" w:rsidP="00935F76">
      <w:pPr>
        <w:tabs>
          <w:tab w:val="left" w:pos="567"/>
        </w:tabs>
        <w:spacing w:after="160" w:line="259" w:lineRule="auto"/>
        <w:rPr>
          <w:rFonts w:asciiTheme="minorHAnsi" w:hAnsiTheme="minorHAnsi" w:cstheme="minorHAnsi"/>
        </w:rPr>
      </w:pPr>
    </w:p>
    <w:p w14:paraId="2C5701B3" w14:textId="77777777" w:rsidR="008445AD" w:rsidRDefault="008445AD">
      <w:pPr>
        <w:rPr>
          <w:ins w:id="2207" w:author="Radim Bačuvčík" w:date="2020-02-06T15:02:00Z"/>
        </w:rPr>
      </w:pPr>
      <w:ins w:id="2208" w:author="Radim Bačuvčík" w:date="2020-02-06T15:02: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621"/>
        <w:gridCol w:w="1074"/>
        <w:gridCol w:w="668"/>
      </w:tblGrid>
      <w:tr w:rsidR="00F64B71" w:rsidRPr="00F52EEF" w14:paraId="051FECCA" w14:textId="77777777" w:rsidTr="00AC52F1">
        <w:tc>
          <w:tcPr>
            <w:tcW w:w="10673" w:type="dxa"/>
            <w:gridSpan w:val="8"/>
            <w:tcBorders>
              <w:bottom w:val="double" w:sz="4" w:space="0" w:color="auto"/>
            </w:tcBorders>
            <w:shd w:val="clear" w:color="auto" w:fill="BDD6EE"/>
          </w:tcPr>
          <w:p w14:paraId="5D46EDDC" w14:textId="333FA984"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5AFA9EE2" w14:textId="77777777" w:rsidTr="00AC52F1">
        <w:tc>
          <w:tcPr>
            <w:tcW w:w="3904" w:type="dxa"/>
            <w:tcBorders>
              <w:top w:val="double" w:sz="4" w:space="0" w:color="auto"/>
            </w:tcBorders>
            <w:shd w:val="clear" w:color="auto" w:fill="F7CAAC"/>
          </w:tcPr>
          <w:p w14:paraId="34CBA90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0420020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Reklama 1</w:t>
            </w:r>
          </w:p>
        </w:tc>
      </w:tr>
      <w:tr w:rsidR="00F64B71" w:rsidRPr="00F52EEF" w14:paraId="61C92DAD" w14:textId="77777777" w:rsidTr="00AC52F1">
        <w:tc>
          <w:tcPr>
            <w:tcW w:w="3904" w:type="dxa"/>
            <w:shd w:val="clear" w:color="auto" w:fill="F7CAAC"/>
          </w:tcPr>
          <w:p w14:paraId="5BAE23D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2A28E02"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712EA97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2627D95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1BA1568B" w14:textId="77777777" w:rsidTr="00AC52F1">
        <w:tc>
          <w:tcPr>
            <w:tcW w:w="3904" w:type="dxa"/>
            <w:shd w:val="clear" w:color="auto" w:fill="F7CAAC"/>
          </w:tcPr>
          <w:p w14:paraId="7DEA2E9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C0A7AE0" w14:textId="7305381B"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13p</w:t>
            </w:r>
            <w:r w:rsidR="00AC52F1">
              <w:rPr>
                <w:rFonts w:asciiTheme="minorHAnsi" w:eastAsia="Calibri" w:hAnsiTheme="minorHAnsi" w:cstheme="minorHAnsi"/>
              </w:rPr>
              <w:t xml:space="preserve"> </w:t>
            </w:r>
            <w:r w:rsidRPr="00F52EEF">
              <w:rPr>
                <w:rFonts w:asciiTheme="minorHAnsi" w:eastAsia="Calibri" w:hAnsiTheme="minorHAnsi" w:cstheme="minorHAnsi"/>
              </w:rPr>
              <w:t>+</w:t>
            </w:r>
            <w:r w:rsidR="00AC52F1">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5918AE6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2E6924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0285D1B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2"/>
          </w:tcPr>
          <w:p w14:paraId="62CADD8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662CE993" w14:textId="77777777" w:rsidTr="00AC52F1">
        <w:tc>
          <w:tcPr>
            <w:tcW w:w="3904" w:type="dxa"/>
            <w:shd w:val="clear" w:color="auto" w:fill="F7CAAC"/>
          </w:tcPr>
          <w:p w14:paraId="1781DC7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BF30C54" w14:textId="7C4F3C73" w:rsidR="00F64B71" w:rsidRPr="00F52EEF" w:rsidRDefault="00227D4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rerekvizity: Teorie marketingov</w:t>
            </w:r>
            <w:ins w:id="2209" w:author="Radim Bačuvčík" w:date="2020-02-06T09:56:00Z">
              <w:r w:rsidR="00165381">
                <w:rPr>
                  <w:rFonts w:asciiTheme="minorHAnsi" w:eastAsia="Calibri" w:hAnsiTheme="minorHAnsi" w:cstheme="minorHAnsi"/>
                </w:rPr>
                <w:t>é</w:t>
              </w:r>
            </w:ins>
            <w:del w:id="2210" w:author="Radim Bačuvčík" w:date="2020-02-06T09:56:00Z">
              <w:r w:rsidR="00F64B71" w:rsidRPr="00F52EEF" w:rsidDel="00165381">
                <w:rPr>
                  <w:rFonts w:asciiTheme="minorHAnsi" w:eastAsia="Calibri" w:hAnsiTheme="minorHAnsi" w:cstheme="minorHAnsi"/>
                </w:rPr>
                <w:delText>ých</w:delText>
              </w:r>
            </w:del>
            <w:r w:rsidR="00F64B71" w:rsidRPr="00F52EEF">
              <w:rPr>
                <w:rFonts w:asciiTheme="minorHAnsi" w:eastAsia="Calibri" w:hAnsiTheme="minorHAnsi" w:cstheme="minorHAnsi"/>
              </w:rPr>
              <w:t xml:space="preserve"> komunikac</w:t>
            </w:r>
            <w:ins w:id="2211" w:author="Radim Bačuvčík" w:date="2020-02-06T09:56:00Z">
              <w:r w:rsidR="00165381">
                <w:rPr>
                  <w:rFonts w:asciiTheme="minorHAnsi" w:eastAsia="Calibri" w:hAnsiTheme="minorHAnsi" w:cstheme="minorHAnsi"/>
                </w:rPr>
                <w:t>e</w:t>
              </w:r>
            </w:ins>
            <w:del w:id="2212" w:author="Radim Bačuvčík" w:date="2020-02-06T09:56:00Z">
              <w:r w:rsidR="00F64B71" w:rsidRPr="00F52EEF" w:rsidDel="00165381">
                <w:rPr>
                  <w:rFonts w:asciiTheme="minorHAnsi" w:eastAsia="Calibri" w:hAnsiTheme="minorHAnsi" w:cstheme="minorHAnsi"/>
                </w:rPr>
                <w:delText>í</w:delText>
              </w:r>
            </w:del>
            <w:r w:rsidR="00F64B71" w:rsidRPr="00F52EEF">
              <w:rPr>
                <w:rFonts w:asciiTheme="minorHAnsi" w:eastAsia="Calibri" w:hAnsiTheme="minorHAnsi" w:cstheme="minorHAnsi"/>
              </w:rPr>
              <w:t>, Marketing 2</w:t>
            </w:r>
          </w:p>
        </w:tc>
      </w:tr>
      <w:tr w:rsidR="00F64B71" w:rsidRPr="00F52EEF" w14:paraId="2E2CBE48" w14:textId="77777777" w:rsidTr="00AC52F1">
        <w:tc>
          <w:tcPr>
            <w:tcW w:w="3904" w:type="dxa"/>
            <w:shd w:val="clear" w:color="auto" w:fill="F7CAAC"/>
          </w:tcPr>
          <w:p w14:paraId="64099E5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00D608D"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1621" w:type="dxa"/>
            <w:shd w:val="clear" w:color="auto" w:fill="F7CAAC"/>
          </w:tcPr>
          <w:p w14:paraId="7C3DEA5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2"/>
          </w:tcPr>
          <w:p w14:paraId="6E542C19" w14:textId="58DB3B4C" w:rsidR="00F64B71" w:rsidRPr="00F52EEF" w:rsidRDefault="0081394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řednáška, seminář</w:t>
            </w:r>
          </w:p>
        </w:tc>
      </w:tr>
      <w:tr w:rsidR="00F64B71" w:rsidRPr="00F52EEF" w14:paraId="6ABBDE06" w14:textId="77777777" w:rsidTr="00AC52F1">
        <w:tc>
          <w:tcPr>
            <w:tcW w:w="3904" w:type="dxa"/>
            <w:shd w:val="clear" w:color="auto" w:fill="F7CAAC"/>
          </w:tcPr>
          <w:p w14:paraId="058CAC1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00B2E9B1" w14:textId="5D43D21A" w:rsidR="00F64B71" w:rsidRPr="00F52EEF" w:rsidRDefault="00F64B71" w:rsidP="00935F76">
            <w:pPr>
              <w:tabs>
                <w:tab w:val="left" w:pos="567"/>
              </w:tabs>
              <w:jc w:val="both"/>
              <w:rPr>
                <w:rFonts w:asciiTheme="minorHAnsi" w:hAnsiTheme="minorHAnsi" w:cstheme="minorHAnsi"/>
              </w:rPr>
            </w:pPr>
          </w:p>
        </w:tc>
      </w:tr>
      <w:tr w:rsidR="00AC52F1" w:rsidRPr="00F52EEF" w14:paraId="21884AAE" w14:textId="77777777" w:rsidTr="00AC52F1">
        <w:trPr>
          <w:trHeight w:val="554"/>
        </w:trPr>
        <w:tc>
          <w:tcPr>
            <w:tcW w:w="10673" w:type="dxa"/>
            <w:gridSpan w:val="8"/>
            <w:tcBorders>
              <w:top w:val="nil"/>
            </w:tcBorders>
          </w:tcPr>
          <w:p w14:paraId="3F6B44EE" w14:textId="77777777" w:rsidR="00AC52F1" w:rsidRDefault="00AC52F1" w:rsidP="00935F76">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Docházka do výuky</w:t>
            </w:r>
            <w:r>
              <w:rPr>
                <w:rFonts w:asciiTheme="minorHAnsi" w:eastAsia="Calibri" w:hAnsiTheme="minorHAnsi" w:cstheme="minorHAnsi"/>
              </w:rPr>
              <w:t>.</w:t>
            </w:r>
          </w:p>
          <w:p w14:paraId="537A3D9A" w14:textId="77777777" w:rsidR="00AC52F1" w:rsidRDefault="00AC52F1" w:rsidP="00935F76">
            <w:pPr>
              <w:tabs>
                <w:tab w:val="left" w:pos="567"/>
              </w:tabs>
              <w:jc w:val="both"/>
              <w:rPr>
                <w:rFonts w:asciiTheme="minorHAnsi" w:eastAsia="Calibri" w:hAnsiTheme="minorHAnsi" w:cstheme="minorHAnsi"/>
              </w:rPr>
            </w:pPr>
            <w:r>
              <w:rPr>
                <w:rFonts w:asciiTheme="minorHAnsi" w:eastAsia="Calibri" w:hAnsiTheme="minorHAnsi" w:cstheme="minorHAnsi"/>
              </w:rPr>
              <w:t>2. V</w:t>
            </w:r>
            <w:r w:rsidRPr="00F52EEF">
              <w:rPr>
                <w:rFonts w:asciiTheme="minorHAnsi" w:eastAsia="Calibri" w:hAnsiTheme="minorHAnsi" w:cstheme="minorHAnsi"/>
              </w:rPr>
              <w:t>ypracování seminární práce a její prezentace</w:t>
            </w:r>
            <w:r>
              <w:rPr>
                <w:rFonts w:asciiTheme="minorHAnsi" w:eastAsia="Calibri" w:hAnsiTheme="minorHAnsi" w:cstheme="minorHAnsi"/>
              </w:rPr>
              <w:t>.</w:t>
            </w:r>
          </w:p>
          <w:p w14:paraId="0CA9731F" w14:textId="77777777" w:rsidR="00AC52F1" w:rsidRDefault="00AC52F1" w:rsidP="00935F76">
            <w:pPr>
              <w:tabs>
                <w:tab w:val="left" w:pos="567"/>
              </w:tabs>
              <w:jc w:val="both"/>
              <w:rPr>
                <w:rFonts w:asciiTheme="minorHAnsi" w:eastAsia="Calibri" w:hAnsiTheme="minorHAnsi" w:cstheme="minorHAnsi"/>
              </w:rPr>
            </w:pPr>
            <w:r>
              <w:rPr>
                <w:rFonts w:asciiTheme="minorHAnsi" w:eastAsia="Calibri" w:hAnsiTheme="minorHAnsi" w:cstheme="minorHAnsi"/>
              </w:rPr>
              <w:t>3. V</w:t>
            </w:r>
            <w:r w:rsidRPr="00F52EEF">
              <w:rPr>
                <w:rFonts w:asciiTheme="minorHAnsi" w:eastAsia="Calibri" w:hAnsiTheme="minorHAnsi" w:cstheme="minorHAnsi"/>
              </w:rPr>
              <w:t>ypracování dílčích úkolů na seminářích</w:t>
            </w:r>
            <w:r>
              <w:rPr>
                <w:rFonts w:asciiTheme="minorHAnsi" w:eastAsia="Calibri" w:hAnsiTheme="minorHAnsi" w:cstheme="minorHAnsi"/>
              </w:rPr>
              <w:t xml:space="preserve">. </w:t>
            </w:r>
          </w:p>
          <w:p w14:paraId="44418B42" w14:textId="6A5F2791" w:rsidR="00AC52F1" w:rsidRPr="00F52EEF" w:rsidRDefault="00AC52F1" w:rsidP="00935F76">
            <w:pPr>
              <w:tabs>
                <w:tab w:val="left" w:pos="567"/>
              </w:tabs>
              <w:jc w:val="both"/>
              <w:rPr>
                <w:rFonts w:asciiTheme="minorHAnsi" w:hAnsiTheme="minorHAnsi" w:cstheme="minorHAnsi"/>
              </w:rPr>
            </w:pPr>
            <w:r>
              <w:rPr>
                <w:rFonts w:asciiTheme="minorHAnsi" w:eastAsia="Calibri" w:hAnsiTheme="minorHAnsi" w:cstheme="minorHAnsi"/>
              </w:rPr>
              <w:t>4. P</w:t>
            </w:r>
            <w:r w:rsidRPr="00F52EEF">
              <w:rPr>
                <w:rFonts w:asciiTheme="minorHAnsi" w:eastAsia="Calibri" w:hAnsiTheme="minorHAnsi" w:cstheme="minorHAnsi"/>
              </w:rPr>
              <w:t>ísemný test.</w:t>
            </w:r>
          </w:p>
        </w:tc>
      </w:tr>
      <w:tr w:rsidR="00AC52F1" w:rsidRPr="00F52EEF" w14:paraId="3BC2A932" w14:textId="77777777" w:rsidTr="00AC52F1">
        <w:trPr>
          <w:trHeight w:val="197"/>
        </w:trPr>
        <w:tc>
          <w:tcPr>
            <w:tcW w:w="3904" w:type="dxa"/>
            <w:tcBorders>
              <w:top w:val="nil"/>
            </w:tcBorders>
            <w:shd w:val="clear" w:color="auto" w:fill="F7CAAC"/>
          </w:tcPr>
          <w:p w14:paraId="04A5B7AD" w14:textId="77777777" w:rsidR="00AC52F1" w:rsidRPr="00F52EEF" w:rsidRDefault="00AC52F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64841FBE" w14:textId="77777777" w:rsidR="00AC52F1" w:rsidRPr="00F52EEF" w:rsidRDefault="00AC52F1" w:rsidP="00935F76">
            <w:pPr>
              <w:tabs>
                <w:tab w:val="left" w:pos="567"/>
              </w:tabs>
              <w:jc w:val="both"/>
              <w:rPr>
                <w:rFonts w:asciiTheme="minorHAnsi" w:hAnsiTheme="minorHAnsi" w:cstheme="minorHAnsi"/>
              </w:rPr>
            </w:pPr>
            <w:r w:rsidRPr="00F52EEF">
              <w:rPr>
                <w:rFonts w:asciiTheme="minorHAnsi" w:hAnsiTheme="minorHAnsi" w:cstheme="minorHAnsi"/>
              </w:rPr>
              <w:t>prof. PhDr. Pavel Horňák, Ph.D.</w:t>
            </w:r>
          </w:p>
        </w:tc>
      </w:tr>
      <w:tr w:rsidR="00AC52F1" w:rsidRPr="00F52EEF" w14:paraId="3A1EA53B" w14:textId="77777777" w:rsidTr="00AC52F1">
        <w:trPr>
          <w:trHeight w:val="243"/>
        </w:trPr>
        <w:tc>
          <w:tcPr>
            <w:tcW w:w="3904" w:type="dxa"/>
            <w:tcBorders>
              <w:top w:val="nil"/>
            </w:tcBorders>
            <w:shd w:val="clear" w:color="auto" w:fill="F7CAAC"/>
          </w:tcPr>
          <w:p w14:paraId="35E1AF98" w14:textId="77777777" w:rsidR="00AC52F1" w:rsidRPr="00F52EEF" w:rsidRDefault="00AC52F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2E1A1830" w14:textId="77777777" w:rsidR="00AC52F1" w:rsidRPr="00F52EEF" w:rsidRDefault="00AC52F1" w:rsidP="00935F76">
            <w:pPr>
              <w:tabs>
                <w:tab w:val="left" w:pos="567"/>
              </w:tabs>
              <w:jc w:val="both"/>
              <w:rPr>
                <w:rFonts w:asciiTheme="minorHAnsi" w:hAnsiTheme="minorHAnsi" w:cstheme="minorHAnsi"/>
              </w:rPr>
            </w:pPr>
            <w:r w:rsidRPr="00F52EEF">
              <w:rPr>
                <w:rFonts w:asciiTheme="minorHAnsi" w:hAnsiTheme="minorHAnsi" w:cstheme="minorHAnsi"/>
              </w:rPr>
              <w:t>Garant se podílí na celkové koncepci předmětu, vede některé přednášky.</w:t>
            </w:r>
          </w:p>
        </w:tc>
      </w:tr>
      <w:tr w:rsidR="00AC52F1" w:rsidRPr="00F52EEF" w14:paraId="1E51E2AE" w14:textId="77777777" w:rsidTr="00AC52F1">
        <w:tc>
          <w:tcPr>
            <w:tcW w:w="3904" w:type="dxa"/>
            <w:shd w:val="clear" w:color="auto" w:fill="F7CAAC"/>
          </w:tcPr>
          <w:p w14:paraId="44B5A053" w14:textId="77777777" w:rsidR="00AC52F1" w:rsidRPr="00F52EEF" w:rsidRDefault="00AC52F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06D46C78" w14:textId="77777777" w:rsidR="00AC52F1" w:rsidRPr="00F52EEF" w:rsidRDefault="00AC52F1"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AC52F1" w:rsidRPr="00F52EEF" w14:paraId="1C521441" w14:textId="77777777" w:rsidTr="00AC52F1">
        <w:trPr>
          <w:trHeight w:val="70"/>
        </w:trPr>
        <w:tc>
          <w:tcPr>
            <w:tcW w:w="10673" w:type="dxa"/>
            <w:gridSpan w:val="8"/>
            <w:tcBorders>
              <w:top w:val="nil"/>
            </w:tcBorders>
          </w:tcPr>
          <w:p w14:paraId="4671F1B2" w14:textId="77777777" w:rsidR="00AC52F1" w:rsidRPr="00F52EEF" w:rsidRDefault="00AC52F1" w:rsidP="00935F76">
            <w:pPr>
              <w:tabs>
                <w:tab w:val="left" w:pos="567"/>
              </w:tabs>
              <w:jc w:val="both"/>
              <w:rPr>
                <w:rFonts w:asciiTheme="minorHAnsi" w:hAnsiTheme="minorHAnsi" w:cstheme="minorHAnsi"/>
              </w:rPr>
            </w:pPr>
          </w:p>
        </w:tc>
      </w:tr>
      <w:tr w:rsidR="00AC52F1" w:rsidRPr="00F52EEF" w14:paraId="43528726" w14:textId="77777777" w:rsidTr="00AC52F1">
        <w:tc>
          <w:tcPr>
            <w:tcW w:w="3904" w:type="dxa"/>
            <w:shd w:val="clear" w:color="auto" w:fill="F7CAAC"/>
          </w:tcPr>
          <w:p w14:paraId="13DFCC3F" w14:textId="77777777" w:rsidR="00AC52F1" w:rsidRPr="00F52EEF" w:rsidRDefault="00AC52F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0BAB3D12" w14:textId="77777777" w:rsidR="00AC52F1" w:rsidRPr="00F52EEF" w:rsidRDefault="00AC52F1" w:rsidP="00935F76">
            <w:pPr>
              <w:tabs>
                <w:tab w:val="left" w:pos="567"/>
              </w:tabs>
              <w:jc w:val="both"/>
              <w:rPr>
                <w:rFonts w:asciiTheme="minorHAnsi" w:hAnsiTheme="minorHAnsi" w:cstheme="minorHAnsi"/>
              </w:rPr>
            </w:pPr>
          </w:p>
        </w:tc>
      </w:tr>
      <w:tr w:rsidR="00AC52F1" w:rsidRPr="00F52EEF" w14:paraId="4DF0A92F" w14:textId="77777777" w:rsidTr="00AC52F1">
        <w:trPr>
          <w:trHeight w:val="2977"/>
        </w:trPr>
        <w:tc>
          <w:tcPr>
            <w:tcW w:w="10673" w:type="dxa"/>
            <w:gridSpan w:val="8"/>
            <w:tcBorders>
              <w:top w:val="nil"/>
              <w:bottom w:val="single" w:sz="12" w:space="0" w:color="auto"/>
            </w:tcBorders>
          </w:tcPr>
          <w:p w14:paraId="7262AD1D" w14:textId="77777777" w:rsidR="00AC52F1" w:rsidRPr="00F52EEF" w:rsidRDefault="00AC52F1" w:rsidP="00935F76">
            <w:pPr>
              <w:tabs>
                <w:tab w:val="left" w:pos="567"/>
              </w:tabs>
              <w:jc w:val="both"/>
              <w:rPr>
                <w:del w:id="2213" w:author="Martin Kazík" w:date="2020-01-23T11:23:00Z"/>
                <w:rFonts w:asciiTheme="minorHAnsi" w:hAnsiTheme="minorHAnsi" w:cstheme="minorHAnsi"/>
              </w:rPr>
            </w:pPr>
            <w:del w:id="2214" w:author="Martin Kazík" w:date="2020-01-23T11:23:00Z">
              <w:r w:rsidRPr="00F52EEF">
                <w:rPr>
                  <w:rFonts w:asciiTheme="minorHAnsi" w:hAnsiTheme="minorHAnsi" w:cstheme="minorHAnsi"/>
                </w:rPr>
                <w:delText>Cílem předmětu je získání poznatků z</w:delText>
              </w:r>
              <w:r>
                <w:rPr>
                  <w:rFonts w:asciiTheme="minorHAnsi" w:hAnsiTheme="minorHAnsi" w:cstheme="minorHAnsi"/>
                </w:rPr>
                <w:delText> </w:delText>
              </w:r>
              <w:r w:rsidRPr="00F52EEF">
                <w:rPr>
                  <w:rFonts w:asciiTheme="minorHAnsi" w:hAnsiTheme="minorHAnsi" w:cstheme="minorHAnsi"/>
                </w:rPr>
                <w:delText>oblasti reklamy, jako stěžejního základu marketingové komunikace. Student získá znalosti o podstatě, charakteru, funkcích, druzích a významu reklamy. Na základě komunikačních modelů jsou charakterizovány vlastnosti reklamy a její jednotlivé fáze. Vzhledem k</w:delText>
              </w:r>
              <w:r>
                <w:rPr>
                  <w:rFonts w:asciiTheme="minorHAnsi" w:hAnsiTheme="minorHAnsi" w:cstheme="minorHAnsi"/>
                </w:rPr>
                <w:delText> </w:delText>
              </w:r>
              <w:r w:rsidRPr="00F52EEF">
                <w:rPr>
                  <w:rFonts w:asciiTheme="minorHAnsi" w:hAnsiTheme="minorHAnsi" w:cstheme="minorHAnsi"/>
                </w:rPr>
                <w:delText>dynamicky se vyvíjejícím trendům je část pozornosti věnována novým formám reklamy a jejich využití.</w:delText>
              </w:r>
            </w:del>
          </w:p>
          <w:p w14:paraId="4E981C9B" w14:textId="77777777" w:rsidR="00AC52F1" w:rsidRPr="00F52EEF" w:rsidRDefault="00AC52F1" w:rsidP="00935F76">
            <w:pPr>
              <w:tabs>
                <w:tab w:val="left" w:pos="567"/>
              </w:tabs>
              <w:jc w:val="both"/>
              <w:rPr>
                <w:del w:id="2215" w:author="Martin Kazík" w:date="2020-01-23T11:23:00Z"/>
                <w:rFonts w:asciiTheme="minorHAnsi" w:hAnsiTheme="minorHAnsi" w:cstheme="minorHAnsi"/>
              </w:rPr>
            </w:pPr>
          </w:p>
          <w:p w14:paraId="5C844163" w14:textId="77777777" w:rsidR="00AC52F1" w:rsidRPr="00AC52F1" w:rsidRDefault="00AC52F1" w:rsidP="00935F76">
            <w:pPr>
              <w:tabs>
                <w:tab w:val="left" w:pos="567"/>
              </w:tabs>
              <w:jc w:val="both"/>
              <w:rPr>
                <w:rFonts w:asciiTheme="minorHAnsi" w:hAnsiTheme="minorHAnsi" w:cstheme="minorHAnsi"/>
                <w:b/>
              </w:rPr>
            </w:pPr>
            <w:r w:rsidRPr="00AC52F1">
              <w:rPr>
                <w:rFonts w:asciiTheme="minorHAnsi" w:hAnsiTheme="minorHAnsi" w:cstheme="minorHAnsi"/>
                <w:b/>
              </w:rPr>
              <w:t>Probíraná témata:</w:t>
            </w:r>
          </w:p>
          <w:p w14:paraId="58CD5738" w14:textId="0BF41272" w:rsidR="00AC52F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p</w:t>
            </w:r>
            <w:r w:rsidRPr="00F52EEF">
              <w:rPr>
                <w:rFonts w:asciiTheme="minorHAnsi" w:hAnsiTheme="minorHAnsi" w:cstheme="minorHAnsi"/>
              </w:rPr>
              <w:t>ostavení reklamy v systému marketingov</w:t>
            </w:r>
            <w:ins w:id="2216" w:author="Radim Bačuvčík" w:date="2020-02-06T09:56:00Z">
              <w:r w:rsidR="00165381">
                <w:rPr>
                  <w:rFonts w:asciiTheme="minorHAnsi" w:hAnsiTheme="minorHAnsi" w:cstheme="minorHAnsi"/>
                </w:rPr>
                <w:t>é</w:t>
              </w:r>
            </w:ins>
            <w:del w:id="2217" w:author="Radim Bačuvčík" w:date="2020-02-06T09:56:00Z">
              <w:r w:rsidRPr="00F52EEF" w:rsidDel="00165381">
                <w:rPr>
                  <w:rFonts w:asciiTheme="minorHAnsi" w:hAnsiTheme="minorHAnsi" w:cstheme="minorHAnsi"/>
                </w:rPr>
                <w:delText>ých</w:delText>
              </w:r>
            </w:del>
            <w:r w:rsidRPr="00F52EEF">
              <w:rPr>
                <w:rFonts w:asciiTheme="minorHAnsi" w:hAnsiTheme="minorHAnsi" w:cstheme="minorHAnsi"/>
              </w:rPr>
              <w:t xml:space="preserve"> komunikac</w:t>
            </w:r>
            <w:ins w:id="2218" w:author="Radim Bačuvčík" w:date="2020-02-06T09:56:00Z">
              <w:r w:rsidR="00165381">
                <w:rPr>
                  <w:rFonts w:asciiTheme="minorHAnsi" w:hAnsiTheme="minorHAnsi" w:cstheme="minorHAnsi"/>
                </w:rPr>
                <w:t>e</w:t>
              </w:r>
            </w:ins>
            <w:del w:id="2219" w:author="Radim Bačuvčík" w:date="2020-02-06T09:56:00Z">
              <w:r w:rsidRPr="00F52EEF" w:rsidDel="00165381">
                <w:rPr>
                  <w:rFonts w:asciiTheme="minorHAnsi" w:hAnsiTheme="minorHAnsi" w:cstheme="minorHAnsi"/>
                </w:rPr>
                <w:delText>í</w:delText>
              </w:r>
            </w:del>
            <w:r w:rsidRPr="00F52EEF">
              <w:rPr>
                <w:rFonts w:asciiTheme="minorHAnsi" w:hAnsiTheme="minorHAnsi" w:cstheme="minorHAnsi"/>
              </w:rPr>
              <w:t>, definice pojmu</w:t>
            </w:r>
            <w:r>
              <w:rPr>
                <w:rFonts w:asciiTheme="minorHAnsi" w:hAnsiTheme="minorHAnsi" w:cstheme="minorHAnsi"/>
              </w:rPr>
              <w:t>;</w:t>
            </w:r>
          </w:p>
          <w:p w14:paraId="5897DA88" w14:textId="25676BF3" w:rsidR="00AC52F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t</w:t>
            </w:r>
            <w:r w:rsidRPr="00F52EEF">
              <w:rPr>
                <w:rFonts w:asciiTheme="minorHAnsi" w:hAnsiTheme="minorHAnsi" w:cstheme="minorHAnsi"/>
              </w:rPr>
              <w:t>eorie komunikace v kontextu s oblastí reklamy – komunikační proces, komunikační modely</w:t>
            </w:r>
            <w:r>
              <w:rPr>
                <w:rFonts w:asciiTheme="minorHAnsi" w:hAnsiTheme="minorHAnsi" w:cstheme="minorHAnsi"/>
              </w:rPr>
              <w:t>;</w:t>
            </w:r>
          </w:p>
          <w:p w14:paraId="54A76F6B" w14:textId="54A67C98" w:rsidR="00AC52F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z</w:t>
            </w:r>
            <w:r w:rsidRPr="00F52EEF">
              <w:rPr>
                <w:rFonts w:asciiTheme="minorHAnsi" w:hAnsiTheme="minorHAnsi" w:cstheme="minorHAnsi"/>
              </w:rPr>
              <w:t>ákladní principy fungování reklamy</w:t>
            </w:r>
            <w:r>
              <w:rPr>
                <w:rFonts w:asciiTheme="minorHAnsi" w:hAnsiTheme="minorHAnsi" w:cstheme="minorHAnsi"/>
              </w:rPr>
              <w:t>;</w:t>
            </w:r>
          </w:p>
          <w:p w14:paraId="366A37CF" w14:textId="2557E80E" w:rsidR="00AC52F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p</w:t>
            </w:r>
            <w:r w:rsidRPr="00F52EEF">
              <w:rPr>
                <w:rFonts w:asciiTheme="minorHAnsi" w:hAnsiTheme="minorHAnsi" w:cstheme="minorHAnsi"/>
              </w:rPr>
              <w:t>lánování reklamních aktivit – plánovací strategie a modely</w:t>
            </w:r>
            <w:r>
              <w:rPr>
                <w:rFonts w:asciiTheme="minorHAnsi" w:hAnsiTheme="minorHAnsi" w:cstheme="minorHAnsi"/>
              </w:rPr>
              <w:t>;</w:t>
            </w:r>
            <w:r w:rsidRPr="00F52EEF">
              <w:rPr>
                <w:rFonts w:asciiTheme="minorHAnsi" w:hAnsiTheme="minorHAnsi" w:cstheme="minorHAnsi"/>
              </w:rPr>
              <w:t xml:space="preserve"> </w:t>
            </w:r>
          </w:p>
          <w:p w14:paraId="23EBD52C" w14:textId="73A45822" w:rsidR="00AC52F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s</w:t>
            </w:r>
            <w:r w:rsidRPr="00F52EEF">
              <w:rPr>
                <w:rFonts w:asciiTheme="minorHAnsi" w:hAnsiTheme="minorHAnsi" w:cstheme="minorHAnsi"/>
              </w:rPr>
              <w:t>truktura komunikační/reklamní agentury</w:t>
            </w:r>
            <w:r>
              <w:rPr>
                <w:rFonts w:asciiTheme="minorHAnsi" w:hAnsiTheme="minorHAnsi" w:cstheme="minorHAnsi"/>
              </w:rPr>
              <w:t>;</w:t>
            </w:r>
          </w:p>
          <w:p w14:paraId="295DABB6" w14:textId="6A375E78" w:rsidR="00AC52F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c</w:t>
            </w:r>
            <w:r w:rsidRPr="00F52EEF">
              <w:rPr>
                <w:rFonts w:asciiTheme="minorHAnsi" w:hAnsiTheme="minorHAnsi" w:cstheme="minorHAnsi"/>
              </w:rPr>
              <w:t>hod zakázky agenturou</w:t>
            </w:r>
            <w:r>
              <w:rPr>
                <w:rFonts w:asciiTheme="minorHAnsi" w:hAnsiTheme="minorHAnsi" w:cstheme="minorHAnsi"/>
              </w:rPr>
              <w:t>;</w:t>
            </w:r>
          </w:p>
          <w:p w14:paraId="09913DD6" w14:textId="71A5504C" w:rsidR="00AC52F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b</w:t>
            </w:r>
            <w:r w:rsidRPr="00F52EEF">
              <w:rPr>
                <w:rFonts w:asciiTheme="minorHAnsi" w:hAnsiTheme="minorHAnsi" w:cstheme="minorHAnsi"/>
              </w:rPr>
              <w:t>rief a jeho náležitosti</w:t>
            </w:r>
            <w:r>
              <w:rPr>
                <w:rFonts w:asciiTheme="minorHAnsi" w:hAnsiTheme="minorHAnsi" w:cstheme="minorHAnsi"/>
              </w:rPr>
              <w:t>;</w:t>
            </w:r>
          </w:p>
          <w:p w14:paraId="23FDF09E" w14:textId="270068CB" w:rsidR="00AC52F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l</w:t>
            </w:r>
            <w:r w:rsidRPr="00F52EEF">
              <w:rPr>
                <w:rFonts w:asciiTheme="minorHAnsi" w:hAnsiTheme="minorHAnsi" w:cstheme="minorHAnsi"/>
              </w:rPr>
              <w:t>egislativa upravující oblast reklamy v</w:t>
            </w:r>
            <w:r>
              <w:rPr>
                <w:rFonts w:asciiTheme="minorHAnsi" w:hAnsiTheme="minorHAnsi" w:cstheme="minorHAnsi"/>
              </w:rPr>
              <w:t> </w:t>
            </w:r>
            <w:r w:rsidRPr="00F52EEF">
              <w:rPr>
                <w:rFonts w:asciiTheme="minorHAnsi" w:hAnsiTheme="minorHAnsi" w:cstheme="minorHAnsi"/>
              </w:rPr>
              <w:t>ČR</w:t>
            </w:r>
            <w:r>
              <w:rPr>
                <w:rFonts w:asciiTheme="minorHAnsi" w:hAnsiTheme="minorHAnsi" w:cstheme="minorHAnsi"/>
              </w:rPr>
              <w:t>;</w:t>
            </w:r>
          </w:p>
          <w:p w14:paraId="6004A7E0" w14:textId="695E4EBB" w:rsidR="00AC52F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i</w:t>
            </w:r>
            <w:r w:rsidRPr="00F52EEF">
              <w:rPr>
                <w:rFonts w:asciiTheme="minorHAnsi" w:hAnsiTheme="minorHAnsi" w:cstheme="minorHAnsi"/>
              </w:rPr>
              <w:t>ntegrovaná marketingová komunikace</w:t>
            </w:r>
            <w:r>
              <w:rPr>
                <w:rFonts w:asciiTheme="minorHAnsi" w:hAnsiTheme="minorHAnsi" w:cstheme="minorHAnsi"/>
              </w:rPr>
              <w:t>;</w:t>
            </w:r>
          </w:p>
          <w:p w14:paraId="2DA92B58" w14:textId="0CB556F1" w:rsidR="00AC52F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n</w:t>
            </w:r>
            <w:r w:rsidRPr="00F52EEF">
              <w:rPr>
                <w:rFonts w:asciiTheme="minorHAnsi" w:hAnsiTheme="minorHAnsi" w:cstheme="minorHAnsi"/>
              </w:rPr>
              <w:t>ové trendy v reklamě.</w:t>
            </w:r>
          </w:p>
        </w:tc>
      </w:tr>
      <w:tr w:rsidR="00AC52F1" w:rsidRPr="00F52EEF" w14:paraId="46DCD0A8" w14:textId="77777777" w:rsidTr="00AC52F1">
        <w:trPr>
          <w:trHeight w:val="265"/>
        </w:trPr>
        <w:tc>
          <w:tcPr>
            <w:tcW w:w="4471" w:type="dxa"/>
            <w:gridSpan w:val="2"/>
            <w:tcBorders>
              <w:top w:val="nil"/>
            </w:tcBorders>
            <w:shd w:val="clear" w:color="auto" w:fill="F7CAAC"/>
          </w:tcPr>
          <w:p w14:paraId="24973E3A" w14:textId="77777777" w:rsidR="00AC52F1" w:rsidRPr="00F52EEF" w:rsidRDefault="00AC52F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593AFBDA" w14:textId="77777777" w:rsidR="00AC52F1" w:rsidRPr="00F52EEF" w:rsidRDefault="00AC52F1" w:rsidP="00935F76">
            <w:pPr>
              <w:tabs>
                <w:tab w:val="left" w:pos="567"/>
              </w:tabs>
              <w:jc w:val="both"/>
              <w:rPr>
                <w:rFonts w:asciiTheme="minorHAnsi" w:hAnsiTheme="minorHAnsi" w:cstheme="minorHAnsi"/>
              </w:rPr>
            </w:pPr>
          </w:p>
        </w:tc>
      </w:tr>
      <w:tr w:rsidR="00AC52F1" w:rsidRPr="00F52EEF" w14:paraId="407D24B2" w14:textId="77777777" w:rsidTr="00AC52F1">
        <w:trPr>
          <w:trHeight w:val="1497"/>
        </w:trPr>
        <w:tc>
          <w:tcPr>
            <w:tcW w:w="10673" w:type="dxa"/>
            <w:gridSpan w:val="8"/>
            <w:tcBorders>
              <w:top w:val="nil"/>
            </w:tcBorders>
          </w:tcPr>
          <w:p w14:paraId="203D9D8B" w14:textId="77777777" w:rsidR="00AC52F1" w:rsidRPr="00AC52F1" w:rsidRDefault="00AC52F1" w:rsidP="00935F76">
            <w:pPr>
              <w:tabs>
                <w:tab w:val="left" w:pos="567"/>
              </w:tabs>
              <w:jc w:val="both"/>
              <w:rPr>
                <w:rFonts w:asciiTheme="minorHAnsi" w:hAnsiTheme="minorHAnsi" w:cstheme="minorHAnsi"/>
                <w:b/>
              </w:rPr>
            </w:pPr>
            <w:r w:rsidRPr="00AC52F1">
              <w:rPr>
                <w:rFonts w:asciiTheme="minorHAnsi" w:hAnsiTheme="minorHAnsi" w:cstheme="minorHAnsi"/>
                <w:b/>
              </w:rPr>
              <w:t>Povinná literatura:</w:t>
            </w:r>
          </w:p>
          <w:p w14:paraId="3834B164" w14:textId="6CFEED00" w:rsidR="00E54A23" w:rsidRPr="00E54A23" w:rsidRDefault="00E54A23" w:rsidP="00935F76">
            <w:pPr>
              <w:tabs>
                <w:tab w:val="left" w:pos="567"/>
              </w:tabs>
              <w:jc w:val="both"/>
              <w:rPr>
                <w:rFonts w:asciiTheme="minorHAnsi" w:hAnsiTheme="minorHAnsi"/>
                <w:i/>
                <w:rPrChange w:id="2220" w:author="Martin Kazík" w:date="2020-01-23T11:23:00Z">
                  <w:rPr>
                    <w:rFonts w:asciiTheme="minorHAnsi" w:hAnsiTheme="minorHAnsi"/>
                  </w:rPr>
                </w:rPrChange>
              </w:rPr>
            </w:pPr>
            <w:r w:rsidRPr="00E54A23">
              <w:rPr>
                <w:rFonts w:asciiTheme="minorHAnsi" w:hAnsiTheme="minorHAnsi"/>
                <w:i/>
                <w:rPrChange w:id="2221" w:author="Martin Kazík" w:date="2020-01-23T11:23:00Z">
                  <w:rPr>
                    <w:rFonts w:asciiTheme="minorHAnsi" w:hAnsiTheme="minorHAnsi"/>
                  </w:rPr>
                </w:rPrChange>
              </w:rPr>
              <w:t>HORŇÁK, Pavel.</w:t>
            </w:r>
            <w:del w:id="2222" w:author="Martin Kazík" w:date="2020-01-23T11:23:00Z">
              <w:r w:rsidR="00AC52F1" w:rsidRPr="00F52EEF">
                <w:rPr>
                  <w:rFonts w:asciiTheme="minorHAnsi" w:hAnsiTheme="minorHAnsi" w:cstheme="minorHAnsi"/>
                </w:rPr>
                <w:delText xml:space="preserve"> 2010. </w:delText>
              </w:r>
            </w:del>
            <w:ins w:id="2223" w:author="Martin Kazík" w:date="2020-01-23T11:23:00Z">
              <w:r w:rsidRPr="00E54A23">
                <w:rPr>
                  <w:rFonts w:asciiTheme="minorHAnsi" w:hAnsiTheme="minorHAnsi" w:cstheme="minorHAnsi"/>
                  <w:i/>
                </w:rPr>
                <w:t> </w:t>
              </w:r>
            </w:ins>
            <w:r w:rsidRPr="00E54A23">
              <w:rPr>
                <w:rFonts w:asciiTheme="minorHAnsi" w:hAnsiTheme="minorHAnsi" w:cstheme="minorHAnsi"/>
                <w:i/>
              </w:rPr>
              <w:t>Reklama: teoreticko-historické aspekty reklamy a marketingovej komunikácie.</w:t>
            </w:r>
            <w:r w:rsidRPr="00E54A23">
              <w:rPr>
                <w:rFonts w:asciiTheme="minorHAnsi" w:hAnsiTheme="minorHAnsi"/>
                <w:i/>
                <w:rPrChange w:id="2224" w:author="Martin Kazík" w:date="2020-01-23T11:23:00Z">
                  <w:rPr>
                    <w:rFonts w:asciiTheme="minorHAnsi" w:hAnsiTheme="minorHAnsi"/>
                  </w:rPr>
                </w:rPrChange>
              </w:rPr>
              <w:t xml:space="preserve"> </w:t>
            </w:r>
            <w:del w:id="2225" w:author="Martin Kazík" w:date="2020-01-23T11:23:00Z">
              <w:r w:rsidR="00AC52F1" w:rsidRPr="00F52EEF">
                <w:rPr>
                  <w:rFonts w:asciiTheme="minorHAnsi" w:hAnsiTheme="minorHAnsi" w:cstheme="minorHAnsi"/>
                </w:rPr>
                <w:delText>Zlín: Verbum.</w:delText>
              </w:r>
            </w:del>
            <w:ins w:id="2226" w:author="Martin Kazík" w:date="2020-01-23T11:23:00Z">
              <w:r w:rsidRPr="00E54A23">
                <w:rPr>
                  <w:rFonts w:asciiTheme="minorHAnsi" w:hAnsiTheme="minorHAnsi" w:cstheme="minorHAnsi"/>
                  <w:i/>
                </w:rPr>
                <w:t>Vydanie druhé, rozšírené a prepracované. Zlín: Radim Bačuvčík - VeRBuM, 2018, 398 s.</w:t>
              </w:r>
            </w:ins>
            <w:r w:rsidRPr="00E54A23">
              <w:rPr>
                <w:rFonts w:asciiTheme="minorHAnsi" w:hAnsiTheme="minorHAnsi"/>
                <w:i/>
                <w:rPrChange w:id="2227" w:author="Martin Kazík" w:date="2020-01-23T11:23:00Z">
                  <w:rPr>
                    <w:rFonts w:asciiTheme="minorHAnsi" w:hAnsiTheme="minorHAnsi"/>
                  </w:rPr>
                </w:rPrChange>
              </w:rPr>
              <w:t xml:space="preserve"> ISBN </w:t>
            </w:r>
            <w:del w:id="2228" w:author="Martin Kazík" w:date="2020-01-23T11:23:00Z">
              <w:r w:rsidR="00AC52F1" w:rsidRPr="00F52EEF">
                <w:rPr>
                  <w:rFonts w:asciiTheme="minorHAnsi" w:hAnsiTheme="minorHAnsi" w:cstheme="minorHAnsi"/>
                </w:rPr>
                <w:delText xml:space="preserve">978-80-904273-3-4. </w:delText>
              </w:r>
            </w:del>
            <w:ins w:id="2229" w:author="Martin Kazík" w:date="2020-01-23T11:23:00Z">
              <w:r w:rsidRPr="00E54A23">
                <w:rPr>
                  <w:rFonts w:asciiTheme="minorHAnsi" w:hAnsiTheme="minorHAnsi" w:cstheme="minorHAnsi"/>
                  <w:i/>
                </w:rPr>
                <w:t>9788087500941.</w:t>
              </w:r>
            </w:ins>
          </w:p>
          <w:p w14:paraId="236704D1" w14:textId="5E8C6D34" w:rsidR="00C84AF6" w:rsidRPr="00D835FA" w:rsidRDefault="00AC52F1" w:rsidP="00C84AF6">
            <w:pPr>
              <w:tabs>
                <w:tab w:val="left" w:pos="567"/>
              </w:tabs>
              <w:jc w:val="both"/>
              <w:rPr>
                <w:ins w:id="2230" w:author="FMK" w:date="2020-02-02T13:24:00Z"/>
                <w:rFonts w:asciiTheme="minorHAnsi" w:hAnsiTheme="minorHAnsi"/>
                <w:color w:val="FF0000"/>
              </w:rPr>
            </w:pPr>
            <w:del w:id="2231" w:author="FMK" w:date="2020-02-02T13:24:00Z">
              <w:r w:rsidRPr="00046526" w:rsidDel="00C84AF6">
                <w:rPr>
                  <w:rFonts w:asciiTheme="minorHAnsi" w:hAnsiTheme="minorHAnsi"/>
                  <w:color w:val="FF0000"/>
                  <w:rPrChange w:id="2232" w:author="Martin Kazík" w:date="2020-01-23T11:23:00Z">
                    <w:rPr>
                      <w:rFonts w:asciiTheme="minorHAnsi" w:hAnsiTheme="minorHAnsi"/>
                    </w:rPr>
                  </w:rPrChange>
                </w:rPr>
                <w:delText xml:space="preserve">KOTLER, Philip a Kevin Lane KELLER. 2013. </w:delText>
              </w:r>
              <w:r w:rsidRPr="00046526" w:rsidDel="00C84AF6">
                <w:rPr>
                  <w:rFonts w:asciiTheme="minorHAnsi" w:hAnsiTheme="minorHAnsi"/>
                  <w:i/>
                  <w:color w:val="FF0000"/>
                  <w:rPrChange w:id="2233" w:author="Martin Kazík" w:date="2020-01-23T11:23:00Z">
                    <w:rPr>
                      <w:rFonts w:asciiTheme="minorHAnsi" w:hAnsiTheme="minorHAnsi"/>
                      <w:i/>
                    </w:rPr>
                  </w:rPrChange>
                </w:rPr>
                <w:delText>Marketing management</w:delText>
              </w:r>
              <w:r w:rsidRPr="00046526" w:rsidDel="00C84AF6">
                <w:rPr>
                  <w:rFonts w:asciiTheme="minorHAnsi" w:hAnsiTheme="minorHAnsi"/>
                  <w:color w:val="FF0000"/>
                  <w:rPrChange w:id="2234" w:author="Martin Kazík" w:date="2020-01-23T11:23:00Z">
                    <w:rPr>
                      <w:rFonts w:asciiTheme="minorHAnsi" w:hAnsiTheme="minorHAnsi"/>
                    </w:rPr>
                  </w:rPrChange>
                </w:rPr>
                <w:delText xml:space="preserve">. Praha: Grada. ISBN 978-80-247-4150-5. </w:delText>
              </w:r>
            </w:del>
            <w:ins w:id="2235" w:author="FMK" w:date="2020-02-02T13:24:00Z">
              <w:r w:rsidR="00C84AF6" w:rsidRPr="00D835FA">
                <w:rPr>
                  <w:rFonts w:asciiTheme="minorHAnsi" w:hAnsiTheme="minorHAnsi"/>
                  <w:color w:val="FF0000"/>
                </w:rPr>
                <w:t xml:space="preserve">KOTLER, Philip a Kevin Lane KELLER. 2013. </w:t>
              </w:r>
              <w:r w:rsidR="00C84AF6" w:rsidRPr="00D835FA">
                <w:rPr>
                  <w:rFonts w:asciiTheme="minorHAnsi" w:hAnsiTheme="minorHAnsi"/>
                  <w:i/>
                  <w:color w:val="FF0000"/>
                </w:rPr>
                <w:t>Marketing management</w:t>
              </w:r>
              <w:r w:rsidR="00C84AF6" w:rsidRPr="00D835FA">
                <w:rPr>
                  <w:rFonts w:asciiTheme="minorHAnsi" w:hAnsiTheme="minorHAnsi"/>
                  <w:color w:val="FF0000"/>
                </w:rPr>
                <w:t xml:space="preserve">. Praha: Grada. ISBN 978-80-247-4150-5. </w:t>
              </w:r>
            </w:ins>
          </w:p>
          <w:p w14:paraId="4F9DCD16" w14:textId="77777777" w:rsidR="00C84AF6" w:rsidRPr="00046526" w:rsidRDefault="00C84AF6" w:rsidP="00935F76">
            <w:pPr>
              <w:tabs>
                <w:tab w:val="left" w:pos="567"/>
              </w:tabs>
              <w:jc w:val="both"/>
              <w:rPr>
                <w:rFonts w:asciiTheme="minorHAnsi" w:hAnsiTheme="minorHAnsi"/>
                <w:color w:val="FF0000"/>
                <w:rPrChange w:id="2236" w:author="Martin Kazík" w:date="2020-01-23T11:23:00Z">
                  <w:rPr>
                    <w:rFonts w:asciiTheme="minorHAnsi" w:hAnsiTheme="minorHAnsi"/>
                  </w:rPr>
                </w:rPrChange>
              </w:rPr>
            </w:pPr>
          </w:p>
          <w:p w14:paraId="48F498A5" w14:textId="77777777" w:rsidR="00C84AF6" w:rsidRDefault="00AC52F1" w:rsidP="00935F76">
            <w:pPr>
              <w:tabs>
                <w:tab w:val="left" w:pos="567"/>
              </w:tabs>
              <w:jc w:val="both"/>
              <w:rPr>
                <w:ins w:id="2237" w:author="FMK" w:date="2020-02-02T13:25:00Z"/>
                <w:rFonts w:asciiTheme="minorHAnsi" w:hAnsiTheme="minorHAnsi"/>
                <w:color w:val="FF0000"/>
              </w:rPr>
            </w:pPr>
            <w:del w:id="2238" w:author="FMK" w:date="2020-02-02T13:25:00Z">
              <w:r w:rsidRPr="00046526" w:rsidDel="00C84AF6">
                <w:rPr>
                  <w:rFonts w:asciiTheme="minorHAnsi" w:hAnsiTheme="minorHAnsi"/>
                  <w:color w:val="FF0000"/>
                  <w:rPrChange w:id="2239" w:author="Martin Kazík" w:date="2020-01-23T11:23:00Z">
                    <w:rPr>
                      <w:rFonts w:asciiTheme="minorHAnsi" w:hAnsiTheme="minorHAnsi"/>
                    </w:rPr>
                  </w:rPrChange>
                </w:rPr>
                <w:delText xml:space="preserve">Vysekalová, Jitka. 2010. </w:delText>
              </w:r>
              <w:r w:rsidRPr="00046526" w:rsidDel="00C84AF6">
                <w:rPr>
                  <w:rFonts w:asciiTheme="minorHAnsi" w:hAnsiTheme="minorHAnsi"/>
                  <w:i/>
                  <w:color w:val="FF0000"/>
                  <w:rPrChange w:id="2240" w:author="Martin Kazík" w:date="2020-01-23T11:23:00Z">
                    <w:rPr>
                      <w:rFonts w:asciiTheme="minorHAnsi" w:hAnsiTheme="minorHAnsi"/>
                      <w:i/>
                    </w:rPr>
                  </w:rPrChange>
                </w:rPr>
                <w:delText>Reklama: jak dělat reklamu.</w:delText>
              </w:r>
              <w:r w:rsidRPr="00046526" w:rsidDel="00C84AF6">
                <w:rPr>
                  <w:rFonts w:asciiTheme="minorHAnsi" w:hAnsiTheme="minorHAnsi"/>
                  <w:color w:val="FF0000"/>
                  <w:rPrChange w:id="2241" w:author="Martin Kazík" w:date="2020-01-23T11:23:00Z">
                    <w:rPr>
                      <w:rFonts w:asciiTheme="minorHAnsi" w:hAnsiTheme="minorHAnsi"/>
                    </w:rPr>
                  </w:rPrChange>
                </w:rPr>
                <w:delText xml:space="preserve"> 3., aktualiz. a dopl. vyd. Praha: Grada. ISBN 978-80-247-3492-7. </w:delText>
              </w:r>
            </w:del>
          </w:p>
          <w:p w14:paraId="08944828" w14:textId="5B136ED7" w:rsidR="00AC52F1" w:rsidDel="00C84AF6" w:rsidRDefault="00C84AF6" w:rsidP="00935F76">
            <w:pPr>
              <w:tabs>
                <w:tab w:val="left" w:pos="567"/>
              </w:tabs>
              <w:jc w:val="both"/>
              <w:rPr>
                <w:del w:id="2242" w:author="FMK" w:date="2020-02-02T13:25:00Z"/>
                <w:rFonts w:asciiTheme="minorHAnsi" w:hAnsiTheme="minorHAnsi"/>
                <w:color w:val="FF0000"/>
              </w:rPr>
            </w:pPr>
            <w:ins w:id="2243" w:author="FMK" w:date="2020-02-02T13:25:00Z">
              <w:r w:rsidRPr="00C84AF6">
                <w:rPr>
                  <w:rFonts w:asciiTheme="minorHAnsi" w:hAnsiTheme="minorHAnsi"/>
                  <w:color w:val="FF0000"/>
                </w:rPr>
                <w:t>VYSEKALOVÁ, Jitka a Jiří MIKEŠ.</w:t>
              </w:r>
              <w:r>
                <w:rPr>
                  <w:rFonts w:asciiTheme="minorHAnsi" w:hAnsiTheme="minorHAnsi"/>
                  <w:color w:val="FF0000"/>
                </w:rPr>
                <w:t xml:space="preserve"> 2018</w:t>
              </w:r>
              <w:r w:rsidRPr="00C84AF6">
                <w:rPr>
                  <w:rFonts w:asciiTheme="minorHAnsi" w:hAnsiTheme="minorHAnsi"/>
                  <w:i/>
                  <w:color w:val="FF0000"/>
                  <w:rPrChange w:id="2244" w:author="FMK" w:date="2020-02-02T13:26:00Z">
                    <w:rPr>
                      <w:rFonts w:asciiTheme="minorHAnsi" w:hAnsiTheme="minorHAnsi"/>
                      <w:color w:val="FF0000"/>
                    </w:rPr>
                  </w:rPrChange>
                </w:rPr>
                <w:t>.  Reklama: jak dělat reklamu.</w:t>
              </w:r>
              <w:r w:rsidRPr="00C84AF6">
                <w:rPr>
                  <w:rFonts w:asciiTheme="minorHAnsi" w:hAnsiTheme="minorHAnsi"/>
                  <w:color w:val="FF0000"/>
                </w:rPr>
                <w:t xml:space="preserve"> 4., aktualizované a doplněné v</w:t>
              </w:r>
              <w:r>
                <w:rPr>
                  <w:rFonts w:asciiTheme="minorHAnsi" w:hAnsiTheme="minorHAnsi"/>
                  <w:color w:val="FF0000"/>
                </w:rPr>
                <w:t>ydání. Praha: Grada</w:t>
              </w:r>
              <w:r w:rsidRPr="00C84AF6">
                <w:rPr>
                  <w:rFonts w:asciiTheme="minorHAnsi" w:hAnsiTheme="minorHAnsi"/>
                  <w:color w:val="FF0000"/>
                </w:rPr>
                <w:t>. ISBN 9788024758657.</w:t>
              </w:r>
            </w:ins>
          </w:p>
          <w:p w14:paraId="3F65967C" w14:textId="77777777" w:rsidR="00C84AF6" w:rsidRPr="00046526" w:rsidRDefault="00C84AF6" w:rsidP="00935F76">
            <w:pPr>
              <w:tabs>
                <w:tab w:val="left" w:pos="567"/>
              </w:tabs>
              <w:jc w:val="both"/>
              <w:rPr>
                <w:ins w:id="2245" w:author="FMK" w:date="2020-02-02T13:25:00Z"/>
                <w:rFonts w:asciiTheme="minorHAnsi" w:hAnsiTheme="minorHAnsi"/>
                <w:color w:val="FF0000"/>
                <w:rPrChange w:id="2246" w:author="Martin Kazík" w:date="2020-01-23T11:23:00Z">
                  <w:rPr>
                    <w:ins w:id="2247" w:author="FMK" w:date="2020-02-02T13:25:00Z"/>
                    <w:rFonts w:asciiTheme="minorHAnsi" w:hAnsiTheme="minorHAnsi"/>
                  </w:rPr>
                </w:rPrChange>
              </w:rPr>
            </w:pPr>
          </w:p>
          <w:p w14:paraId="3BA0D357" w14:textId="77777777" w:rsidR="00AC52F1" w:rsidRPr="00F52EEF" w:rsidRDefault="00AC52F1" w:rsidP="00935F76">
            <w:pPr>
              <w:tabs>
                <w:tab w:val="left" w:pos="567"/>
              </w:tabs>
              <w:jc w:val="both"/>
              <w:rPr>
                <w:rFonts w:asciiTheme="minorHAnsi" w:hAnsiTheme="minorHAnsi" w:cstheme="minorHAnsi"/>
              </w:rPr>
            </w:pPr>
            <w:r w:rsidRPr="00F52EEF">
              <w:rPr>
                <w:rFonts w:asciiTheme="minorHAnsi" w:hAnsiTheme="minorHAnsi" w:cstheme="minorHAnsi"/>
              </w:rPr>
              <w:t xml:space="preserve">HRUDA, Ondřej. 2015. </w:t>
            </w:r>
            <w:r w:rsidRPr="00F52EEF">
              <w:rPr>
                <w:rFonts w:asciiTheme="minorHAnsi" w:hAnsiTheme="minorHAnsi" w:cstheme="minorHAnsi"/>
                <w:i/>
              </w:rPr>
              <w:t>Srovnávací reklama.</w:t>
            </w:r>
            <w:r w:rsidRPr="00F52EEF">
              <w:rPr>
                <w:rFonts w:asciiTheme="minorHAnsi" w:hAnsiTheme="minorHAnsi" w:cstheme="minorHAnsi"/>
              </w:rPr>
              <w:t xml:space="preserve"> Praha: C.H. Beck. ISBN 978-80-7400-561-9.</w:t>
            </w:r>
          </w:p>
          <w:p w14:paraId="23D87BE9" w14:textId="77777777" w:rsidR="00AC52F1" w:rsidRPr="00F52EEF" w:rsidRDefault="00AC52F1" w:rsidP="00935F76">
            <w:pPr>
              <w:tabs>
                <w:tab w:val="left" w:pos="567"/>
              </w:tabs>
              <w:jc w:val="both"/>
              <w:rPr>
                <w:rFonts w:asciiTheme="minorHAnsi" w:hAnsiTheme="minorHAnsi" w:cstheme="minorHAnsi"/>
              </w:rPr>
            </w:pPr>
          </w:p>
          <w:p w14:paraId="4316622D" w14:textId="77777777" w:rsidR="00AC52F1" w:rsidRPr="00AC52F1" w:rsidRDefault="00AC52F1" w:rsidP="00935F76">
            <w:pPr>
              <w:tabs>
                <w:tab w:val="left" w:pos="567"/>
              </w:tabs>
              <w:jc w:val="both"/>
              <w:rPr>
                <w:rFonts w:asciiTheme="minorHAnsi" w:hAnsiTheme="minorHAnsi" w:cstheme="minorHAnsi"/>
                <w:b/>
              </w:rPr>
            </w:pPr>
            <w:r w:rsidRPr="00AC52F1">
              <w:rPr>
                <w:rFonts w:asciiTheme="minorHAnsi" w:hAnsiTheme="minorHAnsi" w:cstheme="minorHAnsi"/>
                <w:b/>
              </w:rPr>
              <w:t>Doporučená literatura:</w:t>
            </w:r>
          </w:p>
          <w:p w14:paraId="1C94106A" w14:textId="77777777" w:rsidR="00C84AF6" w:rsidRDefault="00AC52F1" w:rsidP="00935F76">
            <w:pPr>
              <w:tabs>
                <w:tab w:val="left" w:pos="567"/>
              </w:tabs>
              <w:jc w:val="both"/>
              <w:rPr>
                <w:ins w:id="2248" w:author="FMK" w:date="2020-02-02T13:27:00Z"/>
                <w:rFonts w:asciiTheme="minorHAnsi" w:hAnsiTheme="minorHAnsi"/>
                <w:color w:val="FF0000"/>
              </w:rPr>
            </w:pPr>
            <w:del w:id="2249" w:author="FMK" w:date="2020-02-02T13:27:00Z">
              <w:r w:rsidRPr="00046526" w:rsidDel="00C84AF6">
                <w:rPr>
                  <w:rFonts w:asciiTheme="minorHAnsi" w:hAnsiTheme="minorHAnsi"/>
                  <w:color w:val="FF0000"/>
                  <w:rPrChange w:id="2250" w:author="Martin Kazík" w:date="2020-01-23T11:23:00Z">
                    <w:rPr>
                      <w:rFonts w:asciiTheme="minorHAnsi" w:hAnsiTheme="minorHAnsi"/>
                    </w:rPr>
                  </w:rPrChange>
                </w:rPr>
                <w:delText xml:space="preserve">KRUPKA, Jaroslav. 2012. </w:delText>
              </w:r>
              <w:r w:rsidRPr="00046526" w:rsidDel="00C84AF6">
                <w:rPr>
                  <w:rFonts w:asciiTheme="minorHAnsi" w:hAnsiTheme="minorHAnsi"/>
                  <w:i/>
                  <w:color w:val="FF0000"/>
                  <w:rPrChange w:id="2251" w:author="Martin Kazík" w:date="2020-01-23T11:23:00Z">
                    <w:rPr>
                      <w:rFonts w:asciiTheme="minorHAnsi" w:hAnsiTheme="minorHAnsi"/>
                      <w:i/>
                    </w:rPr>
                  </w:rPrChange>
                </w:rPr>
                <w:delText>Česká reklama: od pana Vajíčka po falešné soby.</w:delText>
              </w:r>
              <w:r w:rsidRPr="00046526" w:rsidDel="00C84AF6">
                <w:rPr>
                  <w:rFonts w:asciiTheme="minorHAnsi" w:hAnsiTheme="minorHAnsi"/>
                  <w:color w:val="FF0000"/>
                  <w:rPrChange w:id="2252" w:author="Martin Kazík" w:date="2020-01-23T11:23:00Z">
                    <w:rPr>
                      <w:rFonts w:asciiTheme="minorHAnsi" w:hAnsiTheme="minorHAnsi"/>
                    </w:rPr>
                  </w:rPrChange>
                </w:rPr>
                <w:delText xml:space="preserve"> Brno: BizBooks. ISBN 978-80-265-0046-9. </w:delText>
              </w:r>
            </w:del>
          </w:p>
          <w:p w14:paraId="4CC12B98" w14:textId="555D9763" w:rsidR="00AC52F1" w:rsidRPr="00046526" w:rsidDel="00C84AF6" w:rsidRDefault="00C84AF6" w:rsidP="00935F76">
            <w:pPr>
              <w:tabs>
                <w:tab w:val="left" w:pos="567"/>
              </w:tabs>
              <w:jc w:val="both"/>
              <w:rPr>
                <w:del w:id="2253" w:author="FMK" w:date="2020-02-02T13:27:00Z"/>
                <w:rFonts w:asciiTheme="minorHAnsi" w:hAnsiTheme="minorHAnsi"/>
                <w:color w:val="FF0000"/>
                <w:rPrChange w:id="2254" w:author="Martin Kazík" w:date="2020-01-23T11:23:00Z">
                  <w:rPr>
                    <w:del w:id="2255" w:author="FMK" w:date="2020-02-02T13:27:00Z"/>
                    <w:rFonts w:asciiTheme="minorHAnsi" w:hAnsiTheme="minorHAnsi"/>
                  </w:rPr>
                </w:rPrChange>
              </w:rPr>
            </w:pPr>
            <w:ins w:id="2256" w:author="FMK" w:date="2020-02-02T13:27:00Z">
              <w:r w:rsidRPr="00C84AF6">
                <w:rPr>
                  <w:rFonts w:asciiTheme="minorHAnsi" w:hAnsiTheme="minorHAnsi"/>
                  <w:color w:val="FF0000"/>
                </w:rPr>
                <w:t xml:space="preserve">CLULEY, Robert. Essentials of advertising. </w:t>
              </w:r>
              <w:r>
                <w:rPr>
                  <w:rFonts w:asciiTheme="minorHAnsi" w:hAnsiTheme="minorHAnsi"/>
                  <w:color w:val="FF0000"/>
                </w:rPr>
                <w:t xml:space="preserve">2017. </w:t>
              </w:r>
              <w:r w:rsidRPr="00C84AF6">
                <w:rPr>
                  <w:rFonts w:asciiTheme="minorHAnsi" w:hAnsiTheme="minorHAnsi"/>
                  <w:color w:val="FF0000"/>
                </w:rPr>
                <w:t>Lo</w:t>
              </w:r>
              <w:r>
                <w:rPr>
                  <w:rFonts w:asciiTheme="minorHAnsi" w:hAnsiTheme="minorHAnsi"/>
                  <w:color w:val="FF0000"/>
                </w:rPr>
                <w:t>ndon: Kogan Page</w:t>
              </w:r>
              <w:r w:rsidRPr="00C84AF6">
                <w:rPr>
                  <w:rFonts w:asciiTheme="minorHAnsi" w:hAnsiTheme="minorHAnsi"/>
                  <w:color w:val="FF0000"/>
                </w:rPr>
                <w:t>. ISBN 9780749478391.</w:t>
              </w:r>
              <w:r>
                <w:rPr>
                  <w:rFonts w:asciiTheme="minorHAnsi" w:hAnsiTheme="minorHAnsi"/>
                  <w:color w:val="FF0000"/>
                </w:rPr>
                <w:t xml:space="preserve"> </w:t>
              </w:r>
            </w:ins>
          </w:p>
          <w:p w14:paraId="29B2387E" w14:textId="77777777" w:rsidR="00AC52F1" w:rsidRPr="00F52EEF" w:rsidRDefault="00AC52F1" w:rsidP="00935F76">
            <w:pPr>
              <w:tabs>
                <w:tab w:val="left" w:pos="567"/>
              </w:tabs>
              <w:jc w:val="both"/>
              <w:rPr>
                <w:rFonts w:asciiTheme="minorHAnsi" w:hAnsiTheme="minorHAnsi" w:cstheme="minorHAnsi"/>
              </w:rPr>
            </w:pPr>
            <w:r w:rsidRPr="00F52EEF">
              <w:rPr>
                <w:rFonts w:asciiTheme="minorHAnsi" w:hAnsiTheme="minorHAnsi" w:cstheme="minorHAnsi"/>
              </w:rPr>
              <w:t xml:space="preserve">BELCH, George E. a Michael A. BELCH. 2015. </w:t>
            </w:r>
            <w:r w:rsidRPr="00F52EEF">
              <w:rPr>
                <w:rFonts w:asciiTheme="minorHAnsi" w:hAnsiTheme="minorHAnsi" w:cstheme="minorHAnsi"/>
                <w:i/>
              </w:rPr>
              <w:t>Advertising and promotion: an integrated marketing communications perspective.</w:t>
            </w:r>
            <w:r w:rsidRPr="00F52EEF">
              <w:rPr>
                <w:rFonts w:asciiTheme="minorHAnsi" w:hAnsiTheme="minorHAnsi" w:cstheme="minorHAnsi"/>
              </w:rPr>
              <w:t xml:space="preserve"> 10th global ed. Singapore: McGraw-Hill Education. ISBN 978-981-4575-11-9.</w:t>
            </w:r>
          </w:p>
          <w:p w14:paraId="352DFE2F" w14:textId="77777777" w:rsidR="00AC52F1" w:rsidRPr="00F52EEF" w:rsidRDefault="00AC52F1" w:rsidP="00935F76">
            <w:pPr>
              <w:tabs>
                <w:tab w:val="left" w:pos="567"/>
              </w:tabs>
              <w:jc w:val="both"/>
              <w:rPr>
                <w:rFonts w:asciiTheme="minorHAnsi" w:hAnsiTheme="minorHAnsi" w:cstheme="minorHAnsi"/>
              </w:rPr>
            </w:pPr>
            <w:r w:rsidRPr="00F52EEF">
              <w:rPr>
                <w:rFonts w:asciiTheme="minorHAnsi" w:hAnsiTheme="minorHAnsi" w:cstheme="minorHAnsi"/>
              </w:rPr>
              <w:t>BLAKEMAN, Robyn</w:t>
            </w:r>
            <w:r w:rsidRPr="00F52EEF">
              <w:rPr>
                <w:rFonts w:asciiTheme="minorHAnsi" w:hAnsiTheme="minorHAnsi" w:cstheme="minorHAnsi"/>
                <w:i/>
              </w:rPr>
              <w:t xml:space="preserve">. </w:t>
            </w:r>
            <w:r w:rsidRPr="00F52EEF">
              <w:rPr>
                <w:rFonts w:asciiTheme="minorHAnsi" w:hAnsiTheme="minorHAnsi" w:cstheme="minorHAnsi"/>
              </w:rPr>
              <w:t>2015.</w:t>
            </w:r>
            <w:r w:rsidRPr="00F52EEF">
              <w:rPr>
                <w:rFonts w:asciiTheme="minorHAnsi" w:hAnsiTheme="minorHAnsi" w:cstheme="minorHAnsi"/>
                <w:i/>
              </w:rPr>
              <w:t xml:space="preserve"> Integrated marketing communication: creative strategy from idea to implementation.</w:t>
            </w:r>
            <w:r w:rsidRPr="00F52EEF">
              <w:rPr>
                <w:rFonts w:asciiTheme="minorHAnsi" w:hAnsiTheme="minorHAnsi" w:cstheme="minorHAnsi"/>
              </w:rPr>
              <w:t xml:space="preserve"> Second edition. Lanham: Rowman &amp; Littlefield. ISBN 978-1-4422-2121-5.</w:t>
            </w:r>
          </w:p>
        </w:tc>
      </w:tr>
      <w:tr w:rsidR="00AC52F1" w:rsidRPr="00F52EEF" w14:paraId="368BABAD" w14:textId="77777777" w:rsidTr="00AC52F1">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1BF58F6B" w14:textId="77777777" w:rsidR="00AC52F1" w:rsidRPr="00F52EEF" w:rsidRDefault="00AC52F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AC52F1" w:rsidRPr="00F52EEF" w14:paraId="06C20C48" w14:textId="77777777" w:rsidTr="00AC52F1">
        <w:tc>
          <w:tcPr>
            <w:tcW w:w="5605" w:type="dxa"/>
            <w:gridSpan w:val="3"/>
            <w:tcBorders>
              <w:top w:val="single" w:sz="2" w:space="0" w:color="auto"/>
            </w:tcBorders>
            <w:shd w:val="clear" w:color="auto" w:fill="F7CAAC"/>
          </w:tcPr>
          <w:p w14:paraId="2745E158" w14:textId="77777777" w:rsidR="00AC52F1" w:rsidRPr="00F52EEF" w:rsidRDefault="00AC52F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EE2AA1C" w14:textId="77777777" w:rsidR="00AC52F1" w:rsidRPr="00F52EEF" w:rsidRDefault="00AC52F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18A4D668" w14:textId="77777777" w:rsidR="00AC52F1" w:rsidRPr="00F52EEF" w:rsidRDefault="00AC52F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AC52F1" w:rsidRPr="00F52EEF" w14:paraId="7433B05E" w14:textId="77777777" w:rsidTr="00AC52F1">
        <w:tc>
          <w:tcPr>
            <w:tcW w:w="10673" w:type="dxa"/>
            <w:gridSpan w:val="8"/>
            <w:shd w:val="clear" w:color="auto" w:fill="F7CAAC"/>
          </w:tcPr>
          <w:p w14:paraId="5D5DD7FB" w14:textId="77777777" w:rsidR="00AC52F1" w:rsidRPr="00F52EEF" w:rsidRDefault="00AC52F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AC52F1" w:rsidRPr="00F52EEF" w14:paraId="2B002761" w14:textId="77777777" w:rsidTr="00AC52F1">
        <w:trPr>
          <w:trHeight w:val="1539"/>
        </w:trPr>
        <w:tc>
          <w:tcPr>
            <w:tcW w:w="10673" w:type="dxa"/>
            <w:gridSpan w:val="8"/>
          </w:tcPr>
          <w:p w14:paraId="75F1912D" w14:textId="77777777" w:rsidR="00AC52F1" w:rsidRDefault="00AC52F1" w:rsidP="00935F76">
            <w:pPr>
              <w:tabs>
                <w:tab w:val="left" w:pos="567"/>
              </w:tabs>
              <w:autoSpaceDE w:val="0"/>
              <w:autoSpaceDN w:val="0"/>
              <w:adjustRightInd w:val="0"/>
              <w:rPr>
                <w:ins w:id="2257" w:author="Martin Kazík" w:date="2020-01-23T11:23:00Z"/>
                <w:rFonts w:asciiTheme="minorHAnsi" w:eastAsia="Calibri" w:hAnsiTheme="minorHAnsi" w:cstheme="minorHAnsi"/>
              </w:rPr>
            </w:pPr>
          </w:p>
          <w:p w14:paraId="4F5B73A4" w14:textId="77777777" w:rsidR="00046526" w:rsidRDefault="00046526" w:rsidP="00935F76">
            <w:pPr>
              <w:tabs>
                <w:tab w:val="left" w:pos="567"/>
              </w:tabs>
              <w:autoSpaceDE w:val="0"/>
              <w:autoSpaceDN w:val="0"/>
              <w:adjustRightInd w:val="0"/>
              <w:rPr>
                <w:ins w:id="2258" w:author="Martin Kazík" w:date="2020-01-23T11:23:00Z"/>
                <w:rFonts w:asciiTheme="minorHAnsi" w:eastAsia="Calibri" w:hAnsiTheme="minorHAnsi" w:cstheme="minorHAnsi"/>
              </w:rPr>
            </w:pPr>
          </w:p>
          <w:p w14:paraId="02704402" w14:textId="77777777" w:rsidR="00046526" w:rsidRDefault="00046526" w:rsidP="00935F76">
            <w:pPr>
              <w:tabs>
                <w:tab w:val="left" w:pos="567"/>
              </w:tabs>
              <w:autoSpaceDE w:val="0"/>
              <w:autoSpaceDN w:val="0"/>
              <w:adjustRightInd w:val="0"/>
              <w:rPr>
                <w:ins w:id="2259" w:author="Martin Kazík" w:date="2020-01-23T11:23:00Z"/>
                <w:rFonts w:asciiTheme="minorHAnsi" w:eastAsia="Calibri" w:hAnsiTheme="minorHAnsi" w:cstheme="minorHAnsi"/>
              </w:rPr>
            </w:pPr>
          </w:p>
          <w:p w14:paraId="27EDA3A5" w14:textId="77777777" w:rsidR="00046526" w:rsidRDefault="00046526" w:rsidP="00935F76">
            <w:pPr>
              <w:tabs>
                <w:tab w:val="left" w:pos="567"/>
              </w:tabs>
              <w:autoSpaceDE w:val="0"/>
              <w:autoSpaceDN w:val="0"/>
              <w:adjustRightInd w:val="0"/>
              <w:rPr>
                <w:ins w:id="2260" w:author="Martin Kazík" w:date="2020-01-23T11:23:00Z"/>
                <w:rFonts w:asciiTheme="minorHAnsi" w:eastAsia="Calibri" w:hAnsiTheme="minorHAnsi" w:cstheme="minorHAnsi"/>
              </w:rPr>
            </w:pPr>
          </w:p>
          <w:p w14:paraId="62ABBD25" w14:textId="77777777" w:rsidR="00046526" w:rsidRDefault="00046526" w:rsidP="00935F76">
            <w:pPr>
              <w:tabs>
                <w:tab w:val="left" w:pos="567"/>
              </w:tabs>
              <w:autoSpaceDE w:val="0"/>
              <w:autoSpaceDN w:val="0"/>
              <w:adjustRightInd w:val="0"/>
              <w:rPr>
                <w:ins w:id="2261" w:author="Martin Kazík" w:date="2020-01-23T11:23:00Z"/>
                <w:rFonts w:asciiTheme="minorHAnsi" w:eastAsia="Calibri" w:hAnsiTheme="minorHAnsi" w:cstheme="minorHAnsi"/>
              </w:rPr>
            </w:pPr>
          </w:p>
          <w:p w14:paraId="71841ADE" w14:textId="77777777" w:rsidR="00046526" w:rsidRDefault="00046526" w:rsidP="00935F76">
            <w:pPr>
              <w:tabs>
                <w:tab w:val="left" w:pos="567"/>
              </w:tabs>
              <w:autoSpaceDE w:val="0"/>
              <w:autoSpaceDN w:val="0"/>
              <w:adjustRightInd w:val="0"/>
              <w:rPr>
                <w:ins w:id="2262" w:author="Martin Kazík" w:date="2020-01-23T11:23:00Z"/>
                <w:rFonts w:asciiTheme="minorHAnsi" w:eastAsia="Calibri" w:hAnsiTheme="minorHAnsi" w:cstheme="minorHAnsi"/>
              </w:rPr>
            </w:pPr>
          </w:p>
          <w:p w14:paraId="74079C19" w14:textId="77777777" w:rsidR="00046526" w:rsidRDefault="00046526" w:rsidP="00935F76">
            <w:pPr>
              <w:tabs>
                <w:tab w:val="left" w:pos="567"/>
              </w:tabs>
              <w:autoSpaceDE w:val="0"/>
              <w:autoSpaceDN w:val="0"/>
              <w:adjustRightInd w:val="0"/>
              <w:rPr>
                <w:ins w:id="2263" w:author="Martin Kazík" w:date="2020-01-23T11:23:00Z"/>
                <w:rFonts w:asciiTheme="minorHAnsi" w:eastAsia="Calibri" w:hAnsiTheme="minorHAnsi" w:cstheme="minorHAnsi"/>
              </w:rPr>
            </w:pPr>
          </w:p>
          <w:p w14:paraId="62FC692F" w14:textId="77777777" w:rsidR="00046526" w:rsidRDefault="00046526" w:rsidP="00935F76">
            <w:pPr>
              <w:tabs>
                <w:tab w:val="left" w:pos="567"/>
              </w:tabs>
              <w:autoSpaceDE w:val="0"/>
              <w:autoSpaceDN w:val="0"/>
              <w:adjustRightInd w:val="0"/>
              <w:rPr>
                <w:ins w:id="2264" w:author="Martin Kazík" w:date="2020-01-23T11:23:00Z"/>
                <w:rFonts w:asciiTheme="minorHAnsi" w:eastAsia="Calibri" w:hAnsiTheme="minorHAnsi" w:cstheme="minorHAnsi"/>
              </w:rPr>
            </w:pPr>
          </w:p>
          <w:p w14:paraId="085C24E4" w14:textId="77777777" w:rsidR="00046526" w:rsidRDefault="00046526" w:rsidP="00935F76">
            <w:pPr>
              <w:tabs>
                <w:tab w:val="left" w:pos="567"/>
              </w:tabs>
              <w:autoSpaceDE w:val="0"/>
              <w:autoSpaceDN w:val="0"/>
              <w:adjustRightInd w:val="0"/>
              <w:rPr>
                <w:ins w:id="2265" w:author="Martin Kazík" w:date="2020-01-23T11:23:00Z"/>
                <w:rFonts w:asciiTheme="minorHAnsi" w:eastAsia="Calibri" w:hAnsiTheme="minorHAnsi" w:cstheme="minorHAnsi"/>
              </w:rPr>
            </w:pPr>
          </w:p>
          <w:p w14:paraId="7E01ED79" w14:textId="77777777" w:rsidR="00046526" w:rsidRPr="00F52EEF" w:rsidRDefault="00046526" w:rsidP="00935F76">
            <w:pPr>
              <w:tabs>
                <w:tab w:val="left" w:pos="567"/>
              </w:tabs>
              <w:autoSpaceDE w:val="0"/>
              <w:autoSpaceDN w:val="0"/>
              <w:adjustRightInd w:val="0"/>
              <w:rPr>
                <w:rFonts w:asciiTheme="minorHAnsi" w:eastAsia="Calibri" w:hAnsiTheme="minorHAnsi" w:cstheme="minorHAnsi"/>
              </w:rPr>
            </w:pPr>
          </w:p>
        </w:tc>
      </w:tr>
    </w:tbl>
    <w:p w14:paraId="3FF387C9" w14:textId="77777777" w:rsidR="00F64B71" w:rsidRPr="00F52EEF" w:rsidRDefault="00F64B71" w:rsidP="00935F76">
      <w:pPr>
        <w:tabs>
          <w:tab w:val="left" w:pos="567"/>
        </w:tabs>
        <w:spacing w:after="160" w:line="259" w:lineRule="auto"/>
        <w:rPr>
          <w:rFonts w:asciiTheme="minorHAnsi" w:hAnsiTheme="minorHAnsi" w:cstheme="minorHAnsi"/>
        </w:rPr>
      </w:pPr>
    </w:p>
    <w:p w14:paraId="23EDA0B3" w14:textId="77777777" w:rsidR="008445AD" w:rsidRDefault="008445AD">
      <w:pPr>
        <w:rPr>
          <w:ins w:id="2266" w:author="Radim Bačuvčík" w:date="2020-02-06T15:02:00Z"/>
        </w:rPr>
      </w:pPr>
      <w:ins w:id="2267" w:author="Radim Bačuvčík" w:date="2020-02-06T15:02: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479"/>
        <w:gridCol w:w="1216"/>
        <w:gridCol w:w="668"/>
      </w:tblGrid>
      <w:tr w:rsidR="00F64B71" w:rsidRPr="00F52EEF" w14:paraId="52605108" w14:textId="77777777" w:rsidTr="00E52AC3">
        <w:tc>
          <w:tcPr>
            <w:tcW w:w="10673" w:type="dxa"/>
            <w:gridSpan w:val="8"/>
            <w:tcBorders>
              <w:bottom w:val="double" w:sz="4" w:space="0" w:color="auto"/>
            </w:tcBorders>
            <w:shd w:val="clear" w:color="auto" w:fill="BDD6EE"/>
          </w:tcPr>
          <w:p w14:paraId="11C51FC4" w14:textId="20E8F43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color w:val="000000" w:themeColor="text1"/>
              </w:rPr>
              <w:lastRenderedPageBreak/>
              <w:br w:type="page"/>
            </w:r>
            <w:r w:rsidRPr="00F52EEF">
              <w:rPr>
                <w:rFonts w:asciiTheme="minorHAnsi" w:hAnsiTheme="minorHAnsi" w:cstheme="minorHAnsi"/>
                <w:b/>
                <w:color w:val="000000" w:themeColor="text1"/>
              </w:rPr>
              <w:t>B-III – Charakteristika studijního předmětu</w:t>
            </w:r>
          </w:p>
        </w:tc>
      </w:tr>
      <w:tr w:rsidR="00F64B71" w:rsidRPr="00F52EEF" w14:paraId="2EED6B6E" w14:textId="77777777" w:rsidTr="00E52AC3">
        <w:tc>
          <w:tcPr>
            <w:tcW w:w="3904" w:type="dxa"/>
            <w:tcBorders>
              <w:top w:val="double" w:sz="4" w:space="0" w:color="auto"/>
            </w:tcBorders>
            <w:shd w:val="clear" w:color="auto" w:fill="F7CAAC"/>
          </w:tcPr>
          <w:p w14:paraId="54118DE6"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Název studijního předmětu</w:t>
            </w:r>
          </w:p>
        </w:tc>
        <w:tc>
          <w:tcPr>
            <w:tcW w:w="6769" w:type="dxa"/>
            <w:gridSpan w:val="7"/>
            <w:tcBorders>
              <w:top w:val="double" w:sz="4" w:space="0" w:color="auto"/>
            </w:tcBorders>
          </w:tcPr>
          <w:p w14:paraId="407DA345"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Reklama 2</w:t>
            </w:r>
          </w:p>
        </w:tc>
      </w:tr>
      <w:tr w:rsidR="00F64B71" w:rsidRPr="00F52EEF" w14:paraId="79E9CF63" w14:textId="77777777" w:rsidTr="00E52AC3">
        <w:tc>
          <w:tcPr>
            <w:tcW w:w="3904" w:type="dxa"/>
            <w:shd w:val="clear" w:color="auto" w:fill="F7CAAC"/>
          </w:tcPr>
          <w:p w14:paraId="653F1ADF" w14:textId="77777777" w:rsidR="00F64B71" w:rsidRPr="00F52EEF" w:rsidRDefault="00F64B71" w:rsidP="00935F76">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Typ předmětu</w:t>
            </w:r>
          </w:p>
        </w:tc>
        <w:tc>
          <w:tcPr>
            <w:tcW w:w="3406" w:type="dxa"/>
            <w:gridSpan w:val="4"/>
          </w:tcPr>
          <w:p w14:paraId="40F6DAE4" w14:textId="77777777" w:rsidR="00F64B71" w:rsidRPr="00F52EEF" w:rsidRDefault="00F64B71" w:rsidP="00935F76">
            <w:pPr>
              <w:tabs>
                <w:tab w:val="left" w:pos="567"/>
              </w:tabs>
              <w:autoSpaceDE w:val="0"/>
              <w:autoSpaceDN w:val="0"/>
              <w:adjustRightInd w:val="0"/>
              <w:rPr>
                <w:rFonts w:asciiTheme="minorHAnsi" w:hAnsiTheme="minorHAnsi" w:cstheme="minorHAnsi"/>
                <w:color w:val="000000" w:themeColor="text1"/>
              </w:rPr>
            </w:pPr>
            <w:r w:rsidRPr="00F52EEF">
              <w:rPr>
                <w:rFonts w:asciiTheme="minorHAnsi" w:eastAsia="Calibri" w:hAnsiTheme="minorHAnsi" w:cstheme="minorHAnsi"/>
                <w:color w:val="000000" w:themeColor="text1"/>
              </w:rPr>
              <w:t>Povinný, ZT</w:t>
            </w:r>
          </w:p>
        </w:tc>
        <w:tc>
          <w:tcPr>
            <w:tcW w:w="2695" w:type="dxa"/>
            <w:gridSpan w:val="2"/>
            <w:shd w:val="clear" w:color="auto" w:fill="F7CAAC"/>
          </w:tcPr>
          <w:p w14:paraId="59383CA9"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doporučený ročník/semestr</w:t>
            </w:r>
          </w:p>
        </w:tc>
        <w:tc>
          <w:tcPr>
            <w:tcW w:w="668" w:type="dxa"/>
          </w:tcPr>
          <w:p w14:paraId="5D7C0572"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3/ZS</w:t>
            </w:r>
          </w:p>
        </w:tc>
      </w:tr>
      <w:tr w:rsidR="00F64B71" w:rsidRPr="00F52EEF" w14:paraId="2E95DE19" w14:textId="77777777" w:rsidTr="00E52AC3">
        <w:tc>
          <w:tcPr>
            <w:tcW w:w="3904" w:type="dxa"/>
            <w:shd w:val="clear" w:color="auto" w:fill="F7CAAC"/>
          </w:tcPr>
          <w:p w14:paraId="19C5F52A"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Rozsah studijního předmětu</w:t>
            </w:r>
          </w:p>
        </w:tc>
        <w:tc>
          <w:tcPr>
            <w:tcW w:w="1701" w:type="dxa"/>
            <w:gridSpan w:val="2"/>
          </w:tcPr>
          <w:p w14:paraId="5A5B0AD2" w14:textId="11C8008A"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eastAsia="Calibri" w:hAnsiTheme="minorHAnsi" w:cstheme="minorHAnsi"/>
                <w:color w:val="000000" w:themeColor="text1"/>
              </w:rPr>
              <w:t>13p</w:t>
            </w:r>
            <w:r w:rsidR="00AC52F1">
              <w:rPr>
                <w:rFonts w:asciiTheme="minorHAnsi" w:eastAsia="Calibri" w:hAnsiTheme="minorHAnsi" w:cstheme="minorHAnsi"/>
                <w:color w:val="000000" w:themeColor="text1"/>
              </w:rPr>
              <w:t xml:space="preserve"> </w:t>
            </w:r>
            <w:r w:rsidRPr="00F52EEF">
              <w:rPr>
                <w:rFonts w:asciiTheme="minorHAnsi" w:eastAsia="Calibri" w:hAnsiTheme="minorHAnsi" w:cstheme="minorHAnsi"/>
                <w:color w:val="000000" w:themeColor="text1"/>
              </w:rPr>
              <w:t>+</w:t>
            </w:r>
            <w:r w:rsidR="00AC52F1">
              <w:rPr>
                <w:rFonts w:asciiTheme="minorHAnsi" w:eastAsia="Calibri" w:hAnsiTheme="minorHAnsi" w:cstheme="minorHAnsi"/>
                <w:color w:val="000000" w:themeColor="text1"/>
              </w:rPr>
              <w:t xml:space="preserve"> </w:t>
            </w:r>
            <w:r w:rsidRPr="00F52EEF">
              <w:rPr>
                <w:rFonts w:asciiTheme="minorHAnsi" w:eastAsia="Calibri" w:hAnsiTheme="minorHAnsi" w:cstheme="minorHAnsi"/>
                <w:color w:val="000000" w:themeColor="text1"/>
              </w:rPr>
              <w:t>13s</w:t>
            </w:r>
          </w:p>
        </w:tc>
        <w:tc>
          <w:tcPr>
            <w:tcW w:w="889" w:type="dxa"/>
            <w:shd w:val="clear" w:color="auto" w:fill="F7CAAC"/>
          </w:tcPr>
          <w:p w14:paraId="71BB0DD3"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 xml:space="preserve">hod. </w:t>
            </w:r>
          </w:p>
        </w:tc>
        <w:tc>
          <w:tcPr>
            <w:tcW w:w="816" w:type="dxa"/>
          </w:tcPr>
          <w:p w14:paraId="300E5B4D"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26 hod.</w:t>
            </w:r>
          </w:p>
        </w:tc>
        <w:tc>
          <w:tcPr>
            <w:tcW w:w="1479" w:type="dxa"/>
            <w:shd w:val="clear" w:color="auto" w:fill="F7CAAC"/>
          </w:tcPr>
          <w:p w14:paraId="31D1785C"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kreditů</w:t>
            </w:r>
          </w:p>
        </w:tc>
        <w:tc>
          <w:tcPr>
            <w:tcW w:w="1884" w:type="dxa"/>
            <w:gridSpan w:val="2"/>
          </w:tcPr>
          <w:p w14:paraId="4C031DAA"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3</w:t>
            </w:r>
          </w:p>
        </w:tc>
      </w:tr>
      <w:tr w:rsidR="00F64B71" w:rsidRPr="00F52EEF" w14:paraId="138356A6" w14:textId="77777777" w:rsidTr="00E52AC3">
        <w:tc>
          <w:tcPr>
            <w:tcW w:w="3904" w:type="dxa"/>
            <w:shd w:val="clear" w:color="auto" w:fill="F7CAAC"/>
          </w:tcPr>
          <w:p w14:paraId="467628AB" w14:textId="77777777" w:rsidR="00F64B71" w:rsidRPr="00F52EEF" w:rsidRDefault="00F64B71" w:rsidP="00935F76">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Prerekvizity, korekvizity, ekvivalence</w:t>
            </w:r>
          </w:p>
        </w:tc>
        <w:tc>
          <w:tcPr>
            <w:tcW w:w="6769" w:type="dxa"/>
            <w:gridSpan w:val="7"/>
          </w:tcPr>
          <w:p w14:paraId="3E02FBD1" w14:textId="64A7EEF6"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rPr>
              <w:t xml:space="preserve">Prerekvizity: </w:t>
            </w:r>
            <w:r w:rsidRPr="00F52EEF">
              <w:rPr>
                <w:rFonts w:asciiTheme="minorHAnsi" w:eastAsia="Calibri" w:hAnsiTheme="minorHAnsi" w:cstheme="minorHAnsi"/>
                <w:color w:val="000000" w:themeColor="text1"/>
              </w:rPr>
              <w:t>Teorie marketingov</w:t>
            </w:r>
            <w:ins w:id="2268" w:author="Radim Bačuvčík" w:date="2020-02-06T09:57:00Z">
              <w:r w:rsidR="00165381">
                <w:rPr>
                  <w:rFonts w:asciiTheme="minorHAnsi" w:eastAsia="Calibri" w:hAnsiTheme="minorHAnsi" w:cstheme="minorHAnsi"/>
                  <w:color w:val="000000" w:themeColor="text1"/>
                </w:rPr>
                <w:t>é</w:t>
              </w:r>
            </w:ins>
            <w:del w:id="2269" w:author="Radim Bačuvčík" w:date="2020-02-06T09:57:00Z">
              <w:r w:rsidRPr="00F52EEF" w:rsidDel="00165381">
                <w:rPr>
                  <w:rFonts w:asciiTheme="minorHAnsi" w:eastAsia="Calibri" w:hAnsiTheme="minorHAnsi" w:cstheme="minorHAnsi"/>
                  <w:color w:val="000000" w:themeColor="text1"/>
                </w:rPr>
                <w:delText>ých</w:delText>
              </w:r>
            </w:del>
            <w:r w:rsidRPr="00F52EEF">
              <w:rPr>
                <w:rFonts w:asciiTheme="minorHAnsi" w:eastAsia="Calibri" w:hAnsiTheme="minorHAnsi" w:cstheme="minorHAnsi"/>
                <w:color w:val="000000" w:themeColor="text1"/>
              </w:rPr>
              <w:t xml:space="preserve"> komunikac</w:t>
            </w:r>
            <w:ins w:id="2270" w:author="Radim Bačuvčík" w:date="2020-02-06T09:57:00Z">
              <w:r w:rsidR="00165381">
                <w:rPr>
                  <w:rFonts w:asciiTheme="minorHAnsi" w:eastAsia="Calibri" w:hAnsiTheme="minorHAnsi" w:cstheme="minorHAnsi"/>
                  <w:color w:val="000000" w:themeColor="text1"/>
                </w:rPr>
                <w:t>e</w:t>
              </w:r>
            </w:ins>
            <w:del w:id="2271" w:author="Radim Bačuvčík" w:date="2020-02-06T09:57:00Z">
              <w:r w:rsidRPr="00F52EEF" w:rsidDel="00165381">
                <w:rPr>
                  <w:rFonts w:asciiTheme="minorHAnsi" w:eastAsia="Calibri" w:hAnsiTheme="minorHAnsi" w:cstheme="minorHAnsi"/>
                  <w:color w:val="000000" w:themeColor="text1"/>
                </w:rPr>
                <w:delText>í</w:delText>
              </w:r>
            </w:del>
            <w:r w:rsidRPr="00F52EEF">
              <w:rPr>
                <w:rFonts w:asciiTheme="minorHAnsi" w:eastAsia="Calibri" w:hAnsiTheme="minorHAnsi" w:cstheme="minorHAnsi"/>
                <w:color w:val="000000" w:themeColor="text1"/>
              </w:rPr>
              <w:t>, Marketing 2</w:t>
            </w:r>
          </w:p>
        </w:tc>
      </w:tr>
      <w:tr w:rsidR="00F64B71" w:rsidRPr="00F52EEF" w14:paraId="4BE16C79" w14:textId="77777777" w:rsidTr="00E52AC3">
        <w:tc>
          <w:tcPr>
            <w:tcW w:w="3904" w:type="dxa"/>
            <w:shd w:val="clear" w:color="auto" w:fill="F7CAAC"/>
          </w:tcPr>
          <w:p w14:paraId="309FC9FD" w14:textId="77777777" w:rsidR="00F64B71" w:rsidRPr="00F52EEF" w:rsidRDefault="00F64B71" w:rsidP="00935F76">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Způsob ověření studijních výsledků</w:t>
            </w:r>
          </w:p>
        </w:tc>
        <w:tc>
          <w:tcPr>
            <w:tcW w:w="3406" w:type="dxa"/>
            <w:gridSpan w:val="4"/>
          </w:tcPr>
          <w:p w14:paraId="7D14C4C6" w14:textId="77777777" w:rsidR="00F64B71" w:rsidRPr="00F52EEF" w:rsidRDefault="00F64B71"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Zkouška</w:t>
            </w:r>
          </w:p>
        </w:tc>
        <w:tc>
          <w:tcPr>
            <w:tcW w:w="1479" w:type="dxa"/>
            <w:shd w:val="clear" w:color="auto" w:fill="F7CAAC"/>
          </w:tcPr>
          <w:p w14:paraId="20CDE647"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Forma výuky</w:t>
            </w:r>
          </w:p>
        </w:tc>
        <w:tc>
          <w:tcPr>
            <w:tcW w:w="1884" w:type="dxa"/>
            <w:gridSpan w:val="2"/>
          </w:tcPr>
          <w:p w14:paraId="1607FF7F" w14:textId="2079A5C8" w:rsidR="00F64B71" w:rsidRPr="00F52EEF" w:rsidRDefault="00DE522B"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P</w:t>
            </w:r>
            <w:r w:rsidR="00F64B71" w:rsidRPr="00F52EEF">
              <w:rPr>
                <w:rFonts w:asciiTheme="minorHAnsi" w:eastAsia="Calibri" w:hAnsiTheme="minorHAnsi" w:cstheme="minorHAnsi"/>
                <w:color w:val="000000" w:themeColor="text1"/>
              </w:rPr>
              <w:t>řednáška, seminář</w:t>
            </w:r>
          </w:p>
        </w:tc>
      </w:tr>
      <w:tr w:rsidR="00F64B71" w:rsidRPr="00F52EEF" w14:paraId="1D0BB22E" w14:textId="77777777" w:rsidTr="00E52AC3">
        <w:tc>
          <w:tcPr>
            <w:tcW w:w="3904" w:type="dxa"/>
            <w:shd w:val="clear" w:color="auto" w:fill="F7CAAC"/>
          </w:tcPr>
          <w:p w14:paraId="220B46C9" w14:textId="77777777" w:rsidR="00F64B71" w:rsidRPr="00F52EEF" w:rsidRDefault="00F64B71" w:rsidP="00935F76">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Forma způsobu ověření studijních výsledků a další požadavky na studenta</w:t>
            </w:r>
          </w:p>
        </w:tc>
        <w:tc>
          <w:tcPr>
            <w:tcW w:w="6769" w:type="dxa"/>
            <w:gridSpan w:val="7"/>
            <w:tcBorders>
              <w:bottom w:val="nil"/>
            </w:tcBorders>
          </w:tcPr>
          <w:p w14:paraId="25A744EB" w14:textId="689B20C7" w:rsidR="00F64B71" w:rsidRPr="00F52EEF" w:rsidRDefault="00F64B71" w:rsidP="00935F76">
            <w:pPr>
              <w:tabs>
                <w:tab w:val="left" w:pos="567"/>
              </w:tabs>
              <w:jc w:val="both"/>
              <w:rPr>
                <w:rFonts w:asciiTheme="minorHAnsi" w:hAnsiTheme="minorHAnsi" w:cstheme="minorHAnsi"/>
                <w:color w:val="000000" w:themeColor="text1"/>
              </w:rPr>
            </w:pPr>
          </w:p>
        </w:tc>
      </w:tr>
      <w:tr w:rsidR="00F64B71" w:rsidRPr="00F52EEF" w14:paraId="1C18320C" w14:textId="77777777" w:rsidTr="00E52AC3">
        <w:trPr>
          <w:trHeight w:val="554"/>
        </w:trPr>
        <w:tc>
          <w:tcPr>
            <w:tcW w:w="10673" w:type="dxa"/>
            <w:gridSpan w:val="8"/>
            <w:tcBorders>
              <w:top w:val="nil"/>
            </w:tcBorders>
          </w:tcPr>
          <w:p w14:paraId="22456529" w14:textId="77777777" w:rsidR="00AC52F1" w:rsidRDefault="00AC52F1" w:rsidP="00935F76">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Docházka do výuky</w:t>
            </w:r>
            <w:r>
              <w:rPr>
                <w:rFonts w:asciiTheme="minorHAnsi" w:eastAsia="Calibri" w:hAnsiTheme="minorHAnsi" w:cstheme="minorHAnsi"/>
              </w:rPr>
              <w:t>.</w:t>
            </w:r>
          </w:p>
          <w:p w14:paraId="5B469AD4" w14:textId="77777777" w:rsidR="00AC52F1" w:rsidRDefault="00AC52F1" w:rsidP="00935F76">
            <w:pPr>
              <w:tabs>
                <w:tab w:val="left" w:pos="567"/>
              </w:tabs>
              <w:jc w:val="both"/>
              <w:rPr>
                <w:rFonts w:asciiTheme="minorHAnsi" w:eastAsia="Calibri" w:hAnsiTheme="minorHAnsi" w:cstheme="minorHAnsi"/>
              </w:rPr>
            </w:pPr>
            <w:r>
              <w:rPr>
                <w:rFonts w:asciiTheme="minorHAnsi" w:eastAsia="Calibri" w:hAnsiTheme="minorHAnsi" w:cstheme="minorHAnsi"/>
              </w:rPr>
              <w:t>2. V</w:t>
            </w:r>
            <w:r w:rsidRPr="00F52EEF">
              <w:rPr>
                <w:rFonts w:asciiTheme="minorHAnsi" w:eastAsia="Calibri" w:hAnsiTheme="minorHAnsi" w:cstheme="minorHAnsi"/>
              </w:rPr>
              <w:t>ypracování seminární práce a její prezentace</w:t>
            </w:r>
            <w:r>
              <w:rPr>
                <w:rFonts w:asciiTheme="minorHAnsi" w:eastAsia="Calibri" w:hAnsiTheme="minorHAnsi" w:cstheme="minorHAnsi"/>
              </w:rPr>
              <w:t>.</w:t>
            </w:r>
          </w:p>
          <w:p w14:paraId="3EAE950D" w14:textId="77777777" w:rsidR="00AC52F1" w:rsidRDefault="00AC52F1" w:rsidP="00935F76">
            <w:pPr>
              <w:tabs>
                <w:tab w:val="left" w:pos="567"/>
              </w:tabs>
              <w:jc w:val="both"/>
              <w:rPr>
                <w:rFonts w:asciiTheme="minorHAnsi" w:eastAsia="Calibri" w:hAnsiTheme="minorHAnsi" w:cstheme="minorHAnsi"/>
              </w:rPr>
            </w:pPr>
            <w:r>
              <w:rPr>
                <w:rFonts w:asciiTheme="minorHAnsi" w:eastAsia="Calibri" w:hAnsiTheme="minorHAnsi" w:cstheme="minorHAnsi"/>
              </w:rPr>
              <w:t>3. V</w:t>
            </w:r>
            <w:r w:rsidRPr="00F52EEF">
              <w:rPr>
                <w:rFonts w:asciiTheme="minorHAnsi" w:eastAsia="Calibri" w:hAnsiTheme="minorHAnsi" w:cstheme="minorHAnsi"/>
              </w:rPr>
              <w:t>ypracování dílčích úkolů na seminářích</w:t>
            </w:r>
            <w:r>
              <w:rPr>
                <w:rFonts w:asciiTheme="minorHAnsi" w:eastAsia="Calibri" w:hAnsiTheme="minorHAnsi" w:cstheme="minorHAnsi"/>
              </w:rPr>
              <w:t xml:space="preserve">. </w:t>
            </w:r>
          </w:p>
          <w:p w14:paraId="64BF5B23" w14:textId="4A98EBFD" w:rsidR="00F64B71" w:rsidRPr="00F52EEF" w:rsidRDefault="00AC52F1" w:rsidP="00935F76">
            <w:pPr>
              <w:tabs>
                <w:tab w:val="left" w:pos="567"/>
              </w:tabs>
              <w:jc w:val="both"/>
              <w:rPr>
                <w:rFonts w:asciiTheme="minorHAnsi" w:hAnsiTheme="minorHAnsi" w:cstheme="minorHAnsi"/>
                <w:color w:val="000000" w:themeColor="text1"/>
              </w:rPr>
            </w:pPr>
            <w:r>
              <w:rPr>
                <w:rFonts w:asciiTheme="minorHAnsi" w:eastAsia="Calibri" w:hAnsiTheme="minorHAnsi" w:cstheme="minorHAnsi"/>
              </w:rPr>
              <w:t>4. P</w:t>
            </w:r>
            <w:r w:rsidRPr="00F52EEF">
              <w:rPr>
                <w:rFonts w:asciiTheme="minorHAnsi" w:eastAsia="Calibri" w:hAnsiTheme="minorHAnsi" w:cstheme="minorHAnsi"/>
              </w:rPr>
              <w:t>ísemný test.</w:t>
            </w:r>
          </w:p>
        </w:tc>
      </w:tr>
      <w:tr w:rsidR="00F64B71" w:rsidRPr="00F52EEF" w14:paraId="5152CDC3" w14:textId="77777777" w:rsidTr="00E52AC3">
        <w:trPr>
          <w:trHeight w:val="197"/>
        </w:trPr>
        <w:tc>
          <w:tcPr>
            <w:tcW w:w="3904" w:type="dxa"/>
            <w:tcBorders>
              <w:top w:val="nil"/>
            </w:tcBorders>
            <w:shd w:val="clear" w:color="auto" w:fill="F7CAAC"/>
          </w:tcPr>
          <w:p w14:paraId="6744B226"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Garant předmětu</w:t>
            </w:r>
          </w:p>
        </w:tc>
        <w:tc>
          <w:tcPr>
            <w:tcW w:w="6769" w:type="dxa"/>
            <w:gridSpan w:val="7"/>
            <w:tcBorders>
              <w:top w:val="nil"/>
            </w:tcBorders>
          </w:tcPr>
          <w:p w14:paraId="51735A0F"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prof. Pavel Horňák, Ph.D.</w:t>
            </w:r>
          </w:p>
        </w:tc>
      </w:tr>
      <w:tr w:rsidR="00F64B71" w:rsidRPr="00F52EEF" w14:paraId="0E715AE4" w14:textId="77777777" w:rsidTr="00E52AC3">
        <w:trPr>
          <w:trHeight w:val="243"/>
        </w:trPr>
        <w:tc>
          <w:tcPr>
            <w:tcW w:w="3904" w:type="dxa"/>
            <w:tcBorders>
              <w:top w:val="nil"/>
            </w:tcBorders>
            <w:shd w:val="clear" w:color="auto" w:fill="F7CAAC"/>
          </w:tcPr>
          <w:p w14:paraId="70AC8349" w14:textId="77777777" w:rsidR="00F64B71" w:rsidRPr="00F52EEF" w:rsidRDefault="00F64B71" w:rsidP="00935F76">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Zapojení garanta do výuky předmětu</w:t>
            </w:r>
          </w:p>
        </w:tc>
        <w:tc>
          <w:tcPr>
            <w:tcW w:w="6769" w:type="dxa"/>
            <w:gridSpan w:val="7"/>
            <w:tcBorders>
              <w:top w:val="nil"/>
            </w:tcBorders>
          </w:tcPr>
          <w:p w14:paraId="2535725F"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rPr>
              <w:t>Garant se podílí na celkové koncepci předmětu, vede některé přednášky.</w:t>
            </w:r>
          </w:p>
        </w:tc>
      </w:tr>
      <w:tr w:rsidR="00F64B71" w:rsidRPr="00F52EEF" w14:paraId="5BCC67F9" w14:textId="77777777" w:rsidTr="00E52AC3">
        <w:tc>
          <w:tcPr>
            <w:tcW w:w="3904" w:type="dxa"/>
            <w:shd w:val="clear" w:color="auto" w:fill="F7CAAC"/>
          </w:tcPr>
          <w:p w14:paraId="2DB88F08"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Vyučující</w:t>
            </w:r>
          </w:p>
        </w:tc>
        <w:tc>
          <w:tcPr>
            <w:tcW w:w="6769" w:type="dxa"/>
            <w:gridSpan w:val="7"/>
            <w:tcBorders>
              <w:bottom w:val="nil"/>
            </w:tcBorders>
          </w:tcPr>
          <w:p w14:paraId="1C53F435"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Mgr. Eliška Káčerková, Ph.D.</w:t>
            </w:r>
          </w:p>
        </w:tc>
      </w:tr>
      <w:tr w:rsidR="00F64B71" w:rsidRPr="00F52EEF" w14:paraId="4623331B" w14:textId="77777777" w:rsidTr="00AC52F1">
        <w:trPr>
          <w:trHeight w:val="70"/>
        </w:trPr>
        <w:tc>
          <w:tcPr>
            <w:tcW w:w="10673" w:type="dxa"/>
            <w:gridSpan w:val="8"/>
            <w:tcBorders>
              <w:top w:val="nil"/>
            </w:tcBorders>
          </w:tcPr>
          <w:p w14:paraId="4BBDA9AD" w14:textId="77777777" w:rsidR="00F64B71" w:rsidRPr="00F52EEF" w:rsidRDefault="00F64B71" w:rsidP="00935F76">
            <w:pPr>
              <w:tabs>
                <w:tab w:val="left" w:pos="567"/>
              </w:tabs>
              <w:jc w:val="both"/>
              <w:rPr>
                <w:rFonts w:asciiTheme="minorHAnsi" w:hAnsiTheme="minorHAnsi" w:cstheme="minorHAnsi"/>
                <w:color w:val="000000" w:themeColor="text1"/>
              </w:rPr>
            </w:pPr>
          </w:p>
        </w:tc>
      </w:tr>
      <w:tr w:rsidR="00F64B71" w:rsidRPr="00F52EEF" w14:paraId="37919A1D" w14:textId="77777777" w:rsidTr="00E52AC3">
        <w:tc>
          <w:tcPr>
            <w:tcW w:w="3904" w:type="dxa"/>
            <w:shd w:val="clear" w:color="auto" w:fill="F7CAAC"/>
          </w:tcPr>
          <w:p w14:paraId="4F6C63CE"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Stručná anotace předmětu</w:t>
            </w:r>
          </w:p>
        </w:tc>
        <w:tc>
          <w:tcPr>
            <w:tcW w:w="6769" w:type="dxa"/>
            <w:gridSpan w:val="7"/>
            <w:tcBorders>
              <w:bottom w:val="nil"/>
            </w:tcBorders>
          </w:tcPr>
          <w:p w14:paraId="0C3DBD3E" w14:textId="77777777" w:rsidR="00F64B71" w:rsidRPr="00F52EEF" w:rsidRDefault="00F64B71" w:rsidP="00935F76">
            <w:pPr>
              <w:tabs>
                <w:tab w:val="left" w:pos="567"/>
              </w:tabs>
              <w:jc w:val="both"/>
              <w:rPr>
                <w:rFonts w:asciiTheme="minorHAnsi" w:hAnsiTheme="minorHAnsi" w:cstheme="minorHAnsi"/>
                <w:color w:val="000000" w:themeColor="text1"/>
              </w:rPr>
            </w:pPr>
          </w:p>
        </w:tc>
      </w:tr>
      <w:tr w:rsidR="00F64B71" w:rsidRPr="00F52EEF" w14:paraId="637609FE" w14:textId="77777777" w:rsidTr="00E52AC3">
        <w:trPr>
          <w:trHeight w:val="2862"/>
        </w:trPr>
        <w:tc>
          <w:tcPr>
            <w:tcW w:w="10673" w:type="dxa"/>
            <w:gridSpan w:val="8"/>
            <w:tcBorders>
              <w:top w:val="nil"/>
              <w:bottom w:val="single" w:sz="12" w:space="0" w:color="auto"/>
            </w:tcBorders>
          </w:tcPr>
          <w:p w14:paraId="0AD70726" w14:textId="77777777" w:rsidR="00F64B71" w:rsidRPr="00F52EEF" w:rsidRDefault="00F64B71" w:rsidP="00935F76">
            <w:pPr>
              <w:tabs>
                <w:tab w:val="left" w:pos="567"/>
              </w:tabs>
              <w:jc w:val="both"/>
              <w:rPr>
                <w:del w:id="2272" w:author="Martin Kazík" w:date="2020-01-23T11:23:00Z"/>
                <w:rFonts w:asciiTheme="minorHAnsi" w:hAnsiTheme="minorHAnsi" w:cstheme="minorHAnsi"/>
                <w:color w:val="000000" w:themeColor="text1"/>
              </w:rPr>
            </w:pPr>
            <w:del w:id="2273" w:author="Martin Kazík" w:date="2020-01-23T11:23:00Z">
              <w:r w:rsidRPr="00F52EEF">
                <w:rPr>
                  <w:rFonts w:asciiTheme="minorHAnsi" w:hAnsiTheme="minorHAnsi" w:cstheme="minorHAnsi"/>
                  <w:color w:val="000000" w:themeColor="text1"/>
                </w:rPr>
                <w:delText xml:space="preserve">Cílem předmětu je prohloubení znalostí studentů získaných v předmětu Reklama 1, a to zejména v oblasti strategického plánování reklamy. Student se podrobně seznámí se stanovením reklamních cílů, rolí reklamy v budování značky, základními prvky reklamní kreativní strategie (strategií reklamního sdělení, reklamními apely, informačním obsahem, formáty a samotným provedením reklamy). </w:delText>
              </w:r>
            </w:del>
          </w:p>
          <w:p w14:paraId="7639F0E0" w14:textId="77777777" w:rsidR="00F64B71" w:rsidRPr="00F52EEF" w:rsidRDefault="00F64B71" w:rsidP="00935F76">
            <w:pPr>
              <w:tabs>
                <w:tab w:val="left" w:pos="567"/>
              </w:tabs>
              <w:jc w:val="both"/>
              <w:rPr>
                <w:del w:id="2274" w:author="Martin Kazík" w:date="2020-01-23T11:23:00Z"/>
                <w:rFonts w:asciiTheme="minorHAnsi" w:hAnsiTheme="minorHAnsi" w:cstheme="minorHAnsi"/>
                <w:color w:val="000000" w:themeColor="text1"/>
              </w:rPr>
            </w:pPr>
          </w:p>
          <w:p w14:paraId="24379BBA" w14:textId="77777777" w:rsidR="00F64B71" w:rsidRPr="00AC52F1" w:rsidRDefault="00F64B71" w:rsidP="00935F76">
            <w:pPr>
              <w:tabs>
                <w:tab w:val="left" w:pos="567"/>
              </w:tabs>
              <w:jc w:val="both"/>
              <w:rPr>
                <w:rFonts w:asciiTheme="minorHAnsi" w:hAnsiTheme="minorHAnsi" w:cstheme="minorHAnsi"/>
                <w:b/>
                <w:color w:val="000000" w:themeColor="text1"/>
              </w:rPr>
            </w:pPr>
            <w:r w:rsidRPr="00AC52F1">
              <w:rPr>
                <w:rFonts w:asciiTheme="minorHAnsi" w:hAnsiTheme="minorHAnsi" w:cstheme="minorHAnsi"/>
                <w:b/>
                <w:color w:val="000000" w:themeColor="text1"/>
              </w:rPr>
              <w:t>Probíraná témata:</w:t>
            </w:r>
          </w:p>
          <w:p w14:paraId="045DF23C" w14:textId="731091F5" w:rsidR="00F64B7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r</w:t>
            </w:r>
            <w:r w:rsidR="00F64B71" w:rsidRPr="00F52EEF">
              <w:rPr>
                <w:rFonts w:asciiTheme="minorHAnsi" w:hAnsiTheme="minorHAnsi" w:cstheme="minorHAnsi"/>
              </w:rPr>
              <w:t>eklamní kreativní strategie</w:t>
            </w:r>
            <w:r>
              <w:rPr>
                <w:rFonts w:asciiTheme="minorHAnsi" w:hAnsiTheme="minorHAnsi" w:cstheme="minorHAnsi"/>
              </w:rPr>
              <w:t>;</w:t>
            </w:r>
          </w:p>
          <w:p w14:paraId="2322A79A" w14:textId="1D32500A" w:rsidR="00F64B7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r</w:t>
            </w:r>
            <w:r w:rsidR="00F64B71" w:rsidRPr="00F52EEF">
              <w:rPr>
                <w:rFonts w:asciiTheme="minorHAnsi" w:hAnsiTheme="minorHAnsi" w:cstheme="minorHAnsi"/>
              </w:rPr>
              <w:t>eklamní sdělení a jeho podstata</w:t>
            </w:r>
            <w:r>
              <w:rPr>
                <w:rFonts w:asciiTheme="minorHAnsi" w:hAnsiTheme="minorHAnsi" w:cstheme="minorHAnsi"/>
              </w:rPr>
              <w:t>;</w:t>
            </w:r>
            <w:r w:rsidR="00F64B71" w:rsidRPr="00F52EEF">
              <w:rPr>
                <w:rFonts w:asciiTheme="minorHAnsi" w:hAnsiTheme="minorHAnsi" w:cstheme="minorHAnsi"/>
              </w:rPr>
              <w:t xml:space="preserve"> </w:t>
            </w:r>
          </w:p>
          <w:p w14:paraId="038478D5" w14:textId="4CD7F548" w:rsidR="00F64B7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r</w:t>
            </w:r>
            <w:r w:rsidR="00F64B71" w:rsidRPr="00F52EEF">
              <w:rPr>
                <w:rFonts w:asciiTheme="minorHAnsi" w:hAnsiTheme="minorHAnsi" w:cstheme="minorHAnsi"/>
              </w:rPr>
              <w:t>eklamní apely</w:t>
            </w:r>
            <w:r>
              <w:rPr>
                <w:rFonts w:asciiTheme="minorHAnsi" w:hAnsiTheme="minorHAnsi" w:cstheme="minorHAnsi"/>
              </w:rPr>
              <w:t>;</w:t>
            </w:r>
          </w:p>
          <w:p w14:paraId="0C1C2FDA" w14:textId="078AE3DF" w:rsidR="00F64B7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f</w:t>
            </w:r>
            <w:r w:rsidR="00F64B71" w:rsidRPr="00F52EEF">
              <w:rPr>
                <w:rFonts w:asciiTheme="minorHAnsi" w:hAnsiTheme="minorHAnsi" w:cstheme="minorHAnsi"/>
              </w:rPr>
              <w:t>ormáty reklamy</w:t>
            </w:r>
            <w:r>
              <w:rPr>
                <w:rFonts w:asciiTheme="minorHAnsi" w:hAnsiTheme="minorHAnsi" w:cstheme="minorHAnsi"/>
              </w:rPr>
              <w:t>;</w:t>
            </w:r>
          </w:p>
          <w:p w14:paraId="30647D53" w14:textId="2428E2E8" w:rsidR="00F64B7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i</w:t>
            </w:r>
            <w:r w:rsidR="00F64B71" w:rsidRPr="00F52EEF">
              <w:rPr>
                <w:rFonts w:asciiTheme="minorHAnsi" w:hAnsiTheme="minorHAnsi" w:cstheme="minorHAnsi"/>
              </w:rPr>
              <w:t>Informační obsah reklamy</w:t>
            </w:r>
            <w:r>
              <w:rPr>
                <w:rFonts w:asciiTheme="minorHAnsi" w:hAnsiTheme="minorHAnsi" w:cstheme="minorHAnsi"/>
              </w:rPr>
              <w:t>;</w:t>
            </w:r>
          </w:p>
          <w:p w14:paraId="1A28A10C" w14:textId="2CC69C3C" w:rsidR="00F64B7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z</w:t>
            </w:r>
            <w:r w:rsidR="00F64B71" w:rsidRPr="00F52EEF">
              <w:rPr>
                <w:rFonts w:asciiTheme="minorHAnsi" w:hAnsiTheme="minorHAnsi" w:cstheme="minorHAnsi"/>
              </w:rPr>
              <w:t>působ realizace reklamy</w:t>
            </w:r>
            <w:r>
              <w:rPr>
                <w:rFonts w:asciiTheme="minorHAnsi" w:hAnsiTheme="minorHAnsi" w:cstheme="minorHAnsi"/>
              </w:rPr>
              <w:t>;</w:t>
            </w:r>
          </w:p>
          <w:p w14:paraId="23B71AEC" w14:textId="58102FF4" w:rsidR="00F64B7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k</w:t>
            </w:r>
            <w:r w:rsidR="00F64B71" w:rsidRPr="00F52EEF">
              <w:rPr>
                <w:rFonts w:asciiTheme="minorHAnsi" w:hAnsiTheme="minorHAnsi" w:cstheme="minorHAnsi"/>
              </w:rPr>
              <w:t>odex reklamy, Rada pro reklamu</w:t>
            </w:r>
            <w:r>
              <w:rPr>
                <w:rFonts w:asciiTheme="minorHAnsi" w:hAnsiTheme="minorHAnsi" w:cstheme="minorHAnsi"/>
              </w:rPr>
              <w:t>;</w:t>
            </w:r>
          </w:p>
          <w:p w14:paraId="42908B7D" w14:textId="7B7B7ABD" w:rsidR="00F64B7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r</w:t>
            </w:r>
            <w:r w:rsidR="00F64B71" w:rsidRPr="00F52EEF">
              <w:rPr>
                <w:rFonts w:asciiTheme="minorHAnsi" w:hAnsiTheme="minorHAnsi" w:cstheme="minorHAnsi"/>
              </w:rPr>
              <w:t>ole r</w:t>
            </w:r>
            <w:r w:rsidR="00AC0ECC" w:rsidRPr="00F52EEF">
              <w:rPr>
                <w:rFonts w:asciiTheme="minorHAnsi" w:hAnsiTheme="minorHAnsi" w:cstheme="minorHAnsi"/>
              </w:rPr>
              <w:t>e</w:t>
            </w:r>
            <w:r w:rsidR="00F64B71" w:rsidRPr="00F52EEF">
              <w:rPr>
                <w:rFonts w:asciiTheme="minorHAnsi" w:hAnsiTheme="minorHAnsi" w:cstheme="minorHAnsi"/>
              </w:rPr>
              <w:t>klamy v procesu budování značky</w:t>
            </w:r>
            <w:r>
              <w:rPr>
                <w:rFonts w:asciiTheme="minorHAnsi" w:hAnsiTheme="minorHAnsi" w:cstheme="minorHAnsi"/>
              </w:rPr>
              <w:t>;</w:t>
            </w:r>
            <w:r w:rsidR="00F64B71" w:rsidRPr="00F52EEF">
              <w:rPr>
                <w:rFonts w:asciiTheme="minorHAnsi" w:hAnsiTheme="minorHAnsi" w:cstheme="minorHAnsi"/>
              </w:rPr>
              <w:t xml:space="preserve"> </w:t>
            </w:r>
          </w:p>
          <w:p w14:paraId="3E442200" w14:textId="14F33605" w:rsidR="00F64B71" w:rsidRPr="00F52EEF" w:rsidRDefault="00AC52F1" w:rsidP="00935F76">
            <w:pPr>
              <w:tabs>
                <w:tab w:val="left" w:pos="567"/>
              </w:tabs>
              <w:jc w:val="both"/>
              <w:rPr>
                <w:rFonts w:asciiTheme="minorHAnsi" w:hAnsiTheme="minorHAnsi" w:cstheme="minorHAnsi"/>
              </w:rPr>
            </w:pPr>
            <w:r>
              <w:rPr>
                <w:rFonts w:asciiTheme="minorHAnsi" w:hAnsiTheme="minorHAnsi" w:cstheme="minorHAnsi"/>
              </w:rPr>
              <w:t>- s</w:t>
            </w:r>
            <w:r w:rsidR="00F64B71" w:rsidRPr="00F52EEF">
              <w:rPr>
                <w:rFonts w:asciiTheme="minorHAnsi" w:hAnsiTheme="minorHAnsi" w:cstheme="minorHAnsi"/>
              </w:rPr>
              <w:t>ociální reklama</w:t>
            </w:r>
            <w:r>
              <w:rPr>
                <w:rFonts w:asciiTheme="minorHAnsi" w:hAnsiTheme="minorHAnsi" w:cstheme="minorHAnsi"/>
              </w:rPr>
              <w:t>;</w:t>
            </w:r>
          </w:p>
          <w:p w14:paraId="56D9253A" w14:textId="2583AFD9" w:rsidR="00F64B71" w:rsidRPr="00F52EEF" w:rsidRDefault="00AC52F1" w:rsidP="00935F76">
            <w:pPr>
              <w:tabs>
                <w:tab w:val="left" w:pos="567"/>
              </w:tabs>
              <w:jc w:val="both"/>
              <w:rPr>
                <w:rFonts w:asciiTheme="minorHAnsi" w:hAnsiTheme="minorHAnsi" w:cstheme="minorHAnsi"/>
                <w:color w:val="000000" w:themeColor="text1"/>
              </w:rPr>
            </w:pPr>
            <w:r>
              <w:rPr>
                <w:rFonts w:asciiTheme="minorHAnsi" w:hAnsiTheme="minorHAnsi" w:cstheme="minorHAnsi"/>
              </w:rPr>
              <w:t>- s</w:t>
            </w:r>
            <w:r w:rsidR="00F64B71" w:rsidRPr="00F52EEF">
              <w:rPr>
                <w:rFonts w:asciiTheme="minorHAnsi" w:hAnsiTheme="minorHAnsi" w:cstheme="minorHAnsi"/>
              </w:rPr>
              <w:t>tereotypy, reklamní klišé a boření mýtů v reklamě.</w:t>
            </w:r>
          </w:p>
        </w:tc>
      </w:tr>
      <w:tr w:rsidR="00F64B71" w:rsidRPr="00F52EEF" w14:paraId="6D5F1545" w14:textId="77777777" w:rsidTr="00E52AC3">
        <w:trPr>
          <w:trHeight w:val="265"/>
        </w:trPr>
        <w:tc>
          <w:tcPr>
            <w:tcW w:w="4471" w:type="dxa"/>
            <w:gridSpan w:val="2"/>
            <w:tcBorders>
              <w:top w:val="nil"/>
            </w:tcBorders>
            <w:shd w:val="clear" w:color="auto" w:fill="F7CAAC"/>
          </w:tcPr>
          <w:p w14:paraId="426A5301" w14:textId="5494E5C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b/>
                <w:color w:val="000000" w:themeColor="text1"/>
              </w:rPr>
              <w:t xml:space="preserve"> </w:t>
            </w:r>
            <w:r w:rsidR="00AC52F1" w:rsidRPr="00F52EEF">
              <w:rPr>
                <w:rFonts w:asciiTheme="minorHAnsi" w:hAnsiTheme="minorHAnsi" w:cstheme="minorHAnsi"/>
                <w:b/>
              </w:rPr>
              <w:t>Studijní literatura a studijní pomůcky</w:t>
            </w:r>
          </w:p>
        </w:tc>
        <w:tc>
          <w:tcPr>
            <w:tcW w:w="6202" w:type="dxa"/>
            <w:gridSpan w:val="6"/>
            <w:tcBorders>
              <w:top w:val="nil"/>
              <w:bottom w:val="nil"/>
            </w:tcBorders>
          </w:tcPr>
          <w:p w14:paraId="03FF1F44" w14:textId="77777777" w:rsidR="00F64B71" w:rsidRPr="00F52EEF" w:rsidRDefault="00F64B71" w:rsidP="00935F76">
            <w:pPr>
              <w:tabs>
                <w:tab w:val="left" w:pos="567"/>
              </w:tabs>
              <w:jc w:val="both"/>
              <w:rPr>
                <w:rFonts w:asciiTheme="minorHAnsi" w:hAnsiTheme="minorHAnsi" w:cstheme="minorHAnsi"/>
                <w:color w:val="000000" w:themeColor="text1"/>
              </w:rPr>
            </w:pPr>
          </w:p>
        </w:tc>
      </w:tr>
      <w:tr w:rsidR="00F64B71" w:rsidRPr="00F52EEF" w14:paraId="070B0E73" w14:textId="77777777" w:rsidTr="00137A21">
        <w:trPr>
          <w:trHeight w:val="3175"/>
        </w:trPr>
        <w:tc>
          <w:tcPr>
            <w:tcW w:w="10673" w:type="dxa"/>
            <w:gridSpan w:val="8"/>
            <w:tcBorders>
              <w:top w:val="nil"/>
            </w:tcBorders>
          </w:tcPr>
          <w:p w14:paraId="73BFE04A" w14:textId="77777777" w:rsidR="00F64B71" w:rsidRPr="00B54F09" w:rsidRDefault="00F64B71" w:rsidP="00935F76">
            <w:pPr>
              <w:tabs>
                <w:tab w:val="left" w:pos="567"/>
              </w:tabs>
              <w:jc w:val="both"/>
              <w:rPr>
                <w:rFonts w:asciiTheme="minorHAnsi" w:hAnsiTheme="minorHAnsi" w:cstheme="minorHAnsi"/>
                <w:b/>
                <w:color w:val="000000" w:themeColor="text1"/>
              </w:rPr>
            </w:pPr>
            <w:r w:rsidRPr="00B54F09">
              <w:rPr>
                <w:rFonts w:asciiTheme="minorHAnsi" w:hAnsiTheme="minorHAnsi" w:cstheme="minorHAnsi"/>
                <w:b/>
                <w:color w:val="000000" w:themeColor="text1"/>
              </w:rPr>
              <w:t xml:space="preserve">Povinná literatura: </w:t>
            </w:r>
          </w:p>
          <w:p w14:paraId="230C6A33"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KOTLER, Philip a Kevin Lane KELLER. 2013</w:t>
            </w:r>
            <w:r w:rsidRPr="00F52EEF">
              <w:rPr>
                <w:rFonts w:asciiTheme="minorHAnsi" w:hAnsiTheme="minorHAnsi" w:cstheme="minorHAnsi"/>
                <w:i/>
                <w:color w:val="000000" w:themeColor="text1"/>
              </w:rPr>
              <w:t>. Marketing management</w:t>
            </w:r>
            <w:r w:rsidRPr="00F52EEF">
              <w:rPr>
                <w:rFonts w:asciiTheme="minorHAnsi" w:hAnsiTheme="minorHAnsi" w:cstheme="minorHAnsi"/>
                <w:color w:val="000000" w:themeColor="text1"/>
              </w:rPr>
              <w:t xml:space="preserve">. Praha: Grada.. ISBN 978-80-247-4150-5. </w:t>
            </w:r>
          </w:p>
          <w:p w14:paraId="2E52EEFC" w14:textId="46C8A13E" w:rsidR="00F64B71" w:rsidRPr="00046526" w:rsidDel="004C5EE9" w:rsidRDefault="00F64B71" w:rsidP="00935F76">
            <w:pPr>
              <w:tabs>
                <w:tab w:val="left" w:pos="567"/>
              </w:tabs>
              <w:jc w:val="both"/>
              <w:rPr>
                <w:del w:id="2275" w:author="FMK" w:date="2020-02-02T21:59:00Z"/>
                <w:rFonts w:asciiTheme="minorHAnsi" w:hAnsiTheme="minorHAnsi"/>
                <w:color w:val="FF0000"/>
                <w:rPrChange w:id="2276" w:author="Martin Kazík" w:date="2020-01-23T11:23:00Z">
                  <w:rPr>
                    <w:del w:id="2277" w:author="FMK" w:date="2020-02-02T21:59:00Z"/>
                    <w:rFonts w:asciiTheme="minorHAnsi" w:hAnsiTheme="minorHAnsi"/>
                    <w:color w:val="000000" w:themeColor="text1"/>
                  </w:rPr>
                </w:rPrChange>
              </w:rPr>
            </w:pPr>
            <w:del w:id="2278" w:author="FMK" w:date="2020-02-02T21:59:00Z">
              <w:r w:rsidRPr="00046526" w:rsidDel="004C5EE9">
                <w:rPr>
                  <w:rFonts w:asciiTheme="minorHAnsi" w:hAnsiTheme="minorHAnsi"/>
                  <w:color w:val="FF0000"/>
                  <w:rPrChange w:id="2279" w:author="Martin Kazík" w:date="2020-01-23T11:23:00Z">
                    <w:rPr>
                      <w:rFonts w:asciiTheme="minorHAnsi" w:hAnsiTheme="minorHAnsi"/>
                      <w:color w:val="000000" w:themeColor="text1"/>
                    </w:rPr>
                  </w:rPrChange>
                </w:rPr>
                <w:delText xml:space="preserve">SVĚTLÍK, Jaroslav. 2012. </w:delText>
              </w:r>
              <w:r w:rsidRPr="00046526" w:rsidDel="004C5EE9">
                <w:rPr>
                  <w:rFonts w:asciiTheme="minorHAnsi" w:hAnsiTheme="minorHAnsi"/>
                  <w:i/>
                  <w:color w:val="FF0000"/>
                  <w:rPrChange w:id="2280" w:author="Martin Kazík" w:date="2020-01-23T11:23:00Z">
                    <w:rPr>
                      <w:rFonts w:asciiTheme="minorHAnsi" w:hAnsiTheme="minorHAnsi"/>
                      <w:i/>
                      <w:color w:val="000000" w:themeColor="text1"/>
                    </w:rPr>
                  </w:rPrChange>
                </w:rPr>
                <w:delText>O podstatě reklamy.</w:delText>
              </w:r>
              <w:r w:rsidRPr="00046526" w:rsidDel="004C5EE9">
                <w:rPr>
                  <w:rFonts w:asciiTheme="minorHAnsi" w:hAnsiTheme="minorHAnsi"/>
                  <w:color w:val="FF0000"/>
                  <w:rPrChange w:id="2281" w:author="Martin Kazík" w:date="2020-01-23T11:23:00Z">
                    <w:rPr>
                      <w:rFonts w:asciiTheme="minorHAnsi" w:hAnsiTheme="minorHAnsi"/>
                      <w:color w:val="000000" w:themeColor="text1"/>
                    </w:rPr>
                  </w:rPrChange>
                </w:rPr>
                <w:delText xml:space="preserve"> Bratislava: EUROKÓDEX. ISBN 978-80-89447-85-5. </w:delText>
              </w:r>
            </w:del>
          </w:p>
          <w:p w14:paraId="3C3F4A2D" w14:textId="77777777" w:rsidR="00C84AF6" w:rsidRDefault="00F64B71" w:rsidP="00935F76">
            <w:pPr>
              <w:tabs>
                <w:tab w:val="left" w:pos="567"/>
              </w:tabs>
              <w:jc w:val="both"/>
              <w:rPr>
                <w:ins w:id="2282" w:author="FMK" w:date="2020-02-02T13:29:00Z"/>
                <w:rFonts w:asciiTheme="minorHAnsi" w:hAnsiTheme="minorHAnsi"/>
                <w:color w:val="FF0000"/>
              </w:rPr>
            </w:pPr>
            <w:del w:id="2283" w:author="FMK" w:date="2020-02-02T13:29:00Z">
              <w:r w:rsidRPr="00046526" w:rsidDel="00C84AF6">
                <w:rPr>
                  <w:rFonts w:asciiTheme="minorHAnsi" w:hAnsiTheme="minorHAnsi"/>
                  <w:color w:val="FF0000"/>
                  <w:rPrChange w:id="2284" w:author="Martin Kazík" w:date="2020-01-23T11:23:00Z">
                    <w:rPr>
                      <w:rFonts w:asciiTheme="minorHAnsi" w:hAnsiTheme="minorHAnsi"/>
                      <w:color w:val="000000" w:themeColor="text1"/>
                    </w:rPr>
                  </w:rPrChange>
                </w:rPr>
                <w:delText xml:space="preserve">VYSEKALOVÁ, Jitka. 2012. </w:delText>
              </w:r>
              <w:r w:rsidRPr="00046526" w:rsidDel="00C84AF6">
                <w:rPr>
                  <w:rFonts w:asciiTheme="minorHAnsi" w:hAnsiTheme="minorHAnsi"/>
                  <w:i/>
                  <w:color w:val="FF0000"/>
                  <w:rPrChange w:id="2285" w:author="Martin Kazík" w:date="2020-01-23T11:23:00Z">
                    <w:rPr>
                      <w:rFonts w:asciiTheme="minorHAnsi" w:hAnsiTheme="minorHAnsi"/>
                      <w:i/>
                      <w:color w:val="000000" w:themeColor="text1"/>
                    </w:rPr>
                  </w:rPrChange>
                </w:rPr>
                <w:delText>Psychologie reklamy.</w:delText>
              </w:r>
              <w:r w:rsidRPr="00046526" w:rsidDel="00C84AF6">
                <w:rPr>
                  <w:rFonts w:asciiTheme="minorHAnsi" w:hAnsiTheme="minorHAnsi"/>
                  <w:color w:val="FF0000"/>
                  <w:rPrChange w:id="2286" w:author="Martin Kazík" w:date="2020-01-23T11:23:00Z">
                    <w:rPr>
                      <w:rFonts w:asciiTheme="minorHAnsi" w:hAnsiTheme="minorHAnsi"/>
                      <w:color w:val="000000" w:themeColor="text1"/>
                    </w:rPr>
                  </w:rPrChange>
                </w:rPr>
                <w:delText xml:space="preserve"> Praha: Grada. ISBN 978-80-247-4005-8. </w:delText>
              </w:r>
            </w:del>
          </w:p>
          <w:p w14:paraId="3EA705D3" w14:textId="5407256F" w:rsidR="00F64B71" w:rsidDel="00C84AF6" w:rsidRDefault="00C84AF6" w:rsidP="00935F76">
            <w:pPr>
              <w:tabs>
                <w:tab w:val="left" w:pos="567"/>
              </w:tabs>
              <w:jc w:val="both"/>
              <w:rPr>
                <w:del w:id="2287" w:author="FMK" w:date="2020-02-02T13:29:00Z"/>
                <w:rFonts w:asciiTheme="minorHAnsi" w:hAnsiTheme="minorHAnsi"/>
                <w:color w:val="FF0000"/>
              </w:rPr>
            </w:pPr>
            <w:ins w:id="2288" w:author="FMK" w:date="2020-02-02T13:29:00Z">
              <w:r w:rsidRPr="00C84AF6">
                <w:rPr>
                  <w:rFonts w:asciiTheme="minorHAnsi" w:hAnsiTheme="minorHAnsi"/>
                  <w:color w:val="FF0000"/>
                </w:rPr>
                <w:t>VYSEKALOVÁ, Jitka.</w:t>
              </w:r>
              <w:r>
                <w:rPr>
                  <w:rFonts w:asciiTheme="minorHAnsi" w:hAnsiTheme="minorHAnsi"/>
                  <w:color w:val="FF0000"/>
                </w:rPr>
                <w:t xml:space="preserve"> 2014.</w:t>
              </w:r>
              <w:r w:rsidRPr="00C84AF6">
                <w:rPr>
                  <w:rFonts w:asciiTheme="minorHAnsi" w:hAnsiTheme="minorHAnsi"/>
                  <w:color w:val="FF0000"/>
                </w:rPr>
                <w:t xml:space="preserve"> </w:t>
              </w:r>
              <w:r w:rsidRPr="00C84AF6">
                <w:rPr>
                  <w:rFonts w:asciiTheme="minorHAnsi" w:hAnsiTheme="minorHAnsi"/>
                  <w:i/>
                  <w:color w:val="FF0000"/>
                  <w:rPrChange w:id="2289" w:author="FMK" w:date="2020-02-02T13:29:00Z">
                    <w:rPr>
                      <w:rFonts w:asciiTheme="minorHAnsi" w:hAnsiTheme="minorHAnsi"/>
                      <w:color w:val="FF0000"/>
                    </w:rPr>
                  </w:rPrChange>
                </w:rPr>
                <w:t>Emoce v marketingu: jak oslovit srdce zákazníka.</w:t>
              </w:r>
              <w:r w:rsidRPr="00C84AF6">
                <w:rPr>
                  <w:rFonts w:asciiTheme="minorHAnsi" w:hAnsiTheme="minorHAnsi"/>
                  <w:color w:val="FF0000"/>
                </w:rPr>
                <w:t xml:space="preserve"> Praha: Grada, 2014, 289 s. Expert. ISBN 9788024748436.</w:t>
              </w:r>
            </w:ins>
          </w:p>
          <w:p w14:paraId="7E4EFA13" w14:textId="77777777" w:rsidR="00C84AF6" w:rsidRPr="00046526" w:rsidRDefault="00C84AF6" w:rsidP="00935F76">
            <w:pPr>
              <w:tabs>
                <w:tab w:val="left" w:pos="567"/>
              </w:tabs>
              <w:jc w:val="both"/>
              <w:rPr>
                <w:ins w:id="2290" w:author="FMK" w:date="2020-02-02T13:29:00Z"/>
                <w:rFonts w:asciiTheme="minorHAnsi" w:hAnsiTheme="minorHAnsi"/>
                <w:color w:val="FF0000"/>
                <w:rPrChange w:id="2291" w:author="Martin Kazík" w:date="2020-01-23T11:23:00Z">
                  <w:rPr>
                    <w:ins w:id="2292" w:author="FMK" w:date="2020-02-02T13:29:00Z"/>
                    <w:rFonts w:asciiTheme="minorHAnsi" w:hAnsiTheme="minorHAnsi"/>
                    <w:color w:val="000000" w:themeColor="text1"/>
                  </w:rPr>
                </w:rPrChange>
              </w:rPr>
            </w:pPr>
          </w:p>
          <w:p w14:paraId="2897460C" w14:textId="77777777" w:rsidR="00F64B71" w:rsidRPr="00F52EEF" w:rsidRDefault="00F64B71" w:rsidP="00935F76">
            <w:pPr>
              <w:tabs>
                <w:tab w:val="left" w:pos="567"/>
              </w:tabs>
              <w:jc w:val="both"/>
              <w:rPr>
                <w:rFonts w:asciiTheme="minorHAnsi" w:hAnsiTheme="minorHAnsi" w:cstheme="minorHAnsi"/>
                <w:color w:val="000000" w:themeColor="text1"/>
              </w:rPr>
            </w:pPr>
          </w:p>
          <w:p w14:paraId="4E66FE65" w14:textId="77777777" w:rsidR="00F64B71" w:rsidRPr="00B54F09" w:rsidRDefault="00F64B71" w:rsidP="00935F76">
            <w:pPr>
              <w:tabs>
                <w:tab w:val="left" w:pos="567"/>
              </w:tabs>
              <w:jc w:val="both"/>
              <w:rPr>
                <w:rFonts w:asciiTheme="minorHAnsi" w:hAnsiTheme="minorHAnsi" w:cstheme="minorHAnsi"/>
                <w:b/>
                <w:color w:val="000000" w:themeColor="text1"/>
              </w:rPr>
            </w:pPr>
            <w:r w:rsidRPr="00B54F09">
              <w:rPr>
                <w:rFonts w:asciiTheme="minorHAnsi" w:hAnsiTheme="minorHAnsi" w:cstheme="minorHAnsi"/>
                <w:b/>
                <w:color w:val="000000" w:themeColor="text1"/>
              </w:rPr>
              <w:t xml:space="preserve">Doporučená literatura: </w:t>
            </w:r>
          </w:p>
          <w:p w14:paraId="603A3FD5"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SHIMP, Terence A a J ANDREWS. 2013. </w:t>
            </w:r>
            <w:r w:rsidRPr="00F52EEF">
              <w:rPr>
                <w:rFonts w:asciiTheme="minorHAnsi" w:hAnsiTheme="minorHAnsi" w:cstheme="minorHAnsi"/>
                <w:i/>
                <w:color w:val="000000" w:themeColor="text1"/>
              </w:rPr>
              <w:t>Advertising, promotion, and other aspects of integrated marketing communications.</w:t>
            </w:r>
            <w:r w:rsidRPr="00F52EEF">
              <w:rPr>
                <w:rFonts w:asciiTheme="minorHAnsi" w:hAnsiTheme="minorHAnsi" w:cstheme="minorHAnsi"/>
                <w:color w:val="000000" w:themeColor="text1"/>
              </w:rPr>
              <w:t xml:space="preserve"> Mason, OH. ISBN 978-1-111-58021-6. </w:t>
            </w:r>
          </w:p>
          <w:p w14:paraId="35AFB1BC"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HORŇÁK, Pavel. 2014. </w:t>
            </w:r>
            <w:r w:rsidRPr="00F52EEF">
              <w:rPr>
                <w:rFonts w:asciiTheme="minorHAnsi" w:hAnsiTheme="minorHAnsi" w:cstheme="minorHAnsi"/>
                <w:i/>
                <w:color w:val="000000" w:themeColor="text1"/>
              </w:rPr>
              <w:t>Kreativita reklamy.</w:t>
            </w:r>
            <w:r w:rsidRPr="00F52EEF">
              <w:rPr>
                <w:rFonts w:asciiTheme="minorHAnsi" w:hAnsiTheme="minorHAnsi" w:cstheme="minorHAnsi"/>
                <w:color w:val="000000" w:themeColor="text1"/>
              </w:rPr>
              <w:t xml:space="preserve"> Zlín: Verbum. ISBN 978-80-87500-49-1. </w:t>
            </w:r>
          </w:p>
          <w:p w14:paraId="30424D98"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SALEM, Lionel. 2013. </w:t>
            </w:r>
            <w:r w:rsidRPr="00F52EEF">
              <w:rPr>
                <w:rFonts w:asciiTheme="minorHAnsi" w:hAnsiTheme="minorHAnsi" w:cstheme="minorHAnsi"/>
                <w:i/>
                <w:color w:val="000000" w:themeColor="text1"/>
              </w:rPr>
              <w:t>Reklamní slogany: nejlepší světové slogany a příběhy stojící za jejich vznikem.</w:t>
            </w:r>
            <w:r w:rsidRPr="00F52EEF">
              <w:rPr>
                <w:rFonts w:asciiTheme="minorHAnsi" w:hAnsiTheme="minorHAnsi" w:cstheme="minorHAnsi"/>
                <w:color w:val="000000" w:themeColor="text1"/>
              </w:rPr>
              <w:t xml:space="preserve"> Brno: BizBooks. ISBN 978-80-265-0064-3.</w:t>
            </w:r>
          </w:p>
          <w:p w14:paraId="7AA780F4" w14:textId="77777777" w:rsidR="00F64B71" w:rsidRPr="00F52EEF" w:rsidRDefault="00F64B71" w:rsidP="00935F76">
            <w:pPr>
              <w:tabs>
                <w:tab w:val="left" w:pos="567"/>
              </w:tabs>
              <w:jc w:val="both"/>
              <w:rPr>
                <w:rFonts w:asciiTheme="minorHAnsi" w:hAnsiTheme="minorHAnsi" w:cstheme="minorHAnsi"/>
                <w:color w:val="000000" w:themeColor="text1"/>
              </w:rPr>
            </w:pPr>
          </w:p>
        </w:tc>
      </w:tr>
      <w:tr w:rsidR="00F64B71" w:rsidRPr="00F52EEF" w14:paraId="0951E1D7" w14:textId="77777777" w:rsidTr="00E52AC3">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4E36045A" w14:textId="77777777" w:rsidR="00F64B71" w:rsidRPr="00F52EEF" w:rsidRDefault="00F64B71" w:rsidP="00935F76">
            <w:pPr>
              <w:tabs>
                <w:tab w:val="left" w:pos="567"/>
              </w:tabs>
              <w:jc w:val="center"/>
              <w:rPr>
                <w:rFonts w:asciiTheme="minorHAnsi" w:hAnsiTheme="minorHAnsi" w:cstheme="minorHAnsi"/>
                <w:b/>
                <w:color w:val="000000" w:themeColor="text1"/>
              </w:rPr>
            </w:pPr>
            <w:r w:rsidRPr="00F52EEF">
              <w:rPr>
                <w:rFonts w:asciiTheme="minorHAnsi" w:hAnsiTheme="minorHAnsi" w:cstheme="minorHAnsi"/>
                <w:b/>
                <w:color w:val="000000" w:themeColor="text1"/>
              </w:rPr>
              <w:t>Informace ke kombinované nebo distanční formě</w:t>
            </w:r>
          </w:p>
        </w:tc>
      </w:tr>
      <w:tr w:rsidR="00F64B71" w:rsidRPr="00F52EEF" w14:paraId="1F9D6B4E" w14:textId="77777777" w:rsidTr="00E52AC3">
        <w:tc>
          <w:tcPr>
            <w:tcW w:w="5605" w:type="dxa"/>
            <w:gridSpan w:val="3"/>
            <w:tcBorders>
              <w:top w:val="single" w:sz="2" w:space="0" w:color="auto"/>
            </w:tcBorders>
            <w:shd w:val="clear" w:color="auto" w:fill="F7CAAC"/>
          </w:tcPr>
          <w:p w14:paraId="2551B339" w14:textId="77777777" w:rsidR="00F64B71" w:rsidRPr="00F52EEF" w:rsidRDefault="00F64B71" w:rsidP="00935F76">
            <w:pPr>
              <w:tabs>
                <w:tab w:val="left" w:pos="567"/>
              </w:tabs>
              <w:autoSpaceDE w:val="0"/>
              <w:autoSpaceDN w:val="0"/>
              <w:adjustRightInd w:val="0"/>
              <w:rPr>
                <w:rFonts w:asciiTheme="minorHAnsi" w:hAnsiTheme="minorHAnsi" w:cstheme="minorHAnsi"/>
                <w:color w:val="000000" w:themeColor="text1"/>
              </w:rPr>
            </w:pPr>
            <w:r w:rsidRPr="00F52EEF">
              <w:rPr>
                <w:rFonts w:asciiTheme="minorHAnsi" w:hAnsiTheme="minorHAnsi" w:cstheme="minorHAnsi"/>
                <w:b/>
                <w:color w:val="000000" w:themeColor="text1"/>
              </w:rPr>
              <w:t>Rozsah konzultací (soustředění)</w:t>
            </w:r>
            <w:r w:rsidRPr="00F52EEF">
              <w:rPr>
                <w:rFonts w:asciiTheme="minorHAnsi" w:eastAsia="Calibri" w:hAnsiTheme="minorHAnsi" w:cstheme="minorHAnsi"/>
                <w:color w:val="000000" w:themeColor="text1"/>
              </w:rPr>
              <w:t xml:space="preserve"> </w:t>
            </w:r>
          </w:p>
        </w:tc>
        <w:tc>
          <w:tcPr>
            <w:tcW w:w="889" w:type="dxa"/>
            <w:tcBorders>
              <w:top w:val="single" w:sz="2" w:space="0" w:color="auto"/>
            </w:tcBorders>
          </w:tcPr>
          <w:p w14:paraId="4A555B70" w14:textId="77777777" w:rsidR="00F64B71" w:rsidRPr="00F52EEF" w:rsidRDefault="00F64B71" w:rsidP="00935F76">
            <w:pPr>
              <w:tabs>
                <w:tab w:val="left" w:pos="567"/>
              </w:tabs>
              <w:jc w:val="both"/>
              <w:rPr>
                <w:rFonts w:asciiTheme="minorHAnsi" w:hAnsiTheme="minorHAnsi" w:cstheme="minorHAnsi"/>
                <w:color w:val="000000" w:themeColor="text1"/>
              </w:rPr>
            </w:pPr>
          </w:p>
        </w:tc>
        <w:tc>
          <w:tcPr>
            <w:tcW w:w="4179" w:type="dxa"/>
            <w:gridSpan w:val="4"/>
            <w:tcBorders>
              <w:top w:val="single" w:sz="2" w:space="0" w:color="auto"/>
            </w:tcBorders>
            <w:shd w:val="clear" w:color="auto" w:fill="F7CAAC"/>
          </w:tcPr>
          <w:p w14:paraId="47A1A756"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 xml:space="preserve">hodin </w:t>
            </w:r>
          </w:p>
        </w:tc>
      </w:tr>
      <w:tr w:rsidR="00F64B71" w:rsidRPr="00F52EEF" w14:paraId="74C18FA8" w14:textId="77777777" w:rsidTr="00E52AC3">
        <w:tc>
          <w:tcPr>
            <w:tcW w:w="10673" w:type="dxa"/>
            <w:gridSpan w:val="8"/>
            <w:shd w:val="clear" w:color="auto" w:fill="F7CAAC"/>
          </w:tcPr>
          <w:p w14:paraId="752A59BD" w14:textId="77777777" w:rsidR="00F64B71" w:rsidRPr="00F52EEF" w:rsidRDefault="00F64B71"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Informace o způsobu kontaktu s vyučujícím</w:t>
            </w:r>
          </w:p>
        </w:tc>
      </w:tr>
      <w:tr w:rsidR="00F64B71" w:rsidRPr="00F52EEF" w14:paraId="76FAD94A" w14:textId="77777777" w:rsidTr="00B54F09">
        <w:trPr>
          <w:trHeight w:val="1539"/>
        </w:trPr>
        <w:tc>
          <w:tcPr>
            <w:tcW w:w="10673" w:type="dxa"/>
            <w:gridSpan w:val="8"/>
          </w:tcPr>
          <w:p w14:paraId="40B124BB" w14:textId="77777777" w:rsidR="00F64B71" w:rsidRPr="00F52EEF" w:rsidRDefault="00F64B71" w:rsidP="00935F76">
            <w:pPr>
              <w:tabs>
                <w:tab w:val="left" w:pos="567"/>
              </w:tabs>
              <w:autoSpaceDE w:val="0"/>
              <w:autoSpaceDN w:val="0"/>
              <w:adjustRightInd w:val="0"/>
              <w:rPr>
                <w:ins w:id="2293" w:author="Martin Kazík" w:date="2020-01-23T11:23:00Z"/>
                <w:rFonts w:asciiTheme="minorHAnsi" w:eastAsia="Calibri" w:hAnsiTheme="minorHAnsi" w:cstheme="minorHAnsi"/>
                <w:color w:val="000000" w:themeColor="text1"/>
              </w:rPr>
            </w:pPr>
          </w:p>
          <w:p w14:paraId="51FFF91F" w14:textId="77777777" w:rsidR="00F64B71" w:rsidRDefault="00F64B71" w:rsidP="00935F76">
            <w:pPr>
              <w:tabs>
                <w:tab w:val="left" w:pos="567"/>
              </w:tabs>
              <w:autoSpaceDE w:val="0"/>
              <w:autoSpaceDN w:val="0"/>
              <w:adjustRightInd w:val="0"/>
              <w:rPr>
                <w:ins w:id="2294" w:author="Martin Kazík" w:date="2020-01-23T11:23:00Z"/>
                <w:rFonts w:asciiTheme="minorHAnsi" w:eastAsia="Calibri" w:hAnsiTheme="minorHAnsi" w:cstheme="minorHAnsi"/>
                <w:color w:val="000000" w:themeColor="text1"/>
              </w:rPr>
            </w:pPr>
          </w:p>
          <w:p w14:paraId="6405003D" w14:textId="77777777" w:rsidR="00046526" w:rsidRDefault="00046526" w:rsidP="00935F76">
            <w:pPr>
              <w:tabs>
                <w:tab w:val="left" w:pos="567"/>
              </w:tabs>
              <w:autoSpaceDE w:val="0"/>
              <w:autoSpaceDN w:val="0"/>
              <w:adjustRightInd w:val="0"/>
              <w:rPr>
                <w:ins w:id="2295" w:author="Martin Kazík" w:date="2020-01-23T11:23:00Z"/>
                <w:rFonts w:asciiTheme="minorHAnsi" w:eastAsia="Calibri" w:hAnsiTheme="minorHAnsi" w:cstheme="minorHAnsi"/>
                <w:color w:val="000000" w:themeColor="text1"/>
              </w:rPr>
            </w:pPr>
          </w:p>
          <w:p w14:paraId="2EE7062B" w14:textId="77777777" w:rsidR="00046526" w:rsidRDefault="00046526" w:rsidP="00935F76">
            <w:pPr>
              <w:tabs>
                <w:tab w:val="left" w:pos="567"/>
              </w:tabs>
              <w:autoSpaceDE w:val="0"/>
              <w:autoSpaceDN w:val="0"/>
              <w:adjustRightInd w:val="0"/>
              <w:rPr>
                <w:ins w:id="2296" w:author="Martin Kazík" w:date="2020-01-23T11:23:00Z"/>
                <w:rFonts w:asciiTheme="minorHAnsi" w:eastAsia="Calibri" w:hAnsiTheme="minorHAnsi" w:cstheme="minorHAnsi"/>
                <w:color w:val="000000" w:themeColor="text1"/>
              </w:rPr>
            </w:pPr>
          </w:p>
          <w:p w14:paraId="6FE46993" w14:textId="77777777" w:rsidR="00046526" w:rsidRDefault="00046526" w:rsidP="00935F76">
            <w:pPr>
              <w:tabs>
                <w:tab w:val="left" w:pos="567"/>
              </w:tabs>
              <w:autoSpaceDE w:val="0"/>
              <w:autoSpaceDN w:val="0"/>
              <w:adjustRightInd w:val="0"/>
              <w:rPr>
                <w:ins w:id="2297" w:author="Martin Kazík" w:date="2020-01-23T11:23:00Z"/>
                <w:rFonts w:asciiTheme="minorHAnsi" w:eastAsia="Calibri" w:hAnsiTheme="minorHAnsi" w:cstheme="minorHAnsi"/>
                <w:color w:val="000000" w:themeColor="text1"/>
              </w:rPr>
            </w:pPr>
          </w:p>
          <w:p w14:paraId="28B310F5" w14:textId="77777777" w:rsidR="00046526" w:rsidRDefault="00046526" w:rsidP="00935F76">
            <w:pPr>
              <w:tabs>
                <w:tab w:val="left" w:pos="567"/>
              </w:tabs>
              <w:autoSpaceDE w:val="0"/>
              <w:autoSpaceDN w:val="0"/>
              <w:adjustRightInd w:val="0"/>
              <w:rPr>
                <w:ins w:id="2298" w:author="Martin Kazík" w:date="2020-01-23T11:23:00Z"/>
                <w:rFonts w:asciiTheme="minorHAnsi" w:eastAsia="Calibri" w:hAnsiTheme="minorHAnsi" w:cstheme="minorHAnsi"/>
                <w:color w:val="000000" w:themeColor="text1"/>
              </w:rPr>
            </w:pPr>
          </w:p>
          <w:p w14:paraId="789E57D9" w14:textId="77777777" w:rsidR="00046526" w:rsidRDefault="00046526" w:rsidP="00935F76">
            <w:pPr>
              <w:tabs>
                <w:tab w:val="left" w:pos="567"/>
              </w:tabs>
              <w:autoSpaceDE w:val="0"/>
              <w:autoSpaceDN w:val="0"/>
              <w:adjustRightInd w:val="0"/>
              <w:rPr>
                <w:ins w:id="2299" w:author="Martin Kazík" w:date="2020-01-23T11:23:00Z"/>
                <w:rFonts w:asciiTheme="minorHAnsi" w:eastAsia="Calibri" w:hAnsiTheme="minorHAnsi" w:cstheme="minorHAnsi"/>
                <w:color w:val="000000" w:themeColor="text1"/>
              </w:rPr>
            </w:pPr>
          </w:p>
          <w:p w14:paraId="6D9D1FA8" w14:textId="77777777" w:rsidR="00046526" w:rsidRDefault="00046526" w:rsidP="00935F76">
            <w:pPr>
              <w:tabs>
                <w:tab w:val="left" w:pos="567"/>
              </w:tabs>
              <w:autoSpaceDE w:val="0"/>
              <w:autoSpaceDN w:val="0"/>
              <w:adjustRightInd w:val="0"/>
              <w:rPr>
                <w:ins w:id="2300" w:author="Martin Kazík" w:date="2020-01-23T11:23:00Z"/>
                <w:rFonts w:asciiTheme="minorHAnsi" w:eastAsia="Calibri" w:hAnsiTheme="minorHAnsi" w:cstheme="minorHAnsi"/>
                <w:color w:val="000000" w:themeColor="text1"/>
              </w:rPr>
            </w:pPr>
          </w:p>
          <w:p w14:paraId="3FD46BBD" w14:textId="77777777" w:rsidR="00046526" w:rsidRDefault="00046526" w:rsidP="00935F76">
            <w:pPr>
              <w:tabs>
                <w:tab w:val="left" w:pos="567"/>
              </w:tabs>
              <w:autoSpaceDE w:val="0"/>
              <w:autoSpaceDN w:val="0"/>
              <w:adjustRightInd w:val="0"/>
              <w:rPr>
                <w:rFonts w:asciiTheme="minorHAnsi" w:eastAsia="Calibri" w:hAnsiTheme="minorHAnsi" w:cstheme="minorHAnsi"/>
                <w:color w:val="000000" w:themeColor="text1"/>
              </w:rPr>
            </w:pPr>
          </w:p>
          <w:p w14:paraId="66DAE7C8" w14:textId="77777777" w:rsidR="00046526" w:rsidRPr="00F52EEF" w:rsidRDefault="00046526" w:rsidP="00935F76">
            <w:pPr>
              <w:tabs>
                <w:tab w:val="left" w:pos="567"/>
              </w:tabs>
              <w:autoSpaceDE w:val="0"/>
              <w:autoSpaceDN w:val="0"/>
              <w:adjustRightInd w:val="0"/>
              <w:rPr>
                <w:rFonts w:asciiTheme="minorHAnsi" w:eastAsia="Calibri" w:hAnsiTheme="minorHAnsi" w:cstheme="minorHAnsi"/>
                <w:color w:val="000000" w:themeColor="text1"/>
              </w:rPr>
            </w:pPr>
          </w:p>
        </w:tc>
      </w:tr>
    </w:tbl>
    <w:p w14:paraId="106EF2D5" w14:textId="77777777" w:rsidR="00F64B71" w:rsidRPr="00F52EEF" w:rsidRDefault="00F64B71" w:rsidP="00935F76">
      <w:pPr>
        <w:tabs>
          <w:tab w:val="left" w:pos="567"/>
        </w:tabs>
        <w:spacing w:after="160" w:line="259" w:lineRule="auto"/>
        <w:rPr>
          <w:rFonts w:asciiTheme="minorHAnsi" w:hAnsiTheme="minorHAnsi" w:cstheme="minorHAnsi"/>
        </w:rPr>
      </w:pPr>
    </w:p>
    <w:p w14:paraId="5B435256" w14:textId="77777777" w:rsidR="008445AD" w:rsidRDefault="008445AD">
      <w:pPr>
        <w:rPr>
          <w:ins w:id="2301" w:author="Radim Bačuvčík" w:date="2020-02-06T15:02:00Z"/>
        </w:rPr>
      </w:pPr>
      <w:ins w:id="2302" w:author="Radim Bačuvčík" w:date="2020-02-06T15:02: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0605A42C" w14:textId="77777777" w:rsidTr="00B54F09">
        <w:tc>
          <w:tcPr>
            <w:tcW w:w="10673" w:type="dxa"/>
            <w:gridSpan w:val="8"/>
            <w:tcBorders>
              <w:bottom w:val="double" w:sz="4" w:space="0" w:color="auto"/>
            </w:tcBorders>
            <w:shd w:val="clear" w:color="auto" w:fill="BDD6EE"/>
          </w:tcPr>
          <w:p w14:paraId="7866422D" w14:textId="6E3AA7C6"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11E03118" w14:textId="77777777" w:rsidTr="00B54F09">
        <w:tc>
          <w:tcPr>
            <w:tcW w:w="3904" w:type="dxa"/>
            <w:tcBorders>
              <w:top w:val="double" w:sz="4" w:space="0" w:color="auto"/>
            </w:tcBorders>
            <w:shd w:val="clear" w:color="auto" w:fill="F7CAAC"/>
          </w:tcPr>
          <w:p w14:paraId="2177EE2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10F7EA3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Copywriting</w:t>
            </w:r>
          </w:p>
        </w:tc>
      </w:tr>
      <w:tr w:rsidR="00F64B71" w:rsidRPr="00F52EEF" w14:paraId="2FC110C2" w14:textId="77777777" w:rsidTr="00B54F09">
        <w:tc>
          <w:tcPr>
            <w:tcW w:w="3904" w:type="dxa"/>
            <w:shd w:val="clear" w:color="auto" w:fill="F7CAAC"/>
          </w:tcPr>
          <w:p w14:paraId="60C830A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7AFF1C5B" w14:textId="6CC4C765" w:rsidR="00F64B71" w:rsidRPr="00F52EEF" w:rsidRDefault="0064626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w:t>
            </w:r>
            <w:r w:rsidR="00F64B71" w:rsidRPr="00F52EEF">
              <w:rPr>
                <w:rFonts w:asciiTheme="minorHAnsi" w:hAnsiTheme="minorHAnsi" w:cstheme="minorHAnsi"/>
              </w:rPr>
              <w:t>ovinný, PZ</w:t>
            </w:r>
          </w:p>
        </w:tc>
        <w:tc>
          <w:tcPr>
            <w:tcW w:w="2695" w:type="dxa"/>
            <w:gridSpan w:val="2"/>
            <w:shd w:val="clear" w:color="auto" w:fill="F7CAAC"/>
          </w:tcPr>
          <w:p w14:paraId="27EFB6E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3248D93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F64B71" w:rsidRPr="00F52EEF" w14:paraId="5DA35942" w14:textId="77777777" w:rsidTr="00B54F09">
        <w:tc>
          <w:tcPr>
            <w:tcW w:w="3904" w:type="dxa"/>
            <w:shd w:val="clear" w:color="auto" w:fill="F7CAAC"/>
          </w:tcPr>
          <w:p w14:paraId="1CACA1C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5C7AEE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w:t>
            </w:r>
            <w:r w:rsidRPr="00F52EEF">
              <w:rPr>
                <w:rFonts w:asciiTheme="minorHAnsi" w:hAnsiTheme="minorHAnsi" w:cstheme="minorHAnsi"/>
              </w:rPr>
              <w:t>c</w:t>
            </w:r>
          </w:p>
        </w:tc>
        <w:tc>
          <w:tcPr>
            <w:tcW w:w="889" w:type="dxa"/>
            <w:shd w:val="clear" w:color="auto" w:fill="F7CAAC"/>
          </w:tcPr>
          <w:p w14:paraId="788CC82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BE8496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shd w:val="clear" w:color="auto" w:fill="F7CAAC"/>
          </w:tcPr>
          <w:p w14:paraId="2954D35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363D02D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165D25BF" w14:textId="77777777" w:rsidTr="00B54F09">
        <w:tc>
          <w:tcPr>
            <w:tcW w:w="3904" w:type="dxa"/>
            <w:shd w:val="clear" w:color="auto" w:fill="F7CAAC"/>
          </w:tcPr>
          <w:p w14:paraId="5EA420A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598675AC" w14:textId="4543D9F1" w:rsidR="00F64B71" w:rsidRPr="00F52EEF" w:rsidRDefault="0064626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rerekvizity: Public relations 1,2, Teorie komunikace</w:t>
            </w:r>
          </w:p>
        </w:tc>
      </w:tr>
      <w:tr w:rsidR="00F64B71" w:rsidRPr="00F52EEF" w14:paraId="5F082E53" w14:textId="77777777" w:rsidTr="00B54F09">
        <w:tc>
          <w:tcPr>
            <w:tcW w:w="3904" w:type="dxa"/>
            <w:shd w:val="clear" w:color="auto" w:fill="F7CAAC"/>
          </w:tcPr>
          <w:p w14:paraId="0E7DD73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0CB5659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Klasifikovaný zápočet</w:t>
            </w:r>
          </w:p>
        </w:tc>
        <w:tc>
          <w:tcPr>
            <w:tcW w:w="2156" w:type="dxa"/>
            <w:shd w:val="clear" w:color="auto" w:fill="F7CAAC"/>
          </w:tcPr>
          <w:p w14:paraId="2607363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7DB68B3A"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Cvičení</w:t>
            </w:r>
          </w:p>
        </w:tc>
      </w:tr>
      <w:tr w:rsidR="00F64B71" w:rsidRPr="00F52EEF" w14:paraId="41452196" w14:textId="77777777" w:rsidTr="00B54F09">
        <w:tc>
          <w:tcPr>
            <w:tcW w:w="3904" w:type="dxa"/>
            <w:shd w:val="clear" w:color="auto" w:fill="F7CAAC"/>
          </w:tcPr>
          <w:p w14:paraId="57E6028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2DFC408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D36199D" w14:textId="77777777" w:rsidTr="00B54F09">
        <w:trPr>
          <w:trHeight w:val="554"/>
        </w:trPr>
        <w:tc>
          <w:tcPr>
            <w:tcW w:w="10673" w:type="dxa"/>
            <w:gridSpan w:val="8"/>
            <w:tcBorders>
              <w:top w:val="nil"/>
            </w:tcBorders>
          </w:tcPr>
          <w:p w14:paraId="159B09C4" w14:textId="77777777" w:rsidR="00B54F09" w:rsidRDefault="00B54F09" w:rsidP="00935F76">
            <w:pPr>
              <w:tabs>
                <w:tab w:val="left" w:pos="567"/>
              </w:tabs>
              <w:jc w:val="both"/>
              <w:rPr>
                <w:rFonts w:asciiTheme="minorHAnsi" w:hAnsiTheme="minorHAnsi" w:cstheme="minorHAnsi"/>
              </w:rPr>
            </w:pPr>
            <w:r>
              <w:rPr>
                <w:rFonts w:asciiTheme="minorHAnsi" w:hAnsiTheme="minorHAnsi" w:cstheme="minorHAnsi"/>
              </w:rPr>
              <w:t xml:space="preserve">1. </w:t>
            </w:r>
            <w:r w:rsidR="00F64B71" w:rsidRPr="00F52EEF">
              <w:rPr>
                <w:rFonts w:asciiTheme="minorHAnsi" w:hAnsiTheme="minorHAnsi" w:cstheme="minorHAnsi"/>
              </w:rPr>
              <w:t>Aktivní účast na cvičeních</w:t>
            </w:r>
            <w:r>
              <w:rPr>
                <w:rFonts w:asciiTheme="minorHAnsi" w:hAnsiTheme="minorHAnsi" w:cstheme="minorHAnsi"/>
              </w:rPr>
              <w:t>.</w:t>
            </w:r>
          </w:p>
          <w:p w14:paraId="6E957B04" w14:textId="77777777" w:rsidR="00B54F09" w:rsidRDefault="00B54F09" w:rsidP="00935F76">
            <w:pPr>
              <w:tabs>
                <w:tab w:val="left" w:pos="567"/>
              </w:tabs>
              <w:jc w:val="both"/>
              <w:rPr>
                <w:rFonts w:asciiTheme="minorHAnsi" w:hAnsiTheme="minorHAnsi" w:cstheme="minorHAnsi"/>
              </w:rPr>
            </w:pPr>
            <w:r>
              <w:rPr>
                <w:rFonts w:asciiTheme="minorHAnsi" w:hAnsiTheme="minorHAnsi" w:cstheme="minorHAnsi"/>
              </w:rPr>
              <w:t>2. O</w:t>
            </w:r>
            <w:r w:rsidR="00F64B71" w:rsidRPr="00F52EEF">
              <w:rPr>
                <w:rFonts w:asciiTheme="minorHAnsi" w:hAnsiTheme="minorHAnsi" w:cstheme="minorHAnsi"/>
              </w:rPr>
              <w:t xml:space="preserve">devzdání všech písemných materiálů dle průběžného zadávání. </w:t>
            </w:r>
          </w:p>
          <w:p w14:paraId="14265275" w14:textId="2315DC30" w:rsidR="00F64B71" w:rsidRPr="00F52EEF" w:rsidRDefault="00B54F09" w:rsidP="00935F76">
            <w:pPr>
              <w:tabs>
                <w:tab w:val="left" w:pos="567"/>
              </w:tabs>
              <w:jc w:val="both"/>
              <w:rPr>
                <w:rFonts w:asciiTheme="minorHAnsi" w:hAnsiTheme="minorHAnsi" w:cstheme="minorHAnsi"/>
              </w:rPr>
            </w:pPr>
            <w:r>
              <w:rPr>
                <w:rFonts w:asciiTheme="minorHAnsi" w:hAnsiTheme="minorHAnsi" w:cstheme="minorHAnsi"/>
              </w:rPr>
              <w:t xml:space="preserve">3. </w:t>
            </w:r>
            <w:r w:rsidR="00F64B71" w:rsidRPr="00F52EEF">
              <w:rPr>
                <w:rFonts w:asciiTheme="minorHAnsi" w:hAnsiTheme="minorHAnsi" w:cstheme="minorHAnsi"/>
              </w:rPr>
              <w:t>Odevzdání, prezentace a obhajoba závěrečné souborné práce koncepce propagační kampaně.</w:t>
            </w:r>
          </w:p>
        </w:tc>
      </w:tr>
      <w:tr w:rsidR="00F64B71" w:rsidRPr="00F52EEF" w14:paraId="2EE286A1" w14:textId="77777777" w:rsidTr="00B54F09">
        <w:trPr>
          <w:trHeight w:val="197"/>
        </w:trPr>
        <w:tc>
          <w:tcPr>
            <w:tcW w:w="3904" w:type="dxa"/>
            <w:tcBorders>
              <w:top w:val="nil"/>
            </w:tcBorders>
            <w:shd w:val="clear" w:color="auto" w:fill="F7CAAC"/>
          </w:tcPr>
          <w:p w14:paraId="3F815DF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60FEED4D"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Mgr. Vladislav Bureš</w:t>
            </w:r>
          </w:p>
        </w:tc>
      </w:tr>
      <w:tr w:rsidR="00F64B71" w:rsidRPr="00F52EEF" w14:paraId="0199363B" w14:textId="77777777" w:rsidTr="00B54F09">
        <w:trPr>
          <w:trHeight w:val="243"/>
        </w:trPr>
        <w:tc>
          <w:tcPr>
            <w:tcW w:w="3904" w:type="dxa"/>
            <w:tcBorders>
              <w:top w:val="nil"/>
            </w:tcBorders>
            <w:shd w:val="clear" w:color="auto" w:fill="F7CAAC"/>
          </w:tcPr>
          <w:p w14:paraId="4353984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79064BDC" w14:textId="59F024A9" w:rsidR="00F64B71" w:rsidRPr="00F52EEF" w:rsidRDefault="00865103"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474F0239" w14:textId="77777777" w:rsidTr="00B54F09">
        <w:tc>
          <w:tcPr>
            <w:tcW w:w="3904" w:type="dxa"/>
            <w:shd w:val="clear" w:color="auto" w:fill="F7CAAC"/>
          </w:tcPr>
          <w:p w14:paraId="6DC219E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4A695E2F" w14:textId="77777777" w:rsidR="00F64B71" w:rsidRPr="00F52EEF" w:rsidRDefault="00F64B71" w:rsidP="00935F76">
            <w:pPr>
              <w:tabs>
                <w:tab w:val="left" w:pos="567"/>
              </w:tabs>
              <w:rPr>
                <w:rFonts w:asciiTheme="minorHAnsi" w:hAnsiTheme="minorHAnsi" w:cstheme="minorHAnsi"/>
              </w:rPr>
            </w:pPr>
          </w:p>
        </w:tc>
      </w:tr>
      <w:tr w:rsidR="00F64B71" w:rsidRPr="00F52EEF" w14:paraId="6CA0E548" w14:textId="77777777" w:rsidTr="00B54F09">
        <w:trPr>
          <w:trHeight w:val="70"/>
        </w:trPr>
        <w:tc>
          <w:tcPr>
            <w:tcW w:w="10673" w:type="dxa"/>
            <w:gridSpan w:val="8"/>
            <w:tcBorders>
              <w:top w:val="nil"/>
            </w:tcBorders>
          </w:tcPr>
          <w:p w14:paraId="3D1513A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4429690" w14:textId="77777777" w:rsidTr="00B54F09">
        <w:tc>
          <w:tcPr>
            <w:tcW w:w="3904" w:type="dxa"/>
            <w:shd w:val="clear" w:color="auto" w:fill="F7CAAC"/>
          </w:tcPr>
          <w:p w14:paraId="7388EAA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669EC6E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354C734" w14:textId="77777777" w:rsidTr="00B54F09">
        <w:trPr>
          <w:trHeight w:val="2892"/>
        </w:trPr>
        <w:tc>
          <w:tcPr>
            <w:tcW w:w="10673" w:type="dxa"/>
            <w:gridSpan w:val="8"/>
            <w:tcBorders>
              <w:top w:val="nil"/>
              <w:bottom w:val="single" w:sz="12" w:space="0" w:color="auto"/>
            </w:tcBorders>
          </w:tcPr>
          <w:p w14:paraId="6EC76E5E" w14:textId="77777777" w:rsidR="00F64B71" w:rsidRPr="00F52EEF" w:rsidRDefault="00F64B71" w:rsidP="00935F76">
            <w:pPr>
              <w:tabs>
                <w:tab w:val="left" w:pos="567"/>
              </w:tabs>
              <w:jc w:val="both"/>
              <w:rPr>
                <w:del w:id="2303" w:author="Martin Kazík" w:date="2020-01-23T11:23:00Z"/>
                <w:rFonts w:asciiTheme="minorHAnsi" w:hAnsiTheme="minorHAnsi" w:cstheme="minorHAnsi"/>
              </w:rPr>
            </w:pPr>
            <w:del w:id="2304" w:author="Martin Kazík" w:date="2020-01-23T11:23:00Z">
              <w:r w:rsidRPr="00F52EEF">
                <w:rPr>
                  <w:rFonts w:asciiTheme="minorHAnsi" w:hAnsiTheme="minorHAnsi" w:cstheme="minorHAnsi"/>
                </w:rPr>
                <w:delText xml:space="preserve">Cílem předmětu je naučit formou cvičení posluchače tvořit jednotlivé propagační prostředky (definitivní text a námět grafického řešení) na zadané fiktivní téma. </w:delText>
              </w:r>
            </w:del>
            <w:moveFromRangeStart w:id="2305" w:author="Martin Kazík" w:date="2020-01-23T11:23:00Z" w:name="move30671054"/>
            <w:moveFrom w:id="2306" w:author="Martin Kazík" w:date="2020-01-23T11:23:00Z">
              <w:r w:rsidR="00F0435D">
                <w:rPr>
                  <w:rFonts w:asciiTheme="minorHAnsi" w:hAnsiTheme="minorHAnsi" w:cstheme="minorHAnsi"/>
                </w:rPr>
                <w:t>Obsah:</w:t>
              </w:r>
            </w:moveFrom>
            <w:moveFromRangeEnd w:id="2305"/>
            <w:del w:id="2307" w:author="Martin Kazík" w:date="2020-01-23T11:23:00Z">
              <w:r w:rsidRPr="00F52EEF">
                <w:rPr>
                  <w:rFonts w:asciiTheme="minorHAnsi" w:hAnsiTheme="minorHAnsi" w:cstheme="minorHAnsi"/>
                </w:rPr>
                <w:delText xml:space="preserve"> Tvorba jednotlivých propagačních prostředků (leták, prospekt, katalog, inzerát, PR článek, rozhlasový a TV spot, POS, DM), venkovní propagace, plán a realizace propagační kampaně z tvůrčího hlediska.</w:delText>
              </w:r>
            </w:del>
          </w:p>
          <w:p w14:paraId="73E20036" w14:textId="77777777" w:rsidR="00F64B71" w:rsidRPr="00F52EEF" w:rsidRDefault="00F64B71" w:rsidP="00935F76">
            <w:pPr>
              <w:tabs>
                <w:tab w:val="left" w:pos="567"/>
              </w:tabs>
              <w:jc w:val="both"/>
              <w:rPr>
                <w:del w:id="2308" w:author="Martin Kazík" w:date="2020-01-23T11:23:00Z"/>
                <w:rFonts w:asciiTheme="minorHAnsi" w:hAnsiTheme="minorHAnsi" w:cstheme="minorHAnsi"/>
              </w:rPr>
            </w:pPr>
          </w:p>
          <w:p w14:paraId="53549D16" w14:textId="0FA2ACAF" w:rsidR="00F64B71" w:rsidRPr="00B54F09" w:rsidRDefault="00F64B71" w:rsidP="00935F76">
            <w:pPr>
              <w:tabs>
                <w:tab w:val="left" w:pos="567"/>
              </w:tabs>
              <w:jc w:val="both"/>
              <w:rPr>
                <w:rFonts w:asciiTheme="minorHAnsi" w:hAnsiTheme="minorHAnsi" w:cstheme="minorHAnsi"/>
                <w:b/>
              </w:rPr>
            </w:pPr>
            <w:r w:rsidRPr="00B54F09">
              <w:rPr>
                <w:rFonts w:asciiTheme="minorHAnsi" w:hAnsiTheme="minorHAnsi" w:cstheme="minorHAnsi"/>
                <w:b/>
              </w:rPr>
              <w:t xml:space="preserve">Plán výuky: </w:t>
            </w:r>
          </w:p>
          <w:p w14:paraId="701B3127" w14:textId="402EFF65" w:rsidR="00F64B71" w:rsidRPr="00F52EEF" w:rsidRDefault="00646261" w:rsidP="00935F76">
            <w:pPr>
              <w:tabs>
                <w:tab w:val="left" w:pos="567"/>
              </w:tabs>
              <w:rPr>
                <w:rFonts w:asciiTheme="minorHAnsi" w:hAnsiTheme="minorHAnsi" w:cstheme="minorHAnsi"/>
              </w:rPr>
            </w:pPr>
            <w:del w:id="2309" w:author="Martin Kazík" w:date="2020-01-23T11:23:00Z">
              <w:r w:rsidRPr="00F52EEF">
                <w:rPr>
                  <w:rFonts w:asciiTheme="minorHAnsi" w:hAnsiTheme="minorHAnsi" w:cstheme="minorHAnsi"/>
                </w:rPr>
                <w:delText xml:space="preserve">1. </w:delText>
              </w:r>
              <w:r w:rsidR="00F64B71" w:rsidRPr="00F52EEF">
                <w:rPr>
                  <w:rFonts w:asciiTheme="minorHAnsi" w:hAnsiTheme="minorHAnsi" w:cstheme="minorHAnsi"/>
                </w:rPr>
                <w:delText>týden:</w:delText>
              </w:r>
            </w:del>
            <w:ins w:id="2310" w:author="Martin Kazík" w:date="2020-01-23T11:23:00Z">
              <w:r w:rsidR="00722F81">
                <w:rPr>
                  <w:rFonts w:asciiTheme="minorHAnsi" w:hAnsiTheme="minorHAnsi" w:cstheme="minorHAnsi"/>
                </w:rPr>
                <w:t>-</w:t>
              </w:r>
            </w:ins>
            <w:r w:rsidR="00F64B71" w:rsidRPr="00F52EEF">
              <w:rPr>
                <w:rFonts w:asciiTheme="minorHAnsi" w:hAnsiTheme="minorHAnsi" w:cstheme="minorHAnsi"/>
              </w:rPr>
              <w:t xml:space="preserve"> Textař a jeho partneři. AIDA a ADAM. Jak se dělá název, tvorba sloganu.</w:t>
            </w:r>
          </w:p>
          <w:p w14:paraId="5E398F0A" w14:textId="66088F32" w:rsidR="00F64B71" w:rsidRPr="00F52EEF" w:rsidRDefault="00646261" w:rsidP="00935F76">
            <w:pPr>
              <w:tabs>
                <w:tab w:val="left" w:pos="567"/>
              </w:tabs>
              <w:rPr>
                <w:rFonts w:asciiTheme="minorHAnsi" w:hAnsiTheme="minorHAnsi" w:cstheme="minorHAnsi"/>
              </w:rPr>
            </w:pPr>
            <w:del w:id="2311" w:author="Martin Kazík" w:date="2020-01-23T11:23:00Z">
              <w:r w:rsidRPr="00F52EEF">
                <w:rPr>
                  <w:rFonts w:asciiTheme="minorHAnsi" w:hAnsiTheme="minorHAnsi" w:cstheme="minorHAnsi"/>
                </w:rPr>
                <w:delText xml:space="preserve">2. </w:delText>
              </w:r>
              <w:r w:rsidR="00F64B71" w:rsidRPr="00F52EEF">
                <w:rPr>
                  <w:rFonts w:asciiTheme="minorHAnsi" w:hAnsiTheme="minorHAnsi" w:cstheme="minorHAnsi"/>
                </w:rPr>
                <w:delText>týden:</w:delText>
              </w:r>
            </w:del>
            <w:ins w:id="2312" w:author="Martin Kazík" w:date="2020-01-23T11:23:00Z">
              <w:r w:rsidR="00722F81">
                <w:rPr>
                  <w:rFonts w:asciiTheme="minorHAnsi" w:hAnsiTheme="minorHAnsi" w:cstheme="minorHAnsi"/>
                </w:rPr>
                <w:t>-</w:t>
              </w:r>
            </w:ins>
            <w:r w:rsidR="00F64B71" w:rsidRPr="00F52EEF">
              <w:rPr>
                <w:rFonts w:asciiTheme="minorHAnsi" w:hAnsiTheme="minorHAnsi" w:cstheme="minorHAnsi"/>
              </w:rPr>
              <w:t xml:space="preserve"> Význam a tvorba titulků v reklamním textu. Texty reklamy na internetu.</w:t>
            </w:r>
          </w:p>
          <w:p w14:paraId="613165CC" w14:textId="716A5245" w:rsidR="00F64B71" w:rsidRPr="00F52EEF" w:rsidRDefault="00646261" w:rsidP="00935F76">
            <w:pPr>
              <w:tabs>
                <w:tab w:val="left" w:pos="567"/>
              </w:tabs>
              <w:rPr>
                <w:rFonts w:asciiTheme="minorHAnsi" w:hAnsiTheme="minorHAnsi" w:cstheme="minorHAnsi"/>
              </w:rPr>
            </w:pPr>
            <w:del w:id="2313" w:author="Martin Kazík" w:date="2020-01-23T11:23:00Z">
              <w:r w:rsidRPr="00F52EEF">
                <w:rPr>
                  <w:rFonts w:asciiTheme="minorHAnsi" w:hAnsiTheme="minorHAnsi" w:cstheme="minorHAnsi"/>
                </w:rPr>
                <w:delText xml:space="preserve">3. </w:delText>
              </w:r>
              <w:r w:rsidR="00F64B71" w:rsidRPr="00F52EEF">
                <w:rPr>
                  <w:rFonts w:asciiTheme="minorHAnsi" w:hAnsiTheme="minorHAnsi" w:cstheme="minorHAnsi"/>
                </w:rPr>
                <w:delText>týden:</w:delText>
              </w:r>
            </w:del>
            <w:ins w:id="2314" w:author="Martin Kazík" w:date="2020-01-23T11:23:00Z">
              <w:r w:rsidR="00722F81">
                <w:rPr>
                  <w:rFonts w:asciiTheme="minorHAnsi" w:hAnsiTheme="minorHAnsi" w:cstheme="minorHAnsi"/>
                </w:rPr>
                <w:t>-</w:t>
              </w:r>
            </w:ins>
            <w:r w:rsidR="00F64B71" w:rsidRPr="00F52EEF">
              <w:rPr>
                <w:rFonts w:asciiTheme="minorHAnsi" w:hAnsiTheme="minorHAnsi" w:cstheme="minorHAnsi"/>
              </w:rPr>
              <w:t xml:space="preserve"> Text reklamních tiskovin (leták, prospekt, katalog), text inzerátu a televizních a dalších audiovizuálních reklam.</w:t>
            </w:r>
          </w:p>
          <w:p w14:paraId="3F1B23EB" w14:textId="16E30A7E" w:rsidR="00F64B71" w:rsidRPr="00F52EEF" w:rsidRDefault="00646261" w:rsidP="00935F76">
            <w:pPr>
              <w:tabs>
                <w:tab w:val="left" w:pos="567"/>
              </w:tabs>
              <w:rPr>
                <w:rFonts w:asciiTheme="minorHAnsi" w:hAnsiTheme="minorHAnsi" w:cstheme="minorHAnsi"/>
              </w:rPr>
            </w:pPr>
            <w:del w:id="2315" w:author="Martin Kazík" w:date="2020-01-23T11:23:00Z">
              <w:r w:rsidRPr="00F52EEF">
                <w:rPr>
                  <w:rFonts w:asciiTheme="minorHAnsi" w:hAnsiTheme="minorHAnsi" w:cstheme="minorHAnsi"/>
                </w:rPr>
                <w:delText xml:space="preserve">4. </w:delText>
              </w:r>
              <w:r w:rsidR="00F64B71" w:rsidRPr="00F52EEF">
                <w:rPr>
                  <w:rFonts w:asciiTheme="minorHAnsi" w:hAnsiTheme="minorHAnsi" w:cstheme="minorHAnsi"/>
                </w:rPr>
                <w:delText>týden:</w:delText>
              </w:r>
            </w:del>
            <w:ins w:id="2316" w:author="Martin Kazík" w:date="2020-01-23T11:23:00Z">
              <w:r w:rsidR="00722F81">
                <w:rPr>
                  <w:rFonts w:asciiTheme="minorHAnsi" w:hAnsiTheme="minorHAnsi" w:cstheme="minorHAnsi"/>
                </w:rPr>
                <w:t>-</w:t>
              </w:r>
            </w:ins>
            <w:r w:rsidR="00F64B71" w:rsidRPr="00F52EEF">
              <w:rPr>
                <w:rFonts w:asciiTheme="minorHAnsi" w:hAnsiTheme="minorHAnsi" w:cstheme="minorHAnsi"/>
              </w:rPr>
              <w:t xml:space="preserve"> Text rozhlasové reklamy, text venkovní reklamy, text reklamy na místě prodeje.</w:t>
            </w:r>
          </w:p>
          <w:p w14:paraId="0F3DBBED" w14:textId="1F164D21" w:rsidR="00F64B71" w:rsidRPr="00F52EEF" w:rsidRDefault="00646261" w:rsidP="00935F76">
            <w:pPr>
              <w:tabs>
                <w:tab w:val="left" w:pos="567"/>
              </w:tabs>
              <w:rPr>
                <w:rFonts w:asciiTheme="minorHAnsi" w:hAnsiTheme="minorHAnsi" w:cstheme="minorHAnsi"/>
              </w:rPr>
            </w:pPr>
            <w:del w:id="2317" w:author="Martin Kazík" w:date="2020-01-23T11:23:00Z">
              <w:r w:rsidRPr="00F52EEF">
                <w:rPr>
                  <w:rFonts w:asciiTheme="minorHAnsi" w:hAnsiTheme="minorHAnsi" w:cstheme="minorHAnsi"/>
                </w:rPr>
                <w:delText xml:space="preserve">5. </w:delText>
              </w:r>
              <w:r w:rsidR="00F64B71" w:rsidRPr="00F52EEF">
                <w:rPr>
                  <w:rFonts w:asciiTheme="minorHAnsi" w:hAnsiTheme="minorHAnsi" w:cstheme="minorHAnsi"/>
                </w:rPr>
                <w:delText>týden:</w:delText>
              </w:r>
            </w:del>
            <w:ins w:id="2318" w:author="Martin Kazík" w:date="2020-01-23T11:23:00Z">
              <w:r w:rsidR="00722F81">
                <w:rPr>
                  <w:rFonts w:asciiTheme="minorHAnsi" w:hAnsiTheme="minorHAnsi" w:cstheme="minorHAnsi"/>
                </w:rPr>
                <w:t>-</w:t>
              </w:r>
            </w:ins>
            <w:r w:rsidR="00722F81">
              <w:rPr>
                <w:rFonts w:asciiTheme="minorHAnsi" w:hAnsiTheme="minorHAnsi" w:cstheme="minorHAnsi"/>
              </w:rPr>
              <w:t xml:space="preserve"> </w:t>
            </w:r>
            <w:r w:rsidR="00F64B71" w:rsidRPr="00F52EEF">
              <w:rPr>
                <w:rFonts w:asciiTheme="minorHAnsi" w:hAnsiTheme="minorHAnsi" w:cstheme="minorHAnsi"/>
              </w:rPr>
              <w:t>Text prostředků přímé propagace.</w:t>
            </w:r>
          </w:p>
          <w:p w14:paraId="4E5F267F" w14:textId="3599BE29" w:rsidR="00F64B71" w:rsidRPr="00F52EEF" w:rsidRDefault="00646261" w:rsidP="00935F76">
            <w:pPr>
              <w:tabs>
                <w:tab w:val="left" w:pos="567"/>
              </w:tabs>
              <w:rPr>
                <w:rFonts w:asciiTheme="minorHAnsi" w:hAnsiTheme="minorHAnsi" w:cstheme="minorHAnsi"/>
              </w:rPr>
            </w:pPr>
            <w:del w:id="2319" w:author="Martin Kazík" w:date="2020-01-23T11:23:00Z">
              <w:r w:rsidRPr="00F52EEF">
                <w:rPr>
                  <w:rFonts w:asciiTheme="minorHAnsi" w:hAnsiTheme="minorHAnsi" w:cstheme="minorHAnsi"/>
                </w:rPr>
                <w:delText xml:space="preserve">6. </w:delText>
              </w:r>
              <w:r w:rsidR="00F64B71" w:rsidRPr="00F52EEF">
                <w:rPr>
                  <w:rFonts w:asciiTheme="minorHAnsi" w:hAnsiTheme="minorHAnsi" w:cstheme="minorHAnsi"/>
                </w:rPr>
                <w:delText>týden:</w:delText>
              </w:r>
            </w:del>
            <w:ins w:id="2320" w:author="Martin Kazík" w:date="2020-01-23T11:23:00Z">
              <w:r w:rsidR="00722F81">
                <w:rPr>
                  <w:rFonts w:asciiTheme="minorHAnsi" w:hAnsiTheme="minorHAnsi" w:cstheme="minorHAnsi"/>
                </w:rPr>
                <w:t xml:space="preserve">- </w:t>
              </w:r>
            </w:ins>
            <w:r w:rsidR="00F64B71" w:rsidRPr="00F52EEF">
              <w:rPr>
                <w:rFonts w:asciiTheme="minorHAnsi" w:hAnsiTheme="minorHAnsi" w:cstheme="minorHAnsi"/>
              </w:rPr>
              <w:t xml:space="preserve"> Tisková zpráva (press release). PR článek.</w:t>
            </w:r>
          </w:p>
        </w:tc>
      </w:tr>
      <w:tr w:rsidR="00F64B71" w:rsidRPr="00F52EEF" w14:paraId="41C71A57" w14:textId="77777777" w:rsidTr="00B54F09">
        <w:trPr>
          <w:trHeight w:val="265"/>
        </w:trPr>
        <w:tc>
          <w:tcPr>
            <w:tcW w:w="4471" w:type="dxa"/>
            <w:gridSpan w:val="2"/>
            <w:tcBorders>
              <w:top w:val="nil"/>
            </w:tcBorders>
            <w:shd w:val="clear" w:color="auto" w:fill="F7CAAC"/>
          </w:tcPr>
          <w:p w14:paraId="566AF36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6008844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9D75FDF" w14:textId="77777777" w:rsidTr="00B54F09">
        <w:trPr>
          <w:trHeight w:val="3364"/>
        </w:trPr>
        <w:tc>
          <w:tcPr>
            <w:tcW w:w="10673" w:type="dxa"/>
            <w:gridSpan w:val="8"/>
            <w:tcBorders>
              <w:top w:val="nil"/>
            </w:tcBorders>
          </w:tcPr>
          <w:p w14:paraId="0E4A5C31" w14:textId="77777777" w:rsidR="00F64B71" w:rsidRPr="00B54F09" w:rsidRDefault="00F64B71" w:rsidP="00935F76">
            <w:pPr>
              <w:tabs>
                <w:tab w:val="left" w:pos="567"/>
              </w:tabs>
              <w:jc w:val="both"/>
              <w:rPr>
                <w:rFonts w:asciiTheme="minorHAnsi" w:hAnsiTheme="minorHAnsi" w:cstheme="minorHAnsi"/>
                <w:b/>
              </w:rPr>
            </w:pPr>
            <w:r w:rsidRPr="00B54F09">
              <w:rPr>
                <w:rFonts w:asciiTheme="minorHAnsi" w:hAnsiTheme="minorHAnsi" w:cstheme="minorHAnsi"/>
                <w:b/>
              </w:rPr>
              <w:t xml:space="preserve">Povinná literatura: </w:t>
            </w:r>
          </w:p>
          <w:p w14:paraId="4642F18C" w14:textId="77777777" w:rsidR="00BD1E21" w:rsidRDefault="00F64B71" w:rsidP="00935F76">
            <w:pPr>
              <w:tabs>
                <w:tab w:val="left" w:pos="567"/>
              </w:tabs>
              <w:jc w:val="both"/>
              <w:rPr>
                <w:ins w:id="2321" w:author="FMK" w:date="2020-02-02T13:52:00Z"/>
                <w:rFonts w:asciiTheme="minorHAnsi" w:hAnsiTheme="minorHAnsi"/>
                <w:color w:val="FF0000"/>
              </w:rPr>
            </w:pPr>
            <w:del w:id="2322" w:author="FMK" w:date="2020-02-02T13:52:00Z">
              <w:r w:rsidRPr="00046526" w:rsidDel="00BD1E21">
                <w:rPr>
                  <w:rFonts w:asciiTheme="minorHAnsi" w:hAnsiTheme="minorHAnsi"/>
                  <w:color w:val="FF0000"/>
                  <w:rPrChange w:id="2323" w:author="Martin Kazík" w:date="2020-01-23T11:23:00Z">
                    <w:rPr>
                      <w:rFonts w:asciiTheme="minorHAnsi" w:hAnsiTheme="minorHAnsi"/>
                    </w:rPr>
                  </w:rPrChange>
                </w:rPr>
                <w:delText xml:space="preserve">KŘÍŽEK, Zdeněk. 2003. </w:delText>
              </w:r>
              <w:r w:rsidRPr="00046526" w:rsidDel="00BD1E21">
                <w:rPr>
                  <w:rFonts w:asciiTheme="minorHAnsi" w:hAnsiTheme="minorHAnsi"/>
                  <w:i/>
                  <w:color w:val="FF0000"/>
                  <w:rPrChange w:id="2324" w:author="Martin Kazík" w:date="2020-01-23T11:23:00Z">
                    <w:rPr>
                      <w:rFonts w:asciiTheme="minorHAnsi" w:hAnsiTheme="minorHAnsi"/>
                      <w:i/>
                    </w:rPr>
                  </w:rPrChange>
                </w:rPr>
                <w:delText>Jak psát reklamní text.</w:delText>
              </w:r>
              <w:r w:rsidRPr="00046526" w:rsidDel="00BD1E21">
                <w:rPr>
                  <w:rFonts w:asciiTheme="minorHAnsi" w:hAnsiTheme="minorHAnsi"/>
                  <w:color w:val="FF0000"/>
                  <w:rPrChange w:id="2325" w:author="Martin Kazík" w:date="2020-01-23T11:23:00Z">
                    <w:rPr>
                      <w:rFonts w:asciiTheme="minorHAnsi" w:hAnsiTheme="minorHAnsi"/>
                    </w:rPr>
                  </w:rPrChange>
                </w:rPr>
                <w:delText xml:space="preserve"> 2., výrazně rozš. a přeprac. vyd. Praha: Grada. ISBN 8024705567.</w:delText>
              </w:r>
            </w:del>
          </w:p>
          <w:p w14:paraId="4EFBA5E4" w14:textId="5C9E76DD" w:rsidR="00BD1E21" w:rsidRDefault="00BD1E21" w:rsidP="00935F76">
            <w:pPr>
              <w:tabs>
                <w:tab w:val="left" w:pos="567"/>
              </w:tabs>
              <w:jc w:val="both"/>
              <w:rPr>
                <w:ins w:id="2326" w:author="FMK" w:date="2020-02-02T13:51:00Z"/>
                <w:rFonts w:asciiTheme="minorHAnsi" w:hAnsiTheme="minorHAnsi"/>
                <w:color w:val="FF0000"/>
              </w:rPr>
            </w:pPr>
            <w:ins w:id="2327" w:author="FMK" w:date="2020-02-02T13:51:00Z">
              <w:r w:rsidRPr="00BD1E21">
                <w:rPr>
                  <w:rFonts w:asciiTheme="minorHAnsi" w:hAnsiTheme="minorHAnsi"/>
                  <w:color w:val="FF0000"/>
                </w:rPr>
                <w:t xml:space="preserve">SÁLOVÁ, Anna, Zuzana VESELÁ, Jana ŠUPOLÍKOVÁ, Lucie JEBAVÁ a Jiří VIKTORA. </w:t>
              </w:r>
            </w:ins>
            <w:ins w:id="2328" w:author="FMK" w:date="2020-02-02T13:52:00Z">
              <w:r>
                <w:rPr>
                  <w:rFonts w:asciiTheme="minorHAnsi" w:hAnsiTheme="minorHAnsi"/>
                  <w:color w:val="FF0000"/>
                </w:rPr>
                <w:t xml:space="preserve">2015. </w:t>
              </w:r>
            </w:ins>
            <w:ins w:id="2329" w:author="FMK" w:date="2020-02-02T13:51:00Z">
              <w:r w:rsidRPr="00BD1E21">
                <w:rPr>
                  <w:rFonts w:asciiTheme="minorHAnsi" w:hAnsiTheme="minorHAnsi"/>
                  <w:i/>
                  <w:color w:val="FF0000"/>
                  <w:rPrChange w:id="2330" w:author="FMK" w:date="2020-02-02T13:52:00Z">
                    <w:rPr>
                      <w:rFonts w:asciiTheme="minorHAnsi" w:hAnsiTheme="minorHAnsi"/>
                      <w:color w:val="FF0000"/>
                    </w:rPr>
                  </w:rPrChange>
                </w:rPr>
                <w:t>Copywriting: pište texty, které prodávají</w:t>
              </w:r>
              <w:r w:rsidRPr="00BD1E21">
                <w:rPr>
                  <w:rFonts w:asciiTheme="minorHAnsi" w:hAnsiTheme="minorHAnsi"/>
                  <w:color w:val="FF0000"/>
                </w:rPr>
                <w:t>. B</w:t>
              </w:r>
              <w:r>
                <w:rPr>
                  <w:rFonts w:asciiTheme="minorHAnsi" w:hAnsiTheme="minorHAnsi"/>
                  <w:color w:val="FF0000"/>
                </w:rPr>
                <w:t>rno: Computer Press</w:t>
              </w:r>
              <w:r w:rsidRPr="00BD1E21">
                <w:rPr>
                  <w:rFonts w:asciiTheme="minorHAnsi" w:hAnsiTheme="minorHAnsi"/>
                  <w:color w:val="FF0000"/>
                </w:rPr>
                <w:t>. ISBN 9788025145890.</w:t>
              </w:r>
            </w:ins>
          </w:p>
          <w:p w14:paraId="55BF7C72" w14:textId="77929F71" w:rsidR="00F64B71" w:rsidRPr="00046526" w:rsidRDefault="00F64B71" w:rsidP="00935F76">
            <w:pPr>
              <w:tabs>
                <w:tab w:val="left" w:pos="567"/>
              </w:tabs>
              <w:jc w:val="both"/>
              <w:rPr>
                <w:rFonts w:asciiTheme="minorHAnsi" w:hAnsiTheme="minorHAnsi"/>
                <w:color w:val="FF0000"/>
                <w:rPrChange w:id="2331" w:author="Martin Kazík" w:date="2020-01-23T11:23:00Z">
                  <w:rPr>
                    <w:rFonts w:asciiTheme="minorHAnsi" w:hAnsiTheme="minorHAnsi"/>
                  </w:rPr>
                </w:rPrChange>
              </w:rPr>
            </w:pPr>
            <w:r w:rsidRPr="00046526">
              <w:rPr>
                <w:rFonts w:asciiTheme="minorHAnsi" w:hAnsiTheme="minorHAnsi"/>
                <w:color w:val="FF0000"/>
                <w:rPrChange w:id="2332" w:author="Martin Kazík" w:date="2020-01-23T11:23:00Z">
                  <w:rPr>
                    <w:rFonts w:asciiTheme="minorHAnsi" w:hAnsiTheme="minorHAnsi"/>
                  </w:rPr>
                </w:rPrChange>
              </w:rPr>
              <w:t xml:space="preserve"> </w:t>
            </w:r>
          </w:p>
          <w:p w14:paraId="58E0E2A2" w14:textId="77777777" w:rsidR="00BD1E21" w:rsidRDefault="00F64B71" w:rsidP="00935F76">
            <w:pPr>
              <w:tabs>
                <w:tab w:val="left" w:pos="567"/>
              </w:tabs>
              <w:jc w:val="both"/>
              <w:rPr>
                <w:ins w:id="2333" w:author="FMK" w:date="2020-02-02T13:52:00Z"/>
                <w:rFonts w:asciiTheme="minorHAnsi" w:hAnsiTheme="minorHAnsi"/>
                <w:color w:val="FF0000"/>
              </w:rPr>
            </w:pPr>
            <w:del w:id="2334" w:author="FMK" w:date="2020-02-02T13:52:00Z">
              <w:r w:rsidRPr="00046526" w:rsidDel="00BD1E21">
                <w:rPr>
                  <w:rFonts w:asciiTheme="minorHAnsi" w:hAnsiTheme="minorHAnsi"/>
                  <w:color w:val="FF0000"/>
                  <w:rPrChange w:id="2335" w:author="Martin Kazík" w:date="2020-01-23T11:23:00Z">
                    <w:rPr>
                      <w:rFonts w:asciiTheme="minorHAnsi" w:hAnsiTheme="minorHAnsi"/>
                    </w:rPr>
                  </w:rPrChange>
                </w:rPr>
                <w:delText xml:space="preserve">VYSEKALOVÁ, Jitka. 2007. </w:delText>
              </w:r>
              <w:r w:rsidRPr="00046526" w:rsidDel="00BD1E21">
                <w:rPr>
                  <w:rFonts w:asciiTheme="minorHAnsi" w:hAnsiTheme="minorHAnsi"/>
                  <w:i/>
                  <w:color w:val="FF0000"/>
                  <w:rPrChange w:id="2336" w:author="Martin Kazík" w:date="2020-01-23T11:23:00Z">
                    <w:rPr>
                      <w:rFonts w:asciiTheme="minorHAnsi" w:hAnsiTheme="minorHAnsi"/>
                      <w:i/>
                    </w:rPr>
                  </w:rPrChange>
                </w:rPr>
                <w:delText>Psychologie reklamy: nové trendy a poznatky</w:delText>
              </w:r>
              <w:r w:rsidRPr="00046526" w:rsidDel="00BD1E21">
                <w:rPr>
                  <w:rFonts w:asciiTheme="minorHAnsi" w:hAnsiTheme="minorHAnsi"/>
                  <w:color w:val="FF0000"/>
                  <w:rPrChange w:id="2337" w:author="Martin Kazík" w:date="2020-01-23T11:23:00Z">
                    <w:rPr>
                      <w:rFonts w:asciiTheme="minorHAnsi" w:hAnsiTheme="minorHAnsi"/>
                    </w:rPr>
                  </w:rPrChange>
                </w:rPr>
                <w:delText xml:space="preserve">. 3., rozš. a aktualiz. vyd. Praha: Grada. ISBN 978-80-247-2196-5. </w:delText>
              </w:r>
            </w:del>
          </w:p>
          <w:p w14:paraId="572B0AEB" w14:textId="60668A9F" w:rsidR="00634377" w:rsidRDefault="00634377" w:rsidP="00935F76">
            <w:pPr>
              <w:tabs>
                <w:tab w:val="left" w:pos="567"/>
              </w:tabs>
              <w:jc w:val="both"/>
              <w:rPr>
                <w:ins w:id="2338" w:author="FMK" w:date="2020-02-02T13:30:00Z"/>
                <w:rFonts w:asciiTheme="minorHAnsi" w:hAnsiTheme="minorHAnsi"/>
                <w:color w:val="FF0000"/>
              </w:rPr>
            </w:pPr>
            <w:ins w:id="2339" w:author="FMK" w:date="2020-02-02T13:30:00Z">
              <w:r w:rsidRPr="00C84AF6">
                <w:rPr>
                  <w:rFonts w:asciiTheme="minorHAnsi" w:hAnsiTheme="minorHAnsi"/>
                  <w:color w:val="FF0000"/>
                </w:rPr>
                <w:t>VYSEKALOVÁ, Jitka.</w:t>
              </w:r>
              <w:r>
                <w:rPr>
                  <w:rFonts w:asciiTheme="minorHAnsi" w:hAnsiTheme="minorHAnsi"/>
                  <w:color w:val="FF0000"/>
                </w:rPr>
                <w:t xml:space="preserve"> 2014.</w:t>
              </w:r>
              <w:r w:rsidRPr="00C84AF6">
                <w:rPr>
                  <w:rFonts w:asciiTheme="minorHAnsi" w:hAnsiTheme="minorHAnsi"/>
                  <w:color w:val="FF0000"/>
                </w:rPr>
                <w:t xml:space="preserve"> </w:t>
              </w:r>
              <w:r w:rsidRPr="00D835FA">
                <w:rPr>
                  <w:rFonts w:asciiTheme="minorHAnsi" w:hAnsiTheme="minorHAnsi"/>
                  <w:i/>
                  <w:color w:val="FF0000"/>
                </w:rPr>
                <w:t>Emoce v marketingu: jak oslovit srdce zákazníka.</w:t>
              </w:r>
              <w:r w:rsidRPr="00C84AF6">
                <w:rPr>
                  <w:rFonts w:asciiTheme="minorHAnsi" w:hAnsiTheme="minorHAnsi"/>
                  <w:color w:val="FF0000"/>
                </w:rPr>
                <w:t xml:space="preserve"> Praha: Grada, 2014, 289 s. Expert. ISBN 9788024748436</w:t>
              </w:r>
            </w:ins>
          </w:p>
          <w:p w14:paraId="462FF83E" w14:textId="77777777" w:rsidR="00634377" w:rsidRPr="00046526" w:rsidRDefault="00634377" w:rsidP="00935F76">
            <w:pPr>
              <w:tabs>
                <w:tab w:val="left" w:pos="567"/>
              </w:tabs>
              <w:jc w:val="both"/>
              <w:rPr>
                <w:rFonts w:asciiTheme="minorHAnsi" w:hAnsiTheme="minorHAnsi"/>
                <w:color w:val="FF0000"/>
                <w:rPrChange w:id="2340" w:author="Martin Kazík" w:date="2020-01-23T11:23:00Z">
                  <w:rPr>
                    <w:rFonts w:asciiTheme="minorHAnsi" w:hAnsiTheme="minorHAnsi"/>
                  </w:rPr>
                </w:rPrChange>
              </w:rPr>
            </w:pPr>
          </w:p>
          <w:p w14:paraId="1E2C2914" w14:textId="74D2ECB2" w:rsidR="00F64B71" w:rsidRPr="00046526" w:rsidDel="00C81A6E" w:rsidRDefault="00F64B71" w:rsidP="00935F76">
            <w:pPr>
              <w:tabs>
                <w:tab w:val="left" w:pos="567"/>
              </w:tabs>
              <w:jc w:val="both"/>
              <w:rPr>
                <w:del w:id="2341" w:author="FMK" w:date="2020-02-02T14:01:00Z"/>
                <w:rFonts w:asciiTheme="minorHAnsi" w:hAnsiTheme="minorHAnsi"/>
                <w:color w:val="FF0000"/>
                <w:rPrChange w:id="2342" w:author="Martin Kazík" w:date="2020-01-23T11:23:00Z">
                  <w:rPr>
                    <w:del w:id="2343" w:author="FMK" w:date="2020-02-02T14:01:00Z"/>
                    <w:rFonts w:asciiTheme="minorHAnsi" w:hAnsiTheme="minorHAnsi"/>
                  </w:rPr>
                </w:rPrChange>
              </w:rPr>
            </w:pPr>
            <w:del w:id="2344" w:author="FMK" w:date="2020-02-02T14:01:00Z">
              <w:r w:rsidRPr="00046526" w:rsidDel="00C81A6E">
                <w:rPr>
                  <w:rFonts w:asciiTheme="minorHAnsi" w:hAnsiTheme="minorHAnsi"/>
                  <w:color w:val="FF0000"/>
                  <w:rPrChange w:id="2345" w:author="Martin Kazík" w:date="2020-01-23T11:23:00Z">
                    <w:rPr>
                      <w:rFonts w:asciiTheme="minorHAnsi" w:hAnsiTheme="minorHAnsi"/>
                    </w:rPr>
                  </w:rPrChange>
                </w:rPr>
                <w:delText xml:space="preserve">TOSCANI, Oliviero. 1996. </w:delText>
              </w:r>
              <w:r w:rsidRPr="00046526" w:rsidDel="00C81A6E">
                <w:rPr>
                  <w:rFonts w:asciiTheme="minorHAnsi" w:hAnsiTheme="minorHAnsi"/>
                  <w:i/>
                  <w:color w:val="FF0000"/>
                  <w:rPrChange w:id="2346" w:author="Martin Kazík" w:date="2020-01-23T11:23:00Z">
                    <w:rPr>
                      <w:rFonts w:asciiTheme="minorHAnsi" w:hAnsiTheme="minorHAnsi"/>
                      <w:i/>
                    </w:rPr>
                  </w:rPrChange>
                </w:rPr>
                <w:delText>Reklama je navoněná zdechlina.</w:delText>
              </w:r>
              <w:r w:rsidRPr="00046526" w:rsidDel="00C81A6E">
                <w:rPr>
                  <w:rFonts w:asciiTheme="minorHAnsi" w:hAnsiTheme="minorHAnsi"/>
                  <w:color w:val="FF0000"/>
                  <w:rPrChange w:id="2347" w:author="Martin Kazík" w:date="2020-01-23T11:23:00Z">
                    <w:rPr>
                      <w:rFonts w:asciiTheme="minorHAnsi" w:hAnsiTheme="minorHAnsi"/>
                    </w:rPr>
                  </w:rPrChange>
                </w:rPr>
                <w:delText xml:space="preserve"> Praha: Slovart, 1996. ISBN 8085871823. </w:delText>
              </w:r>
            </w:del>
          </w:p>
          <w:p w14:paraId="4524E355" w14:textId="77777777" w:rsidR="003B798A" w:rsidRDefault="00F64B71" w:rsidP="00935F76">
            <w:pPr>
              <w:tabs>
                <w:tab w:val="left" w:pos="567"/>
              </w:tabs>
              <w:jc w:val="both"/>
              <w:rPr>
                <w:ins w:id="2348" w:author="FMK" w:date="2020-02-02T13:56:00Z"/>
                <w:rFonts w:asciiTheme="minorHAnsi" w:hAnsiTheme="minorHAnsi" w:cstheme="minorHAnsi"/>
              </w:rPr>
            </w:pPr>
            <w:del w:id="2349" w:author="FMK" w:date="2020-02-02T13:56:00Z">
              <w:r w:rsidRPr="00046526" w:rsidDel="003B798A">
                <w:rPr>
                  <w:rFonts w:asciiTheme="minorHAnsi" w:hAnsiTheme="minorHAnsi"/>
                  <w:color w:val="FF0000"/>
                  <w:rPrChange w:id="2350" w:author="Martin Kazík" w:date="2020-01-23T11:23:00Z">
                    <w:rPr>
                      <w:rFonts w:asciiTheme="minorHAnsi" w:hAnsiTheme="minorHAnsi"/>
                    </w:rPr>
                  </w:rPrChange>
                </w:rPr>
                <w:delText xml:space="preserve">ČMEJRKOVÁ, Světla. 2000. </w:delText>
              </w:r>
              <w:r w:rsidRPr="00046526" w:rsidDel="003B798A">
                <w:rPr>
                  <w:rFonts w:asciiTheme="minorHAnsi" w:hAnsiTheme="minorHAnsi"/>
                  <w:i/>
                  <w:color w:val="FF0000"/>
                  <w:rPrChange w:id="2351" w:author="Martin Kazík" w:date="2020-01-23T11:23:00Z">
                    <w:rPr>
                      <w:rFonts w:asciiTheme="minorHAnsi" w:hAnsiTheme="minorHAnsi"/>
                      <w:i/>
                    </w:rPr>
                  </w:rPrChange>
                </w:rPr>
                <w:delText>Reklama v češtině, čeština v reklamě</w:delText>
              </w:r>
              <w:r w:rsidRPr="00046526" w:rsidDel="003B798A">
                <w:rPr>
                  <w:rFonts w:asciiTheme="minorHAnsi" w:hAnsiTheme="minorHAnsi"/>
                  <w:color w:val="FF0000"/>
                  <w:rPrChange w:id="2352" w:author="Martin Kazík" w:date="2020-01-23T11:23:00Z">
                    <w:rPr>
                      <w:rFonts w:asciiTheme="minorHAnsi" w:hAnsiTheme="minorHAnsi"/>
                    </w:rPr>
                  </w:rPrChange>
                </w:rPr>
                <w:delText>. Praha: Leda. ISBN 8085927756</w:delText>
              </w:r>
              <w:r w:rsidRPr="00F52EEF" w:rsidDel="003B798A">
                <w:rPr>
                  <w:rFonts w:asciiTheme="minorHAnsi" w:hAnsiTheme="minorHAnsi" w:cstheme="minorHAnsi"/>
                </w:rPr>
                <w:delText xml:space="preserve">. </w:delText>
              </w:r>
            </w:del>
          </w:p>
          <w:p w14:paraId="581B6516" w14:textId="583ACF70" w:rsidR="00BD1E21" w:rsidRDefault="003B798A" w:rsidP="00935F76">
            <w:pPr>
              <w:tabs>
                <w:tab w:val="left" w:pos="567"/>
              </w:tabs>
              <w:jc w:val="both"/>
              <w:rPr>
                <w:ins w:id="2353" w:author="FMK" w:date="2020-02-02T13:55:00Z"/>
                <w:rFonts w:asciiTheme="minorHAnsi" w:hAnsiTheme="minorHAnsi" w:cstheme="minorHAnsi"/>
              </w:rPr>
            </w:pPr>
            <w:ins w:id="2354" w:author="FMK" w:date="2020-02-02T13:56:00Z">
              <w:r w:rsidRPr="003B798A">
                <w:rPr>
                  <w:rFonts w:asciiTheme="minorHAnsi" w:hAnsiTheme="minorHAnsi" w:cstheme="minorHAnsi"/>
                </w:rPr>
                <w:t>ČMEJRKOVÁ, Světla.</w:t>
              </w:r>
              <w:r>
                <w:rPr>
                  <w:rFonts w:asciiTheme="minorHAnsi" w:hAnsiTheme="minorHAnsi" w:cstheme="minorHAnsi"/>
                </w:rPr>
                <w:t xml:space="preserve"> 2013.</w:t>
              </w:r>
              <w:r w:rsidRPr="003B798A">
                <w:rPr>
                  <w:rFonts w:asciiTheme="minorHAnsi" w:hAnsiTheme="minorHAnsi" w:cstheme="minorHAnsi"/>
                </w:rPr>
                <w:t xml:space="preserve"> </w:t>
              </w:r>
              <w:r w:rsidRPr="003B798A">
                <w:rPr>
                  <w:rFonts w:asciiTheme="minorHAnsi" w:hAnsiTheme="minorHAnsi" w:cstheme="minorHAnsi"/>
                  <w:i/>
                  <w:rPrChange w:id="2355" w:author="FMK" w:date="2020-02-02T13:56:00Z">
                    <w:rPr>
                      <w:rFonts w:asciiTheme="minorHAnsi" w:hAnsiTheme="minorHAnsi" w:cstheme="minorHAnsi"/>
                    </w:rPr>
                  </w:rPrChange>
                </w:rPr>
                <w:t>Styl mediálních dialogů.</w:t>
              </w:r>
              <w:r w:rsidR="001460DD">
                <w:rPr>
                  <w:rFonts w:asciiTheme="minorHAnsi" w:hAnsiTheme="minorHAnsi" w:cstheme="minorHAnsi"/>
                </w:rPr>
                <w:t xml:space="preserve"> Praha: Academia</w:t>
              </w:r>
              <w:r w:rsidRPr="003B798A">
                <w:rPr>
                  <w:rFonts w:asciiTheme="minorHAnsi" w:hAnsiTheme="minorHAnsi" w:cstheme="minorHAnsi"/>
                </w:rPr>
                <w:t>. ISBN 9788020022677.</w:t>
              </w:r>
            </w:ins>
          </w:p>
          <w:p w14:paraId="565346B3" w14:textId="77777777" w:rsidR="003B798A" w:rsidRDefault="003B798A" w:rsidP="00935F76">
            <w:pPr>
              <w:tabs>
                <w:tab w:val="left" w:pos="567"/>
              </w:tabs>
              <w:jc w:val="both"/>
              <w:rPr>
                <w:ins w:id="2356" w:author="FMK" w:date="2020-02-02T13:53:00Z"/>
                <w:rFonts w:asciiTheme="minorHAnsi" w:hAnsiTheme="minorHAnsi" w:cstheme="minorHAnsi"/>
              </w:rPr>
            </w:pPr>
          </w:p>
          <w:p w14:paraId="1F30A5FB" w14:textId="49A948D6" w:rsidR="00F64B71" w:rsidRDefault="00BD1E21" w:rsidP="00935F76">
            <w:pPr>
              <w:tabs>
                <w:tab w:val="left" w:pos="567"/>
              </w:tabs>
              <w:jc w:val="both"/>
              <w:rPr>
                <w:ins w:id="2357" w:author="FMK" w:date="2020-02-02T13:53:00Z"/>
                <w:rFonts w:asciiTheme="minorHAnsi" w:hAnsiTheme="minorHAnsi" w:cstheme="minorHAnsi"/>
              </w:rPr>
            </w:pPr>
            <w:ins w:id="2358" w:author="FMK" w:date="2020-02-02T13:53:00Z">
              <w:r w:rsidRPr="00BD1E21">
                <w:rPr>
                  <w:rFonts w:asciiTheme="minorHAnsi" w:hAnsiTheme="minorHAnsi" w:cstheme="minorHAnsi"/>
                </w:rPr>
                <w:t xml:space="preserve">ŠENKAPOUN, Pavel. </w:t>
              </w:r>
              <w:r>
                <w:rPr>
                  <w:rFonts w:asciiTheme="minorHAnsi" w:hAnsiTheme="minorHAnsi" w:cstheme="minorHAnsi"/>
                </w:rPr>
                <w:t xml:space="preserve">2015. </w:t>
              </w:r>
              <w:r w:rsidRPr="00BD1E21">
                <w:rPr>
                  <w:rFonts w:asciiTheme="minorHAnsi" w:hAnsiTheme="minorHAnsi" w:cstheme="minorHAnsi"/>
                  <w:i/>
                  <w:rPrChange w:id="2359" w:author="FMK" w:date="2020-02-02T13:53:00Z">
                    <w:rPr>
                      <w:rFonts w:asciiTheme="minorHAnsi" w:hAnsiTheme="minorHAnsi" w:cstheme="minorHAnsi"/>
                    </w:rPr>
                  </w:rPrChange>
                </w:rPr>
                <w:t xml:space="preserve">Webcopywriting pro samouky: průvodce moderního marketéra a podnikatele po webovém obsahu. </w:t>
              </w:r>
              <w:r>
                <w:rPr>
                  <w:rFonts w:asciiTheme="minorHAnsi" w:hAnsiTheme="minorHAnsi" w:cstheme="minorHAnsi"/>
                </w:rPr>
                <w:t>Brno: Zoner Press</w:t>
              </w:r>
              <w:r w:rsidRPr="00BD1E21">
                <w:rPr>
                  <w:rFonts w:asciiTheme="minorHAnsi" w:hAnsiTheme="minorHAnsi" w:cstheme="minorHAnsi"/>
                </w:rPr>
                <w:t>. Encyklopedie Zoner Press. ISBN 9788074131769.</w:t>
              </w:r>
            </w:ins>
          </w:p>
          <w:p w14:paraId="50C89393" w14:textId="77777777" w:rsidR="00BD1E21" w:rsidRPr="00F52EEF" w:rsidRDefault="00BD1E21" w:rsidP="00935F76">
            <w:pPr>
              <w:tabs>
                <w:tab w:val="left" w:pos="567"/>
              </w:tabs>
              <w:jc w:val="both"/>
              <w:rPr>
                <w:rFonts w:asciiTheme="minorHAnsi" w:hAnsiTheme="minorHAnsi" w:cstheme="minorHAnsi"/>
              </w:rPr>
            </w:pPr>
          </w:p>
          <w:p w14:paraId="285C4D20" w14:textId="77777777" w:rsidR="00F64B71" w:rsidRPr="00F52EEF" w:rsidRDefault="00F64B71" w:rsidP="00935F76">
            <w:pPr>
              <w:tabs>
                <w:tab w:val="left" w:pos="567"/>
              </w:tabs>
              <w:jc w:val="both"/>
              <w:rPr>
                <w:rFonts w:asciiTheme="minorHAnsi" w:hAnsiTheme="minorHAnsi" w:cstheme="minorHAnsi"/>
              </w:rPr>
            </w:pPr>
          </w:p>
          <w:p w14:paraId="78078E47" w14:textId="77777777" w:rsidR="00F64B71" w:rsidRPr="00B54F09" w:rsidRDefault="00F64B71" w:rsidP="00935F76">
            <w:pPr>
              <w:tabs>
                <w:tab w:val="left" w:pos="567"/>
              </w:tabs>
              <w:jc w:val="both"/>
              <w:rPr>
                <w:rFonts w:asciiTheme="minorHAnsi" w:hAnsiTheme="minorHAnsi" w:cstheme="minorHAnsi"/>
                <w:b/>
              </w:rPr>
            </w:pPr>
            <w:r w:rsidRPr="00B54F09">
              <w:rPr>
                <w:rFonts w:asciiTheme="minorHAnsi" w:hAnsiTheme="minorHAnsi" w:cstheme="minorHAnsi"/>
                <w:b/>
              </w:rPr>
              <w:t xml:space="preserve">Doporučená literatura: </w:t>
            </w:r>
          </w:p>
          <w:p w14:paraId="6C2DA983" w14:textId="77777777" w:rsidR="001460DD" w:rsidRDefault="00F64B71" w:rsidP="00935F76">
            <w:pPr>
              <w:tabs>
                <w:tab w:val="left" w:pos="567"/>
              </w:tabs>
              <w:jc w:val="both"/>
              <w:rPr>
                <w:ins w:id="2360" w:author="FMK" w:date="2020-02-02T14:00:00Z"/>
                <w:rFonts w:asciiTheme="minorHAnsi" w:hAnsiTheme="minorHAnsi"/>
                <w:color w:val="FF0000"/>
              </w:rPr>
            </w:pPr>
            <w:del w:id="2361" w:author="FMK" w:date="2020-02-02T14:00:00Z">
              <w:r w:rsidRPr="00046526" w:rsidDel="001460DD">
                <w:rPr>
                  <w:rFonts w:asciiTheme="minorHAnsi" w:hAnsiTheme="minorHAnsi"/>
                  <w:color w:val="FF0000"/>
                  <w:rPrChange w:id="2362" w:author="Martin Kazík" w:date="2020-01-23T11:23:00Z">
                    <w:rPr>
                      <w:rFonts w:asciiTheme="minorHAnsi" w:hAnsiTheme="minorHAnsi"/>
                    </w:rPr>
                  </w:rPrChange>
                </w:rPr>
                <w:delText xml:space="preserve">SCHULTZ, Don E. 1995. </w:delText>
              </w:r>
              <w:r w:rsidRPr="00046526" w:rsidDel="001460DD">
                <w:rPr>
                  <w:rFonts w:asciiTheme="minorHAnsi" w:hAnsiTheme="minorHAnsi"/>
                  <w:i/>
                  <w:color w:val="FF0000"/>
                  <w:rPrChange w:id="2363" w:author="Martin Kazík" w:date="2020-01-23T11:23:00Z">
                    <w:rPr>
                      <w:rFonts w:asciiTheme="minorHAnsi" w:hAnsiTheme="minorHAnsi"/>
                      <w:i/>
                    </w:rPr>
                  </w:rPrChange>
                </w:rPr>
                <w:delText>Moderní reklama: umění zaujmout.</w:delText>
              </w:r>
              <w:r w:rsidRPr="00046526" w:rsidDel="001460DD">
                <w:rPr>
                  <w:rFonts w:asciiTheme="minorHAnsi" w:hAnsiTheme="minorHAnsi"/>
                  <w:color w:val="FF0000"/>
                  <w:rPrChange w:id="2364" w:author="Martin Kazík" w:date="2020-01-23T11:23:00Z">
                    <w:rPr>
                      <w:rFonts w:asciiTheme="minorHAnsi" w:hAnsiTheme="minorHAnsi"/>
                    </w:rPr>
                  </w:rPrChange>
                </w:rPr>
                <w:delText xml:space="preserve"> Praha: Grada. ISBN 8071690627</w:delText>
              </w:r>
            </w:del>
            <w:r w:rsidRPr="00046526">
              <w:rPr>
                <w:rFonts w:asciiTheme="minorHAnsi" w:hAnsiTheme="minorHAnsi"/>
                <w:color w:val="FF0000"/>
                <w:rPrChange w:id="2365" w:author="Martin Kazík" w:date="2020-01-23T11:23:00Z">
                  <w:rPr>
                    <w:rFonts w:asciiTheme="minorHAnsi" w:hAnsiTheme="minorHAnsi"/>
                  </w:rPr>
                </w:rPrChange>
              </w:rPr>
              <w:t xml:space="preserve">.  </w:t>
            </w:r>
          </w:p>
          <w:p w14:paraId="54EA28D6" w14:textId="02E151D6" w:rsidR="00F64B71" w:rsidRDefault="001460DD" w:rsidP="00935F76">
            <w:pPr>
              <w:tabs>
                <w:tab w:val="left" w:pos="567"/>
              </w:tabs>
              <w:jc w:val="both"/>
              <w:rPr>
                <w:ins w:id="2366" w:author="FMK" w:date="2020-02-02T14:00:00Z"/>
                <w:rFonts w:asciiTheme="minorHAnsi" w:hAnsiTheme="minorHAnsi"/>
                <w:color w:val="FF0000"/>
              </w:rPr>
            </w:pPr>
            <w:ins w:id="2367" w:author="FMK" w:date="2020-02-02T14:00:00Z">
              <w:r w:rsidRPr="001460DD">
                <w:rPr>
                  <w:rFonts w:asciiTheme="minorHAnsi" w:hAnsiTheme="minorHAnsi"/>
                  <w:color w:val="FF0000"/>
                </w:rPr>
                <w:t>ALTSTIEL, Tom a Jean GROW.</w:t>
              </w:r>
              <w:r>
                <w:rPr>
                  <w:rFonts w:asciiTheme="minorHAnsi" w:hAnsiTheme="minorHAnsi"/>
                  <w:color w:val="FF0000"/>
                </w:rPr>
                <w:t xml:space="preserve"> 2013.</w:t>
              </w:r>
              <w:r w:rsidRPr="001460DD">
                <w:rPr>
                  <w:rFonts w:asciiTheme="minorHAnsi" w:hAnsiTheme="minorHAnsi"/>
                  <w:color w:val="FF0000"/>
                </w:rPr>
                <w:t xml:space="preserve"> </w:t>
              </w:r>
              <w:r w:rsidRPr="001460DD">
                <w:rPr>
                  <w:rFonts w:asciiTheme="minorHAnsi" w:hAnsiTheme="minorHAnsi"/>
                  <w:i/>
                  <w:color w:val="FF0000"/>
                  <w:rPrChange w:id="2368" w:author="FMK" w:date="2020-02-02T14:00:00Z">
                    <w:rPr>
                      <w:rFonts w:asciiTheme="minorHAnsi" w:hAnsiTheme="minorHAnsi"/>
                      <w:color w:val="FF0000"/>
                    </w:rPr>
                  </w:rPrChange>
                </w:rPr>
                <w:t>Advertising creative: strategy, copy, design.</w:t>
              </w:r>
              <w:r w:rsidRPr="001460DD">
                <w:rPr>
                  <w:rFonts w:asciiTheme="minorHAnsi" w:hAnsiTheme="minorHAnsi"/>
                  <w:color w:val="FF0000"/>
                </w:rPr>
                <w:t xml:space="preserve"> 3rd ed. Los A</w:t>
              </w:r>
              <w:r w:rsidR="00C81A6E">
                <w:rPr>
                  <w:rFonts w:asciiTheme="minorHAnsi" w:hAnsiTheme="minorHAnsi"/>
                  <w:color w:val="FF0000"/>
                </w:rPr>
                <w:t>ngeles: SAGE</w:t>
              </w:r>
              <w:r w:rsidRPr="001460DD">
                <w:rPr>
                  <w:rFonts w:asciiTheme="minorHAnsi" w:hAnsiTheme="minorHAnsi"/>
                  <w:color w:val="FF0000"/>
                </w:rPr>
                <w:t>. ISBN 9781452203638.</w:t>
              </w:r>
            </w:ins>
          </w:p>
          <w:p w14:paraId="19F7F3A0" w14:textId="77777777" w:rsidR="001460DD" w:rsidRPr="00046526" w:rsidRDefault="001460DD" w:rsidP="00935F76">
            <w:pPr>
              <w:tabs>
                <w:tab w:val="left" w:pos="567"/>
              </w:tabs>
              <w:jc w:val="both"/>
              <w:rPr>
                <w:rFonts w:asciiTheme="minorHAnsi" w:hAnsiTheme="minorHAnsi"/>
                <w:color w:val="FF0000"/>
                <w:rPrChange w:id="2369" w:author="Martin Kazík" w:date="2020-01-23T11:23:00Z">
                  <w:rPr>
                    <w:rFonts w:asciiTheme="minorHAnsi" w:hAnsiTheme="minorHAnsi"/>
                  </w:rPr>
                </w:rPrChange>
              </w:rPr>
            </w:pPr>
          </w:p>
          <w:p w14:paraId="3CB5CC39" w14:textId="77777777" w:rsidR="004C5EE9" w:rsidRDefault="00F64B71" w:rsidP="00935F76">
            <w:pPr>
              <w:tabs>
                <w:tab w:val="left" w:pos="567"/>
              </w:tabs>
              <w:jc w:val="both"/>
              <w:rPr>
                <w:ins w:id="2370" w:author="FMK" w:date="2020-02-02T21:55:00Z"/>
              </w:rPr>
            </w:pPr>
            <w:del w:id="2371" w:author="FMK" w:date="2020-02-02T13:58:00Z">
              <w:r w:rsidRPr="00046526" w:rsidDel="001460DD">
                <w:rPr>
                  <w:rFonts w:asciiTheme="minorHAnsi" w:hAnsiTheme="minorHAnsi"/>
                  <w:color w:val="FF0000"/>
                  <w:rPrChange w:id="2372" w:author="Martin Kazík" w:date="2020-01-23T11:23:00Z">
                    <w:rPr>
                      <w:rFonts w:asciiTheme="minorHAnsi" w:hAnsiTheme="minorHAnsi"/>
                    </w:rPr>
                  </w:rPrChange>
                </w:rPr>
                <w:delText xml:space="preserve">OGILVY, David. 1996. </w:delText>
              </w:r>
              <w:r w:rsidRPr="00046526" w:rsidDel="001460DD">
                <w:rPr>
                  <w:rFonts w:asciiTheme="minorHAnsi" w:hAnsiTheme="minorHAnsi"/>
                  <w:i/>
                  <w:color w:val="FF0000"/>
                  <w:rPrChange w:id="2373" w:author="Martin Kazík" w:date="2020-01-23T11:23:00Z">
                    <w:rPr>
                      <w:rFonts w:asciiTheme="minorHAnsi" w:hAnsiTheme="minorHAnsi"/>
                      <w:i/>
                    </w:rPr>
                  </w:rPrChange>
                </w:rPr>
                <w:delText>O reklamě.</w:delText>
              </w:r>
              <w:r w:rsidRPr="00046526" w:rsidDel="001460DD">
                <w:rPr>
                  <w:rFonts w:asciiTheme="minorHAnsi" w:hAnsiTheme="minorHAnsi"/>
                  <w:color w:val="FF0000"/>
                  <w:rPrChange w:id="2374" w:author="Martin Kazík" w:date="2020-01-23T11:23:00Z">
                    <w:rPr>
                      <w:rFonts w:asciiTheme="minorHAnsi" w:hAnsiTheme="minorHAnsi"/>
                    </w:rPr>
                  </w:rPrChange>
                </w:rPr>
                <w:delText xml:space="preserve"> Praha: Management Press. ISBN 80-85943-25-5</w:delText>
              </w:r>
            </w:del>
            <w:r w:rsidRPr="00046526">
              <w:rPr>
                <w:rFonts w:asciiTheme="minorHAnsi" w:hAnsiTheme="minorHAnsi"/>
                <w:color w:val="FF0000"/>
                <w:rPrChange w:id="2375" w:author="Martin Kazík" w:date="2020-01-23T11:23:00Z">
                  <w:rPr>
                    <w:rFonts w:asciiTheme="minorHAnsi" w:hAnsiTheme="minorHAnsi"/>
                  </w:rPr>
                </w:rPrChange>
              </w:rPr>
              <w:t>.</w:t>
            </w:r>
            <w:ins w:id="2376" w:author="FMK" w:date="2020-02-02T13:58:00Z">
              <w:r w:rsidR="001460DD">
                <w:t xml:space="preserve"> </w:t>
              </w:r>
            </w:ins>
          </w:p>
          <w:p w14:paraId="62CED679" w14:textId="29FF2832" w:rsidR="00F64B71" w:rsidRDefault="001460DD" w:rsidP="00935F76">
            <w:pPr>
              <w:tabs>
                <w:tab w:val="left" w:pos="567"/>
              </w:tabs>
              <w:jc w:val="both"/>
              <w:rPr>
                <w:ins w:id="2377" w:author="FMK" w:date="2020-02-02T13:58:00Z"/>
                <w:rFonts w:asciiTheme="minorHAnsi" w:hAnsiTheme="minorHAnsi"/>
                <w:color w:val="FF0000"/>
              </w:rPr>
            </w:pPr>
            <w:ins w:id="2378" w:author="FMK" w:date="2020-02-02T13:58:00Z">
              <w:r w:rsidRPr="001460DD">
                <w:rPr>
                  <w:rFonts w:asciiTheme="minorHAnsi" w:hAnsiTheme="minorHAnsi"/>
                  <w:color w:val="FF0000"/>
                </w:rPr>
                <w:t>YOUNG, Miles.</w:t>
              </w:r>
              <w:r>
                <w:rPr>
                  <w:rFonts w:asciiTheme="minorHAnsi" w:hAnsiTheme="minorHAnsi"/>
                  <w:color w:val="FF0000"/>
                </w:rPr>
                <w:t xml:space="preserve"> 2018.</w:t>
              </w:r>
              <w:r w:rsidRPr="001460DD">
                <w:rPr>
                  <w:rFonts w:asciiTheme="minorHAnsi" w:hAnsiTheme="minorHAnsi"/>
                  <w:color w:val="FF0000"/>
                </w:rPr>
                <w:t xml:space="preserve"> </w:t>
              </w:r>
              <w:r w:rsidRPr="001460DD">
                <w:rPr>
                  <w:rFonts w:asciiTheme="minorHAnsi" w:hAnsiTheme="minorHAnsi"/>
                  <w:i/>
                  <w:color w:val="FF0000"/>
                  <w:rPrChange w:id="2379" w:author="FMK" w:date="2020-02-02T13:58:00Z">
                    <w:rPr>
                      <w:rFonts w:asciiTheme="minorHAnsi" w:hAnsiTheme="minorHAnsi"/>
                      <w:color w:val="FF0000"/>
                    </w:rPr>
                  </w:rPrChange>
                </w:rPr>
                <w:t xml:space="preserve">Ogilvy o reklamě v digitálním věku. </w:t>
              </w:r>
              <w:r w:rsidRPr="001460DD">
                <w:rPr>
                  <w:rFonts w:asciiTheme="minorHAnsi" w:hAnsiTheme="minorHAnsi"/>
                  <w:color w:val="FF0000"/>
                </w:rPr>
                <w:t>P</w:t>
              </w:r>
              <w:r>
                <w:rPr>
                  <w:rFonts w:asciiTheme="minorHAnsi" w:hAnsiTheme="minorHAnsi"/>
                  <w:color w:val="FF0000"/>
                </w:rPr>
                <w:t>raha: Svojtka &amp; Co</w:t>
              </w:r>
              <w:r w:rsidRPr="001460DD">
                <w:rPr>
                  <w:rFonts w:asciiTheme="minorHAnsi" w:hAnsiTheme="minorHAnsi"/>
                  <w:color w:val="FF0000"/>
                </w:rPr>
                <w:t>. ISBN 9788025621592.</w:t>
              </w:r>
            </w:ins>
          </w:p>
          <w:p w14:paraId="362D7B13" w14:textId="7A45CCCD" w:rsidR="001460DD" w:rsidRPr="00F52EEF" w:rsidRDefault="001460DD" w:rsidP="00935F76">
            <w:pPr>
              <w:tabs>
                <w:tab w:val="left" w:pos="567"/>
              </w:tabs>
              <w:jc w:val="both"/>
              <w:rPr>
                <w:rFonts w:asciiTheme="minorHAnsi" w:hAnsiTheme="minorHAnsi" w:cstheme="minorHAnsi"/>
              </w:rPr>
            </w:pPr>
          </w:p>
        </w:tc>
      </w:tr>
      <w:tr w:rsidR="00F64B71" w:rsidRPr="00F52EEF" w14:paraId="70FB39C9" w14:textId="77777777" w:rsidTr="00B54F09">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2685AAEE"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A3E79B3" w14:textId="77777777" w:rsidTr="00B54F09">
        <w:tc>
          <w:tcPr>
            <w:tcW w:w="5605" w:type="dxa"/>
            <w:gridSpan w:val="3"/>
            <w:tcBorders>
              <w:top w:val="single" w:sz="2" w:space="0" w:color="auto"/>
            </w:tcBorders>
            <w:shd w:val="clear" w:color="auto" w:fill="F7CAAC"/>
          </w:tcPr>
          <w:p w14:paraId="70E4BF3D"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28984AB"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40B3513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7EE0438A" w14:textId="77777777" w:rsidTr="00B54F09">
        <w:tc>
          <w:tcPr>
            <w:tcW w:w="10673" w:type="dxa"/>
            <w:gridSpan w:val="8"/>
            <w:shd w:val="clear" w:color="auto" w:fill="F7CAAC"/>
          </w:tcPr>
          <w:p w14:paraId="09CFAB0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22090DC0" w14:textId="77777777" w:rsidTr="00B54F09">
        <w:trPr>
          <w:trHeight w:val="2621"/>
        </w:trPr>
        <w:tc>
          <w:tcPr>
            <w:tcW w:w="10673" w:type="dxa"/>
            <w:gridSpan w:val="8"/>
          </w:tcPr>
          <w:p w14:paraId="7C8C00D6"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506149E7" w14:textId="77777777" w:rsidR="00F64B71" w:rsidRPr="00F52EEF" w:rsidRDefault="00F64B71" w:rsidP="00935F76">
      <w:pPr>
        <w:tabs>
          <w:tab w:val="left" w:pos="567"/>
        </w:tabs>
        <w:spacing w:after="160" w:line="259" w:lineRule="auto"/>
        <w:rPr>
          <w:rFonts w:asciiTheme="minorHAnsi" w:hAnsiTheme="minorHAnsi" w:cstheme="minorHAnsi"/>
        </w:rPr>
      </w:pPr>
    </w:p>
    <w:p w14:paraId="4FCE7770" w14:textId="77777777" w:rsidR="008445AD" w:rsidRDefault="008445AD">
      <w:pPr>
        <w:rPr>
          <w:ins w:id="2380" w:author="Radim Bačuvčík" w:date="2020-02-06T15:02:00Z"/>
        </w:rPr>
      </w:pPr>
      <w:ins w:id="2381" w:author="Radim Bačuvčík" w:date="2020-02-06T15:02: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075186D0" w14:textId="77777777" w:rsidTr="00B54F09">
        <w:tc>
          <w:tcPr>
            <w:tcW w:w="10673" w:type="dxa"/>
            <w:gridSpan w:val="8"/>
            <w:tcBorders>
              <w:bottom w:val="double" w:sz="4" w:space="0" w:color="auto"/>
            </w:tcBorders>
            <w:shd w:val="clear" w:color="auto" w:fill="BDD6EE"/>
          </w:tcPr>
          <w:p w14:paraId="6E6A83DC" w14:textId="40BA8D60"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3BDF40B8" w14:textId="77777777" w:rsidTr="00B54F09">
        <w:tc>
          <w:tcPr>
            <w:tcW w:w="3904" w:type="dxa"/>
            <w:tcBorders>
              <w:top w:val="double" w:sz="4" w:space="0" w:color="auto"/>
            </w:tcBorders>
            <w:shd w:val="clear" w:color="auto" w:fill="F7CAAC"/>
          </w:tcPr>
          <w:p w14:paraId="5DAD7EA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63E0A32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Mediální plánování</w:t>
            </w:r>
          </w:p>
        </w:tc>
      </w:tr>
      <w:tr w:rsidR="00F64B71" w:rsidRPr="00F52EEF" w14:paraId="59378DE1" w14:textId="77777777" w:rsidTr="00B54F09">
        <w:tc>
          <w:tcPr>
            <w:tcW w:w="3904" w:type="dxa"/>
            <w:shd w:val="clear" w:color="auto" w:fill="F7CAAC"/>
          </w:tcPr>
          <w:p w14:paraId="7EC2A5D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C61F305"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PZ</w:t>
            </w:r>
          </w:p>
        </w:tc>
        <w:tc>
          <w:tcPr>
            <w:tcW w:w="2695" w:type="dxa"/>
            <w:gridSpan w:val="2"/>
            <w:shd w:val="clear" w:color="auto" w:fill="F7CAAC"/>
          </w:tcPr>
          <w:p w14:paraId="24B4B14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4302B07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F64B71" w:rsidRPr="00F52EEF" w14:paraId="066AFA40" w14:textId="77777777" w:rsidTr="00B54F09">
        <w:tc>
          <w:tcPr>
            <w:tcW w:w="3904" w:type="dxa"/>
            <w:shd w:val="clear" w:color="auto" w:fill="F7CAAC"/>
          </w:tcPr>
          <w:p w14:paraId="434ADEB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A4F9EA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13s</w:t>
            </w:r>
          </w:p>
        </w:tc>
        <w:tc>
          <w:tcPr>
            <w:tcW w:w="889" w:type="dxa"/>
            <w:shd w:val="clear" w:color="auto" w:fill="F7CAAC"/>
          </w:tcPr>
          <w:p w14:paraId="4B8623A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7413170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shd w:val="clear" w:color="auto" w:fill="F7CAAC"/>
          </w:tcPr>
          <w:p w14:paraId="1B678BC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6E6A7DD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13C9CE9C" w14:textId="77777777" w:rsidTr="00B54F09">
        <w:tc>
          <w:tcPr>
            <w:tcW w:w="3904" w:type="dxa"/>
            <w:shd w:val="clear" w:color="auto" w:fill="F7CAAC"/>
          </w:tcPr>
          <w:p w14:paraId="510F2C0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4E1842DC"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Média v MK 1, 2, 3, Public relations 1, 2</w:t>
            </w:r>
          </w:p>
        </w:tc>
      </w:tr>
      <w:tr w:rsidR="00F64B71" w:rsidRPr="00F52EEF" w14:paraId="2188BB0E" w14:textId="77777777" w:rsidTr="00B54F09">
        <w:tc>
          <w:tcPr>
            <w:tcW w:w="3904" w:type="dxa"/>
            <w:shd w:val="clear" w:color="auto" w:fill="F7CAAC"/>
          </w:tcPr>
          <w:p w14:paraId="4008049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0EA537D4"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6" w:type="dxa"/>
            <w:shd w:val="clear" w:color="auto" w:fill="F7CAAC"/>
          </w:tcPr>
          <w:p w14:paraId="735B761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16CF15EC" w14:textId="69E49345" w:rsidR="00F64B71" w:rsidRPr="00F52EEF" w:rsidRDefault="00250D2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0084CC7B" w14:textId="77777777" w:rsidTr="00B54F09">
        <w:tc>
          <w:tcPr>
            <w:tcW w:w="3904" w:type="dxa"/>
            <w:shd w:val="clear" w:color="auto" w:fill="F7CAAC"/>
          </w:tcPr>
          <w:p w14:paraId="157CC40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8C1DE95" w14:textId="77777777" w:rsidR="00F64B71" w:rsidRPr="00F52EEF" w:rsidRDefault="00F64B71" w:rsidP="00935F76">
            <w:pPr>
              <w:tabs>
                <w:tab w:val="left" w:pos="567"/>
              </w:tabs>
              <w:autoSpaceDE w:val="0"/>
              <w:autoSpaceDN w:val="0"/>
              <w:adjustRightInd w:val="0"/>
              <w:rPr>
                <w:rFonts w:asciiTheme="minorHAnsi" w:hAnsiTheme="minorHAnsi" w:cstheme="minorHAnsi"/>
              </w:rPr>
            </w:pPr>
          </w:p>
        </w:tc>
      </w:tr>
      <w:tr w:rsidR="00F64B71" w:rsidRPr="00F52EEF" w14:paraId="3923B587" w14:textId="77777777" w:rsidTr="00B54F09">
        <w:trPr>
          <w:trHeight w:val="242"/>
        </w:trPr>
        <w:tc>
          <w:tcPr>
            <w:tcW w:w="10673" w:type="dxa"/>
            <w:gridSpan w:val="8"/>
            <w:tcBorders>
              <w:top w:val="nil"/>
            </w:tcBorders>
          </w:tcPr>
          <w:p w14:paraId="57DE98D6" w14:textId="77777777" w:rsidR="00B54F09" w:rsidRDefault="00B54F09"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Seminární práce (mediální plán)</w:t>
            </w:r>
            <w:r>
              <w:rPr>
                <w:rFonts w:asciiTheme="minorHAnsi" w:eastAsia="Calibri" w:hAnsiTheme="minorHAnsi" w:cstheme="minorHAnsi"/>
              </w:rPr>
              <w:t>.</w:t>
            </w:r>
          </w:p>
          <w:p w14:paraId="01A52FB4" w14:textId="6A9A45EB" w:rsidR="00F64B71" w:rsidRPr="00F52EEF" w:rsidRDefault="00B54F09" w:rsidP="00935F76">
            <w:pPr>
              <w:tabs>
                <w:tab w:val="left" w:pos="567"/>
              </w:tabs>
              <w:autoSpaceDE w:val="0"/>
              <w:autoSpaceDN w:val="0"/>
              <w:adjustRightInd w:val="0"/>
              <w:rPr>
                <w:rFonts w:asciiTheme="minorHAnsi" w:hAnsiTheme="minorHAnsi" w:cstheme="minorHAnsi"/>
              </w:rPr>
            </w:pPr>
            <w:r>
              <w:rPr>
                <w:rFonts w:asciiTheme="minorHAnsi" w:eastAsia="Calibri" w:hAnsiTheme="minorHAnsi" w:cstheme="minorHAnsi"/>
              </w:rPr>
              <w:t>2. P</w:t>
            </w:r>
            <w:r w:rsidRPr="00F52EEF">
              <w:rPr>
                <w:rFonts w:asciiTheme="minorHAnsi" w:eastAsia="Calibri" w:hAnsiTheme="minorHAnsi" w:cstheme="minorHAnsi"/>
              </w:rPr>
              <w:t xml:space="preserve">ísemný test. </w:t>
            </w:r>
          </w:p>
        </w:tc>
      </w:tr>
      <w:tr w:rsidR="00F64B71" w:rsidRPr="00F52EEF" w14:paraId="4263A4CF" w14:textId="77777777" w:rsidTr="00B54F09">
        <w:trPr>
          <w:trHeight w:val="197"/>
        </w:trPr>
        <w:tc>
          <w:tcPr>
            <w:tcW w:w="3904" w:type="dxa"/>
            <w:tcBorders>
              <w:top w:val="nil"/>
            </w:tcBorders>
            <w:shd w:val="clear" w:color="auto" w:fill="F7CAAC"/>
          </w:tcPr>
          <w:p w14:paraId="29F7D6A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3F3287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Ing. Růžena Vorlová, Ph.D.</w:t>
            </w:r>
          </w:p>
        </w:tc>
      </w:tr>
      <w:tr w:rsidR="00F64B71" w:rsidRPr="00F52EEF" w14:paraId="031AD328" w14:textId="77777777" w:rsidTr="00B54F09">
        <w:trPr>
          <w:trHeight w:val="243"/>
        </w:trPr>
        <w:tc>
          <w:tcPr>
            <w:tcW w:w="3904" w:type="dxa"/>
            <w:tcBorders>
              <w:top w:val="nil"/>
            </w:tcBorders>
            <w:shd w:val="clear" w:color="auto" w:fill="F7CAAC"/>
          </w:tcPr>
          <w:p w14:paraId="03B67BA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0AB2A970" w14:textId="6743C6A6" w:rsidR="00F64B71" w:rsidRPr="00F52EEF" w:rsidRDefault="00865103"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0A7BF282" w14:textId="77777777" w:rsidTr="00B54F09">
        <w:tc>
          <w:tcPr>
            <w:tcW w:w="3904" w:type="dxa"/>
            <w:shd w:val="clear" w:color="auto" w:fill="F7CAAC"/>
          </w:tcPr>
          <w:p w14:paraId="3723521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111FF4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AE35DD2" w14:textId="77777777" w:rsidTr="00B54F09">
        <w:trPr>
          <w:trHeight w:val="70"/>
        </w:trPr>
        <w:tc>
          <w:tcPr>
            <w:tcW w:w="10673" w:type="dxa"/>
            <w:gridSpan w:val="8"/>
            <w:tcBorders>
              <w:top w:val="nil"/>
            </w:tcBorders>
          </w:tcPr>
          <w:p w14:paraId="50132E4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44E2FEB" w14:textId="77777777" w:rsidTr="00B54F09">
        <w:tc>
          <w:tcPr>
            <w:tcW w:w="3904" w:type="dxa"/>
            <w:shd w:val="clear" w:color="auto" w:fill="F7CAAC"/>
          </w:tcPr>
          <w:p w14:paraId="4F92F6B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40F918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DD50AAB" w14:textId="77777777" w:rsidTr="00B54F09">
        <w:trPr>
          <w:trHeight w:val="3938"/>
        </w:trPr>
        <w:tc>
          <w:tcPr>
            <w:tcW w:w="10673" w:type="dxa"/>
            <w:gridSpan w:val="8"/>
            <w:tcBorders>
              <w:top w:val="nil"/>
              <w:bottom w:val="single" w:sz="12" w:space="0" w:color="auto"/>
            </w:tcBorders>
          </w:tcPr>
          <w:p w14:paraId="6620F632" w14:textId="77777777" w:rsidR="00F64B71" w:rsidRPr="00F52EEF" w:rsidRDefault="00F64B71" w:rsidP="00935F76">
            <w:pPr>
              <w:tabs>
                <w:tab w:val="left" w:pos="567"/>
              </w:tabs>
              <w:jc w:val="both"/>
              <w:rPr>
                <w:del w:id="2382" w:author="Martin Kazík" w:date="2020-01-23T11:23:00Z"/>
                <w:rFonts w:asciiTheme="minorHAnsi" w:hAnsiTheme="minorHAnsi" w:cstheme="minorHAnsi"/>
              </w:rPr>
            </w:pPr>
            <w:del w:id="2383" w:author="Martin Kazík" w:date="2020-01-23T11:23:00Z">
              <w:r w:rsidRPr="00F52EEF">
                <w:rPr>
                  <w:rFonts w:asciiTheme="minorHAnsi" w:hAnsiTheme="minorHAnsi" w:cstheme="minorHAnsi"/>
                </w:rPr>
                <w:delText>Cílem předmětu Mediální plánování je seznámení s jednotlivými médii a jejich charakteristikou v dané komerční komunikaci. Součástí je přehled mediálních pojmů a ukazatelů u každého z těchto médií. Osvětlena je problematika stanovení mediálního rozpočtu, intenzity kampaní a její načasování, výběr médií a jejich nákup. Cílem předmětu je schopnost studenta vytvořit funkční mediální plán včetně implementační tabulky a realizace měření efektivity daného plánu i jednotlivých zvolených mediálních kanálů.</w:delText>
              </w:r>
            </w:del>
          </w:p>
          <w:p w14:paraId="1991CB10" w14:textId="77777777" w:rsidR="00B54F09" w:rsidRDefault="00B54F09" w:rsidP="00935F76">
            <w:pPr>
              <w:tabs>
                <w:tab w:val="left" w:pos="567"/>
              </w:tabs>
              <w:rPr>
                <w:del w:id="2384" w:author="Martin Kazík" w:date="2020-01-23T11:23:00Z"/>
                <w:rFonts w:asciiTheme="minorHAnsi" w:hAnsiTheme="minorHAnsi" w:cstheme="minorHAnsi"/>
              </w:rPr>
            </w:pPr>
          </w:p>
          <w:p w14:paraId="49E733ED" w14:textId="65C7EA41" w:rsidR="00B54F09" w:rsidRPr="00B54F09" w:rsidRDefault="00B54F09" w:rsidP="00935F76">
            <w:pPr>
              <w:tabs>
                <w:tab w:val="left" w:pos="567"/>
              </w:tabs>
              <w:jc w:val="both"/>
              <w:rPr>
                <w:rFonts w:asciiTheme="minorHAnsi" w:hAnsiTheme="minorHAnsi" w:cstheme="minorHAnsi"/>
                <w:b/>
              </w:rPr>
            </w:pPr>
            <w:r w:rsidRPr="00AC52F1">
              <w:rPr>
                <w:rFonts w:asciiTheme="minorHAnsi" w:hAnsiTheme="minorHAnsi" w:cstheme="minorHAnsi"/>
                <w:b/>
              </w:rPr>
              <w:t>Probíraná témata:</w:t>
            </w:r>
          </w:p>
          <w:p w14:paraId="3E9EDE75" w14:textId="27FBB10E"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 </w:t>
            </w:r>
            <w:r w:rsidR="00B54F09">
              <w:rPr>
                <w:rFonts w:asciiTheme="minorHAnsi" w:hAnsiTheme="minorHAnsi" w:cstheme="minorHAnsi"/>
              </w:rPr>
              <w:t>m</w:t>
            </w:r>
            <w:r w:rsidRPr="00F52EEF">
              <w:rPr>
                <w:rFonts w:asciiTheme="minorHAnsi" w:hAnsiTheme="minorHAnsi" w:cstheme="minorHAnsi"/>
              </w:rPr>
              <w:t>édia, druhy médií (televize, rozhlas, tisk, outdoor, internet, nová média, ostatní), jejich charakteristika, zásah, účinnost</w:t>
            </w:r>
            <w:r w:rsidR="00B54F09">
              <w:rPr>
                <w:rFonts w:asciiTheme="minorHAnsi" w:hAnsiTheme="minorHAnsi" w:cstheme="minorHAnsi"/>
              </w:rPr>
              <w:t>;</w:t>
            </w:r>
          </w:p>
          <w:p w14:paraId="6FC909D7" w14:textId="7DC44039"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 </w:t>
            </w:r>
            <w:r w:rsidR="00B54F09">
              <w:rPr>
                <w:rFonts w:asciiTheme="minorHAnsi" w:hAnsiTheme="minorHAnsi" w:cstheme="minorHAnsi"/>
              </w:rPr>
              <w:t>p</w:t>
            </w:r>
            <w:r w:rsidRPr="00F52EEF">
              <w:rPr>
                <w:rFonts w:asciiTheme="minorHAnsi" w:hAnsiTheme="minorHAnsi" w:cstheme="minorHAnsi"/>
              </w:rPr>
              <w:t>řehled mediálních pojmů a ukazatelů (obecných i specifických pro jednotlivá média)</w:t>
            </w:r>
            <w:r w:rsidR="00B54F09">
              <w:rPr>
                <w:rFonts w:asciiTheme="minorHAnsi" w:hAnsiTheme="minorHAnsi" w:cstheme="minorHAnsi"/>
              </w:rPr>
              <w:t>;</w:t>
            </w:r>
          </w:p>
          <w:p w14:paraId="0E8B670F" w14:textId="7681A3DA"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 </w:t>
            </w:r>
            <w:r w:rsidR="00B54F09">
              <w:rPr>
                <w:rFonts w:asciiTheme="minorHAnsi" w:hAnsiTheme="minorHAnsi" w:cstheme="minorHAnsi"/>
              </w:rPr>
              <w:t>m</w:t>
            </w:r>
            <w:r w:rsidRPr="00F52EEF">
              <w:rPr>
                <w:rFonts w:asciiTheme="minorHAnsi" w:hAnsiTheme="minorHAnsi" w:cstheme="minorHAnsi"/>
              </w:rPr>
              <w:t>edia mix. Mediální strategie. Plánování médií</w:t>
            </w:r>
            <w:r w:rsidR="00B54F09">
              <w:rPr>
                <w:rFonts w:asciiTheme="minorHAnsi" w:hAnsiTheme="minorHAnsi" w:cstheme="minorHAnsi"/>
              </w:rPr>
              <w:t>;</w:t>
            </w:r>
            <w:r w:rsidRPr="00F52EEF">
              <w:rPr>
                <w:rFonts w:asciiTheme="minorHAnsi" w:hAnsiTheme="minorHAnsi" w:cstheme="minorHAnsi"/>
              </w:rPr>
              <w:br/>
              <w:t xml:space="preserve">- </w:t>
            </w:r>
            <w:r w:rsidR="00B54F09">
              <w:rPr>
                <w:rFonts w:asciiTheme="minorHAnsi" w:hAnsiTheme="minorHAnsi" w:cstheme="minorHAnsi"/>
              </w:rPr>
              <w:t>t</w:t>
            </w:r>
            <w:r w:rsidRPr="00F52EEF">
              <w:rPr>
                <w:rFonts w:asciiTheme="minorHAnsi" w:hAnsiTheme="minorHAnsi" w:cstheme="minorHAnsi"/>
              </w:rPr>
              <w:t>vorba mediálního plánu – postup, jednotlivé části plánu</w:t>
            </w:r>
            <w:r w:rsidR="00B54F09">
              <w:rPr>
                <w:rFonts w:asciiTheme="minorHAnsi" w:hAnsiTheme="minorHAnsi" w:cstheme="minorHAnsi"/>
              </w:rPr>
              <w:t>;</w:t>
            </w:r>
          </w:p>
          <w:p w14:paraId="14FD57EF" w14:textId="6677EB50"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 </w:t>
            </w:r>
            <w:r w:rsidR="00B54F09">
              <w:rPr>
                <w:rFonts w:asciiTheme="minorHAnsi" w:hAnsiTheme="minorHAnsi" w:cstheme="minorHAnsi"/>
              </w:rPr>
              <w:t>c</w:t>
            </w:r>
            <w:r w:rsidRPr="00F52EEF">
              <w:rPr>
                <w:rFonts w:asciiTheme="minorHAnsi" w:hAnsiTheme="minorHAnsi" w:cstheme="minorHAnsi"/>
              </w:rPr>
              <w:t>íle mediálního plánu (v kontextu s cíli marketingovými, komunikačními). Cílové skupiny. Kreativita</w:t>
            </w:r>
            <w:r w:rsidR="00B54F09">
              <w:rPr>
                <w:rFonts w:asciiTheme="minorHAnsi" w:hAnsiTheme="minorHAnsi" w:cstheme="minorHAnsi"/>
              </w:rPr>
              <w:t>;</w:t>
            </w:r>
          </w:p>
          <w:p w14:paraId="5623291D" w14:textId="218B457D"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 </w:t>
            </w:r>
            <w:r w:rsidR="00B54F09">
              <w:rPr>
                <w:rFonts w:asciiTheme="minorHAnsi" w:hAnsiTheme="minorHAnsi" w:cstheme="minorHAnsi"/>
              </w:rPr>
              <w:t>i</w:t>
            </w:r>
            <w:r w:rsidRPr="00F52EEF">
              <w:rPr>
                <w:rFonts w:asciiTheme="minorHAnsi" w:hAnsiTheme="minorHAnsi" w:cstheme="minorHAnsi"/>
              </w:rPr>
              <w:t>mplementační plán</w:t>
            </w:r>
            <w:r w:rsidR="00B54F09">
              <w:rPr>
                <w:rFonts w:asciiTheme="minorHAnsi" w:hAnsiTheme="minorHAnsi" w:cstheme="minorHAnsi"/>
              </w:rPr>
              <w:t>;</w:t>
            </w:r>
            <w:r w:rsidRPr="00F52EEF">
              <w:rPr>
                <w:rFonts w:asciiTheme="minorHAnsi" w:hAnsiTheme="minorHAnsi" w:cstheme="minorHAnsi"/>
              </w:rPr>
              <w:t xml:space="preserve"> </w:t>
            </w:r>
          </w:p>
          <w:p w14:paraId="1DED2DB5" w14:textId="01F0B183"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 </w:t>
            </w:r>
            <w:r w:rsidR="00B54F09">
              <w:rPr>
                <w:rFonts w:asciiTheme="minorHAnsi" w:hAnsiTheme="minorHAnsi" w:cstheme="minorHAnsi"/>
              </w:rPr>
              <w:t>p</w:t>
            </w:r>
            <w:r w:rsidRPr="00F52EEF">
              <w:rPr>
                <w:rFonts w:asciiTheme="minorHAnsi" w:hAnsiTheme="minorHAnsi" w:cstheme="minorHAnsi"/>
              </w:rPr>
              <w:t>řehled mediálních ukazatelů, jejich význam a jejich vztahy</w:t>
            </w:r>
            <w:r w:rsidR="00B54F09">
              <w:rPr>
                <w:rFonts w:asciiTheme="minorHAnsi" w:hAnsiTheme="minorHAnsi" w:cstheme="minorHAnsi"/>
              </w:rPr>
              <w:t>;</w:t>
            </w:r>
            <w:r w:rsidRPr="00F52EEF">
              <w:rPr>
                <w:rFonts w:asciiTheme="minorHAnsi" w:hAnsiTheme="minorHAnsi" w:cstheme="minorHAnsi"/>
              </w:rPr>
              <w:t xml:space="preserve"> </w:t>
            </w:r>
            <w:r w:rsidRPr="00F52EEF">
              <w:rPr>
                <w:rFonts w:asciiTheme="minorHAnsi" w:hAnsiTheme="minorHAnsi" w:cstheme="minorHAnsi"/>
              </w:rPr>
              <w:br/>
              <w:t xml:space="preserve">- </w:t>
            </w:r>
            <w:r w:rsidR="00B54F09">
              <w:rPr>
                <w:rFonts w:asciiTheme="minorHAnsi" w:hAnsiTheme="minorHAnsi" w:cstheme="minorHAnsi"/>
              </w:rPr>
              <w:t>r</w:t>
            </w:r>
            <w:r w:rsidRPr="00F52EEF">
              <w:rPr>
                <w:rFonts w:asciiTheme="minorHAnsi" w:hAnsiTheme="minorHAnsi" w:cstheme="minorHAnsi"/>
              </w:rPr>
              <w:t>ozpočet, načasování a intenzita kampaní</w:t>
            </w:r>
            <w:r w:rsidR="00B54F09">
              <w:rPr>
                <w:rFonts w:asciiTheme="minorHAnsi" w:hAnsiTheme="minorHAnsi" w:cstheme="minorHAnsi"/>
              </w:rPr>
              <w:t>;</w:t>
            </w:r>
            <w:r w:rsidRPr="00F52EEF">
              <w:rPr>
                <w:rFonts w:asciiTheme="minorHAnsi" w:hAnsiTheme="minorHAnsi" w:cstheme="minorHAnsi"/>
              </w:rPr>
              <w:br/>
              <w:t xml:space="preserve">- </w:t>
            </w:r>
            <w:r w:rsidR="00B54F09">
              <w:rPr>
                <w:rFonts w:asciiTheme="minorHAnsi" w:hAnsiTheme="minorHAnsi" w:cstheme="minorHAnsi"/>
              </w:rPr>
              <w:t>o</w:t>
            </w:r>
            <w:r w:rsidRPr="00F52EEF">
              <w:rPr>
                <w:rFonts w:asciiTheme="minorHAnsi" w:hAnsiTheme="minorHAnsi" w:cstheme="minorHAnsi"/>
              </w:rPr>
              <w:t>rganizace nákupu médií (individuální vs. mediální agentury)</w:t>
            </w:r>
            <w:r w:rsidR="00B54F09">
              <w:rPr>
                <w:rFonts w:asciiTheme="minorHAnsi" w:hAnsiTheme="minorHAnsi" w:cstheme="minorHAnsi"/>
              </w:rPr>
              <w:t>;</w:t>
            </w:r>
            <w:r w:rsidRPr="00F52EEF">
              <w:rPr>
                <w:rFonts w:asciiTheme="minorHAnsi" w:hAnsiTheme="minorHAnsi" w:cstheme="minorHAnsi"/>
              </w:rPr>
              <w:t xml:space="preserve"> </w:t>
            </w:r>
            <w:r w:rsidRPr="00F52EEF">
              <w:rPr>
                <w:rFonts w:asciiTheme="minorHAnsi" w:hAnsiTheme="minorHAnsi" w:cstheme="minorHAnsi"/>
              </w:rPr>
              <w:br/>
              <w:t xml:space="preserve">- </w:t>
            </w:r>
            <w:r w:rsidR="00B54F09">
              <w:rPr>
                <w:rFonts w:asciiTheme="minorHAnsi" w:hAnsiTheme="minorHAnsi" w:cstheme="minorHAnsi"/>
              </w:rPr>
              <w:t>k</w:t>
            </w:r>
            <w:r w:rsidRPr="00F52EEF">
              <w:rPr>
                <w:rFonts w:asciiTheme="minorHAnsi" w:hAnsiTheme="minorHAnsi" w:cstheme="minorHAnsi"/>
              </w:rPr>
              <w:t>ontrola a vyhodnocení mediálního plánu. Měření efektivity plánu i jednotlivých mediálních kanálů</w:t>
            </w:r>
            <w:r w:rsidR="00B54F09">
              <w:rPr>
                <w:rFonts w:asciiTheme="minorHAnsi" w:hAnsiTheme="minorHAnsi" w:cstheme="minorHAnsi"/>
              </w:rPr>
              <w:t>;</w:t>
            </w:r>
          </w:p>
          <w:p w14:paraId="2EFF2902" w14:textId="1662709D"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 </w:t>
            </w:r>
            <w:r w:rsidR="00B54F09">
              <w:rPr>
                <w:rFonts w:asciiTheme="minorHAnsi" w:hAnsiTheme="minorHAnsi" w:cstheme="minorHAnsi"/>
              </w:rPr>
              <w:t>l</w:t>
            </w:r>
            <w:r w:rsidRPr="00F52EEF">
              <w:rPr>
                <w:rFonts w:asciiTheme="minorHAnsi" w:hAnsiTheme="minorHAnsi" w:cstheme="minorHAnsi"/>
              </w:rPr>
              <w:t>egislativa: Zákon o regulaci reklamy, Autorský zákon, Zákon o provozování rozhlasového a televizního vysílání, Zákon o ČT, Zákon o Českém rozhlase, Tiskový zákon</w:t>
            </w:r>
            <w:r w:rsidR="00B54F09">
              <w:rPr>
                <w:rFonts w:asciiTheme="minorHAnsi" w:hAnsiTheme="minorHAnsi" w:cstheme="minorHAnsi"/>
              </w:rPr>
              <w:t xml:space="preserve"> apod.</w:t>
            </w:r>
          </w:p>
        </w:tc>
      </w:tr>
      <w:tr w:rsidR="00F64B71" w:rsidRPr="00F52EEF" w14:paraId="394EFB00" w14:textId="77777777" w:rsidTr="00B54F09">
        <w:trPr>
          <w:trHeight w:val="265"/>
        </w:trPr>
        <w:tc>
          <w:tcPr>
            <w:tcW w:w="4471" w:type="dxa"/>
            <w:gridSpan w:val="2"/>
            <w:tcBorders>
              <w:top w:val="nil"/>
            </w:tcBorders>
            <w:shd w:val="clear" w:color="auto" w:fill="F7CAAC"/>
          </w:tcPr>
          <w:p w14:paraId="41070CE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4686B80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1AF803C" w14:textId="77777777" w:rsidTr="00B54F09">
        <w:trPr>
          <w:trHeight w:val="3912"/>
        </w:trPr>
        <w:tc>
          <w:tcPr>
            <w:tcW w:w="10673" w:type="dxa"/>
            <w:gridSpan w:val="8"/>
            <w:tcBorders>
              <w:top w:val="nil"/>
            </w:tcBorders>
          </w:tcPr>
          <w:p w14:paraId="25FFFEA7" w14:textId="77777777" w:rsidR="00F64B71" w:rsidRPr="00B54F09" w:rsidRDefault="00F64B71" w:rsidP="00935F76">
            <w:pPr>
              <w:tabs>
                <w:tab w:val="left" w:pos="567"/>
              </w:tabs>
              <w:rPr>
                <w:rFonts w:asciiTheme="minorHAnsi" w:hAnsiTheme="minorHAnsi" w:cstheme="minorHAnsi"/>
                <w:b/>
              </w:rPr>
            </w:pPr>
            <w:r w:rsidRPr="00B54F09">
              <w:rPr>
                <w:rFonts w:asciiTheme="minorHAnsi" w:hAnsiTheme="minorHAnsi" w:cstheme="minorHAnsi"/>
                <w:b/>
              </w:rPr>
              <w:t>Povinná literatura:</w:t>
            </w:r>
          </w:p>
          <w:p w14:paraId="68D9035D" w14:textId="77777777" w:rsidR="00F64B71" w:rsidRPr="00F52EEF" w:rsidRDefault="00F64B71" w:rsidP="00935F76">
            <w:pPr>
              <w:tabs>
                <w:tab w:val="left" w:pos="567"/>
              </w:tabs>
              <w:rPr>
                <w:rFonts w:asciiTheme="minorHAnsi" w:eastAsia="Calibri" w:hAnsiTheme="minorHAnsi" w:cstheme="minorHAnsi"/>
              </w:rPr>
            </w:pPr>
            <w:r w:rsidRPr="00F52EEF">
              <w:rPr>
                <w:rFonts w:asciiTheme="minorHAnsi" w:hAnsiTheme="minorHAnsi" w:cstheme="minorHAnsi"/>
                <w:i/>
              </w:rPr>
              <w:t>Zákon č. 40/1995 Sb. o regulaci reklamy</w:t>
            </w:r>
            <w:r w:rsidRPr="00F52EEF">
              <w:rPr>
                <w:rFonts w:asciiTheme="minorHAnsi" w:hAnsiTheme="minorHAnsi" w:cstheme="minorHAnsi"/>
              </w:rPr>
              <w:t xml:space="preserve"> (v aktuálním znění</w:t>
            </w:r>
            <w:r w:rsidRPr="00F52EEF">
              <w:rPr>
                <w:rFonts w:asciiTheme="minorHAnsi" w:eastAsia="Calibri" w:hAnsiTheme="minorHAnsi" w:cstheme="minorHAnsi"/>
              </w:rPr>
              <w:t>)</w:t>
            </w:r>
            <w:r w:rsidRPr="00F52EEF">
              <w:rPr>
                <w:rFonts w:asciiTheme="minorHAnsi" w:eastAsia="Calibri" w:hAnsiTheme="minorHAnsi" w:cstheme="minorHAnsi"/>
              </w:rPr>
              <w:br/>
            </w:r>
            <w:r w:rsidRPr="00F52EEF">
              <w:rPr>
                <w:rFonts w:asciiTheme="minorHAnsi" w:hAnsiTheme="minorHAnsi" w:cstheme="minorHAnsi"/>
              </w:rPr>
              <w:t xml:space="preserve">MAGIDOVÁ, Markéta, Tomáš JIRSA, Lukáš LIKAVČAN, Tomáš DVOŘÁK, Marek VANŽURA a Tomáš CHUDÝ. 2018. </w:t>
            </w:r>
            <w:r w:rsidRPr="00F52EEF">
              <w:rPr>
                <w:rFonts w:asciiTheme="minorHAnsi" w:hAnsiTheme="minorHAnsi" w:cstheme="minorHAnsi"/>
                <w:i/>
              </w:rPr>
              <w:t>Epistemologie (nových) médií.</w:t>
            </w:r>
            <w:r w:rsidRPr="00F52EEF">
              <w:rPr>
                <w:rFonts w:asciiTheme="minorHAnsi" w:hAnsiTheme="minorHAnsi" w:cstheme="minorHAnsi"/>
              </w:rPr>
              <w:t xml:space="preserve"> Praha: Akademie múzických umění v Praze v Nakladatelství AMU. ISBN 978-807-3314-941.</w:t>
            </w:r>
          </w:p>
          <w:p w14:paraId="6862F78D"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ŠIMÍČEK, Vojtěch, ed. 2018. </w:t>
            </w:r>
            <w:r w:rsidRPr="00F52EEF">
              <w:rPr>
                <w:rFonts w:asciiTheme="minorHAnsi" w:hAnsiTheme="minorHAnsi" w:cstheme="minorHAnsi"/>
                <w:i/>
                <w:iCs/>
              </w:rPr>
              <w:t>Regulace médií</w:t>
            </w:r>
            <w:r w:rsidRPr="00F52EEF">
              <w:rPr>
                <w:rFonts w:asciiTheme="minorHAnsi" w:hAnsiTheme="minorHAnsi" w:cstheme="minorHAnsi"/>
              </w:rPr>
              <w:t>. Brno: Masarykova univerzita, Fakulta sociálních studií, Mezinárodní politologický ústav. ISBN 978-802-1090-804.</w:t>
            </w:r>
          </w:p>
          <w:p w14:paraId="37BFC439" w14:textId="77777777" w:rsidR="00F64B71" w:rsidRPr="00F52EEF" w:rsidRDefault="00F64B71" w:rsidP="00935F76">
            <w:pPr>
              <w:tabs>
                <w:tab w:val="left" w:pos="567"/>
              </w:tabs>
              <w:rPr>
                <w:rFonts w:asciiTheme="minorHAnsi" w:hAnsiTheme="minorHAnsi" w:cstheme="minorHAnsi"/>
              </w:rPr>
            </w:pPr>
          </w:p>
          <w:p w14:paraId="52D79D0A" w14:textId="77777777" w:rsidR="00F64B71" w:rsidRPr="00B54F09" w:rsidRDefault="00F64B71" w:rsidP="00935F76">
            <w:pPr>
              <w:widowControl w:val="0"/>
              <w:tabs>
                <w:tab w:val="left" w:pos="567"/>
              </w:tabs>
              <w:autoSpaceDE w:val="0"/>
              <w:autoSpaceDN w:val="0"/>
              <w:adjustRightInd w:val="0"/>
              <w:jc w:val="both"/>
              <w:rPr>
                <w:rFonts w:asciiTheme="minorHAnsi" w:hAnsiTheme="minorHAnsi" w:cstheme="minorHAnsi"/>
                <w:b/>
                <w:bCs/>
              </w:rPr>
            </w:pPr>
            <w:r w:rsidRPr="00B54F09">
              <w:rPr>
                <w:rFonts w:asciiTheme="minorHAnsi" w:hAnsiTheme="minorHAnsi" w:cstheme="minorHAnsi"/>
                <w:b/>
                <w:bCs/>
              </w:rPr>
              <w:t xml:space="preserve">Doporučená literatura: </w:t>
            </w:r>
          </w:p>
          <w:p w14:paraId="55FFC11E" w14:textId="77777777" w:rsidR="007A1D6C" w:rsidRDefault="00F64B71" w:rsidP="00935F76">
            <w:pPr>
              <w:tabs>
                <w:tab w:val="left" w:pos="567"/>
              </w:tabs>
              <w:rPr>
                <w:ins w:id="2385" w:author="FMK" w:date="2020-02-02T14:05:00Z"/>
                <w:rFonts w:asciiTheme="minorHAnsi" w:hAnsiTheme="minorHAnsi"/>
                <w:color w:val="FF0000"/>
              </w:rPr>
            </w:pPr>
            <w:del w:id="2386" w:author="FMK" w:date="2020-02-02T14:05:00Z">
              <w:r w:rsidRPr="00046526" w:rsidDel="007A1D6C">
                <w:rPr>
                  <w:rFonts w:asciiTheme="minorHAnsi" w:hAnsiTheme="minorHAnsi"/>
                  <w:color w:val="FF0000"/>
                  <w:rPrChange w:id="2387" w:author="Martin Kazík" w:date="2020-01-23T11:23:00Z">
                    <w:rPr>
                      <w:rFonts w:asciiTheme="minorHAnsi" w:hAnsiTheme="minorHAnsi"/>
                    </w:rPr>
                  </w:rPrChange>
                </w:rPr>
                <w:delText xml:space="preserve">JURÁŠKOVÁ, Olga, HORŇÁK a Pavel et al. 2012. </w:delText>
              </w:r>
              <w:r w:rsidRPr="00046526" w:rsidDel="007A1D6C">
                <w:rPr>
                  <w:rFonts w:asciiTheme="minorHAnsi" w:hAnsiTheme="minorHAnsi"/>
                  <w:i/>
                  <w:color w:val="FF0000"/>
                  <w:rPrChange w:id="2388" w:author="Martin Kazík" w:date="2020-01-23T11:23:00Z">
                    <w:rPr>
                      <w:rFonts w:asciiTheme="minorHAnsi" w:hAnsiTheme="minorHAnsi"/>
                      <w:i/>
                    </w:rPr>
                  </w:rPrChange>
                </w:rPr>
                <w:delText>Velký slovník marketingových komunikací</w:delText>
              </w:r>
              <w:r w:rsidRPr="00046526" w:rsidDel="007A1D6C">
                <w:rPr>
                  <w:rFonts w:asciiTheme="minorHAnsi" w:hAnsiTheme="minorHAnsi"/>
                  <w:color w:val="FF0000"/>
                  <w:rPrChange w:id="2389" w:author="Martin Kazík" w:date="2020-01-23T11:23:00Z">
                    <w:rPr>
                      <w:rFonts w:asciiTheme="minorHAnsi" w:hAnsiTheme="minorHAnsi"/>
                    </w:rPr>
                  </w:rPrChange>
                </w:rPr>
                <w:delText>. Praha: Grada Publishing. ISBN 978-80-247-4354-7.</w:delText>
              </w:r>
            </w:del>
          </w:p>
          <w:p w14:paraId="5D25D877" w14:textId="0AD63FBE" w:rsidR="007A1D6C" w:rsidRDefault="007A1D6C" w:rsidP="00935F76">
            <w:pPr>
              <w:tabs>
                <w:tab w:val="left" w:pos="567"/>
              </w:tabs>
              <w:rPr>
                <w:ins w:id="2390" w:author="FMK" w:date="2020-02-02T14:05:00Z"/>
                <w:rFonts w:asciiTheme="minorHAnsi" w:hAnsiTheme="minorHAnsi"/>
                <w:color w:val="FF0000"/>
              </w:rPr>
            </w:pPr>
            <w:ins w:id="2391" w:author="FMK" w:date="2020-02-02T14:05:00Z">
              <w:r w:rsidRPr="007A1D6C">
                <w:rPr>
                  <w:rFonts w:asciiTheme="minorHAnsi" w:hAnsiTheme="minorHAnsi"/>
                  <w:color w:val="FF0000"/>
                </w:rPr>
                <w:t>WESTWOOD, John.</w:t>
              </w:r>
              <w:r>
                <w:rPr>
                  <w:rFonts w:asciiTheme="minorHAnsi" w:hAnsiTheme="minorHAnsi"/>
                  <w:color w:val="FF0000"/>
                </w:rPr>
                <w:t xml:space="preserve"> 2013. </w:t>
              </w:r>
              <w:r w:rsidRPr="007A1D6C">
                <w:rPr>
                  <w:rFonts w:asciiTheme="minorHAnsi" w:hAnsiTheme="minorHAnsi"/>
                  <w:color w:val="FF0000"/>
                </w:rPr>
                <w:t xml:space="preserve"> </w:t>
              </w:r>
              <w:r w:rsidRPr="007A1D6C">
                <w:rPr>
                  <w:rFonts w:asciiTheme="minorHAnsi" w:hAnsiTheme="minorHAnsi"/>
                  <w:i/>
                  <w:color w:val="FF0000"/>
                  <w:rPrChange w:id="2392" w:author="FMK" w:date="2020-02-02T14:06:00Z">
                    <w:rPr>
                      <w:rFonts w:asciiTheme="minorHAnsi" w:hAnsiTheme="minorHAnsi"/>
                      <w:color w:val="FF0000"/>
                    </w:rPr>
                  </w:rPrChange>
                </w:rPr>
                <w:t>How to write a marketing plan.</w:t>
              </w:r>
              <w:r w:rsidRPr="007A1D6C">
                <w:rPr>
                  <w:rFonts w:asciiTheme="minorHAnsi" w:hAnsiTheme="minorHAnsi"/>
                  <w:color w:val="FF0000"/>
                </w:rPr>
                <w:t xml:space="preserve"> 4th ed. London: </w:t>
              </w:r>
              <w:r>
                <w:rPr>
                  <w:rFonts w:asciiTheme="minorHAnsi" w:hAnsiTheme="minorHAnsi"/>
                  <w:color w:val="FF0000"/>
                </w:rPr>
                <w:t>Kogan Page</w:t>
              </w:r>
              <w:r w:rsidRPr="007A1D6C">
                <w:rPr>
                  <w:rFonts w:asciiTheme="minorHAnsi" w:hAnsiTheme="minorHAnsi"/>
                  <w:color w:val="FF0000"/>
                </w:rPr>
                <w:t>. ISBN 9780749467135.</w:t>
              </w:r>
            </w:ins>
          </w:p>
          <w:p w14:paraId="0E8571DB" w14:textId="4229EAEA" w:rsidR="00B54F09" w:rsidRDefault="00F64B71" w:rsidP="00935F76">
            <w:pPr>
              <w:tabs>
                <w:tab w:val="left" w:pos="567"/>
              </w:tabs>
              <w:rPr>
                <w:rFonts w:asciiTheme="minorHAnsi" w:hAnsiTheme="minorHAnsi" w:cstheme="minorHAnsi"/>
              </w:rPr>
            </w:pPr>
            <w:r w:rsidRPr="00F52EEF">
              <w:rPr>
                <w:rFonts w:asciiTheme="minorHAnsi" w:hAnsiTheme="minorHAnsi" w:cstheme="minorHAnsi"/>
                <w:b/>
                <w:bCs/>
              </w:rPr>
              <w:br/>
            </w:r>
            <w:r w:rsidRPr="00F52EEF">
              <w:rPr>
                <w:rFonts w:asciiTheme="minorHAnsi" w:hAnsiTheme="minorHAnsi" w:cstheme="minorHAnsi"/>
              </w:rPr>
              <w:t xml:space="preserve">VORLOVÁ, Růžena. 2014. </w:t>
            </w:r>
            <w:r w:rsidRPr="00F52EEF">
              <w:rPr>
                <w:rFonts w:asciiTheme="minorHAnsi" w:eastAsia="Calibri" w:hAnsiTheme="minorHAnsi" w:cstheme="minorHAnsi"/>
                <w:i/>
              </w:rPr>
              <w:t>Marketingová komunikace</w:t>
            </w:r>
            <w:r w:rsidRPr="00F52EEF">
              <w:rPr>
                <w:rFonts w:asciiTheme="minorHAnsi" w:eastAsia="Calibri" w:hAnsiTheme="minorHAnsi" w:cstheme="minorHAnsi"/>
              </w:rPr>
              <w:t xml:space="preserve">. Zlín: UTB ve Zlíně. </w:t>
            </w:r>
            <w:r w:rsidRPr="00F52EEF">
              <w:rPr>
                <w:rFonts w:asciiTheme="minorHAnsi" w:hAnsiTheme="minorHAnsi" w:cstheme="minorHAnsi"/>
              </w:rPr>
              <w:t>ISBN 978-80-7454-374-6.</w:t>
            </w:r>
          </w:p>
          <w:p w14:paraId="34B07CC6" w14:textId="20985AC0"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b/>
                <w:bCs/>
              </w:rPr>
              <w:br/>
            </w:r>
            <w:r w:rsidRPr="00F52EEF">
              <w:rPr>
                <w:rFonts w:asciiTheme="minorHAnsi" w:hAnsiTheme="minorHAnsi" w:cstheme="minorHAnsi"/>
                <w:i/>
                <w:iCs/>
              </w:rPr>
              <w:t>MediaGuru</w:t>
            </w:r>
            <w:r w:rsidRPr="00F52EEF">
              <w:rPr>
                <w:rFonts w:asciiTheme="minorHAnsi" w:hAnsiTheme="minorHAnsi" w:cstheme="minorHAnsi"/>
              </w:rPr>
              <w:t xml:space="preserve"> [online]. Copyright © 2019. Dostupné z: https://www.mediaguru.cz/</w:t>
            </w:r>
            <w:r w:rsidRPr="00F52EEF">
              <w:rPr>
                <w:rFonts w:asciiTheme="minorHAnsi" w:hAnsiTheme="minorHAnsi" w:cstheme="minorHAnsi"/>
                <w:b/>
                <w:bCs/>
              </w:rPr>
              <w:br/>
            </w:r>
            <w:r w:rsidRPr="00F52EEF">
              <w:rPr>
                <w:rFonts w:asciiTheme="minorHAnsi" w:hAnsiTheme="minorHAnsi" w:cstheme="minorHAnsi"/>
                <w:i/>
                <w:iCs/>
              </w:rPr>
              <w:t xml:space="preserve">Marketing na Facebooku </w:t>
            </w:r>
            <w:r w:rsidR="007908E3">
              <w:rPr>
                <w:rFonts w:asciiTheme="minorHAnsi" w:hAnsiTheme="minorHAnsi" w:cstheme="minorHAnsi"/>
                <w:i/>
                <w:iCs/>
              </w:rPr>
              <w:t>–</w:t>
            </w:r>
            <w:r w:rsidRPr="00F52EEF">
              <w:rPr>
                <w:rFonts w:asciiTheme="minorHAnsi" w:hAnsiTheme="minorHAnsi" w:cstheme="minorHAnsi"/>
                <w:i/>
                <w:iCs/>
              </w:rPr>
              <w:t xml:space="preserve"> Newsfeed</w:t>
            </w:r>
            <w:r w:rsidRPr="00F52EEF">
              <w:rPr>
                <w:rFonts w:asciiTheme="minorHAnsi" w:hAnsiTheme="minorHAnsi" w:cstheme="minorHAnsi"/>
              </w:rPr>
              <w:t xml:space="preserve"> [online]. Copyright © 2019 Newsfeed.cz. Dostupné z: https://newsfeed.cz/</w:t>
            </w:r>
            <w:r w:rsidRPr="00F52EEF">
              <w:rPr>
                <w:rFonts w:asciiTheme="minorHAnsi" w:hAnsiTheme="minorHAnsi" w:cstheme="minorHAnsi"/>
                <w:b/>
                <w:bCs/>
              </w:rPr>
              <w:br/>
            </w:r>
            <w:r w:rsidRPr="00F52EEF">
              <w:rPr>
                <w:rFonts w:asciiTheme="minorHAnsi" w:hAnsiTheme="minorHAnsi" w:cstheme="minorHAnsi"/>
                <w:i/>
                <w:iCs/>
              </w:rPr>
              <w:t xml:space="preserve">Marketing &amp; Media </w:t>
            </w:r>
            <w:r w:rsidR="007908E3">
              <w:rPr>
                <w:rFonts w:asciiTheme="minorHAnsi" w:hAnsiTheme="minorHAnsi" w:cstheme="minorHAnsi"/>
                <w:i/>
                <w:iCs/>
              </w:rPr>
              <w:t>–</w:t>
            </w:r>
            <w:r w:rsidRPr="00F52EEF">
              <w:rPr>
                <w:rFonts w:asciiTheme="minorHAnsi" w:hAnsiTheme="minorHAnsi" w:cstheme="minorHAnsi"/>
                <w:i/>
                <w:iCs/>
              </w:rPr>
              <w:t xml:space="preserve"> Nejlepší web o komerční komunikaci</w:t>
            </w:r>
            <w:r w:rsidRPr="00F52EEF">
              <w:rPr>
                <w:rFonts w:asciiTheme="minorHAnsi" w:hAnsiTheme="minorHAnsi" w:cstheme="minorHAnsi"/>
              </w:rPr>
              <w:t xml:space="preserve"> [online]. Dostupné z: https://mam.cz/</w:t>
            </w:r>
            <w:r w:rsidRPr="00F52EEF">
              <w:rPr>
                <w:rFonts w:asciiTheme="minorHAnsi" w:hAnsiTheme="minorHAnsi" w:cstheme="minorHAnsi"/>
                <w:b/>
                <w:bCs/>
              </w:rPr>
              <w:br/>
            </w:r>
            <w:r w:rsidRPr="00F52EEF">
              <w:rPr>
                <w:rFonts w:asciiTheme="minorHAnsi" w:hAnsiTheme="minorHAnsi" w:cstheme="minorHAnsi"/>
                <w:i/>
                <w:iCs/>
              </w:rPr>
              <w:t>Marketingové noviny.cz</w:t>
            </w:r>
            <w:r w:rsidRPr="00F52EEF">
              <w:rPr>
                <w:rFonts w:asciiTheme="minorHAnsi" w:hAnsiTheme="minorHAnsi" w:cstheme="minorHAnsi"/>
              </w:rPr>
              <w:t xml:space="preserve"> [online]. Copyright © Helena Kopecká 2001. Dostupné z: http://www.marketingovenoviny.cz/</w:t>
            </w:r>
          </w:p>
        </w:tc>
      </w:tr>
      <w:tr w:rsidR="00F64B71" w:rsidRPr="00F52EEF" w14:paraId="05EAA723" w14:textId="77777777" w:rsidTr="00B54F09">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74D7627F"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2616008C" w14:textId="77777777" w:rsidTr="00B54F09">
        <w:tc>
          <w:tcPr>
            <w:tcW w:w="5605" w:type="dxa"/>
            <w:gridSpan w:val="3"/>
            <w:tcBorders>
              <w:top w:val="single" w:sz="2" w:space="0" w:color="auto"/>
            </w:tcBorders>
            <w:shd w:val="clear" w:color="auto" w:fill="F7CAAC"/>
          </w:tcPr>
          <w:p w14:paraId="161AAD1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86E970F"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65A5D62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1C6CDF89" w14:textId="77777777" w:rsidTr="00B54F09">
        <w:tc>
          <w:tcPr>
            <w:tcW w:w="10673" w:type="dxa"/>
            <w:gridSpan w:val="8"/>
            <w:shd w:val="clear" w:color="auto" w:fill="F7CAAC"/>
          </w:tcPr>
          <w:p w14:paraId="351FB4E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7B1C651F" w14:textId="77777777" w:rsidTr="00B54F09">
        <w:trPr>
          <w:trHeight w:val="813"/>
        </w:trPr>
        <w:tc>
          <w:tcPr>
            <w:tcW w:w="10673" w:type="dxa"/>
            <w:gridSpan w:val="8"/>
          </w:tcPr>
          <w:p w14:paraId="5336074D" w14:textId="77777777" w:rsidR="00F64B71" w:rsidRDefault="00F64B71" w:rsidP="00935F76">
            <w:pPr>
              <w:tabs>
                <w:tab w:val="left" w:pos="567"/>
              </w:tabs>
              <w:autoSpaceDE w:val="0"/>
              <w:autoSpaceDN w:val="0"/>
              <w:adjustRightInd w:val="0"/>
              <w:rPr>
                <w:ins w:id="2393" w:author="Martin Kazík" w:date="2020-01-23T11:23:00Z"/>
                <w:rFonts w:asciiTheme="minorHAnsi" w:eastAsia="Calibri" w:hAnsiTheme="minorHAnsi" w:cstheme="minorHAnsi"/>
              </w:rPr>
            </w:pPr>
          </w:p>
          <w:p w14:paraId="5AC3066A" w14:textId="77777777" w:rsidR="00046526" w:rsidRDefault="00046526" w:rsidP="00935F76">
            <w:pPr>
              <w:tabs>
                <w:tab w:val="left" w:pos="567"/>
              </w:tabs>
              <w:autoSpaceDE w:val="0"/>
              <w:autoSpaceDN w:val="0"/>
              <w:adjustRightInd w:val="0"/>
              <w:rPr>
                <w:ins w:id="2394" w:author="Martin Kazík" w:date="2020-01-23T11:23:00Z"/>
                <w:rFonts w:asciiTheme="minorHAnsi" w:eastAsia="Calibri" w:hAnsiTheme="minorHAnsi" w:cstheme="minorHAnsi"/>
              </w:rPr>
            </w:pPr>
          </w:p>
          <w:p w14:paraId="06D9EA80" w14:textId="77777777" w:rsidR="00046526" w:rsidRDefault="00046526" w:rsidP="00935F76">
            <w:pPr>
              <w:tabs>
                <w:tab w:val="left" w:pos="567"/>
              </w:tabs>
              <w:autoSpaceDE w:val="0"/>
              <w:autoSpaceDN w:val="0"/>
              <w:adjustRightInd w:val="0"/>
              <w:rPr>
                <w:ins w:id="2395" w:author="Martin Kazík" w:date="2020-01-23T11:23:00Z"/>
                <w:rFonts w:asciiTheme="minorHAnsi" w:eastAsia="Calibri" w:hAnsiTheme="minorHAnsi" w:cstheme="minorHAnsi"/>
              </w:rPr>
            </w:pPr>
          </w:p>
          <w:p w14:paraId="17C852C7" w14:textId="77777777" w:rsidR="00046526" w:rsidRPr="00F52EEF" w:rsidRDefault="00046526" w:rsidP="00935F76">
            <w:pPr>
              <w:tabs>
                <w:tab w:val="left" w:pos="567"/>
              </w:tabs>
              <w:autoSpaceDE w:val="0"/>
              <w:autoSpaceDN w:val="0"/>
              <w:adjustRightInd w:val="0"/>
              <w:rPr>
                <w:rFonts w:asciiTheme="minorHAnsi" w:eastAsia="Calibri" w:hAnsiTheme="minorHAnsi" w:cstheme="minorHAnsi"/>
              </w:rPr>
            </w:pPr>
          </w:p>
        </w:tc>
      </w:tr>
    </w:tbl>
    <w:p w14:paraId="0B604562" w14:textId="77777777" w:rsidR="00F64B71" w:rsidRPr="00F52EEF" w:rsidRDefault="00F64B71" w:rsidP="00935F76">
      <w:pPr>
        <w:tabs>
          <w:tab w:val="left" w:pos="567"/>
        </w:tabs>
        <w:spacing w:after="160" w:line="259" w:lineRule="auto"/>
        <w:rPr>
          <w:rFonts w:asciiTheme="minorHAnsi" w:hAnsiTheme="minorHAnsi" w:cstheme="minorHAnsi"/>
        </w:rPr>
      </w:pPr>
    </w:p>
    <w:p w14:paraId="3AB3980B" w14:textId="77777777" w:rsidR="008445AD" w:rsidRDefault="008445AD">
      <w:pPr>
        <w:rPr>
          <w:ins w:id="2396" w:author="Radim Bačuvčík" w:date="2020-02-06T15:02:00Z"/>
        </w:rPr>
      </w:pPr>
      <w:ins w:id="2397" w:author="Radim Bačuvčík" w:date="2020-02-06T15:02: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621"/>
        <w:gridCol w:w="1074"/>
        <w:gridCol w:w="668"/>
      </w:tblGrid>
      <w:tr w:rsidR="00F64B71" w:rsidRPr="00F52EEF" w14:paraId="28FFDF96" w14:textId="77777777" w:rsidTr="00523EF2">
        <w:tc>
          <w:tcPr>
            <w:tcW w:w="10673" w:type="dxa"/>
            <w:gridSpan w:val="8"/>
            <w:tcBorders>
              <w:bottom w:val="double" w:sz="4" w:space="0" w:color="auto"/>
            </w:tcBorders>
            <w:shd w:val="clear" w:color="auto" w:fill="BDD6EE"/>
          </w:tcPr>
          <w:p w14:paraId="0363DC1C" w14:textId="3EC8DC2E"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783A49A1" w14:textId="77777777" w:rsidTr="00523EF2">
        <w:tc>
          <w:tcPr>
            <w:tcW w:w="3904" w:type="dxa"/>
            <w:tcBorders>
              <w:top w:val="double" w:sz="4" w:space="0" w:color="auto"/>
            </w:tcBorders>
            <w:shd w:val="clear" w:color="auto" w:fill="F7CAAC"/>
          </w:tcPr>
          <w:p w14:paraId="7B3146E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2C7AA5E0" w14:textId="7A267156" w:rsidR="00F64B71" w:rsidRPr="00F52EEF" w:rsidRDefault="00F64B71" w:rsidP="00935F76">
            <w:pPr>
              <w:tabs>
                <w:tab w:val="left" w:pos="567"/>
              </w:tabs>
              <w:jc w:val="both"/>
              <w:rPr>
                <w:rFonts w:asciiTheme="minorHAnsi" w:hAnsiTheme="minorHAnsi" w:cstheme="minorHAnsi"/>
                <w:bCs/>
                <w:lang w:val="en-US"/>
              </w:rPr>
            </w:pPr>
            <w:del w:id="2398" w:author="Radim Bačuvčík" w:date="2020-02-06T14:46:00Z">
              <w:r w:rsidRPr="00F52EEF" w:rsidDel="000143A8">
                <w:rPr>
                  <w:rFonts w:asciiTheme="minorHAnsi" w:hAnsiTheme="minorHAnsi" w:cstheme="minorHAnsi"/>
                  <w:bCs/>
                  <w:lang w:val="en-US"/>
                </w:rPr>
                <w:delText xml:space="preserve">Shopper marketing a </w:delText>
              </w:r>
              <w:r w:rsidR="00EB662F" w:rsidRPr="00F52EEF" w:rsidDel="000143A8">
                <w:rPr>
                  <w:rFonts w:asciiTheme="minorHAnsi" w:hAnsiTheme="minorHAnsi" w:cstheme="minorHAnsi"/>
                  <w:bCs/>
                  <w:lang w:val="en-US"/>
                </w:rPr>
                <w:delText>I</w:delText>
              </w:r>
              <w:r w:rsidRPr="00F52EEF" w:rsidDel="000143A8">
                <w:rPr>
                  <w:rFonts w:asciiTheme="minorHAnsi" w:hAnsiTheme="minorHAnsi" w:cstheme="minorHAnsi"/>
                  <w:bCs/>
                  <w:lang w:val="en-US"/>
                </w:rPr>
                <w:delText>n-store marketingová komunikace</w:delText>
              </w:r>
            </w:del>
            <w:ins w:id="2399" w:author="Radim Bačuvčík" w:date="2020-02-06T14:46:00Z">
              <w:r w:rsidR="000143A8">
                <w:rPr>
                  <w:rFonts w:asciiTheme="minorHAnsi" w:hAnsiTheme="minorHAnsi" w:cstheme="minorHAnsi"/>
                  <w:bCs/>
                  <w:lang w:val="en-US"/>
                </w:rPr>
                <w:t>Podpora prodeje</w:t>
              </w:r>
            </w:ins>
          </w:p>
        </w:tc>
      </w:tr>
      <w:tr w:rsidR="00F64B71" w:rsidRPr="00F52EEF" w14:paraId="7D4BF16B" w14:textId="77777777" w:rsidTr="00523EF2">
        <w:tc>
          <w:tcPr>
            <w:tcW w:w="3904" w:type="dxa"/>
            <w:shd w:val="clear" w:color="auto" w:fill="F7CAAC"/>
          </w:tcPr>
          <w:p w14:paraId="6F279BB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D8DFA52"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2AC90E3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7E32C8B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F64B71" w:rsidRPr="00F52EEF" w14:paraId="38D9DB49" w14:textId="77777777" w:rsidTr="00523EF2">
        <w:tc>
          <w:tcPr>
            <w:tcW w:w="3904" w:type="dxa"/>
            <w:shd w:val="clear" w:color="auto" w:fill="F7CAAC"/>
          </w:tcPr>
          <w:p w14:paraId="6579925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3EF6F1F" w14:textId="0C47B61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13p</w:t>
            </w:r>
            <w:r w:rsidR="00523EF2">
              <w:rPr>
                <w:rFonts w:asciiTheme="minorHAnsi" w:hAnsiTheme="minorHAnsi" w:cstheme="minorHAnsi"/>
              </w:rPr>
              <w:t xml:space="preserve"> </w:t>
            </w:r>
            <w:r w:rsidRPr="00F52EEF">
              <w:rPr>
                <w:rFonts w:asciiTheme="minorHAnsi" w:hAnsiTheme="minorHAnsi" w:cstheme="minorHAnsi"/>
              </w:rPr>
              <w:t>+</w:t>
            </w:r>
            <w:r w:rsidR="00523EF2">
              <w:rPr>
                <w:rFonts w:asciiTheme="minorHAnsi" w:hAnsiTheme="minorHAnsi" w:cstheme="minorHAnsi"/>
              </w:rPr>
              <w:t xml:space="preserve"> </w:t>
            </w:r>
            <w:r w:rsidRPr="00F52EEF">
              <w:rPr>
                <w:rFonts w:asciiTheme="minorHAnsi" w:hAnsiTheme="minorHAnsi" w:cstheme="minorHAnsi"/>
              </w:rPr>
              <w:t>13s</w:t>
            </w:r>
          </w:p>
        </w:tc>
        <w:tc>
          <w:tcPr>
            <w:tcW w:w="889" w:type="dxa"/>
            <w:shd w:val="clear" w:color="auto" w:fill="F7CAAC"/>
          </w:tcPr>
          <w:p w14:paraId="13869A2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DD3C1B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2FBBB8F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2"/>
          </w:tcPr>
          <w:p w14:paraId="4FB39EA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F64B71" w:rsidRPr="00F52EEF" w14:paraId="3F17D9FB" w14:textId="77777777" w:rsidTr="00523EF2">
        <w:tc>
          <w:tcPr>
            <w:tcW w:w="3904" w:type="dxa"/>
            <w:shd w:val="clear" w:color="auto" w:fill="F7CAAC"/>
          </w:tcPr>
          <w:p w14:paraId="18BE53F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58A7F967" w14:textId="7461FEF4" w:rsidR="00F64B71" w:rsidRPr="00F52EEF" w:rsidRDefault="00E71A7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rerekvizitay: Teorie marketingov</w:t>
            </w:r>
            <w:ins w:id="2400" w:author="Radim Bačuvčík" w:date="2020-02-06T09:57:00Z">
              <w:r w:rsidR="00165381">
                <w:rPr>
                  <w:rFonts w:asciiTheme="minorHAnsi" w:eastAsia="Calibri" w:hAnsiTheme="minorHAnsi" w:cstheme="minorHAnsi"/>
                </w:rPr>
                <w:t>é</w:t>
              </w:r>
            </w:ins>
            <w:del w:id="2401" w:author="Radim Bačuvčík" w:date="2020-02-06T09:57:00Z">
              <w:r w:rsidR="00F64B71" w:rsidRPr="00F52EEF" w:rsidDel="00165381">
                <w:rPr>
                  <w:rFonts w:asciiTheme="minorHAnsi" w:eastAsia="Calibri" w:hAnsiTheme="minorHAnsi" w:cstheme="minorHAnsi"/>
                </w:rPr>
                <w:delText>ých</w:delText>
              </w:r>
            </w:del>
            <w:r w:rsidR="00F64B71" w:rsidRPr="00F52EEF">
              <w:rPr>
                <w:rFonts w:asciiTheme="minorHAnsi" w:eastAsia="Calibri" w:hAnsiTheme="minorHAnsi" w:cstheme="minorHAnsi"/>
              </w:rPr>
              <w:t xml:space="preserve"> komunikac</w:t>
            </w:r>
            <w:ins w:id="2402" w:author="Radim Bačuvčík" w:date="2020-02-06T09:57:00Z">
              <w:r w:rsidR="00165381">
                <w:rPr>
                  <w:rFonts w:asciiTheme="minorHAnsi" w:eastAsia="Calibri" w:hAnsiTheme="minorHAnsi" w:cstheme="minorHAnsi"/>
                </w:rPr>
                <w:t>e</w:t>
              </w:r>
            </w:ins>
            <w:del w:id="2403" w:author="Radim Bačuvčík" w:date="2020-02-06T09:57:00Z">
              <w:r w:rsidR="00F64B71" w:rsidRPr="00F52EEF" w:rsidDel="00165381">
                <w:rPr>
                  <w:rFonts w:asciiTheme="minorHAnsi" w:eastAsia="Calibri" w:hAnsiTheme="minorHAnsi" w:cstheme="minorHAnsi"/>
                </w:rPr>
                <w:delText>í</w:delText>
              </w:r>
            </w:del>
            <w:r w:rsidR="00F64B71" w:rsidRPr="00F52EEF">
              <w:rPr>
                <w:rFonts w:asciiTheme="minorHAnsi" w:eastAsia="Calibri" w:hAnsiTheme="minorHAnsi" w:cstheme="minorHAnsi"/>
              </w:rPr>
              <w:t>, Marketing 1, 2.</w:t>
            </w:r>
          </w:p>
        </w:tc>
      </w:tr>
      <w:tr w:rsidR="00F64B71" w:rsidRPr="00F52EEF" w14:paraId="6CB8437D" w14:textId="77777777" w:rsidTr="00523EF2">
        <w:tc>
          <w:tcPr>
            <w:tcW w:w="3904" w:type="dxa"/>
            <w:shd w:val="clear" w:color="auto" w:fill="F7CAAC"/>
          </w:tcPr>
          <w:p w14:paraId="11124BC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05F2B43E" w14:textId="3A2CC81D" w:rsidR="00F64B71" w:rsidRPr="00F52EEF" w:rsidRDefault="00DC53F2" w:rsidP="00935F76">
            <w:pPr>
              <w:tabs>
                <w:tab w:val="left" w:pos="567"/>
              </w:tabs>
              <w:jc w:val="both"/>
              <w:rPr>
                <w:rFonts w:asciiTheme="minorHAnsi" w:hAnsiTheme="minorHAnsi" w:cstheme="minorHAnsi"/>
              </w:rPr>
            </w:pPr>
            <w:r w:rsidRPr="00F52EEF">
              <w:rPr>
                <w:rFonts w:asciiTheme="minorHAnsi" w:hAnsiTheme="minorHAnsi" w:cstheme="minorHAnsi"/>
              </w:rPr>
              <w:t>Z</w:t>
            </w:r>
            <w:r w:rsidR="00F64B71" w:rsidRPr="00F52EEF">
              <w:rPr>
                <w:rFonts w:asciiTheme="minorHAnsi" w:hAnsiTheme="minorHAnsi" w:cstheme="minorHAnsi"/>
              </w:rPr>
              <w:t>kouška</w:t>
            </w:r>
          </w:p>
        </w:tc>
        <w:tc>
          <w:tcPr>
            <w:tcW w:w="1621" w:type="dxa"/>
            <w:shd w:val="clear" w:color="auto" w:fill="F7CAAC"/>
          </w:tcPr>
          <w:p w14:paraId="4AF96DE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2"/>
          </w:tcPr>
          <w:p w14:paraId="5DFA771C"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senimář</w:t>
            </w:r>
          </w:p>
        </w:tc>
      </w:tr>
      <w:tr w:rsidR="00F64B71" w:rsidRPr="00F52EEF" w14:paraId="7DBA1D12" w14:textId="77777777" w:rsidTr="00523EF2">
        <w:tc>
          <w:tcPr>
            <w:tcW w:w="3904" w:type="dxa"/>
            <w:shd w:val="clear" w:color="auto" w:fill="F7CAAC"/>
          </w:tcPr>
          <w:p w14:paraId="7401F5D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0A41147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5F2586D" w14:textId="77777777" w:rsidTr="00523EF2">
        <w:trPr>
          <w:trHeight w:val="354"/>
        </w:trPr>
        <w:tc>
          <w:tcPr>
            <w:tcW w:w="10673" w:type="dxa"/>
            <w:gridSpan w:val="8"/>
            <w:tcBorders>
              <w:top w:val="nil"/>
            </w:tcBorders>
          </w:tcPr>
          <w:p w14:paraId="01478342" w14:textId="77777777" w:rsidR="00B54F09" w:rsidRDefault="00B54F09" w:rsidP="00935F76">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00F64B71" w:rsidRPr="00F52EEF">
              <w:rPr>
                <w:rFonts w:asciiTheme="minorHAnsi" w:eastAsia="Calibri" w:hAnsiTheme="minorHAnsi" w:cstheme="minorHAnsi"/>
              </w:rPr>
              <w:t>Písemná seminární práce</w:t>
            </w:r>
            <w:r>
              <w:rPr>
                <w:rFonts w:asciiTheme="minorHAnsi" w:eastAsia="Calibri" w:hAnsiTheme="minorHAnsi" w:cstheme="minorHAnsi"/>
              </w:rPr>
              <w:t xml:space="preserve">. </w:t>
            </w:r>
          </w:p>
          <w:p w14:paraId="67FA3C90" w14:textId="48B5DD02" w:rsidR="00F64B71" w:rsidRPr="00F52EEF" w:rsidRDefault="00B54F09" w:rsidP="00935F76">
            <w:pPr>
              <w:tabs>
                <w:tab w:val="left" w:pos="567"/>
              </w:tabs>
              <w:jc w:val="both"/>
              <w:rPr>
                <w:rFonts w:asciiTheme="minorHAnsi" w:hAnsiTheme="minorHAnsi" w:cstheme="minorHAnsi"/>
              </w:rPr>
            </w:pPr>
            <w:r>
              <w:rPr>
                <w:rFonts w:asciiTheme="minorHAnsi" w:eastAsia="Calibri" w:hAnsiTheme="minorHAnsi" w:cstheme="minorHAnsi"/>
              </w:rPr>
              <w:t>2. Ú</w:t>
            </w:r>
            <w:r w:rsidR="00F64B71" w:rsidRPr="00F52EEF">
              <w:rPr>
                <w:rFonts w:asciiTheme="minorHAnsi" w:eastAsia="Calibri" w:hAnsiTheme="minorHAnsi" w:cstheme="minorHAnsi"/>
              </w:rPr>
              <w:t>stní cvičení</w:t>
            </w:r>
          </w:p>
        </w:tc>
      </w:tr>
      <w:tr w:rsidR="00F64B71" w:rsidRPr="00F52EEF" w14:paraId="27EA6848" w14:textId="77777777" w:rsidTr="00523EF2">
        <w:trPr>
          <w:trHeight w:val="197"/>
        </w:trPr>
        <w:tc>
          <w:tcPr>
            <w:tcW w:w="3904" w:type="dxa"/>
            <w:tcBorders>
              <w:top w:val="nil"/>
            </w:tcBorders>
            <w:shd w:val="clear" w:color="auto" w:fill="F7CAAC"/>
          </w:tcPr>
          <w:p w14:paraId="3D37079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032B1C54" w14:textId="43667DB2" w:rsidR="00F64B71" w:rsidRPr="00F52EEF" w:rsidRDefault="00B06046" w:rsidP="00935F76">
            <w:pPr>
              <w:tabs>
                <w:tab w:val="left" w:pos="567"/>
              </w:tabs>
              <w:jc w:val="both"/>
              <w:rPr>
                <w:rFonts w:asciiTheme="minorHAnsi" w:hAnsiTheme="minorHAnsi" w:cstheme="minorHAnsi"/>
              </w:rPr>
            </w:pPr>
            <w:r w:rsidRPr="00F52EEF">
              <w:rPr>
                <w:rFonts w:asciiTheme="minorHAnsi" w:hAnsiTheme="minorHAnsi" w:cstheme="minorHAnsi"/>
              </w:rPr>
              <w:t>MSc. Daniel Jesenský, PhD., MBA.</w:t>
            </w:r>
          </w:p>
        </w:tc>
      </w:tr>
      <w:tr w:rsidR="00F64B71" w:rsidRPr="00F52EEF" w14:paraId="1A2F1CC1" w14:textId="77777777" w:rsidTr="00523EF2">
        <w:trPr>
          <w:trHeight w:val="243"/>
        </w:trPr>
        <w:tc>
          <w:tcPr>
            <w:tcW w:w="3904" w:type="dxa"/>
            <w:tcBorders>
              <w:top w:val="nil"/>
            </w:tcBorders>
            <w:shd w:val="clear" w:color="auto" w:fill="F7CAAC"/>
          </w:tcPr>
          <w:p w14:paraId="66AF5A9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70341C50" w14:textId="69AD5AC4" w:rsidR="00F64B71" w:rsidRPr="00F52EEF" w:rsidRDefault="00865103"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3D99D811" w14:textId="77777777" w:rsidTr="00523EF2">
        <w:tc>
          <w:tcPr>
            <w:tcW w:w="3904" w:type="dxa"/>
            <w:shd w:val="clear" w:color="auto" w:fill="F7CAAC"/>
          </w:tcPr>
          <w:p w14:paraId="1C6EDCF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4201386"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2D57395" w14:textId="77777777" w:rsidTr="00523EF2">
        <w:trPr>
          <w:trHeight w:val="70"/>
        </w:trPr>
        <w:tc>
          <w:tcPr>
            <w:tcW w:w="10673" w:type="dxa"/>
            <w:gridSpan w:val="8"/>
            <w:tcBorders>
              <w:top w:val="nil"/>
            </w:tcBorders>
          </w:tcPr>
          <w:p w14:paraId="5202DC9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08F2FF3" w14:textId="77777777" w:rsidTr="00523EF2">
        <w:tc>
          <w:tcPr>
            <w:tcW w:w="3904" w:type="dxa"/>
            <w:shd w:val="clear" w:color="auto" w:fill="F7CAAC"/>
          </w:tcPr>
          <w:p w14:paraId="61BFF61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1C50BDD4"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p>
        </w:tc>
      </w:tr>
      <w:tr w:rsidR="00F64B71" w:rsidRPr="00F52EEF" w14:paraId="6CC82C8C" w14:textId="77777777" w:rsidTr="00523EF2">
        <w:trPr>
          <w:trHeight w:val="2586"/>
        </w:trPr>
        <w:tc>
          <w:tcPr>
            <w:tcW w:w="10673" w:type="dxa"/>
            <w:gridSpan w:val="8"/>
            <w:tcBorders>
              <w:top w:val="nil"/>
              <w:bottom w:val="single" w:sz="12" w:space="0" w:color="auto"/>
            </w:tcBorders>
          </w:tcPr>
          <w:p w14:paraId="50D63056" w14:textId="3271A981" w:rsidR="00B54F09" w:rsidRPr="00B54F09" w:rsidRDefault="00B54F09" w:rsidP="00935F76">
            <w:pPr>
              <w:tabs>
                <w:tab w:val="left" w:pos="567"/>
              </w:tabs>
              <w:jc w:val="both"/>
              <w:rPr>
                <w:rFonts w:asciiTheme="minorHAnsi" w:hAnsiTheme="minorHAnsi" w:cstheme="minorHAnsi"/>
                <w:b/>
              </w:rPr>
            </w:pPr>
            <w:r w:rsidRPr="00AC52F1">
              <w:rPr>
                <w:rFonts w:asciiTheme="minorHAnsi" w:hAnsiTheme="minorHAnsi" w:cstheme="minorHAnsi"/>
                <w:b/>
              </w:rPr>
              <w:t>Probíraná témata:</w:t>
            </w:r>
          </w:p>
          <w:p w14:paraId="702F777C" w14:textId="15ECE6FC" w:rsidR="00F64B71" w:rsidRPr="00F52EEF" w:rsidRDefault="00F64B71" w:rsidP="00935F76">
            <w:pPr>
              <w:tabs>
                <w:tab w:val="left" w:pos="567"/>
              </w:tabs>
              <w:rPr>
                <w:rFonts w:asciiTheme="minorHAnsi" w:hAnsiTheme="minorHAnsi" w:cstheme="minorHAnsi"/>
                <w:noProof/>
              </w:rPr>
            </w:pPr>
            <w:r w:rsidRPr="00F52EEF">
              <w:rPr>
                <w:rFonts w:asciiTheme="minorHAnsi" w:hAnsiTheme="minorHAnsi" w:cstheme="minorHAnsi"/>
                <w:noProof/>
              </w:rPr>
              <w:t xml:space="preserve">- </w:t>
            </w:r>
            <w:r w:rsidR="00B54F09">
              <w:rPr>
                <w:rFonts w:asciiTheme="minorHAnsi" w:hAnsiTheme="minorHAnsi" w:cstheme="minorHAnsi"/>
                <w:noProof/>
              </w:rPr>
              <w:t>ú</w:t>
            </w:r>
            <w:r w:rsidRPr="00F52EEF">
              <w:rPr>
                <w:rFonts w:asciiTheme="minorHAnsi" w:hAnsiTheme="minorHAnsi" w:cstheme="minorHAnsi"/>
                <w:noProof/>
              </w:rPr>
              <w:t>vod a základní představení marketingové komunikace v místě prodeje</w:t>
            </w:r>
            <w:r w:rsidR="00B54F09">
              <w:rPr>
                <w:rFonts w:asciiTheme="minorHAnsi" w:hAnsiTheme="minorHAnsi" w:cstheme="minorHAnsi"/>
                <w:noProof/>
              </w:rPr>
              <w:t>;</w:t>
            </w:r>
          </w:p>
          <w:p w14:paraId="6807B3B3" w14:textId="3C661B21" w:rsidR="00F64B71" w:rsidRPr="00F52EEF" w:rsidRDefault="00F64B71" w:rsidP="00935F76">
            <w:pPr>
              <w:tabs>
                <w:tab w:val="left" w:pos="567"/>
              </w:tabs>
              <w:rPr>
                <w:rFonts w:asciiTheme="minorHAnsi" w:hAnsiTheme="minorHAnsi" w:cstheme="minorHAnsi"/>
                <w:noProof/>
              </w:rPr>
            </w:pPr>
            <w:r w:rsidRPr="00F52EEF">
              <w:rPr>
                <w:rFonts w:asciiTheme="minorHAnsi" w:hAnsiTheme="minorHAnsi" w:cstheme="minorHAnsi"/>
                <w:noProof/>
              </w:rPr>
              <w:t xml:space="preserve">- </w:t>
            </w:r>
            <w:r w:rsidR="00B54F09">
              <w:rPr>
                <w:rFonts w:asciiTheme="minorHAnsi" w:hAnsiTheme="minorHAnsi" w:cstheme="minorHAnsi"/>
                <w:noProof/>
              </w:rPr>
              <w:t>s</w:t>
            </w:r>
            <w:r w:rsidRPr="00F52EEF">
              <w:rPr>
                <w:rFonts w:asciiTheme="minorHAnsi" w:hAnsiTheme="minorHAnsi" w:cstheme="minorHAnsi"/>
                <w:noProof/>
              </w:rPr>
              <w:t>myslový marketing jako nástroj komunikace v místě prodeje</w:t>
            </w:r>
            <w:r w:rsidR="00B54F09">
              <w:rPr>
                <w:rFonts w:asciiTheme="minorHAnsi" w:hAnsiTheme="minorHAnsi" w:cstheme="minorHAnsi"/>
                <w:noProof/>
              </w:rPr>
              <w:t>;</w:t>
            </w:r>
          </w:p>
          <w:p w14:paraId="0A85CA59" w14:textId="342B82B4" w:rsidR="00F64B71" w:rsidRPr="00F52EEF" w:rsidRDefault="00F64B71" w:rsidP="00935F76">
            <w:pPr>
              <w:tabs>
                <w:tab w:val="left" w:pos="567"/>
              </w:tabs>
              <w:rPr>
                <w:rFonts w:asciiTheme="minorHAnsi" w:hAnsiTheme="minorHAnsi" w:cstheme="minorHAnsi"/>
                <w:b/>
                <w:noProof/>
              </w:rPr>
            </w:pPr>
            <w:r w:rsidRPr="00F52EEF">
              <w:rPr>
                <w:rFonts w:asciiTheme="minorHAnsi" w:hAnsiTheme="minorHAnsi" w:cstheme="minorHAnsi"/>
                <w:noProof/>
              </w:rPr>
              <w:t xml:space="preserve">- </w:t>
            </w:r>
            <w:r w:rsidR="00B54F09">
              <w:rPr>
                <w:rFonts w:asciiTheme="minorHAnsi" w:hAnsiTheme="minorHAnsi" w:cstheme="minorHAnsi"/>
                <w:noProof/>
              </w:rPr>
              <w:t>i</w:t>
            </w:r>
            <w:r w:rsidRPr="00F52EEF">
              <w:rPr>
                <w:rFonts w:asciiTheme="minorHAnsi" w:hAnsiTheme="minorHAnsi" w:cstheme="minorHAnsi"/>
                <w:noProof/>
              </w:rPr>
              <w:t>mpulzívní nakupování a kontext marketingové komunikace v místě prodeje</w:t>
            </w:r>
            <w:r w:rsidR="00B54F09">
              <w:rPr>
                <w:rFonts w:asciiTheme="minorHAnsi" w:hAnsiTheme="minorHAnsi" w:cstheme="minorHAnsi"/>
                <w:noProof/>
              </w:rPr>
              <w:t>;</w:t>
            </w:r>
            <w:r w:rsidRPr="00F52EEF">
              <w:rPr>
                <w:rFonts w:asciiTheme="minorHAnsi" w:hAnsiTheme="minorHAnsi" w:cstheme="minorHAnsi"/>
                <w:b/>
                <w:noProof/>
              </w:rPr>
              <w:t xml:space="preserve"> </w:t>
            </w:r>
          </w:p>
          <w:p w14:paraId="49B07686" w14:textId="0441F256" w:rsidR="00F64B71" w:rsidRPr="00F52EEF" w:rsidRDefault="00F64B71" w:rsidP="00935F76">
            <w:pPr>
              <w:tabs>
                <w:tab w:val="left" w:pos="567"/>
              </w:tabs>
              <w:rPr>
                <w:rFonts w:asciiTheme="minorHAnsi" w:hAnsiTheme="minorHAnsi" w:cstheme="minorHAnsi"/>
                <w:noProof/>
              </w:rPr>
            </w:pPr>
            <w:r w:rsidRPr="00F52EEF">
              <w:rPr>
                <w:rFonts w:asciiTheme="minorHAnsi" w:hAnsiTheme="minorHAnsi" w:cstheme="minorHAnsi"/>
                <w:noProof/>
              </w:rPr>
              <w:t xml:space="preserve">- </w:t>
            </w:r>
            <w:r w:rsidR="00B54F09">
              <w:rPr>
                <w:rFonts w:asciiTheme="minorHAnsi" w:hAnsiTheme="minorHAnsi" w:cstheme="minorHAnsi"/>
                <w:noProof/>
              </w:rPr>
              <w:t>ú</w:t>
            </w:r>
            <w:r w:rsidRPr="00F52EEF">
              <w:rPr>
                <w:rFonts w:asciiTheme="minorHAnsi" w:hAnsiTheme="minorHAnsi" w:cstheme="minorHAnsi"/>
                <w:noProof/>
              </w:rPr>
              <w:t>vod do shopper marketingu</w:t>
            </w:r>
            <w:r w:rsidR="00B54F09">
              <w:rPr>
                <w:rFonts w:asciiTheme="minorHAnsi" w:hAnsiTheme="minorHAnsi" w:cstheme="minorHAnsi"/>
                <w:noProof/>
              </w:rPr>
              <w:t>;</w:t>
            </w:r>
            <w:r w:rsidRPr="00F52EEF">
              <w:rPr>
                <w:rFonts w:asciiTheme="minorHAnsi" w:hAnsiTheme="minorHAnsi" w:cstheme="minorHAnsi"/>
                <w:noProof/>
              </w:rPr>
              <w:tab/>
            </w:r>
          </w:p>
          <w:p w14:paraId="11BFC361" w14:textId="70FA7088" w:rsidR="00F64B71" w:rsidRPr="00F52EEF" w:rsidRDefault="00F64B71" w:rsidP="00935F76">
            <w:pPr>
              <w:tabs>
                <w:tab w:val="left" w:pos="567"/>
              </w:tabs>
              <w:rPr>
                <w:rFonts w:asciiTheme="minorHAnsi" w:hAnsiTheme="minorHAnsi" w:cstheme="minorHAnsi"/>
                <w:noProof/>
              </w:rPr>
            </w:pPr>
            <w:r w:rsidRPr="00F52EEF">
              <w:rPr>
                <w:rFonts w:asciiTheme="minorHAnsi" w:hAnsiTheme="minorHAnsi" w:cstheme="minorHAnsi"/>
                <w:noProof/>
              </w:rPr>
              <w:t xml:space="preserve">- </w:t>
            </w:r>
            <w:r w:rsidR="00B54F09">
              <w:rPr>
                <w:rFonts w:asciiTheme="minorHAnsi" w:hAnsiTheme="minorHAnsi" w:cstheme="minorHAnsi"/>
                <w:noProof/>
              </w:rPr>
              <w:t>d</w:t>
            </w:r>
            <w:r w:rsidRPr="00F52EEF">
              <w:rPr>
                <w:rFonts w:asciiTheme="minorHAnsi" w:hAnsiTheme="minorHAnsi" w:cstheme="minorHAnsi"/>
                <w:noProof/>
              </w:rPr>
              <w:t>igitalní komunikace v místě prodeje</w:t>
            </w:r>
            <w:r w:rsidR="00B54F09">
              <w:rPr>
                <w:rFonts w:asciiTheme="minorHAnsi" w:hAnsiTheme="minorHAnsi" w:cstheme="minorHAnsi"/>
                <w:noProof/>
              </w:rPr>
              <w:t>;</w:t>
            </w:r>
            <w:r w:rsidRPr="00F52EEF">
              <w:rPr>
                <w:rFonts w:asciiTheme="minorHAnsi" w:hAnsiTheme="minorHAnsi" w:cstheme="minorHAnsi"/>
                <w:noProof/>
              </w:rPr>
              <w:t xml:space="preserve"> </w:t>
            </w:r>
          </w:p>
          <w:p w14:paraId="04B72BC5" w14:textId="52BC0073" w:rsidR="00F64B71" w:rsidRPr="00F52EEF" w:rsidRDefault="00F64B71" w:rsidP="00935F76">
            <w:pPr>
              <w:tabs>
                <w:tab w:val="left" w:pos="567"/>
              </w:tabs>
              <w:rPr>
                <w:rFonts w:asciiTheme="minorHAnsi" w:hAnsiTheme="minorHAnsi" w:cstheme="minorHAnsi"/>
                <w:noProof/>
              </w:rPr>
            </w:pPr>
            <w:r w:rsidRPr="00F52EEF">
              <w:rPr>
                <w:rFonts w:asciiTheme="minorHAnsi" w:hAnsiTheme="minorHAnsi" w:cstheme="minorHAnsi"/>
                <w:noProof/>
              </w:rPr>
              <w:t xml:space="preserve">- </w:t>
            </w:r>
            <w:r w:rsidR="00B54F09">
              <w:rPr>
                <w:rFonts w:asciiTheme="minorHAnsi" w:hAnsiTheme="minorHAnsi" w:cstheme="minorHAnsi"/>
                <w:noProof/>
              </w:rPr>
              <w:t>s</w:t>
            </w:r>
            <w:r w:rsidRPr="00F52EEF">
              <w:rPr>
                <w:rFonts w:asciiTheme="minorHAnsi" w:hAnsiTheme="minorHAnsi" w:cstheme="minorHAnsi"/>
                <w:noProof/>
              </w:rPr>
              <w:t>hopper marketing – strategie, exekuce a vyhodnocení</w:t>
            </w:r>
            <w:r w:rsidR="00B54F09">
              <w:rPr>
                <w:rFonts w:asciiTheme="minorHAnsi" w:hAnsiTheme="minorHAnsi" w:cstheme="minorHAnsi"/>
                <w:noProof/>
              </w:rPr>
              <w:t>;</w:t>
            </w:r>
          </w:p>
          <w:p w14:paraId="0216DBA5" w14:textId="116A1D1D" w:rsidR="00F64B71" w:rsidRPr="00F52EEF" w:rsidRDefault="00F64B71" w:rsidP="00935F76">
            <w:pPr>
              <w:tabs>
                <w:tab w:val="left" w:pos="567"/>
              </w:tabs>
              <w:rPr>
                <w:rFonts w:asciiTheme="minorHAnsi" w:hAnsiTheme="minorHAnsi" w:cstheme="minorHAnsi"/>
                <w:b/>
                <w:noProof/>
              </w:rPr>
            </w:pPr>
            <w:r w:rsidRPr="00F52EEF">
              <w:rPr>
                <w:rFonts w:asciiTheme="minorHAnsi" w:hAnsiTheme="minorHAnsi" w:cstheme="minorHAnsi"/>
                <w:b/>
                <w:noProof/>
              </w:rPr>
              <w:t xml:space="preserve">- </w:t>
            </w:r>
            <w:r w:rsidR="00B54F09">
              <w:rPr>
                <w:rFonts w:asciiTheme="minorHAnsi" w:hAnsiTheme="minorHAnsi" w:cstheme="minorHAnsi"/>
                <w:noProof/>
              </w:rPr>
              <w:t>p</w:t>
            </w:r>
            <w:r w:rsidRPr="00F52EEF">
              <w:rPr>
                <w:rFonts w:asciiTheme="minorHAnsi" w:hAnsiTheme="minorHAnsi" w:cstheme="minorHAnsi"/>
                <w:noProof/>
              </w:rPr>
              <w:t>rincipy vzniku, exekuce a implementace komunikačních nástrojů v místě prodeje I.</w:t>
            </w:r>
            <w:r w:rsidR="00B54F09">
              <w:rPr>
                <w:rFonts w:asciiTheme="minorHAnsi" w:hAnsiTheme="minorHAnsi" w:cstheme="minorHAnsi"/>
                <w:noProof/>
              </w:rPr>
              <w:t>;</w:t>
            </w:r>
            <w:r w:rsidRPr="00F52EEF">
              <w:rPr>
                <w:rFonts w:asciiTheme="minorHAnsi" w:hAnsiTheme="minorHAnsi" w:cstheme="minorHAnsi"/>
                <w:noProof/>
              </w:rPr>
              <w:tab/>
            </w:r>
          </w:p>
          <w:p w14:paraId="41F4E976" w14:textId="7B89D709" w:rsidR="00F64B71" w:rsidRPr="00F52EEF" w:rsidRDefault="00F64B71" w:rsidP="00935F76">
            <w:pPr>
              <w:tabs>
                <w:tab w:val="left" w:pos="567"/>
              </w:tabs>
              <w:rPr>
                <w:rFonts w:asciiTheme="minorHAnsi" w:hAnsiTheme="minorHAnsi" w:cstheme="minorHAnsi"/>
                <w:noProof/>
              </w:rPr>
            </w:pPr>
            <w:r w:rsidRPr="00F52EEF">
              <w:rPr>
                <w:rFonts w:asciiTheme="minorHAnsi" w:hAnsiTheme="minorHAnsi" w:cstheme="minorHAnsi"/>
                <w:noProof/>
              </w:rPr>
              <w:t xml:space="preserve">- </w:t>
            </w:r>
            <w:r w:rsidR="00B54F09">
              <w:rPr>
                <w:rFonts w:asciiTheme="minorHAnsi" w:hAnsiTheme="minorHAnsi" w:cstheme="minorHAnsi"/>
                <w:noProof/>
              </w:rPr>
              <w:t>b</w:t>
            </w:r>
            <w:r w:rsidRPr="00F52EEF">
              <w:rPr>
                <w:rFonts w:asciiTheme="minorHAnsi" w:hAnsiTheme="minorHAnsi" w:cstheme="minorHAnsi"/>
                <w:noProof/>
              </w:rPr>
              <w:t>rief a technologické souvislosti, role designu,  trendy a inovace v marketingové komunikaci v místě prodeje</w:t>
            </w:r>
            <w:r w:rsidR="00523EF2">
              <w:rPr>
                <w:rFonts w:asciiTheme="minorHAnsi" w:hAnsiTheme="minorHAnsi" w:cstheme="minorHAnsi"/>
                <w:noProof/>
              </w:rPr>
              <w:t>;</w:t>
            </w:r>
            <w:r w:rsidRPr="00F52EEF">
              <w:rPr>
                <w:rFonts w:asciiTheme="minorHAnsi" w:hAnsiTheme="minorHAnsi" w:cstheme="minorHAnsi"/>
                <w:noProof/>
              </w:rPr>
              <w:t xml:space="preserve"> </w:t>
            </w:r>
          </w:p>
          <w:p w14:paraId="6BAD2743" w14:textId="0F4CF202" w:rsidR="00F64B71" w:rsidRPr="00F52EEF" w:rsidRDefault="00F64B71" w:rsidP="00935F76">
            <w:pPr>
              <w:tabs>
                <w:tab w:val="left" w:pos="567"/>
              </w:tabs>
              <w:rPr>
                <w:rFonts w:asciiTheme="minorHAnsi" w:hAnsiTheme="minorHAnsi" w:cstheme="minorHAnsi"/>
                <w:noProof/>
              </w:rPr>
            </w:pPr>
            <w:r w:rsidRPr="00F52EEF">
              <w:rPr>
                <w:rFonts w:asciiTheme="minorHAnsi" w:hAnsiTheme="minorHAnsi" w:cstheme="minorHAnsi"/>
                <w:noProof/>
              </w:rPr>
              <w:t xml:space="preserve">- </w:t>
            </w:r>
            <w:r w:rsidR="00B54F09">
              <w:rPr>
                <w:rFonts w:asciiTheme="minorHAnsi" w:hAnsiTheme="minorHAnsi" w:cstheme="minorHAnsi"/>
                <w:noProof/>
              </w:rPr>
              <w:t>p</w:t>
            </w:r>
            <w:r w:rsidRPr="00F52EEF">
              <w:rPr>
                <w:rFonts w:asciiTheme="minorHAnsi" w:hAnsiTheme="minorHAnsi" w:cstheme="minorHAnsi"/>
                <w:noProof/>
              </w:rPr>
              <w:t>rincipy vzniku, exekuce a implementace komunikačních nástrojů v místě prodeje II., vyhodnocení efektivity, debrief seminární práce, závěr.</w:t>
            </w:r>
          </w:p>
        </w:tc>
      </w:tr>
      <w:tr w:rsidR="00F64B71" w:rsidRPr="00F52EEF" w14:paraId="67FF90BE" w14:textId="77777777" w:rsidTr="00523EF2">
        <w:trPr>
          <w:trHeight w:val="265"/>
        </w:trPr>
        <w:tc>
          <w:tcPr>
            <w:tcW w:w="4471" w:type="dxa"/>
            <w:gridSpan w:val="2"/>
            <w:tcBorders>
              <w:top w:val="nil"/>
            </w:tcBorders>
            <w:shd w:val="clear" w:color="auto" w:fill="F7CAAC"/>
          </w:tcPr>
          <w:p w14:paraId="5661F6C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0744731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7EBE58B" w14:textId="77777777" w:rsidTr="00523EF2">
        <w:trPr>
          <w:trHeight w:val="567"/>
        </w:trPr>
        <w:tc>
          <w:tcPr>
            <w:tcW w:w="10673" w:type="dxa"/>
            <w:gridSpan w:val="8"/>
            <w:tcBorders>
              <w:top w:val="nil"/>
            </w:tcBorders>
          </w:tcPr>
          <w:p w14:paraId="5260B7FE" w14:textId="77777777" w:rsidR="00F64B71" w:rsidRPr="00523EF2" w:rsidRDefault="00F64B71" w:rsidP="00935F76">
            <w:pPr>
              <w:tabs>
                <w:tab w:val="left" w:pos="567"/>
              </w:tabs>
              <w:jc w:val="both"/>
              <w:rPr>
                <w:rFonts w:asciiTheme="minorHAnsi" w:hAnsiTheme="minorHAnsi" w:cstheme="minorHAnsi"/>
                <w:b/>
                <w:bCs/>
                <w:lang w:val="en-US"/>
              </w:rPr>
            </w:pPr>
            <w:r w:rsidRPr="00523EF2">
              <w:rPr>
                <w:rFonts w:asciiTheme="minorHAnsi" w:hAnsiTheme="minorHAnsi" w:cstheme="minorHAnsi"/>
                <w:b/>
                <w:bCs/>
                <w:lang w:val="en-US"/>
              </w:rPr>
              <w:t>Povinná literatura:</w:t>
            </w:r>
          </w:p>
          <w:p w14:paraId="593FDEE8" w14:textId="77777777" w:rsidR="00125B12" w:rsidRDefault="00F64B71" w:rsidP="00935F76">
            <w:pPr>
              <w:tabs>
                <w:tab w:val="left" w:pos="567"/>
              </w:tabs>
              <w:jc w:val="both"/>
              <w:rPr>
                <w:ins w:id="2404" w:author="FMK" w:date="2020-02-02T15:25:00Z"/>
              </w:rPr>
            </w:pPr>
            <w:del w:id="2405" w:author="FMK" w:date="2020-02-02T15:25:00Z">
              <w:r w:rsidRPr="00046526" w:rsidDel="00125B12">
                <w:rPr>
                  <w:rFonts w:asciiTheme="minorHAnsi" w:hAnsiTheme="minorHAnsi"/>
                  <w:color w:val="FF0000"/>
                  <w:rPrChange w:id="2406" w:author="Martin Kazík" w:date="2020-01-23T11:23:00Z">
                    <w:rPr>
                      <w:rFonts w:asciiTheme="minorHAnsi" w:hAnsiTheme="minorHAnsi"/>
                    </w:rPr>
                  </w:rPrChange>
                </w:rPr>
                <w:delText xml:space="preserve">CIMLER, Petr a Dana ZADRAŽILOVÁ. 2007. </w:delText>
              </w:r>
              <w:r w:rsidRPr="00046526" w:rsidDel="00125B12">
                <w:rPr>
                  <w:rFonts w:asciiTheme="minorHAnsi" w:hAnsiTheme="minorHAnsi"/>
                  <w:i/>
                  <w:color w:val="FF0000"/>
                  <w:rPrChange w:id="2407" w:author="Martin Kazík" w:date="2020-01-23T11:23:00Z">
                    <w:rPr>
                      <w:rFonts w:asciiTheme="minorHAnsi" w:hAnsiTheme="minorHAnsi"/>
                      <w:i/>
                    </w:rPr>
                  </w:rPrChange>
                </w:rPr>
                <w:delText>Retail management.</w:delText>
              </w:r>
              <w:r w:rsidRPr="00046526" w:rsidDel="00125B12">
                <w:rPr>
                  <w:rFonts w:asciiTheme="minorHAnsi" w:hAnsiTheme="minorHAnsi"/>
                  <w:color w:val="FF0000"/>
                  <w:rPrChange w:id="2408" w:author="Martin Kazík" w:date="2020-01-23T11:23:00Z">
                    <w:rPr>
                      <w:rFonts w:asciiTheme="minorHAnsi" w:hAnsiTheme="minorHAnsi"/>
                    </w:rPr>
                  </w:rPrChange>
                </w:rPr>
                <w:delText xml:space="preserve"> Praha: Management Press, ISBN 978-80-7261-167-6</w:delText>
              </w:r>
            </w:del>
            <w:r w:rsidRPr="00046526">
              <w:rPr>
                <w:rFonts w:asciiTheme="minorHAnsi" w:hAnsiTheme="minorHAnsi"/>
                <w:color w:val="FF0000"/>
                <w:rPrChange w:id="2409" w:author="Martin Kazík" w:date="2020-01-23T11:23:00Z">
                  <w:rPr>
                    <w:rFonts w:asciiTheme="minorHAnsi" w:hAnsiTheme="minorHAnsi"/>
                  </w:rPr>
                </w:rPrChange>
              </w:rPr>
              <w:t>.</w:t>
            </w:r>
            <w:ins w:id="2410" w:author="FMK" w:date="2020-02-02T15:25:00Z">
              <w:r w:rsidR="00125B12">
                <w:t xml:space="preserve"> </w:t>
              </w:r>
            </w:ins>
          </w:p>
          <w:p w14:paraId="637F657C" w14:textId="50CF77D9" w:rsidR="00F64B71" w:rsidRDefault="00125B12" w:rsidP="00935F76">
            <w:pPr>
              <w:tabs>
                <w:tab w:val="left" w:pos="567"/>
              </w:tabs>
              <w:jc w:val="both"/>
              <w:rPr>
                <w:ins w:id="2411" w:author="FMK" w:date="2020-02-02T15:25:00Z"/>
                <w:rFonts w:asciiTheme="minorHAnsi" w:hAnsiTheme="minorHAnsi"/>
                <w:color w:val="FF0000"/>
              </w:rPr>
            </w:pPr>
            <w:ins w:id="2412" w:author="FMK" w:date="2020-02-02T15:25:00Z">
              <w:r w:rsidRPr="00125B12">
                <w:rPr>
                  <w:rFonts w:asciiTheme="minorHAnsi" w:hAnsiTheme="minorHAnsi"/>
                  <w:color w:val="FF0000"/>
                </w:rPr>
                <w:t>FERNIE, John a Leigh SPARKS, ed.</w:t>
              </w:r>
              <w:r>
                <w:rPr>
                  <w:rFonts w:asciiTheme="minorHAnsi" w:hAnsiTheme="minorHAnsi"/>
                  <w:color w:val="FF0000"/>
                </w:rPr>
                <w:t xml:space="preserve"> 2019.</w:t>
              </w:r>
              <w:r w:rsidRPr="00125B12">
                <w:rPr>
                  <w:rFonts w:asciiTheme="minorHAnsi" w:hAnsiTheme="minorHAnsi"/>
                  <w:color w:val="FF0000"/>
                </w:rPr>
                <w:t xml:space="preserve"> </w:t>
              </w:r>
              <w:r w:rsidRPr="00125B12">
                <w:rPr>
                  <w:rFonts w:asciiTheme="minorHAnsi" w:hAnsiTheme="minorHAnsi"/>
                  <w:i/>
                  <w:color w:val="FF0000"/>
                  <w:rPrChange w:id="2413" w:author="FMK" w:date="2020-02-02T15:26:00Z">
                    <w:rPr>
                      <w:rFonts w:asciiTheme="minorHAnsi" w:hAnsiTheme="minorHAnsi"/>
                      <w:color w:val="FF0000"/>
                    </w:rPr>
                  </w:rPrChange>
                </w:rPr>
                <w:t xml:space="preserve">Logistics and retail management: emerging issues and new challenges in the retail supply chain. </w:t>
              </w:r>
              <w:r w:rsidRPr="00125B12">
                <w:rPr>
                  <w:rFonts w:asciiTheme="minorHAnsi" w:hAnsiTheme="minorHAnsi"/>
                  <w:color w:val="FF0000"/>
                </w:rPr>
                <w:t>Fifth edition. Londo</w:t>
              </w:r>
              <w:r>
                <w:rPr>
                  <w:rFonts w:asciiTheme="minorHAnsi" w:hAnsiTheme="minorHAnsi"/>
                  <w:color w:val="FF0000"/>
                </w:rPr>
                <w:t>n: KoganPage</w:t>
              </w:r>
              <w:r w:rsidRPr="00125B12">
                <w:rPr>
                  <w:rFonts w:asciiTheme="minorHAnsi" w:hAnsiTheme="minorHAnsi"/>
                  <w:color w:val="FF0000"/>
                </w:rPr>
                <w:t>. ISBN 9780749481605.</w:t>
              </w:r>
            </w:ins>
          </w:p>
          <w:p w14:paraId="780EFDDE" w14:textId="77777777" w:rsidR="00125B12" w:rsidRPr="00046526" w:rsidRDefault="00125B12" w:rsidP="00935F76">
            <w:pPr>
              <w:tabs>
                <w:tab w:val="left" w:pos="567"/>
              </w:tabs>
              <w:jc w:val="both"/>
              <w:rPr>
                <w:rFonts w:asciiTheme="minorHAnsi" w:hAnsiTheme="minorHAnsi"/>
                <w:color w:val="FF0000"/>
                <w:rPrChange w:id="2414" w:author="Martin Kazík" w:date="2020-01-23T11:23:00Z">
                  <w:rPr>
                    <w:rFonts w:asciiTheme="minorHAnsi" w:hAnsiTheme="minorHAnsi"/>
                  </w:rPr>
                </w:rPrChange>
              </w:rPr>
            </w:pPr>
          </w:p>
          <w:p w14:paraId="45241A92" w14:textId="77777777" w:rsidR="00CE2E41" w:rsidRDefault="00F64B71" w:rsidP="00935F76">
            <w:pPr>
              <w:tabs>
                <w:tab w:val="left" w:pos="567"/>
              </w:tabs>
              <w:jc w:val="both"/>
              <w:rPr>
                <w:ins w:id="2415" w:author="FMK" w:date="2020-02-02T15:34:00Z"/>
                <w:rFonts w:asciiTheme="minorHAnsi" w:hAnsiTheme="minorHAnsi"/>
                <w:color w:val="FF0000"/>
              </w:rPr>
            </w:pPr>
            <w:del w:id="2416" w:author="FMK" w:date="2020-02-02T15:34:00Z">
              <w:r w:rsidRPr="00046526" w:rsidDel="00CE2E41">
                <w:rPr>
                  <w:rFonts w:asciiTheme="minorHAnsi" w:hAnsiTheme="minorHAnsi"/>
                  <w:color w:val="FF0000"/>
                  <w:rPrChange w:id="2417" w:author="Martin Kazík" w:date="2020-01-23T11:23:00Z">
                    <w:rPr>
                      <w:rFonts w:asciiTheme="minorHAnsi" w:hAnsiTheme="minorHAnsi"/>
                    </w:rPr>
                  </w:rPrChange>
                </w:rPr>
                <w:delText xml:space="preserve">CROPER, Alan. 2012. </w:delText>
              </w:r>
              <w:r w:rsidRPr="00046526" w:rsidDel="00CE2E41">
                <w:rPr>
                  <w:rFonts w:asciiTheme="minorHAnsi" w:hAnsiTheme="minorHAnsi"/>
                  <w:i/>
                  <w:color w:val="FF0000"/>
                  <w:rPrChange w:id="2418" w:author="Martin Kazík" w:date="2020-01-23T11:23:00Z">
                    <w:rPr>
                      <w:rFonts w:asciiTheme="minorHAnsi" w:hAnsiTheme="minorHAnsi"/>
                      <w:i/>
                    </w:rPr>
                  </w:rPrChange>
                </w:rPr>
                <w:delText>P-O-P Advertising &amp; The Shopper</w:delText>
              </w:r>
              <w:r w:rsidRPr="00046526" w:rsidDel="00CE2E41">
                <w:rPr>
                  <w:rFonts w:asciiTheme="minorHAnsi" w:hAnsiTheme="minorHAnsi"/>
                  <w:color w:val="FF0000"/>
                  <w:rPrChange w:id="2419" w:author="Martin Kazík" w:date="2020-01-23T11:23:00Z">
                    <w:rPr>
                      <w:rFonts w:asciiTheme="minorHAnsi" w:hAnsiTheme="minorHAnsi"/>
                    </w:rPr>
                  </w:rPrChange>
                </w:rPr>
                <w:delText>. POPAI UK &amp; Ireland, Leicestershire.</w:delText>
              </w:r>
            </w:del>
          </w:p>
          <w:p w14:paraId="29653A90" w14:textId="64A0201B" w:rsidR="00F64B71" w:rsidRDefault="00CE2E41" w:rsidP="00935F76">
            <w:pPr>
              <w:tabs>
                <w:tab w:val="left" w:pos="567"/>
              </w:tabs>
              <w:jc w:val="both"/>
              <w:rPr>
                <w:ins w:id="2420" w:author="FMK" w:date="2020-02-02T15:33:00Z"/>
                <w:rFonts w:asciiTheme="minorHAnsi" w:hAnsiTheme="minorHAnsi"/>
                <w:color w:val="FF0000"/>
              </w:rPr>
            </w:pPr>
            <w:ins w:id="2421" w:author="FMK" w:date="2020-02-02T15:33:00Z">
              <w:r w:rsidRPr="00CE2E41">
                <w:rPr>
                  <w:rFonts w:asciiTheme="minorHAnsi" w:hAnsiTheme="minorHAnsi"/>
                  <w:color w:val="FF0000"/>
                </w:rPr>
                <w:t>ROGGEVEEN, Anne L., Jens NORDFÄLT a Dhruv GREWAL.</w:t>
              </w:r>
            </w:ins>
            <w:ins w:id="2422" w:author="FMK" w:date="2020-02-02T15:34:00Z">
              <w:r>
                <w:rPr>
                  <w:rFonts w:asciiTheme="minorHAnsi" w:hAnsiTheme="minorHAnsi"/>
                  <w:color w:val="FF0000"/>
                </w:rPr>
                <w:t xml:space="preserve"> 2014.</w:t>
              </w:r>
            </w:ins>
            <w:ins w:id="2423" w:author="FMK" w:date="2020-02-02T15:33:00Z">
              <w:r w:rsidRPr="00CE2E41">
                <w:rPr>
                  <w:rFonts w:asciiTheme="minorHAnsi" w:hAnsiTheme="minorHAnsi"/>
                  <w:color w:val="FF0000"/>
                </w:rPr>
                <w:t xml:space="preserve"> </w:t>
              </w:r>
              <w:r w:rsidRPr="00CE2E41">
                <w:rPr>
                  <w:rFonts w:asciiTheme="minorHAnsi" w:hAnsiTheme="minorHAnsi"/>
                  <w:i/>
                  <w:color w:val="FF0000"/>
                  <w:rPrChange w:id="2424" w:author="FMK" w:date="2020-02-02T15:34:00Z">
                    <w:rPr>
                      <w:rFonts w:asciiTheme="minorHAnsi" w:hAnsiTheme="minorHAnsi"/>
                      <w:color w:val="FF0000"/>
                    </w:rPr>
                  </w:rPrChange>
                </w:rPr>
                <w:t>Shopper marketing and the role of in-store marketing.</w:t>
              </w:r>
              <w:r w:rsidRPr="00CE2E41">
                <w:rPr>
                  <w:rFonts w:asciiTheme="minorHAnsi" w:hAnsiTheme="minorHAnsi"/>
                  <w:color w:val="FF0000"/>
                </w:rPr>
                <w:t xml:space="preserve"> Bingley, U</w:t>
              </w:r>
              <w:r>
                <w:rPr>
                  <w:rFonts w:asciiTheme="minorHAnsi" w:hAnsiTheme="minorHAnsi"/>
                  <w:color w:val="FF0000"/>
                </w:rPr>
                <w:t>.K.: Emerald</w:t>
              </w:r>
              <w:r w:rsidRPr="00CE2E41">
                <w:rPr>
                  <w:rFonts w:asciiTheme="minorHAnsi" w:hAnsiTheme="minorHAnsi"/>
                  <w:color w:val="FF0000"/>
                </w:rPr>
                <w:t>. ISBN 9781784410001.</w:t>
              </w:r>
            </w:ins>
          </w:p>
          <w:p w14:paraId="1862A226" w14:textId="77777777" w:rsidR="00CE2E41" w:rsidRPr="00046526" w:rsidRDefault="00CE2E41" w:rsidP="00935F76">
            <w:pPr>
              <w:tabs>
                <w:tab w:val="left" w:pos="567"/>
              </w:tabs>
              <w:jc w:val="both"/>
              <w:rPr>
                <w:rFonts w:asciiTheme="minorHAnsi" w:hAnsiTheme="minorHAnsi"/>
                <w:color w:val="FF0000"/>
                <w:lang w:val="en-US"/>
                <w:rPrChange w:id="2425" w:author="Martin Kazík" w:date="2020-01-23T11:23:00Z">
                  <w:rPr>
                    <w:rFonts w:asciiTheme="minorHAnsi" w:hAnsiTheme="minorHAnsi"/>
                    <w:lang w:val="en-US"/>
                  </w:rPr>
                </w:rPrChange>
              </w:rPr>
            </w:pPr>
          </w:p>
          <w:p w14:paraId="138F8592" w14:textId="77777777" w:rsidR="00125B12" w:rsidRDefault="00F64B71" w:rsidP="00935F76">
            <w:pPr>
              <w:tabs>
                <w:tab w:val="left" w:pos="567"/>
              </w:tabs>
              <w:jc w:val="both"/>
              <w:rPr>
                <w:ins w:id="2426" w:author="FMK" w:date="2020-02-02T15:28:00Z"/>
                <w:rFonts w:asciiTheme="minorHAnsi" w:hAnsiTheme="minorHAnsi"/>
                <w:color w:val="FF0000"/>
                <w:lang w:val="en-US"/>
              </w:rPr>
            </w:pPr>
            <w:del w:id="2427" w:author="FMK" w:date="2020-02-02T15:28:00Z">
              <w:r w:rsidRPr="00046526" w:rsidDel="00125B12">
                <w:rPr>
                  <w:rFonts w:asciiTheme="minorHAnsi" w:hAnsiTheme="minorHAnsi"/>
                  <w:color w:val="FF0000"/>
                  <w:lang w:val="en-US"/>
                  <w:rPrChange w:id="2428" w:author="Martin Kazík" w:date="2020-01-23T11:23:00Z">
                    <w:rPr>
                      <w:rFonts w:asciiTheme="minorHAnsi" w:hAnsiTheme="minorHAnsi"/>
                      <w:lang w:val="en-US"/>
                    </w:rPr>
                  </w:rPrChange>
                </w:rPr>
                <w:delText xml:space="preserve">EMMERSON, F. &amp; James INTRILIGATOR. 2008. Digital Signage Networks Theory. In: </w:delText>
              </w:r>
              <w:r w:rsidRPr="00046526" w:rsidDel="00125B12">
                <w:rPr>
                  <w:rFonts w:asciiTheme="minorHAnsi" w:hAnsiTheme="minorHAnsi"/>
                  <w:i/>
                  <w:color w:val="FF0000"/>
                  <w:lang w:val="en-US"/>
                  <w:rPrChange w:id="2429" w:author="Martin Kazík" w:date="2020-01-23T11:23:00Z">
                    <w:rPr>
                      <w:rFonts w:asciiTheme="minorHAnsi" w:hAnsiTheme="minorHAnsi"/>
                      <w:i/>
                      <w:lang w:val="en-US"/>
                    </w:rPr>
                  </w:rPrChange>
                </w:rPr>
                <w:delText>Psychology and Strategy</w:delText>
              </w:r>
              <w:r w:rsidRPr="00046526" w:rsidDel="00125B12">
                <w:rPr>
                  <w:rFonts w:asciiTheme="minorHAnsi" w:hAnsiTheme="minorHAnsi"/>
                  <w:color w:val="FF0000"/>
                  <w:lang w:val="en-US"/>
                  <w:rPrChange w:id="2430" w:author="Martin Kazík" w:date="2020-01-23T11:23:00Z">
                    <w:rPr>
                      <w:rFonts w:asciiTheme="minorHAnsi" w:hAnsiTheme="minorHAnsi"/>
                      <w:lang w:val="en-US"/>
                    </w:rPr>
                  </w:rPrChange>
                </w:rPr>
                <w:delText>. Retrieved from: http://www.globalretailmanagement.com/whitepaper/pixel-inspiration-digital-signage-networks-theory-psychology-and-strategy</w:delText>
              </w:r>
              <w:r w:rsidR="00523EF2" w:rsidRPr="00046526" w:rsidDel="00125B12">
                <w:rPr>
                  <w:rFonts w:asciiTheme="minorHAnsi" w:hAnsiTheme="minorHAnsi"/>
                  <w:color w:val="FF0000"/>
                  <w:lang w:val="en-US"/>
                  <w:rPrChange w:id="2431" w:author="Martin Kazík" w:date="2020-01-23T11:23:00Z">
                    <w:rPr>
                      <w:rFonts w:asciiTheme="minorHAnsi" w:hAnsiTheme="minorHAnsi"/>
                      <w:lang w:val="en-US"/>
                    </w:rPr>
                  </w:rPrChange>
                </w:rPr>
                <w:delText>.</w:delText>
              </w:r>
            </w:del>
          </w:p>
          <w:p w14:paraId="2B846B19" w14:textId="28C85CDA" w:rsidR="00F64B71" w:rsidRDefault="00125B12" w:rsidP="00935F76">
            <w:pPr>
              <w:tabs>
                <w:tab w:val="left" w:pos="567"/>
              </w:tabs>
              <w:jc w:val="both"/>
              <w:rPr>
                <w:ins w:id="2432" w:author="FMK" w:date="2020-02-02T15:27:00Z"/>
                <w:rFonts w:asciiTheme="minorHAnsi" w:hAnsiTheme="minorHAnsi"/>
                <w:color w:val="FF0000"/>
                <w:lang w:val="en-US"/>
              </w:rPr>
            </w:pPr>
            <w:ins w:id="2433" w:author="FMK" w:date="2020-02-02T15:27:00Z">
              <w:r w:rsidRPr="00125B12">
                <w:rPr>
                  <w:rFonts w:asciiTheme="minorHAnsi" w:hAnsiTheme="minorHAnsi"/>
                  <w:color w:val="FF0000"/>
                  <w:lang w:val="en-US"/>
                </w:rPr>
                <w:t>CRANDALL, Richard E., William CRANDALL a Charlie C. CHEN.</w:t>
              </w:r>
            </w:ins>
            <w:ins w:id="2434" w:author="FMK" w:date="2020-02-02T15:28:00Z">
              <w:r>
                <w:rPr>
                  <w:rFonts w:asciiTheme="minorHAnsi" w:hAnsiTheme="minorHAnsi"/>
                  <w:color w:val="FF0000"/>
                  <w:lang w:val="en-US"/>
                </w:rPr>
                <w:t xml:space="preserve"> 2015.</w:t>
              </w:r>
            </w:ins>
            <w:ins w:id="2435" w:author="FMK" w:date="2020-02-02T15:27:00Z">
              <w:r w:rsidRPr="00125B12">
                <w:rPr>
                  <w:rFonts w:asciiTheme="minorHAnsi" w:hAnsiTheme="minorHAnsi"/>
                  <w:color w:val="FF0000"/>
                  <w:lang w:val="en-US"/>
                </w:rPr>
                <w:t xml:space="preserve"> </w:t>
              </w:r>
              <w:r w:rsidRPr="00125B12">
                <w:rPr>
                  <w:rFonts w:asciiTheme="minorHAnsi" w:hAnsiTheme="minorHAnsi"/>
                  <w:i/>
                  <w:color w:val="FF0000"/>
                  <w:lang w:val="en-US"/>
                  <w:rPrChange w:id="2436" w:author="FMK" w:date="2020-02-02T15:28:00Z">
                    <w:rPr>
                      <w:rFonts w:asciiTheme="minorHAnsi" w:hAnsiTheme="minorHAnsi"/>
                      <w:color w:val="FF0000"/>
                      <w:lang w:val="en-US"/>
                    </w:rPr>
                  </w:rPrChange>
                </w:rPr>
                <w:t xml:space="preserve">Principles of supply chain management. </w:t>
              </w:r>
              <w:r w:rsidRPr="00125B12">
                <w:rPr>
                  <w:rFonts w:asciiTheme="minorHAnsi" w:hAnsiTheme="minorHAnsi"/>
                  <w:color w:val="FF0000"/>
                  <w:lang w:val="en-US"/>
                </w:rPr>
                <w:t>Second edition. Boca Raton: CRC Press, Taylor &amp; Fra</w:t>
              </w:r>
              <w:r>
                <w:rPr>
                  <w:rFonts w:asciiTheme="minorHAnsi" w:hAnsiTheme="minorHAnsi"/>
                  <w:color w:val="FF0000"/>
                  <w:lang w:val="en-US"/>
                </w:rPr>
                <w:t>ncis Group.</w:t>
              </w:r>
              <w:r w:rsidRPr="00125B12">
                <w:rPr>
                  <w:rFonts w:asciiTheme="minorHAnsi" w:hAnsiTheme="minorHAnsi"/>
                  <w:color w:val="FF0000"/>
                  <w:lang w:val="en-US"/>
                </w:rPr>
                <w:t xml:space="preserve"> ISBN 9781482212020.</w:t>
              </w:r>
            </w:ins>
          </w:p>
          <w:p w14:paraId="562C0F35" w14:textId="77777777" w:rsidR="00125B12" w:rsidRPr="00046526" w:rsidRDefault="00125B12" w:rsidP="00935F76">
            <w:pPr>
              <w:tabs>
                <w:tab w:val="left" w:pos="567"/>
              </w:tabs>
              <w:jc w:val="both"/>
              <w:rPr>
                <w:rFonts w:asciiTheme="minorHAnsi" w:hAnsiTheme="minorHAnsi"/>
                <w:color w:val="FF0000"/>
                <w:lang w:val="en-US"/>
                <w:rPrChange w:id="2437" w:author="Martin Kazík" w:date="2020-01-23T11:23:00Z">
                  <w:rPr>
                    <w:rFonts w:asciiTheme="minorHAnsi" w:hAnsiTheme="minorHAnsi"/>
                    <w:lang w:val="en-US"/>
                  </w:rPr>
                </w:rPrChange>
              </w:rPr>
            </w:pPr>
          </w:p>
          <w:p w14:paraId="120D6E2F" w14:textId="77777777" w:rsidR="00F64B71" w:rsidRPr="00F52EEF" w:rsidRDefault="00F64B71" w:rsidP="00935F76">
            <w:pPr>
              <w:tabs>
                <w:tab w:val="left" w:pos="567"/>
              </w:tabs>
              <w:jc w:val="both"/>
              <w:rPr>
                <w:rFonts w:asciiTheme="minorHAnsi" w:hAnsiTheme="minorHAnsi" w:cstheme="minorHAnsi"/>
                <w:bCs/>
                <w:lang w:val="en-US"/>
              </w:rPr>
            </w:pPr>
            <w:r w:rsidRPr="00F52EEF">
              <w:rPr>
                <w:rFonts w:asciiTheme="minorHAnsi" w:hAnsiTheme="minorHAnsi" w:cstheme="minorHAnsi"/>
                <w:bCs/>
              </w:rPr>
              <w:t xml:space="preserve">JESENSKÝ, Daniel et al. 2018. </w:t>
            </w:r>
            <w:r w:rsidRPr="00F52EEF">
              <w:rPr>
                <w:rFonts w:asciiTheme="minorHAnsi" w:hAnsiTheme="minorHAnsi" w:cstheme="minorHAnsi"/>
                <w:bCs/>
                <w:i/>
              </w:rPr>
              <w:t xml:space="preserve">Marketingová komunikace v místě prodeje. </w:t>
            </w:r>
            <w:r w:rsidRPr="00F52EEF">
              <w:rPr>
                <w:rFonts w:asciiTheme="minorHAnsi" w:hAnsiTheme="minorHAnsi" w:cstheme="minorHAnsi"/>
                <w:bCs/>
                <w:lang w:val="en-US"/>
              </w:rPr>
              <w:t>Grada Publishing, Praha.</w:t>
            </w:r>
          </w:p>
          <w:p w14:paraId="7760EE51" w14:textId="77777777" w:rsidR="00CE2E41" w:rsidRDefault="00F64B71" w:rsidP="00935F76">
            <w:pPr>
              <w:tabs>
                <w:tab w:val="left" w:pos="567"/>
              </w:tabs>
              <w:jc w:val="both"/>
              <w:rPr>
                <w:ins w:id="2438" w:author="FMK" w:date="2020-02-02T15:32:00Z"/>
                <w:rStyle w:val="Hypertextovodkaz"/>
                <w:rFonts w:asciiTheme="minorHAnsi" w:hAnsiTheme="minorHAnsi"/>
                <w:color w:val="FF0000"/>
                <w:u w:val="none"/>
                <w:lang w:val="en-US"/>
              </w:rPr>
            </w:pPr>
            <w:del w:id="2439" w:author="FMK" w:date="2020-02-02T15:28:00Z">
              <w:r w:rsidRPr="00046526" w:rsidDel="00CE2E41">
                <w:rPr>
                  <w:rFonts w:asciiTheme="minorHAnsi" w:hAnsiTheme="minorHAnsi"/>
                  <w:color w:val="FF0000"/>
                  <w:rPrChange w:id="2440" w:author="Martin Kazík" w:date="2020-01-23T11:23:00Z">
                    <w:rPr>
                      <w:rFonts w:asciiTheme="minorHAnsi" w:hAnsiTheme="minorHAnsi"/>
                      <w:color w:val="0000FF"/>
                      <w:u w:val="single"/>
                    </w:rPr>
                  </w:rPrChange>
                </w:rPr>
                <w:delText xml:space="preserve">JESENSKÝ, Daniel. 2013. </w:delText>
              </w:r>
              <w:r w:rsidRPr="00046526" w:rsidDel="00CE2E41">
                <w:rPr>
                  <w:rFonts w:asciiTheme="minorHAnsi" w:hAnsiTheme="minorHAnsi"/>
                  <w:i/>
                  <w:color w:val="FF0000"/>
                  <w:rPrChange w:id="2441" w:author="Martin Kazík" w:date="2020-01-23T11:23:00Z">
                    <w:rPr>
                      <w:rFonts w:asciiTheme="minorHAnsi" w:hAnsiTheme="minorHAnsi"/>
                      <w:i/>
                    </w:rPr>
                  </w:rPrChange>
                </w:rPr>
                <w:delText xml:space="preserve">Interpretative research about role of pop advertising displays in customer purchase decision Making. </w:delText>
              </w:r>
              <w:r w:rsidRPr="00046526" w:rsidDel="00CE2E41">
                <w:rPr>
                  <w:rFonts w:asciiTheme="minorHAnsi" w:hAnsiTheme="minorHAnsi"/>
                  <w:color w:val="FF0000"/>
                  <w:rPrChange w:id="2442" w:author="Martin Kazík" w:date="2020-01-23T11:23:00Z">
                    <w:rPr>
                      <w:rFonts w:asciiTheme="minorHAnsi" w:hAnsiTheme="minorHAnsi"/>
                    </w:rPr>
                  </w:rPrChange>
                </w:rPr>
                <w:delText xml:space="preserve">Research series published by the University of </w:delText>
              </w:r>
              <w:r w:rsidRPr="00046526" w:rsidDel="00CE2E41">
                <w:rPr>
                  <w:rFonts w:asciiTheme="minorHAnsi" w:hAnsiTheme="minorHAnsi"/>
                  <w:color w:val="FF0000"/>
                  <w:lang w:val="en-US"/>
                  <w:rPrChange w:id="2443" w:author="Martin Kazík" w:date="2020-01-23T11:23:00Z">
                    <w:rPr>
                      <w:rFonts w:asciiTheme="minorHAnsi" w:hAnsiTheme="minorHAnsi"/>
                      <w:lang w:val="en-US"/>
                    </w:rPr>
                  </w:rPrChange>
                </w:rPr>
                <w:delText xml:space="preserve">Jyväskylä. </w:delText>
              </w:r>
              <w:r w:rsidRPr="00046526" w:rsidDel="00CE2E41">
                <w:rPr>
                  <w:rFonts w:asciiTheme="minorHAnsi" w:hAnsiTheme="minorHAnsi"/>
                  <w:color w:val="FF0000"/>
                  <w:rPrChange w:id="2444" w:author="Martin Kazík" w:date="2020-01-23T11:23:00Z">
                    <w:rPr>
                      <w:rFonts w:asciiTheme="minorHAnsi" w:hAnsiTheme="minorHAnsi"/>
                    </w:rPr>
                  </w:rPrChange>
                </w:rPr>
                <w:delText>U</w:delText>
              </w:r>
              <w:r w:rsidRPr="00046526" w:rsidDel="00CE2E41">
                <w:rPr>
                  <w:rFonts w:asciiTheme="minorHAnsi" w:hAnsiTheme="minorHAnsi"/>
                  <w:color w:val="FF0000"/>
                  <w:lang w:val="en-US"/>
                  <w:rPrChange w:id="2445" w:author="Martin Kazík" w:date="2020-01-23T11:23:00Z">
                    <w:rPr>
                      <w:rFonts w:asciiTheme="minorHAnsi" w:hAnsiTheme="minorHAnsi"/>
                      <w:lang w:val="en-US"/>
                    </w:rPr>
                  </w:rPrChange>
                </w:rPr>
                <w:delText xml:space="preserve">niversity library of Jyväskylä. Retrieved from: </w:delText>
              </w:r>
              <w:r w:rsidR="005E41C4" w:rsidDel="00CE2E41">
                <w:rPr>
                  <w:rStyle w:val="Hypertextovodkaz"/>
                  <w:rFonts w:asciiTheme="minorHAnsi" w:hAnsiTheme="minorHAnsi"/>
                  <w:color w:val="FF0000"/>
                  <w:u w:val="none"/>
                  <w:lang w:val="en-US"/>
                  <w:rPrChange w:id="2446" w:author="Martin Kazík" w:date="2020-01-23T11:23:00Z">
                    <w:rPr>
                      <w:rStyle w:val="Hypertextovodkaz"/>
                      <w:rFonts w:asciiTheme="minorHAnsi" w:hAnsiTheme="minorHAnsi"/>
                      <w:color w:val="auto"/>
                      <w:u w:val="none"/>
                      <w:lang w:val="en-US"/>
                    </w:rPr>
                  </w:rPrChange>
                </w:rPr>
                <w:fldChar w:fldCharType="begin"/>
              </w:r>
              <w:r w:rsidR="005E41C4" w:rsidDel="00CE2E41">
                <w:rPr>
                  <w:rStyle w:val="Hypertextovodkaz"/>
                  <w:rFonts w:asciiTheme="minorHAnsi" w:hAnsiTheme="minorHAnsi"/>
                  <w:color w:val="FF0000"/>
                  <w:u w:val="none"/>
                  <w:lang w:val="en-US"/>
                  <w:rPrChange w:id="2447" w:author="Martin Kazík" w:date="2020-01-23T11:23:00Z">
                    <w:rPr>
                      <w:rStyle w:val="Hypertextovodkaz"/>
                      <w:rFonts w:asciiTheme="minorHAnsi" w:hAnsiTheme="minorHAnsi"/>
                      <w:color w:val="auto"/>
                      <w:u w:val="none"/>
                      <w:lang w:val="en-US"/>
                    </w:rPr>
                  </w:rPrChange>
                </w:rPr>
                <w:delInstrText xml:space="preserve"> HYPERLINK "https://jyx.jyu.fi/dspace/handle/123456789/41903" </w:delInstrText>
              </w:r>
              <w:r w:rsidR="005E41C4" w:rsidDel="00CE2E41">
                <w:rPr>
                  <w:rStyle w:val="Hypertextovodkaz"/>
                  <w:rFonts w:asciiTheme="minorHAnsi" w:hAnsiTheme="minorHAnsi"/>
                  <w:color w:val="FF0000"/>
                  <w:u w:val="none"/>
                  <w:lang w:val="en-US"/>
                  <w:rPrChange w:id="2448" w:author="Martin Kazík" w:date="2020-01-23T11:23:00Z">
                    <w:rPr>
                      <w:rStyle w:val="Hypertextovodkaz"/>
                      <w:rFonts w:asciiTheme="minorHAnsi" w:hAnsiTheme="minorHAnsi"/>
                      <w:color w:val="auto"/>
                      <w:u w:val="none"/>
                      <w:lang w:val="en-US"/>
                    </w:rPr>
                  </w:rPrChange>
                </w:rPr>
                <w:fldChar w:fldCharType="separate"/>
              </w:r>
              <w:r w:rsidRPr="00046526" w:rsidDel="00CE2E41">
                <w:rPr>
                  <w:rStyle w:val="Hypertextovodkaz"/>
                  <w:rFonts w:asciiTheme="minorHAnsi" w:hAnsiTheme="minorHAnsi"/>
                  <w:color w:val="FF0000"/>
                  <w:u w:val="none"/>
                  <w:lang w:val="en-US"/>
                  <w:rPrChange w:id="2449" w:author="Martin Kazík" w:date="2020-01-23T11:23:00Z">
                    <w:rPr>
                      <w:rStyle w:val="Hypertextovodkaz"/>
                      <w:rFonts w:asciiTheme="minorHAnsi" w:hAnsiTheme="minorHAnsi"/>
                      <w:color w:val="auto"/>
                      <w:u w:val="none"/>
                      <w:lang w:val="en-US"/>
                    </w:rPr>
                  </w:rPrChange>
                </w:rPr>
                <w:delText>https://jyx.jyu.fi/dspace/handle/123456789/41903</w:delText>
              </w:r>
              <w:r w:rsidR="005E41C4" w:rsidDel="00CE2E41">
                <w:rPr>
                  <w:rStyle w:val="Hypertextovodkaz"/>
                  <w:rFonts w:asciiTheme="minorHAnsi" w:hAnsiTheme="minorHAnsi"/>
                  <w:color w:val="FF0000"/>
                  <w:u w:val="none"/>
                  <w:lang w:val="en-US"/>
                  <w:rPrChange w:id="2450" w:author="Martin Kazík" w:date="2020-01-23T11:23:00Z">
                    <w:rPr>
                      <w:rStyle w:val="Hypertextovodkaz"/>
                      <w:rFonts w:asciiTheme="minorHAnsi" w:hAnsiTheme="minorHAnsi"/>
                      <w:color w:val="auto"/>
                      <w:u w:val="none"/>
                      <w:lang w:val="en-US"/>
                    </w:rPr>
                  </w:rPrChange>
                </w:rPr>
                <w:fldChar w:fldCharType="end"/>
              </w:r>
            </w:del>
          </w:p>
          <w:p w14:paraId="2848BB38" w14:textId="34107B8F" w:rsidR="00F64B71" w:rsidRDefault="007A1D6C" w:rsidP="00935F76">
            <w:pPr>
              <w:tabs>
                <w:tab w:val="left" w:pos="567"/>
              </w:tabs>
              <w:jc w:val="both"/>
              <w:rPr>
                <w:ins w:id="2451" w:author="FMK" w:date="2020-02-02T14:10:00Z"/>
                <w:rStyle w:val="Hypertextovodkaz"/>
                <w:rFonts w:asciiTheme="minorHAnsi" w:hAnsiTheme="minorHAnsi"/>
                <w:color w:val="FF0000"/>
                <w:u w:val="none"/>
                <w:lang w:val="en-US"/>
              </w:rPr>
            </w:pPr>
            <w:ins w:id="2452" w:author="FMK" w:date="2020-02-02T14:10:00Z">
              <w:r w:rsidRPr="007A1D6C">
                <w:rPr>
                  <w:rStyle w:val="Hypertextovodkaz"/>
                  <w:rFonts w:asciiTheme="minorHAnsi" w:hAnsiTheme="minorHAnsi"/>
                  <w:color w:val="FF0000"/>
                  <w:u w:val="none"/>
                  <w:lang w:val="en-US"/>
                </w:rPr>
                <w:t xml:space="preserve">SCHIFFMAN, Leon G. a Joseph WISENBLIT. </w:t>
              </w:r>
              <w:r>
                <w:rPr>
                  <w:rStyle w:val="Hypertextovodkaz"/>
                  <w:rFonts w:asciiTheme="minorHAnsi" w:hAnsiTheme="minorHAnsi"/>
                  <w:color w:val="FF0000"/>
                  <w:u w:val="none"/>
                  <w:lang w:val="en-US"/>
                </w:rPr>
                <w:t xml:space="preserve">2015. </w:t>
              </w:r>
              <w:r w:rsidRPr="007A1D6C">
                <w:rPr>
                  <w:rStyle w:val="Hypertextovodkaz"/>
                  <w:rFonts w:asciiTheme="minorHAnsi" w:hAnsiTheme="minorHAnsi"/>
                  <w:i/>
                  <w:color w:val="FF0000"/>
                  <w:u w:val="none"/>
                  <w:lang w:val="en-US"/>
                  <w:rPrChange w:id="2453" w:author="FMK" w:date="2020-02-02T14:11:00Z">
                    <w:rPr>
                      <w:rStyle w:val="Hypertextovodkaz"/>
                      <w:rFonts w:asciiTheme="minorHAnsi" w:hAnsiTheme="minorHAnsi"/>
                      <w:color w:val="FF0000"/>
                      <w:u w:val="none"/>
                      <w:lang w:val="en-US"/>
                    </w:rPr>
                  </w:rPrChange>
                </w:rPr>
                <w:t>Consumer behavior: global edition.</w:t>
              </w:r>
              <w:r w:rsidRPr="007A1D6C">
                <w:rPr>
                  <w:rStyle w:val="Hypertextovodkaz"/>
                  <w:rFonts w:asciiTheme="minorHAnsi" w:hAnsiTheme="minorHAnsi"/>
                  <w:color w:val="FF0000"/>
                  <w:u w:val="none"/>
                  <w:lang w:val="en-US"/>
                </w:rPr>
                <w:t xml:space="preserve"> 11th ed. Harlow:</w:t>
              </w:r>
              <w:r>
                <w:rPr>
                  <w:rStyle w:val="Hypertextovodkaz"/>
                  <w:rFonts w:asciiTheme="minorHAnsi" w:hAnsiTheme="minorHAnsi"/>
                  <w:color w:val="FF0000"/>
                  <w:u w:val="none"/>
                  <w:lang w:val="en-US"/>
                </w:rPr>
                <w:t xml:space="preserve"> Pearson Education</w:t>
              </w:r>
              <w:r w:rsidRPr="007A1D6C">
                <w:rPr>
                  <w:rStyle w:val="Hypertextovodkaz"/>
                  <w:rFonts w:asciiTheme="minorHAnsi" w:hAnsiTheme="minorHAnsi"/>
                  <w:color w:val="FF0000"/>
                  <w:u w:val="none"/>
                  <w:lang w:val="en-US"/>
                </w:rPr>
                <w:t>. ISBN 9780273787136.</w:t>
              </w:r>
            </w:ins>
          </w:p>
          <w:p w14:paraId="3F0C623D" w14:textId="77777777" w:rsidR="007A1D6C" w:rsidRPr="00046526" w:rsidRDefault="007A1D6C" w:rsidP="00935F76">
            <w:pPr>
              <w:tabs>
                <w:tab w:val="left" w:pos="567"/>
              </w:tabs>
              <w:jc w:val="both"/>
              <w:rPr>
                <w:rStyle w:val="Hypertextovodkaz"/>
                <w:rFonts w:asciiTheme="minorHAnsi" w:hAnsiTheme="minorHAnsi"/>
                <w:color w:val="FF0000"/>
                <w:u w:val="none"/>
                <w:lang w:val="en-US"/>
                <w:rPrChange w:id="2454" w:author="Martin Kazík" w:date="2020-01-23T11:23:00Z">
                  <w:rPr>
                    <w:rStyle w:val="Hypertextovodkaz"/>
                    <w:rFonts w:asciiTheme="minorHAnsi" w:hAnsiTheme="minorHAnsi"/>
                    <w:color w:val="auto"/>
                    <w:u w:val="none"/>
                    <w:lang w:val="en-US"/>
                  </w:rPr>
                </w:rPrChange>
              </w:rPr>
            </w:pPr>
          </w:p>
          <w:p w14:paraId="09432B63" w14:textId="77777777" w:rsidR="00F64B71" w:rsidRPr="00F52EEF" w:rsidRDefault="00F64B71" w:rsidP="00935F76">
            <w:pPr>
              <w:tabs>
                <w:tab w:val="left" w:pos="567"/>
              </w:tabs>
              <w:jc w:val="both"/>
              <w:rPr>
                <w:rFonts w:asciiTheme="minorHAnsi" w:hAnsiTheme="minorHAnsi" w:cstheme="minorHAnsi"/>
                <w:b/>
                <w:bCs/>
                <w:lang w:val="en-US"/>
              </w:rPr>
            </w:pPr>
          </w:p>
          <w:p w14:paraId="70E438D9" w14:textId="77777777" w:rsidR="00F64B71" w:rsidRPr="00523EF2" w:rsidRDefault="00F64B71" w:rsidP="00935F76">
            <w:pPr>
              <w:tabs>
                <w:tab w:val="left" w:pos="567"/>
              </w:tabs>
              <w:jc w:val="both"/>
              <w:rPr>
                <w:rFonts w:asciiTheme="minorHAnsi" w:hAnsiTheme="minorHAnsi" w:cstheme="minorHAnsi"/>
                <w:b/>
              </w:rPr>
            </w:pPr>
            <w:r w:rsidRPr="00523EF2">
              <w:rPr>
                <w:rFonts w:asciiTheme="minorHAnsi" w:hAnsiTheme="minorHAnsi" w:cstheme="minorHAnsi"/>
                <w:b/>
                <w:bCs/>
                <w:lang w:val="en-US"/>
              </w:rPr>
              <w:t>Doporučená literatura:</w:t>
            </w:r>
          </w:p>
          <w:p w14:paraId="6E48AA03" w14:textId="77777777" w:rsidR="00CE2E41" w:rsidRDefault="00F64B71" w:rsidP="00935F76">
            <w:pPr>
              <w:tabs>
                <w:tab w:val="left" w:pos="567"/>
              </w:tabs>
              <w:jc w:val="both"/>
              <w:rPr>
                <w:ins w:id="2455" w:author="FMK" w:date="2020-02-02T15:32:00Z"/>
                <w:rFonts w:asciiTheme="minorHAnsi" w:hAnsiTheme="minorHAnsi"/>
                <w:color w:val="FF0000"/>
                <w:lang w:val="en-US"/>
              </w:rPr>
            </w:pPr>
            <w:del w:id="2456" w:author="FMK" w:date="2020-02-02T15:32:00Z">
              <w:r w:rsidRPr="00014AF9" w:rsidDel="00CE2E41">
                <w:rPr>
                  <w:rFonts w:asciiTheme="minorHAnsi" w:hAnsiTheme="minorHAnsi"/>
                  <w:color w:val="FF0000"/>
                  <w:lang w:val="en-US"/>
                  <w:rPrChange w:id="2457" w:author="Martin Kazík" w:date="2020-01-23T11:23:00Z">
                    <w:rPr>
                      <w:rFonts w:asciiTheme="minorHAnsi" w:hAnsiTheme="minorHAnsi"/>
                      <w:lang w:val="en-US"/>
                    </w:rPr>
                  </w:rPrChange>
                </w:rPr>
                <w:delText>BOČEK, Martin, Daniel JESENSKÝ a Daniela KROFIÁNOVÁ. 2009</w:delText>
              </w:r>
              <w:r w:rsidRPr="00014AF9" w:rsidDel="00CE2E41">
                <w:rPr>
                  <w:rFonts w:asciiTheme="minorHAnsi" w:hAnsiTheme="minorHAnsi"/>
                  <w:i/>
                  <w:color w:val="FF0000"/>
                  <w:lang w:val="en-US"/>
                  <w:rPrChange w:id="2458" w:author="Martin Kazík" w:date="2020-01-23T11:23:00Z">
                    <w:rPr>
                      <w:rFonts w:asciiTheme="minorHAnsi" w:hAnsiTheme="minorHAnsi"/>
                      <w:i/>
                      <w:lang w:val="en-US"/>
                    </w:rPr>
                  </w:rPrChange>
                </w:rPr>
                <w:delText>. POP - In-store komunikace v praxi: trendy a nástroje marketingu v místě prodeje.</w:delText>
              </w:r>
              <w:r w:rsidRPr="00014AF9" w:rsidDel="00CE2E41">
                <w:rPr>
                  <w:rFonts w:asciiTheme="minorHAnsi" w:hAnsiTheme="minorHAnsi"/>
                  <w:color w:val="FF0000"/>
                  <w:lang w:val="en-US"/>
                  <w:rPrChange w:id="2459" w:author="Martin Kazík" w:date="2020-01-23T11:23:00Z">
                    <w:rPr>
                      <w:rFonts w:asciiTheme="minorHAnsi" w:hAnsiTheme="minorHAnsi"/>
                      <w:lang w:val="en-US"/>
                    </w:rPr>
                  </w:rPrChange>
                </w:rPr>
                <w:delText xml:space="preserve"> Praha: Grada. ISBN 978-80-247-2840-7.</w:delText>
              </w:r>
            </w:del>
          </w:p>
          <w:p w14:paraId="7E65CC66" w14:textId="5795654A" w:rsidR="00F64B71" w:rsidRDefault="00CE2E41" w:rsidP="00935F76">
            <w:pPr>
              <w:tabs>
                <w:tab w:val="left" w:pos="567"/>
              </w:tabs>
              <w:jc w:val="both"/>
              <w:rPr>
                <w:ins w:id="2460" w:author="FMK" w:date="2020-02-02T15:31:00Z"/>
                <w:rFonts w:asciiTheme="minorHAnsi" w:hAnsiTheme="minorHAnsi"/>
                <w:color w:val="FF0000"/>
                <w:lang w:val="en-US"/>
              </w:rPr>
            </w:pPr>
            <w:ins w:id="2461" w:author="FMK" w:date="2020-02-02T15:31:00Z">
              <w:r w:rsidRPr="00CE2E41">
                <w:rPr>
                  <w:rFonts w:asciiTheme="minorHAnsi" w:hAnsiTheme="minorHAnsi"/>
                  <w:color w:val="FF0000"/>
                  <w:lang w:val="en-US"/>
                </w:rPr>
                <w:t>RAYNER, Clare.</w:t>
              </w:r>
            </w:ins>
            <w:ins w:id="2462" w:author="FMK" w:date="2020-02-02T15:32:00Z">
              <w:r>
                <w:rPr>
                  <w:rFonts w:asciiTheme="minorHAnsi" w:hAnsiTheme="minorHAnsi"/>
                  <w:color w:val="FF0000"/>
                  <w:lang w:val="en-US"/>
                </w:rPr>
                <w:t xml:space="preserve"> 2013.</w:t>
              </w:r>
            </w:ins>
            <w:ins w:id="2463" w:author="FMK" w:date="2020-02-02T15:31:00Z">
              <w:r w:rsidRPr="00CE2E41">
                <w:rPr>
                  <w:rFonts w:asciiTheme="minorHAnsi" w:hAnsiTheme="minorHAnsi"/>
                  <w:color w:val="FF0000"/>
                  <w:lang w:val="en-US"/>
                </w:rPr>
                <w:t xml:space="preserve"> </w:t>
              </w:r>
              <w:r w:rsidRPr="00CE2E41">
                <w:rPr>
                  <w:rFonts w:asciiTheme="minorHAnsi" w:hAnsiTheme="minorHAnsi"/>
                  <w:i/>
                  <w:color w:val="FF0000"/>
                  <w:lang w:val="en-US"/>
                  <w:rPrChange w:id="2464" w:author="FMK" w:date="2020-02-02T15:32:00Z">
                    <w:rPr>
                      <w:rFonts w:asciiTheme="minorHAnsi" w:hAnsiTheme="minorHAnsi"/>
                      <w:color w:val="FF0000"/>
                      <w:lang w:val="en-US"/>
                    </w:rPr>
                  </w:rPrChange>
                </w:rPr>
                <w:t>How to sell to retail: the secrets of getting your product to market.</w:t>
              </w:r>
              <w:r w:rsidRPr="00CE2E41">
                <w:rPr>
                  <w:rFonts w:asciiTheme="minorHAnsi" w:hAnsiTheme="minorHAnsi"/>
                  <w:color w:val="FF0000"/>
                  <w:lang w:val="en-US"/>
                </w:rPr>
                <w:t xml:space="preserve"> Lond</w:t>
              </w:r>
              <w:r>
                <w:rPr>
                  <w:rFonts w:asciiTheme="minorHAnsi" w:hAnsiTheme="minorHAnsi"/>
                  <w:color w:val="FF0000"/>
                  <w:lang w:val="en-US"/>
                </w:rPr>
                <w:t>on: Kogan Page</w:t>
              </w:r>
              <w:r w:rsidRPr="00CE2E41">
                <w:rPr>
                  <w:rFonts w:asciiTheme="minorHAnsi" w:hAnsiTheme="minorHAnsi"/>
                  <w:color w:val="FF0000"/>
                  <w:lang w:val="en-US"/>
                </w:rPr>
                <w:t>. ISBN 9780749466800.</w:t>
              </w:r>
            </w:ins>
          </w:p>
          <w:p w14:paraId="4241EC2F" w14:textId="77777777" w:rsidR="00CE2E41" w:rsidRPr="00014AF9" w:rsidRDefault="00CE2E41" w:rsidP="00935F76">
            <w:pPr>
              <w:tabs>
                <w:tab w:val="left" w:pos="567"/>
              </w:tabs>
              <w:jc w:val="both"/>
              <w:rPr>
                <w:rFonts w:asciiTheme="minorHAnsi" w:hAnsiTheme="minorHAnsi"/>
                <w:color w:val="FF0000"/>
                <w:lang w:val="en-US"/>
                <w:rPrChange w:id="2465" w:author="Martin Kazík" w:date="2020-01-23T11:23:00Z">
                  <w:rPr>
                    <w:rFonts w:asciiTheme="minorHAnsi" w:hAnsiTheme="minorHAnsi"/>
                    <w:lang w:val="en-US"/>
                  </w:rPr>
                </w:rPrChange>
              </w:rPr>
            </w:pPr>
          </w:p>
          <w:p w14:paraId="225F50BB" w14:textId="77777777" w:rsidR="00F64B71" w:rsidRPr="00F52EEF" w:rsidRDefault="00F64B71" w:rsidP="00935F76">
            <w:pPr>
              <w:tabs>
                <w:tab w:val="left" w:pos="567"/>
              </w:tabs>
              <w:jc w:val="both"/>
              <w:rPr>
                <w:rFonts w:asciiTheme="minorHAnsi" w:hAnsiTheme="minorHAnsi" w:cstheme="minorHAnsi"/>
                <w:bCs/>
                <w:lang w:val="en-US"/>
              </w:rPr>
            </w:pPr>
            <w:r w:rsidRPr="00F52EEF">
              <w:rPr>
                <w:rFonts w:asciiTheme="minorHAnsi" w:hAnsiTheme="minorHAnsi" w:cstheme="minorHAnsi"/>
                <w:bCs/>
                <w:lang w:val="en-US"/>
              </w:rPr>
              <w:t xml:space="preserve">LILJENWALL, R. &amp; B. DAUGHERTY. 2013. </w:t>
            </w:r>
            <w:r w:rsidRPr="00F52EEF">
              <w:rPr>
                <w:rFonts w:asciiTheme="minorHAnsi" w:hAnsiTheme="minorHAnsi" w:cstheme="minorHAnsi"/>
                <w:bCs/>
                <w:i/>
                <w:lang w:val="en-US"/>
              </w:rPr>
              <w:t xml:space="preserve">Marketing at retail – understanding, influencing, and winning today`s shopper. </w:t>
            </w:r>
            <w:r w:rsidRPr="00F52EEF">
              <w:rPr>
                <w:rFonts w:asciiTheme="minorHAnsi" w:hAnsiTheme="minorHAnsi" w:cstheme="minorHAnsi"/>
                <w:bCs/>
                <w:lang w:val="en-US"/>
              </w:rPr>
              <w:t>POPAI USA – The global association for marketing at retail, Chicago.</w:t>
            </w:r>
          </w:p>
          <w:p w14:paraId="3DA8CA29" w14:textId="3BA071CD" w:rsidR="00F64B71" w:rsidRPr="00014AF9" w:rsidDel="006976B2" w:rsidRDefault="00F64B71" w:rsidP="00935F76">
            <w:pPr>
              <w:tabs>
                <w:tab w:val="left" w:pos="567"/>
              </w:tabs>
              <w:jc w:val="both"/>
              <w:rPr>
                <w:del w:id="2466" w:author="FMK" w:date="2020-02-02T22:09:00Z"/>
                <w:rFonts w:asciiTheme="minorHAnsi" w:hAnsiTheme="minorHAnsi"/>
                <w:color w:val="FF0000"/>
                <w:lang w:val="en-US"/>
                <w:rPrChange w:id="2467" w:author="Martin Kazík" w:date="2020-01-23T11:23:00Z">
                  <w:rPr>
                    <w:del w:id="2468" w:author="FMK" w:date="2020-02-02T22:09:00Z"/>
                    <w:rFonts w:asciiTheme="minorHAnsi" w:hAnsiTheme="minorHAnsi"/>
                    <w:lang w:val="en-US"/>
                  </w:rPr>
                </w:rPrChange>
              </w:rPr>
            </w:pPr>
            <w:del w:id="2469" w:author="FMK" w:date="2020-02-02T22:09:00Z">
              <w:r w:rsidRPr="00014AF9" w:rsidDel="006976B2">
                <w:rPr>
                  <w:rFonts w:asciiTheme="minorHAnsi" w:hAnsiTheme="minorHAnsi"/>
                  <w:color w:val="FF0000"/>
                  <w:lang w:val="en-US"/>
                  <w:rPrChange w:id="2470" w:author="Martin Kazík" w:date="2020-01-23T11:23:00Z">
                    <w:rPr>
                      <w:rFonts w:asciiTheme="minorHAnsi" w:hAnsiTheme="minorHAnsi"/>
                      <w:lang w:val="en-US"/>
                    </w:rPr>
                  </w:rPrChange>
                </w:rPr>
                <w:delText xml:space="preserve">LINDSTROM, Martin. 2010. </w:delText>
              </w:r>
              <w:r w:rsidRPr="00014AF9" w:rsidDel="006976B2">
                <w:rPr>
                  <w:rFonts w:asciiTheme="minorHAnsi" w:hAnsiTheme="minorHAnsi"/>
                  <w:i/>
                  <w:color w:val="FF0000"/>
                  <w:lang w:val="en-US"/>
                  <w:rPrChange w:id="2471" w:author="Martin Kazík" w:date="2020-01-23T11:23:00Z">
                    <w:rPr>
                      <w:rFonts w:asciiTheme="minorHAnsi" w:hAnsiTheme="minorHAnsi"/>
                      <w:i/>
                      <w:lang w:val="en-US"/>
                    </w:rPr>
                  </w:rPrChange>
                </w:rPr>
                <w:delText xml:space="preserve">Buyology: Truth and Lies About Why We Buy. </w:delText>
              </w:r>
              <w:r w:rsidRPr="00014AF9" w:rsidDel="006976B2">
                <w:rPr>
                  <w:rFonts w:asciiTheme="minorHAnsi" w:hAnsiTheme="minorHAnsi"/>
                  <w:color w:val="FF0000"/>
                  <w:lang w:val="en-US"/>
                  <w:rPrChange w:id="2472" w:author="Martin Kazík" w:date="2020-01-23T11:23:00Z">
                    <w:rPr>
                      <w:rFonts w:asciiTheme="minorHAnsi" w:hAnsiTheme="minorHAnsi"/>
                      <w:lang w:val="en-US"/>
                    </w:rPr>
                  </w:rPrChange>
                </w:rPr>
                <w:delText>The Broadway books, New York, USA.</w:delText>
              </w:r>
            </w:del>
          </w:p>
          <w:p w14:paraId="2F5396F8" w14:textId="77777777" w:rsidR="00562FCD" w:rsidRDefault="00F64B71" w:rsidP="00935F76">
            <w:pPr>
              <w:tabs>
                <w:tab w:val="left" w:pos="567"/>
              </w:tabs>
              <w:jc w:val="both"/>
              <w:rPr>
                <w:ins w:id="2473" w:author="FMK" w:date="2020-02-02T15:39:00Z"/>
                <w:rFonts w:asciiTheme="minorHAnsi" w:hAnsiTheme="minorHAnsi"/>
                <w:color w:val="FF0000"/>
                <w:lang w:val="en-US"/>
              </w:rPr>
            </w:pPr>
            <w:del w:id="2474" w:author="FMK" w:date="2020-02-02T15:39:00Z">
              <w:r w:rsidRPr="00014AF9" w:rsidDel="00562FCD">
                <w:rPr>
                  <w:rFonts w:asciiTheme="minorHAnsi" w:hAnsiTheme="minorHAnsi"/>
                  <w:color w:val="FF0000"/>
                  <w:lang w:val="en-US"/>
                  <w:rPrChange w:id="2475" w:author="Martin Kazík" w:date="2020-01-23T11:23:00Z">
                    <w:rPr>
                      <w:rFonts w:asciiTheme="minorHAnsi" w:hAnsiTheme="minorHAnsi"/>
                      <w:lang w:val="en-US"/>
                    </w:rPr>
                  </w:rPrChange>
                </w:rPr>
                <w:delText xml:space="preserve">OGDEN-BARNES, S. &amp; D. BaARCLAY, D. 2009. </w:delText>
              </w:r>
              <w:r w:rsidRPr="00014AF9" w:rsidDel="00562FCD">
                <w:rPr>
                  <w:rFonts w:asciiTheme="minorHAnsi" w:hAnsiTheme="minorHAnsi"/>
                  <w:i/>
                  <w:color w:val="FF0000"/>
                  <w:lang w:val="en-US"/>
                  <w:rPrChange w:id="2476" w:author="Martin Kazík" w:date="2020-01-23T11:23:00Z">
                    <w:rPr>
                      <w:rFonts w:asciiTheme="minorHAnsi" w:hAnsiTheme="minorHAnsi"/>
                      <w:i/>
                      <w:lang w:val="en-US"/>
                    </w:rPr>
                  </w:rPrChange>
                </w:rPr>
                <w:delText xml:space="preserve">Store Sense – Reclaiming The Four Walls With Sensory Engagement, Deaking University. </w:delText>
              </w:r>
              <w:r w:rsidRPr="00014AF9" w:rsidDel="00562FCD">
                <w:rPr>
                  <w:rFonts w:asciiTheme="minorHAnsi" w:hAnsiTheme="minorHAnsi"/>
                  <w:color w:val="FF0000"/>
                  <w:lang w:val="en-US"/>
                  <w:rPrChange w:id="2477" w:author="Martin Kazík" w:date="2020-01-23T11:23:00Z">
                    <w:rPr>
                      <w:rFonts w:asciiTheme="minorHAnsi" w:hAnsiTheme="minorHAnsi"/>
                      <w:lang w:val="en-US"/>
                    </w:rPr>
                  </w:rPrChange>
                </w:rPr>
                <w:delText>The Retail Acumen Series. Conceptual paper. Retrieved from: http://www.deakin.edu.au/buslaw/gsb/retail/docs/store-sense.pdf</w:delText>
              </w:r>
            </w:del>
          </w:p>
          <w:p w14:paraId="0F605187" w14:textId="19CA229A" w:rsidR="00F64B71" w:rsidRDefault="00562FCD" w:rsidP="00935F76">
            <w:pPr>
              <w:tabs>
                <w:tab w:val="left" w:pos="567"/>
              </w:tabs>
              <w:jc w:val="both"/>
              <w:rPr>
                <w:ins w:id="2478" w:author="FMK" w:date="2020-02-02T15:39:00Z"/>
                <w:rFonts w:asciiTheme="minorHAnsi" w:hAnsiTheme="minorHAnsi"/>
                <w:color w:val="FF0000"/>
                <w:lang w:val="en-US"/>
              </w:rPr>
            </w:pPr>
            <w:ins w:id="2479" w:author="FMK" w:date="2020-02-02T15:39:00Z">
              <w:r w:rsidRPr="00562FCD">
                <w:rPr>
                  <w:rFonts w:asciiTheme="minorHAnsi" w:hAnsiTheme="minorHAnsi"/>
                  <w:color w:val="FF0000"/>
                  <w:lang w:val="en-US"/>
                </w:rPr>
                <w:t>DONNELLAN, John.</w:t>
              </w:r>
              <w:r>
                <w:rPr>
                  <w:rFonts w:asciiTheme="minorHAnsi" w:hAnsiTheme="minorHAnsi"/>
                  <w:color w:val="FF0000"/>
                  <w:lang w:val="en-US"/>
                </w:rPr>
                <w:t xml:space="preserve"> 2014.</w:t>
              </w:r>
              <w:r w:rsidRPr="00562FCD">
                <w:rPr>
                  <w:rFonts w:asciiTheme="minorHAnsi" w:hAnsiTheme="minorHAnsi"/>
                  <w:color w:val="FF0000"/>
                  <w:lang w:val="en-US"/>
                </w:rPr>
                <w:t xml:space="preserve"> </w:t>
              </w:r>
              <w:r w:rsidRPr="00562FCD">
                <w:rPr>
                  <w:rFonts w:asciiTheme="minorHAnsi" w:hAnsiTheme="minorHAnsi"/>
                  <w:i/>
                  <w:color w:val="FF0000"/>
                  <w:lang w:val="en-US"/>
                  <w:rPrChange w:id="2480" w:author="FMK" w:date="2020-02-02T15:39:00Z">
                    <w:rPr>
                      <w:rFonts w:asciiTheme="minorHAnsi" w:hAnsiTheme="minorHAnsi"/>
                      <w:color w:val="FF0000"/>
                      <w:lang w:val="en-US"/>
                    </w:rPr>
                  </w:rPrChange>
                </w:rPr>
                <w:t>Merchandise buying and management</w:t>
              </w:r>
              <w:r w:rsidRPr="00562FCD">
                <w:rPr>
                  <w:rFonts w:asciiTheme="minorHAnsi" w:hAnsiTheme="minorHAnsi"/>
                  <w:color w:val="FF0000"/>
                  <w:lang w:val="en-US"/>
                </w:rPr>
                <w:t>. 4th</w:t>
              </w:r>
              <w:r>
                <w:rPr>
                  <w:rFonts w:asciiTheme="minorHAnsi" w:hAnsiTheme="minorHAnsi"/>
                  <w:color w:val="FF0000"/>
                  <w:lang w:val="en-US"/>
                </w:rPr>
                <w:t xml:space="preserve"> ed. New York: Fairchild Books</w:t>
              </w:r>
              <w:r w:rsidRPr="00562FCD">
                <w:rPr>
                  <w:rFonts w:asciiTheme="minorHAnsi" w:hAnsiTheme="minorHAnsi"/>
                  <w:color w:val="FF0000"/>
                  <w:lang w:val="en-US"/>
                </w:rPr>
                <w:t>. ISBN 9781609014902.</w:t>
              </w:r>
            </w:ins>
          </w:p>
          <w:p w14:paraId="49166063" w14:textId="77777777" w:rsidR="00562FCD" w:rsidRPr="00014AF9" w:rsidRDefault="00562FCD" w:rsidP="00935F76">
            <w:pPr>
              <w:tabs>
                <w:tab w:val="left" w:pos="567"/>
              </w:tabs>
              <w:jc w:val="both"/>
              <w:rPr>
                <w:rFonts w:asciiTheme="minorHAnsi" w:hAnsiTheme="minorHAnsi"/>
                <w:color w:val="FF0000"/>
                <w:lang w:val="en-US"/>
                <w:rPrChange w:id="2481" w:author="Martin Kazík" w:date="2020-01-23T11:23:00Z">
                  <w:rPr>
                    <w:rFonts w:asciiTheme="minorHAnsi" w:hAnsiTheme="minorHAnsi"/>
                    <w:lang w:val="en-US"/>
                  </w:rPr>
                </w:rPrChange>
              </w:rPr>
            </w:pPr>
          </w:p>
          <w:p w14:paraId="7D245838" w14:textId="32872975" w:rsidR="00F64B71" w:rsidRPr="00014AF9" w:rsidDel="00562FCD" w:rsidRDefault="00F64B71" w:rsidP="00935F76">
            <w:pPr>
              <w:tabs>
                <w:tab w:val="left" w:pos="567"/>
              </w:tabs>
              <w:jc w:val="both"/>
              <w:rPr>
                <w:del w:id="2482" w:author="FMK" w:date="2020-02-02T15:40:00Z"/>
                <w:rFonts w:asciiTheme="minorHAnsi" w:hAnsiTheme="minorHAnsi"/>
                <w:color w:val="FF0000"/>
                <w:lang w:val="en-US"/>
                <w:rPrChange w:id="2483" w:author="Martin Kazík" w:date="2020-01-23T11:23:00Z">
                  <w:rPr>
                    <w:del w:id="2484" w:author="FMK" w:date="2020-02-02T15:40:00Z"/>
                    <w:rFonts w:asciiTheme="minorHAnsi" w:hAnsiTheme="minorHAnsi"/>
                    <w:lang w:val="en-US"/>
                  </w:rPr>
                </w:rPrChange>
              </w:rPr>
            </w:pPr>
            <w:del w:id="2485" w:author="FMK" w:date="2020-02-02T15:40:00Z">
              <w:r w:rsidRPr="00014AF9" w:rsidDel="00562FCD">
                <w:rPr>
                  <w:rFonts w:asciiTheme="minorHAnsi" w:hAnsiTheme="minorHAnsi"/>
                  <w:color w:val="FF0000"/>
                  <w:lang w:val="en-US"/>
                  <w:rPrChange w:id="2486" w:author="Martin Kazík" w:date="2020-01-23T11:23:00Z">
                    <w:rPr>
                      <w:rFonts w:asciiTheme="minorHAnsi" w:hAnsiTheme="minorHAnsi"/>
                      <w:lang w:val="en-US"/>
                    </w:rPr>
                  </w:rPrChange>
                </w:rPr>
                <w:delText xml:space="preserve">PRADEEP, A.K. 2010. </w:delText>
              </w:r>
              <w:r w:rsidRPr="00014AF9" w:rsidDel="00562FCD">
                <w:rPr>
                  <w:rFonts w:asciiTheme="minorHAnsi" w:hAnsiTheme="minorHAnsi"/>
                  <w:i/>
                  <w:color w:val="FF0000"/>
                  <w:lang w:val="en-US"/>
                  <w:rPrChange w:id="2487" w:author="Martin Kazík" w:date="2020-01-23T11:23:00Z">
                    <w:rPr>
                      <w:rFonts w:asciiTheme="minorHAnsi" w:hAnsiTheme="minorHAnsi"/>
                      <w:i/>
                      <w:lang w:val="en-US"/>
                    </w:rPr>
                  </w:rPrChange>
                </w:rPr>
                <w:delText>The Buying Brain: Secrets for Selling to the Subconscious Mind</w:delText>
              </w:r>
              <w:r w:rsidRPr="00014AF9" w:rsidDel="00562FCD">
                <w:rPr>
                  <w:rFonts w:asciiTheme="minorHAnsi" w:hAnsiTheme="minorHAnsi"/>
                  <w:color w:val="FF0000"/>
                  <w:lang w:val="en-US"/>
                  <w:rPrChange w:id="2488" w:author="Martin Kazík" w:date="2020-01-23T11:23:00Z">
                    <w:rPr>
                      <w:rFonts w:asciiTheme="minorHAnsi" w:hAnsiTheme="minorHAnsi"/>
                      <w:lang w:val="en-US"/>
                    </w:rPr>
                  </w:rPrChange>
                </w:rPr>
                <w:delText>. John Wiley &amp; Sons, New Jersey, USA.</w:delText>
              </w:r>
            </w:del>
          </w:p>
          <w:p w14:paraId="765954AD" w14:textId="786FEEEA" w:rsidR="00F64B71" w:rsidRPr="00014AF9" w:rsidDel="00562FCD" w:rsidRDefault="00F64B71" w:rsidP="00935F76">
            <w:pPr>
              <w:tabs>
                <w:tab w:val="left" w:pos="567"/>
              </w:tabs>
              <w:jc w:val="both"/>
              <w:rPr>
                <w:del w:id="2489" w:author="FMK" w:date="2020-02-02T15:40:00Z"/>
                <w:rFonts w:asciiTheme="minorHAnsi" w:hAnsiTheme="minorHAnsi"/>
                <w:color w:val="FF0000"/>
                <w:lang w:val="en-US"/>
                <w:rPrChange w:id="2490" w:author="Martin Kazík" w:date="2020-01-23T11:23:00Z">
                  <w:rPr>
                    <w:del w:id="2491" w:author="FMK" w:date="2020-02-02T15:40:00Z"/>
                    <w:rFonts w:asciiTheme="minorHAnsi" w:hAnsiTheme="minorHAnsi"/>
                    <w:lang w:val="en-US"/>
                  </w:rPr>
                </w:rPrChange>
              </w:rPr>
            </w:pPr>
            <w:del w:id="2492" w:author="FMK" w:date="2020-02-02T15:40:00Z">
              <w:r w:rsidRPr="00014AF9" w:rsidDel="00562FCD">
                <w:rPr>
                  <w:rFonts w:asciiTheme="minorHAnsi" w:hAnsiTheme="minorHAnsi"/>
                  <w:color w:val="FF0000"/>
                  <w:lang w:val="en-US"/>
                  <w:rPrChange w:id="2493" w:author="Martin Kazík" w:date="2020-01-23T11:23:00Z">
                    <w:rPr>
                      <w:rFonts w:asciiTheme="minorHAnsi" w:hAnsiTheme="minorHAnsi"/>
                      <w:lang w:val="en-US"/>
                    </w:rPr>
                  </w:rPrChange>
                </w:rPr>
                <w:delText xml:space="preserve">SORENSEN, Herb. 2009. </w:delText>
              </w:r>
              <w:r w:rsidRPr="00014AF9" w:rsidDel="00562FCD">
                <w:rPr>
                  <w:rFonts w:asciiTheme="minorHAnsi" w:hAnsiTheme="minorHAnsi"/>
                  <w:i/>
                  <w:color w:val="FF0000"/>
                  <w:lang w:val="en-US"/>
                  <w:rPrChange w:id="2494" w:author="Martin Kazík" w:date="2020-01-23T11:23:00Z">
                    <w:rPr>
                      <w:rFonts w:asciiTheme="minorHAnsi" w:hAnsiTheme="minorHAnsi"/>
                      <w:i/>
                      <w:lang w:val="en-US"/>
                    </w:rPr>
                  </w:rPrChange>
                </w:rPr>
                <w:delText>Inside the mind of the shopper – the science of retailing</w:delText>
              </w:r>
              <w:r w:rsidRPr="00014AF9" w:rsidDel="00562FCD">
                <w:rPr>
                  <w:rFonts w:asciiTheme="minorHAnsi" w:hAnsiTheme="minorHAnsi"/>
                  <w:color w:val="FF0000"/>
                  <w:lang w:val="en-US"/>
                  <w:rPrChange w:id="2495" w:author="Martin Kazík" w:date="2020-01-23T11:23:00Z">
                    <w:rPr>
                      <w:rFonts w:asciiTheme="minorHAnsi" w:hAnsiTheme="minorHAnsi"/>
                      <w:lang w:val="en-US"/>
                    </w:rPr>
                  </w:rPrChange>
                </w:rPr>
                <w:delText>. Pearson Prentice Hall, USA.</w:delText>
              </w:r>
            </w:del>
          </w:p>
          <w:p w14:paraId="5C126642" w14:textId="32006AE8" w:rsidR="00F64B71" w:rsidRPr="00014AF9" w:rsidDel="00562FCD" w:rsidRDefault="00F64B71" w:rsidP="00935F76">
            <w:pPr>
              <w:tabs>
                <w:tab w:val="left" w:pos="567"/>
              </w:tabs>
              <w:jc w:val="both"/>
              <w:rPr>
                <w:del w:id="2496" w:author="FMK" w:date="2020-02-02T15:40:00Z"/>
                <w:rFonts w:asciiTheme="minorHAnsi" w:hAnsiTheme="minorHAnsi"/>
                <w:color w:val="FF0000"/>
                <w:lang w:val="en-US"/>
                <w:rPrChange w:id="2497" w:author="Martin Kazík" w:date="2020-01-23T11:23:00Z">
                  <w:rPr>
                    <w:del w:id="2498" w:author="FMK" w:date="2020-02-02T15:40:00Z"/>
                    <w:rFonts w:asciiTheme="minorHAnsi" w:hAnsiTheme="minorHAnsi"/>
                    <w:lang w:val="en-US"/>
                  </w:rPr>
                </w:rPrChange>
              </w:rPr>
            </w:pPr>
            <w:del w:id="2499" w:author="FMK" w:date="2020-02-02T15:40:00Z">
              <w:r w:rsidRPr="00014AF9" w:rsidDel="00562FCD">
                <w:rPr>
                  <w:rFonts w:asciiTheme="minorHAnsi" w:hAnsiTheme="minorHAnsi"/>
                  <w:color w:val="FF0000"/>
                  <w:lang w:val="en-US"/>
                  <w:rPrChange w:id="2500" w:author="Martin Kazík" w:date="2020-01-23T11:23:00Z">
                    <w:rPr>
                      <w:rFonts w:asciiTheme="minorHAnsi" w:hAnsiTheme="minorHAnsi"/>
                      <w:lang w:val="en-US"/>
                    </w:rPr>
                  </w:rPrChange>
                </w:rPr>
                <w:delText xml:space="preserve">UNDERHILL, Paco. 2000. </w:delText>
              </w:r>
              <w:r w:rsidRPr="00014AF9" w:rsidDel="00562FCD">
                <w:rPr>
                  <w:rFonts w:asciiTheme="minorHAnsi" w:hAnsiTheme="minorHAnsi"/>
                  <w:i/>
                  <w:color w:val="FF0000"/>
                  <w:lang w:val="en-US"/>
                  <w:rPrChange w:id="2501" w:author="Martin Kazík" w:date="2020-01-23T11:23:00Z">
                    <w:rPr>
                      <w:rFonts w:asciiTheme="minorHAnsi" w:hAnsiTheme="minorHAnsi"/>
                      <w:i/>
                      <w:lang w:val="en-US"/>
                    </w:rPr>
                  </w:rPrChange>
                </w:rPr>
                <w:delText>Why we buy: The sience of shopping. Touchstone</w:delText>
              </w:r>
              <w:r w:rsidRPr="00014AF9" w:rsidDel="00562FCD">
                <w:rPr>
                  <w:rFonts w:asciiTheme="minorHAnsi" w:hAnsiTheme="minorHAnsi"/>
                  <w:color w:val="FF0000"/>
                  <w:lang w:val="en-US"/>
                  <w:rPrChange w:id="2502" w:author="Martin Kazík" w:date="2020-01-23T11:23:00Z">
                    <w:rPr>
                      <w:rFonts w:asciiTheme="minorHAnsi" w:hAnsiTheme="minorHAnsi"/>
                      <w:lang w:val="en-US"/>
                    </w:rPr>
                  </w:rPrChange>
                </w:rPr>
                <w:delText>, Simon&amp;Schuster, Inc., New York. CZ vydání: Proč nakupujeme, Management press, 2002.</w:delText>
              </w:r>
            </w:del>
          </w:p>
          <w:p w14:paraId="3F91F2AE" w14:textId="524A0FDE" w:rsidR="007A1D6C" w:rsidRPr="00014AF9" w:rsidRDefault="00F64B71" w:rsidP="00935F76">
            <w:pPr>
              <w:tabs>
                <w:tab w:val="left" w:pos="567"/>
              </w:tabs>
              <w:jc w:val="both"/>
              <w:rPr>
                <w:rFonts w:asciiTheme="minorHAnsi" w:hAnsiTheme="minorHAnsi"/>
                <w:color w:val="FF0000"/>
                <w:lang w:val="en-US"/>
                <w:rPrChange w:id="2503" w:author="Martin Kazík" w:date="2020-01-23T11:23:00Z">
                  <w:rPr>
                    <w:rFonts w:asciiTheme="minorHAnsi" w:hAnsiTheme="minorHAnsi"/>
                    <w:lang w:val="en-US"/>
                  </w:rPr>
                </w:rPrChange>
              </w:rPr>
            </w:pPr>
            <w:del w:id="2504" w:author="FMK" w:date="2020-02-02T14:08:00Z">
              <w:r w:rsidRPr="00014AF9" w:rsidDel="007A1D6C">
                <w:rPr>
                  <w:rFonts w:asciiTheme="minorHAnsi" w:hAnsiTheme="minorHAnsi"/>
                  <w:color w:val="FF0000"/>
                  <w:lang w:val="en-US"/>
                  <w:rPrChange w:id="2505" w:author="Martin Kazík" w:date="2020-01-23T11:23:00Z">
                    <w:rPr>
                      <w:rFonts w:asciiTheme="minorHAnsi" w:hAnsiTheme="minorHAnsi"/>
                      <w:lang w:val="en-US"/>
                    </w:rPr>
                  </w:rPrChange>
                </w:rPr>
                <w:delText xml:space="preserve">VYSEKALOVÁ, Jitka. 2004. </w:delText>
              </w:r>
              <w:r w:rsidRPr="00014AF9" w:rsidDel="007A1D6C">
                <w:rPr>
                  <w:rFonts w:asciiTheme="minorHAnsi" w:hAnsiTheme="minorHAnsi"/>
                  <w:i/>
                  <w:color w:val="FF0000"/>
                  <w:lang w:val="en-US"/>
                  <w:rPrChange w:id="2506" w:author="Martin Kazík" w:date="2020-01-23T11:23:00Z">
                    <w:rPr>
                      <w:rFonts w:asciiTheme="minorHAnsi" w:hAnsiTheme="minorHAnsi"/>
                      <w:i/>
                      <w:lang w:val="en-US"/>
                    </w:rPr>
                  </w:rPrChange>
                </w:rPr>
                <w:delText>Psychologie spotřebitele: jak zákazníci nakupují.</w:delText>
              </w:r>
              <w:r w:rsidRPr="00014AF9" w:rsidDel="007A1D6C">
                <w:rPr>
                  <w:rFonts w:asciiTheme="minorHAnsi" w:hAnsiTheme="minorHAnsi"/>
                  <w:color w:val="FF0000"/>
                  <w:lang w:val="en-US"/>
                  <w:rPrChange w:id="2507" w:author="Martin Kazík" w:date="2020-01-23T11:23:00Z">
                    <w:rPr>
                      <w:rFonts w:asciiTheme="minorHAnsi" w:hAnsiTheme="minorHAnsi"/>
                      <w:lang w:val="en-US"/>
                    </w:rPr>
                  </w:rPrChange>
                </w:rPr>
                <w:delText xml:space="preserve"> Praha: Grada. ISBN 80-247-0393-9.</w:delText>
              </w:r>
            </w:del>
            <w:ins w:id="2508" w:author="FMK" w:date="2020-02-02T14:08:00Z">
              <w:r w:rsidR="007A1D6C" w:rsidRPr="00F52EEF">
                <w:rPr>
                  <w:rFonts w:asciiTheme="minorHAnsi" w:hAnsiTheme="minorHAnsi" w:cstheme="minorHAnsi"/>
                </w:rPr>
                <w:t xml:space="preserve">VYSEKALOVÁ, Jitka a Jiří MIKEŠ. 2018. </w:t>
              </w:r>
              <w:r w:rsidR="007A1D6C" w:rsidRPr="00F52EEF">
                <w:rPr>
                  <w:rFonts w:asciiTheme="minorHAnsi" w:hAnsiTheme="minorHAnsi" w:cstheme="minorHAnsi"/>
                  <w:i/>
                </w:rPr>
                <w:t>Reklama, jak dělat reklamu</w:t>
              </w:r>
              <w:r w:rsidR="007A1D6C" w:rsidRPr="00F52EEF">
                <w:rPr>
                  <w:rFonts w:asciiTheme="minorHAnsi" w:hAnsiTheme="minorHAnsi" w:cstheme="minorHAnsi"/>
                </w:rPr>
                <w:t xml:space="preserve">. </w:t>
              </w:r>
              <w:r w:rsidR="007A1D6C" w:rsidRPr="00F52EEF">
                <w:rPr>
                  <w:rFonts w:asciiTheme="minorHAnsi" w:hAnsiTheme="minorHAnsi" w:cstheme="minorHAnsi"/>
                  <w:lang w:val="sk-SK" w:eastAsia="sk-SK"/>
                </w:rPr>
                <w:t xml:space="preserve">4. aktual. a dopl. vyd. </w:t>
              </w:r>
              <w:r w:rsidR="007A1D6C" w:rsidRPr="00F52EEF">
                <w:rPr>
                  <w:rFonts w:asciiTheme="minorHAnsi" w:hAnsiTheme="minorHAnsi" w:cstheme="minorHAnsi"/>
                </w:rPr>
                <w:t xml:space="preserve">Praha: Grada Publishing. ISBN </w:t>
              </w:r>
              <w:r w:rsidR="007A1D6C" w:rsidRPr="00F52EEF">
                <w:rPr>
                  <w:rStyle w:val="sx-text-light"/>
                  <w:rFonts w:asciiTheme="minorHAnsi" w:hAnsiTheme="minorHAnsi" w:cstheme="minorHAnsi"/>
                  <w:shd w:val="clear" w:color="auto" w:fill="FBFBFA"/>
                </w:rPr>
                <w:t> </w:t>
              </w:r>
              <w:r w:rsidR="007A1D6C" w:rsidRPr="00F52EEF">
                <w:rPr>
                  <w:rFonts w:asciiTheme="minorHAnsi" w:hAnsiTheme="minorHAnsi" w:cstheme="minorHAnsi"/>
                  <w:shd w:val="clear" w:color="auto" w:fill="FBFBFA"/>
                </w:rPr>
                <w:t>978-80-247-5865-7.</w:t>
              </w:r>
            </w:ins>
          </w:p>
          <w:p w14:paraId="4FE038B2" w14:textId="77777777" w:rsidR="00F64B71" w:rsidRPr="00F52EEF" w:rsidRDefault="00F64B71" w:rsidP="00935F76">
            <w:pPr>
              <w:tabs>
                <w:tab w:val="left" w:pos="567"/>
              </w:tabs>
              <w:jc w:val="both"/>
              <w:rPr>
                <w:rFonts w:asciiTheme="minorHAnsi" w:hAnsiTheme="minorHAnsi" w:cstheme="minorHAnsi"/>
                <w:bCs/>
                <w:lang w:val="en-US"/>
              </w:rPr>
            </w:pPr>
            <w:r w:rsidRPr="00F52EEF">
              <w:rPr>
                <w:rFonts w:asciiTheme="minorHAnsi" w:hAnsiTheme="minorHAnsi" w:cstheme="minorHAnsi"/>
                <w:bCs/>
              </w:rPr>
              <w:lastRenderedPageBreak/>
              <w:t xml:space="preserve">VYSEKALOVÁ, Jitka. 2014. </w:t>
            </w:r>
            <w:r w:rsidRPr="00F52EEF">
              <w:rPr>
                <w:rFonts w:asciiTheme="minorHAnsi" w:hAnsiTheme="minorHAnsi" w:cstheme="minorHAnsi"/>
                <w:bCs/>
                <w:i/>
              </w:rPr>
              <w:t>Emoce v marketingu: jak oslovit srdce zákazníka.</w:t>
            </w:r>
            <w:r w:rsidRPr="00F52EEF">
              <w:rPr>
                <w:rFonts w:asciiTheme="minorHAnsi" w:hAnsiTheme="minorHAnsi" w:cstheme="minorHAnsi"/>
                <w:bCs/>
              </w:rPr>
              <w:t xml:space="preserve"> Praha: Grada, 2014. ISBN 978-80-247-4843-6.</w:t>
            </w:r>
          </w:p>
        </w:tc>
      </w:tr>
      <w:tr w:rsidR="00F64B71" w:rsidRPr="00F52EEF" w14:paraId="16655EE2" w14:textId="77777777" w:rsidTr="00523EF2">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5FD20060"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lastRenderedPageBreak/>
              <w:t>Informace ke kombinované nebo distanční formě</w:t>
            </w:r>
          </w:p>
        </w:tc>
      </w:tr>
      <w:tr w:rsidR="00F64B71" w:rsidRPr="00F52EEF" w14:paraId="0D48215E" w14:textId="77777777" w:rsidTr="00523EF2">
        <w:tc>
          <w:tcPr>
            <w:tcW w:w="5605" w:type="dxa"/>
            <w:gridSpan w:val="3"/>
            <w:tcBorders>
              <w:top w:val="single" w:sz="2" w:space="0" w:color="auto"/>
            </w:tcBorders>
            <w:shd w:val="clear" w:color="auto" w:fill="F7CAAC"/>
          </w:tcPr>
          <w:p w14:paraId="49F5CF2E"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7619F1B2"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5C5A3FA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3913EC8D" w14:textId="77777777" w:rsidTr="00523EF2">
        <w:tc>
          <w:tcPr>
            <w:tcW w:w="10673" w:type="dxa"/>
            <w:gridSpan w:val="8"/>
            <w:shd w:val="clear" w:color="auto" w:fill="F7CAAC"/>
          </w:tcPr>
          <w:p w14:paraId="2334BBC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7D3ADAD1" w14:textId="77777777" w:rsidTr="00523EF2">
        <w:trPr>
          <w:trHeight w:val="259"/>
        </w:trPr>
        <w:tc>
          <w:tcPr>
            <w:tcW w:w="10673" w:type="dxa"/>
            <w:gridSpan w:val="8"/>
          </w:tcPr>
          <w:p w14:paraId="1908AF54"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2C126397" w14:textId="77777777" w:rsidR="008445AD" w:rsidRDefault="008445AD">
      <w:pPr>
        <w:rPr>
          <w:ins w:id="2509" w:author="Radim Bačuvčík" w:date="2020-02-06T15:02:00Z"/>
        </w:rPr>
      </w:pPr>
      <w:ins w:id="2510" w:author="Radim Bačuvčík" w:date="2020-02-06T15:02: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338"/>
        <w:gridCol w:w="1357"/>
        <w:gridCol w:w="668"/>
      </w:tblGrid>
      <w:tr w:rsidR="00F64B71" w:rsidRPr="00F52EEF" w14:paraId="72B1C68C" w14:textId="77777777" w:rsidTr="00523EF2">
        <w:tc>
          <w:tcPr>
            <w:tcW w:w="10673" w:type="dxa"/>
            <w:gridSpan w:val="8"/>
            <w:tcBorders>
              <w:bottom w:val="double" w:sz="4" w:space="0" w:color="auto"/>
            </w:tcBorders>
            <w:shd w:val="clear" w:color="auto" w:fill="BDD6EE"/>
          </w:tcPr>
          <w:p w14:paraId="77BB978C" w14:textId="16DCB4D7" w:rsidR="00F64B71" w:rsidRPr="00523EF2" w:rsidRDefault="00523EF2" w:rsidP="00935F76">
            <w:pPr>
              <w:tabs>
                <w:tab w:val="left" w:pos="567"/>
              </w:tabs>
              <w:jc w:val="both"/>
              <w:rPr>
                <w:rFonts w:asciiTheme="minorHAnsi" w:hAnsiTheme="minorHAnsi" w:cstheme="minorHAnsi"/>
              </w:rPr>
            </w:pPr>
            <w:r>
              <w:lastRenderedPageBreak/>
              <w:br w:type="page"/>
            </w:r>
            <w:r w:rsidR="00F64B71" w:rsidRPr="00F52EEF">
              <w:rPr>
                <w:rFonts w:asciiTheme="minorHAnsi" w:hAnsiTheme="minorHAnsi" w:cstheme="minorHAnsi"/>
              </w:rPr>
              <w:br w:type="page"/>
            </w:r>
            <w:r w:rsidR="00F64B71" w:rsidRPr="00F52EEF">
              <w:rPr>
                <w:rFonts w:asciiTheme="minorHAnsi" w:hAnsiTheme="minorHAnsi" w:cstheme="minorHAnsi"/>
              </w:rPr>
              <w:br w:type="page"/>
            </w:r>
            <w:r w:rsidR="00F64B71" w:rsidRPr="00F52EEF">
              <w:rPr>
                <w:rFonts w:asciiTheme="minorHAnsi" w:hAnsiTheme="minorHAnsi" w:cstheme="minorHAnsi"/>
                <w:b/>
              </w:rPr>
              <w:t>B-III – Charakteristika studijního předmětu</w:t>
            </w:r>
          </w:p>
        </w:tc>
      </w:tr>
      <w:tr w:rsidR="00F64B71" w:rsidRPr="00F52EEF" w14:paraId="0760EFD0" w14:textId="77777777" w:rsidTr="00523EF2">
        <w:tc>
          <w:tcPr>
            <w:tcW w:w="3904" w:type="dxa"/>
            <w:tcBorders>
              <w:top w:val="double" w:sz="4" w:space="0" w:color="auto"/>
            </w:tcBorders>
            <w:shd w:val="clear" w:color="auto" w:fill="F7CAAC"/>
          </w:tcPr>
          <w:p w14:paraId="291AF04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097FD02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Direct marketing</w:t>
            </w:r>
          </w:p>
        </w:tc>
      </w:tr>
      <w:tr w:rsidR="00F64B71" w:rsidRPr="00F52EEF" w14:paraId="4006D47E" w14:textId="77777777" w:rsidTr="00523EF2">
        <w:tc>
          <w:tcPr>
            <w:tcW w:w="3904" w:type="dxa"/>
            <w:shd w:val="clear" w:color="auto" w:fill="F7CAAC"/>
          </w:tcPr>
          <w:p w14:paraId="2CDCC64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CAF1863"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 ZT</w:t>
            </w:r>
          </w:p>
        </w:tc>
        <w:tc>
          <w:tcPr>
            <w:tcW w:w="2695" w:type="dxa"/>
            <w:gridSpan w:val="2"/>
            <w:shd w:val="clear" w:color="auto" w:fill="F7CAAC"/>
          </w:tcPr>
          <w:p w14:paraId="5447673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24F1C8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F64B71" w:rsidRPr="00F52EEF" w14:paraId="38605A5A" w14:textId="77777777" w:rsidTr="00523EF2">
        <w:tc>
          <w:tcPr>
            <w:tcW w:w="3904" w:type="dxa"/>
            <w:shd w:val="clear" w:color="auto" w:fill="F7CAAC"/>
          </w:tcPr>
          <w:p w14:paraId="6112B10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51D34ED" w14:textId="5BC8D7B0"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13p</w:t>
            </w:r>
            <w:r w:rsidR="00523EF2">
              <w:rPr>
                <w:rFonts w:asciiTheme="minorHAnsi" w:eastAsia="Calibri" w:hAnsiTheme="minorHAnsi" w:cstheme="minorHAnsi"/>
              </w:rPr>
              <w:t xml:space="preserve"> </w:t>
            </w:r>
            <w:r w:rsidRPr="00F52EEF">
              <w:rPr>
                <w:rFonts w:asciiTheme="minorHAnsi" w:eastAsia="Calibri" w:hAnsiTheme="minorHAnsi" w:cstheme="minorHAnsi"/>
              </w:rPr>
              <w:t>+</w:t>
            </w:r>
            <w:r w:rsidR="00523EF2">
              <w:rPr>
                <w:rFonts w:asciiTheme="minorHAnsi" w:eastAsia="Calibri" w:hAnsiTheme="minorHAnsi" w:cstheme="minorHAnsi"/>
              </w:rPr>
              <w:t xml:space="preserve"> </w:t>
            </w:r>
            <w:r w:rsidRPr="00F52EEF">
              <w:rPr>
                <w:rFonts w:asciiTheme="minorHAnsi" w:eastAsia="Calibri" w:hAnsiTheme="minorHAnsi" w:cstheme="minorHAnsi"/>
              </w:rPr>
              <w:t>13s</w:t>
            </w:r>
          </w:p>
        </w:tc>
        <w:tc>
          <w:tcPr>
            <w:tcW w:w="889" w:type="dxa"/>
            <w:shd w:val="clear" w:color="auto" w:fill="F7CAAC"/>
          </w:tcPr>
          <w:p w14:paraId="6C843F7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8838A2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338" w:type="dxa"/>
            <w:shd w:val="clear" w:color="auto" w:fill="F7CAAC"/>
          </w:tcPr>
          <w:p w14:paraId="5956DBF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2025" w:type="dxa"/>
            <w:gridSpan w:val="2"/>
          </w:tcPr>
          <w:p w14:paraId="74428E7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F64B71" w:rsidRPr="00F52EEF" w14:paraId="02CA086F" w14:textId="77777777" w:rsidTr="00523EF2">
        <w:tc>
          <w:tcPr>
            <w:tcW w:w="3904" w:type="dxa"/>
            <w:shd w:val="clear" w:color="auto" w:fill="F7CAAC"/>
          </w:tcPr>
          <w:p w14:paraId="6376F08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4F76AD3" w14:textId="1297B322" w:rsidR="00F64B71" w:rsidRPr="00F52EEF" w:rsidRDefault="00E71A76"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rerekvizitay: Teorie marketingov</w:t>
            </w:r>
            <w:ins w:id="2511" w:author="Radim Bačuvčík" w:date="2020-02-06T09:57:00Z">
              <w:r w:rsidR="00165381">
                <w:rPr>
                  <w:rFonts w:asciiTheme="minorHAnsi" w:eastAsia="Calibri" w:hAnsiTheme="minorHAnsi" w:cstheme="minorHAnsi"/>
                </w:rPr>
                <w:t>é</w:t>
              </w:r>
            </w:ins>
            <w:del w:id="2512" w:author="Radim Bačuvčík" w:date="2020-02-06T09:57:00Z">
              <w:r w:rsidR="00F64B71" w:rsidRPr="00F52EEF" w:rsidDel="00165381">
                <w:rPr>
                  <w:rFonts w:asciiTheme="minorHAnsi" w:eastAsia="Calibri" w:hAnsiTheme="minorHAnsi" w:cstheme="minorHAnsi"/>
                </w:rPr>
                <w:delText>ých</w:delText>
              </w:r>
            </w:del>
            <w:r w:rsidR="00F64B71" w:rsidRPr="00F52EEF">
              <w:rPr>
                <w:rFonts w:asciiTheme="minorHAnsi" w:eastAsia="Calibri" w:hAnsiTheme="minorHAnsi" w:cstheme="minorHAnsi"/>
              </w:rPr>
              <w:t xml:space="preserve"> komunikac</w:t>
            </w:r>
            <w:ins w:id="2513" w:author="Radim Bačuvčík" w:date="2020-02-06T09:57:00Z">
              <w:r w:rsidR="00165381">
                <w:rPr>
                  <w:rFonts w:asciiTheme="minorHAnsi" w:eastAsia="Calibri" w:hAnsiTheme="minorHAnsi" w:cstheme="minorHAnsi"/>
                </w:rPr>
                <w:t>e</w:t>
              </w:r>
            </w:ins>
            <w:del w:id="2514" w:author="Radim Bačuvčík" w:date="2020-02-06T09:57:00Z">
              <w:r w:rsidR="00F64B71" w:rsidRPr="00F52EEF" w:rsidDel="00165381">
                <w:rPr>
                  <w:rFonts w:asciiTheme="minorHAnsi" w:eastAsia="Calibri" w:hAnsiTheme="minorHAnsi" w:cstheme="minorHAnsi"/>
                </w:rPr>
                <w:delText>í</w:delText>
              </w:r>
            </w:del>
            <w:r w:rsidR="00F64B71" w:rsidRPr="00F52EEF">
              <w:rPr>
                <w:rFonts w:asciiTheme="minorHAnsi" w:eastAsia="Calibri" w:hAnsiTheme="minorHAnsi" w:cstheme="minorHAnsi"/>
              </w:rPr>
              <w:t>, Marketing1, 2</w:t>
            </w:r>
          </w:p>
        </w:tc>
      </w:tr>
      <w:tr w:rsidR="00F64B71" w:rsidRPr="00F52EEF" w14:paraId="5EAEFCAF" w14:textId="77777777" w:rsidTr="00523EF2">
        <w:tc>
          <w:tcPr>
            <w:tcW w:w="3904" w:type="dxa"/>
            <w:shd w:val="clear" w:color="auto" w:fill="F7CAAC"/>
          </w:tcPr>
          <w:p w14:paraId="1BB22D6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D842F79"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1338" w:type="dxa"/>
            <w:shd w:val="clear" w:color="auto" w:fill="F7CAAC"/>
          </w:tcPr>
          <w:p w14:paraId="731DECC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2025" w:type="dxa"/>
            <w:gridSpan w:val="2"/>
          </w:tcPr>
          <w:p w14:paraId="5E11747E"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 seminář</w:t>
            </w:r>
          </w:p>
        </w:tc>
      </w:tr>
      <w:tr w:rsidR="00F64B71" w:rsidRPr="00F52EEF" w14:paraId="785AD069" w14:textId="77777777" w:rsidTr="00523EF2">
        <w:tc>
          <w:tcPr>
            <w:tcW w:w="3904" w:type="dxa"/>
            <w:shd w:val="clear" w:color="auto" w:fill="F7CAAC"/>
          </w:tcPr>
          <w:p w14:paraId="7A20A98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521485B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47216F0" w14:textId="77777777" w:rsidTr="00523EF2">
        <w:trPr>
          <w:trHeight w:val="554"/>
        </w:trPr>
        <w:tc>
          <w:tcPr>
            <w:tcW w:w="10673" w:type="dxa"/>
            <w:gridSpan w:val="8"/>
            <w:tcBorders>
              <w:top w:val="nil"/>
            </w:tcBorders>
          </w:tcPr>
          <w:p w14:paraId="4EFA53E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Celkové hodnocení studentů se skládá ze součtu bodů za vypracovaný semestrální projekt, průběžné hodnocení a aktivní účast a z bodů získaných za závěrečný písemný test. Poměr průběžného a závěrečného hodnocení je 40: 60.</w:t>
            </w:r>
          </w:p>
        </w:tc>
      </w:tr>
      <w:tr w:rsidR="00F64B71" w:rsidRPr="00F52EEF" w14:paraId="7C7F2A5D" w14:textId="77777777" w:rsidTr="00523EF2">
        <w:trPr>
          <w:trHeight w:val="197"/>
        </w:trPr>
        <w:tc>
          <w:tcPr>
            <w:tcW w:w="3904" w:type="dxa"/>
            <w:tcBorders>
              <w:top w:val="nil"/>
            </w:tcBorders>
            <w:shd w:val="clear" w:color="auto" w:fill="F7CAAC"/>
          </w:tcPr>
          <w:p w14:paraId="57E6FAB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532CE5F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prof. Mgr. Peter Štarchoň, Ph.D.</w:t>
            </w:r>
          </w:p>
        </w:tc>
      </w:tr>
      <w:tr w:rsidR="00F64B71" w:rsidRPr="00F52EEF" w14:paraId="29FBAF8D" w14:textId="77777777" w:rsidTr="00523EF2">
        <w:trPr>
          <w:trHeight w:val="243"/>
        </w:trPr>
        <w:tc>
          <w:tcPr>
            <w:tcW w:w="3904" w:type="dxa"/>
            <w:tcBorders>
              <w:top w:val="nil"/>
            </w:tcBorders>
            <w:shd w:val="clear" w:color="auto" w:fill="F7CAAC"/>
          </w:tcPr>
          <w:p w14:paraId="358938B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6C523D04" w14:textId="4295B3C6" w:rsidR="00F64B71" w:rsidRPr="00F52EEF" w:rsidRDefault="00865103"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5F9F652D" w14:textId="77777777" w:rsidTr="00523EF2">
        <w:tc>
          <w:tcPr>
            <w:tcW w:w="3904" w:type="dxa"/>
            <w:shd w:val="clear" w:color="auto" w:fill="F7CAAC"/>
          </w:tcPr>
          <w:p w14:paraId="378A79A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566AF0A9" w14:textId="77777777" w:rsidR="00F64B71" w:rsidRPr="00F52EEF" w:rsidRDefault="00F64B71" w:rsidP="00935F76">
            <w:pPr>
              <w:tabs>
                <w:tab w:val="left" w:pos="567"/>
              </w:tabs>
              <w:jc w:val="both"/>
              <w:rPr>
                <w:rFonts w:asciiTheme="minorHAnsi" w:hAnsiTheme="minorHAnsi" w:cstheme="minorHAnsi"/>
                <w:b/>
              </w:rPr>
            </w:pPr>
          </w:p>
        </w:tc>
      </w:tr>
      <w:tr w:rsidR="00F64B71" w:rsidRPr="00F52EEF" w14:paraId="76B5E564" w14:textId="77777777" w:rsidTr="00523EF2">
        <w:trPr>
          <w:trHeight w:val="70"/>
        </w:trPr>
        <w:tc>
          <w:tcPr>
            <w:tcW w:w="10673" w:type="dxa"/>
            <w:gridSpan w:val="8"/>
            <w:tcBorders>
              <w:top w:val="nil"/>
            </w:tcBorders>
          </w:tcPr>
          <w:p w14:paraId="00F94AC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337B5B9" w14:textId="77777777" w:rsidTr="00523EF2">
        <w:tc>
          <w:tcPr>
            <w:tcW w:w="3904" w:type="dxa"/>
            <w:shd w:val="clear" w:color="auto" w:fill="F7CAAC"/>
          </w:tcPr>
          <w:p w14:paraId="3B2E234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740BC95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D3F3828" w14:textId="77777777" w:rsidTr="00523EF2">
        <w:trPr>
          <w:trHeight w:val="3938"/>
        </w:trPr>
        <w:tc>
          <w:tcPr>
            <w:tcW w:w="10673" w:type="dxa"/>
            <w:gridSpan w:val="8"/>
            <w:tcBorders>
              <w:top w:val="nil"/>
              <w:bottom w:val="single" w:sz="12" w:space="0" w:color="auto"/>
            </w:tcBorders>
          </w:tcPr>
          <w:p w14:paraId="0C7E6CAA" w14:textId="5DA65D30" w:rsidR="00523EF2" w:rsidRPr="00523EF2" w:rsidRDefault="00523EF2" w:rsidP="00935F76">
            <w:pPr>
              <w:tabs>
                <w:tab w:val="left" w:pos="567"/>
              </w:tabs>
              <w:jc w:val="both"/>
              <w:rPr>
                <w:rFonts w:asciiTheme="minorHAnsi" w:hAnsiTheme="minorHAnsi" w:cstheme="minorHAnsi"/>
                <w:b/>
              </w:rPr>
            </w:pPr>
            <w:r w:rsidRPr="00AC52F1">
              <w:rPr>
                <w:rFonts w:asciiTheme="minorHAnsi" w:hAnsiTheme="minorHAnsi" w:cstheme="minorHAnsi"/>
                <w:b/>
              </w:rPr>
              <w:t>Probíraná témata:</w:t>
            </w:r>
          </w:p>
          <w:p w14:paraId="0B4326CB" w14:textId="62C9A6A1"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t</w:t>
            </w:r>
            <w:r w:rsidR="00F64B71" w:rsidRPr="00F52EEF">
              <w:rPr>
                <w:rFonts w:asciiTheme="minorHAnsi" w:hAnsiTheme="minorHAnsi" w:cstheme="minorHAnsi"/>
              </w:rPr>
              <w:t>eoretické vymezení direct (přímého) marketingu. Vývoj direct marketingu</w:t>
            </w:r>
            <w:r>
              <w:rPr>
                <w:rFonts w:asciiTheme="minorHAnsi" w:hAnsiTheme="minorHAnsi" w:cstheme="minorHAnsi"/>
              </w:rPr>
              <w:t>;</w:t>
            </w:r>
            <w:r w:rsidR="00F64B71" w:rsidRPr="00F52EEF">
              <w:rPr>
                <w:rFonts w:asciiTheme="minorHAnsi" w:hAnsiTheme="minorHAnsi" w:cstheme="minorHAnsi"/>
              </w:rPr>
              <w:t xml:space="preserve"> </w:t>
            </w:r>
          </w:p>
          <w:p w14:paraId="2A33F026" w14:textId="08A1F0DC" w:rsidR="00F64B71" w:rsidRPr="00F52EEF" w:rsidRDefault="00523EF2" w:rsidP="00935F76">
            <w:pPr>
              <w:tabs>
                <w:tab w:val="left" w:pos="567"/>
              </w:tabs>
              <w:rPr>
                <w:rFonts w:asciiTheme="minorHAnsi" w:hAnsiTheme="minorHAnsi" w:cstheme="minorHAnsi"/>
              </w:rPr>
            </w:pPr>
            <w:r>
              <w:rPr>
                <w:rFonts w:asciiTheme="minorHAnsi" w:hAnsiTheme="minorHAnsi" w:cstheme="minorHAnsi"/>
              </w:rPr>
              <w:t>- v</w:t>
            </w:r>
            <w:r w:rsidR="00F64B71" w:rsidRPr="00F52EEF">
              <w:rPr>
                <w:rFonts w:asciiTheme="minorHAnsi" w:hAnsiTheme="minorHAnsi" w:cstheme="minorHAnsi"/>
              </w:rPr>
              <w:t xml:space="preserve">ztah marketing a marketingový mix </w:t>
            </w:r>
            <w:r w:rsidR="007908E3">
              <w:rPr>
                <w:rFonts w:asciiTheme="minorHAnsi" w:hAnsiTheme="minorHAnsi" w:cstheme="minorHAnsi"/>
              </w:rPr>
              <w:t>–</w:t>
            </w:r>
            <w:r w:rsidR="00F64B71" w:rsidRPr="00F52EEF">
              <w:rPr>
                <w:rFonts w:asciiTheme="minorHAnsi" w:hAnsiTheme="minorHAnsi" w:cstheme="minorHAnsi"/>
              </w:rPr>
              <w:t xml:space="preserve"> přímý marketing. Přímý marketing jako prvek marketingového komunikačního mixu a jeho role v</w:t>
            </w:r>
            <w:r>
              <w:rPr>
                <w:rFonts w:asciiTheme="minorHAnsi" w:hAnsiTheme="minorHAnsi" w:cstheme="minorHAnsi"/>
              </w:rPr>
              <w:t> </w:t>
            </w:r>
            <w:r w:rsidR="00F64B71" w:rsidRPr="00F52EEF">
              <w:rPr>
                <w:rFonts w:asciiTheme="minorHAnsi" w:hAnsiTheme="minorHAnsi" w:cstheme="minorHAnsi"/>
              </w:rPr>
              <w:t>něm</w:t>
            </w:r>
            <w:r>
              <w:rPr>
                <w:rFonts w:asciiTheme="minorHAnsi" w:hAnsiTheme="minorHAnsi" w:cstheme="minorHAnsi"/>
              </w:rPr>
              <w:t>;</w:t>
            </w:r>
          </w:p>
          <w:p w14:paraId="2590A755" w14:textId="62270058"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c</w:t>
            </w:r>
            <w:r w:rsidR="00F64B71" w:rsidRPr="00F52EEF">
              <w:rPr>
                <w:rFonts w:asciiTheme="minorHAnsi" w:hAnsiTheme="minorHAnsi" w:cstheme="minorHAnsi"/>
              </w:rPr>
              <w:t>íle direct marketingu. Výhody a nevýhody direct marketingu</w:t>
            </w:r>
            <w:r>
              <w:rPr>
                <w:rFonts w:asciiTheme="minorHAnsi" w:hAnsiTheme="minorHAnsi" w:cstheme="minorHAnsi"/>
              </w:rPr>
              <w:t>;</w:t>
            </w:r>
          </w:p>
          <w:p w14:paraId="397021B0" w14:textId="31D75F59"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i</w:t>
            </w:r>
            <w:r w:rsidR="00F64B71" w:rsidRPr="00F52EEF">
              <w:rPr>
                <w:rFonts w:asciiTheme="minorHAnsi" w:hAnsiTheme="minorHAnsi" w:cstheme="minorHAnsi"/>
              </w:rPr>
              <w:t>ntegrovaná marketingová komunikace</w:t>
            </w:r>
            <w:r>
              <w:rPr>
                <w:rFonts w:asciiTheme="minorHAnsi" w:hAnsiTheme="minorHAnsi" w:cstheme="minorHAnsi"/>
              </w:rPr>
              <w:t>;</w:t>
            </w:r>
          </w:p>
          <w:p w14:paraId="1DC928CE" w14:textId="594FC389"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p</w:t>
            </w:r>
            <w:r w:rsidR="00F64B71" w:rsidRPr="00F52EEF">
              <w:rPr>
                <w:rFonts w:asciiTheme="minorHAnsi" w:hAnsiTheme="minorHAnsi" w:cstheme="minorHAnsi"/>
              </w:rPr>
              <w:t>ravidla přímého marketingu</w:t>
            </w:r>
            <w:r>
              <w:rPr>
                <w:rFonts w:asciiTheme="minorHAnsi" w:hAnsiTheme="minorHAnsi" w:cstheme="minorHAnsi"/>
              </w:rPr>
              <w:t>;</w:t>
            </w:r>
          </w:p>
          <w:p w14:paraId="492F2A1F" w14:textId="6E1E5DDA"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t</w:t>
            </w:r>
            <w:r w:rsidR="00F64B71" w:rsidRPr="00F52EEF">
              <w:rPr>
                <w:rFonts w:asciiTheme="minorHAnsi" w:hAnsiTheme="minorHAnsi" w:cstheme="minorHAnsi"/>
              </w:rPr>
              <w:t>vorba a správa databází. Interní a externí zdroje informací. Informace o zákaznících. Databázový model komunikace</w:t>
            </w:r>
            <w:r>
              <w:rPr>
                <w:rFonts w:asciiTheme="minorHAnsi" w:hAnsiTheme="minorHAnsi" w:cstheme="minorHAnsi"/>
              </w:rPr>
              <w:t>;</w:t>
            </w:r>
          </w:p>
          <w:p w14:paraId="316FC573" w14:textId="05C8FC7A"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s</w:t>
            </w:r>
            <w:r w:rsidR="00F64B71" w:rsidRPr="00F52EEF">
              <w:rPr>
                <w:rFonts w:asciiTheme="minorHAnsi" w:hAnsiTheme="minorHAnsi" w:cstheme="minorHAnsi"/>
              </w:rPr>
              <w:t>trategická úloha databázového marketing. Integrovaný databázový marketing</w:t>
            </w:r>
            <w:r>
              <w:rPr>
                <w:rFonts w:asciiTheme="minorHAnsi" w:hAnsiTheme="minorHAnsi" w:cstheme="minorHAnsi"/>
              </w:rPr>
              <w:t>;</w:t>
            </w:r>
          </w:p>
          <w:p w14:paraId="27F68C9E" w14:textId="00E43F23"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v</w:t>
            </w:r>
            <w:r w:rsidR="00F64B71" w:rsidRPr="00F52EEF">
              <w:rPr>
                <w:rFonts w:asciiTheme="minorHAnsi" w:hAnsiTheme="minorHAnsi" w:cstheme="minorHAnsi"/>
              </w:rPr>
              <w:t>ýznam budování vztahů se zákazníky. Vztah profitabilita a spokojenost zákazníků</w:t>
            </w:r>
            <w:r>
              <w:rPr>
                <w:rFonts w:asciiTheme="minorHAnsi" w:hAnsiTheme="minorHAnsi" w:cstheme="minorHAnsi"/>
              </w:rPr>
              <w:t>;</w:t>
            </w:r>
          </w:p>
          <w:p w14:paraId="387D59F2" w14:textId="512F2B1F"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t</w:t>
            </w:r>
            <w:r w:rsidR="00F64B71" w:rsidRPr="00F52EEF">
              <w:rPr>
                <w:rFonts w:asciiTheme="minorHAnsi" w:hAnsiTheme="minorHAnsi" w:cstheme="minorHAnsi"/>
              </w:rPr>
              <w:t>radiční nástroje přímého marketingu – základní charakteristika. Direct mail. Telemarketing – aktivní, pasivní. Teleshopping. Reklama s přímou odezvou. Katalogový marketing. Zákaznické kluby</w:t>
            </w:r>
            <w:r>
              <w:rPr>
                <w:rFonts w:asciiTheme="minorHAnsi" w:hAnsiTheme="minorHAnsi" w:cstheme="minorHAnsi"/>
              </w:rPr>
              <w:t>;</w:t>
            </w:r>
          </w:p>
          <w:p w14:paraId="3BF07CDE" w14:textId="73902720"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n</w:t>
            </w:r>
            <w:r w:rsidR="00F64B71" w:rsidRPr="00F52EEF">
              <w:rPr>
                <w:rFonts w:asciiTheme="minorHAnsi" w:hAnsiTheme="minorHAnsi" w:cstheme="minorHAnsi"/>
              </w:rPr>
              <w:t>ová úroveň direct marketingu. Nové komunikační a distribuční média v přímém marketingu. Mobilní marketing. Proximity marketing</w:t>
            </w:r>
            <w:r>
              <w:rPr>
                <w:rFonts w:asciiTheme="minorHAnsi" w:hAnsiTheme="minorHAnsi" w:cstheme="minorHAnsi"/>
              </w:rPr>
              <w:t>;</w:t>
            </w:r>
          </w:p>
          <w:p w14:paraId="13F33654" w14:textId="55B3A0DD"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p</w:t>
            </w:r>
            <w:r w:rsidR="00F64B71" w:rsidRPr="00F52EEF">
              <w:rPr>
                <w:rFonts w:asciiTheme="minorHAnsi" w:hAnsiTheme="minorHAnsi" w:cstheme="minorHAnsi"/>
              </w:rPr>
              <w:t>lánování a vývoj strategie přímého marketingu. Řízení kampaně direct marketingu</w:t>
            </w:r>
            <w:r>
              <w:rPr>
                <w:rFonts w:asciiTheme="minorHAnsi" w:hAnsiTheme="minorHAnsi" w:cstheme="minorHAnsi"/>
              </w:rPr>
              <w:t>;</w:t>
            </w:r>
          </w:p>
          <w:p w14:paraId="7477FAA5" w14:textId="16B73E8A"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p</w:t>
            </w:r>
            <w:r w:rsidR="00F64B71" w:rsidRPr="00F52EEF">
              <w:rPr>
                <w:rFonts w:asciiTheme="minorHAnsi" w:hAnsiTheme="minorHAnsi" w:cstheme="minorHAnsi"/>
              </w:rPr>
              <w:t>římý marketing a společnost. Legislativa a etická samoregulace direct marketingu</w:t>
            </w:r>
            <w:r>
              <w:rPr>
                <w:rFonts w:asciiTheme="minorHAnsi" w:hAnsiTheme="minorHAnsi" w:cstheme="minorHAnsi"/>
              </w:rPr>
              <w:t>;</w:t>
            </w:r>
          </w:p>
          <w:p w14:paraId="39D78CBE" w14:textId="3B5A9381"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t</w:t>
            </w:r>
            <w:r w:rsidR="00F64B71" w:rsidRPr="00F52EEF">
              <w:rPr>
                <w:rFonts w:asciiTheme="minorHAnsi" w:hAnsiTheme="minorHAnsi" w:cstheme="minorHAnsi"/>
              </w:rPr>
              <w:t>rh direct marketingu.</w:t>
            </w:r>
          </w:p>
        </w:tc>
      </w:tr>
      <w:tr w:rsidR="00F64B71" w:rsidRPr="00F52EEF" w14:paraId="5A23A70F" w14:textId="77777777" w:rsidTr="00523EF2">
        <w:trPr>
          <w:trHeight w:val="265"/>
        </w:trPr>
        <w:tc>
          <w:tcPr>
            <w:tcW w:w="4471" w:type="dxa"/>
            <w:gridSpan w:val="2"/>
            <w:tcBorders>
              <w:top w:val="nil"/>
            </w:tcBorders>
            <w:shd w:val="clear" w:color="auto" w:fill="F7CAAC"/>
          </w:tcPr>
          <w:p w14:paraId="1D5A15E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2407CBD6"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F54FE82" w14:textId="77777777" w:rsidTr="00523EF2">
        <w:trPr>
          <w:trHeight w:val="1497"/>
        </w:trPr>
        <w:tc>
          <w:tcPr>
            <w:tcW w:w="10673" w:type="dxa"/>
            <w:gridSpan w:val="8"/>
            <w:tcBorders>
              <w:top w:val="nil"/>
            </w:tcBorders>
          </w:tcPr>
          <w:p w14:paraId="24CCCDE2" w14:textId="77777777" w:rsidR="00F64B71" w:rsidRPr="00523EF2" w:rsidRDefault="00F64B71" w:rsidP="00935F76">
            <w:pPr>
              <w:tabs>
                <w:tab w:val="left" w:pos="567"/>
              </w:tabs>
              <w:jc w:val="both"/>
              <w:rPr>
                <w:rFonts w:asciiTheme="minorHAnsi" w:hAnsiTheme="minorHAnsi" w:cstheme="minorHAnsi"/>
                <w:b/>
              </w:rPr>
            </w:pPr>
            <w:r w:rsidRPr="00523EF2">
              <w:rPr>
                <w:rFonts w:asciiTheme="minorHAnsi" w:hAnsiTheme="minorHAnsi" w:cstheme="minorHAnsi"/>
                <w:b/>
              </w:rPr>
              <w:t>Povinná literatura:</w:t>
            </w:r>
          </w:p>
          <w:p w14:paraId="60030C00" w14:textId="0929D4BA" w:rsidR="00F64B71" w:rsidRPr="00014AF9" w:rsidDel="00562FCD" w:rsidRDefault="00F64B71" w:rsidP="00935F76">
            <w:pPr>
              <w:tabs>
                <w:tab w:val="left" w:pos="567"/>
              </w:tabs>
              <w:jc w:val="both"/>
              <w:rPr>
                <w:del w:id="2515" w:author="FMK" w:date="2020-02-02T15:43:00Z"/>
                <w:rFonts w:asciiTheme="minorHAnsi" w:hAnsiTheme="minorHAnsi"/>
                <w:color w:val="FF0000"/>
                <w:rPrChange w:id="2516" w:author="Martin Kazík" w:date="2020-01-23T11:23:00Z">
                  <w:rPr>
                    <w:del w:id="2517" w:author="FMK" w:date="2020-02-02T15:43:00Z"/>
                    <w:rFonts w:asciiTheme="minorHAnsi" w:hAnsiTheme="minorHAnsi"/>
                  </w:rPr>
                </w:rPrChange>
              </w:rPr>
            </w:pPr>
            <w:del w:id="2518" w:author="FMK" w:date="2020-02-02T15:43:00Z">
              <w:r w:rsidRPr="00014AF9" w:rsidDel="00562FCD">
                <w:rPr>
                  <w:rFonts w:asciiTheme="minorHAnsi" w:hAnsiTheme="minorHAnsi"/>
                  <w:color w:val="FF0000"/>
                  <w:rPrChange w:id="2519" w:author="Martin Kazík" w:date="2020-01-23T11:23:00Z">
                    <w:rPr>
                      <w:rFonts w:asciiTheme="minorHAnsi" w:hAnsiTheme="minorHAnsi"/>
                    </w:rPr>
                  </w:rPrChange>
                </w:rPr>
                <w:delText xml:space="preserve">JURÁŠKOVÁ, Olga a Pavel HORŇÁK, et al. 2012. </w:delText>
              </w:r>
              <w:r w:rsidRPr="00014AF9" w:rsidDel="00562FCD">
                <w:rPr>
                  <w:rFonts w:asciiTheme="minorHAnsi" w:hAnsiTheme="minorHAnsi"/>
                  <w:i/>
                  <w:color w:val="FF0000"/>
                  <w:rPrChange w:id="2520" w:author="Martin Kazík" w:date="2020-01-23T11:23:00Z">
                    <w:rPr>
                      <w:rFonts w:asciiTheme="minorHAnsi" w:hAnsiTheme="minorHAnsi"/>
                      <w:i/>
                    </w:rPr>
                  </w:rPrChange>
                </w:rPr>
                <w:delText>Velký slovník marketingových komunikací.</w:delText>
              </w:r>
              <w:r w:rsidRPr="00014AF9" w:rsidDel="00562FCD">
                <w:rPr>
                  <w:rFonts w:asciiTheme="minorHAnsi" w:hAnsiTheme="minorHAnsi"/>
                  <w:color w:val="FF0000"/>
                  <w:rPrChange w:id="2521" w:author="Martin Kazík" w:date="2020-01-23T11:23:00Z">
                    <w:rPr>
                      <w:rFonts w:asciiTheme="minorHAnsi" w:hAnsiTheme="minorHAnsi"/>
                    </w:rPr>
                  </w:rPrChange>
                </w:rPr>
                <w:delText xml:space="preserve"> Praha: Grada Publishing. ISBN </w:delText>
              </w:r>
            </w:del>
          </w:p>
          <w:p w14:paraId="6733155C" w14:textId="77777777" w:rsidR="00562FCD" w:rsidRDefault="00F64B71" w:rsidP="00935F76">
            <w:pPr>
              <w:tabs>
                <w:tab w:val="left" w:pos="567"/>
              </w:tabs>
              <w:jc w:val="both"/>
              <w:rPr>
                <w:ins w:id="2522" w:author="FMK" w:date="2020-02-02T15:43:00Z"/>
                <w:rFonts w:asciiTheme="minorHAnsi" w:hAnsiTheme="minorHAnsi"/>
                <w:color w:val="FF0000"/>
              </w:rPr>
            </w:pPr>
            <w:del w:id="2523" w:author="FMK" w:date="2020-02-02T15:43:00Z">
              <w:r w:rsidRPr="00014AF9" w:rsidDel="00562FCD">
                <w:rPr>
                  <w:rFonts w:asciiTheme="minorHAnsi" w:hAnsiTheme="minorHAnsi"/>
                  <w:color w:val="FF0000"/>
                  <w:rPrChange w:id="2524" w:author="Martin Kazík" w:date="2020-01-23T11:23:00Z">
                    <w:rPr>
                      <w:rFonts w:asciiTheme="minorHAnsi" w:hAnsiTheme="minorHAnsi"/>
                    </w:rPr>
                  </w:rPrChange>
                </w:rPr>
                <w:delText>978-80-247-4354-7</w:delText>
              </w:r>
              <w:r w:rsidR="00523EF2" w:rsidRPr="00014AF9" w:rsidDel="00562FCD">
                <w:rPr>
                  <w:rFonts w:asciiTheme="minorHAnsi" w:hAnsiTheme="minorHAnsi"/>
                  <w:color w:val="FF0000"/>
                  <w:rPrChange w:id="2525" w:author="Martin Kazík" w:date="2020-01-23T11:23:00Z">
                    <w:rPr>
                      <w:rFonts w:asciiTheme="minorHAnsi" w:hAnsiTheme="minorHAnsi"/>
                    </w:rPr>
                  </w:rPrChange>
                </w:rPr>
                <w:delText>.</w:delText>
              </w:r>
            </w:del>
          </w:p>
          <w:p w14:paraId="6FF03EFA" w14:textId="5C367909" w:rsidR="00F64B71" w:rsidRDefault="00562FCD" w:rsidP="00935F76">
            <w:pPr>
              <w:tabs>
                <w:tab w:val="left" w:pos="567"/>
              </w:tabs>
              <w:jc w:val="both"/>
              <w:rPr>
                <w:ins w:id="2526" w:author="FMK" w:date="2020-02-02T15:42:00Z"/>
                <w:rFonts w:asciiTheme="minorHAnsi" w:hAnsiTheme="minorHAnsi"/>
                <w:color w:val="FF0000"/>
              </w:rPr>
            </w:pPr>
            <w:ins w:id="2527" w:author="FMK" w:date="2020-02-02T15:42:00Z">
              <w:r w:rsidRPr="00562FCD">
                <w:rPr>
                  <w:rFonts w:asciiTheme="minorHAnsi" w:hAnsiTheme="minorHAnsi"/>
                  <w:color w:val="FF0000"/>
                </w:rPr>
                <w:t>OLEJ, Marián.</w:t>
              </w:r>
            </w:ins>
            <w:ins w:id="2528" w:author="FMK" w:date="2020-02-02T15:43:00Z">
              <w:r>
                <w:rPr>
                  <w:rFonts w:asciiTheme="minorHAnsi" w:hAnsiTheme="minorHAnsi"/>
                  <w:color w:val="FF0000"/>
                </w:rPr>
                <w:t xml:space="preserve"> 2015.</w:t>
              </w:r>
            </w:ins>
            <w:ins w:id="2529" w:author="FMK" w:date="2020-02-02T15:42:00Z">
              <w:r w:rsidRPr="00562FCD">
                <w:rPr>
                  <w:rFonts w:asciiTheme="minorHAnsi" w:hAnsiTheme="minorHAnsi"/>
                  <w:color w:val="FF0000"/>
                </w:rPr>
                <w:t xml:space="preserve"> </w:t>
              </w:r>
              <w:r w:rsidRPr="00562FCD">
                <w:rPr>
                  <w:rFonts w:asciiTheme="minorHAnsi" w:hAnsiTheme="minorHAnsi"/>
                  <w:i/>
                  <w:color w:val="FF0000"/>
                  <w:rPrChange w:id="2530" w:author="FMK" w:date="2020-02-02T15:43:00Z">
                    <w:rPr>
                      <w:rFonts w:asciiTheme="minorHAnsi" w:hAnsiTheme="minorHAnsi"/>
                      <w:color w:val="FF0000"/>
                    </w:rPr>
                  </w:rPrChange>
                </w:rPr>
                <w:t>Jak získávat klienty a zákazníky: referenční byznys.</w:t>
              </w:r>
              <w:r>
                <w:rPr>
                  <w:rFonts w:asciiTheme="minorHAnsi" w:hAnsiTheme="minorHAnsi"/>
                  <w:color w:val="FF0000"/>
                </w:rPr>
                <w:t xml:space="preserve"> Brno: BizBooks</w:t>
              </w:r>
              <w:r w:rsidRPr="00562FCD">
                <w:rPr>
                  <w:rFonts w:asciiTheme="minorHAnsi" w:hAnsiTheme="minorHAnsi"/>
                  <w:color w:val="FF0000"/>
                </w:rPr>
                <w:t>. ISBN 9788026504238.</w:t>
              </w:r>
            </w:ins>
          </w:p>
          <w:p w14:paraId="6F691B50" w14:textId="57759D04" w:rsidR="00562FCD" w:rsidRPr="00014AF9" w:rsidDel="000224E5" w:rsidRDefault="00562FCD" w:rsidP="00935F76">
            <w:pPr>
              <w:tabs>
                <w:tab w:val="left" w:pos="567"/>
              </w:tabs>
              <w:jc w:val="both"/>
              <w:rPr>
                <w:del w:id="2531" w:author="FMK" w:date="2020-02-02T15:47:00Z"/>
                <w:rFonts w:asciiTheme="minorHAnsi" w:hAnsiTheme="minorHAnsi"/>
                <w:color w:val="FF0000"/>
                <w:rPrChange w:id="2532" w:author="Martin Kazík" w:date="2020-01-23T11:23:00Z">
                  <w:rPr>
                    <w:del w:id="2533" w:author="FMK" w:date="2020-02-02T15:47:00Z"/>
                    <w:rFonts w:asciiTheme="minorHAnsi" w:hAnsiTheme="minorHAnsi"/>
                  </w:rPr>
                </w:rPrChange>
              </w:rPr>
            </w:pPr>
          </w:p>
          <w:p w14:paraId="2C12DCF6" w14:textId="77777777" w:rsidR="000224E5" w:rsidRDefault="00F64B71" w:rsidP="00935F76">
            <w:pPr>
              <w:tabs>
                <w:tab w:val="left" w:pos="567"/>
              </w:tabs>
              <w:jc w:val="both"/>
              <w:rPr>
                <w:ins w:id="2534" w:author="FMK" w:date="2020-02-02T15:47:00Z"/>
              </w:rPr>
            </w:pPr>
            <w:del w:id="2535" w:author="FMK" w:date="2020-02-02T15:47:00Z">
              <w:r w:rsidRPr="00014AF9" w:rsidDel="000224E5">
                <w:rPr>
                  <w:rFonts w:asciiTheme="minorHAnsi" w:hAnsiTheme="minorHAnsi"/>
                  <w:color w:val="FF0000"/>
                  <w:rPrChange w:id="2536" w:author="Martin Kazík" w:date="2020-01-23T11:23:00Z">
                    <w:rPr>
                      <w:rFonts w:asciiTheme="minorHAnsi" w:hAnsiTheme="minorHAnsi"/>
                    </w:rPr>
                  </w:rPrChange>
                </w:rPr>
                <w:delText xml:space="preserve">ŠTARCHOŇ, Peter, FALTYS, Jan a Jarmila DZUGASOVÁ. 2004. </w:delText>
              </w:r>
              <w:r w:rsidRPr="00014AF9" w:rsidDel="000224E5">
                <w:rPr>
                  <w:rFonts w:asciiTheme="minorHAnsi" w:hAnsiTheme="minorHAnsi"/>
                  <w:i/>
                  <w:color w:val="FF0000"/>
                  <w:rPrChange w:id="2537" w:author="Martin Kazík" w:date="2020-01-23T11:23:00Z">
                    <w:rPr>
                      <w:rFonts w:asciiTheme="minorHAnsi" w:hAnsiTheme="minorHAnsi"/>
                      <w:i/>
                    </w:rPr>
                  </w:rPrChange>
                </w:rPr>
                <w:delText xml:space="preserve">Priamy marketing alebo Priama cesta ako si získať a udržať zákazníka. </w:delText>
              </w:r>
              <w:r w:rsidRPr="00014AF9" w:rsidDel="000224E5">
                <w:rPr>
                  <w:rFonts w:asciiTheme="minorHAnsi" w:hAnsiTheme="minorHAnsi"/>
                  <w:color w:val="FF0000"/>
                  <w:rPrChange w:id="2538" w:author="Martin Kazík" w:date="2020-01-23T11:23:00Z">
                    <w:rPr>
                      <w:rFonts w:asciiTheme="minorHAnsi" w:hAnsiTheme="minorHAnsi"/>
                    </w:rPr>
                  </w:rPrChange>
                </w:rPr>
                <w:delText>Bratislava: Direct Marketing Beta. ISBN 80-969078-5-9</w:delText>
              </w:r>
              <w:r w:rsidR="00523EF2" w:rsidRPr="00014AF9" w:rsidDel="000224E5">
                <w:rPr>
                  <w:rFonts w:asciiTheme="minorHAnsi" w:hAnsiTheme="minorHAnsi"/>
                  <w:color w:val="FF0000"/>
                  <w:rPrChange w:id="2539" w:author="Martin Kazík" w:date="2020-01-23T11:23:00Z">
                    <w:rPr>
                      <w:rFonts w:asciiTheme="minorHAnsi" w:hAnsiTheme="minorHAnsi"/>
                    </w:rPr>
                  </w:rPrChange>
                </w:rPr>
                <w:delText>.</w:delText>
              </w:r>
            </w:del>
            <w:ins w:id="2540" w:author="FMK" w:date="2020-02-02T15:47:00Z">
              <w:r w:rsidR="000224E5">
                <w:t xml:space="preserve"> </w:t>
              </w:r>
            </w:ins>
          </w:p>
          <w:p w14:paraId="6EACFAFF" w14:textId="6116B664" w:rsidR="00F64B71" w:rsidDel="000224E5" w:rsidRDefault="000224E5" w:rsidP="00935F76">
            <w:pPr>
              <w:tabs>
                <w:tab w:val="left" w:pos="567"/>
              </w:tabs>
              <w:jc w:val="both"/>
              <w:rPr>
                <w:del w:id="2541" w:author="FMK" w:date="2020-02-02T15:47:00Z"/>
                <w:rFonts w:asciiTheme="minorHAnsi" w:hAnsiTheme="minorHAnsi"/>
                <w:color w:val="FF0000"/>
              </w:rPr>
            </w:pPr>
            <w:ins w:id="2542" w:author="FMK" w:date="2020-02-02T15:47:00Z">
              <w:r w:rsidRPr="000224E5">
                <w:rPr>
                  <w:rFonts w:asciiTheme="minorHAnsi" w:hAnsiTheme="minorHAnsi"/>
                  <w:color w:val="FF0000"/>
                </w:rPr>
                <w:t>BLANEY, Bill</w:t>
              </w:r>
            </w:ins>
            <w:ins w:id="2543" w:author="FMK" w:date="2020-02-02T15:48:00Z">
              <w:r>
                <w:rPr>
                  <w:rFonts w:asciiTheme="minorHAnsi" w:hAnsiTheme="minorHAnsi"/>
                  <w:color w:val="FF0000"/>
                </w:rPr>
                <w:t>. 2013</w:t>
              </w:r>
            </w:ins>
            <w:ins w:id="2544" w:author="FMK" w:date="2020-02-02T15:47:00Z">
              <w:r w:rsidRPr="000224E5">
                <w:rPr>
                  <w:rFonts w:asciiTheme="minorHAnsi" w:hAnsiTheme="minorHAnsi"/>
                  <w:color w:val="FF0000"/>
                </w:rPr>
                <w:t xml:space="preserve">. </w:t>
              </w:r>
              <w:r w:rsidRPr="000224E5">
                <w:rPr>
                  <w:rFonts w:asciiTheme="minorHAnsi" w:hAnsiTheme="minorHAnsi"/>
                  <w:i/>
                  <w:color w:val="FF0000"/>
                  <w:rPrChange w:id="2545" w:author="FMK" w:date="2020-02-02T15:48:00Z">
                    <w:rPr>
                      <w:rFonts w:asciiTheme="minorHAnsi" w:hAnsiTheme="minorHAnsi"/>
                      <w:color w:val="FF0000"/>
                    </w:rPr>
                  </w:rPrChange>
                </w:rPr>
                <w:t>B2B A to Z: marketing tools and strategies that generate leads for your Business-to-Business company.</w:t>
              </w:r>
              <w:r w:rsidRPr="000224E5">
                <w:rPr>
                  <w:rFonts w:asciiTheme="minorHAnsi" w:hAnsiTheme="minorHAnsi"/>
                  <w:color w:val="FF0000"/>
                </w:rPr>
                <w:t xml:space="preserve"> S.l.: De</w:t>
              </w:r>
              <w:r>
                <w:rPr>
                  <w:rFonts w:asciiTheme="minorHAnsi" w:hAnsiTheme="minorHAnsi"/>
                  <w:color w:val="FF0000"/>
                </w:rPr>
                <w:t>nham Publishing</w:t>
              </w:r>
              <w:r w:rsidRPr="000224E5">
                <w:rPr>
                  <w:rFonts w:asciiTheme="minorHAnsi" w:hAnsiTheme="minorHAnsi"/>
                  <w:color w:val="FF0000"/>
                </w:rPr>
                <w:t>. ISBN 9780988497702.</w:t>
              </w:r>
            </w:ins>
          </w:p>
          <w:p w14:paraId="0A5BE6E7" w14:textId="77777777" w:rsidR="000224E5" w:rsidRPr="00014AF9" w:rsidRDefault="000224E5" w:rsidP="00935F76">
            <w:pPr>
              <w:tabs>
                <w:tab w:val="left" w:pos="567"/>
              </w:tabs>
              <w:jc w:val="both"/>
              <w:rPr>
                <w:ins w:id="2546" w:author="FMK" w:date="2020-02-02T15:47:00Z"/>
                <w:rFonts w:asciiTheme="minorHAnsi" w:hAnsiTheme="minorHAnsi"/>
                <w:color w:val="FF0000"/>
                <w:rPrChange w:id="2547" w:author="Martin Kazík" w:date="2020-01-23T11:23:00Z">
                  <w:rPr>
                    <w:ins w:id="2548" w:author="FMK" w:date="2020-02-02T15:47:00Z"/>
                    <w:rFonts w:asciiTheme="minorHAnsi" w:hAnsiTheme="minorHAnsi"/>
                  </w:rPr>
                </w:rPrChange>
              </w:rPr>
            </w:pPr>
          </w:p>
          <w:p w14:paraId="332B2B4E" w14:textId="77777777" w:rsidR="000224E5" w:rsidRDefault="00F64B71" w:rsidP="00935F76">
            <w:pPr>
              <w:tabs>
                <w:tab w:val="left" w:pos="567"/>
              </w:tabs>
              <w:jc w:val="both"/>
              <w:rPr>
                <w:ins w:id="2549" w:author="FMK" w:date="2020-02-02T15:46:00Z"/>
                <w:rFonts w:asciiTheme="minorHAnsi" w:hAnsiTheme="minorHAnsi"/>
                <w:color w:val="FF0000"/>
              </w:rPr>
            </w:pPr>
            <w:del w:id="2550" w:author="FMK" w:date="2020-02-02T15:45:00Z">
              <w:r w:rsidRPr="00014AF9" w:rsidDel="000224E5">
                <w:rPr>
                  <w:rFonts w:asciiTheme="minorHAnsi" w:hAnsiTheme="minorHAnsi"/>
                  <w:color w:val="FF0000"/>
                  <w:rPrChange w:id="2551" w:author="Martin Kazík" w:date="2020-01-23T11:23:00Z">
                    <w:rPr>
                      <w:rFonts w:asciiTheme="minorHAnsi" w:hAnsiTheme="minorHAnsi"/>
                    </w:rPr>
                  </w:rPrChange>
                </w:rPr>
                <w:delText>WUNDERMAN, Leo. 2004</w:delText>
              </w:r>
              <w:r w:rsidRPr="00014AF9" w:rsidDel="000224E5">
                <w:rPr>
                  <w:rFonts w:asciiTheme="minorHAnsi" w:hAnsiTheme="minorHAnsi"/>
                  <w:i/>
                  <w:color w:val="FF0000"/>
                  <w:rPrChange w:id="2552" w:author="Martin Kazík" w:date="2020-01-23T11:23:00Z">
                    <w:rPr>
                      <w:rFonts w:asciiTheme="minorHAnsi" w:hAnsiTheme="minorHAnsi"/>
                      <w:i/>
                    </w:rPr>
                  </w:rPrChange>
                </w:rPr>
                <w:delText>. Direct marketing: reklama, která se zaplatí.</w:delText>
              </w:r>
              <w:r w:rsidRPr="00014AF9" w:rsidDel="000224E5">
                <w:rPr>
                  <w:rFonts w:asciiTheme="minorHAnsi" w:hAnsiTheme="minorHAnsi"/>
                  <w:color w:val="FF0000"/>
                  <w:rPrChange w:id="2553" w:author="Martin Kazík" w:date="2020-01-23T11:23:00Z">
                    <w:rPr>
                      <w:rFonts w:asciiTheme="minorHAnsi" w:hAnsiTheme="minorHAnsi"/>
                    </w:rPr>
                  </w:rPrChange>
                </w:rPr>
                <w:delText xml:space="preserve"> Praha: Grada. ISBN 80-247-0731-4</w:delText>
              </w:r>
              <w:r w:rsidR="00523EF2" w:rsidRPr="00014AF9" w:rsidDel="000224E5">
                <w:rPr>
                  <w:rFonts w:asciiTheme="minorHAnsi" w:hAnsiTheme="minorHAnsi"/>
                  <w:color w:val="FF0000"/>
                  <w:rPrChange w:id="2554" w:author="Martin Kazík" w:date="2020-01-23T11:23:00Z">
                    <w:rPr>
                      <w:rFonts w:asciiTheme="minorHAnsi" w:hAnsiTheme="minorHAnsi"/>
                    </w:rPr>
                  </w:rPrChange>
                </w:rPr>
                <w:delText>.</w:delText>
              </w:r>
            </w:del>
          </w:p>
          <w:p w14:paraId="7D260457" w14:textId="3090842B" w:rsidR="00F64B71" w:rsidRDefault="000224E5" w:rsidP="00935F76">
            <w:pPr>
              <w:tabs>
                <w:tab w:val="left" w:pos="567"/>
              </w:tabs>
              <w:jc w:val="both"/>
              <w:rPr>
                <w:ins w:id="2555" w:author="FMK" w:date="2020-02-02T15:45:00Z"/>
                <w:rFonts w:asciiTheme="minorHAnsi" w:hAnsiTheme="minorHAnsi"/>
                <w:color w:val="FF0000"/>
              </w:rPr>
            </w:pPr>
            <w:ins w:id="2556" w:author="FMK" w:date="2020-02-02T15:45:00Z">
              <w:r w:rsidRPr="000224E5">
                <w:rPr>
                  <w:rFonts w:asciiTheme="minorHAnsi" w:hAnsiTheme="minorHAnsi"/>
                  <w:color w:val="FF0000"/>
                </w:rPr>
                <w:t xml:space="preserve">BROOKS, Margaret, John J. LOVETT a Sam CREEK. </w:t>
              </w:r>
              <w:r>
                <w:rPr>
                  <w:rFonts w:asciiTheme="minorHAnsi" w:hAnsiTheme="minorHAnsi"/>
                  <w:color w:val="FF0000"/>
                </w:rPr>
                <w:t xml:space="preserve">2013. </w:t>
              </w:r>
              <w:r w:rsidRPr="000224E5">
                <w:rPr>
                  <w:rFonts w:asciiTheme="minorHAnsi" w:hAnsiTheme="minorHAnsi"/>
                  <w:i/>
                  <w:color w:val="FF0000"/>
                  <w:rPrChange w:id="2557" w:author="FMK" w:date="2020-02-02T15:45:00Z">
                    <w:rPr>
                      <w:rFonts w:asciiTheme="minorHAnsi" w:hAnsiTheme="minorHAnsi"/>
                      <w:color w:val="FF0000"/>
                    </w:rPr>
                  </w:rPrChange>
                </w:rPr>
                <w:t>Developing B2B social communities: keys to growth, innovation, and customer loyalty.</w:t>
              </w:r>
              <w:r>
                <w:rPr>
                  <w:rFonts w:asciiTheme="minorHAnsi" w:hAnsiTheme="minorHAnsi"/>
                  <w:color w:val="FF0000"/>
                </w:rPr>
                <w:t xml:space="preserve"> S.l</w:t>
              </w:r>
              <w:r w:rsidRPr="000224E5">
                <w:rPr>
                  <w:rFonts w:asciiTheme="minorHAnsi" w:hAnsiTheme="minorHAnsi"/>
                  <w:color w:val="FF0000"/>
                </w:rPr>
                <w:t>: CA Techn</w:t>
              </w:r>
              <w:r>
                <w:rPr>
                  <w:rFonts w:asciiTheme="minorHAnsi" w:hAnsiTheme="minorHAnsi"/>
                  <w:color w:val="FF0000"/>
                </w:rPr>
                <w:t>ologies Press</w:t>
              </w:r>
              <w:r w:rsidRPr="000224E5">
                <w:rPr>
                  <w:rFonts w:asciiTheme="minorHAnsi" w:hAnsiTheme="minorHAnsi"/>
                  <w:color w:val="FF0000"/>
                </w:rPr>
                <w:t>. ISBN 9781430247135.</w:t>
              </w:r>
            </w:ins>
          </w:p>
          <w:p w14:paraId="316F6F59" w14:textId="77777777" w:rsidR="000224E5" w:rsidRPr="00014AF9" w:rsidRDefault="000224E5" w:rsidP="00935F76">
            <w:pPr>
              <w:tabs>
                <w:tab w:val="left" w:pos="567"/>
              </w:tabs>
              <w:jc w:val="both"/>
              <w:rPr>
                <w:rFonts w:asciiTheme="minorHAnsi" w:hAnsiTheme="minorHAnsi"/>
                <w:color w:val="FF0000"/>
                <w:rPrChange w:id="2558" w:author="Martin Kazík" w:date="2020-01-23T11:23:00Z">
                  <w:rPr>
                    <w:rFonts w:asciiTheme="minorHAnsi" w:hAnsiTheme="minorHAnsi"/>
                  </w:rPr>
                </w:rPrChange>
              </w:rPr>
            </w:pPr>
          </w:p>
          <w:p w14:paraId="3681799D" w14:textId="77777777" w:rsidR="00F64B71" w:rsidRPr="00F52EEF" w:rsidRDefault="00F64B71" w:rsidP="00935F76">
            <w:pPr>
              <w:tabs>
                <w:tab w:val="left" w:pos="567"/>
              </w:tabs>
              <w:jc w:val="both"/>
              <w:rPr>
                <w:rFonts w:asciiTheme="minorHAnsi" w:hAnsiTheme="minorHAnsi" w:cstheme="minorHAnsi"/>
              </w:rPr>
            </w:pPr>
          </w:p>
          <w:p w14:paraId="20234731" w14:textId="45BACA2A" w:rsidR="00F64B71" w:rsidRPr="00523EF2" w:rsidRDefault="00F64B71" w:rsidP="00935F76">
            <w:pPr>
              <w:tabs>
                <w:tab w:val="left" w:pos="567"/>
              </w:tabs>
              <w:jc w:val="both"/>
              <w:rPr>
                <w:rFonts w:asciiTheme="minorHAnsi" w:hAnsiTheme="minorHAnsi" w:cstheme="minorHAnsi"/>
                <w:b/>
              </w:rPr>
            </w:pPr>
            <w:r w:rsidRPr="00523EF2">
              <w:rPr>
                <w:rFonts w:asciiTheme="minorHAnsi" w:hAnsiTheme="minorHAnsi" w:cstheme="minorHAnsi"/>
                <w:b/>
              </w:rPr>
              <w:t>Doporučená literatura:</w:t>
            </w:r>
          </w:p>
          <w:p w14:paraId="046EDD6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TAPP, Alan, WHITTEN, Ian and Matthew HOUSDEN. 2014. </w:t>
            </w:r>
            <w:r w:rsidRPr="00F52EEF">
              <w:rPr>
                <w:rFonts w:asciiTheme="minorHAnsi" w:hAnsiTheme="minorHAnsi" w:cstheme="minorHAnsi"/>
                <w:i/>
              </w:rPr>
              <w:t>Principles of Direct, Database and Digital Marketing.</w:t>
            </w:r>
            <w:r w:rsidRPr="00F52EEF">
              <w:rPr>
                <w:rFonts w:asciiTheme="minorHAnsi" w:hAnsiTheme="minorHAnsi" w:cstheme="minorHAnsi"/>
              </w:rPr>
              <w:t xml:space="preserve"> Harlow: Pearson. ISBN 978-0273756507</w:t>
            </w:r>
          </w:p>
          <w:p w14:paraId="2C30472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LABSKÁ, Helena et al. 2014. </w:t>
            </w:r>
            <w:r w:rsidRPr="00F52EEF">
              <w:rPr>
                <w:rFonts w:asciiTheme="minorHAnsi" w:hAnsiTheme="minorHAnsi" w:cstheme="minorHAnsi"/>
                <w:i/>
              </w:rPr>
              <w:t>Marketingová komunikácia.</w:t>
            </w:r>
            <w:r w:rsidRPr="00F52EEF">
              <w:rPr>
                <w:rFonts w:asciiTheme="minorHAnsi" w:hAnsiTheme="minorHAnsi" w:cstheme="minorHAnsi"/>
              </w:rPr>
              <w:t xml:space="preserve"> Bratislava: Vydavateľstvo Ekonóm. ISBN 978-80-225-3748-3</w:t>
            </w:r>
          </w:p>
          <w:p w14:paraId="5327813B" w14:textId="7A6431B4" w:rsidR="00F64B71" w:rsidRPr="00014AF9" w:rsidDel="000224E5" w:rsidRDefault="00F64B71" w:rsidP="00935F76">
            <w:pPr>
              <w:tabs>
                <w:tab w:val="left" w:pos="567"/>
              </w:tabs>
              <w:jc w:val="both"/>
              <w:rPr>
                <w:del w:id="2559" w:author="FMK" w:date="2020-02-02T15:48:00Z"/>
                <w:rFonts w:asciiTheme="minorHAnsi" w:hAnsiTheme="minorHAnsi"/>
                <w:color w:val="FF0000"/>
                <w:rPrChange w:id="2560" w:author="Martin Kazík" w:date="2020-01-23T11:23:00Z">
                  <w:rPr>
                    <w:del w:id="2561" w:author="FMK" w:date="2020-02-02T15:48:00Z"/>
                    <w:rFonts w:asciiTheme="minorHAnsi" w:hAnsiTheme="minorHAnsi"/>
                  </w:rPr>
                </w:rPrChange>
              </w:rPr>
            </w:pPr>
            <w:del w:id="2562" w:author="FMK" w:date="2020-02-02T15:48:00Z">
              <w:r w:rsidRPr="00014AF9" w:rsidDel="000224E5">
                <w:rPr>
                  <w:rFonts w:asciiTheme="minorHAnsi" w:hAnsiTheme="minorHAnsi"/>
                  <w:color w:val="FF0000"/>
                  <w:rPrChange w:id="2563" w:author="Martin Kazík" w:date="2020-01-23T11:23:00Z">
                    <w:rPr>
                      <w:rFonts w:asciiTheme="minorHAnsi" w:hAnsiTheme="minorHAnsi"/>
                    </w:rPr>
                  </w:rPrChange>
                </w:rPr>
                <w:delText xml:space="preserve">McCORKELL, Graeme. 1998. </w:delText>
              </w:r>
              <w:r w:rsidRPr="00014AF9" w:rsidDel="000224E5">
                <w:rPr>
                  <w:rFonts w:asciiTheme="minorHAnsi" w:hAnsiTheme="minorHAnsi"/>
                  <w:i/>
                  <w:color w:val="FF0000"/>
                  <w:rPrChange w:id="2564" w:author="Martin Kazík" w:date="2020-01-23T11:23:00Z">
                    <w:rPr>
                      <w:rFonts w:asciiTheme="minorHAnsi" w:hAnsiTheme="minorHAnsi"/>
                      <w:i/>
                    </w:rPr>
                  </w:rPrChange>
                </w:rPr>
                <w:delText>Direct and Database Marketing.</w:delText>
              </w:r>
              <w:r w:rsidRPr="00014AF9" w:rsidDel="000224E5">
                <w:rPr>
                  <w:rFonts w:asciiTheme="minorHAnsi" w:hAnsiTheme="minorHAnsi"/>
                  <w:color w:val="FF0000"/>
                  <w:rPrChange w:id="2565" w:author="Martin Kazík" w:date="2020-01-23T11:23:00Z">
                    <w:rPr>
                      <w:rFonts w:asciiTheme="minorHAnsi" w:hAnsiTheme="minorHAnsi"/>
                    </w:rPr>
                  </w:rPrChange>
                </w:rPr>
                <w:delText xml:space="preserve"> London: Kogan Page. ISBN 978-0749419608</w:delText>
              </w:r>
            </w:del>
          </w:p>
          <w:p w14:paraId="2D95A640" w14:textId="77777777" w:rsidR="00F64B71" w:rsidRPr="00F52EEF" w:rsidRDefault="00F64B71" w:rsidP="00935F76">
            <w:pPr>
              <w:tabs>
                <w:tab w:val="left" w:pos="567"/>
              </w:tabs>
              <w:jc w:val="both"/>
              <w:rPr>
                <w:rFonts w:asciiTheme="minorHAnsi" w:hAnsiTheme="minorHAnsi" w:cstheme="minorHAnsi"/>
              </w:rPr>
            </w:pPr>
          </w:p>
          <w:p w14:paraId="6117BBB7" w14:textId="77777777" w:rsidR="00F64B71" w:rsidRPr="00523EF2" w:rsidRDefault="00F64B71" w:rsidP="00935F76">
            <w:pPr>
              <w:tabs>
                <w:tab w:val="left" w:pos="567"/>
              </w:tabs>
              <w:jc w:val="both"/>
              <w:rPr>
                <w:rFonts w:asciiTheme="minorHAnsi" w:hAnsiTheme="minorHAnsi" w:cstheme="minorHAnsi"/>
                <w:b/>
              </w:rPr>
            </w:pPr>
            <w:r w:rsidRPr="00523EF2">
              <w:rPr>
                <w:rFonts w:asciiTheme="minorHAnsi" w:hAnsiTheme="minorHAnsi" w:cstheme="minorHAnsi"/>
                <w:b/>
              </w:rPr>
              <w:t>Doporučené zdroje:</w:t>
            </w:r>
          </w:p>
          <w:p w14:paraId="66894CD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www.admez.cz</w:t>
            </w:r>
          </w:p>
          <w:p w14:paraId="3C55F3D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www.fedma.org</w:t>
            </w:r>
          </w:p>
          <w:p w14:paraId="4878D5E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https://www.theidm.com/</w:t>
            </w:r>
          </w:p>
          <w:p w14:paraId="5EB3B5DE" w14:textId="77777777" w:rsidR="00F64B71" w:rsidRPr="00F52EEF" w:rsidRDefault="00F64B71" w:rsidP="00935F76">
            <w:pPr>
              <w:tabs>
                <w:tab w:val="left" w:pos="567"/>
              </w:tabs>
              <w:jc w:val="both"/>
              <w:rPr>
                <w:rFonts w:asciiTheme="minorHAnsi" w:hAnsiTheme="minorHAnsi" w:cstheme="minorHAnsi"/>
                <w:lang w:val="sk-SK"/>
              </w:rPr>
            </w:pPr>
            <w:r w:rsidRPr="00F52EEF">
              <w:rPr>
                <w:rFonts w:asciiTheme="minorHAnsi" w:hAnsiTheme="minorHAnsi" w:cstheme="minorHAnsi"/>
              </w:rPr>
              <w:t>www.mins.sk</w:t>
            </w:r>
          </w:p>
        </w:tc>
      </w:tr>
      <w:tr w:rsidR="00F64B71" w:rsidRPr="00F52EEF" w14:paraId="2D998DC1" w14:textId="77777777" w:rsidTr="00523EF2">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6AB49A8A"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04350B46" w14:textId="77777777" w:rsidTr="00523EF2">
        <w:tc>
          <w:tcPr>
            <w:tcW w:w="5605" w:type="dxa"/>
            <w:gridSpan w:val="3"/>
            <w:tcBorders>
              <w:top w:val="single" w:sz="2" w:space="0" w:color="auto"/>
            </w:tcBorders>
            <w:shd w:val="clear" w:color="auto" w:fill="F7CAAC"/>
          </w:tcPr>
          <w:p w14:paraId="76DFF4FC"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8C65984"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3C64DB1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DF9BA8B" w14:textId="77777777" w:rsidTr="00523EF2">
        <w:tc>
          <w:tcPr>
            <w:tcW w:w="10673" w:type="dxa"/>
            <w:gridSpan w:val="8"/>
            <w:shd w:val="clear" w:color="auto" w:fill="F7CAAC"/>
          </w:tcPr>
          <w:p w14:paraId="01FE25B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113EE690" w14:textId="77777777" w:rsidTr="00523EF2">
        <w:trPr>
          <w:trHeight w:val="646"/>
        </w:trPr>
        <w:tc>
          <w:tcPr>
            <w:tcW w:w="10673" w:type="dxa"/>
            <w:gridSpan w:val="8"/>
          </w:tcPr>
          <w:p w14:paraId="407630E7" w14:textId="77777777" w:rsidR="00F64B71" w:rsidRPr="00F52EEF" w:rsidRDefault="00F64B71" w:rsidP="00935F76">
            <w:pPr>
              <w:tabs>
                <w:tab w:val="left" w:pos="567"/>
              </w:tabs>
              <w:jc w:val="both"/>
              <w:rPr>
                <w:rFonts w:asciiTheme="minorHAnsi" w:eastAsia="Calibri" w:hAnsiTheme="minorHAnsi" w:cstheme="minorHAnsi"/>
              </w:rPr>
            </w:pPr>
          </w:p>
        </w:tc>
      </w:tr>
    </w:tbl>
    <w:p w14:paraId="41917AAB" w14:textId="77777777" w:rsidR="008445AD" w:rsidRDefault="008445AD">
      <w:pPr>
        <w:rPr>
          <w:ins w:id="2566" w:author="Radim Bačuvčík" w:date="2020-02-06T15:02:00Z"/>
        </w:rPr>
      </w:pPr>
      <w:ins w:id="2567" w:author="Radim Bačuvčík" w:date="2020-02-06T15:02: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23211C2E" w14:textId="77777777" w:rsidTr="00523EF2">
        <w:tc>
          <w:tcPr>
            <w:tcW w:w="10673" w:type="dxa"/>
            <w:gridSpan w:val="8"/>
            <w:tcBorders>
              <w:bottom w:val="double" w:sz="4" w:space="0" w:color="auto"/>
            </w:tcBorders>
            <w:shd w:val="clear" w:color="auto" w:fill="BDD6EE"/>
          </w:tcPr>
          <w:p w14:paraId="39984F25" w14:textId="58835645"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6FA33F8C" w14:textId="77777777" w:rsidTr="00523EF2">
        <w:tc>
          <w:tcPr>
            <w:tcW w:w="3904" w:type="dxa"/>
            <w:tcBorders>
              <w:top w:val="double" w:sz="4" w:space="0" w:color="auto"/>
            </w:tcBorders>
            <w:shd w:val="clear" w:color="auto" w:fill="F7CAAC"/>
          </w:tcPr>
          <w:p w14:paraId="4842CD1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45C347B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Seminář k bakalářské práci 1</w:t>
            </w:r>
          </w:p>
        </w:tc>
      </w:tr>
      <w:tr w:rsidR="00F64B71" w:rsidRPr="00F52EEF" w14:paraId="118AC779" w14:textId="77777777" w:rsidTr="00523EF2">
        <w:tc>
          <w:tcPr>
            <w:tcW w:w="3904" w:type="dxa"/>
            <w:shd w:val="clear" w:color="auto" w:fill="F7CAAC"/>
          </w:tcPr>
          <w:p w14:paraId="64C9D8A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E89E6DF"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2"/>
            <w:shd w:val="clear" w:color="auto" w:fill="F7CAAC"/>
          </w:tcPr>
          <w:p w14:paraId="7B6ACF2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4B9AED3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F64B71" w:rsidRPr="00F52EEF" w14:paraId="095442C1" w14:textId="77777777" w:rsidTr="00523EF2">
        <w:tc>
          <w:tcPr>
            <w:tcW w:w="3904" w:type="dxa"/>
            <w:shd w:val="clear" w:color="auto" w:fill="F7CAAC"/>
          </w:tcPr>
          <w:p w14:paraId="14132FC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F1D597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4s</w:t>
            </w:r>
          </w:p>
        </w:tc>
        <w:tc>
          <w:tcPr>
            <w:tcW w:w="889" w:type="dxa"/>
            <w:shd w:val="clear" w:color="auto" w:fill="F7CAAC"/>
          </w:tcPr>
          <w:p w14:paraId="63FEC29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3F7CCF56" w14:textId="724A34EB" w:rsidR="00F64B71" w:rsidRPr="00F52EEF" w:rsidRDefault="001270F6" w:rsidP="00935F76">
            <w:pPr>
              <w:tabs>
                <w:tab w:val="left" w:pos="567"/>
              </w:tabs>
              <w:jc w:val="both"/>
              <w:rPr>
                <w:rFonts w:asciiTheme="minorHAnsi" w:hAnsiTheme="minorHAnsi" w:cstheme="minorHAnsi"/>
              </w:rPr>
            </w:pPr>
            <w:r w:rsidRPr="00F52EEF">
              <w:rPr>
                <w:rFonts w:asciiTheme="minorHAnsi" w:hAnsiTheme="minorHAnsi" w:cstheme="minorHAnsi"/>
              </w:rPr>
              <w:t xml:space="preserve"> 4 hod.</w:t>
            </w:r>
          </w:p>
        </w:tc>
        <w:tc>
          <w:tcPr>
            <w:tcW w:w="2156" w:type="dxa"/>
            <w:shd w:val="clear" w:color="auto" w:fill="F7CAAC"/>
          </w:tcPr>
          <w:p w14:paraId="322AE8F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3338139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w:t>
            </w:r>
          </w:p>
        </w:tc>
      </w:tr>
      <w:tr w:rsidR="00F64B71" w:rsidRPr="00F52EEF" w14:paraId="7CBED055" w14:textId="77777777" w:rsidTr="00523EF2">
        <w:tc>
          <w:tcPr>
            <w:tcW w:w="3904" w:type="dxa"/>
            <w:shd w:val="clear" w:color="auto" w:fill="F7CAAC"/>
          </w:tcPr>
          <w:p w14:paraId="009190C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B6AD6C9"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Ročníková práce 1 a 2</w:t>
            </w:r>
          </w:p>
        </w:tc>
      </w:tr>
      <w:tr w:rsidR="00F64B71" w:rsidRPr="00F52EEF" w14:paraId="3C3C6157" w14:textId="77777777" w:rsidTr="00523EF2">
        <w:tc>
          <w:tcPr>
            <w:tcW w:w="3904" w:type="dxa"/>
            <w:shd w:val="clear" w:color="auto" w:fill="F7CAAC"/>
          </w:tcPr>
          <w:p w14:paraId="3F4B473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5F8BA77"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tc>
        <w:tc>
          <w:tcPr>
            <w:tcW w:w="2156" w:type="dxa"/>
            <w:shd w:val="clear" w:color="auto" w:fill="F7CAAC"/>
          </w:tcPr>
          <w:p w14:paraId="72162FC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58331F16" w14:textId="75521E51" w:rsidR="00F64B71" w:rsidRPr="00F52EEF" w:rsidRDefault="001270F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4F015B8F" w14:textId="77777777" w:rsidTr="00523EF2">
        <w:tc>
          <w:tcPr>
            <w:tcW w:w="3904" w:type="dxa"/>
            <w:shd w:val="clear" w:color="auto" w:fill="F7CAAC"/>
          </w:tcPr>
          <w:p w14:paraId="736F11F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0711C00D" w14:textId="4C5902C2" w:rsidR="00F64B71" w:rsidRPr="00F52EEF" w:rsidRDefault="00F64B71" w:rsidP="00935F76">
            <w:pPr>
              <w:tabs>
                <w:tab w:val="left" w:pos="567"/>
              </w:tabs>
              <w:jc w:val="both"/>
              <w:rPr>
                <w:rFonts w:asciiTheme="minorHAnsi" w:hAnsiTheme="minorHAnsi" w:cstheme="minorHAnsi"/>
              </w:rPr>
            </w:pPr>
          </w:p>
        </w:tc>
      </w:tr>
      <w:tr w:rsidR="00F64B71" w:rsidRPr="00F52EEF" w14:paraId="7A5FB570" w14:textId="77777777" w:rsidTr="00523EF2">
        <w:trPr>
          <w:trHeight w:val="554"/>
        </w:trPr>
        <w:tc>
          <w:tcPr>
            <w:tcW w:w="10673" w:type="dxa"/>
            <w:gridSpan w:val="8"/>
            <w:tcBorders>
              <w:top w:val="nil"/>
            </w:tcBorders>
          </w:tcPr>
          <w:p w14:paraId="1F4541C2" w14:textId="77777777" w:rsidR="00523EF2" w:rsidRDefault="00523EF2" w:rsidP="00935F76">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Docházka do výuky</w:t>
            </w:r>
            <w:r>
              <w:rPr>
                <w:rFonts w:asciiTheme="minorHAnsi" w:eastAsia="Calibri" w:hAnsiTheme="minorHAnsi" w:cstheme="minorHAnsi"/>
              </w:rPr>
              <w:t>.</w:t>
            </w:r>
          </w:p>
          <w:p w14:paraId="02225691" w14:textId="27FEC6C3" w:rsidR="00F64B71" w:rsidRPr="00F52EEF" w:rsidRDefault="00523EF2" w:rsidP="00935F76">
            <w:pPr>
              <w:tabs>
                <w:tab w:val="left" w:pos="567"/>
              </w:tabs>
              <w:jc w:val="both"/>
              <w:rPr>
                <w:rFonts w:asciiTheme="minorHAnsi" w:hAnsiTheme="minorHAnsi" w:cstheme="minorHAnsi"/>
              </w:rPr>
            </w:pPr>
            <w:r>
              <w:rPr>
                <w:rFonts w:asciiTheme="minorHAnsi" w:eastAsia="Calibri" w:hAnsiTheme="minorHAnsi" w:cstheme="minorHAnsi"/>
              </w:rPr>
              <w:t>2. P</w:t>
            </w:r>
            <w:r w:rsidRPr="00F52EEF">
              <w:rPr>
                <w:rFonts w:asciiTheme="minorHAnsi" w:eastAsia="Calibri" w:hAnsiTheme="minorHAnsi" w:cstheme="minorHAnsi"/>
              </w:rPr>
              <w:t>ovinné konzultace s vedoucím bakalářské práce.</w:t>
            </w:r>
          </w:p>
        </w:tc>
      </w:tr>
      <w:tr w:rsidR="00F64B71" w:rsidRPr="00F52EEF" w14:paraId="4D1B41AC" w14:textId="77777777" w:rsidTr="00523EF2">
        <w:trPr>
          <w:trHeight w:val="197"/>
        </w:trPr>
        <w:tc>
          <w:tcPr>
            <w:tcW w:w="3904" w:type="dxa"/>
            <w:tcBorders>
              <w:top w:val="nil"/>
            </w:tcBorders>
            <w:shd w:val="clear" w:color="auto" w:fill="F7CAAC"/>
          </w:tcPr>
          <w:p w14:paraId="44C095C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B3FE404" w14:textId="2152218A" w:rsidR="00F64B71" w:rsidRPr="00F52EEF" w:rsidRDefault="0000527E" w:rsidP="00935F76">
            <w:pPr>
              <w:tabs>
                <w:tab w:val="left" w:pos="567"/>
              </w:tabs>
              <w:jc w:val="both"/>
              <w:rPr>
                <w:rFonts w:asciiTheme="minorHAnsi" w:hAnsiTheme="minorHAnsi" w:cstheme="minorHAnsi"/>
              </w:rPr>
            </w:pPr>
            <w:ins w:id="2568" w:author="Josef Kocourek" w:date="2020-02-10T15:00:00Z">
              <w:r w:rsidRPr="00F52EEF">
                <w:rPr>
                  <w:rFonts w:asciiTheme="minorHAnsi" w:hAnsiTheme="minorHAnsi" w:cstheme="minorHAnsi"/>
                  <w:b/>
                </w:rPr>
                <w:t>doc. PhDr. Blandína Šramová, Ph.D.</w:t>
              </w:r>
            </w:ins>
            <w:del w:id="2569" w:author="Josef Kocourek" w:date="2020-02-10T15:00:00Z">
              <w:r w:rsidR="00F64B71" w:rsidRPr="00F52EEF" w:rsidDel="0000527E">
                <w:rPr>
                  <w:rFonts w:asciiTheme="minorHAnsi" w:hAnsiTheme="minorHAnsi" w:cstheme="minorHAnsi"/>
                </w:rPr>
                <w:delText>Mgr. Eliška Káčerková, Ph.D.</w:delText>
              </w:r>
            </w:del>
          </w:p>
        </w:tc>
      </w:tr>
      <w:tr w:rsidR="00F64B71" w:rsidRPr="00F52EEF" w14:paraId="76DDB8DB" w14:textId="77777777" w:rsidTr="00523EF2">
        <w:trPr>
          <w:trHeight w:val="243"/>
        </w:trPr>
        <w:tc>
          <w:tcPr>
            <w:tcW w:w="3904" w:type="dxa"/>
            <w:tcBorders>
              <w:top w:val="nil"/>
            </w:tcBorders>
            <w:shd w:val="clear" w:color="auto" w:fill="F7CAAC"/>
          </w:tcPr>
          <w:p w14:paraId="29B3439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5D35DFF6" w14:textId="4C402CC2" w:rsidR="00F64B71" w:rsidRPr="00F52EEF" w:rsidRDefault="00865103"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se podílí </w:t>
            </w:r>
            <w:ins w:id="2570" w:author="Josef Kocourek" w:date="2020-02-10T15:00:00Z">
              <w:r w:rsidR="0000527E">
                <w:rPr>
                  <w:rFonts w:asciiTheme="minorHAnsi" w:hAnsiTheme="minorHAnsi" w:cstheme="minorHAnsi"/>
                </w:rPr>
                <w:t>60</w:t>
              </w:r>
            </w:ins>
            <w:del w:id="2571" w:author="Josef Kocourek" w:date="2020-02-10T15:00:00Z">
              <w:r w:rsidRPr="00F52EEF" w:rsidDel="0000527E">
                <w:rPr>
                  <w:rFonts w:asciiTheme="minorHAnsi" w:hAnsiTheme="minorHAnsi" w:cstheme="minorHAnsi"/>
                </w:rPr>
                <w:delText>100</w:delText>
              </w:r>
            </w:del>
            <w:r w:rsidRPr="00F52EEF">
              <w:rPr>
                <w:rFonts w:asciiTheme="minorHAnsi" w:hAnsiTheme="minorHAnsi" w:cstheme="minorHAnsi"/>
              </w:rPr>
              <w:t xml:space="preserve"> % na </w:t>
            </w:r>
            <w:proofErr w:type="gramStart"/>
            <w:r w:rsidRPr="00F52EEF">
              <w:rPr>
                <w:rFonts w:asciiTheme="minorHAnsi" w:hAnsiTheme="minorHAnsi" w:cstheme="minorHAnsi"/>
              </w:rPr>
              <w:t>výuce.</w:t>
            </w:r>
            <w:r w:rsidR="00F64B71" w:rsidRPr="00F52EEF">
              <w:rPr>
                <w:rFonts w:asciiTheme="minorHAnsi" w:hAnsiTheme="minorHAnsi" w:cstheme="minorHAnsi"/>
              </w:rPr>
              <w:t>.</w:t>
            </w:r>
            <w:proofErr w:type="gramEnd"/>
            <w:r w:rsidR="00F64B71" w:rsidRPr="00F52EEF">
              <w:rPr>
                <w:rFonts w:asciiTheme="minorHAnsi" w:hAnsiTheme="minorHAnsi" w:cstheme="minorHAnsi"/>
              </w:rPr>
              <w:t xml:space="preserve"> </w:t>
            </w:r>
          </w:p>
        </w:tc>
      </w:tr>
      <w:tr w:rsidR="00F64B71" w:rsidRPr="00F52EEF" w14:paraId="1C4CA2FD" w14:textId="77777777" w:rsidTr="00523EF2">
        <w:tc>
          <w:tcPr>
            <w:tcW w:w="3904" w:type="dxa"/>
            <w:shd w:val="clear" w:color="auto" w:fill="F7CAAC"/>
          </w:tcPr>
          <w:p w14:paraId="3309974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1FC6F7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 vedoucí bakalářských prací</w:t>
            </w:r>
          </w:p>
        </w:tc>
      </w:tr>
      <w:tr w:rsidR="00F64B71" w:rsidRPr="00F52EEF" w14:paraId="2B358FC2" w14:textId="77777777" w:rsidTr="00523EF2">
        <w:trPr>
          <w:trHeight w:val="161"/>
        </w:trPr>
        <w:tc>
          <w:tcPr>
            <w:tcW w:w="10673" w:type="dxa"/>
            <w:gridSpan w:val="8"/>
            <w:tcBorders>
              <w:top w:val="nil"/>
            </w:tcBorders>
          </w:tcPr>
          <w:p w14:paraId="4315825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57E6F65" w14:textId="77777777" w:rsidTr="00523EF2">
        <w:tc>
          <w:tcPr>
            <w:tcW w:w="3904" w:type="dxa"/>
            <w:shd w:val="clear" w:color="auto" w:fill="F7CAAC"/>
          </w:tcPr>
          <w:p w14:paraId="40D8C4A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6FCA62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6D04B4F" w14:textId="77777777" w:rsidTr="001A4986">
        <w:trPr>
          <w:trHeight w:val="3330"/>
        </w:trPr>
        <w:tc>
          <w:tcPr>
            <w:tcW w:w="10673" w:type="dxa"/>
            <w:gridSpan w:val="8"/>
            <w:tcBorders>
              <w:top w:val="nil"/>
              <w:bottom w:val="single" w:sz="12" w:space="0" w:color="auto"/>
            </w:tcBorders>
          </w:tcPr>
          <w:p w14:paraId="0927D1B3" w14:textId="77777777" w:rsidR="00F64B71" w:rsidRPr="00F52EEF" w:rsidRDefault="00F64B71" w:rsidP="00935F76">
            <w:pPr>
              <w:tabs>
                <w:tab w:val="left" w:pos="567"/>
              </w:tabs>
              <w:jc w:val="both"/>
              <w:rPr>
                <w:del w:id="2572" w:author="Martin Kazík" w:date="2020-01-23T11:23:00Z"/>
                <w:rFonts w:asciiTheme="minorHAnsi" w:hAnsiTheme="minorHAnsi" w:cstheme="minorHAnsi"/>
              </w:rPr>
            </w:pPr>
            <w:del w:id="2573" w:author="Martin Kazík" w:date="2020-01-23T11:23:00Z">
              <w:r w:rsidRPr="00F52EEF">
                <w:rPr>
                  <w:rFonts w:asciiTheme="minorHAnsi" w:hAnsiTheme="minorHAnsi" w:cstheme="minorHAnsi"/>
                </w:rPr>
                <w:delText xml:space="preserve">Cílem semináře k bakalářské práci je osvojení metodických zásad pro psaní bakalářské práce včetně požadavků na odbornou náročnost výstupů. Součástí je také instruktáž o Směrnici rektora UTB o jednotné formální úpravě kvalifikačních prací a správném způsobu odkazování na informační zdroje. Cílem je vytvořit zásady pro zpracování bakalářské práce na základě konzultací s jejím vedoucím. </w:delText>
              </w:r>
            </w:del>
          </w:p>
          <w:p w14:paraId="57A46BEF" w14:textId="77777777" w:rsidR="00F64B71" w:rsidRPr="00F52EEF" w:rsidRDefault="00F64B71" w:rsidP="00935F76">
            <w:pPr>
              <w:tabs>
                <w:tab w:val="left" w:pos="567"/>
              </w:tabs>
              <w:jc w:val="both"/>
              <w:rPr>
                <w:del w:id="2574" w:author="Martin Kazík" w:date="2020-01-23T11:23:00Z"/>
                <w:rFonts w:asciiTheme="minorHAnsi" w:hAnsiTheme="minorHAnsi" w:cstheme="minorHAnsi"/>
              </w:rPr>
            </w:pPr>
          </w:p>
          <w:p w14:paraId="55FB244D" w14:textId="77777777" w:rsidR="00F64B71" w:rsidRPr="00523EF2" w:rsidRDefault="00F64B71" w:rsidP="00935F76">
            <w:pPr>
              <w:tabs>
                <w:tab w:val="left" w:pos="567"/>
              </w:tabs>
              <w:jc w:val="both"/>
              <w:rPr>
                <w:rFonts w:asciiTheme="minorHAnsi" w:hAnsiTheme="minorHAnsi" w:cstheme="minorHAnsi"/>
                <w:b/>
              </w:rPr>
            </w:pPr>
            <w:r w:rsidRPr="00523EF2">
              <w:rPr>
                <w:rFonts w:asciiTheme="minorHAnsi" w:hAnsiTheme="minorHAnsi" w:cstheme="minorHAnsi"/>
                <w:b/>
              </w:rPr>
              <w:t>Probíraná témata:</w:t>
            </w:r>
          </w:p>
          <w:p w14:paraId="1EAC702C" w14:textId="7F48D0E4"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w:t>
            </w:r>
            <w:r w:rsidR="00865103" w:rsidRPr="00F52EEF">
              <w:rPr>
                <w:rFonts w:asciiTheme="minorHAnsi" w:hAnsiTheme="minorHAnsi" w:cstheme="minorHAnsi"/>
              </w:rPr>
              <w:t xml:space="preserve"> </w:t>
            </w:r>
            <w:r>
              <w:rPr>
                <w:rFonts w:asciiTheme="minorHAnsi" w:hAnsiTheme="minorHAnsi" w:cstheme="minorHAnsi"/>
              </w:rPr>
              <w:t>s</w:t>
            </w:r>
            <w:r w:rsidR="00F64B71" w:rsidRPr="00F52EEF">
              <w:rPr>
                <w:rFonts w:asciiTheme="minorHAnsi" w:hAnsiTheme="minorHAnsi" w:cstheme="minorHAnsi"/>
              </w:rPr>
              <w:t>truktura bakalářské práce</w:t>
            </w:r>
            <w:r>
              <w:rPr>
                <w:rFonts w:asciiTheme="minorHAnsi" w:hAnsiTheme="minorHAnsi" w:cstheme="minorHAnsi"/>
              </w:rPr>
              <w:t>;</w:t>
            </w:r>
          </w:p>
          <w:p w14:paraId="5858056D" w14:textId="2782AE98"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v</w:t>
            </w:r>
            <w:r w:rsidR="00F64B71" w:rsidRPr="00F52EEF">
              <w:rPr>
                <w:rFonts w:asciiTheme="minorHAnsi" w:hAnsiTheme="minorHAnsi" w:cstheme="minorHAnsi"/>
              </w:rPr>
              <w:t>ýběr vhodného tématu</w:t>
            </w:r>
            <w:r>
              <w:rPr>
                <w:rFonts w:asciiTheme="minorHAnsi" w:hAnsiTheme="minorHAnsi" w:cstheme="minorHAnsi"/>
              </w:rPr>
              <w:t>;</w:t>
            </w:r>
          </w:p>
          <w:p w14:paraId="43D4FE57" w14:textId="5B70C91F"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o</w:t>
            </w:r>
            <w:r w:rsidR="00F64B71" w:rsidRPr="00F52EEF">
              <w:rPr>
                <w:rFonts w:asciiTheme="minorHAnsi" w:hAnsiTheme="minorHAnsi" w:cstheme="minorHAnsi"/>
              </w:rPr>
              <w:t>bsah jednotlivých částí</w:t>
            </w:r>
            <w:r>
              <w:rPr>
                <w:rFonts w:asciiTheme="minorHAnsi" w:hAnsiTheme="minorHAnsi" w:cstheme="minorHAnsi"/>
              </w:rPr>
              <w:t>;</w:t>
            </w:r>
          </w:p>
          <w:p w14:paraId="5D2E1DFB" w14:textId="10E0842E"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f</w:t>
            </w:r>
            <w:r w:rsidR="00F64B71" w:rsidRPr="00F52EEF">
              <w:rPr>
                <w:rFonts w:asciiTheme="minorHAnsi" w:hAnsiTheme="minorHAnsi" w:cstheme="minorHAnsi"/>
              </w:rPr>
              <w:t>ormální a grafická úprava</w:t>
            </w:r>
            <w:r>
              <w:rPr>
                <w:rFonts w:asciiTheme="minorHAnsi" w:hAnsiTheme="minorHAnsi" w:cstheme="minorHAnsi"/>
              </w:rPr>
              <w:t>;</w:t>
            </w:r>
          </w:p>
          <w:p w14:paraId="4D40FFDF" w14:textId="103B8AFE"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p</w:t>
            </w:r>
            <w:r w:rsidR="00F64B71" w:rsidRPr="00F52EEF">
              <w:rPr>
                <w:rFonts w:asciiTheme="minorHAnsi" w:hAnsiTheme="minorHAnsi" w:cstheme="minorHAnsi"/>
              </w:rPr>
              <w:t>ráce se zdroji a doporučená citační norma</w:t>
            </w:r>
            <w:r>
              <w:rPr>
                <w:rFonts w:asciiTheme="minorHAnsi" w:hAnsiTheme="minorHAnsi" w:cstheme="minorHAnsi"/>
              </w:rPr>
              <w:t>;</w:t>
            </w:r>
          </w:p>
          <w:p w14:paraId="51A4F81C" w14:textId="574FE12D"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o</w:t>
            </w:r>
            <w:r w:rsidR="00F64B71" w:rsidRPr="00F52EEF">
              <w:rPr>
                <w:rFonts w:asciiTheme="minorHAnsi" w:hAnsiTheme="minorHAnsi" w:cstheme="minorHAnsi"/>
              </w:rPr>
              <w:t>devzdání bakalářské práce a její obhajoba před zkušební komisí</w:t>
            </w:r>
            <w:r>
              <w:rPr>
                <w:rFonts w:asciiTheme="minorHAnsi" w:hAnsiTheme="minorHAnsi" w:cstheme="minorHAnsi"/>
              </w:rPr>
              <w:t>;</w:t>
            </w:r>
          </w:p>
          <w:p w14:paraId="40CF2BCE" w14:textId="2E7E7050" w:rsidR="00F64B71" w:rsidRPr="00F52EEF" w:rsidRDefault="00523EF2" w:rsidP="00935F76">
            <w:pPr>
              <w:tabs>
                <w:tab w:val="left" w:pos="567"/>
              </w:tabs>
              <w:jc w:val="both"/>
              <w:rPr>
                <w:rFonts w:asciiTheme="minorHAnsi" w:hAnsiTheme="minorHAnsi" w:cstheme="minorHAnsi"/>
              </w:rPr>
            </w:pPr>
            <w:r>
              <w:rPr>
                <w:rFonts w:asciiTheme="minorHAnsi" w:hAnsiTheme="minorHAnsi" w:cstheme="minorHAnsi"/>
              </w:rPr>
              <w:t>- z</w:t>
            </w:r>
            <w:r w:rsidR="00F64B71" w:rsidRPr="00F52EEF">
              <w:rPr>
                <w:rFonts w:asciiTheme="minorHAnsi" w:hAnsiTheme="minorHAnsi" w:cstheme="minorHAnsi"/>
              </w:rPr>
              <w:t>ákladní informace o plagiátorství</w:t>
            </w:r>
            <w:r>
              <w:rPr>
                <w:rFonts w:asciiTheme="minorHAnsi" w:hAnsiTheme="minorHAnsi" w:cstheme="minorHAnsi"/>
              </w:rPr>
              <w:t>.</w:t>
            </w:r>
          </w:p>
        </w:tc>
      </w:tr>
      <w:tr w:rsidR="00F64B71" w:rsidRPr="00F52EEF" w14:paraId="5C256885" w14:textId="77777777" w:rsidTr="00523EF2">
        <w:trPr>
          <w:trHeight w:val="265"/>
        </w:trPr>
        <w:tc>
          <w:tcPr>
            <w:tcW w:w="4471" w:type="dxa"/>
            <w:gridSpan w:val="2"/>
            <w:tcBorders>
              <w:top w:val="nil"/>
            </w:tcBorders>
            <w:shd w:val="clear" w:color="auto" w:fill="F7CAAC"/>
          </w:tcPr>
          <w:p w14:paraId="5FE60ED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17D4DCC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57B1CB2" w14:textId="77777777" w:rsidTr="00523EF2">
        <w:trPr>
          <w:trHeight w:val="1497"/>
        </w:trPr>
        <w:tc>
          <w:tcPr>
            <w:tcW w:w="10673" w:type="dxa"/>
            <w:gridSpan w:val="8"/>
            <w:tcBorders>
              <w:top w:val="nil"/>
            </w:tcBorders>
          </w:tcPr>
          <w:p w14:paraId="2227AE0E" w14:textId="77777777" w:rsidR="00F64B71" w:rsidRPr="00523EF2" w:rsidRDefault="00F64B71" w:rsidP="00935F76">
            <w:pPr>
              <w:tabs>
                <w:tab w:val="left" w:pos="567"/>
              </w:tabs>
              <w:jc w:val="both"/>
              <w:rPr>
                <w:rFonts w:asciiTheme="minorHAnsi" w:hAnsiTheme="minorHAnsi" w:cstheme="minorHAnsi"/>
                <w:b/>
              </w:rPr>
            </w:pPr>
            <w:r w:rsidRPr="00523EF2">
              <w:rPr>
                <w:rFonts w:asciiTheme="minorHAnsi" w:hAnsiTheme="minorHAnsi" w:cstheme="minorHAnsi"/>
                <w:b/>
              </w:rPr>
              <w:t>Povinná literatura:</w:t>
            </w:r>
          </w:p>
          <w:p w14:paraId="674D0C9A" w14:textId="737533F9" w:rsidR="00F64B71" w:rsidRPr="00014AF9" w:rsidDel="000224E5" w:rsidRDefault="00F64B71" w:rsidP="00935F76">
            <w:pPr>
              <w:tabs>
                <w:tab w:val="left" w:pos="567"/>
              </w:tabs>
              <w:jc w:val="both"/>
              <w:rPr>
                <w:del w:id="2575" w:author="FMK" w:date="2020-02-02T15:50:00Z"/>
                <w:rFonts w:asciiTheme="minorHAnsi" w:hAnsiTheme="minorHAnsi"/>
                <w:color w:val="FF0000"/>
                <w:rPrChange w:id="2576" w:author="Martin Kazík" w:date="2020-01-23T11:23:00Z">
                  <w:rPr>
                    <w:del w:id="2577" w:author="FMK" w:date="2020-02-02T15:50:00Z"/>
                    <w:rFonts w:asciiTheme="minorHAnsi" w:hAnsiTheme="minorHAnsi"/>
                  </w:rPr>
                </w:rPrChange>
              </w:rPr>
            </w:pPr>
            <w:del w:id="2578" w:author="FMK" w:date="2020-02-02T15:50:00Z">
              <w:r w:rsidRPr="00014AF9" w:rsidDel="000224E5">
                <w:rPr>
                  <w:rFonts w:asciiTheme="minorHAnsi" w:hAnsiTheme="minorHAnsi"/>
                  <w:color w:val="FF0000"/>
                  <w:rPrChange w:id="2579" w:author="Martin Kazík" w:date="2020-01-23T11:23:00Z">
                    <w:rPr>
                      <w:rFonts w:asciiTheme="minorHAnsi" w:hAnsiTheme="minorHAnsi"/>
                    </w:rPr>
                  </w:rPrChange>
                </w:rPr>
                <w:delText>ČMEJRKOVÁ, Světla, František DANEŠ a Jindra SVĚTLÁ. 1999. Jak napsat odborný text. Praha: Leda. ISBN 8085927691.</w:delText>
              </w:r>
            </w:del>
          </w:p>
          <w:p w14:paraId="455052E5" w14:textId="7A3B92BB" w:rsidR="000224E5" w:rsidRDefault="00F64B71" w:rsidP="000224E5">
            <w:pPr>
              <w:tabs>
                <w:tab w:val="left" w:pos="567"/>
              </w:tabs>
              <w:rPr>
                <w:ins w:id="2580" w:author="FMK" w:date="2020-02-02T15:50:00Z"/>
                <w:rFonts w:asciiTheme="minorHAnsi" w:hAnsiTheme="minorHAnsi"/>
                <w:color w:val="FF0000"/>
              </w:rPr>
            </w:pPr>
            <w:del w:id="2581" w:author="FMK" w:date="2020-02-02T15:50:00Z">
              <w:r w:rsidRPr="00014AF9" w:rsidDel="000224E5">
                <w:rPr>
                  <w:rFonts w:asciiTheme="minorHAnsi" w:hAnsiTheme="minorHAnsi"/>
                  <w:color w:val="FF0000"/>
                  <w:rPrChange w:id="2582" w:author="Martin Kazík" w:date="2020-01-23T11:23:00Z">
                    <w:rPr>
                      <w:rFonts w:asciiTheme="minorHAnsi" w:hAnsiTheme="minorHAnsi"/>
                    </w:rPr>
                  </w:rPrChange>
                </w:rPr>
                <w:delText xml:space="preserve">ECO, Umberto. 1997. </w:delText>
              </w:r>
              <w:r w:rsidRPr="00014AF9" w:rsidDel="000224E5">
                <w:rPr>
                  <w:rFonts w:asciiTheme="minorHAnsi" w:hAnsiTheme="minorHAnsi"/>
                  <w:i/>
                  <w:color w:val="FF0000"/>
                  <w:rPrChange w:id="2583" w:author="Martin Kazík" w:date="2020-01-23T11:23:00Z">
                    <w:rPr>
                      <w:rFonts w:asciiTheme="minorHAnsi" w:hAnsiTheme="minorHAnsi"/>
                      <w:i/>
                    </w:rPr>
                  </w:rPrChange>
                </w:rPr>
                <w:delText>Jak napsat diplomovou práci</w:delText>
              </w:r>
              <w:r w:rsidRPr="00014AF9" w:rsidDel="000224E5">
                <w:rPr>
                  <w:rFonts w:asciiTheme="minorHAnsi" w:hAnsiTheme="minorHAnsi"/>
                  <w:color w:val="FF0000"/>
                  <w:rPrChange w:id="2584" w:author="Martin Kazík" w:date="2020-01-23T11:23:00Z">
                    <w:rPr>
                      <w:rFonts w:asciiTheme="minorHAnsi" w:hAnsiTheme="minorHAnsi"/>
                    </w:rPr>
                  </w:rPrChange>
                </w:rPr>
                <w:delText>. Olomouc: Votobia. ISBN 8071981737. </w:delText>
              </w:r>
            </w:del>
            <w:ins w:id="2585" w:author="FMK" w:date="2020-02-02T15:50:00Z">
              <w:r w:rsidR="000224E5" w:rsidRPr="00F77671">
                <w:rPr>
                  <w:rFonts w:asciiTheme="minorHAnsi" w:hAnsiTheme="minorHAnsi"/>
                  <w:color w:val="FF0000"/>
                </w:rPr>
                <w:t xml:space="preserve">KAPOUNOVÁ, Jana a Pavel KAPOUN. </w:t>
              </w:r>
              <w:r w:rsidR="000224E5">
                <w:rPr>
                  <w:rFonts w:asciiTheme="minorHAnsi" w:hAnsiTheme="minorHAnsi"/>
                  <w:color w:val="FF0000"/>
                </w:rPr>
                <w:t xml:space="preserve">2017. </w:t>
              </w:r>
              <w:r w:rsidR="000224E5" w:rsidRPr="008B1F52">
                <w:rPr>
                  <w:rFonts w:asciiTheme="minorHAnsi" w:hAnsiTheme="minorHAnsi"/>
                  <w:i/>
                  <w:color w:val="FF0000"/>
                </w:rPr>
                <w:t>Bakalářská a diplomová práce: od zadání po obhajobu.</w:t>
              </w:r>
              <w:r w:rsidR="000224E5">
                <w:rPr>
                  <w:rFonts w:asciiTheme="minorHAnsi" w:hAnsiTheme="minorHAnsi"/>
                  <w:color w:val="FF0000"/>
                </w:rPr>
                <w:t xml:space="preserve"> Praha: Grada. </w:t>
              </w:r>
              <w:r w:rsidR="000224E5" w:rsidRPr="00F77671">
                <w:rPr>
                  <w:rFonts w:asciiTheme="minorHAnsi" w:hAnsiTheme="minorHAnsi"/>
                  <w:color w:val="FF0000"/>
                </w:rPr>
                <w:t xml:space="preserve"> ISBN 9788027100798.</w:t>
              </w:r>
            </w:ins>
          </w:p>
          <w:p w14:paraId="358905F7" w14:textId="77777777" w:rsidR="000224E5" w:rsidRPr="00D835FA" w:rsidRDefault="000224E5" w:rsidP="000224E5">
            <w:pPr>
              <w:tabs>
                <w:tab w:val="left" w:pos="567"/>
              </w:tabs>
              <w:rPr>
                <w:ins w:id="2586" w:author="FMK" w:date="2020-02-02T15:50:00Z"/>
                <w:rFonts w:asciiTheme="minorHAnsi" w:hAnsiTheme="minorHAnsi"/>
                <w:color w:val="FF0000"/>
              </w:rPr>
            </w:pPr>
          </w:p>
          <w:p w14:paraId="64B6A859" w14:textId="77777777" w:rsidR="000224E5" w:rsidRPr="00F52EEF" w:rsidRDefault="000224E5" w:rsidP="000224E5">
            <w:pPr>
              <w:tabs>
                <w:tab w:val="left" w:pos="567"/>
              </w:tabs>
              <w:jc w:val="both"/>
              <w:rPr>
                <w:ins w:id="2587" w:author="FMK" w:date="2020-02-02T15:50:00Z"/>
                <w:rFonts w:asciiTheme="minorHAnsi" w:hAnsiTheme="minorHAnsi" w:cstheme="minorHAnsi"/>
              </w:rPr>
            </w:pPr>
            <w:ins w:id="2588" w:author="FMK" w:date="2020-02-02T15:50:00Z">
              <w:r w:rsidRPr="00F52EEF">
                <w:rPr>
                  <w:rFonts w:asciiTheme="minorHAnsi" w:hAnsiTheme="minorHAnsi" w:cstheme="minorHAnsi"/>
                </w:rPr>
                <w:t xml:space="preserve">UTB VE ZLÍNĚ. 2018. </w:t>
              </w:r>
              <w:r w:rsidRPr="00F52EEF">
                <w:rPr>
                  <w:rFonts w:asciiTheme="minorHAnsi" w:hAnsiTheme="minorHAnsi" w:cstheme="minorHAnsi"/>
                  <w:i/>
                </w:rPr>
                <w:t>Směrnice rektora č. 7/</w:t>
              </w:r>
              <w:proofErr w:type="gramStart"/>
              <w:r w:rsidRPr="00F52EEF">
                <w:rPr>
                  <w:rFonts w:asciiTheme="minorHAnsi" w:hAnsiTheme="minorHAnsi" w:cstheme="minorHAnsi"/>
                  <w:i/>
                </w:rPr>
                <w:t>2018  –</w:t>
              </w:r>
              <w:proofErr w:type="gramEnd"/>
              <w:r w:rsidRPr="00F52EEF">
                <w:rPr>
                  <w:rFonts w:asciiTheme="minorHAnsi" w:hAnsiTheme="minorHAnsi" w:cstheme="minorHAnsi"/>
                  <w:i/>
                </w:rPr>
                <w:t xml:space="preserve"> Jednotná formální úprava diplomových a bakalářských prací, jejich uložení a zpřístupnění </w:t>
              </w:r>
              <w:r w:rsidRPr="00F52EEF">
                <w:rPr>
                  <w:rFonts w:asciiTheme="minorHAnsi" w:hAnsiTheme="minorHAnsi" w:cstheme="minorHAnsi"/>
                </w:rPr>
                <w:t>[online]. ©2019 [cit. 2019-07-25]. Dostupné z: https://fmk.utb.cz/student/statni-zaverecne-zkousky/pokyny-pro-diplomanty/.</w:t>
              </w:r>
            </w:ins>
          </w:p>
          <w:p w14:paraId="4E655372" w14:textId="77777777" w:rsidR="000224E5" w:rsidRPr="00F52EEF" w:rsidRDefault="000224E5" w:rsidP="000224E5">
            <w:pPr>
              <w:tabs>
                <w:tab w:val="left" w:pos="567"/>
              </w:tabs>
              <w:jc w:val="both"/>
              <w:rPr>
                <w:ins w:id="2589" w:author="FMK" w:date="2020-02-02T15:50:00Z"/>
                <w:rFonts w:asciiTheme="minorHAnsi" w:hAnsiTheme="minorHAnsi" w:cstheme="minorHAnsi"/>
                <w:bCs/>
              </w:rPr>
            </w:pPr>
          </w:p>
          <w:p w14:paraId="203F1295" w14:textId="77777777" w:rsidR="000224E5" w:rsidRPr="00C65594" w:rsidRDefault="000224E5" w:rsidP="000224E5">
            <w:pPr>
              <w:tabs>
                <w:tab w:val="left" w:pos="567"/>
              </w:tabs>
              <w:jc w:val="both"/>
              <w:rPr>
                <w:ins w:id="2590" w:author="FMK" w:date="2020-02-02T15:50:00Z"/>
                <w:rFonts w:asciiTheme="minorHAnsi" w:hAnsiTheme="minorHAnsi" w:cstheme="minorHAnsi"/>
                <w:b/>
                <w:bCs/>
              </w:rPr>
            </w:pPr>
            <w:ins w:id="2591" w:author="FMK" w:date="2020-02-02T15:50:00Z">
              <w:r w:rsidRPr="00C65594">
                <w:rPr>
                  <w:rFonts w:asciiTheme="minorHAnsi" w:hAnsiTheme="minorHAnsi" w:cstheme="minorHAnsi"/>
                  <w:b/>
                  <w:bCs/>
                </w:rPr>
                <w:t>Doporučená literatura:</w:t>
              </w:r>
            </w:ins>
          </w:p>
          <w:p w14:paraId="2EB8B3A0" w14:textId="77777777" w:rsidR="000224E5" w:rsidRPr="00F52EEF" w:rsidRDefault="000224E5" w:rsidP="000224E5">
            <w:pPr>
              <w:tabs>
                <w:tab w:val="left" w:pos="567"/>
              </w:tabs>
              <w:jc w:val="both"/>
              <w:rPr>
                <w:ins w:id="2592" w:author="FMK" w:date="2020-02-02T15:50:00Z"/>
                <w:rFonts w:asciiTheme="minorHAnsi" w:hAnsiTheme="minorHAnsi" w:cstheme="minorHAnsi"/>
                <w:bCs/>
              </w:rPr>
            </w:pPr>
            <w:ins w:id="2593" w:author="FMK" w:date="2020-02-02T15:50:00Z">
              <w:r w:rsidRPr="00F52EEF">
                <w:rPr>
                  <w:rFonts w:asciiTheme="minorHAnsi" w:hAnsiTheme="minorHAnsi" w:cstheme="minorHAnsi"/>
                  <w:bCs/>
                  <w:i/>
                  <w:iCs/>
                </w:rPr>
                <w:t>ČSN ISO 690; odborná literatura dle zadání práce</w:t>
              </w:r>
              <w:r w:rsidRPr="00F52EEF">
                <w:rPr>
                  <w:rFonts w:asciiTheme="minorHAnsi" w:hAnsiTheme="minorHAnsi" w:cstheme="minorHAnsi"/>
                  <w:bCs/>
                </w:rPr>
                <w:t>. </w:t>
              </w:r>
            </w:ins>
          </w:p>
          <w:p w14:paraId="46095B2F" w14:textId="7ECFBE43" w:rsidR="000224E5" w:rsidRPr="00014AF9" w:rsidRDefault="000224E5" w:rsidP="000224E5">
            <w:pPr>
              <w:tabs>
                <w:tab w:val="left" w:pos="567"/>
              </w:tabs>
              <w:jc w:val="both"/>
              <w:rPr>
                <w:rFonts w:asciiTheme="minorHAnsi" w:hAnsiTheme="minorHAnsi"/>
                <w:color w:val="FF0000"/>
                <w:rPrChange w:id="2594" w:author="Martin Kazík" w:date="2020-01-23T11:23:00Z">
                  <w:rPr>
                    <w:rFonts w:asciiTheme="minorHAnsi" w:hAnsiTheme="minorHAnsi"/>
                  </w:rPr>
                </w:rPrChange>
              </w:rPr>
            </w:pPr>
            <w:ins w:id="2595" w:author="FMK" w:date="2020-02-02T15:50:00Z">
              <w:r w:rsidRPr="003367E0">
                <w:rPr>
                  <w:rFonts w:asciiTheme="minorHAnsi" w:hAnsiTheme="minorHAnsi"/>
                  <w:color w:val="FF0000"/>
                </w:rPr>
                <w:t>SOCHŮREK, Jan a Květuše SLUKOVÁ</w:t>
              </w:r>
              <w:r>
                <w:rPr>
                  <w:rFonts w:asciiTheme="minorHAnsi" w:hAnsiTheme="minorHAnsi"/>
                  <w:color w:val="FF0000"/>
                </w:rPr>
                <w:t>. 2013</w:t>
              </w:r>
              <w:r w:rsidRPr="003367E0">
                <w:rPr>
                  <w:rFonts w:asciiTheme="minorHAnsi" w:hAnsiTheme="minorHAnsi"/>
                  <w:color w:val="FF0000"/>
                </w:rPr>
                <w:t xml:space="preserve">. </w:t>
              </w:r>
              <w:r w:rsidRPr="008B1F52">
                <w:rPr>
                  <w:rFonts w:asciiTheme="minorHAnsi" w:hAnsiTheme="minorHAnsi"/>
                  <w:i/>
                  <w:color w:val="FF0000"/>
                </w:rPr>
                <w:t>Stručný úvod do základů metodologie.</w:t>
              </w:r>
              <w:r w:rsidRPr="003367E0">
                <w:rPr>
                  <w:rFonts w:asciiTheme="minorHAnsi" w:hAnsiTheme="minorHAnsi"/>
                  <w:color w:val="FF0000"/>
                </w:rPr>
                <w:t xml:space="preserve"> Liberec: Technická un</w:t>
              </w:r>
              <w:r>
                <w:rPr>
                  <w:rFonts w:asciiTheme="minorHAnsi" w:hAnsiTheme="minorHAnsi"/>
                  <w:color w:val="FF0000"/>
                </w:rPr>
                <w:t xml:space="preserve">iverzita v Liberci. </w:t>
              </w:r>
              <w:r w:rsidRPr="003367E0">
                <w:rPr>
                  <w:rFonts w:asciiTheme="minorHAnsi" w:hAnsiTheme="minorHAnsi"/>
                  <w:color w:val="FF0000"/>
                </w:rPr>
                <w:t>ISBN 9788073729431</w:t>
              </w:r>
            </w:ins>
          </w:p>
          <w:p w14:paraId="3E7B4D49" w14:textId="77777777" w:rsidR="00F64B71" w:rsidRPr="00F52EEF" w:rsidRDefault="00F64B71" w:rsidP="00935F76">
            <w:pPr>
              <w:tabs>
                <w:tab w:val="left" w:pos="567"/>
              </w:tabs>
              <w:jc w:val="both"/>
              <w:rPr>
                <w:rFonts w:asciiTheme="minorHAnsi" w:hAnsiTheme="minorHAnsi" w:cstheme="minorHAnsi"/>
                <w:bCs/>
              </w:rPr>
            </w:pPr>
          </w:p>
          <w:p w14:paraId="1B50C396" w14:textId="5E137585" w:rsidR="00F64B71" w:rsidRPr="00523EF2" w:rsidDel="000224E5" w:rsidRDefault="00F64B71" w:rsidP="00935F76">
            <w:pPr>
              <w:tabs>
                <w:tab w:val="left" w:pos="567"/>
              </w:tabs>
              <w:jc w:val="both"/>
              <w:rPr>
                <w:del w:id="2596" w:author="FMK" w:date="2020-02-02T15:50:00Z"/>
                <w:rFonts w:asciiTheme="minorHAnsi" w:hAnsiTheme="minorHAnsi" w:cstheme="minorHAnsi"/>
                <w:b/>
                <w:bCs/>
              </w:rPr>
            </w:pPr>
            <w:del w:id="2597" w:author="FMK" w:date="2020-02-02T15:50:00Z">
              <w:r w:rsidRPr="00523EF2" w:rsidDel="000224E5">
                <w:rPr>
                  <w:rFonts w:asciiTheme="minorHAnsi" w:hAnsiTheme="minorHAnsi" w:cstheme="minorHAnsi"/>
                  <w:b/>
                  <w:bCs/>
                </w:rPr>
                <w:delText>Doporučená literatura:</w:delText>
              </w:r>
            </w:del>
          </w:p>
          <w:p w14:paraId="046C11B6" w14:textId="29A1BAC2" w:rsidR="00F64B71" w:rsidRPr="00F52EEF" w:rsidDel="000224E5" w:rsidRDefault="00F64B71" w:rsidP="00935F76">
            <w:pPr>
              <w:tabs>
                <w:tab w:val="left" w:pos="567"/>
              </w:tabs>
              <w:jc w:val="both"/>
              <w:rPr>
                <w:del w:id="2598" w:author="FMK" w:date="2020-02-02T15:50:00Z"/>
                <w:rFonts w:asciiTheme="minorHAnsi" w:hAnsiTheme="minorHAnsi" w:cstheme="minorHAnsi"/>
                <w:bCs/>
              </w:rPr>
            </w:pPr>
            <w:del w:id="2599" w:author="FMK" w:date="2020-02-02T15:50:00Z">
              <w:r w:rsidRPr="00F52EEF" w:rsidDel="000224E5">
                <w:rPr>
                  <w:rFonts w:asciiTheme="minorHAnsi" w:hAnsiTheme="minorHAnsi" w:cstheme="minorHAnsi"/>
                  <w:bCs/>
                  <w:i/>
                  <w:iCs/>
                </w:rPr>
                <w:delText>ČSN ISO 690; odborná literatura dle zadání práce</w:delText>
              </w:r>
              <w:r w:rsidRPr="00F52EEF" w:rsidDel="000224E5">
                <w:rPr>
                  <w:rFonts w:asciiTheme="minorHAnsi" w:hAnsiTheme="minorHAnsi" w:cstheme="minorHAnsi"/>
                  <w:bCs/>
                </w:rPr>
                <w:delText>. </w:delText>
              </w:r>
            </w:del>
          </w:p>
          <w:p w14:paraId="40F019C8" w14:textId="4B22E5C3" w:rsidR="00F64B71" w:rsidRPr="00014AF9" w:rsidDel="000224E5" w:rsidRDefault="00F64B71" w:rsidP="00935F76">
            <w:pPr>
              <w:tabs>
                <w:tab w:val="left" w:pos="567"/>
              </w:tabs>
              <w:jc w:val="both"/>
              <w:rPr>
                <w:del w:id="2600" w:author="FMK" w:date="2020-02-02T15:50:00Z"/>
                <w:rFonts w:asciiTheme="minorHAnsi" w:hAnsiTheme="minorHAnsi"/>
                <w:color w:val="FF0000"/>
                <w:rPrChange w:id="2601" w:author="Martin Kazík" w:date="2020-01-23T11:23:00Z">
                  <w:rPr>
                    <w:del w:id="2602" w:author="FMK" w:date="2020-02-02T15:50:00Z"/>
                    <w:rFonts w:asciiTheme="minorHAnsi" w:hAnsiTheme="minorHAnsi"/>
                  </w:rPr>
                </w:rPrChange>
              </w:rPr>
            </w:pPr>
            <w:del w:id="2603" w:author="FMK" w:date="2020-02-02T15:50:00Z">
              <w:r w:rsidRPr="00014AF9" w:rsidDel="000224E5">
                <w:rPr>
                  <w:rFonts w:asciiTheme="minorHAnsi" w:hAnsiTheme="minorHAnsi"/>
                  <w:color w:val="FF0000"/>
                  <w:rPrChange w:id="2604" w:author="Martin Kazík" w:date="2020-01-23T11:23:00Z">
                    <w:rPr>
                      <w:rFonts w:asciiTheme="minorHAnsi" w:hAnsiTheme="minorHAnsi"/>
                    </w:rPr>
                  </w:rPrChange>
                </w:rPr>
                <w:delText>GREGAROVÁ, Magda a Martina JUŘÍKOVÁ. 2010. </w:delText>
              </w:r>
              <w:r w:rsidRPr="00014AF9" w:rsidDel="000224E5">
                <w:rPr>
                  <w:rFonts w:asciiTheme="minorHAnsi" w:hAnsiTheme="minorHAnsi"/>
                  <w:i/>
                  <w:color w:val="FF0000"/>
                  <w:rPrChange w:id="2605" w:author="Martin Kazík" w:date="2020-01-23T11:23:00Z">
                    <w:rPr>
                      <w:rFonts w:asciiTheme="minorHAnsi" w:hAnsiTheme="minorHAnsi"/>
                      <w:i/>
                    </w:rPr>
                  </w:rPrChange>
                </w:rPr>
                <w:delText>Metodická příručka pro psaní kvalifikačních prací</w:delText>
              </w:r>
              <w:r w:rsidRPr="00014AF9" w:rsidDel="000224E5">
                <w:rPr>
                  <w:rFonts w:asciiTheme="minorHAnsi" w:hAnsiTheme="minorHAnsi"/>
                  <w:color w:val="FF0000"/>
                  <w:rPrChange w:id="2606" w:author="Martin Kazík" w:date="2020-01-23T11:23:00Z">
                    <w:rPr>
                      <w:rFonts w:asciiTheme="minorHAnsi" w:hAnsiTheme="minorHAnsi"/>
                    </w:rPr>
                  </w:rPrChange>
                </w:rPr>
                <w:delText>. Zlín: FMK UTB Zlín.</w:delText>
              </w:r>
            </w:del>
          </w:p>
          <w:p w14:paraId="5619DD01" w14:textId="6B171763" w:rsidR="00F64B71" w:rsidDel="000224E5" w:rsidRDefault="00F64B71" w:rsidP="00935F76">
            <w:pPr>
              <w:tabs>
                <w:tab w:val="left" w:pos="567"/>
              </w:tabs>
              <w:jc w:val="both"/>
              <w:rPr>
                <w:del w:id="2607" w:author="FMK" w:date="2020-02-02T15:50:00Z"/>
                <w:rFonts w:asciiTheme="minorHAnsi" w:hAnsiTheme="minorHAnsi" w:cstheme="minorHAnsi"/>
              </w:rPr>
            </w:pPr>
            <w:del w:id="2608" w:author="FMK" w:date="2020-02-02T15:50:00Z">
              <w:r w:rsidRPr="00F52EEF" w:rsidDel="000224E5">
                <w:rPr>
                  <w:rFonts w:asciiTheme="minorHAnsi" w:hAnsiTheme="minorHAnsi" w:cstheme="minorHAnsi"/>
                </w:rPr>
                <w:delText xml:space="preserve">UTB VE ZLÍNĚ. 2018. </w:delText>
              </w:r>
              <w:r w:rsidRPr="00F52EEF" w:rsidDel="000224E5">
                <w:rPr>
                  <w:rFonts w:asciiTheme="minorHAnsi" w:hAnsiTheme="minorHAnsi" w:cstheme="minorHAnsi"/>
                  <w:i/>
                </w:rPr>
                <w:delText xml:space="preserve">Směrnice rektora č. 7/2018 – Jednotná formální úprava diplomových a bakalářských prací, jejich uložení a zpřístupnění </w:delText>
              </w:r>
              <w:r w:rsidRPr="00F52EEF" w:rsidDel="000224E5">
                <w:rPr>
                  <w:rFonts w:asciiTheme="minorHAnsi" w:hAnsiTheme="minorHAnsi" w:cstheme="minorHAnsi"/>
                </w:rPr>
                <w:delText xml:space="preserve">[online]. ©2019 [cit. 2019-07-25]. Dostupné z: </w:delText>
              </w:r>
              <w:r w:rsidR="00523EF2" w:rsidRPr="00523EF2" w:rsidDel="000224E5">
                <w:rPr>
                  <w:rFonts w:asciiTheme="minorHAnsi" w:hAnsiTheme="minorHAnsi" w:cstheme="minorHAnsi"/>
                </w:rPr>
                <w:delText>https://fmk.utb.cz/student/statni-zaverecne-zkousky/pokyny-pro-diplomanty/</w:delText>
              </w:r>
              <w:r w:rsidRPr="00F52EEF" w:rsidDel="000224E5">
                <w:rPr>
                  <w:rFonts w:asciiTheme="minorHAnsi" w:hAnsiTheme="minorHAnsi" w:cstheme="minorHAnsi"/>
                </w:rPr>
                <w:delText>.</w:delText>
              </w:r>
            </w:del>
          </w:p>
          <w:p w14:paraId="0A4B9BFC" w14:textId="6FE92F24" w:rsidR="00523EF2" w:rsidRPr="00F52EEF" w:rsidDel="000224E5" w:rsidRDefault="00523EF2" w:rsidP="00935F76">
            <w:pPr>
              <w:tabs>
                <w:tab w:val="left" w:pos="567"/>
              </w:tabs>
              <w:jc w:val="both"/>
              <w:rPr>
                <w:del w:id="2609" w:author="FMK" w:date="2020-02-02T15:50:00Z"/>
                <w:rFonts w:asciiTheme="minorHAnsi" w:hAnsiTheme="minorHAnsi" w:cstheme="minorHAnsi"/>
              </w:rPr>
            </w:pPr>
          </w:p>
          <w:p w14:paraId="394056EA" w14:textId="5FC273C8" w:rsidR="00F64B71" w:rsidRPr="00523EF2" w:rsidDel="000224E5" w:rsidRDefault="00F64B71" w:rsidP="00935F76">
            <w:pPr>
              <w:tabs>
                <w:tab w:val="left" w:pos="567"/>
              </w:tabs>
              <w:jc w:val="both"/>
              <w:rPr>
                <w:del w:id="2610" w:author="FMK" w:date="2020-02-02T15:50:00Z"/>
                <w:rFonts w:asciiTheme="minorHAnsi" w:hAnsiTheme="minorHAnsi" w:cstheme="minorHAnsi"/>
                <w:i/>
              </w:rPr>
            </w:pPr>
            <w:del w:id="2611" w:author="FMK" w:date="2020-02-02T15:50:00Z">
              <w:r w:rsidRPr="00523EF2" w:rsidDel="000224E5">
                <w:rPr>
                  <w:rFonts w:asciiTheme="minorHAnsi" w:hAnsiTheme="minorHAnsi" w:cstheme="minorHAnsi"/>
                  <w:i/>
                </w:rPr>
                <w:delText xml:space="preserve">Odborná literatura dle zadání práce. </w:delText>
              </w:r>
            </w:del>
          </w:p>
          <w:p w14:paraId="745329E5" w14:textId="77777777" w:rsidR="00F64B71" w:rsidRPr="00F52EEF" w:rsidRDefault="00F64B71" w:rsidP="004D2684">
            <w:pPr>
              <w:tabs>
                <w:tab w:val="left" w:pos="567"/>
              </w:tabs>
              <w:jc w:val="both"/>
              <w:rPr>
                <w:rFonts w:asciiTheme="minorHAnsi" w:hAnsiTheme="minorHAnsi" w:cstheme="minorHAnsi"/>
              </w:rPr>
            </w:pPr>
          </w:p>
        </w:tc>
      </w:tr>
      <w:tr w:rsidR="00F64B71" w:rsidRPr="00F52EEF" w14:paraId="18BDF2AE" w14:textId="77777777" w:rsidTr="00523EF2">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4F089EB9"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56B8F334" w14:textId="77777777" w:rsidTr="00523EF2">
        <w:tc>
          <w:tcPr>
            <w:tcW w:w="5605" w:type="dxa"/>
            <w:gridSpan w:val="3"/>
            <w:tcBorders>
              <w:top w:val="single" w:sz="2" w:space="0" w:color="auto"/>
            </w:tcBorders>
            <w:shd w:val="clear" w:color="auto" w:fill="F7CAAC"/>
          </w:tcPr>
          <w:p w14:paraId="4A13BE0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726DCA96"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7901D79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745B970C" w14:textId="77777777" w:rsidTr="00523EF2">
        <w:tc>
          <w:tcPr>
            <w:tcW w:w="10673" w:type="dxa"/>
            <w:gridSpan w:val="8"/>
            <w:shd w:val="clear" w:color="auto" w:fill="F7CAAC"/>
          </w:tcPr>
          <w:p w14:paraId="1056FE0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43E75FCD" w14:textId="77777777" w:rsidTr="001A4986">
        <w:trPr>
          <w:trHeight w:val="2545"/>
        </w:trPr>
        <w:tc>
          <w:tcPr>
            <w:tcW w:w="10673" w:type="dxa"/>
            <w:gridSpan w:val="8"/>
          </w:tcPr>
          <w:p w14:paraId="78BE9F04"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1E532559" w14:textId="44A840FE" w:rsidR="00523EF2" w:rsidRDefault="00523EF2" w:rsidP="00935F76">
      <w:pPr>
        <w:tabs>
          <w:tab w:val="left" w:pos="567"/>
        </w:tabs>
        <w:spacing w:after="160" w:line="259" w:lineRule="auto"/>
        <w:rPr>
          <w:rFonts w:asciiTheme="minorHAnsi" w:hAnsiTheme="minorHAnsi" w:cstheme="minorHAnsi"/>
        </w:rPr>
      </w:pPr>
    </w:p>
    <w:p w14:paraId="182CD9DE" w14:textId="77777777" w:rsidR="008445AD" w:rsidRDefault="008445AD">
      <w:pPr>
        <w:rPr>
          <w:ins w:id="2612" w:author="Radim Bačuvčík" w:date="2020-02-06T15:02:00Z"/>
        </w:rPr>
      </w:pPr>
      <w:ins w:id="2613" w:author="Radim Bačuvčík" w:date="2020-02-06T15:02: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692E31A1" w14:textId="77777777" w:rsidTr="001A4986">
        <w:tc>
          <w:tcPr>
            <w:tcW w:w="10673" w:type="dxa"/>
            <w:gridSpan w:val="8"/>
            <w:tcBorders>
              <w:bottom w:val="double" w:sz="4" w:space="0" w:color="auto"/>
            </w:tcBorders>
            <w:shd w:val="clear" w:color="auto" w:fill="BDD6EE"/>
          </w:tcPr>
          <w:p w14:paraId="2158DD4A" w14:textId="051BD7A7" w:rsidR="00F64B71" w:rsidRPr="00F52EEF" w:rsidRDefault="00523EF2" w:rsidP="00935F76">
            <w:pPr>
              <w:tabs>
                <w:tab w:val="left" w:pos="567"/>
              </w:tabs>
              <w:jc w:val="both"/>
              <w:rPr>
                <w:rFonts w:asciiTheme="minorHAnsi" w:hAnsiTheme="minorHAnsi" w:cstheme="minorHAnsi"/>
                <w:b/>
              </w:rPr>
            </w:pPr>
            <w:r>
              <w:rPr>
                <w:rFonts w:asciiTheme="minorHAnsi" w:hAnsiTheme="minorHAnsi" w:cstheme="minorHAnsi"/>
              </w:rPr>
              <w:lastRenderedPageBreak/>
              <w:br w:type="page"/>
            </w:r>
            <w:r w:rsidR="00F64B71" w:rsidRPr="00F52EEF">
              <w:rPr>
                <w:rFonts w:asciiTheme="minorHAnsi" w:hAnsiTheme="minorHAnsi" w:cstheme="minorHAnsi"/>
              </w:rPr>
              <w:br w:type="page"/>
            </w:r>
            <w:r w:rsidR="00F64B71" w:rsidRPr="00F52EEF">
              <w:rPr>
                <w:rFonts w:asciiTheme="minorHAnsi" w:hAnsiTheme="minorHAnsi" w:cstheme="minorHAnsi"/>
                <w:b/>
              </w:rPr>
              <w:t>B-III – Charakteristika studijního předmětu</w:t>
            </w:r>
          </w:p>
        </w:tc>
      </w:tr>
      <w:tr w:rsidR="00F64B71" w:rsidRPr="00F52EEF" w14:paraId="5C760E50" w14:textId="77777777" w:rsidTr="001A4986">
        <w:tc>
          <w:tcPr>
            <w:tcW w:w="3904" w:type="dxa"/>
            <w:tcBorders>
              <w:top w:val="double" w:sz="4" w:space="0" w:color="auto"/>
            </w:tcBorders>
            <w:shd w:val="clear" w:color="auto" w:fill="F7CAAC"/>
          </w:tcPr>
          <w:p w14:paraId="2C32CDD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340FC7F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Seminář k bakalářské práci 2</w:t>
            </w:r>
          </w:p>
        </w:tc>
      </w:tr>
      <w:tr w:rsidR="00F64B71" w:rsidRPr="00F52EEF" w14:paraId="45F1379B" w14:textId="77777777" w:rsidTr="001A4986">
        <w:tc>
          <w:tcPr>
            <w:tcW w:w="3904" w:type="dxa"/>
            <w:shd w:val="clear" w:color="auto" w:fill="F7CAAC"/>
          </w:tcPr>
          <w:p w14:paraId="381001E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9250761"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2"/>
            <w:shd w:val="clear" w:color="auto" w:fill="F7CAAC"/>
          </w:tcPr>
          <w:p w14:paraId="7C98EAA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16E0CE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3/LS</w:t>
            </w:r>
          </w:p>
        </w:tc>
      </w:tr>
      <w:tr w:rsidR="00F64B71" w:rsidRPr="00F52EEF" w14:paraId="1E83B693" w14:textId="77777777" w:rsidTr="001A4986">
        <w:tc>
          <w:tcPr>
            <w:tcW w:w="3904" w:type="dxa"/>
            <w:shd w:val="clear" w:color="auto" w:fill="F7CAAC"/>
          </w:tcPr>
          <w:p w14:paraId="51EF18A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C92060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2s</w:t>
            </w:r>
          </w:p>
        </w:tc>
        <w:tc>
          <w:tcPr>
            <w:tcW w:w="889" w:type="dxa"/>
            <w:shd w:val="clear" w:color="auto" w:fill="F7CAAC"/>
          </w:tcPr>
          <w:p w14:paraId="68FF07D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ADC011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 hod.</w:t>
            </w:r>
          </w:p>
        </w:tc>
        <w:tc>
          <w:tcPr>
            <w:tcW w:w="2156" w:type="dxa"/>
            <w:shd w:val="clear" w:color="auto" w:fill="F7CAAC"/>
          </w:tcPr>
          <w:p w14:paraId="0522CE9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235C144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8</w:t>
            </w:r>
          </w:p>
        </w:tc>
      </w:tr>
      <w:tr w:rsidR="00F64B71" w:rsidRPr="00F52EEF" w14:paraId="6403BA9B" w14:textId="77777777" w:rsidTr="001A4986">
        <w:tc>
          <w:tcPr>
            <w:tcW w:w="3904" w:type="dxa"/>
            <w:shd w:val="clear" w:color="auto" w:fill="F7CAAC"/>
          </w:tcPr>
          <w:p w14:paraId="3DFFEEC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1E775BA6" w14:textId="0304FCF7" w:rsidR="00F64B71" w:rsidRPr="00F52EEF" w:rsidRDefault="00E71A7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rerekvizity: Ročníková práce 1, 2, Seminář k BP 1</w:t>
            </w:r>
          </w:p>
        </w:tc>
      </w:tr>
      <w:tr w:rsidR="00F64B71" w:rsidRPr="00F52EEF" w14:paraId="69820E4C" w14:textId="77777777" w:rsidTr="001A4986">
        <w:tc>
          <w:tcPr>
            <w:tcW w:w="3904" w:type="dxa"/>
            <w:shd w:val="clear" w:color="auto" w:fill="F7CAAC"/>
          </w:tcPr>
          <w:p w14:paraId="7E1ABB3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28C8D22"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tc>
        <w:tc>
          <w:tcPr>
            <w:tcW w:w="2156" w:type="dxa"/>
            <w:shd w:val="clear" w:color="auto" w:fill="F7CAAC"/>
          </w:tcPr>
          <w:p w14:paraId="450F4A1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76991330" w14:textId="7B0C8091" w:rsidR="00F64B71" w:rsidRPr="00F52EEF" w:rsidRDefault="00C1093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2F4704B7" w14:textId="77777777" w:rsidTr="001A4986">
        <w:tc>
          <w:tcPr>
            <w:tcW w:w="3904" w:type="dxa"/>
            <w:shd w:val="clear" w:color="auto" w:fill="F7CAAC"/>
          </w:tcPr>
          <w:p w14:paraId="3D6B6F2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5D94C49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Odevzdání bakalářské práce ve stanoveném termínu.</w:t>
            </w:r>
          </w:p>
        </w:tc>
      </w:tr>
      <w:tr w:rsidR="00F64B71" w:rsidRPr="00F52EEF" w14:paraId="77DDFB1C" w14:textId="77777777" w:rsidTr="001A4986">
        <w:trPr>
          <w:trHeight w:val="214"/>
        </w:trPr>
        <w:tc>
          <w:tcPr>
            <w:tcW w:w="10673" w:type="dxa"/>
            <w:gridSpan w:val="8"/>
            <w:tcBorders>
              <w:top w:val="nil"/>
            </w:tcBorders>
          </w:tcPr>
          <w:p w14:paraId="528C9FD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3A67064" w14:textId="77777777" w:rsidTr="001A4986">
        <w:trPr>
          <w:trHeight w:val="197"/>
        </w:trPr>
        <w:tc>
          <w:tcPr>
            <w:tcW w:w="3904" w:type="dxa"/>
            <w:tcBorders>
              <w:top w:val="nil"/>
            </w:tcBorders>
            <w:shd w:val="clear" w:color="auto" w:fill="F7CAAC"/>
          </w:tcPr>
          <w:p w14:paraId="19F75DD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41D857A0" w14:textId="6F610485" w:rsidR="00F64B71" w:rsidRPr="00F52EEF" w:rsidRDefault="0000527E" w:rsidP="00935F76">
            <w:pPr>
              <w:tabs>
                <w:tab w:val="left" w:pos="567"/>
              </w:tabs>
              <w:jc w:val="both"/>
              <w:rPr>
                <w:rFonts w:asciiTheme="minorHAnsi" w:hAnsiTheme="minorHAnsi" w:cstheme="minorHAnsi"/>
              </w:rPr>
            </w:pPr>
            <w:ins w:id="2614" w:author="Josef Kocourek" w:date="2020-02-10T15:00:00Z">
              <w:r w:rsidRPr="00F52EEF">
                <w:rPr>
                  <w:rFonts w:asciiTheme="minorHAnsi" w:hAnsiTheme="minorHAnsi" w:cstheme="minorHAnsi"/>
                  <w:b/>
                </w:rPr>
                <w:t>doc. PhDr. Blandína Šramová, Ph.D.</w:t>
              </w:r>
            </w:ins>
            <w:del w:id="2615" w:author="Josef Kocourek" w:date="2020-02-10T15:00:00Z">
              <w:r w:rsidR="00F64B71" w:rsidRPr="00F52EEF" w:rsidDel="0000527E">
                <w:rPr>
                  <w:rFonts w:asciiTheme="minorHAnsi" w:hAnsiTheme="minorHAnsi" w:cstheme="minorHAnsi"/>
                </w:rPr>
                <w:delText>Mgr. Eliška Káčerková, Ph.D.</w:delText>
              </w:r>
            </w:del>
          </w:p>
        </w:tc>
      </w:tr>
      <w:tr w:rsidR="00F64B71" w:rsidRPr="00F52EEF" w14:paraId="575D5247" w14:textId="77777777" w:rsidTr="001A4986">
        <w:trPr>
          <w:trHeight w:val="243"/>
        </w:trPr>
        <w:tc>
          <w:tcPr>
            <w:tcW w:w="3904" w:type="dxa"/>
            <w:tcBorders>
              <w:top w:val="nil"/>
            </w:tcBorders>
            <w:shd w:val="clear" w:color="auto" w:fill="F7CAAC"/>
          </w:tcPr>
          <w:p w14:paraId="433268F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7FF0E3B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vede semináře a dohlíží na kvalitu předmětu formou konzultaci se studenty.</w:t>
            </w:r>
          </w:p>
        </w:tc>
      </w:tr>
      <w:tr w:rsidR="00F64B71" w:rsidRPr="00F52EEF" w14:paraId="6C603B31" w14:textId="77777777" w:rsidTr="001A4986">
        <w:tc>
          <w:tcPr>
            <w:tcW w:w="3904" w:type="dxa"/>
            <w:shd w:val="clear" w:color="auto" w:fill="F7CAAC"/>
          </w:tcPr>
          <w:p w14:paraId="322A437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A69EAC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 vedoucí bakalářských prací</w:t>
            </w:r>
          </w:p>
        </w:tc>
      </w:tr>
      <w:tr w:rsidR="00F64B71" w:rsidRPr="00F52EEF" w14:paraId="19BBDB4B" w14:textId="77777777" w:rsidTr="001A4986">
        <w:trPr>
          <w:trHeight w:val="89"/>
        </w:trPr>
        <w:tc>
          <w:tcPr>
            <w:tcW w:w="10673" w:type="dxa"/>
            <w:gridSpan w:val="8"/>
            <w:tcBorders>
              <w:top w:val="nil"/>
            </w:tcBorders>
          </w:tcPr>
          <w:p w14:paraId="42CBA66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B153800" w14:textId="77777777" w:rsidTr="001A4986">
        <w:tc>
          <w:tcPr>
            <w:tcW w:w="3904" w:type="dxa"/>
            <w:shd w:val="clear" w:color="auto" w:fill="F7CAAC"/>
          </w:tcPr>
          <w:p w14:paraId="56D89B3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4EC79E6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C8CA766" w14:textId="77777777" w:rsidTr="001A4986">
        <w:trPr>
          <w:trHeight w:val="3414"/>
        </w:trPr>
        <w:tc>
          <w:tcPr>
            <w:tcW w:w="10673" w:type="dxa"/>
            <w:gridSpan w:val="8"/>
            <w:tcBorders>
              <w:top w:val="nil"/>
              <w:bottom w:val="single" w:sz="12" w:space="0" w:color="auto"/>
            </w:tcBorders>
          </w:tcPr>
          <w:p w14:paraId="59CD9A99" w14:textId="77777777" w:rsidR="00F64B71" w:rsidRDefault="00F64B71" w:rsidP="00935F76">
            <w:pPr>
              <w:tabs>
                <w:tab w:val="left" w:pos="567"/>
              </w:tabs>
              <w:jc w:val="both"/>
              <w:rPr>
                <w:del w:id="2616" w:author="Martin Kazík" w:date="2020-01-23T11:23:00Z"/>
                <w:rFonts w:asciiTheme="minorHAnsi" w:hAnsiTheme="minorHAnsi" w:cstheme="minorHAnsi"/>
              </w:rPr>
            </w:pPr>
            <w:del w:id="2617" w:author="Martin Kazík" w:date="2020-01-23T11:23:00Z">
              <w:r w:rsidRPr="00F52EEF">
                <w:rPr>
                  <w:rFonts w:asciiTheme="minorHAnsi" w:hAnsiTheme="minorHAnsi" w:cstheme="minorHAnsi"/>
                </w:rPr>
                <w:delText xml:space="preserve">Cílem je metodická pomoc posluchačům 3. ročníku bakalářského stupně studia v prezenční i kombinované formě při zpracování jejich bakalářských prací. Sleduje metodiku psaní vědecké práce, práci s literaturou, strukturu práce apod. Podstatu tvoří individuální konzultace k obsahovému i technickému zpracování BP. </w:delText>
              </w:r>
            </w:del>
          </w:p>
          <w:p w14:paraId="3FB0B334" w14:textId="77777777" w:rsidR="001A4986" w:rsidRPr="00F52EEF" w:rsidRDefault="001A4986" w:rsidP="00935F76">
            <w:pPr>
              <w:tabs>
                <w:tab w:val="left" w:pos="567"/>
              </w:tabs>
              <w:jc w:val="both"/>
              <w:rPr>
                <w:del w:id="2618" w:author="Martin Kazík" w:date="2020-01-23T11:23:00Z"/>
                <w:rFonts w:asciiTheme="minorHAnsi" w:hAnsiTheme="minorHAnsi" w:cstheme="minorHAnsi"/>
              </w:rPr>
            </w:pPr>
          </w:p>
          <w:p w14:paraId="4EACC427" w14:textId="77777777" w:rsidR="00F64B71" w:rsidRPr="001A4986" w:rsidRDefault="00F64B71" w:rsidP="00935F76">
            <w:pPr>
              <w:tabs>
                <w:tab w:val="left" w:pos="567"/>
              </w:tabs>
              <w:jc w:val="both"/>
              <w:rPr>
                <w:rFonts w:asciiTheme="minorHAnsi" w:hAnsiTheme="minorHAnsi" w:cstheme="minorHAnsi"/>
                <w:b/>
              </w:rPr>
            </w:pPr>
            <w:r w:rsidRPr="001A4986">
              <w:rPr>
                <w:rFonts w:asciiTheme="minorHAnsi" w:hAnsiTheme="minorHAnsi" w:cstheme="minorHAnsi"/>
                <w:b/>
              </w:rPr>
              <w:t>Probíraná témata:</w:t>
            </w:r>
          </w:p>
          <w:p w14:paraId="54EDF9F0" w14:textId="7E268FD0"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1A4986">
              <w:rPr>
                <w:rFonts w:asciiTheme="minorHAnsi" w:hAnsiTheme="minorHAnsi" w:cstheme="minorHAnsi"/>
              </w:rPr>
              <w:t>c</w:t>
            </w:r>
            <w:r w:rsidRPr="00F52EEF">
              <w:rPr>
                <w:rFonts w:asciiTheme="minorHAnsi" w:hAnsiTheme="minorHAnsi" w:cstheme="minorHAnsi"/>
              </w:rPr>
              <w:t>harakteristika studentské kvalifikační práce</w:t>
            </w:r>
            <w:r w:rsidR="001A4986">
              <w:rPr>
                <w:rFonts w:asciiTheme="minorHAnsi" w:hAnsiTheme="minorHAnsi" w:cstheme="minorHAnsi"/>
              </w:rPr>
              <w:t>;</w:t>
            </w:r>
          </w:p>
          <w:p w14:paraId="489A49FF" w14:textId="5A9470D0"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1A4986">
              <w:rPr>
                <w:rFonts w:asciiTheme="minorHAnsi" w:hAnsiTheme="minorHAnsi" w:cstheme="minorHAnsi"/>
              </w:rPr>
              <w:t>p</w:t>
            </w:r>
            <w:r w:rsidRPr="00F52EEF">
              <w:rPr>
                <w:rFonts w:asciiTheme="minorHAnsi" w:hAnsiTheme="minorHAnsi" w:cstheme="minorHAnsi"/>
              </w:rPr>
              <w:t xml:space="preserve">ožadavky na studentskou kvalifikační práci </w:t>
            </w:r>
            <w:r w:rsidR="007908E3">
              <w:rPr>
                <w:rFonts w:asciiTheme="minorHAnsi" w:hAnsiTheme="minorHAnsi" w:cstheme="minorHAnsi"/>
              </w:rPr>
              <w:t xml:space="preserve">– </w:t>
            </w:r>
            <w:r w:rsidRPr="00F52EEF">
              <w:rPr>
                <w:rFonts w:asciiTheme="minorHAnsi" w:hAnsiTheme="minorHAnsi" w:cstheme="minorHAnsi"/>
              </w:rPr>
              <w:t>obsahové i formální</w:t>
            </w:r>
            <w:r w:rsidR="001A4986">
              <w:rPr>
                <w:rFonts w:asciiTheme="minorHAnsi" w:hAnsiTheme="minorHAnsi" w:cstheme="minorHAnsi"/>
              </w:rPr>
              <w:t>;</w:t>
            </w:r>
          </w:p>
          <w:p w14:paraId="6215A55C" w14:textId="3C0CA6F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1A4986">
              <w:rPr>
                <w:rFonts w:asciiTheme="minorHAnsi" w:hAnsiTheme="minorHAnsi" w:cstheme="minorHAnsi"/>
              </w:rPr>
              <w:t>d</w:t>
            </w:r>
            <w:r w:rsidRPr="00F52EEF">
              <w:rPr>
                <w:rFonts w:asciiTheme="minorHAnsi" w:hAnsiTheme="minorHAnsi" w:cstheme="minorHAnsi"/>
              </w:rPr>
              <w:t>oporučená podrobná struktura bakalářské práce</w:t>
            </w:r>
            <w:r w:rsidR="001A4986">
              <w:rPr>
                <w:rFonts w:asciiTheme="minorHAnsi" w:hAnsiTheme="minorHAnsi" w:cstheme="minorHAnsi"/>
              </w:rPr>
              <w:t>;</w:t>
            </w:r>
          </w:p>
          <w:p w14:paraId="73759F92" w14:textId="4C6EFE3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1A4986">
              <w:rPr>
                <w:rFonts w:asciiTheme="minorHAnsi" w:hAnsiTheme="minorHAnsi" w:cstheme="minorHAnsi"/>
              </w:rPr>
              <w:t>d</w:t>
            </w:r>
            <w:r w:rsidRPr="00F52EEF">
              <w:rPr>
                <w:rFonts w:asciiTheme="minorHAnsi" w:hAnsiTheme="minorHAnsi" w:cstheme="minorHAnsi"/>
              </w:rPr>
              <w:t>efinování cíle práce, formulování pracovních hypotéz</w:t>
            </w:r>
            <w:r w:rsidR="001A4986">
              <w:rPr>
                <w:rFonts w:asciiTheme="minorHAnsi" w:hAnsiTheme="minorHAnsi" w:cstheme="minorHAnsi"/>
              </w:rPr>
              <w:t>;</w:t>
            </w:r>
          </w:p>
          <w:p w14:paraId="0277AC7D" w14:textId="591A862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1A4986">
              <w:rPr>
                <w:rFonts w:asciiTheme="minorHAnsi" w:hAnsiTheme="minorHAnsi" w:cstheme="minorHAnsi"/>
              </w:rPr>
              <w:t>s</w:t>
            </w:r>
            <w:r w:rsidRPr="00F52EEF">
              <w:rPr>
                <w:rFonts w:asciiTheme="minorHAnsi" w:hAnsiTheme="minorHAnsi" w:cstheme="minorHAnsi"/>
              </w:rPr>
              <w:t>měrnice Jednotná úprava studentských kvalifikačních prací</w:t>
            </w:r>
            <w:r w:rsidR="001A4986">
              <w:rPr>
                <w:rFonts w:asciiTheme="minorHAnsi" w:hAnsiTheme="minorHAnsi" w:cstheme="minorHAnsi"/>
              </w:rPr>
              <w:t>;</w:t>
            </w:r>
          </w:p>
          <w:p w14:paraId="4420E20B" w14:textId="31762D2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1A4986">
              <w:rPr>
                <w:rFonts w:asciiTheme="minorHAnsi" w:hAnsiTheme="minorHAnsi" w:cstheme="minorHAnsi"/>
              </w:rPr>
              <w:t>k</w:t>
            </w:r>
            <w:r w:rsidRPr="00F52EEF">
              <w:rPr>
                <w:rFonts w:asciiTheme="minorHAnsi" w:hAnsiTheme="minorHAnsi" w:cstheme="minorHAnsi"/>
              </w:rPr>
              <w:t>onzultace, sepsání a včasné odevzdání bakalářské práce</w:t>
            </w:r>
            <w:r w:rsidR="001A4986">
              <w:rPr>
                <w:rFonts w:asciiTheme="minorHAnsi" w:hAnsiTheme="minorHAnsi" w:cstheme="minorHAnsi"/>
              </w:rPr>
              <w:t>.</w:t>
            </w:r>
          </w:p>
        </w:tc>
      </w:tr>
      <w:tr w:rsidR="00F64B71" w:rsidRPr="00F52EEF" w14:paraId="43E31DFD" w14:textId="77777777" w:rsidTr="001A4986">
        <w:trPr>
          <w:trHeight w:val="265"/>
        </w:trPr>
        <w:tc>
          <w:tcPr>
            <w:tcW w:w="4471" w:type="dxa"/>
            <w:gridSpan w:val="2"/>
            <w:tcBorders>
              <w:top w:val="nil"/>
            </w:tcBorders>
            <w:shd w:val="clear" w:color="auto" w:fill="F7CAAC"/>
          </w:tcPr>
          <w:p w14:paraId="7AFED80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1DB1AA6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7CCD181" w14:textId="77777777" w:rsidTr="001A4986">
        <w:trPr>
          <w:trHeight w:val="3099"/>
        </w:trPr>
        <w:tc>
          <w:tcPr>
            <w:tcW w:w="10673" w:type="dxa"/>
            <w:gridSpan w:val="8"/>
            <w:tcBorders>
              <w:top w:val="nil"/>
            </w:tcBorders>
          </w:tcPr>
          <w:p w14:paraId="7B025450" w14:textId="77777777" w:rsidR="00F64B71" w:rsidRPr="001A4986" w:rsidRDefault="00F64B71" w:rsidP="00935F76">
            <w:pPr>
              <w:tabs>
                <w:tab w:val="left" w:pos="567"/>
              </w:tabs>
              <w:jc w:val="both"/>
              <w:rPr>
                <w:rFonts w:asciiTheme="minorHAnsi" w:hAnsiTheme="minorHAnsi" w:cstheme="minorHAnsi"/>
                <w:b/>
              </w:rPr>
            </w:pPr>
            <w:r w:rsidRPr="001A4986">
              <w:rPr>
                <w:rFonts w:asciiTheme="minorHAnsi" w:hAnsiTheme="minorHAnsi" w:cstheme="minorHAnsi"/>
                <w:b/>
              </w:rPr>
              <w:t>Povinná literatura:</w:t>
            </w:r>
          </w:p>
          <w:p w14:paraId="2369865D" w14:textId="59D515E7" w:rsidR="00F64B71" w:rsidRPr="00014AF9" w:rsidDel="000224E5" w:rsidRDefault="00F64B71" w:rsidP="00935F76">
            <w:pPr>
              <w:tabs>
                <w:tab w:val="left" w:pos="567"/>
              </w:tabs>
              <w:jc w:val="both"/>
              <w:rPr>
                <w:del w:id="2619" w:author="FMK" w:date="2020-02-02T15:51:00Z"/>
                <w:rFonts w:asciiTheme="minorHAnsi" w:hAnsiTheme="minorHAnsi"/>
                <w:color w:val="FF0000"/>
                <w:rPrChange w:id="2620" w:author="Martin Kazík" w:date="2020-01-23T11:23:00Z">
                  <w:rPr>
                    <w:del w:id="2621" w:author="FMK" w:date="2020-02-02T15:51:00Z"/>
                    <w:rFonts w:asciiTheme="minorHAnsi" w:hAnsiTheme="minorHAnsi"/>
                  </w:rPr>
                </w:rPrChange>
              </w:rPr>
            </w:pPr>
            <w:del w:id="2622" w:author="FMK" w:date="2020-02-02T15:51:00Z">
              <w:r w:rsidRPr="00014AF9" w:rsidDel="000224E5">
                <w:rPr>
                  <w:rFonts w:asciiTheme="minorHAnsi" w:hAnsiTheme="minorHAnsi"/>
                  <w:color w:val="FF0000"/>
                  <w:rPrChange w:id="2623" w:author="Martin Kazík" w:date="2020-01-23T11:23:00Z">
                    <w:rPr>
                      <w:rFonts w:asciiTheme="minorHAnsi" w:hAnsiTheme="minorHAnsi"/>
                    </w:rPr>
                  </w:rPrChange>
                </w:rPr>
                <w:delText>ČMEJRKOVÁ, Světla, František DANEŠ a Jindra SVĚTLÁ. 1999. Jak napsat odborný text. Praha: Leda. ISBN 8085927691.</w:delText>
              </w:r>
            </w:del>
          </w:p>
          <w:p w14:paraId="6EE14E9D" w14:textId="6FACF72F" w:rsidR="000224E5" w:rsidRDefault="00F64B71" w:rsidP="000224E5">
            <w:pPr>
              <w:tabs>
                <w:tab w:val="left" w:pos="567"/>
              </w:tabs>
              <w:rPr>
                <w:ins w:id="2624" w:author="FMK" w:date="2020-02-02T15:50:00Z"/>
                <w:rFonts w:asciiTheme="minorHAnsi" w:hAnsiTheme="minorHAnsi"/>
                <w:color w:val="FF0000"/>
              </w:rPr>
            </w:pPr>
            <w:del w:id="2625" w:author="FMK" w:date="2020-02-02T15:51:00Z">
              <w:r w:rsidRPr="00014AF9" w:rsidDel="000224E5">
                <w:rPr>
                  <w:rFonts w:asciiTheme="minorHAnsi" w:hAnsiTheme="minorHAnsi"/>
                  <w:color w:val="FF0000"/>
                  <w:rPrChange w:id="2626" w:author="Martin Kazík" w:date="2020-01-23T11:23:00Z">
                    <w:rPr>
                      <w:rFonts w:asciiTheme="minorHAnsi" w:hAnsiTheme="minorHAnsi"/>
                    </w:rPr>
                  </w:rPrChange>
                </w:rPr>
                <w:delText xml:space="preserve">ECO, Umberto. 1997. </w:delText>
              </w:r>
              <w:r w:rsidRPr="00014AF9" w:rsidDel="000224E5">
                <w:rPr>
                  <w:rFonts w:asciiTheme="minorHAnsi" w:hAnsiTheme="minorHAnsi"/>
                  <w:i/>
                  <w:color w:val="FF0000"/>
                  <w:rPrChange w:id="2627" w:author="Martin Kazík" w:date="2020-01-23T11:23:00Z">
                    <w:rPr>
                      <w:rFonts w:asciiTheme="minorHAnsi" w:hAnsiTheme="minorHAnsi"/>
                      <w:i/>
                    </w:rPr>
                  </w:rPrChange>
                </w:rPr>
                <w:delText>Jak napsat diplomovou práci</w:delText>
              </w:r>
              <w:r w:rsidRPr="00014AF9" w:rsidDel="000224E5">
                <w:rPr>
                  <w:rFonts w:asciiTheme="minorHAnsi" w:hAnsiTheme="minorHAnsi"/>
                  <w:color w:val="FF0000"/>
                  <w:rPrChange w:id="2628" w:author="Martin Kazík" w:date="2020-01-23T11:23:00Z">
                    <w:rPr>
                      <w:rFonts w:asciiTheme="minorHAnsi" w:hAnsiTheme="minorHAnsi"/>
                    </w:rPr>
                  </w:rPrChange>
                </w:rPr>
                <w:delText>. Olomouc: Votobia. ISBN 8071981737. </w:delText>
              </w:r>
            </w:del>
            <w:ins w:id="2629" w:author="FMK" w:date="2020-02-02T15:50:00Z">
              <w:r w:rsidR="000224E5" w:rsidRPr="00F77671">
                <w:rPr>
                  <w:rFonts w:asciiTheme="minorHAnsi" w:hAnsiTheme="minorHAnsi"/>
                  <w:color w:val="FF0000"/>
                </w:rPr>
                <w:t xml:space="preserve">KAPOUNOVÁ, Jana a Pavel KAPOUN. </w:t>
              </w:r>
              <w:r w:rsidR="000224E5">
                <w:rPr>
                  <w:rFonts w:asciiTheme="minorHAnsi" w:hAnsiTheme="minorHAnsi"/>
                  <w:color w:val="FF0000"/>
                </w:rPr>
                <w:t xml:space="preserve">2017. </w:t>
              </w:r>
              <w:r w:rsidR="000224E5" w:rsidRPr="008B1F52">
                <w:rPr>
                  <w:rFonts w:asciiTheme="minorHAnsi" w:hAnsiTheme="minorHAnsi"/>
                  <w:i/>
                  <w:color w:val="FF0000"/>
                </w:rPr>
                <w:t>Bakalářská a diplomová práce: od zadání po obhajobu.</w:t>
              </w:r>
              <w:r w:rsidR="000224E5">
                <w:rPr>
                  <w:rFonts w:asciiTheme="minorHAnsi" w:hAnsiTheme="minorHAnsi"/>
                  <w:color w:val="FF0000"/>
                </w:rPr>
                <w:t xml:space="preserve"> Praha: Grada. </w:t>
              </w:r>
              <w:r w:rsidR="000224E5" w:rsidRPr="00F77671">
                <w:rPr>
                  <w:rFonts w:asciiTheme="minorHAnsi" w:hAnsiTheme="minorHAnsi"/>
                  <w:color w:val="FF0000"/>
                </w:rPr>
                <w:t xml:space="preserve"> ISBN 9788027100798.</w:t>
              </w:r>
            </w:ins>
          </w:p>
          <w:p w14:paraId="5491BF0A" w14:textId="77777777" w:rsidR="000224E5" w:rsidRPr="00D835FA" w:rsidRDefault="000224E5" w:rsidP="000224E5">
            <w:pPr>
              <w:tabs>
                <w:tab w:val="left" w:pos="567"/>
              </w:tabs>
              <w:rPr>
                <w:ins w:id="2630" w:author="FMK" w:date="2020-02-02T15:50:00Z"/>
                <w:rFonts w:asciiTheme="minorHAnsi" w:hAnsiTheme="minorHAnsi"/>
                <w:color w:val="FF0000"/>
              </w:rPr>
            </w:pPr>
          </w:p>
          <w:p w14:paraId="765AD2F3" w14:textId="77777777" w:rsidR="000224E5" w:rsidRPr="00F52EEF" w:rsidRDefault="000224E5" w:rsidP="000224E5">
            <w:pPr>
              <w:tabs>
                <w:tab w:val="left" w:pos="567"/>
              </w:tabs>
              <w:jc w:val="both"/>
              <w:rPr>
                <w:ins w:id="2631" w:author="FMK" w:date="2020-02-02T15:50:00Z"/>
                <w:rFonts w:asciiTheme="minorHAnsi" w:hAnsiTheme="minorHAnsi" w:cstheme="minorHAnsi"/>
              </w:rPr>
            </w:pPr>
            <w:ins w:id="2632" w:author="FMK" w:date="2020-02-02T15:50:00Z">
              <w:r w:rsidRPr="00F52EEF">
                <w:rPr>
                  <w:rFonts w:asciiTheme="minorHAnsi" w:hAnsiTheme="minorHAnsi" w:cstheme="minorHAnsi"/>
                </w:rPr>
                <w:t xml:space="preserve">UTB VE ZLÍNĚ. 2018. </w:t>
              </w:r>
              <w:r w:rsidRPr="00F52EEF">
                <w:rPr>
                  <w:rFonts w:asciiTheme="minorHAnsi" w:hAnsiTheme="minorHAnsi" w:cstheme="minorHAnsi"/>
                  <w:i/>
                </w:rPr>
                <w:t>Směrnice rektora č. 7/</w:t>
              </w:r>
              <w:proofErr w:type="gramStart"/>
              <w:r w:rsidRPr="00F52EEF">
                <w:rPr>
                  <w:rFonts w:asciiTheme="minorHAnsi" w:hAnsiTheme="minorHAnsi" w:cstheme="minorHAnsi"/>
                  <w:i/>
                </w:rPr>
                <w:t>2018  –</w:t>
              </w:r>
              <w:proofErr w:type="gramEnd"/>
              <w:r w:rsidRPr="00F52EEF">
                <w:rPr>
                  <w:rFonts w:asciiTheme="minorHAnsi" w:hAnsiTheme="minorHAnsi" w:cstheme="minorHAnsi"/>
                  <w:i/>
                </w:rPr>
                <w:t xml:space="preserve"> Jednotná formální úprava diplomových a bakalářských prací, jejich uložení a zpřístupnění </w:t>
              </w:r>
              <w:r w:rsidRPr="00F52EEF">
                <w:rPr>
                  <w:rFonts w:asciiTheme="minorHAnsi" w:hAnsiTheme="minorHAnsi" w:cstheme="minorHAnsi"/>
                </w:rPr>
                <w:t>[online]. ©2019 [cit. 2019-07-25]. Dostupné z: https://fmk.utb.cz/student/statni-zaverecne-zkousky/pokyny-pro-diplomanty/.</w:t>
              </w:r>
            </w:ins>
          </w:p>
          <w:p w14:paraId="155B98D6" w14:textId="77777777" w:rsidR="000224E5" w:rsidRPr="00F52EEF" w:rsidRDefault="000224E5" w:rsidP="000224E5">
            <w:pPr>
              <w:tabs>
                <w:tab w:val="left" w:pos="567"/>
              </w:tabs>
              <w:jc w:val="both"/>
              <w:rPr>
                <w:ins w:id="2633" w:author="FMK" w:date="2020-02-02T15:50:00Z"/>
                <w:rFonts w:asciiTheme="minorHAnsi" w:hAnsiTheme="minorHAnsi" w:cstheme="minorHAnsi"/>
                <w:bCs/>
              </w:rPr>
            </w:pPr>
          </w:p>
          <w:p w14:paraId="7602F439" w14:textId="77777777" w:rsidR="000224E5" w:rsidRPr="00C65594" w:rsidRDefault="000224E5" w:rsidP="000224E5">
            <w:pPr>
              <w:tabs>
                <w:tab w:val="left" w:pos="567"/>
              </w:tabs>
              <w:jc w:val="both"/>
              <w:rPr>
                <w:ins w:id="2634" w:author="FMK" w:date="2020-02-02T15:50:00Z"/>
                <w:rFonts w:asciiTheme="minorHAnsi" w:hAnsiTheme="minorHAnsi" w:cstheme="minorHAnsi"/>
                <w:b/>
                <w:bCs/>
              </w:rPr>
            </w:pPr>
            <w:ins w:id="2635" w:author="FMK" w:date="2020-02-02T15:50:00Z">
              <w:r w:rsidRPr="00C65594">
                <w:rPr>
                  <w:rFonts w:asciiTheme="minorHAnsi" w:hAnsiTheme="minorHAnsi" w:cstheme="minorHAnsi"/>
                  <w:b/>
                  <w:bCs/>
                </w:rPr>
                <w:t>Doporučená literatura:</w:t>
              </w:r>
            </w:ins>
          </w:p>
          <w:p w14:paraId="6A602E88" w14:textId="77777777" w:rsidR="000224E5" w:rsidRPr="00F52EEF" w:rsidRDefault="000224E5" w:rsidP="000224E5">
            <w:pPr>
              <w:tabs>
                <w:tab w:val="left" w:pos="567"/>
              </w:tabs>
              <w:jc w:val="both"/>
              <w:rPr>
                <w:ins w:id="2636" w:author="FMK" w:date="2020-02-02T15:50:00Z"/>
                <w:rFonts w:asciiTheme="minorHAnsi" w:hAnsiTheme="minorHAnsi" w:cstheme="minorHAnsi"/>
                <w:bCs/>
              </w:rPr>
            </w:pPr>
            <w:ins w:id="2637" w:author="FMK" w:date="2020-02-02T15:50:00Z">
              <w:r w:rsidRPr="00F52EEF">
                <w:rPr>
                  <w:rFonts w:asciiTheme="minorHAnsi" w:hAnsiTheme="minorHAnsi" w:cstheme="minorHAnsi"/>
                  <w:bCs/>
                  <w:i/>
                  <w:iCs/>
                </w:rPr>
                <w:t>ČSN ISO 690; odborná literatura dle zadání práce</w:t>
              </w:r>
              <w:r w:rsidRPr="00F52EEF">
                <w:rPr>
                  <w:rFonts w:asciiTheme="minorHAnsi" w:hAnsiTheme="minorHAnsi" w:cstheme="minorHAnsi"/>
                  <w:bCs/>
                </w:rPr>
                <w:t>. </w:t>
              </w:r>
            </w:ins>
          </w:p>
          <w:p w14:paraId="41DE2692" w14:textId="06E6131E" w:rsidR="000224E5" w:rsidRPr="00014AF9" w:rsidRDefault="000224E5" w:rsidP="000224E5">
            <w:pPr>
              <w:tabs>
                <w:tab w:val="left" w:pos="567"/>
              </w:tabs>
              <w:jc w:val="both"/>
              <w:rPr>
                <w:rFonts w:asciiTheme="minorHAnsi" w:hAnsiTheme="minorHAnsi"/>
                <w:color w:val="FF0000"/>
                <w:rPrChange w:id="2638" w:author="Martin Kazík" w:date="2020-01-23T11:23:00Z">
                  <w:rPr>
                    <w:rFonts w:asciiTheme="minorHAnsi" w:hAnsiTheme="minorHAnsi"/>
                  </w:rPr>
                </w:rPrChange>
              </w:rPr>
            </w:pPr>
            <w:ins w:id="2639" w:author="FMK" w:date="2020-02-02T15:50:00Z">
              <w:r w:rsidRPr="003367E0">
                <w:rPr>
                  <w:rFonts w:asciiTheme="minorHAnsi" w:hAnsiTheme="minorHAnsi"/>
                  <w:color w:val="FF0000"/>
                </w:rPr>
                <w:t>SOCHŮREK, Jan a Květuše SLUKOVÁ</w:t>
              </w:r>
              <w:r>
                <w:rPr>
                  <w:rFonts w:asciiTheme="minorHAnsi" w:hAnsiTheme="minorHAnsi"/>
                  <w:color w:val="FF0000"/>
                </w:rPr>
                <w:t>. 2013</w:t>
              </w:r>
              <w:r w:rsidRPr="003367E0">
                <w:rPr>
                  <w:rFonts w:asciiTheme="minorHAnsi" w:hAnsiTheme="minorHAnsi"/>
                  <w:color w:val="FF0000"/>
                </w:rPr>
                <w:t xml:space="preserve">. </w:t>
              </w:r>
              <w:r w:rsidRPr="008B1F52">
                <w:rPr>
                  <w:rFonts w:asciiTheme="minorHAnsi" w:hAnsiTheme="minorHAnsi"/>
                  <w:i/>
                  <w:color w:val="FF0000"/>
                </w:rPr>
                <w:t>Stručný úvod do základů metodologie.</w:t>
              </w:r>
              <w:r w:rsidRPr="003367E0">
                <w:rPr>
                  <w:rFonts w:asciiTheme="minorHAnsi" w:hAnsiTheme="minorHAnsi"/>
                  <w:color w:val="FF0000"/>
                </w:rPr>
                <w:t xml:space="preserve"> Liberec: Technická un</w:t>
              </w:r>
              <w:r>
                <w:rPr>
                  <w:rFonts w:asciiTheme="minorHAnsi" w:hAnsiTheme="minorHAnsi"/>
                  <w:color w:val="FF0000"/>
                </w:rPr>
                <w:t xml:space="preserve">iverzita v Liberci. </w:t>
              </w:r>
              <w:r w:rsidRPr="003367E0">
                <w:rPr>
                  <w:rFonts w:asciiTheme="minorHAnsi" w:hAnsiTheme="minorHAnsi"/>
                  <w:color w:val="FF0000"/>
                </w:rPr>
                <w:t>ISBN 9788073729431</w:t>
              </w:r>
            </w:ins>
          </w:p>
          <w:p w14:paraId="188D3FB4" w14:textId="77777777" w:rsidR="00F64B71" w:rsidRPr="00F52EEF" w:rsidRDefault="00F64B71" w:rsidP="00935F76">
            <w:pPr>
              <w:tabs>
                <w:tab w:val="left" w:pos="567"/>
              </w:tabs>
              <w:jc w:val="both"/>
              <w:rPr>
                <w:rFonts w:asciiTheme="minorHAnsi" w:hAnsiTheme="minorHAnsi" w:cstheme="minorHAnsi"/>
                <w:bCs/>
              </w:rPr>
            </w:pPr>
          </w:p>
          <w:p w14:paraId="7DD1999B" w14:textId="6D596171" w:rsidR="00F64B71" w:rsidRPr="001A4986" w:rsidDel="000224E5" w:rsidRDefault="00F64B71" w:rsidP="00935F76">
            <w:pPr>
              <w:tabs>
                <w:tab w:val="left" w:pos="567"/>
              </w:tabs>
              <w:jc w:val="both"/>
              <w:rPr>
                <w:del w:id="2640" w:author="FMK" w:date="2020-02-02T15:51:00Z"/>
                <w:rFonts w:asciiTheme="minorHAnsi" w:hAnsiTheme="minorHAnsi" w:cstheme="minorHAnsi"/>
                <w:b/>
                <w:bCs/>
              </w:rPr>
            </w:pPr>
            <w:del w:id="2641" w:author="FMK" w:date="2020-02-02T15:51:00Z">
              <w:r w:rsidRPr="001A4986" w:rsidDel="000224E5">
                <w:rPr>
                  <w:rFonts w:asciiTheme="minorHAnsi" w:hAnsiTheme="minorHAnsi" w:cstheme="minorHAnsi"/>
                  <w:b/>
                  <w:bCs/>
                </w:rPr>
                <w:delText>Doporučená literatura:</w:delText>
              </w:r>
            </w:del>
          </w:p>
          <w:p w14:paraId="6CFEB881" w14:textId="19AE343B" w:rsidR="00F64B71" w:rsidRPr="00F52EEF" w:rsidDel="000224E5" w:rsidRDefault="00F64B71" w:rsidP="00935F76">
            <w:pPr>
              <w:tabs>
                <w:tab w:val="left" w:pos="567"/>
              </w:tabs>
              <w:jc w:val="both"/>
              <w:rPr>
                <w:del w:id="2642" w:author="FMK" w:date="2020-02-02T15:51:00Z"/>
                <w:rFonts w:asciiTheme="minorHAnsi" w:hAnsiTheme="minorHAnsi" w:cstheme="minorHAnsi"/>
                <w:bCs/>
              </w:rPr>
            </w:pPr>
            <w:del w:id="2643" w:author="FMK" w:date="2020-02-02T15:51:00Z">
              <w:r w:rsidRPr="00F52EEF" w:rsidDel="000224E5">
                <w:rPr>
                  <w:rFonts w:asciiTheme="minorHAnsi" w:hAnsiTheme="minorHAnsi" w:cstheme="minorHAnsi"/>
                  <w:bCs/>
                  <w:i/>
                  <w:iCs/>
                </w:rPr>
                <w:delText>ČSN ISO 690; odborná literatura dle zadání práce</w:delText>
              </w:r>
              <w:r w:rsidRPr="00F52EEF" w:rsidDel="000224E5">
                <w:rPr>
                  <w:rFonts w:asciiTheme="minorHAnsi" w:hAnsiTheme="minorHAnsi" w:cstheme="minorHAnsi"/>
                  <w:bCs/>
                </w:rPr>
                <w:delText>. </w:delText>
              </w:r>
            </w:del>
          </w:p>
          <w:p w14:paraId="02F92DF8" w14:textId="11650E5E" w:rsidR="00F64B71" w:rsidRPr="00014AF9" w:rsidDel="000224E5" w:rsidRDefault="00F64B71" w:rsidP="00935F76">
            <w:pPr>
              <w:tabs>
                <w:tab w:val="left" w:pos="567"/>
              </w:tabs>
              <w:jc w:val="both"/>
              <w:rPr>
                <w:del w:id="2644" w:author="FMK" w:date="2020-02-02T15:51:00Z"/>
                <w:rFonts w:asciiTheme="minorHAnsi" w:hAnsiTheme="minorHAnsi"/>
                <w:color w:val="FF0000"/>
                <w:rPrChange w:id="2645" w:author="Martin Kazík" w:date="2020-01-23T11:23:00Z">
                  <w:rPr>
                    <w:del w:id="2646" w:author="FMK" w:date="2020-02-02T15:51:00Z"/>
                    <w:rFonts w:asciiTheme="minorHAnsi" w:hAnsiTheme="minorHAnsi"/>
                  </w:rPr>
                </w:rPrChange>
              </w:rPr>
            </w:pPr>
            <w:del w:id="2647" w:author="FMK" w:date="2020-02-02T15:51:00Z">
              <w:r w:rsidRPr="00014AF9" w:rsidDel="000224E5">
                <w:rPr>
                  <w:rFonts w:asciiTheme="minorHAnsi" w:hAnsiTheme="minorHAnsi"/>
                  <w:color w:val="FF0000"/>
                  <w:rPrChange w:id="2648" w:author="Martin Kazík" w:date="2020-01-23T11:23:00Z">
                    <w:rPr>
                      <w:rFonts w:asciiTheme="minorHAnsi" w:hAnsiTheme="minorHAnsi"/>
                    </w:rPr>
                  </w:rPrChange>
                </w:rPr>
                <w:delText>GREGAROVÁ, Magda a Martina JUŘÍKOVÁ. 2010. </w:delText>
              </w:r>
              <w:r w:rsidRPr="00014AF9" w:rsidDel="000224E5">
                <w:rPr>
                  <w:rFonts w:asciiTheme="minorHAnsi" w:hAnsiTheme="minorHAnsi"/>
                  <w:i/>
                  <w:color w:val="FF0000"/>
                  <w:rPrChange w:id="2649" w:author="Martin Kazík" w:date="2020-01-23T11:23:00Z">
                    <w:rPr>
                      <w:rFonts w:asciiTheme="minorHAnsi" w:hAnsiTheme="minorHAnsi"/>
                      <w:i/>
                    </w:rPr>
                  </w:rPrChange>
                </w:rPr>
                <w:delText>Metodická příručka pro psaní kvalifikačních prací</w:delText>
              </w:r>
              <w:r w:rsidRPr="00014AF9" w:rsidDel="000224E5">
                <w:rPr>
                  <w:rFonts w:asciiTheme="minorHAnsi" w:hAnsiTheme="minorHAnsi"/>
                  <w:color w:val="FF0000"/>
                  <w:rPrChange w:id="2650" w:author="Martin Kazík" w:date="2020-01-23T11:23:00Z">
                    <w:rPr>
                      <w:rFonts w:asciiTheme="minorHAnsi" w:hAnsiTheme="minorHAnsi"/>
                    </w:rPr>
                  </w:rPrChange>
                </w:rPr>
                <w:delText>. Zlín: FMK UTB Zlín.</w:delText>
              </w:r>
            </w:del>
          </w:p>
          <w:p w14:paraId="2C65355F" w14:textId="63FC35DA" w:rsidR="00F64B71" w:rsidRPr="00F52EEF" w:rsidDel="000224E5" w:rsidRDefault="00F64B71" w:rsidP="00935F76">
            <w:pPr>
              <w:tabs>
                <w:tab w:val="left" w:pos="567"/>
              </w:tabs>
              <w:jc w:val="both"/>
              <w:rPr>
                <w:del w:id="2651" w:author="FMK" w:date="2020-02-02T15:51:00Z"/>
                <w:rFonts w:asciiTheme="minorHAnsi" w:hAnsiTheme="minorHAnsi" w:cstheme="minorHAnsi"/>
              </w:rPr>
            </w:pPr>
            <w:del w:id="2652" w:author="FMK" w:date="2020-02-02T15:51:00Z">
              <w:r w:rsidRPr="00F52EEF" w:rsidDel="000224E5">
                <w:rPr>
                  <w:rFonts w:asciiTheme="minorHAnsi" w:hAnsiTheme="minorHAnsi" w:cstheme="minorHAnsi"/>
                </w:rPr>
                <w:delText xml:space="preserve">UTB VE ZLÍNĚ. 2018. </w:delText>
              </w:r>
              <w:r w:rsidRPr="00F52EEF" w:rsidDel="000224E5">
                <w:rPr>
                  <w:rFonts w:asciiTheme="minorHAnsi" w:hAnsiTheme="minorHAnsi" w:cstheme="minorHAnsi"/>
                  <w:i/>
                </w:rPr>
                <w:delText xml:space="preserve">Směrnice rektora č. 7/2018 – Jednotná formální úprava diplomových a bakalářských prací, jejich uložení a zpřístupnění </w:delText>
              </w:r>
              <w:r w:rsidRPr="00F52EEF" w:rsidDel="000224E5">
                <w:rPr>
                  <w:rFonts w:asciiTheme="minorHAnsi" w:hAnsiTheme="minorHAnsi" w:cstheme="minorHAnsi"/>
                </w:rPr>
                <w:delText>[online]. ©2019 [cit. 2019-07-25]. Dostupné z: https://fmk.utb.cz/student/statni-zaverecne-zkousky/pokyny-pro-diplomanty/.</w:delText>
              </w:r>
            </w:del>
          </w:p>
          <w:p w14:paraId="41BD52C8" w14:textId="5DAADBC3" w:rsidR="00F64B71" w:rsidRPr="00F52EEF" w:rsidDel="000224E5" w:rsidRDefault="00F64B71" w:rsidP="00935F76">
            <w:pPr>
              <w:tabs>
                <w:tab w:val="left" w:pos="567"/>
              </w:tabs>
              <w:jc w:val="both"/>
              <w:rPr>
                <w:del w:id="2653" w:author="FMK" w:date="2020-02-02T15:51:00Z"/>
                <w:rFonts w:asciiTheme="minorHAnsi" w:hAnsiTheme="minorHAnsi" w:cstheme="minorHAnsi"/>
              </w:rPr>
            </w:pPr>
            <w:del w:id="2654" w:author="FMK" w:date="2020-02-02T15:51:00Z">
              <w:r w:rsidRPr="00F52EEF" w:rsidDel="000224E5">
                <w:rPr>
                  <w:rFonts w:asciiTheme="minorHAnsi" w:hAnsiTheme="minorHAnsi" w:cstheme="minorHAnsi"/>
                </w:rPr>
                <w:delText xml:space="preserve">Odborná literatura dle zadání práce. </w:delText>
              </w:r>
            </w:del>
          </w:p>
          <w:p w14:paraId="171DA843" w14:textId="77777777" w:rsidR="00F64B71" w:rsidRPr="00F52EEF" w:rsidRDefault="00F64B71" w:rsidP="004D2684">
            <w:pPr>
              <w:tabs>
                <w:tab w:val="left" w:pos="567"/>
              </w:tabs>
              <w:jc w:val="both"/>
              <w:rPr>
                <w:rFonts w:asciiTheme="minorHAnsi" w:hAnsiTheme="minorHAnsi" w:cstheme="minorHAnsi"/>
              </w:rPr>
            </w:pPr>
          </w:p>
        </w:tc>
      </w:tr>
      <w:tr w:rsidR="00F64B71" w:rsidRPr="00F52EEF" w14:paraId="627EB1EA" w14:textId="77777777" w:rsidTr="001A4986">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78E206C"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01C641C1" w14:textId="77777777" w:rsidTr="001A4986">
        <w:tc>
          <w:tcPr>
            <w:tcW w:w="5605" w:type="dxa"/>
            <w:gridSpan w:val="3"/>
            <w:tcBorders>
              <w:top w:val="single" w:sz="2" w:space="0" w:color="auto"/>
            </w:tcBorders>
            <w:shd w:val="clear" w:color="auto" w:fill="F7CAAC"/>
          </w:tcPr>
          <w:p w14:paraId="317C4051"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6BC22E5"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7A9358E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6A036D33" w14:textId="77777777" w:rsidTr="001A4986">
        <w:tc>
          <w:tcPr>
            <w:tcW w:w="10673" w:type="dxa"/>
            <w:gridSpan w:val="8"/>
            <w:shd w:val="clear" w:color="auto" w:fill="F7CAAC"/>
          </w:tcPr>
          <w:p w14:paraId="2DD546A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1486D605" w14:textId="77777777" w:rsidTr="001A4986">
        <w:trPr>
          <w:trHeight w:val="2615"/>
        </w:trPr>
        <w:tc>
          <w:tcPr>
            <w:tcW w:w="10673" w:type="dxa"/>
            <w:gridSpan w:val="8"/>
          </w:tcPr>
          <w:p w14:paraId="20811EC9"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13CD3EDB" w14:textId="5710D831" w:rsidR="00523EF2" w:rsidRDefault="00523EF2" w:rsidP="00935F76">
      <w:pPr>
        <w:tabs>
          <w:tab w:val="left" w:pos="567"/>
        </w:tabs>
        <w:spacing w:after="160" w:line="259" w:lineRule="auto"/>
        <w:rPr>
          <w:rFonts w:asciiTheme="minorHAnsi" w:hAnsiTheme="minorHAnsi" w:cstheme="minorHAnsi"/>
        </w:rPr>
      </w:pPr>
    </w:p>
    <w:p w14:paraId="4D534709" w14:textId="77777777" w:rsidR="008445AD" w:rsidRDefault="008445AD">
      <w:pPr>
        <w:rPr>
          <w:ins w:id="2655" w:author="Radim Bačuvčík" w:date="2020-02-06T15:02:00Z"/>
        </w:rPr>
      </w:pPr>
      <w:ins w:id="2656" w:author="Radim Bačuvčík" w:date="2020-02-06T15:02: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78"/>
        <w:gridCol w:w="2094"/>
        <w:gridCol w:w="539"/>
        <w:gridCol w:w="668"/>
      </w:tblGrid>
      <w:tr w:rsidR="00F64B71" w:rsidRPr="00F52EEF" w14:paraId="01777EC5" w14:textId="77777777" w:rsidTr="00E52AC3">
        <w:tc>
          <w:tcPr>
            <w:tcW w:w="10673" w:type="dxa"/>
            <w:gridSpan w:val="8"/>
            <w:tcBorders>
              <w:bottom w:val="double" w:sz="4" w:space="0" w:color="auto"/>
            </w:tcBorders>
            <w:shd w:val="clear" w:color="auto" w:fill="BDD6EE"/>
          </w:tcPr>
          <w:p w14:paraId="15127DF9" w14:textId="0BAED5F8"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388CAFFE" w14:textId="77777777" w:rsidTr="00E52AC3">
        <w:tc>
          <w:tcPr>
            <w:tcW w:w="3904" w:type="dxa"/>
            <w:tcBorders>
              <w:top w:val="double" w:sz="4" w:space="0" w:color="auto"/>
            </w:tcBorders>
            <w:shd w:val="clear" w:color="auto" w:fill="F7CAAC"/>
          </w:tcPr>
          <w:p w14:paraId="6046FFB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1ECCF98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Agenturní praxe</w:t>
            </w:r>
          </w:p>
        </w:tc>
      </w:tr>
      <w:tr w:rsidR="00F64B71" w:rsidRPr="00F52EEF" w14:paraId="59A28F4D" w14:textId="77777777" w:rsidTr="00E52AC3">
        <w:tc>
          <w:tcPr>
            <w:tcW w:w="3904" w:type="dxa"/>
            <w:shd w:val="clear" w:color="auto" w:fill="F7CAAC"/>
          </w:tcPr>
          <w:p w14:paraId="08486CD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4"/>
          </w:tcPr>
          <w:p w14:paraId="5D84CF45"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33" w:type="dxa"/>
            <w:gridSpan w:val="2"/>
            <w:shd w:val="clear" w:color="auto" w:fill="F7CAAC"/>
          </w:tcPr>
          <w:p w14:paraId="4B106F5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08D592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3/LS</w:t>
            </w:r>
          </w:p>
        </w:tc>
      </w:tr>
      <w:tr w:rsidR="00F64B71" w:rsidRPr="00F52EEF" w14:paraId="3C52E57A" w14:textId="77777777" w:rsidTr="00E52AC3">
        <w:tc>
          <w:tcPr>
            <w:tcW w:w="3904" w:type="dxa"/>
            <w:shd w:val="clear" w:color="auto" w:fill="F7CAAC"/>
          </w:tcPr>
          <w:p w14:paraId="4C605E2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808EE9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12 týdnů</w:t>
            </w:r>
          </w:p>
        </w:tc>
        <w:tc>
          <w:tcPr>
            <w:tcW w:w="889" w:type="dxa"/>
            <w:shd w:val="clear" w:color="auto" w:fill="F7CAAC"/>
          </w:tcPr>
          <w:p w14:paraId="79B4CF7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tcPr>
          <w:p w14:paraId="2888218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12 týdnů</w:t>
            </w:r>
          </w:p>
        </w:tc>
        <w:tc>
          <w:tcPr>
            <w:tcW w:w="2094" w:type="dxa"/>
            <w:shd w:val="clear" w:color="auto" w:fill="F7CAAC"/>
          </w:tcPr>
          <w:p w14:paraId="097B50D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5AD8702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10</w:t>
            </w:r>
          </w:p>
        </w:tc>
      </w:tr>
      <w:tr w:rsidR="00F64B71" w:rsidRPr="00F52EEF" w14:paraId="1E9504A5" w14:textId="77777777" w:rsidTr="00E52AC3">
        <w:tc>
          <w:tcPr>
            <w:tcW w:w="3904" w:type="dxa"/>
            <w:shd w:val="clear" w:color="auto" w:fill="F7CAAC"/>
          </w:tcPr>
          <w:p w14:paraId="533A4F5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7F028429"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Principy fungování reklamní agentury, Komunikační agentura 3, 4</w:t>
            </w:r>
          </w:p>
        </w:tc>
      </w:tr>
      <w:tr w:rsidR="00F64B71" w:rsidRPr="00F52EEF" w14:paraId="6C04E26D" w14:textId="77777777" w:rsidTr="00E52AC3">
        <w:tc>
          <w:tcPr>
            <w:tcW w:w="3904" w:type="dxa"/>
            <w:shd w:val="clear" w:color="auto" w:fill="F7CAAC"/>
          </w:tcPr>
          <w:p w14:paraId="55DFE93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4"/>
          </w:tcPr>
          <w:p w14:paraId="0A028A19" w14:textId="631D9261" w:rsidR="00F64B71" w:rsidRPr="00F52EEF" w:rsidRDefault="0001185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ápočet</w:t>
            </w:r>
          </w:p>
        </w:tc>
        <w:tc>
          <w:tcPr>
            <w:tcW w:w="2094" w:type="dxa"/>
            <w:shd w:val="clear" w:color="auto" w:fill="F7CAAC"/>
          </w:tcPr>
          <w:p w14:paraId="1E788D8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11D9CFC8"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52C1AFED" w14:textId="77777777" w:rsidTr="00E52AC3">
        <w:tc>
          <w:tcPr>
            <w:tcW w:w="3904" w:type="dxa"/>
            <w:shd w:val="clear" w:color="auto" w:fill="F7CAAC"/>
          </w:tcPr>
          <w:p w14:paraId="126F675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56DC0BE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1B037A0" w14:textId="77777777" w:rsidTr="00E52AC3">
        <w:trPr>
          <w:trHeight w:val="554"/>
        </w:trPr>
        <w:tc>
          <w:tcPr>
            <w:tcW w:w="10673" w:type="dxa"/>
            <w:gridSpan w:val="8"/>
            <w:tcBorders>
              <w:top w:val="nil"/>
            </w:tcBorders>
          </w:tcPr>
          <w:p w14:paraId="6B86FF78" w14:textId="57607AE5" w:rsidR="00F64B71" w:rsidRPr="00F52EEF" w:rsidRDefault="001A4986" w:rsidP="00935F76">
            <w:pPr>
              <w:tabs>
                <w:tab w:val="left" w:pos="567"/>
              </w:tabs>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F64B71" w:rsidRPr="00F52EEF">
              <w:rPr>
                <w:rFonts w:asciiTheme="minorHAnsi" w:hAnsiTheme="minorHAnsi" w:cstheme="minorHAnsi"/>
                <w:color w:val="000000"/>
                <w:shd w:val="clear" w:color="auto" w:fill="FFFFFF"/>
              </w:rPr>
              <w:t xml:space="preserve"> </w:t>
            </w:r>
            <w:r w:rsidR="00522D05" w:rsidRPr="00F52EEF">
              <w:rPr>
                <w:rFonts w:asciiTheme="minorHAnsi" w:hAnsiTheme="minorHAnsi" w:cstheme="minorHAnsi"/>
                <w:color w:val="000000"/>
                <w:shd w:val="clear" w:color="auto" w:fill="FFFFFF"/>
              </w:rPr>
              <w:t>R</w:t>
            </w:r>
            <w:r w:rsidR="00F64B71" w:rsidRPr="00F52EEF">
              <w:rPr>
                <w:rFonts w:asciiTheme="minorHAnsi" w:hAnsiTheme="minorHAnsi" w:cstheme="minorHAnsi"/>
                <w:color w:val="000000"/>
                <w:shd w:val="clear" w:color="auto" w:fill="FFFFFF"/>
              </w:rPr>
              <w:t>ealizace agenturní praxe ve stanoveném rozsahu a vybrané reklamní agentuře.</w:t>
            </w:r>
          </w:p>
          <w:p w14:paraId="35039FC5" w14:textId="35F732B3" w:rsidR="00F64B71" w:rsidRPr="00F52EEF" w:rsidRDefault="001A4986" w:rsidP="00935F76">
            <w:pPr>
              <w:tabs>
                <w:tab w:val="left" w:pos="567"/>
              </w:tabs>
              <w:jc w:val="both"/>
              <w:rPr>
                <w:rStyle w:val="apple-converted-space"/>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522D05" w:rsidRPr="00F52EEF">
              <w:rPr>
                <w:rFonts w:asciiTheme="minorHAnsi" w:hAnsiTheme="minorHAnsi" w:cstheme="minorHAnsi"/>
                <w:color w:val="000000"/>
                <w:shd w:val="clear" w:color="auto" w:fill="FFFFFF"/>
              </w:rPr>
              <w:t xml:space="preserve"> O</w:t>
            </w:r>
            <w:r w:rsidR="00F64B71" w:rsidRPr="00F52EEF">
              <w:rPr>
                <w:rFonts w:asciiTheme="minorHAnsi" w:hAnsiTheme="minorHAnsi" w:cstheme="minorHAnsi"/>
                <w:color w:val="000000"/>
                <w:shd w:val="clear" w:color="auto" w:fill="FFFFFF"/>
              </w:rPr>
              <w:t>odevzdání vyplněného a podepsaného hodnotícího dotazníku, jeden student za sebe (sebereflexe na agenturní stáž), druhý za firmu (hodnocení studenta na praxi zástupcem agentury, kde byla praxe vykonávána).</w:t>
            </w:r>
            <w:r w:rsidR="00F64B71" w:rsidRPr="00F52EEF">
              <w:rPr>
                <w:rStyle w:val="apple-converted-space"/>
                <w:rFonts w:asciiTheme="minorHAnsi" w:hAnsiTheme="minorHAnsi" w:cstheme="minorHAnsi"/>
                <w:color w:val="000000"/>
                <w:shd w:val="clear" w:color="auto" w:fill="FFFFFF"/>
              </w:rPr>
              <w:t> </w:t>
            </w:r>
          </w:p>
          <w:p w14:paraId="67152819" w14:textId="4AD88EC8" w:rsidR="00F64B71" w:rsidRPr="00F52EEF" w:rsidRDefault="001A4986" w:rsidP="00935F76">
            <w:pPr>
              <w:tabs>
                <w:tab w:val="left" w:pos="567"/>
              </w:tabs>
              <w:jc w:val="both"/>
              <w:rPr>
                <w:rFonts w:asciiTheme="minorHAnsi" w:hAnsiTheme="minorHAnsi" w:cstheme="minorHAnsi"/>
                <w:noProof/>
              </w:rPr>
            </w:pPr>
            <w:r>
              <w:rPr>
                <w:rFonts w:asciiTheme="minorHAnsi" w:hAnsiTheme="minorHAnsi" w:cstheme="minorHAnsi"/>
                <w:noProof/>
              </w:rPr>
              <w:t>3.</w:t>
            </w:r>
            <w:r w:rsidR="00F64B71" w:rsidRPr="00F52EEF">
              <w:rPr>
                <w:rFonts w:asciiTheme="minorHAnsi" w:hAnsiTheme="minorHAnsi" w:cstheme="minorHAnsi"/>
                <w:noProof/>
              </w:rPr>
              <w:t xml:space="preserve"> </w:t>
            </w:r>
            <w:r w:rsidR="00522D05" w:rsidRPr="00F52EEF">
              <w:rPr>
                <w:rFonts w:asciiTheme="minorHAnsi" w:hAnsiTheme="minorHAnsi" w:cstheme="minorHAnsi"/>
                <w:noProof/>
              </w:rPr>
              <w:t>O</w:t>
            </w:r>
            <w:r w:rsidR="00F64B71" w:rsidRPr="00F52EEF">
              <w:rPr>
                <w:rFonts w:asciiTheme="minorHAnsi" w:hAnsiTheme="minorHAnsi" w:cstheme="minorHAnsi"/>
                <w:noProof/>
              </w:rPr>
              <w:t>devzdání závěrečné zprávy a zhodnocení celkového průběhu praxe</w:t>
            </w:r>
          </w:p>
        </w:tc>
      </w:tr>
      <w:tr w:rsidR="00F64B71" w:rsidRPr="00F52EEF" w14:paraId="022D2DA7" w14:textId="77777777" w:rsidTr="00E52AC3">
        <w:trPr>
          <w:trHeight w:val="197"/>
        </w:trPr>
        <w:tc>
          <w:tcPr>
            <w:tcW w:w="3904" w:type="dxa"/>
            <w:tcBorders>
              <w:top w:val="nil"/>
            </w:tcBorders>
            <w:shd w:val="clear" w:color="auto" w:fill="F7CAAC"/>
          </w:tcPr>
          <w:p w14:paraId="5052C83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12D7F70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F64B71" w:rsidRPr="00F52EEF" w14:paraId="78F18518" w14:textId="77777777" w:rsidTr="00E52AC3">
        <w:trPr>
          <w:trHeight w:val="243"/>
        </w:trPr>
        <w:tc>
          <w:tcPr>
            <w:tcW w:w="3904" w:type="dxa"/>
            <w:tcBorders>
              <w:top w:val="nil"/>
            </w:tcBorders>
            <w:shd w:val="clear" w:color="auto" w:fill="F7CAAC"/>
          </w:tcPr>
          <w:p w14:paraId="1A3D0C2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3308F025" w14:textId="4182C6CF"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117F79F4" w14:textId="77777777" w:rsidTr="00E52AC3">
        <w:tc>
          <w:tcPr>
            <w:tcW w:w="3904" w:type="dxa"/>
            <w:shd w:val="clear" w:color="auto" w:fill="F7CAAC"/>
          </w:tcPr>
          <w:p w14:paraId="648BD8C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407922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DE43546" w14:textId="77777777" w:rsidTr="001A4986">
        <w:trPr>
          <w:trHeight w:val="168"/>
        </w:trPr>
        <w:tc>
          <w:tcPr>
            <w:tcW w:w="10673" w:type="dxa"/>
            <w:gridSpan w:val="8"/>
            <w:tcBorders>
              <w:top w:val="nil"/>
            </w:tcBorders>
          </w:tcPr>
          <w:p w14:paraId="6276428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9C0E28E" w14:textId="77777777" w:rsidTr="00E52AC3">
        <w:tc>
          <w:tcPr>
            <w:tcW w:w="3904" w:type="dxa"/>
            <w:shd w:val="clear" w:color="auto" w:fill="F7CAAC"/>
          </w:tcPr>
          <w:p w14:paraId="66DCA9A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3A6542C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3DFDFD8" w14:textId="77777777" w:rsidTr="001A4986">
        <w:trPr>
          <w:trHeight w:val="2911"/>
        </w:trPr>
        <w:tc>
          <w:tcPr>
            <w:tcW w:w="10673" w:type="dxa"/>
            <w:gridSpan w:val="8"/>
            <w:tcBorders>
              <w:top w:val="nil"/>
              <w:bottom w:val="single" w:sz="12" w:space="0" w:color="auto"/>
            </w:tcBorders>
          </w:tcPr>
          <w:p w14:paraId="57C035E1" w14:textId="29339E3D" w:rsidR="00F64B71" w:rsidRPr="00F52EEF" w:rsidRDefault="000B3EB5" w:rsidP="00935F76">
            <w:pPr>
              <w:tabs>
                <w:tab w:val="left" w:pos="567"/>
              </w:tabs>
              <w:jc w:val="both"/>
              <w:rPr>
                <w:rFonts w:asciiTheme="minorHAnsi" w:hAnsiTheme="minorHAnsi" w:cstheme="minorHAnsi"/>
              </w:rPr>
            </w:pPr>
            <w:r>
              <w:rPr>
                <w:rFonts w:asciiTheme="minorHAnsi" w:hAnsiTheme="minorHAnsi" w:cstheme="minorHAnsi"/>
                <w:color w:val="000000"/>
                <w:shd w:val="clear" w:color="auto" w:fill="FFFFFF"/>
              </w:rPr>
              <w:t>Předmět agenturní praxe probíhá formou 12 týdenní praxe v předem zvolené a schválení reklamní či jiné agentuře.</w:t>
            </w:r>
          </w:p>
        </w:tc>
      </w:tr>
      <w:tr w:rsidR="00F64B71" w:rsidRPr="00F52EEF" w14:paraId="0DCF6C62" w14:textId="77777777" w:rsidTr="00E52AC3">
        <w:trPr>
          <w:trHeight w:val="265"/>
        </w:trPr>
        <w:tc>
          <w:tcPr>
            <w:tcW w:w="4471" w:type="dxa"/>
            <w:gridSpan w:val="2"/>
            <w:tcBorders>
              <w:top w:val="nil"/>
            </w:tcBorders>
            <w:shd w:val="clear" w:color="auto" w:fill="F7CAAC"/>
          </w:tcPr>
          <w:p w14:paraId="3E9B128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5E235DB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1C46717" w14:textId="77777777" w:rsidTr="001A4986">
        <w:trPr>
          <w:trHeight w:val="3113"/>
        </w:trPr>
        <w:tc>
          <w:tcPr>
            <w:tcW w:w="10673" w:type="dxa"/>
            <w:gridSpan w:val="8"/>
            <w:tcBorders>
              <w:top w:val="nil"/>
            </w:tcBorders>
          </w:tcPr>
          <w:p w14:paraId="697DADD6" w14:textId="77777777" w:rsidR="00F64B71" w:rsidRPr="001A4986" w:rsidRDefault="00F64B71" w:rsidP="00935F76">
            <w:pPr>
              <w:tabs>
                <w:tab w:val="left" w:pos="567"/>
              </w:tabs>
              <w:jc w:val="both"/>
              <w:rPr>
                <w:rFonts w:asciiTheme="minorHAnsi" w:hAnsiTheme="minorHAnsi" w:cstheme="minorHAnsi"/>
                <w:b/>
                <w:noProof/>
              </w:rPr>
            </w:pPr>
            <w:r w:rsidRPr="001A4986">
              <w:rPr>
                <w:rFonts w:asciiTheme="minorHAnsi" w:hAnsiTheme="minorHAnsi" w:cstheme="minorHAnsi"/>
                <w:b/>
                <w:noProof/>
              </w:rPr>
              <w:t>Povinná literatura:</w:t>
            </w:r>
          </w:p>
          <w:p w14:paraId="1582DA77" w14:textId="190F73F9" w:rsidR="00F64B71" w:rsidRPr="00014AF9" w:rsidDel="001F3F40" w:rsidRDefault="00F64B71" w:rsidP="00935F76">
            <w:pPr>
              <w:tabs>
                <w:tab w:val="left" w:pos="567"/>
              </w:tabs>
              <w:jc w:val="both"/>
              <w:rPr>
                <w:del w:id="2657" w:author="FMK" w:date="2020-02-02T16:11:00Z"/>
                <w:rFonts w:asciiTheme="minorHAnsi" w:hAnsiTheme="minorHAnsi"/>
                <w:color w:val="FF0000"/>
                <w:rPrChange w:id="2658" w:author="Martin Kazík" w:date="2020-01-23T11:23:00Z">
                  <w:rPr>
                    <w:del w:id="2659" w:author="FMK" w:date="2020-02-02T16:11:00Z"/>
                    <w:rFonts w:asciiTheme="minorHAnsi" w:hAnsiTheme="minorHAnsi"/>
                  </w:rPr>
                </w:rPrChange>
              </w:rPr>
            </w:pPr>
            <w:del w:id="2660" w:author="FMK" w:date="2020-02-02T16:11:00Z">
              <w:r w:rsidRPr="00014AF9" w:rsidDel="001F3F40">
                <w:rPr>
                  <w:rFonts w:asciiTheme="minorHAnsi" w:hAnsiTheme="minorHAnsi"/>
                  <w:color w:val="FF0000"/>
                  <w:rPrChange w:id="2661" w:author="Martin Kazík" w:date="2020-01-23T11:23:00Z">
                    <w:rPr>
                      <w:rFonts w:asciiTheme="minorHAnsi" w:hAnsiTheme="minorHAnsi"/>
                    </w:rPr>
                  </w:rPrChange>
                </w:rPr>
                <w:delText xml:space="preserve">OGILVY, David. 1995. </w:delText>
              </w:r>
              <w:r w:rsidRPr="00014AF9" w:rsidDel="001F3F40">
                <w:rPr>
                  <w:rFonts w:asciiTheme="minorHAnsi" w:hAnsiTheme="minorHAnsi"/>
                  <w:i/>
                  <w:color w:val="FF0000"/>
                  <w:rPrChange w:id="2662" w:author="Martin Kazík" w:date="2020-01-23T11:23:00Z">
                    <w:rPr>
                      <w:rFonts w:asciiTheme="minorHAnsi" w:hAnsiTheme="minorHAnsi"/>
                      <w:i/>
                    </w:rPr>
                  </w:rPrChange>
                </w:rPr>
                <w:delText>Vyznání muže reklamy.</w:delText>
              </w:r>
              <w:r w:rsidRPr="00014AF9" w:rsidDel="001F3F40">
                <w:rPr>
                  <w:rFonts w:asciiTheme="minorHAnsi" w:hAnsiTheme="minorHAnsi"/>
                  <w:color w:val="FF0000"/>
                  <w:rPrChange w:id="2663" w:author="Martin Kazík" w:date="2020-01-23T11:23:00Z">
                    <w:rPr>
                      <w:rFonts w:asciiTheme="minorHAnsi" w:hAnsiTheme="minorHAnsi"/>
                    </w:rPr>
                  </w:rPrChange>
                </w:rPr>
                <w:delText xml:space="preserve"> Praha: Management Press. ISBN 8085603888.</w:delText>
              </w:r>
            </w:del>
          </w:p>
          <w:p w14:paraId="183F5AF6" w14:textId="77777777" w:rsidR="001F3F40" w:rsidRDefault="00F64B71" w:rsidP="001F3F40">
            <w:pPr>
              <w:tabs>
                <w:tab w:val="left" w:pos="567"/>
              </w:tabs>
              <w:jc w:val="both"/>
              <w:rPr>
                <w:ins w:id="2664" w:author="FMK" w:date="2020-02-02T16:11:00Z"/>
                <w:rFonts w:asciiTheme="minorHAnsi" w:hAnsiTheme="minorHAnsi"/>
                <w:color w:val="FF0000"/>
              </w:rPr>
            </w:pPr>
            <w:del w:id="2665" w:author="FMK" w:date="2020-02-02T16:11:00Z">
              <w:r w:rsidRPr="00014AF9" w:rsidDel="001F3F40">
                <w:rPr>
                  <w:rFonts w:asciiTheme="minorHAnsi" w:hAnsiTheme="minorHAnsi"/>
                  <w:color w:val="FF0000"/>
                  <w:rPrChange w:id="2666" w:author="Martin Kazík" w:date="2020-01-23T11:23:00Z">
                    <w:rPr>
                      <w:rFonts w:asciiTheme="minorHAnsi" w:hAnsiTheme="minorHAnsi"/>
                    </w:rPr>
                  </w:rPrChange>
                </w:rPr>
                <w:delText xml:space="preserve">OGILVY, David. 2007. </w:delText>
              </w:r>
              <w:r w:rsidRPr="00014AF9" w:rsidDel="001F3F40">
                <w:rPr>
                  <w:rFonts w:asciiTheme="minorHAnsi" w:hAnsiTheme="minorHAnsi"/>
                  <w:i/>
                  <w:color w:val="FF0000"/>
                  <w:rPrChange w:id="2667" w:author="Martin Kazík" w:date="2020-01-23T11:23:00Z">
                    <w:rPr>
                      <w:rFonts w:asciiTheme="minorHAnsi" w:hAnsiTheme="minorHAnsi"/>
                      <w:i/>
                    </w:rPr>
                  </w:rPrChange>
                </w:rPr>
                <w:delText>Ogilvy o reklamě.</w:delText>
              </w:r>
              <w:r w:rsidRPr="00014AF9" w:rsidDel="001F3F40">
                <w:rPr>
                  <w:rFonts w:asciiTheme="minorHAnsi" w:hAnsiTheme="minorHAnsi"/>
                  <w:color w:val="FF0000"/>
                  <w:rPrChange w:id="2668" w:author="Martin Kazík" w:date="2020-01-23T11:23:00Z">
                    <w:rPr>
                      <w:rFonts w:asciiTheme="minorHAnsi" w:hAnsiTheme="minorHAnsi"/>
                    </w:rPr>
                  </w:rPrChange>
                </w:rPr>
                <w:delText xml:space="preserve"> 4. vyd. Praha: Management Press. Knihovna světového managementu. ISBN 978-80-7261-154-6.</w:delText>
              </w:r>
            </w:del>
          </w:p>
          <w:p w14:paraId="3ECB2E96" w14:textId="0D8A933E" w:rsidR="001F3F40" w:rsidRDefault="001F3F40" w:rsidP="001F3F40">
            <w:pPr>
              <w:tabs>
                <w:tab w:val="left" w:pos="567"/>
              </w:tabs>
              <w:jc w:val="both"/>
              <w:rPr>
                <w:ins w:id="2669" w:author="FMK" w:date="2020-02-02T16:11:00Z"/>
                <w:rFonts w:asciiTheme="minorHAnsi" w:hAnsiTheme="minorHAnsi"/>
                <w:color w:val="FF0000"/>
              </w:rPr>
            </w:pPr>
            <w:ins w:id="2670" w:author="FMK" w:date="2020-02-02T16:11:00Z">
              <w:r w:rsidRPr="00456B09">
                <w:rPr>
                  <w:rFonts w:asciiTheme="minorHAnsi" w:hAnsiTheme="minorHAnsi"/>
                  <w:color w:val="FF0000"/>
                </w:rPr>
                <w:t>YOUNG, Miles.</w:t>
              </w:r>
              <w:r>
                <w:rPr>
                  <w:rFonts w:asciiTheme="minorHAnsi" w:hAnsiTheme="minorHAnsi"/>
                  <w:color w:val="FF0000"/>
                </w:rPr>
                <w:t xml:space="preserve"> 2018.</w:t>
              </w:r>
              <w:r w:rsidRPr="00456B09">
                <w:rPr>
                  <w:rFonts w:asciiTheme="minorHAnsi" w:hAnsiTheme="minorHAnsi"/>
                  <w:color w:val="FF0000"/>
                </w:rPr>
                <w:t xml:space="preserve"> </w:t>
              </w:r>
              <w:r w:rsidRPr="00D835FA">
                <w:rPr>
                  <w:rFonts w:asciiTheme="minorHAnsi" w:hAnsiTheme="minorHAnsi"/>
                  <w:i/>
                  <w:color w:val="FF0000"/>
                </w:rPr>
                <w:t>Ogilvy o reklamě v digitálním věku.</w:t>
              </w:r>
              <w:r w:rsidRPr="00456B09">
                <w:rPr>
                  <w:rFonts w:asciiTheme="minorHAnsi" w:hAnsiTheme="minorHAnsi"/>
                  <w:color w:val="FF0000"/>
                </w:rPr>
                <w:t xml:space="preserve"> P</w:t>
              </w:r>
              <w:r>
                <w:rPr>
                  <w:rFonts w:asciiTheme="minorHAnsi" w:hAnsiTheme="minorHAnsi"/>
                  <w:color w:val="FF0000"/>
                </w:rPr>
                <w:t>raha: Svojtka &amp; Co</w:t>
              </w:r>
              <w:r w:rsidRPr="00456B09">
                <w:rPr>
                  <w:rFonts w:asciiTheme="minorHAnsi" w:hAnsiTheme="minorHAnsi"/>
                  <w:color w:val="FF0000"/>
                </w:rPr>
                <w:t>. ISBN 9788025621592.</w:t>
              </w:r>
            </w:ins>
          </w:p>
          <w:p w14:paraId="24BC4195" w14:textId="77777777" w:rsidR="001F3F40" w:rsidRPr="00014AF9" w:rsidRDefault="001F3F40" w:rsidP="00935F76">
            <w:pPr>
              <w:tabs>
                <w:tab w:val="left" w:pos="567"/>
              </w:tabs>
              <w:jc w:val="both"/>
              <w:rPr>
                <w:rFonts w:asciiTheme="minorHAnsi" w:hAnsiTheme="minorHAnsi"/>
                <w:color w:val="FF0000"/>
                <w:rPrChange w:id="2671" w:author="Martin Kazík" w:date="2020-01-23T11:23:00Z">
                  <w:rPr>
                    <w:rFonts w:asciiTheme="minorHAnsi" w:hAnsiTheme="minorHAnsi"/>
                  </w:rPr>
                </w:rPrChange>
              </w:rPr>
            </w:pPr>
          </w:p>
          <w:p w14:paraId="546255C6" w14:textId="77777777" w:rsidR="001F3F40" w:rsidRDefault="00F64B71" w:rsidP="001F3F40">
            <w:pPr>
              <w:tabs>
                <w:tab w:val="left" w:pos="567"/>
              </w:tabs>
              <w:jc w:val="both"/>
              <w:rPr>
                <w:ins w:id="2672" w:author="FMK" w:date="2020-02-02T16:12:00Z"/>
                <w:rFonts w:asciiTheme="minorHAnsi" w:hAnsiTheme="minorHAnsi"/>
                <w:color w:val="FF0000"/>
              </w:rPr>
            </w:pPr>
            <w:del w:id="2673" w:author="FMK" w:date="2020-02-02T16:12:00Z">
              <w:r w:rsidRPr="00014AF9" w:rsidDel="001F3F40">
                <w:rPr>
                  <w:rFonts w:asciiTheme="minorHAnsi" w:hAnsiTheme="minorHAnsi"/>
                  <w:color w:val="FF0000"/>
                  <w:rPrChange w:id="2674" w:author="Martin Kazík" w:date="2020-01-23T11:23:00Z">
                    <w:rPr>
                      <w:rFonts w:asciiTheme="minorHAnsi" w:hAnsiTheme="minorHAnsi"/>
                    </w:rPr>
                  </w:rPrChange>
                </w:rPr>
                <w:delText xml:space="preserve">TROUT, Jack a Steve RIVKIN. 2006. </w:delText>
              </w:r>
              <w:r w:rsidRPr="00014AF9" w:rsidDel="001F3F40">
                <w:rPr>
                  <w:rFonts w:asciiTheme="minorHAnsi" w:hAnsiTheme="minorHAnsi"/>
                  <w:i/>
                  <w:color w:val="FF0000"/>
                  <w:rPrChange w:id="2675" w:author="Martin Kazík" w:date="2020-01-23T11:23:00Z">
                    <w:rPr>
                      <w:rFonts w:asciiTheme="minorHAnsi" w:hAnsiTheme="minorHAnsi"/>
                      <w:i/>
                    </w:rPr>
                  </w:rPrChange>
                </w:rPr>
                <w:delText>Odliš se nebo zemři: jak si zajistit úspěch na trhu jedinečností své nabídky.</w:delText>
              </w:r>
              <w:r w:rsidRPr="00014AF9" w:rsidDel="001F3F40">
                <w:rPr>
                  <w:rFonts w:asciiTheme="minorHAnsi" w:hAnsiTheme="minorHAnsi"/>
                  <w:color w:val="FF0000"/>
                  <w:rPrChange w:id="2676" w:author="Martin Kazík" w:date="2020-01-23T11:23:00Z">
                    <w:rPr>
                      <w:rFonts w:asciiTheme="minorHAnsi" w:hAnsiTheme="minorHAnsi"/>
                    </w:rPr>
                  </w:rPrChange>
                </w:rPr>
                <w:delText xml:space="preserve"> Praha: Grada. ISBN 8024713012.</w:delText>
              </w:r>
            </w:del>
          </w:p>
          <w:p w14:paraId="3746EBB5" w14:textId="7B46561B" w:rsidR="001F3F40" w:rsidRDefault="001F3F40" w:rsidP="001F3F40">
            <w:pPr>
              <w:tabs>
                <w:tab w:val="left" w:pos="567"/>
              </w:tabs>
              <w:jc w:val="both"/>
              <w:rPr>
                <w:ins w:id="2677" w:author="FMK" w:date="2020-02-02T16:12:00Z"/>
                <w:rFonts w:asciiTheme="minorHAnsi" w:hAnsiTheme="minorHAnsi"/>
                <w:color w:val="FF0000"/>
              </w:rPr>
            </w:pPr>
            <w:ins w:id="2678" w:author="FMK" w:date="2020-02-02T16:12:00Z">
              <w:r w:rsidRPr="00211738">
                <w:rPr>
                  <w:rFonts w:asciiTheme="minorHAnsi" w:hAnsiTheme="minorHAnsi"/>
                  <w:color w:val="FF0000"/>
                </w:rPr>
                <w:t>KŘIVÁNEK, Mirko.</w:t>
              </w:r>
              <w:r>
                <w:rPr>
                  <w:rFonts w:asciiTheme="minorHAnsi" w:hAnsiTheme="minorHAnsi"/>
                  <w:color w:val="FF0000"/>
                </w:rPr>
                <w:t xml:space="preserve"> 2019.</w:t>
              </w:r>
              <w:r w:rsidRPr="00211738">
                <w:rPr>
                  <w:rFonts w:asciiTheme="minorHAnsi" w:hAnsiTheme="minorHAnsi"/>
                  <w:color w:val="FF0000"/>
                </w:rPr>
                <w:t xml:space="preserve"> </w:t>
              </w:r>
              <w:r w:rsidRPr="00D835FA">
                <w:rPr>
                  <w:rFonts w:asciiTheme="minorHAnsi" w:hAnsiTheme="minorHAnsi"/>
                  <w:i/>
                  <w:color w:val="FF0000"/>
                </w:rPr>
                <w:t>Dynamické vedení a řízení projektů: systémovým myšlením k úspěšným projektům.</w:t>
              </w:r>
              <w:r w:rsidRPr="00211738">
                <w:rPr>
                  <w:rFonts w:asciiTheme="minorHAnsi" w:hAnsiTheme="minorHAnsi"/>
                  <w:color w:val="FF0000"/>
                </w:rPr>
                <w:t xml:space="preserve"> Pr</w:t>
              </w:r>
              <w:r>
                <w:rPr>
                  <w:rFonts w:asciiTheme="minorHAnsi" w:hAnsiTheme="minorHAnsi"/>
                  <w:color w:val="FF0000"/>
                </w:rPr>
                <w:t>aha: Grada</w:t>
              </w:r>
              <w:r w:rsidRPr="00211738">
                <w:rPr>
                  <w:rFonts w:asciiTheme="minorHAnsi" w:hAnsiTheme="minorHAnsi"/>
                  <w:color w:val="FF0000"/>
                </w:rPr>
                <w:t>. ISBN 9788027104086.</w:t>
              </w:r>
            </w:ins>
          </w:p>
          <w:p w14:paraId="519D3FC1" w14:textId="77777777" w:rsidR="001F3F40" w:rsidRPr="00014AF9" w:rsidRDefault="001F3F40" w:rsidP="00935F76">
            <w:pPr>
              <w:tabs>
                <w:tab w:val="left" w:pos="567"/>
              </w:tabs>
              <w:jc w:val="both"/>
              <w:rPr>
                <w:rFonts w:asciiTheme="minorHAnsi" w:hAnsiTheme="minorHAnsi"/>
                <w:color w:val="FF0000"/>
                <w:rPrChange w:id="2679" w:author="Martin Kazík" w:date="2020-01-23T11:23:00Z">
                  <w:rPr>
                    <w:rFonts w:asciiTheme="minorHAnsi" w:hAnsiTheme="minorHAnsi"/>
                  </w:rPr>
                </w:rPrChange>
              </w:rPr>
            </w:pPr>
          </w:p>
          <w:p w14:paraId="3B3BAD20" w14:textId="77777777" w:rsidR="001F3F40" w:rsidRDefault="00F64B71" w:rsidP="001F3F40">
            <w:pPr>
              <w:tabs>
                <w:tab w:val="left" w:pos="567"/>
              </w:tabs>
              <w:jc w:val="both"/>
              <w:rPr>
                <w:ins w:id="2680" w:author="FMK" w:date="2020-02-02T16:11:00Z"/>
                <w:rFonts w:asciiTheme="minorHAnsi" w:hAnsiTheme="minorHAnsi"/>
                <w:color w:val="FF0000"/>
              </w:rPr>
            </w:pPr>
            <w:del w:id="2681" w:author="FMK" w:date="2020-02-02T16:11:00Z">
              <w:r w:rsidRPr="00014AF9" w:rsidDel="001F3F40">
                <w:rPr>
                  <w:rFonts w:asciiTheme="minorHAnsi" w:hAnsiTheme="minorHAnsi"/>
                  <w:color w:val="FF0000"/>
                  <w:rPrChange w:id="2682" w:author="Martin Kazík" w:date="2020-01-23T11:23:00Z">
                    <w:rPr>
                      <w:rFonts w:asciiTheme="minorHAnsi" w:hAnsiTheme="minorHAnsi"/>
                    </w:rPr>
                  </w:rPrChange>
                </w:rPr>
                <w:delText xml:space="preserve">CARNEY, Brian M. a Isaac GETZ. 2011. </w:delText>
              </w:r>
              <w:r w:rsidRPr="00014AF9" w:rsidDel="001F3F40">
                <w:rPr>
                  <w:rFonts w:asciiTheme="minorHAnsi" w:hAnsiTheme="minorHAnsi"/>
                  <w:i/>
                  <w:color w:val="FF0000"/>
                  <w:rPrChange w:id="2683" w:author="Martin Kazík" w:date="2020-01-23T11:23:00Z">
                    <w:rPr>
                      <w:rFonts w:asciiTheme="minorHAnsi" w:hAnsiTheme="minorHAnsi"/>
                      <w:i/>
                    </w:rPr>
                  </w:rPrChange>
                </w:rPr>
                <w:delText>Svoboda v práci: jak nechat zaměstnance dělat, co chtějí, a tím zvýšit produktivitu, zisk a růst.</w:delText>
              </w:r>
              <w:r w:rsidRPr="00014AF9" w:rsidDel="001F3F40">
                <w:rPr>
                  <w:rFonts w:asciiTheme="minorHAnsi" w:hAnsiTheme="minorHAnsi"/>
                  <w:color w:val="FF0000"/>
                  <w:rPrChange w:id="2684" w:author="Martin Kazík" w:date="2020-01-23T11:23:00Z">
                    <w:rPr>
                      <w:rFonts w:asciiTheme="minorHAnsi" w:hAnsiTheme="minorHAnsi"/>
                    </w:rPr>
                  </w:rPrChange>
                </w:rPr>
                <w:delText xml:space="preserve"> Praha: PeopleComm. ISBN 978-80-904890-1-1.</w:delText>
              </w:r>
            </w:del>
          </w:p>
          <w:p w14:paraId="2069674E" w14:textId="09451B79" w:rsidR="001F3F40" w:rsidRDefault="001F3F40" w:rsidP="001F3F40">
            <w:pPr>
              <w:tabs>
                <w:tab w:val="left" w:pos="567"/>
              </w:tabs>
              <w:jc w:val="both"/>
              <w:rPr>
                <w:ins w:id="2685" w:author="FMK" w:date="2020-02-02T16:11:00Z"/>
                <w:rFonts w:asciiTheme="minorHAnsi" w:hAnsiTheme="minorHAnsi"/>
                <w:color w:val="FF0000"/>
              </w:rPr>
            </w:pPr>
            <w:ins w:id="2686" w:author="FMK" w:date="2020-02-02T16:11:00Z">
              <w:r w:rsidRPr="00211738">
                <w:rPr>
                  <w:rFonts w:asciiTheme="minorHAnsi" w:hAnsiTheme="minorHAnsi"/>
                  <w:color w:val="FF0000"/>
                </w:rPr>
                <w:t>CARNEY, Brian M. a Isaac GETZ.</w:t>
              </w:r>
              <w:r>
                <w:rPr>
                  <w:rFonts w:asciiTheme="minorHAnsi" w:hAnsiTheme="minorHAnsi"/>
                  <w:color w:val="FF0000"/>
                </w:rPr>
                <w:t xml:space="preserve"> 2013.</w:t>
              </w:r>
              <w:r w:rsidRPr="00211738">
                <w:rPr>
                  <w:rFonts w:asciiTheme="minorHAnsi" w:hAnsiTheme="minorHAnsi"/>
                  <w:color w:val="FF0000"/>
                </w:rPr>
                <w:t xml:space="preserve"> </w:t>
              </w:r>
              <w:r w:rsidRPr="00D835FA">
                <w:rPr>
                  <w:rFonts w:asciiTheme="minorHAnsi" w:hAnsiTheme="minorHAnsi"/>
                  <w:i/>
                  <w:color w:val="FF0000"/>
                </w:rPr>
                <w:t>Svoboda v práci: jak nechat zaměstnance dělat, co chtějí, a tím zvýšit produktivitu, zisk a růst.</w:t>
              </w:r>
              <w:r w:rsidRPr="00211738">
                <w:rPr>
                  <w:rFonts w:asciiTheme="minorHAnsi" w:hAnsiTheme="minorHAnsi"/>
                  <w:color w:val="FF0000"/>
                </w:rPr>
                <w:t xml:space="preserve"> Druhé vydání</w:t>
              </w:r>
              <w:r>
                <w:rPr>
                  <w:rFonts w:asciiTheme="minorHAnsi" w:hAnsiTheme="minorHAnsi"/>
                  <w:color w:val="FF0000"/>
                </w:rPr>
                <w:t>. Praha: PeopleComm</w:t>
              </w:r>
              <w:r w:rsidRPr="00211738">
                <w:rPr>
                  <w:rFonts w:asciiTheme="minorHAnsi" w:hAnsiTheme="minorHAnsi"/>
                  <w:color w:val="FF0000"/>
                </w:rPr>
                <w:t>. ISBN 9788090489073.</w:t>
              </w:r>
            </w:ins>
          </w:p>
          <w:p w14:paraId="1C031E50" w14:textId="77777777" w:rsidR="001F3F40" w:rsidRDefault="001F3F40" w:rsidP="00935F76">
            <w:pPr>
              <w:tabs>
                <w:tab w:val="left" w:pos="567"/>
              </w:tabs>
              <w:jc w:val="both"/>
              <w:rPr>
                <w:ins w:id="2687" w:author="FMK" w:date="2020-02-02T16:10:00Z"/>
                <w:rFonts w:asciiTheme="minorHAnsi" w:hAnsiTheme="minorHAnsi"/>
                <w:color w:val="FF0000"/>
              </w:rPr>
            </w:pPr>
          </w:p>
          <w:p w14:paraId="3129F5B8" w14:textId="73E693BA" w:rsidR="001F3F40" w:rsidRPr="00F52EEF" w:rsidRDefault="001F3F40" w:rsidP="001F3F40">
            <w:pPr>
              <w:tabs>
                <w:tab w:val="left" w:pos="567"/>
              </w:tabs>
              <w:jc w:val="both"/>
              <w:rPr>
                <w:rFonts w:asciiTheme="minorHAnsi" w:hAnsiTheme="minorHAnsi" w:cstheme="minorHAnsi"/>
              </w:rPr>
            </w:pPr>
          </w:p>
        </w:tc>
      </w:tr>
      <w:tr w:rsidR="00F64B71" w:rsidRPr="00F52EEF" w14:paraId="466577E6" w14:textId="77777777" w:rsidTr="00E52AC3">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56B3AFA0"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1E8E0E5" w14:textId="77777777" w:rsidTr="00E52AC3">
        <w:tc>
          <w:tcPr>
            <w:tcW w:w="5605" w:type="dxa"/>
            <w:gridSpan w:val="3"/>
            <w:tcBorders>
              <w:top w:val="single" w:sz="2" w:space="0" w:color="auto"/>
            </w:tcBorders>
            <w:shd w:val="clear" w:color="auto" w:fill="F7CAAC"/>
          </w:tcPr>
          <w:p w14:paraId="3DB5862D"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77E93B18"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498D044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6943D0E" w14:textId="77777777" w:rsidTr="00E52AC3">
        <w:tc>
          <w:tcPr>
            <w:tcW w:w="10673" w:type="dxa"/>
            <w:gridSpan w:val="8"/>
            <w:shd w:val="clear" w:color="auto" w:fill="F7CAAC"/>
          </w:tcPr>
          <w:p w14:paraId="1E087C4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06D47AD1" w14:textId="77777777" w:rsidTr="001A4986">
        <w:trPr>
          <w:trHeight w:val="2615"/>
        </w:trPr>
        <w:tc>
          <w:tcPr>
            <w:tcW w:w="10673" w:type="dxa"/>
            <w:gridSpan w:val="8"/>
          </w:tcPr>
          <w:p w14:paraId="3FF721B2"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20784C8A" w14:textId="77777777" w:rsidR="00F64B71" w:rsidRPr="00F52EEF" w:rsidRDefault="00F64B71" w:rsidP="00935F76">
      <w:pPr>
        <w:tabs>
          <w:tab w:val="left" w:pos="567"/>
        </w:tabs>
        <w:spacing w:after="160" w:line="259" w:lineRule="auto"/>
        <w:rPr>
          <w:rFonts w:asciiTheme="minorHAnsi" w:hAnsiTheme="minorHAnsi" w:cstheme="minorHAnsi"/>
        </w:rPr>
      </w:pPr>
    </w:p>
    <w:tbl>
      <w:tblPr>
        <w:tblpPr w:leftFromText="141" w:rightFromText="141" w:vertAnchor="page" w:horzAnchor="margin" w:tblpXSpec="center" w:tblpY="1126"/>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71"/>
        <w:gridCol w:w="567"/>
        <w:gridCol w:w="1134"/>
        <w:gridCol w:w="889"/>
        <w:gridCol w:w="816"/>
        <w:gridCol w:w="1690"/>
        <w:gridCol w:w="857"/>
        <w:gridCol w:w="816"/>
      </w:tblGrid>
      <w:tr w:rsidR="00F64B71" w:rsidRPr="00F52EEF" w14:paraId="7C7AFB35" w14:textId="77777777" w:rsidTr="00E52AC3">
        <w:tc>
          <w:tcPr>
            <w:tcW w:w="10740" w:type="dxa"/>
            <w:gridSpan w:val="8"/>
            <w:tcBorders>
              <w:bottom w:val="double" w:sz="4" w:space="0" w:color="auto"/>
            </w:tcBorders>
            <w:shd w:val="clear" w:color="auto" w:fill="BDD6EE"/>
          </w:tcPr>
          <w:p w14:paraId="6FCF3D9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52A2B4AB" w14:textId="77777777" w:rsidTr="00E52AC3">
        <w:tc>
          <w:tcPr>
            <w:tcW w:w="3971" w:type="dxa"/>
            <w:tcBorders>
              <w:top w:val="double" w:sz="4" w:space="0" w:color="auto"/>
            </w:tcBorders>
            <w:shd w:val="clear" w:color="auto" w:fill="F7CAAC"/>
          </w:tcPr>
          <w:p w14:paraId="15041E5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5A0D7DD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Jazyk český a stylistika 1</w:t>
            </w:r>
          </w:p>
        </w:tc>
      </w:tr>
      <w:tr w:rsidR="00F64B71" w:rsidRPr="00F52EEF" w14:paraId="162BA82F" w14:textId="77777777" w:rsidTr="00E52AC3">
        <w:tc>
          <w:tcPr>
            <w:tcW w:w="3971" w:type="dxa"/>
            <w:shd w:val="clear" w:color="auto" w:fill="F7CAAC"/>
          </w:tcPr>
          <w:p w14:paraId="46F9EA1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7C96A31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Povinně volitelný </w:t>
            </w:r>
          </w:p>
        </w:tc>
        <w:tc>
          <w:tcPr>
            <w:tcW w:w="2547" w:type="dxa"/>
            <w:gridSpan w:val="2"/>
            <w:shd w:val="clear" w:color="auto" w:fill="F7CAAC"/>
          </w:tcPr>
          <w:p w14:paraId="39FB734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tcPr>
          <w:p w14:paraId="7E83825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5AFA2569" w14:textId="77777777" w:rsidTr="00E52AC3">
        <w:tc>
          <w:tcPr>
            <w:tcW w:w="3971" w:type="dxa"/>
            <w:shd w:val="clear" w:color="auto" w:fill="F7CAAC"/>
          </w:tcPr>
          <w:p w14:paraId="23DFDAA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DD33E3C"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0C07654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2C53AB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90" w:type="dxa"/>
            <w:shd w:val="clear" w:color="auto" w:fill="F7CAAC"/>
          </w:tcPr>
          <w:p w14:paraId="336999B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673" w:type="dxa"/>
            <w:gridSpan w:val="2"/>
          </w:tcPr>
          <w:p w14:paraId="753A5C7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5F7578D3" w14:textId="77777777" w:rsidTr="00E52AC3">
        <w:tc>
          <w:tcPr>
            <w:tcW w:w="3971" w:type="dxa"/>
            <w:shd w:val="clear" w:color="auto" w:fill="F7CAAC"/>
          </w:tcPr>
          <w:p w14:paraId="497A017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8960CC9"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309287C5" w14:textId="77777777" w:rsidTr="00E52AC3">
        <w:tc>
          <w:tcPr>
            <w:tcW w:w="3971" w:type="dxa"/>
            <w:shd w:val="clear" w:color="auto" w:fill="F7CAAC"/>
          </w:tcPr>
          <w:p w14:paraId="38A90F8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8C52520" w14:textId="52AE47CD" w:rsidR="00F64B71" w:rsidRPr="00F52EEF" w:rsidRDefault="00C33F7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lasifikovaný zápočet</w:t>
            </w:r>
          </w:p>
        </w:tc>
        <w:tc>
          <w:tcPr>
            <w:tcW w:w="1690" w:type="dxa"/>
            <w:shd w:val="clear" w:color="auto" w:fill="F7CAAC"/>
          </w:tcPr>
          <w:p w14:paraId="4E2E253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673" w:type="dxa"/>
            <w:gridSpan w:val="2"/>
          </w:tcPr>
          <w:p w14:paraId="5B56EB6C" w14:textId="03CD6A37" w:rsidR="00F64B71" w:rsidRPr="00F52EEF" w:rsidRDefault="00C33F7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4919A1BE" w14:textId="77777777" w:rsidTr="00E52AC3">
        <w:tc>
          <w:tcPr>
            <w:tcW w:w="3971" w:type="dxa"/>
            <w:shd w:val="clear" w:color="auto" w:fill="F7CAAC"/>
          </w:tcPr>
          <w:p w14:paraId="006F5BE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4B24428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BEE9C3C" w14:textId="77777777" w:rsidTr="00E52AC3">
        <w:trPr>
          <w:trHeight w:val="554"/>
        </w:trPr>
        <w:tc>
          <w:tcPr>
            <w:tcW w:w="10740" w:type="dxa"/>
            <w:gridSpan w:val="8"/>
            <w:tcBorders>
              <w:top w:val="nil"/>
            </w:tcBorders>
          </w:tcPr>
          <w:p w14:paraId="330FBF3D" w14:textId="77777777" w:rsidR="006925F1" w:rsidRDefault="006925F1" w:rsidP="00935F76">
            <w:pPr>
              <w:tabs>
                <w:tab w:val="left" w:pos="567"/>
              </w:tabs>
              <w:jc w:val="both"/>
              <w:rPr>
                <w:rFonts w:asciiTheme="minorHAnsi" w:hAnsiTheme="minorHAnsi" w:cstheme="minorHAnsi"/>
              </w:rPr>
            </w:pPr>
            <w:r>
              <w:rPr>
                <w:rFonts w:asciiTheme="minorHAnsi" w:hAnsiTheme="minorHAnsi" w:cstheme="minorHAnsi"/>
              </w:rPr>
              <w:t xml:space="preserve">1. </w:t>
            </w:r>
            <w:r w:rsidR="00F64B71" w:rsidRPr="00F52EEF">
              <w:rPr>
                <w:rFonts w:asciiTheme="minorHAnsi" w:hAnsiTheme="minorHAnsi" w:cstheme="minorHAnsi"/>
              </w:rPr>
              <w:t>Dílčí úkoly v průběhu semestru (komplexní jazykové rozbory, gramatická cvičení, kreativní cvičení)</w:t>
            </w:r>
            <w:r>
              <w:rPr>
                <w:rFonts w:asciiTheme="minorHAnsi" w:hAnsiTheme="minorHAnsi" w:cstheme="minorHAnsi"/>
              </w:rPr>
              <w:t>.</w:t>
            </w:r>
          </w:p>
          <w:p w14:paraId="627E3187" w14:textId="77777777" w:rsidR="006925F1" w:rsidRDefault="006925F1" w:rsidP="00935F76">
            <w:pPr>
              <w:tabs>
                <w:tab w:val="left" w:pos="567"/>
              </w:tabs>
              <w:jc w:val="both"/>
              <w:rPr>
                <w:rFonts w:asciiTheme="minorHAnsi" w:hAnsiTheme="minorHAnsi" w:cstheme="minorHAnsi"/>
              </w:rPr>
            </w:pPr>
            <w:r>
              <w:rPr>
                <w:rFonts w:asciiTheme="minorHAnsi" w:hAnsiTheme="minorHAnsi" w:cstheme="minorHAnsi"/>
              </w:rPr>
              <w:t>2. A</w:t>
            </w:r>
            <w:r w:rsidR="00F64B71" w:rsidRPr="00F52EEF">
              <w:rPr>
                <w:rFonts w:asciiTheme="minorHAnsi" w:hAnsiTheme="minorHAnsi" w:cstheme="minorHAnsi"/>
              </w:rPr>
              <w:t xml:space="preserve">ktivní účast na semináři </w:t>
            </w:r>
          </w:p>
          <w:p w14:paraId="775ED3C1" w14:textId="09D664CE" w:rsidR="00F64B71" w:rsidRPr="00F52EEF" w:rsidRDefault="006925F1" w:rsidP="00935F76">
            <w:pPr>
              <w:tabs>
                <w:tab w:val="left" w:pos="567"/>
              </w:tabs>
              <w:jc w:val="both"/>
              <w:rPr>
                <w:rFonts w:asciiTheme="minorHAnsi" w:hAnsiTheme="minorHAnsi" w:cstheme="minorHAnsi"/>
              </w:rPr>
            </w:pPr>
            <w:r>
              <w:rPr>
                <w:rFonts w:asciiTheme="minorHAnsi" w:hAnsiTheme="minorHAnsi" w:cstheme="minorHAnsi"/>
              </w:rPr>
              <w:t>3. Z</w:t>
            </w:r>
            <w:r w:rsidR="00F64B71" w:rsidRPr="00F52EEF">
              <w:rPr>
                <w:rFonts w:asciiTheme="minorHAnsi" w:hAnsiTheme="minorHAnsi" w:cstheme="minorHAnsi"/>
              </w:rPr>
              <w:t>ávěrečn</w:t>
            </w:r>
            <w:r>
              <w:rPr>
                <w:rFonts w:asciiTheme="minorHAnsi" w:hAnsiTheme="minorHAnsi" w:cstheme="minorHAnsi"/>
              </w:rPr>
              <w:t>ý</w:t>
            </w:r>
            <w:r w:rsidR="00F64B71" w:rsidRPr="00F52EEF">
              <w:rPr>
                <w:rFonts w:asciiTheme="minorHAnsi" w:hAnsiTheme="minorHAnsi" w:cstheme="minorHAnsi"/>
              </w:rPr>
              <w:t xml:space="preserve"> znalostní test formou praktické a teoretické části.</w:t>
            </w:r>
          </w:p>
        </w:tc>
      </w:tr>
      <w:tr w:rsidR="00F64B71" w:rsidRPr="00F52EEF" w14:paraId="11B68019" w14:textId="77777777" w:rsidTr="00E52AC3">
        <w:trPr>
          <w:trHeight w:val="197"/>
        </w:trPr>
        <w:tc>
          <w:tcPr>
            <w:tcW w:w="3971" w:type="dxa"/>
            <w:tcBorders>
              <w:top w:val="nil"/>
            </w:tcBorders>
            <w:shd w:val="clear" w:color="auto" w:fill="F7CAAC"/>
          </w:tcPr>
          <w:p w14:paraId="5BEC6CD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1818FD3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PaedDr. Marcela Göttlichová</w:t>
            </w:r>
          </w:p>
        </w:tc>
      </w:tr>
      <w:tr w:rsidR="00F64B71" w:rsidRPr="00F52EEF" w14:paraId="0A58135A" w14:textId="77777777" w:rsidTr="00E52AC3">
        <w:trPr>
          <w:trHeight w:val="243"/>
        </w:trPr>
        <w:tc>
          <w:tcPr>
            <w:tcW w:w="3971" w:type="dxa"/>
            <w:tcBorders>
              <w:top w:val="nil"/>
            </w:tcBorders>
            <w:shd w:val="clear" w:color="auto" w:fill="F7CAAC"/>
          </w:tcPr>
          <w:p w14:paraId="215CE82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04429B9A" w14:textId="310E0029"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5F353365" w14:textId="77777777" w:rsidTr="00E52AC3">
        <w:tc>
          <w:tcPr>
            <w:tcW w:w="3971" w:type="dxa"/>
            <w:shd w:val="clear" w:color="auto" w:fill="F7CAAC"/>
          </w:tcPr>
          <w:p w14:paraId="6FEB243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2AD8EE2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2674FD3" w14:textId="77777777" w:rsidTr="006925F1">
        <w:trPr>
          <w:trHeight w:val="119"/>
        </w:trPr>
        <w:tc>
          <w:tcPr>
            <w:tcW w:w="10740" w:type="dxa"/>
            <w:gridSpan w:val="8"/>
            <w:tcBorders>
              <w:top w:val="nil"/>
            </w:tcBorders>
          </w:tcPr>
          <w:p w14:paraId="170192B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B0730A3" w14:textId="77777777" w:rsidTr="00E52AC3">
        <w:tc>
          <w:tcPr>
            <w:tcW w:w="3971" w:type="dxa"/>
            <w:shd w:val="clear" w:color="auto" w:fill="F7CAAC"/>
          </w:tcPr>
          <w:p w14:paraId="406E327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E92A66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944345E" w14:textId="77777777" w:rsidTr="00E52AC3">
        <w:trPr>
          <w:trHeight w:val="4203"/>
        </w:trPr>
        <w:tc>
          <w:tcPr>
            <w:tcW w:w="10740" w:type="dxa"/>
            <w:gridSpan w:val="8"/>
            <w:tcBorders>
              <w:top w:val="nil"/>
              <w:bottom w:val="single" w:sz="12" w:space="0" w:color="auto"/>
            </w:tcBorders>
          </w:tcPr>
          <w:p w14:paraId="09C5E4C9" w14:textId="77777777" w:rsidR="006925F1" w:rsidRPr="00AC52F1" w:rsidRDefault="006925F1" w:rsidP="00935F76">
            <w:pPr>
              <w:tabs>
                <w:tab w:val="left" w:pos="567"/>
              </w:tabs>
              <w:jc w:val="both"/>
              <w:rPr>
                <w:rFonts w:asciiTheme="minorHAnsi" w:hAnsiTheme="minorHAnsi" w:cstheme="minorHAnsi"/>
                <w:b/>
              </w:rPr>
            </w:pPr>
            <w:r w:rsidRPr="00AC52F1">
              <w:rPr>
                <w:rFonts w:asciiTheme="minorHAnsi" w:hAnsiTheme="minorHAnsi" w:cstheme="minorHAnsi"/>
                <w:b/>
              </w:rPr>
              <w:t>Probíraná témata:</w:t>
            </w:r>
          </w:p>
          <w:p w14:paraId="1DE1A7EC" w14:textId="3777DBAA" w:rsidR="00F64B71" w:rsidRPr="006925F1" w:rsidRDefault="006925F1" w:rsidP="00935F76">
            <w:pPr>
              <w:tabs>
                <w:tab w:val="left" w:pos="567"/>
              </w:tabs>
              <w:rPr>
                <w:rFonts w:asciiTheme="minorHAnsi" w:hAnsiTheme="minorHAnsi" w:cstheme="minorHAnsi"/>
              </w:rPr>
            </w:pPr>
            <w:r>
              <w:rPr>
                <w:rFonts w:asciiTheme="minorHAnsi" w:hAnsiTheme="minorHAnsi" w:cstheme="minorHAnsi"/>
              </w:rPr>
              <w:t>- ú</w:t>
            </w:r>
            <w:r w:rsidR="00F64B71" w:rsidRPr="006925F1">
              <w:rPr>
                <w:rFonts w:asciiTheme="minorHAnsi" w:hAnsiTheme="minorHAnsi" w:cstheme="minorHAnsi"/>
              </w:rPr>
              <w:t>vodní hodina – tematický plán, odborná literatura, struktura kurzu a jeho zakončení</w:t>
            </w:r>
            <w:r>
              <w:rPr>
                <w:rFonts w:asciiTheme="minorHAnsi" w:hAnsiTheme="minorHAnsi" w:cstheme="minorHAnsi"/>
              </w:rPr>
              <w:t>;</w:t>
            </w:r>
          </w:p>
          <w:p w14:paraId="74F3BFE1" w14:textId="13DBDF68" w:rsidR="00F64B71" w:rsidRPr="006925F1" w:rsidRDefault="006925F1" w:rsidP="00935F76">
            <w:pPr>
              <w:tabs>
                <w:tab w:val="left" w:pos="567"/>
              </w:tabs>
              <w:rPr>
                <w:rFonts w:asciiTheme="minorHAnsi" w:hAnsiTheme="minorHAnsi" w:cstheme="minorHAnsi"/>
              </w:rPr>
            </w:pPr>
            <w:r>
              <w:rPr>
                <w:rFonts w:asciiTheme="minorHAnsi" w:hAnsiTheme="minorHAnsi" w:cstheme="minorHAnsi"/>
              </w:rPr>
              <w:t>- ř</w:t>
            </w:r>
            <w:r w:rsidR="00F64B71" w:rsidRPr="006925F1">
              <w:rPr>
                <w:rFonts w:asciiTheme="minorHAnsi" w:hAnsiTheme="minorHAnsi" w:cstheme="minorHAnsi"/>
              </w:rPr>
              <w:t>eč a jazyk. Grafická stránka jazyka</w:t>
            </w:r>
            <w:r>
              <w:rPr>
                <w:rFonts w:asciiTheme="minorHAnsi" w:hAnsiTheme="minorHAnsi" w:cstheme="minorHAnsi"/>
              </w:rPr>
              <w:t>;</w:t>
            </w:r>
          </w:p>
          <w:p w14:paraId="46150EF4" w14:textId="775DC4C5" w:rsidR="00F64B71" w:rsidRPr="006925F1" w:rsidRDefault="006925F1" w:rsidP="00935F76">
            <w:pPr>
              <w:tabs>
                <w:tab w:val="left" w:pos="567"/>
              </w:tabs>
              <w:rPr>
                <w:rFonts w:asciiTheme="minorHAnsi" w:hAnsiTheme="minorHAnsi" w:cstheme="minorHAnsi"/>
              </w:rPr>
            </w:pPr>
            <w:r>
              <w:rPr>
                <w:rFonts w:asciiTheme="minorHAnsi" w:hAnsiTheme="minorHAnsi" w:cstheme="minorHAnsi"/>
              </w:rPr>
              <w:t>- č</w:t>
            </w:r>
            <w:r w:rsidR="00F64B71" w:rsidRPr="006925F1">
              <w:rPr>
                <w:rFonts w:asciiTheme="minorHAnsi" w:hAnsiTheme="minorHAnsi" w:cstheme="minorHAnsi"/>
              </w:rPr>
              <w:t>eský jazyk: vznik, vývoj, současná jazyková situace – podstata a funkce jazyka</w:t>
            </w:r>
            <w:r>
              <w:rPr>
                <w:rFonts w:asciiTheme="minorHAnsi" w:hAnsiTheme="minorHAnsi" w:cstheme="minorHAnsi"/>
              </w:rPr>
              <w:t>;</w:t>
            </w:r>
          </w:p>
          <w:p w14:paraId="30EB75FE" w14:textId="7609DF31" w:rsidR="00F64B71" w:rsidRPr="006925F1" w:rsidRDefault="006925F1" w:rsidP="00935F76">
            <w:pPr>
              <w:tabs>
                <w:tab w:val="left" w:pos="567"/>
              </w:tabs>
              <w:rPr>
                <w:rFonts w:asciiTheme="minorHAnsi" w:hAnsiTheme="minorHAnsi" w:cstheme="minorHAnsi"/>
              </w:rPr>
            </w:pPr>
            <w:r>
              <w:rPr>
                <w:rFonts w:asciiTheme="minorHAnsi" w:hAnsiTheme="minorHAnsi" w:cstheme="minorHAnsi"/>
              </w:rPr>
              <w:t>- c</w:t>
            </w:r>
            <w:r w:rsidR="00F64B71" w:rsidRPr="006925F1">
              <w:rPr>
                <w:rFonts w:asciiTheme="minorHAnsi" w:hAnsiTheme="minorHAnsi" w:cstheme="minorHAnsi"/>
              </w:rPr>
              <w:t>harakteristika českého jazyka: jazyková správnost a jazyková kultura; jazykové zákony-způsoby kodifikace a postoje ke kodifikaci</w:t>
            </w:r>
            <w:r>
              <w:rPr>
                <w:rFonts w:asciiTheme="minorHAnsi" w:hAnsiTheme="minorHAnsi" w:cstheme="minorHAnsi"/>
              </w:rPr>
              <w:t>;</w:t>
            </w:r>
          </w:p>
          <w:p w14:paraId="541A5276" w14:textId="4CD6AE2F" w:rsidR="00F64B71" w:rsidRPr="006925F1" w:rsidRDefault="006925F1" w:rsidP="00935F76">
            <w:pPr>
              <w:tabs>
                <w:tab w:val="left" w:pos="567"/>
              </w:tabs>
              <w:rPr>
                <w:rFonts w:asciiTheme="minorHAnsi" w:hAnsiTheme="minorHAnsi" w:cstheme="minorHAnsi"/>
              </w:rPr>
            </w:pPr>
            <w:r>
              <w:rPr>
                <w:rFonts w:asciiTheme="minorHAnsi" w:hAnsiTheme="minorHAnsi" w:cstheme="minorHAnsi"/>
              </w:rPr>
              <w:t>- ú</w:t>
            </w:r>
            <w:r w:rsidR="00F64B71" w:rsidRPr="006925F1">
              <w:rPr>
                <w:rFonts w:asciiTheme="minorHAnsi" w:hAnsiTheme="minorHAnsi" w:cstheme="minorHAnsi"/>
              </w:rPr>
              <w:t>tvary a formy českého jazyka</w:t>
            </w:r>
            <w:r>
              <w:rPr>
                <w:rFonts w:asciiTheme="minorHAnsi" w:hAnsiTheme="minorHAnsi" w:cstheme="minorHAnsi"/>
              </w:rPr>
              <w:t>;</w:t>
            </w:r>
          </w:p>
          <w:p w14:paraId="10DA53C2" w14:textId="4E0C70BC" w:rsidR="00F64B71" w:rsidRPr="006925F1" w:rsidRDefault="006925F1" w:rsidP="00935F76">
            <w:pPr>
              <w:tabs>
                <w:tab w:val="left" w:pos="567"/>
              </w:tabs>
              <w:rPr>
                <w:rFonts w:asciiTheme="minorHAnsi" w:hAnsiTheme="minorHAnsi" w:cstheme="minorHAnsi"/>
              </w:rPr>
            </w:pPr>
            <w:r>
              <w:rPr>
                <w:rFonts w:asciiTheme="minorHAnsi" w:hAnsiTheme="minorHAnsi" w:cstheme="minorHAnsi"/>
              </w:rPr>
              <w:t>- k</w:t>
            </w:r>
            <w:r w:rsidR="00F64B71" w:rsidRPr="006925F1">
              <w:rPr>
                <w:rFonts w:asciiTheme="minorHAnsi" w:hAnsiTheme="minorHAnsi" w:cstheme="minorHAnsi"/>
              </w:rPr>
              <w:t>omunikační proces a komunikát: téma a obsah, recepce komunikátu</w:t>
            </w:r>
            <w:r>
              <w:rPr>
                <w:rFonts w:asciiTheme="minorHAnsi" w:hAnsiTheme="minorHAnsi" w:cstheme="minorHAnsi"/>
              </w:rPr>
              <w:t>;</w:t>
            </w:r>
          </w:p>
          <w:p w14:paraId="22CBF99E" w14:textId="16962B49" w:rsidR="00F64B71" w:rsidRPr="006925F1" w:rsidRDefault="006925F1" w:rsidP="00935F76">
            <w:pPr>
              <w:tabs>
                <w:tab w:val="left" w:pos="567"/>
              </w:tabs>
              <w:rPr>
                <w:rFonts w:asciiTheme="minorHAnsi" w:hAnsiTheme="minorHAnsi" w:cstheme="minorHAnsi"/>
              </w:rPr>
            </w:pPr>
            <w:r>
              <w:rPr>
                <w:rFonts w:asciiTheme="minorHAnsi" w:hAnsiTheme="minorHAnsi" w:cstheme="minorHAnsi"/>
              </w:rPr>
              <w:t>- s</w:t>
            </w:r>
            <w:r w:rsidR="00F64B71" w:rsidRPr="006925F1">
              <w:rPr>
                <w:rFonts w:asciiTheme="minorHAnsi" w:hAnsiTheme="minorHAnsi" w:cstheme="minorHAnsi"/>
              </w:rPr>
              <w:t>tylistika jako lingvistická disciplína – předmět a cíl</w:t>
            </w:r>
            <w:r>
              <w:rPr>
                <w:rFonts w:asciiTheme="minorHAnsi" w:hAnsiTheme="minorHAnsi" w:cstheme="minorHAnsi"/>
              </w:rPr>
              <w:t>;</w:t>
            </w:r>
          </w:p>
          <w:p w14:paraId="0633E876" w14:textId="25FDA727" w:rsidR="00F64B71" w:rsidRPr="006925F1" w:rsidRDefault="006925F1" w:rsidP="00935F76">
            <w:pPr>
              <w:tabs>
                <w:tab w:val="left" w:pos="567"/>
              </w:tabs>
              <w:rPr>
                <w:rFonts w:asciiTheme="minorHAnsi" w:hAnsiTheme="minorHAnsi" w:cstheme="minorHAnsi"/>
              </w:rPr>
            </w:pPr>
            <w:r>
              <w:rPr>
                <w:rFonts w:asciiTheme="minorHAnsi" w:hAnsiTheme="minorHAnsi" w:cstheme="minorHAnsi"/>
              </w:rPr>
              <w:t>- j</w:t>
            </w:r>
            <w:r w:rsidR="00F64B71" w:rsidRPr="006925F1">
              <w:rPr>
                <w:rFonts w:asciiTheme="minorHAnsi" w:hAnsiTheme="minorHAnsi" w:cstheme="minorHAnsi"/>
              </w:rPr>
              <w:t>azykový kód jako komunikační prostředek: diferenciace a stratifikace českého národního jazyka</w:t>
            </w:r>
            <w:r>
              <w:rPr>
                <w:rFonts w:asciiTheme="minorHAnsi" w:hAnsiTheme="minorHAnsi" w:cstheme="minorHAnsi"/>
              </w:rPr>
              <w:t>;</w:t>
            </w:r>
          </w:p>
          <w:p w14:paraId="1069A3FA" w14:textId="656F8D29" w:rsidR="00F64B71" w:rsidRPr="006925F1" w:rsidRDefault="006925F1" w:rsidP="00935F76">
            <w:pPr>
              <w:tabs>
                <w:tab w:val="left" w:pos="567"/>
              </w:tabs>
              <w:rPr>
                <w:rFonts w:asciiTheme="minorHAnsi" w:hAnsiTheme="minorHAnsi" w:cstheme="minorHAnsi"/>
              </w:rPr>
            </w:pPr>
            <w:r>
              <w:rPr>
                <w:rFonts w:asciiTheme="minorHAnsi" w:hAnsiTheme="minorHAnsi" w:cstheme="minorHAnsi"/>
              </w:rPr>
              <w:t>- v</w:t>
            </w:r>
            <w:r w:rsidR="00F64B71" w:rsidRPr="006925F1">
              <w:rPr>
                <w:rFonts w:asciiTheme="minorHAnsi" w:hAnsiTheme="minorHAnsi" w:cstheme="minorHAnsi"/>
              </w:rPr>
              <w:t>liv stylotvorných faktorů na styl textu: objektivní a subjektivní stylotvorné faktory</w:t>
            </w:r>
            <w:r>
              <w:rPr>
                <w:rFonts w:asciiTheme="minorHAnsi" w:hAnsiTheme="minorHAnsi" w:cstheme="minorHAnsi"/>
              </w:rPr>
              <w:t>;</w:t>
            </w:r>
          </w:p>
          <w:p w14:paraId="3FC46EA2" w14:textId="777D216E" w:rsidR="00F64B71" w:rsidRPr="006925F1" w:rsidRDefault="006925F1" w:rsidP="00935F76">
            <w:pPr>
              <w:tabs>
                <w:tab w:val="left" w:pos="567"/>
              </w:tabs>
              <w:rPr>
                <w:rFonts w:asciiTheme="minorHAnsi" w:hAnsiTheme="minorHAnsi" w:cstheme="minorHAnsi"/>
              </w:rPr>
            </w:pPr>
            <w:r>
              <w:rPr>
                <w:rFonts w:asciiTheme="minorHAnsi" w:hAnsiTheme="minorHAnsi" w:cstheme="minorHAnsi"/>
              </w:rPr>
              <w:t>- s</w:t>
            </w:r>
            <w:r w:rsidR="00F64B71" w:rsidRPr="006925F1">
              <w:rPr>
                <w:rFonts w:asciiTheme="minorHAnsi" w:hAnsiTheme="minorHAnsi" w:cstheme="minorHAnsi"/>
              </w:rPr>
              <w:t>tylistická charakteristika výrazových prostředků – jazyková stylizace textu</w:t>
            </w:r>
            <w:r>
              <w:rPr>
                <w:rFonts w:asciiTheme="minorHAnsi" w:hAnsiTheme="minorHAnsi" w:cstheme="minorHAnsi"/>
              </w:rPr>
              <w:t>;</w:t>
            </w:r>
          </w:p>
          <w:p w14:paraId="6DD51B42" w14:textId="23913741" w:rsidR="00F64B71" w:rsidRPr="006925F1" w:rsidRDefault="006925F1" w:rsidP="00935F76">
            <w:pPr>
              <w:tabs>
                <w:tab w:val="left" w:pos="567"/>
              </w:tabs>
              <w:rPr>
                <w:rFonts w:asciiTheme="minorHAnsi" w:hAnsiTheme="minorHAnsi" w:cstheme="minorHAnsi"/>
              </w:rPr>
            </w:pPr>
            <w:r>
              <w:rPr>
                <w:rFonts w:asciiTheme="minorHAnsi" w:hAnsiTheme="minorHAnsi" w:cstheme="minorHAnsi"/>
              </w:rPr>
              <w:t>- s</w:t>
            </w:r>
            <w:r w:rsidR="00F64B71" w:rsidRPr="006925F1">
              <w:rPr>
                <w:rFonts w:asciiTheme="minorHAnsi" w:hAnsiTheme="minorHAnsi" w:cstheme="minorHAnsi"/>
              </w:rPr>
              <w:t>tylistické aspekty výstavby textu – kompozice textu</w:t>
            </w:r>
            <w:r>
              <w:rPr>
                <w:rFonts w:asciiTheme="minorHAnsi" w:hAnsiTheme="minorHAnsi" w:cstheme="minorHAnsi"/>
              </w:rPr>
              <w:t>;</w:t>
            </w:r>
          </w:p>
          <w:p w14:paraId="2383AE16" w14:textId="733A98E9" w:rsidR="00F64B71" w:rsidRPr="006925F1" w:rsidRDefault="006925F1" w:rsidP="00935F76">
            <w:pPr>
              <w:tabs>
                <w:tab w:val="left" w:pos="567"/>
              </w:tabs>
              <w:rPr>
                <w:rFonts w:asciiTheme="minorHAnsi" w:hAnsiTheme="minorHAnsi" w:cstheme="minorHAnsi"/>
              </w:rPr>
            </w:pPr>
            <w:r>
              <w:rPr>
                <w:rFonts w:asciiTheme="minorHAnsi" w:hAnsiTheme="minorHAnsi" w:cstheme="minorHAnsi"/>
              </w:rPr>
              <w:t>- č</w:t>
            </w:r>
            <w:r w:rsidR="00F64B71" w:rsidRPr="006925F1">
              <w:rPr>
                <w:rFonts w:asciiTheme="minorHAnsi" w:hAnsiTheme="minorHAnsi" w:cstheme="minorHAnsi"/>
              </w:rPr>
              <w:t>lenitost textu: horizontální a vertikální členění; modifikace slohových postupů</w:t>
            </w:r>
            <w:r>
              <w:rPr>
                <w:rFonts w:asciiTheme="minorHAnsi" w:hAnsiTheme="minorHAnsi" w:cstheme="minorHAnsi"/>
              </w:rPr>
              <w:t>;</w:t>
            </w:r>
          </w:p>
          <w:p w14:paraId="0DBA4641" w14:textId="3C008B34" w:rsidR="00F64B71" w:rsidRPr="00F52EEF" w:rsidRDefault="006925F1" w:rsidP="00935F76">
            <w:pPr>
              <w:tabs>
                <w:tab w:val="left" w:pos="567"/>
              </w:tabs>
              <w:jc w:val="both"/>
              <w:rPr>
                <w:rFonts w:asciiTheme="minorHAnsi" w:hAnsiTheme="minorHAnsi" w:cstheme="minorHAnsi"/>
              </w:rPr>
            </w:pPr>
            <w:r>
              <w:rPr>
                <w:rFonts w:asciiTheme="minorHAnsi" w:hAnsiTheme="minorHAnsi" w:cstheme="minorHAnsi"/>
              </w:rPr>
              <w:t>- s</w:t>
            </w:r>
            <w:r w:rsidR="00F64B71" w:rsidRPr="00F52EEF">
              <w:rPr>
                <w:rFonts w:asciiTheme="minorHAnsi" w:hAnsiTheme="minorHAnsi" w:cstheme="minorHAnsi"/>
              </w:rPr>
              <w:t>tylové rozpětí současné češtiny</w:t>
            </w:r>
            <w:r>
              <w:rPr>
                <w:rFonts w:asciiTheme="minorHAnsi" w:hAnsiTheme="minorHAnsi" w:cstheme="minorHAnsi"/>
              </w:rPr>
              <w:t>;</w:t>
            </w:r>
          </w:p>
          <w:p w14:paraId="3E25F14C" w14:textId="04E1F4AC" w:rsidR="00014AF9" w:rsidRPr="00F52EEF" w:rsidRDefault="006925F1" w:rsidP="00014AF9">
            <w:pPr>
              <w:tabs>
                <w:tab w:val="left" w:pos="567"/>
              </w:tabs>
              <w:jc w:val="both"/>
              <w:rPr>
                <w:rFonts w:asciiTheme="minorHAnsi" w:hAnsiTheme="minorHAnsi" w:cstheme="minorHAnsi"/>
              </w:rPr>
            </w:pPr>
            <w:r>
              <w:rPr>
                <w:rFonts w:asciiTheme="minorHAnsi" w:hAnsiTheme="minorHAnsi" w:cstheme="minorHAnsi"/>
              </w:rPr>
              <w:t>- z</w:t>
            </w:r>
            <w:r w:rsidR="00F64B71" w:rsidRPr="00F52EEF">
              <w:rPr>
                <w:rFonts w:asciiTheme="minorHAnsi" w:hAnsiTheme="minorHAnsi" w:cstheme="minorHAnsi"/>
              </w:rPr>
              <w:t>ávěrečné shrnutí probrané látky.</w:t>
            </w:r>
          </w:p>
          <w:p w14:paraId="78D7A0A3" w14:textId="77777777" w:rsidR="006925F1" w:rsidRPr="00F52EEF" w:rsidRDefault="006925F1" w:rsidP="00935F76">
            <w:pPr>
              <w:tabs>
                <w:tab w:val="left" w:pos="567"/>
              </w:tabs>
              <w:jc w:val="both"/>
              <w:rPr>
                <w:del w:id="2688" w:author="Martin Kazík" w:date="2020-01-23T11:23:00Z"/>
                <w:rFonts w:asciiTheme="minorHAnsi" w:hAnsiTheme="minorHAnsi" w:cstheme="minorHAnsi"/>
              </w:rPr>
            </w:pPr>
          </w:p>
          <w:p w14:paraId="50A6C79A" w14:textId="033A89C0" w:rsidR="00F64B71" w:rsidRPr="00F52EEF" w:rsidRDefault="00F64B71" w:rsidP="00935F76">
            <w:pPr>
              <w:tabs>
                <w:tab w:val="left" w:pos="567"/>
              </w:tabs>
              <w:jc w:val="both"/>
              <w:rPr>
                <w:rFonts w:asciiTheme="minorHAnsi" w:hAnsiTheme="minorHAnsi" w:cstheme="minorHAnsi"/>
              </w:rPr>
            </w:pPr>
            <w:del w:id="2689" w:author="Martin Kazík" w:date="2020-01-23T11:23:00Z">
              <w:r w:rsidRPr="00F52EEF">
                <w:rPr>
                  <w:rFonts w:asciiTheme="minorHAnsi" w:hAnsiTheme="minorHAnsi" w:cstheme="minorHAnsi"/>
                </w:rPr>
                <w:delText>Cílem kurzu je vybavit posluchače teoretickými znalostmi a praktickými dovednostmi z českého jazyka a stylistiky, přičemž pozornost je zaměřena na současnou jazykovou situaci v konfrontaci s vývojovou linií utváření českého jazyka s orientací na psané komunikáty; prohloubení odbornosti nejen ve smyslu jazykovém, ale především stylizačním; aplikace norem jazykové komunikace v jednotlivých stylových oblastech, upevnění znalosti stylových norem se schopností jejich aplikace s orientací k oboru. Osvojení, případně upevnění základní latinské lingvistické terminologie. Součástí výuky je rovněž práce s textem (komplexní jazykové rozbory), tzn. praktické procvičení jevů jednotlivých jazykových rovin (pravopis, morfologie, slovní zásoba a tvoření slov, syntax v tradičním pojetí), přičemž důraz je kladen zejména na zvládnutí českého pravopisu (zvl. lexikálního) v rámci jednotlivých stylových oblastí.</w:delText>
              </w:r>
            </w:del>
          </w:p>
        </w:tc>
      </w:tr>
      <w:tr w:rsidR="00F64B71" w:rsidRPr="00F52EEF" w14:paraId="67F3E390" w14:textId="77777777" w:rsidTr="00E52AC3">
        <w:trPr>
          <w:trHeight w:val="265"/>
        </w:trPr>
        <w:tc>
          <w:tcPr>
            <w:tcW w:w="4538" w:type="dxa"/>
            <w:gridSpan w:val="2"/>
            <w:tcBorders>
              <w:top w:val="nil"/>
            </w:tcBorders>
            <w:shd w:val="clear" w:color="auto" w:fill="F7CAAC"/>
          </w:tcPr>
          <w:p w14:paraId="3899B05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7B0E2023" w14:textId="77777777" w:rsidR="00F64B71" w:rsidRPr="00F52EEF" w:rsidRDefault="00F64B71" w:rsidP="00935F76">
            <w:pPr>
              <w:tabs>
                <w:tab w:val="left" w:pos="567"/>
              </w:tabs>
              <w:autoSpaceDE w:val="0"/>
              <w:autoSpaceDN w:val="0"/>
              <w:adjustRightInd w:val="0"/>
              <w:rPr>
                <w:rFonts w:asciiTheme="minorHAnsi" w:hAnsiTheme="minorHAnsi" w:cstheme="minorHAnsi"/>
              </w:rPr>
            </w:pPr>
          </w:p>
        </w:tc>
      </w:tr>
      <w:tr w:rsidR="00F64B71" w:rsidRPr="00F52EEF" w14:paraId="77162514" w14:textId="77777777" w:rsidTr="00E52AC3">
        <w:trPr>
          <w:trHeight w:val="54"/>
        </w:trPr>
        <w:tc>
          <w:tcPr>
            <w:tcW w:w="10740" w:type="dxa"/>
            <w:gridSpan w:val="8"/>
            <w:tcBorders>
              <w:top w:val="nil"/>
            </w:tcBorders>
          </w:tcPr>
          <w:p w14:paraId="308853D2" w14:textId="77777777" w:rsidR="00206841" w:rsidRDefault="00F64B71" w:rsidP="00935F76">
            <w:pPr>
              <w:tabs>
                <w:tab w:val="left" w:pos="567"/>
              </w:tabs>
              <w:autoSpaceDE w:val="0"/>
              <w:autoSpaceDN w:val="0"/>
              <w:adjustRightInd w:val="0"/>
              <w:rPr>
                <w:ins w:id="2690" w:author="FMK" w:date="2020-02-02T16:16:00Z"/>
                <w:rFonts w:asciiTheme="minorHAnsi" w:eastAsia="Calibri" w:hAnsiTheme="minorHAnsi"/>
                <w:color w:val="FF0000"/>
              </w:rPr>
            </w:pPr>
            <w:r w:rsidRPr="006925F1">
              <w:rPr>
                <w:rFonts w:asciiTheme="minorHAnsi" w:eastAsia="Calibri" w:hAnsiTheme="minorHAnsi" w:cstheme="minorHAnsi"/>
                <w:b/>
              </w:rPr>
              <w:t>Povinná literatura:</w:t>
            </w:r>
            <w:r w:rsidRPr="00F52EEF">
              <w:rPr>
                <w:rFonts w:asciiTheme="minorHAnsi" w:eastAsia="Calibri" w:hAnsiTheme="minorHAnsi" w:cstheme="minorHAnsi"/>
              </w:rPr>
              <w:t xml:space="preserve"> </w:t>
            </w:r>
            <w:r w:rsidRPr="00F52EEF">
              <w:rPr>
                <w:rFonts w:asciiTheme="minorHAnsi" w:eastAsia="Calibri" w:hAnsiTheme="minorHAnsi" w:cstheme="minorHAnsi"/>
              </w:rPr>
              <w:br/>
            </w:r>
            <w:del w:id="2691" w:author="FMK" w:date="2020-02-02T16:16:00Z">
              <w:r w:rsidRPr="00014AF9" w:rsidDel="00206841">
                <w:rPr>
                  <w:rFonts w:asciiTheme="minorHAnsi" w:eastAsia="Calibri" w:hAnsiTheme="minorHAnsi"/>
                  <w:color w:val="FF0000"/>
                  <w:rPrChange w:id="2692" w:author="Martin Kazík" w:date="2020-01-23T11:23:00Z">
                    <w:rPr>
                      <w:rFonts w:asciiTheme="minorHAnsi" w:eastAsia="Calibri" w:hAnsiTheme="minorHAnsi"/>
                    </w:rPr>
                  </w:rPrChange>
                </w:rPr>
                <w:delText xml:space="preserve">ČECHOVÁ, Marie. 2011. </w:delText>
              </w:r>
              <w:r w:rsidRPr="00014AF9" w:rsidDel="00206841">
                <w:rPr>
                  <w:rFonts w:asciiTheme="minorHAnsi" w:eastAsia="Calibri" w:hAnsiTheme="minorHAnsi"/>
                  <w:i/>
                  <w:color w:val="FF0000"/>
                  <w:rPrChange w:id="2693" w:author="Martin Kazík" w:date="2020-01-23T11:23:00Z">
                    <w:rPr>
                      <w:rFonts w:asciiTheme="minorHAnsi" w:eastAsia="Calibri" w:hAnsiTheme="minorHAnsi"/>
                      <w:i/>
                    </w:rPr>
                  </w:rPrChange>
                </w:rPr>
                <w:delText>Čeština - řeč a jazyk.</w:delText>
              </w:r>
              <w:r w:rsidRPr="00014AF9" w:rsidDel="00206841">
                <w:rPr>
                  <w:rFonts w:asciiTheme="minorHAnsi" w:eastAsia="Calibri" w:hAnsiTheme="minorHAnsi"/>
                  <w:color w:val="FF0000"/>
                  <w:rPrChange w:id="2694" w:author="Martin Kazík" w:date="2020-01-23T11:23:00Z">
                    <w:rPr>
                      <w:rFonts w:asciiTheme="minorHAnsi" w:eastAsia="Calibri" w:hAnsiTheme="minorHAnsi"/>
                    </w:rPr>
                  </w:rPrChange>
                </w:rPr>
                <w:delText xml:space="preserve"> 3., rozš. a upr. vyd. Praha: SPN </w:delText>
              </w:r>
              <w:r w:rsidR="007908E3" w:rsidRPr="00014AF9" w:rsidDel="00206841">
                <w:rPr>
                  <w:rFonts w:asciiTheme="minorHAnsi" w:eastAsia="Calibri" w:hAnsiTheme="minorHAnsi"/>
                  <w:color w:val="FF0000"/>
                  <w:rPrChange w:id="2695" w:author="Martin Kazík" w:date="2020-01-23T11:23:00Z">
                    <w:rPr>
                      <w:rFonts w:asciiTheme="minorHAnsi" w:eastAsia="Calibri" w:hAnsiTheme="minorHAnsi"/>
                    </w:rPr>
                  </w:rPrChange>
                </w:rPr>
                <w:delText>–</w:delText>
              </w:r>
              <w:r w:rsidRPr="00014AF9" w:rsidDel="00206841">
                <w:rPr>
                  <w:rFonts w:asciiTheme="minorHAnsi" w:eastAsia="Calibri" w:hAnsiTheme="minorHAnsi"/>
                  <w:color w:val="FF0000"/>
                  <w:rPrChange w:id="2696" w:author="Martin Kazík" w:date="2020-01-23T11:23:00Z">
                    <w:rPr>
                      <w:rFonts w:asciiTheme="minorHAnsi" w:eastAsia="Calibri" w:hAnsiTheme="minorHAnsi"/>
                    </w:rPr>
                  </w:rPrChange>
                </w:rPr>
                <w:delText xml:space="preserve"> pedagogické nakladatelství. ISBN 978-80-7235-413-9.</w:delText>
              </w:r>
            </w:del>
          </w:p>
          <w:p w14:paraId="1D47977B" w14:textId="5F949B82" w:rsidR="00F64B71" w:rsidRDefault="00206841" w:rsidP="00935F76">
            <w:pPr>
              <w:tabs>
                <w:tab w:val="left" w:pos="567"/>
              </w:tabs>
              <w:autoSpaceDE w:val="0"/>
              <w:autoSpaceDN w:val="0"/>
              <w:adjustRightInd w:val="0"/>
              <w:rPr>
                <w:ins w:id="2697" w:author="FMK" w:date="2020-02-02T16:16:00Z"/>
                <w:rFonts w:asciiTheme="minorHAnsi" w:eastAsia="Calibri" w:hAnsiTheme="minorHAnsi"/>
                <w:color w:val="FF0000"/>
              </w:rPr>
            </w:pPr>
            <w:ins w:id="2698" w:author="FMK" w:date="2020-02-02T16:16:00Z">
              <w:r w:rsidRPr="00206841">
                <w:rPr>
                  <w:rFonts w:asciiTheme="minorHAnsi" w:eastAsia="Calibri" w:hAnsiTheme="minorHAnsi"/>
                  <w:color w:val="FF0000"/>
                </w:rPr>
                <w:t>SGALL, Petr a Jiří HRONEK.</w:t>
              </w:r>
              <w:r>
                <w:rPr>
                  <w:rFonts w:asciiTheme="minorHAnsi" w:eastAsia="Calibri" w:hAnsiTheme="minorHAnsi"/>
                  <w:color w:val="FF0000"/>
                </w:rPr>
                <w:t xml:space="preserve"> 2014.</w:t>
              </w:r>
              <w:r w:rsidRPr="00206841">
                <w:rPr>
                  <w:rFonts w:asciiTheme="minorHAnsi" w:eastAsia="Calibri" w:hAnsiTheme="minorHAnsi"/>
                  <w:color w:val="FF0000"/>
                </w:rPr>
                <w:t xml:space="preserve"> </w:t>
              </w:r>
              <w:proofErr w:type="gramStart"/>
              <w:r w:rsidRPr="00206841">
                <w:rPr>
                  <w:rFonts w:asciiTheme="minorHAnsi" w:eastAsia="Calibri" w:hAnsiTheme="minorHAnsi"/>
                  <w:i/>
                  <w:color w:val="FF0000"/>
                  <w:rPrChange w:id="2699" w:author="FMK" w:date="2020-02-02T16:17:00Z">
                    <w:rPr>
                      <w:rFonts w:asciiTheme="minorHAnsi" w:eastAsia="Calibri" w:hAnsiTheme="minorHAnsi"/>
                      <w:color w:val="FF0000"/>
                    </w:rPr>
                  </w:rPrChange>
                </w:rPr>
                <w:t>Čeština</w:t>
              </w:r>
              <w:proofErr w:type="gramEnd"/>
              <w:r w:rsidRPr="00206841">
                <w:rPr>
                  <w:rFonts w:asciiTheme="minorHAnsi" w:eastAsia="Calibri" w:hAnsiTheme="minorHAnsi"/>
                  <w:i/>
                  <w:color w:val="FF0000"/>
                  <w:rPrChange w:id="2700" w:author="FMK" w:date="2020-02-02T16:17:00Z">
                    <w:rPr>
                      <w:rFonts w:asciiTheme="minorHAnsi" w:eastAsia="Calibri" w:hAnsiTheme="minorHAnsi"/>
                      <w:color w:val="FF0000"/>
                    </w:rPr>
                  </w:rPrChange>
                </w:rPr>
                <w:t xml:space="preserve"> bez příkras.</w:t>
              </w:r>
              <w:r w:rsidRPr="00206841">
                <w:rPr>
                  <w:rFonts w:asciiTheme="minorHAnsi" w:eastAsia="Calibri" w:hAnsiTheme="minorHAnsi"/>
                  <w:color w:val="FF0000"/>
                </w:rPr>
                <w:t xml:space="preserve"> Vyd. </w:t>
              </w:r>
              <w:r>
                <w:rPr>
                  <w:rFonts w:asciiTheme="minorHAnsi" w:eastAsia="Calibri" w:hAnsiTheme="minorHAnsi"/>
                  <w:color w:val="FF0000"/>
                </w:rPr>
                <w:t>2. Praha: Karolinum</w:t>
              </w:r>
              <w:r w:rsidRPr="00206841">
                <w:rPr>
                  <w:rFonts w:asciiTheme="minorHAnsi" w:eastAsia="Calibri" w:hAnsiTheme="minorHAnsi"/>
                  <w:color w:val="FF0000"/>
                </w:rPr>
                <w:t>. ISBN 9788024624594.</w:t>
              </w:r>
            </w:ins>
          </w:p>
          <w:p w14:paraId="015A5AED" w14:textId="77777777" w:rsidR="00206841" w:rsidRPr="00014AF9" w:rsidRDefault="00206841" w:rsidP="00935F76">
            <w:pPr>
              <w:tabs>
                <w:tab w:val="left" w:pos="567"/>
              </w:tabs>
              <w:autoSpaceDE w:val="0"/>
              <w:autoSpaceDN w:val="0"/>
              <w:adjustRightInd w:val="0"/>
              <w:rPr>
                <w:rFonts w:asciiTheme="minorHAnsi" w:eastAsia="Calibri" w:hAnsiTheme="minorHAnsi"/>
                <w:color w:val="FF0000"/>
                <w:rPrChange w:id="2701" w:author="Martin Kazík" w:date="2020-01-23T11:23:00Z">
                  <w:rPr>
                    <w:rFonts w:asciiTheme="minorHAnsi" w:eastAsia="Calibri" w:hAnsiTheme="minorHAnsi"/>
                  </w:rPr>
                </w:rPrChange>
              </w:rPr>
            </w:pPr>
          </w:p>
          <w:p w14:paraId="5E8B04A7" w14:textId="2A668F85" w:rsidR="00F64B71" w:rsidRPr="00014AF9" w:rsidDel="00206841" w:rsidRDefault="00F64B71" w:rsidP="00206841">
            <w:pPr>
              <w:tabs>
                <w:tab w:val="left" w:pos="567"/>
              </w:tabs>
              <w:autoSpaceDE w:val="0"/>
              <w:autoSpaceDN w:val="0"/>
              <w:adjustRightInd w:val="0"/>
              <w:rPr>
                <w:del w:id="2702" w:author="FMK" w:date="2020-02-02T16:15:00Z"/>
                <w:rFonts w:asciiTheme="minorHAnsi" w:eastAsia="Calibri" w:hAnsiTheme="minorHAnsi"/>
                <w:color w:val="FF0000"/>
                <w:rPrChange w:id="2703" w:author="Martin Kazík" w:date="2020-01-23T11:23:00Z">
                  <w:rPr>
                    <w:del w:id="2704" w:author="FMK" w:date="2020-02-02T16:15:00Z"/>
                    <w:rFonts w:asciiTheme="minorHAnsi" w:eastAsia="Calibri" w:hAnsiTheme="minorHAnsi"/>
                  </w:rPr>
                </w:rPrChange>
              </w:rPr>
            </w:pPr>
            <w:r w:rsidRPr="006925F1">
              <w:rPr>
                <w:rFonts w:asciiTheme="minorHAnsi" w:eastAsia="Calibri" w:hAnsiTheme="minorHAnsi" w:cstheme="minorHAnsi"/>
                <w:b/>
              </w:rPr>
              <w:t>Doporučená literatura:</w:t>
            </w:r>
            <w:r w:rsidRPr="00F52EEF">
              <w:rPr>
                <w:rFonts w:asciiTheme="minorHAnsi" w:eastAsia="Calibri" w:hAnsiTheme="minorHAnsi" w:cstheme="minorHAnsi"/>
              </w:rPr>
              <w:br/>
            </w:r>
            <w:del w:id="2705" w:author="FMK" w:date="2020-02-02T16:15:00Z">
              <w:r w:rsidRPr="00014AF9" w:rsidDel="00206841">
                <w:rPr>
                  <w:rFonts w:asciiTheme="minorHAnsi" w:eastAsia="Calibri" w:hAnsiTheme="minorHAnsi"/>
                  <w:color w:val="FF0000"/>
                  <w:rPrChange w:id="2706" w:author="Martin Kazík" w:date="2020-01-23T11:23:00Z">
                    <w:rPr>
                      <w:rFonts w:asciiTheme="minorHAnsi" w:eastAsia="Calibri" w:hAnsiTheme="minorHAnsi"/>
                    </w:rPr>
                  </w:rPrChange>
                </w:rPr>
                <w:delText xml:space="preserve">CVRČEK, Václav. 2010. </w:delText>
              </w:r>
              <w:r w:rsidRPr="00014AF9" w:rsidDel="00206841">
                <w:rPr>
                  <w:rFonts w:asciiTheme="minorHAnsi" w:eastAsia="Calibri" w:hAnsiTheme="minorHAnsi"/>
                  <w:i/>
                  <w:color w:val="FF0000"/>
                  <w:rPrChange w:id="2707" w:author="Martin Kazík" w:date="2020-01-23T11:23:00Z">
                    <w:rPr>
                      <w:rFonts w:asciiTheme="minorHAnsi" w:eastAsia="Calibri" w:hAnsiTheme="minorHAnsi"/>
                      <w:i/>
                    </w:rPr>
                  </w:rPrChange>
                </w:rPr>
                <w:delText>Mluvnice současné češtiny</w:delText>
              </w:r>
              <w:r w:rsidRPr="00014AF9" w:rsidDel="00206841">
                <w:rPr>
                  <w:rFonts w:asciiTheme="minorHAnsi" w:eastAsia="Calibri" w:hAnsiTheme="minorHAnsi"/>
                  <w:color w:val="FF0000"/>
                  <w:rPrChange w:id="2708" w:author="Martin Kazík" w:date="2020-01-23T11:23:00Z">
                    <w:rPr>
                      <w:rFonts w:asciiTheme="minorHAnsi" w:eastAsia="Calibri" w:hAnsiTheme="minorHAnsi"/>
                    </w:rPr>
                  </w:rPrChange>
                </w:rPr>
                <w:delText>. 1, Jak se píše a mluví. Praha: Karolinum. ISBN 978-80-246-1743-5.</w:delText>
              </w:r>
            </w:del>
          </w:p>
          <w:p w14:paraId="163E52A3" w14:textId="4196B395" w:rsidR="00F64B71" w:rsidRPr="00014AF9" w:rsidDel="00206841" w:rsidRDefault="00F64B71" w:rsidP="004D2684">
            <w:pPr>
              <w:tabs>
                <w:tab w:val="left" w:pos="567"/>
              </w:tabs>
              <w:autoSpaceDE w:val="0"/>
              <w:autoSpaceDN w:val="0"/>
              <w:adjustRightInd w:val="0"/>
              <w:rPr>
                <w:del w:id="2709" w:author="FMK" w:date="2020-02-02T16:15:00Z"/>
                <w:rFonts w:asciiTheme="minorHAnsi" w:eastAsia="Calibri" w:hAnsiTheme="minorHAnsi"/>
                <w:color w:val="FF0000"/>
                <w:rPrChange w:id="2710" w:author="Martin Kazík" w:date="2020-01-23T11:23:00Z">
                  <w:rPr>
                    <w:del w:id="2711" w:author="FMK" w:date="2020-02-02T16:15:00Z"/>
                    <w:rFonts w:asciiTheme="minorHAnsi" w:eastAsia="Calibri" w:hAnsiTheme="minorHAnsi"/>
                  </w:rPr>
                </w:rPrChange>
              </w:rPr>
            </w:pPr>
            <w:del w:id="2712" w:author="FMK" w:date="2020-02-02T16:15:00Z">
              <w:r w:rsidRPr="00014AF9" w:rsidDel="00206841">
                <w:rPr>
                  <w:rFonts w:asciiTheme="minorHAnsi" w:eastAsia="Calibri" w:hAnsiTheme="minorHAnsi"/>
                  <w:color w:val="FF0000"/>
                  <w:rPrChange w:id="2713" w:author="Martin Kazík" w:date="2020-01-23T11:23:00Z">
                    <w:rPr>
                      <w:rFonts w:asciiTheme="minorHAnsi" w:eastAsia="Calibri" w:hAnsiTheme="minorHAnsi"/>
                    </w:rPr>
                  </w:rPrChange>
                </w:rPr>
                <w:delText>ČERMÁK, František. 2004</w:delText>
              </w:r>
              <w:r w:rsidRPr="00014AF9" w:rsidDel="00206841">
                <w:rPr>
                  <w:rFonts w:asciiTheme="minorHAnsi" w:eastAsia="Calibri" w:hAnsiTheme="minorHAnsi"/>
                  <w:i/>
                  <w:color w:val="FF0000"/>
                  <w:rPrChange w:id="2714" w:author="Martin Kazík" w:date="2020-01-23T11:23:00Z">
                    <w:rPr>
                      <w:rFonts w:asciiTheme="minorHAnsi" w:eastAsia="Calibri" w:hAnsiTheme="minorHAnsi"/>
                      <w:i/>
                    </w:rPr>
                  </w:rPrChange>
                </w:rPr>
                <w:delText>. Jazyk a jazykověda: přehled a slovníky.</w:delText>
              </w:r>
              <w:r w:rsidRPr="00014AF9" w:rsidDel="00206841">
                <w:rPr>
                  <w:rFonts w:asciiTheme="minorHAnsi" w:eastAsia="Calibri" w:hAnsiTheme="minorHAnsi"/>
                  <w:color w:val="FF0000"/>
                  <w:rPrChange w:id="2715" w:author="Martin Kazík" w:date="2020-01-23T11:23:00Z">
                    <w:rPr>
                      <w:rFonts w:asciiTheme="minorHAnsi" w:eastAsia="Calibri" w:hAnsiTheme="minorHAnsi"/>
                    </w:rPr>
                  </w:rPrChange>
                </w:rPr>
                <w:delText xml:space="preserve"> Praha: Univerzita Karlova v Praze, nakladatelství Karolinum. ISBN 80-246-0154-0.</w:delText>
              </w:r>
            </w:del>
          </w:p>
          <w:p w14:paraId="6FF4F421" w14:textId="11819862" w:rsidR="00F64B71" w:rsidRPr="00014AF9" w:rsidDel="00206841" w:rsidRDefault="00F64B71" w:rsidP="001B2D6F">
            <w:pPr>
              <w:tabs>
                <w:tab w:val="left" w:pos="567"/>
              </w:tabs>
              <w:autoSpaceDE w:val="0"/>
              <w:autoSpaceDN w:val="0"/>
              <w:adjustRightInd w:val="0"/>
              <w:rPr>
                <w:del w:id="2716" w:author="FMK" w:date="2020-02-02T16:15:00Z"/>
                <w:rFonts w:asciiTheme="minorHAnsi" w:eastAsia="Calibri" w:hAnsiTheme="minorHAnsi"/>
                <w:color w:val="FF0000"/>
                <w:rPrChange w:id="2717" w:author="Martin Kazík" w:date="2020-01-23T11:23:00Z">
                  <w:rPr>
                    <w:del w:id="2718" w:author="FMK" w:date="2020-02-02T16:15:00Z"/>
                    <w:rFonts w:asciiTheme="minorHAnsi" w:eastAsia="Calibri" w:hAnsiTheme="minorHAnsi"/>
                  </w:rPr>
                </w:rPrChange>
              </w:rPr>
            </w:pPr>
            <w:del w:id="2719" w:author="FMK" w:date="2020-02-02T16:15:00Z">
              <w:r w:rsidRPr="00014AF9" w:rsidDel="00206841">
                <w:rPr>
                  <w:rFonts w:asciiTheme="minorHAnsi" w:eastAsia="Calibri" w:hAnsiTheme="minorHAnsi"/>
                  <w:color w:val="FF0000"/>
                  <w:rPrChange w:id="2720" w:author="Martin Kazík" w:date="2020-01-23T11:23:00Z">
                    <w:rPr>
                      <w:rFonts w:asciiTheme="minorHAnsi" w:eastAsia="Calibri" w:hAnsiTheme="minorHAnsi"/>
                    </w:rPr>
                  </w:rPrChange>
                </w:rPr>
                <w:delText xml:space="preserve">HAVRÁNEK, Bohuslav a Alois JEDLIČKA. 1981. </w:delText>
              </w:r>
              <w:r w:rsidRPr="00014AF9" w:rsidDel="00206841">
                <w:rPr>
                  <w:rFonts w:asciiTheme="minorHAnsi" w:eastAsia="Calibri" w:hAnsiTheme="minorHAnsi"/>
                  <w:i/>
                  <w:color w:val="FF0000"/>
                  <w:rPrChange w:id="2721" w:author="Martin Kazík" w:date="2020-01-23T11:23:00Z">
                    <w:rPr>
                      <w:rFonts w:asciiTheme="minorHAnsi" w:eastAsia="Calibri" w:hAnsiTheme="minorHAnsi"/>
                      <w:i/>
                    </w:rPr>
                  </w:rPrChange>
                </w:rPr>
                <w:delText>Česká mluvnice.</w:delText>
              </w:r>
              <w:r w:rsidRPr="00014AF9" w:rsidDel="00206841">
                <w:rPr>
                  <w:rFonts w:asciiTheme="minorHAnsi" w:eastAsia="Calibri" w:hAnsiTheme="minorHAnsi"/>
                  <w:color w:val="FF0000"/>
                  <w:rPrChange w:id="2722" w:author="Martin Kazík" w:date="2020-01-23T11:23:00Z">
                    <w:rPr>
                      <w:rFonts w:asciiTheme="minorHAnsi" w:eastAsia="Calibri" w:hAnsiTheme="minorHAnsi"/>
                    </w:rPr>
                  </w:rPrChange>
                </w:rPr>
                <w:delText xml:space="preserve"> 4. přeprac. vyd. Praha: Státní pedagogické nakladatelství.</w:delText>
              </w:r>
            </w:del>
          </w:p>
          <w:p w14:paraId="234689AE" w14:textId="7E5ED5D9" w:rsidR="00F64B71" w:rsidRPr="00014AF9" w:rsidDel="00206841" w:rsidRDefault="00F64B71" w:rsidP="001B2D6F">
            <w:pPr>
              <w:tabs>
                <w:tab w:val="left" w:pos="567"/>
              </w:tabs>
              <w:autoSpaceDE w:val="0"/>
              <w:autoSpaceDN w:val="0"/>
              <w:adjustRightInd w:val="0"/>
              <w:rPr>
                <w:del w:id="2723" w:author="FMK" w:date="2020-02-02T16:15:00Z"/>
                <w:rFonts w:asciiTheme="minorHAnsi" w:eastAsia="Calibri" w:hAnsiTheme="minorHAnsi"/>
                <w:color w:val="FF0000"/>
                <w:rPrChange w:id="2724" w:author="Martin Kazík" w:date="2020-01-23T11:23:00Z">
                  <w:rPr>
                    <w:del w:id="2725" w:author="FMK" w:date="2020-02-02T16:15:00Z"/>
                    <w:rFonts w:asciiTheme="minorHAnsi" w:eastAsia="Calibri" w:hAnsiTheme="minorHAnsi"/>
                  </w:rPr>
                </w:rPrChange>
              </w:rPr>
            </w:pPr>
            <w:del w:id="2726" w:author="FMK" w:date="2020-02-02T16:15:00Z">
              <w:r w:rsidRPr="00014AF9" w:rsidDel="00206841">
                <w:rPr>
                  <w:rFonts w:asciiTheme="minorHAnsi" w:eastAsia="Calibri" w:hAnsiTheme="minorHAnsi"/>
                  <w:color w:val="FF0000"/>
                  <w:rPrChange w:id="2727" w:author="Martin Kazík" w:date="2020-01-23T11:23:00Z">
                    <w:rPr>
                      <w:rFonts w:asciiTheme="minorHAnsi" w:eastAsia="Calibri" w:hAnsiTheme="minorHAnsi"/>
                    </w:rPr>
                  </w:rPrChange>
                </w:rPr>
                <w:delText xml:space="preserve">DANEŠ, František. 1997. </w:delText>
              </w:r>
              <w:r w:rsidRPr="00014AF9" w:rsidDel="00206841">
                <w:rPr>
                  <w:rFonts w:asciiTheme="minorHAnsi" w:eastAsia="Calibri" w:hAnsiTheme="minorHAnsi"/>
                  <w:i/>
                  <w:color w:val="FF0000"/>
                  <w:rPrChange w:id="2728" w:author="Martin Kazík" w:date="2020-01-23T11:23:00Z">
                    <w:rPr>
                      <w:rFonts w:asciiTheme="minorHAnsi" w:eastAsia="Calibri" w:hAnsiTheme="minorHAnsi"/>
                      <w:i/>
                    </w:rPr>
                  </w:rPrChange>
                </w:rPr>
                <w:delText>Český jazyk na přelomu tisíciletí</w:delText>
              </w:r>
              <w:r w:rsidRPr="00014AF9" w:rsidDel="00206841">
                <w:rPr>
                  <w:rFonts w:asciiTheme="minorHAnsi" w:eastAsia="Calibri" w:hAnsiTheme="minorHAnsi"/>
                  <w:color w:val="FF0000"/>
                  <w:rPrChange w:id="2729" w:author="Martin Kazík" w:date="2020-01-23T11:23:00Z">
                    <w:rPr>
                      <w:rFonts w:asciiTheme="minorHAnsi" w:eastAsia="Calibri" w:hAnsiTheme="minorHAnsi"/>
                    </w:rPr>
                  </w:rPrChange>
                </w:rPr>
                <w:delText>. Praha: Academia. ISBN 80-200-0617-6.</w:delText>
              </w:r>
            </w:del>
          </w:p>
          <w:p w14:paraId="641C9D11" w14:textId="55EACD16" w:rsidR="00F64B71" w:rsidRPr="00014AF9" w:rsidDel="00206841" w:rsidRDefault="00F64B71" w:rsidP="00872E82">
            <w:pPr>
              <w:tabs>
                <w:tab w:val="left" w:pos="567"/>
              </w:tabs>
              <w:autoSpaceDE w:val="0"/>
              <w:autoSpaceDN w:val="0"/>
              <w:adjustRightInd w:val="0"/>
              <w:rPr>
                <w:del w:id="2730" w:author="FMK" w:date="2020-02-02T16:15:00Z"/>
                <w:rFonts w:asciiTheme="minorHAnsi" w:hAnsiTheme="minorHAnsi"/>
                <w:color w:val="FF0000"/>
                <w:rPrChange w:id="2731" w:author="Martin Kazík" w:date="2020-01-23T11:23:00Z">
                  <w:rPr>
                    <w:del w:id="2732" w:author="FMK" w:date="2020-02-02T16:15:00Z"/>
                    <w:rFonts w:asciiTheme="minorHAnsi" w:hAnsiTheme="minorHAnsi"/>
                  </w:rPr>
                </w:rPrChange>
              </w:rPr>
            </w:pPr>
            <w:del w:id="2733" w:author="FMK" w:date="2020-02-02T16:15:00Z">
              <w:r w:rsidRPr="00014AF9" w:rsidDel="00206841">
                <w:rPr>
                  <w:rFonts w:asciiTheme="minorHAnsi" w:hAnsiTheme="minorHAnsi"/>
                  <w:color w:val="FF0000"/>
                  <w:rPrChange w:id="2734" w:author="Martin Kazík" w:date="2020-01-23T11:23:00Z">
                    <w:rPr>
                      <w:rFonts w:asciiTheme="minorHAnsi" w:hAnsiTheme="minorHAnsi"/>
                    </w:rPr>
                  </w:rPrChange>
                </w:rPr>
                <w:delText xml:space="preserve">ČMEJRKOVÁ, Světla. 1996. </w:delText>
              </w:r>
              <w:r w:rsidRPr="00014AF9" w:rsidDel="00206841">
                <w:rPr>
                  <w:rFonts w:asciiTheme="minorHAnsi" w:hAnsiTheme="minorHAnsi"/>
                  <w:i/>
                  <w:color w:val="FF0000"/>
                  <w:rPrChange w:id="2735" w:author="Martin Kazík" w:date="2020-01-23T11:23:00Z">
                    <w:rPr>
                      <w:rFonts w:asciiTheme="minorHAnsi" w:hAnsiTheme="minorHAnsi"/>
                      <w:i/>
                    </w:rPr>
                  </w:rPrChange>
                </w:rPr>
                <w:delText>Čeština, jak ji znáte i neznáte.</w:delText>
              </w:r>
              <w:r w:rsidRPr="00014AF9" w:rsidDel="00206841">
                <w:rPr>
                  <w:rFonts w:asciiTheme="minorHAnsi" w:hAnsiTheme="minorHAnsi"/>
                  <w:color w:val="FF0000"/>
                  <w:rPrChange w:id="2736" w:author="Martin Kazík" w:date="2020-01-23T11:23:00Z">
                    <w:rPr>
                      <w:rFonts w:asciiTheme="minorHAnsi" w:hAnsiTheme="minorHAnsi"/>
                    </w:rPr>
                  </w:rPrChange>
                </w:rPr>
                <w:delText xml:space="preserve"> Praha: Academia. ISBN 8020005897.</w:delText>
              </w:r>
            </w:del>
          </w:p>
          <w:p w14:paraId="38C2929B" w14:textId="51538383" w:rsidR="00F64B71" w:rsidRPr="00014AF9" w:rsidDel="00206841" w:rsidRDefault="00F64B71" w:rsidP="00C17D6E">
            <w:pPr>
              <w:tabs>
                <w:tab w:val="left" w:pos="567"/>
              </w:tabs>
              <w:autoSpaceDE w:val="0"/>
              <w:autoSpaceDN w:val="0"/>
              <w:adjustRightInd w:val="0"/>
              <w:rPr>
                <w:del w:id="2737" w:author="FMK" w:date="2020-02-02T16:15:00Z"/>
                <w:rFonts w:asciiTheme="minorHAnsi" w:hAnsiTheme="minorHAnsi"/>
                <w:color w:val="FF0000"/>
                <w:rPrChange w:id="2738" w:author="Martin Kazík" w:date="2020-01-23T11:23:00Z">
                  <w:rPr>
                    <w:del w:id="2739" w:author="FMK" w:date="2020-02-02T16:15:00Z"/>
                    <w:rFonts w:asciiTheme="minorHAnsi" w:hAnsiTheme="minorHAnsi"/>
                  </w:rPr>
                </w:rPrChange>
              </w:rPr>
            </w:pPr>
            <w:del w:id="2740" w:author="FMK" w:date="2020-02-02T16:15:00Z">
              <w:r w:rsidRPr="00014AF9" w:rsidDel="00206841">
                <w:rPr>
                  <w:rFonts w:asciiTheme="minorHAnsi" w:hAnsiTheme="minorHAnsi"/>
                  <w:color w:val="FF0000"/>
                  <w:rPrChange w:id="2741" w:author="Martin Kazík" w:date="2020-01-23T11:23:00Z">
                    <w:rPr>
                      <w:rFonts w:asciiTheme="minorHAnsi" w:hAnsiTheme="minorHAnsi"/>
                    </w:rPr>
                  </w:rPrChange>
                </w:rPr>
                <w:delText xml:space="preserve">BRABCOVÁ, Radoslava. 2000. </w:delText>
              </w:r>
              <w:r w:rsidRPr="00014AF9" w:rsidDel="00206841">
                <w:rPr>
                  <w:rFonts w:asciiTheme="minorHAnsi" w:hAnsiTheme="minorHAnsi"/>
                  <w:i/>
                  <w:color w:val="FF0000"/>
                  <w:rPrChange w:id="2742" w:author="Martin Kazík" w:date="2020-01-23T11:23:00Z">
                    <w:rPr>
                      <w:rFonts w:asciiTheme="minorHAnsi" w:hAnsiTheme="minorHAnsi"/>
                      <w:i/>
                    </w:rPr>
                  </w:rPrChange>
                </w:rPr>
                <w:delText>Novinky z pravopisu a tvarosloví.</w:delText>
              </w:r>
              <w:r w:rsidRPr="00014AF9" w:rsidDel="00206841">
                <w:rPr>
                  <w:rFonts w:asciiTheme="minorHAnsi" w:hAnsiTheme="minorHAnsi"/>
                  <w:color w:val="FF0000"/>
                  <w:rPrChange w:id="2743" w:author="Martin Kazík" w:date="2020-01-23T11:23:00Z">
                    <w:rPr>
                      <w:rFonts w:asciiTheme="minorHAnsi" w:hAnsiTheme="minorHAnsi"/>
                    </w:rPr>
                  </w:rPrChange>
                </w:rPr>
                <w:delText xml:space="preserve"> 2. vydání. Dobřichovice: Kava-Pech. ISBN  978-80-8585-345-2.</w:delText>
              </w:r>
            </w:del>
          </w:p>
          <w:p w14:paraId="3F6405FE" w14:textId="77777777" w:rsidR="00206841" w:rsidRDefault="00F64B71" w:rsidP="009A1A40">
            <w:pPr>
              <w:tabs>
                <w:tab w:val="left" w:pos="567"/>
              </w:tabs>
              <w:autoSpaceDE w:val="0"/>
              <w:autoSpaceDN w:val="0"/>
              <w:adjustRightInd w:val="0"/>
              <w:rPr>
                <w:ins w:id="2744" w:author="FMK" w:date="2020-02-02T16:15:00Z"/>
                <w:rFonts w:asciiTheme="minorHAnsi" w:hAnsiTheme="minorHAnsi"/>
                <w:color w:val="FF0000"/>
              </w:rPr>
            </w:pPr>
            <w:del w:id="2745" w:author="FMK" w:date="2020-02-02T16:15:00Z">
              <w:r w:rsidRPr="00014AF9" w:rsidDel="00206841">
                <w:rPr>
                  <w:rFonts w:asciiTheme="minorHAnsi" w:hAnsiTheme="minorHAnsi"/>
                  <w:color w:val="FF0000"/>
                  <w:rPrChange w:id="2746" w:author="Martin Kazík" w:date="2020-01-23T11:23:00Z">
                    <w:rPr>
                      <w:rFonts w:asciiTheme="minorHAnsi" w:hAnsiTheme="minorHAnsi"/>
                    </w:rPr>
                  </w:rPrChange>
                </w:rPr>
                <w:delText xml:space="preserve">STANĚK, Miloš. 2005. </w:delText>
              </w:r>
              <w:r w:rsidRPr="00014AF9" w:rsidDel="00206841">
                <w:rPr>
                  <w:rFonts w:asciiTheme="minorHAnsi" w:hAnsiTheme="minorHAnsi"/>
                  <w:i/>
                  <w:color w:val="FF0000"/>
                  <w:rPrChange w:id="2747" w:author="Martin Kazík" w:date="2020-01-23T11:23:00Z">
                    <w:rPr>
                      <w:rFonts w:asciiTheme="minorHAnsi" w:hAnsiTheme="minorHAnsi"/>
                      <w:i/>
                    </w:rPr>
                  </w:rPrChange>
                </w:rPr>
                <w:delText>Jak psát správně čárky.</w:delText>
              </w:r>
              <w:r w:rsidRPr="00014AF9" w:rsidDel="00206841">
                <w:rPr>
                  <w:rFonts w:asciiTheme="minorHAnsi" w:hAnsiTheme="minorHAnsi"/>
                  <w:color w:val="FF0000"/>
                  <w:rPrChange w:id="2748" w:author="Martin Kazík" w:date="2020-01-23T11:23:00Z">
                    <w:rPr>
                      <w:rFonts w:asciiTheme="minorHAnsi" w:hAnsiTheme="minorHAnsi"/>
                    </w:rPr>
                  </w:rPrChange>
                </w:rPr>
                <w:delText xml:space="preserve"> Praha: Fortuna. ISBN 978-80-7168-473-2.</w:delText>
              </w:r>
            </w:del>
          </w:p>
          <w:p w14:paraId="6CE59BF7" w14:textId="77777777" w:rsidR="00206841" w:rsidRDefault="00206841" w:rsidP="00EE2985">
            <w:pPr>
              <w:tabs>
                <w:tab w:val="left" w:pos="567"/>
              </w:tabs>
              <w:autoSpaceDE w:val="0"/>
              <w:autoSpaceDN w:val="0"/>
              <w:adjustRightInd w:val="0"/>
              <w:rPr>
                <w:ins w:id="2749" w:author="FMK" w:date="2020-02-02T16:18:00Z"/>
              </w:rPr>
            </w:pPr>
            <w:ins w:id="2750" w:author="FMK" w:date="2020-02-02T16:15:00Z">
              <w:r w:rsidRPr="00206841">
                <w:rPr>
                  <w:rFonts w:asciiTheme="minorHAnsi" w:hAnsiTheme="minorHAnsi"/>
                  <w:color w:val="FF0000"/>
                </w:rPr>
                <w:t xml:space="preserve">PRAVDOVÁ, Markéta, ed. </w:t>
              </w:r>
              <w:r>
                <w:rPr>
                  <w:rFonts w:asciiTheme="minorHAnsi" w:hAnsiTheme="minorHAnsi"/>
                  <w:color w:val="FF0000"/>
                </w:rPr>
                <w:t xml:space="preserve">2016. </w:t>
              </w:r>
              <w:proofErr w:type="gramStart"/>
              <w:r w:rsidRPr="00206841">
                <w:rPr>
                  <w:rFonts w:asciiTheme="minorHAnsi" w:hAnsiTheme="minorHAnsi"/>
                  <w:color w:val="FF0000"/>
                </w:rPr>
                <w:t>Čeština</w:t>
              </w:r>
              <w:proofErr w:type="gramEnd"/>
              <w:r w:rsidRPr="00206841">
                <w:rPr>
                  <w:rFonts w:asciiTheme="minorHAnsi" w:hAnsiTheme="minorHAnsi"/>
                  <w:color w:val="FF0000"/>
                </w:rPr>
                <w:t xml:space="preserve"> nově od A do Ž. P</w:t>
              </w:r>
              <w:r>
                <w:rPr>
                  <w:rFonts w:asciiTheme="minorHAnsi" w:hAnsiTheme="minorHAnsi"/>
                  <w:color w:val="FF0000"/>
                </w:rPr>
                <w:t>raha: Lidové noviny</w:t>
              </w:r>
              <w:r w:rsidRPr="00206841">
                <w:rPr>
                  <w:rFonts w:asciiTheme="minorHAnsi" w:hAnsiTheme="minorHAnsi"/>
                  <w:color w:val="FF0000"/>
                </w:rPr>
                <w:t>. ISBN 9788020025609.</w:t>
              </w:r>
            </w:ins>
            <w:ins w:id="2751" w:author="FMK" w:date="2020-02-02T16:18:00Z">
              <w:r>
                <w:t xml:space="preserve"> </w:t>
              </w:r>
            </w:ins>
          </w:p>
          <w:p w14:paraId="381C33F7" w14:textId="3426C8F2" w:rsidR="00F64B71" w:rsidRDefault="00206841" w:rsidP="00E361C9">
            <w:pPr>
              <w:tabs>
                <w:tab w:val="left" w:pos="567"/>
              </w:tabs>
              <w:autoSpaceDE w:val="0"/>
              <w:autoSpaceDN w:val="0"/>
              <w:adjustRightInd w:val="0"/>
              <w:rPr>
                <w:ins w:id="2752" w:author="FMK" w:date="2020-02-02T16:18:00Z"/>
                <w:rFonts w:asciiTheme="minorHAnsi" w:hAnsiTheme="minorHAnsi"/>
                <w:color w:val="FF0000"/>
              </w:rPr>
            </w:pPr>
            <w:ins w:id="2753" w:author="FMK" w:date="2020-02-02T16:18:00Z">
              <w:r w:rsidRPr="00206841">
                <w:rPr>
                  <w:rFonts w:asciiTheme="minorHAnsi" w:hAnsiTheme="minorHAnsi"/>
                  <w:color w:val="FF0000"/>
                </w:rPr>
                <w:t>HOFFMANNOVÁ, Jana, Jiří HOMOLÁČ, Eliška CHVALOVSKÁ, Lucie JÍLKOVÁ, Petr KADERKA, Petr MAREŠ a Kamila MRÁZKOVÁ.</w:t>
              </w:r>
            </w:ins>
            <w:ins w:id="2754" w:author="FMK" w:date="2020-02-02T16:19:00Z">
              <w:r>
                <w:rPr>
                  <w:rFonts w:asciiTheme="minorHAnsi" w:hAnsiTheme="minorHAnsi"/>
                  <w:color w:val="FF0000"/>
                </w:rPr>
                <w:t xml:space="preserve"> 2016.</w:t>
              </w:r>
            </w:ins>
            <w:ins w:id="2755" w:author="FMK" w:date="2020-02-02T16:18:00Z">
              <w:r w:rsidRPr="00206841">
                <w:rPr>
                  <w:rFonts w:asciiTheme="minorHAnsi" w:hAnsiTheme="minorHAnsi"/>
                  <w:color w:val="FF0000"/>
                </w:rPr>
                <w:t xml:space="preserve"> </w:t>
              </w:r>
              <w:r w:rsidRPr="00206841">
                <w:rPr>
                  <w:rFonts w:asciiTheme="minorHAnsi" w:hAnsiTheme="minorHAnsi"/>
                  <w:i/>
                  <w:color w:val="FF0000"/>
                  <w:rPrChange w:id="2756" w:author="FMK" w:date="2020-02-02T16:19:00Z">
                    <w:rPr>
                      <w:rFonts w:asciiTheme="minorHAnsi" w:hAnsiTheme="minorHAnsi"/>
                      <w:color w:val="FF0000"/>
                    </w:rPr>
                  </w:rPrChange>
                </w:rPr>
                <w:t>Stylistika mluvené a psané češtiny.</w:t>
              </w:r>
              <w:r w:rsidRPr="00206841">
                <w:rPr>
                  <w:rFonts w:asciiTheme="minorHAnsi" w:hAnsiTheme="minorHAnsi"/>
                  <w:color w:val="FF0000"/>
                </w:rPr>
                <w:t xml:space="preserve"> Pr</w:t>
              </w:r>
              <w:r>
                <w:rPr>
                  <w:rFonts w:asciiTheme="minorHAnsi" w:hAnsiTheme="minorHAnsi"/>
                  <w:color w:val="FF0000"/>
                </w:rPr>
                <w:t>aha: Academia</w:t>
              </w:r>
              <w:r w:rsidRPr="00206841">
                <w:rPr>
                  <w:rFonts w:asciiTheme="minorHAnsi" w:hAnsiTheme="minorHAnsi"/>
                  <w:color w:val="FF0000"/>
                </w:rPr>
                <w:t>. ISBN 9788020025661.</w:t>
              </w:r>
            </w:ins>
          </w:p>
          <w:p w14:paraId="6BD40D33" w14:textId="77777777" w:rsidR="00206841" w:rsidRDefault="00206841" w:rsidP="00A91BC2">
            <w:pPr>
              <w:tabs>
                <w:tab w:val="left" w:pos="567"/>
              </w:tabs>
              <w:autoSpaceDE w:val="0"/>
              <w:autoSpaceDN w:val="0"/>
              <w:adjustRightInd w:val="0"/>
              <w:rPr>
                <w:ins w:id="2757" w:author="FMK" w:date="2020-02-02T16:15:00Z"/>
                <w:rFonts w:asciiTheme="minorHAnsi" w:hAnsiTheme="minorHAnsi"/>
                <w:color w:val="FF0000"/>
              </w:rPr>
            </w:pPr>
          </w:p>
          <w:p w14:paraId="1B7F20B3" w14:textId="283FF163" w:rsidR="00206841" w:rsidRPr="00F52EEF" w:rsidRDefault="00206841" w:rsidP="00935F76">
            <w:pPr>
              <w:tabs>
                <w:tab w:val="left" w:pos="567"/>
              </w:tabs>
              <w:autoSpaceDE w:val="0"/>
              <w:autoSpaceDN w:val="0"/>
              <w:adjustRightInd w:val="0"/>
              <w:rPr>
                <w:rFonts w:asciiTheme="minorHAnsi" w:hAnsiTheme="minorHAnsi" w:cstheme="minorHAnsi"/>
              </w:rPr>
            </w:pPr>
          </w:p>
        </w:tc>
      </w:tr>
      <w:tr w:rsidR="00F64B71" w:rsidRPr="00F52EEF" w14:paraId="40AB2950" w14:textId="77777777" w:rsidTr="00E52AC3">
        <w:tc>
          <w:tcPr>
            <w:tcW w:w="10740" w:type="dxa"/>
            <w:gridSpan w:val="8"/>
            <w:tcBorders>
              <w:top w:val="single" w:sz="12" w:space="0" w:color="auto"/>
              <w:left w:val="single" w:sz="2" w:space="0" w:color="auto"/>
              <w:bottom w:val="single" w:sz="2" w:space="0" w:color="auto"/>
              <w:right w:val="single" w:sz="2" w:space="0" w:color="auto"/>
            </w:tcBorders>
            <w:shd w:val="clear" w:color="auto" w:fill="F7CAAC"/>
          </w:tcPr>
          <w:p w14:paraId="279956FE"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p>
        </w:tc>
      </w:tr>
      <w:tr w:rsidR="00F64B71" w:rsidRPr="00F52EEF" w14:paraId="7D613ABD" w14:textId="77777777" w:rsidTr="00E52AC3">
        <w:tc>
          <w:tcPr>
            <w:tcW w:w="5672" w:type="dxa"/>
            <w:gridSpan w:val="3"/>
            <w:tcBorders>
              <w:top w:val="single" w:sz="2" w:space="0" w:color="auto"/>
            </w:tcBorders>
            <w:shd w:val="clear" w:color="auto" w:fill="F7CAAC"/>
          </w:tcPr>
          <w:p w14:paraId="015CB02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5BDE12E5"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7187AF6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hodin</w:t>
            </w:r>
          </w:p>
        </w:tc>
      </w:tr>
      <w:tr w:rsidR="00F64B71" w:rsidRPr="00F52EEF" w14:paraId="1993CEE6" w14:textId="77777777" w:rsidTr="00E52AC3">
        <w:trPr>
          <w:trHeight w:val="205"/>
        </w:trPr>
        <w:tc>
          <w:tcPr>
            <w:tcW w:w="10740" w:type="dxa"/>
            <w:gridSpan w:val="8"/>
            <w:shd w:val="clear" w:color="auto" w:fill="F7CAAC"/>
          </w:tcPr>
          <w:p w14:paraId="16175E9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62D1F4C6" w14:textId="77777777" w:rsidTr="00E52AC3">
        <w:trPr>
          <w:trHeight w:val="205"/>
        </w:trPr>
        <w:tc>
          <w:tcPr>
            <w:tcW w:w="10740" w:type="dxa"/>
            <w:gridSpan w:val="8"/>
            <w:shd w:val="clear" w:color="auto" w:fill="auto"/>
          </w:tcPr>
          <w:p w14:paraId="56750873" w14:textId="65FBE3E1" w:rsidR="006B2622" w:rsidRPr="00F52EEF" w:rsidRDefault="006B2622" w:rsidP="00935F76">
            <w:pPr>
              <w:tabs>
                <w:tab w:val="left" w:pos="567"/>
              </w:tabs>
              <w:rPr>
                <w:rFonts w:asciiTheme="minorHAnsi" w:hAnsiTheme="minorHAnsi" w:cstheme="minorHAnsi"/>
              </w:rPr>
            </w:pPr>
          </w:p>
        </w:tc>
      </w:tr>
    </w:tbl>
    <w:p w14:paraId="2BA83755"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br w:type="page"/>
      </w:r>
    </w:p>
    <w:tbl>
      <w:tblPr>
        <w:tblpPr w:leftFromText="141" w:rightFromText="141" w:vertAnchor="text" w:horzAnchor="margin" w:tblpXSpec="center" w:tblpY="31"/>
        <w:tblW w:w="10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34"/>
        <w:gridCol w:w="567"/>
        <w:gridCol w:w="1134"/>
        <w:gridCol w:w="889"/>
        <w:gridCol w:w="816"/>
        <w:gridCol w:w="1549"/>
        <w:gridCol w:w="998"/>
        <w:gridCol w:w="816"/>
      </w:tblGrid>
      <w:tr w:rsidR="00F64B71" w:rsidRPr="00F52EEF" w14:paraId="3E77A7C3" w14:textId="77777777" w:rsidTr="006925F1">
        <w:tc>
          <w:tcPr>
            <w:tcW w:w="10603" w:type="dxa"/>
            <w:gridSpan w:val="8"/>
            <w:tcBorders>
              <w:bottom w:val="double" w:sz="4" w:space="0" w:color="auto"/>
            </w:tcBorders>
            <w:shd w:val="clear" w:color="auto" w:fill="BDD6EE"/>
          </w:tcPr>
          <w:p w14:paraId="6F5F84D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3C776E3B" w14:textId="77777777" w:rsidTr="006925F1">
        <w:tc>
          <w:tcPr>
            <w:tcW w:w="3834" w:type="dxa"/>
            <w:tcBorders>
              <w:top w:val="double" w:sz="4" w:space="0" w:color="auto"/>
            </w:tcBorders>
            <w:shd w:val="clear" w:color="auto" w:fill="F7CAAC"/>
          </w:tcPr>
          <w:p w14:paraId="0F6BA94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304AB11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Jazyk český a stylistika 2</w:t>
            </w:r>
          </w:p>
        </w:tc>
      </w:tr>
      <w:tr w:rsidR="00F64B71" w:rsidRPr="00F52EEF" w14:paraId="51A7B3AB" w14:textId="77777777" w:rsidTr="006925F1">
        <w:tc>
          <w:tcPr>
            <w:tcW w:w="3834" w:type="dxa"/>
            <w:shd w:val="clear" w:color="auto" w:fill="F7CAAC"/>
          </w:tcPr>
          <w:p w14:paraId="4CCCA8D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2765762"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547" w:type="dxa"/>
            <w:gridSpan w:val="2"/>
            <w:shd w:val="clear" w:color="auto" w:fill="F7CAAC"/>
          </w:tcPr>
          <w:p w14:paraId="7103408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tcPr>
          <w:p w14:paraId="24CFC43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LS</w:t>
            </w:r>
          </w:p>
        </w:tc>
      </w:tr>
      <w:tr w:rsidR="00F64B71" w:rsidRPr="00F52EEF" w14:paraId="1AED6B0E" w14:textId="77777777" w:rsidTr="006925F1">
        <w:tc>
          <w:tcPr>
            <w:tcW w:w="3834" w:type="dxa"/>
            <w:shd w:val="clear" w:color="auto" w:fill="F7CAAC"/>
          </w:tcPr>
          <w:p w14:paraId="29A495B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A106B38"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52EDFFB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F78B89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549" w:type="dxa"/>
            <w:shd w:val="clear" w:color="auto" w:fill="F7CAAC"/>
          </w:tcPr>
          <w:p w14:paraId="254D9AB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14" w:type="dxa"/>
            <w:gridSpan w:val="2"/>
          </w:tcPr>
          <w:p w14:paraId="2D3665D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F64B71" w:rsidRPr="00F52EEF" w14:paraId="05E99C7C" w14:textId="77777777" w:rsidTr="006925F1">
        <w:tc>
          <w:tcPr>
            <w:tcW w:w="3834" w:type="dxa"/>
            <w:shd w:val="clear" w:color="auto" w:fill="F7CAAC"/>
          </w:tcPr>
          <w:p w14:paraId="2130C74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75A1522"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Jazyk český a stylistika 1</w:t>
            </w:r>
          </w:p>
        </w:tc>
      </w:tr>
      <w:tr w:rsidR="00F64B71" w:rsidRPr="00F52EEF" w14:paraId="5ACE07A8" w14:textId="77777777" w:rsidTr="006925F1">
        <w:tc>
          <w:tcPr>
            <w:tcW w:w="3834" w:type="dxa"/>
            <w:shd w:val="clear" w:color="auto" w:fill="F7CAAC"/>
          </w:tcPr>
          <w:p w14:paraId="6E25006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C8E95CB"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1549" w:type="dxa"/>
            <w:shd w:val="clear" w:color="auto" w:fill="F7CAAC"/>
          </w:tcPr>
          <w:p w14:paraId="25153CC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14" w:type="dxa"/>
            <w:gridSpan w:val="2"/>
          </w:tcPr>
          <w:p w14:paraId="3AC96254" w14:textId="63C6987C" w:rsidR="00F64B71" w:rsidRPr="00F52EEF" w:rsidRDefault="00587A9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6A904013" w14:textId="77777777" w:rsidTr="006925F1">
        <w:tc>
          <w:tcPr>
            <w:tcW w:w="3834" w:type="dxa"/>
            <w:shd w:val="clear" w:color="auto" w:fill="F7CAAC"/>
          </w:tcPr>
          <w:p w14:paraId="2D089B6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E3DF94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42EF69F" w14:textId="77777777" w:rsidTr="006925F1">
        <w:trPr>
          <w:trHeight w:val="554"/>
        </w:trPr>
        <w:tc>
          <w:tcPr>
            <w:tcW w:w="10603" w:type="dxa"/>
            <w:gridSpan w:val="8"/>
            <w:tcBorders>
              <w:top w:val="nil"/>
            </w:tcBorders>
          </w:tcPr>
          <w:p w14:paraId="3756109D" w14:textId="77777777" w:rsidR="006925F1" w:rsidRDefault="006925F1" w:rsidP="00935F76">
            <w:pPr>
              <w:tabs>
                <w:tab w:val="left" w:pos="567"/>
              </w:tabs>
              <w:jc w:val="both"/>
              <w:rPr>
                <w:rFonts w:asciiTheme="minorHAnsi" w:hAnsiTheme="minorHAnsi" w:cstheme="minorHAnsi"/>
              </w:rPr>
            </w:pPr>
            <w:r>
              <w:rPr>
                <w:rFonts w:asciiTheme="minorHAnsi" w:hAnsiTheme="minorHAnsi" w:cstheme="minorHAnsi"/>
              </w:rPr>
              <w:t xml:space="preserve">1. </w:t>
            </w:r>
            <w:r w:rsidRPr="00F52EEF">
              <w:rPr>
                <w:rFonts w:asciiTheme="minorHAnsi" w:hAnsiTheme="minorHAnsi" w:cstheme="minorHAnsi"/>
              </w:rPr>
              <w:t>Dílčí úkoly v průběhu semestru (komplexní jazykové rozbory, gramatická cvičení, kreativní cvičení)</w:t>
            </w:r>
            <w:r>
              <w:rPr>
                <w:rFonts w:asciiTheme="minorHAnsi" w:hAnsiTheme="minorHAnsi" w:cstheme="minorHAnsi"/>
              </w:rPr>
              <w:t>.</w:t>
            </w:r>
          </w:p>
          <w:p w14:paraId="7BC8184B" w14:textId="77777777" w:rsidR="006925F1" w:rsidRDefault="006925F1" w:rsidP="00935F76">
            <w:pPr>
              <w:tabs>
                <w:tab w:val="left" w:pos="567"/>
              </w:tabs>
              <w:jc w:val="both"/>
              <w:rPr>
                <w:rFonts w:asciiTheme="minorHAnsi" w:hAnsiTheme="minorHAnsi" w:cstheme="minorHAnsi"/>
              </w:rPr>
            </w:pPr>
            <w:r>
              <w:rPr>
                <w:rFonts w:asciiTheme="minorHAnsi" w:hAnsiTheme="minorHAnsi" w:cstheme="minorHAnsi"/>
              </w:rPr>
              <w:t>2. A</w:t>
            </w:r>
            <w:r w:rsidRPr="00F52EEF">
              <w:rPr>
                <w:rFonts w:asciiTheme="minorHAnsi" w:hAnsiTheme="minorHAnsi" w:cstheme="minorHAnsi"/>
              </w:rPr>
              <w:t xml:space="preserve">ktivní účast na semináři </w:t>
            </w:r>
          </w:p>
          <w:p w14:paraId="3AF716B5" w14:textId="4658FD77" w:rsidR="00F64B71" w:rsidRPr="00F52EEF" w:rsidRDefault="006925F1" w:rsidP="00935F76">
            <w:pPr>
              <w:tabs>
                <w:tab w:val="left" w:pos="567"/>
              </w:tabs>
              <w:jc w:val="both"/>
              <w:rPr>
                <w:rFonts w:asciiTheme="minorHAnsi" w:hAnsiTheme="minorHAnsi" w:cstheme="minorHAnsi"/>
              </w:rPr>
            </w:pPr>
            <w:r>
              <w:rPr>
                <w:rFonts w:asciiTheme="minorHAnsi" w:hAnsiTheme="minorHAnsi" w:cstheme="minorHAnsi"/>
              </w:rPr>
              <w:t>3. Z</w:t>
            </w:r>
            <w:r w:rsidRPr="00F52EEF">
              <w:rPr>
                <w:rFonts w:asciiTheme="minorHAnsi" w:hAnsiTheme="minorHAnsi" w:cstheme="minorHAnsi"/>
              </w:rPr>
              <w:t>ávěrečn</w:t>
            </w:r>
            <w:r>
              <w:rPr>
                <w:rFonts w:asciiTheme="minorHAnsi" w:hAnsiTheme="minorHAnsi" w:cstheme="minorHAnsi"/>
              </w:rPr>
              <w:t>ý</w:t>
            </w:r>
            <w:r w:rsidRPr="00F52EEF">
              <w:rPr>
                <w:rFonts w:asciiTheme="minorHAnsi" w:hAnsiTheme="minorHAnsi" w:cstheme="minorHAnsi"/>
              </w:rPr>
              <w:t xml:space="preserve"> znalostní test formou praktické a teoretické části.</w:t>
            </w:r>
            <w:r w:rsidR="00F64B71" w:rsidRPr="00F52EEF">
              <w:rPr>
                <w:rFonts w:asciiTheme="minorHAnsi" w:hAnsiTheme="minorHAnsi" w:cstheme="minorHAnsi"/>
              </w:rPr>
              <w:t>.</w:t>
            </w:r>
          </w:p>
        </w:tc>
      </w:tr>
      <w:tr w:rsidR="00F64B71" w:rsidRPr="00F52EEF" w14:paraId="13EEBEF0" w14:textId="77777777" w:rsidTr="006925F1">
        <w:trPr>
          <w:trHeight w:val="197"/>
        </w:trPr>
        <w:tc>
          <w:tcPr>
            <w:tcW w:w="3834" w:type="dxa"/>
            <w:tcBorders>
              <w:top w:val="nil"/>
            </w:tcBorders>
            <w:shd w:val="clear" w:color="auto" w:fill="F7CAAC"/>
          </w:tcPr>
          <w:p w14:paraId="08B7F59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1454CAA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PaedDr. Marcela Göttlichová</w:t>
            </w:r>
          </w:p>
        </w:tc>
      </w:tr>
      <w:tr w:rsidR="00F64B71" w:rsidRPr="00F52EEF" w14:paraId="6F7EF414" w14:textId="77777777" w:rsidTr="006925F1">
        <w:trPr>
          <w:trHeight w:val="243"/>
        </w:trPr>
        <w:tc>
          <w:tcPr>
            <w:tcW w:w="3834" w:type="dxa"/>
            <w:tcBorders>
              <w:top w:val="nil"/>
            </w:tcBorders>
            <w:shd w:val="clear" w:color="auto" w:fill="F7CAAC"/>
          </w:tcPr>
          <w:p w14:paraId="491FA9F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5EC966F0" w14:textId="1D931A88"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6770F7A8" w14:textId="77777777" w:rsidTr="006925F1">
        <w:tc>
          <w:tcPr>
            <w:tcW w:w="3834" w:type="dxa"/>
            <w:shd w:val="clear" w:color="auto" w:fill="F7CAAC"/>
          </w:tcPr>
          <w:p w14:paraId="74669CD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F9D0FB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92DBD4B" w14:textId="77777777" w:rsidTr="006925F1">
        <w:trPr>
          <w:trHeight w:val="70"/>
        </w:trPr>
        <w:tc>
          <w:tcPr>
            <w:tcW w:w="10603" w:type="dxa"/>
            <w:gridSpan w:val="8"/>
            <w:tcBorders>
              <w:top w:val="nil"/>
            </w:tcBorders>
          </w:tcPr>
          <w:p w14:paraId="73D9E4D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B2B99F7" w14:textId="77777777" w:rsidTr="006925F1">
        <w:tc>
          <w:tcPr>
            <w:tcW w:w="3834" w:type="dxa"/>
            <w:shd w:val="clear" w:color="auto" w:fill="F7CAAC"/>
          </w:tcPr>
          <w:p w14:paraId="3AC392F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7BEA6B8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F2748E1" w14:textId="77777777" w:rsidTr="006925F1">
        <w:trPr>
          <w:trHeight w:val="4203"/>
        </w:trPr>
        <w:tc>
          <w:tcPr>
            <w:tcW w:w="10603" w:type="dxa"/>
            <w:gridSpan w:val="8"/>
            <w:tcBorders>
              <w:top w:val="nil"/>
              <w:bottom w:val="single" w:sz="12" w:space="0" w:color="auto"/>
            </w:tcBorders>
          </w:tcPr>
          <w:p w14:paraId="29834601" w14:textId="163AB8D9" w:rsidR="006925F1" w:rsidRPr="006925F1" w:rsidRDefault="006925F1" w:rsidP="00935F76">
            <w:pPr>
              <w:tabs>
                <w:tab w:val="left" w:pos="567"/>
              </w:tabs>
              <w:jc w:val="both"/>
              <w:rPr>
                <w:rFonts w:asciiTheme="minorHAnsi" w:hAnsiTheme="minorHAnsi" w:cstheme="minorHAnsi"/>
                <w:b/>
                <w:sz w:val="18"/>
              </w:rPr>
            </w:pPr>
            <w:r w:rsidRPr="006925F1">
              <w:rPr>
                <w:rFonts w:asciiTheme="minorHAnsi" w:hAnsiTheme="minorHAnsi" w:cstheme="minorHAnsi"/>
                <w:b/>
                <w:sz w:val="18"/>
              </w:rPr>
              <w:t>Probíraná témata:</w:t>
            </w:r>
          </w:p>
          <w:p w14:paraId="02BE920B" w14:textId="0A096FFD" w:rsidR="00F64B71" w:rsidRPr="006925F1" w:rsidRDefault="006925F1" w:rsidP="00935F76">
            <w:pPr>
              <w:tabs>
                <w:tab w:val="left" w:pos="567"/>
              </w:tabs>
              <w:rPr>
                <w:rFonts w:asciiTheme="minorHAnsi" w:hAnsiTheme="minorHAnsi" w:cstheme="minorHAnsi"/>
                <w:sz w:val="18"/>
              </w:rPr>
            </w:pPr>
            <w:r w:rsidRPr="006925F1">
              <w:rPr>
                <w:rFonts w:asciiTheme="minorHAnsi" w:hAnsiTheme="minorHAnsi" w:cstheme="minorHAnsi"/>
                <w:sz w:val="18"/>
              </w:rPr>
              <w:t>- t</w:t>
            </w:r>
            <w:r w:rsidR="00F64B71" w:rsidRPr="006925F1">
              <w:rPr>
                <w:rFonts w:asciiTheme="minorHAnsi" w:hAnsiTheme="minorHAnsi" w:cstheme="minorHAnsi"/>
                <w:sz w:val="18"/>
              </w:rPr>
              <w:t>eorie funkčních stylů – klasifikace; slohové postupy a útvary</w:t>
            </w:r>
            <w:r w:rsidRPr="006925F1">
              <w:rPr>
                <w:rFonts w:asciiTheme="minorHAnsi" w:hAnsiTheme="minorHAnsi" w:cstheme="minorHAnsi"/>
                <w:sz w:val="18"/>
              </w:rPr>
              <w:t>;</w:t>
            </w:r>
          </w:p>
          <w:p w14:paraId="63F56678" w14:textId="27C087CE" w:rsidR="00F64B71" w:rsidRPr="006925F1" w:rsidRDefault="006925F1" w:rsidP="00935F76">
            <w:pPr>
              <w:tabs>
                <w:tab w:val="left" w:pos="567"/>
              </w:tabs>
              <w:rPr>
                <w:rFonts w:asciiTheme="minorHAnsi" w:hAnsiTheme="minorHAnsi" w:cstheme="minorHAnsi"/>
                <w:sz w:val="18"/>
              </w:rPr>
            </w:pPr>
            <w:r w:rsidRPr="006925F1">
              <w:rPr>
                <w:rFonts w:asciiTheme="minorHAnsi" w:hAnsiTheme="minorHAnsi" w:cstheme="minorHAnsi"/>
                <w:sz w:val="18"/>
              </w:rPr>
              <w:t>- f</w:t>
            </w:r>
            <w:r w:rsidR="00F64B71" w:rsidRPr="006925F1">
              <w:rPr>
                <w:rFonts w:asciiTheme="minorHAnsi" w:hAnsiTheme="minorHAnsi" w:cstheme="minorHAnsi"/>
                <w:sz w:val="18"/>
              </w:rPr>
              <w:t>unkční styl primární – běžně dorozumívací, hovorový</w:t>
            </w:r>
            <w:r w:rsidRPr="006925F1">
              <w:rPr>
                <w:rFonts w:asciiTheme="minorHAnsi" w:hAnsiTheme="minorHAnsi" w:cstheme="minorHAnsi"/>
                <w:sz w:val="18"/>
              </w:rPr>
              <w:t>;</w:t>
            </w:r>
          </w:p>
          <w:p w14:paraId="5868E575" w14:textId="06D21C31" w:rsidR="00F64B71" w:rsidRPr="006925F1" w:rsidRDefault="006925F1" w:rsidP="00935F76">
            <w:pPr>
              <w:tabs>
                <w:tab w:val="left" w:pos="567"/>
              </w:tabs>
              <w:rPr>
                <w:rFonts w:asciiTheme="minorHAnsi" w:hAnsiTheme="minorHAnsi" w:cstheme="minorHAnsi"/>
                <w:sz w:val="18"/>
              </w:rPr>
            </w:pPr>
            <w:r w:rsidRPr="006925F1">
              <w:rPr>
                <w:rFonts w:asciiTheme="minorHAnsi" w:hAnsiTheme="minorHAnsi" w:cstheme="minorHAnsi"/>
                <w:sz w:val="18"/>
              </w:rPr>
              <w:t>- f</w:t>
            </w:r>
            <w:r w:rsidR="00F64B71" w:rsidRPr="006925F1">
              <w:rPr>
                <w:rFonts w:asciiTheme="minorHAnsi" w:hAnsiTheme="minorHAnsi" w:cstheme="minorHAnsi"/>
                <w:sz w:val="18"/>
              </w:rPr>
              <w:t xml:space="preserve">unkční styl primární </w:t>
            </w:r>
            <w:r w:rsidRPr="006925F1">
              <w:rPr>
                <w:rFonts w:asciiTheme="minorHAnsi" w:hAnsiTheme="minorHAnsi" w:cstheme="minorHAnsi"/>
                <w:sz w:val="18"/>
              </w:rPr>
              <w:t>–</w:t>
            </w:r>
            <w:r w:rsidR="00F64B71" w:rsidRPr="006925F1">
              <w:rPr>
                <w:rFonts w:asciiTheme="minorHAnsi" w:hAnsiTheme="minorHAnsi" w:cstheme="minorHAnsi"/>
                <w:sz w:val="18"/>
              </w:rPr>
              <w:t xml:space="preserve"> administrativní</w:t>
            </w:r>
            <w:r w:rsidRPr="006925F1">
              <w:rPr>
                <w:rFonts w:asciiTheme="minorHAnsi" w:hAnsiTheme="minorHAnsi" w:cstheme="minorHAnsi"/>
                <w:sz w:val="18"/>
              </w:rPr>
              <w:t>;</w:t>
            </w:r>
          </w:p>
          <w:p w14:paraId="4B379E82" w14:textId="4943895A" w:rsidR="00F64B71" w:rsidRPr="006925F1" w:rsidRDefault="006925F1" w:rsidP="00935F76">
            <w:pPr>
              <w:tabs>
                <w:tab w:val="left" w:pos="567"/>
              </w:tabs>
              <w:rPr>
                <w:rFonts w:asciiTheme="minorHAnsi" w:hAnsiTheme="minorHAnsi" w:cstheme="minorHAnsi"/>
                <w:sz w:val="18"/>
              </w:rPr>
            </w:pPr>
            <w:r w:rsidRPr="006925F1">
              <w:rPr>
                <w:rFonts w:asciiTheme="minorHAnsi" w:hAnsiTheme="minorHAnsi" w:cstheme="minorHAnsi"/>
                <w:sz w:val="18"/>
              </w:rPr>
              <w:t>- f</w:t>
            </w:r>
            <w:r w:rsidR="00F64B71" w:rsidRPr="006925F1">
              <w:rPr>
                <w:rFonts w:asciiTheme="minorHAnsi" w:hAnsiTheme="minorHAnsi" w:cstheme="minorHAnsi"/>
                <w:sz w:val="18"/>
              </w:rPr>
              <w:t xml:space="preserve">unkční styl primární </w:t>
            </w:r>
            <w:r w:rsidRPr="006925F1">
              <w:rPr>
                <w:rFonts w:asciiTheme="minorHAnsi" w:hAnsiTheme="minorHAnsi" w:cstheme="minorHAnsi"/>
                <w:sz w:val="18"/>
              </w:rPr>
              <w:t>–</w:t>
            </w:r>
            <w:r w:rsidR="00F64B71" w:rsidRPr="006925F1">
              <w:rPr>
                <w:rFonts w:asciiTheme="minorHAnsi" w:hAnsiTheme="minorHAnsi" w:cstheme="minorHAnsi"/>
                <w:sz w:val="18"/>
              </w:rPr>
              <w:t xml:space="preserve"> publicistický</w:t>
            </w:r>
            <w:r w:rsidRPr="006925F1">
              <w:rPr>
                <w:rFonts w:asciiTheme="minorHAnsi" w:hAnsiTheme="minorHAnsi" w:cstheme="minorHAnsi"/>
                <w:sz w:val="18"/>
              </w:rPr>
              <w:t>;</w:t>
            </w:r>
          </w:p>
          <w:p w14:paraId="2FC8B55F" w14:textId="76180323" w:rsidR="00F64B71" w:rsidRPr="006925F1" w:rsidRDefault="006925F1" w:rsidP="00935F76">
            <w:pPr>
              <w:tabs>
                <w:tab w:val="left" w:pos="567"/>
              </w:tabs>
              <w:rPr>
                <w:rFonts w:asciiTheme="minorHAnsi" w:hAnsiTheme="minorHAnsi" w:cstheme="minorHAnsi"/>
                <w:sz w:val="18"/>
              </w:rPr>
            </w:pPr>
            <w:r w:rsidRPr="006925F1">
              <w:rPr>
                <w:rFonts w:asciiTheme="minorHAnsi" w:hAnsiTheme="minorHAnsi" w:cstheme="minorHAnsi"/>
                <w:sz w:val="18"/>
              </w:rPr>
              <w:t>- k</w:t>
            </w:r>
            <w:r w:rsidR="00F64B71" w:rsidRPr="006925F1">
              <w:rPr>
                <w:rFonts w:asciiTheme="minorHAnsi" w:hAnsiTheme="minorHAnsi" w:cstheme="minorHAnsi"/>
                <w:sz w:val="18"/>
              </w:rPr>
              <w:t>ompozice publicistických textů, jejich žánry/útvary</w:t>
            </w:r>
            <w:r w:rsidRPr="006925F1">
              <w:rPr>
                <w:rFonts w:asciiTheme="minorHAnsi" w:hAnsiTheme="minorHAnsi" w:cstheme="minorHAnsi"/>
                <w:sz w:val="18"/>
              </w:rPr>
              <w:t>;</w:t>
            </w:r>
          </w:p>
          <w:p w14:paraId="41E2D6AD" w14:textId="53B1A5BD" w:rsidR="00F64B71" w:rsidRPr="006925F1" w:rsidRDefault="006925F1" w:rsidP="00935F76">
            <w:pPr>
              <w:tabs>
                <w:tab w:val="left" w:pos="567"/>
              </w:tabs>
              <w:rPr>
                <w:rFonts w:asciiTheme="minorHAnsi" w:hAnsiTheme="minorHAnsi" w:cstheme="minorHAnsi"/>
                <w:sz w:val="18"/>
              </w:rPr>
            </w:pPr>
            <w:r w:rsidRPr="006925F1">
              <w:rPr>
                <w:rFonts w:asciiTheme="minorHAnsi" w:hAnsiTheme="minorHAnsi" w:cstheme="minorHAnsi"/>
                <w:sz w:val="18"/>
              </w:rPr>
              <w:t>- f</w:t>
            </w:r>
            <w:r w:rsidR="00F64B71" w:rsidRPr="006925F1">
              <w:rPr>
                <w:rFonts w:asciiTheme="minorHAnsi" w:hAnsiTheme="minorHAnsi" w:cstheme="minorHAnsi"/>
                <w:sz w:val="18"/>
              </w:rPr>
              <w:t xml:space="preserve">unkční styl primární </w:t>
            </w:r>
            <w:r w:rsidRPr="006925F1">
              <w:rPr>
                <w:rFonts w:asciiTheme="minorHAnsi" w:hAnsiTheme="minorHAnsi" w:cstheme="minorHAnsi"/>
                <w:sz w:val="18"/>
              </w:rPr>
              <w:t>–</w:t>
            </w:r>
            <w:r w:rsidR="00F64B71" w:rsidRPr="006925F1">
              <w:rPr>
                <w:rFonts w:asciiTheme="minorHAnsi" w:hAnsiTheme="minorHAnsi" w:cstheme="minorHAnsi"/>
                <w:sz w:val="18"/>
              </w:rPr>
              <w:t xml:space="preserve"> odborný</w:t>
            </w:r>
            <w:r w:rsidRPr="006925F1">
              <w:rPr>
                <w:rFonts w:asciiTheme="minorHAnsi" w:hAnsiTheme="minorHAnsi" w:cstheme="minorHAnsi"/>
                <w:sz w:val="18"/>
              </w:rPr>
              <w:t>;</w:t>
            </w:r>
          </w:p>
          <w:p w14:paraId="36528A88" w14:textId="0F3E99C9" w:rsidR="00F64B71" w:rsidRPr="006925F1" w:rsidRDefault="006925F1" w:rsidP="00935F76">
            <w:pPr>
              <w:tabs>
                <w:tab w:val="left" w:pos="567"/>
              </w:tabs>
              <w:rPr>
                <w:rFonts w:asciiTheme="minorHAnsi" w:hAnsiTheme="minorHAnsi" w:cstheme="minorHAnsi"/>
                <w:sz w:val="18"/>
              </w:rPr>
            </w:pPr>
            <w:r w:rsidRPr="006925F1">
              <w:rPr>
                <w:rFonts w:asciiTheme="minorHAnsi" w:hAnsiTheme="minorHAnsi" w:cstheme="minorHAnsi"/>
                <w:sz w:val="18"/>
              </w:rPr>
              <w:t>- k</w:t>
            </w:r>
            <w:r w:rsidR="00F64B71" w:rsidRPr="006925F1">
              <w:rPr>
                <w:rFonts w:asciiTheme="minorHAnsi" w:hAnsiTheme="minorHAnsi" w:cstheme="minorHAnsi"/>
                <w:sz w:val="18"/>
              </w:rPr>
              <w:t>ompozice odborného textu</w:t>
            </w:r>
            <w:r w:rsidRPr="006925F1">
              <w:rPr>
                <w:rFonts w:asciiTheme="minorHAnsi" w:hAnsiTheme="minorHAnsi" w:cstheme="minorHAnsi"/>
                <w:sz w:val="18"/>
              </w:rPr>
              <w:t>;</w:t>
            </w:r>
          </w:p>
          <w:p w14:paraId="17995B86" w14:textId="2C23173B" w:rsidR="00F64B71" w:rsidRPr="006925F1" w:rsidRDefault="006925F1" w:rsidP="00935F76">
            <w:pPr>
              <w:tabs>
                <w:tab w:val="left" w:pos="567"/>
              </w:tabs>
              <w:rPr>
                <w:rFonts w:asciiTheme="minorHAnsi" w:hAnsiTheme="minorHAnsi" w:cstheme="minorHAnsi"/>
                <w:sz w:val="18"/>
              </w:rPr>
            </w:pPr>
            <w:r w:rsidRPr="006925F1">
              <w:rPr>
                <w:rFonts w:asciiTheme="minorHAnsi" w:hAnsiTheme="minorHAnsi" w:cstheme="minorHAnsi"/>
                <w:sz w:val="18"/>
              </w:rPr>
              <w:t>- f</w:t>
            </w:r>
            <w:r w:rsidR="00F64B71" w:rsidRPr="006925F1">
              <w:rPr>
                <w:rFonts w:asciiTheme="minorHAnsi" w:hAnsiTheme="minorHAnsi" w:cstheme="minorHAnsi"/>
                <w:sz w:val="18"/>
              </w:rPr>
              <w:t>unkční styl primární – styl umělecké literatury</w:t>
            </w:r>
            <w:r w:rsidRPr="006925F1">
              <w:rPr>
                <w:rFonts w:asciiTheme="minorHAnsi" w:hAnsiTheme="minorHAnsi" w:cstheme="minorHAnsi"/>
                <w:sz w:val="18"/>
              </w:rPr>
              <w:t>;</w:t>
            </w:r>
          </w:p>
          <w:p w14:paraId="7158EE88" w14:textId="611D3E3D" w:rsidR="00F64B71" w:rsidRPr="006925F1" w:rsidRDefault="006925F1" w:rsidP="00935F76">
            <w:pPr>
              <w:tabs>
                <w:tab w:val="left" w:pos="567"/>
              </w:tabs>
              <w:rPr>
                <w:rFonts w:asciiTheme="minorHAnsi" w:hAnsiTheme="minorHAnsi" w:cstheme="minorHAnsi"/>
                <w:sz w:val="18"/>
              </w:rPr>
            </w:pPr>
            <w:r w:rsidRPr="006925F1">
              <w:rPr>
                <w:rFonts w:asciiTheme="minorHAnsi" w:hAnsiTheme="minorHAnsi" w:cstheme="minorHAnsi"/>
                <w:sz w:val="18"/>
              </w:rPr>
              <w:t>- f</w:t>
            </w:r>
            <w:r w:rsidR="00F64B71" w:rsidRPr="006925F1">
              <w:rPr>
                <w:rFonts w:asciiTheme="minorHAnsi" w:hAnsiTheme="minorHAnsi" w:cstheme="minorHAnsi"/>
                <w:sz w:val="18"/>
              </w:rPr>
              <w:t xml:space="preserve">unkční styl primární </w:t>
            </w:r>
            <w:r w:rsidRPr="006925F1">
              <w:rPr>
                <w:rFonts w:asciiTheme="minorHAnsi" w:hAnsiTheme="minorHAnsi" w:cstheme="minorHAnsi"/>
                <w:sz w:val="18"/>
              </w:rPr>
              <w:t>–</w:t>
            </w:r>
            <w:r w:rsidR="00F64B71" w:rsidRPr="006925F1">
              <w:rPr>
                <w:rFonts w:asciiTheme="minorHAnsi" w:hAnsiTheme="minorHAnsi" w:cstheme="minorHAnsi"/>
                <w:sz w:val="18"/>
              </w:rPr>
              <w:t xml:space="preserve"> rétorický</w:t>
            </w:r>
            <w:r w:rsidRPr="006925F1">
              <w:rPr>
                <w:rFonts w:asciiTheme="minorHAnsi" w:hAnsiTheme="minorHAnsi" w:cstheme="minorHAnsi"/>
                <w:sz w:val="18"/>
              </w:rPr>
              <w:t>;</w:t>
            </w:r>
          </w:p>
          <w:p w14:paraId="7BC3C2DA" w14:textId="5392CAF5" w:rsidR="00F64B71" w:rsidRPr="006925F1" w:rsidRDefault="006925F1" w:rsidP="00935F76">
            <w:pPr>
              <w:tabs>
                <w:tab w:val="left" w:pos="567"/>
              </w:tabs>
              <w:rPr>
                <w:rFonts w:asciiTheme="minorHAnsi" w:hAnsiTheme="minorHAnsi" w:cstheme="minorHAnsi"/>
                <w:sz w:val="18"/>
              </w:rPr>
            </w:pPr>
            <w:r w:rsidRPr="006925F1">
              <w:rPr>
                <w:rFonts w:asciiTheme="minorHAnsi" w:hAnsiTheme="minorHAnsi" w:cstheme="minorHAnsi"/>
                <w:sz w:val="18"/>
              </w:rPr>
              <w:t>- f</w:t>
            </w:r>
            <w:r w:rsidR="00F64B71" w:rsidRPr="006925F1">
              <w:rPr>
                <w:rFonts w:asciiTheme="minorHAnsi" w:hAnsiTheme="minorHAnsi" w:cstheme="minorHAnsi"/>
                <w:sz w:val="18"/>
              </w:rPr>
              <w:t>unkční styl sekundární – esejistický, styl církevní komunikace</w:t>
            </w:r>
            <w:r w:rsidRPr="006925F1">
              <w:rPr>
                <w:rFonts w:asciiTheme="minorHAnsi" w:hAnsiTheme="minorHAnsi" w:cstheme="minorHAnsi"/>
                <w:sz w:val="18"/>
              </w:rPr>
              <w:t>;</w:t>
            </w:r>
          </w:p>
          <w:p w14:paraId="20171152" w14:textId="0C330BA9" w:rsidR="00F64B71" w:rsidRPr="006925F1" w:rsidRDefault="006925F1" w:rsidP="00935F76">
            <w:pPr>
              <w:tabs>
                <w:tab w:val="left" w:pos="567"/>
              </w:tabs>
              <w:rPr>
                <w:rFonts w:asciiTheme="minorHAnsi" w:hAnsiTheme="minorHAnsi" w:cstheme="minorHAnsi"/>
                <w:sz w:val="18"/>
              </w:rPr>
            </w:pPr>
            <w:r w:rsidRPr="006925F1">
              <w:rPr>
                <w:rFonts w:asciiTheme="minorHAnsi" w:hAnsiTheme="minorHAnsi" w:cstheme="minorHAnsi"/>
                <w:sz w:val="18"/>
              </w:rPr>
              <w:t>- f</w:t>
            </w:r>
            <w:r w:rsidR="00F64B71" w:rsidRPr="006925F1">
              <w:rPr>
                <w:rFonts w:asciiTheme="minorHAnsi" w:hAnsiTheme="minorHAnsi" w:cstheme="minorHAnsi"/>
                <w:sz w:val="18"/>
              </w:rPr>
              <w:t>unkční styl sekundární – styl reklamy</w:t>
            </w:r>
            <w:r w:rsidRPr="006925F1">
              <w:rPr>
                <w:rFonts w:asciiTheme="minorHAnsi" w:hAnsiTheme="minorHAnsi" w:cstheme="minorHAnsi"/>
                <w:sz w:val="18"/>
              </w:rPr>
              <w:t>;</w:t>
            </w:r>
          </w:p>
          <w:p w14:paraId="30002E76" w14:textId="14D5D088" w:rsidR="00F64B71" w:rsidRPr="006925F1" w:rsidRDefault="006925F1" w:rsidP="00935F76">
            <w:pPr>
              <w:tabs>
                <w:tab w:val="left" w:pos="567"/>
              </w:tabs>
              <w:rPr>
                <w:rFonts w:asciiTheme="minorHAnsi" w:hAnsiTheme="minorHAnsi" w:cstheme="minorHAnsi"/>
                <w:sz w:val="18"/>
              </w:rPr>
            </w:pPr>
            <w:r w:rsidRPr="006925F1">
              <w:rPr>
                <w:rFonts w:asciiTheme="minorHAnsi" w:hAnsiTheme="minorHAnsi" w:cstheme="minorHAnsi"/>
                <w:sz w:val="18"/>
              </w:rPr>
              <w:t>- s</w:t>
            </w:r>
            <w:r w:rsidR="00F64B71" w:rsidRPr="006925F1">
              <w:rPr>
                <w:rFonts w:asciiTheme="minorHAnsi" w:hAnsiTheme="minorHAnsi" w:cstheme="minorHAnsi"/>
                <w:sz w:val="18"/>
              </w:rPr>
              <w:t>tylový typ reklamního textu a normy</w:t>
            </w:r>
            <w:r w:rsidRPr="006925F1">
              <w:rPr>
                <w:rFonts w:asciiTheme="minorHAnsi" w:hAnsiTheme="minorHAnsi" w:cstheme="minorHAnsi"/>
                <w:sz w:val="18"/>
              </w:rPr>
              <w:t>;</w:t>
            </w:r>
          </w:p>
          <w:p w14:paraId="12033D23" w14:textId="69ADB25E" w:rsidR="00F64B71" w:rsidRPr="006925F1" w:rsidRDefault="006925F1" w:rsidP="00935F76">
            <w:pPr>
              <w:tabs>
                <w:tab w:val="left" w:pos="567"/>
              </w:tabs>
              <w:rPr>
                <w:rFonts w:asciiTheme="minorHAnsi" w:hAnsiTheme="minorHAnsi" w:cstheme="minorHAnsi"/>
                <w:sz w:val="18"/>
              </w:rPr>
            </w:pPr>
            <w:r w:rsidRPr="006925F1">
              <w:rPr>
                <w:rFonts w:asciiTheme="minorHAnsi" w:hAnsiTheme="minorHAnsi" w:cstheme="minorHAnsi"/>
                <w:sz w:val="18"/>
              </w:rPr>
              <w:t>- m</w:t>
            </w:r>
            <w:r w:rsidR="00F64B71" w:rsidRPr="006925F1">
              <w:rPr>
                <w:rFonts w:asciiTheme="minorHAnsi" w:hAnsiTheme="minorHAnsi" w:cstheme="minorHAnsi"/>
                <w:sz w:val="18"/>
              </w:rPr>
              <w:t>etodologické problémy stylistiky – aplikace stylistických poznatků</w:t>
            </w:r>
            <w:r w:rsidRPr="006925F1">
              <w:rPr>
                <w:rFonts w:asciiTheme="minorHAnsi" w:hAnsiTheme="minorHAnsi" w:cstheme="minorHAnsi"/>
                <w:sz w:val="18"/>
              </w:rPr>
              <w:t>;</w:t>
            </w:r>
          </w:p>
          <w:p w14:paraId="214D1A25" w14:textId="0E527221" w:rsidR="00014AF9" w:rsidRPr="006925F1" w:rsidRDefault="006925F1" w:rsidP="00014AF9">
            <w:pPr>
              <w:tabs>
                <w:tab w:val="left" w:pos="567"/>
              </w:tabs>
              <w:rPr>
                <w:rFonts w:asciiTheme="minorHAnsi" w:hAnsiTheme="minorHAnsi" w:cstheme="minorHAnsi"/>
                <w:sz w:val="18"/>
              </w:rPr>
            </w:pPr>
            <w:r w:rsidRPr="006925F1">
              <w:rPr>
                <w:rFonts w:asciiTheme="minorHAnsi" w:hAnsiTheme="minorHAnsi" w:cstheme="minorHAnsi"/>
                <w:sz w:val="18"/>
              </w:rPr>
              <w:t>- z</w:t>
            </w:r>
            <w:r w:rsidR="00F64B71" w:rsidRPr="006925F1">
              <w:rPr>
                <w:rFonts w:asciiTheme="minorHAnsi" w:hAnsiTheme="minorHAnsi" w:cstheme="minorHAnsi"/>
                <w:sz w:val="18"/>
              </w:rPr>
              <w:t>ávěrečné shrnutí</w:t>
            </w:r>
            <w:r w:rsidRPr="006925F1">
              <w:rPr>
                <w:rFonts w:asciiTheme="minorHAnsi" w:hAnsiTheme="minorHAnsi" w:cstheme="minorHAnsi"/>
                <w:sz w:val="18"/>
              </w:rPr>
              <w:t>.</w:t>
            </w:r>
          </w:p>
          <w:p w14:paraId="77C33A07" w14:textId="77777777" w:rsidR="006925F1" w:rsidRPr="006925F1" w:rsidRDefault="006925F1" w:rsidP="00935F76">
            <w:pPr>
              <w:tabs>
                <w:tab w:val="left" w:pos="567"/>
              </w:tabs>
              <w:rPr>
                <w:del w:id="2758" w:author="Martin Kazík" w:date="2020-01-23T11:23:00Z"/>
                <w:rFonts w:asciiTheme="minorHAnsi" w:hAnsiTheme="minorHAnsi" w:cstheme="minorHAnsi"/>
                <w:sz w:val="18"/>
              </w:rPr>
            </w:pPr>
          </w:p>
          <w:p w14:paraId="25F0BA49" w14:textId="17960FFD" w:rsidR="00F64B71" w:rsidRPr="00F52EEF" w:rsidRDefault="00F64B71" w:rsidP="00935F76">
            <w:pPr>
              <w:tabs>
                <w:tab w:val="left" w:pos="567"/>
              </w:tabs>
              <w:jc w:val="both"/>
              <w:rPr>
                <w:rFonts w:asciiTheme="minorHAnsi" w:hAnsiTheme="minorHAnsi" w:cstheme="minorHAnsi"/>
              </w:rPr>
            </w:pPr>
            <w:del w:id="2759" w:author="Martin Kazík" w:date="2020-01-23T11:23:00Z">
              <w:r w:rsidRPr="006925F1">
                <w:rPr>
                  <w:rFonts w:asciiTheme="minorHAnsi" w:hAnsiTheme="minorHAnsi" w:cstheme="minorHAnsi"/>
                  <w:sz w:val="18"/>
                </w:rPr>
                <w:delText xml:space="preserve">Cílem kurzu je rozšíření teoretických znalostí v kontinuitě s praktickými dovednostmi v oblasti stylistiky v návaznosti na předmět Jazyk český a stylistika 1 s orientací na jazyk a jeho systém, stratifikaci jazyka, funkčnost vrstev jazyka a praktické využití vrstev jazyka vzhledem k funkčním stylům. Pozornost je zejména věnována charakteristice jazykových prostředků z hlediska stylistického, tradičním funkčním stylům s nezbytnými inovacemi v jejich současném přesahu a pojímání. Součástí kurzu je aplikace teoretických poznatků v praxi na základě stylistických cvičení a analýza textu užitých jazykových prostředků vzhledem k jejich stylové hodnotě začleňující typ komunikátu do oblasti konkrétního funkčního stylu s preferencí funkčního stylu odborného, publicistického a oblasti reklamní tvorby. </w:delText>
              </w:r>
            </w:del>
            <w:ins w:id="2760" w:author="Martin Kazík" w:date="2020-01-23T11:23:00Z">
              <w:r w:rsidRPr="006925F1">
                <w:rPr>
                  <w:rFonts w:asciiTheme="minorHAnsi" w:hAnsiTheme="minorHAnsi" w:cstheme="minorHAnsi"/>
                  <w:sz w:val="18"/>
                </w:rPr>
                <w:t xml:space="preserve"> </w:t>
              </w:r>
            </w:ins>
          </w:p>
        </w:tc>
      </w:tr>
      <w:tr w:rsidR="00F64B71" w:rsidRPr="00F52EEF" w14:paraId="486C74AD" w14:textId="77777777" w:rsidTr="006925F1">
        <w:trPr>
          <w:trHeight w:val="265"/>
        </w:trPr>
        <w:tc>
          <w:tcPr>
            <w:tcW w:w="4401" w:type="dxa"/>
            <w:gridSpan w:val="2"/>
            <w:tcBorders>
              <w:top w:val="nil"/>
            </w:tcBorders>
            <w:shd w:val="clear" w:color="auto" w:fill="F7CAAC"/>
          </w:tcPr>
          <w:p w14:paraId="4123A8B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100C718A" w14:textId="77777777" w:rsidR="00F64B71" w:rsidRPr="00F52EEF" w:rsidRDefault="00F64B71" w:rsidP="00935F76">
            <w:pPr>
              <w:tabs>
                <w:tab w:val="left" w:pos="567"/>
              </w:tabs>
              <w:autoSpaceDE w:val="0"/>
              <w:autoSpaceDN w:val="0"/>
              <w:adjustRightInd w:val="0"/>
              <w:rPr>
                <w:rFonts w:asciiTheme="minorHAnsi" w:hAnsiTheme="minorHAnsi" w:cstheme="minorHAnsi"/>
              </w:rPr>
            </w:pPr>
          </w:p>
        </w:tc>
      </w:tr>
      <w:tr w:rsidR="00F64B71" w:rsidRPr="00F52EEF" w14:paraId="577C6A6A" w14:textId="77777777" w:rsidTr="006925F1">
        <w:trPr>
          <w:trHeight w:val="178"/>
        </w:trPr>
        <w:tc>
          <w:tcPr>
            <w:tcW w:w="10603" w:type="dxa"/>
            <w:gridSpan w:val="8"/>
            <w:tcBorders>
              <w:top w:val="nil"/>
            </w:tcBorders>
          </w:tcPr>
          <w:p w14:paraId="03C4FDDF" w14:textId="6B89A675" w:rsidR="00F64B71" w:rsidRPr="00014AF9" w:rsidDel="00924EC3" w:rsidRDefault="00F64B71" w:rsidP="00924EC3">
            <w:pPr>
              <w:tabs>
                <w:tab w:val="left" w:pos="567"/>
              </w:tabs>
              <w:rPr>
                <w:del w:id="2761" w:author="FMK" w:date="2020-02-02T16:25:00Z"/>
                <w:rFonts w:asciiTheme="minorHAnsi" w:eastAsiaTheme="majorEastAsia" w:hAnsiTheme="minorHAnsi"/>
                <w:color w:val="FF0000"/>
                <w:sz w:val="18"/>
                <w:rPrChange w:id="2762" w:author="Martin Kazík" w:date="2020-01-23T11:23:00Z">
                  <w:rPr>
                    <w:del w:id="2763" w:author="FMK" w:date="2020-02-02T16:25:00Z"/>
                    <w:rFonts w:asciiTheme="minorHAnsi" w:eastAsiaTheme="majorEastAsia" w:hAnsiTheme="minorHAnsi"/>
                    <w:sz w:val="18"/>
                  </w:rPr>
                </w:rPrChange>
              </w:rPr>
            </w:pPr>
            <w:r w:rsidRPr="006925F1">
              <w:rPr>
                <w:rFonts w:asciiTheme="minorHAnsi" w:eastAsia="Calibri" w:hAnsiTheme="minorHAnsi" w:cstheme="minorHAnsi"/>
                <w:b/>
                <w:sz w:val="18"/>
              </w:rPr>
              <w:t>Povinná literatura:</w:t>
            </w:r>
            <w:r w:rsidRPr="006925F1">
              <w:rPr>
                <w:rFonts w:asciiTheme="minorHAnsi" w:eastAsia="Calibri" w:hAnsiTheme="minorHAnsi" w:cstheme="minorHAnsi"/>
                <w:sz w:val="18"/>
              </w:rPr>
              <w:br/>
            </w:r>
            <w:del w:id="2764" w:author="FMK" w:date="2020-02-02T16:25:00Z">
              <w:r w:rsidRPr="00014AF9" w:rsidDel="00924EC3">
                <w:rPr>
                  <w:rFonts w:asciiTheme="minorHAnsi" w:eastAsiaTheme="majorEastAsia" w:hAnsiTheme="minorHAnsi"/>
                  <w:color w:val="FF0000"/>
                  <w:sz w:val="18"/>
                  <w:rPrChange w:id="2765" w:author="Martin Kazík" w:date="2020-01-23T11:23:00Z">
                    <w:rPr>
                      <w:rFonts w:asciiTheme="minorHAnsi" w:eastAsiaTheme="majorEastAsia" w:hAnsiTheme="minorHAnsi"/>
                      <w:sz w:val="18"/>
                    </w:rPr>
                  </w:rPrChange>
                </w:rPr>
                <w:delText xml:space="preserve">ČECHOVÁ, Marie. 2003. </w:delText>
              </w:r>
              <w:r w:rsidRPr="00014AF9" w:rsidDel="00924EC3">
                <w:rPr>
                  <w:rFonts w:asciiTheme="minorHAnsi" w:eastAsiaTheme="majorEastAsia" w:hAnsiTheme="minorHAnsi"/>
                  <w:i/>
                  <w:color w:val="FF0000"/>
                  <w:sz w:val="18"/>
                  <w:rPrChange w:id="2766" w:author="Martin Kazík" w:date="2020-01-23T11:23:00Z">
                    <w:rPr>
                      <w:rFonts w:asciiTheme="minorHAnsi" w:eastAsiaTheme="majorEastAsia" w:hAnsiTheme="minorHAnsi"/>
                      <w:i/>
                      <w:sz w:val="18"/>
                    </w:rPr>
                  </w:rPrChange>
                </w:rPr>
                <w:delText>Současná česká stylistika.</w:delText>
              </w:r>
              <w:r w:rsidRPr="00014AF9" w:rsidDel="00924EC3">
                <w:rPr>
                  <w:rFonts w:asciiTheme="minorHAnsi" w:eastAsiaTheme="majorEastAsia" w:hAnsiTheme="minorHAnsi"/>
                  <w:color w:val="FF0000"/>
                  <w:sz w:val="18"/>
                  <w:rPrChange w:id="2767" w:author="Martin Kazík" w:date="2020-01-23T11:23:00Z">
                    <w:rPr>
                      <w:rFonts w:asciiTheme="minorHAnsi" w:eastAsiaTheme="majorEastAsia" w:hAnsiTheme="minorHAnsi"/>
                      <w:sz w:val="18"/>
                    </w:rPr>
                  </w:rPrChange>
                </w:rPr>
                <w:delText xml:space="preserve"> Praha: ISV. ISBN 8086642003.</w:delText>
              </w:r>
            </w:del>
          </w:p>
          <w:p w14:paraId="01020F47" w14:textId="77777777" w:rsidR="00924EC3" w:rsidRDefault="00F64B71">
            <w:pPr>
              <w:tabs>
                <w:tab w:val="left" w:pos="567"/>
              </w:tabs>
              <w:rPr>
                <w:ins w:id="2768" w:author="FMK" w:date="2020-02-02T16:25:00Z"/>
                <w:rFonts w:asciiTheme="minorHAnsi" w:hAnsiTheme="minorHAnsi"/>
                <w:color w:val="FF0000"/>
                <w:sz w:val="18"/>
              </w:rPr>
              <w:pPrChange w:id="2769" w:author="FMK" w:date="2020-02-02T16:25:00Z">
                <w:pPr>
                  <w:framePr w:hSpace="141" w:wrap="around" w:vAnchor="text" w:hAnchor="margin" w:xAlign="center" w:y="31"/>
                  <w:tabs>
                    <w:tab w:val="left" w:pos="567"/>
                  </w:tabs>
                  <w:autoSpaceDE w:val="0"/>
                  <w:autoSpaceDN w:val="0"/>
                  <w:adjustRightInd w:val="0"/>
                </w:pPr>
              </w:pPrChange>
            </w:pPr>
            <w:del w:id="2770" w:author="FMK" w:date="2020-02-02T16:25:00Z">
              <w:r w:rsidRPr="00014AF9" w:rsidDel="00924EC3">
                <w:rPr>
                  <w:rFonts w:asciiTheme="minorHAnsi" w:hAnsiTheme="minorHAnsi"/>
                  <w:color w:val="FF0000"/>
                  <w:sz w:val="18"/>
                  <w:rPrChange w:id="2771" w:author="Martin Kazík" w:date="2020-01-23T11:23:00Z">
                    <w:rPr>
                      <w:rFonts w:asciiTheme="minorHAnsi" w:hAnsiTheme="minorHAnsi"/>
                      <w:sz w:val="18"/>
                    </w:rPr>
                  </w:rPrChange>
                </w:rPr>
                <w:delText xml:space="preserve">ČECHOVÁ, Marie, Marie KRČMOVÁ a Eva MINÁŘOVÁ. 2008. </w:delText>
              </w:r>
              <w:r w:rsidRPr="00014AF9" w:rsidDel="00924EC3">
                <w:rPr>
                  <w:rFonts w:asciiTheme="minorHAnsi" w:hAnsiTheme="minorHAnsi"/>
                  <w:i/>
                  <w:color w:val="FF0000"/>
                  <w:sz w:val="18"/>
                  <w:rPrChange w:id="2772" w:author="Martin Kazík" w:date="2020-01-23T11:23:00Z">
                    <w:rPr>
                      <w:rFonts w:asciiTheme="minorHAnsi" w:hAnsiTheme="minorHAnsi"/>
                      <w:i/>
                      <w:sz w:val="18"/>
                    </w:rPr>
                  </w:rPrChange>
                </w:rPr>
                <w:delText>Současná stylistika.</w:delText>
              </w:r>
              <w:r w:rsidRPr="00014AF9" w:rsidDel="00924EC3">
                <w:rPr>
                  <w:rFonts w:asciiTheme="minorHAnsi" w:hAnsiTheme="minorHAnsi"/>
                  <w:color w:val="FF0000"/>
                  <w:sz w:val="18"/>
                  <w:rPrChange w:id="2773" w:author="Martin Kazík" w:date="2020-01-23T11:23:00Z">
                    <w:rPr>
                      <w:rFonts w:asciiTheme="minorHAnsi" w:hAnsiTheme="minorHAnsi"/>
                      <w:sz w:val="18"/>
                    </w:rPr>
                  </w:rPrChange>
                </w:rPr>
                <w:delText xml:space="preserve"> Praha: NLN, Nakladatelství Lidové noviny. ISBN 978-80-7106-961-4.</w:delText>
              </w:r>
            </w:del>
          </w:p>
          <w:p w14:paraId="374C1281" w14:textId="0B072ECD" w:rsidR="00F64B71" w:rsidRDefault="00924EC3">
            <w:pPr>
              <w:tabs>
                <w:tab w:val="left" w:pos="567"/>
              </w:tabs>
              <w:rPr>
                <w:ins w:id="2774" w:author="FMK" w:date="2020-02-02T16:25:00Z"/>
                <w:rFonts w:asciiTheme="minorHAnsi" w:hAnsiTheme="minorHAnsi"/>
                <w:color w:val="FF0000"/>
                <w:sz w:val="18"/>
              </w:rPr>
              <w:pPrChange w:id="2775" w:author="FMK" w:date="2020-02-02T16:25:00Z">
                <w:pPr>
                  <w:framePr w:hSpace="141" w:wrap="around" w:vAnchor="text" w:hAnchor="margin" w:xAlign="center" w:y="31"/>
                  <w:tabs>
                    <w:tab w:val="left" w:pos="567"/>
                  </w:tabs>
                  <w:autoSpaceDE w:val="0"/>
                  <w:autoSpaceDN w:val="0"/>
                  <w:adjustRightInd w:val="0"/>
                </w:pPr>
              </w:pPrChange>
            </w:pPr>
            <w:ins w:id="2776" w:author="FMK" w:date="2020-02-02T16:25:00Z">
              <w:r w:rsidRPr="00924EC3">
                <w:rPr>
                  <w:rFonts w:asciiTheme="minorHAnsi" w:hAnsiTheme="minorHAnsi"/>
                  <w:color w:val="FF0000"/>
                  <w:sz w:val="18"/>
                </w:rPr>
                <w:t>PRAVDOVÁ, Markéta a Ivana SVOBODOVÁ, ed.</w:t>
              </w:r>
              <w:r>
                <w:rPr>
                  <w:rFonts w:asciiTheme="minorHAnsi" w:hAnsiTheme="minorHAnsi"/>
                  <w:color w:val="FF0000"/>
                  <w:sz w:val="18"/>
                </w:rPr>
                <w:t>2014.</w:t>
              </w:r>
              <w:r w:rsidRPr="00924EC3">
                <w:rPr>
                  <w:rFonts w:asciiTheme="minorHAnsi" w:hAnsiTheme="minorHAnsi"/>
                  <w:color w:val="FF0000"/>
                  <w:sz w:val="18"/>
                </w:rPr>
                <w:t xml:space="preserve"> </w:t>
              </w:r>
              <w:r w:rsidRPr="00924EC3">
                <w:rPr>
                  <w:rFonts w:asciiTheme="minorHAnsi" w:hAnsiTheme="minorHAnsi"/>
                  <w:i/>
                  <w:color w:val="FF0000"/>
                  <w:sz w:val="18"/>
                  <w:rPrChange w:id="2777" w:author="FMK" w:date="2020-02-02T16:25:00Z">
                    <w:rPr>
                      <w:rFonts w:asciiTheme="minorHAnsi" w:hAnsiTheme="minorHAnsi"/>
                      <w:color w:val="FF0000"/>
                      <w:sz w:val="18"/>
                    </w:rPr>
                  </w:rPrChange>
                </w:rPr>
                <w:t>Akademická příručka českého jazyka</w:t>
              </w:r>
              <w:r>
                <w:rPr>
                  <w:rFonts w:asciiTheme="minorHAnsi" w:hAnsiTheme="minorHAnsi"/>
                  <w:color w:val="FF0000"/>
                  <w:sz w:val="18"/>
                </w:rPr>
                <w:t>. Praha: Academia</w:t>
              </w:r>
              <w:r w:rsidRPr="00924EC3">
                <w:rPr>
                  <w:rFonts w:asciiTheme="minorHAnsi" w:hAnsiTheme="minorHAnsi"/>
                  <w:color w:val="FF0000"/>
                  <w:sz w:val="18"/>
                </w:rPr>
                <w:t>. ISBN 9788020023278. Dostupné také z: http://prirucka.ujc.cas.cz/</w:t>
              </w:r>
            </w:ins>
          </w:p>
          <w:p w14:paraId="5323B029" w14:textId="77777777" w:rsidR="00924EC3" w:rsidRPr="00014AF9" w:rsidRDefault="00924EC3" w:rsidP="00935F76">
            <w:pPr>
              <w:tabs>
                <w:tab w:val="left" w:pos="567"/>
              </w:tabs>
              <w:autoSpaceDE w:val="0"/>
              <w:autoSpaceDN w:val="0"/>
              <w:adjustRightInd w:val="0"/>
              <w:rPr>
                <w:rFonts w:asciiTheme="minorHAnsi" w:eastAsia="Calibri" w:hAnsiTheme="minorHAnsi"/>
                <w:color w:val="FF0000"/>
                <w:sz w:val="18"/>
                <w:rPrChange w:id="2778" w:author="Martin Kazík" w:date="2020-01-23T11:23:00Z">
                  <w:rPr>
                    <w:rFonts w:asciiTheme="minorHAnsi" w:eastAsia="Calibri" w:hAnsiTheme="minorHAnsi"/>
                    <w:sz w:val="18"/>
                  </w:rPr>
                </w:rPrChange>
              </w:rPr>
            </w:pPr>
          </w:p>
          <w:p w14:paraId="5E061310" w14:textId="77777777" w:rsidR="00924EC3" w:rsidRDefault="00F64B71" w:rsidP="00924EC3">
            <w:pPr>
              <w:tabs>
                <w:tab w:val="left" w:pos="567"/>
              </w:tabs>
              <w:autoSpaceDE w:val="0"/>
              <w:autoSpaceDN w:val="0"/>
              <w:adjustRightInd w:val="0"/>
              <w:rPr>
                <w:ins w:id="2779" w:author="FMK" w:date="2020-02-02T16:22:00Z"/>
                <w:rFonts w:asciiTheme="minorHAnsi" w:eastAsia="Calibri" w:hAnsiTheme="minorHAnsi"/>
                <w:color w:val="FF0000"/>
                <w:sz w:val="18"/>
              </w:rPr>
            </w:pPr>
            <w:del w:id="2780" w:author="FMK" w:date="2020-02-02T16:22:00Z">
              <w:r w:rsidRPr="00014AF9" w:rsidDel="00924EC3">
                <w:rPr>
                  <w:rFonts w:asciiTheme="minorHAnsi" w:eastAsia="Calibri" w:hAnsiTheme="minorHAnsi"/>
                  <w:i/>
                  <w:color w:val="FF0000"/>
                  <w:sz w:val="18"/>
                  <w:rPrChange w:id="2781" w:author="Martin Kazík" w:date="2020-01-23T11:23:00Z">
                    <w:rPr>
                      <w:rFonts w:asciiTheme="minorHAnsi" w:eastAsia="Calibri" w:hAnsiTheme="minorHAnsi"/>
                      <w:i/>
                      <w:sz w:val="18"/>
                    </w:rPr>
                  </w:rPrChange>
                </w:rPr>
                <w:delText>Pravidla českého pravopisu</w:delText>
              </w:r>
              <w:r w:rsidRPr="00014AF9" w:rsidDel="00924EC3">
                <w:rPr>
                  <w:rFonts w:asciiTheme="minorHAnsi" w:eastAsia="Calibri" w:hAnsiTheme="minorHAnsi"/>
                  <w:color w:val="FF0000"/>
                  <w:sz w:val="18"/>
                  <w:rPrChange w:id="2782" w:author="Martin Kazík" w:date="2020-01-23T11:23:00Z">
                    <w:rPr>
                      <w:rFonts w:asciiTheme="minorHAnsi" w:eastAsia="Calibri" w:hAnsiTheme="minorHAnsi"/>
                      <w:sz w:val="18"/>
                    </w:rPr>
                  </w:rPrChange>
                </w:rPr>
                <w:delText xml:space="preserve"> – nejnovější vydání.</w:delText>
              </w:r>
            </w:del>
          </w:p>
          <w:p w14:paraId="7B0653CE" w14:textId="307D9D3E" w:rsidR="00924EC3" w:rsidRPr="00D835FA" w:rsidRDefault="00924EC3" w:rsidP="00924EC3">
            <w:pPr>
              <w:tabs>
                <w:tab w:val="left" w:pos="567"/>
              </w:tabs>
              <w:autoSpaceDE w:val="0"/>
              <w:autoSpaceDN w:val="0"/>
              <w:adjustRightInd w:val="0"/>
              <w:rPr>
                <w:ins w:id="2783" w:author="FMK" w:date="2020-02-02T16:22:00Z"/>
                <w:rFonts w:asciiTheme="minorHAnsi" w:eastAsia="Calibri" w:hAnsiTheme="minorHAnsi"/>
                <w:color w:val="FF0000"/>
                <w:sz w:val="18"/>
              </w:rPr>
            </w:pPr>
            <w:ins w:id="2784" w:author="FMK" w:date="2020-02-02T16:22:00Z">
              <w:r w:rsidRPr="00D835FA">
                <w:rPr>
                  <w:rFonts w:asciiTheme="minorHAnsi" w:eastAsia="Calibri" w:hAnsiTheme="minorHAnsi"/>
                  <w:i/>
                  <w:color w:val="FF0000"/>
                  <w:sz w:val="18"/>
                </w:rPr>
                <w:t>Pravidla českého pravopisu</w:t>
              </w:r>
              <w:r w:rsidRPr="00D835FA">
                <w:rPr>
                  <w:rFonts w:asciiTheme="minorHAnsi" w:eastAsia="Calibri" w:hAnsiTheme="minorHAnsi"/>
                  <w:color w:val="FF0000"/>
                  <w:sz w:val="18"/>
                </w:rPr>
                <w:t xml:space="preserve"> – nejnovější vydání.</w:t>
              </w:r>
            </w:ins>
          </w:p>
          <w:p w14:paraId="330D4C39" w14:textId="77777777" w:rsidR="00924EC3" w:rsidRPr="00014AF9" w:rsidRDefault="00924EC3" w:rsidP="00935F76">
            <w:pPr>
              <w:tabs>
                <w:tab w:val="left" w:pos="567"/>
              </w:tabs>
              <w:autoSpaceDE w:val="0"/>
              <w:autoSpaceDN w:val="0"/>
              <w:adjustRightInd w:val="0"/>
              <w:rPr>
                <w:rFonts w:asciiTheme="minorHAnsi" w:eastAsia="Calibri" w:hAnsiTheme="minorHAnsi"/>
                <w:color w:val="FF0000"/>
                <w:sz w:val="18"/>
                <w:rPrChange w:id="2785" w:author="Martin Kazík" w:date="2020-01-23T11:23:00Z">
                  <w:rPr>
                    <w:rFonts w:asciiTheme="minorHAnsi" w:eastAsia="Calibri" w:hAnsiTheme="minorHAnsi"/>
                    <w:sz w:val="18"/>
                  </w:rPr>
                </w:rPrChange>
              </w:rPr>
            </w:pPr>
          </w:p>
          <w:p w14:paraId="3BBF84F2" w14:textId="4444F19A" w:rsidR="00F64B71" w:rsidRPr="006925F1" w:rsidRDefault="00F64B71" w:rsidP="00935F76">
            <w:pPr>
              <w:tabs>
                <w:tab w:val="left" w:pos="567"/>
              </w:tabs>
              <w:autoSpaceDE w:val="0"/>
              <w:autoSpaceDN w:val="0"/>
              <w:adjustRightInd w:val="0"/>
              <w:rPr>
                <w:rFonts w:asciiTheme="minorHAnsi" w:eastAsia="Calibri" w:hAnsiTheme="minorHAnsi" w:cstheme="minorHAnsi"/>
                <w:sz w:val="18"/>
              </w:rPr>
            </w:pPr>
            <w:r w:rsidRPr="006925F1">
              <w:rPr>
                <w:rFonts w:asciiTheme="minorHAnsi" w:eastAsia="Calibri" w:hAnsiTheme="minorHAnsi" w:cstheme="minorHAnsi"/>
                <w:i/>
                <w:sz w:val="18"/>
              </w:rPr>
              <w:t xml:space="preserve">Slovník spisovné češtiny </w:t>
            </w:r>
            <w:r w:rsidR="007908E3">
              <w:rPr>
                <w:rFonts w:asciiTheme="minorHAnsi" w:eastAsia="Calibri" w:hAnsiTheme="minorHAnsi" w:cstheme="minorHAnsi"/>
                <w:i/>
                <w:sz w:val="18"/>
              </w:rPr>
              <w:t>–</w:t>
            </w:r>
            <w:r w:rsidRPr="006925F1">
              <w:rPr>
                <w:rFonts w:asciiTheme="minorHAnsi" w:eastAsia="Calibri" w:hAnsiTheme="minorHAnsi" w:cstheme="minorHAnsi"/>
                <w:i/>
                <w:sz w:val="18"/>
              </w:rPr>
              <w:t xml:space="preserve"> VIII. dotisk.</w:t>
            </w:r>
            <w:r w:rsidRPr="006925F1">
              <w:rPr>
                <w:rFonts w:asciiTheme="minorHAnsi" w:eastAsia="Calibri" w:hAnsiTheme="minorHAnsi" w:cstheme="minorHAnsi"/>
                <w:sz w:val="18"/>
              </w:rPr>
              <w:t xml:space="preserve"> 2018. Praha: Academia. </w:t>
            </w:r>
          </w:p>
          <w:p w14:paraId="3D5C16D9" w14:textId="40E0B74D" w:rsidR="00F64B71" w:rsidRPr="00014AF9" w:rsidDel="00924EC3" w:rsidRDefault="00F64B71" w:rsidP="00935F76">
            <w:pPr>
              <w:tabs>
                <w:tab w:val="left" w:pos="567"/>
              </w:tabs>
              <w:autoSpaceDE w:val="0"/>
              <w:autoSpaceDN w:val="0"/>
              <w:adjustRightInd w:val="0"/>
              <w:rPr>
                <w:del w:id="2786" w:author="FMK" w:date="2020-02-02T16:22:00Z"/>
                <w:rFonts w:asciiTheme="minorHAnsi" w:eastAsia="Calibri" w:hAnsiTheme="minorHAnsi"/>
                <w:color w:val="FF0000"/>
                <w:sz w:val="18"/>
                <w:rPrChange w:id="2787" w:author="Martin Kazík" w:date="2020-01-23T11:23:00Z">
                  <w:rPr>
                    <w:del w:id="2788" w:author="FMK" w:date="2020-02-02T16:22:00Z"/>
                    <w:rFonts w:asciiTheme="minorHAnsi" w:eastAsia="Calibri" w:hAnsiTheme="minorHAnsi"/>
                    <w:sz w:val="18"/>
                  </w:rPr>
                </w:rPrChange>
              </w:rPr>
            </w:pPr>
            <w:del w:id="2789" w:author="FMK" w:date="2020-02-02T16:22:00Z">
              <w:r w:rsidRPr="00014AF9" w:rsidDel="00924EC3">
                <w:rPr>
                  <w:rFonts w:asciiTheme="minorHAnsi" w:eastAsia="Calibri" w:hAnsiTheme="minorHAnsi"/>
                  <w:color w:val="FF0000"/>
                  <w:sz w:val="18"/>
                  <w:rPrChange w:id="2790" w:author="Martin Kazík" w:date="2020-01-23T11:23:00Z">
                    <w:rPr>
                      <w:rFonts w:asciiTheme="minorHAnsi" w:eastAsia="Calibri" w:hAnsiTheme="minorHAnsi"/>
                      <w:sz w:val="18"/>
                    </w:rPr>
                  </w:rPrChange>
                </w:rPr>
                <w:delText xml:space="preserve">KRAUS, Jiří. 2005. </w:delText>
              </w:r>
              <w:r w:rsidRPr="00014AF9" w:rsidDel="00924EC3">
                <w:rPr>
                  <w:rFonts w:asciiTheme="minorHAnsi" w:eastAsia="Calibri" w:hAnsiTheme="minorHAnsi"/>
                  <w:i/>
                  <w:color w:val="FF0000"/>
                  <w:sz w:val="18"/>
                  <w:rPrChange w:id="2791" w:author="Martin Kazík" w:date="2020-01-23T11:23:00Z">
                    <w:rPr>
                      <w:rFonts w:asciiTheme="minorHAnsi" w:eastAsia="Calibri" w:hAnsiTheme="minorHAnsi"/>
                      <w:i/>
                      <w:sz w:val="18"/>
                    </w:rPr>
                  </w:rPrChange>
                </w:rPr>
                <w:delText>Nový akademický slovník cizích slov A-Ž.</w:delText>
              </w:r>
              <w:r w:rsidRPr="00014AF9" w:rsidDel="00924EC3">
                <w:rPr>
                  <w:rFonts w:asciiTheme="minorHAnsi" w:eastAsia="Calibri" w:hAnsiTheme="minorHAnsi"/>
                  <w:color w:val="FF0000"/>
                  <w:sz w:val="18"/>
                  <w:rPrChange w:id="2792" w:author="Martin Kazík" w:date="2020-01-23T11:23:00Z">
                    <w:rPr>
                      <w:rFonts w:asciiTheme="minorHAnsi" w:eastAsia="Calibri" w:hAnsiTheme="minorHAnsi"/>
                      <w:sz w:val="18"/>
                    </w:rPr>
                  </w:rPrChange>
                </w:rPr>
                <w:delText xml:space="preserve"> Praha: Academia. ISBN 80-200-1351-2. </w:delText>
              </w:r>
            </w:del>
          </w:p>
          <w:p w14:paraId="10E561FF" w14:textId="6B454992" w:rsidR="00F64B71" w:rsidRPr="00014AF9" w:rsidDel="00924EC3" w:rsidRDefault="00F64B71" w:rsidP="00935F76">
            <w:pPr>
              <w:tabs>
                <w:tab w:val="left" w:pos="567"/>
              </w:tabs>
              <w:autoSpaceDE w:val="0"/>
              <w:autoSpaceDN w:val="0"/>
              <w:adjustRightInd w:val="0"/>
              <w:rPr>
                <w:del w:id="2793" w:author="FMK" w:date="2020-02-02T16:22:00Z"/>
                <w:rFonts w:asciiTheme="minorHAnsi" w:eastAsia="Calibri" w:hAnsiTheme="minorHAnsi"/>
                <w:color w:val="FF0000"/>
                <w:sz w:val="18"/>
                <w:rPrChange w:id="2794" w:author="Martin Kazík" w:date="2020-01-23T11:23:00Z">
                  <w:rPr>
                    <w:del w:id="2795" w:author="FMK" w:date="2020-02-02T16:22:00Z"/>
                    <w:rFonts w:asciiTheme="minorHAnsi" w:eastAsia="Calibri" w:hAnsiTheme="minorHAnsi"/>
                    <w:sz w:val="18"/>
                  </w:rPr>
                </w:rPrChange>
              </w:rPr>
            </w:pPr>
            <w:del w:id="2796" w:author="FMK" w:date="2020-02-02T16:22:00Z">
              <w:r w:rsidRPr="00014AF9" w:rsidDel="00924EC3">
                <w:rPr>
                  <w:rFonts w:asciiTheme="minorHAnsi" w:eastAsia="Calibri" w:hAnsiTheme="minorHAnsi"/>
                  <w:color w:val="FF0000"/>
                  <w:sz w:val="18"/>
                  <w:rPrChange w:id="2797" w:author="Martin Kazík" w:date="2020-01-23T11:23:00Z">
                    <w:rPr>
                      <w:rFonts w:asciiTheme="minorHAnsi" w:eastAsia="Calibri" w:hAnsiTheme="minorHAnsi"/>
                      <w:sz w:val="18"/>
                    </w:rPr>
                  </w:rPrChange>
                </w:rPr>
                <w:delText xml:space="preserve">BARTÁK, Matěj et al. 2008. </w:delText>
              </w:r>
              <w:r w:rsidRPr="00014AF9" w:rsidDel="00924EC3">
                <w:rPr>
                  <w:rFonts w:asciiTheme="minorHAnsi" w:eastAsia="Calibri" w:hAnsiTheme="minorHAnsi"/>
                  <w:i/>
                  <w:color w:val="FF0000"/>
                  <w:sz w:val="18"/>
                  <w:rPrChange w:id="2798" w:author="Martin Kazík" w:date="2020-01-23T11:23:00Z">
                    <w:rPr>
                      <w:rFonts w:asciiTheme="minorHAnsi" w:eastAsia="Calibri" w:hAnsiTheme="minorHAnsi"/>
                      <w:i/>
                      <w:sz w:val="18"/>
                    </w:rPr>
                  </w:rPrChange>
                </w:rPr>
                <w:delText>Nový slovník cizích slov pro 21. století.</w:delText>
              </w:r>
              <w:r w:rsidRPr="00014AF9" w:rsidDel="00924EC3">
                <w:rPr>
                  <w:rFonts w:asciiTheme="minorHAnsi" w:eastAsia="Calibri" w:hAnsiTheme="minorHAnsi"/>
                  <w:color w:val="FF0000"/>
                  <w:sz w:val="18"/>
                  <w:rPrChange w:id="2799" w:author="Martin Kazík" w:date="2020-01-23T11:23:00Z">
                    <w:rPr>
                      <w:rFonts w:asciiTheme="minorHAnsi" w:eastAsia="Calibri" w:hAnsiTheme="minorHAnsi"/>
                      <w:sz w:val="18"/>
                    </w:rPr>
                  </w:rPrChange>
                </w:rPr>
                <w:delText xml:space="preserve"> Nakladatelství Plot.</w:delText>
              </w:r>
            </w:del>
          </w:p>
          <w:p w14:paraId="4AED1AF9" w14:textId="00FE5B42" w:rsidR="00F64B71" w:rsidRPr="00014AF9" w:rsidDel="00924EC3" w:rsidRDefault="00F64B71" w:rsidP="00935F76">
            <w:pPr>
              <w:tabs>
                <w:tab w:val="left" w:pos="567"/>
              </w:tabs>
              <w:rPr>
                <w:del w:id="2800" w:author="FMK" w:date="2020-02-02T16:22:00Z"/>
                <w:rFonts w:asciiTheme="minorHAnsi" w:eastAsia="Calibri" w:hAnsiTheme="minorHAnsi"/>
                <w:color w:val="FF0000"/>
                <w:sz w:val="18"/>
                <w:rPrChange w:id="2801" w:author="Martin Kazík" w:date="2020-01-23T11:23:00Z">
                  <w:rPr>
                    <w:del w:id="2802" w:author="FMK" w:date="2020-02-02T16:22:00Z"/>
                    <w:rFonts w:asciiTheme="minorHAnsi" w:eastAsia="Calibri" w:hAnsiTheme="minorHAnsi"/>
                    <w:sz w:val="18"/>
                  </w:rPr>
                </w:rPrChange>
              </w:rPr>
            </w:pPr>
            <w:del w:id="2803" w:author="FMK" w:date="2020-02-02T16:22:00Z">
              <w:r w:rsidRPr="00014AF9" w:rsidDel="00924EC3">
                <w:rPr>
                  <w:rFonts w:asciiTheme="minorHAnsi" w:eastAsia="Calibri" w:hAnsiTheme="minorHAnsi"/>
                  <w:color w:val="FF0000"/>
                  <w:sz w:val="18"/>
                  <w:rPrChange w:id="2804" w:author="Martin Kazík" w:date="2020-01-23T11:23:00Z">
                    <w:rPr>
                      <w:rFonts w:asciiTheme="minorHAnsi" w:eastAsia="Calibri" w:hAnsiTheme="minorHAnsi"/>
                      <w:sz w:val="18"/>
                    </w:rPr>
                  </w:rPrChange>
                </w:rPr>
                <w:delText xml:space="preserve">REJZEK, Jiří. 2001. </w:delText>
              </w:r>
              <w:r w:rsidRPr="00014AF9" w:rsidDel="00924EC3">
                <w:rPr>
                  <w:rFonts w:asciiTheme="minorHAnsi" w:eastAsia="Calibri" w:hAnsiTheme="minorHAnsi"/>
                  <w:i/>
                  <w:color w:val="FF0000"/>
                  <w:sz w:val="18"/>
                  <w:rPrChange w:id="2805" w:author="Martin Kazík" w:date="2020-01-23T11:23:00Z">
                    <w:rPr>
                      <w:rFonts w:asciiTheme="minorHAnsi" w:eastAsia="Calibri" w:hAnsiTheme="minorHAnsi"/>
                      <w:i/>
                      <w:sz w:val="18"/>
                    </w:rPr>
                  </w:rPrChange>
                </w:rPr>
                <w:delText>Český etymologický slovník.</w:delText>
              </w:r>
              <w:r w:rsidRPr="00014AF9" w:rsidDel="00924EC3">
                <w:rPr>
                  <w:rFonts w:asciiTheme="minorHAnsi" w:eastAsia="Calibri" w:hAnsiTheme="minorHAnsi"/>
                  <w:color w:val="FF0000"/>
                  <w:sz w:val="18"/>
                  <w:rPrChange w:id="2806" w:author="Martin Kazík" w:date="2020-01-23T11:23:00Z">
                    <w:rPr>
                      <w:rFonts w:asciiTheme="minorHAnsi" w:eastAsia="Calibri" w:hAnsiTheme="minorHAnsi"/>
                      <w:sz w:val="18"/>
                    </w:rPr>
                  </w:rPrChange>
                </w:rPr>
                <w:delText xml:space="preserve"> Voznice: Leda. ISBN 8085927853. </w:delText>
              </w:r>
            </w:del>
          </w:p>
          <w:p w14:paraId="2A8D8B30" w14:textId="77777777" w:rsidR="00587A9D" w:rsidRPr="006925F1" w:rsidRDefault="00587A9D" w:rsidP="00935F76">
            <w:pPr>
              <w:tabs>
                <w:tab w:val="left" w:pos="567"/>
              </w:tabs>
              <w:rPr>
                <w:rFonts w:asciiTheme="minorHAnsi" w:eastAsia="Calibri" w:hAnsiTheme="minorHAnsi" w:cstheme="minorHAnsi"/>
                <w:sz w:val="18"/>
              </w:rPr>
            </w:pPr>
          </w:p>
          <w:p w14:paraId="36FCA95B" w14:textId="77777777" w:rsidR="00F64B71" w:rsidRPr="006925F1" w:rsidRDefault="00F64B71" w:rsidP="00935F76">
            <w:pPr>
              <w:tabs>
                <w:tab w:val="left" w:pos="567"/>
              </w:tabs>
              <w:rPr>
                <w:rFonts w:asciiTheme="minorHAnsi" w:eastAsia="Calibri" w:hAnsiTheme="minorHAnsi" w:cstheme="minorHAnsi"/>
                <w:b/>
                <w:sz w:val="18"/>
              </w:rPr>
            </w:pPr>
            <w:r w:rsidRPr="006925F1">
              <w:rPr>
                <w:rFonts w:asciiTheme="minorHAnsi" w:eastAsia="Calibri" w:hAnsiTheme="minorHAnsi" w:cstheme="minorHAnsi"/>
                <w:b/>
                <w:sz w:val="18"/>
              </w:rPr>
              <w:t>Doporučená literatura:</w:t>
            </w:r>
          </w:p>
          <w:p w14:paraId="15F9E652" w14:textId="09A980FD" w:rsidR="00F64B71" w:rsidRPr="00014AF9" w:rsidDel="00354C53" w:rsidRDefault="00F64B71" w:rsidP="00935F76">
            <w:pPr>
              <w:tabs>
                <w:tab w:val="left" w:pos="567"/>
              </w:tabs>
              <w:rPr>
                <w:del w:id="2807" w:author="FMK" w:date="2020-02-02T16:21:00Z"/>
                <w:rFonts w:asciiTheme="minorHAnsi" w:hAnsiTheme="minorHAnsi"/>
                <w:color w:val="FF0000"/>
                <w:sz w:val="18"/>
                <w:rPrChange w:id="2808" w:author="Martin Kazík" w:date="2020-01-23T11:23:00Z">
                  <w:rPr>
                    <w:del w:id="2809" w:author="FMK" w:date="2020-02-02T16:21:00Z"/>
                    <w:rFonts w:asciiTheme="minorHAnsi" w:hAnsiTheme="minorHAnsi"/>
                    <w:sz w:val="18"/>
                  </w:rPr>
                </w:rPrChange>
              </w:rPr>
            </w:pPr>
            <w:del w:id="2810" w:author="FMK" w:date="2020-02-02T16:21:00Z">
              <w:r w:rsidRPr="00014AF9" w:rsidDel="00354C53">
                <w:rPr>
                  <w:rFonts w:asciiTheme="minorHAnsi" w:hAnsiTheme="minorHAnsi"/>
                  <w:color w:val="FF0000"/>
                  <w:sz w:val="18"/>
                  <w:rPrChange w:id="2811" w:author="Martin Kazík" w:date="2020-01-23T11:23:00Z">
                    <w:rPr>
                      <w:rFonts w:asciiTheme="minorHAnsi" w:hAnsiTheme="minorHAnsi"/>
                      <w:sz w:val="18"/>
                    </w:rPr>
                  </w:rPrChange>
                </w:rPr>
                <w:delText xml:space="preserve">JUNKOVÁ, Bohumila. 2010. </w:delText>
              </w:r>
              <w:r w:rsidRPr="00014AF9" w:rsidDel="00354C53">
                <w:rPr>
                  <w:rFonts w:asciiTheme="minorHAnsi" w:hAnsiTheme="minorHAnsi"/>
                  <w:i/>
                  <w:color w:val="FF0000"/>
                  <w:sz w:val="18"/>
                  <w:rPrChange w:id="2812" w:author="Martin Kazík" w:date="2020-01-23T11:23:00Z">
                    <w:rPr>
                      <w:rFonts w:asciiTheme="minorHAnsi" w:hAnsiTheme="minorHAnsi"/>
                      <w:i/>
                      <w:sz w:val="18"/>
                    </w:rPr>
                  </w:rPrChange>
                </w:rPr>
                <w:delText>Jazyková dynamika současné češtiny</w:delText>
              </w:r>
              <w:r w:rsidRPr="00014AF9" w:rsidDel="00354C53">
                <w:rPr>
                  <w:rFonts w:asciiTheme="minorHAnsi" w:hAnsiTheme="minorHAnsi"/>
                  <w:color w:val="FF0000"/>
                  <w:sz w:val="18"/>
                  <w:rPrChange w:id="2813" w:author="Martin Kazík" w:date="2020-01-23T11:23:00Z">
                    <w:rPr>
                      <w:rFonts w:asciiTheme="minorHAnsi" w:hAnsiTheme="minorHAnsi"/>
                      <w:sz w:val="18"/>
                    </w:rPr>
                  </w:rPrChange>
                </w:rPr>
                <w:delText>. Praha: ARSCI.</w:delText>
              </w:r>
            </w:del>
          </w:p>
          <w:p w14:paraId="2F059E99" w14:textId="3C3C960A" w:rsidR="00F64B71" w:rsidRPr="00014AF9" w:rsidDel="00354C53" w:rsidRDefault="00F64B71" w:rsidP="00935F76">
            <w:pPr>
              <w:tabs>
                <w:tab w:val="left" w:pos="567"/>
              </w:tabs>
              <w:autoSpaceDE w:val="0"/>
              <w:autoSpaceDN w:val="0"/>
              <w:adjustRightInd w:val="0"/>
              <w:rPr>
                <w:del w:id="2814" w:author="FMK" w:date="2020-02-02T16:21:00Z"/>
                <w:rFonts w:asciiTheme="minorHAnsi" w:eastAsia="Calibri" w:hAnsiTheme="minorHAnsi"/>
                <w:color w:val="FF0000"/>
                <w:sz w:val="18"/>
                <w:rPrChange w:id="2815" w:author="Martin Kazík" w:date="2020-01-23T11:23:00Z">
                  <w:rPr>
                    <w:del w:id="2816" w:author="FMK" w:date="2020-02-02T16:21:00Z"/>
                    <w:rFonts w:asciiTheme="minorHAnsi" w:eastAsia="Calibri" w:hAnsiTheme="minorHAnsi"/>
                    <w:sz w:val="18"/>
                  </w:rPr>
                </w:rPrChange>
              </w:rPr>
            </w:pPr>
            <w:del w:id="2817" w:author="FMK" w:date="2020-02-02T16:21:00Z">
              <w:r w:rsidRPr="00014AF9" w:rsidDel="00354C53">
                <w:rPr>
                  <w:rFonts w:asciiTheme="minorHAnsi" w:eastAsia="Calibri" w:hAnsiTheme="minorHAnsi"/>
                  <w:color w:val="FF0000"/>
                  <w:sz w:val="18"/>
                  <w:rPrChange w:id="2818" w:author="Martin Kazík" w:date="2020-01-23T11:23:00Z">
                    <w:rPr>
                      <w:rFonts w:asciiTheme="minorHAnsi" w:eastAsia="Calibri" w:hAnsiTheme="minorHAnsi"/>
                      <w:sz w:val="18"/>
                    </w:rPr>
                  </w:rPrChange>
                </w:rPr>
                <w:delText xml:space="preserve">HOFFMANOVÁ, Jana. 1997. </w:delText>
              </w:r>
              <w:r w:rsidRPr="00014AF9" w:rsidDel="00354C53">
                <w:rPr>
                  <w:rFonts w:asciiTheme="minorHAnsi" w:eastAsia="Calibri" w:hAnsiTheme="minorHAnsi"/>
                  <w:i/>
                  <w:color w:val="FF0000"/>
                  <w:sz w:val="18"/>
                  <w:rPrChange w:id="2819" w:author="Martin Kazík" w:date="2020-01-23T11:23:00Z">
                    <w:rPr>
                      <w:rFonts w:asciiTheme="minorHAnsi" w:eastAsia="Calibri" w:hAnsiTheme="minorHAnsi"/>
                      <w:i/>
                      <w:sz w:val="18"/>
                    </w:rPr>
                  </w:rPrChange>
                </w:rPr>
                <w:delText>Stylistika a …</w:delText>
              </w:r>
              <w:r w:rsidRPr="00014AF9" w:rsidDel="00354C53">
                <w:rPr>
                  <w:rFonts w:asciiTheme="minorHAnsi" w:eastAsia="Calibri" w:hAnsiTheme="minorHAnsi"/>
                  <w:color w:val="FF0000"/>
                  <w:sz w:val="18"/>
                  <w:rPrChange w:id="2820" w:author="Martin Kazík" w:date="2020-01-23T11:23:00Z">
                    <w:rPr>
                      <w:rFonts w:asciiTheme="minorHAnsi" w:eastAsia="Calibri" w:hAnsiTheme="minorHAnsi"/>
                      <w:sz w:val="18"/>
                    </w:rPr>
                  </w:rPrChange>
                </w:rPr>
                <w:delText xml:space="preserve"> Praha: Trizonia.</w:delText>
              </w:r>
            </w:del>
          </w:p>
          <w:p w14:paraId="05A22003" w14:textId="417A1818" w:rsidR="00F64B71" w:rsidRPr="00014AF9" w:rsidDel="00354C53" w:rsidRDefault="00F64B71" w:rsidP="00935F76">
            <w:pPr>
              <w:tabs>
                <w:tab w:val="left" w:pos="567"/>
              </w:tabs>
              <w:autoSpaceDE w:val="0"/>
              <w:autoSpaceDN w:val="0"/>
              <w:adjustRightInd w:val="0"/>
              <w:rPr>
                <w:del w:id="2821" w:author="FMK" w:date="2020-02-02T16:21:00Z"/>
                <w:rFonts w:asciiTheme="minorHAnsi" w:eastAsia="Calibri" w:hAnsiTheme="minorHAnsi"/>
                <w:color w:val="FF0000"/>
                <w:sz w:val="18"/>
                <w:rPrChange w:id="2822" w:author="Martin Kazík" w:date="2020-01-23T11:23:00Z">
                  <w:rPr>
                    <w:del w:id="2823" w:author="FMK" w:date="2020-02-02T16:21:00Z"/>
                    <w:rFonts w:asciiTheme="minorHAnsi" w:eastAsia="Calibri" w:hAnsiTheme="minorHAnsi"/>
                    <w:sz w:val="18"/>
                  </w:rPr>
                </w:rPrChange>
              </w:rPr>
            </w:pPr>
            <w:del w:id="2824" w:author="FMK" w:date="2020-02-02T16:21:00Z">
              <w:r w:rsidRPr="00014AF9" w:rsidDel="00354C53">
                <w:rPr>
                  <w:rFonts w:asciiTheme="minorHAnsi" w:eastAsia="Calibri" w:hAnsiTheme="minorHAnsi"/>
                  <w:color w:val="FF0000"/>
                  <w:sz w:val="18"/>
                  <w:rPrChange w:id="2825" w:author="Martin Kazík" w:date="2020-01-23T11:23:00Z">
                    <w:rPr>
                      <w:rFonts w:asciiTheme="minorHAnsi" w:eastAsia="Calibri" w:hAnsiTheme="minorHAnsi"/>
                      <w:sz w:val="18"/>
                    </w:rPr>
                  </w:rPrChange>
                </w:rPr>
                <w:delText xml:space="preserve">SGALL, Petr a Jarmila PANEVOVÁ. 2004. </w:delText>
              </w:r>
              <w:r w:rsidRPr="00014AF9" w:rsidDel="00354C53">
                <w:rPr>
                  <w:rFonts w:asciiTheme="minorHAnsi" w:eastAsia="Calibri" w:hAnsiTheme="minorHAnsi"/>
                  <w:i/>
                  <w:color w:val="FF0000"/>
                  <w:sz w:val="18"/>
                  <w:rPrChange w:id="2826" w:author="Martin Kazík" w:date="2020-01-23T11:23:00Z">
                    <w:rPr>
                      <w:rFonts w:asciiTheme="minorHAnsi" w:eastAsia="Calibri" w:hAnsiTheme="minorHAnsi"/>
                      <w:i/>
                      <w:sz w:val="18"/>
                    </w:rPr>
                  </w:rPrChange>
                </w:rPr>
                <w:delText>Jak psát a jak nepsat česky: naše čeština a naše nešvary.</w:delText>
              </w:r>
              <w:r w:rsidRPr="00014AF9" w:rsidDel="00354C53">
                <w:rPr>
                  <w:rFonts w:asciiTheme="minorHAnsi" w:eastAsia="Calibri" w:hAnsiTheme="minorHAnsi"/>
                  <w:color w:val="FF0000"/>
                  <w:sz w:val="18"/>
                  <w:rPrChange w:id="2827" w:author="Martin Kazík" w:date="2020-01-23T11:23:00Z">
                    <w:rPr>
                      <w:rFonts w:asciiTheme="minorHAnsi" w:eastAsia="Calibri" w:hAnsiTheme="minorHAnsi"/>
                      <w:sz w:val="18"/>
                    </w:rPr>
                  </w:rPrChange>
                </w:rPr>
                <w:delText xml:space="preserve"> Praha: Karolinum, Učební texty Univerzity Karlovy v Praze. ISBN 80-246-0871-5. </w:delText>
              </w:r>
            </w:del>
          </w:p>
          <w:p w14:paraId="37B2D10E" w14:textId="1F224655" w:rsidR="00F64B71" w:rsidRPr="00014AF9" w:rsidDel="00354C53" w:rsidRDefault="00F64B71" w:rsidP="00935F76">
            <w:pPr>
              <w:tabs>
                <w:tab w:val="left" w:pos="567"/>
              </w:tabs>
              <w:autoSpaceDE w:val="0"/>
              <w:autoSpaceDN w:val="0"/>
              <w:adjustRightInd w:val="0"/>
              <w:rPr>
                <w:del w:id="2828" w:author="FMK" w:date="2020-02-02T16:21:00Z"/>
                <w:rFonts w:asciiTheme="minorHAnsi" w:hAnsiTheme="minorHAnsi"/>
                <w:color w:val="FF0000"/>
                <w:sz w:val="18"/>
                <w:shd w:val="clear" w:color="auto" w:fill="FAFAFA"/>
                <w:rPrChange w:id="2829" w:author="Martin Kazík" w:date="2020-01-23T11:23:00Z">
                  <w:rPr>
                    <w:del w:id="2830" w:author="FMK" w:date="2020-02-02T16:21:00Z"/>
                    <w:rFonts w:asciiTheme="minorHAnsi" w:hAnsiTheme="minorHAnsi"/>
                    <w:sz w:val="18"/>
                    <w:shd w:val="clear" w:color="auto" w:fill="FAFAFA"/>
                  </w:rPr>
                </w:rPrChange>
              </w:rPr>
            </w:pPr>
            <w:del w:id="2831" w:author="FMK" w:date="2020-02-02T16:21:00Z">
              <w:r w:rsidRPr="00014AF9" w:rsidDel="00354C53">
                <w:rPr>
                  <w:rFonts w:asciiTheme="minorHAnsi" w:hAnsiTheme="minorHAnsi"/>
                  <w:color w:val="FF0000"/>
                  <w:sz w:val="18"/>
                  <w:shd w:val="clear" w:color="auto" w:fill="FAFAFA"/>
                  <w:rPrChange w:id="2832" w:author="Martin Kazík" w:date="2020-01-23T11:23:00Z">
                    <w:rPr>
                      <w:rFonts w:asciiTheme="minorHAnsi" w:hAnsiTheme="minorHAnsi"/>
                      <w:sz w:val="18"/>
                      <w:shd w:val="clear" w:color="auto" w:fill="FAFAFA"/>
                    </w:rPr>
                  </w:rPrChange>
                </w:rPr>
                <w:delText xml:space="preserve">MINÁŘOVÁ, Eva. 2009. </w:delText>
              </w:r>
              <w:r w:rsidRPr="00014AF9" w:rsidDel="00354C53">
                <w:rPr>
                  <w:rFonts w:asciiTheme="minorHAnsi" w:hAnsiTheme="minorHAnsi"/>
                  <w:i/>
                  <w:color w:val="FF0000"/>
                  <w:sz w:val="18"/>
                  <w:shd w:val="clear" w:color="auto" w:fill="FAFAFA"/>
                  <w:rPrChange w:id="2833" w:author="Martin Kazík" w:date="2020-01-23T11:23:00Z">
                    <w:rPr>
                      <w:rFonts w:asciiTheme="minorHAnsi" w:hAnsiTheme="minorHAnsi"/>
                      <w:i/>
                      <w:sz w:val="18"/>
                      <w:shd w:val="clear" w:color="auto" w:fill="FAFAFA"/>
                    </w:rPr>
                  </w:rPrChange>
                </w:rPr>
                <w:delText>Stylistika češtiny.</w:delText>
              </w:r>
              <w:r w:rsidRPr="00014AF9" w:rsidDel="00354C53">
                <w:rPr>
                  <w:rFonts w:asciiTheme="minorHAnsi" w:hAnsiTheme="minorHAnsi"/>
                  <w:color w:val="FF0000"/>
                  <w:sz w:val="18"/>
                  <w:shd w:val="clear" w:color="auto" w:fill="FAFAFA"/>
                  <w:rPrChange w:id="2834" w:author="Martin Kazík" w:date="2020-01-23T11:23:00Z">
                    <w:rPr>
                      <w:rFonts w:asciiTheme="minorHAnsi" w:hAnsiTheme="minorHAnsi"/>
                      <w:sz w:val="18"/>
                      <w:shd w:val="clear" w:color="auto" w:fill="FAFAFA"/>
                    </w:rPr>
                  </w:rPrChange>
                </w:rPr>
                <w:delText xml:space="preserve"> Brno: Masarykova univerzita. </w:delText>
              </w:r>
            </w:del>
          </w:p>
          <w:p w14:paraId="59142121" w14:textId="77777777" w:rsidR="00354C53" w:rsidRDefault="00F64B71" w:rsidP="00935F76">
            <w:pPr>
              <w:tabs>
                <w:tab w:val="left" w:pos="567"/>
              </w:tabs>
              <w:autoSpaceDE w:val="0"/>
              <w:autoSpaceDN w:val="0"/>
              <w:adjustRightInd w:val="0"/>
              <w:rPr>
                <w:ins w:id="2835" w:author="FMK" w:date="2020-02-02T16:21:00Z"/>
                <w:rFonts w:asciiTheme="minorHAnsi" w:hAnsiTheme="minorHAnsi"/>
                <w:color w:val="FF0000"/>
                <w:sz w:val="18"/>
                <w:shd w:val="clear" w:color="auto" w:fill="FAFAFA"/>
              </w:rPr>
            </w:pPr>
            <w:del w:id="2836" w:author="FMK" w:date="2020-02-02T16:21:00Z">
              <w:r w:rsidRPr="00014AF9" w:rsidDel="00354C53">
                <w:rPr>
                  <w:rFonts w:asciiTheme="minorHAnsi" w:hAnsiTheme="minorHAnsi"/>
                  <w:color w:val="FF0000"/>
                  <w:sz w:val="18"/>
                  <w:shd w:val="clear" w:color="auto" w:fill="FAFAFA"/>
                  <w:rPrChange w:id="2837" w:author="Martin Kazík" w:date="2020-01-23T11:23:00Z">
                    <w:rPr>
                      <w:rFonts w:asciiTheme="minorHAnsi" w:hAnsiTheme="minorHAnsi"/>
                      <w:sz w:val="18"/>
                      <w:shd w:val="clear" w:color="auto" w:fill="FAFAFA"/>
                    </w:rPr>
                  </w:rPrChange>
                </w:rPr>
                <w:delText xml:space="preserve">MINÁŘOVÁ, Eva. 2011. </w:delText>
              </w:r>
              <w:r w:rsidRPr="00014AF9" w:rsidDel="00354C53">
                <w:rPr>
                  <w:rFonts w:asciiTheme="minorHAnsi" w:hAnsiTheme="minorHAnsi"/>
                  <w:i/>
                  <w:color w:val="FF0000"/>
                  <w:sz w:val="18"/>
                  <w:shd w:val="clear" w:color="auto" w:fill="FAFAFA"/>
                  <w:rPrChange w:id="2838" w:author="Martin Kazík" w:date="2020-01-23T11:23:00Z">
                    <w:rPr>
                      <w:rFonts w:asciiTheme="minorHAnsi" w:hAnsiTheme="minorHAnsi"/>
                      <w:i/>
                      <w:sz w:val="18"/>
                      <w:shd w:val="clear" w:color="auto" w:fill="FAFAFA"/>
                    </w:rPr>
                  </w:rPrChange>
                </w:rPr>
                <w:delText>Stylistika pro žurnalisty.</w:delText>
              </w:r>
              <w:r w:rsidRPr="00014AF9" w:rsidDel="00354C53">
                <w:rPr>
                  <w:rFonts w:asciiTheme="minorHAnsi" w:hAnsiTheme="minorHAnsi"/>
                  <w:color w:val="FF0000"/>
                  <w:sz w:val="18"/>
                  <w:shd w:val="clear" w:color="auto" w:fill="FAFAFA"/>
                  <w:rPrChange w:id="2839" w:author="Martin Kazík" w:date="2020-01-23T11:23:00Z">
                    <w:rPr>
                      <w:rFonts w:asciiTheme="minorHAnsi" w:hAnsiTheme="minorHAnsi"/>
                      <w:sz w:val="18"/>
                      <w:shd w:val="clear" w:color="auto" w:fill="FAFAFA"/>
                    </w:rPr>
                  </w:rPrChange>
                </w:rPr>
                <w:delText xml:space="preserve"> Praha: Grada. ISBN 978-80-247-2979-4.</w:delText>
              </w:r>
            </w:del>
          </w:p>
          <w:p w14:paraId="7D242927" w14:textId="66414A2D" w:rsidR="00F64B71" w:rsidRDefault="00354C53" w:rsidP="00935F76">
            <w:pPr>
              <w:tabs>
                <w:tab w:val="left" w:pos="567"/>
              </w:tabs>
              <w:autoSpaceDE w:val="0"/>
              <w:autoSpaceDN w:val="0"/>
              <w:adjustRightInd w:val="0"/>
              <w:rPr>
                <w:ins w:id="2840" w:author="FMK" w:date="2020-02-02T16:21:00Z"/>
                <w:rFonts w:asciiTheme="minorHAnsi" w:hAnsiTheme="minorHAnsi"/>
                <w:color w:val="FF0000"/>
                <w:sz w:val="18"/>
                <w:shd w:val="clear" w:color="auto" w:fill="FAFAFA"/>
              </w:rPr>
            </w:pPr>
            <w:ins w:id="2841" w:author="FMK" w:date="2020-02-02T16:21:00Z">
              <w:r w:rsidRPr="00354C53">
                <w:rPr>
                  <w:rFonts w:asciiTheme="minorHAnsi" w:hAnsiTheme="minorHAnsi"/>
                  <w:color w:val="FF0000"/>
                  <w:sz w:val="18"/>
                  <w:shd w:val="clear" w:color="auto" w:fill="FAFAFA"/>
                </w:rPr>
                <w:t>BEHÚN, Dalibor a Petr BEHÚN.</w:t>
              </w:r>
            </w:ins>
            <w:ins w:id="2842" w:author="FMK" w:date="2020-02-02T16:22:00Z">
              <w:r>
                <w:rPr>
                  <w:rFonts w:asciiTheme="minorHAnsi" w:hAnsiTheme="minorHAnsi"/>
                  <w:color w:val="FF0000"/>
                  <w:sz w:val="18"/>
                  <w:shd w:val="clear" w:color="auto" w:fill="FAFAFA"/>
                </w:rPr>
                <w:t>2018.</w:t>
              </w:r>
            </w:ins>
            <w:ins w:id="2843" w:author="FMK" w:date="2020-02-02T16:21:00Z">
              <w:r w:rsidRPr="00354C53">
                <w:rPr>
                  <w:rFonts w:asciiTheme="minorHAnsi" w:hAnsiTheme="minorHAnsi"/>
                  <w:color w:val="FF0000"/>
                  <w:sz w:val="18"/>
                  <w:shd w:val="clear" w:color="auto" w:fill="FAFAFA"/>
                </w:rPr>
                <w:t xml:space="preserve"> </w:t>
              </w:r>
              <w:r w:rsidRPr="00354C53">
                <w:rPr>
                  <w:rFonts w:asciiTheme="minorHAnsi" w:hAnsiTheme="minorHAnsi"/>
                  <w:i/>
                  <w:color w:val="FF0000"/>
                  <w:sz w:val="18"/>
                  <w:shd w:val="clear" w:color="auto" w:fill="FAFAFA"/>
                  <w:rPrChange w:id="2844" w:author="FMK" w:date="2020-02-02T16:22:00Z">
                    <w:rPr>
                      <w:rFonts w:asciiTheme="minorHAnsi" w:hAnsiTheme="minorHAnsi"/>
                      <w:color w:val="FF0000"/>
                      <w:sz w:val="18"/>
                      <w:shd w:val="clear" w:color="auto" w:fill="FAFAFA"/>
                    </w:rPr>
                  </w:rPrChange>
                </w:rPr>
                <w:t>Pište správně česky: poradna šílených korektorů</w:t>
              </w:r>
              <w:r w:rsidRPr="00354C53">
                <w:rPr>
                  <w:rFonts w:asciiTheme="minorHAnsi" w:hAnsiTheme="minorHAnsi"/>
                  <w:color w:val="FF0000"/>
                  <w:sz w:val="18"/>
                  <w:shd w:val="clear" w:color="auto" w:fill="FAFAFA"/>
                </w:rPr>
                <w:t>. Druhé aktualizované, rozšířené vydání</w:t>
              </w:r>
              <w:r>
                <w:rPr>
                  <w:rFonts w:asciiTheme="minorHAnsi" w:hAnsiTheme="minorHAnsi"/>
                  <w:color w:val="FF0000"/>
                  <w:sz w:val="18"/>
                  <w:shd w:val="clear" w:color="auto" w:fill="FAFAFA"/>
                </w:rPr>
                <w:t>. Brno: Zoner Press</w:t>
              </w:r>
              <w:r w:rsidRPr="00354C53">
                <w:rPr>
                  <w:rFonts w:asciiTheme="minorHAnsi" w:hAnsiTheme="minorHAnsi"/>
                  <w:color w:val="FF0000"/>
                  <w:sz w:val="18"/>
                  <w:shd w:val="clear" w:color="auto" w:fill="FAFAFA"/>
                </w:rPr>
                <w:t>. Encyklopedie Zoner Press. ISBN 9788074133770.</w:t>
              </w:r>
            </w:ins>
          </w:p>
          <w:p w14:paraId="620AE83E" w14:textId="684A1568" w:rsidR="00354C53" w:rsidRPr="00F52EEF" w:rsidRDefault="00354C53" w:rsidP="00935F76">
            <w:pPr>
              <w:tabs>
                <w:tab w:val="left" w:pos="567"/>
              </w:tabs>
              <w:autoSpaceDE w:val="0"/>
              <w:autoSpaceDN w:val="0"/>
              <w:adjustRightInd w:val="0"/>
              <w:rPr>
                <w:rFonts w:asciiTheme="minorHAnsi" w:eastAsia="Calibri" w:hAnsiTheme="minorHAnsi" w:cstheme="minorHAnsi"/>
              </w:rPr>
            </w:pPr>
          </w:p>
        </w:tc>
      </w:tr>
      <w:tr w:rsidR="00F64B71" w:rsidRPr="00F52EEF" w14:paraId="59C289BC" w14:textId="77777777" w:rsidTr="006925F1">
        <w:tc>
          <w:tcPr>
            <w:tcW w:w="10603" w:type="dxa"/>
            <w:gridSpan w:val="8"/>
            <w:tcBorders>
              <w:top w:val="single" w:sz="12" w:space="0" w:color="auto"/>
              <w:left w:val="single" w:sz="2" w:space="0" w:color="auto"/>
              <w:bottom w:val="single" w:sz="2" w:space="0" w:color="auto"/>
              <w:right w:val="single" w:sz="2" w:space="0" w:color="auto"/>
            </w:tcBorders>
            <w:shd w:val="clear" w:color="auto" w:fill="F7CAAC"/>
          </w:tcPr>
          <w:p w14:paraId="5B0B40D1" w14:textId="77777777" w:rsidR="00F64B71" w:rsidRPr="00F52EEF" w:rsidRDefault="00F64B71" w:rsidP="00935F76">
            <w:pPr>
              <w:tabs>
                <w:tab w:val="left" w:pos="567"/>
                <w:tab w:val="left" w:pos="3655"/>
              </w:tabs>
              <w:jc w:val="both"/>
              <w:rPr>
                <w:rFonts w:asciiTheme="minorHAnsi" w:hAnsiTheme="minorHAnsi" w:cstheme="minorHAnsi"/>
              </w:rPr>
            </w:pPr>
            <w:r w:rsidRPr="00F52EEF">
              <w:rPr>
                <w:rFonts w:asciiTheme="minorHAnsi" w:hAnsiTheme="minorHAnsi" w:cstheme="minorHAnsi"/>
              </w:rPr>
              <w:tab/>
            </w:r>
            <w:r w:rsidRPr="00F52EEF">
              <w:rPr>
                <w:rFonts w:asciiTheme="minorHAnsi" w:hAnsiTheme="minorHAnsi" w:cstheme="minorHAnsi"/>
                <w:b/>
              </w:rPr>
              <w:t>Informace ke kombinované nebo distanční formě</w:t>
            </w:r>
          </w:p>
        </w:tc>
      </w:tr>
      <w:tr w:rsidR="00F64B71" w:rsidRPr="00F52EEF" w14:paraId="373AA950" w14:textId="77777777" w:rsidTr="006925F1">
        <w:tc>
          <w:tcPr>
            <w:tcW w:w="5535" w:type="dxa"/>
            <w:gridSpan w:val="3"/>
            <w:tcBorders>
              <w:top w:val="single" w:sz="2" w:space="0" w:color="auto"/>
            </w:tcBorders>
            <w:shd w:val="clear" w:color="auto" w:fill="F7CAAC"/>
          </w:tcPr>
          <w:p w14:paraId="172ADC2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 xml:space="preserve">Rozsah konzultací (soustředění) </w:t>
            </w:r>
          </w:p>
        </w:tc>
        <w:tc>
          <w:tcPr>
            <w:tcW w:w="889" w:type="dxa"/>
            <w:tcBorders>
              <w:top w:val="single" w:sz="2" w:space="0" w:color="auto"/>
            </w:tcBorders>
          </w:tcPr>
          <w:p w14:paraId="624C5207"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24F3C78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hodin</w:t>
            </w:r>
          </w:p>
        </w:tc>
      </w:tr>
      <w:tr w:rsidR="00F64B71" w:rsidRPr="00F52EEF" w14:paraId="649F0C2B" w14:textId="77777777" w:rsidTr="006925F1">
        <w:trPr>
          <w:trHeight w:val="320"/>
        </w:trPr>
        <w:tc>
          <w:tcPr>
            <w:tcW w:w="10603" w:type="dxa"/>
            <w:gridSpan w:val="8"/>
            <w:shd w:val="clear" w:color="auto" w:fill="F7CAAC"/>
          </w:tcPr>
          <w:p w14:paraId="607E340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6B2622" w:rsidRPr="00F52EEF" w14:paraId="2E08B443" w14:textId="77777777" w:rsidTr="006925F1">
        <w:trPr>
          <w:trHeight w:val="320"/>
        </w:trPr>
        <w:tc>
          <w:tcPr>
            <w:tcW w:w="10603" w:type="dxa"/>
            <w:gridSpan w:val="8"/>
            <w:shd w:val="clear" w:color="auto" w:fill="auto"/>
          </w:tcPr>
          <w:p w14:paraId="0BF1134A" w14:textId="77777777" w:rsidR="006B2622" w:rsidRDefault="006B2622" w:rsidP="00935F76">
            <w:pPr>
              <w:tabs>
                <w:tab w:val="left" w:pos="567"/>
              </w:tabs>
              <w:jc w:val="both"/>
              <w:rPr>
                <w:ins w:id="2845" w:author="Martin Kazík" w:date="2020-01-23T11:23:00Z"/>
                <w:rFonts w:asciiTheme="minorHAnsi" w:hAnsiTheme="minorHAnsi" w:cstheme="minorHAnsi"/>
                <w:b/>
              </w:rPr>
            </w:pPr>
          </w:p>
          <w:p w14:paraId="3A7DB34F" w14:textId="77777777" w:rsidR="00014AF9" w:rsidRDefault="00014AF9" w:rsidP="00935F76">
            <w:pPr>
              <w:tabs>
                <w:tab w:val="left" w:pos="567"/>
              </w:tabs>
              <w:jc w:val="both"/>
              <w:rPr>
                <w:ins w:id="2846" w:author="Martin Kazík" w:date="2020-01-23T11:23:00Z"/>
                <w:rFonts w:asciiTheme="minorHAnsi" w:hAnsiTheme="minorHAnsi" w:cstheme="minorHAnsi"/>
                <w:b/>
              </w:rPr>
            </w:pPr>
          </w:p>
          <w:p w14:paraId="0354A4BC" w14:textId="77777777" w:rsidR="00014AF9" w:rsidRDefault="00014AF9" w:rsidP="00935F76">
            <w:pPr>
              <w:tabs>
                <w:tab w:val="left" w:pos="567"/>
              </w:tabs>
              <w:jc w:val="both"/>
              <w:rPr>
                <w:ins w:id="2847" w:author="Martin Kazík" w:date="2020-01-23T11:23:00Z"/>
                <w:rFonts w:asciiTheme="minorHAnsi" w:hAnsiTheme="minorHAnsi" w:cstheme="minorHAnsi"/>
                <w:b/>
              </w:rPr>
            </w:pPr>
          </w:p>
          <w:p w14:paraId="329C3778" w14:textId="77777777" w:rsidR="00014AF9" w:rsidRPr="00F52EEF" w:rsidRDefault="00014AF9" w:rsidP="00935F76">
            <w:pPr>
              <w:tabs>
                <w:tab w:val="left" w:pos="567"/>
              </w:tabs>
              <w:jc w:val="both"/>
              <w:rPr>
                <w:rFonts w:asciiTheme="minorHAnsi" w:hAnsiTheme="minorHAnsi" w:cstheme="minorHAnsi"/>
                <w:b/>
              </w:rPr>
            </w:pPr>
          </w:p>
        </w:tc>
      </w:tr>
    </w:tbl>
    <w:p w14:paraId="37653527" w14:textId="77777777" w:rsidR="008445AD" w:rsidRDefault="008445AD">
      <w:pPr>
        <w:rPr>
          <w:ins w:id="2848" w:author="Radim Bačuvčík" w:date="2020-02-06T15:02:00Z"/>
        </w:rPr>
      </w:pPr>
      <w:ins w:id="2849" w:author="Radim Bačuvčík" w:date="2020-02-06T15:02: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621"/>
        <w:gridCol w:w="535"/>
        <w:gridCol w:w="391"/>
        <w:gridCol w:w="816"/>
      </w:tblGrid>
      <w:tr w:rsidR="00F64B71" w:rsidRPr="00F52EEF" w14:paraId="6052C196" w14:textId="77777777" w:rsidTr="00B3173A">
        <w:tc>
          <w:tcPr>
            <w:tcW w:w="10673" w:type="dxa"/>
            <w:gridSpan w:val="9"/>
            <w:tcBorders>
              <w:bottom w:val="double" w:sz="4" w:space="0" w:color="auto"/>
            </w:tcBorders>
            <w:shd w:val="clear" w:color="auto" w:fill="BDD6EE"/>
          </w:tcPr>
          <w:p w14:paraId="12479CB0" w14:textId="0ED90A1A" w:rsidR="00F64B71" w:rsidRPr="00F52EEF" w:rsidRDefault="006B2622"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00F64B71" w:rsidRPr="00F52EEF">
              <w:rPr>
                <w:rFonts w:asciiTheme="minorHAnsi" w:hAnsiTheme="minorHAnsi" w:cstheme="minorHAnsi"/>
              </w:rPr>
              <w:br w:type="page"/>
            </w:r>
            <w:r w:rsidR="00F64B71" w:rsidRPr="00F52EEF">
              <w:rPr>
                <w:rFonts w:asciiTheme="minorHAnsi" w:hAnsiTheme="minorHAnsi" w:cstheme="minorHAnsi"/>
                <w:b/>
              </w:rPr>
              <w:t>B-III – Charakteristika studijního předmětu</w:t>
            </w:r>
          </w:p>
        </w:tc>
      </w:tr>
      <w:tr w:rsidR="00F64B71" w:rsidRPr="00F52EEF" w14:paraId="7958DE8C" w14:textId="77777777" w:rsidTr="00B3173A">
        <w:tc>
          <w:tcPr>
            <w:tcW w:w="3904" w:type="dxa"/>
            <w:tcBorders>
              <w:top w:val="double" w:sz="4" w:space="0" w:color="auto"/>
            </w:tcBorders>
            <w:shd w:val="clear" w:color="auto" w:fill="F7CAAC"/>
          </w:tcPr>
          <w:p w14:paraId="61D9736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8"/>
            <w:tcBorders>
              <w:top w:val="double" w:sz="4" w:space="0" w:color="auto"/>
            </w:tcBorders>
          </w:tcPr>
          <w:p w14:paraId="6E2E17ED" w14:textId="60C3C853"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 xml:space="preserve">Dějiny výtvarné kultury </w:t>
            </w:r>
            <w:r w:rsidR="00D42501" w:rsidRPr="00F52EEF">
              <w:rPr>
                <w:rFonts w:asciiTheme="minorHAnsi" w:hAnsiTheme="minorHAnsi" w:cstheme="minorHAnsi"/>
              </w:rPr>
              <w:t>1</w:t>
            </w:r>
          </w:p>
        </w:tc>
      </w:tr>
      <w:tr w:rsidR="00F64B71" w:rsidRPr="00F52EEF" w14:paraId="01E3C5CD" w14:textId="77777777" w:rsidTr="00B3173A">
        <w:tc>
          <w:tcPr>
            <w:tcW w:w="3904" w:type="dxa"/>
            <w:shd w:val="clear" w:color="auto" w:fill="F7CAAC"/>
          </w:tcPr>
          <w:p w14:paraId="615EA00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62D766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547" w:type="dxa"/>
            <w:gridSpan w:val="3"/>
            <w:shd w:val="clear" w:color="auto" w:fill="F7CAAC"/>
          </w:tcPr>
          <w:p w14:paraId="1922E7D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tcPr>
          <w:p w14:paraId="6B24E7F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07523790" w14:textId="77777777" w:rsidTr="00B3173A">
        <w:tc>
          <w:tcPr>
            <w:tcW w:w="3904" w:type="dxa"/>
            <w:shd w:val="clear" w:color="auto" w:fill="F7CAAC"/>
          </w:tcPr>
          <w:p w14:paraId="1A27FFA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B87434D" w14:textId="399F872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13p</w:t>
            </w:r>
            <w:r w:rsidR="006925F1">
              <w:rPr>
                <w:rFonts w:asciiTheme="minorHAnsi" w:eastAsia="Calibri" w:hAnsiTheme="minorHAnsi" w:cstheme="minorHAnsi"/>
              </w:rPr>
              <w:t xml:space="preserve"> </w:t>
            </w:r>
            <w:r w:rsidRPr="00F52EEF">
              <w:rPr>
                <w:rFonts w:asciiTheme="minorHAnsi" w:eastAsia="Calibri" w:hAnsiTheme="minorHAnsi" w:cstheme="minorHAnsi"/>
              </w:rPr>
              <w:t>+</w:t>
            </w:r>
            <w:r w:rsidR="006925F1">
              <w:rPr>
                <w:rFonts w:asciiTheme="minorHAnsi" w:eastAsia="Calibri" w:hAnsiTheme="minorHAnsi" w:cstheme="minorHAnsi"/>
              </w:rPr>
              <w:t xml:space="preserve"> </w:t>
            </w:r>
            <w:r w:rsidRPr="00F52EEF">
              <w:rPr>
                <w:rFonts w:asciiTheme="minorHAnsi" w:eastAsia="Calibri" w:hAnsiTheme="minorHAnsi" w:cstheme="minorHAnsi"/>
              </w:rPr>
              <w:t>13c</w:t>
            </w:r>
          </w:p>
        </w:tc>
        <w:tc>
          <w:tcPr>
            <w:tcW w:w="889" w:type="dxa"/>
            <w:shd w:val="clear" w:color="auto" w:fill="F7CAAC"/>
          </w:tcPr>
          <w:p w14:paraId="5F2D89B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7109C3F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gridSpan w:val="2"/>
            <w:shd w:val="clear" w:color="auto" w:fill="F7CAAC"/>
          </w:tcPr>
          <w:p w14:paraId="1EAEDBC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35332D0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7D7CEE92" w14:textId="77777777" w:rsidTr="00B3173A">
        <w:tc>
          <w:tcPr>
            <w:tcW w:w="3904" w:type="dxa"/>
            <w:shd w:val="clear" w:color="auto" w:fill="F7CAAC"/>
          </w:tcPr>
          <w:p w14:paraId="782A4BA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8"/>
          </w:tcPr>
          <w:p w14:paraId="09A441CC" w14:textId="77777777" w:rsidR="00F64B71" w:rsidRPr="00F52EEF" w:rsidRDefault="00F64B71" w:rsidP="00935F76">
            <w:pPr>
              <w:tabs>
                <w:tab w:val="left" w:pos="567"/>
              </w:tabs>
              <w:jc w:val="both"/>
              <w:rPr>
                <w:rFonts w:asciiTheme="minorHAnsi" w:eastAsia="Calibri" w:hAnsiTheme="minorHAnsi" w:cstheme="minorHAnsi"/>
                <w:color w:val="FF0000"/>
              </w:rPr>
            </w:pPr>
          </w:p>
        </w:tc>
      </w:tr>
      <w:tr w:rsidR="00F64B71" w:rsidRPr="00F52EEF" w14:paraId="1EDC130D" w14:textId="77777777" w:rsidTr="00B3173A">
        <w:tc>
          <w:tcPr>
            <w:tcW w:w="3904" w:type="dxa"/>
            <w:shd w:val="clear" w:color="auto" w:fill="F7CAAC"/>
          </w:tcPr>
          <w:p w14:paraId="3CD9517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817614D"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1621" w:type="dxa"/>
            <w:shd w:val="clear" w:color="auto" w:fill="F7CAAC"/>
          </w:tcPr>
          <w:p w14:paraId="33FCB8B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3"/>
          </w:tcPr>
          <w:p w14:paraId="01471422" w14:textId="2FF5A516" w:rsidR="00F64B71" w:rsidRPr="00F52EEF" w:rsidRDefault="00E112D5" w:rsidP="00935F76">
            <w:pPr>
              <w:tabs>
                <w:tab w:val="left" w:pos="567"/>
              </w:tabs>
              <w:jc w:val="both"/>
              <w:rPr>
                <w:rFonts w:asciiTheme="minorHAnsi" w:eastAsia="Calibri" w:hAnsiTheme="minorHAnsi" w:cstheme="minorHAnsi"/>
                <w:color w:val="1F497D" w:themeColor="text2"/>
              </w:rPr>
            </w:pPr>
            <w:r w:rsidRPr="00F52EEF">
              <w:rPr>
                <w:rFonts w:asciiTheme="minorHAnsi" w:eastAsia="Calibri" w:hAnsiTheme="minorHAnsi" w:cstheme="minorHAnsi"/>
              </w:rPr>
              <w:t>P</w:t>
            </w:r>
            <w:r w:rsidR="00F64B71" w:rsidRPr="00F52EEF">
              <w:rPr>
                <w:rFonts w:asciiTheme="minorHAnsi" w:eastAsia="Calibri" w:hAnsiTheme="minorHAnsi" w:cstheme="minorHAnsi"/>
              </w:rPr>
              <w:t>řednáška, cvičení</w:t>
            </w:r>
          </w:p>
        </w:tc>
      </w:tr>
      <w:tr w:rsidR="00F64B71" w:rsidRPr="00F52EEF" w14:paraId="681DDFA5" w14:textId="77777777" w:rsidTr="00B3173A">
        <w:tc>
          <w:tcPr>
            <w:tcW w:w="3904" w:type="dxa"/>
            <w:shd w:val="clear" w:color="auto" w:fill="F7CAAC"/>
          </w:tcPr>
          <w:p w14:paraId="7BD3A42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8"/>
            <w:tcBorders>
              <w:bottom w:val="nil"/>
            </w:tcBorders>
          </w:tcPr>
          <w:p w14:paraId="014C5322"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3B60E0C8" w14:textId="77777777" w:rsidTr="00B3173A">
        <w:trPr>
          <w:trHeight w:val="186"/>
        </w:trPr>
        <w:tc>
          <w:tcPr>
            <w:tcW w:w="10673" w:type="dxa"/>
            <w:gridSpan w:val="9"/>
            <w:tcBorders>
              <w:top w:val="nil"/>
            </w:tcBorders>
          </w:tcPr>
          <w:p w14:paraId="1B8A691E" w14:textId="77777777" w:rsidR="006925F1" w:rsidRDefault="006925F1" w:rsidP="00935F76">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 xml:space="preserve">1. </w:t>
            </w:r>
            <w:r w:rsidR="00F64B71" w:rsidRPr="00F52EEF">
              <w:rPr>
                <w:rFonts w:asciiTheme="minorHAnsi" w:hAnsiTheme="minorHAnsi" w:cstheme="minorHAnsi"/>
                <w:color w:val="000000" w:themeColor="text1"/>
              </w:rPr>
              <w:t>Dílčí úkoly v průběhu semestru s odrazem aktuálního kulturního dění</w:t>
            </w:r>
            <w:r>
              <w:rPr>
                <w:rFonts w:asciiTheme="minorHAnsi" w:hAnsiTheme="minorHAnsi" w:cstheme="minorHAnsi"/>
                <w:color w:val="000000" w:themeColor="text1"/>
              </w:rPr>
              <w:t xml:space="preserve">. </w:t>
            </w:r>
          </w:p>
          <w:p w14:paraId="41C56070" w14:textId="77777777" w:rsidR="006925F1" w:rsidRDefault="006925F1" w:rsidP="00935F76">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2. E</w:t>
            </w:r>
            <w:r w:rsidR="00F64B71" w:rsidRPr="00F52EEF">
              <w:rPr>
                <w:rFonts w:asciiTheme="minorHAnsi" w:hAnsiTheme="minorHAnsi" w:cstheme="minorHAnsi"/>
                <w:color w:val="000000" w:themeColor="text1"/>
              </w:rPr>
              <w:t>sej, rozbor díla tvůrčího charakteru (hudební, výtvarné, literární) korespondující s časovým obdobím probírané látky s</w:t>
            </w:r>
            <w:r>
              <w:rPr>
                <w:rFonts w:asciiTheme="minorHAnsi" w:hAnsiTheme="minorHAnsi" w:cstheme="minorHAnsi"/>
                <w:color w:val="000000" w:themeColor="text1"/>
              </w:rPr>
              <w:t> </w:t>
            </w:r>
            <w:r w:rsidR="00F64B71" w:rsidRPr="00F52EEF">
              <w:rPr>
                <w:rFonts w:asciiTheme="minorHAnsi" w:hAnsiTheme="minorHAnsi" w:cstheme="minorHAnsi"/>
                <w:color w:val="000000" w:themeColor="text1"/>
              </w:rPr>
              <w:t>prezentací</w:t>
            </w:r>
            <w:r>
              <w:rPr>
                <w:rFonts w:asciiTheme="minorHAnsi" w:hAnsiTheme="minorHAnsi" w:cstheme="minorHAnsi"/>
                <w:color w:val="000000" w:themeColor="text1"/>
              </w:rPr>
              <w:t xml:space="preserve">. </w:t>
            </w:r>
          </w:p>
          <w:p w14:paraId="2F1E6484" w14:textId="3425E1ED" w:rsidR="00B71CD0" w:rsidRDefault="006925F1" w:rsidP="00935F76">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3. A</w:t>
            </w:r>
            <w:r w:rsidR="00F64B71" w:rsidRPr="00F52EEF">
              <w:rPr>
                <w:rFonts w:asciiTheme="minorHAnsi" w:hAnsiTheme="minorHAnsi" w:cstheme="minorHAnsi"/>
                <w:color w:val="000000" w:themeColor="text1"/>
              </w:rPr>
              <w:t>ktivní účast na semináři</w:t>
            </w:r>
            <w:r w:rsidR="00B71CD0">
              <w:rPr>
                <w:rFonts w:asciiTheme="minorHAnsi" w:hAnsiTheme="minorHAnsi" w:cstheme="minorHAnsi"/>
                <w:color w:val="000000" w:themeColor="text1"/>
              </w:rPr>
              <w:t>.</w:t>
            </w:r>
          </w:p>
          <w:p w14:paraId="5D19A1CB" w14:textId="4D80648B" w:rsidR="00F64B71" w:rsidRPr="00F52EEF" w:rsidRDefault="00B71CD0" w:rsidP="00935F76">
            <w:pPr>
              <w:tabs>
                <w:tab w:val="left" w:pos="567"/>
              </w:tabs>
              <w:jc w:val="both"/>
              <w:rPr>
                <w:rFonts w:asciiTheme="minorHAnsi" w:hAnsiTheme="minorHAnsi" w:cstheme="minorHAnsi"/>
              </w:rPr>
            </w:pPr>
            <w:r>
              <w:rPr>
                <w:rFonts w:asciiTheme="minorHAnsi" w:hAnsiTheme="minorHAnsi" w:cstheme="minorHAnsi"/>
                <w:color w:val="000000" w:themeColor="text1"/>
              </w:rPr>
              <w:t>4. Z</w:t>
            </w:r>
            <w:r w:rsidR="00F64B71" w:rsidRPr="00F52EEF">
              <w:rPr>
                <w:rFonts w:asciiTheme="minorHAnsi" w:hAnsiTheme="minorHAnsi" w:cstheme="minorHAnsi"/>
                <w:color w:val="000000" w:themeColor="text1"/>
              </w:rPr>
              <w:t>ávěrečn</w:t>
            </w:r>
            <w:r>
              <w:rPr>
                <w:rFonts w:asciiTheme="minorHAnsi" w:hAnsiTheme="minorHAnsi" w:cstheme="minorHAnsi"/>
                <w:color w:val="000000" w:themeColor="text1"/>
              </w:rPr>
              <w:t>ý</w:t>
            </w:r>
            <w:r w:rsidR="00F64B71" w:rsidRPr="00F52EEF">
              <w:rPr>
                <w:rFonts w:asciiTheme="minorHAnsi" w:hAnsiTheme="minorHAnsi" w:cstheme="minorHAnsi"/>
                <w:color w:val="000000" w:themeColor="text1"/>
              </w:rPr>
              <w:t xml:space="preserve"> znalostní test odpovídající rozsahu probírané látky.</w:t>
            </w:r>
          </w:p>
        </w:tc>
      </w:tr>
      <w:tr w:rsidR="00F64B71" w:rsidRPr="00F52EEF" w14:paraId="31DA7A3F" w14:textId="77777777" w:rsidTr="00B3173A">
        <w:trPr>
          <w:trHeight w:val="197"/>
        </w:trPr>
        <w:tc>
          <w:tcPr>
            <w:tcW w:w="3904" w:type="dxa"/>
            <w:tcBorders>
              <w:top w:val="nil"/>
            </w:tcBorders>
            <w:shd w:val="clear" w:color="auto" w:fill="F7CAAC"/>
          </w:tcPr>
          <w:p w14:paraId="0E9C320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8"/>
            <w:tcBorders>
              <w:top w:val="nil"/>
            </w:tcBorders>
          </w:tcPr>
          <w:p w14:paraId="1938C496"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PaedDr. Marcela Göttlichová</w:t>
            </w:r>
          </w:p>
        </w:tc>
      </w:tr>
      <w:tr w:rsidR="00F64B71" w:rsidRPr="00F52EEF" w14:paraId="77F86723" w14:textId="77777777" w:rsidTr="00B3173A">
        <w:trPr>
          <w:trHeight w:val="243"/>
        </w:trPr>
        <w:tc>
          <w:tcPr>
            <w:tcW w:w="3904" w:type="dxa"/>
            <w:tcBorders>
              <w:top w:val="nil"/>
            </w:tcBorders>
            <w:shd w:val="clear" w:color="auto" w:fill="F7CAAC"/>
          </w:tcPr>
          <w:p w14:paraId="25908ED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8"/>
            <w:tcBorders>
              <w:top w:val="nil"/>
            </w:tcBorders>
          </w:tcPr>
          <w:p w14:paraId="35C5952B" w14:textId="18B3FF94" w:rsidR="00F64B71" w:rsidRPr="00F52EEF" w:rsidRDefault="00AD6806"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rPr>
              <w:t>Garant se podílí 100 % na výuce.</w:t>
            </w:r>
          </w:p>
        </w:tc>
      </w:tr>
      <w:tr w:rsidR="00F64B71" w:rsidRPr="00F52EEF" w14:paraId="45DE2B61" w14:textId="77777777" w:rsidTr="00B3173A">
        <w:tc>
          <w:tcPr>
            <w:tcW w:w="3904" w:type="dxa"/>
            <w:shd w:val="clear" w:color="auto" w:fill="F7CAAC"/>
          </w:tcPr>
          <w:p w14:paraId="0F99A5B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8"/>
            <w:tcBorders>
              <w:bottom w:val="nil"/>
            </w:tcBorders>
          </w:tcPr>
          <w:p w14:paraId="1477755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B22C817" w14:textId="77777777" w:rsidTr="00B3173A">
        <w:trPr>
          <w:trHeight w:val="71"/>
        </w:trPr>
        <w:tc>
          <w:tcPr>
            <w:tcW w:w="10673" w:type="dxa"/>
            <w:gridSpan w:val="9"/>
            <w:tcBorders>
              <w:top w:val="nil"/>
            </w:tcBorders>
          </w:tcPr>
          <w:p w14:paraId="773303B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5246F04" w14:textId="77777777" w:rsidTr="00B3173A">
        <w:tc>
          <w:tcPr>
            <w:tcW w:w="3904" w:type="dxa"/>
            <w:shd w:val="clear" w:color="auto" w:fill="F7CAAC"/>
          </w:tcPr>
          <w:p w14:paraId="00630C2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8"/>
            <w:tcBorders>
              <w:bottom w:val="nil"/>
            </w:tcBorders>
          </w:tcPr>
          <w:p w14:paraId="72D6CA86"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45A751B" w14:textId="77777777" w:rsidTr="00B3173A">
        <w:trPr>
          <w:trHeight w:val="3694"/>
        </w:trPr>
        <w:tc>
          <w:tcPr>
            <w:tcW w:w="10673" w:type="dxa"/>
            <w:gridSpan w:val="9"/>
            <w:tcBorders>
              <w:top w:val="nil"/>
              <w:bottom w:val="single" w:sz="12" w:space="0" w:color="auto"/>
            </w:tcBorders>
          </w:tcPr>
          <w:p w14:paraId="35E9BA25" w14:textId="71FD51F3" w:rsidR="00B71CD0" w:rsidRPr="00B71CD0" w:rsidRDefault="00B71CD0" w:rsidP="00935F76">
            <w:pPr>
              <w:tabs>
                <w:tab w:val="left" w:pos="567"/>
              </w:tabs>
              <w:jc w:val="both"/>
              <w:rPr>
                <w:rFonts w:asciiTheme="minorHAnsi" w:hAnsiTheme="minorHAnsi" w:cstheme="minorHAnsi"/>
                <w:b/>
                <w:sz w:val="18"/>
              </w:rPr>
            </w:pPr>
            <w:r w:rsidRPr="00B71CD0">
              <w:rPr>
                <w:rFonts w:asciiTheme="minorHAnsi" w:hAnsiTheme="minorHAnsi" w:cstheme="minorHAnsi"/>
                <w:b/>
                <w:sz w:val="18"/>
              </w:rPr>
              <w:t>Probíraná témata:</w:t>
            </w:r>
          </w:p>
          <w:p w14:paraId="51C3C9BD" w14:textId="05B99C18" w:rsidR="00F64B71" w:rsidRPr="00B71CD0" w:rsidRDefault="00B71CD0" w:rsidP="00935F76">
            <w:pPr>
              <w:tabs>
                <w:tab w:val="left" w:pos="567"/>
              </w:tabs>
              <w:rPr>
                <w:rFonts w:asciiTheme="minorHAnsi" w:hAnsiTheme="minorHAnsi" w:cstheme="minorHAnsi"/>
                <w:sz w:val="18"/>
              </w:rPr>
            </w:pPr>
            <w:r w:rsidRPr="00B71CD0">
              <w:rPr>
                <w:rFonts w:asciiTheme="minorHAnsi" w:hAnsiTheme="minorHAnsi" w:cstheme="minorHAnsi"/>
                <w:sz w:val="18"/>
              </w:rPr>
              <w:t>- ú</w:t>
            </w:r>
            <w:r w:rsidR="00F64B71" w:rsidRPr="00B71CD0">
              <w:rPr>
                <w:rFonts w:asciiTheme="minorHAnsi" w:hAnsiTheme="minorHAnsi" w:cstheme="minorHAnsi"/>
                <w:sz w:val="18"/>
              </w:rPr>
              <w:t xml:space="preserve">vodní hodina </w:t>
            </w:r>
            <w:r w:rsidRPr="00B71CD0">
              <w:rPr>
                <w:rFonts w:asciiTheme="minorHAnsi" w:hAnsiTheme="minorHAnsi" w:cstheme="minorHAnsi"/>
                <w:sz w:val="18"/>
              </w:rPr>
              <w:t>–</w:t>
            </w:r>
            <w:r w:rsidR="00F64B71" w:rsidRPr="00B71CD0">
              <w:rPr>
                <w:rFonts w:asciiTheme="minorHAnsi" w:hAnsiTheme="minorHAnsi" w:cstheme="minorHAnsi"/>
                <w:sz w:val="18"/>
              </w:rPr>
              <w:t xml:space="preserve"> seznámení s obsahem a strukturou kurzu, literárními prameny</w:t>
            </w:r>
            <w:r w:rsidRPr="00B71CD0">
              <w:rPr>
                <w:rFonts w:asciiTheme="minorHAnsi" w:hAnsiTheme="minorHAnsi" w:cstheme="minorHAnsi"/>
                <w:sz w:val="18"/>
              </w:rPr>
              <w:t>;</w:t>
            </w:r>
          </w:p>
          <w:p w14:paraId="5F1F36F8" w14:textId="4B5BB6AB" w:rsidR="00F64B71" w:rsidRPr="00B71CD0" w:rsidRDefault="00B71CD0" w:rsidP="00935F76">
            <w:pPr>
              <w:tabs>
                <w:tab w:val="left" w:pos="567"/>
              </w:tabs>
              <w:rPr>
                <w:rFonts w:asciiTheme="minorHAnsi" w:hAnsiTheme="minorHAnsi" w:cstheme="minorHAnsi"/>
                <w:sz w:val="18"/>
              </w:rPr>
            </w:pPr>
            <w:r w:rsidRPr="00B71CD0">
              <w:rPr>
                <w:rFonts w:asciiTheme="minorHAnsi" w:hAnsiTheme="minorHAnsi" w:cstheme="minorHAnsi"/>
                <w:sz w:val="18"/>
              </w:rPr>
              <w:t>- p</w:t>
            </w:r>
            <w:r w:rsidR="00F64B71" w:rsidRPr="00B71CD0">
              <w:rPr>
                <w:rFonts w:asciiTheme="minorHAnsi" w:hAnsiTheme="minorHAnsi" w:cstheme="minorHAnsi"/>
                <w:sz w:val="18"/>
              </w:rPr>
              <w:t xml:space="preserve">ojetí dějin kultury </w:t>
            </w:r>
            <w:r w:rsidRPr="00B71CD0">
              <w:rPr>
                <w:rFonts w:asciiTheme="minorHAnsi" w:hAnsiTheme="minorHAnsi" w:cstheme="minorHAnsi"/>
                <w:sz w:val="18"/>
              </w:rPr>
              <w:t>–</w:t>
            </w:r>
            <w:r w:rsidR="00F64B71" w:rsidRPr="00B71CD0">
              <w:rPr>
                <w:rFonts w:asciiTheme="minorHAnsi" w:hAnsiTheme="minorHAnsi" w:cstheme="minorHAnsi"/>
                <w:sz w:val="18"/>
              </w:rPr>
              <w:t xml:space="preserve"> základní pojmy, teorie, představitelé, periodizace</w:t>
            </w:r>
            <w:r w:rsidRPr="00B71CD0">
              <w:rPr>
                <w:rFonts w:asciiTheme="minorHAnsi" w:hAnsiTheme="minorHAnsi" w:cstheme="minorHAnsi"/>
                <w:sz w:val="18"/>
              </w:rPr>
              <w:t>;</w:t>
            </w:r>
            <w:r w:rsidR="00F64B71" w:rsidRPr="00B71CD0">
              <w:rPr>
                <w:rFonts w:asciiTheme="minorHAnsi" w:hAnsiTheme="minorHAnsi" w:cstheme="minorHAnsi"/>
                <w:sz w:val="18"/>
              </w:rPr>
              <w:t xml:space="preserve"> </w:t>
            </w:r>
          </w:p>
          <w:p w14:paraId="4B8CA3BB" w14:textId="3B0EDB9B" w:rsidR="00F64B71" w:rsidRPr="00B71CD0" w:rsidRDefault="00B71CD0" w:rsidP="00935F76">
            <w:pPr>
              <w:tabs>
                <w:tab w:val="left" w:pos="567"/>
              </w:tabs>
              <w:rPr>
                <w:rFonts w:asciiTheme="minorHAnsi" w:hAnsiTheme="minorHAnsi" w:cstheme="minorHAnsi"/>
                <w:sz w:val="18"/>
              </w:rPr>
            </w:pPr>
            <w:r w:rsidRPr="00B71CD0">
              <w:rPr>
                <w:rFonts w:asciiTheme="minorHAnsi" w:hAnsiTheme="minorHAnsi" w:cstheme="minorHAnsi"/>
                <w:sz w:val="18"/>
              </w:rPr>
              <w:t>- e</w:t>
            </w:r>
            <w:r w:rsidR="00F64B71" w:rsidRPr="00B71CD0">
              <w:rPr>
                <w:rFonts w:asciiTheme="minorHAnsi" w:hAnsiTheme="minorHAnsi" w:cstheme="minorHAnsi"/>
                <w:sz w:val="18"/>
              </w:rPr>
              <w:t>tymologické vymezení pojmu kultura, specifikace umění a jeho klasifikace, základní tendence kulturního vývoje</w:t>
            </w:r>
            <w:r w:rsidRPr="00B71CD0">
              <w:rPr>
                <w:rFonts w:asciiTheme="minorHAnsi" w:hAnsiTheme="minorHAnsi" w:cstheme="minorHAnsi"/>
                <w:sz w:val="18"/>
              </w:rPr>
              <w:t>;</w:t>
            </w:r>
          </w:p>
          <w:p w14:paraId="6D721C64" w14:textId="38ADF20E" w:rsidR="00F64B71" w:rsidRPr="00B71CD0" w:rsidRDefault="00B71CD0" w:rsidP="00935F76">
            <w:pPr>
              <w:tabs>
                <w:tab w:val="left" w:pos="567"/>
              </w:tabs>
              <w:rPr>
                <w:rFonts w:asciiTheme="minorHAnsi" w:hAnsiTheme="minorHAnsi" w:cstheme="minorHAnsi"/>
                <w:sz w:val="18"/>
              </w:rPr>
            </w:pPr>
            <w:r w:rsidRPr="00B71CD0">
              <w:rPr>
                <w:rFonts w:asciiTheme="minorHAnsi" w:hAnsiTheme="minorHAnsi" w:cstheme="minorHAnsi"/>
                <w:sz w:val="18"/>
              </w:rPr>
              <w:t>- k</w:t>
            </w:r>
            <w:r w:rsidR="00F64B71" w:rsidRPr="00B71CD0">
              <w:rPr>
                <w:rFonts w:asciiTheme="minorHAnsi" w:hAnsiTheme="minorHAnsi" w:cstheme="minorHAnsi"/>
                <w:sz w:val="18"/>
              </w:rPr>
              <w:t xml:space="preserve">ultura pravěku </w:t>
            </w:r>
            <w:r w:rsidRPr="00B71CD0">
              <w:rPr>
                <w:rFonts w:asciiTheme="minorHAnsi" w:hAnsiTheme="minorHAnsi" w:cstheme="minorHAnsi"/>
                <w:sz w:val="18"/>
              </w:rPr>
              <w:t>–</w:t>
            </w:r>
            <w:r w:rsidR="00F64B71" w:rsidRPr="00B71CD0">
              <w:rPr>
                <w:rFonts w:asciiTheme="minorHAnsi" w:hAnsiTheme="minorHAnsi" w:cstheme="minorHAnsi"/>
                <w:sz w:val="18"/>
              </w:rPr>
              <w:t xml:space="preserve"> paleolitické a neolitické umění</w:t>
            </w:r>
            <w:r w:rsidRPr="00B71CD0">
              <w:rPr>
                <w:rFonts w:asciiTheme="minorHAnsi" w:hAnsiTheme="minorHAnsi" w:cstheme="minorHAnsi"/>
                <w:sz w:val="18"/>
              </w:rPr>
              <w:t>;</w:t>
            </w:r>
          </w:p>
          <w:p w14:paraId="4DB811E7" w14:textId="0D0DA837" w:rsidR="00F64B71" w:rsidRPr="00B71CD0" w:rsidRDefault="00B71CD0" w:rsidP="00935F76">
            <w:pPr>
              <w:tabs>
                <w:tab w:val="left" w:pos="567"/>
              </w:tabs>
              <w:rPr>
                <w:rFonts w:asciiTheme="minorHAnsi" w:hAnsiTheme="minorHAnsi" w:cstheme="minorHAnsi"/>
                <w:sz w:val="18"/>
              </w:rPr>
            </w:pPr>
            <w:r w:rsidRPr="00B71CD0">
              <w:rPr>
                <w:rFonts w:asciiTheme="minorHAnsi" w:hAnsiTheme="minorHAnsi" w:cstheme="minorHAnsi"/>
                <w:sz w:val="18"/>
              </w:rPr>
              <w:t>- k</w:t>
            </w:r>
            <w:r w:rsidR="00F64B71" w:rsidRPr="00B71CD0">
              <w:rPr>
                <w:rFonts w:asciiTheme="minorHAnsi" w:hAnsiTheme="minorHAnsi" w:cstheme="minorHAnsi"/>
                <w:sz w:val="18"/>
              </w:rPr>
              <w:t xml:space="preserve">ultura starověku I: Mezopotámie </w:t>
            </w:r>
            <w:r w:rsidRPr="00B71CD0">
              <w:rPr>
                <w:rFonts w:asciiTheme="minorHAnsi" w:hAnsiTheme="minorHAnsi" w:cstheme="minorHAnsi"/>
                <w:sz w:val="18"/>
              </w:rPr>
              <w:t>–</w:t>
            </w:r>
            <w:r w:rsidR="00F64B71" w:rsidRPr="00B71CD0">
              <w:rPr>
                <w:rFonts w:asciiTheme="minorHAnsi" w:hAnsiTheme="minorHAnsi" w:cstheme="minorHAnsi"/>
                <w:sz w:val="18"/>
              </w:rPr>
              <w:t xml:space="preserve"> umění sumerské a akkadské, asyrské, novobabylónské; kultury v dosahu mezopotamské oblasti</w:t>
            </w:r>
            <w:r w:rsidRPr="00B71CD0">
              <w:rPr>
                <w:rFonts w:asciiTheme="minorHAnsi" w:hAnsiTheme="minorHAnsi" w:cstheme="minorHAnsi"/>
                <w:sz w:val="18"/>
              </w:rPr>
              <w:t>;</w:t>
            </w:r>
          </w:p>
          <w:p w14:paraId="2993A236" w14:textId="5F3D80F0" w:rsidR="00F64B71" w:rsidRPr="00B71CD0" w:rsidRDefault="00B71CD0" w:rsidP="00935F76">
            <w:pPr>
              <w:tabs>
                <w:tab w:val="left" w:pos="567"/>
              </w:tabs>
              <w:rPr>
                <w:rFonts w:asciiTheme="minorHAnsi" w:hAnsiTheme="minorHAnsi" w:cstheme="minorHAnsi"/>
                <w:sz w:val="18"/>
              </w:rPr>
            </w:pPr>
            <w:r w:rsidRPr="00B71CD0">
              <w:rPr>
                <w:rFonts w:asciiTheme="minorHAnsi" w:hAnsiTheme="minorHAnsi" w:cstheme="minorHAnsi"/>
                <w:sz w:val="18"/>
              </w:rPr>
              <w:t>- s</w:t>
            </w:r>
            <w:r w:rsidR="00F64B71" w:rsidRPr="00B71CD0">
              <w:rPr>
                <w:rFonts w:asciiTheme="minorHAnsi" w:hAnsiTheme="minorHAnsi" w:cstheme="minorHAnsi"/>
                <w:sz w:val="18"/>
              </w:rPr>
              <w:t xml:space="preserve">taroegyptské umění </w:t>
            </w:r>
            <w:r w:rsidRPr="00B71CD0">
              <w:rPr>
                <w:rFonts w:asciiTheme="minorHAnsi" w:hAnsiTheme="minorHAnsi" w:cstheme="minorHAnsi"/>
                <w:sz w:val="18"/>
              </w:rPr>
              <w:t>–</w:t>
            </w:r>
            <w:r w:rsidR="00F64B71" w:rsidRPr="00B71CD0">
              <w:rPr>
                <w:rFonts w:asciiTheme="minorHAnsi" w:hAnsiTheme="minorHAnsi" w:cstheme="minorHAnsi"/>
                <w:sz w:val="18"/>
              </w:rPr>
              <w:t xml:space="preserve"> Stará říše, Střední a Nová říše, helénistická a římská doba </w:t>
            </w:r>
          </w:p>
          <w:p w14:paraId="1FC2BC8C" w14:textId="2711C545" w:rsidR="00F64B71" w:rsidRPr="00B71CD0" w:rsidRDefault="00B71CD0" w:rsidP="00935F76">
            <w:pPr>
              <w:tabs>
                <w:tab w:val="left" w:pos="567"/>
              </w:tabs>
              <w:rPr>
                <w:rFonts w:asciiTheme="minorHAnsi" w:hAnsiTheme="minorHAnsi" w:cstheme="minorHAnsi"/>
                <w:sz w:val="18"/>
              </w:rPr>
            </w:pPr>
            <w:r w:rsidRPr="00B71CD0">
              <w:rPr>
                <w:rFonts w:asciiTheme="minorHAnsi" w:hAnsiTheme="minorHAnsi" w:cstheme="minorHAnsi"/>
                <w:sz w:val="18"/>
              </w:rPr>
              <w:t>- k</w:t>
            </w:r>
            <w:r w:rsidR="00F64B71" w:rsidRPr="00B71CD0">
              <w:rPr>
                <w:rFonts w:asciiTheme="minorHAnsi" w:hAnsiTheme="minorHAnsi" w:cstheme="minorHAnsi"/>
                <w:sz w:val="18"/>
              </w:rPr>
              <w:t xml:space="preserve">ultura starověku II: kultura oblasti Egejského moře </w:t>
            </w:r>
            <w:r w:rsidRPr="00B71CD0">
              <w:rPr>
                <w:rFonts w:asciiTheme="minorHAnsi" w:hAnsiTheme="minorHAnsi" w:cstheme="minorHAnsi"/>
                <w:sz w:val="18"/>
              </w:rPr>
              <w:t>–</w:t>
            </w:r>
            <w:r w:rsidR="00F64B71" w:rsidRPr="00B71CD0">
              <w:rPr>
                <w:rFonts w:asciiTheme="minorHAnsi" w:hAnsiTheme="minorHAnsi" w:cstheme="minorHAnsi"/>
                <w:sz w:val="18"/>
              </w:rPr>
              <w:t xml:space="preserve"> umění krétské (minojské), umění mykénské </w:t>
            </w:r>
          </w:p>
          <w:p w14:paraId="0CC812EA" w14:textId="7360755E" w:rsidR="00F64B71" w:rsidRPr="00B71CD0" w:rsidRDefault="00B71CD0" w:rsidP="00935F76">
            <w:pPr>
              <w:tabs>
                <w:tab w:val="left" w:pos="567"/>
              </w:tabs>
              <w:rPr>
                <w:rFonts w:asciiTheme="minorHAnsi" w:hAnsiTheme="minorHAnsi" w:cstheme="minorHAnsi"/>
                <w:sz w:val="18"/>
              </w:rPr>
            </w:pPr>
            <w:r w:rsidRPr="00B71CD0">
              <w:rPr>
                <w:rFonts w:asciiTheme="minorHAnsi" w:hAnsiTheme="minorHAnsi" w:cstheme="minorHAnsi"/>
                <w:sz w:val="18"/>
              </w:rPr>
              <w:t>- k</w:t>
            </w:r>
            <w:r w:rsidR="00F64B71" w:rsidRPr="00B71CD0">
              <w:rPr>
                <w:rFonts w:asciiTheme="minorHAnsi" w:hAnsiTheme="minorHAnsi" w:cstheme="minorHAnsi"/>
                <w:sz w:val="18"/>
              </w:rPr>
              <w:t xml:space="preserve">ultura oblasti Egejského moře </w:t>
            </w:r>
            <w:r w:rsidRPr="00B71CD0">
              <w:rPr>
                <w:rFonts w:asciiTheme="minorHAnsi" w:hAnsiTheme="minorHAnsi" w:cstheme="minorHAnsi"/>
                <w:sz w:val="18"/>
              </w:rPr>
              <w:t>–</w:t>
            </w:r>
            <w:r w:rsidR="00F64B71" w:rsidRPr="00B71CD0">
              <w:rPr>
                <w:rFonts w:asciiTheme="minorHAnsi" w:hAnsiTheme="minorHAnsi" w:cstheme="minorHAnsi"/>
                <w:sz w:val="18"/>
              </w:rPr>
              <w:t xml:space="preserve"> kultura starověkého Řecka </w:t>
            </w:r>
            <w:r w:rsidRPr="00B71CD0">
              <w:rPr>
                <w:rFonts w:asciiTheme="minorHAnsi" w:hAnsiTheme="minorHAnsi" w:cstheme="minorHAnsi"/>
                <w:sz w:val="18"/>
              </w:rPr>
              <w:t>–</w:t>
            </w:r>
            <w:r w:rsidR="00F64B71" w:rsidRPr="00B71CD0">
              <w:rPr>
                <w:rFonts w:asciiTheme="minorHAnsi" w:hAnsiTheme="minorHAnsi" w:cstheme="minorHAnsi"/>
                <w:sz w:val="18"/>
              </w:rPr>
              <w:t xml:space="preserve"> </w:t>
            </w:r>
            <w:r w:rsidRPr="00B71CD0">
              <w:rPr>
                <w:rFonts w:asciiTheme="minorHAnsi" w:hAnsiTheme="minorHAnsi" w:cstheme="minorHAnsi"/>
                <w:sz w:val="18"/>
              </w:rPr>
              <w:t>a</w:t>
            </w:r>
            <w:r w:rsidR="00F64B71" w:rsidRPr="00B71CD0">
              <w:rPr>
                <w:rFonts w:asciiTheme="minorHAnsi" w:hAnsiTheme="minorHAnsi" w:cstheme="minorHAnsi"/>
                <w:sz w:val="18"/>
              </w:rPr>
              <w:t xml:space="preserve">rchaické, klasické a helénistické období </w:t>
            </w:r>
          </w:p>
          <w:p w14:paraId="728A5C7E" w14:textId="2665EB9B" w:rsidR="00F64B71" w:rsidRPr="00B71CD0" w:rsidRDefault="00B71CD0" w:rsidP="00935F76">
            <w:pPr>
              <w:tabs>
                <w:tab w:val="left" w:pos="567"/>
              </w:tabs>
              <w:rPr>
                <w:rFonts w:asciiTheme="minorHAnsi" w:hAnsiTheme="minorHAnsi" w:cstheme="minorHAnsi"/>
                <w:sz w:val="18"/>
              </w:rPr>
            </w:pPr>
            <w:r w:rsidRPr="00B71CD0">
              <w:rPr>
                <w:rFonts w:asciiTheme="minorHAnsi" w:hAnsiTheme="minorHAnsi" w:cstheme="minorHAnsi"/>
                <w:sz w:val="18"/>
              </w:rPr>
              <w:t>- k</w:t>
            </w:r>
            <w:r w:rsidR="00F64B71" w:rsidRPr="00B71CD0">
              <w:rPr>
                <w:rFonts w:asciiTheme="minorHAnsi" w:hAnsiTheme="minorHAnsi" w:cstheme="minorHAnsi"/>
                <w:sz w:val="18"/>
              </w:rPr>
              <w:t xml:space="preserve">ultura Apeninského poloostrova </w:t>
            </w:r>
            <w:r w:rsidRPr="00B71CD0">
              <w:rPr>
                <w:rFonts w:asciiTheme="minorHAnsi" w:hAnsiTheme="minorHAnsi" w:cstheme="minorHAnsi"/>
                <w:sz w:val="18"/>
              </w:rPr>
              <w:t>–</w:t>
            </w:r>
            <w:r w:rsidR="00F64B71" w:rsidRPr="00B71CD0">
              <w:rPr>
                <w:rFonts w:asciiTheme="minorHAnsi" w:hAnsiTheme="minorHAnsi" w:cstheme="minorHAnsi"/>
                <w:sz w:val="18"/>
              </w:rPr>
              <w:t xml:space="preserve"> etruské umění v podobě spojnice mezi uměním řeckým a římským</w:t>
            </w:r>
          </w:p>
          <w:p w14:paraId="410B4489" w14:textId="1F8F6268" w:rsidR="00F64B71" w:rsidRPr="00B71CD0" w:rsidRDefault="00B71CD0" w:rsidP="00935F76">
            <w:pPr>
              <w:tabs>
                <w:tab w:val="left" w:pos="567"/>
              </w:tabs>
              <w:rPr>
                <w:rFonts w:asciiTheme="minorHAnsi" w:hAnsiTheme="minorHAnsi" w:cstheme="minorHAnsi"/>
                <w:sz w:val="18"/>
              </w:rPr>
            </w:pPr>
            <w:r w:rsidRPr="00B71CD0">
              <w:rPr>
                <w:rFonts w:asciiTheme="minorHAnsi" w:hAnsiTheme="minorHAnsi" w:cstheme="minorHAnsi"/>
                <w:sz w:val="18"/>
              </w:rPr>
              <w:t>- k</w:t>
            </w:r>
            <w:r w:rsidR="00F64B71" w:rsidRPr="00B71CD0">
              <w:rPr>
                <w:rFonts w:asciiTheme="minorHAnsi" w:hAnsiTheme="minorHAnsi" w:cstheme="minorHAnsi"/>
                <w:sz w:val="18"/>
              </w:rPr>
              <w:t xml:space="preserve">ultura Apeninského poloostrova </w:t>
            </w:r>
            <w:r w:rsidRPr="00B71CD0">
              <w:rPr>
                <w:rFonts w:asciiTheme="minorHAnsi" w:hAnsiTheme="minorHAnsi" w:cstheme="minorHAnsi"/>
                <w:sz w:val="18"/>
              </w:rPr>
              <w:t>–</w:t>
            </w:r>
            <w:r w:rsidR="00F64B71" w:rsidRPr="00B71CD0">
              <w:rPr>
                <w:rFonts w:asciiTheme="minorHAnsi" w:hAnsiTheme="minorHAnsi" w:cstheme="minorHAnsi"/>
                <w:sz w:val="18"/>
              </w:rPr>
              <w:t xml:space="preserve"> starověká římská kultura </w:t>
            </w:r>
            <w:r w:rsidRPr="00B71CD0">
              <w:rPr>
                <w:rFonts w:asciiTheme="minorHAnsi" w:hAnsiTheme="minorHAnsi" w:cstheme="minorHAnsi"/>
                <w:sz w:val="18"/>
              </w:rPr>
              <w:t>–</w:t>
            </w:r>
            <w:r w:rsidR="00F64B71" w:rsidRPr="00B71CD0">
              <w:rPr>
                <w:rFonts w:asciiTheme="minorHAnsi" w:hAnsiTheme="minorHAnsi" w:cstheme="minorHAnsi"/>
                <w:sz w:val="18"/>
              </w:rPr>
              <w:t xml:space="preserve"> období republiky, období císařství </w:t>
            </w:r>
          </w:p>
          <w:p w14:paraId="685111DC" w14:textId="472A8BAB" w:rsidR="00F64B71" w:rsidRPr="00B71CD0" w:rsidRDefault="00B71CD0" w:rsidP="00935F76">
            <w:pPr>
              <w:tabs>
                <w:tab w:val="left" w:pos="567"/>
              </w:tabs>
              <w:rPr>
                <w:rFonts w:asciiTheme="minorHAnsi" w:hAnsiTheme="minorHAnsi" w:cstheme="minorHAnsi"/>
                <w:sz w:val="18"/>
              </w:rPr>
            </w:pPr>
            <w:r w:rsidRPr="00B71CD0">
              <w:rPr>
                <w:rFonts w:asciiTheme="minorHAnsi" w:hAnsiTheme="minorHAnsi" w:cstheme="minorHAnsi"/>
                <w:sz w:val="18"/>
              </w:rPr>
              <w:t>- u</w:t>
            </w:r>
            <w:r w:rsidR="00F64B71" w:rsidRPr="00B71CD0">
              <w:rPr>
                <w:rFonts w:asciiTheme="minorHAnsi" w:hAnsiTheme="minorHAnsi" w:cstheme="minorHAnsi"/>
                <w:sz w:val="18"/>
              </w:rPr>
              <w:t>mění křesťanské antiky – spojnice mezi starověkou a středověkou kulturou</w:t>
            </w:r>
          </w:p>
          <w:p w14:paraId="092719D0" w14:textId="1BE5011C" w:rsidR="00F64B71" w:rsidRPr="00B71CD0" w:rsidRDefault="00B71CD0" w:rsidP="00935F76">
            <w:pPr>
              <w:tabs>
                <w:tab w:val="left" w:pos="567"/>
              </w:tabs>
              <w:rPr>
                <w:rFonts w:asciiTheme="minorHAnsi" w:hAnsiTheme="minorHAnsi" w:cstheme="minorHAnsi"/>
                <w:sz w:val="18"/>
              </w:rPr>
            </w:pPr>
            <w:r w:rsidRPr="00B71CD0">
              <w:rPr>
                <w:rFonts w:asciiTheme="minorHAnsi" w:hAnsiTheme="minorHAnsi" w:cstheme="minorHAnsi"/>
                <w:sz w:val="18"/>
              </w:rPr>
              <w:t>- z</w:t>
            </w:r>
            <w:r w:rsidR="00F64B71" w:rsidRPr="00B71CD0">
              <w:rPr>
                <w:rFonts w:asciiTheme="minorHAnsi" w:hAnsiTheme="minorHAnsi" w:cstheme="minorHAnsi"/>
                <w:sz w:val="18"/>
              </w:rPr>
              <w:t>ápadoevropské umění raného středověku (doba předkarolinská, karolinská, otonská)</w:t>
            </w:r>
          </w:p>
          <w:p w14:paraId="3C1601D3" w14:textId="4090325B" w:rsidR="00F64B71" w:rsidRPr="00B71CD0" w:rsidRDefault="00B71CD0" w:rsidP="00935F76">
            <w:pPr>
              <w:tabs>
                <w:tab w:val="left" w:pos="567"/>
              </w:tabs>
              <w:rPr>
                <w:rFonts w:asciiTheme="minorHAnsi" w:hAnsiTheme="minorHAnsi" w:cstheme="minorHAnsi"/>
                <w:sz w:val="18"/>
              </w:rPr>
            </w:pPr>
            <w:r w:rsidRPr="00B71CD0">
              <w:rPr>
                <w:rFonts w:asciiTheme="minorHAnsi" w:hAnsiTheme="minorHAnsi" w:cstheme="minorHAnsi"/>
                <w:sz w:val="18"/>
              </w:rPr>
              <w:t>- z</w:t>
            </w:r>
            <w:r w:rsidR="00F64B71" w:rsidRPr="00B71CD0">
              <w:rPr>
                <w:rFonts w:asciiTheme="minorHAnsi" w:hAnsiTheme="minorHAnsi" w:cstheme="minorHAnsi"/>
                <w:sz w:val="18"/>
              </w:rPr>
              <w:t xml:space="preserve">ávěrečné shrnutí </w:t>
            </w:r>
          </w:p>
          <w:p w14:paraId="3350DD83" w14:textId="19241568" w:rsidR="00014AF9" w:rsidRPr="00F52EEF" w:rsidRDefault="00B71CD0" w:rsidP="00014AF9">
            <w:pPr>
              <w:tabs>
                <w:tab w:val="left" w:pos="567"/>
              </w:tabs>
              <w:rPr>
                <w:rFonts w:asciiTheme="minorHAnsi" w:hAnsiTheme="minorHAnsi"/>
                <w:rPrChange w:id="2850" w:author="Martin Kazík" w:date="2020-01-23T11:23:00Z">
                  <w:rPr>
                    <w:rFonts w:asciiTheme="minorHAnsi" w:hAnsiTheme="minorHAnsi"/>
                    <w:sz w:val="18"/>
                  </w:rPr>
                </w:rPrChange>
              </w:rPr>
            </w:pPr>
            <w:r w:rsidRPr="00B71CD0">
              <w:rPr>
                <w:rFonts w:asciiTheme="minorHAnsi" w:hAnsiTheme="minorHAnsi" w:cstheme="minorHAnsi"/>
                <w:sz w:val="18"/>
              </w:rPr>
              <w:t>- n</w:t>
            </w:r>
            <w:r w:rsidR="00F64B71" w:rsidRPr="00B71CD0">
              <w:rPr>
                <w:rFonts w:asciiTheme="minorHAnsi" w:hAnsiTheme="minorHAnsi" w:cstheme="minorHAnsi"/>
                <w:sz w:val="18"/>
              </w:rPr>
              <w:t xml:space="preserve">ávštěva aktuálních výstav a exkurze doprovázející probíranou tematiku  </w:t>
            </w:r>
          </w:p>
          <w:p w14:paraId="72F0279C" w14:textId="77777777" w:rsidR="00B71CD0" w:rsidRPr="00B71CD0" w:rsidRDefault="00B71CD0" w:rsidP="00935F76">
            <w:pPr>
              <w:tabs>
                <w:tab w:val="left" w:pos="567"/>
              </w:tabs>
              <w:rPr>
                <w:del w:id="2851" w:author="Martin Kazík" w:date="2020-01-23T11:23:00Z"/>
                <w:rFonts w:asciiTheme="minorHAnsi" w:hAnsiTheme="minorHAnsi" w:cstheme="minorHAnsi"/>
                <w:sz w:val="18"/>
              </w:rPr>
            </w:pPr>
          </w:p>
          <w:p w14:paraId="404EA69C" w14:textId="022C8F8D" w:rsidR="00F64B71" w:rsidRPr="00F52EEF" w:rsidRDefault="00F64B71" w:rsidP="00935F76">
            <w:pPr>
              <w:tabs>
                <w:tab w:val="left" w:pos="567"/>
              </w:tabs>
              <w:jc w:val="both"/>
              <w:rPr>
                <w:rFonts w:asciiTheme="minorHAnsi" w:hAnsiTheme="minorHAnsi" w:cstheme="minorHAnsi"/>
              </w:rPr>
            </w:pPr>
            <w:del w:id="2852" w:author="Martin Kazík" w:date="2020-01-23T11:23:00Z">
              <w:r w:rsidRPr="00B71CD0">
                <w:rPr>
                  <w:rFonts w:asciiTheme="minorHAnsi" w:hAnsiTheme="minorHAnsi" w:cstheme="minorHAnsi"/>
                  <w:sz w:val="18"/>
                </w:rPr>
                <w:delText>Posluchači se v úvodní části kurzu seznámí s teorií kultury se zaměřením na genezi a typologii pojmu kultura, její prvky, složky a klasifikaci. Získají znalosti o umění jako nejvyšší formě duchovní kultury, orientují se ve vytýčení primárních tendencí a epoch v dějinách kultury a umění. Získají přehled o vývoji kultury od prvotních pravěký</w:delText>
              </w:r>
              <w:r w:rsidR="00B71CD0" w:rsidRPr="00B71CD0">
                <w:rPr>
                  <w:rFonts w:asciiTheme="minorHAnsi" w:hAnsiTheme="minorHAnsi" w:cstheme="minorHAnsi"/>
                  <w:sz w:val="18"/>
                </w:rPr>
                <w:delText>ch</w:delText>
              </w:r>
              <w:r w:rsidRPr="00B71CD0">
                <w:rPr>
                  <w:rFonts w:asciiTheme="minorHAnsi" w:hAnsiTheme="minorHAnsi" w:cstheme="minorHAnsi"/>
                  <w:sz w:val="18"/>
                </w:rPr>
                <w:delText xml:space="preserve"> forem k počátkům formování kultury starověkých civilizací s přechodem k nastupující epoše středověku se zaměřením na pochopení umělecké formy komunikace v počátcích dějinného vývoje.</w:delText>
              </w:r>
            </w:del>
          </w:p>
        </w:tc>
      </w:tr>
      <w:tr w:rsidR="00F64B71" w:rsidRPr="00F52EEF" w14:paraId="185C19A5" w14:textId="77777777" w:rsidTr="00B3173A">
        <w:trPr>
          <w:trHeight w:val="265"/>
        </w:trPr>
        <w:tc>
          <w:tcPr>
            <w:tcW w:w="4471" w:type="dxa"/>
            <w:gridSpan w:val="2"/>
            <w:tcBorders>
              <w:top w:val="nil"/>
              <w:bottom w:val="nil"/>
            </w:tcBorders>
            <w:shd w:val="clear" w:color="auto" w:fill="F7CAAC"/>
          </w:tcPr>
          <w:p w14:paraId="3D4B5CC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7"/>
            <w:tcBorders>
              <w:top w:val="nil"/>
              <w:bottom w:val="nil"/>
            </w:tcBorders>
          </w:tcPr>
          <w:p w14:paraId="0F32510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29641A6" w14:textId="77777777" w:rsidTr="00B3173A">
        <w:trPr>
          <w:trHeight w:val="56"/>
        </w:trPr>
        <w:tc>
          <w:tcPr>
            <w:tcW w:w="10673" w:type="dxa"/>
            <w:gridSpan w:val="9"/>
            <w:tcBorders>
              <w:top w:val="nil"/>
            </w:tcBorders>
          </w:tcPr>
          <w:p w14:paraId="20509214" w14:textId="77777777" w:rsidR="00F64B71" w:rsidRPr="00B71CD0" w:rsidRDefault="00F64B71" w:rsidP="00935F76">
            <w:pPr>
              <w:tabs>
                <w:tab w:val="left" w:pos="567"/>
              </w:tabs>
              <w:autoSpaceDE w:val="0"/>
              <w:autoSpaceDN w:val="0"/>
              <w:adjustRightInd w:val="0"/>
              <w:rPr>
                <w:rFonts w:asciiTheme="minorHAnsi" w:eastAsia="Calibri" w:hAnsiTheme="minorHAnsi" w:cstheme="minorHAnsi"/>
                <w:b/>
                <w:color w:val="000000" w:themeColor="text1"/>
                <w:sz w:val="18"/>
              </w:rPr>
            </w:pPr>
            <w:r w:rsidRPr="00B71CD0">
              <w:rPr>
                <w:rFonts w:asciiTheme="minorHAnsi" w:eastAsia="Calibri" w:hAnsiTheme="minorHAnsi" w:cstheme="minorHAnsi"/>
                <w:b/>
                <w:color w:val="000000" w:themeColor="text1"/>
                <w:sz w:val="18"/>
              </w:rPr>
              <w:t>Povinná literatura:</w:t>
            </w:r>
          </w:p>
          <w:p w14:paraId="4E00D983" w14:textId="38F42E91" w:rsidR="00F64B71" w:rsidRPr="00014AF9" w:rsidDel="00924EC3" w:rsidRDefault="00F64B71" w:rsidP="00935F76">
            <w:pPr>
              <w:tabs>
                <w:tab w:val="left" w:pos="567"/>
              </w:tabs>
              <w:autoSpaceDE w:val="0"/>
              <w:autoSpaceDN w:val="0"/>
              <w:adjustRightInd w:val="0"/>
              <w:rPr>
                <w:del w:id="2853" w:author="FMK" w:date="2020-02-02T16:28:00Z"/>
                <w:rFonts w:asciiTheme="minorHAnsi" w:eastAsia="Calibri" w:hAnsiTheme="minorHAnsi"/>
                <w:color w:val="FF0000"/>
                <w:sz w:val="18"/>
                <w:rPrChange w:id="2854" w:author="Martin Kazík" w:date="2020-01-23T11:23:00Z">
                  <w:rPr>
                    <w:del w:id="2855" w:author="FMK" w:date="2020-02-02T16:28:00Z"/>
                    <w:rFonts w:asciiTheme="minorHAnsi" w:eastAsia="Calibri" w:hAnsiTheme="minorHAnsi"/>
                    <w:sz w:val="18"/>
                  </w:rPr>
                </w:rPrChange>
              </w:rPr>
            </w:pPr>
            <w:del w:id="2856" w:author="FMK" w:date="2020-02-02T16:28:00Z">
              <w:r w:rsidRPr="00014AF9" w:rsidDel="00924EC3">
                <w:rPr>
                  <w:rFonts w:asciiTheme="minorHAnsi" w:eastAsia="Calibri" w:hAnsiTheme="minorHAnsi"/>
                  <w:color w:val="FF0000"/>
                  <w:sz w:val="18"/>
                  <w:rPrChange w:id="2857" w:author="Martin Kazík" w:date="2020-01-23T11:23:00Z">
                    <w:rPr>
                      <w:rFonts w:asciiTheme="minorHAnsi" w:eastAsia="Calibri" w:hAnsiTheme="minorHAnsi"/>
                      <w:sz w:val="18"/>
                    </w:rPr>
                  </w:rPrChange>
                </w:rPr>
                <w:delText xml:space="preserve">PETRÁŇ, Josef et al. 1985.  </w:delText>
              </w:r>
              <w:r w:rsidRPr="00014AF9" w:rsidDel="00924EC3">
                <w:rPr>
                  <w:rFonts w:asciiTheme="minorHAnsi" w:eastAsia="Calibri" w:hAnsiTheme="minorHAnsi"/>
                  <w:i/>
                  <w:color w:val="FF0000"/>
                  <w:sz w:val="18"/>
                  <w:rPrChange w:id="2858" w:author="Martin Kazík" w:date="2020-01-23T11:23:00Z">
                    <w:rPr>
                      <w:rFonts w:asciiTheme="minorHAnsi" w:eastAsia="Calibri" w:hAnsiTheme="minorHAnsi"/>
                      <w:i/>
                      <w:sz w:val="18"/>
                    </w:rPr>
                  </w:rPrChange>
                </w:rPr>
                <w:delText>Dějiny hmotné kultury I. (1,2).</w:delText>
              </w:r>
              <w:r w:rsidRPr="00014AF9" w:rsidDel="00924EC3">
                <w:rPr>
                  <w:rFonts w:asciiTheme="minorHAnsi" w:eastAsia="Calibri" w:hAnsiTheme="minorHAnsi"/>
                  <w:color w:val="FF0000"/>
                  <w:sz w:val="18"/>
                  <w:rPrChange w:id="2859" w:author="Martin Kazík" w:date="2020-01-23T11:23:00Z">
                    <w:rPr>
                      <w:rFonts w:asciiTheme="minorHAnsi" w:eastAsia="Calibri" w:hAnsiTheme="minorHAnsi"/>
                      <w:sz w:val="18"/>
                    </w:rPr>
                  </w:rPrChange>
                </w:rPr>
                <w:delText xml:space="preserve"> Praha: SPN. ISBN 807184084X.</w:delText>
              </w:r>
            </w:del>
          </w:p>
          <w:p w14:paraId="11A5650A" w14:textId="717B3087" w:rsidR="00F64B71" w:rsidRPr="00014AF9" w:rsidDel="00924EC3" w:rsidRDefault="00F64B71" w:rsidP="00935F76">
            <w:pPr>
              <w:tabs>
                <w:tab w:val="left" w:pos="567"/>
              </w:tabs>
              <w:autoSpaceDE w:val="0"/>
              <w:autoSpaceDN w:val="0"/>
              <w:adjustRightInd w:val="0"/>
              <w:rPr>
                <w:del w:id="2860" w:author="FMK" w:date="2020-02-02T16:28:00Z"/>
                <w:rFonts w:asciiTheme="minorHAnsi" w:eastAsia="Calibri" w:hAnsiTheme="minorHAnsi"/>
                <w:color w:val="FF0000"/>
                <w:sz w:val="18"/>
                <w:rPrChange w:id="2861" w:author="Martin Kazík" w:date="2020-01-23T11:23:00Z">
                  <w:rPr>
                    <w:del w:id="2862" w:author="FMK" w:date="2020-02-02T16:28:00Z"/>
                    <w:rFonts w:asciiTheme="minorHAnsi" w:eastAsia="Calibri" w:hAnsiTheme="minorHAnsi"/>
                    <w:sz w:val="18"/>
                  </w:rPr>
                </w:rPrChange>
              </w:rPr>
            </w:pPr>
            <w:del w:id="2863" w:author="FMK" w:date="2020-02-02T16:28:00Z">
              <w:r w:rsidRPr="00014AF9" w:rsidDel="00924EC3">
                <w:rPr>
                  <w:rFonts w:asciiTheme="minorHAnsi" w:eastAsia="Calibri" w:hAnsiTheme="minorHAnsi"/>
                  <w:color w:val="FF0000"/>
                  <w:sz w:val="18"/>
                  <w:rPrChange w:id="2864" w:author="Martin Kazík" w:date="2020-01-23T11:23:00Z">
                    <w:rPr>
                      <w:rFonts w:asciiTheme="minorHAnsi" w:eastAsia="Calibri" w:hAnsiTheme="minorHAnsi"/>
                      <w:sz w:val="18"/>
                    </w:rPr>
                  </w:rPrChange>
                </w:rPr>
                <w:delText xml:space="preserve">PETRÁŇ, Josef et al. 1997.  </w:delText>
              </w:r>
              <w:r w:rsidRPr="00014AF9" w:rsidDel="00924EC3">
                <w:rPr>
                  <w:rFonts w:asciiTheme="minorHAnsi" w:eastAsia="Calibri" w:hAnsiTheme="minorHAnsi"/>
                  <w:i/>
                  <w:color w:val="FF0000"/>
                  <w:sz w:val="18"/>
                  <w:rPrChange w:id="2865" w:author="Martin Kazík" w:date="2020-01-23T11:23:00Z">
                    <w:rPr>
                      <w:rFonts w:asciiTheme="minorHAnsi" w:eastAsia="Calibri" w:hAnsiTheme="minorHAnsi"/>
                      <w:i/>
                      <w:sz w:val="18"/>
                    </w:rPr>
                  </w:rPrChange>
                </w:rPr>
                <w:delText>Dějiny umělecké kultury II. (1,2).</w:delText>
              </w:r>
              <w:r w:rsidRPr="00014AF9" w:rsidDel="00924EC3">
                <w:rPr>
                  <w:rFonts w:asciiTheme="minorHAnsi" w:eastAsia="Calibri" w:hAnsiTheme="minorHAnsi"/>
                  <w:color w:val="FF0000"/>
                  <w:sz w:val="18"/>
                  <w:rPrChange w:id="2866" w:author="Martin Kazík" w:date="2020-01-23T11:23:00Z">
                    <w:rPr>
                      <w:rFonts w:asciiTheme="minorHAnsi" w:eastAsia="Calibri" w:hAnsiTheme="minorHAnsi"/>
                      <w:sz w:val="18"/>
                    </w:rPr>
                  </w:rPrChange>
                </w:rPr>
                <w:delText xml:space="preserve"> Praha: Karolinum. ISBN 807184084X.</w:delText>
              </w:r>
            </w:del>
          </w:p>
          <w:p w14:paraId="252539FD" w14:textId="77777777" w:rsidR="00924EC3" w:rsidRDefault="00F64B71" w:rsidP="00935F76">
            <w:pPr>
              <w:tabs>
                <w:tab w:val="left" w:pos="567"/>
              </w:tabs>
              <w:autoSpaceDE w:val="0"/>
              <w:autoSpaceDN w:val="0"/>
              <w:adjustRightInd w:val="0"/>
              <w:rPr>
                <w:ins w:id="2867" w:author="FMK" w:date="2020-02-02T16:28:00Z"/>
              </w:rPr>
            </w:pPr>
            <w:r w:rsidRPr="00B71CD0">
              <w:rPr>
                <w:rFonts w:asciiTheme="minorHAnsi" w:eastAsia="Calibri" w:hAnsiTheme="minorHAnsi" w:cstheme="minorHAnsi"/>
                <w:sz w:val="18"/>
              </w:rPr>
              <w:t xml:space="preserve">MRÁZ, Bohumír. 2016.  </w:t>
            </w:r>
            <w:r w:rsidRPr="00B71CD0">
              <w:rPr>
                <w:rFonts w:asciiTheme="minorHAnsi" w:eastAsia="Calibri" w:hAnsiTheme="minorHAnsi" w:cstheme="minorHAnsi"/>
                <w:i/>
                <w:sz w:val="18"/>
              </w:rPr>
              <w:t>Dějiny výtvarné kultury I.</w:t>
            </w:r>
            <w:r w:rsidRPr="00B71CD0">
              <w:rPr>
                <w:rFonts w:asciiTheme="minorHAnsi" w:eastAsia="Calibri" w:hAnsiTheme="minorHAnsi" w:cstheme="minorHAnsi"/>
                <w:sz w:val="18"/>
              </w:rPr>
              <w:t xml:space="preserve"> Praha: Idea servis. ISBN 978-80-8597-089-0.</w:t>
            </w:r>
            <w:ins w:id="2868" w:author="FMK" w:date="2020-02-02T16:28:00Z">
              <w:r w:rsidR="00924EC3">
                <w:t xml:space="preserve"> </w:t>
              </w:r>
            </w:ins>
          </w:p>
          <w:p w14:paraId="1121DA12" w14:textId="6B6DBBC9" w:rsidR="00F64B71" w:rsidRDefault="00924EC3" w:rsidP="00935F76">
            <w:pPr>
              <w:tabs>
                <w:tab w:val="left" w:pos="567"/>
              </w:tabs>
              <w:autoSpaceDE w:val="0"/>
              <w:autoSpaceDN w:val="0"/>
              <w:adjustRightInd w:val="0"/>
              <w:rPr>
                <w:ins w:id="2869" w:author="FMK" w:date="2020-02-02T16:28:00Z"/>
                <w:rFonts w:asciiTheme="minorHAnsi" w:eastAsia="Calibri" w:hAnsiTheme="minorHAnsi" w:cstheme="minorHAnsi"/>
                <w:sz w:val="18"/>
              </w:rPr>
            </w:pPr>
            <w:ins w:id="2870" w:author="FMK" w:date="2020-02-02T16:28:00Z">
              <w:r w:rsidRPr="00924EC3">
                <w:rPr>
                  <w:rFonts w:asciiTheme="minorHAnsi" w:eastAsia="Calibri" w:hAnsiTheme="minorHAnsi" w:cstheme="minorHAnsi"/>
                  <w:sz w:val="18"/>
                </w:rPr>
                <w:t>HODGE, Susie.</w:t>
              </w:r>
              <w:r>
                <w:rPr>
                  <w:rFonts w:asciiTheme="minorHAnsi" w:eastAsia="Calibri" w:hAnsiTheme="minorHAnsi" w:cstheme="minorHAnsi"/>
                  <w:sz w:val="18"/>
                </w:rPr>
                <w:t xml:space="preserve"> 2019.</w:t>
              </w:r>
              <w:r w:rsidRPr="00924EC3">
                <w:rPr>
                  <w:rFonts w:asciiTheme="minorHAnsi" w:eastAsia="Calibri" w:hAnsiTheme="minorHAnsi" w:cstheme="minorHAnsi"/>
                  <w:sz w:val="18"/>
                </w:rPr>
                <w:t xml:space="preserve"> </w:t>
              </w:r>
              <w:r w:rsidRPr="00924EC3">
                <w:rPr>
                  <w:rFonts w:asciiTheme="minorHAnsi" w:eastAsia="Calibri" w:hAnsiTheme="minorHAnsi" w:cstheme="minorHAnsi"/>
                  <w:i/>
                  <w:sz w:val="18"/>
                  <w:rPrChange w:id="2871" w:author="FMK" w:date="2020-02-02T16:28:00Z">
                    <w:rPr>
                      <w:rFonts w:asciiTheme="minorHAnsi" w:eastAsia="Calibri" w:hAnsiTheme="minorHAnsi" w:cstheme="minorHAnsi"/>
                      <w:sz w:val="18"/>
                    </w:rPr>
                  </w:rPrChange>
                </w:rPr>
                <w:t>Stručný příběh moderního umění: kapesní průvodce klíčovými směry, díly, tématy a technikami.</w:t>
              </w:r>
              <w:r>
                <w:rPr>
                  <w:rFonts w:asciiTheme="minorHAnsi" w:eastAsia="Calibri" w:hAnsiTheme="minorHAnsi" w:cstheme="minorHAnsi"/>
                  <w:sz w:val="18"/>
                </w:rPr>
                <w:t xml:space="preserve"> Praha: Grada</w:t>
              </w:r>
              <w:r w:rsidRPr="00924EC3">
                <w:rPr>
                  <w:rFonts w:asciiTheme="minorHAnsi" w:eastAsia="Calibri" w:hAnsiTheme="minorHAnsi" w:cstheme="minorHAnsi"/>
                  <w:sz w:val="18"/>
                </w:rPr>
                <w:t>. ISBN 9788027120789.</w:t>
              </w:r>
            </w:ins>
          </w:p>
          <w:p w14:paraId="7A5D7C42" w14:textId="77777777" w:rsidR="00924EC3" w:rsidRPr="00B71CD0" w:rsidRDefault="00924EC3" w:rsidP="00935F76">
            <w:pPr>
              <w:tabs>
                <w:tab w:val="left" w:pos="567"/>
              </w:tabs>
              <w:autoSpaceDE w:val="0"/>
              <w:autoSpaceDN w:val="0"/>
              <w:adjustRightInd w:val="0"/>
              <w:rPr>
                <w:rFonts w:asciiTheme="minorHAnsi" w:eastAsia="Calibri" w:hAnsiTheme="minorHAnsi" w:cstheme="minorHAnsi"/>
                <w:sz w:val="18"/>
              </w:rPr>
            </w:pPr>
          </w:p>
          <w:p w14:paraId="52E1E582" w14:textId="77777777" w:rsidR="00F64B71" w:rsidRPr="00014AF9" w:rsidRDefault="00F64B71" w:rsidP="00935F76">
            <w:pPr>
              <w:tabs>
                <w:tab w:val="left" w:pos="567"/>
              </w:tabs>
              <w:autoSpaceDE w:val="0"/>
              <w:autoSpaceDN w:val="0"/>
              <w:adjustRightInd w:val="0"/>
              <w:rPr>
                <w:rFonts w:asciiTheme="minorHAnsi" w:eastAsia="Calibri" w:hAnsiTheme="minorHAnsi"/>
                <w:b/>
                <w:color w:val="000000" w:themeColor="text1"/>
                <w:sz w:val="18"/>
                <w:rPrChange w:id="2872" w:author="Martin Kazík" w:date="2020-01-23T11:23:00Z">
                  <w:rPr>
                    <w:rFonts w:asciiTheme="minorHAnsi" w:eastAsia="Calibri" w:hAnsiTheme="minorHAnsi"/>
                    <w:sz w:val="18"/>
                  </w:rPr>
                </w:rPrChange>
              </w:rPr>
            </w:pPr>
            <w:r w:rsidRPr="00014AF9">
              <w:rPr>
                <w:rFonts w:asciiTheme="minorHAnsi" w:eastAsia="Calibri" w:hAnsiTheme="minorHAnsi"/>
                <w:b/>
                <w:color w:val="000000" w:themeColor="text1"/>
                <w:sz w:val="18"/>
                <w:rPrChange w:id="2873" w:author="Martin Kazík" w:date="2020-01-23T11:23:00Z">
                  <w:rPr>
                    <w:rFonts w:asciiTheme="minorHAnsi" w:eastAsia="Calibri" w:hAnsiTheme="minorHAnsi"/>
                    <w:sz w:val="18"/>
                  </w:rPr>
                </w:rPrChange>
              </w:rPr>
              <w:t>Doporučená literatura:</w:t>
            </w:r>
          </w:p>
          <w:p w14:paraId="7916121C" w14:textId="6E7CCF15" w:rsidR="00F64B71" w:rsidRPr="00B71CD0" w:rsidDel="00924EC3" w:rsidRDefault="00F64B71" w:rsidP="00935F76">
            <w:pPr>
              <w:tabs>
                <w:tab w:val="left" w:pos="567"/>
              </w:tabs>
              <w:autoSpaceDE w:val="0"/>
              <w:autoSpaceDN w:val="0"/>
              <w:adjustRightInd w:val="0"/>
              <w:rPr>
                <w:del w:id="2874" w:author="FMK" w:date="2020-02-02T16:29:00Z"/>
                <w:rFonts w:asciiTheme="minorHAnsi" w:eastAsia="Calibri" w:hAnsiTheme="minorHAnsi" w:cstheme="minorHAnsi"/>
                <w:sz w:val="18"/>
              </w:rPr>
            </w:pPr>
            <w:del w:id="2875" w:author="FMK" w:date="2020-02-02T16:29:00Z">
              <w:r w:rsidRPr="00B71CD0" w:rsidDel="00924EC3">
                <w:rPr>
                  <w:rFonts w:asciiTheme="minorHAnsi" w:eastAsia="Calibri" w:hAnsiTheme="minorHAnsi" w:cstheme="minorHAnsi"/>
                  <w:sz w:val="18"/>
                </w:rPr>
                <w:delText>B</w:delText>
              </w:r>
              <w:r w:rsidRPr="00014AF9" w:rsidDel="00924EC3">
                <w:rPr>
                  <w:rFonts w:asciiTheme="minorHAnsi" w:eastAsia="Calibri" w:hAnsiTheme="minorHAnsi"/>
                  <w:color w:val="FF0000"/>
                  <w:sz w:val="18"/>
                  <w:rPrChange w:id="2876" w:author="Martin Kazík" w:date="2020-01-23T11:23:00Z">
                    <w:rPr>
                      <w:rFonts w:asciiTheme="minorHAnsi" w:eastAsia="Calibri" w:hAnsiTheme="minorHAnsi"/>
                      <w:sz w:val="18"/>
                    </w:rPr>
                  </w:rPrChange>
                </w:rPr>
                <w:delText>AUER, Alois. 2011. Dějiny výtvarného umění, Olomouc: Rubico. ISBN 80-85839-25-3.</w:delText>
              </w:r>
            </w:del>
          </w:p>
          <w:p w14:paraId="5EC1AD76" w14:textId="77777777" w:rsidR="00F64B71" w:rsidRPr="00B71CD0" w:rsidRDefault="00F64B71" w:rsidP="00935F76">
            <w:pPr>
              <w:tabs>
                <w:tab w:val="left" w:pos="567"/>
              </w:tabs>
              <w:autoSpaceDE w:val="0"/>
              <w:autoSpaceDN w:val="0"/>
              <w:adjustRightInd w:val="0"/>
              <w:rPr>
                <w:rFonts w:asciiTheme="minorHAnsi" w:eastAsia="Calibri" w:hAnsiTheme="minorHAnsi" w:cstheme="minorHAnsi"/>
                <w:sz w:val="18"/>
              </w:rPr>
            </w:pPr>
            <w:r w:rsidRPr="00B71CD0">
              <w:rPr>
                <w:rFonts w:asciiTheme="minorHAnsi" w:eastAsia="Calibri" w:hAnsiTheme="minorHAnsi" w:cstheme="minorHAnsi"/>
                <w:sz w:val="18"/>
              </w:rPr>
              <w:t xml:space="preserve">BERANOVÁ, Věra. 2017. </w:t>
            </w:r>
            <w:r w:rsidRPr="00B71CD0">
              <w:rPr>
                <w:rFonts w:asciiTheme="minorHAnsi" w:eastAsia="Calibri" w:hAnsiTheme="minorHAnsi" w:cstheme="minorHAnsi"/>
                <w:i/>
                <w:sz w:val="18"/>
              </w:rPr>
              <w:t>Průvodce po světě současné estetiky.</w:t>
            </w:r>
            <w:r w:rsidRPr="00B71CD0">
              <w:rPr>
                <w:rFonts w:asciiTheme="minorHAnsi" w:eastAsia="Calibri" w:hAnsiTheme="minorHAnsi" w:cstheme="minorHAnsi"/>
                <w:sz w:val="18"/>
              </w:rPr>
              <w:t xml:space="preserve"> Slušovice: Monument. ISBN 978-80-88143-13-0.</w:t>
            </w:r>
          </w:p>
          <w:p w14:paraId="47287A48" w14:textId="77777777" w:rsidR="00F64B71" w:rsidRPr="00B71CD0" w:rsidRDefault="00F64B71" w:rsidP="00935F76">
            <w:pPr>
              <w:tabs>
                <w:tab w:val="left" w:pos="567"/>
              </w:tabs>
              <w:autoSpaceDE w:val="0"/>
              <w:autoSpaceDN w:val="0"/>
              <w:adjustRightInd w:val="0"/>
              <w:rPr>
                <w:rFonts w:asciiTheme="minorHAnsi" w:eastAsia="Calibri" w:hAnsiTheme="minorHAnsi" w:cstheme="minorHAnsi"/>
                <w:sz w:val="18"/>
              </w:rPr>
            </w:pPr>
            <w:r w:rsidRPr="00B71CD0">
              <w:rPr>
                <w:rFonts w:asciiTheme="minorHAnsi" w:eastAsia="Calibri" w:hAnsiTheme="minorHAnsi" w:cstheme="minorHAnsi"/>
                <w:sz w:val="18"/>
              </w:rPr>
              <w:t xml:space="preserve">BURCKHARDT, Titus. 2018.  </w:t>
            </w:r>
            <w:r w:rsidRPr="00B71CD0">
              <w:rPr>
                <w:rFonts w:asciiTheme="minorHAnsi" w:eastAsia="Calibri" w:hAnsiTheme="minorHAnsi" w:cstheme="minorHAnsi"/>
                <w:i/>
                <w:sz w:val="18"/>
              </w:rPr>
              <w:t>Zrcadlo moudrosti.</w:t>
            </w:r>
            <w:r w:rsidRPr="00B71CD0">
              <w:rPr>
                <w:rFonts w:asciiTheme="minorHAnsi" w:eastAsia="Calibri" w:hAnsiTheme="minorHAnsi" w:cstheme="minorHAnsi"/>
                <w:sz w:val="18"/>
              </w:rPr>
              <w:t xml:space="preserve"> Praha: Malvern 2018.</w:t>
            </w:r>
          </w:p>
          <w:p w14:paraId="76E80401" w14:textId="77777777" w:rsidR="00F64B71" w:rsidRPr="00B71CD0" w:rsidRDefault="00F64B71" w:rsidP="00935F76">
            <w:pPr>
              <w:tabs>
                <w:tab w:val="left" w:pos="567"/>
              </w:tabs>
              <w:autoSpaceDE w:val="0"/>
              <w:autoSpaceDN w:val="0"/>
              <w:adjustRightInd w:val="0"/>
              <w:rPr>
                <w:rFonts w:asciiTheme="minorHAnsi" w:eastAsia="Calibri" w:hAnsiTheme="minorHAnsi" w:cstheme="minorHAnsi"/>
                <w:sz w:val="18"/>
              </w:rPr>
            </w:pPr>
            <w:r w:rsidRPr="00B71CD0">
              <w:rPr>
                <w:rFonts w:asciiTheme="minorHAnsi" w:eastAsia="Calibri" w:hAnsiTheme="minorHAnsi" w:cstheme="minorHAnsi"/>
                <w:sz w:val="18"/>
              </w:rPr>
              <w:t xml:space="preserve">KULKA, Tomáš. 2019. </w:t>
            </w:r>
            <w:r w:rsidRPr="00B71CD0">
              <w:rPr>
                <w:rFonts w:asciiTheme="minorHAnsi" w:eastAsia="Calibri" w:hAnsiTheme="minorHAnsi" w:cstheme="minorHAnsi"/>
                <w:i/>
                <w:sz w:val="18"/>
              </w:rPr>
              <w:t>Umění a jeho hodnoty.</w:t>
            </w:r>
            <w:r w:rsidRPr="00B71CD0">
              <w:rPr>
                <w:rFonts w:asciiTheme="minorHAnsi" w:eastAsia="Calibri" w:hAnsiTheme="minorHAnsi" w:cstheme="minorHAnsi"/>
                <w:sz w:val="18"/>
              </w:rPr>
              <w:t xml:space="preserve"> Praha: Argo. ISBN 978-80-257-2736-2.</w:t>
            </w:r>
          </w:p>
          <w:p w14:paraId="3DEE9120" w14:textId="77777777" w:rsidR="00F64B71" w:rsidRPr="00014AF9" w:rsidRDefault="00F64B71" w:rsidP="00935F76">
            <w:pPr>
              <w:tabs>
                <w:tab w:val="left" w:pos="567"/>
              </w:tabs>
              <w:autoSpaceDE w:val="0"/>
              <w:autoSpaceDN w:val="0"/>
              <w:adjustRightInd w:val="0"/>
              <w:rPr>
                <w:rFonts w:asciiTheme="minorHAnsi" w:eastAsia="Calibri" w:hAnsiTheme="minorHAnsi"/>
                <w:color w:val="FF0000"/>
                <w:sz w:val="18"/>
                <w:rPrChange w:id="2877" w:author="Martin Kazík" w:date="2020-01-23T11:23:00Z">
                  <w:rPr>
                    <w:rFonts w:asciiTheme="minorHAnsi" w:eastAsia="Calibri" w:hAnsiTheme="minorHAnsi"/>
                    <w:sz w:val="18"/>
                  </w:rPr>
                </w:rPrChange>
              </w:rPr>
            </w:pPr>
            <w:r w:rsidRPr="00014AF9">
              <w:rPr>
                <w:rFonts w:asciiTheme="minorHAnsi" w:eastAsia="Calibri" w:hAnsiTheme="minorHAnsi"/>
                <w:color w:val="FF0000"/>
                <w:sz w:val="18"/>
                <w:rPrChange w:id="2878" w:author="Martin Kazík" w:date="2020-01-23T11:23:00Z">
                  <w:rPr>
                    <w:rFonts w:asciiTheme="minorHAnsi" w:eastAsia="Calibri" w:hAnsiTheme="minorHAnsi"/>
                    <w:sz w:val="18"/>
                  </w:rPr>
                </w:rPrChange>
              </w:rPr>
              <w:t xml:space="preserve">ADKINS, Lesley a Roy A. ADKINS. 2011. </w:t>
            </w:r>
            <w:r w:rsidRPr="00014AF9">
              <w:rPr>
                <w:rFonts w:asciiTheme="minorHAnsi" w:eastAsia="Calibri" w:hAnsiTheme="minorHAnsi"/>
                <w:i/>
                <w:color w:val="FF0000"/>
                <w:sz w:val="18"/>
                <w:rPrChange w:id="2879" w:author="Martin Kazík" w:date="2020-01-23T11:23:00Z">
                  <w:rPr>
                    <w:rFonts w:asciiTheme="minorHAnsi" w:eastAsia="Calibri" w:hAnsiTheme="minorHAnsi"/>
                    <w:i/>
                    <w:sz w:val="18"/>
                  </w:rPr>
                </w:rPrChange>
              </w:rPr>
              <w:t>Starověké Řecko.</w:t>
            </w:r>
            <w:r w:rsidRPr="00014AF9">
              <w:rPr>
                <w:rFonts w:asciiTheme="minorHAnsi" w:eastAsia="Calibri" w:hAnsiTheme="minorHAnsi"/>
                <w:color w:val="FF0000"/>
                <w:sz w:val="18"/>
                <w:rPrChange w:id="2880" w:author="Martin Kazík" w:date="2020-01-23T11:23:00Z">
                  <w:rPr>
                    <w:rFonts w:asciiTheme="minorHAnsi" w:eastAsia="Calibri" w:hAnsiTheme="minorHAnsi"/>
                    <w:sz w:val="18"/>
                  </w:rPr>
                </w:rPrChange>
              </w:rPr>
              <w:t xml:space="preserve"> Praha: Slovart. </w:t>
            </w:r>
          </w:p>
          <w:p w14:paraId="04424EB9" w14:textId="77777777" w:rsidR="00F64B71" w:rsidRPr="00014AF9" w:rsidRDefault="00F64B71" w:rsidP="00935F76">
            <w:pPr>
              <w:tabs>
                <w:tab w:val="left" w:pos="567"/>
              </w:tabs>
              <w:autoSpaceDE w:val="0"/>
              <w:autoSpaceDN w:val="0"/>
              <w:adjustRightInd w:val="0"/>
              <w:rPr>
                <w:rFonts w:asciiTheme="minorHAnsi" w:eastAsia="Calibri" w:hAnsiTheme="minorHAnsi"/>
                <w:color w:val="FF0000"/>
                <w:sz w:val="18"/>
                <w:rPrChange w:id="2881" w:author="Martin Kazík" w:date="2020-01-23T11:23:00Z">
                  <w:rPr>
                    <w:rFonts w:asciiTheme="minorHAnsi" w:eastAsia="Calibri" w:hAnsiTheme="minorHAnsi"/>
                    <w:sz w:val="18"/>
                  </w:rPr>
                </w:rPrChange>
              </w:rPr>
            </w:pPr>
            <w:r w:rsidRPr="00014AF9">
              <w:rPr>
                <w:rFonts w:asciiTheme="minorHAnsi" w:eastAsia="Calibri" w:hAnsiTheme="minorHAnsi"/>
                <w:color w:val="FF0000"/>
                <w:sz w:val="18"/>
                <w:rPrChange w:id="2882" w:author="Martin Kazík" w:date="2020-01-23T11:23:00Z">
                  <w:rPr>
                    <w:rFonts w:asciiTheme="minorHAnsi" w:eastAsia="Calibri" w:hAnsiTheme="minorHAnsi"/>
                    <w:sz w:val="18"/>
                  </w:rPr>
                </w:rPrChange>
              </w:rPr>
              <w:t xml:space="preserve">ADKINS, Lesley a Roy A. ADKINS. 2012. </w:t>
            </w:r>
            <w:r w:rsidRPr="00014AF9">
              <w:rPr>
                <w:rFonts w:asciiTheme="minorHAnsi" w:eastAsia="Calibri" w:hAnsiTheme="minorHAnsi"/>
                <w:i/>
                <w:color w:val="FF0000"/>
                <w:sz w:val="18"/>
                <w:rPrChange w:id="2883" w:author="Martin Kazík" w:date="2020-01-23T11:23:00Z">
                  <w:rPr>
                    <w:rFonts w:asciiTheme="minorHAnsi" w:eastAsia="Calibri" w:hAnsiTheme="minorHAnsi"/>
                    <w:i/>
                    <w:sz w:val="18"/>
                  </w:rPr>
                </w:rPrChange>
              </w:rPr>
              <w:t>Antický Řím.</w:t>
            </w:r>
            <w:r w:rsidRPr="00014AF9">
              <w:rPr>
                <w:rFonts w:asciiTheme="minorHAnsi" w:eastAsia="Calibri" w:hAnsiTheme="minorHAnsi"/>
                <w:color w:val="FF0000"/>
                <w:sz w:val="18"/>
                <w:rPrChange w:id="2884" w:author="Martin Kazík" w:date="2020-01-23T11:23:00Z">
                  <w:rPr>
                    <w:rFonts w:asciiTheme="minorHAnsi" w:eastAsia="Calibri" w:hAnsiTheme="minorHAnsi"/>
                    <w:sz w:val="18"/>
                  </w:rPr>
                </w:rPrChange>
              </w:rPr>
              <w:t xml:space="preserve"> Praha: Slovart.</w:t>
            </w:r>
          </w:p>
          <w:p w14:paraId="74D178C5" w14:textId="77777777" w:rsidR="00F64B71" w:rsidRPr="00B71CD0" w:rsidRDefault="00F64B71" w:rsidP="00935F76">
            <w:pPr>
              <w:tabs>
                <w:tab w:val="left" w:pos="567"/>
              </w:tabs>
              <w:autoSpaceDE w:val="0"/>
              <w:autoSpaceDN w:val="0"/>
              <w:adjustRightInd w:val="0"/>
              <w:rPr>
                <w:rFonts w:asciiTheme="minorHAnsi" w:eastAsia="Calibri" w:hAnsiTheme="minorHAnsi" w:cstheme="minorHAnsi"/>
                <w:sz w:val="18"/>
              </w:rPr>
            </w:pPr>
            <w:r w:rsidRPr="00B71CD0">
              <w:rPr>
                <w:rFonts w:asciiTheme="minorHAnsi" w:eastAsia="Calibri" w:hAnsiTheme="minorHAnsi" w:cstheme="minorHAnsi"/>
                <w:sz w:val="18"/>
              </w:rPr>
              <w:t xml:space="preserve">MIKŠ, František. 2017. </w:t>
            </w:r>
            <w:r w:rsidRPr="00B71CD0">
              <w:rPr>
                <w:rFonts w:asciiTheme="minorHAnsi" w:eastAsia="Calibri" w:hAnsiTheme="minorHAnsi" w:cstheme="minorHAnsi"/>
                <w:i/>
                <w:sz w:val="18"/>
              </w:rPr>
              <w:t>Gombrich Tajemství obrazu a jazyk umění: Pozvání k dějinám a teorii umění.</w:t>
            </w:r>
            <w:r w:rsidRPr="00B71CD0">
              <w:rPr>
                <w:rFonts w:asciiTheme="minorHAnsi" w:eastAsia="Calibri" w:hAnsiTheme="minorHAnsi" w:cstheme="minorHAnsi"/>
                <w:sz w:val="18"/>
              </w:rPr>
              <w:t xml:space="preserve"> Brno: Barrister a Principal. ISBN 978-80-7485-030-1.</w:t>
            </w:r>
          </w:p>
          <w:p w14:paraId="231325DD" w14:textId="26010ADC" w:rsidR="00F64B71" w:rsidRPr="00014AF9" w:rsidDel="001B54C8" w:rsidRDefault="00F64B71" w:rsidP="00935F76">
            <w:pPr>
              <w:tabs>
                <w:tab w:val="left" w:pos="567"/>
              </w:tabs>
              <w:autoSpaceDE w:val="0"/>
              <w:autoSpaceDN w:val="0"/>
              <w:adjustRightInd w:val="0"/>
              <w:rPr>
                <w:del w:id="2885" w:author="FMK" w:date="2020-02-02T20:03:00Z"/>
                <w:rFonts w:asciiTheme="minorHAnsi" w:eastAsia="Calibri" w:hAnsiTheme="minorHAnsi"/>
                <w:color w:val="FF0000"/>
                <w:sz w:val="18"/>
                <w:rPrChange w:id="2886" w:author="Martin Kazík" w:date="2020-01-23T11:23:00Z">
                  <w:rPr>
                    <w:del w:id="2887" w:author="FMK" w:date="2020-02-02T20:03:00Z"/>
                    <w:rFonts w:asciiTheme="minorHAnsi" w:eastAsia="Calibri" w:hAnsiTheme="minorHAnsi"/>
                    <w:sz w:val="18"/>
                  </w:rPr>
                </w:rPrChange>
              </w:rPr>
            </w:pPr>
            <w:del w:id="2888" w:author="FMK" w:date="2020-02-02T20:03:00Z">
              <w:r w:rsidRPr="00014AF9" w:rsidDel="001B54C8">
                <w:rPr>
                  <w:rFonts w:asciiTheme="minorHAnsi" w:eastAsia="Calibri" w:hAnsiTheme="minorHAnsi"/>
                  <w:color w:val="FF0000"/>
                  <w:sz w:val="18"/>
                  <w:rPrChange w:id="2889" w:author="Martin Kazík" w:date="2020-01-23T11:23:00Z">
                    <w:rPr>
                      <w:rFonts w:asciiTheme="minorHAnsi" w:eastAsia="Calibri" w:hAnsiTheme="minorHAnsi"/>
                      <w:sz w:val="18"/>
                    </w:rPr>
                  </w:rPrChange>
                </w:rPr>
                <w:delText xml:space="preserve">ECO, UMBERTO. 2015. </w:delText>
              </w:r>
              <w:r w:rsidRPr="00014AF9" w:rsidDel="001B54C8">
                <w:rPr>
                  <w:rFonts w:asciiTheme="minorHAnsi" w:eastAsia="Calibri" w:hAnsiTheme="minorHAnsi"/>
                  <w:i/>
                  <w:color w:val="FF0000"/>
                  <w:sz w:val="18"/>
                  <w:rPrChange w:id="2890" w:author="Martin Kazík" w:date="2020-01-23T11:23:00Z">
                    <w:rPr>
                      <w:rFonts w:asciiTheme="minorHAnsi" w:eastAsia="Calibri" w:hAnsiTheme="minorHAnsi"/>
                      <w:i/>
                      <w:sz w:val="18"/>
                    </w:rPr>
                  </w:rPrChange>
                </w:rPr>
                <w:delText>Dějiny krásy.</w:delText>
              </w:r>
              <w:r w:rsidRPr="00014AF9" w:rsidDel="001B54C8">
                <w:rPr>
                  <w:rFonts w:asciiTheme="minorHAnsi" w:eastAsia="Calibri" w:hAnsiTheme="minorHAnsi"/>
                  <w:color w:val="FF0000"/>
                  <w:sz w:val="18"/>
                  <w:rPrChange w:id="2891" w:author="Martin Kazík" w:date="2020-01-23T11:23:00Z">
                    <w:rPr>
                      <w:rFonts w:asciiTheme="minorHAnsi" w:eastAsia="Calibri" w:hAnsiTheme="minorHAnsi"/>
                      <w:sz w:val="18"/>
                    </w:rPr>
                  </w:rPrChange>
                </w:rPr>
                <w:delText xml:space="preserve"> Praha: Argo. ISBN 80-7203-677-7.</w:delText>
              </w:r>
            </w:del>
          </w:p>
          <w:p w14:paraId="45E54F79" w14:textId="77777777" w:rsidR="003852B7" w:rsidRDefault="00F64B71" w:rsidP="001B54C8">
            <w:pPr>
              <w:tabs>
                <w:tab w:val="left" w:pos="567"/>
              </w:tabs>
              <w:autoSpaceDE w:val="0"/>
              <w:autoSpaceDN w:val="0"/>
              <w:adjustRightInd w:val="0"/>
              <w:rPr>
                <w:ins w:id="2892" w:author="FMK" w:date="2020-02-02T20:06:00Z"/>
                <w:rFonts w:asciiTheme="minorHAnsi" w:eastAsia="Calibri" w:hAnsiTheme="minorHAnsi"/>
                <w:color w:val="FF0000"/>
                <w:sz w:val="18"/>
              </w:rPr>
            </w:pPr>
            <w:del w:id="2893" w:author="FMK" w:date="2020-02-02T20:03:00Z">
              <w:r w:rsidRPr="00014AF9" w:rsidDel="001B54C8">
                <w:rPr>
                  <w:rFonts w:asciiTheme="minorHAnsi" w:eastAsia="Calibri" w:hAnsiTheme="minorHAnsi"/>
                  <w:color w:val="FF0000"/>
                  <w:sz w:val="18"/>
                  <w:rPrChange w:id="2894" w:author="Martin Kazík" w:date="2020-01-23T11:23:00Z">
                    <w:rPr>
                      <w:rFonts w:asciiTheme="minorHAnsi" w:eastAsia="Calibri" w:hAnsiTheme="minorHAnsi"/>
                      <w:sz w:val="18"/>
                    </w:rPr>
                  </w:rPrChange>
                </w:rPr>
                <w:delText xml:space="preserve">ECO, UMBERTO. 2015. </w:delText>
              </w:r>
              <w:r w:rsidRPr="00014AF9" w:rsidDel="001B54C8">
                <w:rPr>
                  <w:rFonts w:asciiTheme="minorHAnsi" w:eastAsia="Calibri" w:hAnsiTheme="minorHAnsi"/>
                  <w:i/>
                  <w:color w:val="FF0000"/>
                  <w:sz w:val="18"/>
                  <w:rPrChange w:id="2895" w:author="Martin Kazík" w:date="2020-01-23T11:23:00Z">
                    <w:rPr>
                      <w:rFonts w:asciiTheme="minorHAnsi" w:eastAsia="Calibri" w:hAnsiTheme="minorHAnsi"/>
                      <w:i/>
                      <w:sz w:val="18"/>
                    </w:rPr>
                  </w:rPrChange>
                </w:rPr>
                <w:delText>Dějiny ošklivosti.</w:delText>
              </w:r>
              <w:r w:rsidRPr="00014AF9" w:rsidDel="001B54C8">
                <w:rPr>
                  <w:rFonts w:asciiTheme="minorHAnsi" w:eastAsia="Calibri" w:hAnsiTheme="minorHAnsi"/>
                  <w:color w:val="FF0000"/>
                  <w:sz w:val="18"/>
                  <w:rPrChange w:id="2896" w:author="Martin Kazík" w:date="2020-01-23T11:23:00Z">
                    <w:rPr>
                      <w:rFonts w:asciiTheme="minorHAnsi" w:eastAsia="Calibri" w:hAnsiTheme="minorHAnsi"/>
                      <w:sz w:val="18"/>
                    </w:rPr>
                  </w:rPrChange>
                </w:rPr>
                <w:delText xml:space="preserve"> Praha: Argo. ISBN 978-80-7203-893-0.</w:delText>
              </w:r>
            </w:del>
          </w:p>
          <w:p w14:paraId="642BA0C1" w14:textId="77777777" w:rsidR="003852B7" w:rsidRDefault="003852B7" w:rsidP="001B54C8">
            <w:pPr>
              <w:tabs>
                <w:tab w:val="left" w:pos="567"/>
              </w:tabs>
              <w:autoSpaceDE w:val="0"/>
              <w:autoSpaceDN w:val="0"/>
              <w:adjustRightInd w:val="0"/>
              <w:rPr>
                <w:ins w:id="2897" w:author="FMK" w:date="2020-02-02T20:06:00Z"/>
                <w:rFonts w:asciiTheme="minorHAnsi" w:eastAsia="Calibri" w:hAnsiTheme="minorHAnsi"/>
                <w:color w:val="FF0000"/>
                <w:sz w:val="18"/>
              </w:rPr>
            </w:pPr>
          </w:p>
          <w:p w14:paraId="2C302F71" w14:textId="0AC289C2" w:rsidR="001B54C8" w:rsidRPr="00D835FA" w:rsidRDefault="001B54C8" w:rsidP="001B54C8">
            <w:pPr>
              <w:tabs>
                <w:tab w:val="left" w:pos="567"/>
              </w:tabs>
              <w:autoSpaceDE w:val="0"/>
              <w:autoSpaceDN w:val="0"/>
              <w:adjustRightInd w:val="0"/>
              <w:rPr>
                <w:ins w:id="2898" w:author="FMK" w:date="2020-02-02T20:03:00Z"/>
                <w:rFonts w:asciiTheme="minorHAnsi" w:eastAsia="Calibri" w:hAnsiTheme="minorHAnsi"/>
                <w:color w:val="FF0000"/>
                <w:sz w:val="18"/>
              </w:rPr>
            </w:pPr>
            <w:ins w:id="2899" w:author="FMK" w:date="2020-02-02T20:03:00Z">
              <w:r w:rsidRPr="00D835FA">
                <w:rPr>
                  <w:rFonts w:asciiTheme="minorHAnsi" w:eastAsia="Calibri" w:hAnsiTheme="minorHAnsi"/>
                  <w:color w:val="FF0000"/>
                  <w:sz w:val="18"/>
                </w:rPr>
                <w:t xml:space="preserve">ECO, UMBERTO. 2015. </w:t>
              </w:r>
              <w:r w:rsidRPr="00D835FA">
                <w:rPr>
                  <w:rFonts w:asciiTheme="minorHAnsi" w:eastAsia="Calibri" w:hAnsiTheme="minorHAnsi"/>
                  <w:i/>
                  <w:color w:val="FF0000"/>
                  <w:sz w:val="18"/>
                </w:rPr>
                <w:t>Dějiny krásy.</w:t>
              </w:r>
              <w:r w:rsidRPr="00D835FA">
                <w:rPr>
                  <w:rFonts w:asciiTheme="minorHAnsi" w:eastAsia="Calibri" w:hAnsiTheme="minorHAnsi"/>
                  <w:color w:val="FF0000"/>
                  <w:sz w:val="18"/>
                </w:rPr>
                <w:t xml:space="preserve"> Praha: Argo. ISBN 80-7203-677-7.</w:t>
              </w:r>
            </w:ins>
          </w:p>
          <w:p w14:paraId="4F98CD34" w14:textId="77777777" w:rsidR="001B54C8" w:rsidRPr="00D835FA" w:rsidRDefault="001B54C8" w:rsidP="001B54C8">
            <w:pPr>
              <w:tabs>
                <w:tab w:val="left" w:pos="567"/>
              </w:tabs>
              <w:jc w:val="both"/>
              <w:rPr>
                <w:ins w:id="2900" w:author="FMK" w:date="2020-02-02T20:03:00Z"/>
                <w:rFonts w:asciiTheme="minorHAnsi" w:eastAsia="Calibri" w:hAnsiTheme="minorHAnsi"/>
                <w:color w:val="FF0000"/>
                <w:sz w:val="18"/>
              </w:rPr>
            </w:pPr>
            <w:ins w:id="2901" w:author="FMK" w:date="2020-02-02T20:03:00Z">
              <w:r w:rsidRPr="00D835FA">
                <w:rPr>
                  <w:rFonts w:asciiTheme="minorHAnsi" w:eastAsia="Calibri" w:hAnsiTheme="minorHAnsi"/>
                  <w:color w:val="FF0000"/>
                  <w:sz w:val="18"/>
                </w:rPr>
                <w:t xml:space="preserve">ECO, UMBERTO. 2015. </w:t>
              </w:r>
              <w:r w:rsidRPr="00D835FA">
                <w:rPr>
                  <w:rFonts w:asciiTheme="minorHAnsi" w:eastAsia="Calibri" w:hAnsiTheme="minorHAnsi"/>
                  <w:i/>
                  <w:color w:val="FF0000"/>
                  <w:sz w:val="18"/>
                </w:rPr>
                <w:t>Dějiny ošklivosti.</w:t>
              </w:r>
              <w:r w:rsidRPr="00D835FA">
                <w:rPr>
                  <w:rFonts w:asciiTheme="minorHAnsi" w:eastAsia="Calibri" w:hAnsiTheme="minorHAnsi"/>
                  <w:color w:val="FF0000"/>
                  <w:sz w:val="18"/>
                </w:rPr>
                <w:t xml:space="preserve"> Praha: Argo. ISBN 978-80-7203-893-0.</w:t>
              </w:r>
            </w:ins>
          </w:p>
          <w:p w14:paraId="2C4CBE6B" w14:textId="77777777" w:rsidR="001B54C8" w:rsidRPr="00014AF9" w:rsidRDefault="001B54C8" w:rsidP="00935F76">
            <w:pPr>
              <w:tabs>
                <w:tab w:val="left" w:pos="567"/>
              </w:tabs>
              <w:jc w:val="both"/>
              <w:rPr>
                <w:rFonts w:asciiTheme="minorHAnsi" w:eastAsia="Calibri" w:hAnsiTheme="minorHAnsi"/>
                <w:color w:val="FF0000"/>
                <w:sz w:val="18"/>
                <w:rPrChange w:id="2902" w:author="Martin Kazík" w:date="2020-01-23T11:23:00Z">
                  <w:rPr>
                    <w:rFonts w:asciiTheme="minorHAnsi" w:eastAsia="Calibri" w:hAnsiTheme="minorHAnsi"/>
                    <w:sz w:val="18"/>
                  </w:rPr>
                </w:rPrChange>
              </w:rPr>
            </w:pPr>
          </w:p>
          <w:p w14:paraId="71A89A8A" w14:textId="77777777" w:rsidR="001B54C8" w:rsidRDefault="00F64B71" w:rsidP="00935F76">
            <w:pPr>
              <w:tabs>
                <w:tab w:val="left" w:pos="567"/>
              </w:tabs>
              <w:jc w:val="both"/>
              <w:rPr>
                <w:ins w:id="2903" w:author="FMK" w:date="2020-02-02T20:05:00Z"/>
                <w:rFonts w:asciiTheme="minorHAnsi" w:hAnsiTheme="minorHAnsi"/>
                <w:color w:val="FF0000"/>
                <w:sz w:val="18"/>
              </w:rPr>
            </w:pPr>
            <w:r w:rsidRPr="00014AF9">
              <w:rPr>
                <w:rFonts w:asciiTheme="minorHAnsi" w:eastAsia="Calibri" w:hAnsiTheme="minorHAnsi"/>
                <w:color w:val="FF0000"/>
                <w:sz w:val="18"/>
                <w:rPrChange w:id="2904" w:author="Martin Kazík" w:date="2020-01-23T11:23:00Z">
                  <w:rPr>
                    <w:rFonts w:asciiTheme="minorHAnsi" w:eastAsia="Calibri" w:hAnsiTheme="minorHAnsi"/>
                    <w:sz w:val="18"/>
                  </w:rPr>
                </w:rPrChange>
              </w:rPr>
              <w:t xml:space="preserve">CHÂTELET, Albert a Bernard Philippe GROSLIER. 2004.  </w:t>
            </w:r>
            <w:r w:rsidRPr="00014AF9">
              <w:rPr>
                <w:rFonts w:asciiTheme="minorHAnsi" w:eastAsia="Calibri" w:hAnsiTheme="minorHAnsi"/>
                <w:i/>
                <w:color w:val="FF0000"/>
                <w:sz w:val="18"/>
                <w:rPrChange w:id="2905" w:author="Martin Kazík" w:date="2020-01-23T11:23:00Z">
                  <w:rPr>
                    <w:rFonts w:asciiTheme="minorHAnsi" w:eastAsia="Calibri" w:hAnsiTheme="minorHAnsi"/>
                    <w:i/>
                    <w:sz w:val="18"/>
                  </w:rPr>
                </w:rPrChange>
              </w:rPr>
              <w:t xml:space="preserve">Světové dějiny umění: malířství, sochařství, architektura, užité umění. </w:t>
            </w:r>
            <w:r w:rsidRPr="00014AF9">
              <w:rPr>
                <w:rFonts w:asciiTheme="minorHAnsi" w:eastAsia="Calibri" w:hAnsiTheme="minorHAnsi"/>
                <w:color w:val="FF0000"/>
                <w:sz w:val="18"/>
                <w:rPrChange w:id="2906" w:author="Martin Kazík" w:date="2020-01-23T11:23:00Z">
                  <w:rPr>
                    <w:rFonts w:asciiTheme="minorHAnsi" w:eastAsia="Calibri" w:hAnsiTheme="minorHAnsi"/>
                    <w:sz w:val="18"/>
                  </w:rPr>
                </w:rPrChange>
              </w:rPr>
              <w:t>Praha: Ottovo nakladatelství v divizi Cesty. ISBN 80-7181-936-0.</w:t>
            </w:r>
            <w:r w:rsidRPr="00014AF9">
              <w:rPr>
                <w:rFonts w:asciiTheme="minorHAnsi" w:hAnsiTheme="minorHAnsi"/>
                <w:color w:val="FF0000"/>
                <w:sz w:val="18"/>
                <w:rPrChange w:id="2907" w:author="Martin Kazík" w:date="2020-01-23T11:23:00Z">
                  <w:rPr>
                    <w:rFonts w:asciiTheme="minorHAnsi" w:hAnsiTheme="minorHAnsi"/>
                    <w:sz w:val="18"/>
                  </w:rPr>
                </w:rPrChange>
              </w:rPr>
              <w:t xml:space="preserve"> </w:t>
            </w:r>
          </w:p>
          <w:p w14:paraId="0359EC76" w14:textId="4F92960B" w:rsidR="00B71CD0" w:rsidRDefault="001B54C8" w:rsidP="00935F76">
            <w:pPr>
              <w:tabs>
                <w:tab w:val="left" w:pos="567"/>
              </w:tabs>
              <w:jc w:val="both"/>
              <w:rPr>
                <w:ins w:id="2908" w:author="FMK" w:date="2020-02-02T20:04:00Z"/>
                <w:rFonts w:asciiTheme="minorHAnsi" w:hAnsiTheme="minorHAnsi"/>
                <w:color w:val="FF0000"/>
                <w:sz w:val="18"/>
              </w:rPr>
            </w:pPr>
            <w:ins w:id="2909" w:author="FMK" w:date="2020-02-02T20:04:00Z">
              <w:r w:rsidRPr="001B54C8">
                <w:rPr>
                  <w:rFonts w:asciiTheme="minorHAnsi" w:hAnsiTheme="minorHAnsi"/>
                  <w:color w:val="FF0000"/>
                  <w:sz w:val="18"/>
                </w:rPr>
                <w:t xml:space="preserve">VANĚK, Jiří. </w:t>
              </w:r>
            </w:ins>
            <w:ins w:id="2910" w:author="FMK" w:date="2020-02-02T20:05:00Z">
              <w:r>
                <w:rPr>
                  <w:rFonts w:asciiTheme="minorHAnsi" w:hAnsiTheme="minorHAnsi"/>
                  <w:color w:val="FF0000"/>
                  <w:sz w:val="18"/>
                </w:rPr>
                <w:t xml:space="preserve">2013. </w:t>
              </w:r>
            </w:ins>
            <w:ins w:id="2911" w:author="FMK" w:date="2020-02-02T20:04:00Z">
              <w:r w:rsidRPr="001B54C8">
                <w:rPr>
                  <w:rFonts w:asciiTheme="minorHAnsi" w:hAnsiTheme="minorHAnsi"/>
                  <w:i/>
                  <w:color w:val="FF0000"/>
                  <w:sz w:val="18"/>
                  <w:rPrChange w:id="2912" w:author="FMK" w:date="2020-02-02T20:05:00Z">
                    <w:rPr>
                      <w:rFonts w:asciiTheme="minorHAnsi" w:hAnsiTheme="minorHAnsi"/>
                      <w:color w:val="FF0000"/>
                      <w:sz w:val="18"/>
                    </w:rPr>
                  </w:rPrChange>
                </w:rPr>
                <w:t>Filosofie v kultuře západní tradice.</w:t>
              </w:r>
              <w:r>
                <w:rPr>
                  <w:rFonts w:asciiTheme="minorHAnsi" w:hAnsiTheme="minorHAnsi"/>
                  <w:color w:val="FF0000"/>
                  <w:sz w:val="18"/>
                </w:rPr>
                <w:t xml:space="preserve"> Praha: ARSCI. </w:t>
              </w:r>
              <w:r w:rsidRPr="001B54C8">
                <w:rPr>
                  <w:rFonts w:asciiTheme="minorHAnsi" w:hAnsiTheme="minorHAnsi"/>
                  <w:color w:val="FF0000"/>
                  <w:sz w:val="18"/>
                </w:rPr>
                <w:t xml:space="preserve"> ISBN 9788074200366.</w:t>
              </w:r>
            </w:ins>
          </w:p>
          <w:p w14:paraId="56310B95" w14:textId="6522CE87" w:rsidR="001B54C8" w:rsidRPr="00B71CD0" w:rsidRDefault="001B54C8" w:rsidP="00935F76">
            <w:pPr>
              <w:tabs>
                <w:tab w:val="left" w:pos="567"/>
              </w:tabs>
              <w:jc w:val="both"/>
              <w:rPr>
                <w:rFonts w:asciiTheme="minorHAnsi" w:hAnsiTheme="minorHAnsi" w:cstheme="minorHAnsi"/>
                <w:sz w:val="18"/>
              </w:rPr>
            </w:pPr>
          </w:p>
        </w:tc>
      </w:tr>
      <w:tr w:rsidR="00F64B71" w:rsidRPr="00F52EEF" w14:paraId="35E31D6B" w14:textId="77777777" w:rsidTr="00B3173A">
        <w:tc>
          <w:tcPr>
            <w:tcW w:w="10673" w:type="dxa"/>
            <w:gridSpan w:val="9"/>
            <w:tcBorders>
              <w:top w:val="single" w:sz="12" w:space="0" w:color="auto"/>
              <w:left w:val="single" w:sz="2" w:space="0" w:color="auto"/>
              <w:bottom w:val="single" w:sz="2" w:space="0" w:color="auto"/>
              <w:right w:val="single" w:sz="2" w:space="0" w:color="auto"/>
            </w:tcBorders>
            <w:shd w:val="clear" w:color="auto" w:fill="F7CAAC"/>
          </w:tcPr>
          <w:p w14:paraId="49615412"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p>
        </w:tc>
      </w:tr>
      <w:tr w:rsidR="00F64B71" w:rsidRPr="00F52EEF" w14:paraId="503E1718" w14:textId="77777777" w:rsidTr="00B3173A">
        <w:tc>
          <w:tcPr>
            <w:tcW w:w="5605" w:type="dxa"/>
            <w:gridSpan w:val="3"/>
            <w:tcBorders>
              <w:top w:val="single" w:sz="2" w:space="0" w:color="auto"/>
            </w:tcBorders>
            <w:shd w:val="clear" w:color="auto" w:fill="F7CAAC"/>
          </w:tcPr>
          <w:p w14:paraId="64EC5468"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596EFF02" w14:textId="77777777" w:rsidR="00F64B71" w:rsidRPr="00F52EEF" w:rsidRDefault="00F64B71" w:rsidP="00935F76">
            <w:pPr>
              <w:tabs>
                <w:tab w:val="left" w:pos="567"/>
              </w:tabs>
              <w:jc w:val="both"/>
              <w:rPr>
                <w:rFonts w:asciiTheme="minorHAnsi" w:hAnsiTheme="minorHAnsi" w:cstheme="minorHAnsi"/>
              </w:rPr>
            </w:pPr>
          </w:p>
        </w:tc>
        <w:tc>
          <w:tcPr>
            <w:tcW w:w="4179" w:type="dxa"/>
            <w:gridSpan w:val="5"/>
            <w:tcBorders>
              <w:top w:val="single" w:sz="2" w:space="0" w:color="auto"/>
            </w:tcBorders>
            <w:shd w:val="clear" w:color="auto" w:fill="F7CAAC"/>
          </w:tcPr>
          <w:p w14:paraId="1239D8C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62CE0C98" w14:textId="77777777" w:rsidTr="00B3173A">
        <w:tc>
          <w:tcPr>
            <w:tcW w:w="10673" w:type="dxa"/>
            <w:gridSpan w:val="9"/>
            <w:shd w:val="clear" w:color="auto" w:fill="F7CAAC"/>
          </w:tcPr>
          <w:p w14:paraId="7908D48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6789FA1E" w14:textId="77777777" w:rsidTr="00B3173A">
        <w:trPr>
          <w:trHeight w:val="268"/>
        </w:trPr>
        <w:tc>
          <w:tcPr>
            <w:tcW w:w="10673" w:type="dxa"/>
            <w:gridSpan w:val="9"/>
          </w:tcPr>
          <w:p w14:paraId="15C5FD10" w14:textId="77777777" w:rsidR="00F64B71" w:rsidRPr="00F52EEF" w:rsidRDefault="00F64B71" w:rsidP="00935F76">
            <w:pPr>
              <w:tabs>
                <w:tab w:val="left" w:pos="567"/>
              </w:tabs>
              <w:autoSpaceDE w:val="0"/>
              <w:autoSpaceDN w:val="0"/>
              <w:adjustRightInd w:val="0"/>
              <w:jc w:val="both"/>
              <w:rPr>
                <w:rFonts w:asciiTheme="minorHAnsi" w:eastAsia="Calibri" w:hAnsiTheme="minorHAnsi" w:cstheme="minorHAnsi"/>
                <w:color w:val="FF0000"/>
              </w:rPr>
            </w:pPr>
          </w:p>
        </w:tc>
      </w:tr>
    </w:tbl>
    <w:tbl>
      <w:tblPr>
        <w:tblpPr w:leftFromText="141" w:rightFromText="141" w:vertAnchor="page" w:horzAnchor="margin" w:tblpXSpec="center" w:tblpY="863"/>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29"/>
        <w:gridCol w:w="567"/>
        <w:gridCol w:w="1134"/>
        <w:gridCol w:w="561"/>
        <w:gridCol w:w="850"/>
        <w:gridCol w:w="1843"/>
        <w:gridCol w:w="998"/>
        <w:gridCol w:w="816"/>
      </w:tblGrid>
      <w:tr w:rsidR="00F64B71" w:rsidRPr="00F52EEF" w14:paraId="381BE4E5" w14:textId="77777777" w:rsidTr="002C09EC">
        <w:tc>
          <w:tcPr>
            <w:tcW w:w="10598" w:type="dxa"/>
            <w:gridSpan w:val="8"/>
            <w:tcBorders>
              <w:bottom w:val="double" w:sz="4" w:space="0" w:color="auto"/>
            </w:tcBorders>
            <w:shd w:val="clear" w:color="auto" w:fill="BDD6EE"/>
          </w:tcPr>
          <w:p w14:paraId="334D50A7" w14:textId="22C0A971"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168FEEB7" w14:textId="77777777" w:rsidTr="002C09EC">
        <w:tc>
          <w:tcPr>
            <w:tcW w:w="3829" w:type="dxa"/>
            <w:tcBorders>
              <w:top w:val="double" w:sz="4" w:space="0" w:color="auto"/>
            </w:tcBorders>
            <w:shd w:val="clear" w:color="auto" w:fill="F7CAAC"/>
          </w:tcPr>
          <w:p w14:paraId="2128F0F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3AB03FE4"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Dějiny výtvarné kultury 2</w:t>
            </w:r>
          </w:p>
        </w:tc>
      </w:tr>
      <w:tr w:rsidR="00F64B71" w:rsidRPr="00F52EEF" w14:paraId="65835342" w14:textId="77777777" w:rsidTr="002C09EC">
        <w:tc>
          <w:tcPr>
            <w:tcW w:w="3829" w:type="dxa"/>
            <w:shd w:val="clear" w:color="auto" w:fill="F7CAAC"/>
          </w:tcPr>
          <w:p w14:paraId="2AC590A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112" w:type="dxa"/>
            <w:gridSpan w:val="4"/>
          </w:tcPr>
          <w:p w14:paraId="784A92D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Povinně volitelný. </w:t>
            </w:r>
          </w:p>
        </w:tc>
        <w:tc>
          <w:tcPr>
            <w:tcW w:w="2841" w:type="dxa"/>
            <w:gridSpan w:val="2"/>
            <w:shd w:val="clear" w:color="auto" w:fill="F7CAAC"/>
          </w:tcPr>
          <w:p w14:paraId="5FF0CD0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tcPr>
          <w:p w14:paraId="33F5532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LS</w:t>
            </w:r>
          </w:p>
        </w:tc>
      </w:tr>
      <w:tr w:rsidR="00F64B71" w:rsidRPr="00F52EEF" w14:paraId="53B82D08" w14:textId="77777777" w:rsidTr="002C09EC">
        <w:tc>
          <w:tcPr>
            <w:tcW w:w="3829" w:type="dxa"/>
            <w:shd w:val="clear" w:color="auto" w:fill="F7CAAC"/>
          </w:tcPr>
          <w:p w14:paraId="7A1DFA3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6B16129C" w14:textId="2D63BA0B"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13p</w:t>
            </w:r>
            <w:r w:rsidR="00B71CD0">
              <w:rPr>
                <w:rFonts w:asciiTheme="minorHAnsi" w:eastAsia="Calibri" w:hAnsiTheme="minorHAnsi" w:cstheme="minorHAnsi"/>
              </w:rPr>
              <w:t xml:space="preserve"> </w:t>
            </w:r>
            <w:r w:rsidRPr="00F52EEF">
              <w:rPr>
                <w:rFonts w:asciiTheme="minorHAnsi" w:eastAsia="Calibri" w:hAnsiTheme="minorHAnsi" w:cstheme="minorHAnsi"/>
              </w:rPr>
              <w:t>+</w:t>
            </w:r>
            <w:r w:rsidR="00B71CD0">
              <w:rPr>
                <w:rFonts w:asciiTheme="minorHAnsi" w:eastAsia="Calibri" w:hAnsiTheme="minorHAnsi" w:cstheme="minorHAnsi"/>
              </w:rPr>
              <w:t xml:space="preserve"> </w:t>
            </w:r>
            <w:r w:rsidRPr="00F52EEF">
              <w:rPr>
                <w:rFonts w:asciiTheme="minorHAnsi" w:eastAsia="Calibri" w:hAnsiTheme="minorHAnsi" w:cstheme="minorHAnsi"/>
              </w:rPr>
              <w:t>13c</w:t>
            </w:r>
          </w:p>
        </w:tc>
        <w:tc>
          <w:tcPr>
            <w:tcW w:w="561" w:type="dxa"/>
            <w:shd w:val="clear" w:color="auto" w:fill="F7CAAC"/>
          </w:tcPr>
          <w:p w14:paraId="48D4CEB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50" w:type="dxa"/>
          </w:tcPr>
          <w:p w14:paraId="270A95C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843" w:type="dxa"/>
            <w:shd w:val="clear" w:color="auto" w:fill="F7CAAC"/>
          </w:tcPr>
          <w:p w14:paraId="5C1FAFB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814" w:type="dxa"/>
            <w:gridSpan w:val="2"/>
          </w:tcPr>
          <w:p w14:paraId="46A56FA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13F156DA" w14:textId="77777777" w:rsidTr="002C09EC">
        <w:tc>
          <w:tcPr>
            <w:tcW w:w="3829" w:type="dxa"/>
            <w:shd w:val="clear" w:color="auto" w:fill="F7CAAC"/>
          </w:tcPr>
          <w:p w14:paraId="5BA478E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4FC000F3" w14:textId="77777777" w:rsidR="00F64B71" w:rsidRPr="00F52EEF" w:rsidRDefault="00F64B71" w:rsidP="00935F76">
            <w:pPr>
              <w:tabs>
                <w:tab w:val="left" w:pos="567"/>
              </w:tabs>
              <w:jc w:val="both"/>
              <w:rPr>
                <w:rFonts w:asciiTheme="minorHAnsi" w:eastAsia="Calibri" w:hAnsiTheme="minorHAnsi" w:cstheme="minorHAnsi"/>
                <w:color w:val="FF0000"/>
              </w:rPr>
            </w:pPr>
            <w:r w:rsidRPr="00F52EEF">
              <w:rPr>
                <w:rFonts w:asciiTheme="minorHAnsi" w:eastAsia="Calibri" w:hAnsiTheme="minorHAnsi" w:cstheme="minorHAnsi"/>
              </w:rPr>
              <w:t>Prerekvizity: Dějiny výtvarné kultury 1</w:t>
            </w:r>
          </w:p>
        </w:tc>
      </w:tr>
      <w:tr w:rsidR="00F64B71" w:rsidRPr="00F52EEF" w14:paraId="1FFF6377" w14:textId="77777777" w:rsidTr="002C09EC">
        <w:tc>
          <w:tcPr>
            <w:tcW w:w="3829" w:type="dxa"/>
            <w:shd w:val="clear" w:color="auto" w:fill="F7CAAC"/>
          </w:tcPr>
          <w:p w14:paraId="2C9DA43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112" w:type="dxa"/>
            <w:gridSpan w:val="4"/>
          </w:tcPr>
          <w:p w14:paraId="36B29718"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1843" w:type="dxa"/>
            <w:shd w:val="clear" w:color="auto" w:fill="F7CAAC"/>
          </w:tcPr>
          <w:p w14:paraId="7C5B52E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814" w:type="dxa"/>
            <w:gridSpan w:val="2"/>
          </w:tcPr>
          <w:p w14:paraId="56874F70" w14:textId="2026568F" w:rsidR="00F64B71" w:rsidRPr="00F52EEF" w:rsidRDefault="00A51E3E" w:rsidP="00935F76">
            <w:pPr>
              <w:tabs>
                <w:tab w:val="left" w:pos="567"/>
              </w:tabs>
              <w:jc w:val="both"/>
              <w:rPr>
                <w:rFonts w:asciiTheme="minorHAnsi" w:eastAsia="Calibri" w:hAnsiTheme="minorHAnsi" w:cstheme="minorHAnsi"/>
                <w:color w:val="1F497D" w:themeColor="text2"/>
              </w:rPr>
            </w:pPr>
            <w:r w:rsidRPr="00F52EEF">
              <w:rPr>
                <w:rFonts w:asciiTheme="minorHAnsi" w:eastAsia="Calibri" w:hAnsiTheme="minorHAnsi" w:cstheme="minorHAnsi"/>
                <w:color w:val="000000" w:themeColor="text1"/>
              </w:rPr>
              <w:t>P</w:t>
            </w:r>
            <w:r w:rsidR="00F64B71" w:rsidRPr="00F52EEF">
              <w:rPr>
                <w:rFonts w:asciiTheme="minorHAnsi" w:eastAsia="Calibri" w:hAnsiTheme="minorHAnsi" w:cstheme="minorHAnsi"/>
                <w:color w:val="000000" w:themeColor="text1"/>
              </w:rPr>
              <w:t>řednáška, cvičení</w:t>
            </w:r>
          </w:p>
        </w:tc>
      </w:tr>
      <w:tr w:rsidR="00F64B71" w:rsidRPr="00F52EEF" w14:paraId="28B2A4F4" w14:textId="77777777" w:rsidTr="002C09EC">
        <w:tc>
          <w:tcPr>
            <w:tcW w:w="3829" w:type="dxa"/>
            <w:shd w:val="clear" w:color="auto" w:fill="F7CAAC"/>
          </w:tcPr>
          <w:p w14:paraId="239795A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09554E89"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029BE396" w14:textId="77777777" w:rsidTr="002C09EC">
        <w:trPr>
          <w:trHeight w:val="554"/>
        </w:trPr>
        <w:tc>
          <w:tcPr>
            <w:tcW w:w="10598" w:type="dxa"/>
            <w:gridSpan w:val="8"/>
            <w:tcBorders>
              <w:top w:val="nil"/>
            </w:tcBorders>
          </w:tcPr>
          <w:p w14:paraId="4FE657FC" w14:textId="77777777" w:rsidR="00B71CD0" w:rsidRPr="00B71CD0" w:rsidRDefault="00B71CD0" w:rsidP="00935F76">
            <w:pPr>
              <w:tabs>
                <w:tab w:val="left" w:pos="567"/>
              </w:tabs>
              <w:jc w:val="both"/>
              <w:rPr>
                <w:rFonts w:asciiTheme="minorHAnsi" w:hAnsiTheme="minorHAnsi" w:cstheme="minorHAnsi"/>
                <w:color w:val="000000" w:themeColor="text1"/>
                <w:sz w:val="18"/>
              </w:rPr>
            </w:pPr>
            <w:r w:rsidRPr="00B71CD0">
              <w:rPr>
                <w:rFonts w:asciiTheme="minorHAnsi" w:hAnsiTheme="minorHAnsi" w:cstheme="minorHAnsi"/>
                <w:color w:val="000000" w:themeColor="text1"/>
                <w:sz w:val="18"/>
              </w:rPr>
              <w:t xml:space="preserve">1. Dílčí úkoly v průběhu semestru s odrazem aktuálního kulturního dění. </w:t>
            </w:r>
          </w:p>
          <w:p w14:paraId="52CA43B3" w14:textId="77777777" w:rsidR="00B71CD0" w:rsidRPr="00B71CD0" w:rsidRDefault="00B71CD0" w:rsidP="00935F76">
            <w:pPr>
              <w:tabs>
                <w:tab w:val="left" w:pos="567"/>
              </w:tabs>
              <w:jc w:val="both"/>
              <w:rPr>
                <w:rFonts w:asciiTheme="minorHAnsi" w:hAnsiTheme="minorHAnsi" w:cstheme="minorHAnsi"/>
                <w:color w:val="000000" w:themeColor="text1"/>
                <w:sz w:val="18"/>
              </w:rPr>
            </w:pPr>
            <w:r w:rsidRPr="00B71CD0">
              <w:rPr>
                <w:rFonts w:asciiTheme="minorHAnsi" w:hAnsiTheme="minorHAnsi" w:cstheme="minorHAnsi"/>
                <w:color w:val="000000" w:themeColor="text1"/>
                <w:sz w:val="18"/>
              </w:rPr>
              <w:t xml:space="preserve">2. Esej, rozbor díla tvůrčího charakteru (hudební, výtvarné, literární) korespondující s časovým obdobím probírané látky s prezentací. </w:t>
            </w:r>
          </w:p>
          <w:p w14:paraId="34940C1C" w14:textId="77777777" w:rsidR="00B71CD0" w:rsidRPr="00B71CD0" w:rsidRDefault="00B71CD0" w:rsidP="00935F76">
            <w:pPr>
              <w:tabs>
                <w:tab w:val="left" w:pos="567"/>
              </w:tabs>
              <w:jc w:val="both"/>
              <w:rPr>
                <w:rFonts w:asciiTheme="minorHAnsi" w:hAnsiTheme="minorHAnsi" w:cstheme="minorHAnsi"/>
                <w:color w:val="000000" w:themeColor="text1"/>
                <w:sz w:val="18"/>
              </w:rPr>
            </w:pPr>
            <w:r w:rsidRPr="00B71CD0">
              <w:rPr>
                <w:rFonts w:asciiTheme="minorHAnsi" w:hAnsiTheme="minorHAnsi" w:cstheme="minorHAnsi"/>
                <w:color w:val="000000" w:themeColor="text1"/>
                <w:sz w:val="18"/>
              </w:rPr>
              <w:t>3. Aktivní účast na semináři.</w:t>
            </w:r>
          </w:p>
          <w:p w14:paraId="686EED8B" w14:textId="2EA15F19" w:rsidR="00F64B71" w:rsidRPr="00F52EEF" w:rsidRDefault="00B71CD0" w:rsidP="00935F76">
            <w:pPr>
              <w:tabs>
                <w:tab w:val="left" w:pos="567"/>
              </w:tabs>
              <w:jc w:val="both"/>
              <w:rPr>
                <w:rFonts w:asciiTheme="minorHAnsi" w:hAnsiTheme="minorHAnsi" w:cstheme="minorHAnsi"/>
              </w:rPr>
            </w:pPr>
            <w:r w:rsidRPr="00B71CD0">
              <w:rPr>
                <w:rFonts w:asciiTheme="minorHAnsi" w:hAnsiTheme="minorHAnsi" w:cstheme="minorHAnsi"/>
                <w:color w:val="000000" w:themeColor="text1"/>
                <w:sz w:val="18"/>
              </w:rPr>
              <w:t>4. Závěrečný znalostní test odpovídající rozsahu probírané látky.</w:t>
            </w:r>
          </w:p>
        </w:tc>
      </w:tr>
      <w:tr w:rsidR="00F64B71" w:rsidRPr="00F52EEF" w14:paraId="463783BA" w14:textId="77777777" w:rsidTr="002C09EC">
        <w:trPr>
          <w:trHeight w:val="197"/>
        </w:trPr>
        <w:tc>
          <w:tcPr>
            <w:tcW w:w="3829" w:type="dxa"/>
            <w:tcBorders>
              <w:top w:val="nil"/>
            </w:tcBorders>
            <w:shd w:val="clear" w:color="auto" w:fill="F7CAAC"/>
          </w:tcPr>
          <w:p w14:paraId="3176AF2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12A7E2E" w14:textId="77777777" w:rsidR="00F64B71" w:rsidRPr="00F52EEF" w:rsidRDefault="00F64B71"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PaedDr. Marcela Göttlichová</w:t>
            </w:r>
          </w:p>
        </w:tc>
      </w:tr>
      <w:tr w:rsidR="00F64B71" w:rsidRPr="00F52EEF" w14:paraId="4CC08820" w14:textId="77777777" w:rsidTr="002C09EC">
        <w:trPr>
          <w:trHeight w:val="243"/>
        </w:trPr>
        <w:tc>
          <w:tcPr>
            <w:tcW w:w="3829" w:type="dxa"/>
            <w:tcBorders>
              <w:top w:val="nil"/>
            </w:tcBorders>
            <w:shd w:val="clear" w:color="auto" w:fill="F7CAAC"/>
          </w:tcPr>
          <w:p w14:paraId="5AC5485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5D742BC8" w14:textId="2F8B6B71" w:rsidR="00F64B71" w:rsidRPr="00F52EEF" w:rsidRDefault="00AD6806"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rPr>
              <w:t>Garant se podílí 100 % na výuce.</w:t>
            </w:r>
          </w:p>
        </w:tc>
      </w:tr>
      <w:tr w:rsidR="00F64B71" w:rsidRPr="00F52EEF" w14:paraId="124E4852" w14:textId="77777777" w:rsidTr="002C09EC">
        <w:tc>
          <w:tcPr>
            <w:tcW w:w="3829" w:type="dxa"/>
            <w:shd w:val="clear" w:color="auto" w:fill="F7CAAC"/>
          </w:tcPr>
          <w:p w14:paraId="1132FFC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C8A579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AD8F912" w14:textId="77777777" w:rsidTr="002C09EC">
        <w:trPr>
          <w:trHeight w:val="236"/>
        </w:trPr>
        <w:tc>
          <w:tcPr>
            <w:tcW w:w="10598" w:type="dxa"/>
            <w:gridSpan w:val="8"/>
            <w:tcBorders>
              <w:top w:val="nil"/>
            </w:tcBorders>
          </w:tcPr>
          <w:p w14:paraId="603921F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3D512FB" w14:textId="77777777" w:rsidTr="002C09EC">
        <w:tc>
          <w:tcPr>
            <w:tcW w:w="3829" w:type="dxa"/>
            <w:shd w:val="clear" w:color="auto" w:fill="F7CAAC"/>
          </w:tcPr>
          <w:p w14:paraId="40D7D01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32564D0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99CD316" w14:textId="77777777" w:rsidTr="002C09EC">
        <w:trPr>
          <w:trHeight w:val="4203"/>
        </w:trPr>
        <w:tc>
          <w:tcPr>
            <w:tcW w:w="10598" w:type="dxa"/>
            <w:gridSpan w:val="8"/>
            <w:tcBorders>
              <w:top w:val="nil"/>
              <w:bottom w:val="single" w:sz="12" w:space="0" w:color="auto"/>
            </w:tcBorders>
          </w:tcPr>
          <w:p w14:paraId="320B8514" w14:textId="2584DBBE" w:rsidR="00B71CD0" w:rsidRPr="00B71CD0" w:rsidRDefault="00B71CD0" w:rsidP="00935F76">
            <w:pPr>
              <w:tabs>
                <w:tab w:val="left" w:pos="567"/>
              </w:tabs>
              <w:ind w:left="-13"/>
              <w:rPr>
                <w:rFonts w:asciiTheme="minorHAnsi" w:hAnsiTheme="minorHAnsi" w:cstheme="minorHAnsi"/>
                <w:b/>
                <w:sz w:val="18"/>
              </w:rPr>
            </w:pPr>
            <w:r w:rsidRPr="00B71CD0">
              <w:rPr>
                <w:rFonts w:asciiTheme="minorHAnsi" w:hAnsiTheme="minorHAnsi" w:cstheme="minorHAnsi"/>
                <w:b/>
                <w:sz w:val="18"/>
              </w:rPr>
              <w:t>Probíraná témata:</w:t>
            </w:r>
          </w:p>
          <w:p w14:paraId="1045E514" w14:textId="419C788D"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v</w:t>
            </w:r>
            <w:r w:rsidR="00F64B71" w:rsidRPr="00B71CD0">
              <w:rPr>
                <w:rFonts w:asciiTheme="minorHAnsi" w:hAnsiTheme="minorHAnsi" w:cstheme="minorHAnsi"/>
                <w:sz w:val="18"/>
              </w:rPr>
              <w:t>rcholný středověk: románské umění jako propagace náboženské ideologie</w:t>
            </w:r>
            <w:r w:rsidRPr="00B71CD0">
              <w:rPr>
                <w:rFonts w:asciiTheme="minorHAnsi" w:hAnsiTheme="minorHAnsi" w:cstheme="minorHAnsi"/>
                <w:sz w:val="18"/>
              </w:rPr>
              <w:t>;</w:t>
            </w:r>
          </w:p>
          <w:p w14:paraId="6471E517" w14:textId="0CE4040A"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g</w:t>
            </w:r>
            <w:r w:rsidR="00F64B71" w:rsidRPr="00B71CD0">
              <w:rPr>
                <w:rFonts w:asciiTheme="minorHAnsi" w:hAnsiTheme="minorHAnsi" w:cstheme="minorHAnsi"/>
                <w:sz w:val="18"/>
              </w:rPr>
              <w:t xml:space="preserve">otika </w:t>
            </w:r>
            <w:r w:rsidRPr="00B71CD0">
              <w:rPr>
                <w:rFonts w:asciiTheme="minorHAnsi" w:hAnsiTheme="minorHAnsi" w:cstheme="minorHAnsi"/>
                <w:sz w:val="18"/>
              </w:rPr>
              <w:t>–</w:t>
            </w:r>
            <w:r w:rsidR="00F64B71" w:rsidRPr="00B71CD0">
              <w:rPr>
                <w:rFonts w:asciiTheme="minorHAnsi" w:hAnsiTheme="minorHAnsi" w:cstheme="minorHAnsi"/>
                <w:sz w:val="18"/>
              </w:rPr>
              <w:t xml:space="preserve"> raná, vrcholná a pozdní; umělecký výraz vrcholného a pozdního středověku; kultura ve světě náboženských představ</w:t>
            </w:r>
            <w:r w:rsidRPr="00B71CD0">
              <w:rPr>
                <w:rFonts w:asciiTheme="minorHAnsi" w:hAnsiTheme="minorHAnsi" w:cstheme="minorHAnsi"/>
                <w:sz w:val="18"/>
              </w:rPr>
              <w:t>;</w:t>
            </w:r>
          </w:p>
          <w:p w14:paraId="006E7F5F" w14:textId="08883053"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e</w:t>
            </w:r>
            <w:r w:rsidR="00F64B71" w:rsidRPr="00B71CD0">
              <w:rPr>
                <w:rFonts w:asciiTheme="minorHAnsi" w:hAnsiTheme="minorHAnsi" w:cstheme="minorHAnsi"/>
                <w:sz w:val="18"/>
              </w:rPr>
              <w:t>vropská novodobá kultura (raný novověk): renesance</w:t>
            </w:r>
            <w:r w:rsidRPr="00B71CD0">
              <w:rPr>
                <w:rFonts w:asciiTheme="minorHAnsi" w:hAnsiTheme="minorHAnsi" w:cstheme="minorHAnsi"/>
                <w:sz w:val="18"/>
              </w:rPr>
              <w:t xml:space="preserve"> – </w:t>
            </w:r>
            <w:r w:rsidR="00F64B71" w:rsidRPr="00B71CD0">
              <w:rPr>
                <w:rFonts w:asciiTheme="minorHAnsi" w:hAnsiTheme="minorHAnsi" w:cstheme="minorHAnsi"/>
                <w:sz w:val="18"/>
              </w:rPr>
              <w:t>humanismus, renesance v Itálii (quattrocento, cinquecento, pozdní renesance, manýrismus); antropocentrismus kultury</w:t>
            </w:r>
            <w:r w:rsidRPr="00B71CD0">
              <w:rPr>
                <w:rFonts w:asciiTheme="minorHAnsi" w:hAnsiTheme="minorHAnsi" w:cstheme="minorHAnsi"/>
                <w:sz w:val="18"/>
              </w:rPr>
              <w:t>;</w:t>
            </w:r>
          </w:p>
          <w:p w14:paraId="2A191516" w14:textId="5D32E68F"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r</w:t>
            </w:r>
            <w:r w:rsidR="00F64B71" w:rsidRPr="00B71CD0">
              <w:rPr>
                <w:rFonts w:asciiTheme="minorHAnsi" w:hAnsiTheme="minorHAnsi" w:cstheme="minorHAnsi"/>
                <w:sz w:val="18"/>
              </w:rPr>
              <w:t xml:space="preserve">enesance mimo Itálii </w:t>
            </w:r>
            <w:r w:rsidRPr="00B71CD0">
              <w:rPr>
                <w:rFonts w:asciiTheme="minorHAnsi" w:hAnsiTheme="minorHAnsi" w:cstheme="minorHAnsi"/>
                <w:sz w:val="18"/>
              </w:rPr>
              <w:t>–</w:t>
            </w:r>
            <w:r w:rsidR="00F64B71" w:rsidRPr="00B71CD0">
              <w:rPr>
                <w:rFonts w:asciiTheme="minorHAnsi" w:hAnsiTheme="minorHAnsi" w:cstheme="minorHAnsi"/>
                <w:sz w:val="18"/>
              </w:rPr>
              <w:t xml:space="preserve"> renesance v Holandsku, Německu a zaalpských zemích; vliv měšťanů na vývoj kulturních změn</w:t>
            </w:r>
            <w:r w:rsidRPr="00B71CD0">
              <w:rPr>
                <w:rFonts w:asciiTheme="minorHAnsi" w:hAnsiTheme="minorHAnsi" w:cstheme="minorHAnsi"/>
                <w:sz w:val="18"/>
              </w:rPr>
              <w:t>;</w:t>
            </w:r>
          </w:p>
          <w:p w14:paraId="1F4AC1F7" w14:textId="72832D27"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e</w:t>
            </w:r>
            <w:r w:rsidR="00F64B71" w:rsidRPr="00B71CD0">
              <w:rPr>
                <w:rFonts w:asciiTheme="minorHAnsi" w:hAnsiTheme="minorHAnsi" w:cstheme="minorHAnsi"/>
                <w:sz w:val="18"/>
              </w:rPr>
              <w:t xml:space="preserve">vropská novodobá kultura (vyspělý novověk): baroko </w:t>
            </w:r>
            <w:r w:rsidRPr="00B71CD0">
              <w:rPr>
                <w:rFonts w:asciiTheme="minorHAnsi" w:hAnsiTheme="minorHAnsi" w:cstheme="minorHAnsi"/>
                <w:sz w:val="18"/>
              </w:rPr>
              <w:t>–</w:t>
            </w:r>
            <w:r w:rsidR="00F64B71" w:rsidRPr="00B71CD0">
              <w:rPr>
                <w:rFonts w:asciiTheme="minorHAnsi" w:hAnsiTheme="minorHAnsi" w:cstheme="minorHAnsi"/>
                <w:sz w:val="18"/>
              </w:rPr>
              <w:t xml:space="preserve"> epocha ve vývoji evropského společenského, politického a kulturního života; kulturní formy katolické reformace: barokní umění; barokní sloh v</w:t>
            </w:r>
            <w:r w:rsidRPr="00B71CD0">
              <w:rPr>
                <w:rFonts w:asciiTheme="minorHAnsi" w:hAnsiTheme="minorHAnsi" w:cstheme="minorHAnsi"/>
                <w:sz w:val="18"/>
              </w:rPr>
              <w:t> </w:t>
            </w:r>
            <w:r w:rsidR="00F64B71" w:rsidRPr="00B71CD0">
              <w:rPr>
                <w:rFonts w:asciiTheme="minorHAnsi" w:hAnsiTheme="minorHAnsi" w:cstheme="minorHAnsi"/>
                <w:sz w:val="18"/>
              </w:rPr>
              <w:t>Itálii</w:t>
            </w:r>
            <w:r w:rsidRPr="00B71CD0">
              <w:rPr>
                <w:rFonts w:asciiTheme="minorHAnsi" w:hAnsiTheme="minorHAnsi" w:cstheme="minorHAnsi"/>
                <w:sz w:val="18"/>
              </w:rPr>
              <w:t>;</w:t>
            </w:r>
          </w:p>
          <w:p w14:paraId="11FFDEF6" w14:textId="312DB145"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b</w:t>
            </w:r>
            <w:r w:rsidR="00F64B71" w:rsidRPr="00B71CD0">
              <w:rPr>
                <w:rFonts w:asciiTheme="minorHAnsi" w:hAnsiTheme="minorHAnsi" w:cstheme="minorHAnsi"/>
                <w:sz w:val="18"/>
              </w:rPr>
              <w:t>arokní sloh v ostatní Evropě; rokoko</w:t>
            </w:r>
            <w:r w:rsidRPr="00B71CD0">
              <w:rPr>
                <w:rFonts w:asciiTheme="minorHAnsi" w:hAnsiTheme="minorHAnsi" w:cstheme="minorHAnsi"/>
                <w:sz w:val="18"/>
              </w:rPr>
              <w:t>;</w:t>
            </w:r>
          </w:p>
          <w:p w14:paraId="2019445F" w14:textId="672459F3"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e</w:t>
            </w:r>
            <w:r w:rsidR="00F64B71" w:rsidRPr="00B71CD0">
              <w:rPr>
                <w:rFonts w:asciiTheme="minorHAnsi" w:hAnsiTheme="minorHAnsi" w:cstheme="minorHAnsi"/>
                <w:sz w:val="18"/>
              </w:rPr>
              <w:t xml:space="preserve">vropská novodobá kultura (doba nejnovější): klasicismus </w:t>
            </w:r>
            <w:r w:rsidRPr="00B71CD0">
              <w:rPr>
                <w:rFonts w:asciiTheme="minorHAnsi" w:hAnsiTheme="minorHAnsi" w:cstheme="minorHAnsi"/>
                <w:sz w:val="18"/>
              </w:rPr>
              <w:t>–</w:t>
            </w:r>
            <w:r w:rsidR="00F64B71" w:rsidRPr="00B71CD0">
              <w:rPr>
                <w:rFonts w:asciiTheme="minorHAnsi" w:hAnsiTheme="minorHAnsi" w:cstheme="minorHAnsi"/>
                <w:sz w:val="18"/>
              </w:rPr>
              <w:t xml:space="preserve"> návaznost na ideály renesance stavějící na osvědčených a zavedených tradičních modelech a postupech; osvícenství </w:t>
            </w:r>
            <w:r w:rsidRPr="00B71CD0">
              <w:rPr>
                <w:rFonts w:asciiTheme="minorHAnsi" w:hAnsiTheme="minorHAnsi" w:cstheme="minorHAnsi"/>
                <w:sz w:val="18"/>
              </w:rPr>
              <w:t>–</w:t>
            </w:r>
            <w:r w:rsidR="00F64B71" w:rsidRPr="00B71CD0">
              <w:rPr>
                <w:rFonts w:asciiTheme="minorHAnsi" w:hAnsiTheme="minorHAnsi" w:cstheme="minorHAnsi"/>
                <w:sz w:val="18"/>
              </w:rPr>
              <w:t xml:space="preserve"> osvícenský klasicismus; empír</w:t>
            </w:r>
            <w:r w:rsidRPr="00B71CD0">
              <w:rPr>
                <w:rFonts w:asciiTheme="minorHAnsi" w:hAnsiTheme="minorHAnsi" w:cstheme="minorHAnsi"/>
                <w:sz w:val="18"/>
              </w:rPr>
              <w:t>;</w:t>
            </w:r>
          </w:p>
          <w:p w14:paraId="0460A6CD" w14:textId="024F235C"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k</w:t>
            </w:r>
            <w:r w:rsidR="00F64B71" w:rsidRPr="00B71CD0">
              <w:rPr>
                <w:rFonts w:asciiTheme="minorHAnsi" w:hAnsiTheme="minorHAnsi" w:cstheme="minorHAnsi"/>
                <w:sz w:val="18"/>
              </w:rPr>
              <w:t xml:space="preserve">onec epochy jednotných slohů: romantismus </w:t>
            </w:r>
            <w:r w:rsidRPr="00B71CD0">
              <w:rPr>
                <w:rFonts w:asciiTheme="minorHAnsi" w:hAnsiTheme="minorHAnsi" w:cstheme="minorHAnsi"/>
                <w:sz w:val="18"/>
              </w:rPr>
              <w:t>–</w:t>
            </w:r>
            <w:r w:rsidR="00F64B71" w:rsidRPr="00B71CD0">
              <w:rPr>
                <w:rFonts w:asciiTheme="minorHAnsi" w:hAnsiTheme="minorHAnsi" w:cstheme="minorHAnsi"/>
                <w:sz w:val="18"/>
              </w:rPr>
              <w:t xml:space="preserve"> jeden z posledních velkých evropských uměleckých slohů zasahující do všech oblastí života; individualismus, subjektivismus a modernismus</w:t>
            </w:r>
            <w:r w:rsidRPr="00B71CD0">
              <w:rPr>
                <w:rFonts w:asciiTheme="minorHAnsi" w:hAnsiTheme="minorHAnsi" w:cstheme="minorHAnsi"/>
                <w:sz w:val="18"/>
              </w:rPr>
              <w:t>;</w:t>
            </w:r>
          </w:p>
          <w:p w14:paraId="0AEBBDBC" w14:textId="32506CF6"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r</w:t>
            </w:r>
            <w:r w:rsidR="00F64B71" w:rsidRPr="00B71CD0">
              <w:rPr>
                <w:rFonts w:asciiTheme="minorHAnsi" w:hAnsiTheme="minorHAnsi" w:cstheme="minorHAnsi"/>
                <w:sz w:val="18"/>
              </w:rPr>
              <w:t>ealismus jako protest proti lidským konvencím, doznívání celostních uměleckých stylů v Evropě a předpoklady rozvoje moderního umění</w:t>
            </w:r>
            <w:r w:rsidRPr="00B71CD0">
              <w:rPr>
                <w:rFonts w:asciiTheme="minorHAnsi" w:hAnsiTheme="minorHAnsi" w:cstheme="minorHAnsi"/>
                <w:sz w:val="18"/>
              </w:rPr>
              <w:t>;</w:t>
            </w:r>
          </w:p>
          <w:p w14:paraId="10DA9A6C" w14:textId="7CFB0FAF"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e</w:t>
            </w:r>
            <w:r w:rsidR="00F64B71" w:rsidRPr="00B71CD0">
              <w:rPr>
                <w:rFonts w:asciiTheme="minorHAnsi" w:hAnsiTheme="minorHAnsi" w:cstheme="minorHAnsi"/>
                <w:sz w:val="18"/>
              </w:rPr>
              <w:t>vropské moderní umění I: moderna (období 2. poloviny 19.století a počátku 20. století) – impresionismus a jeho kořeny.</w:t>
            </w:r>
          </w:p>
          <w:p w14:paraId="2D62D726" w14:textId="302793FD"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p</w:t>
            </w:r>
            <w:r w:rsidR="00F64B71" w:rsidRPr="00B71CD0">
              <w:rPr>
                <w:rFonts w:asciiTheme="minorHAnsi" w:hAnsiTheme="minorHAnsi" w:cstheme="minorHAnsi"/>
                <w:sz w:val="18"/>
              </w:rPr>
              <w:t xml:space="preserve">ostimpresionismus a neoimpresionismus </w:t>
            </w:r>
            <w:r w:rsidRPr="00B71CD0">
              <w:rPr>
                <w:rFonts w:asciiTheme="minorHAnsi" w:hAnsiTheme="minorHAnsi" w:cstheme="minorHAnsi"/>
                <w:sz w:val="18"/>
              </w:rPr>
              <w:t>–</w:t>
            </w:r>
            <w:r w:rsidR="00F64B71" w:rsidRPr="00B71CD0">
              <w:rPr>
                <w:rFonts w:asciiTheme="minorHAnsi" w:hAnsiTheme="minorHAnsi" w:cstheme="minorHAnsi"/>
                <w:sz w:val="18"/>
              </w:rPr>
              <w:t xml:space="preserve"> přelom století a jeho odraz v kulturním pojetí</w:t>
            </w:r>
            <w:r w:rsidRPr="00B71CD0">
              <w:rPr>
                <w:rFonts w:asciiTheme="minorHAnsi" w:hAnsiTheme="minorHAnsi" w:cstheme="minorHAnsi"/>
                <w:sz w:val="18"/>
              </w:rPr>
              <w:t>;</w:t>
            </w:r>
          </w:p>
          <w:p w14:paraId="43E48796" w14:textId="085BDF08"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s</w:t>
            </w:r>
            <w:r w:rsidR="00F64B71" w:rsidRPr="00B71CD0">
              <w:rPr>
                <w:rFonts w:asciiTheme="minorHAnsi" w:hAnsiTheme="minorHAnsi" w:cstheme="minorHAnsi"/>
                <w:sz w:val="18"/>
              </w:rPr>
              <w:t>ecese – poslední umělecký sloh, jenž dokázal vtisknout své umělecké znaky všem projevům moderního života, vytvořit módu a životní styl konce 19. a počátku 20. století</w:t>
            </w:r>
            <w:r w:rsidRPr="00B71CD0">
              <w:rPr>
                <w:rFonts w:asciiTheme="minorHAnsi" w:hAnsiTheme="minorHAnsi" w:cstheme="minorHAnsi"/>
                <w:sz w:val="18"/>
              </w:rPr>
              <w:t>;</w:t>
            </w:r>
          </w:p>
          <w:p w14:paraId="31325F38" w14:textId="438CEC39"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z</w:t>
            </w:r>
            <w:r w:rsidR="00F64B71" w:rsidRPr="00B71CD0">
              <w:rPr>
                <w:rFonts w:asciiTheme="minorHAnsi" w:hAnsiTheme="minorHAnsi" w:cstheme="minorHAnsi"/>
                <w:sz w:val="18"/>
              </w:rPr>
              <w:t>ávěrečné shrnutí; návštěva aktuálních výstav</w:t>
            </w:r>
            <w:r w:rsidRPr="00B71CD0">
              <w:rPr>
                <w:rFonts w:asciiTheme="minorHAnsi" w:hAnsiTheme="minorHAnsi" w:cstheme="minorHAnsi"/>
                <w:sz w:val="18"/>
              </w:rPr>
              <w:t>;</w:t>
            </w:r>
          </w:p>
          <w:p w14:paraId="747BC1B4" w14:textId="65CEF708" w:rsidR="00F64B71" w:rsidRPr="00B71CD0" w:rsidRDefault="00B71CD0" w:rsidP="00935F76">
            <w:pPr>
              <w:tabs>
                <w:tab w:val="left" w:pos="567"/>
              </w:tabs>
              <w:ind w:left="-13"/>
              <w:rPr>
                <w:rFonts w:asciiTheme="minorHAnsi" w:hAnsiTheme="minorHAnsi" w:cstheme="minorHAnsi"/>
                <w:sz w:val="18"/>
              </w:rPr>
            </w:pPr>
            <w:r w:rsidRPr="00B71CD0">
              <w:rPr>
                <w:rFonts w:asciiTheme="minorHAnsi" w:hAnsiTheme="minorHAnsi" w:cstheme="minorHAnsi"/>
                <w:sz w:val="18"/>
              </w:rPr>
              <w:t>- e</w:t>
            </w:r>
            <w:r w:rsidR="00F64B71" w:rsidRPr="00B71CD0">
              <w:rPr>
                <w:rFonts w:asciiTheme="minorHAnsi" w:hAnsiTheme="minorHAnsi" w:cstheme="minorHAnsi"/>
                <w:sz w:val="18"/>
              </w:rPr>
              <w:t>xkurze doprovázející probíranou tematiku</w:t>
            </w:r>
            <w:r w:rsidRPr="00B71CD0">
              <w:rPr>
                <w:rFonts w:asciiTheme="minorHAnsi" w:hAnsiTheme="minorHAnsi" w:cstheme="minorHAnsi"/>
                <w:sz w:val="18"/>
              </w:rPr>
              <w:t>.</w:t>
            </w:r>
          </w:p>
          <w:p w14:paraId="028BBBB7" w14:textId="77777777" w:rsidR="00B71CD0" w:rsidRPr="00B71CD0" w:rsidRDefault="00B71CD0" w:rsidP="00935F76">
            <w:pPr>
              <w:tabs>
                <w:tab w:val="left" w:pos="567"/>
              </w:tabs>
              <w:ind w:left="-13"/>
              <w:rPr>
                <w:del w:id="2913" w:author="Martin Kazík" w:date="2020-01-23T11:23:00Z"/>
                <w:rFonts w:asciiTheme="minorHAnsi" w:hAnsiTheme="minorHAnsi" w:cstheme="minorHAnsi"/>
                <w:sz w:val="18"/>
              </w:rPr>
            </w:pPr>
          </w:p>
          <w:p w14:paraId="4AC318D7" w14:textId="45AD0465" w:rsidR="00F64B71" w:rsidRPr="00F52EEF" w:rsidRDefault="00B71CD0" w:rsidP="00935F76">
            <w:pPr>
              <w:tabs>
                <w:tab w:val="left" w:pos="567"/>
              </w:tabs>
              <w:jc w:val="both"/>
              <w:rPr>
                <w:rFonts w:asciiTheme="minorHAnsi" w:hAnsiTheme="minorHAnsi" w:cstheme="minorHAnsi"/>
              </w:rPr>
            </w:pPr>
            <w:del w:id="2914" w:author="Martin Kazík" w:date="2020-01-23T11:23:00Z">
              <w:r w:rsidRPr="00B71CD0">
                <w:rPr>
                  <w:rFonts w:asciiTheme="minorHAnsi" w:hAnsiTheme="minorHAnsi" w:cstheme="minorHAnsi"/>
                  <w:sz w:val="18"/>
                </w:rPr>
                <w:delText>S</w:delText>
              </w:r>
              <w:r w:rsidR="00F64B71" w:rsidRPr="00B71CD0">
                <w:rPr>
                  <w:rFonts w:asciiTheme="minorHAnsi" w:hAnsiTheme="minorHAnsi" w:cstheme="minorHAnsi"/>
                  <w:sz w:val="18"/>
                </w:rPr>
                <w:delText>ouhrn poznatků o vzniku a proměnách kulturních oblastí v období středověku a novověku v kontinuitě s počátky moderního umění pojímající umělecká díla jako paradigmatickou syntézu kultury. Cílem kurzu je postihnout rozmanité druhy umění především v jejich komunikační roli ve vývoji lidské společnosti se zaměřením na přiblížení výpovědní hodnoty uměleckého artefaktu ve vztahu k autentickým sociálním, uměleckým a ekonomickým tendencím své doby. </w:delText>
              </w:r>
            </w:del>
          </w:p>
        </w:tc>
      </w:tr>
      <w:tr w:rsidR="00F64B71" w:rsidRPr="00F52EEF" w14:paraId="50D67610" w14:textId="77777777" w:rsidTr="002C09EC">
        <w:trPr>
          <w:trHeight w:val="265"/>
        </w:trPr>
        <w:tc>
          <w:tcPr>
            <w:tcW w:w="4396" w:type="dxa"/>
            <w:gridSpan w:val="2"/>
            <w:tcBorders>
              <w:top w:val="nil"/>
            </w:tcBorders>
            <w:shd w:val="clear" w:color="auto" w:fill="F7CAAC"/>
          </w:tcPr>
          <w:p w14:paraId="505ACAC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46233C8B" w14:textId="77777777" w:rsidR="00F64B71" w:rsidRPr="00F52EEF" w:rsidRDefault="00F64B71" w:rsidP="00935F76">
            <w:pPr>
              <w:tabs>
                <w:tab w:val="left" w:pos="567"/>
              </w:tabs>
              <w:autoSpaceDE w:val="0"/>
              <w:autoSpaceDN w:val="0"/>
              <w:adjustRightInd w:val="0"/>
              <w:rPr>
                <w:rFonts w:asciiTheme="minorHAnsi" w:hAnsiTheme="minorHAnsi" w:cstheme="minorHAnsi"/>
              </w:rPr>
            </w:pPr>
          </w:p>
        </w:tc>
      </w:tr>
      <w:tr w:rsidR="00F64B71" w:rsidRPr="00F52EEF" w14:paraId="16C4427D" w14:textId="77777777" w:rsidTr="002C09EC">
        <w:trPr>
          <w:trHeight w:val="259"/>
        </w:trPr>
        <w:tc>
          <w:tcPr>
            <w:tcW w:w="10598" w:type="dxa"/>
            <w:gridSpan w:val="8"/>
            <w:tcBorders>
              <w:top w:val="nil"/>
            </w:tcBorders>
          </w:tcPr>
          <w:p w14:paraId="4E7C2E49" w14:textId="77777777" w:rsidR="00F64B71" w:rsidRPr="00B71CD0" w:rsidRDefault="00F64B71" w:rsidP="00935F76">
            <w:pPr>
              <w:tabs>
                <w:tab w:val="left" w:pos="567"/>
              </w:tabs>
              <w:autoSpaceDE w:val="0"/>
              <w:autoSpaceDN w:val="0"/>
              <w:adjustRightInd w:val="0"/>
              <w:rPr>
                <w:rFonts w:asciiTheme="minorHAnsi" w:eastAsia="Calibri" w:hAnsiTheme="minorHAnsi" w:cstheme="minorHAnsi"/>
                <w:b/>
                <w:color w:val="000000" w:themeColor="text1"/>
                <w:sz w:val="18"/>
              </w:rPr>
            </w:pPr>
            <w:r w:rsidRPr="00B71CD0">
              <w:rPr>
                <w:rFonts w:asciiTheme="minorHAnsi" w:eastAsia="Calibri" w:hAnsiTheme="minorHAnsi" w:cstheme="minorHAnsi"/>
                <w:b/>
                <w:color w:val="000000" w:themeColor="text1"/>
                <w:sz w:val="18"/>
              </w:rPr>
              <w:t>Povinná literatura:</w:t>
            </w:r>
          </w:p>
          <w:p w14:paraId="0D0884A2" w14:textId="0C69E1BF" w:rsidR="00F64B71" w:rsidRPr="00B71CD0" w:rsidRDefault="00F64B71" w:rsidP="00935F76">
            <w:pPr>
              <w:tabs>
                <w:tab w:val="left" w:pos="567"/>
              </w:tabs>
              <w:autoSpaceDE w:val="0"/>
              <w:autoSpaceDN w:val="0"/>
              <w:adjustRightInd w:val="0"/>
              <w:rPr>
                <w:rFonts w:asciiTheme="minorHAnsi" w:eastAsia="Calibri" w:hAnsiTheme="minorHAnsi" w:cstheme="minorHAnsi"/>
                <w:sz w:val="18"/>
              </w:rPr>
            </w:pPr>
            <w:r w:rsidRPr="00B71CD0">
              <w:rPr>
                <w:rFonts w:asciiTheme="minorHAnsi" w:eastAsia="Calibri" w:hAnsiTheme="minorHAnsi" w:cstheme="minorHAnsi"/>
                <w:sz w:val="18"/>
              </w:rPr>
              <w:t xml:space="preserve">MRÁZ, Bohumír. 2016.  </w:t>
            </w:r>
            <w:r w:rsidRPr="00B71CD0">
              <w:rPr>
                <w:rFonts w:asciiTheme="minorHAnsi" w:eastAsia="Calibri" w:hAnsiTheme="minorHAnsi" w:cstheme="minorHAnsi"/>
                <w:i/>
                <w:sz w:val="18"/>
              </w:rPr>
              <w:t>Dějiny výtvarné kultury II.</w:t>
            </w:r>
            <w:r w:rsidRPr="00B71CD0">
              <w:rPr>
                <w:rFonts w:asciiTheme="minorHAnsi" w:eastAsia="Calibri" w:hAnsiTheme="minorHAnsi" w:cstheme="minorHAnsi"/>
                <w:sz w:val="18"/>
              </w:rPr>
              <w:t xml:space="preserve"> Praha: Idea servis. ISBN 978-80-8597-089-0.</w:t>
            </w:r>
          </w:p>
          <w:p w14:paraId="7696D4DF" w14:textId="77777777" w:rsidR="00F64B71" w:rsidRPr="00B71CD0" w:rsidRDefault="00F64B71" w:rsidP="00935F76">
            <w:pPr>
              <w:tabs>
                <w:tab w:val="left" w:pos="567"/>
              </w:tabs>
              <w:autoSpaceDE w:val="0"/>
              <w:autoSpaceDN w:val="0"/>
              <w:adjustRightInd w:val="0"/>
              <w:rPr>
                <w:rFonts w:asciiTheme="minorHAnsi" w:eastAsia="Calibri" w:hAnsiTheme="minorHAnsi" w:cstheme="minorHAnsi"/>
                <w:color w:val="000000" w:themeColor="text1"/>
                <w:sz w:val="18"/>
              </w:rPr>
            </w:pPr>
            <w:r w:rsidRPr="00B71CD0">
              <w:rPr>
                <w:rFonts w:asciiTheme="minorHAnsi" w:eastAsia="Calibri" w:hAnsiTheme="minorHAnsi" w:cstheme="minorHAnsi"/>
                <w:color w:val="000000" w:themeColor="text1"/>
                <w:sz w:val="18"/>
              </w:rPr>
              <w:t>Doporučená literatura:</w:t>
            </w:r>
          </w:p>
          <w:p w14:paraId="137178F5" w14:textId="2AEDCB4B" w:rsidR="00F64B71" w:rsidRPr="00014AF9" w:rsidDel="003852B7" w:rsidRDefault="00F64B71" w:rsidP="00935F76">
            <w:pPr>
              <w:tabs>
                <w:tab w:val="left" w:pos="567"/>
              </w:tabs>
              <w:autoSpaceDE w:val="0"/>
              <w:autoSpaceDN w:val="0"/>
              <w:adjustRightInd w:val="0"/>
              <w:rPr>
                <w:del w:id="2915" w:author="FMK" w:date="2020-02-02T20:07:00Z"/>
                <w:rFonts w:asciiTheme="minorHAnsi" w:eastAsia="Calibri" w:hAnsiTheme="minorHAnsi"/>
                <w:color w:val="FF0000"/>
                <w:sz w:val="18"/>
                <w:rPrChange w:id="2916" w:author="Martin Kazík" w:date="2020-01-23T11:23:00Z">
                  <w:rPr>
                    <w:del w:id="2917" w:author="FMK" w:date="2020-02-02T20:07:00Z"/>
                    <w:rFonts w:asciiTheme="minorHAnsi" w:eastAsia="Calibri" w:hAnsiTheme="minorHAnsi"/>
                    <w:color w:val="000000" w:themeColor="text1"/>
                    <w:sz w:val="18"/>
                  </w:rPr>
                </w:rPrChange>
              </w:rPr>
            </w:pPr>
            <w:del w:id="2918" w:author="FMK" w:date="2020-02-02T20:07:00Z">
              <w:r w:rsidRPr="00014AF9" w:rsidDel="003852B7">
                <w:rPr>
                  <w:rFonts w:asciiTheme="minorHAnsi" w:eastAsia="Calibri" w:hAnsiTheme="minorHAnsi"/>
                  <w:color w:val="FF0000"/>
                  <w:sz w:val="18"/>
                  <w:rPrChange w:id="2919" w:author="Martin Kazík" w:date="2020-01-23T11:23:00Z">
                    <w:rPr>
                      <w:rFonts w:asciiTheme="minorHAnsi" w:eastAsia="Calibri" w:hAnsiTheme="minorHAnsi"/>
                      <w:color w:val="000000" w:themeColor="text1"/>
                      <w:sz w:val="18"/>
                    </w:rPr>
                  </w:rPrChange>
                </w:rPr>
                <w:delText xml:space="preserve">KOLEKTIV AUTORŮ. 2005. </w:delText>
              </w:r>
              <w:r w:rsidRPr="00014AF9" w:rsidDel="003852B7">
                <w:rPr>
                  <w:rFonts w:asciiTheme="minorHAnsi" w:eastAsia="Calibri" w:hAnsiTheme="minorHAnsi"/>
                  <w:i/>
                  <w:color w:val="FF0000"/>
                  <w:sz w:val="18"/>
                  <w:rPrChange w:id="2920" w:author="Martin Kazík" w:date="2020-01-23T11:23:00Z">
                    <w:rPr>
                      <w:rFonts w:asciiTheme="minorHAnsi" w:eastAsia="Calibri" w:hAnsiTheme="minorHAnsi"/>
                      <w:i/>
                      <w:color w:val="000000" w:themeColor="text1"/>
                      <w:sz w:val="18"/>
                    </w:rPr>
                  </w:rPrChange>
                </w:rPr>
                <w:delText>Gotika: architektura, sochařství, malířství.</w:delText>
              </w:r>
              <w:r w:rsidRPr="00014AF9" w:rsidDel="003852B7">
                <w:rPr>
                  <w:rFonts w:asciiTheme="minorHAnsi" w:eastAsia="Calibri" w:hAnsiTheme="minorHAnsi"/>
                  <w:color w:val="FF0000"/>
                  <w:sz w:val="18"/>
                  <w:rPrChange w:id="2921" w:author="Martin Kazík" w:date="2020-01-23T11:23:00Z">
                    <w:rPr>
                      <w:rFonts w:asciiTheme="minorHAnsi" w:eastAsia="Calibri" w:hAnsiTheme="minorHAnsi"/>
                      <w:color w:val="000000" w:themeColor="text1"/>
                      <w:sz w:val="18"/>
                    </w:rPr>
                  </w:rPrChange>
                </w:rPr>
                <w:delText xml:space="preserve"> 2., opr. vyd. Praha: Slovart. ISBN 80-7209-668-0.</w:delText>
              </w:r>
            </w:del>
          </w:p>
          <w:p w14:paraId="033A11EB" w14:textId="6159F612" w:rsidR="00F64B71" w:rsidRPr="00014AF9" w:rsidDel="003852B7" w:rsidRDefault="00F64B71" w:rsidP="00935F76">
            <w:pPr>
              <w:tabs>
                <w:tab w:val="left" w:pos="567"/>
              </w:tabs>
              <w:autoSpaceDE w:val="0"/>
              <w:autoSpaceDN w:val="0"/>
              <w:adjustRightInd w:val="0"/>
              <w:rPr>
                <w:del w:id="2922" w:author="FMK" w:date="2020-02-02T20:07:00Z"/>
                <w:rFonts w:asciiTheme="minorHAnsi" w:eastAsia="Calibri" w:hAnsiTheme="minorHAnsi"/>
                <w:color w:val="FF0000"/>
                <w:sz w:val="18"/>
                <w:rPrChange w:id="2923" w:author="Martin Kazík" w:date="2020-01-23T11:23:00Z">
                  <w:rPr>
                    <w:del w:id="2924" w:author="FMK" w:date="2020-02-02T20:07:00Z"/>
                    <w:rFonts w:asciiTheme="minorHAnsi" w:eastAsia="Calibri" w:hAnsiTheme="minorHAnsi"/>
                    <w:sz w:val="18"/>
                  </w:rPr>
                </w:rPrChange>
              </w:rPr>
            </w:pPr>
            <w:del w:id="2925" w:author="FMK" w:date="2020-02-02T20:07:00Z">
              <w:r w:rsidRPr="00014AF9" w:rsidDel="003852B7">
                <w:rPr>
                  <w:rFonts w:asciiTheme="minorHAnsi" w:eastAsia="Calibri" w:hAnsiTheme="minorHAnsi"/>
                  <w:color w:val="FF0000"/>
                  <w:sz w:val="18"/>
                  <w:rPrChange w:id="2926" w:author="Martin Kazík" w:date="2020-01-23T11:23:00Z">
                    <w:rPr>
                      <w:rFonts w:asciiTheme="minorHAnsi" w:eastAsia="Calibri" w:hAnsiTheme="minorHAnsi"/>
                      <w:sz w:val="18"/>
                    </w:rPr>
                  </w:rPrChange>
                </w:rPr>
                <w:delText xml:space="preserve">GOMBRICH, E. H. 2006. </w:delText>
              </w:r>
              <w:r w:rsidRPr="00014AF9" w:rsidDel="003852B7">
                <w:rPr>
                  <w:rFonts w:asciiTheme="minorHAnsi" w:eastAsia="Calibri" w:hAnsiTheme="minorHAnsi"/>
                  <w:i/>
                  <w:color w:val="FF0000"/>
                  <w:sz w:val="18"/>
                  <w:rPrChange w:id="2927" w:author="Martin Kazík" w:date="2020-01-23T11:23:00Z">
                    <w:rPr>
                      <w:rFonts w:asciiTheme="minorHAnsi" w:eastAsia="Calibri" w:hAnsiTheme="minorHAnsi"/>
                      <w:i/>
                      <w:sz w:val="18"/>
                    </w:rPr>
                  </w:rPrChange>
                </w:rPr>
                <w:delText>Příběh umění.</w:delText>
              </w:r>
              <w:r w:rsidRPr="00014AF9" w:rsidDel="003852B7">
                <w:rPr>
                  <w:rFonts w:asciiTheme="minorHAnsi" w:eastAsia="Calibri" w:hAnsiTheme="minorHAnsi"/>
                  <w:color w:val="FF0000"/>
                  <w:sz w:val="18"/>
                  <w:rPrChange w:id="2928" w:author="Martin Kazík" w:date="2020-01-23T11:23:00Z">
                    <w:rPr>
                      <w:rFonts w:asciiTheme="minorHAnsi" w:eastAsia="Calibri" w:hAnsiTheme="minorHAnsi"/>
                      <w:sz w:val="18"/>
                    </w:rPr>
                  </w:rPrChange>
                </w:rPr>
                <w:delText xml:space="preserve"> Praha: Argo. ISBN 80-7203-143-0.</w:delText>
              </w:r>
            </w:del>
          </w:p>
          <w:p w14:paraId="65CE1FB6" w14:textId="77777777" w:rsidR="00F64B71" w:rsidRPr="00B71CD0" w:rsidRDefault="00F64B71" w:rsidP="00935F76">
            <w:pPr>
              <w:tabs>
                <w:tab w:val="left" w:pos="567"/>
              </w:tabs>
              <w:autoSpaceDE w:val="0"/>
              <w:autoSpaceDN w:val="0"/>
              <w:adjustRightInd w:val="0"/>
              <w:rPr>
                <w:rFonts w:asciiTheme="minorHAnsi" w:eastAsia="Calibri" w:hAnsiTheme="minorHAnsi" w:cstheme="minorHAnsi"/>
                <w:sz w:val="18"/>
              </w:rPr>
            </w:pPr>
            <w:r w:rsidRPr="00B71CD0">
              <w:rPr>
                <w:rFonts w:asciiTheme="minorHAnsi" w:eastAsia="Calibri" w:hAnsiTheme="minorHAnsi" w:cstheme="minorHAnsi"/>
                <w:sz w:val="18"/>
              </w:rPr>
              <w:t xml:space="preserve">MIKŠ, František. 2017. </w:t>
            </w:r>
            <w:r w:rsidRPr="00B71CD0">
              <w:rPr>
                <w:rFonts w:asciiTheme="minorHAnsi" w:eastAsia="Calibri" w:hAnsiTheme="minorHAnsi" w:cstheme="minorHAnsi"/>
                <w:i/>
                <w:sz w:val="18"/>
              </w:rPr>
              <w:t>Gombrich Tajemství obrazu a jazyk umění: Pozvání k dějinám a teorii umění.</w:t>
            </w:r>
            <w:r w:rsidRPr="00B71CD0">
              <w:rPr>
                <w:rFonts w:asciiTheme="minorHAnsi" w:eastAsia="Calibri" w:hAnsiTheme="minorHAnsi" w:cstheme="minorHAnsi"/>
                <w:sz w:val="18"/>
              </w:rPr>
              <w:t xml:space="preserve"> Brno: Barrister a Principal. ISBN 978-80-7485-030-1.</w:t>
            </w:r>
          </w:p>
          <w:p w14:paraId="2FA383EE" w14:textId="03E36435" w:rsidR="00F64B71" w:rsidRPr="00014AF9" w:rsidDel="001B54C8" w:rsidRDefault="00F64B71" w:rsidP="00935F76">
            <w:pPr>
              <w:tabs>
                <w:tab w:val="left" w:pos="567"/>
              </w:tabs>
              <w:autoSpaceDE w:val="0"/>
              <w:autoSpaceDN w:val="0"/>
              <w:adjustRightInd w:val="0"/>
              <w:rPr>
                <w:del w:id="2929" w:author="FMK" w:date="2020-02-02T20:06:00Z"/>
                <w:rFonts w:asciiTheme="minorHAnsi" w:eastAsia="Calibri" w:hAnsiTheme="minorHAnsi"/>
                <w:color w:val="FF0000"/>
                <w:sz w:val="18"/>
                <w:rPrChange w:id="2930" w:author="Martin Kazík" w:date="2020-01-23T11:23:00Z">
                  <w:rPr>
                    <w:del w:id="2931" w:author="FMK" w:date="2020-02-02T20:06:00Z"/>
                    <w:rFonts w:asciiTheme="minorHAnsi" w:eastAsia="Calibri" w:hAnsiTheme="minorHAnsi"/>
                    <w:sz w:val="18"/>
                  </w:rPr>
                </w:rPrChange>
              </w:rPr>
            </w:pPr>
            <w:del w:id="2932" w:author="FMK" w:date="2020-02-02T20:06:00Z">
              <w:r w:rsidRPr="00014AF9" w:rsidDel="001B54C8">
                <w:rPr>
                  <w:rFonts w:asciiTheme="minorHAnsi" w:eastAsia="Calibri" w:hAnsiTheme="minorHAnsi"/>
                  <w:color w:val="FF0000"/>
                  <w:sz w:val="18"/>
                  <w:rPrChange w:id="2933" w:author="Martin Kazík" w:date="2020-01-23T11:23:00Z">
                    <w:rPr>
                      <w:rFonts w:asciiTheme="minorHAnsi" w:eastAsia="Calibri" w:hAnsiTheme="minorHAnsi"/>
                      <w:sz w:val="18"/>
                    </w:rPr>
                  </w:rPrChange>
                </w:rPr>
                <w:delText xml:space="preserve">ECO, UMBERTO. 2015. </w:delText>
              </w:r>
              <w:r w:rsidRPr="00014AF9" w:rsidDel="001B54C8">
                <w:rPr>
                  <w:rFonts w:asciiTheme="minorHAnsi" w:eastAsia="Calibri" w:hAnsiTheme="minorHAnsi"/>
                  <w:i/>
                  <w:color w:val="FF0000"/>
                  <w:sz w:val="18"/>
                  <w:rPrChange w:id="2934" w:author="Martin Kazík" w:date="2020-01-23T11:23:00Z">
                    <w:rPr>
                      <w:rFonts w:asciiTheme="minorHAnsi" w:eastAsia="Calibri" w:hAnsiTheme="minorHAnsi"/>
                      <w:i/>
                      <w:sz w:val="18"/>
                    </w:rPr>
                  </w:rPrChange>
                </w:rPr>
                <w:delText>Dějiny krásy.</w:delText>
              </w:r>
              <w:r w:rsidRPr="00014AF9" w:rsidDel="001B54C8">
                <w:rPr>
                  <w:rFonts w:asciiTheme="minorHAnsi" w:eastAsia="Calibri" w:hAnsiTheme="minorHAnsi"/>
                  <w:color w:val="FF0000"/>
                  <w:sz w:val="18"/>
                  <w:rPrChange w:id="2935" w:author="Martin Kazík" w:date="2020-01-23T11:23:00Z">
                    <w:rPr>
                      <w:rFonts w:asciiTheme="minorHAnsi" w:eastAsia="Calibri" w:hAnsiTheme="minorHAnsi"/>
                      <w:sz w:val="18"/>
                    </w:rPr>
                  </w:rPrChange>
                </w:rPr>
                <w:delText xml:space="preserve"> Praha: Argo. ISBN 80-7203-677-7.</w:delText>
              </w:r>
            </w:del>
          </w:p>
          <w:p w14:paraId="2F0900C7" w14:textId="4DB759E6" w:rsidR="00F64B71" w:rsidRPr="00014AF9" w:rsidDel="001B54C8" w:rsidRDefault="00F64B71" w:rsidP="00935F76">
            <w:pPr>
              <w:tabs>
                <w:tab w:val="left" w:pos="567"/>
              </w:tabs>
              <w:jc w:val="both"/>
              <w:rPr>
                <w:del w:id="2936" w:author="FMK" w:date="2020-02-02T20:06:00Z"/>
                <w:rFonts w:asciiTheme="minorHAnsi" w:eastAsia="Calibri" w:hAnsiTheme="minorHAnsi"/>
                <w:color w:val="FF0000"/>
                <w:sz w:val="18"/>
                <w:rPrChange w:id="2937" w:author="Martin Kazík" w:date="2020-01-23T11:23:00Z">
                  <w:rPr>
                    <w:del w:id="2938" w:author="FMK" w:date="2020-02-02T20:06:00Z"/>
                    <w:rFonts w:asciiTheme="minorHAnsi" w:eastAsia="Calibri" w:hAnsiTheme="minorHAnsi"/>
                    <w:sz w:val="18"/>
                  </w:rPr>
                </w:rPrChange>
              </w:rPr>
            </w:pPr>
            <w:del w:id="2939" w:author="FMK" w:date="2020-02-02T20:06:00Z">
              <w:r w:rsidRPr="00014AF9" w:rsidDel="001B54C8">
                <w:rPr>
                  <w:rFonts w:asciiTheme="minorHAnsi" w:eastAsia="Calibri" w:hAnsiTheme="minorHAnsi"/>
                  <w:color w:val="FF0000"/>
                  <w:sz w:val="18"/>
                  <w:rPrChange w:id="2940" w:author="Martin Kazík" w:date="2020-01-23T11:23:00Z">
                    <w:rPr>
                      <w:rFonts w:asciiTheme="minorHAnsi" w:eastAsia="Calibri" w:hAnsiTheme="minorHAnsi"/>
                      <w:sz w:val="18"/>
                    </w:rPr>
                  </w:rPrChange>
                </w:rPr>
                <w:delText xml:space="preserve">ECO, UMBERTO. 2015. </w:delText>
              </w:r>
              <w:r w:rsidRPr="00014AF9" w:rsidDel="001B54C8">
                <w:rPr>
                  <w:rFonts w:asciiTheme="minorHAnsi" w:eastAsia="Calibri" w:hAnsiTheme="minorHAnsi"/>
                  <w:i/>
                  <w:color w:val="FF0000"/>
                  <w:sz w:val="18"/>
                  <w:rPrChange w:id="2941" w:author="Martin Kazík" w:date="2020-01-23T11:23:00Z">
                    <w:rPr>
                      <w:rFonts w:asciiTheme="minorHAnsi" w:eastAsia="Calibri" w:hAnsiTheme="minorHAnsi"/>
                      <w:i/>
                      <w:sz w:val="18"/>
                    </w:rPr>
                  </w:rPrChange>
                </w:rPr>
                <w:delText>Dějiny ošklivosti.</w:delText>
              </w:r>
              <w:r w:rsidRPr="00014AF9" w:rsidDel="001B54C8">
                <w:rPr>
                  <w:rFonts w:asciiTheme="minorHAnsi" w:eastAsia="Calibri" w:hAnsiTheme="minorHAnsi"/>
                  <w:color w:val="FF0000"/>
                  <w:sz w:val="18"/>
                  <w:rPrChange w:id="2942" w:author="Martin Kazík" w:date="2020-01-23T11:23:00Z">
                    <w:rPr>
                      <w:rFonts w:asciiTheme="minorHAnsi" w:eastAsia="Calibri" w:hAnsiTheme="minorHAnsi"/>
                      <w:sz w:val="18"/>
                    </w:rPr>
                  </w:rPrChange>
                </w:rPr>
                <w:delText xml:space="preserve"> Praha: Argo. ISBN 978-80-7203-893-0.</w:delText>
              </w:r>
            </w:del>
          </w:p>
          <w:p w14:paraId="076F986E" w14:textId="637500CE" w:rsidR="00F64B71" w:rsidRPr="00014AF9" w:rsidDel="001B54C8" w:rsidRDefault="00F64B71" w:rsidP="00935F76">
            <w:pPr>
              <w:tabs>
                <w:tab w:val="left" w:pos="567"/>
              </w:tabs>
              <w:jc w:val="both"/>
              <w:rPr>
                <w:del w:id="2943" w:author="FMK" w:date="2020-02-02T20:06:00Z"/>
                <w:rFonts w:asciiTheme="minorHAnsi" w:hAnsiTheme="minorHAnsi"/>
                <w:color w:val="FF0000"/>
                <w:sz w:val="18"/>
                <w:rPrChange w:id="2944" w:author="Martin Kazík" w:date="2020-01-23T11:23:00Z">
                  <w:rPr>
                    <w:del w:id="2945" w:author="FMK" w:date="2020-02-02T20:06:00Z"/>
                    <w:rFonts w:asciiTheme="minorHAnsi" w:hAnsiTheme="minorHAnsi"/>
                    <w:sz w:val="18"/>
                  </w:rPr>
                </w:rPrChange>
              </w:rPr>
            </w:pPr>
            <w:del w:id="2946" w:author="FMK" w:date="2020-02-02T20:06:00Z">
              <w:r w:rsidRPr="00014AF9" w:rsidDel="001B54C8">
                <w:rPr>
                  <w:rFonts w:asciiTheme="minorHAnsi" w:hAnsiTheme="minorHAnsi"/>
                  <w:color w:val="FF0000"/>
                  <w:sz w:val="18"/>
                  <w:rPrChange w:id="2947" w:author="Martin Kazík" w:date="2020-01-23T11:23:00Z">
                    <w:rPr>
                      <w:rFonts w:asciiTheme="minorHAnsi" w:hAnsiTheme="minorHAnsi"/>
                      <w:sz w:val="18"/>
                    </w:rPr>
                  </w:rPrChange>
                </w:rPr>
                <w:delText xml:space="preserve">CHALUMEAU, Jean-Luc. 2003. </w:delText>
              </w:r>
              <w:r w:rsidRPr="00014AF9" w:rsidDel="001B54C8">
                <w:rPr>
                  <w:rFonts w:asciiTheme="minorHAnsi" w:hAnsiTheme="minorHAnsi"/>
                  <w:i/>
                  <w:color w:val="FF0000"/>
                  <w:sz w:val="18"/>
                  <w:rPrChange w:id="2948" w:author="Martin Kazík" w:date="2020-01-23T11:23:00Z">
                    <w:rPr>
                      <w:rFonts w:asciiTheme="minorHAnsi" w:hAnsiTheme="minorHAnsi"/>
                      <w:i/>
                      <w:sz w:val="18"/>
                    </w:rPr>
                  </w:rPrChange>
                </w:rPr>
                <w:delText>Přehled teorií umění.</w:delText>
              </w:r>
              <w:r w:rsidRPr="00014AF9" w:rsidDel="001B54C8">
                <w:rPr>
                  <w:rFonts w:asciiTheme="minorHAnsi" w:hAnsiTheme="minorHAnsi"/>
                  <w:color w:val="FF0000"/>
                  <w:sz w:val="18"/>
                  <w:rPrChange w:id="2949" w:author="Martin Kazík" w:date="2020-01-23T11:23:00Z">
                    <w:rPr>
                      <w:rFonts w:asciiTheme="minorHAnsi" w:hAnsiTheme="minorHAnsi"/>
                      <w:sz w:val="18"/>
                    </w:rPr>
                  </w:rPrChange>
                </w:rPr>
                <w:delText xml:space="preserve"> Praha: Portál. ISBN 80-7178-663-2. </w:delText>
              </w:r>
            </w:del>
          </w:p>
          <w:p w14:paraId="5F376809" w14:textId="1C1AFF2D" w:rsidR="00F64B71" w:rsidDel="003852B7" w:rsidRDefault="00F64B71" w:rsidP="00935F76">
            <w:pPr>
              <w:tabs>
                <w:tab w:val="left" w:pos="567"/>
              </w:tabs>
              <w:autoSpaceDE w:val="0"/>
              <w:autoSpaceDN w:val="0"/>
              <w:adjustRightInd w:val="0"/>
              <w:rPr>
                <w:del w:id="2950" w:author="FMK" w:date="2020-02-02T20:06:00Z"/>
                <w:rFonts w:asciiTheme="minorHAnsi" w:eastAsia="Calibri" w:hAnsiTheme="minorHAnsi"/>
                <w:color w:val="FF0000"/>
                <w:sz w:val="18"/>
              </w:rPr>
            </w:pPr>
            <w:del w:id="2951" w:author="FMK" w:date="2020-02-02T20:06:00Z">
              <w:r w:rsidRPr="00014AF9" w:rsidDel="001B54C8">
                <w:rPr>
                  <w:rFonts w:asciiTheme="minorHAnsi" w:eastAsia="Calibri" w:hAnsiTheme="minorHAnsi"/>
                  <w:color w:val="FF0000"/>
                  <w:sz w:val="18"/>
                  <w:rPrChange w:id="2952" w:author="Martin Kazík" w:date="2020-01-23T11:23:00Z">
                    <w:rPr>
                      <w:rFonts w:asciiTheme="minorHAnsi" w:eastAsia="Calibri" w:hAnsiTheme="minorHAnsi"/>
                      <w:color w:val="000000" w:themeColor="text1"/>
                      <w:sz w:val="18"/>
                    </w:rPr>
                  </w:rPrChange>
                </w:rPr>
                <w:delText>JOHNSON, Paul. 2006. Dějiny umění: nový pohled. Praha: Academia. ISBN 80-200-1320-2.</w:delText>
              </w:r>
            </w:del>
          </w:p>
          <w:p w14:paraId="66DA908E" w14:textId="77777777" w:rsidR="003852B7" w:rsidRPr="00D835FA" w:rsidRDefault="003852B7" w:rsidP="003852B7">
            <w:pPr>
              <w:tabs>
                <w:tab w:val="left" w:pos="567"/>
              </w:tabs>
              <w:autoSpaceDE w:val="0"/>
              <w:autoSpaceDN w:val="0"/>
              <w:adjustRightInd w:val="0"/>
              <w:rPr>
                <w:ins w:id="2953" w:author="FMK" w:date="2020-02-02T20:07:00Z"/>
                <w:rFonts w:asciiTheme="minorHAnsi" w:eastAsia="Calibri" w:hAnsiTheme="minorHAnsi"/>
                <w:color w:val="FF0000"/>
                <w:sz w:val="18"/>
              </w:rPr>
            </w:pPr>
            <w:ins w:id="2954" w:author="FMK" w:date="2020-02-02T20:07:00Z">
              <w:r w:rsidRPr="00D835FA">
                <w:rPr>
                  <w:rFonts w:asciiTheme="minorHAnsi" w:eastAsia="Calibri" w:hAnsiTheme="minorHAnsi"/>
                  <w:color w:val="FF0000"/>
                  <w:sz w:val="18"/>
                </w:rPr>
                <w:t xml:space="preserve">ECO, UMBERTO. 2015. </w:t>
              </w:r>
              <w:r w:rsidRPr="00D835FA">
                <w:rPr>
                  <w:rFonts w:asciiTheme="minorHAnsi" w:eastAsia="Calibri" w:hAnsiTheme="minorHAnsi"/>
                  <w:i/>
                  <w:color w:val="FF0000"/>
                  <w:sz w:val="18"/>
                </w:rPr>
                <w:t>Dějiny krásy.</w:t>
              </w:r>
              <w:r w:rsidRPr="00D835FA">
                <w:rPr>
                  <w:rFonts w:asciiTheme="minorHAnsi" w:eastAsia="Calibri" w:hAnsiTheme="minorHAnsi"/>
                  <w:color w:val="FF0000"/>
                  <w:sz w:val="18"/>
                </w:rPr>
                <w:t xml:space="preserve"> Praha: Argo. ISBN 80-7203-677-7.</w:t>
              </w:r>
            </w:ins>
          </w:p>
          <w:p w14:paraId="69E885A7" w14:textId="77777777" w:rsidR="003852B7" w:rsidRPr="00D835FA" w:rsidRDefault="003852B7" w:rsidP="003852B7">
            <w:pPr>
              <w:tabs>
                <w:tab w:val="left" w:pos="567"/>
              </w:tabs>
              <w:jc w:val="both"/>
              <w:rPr>
                <w:ins w:id="2955" w:author="FMK" w:date="2020-02-02T20:07:00Z"/>
                <w:rFonts w:asciiTheme="minorHAnsi" w:eastAsia="Calibri" w:hAnsiTheme="minorHAnsi"/>
                <w:color w:val="FF0000"/>
                <w:sz w:val="18"/>
              </w:rPr>
            </w:pPr>
            <w:ins w:id="2956" w:author="FMK" w:date="2020-02-02T20:07:00Z">
              <w:r w:rsidRPr="00D835FA">
                <w:rPr>
                  <w:rFonts w:asciiTheme="minorHAnsi" w:eastAsia="Calibri" w:hAnsiTheme="minorHAnsi"/>
                  <w:color w:val="FF0000"/>
                  <w:sz w:val="18"/>
                </w:rPr>
                <w:t xml:space="preserve">ECO, UMBERTO. 2015. </w:t>
              </w:r>
              <w:r w:rsidRPr="00D835FA">
                <w:rPr>
                  <w:rFonts w:asciiTheme="minorHAnsi" w:eastAsia="Calibri" w:hAnsiTheme="minorHAnsi"/>
                  <w:i/>
                  <w:color w:val="FF0000"/>
                  <w:sz w:val="18"/>
                </w:rPr>
                <w:t>Dějiny ošklivosti.</w:t>
              </w:r>
              <w:r w:rsidRPr="00D835FA">
                <w:rPr>
                  <w:rFonts w:asciiTheme="minorHAnsi" w:eastAsia="Calibri" w:hAnsiTheme="minorHAnsi"/>
                  <w:color w:val="FF0000"/>
                  <w:sz w:val="18"/>
                </w:rPr>
                <w:t xml:space="preserve"> Praha: Argo. ISBN 978-80-7203-893-0.</w:t>
              </w:r>
            </w:ins>
          </w:p>
          <w:p w14:paraId="185C515B" w14:textId="77777777" w:rsidR="003852B7" w:rsidRPr="00D835FA" w:rsidRDefault="003852B7" w:rsidP="003852B7">
            <w:pPr>
              <w:tabs>
                <w:tab w:val="left" w:pos="567"/>
              </w:tabs>
              <w:jc w:val="both"/>
              <w:rPr>
                <w:ins w:id="2957" w:author="FMK" w:date="2020-02-02T20:07:00Z"/>
                <w:rFonts w:asciiTheme="minorHAnsi" w:eastAsia="Calibri" w:hAnsiTheme="minorHAnsi"/>
                <w:color w:val="FF0000"/>
                <w:sz w:val="18"/>
              </w:rPr>
            </w:pPr>
          </w:p>
          <w:p w14:paraId="13A8317B" w14:textId="77777777" w:rsidR="003852B7" w:rsidRDefault="003852B7" w:rsidP="003852B7">
            <w:pPr>
              <w:tabs>
                <w:tab w:val="left" w:pos="567"/>
              </w:tabs>
              <w:jc w:val="both"/>
              <w:rPr>
                <w:ins w:id="2958" w:author="FMK" w:date="2020-02-02T20:07:00Z"/>
                <w:rFonts w:asciiTheme="minorHAnsi" w:hAnsiTheme="minorHAnsi"/>
                <w:color w:val="FF0000"/>
                <w:sz w:val="18"/>
              </w:rPr>
            </w:pPr>
            <w:ins w:id="2959" w:author="FMK" w:date="2020-02-02T20:07:00Z">
              <w:r w:rsidRPr="001B54C8">
                <w:rPr>
                  <w:rFonts w:asciiTheme="minorHAnsi" w:hAnsiTheme="minorHAnsi"/>
                  <w:color w:val="FF0000"/>
                  <w:sz w:val="18"/>
                </w:rPr>
                <w:t xml:space="preserve">VANĚK, Jiří. </w:t>
              </w:r>
              <w:r>
                <w:rPr>
                  <w:rFonts w:asciiTheme="minorHAnsi" w:hAnsiTheme="minorHAnsi"/>
                  <w:color w:val="FF0000"/>
                  <w:sz w:val="18"/>
                </w:rPr>
                <w:t xml:space="preserve">2013. </w:t>
              </w:r>
              <w:r w:rsidRPr="00D835FA">
                <w:rPr>
                  <w:rFonts w:asciiTheme="minorHAnsi" w:hAnsiTheme="minorHAnsi"/>
                  <w:i/>
                  <w:color w:val="FF0000"/>
                  <w:sz w:val="18"/>
                </w:rPr>
                <w:t>Filosofie v kultuře západní tradice.</w:t>
              </w:r>
              <w:r>
                <w:rPr>
                  <w:rFonts w:asciiTheme="minorHAnsi" w:hAnsiTheme="minorHAnsi"/>
                  <w:color w:val="FF0000"/>
                  <w:sz w:val="18"/>
                </w:rPr>
                <w:t xml:space="preserve"> Praha: ARSCI. </w:t>
              </w:r>
              <w:r w:rsidRPr="001B54C8">
                <w:rPr>
                  <w:rFonts w:asciiTheme="minorHAnsi" w:hAnsiTheme="minorHAnsi"/>
                  <w:color w:val="FF0000"/>
                  <w:sz w:val="18"/>
                </w:rPr>
                <w:t xml:space="preserve"> ISBN 9788074200366.</w:t>
              </w:r>
            </w:ins>
          </w:p>
          <w:p w14:paraId="52BC1DF7" w14:textId="77777777" w:rsidR="003852B7" w:rsidRPr="00014AF9" w:rsidRDefault="003852B7" w:rsidP="00935F76">
            <w:pPr>
              <w:tabs>
                <w:tab w:val="left" w:pos="567"/>
              </w:tabs>
              <w:autoSpaceDE w:val="0"/>
              <w:autoSpaceDN w:val="0"/>
              <w:adjustRightInd w:val="0"/>
              <w:rPr>
                <w:ins w:id="2960" w:author="FMK" w:date="2020-02-02T20:07:00Z"/>
                <w:rFonts w:asciiTheme="minorHAnsi" w:eastAsia="Calibri" w:hAnsiTheme="minorHAnsi"/>
                <w:color w:val="FF0000"/>
                <w:sz w:val="18"/>
                <w:rPrChange w:id="2961" w:author="Martin Kazík" w:date="2020-01-23T11:23:00Z">
                  <w:rPr>
                    <w:ins w:id="2962" w:author="FMK" w:date="2020-02-02T20:07:00Z"/>
                    <w:rFonts w:asciiTheme="minorHAnsi" w:eastAsia="Calibri" w:hAnsiTheme="minorHAnsi"/>
                    <w:color w:val="000000" w:themeColor="text1"/>
                    <w:sz w:val="18"/>
                  </w:rPr>
                </w:rPrChange>
              </w:rPr>
            </w:pPr>
          </w:p>
          <w:p w14:paraId="6B9F0453" w14:textId="77777777" w:rsidR="00F64B71" w:rsidRPr="00B71CD0" w:rsidRDefault="00F64B71" w:rsidP="00935F76">
            <w:pPr>
              <w:tabs>
                <w:tab w:val="left" w:pos="567"/>
              </w:tabs>
              <w:autoSpaceDE w:val="0"/>
              <w:autoSpaceDN w:val="0"/>
              <w:adjustRightInd w:val="0"/>
              <w:rPr>
                <w:rFonts w:asciiTheme="minorHAnsi" w:eastAsia="Calibri" w:hAnsiTheme="minorHAnsi" w:cstheme="minorHAnsi"/>
                <w:color w:val="000000" w:themeColor="text1"/>
                <w:sz w:val="18"/>
              </w:rPr>
            </w:pPr>
            <w:r w:rsidRPr="00B71CD0">
              <w:rPr>
                <w:rFonts w:asciiTheme="minorHAnsi" w:eastAsia="Calibri" w:hAnsiTheme="minorHAnsi" w:cstheme="minorHAnsi"/>
                <w:color w:val="000000" w:themeColor="text1"/>
                <w:sz w:val="18"/>
              </w:rPr>
              <w:t xml:space="preserve">BENDOVÁ, Eva a Pavla MACHALÍKOVÁ. 2019. </w:t>
            </w:r>
            <w:r w:rsidRPr="00B71CD0">
              <w:rPr>
                <w:rFonts w:asciiTheme="minorHAnsi" w:eastAsia="Calibri" w:hAnsiTheme="minorHAnsi" w:cstheme="minorHAnsi"/>
                <w:i/>
                <w:color w:val="000000" w:themeColor="text1"/>
                <w:sz w:val="18"/>
              </w:rPr>
              <w:t>Kariéra s paletou.</w:t>
            </w:r>
            <w:r w:rsidRPr="00B71CD0">
              <w:rPr>
                <w:rFonts w:asciiTheme="minorHAnsi" w:eastAsia="Calibri" w:hAnsiTheme="minorHAnsi" w:cstheme="minorHAnsi"/>
                <w:color w:val="000000" w:themeColor="text1"/>
                <w:sz w:val="18"/>
              </w:rPr>
              <w:t xml:space="preserve"> Brno: Books&amp;PipesPublishing.</w:t>
            </w:r>
          </w:p>
          <w:p w14:paraId="4E75C2F0" w14:textId="77777777" w:rsidR="00F64B71" w:rsidRPr="00B71CD0" w:rsidRDefault="00F64B71" w:rsidP="00935F76">
            <w:pPr>
              <w:tabs>
                <w:tab w:val="left" w:pos="567"/>
              </w:tabs>
              <w:autoSpaceDE w:val="0"/>
              <w:autoSpaceDN w:val="0"/>
              <w:adjustRightInd w:val="0"/>
              <w:rPr>
                <w:rFonts w:asciiTheme="minorHAnsi" w:eastAsia="Calibri" w:hAnsiTheme="minorHAnsi" w:cstheme="minorHAnsi"/>
                <w:color w:val="000000" w:themeColor="text1"/>
                <w:sz w:val="18"/>
              </w:rPr>
            </w:pPr>
            <w:r w:rsidRPr="00B71CD0">
              <w:rPr>
                <w:rFonts w:asciiTheme="minorHAnsi" w:eastAsia="Calibri" w:hAnsiTheme="minorHAnsi" w:cstheme="minorHAnsi"/>
                <w:color w:val="000000" w:themeColor="text1"/>
                <w:sz w:val="18"/>
              </w:rPr>
              <w:t xml:space="preserve">HODGE, Susie. 2019. </w:t>
            </w:r>
            <w:r w:rsidRPr="00B71CD0">
              <w:rPr>
                <w:rFonts w:asciiTheme="minorHAnsi" w:eastAsia="Calibri" w:hAnsiTheme="minorHAnsi" w:cstheme="minorHAnsi"/>
                <w:i/>
                <w:color w:val="000000" w:themeColor="text1"/>
                <w:sz w:val="18"/>
              </w:rPr>
              <w:t>Stručný příběh moderního umění: kapesní průvodce klíčovými směry, díly, tématy a technikami.</w:t>
            </w:r>
            <w:r w:rsidRPr="00B71CD0">
              <w:rPr>
                <w:rFonts w:asciiTheme="minorHAnsi" w:eastAsia="Calibri" w:hAnsiTheme="minorHAnsi" w:cstheme="minorHAnsi"/>
                <w:color w:val="000000" w:themeColor="text1"/>
                <w:sz w:val="18"/>
              </w:rPr>
              <w:t xml:space="preserve"> Praha: Grada. ISBN 978-80-271-2078-9.</w:t>
            </w:r>
          </w:p>
        </w:tc>
      </w:tr>
      <w:tr w:rsidR="00F64B71" w:rsidRPr="00F52EEF" w14:paraId="233578D6" w14:textId="77777777" w:rsidTr="002C09EC">
        <w:tc>
          <w:tcPr>
            <w:tcW w:w="10598" w:type="dxa"/>
            <w:gridSpan w:val="8"/>
            <w:tcBorders>
              <w:top w:val="single" w:sz="12" w:space="0" w:color="auto"/>
              <w:left w:val="single" w:sz="2" w:space="0" w:color="auto"/>
              <w:bottom w:val="single" w:sz="2" w:space="0" w:color="auto"/>
              <w:right w:val="single" w:sz="2" w:space="0" w:color="auto"/>
            </w:tcBorders>
            <w:shd w:val="clear" w:color="auto" w:fill="F7CAAC"/>
          </w:tcPr>
          <w:p w14:paraId="02376BF6"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r w:rsidRPr="00F52EEF">
              <w:rPr>
                <w:rFonts w:asciiTheme="minorHAnsi" w:eastAsia="Calibri" w:hAnsiTheme="minorHAnsi" w:cstheme="minorHAnsi"/>
                <w:color w:val="FF0000"/>
              </w:rPr>
              <w:t>.</w:t>
            </w:r>
          </w:p>
        </w:tc>
      </w:tr>
      <w:tr w:rsidR="00F64B71" w:rsidRPr="00F52EEF" w14:paraId="5FCA76C1" w14:textId="77777777" w:rsidTr="002C09EC">
        <w:tc>
          <w:tcPr>
            <w:tcW w:w="5530" w:type="dxa"/>
            <w:gridSpan w:val="3"/>
            <w:tcBorders>
              <w:top w:val="single" w:sz="2" w:space="0" w:color="auto"/>
            </w:tcBorders>
            <w:shd w:val="clear" w:color="auto" w:fill="F7CAAC"/>
          </w:tcPr>
          <w:p w14:paraId="5569739F"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561" w:type="dxa"/>
            <w:tcBorders>
              <w:top w:val="single" w:sz="2" w:space="0" w:color="auto"/>
            </w:tcBorders>
          </w:tcPr>
          <w:p w14:paraId="49858F5A" w14:textId="77777777" w:rsidR="00F64B71" w:rsidRPr="00F52EEF" w:rsidRDefault="00F64B71" w:rsidP="00935F76">
            <w:pPr>
              <w:tabs>
                <w:tab w:val="left" w:pos="567"/>
              </w:tabs>
              <w:jc w:val="both"/>
              <w:rPr>
                <w:rFonts w:asciiTheme="minorHAnsi" w:hAnsiTheme="minorHAnsi" w:cstheme="minorHAnsi"/>
              </w:rPr>
            </w:pPr>
          </w:p>
        </w:tc>
        <w:tc>
          <w:tcPr>
            <w:tcW w:w="4507" w:type="dxa"/>
            <w:gridSpan w:val="4"/>
            <w:tcBorders>
              <w:top w:val="single" w:sz="2" w:space="0" w:color="auto"/>
            </w:tcBorders>
            <w:shd w:val="clear" w:color="auto" w:fill="F7CAAC"/>
          </w:tcPr>
          <w:p w14:paraId="23D93B7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hodin</w:t>
            </w:r>
          </w:p>
        </w:tc>
      </w:tr>
      <w:tr w:rsidR="00F64B71" w:rsidRPr="00F52EEF" w14:paraId="66BECD27" w14:textId="77777777" w:rsidTr="002C09EC">
        <w:tc>
          <w:tcPr>
            <w:tcW w:w="10598" w:type="dxa"/>
            <w:gridSpan w:val="8"/>
            <w:shd w:val="clear" w:color="auto" w:fill="F7CAAC"/>
          </w:tcPr>
          <w:p w14:paraId="753AAAF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388A826D" w14:textId="77777777" w:rsidTr="00B3173A">
        <w:trPr>
          <w:trHeight w:val="440"/>
        </w:trPr>
        <w:tc>
          <w:tcPr>
            <w:tcW w:w="10598" w:type="dxa"/>
            <w:gridSpan w:val="8"/>
          </w:tcPr>
          <w:p w14:paraId="3C7B88BE" w14:textId="77777777" w:rsidR="00F64B71" w:rsidRDefault="00F64B71" w:rsidP="00935F76">
            <w:pPr>
              <w:tabs>
                <w:tab w:val="left" w:pos="567"/>
              </w:tabs>
              <w:autoSpaceDE w:val="0"/>
              <w:autoSpaceDN w:val="0"/>
              <w:adjustRightInd w:val="0"/>
              <w:jc w:val="both"/>
              <w:rPr>
                <w:ins w:id="2963" w:author="Martin Kazík" w:date="2020-01-23T11:23:00Z"/>
                <w:rFonts w:asciiTheme="minorHAnsi" w:eastAsia="Calibri" w:hAnsiTheme="minorHAnsi" w:cstheme="minorHAnsi"/>
                <w:color w:val="FF0000"/>
              </w:rPr>
            </w:pPr>
          </w:p>
          <w:p w14:paraId="6A39BD8F" w14:textId="77777777" w:rsidR="00014AF9" w:rsidRDefault="00014AF9" w:rsidP="00935F76">
            <w:pPr>
              <w:tabs>
                <w:tab w:val="left" w:pos="567"/>
              </w:tabs>
              <w:autoSpaceDE w:val="0"/>
              <w:autoSpaceDN w:val="0"/>
              <w:adjustRightInd w:val="0"/>
              <w:jc w:val="both"/>
              <w:rPr>
                <w:ins w:id="2964" w:author="Martin Kazík" w:date="2020-01-23T11:23:00Z"/>
                <w:rFonts w:asciiTheme="minorHAnsi" w:eastAsia="Calibri" w:hAnsiTheme="minorHAnsi" w:cstheme="minorHAnsi"/>
                <w:color w:val="FF0000"/>
              </w:rPr>
            </w:pPr>
          </w:p>
          <w:p w14:paraId="4429FD4D" w14:textId="77777777" w:rsidR="00014AF9" w:rsidRDefault="00014AF9" w:rsidP="00935F76">
            <w:pPr>
              <w:tabs>
                <w:tab w:val="left" w:pos="567"/>
              </w:tabs>
              <w:autoSpaceDE w:val="0"/>
              <w:autoSpaceDN w:val="0"/>
              <w:adjustRightInd w:val="0"/>
              <w:jc w:val="both"/>
              <w:rPr>
                <w:ins w:id="2965" w:author="Martin Kazík" w:date="2020-01-23T11:23:00Z"/>
                <w:rFonts w:asciiTheme="minorHAnsi" w:eastAsia="Calibri" w:hAnsiTheme="minorHAnsi" w:cstheme="minorHAnsi"/>
                <w:color w:val="FF0000"/>
              </w:rPr>
            </w:pPr>
          </w:p>
          <w:p w14:paraId="19E75176" w14:textId="77777777" w:rsidR="00014AF9" w:rsidRDefault="00014AF9" w:rsidP="00935F76">
            <w:pPr>
              <w:tabs>
                <w:tab w:val="left" w:pos="567"/>
              </w:tabs>
              <w:autoSpaceDE w:val="0"/>
              <w:autoSpaceDN w:val="0"/>
              <w:adjustRightInd w:val="0"/>
              <w:jc w:val="both"/>
              <w:rPr>
                <w:ins w:id="2966" w:author="Martin Kazík" w:date="2020-01-23T11:23:00Z"/>
                <w:rFonts w:asciiTheme="minorHAnsi" w:eastAsia="Calibri" w:hAnsiTheme="minorHAnsi" w:cstheme="minorHAnsi"/>
                <w:color w:val="FF0000"/>
              </w:rPr>
            </w:pPr>
          </w:p>
          <w:p w14:paraId="40D14D2D" w14:textId="77777777" w:rsidR="00014AF9" w:rsidRPr="00F52EEF" w:rsidRDefault="00014AF9" w:rsidP="00935F76">
            <w:pPr>
              <w:tabs>
                <w:tab w:val="left" w:pos="567"/>
              </w:tabs>
              <w:autoSpaceDE w:val="0"/>
              <w:autoSpaceDN w:val="0"/>
              <w:adjustRightInd w:val="0"/>
              <w:jc w:val="both"/>
              <w:rPr>
                <w:rFonts w:asciiTheme="minorHAnsi" w:eastAsia="Calibri" w:hAnsiTheme="minorHAnsi" w:cstheme="minorHAnsi"/>
                <w:color w:val="FF0000"/>
              </w:rPr>
            </w:pPr>
          </w:p>
        </w:tc>
      </w:tr>
    </w:tbl>
    <w:p w14:paraId="34B435B4" w14:textId="3C70F8DF" w:rsidR="00B3173A" w:rsidRDefault="00B3173A" w:rsidP="00935F76">
      <w:pPr>
        <w:tabs>
          <w:tab w:val="left" w:pos="567"/>
        </w:tabs>
        <w:rPr>
          <w:ins w:id="2967" w:author="Martin Kazík" w:date="2020-01-23T11:23:00Z"/>
          <w:rFonts w:asciiTheme="minorHAnsi" w:hAnsiTheme="minorHAnsi" w:cstheme="minorHAnsi"/>
        </w:rPr>
      </w:pPr>
    </w:p>
    <w:p w14:paraId="04631169" w14:textId="77777777" w:rsidR="00014AF9" w:rsidRDefault="00014AF9" w:rsidP="00935F76">
      <w:pPr>
        <w:tabs>
          <w:tab w:val="left" w:pos="567"/>
        </w:tabs>
        <w:rPr>
          <w:rFonts w:asciiTheme="minorHAnsi" w:hAnsiTheme="minorHAnsi" w:cstheme="minorHAnsi"/>
        </w:rPr>
      </w:pPr>
    </w:p>
    <w:p w14:paraId="77B63296" w14:textId="77777777" w:rsidR="008445AD" w:rsidRDefault="008445AD">
      <w:pPr>
        <w:rPr>
          <w:ins w:id="2968" w:author="Radim Bačuvčík" w:date="2020-02-06T15:03:00Z"/>
        </w:rPr>
      </w:pPr>
      <w:ins w:id="2969" w:author="Radim Bačuvčík" w:date="2020-02-06T15:03: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1325D999" w14:textId="77777777" w:rsidTr="00B3173A">
        <w:tc>
          <w:tcPr>
            <w:tcW w:w="10673" w:type="dxa"/>
            <w:gridSpan w:val="8"/>
            <w:tcBorders>
              <w:bottom w:val="double" w:sz="4" w:space="0" w:color="auto"/>
            </w:tcBorders>
            <w:shd w:val="clear" w:color="auto" w:fill="BDD6EE"/>
          </w:tcPr>
          <w:p w14:paraId="6E717F19" w14:textId="40B4EB5D"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C90C166" w14:textId="77777777" w:rsidTr="00B3173A">
        <w:tc>
          <w:tcPr>
            <w:tcW w:w="3904" w:type="dxa"/>
            <w:tcBorders>
              <w:top w:val="double" w:sz="4" w:space="0" w:color="auto"/>
            </w:tcBorders>
            <w:shd w:val="clear" w:color="auto" w:fill="F7CAAC"/>
          </w:tcPr>
          <w:p w14:paraId="2E196B4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203501B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Sociální marketing</w:t>
            </w:r>
          </w:p>
        </w:tc>
      </w:tr>
      <w:tr w:rsidR="00F64B71" w:rsidRPr="00F52EEF" w14:paraId="3329F874" w14:textId="77777777" w:rsidTr="00B3173A">
        <w:tc>
          <w:tcPr>
            <w:tcW w:w="3904" w:type="dxa"/>
            <w:shd w:val="clear" w:color="auto" w:fill="F7CAAC"/>
          </w:tcPr>
          <w:p w14:paraId="485824B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788494CE"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95" w:type="dxa"/>
            <w:gridSpan w:val="2"/>
            <w:shd w:val="clear" w:color="auto" w:fill="F7CAAC"/>
          </w:tcPr>
          <w:p w14:paraId="114DA25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6A5AA99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LS</w:t>
            </w:r>
          </w:p>
        </w:tc>
      </w:tr>
      <w:tr w:rsidR="00F64B71" w:rsidRPr="00F52EEF" w14:paraId="2AC27BE1" w14:textId="77777777" w:rsidTr="00B3173A">
        <w:tc>
          <w:tcPr>
            <w:tcW w:w="3904" w:type="dxa"/>
            <w:shd w:val="clear" w:color="auto" w:fill="F7CAAC"/>
          </w:tcPr>
          <w:p w14:paraId="6C2D3CC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E807DF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13s</w:t>
            </w:r>
          </w:p>
        </w:tc>
        <w:tc>
          <w:tcPr>
            <w:tcW w:w="889" w:type="dxa"/>
            <w:shd w:val="clear" w:color="auto" w:fill="F7CAAC"/>
          </w:tcPr>
          <w:p w14:paraId="426C91D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A23D8A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shd w:val="clear" w:color="auto" w:fill="F7CAAC"/>
          </w:tcPr>
          <w:p w14:paraId="2C3B0F3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70C4036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w:t>
            </w:r>
          </w:p>
        </w:tc>
      </w:tr>
      <w:tr w:rsidR="00F64B71" w:rsidRPr="00F52EEF" w14:paraId="67432CC0" w14:textId="77777777" w:rsidTr="00B3173A">
        <w:tc>
          <w:tcPr>
            <w:tcW w:w="3904" w:type="dxa"/>
            <w:shd w:val="clear" w:color="auto" w:fill="F7CAAC"/>
          </w:tcPr>
          <w:p w14:paraId="02171FE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4C2FF7D3"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4CF5E95B" w14:textId="77777777" w:rsidTr="00B3173A">
        <w:tc>
          <w:tcPr>
            <w:tcW w:w="3904" w:type="dxa"/>
            <w:shd w:val="clear" w:color="auto" w:fill="F7CAAC"/>
          </w:tcPr>
          <w:p w14:paraId="17189D1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64F3EF1"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Zápočet</w:t>
            </w:r>
          </w:p>
        </w:tc>
        <w:tc>
          <w:tcPr>
            <w:tcW w:w="2156" w:type="dxa"/>
            <w:shd w:val="clear" w:color="auto" w:fill="F7CAAC"/>
          </w:tcPr>
          <w:p w14:paraId="492E773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16A1819C"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64B71" w:rsidRPr="00F52EEF" w14:paraId="2EB20C42" w14:textId="77777777" w:rsidTr="00B3173A">
        <w:tc>
          <w:tcPr>
            <w:tcW w:w="3904" w:type="dxa"/>
            <w:shd w:val="clear" w:color="auto" w:fill="F7CAAC"/>
          </w:tcPr>
          <w:p w14:paraId="11061DE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2B6ED15" w14:textId="48F9DC3E"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Kombinovaná – seminární práce a prezentace</w:t>
            </w:r>
            <w:r w:rsidR="00B3173A">
              <w:rPr>
                <w:rFonts w:asciiTheme="minorHAnsi" w:eastAsia="Calibri" w:hAnsiTheme="minorHAnsi" w:cstheme="minorHAnsi"/>
              </w:rPr>
              <w:t>.</w:t>
            </w:r>
          </w:p>
        </w:tc>
      </w:tr>
      <w:tr w:rsidR="00F64B71" w:rsidRPr="00F52EEF" w14:paraId="5E6CEEEA" w14:textId="77777777" w:rsidTr="00B3173A">
        <w:trPr>
          <w:trHeight w:val="106"/>
        </w:trPr>
        <w:tc>
          <w:tcPr>
            <w:tcW w:w="10673" w:type="dxa"/>
            <w:gridSpan w:val="8"/>
            <w:tcBorders>
              <w:top w:val="nil"/>
            </w:tcBorders>
          </w:tcPr>
          <w:p w14:paraId="7F8CFA5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F34F621" w14:textId="77777777" w:rsidTr="00B3173A">
        <w:trPr>
          <w:trHeight w:val="197"/>
        </w:trPr>
        <w:tc>
          <w:tcPr>
            <w:tcW w:w="3904" w:type="dxa"/>
            <w:tcBorders>
              <w:top w:val="nil"/>
            </w:tcBorders>
            <w:shd w:val="clear" w:color="auto" w:fill="F7CAAC"/>
          </w:tcPr>
          <w:p w14:paraId="1416650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A2F2F43" w14:textId="2F4EBF2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doc. Mgr. </w:t>
            </w:r>
            <w:r w:rsidR="002C09EC" w:rsidRPr="00F52EEF">
              <w:rPr>
                <w:rFonts w:asciiTheme="minorHAnsi" w:hAnsiTheme="minorHAnsi" w:cstheme="minorHAnsi"/>
              </w:rPr>
              <w:t xml:space="preserve">Ing. </w:t>
            </w:r>
            <w:r w:rsidRPr="00F52EEF">
              <w:rPr>
                <w:rFonts w:asciiTheme="minorHAnsi" w:hAnsiTheme="minorHAnsi" w:cstheme="minorHAnsi"/>
              </w:rPr>
              <w:t>Radim Bačuvčík, Ph.D.</w:t>
            </w:r>
          </w:p>
        </w:tc>
      </w:tr>
      <w:tr w:rsidR="00F64B71" w:rsidRPr="00F52EEF" w14:paraId="280F9CBD" w14:textId="77777777" w:rsidTr="00B3173A">
        <w:trPr>
          <w:trHeight w:val="243"/>
        </w:trPr>
        <w:tc>
          <w:tcPr>
            <w:tcW w:w="3904" w:type="dxa"/>
            <w:tcBorders>
              <w:top w:val="nil"/>
            </w:tcBorders>
            <w:shd w:val="clear" w:color="auto" w:fill="F7CAAC"/>
          </w:tcPr>
          <w:p w14:paraId="6DD3333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5A5FCB85" w14:textId="73D3F94A"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3BE459DB" w14:textId="77777777" w:rsidTr="00B3173A">
        <w:tc>
          <w:tcPr>
            <w:tcW w:w="3904" w:type="dxa"/>
            <w:shd w:val="clear" w:color="auto" w:fill="F7CAAC"/>
          </w:tcPr>
          <w:p w14:paraId="79FCB5F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EDD53CA" w14:textId="7B08E71A" w:rsidR="00F64B71" w:rsidRPr="00F52EEF" w:rsidRDefault="00F64B71" w:rsidP="00935F76">
            <w:pPr>
              <w:tabs>
                <w:tab w:val="left" w:pos="567"/>
              </w:tabs>
              <w:jc w:val="both"/>
              <w:rPr>
                <w:rFonts w:asciiTheme="minorHAnsi" w:hAnsiTheme="minorHAnsi" w:cstheme="minorHAnsi"/>
              </w:rPr>
            </w:pPr>
          </w:p>
        </w:tc>
      </w:tr>
      <w:tr w:rsidR="00F64B71" w:rsidRPr="00F52EEF" w14:paraId="418203DA" w14:textId="77777777" w:rsidTr="00B3173A">
        <w:trPr>
          <w:trHeight w:val="70"/>
        </w:trPr>
        <w:tc>
          <w:tcPr>
            <w:tcW w:w="10673" w:type="dxa"/>
            <w:gridSpan w:val="8"/>
            <w:tcBorders>
              <w:top w:val="nil"/>
            </w:tcBorders>
          </w:tcPr>
          <w:p w14:paraId="4257E89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64A24A1" w14:textId="77777777" w:rsidTr="00B3173A">
        <w:tc>
          <w:tcPr>
            <w:tcW w:w="3904" w:type="dxa"/>
            <w:shd w:val="clear" w:color="auto" w:fill="F7CAAC"/>
          </w:tcPr>
          <w:p w14:paraId="33DAA1B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657B4D1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FF54117" w14:textId="77777777" w:rsidTr="00B3173A">
        <w:trPr>
          <w:trHeight w:val="2166"/>
        </w:trPr>
        <w:tc>
          <w:tcPr>
            <w:tcW w:w="10673" w:type="dxa"/>
            <w:gridSpan w:val="8"/>
            <w:tcBorders>
              <w:top w:val="nil"/>
              <w:bottom w:val="single" w:sz="12" w:space="0" w:color="auto"/>
            </w:tcBorders>
          </w:tcPr>
          <w:p w14:paraId="0FD28801" w14:textId="649EA13E" w:rsidR="00B3173A" w:rsidRPr="00B3173A" w:rsidRDefault="00B3173A" w:rsidP="00935F76">
            <w:pPr>
              <w:tabs>
                <w:tab w:val="left" w:pos="567"/>
              </w:tabs>
              <w:rPr>
                <w:rFonts w:asciiTheme="minorHAnsi" w:hAnsiTheme="minorHAnsi" w:cstheme="minorHAnsi"/>
                <w:b/>
              </w:rPr>
            </w:pPr>
            <w:r w:rsidRPr="00B3173A">
              <w:rPr>
                <w:rFonts w:asciiTheme="minorHAnsi" w:hAnsiTheme="minorHAnsi" w:cstheme="minorHAnsi"/>
                <w:b/>
              </w:rPr>
              <w:t>Probíraná témata:</w:t>
            </w:r>
          </w:p>
          <w:p w14:paraId="256C1F30" w14:textId="24FAA016"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 </w:t>
            </w:r>
            <w:r w:rsidR="00B3173A">
              <w:rPr>
                <w:rFonts w:asciiTheme="minorHAnsi" w:hAnsiTheme="minorHAnsi" w:cstheme="minorHAnsi"/>
              </w:rPr>
              <w:t>s</w:t>
            </w:r>
            <w:r w:rsidRPr="00F52EEF">
              <w:rPr>
                <w:rFonts w:asciiTheme="minorHAnsi" w:hAnsiTheme="minorHAnsi" w:cstheme="minorHAnsi"/>
              </w:rPr>
              <w:t>ociální marketing</w:t>
            </w:r>
            <w:r w:rsidR="00B3173A">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B3173A">
              <w:rPr>
                <w:rFonts w:asciiTheme="minorHAnsi" w:hAnsiTheme="minorHAnsi" w:cstheme="minorHAnsi"/>
              </w:rPr>
              <w:t>s</w:t>
            </w:r>
            <w:r w:rsidRPr="00F52EEF">
              <w:rPr>
                <w:rFonts w:asciiTheme="minorHAnsi" w:hAnsiTheme="minorHAnsi" w:cstheme="minorHAnsi"/>
              </w:rPr>
              <w:t>ociální reklama</w:t>
            </w:r>
            <w:r w:rsidR="00B3173A">
              <w:rPr>
                <w:rFonts w:asciiTheme="minorHAnsi" w:hAnsiTheme="minorHAnsi" w:cstheme="minorHAnsi"/>
              </w:rPr>
              <w:t>;</w:t>
            </w:r>
            <w:r w:rsidRPr="00F52EEF">
              <w:rPr>
                <w:rFonts w:asciiTheme="minorHAnsi" w:hAnsiTheme="minorHAnsi" w:cstheme="minorHAnsi"/>
              </w:rPr>
              <w:br/>
              <w:t xml:space="preserve">- </w:t>
            </w:r>
            <w:r w:rsidR="00B3173A">
              <w:rPr>
                <w:rFonts w:asciiTheme="minorHAnsi" w:hAnsiTheme="minorHAnsi" w:cstheme="minorHAnsi"/>
              </w:rPr>
              <w:t>h</w:t>
            </w:r>
            <w:r w:rsidRPr="00F52EEF">
              <w:rPr>
                <w:rFonts w:asciiTheme="minorHAnsi" w:hAnsiTheme="minorHAnsi" w:cstheme="minorHAnsi"/>
              </w:rPr>
              <w:t>lavní oblasti sociálního marketingu</w:t>
            </w:r>
            <w:r w:rsidR="00B3173A">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B3173A">
              <w:rPr>
                <w:rFonts w:asciiTheme="minorHAnsi" w:hAnsiTheme="minorHAnsi" w:cstheme="minorHAnsi"/>
              </w:rPr>
              <w:t>e</w:t>
            </w:r>
            <w:r w:rsidRPr="00F52EEF">
              <w:rPr>
                <w:rFonts w:asciiTheme="minorHAnsi" w:hAnsiTheme="minorHAnsi" w:cstheme="minorHAnsi"/>
              </w:rPr>
              <w:t>tické aspekty sociální marketingu</w:t>
            </w:r>
            <w:r w:rsidR="00B3173A">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B3173A">
              <w:rPr>
                <w:rFonts w:asciiTheme="minorHAnsi" w:hAnsiTheme="minorHAnsi" w:cstheme="minorHAnsi"/>
              </w:rPr>
              <w:t>t</w:t>
            </w:r>
            <w:r w:rsidRPr="00F52EEF">
              <w:rPr>
                <w:rFonts w:asciiTheme="minorHAnsi" w:hAnsiTheme="minorHAnsi" w:cstheme="minorHAnsi"/>
              </w:rPr>
              <w:t>echniky sociálního marketingu</w:t>
            </w:r>
            <w:r w:rsidR="00B3173A">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B3173A">
              <w:rPr>
                <w:rFonts w:asciiTheme="minorHAnsi" w:hAnsiTheme="minorHAnsi" w:cstheme="minorHAnsi"/>
              </w:rPr>
              <w:t>f</w:t>
            </w:r>
            <w:r w:rsidRPr="00F52EEF">
              <w:rPr>
                <w:rFonts w:asciiTheme="minorHAnsi" w:hAnsiTheme="minorHAnsi" w:cstheme="minorHAnsi"/>
              </w:rPr>
              <w:t>inancování sociálních marketingových kampaní</w:t>
            </w:r>
            <w:r w:rsidR="00B3173A">
              <w:rPr>
                <w:rFonts w:asciiTheme="minorHAnsi" w:hAnsiTheme="minorHAnsi" w:cstheme="minorHAnsi"/>
              </w:rPr>
              <w:t>.</w:t>
            </w:r>
          </w:p>
        </w:tc>
      </w:tr>
      <w:tr w:rsidR="00F64B71" w:rsidRPr="00F52EEF" w14:paraId="4F2D174D" w14:textId="77777777" w:rsidTr="00B3173A">
        <w:trPr>
          <w:trHeight w:val="265"/>
        </w:trPr>
        <w:tc>
          <w:tcPr>
            <w:tcW w:w="4471" w:type="dxa"/>
            <w:gridSpan w:val="2"/>
            <w:tcBorders>
              <w:top w:val="nil"/>
            </w:tcBorders>
            <w:shd w:val="clear" w:color="auto" w:fill="F7CAAC"/>
          </w:tcPr>
          <w:p w14:paraId="3ECEE23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21C9A0D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4645312" w14:textId="77777777" w:rsidTr="00B3173A">
        <w:trPr>
          <w:trHeight w:val="4296"/>
        </w:trPr>
        <w:tc>
          <w:tcPr>
            <w:tcW w:w="10673" w:type="dxa"/>
            <w:gridSpan w:val="8"/>
            <w:tcBorders>
              <w:top w:val="nil"/>
            </w:tcBorders>
          </w:tcPr>
          <w:p w14:paraId="0FE3B6B9" w14:textId="77777777" w:rsidR="00F64B71" w:rsidRPr="00B3173A" w:rsidRDefault="00F64B71" w:rsidP="00935F76">
            <w:pPr>
              <w:tabs>
                <w:tab w:val="left" w:pos="567"/>
              </w:tabs>
              <w:jc w:val="both"/>
              <w:rPr>
                <w:rFonts w:asciiTheme="minorHAnsi" w:hAnsiTheme="minorHAnsi" w:cstheme="minorHAnsi"/>
                <w:b/>
                <w:bCs/>
              </w:rPr>
            </w:pPr>
            <w:r w:rsidRPr="00B3173A">
              <w:rPr>
                <w:rFonts w:asciiTheme="minorHAnsi" w:hAnsiTheme="minorHAnsi" w:cstheme="minorHAnsi"/>
                <w:b/>
                <w:bCs/>
              </w:rPr>
              <w:t>Povinná literatura:</w:t>
            </w:r>
          </w:p>
          <w:p w14:paraId="2DE59134" w14:textId="77777777" w:rsidR="00F64B71" w:rsidRPr="00F52EEF" w:rsidRDefault="00F64B71" w:rsidP="00935F76">
            <w:pPr>
              <w:tabs>
                <w:tab w:val="left" w:pos="567"/>
              </w:tabs>
              <w:jc w:val="both"/>
              <w:rPr>
                <w:rFonts w:asciiTheme="minorHAnsi" w:hAnsiTheme="minorHAnsi" w:cstheme="minorHAnsi"/>
                <w:bCs/>
              </w:rPr>
            </w:pPr>
            <w:r w:rsidRPr="00F52EEF">
              <w:rPr>
                <w:rFonts w:asciiTheme="minorHAnsi" w:hAnsiTheme="minorHAnsi" w:cstheme="minorHAnsi"/>
                <w:bCs/>
              </w:rPr>
              <w:t>BAČUVČÍK, Radim a Lenka HARANTOVÁ. 2016. </w:t>
            </w:r>
            <w:r w:rsidRPr="00F52EEF">
              <w:rPr>
                <w:rFonts w:asciiTheme="minorHAnsi" w:hAnsiTheme="minorHAnsi" w:cstheme="minorHAnsi"/>
                <w:bCs/>
                <w:i/>
                <w:iCs/>
              </w:rPr>
              <w:t>Sociální marketing</w:t>
            </w:r>
            <w:r w:rsidRPr="00F52EEF">
              <w:rPr>
                <w:rFonts w:asciiTheme="minorHAnsi" w:hAnsiTheme="minorHAnsi" w:cstheme="minorHAnsi"/>
                <w:bCs/>
              </w:rPr>
              <w:t>. Zlín: Verbum. ISBN 978-80-87500-80-4. </w:t>
            </w:r>
          </w:p>
          <w:p w14:paraId="3D89E9C3" w14:textId="77777777" w:rsidR="003852B7" w:rsidRDefault="00F64B71" w:rsidP="00935F76">
            <w:pPr>
              <w:tabs>
                <w:tab w:val="left" w:pos="567"/>
              </w:tabs>
              <w:jc w:val="both"/>
              <w:rPr>
                <w:ins w:id="2970" w:author="FMK" w:date="2020-02-02T20:10:00Z"/>
                <w:rFonts w:asciiTheme="minorHAnsi" w:hAnsiTheme="minorHAnsi"/>
                <w:color w:val="FF0000"/>
              </w:rPr>
            </w:pPr>
            <w:del w:id="2971" w:author="FMK" w:date="2020-02-02T20:10:00Z">
              <w:r w:rsidRPr="00014AF9" w:rsidDel="003852B7">
                <w:rPr>
                  <w:rFonts w:asciiTheme="minorHAnsi" w:hAnsiTheme="minorHAnsi"/>
                  <w:color w:val="FF0000"/>
                  <w:rPrChange w:id="2972" w:author="Martin Kazík" w:date="2020-01-23T11:23:00Z">
                    <w:rPr>
                      <w:rFonts w:asciiTheme="minorHAnsi" w:hAnsiTheme="minorHAnsi"/>
                    </w:rPr>
                  </w:rPrChange>
                </w:rPr>
                <w:delText>BAČUVČÍK, Radim. 2011. </w:delText>
              </w:r>
              <w:r w:rsidRPr="00014AF9" w:rsidDel="003852B7">
                <w:rPr>
                  <w:rFonts w:asciiTheme="minorHAnsi" w:hAnsiTheme="minorHAnsi"/>
                  <w:i/>
                  <w:color w:val="FF0000"/>
                  <w:rPrChange w:id="2973" w:author="Martin Kazík" w:date="2020-01-23T11:23:00Z">
                    <w:rPr>
                      <w:rFonts w:asciiTheme="minorHAnsi" w:hAnsiTheme="minorHAnsi"/>
                      <w:i/>
                    </w:rPr>
                  </w:rPrChange>
                </w:rPr>
                <w:delText>Marketing neziskových organizací</w:delText>
              </w:r>
              <w:r w:rsidRPr="00014AF9" w:rsidDel="003852B7">
                <w:rPr>
                  <w:rFonts w:asciiTheme="minorHAnsi" w:hAnsiTheme="minorHAnsi"/>
                  <w:color w:val="FF0000"/>
                  <w:rPrChange w:id="2974" w:author="Martin Kazík" w:date="2020-01-23T11:23:00Z">
                    <w:rPr>
                      <w:rFonts w:asciiTheme="minorHAnsi" w:hAnsiTheme="minorHAnsi"/>
                    </w:rPr>
                  </w:rPrChange>
                </w:rPr>
                <w:delText>. Zlín: Verbum. ISBN 978-80-87500-01-9. </w:delText>
              </w:r>
            </w:del>
          </w:p>
          <w:p w14:paraId="5B0041FE" w14:textId="3A392695" w:rsidR="00F64B71" w:rsidRDefault="003852B7" w:rsidP="00935F76">
            <w:pPr>
              <w:tabs>
                <w:tab w:val="left" w:pos="567"/>
              </w:tabs>
              <w:jc w:val="both"/>
              <w:rPr>
                <w:ins w:id="2975" w:author="FMK" w:date="2020-02-02T20:09:00Z"/>
                <w:rFonts w:asciiTheme="minorHAnsi" w:hAnsiTheme="minorHAnsi"/>
                <w:color w:val="FF0000"/>
              </w:rPr>
            </w:pPr>
            <w:ins w:id="2976" w:author="FMK" w:date="2020-02-02T20:10:00Z">
              <w:r w:rsidRPr="003852B7">
                <w:rPr>
                  <w:rFonts w:asciiTheme="minorHAnsi" w:hAnsiTheme="minorHAnsi"/>
                  <w:color w:val="FF0000"/>
                </w:rPr>
                <w:t xml:space="preserve">KRECHOVSKÁ, Michaela, Pavlína HEJDUKOVÁ a Dita HOMMEROVÁ. </w:t>
              </w:r>
              <w:r>
                <w:rPr>
                  <w:rFonts w:asciiTheme="minorHAnsi" w:hAnsiTheme="minorHAnsi"/>
                  <w:color w:val="FF0000"/>
                </w:rPr>
                <w:t xml:space="preserve">2018. </w:t>
              </w:r>
              <w:r w:rsidRPr="003852B7">
                <w:rPr>
                  <w:rFonts w:asciiTheme="minorHAnsi" w:hAnsiTheme="minorHAnsi"/>
                  <w:color w:val="FF0000"/>
                </w:rPr>
                <w:t xml:space="preserve">Řízení neziskových organizací: klíčové oblasti pro jejich udržitelnost. Praha: Grada </w:t>
              </w:r>
              <w:r>
                <w:rPr>
                  <w:rFonts w:asciiTheme="minorHAnsi" w:hAnsiTheme="minorHAnsi"/>
                  <w:color w:val="FF0000"/>
                </w:rPr>
                <w:t>Publishing.</w:t>
              </w:r>
              <w:r w:rsidRPr="003852B7">
                <w:rPr>
                  <w:rFonts w:asciiTheme="minorHAnsi" w:hAnsiTheme="minorHAnsi"/>
                  <w:color w:val="FF0000"/>
                </w:rPr>
                <w:t xml:space="preserve"> ISBN 9788024730752.</w:t>
              </w:r>
            </w:ins>
          </w:p>
          <w:p w14:paraId="2C276571" w14:textId="77777777" w:rsidR="003852B7" w:rsidRPr="00014AF9" w:rsidRDefault="003852B7" w:rsidP="00935F76">
            <w:pPr>
              <w:tabs>
                <w:tab w:val="left" w:pos="567"/>
              </w:tabs>
              <w:jc w:val="both"/>
              <w:rPr>
                <w:rFonts w:asciiTheme="minorHAnsi" w:hAnsiTheme="minorHAnsi"/>
                <w:color w:val="FF0000"/>
                <w:rPrChange w:id="2977" w:author="Martin Kazík" w:date="2020-01-23T11:23:00Z">
                  <w:rPr>
                    <w:rFonts w:asciiTheme="minorHAnsi" w:hAnsiTheme="minorHAnsi"/>
                  </w:rPr>
                </w:rPrChange>
              </w:rPr>
            </w:pPr>
          </w:p>
          <w:p w14:paraId="33F09FC4" w14:textId="77777777" w:rsidR="00F64B71" w:rsidRPr="00F52EEF" w:rsidRDefault="00F64B71" w:rsidP="00935F76">
            <w:pPr>
              <w:tabs>
                <w:tab w:val="left" w:pos="567"/>
              </w:tabs>
              <w:jc w:val="both"/>
              <w:rPr>
                <w:rFonts w:asciiTheme="minorHAnsi" w:hAnsiTheme="minorHAnsi" w:cstheme="minorHAnsi"/>
                <w:bCs/>
              </w:rPr>
            </w:pPr>
          </w:p>
          <w:p w14:paraId="312DEAA9" w14:textId="77777777" w:rsidR="00F64B71" w:rsidRPr="00B3173A" w:rsidRDefault="00F64B71" w:rsidP="00935F76">
            <w:pPr>
              <w:tabs>
                <w:tab w:val="left" w:pos="567"/>
              </w:tabs>
              <w:jc w:val="both"/>
              <w:rPr>
                <w:rFonts w:asciiTheme="minorHAnsi" w:hAnsiTheme="minorHAnsi" w:cstheme="minorHAnsi"/>
                <w:b/>
                <w:bCs/>
              </w:rPr>
            </w:pPr>
            <w:r w:rsidRPr="00B3173A">
              <w:rPr>
                <w:rFonts w:asciiTheme="minorHAnsi" w:hAnsiTheme="minorHAnsi" w:cstheme="minorHAnsi"/>
                <w:b/>
                <w:bCs/>
              </w:rPr>
              <w:t>Doporučená literatura:</w:t>
            </w:r>
          </w:p>
          <w:p w14:paraId="441ED68D" w14:textId="77777777" w:rsidR="003852B7" w:rsidRDefault="00F64B71" w:rsidP="00935F76">
            <w:pPr>
              <w:tabs>
                <w:tab w:val="left" w:pos="567"/>
              </w:tabs>
              <w:jc w:val="both"/>
              <w:rPr>
                <w:ins w:id="2978" w:author="FMK" w:date="2020-02-02T20:13:00Z"/>
                <w:rFonts w:asciiTheme="minorHAnsi" w:hAnsiTheme="minorHAnsi"/>
                <w:color w:val="FF0000"/>
              </w:rPr>
            </w:pPr>
            <w:del w:id="2979" w:author="FMK" w:date="2020-02-02T20:12:00Z">
              <w:r w:rsidRPr="00014AF9" w:rsidDel="003852B7">
                <w:rPr>
                  <w:rFonts w:asciiTheme="minorHAnsi" w:hAnsiTheme="minorHAnsi"/>
                  <w:color w:val="FF0000"/>
                  <w:rPrChange w:id="2980" w:author="Martin Kazík" w:date="2020-01-23T11:23:00Z">
                    <w:rPr>
                      <w:rFonts w:asciiTheme="minorHAnsi" w:hAnsiTheme="minorHAnsi"/>
                    </w:rPr>
                  </w:rPrChange>
                </w:rPr>
                <w:delText>WEINREICH, Nedra Kline. 1999. </w:delText>
              </w:r>
              <w:r w:rsidRPr="00014AF9" w:rsidDel="003852B7">
                <w:rPr>
                  <w:rFonts w:asciiTheme="minorHAnsi" w:hAnsiTheme="minorHAnsi"/>
                  <w:i/>
                  <w:color w:val="FF0000"/>
                  <w:rPrChange w:id="2981" w:author="Martin Kazík" w:date="2020-01-23T11:23:00Z">
                    <w:rPr>
                      <w:rFonts w:asciiTheme="minorHAnsi" w:hAnsiTheme="minorHAnsi"/>
                      <w:i/>
                    </w:rPr>
                  </w:rPrChange>
                </w:rPr>
                <w:delText>Hands-on social marketing: a step-by-step guide</w:delText>
              </w:r>
              <w:r w:rsidRPr="00014AF9" w:rsidDel="003852B7">
                <w:rPr>
                  <w:rFonts w:asciiTheme="minorHAnsi" w:hAnsiTheme="minorHAnsi"/>
                  <w:color w:val="FF0000"/>
                  <w:rPrChange w:id="2982" w:author="Martin Kazík" w:date="2020-01-23T11:23:00Z">
                    <w:rPr>
                      <w:rFonts w:asciiTheme="minorHAnsi" w:hAnsiTheme="minorHAnsi"/>
                    </w:rPr>
                  </w:rPrChange>
                </w:rPr>
                <w:delText>. Thousand Oaks: Sage Publications. ISBN 761908676. </w:delText>
              </w:r>
            </w:del>
          </w:p>
          <w:p w14:paraId="314A19E2" w14:textId="3C8E8F5E" w:rsidR="003852B7" w:rsidRPr="00014AF9" w:rsidRDefault="003852B7" w:rsidP="00935F76">
            <w:pPr>
              <w:tabs>
                <w:tab w:val="left" w:pos="567"/>
              </w:tabs>
              <w:jc w:val="both"/>
              <w:rPr>
                <w:rFonts w:asciiTheme="minorHAnsi" w:hAnsiTheme="minorHAnsi"/>
                <w:color w:val="FF0000"/>
                <w:rPrChange w:id="2983" w:author="Martin Kazík" w:date="2020-01-23T11:23:00Z">
                  <w:rPr>
                    <w:rFonts w:asciiTheme="minorHAnsi" w:hAnsiTheme="minorHAnsi"/>
                  </w:rPr>
                </w:rPrChange>
              </w:rPr>
            </w:pPr>
            <w:ins w:id="2984" w:author="FMK" w:date="2020-02-02T20:12:00Z">
              <w:r w:rsidRPr="003852B7">
                <w:rPr>
                  <w:rFonts w:asciiTheme="minorHAnsi" w:hAnsiTheme="minorHAnsi"/>
                  <w:color w:val="FF0000"/>
                </w:rPr>
                <w:t xml:space="preserve">HOMMEROVÁ, Dita. </w:t>
              </w:r>
              <w:r>
                <w:rPr>
                  <w:rFonts w:asciiTheme="minorHAnsi" w:hAnsiTheme="minorHAnsi"/>
                  <w:color w:val="FF0000"/>
                </w:rPr>
                <w:t xml:space="preserve">2015. </w:t>
              </w:r>
              <w:r w:rsidRPr="003852B7">
                <w:rPr>
                  <w:rFonts w:asciiTheme="minorHAnsi" w:hAnsiTheme="minorHAnsi"/>
                  <w:i/>
                  <w:color w:val="FF0000"/>
                  <w:rPrChange w:id="2985" w:author="FMK" w:date="2020-02-02T20:14:00Z">
                    <w:rPr>
                      <w:rFonts w:asciiTheme="minorHAnsi" w:hAnsiTheme="minorHAnsi"/>
                      <w:color w:val="FF0000"/>
                    </w:rPr>
                  </w:rPrChange>
                </w:rPr>
                <w:t>Branding neziskových organizací.</w:t>
              </w:r>
              <w:r w:rsidRPr="003852B7">
                <w:rPr>
                  <w:rFonts w:asciiTheme="minorHAnsi" w:hAnsiTheme="minorHAnsi"/>
                  <w:color w:val="FF0000"/>
                </w:rPr>
                <w:t xml:space="preserve"> Žatec: Ohře Media, 2015, 108 s.:. ISBN 9788090512283.</w:t>
              </w:r>
            </w:ins>
          </w:p>
          <w:p w14:paraId="0F94BE43" w14:textId="77777777" w:rsidR="003852B7" w:rsidRDefault="00F64B71" w:rsidP="00935F76">
            <w:pPr>
              <w:tabs>
                <w:tab w:val="left" w:pos="567"/>
              </w:tabs>
              <w:jc w:val="both"/>
              <w:rPr>
                <w:ins w:id="2986" w:author="FMK" w:date="2020-02-02T20:14:00Z"/>
                <w:rFonts w:asciiTheme="minorHAnsi" w:hAnsiTheme="minorHAnsi"/>
                <w:color w:val="FF0000"/>
              </w:rPr>
            </w:pPr>
            <w:del w:id="2987" w:author="FMK" w:date="2020-02-02T20:13:00Z">
              <w:r w:rsidRPr="00014AF9" w:rsidDel="003852B7">
                <w:rPr>
                  <w:rFonts w:asciiTheme="minorHAnsi" w:hAnsiTheme="minorHAnsi"/>
                  <w:color w:val="FF0000"/>
                  <w:rPrChange w:id="2988" w:author="Martin Kazík" w:date="2020-01-23T11:23:00Z">
                    <w:rPr>
                      <w:rFonts w:asciiTheme="minorHAnsi" w:hAnsiTheme="minorHAnsi"/>
                    </w:rPr>
                  </w:rPrChange>
                </w:rPr>
                <w:delText xml:space="preserve">KOTLER, Philip, Ned ROBERTO a Nancy LEE. 2002. </w:delText>
              </w:r>
              <w:r w:rsidRPr="00014AF9" w:rsidDel="003852B7">
                <w:rPr>
                  <w:rFonts w:asciiTheme="minorHAnsi" w:hAnsiTheme="minorHAnsi"/>
                  <w:i/>
                  <w:color w:val="FF0000"/>
                  <w:rPrChange w:id="2989" w:author="Martin Kazík" w:date="2020-01-23T11:23:00Z">
                    <w:rPr>
                      <w:rFonts w:asciiTheme="minorHAnsi" w:hAnsiTheme="minorHAnsi"/>
                      <w:i/>
                    </w:rPr>
                  </w:rPrChange>
                </w:rPr>
                <w:delText>Social marketing: improving the quality of life.</w:delText>
              </w:r>
              <w:r w:rsidRPr="00014AF9" w:rsidDel="003852B7">
                <w:rPr>
                  <w:rFonts w:asciiTheme="minorHAnsi" w:hAnsiTheme="minorHAnsi"/>
                  <w:color w:val="FF0000"/>
                  <w:rPrChange w:id="2990" w:author="Martin Kazík" w:date="2020-01-23T11:23:00Z">
                    <w:rPr>
                      <w:rFonts w:asciiTheme="minorHAnsi" w:hAnsiTheme="minorHAnsi"/>
                    </w:rPr>
                  </w:rPrChange>
                </w:rPr>
                <w:delText xml:space="preserve"> 2nd ed. Thousand Oaks, California: Sage. ISBN 0761924345</w:delText>
              </w:r>
            </w:del>
          </w:p>
          <w:p w14:paraId="396899E1" w14:textId="7879CAD5" w:rsidR="00F64B71" w:rsidRDefault="00F64B71" w:rsidP="00935F76">
            <w:pPr>
              <w:tabs>
                <w:tab w:val="left" w:pos="567"/>
              </w:tabs>
              <w:jc w:val="both"/>
              <w:rPr>
                <w:ins w:id="2991" w:author="FMK" w:date="2020-02-02T20:13:00Z"/>
                <w:rFonts w:asciiTheme="minorHAnsi" w:hAnsiTheme="minorHAnsi"/>
                <w:color w:val="FF0000"/>
              </w:rPr>
            </w:pPr>
            <w:del w:id="2992" w:author="FMK" w:date="2020-02-02T20:13:00Z">
              <w:r w:rsidRPr="00014AF9" w:rsidDel="003852B7">
                <w:rPr>
                  <w:rFonts w:asciiTheme="minorHAnsi" w:hAnsiTheme="minorHAnsi"/>
                  <w:color w:val="FF0000"/>
                  <w:rPrChange w:id="2993" w:author="Martin Kazík" w:date="2020-01-23T11:23:00Z">
                    <w:rPr>
                      <w:rFonts w:asciiTheme="minorHAnsi" w:hAnsiTheme="minorHAnsi"/>
                    </w:rPr>
                  </w:rPrChange>
                </w:rPr>
                <w:delText>.</w:delText>
              </w:r>
            </w:del>
            <w:ins w:id="2994" w:author="FMK" w:date="2020-02-02T20:13:00Z">
              <w:r w:rsidR="003852B7" w:rsidRPr="003852B7">
                <w:rPr>
                  <w:rFonts w:asciiTheme="minorHAnsi" w:hAnsiTheme="minorHAnsi"/>
                  <w:color w:val="FF0000"/>
                </w:rPr>
                <w:t>LEE, Nancy R. a Philip KOTLER.</w:t>
              </w:r>
            </w:ins>
            <w:ins w:id="2995" w:author="FMK" w:date="2020-02-02T20:14:00Z">
              <w:r w:rsidR="003852B7">
                <w:rPr>
                  <w:rFonts w:asciiTheme="minorHAnsi" w:hAnsiTheme="minorHAnsi"/>
                  <w:color w:val="FF0000"/>
                </w:rPr>
                <w:t xml:space="preserve"> 2016.</w:t>
              </w:r>
            </w:ins>
            <w:ins w:id="2996" w:author="FMK" w:date="2020-02-02T20:13:00Z">
              <w:r w:rsidR="003852B7" w:rsidRPr="003852B7">
                <w:rPr>
                  <w:rFonts w:asciiTheme="minorHAnsi" w:hAnsiTheme="minorHAnsi"/>
                  <w:color w:val="FF0000"/>
                </w:rPr>
                <w:t xml:space="preserve"> </w:t>
              </w:r>
              <w:r w:rsidR="003852B7" w:rsidRPr="003852B7">
                <w:rPr>
                  <w:rFonts w:asciiTheme="minorHAnsi" w:hAnsiTheme="minorHAnsi"/>
                  <w:i/>
                  <w:color w:val="FF0000"/>
                  <w:rPrChange w:id="2997" w:author="FMK" w:date="2020-02-02T20:14:00Z">
                    <w:rPr>
                      <w:rFonts w:asciiTheme="minorHAnsi" w:hAnsiTheme="minorHAnsi"/>
                      <w:color w:val="FF0000"/>
                    </w:rPr>
                  </w:rPrChange>
                </w:rPr>
                <w:t>Social marketing: changing behaviors for good</w:t>
              </w:r>
              <w:r w:rsidR="003852B7" w:rsidRPr="003852B7">
                <w:rPr>
                  <w:rFonts w:asciiTheme="minorHAnsi" w:hAnsiTheme="minorHAnsi"/>
                  <w:color w:val="FF0000"/>
                </w:rPr>
                <w:t xml:space="preserve">. 5th edition. Los </w:t>
              </w:r>
              <w:r w:rsidR="003852B7">
                <w:rPr>
                  <w:rFonts w:asciiTheme="minorHAnsi" w:hAnsiTheme="minorHAnsi"/>
                  <w:color w:val="FF0000"/>
                </w:rPr>
                <w:t>Angeles: SAGE</w:t>
              </w:r>
              <w:r w:rsidR="003852B7" w:rsidRPr="003852B7">
                <w:rPr>
                  <w:rFonts w:asciiTheme="minorHAnsi" w:hAnsiTheme="minorHAnsi"/>
                  <w:color w:val="FF0000"/>
                </w:rPr>
                <w:t>. ISBN 9781452292144.</w:t>
              </w:r>
            </w:ins>
          </w:p>
          <w:p w14:paraId="1BCD0D4B" w14:textId="77777777" w:rsidR="003852B7" w:rsidRPr="00014AF9" w:rsidRDefault="003852B7" w:rsidP="00935F76">
            <w:pPr>
              <w:tabs>
                <w:tab w:val="left" w:pos="567"/>
              </w:tabs>
              <w:jc w:val="both"/>
              <w:rPr>
                <w:rFonts w:asciiTheme="minorHAnsi" w:hAnsiTheme="minorHAnsi"/>
                <w:color w:val="FF0000"/>
                <w:rPrChange w:id="2998" w:author="Martin Kazík" w:date="2020-01-23T11:23:00Z">
                  <w:rPr>
                    <w:rFonts w:asciiTheme="minorHAnsi" w:hAnsiTheme="minorHAnsi"/>
                  </w:rPr>
                </w:rPrChange>
              </w:rPr>
            </w:pPr>
          </w:p>
          <w:p w14:paraId="7CE410C5" w14:textId="77777777" w:rsidR="00F64B71" w:rsidRPr="00F52EEF" w:rsidRDefault="00F64B71" w:rsidP="00935F76">
            <w:pPr>
              <w:tabs>
                <w:tab w:val="left" w:pos="567"/>
              </w:tabs>
              <w:jc w:val="both"/>
              <w:rPr>
                <w:rFonts w:asciiTheme="minorHAnsi" w:hAnsiTheme="minorHAnsi" w:cstheme="minorHAnsi"/>
                <w:bCs/>
              </w:rPr>
            </w:pPr>
          </w:p>
        </w:tc>
      </w:tr>
      <w:tr w:rsidR="00F64B71" w:rsidRPr="00F52EEF" w14:paraId="0105515C" w14:textId="77777777" w:rsidTr="00B3173A">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27D3BCF9"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75DB820A" w14:textId="77777777" w:rsidTr="00B3173A">
        <w:tc>
          <w:tcPr>
            <w:tcW w:w="5605" w:type="dxa"/>
            <w:gridSpan w:val="3"/>
            <w:tcBorders>
              <w:top w:val="single" w:sz="2" w:space="0" w:color="auto"/>
            </w:tcBorders>
            <w:shd w:val="clear" w:color="auto" w:fill="F7CAAC"/>
          </w:tcPr>
          <w:p w14:paraId="440EF30A"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C8E9E74"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5661829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2C9B38B2" w14:textId="77777777" w:rsidTr="00B3173A">
        <w:tc>
          <w:tcPr>
            <w:tcW w:w="10673" w:type="dxa"/>
            <w:gridSpan w:val="8"/>
            <w:shd w:val="clear" w:color="auto" w:fill="F7CAAC"/>
          </w:tcPr>
          <w:p w14:paraId="0118B9C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1342821C" w14:textId="77777777" w:rsidTr="00B3173A">
        <w:trPr>
          <w:trHeight w:val="2767"/>
        </w:trPr>
        <w:tc>
          <w:tcPr>
            <w:tcW w:w="10673" w:type="dxa"/>
            <w:gridSpan w:val="8"/>
          </w:tcPr>
          <w:p w14:paraId="59DAC9BF"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p w14:paraId="397A9BDC"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p w14:paraId="2FBA25A2"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 </w:t>
            </w:r>
          </w:p>
        </w:tc>
      </w:tr>
    </w:tbl>
    <w:p w14:paraId="79861FDF" w14:textId="77777777" w:rsidR="00F64B71" w:rsidRPr="00F52EEF" w:rsidRDefault="00F64B71" w:rsidP="00935F76">
      <w:pPr>
        <w:tabs>
          <w:tab w:val="left" w:pos="567"/>
        </w:tabs>
        <w:spacing w:after="160" w:line="259" w:lineRule="auto"/>
        <w:rPr>
          <w:rFonts w:asciiTheme="minorHAnsi" w:hAnsiTheme="minorHAnsi" w:cstheme="minorHAnsi"/>
        </w:rPr>
      </w:pPr>
      <w:r w:rsidRPr="00F52EEF">
        <w:rPr>
          <w:rFonts w:asciiTheme="minorHAnsi" w:hAnsiTheme="minorHAnsi" w:cstheme="minorHAnsi"/>
        </w:rP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Change w:id="2999">
          <w:tblGrid>
            <w:gridCol w:w="3904"/>
            <w:gridCol w:w="567"/>
            <w:gridCol w:w="1134"/>
            <w:gridCol w:w="889"/>
            <w:gridCol w:w="816"/>
            <w:gridCol w:w="2156"/>
            <w:gridCol w:w="539"/>
            <w:gridCol w:w="267"/>
            <w:gridCol w:w="401"/>
            <w:gridCol w:w="10272"/>
          </w:tblGrid>
        </w:tblGridChange>
      </w:tblGrid>
      <w:tr w:rsidR="00F64B71" w:rsidRPr="00F52EEF" w14:paraId="6B2E31F4" w14:textId="77777777" w:rsidTr="00B3173A">
        <w:tc>
          <w:tcPr>
            <w:tcW w:w="10673" w:type="dxa"/>
            <w:gridSpan w:val="8"/>
            <w:tcBorders>
              <w:bottom w:val="double" w:sz="4" w:space="0" w:color="auto"/>
            </w:tcBorders>
            <w:shd w:val="clear" w:color="auto" w:fill="BDD6EE"/>
          </w:tcPr>
          <w:p w14:paraId="2981949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6318429B" w14:textId="77777777" w:rsidTr="00B3173A">
        <w:tc>
          <w:tcPr>
            <w:tcW w:w="3904" w:type="dxa"/>
            <w:tcBorders>
              <w:top w:val="double" w:sz="4" w:space="0" w:color="auto"/>
            </w:tcBorders>
            <w:shd w:val="clear" w:color="auto" w:fill="F7CAAC"/>
          </w:tcPr>
          <w:p w14:paraId="663F5A5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2778DF39"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shd w:val="clear" w:color="auto" w:fill="FFFFFF"/>
              </w:rPr>
              <w:t>Principy fungování reklamní agentury</w:t>
            </w:r>
          </w:p>
        </w:tc>
      </w:tr>
      <w:tr w:rsidR="00F64B71" w:rsidRPr="00F52EEF" w14:paraId="0737C8BE" w14:textId="77777777" w:rsidTr="00B3173A">
        <w:tc>
          <w:tcPr>
            <w:tcW w:w="3904" w:type="dxa"/>
            <w:shd w:val="clear" w:color="auto" w:fill="F7CAAC"/>
          </w:tcPr>
          <w:p w14:paraId="34C0174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84A49B3"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 PZ</w:t>
            </w:r>
          </w:p>
        </w:tc>
        <w:tc>
          <w:tcPr>
            <w:tcW w:w="2695" w:type="dxa"/>
            <w:gridSpan w:val="2"/>
            <w:shd w:val="clear" w:color="auto" w:fill="F7CAAC"/>
          </w:tcPr>
          <w:p w14:paraId="64FA2D5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6CAB6B1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LS</w:t>
            </w:r>
          </w:p>
        </w:tc>
      </w:tr>
      <w:tr w:rsidR="00F64B71" w:rsidRPr="00F52EEF" w14:paraId="0B037FF5" w14:textId="77777777" w:rsidTr="00B3173A">
        <w:tc>
          <w:tcPr>
            <w:tcW w:w="3904" w:type="dxa"/>
            <w:shd w:val="clear" w:color="auto" w:fill="F7CAAC"/>
          </w:tcPr>
          <w:p w14:paraId="021CD8D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27B7BCA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13c</w:t>
            </w:r>
          </w:p>
        </w:tc>
        <w:tc>
          <w:tcPr>
            <w:tcW w:w="889" w:type="dxa"/>
            <w:shd w:val="clear" w:color="auto" w:fill="F7CAAC"/>
          </w:tcPr>
          <w:p w14:paraId="4ECDE30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B8BA4D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shd w:val="clear" w:color="auto" w:fill="F7CAAC"/>
          </w:tcPr>
          <w:p w14:paraId="47408EE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12B6D48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0F8CDA2C" w14:textId="77777777" w:rsidTr="00B3173A">
        <w:tc>
          <w:tcPr>
            <w:tcW w:w="3904" w:type="dxa"/>
            <w:shd w:val="clear" w:color="auto" w:fill="F7CAAC"/>
          </w:tcPr>
          <w:p w14:paraId="20508FB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4DA6B57A"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188B0131" w14:textId="77777777" w:rsidTr="00B3173A">
        <w:tc>
          <w:tcPr>
            <w:tcW w:w="3904" w:type="dxa"/>
            <w:shd w:val="clear" w:color="auto" w:fill="F7CAAC"/>
          </w:tcPr>
          <w:p w14:paraId="299A7D1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6BD8A30"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6" w:type="dxa"/>
            <w:shd w:val="clear" w:color="auto" w:fill="F7CAAC"/>
          </w:tcPr>
          <w:p w14:paraId="506B1B1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37FA4DE4" w14:textId="6698197B" w:rsidR="00F64B71" w:rsidRPr="00F52EEF" w:rsidRDefault="00DB770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1A058179" w14:textId="77777777" w:rsidTr="00B3173A">
        <w:tc>
          <w:tcPr>
            <w:tcW w:w="3904" w:type="dxa"/>
            <w:shd w:val="clear" w:color="auto" w:fill="F7CAAC"/>
          </w:tcPr>
          <w:p w14:paraId="27B974B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0BF680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1FF80D2" w14:textId="77777777" w:rsidTr="00B3173A">
        <w:trPr>
          <w:trHeight w:val="554"/>
        </w:trPr>
        <w:tc>
          <w:tcPr>
            <w:tcW w:w="10673" w:type="dxa"/>
            <w:gridSpan w:val="8"/>
            <w:tcBorders>
              <w:top w:val="nil"/>
            </w:tcBorders>
          </w:tcPr>
          <w:p w14:paraId="6044BEA5" w14:textId="74C4E97E" w:rsidR="00F64B71" w:rsidRPr="00F52EEF" w:rsidRDefault="00B3173A" w:rsidP="00935F76">
            <w:pPr>
              <w:tabs>
                <w:tab w:val="left" w:pos="567"/>
              </w:tabs>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F64B71" w:rsidRPr="00F52EEF">
              <w:rPr>
                <w:rFonts w:asciiTheme="minorHAnsi" w:hAnsiTheme="minorHAnsi" w:cstheme="minorHAnsi"/>
                <w:color w:val="000000"/>
                <w:shd w:val="clear" w:color="auto" w:fill="FFFFFF"/>
              </w:rPr>
              <w:t xml:space="preserve"> Aktivní účast 80 % na cvičeních</w:t>
            </w:r>
            <w:r>
              <w:rPr>
                <w:rFonts w:asciiTheme="minorHAnsi" w:hAnsiTheme="minorHAnsi" w:cstheme="minorHAnsi"/>
                <w:color w:val="000000"/>
                <w:shd w:val="clear" w:color="auto" w:fill="FFFFFF"/>
              </w:rPr>
              <w:t>.</w:t>
            </w:r>
          </w:p>
          <w:p w14:paraId="163970E6" w14:textId="77777777" w:rsidR="00B3173A" w:rsidRDefault="00B3173A" w:rsidP="00935F76">
            <w:pPr>
              <w:tabs>
                <w:tab w:val="left" w:pos="567"/>
              </w:tabs>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 O</w:t>
            </w:r>
            <w:r w:rsidR="00F64B71" w:rsidRPr="00F52EEF">
              <w:rPr>
                <w:rFonts w:asciiTheme="minorHAnsi" w:hAnsiTheme="minorHAnsi" w:cstheme="minorHAnsi"/>
                <w:color w:val="000000"/>
                <w:shd w:val="clear" w:color="auto" w:fill="FFFFFF"/>
              </w:rPr>
              <w:t xml:space="preserve">devzdání týmové semestrální práce na základě konkrétního reálného zadání spolupracující agenturou, prezentace a obhajoba práce před komisí složené ze zástupců univerzity a spolupracující agentury. </w:t>
            </w:r>
          </w:p>
          <w:p w14:paraId="4852A8EA" w14:textId="5A216979" w:rsidR="00F64B71" w:rsidRPr="00F52EEF" w:rsidRDefault="00B3173A" w:rsidP="00935F76">
            <w:pPr>
              <w:tabs>
                <w:tab w:val="left" w:pos="567"/>
              </w:tabs>
              <w:jc w:val="both"/>
              <w:rPr>
                <w:rStyle w:val="apple-converted-space"/>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xml:space="preserve">3. </w:t>
            </w:r>
            <w:r w:rsidR="00F64B71" w:rsidRPr="00F52EEF">
              <w:rPr>
                <w:rFonts w:asciiTheme="minorHAnsi" w:hAnsiTheme="minorHAnsi" w:cstheme="minorHAnsi"/>
                <w:color w:val="000000"/>
                <w:shd w:val="clear" w:color="auto" w:fill="FFFFFF"/>
              </w:rPr>
              <w:t>Zadání semestrální práce vychází z jednotlivých tematických bloků vyučovaných v rámci semestru.</w:t>
            </w:r>
            <w:r w:rsidR="00F64B71" w:rsidRPr="00F52EEF">
              <w:rPr>
                <w:rStyle w:val="apple-converted-space"/>
                <w:rFonts w:asciiTheme="minorHAnsi" w:hAnsiTheme="minorHAnsi" w:cstheme="minorHAnsi"/>
                <w:color w:val="000000"/>
                <w:shd w:val="clear" w:color="auto" w:fill="FFFFFF"/>
              </w:rPr>
              <w:t> </w:t>
            </w:r>
          </w:p>
          <w:p w14:paraId="26270535" w14:textId="77777777" w:rsidR="00F64B71" w:rsidRPr="00F52EEF" w:rsidRDefault="00F64B71" w:rsidP="00935F76">
            <w:pPr>
              <w:tabs>
                <w:tab w:val="left" w:pos="567"/>
              </w:tabs>
              <w:rPr>
                <w:rFonts w:asciiTheme="minorHAnsi" w:hAnsiTheme="minorHAnsi" w:cstheme="minorHAnsi"/>
              </w:rPr>
            </w:pPr>
          </w:p>
        </w:tc>
      </w:tr>
      <w:tr w:rsidR="00F64B71" w:rsidRPr="00F52EEF" w14:paraId="6963FE43" w14:textId="77777777" w:rsidTr="00B3173A">
        <w:trPr>
          <w:trHeight w:val="197"/>
        </w:trPr>
        <w:tc>
          <w:tcPr>
            <w:tcW w:w="3904" w:type="dxa"/>
            <w:tcBorders>
              <w:top w:val="nil"/>
            </w:tcBorders>
            <w:shd w:val="clear" w:color="auto" w:fill="F7CAAC"/>
          </w:tcPr>
          <w:p w14:paraId="01FDC57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7F8D438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F64B71" w:rsidRPr="00F52EEF" w14:paraId="304AF4B1" w14:textId="77777777" w:rsidTr="00B3173A">
        <w:trPr>
          <w:trHeight w:val="243"/>
        </w:trPr>
        <w:tc>
          <w:tcPr>
            <w:tcW w:w="3904" w:type="dxa"/>
            <w:tcBorders>
              <w:top w:val="nil"/>
            </w:tcBorders>
            <w:shd w:val="clear" w:color="auto" w:fill="F7CAAC"/>
          </w:tcPr>
          <w:p w14:paraId="3C1E430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6FFF4D7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586BF86B" w14:textId="77777777" w:rsidTr="00B3173A">
        <w:tc>
          <w:tcPr>
            <w:tcW w:w="3904" w:type="dxa"/>
            <w:shd w:val="clear" w:color="auto" w:fill="F7CAAC"/>
          </w:tcPr>
          <w:p w14:paraId="469A01E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D476EA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B62EF04" w14:textId="77777777" w:rsidTr="00B3173A">
        <w:trPr>
          <w:trHeight w:val="334"/>
        </w:trPr>
        <w:tc>
          <w:tcPr>
            <w:tcW w:w="10673" w:type="dxa"/>
            <w:gridSpan w:val="8"/>
            <w:tcBorders>
              <w:top w:val="nil"/>
            </w:tcBorders>
          </w:tcPr>
          <w:p w14:paraId="41260A3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Josef Kocourek, Ph.D., zástupci spolupracující reklamní agentury – v minulosti: digitální agentury PRIA, reklamní agentura DARKSIDE nebo reklamní agentura HAVAS.</w:t>
            </w:r>
          </w:p>
        </w:tc>
      </w:tr>
      <w:tr w:rsidR="00F64B71" w:rsidRPr="00F52EEF" w14:paraId="36035CAB" w14:textId="77777777" w:rsidTr="00B3173A">
        <w:tc>
          <w:tcPr>
            <w:tcW w:w="3904" w:type="dxa"/>
            <w:shd w:val="clear" w:color="auto" w:fill="F7CAAC"/>
          </w:tcPr>
          <w:p w14:paraId="4D78632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1E802B2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AC6D9C2" w14:textId="77777777" w:rsidTr="00B3173A">
        <w:trPr>
          <w:trHeight w:val="1611"/>
        </w:trPr>
        <w:tc>
          <w:tcPr>
            <w:tcW w:w="10673" w:type="dxa"/>
            <w:gridSpan w:val="8"/>
            <w:tcBorders>
              <w:top w:val="nil"/>
              <w:bottom w:val="single" w:sz="12" w:space="0" w:color="auto"/>
            </w:tcBorders>
          </w:tcPr>
          <w:p w14:paraId="198E67E9" w14:textId="77777777" w:rsidR="00F64B71" w:rsidRDefault="00F64B71" w:rsidP="00935F76">
            <w:pPr>
              <w:tabs>
                <w:tab w:val="left" w:pos="567"/>
              </w:tabs>
              <w:jc w:val="both"/>
              <w:rPr>
                <w:del w:id="3000" w:author="Martin Kazík" w:date="2020-01-23T11:23:00Z"/>
                <w:rStyle w:val="apple-converted-space"/>
                <w:rFonts w:asciiTheme="minorHAnsi" w:hAnsiTheme="minorHAnsi" w:cstheme="minorHAnsi"/>
                <w:color w:val="000000"/>
                <w:shd w:val="clear" w:color="auto" w:fill="FFFFFF"/>
              </w:rPr>
            </w:pPr>
            <w:del w:id="3001" w:author="Martin Kazík" w:date="2020-01-23T11:23:00Z">
              <w:r w:rsidRPr="00F52EEF">
                <w:rPr>
                  <w:rFonts w:asciiTheme="minorHAnsi" w:hAnsiTheme="minorHAnsi" w:cstheme="minorHAnsi"/>
                  <w:color w:val="000000"/>
                  <w:shd w:val="clear" w:color="auto" w:fill="FFFFFF"/>
                </w:rPr>
                <w:delText>Cílem předmětu je přiblížit studentům praktické fungování reklamní agentury a význam jednotlivých pozic v rámci organizace.</w:delText>
              </w:r>
              <w:r w:rsidRPr="00F52EEF">
                <w:rPr>
                  <w:rStyle w:val="apple-converted-space"/>
                  <w:rFonts w:asciiTheme="minorHAnsi" w:hAnsiTheme="minorHAnsi" w:cstheme="minorHAnsi"/>
                  <w:color w:val="000000"/>
                  <w:shd w:val="clear" w:color="auto" w:fill="FFFFFF"/>
                </w:rPr>
                <w:delText> Předmět je rozdělen do čtyř tematických bloků, které se blíže zabývají základním fungováním agentury.</w:delText>
              </w:r>
            </w:del>
          </w:p>
          <w:p w14:paraId="073523F3" w14:textId="77777777" w:rsidR="00B3173A" w:rsidRDefault="00B3173A" w:rsidP="00935F76">
            <w:pPr>
              <w:tabs>
                <w:tab w:val="left" w:pos="567"/>
              </w:tabs>
              <w:jc w:val="both"/>
              <w:rPr>
                <w:del w:id="3002" w:author="Martin Kazík" w:date="2020-01-23T11:23:00Z"/>
                <w:rStyle w:val="apple-converted-space"/>
                <w:rFonts w:asciiTheme="minorHAnsi" w:hAnsiTheme="minorHAnsi" w:cstheme="minorHAnsi"/>
                <w:color w:val="000000"/>
                <w:shd w:val="clear" w:color="auto" w:fill="FFFFFF"/>
              </w:rPr>
            </w:pPr>
          </w:p>
          <w:p w14:paraId="3339FDF2" w14:textId="3F82AEBB" w:rsidR="00B3173A" w:rsidRPr="00B3173A" w:rsidRDefault="00B3173A" w:rsidP="00935F76">
            <w:pPr>
              <w:tabs>
                <w:tab w:val="left" w:pos="567"/>
              </w:tabs>
              <w:jc w:val="both"/>
              <w:rPr>
                <w:rStyle w:val="apple-converted-space"/>
                <w:rFonts w:asciiTheme="minorHAnsi" w:hAnsiTheme="minorHAnsi" w:cstheme="minorHAnsi"/>
                <w:b/>
                <w:color w:val="000000"/>
                <w:shd w:val="clear" w:color="auto" w:fill="FFFFFF"/>
              </w:rPr>
            </w:pPr>
            <w:r w:rsidRPr="00B3173A">
              <w:rPr>
                <w:rStyle w:val="apple-converted-space"/>
                <w:rFonts w:asciiTheme="minorHAnsi" w:hAnsiTheme="minorHAnsi" w:cstheme="minorHAnsi"/>
                <w:b/>
                <w:color w:val="000000"/>
                <w:shd w:val="clear" w:color="auto" w:fill="FFFFFF"/>
              </w:rPr>
              <w:t>Probíraná témata:</w:t>
            </w:r>
          </w:p>
          <w:p w14:paraId="3291C3FE" w14:textId="6369E158" w:rsidR="00F64B71" w:rsidRPr="00F52EEF" w:rsidRDefault="00B3173A" w:rsidP="00935F76">
            <w:pPr>
              <w:tabs>
                <w:tab w:val="left" w:pos="567"/>
              </w:tabs>
              <w:spacing w:line="259" w:lineRule="auto"/>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s</w:t>
            </w:r>
            <w:r w:rsidR="00F64B71" w:rsidRPr="00F52EEF">
              <w:rPr>
                <w:rFonts w:asciiTheme="minorHAnsi" w:hAnsiTheme="minorHAnsi" w:cstheme="minorHAnsi"/>
                <w:color w:val="000000"/>
                <w:shd w:val="clear" w:color="auto" w:fill="FFFFFF"/>
              </w:rPr>
              <w:t>trategický plán a jeho význam, práce accounta manažera, tvorba briefu</w:t>
            </w:r>
            <w:r>
              <w:rPr>
                <w:rFonts w:asciiTheme="minorHAnsi" w:hAnsiTheme="minorHAnsi" w:cstheme="minorHAnsi"/>
                <w:color w:val="000000"/>
                <w:shd w:val="clear" w:color="auto" w:fill="FFFFFF"/>
              </w:rPr>
              <w:t>;</w:t>
            </w:r>
          </w:p>
          <w:p w14:paraId="1D18BB6C" w14:textId="6FF6E274" w:rsidR="00F64B71" w:rsidRPr="00F52EEF" w:rsidRDefault="00B3173A" w:rsidP="00935F76">
            <w:pPr>
              <w:tabs>
                <w:tab w:val="left" w:pos="567"/>
              </w:tabs>
              <w:spacing w:line="259" w:lineRule="auto"/>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k</w:t>
            </w:r>
            <w:r w:rsidR="00F64B71" w:rsidRPr="00F52EEF">
              <w:rPr>
                <w:rFonts w:asciiTheme="minorHAnsi" w:hAnsiTheme="minorHAnsi" w:cstheme="minorHAnsi"/>
                <w:color w:val="000000"/>
                <w:shd w:val="clear" w:color="auto" w:fill="FFFFFF"/>
              </w:rPr>
              <w:t>reativita a její význam v tvorbě ideových nápadů</w:t>
            </w:r>
            <w:r>
              <w:rPr>
                <w:rFonts w:asciiTheme="minorHAnsi" w:hAnsiTheme="minorHAnsi" w:cstheme="minorHAnsi"/>
                <w:color w:val="000000"/>
                <w:shd w:val="clear" w:color="auto" w:fill="FFFFFF"/>
              </w:rPr>
              <w:t>;</w:t>
            </w:r>
          </w:p>
          <w:p w14:paraId="58DAD109" w14:textId="6D5A7526" w:rsidR="00F64B71" w:rsidRPr="00F52EEF" w:rsidRDefault="00B3173A" w:rsidP="00935F76">
            <w:pPr>
              <w:tabs>
                <w:tab w:val="left" w:pos="567"/>
              </w:tabs>
              <w:spacing w:line="259" w:lineRule="auto"/>
              <w:jc w:val="both"/>
              <w:rPr>
                <w:rFonts w:asciiTheme="minorHAnsi" w:hAnsiTheme="minorHAnsi" w:cstheme="minorHAnsi"/>
              </w:rPr>
            </w:pPr>
            <w:r>
              <w:rPr>
                <w:rFonts w:asciiTheme="minorHAnsi" w:hAnsiTheme="minorHAnsi" w:cstheme="minorHAnsi"/>
                <w:color w:val="000000"/>
                <w:shd w:val="clear" w:color="auto" w:fill="FFFFFF"/>
              </w:rPr>
              <w:t>- p</w:t>
            </w:r>
            <w:r w:rsidR="00F64B71" w:rsidRPr="00F52EEF">
              <w:rPr>
                <w:rFonts w:asciiTheme="minorHAnsi" w:hAnsiTheme="minorHAnsi" w:cstheme="minorHAnsi"/>
                <w:color w:val="000000"/>
                <w:shd w:val="clear" w:color="auto" w:fill="FFFFFF"/>
              </w:rPr>
              <w:t xml:space="preserve">rodukce </w:t>
            </w:r>
            <w:r>
              <w:rPr>
                <w:rFonts w:asciiTheme="minorHAnsi" w:hAnsiTheme="minorHAnsi" w:cstheme="minorHAnsi"/>
                <w:color w:val="000000"/>
                <w:shd w:val="clear" w:color="auto" w:fill="FFFFFF"/>
              </w:rPr>
              <w:t>–</w:t>
            </w:r>
            <w:r w:rsidR="00F64B71" w:rsidRPr="00F52EEF">
              <w:rPr>
                <w:rFonts w:asciiTheme="minorHAnsi" w:hAnsiTheme="minorHAnsi" w:cstheme="minorHAnsi"/>
                <w:color w:val="000000"/>
                <w:shd w:val="clear" w:color="auto" w:fill="FFFFFF"/>
              </w:rPr>
              <w:t xml:space="preserve"> reklamní, tisková</w:t>
            </w:r>
            <w:r>
              <w:rPr>
                <w:rFonts w:asciiTheme="minorHAnsi" w:hAnsiTheme="minorHAnsi" w:cstheme="minorHAnsi"/>
                <w:color w:val="000000"/>
                <w:shd w:val="clear" w:color="auto" w:fill="FFFFFF"/>
              </w:rPr>
              <w:t>;</w:t>
            </w:r>
          </w:p>
          <w:p w14:paraId="5D9225F4" w14:textId="78499F9D" w:rsidR="00F64B71" w:rsidRPr="00F52EEF" w:rsidRDefault="00B3173A" w:rsidP="00935F76">
            <w:pPr>
              <w:tabs>
                <w:tab w:val="left" w:pos="567"/>
              </w:tabs>
              <w:spacing w:line="259" w:lineRule="auto"/>
              <w:jc w:val="both"/>
              <w:rPr>
                <w:rFonts w:asciiTheme="minorHAnsi" w:hAnsiTheme="minorHAnsi" w:cstheme="minorHAnsi"/>
              </w:rPr>
            </w:pPr>
            <w:r>
              <w:rPr>
                <w:rFonts w:asciiTheme="minorHAnsi" w:hAnsiTheme="minorHAnsi" w:cstheme="minorHAnsi"/>
                <w:color w:val="000000"/>
                <w:shd w:val="clear" w:color="auto" w:fill="FFFFFF"/>
              </w:rPr>
              <w:t>- e</w:t>
            </w:r>
            <w:r w:rsidR="00F64B71" w:rsidRPr="00F52EEF">
              <w:rPr>
                <w:rFonts w:asciiTheme="minorHAnsi" w:hAnsiTheme="minorHAnsi" w:cstheme="minorHAnsi"/>
                <w:color w:val="000000"/>
                <w:shd w:val="clear" w:color="auto" w:fill="FFFFFF"/>
              </w:rPr>
              <w:t>fektivita na straně agentury a na straně klienta + vyhodnocení zadaných úkolů a prezentace studentů v</w:t>
            </w:r>
            <w:r>
              <w:rPr>
                <w:rFonts w:asciiTheme="minorHAnsi" w:hAnsiTheme="minorHAnsi" w:cstheme="minorHAnsi"/>
                <w:color w:val="000000"/>
                <w:shd w:val="clear" w:color="auto" w:fill="FFFFFF"/>
              </w:rPr>
              <w:t> </w:t>
            </w:r>
            <w:r w:rsidR="00F64B71" w:rsidRPr="00F52EEF">
              <w:rPr>
                <w:rFonts w:asciiTheme="minorHAnsi" w:hAnsiTheme="minorHAnsi" w:cstheme="minorHAnsi"/>
                <w:color w:val="000000"/>
                <w:shd w:val="clear" w:color="auto" w:fill="FFFFFF"/>
              </w:rPr>
              <w:t>týmech</w:t>
            </w:r>
            <w:r>
              <w:rPr>
                <w:rFonts w:asciiTheme="minorHAnsi" w:hAnsiTheme="minorHAnsi" w:cstheme="minorHAnsi"/>
                <w:color w:val="000000"/>
                <w:shd w:val="clear" w:color="auto" w:fill="FFFFFF"/>
              </w:rPr>
              <w:t>.</w:t>
            </w:r>
          </w:p>
        </w:tc>
      </w:tr>
      <w:tr w:rsidR="00F64B71" w:rsidRPr="00F52EEF" w14:paraId="060D6858" w14:textId="77777777" w:rsidTr="00B3173A">
        <w:trPr>
          <w:trHeight w:val="265"/>
        </w:trPr>
        <w:tc>
          <w:tcPr>
            <w:tcW w:w="4471" w:type="dxa"/>
            <w:gridSpan w:val="2"/>
            <w:tcBorders>
              <w:top w:val="nil"/>
            </w:tcBorders>
            <w:shd w:val="clear" w:color="auto" w:fill="F7CAAC"/>
          </w:tcPr>
          <w:p w14:paraId="499CB25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1B722BF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2F41226" w14:textId="77777777" w:rsidTr="00B3173A">
        <w:trPr>
          <w:trHeight w:val="3220"/>
        </w:trPr>
        <w:tc>
          <w:tcPr>
            <w:tcW w:w="10673" w:type="dxa"/>
            <w:gridSpan w:val="8"/>
            <w:tcBorders>
              <w:top w:val="nil"/>
            </w:tcBorders>
          </w:tcPr>
          <w:p w14:paraId="4B68A1A1" w14:textId="77777777" w:rsidR="00F64B71" w:rsidRPr="00B3173A" w:rsidRDefault="00F64B71" w:rsidP="00935F76">
            <w:pPr>
              <w:tabs>
                <w:tab w:val="left" w:pos="567"/>
              </w:tabs>
              <w:rPr>
                <w:rFonts w:asciiTheme="minorHAnsi" w:hAnsiTheme="minorHAnsi" w:cstheme="minorHAnsi"/>
                <w:b/>
              </w:rPr>
            </w:pPr>
            <w:r w:rsidRPr="00B3173A">
              <w:rPr>
                <w:rFonts w:asciiTheme="minorHAnsi" w:hAnsiTheme="minorHAnsi" w:cstheme="minorHAnsi"/>
                <w:b/>
              </w:rPr>
              <w:t>Povinná literatura:</w:t>
            </w:r>
          </w:p>
          <w:p w14:paraId="080D7708" w14:textId="7E9BC9CB"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KOTLER, Philip a Kevin Lane KELLER. 2013. </w:t>
            </w:r>
            <w:r w:rsidRPr="00F52EEF">
              <w:rPr>
                <w:rFonts w:asciiTheme="minorHAnsi" w:hAnsiTheme="minorHAnsi" w:cstheme="minorHAnsi"/>
                <w:i/>
              </w:rPr>
              <w:t>Marketing management.</w:t>
            </w:r>
            <w:r w:rsidRPr="00F52EEF">
              <w:rPr>
                <w:rFonts w:asciiTheme="minorHAnsi" w:hAnsiTheme="minorHAnsi" w:cstheme="minorHAnsi"/>
              </w:rPr>
              <w:t xml:space="preserve"> 14. vyd.. Praha: Grada. ISBN 978-80-247-4150-5.</w:t>
            </w:r>
            <w:r w:rsidRPr="00F52EEF">
              <w:rPr>
                <w:rFonts w:asciiTheme="minorHAnsi" w:hAnsiTheme="minorHAnsi" w:cstheme="minorHAnsi"/>
              </w:rPr>
              <w:br/>
            </w:r>
            <w:r w:rsidR="00E54A23" w:rsidRPr="00E54A23">
              <w:rPr>
                <w:rFonts w:asciiTheme="minorHAnsi" w:hAnsiTheme="minorHAnsi" w:cstheme="minorHAnsi"/>
              </w:rPr>
              <w:t xml:space="preserve">HORŇÁK, Pavel. </w:t>
            </w:r>
            <w:del w:id="3003" w:author="Martin Kazík" w:date="2020-01-23T11:23:00Z">
              <w:r w:rsidRPr="00F52EEF">
                <w:rPr>
                  <w:rFonts w:asciiTheme="minorHAnsi" w:hAnsiTheme="minorHAnsi" w:cstheme="minorHAnsi"/>
                </w:rPr>
                <w:delText xml:space="preserve">2010.  </w:delText>
              </w:r>
            </w:del>
            <w:r w:rsidR="00E54A23" w:rsidRPr="00E54A23">
              <w:rPr>
                <w:rFonts w:asciiTheme="minorHAnsi" w:hAnsiTheme="minorHAnsi"/>
                <w:rPrChange w:id="3004" w:author="Martin Kazík" w:date="2020-01-23T11:23:00Z">
                  <w:rPr>
                    <w:rFonts w:asciiTheme="minorHAnsi" w:hAnsiTheme="minorHAnsi"/>
                    <w:i/>
                  </w:rPr>
                </w:rPrChange>
              </w:rPr>
              <w:t>Reklama: teoreticko-historické aspekty reklamy a marketingovej komunikácie.</w:t>
            </w:r>
            <w:r w:rsidR="00E54A23" w:rsidRPr="00E54A23">
              <w:rPr>
                <w:rFonts w:asciiTheme="minorHAnsi" w:hAnsiTheme="minorHAnsi" w:cstheme="minorHAnsi"/>
              </w:rPr>
              <w:t xml:space="preserve"> </w:t>
            </w:r>
            <w:del w:id="3005" w:author="Martin Kazík" w:date="2020-01-23T11:23:00Z">
              <w:r w:rsidRPr="00F52EEF">
                <w:rPr>
                  <w:rFonts w:asciiTheme="minorHAnsi" w:hAnsiTheme="minorHAnsi" w:cstheme="minorHAnsi"/>
                </w:rPr>
                <w:delText>Zlín: Verbum.</w:delText>
              </w:r>
            </w:del>
            <w:ins w:id="3006" w:author="Martin Kazík" w:date="2020-01-23T11:23:00Z">
              <w:r w:rsidR="00E54A23" w:rsidRPr="00E54A23">
                <w:rPr>
                  <w:rFonts w:asciiTheme="minorHAnsi" w:hAnsiTheme="minorHAnsi" w:cstheme="minorHAnsi"/>
                </w:rPr>
                <w:t>Vydanie druhé, rozšírené a prepracované. Zlín: Radim Bačuvčík - VeRBuM, 2018, 398 s.</w:t>
              </w:r>
            </w:ins>
            <w:r w:rsidR="00E54A23" w:rsidRPr="00E54A23">
              <w:rPr>
                <w:rFonts w:asciiTheme="minorHAnsi" w:hAnsiTheme="minorHAnsi" w:cstheme="minorHAnsi"/>
              </w:rPr>
              <w:t xml:space="preserve"> ISBN </w:t>
            </w:r>
            <w:del w:id="3007" w:author="Martin Kazík" w:date="2020-01-23T11:23:00Z">
              <w:r w:rsidRPr="00F52EEF">
                <w:rPr>
                  <w:rFonts w:asciiTheme="minorHAnsi" w:hAnsiTheme="minorHAnsi" w:cstheme="minorHAnsi"/>
                </w:rPr>
                <w:delText xml:space="preserve">978-80-904273-3-4. </w:delText>
              </w:r>
            </w:del>
            <w:ins w:id="3008" w:author="Martin Kazík" w:date="2020-01-23T11:23:00Z">
              <w:r w:rsidR="00E54A23" w:rsidRPr="00E54A23">
                <w:rPr>
                  <w:rFonts w:asciiTheme="minorHAnsi" w:hAnsiTheme="minorHAnsi" w:cstheme="minorHAnsi"/>
                </w:rPr>
                <w:t>9788087500941.</w:t>
              </w:r>
            </w:ins>
          </w:p>
          <w:p w14:paraId="079C23B5" w14:textId="6CC1CCFE" w:rsidR="00F64B71" w:rsidRPr="00AB1C3F" w:rsidDel="003B78D6" w:rsidRDefault="00F64B71" w:rsidP="00935F76">
            <w:pPr>
              <w:tabs>
                <w:tab w:val="left" w:pos="567"/>
              </w:tabs>
              <w:jc w:val="both"/>
              <w:rPr>
                <w:del w:id="3009" w:author="FMK" w:date="2020-02-02T20:18:00Z"/>
                <w:rFonts w:asciiTheme="minorHAnsi" w:hAnsiTheme="minorHAnsi"/>
                <w:color w:val="FF0000"/>
                <w:rPrChange w:id="3010" w:author="Martin Kazík" w:date="2020-01-23T11:23:00Z">
                  <w:rPr>
                    <w:del w:id="3011" w:author="FMK" w:date="2020-02-02T20:18:00Z"/>
                    <w:rFonts w:asciiTheme="minorHAnsi" w:hAnsiTheme="minorHAnsi"/>
                  </w:rPr>
                </w:rPrChange>
              </w:rPr>
            </w:pPr>
            <w:commentRangeStart w:id="3012"/>
            <w:del w:id="3013" w:author="FMK" w:date="2020-02-02T20:18:00Z">
              <w:r w:rsidRPr="00AB1C3F" w:rsidDel="003B78D6">
                <w:rPr>
                  <w:rFonts w:asciiTheme="minorHAnsi" w:hAnsiTheme="minorHAnsi"/>
                  <w:color w:val="FF0000"/>
                  <w:rPrChange w:id="3014" w:author="Martin Kazík" w:date="2020-01-23T11:23:00Z">
                    <w:rPr>
                      <w:rFonts w:asciiTheme="minorHAnsi" w:hAnsiTheme="minorHAnsi"/>
                    </w:rPr>
                  </w:rPrChange>
                </w:rPr>
                <w:delText xml:space="preserve">OGILVY, David. 1995. </w:delText>
              </w:r>
              <w:r w:rsidRPr="00AB1C3F" w:rsidDel="003B78D6">
                <w:rPr>
                  <w:rFonts w:asciiTheme="minorHAnsi" w:hAnsiTheme="minorHAnsi"/>
                  <w:i/>
                  <w:color w:val="FF0000"/>
                  <w:rPrChange w:id="3015" w:author="Martin Kazík" w:date="2020-01-23T11:23:00Z">
                    <w:rPr>
                      <w:rFonts w:asciiTheme="minorHAnsi" w:hAnsiTheme="minorHAnsi"/>
                      <w:i/>
                    </w:rPr>
                  </w:rPrChange>
                </w:rPr>
                <w:delText>Vyznání muže reklamy.</w:delText>
              </w:r>
              <w:r w:rsidRPr="00AB1C3F" w:rsidDel="003B78D6">
                <w:rPr>
                  <w:rFonts w:asciiTheme="minorHAnsi" w:hAnsiTheme="minorHAnsi"/>
                  <w:color w:val="FF0000"/>
                  <w:rPrChange w:id="3016" w:author="Martin Kazík" w:date="2020-01-23T11:23:00Z">
                    <w:rPr>
                      <w:rFonts w:asciiTheme="minorHAnsi" w:hAnsiTheme="minorHAnsi"/>
                    </w:rPr>
                  </w:rPrChange>
                </w:rPr>
                <w:delText xml:space="preserve"> Praha: Management Press. ISBN 8085603888.</w:delText>
              </w:r>
            </w:del>
          </w:p>
          <w:p w14:paraId="0C129A45" w14:textId="5CB5B4BD" w:rsidR="00F64B71" w:rsidRPr="00AB1C3F" w:rsidDel="003B78D6" w:rsidRDefault="00F64B71" w:rsidP="00935F76">
            <w:pPr>
              <w:tabs>
                <w:tab w:val="left" w:pos="567"/>
              </w:tabs>
              <w:jc w:val="both"/>
              <w:rPr>
                <w:del w:id="3017" w:author="FMK" w:date="2020-02-02T20:18:00Z"/>
                <w:rFonts w:asciiTheme="minorHAnsi" w:hAnsiTheme="minorHAnsi"/>
                <w:color w:val="FF0000"/>
                <w:rPrChange w:id="3018" w:author="Martin Kazík" w:date="2020-01-23T11:23:00Z">
                  <w:rPr>
                    <w:del w:id="3019" w:author="FMK" w:date="2020-02-02T20:18:00Z"/>
                    <w:rFonts w:asciiTheme="minorHAnsi" w:hAnsiTheme="minorHAnsi"/>
                  </w:rPr>
                </w:rPrChange>
              </w:rPr>
            </w:pPr>
            <w:del w:id="3020" w:author="FMK" w:date="2020-02-02T20:18:00Z">
              <w:r w:rsidRPr="00AB1C3F" w:rsidDel="003B78D6">
                <w:rPr>
                  <w:rFonts w:asciiTheme="minorHAnsi" w:hAnsiTheme="minorHAnsi"/>
                  <w:color w:val="FF0000"/>
                  <w:rPrChange w:id="3021" w:author="Martin Kazík" w:date="2020-01-23T11:23:00Z">
                    <w:rPr>
                      <w:rFonts w:asciiTheme="minorHAnsi" w:hAnsiTheme="minorHAnsi"/>
                    </w:rPr>
                  </w:rPrChange>
                </w:rPr>
                <w:delText xml:space="preserve">OGILVY, David. 2007. </w:delText>
              </w:r>
              <w:r w:rsidRPr="00AB1C3F" w:rsidDel="003B78D6">
                <w:rPr>
                  <w:rFonts w:asciiTheme="minorHAnsi" w:hAnsiTheme="minorHAnsi"/>
                  <w:i/>
                  <w:color w:val="FF0000"/>
                  <w:rPrChange w:id="3022" w:author="Martin Kazík" w:date="2020-01-23T11:23:00Z">
                    <w:rPr>
                      <w:rFonts w:asciiTheme="minorHAnsi" w:hAnsiTheme="minorHAnsi"/>
                      <w:i/>
                    </w:rPr>
                  </w:rPrChange>
                </w:rPr>
                <w:delText>Ogilvy o reklamě.</w:delText>
              </w:r>
              <w:r w:rsidRPr="00AB1C3F" w:rsidDel="003B78D6">
                <w:rPr>
                  <w:rFonts w:asciiTheme="minorHAnsi" w:hAnsiTheme="minorHAnsi"/>
                  <w:color w:val="FF0000"/>
                  <w:rPrChange w:id="3023" w:author="Martin Kazík" w:date="2020-01-23T11:23:00Z">
                    <w:rPr>
                      <w:rFonts w:asciiTheme="minorHAnsi" w:hAnsiTheme="minorHAnsi"/>
                    </w:rPr>
                  </w:rPrChange>
                </w:rPr>
                <w:delText xml:space="preserve"> 4. vyd. Praha: Management Press. Knihovna světového managementu. ISBN 978-80-7261-154-6.</w:delText>
              </w:r>
              <w:commentRangeEnd w:id="3012"/>
              <w:r w:rsidR="00AB1C3F" w:rsidDel="003B78D6">
                <w:rPr>
                  <w:rStyle w:val="Odkaznakoment"/>
                  <w:rFonts w:asciiTheme="minorHAnsi" w:eastAsiaTheme="minorHAnsi" w:hAnsiTheme="minorHAnsi" w:cstheme="minorBidi"/>
                  <w:lang w:eastAsia="en-US"/>
                </w:rPr>
                <w:commentReference w:id="3012"/>
              </w:r>
            </w:del>
          </w:p>
          <w:p w14:paraId="40B4EF6E" w14:textId="2995D9D0" w:rsidR="00F64B71" w:rsidRPr="00AB1C3F" w:rsidDel="003B78D6" w:rsidRDefault="00F64B71" w:rsidP="00935F76">
            <w:pPr>
              <w:tabs>
                <w:tab w:val="left" w:pos="567"/>
              </w:tabs>
              <w:jc w:val="both"/>
              <w:rPr>
                <w:del w:id="3024" w:author="FMK" w:date="2020-02-02T20:18:00Z"/>
                <w:rFonts w:asciiTheme="minorHAnsi" w:hAnsiTheme="minorHAnsi"/>
                <w:color w:val="FF0000"/>
                <w:rPrChange w:id="3025" w:author="Martin Kazík" w:date="2020-01-23T11:23:00Z">
                  <w:rPr>
                    <w:del w:id="3026" w:author="FMK" w:date="2020-02-02T20:18:00Z"/>
                    <w:rFonts w:asciiTheme="minorHAnsi" w:hAnsiTheme="minorHAnsi"/>
                  </w:rPr>
                </w:rPrChange>
              </w:rPr>
            </w:pPr>
            <w:del w:id="3027" w:author="FMK" w:date="2020-02-02T20:18:00Z">
              <w:r w:rsidRPr="00AB1C3F" w:rsidDel="003B78D6">
                <w:rPr>
                  <w:rFonts w:asciiTheme="minorHAnsi" w:hAnsiTheme="minorHAnsi"/>
                  <w:color w:val="FF0000"/>
                  <w:rPrChange w:id="3028" w:author="Martin Kazík" w:date="2020-01-23T11:23:00Z">
                    <w:rPr>
                      <w:rFonts w:asciiTheme="minorHAnsi" w:hAnsiTheme="minorHAnsi"/>
                    </w:rPr>
                  </w:rPrChange>
                </w:rPr>
                <w:delText xml:space="preserve">TROUT, Jack a Steve RIVKIN. 2006. </w:delText>
              </w:r>
              <w:r w:rsidRPr="00AB1C3F" w:rsidDel="003B78D6">
                <w:rPr>
                  <w:rFonts w:asciiTheme="minorHAnsi" w:hAnsiTheme="minorHAnsi"/>
                  <w:i/>
                  <w:color w:val="FF0000"/>
                  <w:rPrChange w:id="3029" w:author="Martin Kazík" w:date="2020-01-23T11:23:00Z">
                    <w:rPr>
                      <w:rFonts w:asciiTheme="minorHAnsi" w:hAnsiTheme="minorHAnsi"/>
                      <w:i/>
                    </w:rPr>
                  </w:rPrChange>
                </w:rPr>
                <w:delText>Odliš se nebo zemři: jak si zajistit úspěch na trhu jedinečností své nabídky.</w:delText>
              </w:r>
              <w:r w:rsidRPr="00AB1C3F" w:rsidDel="003B78D6">
                <w:rPr>
                  <w:rFonts w:asciiTheme="minorHAnsi" w:hAnsiTheme="minorHAnsi"/>
                  <w:color w:val="FF0000"/>
                  <w:rPrChange w:id="3030" w:author="Martin Kazík" w:date="2020-01-23T11:23:00Z">
                    <w:rPr>
                      <w:rFonts w:asciiTheme="minorHAnsi" w:hAnsiTheme="minorHAnsi"/>
                    </w:rPr>
                  </w:rPrChange>
                </w:rPr>
                <w:delText xml:space="preserve"> Praha: Grada. ISBN 8024713012.</w:delText>
              </w:r>
            </w:del>
          </w:p>
          <w:p w14:paraId="1BB1BDE8" w14:textId="7D3A3E1A" w:rsidR="003B78D6" w:rsidRDefault="00F64B71" w:rsidP="003B78D6">
            <w:pPr>
              <w:tabs>
                <w:tab w:val="left" w:pos="567"/>
              </w:tabs>
              <w:jc w:val="both"/>
              <w:rPr>
                <w:ins w:id="3031" w:author="FMK" w:date="2020-02-02T20:18:00Z"/>
                <w:rFonts w:asciiTheme="minorHAnsi" w:hAnsiTheme="minorHAnsi"/>
                <w:color w:val="FF0000"/>
              </w:rPr>
            </w:pPr>
            <w:del w:id="3032" w:author="FMK" w:date="2020-02-02T20:18:00Z">
              <w:r w:rsidRPr="00AB1C3F" w:rsidDel="003B78D6">
                <w:rPr>
                  <w:rFonts w:asciiTheme="minorHAnsi" w:hAnsiTheme="minorHAnsi"/>
                  <w:color w:val="FF0000"/>
                  <w:rPrChange w:id="3033" w:author="Martin Kazík" w:date="2020-01-23T11:23:00Z">
                    <w:rPr>
                      <w:rFonts w:asciiTheme="minorHAnsi" w:hAnsiTheme="minorHAnsi"/>
                    </w:rPr>
                  </w:rPrChange>
                </w:rPr>
                <w:delText xml:space="preserve">CARNEY, Brian M. a Isaac GETZ. 2011. </w:delText>
              </w:r>
              <w:r w:rsidRPr="00AB1C3F" w:rsidDel="003B78D6">
                <w:rPr>
                  <w:rFonts w:asciiTheme="minorHAnsi" w:hAnsiTheme="minorHAnsi"/>
                  <w:i/>
                  <w:color w:val="FF0000"/>
                  <w:rPrChange w:id="3034" w:author="Martin Kazík" w:date="2020-01-23T11:23:00Z">
                    <w:rPr>
                      <w:rFonts w:asciiTheme="minorHAnsi" w:hAnsiTheme="minorHAnsi"/>
                      <w:i/>
                    </w:rPr>
                  </w:rPrChange>
                </w:rPr>
                <w:delText>Svoboda v práci: jak nechat zaměstnance dělat, co chtějí, a tím zvýšit produktivitu, zisk a růst.</w:delText>
              </w:r>
              <w:r w:rsidRPr="00AB1C3F" w:rsidDel="003B78D6">
                <w:rPr>
                  <w:rFonts w:asciiTheme="minorHAnsi" w:hAnsiTheme="minorHAnsi"/>
                  <w:color w:val="FF0000"/>
                  <w:rPrChange w:id="3035" w:author="Martin Kazík" w:date="2020-01-23T11:23:00Z">
                    <w:rPr>
                      <w:rFonts w:asciiTheme="minorHAnsi" w:hAnsiTheme="minorHAnsi"/>
                    </w:rPr>
                  </w:rPrChange>
                </w:rPr>
                <w:delText xml:space="preserve"> Praha: PeopleComm. ISBN 978-80-904890-1-1.</w:delText>
              </w:r>
            </w:del>
            <w:ins w:id="3036" w:author="FMK" w:date="2020-02-02T20:18:00Z">
              <w:r w:rsidR="003B78D6" w:rsidRPr="00456B09">
                <w:rPr>
                  <w:rFonts w:asciiTheme="minorHAnsi" w:hAnsiTheme="minorHAnsi"/>
                  <w:color w:val="FF0000"/>
                </w:rPr>
                <w:t>YOUNG, Miles.</w:t>
              </w:r>
              <w:r w:rsidR="003B78D6">
                <w:rPr>
                  <w:rFonts w:asciiTheme="minorHAnsi" w:hAnsiTheme="minorHAnsi"/>
                  <w:color w:val="FF0000"/>
                </w:rPr>
                <w:t xml:space="preserve"> 2018.</w:t>
              </w:r>
              <w:r w:rsidR="003B78D6" w:rsidRPr="00456B09">
                <w:rPr>
                  <w:rFonts w:asciiTheme="minorHAnsi" w:hAnsiTheme="minorHAnsi"/>
                  <w:color w:val="FF0000"/>
                </w:rPr>
                <w:t xml:space="preserve"> </w:t>
              </w:r>
              <w:r w:rsidR="003B78D6" w:rsidRPr="00D835FA">
                <w:rPr>
                  <w:rFonts w:asciiTheme="minorHAnsi" w:hAnsiTheme="minorHAnsi"/>
                  <w:i/>
                  <w:color w:val="FF0000"/>
                </w:rPr>
                <w:t>Ogilvy o reklamě v digitálním věku.</w:t>
              </w:r>
              <w:r w:rsidR="003B78D6" w:rsidRPr="00456B09">
                <w:rPr>
                  <w:rFonts w:asciiTheme="minorHAnsi" w:hAnsiTheme="minorHAnsi"/>
                  <w:color w:val="FF0000"/>
                </w:rPr>
                <w:t xml:space="preserve"> P</w:t>
              </w:r>
              <w:r w:rsidR="003B78D6">
                <w:rPr>
                  <w:rFonts w:asciiTheme="minorHAnsi" w:hAnsiTheme="minorHAnsi"/>
                  <w:color w:val="FF0000"/>
                </w:rPr>
                <w:t>raha: Svojtka &amp; Co</w:t>
              </w:r>
              <w:r w:rsidR="003B78D6" w:rsidRPr="00456B09">
                <w:rPr>
                  <w:rFonts w:asciiTheme="minorHAnsi" w:hAnsiTheme="minorHAnsi"/>
                  <w:color w:val="FF0000"/>
                </w:rPr>
                <w:t>. ISBN 9788025621592.</w:t>
              </w:r>
            </w:ins>
          </w:p>
          <w:p w14:paraId="0CCF1C91" w14:textId="77777777" w:rsidR="003B78D6" w:rsidRPr="00D835FA" w:rsidRDefault="003B78D6" w:rsidP="003B78D6">
            <w:pPr>
              <w:tabs>
                <w:tab w:val="left" w:pos="567"/>
              </w:tabs>
              <w:jc w:val="both"/>
              <w:rPr>
                <w:ins w:id="3037" w:author="FMK" w:date="2020-02-02T20:18:00Z"/>
                <w:rFonts w:asciiTheme="minorHAnsi" w:hAnsiTheme="minorHAnsi"/>
                <w:color w:val="FF0000"/>
              </w:rPr>
            </w:pPr>
          </w:p>
          <w:p w14:paraId="00878B65" w14:textId="77777777" w:rsidR="003B78D6" w:rsidRDefault="003B78D6" w:rsidP="003B78D6">
            <w:pPr>
              <w:tabs>
                <w:tab w:val="left" w:pos="567"/>
              </w:tabs>
              <w:jc w:val="both"/>
              <w:rPr>
                <w:ins w:id="3038" w:author="FMK" w:date="2020-02-02T20:18:00Z"/>
                <w:rFonts w:asciiTheme="minorHAnsi" w:hAnsiTheme="minorHAnsi"/>
                <w:color w:val="FF0000"/>
              </w:rPr>
            </w:pPr>
          </w:p>
          <w:p w14:paraId="6AFB5551" w14:textId="77777777" w:rsidR="003B78D6" w:rsidRDefault="003B78D6" w:rsidP="003B78D6">
            <w:pPr>
              <w:tabs>
                <w:tab w:val="left" w:pos="567"/>
              </w:tabs>
              <w:jc w:val="both"/>
              <w:rPr>
                <w:ins w:id="3039" w:author="FMK" w:date="2020-02-02T20:18:00Z"/>
                <w:rFonts w:asciiTheme="minorHAnsi" w:hAnsiTheme="minorHAnsi"/>
                <w:color w:val="FF0000"/>
              </w:rPr>
            </w:pPr>
            <w:ins w:id="3040" w:author="FMK" w:date="2020-02-02T20:18:00Z">
              <w:r w:rsidRPr="00211738">
                <w:rPr>
                  <w:rFonts w:asciiTheme="minorHAnsi" w:hAnsiTheme="minorHAnsi"/>
                  <w:color w:val="FF0000"/>
                </w:rPr>
                <w:t>KŘIVÁNEK, Mirko.</w:t>
              </w:r>
              <w:r>
                <w:rPr>
                  <w:rFonts w:asciiTheme="minorHAnsi" w:hAnsiTheme="minorHAnsi"/>
                  <w:color w:val="FF0000"/>
                </w:rPr>
                <w:t xml:space="preserve"> 2019.</w:t>
              </w:r>
              <w:r w:rsidRPr="00211738">
                <w:rPr>
                  <w:rFonts w:asciiTheme="minorHAnsi" w:hAnsiTheme="minorHAnsi"/>
                  <w:color w:val="FF0000"/>
                </w:rPr>
                <w:t xml:space="preserve"> </w:t>
              </w:r>
              <w:r w:rsidRPr="00D835FA">
                <w:rPr>
                  <w:rFonts w:asciiTheme="minorHAnsi" w:hAnsiTheme="minorHAnsi"/>
                  <w:i/>
                  <w:color w:val="FF0000"/>
                </w:rPr>
                <w:t>Dynamické vedení a řízení projektů: systémovým myšlením k úspěšným projektům.</w:t>
              </w:r>
              <w:r w:rsidRPr="00211738">
                <w:rPr>
                  <w:rFonts w:asciiTheme="minorHAnsi" w:hAnsiTheme="minorHAnsi"/>
                  <w:color w:val="FF0000"/>
                </w:rPr>
                <w:t xml:space="preserve"> Pr</w:t>
              </w:r>
              <w:r>
                <w:rPr>
                  <w:rFonts w:asciiTheme="minorHAnsi" w:hAnsiTheme="minorHAnsi"/>
                  <w:color w:val="FF0000"/>
                </w:rPr>
                <w:t>aha: Grada</w:t>
              </w:r>
              <w:r w:rsidRPr="00211738">
                <w:rPr>
                  <w:rFonts w:asciiTheme="minorHAnsi" w:hAnsiTheme="minorHAnsi"/>
                  <w:color w:val="FF0000"/>
                </w:rPr>
                <w:t>. ISBN 9788027104086.</w:t>
              </w:r>
            </w:ins>
          </w:p>
          <w:p w14:paraId="4704E409" w14:textId="77777777" w:rsidR="003B78D6" w:rsidRPr="00D835FA" w:rsidRDefault="003B78D6" w:rsidP="003B78D6">
            <w:pPr>
              <w:tabs>
                <w:tab w:val="left" w:pos="567"/>
              </w:tabs>
              <w:jc w:val="both"/>
              <w:rPr>
                <w:ins w:id="3041" w:author="FMK" w:date="2020-02-02T20:18:00Z"/>
                <w:rFonts w:asciiTheme="minorHAnsi" w:hAnsiTheme="minorHAnsi"/>
                <w:color w:val="FF0000"/>
              </w:rPr>
            </w:pPr>
          </w:p>
          <w:p w14:paraId="21AD09F5" w14:textId="77777777" w:rsidR="003B78D6" w:rsidRDefault="003B78D6" w:rsidP="003B78D6">
            <w:pPr>
              <w:tabs>
                <w:tab w:val="left" w:pos="567"/>
              </w:tabs>
              <w:jc w:val="both"/>
              <w:rPr>
                <w:ins w:id="3042" w:author="FMK" w:date="2020-02-02T20:18:00Z"/>
                <w:rFonts w:asciiTheme="minorHAnsi" w:hAnsiTheme="minorHAnsi"/>
                <w:color w:val="FF0000"/>
              </w:rPr>
            </w:pPr>
          </w:p>
          <w:p w14:paraId="0663C9EF" w14:textId="77777777" w:rsidR="003B78D6" w:rsidRDefault="003B78D6" w:rsidP="003B78D6">
            <w:pPr>
              <w:tabs>
                <w:tab w:val="left" w:pos="567"/>
              </w:tabs>
              <w:jc w:val="both"/>
              <w:rPr>
                <w:ins w:id="3043" w:author="FMK" w:date="2020-02-02T20:18:00Z"/>
                <w:rFonts w:asciiTheme="minorHAnsi" w:hAnsiTheme="minorHAnsi"/>
                <w:color w:val="FF0000"/>
              </w:rPr>
            </w:pPr>
            <w:ins w:id="3044" w:author="FMK" w:date="2020-02-02T20:18:00Z">
              <w:r w:rsidRPr="00211738">
                <w:rPr>
                  <w:rFonts w:asciiTheme="minorHAnsi" w:hAnsiTheme="minorHAnsi"/>
                  <w:color w:val="FF0000"/>
                </w:rPr>
                <w:t>CARNEY, Brian M. a Isaac GETZ.</w:t>
              </w:r>
              <w:r>
                <w:rPr>
                  <w:rFonts w:asciiTheme="minorHAnsi" w:hAnsiTheme="minorHAnsi"/>
                  <w:color w:val="FF0000"/>
                </w:rPr>
                <w:t xml:space="preserve"> 2013.</w:t>
              </w:r>
              <w:r w:rsidRPr="00211738">
                <w:rPr>
                  <w:rFonts w:asciiTheme="minorHAnsi" w:hAnsiTheme="minorHAnsi"/>
                  <w:color w:val="FF0000"/>
                </w:rPr>
                <w:t xml:space="preserve"> </w:t>
              </w:r>
              <w:r w:rsidRPr="00D835FA">
                <w:rPr>
                  <w:rFonts w:asciiTheme="minorHAnsi" w:hAnsiTheme="minorHAnsi"/>
                  <w:i/>
                  <w:color w:val="FF0000"/>
                </w:rPr>
                <w:t>Svoboda v práci: jak nechat zaměstnance dělat, co chtějí, a tím zvýšit produktivitu, zisk a růst.</w:t>
              </w:r>
              <w:r w:rsidRPr="00211738">
                <w:rPr>
                  <w:rFonts w:asciiTheme="minorHAnsi" w:hAnsiTheme="minorHAnsi"/>
                  <w:color w:val="FF0000"/>
                </w:rPr>
                <w:t xml:space="preserve"> Druhé vydání</w:t>
              </w:r>
              <w:r>
                <w:rPr>
                  <w:rFonts w:asciiTheme="minorHAnsi" w:hAnsiTheme="minorHAnsi"/>
                  <w:color w:val="FF0000"/>
                </w:rPr>
                <w:t>. Praha: PeopleComm</w:t>
              </w:r>
              <w:r w:rsidRPr="00211738">
                <w:rPr>
                  <w:rFonts w:asciiTheme="minorHAnsi" w:hAnsiTheme="minorHAnsi"/>
                  <w:color w:val="FF0000"/>
                </w:rPr>
                <w:t>. ISBN 9788090489073.</w:t>
              </w:r>
            </w:ins>
          </w:p>
          <w:p w14:paraId="785228CC" w14:textId="6D1CADD8" w:rsidR="003B78D6" w:rsidRPr="00F52EEF" w:rsidRDefault="003B78D6" w:rsidP="00935F76">
            <w:pPr>
              <w:tabs>
                <w:tab w:val="left" w:pos="567"/>
              </w:tabs>
              <w:rPr>
                <w:rFonts w:asciiTheme="minorHAnsi" w:hAnsiTheme="minorHAnsi" w:cstheme="minorHAnsi"/>
              </w:rPr>
            </w:pPr>
          </w:p>
        </w:tc>
      </w:tr>
      <w:tr w:rsidR="00F64B71" w:rsidRPr="00F52EEF" w14:paraId="1CA4EF5A" w14:textId="77777777" w:rsidTr="00B3173A">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6868EEFB"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54185D27" w14:textId="77777777" w:rsidTr="00B3173A">
        <w:trPr>
          <w:trHeight w:val="125"/>
        </w:trPr>
        <w:tc>
          <w:tcPr>
            <w:tcW w:w="5605" w:type="dxa"/>
            <w:gridSpan w:val="3"/>
            <w:tcBorders>
              <w:top w:val="single" w:sz="2" w:space="0" w:color="auto"/>
            </w:tcBorders>
            <w:shd w:val="clear" w:color="auto" w:fill="F7CAAC"/>
          </w:tcPr>
          <w:p w14:paraId="7E7F03D8"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69C35F7D"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07333F8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2212DF1A" w14:textId="77777777" w:rsidTr="00B3173A">
        <w:tc>
          <w:tcPr>
            <w:tcW w:w="10673" w:type="dxa"/>
            <w:gridSpan w:val="8"/>
            <w:shd w:val="clear" w:color="auto" w:fill="F7CAAC"/>
          </w:tcPr>
          <w:p w14:paraId="45BA95D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7A495B3A" w14:textId="77777777" w:rsidTr="00722F81">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45" w:author="Martin Kazík" w:date="2020-01-23T11:23:00Z">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016"/>
          <w:trPrChange w:id="3046" w:author="Martin Kazík" w:date="2020-01-23T11:23:00Z">
            <w:trPr>
              <w:gridBefore w:val="8"/>
              <w:trHeight w:val="2753"/>
            </w:trPr>
          </w:trPrChange>
        </w:trPr>
        <w:tc>
          <w:tcPr>
            <w:tcW w:w="10673" w:type="dxa"/>
            <w:gridSpan w:val="8"/>
            <w:tcPrChange w:id="3047" w:author="Martin Kazík" w:date="2020-01-23T11:23:00Z">
              <w:tcPr>
                <w:tcW w:w="10673" w:type="dxa"/>
                <w:gridSpan w:val="2"/>
              </w:tcPr>
            </w:tcPrChange>
          </w:tcPr>
          <w:p w14:paraId="4905B04D"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color w:val="FF0000"/>
              </w:rPr>
            </w:pPr>
          </w:p>
        </w:tc>
      </w:tr>
    </w:tbl>
    <w:p w14:paraId="39B2DE70" w14:textId="5E945147" w:rsidR="00F64B71" w:rsidRPr="00F52EEF" w:rsidRDefault="00F64B71" w:rsidP="00935F76">
      <w:pPr>
        <w:tabs>
          <w:tab w:val="left" w:pos="567"/>
        </w:tabs>
        <w:spacing w:after="160" w:line="259" w:lineRule="auto"/>
        <w:rPr>
          <w:rFonts w:asciiTheme="minorHAnsi" w:hAnsiTheme="minorHAnsi" w:cstheme="minorHAnsi"/>
        </w:rPr>
      </w:pPr>
    </w:p>
    <w:p w14:paraId="09CD9609" w14:textId="77777777" w:rsidR="008445AD" w:rsidRDefault="008445AD">
      <w:pPr>
        <w:rPr>
          <w:ins w:id="3048" w:author="Radim Bačuvčík" w:date="2020-02-06T15:03:00Z"/>
        </w:rPr>
      </w:pPr>
      <w:ins w:id="3049" w:author="Radim Bačuvčík" w:date="2020-02-06T15:03: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5766FECD" w14:textId="77777777" w:rsidTr="00B3173A">
        <w:tc>
          <w:tcPr>
            <w:tcW w:w="10673" w:type="dxa"/>
            <w:gridSpan w:val="8"/>
            <w:tcBorders>
              <w:bottom w:val="double" w:sz="4" w:space="0" w:color="auto"/>
            </w:tcBorders>
            <w:shd w:val="clear" w:color="auto" w:fill="BDD6EE"/>
          </w:tcPr>
          <w:p w14:paraId="1E0C42AF" w14:textId="23BFA299"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10E83722" w14:textId="77777777" w:rsidTr="00B3173A">
        <w:tc>
          <w:tcPr>
            <w:tcW w:w="3904" w:type="dxa"/>
            <w:tcBorders>
              <w:top w:val="double" w:sz="4" w:space="0" w:color="auto"/>
            </w:tcBorders>
            <w:shd w:val="clear" w:color="auto" w:fill="F7CAAC"/>
          </w:tcPr>
          <w:p w14:paraId="2549E66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1F18AE6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Intercultural projects 1</w:t>
            </w:r>
          </w:p>
        </w:tc>
      </w:tr>
      <w:tr w:rsidR="00F64B71" w:rsidRPr="00F52EEF" w14:paraId="4A429983" w14:textId="77777777" w:rsidTr="00B3173A">
        <w:tc>
          <w:tcPr>
            <w:tcW w:w="3904" w:type="dxa"/>
            <w:shd w:val="clear" w:color="auto" w:fill="F7CAAC"/>
          </w:tcPr>
          <w:p w14:paraId="3797DB4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7C44161" w14:textId="3000D868" w:rsidR="00F64B71" w:rsidRPr="00F52EEF" w:rsidRDefault="00234B6E"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ovinně volitelný</w:t>
            </w:r>
          </w:p>
        </w:tc>
        <w:tc>
          <w:tcPr>
            <w:tcW w:w="2695" w:type="dxa"/>
            <w:gridSpan w:val="2"/>
            <w:shd w:val="clear" w:color="auto" w:fill="F7CAAC"/>
          </w:tcPr>
          <w:p w14:paraId="1F0D197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497451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1CB0B259" w14:textId="77777777" w:rsidTr="00B3173A">
        <w:tc>
          <w:tcPr>
            <w:tcW w:w="3904" w:type="dxa"/>
            <w:shd w:val="clear" w:color="auto" w:fill="F7CAAC"/>
          </w:tcPr>
          <w:p w14:paraId="780810B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68769D1D" w14:textId="77777777" w:rsidR="00F64B71" w:rsidRPr="00F52EEF" w:rsidRDefault="00F64B71" w:rsidP="00935F76">
            <w:pPr>
              <w:tabs>
                <w:tab w:val="left" w:pos="567"/>
              </w:tabs>
              <w:rPr>
                <w:rFonts w:asciiTheme="minorHAnsi" w:eastAsia="Calibri" w:hAnsiTheme="minorHAnsi" w:cstheme="minorHAnsi"/>
              </w:rPr>
            </w:pPr>
            <w:r w:rsidRPr="00F52EEF">
              <w:rPr>
                <w:rFonts w:asciiTheme="minorHAnsi" w:eastAsia="Calibri" w:hAnsiTheme="minorHAnsi" w:cstheme="minorHAnsi"/>
              </w:rPr>
              <w:t>26s</w:t>
            </w:r>
          </w:p>
        </w:tc>
        <w:tc>
          <w:tcPr>
            <w:tcW w:w="889" w:type="dxa"/>
            <w:shd w:val="clear" w:color="auto" w:fill="F7CAAC"/>
          </w:tcPr>
          <w:p w14:paraId="297650F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3B0C7E4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69562BC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29D99EE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3E983623" w14:textId="77777777" w:rsidTr="00B3173A">
        <w:tc>
          <w:tcPr>
            <w:tcW w:w="3904" w:type="dxa"/>
            <w:shd w:val="clear" w:color="auto" w:fill="F7CAAC"/>
          </w:tcPr>
          <w:p w14:paraId="41B6B1EF" w14:textId="77777777" w:rsidR="00F64B71" w:rsidRPr="00F52EEF" w:rsidRDefault="00F64B71" w:rsidP="00935F76">
            <w:pPr>
              <w:tabs>
                <w:tab w:val="left" w:pos="567"/>
              </w:tabs>
              <w:rPr>
                <w:rFonts w:asciiTheme="minorHAnsi" w:hAnsiTheme="minorHAnsi" w:cstheme="minorHAnsi"/>
                <w:b/>
                <w:bCs/>
              </w:rPr>
            </w:pPr>
            <w:r w:rsidRPr="00F52EEF">
              <w:rPr>
                <w:rFonts w:asciiTheme="minorHAnsi" w:hAnsiTheme="minorHAnsi" w:cstheme="minorHAnsi"/>
                <w:b/>
              </w:rPr>
              <w:t>Prerekvizity, korekvizity, ekvivalence</w:t>
            </w:r>
          </w:p>
        </w:tc>
        <w:tc>
          <w:tcPr>
            <w:tcW w:w="6769" w:type="dxa"/>
            <w:gridSpan w:val="7"/>
          </w:tcPr>
          <w:p w14:paraId="18D5011B"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35F19EF6" w14:textId="77777777" w:rsidTr="00B3173A">
        <w:tc>
          <w:tcPr>
            <w:tcW w:w="3904" w:type="dxa"/>
            <w:shd w:val="clear" w:color="auto" w:fill="F7CAAC"/>
          </w:tcPr>
          <w:p w14:paraId="7061A19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C805B77" w14:textId="13F91D50"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r w:rsidR="00F7177A" w:rsidRPr="00F52EEF">
              <w:rPr>
                <w:rFonts w:asciiTheme="minorHAnsi" w:eastAsia="Calibri" w:hAnsiTheme="minorHAnsi" w:cstheme="minorHAnsi"/>
              </w:rPr>
              <w:t>K</w:t>
            </w:r>
            <w:r w:rsidRPr="00F52EEF">
              <w:rPr>
                <w:rFonts w:asciiTheme="minorHAnsi" w:eastAsia="Calibri" w:hAnsiTheme="minorHAnsi" w:cstheme="minorHAnsi"/>
              </w:rPr>
              <w:t xml:space="preserve">lasifikovaný zápočet </w:t>
            </w:r>
          </w:p>
        </w:tc>
        <w:tc>
          <w:tcPr>
            <w:tcW w:w="2156" w:type="dxa"/>
            <w:shd w:val="clear" w:color="auto" w:fill="F7CAAC"/>
          </w:tcPr>
          <w:p w14:paraId="1341E72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624CC36A" w14:textId="5B25BEB0" w:rsidR="00F64B71" w:rsidRPr="00F52EEF" w:rsidRDefault="00F7177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3C9233C5" w14:textId="77777777" w:rsidTr="00B3173A">
        <w:tc>
          <w:tcPr>
            <w:tcW w:w="3904" w:type="dxa"/>
            <w:shd w:val="clear" w:color="auto" w:fill="F7CAAC"/>
          </w:tcPr>
          <w:p w14:paraId="116C1AF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7B530FCD" w14:textId="2B04E8D2" w:rsidR="00F64B71" w:rsidRPr="00F52EEF" w:rsidRDefault="00B3173A" w:rsidP="00935F76">
            <w:pPr>
              <w:tabs>
                <w:tab w:val="left" w:pos="567"/>
              </w:tabs>
              <w:rPr>
                <w:rFonts w:asciiTheme="minorHAnsi" w:hAnsiTheme="minorHAnsi" w:cstheme="minorHAnsi"/>
              </w:rPr>
            </w:pPr>
            <w:r>
              <w:rPr>
                <w:rFonts w:asciiTheme="minorHAnsi" w:eastAsia="Tahoma" w:hAnsiTheme="minorHAnsi" w:cstheme="minorHAnsi"/>
              </w:rPr>
              <w:t>1.</w:t>
            </w:r>
            <w:r w:rsidR="00F64B71" w:rsidRPr="00F52EEF">
              <w:rPr>
                <w:rFonts w:asciiTheme="minorHAnsi" w:eastAsia="Tahoma" w:hAnsiTheme="minorHAnsi" w:cstheme="minorHAnsi"/>
              </w:rPr>
              <w:t xml:space="preserve"> Minimálně 80 % aktivní účast na seminářích</w:t>
            </w:r>
            <w:r>
              <w:rPr>
                <w:rFonts w:asciiTheme="minorHAnsi" w:eastAsia="Tahoma" w:hAnsiTheme="minorHAnsi" w:cstheme="minorHAnsi"/>
              </w:rPr>
              <w:t>.</w:t>
            </w:r>
            <w:r w:rsidR="00F64B71" w:rsidRPr="00F52EEF">
              <w:rPr>
                <w:rFonts w:asciiTheme="minorHAnsi" w:hAnsiTheme="minorHAnsi" w:cstheme="minorHAnsi"/>
              </w:rPr>
              <w:br/>
            </w:r>
            <w:r>
              <w:rPr>
                <w:rFonts w:asciiTheme="minorHAnsi" w:eastAsia="Tahoma" w:hAnsiTheme="minorHAnsi" w:cstheme="minorHAnsi"/>
              </w:rPr>
              <w:t xml:space="preserve">2. </w:t>
            </w:r>
            <w:r w:rsidR="00F64B71" w:rsidRPr="00F52EEF">
              <w:rPr>
                <w:rFonts w:asciiTheme="minorHAnsi" w:eastAsia="Tahoma" w:hAnsiTheme="minorHAnsi" w:cstheme="minorHAnsi"/>
              </w:rPr>
              <w:t>Zpracování zápočtového úkolu na základě požadavků</w:t>
            </w:r>
            <w:r>
              <w:rPr>
                <w:rFonts w:asciiTheme="minorHAnsi" w:eastAsia="Tahoma" w:hAnsiTheme="minorHAnsi" w:cstheme="minorHAnsi"/>
              </w:rPr>
              <w:t>.</w:t>
            </w:r>
          </w:p>
        </w:tc>
      </w:tr>
      <w:tr w:rsidR="00F64B71" w:rsidRPr="00F52EEF" w14:paraId="4BA21CC5" w14:textId="77777777" w:rsidTr="00B3173A">
        <w:trPr>
          <w:trHeight w:val="72"/>
        </w:trPr>
        <w:tc>
          <w:tcPr>
            <w:tcW w:w="10673" w:type="dxa"/>
            <w:gridSpan w:val="8"/>
            <w:tcBorders>
              <w:top w:val="nil"/>
            </w:tcBorders>
          </w:tcPr>
          <w:p w14:paraId="4FD8CFA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71C816D" w14:textId="77777777" w:rsidTr="00B3173A">
        <w:trPr>
          <w:trHeight w:val="197"/>
        </w:trPr>
        <w:tc>
          <w:tcPr>
            <w:tcW w:w="3904" w:type="dxa"/>
            <w:tcBorders>
              <w:top w:val="nil"/>
            </w:tcBorders>
            <w:shd w:val="clear" w:color="auto" w:fill="F7CAAC"/>
          </w:tcPr>
          <w:p w14:paraId="25367DC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683BDF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Eva Gartnerová</w:t>
            </w:r>
          </w:p>
        </w:tc>
      </w:tr>
      <w:tr w:rsidR="00F64B71" w:rsidRPr="00F52EEF" w14:paraId="0F3D930F" w14:textId="77777777" w:rsidTr="00B3173A">
        <w:trPr>
          <w:trHeight w:val="243"/>
        </w:trPr>
        <w:tc>
          <w:tcPr>
            <w:tcW w:w="3904" w:type="dxa"/>
            <w:tcBorders>
              <w:top w:val="nil"/>
            </w:tcBorders>
            <w:shd w:val="clear" w:color="auto" w:fill="F7CAAC"/>
          </w:tcPr>
          <w:p w14:paraId="1B9E2FB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1E99D999" w14:textId="39BB04FD"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2556805E" w14:textId="77777777" w:rsidTr="00B3173A">
        <w:tc>
          <w:tcPr>
            <w:tcW w:w="3904" w:type="dxa"/>
            <w:shd w:val="clear" w:color="auto" w:fill="F7CAAC"/>
          </w:tcPr>
          <w:p w14:paraId="483F5D1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41E2655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BBE69B0" w14:textId="77777777" w:rsidTr="00B3173A">
        <w:trPr>
          <w:trHeight w:val="70"/>
        </w:trPr>
        <w:tc>
          <w:tcPr>
            <w:tcW w:w="10673" w:type="dxa"/>
            <w:gridSpan w:val="8"/>
            <w:tcBorders>
              <w:top w:val="nil"/>
            </w:tcBorders>
          </w:tcPr>
          <w:p w14:paraId="02874DC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3678811" w14:textId="77777777" w:rsidTr="00B3173A">
        <w:tc>
          <w:tcPr>
            <w:tcW w:w="3904" w:type="dxa"/>
            <w:shd w:val="clear" w:color="auto" w:fill="F7CAAC"/>
          </w:tcPr>
          <w:p w14:paraId="72E93B7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789BFDE1"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4304AC26" w14:textId="77777777" w:rsidTr="00B3173A">
        <w:trPr>
          <w:trHeight w:val="4502"/>
        </w:trPr>
        <w:tc>
          <w:tcPr>
            <w:tcW w:w="10673" w:type="dxa"/>
            <w:gridSpan w:val="8"/>
            <w:tcBorders>
              <w:top w:val="nil"/>
              <w:bottom w:val="single" w:sz="12" w:space="0" w:color="auto"/>
            </w:tcBorders>
          </w:tcPr>
          <w:p w14:paraId="3999681C" w14:textId="2DAE5265" w:rsidR="00F64B71" w:rsidRPr="000A5FF2" w:rsidRDefault="000A5FF2" w:rsidP="00935F76">
            <w:pPr>
              <w:tabs>
                <w:tab w:val="left" w:pos="567"/>
              </w:tabs>
              <w:rPr>
                <w:rFonts w:asciiTheme="minorHAnsi" w:eastAsia="Tahoma" w:hAnsiTheme="minorHAnsi" w:cstheme="minorHAnsi"/>
                <w:b/>
              </w:rPr>
            </w:pPr>
            <w:r w:rsidRPr="000A5FF2">
              <w:rPr>
                <w:rFonts w:asciiTheme="minorHAnsi" w:eastAsia="Tahoma" w:hAnsiTheme="minorHAnsi" w:cstheme="minorHAnsi"/>
                <w:b/>
              </w:rPr>
              <w:t>Topics:</w:t>
            </w:r>
            <w:del w:id="3050" w:author="Martin Kazík" w:date="2020-01-23T11:23:00Z">
              <w:r w:rsidR="00F64B71" w:rsidRPr="000A5FF2">
                <w:rPr>
                  <w:rFonts w:asciiTheme="minorHAnsi" w:eastAsia="Tahoma" w:hAnsiTheme="minorHAnsi" w:cstheme="minorHAnsi"/>
                  <w:b/>
                </w:rPr>
                <w:delText>This course encourages students to find out more about their own identities, build up new communication groups and compare experiences through an international, intercultural and interpersonal perspective.</w:delText>
              </w:r>
              <w:r w:rsidR="00F64B71" w:rsidRPr="000A5FF2">
                <w:rPr>
                  <w:rFonts w:asciiTheme="minorHAnsi" w:hAnsiTheme="minorHAnsi" w:cstheme="minorHAnsi"/>
                  <w:b/>
                </w:rPr>
                <w:br/>
              </w:r>
              <w:r w:rsidR="00F64B71" w:rsidRPr="000A5FF2">
                <w:rPr>
                  <w:rFonts w:asciiTheme="minorHAnsi" w:eastAsia="Tahoma" w:hAnsiTheme="minorHAnsi" w:cstheme="minorHAnsi"/>
                  <w:b/>
                </w:rPr>
                <w:delText>The course aims to allow students to manage their own learning through increased awareness, to strengthen teamwork and collaborative studying, to expose students to different methods of research and learning and ultimately to let them know about their world and how they fit in it.</w:delText>
              </w:r>
              <w:r w:rsidR="00F64B71" w:rsidRPr="000A5FF2">
                <w:rPr>
                  <w:rFonts w:asciiTheme="minorHAnsi" w:hAnsiTheme="minorHAnsi" w:cstheme="minorHAnsi"/>
                  <w:b/>
                </w:rPr>
                <w:br/>
              </w:r>
              <w:r w:rsidR="00F64B71" w:rsidRPr="000A5FF2">
                <w:rPr>
                  <w:rFonts w:asciiTheme="minorHAnsi" w:hAnsiTheme="minorHAnsi" w:cstheme="minorHAnsi"/>
                  <w:b/>
                </w:rPr>
                <w:br/>
              </w:r>
              <w:r w:rsidR="00F64B71" w:rsidRPr="000A5FF2">
                <w:rPr>
                  <w:rFonts w:asciiTheme="minorHAnsi" w:eastAsia="Tahoma" w:hAnsiTheme="minorHAnsi" w:cstheme="minorHAnsi"/>
                  <w:b/>
                </w:rPr>
                <w:delText>Through mixed groups of Czech and incoming international ERASMUS students the project works to develop an awareness of the skills needed for intercultural communication as well as the skills themselves. It also helps ERASMUS students to better acommodate in foreign country and get know local students.</w:delText>
              </w:r>
            </w:del>
          </w:p>
          <w:p w14:paraId="784FBA1D" w14:textId="77777777" w:rsidR="000A5FF2" w:rsidRPr="00F52EEF" w:rsidRDefault="000A5FF2" w:rsidP="00935F76">
            <w:pPr>
              <w:tabs>
                <w:tab w:val="left" w:pos="567"/>
              </w:tabs>
              <w:rPr>
                <w:del w:id="3051" w:author="Martin Kazík" w:date="2020-01-23T11:23:00Z"/>
                <w:rFonts w:asciiTheme="minorHAnsi" w:eastAsia="Tahoma" w:hAnsiTheme="minorHAnsi" w:cstheme="minorHAnsi"/>
              </w:rPr>
            </w:pPr>
          </w:p>
          <w:p w14:paraId="4D3BBB49" w14:textId="77777777" w:rsidR="00F64B71" w:rsidRPr="00F52EEF" w:rsidRDefault="00F64B71" w:rsidP="00935F76">
            <w:pPr>
              <w:tabs>
                <w:tab w:val="left" w:pos="567"/>
              </w:tabs>
              <w:jc w:val="both"/>
              <w:rPr>
                <w:del w:id="3052" w:author="Martin Kazík" w:date="2020-01-23T11:23:00Z"/>
                <w:rFonts w:asciiTheme="minorHAnsi" w:eastAsia="Tahoma" w:hAnsiTheme="minorHAnsi" w:cstheme="minorHAnsi"/>
              </w:rPr>
            </w:pPr>
          </w:p>
          <w:p w14:paraId="46E10EE1" w14:textId="76FF8BC1" w:rsidR="00F64B71" w:rsidRPr="00F52EEF" w:rsidRDefault="00F64B71" w:rsidP="00935F76">
            <w:pPr>
              <w:tabs>
                <w:tab w:val="left" w:pos="567"/>
              </w:tabs>
              <w:rPr>
                <w:rFonts w:asciiTheme="minorHAnsi" w:eastAsia="Tahoma" w:hAnsiTheme="minorHAnsi" w:cstheme="minorHAnsi"/>
              </w:rPr>
            </w:pPr>
            <w:r w:rsidRPr="00F52EEF">
              <w:rPr>
                <w:rFonts w:asciiTheme="minorHAnsi" w:eastAsia="Tahoma" w:hAnsiTheme="minorHAnsi" w:cstheme="minorHAnsi"/>
              </w:rPr>
              <w:t>- Definition of culture</w:t>
            </w:r>
            <w:r w:rsidRPr="00F52EEF">
              <w:rPr>
                <w:rFonts w:asciiTheme="minorHAnsi" w:hAnsiTheme="minorHAnsi" w:cstheme="minorHAnsi"/>
              </w:rPr>
              <w:br/>
            </w:r>
            <w:r w:rsidRPr="00F52EEF">
              <w:rPr>
                <w:rFonts w:asciiTheme="minorHAnsi" w:eastAsia="Tahoma" w:hAnsiTheme="minorHAnsi" w:cstheme="minorHAnsi"/>
              </w:rPr>
              <w:t>- Different views of culture</w:t>
            </w:r>
            <w:r w:rsidRPr="00F52EEF">
              <w:rPr>
                <w:rFonts w:asciiTheme="minorHAnsi" w:hAnsiTheme="minorHAnsi" w:cstheme="minorHAnsi"/>
              </w:rPr>
              <w:br/>
            </w:r>
            <w:r w:rsidRPr="00F52EEF">
              <w:rPr>
                <w:rFonts w:asciiTheme="minorHAnsi" w:eastAsia="Tahoma" w:hAnsiTheme="minorHAnsi" w:cstheme="minorHAnsi"/>
              </w:rPr>
              <w:t>- Intercultural communication</w:t>
            </w:r>
            <w:r w:rsidRPr="00F52EEF">
              <w:rPr>
                <w:rFonts w:asciiTheme="minorHAnsi" w:hAnsiTheme="minorHAnsi" w:cstheme="minorHAnsi"/>
              </w:rPr>
              <w:br/>
            </w:r>
            <w:r w:rsidRPr="00F52EEF">
              <w:rPr>
                <w:rFonts w:asciiTheme="minorHAnsi" w:eastAsia="Tahoma" w:hAnsiTheme="minorHAnsi" w:cstheme="minorHAnsi"/>
              </w:rPr>
              <w:t>- Intercultural negotiation</w:t>
            </w:r>
            <w:r w:rsidRPr="00F52EEF">
              <w:rPr>
                <w:rFonts w:asciiTheme="minorHAnsi" w:hAnsiTheme="minorHAnsi" w:cstheme="minorHAnsi"/>
              </w:rPr>
              <w:br/>
            </w:r>
          </w:p>
        </w:tc>
      </w:tr>
      <w:tr w:rsidR="00F64B71" w:rsidRPr="00F52EEF" w14:paraId="205B3DDD" w14:textId="77777777" w:rsidTr="00B3173A">
        <w:trPr>
          <w:trHeight w:val="265"/>
        </w:trPr>
        <w:tc>
          <w:tcPr>
            <w:tcW w:w="4471" w:type="dxa"/>
            <w:gridSpan w:val="2"/>
            <w:tcBorders>
              <w:top w:val="nil"/>
            </w:tcBorders>
            <w:shd w:val="clear" w:color="auto" w:fill="F7CAAC"/>
          </w:tcPr>
          <w:p w14:paraId="254D028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16679F69"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5AD447F7" w14:textId="77777777" w:rsidTr="00B3173A">
        <w:trPr>
          <w:trHeight w:val="1497"/>
        </w:trPr>
        <w:tc>
          <w:tcPr>
            <w:tcW w:w="10673" w:type="dxa"/>
            <w:gridSpan w:val="8"/>
            <w:tcBorders>
              <w:top w:val="nil"/>
            </w:tcBorders>
          </w:tcPr>
          <w:p w14:paraId="6760FC08" w14:textId="5D1D3CF7" w:rsidR="00F64B71" w:rsidRPr="00B3173A" w:rsidRDefault="00E06BFD" w:rsidP="00935F76">
            <w:pPr>
              <w:tabs>
                <w:tab w:val="left" w:pos="567"/>
              </w:tabs>
              <w:jc w:val="both"/>
              <w:rPr>
                <w:rFonts w:asciiTheme="minorHAnsi" w:eastAsia="Tahoma" w:hAnsiTheme="minorHAnsi" w:cstheme="minorHAnsi"/>
                <w:b/>
                <w:bCs/>
              </w:rPr>
            </w:pPr>
            <w:r w:rsidRPr="00B3173A">
              <w:rPr>
                <w:rFonts w:asciiTheme="minorHAnsi" w:eastAsia="Tahoma" w:hAnsiTheme="minorHAnsi" w:cstheme="minorHAnsi"/>
                <w:b/>
                <w:bCs/>
              </w:rPr>
              <w:t>Compulsory literature</w:t>
            </w:r>
            <w:r w:rsidR="00F64B71" w:rsidRPr="00B3173A">
              <w:rPr>
                <w:rFonts w:asciiTheme="minorHAnsi" w:eastAsia="Tahoma" w:hAnsiTheme="minorHAnsi" w:cstheme="minorHAnsi"/>
                <w:b/>
                <w:bCs/>
              </w:rPr>
              <w:t>:</w:t>
            </w:r>
          </w:p>
          <w:p w14:paraId="0EB1BA5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SORRELLS, Kathryn a Sachi SEKIMOTO. 2016. </w:t>
            </w:r>
            <w:r w:rsidRPr="00F52EEF">
              <w:rPr>
                <w:rFonts w:asciiTheme="minorHAnsi" w:hAnsiTheme="minorHAnsi" w:cstheme="minorHAnsi"/>
                <w:i/>
                <w:iCs/>
              </w:rPr>
              <w:t>Globalizing intercultural communication: a reader</w:t>
            </w:r>
            <w:r w:rsidRPr="00F52EEF">
              <w:rPr>
                <w:rFonts w:asciiTheme="minorHAnsi" w:hAnsiTheme="minorHAnsi" w:cstheme="minorHAnsi"/>
              </w:rPr>
              <w:t>. Thousand Oaks, Calif: Sage. ISBN 9781452299334.</w:t>
            </w:r>
          </w:p>
          <w:p w14:paraId="53456F1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NEULIEP, James William. 2018. </w:t>
            </w:r>
            <w:r w:rsidRPr="00F52EEF">
              <w:rPr>
                <w:rFonts w:asciiTheme="minorHAnsi" w:hAnsiTheme="minorHAnsi" w:cstheme="minorHAnsi"/>
                <w:i/>
                <w:iCs/>
              </w:rPr>
              <w:t>Intercultural communication: a contextual approach</w:t>
            </w:r>
            <w:r w:rsidRPr="00F52EEF">
              <w:rPr>
                <w:rFonts w:asciiTheme="minorHAnsi" w:hAnsiTheme="minorHAnsi" w:cstheme="minorHAnsi"/>
              </w:rPr>
              <w:t>. Seventh Edition. Los Angeles: Sage. ISBN 9781506315133.</w:t>
            </w:r>
          </w:p>
          <w:p w14:paraId="29C4CCDC" w14:textId="77777777" w:rsidR="00F64B71" w:rsidRPr="00F52EEF" w:rsidRDefault="00F64B71" w:rsidP="00935F76">
            <w:pPr>
              <w:tabs>
                <w:tab w:val="left" w:pos="567"/>
              </w:tabs>
              <w:jc w:val="both"/>
              <w:rPr>
                <w:rFonts w:asciiTheme="minorHAnsi" w:hAnsiTheme="minorHAnsi" w:cstheme="minorHAnsi"/>
              </w:rPr>
            </w:pPr>
          </w:p>
          <w:p w14:paraId="7DF3CA2B" w14:textId="7AB269B1" w:rsidR="00F64B71" w:rsidRPr="00B3173A" w:rsidRDefault="00E06BFD" w:rsidP="00935F76">
            <w:pPr>
              <w:tabs>
                <w:tab w:val="left" w:pos="567"/>
              </w:tabs>
              <w:jc w:val="both"/>
              <w:rPr>
                <w:rFonts w:asciiTheme="minorHAnsi" w:eastAsia="Tahoma" w:hAnsiTheme="minorHAnsi" w:cstheme="minorHAnsi"/>
                <w:b/>
              </w:rPr>
            </w:pPr>
            <w:r w:rsidRPr="00B3173A">
              <w:rPr>
                <w:rFonts w:asciiTheme="minorHAnsi" w:eastAsia="Tahoma" w:hAnsiTheme="minorHAnsi" w:cstheme="minorHAnsi"/>
                <w:b/>
                <w:bCs/>
              </w:rPr>
              <w:t>Recommended literature</w:t>
            </w:r>
            <w:r w:rsidR="00F64B71" w:rsidRPr="00B3173A">
              <w:rPr>
                <w:rFonts w:asciiTheme="minorHAnsi" w:eastAsia="Tahoma" w:hAnsiTheme="minorHAnsi" w:cstheme="minorHAnsi"/>
                <w:b/>
                <w:bCs/>
              </w:rPr>
              <w:t xml:space="preserve">: </w:t>
            </w:r>
          </w:p>
          <w:p w14:paraId="0C9FC0F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Tahoma" w:hAnsiTheme="minorHAnsi" w:cstheme="minorHAnsi"/>
              </w:rPr>
              <w:t xml:space="preserve">DAI, Xiaodong a Guo-Ming CHEN. 2017. </w:t>
            </w:r>
            <w:r w:rsidRPr="00F52EEF">
              <w:rPr>
                <w:rFonts w:asciiTheme="minorHAnsi" w:eastAsia="Tahoma" w:hAnsiTheme="minorHAnsi" w:cstheme="minorHAnsi"/>
                <w:i/>
                <w:iCs/>
              </w:rPr>
              <w:t>Conflict management and intercultural communication: the art of intercultural harmony</w:t>
            </w:r>
            <w:r w:rsidRPr="00F52EEF">
              <w:rPr>
                <w:rFonts w:asciiTheme="minorHAnsi" w:eastAsia="Tahoma" w:hAnsiTheme="minorHAnsi" w:cstheme="minorHAnsi"/>
              </w:rPr>
              <w:t>. New York: Routledge, Taylor &amp; Francis Group. ISBN 9781138962842.</w:t>
            </w:r>
          </w:p>
          <w:p w14:paraId="67B9B7F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5E2722C" w14:textId="77777777" w:rsidTr="00B3173A">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1CD9AD84"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A417BFF" w14:textId="77777777" w:rsidTr="00B3173A">
        <w:tc>
          <w:tcPr>
            <w:tcW w:w="5605" w:type="dxa"/>
            <w:gridSpan w:val="3"/>
            <w:tcBorders>
              <w:top w:val="single" w:sz="2" w:space="0" w:color="auto"/>
            </w:tcBorders>
            <w:shd w:val="clear" w:color="auto" w:fill="F7CAAC"/>
          </w:tcPr>
          <w:p w14:paraId="3B42FE4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42243D6"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0191324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67DAAFC5" w14:textId="77777777" w:rsidTr="00B3173A">
        <w:tc>
          <w:tcPr>
            <w:tcW w:w="10673" w:type="dxa"/>
            <w:gridSpan w:val="8"/>
            <w:shd w:val="clear" w:color="auto" w:fill="F7CAAC"/>
          </w:tcPr>
          <w:p w14:paraId="7D3EA8B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5505347C" w14:textId="77777777" w:rsidTr="00B3173A">
        <w:trPr>
          <w:trHeight w:val="2462"/>
        </w:trPr>
        <w:tc>
          <w:tcPr>
            <w:tcW w:w="10673" w:type="dxa"/>
            <w:gridSpan w:val="8"/>
          </w:tcPr>
          <w:p w14:paraId="4B960330"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43BB500A" w14:textId="77777777" w:rsidR="00F64B71" w:rsidRPr="00F52EEF" w:rsidRDefault="00F64B71" w:rsidP="00935F76">
      <w:pPr>
        <w:tabs>
          <w:tab w:val="left" w:pos="567"/>
        </w:tabs>
        <w:spacing w:after="160" w:line="259" w:lineRule="auto"/>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795C4A53" w14:textId="77777777" w:rsidTr="00B3173A">
        <w:tc>
          <w:tcPr>
            <w:tcW w:w="10673" w:type="dxa"/>
            <w:gridSpan w:val="8"/>
            <w:tcBorders>
              <w:bottom w:val="double" w:sz="4" w:space="0" w:color="auto"/>
            </w:tcBorders>
            <w:shd w:val="clear" w:color="auto" w:fill="BDD6EE"/>
          </w:tcPr>
          <w:p w14:paraId="3803804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B53EA6B" w14:textId="77777777" w:rsidTr="00B3173A">
        <w:tc>
          <w:tcPr>
            <w:tcW w:w="3904" w:type="dxa"/>
            <w:tcBorders>
              <w:top w:val="double" w:sz="4" w:space="0" w:color="auto"/>
            </w:tcBorders>
            <w:shd w:val="clear" w:color="auto" w:fill="F7CAAC"/>
          </w:tcPr>
          <w:p w14:paraId="649C570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5CC276C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Intercultural projects 2</w:t>
            </w:r>
          </w:p>
        </w:tc>
      </w:tr>
      <w:tr w:rsidR="00F64B71" w:rsidRPr="00F52EEF" w14:paraId="418DA542" w14:textId="77777777" w:rsidTr="00B3173A">
        <w:tc>
          <w:tcPr>
            <w:tcW w:w="3904" w:type="dxa"/>
            <w:shd w:val="clear" w:color="auto" w:fill="F7CAAC"/>
          </w:tcPr>
          <w:p w14:paraId="4D54C5D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836A112" w14:textId="2245F0C4" w:rsidR="00F64B71" w:rsidRPr="00F52EEF" w:rsidRDefault="00234B6E"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ovinně volitelný</w:t>
            </w:r>
          </w:p>
        </w:tc>
        <w:tc>
          <w:tcPr>
            <w:tcW w:w="2695" w:type="dxa"/>
            <w:gridSpan w:val="2"/>
            <w:shd w:val="clear" w:color="auto" w:fill="F7CAAC"/>
          </w:tcPr>
          <w:p w14:paraId="72CE12D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66B4CF9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LS</w:t>
            </w:r>
          </w:p>
        </w:tc>
      </w:tr>
      <w:tr w:rsidR="00F64B71" w:rsidRPr="00F52EEF" w14:paraId="4B514C96" w14:textId="77777777" w:rsidTr="00B3173A">
        <w:tc>
          <w:tcPr>
            <w:tcW w:w="3904" w:type="dxa"/>
            <w:shd w:val="clear" w:color="auto" w:fill="F7CAAC"/>
          </w:tcPr>
          <w:p w14:paraId="7209AC0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819FE61" w14:textId="77777777" w:rsidR="00F64B71" w:rsidRPr="00F52EEF" w:rsidRDefault="00F64B71" w:rsidP="00935F76">
            <w:pPr>
              <w:tabs>
                <w:tab w:val="left" w:pos="567"/>
              </w:tabs>
              <w:rPr>
                <w:rFonts w:asciiTheme="minorHAnsi" w:eastAsia="Calibri" w:hAnsiTheme="minorHAnsi" w:cstheme="minorHAnsi"/>
              </w:rPr>
            </w:pPr>
            <w:r w:rsidRPr="00F52EEF">
              <w:rPr>
                <w:rFonts w:asciiTheme="minorHAnsi" w:eastAsia="Calibri" w:hAnsiTheme="minorHAnsi" w:cstheme="minorHAnsi"/>
              </w:rPr>
              <w:t>26s</w:t>
            </w:r>
          </w:p>
        </w:tc>
        <w:tc>
          <w:tcPr>
            <w:tcW w:w="889" w:type="dxa"/>
            <w:shd w:val="clear" w:color="auto" w:fill="F7CAAC"/>
          </w:tcPr>
          <w:p w14:paraId="1840CE1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92F362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733C476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6A8D570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600BF86A" w14:textId="77777777" w:rsidTr="00B3173A">
        <w:tc>
          <w:tcPr>
            <w:tcW w:w="3904" w:type="dxa"/>
            <w:shd w:val="clear" w:color="auto" w:fill="F7CAAC"/>
          </w:tcPr>
          <w:p w14:paraId="08F3FF8C" w14:textId="77777777" w:rsidR="00F64B71" w:rsidRPr="00F52EEF" w:rsidRDefault="00F64B71" w:rsidP="00935F76">
            <w:pPr>
              <w:tabs>
                <w:tab w:val="left" w:pos="567"/>
              </w:tabs>
              <w:rPr>
                <w:rFonts w:asciiTheme="minorHAnsi" w:hAnsiTheme="minorHAnsi" w:cstheme="minorHAnsi"/>
                <w:b/>
                <w:bCs/>
              </w:rPr>
            </w:pPr>
            <w:r w:rsidRPr="00F52EEF">
              <w:rPr>
                <w:rFonts w:asciiTheme="minorHAnsi" w:hAnsiTheme="minorHAnsi" w:cstheme="minorHAnsi"/>
                <w:b/>
              </w:rPr>
              <w:t>Prerekvizity, korekvizity, ekvivalence</w:t>
            </w:r>
          </w:p>
        </w:tc>
        <w:tc>
          <w:tcPr>
            <w:tcW w:w="6769" w:type="dxa"/>
            <w:gridSpan w:val="7"/>
          </w:tcPr>
          <w:p w14:paraId="139F444D"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2A0B3EC5" w14:textId="77777777" w:rsidTr="00B3173A">
        <w:tc>
          <w:tcPr>
            <w:tcW w:w="3904" w:type="dxa"/>
            <w:shd w:val="clear" w:color="auto" w:fill="F7CAAC"/>
          </w:tcPr>
          <w:p w14:paraId="4645EE6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03D87F01" w14:textId="3D49F6EE"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r w:rsidR="00832EE7" w:rsidRPr="00F52EEF">
              <w:rPr>
                <w:rFonts w:asciiTheme="minorHAnsi" w:eastAsia="Calibri" w:hAnsiTheme="minorHAnsi" w:cstheme="minorHAnsi"/>
              </w:rPr>
              <w:t>K</w:t>
            </w:r>
            <w:r w:rsidRPr="00F52EEF">
              <w:rPr>
                <w:rFonts w:asciiTheme="minorHAnsi" w:eastAsia="Calibri" w:hAnsiTheme="minorHAnsi" w:cstheme="minorHAnsi"/>
              </w:rPr>
              <w:t xml:space="preserve">lasifikovaný zápočet </w:t>
            </w:r>
          </w:p>
        </w:tc>
        <w:tc>
          <w:tcPr>
            <w:tcW w:w="2156" w:type="dxa"/>
            <w:shd w:val="clear" w:color="auto" w:fill="F7CAAC"/>
          </w:tcPr>
          <w:p w14:paraId="238CEDB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7087EFE6" w14:textId="73AA0E03" w:rsidR="00F64B71" w:rsidRPr="00F52EEF" w:rsidRDefault="00832EE7"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F64B71" w:rsidRPr="00F52EEF">
              <w:rPr>
                <w:rFonts w:asciiTheme="minorHAnsi" w:eastAsia="Calibri" w:hAnsiTheme="minorHAnsi" w:cstheme="minorHAnsi"/>
              </w:rPr>
              <w:t>eminář</w:t>
            </w:r>
          </w:p>
        </w:tc>
      </w:tr>
      <w:tr w:rsidR="00F64B71" w:rsidRPr="00F52EEF" w14:paraId="0F478AD7" w14:textId="77777777" w:rsidTr="00B3173A">
        <w:tc>
          <w:tcPr>
            <w:tcW w:w="3904" w:type="dxa"/>
            <w:shd w:val="clear" w:color="auto" w:fill="F7CAAC"/>
          </w:tcPr>
          <w:p w14:paraId="0C73DAE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53A22A8F" w14:textId="524DC282" w:rsidR="00F64B71" w:rsidRPr="00F52EEF" w:rsidRDefault="00B3173A" w:rsidP="00935F76">
            <w:pPr>
              <w:tabs>
                <w:tab w:val="left" w:pos="567"/>
              </w:tabs>
              <w:rPr>
                <w:rFonts w:asciiTheme="minorHAnsi" w:hAnsiTheme="minorHAnsi" w:cstheme="minorHAnsi"/>
              </w:rPr>
            </w:pPr>
            <w:r>
              <w:rPr>
                <w:rFonts w:asciiTheme="minorHAnsi" w:eastAsia="Tahoma" w:hAnsiTheme="minorHAnsi" w:cstheme="minorHAnsi"/>
              </w:rPr>
              <w:t>1.</w:t>
            </w:r>
            <w:r w:rsidRPr="00F52EEF">
              <w:rPr>
                <w:rFonts w:asciiTheme="minorHAnsi" w:eastAsia="Tahoma" w:hAnsiTheme="minorHAnsi" w:cstheme="minorHAnsi"/>
              </w:rPr>
              <w:t xml:space="preserve"> Minimálně 80 % aktivní účast na seminářích</w:t>
            </w:r>
            <w:r>
              <w:rPr>
                <w:rFonts w:asciiTheme="minorHAnsi" w:eastAsia="Tahoma" w:hAnsiTheme="minorHAnsi" w:cstheme="minorHAnsi"/>
              </w:rPr>
              <w:t>.</w:t>
            </w:r>
            <w:r w:rsidRPr="00F52EEF">
              <w:rPr>
                <w:rFonts w:asciiTheme="minorHAnsi" w:hAnsiTheme="minorHAnsi" w:cstheme="minorHAnsi"/>
              </w:rPr>
              <w:br/>
            </w:r>
            <w:r>
              <w:rPr>
                <w:rFonts w:asciiTheme="minorHAnsi" w:eastAsia="Tahoma" w:hAnsiTheme="minorHAnsi" w:cstheme="minorHAnsi"/>
              </w:rPr>
              <w:t xml:space="preserve">2. </w:t>
            </w:r>
            <w:r w:rsidRPr="00F52EEF">
              <w:rPr>
                <w:rFonts w:asciiTheme="minorHAnsi" w:eastAsia="Tahoma" w:hAnsiTheme="minorHAnsi" w:cstheme="minorHAnsi"/>
              </w:rPr>
              <w:t>Zpracování zápočtového úkolu na základě požadavků</w:t>
            </w:r>
            <w:r>
              <w:rPr>
                <w:rFonts w:asciiTheme="minorHAnsi" w:eastAsia="Tahoma" w:hAnsiTheme="minorHAnsi" w:cstheme="minorHAnsi"/>
              </w:rPr>
              <w:t>.</w:t>
            </w:r>
          </w:p>
        </w:tc>
      </w:tr>
      <w:tr w:rsidR="00F64B71" w:rsidRPr="00F52EEF" w14:paraId="6D49A8F1" w14:textId="77777777" w:rsidTr="00B3173A">
        <w:trPr>
          <w:trHeight w:val="72"/>
        </w:trPr>
        <w:tc>
          <w:tcPr>
            <w:tcW w:w="10673" w:type="dxa"/>
            <w:gridSpan w:val="8"/>
            <w:tcBorders>
              <w:top w:val="nil"/>
            </w:tcBorders>
          </w:tcPr>
          <w:p w14:paraId="46A61A3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2B04571" w14:textId="77777777" w:rsidTr="00B3173A">
        <w:trPr>
          <w:trHeight w:val="197"/>
        </w:trPr>
        <w:tc>
          <w:tcPr>
            <w:tcW w:w="3904" w:type="dxa"/>
            <w:tcBorders>
              <w:top w:val="nil"/>
            </w:tcBorders>
            <w:shd w:val="clear" w:color="auto" w:fill="F7CAAC"/>
          </w:tcPr>
          <w:p w14:paraId="3DE31F6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4D37D9E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Eva Gartnerová</w:t>
            </w:r>
          </w:p>
        </w:tc>
      </w:tr>
      <w:tr w:rsidR="00F64B71" w:rsidRPr="00F52EEF" w14:paraId="25DDFC52" w14:textId="77777777" w:rsidTr="00B3173A">
        <w:trPr>
          <w:trHeight w:val="243"/>
        </w:trPr>
        <w:tc>
          <w:tcPr>
            <w:tcW w:w="3904" w:type="dxa"/>
            <w:tcBorders>
              <w:top w:val="nil"/>
            </w:tcBorders>
            <w:shd w:val="clear" w:color="auto" w:fill="F7CAAC"/>
          </w:tcPr>
          <w:p w14:paraId="6F64F2E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0EC7E662" w14:textId="6731341A"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0A0D8F69" w14:textId="77777777" w:rsidTr="00B3173A">
        <w:tc>
          <w:tcPr>
            <w:tcW w:w="3904" w:type="dxa"/>
            <w:shd w:val="clear" w:color="auto" w:fill="F7CAAC"/>
          </w:tcPr>
          <w:p w14:paraId="50258A8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4B40A52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462087D" w14:textId="77777777" w:rsidTr="00B3173A">
        <w:trPr>
          <w:trHeight w:val="186"/>
        </w:trPr>
        <w:tc>
          <w:tcPr>
            <w:tcW w:w="10673" w:type="dxa"/>
            <w:gridSpan w:val="8"/>
            <w:tcBorders>
              <w:top w:val="nil"/>
            </w:tcBorders>
          </w:tcPr>
          <w:p w14:paraId="45435D6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46AE7D5" w14:textId="77777777" w:rsidTr="00B3173A">
        <w:tc>
          <w:tcPr>
            <w:tcW w:w="3904" w:type="dxa"/>
            <w:shd w:val="clear" w:color="auto" w:fill="F7CAAC"/>
          </w:tcPr>
          <w:p w14:paraId="7FEC6A5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2BB97283"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46C3CB4F" w14:textId="77777777" w:rsidTr="00B3173A">
        <w:trPr>
          <w:trHeight w:val="4502"/>
        </w:trPr>
        <w:tc>
          <w:tcPr>
            <w:tcW w:w="10673" w:type="dxa"/>
            <w:gridSpan w:val="8"/>
            <w:tcBorders>
              <w:top w:val="nil"/>
              <w:bottom w:val="single" w:sz="12" w:space="0" w:color="auto"/>
            </w:tcBorders>
          </w:tcPr>
          <w:p w14:paraId="078CB371" w14:textId="7E017D94" w:rsidR="00F64B71" w:rsidRPr="000A5FF2" w:rsidRDefault="000A5FF2" w:rsidP="00935F76">
            <w:pPr>
              <w:tabs>
                <w:tab w:val="left" w:pos="567"/>
              </w:tabs>
              <w:rPr>
                <w:del w:id="3053" w:author="Martin Kazík" w:date="2020-01-23T11:23:00Z"/>
                <w:rFonts w:asciiTheme="minorHAnsi" w:eastAsia="Tahoma" w:hAnsiTheme="minorHAnsi" w:cstheme="minorHAnsi"/>
                <w:b/>
              </w:rPr>
            </w:pPr>
            <w:r w:rsidRPr="000A5FF2">
              <w:rPr>
                <w:rFonts w:asciiTheme="minorHAnsi" w:eastAsia="Tahoma" w:hAnsiTheme="minorHAnsi" w:cstheme="minorHAnsi"/>
                <w:b/>
              </w:rPr>
              <w:t>Topics:</w:t>
            </w:r>
            <w:del w:id="3054" w:author="Martin Kazík" w:date="2020-01-23T11:23:00Z">
              <w:r w:rsidR="00F64B71" w:rsidRPr="000A5FF2">
                <w:rPr>
                  <w:rFonts w:asciiTheme="minorHAnsi" w:eastAsia="Tahoma" w:hAnsiTheme="minorHAnsi" w:cstheme="minorHAnsi"/>
                  <w:b/>
                </w:rPr>
                <w:delText>This course encourages students to find out more about their own identities, build up new communication groups and compare experiences through an international, intercultural and interpersonal perspective.</w:delText>
              </w:r>
              <w:r w:rsidR="00F64B71" w:rsidRPr="000A5FF2">
                <w:rPr>
                  <w:rFonts w:asciiTheme="minorHAnsi" w:hAnsiTheme="minorHAnsi" w:cstheme="minorHAnsi"/>
                  <w:b/>
                </w:rPr>
                <w:br/>
              </w:r>
              <w:r w:rsidR="00F64B71" w:rsidRPr="000A5FF2">
                <w:rPr>
                  <w:rFonts w:asciiTheme="minorHAnsi" w:eastAsia="Tahoma" w:hAnsiTheme="minorHAnsi" w:cstheme="minorHAnsi"/>
                  <w:b/>
                </w:rPr>
                <w:delText>The course aims to allow students to manage their own learning through increased awareness, to strengthen teamwork and collaborative studying, to expose students to different methods of research and learning and ultimately to let them know about their world and how they fit in it.</w:delText>
              </w:r>
              <w:r w:rsidR="00F64B71" w:rsidRPr="000A5FF2">
                <w:rPr>
                  <w:rFonts w:asciiTheme="minorHAnsi" w:hAnsiTheme="minorHAnsi" w:cstheme="minorHAnsi"/>
                  <w:b/>
                </w:rPr>
                <w:br/>
              </w:r>
              <w:r w:rsidR="00F64B71" w:rsidRPr="000A5FF2">
                <w:rPr>
                  <w:rFonts w:asciiTheme="minorHAnsi" w:hAnsiTheme="minorHAnsi" w:cstheme="minorHAnsi"/>
                  <w:b/>
                </w:rPr>
                <w:br/>
              </w:r>
              <w:r w:rsidR="00F64B71" w:rsidRPr="000A5FF2">
                <w:rPr>
                  <w:rFonts w:asciiTheme="minorHAnsi" w:eastAsia="Tahoma" w:hAnsiTheme="minorHAnsi" w:cstheme="minorHAnsi"/>
                  <w:b/>
                </w:rPr>
                <w:delText>Through mixed groups of Czech and incoming international ERASMUS students the project works to develop an awareness of the skills needed for intercultural communication as well as the skills themselves. It also helps ERASMUS students to better acommodate in foreign country and get know local students.</w:delText>
              </w:r>
            </w:del>
          </w:p>
          <w:p w14:paraId="3BCCBA50" w14:textId="77777777" w:rsidR="00F64B71" w:rsidRPr="000A5FF2" w:rsidRDefault="00F64B71" w:rsidP="00935F76">
            <w:pPr>
              <w:tabs>
                <w:tab w:val="left" w:pos="567"/>
              </w:tabs>
              <w:jc w:val="both"/>
              <w:rPr>
                <w:del w:id="3055" w:author="Martin Kazík" w:date="2020-01-23T11:23:00Z"/>
                <w:rFonts w:asciiTheme="minorHAnsi" w:eastAsia="Tahoma" w:hAnsiTheme="minorHAnsi" w:cstheme="minorHAnsi"/>
                <w:b/>
              </w:rPr>
            </w:pPr>
          </w:p>
          <w:p w14:paraId="1AB5AD3D" w14:textId="44A1714F" w:rsidR="00F64B71" w:rsidRPr="00F52EEF" w:rsidRDefault="00F64B71" w:rsidP="00935F76">
            <w:pPr>
              <w:tabs>
                <w:tab w:val="left" w:pos="567"/>
              </w:tabs>
              <w:rPr>
                <w:rFonts w:asciiTheme="minorHAnsi" w:eastAsia="Tahoma" w:hAnsiTheme="minorHAnsi" w:cstheme="minorHAnsi"/>
              </w:rPr>
            </w:pPr>
            <w:r w:rsidRPr="000A5FF2">
              <w:rPr>
                <w:rFonts w:asciiTheme="minorHAnsi" w:hAnsiTheme="minorHAnsi" w:cstheme="minorHAnsi"/>
                <w:b/>
              </w:rPr>
              <w:br/>
            </w:r>
            <w:r w:rsidRPr="00F52EEF">
              <w:rPr>
                <w:rFonts w:asciiTheme="minorHAnsi" w:eastAsia="Tahoma" w:hAnsiTheme="minorHAnsi" w:cstheme="minorHAnsi"/>
              </w:rPr>
              <w:t>- Intercultural negotiation</w:t>
            </w:r>
            <w:r w:rsidRPr="00F52EEF">
              <w:rPr>
                <w:rFonts w:asciiTheme="minorHAnsi" w:hAnsiTheme="minorHAnsi" w:cstheme="minorHAnsi"/>
              </w:rPr>
              <w:br/>
            </w:r>
            <w:r w:rsidRPr="00F52EEF">
              <w:rPr>
                <w:rFonts w:asciiTheme="minorHAnsi" w:eastAsia="Tahoma" w:hAnsiTheme="minorHAnsi" w:cstheme="minorHAnsi"/>
              </w:rPr>
              <w:t>- Daily topics in different countries: religion, transportation, holidays, education, languages, tolerance, technology,...</w:t>
            </w:r>
            <w:r w:rsidRPr="00F52EEF">
              <w:rPr>
                <w:rFonts w:asciiTheme="minorHAnsi" w:hAnsiTheme="minorHAnsi" w:cstheme="minorHAnsi"/>
              </w:rPr>
              <w:br/>
            </w:r>
            <w:r w:rsidRPr="00F52EEF">
              <w:rPr>
                <w:rFonts w:asciiTheme="minorHAnsi" w:eastAsia="Tahoma" w:hAnsiTheme="minorHAnsi" w:cstheme="minorHAnsi"/>
              </w:rPr>
              <w:t xml:space="preserve">- Multiculturalism </w:t>
            </w:r>
            <w:r w:rsidRPr="00F52EEF">
              <w:rPr>
                <w:rFonts w:asciiTheme="minorHAnsi" w:hAnsiTheme="minorHAnsi" w:cstheme="minorHAnsi"/>
              </w:rPr>
              <w:br/>
            </w:r>
            <w:r w:rsidRPr="00F52EEF">
              <w:rPr>
                <w:rFonts w:asciiTheme="minorHAnsi" w:eastAsia="Tahoma" w:hAnsiTheme="minorHAnsi" w:cstheme="minorHAnsi"/>
              </w:rPr>
              <w:t>- Teamwork</w:t>
            </w:r>
          </w:p>
        </w:tc>
      </w:tr>
      <w:tr w:rsidR="00F64B71" w:rsidRPr="00F52EEF" w14:paraId="6A778EF7" w14:textId="77777777" w:rsidTr="00B3173A">
        <w:trPr>
          <w:trHeight w:val="265"/>
        </w:trPr>
        <w:tc>
          <w:tcPr>
            <w:tcW w:w="4471" w:type="dxa"/>
            <w:gridSpan w:val="2"/>
            <w:tcBorders>
              <w:top w:val="nil"/>
            </w:tcBorders>
            <w:shd w:val="clear" w:color="auto" w:fill="F7CAAC"/>
          </w:tcPr>
          <w:p w14:paraId="605B80D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316AD4EE"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6C4958DB" w14:textId="77777777" w:rsidTr="00B3173A">
        <w:trPr>
          <w:trHeight w:val="1497"/>
        </w:trPr>
        <w:tc>
          <w:tcPr>
            <w:tcW w:w="10673" w:type="dxa"/>
            <w:gridSpan w:val="8"/>
            <w:tcBorders>
              <w:top w:val="nil"/>
            </w:tcBorders>
          </w:tcPr>
          <w:p w14:paraId="07B49823" w14:textId="6C4D1A10" w:rsidR="00F64B71" w:rsidRPr="00B3173A" w:rsidRDefault="00F7177A" w:rsidP="00935F76">
            <w:pPr>
              <w:tabs>
                <w:tab w:val="left" w:pos="567"/>
              </w:tabs>
              <w:jc w:val="both"/>
              <w:rPr>
                <w:rFonts w:asciiTheme="minorHAnsi" w:eastAsia="Tahoma" w:hAnsiTheme="minorHAnsi" w:cstheme="minorHAnsi"/>
                <w:b/>
                <w:bCs/>
              </w:rPr>
            </w:pPr>
            <w:r w:rsidRPr="00B3173A">
              <w:rPr>
                <w:rFonts w:asciiTheme="minorHAnsi" w:eastAsia="Tahoma" w:hAnsiTheme="minorHAnsi" w:cstheme="minorHAnsi"/>
                <w:b/>
                <w:bCs/>
              </w:rPr>
              <w:t>Compulsory literature</w:t>
            </w:r>
            <w:r w:rsidR="00F64B71" w:rsidRPr="00B3173A">
              <w:rPr>
                <w:rFonts w:asciiTheme="minorHAnsi" w:eastAsia="Tahoma" w:hAnsiTheme="minorHAnsi" w:cstheme="minorHAnsi"/>
                <w:b/>
                <w:bCs/>
              </w:rPr>
              <w:t>:</w:t>
            </w:r>
          </w:p>
          <w:p w14:paraId="363D3A9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SORRELLS, Kathryn a Sachi SEKIMOTO. 2016. </w:t>
            </w:r>
            <w:r w:rsidRPr="00F52EEF">
              <w:rPr>
                <w:rFonts w:asciiTheme="minorHAnsi" w:hAnsiTheme="minorHAnsi" w:cstheme="minorHAnsi"/>
                <w:i/>
                <w:iCs/>
              </w:rPr>
              <w:t>Globalizing intercultural communication: a reader</w:t>
            </w:r>
            <w:r w:rsidRPr="00F52EEF">
              <w:rPr>
                <w:rFonts w:asciiTheme="minorHAnsi" w:hAnsiTheme="minorHAnsi" w:cstheme="minorHAnsi"/>
              </w:rPr>
              <w:t>. Thousand Oaks, Calif: Sage. ISBN 9781452299334.</w:t>
            </w:r>
          </w:p>
          <w:p w14:paraId="65FDEF2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NEULIEP, James William. 2018. </w:t>
            </w:r>
            <w:r w:rsidRPr="00F52EEF">
              <w:rPr>
                <w:rFonts w:asciiTheme="minorHAnsi" w:hAnsiTheme="minorHAnsi" w:cstheme="minorHAnsi"/>
                <w:i/>
                <w:iCs/>
              </w:rPr>
              <w:t>Intercultural communication: a contextual approach</w:t>
            </w:r>
            <w:r w:rsidRPr="00F52EEF">
              <w:rPr>
                <w:rFonts w:asciiTheme="minorHAnsi" w:hAnsiTheme="minorHAnsi" w:cstheme="minorHAnsi"/>
              </w:rPr>
              <w:t>. Seventh Edition. Los Angeles: Sage. ISBN 9781506315133.</w:t>
            </w:r>
          </w:p>
          <w:p w14:paraId="59CC7067" w14:textId="77777777" w:rsidR="00F64B71" w:rsidRPr="00F52EEF" w:rsidRDefault="00F64B71" w:rsidP="00935F76">
            <w:pPr>
              <w:tabs>
                <w:tab w:val="left" w:pos="567"/>
              </w:tabs>
              <w:jc w:val="both"/>
              <w:rPr>
                <w:rFonts w:asciiTheme="minorHAnsi" w:hAnsiTheme="minorHAnsi" w:cstheme="minorHAnsi"/>
              </w:rPr>
            </w:pPr>
          </w:p>
          <w:p w14:paraId="1300F2F7" w14:textId="698EE833" w:rsidR="00F64B71" w:rsidRPr="00B3173A" w:rsidRDefault="00F7177A" w:rsidP="00935F76">
            <w:pPr>
              <w:tabs>
                <w:tab w:val="left" w:pos="567"/>
              </w:tabs>
              <w:jc w:val="both"/>
              <w:rPr>
                <w:rFonts w:asciiTheme="minorHAnsi" w:eastAsia="Tahoma" w:hAnsiTheme="minorHAnsi" w:cstheme="minorHAnsi"/>
                <w:b/>
              </w:rPr>
            </w:pPr>
            <w:r w:rsidRPr="00B3173A">
              <w:rPr>
                <w:rFonts w:asciiTheme="minorHAnsi" w:eastAsia="Tahoma" w:hAnsiTheme="minorHAnsi" w:cstheme="minorHAnsi"/>
                <w:b/>
                <w:bCs/>
              </w:rPr>
              <w:t>Recommended literature</w:t>
            </w:r>
            <w:r w:rsidR="00F64B71" w:rsidRPr="00B3173A">
              <w:rPr>
                <w:rFonts w:asciiTheme="minorHAnsi" w:eastAsia="Tahoma" w:hAnsiTheme="minorHAnsi" w:cstheme="minorHAnsi"/>
                <w:b/>
                <w:bCs/>
              </w:rPr>
              <w:t>:</w:t>
            </w:r>
          </w:p>
          <w:p w14:paraId="2675B58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Tahoma" w:hAnsiTheme="minorHAnsi" w:cstheme="minorHAnsi"/>
              </w:rPr>
              <w:t xml:space="preserve">DAI, Xiaodong a Guo-Ming CHEN. 2017. </w:t>
            </w:r>
            <w:r w:rsidRPr="00F52EEF">
              <w:rPr>
                <w:rFonts w:asciiTheme="minorHAnsi" w:eastAsia="Tahoma" w:hAnsiTheme="minorHAnsi" w:cstheme="minorHAnsi"/>
                <w:i/>
                <w:iCs/>
              </w:rPr>
              <w:t>Conflict management and intercultural communication: the art of intercultural harmony</w:t>
            </w:r>
            <w:r w:rsidRPr="00F52EEF">
              <w:rPr>
                <w:rFonts w:asciiTheme="minorHAnsi" w:eastAsia="Tahoma" w:hAnsiTheme="minorHAnsi" w:cstheme="minorHAnsi"/>
              </w:rPr>
              <w:t>. New York: Routledge, Taylor &amp; Francis Group. ISBN 9781138962842.</w:t>
            </w:r>
          </w:p>
          <w:p w14:paraId="0CC13CE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79D3B0B" w14:textId="77777777" w:rsidTr="00B3173A">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54E2B096"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256EF957" w14:textId="77777777" w:rsidTr="00B3173A">
        <w:tc>
          <w:tcPr>
            <w:tcW w:w="5605" w:type="dxa"/>
            <w:gridSpan w:val="3"/>
            <w:tcBorders>
              <w:top w:val="single" w:sz="2" w:space="0" w:color="auto"/>
            </w:tcBorders>
            <w:shd w:val="clear" w:color="auto" w:fill="F7CAAC"/>
          </w:tcPr>
          <w:p w14:paraId="05EED297"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611AA2C"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5EBA201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5FCFB164" w14:textId="77777777" w:rsidTr="00B3173A">
        <w:tc>
          <w:tcPr>
            <w:tcW w:w="10673" w:type="dxa"/>
            <w:gridSpan w:val="8"/>
            <w:shd w:val="clear" w:color="auto" w:fill="F7CAAC"/>
          </w:tcPr>
          <w:p w14:paraId="2D603B4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392826F4" w14:textId="77777777" w:rsidTr="00B3173A">
        <w:trPr>
          <w:trHeight w:val="2420"/>
        </w:trPr>
        <w:tc>
          <w:tcPr>
            <w:tcW w:w="10673" w:type="dxa"/>
            <w:gridSpan w:val="8"/>
          </w:tcPr>
          <w:p w14:paraId="3DD540EA"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546B1F3A" w14:textId="77777777" w:rsidR="00F64B71" w:rsidRPr="00F52EEF" w:rsidRDefault="00F64B71" w:rsidP="00935F76">
      <w:pPr>
        <w:tabs>
          <w:tab w:val="left" w:pos="567"/>
        </w:tabs>
        <w:spacing w:after="160" w:line="259" w:lineRule="auto"/>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78"/>
        <w:gridCol w:w="2094"/>
        <w:gridCol w:w="539"/>
        <w:gridCol w:w="668"/>
      </w:tblGrid>
      <w:tr w:rsidR="00F64B71" w:rsidRPr="00F52EEF" w14:paraId="3A50D9AC" w14:textId="77777777" w:rsidTr="00B3173A">
        <w:tc>
          <w:tcPr>
            <w:tcW w:w="10673" w:type="dxa"/>
            <w:gridSpan w:val="8"/>
            <w:tcBorders>
              <w:bottom w:val="double" w:sz="4" w:space="0" w:color="auto"/>
            </w:tcBorders>
            <w:shd w:val="clear" w:color="auto" w:fill="BDD6EE"/>
          </w:tcPr>
          <w:p w14:paraId="26CA4F4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5DC58834" w14:textId="77777777" w:rsidTr="00B3173A">
        <w:tc>
          <w:tcPr>
            <w:tcW w:w="3904" w:type="dxa"/>
            <w:tcBorders>
              <w:top w:val="double" w:sz="4" w:space="0" w:color="auto"/>
            </w:tcBorders>
            <w:shd w:val="clear" w:color="auto" w:fill="F7CAAC"/>
          </w:tcPr>
          <w:p w14:paraId="4ABB64C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12157F69" w14:textId="31C6C877" w:rsidR="00F64B71" w:rsidRPr="00F52EEF" w:rsidRDefault="00F64B71" w:rsidP="00935F76">
            <w:pPr>
              <w:tabs>
                <w:tab w:val="left" w:pos="567"/>
              </w:tabs>
              <w:jc w:val="both"/>
              <w:rPr>
                <w:rFonts w:asciiTheme="minorHAnsi" w:hAnsiTheme="minorHAnsi" w:cstheme="minorHAnsi"/>
              </w:rPr>
            </w:pPr>
            <w:del w:id="3056" w:author="Radim Bačuvčík" w:date="2020-02-06T15:22:00Z">
              <w:r w:rsidRPr="00F52EEF" w:rsidDel="000A0BF1">
                <w:rPr>
                  <w:rFonts w:asciiTheme="minorHAnsi" w:hAnsiTheme="minorHAnsi" w:cstheme="minorHAnsi"/>
                </w:rPr>
                <w:delText xml:space="preserve">Propagace </w:delText>
              </w:r>
            </w:del>
            <w:ins w:id="3057" w:author="Radim Bačuvčík" w:date="2020-02-06T15:22:00Z">
              <w:r w:rsidR="000A0BF1">
                <w:rPr>
                  <w:rFonts w:asciiTheme="minorHAnsi" w:hAnsiTheme="minorHAnsi" w:cstheme="minorHAnsi"/>
                </w:rPr>
                <w:t>Marketingová komunikace</w:t>
              </w:r>
              <w:r w:rsidR="000A0BF1" w:rsidRPr="00F52EEF">
                <w:rPr>
                  <w:rFonts w:asciiTheme="minorHAnsi" w:hAnsiTheme="minorHAnsi" w:cstheme="minorHAnsi"/>
                </w:rPr>
                <w:t xml:space="preserve"> </w:t>
              </w:r>
            </w:ins>
            <w:r w:rsidRPr="00F52EEF">
              <w:rPr>
                <w:rFonts w:asciiTheme="minorHAnsi" w:hAnsiTheme="minorHAnsi" w:cstheme="minorHAnsi"/>
              </w:rPr>
              <w:t>na sociálních sítích</w:t>
            </w:r>
          </w:p>
        </w:tc>
      </w:tr>
      <w:tr w:rsidR="00F64B71" w:rsidRPr="00F52EEF" w14:paraId="590CD5DC" w14:textId="77777777" w:rsidTr="00B3173A">
        <w:tc>
          <w:tcPr>
            <w:tcW w:w="3904" w:type="dxa"/>
            <w:shd w:val="clear" w:color="auto" w:fill="F7CAAC"/>
          </w:tcPr>
          <w:p w14:paraId="7E07216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4"/>
          </w:tcPr>
          <w:p w14:paraId="72998FE9"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 PZ</w:t>
            </w:r>
          </w:p>
        </w:tc>
        <w:tc>
          <w:tcPr>
            <w:tcW w:w="2633" w:type="dxa"/>
            <w:gridSpan w:val="2"/>
            <w:shd w:val="clear" w:color="auto" w:fill="F7CAAC"/>
          </w:tcPr>
          <w:p w14:paraId="0832C4A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EAFCB0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26A105B2" w14:textId="77777777" w:rsidTr="00B3173A">
        <w:tc>
          <w:tcPr>
            <w:tcW w:w="3904" w:type="dxa"/>
            <w:shd w:val="clear" w:color="auto" w:fill="F7CAAC"/>
          </w:tcPr>
          <w:p w14:paraId="5C753E9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8EF601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3245B9B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tcPr>
          <w:p w14:paraId="37F2117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094" w:type="dxa"/>
            <w:shd w:val="clear" w:color="auto" w:fill="F7CAAC"/>
          </w:tcPr>
          <w:p w14:paraId="5C94213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39CA72C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36C51902" w14:textId="77777777" w:rsidTr="00B3173A">
        <w:tc>
          <w:tcPr>
            <w:tcW w:w="3904" w:type="dxa"/>
            <w:shd w:val="clear" w:color="auto" w:fill="F7CAAC"/>
          </w:tcPr>
          <w:p w14:paraId="0A643E4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42B50D1E" w14:textId="3B7D8FE0"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Marketing 2, Teorie marketingov</w:t>
            </w:r>
            <w:ins w:id="3058" w:author="Radim Bačuvčík" w:date="2020-02-06T09:58:00Z">
              <w:r w:rsidR="00165381">
                <w:rPr>
                  <w:rFonts w:asciiTheme="minorHAnsi" w:eastAsia="Calibri" w:hAnsiTheme="minorHAnsi" w:cstheme="minorHAnsi"/>
                </w:rPr>
                <w:t>é</w:t>
              </w:r>
            </w:ins>
            <w:del w:id="3059" w:author="Radim Bačuvčík" w:date="2020-02-06T09:58:00Z">
              <w:r w:rsidRPr="00F52EEF" w:rsidDel="00165381">
                <w:rPr>
                  <w:rFonts w:asciiTheme="minorHAnsi" w:eastAsia="Calibri" w:hAnsiTheme="minorHAnsi" w:cstheme="minorHAnsi"/>
                </w:rPr>
                <w:delText>ých</w:delText>
              </w:r>
            </w:del>
            <w:r w:rsidRPr="00F52EEF">
              <w:rPr>
                <w:rFonts w:asciiTheme="minorHAnsi" w:eastAsia="Calibri" w:hAnsiTheme="minorHAnsi" w:cstheme="minorHAnsi"/>
              </w:rPr>
              <w:t xml:space="preserve"> komunikac</w:t>
            </w:r>
            <w:ins w:id="3060" w:author="Radim Bačuvčík" w:date="2020-02-06T09:58:00Z">
              <w:r w:rsidR="00165381">
                <w:rPr>
                  <w:rFonts w:asciiTheme="minorHAnsi" w:eastAsia="Calibri" w:hAnsiTheme="minorHAnsi" w:cstheme="minorHAnsi"/>
                </w:rPr>
                <w:t>e</w:t>
              </w:r>
            </w:ins>
            <w:del w:id="3061" w:author="Radim Bačuvčík" w:date="2020-02-06T09:58:00Z">
              <w:r w:rsidRPr="00F52EEF" w:rsidDel="00165381">
                <w:rPr>
                  <w:rFonts w:asciiTheme="minorHAnsi" w:eastAsia="Calibri" w:hAnsiTheme="minorHAnsi" w:cstheme="minorHAnsi"/>
                </w:rPr>
                <w:delText>í</w:delText>
              </w:r>
            </w:del>
          </w:p>
        </w:tc>
      </w:tr>
      <w:tr w:rsidR="00F64B71" w:rsidRPr="00F52EEF" w14:paraId="450986E7" w14:textId="77777777" w:rsidTr="00B3173A">
        <w:tc>
          <w:tcPr>
            <w:tcW w:w="3904" w:type="dxa"/>
            <w:shd w:val="clear" w:color="auto" w:fill="F7CAAC"/>
          </w:tcPr>
          <w:p w14:paraId="425D24C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4"/>
          </w:tcPr>
          <w:p w14:paraId="0A5922AB" w14:textId="6B143BC5" w:rsidR="00F64B71" w:rsidRPr="00F52EEF" w:rsidRDefault="00B81CF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lasifikovaný zápočet</w:t>
            </w:r>
          </w:p>
        </w:tc>
        <w:tc>
          <w:tcPr>
            <w:tcW w:w="2094" w:type="dxa"/>
            <w:shd w:val="clear" w:color="auto" w:fill="F7CAAC"/>
          </w:tcPr>
          <w:p w14:paraId="18939FF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726C6FCA" w14:textId="4BCFCBA9" w:rsidR="00F64B71" w:rsidRPr="00F52EEF" w:rsidRDefault="00B81CF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5E20E091" w14:textId="77777777" w:rsidTr="00B3173A">
        <w:tc>
          <w:tcPr>
            <w:tcW w:w="3904" w:type="dxa"/>
            <w:shd w:val="clear" w:color="auto" w:fill="F7CAAC"/>
          </w:tcPr>
          <w:p w14:paraId="198922C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D075A5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3715204" w14:textId="77777777" w:rsidTr="00B3173A">
        <w:trPr>
          <w:trHeight w:val="554"/>
        </w:trPr>
        <w:tc>
          <w:tcPr>
            <w:tcW w:w="10673" w:type="dxa"/>
            <w:gridSpan w:val="8"/>
            <w:tcBorders>
              <w:top w:val="nil"/>
            </w:tcBorders>
          </w:tcPr>
          <w:p w14:paraId="2E540048" w14:textId="6416A401" w:rsidR="00F64B71" w:rsidRPr="00B3173A" w:rsidRDefault="00B3173A" w:rsidP="00935F76">
            <w:pPr>
              <w:tabs>
                <w:tab w:val="left" w:pos="567"/>
              </w:tabs>
              <w:rPr>
                <w:rFonts w:asciiTheme="minorHAnsi" w:hAnsiTheme="minorHAnsi" w:cstheme="minorHAnsi"/>
              </w:rPr>
            </w:pPr>
            <w:r>
              <w:rPr>
                <w:rFonts w:asciiTheme="minorHAnsi" w:hAnsiTheme="minorHAnsi" w:cstheme="minorHAnsi"/>
              </w:rPr>
              <w:t xml:space="preserve">1. </w:t>
            </w:r>
            <w:r w:rsidR="00F64B71" w:rsidRPr="00B3173A">
              <w:rPr>
                <w:rFonts w:asciiTheme="minorHAnsi" w:hAnsiTheme="minorHAnsi" w:cstheme="minorHAnsi"/>
              </w:rPr>
              <w:t>80% účast na cvičeních</w:t>
            </w:r>
            <w:r w:rsidR="00AE4810">
              <w:rPr>
                <w:rFonts w:asciiTheme="minorHAnsi" w:hAnsiTheme="minorHAnsi" w:cstheme="minorHAnsi"/>
              </w:rPr>
              <w:t>.</w:t>
            </w:r>
          </w:p>
          <w:p w14:paraId="679B8952" w14:textId="539EB133" w:rsidR="00F64B71" w:rsidRPr="00B3173A" w:rsidRDefault="00B3173A" w:rsidP="00935F76">
            <w:pPr>
              <w:tabs>
                <w:tab w:val="left" w:pos="567"/>
              </w:tabs>
              <w:rPr>
                <w:rFonts w:asciiTheme="minorHAnsi" w:hAnsiTheme="minorHAnsi" w:cstheme="minorHAnsi"/>
              </w:rPr>
            </w:pPr>
            <w:r>
              <w:rPr>
                <w:rFonts w:asciiTheme="minorHAnsi" w:hAnsiTheme="minorHAnsi" w:cstheme="minorHAnsi"/>
              </w:rPr>
              <w:t xml:space="preserve">2. </w:t>
            </w:r>
            <w:r w:rsidR="00F64B71" w:rsidRPr="00B3173A">
              <w:rPr>
                <w:rFonts w:asciiTheme="minorHAnsi" w:hAnsiTheme="minorHAnsi" w:cstheme="minorHAnsi"/>
              </w:rPr>
              <w:t>Vypracování seminárního projektu (skupinově)</w:t>
            </w:r>
            <w:r w:rsidR="00AE4810">
              <w:rPr>
                <w:rFonts w:asciiTheme="minorHAnsi" w:hAnsiTheme="minorHAnsi" w:cstheme="minorHAnsi"/>
              </w:rPr>
              <w:t>.</w:t>
            </w:r>
          </w:p>
          <w:p w14:paraId="54EFED59" w14:textId="77777777" w:rsidR="00F64B71" w:rsidRPr="00F52EEF" w:rsidRDefault="00F64B71" w:rsidP="00935F76">
            <w:pPr>
              <w:tabs>
                <w:tab w:val="left" w:pos="567"/>
              </w:tabs>
              <w:rPr>
                <w:rFonts w:asciiTheme="minorHAnsi" w:hAnsiTheme="minorHAnsi" w:cstheme="minorHAnsi"/>
              </w:rPr>
            </w:pPr>
          </w:p>
        </w:tc>
      </w:tr>
      <w:tr w:rsidR="00F64B71" w:rsidRPr="00F52EEF" w14:paraId="1CFF0177" w14:textId="77777777" w:rsidTr="00B3173A">
        <w:trPr>
          <w:trHeight w:val="197"/>
        </w:trPr>
        <w:tc>
          <w:tcPr>
            <w:tcW w:w="3904" w:type="dxa"/>
            <w:tcBorders>
              <w:top w:val="nil"/>
            </w:tcBorders>
            <w:shd w:val="clear" w:color="auto" w:fill="F7CAAC"/>
          </w:tcPr>
          <w:p w14:paraId="7D641F6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05154B8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PhDr. Tomáš Šula, Ph.D.</w:t>
            </w:r>
          </w:p>
        </w:tc>
      </w:tr>
      <w:tr w:rsidR="00F64B71" w:rsidRPr="00F52EEF" w14:paraId="700FD00B" w14:textId="77777777" w:rsidTr="00B3173A">
        <w:trPr>
          <w:trHeight w:val="243"/>
        </w:trPr>
        <w:tc>
          <w:tcPr>
            <w:tcW w:w="3904" w:type="dxa"/>
            <w:tcBorders>
              <w:top w:val="nil"/>
            </w:tcBorders>
            <w:shd w:val="clear" w:color="auto" w:fill="F7CAAC"/>
          </w:tcPr>
          <w:p w14:paraId="7DE7E50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444A439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se podílí na přímé výuce v kombinaci s odborníky z praxe.</w:t>
            </w:r>
          </w:p>
        </w:tc>
      </w:tr>
      <w:tr w:rsidR="00F64B71" w:rsidRPr="00F52EEF" w14:paraId="47767F9E" w14:textId="77777777" w:rsidTr="00B3173A">
        <w:tc>
          <w:tcPr>
            <w:tcW w:w="3904" w:type="dxa"/>
            <w:shd w:val="clear" w:color="auto" w:fill="F7CAAC"/>
          </w:tcPr>
          <w:p w14:paraId="29AD2E2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73D1820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PhDr. Tomáš Šula, Ph.D., odborníci z praxe</w:t>
            </w:r>
          </w:p>
        </w:tc>
      </w:tr>
      <w:tr w:rsidR="00F64B71" w:rsidRPr="00F52EEF" w14:paraId="3A37CE98" w14:textId="77777777" w:rsidTr="00AE4810">
        <w:trPr>
          <w:trHeight w:val="70"/>
        </w:trPr>
        <w:tc>
          <w:tcPr>
            <w:tcW w:w="10673" w:type="dxa"/>
            <w:gridSpan w:val="8"/>
            <w:tcBorders>
              <w:top w:val="nil"/>
            </w:tcBorders>
          </w:tcPr>
          <w:p w14:paraId="280A9D0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B13C48F" w14:textId="77777777" w:rsidTr="00B3173A">
        <w:tc>
          <w:tcPr>
            <w:tcW w:w="3904" w:type="dxa"/>
            <w:shd w:val="clear" w:color="auto" w:fill="F7CAAC"/>
          </w:tcPr>
          <w:p w14:paraId="09FD730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B32131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485D3ED" w14:textId="77777777" w:rsidTr="00AE4810">
        <w:trPr>
          <w:trHeight w:val="4026"/>
        </w:trPr>
        <w:tc>
          <w:tcPr>
            <w:tcW w:w="10673" w:type="dxa"/>
            <w:gridSpan w:val="8"/>
            <w:tcBorders>
              <w:top w:val="nil"/>
              <w:bottom w:val="single" w:sz="12" w:space="0" w:color="auto"/>
            </w:tcBorders>
          </w:tcPr>
          <w:p w14:paraId="0C41C3F8" w14:textId="77777777" w:rsidR="000B3EB5" w:rsidRPr="00B3173A" w:rsidRDefault="000B3EB5" w:rsidP="000B3EB5">
            <w:pPr>
              <w:tabs>
                <w:tab w:val="left" w:pos="567"/>
              </w:tabs>
              <w:jc w:val="both"/>
              <w:rPr>
                <w:rStyle w:val="apple-converted-space"/>
                <w:rFonts w:asciiTheme="minorHAnsi" w:hAnsiTheme="minorHAnsi" w:cstheme="minorHAnsi"/>
                <w:b/>
                <w:color w:val="000000"/>
                <w:shd w:val="clear" w:color="auto" w:fill="FFFFFF"/>
              </w:rPr>
            </w:pPr>
            <w:r w:rsidRPr="00B3173A">
              <w:rPr>
                <w:rStyle w:val="apple-converted-space"/>
                <w:rFonts w:asciiTheme="minorHAnsi" w:hAnsiTheme="minorHAnsi" w:cstheme="minorHAnsi"/>
                <w:b/>
                <w:color w:val="000000"/>
                <w:shd w:val="clear" w:color="auto" w:fill="FFFFFF"/>
              </w:rPr>
              <w:t>Probíraná témata:</w:t>
            </w:r>
          </w:p>
          <w:p w14:paraId="44D3CBE4" w14:textId="4B75E6C0" w:rsidR="000B3EB5" w:rsidRPr="00F52EEF" w:rsidRDefault="00F64B71" w:rsidP="00935F76">
            <w:pPr>
              <w:tabs>
                <w:tab w:val="left" w:pos="567"/>
              </w:tabs>
              <w:rPr>
                <w:del w:id="3062" w:author="Martin Kazík" w:date="2020-01-23T11:23:00Z"/>
                <w:rFonts w:asciiTheme="minorHAnsi" w:hAnsiTheme="minorHAnsi" w:cstheme="minorHAnsi"/>
              </w:rPr>
            </w:pPr>
            <w:del w:id="3063" w:author="Martin Kazík" w:date="2020-01-23T11:23:00Z">
              <w:r w:rsidRPr="00F52EEF">
                <w:rPr>
                  <w:rFonts w:asciiTheme="minorHAnsi" w:hAnsiTheme="minorHAnsi" w:cstheme="minorHAnsi"/>
                </w:rPr>
                <w:delText xml:space="preserve">Cílem předmětu je uvést studenty do problematiky marketingové komunikace a kreativity v prostředí nejvyužívanějších sociálních sítí (Facebook, Instagram). Během kurzu budou studenti seznámeni s aktuálními možnostmi a trendy v oblasti propagace a tvorby obsahu na sociálních sítí, a to zejména prostřednictvím analýzy a diskuze nad vybranými případovými studiemi. </w:delText>
              </w:r>
            </w:del>
          </w:p>
          <w:p w14:paraId="7F03FA60" w14:textId="77777777" w:rsidR="00F64B71" w:rsidRPr="00F52EEF" w:rsidRDefault="00F64B71" w:rsidP="00935F76">
            <w:pPr>
              <w:tabs>
                <w:tab w:val="left" w:pos="567"/>
              </w:tabs>
              <w:rPr>
                <w:del w:id="3064" w:author="Martin Kazík" w:date="2020-01-23T11:23:00Z"/>
                <w:rFonts w:asciiTheme="minorHAnsi" w:hAnsiTheme="minorHAnsi" w:cstheme="minorHAnsi"/>
              </w:rPr>
            </w:pPr>
            <w:del w:id="3065" w:author="Martin Kazík" w:date="2020-01-23T11:23:00Z">
              <w:r w:rsidRPr="00F52EEF">
                <w:rPr>
                  <w:rFonts w:asciiTheme="minorHAnsi" w:hAnsiTheme="minorHAnsi" w:cstheme="minorHAnsi"/>
                </w:rPr>
                <w:delText xml:space="preserve">Důraz bude kladen především na rozvoj kreativního myšlení a schopnosti odlišení se od stále sílící konkurence v digitálním prostředí sociálních sítí. </w:delText>
              </w:r>
            </w:del>
          </w:p>
          <w:p w14:paraId="56A930A8" w14:textId="77777777" w:rsidR="00F64B71" w:rsidRPr="00F52EEF" w:rsidRDefault="00F64B71" w:rsidP="00935F76">
            <w:pPr>
              <w:tabs>
                <w:tab w:val="left" w:pos="567"/>
              </w:tabs>
              <w:rPr>
                <w:del w:id="3066" w:author="Martin Kazík" w:date="2020-01-23T11:23:00Z"/>
                <w:rFonts w:asciiTheme="minorHAnsi" w:hAnsiTheme="minorHAnsi" w:cstheme="minorHAnsi"/>
              </w:rPr>
            </w:pPr>
          </w:p>
          <w:p w14:paraId="604BAF1A" w14:textId="60909607" w:rsidR="00EC07DC" w:rsidRDefault="00F64B71" w:rsidP="00EC07DC">
            <w:pPr>
              <w:tabs>
                <w:tab w:val="left" w:pos="567"/>
              </w:tabs>
              <w:rPr>
                <w:ins w:id="3067" w:author="Martin Kazík" w:date="2020-01-23T11:23:00Z"/>
                <w:rFonts w:asciiTheme="minorHAnsi" w:hAnsiTheme="minorHAnsi" w:cstheme="minorHAnsi"/>
              </w:rPr>
            </w:pPr>
            <w:del w:id="3068" w:author="Martin Kazík" w:date="2020-01-23T11:23:00Z">
              <w:r w:rsidRPr="00F52EEF">
                <w:rPr>
                  <w:rFonts w:asciiTheme="minorHAnsi" w:hAnsiTheme="minorHAnsi" w:cstheme="minorHAnsi"/>
                </w:rPr>
                <w:delText xml:space="preserve">Obsah: Základní </w:delText>
              </w:r>
            </w:del>
            <w:ins w:id="3069" w:author="Martin Kazík" w:date="2020-01-23T11:23:00Z">
              <w:r w:rsidR="00EC07DC" w:rsidRPr="00EC07DC">
                <w:rPr>
                  <w:rFonts w:asciiTheme="minorHAnsi" w:hAnsiTheme="minorHAnsi" w:cstheme="minorHAnsi"/>
                </w:rPr>
                <w:t>-</w:t>
              </w:r>
              <w:r w:rsidR="00EC07DC">
                <w:rPr>
                  <w:rFonts w:asciiTheme="minorHAnsi" w:hAnsiTheme="minorHAnsi" w:cstheme="minorHAnsi"/>
                </w:rPr>
                <w:t xml:space="preserve"> z</w:t>
              </w:r>
              <w:r w:rsidRPr="00EC07DC">
                <w:rPr>
                  <w:rFonts w:asciiTheme="minorHAnsi" w:hAnsiTheme="minorHAnsi" w:cstheme="minorHAnsi"/>
                </w:rPr>
                <w:t xml:space="preserve">ákladní </w:t>
              </w:r>
            </w:ins>
            <w:r w:rsidRPr="00EC07DC">
              <w:rPr>
                <w:rFonts w:asciiTheme="minorHAnsi" w:hAnsiTheme="minorHAnsi" w:cstheme="minorHAnsi"/>
              </w:rPr>
              <w:t>fakta a statistiky z prostředí sociálních sítí</w:t>
            </w:r>
            <w:del w:id="3070" w:author="Martin Kazík" w:date="2020-01-23T11:23:00Z">
              <w:r w:rsidRPr="00F52EEF">
                <w:rPr>
                  <w:rFonts w:asciiTheme="minorHAnsi" w:hAnsiTheme="minorHAnsi" w:cstheme="minorHAnsi"/>
                </w:rPr>
                <w:delText>,</w:delText>
              </w:r>
            </w:del>
          </w:p>
          <w:p w14:paraId="072157C0" w14:textId="25D86908" w:rsidR="00EC07DC" w:rsidRDefault="00EC07DC" w:rsidP="00EC07DC">
            <w:pPr>
              <w:tabs>
                <w:tab w:val="left" w:pos="567"/>
              </w:tabs>
              <w:rPr>
                <w:ins w:id="3071" w:author="Martin Kazík" w:date="2020-01-23T11:23:00Z"/>
                <w:rFonts w:asciiTheme="minorHAnsi" w:hAnsiTheme="minorHAnsi" w:cstheme="minorHAnsi"/>
              </w:rPr>
            </w:pPr>
            <w:ins w:id="3072" w:author="Martin Kazík" w:date="2020-01-23T11:23:00Z">
              <w:r>
                <w:rPr>
                  <w:rFonts w:asciiTheme="minorHAnsi" w:hAnsiTheme="minorHAnsi" w:cstheme="minorHAnsi"/>
                </w:rPr>
                <w:t>-</w:t>
              </w:r>
            </w:ins>
            <w:r w:rsidR="00F64B71" w:rsidRPr="00EC07DC">
              <w:rPr>
                <w:rFonts w:asciiTheme="minorHAnsi" w:hAnsiTheme="minorHAnsi" w:cstheme="minorHAnsi"/>
              </w:rPr>
              <w:t xml:space="preserve"> důležitost sociálních sítí</w:t>
            </w:r>
            <w:del w:id="3073" w:author="Martin Kazík" w:date="2020-01-23T11:23:00Z">
              <w:r w:rsidR="00F64B71" w:rsidRPr="00F52EEF">
                <w:rPr>
                  <w:rFonts w:asciiTheme="minorHAnsi" w:hAnsiTheme="minorHAnsi" w:cstheme="minorHAnsi"/>
                </w:rPr>
                <w:delText>,</w:delText>
              </w:r>
            </w:del>
          </w:p>
          <w:p w14:paraId="70BA8016" w14:textId="7A420D41" w:rsidR="00EC07DC" w:rsidRDefault="00EC07DC" w:rsidP="00EC07DC">
            <w:pPr>
              <w:tabs>
                <w:tab w:val="left" w:pos="567"/>
              </w:tabs>
              <w:rPr>
                <w:ins w:id="3074" w:author="Martin Kazík" w:date="2020-01-23T11:23:00Z"/>
                <w:rFonts w:asciiTheme="minorHAnsi" w:hAnsiTheme="minorHAnsi" w:cstheme="minorHAnsi"/>
              </w:rPr>
            </w:pPr>
            <w:ins w:id="3075" w:author="Martin Kazík" w:date="2020-01-23T11:23:00Z">
              <w:r>
                <w:rPr>
                  <w:rFonts w:asciiTheme="minorHAnsi" w:hAnsiTheme="minorHAnsi" w:cstheme="minorHAnsi"/>
                </w:rPr>
                <w:t>-</w:t>
              </w:r>
            </w:ins>
            <w:r w:rsidR="00F64B71" w:rsidRPr="00EC07DC">
              <w:rPr>
                <w:rFonts w:asciiTheme="minorHAnsi" w:hAnsiTheme="minorHAnsi" w:cstheme="minorHAnsi"/>
              </w:rPr>
              <w:t xml:space="preserve"> základní reklamní formáty a jejich výhody či nevýhody</w:t>
            </w:r>
            <w:del w:id="3076" w:author="Martin Kazík" w:date="2020-01-23T11:23:00Z">
              <w:r w:rsidR="00F64B71" w:rsidRPr="00F52EEF">
                <w:rPr>
                  <w:rFonts w:asciiTheme="minorHAnsi" w:hAnsiTheme="minorHAnsi" w:cstheme="minorHAnsi"/>
                </w:rPr>
                <w:delText>,</w:delText>
              </w:r>
            </w:del>
          </w:p>
          <w:p w14:paraId="4BD0CF53" w14:textId="53035D0A" w:rsidR="00EC07DC" w:rsidRDefault="00EC07DC" w:rsidP="00EC07DC">
            <w:pPr>
              <w:tabs>
                <w:tab w:val="left" w:pos="567"/>
              </w:tabs>
              <w:rPr>
                <w:ins w:id="3077" w:author="Martin Kazík" w:date="2020-01-23T11:23:00Z"/>
                <w:rFonts w:asciiTheme="minorHAnsi" w:hAnsiTheme="minorHAnsi" w:cstheme="minorHAnsi"/>
              </w:rPr>
            </w:pPr>
            <w:ins w:id="3078" w:author="Martin Kazík" w:date="2020-01-23T11:23:00Z">
              <w:r>
                <w:rPr>
                  <w:rFonts w:asciiTheme="minorHAnsi" w:hAnsiTheme="minorHAnsi" w:cstheme="minorHAnsi"/>
                </w:rPr>
                <w:t>-</w:t>
              </w:r>
            </w:ins>
            <w:r w:rsidR="00F64B71" w:rsidRPr="00EC07DC">
              <w:rPr>
                <w:rFonts w:asciiTheme="minorHAnsi" w:hAnsiTheme="minorHAnsi" w:cstheme="minorHAnsi"/>
              </w:rPr>
              <w:t xml:space="preserve"> trendy na sociálních sítích</w:t>
            </w:r>
            <w:del w:id="3079" w:author="Martin Kazík" w:date="2020-01-23T11:23:00Z">
              <w:r w:rsidR="00F64B71" w:rsidRPr="00F52EEF">
                <w:rPr>
                  <w:rFonts w:asciiTheme="minorHAnsi" w:hAnsiTheme="minorHAnsi" w:cstheme="minorHAnsi"/>
                </w:rPr>
                <w:delText>,</w:delText>
              </w:r>
            </w:del>
          </w:p>
          <w:p w14:paraId="2ACF89F7" w14:textId="43152E29" w:rsidR="00EC07DC" w:rsidRDefault="00EC07DC" w:rsidP="00EC07DC">
            <w:pPr>
              <w:tabs>
                <w:tab w:val="left" w:pos="567"/>
              </w:tabs>
              <w:rPr>
                <w:ins w:id="3080" w:author="Martin Kazík" w:date="2020-01-23T11:23:00Z"/>
                <w:rFonts w:asciiTheme="minorHAnsi" w:hAnsiTheme="minorHAnsi" w:cstheme="minorHAnsi"/>
              </w:rPr>
            </w:pPr>
            <w:ins w:id="3081" w:author="Martin Kazík" w:date="2020-01-23T11:23:00Z">
              <w:r>
                <w:rPr>
                  <w:rFonts w:asciiTheme="minorHAnsi" w:hAnsiTheme="minorHAnsi" w:cstheme="minorHAnsi"/>
                </w:rPr>
                <w:t>-</w:t>
              </w:r>
            </w:ins>
            <w:r w:rsidR="00F64B71" w:rsidRPr="00EC07DC">
              <w:rPr>
                <w:rFonts w:asciiTheme="minorHAnsi" w:hAnsiTheme="minorHAnsi" w:cstheme="minorHAnsi"/>
              </w:rPr>
              <w:t xml:space="preserve"> vybrané případové studie</w:t>
            </w:r>
            <w:del w:id="3082" w:author="Martin Kazík" w:date="2020-01-23T11:23:00Z">
              <w:r w:rsidR="00F64B71" w:rsidRPr="00F52EEF">
                <w:rPr>
                  <w:rFonts w:asciiTheme="minorHAnsi" w:hAnsiTheme="minorHAnsi" w:cstheme="minorHAnsi"/>
                </w:rPr>
                <w:delText>,</w:delText>
              </w:r>
            </w:del>
          </w:p>
          <w:p w14:paraId="6EBA505E" w14:textId="1E98B975" w:rsidR="00F64B71" w:rsidRPr="00EC07DC" w:rsidRDefault="00EC07DC" w:rsidP="00EC07DC">
            <w:pPr>
              <w:tabs>
                <w:tab w:val="left" w:pos="567"/>
              </w:tabs>
              <w:rPr>
                <w:rFonts w:asciiTheme="minorHAnsi" w:hAnsiTheme="minorHAnsi" w:cstheme="minorHAnsi"/>
              </w:rPr>
            </w:pPr>
            <w:ins w:id="3083" w:author="Martin Kazík" w:date="2020-01-23T11:23:00Z">
              <w:r>
                <w:rPr>
                  <w:rFonts w:asciiTheme="minorHAnsi" w:hAnsiTheme="minorHAnsi" w:cstheme="minorHAnsi"/>
                </w:rPr>
                <w:t>-</w:t>
              </w:r>
            </w:ins>
            <w:r w:rsidR="00F64B71" w:rsidRPr="00EC07DC">
              <w:rPr>
                <w:rFonts w:asciiTheme="minorHAnsi" w:hAnsiTheme="minorHAnsi" w:cstheme="minorHAnsi"/>
              </w:rPr>
              <w:t xml:space="preserve"> kreativní proces přípravy kampaní na sociálních sítích</w:t>
            </w:r>
            <w:del w:id="3084" w:author="Martin Kazík" w:date="2020-01-23T11:23:00Z">
              <w:r w:rsidR="00F64B71" w:rsidRPr="00F52EEF">
                <w:rPr>
                  <w:rFonts w:asciiTheme="minorHAnsi" w:hAnsiTheme="minorHAnsi" w:cstheme="minorHAnsi"/>
                </w:rPr>
                <w:delText>.</w:delText>
              </w:r>
            </w:del>
          </w:p>
          <w:p w14:paraId="7CAA18C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A1298B0" w14:textId="77777777" w:rsidTr="00B3173A">
        <w:trPr>
          <w:trHeight w:val="265"/>
        </w:trPr>
        <w:tc>
          <w:tcPr>
            <w:tcW w:w="4471" w:type="dxa"/>
            <w:gridSpan w:val="2"/>
            <w:tcBorders>
              <w:top w:val="nil"/>
            </w:tcBorders>
            <w:shd w:val="clear" w:color="auto" w:fill="F7CAAC"/>
          </w:tcPr>
          <w:p w14:paraId="3D1FFD2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0F3F4A5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A07510C" w14:textId="77777777" w:rsidTr="00AE4810">
        <w:trPr>
          <w:trHeight w:val="2515"/>
        </w:trPr>
        <w:tc>
          <w:tcPr>
            <w:tcW w:w="10673" w:type="dxa"/>
            <w:gridSpan w:val="8"/>
            <w:tcBorders>
              <w:top w:val="nil"/>
            </w:tcBorders>
          </w:tcPr>
          <w:p w14:paraId="06783F34" w14:textId="77777777" w:rsidR="00F64B71" w:rsidRPr="00F52EEF" w:rsidRDefault="00F64B71" w:rsidP="00935F76">
            <w:pPr>
              <w:tabs>
                <w:tab w:val="left" w:pos="567"/>
              </w:tabs>
              <w:rPr>
                <w:rFonts w:asciiTheme="minorHAnsi" w:hAnsiTheme="minorHAnsi" w:cstheme="minorHAnsi"/>
              </w:rPr>
            </w:pPr>
            <w:r w:rsidRPr="00AE4810">
              <w:rPr>
                <w:rFonts w:asciiTheme="minorHAnsi" w:hAnsiTheme="minorHAnsi" w:cstheme="minorHAnsi"/>
                <w:b/>
              </w:rPr>
              <w:t>Povinná literatura:</w:t>
            </w:r>
            <w:r w:rsidRPr="00F52EEF">
              <w:rPr>
                <w:rFonts w:asciiTheme="minorHAnsi" w:hAnsiTheme="minorHAnsi" w:cstheme="minorHAnsi"/>
              </w:rPr>
              <w:br/>
              <w:t xml:space="preserve">JANOUCH, Viktor. 2014. </w:t>
            </w:r>
            <w:r w:rsidRPr="00F52EEF">
              <w:rPr>
                <w:rFonts w:asciiTheme="minorHAnsi" w:hAnsiTheme="minorHAnsi" w:cstheme="minorHAnsi"/>
                <w:i/>
              </w:rPr>
              <w:t>Internetový marketing.</w:t>
            </w:r>
            <w:r w:rsidRPr="00F52EEF">
              <w:rPr>
                <w:rFonts w:asciiTheme="minorHAnsi" w:hAnsiTheme="minorHAnsi" w:cstheme="minorHAnsi"/>
              </w:rPr>
              <w:t xml:space="preserve"> 2. vyd. Brno: Computer Press. ISBN 978-80-251-4311-7.</w:t>
            </w:r>
          </w:p>
          <w:p w14:paraId="4E1D684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ŘEZÁČ, Jan. 2014.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ostrý jako břitva: návrh fungujícího webu pro webdesignery a zadavatele projektů.</w:t>
            </w:r>
            <w:r w:rsidRPr="00F52EEF">
              <w:rPr>
                <w:rFonts w:asciiTheme="minorHAnsi" w:hAnsiTheme="minorHAnsi" w:cstheme="minorHAnsi"/>
              </w:rPr>
              <w:t xml:space="preserve"> Jihlava: Baroque Partners. ISBN 978-80-87923-01-6. </w:t>
            </w:r>
          </w:p>
          <w:p w14:paraId="593598EC" w14:textId="77777777" w:rsidR="00F64B71" w:rsidRPr="00F52EEF" w:rsidRDefault="00F64B71" w:rsidP="00935F76">
            <w:pPr>
              <w:tabs>
                <w:tab w:val="left" w:pos="567"/>
              </w:tabs>
              <w:jc w:val="both"/>
              <w:rPr>
                <w:rFonts w:asciiTheme="minorHAnsi" w:hAnsiTheme="minorHAnsi" w:cstheme="minorHAnsi"/>
              </w:rPr>
            </w:pPr>
          </w:p>
          <w:p w14:paraId="7838739E" w14:textId="77777777" w:rsidR="00F64B71" w:rsidRPr="00AE4810" w:rsidRDefault="00F64B71" w:rsidP="00935F76">
            <w:pPr>
              <w:tabs>
                <w:tab w:val="left" w:pos="567"/>
              </w:tabs>
              <w:jc w:val="both"/>
              <w:rPr>
                <w:rFonts w:asciiTheme="minorHAnsi" w:hAnsiTheme="minorHAnsi" w:cstheme="minorHAnsi"/>
                <w:b/>
              </w:rPr>
            </w:pPr>
            <w:r w:rsidRPr="00AE4810">
              <w:rPr>
                <w:rFonts w:asciiTheme="minorHAnsi" w:hAnsiTheme="minorHAnsi" w:cstheme="minorHAnsi"/>
                <w:b/>
              </w:rPr>
              <w:t>Doporučená literatura:</w:t>
            </w:r>
          </w:p>
          <w:p w14:paraId="546A2539" w14:textId="068C4D07" w:rsidR="00AB1C3F" w:rsidRPr="00AB1C3F" w:rsidDel="009924B9" w:rsidRDefault="00AB1C3F" w:rsidP="00935F76">
            <w:pPr>
              <w:tabs>
                <w:tab w:val="left" w:pos="567"/>
              </w:tabs>
              <w:jc w:val="both"/>
              <w:rPr>
                <w:del w:id="3085" w:author="FMK" w:date="2020-02-02T18:09:00Z"/>
                <w:rFonts w:asciiTheme="minorHAnsi" w:hAnsiTheme="minorHAnsi"/>
                <w:color w:val="FF0000"/>
                <w:rPrChange w:id="3086" w:author="Martin Kazík" w:date="2020-01-23T11:23:00Z">
                  <w:rPr>
                    <w:del w:id="3087" w:author="FMK" w:date="2020-02-02T18:09:00Z"/>
                    <w:rFonts w:asciiTheme="minorHAnsi" w:hAnsiTheme="minorHAnsi"/>
                  </w:rPr>
                </w:rPrChange>
              </w:rPr>
            </w:pPr>
            <w:del w:id="3088" w:author="FMK" w:date="2020-02-02T18:09:00Z">
              <w:r w:rsidRPr="00AB1C3F" w:rsidDel="009924B9">
                <w:rPr>
                  <w:rFonts w:asciiTheme="minorHAnsi" w:hAnsiTheme="minorHAnsi"/>
                  <w:color w:val="FF0000"/>
                  <w:rPrChange w:id="3089" w:author="Martin Kazík" w:date="2020-01-23T11:23:00Z">
                    <w:rPr>
                      <w:rFonts w:asciiTheme="minorHAnsi" w:hAnsiTheme="minorHAnsi"/>
                    </w:rPr>
                  </w:rPrChange>
                </w:rPr>
                <w:delText xml:space="preserve">MILLER, Michael. </w:delText>
              </w:r>
              <w:r w:rsidR="00F64B71" w:rsidRPr="00F52EEF" w:rsidDel="009924B9">
                <w:rPr>
                  <w:rFonts w:asciiTheme="minorHAnsi" w:hAnsiTheme="minorHAnsi" w:cstheme="minorHAnsi"/>
                </w:rPr>
                <w:delText xml:space="preserve">2009. </w:delText>
              </w:r>
              <w:r w:rsidR="00F64B71" w:rsidRPr="00F52EEF" w:rsidDel="009924B9">
                <w:rPr>
                  <w:rFonts w:asciiTheme="minorHAnsi" w:hAnsiTheme="minorHAnsi" w:cstheme="minorHAnsi"/>
                  <w:i/>
                </w:rPr>
                <w:delText>YouTube for business: online video marketing for any business.</w:delText>
              </w:r>
              <w:r w:rsidR="00F64B71" w:rsidRPr="00F52EEF" w:rsidDel="009924B9">
                <w:rPr>
                  <w:rFonts w:asciiTheme="minorHAnsi" w:hAnsiTheme="minorHAnsi" w:cstheme="minorHAnsi"/>
                </w:rPr>
                <w:delText xml:space="preserve"> Indianapolis, Ind.: Que. ISBN 978-0-7897-3797-7</w:delText>
              </w:r>
            </w:del>
            <w:ins w:id="3090" w:author="Martin Kazík" w:date="2020-01-23T11:23:00Z">
              <w:del w:id="3091" w:author="FMK" w:date="2020-02-02T18:09:00Z">
                <w:r w:rsidRPr="00AB1C3F" w:rsidDel="009924B9">
                  <w:rPr>
                    <w:rFonts w:asciiTheme="minorHAnsi" w:hAnsiTheme="minorHAnsi" w:cstheme="minorHAnsi"/>
                    <w:color w:val="FF0000"/>
                  </w:rPr>
                  <w:delText>Internetový marketing s YouTube: průvodce využitím on-line videa v byznysu. Brno: Computer Press, 2012, 296 s. ISBN 9788025136720</w:delText>
                </w:r>
              </w:del>
            </w:ins>
            <w:del w:id="3092" w:author="FMK" w:date="2020-02-02T18:09:00Z">
              <w:r w:rsidRPr="00AB1C3F" w:rsidDel="009924B9">
                <w:rPr>
                  <w:rFonts w:asciiTheme="minorHAnsi" w:hAnsiTheme="minorHAnsi"/>
                  <w:color w:val="FF0000"/>
                  <w:rPrChange w:id="3093" w:author="Martin Kazík" w:date="2020-01-23T11:23:00Z">
                    <w:rPr>
                      <w:rFonts w:asciiTheme="minorHAnsi" w:hAnsiTheme="minorHAnsi"/>
                    </w:rPr>
                  </w:rPrChange>
                </w:rPr>
                <w:delText>.</w:delText>
              </w:r>
            </w:del>
          </w:p>
          <w:p w14:paraId="42519E58" w14:textId="77777777" w:rsidR="0094592D" w:rsidRDefault="00F64B71" w:rsidP="0094592D">
            <w:pPr>
              <w:tabs>
                <w:tab w:val="left" w:pos="567"/>
              </w:tabs>
              <w:jc w:val="both"/>
              <w:rPr>
                <w:ins w:id="3094" w:author="FMK" w:date="2020-02-02T18:03:00Z"/>
                <w:rFonts w:asciiTheme="minorHAnsi" w:hAnsiTheme="minorHAnsi"/>
                <w:color w:val="FF0000"/>
              </w:rPr>
            </w:pPr>
            <w:del w:id="3095" w:author="FMK" w:date="2020-02-02T18:03:00Z">
              <w:r w:rsidRPr="00AB1C3F" w:rsidDel="0094592D">
                <w:rPr>
                  <w:rFonts w:asciiTheme="minorHAnsi" w:hAnsiTheme="minorHAnsi"/>
                  <w:color w:val="FF0000"/>
                  <w:rPrChange w:id="3096" w:author="Martin Kazík" w:date="2020-01-23T11:23:00Z">
                    <w:rPr>
                      <w:rFonts w:asciiTheme="minorHAnsi" w:hAnsiTheme="minorHAnsi"/>
                    </w:rPr>
                  </w:rPrChange>
                </w:rPr>
                <w:delText xml:space="preserve">CLIFTON, Brian. 2012. </w:delText>
              </w:r>
              <w:r w:rsidRPr="00AB1C3F" w:rsidDel="0094592D">
                <w:rPr>
                  <w:rFonts w:asciiTheme="minorHAnsi" w:hAnsiTheme="minorHAnsi"/>
                  <w:i/>
                  <w:color w:val="FF0000"/>
                  <w:rPrChange w:id="3097" w:author="Martin Kazík" w:date="2020-01-23T11:23:00Z">
                    <w:rPr>
                      <w:rFonts w:asciiTheme="minorHAnsi" w:hAnsiTheme="minorHAnsi"/>
                      <w:i/>
                    </w:rPr>
                  </w:rPrChange>
                </w:rPr>
                <w:delText>Advanced Web metrics with Google Analytics</w:delText>
              </w:r>
              <w:r w:rsidRPr="00AB1C3F" w:rsidDel="0094592D">
                <w:rPr>
                  <w:rFonts w:asciiTheme="minorHAnsi" w:hAnsiTheme="minorHAnsi"/>
                  <w:color w:val="FF0000"/>
                  <w:rPrChange w:id="3098" w:author="Martin Kazík" w:date="2020-01-23T11:23:00Z">
                    <w:rPr>
                      <w:rFonts w:asciiTheme="minorHAnsi" w:hAnsiTheme="minorHAnsi"/>
                    </w:rPr>
                  </w:rPrChange>
                </w:rPr>
                <w:delText>. 3rd ed. Indianapolis, Ind: Wiley. ISBN 978-111-8168-448.</w:delText>
              </w:r>
            </w:del>
          </w:p>
          <w:p w14:paraId="63C9E8D0" w14:textId="28EDB551" w:rsidR="0094592D" w:rsidRDefault="0094592D" w:rsidP="0094592D">
            <w:pPr>
              <w:tabs>
                <w:tab w:val="left" w:pos="567"/>
              </w:tabs>
              <w:jc w:val="both"/>
              <w:rPr>
                <w:ins w:id="3099" w:author="FMK" w:date="2020-02-02T18:02:00Z"/>
                <w:rFonts w:asciiTheme="minorHAnsi" w:hAnsiTheme="minorHAnsi"/>
                <w:color w:val="FF0000"/>
              </w:rPr>
            </w:pPr>
            <w:ins w:id="3100" w:author="FMK" w:date="2020-02-02T18:02:00Z">
              <w:r w:rsidRPr="00F77671">
                <w:rPr>
                  <w:rFonts w:asciiTheme="minorHAnsi" w:hAnsiTheme="minorHAnsi"/>
                  <w:color w:val="FF0000"/>
                </w:rPr>
                <w:t>GOLDEN, Matt.</w:t>
              </w:r>
              <w:r>
                <w:rPr>
                  <w:rFonts w:asciiTheme="minorHAnsi" w:hAnsiTheme="minorHAnsi"/>
                  <w:color w:val="FF0000"/>
                </w:rPr>
                <w:t xml:space="preserve"> 2019.</w:t>
              </w:r>
              <w:r w:rsidRPr="00F77671">
                <w:rPr>
                  <w:rFonts w:asciiTheme="minorHAnsi" w:hAnsiTheme="minorHAnsi"/>
                  <w:color w:val="FF0000"/>
                </w:rPr>
                <w:t xml:space="preserve"> </w:t>
              </w:r>
              <w:r w:rsidRPr="00D835FA">
                <w:rPr>
                  <w:rFonts w:asciiTheme="minorHAnsi" w:hAnsiTheme="minorHAnsi"/>
                  <w:i/>
                  <w:color w:val="FF0000"/>
                </w:rPr>
                <w:t>Social media marketing: unlock the secrets of YouTube, Facebook advertising, LinkedIn, Pinterest, Twitter and Instagram</w:t>
              </w:r>
              <w:r w:rsidRPr="00F77671">
                <w:rPr>
                  <w:rFonts w:asciiTheme="minorHAnsi" w:hAnsiTheme="minorHAnsi"/>
                  <w:color w:val="FF0000"/>
                </w:rPr>
                <w:t>. Spojené státy</w:t>
              </w:r>
              <w:r>
                <w:rPr>
                  <w:rFonts w:asciiTheme="minorHAnsi" w:hAnsiTheme="minorHAnsi"/>
                  <w:color w:val="FF0000"/>
                </w:rPr>
                <w:t xml:space="preserve"> americké</w:t>
              </w:r>
              <w:r w:rsidRPr="00F77671">
                <w:rPr>
                  <w:rFonts w:asciiTheme="minorHAnsi" w:hAnsiTheme="minorHAnsi"/>
                  <w:color w:val="FF0000"/>
                </w:rPr>
                <w:t>. ISBN 9781795683494.</w:t>
              </w:r>
            </w:ins>
          </w:p>
          <w:p w14:paraId="08532FCE" w14:textId="14274B26" w:rsidR="0094592D" w:rsidRDefault="0094592D" w:rsidP="0094592D">
            <w:pPr>
              <w:tabs>
                <w:tab w:val="left" w:pos="567"/>
              </w:tabs>
              <w:jc w:val="both"/>
              <w:rPr>
                <w:ins w:id="3101" w:author="FMK" w:date="2020-02-02T18:02:00Z"/>
                <w:rFonts w:asciiTheme="minorHAnsi" w:hAnsiTheme="minorHAnsi"/>
                <w:color w:val="FF0000"/>
              </w:rPr>
            </w:pPr>
            <w:ins w:id="3102" w:author="FMK" w:date="2020-02-02T18:02:00Z">
              <w:r w:rsidRPr="00F77671">
                <w:rPr>
                  <w:rFonts w:asciiTheme="minorHAnsi" w:hAnsiTheme="minorHAnsi"/>
                  <w:color w:val="FF0000"/>
                </w:rPr>
                <w:t xml:space="preserve">FLORÈS, Laurent. </w:t>
              </w:r>
              <w:r>
                <w:rPr>
                  <w:rFonts w:asciiTheme="minorHAnsi" w:hAnsiTheme="minorHAnsi"/>
                  <w:color w:val="FF0000"/>
                </w:rPr>
                <w:t xml:space="preserve">2014. </w:t>
              </w:r>
              <w:r w:rsidRPr="00D835FA">
                <w:rPr>
                  <w:rFonts w:asciiTheme="minorHAnsi" w:hAnsiTheme="minorHAnsi"/>
                  <w:i/>
                  <w:color w:val="FF0000"/>
                </w:rPr>
                <w:t>How to measure digital marketing: metrics for assessing impact and designing success.</w:t>
              </w:r>
              <w:r w:rsidRPr="00F77671">
                <w:rPr>
                  <w:rFonts w:asciiTheme="minorHAnsi" w:hAnsiTheme="minorHAnsi"/>
                  <w:color w:val="FF0000"/>
                </w:rPr>
                <w:t xml:space="preserve"> Houndmills, Basingstoke, Hampshire: Palg</w:t>
              </w:r>
              <w:r>
                <w:rPr>
                  <w:rFonts w:asciiTheme="minorHAnsi" w:hAnsiTheme="minorHAnsi"/>
                  <w:color w:val="FF0000"/>
                </w:rPr>
                <w:t>rave Macmillan</w:t>
              </w:r>
              <w:r w:rsidRPr="00F77671">
                <w:rPr>
                  <w:rFonts w:asciiTheme="minorHAnsi" w:hAnsiTheme="minorHAnsi"/>
                  <w:color w:val="FF0000"/>
                </w:rPr>
                <w:t>. ISBN 9781137340689.</w:t>
              </w:r>
            </w:ins>
          </w:p>
          <w:p w14:paraId="4EEA7813" w14:textId="77777777" w:rsidR="0094592D" w:rsidRPr="00AB1C3F" w:rsidRDefault="0094592D" w:rsidP="00935F76">
            <w:pPr>
              <w:tabs>
                <w:tab w:val="left" w:pos="567"/>
              </w:tabs>
              <w:jc w:val="both"/>
              <w:rPr>
                <w:rFonts w:asciiTheme="minorHAnsi" w:hAnsiTheme="minorHAnsi"/>
                <w:color w:val="FF0000"/>
                <w:rPrChange w:id="3103" w:author="Martin Kazík" w:date="2020-01-23T11:23:00Z">
                  <w:rPr>
                    <w:rFonts w:asciiTheme="minorHAnsi" w:hAnsiTheme="minorHAnsi"/>
                  </w:rPr>
                </w:rPrChange>
              </w:rPr>
            </w:pPr>
          </w:p>
          <w:p w14:paraId="52B42C6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COOPER, Nate a Kim GEE. 2015. </w:t>
            </w:r>
            <w:r w:rsidRPr="00F52EEF">
              <w:rPr>
                <w:rFonts w:asciiTheme="minorHAnsi" w:hAnsiTheme="minorHAnsi" w:cstheme="minorHAnsi"/>
                <w:i/>
                <w:iCs/>
              </w:rPr>
              <w:t>Vytvoř si [ku:l] web</w:t>
            </w:r>
            <w:r w:rsidRPr="00F52EEF">
              <w:rPr>
                <w:rFonts w:asciiTheme="minorHAnsi" w:hAnsiTheme="minorHAnsi" w:cstheme="minorHAnsi"/>
              </w:rPr>
              <w:t>. Brno: Computer Press. ISBN 978-802-5145-869.</w:t>
            </w:r>
          </w:p>
          <w:p w14:paraId="6518F8A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ACE2B50" w14:textId="77777777" w:rsidTr="00B3173A">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55BCE5F1"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5E453BB" w14:textId="77777777" w:rsidTr="00B3173A">
        <w:tc>
          <w:tcPr>
            <w:tcW w:w="5605" w:type="dxa"/>
            <w:gridSpan w:val="3"/>
            <w:tcBorders>
              <w:top w:val="single" w:sz="2" w:space="0" w:color="auto"/>
            </w:tcBorders>
            <w:shd w:val="clear" w:color="auto" w:fill="F7CAAC"/>
          </w:tcPr>
          <w:p w14:paraId="626070F4"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8DA3921"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56CE5D7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66E38008" w14:textId="77777777" w:rsidTr="00B3173A">
        <w:tc>
          <w:tcPr>
            <w:tcW w:w="10673" w:type="dxa"/>
            <w:gridSpan w:val="8"/>
            <w:shd w:val="clear" w:color="auto" w:fill="F7CAAC"/>
          </w:tcPr>
          <w:p w14:paraId="636CFAE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48B18D6E" w14:textId="77777777" w:rsidTr="00AE4810">
        <w:trPr>
          <w:trHeight w:val="2154"/>
        </w:trPr>
        <w:tc>
          <w:tcPr>
            <w:tcW w:w="10673" w:type="dxa"/>
            <w:gridSpan w:val="8"/>
          </w:tcPr>
          <w:p w14:paraId="40B3B19C"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5E8B940B" w14:textId="77777777" w:rsidR="00F64B71" w:rsidRPr="00F52EEF" w:rsidRDefault="00F64B71" w:rsidP="00935F76">
      <w:pPr>
        <w:tabs>
          <w:tab w:val="left" w:pos="567"/>
        </w:tabs>
        <w:spacing w:after="160" w:line="259" w:lineRule="auto"/>
        <w:rPr>
          <w:rFonts w:asciiTheme="minorHAnsi" w:hAnsiTheme="minorHAnsi" w:cstheme="minorHAnsi"/>
        </w:rPr>
      </w:pPr>
    </w:p>
    <w:p w14:paraId="6A3A274A" w14:textId="77777777" w:rsidR="008445AD" w:rsidRDefault="008445AD">
      <w:pPr>
        <w:rPr>
          <w:ins w:id="3104" w:author="Radim Bačuvčík" w:date="2020-02-06T15:03:00Z"/>
        </w:rPr>
      </w:pPr>
      <w:ins w:id="3105" w:author="Radim Bačuvčík" w:date="2020-02-06T15:03: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78"/>
        <w:gridCol w:w="2094"/>
        <w:gridCol w:w="539"/>
        <w:gridCol w:w="668"/>
      </w:tblGrid>
      <w:tr w:rsidR="00F64B71" w:rsidRPr="00F52EEF" w14:paraId="6C4C1BCC" w14:textId="77777777" w:rsidTr="00E52AC3">
        <w:tc>
          <w:tcPr>
            <w:tcW w:w="10673" w:type="dxa"/>
            <w:gridSpan w:val="8"/>
            <w:tcBorders>
              <w:bottom w:val="double" w:sz="4" w:space="0" w:color="auto"/>
            </w:tcBorders>
            <w:shd w:val="clear" w:color="auto" w:fill="BDD6EE"/>
          </w:tcPr>
          <w:p w14:paraId="4D08F92D" w14:textId="2F019191"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7FAAF4F2" w14:textId="77777777" w:rsidTr="00E52AC3">
        <w:tc>
          <w:tcPr>
            <w:tcW w:w="3904" w:type="dxa"/>
            <w:tcBorders>
              <w:top w:val="double" w:sz="4" w:space="0" w:color="auto"/>
            </w:tcBorders>
            <w:shd w:val="clear" w:color="auto" w:fill="F7CAAC"/>
          </w:tcPr>
          <w:p w14:paraId="3ED342E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49BA005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Reklamní systémy PPC</w:t>
            </w:r>
          </w:p>
        </w:tc>
      </w:tr>
      <w:tr w:rsidR="00F64B71" w:rsidRPr="00F52EEF" w14:paraId="27D3AA9F" w14:textId="77777777" w:rsidTr="00E52AC3">
        <w:tc>
          <w:tcPr>
            <w:tcW w:w="3904" w:type="dxa"/>
            <w:shd w:val="clear" w:color="auto" w:fill="F7CAAC"/>
          </w:tcPr>
          <w:p w14:paraId="5C83D9B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4"/>
          </w:tcPr>
          <w:p w14:paraId="4944B17A"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 PZ</w:t>
            </w:r>
          </w:p>
        </w:tc>
        <w:tc>
          <w:tcPr>
            <w:tcW w:w="2633" w:type="dxa"/>
            <w:gridSpan w:val="2"/>
            <w:shd w:val="clear" w:color="auto" w:fill="F7CAAC"/>
          </w:tcPr>
          <w:p w14:paraId="6B59674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FDC772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15D69A12" w14:textId="77777777" w:rsidTr="00E52AC3">
        <w:tc>
          <w:tcPr>
            <w:tcW w:w="3904" w:type="dxa"/>
            <w:shd w:val="clear" w:color="auto" w:fill="F7CAAC"/>
          </w:tcPr>
          <w:p w14:paraId="7E4569F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7FFA25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3502D91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tcPr>
          <w:p w14:paraId="494E1A4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094" w:type="dxa"/>
            <w:shd w:val="clear" w:color="auto" w:fill="F7CAAC"/>
          </w:tcPr>
          <w:p w14:paraId="5452B2A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039C14C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23120824" w14:textId="77777777" w:rsidTr="00E52AC3">
        <w:tc>
          <w:tcPr>
            <w:tcW w:w="3904" w:type="dxa"/>
            <w:shd w:val="clear" w:color="auto" w:fill="F7CAAC"/>
          </w:tcPr>
          <w:p w14:paraId="64E174B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38475198" w14:textId="781EB419"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Marketing 2, Teorie marketingov</w:t>
            </w:r>
            <w:ins w:id="3106" w:author="Radim Bačuvčík" w:date="2020-02-06T09:58:00Z">
              <w:r w:rsidR="00165381">
                <w:rPr>
                  <w:rFonts w:asciiTheme="minorHAnsi" w:eastAsia="Calibri" w:hAnsiTheme="minorHAnsi" w:cstheme="minorHAnsi"/>
                </w:rPr>
                <w:t>é</w:t>
              </w:r>
            </w:ins>
            <w:del w:id="3107" w:author="Radim Bačuvčík" w:date="2020-02-06T09:58:00Z">
              <w:r w:rsidRPr="00F52EEF" w:rsidDel="00165381">
                <w:rPr>
                  <w:rFonts w:asciiTheme="minorHAnsi" w:eastAsia="Calibri" w:hAnsiTheme="minorHAnsi" w:cstheme="minorHAnsi"/>
                </w:rPr>
                <w:delText>ých</w:delText>
              </w:r>
            </w:del>
            <w:r w:rsidRPr="00F52EEF">
              <w:rPr>
                <w:rFonts w:asciiTheme="minorHAnsi" w:eastAsia="Calibri" w:hAnsiTheme="minorHAnsi" w:cstheme="minorHAnsi"/>
              </w:rPr>
              <w:t xml:space="preserve"> komunikac</w:t>
            </w:r>
            <w:ins w:id="3108" w:author="Radim Bačuvčík" w:date="2020-02-06T09:58:00Z">
              <w:r w:rsidR="00165381">
                <w:rPr>
                  <w:rFonts w:asciiTheme="minorHAnsi" w:eastAsia="Calibri" w:hAnsiTheme="minorHAnsi" w:cstheme="minorHAnsi"/>
                </w:rPr>
                <w:t>e</w:t>
              </w:r>
            </w:ins>
            <w:del w:id="3109" w:author="Radim Bačuvčík" w:date="2020-02-06T09:58:00Z">
              <w:r w:rsidRPr="00F52EEF" w:rsidDel="00165381">
                <w:rPr>
                  <w:rFonts w:asciiTheme="minorHAnsi" w:eastAsia="Calibri" w:hAnsiTheme="minorHAnsi" w:cstheme="minorHAnsi"/>
                </w:rPr>
                <w:delText>í</w:delText>
              </w:r>
            </w:del>
          </w:p>
        </w:tc>
      </w:tr>
      <w:tr w:rsidR="00F64B71" w:rsidRPr="00F52EEF" w14:paraId="1D0C3728" w14:textId="77777777" w:rsidTr="00E52AC3">
        <w:tc>
          <w:tcPr>
            <w:tcW w:w="3904" w:type="dxa"/>
            <w:shd w:val="clear" w:color="auto" w:fill="F7CAAC"/>
          </w:tcPr>
          <w:p w14:paraId="05CF115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4"/>
          </w:tcPr>
          <w:p w14:paraId="73D8FC49" w14:textId="226909AD" w:rsidR="00F64B71" w:rsidRPr="00F52EEF" w:rsidRDefault="00A3331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lasifikovaný zápočet</w:t>
            </w:r>
          </w:p>
        </w:tc>
        <w:tc>
          <w:tcPr>
            <w:tcW w:w="2094" w:type="dxa"/>
            <w:shd w:val="clear" w:color="auto" w:fill="F7CAAC"/>
          </w:tcPr>
          <w:p w14:paraId="665379D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2B775BDF" w14:textId="7BB66A8B" w:rsidR="00F64B71" w:rsidRPr="00F52EEF" w:rsidRDefault="00A3331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6E6F3159" w14:textId="77777777" w:rsidTr="00E52AC3">
        <w:tc>
          <w:tcPr>
            <w:tcW w:w="3904" w:type="dxa"/>
            <w:shd w:val="clear" w:color="auto" w:fill="F7CAAC"/>
          </w:tcPr>
          <w:p w14:paraId="78ACB56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4B7E8E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E2E2142" w14:textId="77777777" w:rsidTr="00E52AC3">
        <w:trPr>
          <w:trHeight w:val="554"/>
        </w:trPr>
        <w:tc>
          <w:tcPr>
            <w:tcW w:w="10673" w:type="dxa"/>
            <w:gridSpan w:val="8"/>
            <w:tcBorders>
              <w:top w:val="nil"/>
            </w:tcBorders>
          </w:tcPr>
          <w:p w14:paraId="3AC50317" w14:textId="565EEC07" w:rsidR="00F64B71" w:rsidRPr="00AE4810" w:rsidRDefault="00AE4810" w:rsidP="00935F76">
            <w:pPr>
              <w:tabs>
                <w:tab w:val="left" w:pos="567"/>
              </w:tabs>
              <w:rPr>
                <w:rFonts w:asciiTheme="minorHAnsi" w:hAnsiTheme="minorHAnsi" w:cstheme="minorHAnsi"/>
              </w:rPr>
            </w:pPr>
            <w:r>
              <w:rPr>
                <w:rFonts w:asciiTheme="minorHAnsi" w:hAnsiTheme="minorHAnsi" w:cstheme="minorHAnsi"/>
              </w:rPr>
              <w:t xml:space="preserve">1. </w:t>
            </w:r>
            <w:r w:rsidR="00F64B71" w:rsidRPr="00AE4810">
              <w:rPr>
                <w:rFonts w:asciiTheme="minorHAnsi" w:hAnsiTheme="minorHAnsi" w:cstheme="minorHAnsi"/>
              </w:rPr>
              <w:t>80% účast na cvičeních</w:t>
            </w:r>
            <w:r>
              <w:rPr>
                <w:rFonts w:asciiTheme="minorHAnsi" w:hAnsiTheme="minorHAnsi" w:cstheme="minorHAnsi"/>
              </w:rPr>
              <w:t>.</w:t>
            </w:r>
          </w:p>
          <w:p w14:paraId="33146897" w14:textId="1291B0EC" w:rsidR="00F64B71" w:rsidRPr="00AE4810" w:rsidRDefault="00AE4810" w:rsidP="00935F76">
            <w:pPr>
              <w:tabs>
                <w:tab w:val="left" w:pos="567"/>
              </w:tabs>
              <w:rPr>
                <w:rFonts w:asciiTheme="minorHAnsi" w:hAnsiTheme="minorHAnsi" w:cstheme="minorHAnsi"/>
              </w:rPr>
            </w:pPr>
            <w:r>
              <w:rPr>
                <w:rFonts w:asciiTheme="minorHAnsi" w:hAnsiTheme="minorHAnsi" w:cstheme="minorHAnsi"/>
              </w:rPr>
              <w:t xml:space="preserve">2. </w:t>
            </w:r>
            <w:r w:rsidR="00F64B71" w:rsidRPr="00AE4810">
              <w:rPr>
                <w:rFonts w:asciiTheme="minorHAnsi" w:hAnsiTheme="minorHAnsi" w:cstheme="minorHAnsi"/>
              </w:rPr>
              <w:t>Práce na průběžných seminárních úkolech</w:t>
            </w:r>
            <w:r>
              <w:rPr>
                <w:rFonts w:asciiTheme="minorHAnsi" w:hAnsiTheme="minorHAnsi" w:cstheme="minorHAnsi"/>
              </w:rPr>
              <w:t>.</w:t>
            </w:r>
          </w:p>
          <w:p w14:paraId="30FD3D87" w14:textId="7A3D022E" w:rsidR="00F64B71" w:rsidRPr="00AE4810" w:rsidRDefault="00AE4810" w:rsidP="00935F76">
            <w:pPr>
              <w:tabs>
                <w:tab w:val="left" w:pos="567"/>
              </w:tabs>
              <w:rPr>
                <w:rFonts w:asciiTheme="minorHAnsi" w:hAnsiTheme="minorHAnsi" w:cstheme="minorHAnsi"/>
              </w:rPr>
            </w:pPr>
            <w:r>
              <w:rPr>
                <w:rFonts w:asciiTheme="minorHAnsi" w:hAnsiTheme="minorHAnsi" w:cstheme="minorHAnsi"/>
              </w:rPr>
              <w:t xml:space="preserve">3. </w:t>
            </w:r>
            <w:r w:rsidR="00F64B71" w:rsidRPr="00AE4810">
              <w:rPr>
                <w:rFonts w:asciiTheme="minorHAnsi" w:hAnsiTheme="minorHAnsi" w:cstheme="minorHAnsi"/>
              </w:rPr>
              <w:t>Zakončení předmětu klasifikovaným zápočtem – hranice úspěšnosti 70 % (písemný test)</w:t>
            </w:r>
            <w:r>
              <w:rPr>
                <w:rFonts w:asciiTheme="minorHAnsi" w:hAnsiTheme="minorHAnsi" w:cstheme="minorHAnsi"/>
              </w:rPr>
              <w:t>.</w:t>
            </w:r>
          </w:p>
        </w:tc>
      </w:tr>
      <w:tr w:rsidR="00F64B71" w:rsidRPr="00F52EEF" w14:paraId="1AD3538F" w14:textId="77777777" w:rsidTr="00E52AC3">
        <w:trPr>
          <w:trHeight w:val="197"/>
        </w:trPr>
        <w:tc>
          <w:tcPr>
            <w:tcW w:w="3904" w:type="dxa"/>
            <w:tcBorders>
              <w:top w:val="nil"/>
            </w:tcBorders>
            <w:shd w:val="clear" w:color="auto" w:fill="F7CAAC"/>
          </w:tcPr>
          <w:p w14:paraId="4ABECA2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145EFB1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PhDr. Tomáš Šula, Ph.D.</w:t>
            </w:r>
          </w:p>
        </w:tc>
      </w:tr>
      <w:tr w:rsidR="00F64B71" w:rsidRPr="00F52EEF" w14:paraId="2611F851" w14:textId="77777777" w:rsidTr="00E52AC3">
        <w:trPr>
          <w:trHeight w:val="243"/>
        </w:trPr>
        <w:tc>
          <w:tcPr>
            <w:tcW w:w="3904" w:type="dxa"/>
            <w:tcBorders>
              <w:top w:val="nil"/>
            </w:tcBorders>
            <w:shd w:val="clear" w:color="auto" w:fill="F7CAAC"/>
          </w:tcPr>
          <w:p w14:paraId="3839634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0CA160F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se se podílí na přímé výuce v kombinaci s odborníky z praxe.</w:t>
            </w:r>
          </w:p>
        </w:tc>
      </w:tr>
      <w:tr w:rsidR="00F64B71" w:rsidRPr="00F52EEF" w14:paraId="21AB9E6C" w14:textId="77777777" w:rsidTr="00E52AC3">
        <w:tc>
          <w:tcPr>
            <w:tcW w:w="3904" w:type="dxa"/>
            <w:shd w:val="clear" w:color="auto" w:fill="F7CAAC"/>
          </w:tcPr>
          <w:p w14:paraId="1A6FF65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544978C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PhDr. Tomáš Šula, Ph.D., odborníci z praxe</w:t>
            </w:r>
          </w:p>
        </w:tc>
      </w:tr>
      <w:tr w:rsidR="00F64B71" w:rsidRPr="00F52EEF" w14:paraId="476893D1" w14:textId="77777777" w:rsidTr="00AE4810">
        <w:trPr>
          <w:trHeight w:val="122"/>
        </w:trPr>
        <w:tc>
          <w:tcPr>
            <w:tcW w:w="10673" w:type="dxa"/>
            <w:gridSpan w:val="8"/>
            <w:tcBorders>
              <w:top w:val="nil"/>
            </w:tcBorders>
          </w:tcPr>
          <w:p w14:paraId="4FE9622F"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967EEBF" w14:textId="77777777" w:rsidTr="00E52AC3">
        <w:tc>
          <w:tcPr>
            <w:tcW w:w="3904" w:type="dxa"/>
            <w:shd w:val="clear" w:color="auto" w:fill="F7CAAC"/>
          </w:tcPr>
          <w:p w14:paraId="11FBA49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7DE65C1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5145218" w14:textId="77777777" w:rsidTr="00E52AC3">
        <w:trPr>
          <w:trHeight w:val="2602"/>
        </w:trPr>
        <w:tc>
          <w:tcPr>
            <w:tcW w:w="10673" w:type="dxa"/>
            <w:gridSpan w:val="8"/>
            <w:tcBorders>
              <w:top w:val="nil"/>
              <w:bottom w:val="single" w:sz="12" w:space="0" w:color="auto"/>
            </w:tcBorders>
          </w:tcPr>
          <w:p w14:paraId="25641491" w14:textId="77777777" w:rsidR="000B3EB5" w:rsidRPr="00B3173A" w:rsidRDefault="000B3EB5" w:rsidP="000B3EB5">
            <w:pPr>
              <w:tabs>
                <w:tab w:val="left" w:pos="567"/>
              </w:tabs>
              <w:jc w:val="both"/>
              <w:rPr>
                <w:rStyle w:val="apple-converted-space"/>
                <w:rFonts w:asciiTheme="minorHAnsi" w:hAnsiTheme="minorHAnsi" w:cstheme="minorHAnsi"/>
                <w:b/>
                <w:color w:val="000000"/>
                <w:shd w:val="clear" w:color="auto" w:fill="FFFFFF"/>
              </w:rPr>
            </w:pPr>
            <w:r w:rsidRPr="00B3173A">
              <w:rPr>
                <w:rStyle w:val="apple-converted-space"/>
                <w:rFonts w:asciiTheme="minorHAnsi" w:hAnsiTheme="minorHAnsi" w:cstheme="minorHAnsi"/>
                <w:b/>
                <w:color w:val="000000"/>
                <w:shd w:val="clear" w:color="auto" w:fill="FFFFFF"/>
              </w:rPr>
              <w:t>Probíraná témata:</w:t>
            </w:r>
          </w:p>
          <w:p w14:paraId="0CC2B9F1" w14:textId="612C635C" w:rsidR="000B3EB5" w:rsidRPr="000B3EB5" w:rsidRDefault="000B3EB5" w:rsidP="001D1E68">
            <w:pPr>
              <w:pStyle w:val="Odstavecseseznamem"/>
              <w:numPr>
                <w:ilvl w:val="0"/>
                <w:numId w:val="19"/>
              </w:numPr>
              <w:tabs>
                <w:tab w:val="left" w:pos="360"/>
              </w:tabs>
              <w:spacing w:line="240" w:lineRule="auto"/>
              <w:ind w:left="354" w:hanging="283"/>
              <w:rPr>
                <w:rFonts w:asciiTheme="minorHAnsi" w:hAnsiTheme="minorHAnsi" w:cstheme="minorHAnsi"/>
                <w:sz w:val="20"/>
              </w:rPr>
            </w:pPr>
            <w:r w:rsidRPr="000B3EB5">
              <w:rPr>
                <w:rFonts w:asciiTheme="minorHAnsi" w:hAnsiTheme="minorHAnsi" w:cstheme="minorHAnsi"/>
                <w:sz w:val="20"/>
              </w:rPr>
              <w:t>úvod do reklamních systémů</w:t>
            </w:r>
          </w:p>
          <w:p w14:paraId="62B318A4" w14:textId="1CCB502F" w:rsidR="000B3EB5" w:rsidRPr="000B3EB5" w:rsidRDefault="000B3EB5" w:rsidP="001D1E68">
            <w:pPr>
              <w:pStyle w:val="Odstavecseseznamem"/>
              <w:numPr>
                <w:ilvl w:val="0"/>
                <w:numId w:val="19"/>
              </w:numPr>
              <w:tabs>
                <w:tab w:val="left" w:pos="360"/>
              </w:tabs>
              <w:spacing w:line="240" w:lineRule="auto"/>
              <w:ind w:left="354" w:hanging="283"/>
              <w:rPr>
                <w:rFonts w:asciiTheme="minorHAnsi" w:hAnsiTheme="minorHAnsi" w:cstheme="minorHAnsi"/>
                <w:sz w:val="20"/>
              </w:rPr>
            </w:pPr>
            <w:r w:rsidRPr="000B3EB5">
              <w:rPr>
                <w:rFonts w:asciiTheme="minorHAnsi" w:hAnsiTheme="minorHAnsi" w:cstheme="minorHAnsi"/>
                <w:sz w:val="20"/>
              </w:rPr>
              <w:t>terminologie, principy a strategie přístupů ke správě kampaní</w:t>
            </w:r>
          </w:p>
          <w:p w14:paraId="7EECBD19" w14:textId="244769D0" w:rsidR="000B3EB5" w:rsidRPr="000B3EB5" w:rsidRDefault="000B3EB5" w:rsidP="001D1E68">
            <w:pPr>
              <w:pStyle w:val="Odstavecseseznamem"/>
              <w:numPr>
                <w:ilvl w:val="0"/>
                <w:numId w:val="19"/>
              </w:numPr>
              <w:tabs>
                <w:tab w:val="left" w:pos="360"/>
              </w:tabs>
              <w:spacing w:line="240" w:lineRule="auto"/>
              <w:ind w:left="354" w:hanging="283"/>
              <w:rPr>
                <w:rFonts w:asciiTheme="minorHAnsi" w:hAnsiTheme="minorHAnsi" w:cstheme="minorHAnsi"/>
                <w:sz w:val="20"/>
              </w:rPr>
            </w:pPr>
            <w:r w:rsidRPr="000B3EB5">
              <w:rPr>
                <w:rFonts w:asciiTheme="minorHAnsi" w:hAnsiTheme="minorHAnsi" w:cstheme="minorHAnsi"/>
                <w:sz w:val="20"/>
              </w:rPr>
              <w:t>představení Google Ads</w:t>
            </w:r>
          </w:p>
          <w:p w14:paraId="008A410F" w14:textId="28745D91" w:rsidR="000B3EB5" w:rsidRPr="000B3EB5" w:rsidRDefault="000B3EB5" w:rsidP="001D1E68">
            <w:pPr>
              <w:pStyle w:val="Odstavecseseznamem"/>
              <w:numPr>
                <w:ilvl w:val="0"/>
                <w:numId w:val="19"/>
              </w:numPr>
              <w:tabs>
                <w:tab w:val="left" w:pos="360"/>
              </w:tabs>
              <w:spacing w:line="240" w:lineRule="auto"/>
              <w:ind w:left="354" w:hanging="283"/>
              <w:rPr>
                <w:rFonts w:asciiTheme="minorHAnsi" w:hAnsiTheme="minorHAnsi" w:cstheme="minorHAnsi"/>
                <w:sz w:val="20"/>
              </w:rPr>
            </w:pPr>
            <w:r w:rsidRPr="000B3EB5">
              <w:rPr>
                <w:rFonts w:asciiTheme="minorHAnsi" w:hAnsiTheme="minorHAnsi" w:cstheme="minorHAnsi"/>
                <w:sz w:val="20"/>
              </w:rPr>
              <w:t>představení Seznam Sklik</w:t>
            </w:r>
          </w:p>
          <w:p w14:paraId="133646D1" w14:textId="631B5358" w:rsidR="000B3EB5" w:rsidRPr="000B3EB5" w:rsidRDefault="000B3EB5" w:rsidP="001D1E68">
            <w:pPr>
              <w:pStyle w:val="Odstavecseseznamem"/>
              <w:numPr>
                <w:ilvl w:val="0"/>
                <w:numId w:val="19"/>
              </w:numPr>
              <w:tabs>
                <w:tab w:val="left" w:pos="360"/>
              </w:tabs>
              <w:spacing w:line="240" w:lineRule="auto"/>
              <w:ind w:left="354" w:hanging="283"/>
              <w:rPr>
                <w:rFonts w:asciiTheme="minorHAnsi" w:hAnsiTheme="minorHAnsi" w:cstheme="minorHAnsi"/>
                <w:sz w:val="20"/>
              </w:rPr>
            </w:pPr>
            <w:r w:rsidRPr="000B3EB5">
              <w:rPr>
                <w:rFonts w:asciiTheme="minorHAnsi" w:hAnsiTheme="minorHAnsi" w:cstheme="minorHAnsi"/>
                <w:sz w:val="20"/>
              </w:rPr>
              <w:t>příprava reklamní kampaně v systénu Google Ads</w:t>
            </w:r>
          </w:p>
          <w:p w14:paraId="059B623C" w14:textId="0F1514C9" w:rsidR="00F64B71" w:rsidRPr="000B3EB5" w:rsidRDefault="000B3EB5" w:rsidP="001D1E68">
            <w:pPr>
              <w:pStyle w:val="Odstavecseseznamem"/>
              <w:numPr>
                <w:ilvl w:val="0"/>
                <w:numId w:val="19"/>
              </w:numPr>
              <w:tabs>
                <w:tab w:val="left" w:pos="360"/>
              </w:tabs>
              <w:spacing w:line="240" w:lineRule="auto"/>
              <w:ind w:left="354" w:hanging="283"/>
              <w:rPr>
                <w:rFonts w:asciiTheme="minorHAnsi" w:hAnsiTheme="minorHAnsi" w:cstheme="minorHAnsi"/>
              </w:rPr>
            </w:pPr>
            <w:r w:rsidRPr="000B3EB5">
              <w:rPr>
                <w:rFonts w:asciiTheme="minorHAnsi" w:hAnsiTheme="minorHAnsi" w:cstheme="minorHAnsi"/>
                <w:sz w:val="20"/>
              </w:rPr>
              <w:t>příprava reklamní kampaně v systému Sklik</w:t>
            </w:r>
          </w:p>
        </w:tc>
      </w:tr>
      <w:tr w:rsidR="00F64B71" w:rsidRPr="00F52EEF" w14:paraId="3933E66B" w14:textId="77777777" w:rsidTr="00E52AC3">
        <w:trPr>
          <w:trHeight w:val="265"/>
        </w:trPr>
        <w:tc>
          <w:tcPr>
            <w:tcW w:w="4471" w:type="dxa"/>
            <w:gridSpan w:val="2"/>
            <w:tcBorders>
              <w:top w:val="nil"/>
            </w:tcBorders>
            <w:shd w:val="clear" w:color="auto" w:fill="F7CAAC"/>
          </w:tcPr>
          <w:p w14:paraId="679E225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3897F8E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E939FAB" w14:textId="77777777" w:rsidTr="00AE4810">
        <w:trPr>
          <w:trHeight w:val="4083"/>
        </w:trPr>
        <w:tc>
          <w:tcPr>
            <w:tcW w:w="10673" w:type="dxa"/>
            <w:gridSpan w:val="8"/>
            <w:tcBorders>
              <w:top w:val="nil"/>
            </w:tcBorders>
          </w:tcPr>
          <w:p w14:paraId="171B7B6D" w14:textId="77777777" w:rsidR="00F64B71" w:rsidRPr="00AE4810" w:rsidRDefault="00F64B71" w:rsidP="00935F76">
            <w:pPr>
              <w:tabs>
                <w:tab w:val="left" w:pos="567"/>
              </w:tabs>
              <w:jc w:val="both"/>
              <w:rPr>
                <w:rFonts w:asciiTheme="minorHAnsi" w:hAnsiTheme="minorHAnsi" w:cstheme="minorHAnsi"/>
                <w:b/>
              </w:rPr>
            </w:pPr>
            <w:r w:rsidRPr="00AE4810">
              <w:rPr>
                <w:rFonts w:asciiTheme="minorHAnsi" w:hAnsiTheme="minorHAnsi" w:cstheme="minorHAnsi"/>
                <w:b/>
              </w:rPr>
              <w:t>Povinná literatura:</w:t>
            </w:r>
          </w:p>
          <w:p w14:paraId="145AD54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JANOUCH, Viktor. 2014. </w:t>
            </w:r>
            <w:r w:rsidRPr="00F52EEF">
              <w:rPr>
                <w:rFonts w:asciiTheme="minorHAnsi" w:hAnsiTheme="minorHAnsi" w:cstheme="minorHAnsi"/>
                <w:i/>
              </w:rPr>
              <w:t>Internetový marketing.</w:t>
            </w:r>
            <w:r w:rsidRPr="00F52EEF">
              <w:rPr>
                <w:rFonts w:asciiTheme="minorHAnsi" w:hAnsiTheme="minorHAnsi" w:cstheme="minorHAnsi"/>
              </w:rPr>
              <w:t xml:space="preserve"> 2. vyd. Brno: Computer Press. ISBN 978-80-251-4311-7.</w:t>
            </w:r>
          </w:p>
          <w:p w14:paraId="7BB5902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ŘEZÁČ, Jan. 2014.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ostrý jako břitva: návrh fungujícího webu pro webdesignery a zadavatele projektů.</w:t>
            </w:r>
            <w:r w:rsidRPr="00F52EEF">
              <w:rPr>
                <w:rFonts w:asciiTheme="minorHAnsi" w:hAnsiTheme="minorHAnsi" w:cstheme="minorHAnsi"/>
              </w:rPr>
              <w:t xml:space="preserve"> Jihlava: Baroque Partners. ISBN 978-80-87923-01-6. </w:t>
            </w:r>
          </w:p>
          <w:p w14:paraId="7F676C26" w14:textId="77777777" w:rsidR="00F64B71" w:rsidRPr="00F52EEF" w:rsidRDefault="00F64B71" w:rsidP="00935F76">
            <w:pPr>
              <w:tabs>
                <w:tab w:val="left" w:pos="567"/>
              </w:tabs>
              <w:jc w:val="both"/>
              <w:rPr>
                <w:rFonts w:asciiTheme="minorHAnsi" w:hAnsiTheme="minorHAnsi" w:cstheme="minorHAnsi"/>
              </w:rPr>
            </w:pPr>
          </w:p>
          <w:p w14:paraId="3DACDB20" w14:textId="77777777" w:rsidR="00F64B71" w:rsidRPr="00AE4810" w:rsidRDefault="00F64B71" w:rsidP="00935F76">
            <w:pPr>
              <w:tabs>
                <w:tab w:val="left" w:pos="567"/>
              </w:tabs>
              <w:jc w:val="both"/>
              <w:rPr>
                <w:rFonts w:asciiTheme="minorHAnsi" w:hAnsiTheme="minorHAnsi" w:cstheme="minorHAnsi"/>
                <w:b/>
              </w:rPr>
            </w:pPr>
            <w:r w:rsidRPr="00AE4810">
              <w:rPr>
                <w:rFonts w:asciiTheme="minorHAnsi" w:hAnsiTheme="minorHAnsi" w:cstheme="minorHAnsi"/>
                <w:b/>
              </w:rPr>
              <w:t>Doporučená literatura:</w:t>
            </w:r>
          </w:p>
          <w:p w14:paraId="0EBE062C" w14:textId="6C47BD6D" w:rsidR="00EC07DC" w:rsidDel="009924B9" w:rsidRDefault="00EC07DC" w:rsidP="00935F76">
            <w:pPr>
              <w:tabs>
                <w:tab w:val="left" w:pos="567"/>
              </w:tabs>
              <w:jc w:val="both"/>
              <w:rPr>
                <w:del w:id="3110" w:author="FMK" w:date="2020-02-02T18:09:00Z"/>
                <w:rFonts w:asciiTheme="minorHAnsi" w:hAnsiTheme="minorHAnsi"/>
                <w:color w:val="FF0000"/>
                <w:rPrChange w:id="3111" w:author="Martin Kazík" w:date="2020-01-23T11:23:00Z">
                  <w:rPr>
                    <w:del w:id="3112" w:author="FMK" w:date="2020-02-02T18:09:00Z"/>
                    <w:rFonts w:asciiTheme="minorHAnsi" w:hAnsiTheme="minorHAnsi"/>
                  </w:rPr>
                </w:rPrChange>
              </w:rPr>
            </w:pPr>
            <w:del w:id="3113" w:author="FMK" w:date="2020-02-02T18:09:00Z">
              <w:r w:rsidRPr="00EC07DC" w:rsidDel="009924B9">
                <w:rPr>
                  <w:rFonts w:asciiTheme="minorHAnsi" w:hAnsiTheme="minorHAnsi"/>
                  <w:color w:val="FF0000"/>
                  <w:rPrChange w:id="3114" w:author="Martin Kazík" w:date="2020-01-23T11:23:00Z">
                    <w:rPr>
                      <w:rFonts w:asciiTheme="minorHAnsi" w:hAnsiTheme="minorHAnsi"/>
                    </w:rPr>
                  </w:rPrChange>
                </w:rPr>
                <w:delText xml:space="preserve">MILLER, Michael. </w:delText>
              </w:r>
              <w:r w:rsidR="00F64B71" w:rsidRPr="00F52EEF" w:rsidDel="009924B9">
                <w:rPr>
                  <w:rFonts w:asciiTheme="minorHAnsi" w:hAnsiTheme="minorHAnsi" w:cstheme="minorHAnsi"/>
                </w:rPr>
                <w:delText xml:space="preserve">2009. </w:delText>
              </w:r>
              <w:r w:rsidR="00F64B71" w:rsidRPr="00F52EEF" w:rsidDel="009924B9">
                <w:rPr>
                  <w:rFonts w:asciiTheme="minorHAnsi" w:hAnsiTheme="minorHAnsi" w:cstheme="minorHAnsi"/>
                  <w:i/>
                </w:rPr>
                <w:delText>YouTube for business: online video marketing for any business.</w:delText>
              </w:r>
              <w:r w:rsidR="00F64B71" w:rsidRPr="00F52EEF" w:rsidDel="009924B9">
                <w:rPr>
                  <w:rFonts w:asciiTheme="minorHAnsi" w:hAnsiTheme="minorHAnsi" w:cstheme="minorHAnsi"/>
                </w:rPr>
                <w:delText xml:space="preserve"> Indianapolis, Ind.: Que. ISBN 978-0-7897-3797-7</w:delText>
              </w:r>
            </w:del>
            <w:ins w:id="3115" w:author="Martin Kazík" w:date="2020-01-23T11:23:00Z">
              <w:del w:id="3116" w:author="FMK" w:date="2020-02-02T18:09:00Z">
                <w:r w:rsidRPr="00EC07DC" w:rsidDel="009924B9">
                  <w:rPr>
                    <w:rFonts w:asciiTheme="minorHAnsi" w:hAnsiTheme="minorHAnsi" w:cstheme="minorHAnsi"/>
                    <w:color w:val="FF0000"/>
                  </w:rPr>
                  <w:delText>Internetový marketing s YouTube: průvodce využitím on-line videa v byznysu. Brno: Computer Press, 2012, 296 s. ISBN 9788025136720</w:delText>
                </w:r>
              </w:del>
            </w:ins>
            <w:del w:id="3117" w:author="FMK" w:date="2020-02-02T18:09:00Z">
              <w:r w:rsidRPr="00EC07DC" w:rsidDel="009924B9">
                <w:rPr>
                  <w:rFonts w:asciiTheme="minorHAnsi" w:hAnsiTheme="minorHAnsi"/>
                  <w:color w:val="FF0000"/>
                  <w:rPrChange w:id="3118" w:author="Martin Kazík" w:date="2020-01-23T11:23:00Z">
                    <w:rPr>
                      <w:rFonts w:asciiTheme="minorHAnsi" w:hAnsiTheme="minorHAnsi"/>
                    </w:rPr>
                  </w:rPrChange>
                </w:rPr>
                <w:delText>.</w:delText>
              </w:r>
            </w:del>
          </w:p>
          <w:p w14:paraId="7DC0F267" w14:textId="77777777" w:rsidR="00B44246" w:rsidRDefault="00F64B71" w:rsidP="00B44246">
            <w:pPr>
              <w:tabs>
                <w:tab w:val="left" w:pos="567"/>
              </w:tabs>
              <w:jc w:val="both"/>
              <w:rPr>
                <w:ins w:id="3119" w:author="FMK" w:date="2020-02-02T18:04:00Z"/>
                <w:rFonts w:asciiTheme="minorHAnsi" w:hAnsiTheme="minorHAnsi"/>
                <w:color w:val="FF0000"/>
              </w:rPr>
            </w:pPr>
            <w:del w:id="3120" w:author="FMK" w:date="2020-02-02T18:04:00Z">
              <w:r w:rsidRPr="00EC07DC" w:rsidDel="00B44246">
                <w:rPr>
                  <w:rFonts w:asciiTheme="minorHAnsi" w:hAnsiTheme="minorHAnsi"/>
                  <w:color w:val="FF0000"/>
                  <w:rPrChange w:id="3121" w:author="Martin Kazík" w:date="2020-01-23T11:23:00Z">
                    <w:rPr>
                      <w:rFonts w:asciiTheme="minorHAnsi" w:hAnsiTheme="minorHAnsi"/>
                    </w:rPr>
                  </w:rPrChange>
                </w:rPr>
                <w:delText xml:space="preserve">CLIFTON, Brian. 2012. </w:delText>
              </w:r>
              <w:r w:rsidRPr="00EC07DC" w:rsidDel="00B44246">
                <w:rPr>
                  <w:rFonts w:asciiTheme="minorHAnsi" w:hAnsiTheme="minorHAnsi"/>
                  <w:i/>
                  <w:color w:val="FF0000"/>
                  <w:rPrChange w:id="3122" w:author="Martin Kazík" w:date="2020-01-23T11:23:00Z">
                    <w:rPr>
                      <w:rFonts w:asciiTheme="minorHAnsi" w:hAnsiTheme="minorHAnsi"/>
                      <w:i/>
                    </w:rPr>
                  </w:rPrChange>
                </w:rPr>
                <w:delText>Advanced Web metrics with Google Analytics</w:delText>
              </w:r>
              <w:r w:rsidRPr="00EC07DC" w:rsidDel="00B44246">
                <w:rPr>
                  <w:rFonts w:asciiTheme="minorHAnsi" w:hAnsiTheme="minorHAnsi"/>
                  <w:color w:val="FF0000"/>
                  <w:rPrChange w:id="3123" w:author="Martin Kazík" w:date="2020-01-23T11:23:00Z">
                    <w:rPr>
                      <w:rFonts w:asciiTheme="minorHAnsi" w:hAnsiTheme="minorHAnsi"/>
                    </w:rPr>
                  </w:rPrChange>
                </w:rPr>
                <w:delText>. 3rd ed. Indianapolis, Ind: Wiley. ISBN 978-111-8168-448.</w:delText>
              </w:r>
            </w:del>
          </w:p>
          <w:p w14:paraId="618DDFC2" w14:textId="533A46F4" w:rsidR="00B44246" w:rsidRDefault="00B44246" w:rsidP="00B44246">
            <w:pPr>
              <w:tabs>
                <w:tab w:val="left" w:pos="567"/>
              </w:tabs>
              <w:jc w:val="both"/>
              <w:rPr>
                <w:ins w:id="3124" w:author="FMK" w:date="2020-02-02T18:03:00Z"/>
                <w:rFonts w:asciiTheme="minorHAnsi" w:hAnsiTheme="minorHAnsi"/>
                <w:color w:val="FF0000"/>
              </w:rPr>
            </w:pPr>
            <w:ins w:id="3125" w:author="FMK" w:date="2020-02-02T18:03:00Z">
              <w:r w:rsidRPr="00F77671">
                <w:rPr>
                  <w:rFonts w:asciiTheme="minorHAnsi" w:hAnsiTheme="minorHAnsi"/>
                  <w:color w:val="FF0000"/>
                </w:rPr>
                <w:t>GOLDEN, Matt.</w:t>
              </w:r>
              <w:r>
                <w:rPr>
                  <w:rFonts w:asciiTheme="minorHAnsi" w:hAnsiTheme="minorHAnsi"/>
                  <w:color w:val="FF0000"/>
                </w:rPr>
                <w:t xml:space="preserve"> 2019.</w:t>
              </w:r>
              <w:r w:rsidRPr="00F77671">
                <w:rPr>
                  <w:rFonts w:asciiTheme="minorHAnsi" w:hAnsiTheme="minorHAnsi"/>
                  <w:color w:val="FF0000"/>
                </w:rPr>
                <w:t xml:space="preserve"> </w:t>
              </w:r>
              <w:r w:rsidRPr="00D835FA">
                <w:rPr>
                  <w:rFonts w:asciiTheme="minorHAnsi" w:hAnsiTheme="minorHAnsi"/>
                  <w:i/>
                  <w:color w:val="FF0000"/>
                </w:rPr>
                <w:t>Social media marketing: unlock the secrets of YouTube, Facebook advertising, LinkedIn, Pinterest, Twitter and Instagram</w:t>
              </w:r>
              <w:r w:rsidRPr="00F77671">
                <w:rPr>
                  <w:rFonts w:asciiTheme="minorHAnsi" w:hAnsiTheme="minorHAnsi"/>
                  <w:color w:val="FF0000"/>
                </w:rPr>
                <w:t>. Spojené státy</w:t>
              </w:r>
              <w:r>
                <w:rPr>
                  <w:rFonts w:asciiTheme="minorHAnsi" w:hAnsiTheme="minorHAnsi"/>
                  <w:color w:val="FF0000"/>
                </w:rPr>
                <w:t xml:space="preserve"> americké</w:t>
              </w:r>
              <w:r w:rsidRPr="00F77671">
                <w:rPr>
                  <w:rFonts w:asciiTheme="minorHAnsi" w:hAnsiTheme="minorHAnsi"/>
                  <w:color w:val="FF0000"/>
                </w:rPr>
                <w:t>. ISBN 9781795683494.</w:t>
              </w:r>
            </w:ins>
          </w:p>
          <w:p w14:paraId="6EC0CA47" w14:textId="23ACEC4E" w:rsidR="00B44246" w:rsidRDefault="00B44246" w:rsidP="00B44246">
            <w:pPr>
              <w:tabs>
                <w:tab w:val="left" w:pos="567"/>
              </w:tabs>
              <w:jc w:val="both"/>
              <w:rPr>
                <w:ins w:id="3126" w:author="FMK" w:date="2020-02-02T18:03:00Z"/>
                <w:rFonts w:asciiTheme="minorHAnsi" w:hAnsiTheme="minorHAnsi"/>
                <w:color w:val="FF0000"/>
              </w:rPr>
            </w:pPr>
            <w:ins w:id="3127" w:author="FMK" w:date="2020-02-02T18:03:00Z">
              <w:r w:rsidRPr="00F77671">
                <w:rPr>
                  <w:rFonts w:asciiTheme="minorHAnsi" w:hAnsiTheme="minorHAnsi"/>
                  <w:color w:val="FF0000"/>
                </w:rPr>
                <w:t xml:space="preserve">FLORÈS, Laurent. </w:t>
              </w:r>
              <w:r>
                <w:rPr>
                  <w:rFonts w:asciiTheme="minorHAnsi" w:hAnsiTheme="minorHAnsi"/>
                  <w:color w:val="FF0000"/>
                </w:rPr>
                <w:t xml:space="preserve">2014. </w:t>
              </w:r>
              <w:r w:rsidRPr="00D835FA">
                <w:rPr>
                  <w:rFonts w:asciiTheme="minorHAnsi" w:hAnsiTheme="minorHAnsi"/>
                  <w:i/>
                  <w:color w:val="FF0000"/>
                </w:rPr>
                <w:t>How to measure digital marketing: metrics for assessing impact and designing success.</w:t>
              </w:r>
              <w:r w:rsidRPr="00F77671">
                <w:rPr>
                  <w:rFonts w:asciiTheme="minorHAnsi" w:hAnsiTheme="minorHAnsi"/>
                  <w:color w:val="FF0000"/>
                </w:rPr>
                <w:t xml:space="preserve"> Houndmills, Basingstoke, Hampshire: Palg</w:t>
              </w:r>
              <w:r>
                <w:rPr>
                  <w:rFonts w:asciiTheme="minorHAnsi" w:hAnsiTheme="minorHAnsi"/>
                  <w:color w:val="FF0000"/>
                </w:rPr>
                <w:t>rave Macmillan</w:t>
              </w:r>
              <w:r w:rsidRPr="00F77671">
                <w:rPr>
                  <w:rFonts w:asciiTheme="minorHAnsi" w:hAnsiTheme="minorHAnsi"/>
                  <w:color w:val="FF0000"/>
                </w:rPr>
                <w:t>. ISBN 9781137340689.</w:t>
              </w:r>
            </w:ins>
          </w:p>
          <w:p w14:paraId="3E2B1F7B" w14:textId="77777777" w:rsidR="00B44246" w:rsidRPr="00EC07DC" w:rsidRDefault="00B44246" w:rsidP="00935F76">
            <w:pPr>
              <w:tabs>
                <w:tab w:val="left" w:pos="567"/>
              </w:tabs>
              <w:jc w:val="both"/>
              <w:rPr>
                <w:rFonts w:asciiTheme="minorHAnsi" w:hAnsiTheme="minorHAnsi"/>
                <w:color w:val="FF0000"/>
                <w:rPrChange w:id="3128" w:author="Martin Kazík" w:date="2020-01-23T11:23:00Z">
                  <w:rPr>
                    <w:rFonts w:asciiTheme="minorHAnsi" w:hAnsiTheme="minorHAnsi"/>
                  </w:rPr>
                </w:rPrChange>
              </w:rPr>
            </w:pPr>
          </w:p>
          <w:p w14:paraId="174CE86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COOPER, Nate a Kim GEE. 2015. </w:t>
            </w:r>
            <w:r w:rsidRPr="00F52EEF">
              <w:rPr>
                <w:rFonts w:asciiTheme="minorHAnsi" w:hAnsiTheme="minorHAnsi" w:cstheme="minorHAnsi"/>
                <w:i/>
                <w:iCs/>
              </w:rPr>
              <w:t>Vytvoř si [ku:l] web</w:t>
            </w:r>
            <w:r w:rsidRPr="00F52EEF">
              <w:rPr>
                <w:rFonts w:asciiTheme="minorHAnsi" w:hAnsiTheme="minorHAnsi" w:cstheme="minorHAnsi"/>
              </w:rPr>
              <w:t>. Brno: Computer Press. ISBN 978-802-5145-869.</w:t>
            </w:r>
          </w:p>
          <w:p w14:paraId="7C7DBB9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4852962" w14:textId="77777777" w:rsidTr="00E52AC3">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00616C52"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7D425BDC" w14:textId="77777777" w:rsidTr="00E52AC3">
        <w:tc>
          <w:tcPr>
            <w:tcW w:w="5605" w:type="dxa"/>
            <w:gridSpan w:val="3"/>
            <w:tcBorders>
              <w:top w:val="single" w:sz="2" w:space="0" w:color="auto"/>
            </w:tcBorders>
            <w:shd w:val="clear" w:color="auto" w:fill="F7CAAC"/>
          </w:tcPr>
          <w:p w14:paraId="739152CA"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92214D5"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1B85F63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A6F9645" w14:textId="77777777" w:rsidTr="00E52AC3">
        <w:tc>
          <w:tcPr>
            <w:tcW w:w="10673" w:type="dxa"/>
            <w:gridSpan w:val="8"/>
            <w:shd w:val="clear" w:color="auto" w:fill="F7CAAC"/>
          </w:tcPr>
          <w:p w14:paraId="75CB119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5C1A855F" w14:textId="77777777" w:rsidTr="00AE4810">
        <w:trPr>
          <w:trHeight w:val="2196"/>
        </w:trPr>
        <w:tc>
          <w:tcPr>
            <w:tcW w:w="10673" w:type="dxa"/>
            <w:gridSpan w:val="8"/>
          </w:tcPr>
          <w:p w14:paraId="75E48DA2"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007B81BB" w14:textId="77777777" w:rsidR="00F64B71" w:rsidRPr="00F52EEF" w:rsidRDefault="00F64B71" w:rsidP="00935F76">
      <w:pPr>
        <w:tabs>
          <w:tab w:val="left" w:pos="567"/>
        </w:tabs>
        <w:spacing w:after="160" w:line="259" w:lineRule="auto"/>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3170E33C" w14:textId="77777777" w:rsidTr="00AE4810">
        <w:tc>
          <w:tcPr>
            <w:tcW w:w="10673" w:type="dxa"/>
            <w:gridSpan w:val="8"/>
            <w:tcBorders>
              <w:bottom w:val="double" w:sz="4" w:space="0" w:color="auto"/>
            </w:tcBorders>
            <w:shd w:val="clear" w:color="auto" w:fill="BDD6EE"/>
          </w:tcPr>
          <w:p w14:paraId="50FDBE0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5425896" w14:textId="77777777" w:rsidTr="00AE4810">
        <w:tc>
          <w:tcPr>
            <w:tcW w:w="3904" w:type="dxa"/>
            <w:tcBorders>
              <w:top w:val="double" w:sz="4" w:space="0" w:color="auto"/>
            </w:tcBorders>
            <w:shd w:val="clear" w:color="auto" w:fill="F7CAAC"/>
          </w:tcPr>
          <w:p w14:paraId="52CA432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347FC8A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Právní aspekty v MK</w:t>
            </w:r>
          </w:p>
        </w:tc>
      </w:tr>
      <w:tr w:rsidR="00F64B71" w:rsidRPr="00F52EEF" w14:paraId="7F7B6852" w14:textId="77777777" w:rsidTr="00AE4810">
        <w:tc>
          <w:tcPr>
            <w:tcW w:w="3904" w:type="dxa"/>
            <w:shd w:val="clear" w:color="auto" w:fill="F7CAAC"/>
          </w:tcPr>
          <w:p w14:paraId="7D4D2DC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14E15F52" w14:textId="7C93FF31" w:rsidR="00F64B71" w:rsidRPr="00F52EEF" w:rsidRDefault="00A21B42"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w:t>
            </w:r>
            <w:r w:rsidR="00F64B71" w:rsidRPr="00F52EEF">
              <w:rPr>
                <w:rFonts w:asciiTheme="minorHAnsi" w:hAnsiTheme="minorHAnsi" w:cstheme="minorHAnsi"/>
              </w:rPr>
              <w:t>ovinně volitelný</w:t>
            </w:r>
          </w:p>
        </w:tc>
        <w:tc>
          <w:tcPr>
            <w:tcW w:w="2695" w:type="dxa"/>
            <w:gridSpan w:val="2"/>
            <w:shd w:val="clear" w:color="auto" w:fill="F7CAAC"/>
          </w:tcPr>
          <w:p w14:paraId="2512796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0C70E4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F64B71" w:rsidRPr="00F52EEF" w14:paraId="41D67A8C" w14:textId="77777777" w:rsidTr="00AE4810">
        <w:tc>
          <w:tcPr>
            <w:tcW w:w="3904" w:type="dxa"/>
            <w:shd w:val="clear" w:color="auto" w:fill="F7CAAC"/>
          </w:tcPr>
          <w:p w14:paraId="3C5E0A4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EBCFC43"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13p</w:t>
            </w:r>
          </w:p>
        </w:tc>
        <w:tc>
          <w:tcPr>
            <w:tcW w:w="889" w:type="dxa"/>
            <w:shd w:val="clear" w:color="auto" w:fill="F7CAAC"/>
          </w:tcPr>
          <w:p w14:paraId="332698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6AB7C0D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 hod.</w:t>
            </w:r>
          </w:p>
        </w:tc>
        <w:tc>
          <w:tcPr>
            <w:tcW w:w="2156" w:type="dxa"/>
            <w:shd w:val="clear" w:color="auto" w:fill="F7CAAC"/>
          </w:tcPr>
          <w:p w14:paraId="266D49C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49B50D9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5DE0290A" w14:textId="77777777" w:rsidTr="00AE4810">
        <w:tc>
          <w:tcPr>
            <w:tcW w:w="3904" w:type="dxa"/>
            <w:shd w:val="clear" w:color="auto" w:fill="F7CAAC"/>
          </w:tcPr>
          <w:p w14:paraId="5C2824E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0B1C75CE"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r w:rsidR="00F64B71" w:rsidRPr="00F52EEF" w14:paraId="367ACAD4" w14:textId="77777777" w:rsidTr="00AE4810">
        <w:tc>
          <w:tcPr>
            <w:tcW w:w="3904" w:type="dxa"/>
            <w:shd w:val="clear" w:color="auto" w:fill="F7CAAC"/>
          </w:tcPr>
          <w:p w14:paraId="7B93503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D79BAFA" w14:textId="76A640D7" w:rsidR="00F64B71" w:rsidRPr="00F52EEF" w:rsidRDefault="003A321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lasifikovaný zápočet</w:t>
            </w:r>
          </w:p>
        </w:tc>
        <w:tc>
          <w:tcPr>
            <w:tcW w:w="2156" w:type="dxa"/>
            <w:shd w:val="clear" w:color="auto" w:fill="F7CAAC"/>
          </w:tcPr>
          <w:p w14:paraId="2206F70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00401BE5"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Přednáška</w:t>
            </w:r>
          </w:p>
        </w:tc>
      </w:tr>
      <w:tr w:rsidR="00F64B71" w:rsidRPr="00F52EEF" w14:paraId="52DCE52F" w14:textId="77777777" w:rsidTr="00AE4810">
        <w:tc>
          <w:tcPr>
            <w:tcW w:w="3904" w:type="dxa"/>
            <w:shd w:val="clear" w:color="auto" w:fill="F7CAAC"/>
          </w:tcPr>
          <w:p w14:paraId="1FC3E80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9AA3C6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3D6CE48" w14:textId="77777777" w:rsidTr="00AE4810">
        <w:trPr>
          <w:trHeight w:val="554"/>
        </w:trPr>
        <w:tc>
          <w:tcPr>
            <w:tcW w:w="10673" w:type="dxa"/>
            <w:gridSpan w:val="8"/>
            <w:tcBorders>
              <w:top w:val="nil"/>
            </w:tcBorders>
          </w:tcPr>
          <w:p w14:paraId="7F510FC4" w14:textId="5F247789" w:rsidR="00F64B71" w:rsidRPr="00F52EEF" w:rsidRDefault="00AE4810" w:rsidP="00935F76">
            <w:pPr>
              <w:tabs>
                <w:tab w:val="left" w:pos="567"/>
              </w:tabs>
              <w:rPr>
                <w:rFonts w:asciiTheme="minorHAnsi" w:hAnsiTheme="minorHAnsi" w:cstheme="minorHAnsi"/>
              </w:rPr>
            </w:pPr>
            <w:r>
              <w:rPr>
                <w:rFonts w:asciiTheme="minorHAnsi" w:hAnsiTheme="minorHAnsi" w:cstheme="minorHAnsi"/>
                <w:color w:val="000000"/>
                <w:shd w:val="clear" w:color="auto" w:fill="FFFFFF"/>
              </w:rPr>
              <w:t xml:space="preserve">1. </w:t>
            </w:r>
            <w:r w:rsidR="00F64B71" w:rsidRPr="00F52EEF">
              <w:rPr>
                <w:rFonts w:asciiTheme="minorHAnsi" w:hAnsiTheme="minorHAnsi" w:cstheme="minorHAnsi"/>
                <w:color w:val="000000"/>
                <w:shd w:val="clear" w:color="auto" w:fill="FFFFFF"/>
              </w:rPr>
              <w:t>Zvládnutí kasuistického příkladu a kasuistických cvičení z občanského práva.</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 xml:space="preserve">2. </w:t>
            </w:r>
            <w:r w:rsidR="00F64B71" w:rsidRPr="00F52EEF">
              <w:rPr>
                <w:rFonts w:asciiTheme="minorHAnsi" w:hAnsiTheme="minorHAnsi" w:cstheme="minorHAnsi"/>
                <w:color w:val="000000"/>
                <w:shd w:val="clear" w:color="auto" w:fill="FFFFFF"/>
              </w:rPr>
              <w:t>Orientace v základních právních institutech občanského práva hmotného a procesního, orientace v právu vztahujícímu se k</w:t>
            </w:r>
            <w:del w:id="3129" w:author="Radim Bačuvčík" w:date="2020-02-06T09:58:00Z">
              <w:r w:rsidR="00F64B71" w:rsidRPr="00F52EEF" w:rsidDel="00165381">
                <w:rPr>
                  <w:rFonts w:asciiTheme="minorHAnsi" w:hAnsiTheme="minorHAnsi" w:cstheme="minorHAnsi"/>
                  <w:color w:val="000000"/>
                  <w:shd w:val="clear" w:color="auto" w:fill="FFFFFF"/>
                </w:rPr>
                <w:delText> </w:delText>
              </w:r>
            </w:del>
            <w:ins w:id="3130" w:author="Radim Bačuvčík" w:date="2020-02-06T09:58:00Z">
              <w:r w:rsidR="00165381">
                <w:rPr>
                  <w:rFonts w:asciiTheme="minorHAnsi" w:hAnsiTheme="minorHAnsi" w:cstheme="minorHAnsi"/>
                  <w:color w:val="000000"/>
                  <w:shd w:val="clear" w:color="auto" w:fill="FFFFFF"/>
                </w:rPr>
                <w:t> </w:t>
              </w:r>
            </w:ins>
            <w:r w:rsidR="00F64B71" w:rsidRPr="00F52EEF">
              <w:rPr>
                <w:rFonts w:asciiTheme="minorHAnsi" w:hAnsiTheme="minorHAnsi" w:cstheme="minorHAnsi"/>
                <w:color w:val="000000"/>
                <w:shd w:val="clear" w:color="auto" w:fill="FFFFFF"/>
              </w:rPr>
              <w:t>marketingov</w:t>
            </w:r>
            <w:ins w:id="3131" w:author="Radim Bačuvčík" w:date="2020-02-06T09:58:00Z">
              <w:r w:rsidR="00165381">
                <w:rPr>
                  <w:rFonts w:asciiTheme="minorHAnsi" w:hAnsiTheme="minorHAnsi" w:cstheme="minorHAnsi"/>
                  <w:color w:val="000000"/>
                  <w:shd w:val="clear" w:color="auto" w:fill="FFFFFF"/>
                </w:rPr>
                <w:t>é</w:t>
              </w:r>
            </w:ins>
            <w:del w:id="3132" w:author="Radim Bačuvčík" w:date="2020-02-06T09:58:00Z">
              <w:r w:rsidR="00F64B71" w:rsidRPr="00F52EEF" w:rsidDel="00165381">
                <w:rPr>
                  <w:rFonts w:asciiTheme="minorHAnsi" w:hAnsiTheme="minorHAnsi" w:cstheme="minorHAnsi"/>
                  <w:color w:val="000000"/>
                  <w:shd w:val="clear" w:color="auto" w:fill="FFFFFF"/>
                </w:rPr>
                <w:delText>ým</w:delText>
              </w:r>
            </w:del>
            <w:r w:rsidR="00F64B71" w:rsidRPr="00F52EEF">
              <w:rPr>
                <w:rFonts w:asciiTheme="minorHAnsi" w:hAnsiTheme="minorHAnsi" w:cstheme="minorHAnsi"/>
                <w:color w:val="000000"/>
                <w:shd w:val="clear" w:color="auto" w:fill="FFFFFF"/>
              </w:rPr>
              <w:t xml:space="preserve"> komunikac</w:t>
            </w:r>
            <w:ins w:id="3133" w:author="Radim Bačuvčík" w:date="2020-02-06T09:58:00Z">
              <w:r w:rsidR="0097519B">
                <w:rPr>
                  <w:rFonts w:asciiTheme="minorHAnsi" w:hAnsiTheme="minorHAnsi" w:cstheme="minorHAnsi"/>
                  <w:color w:val="000000"/>
                  <w:shd w:val="clear" w:color="auto" w:fill="FFFFFF"/>
                </w:rPr>
                <w:t>i</w:t>
              </w:r>
            </w:ins>
            <w:del w:id="3134" w:author="Radim Bačuvčík" w:date="2020-02-06T09:58:00Z">
              <w:r w:rsidR="00F64B71" w:rsidRPr="00F52EEF" w:rsidDel="0097519B">
                <w:rPr>
                  <w:rFonts w:asciiTheme="minorHAnsi" w:hAnsiTheme="minorHAnsi" w:cstheme="minorHAnsi"/>
                  <w:color w:val="000000"/>
                  <w:shd w:val="clear" w:color="auto" w:fill="FFFFFF"/>
                </w:rPr>
                <w:delText>ím</w:delText>
              </w:r>
            </w:del>
            <w:r w:rsidR="00F64B71" w:rsidRPr="00F52EEF">
              <w:rPr>
                <w:rFonts w:asciiTheme="minorHAnsi" w:hAnsiTheme="minorHAnsi" w:cstheme="minorHAnsi"/>
                <w:color w:val="000000"/>
                <w:shd w:val="clear" w:color="auto" w:fill="FFFFFF"/>
              </w:rPr>
              <w:t>,</w:t>
            </w:r>
            <w:r w:rsidR="00F64B71" w:rsidRPr="00F52EEF">
              <w:rPr>
                <w:rFonts w:asciiTheme="minorHAnsi" w:hAnsiTheme="minorHAnsi" w:cstheme="minorHAnsi"/>
                <w:color w:val="000000"/>
              </w:rPr>
              <w:t xml:space="preserve"> </w:t>
            </w:r>
            <w:r w:rsidR="00F64B71" w:rsidRPr="00F52EEF">
              <w:rPr>
                <w:rFonts w:asciiTheme="minorHAnsi" w:hAnsiTheme="minorHAnsi" w:cstheme="minorHAnsi"/>
                <w:color w:val="000000"/>
                <w:shd w:val="clear" w:color="auto" w:fill="FFFFFF"/>
              </w:rPr>
              <w:t>Interpretace a aplikace základních právních institutů občanského práva hmotného a procesního.</w:t>
            </w:r>
            <w:r w:rsidR="00F64B71" w:rsidRPr="00F52EEF">
              <w:rPr>
                <w:rStyle w:val="apple-converted-space"/>
                <w:rFonts w:asciiTheme="minorHAnsi" w:hAnsiTheme="minorHAnsi" w:cstheme="minorHAnsi"/>
                <w:color w:val="000000"/>
                <w:shd w:val="clear" w:color="auto" w:fill="FFFFFF"/>
              </w:rPr>
              <w:t> </w:t>
            </w:r>
          </w:p>
        </w:tc>
      </w:tr>
      <w:tr w:rsidR="00F64B71" w:rsidRPr="00F52EEF" w14:paraId="34135C7B" w14:textId="77777777" w:rsidTr="00AE4810">
        <w:trPr>
          <w:trHeight w:val="197"/>
        </w:trPr>
        <w:tc>
          <w:tcPr>
            <w:tcW w:w="3904" w:type="dxa"/>
            <w:tcBorders>
              <w:top w:val="nil"/>
            </w:tcBorders>
            <w:shd w:val="clear" w:color="auto" w:fill="F7CAAC"/>
          </w:tcPr>
          <w:p w14:paraId="42B498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54DC88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JUDr. Libor Šnédar, PhD.</w:t>
            </w:r>
          </w:p>
        </w:tc>
      </w:tr>
      <w:tr w:rsidR="00F64B71" w:rsidRPr="00F52EEF" w14:paraId="3554CBE8" w14:textId="77777777" w:rsidTr="00AE4810">
        <w:trPr>
          <w:trHeight w:val="243"/>
        </w:trPr>
        <w:tc>
          <w:tcPr>
            <w:tcW w:w="3904" w:type="dxa"/>
            <w:tcBorders>
              <w:top w:val="nil"/>
            </w:tcBorders>
            <w:shd w:val="clear" w:color="auto" w:fill="F7CAAC"/>
          </w:tcPr>
          <w:p w14:paraId="65CFA84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6A78BF6E" w14:textId="086D5E50"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472FE34F" w14:textId="77777777" w:rsidTr="00AE4810">
        <w:tc>
          <w:tcPr>
            <w:tcW w:w="3904" w:type="dxa"/>
            <w:shd w:val="clear" w:color="auto" w:fill="F7CAAC"/>
          </w:tcPr>
          <w:p w14:paraId="111F612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7BDF78F2" w14:textId="77777777" w:rsidR="00F64B71" w:rsidRPr="00F52EEF" w:rsidRDefault="00F64B71" w:rsidP="00935F76">
            <w:pPr>
              <w:tabs>
                <w:tab w:val="left" w:pos="567"/>
              </w:tabs>
              <w:jc w:val="both"/>
              <w:rPr>
                <w:rFonts w:asciiTheme="minorHAnsi" w:hAnsiTheme="minorHAnsi" w:cstheme="minorHAnsi"/>
                <w:b/>
              </w:rPr>
            </w:pPr>
          </w:p>
        </w:tc>
      </w:tr>
      <w:tr w:rsidR="00F64B71" w:rsidRPr="00F52EEF" w14:paraId="3AB71BCE" w14:textId="77777777" w:rsidTr="00AE4810">
        <w:trPr>
          <w:trHeight w:val="70"/>
        </w:trPr>
        <w:tc>
          <w:tcPr>
            <w:tcW w:w="10673" w:type="dxa"/>
            <w:gridSpan w:val="8"/>
            <w:tcBorders>
              <w:top w:val="nil"/>
            </w:tcBorders>
          </w:tcPr>
          <w:p w14:paraId="1330303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1AEB32A" w14:textId="77777777" w:rsidTr="00AE4810">
        <w:tc>
          <w:tcPr>
            <w:tcW w:w="3904" w:type="dxa"/>
            <w:shd w:val="clear" w:color="auto" w:fill="F7CAAC"/>
          </w:tcPr>
          <w:p w14:paraId="1DB2758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625428D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B315CCF" w14:textId="77777777" w:rsidTr="00AE4810">
        <w:trPr>
          <w:trHeight w:val="3938"/>
        </w:trPr>
        <w:tc>
          <w:tcPr>
            <w:tcW w:w="10673" w:type="dxa"/>
            <w:gridSpan w:val="8"/>
            <w:tcBorders>
              <w:top w:val="nil"/>
              <w:bottom w:val="single" w:sz="12" w:space="0" w:color="auto"/>
            </w:tcBorders>
          </w:tcPr>
          <w:p w14:paraId="5317600C" w14:textId="77777777" w:rsidR="00F64B71" w:rsidRDefault="00F64B71" w:rsidP="00935F76">
            <w:pPr>
              <w:tabs>
                <w:tab w:val="left" w:pos="567"/>
              </w:tabs>
              <w:jc w:val="both"/>
              <w:rPr>
                <w:del w:id="3135" w:author="Martin Kazík" w:date="2020-01-23T11:23:00Z"/>
                <w:rFonts w:asciiTheme="minorHAnsi" w:hAnsiTheme="minorHAnsi" w:cstheme="minorHAnsi"/>
                <w:color w:val="000000"/>
                <w:shd w:val="clear" w:color="auto" w:fill="FFFFFF"/>
              </w:rPr>
            </w:pPr>
            <w:del w:id="3136" w:author="Martin Kazík" w:date="2020-01-23T11:23:00Z">
              <w:r w:rsidRPr="00F52EEF">
                <w:rPr>
                  <w:rFonts w:asciiTheme="minorHAnsi" w:hAnsiTheme="minorHAnsi" w:cstheme="minorHAnsi"/>
                  <w:color w:val="000000"/>
                  <w:shd w:val="clear" w:color="auto" w:fill="FFFFFF"/>
                </w:rPr>
                <w:delText>Cílem předmětu je seznámit studenty se základními instituty občanského práva hmotného a procesního a to v rozsahu daném zákonem č. 89/2012 Sb. občanského zákoníku a zákona č. 99/1963 Sb. občanského soudního řádu. Dále studenty seznámit s nástrahami práva z hlediska marketingových komunikací a jejich praktické procvičení.</w:delText>
              </w:r>
            </w:del>
          </w:p>
          <w:p w14:paraId="42CC806E" w14:textId="77777777" w:rsidR="00AE4810" w:rsidRDefault="00AE4810" w:rsidP="00935F76">
            <w:pPr>
              <w:tabs>
                <w:tab w:val="left" w:pos="567"/>
              </w:tabs>
              <w:jc w:val="both"/>
              <w:rPr>
                <w:del w:id="3137" w:author="Martin Kazík" w:date="2020-01-23T11:23:00Z"/>
                <w:rStyle w:val="apple-converted-space"/>
                <w:rFonts w:asciiTheme="minorHAnsi" w:hAnsiTheme="minorHAnsi" w:cstheme="minorHAnsi"/>
                <w:color w:val="000000"/>
                <w:shd w:val="clear" w:color="auto" w:fill="FFFFFF"/>
              </w:rPr>
            </w:pPr>
          </w:p>
          <w:p w14:paraId="582A721D" w14:textId="0F9199DF" w:rsidR="00AE4810" w:rsidRPr="00AE4810" w:rsidRDefault="00AE4810" w:rsidP="00935F76">
            <w:pPr>
              <w:tabs>
                <w:tab w:val="left" w:pos="567"/>
              </w:tabs>
              <w:jc w:val="both"/>
              <w:rPr>
                <w:rStyle w:val="apple-converted-space"/>
                <w:rFonts w:asciiTheme="minorHAnsi" w:hAnsiTheme="minorHAnsi" w:cstheme="minorHAnsi"/>
                <w:b/>
                <w:color w:val="000000"/>
                <w:shd w:val="clear" w:color="auto" w:fill="FFFFFF"/>
              </w:rPr>
            </w:pPr>
            <w:r w:rsidRPr="00AE4810">
              <w:rPr>
                <w:rStyle w:val="apple-converted-space"/>
                <w:rFonts w:asciiTheme="minorHAnsi" w:hAnsiTheme="minorHAnsi" w:cstheme="minorHAnsi"/>
                <w:b/>
                <w:color w:val="000000"/>
                <w:shd w:val="clear" w:color="auto" w:fill="FFFFFF"/>
              </w:rPr>
              <w:t>Probíraná témata:</w:t>
            </w:r>
          </w:p>
          <w:p w14:paraId="73C016A3" w14:textId="150AAC6C"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ú</w:t>
            </w:r>
            <w:r w:rsidRPr="00F52EEF">
              <w:rPr>
                <w:rFonts w:asciiTheme="minorHAnsi" w:hAnsiTheme="minorHAnsi" w:cstheme="minorHAnsi"/>
                <w:color w:val="000000"/>
                <w:shd w:val="clear" w:color="auto" w:fill="FFFFFF"/>
              </w:rPr>
              <w:t>častníci občanskoprávních vztahů -fyzické a právnické osoby</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o</w:t>
            </w:r>
            <w:r w:rsidRPr="00F52EEF">
              <w:rPr>
                <w:rFonts w:asciiTheme="minorHAnsi" w:hAnsiTheme="minorHAnsi" w:cstheme="minorHAnsi"/>
                <w:color w:val="000000"/>
                <w:shd w:val="clear" w:color="auto" w:fill="FFFFFF"/>
              </w:rPr>
              <w:t>bjektivní občanskoprávní skutečnosti- promlčení, prekluze, vydržení</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s</w:t>
            </w:r>
            <w:r w:rsidRPr="00F52EEF">
              <w:rPr>
                <w:rFonts w:asciiTheme="minorHAnsi" w:hAnsiTheme="minorHAnsi" w:cstheme="minorHAnsi"/>
                <w:color w:val="000000"/>
                <w:shd w:val="clear" w:color="auto" w:fill="FFFFFF"/>
              </w:rPr>
              <w:t>ubjektivní občanskoprávní skutečnosti-právní úkony a smlouvy</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z</w:t>
            </w:r>
            <w:r w:rsidRPr="00F52EEF">
              <w:rPr>
                <w:rFonts w:asciiTheme="minorHAnsi" w:hAnsiTheme="minorHAnsi" w:cstheme="minorHAnsi"/>
                <w:color w:val="000000"/>
                <w:shd w:val="clear" w:color="auto" w:fill="FFFFFF"/>
              </w:rPr>
              <w:t>ávazky a jejich zajištění</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v</w:t>
            </w:r>
            <w:r w:rsidRPr="00F52EEF">
              <w:rPr>
                <w:rFonts w:asciiTheme="minorHAnsi" w:hAnsiTheme="minorHAnsi" w:cstheme="minorHAnsi"/>
                <w:color w:val="000000"/>
                <w:shd w:val="clear" w:color="auto" w:fill="FFFFFF"/>
              </w:rPr>
              <w:t>lastnictví a spoluvlastnictví, společné jmění manželů</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o</w:t>
            </w:r>
            <w:r w:rsidRPr="00F52EEF">
              <w:rPr>
                <w:rFonts w:asciiTheme="minorHAnsi" w:hAnsiTheme="minorHAnsi" w:cstheme="minorHAnsi"/>
                <w:color w:val="000000"/>
                <w:shd w:val="clear" w:color="auto" w:fill="FFFFFF"/>
              </w:rPr>
              <w:t>dpovědnost za škodu a bezdůvodné obohacení</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d</w:t>
            </w:r>
            <w:r w:rsidRPr="00F52EEF">
              <w:rPr>
                <w:rFonts w:asciiTheme="minorHAnsi" w:hAnsiTheme="minorHAnsi" w:cstheme="minorHAnsi"/>
                <w:color w:val="000000"/>
                <w:shd w:val="clear" w:color="auto" w:fill="FFFFFF"/>
              </w:rPr>
              <w:t>ědické právo</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k</w:t>
            </w:r>
            <w:r w:rsidRPr="00F52EEF">
              <w:rPr>
                <w:rFonts w:asciiTheme="minorHAnsi" w:hAnsiTheme="minorHAnsi" w:cstheme="minorHAnsi"/>
                <w:color w:val="000000"/>
                <w:shd w:val="clear" w:color="auto" w:fill="FFFFFF"/>
              </w:rPr>
              <w:t>asuistická cvičení</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s</w:t>
            </w:r>
            <w:r w:rsidRPr="00F52EEF">
              <w:rPr>
                <w:rFonts w:asciiTheme="minorHAnsi" w:hAnsiTheme="minorHAnsi" w:cstheme="minorHAnsi"/>
                <w:color w:val="000000"/>
                <w:shd w:val="clear" w:color="auto" w:fill="FFFFFF"/>
              </w:rPr>
              <w:t>oudy a účastníci civilního soudního řízení</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č</w:t>
            </w:r>
            <w:r w:rsidRPr="00F52EEF">
              <w:rPr>
                <w:rFonts w:asciiTheme="minorHAnsi" w:hAnsiTheme="minorHAnsi" w:cstheme="minorHAnsi"/>
                <w:color w:val="000000"/>
                <w:shd w:val="clear" w:color="auto" w:fill="FFFFFF"/>
              </w:rPr>
              <w:t>innost soudu před zahájením soudního řízení</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p</w:t>
            </w:r>
            <w:r w:rsidRPr="00F52EEF">
              <w:rPr>
                <w:rFonts w:asciiTheme="minorHAnsi" w:hAnsiTheme="minorHAnsi" w:cstheme="minorHAnsi"/>
                <w:color w:val="000000"/>
                <w:shd w:val="clear" w:color="auto" w:fill="FFFFFF"/>
              </w:rPr>
              <w:t>rávo a marketingov</w:t>
            </w:r>
            <w:ins w:id="3138" w:author="Radim Bačuvčík" w:date="2020-02-06T09:59:00Z">
              <w:r w:rsidR="0097519B">
                <w:rPr>
                  <w:rFonts w:asciiTheme="minorHAnsi" w:hAnsiTheme="minorHAnsi" w:cstheme="minorHAnsi"/>
                  <w:color w:val="000000"/>
                  <w:shd w:val="clear" w:color="auto" w:fill="FFFFFF"/>
                </w:rPr>
                <w:t>á</w:t>
              </w:r>
            </w:ins>
            <w:del w:id="3139" w:author="Radim Bačuvčík" w:date="2020-02-06T09:59:00Z">
              <w:r w:rsidRPr="00F52EEF" w:rsidDel="0097519B">
                <w:rPr>
                  <w:rFonts w:asciiTheme="minorHAnsi" w:hAnsiTheme="minorHAnsi" w:cstheme="minorHAnsi"/>
                  <w:color w:val="000000"/>
                  <w:shd w:val="clear" w:color="auto" w:fill="FFFFFF"/>
                </w:rPr>
                <w:delText>é</w:delText>
              </w:r>
            </w:del>
            <w:r w:rsidRPr="00F52EEF">
              <w:rPr>
                <w:rFonts w:asciiTheme="minorHAnsi" w:hAnsiTheme="minorHAnsi" w:cstheme="minorHAnsi"/>
                <w:color w:val="000000"/>
                <w:shd w:val="clear" w:color="auto" w:fill="FFFFFF"/>
              </w:rPr>
              <w:t xml:space="preserve"> komunikace</w:t>
            </w:r>
            <w:r w:rsidR="00AE4810">
              <w:rPr>
                <w:rStyle w:val="apple-converted-space"/>
              </w:rPr>
              <w:t>.</w:t>
            </w:r>
          </w:p>
        </w:tc>
      </w:tr>
      <w:tr w:rsidR="00F64B71" w:rsidRPr="00F52EEF" w14:paraId="541FD526" w14:textId="77777777" w:rsidTr="00AE4810">
        <w:trPr>
          <w:trHeight w:val="265"/>
        </w:trPr>
        <w:tc>
          <w:tcPr>
            <w:tcW w:w="4471" w:type="dxa"/>
            <w:gridSpan w:val="2"/>
            <w:tcBorders>
              <w:top w:val="nil"/>
            </w:tcBorders>
            <w:shd w:val="clear" w:color="auto" w:fill="F7CAAC"/>
          </w:tcPr>
          <w:p w14:paraId="1FC232C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78223A3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05EDEAE" w14:textId="77777777" w:rsidTr="00AE4810">
        <w:trPr>
          <w:trHeight w:val="2755"/>
        </w:trPr>
        <w:tc>
          <w:tcPr>
            <w:tcW w:w="10673" w:type="dxa"/>
            <w:gridSpan w:val="8"/>
            <w:tcBorders>
              <w:top w:val="nil"/>
            </w:tcBorders>
          </w:tcPr>
          <w:p w14:paraId="6441012C" w14:textId="77777777" w:rsidR="00F64B71" w:rsidRPr="00AE4810" w:rsidRDefault="00F64B71" w:rsidP="00935F76">
            <w:pPr>
              <w:tabs>
                <w:tab w:val="left" w:pos="567"/>
              </w:tabs>
              <w:rPr>
                <w:rFonts w:asciiTheme="minorHAnsi" w:hAnsiTheme="minorHAnsi" w:cstheme="minorHAnsi"/>
                <w:b/>
              </w:rPr>
            </w:pPr>
            <w:r w:rsidRPr="00AE4810">
              <w:rPr>
                <w:rFonts w:asciiTheme="minorHAnsi" w:hAnsiTheme="minorHAnsi" w:cstheme="minorHAnsi"/>
                <w:b/>
              </w:rPr>
              <w:t>Povinná literatura:</w:t>
            </w:r>
          </w:p>
          <w:p w14:paraId="28A9C0E4" w14:textId="77777777" w:rsidR="007B4FE0" w:rsidRDefault="00F64B71" w:rsidP="00935F76">
            <w:pPr>
              <w:tabs>
                <w:tab w:val="left" w:pos="567"/>
              </w:tabs>
              <w:rPr>
                <w:ins w:id="3140" w:author="FMK" w:date="2020-02-02T20:25:00Z"/>
                <w:rFonts w:asciiTheme="minorHAnsi" w:hAnsiTheme="minorHAnsi"/>
                <w:color w:val="FF0000"/>
              </w:rPr>
            </w:pPr>
            <w:del w:id="3141" w:author="FMK" w:date="2020-02-02T20:25:00Z">
              <w:r w:rsidRPr="00EC07DC" w:rsidDel="007B4FE0">
                <w:rPr>
                  <w:rFonts w:asciiTheme="minorHAnsi" w:hAnsiTheme="minorHAnsi"/>
                  <w:color w:val="FF0000"/>
                  <w:rPrChange w:id="3142" w:author="Martin Kazík" w:date="2020-01-23T11:23:00Z">
                    <w:rPr>
                      <w:rFonts w:asciiTheme="minorHAnsi" w:hAnsiTheme="minorHAnsi"/>
                    </w:rPr>
                  </w:rPrChange>
                </w:rPr>
                <w:delText xml:space="preserve">VARVAŘOVSKÝ, Pavel. 2004. </w:delText>
              </w:r>
              <w:r w:rsidRPr="00EC07DC" w:rsidDel="007B4FE0">
                <w:rPr>
                  <w:rFonts w:asciiTheme="minorHAnsi" w:hAnsiTheme="minorHAnsi"/>
                  <w:i/>
                  <w:color w:val="FF0000"/>
                  <w:rPrChange w:id="3143" w:author="Martin Kazík" w:date="2020-01-23T11:23:00Z">
                    <w:rPr>
                      <w:rFonts w:asciiTheme="minorHAnsi" w:hAnsiTheme="minorHAnsi"/>
                      <w:i/>
                    </w:rPr>
                  </w:rPrChange>
                </w:rPr>
                <w:delText>Základy práva: o právu, státě a moci.</w:delText>
              </w:r>
              <w:r w:rsidRPr="00EC07DC" w:rsidDel="007B4FE0">
                <w:rPr>
                  <w:rFonts w:asciiTheme="minorHAnsi" w:hAnsiTheme="minorHAnsi"/>
                  <w:color w:val="FF0000"/>
                  <w:rPrChange w:id="3144" w:author="Martin Kazík" w:date="2020-01-23T11:23:00Z">
                    <w:rPr>
                      <w:rFonts w:asciiTheme="minorHAnsi" w:hAnsiTheme="minorHAnsi"/>
                    </w:rPr>
                  </w:rPrChange>
                </w:rPr>
                <w:delText xml:space="preserve"> Praha: ASPI Publishing. ISBN 80-7357-038-6.</w:delText>
              </w:r>
            </w:del>
          </w:p>
          <w:p w14:paraId="2CD6E42E" w14:textId="3A3AE286" w:rsidR="00F64B71" w:rsidRDefault="007B4FE0" w:rsidP="00935F76">
            <w:pPr>
              <w:tabs>
                <w:tab w:val="left" w:pos="567"/>
              </w:tabs>
              <w:rPr>
                <w:ins w:id="3145" w:author="FMK" w:date="2020-02-02T20:25:00Z"/>
                <w:rFonts w:asciiTheme="minorHAnsi" w:hAnsiTheme="minorHAnsi"/>
                <w:color w:val="FF0000"/>
              </w:rPr>
            </w:pPr>
            <w:ins w:id="3146" w:author="FMK" w:date="2020-02-02T20:25:00Z">
              <w:r w:rsidRPr="007B4FE0">
                <w:rPr>
                  <w:rFonts w:asciiTheme="minorHAnsi" w:hAnsiTheme="minorHAnsi"/>
                  <w:color w:val="FF0000"/>
                </w:rPr>
                <w:t>VARVAŘOVSKÝ, Pavel.</w:t>
              </w:r>
              <w:r>
                <w:rPr>
                  <w:rFonts w:asciiTheme="minorHAnsi" w:hAnsiTheme="minorHAnsi"/>
                  <w:color w:val="FF0000"/>
                </w:rPr>
                <w:t xml:space="preserve"> 2015.</w:t>
              </w:r>
              <w:r w:rsidRPr="007B4FE0">
                <w:rPr>
                  <w:rFonts w:asciiTheme="minorHAnsi" w:hAnsiTheme="minorHAnsi"/>
                  <w:color w:val="FF0000"/>
                </w:rPr>
                <w:t xml:space="preserve"> </w:t>
              </w:r>
              <w:r w:rsidRPr="007B4FE0">
                <w:rPr>
                  <w:rFonts w:asciiTheme="minorHAnsi" w:hAnsiTheme="minorHAnsi"/>
                  <w:i/>
                  <w:color w:val="FF0000"/>
                  <w:rPrChange w:id="3147" w:author="FMK" w:date="2020-02-02T20:25:00Z">
                    <w:rPr>
                      <w:rFonts w:asciiTheme="minorHAnsi" w:hAnsiTheme="minorHAnsi"/>
                      <w:color w:val="FF0000"/>
                    </w:rPr>
                  </w:rPrChange>
                </w:rPr>
                <w:t>Základy práva: o právu, státě a moci.</w:t>
              </w:r>
              <w:r w:rsidRPr="007B4FE0">
                <w:rPr>
                  <w:rFonts w:asciiTheme="minorHAnsi" w:hAnsiTheme="minorHAnsi"/>
                  <w:color w:val="FF0000"/>
                </w:rPr>
                <w:t xml:space="preserve"> 3., aktualiz. vyd. Pr</w:t>
              </w:r>
              <w:r>
                <w:rPr>
                  <w:rFonts w:asciiTheme="minorHAnsi" w:hAnsiTheme="minorHAnsi"/>
                  <w:color w:val="FF0000"/>
                </w:rPr>
                <w:t>aha: Wolters Kluwer</w:t>
              </w:r>
              <w:r w:rsidRPr="007B4FE0">
                <w:rPr>
                  <w:rFonts w:asciiTheme="minorHAnsi" w:hAnsiTheme="minorHAnsi"/>
                  <w:color w:val="FF0000"/>
                </w:rPr>
                <w:t>. ISBN 9788074786693.</w:t>
              </w:r>
            </w:ins>
          </w:p>
          <w:p w14:paraId="2332B1F0" w14:textId="77777777" w:rsidR="007B4FE0" w:rsidRPr="00EC07DC" w:rsidRDefault="007B4FE0" w:rsidP="00935F76">
            <w:pPr>
              <w:tabs>
                <w:tab w:val="left" w:pos="567"/>
              </w:tabs>
              <w:rPr>
                <w:rFonts w:asciiTheme="minorHAnsi" w:hAnsiTheme="minorHAnsi"/>
                <w:color w:val="FF0000"/>
                <w:rPrChange w:id="3148" w:author="Martin Kazík" w:date="2020-01-23T11:23:00Z">
                  <w:rPr>
                    <w:rFonts w:asciiTheme="minorHAnsi" w:hAnsiTheme="minorHAnsi"/>
                  </w:rPr>
                </w:rPrChange>
              </w:rPr>
            </w:pPr>
          </w:p>
          <w:p w14:paraId="4AFC8177" w14:textId="77777777" w:rsidR="00F64B71" w:rsidRPr="00F52EEF" w:rsidRDefault="00F64B71" w:rsidP="00935F76">
            <w:pPr>
              <w:tabs>
                <w:tab w:val="left" w:pos="567"/>
              </w:tabs>
              <w:jc w:val="both"/>
              <w:rPr>
                <w:rFonts w:asciiTheme="minorHAnsi" w:hAnsiTheme="minorHAnsi" w:cstheme="minorHAnsi"/>
                <w:color w:val="000000"/>
                <w:shd w:val="clear" w:color="auto" w:fill="FFFFFF"/>
              </w:rPr>
            </w:pPr>
            <w:r w:rsidRPr="00F52EEF">
              <w:rPr>
                <w:rFonts w:asciiTheme="minorHAnsi" w:hAnsiTheme="minorHAnsi" w:cstheme="minorHAnsi"/>
                <w:i/>
                <w:iCs/>
                <w:color w:val="000000"/>
                <w:shd w:val="clear" w:color="auto" w:fill="FFFFFF"/>
              </w:rPr>
              <w:t>Zákon č. 89/2012 Sb. občanský zákoník</w:t>
            </w:r>
            <w:r w:rsidRPr="00F52EEF">
              <w:rPr>
                <w:rFonts w:asciiTheme="minorHAnsi" w:hAnsiTheme="minorHAnsi" w:cstheme="minorHAnsi"/>
                <w:color w:val="000000"/>
                <w:shd w:val="clear" w:color="auto" w:fill="FFFFFF"/>
              </w:rPr>
              <w:t>.</w:t>
            </w:r>
          </w:p>
          <w:p w14:paraId="53FF9A61" w14:textId="77777777" w:rsidR="00F64B71" w:rsidRPr="00F52EEF" w:rsidRDefault="00F64B71" w:rsidP="00935F76">
            <w:pPr>
              <w:tabs>
                <w:tab w:val="left" w:pos="567"/>
              </w:tabs>
              <w:jc w:val="both"/>
              <w:rPr>
                <w:rStyle w:val="apple-converted-space"/>
                <w:rFonts w:asciiTheme="minorHAnsi" w:hAnsiTheme="minorHAnsi" w:cstheme="minorHAnsi"/>
                <w:color w:val="000000"/>
                <w:shd w:val="clear" w:color="auto" w:fill="FFFFFF"/>
              </w:rPr>
            </w:pPr>
            <w:r w:rsidRPr="00F52EEF">
              <w:rPr>
                <w:rFonts w:asciiTheme="minorHAnsi" w:hAnsiTheme="minorHAnsi" w:cstheme="minorHAnsi"/>
                <w:i/>
                <w:iCs/>
                <w:color w:val="000000"/>
                <w:shd w:val="clear" w:color="auto" w:fill="FFFFFF"/>
              </w:rPr>
              <w:t>Zákon č. 99/1963 Sb. občanský soudní řád</w:t>
            </w:r>
            <w:r w:rsidRPr="00F52EEF">
              <w:rPr>
                <w:rFonts w:asciiTheme="minorHAnsi" w:hAnsiTheme="minorHAnsi" w:cstheme="minorHAnsi"/>
                <w:color w:val="000000"/>
                <w:shd w:val="clear" w:color="auto" w:fill="FFFFFF"/>
              </w:rPr>
              <w:t>.</w:t>
            </w:r>
          </w:p>
          <w:p w14:paraId="0FD26783" w14:textId="586183DE" w:rsidR="00F64B71" w:rsidRPr="00EC07DC" w:rsidDel="007B4FE0" w:rsidRDefault="00F64B71" w:rsidP="00935F76">
            <w:pPr>
              <w:tabs>
                <w:tab w:val="left" w:pos="567"/>
              </w:tabs>
              <w:jc w:val="both"/>
              <w:rPr>
                <w:del w:id="3149" w:author="FMK" w:date="2020-02-02T20:29:00Z"/>
                <w:rFonts w:asciiTheme="minorHAnsi" w:hAnsiTheme="minorHAnsi"/>
                <w:color w:val="FF0000"/>
                <w:shd w:val="clear" w:color="auto" w:fill="FFFFFF"/>
                <w:rPrChange w:id="3150" w:author="Martin Kazík" w:date="2020-01-23T11:23:00Z">
                  <w:rPr>
                    <w:del w:id="3151" w:author="FMK" w:date="2020-02-02T20:29:00Z"/>
                    <w:rFonts w:asciiTheme="minorHAnsi" w:hAnsiTheme="minorHAnsi"/>
                    <w:color w:val="000000"/>
                    <w:shd w:val="clear" w:color="auto" w:fill="FFFFFF"/>
                  </w:rPr>
                </w:rPrChange>
              </w:rPr>
            </w:pPr>
            <w:del w:id="3152" w:author="FMK" w:date="2020-02-02T20:29:00Z">
              <w:r w:rsidRPr="00EC07DC" w:rsidDel="007B4FE0">
                <w:rPr>
                  <w:rFonts w:asciiTheme="minorHAnsi" w:hAnsiTheme="minorHAnsi"/>
                  <w:color w:val="FF0000"/>
                  <w:shd w:val="clear" w:color="auto" w:fill="FFFFFF"/>
                  <w:rPrChange w:id="3153" w:author="Martin Kazík" w:date="2020-01-23T11:23:00Z">
                    <w:rPr>
                      <w:rFonts w:asciiTheme="minorHAnsi" w:hAnsiTheme="minorHAnsi"/>
                      <w:color w:val="000000"/>
                      <w:shd w:val="clear" w:color="auto" w:fill="FFFFFF"/>
                    </w:rPr>
                  </w:rPrChange>
                </w:rPr>
                <w:delText>MUNKOVÁ, Jindřiška.</w:delText>
              </w:r>
              <w:r w:rsidRPr="00EC07DC" w:rsidDel="007B4FE0">
                <w:rPr>
                  <w:rStyle w:val="apple-converted-space"/>
                  <w:rFonts w:asciiTheme="minorHAnsi" w:hAnsiTheme="minorHAnsi"/>
                  <w:color w:val="FF0000"/>
                  <w:shd w:val="clear" w:color="auto" w:fill="FFFFFF"/>
                  <w:rPrChange w:id="3154" w:author="Martin Kazík" w:date="2020-01-23T11:23:00Z">
                    <w:rPr>
                      <w:rStyle w:val="apple-converted-space"/>
                      <w:rFonts w:asciiTheme="minorHAnsi" w:hAnsiTheme="minorHAnsi"/>
                      <w:color w:val="000000"/>
                      <w:shd w:val="clear" w:color="auto" w:fill="FFFFFF"/>
                    </w:rPr>
                  </w:rPrChange>
                </w:rPr>
                <w:delText xml:space="preserve"> 2001. </w:delText>
              </w:r>
              <w:r w:rsidRPr="00EC07DC" w:rsidDel="007B4FE0">
                <w:rPr>
                  <w:rFonts w:asciiTheme="minorHAnsi" w:hAnsiTheme="minorHAnsi"/>
                  <w:i/>
                  <w:color w:val="FF0000"/>
                  <w:shd w:val="clear" w:color="auto" w:fill="FFFFFF"/>
                  <w:rPrChange w:id="3155" w:author="Martin Kazík" w:date="2020-01-23T11:23:00Z">
                    <w:rPr>
                      <w:rFonts w:asciiTheme="minorHAnsi" w:hAnsiTheme="minorHAnsi"/>
                      <w:i/>
                      <w:color w:val="000000"/>
                      <w:shd w:val="clear" w:color="auto" w:fill="FFFFFF"/>
                    </w:rPr>
                  </w:rPrChange>
                </w:rPr>
                <w:delText>Právo proti nekalé soutěži</w:delText>
              </w:r>
              <w:r w:rsidRPr="00EC07DC" w:rsidDel="007B4FE0">
                <w:rPr>
                  <w:rFonts w:asciiTheme="minorHAnsi" w:hAnsiTheme="minorHAnsi"/>
                  <w:color w:val="FF0000"/>
                  <w:shd w:val="clear" w:color="auto" w:fill="FFFFFF"/>
                  <w:rPrChange w:id="3156" w:author="Martin Kazík" w:date="2020-01-23T11:23:00Z">
                    <w:rPr>
                      <w:rFonts w:asciiTheme="minorHAnsi" w:hAnsiTheme="minorHAnsi"/>
                      <w:color w:val="000000"/>
                      <w:shd w:val="clear" w:color="auto" w:fill="FFFFFF"/>
                    </w:rPr>
                  </w:rPrChange>
                </w:rPr>
                <w:delText>. Praha: C. H. Beck. ISBN 80-7179-569-0.</w:delText>
              </w:r>
            </w:del>
          </w:p>
          <w:p w14:paraId="19FC6805" w14:textId="77777777" w:rsidR="007B4FE0" w:rsidRDefault="00F64B71" w:rsidP="00935F76">
            <w:pPr>
              <w:tabs>
                <w:tab w:val="left" w:pos="567"/>
              </w:tabs>
              <w:jc w:val="both"/>
              <w:rPr>
                <w:ins w:id="3157" w:author="FMK" w:date="2020-02-02T20:29:00Z"/>
                <w:rFonts w:asciiTheme="minorHAnsi" w:hAnsiTheme="minorHAnsi"/>
                <w:color w:val="FF0000"/>
                <w:shd w:val="clear" w:color="auto" w:fill="FFFFFF"/>
              </w:rPr>
            </w:pPr>
            <w:del w:id="3158" w:author="FMK" w:date="2020-02-02T20:29:00Z">
              <w:r w:rsidRPr="00EC07DC" w:rsidDel="007B4FE0">
                <w:rPr>
                  <w:rFonts w:asciiTheme="minorHAnsi" w:hAnsiTheme="minorHAnsi"/>
                  <w:color w:val="FF0000"/>
                  <w:shd w:val="clear" w:color="auto" w:fill="FFFFFF"/>
                  <w:rPrChange w:id="3159" w:author="Martin Kazík" w:date="2020-01-23T11:23:00Z">
                    <w:rPr>
                      <w:rFonts w:asciiTheme="minorHAnsi" w:hAnsiTheme="minorHAnsi"/>
                      <w:color w:val="000000"/>
                      <w:shd w:val="clear" w:color="auto" w:fill="FFFFFF"/>
                    </w:rPr>
                  </w:rPrChange>
                </w:rPr>
                <w:delText>HAJN, Petr.</w:delText>
              </w:r>
              <w:r w:rsidRPr="00EC07DC" w:rsidDel="007B4FE0">
                <w:rPr>
                  <w:rStyle w:val="apple-converted-space"/>
                  <w:rFonts w:asciiTheme="minorHAnsi" w:hAnsiTheme="minorHAnsi"/>
                  <w:color w:val="FF0000"/>
                  <w:shd w:val="clear" w:color="auto" w:fill="FFFFFF"/>
                  <w:rPrChange w:id="3160" w:author="Martin Kazík" w:date="2020-01-23T11:23:00Z">
                    <w:rPr>
                      <w:rStyle w:val="apple-converted-space"/>
                      <w:rFonts w:asciiTheme="minorHAnsi" w:hAnsiTheme="minorHAnsi"/>
                      <w:color w:val="000000"/>
                      <w:shd w:val="clear" w:color="auto" w:fill="FFFFFF"/>
                    </w:rPr>
                  </w:rPrChange>
                </w:rPr>
                <w:delText xml:space="preserve"> 2000. </w:delText>
              </w:r>
              <w:r w:rsidRPr="00EC07DC" w:rsidDel="007B4FE0">
                <w:rPr>
                  <w:rFonts w:asciiTheme="minorHAnsi" w:hAnsiTheme="minorHAnsi"/>
                  <w:i/>
                  <w:color w:val="FF0000"/>
                  <w:shd w:val="clear" w:color="auto" w:fill="FFFFFF"/>
                  <w:rPrChange w:id="3161" w:author="Martin Kazík" w:date="2020-01-23T11:23:00Z">
                    <w:rPr>
                      <w:rFonts w:asciiTheme="minorHAnsi" w:hAnsiTheme="minorHAnsi"/>
                      <w:i/>
                      <w:color w:val="000000"/>
                      <w:shd w:val="clear" w:color="auto" w:fill="FFFFFF"/>
                    </w:rPr>
                  </w:rPrChange>
                </w:rPr>
                <w:delText>Soutěžní chování a právo proti nekalé soutěži</w:delText>
              </w:r>
              <w:r w:rsidRPr="00EC07DC" w:rsidDel="007B4FE0">
                <w:rPr>
                  <w:rFonts w:asciiTheme="minorHAnsi" w:hAnsiTheme="minorHAnsi"/>
                  <w:color w:val="FF0000"/>
                  <w:shd w:val="clear" w:color="auto" w:fill="FFFFFF"/>
                  <w:rPrChange w:id="3162" w:author="Martin Kazík" w:date="2020-01-23T11:23:00Z">
                    <w:rPr>
                      <w:rFonts w:asciiTheme="minorHAnsi" w:hAnsiTheme="minorHAnsi"/>
                      <w:color w:val="000000"/>
                      <w:shd w:val="clear" w:color="auto" w:fill="FFFFFF"/>
                    </w:rPr>
                  </w:rPrChange>
                </w:rPr>
                <w:delText>. Brno: MU. ISBN 80-210-2282-5.</w:delText>
              </w:r>
            </w:del>
          </w:p>
          <w:p w14:paraId="636C28F8" w14:textId="5D2C2836" w:rsidR="00F64B71" w:rsidRDefault="007B4FE0" w:rsidP="00935F76">
            <w:pPr>
              <w:tabs>
                <w:tab w:val="left" w:pos="567"/>
              </w:tabs>
              <w:jc w:val="both"/>
              <w:rPr>
                <w:ins w:id="3163" w:author="FMK" w:date="2020-02-02T20:28:00Z"/>
                <w:rFonts w:asciiTheme="minorHAnsi" w:hAnsiTheme="minorHAnsi"/>
                <w:color w:val="FF0000"/>
                <w:shd w:val="clear" w:color="auto" w:fill="FFFFFF"/>
              </w:rPr>
            </w:pPr>
            <w:ins w:id="3164" w:author="FMK" w:date="2020-02-02T20:28:00Z">
              <w:r w:rsidRPr="007B4FE0">
                <w:rPr>
                  <w:rFonts w:asciiTheme="minorHAnsi" w:hAnsiTheme="minorHAnsi"/>
                  <w:color w:val="FF0000"/>
                  <w:shd w:val="clear" w:color="auto" w:fill="FFFFFF"/>
                </w:rPr>
                <w:t>ZPĚVÁK, Aleš, Zdeněk FIALA a Tereza JONÁKOVÁ.</w:t>
              </w:r>
            </w:ins>
            <w:ins w:id="3165" w:author="FMK" w:date="2020-02-02T20:29:00Z">
              <w:r>
                <w:rPr>
                  <w:rFonts w:asciiTheme="minorHAnsi" w:hAnsiTheme="minorHAnsi"/>
                  <w:color w:val="FF0000"/>
                  <w:shd w:val="clear" w:color="auto" w:fill="FFFFFF"/>
                </w:rPr>
                <w:t xml:space="preserve"> 2015.</w:t>
              </w:r>
            </w:ins>
            <w:ins w:id="3166" w:author="FMK" w:date="2020-02-02T20:28:00Z">
              <w:r w:rsidRPr="007B4FE0">
                <w:rPr>
                  <w:rFonts w:asciiTheme="minorHAnsi" w:hAnsiTheme="minorHAnsi"/>
                  <w:color w:val="FF0000"/>
                  <w:shd w:val="clear" w:color="auto" w:fill="FFFFFF"/>
                </w:rPr>
                <w:t xml:space="preserve"> </w:t>
              </w:r>
              <w:r w:rsidRPr="007B4FE0">
                <w:rPr>
                  <w:rFonts w:asciiTheme="minorHAnsi" w:hAnsiTheme="minorHAnsi"/>
                  <w:i/>
                  <w:color w:val="FF0000"/>
                  <w:shd w:val="clear" w:color="auto" w:fill="FFFFFF"/>
                  <w:rPrChange w:id="3167" w:author="FMK" w:date="2020-02-02T20:29:00Z">
                    <w:rPr>
                      <w:rFonts w:asciiTheme="minorHAnsi" w:hAnsiTheme="minorHAnsi"/>
                      <w:color w:val="FF0000"/>
                      <w:shd w:val="clear" w:color="auto" w:fill="FFFFFF"/>
                    </w:rPr>
                  </w:rPrChange>
                </w:rPr>
                <w:t>Základy teorie práva.</w:t>
              </w:r>
              <w:r w:rsidRPr="007B4FE0">
                <w:rPr>
                  <w:rFonts w:asciiTheme="minorHAnsi" w:hAnsiTheme="minorHAnsi"/>
                  <w:color w:val="FF0000"/>
                  <w:shd w:val="clear" w:color="auto" w:fill="FFFFFF"/>
                </w:rPr>
                <w:t xml:space="preserve"> Vydání I. Praha: Univerzita </w:t>
              </w:r>
              <w:r>
                <w:rPr>
                  <w:rFonts w:asciiTheme="minorHAnsi" w:hAnsiTheme="minorHAnsi"/>
                  <w:color w:val="FF0000"/>
                  <w:shd w:val="clear" w:color="auto" w:fill="FFFFFF"/>
                </w:rPr>
                <w:t>Jana Amose Komenského</w:t>
              </w:r>
              <w:r w:rsidRPr="007B4FE0">
                <w:rPr>
                  <w:rFonts w:asciiTheme="minorHAnsi" w:hAnsiTheme="minorHAnsi"/>
                  <w:color w:val="FF0000"/>
                  <w:shd w:val="clear" w:color="auto" w:fill="FFFFFF"/>
                </w:rPr>
                <w:t>. ISBN 9788074521072.</w:t>
              </w:r>
            </w:ins>
          </w:p>
          <w:p w14:paraId="15D9D220" w14:textId="6F3871A1" w:rsidR="007B4FE0" w:rsidRPr="00F52EEF" w:rsidRDefault="007B4FE0" w:rsidP="00935F76">
            <w:pPr>
              <w:tabs>
                <w:tab w:val="left" w:pos="567"/>
              </w:tabs>
              <w:jc w:val="both"/>
              <w:rPr>
                <w:rFonts w:asciiTheme="minorHAnsi" w:hAnsiTheme="minorHAnsi" w:cstheme="minorHAnsi"/>
                <w:lang w:val="sk-SK"/>
              </w:rPr>
            </w:pPr>
          </w:p>
        </w:tc>
      </w:tr>
      <w:tr w:rsidR="00F64B71" w:rsidRPr="00F52EEF" w14:paraId="1655C4CD" w14:textId="77777777" w:rsidTr="00AE4810">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29196DF"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256D824" w14:textId="77777777" w:rsidTr="00AE4810">
        <w:tc>
          <w:tcPr>
            <w:tcW w:w="5605" w:type="dxa"/>
            <w:gridSpan w:val="3"/>
            <w:tcBorders>
              <w:top w:val="single" w:sz="2" w:space="0" w:color="auto"/>
            </w:tcBorders>
            <w:shd w:val="clear" w:color="auto" w:fill="F7CAAC"/>
          </w:tcPr>
          <w:p w14:paraId="736BB38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5D23D33"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6D827F3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7F33C37E" w14:textId="77777777" w:rsidTr="00AE4810">
        <w:tc>
          <w:tcPr>
            <w:tcW w:w="10673" w:type="dxa"/>
            <w:gridSpan w:val="8"/>
            <w:shd w:val="clear" w:color="auto" w:fill="F7CAAC"/>
          </w:tcPr>
          <w:p w14:paraId="18AEA67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429A79A8" w14:textId="77777777" w:rsidTr="00AE4810">
        <w:trPr>
          <w:trHeight w:val="2196"/>
        </w:trPr>
        <w:tc>
          <w:tcPr>
            <w:tcW w:w="10673" w:type="dxa"/>
            <w:gridSpan w:val="8"/>
          </w:tcPr>
          <w:p w14:paraId="7FDFAA70" w14:textId="77777777" w:rsidR="00F64B71" w:rsidRPr="00F52EEF" w:rsidRDefault="00F64B71" w:rsidP="00935F76">
            <w:pPr>
              <w:tabs>
                <w:tab w:val="left" w:pos="567"/>
              </w:tabs>
              <w:jc w:val="both"/>
              <w:rPr>
                <w:rFonts w:asciiTheme="minorHAnsi" w:eastAsia="Calibri" w:hAnsiTheme="minorHAnsi" w:cstheme="minorHAnsi"/>
              </w:rPr>
            </w:pPr>
          </w:p>
        </w:tc>
      </w:tr>
    </w:tbl>
    <w:p w14:paraId="3B39FC52" w14:textId="77777777" w:rsidR="00F64B71" w:rsidRPr="00F52EEF" w:rsidRDefault="00F64B71" w:rsidP="00935F76">
      <w:pPr>
        <w:tabs>
          <w:tab w:val="left" w:pos="567"/>
        </w:tabs>
        <w:spacing w:after="160" w:line="259" w:lineRule="auto"/>
        <w:rPr>
          <w:rFonts w:asciiTheme="minorHAnsi" w:hAnsiTheme="minorHAnsi" w:cstheme="minorHAnsi"/>
        </w:rPr>
      </w:pPr>
    </w:p>
    <w:p w14:paraId="7127ABC8" w14:textId="77777777" w:rsidR="008445AD" w:rsidRDefault="008445AD">
      <w:pPr>
        <w:rPr>
          <w:ins w:id="3168" w:author="Radim Bačuvčík" w:date="2020-02-06T15:03:00Z"/>
        </w:rPr>
      </w:pPr>
      <w:ins w:id="3169" w:author="Radim Bačuvčík" w:date="2020-02-06T15:03: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6"/>
        <w:gridCol w:w="785"/>
        <w:gridCol w:w="1134"/>
        <w:gridCol w:w="889"/>
        <w:gridCol w:w="816"/>
        <w:gridCol w:w="2156"/>
        <w:gridCol w:w="539"/>
        <w:gridCol w:w="668"/>
        <w:tblGridChange w:id="3170">
          <w:tblGrid>
            <w:gridCol w:w="3686"/>
            <w:gridCol w:w="785"/>
            <w:gridCol w:w="1134"/>
            <w:gridCol w:w="889"/>
            <w:gridCol w:w="816"/>
            <w:gridCol w:w="2156"/>
            <w:gridCol w:w="539"/>
            <w:gridCol w:w="267"/>
            <w:gridCol w:w="401"/>
            <w:gridCol w:w="10272"/>
          </w:tblGrid>
        </w:tblGridChange>
      </w:tblGrid>
      <w:tr w:rsidR="00F64B71" w:rsidRPr="00F52EEF" w14:paraId="6BAC402B" w14:textId="77777777" w:rsidTr="00AE4810">
        <w:tc>
          <w:tcPr>
            <w:tcW w:w="10673" w:type="dxa"/>
            <w:gridSpan w:val="8"/>
            <w:tcBorders>
              <w:bottom w:val="double" w:sz="4" w:space="0" w:color="auto"/>
            </w:tcBorders>
            <w:shd w:val="clear" w:color="auto" w:fill="BDD6EE"/>
          </w:tcPr>
          <w:p w14:paraId="01566D50" w14:textId="540223E3"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0436DDE8" w14:textId="77777777" w:rsidTr="00AE4810">
        <w:tc>
          <w:tcPr>
            <w:tcW w:w="3686" w:type="dxa"/>
            <w:tcBorders>
              <w:top w:val="double" w:sz="4" w:space="0" w:color="auto"/>
            </w:tcBorders>
            <w:shd w:val="clear" w:color="auto" w:fill="F7CAAC"/>
          </w:tcPr>
          <w:p w14:paraId="4A26B4F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987" w:type="dxa"/>
            <w:gridSpan w:val="7"/>
            <w:tcBorders>
              <w:top w:val="double" w:sz="4" w:space="0" w:color="auto"/>
            </w:tcBorders>
          </w:tcPr>
          <w:p w14:paraId="49F9838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Sociální média</w:t>
            </w:r>
          </w:p>
        </w:tc>
      </w:tr>
      <w:tr w:rsidR="00F64B71" w:rsidRPr="00F52EEF" w14:paraId="6A9F976C" w14:textId="77777777" w:rsidTr="00AE4810">
        <w:tc>
          <w:tcPr>
            <w:tcW w:w="3686" w:type="dxa"/>
            <w:shd w:val="clear" w:color="auto" w:fill="F7CAAC"/>
          </w:tcPr>
          <w:p w14:paraId="47EBD24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624" w:type="dxa"/>
            <w:gridSpan w:val="4"/>
          </w:tcPr>
          <w:p w14:paraId="3CEF45E3"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 PZ</w:t>
            </w:r>
          </w:p>
        </w:tc>
        <w:tc>
          <w:tcPr>
            <w:tcW w:w="2695" w:type="dxa"/>
            <w:gridSpan w:val="2"/>
            <w:shd w:val="clear" w:color="auto" w:fill="F7CAAC"/>
          </w:tcPr>
          <w:p w14:paraId="4258E99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6806DED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F64B71" w:rsidRPr="00F52EEF" w14:paraId="63D36A09" w14:textId="77777777" w:rsidTr="00AE4810">
        <w:tc>
          <w:tcPr>
            <w:tcW w:w="3686" w:type="dxa"/>
            <w:shd w:val="clear" w:color="auto" w:fill="F7CAAC"/>
          </w:tcPr>
          <w:p w14:paraId="078108B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919" w:type="dxa"/>
            <w:gridSpan w:val="2"/>
          </w:tcPr>
          <w:p w14:paraId="7C381F55"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26s</w:t>
            </w:r>
          </w:p>
        </w:tc>
        <w:tc>
          <w:tcPr>
            <w:tcW w:w="889" w:type="dxa"/>
            <w:shd w:val="clear" w:color="auto" w:fill="F7CAAC"/>
          </w:tcPr>
          <w:p w14:paraId="1016EB5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A4EBB4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19734A6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76F9AF9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6A8D0EBC" w14:textId="77777777" w:rsidTr="00AE4810">
        <w:tc>
          <w:tcPr>
            <w:tcW w:w="3686" w:type="dxa"/>
            <w:shd w:val="clear" w:color="auto" w:fill="F7CAAC"/>
          </w:tcPr>
          <w:p w14:paraId="4097BE1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987" w:type="dxa"/>
            <w:gridSpan w:val="7"/>
          </w:tcPr>
          <w:p w14:paraId="1864B554" w14:textId="3C8A4A75"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Teorie marketingov</w:t>
            </w:r>
            <w:ins w:id="3171" w:author="Radim Bačuvčík" w:date="2020-02-06T09:59:00Z">
              <w:r w:rsidR="0097519B">
                <w:rPr>
                  <w:rFonts w:asciiTheme="minorHAnsi" w:eastAsia="Calibri" w:hAnsiTheme="minorHAnsi" w:cstheme="minorHAnsi"/>
                </w:rPr>
                <w:t>é</w:t>
              </w:r>
            </w:ins>
            <w:del w:id="3172" w:author="Radim Bačuvčík" w:date="2020-02-06T09:59:00Z">
              <w:r w:rsidRPr="00F52EEF" w:rsidDel="0097519B">
                <w:rPr>
                  <w:rFonts w:asciiTheme="minorHAnsi" w:eastAsia="Calibri" w:hAnsiTheme="minorHAnsi" w:cstheme="minorHAnsi"/>
                </w:rPr>
                <w:delText>ých</w:delText>
              </w:r>
            </w:del>
            <w:r w:rsidRPr="00F52EEF">
              <w:rPr>
                <w:rFonts w:asciiTheme="minorHAnsi" w:eastAsia="Calibri" w:hAnsiTheme="minorHAnsi" w:cstheme="minorHAnsi"/>
              </w:rPr>
              <w:t xml:space="preserve"> komunikac</w:t>
            </w:r>
            <w:del w:id="3173" w:author="Radim Bačuvčík" w:date="2020-02-06T09:59:00Z">
              <w:r w:rsidRPr="00F52EEF" w:rsidDel="0097519B">
                <w:rPr>
                  <w:rFonts w:asciiTheme="minorHAnsi" w:eastAsia="Calibri" w:hAnsiTheme="minorHAnsi" w:cstheme="minorHAnsi"/>
                </w:rPr>
                <w:delText>í</w:delText>
              </w:r>
            </w:del>
            <w:ins w:id="3174" w:author="Radim Bačuvčík" w:date="2020-02-06T09:59:00Z">
              <w:r w:rsidR="0097519B">
                <w:rPr>
                  <w:rFonts w:asciiTheme="minorHAnsi" w:eastAsia="Calibri" w:hAnsiTheme="minorHAnsi" w:cstheme="minorHAnsi"/>
                </w:rPr>
                <w:t>e</w:t>
              </w:r>
            </w:ins>
            <w:r w:rsidRPr="00F52EEF">
              <w:rPr>
                <w:rFonts w:asciiTheme="minorHAnsi" w:eastAsia="Calibri" w:hAnsiTheme="minorHAnsi" w:cstheme="minorHAnsi"/>
              </w:rPr>
              <w:t xml:space="preserve">, Marketing 2, </w:t>
            </w:r>
            <w:del w:id="3175" w:author="Radim Bačuvčík" w:date="2020-02-06T09:59:00Z">
              <w:r w:rsidRPr="00F52EEF" w:rsidDel="0097519B">
                <w:rPr>
                  <w:rFonts w:asciiTheme="minorHAnsi" w:eastAsia="Calibri" w:hAnsiTheme="minorHAnsi" w:cstheme="minorHAnsi"/>
                </w:rPr>
                <w:delText xml:space="preserve">Propagace </w:delText>
              </w:r>
            </w:del>
            <w:ins w:id="3176" w:author="Radim Bačuvčík" w:date="2020-02-06T09:59:00Z">
              <w:r w:rsidR="0097519B">
                <w:rPr>
                  <w:rFonts w:asciiTheme="minorHAnsi" w:eastAsia="Calibri" w:hAnsiTheme="minorHAnsi" w:cstheme="minorHAnsi"/>
                </w:rPr>
                <w:t>Marketingová komunikace</w:t>
              </w:r>
              <w:r w:rsidR="0097519B" w:rsidRPr="00F52EEF">
                <w:rPr>
                  <w:rFonts w:asciiTheme="minorHAnsi" w:eastAsia="Calibri" w:hAnsiTheme="minorHAnsi" w:cstheme="minorHAnsi"/>
                </w:rPr>
                <w:t xml:space="preserve"> </w:t>
              </w:r>
            </w:ins>
            <w:r w:rsidRPr="00F52EEF">
              <w:rPr>
                <w:rFonts w:asciiTheme="minorHAnsi" w:eastAsia="Calibri" w:hAnsiTheme="minorHAnsi" w:cstheme="minorHAnsi"/>
              </w:rPr>
              <w:t xml:space="preserve">na sociálních sítích </w:t>
            </w:r>
          </w:p>
        </w:tc>
      </w:tr>
      <w:tr w:rsidR="00F64B71" w:rsidRPr="00F52EEF" w14:paraId="309EBB7A" w14:textId="77777777" w:rsidTr="00AE4810">
        <w:tc>
          <w:tcPr>
            <w:tcW w:w="3686" w:type="dxa"/>
            <w:shd w:val="clear" w:color="auto" w:fill="F7CAAC"/>
          </w:tcPr>
          <w:p w14:paraId="407B3D7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624" w:type="dxa"/>
            <w:gridSpan w:val="4"/>
          </w:tcPr>
          <w:p w14:paraId="52F262D6"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6" w:type="dxa"/>
            <w:shd w:val="clear" w:color="auto" w:fill="F7CAAC"/>
          </w:tcPr>
          <w:p w14:paraId="37C68CB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57108A84"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Seminář</w:t>
            </w:r>
          </w:p>
        </w:tc>
      </w:tr>
      <w:tr w:rsidR="00F64B71" w:rsidRPr="00F52EEF" w14:paraId="32C62932" w14:textId="77777777" w:rsidTr="00AE4810">
        <w:tc>
          <w:tcPr>
            <w:tcW w:w="3686" w:type="dxa"/>
            <w:shd w:val="clear" w:color="auto" w:fill="F7CAAC"/>
          </w:tcPr>
          <w:p w14:paraId="548B02C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987" w:type="dxa"/>
            <w:gridSpan w:val="7"/>
            <w:tcBorders>
              <w:bottom w:val="nil"/>
            </w:tcBorders>
          </w:tcPr>
          <w:p w14:paraId="39DB728C" w14:textId="2159DCFD" w:rsidR="00F64B71" w:rsidRPr="00F52EEF" w:rsidRDefault="00F64B71" w:rsidP="00935F76">
            <w:pPr>
              <w:tabs>
                <w:tab w:val="left" w:pos="567"/>
              </w:tabs>
              <w:jc w:val="both"/>
              <w:rPr>
                <w:rFonts w:asciiTheme="minorHAnsi" w:hAnsiTheme="minorHAnsi" w:cstheme="minorHAnsi"/>
              </w:rPr>
            </w:pPr>
          </w:p>
        </w:tc>
      </w:tr>
      <w:tr w:rsidR="00F64B71" w:rsidRPr="00F52EEF" w14:paraId="356237CC" w14:textId="77777777" w:rsidTr="00AE4810">
        <w:trPr>
          <w:trHeight w:val="554"/>
        </w:trPr>
        <w:tc>
          <w:tcPr>
            <w:tcW w:w="10673" w:type="dxa"/>
            <w:gridSpan w:val="8"/>
            <w:tcBorders>
              <w:top w:val="nil"/>
            </w:tcBorders>
          </w:tcPr>
          <w:p w14:paraId="0F7F9F1E" w14:textId="48C12C96" w:rsidR="00AE4810" w:rsidRPr="00F52EEF" w:rsidRDefault="00AE4810" w:rsidP="00935F76">
            <w:pPr>
              <w:tabs>
                <w:tab w:val="left" w:pos="567"/>
              </w:tabs>
              <w:jc w:val="both"/>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80% účast</w:t>
            </w:r>
            <w:r>
              <w:rPr>
                <w:rFonts w:asciiTheme="minorHAnsi" w:eastAsia="Calibri" w:hAnsiTheme="minorHAnsi" w:cstheme="minorHAnsi"/>
              </w:rPr>
              <w:t>.</w:t>
            </w:r>
          </w:p>
          <w:p w14:paraId="2E080722" w14:textId="35D86310" w:rsidR="00AE4810" w:rsidRPr="00F52EEF" w:rsidRDefault="00AE4810" w:rsidP="00935F76">
            <w:pPr>
              <w:tabs>
                <w:tab w:val="left" w:pos="567"/>
              </w:tabs>
              <w:jc w:val="both"/>
              <w:rPr>
                <w:rFonts w:asciiTheme="minorHAnsi" w:eastAsia="Calibr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Vypracování seminární práce na zadané téma</w:t>
            </w:r>
            <w:r>
              <w:rPr>
                <w:rFonts w:asciiTheme="minorHAnsi" w:eastAsia="Calibri" w:hAnsiTheme="minorHAnsi" w:cstheme="minorHAnsi"/>
              </w:rPr>
              <w:t>.</w:t>
            </w:r>
            <w:r w:rsidRPr="00F52EEF">
              <w:rPr>
                <w:rFonts w:asciiTheme="minorHAnsi" w:eastAsia="Calibri" w:hAnsiTheme="minorHAnsi" w:cstheme="minorHAnsi"/>
              </w:rPr>
              <w:t xml:space="preserve"> </w:t>
            </w:r>
          </w:p>
          <w:p w14:paraId="77272FD0" w14:textId="495D3E38" w:rsidR="00F64B71" w:rsidRPr="00F52EEF" w:rsidRDefault="00AE4810" w:rsidP="00935F76">
            <w:pPr>
              <w:tabs>
                <w:tab w:val="left" w:pos="567"/>
              </w:tabs>
              <w:jc w:val="both"/>
              <w:rPr>
                <w:rFonts w:asciiTheme="minorHAnsi" w:hAnsiTheme="minorHAnsi" w:cstheme="minorHAnsi"/>
              </w:rPr>
            </w:pPr>
            <w:r>
              <w:rPr>
                <w:rFonts w:asciiTheme="minorHAnsi" w:eastAsia="Calibri" w:hAnsiTheme="minorHAnsi" w:cstheme="minorHAnsi"/>
              </w:rPr>
              <w:t>3.</w:t>
            </w:r>
            <w:r w:rsidRPr="00F52EEF">
              <w:rPr>
                <w:rFonts w:asciiTheme="minorHAnsi" w:eastAsia="Calibri" w:hAnsiTheme="minorHAnsi" w:cstheme="minorHAnsi"/>
              </w:rPr>
              <w:t xml:space="preserve"> Splnění dílčích úkolů v průběhu semestru</w:t>
            </w:r>
            <w:r>
              <w:rPr>
                <w:rFonts w:asciiTheme="minorHAnsi" w:eastAsia="Calibri" w:hAnsiTheme="minorHAnsi" w:cstheme="minorHAnsi"/>
              </w:rPr>
              <w:t>.</w:t>
            </w:r>
          </w:p>
        </w:tc>
      </w:tr>
      <w:tr w:rsidR="00F64B71" w:rsidRPr="00F52EEF" w14:paraId="3781465A" w14:textId="77777777" w:rsidTr="00AE4810">
        <w:trPr>
          <w:trHeight w:val="197"/>
        </w:trPr>
        <w:tc>
          <w:tcPr>
            <w:tcW w:w="3686" w:type="dxa"/>
            <w:tcBorders>
              <w:top w:val="nil"/>
            </w:tcBorders>
            <w:shd w:val="clear" w:color="auto" w:fill="F7CAAC"/>
          </w:tcPr>
          <w:p w14:paraId="1403630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987" w:type="dxa"/>
            <w:gridSpan w:val="7"/>
            <w:tcBorders>
              <w:top w:val="nil"/>
            </w:tcBorders>
          </w:tcPr>
          <w:p w14:paraId="60FBD0A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Olga Zbranek Biernátová</w:t>
            </w:r>
          </w:p>
        </w:tc>
      </w:tr>
      <w:tr w:rsidR="00F64B71" w:rsidRPr="00F52EEF" w14:paraId="5B8120E8" w14:textId="77777777" w:rsidTr="00AE4810">
        <w:trPr>
          <w:trHeight w:val="243"/>
        </w:trPr>
        <w:tc>
          <w:tcPr>
            <w:tcW w:w="3686" w:type="dxa"/>
            <w:tcBorders>
              <w:top w:val="nil"/>
            </w:tcBorders>
            <w:shd w:val="clear" w:color="auto" w:fill="F7CAAC"/>
          </w:tcPr>
          <w:p w14:paraId="7574CBC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987" w:type="dxa"/>
            <w:gridSpan w:val="7"/>
            <w:tcBorders>
              <w:top w:val="nil"/>
            </w:tcBorders>
          </w:tcPr>
          <w:p w14:paraId="1CBB60E6" w14:textId="1D3EA9A2"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2AF42DF7" w14:textId="77777777" w:rsidTr="00AE4810">
        <w:tc>
          <w:tcPr>
            <w:tcW w:w="3686" w:type="dxa"/>
            <w:shd w:val="clear" w:color="auto" w:fill="F7CAAC"/>
          </w:tcPr>
          <w:p w14:paraId="03D85DD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987" w:type="dxa"/>
            <w:gridSpan w:val="7"/>
            <w:tcBorders>
              <w:bottom w:val="nil"/>
            </w:tcBorders>
          </w:tcPr>
          <w:p w14:paraId="1E93E63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4015C17" w14:textId="77777777" w:rsidTr="00AE4810">
        <w:trPr>
          <w:trHeight w:val="70"/>
        </w:trPr>
        <w:tc>
          <w:tcPr>
            <w:tcW w:w="10673" w:type="dxa"/>
            <w:gridSpan w:val="8"/>
            <w:tcBorders>
              <w:top w:val="nil"/>
            </w:tcBorders>
          </w:tcPr>
          <w:p w14:paraId="74942FF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FCF4526" w14:textId="77777777" w:rsidTr="00AE4810">
        <w:tc>
          <w:tcPr>
            <w:tcW w:w="3686" w:type="dxa"/>
            <w:shd w:val="clear" w:color="auto" w:fill="F7CAAC"/>
          </w:tcPr>
          <w:p w14:paraId="7336C94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987" w:type="dxa"/>
            <w:gridSpan w:val="7"/>
            <w:tcBorders>
              <w:bottom w:val="nil"/>
            </w:tcBorders>
          </w:tcPr>
          <w:p w14:paraId="17D48A6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C2F57BE" w14:textId="77777777" w:rsidTr="00AE4810">
        <w:trPr>
          <w:trHeight w:val="2344"/>
        </w:trPr>
        <w:tc>
          <w:tcPr>
            <w:tcW w:w="10673" w:type="dxa"/>
            <w:gridSpan w:val="8"/>
            <w:tcBorders>
              <w:top w:val="nil"/>
              <w:bottom w:val="single" w:sz="12" w:space="0" w:color="auto"/>
            </w:tcBorders>
          </w:tcPr>
          <w:p w14:paraId="57CDD9D8" w14:textId="3A67CE28" w:rsidR="00B5549A" w:rsidRPr="00B5549A" w:rsidRDefault="00F64B71" w:rsidP="00B5549A">
            <w:pPr>
              <w:tabs>
                <w:tab w:val="left" w:pos="567"/>
              </w:tabs>
              <w:jc w:val="both"/>
              <w:rPr>
                <w:ins w:id="3177" w:author="Martin Kazík" w:date="2020-01-23T11:23:00Z"/>
                <w:rFonts w:asciiTheme="minorHAnsi" w:hAnsiTheme="minorHAnsi" w:cstheme="minorHAnsi"/>
                <w:b/>
              </w:rPr>
            </w:pPr>
            <w:del w:id="3178" w:author="Martin Kazík" w:date="2020-01-23T11:23:00Z">
              <w:r w:rsidRPr="00F52EEF">
                <w:rPr>
                  <w:rFonts w:asciiTheme="minorHAnsi" w:hAnsiTheme="minorHAnsi" w:cstheme="minorHAnsi"/>
                </w:rPr>
                <w:delText>Cílem předmětu je studenta kvalitně připravit na pozici „social media marketing specialist“. Nejde pouze o vhled do problematiky a základní praxi, ale také o to, aby byl student i do budoucna schopen rozvíjet své schopnosti a aktualizovat své znalosti z relevantních zdrojů. Důraz je kladen nejen na sociální média a marketing, ale také na rozvoj dílčích kompetencí, které jsou důležité pro budoucí praxi.</w:delText>
              </w:r>
            </w:del>
            <w:ins w:id="3179" w:author="Martin Kazík" w:date="2020-01-23T11:23:00Z">
              <w:r w:rsidR="00B5549A">
                <w:rPr>
                  <w:rFonts w:asciiTheme="minorHAnsi" w:hAnsiTheme="minorHAnsi" w:cstheme="minorHAnsi"/>
                  <w:b/>
                </w:rPr>
                <w:t>Probíraná témata:</w:t>
              </w:r>
            </w:ins>
          </w:p>
          <w:p w14:paraId="39B30711" w14:textId="77777777" w:rsidR="00B5549A" w:rsidRPr="00B5549A" w:rsidRDefault="00B5549A" w:rsidP="00B5549A">
            <w:pPr>
              <w:tabs>
                <w:tab w:val="left" w:pos="567"/>
              </w:tabs>
              <w:jc w:val="both"/>
              <w:rPr>
                <w:ins w:id="3180" w:author="Martin Kazík" w:date="2020-01-23T11:23:00Z"/>
                <w:rFonts w:asciiTheme="minorHAnsi" w:hAnsiTheme="minorHAnsi" w:cstheme="minorHAnsi"/>
              </w:rPr>
            </w:pPr>
            <w:ins w:id="3181" w:author="Martin Kazík" w:date="2020-01-23T11:23:00Z">
              <w:r w:rsidRPr="00B5549A">
                <w:rPr>
                  <w:rFonts w:asciiTheme="minorHAnsi" w:hAnsiTheme="minorHAnsi" w:cstheme="minorHAnsi"/>
                </w:rPr>
                <w:t>- Základy social media marketingu, výhody a nevýhody, chování uživatel, cílení</w:t>
              </w:r>
            </w:ins>
          </w:p>
          <w:p w14:paraId="2422F00B" w14:textId="77777777" w:rsidR="00B5549A" w:rsidRPr="00B5549A" w:rsidRDefault="00B5549A" w:rsidP="00B5549A">
            <w:pPr>
              <w:tabs>
                <w:tab w:val="left" w:pos="567"/>
              </w:tabs>
              <w:jc w:val="both"/>
              <w:rPr>
                <w:ins w:id="3182" w:author="Martin Kazík" w:date="2020-01-23T11:23:00Z"/>
                <w:rFonts w:asciiTheme="minorHAnsi" w:hAnsiTheme="minorHAnsi" w:cstheme="minorHAnsi"/>
              </w:rPr>
            </w:pPr>
            <w:ins w:id="3183" w:author="Martin Kazík" w:date="2020-01-23T11:23:00Z">
              <w:r w:rsidRPr="00B5549A">
                <w:rPr>
                  <w:rFonts w:asciiTheme="minorHAnsi" w:hAnsiTheme="minorHAnsi" w:cstheme="minorHAnsi"/>
                </w:rPr>
                <w:t>- Copywriting, způsoby komunikace, conversation making</w:t>
              </w:r>
            </w:ins>
          </w:p>
          <w:p w14:paraId="6B5F99CE" w14:textId="77777777" w:rsidR="00B5549A" w:rsidRPr="00B5549A" w:rsidRDefault="00B5549A" w:rsidP="00B5549A">
            <w:pPr>
              <w:tabs>
                <w:tab w:val="left" w:pos="567"/>
              </w:tabs>
              <w:jc w:val="both"/>
              <w:rPr>
                <w:ins w:id="3184" w:author="Martin Kazík" w:date="2020-01-23T11:23:00Z"/>
                <w:rFonts w:asciiTheme="minorHAnsi" w:hAnsiTheme="minorHAnsi" w:cstheme="minorHAnsi"/>
              </w:rPr>
            </w:pPr>
            <w:ins w:id="3185" w:author="Martin Kazík" w:date="2020-01-23T11:23:00Z">
              <w:r w:rsidRPr="00B5549A">
                <w:rPr>
                  <w:rFonts w:asciiTheme="minorHAnsi" w:hAnsiTheme="minorHAnsi" w:cstheme="minorHAnsi"/>
                </w:rPr>
                <w:t>- Druhy sociálních médií a jejich specifikace (Facebook, Twitter, YouTube, LinkedIN, Pinterest. blogy atd.)</w:t>
              </w:r>
            </w:ins>
          </w:p>
          <w:p w14:paraId="4D9C5C6F" w14:textId="77777777" w:rsidR="00B5549A" w:rsidRPr="00B5549A" w:rsidRDefault="00B5549A" w:rsidP="00B5549A">
            <w:pPr>
              <w:tabs>
                <w:tab w:val="left" w:pos="567"/>
              </w:tabs>
              <w:jc w:val="both"/>
              <w:rPr>
                <w:ins w:id="3186" w:author="Martin Kazík" w:date="2020-01-23T11:23:00Z"/>
                <w:rFonts w:asciiTheme="minorHAnsi" w:hAnsiTheme="minorHAnsi" w:cstheme="minorHAnsi"/>
              </w:rPr>
            </w:pPr>
            <w:ins w:id="3187" w:author="Martin Kazík" w:date="2020-01-23T11:23:00Z">
              <w:r w:rsidRPr="00B5549A">
                <w:rPr>
                  <w:rFonts w:asciiTheme="minorHAnsi" w:hAnsiTheme="minorHAnsi" w:cstheme="minorHAnsi"/>
                </w:rPr>
                <w:t>- Aplikace na Facebooku, social microsites</w:t>
              </w:r>
            </w:ins>
          </w:p>
          <w:p w14:paraId="0292FE0C" w14:textId="77777777" w:rsidR="00B5549A" w:rsidRPr="00B5549A" w:rsidRDefault="00B5549A" w:rsidP="00B5549A">
            <w:pPr>
              <w:tabs>
                <w:tab w:val="left" w:pos="567"/>
              </w:tabs>
              <w:jc w:val="both"/>
              <w:rPr>
                <w:ins w:id="3188" w:author="Martin Kazík" w:date="2020-01-23T11:23:00Z"/>
                <w:rFonts w:asciiTheme="minorHAnsi" w:hAnsiTheme="minorHAnsi" w:cstheme="minorHAnsi"/>
              </w:rPr>
            </w:pPr>
            <w:ins w:id="3189" w:author="Martin Kazík" w:date="2020-01-23T11:23:00Z">
              <w:r w:rsidRPr="00B5549A">
                <w:rPr>
                  <w:rFonts w:asciiTheme="minorHAnsi" w:hAnsiTheme="minorHAnsi" w:cstheme="minorHAnsi"/>
                </w:rPr>
                <w:t>- Facebook Ads</w:t>
              </w:r>
            </w:ins>
          </w:p>
          <w:p w14:paraId="5C28BF2A" w14:textId="77777777" w:rsidR="00B5549A" w:rsidRPr="00B5549A" w:rsidRDefault="00B5549A" w:rsidP="00B5549A">
            <w:pPr>
              <w:tabs>
                <w:tab w:val="left" w:pos="567"/>
              </w:tabs>
              <w:jc w:val="both"/>
              <w:rPr>
                <w:ins w:id="3190" w:author="Martin Kazík" w:date="2020-01-23T11:23:00Z"/>
                <w:rFonts w:asciiTheme="minorHAnsi" w:hAnsiTheme="minorHAnsi" w:cstheme="minorHAnsi"/>
              </w:rPr>
            </w:pPr>
            <w:ins w:id="3191" w:author="Martin Kazík" w:date="2020-01-23T11:23:00Z">
              <w:r w:rsidRPr="00B5549A">
                <w:rPr>
                  <w:rFonts w:asciiTheme="minorHAnsi" w:hAnsiTheme="minorHAnsi" w:cstheme="minorHAnsi"/>
                </w:rPr>
                <w:t>- Internetové memy a jejich využití v marketingu</w:t>
              </w:r>
            </w:ins>
          </w:p>
          <w:p w14:paraId="223A9FEE" w14:textId="77777777" w:rsidR="00B5549A" w:rsidRPr="00B5549A" w:rsidRDefault="00B5549A" w:rsidP="00B5549A">
            <w:pPr>
              <w:tabs>
                <w:tab w:val="left" w:pos="567"/>
              </w:tabs>
              <w:jc w:val="both"/>
              <w:rPr>
                <w:ins w:id="3192" w:author="Martin Kazík" w:date="2020-01-23T11:23:00Z"/>
                <w:rFonts w:asciiTheme="minorHAnsi" w:hAnsiTheme="minorHAnsi" w:cstheme="minorHAnsi"/>
              </w:rPr>
            </w:pPr>
            <w:ins w:id="3193" w:author="Martin Kazík" w:date="2020-01-23T11:23:00Z">
              <w:r w:rsidRPr="00B5549A">
                <w:rPr>
                  <w:rFonts w:asciiTheme="minorHAnsi" w:hAnsiTheme="minorHAnsi" w:cstheme="minorHAnsi"/>
                </w:rPr>
                <w:t>- Branding, budování osobního brandu</w:t>
              </w:r>
            </w:ins>
          </w:p>
          <w:p w14:paraId="3E1626A2" w14:textId="77777777" w:rsidR="00B5549A" w:rsidRPr="00B5549A" w:rsidRDefault="00B5549A" w:rsidP="00B5549A">
            <w:pPr>
              <w:tabs>
                <w:tab w:val="left" w:pos="567"/>
              </w:tabs>
              <w:jc w:val="both"/>
              <w:rPr>
                <w:ins w:id="3194" w:author="Martin Kazík" w:date="2020-01-23T11:23:00Z"/>
                <w:rFonts w:asciiTheme="minorHAnsi" w:hAnsiTheme="minorHAnsi" w:cstheme="minorHAnsi"/>
              </w:rPr>
            </w:pPr>
            <w:ins w:id="3195" w:author="Martin Kazík" w:date="2020-01-23T11:23:00Z">
              <w:r w:rsidRPr="00B5549A">
                <w:rPr>
                  <w:rFonts w:asciiTheme="minorHAnsi" w:hAnsiTheme="minorHAnsi" w:cstheme="minorHAnsi"/>
                </w:rPr>
                <w:t>- Měření v sociálních sítích</w:t>
              </w:r>
            </w:ins>
          </w:p>
          <w:p w14:paraId="72D4DF07" w14:textId="77777777" w:rsidR="00B5549A" w:rsidRPr="00B5549A" w:rsidRDefault="00B5549A" w:rsidP="00B5549A">
            <w:pPr>
              <w:tabs>
                <w:tab w:val="left" w:pos="567"/>
              </w:tabs>
              <w:jc w:val="both"/>
              <w:rPr>
                <w:ins w:id="3196" w:author="Martin Kazík" w:date="2020-01-23T11:23:00Z"/>
                <w:rFonts w:asciiTheme="minorHAnsi" w:hAnsiTheme="minorHAnsi" w:cstheme="minorHAnsi"/>
              </w:rPr>
            </w:pPr>
            <w:ins w:id="3197" w:author="Martin Kazík" w:date="2020-01-23T11:23:00Z">
              <w:r w:rsidRPr="00B5549A">
                <w:rPr>
                  <w:rFonts w:asciiTheme="minorHAnsi" w:hAnsiTheme="minorHAnsi" w:cstheme="minorHAnsi"/>
                </w:rPr>
                <w:t>- Práce s online nástroji a softwarem</w:t>
              </w:r>
            </w:ins>
          </w:p>
          <w:p w14:paraId="6B7D0900" w14:textId="77777777" w:rsidR="00B5549A" w:rsidRPr="00B5549A" w:rsidRDefault="00B5549A" w:rsidP="00B5549A">
            <w:pPr>
              <w:tabs>
                <w:tab w:val="left" w:pos="567"/>
              </w:tabs>
              <w:jc w:val="both"/>
              <w:rPr>
                <w:ins w:id="3198" w:author="Martin Kazík" w:date="2020-01-23T11:23:00Z"/>
                <w:rFonts w:asciiTheme="minorHAnsi" w:hAnsiTheme="minorHAnsi" w:cstheme="minorHAnsi"/>
              </w:rPr>
            </w:pPr>
            <w:ins w:id="3199" w:author="Martin Kazík" w:date="2020-01-23T11:23:00Z">
              <w:r w:rsidRPr="00B5549A">
                <w:rPr>
                  <w:rFonts w:asciiTheme="minorHAnsi" w:hAnsiTheme="minorHAnsi" w:cstheme="minorHAnsi"/>
                </w:rPr>
                <w:t>- Idea making, hledání inspirace, rešerše</w:t>
              </w:r>
            </w:ins>
          </w:p>
          <w:p w14:paraId="36CF2FC6" w14:textId="77777777" w:rsidR="00B5549A" w:rsidRPr="00B5549A" w:rsidRDefault="00B5549A" w:rsidP="00B5549A">
            <w:pPr>
              <w:tabs>
                <w:tab w:val="left" w:pos="567"/>
              </w:tabs>
              <w:jc w:val="both"/>
              <w:rPr>
                <w:ins w:id="3200" w:author="Martin Kazík" w:date="2020-01-23T11:23:00Z"/>
                <w:rFonts w:asciiTheme="minorHAnsi" w:hAnsiTheme="minorHAnsi" w:cstheme="minorHAnsi"/>
              </w:rPr>
            </w:pPr>
            <w:ins w:id="3201" w:author="Martin Kazík" w:date="2020-01-23T11:23:00Z">
              <w:r w:rsidRPr="00B5549A">
                <w:rPr>
                  <w:rFonts w:asciiTheme="minorHAnsi" w:hAnsiTheme="minorHAnsi" w:cstheme="minorHAnsi"/>
                </w:rPr>
                <w:t>- Storytelling a gamifikace</w:t>
              </w:r>
            </w:ins>
          </w:p>
          <w:p w14:paraId="5D9C9C91" w14:textId="456892A0" w:rsidR="00F64B71" w:rsidRPr="00F52EEF" w:rsidRDefault="00B5549A" w:rsidP="00B5549A">
            <w:pPr>
              <w:tabs>
                <w:tab w:val="left" w:pos="567"/>
              </w:tabs>
              <w:jc w:val="both"/>
              <w:rPr>
                <w:rFonts w:asciiTheme="minorHAnsi" w:hAnsiTheme="minorHAnsi" w:cstheme="minorHAnsi"/>
              </w:rPr>
            </w:pPr>
            <w:ins w:id="3202" w:author="Martin Kazík" w:date="2020-01-23T11:23:00Z">
              <w:r w:rsidRPr="00B5549A">
                <w:rPr>
                  <w:rFonts w:asciiTheme="minorHAnsi" w:hAnsiTheme="minorHAnsi" w:cstheme="minorHAnsi"/>
                </w:rPr>
                <w:t>- Tvorba a prodej strategie propagace v sociálních sítích</w:t>
              </w:r>
            </w:ins>
          </w:p>
        </w:tc>
      </w:tr>
      <w:tr w:rsidR="00F64B71" w:rsidRPr="00F52EEF" w14:paraId="68B5BD09" w14:textId="77777777" w:rsidTr="00AE4810">
        <w:trPr>
          <w:trHeight w:val="265"/>
        </w:trPr>
        <w:tc>
          <w:tcPr>
            <w:tcW w:w="4471" w:type="dxa"/>
            <w:gridSpan w:val="2"/>
            <w:tcBorders>
              <w:top w:val="nil"/>
            </w:tcBorders>
            <w:shd w:val="clear" w:color="auto" w:fill="F7CAAC"/>
          </w:tcPr>
          <w:p w14:paraId="1F45F18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594FE29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E27A86A" w14:textId="77777777" w:rsidTr="00AE4810">
        <w:trPr>
          <w:trHeight w:val="1497"/>
        </w:trPr>
        <w:tc>
          <w:tcPr>
            <w:tcW w:w="10673" w:type="dxa"/>
            <w:gridSpan w:val="8"/>
            <w:tcBorders>
              <w:top w:val="nil"/>
            </w:tcBorders>
          </w:tcPr>
          <w:p w14:paraId="1F21E2DB" w14:textId="77777777" w:rsidR="00F64B71" w:rsidRPr="00AE4810" w:rsidRDefault="00F64B71" w:rsidP="00935F76">
            <w:pPr>
              <w:tabs>
                <w:tab w:val="left" w:pos="567"/>
              </w:tabs>
              <w:jc w:val="both"/>
              <w:rPr>
                <w:rFonts w:asciiTheme="minorHAnsi" w:hAnsiTheme="minorHAnsi" w:cstheme="minorHAnsi"/>
                <w:b/>
              </w:rPr>
            </w:pPr>
            <w:r w:rsidRPr="00AE4810">
              <w:rPr>
                <w:rFonts w:asciiTheme="minorHAnsi" w:hAnsiTheme="minorHAnsi" w:cstheme="minorHAnsi"/>
                <w:b/>
              </w:rPr>
              <w:t>Povinná literatura:</w:t>
            </w:r>
          </w:p>
          <w:p w14:paraId="7208A43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HANLON, Annmarie. 2019. </w:t>
            </w:r>
            <w:r w:rsidRPr="00F52EEF">
              <w:rPr>
                <w:rFonts w:asciiTheme="minorHAnsi" w:hAnsiTheme="minorHAnsi" w:cstheme="minorHAnsi"/>
                <w:i/>
              </w:rPr>
              <w:t>Digital marketing: strategic planning &amp; integration.</w:t>
            </w:r>
            <w:r w:rsidRPr="00F52EEF">
              <w:rPr>
                <w:rFonts w:asciiTheme="minorHAnsi" w:hAnsiTheme="minorHAnsi" w:cstheme="minorHAnsi"/>
              </w:rPr>
              <w:t xml:space="preserve"> Los Angeles: SAGE. ISBN 978-1-5264-2667-3.</w:t>
            </w:r>
          </w:p>
          <w:p w14:paraId="5090450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QUESENBERRY, Keith A. 2019. </w:t>
            </w:r>
            <w:r w:rsidRPr="00F52EEF">
              <w:rPr>
                <w:rFonts w:asciiTheme="minorHAnsi" w:hAnsiTheme="minorHAnsi" w:cstheme="minorHAnsi"/>
                <w:i/>
              </w:rPr>
              <w:t>Social media strategy: marketing, advertising, and public relations in the consumer revolution.</w:t>
            </w:r>
            <w:r w:rsidRPr="00F52EEF">
              <w:rPr>
                <w:rFonts w:asciiTheme="minorHAnsi" w:hAnsiTheme="minorHAnsi" w:cstheme="minorHAnsi"/>
              </w:rPr>
              <w:t xml:space="preserve"> Second edition. Lanham: Rowman &amp; Littlefield. ISBN 978-1-5381-0135-3.</w:t>
            </w:r>
          </w:p>
          <w:p w14:paraId="49B49A7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BURGESS, Jean, Alice Emily MARWICK a Thomas POELL. 2018. </w:t>
            </w:r>
            <w:r w:rsidRPr="00F52EEF">
              <w:rPr>
                <w:rFonts w:asciiTheme="minorHAnsi" w:hAnsiTheme="minorHAnsi" w:cstheme="minorHAnsi"/>
                <w:i/>
              </w:rPr>
              <w:t>The Sage handbook of social media.</w:t>
            </w:r>
            <w:r w:rsidRPr="00F52EEF">
              <w:rPr>
                <w:rFonts w:asciiTheme="minorHAnsi" w:hAnsiTheme="minorHAnsi" w:cstheme="minorHAnsi"/>
              </w:rPr>
              <w:t xml:space="preserve"> Los Angeles: SAGE reference. ISBN 978-1-4129-6229-2.</w:t>
            </w:r>
          </w:p>
          <w:p w14:paraId="3096DCA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COLES, Linda. 2018. </w:t>
            </w:r>
            <w:r w:rsidRPr="00F52EEF">
              <w:rPr>
                <w:rFonts w:asciiTheme="minorHAnsi" w:hAnsiTheme="minorHAnsi" w:cstheme="minorHAnsi"/>
                <w:i/>
              </w:rPr>
              <w:t>Social media for business: foolproof tips to help you promote your business or your brand</w:t>
            </w:r>
            <w:r w:rsidRPr="00F52EEF">
              <w:rPr>
                <w:rFonts w:asciiTheme="minorHAnsi" w:hAnsiTheme="minorHAnsi" w:cstheme="minorHAnsi"/>
              </w:rPr>
              <w:t>. Milton: Wiley. ISBN 978-0-730-34577-0.</w:t>
            </w:r>
          </w:p>
          <w:p w14:paraId="269B3A6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SPONDER, Marshall a Gohar F. KHAN. 2018. </w:t>
            </w:r>
            <w:r w:rsidRPr="00F52EEF">
              <w:rPr>
                <w:rFonts w:asciiTheme="minorHAnsi" w:hAnsiTheme="minorHAnsi" w:cstheme="minorHAnsi"/>
                <w:i/>
              </w:rPr>
              <w:t>Digital analytics for marketing.</w:t>
            </w:r>
            <w:r w:rsidRPr="00F52EEF">
              <w:rPr>
                <w:rFonts w:asciiTheme="minorHAnsi" w:hAnsiTheme="minorHAnsi" w:cstheme="minorHAnsi"/>
              </w:rPr>
              <w:t xml:space="preserve"> New York: Routledge, Taylor &amp; Francis Group. ISBN 978-1-138-19067-2.</w:t>
            </w:r>
          </w:p>
          <w:p w14:paraId="2C1C2516" w14:textId="77777777" w:rsidR="00F64B71" w:rsidRPr="00F52EEF" w:rsidRDefault="00F64B71" w:rsidP="00935F76">
            <w:pPr>
              <w:tabs>
                <w:tab w:val="left" w:pos="567"/>
              </w:tabs>
              <w:jc w:val="both"/>
              <w:rPr>
                <w:rFonts w:asciiTheme="minorHAnsi" w:hAnsiTheme="minorHAnsi" w:cstheme="minorHAnsi"/>
              </w:rPr>
            </w:pPr>
          </w:p>
          <w:p w14:paraId="4EC78227" w14:textId="77777777" w:rsidR="00F64B71" w:rsidRPr="00AE4810" w:rsidRDefault="00F64B71" w:rsidP="00935F76">
            <w:pPr>
              <w:tabs>
                <w:tab w:val="left" w:pos="567"/>
              </w:tabs>
              <w:jc w:val="both"/>
              <w:rPr>
                <w:rFonts w:asciiTheme="minorHAnsi" w:hAnsiTheme="minorHAnsi" w:cstheme="minorHAnsi"/>
                <w:b/>
              </w:rPr>
            </w:pPr>
            <w:r w:rsidRPr="00AE4810">
              <w:rPr>
                <w:rFonts w:asciiTheme="minorHAnsi" w:hAnsiTheme="minorHAnsi" w:cstheme="minorHAnsi"/>
                <w:b/>
              </w:rPr>
              <w:t>Doporučená literatura:</w:t>
            </w:r>
          </w:p>
          <w:p w14:paraId="56D8DEB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SEMERÁDOVÁ, Tereza a Petr WEINLICH. 2019. </w:t>
            </w:r>
            <w:r w:rsidRPr="00F52EEF">
              <w:rPr>
                <w:rFonts w:asciiTheme="minorHAnsi" w:hAnsiTheme="minorHAnsi" w:cstheme="minorHAnsi"/>
                <w:i/>
              </w:rPr>
              <w:t>Marketing na Facebooku a Instagramu: využijte naplno organický dosah i sponzorované příspěvky.</w:t>
            </w:r>
            <w:r w:rsidRPr="00F52EEF">
              <w:rPr>
                <w:rFonts w:asciiTheme="minorHAnsi" w:hAnsiTheme="minorHAnsi" w:cstheme="minorHAnsi"/>
              </w:rPr>
              <w:t xml:space="preserve"> Brno: Computer Press. ISBN 978-80-251-4959-1.</w:t>
            </w:r>
          </w:p>
          <w:p w14:paraId="58E6114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SÁLOVÁ, Anna. 2018. </w:t>
            </w:r>
            <w:r w:rsidRPr="00F52EEF">
              <w:rPr>
                <w:rFonts w:asciiTheme="minorHAnsi" w:hAnsiTheme="minorHAnsi" w:cstheme="minorHAnsi"/>
                <w:i/>
              </w:rPr>
              <w:t>Kreativní copywriting.</w:t>
            </w:r>
            <w:r w:rsidRPr="00F52EEF">
              <w:rPr>
                <w:rFonts w:asciiTheme="minorHAnsi" w:hAnsiTheme="minorHAnsi" w:cstheme="minorHAnsi"/>
              </w:rPr>
              <w:t xml:space="preserve"> Brno: Computer Press. ISBN 978-80-251-4909-6.</w:t>
            </w:r>
          </w:p>
          <w:p w14:paraId="0D321DC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i/>
              </w:rPr>
              <w:t>Čtěte, pokud chcete dobýt Instagram.</w:t>
            </w:r>
            <w:r w:rsidRPr="00F52EEF">
              <w:rPr>
                <w:rFonts w:asciiTheme="minorHAnsi" w:hAnsiTheme="minorHAnsi" w:cstheme="minorHAnsi"/>
              </w:rPr>
              <w:t xml:space="preserve"> Brno: Zoner Press, 2018. ISBN 978-80-7413-368-8.</w:t>
            </w:r>
          </w:p>
          <w:p w14:paraId="56ADF3C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KYNCL, Robert a Maany PEYVAN. 2018. </w:t>
            </w:r>
            <w:r w:rsidRPr="00F52EEF">
              <w:rPr>
                <w:rFonts w:asciiTheme="minorHAnsi" w:hAnsiTheme="minorHAnsi" w:cstheme="minorHAnsi"/>
                <w:i/>
              </w:rPr>
              <w:t>Streampunkeři.</w:t>
            </w:r>
            <w:r w:rsidRPr="00F52EEF">
              <w:rPr>
                <w:rFonts w:asciiTheme="minorHAnsi" w:hAnsiTheme="minorHAnsi" w:cstheme="minorHAnsi"/>
              </w:rPr>
              <w:t xml:space="preserve"> Brno: Host. ISBN 978-80-7577-565-8.</w:t>
            </w:r>
          </w:p>
          <w:p w14:paraId="1685AA00" w14:textId="77777777" w:rsidR="007B4FE0" w:rsidRDefault="00F64B71" w:rsidP="00935F76">
            <w:pPr>
              <w:tabs>
                <w:tab w:val="left" w:pos="567"/>
              </w:tabs>
              <w:jc w:val="both"/>
              <w:rPr>
                <w:ins w:id="3203" w:author="FMK" w:date="2020-02-02T20:30:00Z"/>
              </w:rPr>
            </w:pPr>
            <w:del w:id="3204" w:author="FMK" w:date="2020-02-02T20:29:00Z">
              <w:r w:rsidRPr="00B5549A" w:rsidDel="007B4FE0">
                <w:rPr>
                  <w:rFonts w:asciiTheme="minorHAnsi" w:hAnsiTheme="minorHAnsi"/>
                  <w:color w:val="FF0000"/>
                  <w:rPrChange w:id="3205" w:author="Martin Kazík" w:date="2020-01-23T11:23:00Z">
                    <w:rPr>
                      <w:rFonts w:asciiTheme="minorHAnsi" w:hAnsiTheme="minorHAnsi"/>
                    </w:rPr>
                  </w:rPrChange>
                </w:rPr>
                <w:delText xml:space="preserve">HEALEY, Matthew. 2008. </w:delText>
              </w:r>
              <w:r w:rsidRPr="00B5549A" w:rsidDel="007B4FE0">
                <w:rPr>
                  <w:rFonts w:asciiTheme="minorHAnsi" w:hAnsiTheme="minorHAnsi"/>
                  <w:i/>
                  <w:color w:val="FF0000"/>
                  <w:rPrChange w:id="3206" w:author="Martin Kazík" w:date="2020-01-23T11:23:00Z">
                    <w:rPr>
                      <w:rFonts w:asciiTheme="minorHAnsi" w:hAnsiTheme="minorHAnsi"/>
                      <w:i/>
                    </w:rPr>
                  </w:rPrChange>
                </w:rPr>
                <w:delText>Co je branding?</w:delText>
              </w:r>
              <w:r w:rsidRPr="00B5549A" w:rsidDel="007B4FE0">
                <w:rPr>
                  <w:rFonts w:asciiTheme="minorHAnsi" w:hAnsiTheme="minorHAnsi"/>
                  <w:color w:val="FF0000"/>
                  <w:rPrChange w:id="3207" w:author="Martin Kazík" w:date="2020-01-23T11:23:00Z">
                    <w:rPr>
                      <w:rFonts w:asciiTheme="minorHAnsi" w:hAnsiTheme="minorHAnsi"/>
                    </w:rPr>
                  </w:rPrChange>
                </w:rPr>
                <w:delText xml:space="preserve"> Praha: Slovart.  ISBN 978-80-7391-167-6.</w:delText>
              </w:r>
            </w:del>
            <w:ins w:id="3208" w:author="FMK" w:date="2020-02-02T20:30:00Z">
              <w:r w:rsidR="007B4FE0">
                <w:t xml:space="preserve"> </w:t>
              </w:r>
            </w:ins>
          </w:p>
          <w:p w14:paraId="4CD4035F" w14:textId="1C941DE7" w:rsidR="00F64B71" w:rsidRDefault="007B4FE0" w:rsidP="00935F76">
            <w:pPr>
              <w:tabs>
                <w:tab w:val="left" w:pos="567"/>
              </w:tabs>
              <w:jc w:val="both"/>
              <w:rPr>
                <w:ins w:id="3209" w:author="FMK" w:date="2020-02-02T20:30:00Z"/>
                <w:rFonts w:asciiTheme="minorHAnsi" w:hAnsiTheme="minorHAnsi"/>
                <w:color w:val="FF0000"/>
              </w:rPr>
            </w:pPr>
            <w:ins w:id="3210" w:author="FMK" w:date="2020-02-02T20:30:00Z">
              <w:r w:rsidRPr="007B4FE0">
                <w:rPr>
                  <w:rFonts w:asciiTheme="minorHAnsi" w:hAnsiTheme="minorHAnsi"/>
                  <w:color w:val="FF0000"/>
                </w:rPr>
                <w:t>JOHNSON, Michael.</w:t>
              </w:r>
            </w:ins>
            <w:ins w:id="3211" w:author="FMK" w:date="2020-02-02T20:31:00Z">
              <w:r>
                <w:rPr>
                  <w:rFonts w:asciiTheme="minorHAnsi" w:hAnsiTheme="minorHAnsi"/>
                  <w:color w:val="FF0000"/>
                </w:rPr>
                <w:t xml:space="preserve"> 2016.</w:t>
              </w:r>
            </w:ins>
            <w:ins w:id="3212" w:author="FMK" w:date="2020-02-02T20:30:00Z">
              <w:r w:rsidRPr="007B4FE0">
                <w:rPr>
                  <w:rFonts w:asciiTheme="minorHAnsi" w:hAnsiTheme="minorHAnsi"/>
                  <w:color w:val="FF0000"/>
                </w:rPr>
                <w:t xml:space="preserve"> </w:t>
              </w:r>
              <w:r w:rsidRPr="007B4FE0">
                <w:rPr>
                  <w:rFonts w:asciiTheme="minorHAnsi" w:hAnsiTheme="minorHAnsi"/>
                  <w:i/>
                  <w:color w:val="FF0000"/>
                  <w:rPrChange w:id="3213" w:author="FMK" w:date="2020-02-02T20:31:00Z">
                    <w:rPr>
                      <w:rFonts w:asciiTheme="minorHAnsi" w:hAnsiTheme="minorHAnsi"/>
                      <w:color w:val="FF0000"/>
                    </w:rPr>
                  </w:rPrChange>
                </w:rPr>
                <w:t>Branding: in five and a half steps.</w:t>
              </w:r>
              <w:r w:rsidRPr="007B4FE0">
                <w:rPr>
                  <w:rFonts w:asciiTheme="minorHAnsi" w:hAnsiTheme="minorHAnsi"/>
                  <w:color w:val="FF0000"/>
                </w:rPr>
                <w:t xml:space="preserve"> Lond</w:t>
              </w:r>
              <w:r>
                <w:rPr>
                  <w:rFonts w:asciiTheme="minorHAnsi" w:hAnsiTheme="minorHAnsi"/>
                  <w:color w:val="FF0000"/>
                </w:rPr>
                <w:t>on: Thames &amp; Hudson</w:t>
              </w:r>
              <w:r w:rsidRPr="007B4FE0">
                <w:rPr>
                  <w:rFonts w:asciiTheme="minorHAnsi" w:hAnsiTheme="minorHAnsi"/>
                  <w:color w:val="FF0000"/>
                </w:rPr>
                <w:t>. ISBN 9780500518960.</w:t>
              </w:r>
            </w:ins>
          </w:p>
          <w:p w14:paraId="1AE6AD5D" w14:textId="77777777" w:rsidR="007B4FE0" w:rsidRDefault="007B4FE0" w:rsidP="00935F76">
            <w:pPr>
              <w:tabs>
                <w:tab w:val="left" w:pos="567"/>
              </w:tabs>
              <w:jc w:val="both"/>
              <w:rPr>
                <w:ins w:id="3214" w:author="FMK" w:date="2020-02-02T20:30:00Z"/>
                <w:rFonts w:asciiTheme="minorHAnsi" w:hAnsiTheme="minorHAnsi"/>
                <w:color w:val="FF0000"/>
              </w:rPr>
            </w:pPr>
          </w:p>
          <w:p w14:paraId="6A6CE204" w14:textId="595C812A" w:rsidR="007B4FE0" w:rsidRPr="00F52EEF" w:rsidRDefault="007B4FE0" w:rsidP="00935F76">
            <w:pPr>
              <w:tabs>
                <w:tab w:val="left" w:pos="567"/>
              </w:tabs>
              <w:jc w:val="both"/>
              <w:rPr>
                <w:rFonts w:asciiTheme="minorHAnsi" w:hAnsiTheme="minorHAnsi" w:cstheme="minorHAnsi"/>
              </w:rPr>
            </w:pPr>
          </w:p>
        </w:tc>
      </w:tr>
      <w:tr w:rsidR="00F64B71" w:rsidRPr="00F52EEF" w14:paraId="57B9982E" w14:textId="77777777" w:rsidTr="00AE4810">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0274D91B"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063C78EC" w14:textId="77777777" w:rsidTr="00AE4810">
        <w:tc>
          <w:tcPr>
            <w:tcW w:w="5605" w:type="dxa"/>
            <w:gridSpan w:val="3"/>
            <w:tcBorders>
              <w:top w:val="single" w:sz="2" w:space="0" w:color="auto"/>
            </w:tcBorders>
            <w:shd w:val="clear" w:color="auto" w:fill="F7CAAC"/>
          </w:tcPr>
          <w:p w14:paraId="060FFF79"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EC87882"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5BC3EBD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2E7421B0" w14:textId="77777777" w:rsidTr="00AE4810">
        <w:tc>
          <w:tcPr>
            <w:tcW w:w="10673" w:type="dxa"/>
            <w:gridSpan w:val="8"/>
            <w:shd w:val="clear" w:color="auto" w:fill="F7CAAC"/>
          </w:tcPr>
          <w:p w14:paraId="58F79DF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2000BB3E" w14:textId="77777777" w:rsidTr="00B5549A">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15" w:author="Martin Kazík" w:date="2020-01-23T11:23:00Z">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99"/>
          <w:trPrChange w:id="3216" w:author="Martin Kazík" w:date="2020-01-23T11:23:00Z">
            <w:trPr>
              <w:gridBefore w:val="8"/>
              <w:trHeight w:val="1889"/>
            </w:trPr>
          </w:trPrChange>
        </w:trPr>
        <w:tc>
          <w:tcPr>
            <w:tcW w:w="10673" w:type="dxa"/>
            <w:gridSpan w:val="8"/>
            <w:tcPrChange w:id="3217" w:author="Martin Kazík" w:date="2020-01-23T11:23:00Z">
              <w:tcPr>
                <w:tcW w:w="10673" w:type="dxa"/>
                <w:gridSpan w:val="2"/>
              </w:tcPr>
            </w:tcPrChange>
          </w:tcPr>
          <w:p w14:paraId="383D3AAC"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571BFC6F" w14:textId="77777777" w:rsidR="00F64B71" w:rsidRPr="00F52EEF" w:rsidRDefault="00F64B71" w:rsidP="00935F76">
      <w:pPr>
        <w:tabs>
          <w:tab w:val="left" w:pos="567"/>
        </w:tabs>
        <w:spacing w:after="160" w:line="259" w:lineRule="auto"/>
        <w:rPr>
          <w:rFonts w:asciiTheme="minorHAnsi" w:hAnsiTheme="minorHAnsi" w:cstheme="minorHAnsi"/>
        </w:rPr>
      </w:pPr>
    </w:p>
    <w:p w14:paraId="056DA98D" w14:textId="77777777" w:rsidR="008445AD" w:rsidRDefault="008445AD">
      <w:pPr>
        <w:rPr>
          <w:ins w:id="3218" w:author="Radim Bačuvčík" w:date="2020-02-06T15:03:00Z"/>
        </w:rPr>
      </w:pPr>
      <w:ins w:id="3219" w:author="Radim Bačuvčík" w:date="2020-02-06T15:03: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5949665E" w14:textId="77777777" w:rsidTr="00AE4810">
        <w:tc>
          <w:tcPr>
            <w:tcW w:w="10673" w:type="dxa"/>
            <w:gridSpan w:val="8"/>
            <w:tcBorders>
              <w:bottom w:val="double" w:sz="4" w:space="0" w:color="auto"/>
            </w:tcBorders>
            <w:shd w:val="clear" w:color="auto" w:fill="BDD6EE"/>
          </w:tcPr>
          <w:p w14:paraId="6863D759" w14:textId="6518D9F0"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09CFCD11" w14:textId="77777777" w:rsidTr="00AE4810">
        <w:tc>
          <w:tcPr>
            <w:tcW w:w="3904" w:type="dxa"/>
            <w:tcBorders>
              <w:top w:val="double" w:sz="4" w:space="0" w:color="auto"/>
            </w:tcBorders>
            <w:shd w:val="clear" w:color="auto" w:fill="F7CAAC"/>
          </w:tcPr>
          <w:p w14:paraId="6FE919B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5C8C34B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Brand Building</w:t>
            </w:r>
          </w:p>
        </w:tc>
      </w:tr>
      <w:tr w:rsidR="00F64B71" w:rsidRPr="00F52EEF" w14:paraId="6E9603B5" w14:textId="77777777" w:rsidTr="00AE4810">
        <w:tc>
          <w:tcPr>
            <w:tcW w:w="3904" w:type="dxa"/>
            <w:shd w:val="clear" w:color="auto" w:fill="F7CAAC"/>
          </w:tcPr>
          <w:p w14:paraId="03FAC49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653BBC7" w14:textId="4EB5BB53" w:rsidR="00F64B71" w:rsidRPr="00F52EEF" w:rsidRDefault="00396BC3"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w:t>
            </w:r>
            <w:r w:rsidR="00F64B71" w:rsidRPr="00F52EEF">
              <w:rPr>
                <w:rFonts w:asciiTheme="minorHAnsi" w:hAnsiTheme="minorHAnsi" w:cstheme="minorHAnsi"/>
              </w:rPr>
              <w:t>ovinně volitelný, PZ</w:t>
            </w:r>
          </w:p>
        </w:tc>
        <w:tc>
          <w:tcPr>
            <w:tcW w:w="2695" w:type="dxa"/>
            <w:gridSpan w:val="2"/>
            <w:shd w:val="clear" w:color="auto" w:fill="F7CAAC"/>
          </w:tcPr>
          <w:p w14:paraId="1557979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C601F1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6708BC94" w14:textId="77777777" w:rsidTr="00AE4810">
        <w:tc>
          <w:tcPr>
            <w:tcW w:w="3904" w:type="dxa"/>
            <w:shd w:val="clear" w:color="auto" w:fill="F7CAAC"/>
          </w:tcPr>
          <w:p w14:paraId="0C1919B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9FD193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26s</w:t>
            </w:r>
          </w:p>
        </w:tc>
        <w:tc>
          <w:tcPr>
            <w:tcW w:w="889" w:type="dxa"/>
            <w:shd w:val="clear" w:color="auto" w:fill="F7CAAC"/>
          </w:tcPr>
          <w:p w14:paraId="3DBC22C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758DF13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616AF60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5F6CABD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F64B71" w:rsidRPr="00F52EEF" w14:paraId="351BB56E" w14:textId="77777777" w:rsidTr="00AE4810">
        <w:tc>
          <w:tcPr>
            <w:tcW w:w="3904" w:type="dxa"/>
            <w:shd w:val="clear" w:color="auto" w:fill="F7CAAC"/>
          </w:tcPr>
          <w:p w14:paraId="55376E6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4A9444AE" w14:textId="4C537341"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Prerekvizity: Teorie marketingov</w:t>
            </w:r>
            <w:ins w:id="3220" w:author="Radim Bačuvčík" w:date="2020-02-06T10:00:00Z">
              <w:r w:rsidR="0097519B">
                <w:rPr>
                  <w:rFonts w:asciiTheme="minorHAnsi" w:eastAsia="Calibri" w:hAnsiTheme="minorHAnsi" w:cstheme="minorHAnsi"/>
                </w:rPr>
                <w:t>é</w:t>
              </w:r>
            </w:ins>
            <w:del w:id="3221" w:author="Radim Bačuvčík" w:date="2020-02-06T10:00:00Z">
              <w:r w:rsidRPr="00F52EEF" w:rsidDel="0097519B">
                <w:rPr>
                  <w:rFonts w:asciiTheme="minorHAnsi" w:eastAsia="Calibri" w:hAnsiTheme="minorHAnsi" w:cstheme="minorHAnsi"/>
                </w:rPr>
                <w:delText>ých</w:delText>
              </w:r>
            </w:del>
            <w:r w:rsidRPr="00F52EEF">
              <w:rPr>
                <w:rFonts w:asciiTheme="minorHAnsi" w:eastAsia="Calibri" w:hAnsiTheme="minorHAnsi" w:cstheme="minorHAnsi"/>
              </w:rPr>
              <w:t xml:space="preserve">  komunikac</w:t>
            </w:r>
            <w:ins w:id="3222" w:author="Radim Bačuvčík" w:date="2020-02-06T10:00:00Z">
              <w:r w:rsidR="0097519B">
                <w:rPr>
                  <w:rFonts w:asciiTheme="minorHAnsi" w:eastAsia="Calibri" w:hAnsiTheme="minorHAnsi" w:cstheme="minorHAnsi"/>
                </w:rPr>
                <w:t>e</w:t>
              </w:r>
            </w:ins>
            <w:del w:id="3223" w:author="Radim Bačuvčík" w:date="2020-02-06T10:00:00Z">
              <w:r w:rsidRPr="00F52EEF" w:rsidDel="0097519B">
                <w:rPr>
                  <w:rFonts w:asciiTheme="minorHAnsi" w:eastAsia="Calibri" w:hAnsiTheme="minorHAnsi" w:cstheme="minorHAnsi"/>
                </w:rPr>
                <w:delText>í</w:delText>
              </w:r>
            </w:del>
          </w:p>
        </w:tc>
      </w:tr>
      <w:tr w:rsidR="00F64B71" w:rsidRPr="00F52EEF" w14:paraId="0624FAE3" w14:textId="77777777" w:rsidTr="00AE4810">
        <w:tc>
          <w:tcPr>
            <w:tcW w:w="3904" w:type="dxa"/>
            <w:shd w:val="clear" w:color="auto" w:fill="F7CAAC"/>
          </w:tcPr>
          <w:p w14:paraId="030C1E3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02F01B58" w14:textId="600FA9E3" w:rsidR="00F64B71" w:rsidRPr="00F52EEF" w:rsidRDefault="006F7A5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lasifikovaný zápočet</w:t>
            </w:r>
          </w:p>
        </w:tc>
        <w:tc>
          <w:tcPr>
            <w:tcW w:w="2156" w:type="dxa"/>
            <w:shd w:val="clear" w:color="auto" w:fill="F7CAAC"/>
          </w:tcPr>
          <w:p w14:paraId="5055C00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04B3F0AE" w14:textId="05825DB9"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r w:rsidR="006F7A50" w:rsidRPr="00F52EEF">
              <w:rPr>
                <w:rFonts w:asciiTheme="minorHAnsi" w:eastAsia="Calibri" w:hAnsiTheme="minorHAnsi" w:cstheme="minorHAnsi"/>
              </w:rPr>
              <w:t>S</w:t>
            </w:r>
            <w:r w:rsidRPr="00F52EEF">
              <w:rPr>
                <w:rFonts w:asciiTheme="minorHAnsi" w:eastAsia="Calibri" w:hAnsiTheme="minorHAnsi" w:cstheme="minorHAnsi"/>
              </w:rPr>
              <w:t>eminář</w:t>
            </w:r>
          </w:p>
        </w:tc>
      </w:tr>
      <w:tr w:rsidR="00F64B71" w:rsidRPr="00F52EEF" w14:paraId="21611865" w14:textId="77777777" w:rsidTr="00AE4810">
        <w:tc>
          <w:tcPr>
            <w:tcW w:w="3904" w:type="dxa"/>
            <w:shd w:val="clear" w:color="auto" w:fill="F7CAAC"/>
          </w:tcPr>
          <w:p w14:paraId="53B9885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0FB156F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4BC38B3" w14:textId="77777777" w:rsidTr="00AE4810">
        <w:trPr>
          <w:trHeight w:val="554"/>
        </w:trPr>
        <w:tc>
          <w:tcPr>
            <w:tcW w:w="10673" w:type="dxa"/>
            <w:gridSpan w:val="8"/>
            <w:tcBorders>
              <w:top w:val="nil"/>
            </w:tcBorders>
          </w:tcPr>
          <w:p w14:paraId="24F1A10D" w14:textId="37366C5D" w:rsidR="00F64B71" w:rsidRPr="00F52EEF" w:rsidRDefault="00AE4810" w:rsidP="00935F76">
            <w:pPr>
              <w:tabs>
                <w:tab w:val="left" w:pos="567"/>
              </w:tabs>
              <w:rPr>
                <w:rFonts w:asciiTheme="minorHAnsi" w:hAnsiTheme="minorHAnsi" w:cstheme="minorHAnsi"/>
              </w:rPr>
            </w:pPr>
            <w:r>
              <w:rPr>
                <w:rFonts w:asciiTheme="minorHAnsi" w:hAnsiTheme="minorHAnsi" w:cstheme="minorHAnsi"/>
                <w:color w:val="000000"/>
                <w:shd w:val="clear" w:color="auto" w:fill="FFFFFF"/>
              </w:rPr>
              <w:t>1.</w:t>
            </w:r>
            <w:r w:rsidR="00F64B71" w:rsidRPr="00F52EEF">
              <w:rPr>
                <w:rFonts w:asciiTheme="minorHAnsi" w:hAnsiTheme="minorHAnsi" w:cstheme="minorHAnsi"/>
                <w:color w:val="000000"/>
                <w:shd w:val="clear" w:color="auto" w:fill="FFFFFF"/>
              </w:rPr>
              <w:t xml:space="preserve"> Studenti, kteří absolvují tento kurz, by se měli zorientovat v problematice budování značek a jednotlivým strategiím, z nichž vycházejí konkrétní komunikační strategie.</w:t>
            </w:r>
            <w:r w:rsidR="00F64B71" w:rsidRPr="00F52EEF">
              <w:rPr>
                <w:rStyle w:val="apple-converted-space"/>
                <w:rFonts w:asciiTheme="minorHAnsi" w:hAnsiTheme="minorHAnsi" w:cstheme="minorHAnsi"/>
                <w:color w:val="000000"/>
                <w:shd w:val="clear" w:color="auto" w:fill="FFFFFF"/>
              </w:rPr>
              <w:t> </w:t>
            </w:r>
            <w:r w:rsidR="00F64B71" w:rsidRPr="00F52EEF">
              <w:rPr>
                <w:rFonts w:asciiTheme="minorHAnsi" w:hAnsiTheme="minorHAnsi" w:cstheme="minorHAnsi"/>
                <w:color w:val="000000"/>
              </w:rPr>
              <w:br/>
            </w:r>
            <w:r>
              <w:rPr>
                <w:rFonts w:asciiTheme="minorHAnsi" w:hAnsiTheme="minorHAnsi" w:cstheme="minorHAnsi"/>
                <w:color w:val="000000"/>
                <w:shd w:val="clear" w:color="auto" w:fill="FFFFFF"/>
              </w:rPr>
              <w:t>2.</w:t>
            </w:r>
            <w:r w:rsidR="00F64B71" w:rsidRPr="00F52EEF">
              <w:rPr>
                <w:rFonts w:asciiTheme="minorHAnsi" w:hAnsiTheme="minorHAnsi" w:cstheme="minorHAnsi"/>
                <w:color w:val="000000"/>
                <w:shd w:val="clear" w:color="auto" w:fill="FFFFFF"/>
              </w:rPr>
              <w:t xml:space="preserve"> Výstupem v předmětu bude ucelená prezentace své vlastní značky s veškerou argumentací, kterou zpracuje každý student.</w:t>
            </w:r>
          </w:p>
        </w:tc>
      </w:tr>
      <w:tr w:rsidR="00F64B71" w:rsidRPr="00F52EEF" w14:paraId="62F0ADCA" w14:textId="77777777" w:rsidTr="00AE4810">
        <w:trPr>
          <w:trHeight w:val="197"/>
        </w:trPr>
        <w:tc>
          <w:tcPr>
            <w:tcW w:w="3904" w:type="dxa"/>
            <w:tcBorders>
              <w:top w:val="nil"/>
            </w:tcBorders>
            <w:shd w:val="clear" w:color="auto" w:fill="F7CAAC"/>
          </w:tcPr>
          <w:p w14:paraId="23D8281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6868D8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Michal Rožek</w:t>
            </w:r>
          </w:p>
        </w:tc>
      </w:tr>
      <w:tr w:rsidR="00F64B71" w:rsidRPr="00F52EEF" w14:paraId="488E548E" w14:textId="77777777" w:rsidTr="00AE4810">
        <w:trPr>
          <w:trHeight w:val="243"/>
        </w:trPr>
        <w:tc>
          <w:tcPr>
            <w:tcW w:w="3904" w:type="dxa"/>
            <w:tcBorders>
              <w:top w:val="nil"/>
            </w:tcBorders>
            <w:shd w:val="clear" w:color="auto" w:fill="F7CAAC"/>
          </w:tcPr>
          <w:p w14:paraId="4648033C"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53B1015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0ABD0906" w14:textId="77777777" w:rsidTr="00AE4810">
        <w:tc>
          <w:tcPr>
            <w:tcW w:w="3904" w:type="dxa"/>
            <w:shd w:val="clear" w:color="auto" w:fill="F7CAAC"/>
          </w:tcPr>
          <w:p w14:paraId="174EAA8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3FF08F7A" w14:textId="77777777" w:rsidR="00F64B71" w:rsidRPr="00F52EEF" w:rsidRDefault="00F64B71" w:rsidP="00935F76">
            <w:pPr>
              <w:tabs>
                <w:tab w:val="left" w:pos="567"/>
              </w:tabs>
              <w:jc w:val="both"/>
              <w:rPr>
                <w:rFonts w:asciiTheme="minorHAnsi" w:hAnsiTheme="minorHAnsi" w:cstheme="minorHAnsi"/>
                <w:b/>
              </w:rPr>
            </w:pPr>
          </w:p>
        </w:tc>
      </w:tr>
      <w:tr w:rsidR="00F64B71" w:rsidRPr="00F52EEF" w14:paraId="2AF16CC8" w14:textId="77777777" w:rsidTr="00AE4810">
        <w:trPr>
          <w:trHeight w:val="114"/>
        </w:trPr>
        <w:tc>
          <w:tcPr>
            <w:tcW w:w="10673" w:type="dxa"/>
            <w:gridSpan w:val="8"/>
            <w:tcBorders>
              <w:top w:val="nil"/>
            </w:tcBorders>
          </w:tcPr>
          <w:p w14:paraId="110FEC8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41A511F" w14:textId="77777777" w:rsidTr="00AE4810">
        <w:tc>
          <w:tcPr>
            <w:tcW w:w="3904" w:type="dxa"/>
            <w:shd w:val="clear" w:color="auto" w:fill="F7CAAC"/>
          </w:tcPr>
          <w:p w14:paraId="0AE6EC8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80DCA6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0473FF7" w14:textId="77777777" w:rsidTr="00AE4810">
        <w:trPr>
          <w:trHeight w:val="2892"/>
        </w:trPr>
        <w:tc>
          <w:tcPr>
            <w:tcW w:w="10673" w:type="dxa"/>
            <w:gridSpan w:val="8"/>
            <w:tcBorders>
              <w:top w:val="nil"/>
              <w:bottom w:val="single" w:sz="12" w:space="0" w:color="auto"/>
            </w:tcBorders>
          </w:tcPr>
          <w:p w14:paraId="3B5CB856" w14:textId="77777777" w:rsidR="00F64B71" w:rsidRDefault="00F64B71" w:rsidP="00935F76">
            <w:pPr>
              <w:tabs>
                <w:tab w:val="left" w:pos="567"/>
              </w:tabs>
              <w:jc w:val="both"/>
              <w:rPr>
                <w:del w:id="3224" w:author="Martin Kazík" w:date="2020-01-23T11:23:00Z"/>
                <w:rFonts w:asciiTheme="minorHAnsi" w:hAnsiTheme="minorHAnsi" w:cstheme="minorHAnsi"/>
                <w:color w:val="000000"/>
                <w:shd w:val="clear" w:color="auto" w:fill="FFFFFF"/>
              </w:rPr>
            </w:pPr>
            <w:del w:id="3225" w:author="Martin Kazík" w:date="2020-01-23T11:23:00Z">
              <w:r w:rsidRPr="00F52EEF">
                <w:rPr>
                  <w:rFonts w:asciiTheme="minorHAnsi" w:hAnsiTheme="minorHAnsi" w:cstheme="minorHAnsi"/>
                  <w:color w:val="000000"/>
                  <w:shd w:val="clear" w:color="auto" w:fill="FFFFFF"/>
                </w:rPr>
                <w:delText>Cílem předmětu je seznámit studenty s pojmy značka, architektura značky, typy značek, strategie budování značek a řízení značek a rebranding.</w:delText>
              </w:r>
            </w:del>
          </w:p>
          <w:p w14:paraId="6F1892FB" w14:textId="77777777" w:rsidR="00AE4810" w:rsidRDefault="00AE4810" w:rsidP="00935F76">
            <w:pPr>
              <w:tabs>
                <w:tab w:val="left" w:pos="567"/>
              </w:tabs>
              <w:jc w:val="both"/>
              <w:rPr>
                <w:del w:id="3226" w:author="Martin Kazík" w:date="2020-01-23T11:23:00Z"/>
                <w:rStyle w:val="apple-converted-space"/>
                <w:rFonts w:asciiTheme="minorHAnsi" w:hAnsiTheme="minorHAnsi" w:cstheme="minorHAnsi"/>
                <w:color w:val="000000"/>
                <w:shd w:val="clear" w:color="auto" w:fill="FFFFFF"/>
              </w:rPr>
            </w:pPr>
          </w:p>
          <w:p w14:paraId="3CC9AC01" w14:textId="3C48A451" w:rsidR="00AE4810" w:rsidRPr="00AE4810" w:rsidRDefault="00AE4810" w:rsidP="00935F76">
            <w:pPr>
              <w:tabs>
                <w:tab w:val="left" w:pos="567"/>
              </w:tabs>
              <w:jc w:val="both"/>
              <w:rPr>
                <w:rStyle w:val="apple-converted-space"/>
                <w:rFonts w:asciiTheme="minorHAnsi" w:hAnsiTheme="minorHAnsi" w:cstheme="minorHAnsi"/>
                <w:b/>
                <w:color w:val="000000"/>
                <w:shd w:val="clear" w:color="auto" w:fill="FFFFFF"/>
              </w:rPr>
            </w:pPr>
            <w:r w:rsidRPr="00AE4810">
              <w:rPr>
                <w:rStyle w:val="apple-converted-space"/>
                <w:rFonts w:asciiTheme="minorHAnsi" w:hAnsiTheme="minorHAnsi" w:cstheme="minorHAnsi"/>
                <w:b/>
                <w:color w:val="000000"/>
                <w:shd w:val="clear" w:color="auto" w:fill="FFFFFF"/>
              </w:rPr>
              <w:t>Probíraná témata:</w:t>
            </w:r>
          </w:p>
          <w:p w14:paraId="3A8F233A" w14:textId="6EA89E65"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b</w:t>
            </w:r>
            <w:r w:rsidRPr="00F52EEF">
              <w:rPr>
                <w:rFonts w:asciiTheme="minorHAnsi" w:hAnsiTheme="minorHAnsi" w:cstheme="minorHAnsi"/>
                <w:color w:val="000000"/>
                <w:shd w:val="clear" w:color="auto" w:fill="FFFFFF"/>
              </w:rPr>
              <w:t>rand, image a identita značky, role značek v dnešním světě, typy značek, archetypy</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n</w:t>
            </w:r>
            <w:r w:rsidRPr="00F52EEF">
              <w:rPr>
                <w:rFonts w:asciiTheme="minorHAnsi" w:hAnsiTheme="minorHAnsi" w:cstheme="minorHAnsi"/>
                <w:color w:val="000000"/>
                <w:shd w:val="clear" w:color="auto" w:fill="FFFFFF"/>
              </w:rPr>
              <w:t xml:space="preserve">aming </w:t>
            </w:r>
            <w:r w:rsidR="007908E3">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metody pojmenování značek</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b</w:t>
            </w:r>
            <w:r w:rsidRPr="00F52EEF">
              <w:rPr>
                <w:rFonts w:asciiTheme="minorHAnsi" w:hAnsiTheme="minorHAnsi" w:cstheme="minorHAnsi"/>
                <w:color w:val="000000"/>
                <w:shd w:val="clear" w:color="auto" w:fill="FFFFFF"/>
              </w:rPr>
              <w:t>rand positioning, tvorba claimů</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s</w:t>
            </w:r>
            <w:r w:rsidRPr="00F52EEF">
              <w:rPr>
                <w:rFonts w:asciiTheme="minorHAnsi" w:hAnsiTheme="minorHAnsi" w:cstheme="minorHAnsi"/>
                <w:color w:val="000000"/>
                <w:shd w:val="clear" w:color="auto" w:fill="FFFFFF"/>
              </w:rPr>
              <w:t>trategie budování značek</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z</w:t>
            </w:r>
            <w:r w:rsidRPr="00F52EEF">
              <w:rPr>
                <w:rFonts w:asciiTheme="minorHAnsi" w:hAnsiTheme="minorHAnsi" w:cstheme="minorHAnsi"/>
                <w:color w:val="000000"/>
                <w:shd w:val="clear" w:color="auto" w:fill="FFFFFF"/>
              </w:rPr>
              <w:t>načka jako příběh</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b</w:t>
            </w:r>
            <w:r w:rsidRPr="00F52EEF">
              <w:rPr>
                <w:rFonts w:asciiTheme="minorHAnsi" w:hAnsiTheme="minorHAnsi" w:cstheme="minorHAnsi"/>
                <w:color w:val="000000"/>
                <w:shd w:val="clear" w:color="auto" w:fill="FFFFFF"/>
              </w:rPr>
              <w:t>rand management</w:t>
            </w:r>
            <w:r w:rsidR="00AE4810">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AE4810">
              <w:rPr>
                <w:rFonts w:asciiTheme="minorHAnsi" w:hAnsiTheme="minorHAnsi" w:cstheme="minorHAnsi"/>
                <w:color w:val="000000"/>
                <w:shd w:val="clear" w:color="auto" w:fill="FFFFFF"/>
              </w:rPr>
              <w:t>r</w:t>
            </w:r>
            <w:r w:rsidRPr="00F52EEF">
              <w:rPr>
                <w:rFonts w:asciiTheme="minorHAnsi" w:hAnsiTheme="minorHAnsi" w:cstheme="minorHAnsi"/>
                <w:color w:val="000000"/>
                <w:shd w:val="clear" w:color="auto" w:fill="FFFFFF"/>
              </w:rPr>
              <w:t>ebranding</w:t>
            </w:r>
            <w:r w:rsidR="00AE4810">
              <w:rPr>
                <w:rStyle w:val="apple-converted-space"/>
                <w:rFonts w:asciiTheme="minorHAnsi" w:hAnsiTheme="minorHAnsi" w:cstheme="minorHAnsi"/>
                <w:color w:val="000000"/>
                <w:shd w:val="clear" w:color="auto" w:fill="FFFFFF"/>
              </w:rPr>
              <w:t>.</w:t>
            </w:r>
          </w:p>
        </w:tc>
      </w:tr>
      <w:tr w:rsidR="00F64B71" w:rsidRPr="00F52EEF" w14:paraId="0C5A67E2" w14:textId="77777777" w:rsidTr="00AE4810">
        <w:trPr>
          <w:trHeight w:val="265"/>
        </w:trPr>
        <w:tc>
          <w:tcPr>
            <w:tcW w:w="4471" w:type="dxa"/>
            <w:gridSpan w:val="2"/>
            <w:tcBorders>
              <w:top w:val="nil"/>
            </w:tcBorders>
            <w:shd w:val="clear" w:color="auto" w:fill="F7CAAC"/>
          </w:tcPr>
          <w:p w14:paraId="686D9CA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502090A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EED1384" w14:textId="77777777" w:rsidTr="00AE4810">
        <w:trPr>
          <w:trHeight w:val="3505"/>
        </w:trPr>
        <w:tc>
          <w:tcPr>
            <w:tcW w:w="10673" w:type="dxa"/>
            <w:gridSpan w:val="8"/>
            <w:tcBorders>
              <w:top w:val="nil"/>
            </w:tcBorders>
          </w:tcPr>
          <w:p w14:paraId="034FFD55" w14:textId="77777777" w:rsidR="00F64B71" w:rsidRPr="00AE4810" w:rsidRDefault="00F64B71" w:rsidP="00935F76">
            <w:pPr>
              <w:tabs>
                <w:tab w:val="left" w:pos="567"/>
              </w:tabs>
              <w:jc w:val="both"/>
              <w:rPr>
                <w:rFonts w:asciiTheme="minorHAnsi" w:hAnsiTheme="minorHAnsi" w:cstheme="minorHAnsi"/>
                <w:b/>
              </w:rPr>
            </w:pPr>
            <w:r w:rsidRPr="00AE4810">
              <w:rPr>
                <w:rFonts w:asciiTheme="minorHAnsi" w:hAnsiTheme="minorHAnsi" w:cstheme="minorHAnsi"/>
                <w:b/>
              </w:rPr>
              <w:t>Povinná literatura:</w:t>
            </w:r>
          </w:p>
          <w:p w14:paraId="2EB64A25"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KELLER, Kevin Lane. 2013</w:t>
            </w:r>
            <w:r w:rsidRPr="00F52EEF">
              <w:rPr>
                <w:rFonts w:asciiTheme="minorHAnsi" w:hAnsiTheme="minorHAnsi" w:cstheme="minorHAnsi"/>
                <w:i/>
              </w:rPr>
              <w:t>. Strategic brand management: building, measuring, and managing brand equity.</w:t>
            </w:r>
            <w:r w:rsidRPr="00F52EEF">
              <w:rPr>
                <w:rFonts w:asciiTheme="minorHAnsi" w:hAnsiTheme="minorHAnsi" w:cstheme="minorHAnsi"/>
              </w:rPr>
              <w:t xml:space="preserve"> 4th ed., global ed. Harlow: Pearson, ISBN 978-0-273-77941-4.</w:t>
            </w:r>
          </w:p>
          <w:p w14:paraId="224743FD" w14:textId="68924D6D" w:rsidR="00F64B71" w:rsidRPr="00B5549A" w:rsidDel="007B4FE0" w:rsidRDefault="00F64B71" w:rsidP="00935F76">
            <w:pPr>
              <w:tabs>
                <w:tab w:val="left" w:pos="567"/>
              </w:tabs>
              <w:rPr>
                <w:del w:id="3227" w:author="FMK" w:date="2020-02-02T20:32:00Z"/>
                <w:rFonts w:asciiTheme="minorHAnsi" w:hAnsiTheme="minorHAnsi"/>
                <w:color w:val="FF0000"/>
                <w:rPrChange w:id="3228" w:author="Martin Kazík" w:date="2020-01-23T11:23:00Z">
                  <w:rPr>
                    <w:del w:id="3229" w:author="FMK" w:date="2020-02-02T20:32:00Z"/>
                    <w:rFonts w:asciiTheme="minorHAnsi" w:hAnsiTheme="minorHAnsi"/>
                  </w:rPr>
                </w:rPrChange>
              </w:rPr>
            </w:pPr>
            <w:del w:id="3230" w:author="FMK" w:date="2020-02-02T20:32:00Z">
              <w:r w:rsidRPr="00B5549A" w:rsidDel="007B4FE0">
                <w:rPr>
                  <w:rFonts w:asciiTheme="minorHAnsi" w:hAnsiTheme="minorHAnsi"/>
                  <w:color w:val="FF0000"/>
                  <w:rPrChange w:id="3231" w:author="Martin Kazík" w:date="2020-01-23T11:23:00Z">
                    <w:rPr>
                      <w:rFonts w:asciiTheme="minorHAnsi" w:hAnsiTheme="minorHAnsi"/>
                    </w:rPr>
                  </w:rPrChange>
                </w:rPr>
                <w:delText>DE CHERNATONY, Leslie. 2009. </w:delText>
              </w:r>
              <w:r w:rsidRPr="00B5549A" w:rsidDel="007B4FE0">
                <w:rPr>
                  <w:rFonts w:asciiTheme="minorHAnsi" w:hAnsiTheme="minorHAnsi"/>
                  <w:i/>
                  <w:color w:val="FF0000"/>
                  <w:rPrChange w:id="3232" w:author="Martin Kazík" w:date="2020-01-23T11:23:00Z">
                    <w:rPr>
                      <w:rFonts w:asciiTheme="minorHAnsi" w:hAnsiTheme="minorHAnsi"/>
                      <w:i/>
                    </w:rPr>
                  </w:rPrChange>
                </w:rPr>
                <w:delText>Značka: od vize k vyšším ziskům</w:delText>
              </w:r>
              <w:r w:rsidRPr="00B5549A" w:rsidDel="007B4FE0">
                <w:rPr>
                  <w:rFonts w:asciiTheme="minorHAnsi" w:hAnsiTheme="minorHAnsi"/>
                  <w:color w:val="FF0000"/>
                  <w:rPrChange w:id="3233" w:author="Martin Kazík" w:date="2020-01-23T11:23:00Z">
                    <w:rPr>
                      <w:rFonts w:asciiTheme="minorHAnsi" w:hAnsiTheme="minorHAnsi"/>
                    </w:rPr>
                  </w:rPrChange>
                </w:rPr>
                <w:delText>. Brno: Computer Press. ISBN 978-80-251-2007-1.</w:delText>
              </w:r>
            </w:del>
          </w:p>
          <w:p w14:paraId="23080386" w14:textId="49BE1AF3" w:rsidR="00F64B71" w:rsidRPr="00B5549A" w:rsidDel="007B4FE0" w:rsidRDefault="00F64B71" w:rsidP="00935F76">
            <w:pPr>
              <w:tabs>
                <w:tab w:val="left" w:pos="567"/>
              </w:tabs>
              <w:rPr>
                <w:del w:id="3234" w:author="FMK" w:date="2020-02-02T20:32:00Z"/>
                <w:rFonts w:asciiTheme="minorHAnsi" w:hAnsiTheme="minorHAnsi"/>
                <w:color w:val="FF0000"/>
                <w:rPrChange w:id="3235" w:author="Martin Kazík" w:date="2020-01-23T11:23:00Z">
                  <w:rPr>
                    <w:del w:id="3236" w:author="FMK" w:date="2020-02-02T20:32:00Z"/>
                    <w:rFonts w:asciiTheme="minorHAnsi" w:hAnsiTheme="minorHAnsi"/>
                  </w:rPr>
                </w:rPrChange>
              </w:rPr>
            </w:pPr>
            <w:del w:id="3237" w:author="FMK" w:date="2020-02-02T20:32:00Z">
              <w:r w:rsidRPr="00B5549A" w:rsidDel="007B4FE0">
                <w:rPr>
                  <w:rFonts w:asciiTheme="minorHAnsi" w:hAnsiTheme="minorHAnsi"/>
                  <w:color w:val="FF0000"/>
                  <w:rPrChange w:id="3238" w:author="Martin Kazík" w:date="2020-01-23T11:23:00Z">
                    <w:rPr>
                      <w:rFonts w:asciiTheme="minorHAnsi" w:hAnsiTheme="minorHAnsi"/>
                    </w:rPr>
                  </w:rPrChange>
                </w:rPr>
                <w:delText>AAKER, David A. 2003. </w:delText>
              </w:r>
              <w:r w:rsidRPr="00B5549A" w:rsidDel="007B4FE0">
                <w:rPr>
                  <w:rFonts w:asciiTheme="minorHAnsi" w:hAnsiTheme="minorHAnsi"/>
                  <w:i/>
                  <w:color w:val="FF0000"/>
                  <w:rPrChange w:id="3239" w:author="Martin Kazík" w:date="2020-01-23T11:23:00Z">
                    <w:rPr>
                      <w:rFonts w:asciiTheme="minorHAnsi" w:hAnsiTheme="minorHAnsi"/>
                      <w:i/>
                    </w:rPr>
                  </w:rPrChange>
                </w:rPr>
                <w:delText>Brand building: budování obchodní značky: vytvoření silné značky a její úspěšné zavedení na trh.</w:delText>
              </w:r>
              <w:r w:rsidRPr="00B5549A" w:rsidDel="007B4FE0">
                <w:rPr>
                  <w:rFonts w:asciiTheme="minorHAnsi" w:hAnsiTheme="minorHAnsi"/>
                  <w:color w:val="FF0000"/>
                  <w:rPrChange w:id="3240" w:author="Martin Kazík" w:date="2020-01-23T11:23:00Z">
                    <w:rPr>
                      <w:rFonts w:asciiTheme="minorHAnsi" w:hAnsiTheme="minorHAnsi"/>
                    </w:rPr>
                  </w:rPrChange>
                </w:rPr>
                <w:delText xml:space="preserve"> Brno: Computer Press. ISBN 80-7226-885-6.</w:delText>
              </w:r>
            </w:del>
          </w:p>
          <w:p w14:paraId="442EA659" w14:textId="77777777" w:rsidR="007B4FE0" w:rsidRDefault="00F64B71" w:rsidP="007B4FE0">
            <w:pPr>
              <w:tabs>
                <w:tab w:val="left" w:pos="567"/>
              </w:tabs>
              <w:jc w:val="both"/>
              <w:rPr>
                <w:ins w:id="3241" w:author="FMK" w:date="2020-02-02T20:32:00Z"/>
                <w:rFonts w:asciiTheme="minorHAnsi" w:hAnsiTheme="minorHAnsi"/>
                <w:color w:val="FF0000"/>
              </w:rPr>
            </w:pPr>
            <w:del w:id="3242" w:author="FMK" w:date="2020-02-02T20:32:00Z">
              <w:r w:rsidRPr="00B5549A" w:rsidDel="007B4FE0">
                <w:rPr>
                  <w:rFonts w:asciiTheme="minorHAnsi" w:hAnsiTheme="minorHAnsi"/>
                  <w:color w:val="FF0000"/>
                  <w:rPrChange w:id="3243" w:author="Martin Kazík" w:date="2020-01-23T11:23:00Z">
                    <w:rPr>
                      <w:rFonts w:asciiTheme="minorHAnsi" w:hAnsiTheme="minorHAnsi"/>
                    </w:rPr>
                  </w:rPrChange>
                </w:rPr>
                <w:delText>GOBÉ, Marc. 2009. </w:delText>
              </w:r>
              <w:r w:rsidRPr="00B5549A" w:rsidDel="007B4FE0">
                <w:rPr>
                  <w:rFonts w:asciiTheme="minorHAnsi" w:hAnsiTheme="minorHAnsi"/>
                  <w:i/>
                  <w:color w:val="FF0000"/>
                  <w:rPrChange w:id="3244" w:author="Martin Kazík" w:date="2020-01-23T11:23:00Z">
                    <w:rPr>
                      <w:rFonts w:asciiTheme="minorHAnsi" w:hAnsiTheme="minorHAnsi"/>
                      <w:i/>
                    </w:rPr>
                  </w:rPrChange>
                </w:rPr>
                <w:delText>Emotional branding: the new paradigm for connecting brands to people.</w:delText>
              </w:r>
              <w:r w:rsidRPr="00B5549A" w:rsidDel="007B4FE0">
                <w:rPr>
                  <w:rFonts w:asciiTheme="minorHAnsi" w:hAnsiTheme="minorHAnsi"/>
                  <w:color w:val="FF0000"/>
                  <w:rPrChange w:id="3245" w:author="Martin Kazík" w:date="2020-01-23T11:23:00Z">
                    <w:rPr>
                      <w:rFonts w:asciiTheme="minorHAnsi" w:hAnsiTheme="minorHAnsi"/>
                    </w:rPr>
                  </w:rPrChange>
                </w:rPr>
                <w:delText xml:space="preserve"> Updated and rev. ed. New York: Allworth Press. ISBN 978-1-58115-672-0.</w:delText>
              </w:r>
            </w:del>
          </w:p>
          <w:p w14:paraId="4875AB1B" w14:textId="77777777" w:rsidR="007B4FE0" w:rsidRDefault="007B4FE0" w:rsidP="007B4FE0">
            <w:pPr>
              <w:tabs>
                <w:tab w:val="left" w:pos="567"/>
              </w:tabs>
              <w:jc w:val="both"/>
              <w:rPr>
                <w:ins w:id="3246" w:author="FMK" w:date="2020-02-02T20:33:00Z"/>
              </w:rPr>
            </w:pPr>
            <w:ins w:id="3247" w:author="FMK" w:date="2020-02-02T20:32:00Z">
              <w:r w:rsidRPr="007B4FE0">
                <w:rPr>
                  <w:rFonts w:asciiTheme="minorHAnsi" w:hAnsiTheme="minorHAnsi"/>
                  <w:color w:val="FF0000"/>
                </w:rPr>
                <w:t>JOHNSON, Michael.</w:t>
              </w:r>
              <w:r>
                <w:rPr>
                  <w:rFonts w:asciiTheme="minorHAnsi" w:hAnsiTheme="minorHAnsi"/>
                  <w:color w:val="FF0000"/>
                </w:rPr>
                <w:t xml:space="preserve"> 2016.</w:t>
              </w:r>
              <w:r w:rsidRPr="007B4FE0">
                <w:rPr>
                  <w:rFonts w:asciiTheme="minorHAnsi" w:hAnsiTheme="minorHAnsi"/>
                  <w:color w:val="FF0000"/>
                </w:rPr>
                <w:t xml:space="preserve"> </w:t>
              </w:r>
              <w:r w:rsidRPr="00D835FA">
                <w:rPr>
                  <w:rFonts w:asciiTheme="minorHAnsi" w:hAnsiTheme="minorHAnsi"/>
                  <w:i/>
                  <w:color w:val="FF0000"/>
                </w:rPr>
                <w:t>Branding: in five and a half steps.</w:t>
              </w:r>
              <w:r w:rsidRPr="007B4FE0">
                <w:rPr>
                  <w:rFonts w:asciiTheme="minorHAnsi" w:hAnsiTheme="minorHAnsi"/>
                  <w:color w:val="FF0000"/>
                </w:rPr>
                <w:t xml:space="preserve"> Lond</w:t>
              </w:r>
              <w:r>
                <w:rPr>
                  <w:rFonts w:asciiTheme="minorHAnsi" w:hAnsiTheme="minorHAnsi"/>
                  <w:color w:val="FF0000"/>
                </w:rPr>
                <w:t>on: Thames &amp; Hudson</w:t>
              </w:r>
              <w:r w:rsidRPr="007B4FE0">
                <w:rPr>
                  <w:rFonts w:asciiTheme="minorHAnsi" w:hAnsiTheme="minorHAnsi"/>
                  <w:color w:val="FF0000"/>
                </w:rPr>
                <w:t>. ISBN 9780500518960.</w:t>
              </w:r>
            </w:ins>
            <w:ins w:id="3248" w:author="FMK" w:date="2020-02-02T20:33:00Z">
              <w:r>
                <w:t xml:space="preserve"> </w:t>
              </w:r>
            </w:ins>
          </w:p>
          <w:p w14:paraId="14CC1391" w14:textId="77777777" w:rsidR="007B4FE0" w:rsidRDefault="007B4FE0" w:rsidP="007B4FE0">
            <w:pPr>
              <w:tabs>
                <w:tab w:val="left" w:pos="567"/>
              </w:tabs>
              <w:jc w:val="both"/>
              <w:rPr>
                <w:ins w:id="3249" w:author="FMK" w:date="2020-02-02T20:35:00Z"/>
              </w:rPr>
            </w:pPr>
            <w:ins w:id="3250" w:author="FMK" w:date="2020-02-02T20:33:00Z">
              <w:r w:rsidRPr="007B4FE0">
                <w:rPr>
                  <w:rFonts w:asciiTheme="minorHAnsi" w:hAnsiTheme="minorHAnsi"/>
                  <w:color w:val="FF0000"/>
                </w:rPr>
                <w:t xml:space="preserve">NAGYOVÁ, Ľudmila, Dagmar BABČANOVÁ a Ingrida KOŠIČIAROVÁ. </w:t>
              </w:r>
              <w:r>
                <w:rPr>
                  <w:rFonts w:asciiTheme="minorHAnsi" w:hAnsiTheme="minorHAnsi"/>
                  <w:color w:val="FF0000"/>
                </w:rPr>
                <w:t xml:space="preserve">2016. </w:t>
              </w:r>
              <w:r w:rsidRPr="007B4FE0">
                <w:rPr>
                  <w:rFonts w:asciiTheme="minorHAnsi" w:hAnsiTheme="minorHAnsi"/>
                  <w:i/>
                  <w:color w:val="FF0000"/>
                  <w:rPrChange w:id="3251" w:author="FMK" w:date="2020-02-02T20:34:00Z">
                    <w:rPr>
                      <w:rFonts w:asciiTheme="minorHAnsi" w:hAnsiTheme="minorHAnsi"/>
                      <w:color w:val="FF0000"/>
                    </w:rPr>
                  </w:rPrChange>
                </w:rPr>
                <w:t>Značka: nositeľ imidžu výrobcu.</w:t>
              </w:r>
              <w:r w:rsidRPr="007B4FE0">
                <w:rPr>
                  <w:rFonts w:asciiTheme="minorHAnsi" w:hAnsiTheme="minorHAnsi"/>
                  <w:color w:val="FF0000"/>
                </w:rPr>
                <w:t xml:space="preserve"> Nitra: Slovenská poľnohospodárska</w:t>
              </w:r>
              <w:r>
                <w:rPr>
                  <w:rFonts w:asciiTheme="minorHAnsi" w:hAnsiTheme="minorHAnsi"/>
                  <w:color w:val="FF0000"/>
                </w:rPr>
                <w:t xml:space="preserve"> univerzita v Nitre</w:t>
              </w:r>
              <w:r w:rsidRPr="007B4FE0">
                <w:rPr>
                  <w:rFonts w:asciiTheme="minorHAnsi" w:hAnsiTheme="minorHAnsi"/>
                  <w:color w:val="FF0000"/>
                </w:rPr>
                <w:t>. ISBN 9788055215563.</w:t>
              </w:r>
            </w:ins>
            <w:ins w:id="3252" w:author="FMK" w:date="2020-02-02T20:35:00Z">
              <w:r>
                <w:t xml:space="preserve"> </w:t>
              </w:r>
            </w:ins>
          </w:p>
          <w:p w14:paraId="2E0BDB90" w14:textId="6F450142" w:rsidR="007B4FE0" w:rsidRDefault="007B4FE0" w:rsidP="007B4FE0">
            <w:pPr>
              <w:tabs>
                <w:tab w:val="left" w:pos="567"/>
              </w:tabs>
              <w:jc w:val="both"/>
              <w:rPr>
                <w:ins w:id="3253" w:author="FMK" w:date="2020-02-02T20:35:00Z"/>
                <w:rFonts w:asciiTheme="minorHAnsi" w:hAnsiTheme="minorHAnsi"/>
                <w:color w:val="FF0000"/>
              </w:rPr>
            </w:pPr>
            <w:ins w:id="3254" w:author="FMK" w:date="2020-02-02T20:35:00Z">
              <w:r w:rsidRPr="007B4FE0">
                <w:rPr>
                  <w:rFonts w:asciiTheme="minorHAnsi" w:hAnsiTheme="minorHAnsi"/>
                  <w:color w:val="FF0000"/>
                </w:rPr>
                <w:t>PURKISS, John a David ROYSTON-LEE.</w:t>
              </w:r>
              <w:r w:rsidR="00D17412">
                <w:rPr>
                  <w:rFonts w:asciiTheme="minorHAnsi" w:hAnsiTheme="minorHAnsi"/>
                  <w:color w:val="FF0000"/>
                </w:rPr>
                <w:t xml:space="preserve"> 2014.</w:t>
              </w:r>
              <w:r w:rsidRPr="007B4FE0">
                <w:rPr>
                  <w:rFonts w:asciiTheme="minorHAnsi" w:hAnsiTheme="minorHAnsi"/>
                  <w:color w:val="FF0000"/>
                </w:rPr>
                <w:t xml:space="preserve"> </w:t>
              </w:r>
              <w:r w:rsidRPr="00D17412">
                <w:rPr>
                  <w:rFonts w:asciiTheme="minorHAnsi" w:hAnsiTheme="minorHAnsi"/>
                  <w:i/>
                  <w:color w:val="FF0000"/>
                  <w:rPrChange w:id="3255" w:author="FMK" w:date="2020-02-02T20:35:00Z">
                    <w:rPr>
                      <w:rFonts w:asciiTheme="minorHAnsi" w:hAnsiTheme="minorHAnsi"/>
                      <w:color w:val="FF0000"/>
                    </w:rPr>
                  </w:rPrChange>
                </w:rPr>
                <w:t>Vytvořte si vlastní značku: proměňte své jedinečné nadání v úspěšný obchodní produkt</w:t>
              </w:r>
              <w:r w:rsidR="00D17412">
                <w:rPr>
                  <w:rFonts w:asciiTheme="minorHAnsi" w:hAnsiTheme="minorHAnsi"/>
                  <w:color w:val="FF0000"/>
                </w:rPr>
                <w:t>. Praha: Synergie</w:t>
              </w:r>
              <w:r w:rsidRPr="007B4FE0">
                <w:rPr>
                  <w:rFonts w:asciiTheme="minorHAnsi" w:hAnsiTheme="minorHAnsi"/>
                  <w:color w:val="FF0000"/>
                </w:rPr>
                <w:t>. ISBN 9788073702953.</w:t>
              </w:r>
            </w:ins>
          </w:p>
          <w:p w14:paraId="38C889B9" w14:textId="77777777" w:rsidR="007B4FE0" w:rsidRDefault="007B4FE0" w:rsidP="007B4FE0">
            <w:pPr>
              <w:tabs>
                <w:tab w:val="left" w:pos="567"/>
              </w:tabs>
              <w:jc w:val="both"/>
              <w:rPr>
                <w:ins w:id="3256" w:author="FMK" w:date="2020-02-02T20:33:00Z"/>
                <w:rFonts w:asciiTheme="minorHAnsi" w:hAnsiTheme="minorHAnsi"/>
                <w:color w:val="FF0000"/>
              </w:rPr>
            </w:pPr>
          </w:p>
          <w:p w14:paraId="0470C84B" w14:textId="77777777" w:rsidR="007B4FE0" w:rsidRDefault="007B4FE0" w:rsidP="007B4FE0">
            <w:pPr>
              <w:tabs>
                <w:tab w:val="left" w:pos="567"/>
              </w:tabs>
              <w:jc w:val="both"/>
              <w:rPr>
                <w:ins w:id="3257" w:author="FMK" w:date="2020-02-02T20:32:00Z"/>
                <w:rFonts w:asciiTheme="minorHAnsi" w:hAnsiTheme="minorHAnsi"/>
                <w:color w:val="FF0000"/>
              </w:rPr>
            </w:pPr>
          </w:p>
          <w:p w14:paraId="057BF184" w14:textId="58D4F991" w:rsidR="007B4FE0" w:rsidRPr="00F52EEF" w:rsidRDefault="007B4FE0" w:rsidP="00935F76">
            <w:pPr>
              <w:tabs>
                <w:tab w:val="left" w:pos="567"/>
              </w:tabs>
              <w:jc w:val="both"/>
              <w:rPr>
                <w:rFonts w:asciiTheme="minorHAnsi" w:hAnsiTheme="minorHAnsi" w:cstheme="minorHAnsi"/>
                <w:lang w:val="sk-SK"/>
              </w:rPr>
            </w:pPr>
          </w:p>
        </w:tc>
      </w:tr>
      <w:tr w:rsidR="00F64B71" w:rsidRPr="00F52EEF" w14:paraId="2DF09936" w14:textId="77777777" w:rsidTr="00AE4810">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6812A27E"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66391796" w14:textId="77777777" w:rsidTr="00AE4810">
        <w:tc>
          <w:tcPr>
            <w:tcW w:w="5605" w:type="dxa"/>
            <w:gridSpan w:val="3"/>
            <w:tcBorders>
              <w:top w:val="single" w:sz="2" w:space="0" w:color="auto"/>
            </w:tcBorders>
            <w:shd w:val="clear" w:color="auto" w:fill="F7CAAC"/>
          </w:tcPr>
          <w:p w14:paraId="02327381"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6485C8E5"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7B78D96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ACCF82B" w14:textId="77777777" w:rsidTr="00AE4810">
        <w:tc>
          <w:tcPr>
            <w:tcW w:w="10673" w:type="dxa"/>
            <w:gridSpan w:val="8"/>
            <w:shd w:val="clear" w:color="auto" w:fill="F7CAAC"/>
          </w:tcPr>
          <w:p w14:paraId="374AC74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62105125" w14:textId="77777777" w:rsidTr="00AE4810">
        <w:trPr>
          <w:trHeight w:val="2476"/>
        </w:trPr>
        <w:tc>
          <w:tcPr>
            <w:tcW w:w="10673" w:type="dxa"/>
            <w:gridSpan w:val="8"/>
          </w:tcPr>
          <w:p w14:paraId="345954A0" w14:textId="77777777" w:rsidR="00F64B71" w:rsidRPr="00F52EEF" w:rsidRDefault="00F64B71" w:rsidP="00935F76">
            <w:pPr>
              <w:tabs>
                <w:tab w:val="left" w:pos="567"/>
              </w:tabs>
              <w:jc w:val="both"/>
              <w:rPr>
                <w:rFonts w:asciiTheme="minorHAnsi" w:eastAsia="Calibri" w:hAnsiTheme="minorHAnsi" w:cstheme="minorHAnsi"/>
              </w:rPr>
            </w:pPr>
          </w:p>
        </w:tc>
      </w:tr>
    </w:tbl>
    <w:p w14:paraId="2705DC2C" w14:textId="77777777" w:rsidR="00F64B71" w:rsidRPr="00F52EEF" w:rsidRDefault="00F64B71" w:rsidP="00935F76">
      <w:pPr>
        <w:tabs>
          <w:tab w:val="left" w:pos="567"/>
        </w:tabs>
        <w:spacing w:after="160" w:line="259" w:lineRule="auto"/>
        <w:rPr>
          <w:rFonts w:asciiTheme="minorHAnsi" w:hAnsiTheme="minorHAnsi" w:cstheme="minorHAnsi"/>
        </w:rPr>
      </w:pPr>
    </w:p>
    <w:p w14:paraId="4DA5843B" w14:textId="77777777" w:rsidR="008445AD" w:rsidRDefault="008445AD">
      <w:pPr>
        <w:rPr>
          <w:ins w:id="3258" w:author="Radim Bačuvčík" w:date="2020-02-06T15:04:00Z"/>
        </w:rPr>
      </w:pPr>
      <w:ins w:id="3259" w:author="Radim Bačuvčík" w:date="2020-02-06T15:04: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0A43F1C6" w14:textId="77777777" w:rsidTr="00AE4810">
        <w:tc>
          <w:tcPr>
            <w:tcW w:w="10673" w:type="dxa"/>
            <w:gridSpan w:val="8"/>
            <w:tcBorders>
              <w:bottom w:val="double" w:sz="4" w:space="0" w:color="auto"/>
            </w:tcBorders>
            <w:shd w:val="clear" w:color="auto" w:fill="BDD6EE"/>
          </w:tcPr>
          <w:p w14:paraId="6DAC68F8" w14:textId="5B0E4623"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4C5A25D1" w14:textId="77777777" w:rsidTr="00AE4810">
        <w:tc>
          <w:tcPr>
            <w:tcW w:w="3904" w:type="dxa"/>
            <w:tcBorders>
              <w:top w:val="double" w:sz="4" w:space="0" w:color="auto"/>
            </w:tcBorders>
            <w:shd w:val="clear" w:color="auto" w:fill="F7CAAC"/>
          </w:tcPr>
          <w:p w14:paraId="6B9F002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4DD7015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Integrovaná marketingová komunikace v praxi</w:t>
            </w:r>
          </w:p>
        </w:tc>
      </w:tr>
      <w:tr w:rsidR="00F64B71" w:rsidRPr="00F52EEF" w14:paraId="0DE48387" w14:textId="77777777" w:rsidTr="00AE4810">
        <w:tc>
          <w:tcPr>
            <w:tcW w:w="3904" w:type="dxa"/>
            <w:shd w:val="clear" w:color="auto" w:fill="F7CAAC"/>
          </w:tcPr>
          <w:p w14:paraId="39698EE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19C14CD" w14:textId="559A6CFC" w:rsidR="00F64B71" w:rsidRPr="00F52EEF" w:rsidRDefault="009B3377"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ovinně volitelný, PZ</w:t>
            </w:r>
          </w:p>
        </w:tc>
        <w:tc>
          <w:tcPr>
            <w:tcW w:w="2695" w:type="dxa"/>
            <w:gridSpan w:val="2"/>
            <w:shd w:val="clear" w:color="auto" w:fill="F7CAAC"/>
          </w:tcPr>
          <w:p w14:paraId="7BD6D0F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7B1C75E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4AE33110" w14:textId="77777777" w:rsidTr="00AE4810">
        <w:tc>
          <w:tcPr>
            <w:tcW w:w="3904" w:type="dxa"/>
            <w:shd w:val="clear" w:color="auto" w:fill="F7CAAC"/>
          </w:tcPr>
          <w:p w14:paraId="12968CB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4A1049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203948C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0AAD2A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446096B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4882542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10C82C43" w14:textId="77777777" w:rsidTr="00AE4810">
        <w:tc>
          <w:tcPr>
            <w:tcW w:w="3904" w:type="dxa"/>
            <w:shd w:val="clear" w:color="auto" w:fill="F7CAAC"/>
          </w:tcPr>
          <w:p w14:paraId="08DE04F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487021A9" w14:textId="4CF82EED" w:rsidR="00F64B71" w:rsidRPr="00F52EEF" w:rsidRDefault="009B3377"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rerekvizity: Marketing1, 2; Teorie marketingových komunikací</w:t>
            </w:r>
          </w:p>
        </w:tc>
      </w:tr>
      <w:tr w:rsidR="00F64B71" w:rsidRPr="00F52EEF" w14:paraId="79402D06" w14:textId="77777777" w:rsidTr="00AE4810">
        <w:tc>
          <w:tcPr>
            <w:tcW w:w="3904" w:type="dxa"/>
            <w:shd w:val="clear" w:color="auto" w:fill="F7CAAC"/>
          </w:tcPr>
          <w:p w14:paraId="6A56ADF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A5D2D09"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2156" w:type="dxa"/>
            <w:shd w:val="clear" w:color="auto" w:fill="F7CAAC"/>
          </w:tcPr>
          <w:p w14:paraId="0395644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1533A4A6" w14:textId="4CEA9B2A" w:rsidR="00F64B71" w:rsidRPr="00F52EEF" w:rsidRDefault="00DD1538"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643830B3" w14:textId="77777777" w:rsidTr="00AE4810">
        <w:tc>
          <w:tcPr>
            <w:tcW w:w="3904" w:type="dxa"/>
            <w:shd w:val="clear" w:color="auto" w:fill="F7CAAC"/>
          </w:tcPr>
          <w:p w14:paraId="2E0C2C4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3E91BFD" w14:textId="10E37AC6" w:rsidR="00AE4810" w:rsidRPr="00F52EEF" w:rsidRDefault="00AE481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Prezentace zadaného projektu (písemná/ústní)</w:t>
            </w:r>
            <w:r>
              <w:rPr>
                <w:rFonts w:asciiTheme="minorHAnsi" w:eastAsia="Calibri" w:hAnsiTheme="minorHAnsi" w:cstheme="minorHAnsi"/>
              </w:rPr>
              <w:t>.</w:t>
            </w:r>
          </w:p>
          <w:p w14:paraId="240B6541" w14:textId="77777777" w:rsidR="00F64B71" w:rsidRPr="00F52EEF" w:rsidRDefault="00F64B71" w:rsidP="00935F76">
            <w:pPr>
              <w:tabs>
                <w:tab w:val="left" w:pos="567"/>
              </w:tabs>
              <w:autoSpaceDE w:val="0"/>
              <w:autoSpaceDN w:val="0"/>
              <w:adjustRightInd w:val="0"/>
              <w:rPr>
                <w:rFonts w:asciiTheme="minorHAnsi" w:hAnsiTheme="minorHAnsi" w:cstheme="minorHAnsi"/>
              </w:rPr>
            </w:pPr>
          </w:p>
        </w:tc>
      </w:tr>
      <w:tr w:rsidR="00F64B71" w:rsidRPr="00F52EEF" w14:paraId="0AC3716F" w14:textId="77777777" w:rsidTr="00AE4810">
        <w:trPr>
          <w:trHeight w:val="213"/>
        </w:trPr>
        <w:tc>
          <w:tcPr>
            <w:tcW w:w="10673" w:type="dxa"/>
            <w:gridSpan w:val="8"/>
            <w:tcBorders>
              <w:top w:val="nil"/>
            </w:tcBorders>
          </w:tcPr>
          <w:p w14:paraId="58DDF49C" w14:textId="77777777" w:rsidR="00F64B71" w:rsidRPr="00F52EEF" w:rsidRDefault="00F64B71" w:rsidP="00935F76">
            <w:pPr>
              <w:tabs>
                <w:tab w:val="left" w:pos="567"/>
              </w:tabs>
              <w:jc w:val="both"/>
              <w:rPr>
                <w:rFonts w:asciiTheme="minorHAnsi" w:hAnsiTheme="minorHAnsi" w:cstheme="minorHAnsi"/>
              </w:rPr>
            </w:pPr>
          </w:p>
          <w:p w14:paraId="55FDF596"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C80CA4C" w14:textId="77777777" w:rsidTr="00AE4810">
        <w:trPr>
          <w:trHeight w:val="197"/>
        </w:trPr>
        <w:tc>
          <w:tcPr>
            <w:tcW w:w="3904" w:type="dxa"/>
            <w:tcBorders>
              <w:top w:val="nil"/>
            </w:tcBorders>
            <w:shd w:val="clear" w:color="auto" w:fill="F7CAAC"/>
          </w:tcPr>
          <w:p w14:paraId="06E35F0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5BC26A9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F64B71" w:rsidRPr="00F52EEF" w14:paraId="4AC9E778" w14:textId="77777777" w:rsidTr="00AE4810">
        <w:trPr>
          <w:trHeight w:val="243"/>
        </w:trPr>
        <w:tc>
          <w:tcPr>
            <w:tcW w:w="3904" w:type="dxa"/>
            <w:tcBorders>
              <w:top w:val="nil"/>
            </w:tcBorders>
            <w:shd w:val="clear" w:color="auto" w:fill="F7CAAC"/>
          </w:tcPr>
          <w:p w14:paraId="03DDA77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696E629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Garant se podílí na celkové struktuře předmětu, koordinuje výuky odborníka z praxe.</w:t>
            </w:r>
          </w:p>
        </w:tc>
      </w:tr>
      <w:tr w:rsidR="00F64B71" w:rsidRPr="00F52EEF" w14:paraId="0888FD76" w14:textId="77777777" w:rsidTr="00AE4810">
        <w:tc>
          <w:tcPr>
            <w:tcW w:w="3904" w:type="dxa"/>
            <w:shd w:val="clear" w:color="auto" w:fill="F7CAAC"/>
          </w:tcPr>
          <w:p w14:paraId="3EC1B68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2884C512" w14:textId="3A7112F9" w:rsidR="00F64B71" w:rsidRPr="00F52EEF" w:rsidRDefault="00AE4810" w:rsidP="00935F76">
            <w:pPr>
              <w:tabs>
                <w:tab w:val="left" w:pos="567"/>
              </w:tabs>
              <w:jc w:val="both"/>
              <w:rPr>
                <w:rFonts w:asciiTheme="minorHAnsi" w:hAnsiTheme="minorHAnsi" w:cstheme="minorHAnsi"/>
              </w:rPr>
            </w:pPr>
            <w:r w:rsidRPr="00F52EEF">
              <w:rPr>
                <w:rFonts w:asciiTheme="minorHAnsi" w:hAnsiTheme="minorHAnsi" w:cstheme="minorHAnsi"/>
              </w:rPr>
              <w:t>Mgr. Patrik Kamas</w:t>
            </w:r>
          </w:p>
        </w:tc>
      </w:tr>
      <w:tr w:rsidR="00F64B71" w:rsidRPr="00F52EEF" w14:paraId="1360059D" w14:textId="77777777" w:rsidTr="00AE4810">
        <w:trPr>
          <w:trHeight w:val="122"/>
        </w:trPr>
        <w:tc>
          <w:tcPr>
            <w:tcW w:w="10673" w:type="dxa"/>
            <w:gridSpan w:val="8"/>
            <w:tcBorders>
              <w:top w:val="nil"/>
            </w:tcBorders>
          </w:tcPr>
          <w:p w14:paraId="0A705B02" w14:textId="21A462DA" w:rsidR="00F64B71" w:rsidRPr="00F52EEF" w:rsidRDefault="00F64B71" w:rsidP="00935F76">
            <w:pPr>
              <w:tabs>
                <w:tab w:val="left" w:pos="567"/>
              </w:tabs>
              <w:jc w:val="both"/>
              <w:rPr>
                <w:rFonts w:asciiTheme="minorHAnsi" w:hAnsiTheme="minorHAnsi" w:cstheme="minorHAnsi"/>
              </w:rPr>
            </w:pPr>
          </w:p>
        </w:tc>
      </w:tr>
      <w:tr w:rsidR="00F64B71" w:rsidRPr="00F52EEF" w14:paraId="14A20DAA" w14:textId="77777777" w:rsidTr="00AE4810">
        <w:tc>
          <w:tcPr>
            <w:tcW w:w="3904" w:type="dxa"/>
            <w:shd w:val="clear" w:color="auto" w:fill="F7CAAC"/>
          </w:tcPr>
          <w:p w14:paraId="65C4201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3010EEB3"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50E9C485" w14:textId="77777777" w:rsidTr="0021675D">
        <w:trPr>
          <w:trHeight w:val="3601"/>
        </w:trPr>
        <w:tc>
          <w:tcPr>
            <w:tcW w:w="10673" w:type="dxa"/>
            <w:gridSpan w:val="8"/>
            <w:tcBorders>
              <w:top w:val="nil"/>
              <w:bottom w:val="single" w:sz="12" w:space="0" w:color="auto"/>
            </w:tcBorders>
          </w:tcPr>
          <w:p w14:paraId="1CCB9BED" w14:textId="77777777" w:rsidR="00F64B71" w:rsidRDefault="00F64B71" w:rsidP="00935F76">
            <w:pPr>
              <w:tabs>
                <w:tab w:val="left" w:pos="567"/>
              </w:tabs>
              <w:rPr>
                <w:del w:id="3260" w:author="Martin Kazík" w:date="2020-01-23T11:23:00Z"/>
                <w:rFonts w:asciiTheme="minorHAnsi" w:hAnsiTheme="minorHAnsi" w:cstheme="minorHAnsi"/>
              </w:rPr>
            </w:pPr>
            <w:del w:id="3261" w:author="Martin Kazík" w:date="2020-01-23T11:23:00Z">
              <w:r w:rsidRPr="00F52EEF">
                <w:rPr>
                  <w:rFonts w:asciiTheme="minorHAnsi" w:hAnsiTheme="minorHAnsi" w:cstheme="minorHAnsi"/>
                </w:rPr>
                <w:delText>Cílem předmětu je pochopení vazeb v rámci integrované marketingové komunikace, získání praktických zkušeností s přípravou integrované komunikační kampaně, která vychází z reálného zadání a učí studenty argumentaci a hledání efektivních komunikačních nástrojů. Výstupem předmětu je zpracování marketingového a komunikačního projektu, který studenti prezentují a obhajují.</w:delText>
              </w:r>
            </w:del>
          </w:p>
          <w:p w14:paraId="4A298693" w14:textId="77777777" w:rsidR="0021675D" w:rsidRDefault="0021675D" w:rsidP="00935F76">
            <w:pPr>
              <w:tabs>
                <w:tab w:val="left" w:pos="567"/>
              </w:tabs>
              <w:rPr>
                <w:del w:id="3262" w:author="Martin Kazík" w:date="2020-01-23T11:23:00Z"/>
                <w:rFonts w:asciiTheme="minorHAnsi" w:hAnsiTheme="minorHAnsi" w:cstheme="minorHAnsi"/>
              </w:rPr>
            </w:pPr>
          </w:p>
          <w:p w14:paraId="3F6D6A06" w14:textId="68129F6D" w:rsidR="0021675D" w:rsidRPr="0021675D" w:rsidRDefault="0021675D" w:rsidP="00935F76">
            <w:pPr>
              <w:tabs>
                <w:tab w:val="left" w:pos="567"/>
              </w:tabs>
              <w:rPr>
                <w:rFonts w:asciiTheme="minorHAnsi" w:hAnsiTheme="minorHAnsi" w:cstheme="minorHAnsi"/>
                <w:b/>
              </w:rPr>
            </w:pPr>
            <w:r w:rsidRPr="0021675D">
              <w:rPr>
                <w:rFonts w:asciiTheme="minorHAnsi" w:hAnsiTheme="minorHAnsi" w:cstheme="minorHAnsi"/>
                <w:b/>
              </w:rPr>
              <w:t>Probíraná témata:</w:t>
            </w:r>
          </w:p>
          <w:p w14:paraId="2EAAC41F" w14:textId="7E29CF08" w:rsidR="00F64B71" w:rsidRPr="0021675D" w:rsidRDefault="0021675D" w:rsidP="00935F76">
            <w:pPr>
              <w:tabs>
                <w:tab w:val="left" w:pos="567"/>
              </w:tabs>
              <w:rPr>
                <w:rFonts w:asciiTheme="minorHAnsi" w:hAnsiTheme="minorHAnsi" w:cstheme="minorHAnsi"/>
              </w:rPr>
            </w:pPr>
            <w:r>
              <w:rPr>
                <w:rFonts w:asciiTheme="minorHAnsi" w:hAnsiTheme="minorHAnsi" w:cstheme="minorHAnsi"/>
              </w:rPr>
              <w:t xml:space="preserve">- </w:t>
            </w:r>
            <w:r w:rsidR="00F64B71" w:rsidRPr="0021675D">
              <w:rPr>
                <w:rFonts w:asciiTheme="minorHAnsi" w:hAnsiTheme="minorHAnsi" w:cstheme="minorHAnsi"/>
              </w:rPr>
              <w:t>pojmy integrované marketingové komunikace</w:t>
            </w:r>
            <w:r>
              <w:rPr>
                <w:rFonts w:asciiTheme="minorHAnsi" w:hAnsiTheme="minorHAnsi" w:cstheme="minorHAnsi"/>
              </w:rPr>
              <w:t>;</w:t>
            </w:r>
          </w:p>
          <w:p w14:paraId="6832B08D" w14:textId="24F86AC2" w:rsidR="00F64B71" w:rsidRPr="0021675D" w:rsidRDefault="0021675D" w:rsidP="00935F76">
            <w:pPr>
              <w:tabs>
                <w:tab w:val="left" w:pos="567"/>
              </w:tabs>
              <w:rPr>
                <w:rFonts w:asciiTheme="minorHAnsi" w:hAnsiTheme="minorHAnsi" w:cstheme="minorHAnsi"/>
              </w:rPr>
            </w:pPr>
            <w:r>
              <w:rPr>
                <w:rFonts w:asciiTheme="minorHAnsi" w:hAnsiTheme="minorHAnsi" w:cstheme="minorHAnsi"/>
              </w:rPr>
              <w:t xml:space="preserve">- </w:t>
            </w:r>
            <w:r w:rsidR="00F64B71" w:rsidRPr="0021675D">
              <w:rPr>
                <w:rFonts w:asciiTheme="minorHAnsi" w:hAnsiTheme="minorHAnsi" w:cstheme="minorHAnsi"/>
              </w:rPr>
              <w:t>teorie ke zpracování projektu</w:t>
            </w:r>
            <w:r>
              <w:rPr>
                <w:rFonts w:asciiTheme="minorHAnsi" w:hAnsiTheme="minorHAnsi" w:cstheme="minorHAnsi"/>
              </w:rPr>
              <w:t>;</w:t>
            </w:r>
          </w:p>
          <w:p w14:paraId="7BAC0283" w14:textId="692449E6" w:rsidR="00F64B71" w:rsidRPr="0021675D" w:rsidRDefault="0021675D" w:rsidP="00935F76">
            <w:pPr>
              <w:tabs>
                <w:tab w:val="left" w:pos="567"/>
              </w:tabs>
              <w:rPr>
                <w:rFonts w:asciiTheme="minorHAnsi" w:hAnsiTheme="minorHAnsi" w:cstheme="minorHAnsi"/>
              </w:rPr>
            </w:pPr>
            <w:r>
              <w:rPr>
                <w:rFonts w:asciiTheme="minorHAnsi" w:hAnsiTheme="minorHAnsi" w:cstheme="minorHAnsi"/>
              </w:rPr>
              <w:t xml:space="preserve">- </w:t>
            </w:r>
            <w:r w:rsidR="00F64B71" w:rsidRPr="0021675D">
              <w:rPr>
                <w:rFonts w:asciiTheme="minorHAnsi" w:hAnsiTheme="minorHAnsi" w:cstheme="minorHAnsi"/>
              </w:rPr>
              <w:t>zadání projektu/cíle/očekávání</w:t>
            </w:r>
            <w:r>
              <w:rPr>
                <w:rFonts w:asciiTheme="minorHAnsi" w:hAnsiTheme="minorHAnsi" w:cstheme="minorHAnsi"/>
              </w:rPr>
              <w:t>;</w:t>
            </w:r>
          </w:p>
          <w:p w14:paraId="10E94E02" w14:textId="3033E9F4" w:rsidR="00F64B71" w:rsidRPr="0021675D" w:rsidRDefault="0021675D" w:rsidP="00935F76">
            <w:pPr>
              <w:tabs>
                <w:tab w:val="left" w:pos="567"/>
              </w:tabs>
              <w:rPr>
                <w:rFonts w:asciiTheme="minorHAnsi" w:hAnsiTheme="minorHAnsi" w:cstheme="minorHAnsi"/>
              </w:rPr>
            </w:pPr>
            <w:r>
              <w:rPr>
                <w:rFonts w:asciiTheme="minorHAnsi" w:hAnsiTheme="minorHAnsi" w:cstheme="minorHAnsi"/>
              </w:rPr>
              <w:t xml:space="preserve">- </w:t>
            </w:r>
            <w:r w:rsidR="00F64B71" w:rsidRPr="0021675D">
              <w:rPr>
                <w:rFonts w:asciiTheme="minorHAnsi" w:hAnsiTheme="minorHAnsi" w:cstheme="minorHAnsi"/>
              </w:rPr>
              <w:t>komunikace se zadavatelem projektu</w:t>
            </w:r>
            <w:r>
              <w:rPr>
                <w:rFonts w:asciiTheme="minorHAnsi" w:hAnsiTheme="minorHAnsi" w:cstheme="minorHAnsi"/>
              </w:rPr>
              <w:t>;</w:t>
            </w:r>
          </w:p>
          <w:p w14:paraId="61626449" w14:textId="52A2F09C" w:rsidR="00F64B71" w:rsidRPr="0021675D" w:rsidRDefault="0021675D" w:rsidP="00935F76">
            <w:pPr>
              <w:tabs>
                <w:tab w:val="left" w:pos="567"/>
              </w:tabs>
              <w:rPr>
                <w:rFonts w:asciiTheme="minorHAnsi" w:hAnsiTheme="minorHAnsi" w:cstheme="minorHAnsi"/>
              </w:rPr>
            </w:pPr>
            <w:r>
              <w:rPr>
                <w:rFonts w:asciiTheme="minorHAnsi" w:hAnsiTheme="minorHAnsi" w:cstheme="minorHAnsi"/>
              </w:rPr>
              <w:t xml:space="preserve">- </w:t>
            </w:r>
            <w:r w:rsidR="00F64B71" w:rsidRPr="0021675D">
              <w:rPr>
                <w:rFonts w:asciiTheme="minorHAnsi" w:hAnsiTheme="minorHAnsi" w:cstheme="minorHAnsi"/>
              </w:rPr>
              <w:t>průběžný mentoring a získávání zpětné vazby</w:t>
            </w:r>
            <w:r>
              <w:rPr>
                <w:rFonts w:asciiTheme="minorHAnsi" w:hAnsiTheme="minorHAnsi" w:cstheme="minorHAnsi"/>
              </w:rPr>
              <w:t>;</w:t>
            </w:r>
          </w:p>
          <w:p w14:paraId="16AE4241" w14:textId="4FF568A3" w:rsidR="00F64B71" w:rsidRPr="0021675D" w:rsidRDefault="0021675D" w:rsidP="00935F76">
            <w:pPr>
              <w:tabs>
                <w:tab w:val="left" w:pos="567"/>
              </w:tabs>
              <w:rPr>
                <w:rFonts w:asciiTheme="minorHAnsi" w:hAnsiTheme="minorHAnsi" w:cstheme="minorHAnsi"/>
              </w:rPr>
            </w:pPr>
            <w:r>
              <w:rPr>
                <w:rFonts w:asciiTheme="minorHAnsi" w:hAnsiTheme="minorHAnsi" w:cstheme="minorHAnsi"/>
              </w:rPr>
              <w:t xml:space="preserve">- </w:t>
            </w:r>
            <w:r w:rsidR="00F64B71" w:rsidRPr="0021675D">
              <w:rPr>
                <w:rFonts w:asciiTheme="minorHAnsi" w:hAnsiTheme="minorHAnsi" w:cstheme="minorHAnsi"/>
              </w:rPr>
              <w:t>prezentace projektu</w:t>
            </w:r>
            <w:r>
              <w:rPr>
                <w:rFonts w:asciiTheme="minorHAnsi" w:hAnsiTheme="minorHAnsi" w:cstheme="minorHAnsi"/>
              </w:rPr>
              <w:t>;</w:t>
            </w:r>
          </w:p>
          <w:p w14:paraId="36306326" w14:textId="14BC187F" w:rsidR="00F64B71" w:rsidRPr="0021675D" w:rsidRDefault="0021675D" w:rsidP="00935F76">
            <w:pPr>
              <w:tabs>
                <w:tab w:val="left" w:pos="567"/>
              </w:tabs>
              <w:rPr>
                <w:rFonts w:asciiTheme="minorHAnsi" w:hAnsiTheme="minorHAnsi" w:cstheme="minorHAnsi"/>
              </w:rPr>
            </w:pPr>
            <w:r>
              <w:rPr>
                <w:rFonts w:asciiTheme="minorHAnsi" w:hAnsiTheme="minorHAnsi" w:cstheme="minorHAnsi"/>
              </w:rPr>
              <w:t xml:space="preserve">- </w:t>
            </w:r>
            <w:r w:rsidR="00F64B71" w:rsidRPr="0021675D">
              <w:rPr>
                <w:rFonts w:asciiTheme="minorHAnsi" w:hAnsiTheme="minorHAnsi" w:cstheme="minorHAnsi"/>
              </w:rPr>
              <w:t>zpětná vazba</w:t>
            </w:r>
            <w:r>
              <w:rPr>
                <w:rFonts w:asciiTheme="minorHAnsi" w:hAnsiTheme="minorHAnsi" w:cstheme="minorHAnsi"/>
              </w:rPr>
              <w:t>;</w:t>
            </w:r>
          </w:p>
          <w:p w14:paraId="795870BC" w14:textId="0F048D77" w:rsidR="00F64B71" w:rsidRPr="0021675D" w:rsidRDefault="0021675D" w:rsidP="00935F76">
            <w:pPr>
              <w:tabs>
                <w:tab w:val="left" w:pos="567"/>
              </w:tabs>
              <w:rPr>
                <w:rFonts w:asciiTheme="minorHAnsi" w:hAnsiTheme="minorHAnsi" w:cstheme="minorHAnsi"/>
              </w:rPr>
            </w:pPr>
            <w:r>
              <w:rPr>
                <w:rFonts w:asciiTheme="minorHAnsi" w:hAnsiTheme="minorHAnsi" w:cstheme="minorHAnsi"/>
              </w:rPr>
              <w:t xml:space="preserve">- </w:t>
            </w:r>
            <w:r w:rsidR="00F64B71" w:rsidRPr="0021675D">
              <w:rPr>
                <w:rFonts w:asciiTheme="minorHAnsi" w:hAnsiTheme="minorHAnsi" w:cstheme="minorHAnsi"/>
              </w:rPr>
              <w:t>realizace projektu/teorie převedená do praxe</w:t>
            </w:r>
            <w:r>
              <w:rPr>
                <w:rFonts w:asciiTheme="minorHAnsi" w:hAnsiTheme="minorHAnsi" w:cstheme="minorHAnsi"/>
              </w:rPr>
              <w:t>.</w:t>
            </w:r>
          </w:p>
        </w:tc>
      </w:tr>
      <w:tr w:rsidR="00F64B71" w:rsidRPr="00F52EEF" w14:paraId="2B64B31B" w14:textId="77777777" w:rsidTr="00AE4810">
        <w:trPr>
          <w:trHeight w:val="265"/>
        </w:trPr>
        <w:tc>
          <w:tcPr>
            <w:tcW w:w="4471" w:type="dxa"/>
            <w:gridSpan w:val="2"/>
            <w:tcBorders>
              <w:top w:val="nil"/>
            </w:tcBorders>
            <w:shd w:val="clear" w:color="auto" w:fill="F7CAAC"/>
          </w:tcPr>
          <w:p w14:paraId="332515A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30BBB03C" w14:textId="77777777" w:rsidR="00F64B71" w:rsidRPr="00F52EEF" w:rsidRDefault="00F64B71" w:rsidP="00935F76">
            <w:pPr>
              <w:shd w:val="clear" w:color="auto" w:fill="FFFFFF"/>
              <w:tabs>
                <w:tab w:val="left" w:pos="567"/>
              </w:tabs>
              <w:spacing w:before="100" w:beforeAutospacing="1" w:after="100" w:afterAutospacing="1"/>
              <w:rPr>
                <w:rFonts w:asciiTheme="minorHAnsi" w:hAnsiTheme="minorHAnsi" w:cstheme="minorHAnsi"/>
              </w:rPr>
            </w:pPr>
          </w:p>
        </w:tc>
      </w:tr>
      <w:tr w:rsidR="00F64B71" w:rsidRPr="00F52EEF" w14:paraId="12C7A23B" w14:textId="77777777" w:rsidTr="0021675D">
        <w:trPr>
          <w:trHeight w:val="2793"/>
        </w:trPr>
        <w:tc>
          <w:tcPr>
            <w:tcW w:w="10673" w:type="dxa"/>
            <w:gridSpan w:val="8"/>
            <w:tcBorders>
              <w:top w:val="nil"/>
            </w:tcBorders>
          </w:tcPr>
          <w:p w14:paraId="78349C46" w14:textId="65852418" w:rsidR="00D17412" w:rsidRDefault="00F64B71" w:rsidP="00935F76">
            <w:pPr>
              <w:shd w:val="clear" w:color="auto" w:fill="FFFFFF"/>
              <w:tabs>
                <w:tab w:val="left" w:pos="567"/>
              </w:tabs>
              <w:spacing w:before="100" w:beforeAutospacing="1" w:after="100" w:afterAutospacing="1"/>
              <w:rPr>
                <w:ins w:id="3263" w:author="FMK" w:date="2020-02-02T20:38:00Z"/>
                <w:rFonts w:asciiTheme="minorHAnsi" w:hAnsiTheme="minorHAnsi"/>
                <w:color w:val="FF0000"/>
              </w:rPr>
            </w:pPr>
            <w:r w:rsidRPr="0021675D">
              <w:rPr>
                <w:rStyle w:val="Hypertextovodkaz"/>
                <w:rFonts w:asciiTheme="minorHAnsi" w:hAnsiTheme="minorHAnsi" w:cstheme="minorHAnsi"/>
                <w:b/>
                <w:bCs/>
                <w:color w:val="auto"/>
                <w:u w:val="none"/>
              </w:rPr>
              <w:t>Povinná literatura:</w:t>
            </w:r>
            <w:r w:rsidR="00DD1538" w:rsidRPr="00F52EEF">
              <w:rPr>
                <w:rStyle w:val="Hypertextovodkaz"/>
                <w:rFonts w:asciiTheme="minorHAnsi" w:hAnsiTheme="minorHAnsi" w:cstheme="minorHAnsi"/>
                <w:bCs/>
                <w:color w:val="auto"/>
                <w:u w:val="none"/>
              </w:rPr>
              <w:br/>
            </w:r>
            <w:del w:id="3264" w:author="FMK" w:date="2020-02-02T20:38:00Z">
              <w:r w:rsidRPr="001C115B" w:rsidDel="00D17412">
                <w:rPr>
                  <w:rFonts w:asciiTheme="minorHAnsi" w:hAnsiTheme="minorHAnsi"/>
                  <w:color w:val="FF0000"/>
                  <w:rPrChange w:id="3265" w:author="Martin Kazík" w:date="2020-01-23T11:23:00Z">
                    <w:rPr>
                      <w:rFonts w:asciiTheme="minorHAnsi" w:hAnsiTheme="minorHAnsi"/>
                    </w:rPr>
                  </w:rPrChange>
                </w:rPr>
                <w:delText>SCOTT, David Meerman. 2008. </w:delText>
              </w:r>
              <w:r w:rsidRPr="001C115B" w:rsidDel="00D17412">
                <w:rPr>
                  <w:rFonts w:asciiTheme="minorHAnsi" w:hAnsiTheme="minorHAnsi"/>
                  <w:i/>
                  <w:color w:val="FF0000"/>
                  <w:rPrChange w:id="3266" w:author="Martin Kazík" w:date="2020-01-23T11:23:00Z">
                    <w:rPr>
                      <w:rFonts w:asciiTheme="minorHAnsi" w:hAnsiTheme="minorHAnsi"/>
                      <w:i/>
                    </w:rPr>
                  </w:rPrChange>
                </w:rPr>
                <w:delText>Nová pravidla marketingu a PR: naučte se využívat vydávání zpráv, blogy, podcasty, virální marketing a online média pro přímé oslovení zákazníků</w:delText>
              </w:r>
              <w:r w:rsidRPr="001C115B" w:rsidDel="00D17412">
                <w:rPr>
                  <w:rFonts w:asciiTheme="minorHAnsi" w:hAnsiTheme="minorHAnsi"/>
                  <w:color w:val="FF0000"/>
                  <w:rPrChange w:id="3267" w:author="Martin Kazík" w:date="2020-01-23T11:23:00Z">
                    <w:rPr>
                      <w:rFonts w:asciiTheme="minorHAnsi" w:hAnsiTheme="minorHAnsi"/>
                    </w:rPr>
                  </w:rPrChange>
                </w:rPr>
                <w:delText>. Brno: Zoner Press. ISBN 978-80-86815-93-0. </w:delText>
              </w:r>
            </w:del>
          </w:p>
          <w:p w14:paraId="78B002A6" w14:textId="77777777" w:rsidR="00D17412" w:rsidRDefault="00D17412" w:rsidP="00D17412">
            <w:pPr>
              <w:shd w:val="clear" w:color="auto" w:fill="FFFFFF"/>
              <w:tabs>
                <w:tab w:val="left" w:pos="567"/>
              </w:tabs>
              <w:spacing w:before="100" w:beforeAutospacing="1" w:after="100" w:afterAutospacing="1"/>
              <w:rPr>
                <w:ins w:id="3268" w:author="FMK" w:date="2020-02-02T20:38:00Z"/>
                <w:rFonts w:asciiTheme="minorHAnsi" w:hAnsiTheme="minorHAnsi"/>
                <w:color w:val="FF0000"/>
              </w:rPr>
            </w:pPr>
            <w:ins w:id="3269" w:author="FMK" w:date="2020-02-02T20:38:00Z">
              <w:r w:rsidRPr="00DA4F0A">
                <w:rPr>
                  <w:rFonts w:asciiTheme="minorHAnsi" w:hAnsiTheme="minorHAnsi"/>
                  <w:color w:val="FF0000"/>
                </w:rPr>
                <w:t>SCOTT, David Meerman.</w:t>
              </w:r>
              <w:r>
                <w:rPr>
                  <w:rFonts w:asciiTheme="minorHAnsi" w:hAnsiTheme="minorHAnsi"/>
                  <w:color w:val="FF0000"/>
                </w:rPr>
                <w:t xml:space="preserve"> 2017.</w:t>
              </w:r>
              <w:r w:rsidRPr="00DA4F0A">
                <w:rPr>
                  <w:rFonts w:asciiTheme="minorHAnsi" w:hAnsiTheme="minorHAnsi"/>
                  <w:color w:val="FF0000"/>
                </w:rPr>
                <w:t xml:space="preserve"> </w:t>
              </w:r>
              <w:r w:rsidRPr="008B1F52">
                <w:rPr>
                  <w:rFonts w:asciiTheme="minorHAnsi" w:hAnsiTheme="minorHAnsi"/>
                  <w:i/>
                  <w:color w:val="FF0000"/>
                </w:rPr>
                <w:t>The new rules of marketing &amp; PR: how to use social media, online video, mobile applications, blogs, news releases, and viral marketing to reach buyers directly.</w:t>
              </w:r>
              <w:r w:rsidRPr="00DA4F0A">
                <w:rPr>
                  <w:rFonts w:asciiTheme="minorHAnsi" w:hAnsiTheme="minorHAnsi"/>
                  <w:color w:val="FF0000"/>
                </w:rPr>
                <w:t xml:space="preserve"> Sixth edition. Ho</w:t>
              </w:r>
              <w:r>
                <w:rPr>
                  <w:rFonts w:asciiTheme="minorHAnsi" w:hAnsiTheme="minorHAnsi"/>
                  <w:color w:val="FF0000"/>
                </w:rPr>
                <w:t>boken: Wiley</w:t>
              </w:r>
              <w:r w:rsidRPr="00DA4F0A">
                <w:rPr>
                  <w:rFonts w:asciiTheme="minorHAnsi" w:hAnsiTheme="minorHAnsi"/>
                  <w:color w:val="FF0000"/>
                </w:rPr>
                <w:t>. ISBN 9781119362418.</w:t>
              </w:r>
            </w:ins>
          </w:p>
          <w:p w14:paraId="538C73CF" w14:textId="7608E4DC" w:rsidR="00D17412" w:rsidRDefault="00F64B71" w:rsidP="00935F76">
            <w:pPr>
              <w:shd w:val="clear" w:color="auto" w:fill="FFFFFF"/>
              <w:tabs>
                <w:tab w:val="left" w:pos="567"/>
              </w:tabs>
              <w:spacing w:before="100" w:beforeAutospacing="1" w:after="100" w:afterAutospacing="1"/>
              <w:rPr>
                <w:ins w:id="3270" w:author="FMK" w:date="2020-02-02T20:39:00Z"/>
                <w:rFonts w:asciiTheme="minorHAnsi" w:hAnsiTheme="minorHAnsi" w:cstheme="minorHAnsi"/>
              </w:rPr>
            </w:pPr>
            <w:r w:rsidRPr="00F52EEF">
              <w:rPr>
                <w:rFonts w:asciiTheme="minorHAnsi" w:hAnsiTheme="minorHAnsi" w:cstheme="minorHAnsi"/>
              </w:rPr>
              <w:br/>
            </w:r>
            <w:del w:id="3271" w:author="FMK" w:date="2020-02-02T20:39:00Z">
              <w:r w:rsidRPr="00F52EEF" w:rsidDel="00D17412">
                <w:rPr>
                  <w:rFonts w:asciiTheme="minorHAnsi" w:hAnsiTheme="minorHAnsi" w:cstheme="minorHAnsi"/>
                </w:rPr>
                <w:delText xml:space="preserve">TROTT, Dave. 2013. </w:delText>
              </w:r>
              <w:r w:rsidRPr="00F52EEF" w:rsidDel="00D17412">
                <w:rPr>
                  <w:rFonts w:asciiTheme="minorHAnsi" w:hAnsiTheme="minorHAnsi" w:cstheme="minorHAnsi"/>
                  <w:i/>
                </w:rPr>
                <w:delText>Predatory Thinking</w:delText>
              </w:r>
              <w:r w:rsidRPr="00F52EEF" w:rsidDel="00D17412">
                <w:rPr>
                  <w:rFonts w:asciiTheme="minorHAnsi" w:hAnsiTheme="minorHAnsi" w:cstheme="minorHAnsi"/>
                </w:rPr>
                <w:delText>. Macmillan London. ISBN 978-0-230-77066-9.</w:delText>
              </w:r>
            </w:del>
          </w:p>
          <w:p w14:paraId="1C5557F2" w14:textId="77777777" w:rsidR="00D17412" w:rsidRDefault="00D17412" w:rsidP="00D17412">
            <w:pPr>
              <w:shd w:val="clear" w:color="auto" w:fill="FFFFFF"/>
              <w:tabs>
                <w:tab w:val="left" w:pos="567"/>
              </w:tabs>
              <w:spacing w:before="100" w:beforeAutospacing="1" w:after="100" w:afterAutospacing="1"/>
              <w:rPr>
                <w:ins w:id="3272" w:author="FMK" w:date="2020-02-02T20:41:00Z"/>
                <w:rFonts w:asciiTheme="minorHAnsi" w:hAnsiTheme="minorHAnsi"/>
                <w:color w:val="FF0000"/>
              </w:rPr>
            </w:pPr>
            <w:ins w:id="3273" w:author="FMK" w:date="2020-02-02T20:39:00Z">
              <w:r w:rsidRPr="00F52EEF">
                <w:rPr>
                  <w:rFonts w:asciiTheme="minorHAnsi" w:hAnsiTheme="minorHAnsi" w:cstheme="minorHAnsi"/>
                </w:rPr>
                <w:t xml:space="preserve">TROTT, Dave. 2013. </w:t>
              </w:r>
              <w:r w:rsidRPr="00F52EEF">
                <w:rPr>
                  <w:rFonts w:asciiTheme="minorHAnsi" w:hAnsiTheme="minorHAnsi" w:cstheme="minorHAnsi"/>
                  <w:i/>
                </w:rPr>
                <w:t>Predatory Thinking</w:t>
              </w:r>
              <w:r w:rsidRPr="00F52EEF">
                <w:rPr>
                  <w:rFonts w:asciiTheme="minorHAnsi" w:hAnsiTheme="minorHAnsi" w:cstheme="minorHAnsi"/>
                </w:rPr>
                <w:t>. Macmillan London. ISBN 978-0-230-77066-9.</w:t>
              </w:r>
            </w:ins>
            <w:r w:rsidR="00F64B71" w:rsidRPr="00F52EEF">
              <w:rPr>
                <w:rFonts w:asciiTheme="minorHAnsi" w:hAnsiTheme="minorHAnsi" w:cstheme="minorHAnsi"/>
              </w:rPr>
              <w:br/>
            </w:r>
            <w:del w:id="3274" w:author="FMK" w:date="2020-02-02T20:41:00Z">
              <w:r w:rsidR="00F64B71" w:rsidRPr="001C115B" w:rsidDel="00D17412">
                <w:rPr>
                  <w:rFonts w:asciiTheme="minorHAnsi" w:hAnsiTheme="minorHAnsi"/>
                  <w:color w:val="FF0000"/>
                  <w:rPrChange w:id="3275" w:author="Martin Kazík" w:date="2020-01-23T11:23:00Z">
                    <w:rPr>
                      <w:rFonts w:asciiTheme="minorHAnsi" w:hAnsiTheme="minorHAnsi"/>
                    </w:rPr>
                  </w:rPrChange>
                </w:rPr>
                <w:delText xml:space="preserve">STENGEL, Jim. 2012. </w:delText>
              </w:r>
              <w:r w:rsidR="00F64B71" w:rsidRPr="001C115B" w:rsidDel="00D17412">
                <w:rPr>
                  <w:rFonts w:asciiTheme="minorHAnsi" w:hAnsiTheme="minorHAnsi"/>
                  <w:i/>
                  <w:color w:val="FF0000"/>
                  <w:rPrChange w:id="3276" w:author="Martin Kazík" w:date="2020-01-23T11:23:00Z">
                    <w:rPr>
                      <w:rFonts w:asciiTheme="minorHAnsi" w:hAnsiTheme="minorHAnsi"/>
                      <w:i/>
                    </w:rPr>
                  </w:rPrChange>
                </w:rPr>
                <w:delText>Grow</w:delText>
              </w:r>
              <w:r w:rsidR="00F64B71" w:rsidRPr="001C115B" w:rsidDel="00D17412">
                <w:rPr>
                  <w:rFonts w:asciiTheme="minorHAnsi" w:hAnsiTheme="minorHAnsi"/>
                  <w:color w:val="FF0000"/>
                  <w:rPrChange w:id="3277" w:author="Martin Kazík" w:date="2020-01-23T11:23:00Z">
                    <w:rPr>
                      <w:rFonts w:asciiTheme="minorHAnsi" w:hAnsiTheme="minorHAnsi"/>
                    </w:rPr>
                  </w:rPrChange>
                </w:rPr>
                <w:delText>. London: Virgin Books. ISBN 978-0-753-54066-4.</w:delText>
              </w:r>
              <w:r w:rsidR="00F64B71" w:rsidRPr="00F52EEF" w:rsidDel="00D17412">
                <w:rPr>
                  <w:rFonts w:asciiTheme="minorHAnsi" w:hAnsiTheme="minorHAnsi" w:cstheme="minorHAnsi"/>
                </w:rPr>
                <w:br/>
              </w:r>
              <w:r w:rsidR="00F64B71" w:rsidRPr="001C115B" w:rsidDel="00D17412">
                <w:rPr>
                  <w:rFonts w:asciiTheme="minorHAnsi" w:hAnsiTheme="minorHAnsi"/>
                  <w:color w:val="FF0000"/>
                  <w:rPrChange w:id="3278" w:author="Martin Kazík" w:date="2020-01-23T11:23:00Z">
                    <w:rPr>
                      <w:rFonts w:asciiTheme="minorHAnsi" w:hAnsiTheme="minorHAnsi"/>
                    </w:rPr>
                  </w:rPrChange>
                </w:rPr>
                <w:delText xml:space="preserve">DU PLESSIS, Erik. 2011. </w:delText>
              </w:r>
              <w:r w:rsidR="00F64B71" w:rsidRPr="001C115B" w:rsidDel="00D17412">
                <w:rPr>
                  <w:rFonts w:asciiTheme="minorHAnsi" w:hAnsiTheme="minorHAnsi"/>
                  <w:i/>
                  <w:color w:val="FF0000"/>
                  <w:rPrChange w:id="3279" w:author="Martin Kazík" w:date="2020-01-23T11:23:00Z">
                    <w:rPr>
                      <w:rFonts w:asciiTheme="minorHAnsi" w:hAnsiTheme="minorHAnsi"/>
                      <w:i/>
                    </w:rPr>
                  </w:rPrChange>
                </w:rPr>
                <w:delText>Jak zákazník vnímá značku.</w:delText>
              </w:r>
              <w:r w:rsidR="00F64B71" w:rsidRPr="001C115B" w:rsidDel="00D17412">
                <w:rPr>
                  <w:rFonts w:asciiTheme="minorHAnsi" w:hAnsiTheme="minorHAnsi"/>
                  <w:color w:val="FF0000"/>
                  <w:rPrChange w:id="3280" w:author="Martin Kazík" w:date="2020-01-23T11:23:00Z">
                    <w:rPr>
                      <w:rFonts w:asciiTheme="minorHAnsi" w:hAnsiTheme="minorHAnsi"/>
                    </w:rPr>
                  </w:rPrChange>
                </w:rPr>
                <w:delText xml:space="preserve"> Brno: Computer Press.  ISBN 978-80-251-3529-7.</w:delText>
              </w:r>
            </w:del>
          </w:p>
          <w:p w14:paraId="44684D4D" w14:textId="77777777" w:rsidR="00D17412" w:rsidRDefault="00D17412" w:rsidP="00D17412">
            <w:pPr>
              <w:tabs>
                <w:tab w:val="left" w:pos="567"/>
              </w:tabs>
              <w:jc w:val="both"/>
              <w:rPr>
                <w:ins w:id="3281" w:author="FMK" w:date="2020-02-02T20:41:00Z"/>
              </w:rPr>
            </w:pPr>
            <w:ins w:id="3282" w:author="FMK" w:date="2020-02-02T20:41:00Z">
              <w:r w:rsidRPr="007B4FE0">
                <w:rPr>
                  <w:rFonts w:asciiTheme="minorHAnsi" w:hAnsiTheme="minorHAnsi"/>
                  <w:color w:val="FF0000"/>
                </w:rPr>
                <w:t>JOHNSON, Michael.</w:t>
              </w:r>
              <w:r>
                <w:rPr>
                  <w:rFonts w:asciiTheme="minorHAnsi" w:hAnsiTheme="minorHAnsi"/>
                  <w:color w:val="FF0000"/>
                </w:rPr>
                <w:t xml:space="preserve"> 2016.</w:t>
              </w:r>
              <w:r w:rsidRPr="007B4FE0">
                <w:rPr>
                  <w:rFonts w:asciiTheme="minorHAnsi" w:hAnsiTheme="minorHAnsi"/>
                  <w:color w:val="FF0000"/>
                </w:rPr>
                <w:t xml:space="preserve"> </w:t>
              </w:r>
              <w:r w:rsidRPr="00D835FA">
                <w:rPr>
                  <w:rFonts w:asciiTheme="minorHAnsi" w:hAnsiTheme="minorHAnsi"/>
                  <w:i/>
                  <w:color w:val="FF0000"/>
                </w:rPr>
                <w:t>Branding: in five and a half steps.</w:t>
              </w:r>
              <w:r w:rsidRPr="007B4FE0">
                <w:rPr>
                  <w:rFonts w:asciiTheme="minorHAnsi" w:hAnsiTheme="minorHAnsi"/>
                  <w:color w:val="FF0000"/>
                </w:rPr>
                <w:t xml:space="preserve"> Lond</w:t>
              </w:r>
              <w:r>
                <w:rPr>
                  <w:rFonts w:asciiTheme="minorHAnsi" w:hAnsiTheme="minorHAnsi"/>
                  <w:color w:val="FF0000"/>
                </w:rPr>
                <w:t>on: Thames &amp; Hudson</w:t>
              </w:r>
              <w:r w:rsidRPr="007B4FE0">
                <w:rPr>
                  <w:rFonts w:asciiTheme="minorHAnsi" w:hAnsiTheme="minorHAnsi"/>
                  <w:color w:val="FF0000"/>
                </w:rPr>
                <w:t>. ISBN 9780500518960.</w:t>
              </w:r>
              <w:r>
                <w:t xml:space="preserve"> </w:t>
              </w:r>
            </w:ins>
          </w:p>
          <w:p w14:paraId="69984CCF" w14:textId="03B6F157" w:rsidR="00F64B71" w:rsidRPr="00F52EEF" w:rsidRDefault="00F64B71" w:rsidP="00D17412">
            <w:pPr>
              <w:shd w:val="clear" w:color="auto" w:fill="FFFFFF"/>
              <w:tabs>
                <w:tab w:val="left" w:pos="567"/>
              </w:tabs>
              <w:spacing w:before="100" w:beforeAutospacing="1" w:after="100" w:afterAutospacing="1"/>
              <w:rPr>
                <w:rFonts w:asciiTheme="minorHAnsi" w:hAnsiTheme="minorHAnsi" w:cstheme="minorHAnsi"/>
                <w:bCs/>
              </w:rPr>
            </w:pPr>
            <w:r w:rsidRPr="00F52EEF">
              <w:rPr>
                <w:rFonts w:asciiTheme="minorHAnsi" w:hAnsiTheme="minorHAnsi" w:cstheme="minorHAnsi"/>
              </w:rPr>
              <w:br/>
              <w:t xml:space="preserve">ŠULA, Tomáš. 2017. </w:t>
            </w:r>
            <w:r w:rsidRPr="00F52EEF">
              <w:rPr>
                <w:rFonts w:asciiTheme="minorHAnsi" w:hAnsiTheme="minorHAnsi" w:cstheme="minorHAnsi"/>
                <w:i/>
              </w:rPr>
              <w:t>Ambientní média v reklamě.</w:t>
            </w:r>
            <w:r w:rsidRPr="00F52EEF">
              <w:rPr>
                <w:rFonts w:asciiTheme="minorHAnsi" w:hAnsiTheme="minorHAnsi" w:cstheme="minorHAnsi"/>
              </w:rPr>
              <w:t xml:space="preserve"> Zlín: Univerzita Tomáše Bati. ISBN 978-80-7454-682-2.</w:t>
            </w:r>
          </w:p>
        </w:tc>
      </w:tr>
      <w:tr w:rsidR="00F64B71" w:rsidRPr="00F52EEF" w14:paraId="229ADE8B" w14:textId="77777777" w:rsidTr="00AE4810">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0FA75CAC"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6CDCBD00" w14:textId="77777777" w:rsidTr="00AE4810">
        <w:tc>
          <w:tcPr>
            <w:tcW w:w="5605" w:type="dxa"/>
            <w:gridSpan w:val="3"/>
            <w:tcBorders>
              <w:top w:val="single" w:sz="2" w:space="0" w:color="auto"/>
            </w:tcBorders>
            <w:shd w:val="clear" w:color="auto" w:fill="F7CAAC"/>
          </w:tcPr>
          <w:p w14:paraId="2A584CD8"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888C5D9"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521AE55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F930E0D" w14:textId="77777777" w:rsidTr="00AE4810">
        <w:tc>
          <w:tcPr>
            <w:tcW w:w="10673" w:type="dxa"/>
            <w:gridSpan w:val="8"/>
            <w:shd w:val="clear" w:color="auto" w:fill="F7CAAC"/>
          </w:tcPr>
          <w:p w14:paraId="6B4BA20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3FEF54D2" w14:textId="77777777" w:rsidTr="0021675D">
        <w:trPr>
          <w:trHeight w:val="2476"/>
        </w:trPr>
        <w:tc>
          <w:tcPr>
            <w:tcW w:w="10673" w:type="dxa"/>
            <w:gridSpan w:val="8"/>
            <w:shd w:val="clear" w:color="auto" w:fill="auto"/>
          </w:tcPr>
          <w:p w14:paraId="578EF525" w14:textId="77777777" w:rsidR="00F64B71" w:rsidRPr="00F52EEF" w:rsidRDefault="00F64B71" w:rsidP="00935F76">
            <w:pPr>
              <w:tabs>
                <w:tab w:val="left" w:pos="567"/>
              </w:tabs>
              <w:jc w:val="both"/>
              <w:rPr>
                <w:rFonts w:asciiTheme="minorHAnsi" w:hAnsiTheme="minorHAnsi" w:cstheme="minorHAnsi"/>
                <w:b/>
              </w:rPr>
            </w:pPr>
          </w:p>
          <w:p w14:paraId="225F5FEA" w14:textId="77777777" w:rsidR="00F64B71" w:rsidRPr="00F52EEF" w:rsidRDefault="00F64B71" w:rsidP="00935F76">
            <w:pPr>
              <w:tabs>
                <w:tab w:val="left" w:pos="567"/>
              </w:tabs>
              <w:jc w:val="both"/>
              <w:rPr>
                <w:rFonts w:asciiTheme="minorHAnsi" w:hAnsiTheme="minorHAnsi" w:cstheme="minorHAnsi"/>
                <w:b/>
              </w:rPr>
            </w:pPr>
          </w:p>
        </w:tc>
      </w:tr>
    </w:tbl>
    <w:p w14:paraId="5B95DAB3" w14:textId="77777777" w:rsidR="00F64B71" w:rsidRPr="00F52EEF" w:rsidRDefault="00F64B71" w:rsidP="00935F76">
      <w:pPr>
        <w:tabs>
          <w:tab w:val="left" w:pos="567"/>
        </w:tabs>
        <w:spacing w:after="160" w:line="259" w:lineRule="auto"/>
        <w:rPr>
          <w:rFonts w:asciiTheme="minorHAnsi" w:hAnsiTheme="minorHAnsi" w:cstheme="minorHAnsi"/>
        </w:rPr>
      </w:pPr>
      <w:r w:rsidRPr="00F52EEF">
        <w:rPr>
          <w:rFonts w:asciiTheme="minorHAnsi" w:hAnsiTheme="minorHAnsi" w:cstheme="minorHAnsi"/>
        </w:rP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621"/>
        <w:gridCol w:w="926"/>
        <w:gridCol w:w="816"/>
      </w:tblGrid>
      <w:tr w:rsidR="00F64B71" w:rsidRPr="00F52EEF" w14:paraId="0BF6451E" w14:textId="77777777" w:rsidTr="0021675D">
        <w:tc>
          <w:tcPr>
            <w:tcW w:w="10673" w:type="dxa"/>
            <w:gridSpan w:val="8"/>
            <w:tcBorders>
              <w:bottom w:val="double" w:sz="4" w:space="0" w:color="auto"/>
            </w:tcBorders>
            <w:shd w:val="clear" w:color="auto" w:fill="BDD6EE"/>
          </w:tcPr>
          <w:p w14:paraId="1EF3D9C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5C1F5ED9" w14:textId="77777777" w:rsidTr="0021675D">
        <w:tc>
          <w:tcPr>
            <w:tcW w:w="3904" w:type="dxa"/>
            <w:tcBorders>
              <w:top w:val="double" w:sz="4" w:space="0" w:color="auto"/>
            </w:tcBorders>
            <w:shd w:val="clear" w:color="auto" w:fill="F7CAAC"/>
          </w:tcPr>
          <w:p w14:paraId="01C64E9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2FC2B82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Mluvená řeč </w:t>
            </w:r>
          </w:p>
        </w:tc>
      </w:tr>
      <w:tr w:rsidR="00F64B71" w:rsidRPr="00F52EEF" w14:paraId="2C0FED2E" w14:textId="77777777" w:rsidTr="0021675D">
        <w:tc>
          <w:tcPr>
            <w:tcW w:w="3904" w:type="dxa"/>
            <w:shd w:val="clear" w:color="auto" w:fill="F7CAAC"/>
          </w:tcPr>
          <w:p w14:paraId="3A86A1E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9FD99B8"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Povinně volitelný </w:t>
            </w:r>
          </w:p>
        </w:tc>
        <w:tc>
          <w:tcPr>
            <w:tcW w:w="2547" w:type="dxa"/>
            <w:gridSpan w:val="2"/>
            <w:shd w:val="clear" w:color="auto" w:fill="F7CAAC"/>
          </w:tcPr>
          <w:p w14:paraId="70FF054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tcPr>
          <w:p w14:paraId="027A620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F64B71" w:rsidRPr="00F52EEF" w14:paraId="0EEBCFDA" w14:textId="77777777" w:rsidTr="0021675D">
        <w:tc>
          <w:tcPr>
            <w:tcW w:w="3904" w:type="dxa"/>
            <w:shd w:val="clear" w:color="auto" w:fill="F7CAAC"/>
          </w:tcPr>
          <w:p w14:paraId="7A0AC57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A476412" w14:textId="740AE44D"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13p</w:t>
            </w:r>
            <w:r w:rsidR="0021675D">
              <w:rPr>
                <w:rFonts w:asciiTheme="minorHAnsi" w:eastAsia="Calibri" w:hAnsiTheme="minorHAnsi" w:cstheme="minorHAnsi"/>
              </w:rPr>
              <w:t xml:space="preserve"> </w:t>
            </w:r>
            <w:r w:rsidRPr="00F52EEF">
              <w:rPr>
                <w:rFonts w:asciiTheme="minorHAnsi" w:eastAsia="Calibri" w:hAnsiTheme="minorHAnsi" w:cstheme="minorHAnsi"/>
              </w:rPr>
              <w:t>+</w:t>
            </w:r>
            <w:r w:rsidR="0021675D">
              <w:rPr>
                <w:rFonts w:asciiTheme="minorHAnsi" w:eastAsia="Calibri" w:hAnsiTheme="minorHAnsi" w:cstheme="minorHAnsi"/>
              </w:rPr>
              <w:t xml:space="preserve"> </w:t>
            </w:r>
            <w:r w:rsidRPr="00F52EEF">
              <w:rPr>
                <w:rFonts w:asciiTheme="minorHAnsi" w:eastAsia="Calibri" w:hAnsiTheme="minorHAnsi" w:cstheme="minorHAnsi"/>
              </w:rPr>
              <w:t>13c</w:t>
            </w:r>
          </w:p>
        </w:tc>
        <w:tc>
          <w:tcPr>
            <w:tcW w:w="889" w:type="dxa"/>
            <w:shd w:val="clear" w:color="auto" w:fill="F7CAAC"/>
          </w:tcPr>
          <w:p w14:paraId="6FD6AC3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99A14E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621" w:type="dxa"/>
            <w:shd w:val="clear" w:color="auto" w:fill="F7CAAC"/>
          </w:tcPr>
          <w:p w14:paraId="4721724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2"/>
          </w:tcPr>
          <w:p w14:paraId="692A181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F64B71" w:rsidRPr="00F52EEF" w14:paraId="0D7CE7B3" w14:textId="77777777" w:rsidTr="0021675D">
        <w:tc>
          <w:tcPr>
            <w:tcW w:w="3904" w:type="dxa"/>
            <w:shd w:val="clear" w:color="auto" w:fill="F7CAAC"/>
          </w:tcPr>
          <w:p w14:paraId="0791A45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795A04F3"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Teorie komunikace</w:t>
            </w:r>
          </w:p>
        </w:tc>
      </w:tr>
      <w:tr w:rsidR="00F64B71" w:rsidRPr="00F52EEF" w14:paraId="5658F4FA" w14:textId="77777777" w:rsidTr="0021675D">
        <w:tc>
          <w:tcPr>
            <w:tcW w:w="3904" w:type="dxa"/>
            <w:shd w:val="clear" w:color="auto" w:fill="F7CAAC"/>
          </w:tcPr>
          <w:p w14:paraId="0BD1769A"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DBFAABD" w14:textId="77777777" w:rsidR="00F64B71" w:rsidRPr="00F52EEF" w:rsidRDefault="00F64B7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Klasifikovaný zápočet</w:t>
            </w:r>
          </w:p>
        </w:tc>
        <w:tc>
          <w:tcPr>
            <w:tcW w:w="1621" w:type="dxa"/>
            <w:shd w:val="clear" w:color="auto" w:fill="F7CAAC"/>
          </w:tcPr>
          <w:p w14:paraId="3D0608B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2"/>
          </w:tcPr>
          <w:p w14:paraId="2B8988FC" w14:textId="32DC500B" w:rsidR="00F64B71" w:rsidRPr="00F52EEF" w:rsidRDefault="00DA336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F64B71" w:rsidRPr="00F52EEF">
              <w:rPr>
                <w:rFonts w:asciiTheme="minorHAnsi" w:eastAsia="Calibri" w:hAnsiTheme="minorHAnsi" w:cstheme="minorHAnsi"/>
              </w:rPr>
              <w:t>řednáška, cvičení</w:t>
            </w:r>
          </w:p>
        </w:tc>
      </w:tr>
      <w:tr w:rsidR="00F64B71" w:rsidRPr="00F52EEF" w14:paraId="54701221" w14:textId="77777777" w:rsidTr="0021675D">
        <w:tc>
          <w:tcPr>
            <w:tcW w:w="3904" w:type="dxa"/>
            <w:shd w:val="clear" w:color="auto" w:fill="F7CAAC"/>
          </w:tcPr>
          <w:p w14:paraId="2DBAF4F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7854488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A8C4905" w14:textId="77777777" w:rsidTr="0021675D">
        <w:trPr>
          <w:trHeight w:val="554"/>
        </w:trPr>
        <w:tc>
          <w:tcPr>
            <w:tcW w:w="10673" w:type="dxa"/>
            <w:gridSpan w:val="8"/>
            <w:tcBorders>
              <w:top w:val="nil"/>
            </w:tcBorders>
          </w:tcPr>
          <w:p w14:paraId="6FB97C38" w14:textId="77777777" w:rsidR="0021675D" w:rsidRDefault="0021675D" w:rsidP="00935F76">
            <w:pPr>
              <w:tabs>
                <w:tab w:val="left" w:pos="567"/>
              </w:tabs>
              <w:jc w:val="both"/>
              <w:rPr>
                <w:rFonts w:asciiTheme="minorHAnsi" w:hAnsiTheme="minorHAnsi" w:cstheme="minorHAnsi"/>
              </w:rPr>
            </w:pPr>
            <w:r>
              <w:rPr>
                <w:rFonts w:asciiTheme="minorHAnsi" w:hAnsiTheme="minorHAnsi" w:cstheme="minorHAnsi"/>
              </w:rPr>
              <w:t xml:space="preserve">1. </w:t>
            </w:r>
            <w:r w:rsidR="00F64B71" w:rsidRPr="00F52EEF">
              <w:rPr>
                <w:rFonts w:asciiTheme="minorHAnsi" w:hAnsiTheme="minorHAnsi" w:cstheme="minorHAnsi"/>
              </w:rPr>
              <w:t>Dílčí úkoly v průběhu semestru (analýza verbálního projevu, reklamního sdělení)</w:t>
            </w:r>
            <w:r>
              <w:rPr>
                <w:rFonts w:asciiTheme="minorHAnsi" w:hAnsiTheme="minorHAnsi" w:cstheme="minorHAnsi"/>
              </w:rPr>
              <w:t>.</w:t>
            </w:r>
          </w:p>
          <w:p w14:paraId="45833390" w14:textId="77777777" w:rsidR="0021675D" w:rsidRDefault="0021675D" w:rsidP="00935F76">
            <w:pPr>
              <w:tabs>
                <w:tab w:val="left" w:pos="567"/>
              </w:tabs>
              <w:jc w:val="both"/>
              <w:rPr>
                <w:rFonts w:asciiTheme="minorHAnsi" w:hAnsiTheme="minorHAnsi" w:cstheme="minorHAnsi"/>
              </w:rPr>
            </w:pPr>
            <w:r>
              <w:rPr>
                <w:rFonts w:asciiTheme="minorHAnsi" w:hAnsiTheme="minorHAnsi" w:cstheme="minorHAnsi"/>
              </w:rPr>
              <w:t>2. R</w:t>
            </w:r>
            <w:r w:rsidR="00F64B71" w:rsidRPr="00F52EEF">
              <w:rPr>
                <w:rFonts w:asciiTheme="minorHAnsi" w:hAnsiTheme="minorHAnsi" w:cstheme="minorHAnsi"/>
              </w:rPr>
              <w:t>ozbor zvoleného projevu (verbálního i nonverbálního) na základě požadavků výslovnostních stylů dle vlastního výběru (herci, politici, moderátoři, osobnosti společenského života apod.)</w:t>
            </w:r>
            <w:r>
              <w:rPr>
                <w:rFonts w:asciiTheme="minorHAnsi" w:hAnsiTheme="minorHAnsi" w:cstheme="minorHAnsi"/>
              </w:rPr>
              <w:t>.</w:t>
            </w:r>
          </w:p>
          <w:p w14:paraId="596BA4C0" w14:textId="77777777" w:rsidR="0021675D" w:rsidRDefault="0021675D" w:rsidP="00935F76">
            <w:pPr>
              <w:tabs>
                <w:tab w:val="left" w:pos="567"/>
              </w:tabs>
              <w:jc w:val="both"/>
              <w:rPr>
                <w:rFonts w:asciiTheme="minorHAnsi" w:hAnsiTheme="minorHAnsi" w:cstheme="minorHAnsi"/>
              </w:rPr>
            </w:pPr>
            <w:r>
              <w:rPr>
                <w:rFonts w:asciiTheme="minorHAnsi" w:hAnsiTheme="minorHAnsi" w:cstheme="minorHAnsi"/>
              </w:rPr>
              <w:t>3. A</w:t>
            </w:r>
            <w:r w:rsidR="00F64B71" w:rsidRPr="00F52EEF">
              <w:rPr>
                <w:rFonts w:asciiTheme="minorHAnsi" w:hAnsiTheme="minorHAnsi" w:cstheme="minorHAnsi"/>
              </w:rPr>
              <w:t>ktivní účast na semináři</w:t>
            </w:r>
            <w:r>
              <w:rPr>
                <w:rFonts w:asciiTheme="minorHAnsi" w:hAnsiTheme="minorHAnsi" w:cstheme="minorHAnsi"/>
              </w:rPr>
              <w:t>.</w:t>
            </w:r>
          </w:p>
          <w:p w14:paraId="6A744BC9" w14:textId="068D1A72" w:rsidR="00F64B71" w:rsidRPr="00F52EEF" w:rsidRDefault="0021675D" w:rsidP="00935F76">
            <w:pPr>
              <w:tabs>
                <w:tab w:val="left" w:pos="567"/>
              </w:tabs>
              <w:jc w:val="both"/>
              <w:rPr>
                <w:rFonts w:asciiTheme="minorHAnsi" w:hAnsiTheme="minorHAnsi" w:cstheme="minorHAnsi"/>
              </w:rPr>
            </w:pPr>
            <w:r>
              <w:rPr>
                <w:rFonts w:asciiTheme="minorHAnsi" w:hAnsiTheme="minorHAnsi" w:cstheme="minorHAnsi"/>
              </w:rPr>
              <w:t>4.</w:t>
            </w:r>
            <w:r w:rsidRPr="00F52EEF">
              <w:rPr>
                <w:rFonts w:asciiTheme="minorHAnsi" w:hAnsiTheme="minorHAnsi" w:cstheme="minorHAnsi"/>
              </w:rPr>
              <w:t xml:space="preserve"> </w:t>
            </w:r>
            <w:r>
              <w:rPr>
                <w:rFonts w:asciiTheme="minorHAnsi" w:hAnsiTheme="minorHAnsi" w:cstheme="minorHAnsi"/>
              </w:rPr>
              <w:t>Z</w:t>
            </w:r>
            <w:r w:rsidR="00F64B71" w:rsidRPr="00F52EEF">
              <w:rPr>
                <w:rFonts w:asciiTheme="minorHAnsi" w:hAnsiTheme="minorHAnsi" w:cstheme="minorHAnsi"/>
              </w:rPr>
              <w:t>ávěrečn</w:t>
            </w:r>
            <w:r>
              <w:rPr>
                <w:rFonts w:asciiTheme="minorHAnsi" w:hAnsiTheme="minorHAnsi" w:cstheme="minorHAnsi"/>
              </w:rPr>
              <w:t>ý</w:t>
            </w:r>
            <w:r w:rsidR="00F64B71" w:rsidRPr="00F52EEF">
              <w:rPr>
                <w:rFonts w:asciiTheme="minorHAnsi" w:hAnsiTheme="minorHAnsi" w:cstheme="minorHAnsi"/>
              </w:rPr>
              <w:t xml:space="preserve"> znalostní test</w:t>
            </w:r>
            <w:r>
              <w:rPr>
                <w:rFonts w:asciiTheme="minorHAnsi" w:hAnsiTheme="minorHAnsi" w:cstheme="minorHAnsi"/>
              </w:rPr>
              <w:t xml:space="preserve"> </w:t>
            </w:r>
            <w:r w:rsidR="00F64B71" w:rsidRPr="00F52EEF">
              <w:rPr>
                <w:rFonts w:asciiTheme="minorHAnsi" w:hAnsiTheme="minorHAnsi" w:cstheme="minorHAnsi"/>
              </w:rPr>
              <w:t>formou praktické a teoretické části.</w:t>
            </w:r>
          </w:p>
        </w:tc>
      </w:tr>
      <w:tr w:rsidR="00F64B71" w:rsidRPr="00F52EEF" w14:paraId="6425F154" w14:textId="77777777" w:rsidTr="0021675D">
        <w:trPr>
          <w:trHeight w:val="197"/>
        </w:trPr>
        <w:tc>
          <w:tcPr>
            <w:tcW w:w="3904" w:type="dxa"/>
            <w:tcBorders>
              <w:top w:val="nil"/>
            </w:tcBorders>
            <w:shd w:val="clear" w:color="auto" w:fill="F7CAAC"/>
          </w:tcPr>
          <w:p w14:paraId="42DA06F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414A8D9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PaedDr. Marcela Göttlichová</w:t>
            </w:r>
          </w:p>
        </w:tc>
      </w:tr>
      <w:tr w:rsidR="00F64B71" w:rsidRPr="00F52EEF" w14:paraId="0FC3201B" w14:textId="77777777" w:rsidTr="0021675D">
        <w:trPr>
          <w:trHeight w:val="243"/>
        </w:trPr>
        <w:tc>
          <w:tcPr>
            <w:tcW w:w="3904" w:type="dxa"/>
            <w:tcBorders>
              <w:top w:val="nil"/>
            </w:tcBorders>
            <w:shd w:val="clear" w:color="auto" w:fill="F7CAAC"/>
          </w:tcPr>
          <w:p w14:paraId="1EA814C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31331541" w14:textId="45EF1BED" w:rsidR="00F64B71"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F64B71" w:rsidRPr="00F52EEF" w14:paraId="70D223F7" w14:textId="77777777" w:rsidTr="0021675D">
        <w:tc>
          <w:tcPr>
            <w:tcW w:w="3904" w:type="dxa"/>
            <w:shd w:val="clear" w:color="auto" w:fill="F7CAAC"/>
          </w:tcPr>
          <w:p w14:paraId="4BB355D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39F1157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B9177F4" w14:textId="77777777" w:rsidTr="0021675D">
        <w:trPr>
          <w:trHeight w:val="70"/>
        </w:trPr>
        <w:tc>
          <w:tcPr>
            <w:tcW w:w="10673" w:type="dxa"/>
            <w:gridSpan w:val="8"/>
            <w:tcBorders>
              <w:top w:val="nil"/>
            </w:tcBorders>
          </w:tcPr>
          <w:p w14:paraId="48BAA67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470097D" w14:textId="77777777" w:rsidTr="0021675D">
        <w:tc>
          <w:tcPr>
            <w:tcW w:w="3904" w:type="dxa"/>
            <w:shd w:val="clear" w:color="auto" w:fill="F7CAAC"/>
          </w:tcPr>
          <w:p w14:paraId="56B3991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4305E6B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579BFAC" w14:textId="77777777" w:rsidTr="0021675D">
        <w:trPr>
          <w:trHeight w:val="4203"/>
        </w:trPr>
        <w:tc>
          <w:tcPr>
            <w:tcW w:w="10673" w:type="dxa"/>
            <w:gridSpan w:val="8"/>
            <w:tcBorders>
              <w:top w:val="nil"/>
              <w:bottom w:val="single" w:sz="12" w:space="0" w:color="auto"/>
            </w:tcBorders>
          </w:tcPr>
          <w:p w14:paraId="6DF1C3AE" w14:textId="73BC0384" w:rsidR="0021675D" w:rsidRPr="0021675D" w:rsidRDefault="0021675D" w:rsidP="00935F76">
            <w:pPr>
              <w:tabs>
                <w:tab w:val="left" w:pos="567"/>
              </w:tabs>
              <w:rPr>
                <w:rFonts w:asciiTheme="minorHAnsi" w:hAnsiTheme="minorHAnsi" w:cstheme="minorHAnsi"/>
                <w:b/>
                <w:sz w:val="18"/>
              </w:rPr>
            </w:pPr>
            <w:r w:rsidRPr="0021675D">
              <w:rPr>
                <w:rFonts w:asciiTheme="minorHAnsi" w:hAnsiTheme="minorHAnsi" w:cstheme="minorHAnsi"/>
                <w:b/>
                <w:sz w:val="18"/>
              </w:rPr>
              <w:t>Probíraná témata:</w:t>
            </w:r>
          </w:p>
          <w:p w14:paraId="6928DD8B" w14:textId="279CBCA3" w:rsidR="00F64B71" w:rsidRPr="0021675D" w:rsidRDefault="0021675D" w:rsidP="00935F76">
            <w:pPr>
              <w:tabs>
                <w:tab w:val="left" w:pos="567"/>
              </w:tabs>
              <w:rPr>
                <w:rFonts w:asciiTheme="minorHAnsi" w:hAnsiTheme="minorHAnsi" w:cstheme="minorHAnsi"/>
                <w:sz w:val="18"/>
              </w:rPr>
            </w:pPr>
            <w:r w:rsidRPr="0021675D">
              <w:rPr>
                <w:rFonts w:asciiTheme="minorHAnsi" w:hAnsiTheme="minorHAnsi" w:cstheme="minorHAnsi"/>
                <w:sz w:val="18"/>
              </w:rPr>
              <w:t>- ú</w:t>
            </w:r>
            <w:r w:rsidR="00F64B71" w:rsidRPr="0021675D">
              <w:rPr>
                <w:rFonts w:asciiTheme="minorHAnsi" w:hAnsiTheme="minorHAnsi" w:cstheme="minorHAnsi"/>
                <w:sz w:val="18"/>
              </w:rPr>
              <w:t>vod do předmětu – struktura, cíl, literatura</w:t>
            </w:r>
            <w:r w:rsidRPr="0021675D">
              <w:rPr>
                <w:rFonts w:asciiTheme="minorHAnsi" w:hAnsiTheme="minorHAnsi" w:cstheme="minorHAnsi"/>
                <w:sz w:val="18"/>
              </w:rPr>
              <w:t>;</w:t>
            </w:r>
          </w:p>
          <w:p w14:paraId="5FC8153B" w14:textId="13616462" w:rsidR="00F64B71" w:rsidRPr="0021675D" w:rsidRDefault="0021675D" w:rsidP="00935F76">
            <w:pPr>
              <w:tabs>
                <w:tab w:val="left" w:pos="567"/>
              </w:tabs>
              <w:rPr>
                <w:rFonts w:asciiTheme="minorHAnsi" w:hAnsiTheme="minorHAnsi" w:cstheme="minorHAnsi"/>
                <w:sz w:val="18"/>
              </w:rPr>
            </w:pPr>
            <w:r w:rsidRPr="0021675D">
              <w:rPr>
                <w:rFonts w:asciiTheme="minorHAnsi" w:hAnsiTheme="minorHAnsi" w:cstheme="minorHAnsi"/>
                <w:sz w:val="18"/>
              </w:rPr>
              <w:t>- o</w:t>
            </w:r>
            <w:r w:rsidR="00F64B71" w:rsidRPr="0021675D">
              <w:rPr>
                <w:rFonts w:asciiTheme="minorHAnsi" w:hAnsiTheme="minorHAnsi" w:cstheme="minorHAnsi"/>
                <w:sz w:val="18"/>
              </w:rPr>
              <w:t>becně o komunikaci</w:t>
            </w:r>
            <w:r w:rsidRPr="0021675D">
              <w:rPr>
                <w:rFonts w:asciiTheme="minorHAnsi" w:hAnsiTheme="minorHAnsi" w:cstheme="minorHAnsi"/>
                <w:sz w:val="18"/>
              </w:rPr>
              <w:t>;</w:t>
            </w:r>
          </w:p>
          <w:p w14:paraId="19E35C51" w14:textId="1A54C89D" w:rsidR="00F64B71" w:rsidRPr="0021675D" w:rsidRDefault="0021675D" w:rsidP="00935F76">
            <w:pPr>
              <w:tabs>
                <w:tab w:val="left" w:pos="567"/>
              </w:tabs>
              <w:rPr>
                <w:rFonts w:asciiTheme="minorHAnsi" w:hAnsiTheme="minorHAnsi" w:cstheme="minorHAnsi"/>
                <w:sz w:val="18"/>
              </w:rPr>
            </w:pPr>
            <w:r w:rsidRPr="0021675D">
              <w:rPr>
                <w:rFonts w:asciiTheme="minorHAnsi" w:hAnsiTheme="minorHAnsi" w:cstheme="minorHAnsi"/>
                <w:sz w:val="18"/>
              </w:rPr>
              <w:t>- ř</w:t>
            </w:r>
            <w:r w:rsidR="00F64B71" w:rsidRPr="0021675D">
              <w:rPr>
                <w:rFonts w:asciiTheme="minorHAnsi" w:hAnsiTheme="minorHAnsi" w:cstheme="minorHAnsi"/>
                <w:sz w:val="18"/>
              </w:rPr>
              <w:t>ečová komunikace, jazyk, rétorika (jazyk a jeho základní funkce, mluvená a psaná forma jazyka, …)</w:t>
            </w:r>
            <w:r w:rsidRPr="0021675D">
              <w:rPr>
                <w:rFonts w:asciiTheme="minorHAnsi" w:hAnsiTheme="minorHAnsi" w:cstheme="minorHAnsi"/>
                <w:sz w:val="18"/>
              </w:rPr>
              <w:t>;</w:t>
            </w:r>
          </w:p>
          <w:p w14:paraId="425947C6" w14:textId="41A0EDAD" w:rsidR="00F64B71" w:rsidRPr="0021675D" w:rsidRDefault="0021675D" w:rsidP="00935F76">
            <w:pPr>
              <w:tabs>
                <w:tab w:val="left" w:pos="567"/>
              </w:tabs>
              <w:rPr>
                <w:rFonts w:asciiTheme="minorHAnsi" w:hAnsiTheme="minorHAnsi" w:cstheme="minorHAnsi"/>
                <w:sz w:val="18"/>
              </w:rPr>
            </w:pPr>
            <w:r w:rsidRPr="0021675D">
              <w:rPr>
                <w:rFonts w:asciiTheme="minorHAnsi" w:hAnsiTheme="minorHAnsi" w:cstheme="minorHAnsi"/>
                <w:sz w:val="18"/>
              </w:rPr>
              <w:t>- p</w:t>
            </w:r>
            <w:r w:rsidR="00F64B71" w:rsidRPr="0021675D">
              <w:rPr>
                <w:rFonts w:asciiTheme="minorHAnsi" w:hAnsiTheme="minorHAnsi" w:cstheme="minorHAnsi"/>
                <w:sz w:val="18"/>
              </w:rPr>
              <w:t>rodukce mluvené řeči – respirace</w:t>
            </w:r>
            <w:r w:rsidRPr="0021675D">
              <w:rPr>
                <w:rFonts w:asciiTheme="minorHAnsi" w:hAnsiTheme="minorHAnsi" w:cstheme="minorHAnsi"/>
                <w:sz w:val="18"/>
              </w:rPr>
              <w:t>;</w:t>
            </w:r>
          </w:p>
          <w:p w14:paraId="7623412E" w14:textId="55CAD9FE" w:rsidR="00F64B71" w:rsidRPr="0021675D" w:rsidRDefault="0021675D" w:rsidP="00935F76">
            <w:pPr>
              <w:tabs>
                <w:tab w:val="left" w:pos="567"/>
              </w:tabs>
              <w:rPr>
                <w:rFonts w:asciiTheme="minorHAnsi" w:hAnsiTheme="minorHAnsi" w:cstheme="minorHAnsi"/>
                <w:sz w:val="18"/>
              </w:rPr>
            </w:pPr>
            <w:r w:rsidRPr="0021675D">
              <w:rPr>
                <w:rFonts w:asciiTheme="minorHAnsi" w:hAnsiTheme="minorHAnsi" w:cstheme="minorHAnsi"/>
                <w:sz w:val="18"/>
              </w:rPr>
              <w:t>- p</w:t>
            </w:r>
            <w:r w:rsidR="00F64B71" w:rsidRPr="0021675D">
              <w:rPr>
                <w:rFonts w:asciiTheme="minorHAnsi" w:hAnsiTheme="minorHAnsi" w:cstheme="minorHAnsi"/>
                <w:sz w:val="18"/>
              </w:rPr>
              <w:t>rodukce mluvené řeči – fonace</w:t>
            </w:r>
            <w:r w:rsidRPr="0021675D">
              <w:rPr>
                <w:rFonts w:asciiTheme="minorHAnsi" w:hAnsiTheme="minorHAnsi" w:cstheme="minorHAnsi"/>
                <w:sz w:val="18"/>
              </w:rPr>
              <w:t>;</w:t>
            </w:r>
          </w:p>
          <w:p w14:paraId="41888223" w14:textId="2134CD58" w:rsidR="00F64B71" w:rsidRPr="0021675D" w:rsidRDefault="0021675D" w:rsidP="00935F76">
            <w:pPr>
              <w:tabs>
                <w:tab w:val="left" w:pos="567"/>
              </w:tabs>
              <w:rPr>
                <w:rFonts w:asciiTheme="minorHAnsi" w:hAnsiTheme="minorHAnsi" w:cstheme="minorHAnsi"/>
                <w:sz w:val="18"/>
              </w:rPr>
            </w:pPr>
            <w:r w:rsidRPr="0021675D">
              <w:rPr>
                <w:rFonts w:asciiTheme="minorHAnsi" w:hAnsiTheme="minorHAnsi" w:cstheme="minorHAnsi"/>
                <w:sz w:val="18"/>
              </w:rPr>
              <w:t>- p</w:t>
            </w:r>
            <w:r w:rsidR="00F64B71" w:rsidRPr="0021675D">
              <w:rPr>
                <w:rFonts w:asciiTheme="minorHAnsi" w:hAnsiTheme="minorHAnsi" w:cstheme="minorHAnsi"/>
                <w:sz w:val="18"/>
              </w:rPr>
              <w:t>rodukce mluvené řeči – artikulace</w:t>
            </w:r>
            <w:r w:rsidRPr="0021675D">
              <w:rPr>
                <w:rFonts w:asciiTheme="minorHAnsi" w:hAnsiTheme="minorHAnsi" w:cstheme="minorHAnsi"/>
                <w:sz w:val="18"/>
              </w:rPr>
              <w:t>;</w:t>
            </w:r>
            <w:r w:rsidR="00F64B71" w:rsidRPr="0021675D">
              <w:rPr>
                <w:rFonts w:asciiTheme="minorHAnsi" w:hAnsiTheme="minorHAnsi" w:cstheme="minorHAnsi"/>
                <w:sz w:val="18"/>
              </w:rPr>
              <w:t xml:space="preserve"> </w:t>
            </w:r>
          </w:p>
          <w:p w14:paraId="2CF55F71" w14:textId="52EC9EDC" w:rsidR="00F64B71" w:rsidRPr="0021675D" w:rsidRDefault="0021675D" w:rsidP="00935F76">
            <w:pPr>
              <w:tabs>
                <w:tab w:val="left" w:pos="567"/>
              </w:tabs>
              <w:rPr>
                <w:rFonts w:asciiTheme="minorHAnsi" w:hAnsiTheme="minorHAnsi" w:cstheme="minorHAnsi"/>
                <w:sz w:val="18"/>
              </w:rPr>
            </w:pPr>
            <w:r w:rsidRPr="0021675D">
              <w:rPr>
                <w:rFonts w:asciiTheme="minorHAnsi" w:hAnsiTheme="minorHAnsi" w:cstheme="minorHAnsi"/>
                <w:sz w:val="18"/>
              </w:rPr>
              <w:t>- k</w:t>
            </w:r>
            <w:r w:rsidR="00F64B71" w:rsidRPr="0021675D">
              <w:rPr>
                <w:rFonts w:asciiTheme="minorHAnsi" w:hAnsiTheme="minorHAnsi" w:cstheme="minorHAnsi"/>
                <w:sz w:val="18"/>
              </w:rPr>
              <w:t xml:space="preserve">lasifikace českých hlásek </w:t>
            </w:r>
            <w:r w:rsidRPr="0021675D">
              <w:rPr>
                <w:rFonts w:asciiTheme="minorHAnsi" w:hAnsiTheme="minorHAnsi" w:cstheme="minorHAnsi"/>
                <w:sz w:val="18"/>
              </w:rPr>
              <w:t>–</w:t>
            </w:r>
            <w:r w:rsidR="00F64B71" w:rsidRPr="0021675D">
              <w:rPr>
                <w:rFonts w:asciiTheme="minorHAnsi" w:hAnsiTheme="minorHAnsi" w:cstheme="minorHAnsi"/>
                <w:sz w:val="18"/>
              </w:rPr>
              <w:t xml:space="preserve"> tvorba vokálů</w:t>
            </w:r>
            <w:r w:rsidRPr="0021675D">
              <w:rPr>
                <w:rFonts w:asciiTheme="minorHAnsi" w:hAnsiTheme="minorHAnsi" w:cstheme="minorHAnsi"/>
                <w:sz w:val="18"/>
              </w:rPr>
              <w:t>;</w:t>
            </w:r>
          </w:p>
          <w:p w14:paraId="5C5B4D03" w14:textId="5A974F36" w:rsidR="00F64B71" w:rsidRPr="0021675D" w:rsidRDefault="0021675D" w:rsidP="00935F76">
            <w:pPr>
              <w:tabs>
                <w:tab w:val="left" w:pos="567"/>
              </w:tabs>
              <w:rPr>
                <w:rFonts w:asciiTheme="minorHAnsi" w:hAnsiTheme="minorHAnsi" w:cstheme="minorHAnsi"/>
                <w:sz w:val="18"/>
              </w:rPr>
            </w:pPr>
            <w:r w:rsidRPr="0021675D">
              <w:rPr>
                <w:rFonts w:asciiTheme="minorHAnsi" w:hAnsiTheme="minorHAnsi" w:cstheme="minorHAnsi"/>
                <w:sz w:val="18"/>
              </w:rPr>
              <w:t>- k</w:t>
            </w:r>
            <w:r w:rsidR="00F64B71" w:rsidRPr="0021675D">
              <w:rPr>
                <w:rFonts w:asciiTheme="minorHAnsi" w:hAnsiTheme="minorHAnsi" w:cstheme="minorHAnsi"/>
                <w:sz w:val="18"/>
              </w:rPr>
              <w:t xml:space="preserve">lasifikace českých hlásek </w:t>
            </w:r>
            <w:r w:rsidRPr="0021675D">
              <w:rPr>
                <w:rFonts w:asciiTheme="minorHAnsi" w:hAnsiTheme="minorHAnsi" w:cstheme="minorHAnsi"/>
                <w:sz w:val="18"/>
              </w:rPr>
              <w:t>–</w:t>
            </w:r>
            <w:r w:rsidR="00F64B71" w:rsidRPr="0021675D">
              <w:rPr>
                <w:rFonts w:asciiTheme="minorHAnsi" w:hAnsiTheme="minorHAnsi" w:cstheme="minorHAnsi"/>
                <w:sz w:val="18"/>
              </w:rPr>
              <w:t xml:space="preserve"> tvorba konsonantů</w:t>
            </w:r>
            <w:r w:rsidRPr="0021675D">
              <w:rPr>
                <w:rFonts w:asciiTheme="minorHAnsi" w:hAnsiTheme="minorHAnsi" w:cstheme="minorHAnsi"/>
                <w:sz w:val="18"/>
              </w:rPr>
              <w:t>;</w:t>
            </w:r>
          </w:p>
          <w:p w14:paraId="35A65990" w14:textId="79C6BD08" w:rsidR="00F64B71" w:rsidRPr="0021675D" w:rsidRDefault="0021675D" w:rsidP="00935F76">
            <w:pPr>
              <w:tabs>
                <w:tab w:val="left" w:pos="567"/>
              </w:tabs>
              <w:rPr>
                <w:rFonts w:asciiTheme="minorHAnsi" w:hAnsiTheme="minorHAnsi" w:cstheme="minorHAnsi"/>
                <w:sz w:val="18"/>
              </w:rPr>
            </w:pPr>
            <w:r w:rsidRPr="0021675D">
              <w:rPr>
                <w:rFonts w:asciiTheme="minorHAnsi" w:hAnsiTheme="minorHAnsi" w:cstheme="minorHAnsi"/>
                <w:sz w:val="18"/>
              </w:rPr>
              <w:t>- v</w:t>
            </w:r>
            <w:r w:rsidR="00F64B71" w:rsidRPr="0021675D">
              <w:rPr>
                <w:rFonts w:asciiTheme="minorHAnsi" w:hAnsiTheme="minorHAnsi" w:cstheme="minorHAnsi"/>
                <w:sz w:val="18"/>
              </w:rPr>
              <w:t>ýslovnostní styly – vysoký, střední, nízký</w:t>
            </w:r>
            <w:r w:rsidRPr="0021675D">
              <w:rPr>
                <w:rFonts w:asciiTheme="minorHAnsi" w:hAnsiTheme="minorHAnsi" w:cstheme="minorHAnsi"/>
                <w:sz w:val="18"/>
              </w:rPr>
              <w:t>;</w:t>
            </w:r>
            <w:r w:rsidR="00F64B71" w:rsidRPr="0021675D">
              <w:rPr>
                <w:rFonts w:asciiTheme="minorHAnsi" w:hAnsiTheme="minorHAnsi" w:cstheme="minorHAnsi"/>
                <w:sz w:val="18"/>
              </w:rPr>
              <w:t xml:space="preserve"> </w:t>
            </w:r>
          </w:p>
          <w:p w14:paraId="49C6AB40" w14:textId="584EC3C1" w:rsidR="00F64B71" w:rsidRPr="0021675D" w:rsidRDefault="0021675D" w:rsidP="00935F76">
            <w:pPr>
              <w:tabs>
                <w:tab w:val="left" w:pos="567"/>
              </w:tabs>
              <w:rPr>
                <w:rFonts w:asciiTheme="minorHAnsi" w:hAnsiTheme="minorHAnsi" w:cstheme="minorHAnsi"/>
                <w:sz w:val="18"/>
              </w:rPr>
            </w:pPr>
            <w:r w:rsidRPr="0021675D">
              <w:rPr>
                <w:rFonts w:asciiTheme="minorHAnsi" w:hAnsiTheme="minorHAnsi" w:cstheme="minorHAnsi"/>
                <w:sz w:val="18"/>
              </w:rPr>
              <w:t>- o</w:t>
            </w:r>
            <w:r w:rsidR="00F64B71" w:rsidRPr="0021675D">
              <w:rPr>
                <w:rFonts w:asciiTheme="minorHAnsi" w:hAnsiTheme="minorHAnsi" w:cstheme="minorHAnsi"/>
                <w:sz w:val="18"/>
              </w:rPr>
              <w:t>rtoepie – ráz, asimilace znělosti, mluvní tempo</w:t>
            </w:r>
            <w:r w:rsidRPr="0021675D">
              <w:rPr>
                <w:rFonts w:asciiTheme="minorHAnsi" w:hAnsiTheme="minorHAnsi" w:cstheme="minorHAnsi"/>
                <w:sz w:val="18"/>
              </w:rPr>
              <w:t>;</w:t>
            </w:r>
          </w:p>
          <w:p w14:paraId="65A48A18" w14:textId="60B8BA06" w:rsidR="00F64B71" w:rsidRPr="0021675D" w:rsidRDefault="0021675D" w:rsidP="00935F76">
            <w:pPr>
              <w:tabs>
                <w:tab w:val="left" w:pos="567"/>
              </w:tabs>
              <w:rPr>
                <w:rFonts w:asciiTheme="minorHAnsi" w:hAnsiTheme="minorHAnsi" w:cstheme="minorHAnsi"/>
                <w:sz w:val="18"/>
              </w:rPr>
            </w:pPr>
            <w:r w:rsidRPr="0021675D">
              <w:rPr>
                <w:rFonts w:asciiTheme="minorHAnsi" w:hAnsiTheme="minorHAnsi" w:cstheme="minorHAnsi"/>
                <w:sz w:val="18"/>
              </w:rPr>
              <w:t>- z</w:t>
            </w:r>
            <w:r w:rsidR="00F64B71" w:rsidRPr="0021675D">
              <w:rPr>
                <w:rFonts w:asciiTheme="minorHAnsi" w:hAnsiTheme="minorHAnsi" w:cstheme="minorHAnsi"/>
                <w:sz w:val="18"/>
              </w:rPr>
              <w:t>vuková stránka souvislé řeči – slabika, takt, kólon, výpověď, promluva</w:t>
            </w:r>
            <w:r w:rsidRPr="0021675D">
              <w:rPr>
                <w:rFonts w:asciiTheme="minorHAnsi" w:hAnsiTheme="minorHAnsi" w:cstheme="minorHAnsi"/>
                <w:sz w:val="18"/>
              </w:rPr>
              <w:t>;</w:t>
            </w:r>
            <w:r w:rsidR="00F64B71" w:rsidRPr="0021675D">
              <w:rPr>
                <w:rFonts w:asciiTheme="minorHAnsi" w:hAnsiTheme="minorHAnsi" w:cstheme="minorHAnsi"/>
                <w:sz w:val="18"/>
              </w:rPr>
              <w:t xml:space="preserve"> </w:t>
            </w:r>
          </w:p>
          <w:p w14:paraId="74529E5F" w14:textId="29C55C23" w:rsidR="00F64B71" w:rsidRPr="0021675D" w:rsidRDefault="0021675D" w:rsidP="00935F76">
            <w:pPr>
              <w:tabs>
                <w:tab w:val="left" w:pos="567"/>
              </w:tabs>
              <w:rPr>
                <w:rFonts w:asciiTheme="minorHAnsi" w:hAnsiTheme="minorHAnsi" w:cstheme="minorHAnsi"/>
                <w:sz w:val="18"/>
              </w:rPr>
            </w:pPr>
            <w:r w:rsidRPr="0021675D">
              <w:rPr>
                <w:rFonts w:asciiTheme="minorHAnsi" w:hAnsiTheme="minorHAnsi" w:cstheme="minorHAnsi"/>
                <w:sz w:val="18"/>
              </w:rPr>
              <w:t>- z</w:t>
            </w:r>
            <w:r w:rsidR="00F64B71" w:rsidRPr="0021675D">
              <w:rPr>
                <w:rFonts w:asciiTheme="minorHAnsi" w:hAnsiTheme="minorHAnsi" w:cstheme="minorHAnsi"/>
                <w:sz w:val="18"/>
              </w:rPr>
              <w:t>vuková stránka souvislé řeči – prostředky prozodické (suprasegmentální): dynamické, melodické, tempo, pauzy</w:t>
            </w:r>
            <w:r w:rsidRPr="0021675D">
              <w:rPr>
                <w:rFonts w:asciiTheme="minorHAnsi" w:hAnsiTheme="minorHAnsi" w:cstheme="minorHAnsi"/>
                <w:sz w:val="18"/>
              </w:rPr>
              <w:t>;</w:t>
            </w:r>
          </w:p>
          <w:p w14:paraId="209292AE" w14:textId="136C6A08" w:rsidR="00F64B71" w:rsidRPr="0021675D" w:rsidRDefault="0021675D" w:rsidP="00935F76">
            <w:pPr>
              <w:tabs>
                <w:tab w:val="left" w:pos="567"/>
              </w:tabs>
              <w:jc w:val="both"/>
              <w:rPr>
                <w:rFonts w:asciiTheme="minorHAnsi" w:hAnsiTheme="minorHAnsi" w:cstheme="minorHAnsi"/>
                <w:sz w:val="18"/>
              </w:rPr>
            </w:pPr>
            <w:r w:rsidRPr="0021675D">
              <w:rPr>
                <w:rFonts w:asciiTheme="minorHAnsi" w:hAnsiTheme="minorHAnsi" w:cstheme="minorHAnsi"/>
                <w:sz w:val="18"/>
              </w:rPr>
              <w:t>- h</w:t>
            </w:r>
            <w:r w:rsidR="00F64B71" w:rsidRPr="0021675D">
              <w:rPr>
                <w:rFonts w:asciiTheme="minorHAnsi" w:hAnsiTheme="minorHAnsi" w:cstheme="minorHAnsi"/>
                <w:sz w:val="18"/>
              </w:rPr>
              <w:t>lasová hygiena, poruchy hlasu a řeči</w:t>
            </w:r>
            <w:r w:rsidRPr="0021675D">
              <w:rPr>
                <w:rFonts w:asciiTheme="minorHAnsi" w:hAnsiTheme="minorHAnsi" w:cstheme="minorHAnsi"/>
                <w:sz w:val="18"/>
              </w:rPr>
              <w:t>;</w:t>
            </w:r>
          </w:p>
          <w:p w14:paraId="3211F3E7" w14:textId="62790912" w:rsidR="00F64B71" w:rsidRPr="0021675D" w:rsidRDefault="0021675D" w:rsidP="00935F76">
            <w:pPr>
              <w:tabs>
                <w:tab w:val="left" w:pos="567"/>
              </w:tabs>
              <w:jc w:val="both"/>
              <w:rPr>
                <w:rFonts w:asciiTheme="minorHAnsi" w:hAnsiTheme="minorHAnsi" w:cstheme="minorHAnsi"/>
                <w:sz w:val="18"/>
              </w:rPr>
            </w:pPr>
            <w:r w:rsidRPr="0021675D">
              <w:rPr>
                <w:rFonts w:asciiTheme="minorHAnsi" w:hAnsiTheme="minorHAnsi" w:cstheme="minorHAnsi"/>
                <w:sz w:val="18"/>
              </w:rPr>
              <w:t>- z</w:t>
            </w:r>
            <w:r w:rsidR="00F64B71" w:rsidRPr="0021675D">
              <w:rPr>
                <w:rFonts w:asciiTheme="minorHAnsi" w:hAnsiTheme="minorHAnsi" w:cstheme="minorHAnsi"/>
                <w:sz w:val="18"/>
              </w:rPr>
              <w:t>ávěrečné shrnutí probrané látky</w:t>
            </w:r>
            <w:r w:rsidRPr="0021675D">
              <w:rPr>
                <w:rFonts w:asciiTheme="minorHAnsi" w:hAnsiTheme="minorHAnsi" w:cstheme="minorHAnsi"/>
                <w:sz w:val="18"/>
              </w:rPr>
              <w:t>.</w:t>
            </w:r>
          </w:p>
          <w:p w14:paraId="361C8713" w14:textId="77777777" w:rsidR="0021675D" w:rsidRPr="0021675D" w:rsidRDefault="0021675D" w:rsidP="00935F76">
            <w:pPr>
              <w:tabs>
                <w:tab w:val="left" w:pos="567"/>
              </w:tabs>
              <w:jc w:val="both"/>
              <w:rPr>
                <w:del w:id="3283" w:author="Martin Kazík" w:date="2020-01-23T11:23:00Z"/>
                <w:rFonts w:asciiTheme="minorHAnsi" w:hAnsiTheme="minorHAnsi" w:cstheme="minorHAnsi"/>
                <w:sz w:val="18"/>
              </w:rPr>
            </w:pPr>
          </w:p>
          <w:p w14:paraId="75C6C4D3" w14:textId="7F76BD4A" w:rsidR="00F64B71" w:rsidRPr="00F52EEF" w:rsidRDefault="00F64B71" w:rsidP="00935F76">
            <w:pPr>
              <w:tabs>
                <w:tab w:val="left" w:pos="567"/>
              </w:tabs>
              <w:jc w:val="both"/>
              <w:rPr>
                <w:rFonts w:asciiTheme="minorHAnsi" w:hAnsiTheme="minorHAnsi" w:cstheme="minorHAnsi"/>
              </w:rPr>
            </w:pPr>
            <w:del w:id="3284" w:author="Martin Kazík" w:date="2020-01-23T11:23:00Z">
              <w:r w:rsidRPr="0021675D">
                <w:rPr>
                  <w:rFonts w:asciiTheme="minorHAnsi" w:hAnsiTheme="minorHAnsi" w:cstheme="minorHAnsi"/>
                  <w:sz w:val="18"/>
                </w:rPr>
                <w:delText xml:space="preserve">Posluchači budou seznámeni se zásadami techniky mluveného projevu, s jeho přípravou na odborné bázi a kulturou přednesu v kontinuitě s odpovídajícími požadavky jednotlivých výslovnostních stylů. Získají znalosti z oblasti produkce a percepce mluvené řeči, seznámí se se zvukovým typem češtiny, strukturou a verbální složkou mluvených komunikátů. Obnoví si poznatky o českých hláskách a hláskových skupinách, slabikách, taktech, použitímelodie, dynamiky, mluvního tempa, pauzy, hlasových rejstříků s aplikací jazykových prostředků jednotlivých výslovnostních stylů vzhledem k zaměření komunikátu, což bude základem praktických cvičení orientovaných na analýzu vlastních i různorodých přednesených projevů. Pozornost zde bude rovněž směřovat na analýzu reklamních spotů z pohledu výběru mluvčích v kontinuitě s produktem. </w:delText>
              </w:r>
            </w:del>
            <w:ins w:id="3285" w:author="Martin Kazík" w:date="2020-01-23T11:23:00Z">
              <w:r w:rsidRPr="0021675D">
                <w:rPr>
                  <w:rFonts w:asciiTheme="minorHAnsi" w:hAnsiTheme="minorHAnsi" w:cstheme="minorHAnsi"/>
                  <w:sz w:val="18"/>
                </w:rPr>
                <w:t xml:space="preserve"> </w:t>
              </w:r>
            </w:ins>
          </w:p>
        </w:tc>
      </w:tr>
      <w:tr w:rsidR="00F64B71" w:rsidRPr="00F52EEF" w14:paraId="2EC0A7DC" w14:textId="77777777" w:rsidTr="0021675D">
        <w:trPr>
          <w:trHeight w:val="265"/>
        </w:trPr>
        <w:tc>
          <w:tcPr>
            <w:tcW w:w="4471" w:type="dxa"/>
            <w:gridSpan w:val="2"/>
            <w:tcBorders>
              <w:top w:val="nil"/>
            </w:tcBorders>
            <w:shd w:val="clear" w:color="auto" w:fill="F7CAAC"/>
          </w:tcPr>
          <w:p w14:paraId="0ABB0E6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4524C5AF" w14:textId="77777777" w:rsidR="00F64B71" w:rsidRPr="00F52EEF" w:rsidRDefault="00F64B71" w:rsidP="00935F76">
            <w:pPr>
              <w:tabs>
                <w:tab w:val="left" w:pos="567"/>
              </w:tabs>
              <w:autoSpaceDE w:val="0"/>
              <w:autoSpaceDN w:val="0"/>
              <w:adjustRightInd w:val="0"/>
              <w:rPr>
                <w:rFonts w:asciiTheme="minorHAnsi" w:hAnsiTheme="minorHAnsi" w:cstheme="minorHAnsi"/>
              </w:rPr>
            </w:pPr>
          </w:p>
        </w:tc>
      </w:tr>
      <w:tr w:rsidR="00F64B71" w:rsidRPr="00F52EEF" w14:paraId="4F11702A" w14:textId="77777777" w:rsidTr="0021675D">
        <w:trPr>
          <w:trHeight w:val="178"/>
        </w:trPr>
        <w:tc>
          <w:tcPr>
            <w:tcW w:w="10673" w:type="dxa"/>
            <w:gridSpan w:val="8"/>
            <w:tcBorders>
              <w:top w:val="nil"/>
            </w:tcBorders>
          </w:tcPr>
          <w:p w14:paraId="2FF4823B" w14:textId="5B89D86D" w:rsidR="00F64B71" w:rsidRPr="001C115B" w:rsidDel="003703E5" w:rsidRDefault="00F64B71" w:rsidP="003703E5">
            <w:pPr>
              <w:tabs>
                <w:tab w:val="left" w:pos="567"/>
              </w:tabs>
              <w:autoSpaceDE w:val="0"/>
              <w:autoSpaceDN w:val="0"/>
              <w:adjustRightInd w:val="0"/>
              <w:rPr>
                <w:del w:id="3286" w:author="FMK" w:date="2020-02-02T20:49:00Z"/>
                <w:rFonts w:asciiTheme="minorHAnsi" w:eastAsia="Calibri" w:hAnsiTheme="minorHAnsi"/>
                <w:color w:val="FF0000"/>
                <w:sz w:val="18"/>
                <w:rPrChange w:id="3287" w:author="Martin Kazík" w:date="2020-01-23T11:23:00Z">
                  <w:rPr>
                    <w:del w:id="3288" w:author="FMK" w:date="2020-02-02T20:49:00Z"/>
                    <w:rFonts w:asciiTheme="minorHAnsi" w:eastAsia="Calibri" w:hAnsiTheme="minorHAnsi"/>
                    <w:sz w:val="18"/>
                  </w:rPr>
                </w:rPrChange>
              </w:rPr>
            </w:pPr>
            <w:r w:rsidRPr="0021675D">
              <w:rPr>
                <w:rFonts w:asciiTheme="minorHAnsi" w:eastAsia="Calibri" w:hAnsiTheme="minorHAnsi" w:cstheme="minorHAnsi"/>
                <w:b/>
                <w:sz w:val="18"/>
              </w:rPr>
              <w:t>Povinná literatura:</w:t>
            </w:r>
            <w:r w:rsidRPr="0021675D">
              <w:rPr>
                <w:rFonts w:asciiTheme="minorHAnsi" w:eastAsia="Calibri" w:hAnsiTheme="minorHAnsi" w:cstheme="minorHAnsi"/>
                <w:sz w:val="18"/>
              </w:rPr>
              <w:t xml:space="preserve"> </w:t>
            </w:r>
            <w:r w:rsidRPr="0021675D">
              <w:rPr>
                <w:rFonts w:asciiTheme="minorHAnsi" w:eastAsia="Calibri" w:hAnsiTheme="minorHAnsi" w:cstheme="minorHAnsi"/>
                <w:sz w:val="18"/>
              </w:rPr>
              <w:br/>
            </w:r>
            <w:del w:id="3289" w:author="FMK" w:date="2020-02-02T20:49:00Z">
              <w:r w:rsidRPr="001C115B" w:rsidDel="003703E5">
                <w:rPr>
                  <w:rFonts w:asciiTheme="minorHAnsi" w:eastAsia="Calibri" w:hAnsiTheme="minorHAnsi"/>
                  <w:color w:val="FF0000"/>
                  <w:sz w:val="18"/>
                  <w:rPrChange w:id="3290" w:author="Martin Kazík" w:date="2020-01-23T11:23:00Z">
                    <w:rPr>
                      <w:rFonts w:asciiTheme="minorHAnsi" w:eastAsia="Calibri" w:hAnsiTheme="minorHAnsi"/>
                      <w:sz w:val="18"/>
                    </w:rPr>
                  </w:rPrChange>
                </w:rPr>
                <w:delText xml:space="preserve">BARTOŠEK, Jaroslav. 2003. </w:delText>
              </w:r>
              <w:r w:rsidRPr="001C115B" w:rsidDel="003703E5">
                <w:rPr>
                  <w:rFonts w:asciiTheme="minorHAnsi" w:eastAsia="Calibri" w:hAnsiTheme="minorHAnsi"/>
                  <w:i/>
                  <w:color w:val="FF0000"/>
                  <w:sz w:val="18"/>
                  <w:rPrChange w:id="3291" w:author="Martin Kazík" w:date="2020-01-23T11:23:00Z">
                    <w:rPr>
                      <w:rFonts w:asciiTheme="minorHAnsi" w:eastAsia="Calibri" w:hAnsiTheme="minorHAnsi"/>
                      <w:i/>
                      <w:sz w:val="18"/>
                    </w:rPr>
                  </w:rPrChange>
                </w:rPr>
                <w:delText>Kultura a technika mluvené řeči</w:delText>
              </w:r>
              <w:r w:rsidRPr="001C115B" w:rsidDel="003703E5">
                <w:rPr>
                  <w:rFonts w:asciiTheme="minorHAnsi" w:eastAsia="Calibri" w:hAnsiTheme="minorHAnsi"/>
                  <w:color w:val="FF0000"/>
                  <w:sz w:val="18"/>
                  <w:rPrChange w:id="3292" w:author="Martin Kazík" w:date="2020-01-23T11:23:00Z">
                    <w:rPr>
                      <w:rFonts w:asciiTheme="minorHAnsi" w:eastAsia="Calibri" w:hAnsiTheme="minorHAnsi"/>
                      <w:sz w:val="18"/>
                    </w:rPr>
                  </w:rPrChange>
                </w:rPr>
                <w:delText>. Zlín: Univerzita Tomáše Bati ve Zlíně, Učební texty vysokých škol. ISBN 80-7318-150-9.</w:delText>
              </w:r>
            </w:del>
          </w:p>
          <w:p w14:paraId="5234ED12" w14:textId="73C756B0" w:rsidR="00F64B71" w:rsidRPr="001C115B" w:rsidDel="003703E5" w:rsidRDefault="00F64B71" w:rsidP="00872E82">
            <w:pPr>
              <w:tabs>
                <w:tab w:val="left" w:pos="567"/>
              </w:tabs>
              <w:autoSpaceDE w:val="0"/>
              <w:autoSpaceDN w:val="0"/>
              <w:adjustRightInd w:val="0"/>
              <w:rPr>
                <w:del w:id="3293" w:author="FMK" w:date="2020-02-02T20:49:00Z"/>
                <w:rFonts w:asciiTheme="minorHAnsi" w:eastAsia="Calibri" w:hAnsiTheme="minorHAnsi"/>
                <w:color w:val="FF0000"/>
                <w:sz w:val="18"/>
                <w:rPrChange w:id="3294" w:author="Martin Kazík" w:date="2020-01-23T11:23:00Z">
                  <w:rPr>
                    <w:del w:id="3295" w:author="FMK" w:date="2020-02-02T20:49:00Z"/>
                    <w:rFonts w:asciiTheme="minorHAnsi" w:eastAsia="Calibri" w:hAnsiTheme="minorHAnsi"/>
                    <w:sz w:val="18"/>
                  </w:rPr>
                </w:rPrChange>
              </w:rPr>
            </w:pPr>
            <w:del w:id="3296" w:author="FMK" w:date="2020-02-02T20:49:00Z">
              <w:r w:rsidRPr="001C115B" w:rsidDel="003703E5">
                <w:rPr>
                  <w:rFonts w:asciiTheme="minorHAnsi" w:eastAsia="Calibri" w:hAnsiTheme="minorHAnsi"/>
                  <w:color w:val="FF0000"/>
                  <w:sz w:val="18"/>
                  <w:rPrChange w:id="3297" w:author="Martin Kazík" w:date="2020-01-23T11:23:00Z">
                    <w:rPr>
                      <w:rFonts w:asciiTheme="minorHAnsi" w:eastAsia="Calibri" w:hAnsiTheme="minorHAnsi"/>
                      <w:sz w:val="18"/>
                    </w:rPr>
                  </w:rPrChange>
                </w:rPr>
                <w:delText xml:space="preserve">PALKOVÁ, Zdena. 1994. </w:delText>
              </w:r>
              <w:r w:rsidRPr="001C115B" w:rsidDel="003703E5">
                <w:rPr>
                  <w:rFonts w:asciiTheme="minorHAnsi" w:eastAsia="Calibri" w:hAnsiTheme="minorHAnsi"/>
                  <w:i/>
                  <w:color w:val="FF0000"/>
                  <w:sz w:val="18"/>
                  <w:rPrChange w:id="3298" w:author="Martin Kazík" w:date="2020-01-23T11:23:00Z">
                    <w:rPr>
                      <w:rFonts w:asciiTheme="minorHAnsi" w:eastAsia="Calibri" w:hAnsiTheme="minorHAnsi"/>
                      <w:i/>
                      <w:sz w:val="18"/>
                    </w:rPr>
                  </w:rPrChange>
                </w:rPr>
                <w:delText>Fonetika a fonologie češtiny.</w:delText>
              </w:r>
              <w:r w:rsidRPr="001C115B" w:rsidDel="003703E5">
                <w:rPr>
                  <w:rFonts w:asciiTheme="minorHAnsi" w:eastAsia="Calibri" w:hAnsiTheme="minorHAnsi"/>
                  <w:color w:val="FF0000"/>
                  <w:sz w:val="18"/>
                  <w:rPrChange w:id="3299" w:author="Martin Kazík" w:date="2020-01-23T11:23:00Z">
                    <w:rPr>
                      <w:rFonts w:asciiTheme="minorHAnsi" w:eastAsia="Calibri" w:hAnsiTheme="minorHAnsi"/>
                      <w:sz w:val="18"/>
                    </w:rPr>
                  </w:rPrChange>
                </w:rPr>
                <w:delText xml:space="preserve"> Praha: Karolinum.</w:delText>
              </w:r>
            </w:del>
          </w:p>
          <w:p w14:paraId="30E7E236" w14:textId="4155991F" w:rsidR="00F64B71" w:rsidRPr="001C115B" w:rsidDel="003703E5" w:rsidRDefault="00F64B71">
            <w:pPr>
              <w:tabs>
                <w:tab w:val="left" w:pos="567"/>
              </w:tabs>
              <w:autoSpaceDE w:val="0"/>
              <w:autoSpaceDN w:val="0"/>
              <w:adjustRightInd w:val="0"/>
              <w:rPr>
                <w:del w:id="3300" w:author="FMK" w:date="2020-02-02T20:49:00Z"/>
                <w:rFonts w:asciiTheme="minorHAnsi" w:eastAsia="Calibri" w:hAnsiTheme="minorHAnsi"/>
                <w:color w:val="FF0000"/>
                <w:sz w:val="18"/>
                <w:rPrChange w:id="3301" w:author="Martin Kazík" w:date="2020-01-23T11:23:00Z">
                  <w:rPr>
                    <w:del w:id="3302" w:author="FMK" w:date="2020-02-02T20:49:00Z"/>
                    <w:rFonts w:asciiTheme="minorHAnsi" w:eastAsia="Calibri" w:hAnsiTheme="minorHAnsi"/>
                    <w:sz w:val="18"/>
                  </w:rPr>
                </w:rPrChange>
              </w:rPr>
            </w:pPr>
            <w:del w:id="3303" w:author="FMK" w:date="2020-02-02T20:49:00Z">
              <w:r w:rsidRPr="001C115B" w:rsidDel="003703E5">
                <w:rPr>
                  <w:rFonts w:asciiTheme="minorHAnsi" w:eastAsia="Calibri" w:hAnsiTheme="minorHAnsi"/>
                  <w:color w:val="FF0000"/>
                  <w:sz w:val="18"/>
                  <w:rPrChange w:id="3304" w:author="Martin Kazík" w:date="2020-01-23T11:23:00Z">
                    <w:rPr>
                      <w:rFonts w:asciiTheme="minorHAnsi" w:eastAsia="Calibri" w:hAnsiTheme="minorHAnsi"/>
                      <w:sz w:val="18"/>
                    </w:rPr>
                  </w:rPrChange>
                </w:rPr>
                <w:delText>Doporučená literatura:</w:delText>
              </w:r>
            </w:del>
          </w:p>
          <w:p w14:paraId="4305BDB4" w14:textId="3FF26F6A" w:rsidR="00F64B71" w:rsidRPr="001C115B" w:rsidRDefault="00F64B71">
            <w:pPr>
              <w:tabs>
                <w:tab w:val="left" w:pos="567"/>
              </w:tabs>
              <w:autoSpaceDE w:val="0"/>
              <w:autoSpaceDN w:val="0"/>
              <w:adjustRightInd w:val="0"/>
              <w:rPr>
                <w:rFonts w:asciiTheme="minorHAnsi" w:eastAsia="Calibri" w:hAnsiTheme="minorHAnsi"/>
                <w:color w:val="FF0000"/>
                <w:sz w:val="18"/>
                <w:rPrChange w:id="3305" w:author="Martin Kazík" w:date="2020-01-23T11:23:00Z">
                  <w:rPr>
                    <w:rFonts w:asciiTheme="minorHAnsi" w:eastAsia="Calibri" w:hAnsiTheme="minorHAnsi"/>
                    <w:sz w:val="18"/>
                  </w:rPr>
                </w:rPrChange>
              </w:rPr>
            </w:pPr>
            <w:del w:id="3306" w:author="FMK" w:date="2020-02-02T20:49:00Z">
              <w:r w:rsidRPr="001C115B" w:rsidDel="003703E5">
                <w:rPr>
                  <w:rFonts w:asciiTheme="minorHAnsi" w:eastAsia="Calibri" w:hAnsiTheme="minorHAnsi"/>
                  <w:color w:val="FF0000"/>
                  <w:sz w:val="18"/>
                  <w:rPrChange w:id="3307" w:author="Martin Kazík" w:date="2020-01-23T11:23:00Z">
                    <w:rPr>
                      <w:rFonts w:asciiTheme="minorHAnsi" w:eastAsia="Calibri" w:hAnsiTheme="minorHAnsi"/>
                      <w:sz w:val="18"/>
                    </w:rPr>
                  </w:rPrChange>
                </w:rPr>
                <w:delText xml:space="preserve">LUKAVSKÝ, Radovan. 2000. </w:delText>
              </w:r>
              <w:r w:rsidRPr="001C115B" w:rsidDel="003703E5">
                <w:rPr>
                  <w:rFonts w:asciiTheme="minorHAnsi" w:eastAsia="Calibri" w:hAnsiTheme="minorHAnsi"/>
                  <w:i/>
                  <w:color w:val="FF0000"/>
                  <w:sz w:val="18"/>
                  <w:rPrChange w:id="3308" w:author="Martin Kazík" w:date="2020-01-23T11:23:00Z">
                    <w:rPr>
                      <w:rFonts w:asciiTheme="minorHAnsi" w:eastAsia="Calibri" w:hAnsiTheme="minorHAnsi"/>
                      <w:i/>
                      <w:sz w:val="18"/>
                    </w:rPr>
                  </w:rPrChange>
                </w:rPr>
                <w:delText>Kultura mluveného slova.</w:delText>
              </w:r>
              <w:r w:rsidRPr="001C115B" w:rsidDel="003703E5">
                <w:rPr>
                  <w:rFonts w:asciiTheme="minorHAnsi" w:eastAsia="Calibri" w:hAnsiTheme="minorHAnsi"/>
                  <w:color w:val="FF0000"/>
                  <w:sz w:val="18"/>
                  <w:rPrChange w:id="3309" w:author="Martin Kazík" w:date="2020-01-23T11:23:00Z">
                    <w:rPr>
                      <w:rFonts w:asciiTheme="minorHAnsi" w:eastAsia="Calibri" w:hAnsiTheme="minorHAnsi"/>
                      <w:sz w:val="18"/>
                    </w:rPr>
                  </w:rPrChange>
                </w:rPr>
                <w:delText xml:space="preserve"> V Praze: Akademie múzických umění. ISBN 80-85883-61-9. PLAMÍNEK, Jiří a Daniel FRANC. 2008. </w:delText>
              </w:r>
              <w:r w:rsidRPr="001C115B" w:rsidDel="003703E5">
                <w:rPr>
                  <w:rFonts w:asciiTheme="minorHAnsi" w:eastAsia="Calibri" w:hAnsiTheme="minorHAnsi"/>
                  <w:i/>
                  <w:color w:val="FF0000"/>
                  <w:sz w:val="18"/>
                  <w:rPrChange w:id="3310" w:author="Martin Kazík" w:date="2020-01-23T11:23:00Z">
                    <w:rPr>
                      <w:rFonts w:asciiTheme="minorHAnsi" w:eastAsia="Calibri" w:hAnsiTheme="minorHAnsi"/>
                      <w:i/>
                      <w:sz w:val="18"/>
                    </w:rPr>
                  </w:rPrChange>
                </w:rPr>
                <w:delText>Komunikace a prezentace: umění mluvit, slyšet a rozumět.</w:delText>
              </w:r>
              <w:r w:rsidRPr="001C115B" w:rsidDel="003703E5">
                <w:rPr>
                  <w:rFonts w:asciiTheme="minorHAnsi" w:eastAsia="Calibri" w:hAnsiTheme="minorHAnsi"/>
                  <w:color w:val="FF0000"/>
                  <w:sz w:val="18"/>
                  <w:rPrChange w:id="3311" w:author="Martin Kazík" w:date="2020-01-23T11:23:00Z">
                    <w:rPr>
                      <w:rFonts w:asciiTheme="minorHAnsi" w:eastAsia="Calibri" w:hAnsiTheme="minorHAnsi"/>
                      <w:sz w:val="18"/>
                    </w:rPr>
                  </w:rPrChange>
                </w:rPr>
                <w:delText xml:space="preserve"> Praha: Grada. ISBN 978-80-247-2706-6.</w:delText>
              </w:r>
            </w:del>
          </w:p>
          <w:p w14:paraId="6C59B608" w14:textId="77777777" w:rsidR="002C146A" w:rsidRDefault="00F64B71" w:rsidP="00935F76">
            <w:pPr>
              <w:tabs>
                <w:tab w:val="left" w:pos="567"/>
              </w:tabs>
              <w:autoSpaceDE w:val="0"/>
              <w:autoSpaceDN w:val="0"/>
              <w:adjustRightInd w:val="0"/>
              <w:rPr>
                <w:ins w:id="3312" w:author="FMK" w:date="2020-02-02T20:46:00Z"/>
                <w:rFonts w:asciiTheme="minorHAnsi" w:eastAsia="Calibri" w:hAnsiTheme="minorHAnsi"/>
                <w:color w:val="FF0000"/>
                <w:sz w:val="18"/>
              </w:rPr>
            </w:pPr>
            <w:del w:id="3313" w:author="FMK" w:date="2020-02-02T20:46:00Z">
              <w:r w:rsidRPr="001C115B" w:rsidDel="002C146A">
                <w:rPr>
                  <w:rFonts w:asciiTheme="minorHAnsi" w:eastAsia="Calibri" w:hAnsiTheme="minorHAnsi"/>
                  <w:color w:val="FF0000"/>
                  <w:sz w:val="18"/>
                  <w:rPrChange w:id="3314" w:author="Martin Kazík" w:date="2020-01-23T11:23:00Z">
                    <w:rPr>
                      <w:rFonts w:asciiTheme="minorHAnsi" w:eastAsia="Calibri" w:hAnsiTheme="minorHAnsi"/>
                      <w:sz w:val="18"/>
                    </w:rPr>
                  </w:rPrChange>
                </w:rPr>
                <w:delText xml:space="preserve">ALLHOFF, Dieter-W a Waltraud ALLHOFF. 2008. </w:delText>
              </w:r>
              <w:r w:rsidRPr="001C115B" w:rsidDel="002C146A">
                <w:rPr>
                  <w:rFonts w:asciiTheme="minorHAnsi" w:eastAsia="Calibri" w:hAnsiTheme="minorHAnsi"/>
                  <w:i/>
                  <w:color w:val="FF0000"/>
                  <w:sz w:val="18"/>
                  <w:rPrChange w:id="3315" w:author="Martin Kazík" w:date="2020-01-23T11:23:00Z">
                    <w:rPr>
                      <w:rFonts w:asciiTheme="minorHAnsi" w:eastAsia="Calibri" w:hAnsiTheme="minorHAnsi"/>
                      <w:i/>
                      <w:sz w:val="18"/>
                    </w:rPr>
                  </w:rPrChange>
                </w:rPr>
                <w:delText>Rétorika a komunikace</w:delText>
              </w:r>
              <w:r w:rsidRPr="001C115B" w:rsidDel="002C146A">
                <w:rPr>
                  <w:rFonts w:asciiTheme="minorHAnsi" w:eastAsia="Calibri" w:hAnsiTheme="minorHAnsi"/>
                  <w:color w:val="FF0000"/>
                  <w:sz w:val="18"/>
                  <w:rPrChange w:id="3316" w:author="Martin Kazík" w:date="2020-01-23T11:23:00Z">
                    <w:rPr>
                      <w:rFonts w:asciiTheme="minorHAnsi" w:eastAsia="Calibri" w:hAnsiTheme="minorHAnsi"/>
                      <w:sz w:val="18"/>
                    </w:rPr>
                  </w:rPrChange>
                </w:rPr>
                <w:delText xml:space="preserve">. 14. vydání. Praha: Grada. ISBN 978-80-247-2283-2. </w:delText>
              </w:r>
            </w:del>
          </w:p>
          <w:p w14:paraId="4E4B7290" w14:textId="7D772047" w:rsidR="00F64B71" w:rsidRDefault="002C146A" w:rsidP="00935F76">
            <w:pPr>
              <w:tabs>
                <w:tab w:val="left" w:pos="567"/>
              </w:tabs>
              <w:autoSpaceDE w:val="0"/>
              <w:autoSpaceDN w:val="0"/>
              <w:adjustRightInd w:val="0"/>
              <w:rPr>
                <w:ins w:id="3317" w:author="FMK" w:date="2020-02-02T20:46:00Z"/>
                <w:rFonts w:asciiTheme="minorHAnsi" w:eastAsia="Calibri" w:hAnsiTheme="minorHAnsi"/>
                <w:color w:val="FF0000"/>
                <w:sz w:val="18"/>
              </w:rPr>
            </w:pPr>
            <w:ins w:id="3318" w:author="FMK" w:date="2020-02-02T20:46:00Z">
              <w:r w:rsidRPr="002C146A">
                <w:rPr>
                  <w:rFonts w:asciiTheme="minorHAnsi" w:eastAsia="Calibri" w:hAnsiTheme="minorHAnsi"/>
                  <w:color w:val="FF0000"/>
                  <w:sz w:val="18"/>
                </w:rPr>
                <w:t>ŽANTOVSKÁ, Irena.</w:t>
              </w:r>
            </w:ins>
            <w:ins w:id="3319" w:author="FMK" w:date="2020-02-02T20:47:00Z">
              <w:r>
                <w:rPr>
                  <w:rFonts w:asciiTheme="minorHAnsi" w:eastAsia="Calibri" w:hAnsiTheme="minorHAnsi"/>
                  <w:color w:val="FF0000"/>
                  <w:sz w:val="18"/>
                </w:rPr>
                <w:t xml:space="preserve"> 2015.</w:t>
              </w:r>
            </w:ins>
            <w:ins w:id="3320" w:author="FMK" w:date="2020-02-02T20:46:00Z">
              <w:r w:rsidRPr="002C146A">
                <w:rPr>
                  <w:rFonts w:asciiTheme="minorHAnsi" w:eastAsia="Calibri" w:hAnsiTheme="minorHAnsi"/>
                  <w:color w:val="FF0000"/>
                  <w:sz w:val="18"/>
                </w:rPr>
                <w:t xml:space="preserve"> </w:t>
              </w:r>
              <w:r w:rsidRPr="002C146A">
                <w:rPr>
                  <w:rFonts w:asciiTheme="minorHAnsi" w:eastAsia="Calibri" w:hAnsiTheme="minorHAnsi"/>
                  <w:i/>
                  <w:color w:val="FF0000"/>
                  <w:sz w:val="18"/>
                  <w:rPrChange w:id="3321" w:author="FMK" w:date="2020-02-02T20:47:00Z">
                    <w:rPr>
                      <w:rFonts w:asciiTheme="minorHAnsi" w:eastAsia="Calibri" w:hAnsiTheme="minorHAnsi"/>
                      <w:color w:val="FF0000"/>
                      <w:sz w:val="18"/>
                    </w:rPr>
                  </w:rPrChange>
                </w:rPr>
                <w:t>Rétorika a komunikace.</w:t>
              </w:r>
              <w:r w:rsidRPr="002C146A">
                <w:rPr>
                  <w:rFonts w:asciiTheme="minorHAnsi" w:eastAsia="Calibri" w:hAnsiTheme="minorHAnsi"/>
                  <w:color w:val="FF0000"/>
                  <w:sz w:val="18"/>
                </w:rPr>
                <w:t xml:space="preserve"> Praha</w:t>
              </w:r>
              <w:r>
                <w:rPr>
                  <w:rFonts w:asciiTheme="minorHAnsi" w:eastAsia="Calibri" w:hAnsiTheme="minorHAnsi"/>
                  <w:color w:val="FF0000"/>
                  <w:sz w:val="18"/>
                </w:rPr>
                <w:t>: Dokořán</w:t>
              </w:r>
              <w:r w:rsidRPr="002C146A">
                <w:rPr>
                  <w:rFonts w:asciiTheme="minorHAnsi" w:eastAsia="Calibri" w:hAnsiTheme="minorHAnsi"/>
                  <w:color w:val="FF0000"/>
                  <w:sz w:val="18"/>
                </w:rPr>
                <w:t>. ISBN 9788073637125.</w:t>
              </w:r>
            </w:ins>
          </w:p>
          <w:p w14:paraId="60D12B02" w14:textId="77777777" w:rsidR="002C146A" w:rsidRPr="001C115B" w:rsidRDefault="002C146A" w:rsidP="00935F76">
            <w:pPr>
              <w:tabs>
                <w:tab w:val="left" w:pos="567"/>
              </w:tabs>
              <w:autoSpaceDE w:val="0"/>
              <w:autoSpaceDN w:val="0"/>
              <w:adjustRightInd w:val="0"/>
              <w:rPr>
                <w:rFonts w:asciiTheme="minorHAnsi" w:eastAsia="Calibri" w:hAnsiTheme="minorHAnsi"/>
                <w:color w:val="FF0000"/>
                <w:sz w:val="18"/>
                <w:rPrChange w:id="3322" w:author="Martin Kazík" w:date="2020-01-23T11:23:00Z">
                  <w:rPr>
                    <w:rFonts w:asciiTheme="minorHAnsi" w:eastAsia="Calibri" w:hAnsiTheme="minorHAnsi"/>
                    <w:sz w:val="18"/>
                  </w:rPr>
                </w:rPrChange>
              </w:rPr>
            </w:pPr>
          </w:p>
          <w:p w14:paraId="3F76E5CA" w14:textId="7BF4E0C5" w:rsidR="00F64B71" w:rsidRPr="001C115B" w:rsidDel="003703E5" w:rsidRDefault="00F64B71" w:rsidP="00935F76">
            <w:pPr>
              <w:tabs>
                <w:tab w:val="left" w:pos="567"/>
              </w:tabs>
              <w:autoSpaceDE w:val="0"/>
              <w:autoSpaceDN w:val="0"/>
              <w:adjustRightInd w:val="0"/>
              <w:rPr>
                <w:del w:id="3323" w:author="FMK" w:date="2020-02-02T20:48:00Z"/>
                <w:rFonts w:asciiTheme="minorHAnsi" w:eastAsia="Calibri" w:hAnsiTheme="minorHAnsi"/>
                <w:color w:val="FF0000"/>
                <w:sz w:val="18"/>
                <w:rPrChange w:id="3324" w:author="Martin Kazík" w:date="2020-01-23T11:23:00Z">
                  <w:rPr>
                    <w:del w:id="3325" w:author="FMK" w:date="2020-02-02T20:48:00Z"/>
                    <w:rFonts w:asciiTheme="minorHAnsi" w:eastAsia="Calibri" w:hAnsiTheme="minorHAnsi"/>
                    <w:sz w:val="18"/>
                  </w:rPr>
                </w:rPrChange>
              </w:rPr>
            </w:pPr>
            <w:del w:id="3326" w:author="FMK" w:date="2020-02-02T20:48:00Z">
              <w:r w:rsidRPr="001C115B" w:rsidDel="003703E5">
                <w:rPr>
                  <w:rFonts w:asciiTheme="minorHAnsi" w:eastAsia="Calibri" w:hAnsiTheme="minorHAnsi"/>
                  <w:color w:val="FF0000"/>
                  <w:sz w:val="18"/>
                  <w:rPrChange w:id="3327" w:author="Martin Kazík" w:date="2020-01-23T11:23:00Z">
                    <w:rPr>
                      <w:rFonts w:asciiTheme="minorHAnsi" w:eastAsia="Calibri" w:hAnsiTheme="minorHAnsi"/>
                      <w:sz w:val="18"/>
                    </w:rPr>
                  </w:rPrChange>
                </w:rPr>
                <w:delText xml:space="preserve">KRAUS, Jiří. 2010. </w:delText>
              </w:r>
              <w:r w:rsidRPr="001C115B" w:rsidDel="003703E5">
                <w:rPr>
                  <w:rFonts w:asciiTheme="minorHAnsi" w:eastAsia="Calibri" w:hAnsiTheme="minorHAnsi"/>
                  <w:i/>
                  <w:color w:val="FF0000"/>
                  <w:sz w:val="18"/>
                  <w:rPrChange w:id="3328" w:author="Martin Kazík" w:date="2020-01-23T11:23:00Z">
                    <w:rPr>
                      <w:rFonts w:asciiTheme="minorHAnsi" w:eastAsia="Calibri" w:hAnsiTheme="minorHAnsi"/>
                      <w:i/>
                      <w:sz w:val="18"/>
                    </w:rPr>
                  </w:rPrChange>
                </w:rPr>
                <w:delText>Rétorika a mluvená kultura.</w:delText>
              </w:r>
              <w:r w:rsidRPr="001C115B" w:rsidDel="003703E5">
                <w:rPr>
                  <w:rFonts w:asciiTheme="minorHAnsi" w:eastAsia="Calibri" w:hAnsiTheme="minorHAnsi"/>
                  <w:color w:val="FF0000"/>
                  <w:sz w:val="18"/>
                  <w:rPrChange w:id="3329" w:author="Martin Kazík" w:date="2020-01-23T11:23:00Z">
                    <w:rPr>
                      <w:rFonts w:asciiTheme="minorHAnsi" w:eastAsia="Calibri" w:hAnsiTheme="minorHAnsi"/>
                      <w:sz w:val="18"/>
                    </w:rPr>
                  </w:rPrChange>
                </w:rPr>
                <w:delText xml:space="preserve"> Praha: Karolinum.</w:delText>
              </w:r>
            </w:del>
          </w:p>
          <w:p w14:paraId="4F5A4A4D" w14:textId="4A346482" w:rsidR="00F64B71" w:rsidRPr="001C115B" w:rsidDel="003703E5" w:rsidRDefault="00F64B71" w:rsidP="00935F76">
            <w:pPr>
              <w:tabs>
                <w:tab w:val="left" w:pos="567"/>
              </w:tabs>
              <w:autoSpaceDE w:val="0"/>
              <w:autoSpaceDN w:val="0"/>
              <w:adjustRightInd w:val="0"/>
              <w:rPr>
                <w:del w:id="3330" w:author="FMK" w:date="2020-02-02T20:48:00Z"/>
                <w:rFonts w:asciiTheme="minorHAnsi" w:eastAsia="Calibri" w:hAnsiTheme="minorHAnsi"/>
                <w:color w:val="FF0000"/>
                <w:sz w:val="18"/>
                <w:rPrChange w:id="3331" w:author="Martin Kazík" w:date="2020-01-23T11:23:00Z">
                  <w:rPr>
                    <w:del w:id="3332" w:author="FMK" w:date="2020-02-02T20:48:00Z"/>
                    <w:rFonts w:asciiTheme="minorHAnsi" w:eastAsia="Calibri" w:hAnsiTheme="minorHAnsi"/>
                    <w:sz w:val="18"/>
                  </w:rPr>
                </w:rPrChange>
              </w:rPr>
            </w:pPr>
            <w:del w:id="3333" w:author="FMK" w:date="2020-02-02T20:48:00Z">
              <w:r w:rsidRPr="001C115B" w:rsidDel="003703E5">
                <w:rPr>
                  <w:rFonts w:asciiTheme="minorHAnsi" w:eastAsia="Calibri" w:hAnsiTheme="minorHAnsi"/>
                  <w:color w:val="FF0000"/>
                  <w:sz w:val="18"/>
                  <w:rPrChange w:id="3334" w:author="Martin Kazík" w:date="2020-01-23T11:23:00Z">
                    <w:rPr>
                      <w:rFonts w:asciiTheme="minorHAnsi" w:eastAsia="Calibri" w:hAnsiTheme="minorHAnsi"/>
                      <w:sz w:val="18"/>
                    </w:rPr>
                  </w:rPrChange>
                </w:rPr>
                <w:delText xml:space="preserve">ŠMAJSOVÁ BUCHTOVÁ, Božena. 2006. </w:delText>
              </w:r>
              <w:r w:rsidRPr="001C115B" w:rsidDel="003703E5">
                <w:rPr>
                  <w:rFonts w:asciiTheme="minorHAnsi" w:eastAsia="Calibri" w:hAnsiTheme="minorHAnsi"/>
                  <w:i/>
                  <w:color w:val="FF0000"/>
                  <w:sz w:val="18"/>
                  <w:rPrChange w:id="3335" w:author="Martin Kazík" w:date="2020-01-23T11:23:00Z">
                    <w:rPr>
                      <w:rFonts w:asciiTheme="minorHAnsi" w:eastAsia="Calibri" w:hAnsiTheme="minorHAnsi"/>
                      <w:i/>
                      <w:sz w:val="18"/>
                    </w:rPr>
                  </w:rPrChange>
                </w:rPr>
                <w:delText>Rétorika.</w:delText>
              </w:r>
              <w:r w:rsidRPr="001C115B" w:rsidDel="003703E5">
                <w:rPr>
                  <w:rFonts w:asciiTheme="minorHAnsi" w:eastAsia="Calibri" w:hAnsiTheme="minorHAnsi"/>
                  <w:color w:val="FF0000"/>
                  <w:sz w:val="18"/>
                  <w:rPrChange w:id="3336" w:author="Martin Kazík" w:date="2020-01-23T11:23:00Z">
                    <w:rPr>
                      <w:rFonts w:asciiTheme="minorHAnsi" w:eastAsia="Calibri" w:hAnsiTheme="minorHAnsi"/>
                      <w:sz w:val="18"/>
                    </w:rPr>
                  </w:rPrChange>
                </w:rPr>
                <w:delText xml:space="preserve"> Praha: Grada. ISBN 80-247-0868-X. </w:delText>
              </w:r>
            </w:del>
          </w:p>
          <w:p w14:paraId="6F713EB2" w14:textId="157DDDC1" w:rsidR="003703E5" w:rsidRDefault="00F64B71" w:rsidP="00935F76">
            <w:pPr>
              <w:tabs>
                <w:tab w:val="left" w:pos="567"/>
              </w:tabs>
              <w:autoSpaceDE w:val="0"/>
              <w:autoSpaceDN w:val="0"/>
              <w:adjustRightInd w:val="0"/>
              <w:rPr>
                <w:ins w:id="3337" w:author="FMK" w:date="2020-02-02T20:50:00Z"/>
                <w:rFonts w:asciiTheme="minorHAnsi" w:eastAsia="Calibri" w:hAnsiTheme="minorHAnsi"/>
                <w:color w:val="FF0000"/>
                <w:sz w:val="18"/>
              </w:rPr>
            </w:pPr>
            <w:del w:id="3338" w:author="FMK" w:date="2020-02-02T20:48:00Z">
              <w:r w:rsidRPr="001C115B" w:rsidDel="003703E5">
                <w:rPr>
                  <w:rFonts w:asciiTheme="minorHAnsi" w:eastAsia="Calibri" w:hAnsiTheme="minorHAnsi"/>
                  <w:color w:val="FF0000"/>
                  <w:sz w:val="18"/>
                  <w:rPrChange w:id="3339" w:author="Martin Kazík" w:date="2020-01-23T11:23:00Z">
                    <w:rPr>
                      <w:rFonts w:asciiTheme="minorHAnsi" w:eastAsia="Calibri" w:hAnsiTheme="minorHAnsi"/>
                      <w:sz w:val="18"/>
                    </w:rPr>
                  </w:rPrChange>
                </w:rPr>
                <w:delText xml:space="preserve">ŠPAČKOVÁ, Alena. 2003. </w:delText>
              </w:r>
              <w:r w:rsidRPr="001C115B" w:rsidDel="003703E5">
                <w:rPr>
                  <w:rFonts w:asciiTheme="minorHAnsi" w:eastAsia="Calibri" w:hAnsiTheme="minorHAnsi"/>
                  <w:i/>
                  <w:color w:val="FF0000"/>
                  <w:sz w:val="18"/>
                  <w:rPrChange w:id="3340" w:author="Martin Kazík" w:date="2020-01-23T11:23:00Z">
                    <w:rPr>
                      <w:rFonts w:asciiTheme="minorHAnsi" w:eastAsia="Calibri" w:hAnsiTheme="minorHAnsi"/>
                      <w:i/>
                      <w:sz w:val="18"/>
                    </w:rPr>
                  </w:rPrChange>
                </w:rPr>
                <w:delText>Moderní rétorika: jak mluvit k druhým lidem, aby nám naslouchali a rozuměli.</w:delText>
              </w:r>
              <w:r w:rsidRPr="001C115B" w:rsidDel="003703E5">
                <w:rPr>
                  <w:rFonts w:asciiTheme="minorHAnsi" w:eastAsia="Calibri" w:hAnsiTheme="minorHAnsi"/>
                  <w:color w:val="FF0000"/>
                  <w:sz w:val="18"/>
                  <w:rPrChange w:id="3341" w:author="Martin Kazík" w:date="2020-01-23T11:23:00Z">
                    <w:rPr>
                      <w:rFonts w:asciiTheme="minorHAnsi" w:eastAsia="Calibri" w:hAnsiTheme="minorHAnsi"/>
                      <w:sz w:val="18"/>
                    </w:rPr>
                  </w:rPrChange>
                </w:rPr>
                <w:delText xml:space="preserve"> Praha: Grada. ISBN 80-247-0633-4.</w:delText>
              </w:r>
            </w:del>
            <w:ins w:id="3342" w:author="FMK" w:date="2020-02-02T20:50:00Z">
              <w:r w:rsidR="003703E5">
                <w:t xml:space="preserve"> </w:t>
              </w:r>
              <w:r w:rsidR="003703E5" w:rsidRPr="003703E5">
                <w:rPr>
                  <w:rFonts w:asciiTheme="minorHAnsi" w:eastAsia="Calibri" w:hAnsiTheme="minorHAnsi"/>
                  <w:color w:val="FF0000"/>
                  <w:sz w:val="18"/>
                </w:rPr>
                <w:t xml:space="preserve">ŠPAČKOVÁ, Alena. </w:t>
              </w:r>
            </w:ins>
            <w:ins w:id="3343" w:author="FMK" w:date="2020-02-02T20:51:00Z">
              <w:r w:rsidR="003703E5">
                <w:rPr>
                  <w:rFonts w:asciiTheme="minorHAnsi" w:eastAsia="Calibri" w:hAnsiTheme="minorHAnsi"/>
                  <w:color w:val="FF0000"/>
                  <w:sz w:val="18"/>
                </w:rPr>
                <w:t xml:space="preserve">2017. </w:t>
              </w:r>
            </w:ins>
            <w:ins w:id="3344" w:author="FMK" w:date="2020-02-02T20:50:00Z">
              <w:r w:rsidR="003703E5" w:rsidRPr="003703E5">
                <w:rPr>
                  <w:rFonts w:asciiTheme="minorHAnsi" w:eastAsia="Calibri" w:hAnsiTheme="minorHAnsi"/>
                  <w:i/>
                  <w:color w:val="FF0000"/>
                  <w:sz w:val="18"/>
                  <w:rPrChange w:id="3345" w:author="FMK" w:date="2020-02-02T20:51:00Z">
                    <w:rPr>
                      <w:rFonts w:asciiTheme="minorHAnsi" w:eastAsia="Calibri" w:hAnsiTheme="minorHAnsi"/>
                      <w:color w:val="FF0000"/>
                      <w:sz w:val="18"/>
                    </w:rPr>
                  </w:rPrChange>
                </w:rPr>
                <w:t>Moderní rétorika na univerzitě: příspěvek k metodice výuky.</w:t>
              </w:r>
              <w:r w:rsidR="003703E5" w:rsidRPr="003703E5">
                <w:rPr>
                  <w:rFonts w:asciiTheme="minorHAnsi" w:eastAsia="Calibri" w:hAnsiTheme="minorHAnsi"/>
                  <w:color w:val="FF0000"/>
                  <w:sz w:val="18"/>
                </w:rPr>
                <w:t xml:space="preserve"> Praha: Univerzita Karlova, nakla</w:t>
              </w:r>
              <w:r w:rsidR="003703E5">
                <w:rPr>
                  <w:rFonts w:asciiTheme="minorHAnsi" w:eastAsia="Calibri" w:hAnsiTheme="minorHAnsi"/>
                  <w:color w:val="FF0000"/>
                  <w:sz w:val="18"/>
                </w:rPr>
                <w:t>datelství Karolinum</w:t>
              </w:r>
              <w:r w:rsidR="003703E5" w:rsidRPr="003703E5">
                <w:rPr>
                  <w:rFonts w:asciiTheme="minorHAnsi" w:eastAsia="Calibri" w:hAnsiTheme="minorHAnsi"/>
                  <w:color w:val="FF0000"/>
                  <w:sz w:val="18"/>
                </w:rPr>
                <w:t>. ISBN 9788024637082.</w:t>
              </w:r>
            </w:ins>
          </w:p>
          <w:p w14:paraId="55E15698" w14:textId="662A6273" w:rsidR="00F64B71" w:rsidRDefault="00F64B71" w:rsidP="00935F76">
            <w:pPr>
              <w:tabs>
                <w:tab w:val="left" w:pos="567"/>
              </w:tabs>
              <w:autoSpaceDE w:val="0"/>
              <w:autoSpaceDN w:val="0"/>
              <w:adjustRightInd w:val="0"/>
              <w:rPr>
                <w:ins w:id="3346" w:author="FMK" w:date="2020-02-02T22:18:00Z"/>
                <w:rFonts w:asciiTheme="minorHAnsi" w:eastAsia="Calibri" w:hAnsiTheme="minorHAnsi"/>
                <w:color w:val="FF0000"/>
                <w:sz w:val="18"/>
              </w:rPr>
            </w:pPr>
            <w:del w:id="3347" w:author="FMK" w:date="2020-02-02T20:48:00Z">
              <w:r w:rsidRPr="001C115B" w:rsidDel="003703E5">
                <w:rPr>
                  <w:rFonts w:asciiTheme="minorHAnsi" w:eastAsia="Calibri" w:hAnsiTheme="minorHAnsi"/>
                  <w:color w:val="FF0000"/>
                  <w:sz w:val="18"/>
                  <w:rPrChange w:id="3348" w:author="Martin Kazík" w:date="2020-01-23T11:23:00Z">
                    <w:rPr>
                      <w:rFonts w:asciiTheme="minorHAnsi" w:eastAsia="Calibri" w:hAnsiTheme="minorHAnsi"/>
                      <w:sz w:val="18"/>
                    </w:rPr>
                  </w:rPrChange>
                </w:rPr>
                <w:delText xml:space="preserve"> </w:delText>
              </w:r>
            </w:del>
            <w:ins w:id="3349" w:author="FMK" w:date="2020-02-02T20:48:00Z">
              <w:r w:rsidR="003703E5">
                <w:rPr>
                  <w:rFonts w:asciiTheme="minorHAnsi" w:eastAsia="Calibri" w:hAnsiTheme="minorHAnsi"/>
                  <w:color w:val="FF0000"/>
                  <w:sz w:val="18"/>
                </w:rPr>
                <w:t>J</w:t>
              </w:r>
              <w:r w:rsidR="003703E5" w:rsidRPr="003703E5">
                <w:rPr>
                  <w:rFonts w:asciiTheme="minorHAnsi" w:eastAsia="Calibri" w:hAnsiTheme="minorHAnsi"/>
                  <w:color w:val="FF0000"/>
                  <w:sz w:val="18"/>
                </w:rPr>
                <w:t>ANDERKOVÁ, Dita.</w:t>
              </w:r>
              <w:r w:rsidR="003703E5">
                <w:rPr>
                  <w:rFonts w:asciiTheme="minorHAnsi" w:eastAsia="Calibri" w:hAnsiTheme="minorHAnsi"/>
                  <w:color w:val="FF0000"/>
                  <w:sz w:val="18"/>
                </w:rPr>
                <w:t xml:space="preserve"> 2017.</w:t>
              </w:r>
              <w:r w:rsidR="003703E5" w:rsidRPr="003703E5">
                <w:rPr>
                  <w:rFonts w:asciiTheme="minorHAnsi" w:eastAsia="Calibri" w:hAnsiTheme="minorHAnsi"/>
                  <w:color w:val="FF0000"/>
                  <w:sz w:val="18"/>
                </w:rPr>
                <w:t xml:space="preserve"> </w:t>
              </w:r>
              <w:r w:rsidR="003703E5" w:rsidRPr="003703E5">
                <w:rPr>
                  <w:rFonts w:asciiTheme="minorHAnsi" w:eastAsia="Calibri" w:hAnsiTheme="minorHAnsi"/>
                  <w:i/>
                  <w:color w:val="FF0000"/>
                  <w:sz w:val="18"/>
                  <w:rPrChange w:id="3350" w:author="FMK" w:date="2020-02-02T20:48:00Z">
                    <w:rPr>
                      <w:rFonts w:asciiTheme="minorHAnsi" w:eastAsia="Calibri" w:hAnsiTheme="minorHAnsi"/>
                      <w:color w:val="FF0000"/>
                      <w:sz w:val="18"/>
                    </w:rPr>
                  </w:rPrChange>
                </w:rPr>
                <w:t>Vybrané kapitoly z rétoriky.</w:t>
              </w:r>
              <w:r w:rsidR="003703E5" w:rsidRPr="003703E5">
                <w:rPr>
                  <w:rFonts w:asciiTheme="minorHAnsi" w:eastAsia="Calibri" w:hAnsiTheme="minorHAnsi"/>
                  <w:color w:val="FF0000"/>
                  <w:sz w:val="18"/>
                </w:rPr>
                <w:t xml:space="preserve"> V Brně: M</w:t>
              </w:r>
              <w:r w:rsidR="003703E5">
                <w:rPr>
                  <w:rFonts w:asciiTheme="minorHAnsi" w:eastAsia="Calibri" w:hAnsiTheme="minorHAnsi"/>
                  <w:color w:val="FF0000"/>
                  <w:sz w:val="18"/>
                </w:rPr>
                <w:t>endelova univerzita</w:t>
              </w:r>
              <w:r w:rsidR="003703E5" w:rsidRPr="003703E5">
                <w:rPr>
                  <w:rFonts w:asciiTheme="minorHAnsi" w:eastAsia="Calibri" w:hAnsiTheme="minorHAnsi"/>
                  <w:color w:val="FF0000"/>
                  <w:sz w:val="18"/>
                </w:rPr>
                <w:t>. ISBN 9788075094759.</w:t>
              </w:r>
            </w:ins>
          </w:p>
          <w:p w14:paraId="030FBE02" w14:textId="77777777" w:rsidR="007A3252" w:rsidRDefault="007A3252" w:rsidP="00935F76">
            <w:pPr>
              <w:tabs>
                <w:tab w:val="left" w:pos="567"/>
              </w:tabs>
              <w:autoSpaceDE w:val="0"/>
              <w:autoSpaceDN w:val="0"/>
              <w:adjustRightInd w:val="0"/>
              <w:rPr>
                <w:ins w:id="3351" w:author="FMK" w:date="2020-02-02T20:48:00Z"/>
                <w:rFonts w:asciiTheme="minorHAnsi" w:eastAsia="Calibri" w:hAnsiTheme="minorHAnsi"/>
                <w:color w:val="FF0000"/>
                <w:sz w:val="18"/>
              </w:rPr>
            </w:pPr>
          </w:p>
          <w:p w14:paraId="502E553E" w14:textId="6EA1F790" w:rsidR="003703E5" w:rsidRPr="001C115B" w:rsidRDefault="007A3252" w:rsidP="00935F76">
            <w:pPr>
              <w:tabs>
                <w:tab w:val="left" w:pos="567"/>
              </w:tabs>
              <w:autoSpaceDE w:val="0"/>
              <w:autoSpaceDN w:val="0"/>
              <w:adjustRightInd w:val="0"/>
              <w:rPr>
                <w:rFonts w:asciiTheme="minorHAnsi" w:eastAsia="Calibri" w:hAnsiTheme="minorHAnsi"/>
                <w:color w:val="FF0000"/>
                <w:sz w:val="18"/>
                <w:rPrChange w:id="3352" w:author="Martin Kazík" w:date="2020-01-23T11:23:00Z">
                  <w:rPr>
                    <w:rFonts w:asciiTheme="minorHAnsi" w:eastAsia="Calibri" w:hAnsiTheme="minorHAnsi"/>
                    <w:sz w:val="18"/>
                  </w:rPr>
                </w:rPrChange>
              </w:rPr>
            </w:pPr>
            <w:ins w:id="3353" w:author="FMK" w:date="2020-02-02T22:18:00Z">
              <w:r>
                <w:rPr>
                  <w:rFonts w:asciiTheme="minorHAnsi" w:eastAsia="Calibri" w:hAnsiTheme="minorHAnsi"/>
                  <w:color w:val="FF0000"/>
                  <w:sz w:val="18"/>
                </w:rPr>
                <w:t>Doporučená literatura:</w:t>
              </w:r>
            </w:ins>
          </w:p>
          <w:p w14:paraId="40C3F144" w14:textId="77777777" w:rsidR="00F64B71" w:rsidRPr="0021675D" w:rsidRDefault="00F64B71" w:rsidP="00935F76">
            <w:pPr>
              <w:tabs>
                <w:tab w:val="left" w:pos="567"/>
              </w:tabs>
              <w:autoSpaceDE w:val="0"/>
              <w:autoSpaceDN w:val="0"/>
              <w:adjustRightInd w:val="0"/>
              <w:rPr>
                <w:rFonts w:asciiTheme="minorHAnsi" w:eastAsia="Calibri" w:hAnsiTheme="minorHAnsi" w:cstheme="minorHAnsi"/>
                <w:sz w:val="18"/>
              </w:rPr>
            </w:pPr>
            <w:r w:rsidRPr="0021675D">
              <w:rPr>
                <w:rFonts w:asciiTheme="minorHAnsi" w:eastAsia="Calibri" w:hAnsiTheme="minorHAnsi" w:cstheme="minorHAnsi"/>
                <w:sz w:val="18"/>
              </w:rPr>
              <w:t xml:space="preserve">ŠPAČKOVÁ, Alena. 2015. </w:t>
            </w:r>
            <w:r w:rsidRPr="0021675D">
              <w:rPr>
                <w:rFonts w:asciiTheme="minorHAnsi" w:eastAsia="Calibri" w:hAnsiTheme="minorHAnsi" w:cstheme="minorHAnsi"/>
                <w:i/>
                <w:sz w:val="18"/>
              </w:rPr>
              <w:t>Trénink techniky řeči: naučte se mluvit barevně.</w:t>
            </w:r>
            <w:r w:rsidRPr="0021675D">
              <w:rPr>
                <w:rFonts w:asciiTheme="minorHAnsi" w:eastAsia="Calibri" w:hAnsiTheme="minorHAnsi" w:cstheme="minorHAnsi"/>
                <w:sz w:val="18"/>
              </w:rPr>
              <w:t xml:space="preserve"> Praha: Grada. ISBN 978-80-247-5578-6. </w:t>
            </w:r>
          </w:p>
          <w:p w14:paraId="380B94B2" w14:textId="1F1A4A91" w:rsidR="00F64B71" w:rsidRPr="001C115B" w:rsidDel="003703E5" w:rsidRDefault="00F64B71" w:rsidP="00935F76">
            <w:pPr>
              <w:tabs>
                <w:tab w:val="left" w:pos="567"/>
              </w:tabs>
              <w:autoSpaceDE w:val="0"/>
              <w:autoSpaceDN w:val="0"/>
              <w:adjustRightInd w:val="0"/>
              <w:rPr>
                <w:del w:id="3354" w:author="FMK" w:date="2020-02-02T20:49:00Z"/>
                <w:rFonts w:asciiTheme="minorHAnsi" w:eastAsia="Calibri" w:hAnsiTheme="minorHAnsi"/>
                <w:color w:val="FF0000"/>
                <w:sz w:val="18"/>
                <w:rPrChange w:id="3355" w:author="Martin Kazík" w:date="2020-01-23T11:23:00Z">
                  <w:rPr>
                    <w:del w:id="3356" w:author="FMK" w:date="2020-02-02T20:49:00Z"/>
                    <w:rFonts w:asciiTheme="minorHAnsi" w:eastAsia="Calibri" w:hAnsiTheme="minorHAnsi"/>
                    <w:sz w:val="18"/>
                  </w:rPr>
                </w:rPrChange>
              </w:rPr>
            </w:pPr>
            <w:del w:id="3357" w:author="FMK" w:date="2020-02-02T20:49:00Z">
              <w:r w:rsidRPr="001C115B" w:rsidDel="003703E5">
                <w:rPr>
                  <w:rFonts w:asciiTheme="minorHAnsi" w:eastAsia="Calibri" w:hAnsiTheme="minorHAnsi"/>
                  <w:color w:val="FF0000"/>
                  <w:sz w:val="18"/>
                  <w:rPrChange w:id="3358" w:author="Martin Kazík" w:date="2020-01-23T11:23:00Z">
                    <w:rPr>
                      <w:rFonts w:asciiTheme="minorHAnsi" w:eastAsia="Calibri" w:hAnsiTheme="minorHAnsi"/>
                      <w:sz w:val="18"/>
                    </w:rPr>
                  </w:rPrChange>
                </w:rPr>
                <w:delText xml:space="preserve">KOHOUT, Jaroslav. 1995. </w:delText>
              </w:r>
              <w:r w:rsidRPr="001C115B" w:rsidDel="003703E5">
                <w:rPr>
                  <w:rFonts w:asciiTheme="minorHAnsi" w:eastAsia="Calibri" w:hAnsiTheme="minorHAnsi"/>
                  <w:i/>
                  <w:color w:val="FF0000"/>
                  <w:sz w:val="18"/>
                  <w:rPrChange w:id="3359" w:author="Martin Kazík" w:date="2020-01-23T11:23:00Z">
                    <w:rPr>
                      <w:rFonts w:asciiTheme="minorHAnsi" w:eastAsia="Calibri" w:hAnsiTheme="minorHAnsi"/>
                      <w:i/>
                      <w:sz w:val="18"/>
                    </w:rPr>
                  </w:rPrChange>
                </w:rPr>
                <w:delText>Rétorika: umění mluvit a jednat s lidmi.</w:delText>
              </w:r>
              <w:r w:rsidRPr="001C115B" w:rsidDel="003703E5">
                <w:rPr>
                  <w:rFonts w:asciiTheme="minorHAnsi" w:eastAsia="Calibri" w:hAnsiTheme="minorHAnsi"/>
                  <w:color w:val="FF0000"/>
                  <w:sz w:val="18"/>
                  <w:rPrChange w:id="3360" w:author="Martin Kazík" w:date="2020-01-23T11:23:00Z">
                    <w:rPr>
                      <w:rFonts w:asciiTheme="minorHAnsi" w:eastAsia="Calibri" w:hAnsiTheme="minorHAnsi"/>
                      <w:sz w:val="18"/>
                    </w:rPr>
                  </w:rPrChange>
                </w:rPr>
                <w:delText xml:space="preserve"> Praha: Management Press. ISBN 80-85603-92-6.</w:delText>
              </w:r>
            </w:del>
          </w:p>
          <w:p w14:paraId="2F544615" w14:textId="4EB7D647" w:rsidR="00F64B71" w:rsidRPr="00F52EEF" w:rsidRDefault="00F64B71" w:rsidP="00935F76">
            <w:pPr>
              <w:tabs>
                <w:tab w:val="left" w:pos="567"/>
              </w:tabs>
              <w:autoSpaceDE w:val="0"/>
              <w:autoSpaceDN w:val="0"/>
              <w:adjustRightInd w:val="0"/>
              <w:rPr>
                <w:rFonts w:asciiTheme="minorHAnsi" w:eastAsia="Calibri" w:hAnsiTheme="minorHAnsi" w:cstheme="minorHAnsi"/>
              </w:rPr>
            </w:pPr>
            <w:del w:id="3361" w:author="FMK" w:date="2020-02-02T20:49:00Z">
              <w:r w:rsidRPr="001C115B" w:rsidDel="003703E5">
                <w:rPr>
                  <w:rFonts w:asciiTheme="minorHAnsi" w:eastAsia="Calibri" w:hAnsiTheme="minorHAnsi"/>
                  <w:color w:val="FF0000"/>
                  <w:sz w:val="18"/>
                  <w:rPrChange w:id="3362" w:author="Martin Kazík" w:date="2020-01-23T11:23:00Z">
                    <w:rPr>
                      <w:rFonts w:asciiTheme="minorHAnsi" w:eastAsia="Calibri" w:hAnsiTheme="minorHAnsi"/>
                      <w:sz w:val="18"/>
                    </w:rPr>
                  </w:rPrChange>
                </w:rPr>
                <w:delText xml:space="preserve">HŮRKOVÁ, Jiřina. 1995. </w:delText>
              </w:r>
              <w:r w:rsidRPr="001C115B" w:rsidDel="003703E5">
                <w:rPr>
                  <w:rFonts w:asciiTheme="minorHAnsi" w:eastAsia="Calibri" w:hAnsiTheme="minorHAnsi"/>
                  <w:i/>
                  <w:color w:val="FF0000"/>
                  <w:sz w:val="18"/>
                  <w:rPrChange w:id="3363" w:author="Martin Kazík" w:date="2020-01-23T11:23:00Z">
                    <w:rPr>
                      <w:rFonts w:asciiTheme="minorHAnsi" w:eastAsia="Calibri" w:hAnsiTheme="minorHAnsi"/>
                      <w:i/>
                      <w:sz w:val="18"/>
                    </w:rPr>
                  </w:rPrChange>
                </w:rPr>
                <w:delText>Česká výslovnostní norma.</w:delText>
              </w:r>
              <w:r w:rsidRPr="001C115B" w:rsidDel="003703E5">
                <w:rPr>
                  <w:rFonts w:asciiTheme="minorHAnsi" w:eastAsia="Calibri" w:hAnsiTheme="minorHAnsi"/>
                  <w:color w:val="FF0000"/>
                  <w:sz w:val="18"/>
                  <w:rPrChange w:id="3364" w:author="Martin Kazík" w:date="2020-01-23T11:23:00Z">
                    <w:rPr>
                      <w:rFonts w:asciiTheme="minorHAnsi" w:eastAsia="Calibri" w:hAnsiTheme="minorHAnsi"/>
                      <w:sz w:val="18"/>
                    </w:rPr>
                  </w:rPrChange>
                </w:rPr>
                <w:delText xml:space="preserve"> Praha: Scientia.</w:delText>
              </w:r>
            </w:del>
          </w:p>
        </w:tc>
      </w:tr>
      <w:tr w:rsidR="00F64B71" w:rsidRPr="00F52EEF" w14:paraId="4EC3FC28" w14:textId="77777777" w:rsidTr="0021675D">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6B08E19C"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p>
        </w:tc>
      </w:tr>
      <w:tr w:rsidR="00F64B71" w:rsidRPr="00F52EEF" w14:paraId="5F078EBA" w14:textId="77777777" w:rsidTr="0021675D">
        <w:tc>
          <w:tcPr>
            <w:tcW w:w="5605" w:type="dxa"/>
            <w:gridSpan w:val="3"/>
            <w:tcBorders>
              <w:top w:val="single" w:sz="2" w:space="0" w:color="auto"/>
            </w:tcBorders>
            <w:shd w:val="clear" w:color="auto" w:fill="F7CAAC"/>
          </w:tcPr>
          <w:p w14:paraId="4FAD6651"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 xml:space="preserve">Rozsah konzultací (soustředění) </w:t>
            </w:r>
          </w:p>
        </w:tc>
        <w:tc>
          <w:tcPr>
            <w:tcW w:w="889" w:type="dxa"/>
            <w:tcBorders>
              <w:top w:val="single" w:sz="2" w:space="0" w:color="auto"/>
            </w:tcBorders>
          </w:tcPr>
          <w:p w14:paraId="4A3B1ED2"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591A3F9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t xml:space="preserve"> </w:t>
            </w:r>
            <w:r w:rsidRPr="00F52EEF">
              <w:rPr>
                <w:rFonts w:asciiTheme="minorHAnsi" w:hAnsiTheme="minorHAnsi" w:cstheme="minorHAnsi"/>
                <w:b/>
              </w:rPr>
              <w:t>hodin</w:t>
            </w:r>
          </w:p>
        </w:tc>
      </w:tr>
      <w:tr w:rsidR="00F64B71" w:rsidRPr="00F52EEF" w14:paraId="288C7086" w14:textId="77777777" w:rsidTr="0021675D">
        <w:trPr>
          <w:trHeight w:val="283"/>
        </w:trPr>
        <w:tc>
          <w:tcPr>
            <w:tcW w:w="10673" w:type="dxa"/>
            <w:gridSpan w:val="8"/>
            <w:shd w:val="clear" w:color="auto" w:fill="F7CAAC"/>
          </w:tcPr>
          <w:p w14:paraId="3FFB58D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6B3A4A32" w14:textId="77777777" w:rsidTr="0021675D">
        <w:tblPrEx>
          <w:tblLook w:val="0000" w:firstRow="0" w:lastRow="0" w:firstColumn="0" w:lastColumn="0" w:noHBand="0" w:noVBand="0"/>
        </w:tblPrEx>
        <w:trPr>
          <w:trHeight w:val="126"/>
        </w:trPr>
        <w:tc>
          <w:tcPr>
            <w:tcW w:w="10673" w:type="dxa"/>
            <w:gridSpan w:val="8"/>
          </w:tcPr>
          <w:p w14:paraId="2EC5898A" w14:textId="77777777" w:rsidR="00F64B71" w:rsidRPr="00F52EEF" w:rsidRDefault="00F64B71" w:rsidP="00935F76">
            <w:pPr>
              <w:tabs>
                <w:tab w:val="left" w:pos="567"/>
              </w:tabs>
              <w:spacing w:after="160" w:line="259" w:lineRule="auto"/>
              <w:jc w:val="both"/>
              <w:rPr>
                <w:rFonts w:asciiTheme="minorHAnsi" w:hAnsiTheme="minorHAnsi" w:cstheme="minorHAnsi"/>
              </w:rPr>
            </w:pPr>
          </w:p>
        </w:tc>
      </w:tr>
    </w:tbl>
    <w:p w14:paraId="109805AE" w14:textId="77777777" w:rsidR="0075486E" w:rsidRDefault="0075486E" w:rsidP="00935F76">
      <w:pPr>
        <w:tabs>
          <w:tab w:val="left" w:pos="567"/>
        </w:tabs>
      </w:pPr>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78"/>
        <w:gridCol w:w="1559"/>
        <w:gridCol w:w="992"/>
        <w:gridCol w:w="750"/>
      </w:tblGrid>
      <w:tr w:rsidR="00F64B71" w:rsidRPr="00F52EEF" w14:paraId="1DA98CD6" w14:textId="77777777" w:rsidTr="0021675D">
        <w:tc>
          <w:tcPr>
            <w:tcW w:w="10673" w:type="dxa"/>
            <w:gridSpan w:val="8"/>
            <w:tcBorders>
              <w:bottom w:val="double" w:sz="4" w:space="0" w:color="auto"/>
            </w:tcBorders>
            <w:shd w:val="clear" w:color="auto" w:fill="BDD6EE"/>
          </w:tcPr>
          <w:p w14:paraId="6C08837F" w14:textId="49F329D1"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290CEE38" w14:textId="77777777" w:rsidTr="0021675D">
        <w:tc>
          <w:tcPr>
            <w:tcW w:w="3904" w:type="dxa"/>
            <w:tcBorders>
              <w:top w:val="double" w:sz="4" w:space="0" w:color="auto"/>
            </w:tcBorders>
            <w:shd w:val="clear" w:color="auto" w:fill="F7CAAC"/>
          </w:tcPr>
          <w:p w14:paraId="0C8C9E3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099EB83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CJ5 – </w:t>
            </w:r>
            <w:proofErr w:type="gramStart"/>
            <w:r w:rsidRPr="00F52EEF">
              <w:rPr>
                <w:rFonts w:asciiTheme="minorHAnsi" w:hAnsiTheme="minorHAnsi" w:cstheme="minorHAnsi"/>
              </w:rPr>
              <w:t>Angličtina</w:t>
            </w:r>
            <w:proofErr w:type="gramEnd"/>
            <w:r w:rsidRPr="00F52EEF">
              <w:rPr>
                <w:rFonts w:asciiTheme="minorHAnsi" w:hAnsiTheme="minorHAnsi" w:cstheme="minorHAnsi"/>
              </w:rPr>
              <w:t xml:space="preserve"> - intermediate</w:t>
            </w:r>
          </w:p>
        </w:tc>
      </w:tr>
      <w:tr w:rsidR="00F64B71" w:rsidRPr="00F52EEF" w14:paraId="0F0FF3D7" w14:textId="77777777" w:rsidTr="00CA38AF">
        <w:tc>
          <w:tcPr>
            <w:tcW w:w="3904" w:type="dxa"/>
            <w:shd w:val="clear" w:color="auto" w:fill="F7CAAC"/>
          </w:tcPr>
          <w:p w14:paraId="701B999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4"/>
          </w:tcPr>
          <w:p w14:paraId="6DDFCEA7"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color w:val="000000" w:themeColor="text1"/>
              </w:rPr>
              <w:t>Povinně volitelný</w:t>
            </w:r>
          </w:p>
        </w:tc>
        <w:tc>
          <w:tcPr>
            <w:tcW w:w="2551" w:type="dxa"/>
            <w:gridSpan w:val="2"/>
            <w:shd w:val="clear" w:color="auto" w:fill="F7CAAC"/>
          </w:tcPr>
          <w:p w14:paraId="3E07E1A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tcPr>
          <w:p w14:paraId="4F69207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1-3/ZS</w:t>
            </w:r>
          </w:p>
        </w:tc>
      </w:tr>
      <w:tr w:rsidR="00F64B71" w:rsidRPr="00F52EEF" w14:paraId="5ACB6D91" w14:textId="77777777" w:rsidTr="00CA38AF">
        <w:trPr>
          <w:trHeight w:val="251"/>
        </w:trPr>
        <w:tc>
          <w:tcPr>
            <w:tcW w:w="3904" w:type="dxa"/>
            <w:shd w:val="clear" w:color="auto" w:fill="F7CAAC"/>
          </w:tcPr>
          <w:p w14:paraId="720A3AD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D7F819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6F9AC4D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tcPr>
          <w:p w14:paraId="1F7E16D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26 hod.</w:t>
            </w:r>
          </w:p>
        </w:tc>
        <w:tc>
          <w:tcPr>
            <w:tcW w:w="1559" w:type="dxa"/>
            <w:shd w:val="clear" w:color="auto" w:fill="F7CAAC"/>
          </w:tcPr>
          <w:p w14:paraId="433E181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2"/>
          </w:tcPr>
          <w:p w14:paraId="402EB46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2D86E18A" w14:textId="77777777" w:rsidTr="0021675D">
        <w:tc>
          <w:tcPr>
            <w:tcW w:w="3904" w:type="dxa"/>
            <w:shd w:val="clear" w:color="auto" w:fill="F7CAAC"/>
          </w:tcPr>
          <w:p w14:paraId="49373C9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71BB8A1"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37D16AEE" w14:textId="77777777" w:rsidTr="00CA38AF">
        <w:tc>
          <w:tcPr>
            <w:tcW w:w="3904" w:type="dxa"/>
            <w:shd w:val="clear" w:color="auto" w:fill="F7CAAC"/>
          </w:tcPr>
          <w:p w14:paraId="2A8737F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4"/>
          </w:tcPr>
          <w:p w14:paraId="2079ACA2" w14:textId="5710270E" w:rsidR="00F64B71" w:rsidRPr="00F52EEF" w:rsidRDefault="00CE73C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1559" w:type="dxa"/>
            <w:shd w:val="clear" w:color="auto" w:fill="F7CAAC"/>
          </w:tcPr>
          <w:p w14:paraId="76E0906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2"/>
          </w:tcPr>
          <w:p w14:paraId="2010992F" w14:textId="07E18BD6" w:rsidR="00F64B71" w:rsidRPr="00F52EEF" w:rsidRDefault="00CE73C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74C2C4B0" w14:textId="77777777" w:rsidTr="0021675D">
        <w:tc>
          <w:tcPr>
            <w:tcW w:w="3904" w:type="dxa"/>
            <w:shd w:val="clear" w:color="auto" w:fill="F7CAAC"/>
          </w:tcPr>
          <w:p w14:paraId="77FFF18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0E24D78"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092E534E" w14:textId="77777777" w:rsidTr="0021675D">
        <w:trPr>
          <w:trHeight w:val="554"/>
        </w:trPr>
        <w:tc>
          <w:tcPr>
            <w:tcW w:w="10673" w:type="dxa"/>
            <w:gridSpan w:val="8"/>
            <w:tcBorders>
              <w:top w:val="nil"/>
            </w:tcBorders>
          </w:tcPr>
          <w:p w14:paraId="7BFE417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(minimum: 80%). </w:t>
            </w:r>
          </w:p>
          <w:p w14:paraId="6423023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2. Aktivní účast v semináři (vypracování všech domácích prací v termínu). </w:t>
            </w:r>
          </w:p>
          <w:p w14:paraId="2E1905F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3. Prezentace v hodině s doprovodnými materiály v dohodnutém termínu (hodnocena na minimum 60%). </w:t>
            </w:r>
          </w:p>
          <w:p w14:paraId="1106DCF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60%). </w:t>
            </w:r>
          </w:p>
          <w:p w14:paraId="4F5738A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5. Student si dále v letním semestru zapisuje CJ6. </w:t>
            </w:r>
          </w:p>
          <w:p w14:paraId="602571D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CJ5 v Moodlu.</w:t>
            </w:r>
          </w:p>
          <w:p w14:paraId="178CA1F8" w14:textId="444C66C1" w:rsidR="00F64B71" w:rsidRPr="00F52EEF" w:rsidRDefault="0021675D" w:rsidP="00935F76">
            <w:pPr>
              <w:tabs>
                <w:tab w:val="left" w:pos="567"/>
              </w:tabs>
              <w:jc w:val="both"/>
              <w:rPr>
                <w:rFonts w:asciiTheme="minorHAnsi" w:hAnsiTheme="minorHAnsi" w:cstheme="minorHAnsi"/>
              </w:rPr>
            </w:pPr>
            <w:r>
              <w:rPr>
                <w:rFonts w:asciiTheme="minorHAnsi" w:hAnsiTheme="minorHAnsi" w:cstheme="minorHAnsi"/>
              </w:rPr>
              <w:t xml:space="preserve">7. </w:t>
            </w:r>
            <w:r w:rsidRPr="00F52EEF">
              <w:rPr>
                <w:rFonts w:asciiTheme="minorHAnsi" w:hAnsiTheme="minorHAnsi" w:cstheme="minorHAnsi"/>
              </w:rPr>
              <w:t xml:space="preserve">Způsob zakončení předmětu </w:t>
            </w:r>
            <w:r>
              <w:rPr>
                <w:rFonts w:asciiTheme="minorHAnsi" w:hAnsiTheme="minorHAnsi" w:cstheme="minorHAnsi"/>
              </w:rPr>
              <w:t>–</w:t>
            </w:r>
            <w:r w:rsidRPr="00F52EEF">
              <w:rPr>
                <w:rFonts w:asciiTheme="minorHAnsi" w:hAnsiTheme="minorHAnsi" w:cstheme="minorHAnsi"/>
              </w:rPr>
              <w:t xml:space="preserve"> klasifikovaný zápočet </w:t>
            </w:r>
          </w:p>
        </w:tc>
      </w:tr>
      <w:tr w:rsidR="00F64B71" w:rsidRPr="00F52EEF" w14:paraId="7942ACC8" w14:textId="77777777" w:rsidTr="0021675D">
        <w:trPr>
          <w:trHeight w:val="197"/>
        </w:trPr>
        <w:tc>
          <w:tcPr>
            <w:tcW w:w="3904" w:type="dxa"/>
            <w:tcBorders>
              <w:top w:val="nil"/>
            </w:tcBorders>
            <w:shd w:val="clear" w:color="auto" w:fill="F7CAAC"/>
          </w:tcPr>
          <w:p w14:paraId="513E914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6857541C"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7DF37142" w14:textId="77777777" w:rsidTr="0021675D">
        <w:trPr>
          <w:trHeight w:val="243"/>
        </w:trPr>
        <w:tc>
          <w:tcPr>
            <w:tcW w:w="3904" w:type="dxa"/>
            <w:tcBorders>
              <w:top w:val="nil"/>
            </w:tcBorders>
            <w:shd w:val="clear" w:color="auto" w:fill="F7CAAC"/>
          </w:tcPr>
          <w:p w14:paraId="0DEB631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1A45AC65"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7A495288" w14:textId="77777777" w:rsidTr="0021675D">
        <w:tc>
          <w:tcPr>
            <w:tcW w:w="3904" w:type="dxa"/>
            <w:shd w:val="clear" w:color="auto" w:fill="F7CAAC"/>
          </w:tcPr>
          <w:p w14:paraId="7F4CF79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46C4785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Simona Šmajdlerová</w:t>
            </w:r>
          </w:p>
        </w:tc>
      </w:tr>
      <w:tr w:rsidR="00F64B71" w:rsidRPr="00F52EEF" w14:paraId="3B89CB15" w14:textId="77777777" w:rsidTr="0021675D">
        <w:trPr>
          <w:trHeight w:val="70"/>
        </w:trPr>
        <w:tc>
          <w:tcPr>
            <w:tcW w:w="10673" w:type="dxa"/>
            <w:gridSpan w:val="8"/>
            <w:tcBorders>
              <w:top w:val="nil"/>
            </w:tcBorders>
          </w:tcPr>
          <w:p w14:paraId="69F01CB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96C42A0" w14:textId="77777777" w:rsidTr="0021675D">
        <w:tc>
          <w:tcPr>
            <w:tcW w:w="3904" w:type="dxa"/>
            <w:shd w:val="clear" w:color="auto" w:fill="F7CAAC"/>
          </w:tcPr>
          <w:p w14:paraId="3040A61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3B319D4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43145C7" w14:textId="77777777" w:rsidTr="0021675D">
        <w:trPr>
          <w:trHeight w:val="4014"/>
        </w:trPr>
        <w:tc>
          <w:tcPr>
            <w:tcW w:w="10673" w:type="dxa"/>
            <w:gridSpan w:val="8"/>
            <w:tcBorders>
              <w:top w:val="nil"/>
              <w:bottom w:val="single" w:sz="12" w:space="0" w:color="auto"/>
            </w:tcBorders>
          </w:tcPr>
          <w:p w14:paraId="6C794C02" w14:textId="77777777" w:rsidR="0021675D" w:rsidRPr="00F52EEF" w:rsidRDefault="0021675D" w:rsidP="00935F76">
            <w:pPr>
              <w:tabs>
                <w:tab w:val="left" w:pos="567"/>
              </w:tabs>
              <w:jc w:val="both"/>
              <w:rPr>
                <w:rFonts w:asciiTheme="minorHAnsi" w:hAnsiTheme="minorHAnsi" w:cstheme="minorHAnsi"/>
              </w:rPr>
            </w:pPr>
          </w:p>
          <w:p w14:paraId="76725D2F" w14:textId="77777777" w:rsidR="00F64B71" w:rsidRPr="0021675D" w:rsidRDefault="00F64B71" w:rsidP="00935F76">
            <w:pPr>
              <w:tabs>
                <w:tab w:val="left" w:pos="567"/>
              </w:tabs>
              <w:jc w:val="both"/>
              <w:rPr>
                <w:rFonts w:asciiTheme="minorHAnsi" w:hAnsiTheme="minorHAnsi" w:cstheme="minorHAnsi"/>
                <w:b/>
              </w:rPr>
            </w:pPr>
            <w:r w:rsidRPr="0021675D">
              <w:rPr>
                <w:rFonts w:asciiTheme="minorHAnsi" w:hAnsiTheme="minorHAnsi" w:cstheme="minorHAnsi"/>
                <w:b/>
              </w:rPr>
              <w:t xml:space="preserve">Gramatika: </w:t>
            </w:r>
          </w:p>
          <w:p w14:paraId="1C6DBCC0" w14:textId="067A04A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21675D">
              <w:rPr>
                <w:rFonts w:asciiTheme="minorHAnsi" w:hAnsiTheme="minorHAnsi" w:cstheme="minorHAnsi"/>
              </w:rPr>
              <w:t>p</w:t>
            </w:r>
            <w:r w:rsidRPr="00F52EEF">
              <w:rPr>
                <w:rFonts w:asciiTheme="minorHAnsi" w:hAnsiTheme="minorHAnsi" w:cstheme="minorHAnsi"/>
              </w:rPr>
              <w:t>ředpřítomný čas prostý a průběhový</w:t>
            </w:r>
            <w:r w:rsidR="0021675D">
              <w:rPr>
                <w:rFonts w:asciiTheme="minorHAnsi" w:hAnsiTheme="minorHAnsi" w:cstheme="minorHAnsi"/>
              </w:rPr>
              <w:t>;</w:t>
            </w:r>
          </w:p>
          <w:p w14:paraId="38EEE226" w14:textId="289FD33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21675D">
              <w:rPr>
                <w:rFonts w:asciiTheme="minorHAnsi" w:hAnsiTheme="minorHAnsi" w:cstheme="minorHAnsi"/>
              </w:rPr>
              <w:t>v</w:t>
            </w:r>
            <w:r w:rsidRPr="00F52EEF">
              <w:rPr>
                <w:rFonts w:asciiTheme="minorHAnsi" w:hAnsiTheme="minorHAnsi" w:cstheme="minorHAnsi"/>
              </w:rPr>
              <w:t xml:space="preserve">yjadřování do minulosti za pomocí </w:t>
            </w:r>
            <w:r w:rsidRPr="00F52EEF">
              <w:rPr>
                <w:rFonts w:asciiTheme="minorHAnsi" w:hAnsiTheme="minorHAnsi" w:cstheme="minorHAnsi"/>
                <w:i/>
              </w:rPr>
              <w:t>used to</w:t>
            </w:r>
            <w:r w:rsidRPr="00F52EEF">
              <w:rPr>
                <w:rFonts w:asciiTheme="minorHAnsi" w:hAnsiTheme="minorHAnsi" w:cstheme="minorHAnsi"/>
              </w:rPr>
              <w:t xml:space="preserve"> a předminulého času</w:t>
            </w:r>
            <w:r w:rsidR="0021675D">
              <w:rPr>
                <w:rFonts w:asciiTheme="minorHAnsi" w:hAnsiTheme="minorHAnsi" w:cstheme="minorHAnsi"/>
              </w:rPr>
              <w:t>;</w:t>
            </w:r>
          </w:p>
          <w:p w14:paraId="3F66A1D3" w14:textId="638B024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21675D">
              <w:rPr>
                <w:rFonts w:asciiTheme="minorHAnsi" w:hAnsiTheme="minorHAnsi" w:cstheme="minorHAnsi"/>
              </w:rPr>
              <w:t>n</w:t>
            </w:r>
            <w:r w:rsidRPr="00F52EEF">
              <w:rPr>
                <w:rFonts w:asciiTheme="minorHAnsi" w:hAnsiTheme="minorHAnsi" w:cstheme="minorHAnsi"/>
              </w:rPr>
              <w:t>epřímá otázka</w:t>
            </w:r>
            <w:r w:rsidR="0021675D">
              <w:rPr>
                <w:rFonts w:asciiTheme="minorHAnsi" w:hAnsiTheme="minorHAnsi" w:cstheme="minorHAnsi"/>
              </w:rPr>
              <w:t>.</w:t>
            </w:r>
          </w:p>
          <w:p w14:paraId="5F5AE335" w14:textId="77777777" w:rsidR="00F64B71" w:rsidRPr="00F52EEF" w:rsidRDefault="00F64B71" w:rsidP="00935F76">
            <w:pPr>
              <w:tabs>
                <w:tab w:val="left" w:pos="567"/>
              </w:tabs>
              <w:jc w:val="both"/>
              <w:rPr>
                <w:rFonts w:asciiTheme="minorHAnsi" w:hAnsiTheme="minorHAnsi" w:cstheme="minorHAnsi"/>
              </w:rPr>
            </w:pPr>
          </w:p>
          <w:p w14:paraId="3CCB5400" w14:textId="77777777" w:rsidR="00F64B71" w:rsidRPr="0021675D" w:rsidRDefault="00F64B71" w:rsidP="00935F76">
            <w:pPr>
              <w:tabs>
                <w:tab w:val="left" w:pos="567"/>
              </w:tabs>
              <w:jc w:val="both"/>
              <w:rPr>
                <w:rFonts w:asciiTheme="minorHAnsi" w:hAnsiTheme="minorHAnsi" w:cstheme="minorHAnsi"/>
                <w:b/>
              </w:rPr>
            </w:pPr>
            <w:r w:rsidRPr="0021675D">
              <w:rPr>
                <w:rFonts w:asciiTheme="minorHAnsi" w:hAnsiTheme="minorHAnsi" w:cstheme="minorHAnsi"/>
                <w:b/>
              </w:rPr>
              <w:t xml:space="preserve">Slovní zásoba: </w:t>
            </w:r>
          </w:p>
          <w:p w14:paraId="5F62657B" w14:textId="7B349BE2"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21675D">
              <w:rPr>
                <w:rFonts w:asciiTheme="minorHAnsi" w:hAnsiTheme="minorHAnsi" w:cstheme="minorHAnsi"/>
              </w:rPr>
              <w:t>z</w:t>
            </w:r>
            <w:r w:rsidRPr="00F52EEF">
              <w:rPr>
                <w:rFonts w:asciiTheme="minorHAnsi" w:hAnsiTheme="minorHAnsi" w:cstheme="minorHAnsi"/>
              </w:rPr>
              <w:t>kušenosti, učení, získávání dovedností</w:t>
            </w:r>
            <w:r w:rsidR="0021675D">
              <w:rPr>
                <w:rFonts w:asciiTheme="minorHAnsi" w:hAnsiTheme="minorHAnsi" w:cstheme="minorHAnsi"/>
              </w:rPr>
              <w:t>;</w:t>
            </w:r>
          </w:p>
          <w:p w14:paraId="5CDC0596" w14:textId="5A1FA48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21675D">
              <w:rPr>
                <w:rFonts w:asciiTheme="minorHAnsi" w:hAnsiTheme="minorHAnsi" w:cstheme="minorHAnsi"/>
              </w:rPr>
              <w:t>o</w:t>
            </w:r>
            <w:r w:rsidRPr="00F52EEF">
              <w:rPr>
                <w:rFonts w:asciiTheme="minorHAnsi" w:hAnsiTheme="minorHAnsi" w:cstheme="minorHAnsi"/>
              </w:rPr>
              <w:t>sobní cíle a plány</w:t>
            </w:r>
            <w:r w:rsidR="0021675D">
              <w:rPr>
                <w:rFonts w:asciiTheme="minorHAnsi" w:hAnsiTheme="minorHAnsi" w:cstheme="minorHAnsi"/>
              </w:rPr>
              <w:t>;</w:t>
            </w:r>
            <w:r w:rsidRPr="00F52EEF">
              <w:rPr>
                <w:rFonts w:asciiTheme="minorHAnsi" w:hAnsiTheme="minorHAnsi" w:cstheme="minorHAnsi"/>
              </w:rPr>
              <w:t xml:space="preserve"> </w:t>
            </w:r>
          </w:p>
          <w:p w14:paraId="7FCF2687" w14:textId="40AE19B3"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21675D">
              <w:rPr>
                <w:rFonts w:asciiTheme="minorHAnsi" w:hAnsiTheme="minorHAnsi" w:cstheme="minorHAnsi"/>
              </w:rPr>
              <w:t>v</w:t>
            </w:r>
            <w:r w:rsidRPr="00F52EEF">
              <w:rPr>
                <w:rFonts w:asciiTheme="minorHAnsi" w:hAnsiTheme="minorHAnsi" w:cstheme="minorHAnsi"/>
              </w:rPr>
              <w:t>zpomínky, životní etapy a zážitky</w:t>
            </w:r>
            <w:r w:rsidR="0021675D">
              <w:rPr>
                <w:rFonts w:asciiTheme="minorHAnsi" w:hAnsiTheme="minorHAnsi" w:cstheme="minorHAnsi"/>
              </w:rPr>
              <w:t>;</w:t>
            </w:r>
            <w:r w:rsidRPr="00F52EEF">
              <w:rPr>
                <w:rFonts w:asciiTheme="minorHAnsi" w:hAnsiTheme="minorHAnsi" w:cstheme="minorHAnsi"/>
              </w:rPr>
              <w:t xml:space="preserve"> </w:t>
            </w:r>
          </w:p>
          <w:p w14:paraId="4905FD7B" w14:textId="289503EB"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21675D">
              <w:rPr>
                <w:rFonts w:asciiTheme="minorHAnsi" w:hAnsiTheme="minorHAnsi" w:cstheme="minorHAnsi"/>
              </w:rPr>
              <w:t>c</w:t>
            </w:r>
            <w:r w:rsidRPr="00F52EEF">
              <w:rPr>
                <w:rFonts w:asciiTheme="minorHAnsi" w:hAnsiTheme="minorHAnsi" w:cstheme="minorHAnsi"/>
              </w:rPr>
              <w:t>harakteristika osobnosti</w:t>
            </w:r>
            <w:r w:rsidR="0021675D">
              <w:rPr>
                <w:rFonts w:asciiTheme="minorHAnsi" w:hAnsiTheme="minorHAnsi" w:cstheme="minorHAnsi"/>
              </w:rPr>
              <w:t>;</w:t>
            </w:r>
            <w:r w:rsidRPr="00F52EEF">
              <w:rPr>
                <w:rFonts w:asciiTheme="minorHAnsi" w:hAnsiTheme="minorHAnsi" w:cstheme="minorHAnsi"/>
              </w:rPr>
              <w:t xml:space="preserve"> </w:t>
            </w:r>
          </w:p>
          <w:p w14:paraId="05DA3C04" w14:textId="397AA87A"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21675D">
              <w:rPr>
                <w:rFonts w:asciiTheme="minorHAnsi" w:hAnsiTheme="minorHAnsi" w:cstheme="minorHAnsi"/>
              </w:rPr>
              <w:t>n</w:t>
            </w:r>
            <w:r w:rsidRPr="00F52EEF">
              <w:rPr>
                <w:rFonts w:asciiTheme="minorHAnsi" w:hAnsiTheme="minorHAnsi" w:cstheme="minorHAnsi"/>
              </w:rPr>
              <w:t>akupování, služby zákazníkům a reklama</w:t>
            </w:r>
            <w:r w:rsidR="0021675D">
              <w:rPr>
                <w:rFonts w:asciiTheme="minorHAnsi" w:hAnsiTheme="minorHAnsi" w:cstheme="minorHAnsi"/>
              </w:rPr>
              <w:t>.</w:t>
            </w:r>
          </w:p>
          <w:p w14:paraId="203D214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BBACCF6" w14:textId="77777777" w:rsidTr="0021675D">
        <w:trPr>
          <w:trHeight w:val="265"/>
        </w:trPr>
        <w:tc>
          <w:tcPr>
            <w:tcW w:w="4471" w:type="dxa"/>
            <w:gridSpan w:val="2"/>
            <w:tcBorders>
              <w:top w:val="nil"/>
            </w:tcBorders>
            <w:shd w:val="clear" w:color="auto" w:fill="F7CAAC"/>
          </w:tcPr>
          <w:p w14:paraId="514EBF9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55196EC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531DB90" w14:textId="77777777" w:rsidTr="0021675D">
        <w:trPr>
          <w:trHeight w:val="1497"/>
        </w:trPr>
        <w:tc>
          <w:tcPr>
            <w:tcW w:w="10673" w:type="dxa"/>
            <w:gridSpan w:val="8"/>
            <w:tcBorders>
              <w:top w:val="nil"/>
            </w:tcBorders>
          </w:tcPr>
          <w:p w14:paraId="5855D3F4" w14:textId="77777777" w:rsidR="00F64B71" w:rsidRPr="00F52EEF" w:rsidRDefault="00F64B71" w:rsidP="00935F76">
            <w:pPr>
              <w:tabs>
                <w:tab w:val="left" w:pos="567"/>
              </w:tabs>
              <w:rPr>
                <w:rFonts w:asciiTheme="minorHAnsi" w:hAnsiTheme="minorHAnsi" w:cstheme="minorHAnsi"/>
              </w:rPr>
            </w:pPr>
            <w:r w:rsidRPr="0021675D">
              <w:rPr>
                <w:rFonts w:asciiTheme="minorHAnsi" w:hAnsiTheme="minorHAnsi" w:cstheme="minorHAnsi"/>
                <w:b/>
              </w:rPr>
              <w:t>Povinná literatura:</w:t>
            </w:r>
            <w:r w:rsidRPr="00F52EEF">
              <w:rPr>
                <w:rFonts w:asciiTheme="minorHAnsi" w:hAnsiTheme="minorHAnsi" w:cstheme="minorHAnsi"/>
              </w:rPr>
              <w:br/>
              <w:t xml:space="preserve">ROGERS, Mickey et al. 2014. </w:t>
            </w:r>
            <w:r w:rsidRPr="00F52EEF">
              <w:rPr>
                <w:rFonts w:asciiTheme="minorHAnsi" w:hAnsiTheme="minorHAnsi" w:cstheme="minorHAnsi"/>
                <w:i/>
              </w:rPr>
              <w:t>Open Mind Intermediate</w:t>
            </w:r>
            <w:r w:rsidRPr="00F52EEF">
              <w:rPr>
                <w:rFonts w:asciiTheme="minorHAnsi" w:hAnsiTheme="minorHAnsi" w:cstheme="minorHAnsi"/>
              </w:rPr>
              <w:t xml:space="preserve">. London. ISBN 978-0 230458307. </w:t>
            </w:r>
          </w:p>
          <w:p w14:paraId="6FB128A1"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WISNIEWSKA, Ingrid and Dorothy ZEMACH. 2014. </w:t>
            </w:r>
            <w:r w:rsidRPr="00F52EEF">
              <w:rPr>
                <w:rFonts w:asciiTheme="minorHAnsi" w:hAnsiTheme="minorHAnsi" w:cstheme="minorHAnsi"/>
                <w:i/>
              </w:rPr>
              <w:t>Open Mind Intermediate</w:t>
            </w:r>
            <w:r w:rsidRPr="00F52EEF">
              <w:rPr>
                <w:rFonts w:asciiTheme="minorHAnsi" w:hAnsiTheme="minorHAnsi" w:cstheme="minorHAnsi"/>
              </w:rPr>
              <w:t>, Workbook. London. ISBN 978-0230458390.</w:t>
            </w:r>
          </w:p>
          <w:p w14:paraId="7A70A564" w14:textId="77777777" w:rsidR="00F64B71" w:rsidRPr="00F52EEF" w:rsidRDefault="00F64B71" w:rsidP="00935F76">
            <w:pPr>
              <w:tabs>
                <w:tab w:val="left" w:pos="567"/>
              </w:tabs>
              <w:rPr>
                <w:rFonts w:asciiTheme="minorHAnsi" w:hAnsiTheme="minorHAnsi" w:cstheme="minorHAnsi"/>
              </w:rPr>
            </w:pPr>
          </w:p>
          <w:p w14:paraId="4E85E5BD" w14:textId="77777777" w:rsidR="00F64B71" w:rsidRPr="0021675D" w:rsidRDefault="00F64B71" w:rsidP="00935F76">
            <w:pPr>
              <w:tabs>
                <w:tab w:val="left" w:pos="567"/>
              </w:tabs>
              <w:rPr>
                <w:rFonts w:asciiTheme="minorHAnsi" w:hAnsiTheme="minorHAnsi" w:cstheme="minorHAnsi"/>
                <w:b/>
              </w:rPr>
            </w:pPr>
            <w:r w:rsidRPr="0021675D">
              <w:rPr>
                <w:rFonts w:asciiTheme="minorHAnsi" w:hAnsiTheme="minorHAnsi" w:cstheme="minorHAnsi"/>
                <w:b/>
              </w:rPr>
              <w:t xml:space="preserve">Doporučená literatura: </w:t>
            </w:r>
          </w:p>
          <w:p w14:paraId="01CB599B"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MURPHY, Raymond. 2015. </w:t>
            </w:r>
            <w:r w:rsidRPr="00F52EEF">
              <w:rPr>
                <w:rFonts w:asciiTheme="minorHAnsi" w:hAnsiTheme="minorHAnsi" w:cstheme="minorHAnsi"/>
                <w:i/>
              </w:rPr>
              <w:t>English Grammar In Use</w:t>
            </w:r>
            <w:r w:rsidRPr="00F52EEF">
              <w:rPr>
                <w:rFonts w:asciiTheme="minorHAnsi" w:hAnsiTheme="minorHAnsi" w:cstheme="minorHAnsi"/>
              </w:rPr>
              <w:t>. CUP. ISBN 978-1107539334.</w:t>
            </w:r>
          </w:p>
          <w:p w14:paraId="71394FE5" w14:textId="11189C55"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REDMAN, Stuart. 2011. </w:t>
            </w:r>
            <w:r w:rsidRPr="00F52EEF">
              <w:rPr>
                <w:rFonts w:asciiTheme="minorHAnsi" w:hAnsiTheme="minorHAnsi" w:cstheme="minorHAnsi"/>
                <w:i/>
              </w:rPr>
              <w:t>English Vocabulary in Use</w:t>
            </w:r>
            <w:r w:rsidRPr="00F52EEF">
              <w:rPr>
                <w:rFonts w:asciiTheme="minorHAnsi" w:hAnsiTheme="minorHAnsi" w:cstheme="minorHAnsi"/>
              </w:rPr>
              <w:t>, Pre-intermediate and Intermediate. CUP. ISBN 978-0521149884</w:t>
            </w:r>
            <w:r w:rsidR="008B71CC">
              <w:rPr>
                <w:rFonts w:asciiTheme="minorHAnsi" w:hAnsiTheme="minorHAnsi" w:cstheme="minorHAnsi"/>
              </w:rPr>
              <w:t>.</w:t>
            </w:r>
          </w:p>
          <w:p w14:paraId="3EBAF410"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JOHNSTON, Olivia. 2002. </w:t>
            </w:r>
            <w:r w:rsidRPr="00F52EEF">
              <w:rPr>
                <w:rFonts w:asciiTheme="minorHAnsi" w:hAnsiTheme="minorHAnsi" w:cstheme="minorHAnsi"/>
                <w:i/>
              </w:rPr>
              <w:t>Test your vocabulary 3</w:t>
            </w:r>
            <w:r w:rsidRPr="00F52EEF">
              <w:rPr>
                <w:rFonts w:asciiTheme="minorHAnsi" w:hAnsiTheme="minorHAnsi" w:cstheme="minorHAnsi"/>
              </w:rPr>
              <w:t>. Harlow, Essex: Pearson Education Limited. ISBN 0582451681.</w:t>
            </w:r>
          </w:p>
        </w:tc>
      </w:tr>
      <w:tr w:rsidR="00F64B71" w:rsidRPr="00F52EEF" w14:paraId="75F6E9CD" w14:textId="77777777" w:rsidTr="0021675D">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04C0DD50"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3ABE2DF" w14:textId="77777777" w:rsidTr="0021675D">
        <w:tc>
          <w:tcPr>
            <w:tcW w:w="5605" w:type="dxa"/>
            <w:gridSpan w:val="3"/>
            <w:tcBorders>
              <w:top w:val="single" w:sz="2" w:space="0" w:color="auto"/>
            </w:tcBorders>
            <w:shd w:val="clear" w:color="auto" w:fill="F7CAAC"/>
          </w:tcPr>
          <w:p w14:paraId="1C744FF7"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52C7F30"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071820B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15DE64A" w14:textId="77777777" w:rsidTr="0021675D">
        <w:tc>
          <w:tcPr>
            <w:tcW w:w="10673" w:type="dxa"/>
            <w:gridSpan w:val="8"/>
            <w:shd w:val="clear" w:color="auto" w:fill="F7CAAC"/>
          </w:tcPr>
          <w:p w14:paraId="342B6F6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18B1CF5E" w14:textId="77777777" w:rsidTr="00CA38AF">
        <w:trPr>
          <w:trHeight w:val="1539"/>
        </w:trPr>
        <w:tc>
          <w:tcPr>
            <w:tcW w:w="10673" w:type="dxa"/>
            <w:gridSpan w:val="8"/>
          </w:tcPr>
          <w:p w14:paraId="0A5861E1"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p w14:paraId="5757DB55"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p w14:paraId="60863BD2"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399A6AA6" w14:textId="77777777" w:rsidR="006B2622" w:rsidRPr="00F52EEF" w:rsidRDefault="006B2622" w:rsidP="00935F76">
      <w:pPr>
        <w:tabs>
          <w:tab w:val="left" w:pos="567"/>
        </w:tabs>
        <w:rPr>
          <w:rFonts w:asciiTheme="minorHAnsi" w:hAnsiTheme="minorHAnsi" w:cstheme="minorHAnsi"/>
        </w:rPr>
      </w:pPr>
      <w:r w:rsidRPr="00F52EEF">
        <w:rPr>
          <w:rFonts w:asciiTheme="minorHAnsi" w:hAnsiTheme="minorHAnsi" w:cstheme="minorHAnsi"/>
        </w:rP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78"/>
        <w:gridCol w:w="1559"/>
        <w:gridCol w:w="992"/>
        <w:gridCol w:w="750"/>
      </w:tblGrid>
      <w:tr w:rsidR="00F64B71" w:rsidRPr="00F52EEF" w14:paraId="5D5E4FD8" w14:textId="77777777" w:rsidTr="006B2622">
        <w:tc>
          <w:tcPr>
            <w:tcW w:w="10673" w:type="dxa"/>
            <w:gridSpan w:val="8"/>
            <w:tcBorders>
              <w:bottom w:val="double" w:sz="4" w:space="0" w:color="auto"/>
            </w:tcBorders>
            <w:shd w:val="clear" w:color="auto" w:fill="BDD6EE"/>
          </w:tcPr>
          <w:p w14:paraId="09DC2403" w14:textId="19F3D0B5"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F64B71" w:rsidRPr="00F52EEF" w14:paraId="00F1A206" w14:textId="77777777" w:rsidTr="006B2622">
        <w:tc>
          <w:tcPr>
            <w:tcW w:w="3904" w:type="dxa"/>
            <w:tcBorders>
              <w:top w:val="double" w:sz="4" w:space="0" w:color="auto"/>
            </w:tcBorders>
            <w:shd w:val="clear" w:color="auto" w:fill="F7CAAC"/>
          </w:tcPr>
          <w:p w14:paraId="0629F99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135A0EA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CJ6 – </w:t>
            </w:r>
            <w:proofErr w:type="gramStart"/>
            <w:r w:rsidRPr="00F52EEF">
              <w:rPr>
                <w:rFonts w:asciiTheme="minorHAnsi" w:hAnsiTheme="minorHAnsi" w:cstheme="minorHAnsi"/>
              </w:rPr>
              <w:t>Angličtina</w:t>
            </w:r>
            <w:proofErr w:type="gramEnd"/>
            <w:r w:rsidRPr="00F52EEF">
              <w:rPr>
                <w:rFonts w:asciiTheme="minorHAnsi" w:hAnsiTheme="minorHAnsi" w:cstheme="minorHAnsi"/>
              </w:rPr>
              <w:t xml:space="preserve"> - intermediate</w:t>
            </w:r>
          </w:p>
        </w:tc>
      </w:tr>
      <w:tr w:rsidR="00F64B71" w:rsidRPr="00F52EEF" w14:paraId="024AE937" w14:textId="77777777" w:rsidTr="00CA38AF">
        <w:tc>
          <w:tcPr>
            <w:tcW w:w="3904" w:type="dxa"/>
            <w:shd w:val="clear" w:color="auto" w:fill="F7CAAC"/>
          </w:tcPr>
          <w:p w14:paraId="50E162D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4"/>
          </w:tcPr>
          <w:p w14:paraId="719AE2AC"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color w:val="000000" w:themeColor="text1"/>
              </w:rPr>
              <w:t xml:space="preserve">Povinně volitelný. </w:t>
            </w:r>
          </w:p>
        </w:tc>
        <w:tc>
          <w:tcPr>
            <w:tcW w:w="2551" w:type="dxa"/>
            <w:gridSpan w:val="2"/>
            <w:shd w:val="clear" w:color="auto" w:fill="F7CAAC"/>
          </w:tcPr>
          <w:p w14:paraId="5DF6C7B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tcPr>
          <w:p w14:paraId="5F595CD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1-3/LS</w:t>
            </w:r>
          </w:p>
        </w:tc>
      </w:tr>
      <w:tr w:rsidR="00F64B71" w:rsidRPr="00F52EEF" w14:paraId="43F7BF3B" w14:textId="77777777" w:rsidTr="00CA38AF">
        <w:trPr>
          <w:trHeight w:val="297"/>
        </w:trPr>
        <w:tc>
          <w:tcPr>
            <w:tcW w:w="3904" w:type="dxa"/>
            <w:shd w:val="clear" w:color="auto" w:fill="F7CAAC"/>
          </w:tcPr>
          <w:p w14:paraId="0EE19F4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0A908E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6FC7F5D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tcPr>
          <w:p w14:paraId="652F041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1559" w:type="dxa"/>
            <w:shd w:val="clear" w:color="auto" w:fill="F7CAAC"/>
          </w:tcPr>
          <w:p w14:paraId="57BD84C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742" w:type="dxa"/>
            <w:gridSpan w:val="2"/>
          </w:tcPr>
          <w:p w14:paraId="1C9CBC7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206865CC" w14:textId="77777777" w:rsidTr="006B2622">
        <w:tc>
          <w:tcPr>
            <w:tcW w:w="3904" w:type="dxa"/>
            <w:shd w:val="clear" w:color="auto" w:fill="F7CAAC"/>
          </w:tcPr>
          <w:p w14:paraId="127020A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72A0DDC3"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3ABF9433" w14:textId="77777777" w:rsidTr="00CA38AF">
        <w:tc>
          <w:tcPr>
            <w:tcW w:w="3904" w:type="dxa"/>
            <w:shd w:val="clear" w:color="auto" w:fill="F7CAAC"/>
          </w:tcPr>
          <w:p w14:paraId="6016029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4"/>
          </w:tcPr>
          <w:p w14:paraId="476D9579" w14:textId="4CEF7A06" w:rsidR="00F64B71" w:rsidRPr="00F52EEF" w:rsidRDefault="006E68C2"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ápočet, ústní zkouška</w:t>
            </w:r>
          </w:p>
        </w:tc>
        <w:tc>
          <w:tcPr>
            <w:tcW w:w="1559" w:type="dxa"/>
            <w:shd w:val="clear" w:color="auto" w:fill="F7CAAC"/>
          </w:tcPr>
          <w:p w14:paraId="520C152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742" w:type="dxa"/>
            <w:gridSpan w:val="2"/>
          </w:tcPr>
          <w:p w14:paraId="34945CF9" w14:textId="32BF5158" w:rsidR="00F64B71" w:rsidRPr="00F52EEF" w:rsidRDefault="006E68C2"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3DA1C568" w14:textId="77777777" w:rsidTr="006B2622">
        <w:tc>
          <w:tcPr>
            <w:tcW w:w="3904" w:type="dxa"/>
            <w:shd w:val="clear" w:color="auto" w:fill="F7CAAC"/>
          </w:tcPr>
          <w:p w14:paraId="62A536E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7738159B"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21020116" w14:textId="77777777" w:rsidTr="006B2622">
        <w:trPr>
          <w:trHeight w:val="554"/>
        </w:trPr>
        <w:tc>
          <w:tcPr>
            <w:tcW w:w="10673" w:type="dxa"/>
            <w:gridSpan w:val="8"/>
            <w:tcBorders>
              <w:top w:val="nil"/>
            </w:tcBorders>
          </w:tcPr>
          <w:p w14:paraId="41DD715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(minimálně 80%). </w:t>
            </w:r>
          </w:p>
          <w:p w14:paraId="675222C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2. Aktivní účast v semináři (vypracování všech domácích prací v termínu). </w:t>
            </w:r>
          </w:p>
          <w:p w14:paraId="550DC02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3. Prezentace v hodině s doprovodnými materiály v dohodnutém termínu (hodnocena na minimum 60%). </w:t>
            </w:r>
          </w:p>
          <w:p w14:paraId="0B9276E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60%). </w:t>
            </w:r>
          </w:p>
          <w:p w14:paraId="0CE8861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5. Student si dále v zimním semestru zapisuje CJ7. </w:t>
            </w:r>
          </w:p>
          <w:p w14:paraId="4F6CD1BC"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CJ6 v Moodlu.</w:t>
            </w:r>
          </w:p>
          <w:p w14:paraId="2FE28B2D" w14:textId="75E744E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7. Ústní zkouška.</w:t>
            </w:r>
          </w:p>
        </w:tc>
      </w:tr>
      <w:tr w:rsidR="00F64B71" w:rsidRPr="00F52EEF" w14:paraId="2CF4C3B9" w14:textId="77777777" w:rsidTr="006B2622">
        <w:trPr>
          <w:trHeight w:val="197"/>
        </w:trPr>
        <w:tc>
          <w:tcPr>
            <w:tcW w:w="3904" w:type="dxa"/>
            <w:tcBorders>
              <w:top w:val="nil"/>
            </w:tcBorders>
            <w:shd w:val="clear" w:color="auto" w:fill="F7CAAC"/>
          </w:tcPr>
          <w:p w14:paraId="64F0644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75432BD0"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7D2B4841" w14:textId="77777777" w:rsidTr="006B2622">
        <w:trPr>
          <w:trHeight w:val="243"/>
        </w:trPr>
        <w:tc>
          <w:tcPr>
            <w:tcW w:w="3904" w:type="dxa"/>
            <w:tcBorders>
              <w:top w:val="nil"/>
            </w:tcBorders>
            <w:shd w:val="clear" w:color="auto" w:fill="F7CAAC"/>
          </w:tcPr>
          <w:p w14:paraId="45055F1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7A1E72E9"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015F138A" w14:textId="77777777" w:rsidTr="006B2622">
        <w:tc>
          <w:tcPr>
            <w:tcW w:w="3904" w:type="dxa"/>
            <w:shd w:val="clear" w:color="auto" w:fill="F7CAAC"/>
          </w:tcPr>
          <w:p w14:paraId="007FF04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4732C29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Simona Šmajdlerová</w:t>
            </w:r>
          </w:p>
        </w:tc>
      </w:tr>
      <w:tr w:rsidR="00F64B71" w:rsidRPr="00F52EEF" w14:paraId="5DCFE967" w14:textId="77777777" w:rsidTr="00CA38AF">
        <w:trPr>
          <w:trHeight w:val="70"/>
        </w:trPr>
        <w:tc>
          <w:tcPr>
            <w:tcW w:w="10673" w:type="dxa"/>
            <w:gridSpan w:val="8"/>
            <w:tcBorders>
              <w:top w:val="nil"/>
            </w:tcBorders>
          </w:tcPr>
          <w:p w14:paraId="377D526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3B6D8AB" w14:textId="77777777" w:rsidTr="006B2622">
        <w:tc>
          <w:tcPr>
            <w:tcW w:w="3904" w:type="dxa"/>
            <w:shd w:val="clear" w:color="auto" w:fill="F7CAAC"/>
          </w:tcPr>
          <w:p w14:paraId="0C39F68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26B25D6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8539FD3" w14:textId="77777777" w:rsidTr="00CA38AF">
        <w:trPr>
          <w:trHeight w:val="4356"/>
        </w:trPr>
        <w:tc>
          <w:tcPr>
            <w:tcW w:w="10673" w:type="dxa"/>
            <w:gridSpan w:val="8"/>
            <w:tcBorders>
              <w:top w:val="nil"/>
              <w:bottom w:val="single" w:sz="12" w:space="0" w:color="auto"/>
            </w:tcBorders>
          </w:tcPr>
          <w:p w14:paraId="634C5C6D" w14:textId="77777777" w:rsidR="008B71CC" w:rsidRPr="00F52EEF" w:rsidRDefault="008B71CC" w:rsidP="00935F76">
            <w:pPr>
              <w:tabs>
                <w:tab w:val="left" w:pos="567"/>
              </w:tabs>
              <w:jc w:val="both"/>
              <w:rPr>
                <w:rFonts w:asciiTheme="minorHAnsi" w:hAnsiTheme="minorHAnsi" w:cstheme="minorHAnsi"/>
              </w:rPr>
            </w:pPr>
          </w:p>
          <w:p w14:paraId="08C2BFD2" w14:textId="77777777" w:rsidR="00F64B71" w:rsidRPr="008B71CC" w:rsidRDefault="00F64B71" w:rsidP="00935F76">
            <w:pPr>
              <w:tabs>
                <w:tab w:val="left" w:pos="567"/>
              </w:tabs>
              <w:jc w:val="both"/>
              <w:rPr>
                <w:rFonts w:asciiTheme="minorHAnsi" w:hAnsiTheme="minorHAnsi" w:cstheme="minorHAnsi"/>
                <w:b/>
              </w:rPr>
            </w:pPr>
            <w:r w:rsidRPr="008B71CC">
              <w:rPr>
                <w:rFonts w:asciiTheme="minorHAnsi" w:hAnsiTheme="minorHAnsi" w:cstheme="minorHAnsi"/>
                <w:b/>
              </w:rPr>
              <w:t xml:space="preserve">Gramatika: </w:t>
            </w:r>
          </w:p>
          <w:p w14:paraId="32457DAF" w14:textId="26812732"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8B71CC">
              <w:rPr>
                <w:rFonts w:asciiTheme="minorHAnsi" w:hAnsiTheme="minorHAnsi" w:cstheme="minorHAnsi"/>
              </w:rPr>
              <w:t>p</w:t>
            </w:r>
            <w:r w:rsidRPr="00F52EEF">
              <w:rPr>
                <w:rFonts w:asciiTheme="minorHAnsi" w:hAnsiTheme="minorHAnsi" w:cstheme="minorHAnsi"/>
              </w:rPr>
              <w:t xml:space="preserve">omocná slovesa </w:t>
            </w:r>
            <w:r w:rsidRPr="00F52EEF">
              <w:rPr>
                <w:rFonts w:asciiTheme="minorHAnsi" w:hAnsiTheme="minorHAnsi" w:cstheme="minorHAnsi"/>
                <w:i/>
              </w:rPr>
              <w:t xml:space="preserve">have </w:t>
            </w:r>
            <w:r w:rsidRPr="00F52EEF">
              <w:rPr>
                <w:rFonts w:asciiTheme="minorHAnsi" w:hAnsiTheme="minorHAnsi" w:cstheme="minorHAnsi"/>
              </w:rPr>
              <w:t xml:space="preserve">a </w:t>
            </w:r>
            <w:r w:rsidRPr="00F52EEF">
              <w:rPr>
                <w:rFonts w:asciiTheme="minorHAnsi" w:hAnsiTheme="minorHAnsi" w:cstheme="minorHAnsi"/>
                <w:i/>
              </w:rPr>
              <w:t>get</w:t>
            </w:r>
            <w:r w:rsidR="008B71CC">
              <w:rPr>
                <w:rFonts w:asciiTheme="minorHAnsi" w:hAnsiTheme="minorHAnsi" w:cstheme="minorHAnsi"/>
                <w:i/>
              </w:rPr>
              <w:t>;</w:t>
            </w:r>
            <w:r w:rsidRPr="00F52EEF">
              <w:rPr>
                <w:rFonts w:asciiTheme="minorHAnsi" w:hAnsiTheme="minorHAnsi" w:cstheme="minorHAnsi"/>
              </w:rPr>
              <w:t xml:space="preserve">  </w:t>
            </w:r>
          </w:p>
          <w:p w14:paraId="2EF3645D" w14:textId="676D772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8B71CC">
              <w:rPr>
                <w:rFonts w:asciiTheme="minorHAnsi" w:hAnsiTheme="minorHAnsi" w:cstheme="minorHAnsi"/>
              </w:rPr>
              <w:t>p</w:t>
            </w:r>
            <w:r w:rsidRPr="00F52EEF">
              <w:rPr>
                <w:rFonts w:asciiTheme="minorHAnsi" w:hAnsiTheme="minorHAnsi" w:cstheme="minorHAnsi"/>
              </w:rPr>
              <w:t xml:space="preserve">řídavná jména zakončená </w:t>
            </w:r>
            <w:r w:rsidRPr="00F52EEF">
              <w:rPr>
                <w:rFonts w:asciiTheme="minorHAnsi" w:hAnsiTheme="minorHAnsi" w:cstheme="minorHAnsi"/>
                <w:i/>
              </w:rPr>
              <w:t>–ed</w:t>
            </w:r>
            <w:r w:rsidRPr="00F52EEF">
              <w:rPr>
                <w:rFonts w:asciiTheme="minorHAnsi" w:hAnsiTheme="minorHAnsi" w:cstheme="minorHAnsi"/>
              </w:rPr>
              <w:t xml:space="preserve"> nebo </w:t>
            </w:r>
            <w:r w:rsidRPr="00F52EEF">
              <w:rPr>
                <w:rFonts w:asciiTheme="minorHAnsi" w:hAnsiTheme="minorHAnsi" w:cstheme="minorHAnsi"/>
                <w:i/>
              </w:rPr>
              <w:t>-ing</w:t>
            </w:r>
            <w:r w:rsidR="008B71CC">
              <w:rPr>
                <w:rFonts w:asciiTheme="minorHAnsi" w:hAnsiTheme="minorHAnsi" w:cstheme="minorHAnsi"/>
                <w:i/>
              </w:rPr>
              <w:t>;</w:t>
            </w:r>
          </w:p>
          <w:p w14:paraId="4A5E09B1" w14:textId="67BD34B5"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8B71CC">
              <w:rPr>
                <w:rFonts w:asciiTheme="minorHAnsi" w:hAnsiTheme="minorHAnsi" w:cstheme="minorHAnsi"/>
              </w:rPr>
              <w:t>n</w:t>
            </w:r>
            <w:r w:rsidRPr="00F52EEF">
              <w:rPr>
                <w:rFonts w:asciiTheme="minorHAnsi" w:hAnsiTheme="minorHAnsi" w:cstheme="minorHAnsi"/>
              </w:rPr>
              <w:t>epřímá řeč a otázka v nepřímé řeči</w:t>
            </w:r>
            <w:r w:rsidR="008B71CC">
              <w:rPr>
                <w:rFonts w:asciiTheme="minorHAnsi" w:hAnsiTheme="minorHAnsi" w:cstheme="minorHAnsi"/>
              </w:rPr>
              <w:t>;</w:t>
            </w:r>
          </w:p>
          <w:p w14:paraId="14A6B733" w14:textId="297D3DC4"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8B71CC">
              <w:rPr>
                <w:rFonts w:asciiTheme="minorHAnsi" w:hAnsiTheme="minorHAnsi" w:cstheme="minorHAnsi"/>
              </w:rPr>
              <w:t>p</w:t>
            </w:r>
            <w:r w:rsidRPr="00F52EEF">
              <w:rPr>
                <w:rFonts w:asciiTheme="minorHAnsi" w:hAnsiTheme="minorHAnsi" w:cstheme="minorHAnsi"/>
              </w:rPr>
              <w:t>odmínkové věty 3. typu</w:t>
            </w:r>
            <w:r w:rsidR="008B71CC">
              <w:rPr>
                <w:rFonts w:asciiTheme="minorHAnsi" w:hAnsiTheme="minorHAnsi" w:cstheme="minorHAnsi"/>
              </w:rPr>
              <w:t>.</w:t>
            </w:r>
          </w:p>
          <w:p w14:paraId="5ACEE895" w14:textId="77777777" w:rsidR="00F64B71" w:rsidRPr="00F52EEF" w:rsidRDefault="00F64B71" w:rsidP="00935F76">
            <w:pPr>
              <w:tabs>
                <w:tab w:val="left" w:pos="567"/>
              </w:tabs>
              <w:jc w:val="both"/>
              <w:rPr>
                <w:rFonts w:asciiTheme="minorHAnsi" w:hAnsiTheme="minorHAnsi" w:cstheme="minorHAnsi"/>
              </w:rPr>
            </w:pPr>
          </w:p>
          <w:p w14:paraId="4EBD79CA" w14:textId="77777777" w:rsidR="00F64B71" w:rsidRPr="008B71CC" w:rsidRDefault="00F64B71" w:rsidP="00935F76">
            <w:pPr>
              <w:tabs>
                <w:tab w:val="left" w:pos="567"/>
              </w:tabs>
              <w:jc w:val="both"/>
              <w:rPr>
                <w:rFonts w:asciiTheme="minorHAnsi" w:hAnsiTheme="minorHAnsi" w:cstheme="minorHAnsi"/>
                <w:b/>
              </w:rPr>
            </w:pPr>
            <w:r w:rsidRPr="008B71CC">
              <w:rPr>
                <w:rFonts w:asciiTheme="minorHAnsi" w:hAnsiTheme="minorHAnsi" w:cstheme="minorHAnsi"/>
                <w:b/>
              </w:rPr>
              <w:t xml:space="preserve">Slovní zásoba: </w:t>
            </w:r>
          </w:p>
          <w:p w14:paraId="55F6162B" w14:textId="2797436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8B71CC">
              <w:rPr>
                <w:rFonts w:asciiTheme="minorHAnsi" w:hAnsiTheme="minorHAnsi" w:cstheme="minorHAnsi"/>
              </w:rPr>
              <w:t>p</w:t>
            </w:r>
            <w:r w:rsidRPr="00F52EEF">
              <w:rPr>
                <w:rFonts w:asciiTheme="minorHAnsi" w:hAnsiTheme="minorHAnsi" w:cstheme="minorHAnsi"/>
              </w:rPr>
              <w:t>odnikání, popis produktu a služeb</w:t>
            </w:r>
            <w:r w:rsidR="008B71CC">
              <w:rPr>
                <w:rFonts w:asciiTheme="minorHAnsi" w:hAnsiTheme="minorHAnsi" w:cstheme="minorHAnsi"/>
              </w:rPr>
              <w:t>;</w:t>
            </w:r>
            <w:r w:rsidRPr="00F52EEF">
              <w:rPr>
                <w:rFonts w:asciiTheme="minorHAnsi" w:hAnsiTheme="minorHAnsi" w:cstheme="minorHAnsi"/>
              </w:rPr>
              <w:t xml:space="preserve">  </w:t>
            </w:r>
          </w:p>
          <w:p w14:paraId="5CBD5D04" w14:textId="7102730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8B71CC">
              <w:rPr>
                <w:rFonts w:asciiTheme="minorHAnsi" w:hAnsiTheme="minorHAnsi" w:cstheme="minorHAnsi"/>
              </w:rPr>
              <w:t>k</w:t>
            </w:r>
            <w:r w:rsidRPr="00F52EEF">
              <w:rPr>
                <w:rFonts w:asciiTheme="minorHAnsi" w:hAnsiTheme="minorHAnsi" w:cstheme="minorHAnsi"/>
              </w:rPr>
              <w:t>omunikace</w:t>
            </w:r>
            <w:r w:rsidR="008B71CC">
              <w:rPr>
                <w:rFonts w:asciiTheme="minorHAnsi" w:hAnsiTheme="minorHAnsi" w:cstheme="minorHAnsi"/>
              </w:rPr>
              <w:t>;</w:t>
            </w:r>
          </w:p>
          <w:p w14:paraId="67A643C8" w14:textId="0603C9D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8B71CC">
              <w:rPr>
                <w:rFonts w:asciiTheme="minorHAnsi" w:hAnsiTheme="minorHAnsi" w:cstheme="minorHAnsi"/>
              </w:rPr>
              <w:t>z</w:t>
            </w:r>
            <w:r w:rsidRPr="00F52EEF">
              <w:rPr>
                <w:rFonts w:asciiTheme="minorHAnsi" w:hAnsiTheme="minorHAnsi" w:cstheme="minorHAnsi"/>
              </w:rPr>
              <w:t>vládání problému a hledání řešení</w:t>
            </w:r>
            <w:r w:rsidR="008B71CC">
              <w:rPr>
                <w:rFonts w:asciiTheme="minorHAnsi" w:hAnsiTheme="minorHAnsi" w:cstheme="minorHAnsi"/>
              </w:rPr>
              <w:t>;</w:t>
            </w:r>
            <w:r w:rsidRPr="00F52EEF">
              <w:rPr>
                <w:rFonts w:asciiTheme="minorHAnsi" w:hAnsiTheme="minorHAnsi" w:cstheme="minorHAnsi"/>
              </w:rPr>
              <w:t xml:space="preserve"> </w:t>
            </w:r>
          </w:p>
          <w:p w14:paraId="70834DFC" w14:textId="51E05E8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8B71CC">
              <w:rPr>
                <w:rFonts w:asciiTheme="minorHAnsi" w:hAnsiTheme="minorHAnsi" w:cstheme="minorHAnsi"/>
              </w:rPr>
              <w:t>p</w:t>
            </w:r>
            <w:r w:rsidRPr="00F52EEF">
              <w:rPr>
                <w:rFonts w:asciiTheme="minorHAnsi" w:hAnsiTheme="minorHAnsi" w:cstheme="minorHAnsi"/>
              </w:rPr>
              <w:t>ráce, média, společenské příležitosti a další podle námětů jednotlivých lekcí učebnice.</w:t>
            </w:r>
          </w:p>
        </w:tc>
      </w:tr>
      <w:tr w:rsidR="00F64B71" w:rsidRPr="00F52EEF" w14:paraId="22BE46D9" w14:textId="77777777" w:rsidTr="006B2622">
        <w:trPr>
          <w:trHeight w:val="265"/>
        </w:trPr>
        <w:tc>
          <w:tcPr>
            <w:tcW w:w="4471" w:type="dxa"/>
            <w:gridSpan w:val="2"/>
            <w:tcBorders>
              <w:top w:val="nil"/>
            </w:tcBorders>
            <w:shd w:val="clear" w:color="auto" w:fill="F7CAAC"/>
          </w:tcPr>
          <w:p w14:paraId="3B27556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6F04B5C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211EA00" w14:textId="77777777" w:rsidTr="006B2622">
        <w:trPr>
          <w:trHeight w:val="1497"/>
        </w:trPr>
        <w:tc>
          <w:tcPr>
            <w:tcW w:w="10673" w:type="dxa"/>
            <w:gridSpan w:val="8"/>
            <w:tcBorders>
              <w:top w:val="nil"/>
            </w:tcBorders>
          </w:tcPr>
          <w:p w14:paraId="78B0A51B" w14:textId="77777777" w:rsidR="00F64B71" w:rsidRPr="00F52EEF" w:rsidRDefault="00F64B71" w:rsidP="00935F76">
            <w:pPr>
              <w:tabs>
                <w:tab w:val="left" w:pos="567"/>
              </w:tabs>
              <w:rPr>
                <w:rFonts w:asciiTheme="minorHAnsi" w:hAnsiTheme="minorHAnsi" w:cstheme="minorHAnsi"/>
              </w:rPr>
            </w:pPr>
            <w:r w:rsidRPr="008B71CC">
              <w:rPr>
                <w:rFonts w:asciiTheme="minorHAnsi" w:hAnsiTheme="minorHAnsi" w:cstheme="minorHAnsi"/>
                <w:b/>
              </w:rPr>
              <w:t>Povinná literatura:</w:t>
            </w:r>
            <w:r w:rsidRPr="00F52EEF">
              <w:rPr>
                <w:rFonts w:asciiTheme="minorHAnsi" w:hAnsiTheme="minorHAnsi" w:cstheme="minorHAnsi"/>
              </w:rPr>
              <w:br/>
              <w:t xml:space="preserve">ROGERS, Mickey et al. 2014. </w:t>
            </w:r>
            <w:r w:rsidRPr="00F52EEF">
              <w:rPr>
                <w:rFonts w:asciiTheme="minorHAnsi" w:hAnsiTheme="minorHAnsi" w:cstheme="minorHAnsi"/>
                <w:i/>
              </w:rPr>
              <w:t>Open Mind Intermediate</w:t>
            </w:r>
            <w:r w:rsidRPr="00F52EEF">
              <w:rPr>
                <w:rFonts w:asciiTheme="minorHAnsi" w:hAnsiTheme="minorHAnsi" w:cstheme="minorHAnsi"/>
              </w:rPr>
              <w:t xml:space="preserve">. London. ISBN 978-0 230458307. </w:t>
            </w:r>
          </w:p>
          <w:p w14:paraId="2BBAF871"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WISNIEWSKA, Ingrid and Dorothy ZEMACH. 2014. </w:t>
            </w:r>
            <w:r w:rsidRPr="00F52EEF">
              <w:rPr>
                <w:rFonts w:asciiTheme="minorHAnsi" w:hAnsiTheme="minorHAnsi" w:cstheme="minorHAnsi"/>
                <w:i/>
              </w:rPr>
              <w:t>Open Mind Intermediate</w:t>
            </w:r>
            <w:r w:rsidRPr="00F52EEF">
              <w:rPr>
                <w:rFonts w:asciiTheme="minorHAnsi" w:hAnsiTheme="minorHAnsi" w:cstheme="minorHAnsi"/>
              </w:rPr>
              <w:t>, Workbook. London. ISBN 978-0230458390.</w:t>
            </w:r>
          </w:p>
          <w:p w14:paraId="3ED9D5CD" w14:textId="77777777" w:rsidR="00F64B71" w:rsidRPr="00F52EEF" w:rsidRDefault="00F64B71" w:rsidP="00935F76">
            <w:pPr>
              <w:tabs>
                <w:tab w:val="left" w:pos="567"/>
              </w:tabs>
              <w:rPr>
                <w:rFonts w:asciiTheme="minorHAnsi" w:hAnsiTheme="minorHAnsi" w:cstheme="minorHAnsi"/>
              </w:rPr>
            </w:pPr>
          </w:p>
          <w:p w14:paraId="45EBEFA4" w14:textId="77777777" w:rsidR="00F64B71" w:rsidRPr="008B71CC" w:rsidRDefault="00F64B71" w:rsidP="00935F76">
            <w:pPr>
              <w:tabs>
                <w:tab w:val="left" w:pos="567"/>
              </w:tabs>
              <w:rPr>
                <w:rFonts w:asciiTheme="minorHAnsi" w:hAnsiTheme="minorHAnsi" w:cstheme="minorHAnsi"/>
                <w:b/>
              </w:rPr>
            </w:pPr>
            <w:r w:rsidRPr="008B71CC">
              <w:rPr>
                <w:rFonts w:asciiTheme="minorHAnsi" w:hAnsiTheme="minorHAnsi" w:cstheme="minorHAnsi"/>
                <w:b/>
              </w:rPr>
              <w:t xml:space="preserve">Doporučená literatura: </w:t>
            </w:r>
          </w:p>
          <w:p w14:paraId="07553C13"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MURPHY, Raymond. 2015. </w:t>
            </w:r>
            <w:r w:rsidRPr="00F52EEF">
              <w:rPr>
                <w:rFonts w:asciiTheme="minorHAnsi" w:hAnsiTheme="minorHAnsi" w:cstheme="minorHAnsi"/>
                <w:i/>
              </w:rPr>
              <w:t>English Grammar In Use</w:t>
            </w:r>
            <w:r w:rsidRPr="00F52EEF">
              <w:rPr>
                <w:rFonts w:asciiTheme="minorHAnsi" w:hAnsiTheme="minorHAnsi" w:cstheme="minorHAnsi"/>
              </w:rPr>
              <w:t>. CUP. ISBN 978-1107539334.</w:t>
            </w:r>
          </w:p>
          <w:p w14:paraId="6BEE620B" w14:textId="751DBE40"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REDMAN, Stuart. 2011. </w:t>
            </w:r>
            <w:r w:rsidRPr="00F52EEF">
              <w:rPr>
                <w:rFonts w:asciiTheme="minorHAnsi" w:hAnsiTheme="minorHAnsi" w:cstheme="minorHAnsi"/>
                <w:i/>
              </w:rPr>
              <w:t>English Vocabulary in Use</w:t>
            </w:r>
            <w:r w:rsidRPr="00F52EEF">
              <w:rPr>
                <w:rFonts w:asciiTheme="minorHAnsi" w:hAnsiTheme="minorHAnsi" w:cstheme="minorHAnsi"/>
              </w:rPr>
              <w:t>, Pre-intermediate and Intermediate. CUP. ISBN 978-0521149884</w:t>
            </w:r>
            <w:r w:rsidR="008B71CC">
              <w:rPr>
                <w:rFonts w:asciiTheme="minorHAnsi" w:hAnsiTheme="minorHAnsi" w:cstheme="minorHAnsi"/>
              </w:rPr>
              <w:t>.</w:t>
            </w:r>
          </w:p>
          <w:p w14:paraId="3334223A"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JOHNSTON, Olivia. 2002. </w:t>
            </w:r>
            <w:r w:rsidRPr="00F52EEF">
              <w:rPr>
                <w:rFonts w:asciiTheme="minorHAnsi" w:hAnsiTheme="minorHAnsi" w:cstheme="minorHAnsi"/>
                <w:i/>
              </w:rPr>
              <w:t>Test your vocabulary 3</w:t>
            </w:r>
            <w:r w:rsidRPr="00F52EEF">
              <w:rPr>
                <w:rFonts w:asciiTheme="minorHAnsi" w:hAnsiTheme="minorHAnsi" w:cstheme="minorHAnsi"/>
              </w:rPr>
              <w:t>. Harlow, Essex: Pearson Education Limited. ISBN 0582451681.</w:t>
            </w:r>
          </w:p>
        </w:tc>
      </w:tr>
      <w:tr w:rsidR="00F64B71" w:rsidRPr="00F52EEF" w14:paraId="3D6C6D88" w14:textId="77777777" w:rsidTr="006B2622">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44B0786"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1616C3E" w14:textId="77777777" w:rsidTr="006B2622">
        <w:tc>
          <w:tcPr>
            <w:tcW w:w="5605" w:type="dxa"/>
            <w:gridSpan w:val="3"/>
            <w:tcBorders>
              <w:top w:val="single" w:sz="2" w:space="0" w:color="auto"/>
            </w:tcBorders>
            <w:shd w:val="clear" w:color="auto" w:fill="F7CAAC"/>
          </w:tcPr>
          <w:p w14:paraId="03B2C9AF"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7CEFF8CA"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1D2862C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7F47DD84" w14:textId="77777777" w:rsidTr="006B2622">
        <w:tc>
          <w:tcPr>
            <w:tcW w:w="10673" w:type="dxa"/>
            <w:gridSpan w:val="8"/>
            <w:shd w:val="clear" w:color="auto" w:fill="F7CAAC"/>
          </w:tcPr>
          <w:p w14:paraId="0182501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35F8D4F5" w14:textId="77777777" w:rsidTr="00CA38AF">
        <w:trPr>
          <w:trHeight w:val="1539"/>
        </w:trPr>
        <w:tc>
          <w:tcPr>
            <w:tcW w:w="10673" w:type="dxa"/>
            <w:gridSpan w:val="8"/>
          </w:tcPr>
          <w:p w14:paraId="030A1CA0"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260E82A4" w14:textId="77777777" w:rsidR="00F64B71" w:rsidRPr="00F52EEF" w:rsidRDefault="00F64B71" w:rsidP="00935F76">
      <w:pPr>
        <w:tabs>
          <w:tab w:val="left" w:pos="567"/>
        </w:tabs>
        <w:spacing w:after="160" w:line="259" w:lineRule="auto"/>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63C7BEFA" w14:textId="77777777" w:rsidTr="00D710A4">
        <w:tc>
          <w:tcPr>
            <w:tcW w:w="10673" w:type="dxa"/>
            <w:gridSpan w:val="8"/>
            <w:tcBorders>
              <w:bottom w:val="double" w:sz="4" w:space="0" w:color="auto"/>
            </w:tcBorders>
            <w:shd w:val="clear" w:color="auto" w:fill="BDD6EE"/>
          </w:tcPr>
          <w:p w14:paraId="16EED75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E56E816" w14:textId="77777777" w:rsidTr="00D710A4">
        <w:tc>
          <w:tcPr>
            <w:tcW w:w="3904" w:type="dxa"/>
            <w:tcBorders>
              <w:top w:val="double" w:sz="4" w:space="0" w:color="auto"/>
            </w:tcBorders>
            <w:shd w:val="clear" w:color="auto" w:fill="F7CAAC"/>
          </w:tcPr>
          <w:p w14:paraId="00F67AA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0ACB24F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CJ7 – </w:t>
            </w:r>
            <w:proofErr w:type="gramStart"/>
            <w:r w:rsidRPr="00F52EEF">
              <w:rPr>
                <w:rFonts w:asciiTheme="minorHAnsi" w:hAnsiTheme="minorHAnsi" w:cstheme="minorHAnsi"/>
              </w:rPr>
              <w:t>Angličtina</w:t>
            </w:r>
            <w:proofErr w:type="gramEnd"/>
            <w:r w:rsidRPr="00F52EEF">
              <w:rPr>
                <w:rFonts w:asciiTheme="minorHAnsi" w:hAnsiTheme="minorHAnsi" w:cstheme="minorHAnsi"/>
              </w:rPr>
              <w:t xml:space="preserve"> - intermediate</w:t>
            </w:r>
          </w:p>
        </w:tc>
      </w:tr>
      <w:tr w:rsidR="00F64B71" w:rsidRPr="00F52EEF" w14:paraId="465C0372" w14:textId="77777777" w:rsidTr="00D710A4">
        <w:tc>
          <w:tcPr>
            <w:tcW w:w="3904" w:type="dxa"/>
            <w:shd w:val="clear" w:color="auto" w:fill="F7CAAC"/>
          </w:tcPr>
          <w:p w14:paraId="571261B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773C1AEF" w14:textId="77777777" w:rsidR="00F64B71" w:rsidRPr="00F52EEF" w:rsidRDefault="00F64B71" w:rsidP="00935F76">
            <w:pPr>
              <w:tabs>
                <w:tab w:val="left" w:pos="567"/>
              </w:tabs>
              <w:autoSpaceDE w:val="0"/>
              <w:autoSpaceDN w:val="0"/>
              <w:adjustRightInd w:val="0"/>
              <w:rPr>
                <w:rFonts w:asciiTheme="minorHAnsi" w:hAnsiTheme="minorHAnsi" w:cstheme="minorHAnsi"/>
                <w:color w:val="000000" w:themeColor="text1"/>
              </w:rPr>
            </w:pPr>
            <w:r w:rsidRPr="00F52EEF">
              <w:rPr>
                <w:rFonts w:asciiTheme="minorHAnsi" w:eastAsia="Calibri" w:hAnsiTheme="minorHAnsi" w:cstheme="minorHAnsi"/>
                <w:color w:val="000000" w:themeColor="text1"/>
              </w:rPr>
              <w:t xml:space="preserve">Povinný, povinně volitelný. </w:t>
            </w:r>
          </w:p>
        </w:tc>
        <w:tc>
          <w:tcPr>
            <w:tcW w:w="2695" w:type="dxa"/>
            <w:gridSpan w:val="2"/>
            <w:shd w:val="clear" w:color="auto" w:fill="F7CAAC"/>
          </w:tcPr>
          <w:p w14:paraId="57E23CC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1D439FF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F64B71" w:rsidRPr="00F52EEF" w14:paraId="04AEEBA3" w14:textId="77777777" w:rsidTr="00D710A4">
        <w:trPr>
          <w:trHeight w:val="297"/>
        </w:trPr>
        <w:tc>
          <w:tcPr>
            <w:tcW w:w="3904" w:type="dxa"/>
            <w:shd w:val="clear" w:color="auto" w:fill="F7CAAC"/>
          </w:tcPr>
          <w:p w14:paraId="52FD01E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F3F04C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3FA7754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649F71D"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2E99C55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5C35529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3E1FA6D7" w14:textId="77777777" w:rsidTr="00D710A4">
        <w:tc>
          <w:tcPr>
            <w:tcW w:w="3904" w:type="dxa"/>
            <w:shd w:val="clear" w:color="auto" w:fill="F7CAAC"/>
          </w:tcPr>
          <w:p w14:paraId="4592923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22FF7B08"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61FC1DEE" w14:textId="77777777" w:rsidTr="00D710A4">
        <w:tc>
          <w:tcPr>
            <w:tcW w:w="3904" w:type="dxa"/>
            <w:shd w:val="clear" w:color="auto" w:fill="F7CAAC"/>
          </w:tcPr>
          <w:p w14:paraId="5F50642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A1E9158" w14:textId="4A9AECDC" w:rsidR="00F64B71" w:rsidRPr="00F52EEF" w:rsidRDefault="00F22B3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2156" w:type="dxa"/>
            <w:shd w:val="clear" w:color="auto" w:fill="F7CAAC"/>
          </w:tcPr>
          <w:p w14:paraId="71BAB5C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22DBB6AF" w14:textId="5032BDD2" w:rsidR="00F64B71" w:rsidRPr="00F52EEF" w:rsidRDefault="00F22B3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1F918DF4" w14:textId="77777777" w:rsidTr="00D710A4">
        <w:tc>
          <w:tcPr>
            <w:tcW w:w="3904" w:type="dxa"/>
            <w:shd w:val="clear" w:color="auto" w:fill="F7CAAC"/>
          </w:tcPr>
          <w:p w14:paraId="201522CF"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65E50F87"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16BEB608" w14:textId="77777777" w:rsidTr="00D710A4">
        <w:trPr>
          <w:trHeight w:val="554"/>
        </w:trPr>
        <w:tc>
          <w:tcPr>
            <w:tcW w:w="10673" w:type="dxa"/>
            <w:gridSpan w:val="8"/>
            <w:tcBorders>
              <w:top w:val="nil"/>
            </w:tcBorders>
          </w:tcPr>
          <w:p w14:paraId="4898D37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(minimum: 80%). </w:t>
            </w:r>
          </w:p>
          <w:p w14:paraId="29F4511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2. Aktivní účast v semináři (vypracování všech domácích prací v termínu). </w:t>
            </w:r>
          </w:p>
          <w:p w14:paraId="1CD7E4A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3. Prezentace v hodině s doprovodnými materiály v dohodnutém termínu (hodnocena na minimum 60%). </w:t>
            </w:r>
          </w:p>
          <w:p w14:paraId="216BB9D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60%). </w:t>
            </w:r>
          </w:p>
          <w:p w14:paraId="3CC4C7B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5. Student si dále v letním semestru zapisuje CJ8. </w:t>
            </w:r>
          </w:p>
          <w:p w14:paraId="6B9D9089" w14:textId="4AC82A30"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CJ7 v Moodlu.</w:t>
            </w:r>
          </w:p>
        </w:tc>
      </w:tr>
      <w:tr w:rsidR="00F64B71" w:rsidRPr="00F52EEF" w14:paraId="155FE365" w14:textId="77777777" w:rsidTr="00D710A4">
        <w:trPr>
          <w:trHeight w:val="197"/>
        </w:trPr>
        <w:tc>
          <w:tcPr>
            <w:tcW w:w="3904" w:type="dxa"/>
            <w:tcBorders>
              <w:top w:val="nil"/>
            </w:tcBorders>
            <w:shd w:val="clear" w:color="auto" w:fill="F7CAAC"/>
          </w:tcPr>
          <w:p w14:paraId="2D5A17D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745253A5"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47A8594C" w14:textId="77777777" w:rsidTr="00D710A4">
        <w:trPr>
          <w:trHeight w:val="243"/>
        </w:trPr>
        <w:tc>
          <w:tcPr>
            <w:tcW w:w="3904" w:type="dxa"/>
            <w:tcBorders>
              <w:top w:val="nil"/>
            </w:tcBorders>
            <w:shd w:val="clear" w:color="auto" w:fill="F7CAAC"/>
          </w:tcPr>
          <w:p w14:paraId="1AA3565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0732EC85"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522BDC66" w14:textId="77777777" w:rsidTr="00D710A4">
        <w:tc>
          <w:tcPr>
            <w:tcW w:w="3904" w:type="dxa"/>
            <w:shd w:val="clear" w:color="auto" w:fill="F7CAAC"/>
          </w:tcPr>
          <w:p w14:paraId="20768E2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7F393ED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Simona Šmajdlerová, Mgr. Michal Navrátil</w:t>
            </w:r>
          </w:p>
        </w:tc>
      </w:tr>
      <w:tr w:rsidR="00F64B71" w:rsidRPr="00F52EEF" w14:paraId="2C1E2F8E" w14:textId="77777777" w:rsidTr="00CA38AF">
        <w:trPr>
          <w:trHeight w:val="70"/>
        </w:trPr>
        <w:tc>
          <w:tcPr>
            <w:tcW w:w="10673" w:type="dxa"/>
            <w:gridSpan w:val="8"/>
            <w:tcBorders>
              <w:top w:val="nil"/>
            </w:tcBorders>
          </w:tcPr>
          <w:p w14:paraId="77B31449"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56B0100" w14:textId="77777777" w:rsidTr="00D710A4">
        <w:tc>
          <w:tcPr>
            <w:tcW w:w="3904" w:type="dxa"/>
            <w:shd w:val="clear" w:color="auto" w:fill="F7CAAC"/>
          </w:tcPr>
          <w:p w14:paraId="1D1317F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008ABC6B"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0358CC1" w14:textId="77777777" w:rsidTr="00CA38AF">
        <w:trPr>
          <w:trHeight w:val="4789"/>
        </w:trPr>
        <w:tc>
          <w:tcPr>
            <w:tcW w:w="10673" w:type="dxa"/>
            <w:gridSpan w:val="8"/>
            <w:tcBorders>
              <w:top w:val="nil"/>
              <w:bottom w:val="single" w:sz="12" w:space="0" w:color="auto"/>
            </w:tcBorders>
          </w:tcPr>
          <w:p w14:paraId="6B34C577" w14:textId="77777777" w:rsidR="00F64B71" w:rsidRPr="00F52EEF" w:rsidRDefault="00F64B71" w:rsidP="00935F76">
            <w:pPr>
              <w:tabs>
                <w:tab w:val="left" w:pos="567"/>
              </w:tabs>
              <w:jc w:val="both"/>
              <w:rPr>
                <w:rFonts w:asciiTheme="minorHAnsi" w:hAnsiTheme="minorHAnsi" w:cstheme="minorHAnsi"/>
              </w:rPr>
            </w:pPr>
          </w:p>
          <w:p w14:paraId="62885D97"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Gramatika: </w:t>
            </w:r>
          </w:p>
          <w:p w14:paraId="247B5155" w14:textId="13253A2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m</w:t>
            </w:r>
            <w:r w:rsidRPr="00F52EEF">
              <w:rPr>
                <w:rFonts w:asciiTheme="minorHAnsi" w:hAnsiTheme="minorHAnsi" w:cstheme="minorHAnsi"/>
              </w:rPr>
              <w:t>odální slovesa</w:t>
            </w:r>
            <w:r w:rsidR="00CA38AF">
              <w:rPr>
                <w:rFonts w:asciiTheme="minorHAnsi" w:hAnsiTheme="minorHAnsi" w:cstheme="minorHAnsi"/>
              </w:rPr>
              <w:t>;</w:t>
            </w:r>
            <w:r w:rsidRPr="00F52EEF">
              <w:rPr>
                <w:rFonts w:asciiTheme="minorHAnsi" w:hAnsiTheme="minorHAnsi" w:cstheme="minorHAnsi"/>
              </w:rPr>
              <w:t xml:space="preserve"> </w:t>
            </w:r>
          </w:p>
          <w:p w14:paraId="29EBFDCD" w14:textId="7B68566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p</w:t>
            </w:r>
            <w:r w:rsidRPr="00F52EEF">
              <w:rPr>
                <w:rFonts w:asciiTheme="minorHAnsi" w:hAnsiTheme="minorHAnsi" w:cstheme="minorHAnsi"/>
              </w:rPr>
              <w:t>řípony přídavných jmen</w:t>
            </w:r>
            <w:r w:rsidR="00CA38AF">
              <w:rPr>
                <w:rFonts w:asciiTheme="minorHAnsi" w:hAnsiTheme="minorHAnsi" w:cstheme="minorHAnsi"/>
              </w:rPr>
              <w:t>;</w:t>
            </w:r>
            <w:r w:rsidRPr="00F52EEF">
              <w:rPr>
                <w:rFonts w:asciiTheme="minorHAnsi" w:hAnsiTheme="minorHAnsi" w:cstheme="minorHAnsi"/>
              </w:rPr>
              <w:t xml:space="preserve"> </w:t>
            </w:r>
          </w:p>
          <w:p w14:paraId="5D7465BB" w14:textId="5D2FD50F"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v</w:t>
            </w:r>
            <w:r w:rsidRPr="00F52EEF">
              <w:rPr>
                <w:rFonts w:asciiTheme="minorHAnsi" w:hAnsiTheme="minorHAnsi" w:cstheme="minorHAnsi"/>
              </w:rPr>
              <w:t>ztažné věty</w:t>
            </w:r>
            <w:r w:rsidR="00CA38AF">
              <w:rPr>
                <w:rFonts w:asciiTheme="minorHAnsi" w:hAnsiTheme="minorHAnsi" w:cstheme="minorHAnsi"/>
              </w:rPr>
              <w:t>;</w:t>
            </w:r>
          </w:p>
          <w:p w14:paraId="556FA2FB" w14:textId="13AEB3D5"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v</w:t>
            </w:r>
            <w:r w:rsidRPr="00F52EEF">
              <w:rPr>
                <w:rFonts w:asciiTheme="minorHAnsi" w:hAnsiTheme="minorHAnsi" w:cstheme="minorHAnsi"/>
              </w:rPr>
              <w:t>azba sloves s gerundiem nebo infinitivem</w:t>
            </w:r>
            <w:r w:rsidR="00CA38AF">
              <w:rPr>
                <w:rFonts w:asciiTheme="minorHAnsi" w:hAnsiTheme="minorHAnsi" w:cstheme="minorHAnsi"/>
              </w:rPr>
              <w:t>;</w:t>
            </w:r>
          </w:p>
          <w:p w14:paraId="36CC4E2D" w14:textId="1778B99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v</w:t>
            </w:r>
            <w:r w:rsidRPr="00F52EEF">
              <w:rPr>
                <w:rFonts w:asciiTheme="minorHAnsi" w:hAnsiTheme="minorHAnsi" w:cstheme="minorHAnsi"/>
              </w:rPr>
              <w:t>ětné vazby s</w:t>
            </w:r>
            <w:r w:rsidR="00CA38AF">
              <w:rPr>
                <w:rFonts w:asciiTheme="minorHAnsi" w:hAnsiTheme="minorHAnsi" w:cstheme="minorHAnsi"/>
              </w:rPr>
              <w:t> </w:t>
            </w:r>
            <w:r w:rsidRPr="00F52EEF">
              <w:rPr>
                <w:rFonts w:asciiTheme="minorHAnsi" w:hAnsiTheme="minorHAnsi" w:cstheme="minorHAnsi"/>
              </w:rPr>
              <w:t>infinitivem</w:t>
            </w:r>
            <w:r w:rsidR="00CA38AF">
              <w:rPr>
                <w:rFonts w:asciiTheme="minorHAnsi" w:hAnsiTheme="minorHAnsi" w:cstheme="minorHAnsi"/>
              </w:rPr>
              <w:t>;</w:t>
            </w:r>
          </w:p>
          <w:p w14:paraId="56DFE9C4" w14:textId="4FB61AA6"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v</w:t>
            </w:r>
            <w:r w:rsidRPr="00F52EEF">
              <w:rPr>
                <w:rFonts w:asciiTheme="minorHAnsi" w:hAnsiTheme="minorHAnsi" w:cstheme="minorHAnsi"/>
              </w:rPr>
              <w:t>yjadřování lítosti</w:t>
            </w:r>
            <w:r w:rsidR="00CA38AF">
              <w:rPr>
                <w:rFonts w:asciiTheme="minorHAnsi" w:hAnsiTheme="minorHAnsi" w:cstheme="minorHAnsi"/>
              </w:rPr>
              <w:t>.</w:t>
            </w:r>
          </w:p>
          <w:p w14:paraId="6717E0BD" w14:textId="77777777" w:rsidR="00F64B71" w:rsidRPr="00F52EEF" w:rsidRDefault="00F64B71" w:rsidP="00935F76">
            <w:pPr>
              <w:tabs>
                <w:tab w:val="left" w:pos="567"/>
              </w:tabs>
              <w:jc w:val="both"/>
              <w:rPr>
                <w:rFonts w:asciiTheme="minorHAnsi" w:hAnsiTheme="minorHAnsi" w:cstheme="minorHAnsi"/>
              </w:rPr>
            </w:pPr>
          </w:p>
          <w:p w14:paraId="1A159904"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Slovní zásoba: </w:t>
            </w:r>
          </w:p>
          <w:p w14:paraId="499BE693" w14:textId="24B9222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s</w:t>
            </w:r>
            <w:r w:rsidRPr="00F52EEF">
              <w:rPr>
                <w:rFonts w:asciiTheme="minorHAnsi" w:hAnsiTheme="minorHAnsi" w:cstheme="minorHAnsi"/>
              </w:rPr>
              <w:t>trategie v</w:t>
            </w:r>
            <w:r w:rsidR="00CA38AF">
              <w:rPr>
                <w:rFonts w:asciiTheme="minorHAnsi" w:hAnsiTheme="minorHAnsi" w:cstheme="minorHAnsi"/>
              </w:rPr>
              <w:t> </w:t>
            </w:r>
            <w:r w:rsidRPr="00F52EEF">
              <w:rPr>
                <w:rFonts w:asciiTheme="minorHAnsi" w:hAnsiTheme="minorHAnsi" w:cstheme="minorHAnsi"/>
              </w:rPr>
              <w:t>komunikaci</w:t>
            </w:r>
            <w:r w:rsidR="00CA38AF">
              <w:rPr>
                <w:rFonts w:asciiTheme="minorHAnsi" w:hAnsiTheme="minorHAnsi" w:cstheme="minorHAnsi"/>
              </w:rPr>
              <w:t>;</w:t>
            </w:r>
            <w:r w:rsidRPr="00F52EEF">
              <w:rPr>
                <w:rFonts w:asciiTheme="minorHAnsi" w:hAnsiTheme="minorHAnsi" w:cstheme="minorHAnsi"/>
              </w:rPr>
              <w:t xml:space="preserve"> </w:t>
            </w:r>
          </w:p>
          <w:p w14:paraId="7CE9711C" w14:textId="75EA8B4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v</w:t>
            </w:r>
            <w:r w:rsidRPr="00F52EEF">
              <w:rPr>
                <w:rFonts w:asciiTheme="minorHAnsi" w:hAnsiTheme="minorHAnsi" w:cstheme="minorHAnsi"/>
              </w:rPr>
              <w:t>yprávění fiktivních příběhů</w:t>
            </w:r>
            <w:r w:rsidR="00CA38AF">
              <w:rPr>
                <w:rFonts w:asciiTheme="minorHAnsi" w:hAnsiTheme="minorHAnsi" w:cstheme="minorHAnsi"/>
              </w:rPr>
              <w:t>;</w:t>
            </w:r>
            <w:r w:rsidRPr="00F52EEF">
              <w:rPr>
                <w:rFonts w:asciiTheme="minorHAnsi" w:hAnsiTheme="minorHAnsi" w:cstheme="minorHAnsi"/>
              </w:rPr>
              <w:t xml:space="preserve"> </w:t>
            </w:r>
          </w:p>
          <w:p w14:paraId="22A54BF7" w14:textId="6F21272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z</w:t>
            </w:r>
            <w:r w:rsidRPr="00F52EEF">
              <w:rPr>
                <w:rFonts w:asciiTheme="minorHAnsi" w:hAnsiTheme="minorHAnsi" w:cstheme="minorHAnsi"/>
              </w:rPr>
              <w:t>ranění, symptomy nemoci a zdravotní potíže</w:t>
            </w:r>
            <w:r w:rsidR="00CA38AF">
              <w:rPr>
                <w:rFonts w:asciiTheme="minorHAnsi" w:hAnsiTheme="minorHAnsi" w:cstheme="minorHAnsi"/>
              </w:rPr>
              <w:t xml:space="preserve">. </w:t>
            </w:r>
          </w:p>
          <w:p w14:paraId="3A6001E5"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7DEE088" w14:textId="77777777" w:rsidTr="00D710A4">
        <w:trPr>
          <w:trHeight w:val="265"/>
        </w:trPr>
        <w:tc>
          <w:tcPr>
            <w:tcW w:w="4471" w:type="dxa"/>
            <w:gridSpan w:val="2"/>
            <w:tcBorders>
              <w:top w:val="nil"/>
            </w:tcBorders>
            <w:shd w:val="clear" w:color="auto" w:fill="F7CAAC"/>
          </w:tcPr>
          <w:p w14:paraId="7165846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5E96524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4732B46" w14:textId="77777777" w:rsidTr="00D710A4">
        <w:trPr>
          <w:trHeight w:val="1497"/>
        </w:trPr>
        <w:tc>
          <w:tcPr>
            <w:tcW w:w="10673" w:type="dxa"/>
            <w:gridSpan w:val="8"/>
            <w:tcBorders>
              <w:top w:val="nil"/>
            </w:tcBorders>
          </w:tcPr>
          <w:p w14:paraId="4C58957A" w14:textId="77777777" w:rsidR="00F64B71" w:rsidRPr="00F52EEF" w:rsidRDefault="00F64B71" w:rsidP="00935F76">
            <w:pPr>
              <w:tabs>
                <w:tab w:val="left" w:pos="567"/>
              </w:tabs>
              <w:rPr>
                <w:rFonts w:asciiTheme="minorHAnsi" w:hAnsiTheme="minorHAnsi" w:cstheme="minorHAnsi"/>
              </w:rPr>
            </w:pPr>
            <w:r w:rsidRPr="00CA38AF">
              <w:rPr>
                <w:rFonts w:asciiTheme="minorHAnsi" w:hAnsiTheme="minorHAnsi" w:cstheme="minorHAnsi"/>
                <w:b/>
              </w:rPr>
              <w:t>Povinná literatura:</w:t>
            </w:r>
            <w:r w:rsidRPr="00F52EEF">
              <w:rPr>
                <w:rFonts w:asciiTheme="minorHAnsi" w:hAnsiTheme="minorHAnsi" w:cstheme="minorHAnsi"/>
              </w:rPr>
              <w:t xml:space="preserve"> </w:t>
            </w:r>
            <w:r w:rsidRPr="00F52EEF">
              <w:rPr>
                <w:rFonts w:asciiTheme="minorHAnsi" w:hAnsiTheme="minorHAnsi" w:cstheme="minorHAnsi"/>
              </w:rPr>
              <w:br/>
              <w:t xml:space="preserve">ROGERS, Mickey et al. 2014. </w:t>
            </w:r>
            <w:r w:rsidRPr="00F52EEF">
              <w:rPr>
                <w:rFonts w:asciiTheme="minorHAnsi" w:hAnsiTheme="minorHAnsi" w:cstheme="minorHAnsi"/>
                <w:i/>
              </w:rPr>
              <w:t>Open Mind Intermediate</w:t>
            </w:r>
            <w:r w:rsidRPr="00F52EEF">
              <w:rPr>
                <w:rFonts w:asciiTheme="minorHAnsi" w:hAnsiTheme="minorHAnsi" w:cstheme="minorHAnsi"/>
              </w:rPr>
              <w:t xml:space="preserve">. London. ISBN 978-0 230458307. </w:t>
            </w:r>
          </w:p>
          <w:p w14:paraId="7D6B3B83"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WISNIEWSKA, Ingrid and Dorothy ZEMACH. 2014. </w:t>
            </w:r>
            <w:r w:rsidRPr="00F52EEF">
              <w:rPr>
                <w:rFonts w:asciiTheme="minorHAnsi" w:hAnsiTheme="minorHAnsi" w:cstheme="minorHAnsi"/>
                <w:i/>
              </w:rPr>
              <w:t>Open Mind Intermediate</w:t>
            </w:r>
            <w:r w:rsidRPr="00F52EEF">
              <w:rPr>
                <w:rFonts w:asciiTheme="minorHAnsi" w:hAnsiTheme="minorHAnsi" w:cstheme="minorHAnsi"/>
              </w:rPr>
              <w:t>, Workbook. London. ISBN 978-0230458390.</w:t>
            </w:r>
          </w:p>
          <w:p w14:paraId="15D71AC3" w14:textId="77777777" w:rsidR="00F64B71" w:rsidRPr="00F52EEF" w:rsidRDefault="00F64B71" w:rsidP="00935F76">
            <w:pPr>
              <w:tabs>
                <w:tab w:val="left" w:pos="567"/>
              </w:tabs>
              <w:rPr>
                <w:rFonts w:asciiTheme="minorHAnsi" w:hAnsiTheme="minorHAnsi" w:cstheme="minorHAnsi"/>
              </w:rPr>
            </w:pPr>
          </w:p>
          <w:p w14:paraId="782A5C37" w14:textId="77777777" w:rsidR="00F64B71" w:rsidRPr="00CA38AF" w:rsidRDefault="00F64B71" w:rsidP="00935F76">
            <w:pPr>
              <w:tabs>
                <w:tab w:val="left" w:pos="567"/>
              </w:tabs>
              <w:rPr>
                <w:rFonts w:asciiTheme="minorHAnsi" w:hAnsiTheme="minorHAnsi" w:cstheme="minorHAnsi"/>
                <w:b/>
              </w:rPr>
            </w:pPr>
            <w:r w:rsidRPr="00CA38AF">
              <w:rPr>
                <w:rFonts w:asciiTheme="minorHAnsi" w:hAnsiTheme="minorHAnsi" w:cstheme="minorHAnsi"/>
                <w:b/>
              </w:rPr>
              <w:t xml:space="preserve">Doporučená literatura: </w:t>
            </w:r>
          </w:p>
          <w:p w14:paraId="0C209EB9"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MURPHY, Raymond. 2015. </w:t>
            </w:r>
            <w:r w:rsidRPr="00F52EEF">
              <w:rPr>
                <w:rFonts w:asciiTheme="minorHAnsi" w:hAnsiTheme="minorHAnsi" w:cstheme="minorHAnsi"/>
                <w:i/>
              </w:rPr>
              <w:t>English Grammar In Use</w:t>
            </w:r>
            <w:r w:rsidRPr="00F52EEF">
              <w:rPr>
                <w:rFonts w:asciiTheme="minorHAnsi" w:hAnsiTheme="minorHAnsi" w:cstheme="minorHAnsi"/>
              </w:rPr>
              <w:t>. CUP. ISBN 978-1107539334.</w:t>
            </w:r>
          </w:p>
          <w:p w14:paraId="5A75D2AE" w14:textId="1D2D0E99"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REDMAN, Stuart. 2011. </w:t>
            </w:r>
            <w:r w:rsidRPr="00F52EEF">
              <w:rPr>
                <w:rFonts w:asciiTheme="minorHAnsi" w:hAnsiTheme="minorHAnsi" w:cstheme="minorHAnsi"/>
                <w:i/>
              </w:rPr>
              <w:t>English Vocabulary in Use</w:t>
            </w:r>
            <w:r w:rsidRPr="00F52EEF">
              <w:rPr>
                <w:rFonts w:asciiTheme="minorHAnsi" w:hAnsiTheme="minorHAnsi" w:cstheme="minorHAnsi"/>
              </w:rPr>
              <w:t>, Pre-intermediate and Intermediate. CUP. ISBN 978-0521149884</w:t>
            </w:r>
            <w:r w:rsidR="00CA38AF">
              <w:rPr>
                <w:rFonts w:asciiTheme="minorHAnsi" w:hAnsiTheme="minorHAnsi" w:cstheme="minorHAnsi"/>
              </w:rPr>
              <w:t>.</w:t>
            </w:r>
          </w:p>
          <w:p w14:paraId="7520553E"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JOHNSTON, Olivia. 2002. </w:t>
            </w:r>
            <w:r w:rsidRPr="00F52EEF">
              <w:rPr>
                <w:rFonts w:asciiTheme="minorHAnsi" w:hAnsiTheme="minorHAnsi" w:cstheme="minorHAnsi"/>
                <w:i/>
              </w:rPr>
              <w:t>Test your vocabulary 3</w:t>
            </w:r>
            <w:r w:rsidRPr="00F52EEF">
              <w:rPr>
                <w:rFonts w:asciiTheme="minorHAnsi" w:hAnsiTheme="minorHAnsi" w:cstheme="minorHAnsi"/>
              </w:rPr>
              <w:t>. Harlow, Essex: Pearson Education Limited. ISBN 0582451681.</w:t>
            </w:r>
          </w:p>
        </w:tc>
      </w:tr>
      <w:tr w:rsidR="00F64B71" w:rsidRPr="00F52EEF" w14:paraId="77AC9883" w14:textId="77777777" w:rsidTr="00D710A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01501119"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5121B9EB" w14:textId="77777777" w:rsidTr="00D710A4">
        <w:tc>
          <w:tcPr>
            <w:tcW w:w="5605" w:type="dxa"/>
            <w:gridSpan w:val="3"/>
            <w:tcBorders>
              <w:top w:val="single" w:sz="2" w:space="0" w:color="auto"/>
            </w:tcBorders>
            <w:shd w:val="clear" w:color="auto" w:fill="F7CAAC"/>
          </w:tcPr>
          <w:p w14:paraId="3363CEC8"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170090F8"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0BC64A6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1C0CD84" w14:textId="77777777" w:rsidTr="00D710A4">
        <w:tc>
          <w:tcPr>
            <w:tcW w:w="10673" w:type="dxa"/>
            <w:gridSpan w:val="8"/>
            <w:shd w:val="clear" w:color="auto" w:fill="F7CAAC"/>
          </w:tcPr>
          <w:p w14:paraId="15E65E6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3A51FC26" w14:textId="77777777" w:rsidTr="00CA38AF">
        <w:trPr>
          <w:trHeight w:val="1344"/>
        </w:trPr>
        <w:tc>
          <w:tcPr>
            <w:tcW w:w="10673" w:type="dxa"/>
            <w:gridSpan w:val="8"/>
          </w:tcPr>
          <w:p w14:paraId="1C9925F5"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5C3FFBCB" w14:textId="77777777" w:rsidR="00CA38AF" w:rsidRDefault="00CA38AF" w:rsidP="00935F76">
      <w:pPr>
        <w:tabs>
          <w:tab w:val="left" w:pos="567"/>
        </w:tabs>
      </w:pPr>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F64B71" w:rsidRPr="00F52EEF" w14:paraId="3598357C" w14:textId="77777777" w:rsidTr="009E4B77">
        <w:tc>
          <w:tcPr>
            <w:tcW w:w="10673" w:type="dxa"/>
            <w:gridSpan w:val="8"/>
            <w:tcBorders>
              <w:bottom w:val="double" w:sz="4" w:space="0" w:color="auto"/>
            </w:tcBorders>
            <w:shd w:val="clear" w:color="auto" w:fill="BDD6EE"/>
          </w:tcPr>
          <w:p w14:paraId="06D507C8" w14:textId="07477AD5"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0DAFFACF" w14:textId="77777777" w:rsidTr="009E4B77">
        <w:tc>
          <w:tcPr>
            <w:tcW w:w="3904" w:type="dxa"/>
            <w:tcBorders>
              <w:top w:val="double" w:sz="4" w:space="0" w:color="auto"/>
            </w:tcBorders>
            <w:shd w:val="clear" w:color="auto" w:fill="F7CAAC"/>
          </w:tcPr>
          <w:p w14:paraId="2B48A7D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1D5CD6F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CJ8 – Angličtina </w:t>
            </w:r>
            <w:proofErr w:type="gramStart"/>
            <w:r w:rsidRPr="00F52EEF">
              <w:rPr>
                <w:rFonts w:asciiTheme="minorHAnsi" w:hAnsiTheme="minorHAnsi" w:cstheme="minorHAnsi"/>
              </w:rPr>
              <w:t>–  intermediate</w:t>
            </w:r>
            <w:proofErr w:type="gramEnd"/>
          </w:p>
        </w:tc>
      </w:tr>
      <w:tr w:rsidR="00F64B71" w:rsidRPr="00F52EEF" w14:paraId="42206141" w14:textId="77777777" w:rsidTr="009E4B77">
        <w:tc>
          <w:tcPr>
            <w:tcW w:w="3904" w:type="dxa"/>
            <w:shd w:val="clear" w:color="auto" w:fill="F7CAAC"/>
          </w:tcPr>
          <w:p w14:paraId="33357D5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616378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Povinný, povinně volitelný. </w:t>
            </w:r>
          </w:p>
        </w:tc>
        <w:tc>
          <w:tcPr>
            <w:tcW w:w="2695" w:type="dxa"/>
            <w:gridSpan w:val="2"/>
            <w:shd w:val="clear" w:color="auto" w:fill="F7CAAC"/>
          </w:tcPr>
          <w:p w14:paraId="3D5D872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481754E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F64B71" w:rsidRPr="00F52EEF" w14:paraId="0A831D43" w14:textId="77777777" w:rsidTr="009E4B77">
        <w:trPr>
          <w:trHeight w:val="297"/>
        </w:trPr>
        <w:tc>
          <w:tcPr>
            <w:tcW w:w="3904" w:type="dxa"/>
            <w:shd w:val="clear" w:color="auto" w:fill="F7CAAC"/>
          </w:tcPr>
          <w:p w14:paraId="6F3FDDD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02D87A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6DB9B45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8490B1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753B0EC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75B3B71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3AC50D98" w14:textId="77777777" w:rsidTr="009E4B77">
        <w:trPr>
          <w:trHeight w:val="273"/>
        </w:trPr>
        <w:tc>
          <w:tcPr>
            <w:tcW w:w="3904" w:type="dxa"/>
            <w:shd w:val="clear" w:color="auto" w:fill="F7CAAC"/>
          </w:tcPr>
          <w:p w14:paraId="6306403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01DA9CFB" w14:textId="1A401473"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71EF3890" w14:textId="77777777" w:rsidTr="009E4B77">
        <w:tc>
          <w:tcPr>
            <w:tcW w:w="3904" w:type="dxa"/>
            <w:shd w:val="clear" w:color="auto" w:fill="F7CAAC"/>
          </w:tcPr>
          <w:p w14:paraId="34A753D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24844DC" w14:textId="142DC367" w:rsidR="00F64B71" w:rsidRPr="00F52EEF" w:rsidRDefault="00C8415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ápočet, ústní zkouška</w:t>
            </w:r>
          </w:p>
        </w:tc>
        <w:tc>
          <w:tcPr>
            <w:tcW w:w="2156" w:type="dxa"/>
            <w:shd w:val="clear" w:color="auto" w:fill="F7CAAC"/>
          </w:tcPr>
          <w:p w14:paraId="7986790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36DDB17F" w14:textId="405B4C39" w:rsidR="00F64B71" w:rsidRPr="00F52EEF" w:rsidRDefault="00C8415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02C8502F" w14:textId="77777777" w:rsidTr="009E4B77">
        <w:tc>
          <w:tcPr>
            <w:tcW w:w="3904" w:type="dxa"/>
            <w:shd w:val="clear" w:color="auto" w:fill="F7CAAC"/>
          </w:tcPr>
          <w:p w14:paraId="0159EDF1"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7209F351"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4869DD81" w14:textId="77777777" w:rsidTr="009E4B77">
        <w:trPr>
          <w:trHeight w:val="554"/>
        </w:trPr>
        <w:tc>
          <w:tcPr>
            <w:tcW w:w="10673" w:type="dxa"/>
            <w:gridSpan w:val="8"/>
            <w:tcBorders>
              <w:top w:val="nil"/>
            </w:tcBorders>
          </w:tcPr>
          <w:p w14:paraId="30394B5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(minimálně 80%). </w:t>
            </w:r>
          </w:p>
          <w:p w14:paraId="210BE16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2. Aktivní účast v semináři (vypracování všech domácích prací v termínu). </w:t>
            </w:r>
          </w:p>
          <w:p w14:paraId="5FD3315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3. Prezentace v hodině s doprovodnými materiály v dohodnutém termínu (hodnocena na minimum 60%). </w:t>
            </w:r>
          </w:p>
          <w:p w14:paraId="4418B94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60%). </w:t>
            </w:r>
          </w:p>
          <w:p w14:paraId="038907D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5. Student si dále v zimním semestru zapisuje CJ9. </w:t>
            </w:r>
          </w:p>
          <w:p w14:paraId="3AFE0F7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CJ8 v Moodlu.</w:t>
            </w:r>
          </w:p>
          <w:p w14:paraId="2CDD7F50" w14:textId="275D2FCF"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7. Ústní zkouška.</w:t>
            </w:r>
          </w:p>
        </w:tc>
      </w:tr>
      <w:tr w:rsidR="00F64B71" w:rsidRPr="00F52EEF" w14:paraId="76E5D843" w14:textId="77777777" w:rsidTr="009E4B77">
        <w:trPr>
          <w:trHeight w:val="197"/>
        </w:trPr>
        <w:tc>
          <w:tcPr>
            <w:tcW w:w="3904" w:type="dxa"/>
            <w:tcBorders>
              <w:top w:val="nil"/>
            </w:tcBorders>
            <w:shd w:val="clear" w:color="auto" w:fill="F7CAAC"/>
          </w:tcPr>
          <w:p w14:paraId="2063759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2A389B0"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0A82A545" w14:textId="77777777" w:rsidTr="009E4B77">
        <w:trPr>
          <w:trHeight w:val="243"/>
        </w:trPr>
        <w:tc>
          <w:tcPr>
            <w:tcW w:w="3904" w:type="dxa"/>
            <w:tcBorders>
              <w:top w:val="nil"/>
            </w:tcBorders>
            <w:shd w:val="clear" w:color="auto" w:fill="F7CAAC"/>
          </w:tcPr>
          <w:p w14:paraId="6AA66C7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0D9AE653"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7903CA49" w14:textId="77777777" w:rsidTr="009E4B77">
        <w:tc>
          <w:tcPr>
            <w:tcW w:w="3904" w:type="dxa"/>
            <w:shd w:val="clear" w:color="auto" w:fill="F7CAAC"/>
          </w:tcPr>
          <w:p w14:paraId="510AF48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2C52A15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Simona Šmajdlerová, Mgr. Tereza Skořepová, Mgr. Michal Navrátil</w:t>
            </w:r>
          </w:p>
        </w:tc>
      </w:tr>
      <w:tr w:rsidR="00F64B71" w:rsidRPr="00F52EEF" w14:paraId="055183A5" w14:textId="77777777" w:rsidTr="009E4B77">
        <w:trPr>
          <w:trHeight w:val="70"/>
        </w:trPr>
        <w:tc>
          <w:tcPr>
            <w:tcW w:w="10673" w:type="dxa"/>
            <w:gridSpan w:val="8"/>
            <w:tcBorders>
              <w:top w:val="nil"/>
            </w:tcBorders>
          </w:tcPr>
          <w:p w14:paraId="21744A4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2CDD671" w14:textId="77777777" w:rsidTr="009E4B77">
        <w:tc>
          <w:tcPr>
            <w:tcW w:w="3904" w:type="dxa"/>
            <w:shd w:val="clear" w:color="auto" w:fill="F7CAAC"/>
          </w:tcPr>
          <w:p w14:paraId="2334173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206BCE16"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6514DE0" w14:textId="77777777" w:rsidTr="009E4B77">
        <w:trPr>
          <w:trHeight w:val="4368"/>
        </w:trPr>
        <w:tc>
          <w:tcPr>
            <w:tcW w:w="10673" w:type="dxa"/>
            <w:gridSpan w:val="8"/>
            <w:tcBorders>
              <w:top w:val="nil"/>
              <w:bottom w:val="single" w:sz="12" w:space="0" w:color="auto"/>
            </w:tcBorders>
          </w:tcPr>
          <w:p w14:paraId="4FC03994" w14:textId="77777777" w:rsidR="00F64B71" w:rsidRPr="00F52EEF" w:rsidRDefault="00F64B71" w:rsidP="00935F76">
            <w:pPr>
              <w:tabs>
                <w:tab w:val="left" w:pos="567"/>
              </w:tabs>
              <w:jc w:val="both"/>
              <w:rPr>
                <w:rFonts w:asciiTheme="minorHAnsi" w:hAnsiTheme="minorHAnsi" w:cstheme="minorHAnsi"/>
              </w:rPr>
            </w:pPr>
          </w:p>
          <w:p w14:paraId="1C6DCD77"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Gramatika: </w:t>
            </w:r>
          </w:p>
          <w:p w14:paraId="3B701AE2" w14:textId="0862004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d</w:t>
            </w:r>
            <w:r w:rsidRPr="00F52EEF">
              <w:rPr>
                <w:rFonts w:asciiTheme="minorHAnsi" w:hAnsiTheme="minorHAnsi" w:cstheme="minorHAnsi"/>
              </w:rPr>
              <w:t>efinující a nedefinující vztažné věty</w:t>
            </w:r>
            <w:r w:rsidR="00CA38AF">
              <w:rPr>
                <w:rFonts w:asciiTheme="minorHAnsi" w:hAnsiTheme="minorHAnsi" w:cstheme="minorHAnsi"/>
              </w:rPr>
              <w:t>;</w:t>
            </w:r>
            <w:r w:rsidRPr="00F52EEF">
              <w:rPr>
                <w:rFonts w:asciiTheme="minorHAnsi" w:hAnsiTheme="minorHAnsi" w:cstheme="minorHAnsi"/>
              </w:rPr>
              <w:t xml:space="preserve"> </w:t>
            </w:r>
          </w:p>
          <w:p w14:paraId="56C422F9" w14:textId="32B274BF"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m</w:t>
            </w:r>
            <w:r w:rsidRPr="00F52EEF">
              <w:rPr>
                <w:rFonts w:asciiTheme="minorHAnsi" w:hAnsiTheme="minorHAnsi" w:cstheme="minorHAnsi"/>
              </w:rPr>
              <w:t>odální slovesa s odkazem do minulosti</w:t>
            </w:r>
            <w:r w:rsidR="00CA38AF">
              <w:rPr>
                <w:rFonts w:asciiTheme="minorHAnsi" w:hAnsiTheme="minorHAnsi" w:cstheme="minorHAnsi"/>
              </w:rPr>
              <w:t>;</w:t>
            </w:r>
          </w:p>
          <w:p w14:paraId="3D7E8040" w14:textId="03359703"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f</w:t>
            </w:r>
            <w:r w:rsidRPr="00F52EEF">
              <w:rPr>
                <w:rFonts w:asciiTheme="minorHAnsi" w:hAnsiTheme="minorHAnsi" w:cstheme="minorHAnsi"/>
              </w:rPr>
              <w:t>rázová slovesa</w:t>
            </w:r>
            <w:r w:rsidR="00CA38AF">
              <w:rPr>
                <w:rFonts w:asciiTheme="minorHAnsi" w:hAnsiTheme="minorHAnsi" w:cstheme="minorHAnsi"/>
              </w:rPr>
              <w:t>.</w:t>
            </w:r>
          </w:p>
          <w:p w14:paraId="390AF044" w14:textId="77777777" w:rsidR="00F64B71" w:rsidRPr="00F52EEF" w:rsidRDefault="00F64B71" w:rsidP="00935F76">
            <w:pPr>
              <w:tabs>
                <w:tab w:val="left" w:pos="567"/>
              </w:tabs>
              <w:jc w:val="both"/>
              <w:rPr>
                <w:rFonts w:asciiTheme="minorHAnsi" w:hAnsiTheme="minorHAnsi" w:cstheme="minorHAnsi"/>
              </w:rPr>
            </w:pPr>
          </w:p>
          <w:p w14:paraId="73B03272"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Slovní zásoba: </w:t>
            </w:r>
          </w:p>
          <w:p w14:paraId="498C4623" w14:textId="20F7B156"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p</w:t>
            </w:r>
            <w:r w:rsidRPr="00F52EEF">
              <w:rPr>
                <w:rFonts w:asciiTheme="minorHAnsi" w:hAnsiTheme="minorHAnsi" w:cstheme="minorHAnsi"/>
              </w:rPr>
              <w:t>ředstavení a zábava v</w:t>
            </w:r>
            <w:r w:rsidR="00CA38AF">
              <w:rPr>
                <w:rFonts w:asciiTheme="minorHAnsi" w:hAnsiTheme="minorHAnsi" w:cstheme="minorHAnsi"/>
              </w:rPr>
              <w:t> </w:t>
            </w:r>
            <w:r w:rsidRPr="00F52EEF">
              <w:rPr>
                <w:rFonts w:asciiTheme="minorHAnsi" w:hAnsiTheme="minorHAnsi" w:cstheme="minorHAnsi"/>
              </w:rPr>
              <w:t>médiích</w:t>
            </w:r>
            <w:r w:rsidR="00CA38AF">
              <w:rPr>
                <w:rFonts w:asciiTheme="minorHAnsi" w:hAnsiTheme="minorHAnsi" w:cstheme="minorHAnsi"/>
              </w:rPr>
              <w:t>;</w:t>
            </w:r>
            <w:r w:rsidRPr="00F52EEF">
              <w:rPr>
                <w:rFonts w:asciiTheme="minorHAnsi" w:hAnsiTheme="minorHAnsi" w:cstheme="minorHAnsi"/>
              </w:rPr>
              <w:t xml:space="preserve">  </w:t>
            </w:r>
          </w:p>
          <w:p w14:paraId="256B76F9" w14:textId="595AF34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p</w:t>
            </w:r>
            <w:r w:rsidRPr="00F52EEF">
              <w:rPr>
                <w:rFonts w:asciiTheme="minorHAnsi" w:hAnsiTheme="minorHAnsi" w:cstheme="minorHAnsi"/>
              </w:rPr>
              <w:t>opis minulých událostí a chování lidí</w:t>
            </w:r>
            <w:r w:rsidR="00CA38AF">
              <w:rPr>
                <w:rFonts w:asciiTheme="minorHAnsi" w:hAnsiTheme="minorHAnsi" w:cstheme="minorHAnsi"/>
              </w:rPr>
              <w:t>;</w:t>
            </w:r>
          </w:p>
          <w:p w14:paraId="26BFE229" w14:textId="1AD63CA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n</w:t>
            </w:r>
            <w:r w:rsidRPr="00F52EEF">
              <w:rPr>
                <w:rFonts w:asciiTheme="minorHAnsi" w:hAnsiTheme="minorHAnsi" w:cstheme="minorHAnsi"/>
              </w:rPr>
              <w:t>eobyčejná zaměstnání</w:t>
            </w:r>
            <w:r w:rsidR="00CA38AF">
              <w:rPr>
                <w:rFonts w:asciiTheme="minorHAnsi" w:hAnsiTheme="minorHAnsi" w:cstheme="minorHAnsi"/>
              </w:rPr>
              <w:t>;</w:t>
            </w:r>
          </w:p>
          <w:p w14:paraId="2A53FF1C" w14:textId="4B1950F5"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p</w:t>
            </w:r>
            <w:r w:rsidRPr="00F52EEF">
              <w:rPr>
                <w:rFonts w:asciiTheme="minorHAnsi" w:hAnsiTheme="minorHAnsi" w:cstheme="minorHAnsi"/>
              </w:rPr>
              <w:t>ráce, média, společenské příležitosti a další podle námětů jednotlivých lekcí učebnice.</w:t>
            </w:r>
          </w:p>
          <w:p w14:paraId="736EA23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0D4D2D0" w14:textId="77777777" w:rsidTr="009E4B77">
        <w:trPr>
          <w:trHeight w:val="265"/>
        </w:trPr>
        <w:tc>
          <w:tcPr>
            <w:tcW w:w="4471" w:type="dxa"/>
            <w:gridSpan w:val="2"/>
            <w:tcBorders>
              <w:top w:val="nil"/>
            </w:tcBorders>
            <w:shd w:val="clear" w:color="auto" w:fill="F7CAAC"/>
          </w:tcPr>
          <w:p w14:paraId="2825720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3F934BE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BC0BFAF" w14:textId="77777777" w:rsidTr="009E4B77">
        <w:trPr>
          <w:trHeight w:val="1955"/>
        </w:trPr>
        <w:tc>
          <w:tcPr>
            <w:tcW w:w="10673" w:type="dxa"/>
            <w:gridSpan w:val="8"/>
            <w:tcBorders>
              <w:top w:val="nil"/>
            </w:tcBorders>
          </w:tcPr>
          <w:p w14:paraId="4FA837E0" w14:textId="77777777" w:rsidR="00F64B71" w:rsidRPr="00CA38AF" w:rsidRDefault="00F64B71" w:rsidP="00935F76">
            <w:pPr>
              <w:tabs>
                <w:tab w:val="left" w:pos="567"/>
              </w:tabs>
              <w:rPr>
                <w:rFonts w:asciiTheme="minorHAnsi" w:hAnsiTheme="minorHAnsi" w:cstheme="minorHAnsi"/>
                <w:b/>
              </w:rPr>
            </w:pPr>
            <w:r w:rsidRPr="00CA38AF">
              <w:rPr>
                <w:rFonts w:asciiTheme="minorHAnsi" w:hAnsiTheme="minorHAnsi" w:cstheme="minorHAnsi"/>
                <w:b/>
              </w:rPr>
              <w:t xml:space="preserve">Povinná literatura: </w:t>
            </w:r>
          </w:p>
          <w:p w14:paraId="03745CB4"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ROGERS, Mickey et al. 2014. </w:t>
            </w:r>
            <w:r w:rsidRPr="00F52EEF">
              <w:rPr>
                <w:rFonts w:asciiTheme="minorHAnsi" w:hAnsiTheme="minorHAnsi" w:cstheme="minorHAnsi"/>
                <w:i/>
              </w:rPr>
              <w:t>Open Mind Intermediate</w:t>
            </w:r>
            <w:r w:rsidRPr="00F52EEF">
              <w:rPr>
                <w:rFonts w:asciiTheme="minorHAnsi" w:hAnsiTheme="minorHAnsi" w:cstheme="minorHAnsi"/>
              </w:rPr>
              <w:t xml:space="preserve">. London. ISBN 978-0 230458307. </w:t>
            </w:r>
          </w:p>
          <w:p w14:paraId="22150E14"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WISNIEWSKA, Ingrid and Dorothy ZEMACH. 2014. </w:t>
            </w:r>
            <w:r w:rsidRPr="00F52EEF">
              <w:rPr>
                <w:rFonts w:asciiTheme="minorHAnsi" w:hAnsiTheme="minorHAnsi" w:cstheme="minorHAnsi"/>
                <w:i/>
              </w:rPr>
              <w:t>Open Mind Intermediate</w:t>
            </w:r>
            <w:r w:rsidRPr="00F52EEF">
              <w:rPr>
                <w:rFonts w:asciiTheme="minorHAnsi" w:hAnsiTheme="minorHAnsi" w:cstheme="minorHAnsi"/>
              </w:rPr>
              <w:t>, Workbook. London. ISBN 978-0230458390.</w:t>
            </w:r>
          </w:p>
          <w:p w14:paraId="1CC9E0F2" w14:textId="77777777" w:rsidR="00F64B71" w:rsidRPr="00F52EEF" w:rsidRDefault="00F64B71" w:rsidP="00935F76">
            <w:pPr>
              <w:tabs>
                <w:tab w:val="left" w:pos="567"/>
              </w:tabs>
              <w:rPr>
                <w:rFonts w:asciiTheme="minorHAnsi" w:hAnsiTheme="minorHAnsi" w:cstheme="minorHAnsi"/>
              </w:rPr>
            </w:pPr>
          </w:p>
          <w:p w14:paraId="07C768ED" w14:textId="77777777" w:rsidR="00F64B71" w:rsidRPr="00CA38AF" w:rsidRDefault="00F64B71" w:rsidP="00935F76">
            <w:pPr>
              <w:tabs>
                <w:tab w:val="left" w:pos="567"/>
              </w:tabs>
              <w:rPr>
                <w:rFonts w:asciiTheme="minorHAnsi" w:hAnsiTheme="minorHAnsi" w:cstheme="minorHAnsi"/>
                <w:b/>
              </w:rPr>
            </w:pPr>
            <w:r w:rsidRPr="00CA38AF">
              <w:rPr>
                <w:rFonts w:asciiTheme="minorHAnsi" w:hAnsiTheme="minorHAnsi" w:cstheme="minorHAnsi"/>
                <w:b/>
              </w:rPr>
              <w:t xml:space="preserve">Doporučená literatura: </w:t>
            </w:r>
          </w:p>
          <w:p w14:paraId="08110ABE"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MURPHY, Raymond. 2015. </w:t>
            </w:r>
            <w:r w:rsidRPr="00F52EEF">
              <w:rPr>
                <w:rFonts w:asciiTheme="minorHAnsi" w:hAnsiTheme="minorHAnsi" w:cstheme="minorHAnsi"/>
                <w:i/>
              </w:rPr>
              <w:t>English Grammar In Use</w:t>
            </w:r>
            <w:r w:rsidRPr="00F52EEF">
              <w:rPr>
                <w:rFonts w:asciiTheme="minorHAnsi" w:hAnsiTheme="minorHAnsi" w:cstheme="minorHAnsi"/>
              </w:rPr>
              <w:t>. CUP. ISBN 978-1107539334.</w:t>
            </w:r>
          </w:p>
          <w:p w14:paraId="10D5C8CF" w14:textId="27E242E4"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REDMAN, Stuart. 2011. </w:t>
            </w:r>
            <w:r w:rsidRPr="00F52EEF">
              <w:rPr>
                <w:rFonts w:asciiTheme="minorHAnsi" w:hAnsiTheme="minorHAnsi" w:cstheme="minorHAnsi"/>
                <w:i/>
              </w:rPr>
              <w:t>English Vocabulary in Use</w:t>
            </w:r>
            <w:r w:rsidRPr="00F52EEF">
              <w:rPr>
                <w:rFonts w:asciiTheme="minorHAnsi" w:hAnsiTheme="minorHAnsi" w:cstheme="minorHAnsi"/>
              </w:rPr>
              <w:t>, Pre-intermediate and Intermediate. CUP. ISBN 978-0521149884</w:t>
            </w:r>
            <w:r w:rsidR="00CA38AF">
              <w:rPr>
                <w:rFonts w:asciiTheme="minorHAnsi" w:hAnsiTheme="minorHAnsi" w:cstheme="minorHAnsi"/>
              </w:rPr>
              <w:t>.</w:t>
            </w:r>
          </w:p>
          <w:p w14:paraId="74855FFF"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JOHNSTON, Olivia. 2002. </w:t>
            </w:r>
            <w:r w:rsidRPr="00F52EEF">
              <w:rPr>
                <w:rFonts w:asciiTheme="minorHAnsi" w:hAnsiTheme="minorHAnsi" w:cstheme="minorHAnsi"/>
                <w:i/>
              </w:rPr>
              <w:t>Test your vocabulary 3</w:t>
            </w:r>
            <w:r w:rsidRPr="00F52EEF">
              <w:rPr>
                <w:rFonts w:asciiTheme="minorHAnsi" w:hAnsiTheme="minorHAnsi" w:cstheme="minorHAnsi"/>
              </w:rPr>
              <w:t>. Harlow, Essex: Pearson Education Limited. ISBN 0582451681.</w:t>
            </w:r>
          </w:p>
        </w:tc>
      </w:tr>
      <w:tr w:rsidR="00F64B71" w:rsidRPr="00F52EEF" w14:paraId="7D3A5505" w14:textId="77777777" w:rsidTr="009E4B77">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6C8674C3"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0561716" w14:textId="77777777" w:rsidTr="009E4B77">
        <w:tc>
          <w:tcPr>
            <w:tcW w:w="5605" w:type="dxa"/>
            <w:gridSpan w:val="3"/>
            <w:tcBorders>
              <w:top w:val="single" w:sz="2" w:space="0" w:color="auto"/>
            </w:tcBorders>
            <w:shd w:val="clear" w:color="auto" w:fill="F7CAAC"/>
          </w:tcPr>
          <w:p w14:paraId="41DCAE82"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A1F7749"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342FFEFE"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1CA952A" w14:textId="77777777" w:rsidTr="009E4B77">
        <w:tc>
          <w:tcPr>
            <w:tcW w:w="10673" w:type="dxa"/>
            <w:gridSpan w:val="8"/>
            <w:shd w:val="clear" w:color="auto" w:fill="F7CAAC"/>
          </w:tcPr>
          <w:p w14:paraId="71C0856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68572400" w14:textId="77777777" w:rsidTr="009E4B77">
        <w:trPr>
          <w:trHeight w:val="1497"/>
        </w:trPr>
        <w:tc>
          <w:tcPr>
            <w:tcW w:w="10673" w:type="dxa"/>
            <w:gridSpan w:val="8"/>
          </w:tcPr>
          <w:p w14:paraId="53C93084"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720D01FE" w14:textId="0EC9F118" w:rsidR="00CA38AF" w:rsidRDefault="00CA38AF" w:rsidP="00935F76">
      <w:pPr>
        <w:tabs>
          <w:tab w:val="left" w:pos="567"/>
        </w:tabs>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457"/>
        <w:gridCol w:w="750"/>
      </w:tblGrid>
      <w:tr w:rsidR="00F64B71" w:rsidRPr="00F52EEF" w14:paraId="73F94A58" w14:textId="77777777" w:rsidTr="009E4B77">
        <w:tc>
          <w:tcPr>
            <w:tcW w:w="10673" w:type="dxa"/>
            <w:gridSpan w:val="8"/>
            <w:tcBorders>
              <w:bottom w:val="double" w:sz="4" w:space="0" w:color="auto"/>
            </w:tcBorders>
            <w:shd w:val="clear" w:color="auto" w:fill="BDD6EE"/>
          </w:tcPr>
          <w:p w14:paraId="78125FFC" w14:textId="2934B06A" w:rsidR="00F64B71" w:rsidRPr="00F52EEF" w:rsidRDefault="00CA38AF" w:rsidP="00935F76">
            <w:pPr>
              <w:tabs>
                <w:tab w:val="left" w:pos="567"/>
              </w:tabs>
              <w:jc w:val="both"/>
              <w:rPr>
                <w:rFonts w:asciiTheme="minorHAnsi" w:hAnsiTheme="minorHAnsi" w:cstheme="minorHAnsi"/>
                <w:b/>
              </w:rPr>
            </w:pPr>
            <w:r>
              <w:rPr>
                <w:rFonts w:asciiTheme="minorHAnsi" w:hAnsiTheme="minorHAnsi" w:cstheme="minorHAnsi"/>
              </w:rPr>
              <w:lastRenderedPageBreak/>
              <w:br w:type="page"/>
            </w:r>
            <w:r w:rsidR="00F64B71" w:rsidRPr="00F52EEF">
              <w:rPr>
                <w:rFonts w:asciiTheme="minorHAnsi" w:hAnsiTheme="minorHAnsi" w:cstheme="minorHAnsi"/>
              </w:rPr>
              <w:br w:type="page"/>
            </w:r>
            <w:r w:rsidR="00F64B71" w:rsidRPr="00F52EEF">
              <w:rPr>
                <w:rFonts w:asciiTheme="minorHAnsi" w:hAnsiTheme="minorHAnsi" w:cstheme="minorHAnsi"/>
                <w:b/>
              </w:rPr>
              <w:t>B-III – Charakteristika studijního předmětu</w:t>
            </w:r>
          </w:p>
        </w:tc>
      </w:tr>
      <w:tr w:rsidR="00F64B71" w:rsidRPr="00F52EEF" w14:paraId="3629F0D8" w14:textId="77777777" w:rsidTr="009E4B77">
        <w:tc>
          <w:tcPr>
            <w:tcW w:w="3904" w:type="dxa"/>
            <w:tcBorders>
              <w:top w:val="double" w:sz="4" w:space="0" w:color="auto"/>
            </w:tcBorders>
            <w:shd w:val="clear" w:color="auto" w:fill="F7CAAC"/>
          </w:tcPr>
          <w:p w14:paraId="3DA5FF4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243F945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CJ9 – </w:t>
            </w:r>
            <w:proofErr w:type="gramStart"/>
            <w:r w:rsidRPr="00F52EEF">
              <w:rPr>
                <w:rFonts w:asciiTheme="minorHAnsi" w:hAnsiTheme="minorHAnsi" w:cstheme="minorHAnsi"/>
              </w:rPr>
              <w:t>Angličtina</w:t>
            </w:r>
            <w:proofErr w:type="gramEnd"/>
            <w:r w:rsidRPr="00F52EEF">
              <w:rPr>
                <w:rFonts w:asciiTheme="minorHAnsi" w:hAnsiTheme="minorHAnsi" w:cstheme="minorHAnsi"/>
              </w:rPr>
              <w:t xml:space="preserve"> - upper intermediate</w:t>
            </w:r>
          </w:p>
        </w:tc>
      </w:tr>
      <w:tr w:rsidR="00F64B71" w:rsidRPr="00F52EEF" w14:paraId="65443ED8" w14:textId="77777777" w:rsidTr="009E4B77">
        <w:tc>
          <w:tcPr>
            <w:tcW w:w="3904" w:type="dxa"/>
            <w:shd w:val="clear" w:color="auto" w:fill="F7CAAC"/>
          </w:tcPr>
          <w:p w14:paraId="02096D4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EB127D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13" w:type="dxa"/>
            <w:gridSpan w:val="2"/>
            <w:shd w:val="clear" w:color="auto" w:fill="F7CAAC"/>
          </w:tcPr>
          <w:p w14:paraId="2D5212B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tcPr>
          <w:p w14:paraId="40A3C18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1-3/ZS</w:t>
            </w:r>
          </w:p>
        </w:tc>
      </w:tr>
      <w:tr w:rsidR="00F64B71" w:rsidRPr="00F52EEF" w14:paraId="1084DEA5" w14:textId="77777777" w:rsidTr="009E4B77">
        <w:trPr>
          <w:trHeight w:val="297"/>
        </w:trPr>
        <w:tc>
          <w:tcPr>
            <w:tcW w:w="3904" w:type="dxa"/>
            <w:shd w:val="clear" w:color="auto" w:fill="F7CAAC"/>
          </w:tcPr>
          <w:p w14:paraId="062BC667"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867206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0752F81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504810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68D7520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2773620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4AD86C98" w14:textId="77777777" w:rsidTr="009E4B77">
        <w:tc>
          <w:tcPr>
            <w:tcW w:w="3904" w:type="dxa"/>
            <w:shd w:val="clear" w:color="auto" w:fill="F7CAAC"/>
          </w:tcPr>
          <w:p w14:paraId="545E1E9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39C80E46"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56456FB9" w14:textId="77777777" w:rsidTr="009E4B77">
        <w:tc>
          <w:tcPr>
            <w:tcW w:w="3904" w:type="dxa"/>
            <w:shd w:val="clear" w:color="auto" w:fill="F7CAAC"/>
          </w:tcPr>
          <w:p w14:paraId="6BCAE2E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16F9008" w14:textId="2C00340E" w:rsidR="00F64B71" w:rsidRPr="00F52EEF" w:rsidRDefault="003B7B3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2156" w:type="dxa"/>
            <w:shd w:val="clear" w:color="auto" w:fill="F7CAAC"/>
          </w:tcPr>
          <w:p w14:paraId="0FF5742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5674B4B5" w14:textId="243CC91C" w:rsidR="00F64B71" w:rsidRPr="00F52EEF" w:rsidRDefault="003B7B3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1912A0A4" w14:textId="77777777" w:rsidTr="009E4B77">
        <w:tc>
          <w:tcPr>
            <w:tcW w:w="3904" w:type="dxa"/>
            <w:shd w:val="clear" w:color="auto" w:fill="F7CAAC"/>
          </w:tcPr>
          <w:p w14:paraId="40DC0298"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535C5AC2"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7E7DBB9D" w14:textId="77777777" w:rsidTr="009E4B77">
        <w:trPr>
          <w:trHeight w:val="554"/>
        </w:trPr>
        <w:tc>
          <w:tcPr>
            <w:tcW w:w="10673" w:type="dxa"/>
            <w:gridSpan w:val="8"/>
            <w:tcBorders>
              <w:top w:val="nil"/>
            </w:tcBorders>
          </w:tcPr>
          <w:p w14:paraId="0E3A517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(minimum: 80%). </w:t>
            </w:r>
          </w:p>
          <w:p w14:paraId="6E543A4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2. Aktivní účast v semináři (vypracování všech domácích prací v termínu). </w:t>
            </w:r>
          </w:p>
          <w:p w14:paraId="304C1C1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3. Prezentace v hodině s doprovodnými materiály v dohodnutém termínu (hodnocena na minimum 60%). </w:t>
            </w:r>
          </w:p>
          <w:p w14:paraId="72DE930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60%). </w:t>
            </w:r>
          </w:p>
          <w:p w14:paraId="5FBAF98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5. Student si dále v letním semestru zapisuje CJ10. </w:t>
            </w:r>
          </w:p>
          <w:p w14:paraId="685ACD2A" w14:textId="6560A66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CJ9 v Moodlu.</w:t>
            </w:r>
          </w:p>
        </w:tc>
      </w:tr>
      <w:tr w:rsidR="00F64B71" w:rsidRPr="00F52EEF" w14:paraId="003349FC" w14:textId="77777777" w:rsidTr="009E4B77">
        <w:trPr>
          <w:trHeight w:val="197"/>
        </w:trPr>
        <w:tc>
          <w:tcPr>
            <w:tcW w:w="3904" w:type="dxa"/>
            <w:tcBorders>
              <w:top w:val="nil"/>
            </w:tcBorders>
            <w:shd w:val="clear" w:color="auto" w:fill="F7CAAC"/>
          </w:tcPr>
          <w:p w14:paraId="389383C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0E341C6D"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137893EF" w14:textId="77777777" w:rsidTr="009E4B77">
        <w:trPr>
          <w:trHeight w:val="243"/>
        </w:trPr>
        <w:tc>
          <w:tcPr>
            <w:tcW w:w="3904" w:type="dxa"/>
            <w:tcBorders>
              <w:top w:val="nil"/>
            </w:tcBorders>
            <w:shd w:val="clear" w:color="auto" w:fill="F7CAAC"/>
          </w:tcPr>
          <w:p w14:paraId="4AA9E77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7322A749"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0DF1A305" w14:textId="77777777" w:rsidTr="009E4B77">
        <w:tc>
          <w:tcPr>
            <w:tcW w:w="3904" w:type="dxa"/>
            <w:shd w:val="clear" w:color="auto" w:fill="F7CAAC"/>
          </w:tcPr>
          <w:p w14:paraId="13CFE76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29ED415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Simona Šmajdlerová, Mgr. Tereza Skořepová</w:t>
            </w:r>
          </w:p>
        </w:tc>
      </w:tr>
      <w:tr w:rsidR="00F64B71" w:rsidRPr="00F52EEF" w14:paraId="6433A45F" w14:textId="77777777" w:rsidTr="009E4B77">
        <w:trPr>
          <w:trHeight w:val="190"/>
        </w:trPr>
        <w:tc>
          <w:tcPr>
            <w:tcW w:w="10673" w:type="dxa"/>
            <w:gridSpan w:val="8"/>
            <w:tcBorders>
              <w:top w:val="nil"/>
            </w:tcBorders>
          </w:tcPr>
          <w:p w14:paraId="0A07B190"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FEC1DB8" w14:textId="77777777" w:rsidTr="009E4B77">
        <w:tc>
          <w:tcPr>
            <w:tcW w:w="3904" w:type="dxa"/>
            <w:shd w:val="clear" w:color="auto" w:fill="F7CAAC"/>
          </w:tcPr>
          <w:p w14:paraId="2C35C02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25198AB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8AD5B9D" w14:textId="77777777" w:rsidTr="009E4B77">
        <w:trPr>
          <w:trHeight w:val="4648"/>
        </w:trPr>
        <w:tc>
          <w:tcPr>
            <w:tcW w:w="10673" w:type="dxa"/>
            <w:gridSpan w:val="8"/>
            <w:tcBorders>
              <w:top w:val="nil"/>
              <w:bottom w:val="single" w:sz="12" w:space="0" w:color="auto"/>
            </w:tcBorders>
          </w:tcPr>
          <w:p w14:paraId="38D2465E" w14:textId="77777777" w:rsidR="00F64B71" w:rsidRPr="00F52EEF" w:rsidRDefault="00F64B71" w:rsidP="00935F76">
            <w:pPr>
              <w:tabs>
                <w:tab w:val="left" w:pos="567"/>
              </w:tabs>
              <w:jc w:val="both"/>
              <w:rPr>
                <w:rFonts w:asciiTheme="minorHAnsi" w:hAnsiTheme="minorHAnsi" w:cstheme="minorHAnsi"/>
              </w:rPr>
            </w:pPr>
          </w:p>
          <w:p w14:paraId="75E26494"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Gramatika: </w:t>
            </w:r>
          </w:p>
          <w:p w14:paraId="09397934" w14:textId="648A6195"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v</w:t>
            </w:r>
            <w:r w:rsidRPr="00F52EEF">
              <w:rPr>
                <w:rFonts w:asciiTheme="minorHAnsi" w:hAnsiTheme="minorHAnsi" w:cstheme="minorHAnsi"/>
              </w:rPr>
              <w:t>yjadřování se o minulosti, minulé časy</w:t>
            </w:r>
            <w:r w:rsidR="00CA38AF">
              <w:rPr>
                <w:rFonts w:asciiTheme="minorHAnsi" w:hAnsiTheme="minorHAnsi" w:cstheme="minorHAnsi"/>
              </w:rPr>
              <w:t>;</w:t>
            </w:r>
            <w:r w:rsidRPr="00F52EEF">
              <w:rPr>
                <w:rFonts w:asciiTheme="minorHAnsi" w:hAnsiTheme="minorHAnsi" w:cstheme="minorHAnsi"/>
              </w:rPr>
              <w:t xml:space="preserve"> </w:t>
            </w:r>
          </w:p>
          <w:p w14:paraId="7CEB880B" w14:textId="36342053"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w</w:t>
            </w:r>
            <w:r w:rsidRPr="00F52EEF">
              <w:rPr>
                <w:rFonts w:asciiTheme="minorHAnsi" w:hAnsiTheme="minorHAnsi" w:cstheme="minorHAnsi"/>
              </w:rPr>
              <w:t>ould, used to, be + always + ing</w:t>
            </w:r>
            <w:r w:rsidR="00CA38AF">
              <w:rPr>
                <w:rFonts w:asciiTheme="minorHAnsi" w:hAnsiTheme="minorHAnsi" w:cstheme="minorHAnsi"/>
              </w:rPr>
              <w:t>;</w:t>
            </w:r>
          </w:p>
          <w:p w14:paraId="72CF0B20" w14:textId="08C8EF04"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s</w:t>
            </w:r>
            <w:r w:rsidRPr="00F52EEF">
              <w:rPr>
                <w:rFonts w:asciiTheme="minorHAnsi" w:hAnsiTheme="minorHAnsi" w:cstheme="minorHAnsi"/>
              </w:rPr>
              <w:t>lovesa statická a dynamická</w:t>
            </w:r>
            <w:r w:rsidR="00CA38AF">
              <w:rPr>
                <w:rFonts w:asciiTheme="minorHAnsi" w:hAnsiTheme="minorHAnsi" w:cstheme="minorHAnsi"/>
              </w:rPr>
              <w:t>;</w:t>
            </w:r>
          </w:p>
          <w:p w14:paraId="0BEAB1A8" w14:textId="1F861E4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k</w:t>
            </w:r>
            <w:r w:rsidRPr="00F52EEF">
              <w:rPr>
                <w:rFonts w:asciiTheme="minorHAnsi" w:hAnsiTheme="minorHAnsi" w:cstheme="minorHAnsi"/>
              </w:rPr>
              <w:t>omparativa</w:t>
            </w:r>
            <w:r w:rsidR="00CA38AF">
              <w:rPr>
                <w:rFonts w:asciiTheme="minorHAnsi" w:hAnsiTheme="minorHAnsi" w:cstheme="minorHAnsi"/>
              </w:rPr>
              <w:t>;</w:t>
            </w:r>
          </w:p>
          <w:p w14:paraId="45AE2437" w14:textId="774481FA"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n</w:t>
            </w:r>
            <w:r w:rsidRPr="00F52EEF">
              <w:rPr>
                <w:rFonts w:asciiTheme="minorHAnsi" w:hAnsiTheme="minorHAnsi" w:cstheme="minorHAnsi"/>
              </w:rPr>
              <w:t>epřímá řeč s užitím modálních sloves a předminulého času</w:t>
            </w:r>
            <w:r w:rsidR="00CA38AF">
              <w:rPr>
                <w:rFonts w:asciiTheme="minorHAnsi" w:hAnsiTheme="minorHAnsi" w:cstheme="minorHAnsi"/>
              </w:rPr>
              <w:t>.</w:t>
            </w:r>
          </w:p>
          <w:p w14:paraId="44B035EF" w14:textId="77777777" w:rsidR="00F64B71" w:rsidRPr="00F52EEF" w:rsidRDefault="00F64B71" w:rsidP="00935F76">
            <w:pPr>
              <w:tabs>
                <w:tab w:val="left" w:pos="567"/>
              </w:tabs>
              <w:jc w:val="both"/>
              <w:rPr>
                <w:rFonts w:asciiTheme="minorHAnsi" w:hAnsiTheme="minorHAnsi" w:cstheme="minorHAnsi"/>
              </w:rPr>
            </w:pPr>
          </w:p>
          <w:p w14:paraId="3711F781"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Slovní zásoba: </w:t>
            </w:r>
          </w:p>
          <w:p w14:paraId="4750D5FF" w14:textId="2FB7DA0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o</w:t>
            </w:r>
            <w:r w:rsidRPr="00F52EEF">
              <w:rPr>
                <w:rFonts w:asciiTheme="minorHAnsi" w:hAnsiTheme="minorHAnsi" w:cstheme="minorHAnsi"/>
              </w:rPr>
              <w:t>sobní identita</w:t>
            </w:r>
            <w:r w:rsidR="00CA38AF">
              <w:rPr>
                <w:rFonts w:asciiTheme="minorHAnsi" w:hAnsiTheme="minorHAnsi" w:cstheme="minorHAnsi"/>
              </w:rPr>
              <w:t>;</w:t>
            </w:r>
          </w:p>
          <w:p w14:paraId="032E7214" w14:textId="00B3EB53"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g</w:t>
            </w:r>
            <w:r w:rsidRPr="00F52EEF">
              <w:rPr>
                <w:rFonts w:asciiTheme="minorHAnsi" w:hAnsiTheme="minorHAnsi" w:cstheme="minorHAnsi"/>
              </w:rPr>
              <w:t>lobalizace</w:t>
            </w:r>
            <w:r w:rsidR="00CA38AF">
              <w:rPr>
                <w:rFonts w:asciiTheme="minorHAnsi" w:hAnsiTheme="minorHAnsi" w:cstheme="minorHAnsi"/>
              </w:rPr>
              <w:t>;</w:t>
            </w:r>
          </w:p>
          <w:p w14:paraId="27DB25F6" w14:textId="66D359C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c</w:t>
            </w:r>
            <w:r w:rsidRPr="00F52EEF">
              <w:rPr>
                <w:rFonts w:asciiTheme="minorHAnsi" w:hAnsiTheme="minorHAnsi" w:cstheme="minorHAnsi"/>
              </w:rPr>
              <w:t>elebrity, životy slavných</w:t>
            </w:r>
            <w:r w:rsidR="00CA38AF">
              <w:rPr>
                <w:rFonts w:asciiTheme="minorHAnsi" w:hAnsiTheme="minorHAnsi" w:cstheme="minorHAnsi"/>
              </w:rPr>
              <w:t>;</w:t>
            </w:r>
          </w:p>
          <w:p w14:paraId="1D4C06CB" w14:textId="17B149BA"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p</w:t>
            </w:r>
            <w:r w:rsidRPr="00F52EEF">
              <w:rPr>
                <w:rFonts w:asciiTheme="minorHAnsi" w:hAnsiTheme="minorHAnsi" w:cstheme="minorHAnsi"/>
              </w:rPr>
              <w:t>ráce a kariéra</w:t>
            </w:r>
            <w:r w:rsidR="00CA38AF">
              <w:rPr>
                <w:rFonts w:asciiTheme="minorHAnsi" w:hAnsiTheme="minorHAnsi" w:cstheme="minorHAnsi"/>
              </w:rPr>
              <w:t>.</w:t>
            </w:r>
          </w:p>
        </w:tc>
      </w:tr>
      <w:tr w:rsidR="00F64B71" w:rsidRPr="00F52EEF" w14:paraId="311B6CB9" w14:textId="77777777" w:rsidTr="009E4B77">
        <w:trPr>
          <w:trHeight w:val="265"/>
        </w:trPr>
        <w:tc>
          <w:tcPr>
            <w:tcW w:w="4471" w:type="dxa"/>
            <w:gridSpan w:val="2"/>
            <w:tcBorders>
              <w:top w:val="nil"/>
            </w:tcBorders>
            <w:shd w:val="clear" w:color="auto" w:fill="F7CAAC"/>
          </w:tcPr>
          <w:p w14:paraId="7DA03C8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073FAEA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934143D" w14:textId="77777777" w:rsidTr="009E4B77">
        <w:trPr>
          <w:trHeight w:val="1808"/>
        </w:trPr>
        <w:tc>
          <w:tcPr>
            <w:tcW w:w="10673" w:type="dxa"/>
            <w:gridSpan w:val="8"/>
            <w:tcBorders>
              <w:top w:val="nil"/>
            </w:tcBorders>
          </w:tcPr>
          <w:p w14:paraId="5B38E6B3" w14:textId="77777777" w:rsidR="00F64B71" w:rsidRPr="00CA38AF" w:rsidRDefault="00F64B71" w:rsidP="00935F76">
            <w:pPr>
              <w:tabs>
                <w:tab w:val="left" w:pos="567"/>
              </w:tabs>
              <w:rPr>
                <w:rFonts w:asciiTheme="minorHAnsi" w:hAnsiTheme="minorHAnsi" w:cstheme="minorHAnsi"/>
                <w:b/>
              </w:rPr>
            </w:pPr>
            <w:r w:rsidRPr="00CA38AF">
              <w:rPr>
                <w:rFonts w:asciiTheme="minorHAnsi" w:hAnsiTheme="minorHAnsi" w:cstheme="minorHAnsi"/>
                <w:b/>
              </w:rPr>
              <w:t>Povinná literatura:</w:t>
            </w:r>
          </w:p>
          <w:p w14:paraId="30F750AC"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ROGERS, Mickey et al. 2015. </w:t>
            </w:r>
            <w:r w:rsidRPr="00F52EEF">
              <w:rPr>
                <w:rFonts w:asciiTheme="minorHAnsi" w:hAnsiTheme="minorHAnsi" w:cstheme="minorHAnsi"/>
                <w:i/>
              </w:rPr>
              <w:t>Open Mind Upper Intermediate</w:t>
            </w:r>
            <w:r w:rsidRPr="00F52EEF">
              <w:rPr>
                <w:rFonts w:asciiTheme="minorHAnsi" w:hAnsiTheme="minorHAnsi" w:cstheme="minorHAnsi"/>
              </w:rPr>
              <w:t xml:space="preserve">. London. ISBN 978-0230 458253. </w:t>
            </w:r>
          </w:p>
          <w:p w14:paraId="1ADEA2B0"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OSBORN, Anna.2015. </w:t>
            </w:r>
            <w:r w:rsidRPr="00F52EEF">
              <w:rPr>
                <w:rFonts w:asciiTheme="minorHAnsi" w:hAnsiTheme="minorHAnsi" w:cstheme="minorHAnsi"/>
                <w:i/>
              </w:rPr>
              <w:t>Open Mind Upper Intermediate</w:t>
            </w:r>
            <w:r w:rsidRPr="00F52EEF">
              <w:rPr>
                <w:rFonts w:asciiTheme="minorHAnsi" w:hAnsiTheme="minorHAnsi" w:cstheme="minorHAnsi"/>
              </w:rPr>
              <w:t xml:space="preserve"> Workbook. London. ISBN 978 0230 458406. </w:t>
            </w:r>
          </w:p>
          <w:p w14:paraId="6A14095C" w14:textId="77777777" w:rsidR="00F64B71" w:rsidRPr="00F52EEF" w:rsidRDefault="00F64B71" w:rsidP="00935F76">
            <w:pPr>
              <w:tabs>
                <w:tab w:val="left" w:pos="567"/>
              </w:tabs>
              <w:rPr>
                <w:rFonts w:asciiTheme="minorHAnsi" w:hAnsiTheme="minorHAnsi" w:cstheme="minorHAnsi"/>
              </w:rPr>
            </w:pPr>
          </w:p>
          <w:p w14:paraId="1DB7FCF2" w14:textId="77777777" w:rsidR="00F64B71" w:rsidRPr="00F52EEF" w:rsidRDefault="00F64B71" w:rsidP="00935F76">
            <w:pPr>
              <w:tabs>
                <w:tab w:val="left" w:pos="567"/>
              </w:tabs>
              <w:rPr>
                <w:rFonts w:asciiTheme="minorHAnsi" w:hAnsiTheme="minorHAnsi" w:cstheme="minorHAnsi"/>
              </w:rPr>
            </w:pPr>
            <w:r w:rsidRPr="00CA38AF">
              <w:rPr>
                <w:rFonts w:asciiTheme="minorHAnsi" w:hAnsiTheme="minorHAnsi" w:cstheme="minorHAnsi"/>
                <w:b/>
              </w:rPr>
              <w:t>Doporučená literatura:</w:t>
            </w:r>
            <w:r w:rsidRPr="00F52EEF">
              <w:rPr>
                <w:rFonts w:asciiTheme="minorHAnsi" w:hAnsiTheme="minorHAnsi" w:cstheme="minorHAnsi"/>
              </w:rPr>
              <w:t xml:space="preserve"> </w:t>
            </w:r>
            <w:r w:rsidRPr="00F52EEF">
              <w:rPr>
                <w:rFonts w:asciiTheme="minorHAnsi" w:hAnsiTheme="minorHAnsi" w:cstheme="minorHAnsi"/>
              </w:rPr>
              <w:br/>
              <w:t xml:space="preserve">HASHEMI, Luise. 2012. </w:t>
            </w:r>
            <w:r w:rsidRPr="00F52EEF">
              <w:rPr>
                <w:rFonts w:asciiTheme="minorHAnsi" w:hAnsiTheme="minorHAnsi" w:cstheme="minorHAnsi"/>
                <w:i/>
              </w:rPr>
              <w:t>English Grammar in Use: Supplementary Exercises, With Answers</w:t>
            </w:r>
            <w:r w:rsidRPr="00F52EEF">
              <w:rPr>
                <w:rFonts w:asciiTheme="minorHAnsi" w:hAnsiTheme="minorHAnsi" w:cstheme="minorHAnsi"/>
              </w:rPr>
              <w:t xml:space="preserve">. CUP. ISBN 9781107616417. </w:t>
            </w:r>
          </w:p>
          <w:p w14:paraId="366F8052"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SWAN, Michael and Catherine WALTER. 2011. </w:t>
            </w:r>
            <w:r w:rsidRPr="00F52EEF">
              <w:rPr>
                <w:rFonts w:asciiTheme="minorHAnsi" w:hAnsiTheme="minorHAnsi" w:cstheme="minorHAnsi"/>
                <w:i/>
              </w:rPr>
              <w:t>Oxford English Grammar Course: Intermediate</w:t>
            </w:r>
            <w:r w:rsidRPr="00F52EEF">
              <w:rPr>
                <w:rFonts w:asciiTheme="minorHAnsi" w:hAnsiTheme="minorHAnsi" w:cstheme="minorHAnsi"/>
              </w:rPr>
              <w:t>. Oxford. ISBN 978 0 19 442082 2.</w:t>
            </w:r>
          </w:p>
          <w:p w14:paraId="39B894DF" w14:textId="77777777" w:rsidR="00F64B71" w:rsidRPr="00F52EEF" w:rsidRDefault="00F64B71" w:rsidP="00935F76">
            <w:pPr>
              <w:tabs>
                <w:tab w:val="left" w:pos="567"/>
              </w:tabs>
              <w:rPr>
                <w:rFonts w:asciiTheme="minorHAnsi" w:hAnsiTheme="minorHAnsi" w:cstheme="minorHAnsi"/>
              </w:rPr>
            </w:pPr>
          </w:p>
        </w:tc>
      </w:tr>
      <w:tr w:rsidR="00F64B71" w:rsidRPr="00F52EEF" w14:paraId="40AD5192" w14:textId="77777777" w:rsidTr="009E4B77">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5DF95135"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3BEECBC0" w14:textId="77777777" w:rsidTr="009E4B77">
        <w:tc>
          <w:tcPr>
            <w:tcW w:w="5605" w:type="dxa"/>
            <w:gridSpan w:val="3"/>
            <w:tcBorders>
              <w:top w:val="single" w:sz="2" w:space="0" w:color="auto"/>
            </w:tcBorders>
            <w:shd w:val="clear" w:color="auto" w:fill="F7CAAC"/>
          </w:tcPr>
          <w:p w14:paraId="541F166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7ABF28B"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2A84990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7658371A" w14:textId="77777777" w:rsidTr="009E4B77">
        <w:tc>
          <w:tcPr>
            <w:tcW w:w="10673" w:type="dxa"/>
            <w:gridSpan w:val="8"/>
            <w:shd w:val="clear" w:color="auto" w:fill="F7CAAC"/>
          </w:tcPr>
          <w:p w14:paraId="530B5F6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06087EC9" w14:textId="77777777" w:rsidTr="009E4B77">
        <w:trPr>
          <w:trHeight w:val="1483"/>
        </w:trPr>
        <w:tc>
          <w:tcPr>
            <w:tcW w:w="10673" w:type="dxa"/>
            <w:gridSpan w:val="8"/>
          </w:tcPr>
          <w:p w14:paraId="3146D93B"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3F4B38D7" w14:textId="73236A21" w:rsidR="009E4B77" w:rsidRDefault="009E4B77" w:rsidP="00935F76">
      <w:pPr>
        <w:tabs>
          <w:tab w:val="left" w:pos="567"/>
        </w:tabs>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457"/>
        <w:gridCol w:w="750"/>
      </w:tblGrid>
      <w:tr w:rsidR="00F64B71" w:rsidRPr="00F52EEF" w14:paraId="472136B1" w14:textId="77777777" w:rsidTr="009E4B77">
        <w:tc>
          <w:tcPr>
            <w:tcW w:w="10673" w:type="dxa"/>
            <w:gridSpan w:val="8"/>
            <w:tcBorders>
              <w:bottom w:val="double" w:sz="4" w:space="0" w:color="auto"/>
            </w:tcBorders>
            <w:shd w:val="clear" w:color="auto" w:fill="BDD6EE"/>
          </w:tcPr>
          <w:p w14:paraId="56604AC4" w14:textId="2C7C801A"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2603F5A3" w14:textId="77777777" w:rsidTr="009E4B77">
        <w:tc>
          <w:tcPr>
            <w:tcW w:w="3904" w:type="dxa"/>
            <w:tcBorders>
              <w:top w:val="double" w:sz="4" w:space="0" w:color="auto"/>
            </w:tcBorders>
            <w:shd w:val="clear" w:color="auto" w:fill="F7CAAC"/>
          </w:tcPr>
          <w:p w14:paraId="603BF6F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777D892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CJ10 – Angličtina </w:t>
            </w:r>
            <w:proofErr w:type="gramStart"/>
            <w:r w:rsidRPr="00F52EEF">
              <w:rPr>
                <w:rFonts w:asciiTheme="minorHAnsi" w:hAnsiTheme="minorHAnsi" w:cstheme="minorHAnsi"/>
              </w:rPr>
              <w:t>–  upper</w:t>
            </w:r>
            <w:proofErr w:type="gramEnd"/>
            <w:r w:rsidRPr="00F52EEF">
              <w:rPr>
                <w:rFonts w:asciiTheme="minorHAnsi" w:hAnsiTheme="minorHAnsi" w:cstheme="minorHAnsi"/>
              </w:rPr>
              <w:t xml:space="preserve"> intermediate</w:t>
            </w:r>
          </w:p>
        </w:tc>
      </w:tr>
      <w:tr w:rsidR="00F64B71" w:rsidRPr="00F52EEF" w14:paraId="7AC25D41" w14:textId="77777777" w:rsidTr="009E4B77">
        <w:tc>
          <w:tcPr>
            <w:tcW w:w="3904" w:type="dxa"/>
            <w:shd w:val="clear" w:color="auto" w:fill="F7CAAC"/>
          </w:tcPr>
          <w:p w14:paraId="00F33EE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EC1628A"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13" w:type="dxa"/>
            <w:gridSpan w:val="2"/>
            <w:shd w:val="clear" w:color="auto" w:fill="F7CAAC"/>
          </w:tcPr>
          <w:p w14:paraId="2BEDFF3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tcPr>
          <w:p w14:paraId="646466A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1-3/LS</w:t>
            </w:r>
          </w:p>
        </w:tc>
      </w:tr>
      <w:tr w:rsidR="00F64B71" w:rsidRPr="00F52EEF" w14:paraId="52ABD686" w14:textId="77777777" w:rsidTr="009E4B77">
        <w:trPr>
          <w:trHeight w:val="297"/>
        </w:trPr>
        <w:tc>
          <w:tcPr>
            <w:tcW w:w="3904" w:type="dxa"/>
            <w:shd w:val="clear" w:color="auto" w:fill="F7CAAC"/>
          </w:tcPr>
          <w:p w14:paraId="0D808DA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7C665F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26c</w:t>
            </w:r>
          </w:p>
        </w:tc>
        <w:tc>
          <w:tcPr>
            <w:tcW w:w="889" w:type="dxa"/>
            <w:shd w:val="clear" w:color="auto" w:fill="F7CAAC"/>
          </w:tcPr>
          <w:p w14:paraId="314317C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75F37BE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18E5A55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3D03B7B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7682BB95" w14:textId="77777777" w:rsidTr="009E4B77">
        <w:tc>
          <w:tcPr>
            <w:tcW w:w="3904" w:type="dxa"/>
            <w:shd w:val="clear" w:color="auto" w:fill="F7CAAC"/>
          </w:tcPr>
          <w:p w14:paraId="2551B3D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4A6DEF50"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6FF9322F" w14:textId="77777777" w:rsidTr="009E4B77">
        <w:tc>
          <w:tcPr>
            <w:tcW w:w="3904" w:type="dxa"/>
            <w:shd w:val="clear" w:color="auto" w:fill="F7CAAC"/>
          </w:tcPr>
          <w:p w14:paraId="10633612"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91E1C97" w14:textId="7BC55C6F" w:rsidR="00F64B71" w:rsidRPr="00F52EEF" w:rsidRDefault="008C10E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ápočet, ústní zkouška</w:t>
            </w:r>
          </w:p>
        </w:tc>
        <w:tc>
          <w:tcPr>
            <w:tcW w:w="2156" w:type="dxa"/>
            <w:shd w:val="clear" w:color="auto" w:fill="F7CAAC"/>
          </w:tcPr>
          <w:p w14:paraId="233BB4B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44905427" w14:textId="61032C19" w:rsidR="00F64B71" w:rsidRPr="00F52EEF" w:rsidRDefault="008C10E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2BB1BF2C" w14:textId="77777777" w:rsidTr="009E4B77">
        <w:tc>
          <w:tcPr>
            <w:tcW w:w="3904" w:type="dxa"/>
            <w:shd w:val="clear" w:color="auto" w:fill="F7CAAC"/>
          </w:tcPr>
          <w:p w14:paraId="460722FE"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AD65619"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5F6EB5E2" w14:textId="77777777" w:rsidTr="009E4B77">
        <w:trPr>
          <w:trHeight w:val="554"/>
        </w:trPr>
        <w:tc>
          <w:tcPr>
            <w:tcW w:w="10673" w:type="dxa"/>
            <w:gridSpan w:val="8"/>
            <w:tcBorders>
              <w:top w:val="nil"/>
            </w:tcBorders>
          </w:tcPr>
          <w:p w14:paraId="3F937DE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(minimálně 80%). </w:t>
            </w:r>
          </w:p>
          <w:p w14:paraId="1853096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2. Aktivní účast v semináři (vypracování všech domácích prací v termínu). </w:t>
            </w:r>
          </w:p>
          <w:p w14:paraId="449C642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3. Prezentace v hodině s doprovodnými materiály v dohodnutém termínu (hodnocena na minimum 60%). </w:t>
            </w:r>
          </w:p>
          <w:p w14:paraId="3EBAD45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60%). </w:t>
            </w:r>
          </w:p>
          <w:p w14:paraId="2070822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5. Student si dále v zimním semestru zapisuje CJ11. </w:t>
            </w:r>
          </w:p>
          <w:p w14:paraId="173D80F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CJ10 v Moodlu.</w:t>
            </w:r>
          </w:p>
          <w:p w14:paraId="5D213EAF" w14:textId="344AA61A"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7. Ústní zkouška.</w:t>
            </w:r>
          </w:p>
        </w:tc>
      </w:tr>
      <w:tr w:rsidR="00F64B71" w:rsidRPr="00F52EEF" w14:paraId="6AD617B8" w14:textId="77777777" w:rsidTr="009E4B77">
        <w:trPr>
          <w:trHeight w:val="197"/>
        </w:trPr>
        <w:tc>
          <w:tcPr>
            <w:tcW w:w="3904" w:type="dxa"/>
            <w:tcBorders>
              <w:top w:val="nil"/>
            </w:tcBorders>
            <w:shd w:val="clear" w:color="auto" w:fill="F7CAAC"/>
          </w:tcPr>
          <w:p w14:paraId="3544980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389718E"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39283E2A" w14:textId="77777777" w:rsidTr="009E4B77">
        <w:trPr>
          <w:trHeight w:val="243"/>
        </w:trPr>
        <w:tc>
          <w:tcPr>
            <w:tcW w:w="3904" w:type="dxa"/>
            <w:tcBorders>
              <w:top w:val="nil"/>
            </w:tcBorders>
            <w:shd w:val="clear" w:color="auto" w:fill="F7CAAC"/>
          </w:tcPr>
          <w:p w14:paraId="3258E47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174124AA"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74288975" w14:textId="77777777" w:rsidTr="009E4B77">
        <w:tc>
          <w:tcPr>
            <w:tcW w:w="3904" w:type="dxa"/>
            <w:shd w:val="clear" w:color="auto" w:fill="F7CAAC"/>
          </w:tcPr>
          <w:p w14:paraId="57E591C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1D161B7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Simona Šmajdlerová, Mgr. Tereza Skořepová, Mgr. Michal Navrátil</w:t>
            </w:r>
          </w:p>
        </w:tc>
      </w:tr>
      <w:tr w:rsidR="00F64B71" w:rsidRPr="00F52EEF" w14:paraId="51EFB289" w14:textId="77777777" w:rsidTr="009E4B77">
        <w:trPr>
          <w:trHeight w:val="222"/>
        </w:trPr>
        <w:tc>
          <w:tcPr>
            <w:tcW w:w="10673" w:type="dxa"/>
            <w:gridSpan w:val="8"/>
            <w:tcBorders>
              <w:top w:val="nil"/>
            </w:tcBorders>
          </w:tcPr>
          <w:p w14:paraId="522E368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8FA3DED" w14:textId="77777777" w:rsidTr="009E4B77">
        <w:tc>
          <w:tcPr>
            <w:tcW w:w="3904" w:type="dxa"/>
            <w:shd w:val="clear" w:color="auto" w:fill="F7CAAC"/>
          </w:tcPr>
          <w:p w14:paraId="73A1208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07692D44"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01ABCDD" w14:textId="77777777" w:rsidTr="009E4B77">
        <w:trPr>
          <w:trHeight w:val="4410"/>
        </w:trPr>
        <w:tc>
          <w:tcPr>
            <w:tcW w:w="10673" w:type="dxa"/>
            <w:gridSpan w:val="8"/>
            <w:tcBorders>
              <w:top w:val="nil"/>
              <w:bottom w:val="single" w:sz="12" w:space="0" w:color="auto"/>
            </w:tcBorders>
          </w:tcPr>
          <w:p w14:paraId="18C17F87" w14:textId="77777777" w:rsidR="00F64B71" w:rsidRPr="00F52EEF" w:rsidRDefault="00F64B71" w:rsidP="00935F76">
            <w:pPr>
              <w:tabs>
                <w:tab w:val="left" w:pos="567"/>
              </w:tabs>
              <w:jc w:val="both"/>
              <w:rPr>
                <w:rFonts w:asciiTheme="minorHAnsi" w:hAnsiTheme="minorHAnsi" w:cstheme="minorHAnsi"/>
              </w:rPr>
            </w:pPr>
          </w:p>
          <w:p w14:paraId="52462CF1"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Gramatika: </w:t>
            </w:r>
          </w:p>
          <w:p w14:paraId="6936FDA7" w14:textId="710E91EB"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p</w:t>
            </w:r>
            <w:r w:rsidRPr="00F52EEF">
              <w:rPr>
                <w:rFonts w:asciiTheme="minorHAnsi" w:hAnsiTheme="minorHAnsi" w:cstheme="minorHAnsi"/>
              </w:rPr>
              <w:t>odmínkové věty, přání a vyjadřování lítosti</w:t>
            </w:r>
            <w:r w:rsidR="00CA38AF">
              <w:rPr>
                <w:rFonts w:asciiTheme="minorHAnsi" w:hAnsiTheme="minorHAnsi" w:cstheme="minorHAnsi"/>
              </w:rPr>
              <w:t>;</w:t>
            </w:r>
          </w:p>
          <w:p w14:paraId="7DADE347" w14:textId="5700E6BF"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n</w:t>
            </w:r>
            <w:r w:rsidRPr="00F52EEF">
              <w:rPr>
                <w:rFonts w:asciiTheme="minorHAnsi" w:hAnsiTheme="minorHAnsi" w:cstheme="minorHAnsi"/>
              </w:rPr>
              <w:t>ominální věty</w:t>
            </w:r>
            <w:r w:rsidR="00CA38AF">
              <w:rPr>
                <w:rFonts w:asciiTheme="minorHAnsi" w:hAnsiTheme="minorHAnsi" w:cstheme="minorHAnsi"/>
              </w:rPr>
              <w:t>;</w:t>
            </w:r>
          </w:p>
          <w:p w14:paraId="12F5256A" w14:textId="58A10953"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t</w:t>
            </w:r>
            <w:r w:rsidRPr="00F52EEF">
              <w:rPr>
                <w:rFonts w:asciiTheme="minorHAnsi" w:hAnsiTheme="minorHAnsi" w:cstheme="minorHAnsi"/>
              </w:rPr>
              <w:t>rpný rod</w:t>
            </w:r>
            <w:r w:rsidR="00CA38AF">
              <w:rPr>
                <w:rFonts w:asciiTheme="minorHAnsi" w:hAnsiTheme="minorHAnsi" w:cstheme="minorHAnsi"/>
              </w:rPr>
              <w:t>;</w:t>
            </w:r>
          </w:p>
          <w:p w14:paraId="61A9087B" w14:textId="34EF8A1F"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v</w:t>
            </w:r>
            <w:r w:rsidRPr="00F52EEF">
              <w:rPr>
                <w:rFonts w:asciiTheme="minorHAnsi" w:hAnsiTheme="minorHAnsi" w:cstheme="minorHAnsi"/>
              </w:rPr>
              <w:t>yjadřování účelu</w:t>
            </w:r>
            <w:r w:rsidR="00CA38AF">
              <w:rPr>
                <w:rFonts w:asciiTheme="minorHAnsi" w:hAnsiTheme="minorHAnsi" w:cstheme="minorHAnsi"/>
              </w:rPr>
              <w:t>;</w:t>
            </w:r>
          </w:p>
          <w:p w14:paraId="2CB740A2" w14:textId="6492A059"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w:t>
            </w:r>
            <w:r w:rsidRPr="00CA38AF">
              <w:rPr>
                <w:rFonts w:asciiTheme="minorHAnsi" w:hAnsiTheme="minorHAnsi" w:cstheme="minorHAnsi"/>
                <w:i/>
              </w:rPr>
              <w:t xml:space="preserve"> </w:t>
            </w:r>
            <w:r w:rsidR="00CA38AF" w:rsidRPr="00CA38AF">
              <w:rPr>
                <w:rFonts w:asciiTheme="minorHAnsi" w:hAnsiTheme="minorHAnsi" w:cstheme="minorHAnsi"/>
                <w:i/>
              </w:rPr>
              <w:t>b</w:t>
            </w:r>
            <w:r w:rsidRPr="00CA38AF">
              <w:rPr>
                <w:rFonts w:asciiTheme="minorHAnsi" w:hAnsiTheme="minorHAnsi" w:cstheme="minorHAnsi"/>
                <w:i/>
              </w:rPr>
              <w:t>e</w:t>
            </w:r>
            <w:r w:rsidRPr="00F52EEF">
              <w:rPr>
                <w:rFonts w:asciiTheme="minorHAnsi" w:hAnsiTheme="minorHAnsi" w:cstheme="minorHAnsi"/>
                <w:i/>
              </w:rPr>
              <w:t xml:space="preserve"> used to</w:t>
            </w:r>
            <w:r w:rsidRPr="00F52EEF">
              <w:rPr>
                <w:rFonts w:asciiTheme="minorHAnsi" w:hAnsiTheme="minorHAnsi" w:cstheme="minorHAnsi"/>
              </w:rPr>
              <w:t xml:space="preserve"> / </w:t>
            </w:r>
            <w:r w:rsidRPr="00F52EEF">
              <w:rPr>
                <w:rFonts w:asciiTheme="minorHAnsi" w:hAnsiTheme="minorHAnsi" w:cstheme="minorHAnsi"/>
                <w:i/>
              </w:rPr>
              <w:t>get used to</w:t>
            </w:r>
            <w:r w:rsidR="00CA38AF">
              <w:rPr>
                <w:rFonts w:asciiTheme="minorHAnsi" w:hAnsiTheme="minorHAnsi" w:cstheme="minorHAnsi"/>
                <w:i/>
              </w:rPr>
              <w:t>.</w:t>
            </w:r>
          </w:p>
          <w:p w14:paraId="0D375A8D" w14:textId="77777777" w:rsidR="00F64B71" w:rsidRPr="00F52EEF" w:rsidRDefault="00F64B71" w:rsidP="00935F76">
            <w:pPr>
              <w:tabs>
                <w:tab w:val="left" w:pos="567"/>
              </w:tabs>
              <w:jc w:val="both"/>
              <w:rPr>
                <w:rFonts w:asciiTheme="minorHAnsi" w:hAnsiTheme="minorHAnsi" w:cstheme="minorHAnsi"/>
              </w:rPr>
            </w:pPr>
          </w:p>
          <w:p w14:paraId="1F998294" w14:textId="77777777" w:rsidR="00F64B71" w:rsidRPr="00CA38AF" w:rsidRDefault="00F64B71" w:rsidP="00935F76">
            <w:pPr>
              <w:tabs>
                <w:tab w:val="left" w:pos="567"/>
              </w:tabs>
              <w:jc w:val="both"/>
              <w:rPr>
                <w:rFonts w:asciiTheme="minorHAnsi" w:hAnsiTheme="minorHAnsi" w:cstheme="minorHAnsi"/>
                <w:b/>
              </w:rPr>
            </w:pPr>
            <w:r w:rsidRPr="00CA38AF">
              <w:rPr>
                <w:rFonts w:asciiTheme="minorHAnsi" w:hAnsiTheme="minorHAnsi" w:cstheme="minorHAnsi"/>
                <w:b/>
              </w:rPr>
              <w:t xml:space="preserve">Slovní zásoba: </w:t>
            </w:r>
          </w:p>
          <w:p w14:paraId="5F3339CF" w14:textId="28AA49CA"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ž</w:t>
            </w:r>
            <w:r w:rsidRPr="00F52EEF">
              <w:rPr>
                <w:rFonts w:asciiTheme="minorHAnsi" w:hAnsiTheme="minorHAnsi" w:cstheme="minorHAnsi"/>
              </w:rPr>
              <w:t>ivotní satisfakce z</w:t>
            </w:r>
            <w:r w:rsidR="00CA38AF">
              <w:rPr>
                <w:rFonts w:asciiTheme="minorHAnsi" w:hAnsiTheme="minorHAnsi" w:cstheme="minorHAnsi"/>
              </w:rPr>
              <w:t> </w:t>
            </w:r>
            <w:r w:rsidRPr="00F52EEF">
              <w:rPr>
                <w:rFonts w:asciiTheme="minorHAnsi" w:hAnsiTheme="minorHAnsi" w:cstheme="minorHAnsi"/>
              </w:rPr>
              <w:t>úspěchu</w:t>
            </w:r>
            <w:r w:rsidR="00CA38AF">
              <w:rPr>
                <w:rFonts w:asciiTheme="minorHAnsi" w:hAnsiTheme="minorHAnsi" w:cstheme="minorHAnsi"/>
              </w:rPr>
              <w:t>;</w:t>
            </w:r>
            <w:r w:rsidRPr="00F52EEF">
              <w:rPr>
                <w:rFonts w:asciiTheme="minorHAnsi" w:hAnsiTheme="minorHAnsi" w:cstheme="minorHAnsi"/>
              </w:rPr>
              <w:t xml:space="preserve">  </w:t>
            </w:r>
          </w:p>
          <w:p w14:paraId="4B3DB66E" w14:textId="7B79615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n</w:t>
            </w:r>
            <w:r w:rsidRPr="00F52EEF">
              <w:rPr>
                <w:rFonts w:asciiTheme="minorHAnsi" w:hAnsiTheme="minorHAnsi" w:cstheme="minorHAnsi"/>
              </w:rPr>
              <w:t>álady</w:t>
            </w:r>
            <w:r w:rsidR="00CA38AF">
              <w:rPr>
                <w:rFonts w:asciiTheme="minorHAnsi" w:hAnsiTheme="minorHAnsi" w:cstheme="minorHAnsi"/>
              </w:rPr>
              <w:t>;</w:t>
            </w:r>
          </w:p>
          <w:p w14:paraId="198C79F2" w14:textId="1CBBEE4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m</w:t>
            </w:r>
            <w:r w:rsidRPr="00F52EEF">
              <w:rPr>
                <w:rFonts w:asciiTheme="minorHAnsi" w:hAnsiTheme="minorHAnsi" w:cstheme="minorHAnsi"/>
              </w:rPr>
              <w:t>arketink</w:t>
            </w:r>
            <w:r w:rsidR="00CA38AF">
              <w:rPr>
                <w:rFonts w:asciiTheme="minorHAnsi" w:hAnsiTheme="minorHAnsi" w:cstheme="minorHAnsi"/>
              </w:rPr>
              <w:t>;</w:t>
            </w:r>
            <w:r w:rsidRPr="00F52EEF">
              <w:rPr>
                <w:rFonts w:asciiTheme="minorHAnsi" w:hAnsiTheme="minorHAnsi" w:cstheme="minorHAnsi"/>
              </w:rPr>
              <w:t xml:space="preserve"> </w:t>
            </w:r>
          </w:p>
          <w:p w14:paraId="3D2F068A" w14:textId="722050AE"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CA38AF">
              <w:rPr>
                <w:rFonts w:asciiTheme="minorHAnsi" w:hAnsiTheme="minorHAnsi" w:cstheme="minorHAnsi"/>
              </w:rPr>
              <w:t>o</w:t>
            </w:r>
            <w:r w:rsidRPr="00F52EEF">
              <w:rPr>
                <w:rFonts w:asciiTheme="minorHAnsi" w:hAnsiTheme="minorHAnsi" w:cstheme="minorHAnsi"/>
              </w:rPr>
              <w:t>tázky životního prostředí, tradice, osobní rituály a další podle námětů jednotlivých lekcí učebnice.</w:t>
            </w:r>
          </w:p>
        </w:tc>
      </w:tr>
      <w:tr w:rsidR="00F64B71" w:rsidRPr="00F52EEF" w14:paraId="1C85241F" w14:textId="77777777" w:rsidTr="009E4B77">
        <w:trPr>
          <w:trHeight w:val="265"/>
        </w:trPr>
        <w:tc>
          <w:tcPr>
            <w:tcW w:w="4471" w:type="dxa"/>
            <w:gridSpan w:val="2"/>
            <w:tcBorders>
              <w:top w:val="nil"/>
            </w:tcBorders>
            <w:shd w:val="clear" w:color="auto" w:fill="F7CAAC"/>
          </w:tcPr>
          <w:p w14:paraId="2CCC573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363B5052"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01F452B6" w14:textId="77777777" w:rsidTr="009E4B77">
        <w:trPr>
          <w:trHeight w:val="1955"/>
        </w:trPr>
        <w:tc>
          <w:tcPr>
            <w:tcW w:w="10673" w:type="dxa"/>
            <w:gridSpan w:val="8"/>
            <w:tcBorders>
              <w:top w:val="nil"/>
            </w:tcBorders>
          </w:tcPr>
          <w:p w14:paraId="10B753EC" w14:textId="77777777" w:rsidR="00F64B71" w:rsidRPr="00F52EEF" w:rsidRDefault="00F64B71" w:rsidP="00935F76">
            <w:pPr>
              <w:tabs>
                <w:tab w:val="left" w:pos="567"/>
              </w:tabs>
              <w:rPr>
                <w:rFonts w:asciiTheme="minorHAnsi" w:hAnsiTheme="minorHAnsi" w:cstheme="minorHAnsi"/>
              </w:rPr>
            </w:pPr>
            <w:r w:rsidRPr="009E4B77">
              <w:rPr>
                <w:rFonts w:asciiTheme="minorHAnsi" w:hAnsiTheme="minorHAnsi" w:cstheme="minorHAnsi"/>
                <w:b/>
              </w:rPr>
              <w:t>Povinná literatura:</w:t>
            </w:r>
            <w:r w:rsidRPr="00F52EEF">
              <w:rPr>
                <w:rFonts w:asciiTheme="minorHAnsi" w:hAnsiTheme="minorHAnsi" w:cstheme="minorHAnsi"/>
              </w:rPr>
              <w:br/>
              <w:t xml:space="preserve">ROGERS, Mickey et al. 2015. </w:t>
            </w:r>
            <w:r w:rsidRPr="00F52EEF">
              <w:rPr>
                <w:rFonts w:asciiTheme="minorHAnsi" w:hAnsiTheme="minorHAnsi" w:cstheme="minorHAnsi"/>
                <w:i/>
              </w:rPr>
              <w:t>Open Mind Upper Intermediate</w:t>
            </w:r>
            <w:r w:rsidRPr="00F52EEF">
              <w:rPr>
                <w:rFonts w:asciiTheme="minorHAnsi" w:hAnsiTheme="minorHAnsi" w:cstheme="minorHAnsi"/>
              </w:rPr>
              <w:t xml:space="preserve">. London. ISBN 978-0230 458253. </w:t>
            </w:r>
          </w:p>
          <w:p w14:paraId="641B2BC5"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OSBORN, Anna.2015. </w:t>
            </w:r>
            <w:r w:rsidRPr="00F52EEF">
              <w:rPr>
                <w:rFonts w:asciiTheme="minorHAnsi" w:hAnsiTheme="minorHAnsi" w:cstheme="minorHAnsi"/>
                <w:i/>
              </w:rPr>
              <w:t>Open Mind Upper Intermediate</w:t>
            </w:r>
            <w:r w:rsidRPr="00F52EEF">
              <w:rPr>
                <w:rFonts w:asciiTheme="minorHAnsi" w:hAnsiTheme="minorHAnsi" w:cstheme="minorHAnsi"/>
              </w:rPr>
              <w:t xml:space="preserve"> Workbook. London. ISBN 978 0230 458406. </w:t>
            </w:r>
          </w:p>
          <w:p w14:paraId="016B16C3" w14:textId="77777777" w:rsidR="00F64B71" w:rsidRPr="00F52EEF" w:rsidRDefault="00F64B71" w:rsidP="00935F76">
            <w:pPr>
              <w:tabs>
                <w:tab w:val="left" w:pos="567"/>
              </w:tabs>
              <w:rPr>
                <w:rFonts w:asciiTheme="minorHAnsi" w:hAnsiTheme="minorHAnsi" w:cstheme="minorHAnsi"/>
              </w:rPr>
            </w:pPr>
          </w:p>
          <w:p w14:paraId="0454E36D" w14:textId="77777777" w:rsidR="00F64B71" w:rsidRPr="00F52EEF" w:rsidRDefault="00F64B71" w:rsidP="00935F76">
            <w:pPr>
              <w:tabs>
                <w:tab w:val="left" w:pos="567"/>
              </w:tabs>
              <w:rPr>
                <w:rFonts w:asciiTheme="minorHAnsi" w:hAnsiTheme="minorHAnsi" w:cstheme="minorHAnsi"/>
              </w:rPr>
            </w:pPr>
            <w:r w:rsidRPr="009E4B77">
              <w:rPr>
                <w:rFonts w:asciiTheme="minorHAnsi" w:hAnsiTheme="minorHAnsi" w:cstheme="minorHAnsi"/>
                <w:b/>
              </w:rPr>
              <w:t>Doporučená literatura:</w:t>
            </w:r>
            <w:r w:rsidRPr="00F52EEF">
              <w:rPr>
                <w:rFonts w:asciiTheme="minorHAnsi" w:hAnsiTheme="minorHAnsi" w:cstheme="minorHAnsi"/>
              </w:rPr>
              <w:t xml:space="preserve"> </w:t>
            </w:r>
            <w:r w:rsidRPr="00F52EEF">
              <w:rPr>
                <w:rFonts w:asciiTheme="minorHAnsi" w:hAnsiTheme="minorHAnsi" w:cstheme="minorHAnsi"/>
              </w:rPr>
              <w:br/>
              <w:t xml:space="preserve">HASHEMI, Luise. 2012. </w:t>
            </w:r>
            <w:r w:rsidRPr="00F52EEF">
              <w:rPr>
                <w:rFonts w:asciiTheme="minorHAnsi" w:hAnsiTheme="minorHAnsi" w:cstheme="minorHAnsi"/>
                <w:i/>
              </w:rPr>
              <w:t>English Grammar in Use: Supplementary Exercises, With Answers</w:t>
            </w:r>
            <w:r w:rsidRPr="00F52EEF">
              <w:rPr>
                <w:rFonts w:asciiTheme="minorHAnsi" w:hAnsiTheme="minorHAnsi" w:cstheme="minorHAnsi"/>
              </w:rPr>
              <w:t xml:space="preserve">. CUP. ISBN 9781107616417. </w:t>
            </w:r>
          </w:p>
          <w:p w14:paraId="47A582FF"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SWAN, Michael and Catherine WALTER. 2011. </w:t>
            </w:r>
            <w:r w:rsidRPr="00F52EEF">
              <w:rPr>
                <w:rFonts w:asciiTheme="minorHAnsi" w:hAnsiTheme="minorHAnsi" w:cstheme="minorHAnsi"/>
                <w:i/>
              </w:rPr>
              <w:t>Oxford English Grammar Course: Intermediate</w:t>
            </w:r>
            <w:r w:rsidRPr="00F52EEF">
              <w:rPr>
                <w:rFonts w:asciiTheme="minorHAnsi" w:hAnsiTheme="minorHAnsi" w:cstheme="minorHAnsi"/>
              </w:rPr>
              <w:t>. Oxford. ISBN 978 0 19 442082 2.</w:t>
            </w:r>
          </w:p>
          <w:p w14:paraId="339F5107" w14:textId="77777777" w:rsidR="00F64B71" w:rsidRPr="00F52EEF" w:rsidRDefault="00F64B71" w:rsidP="00935F76">
            <w:pPr>
              <w:tabs>
                <w:tab w:val="left" w:pos="567"/>
              </w:tabs>
              <w:rPr>
                <w:rFonts w:asciiTheme="minorHAnsi" w:hAnsiTheme="minorHAnsi" w:cstheme="minorHAnsi"/>
              </w:rPr>
            </w:pPr>
          </w:p>
        </w:tc>
      </w:tr>
      <w:tr w:rsidR="00F64B71" w:rsidRPr="00F52EEF" w14:paraId="7FDDA5CD" w14:textId="77777777" w:rsidTr="009E4B77">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1515C971"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47B1ED54" w14:textId="77777777" w:rsidTr="009E4B77">
        <w:tc>
          <w:tcPr>
            <w:tcW w:w="5605" w:type="dxa"/>
            <w:gridSpan w:val="3"/>
            <w:tcBorders>
              <w:top w:val="single" w:sz="2" w:space="0" w:color="auto"/>
            </w:tcBorders>
            <w:shd w:val="clear" w:color="auto" w:fill="F7CAAC"/>
          </w:tcPr>
          <w:p w14:paraId="752EB1B0"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B63B5D6"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5B4380D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320C0C19" w14:textId="77777777" w:rsidTr="009E4B77">
        <w:tc>
          <w:tcPr>
            <w:tcW w:w="10673" w:type="dxa"/>
            <w:gridSpan w:val="8"/>
            <w:shd w:val="clear" w:color="auto" w:fill="F7CAAC"/>
          </w:tcPr>
          <w:p w14:paraId="0FEA7EB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06BD8597" w14:textId="77777777" w:rsidTr="009E4B77">
        <w:trPr>
          <w:trHeight w:val="1483"/>
        </w:trPr>
        <w:tc>
          <w:tcPr>
            <w:tcW w:w="10673" w:type="dxa"/>
            <w:gridSpan w:val="8"/>
          </w:tcPr>
          <w:p w14:paraId="1338D7DA"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468A4261" w14:textId="77777777" w:rsidR="009E4B77" w:rsidRDefault="009E4B77" w:rsidP="00935F76">
      <w:pPr>
        <w:tabs>
          <w:tab w:val="left" w:pos="567"/>
        </w:tabs>
      </w:pPr>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457"/>
        <w:gridCol w:w="750"/>
      </w:tblGrid>
      <w:tr w:rsidR="00F64B71" w:rsidRPr="00F52EEF" w14:paraId="6418CC33" w14:textId="77777777" w:rsidTr="009E4B77">
        <w:tc>
          <w:tcPr>
            <w:tcW w:w="10673" w:type="dxa"/>
            <w:gridSpan w:val="8"/>
            <w:tcBorders>
              <w:bottom w:val="double" w:sz="4" w:space="0" w:color="auto"/>
            </w:tcBorders>
            <w:shd w:val="clear" w:color="auto" w:fill="BDD6EE"/>
          </w:tcPr>
          <w:p w14:paraId="247CD58A" w14:textId="77565866"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7F6F0299" w14:textId="77777777" w:rsidTr="009E4B77">
        <w:tc>
          <w:tcPr>
            <w:tcW w:w="3904" w:type="dxa"/>
            <w:tcBorders>
              <w:top w:val="double" w:sz="4" w:space="0" w:color="auto"/>
            </w:tcBorders>
            <w:shd w:val="clear" w:color="auto" w:fill="F7CAAC"/>
          </w:tcPr>
          <w:p w14:paraId="265E9BCB"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168B775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CJ11 – </w:t>
            </w:r>
            <w:proofErr w:type="gramStart"/>
            <w:r w:rsidRPr="00F52EEF">
              <w:rPr>
                <w:rFonts w:asciiTheme="minorHAnsi" w:hAnsiTheme="minorHAnsi" w:cstheme="minorHAnsi"/>
              </w:rPr>
              <w:t>Angličtina</w:t>
            </w:r>
            <w:proofErr w:type="gramEnd"/>
            <w:r w:rsidRPr="00F52EEF">
              <w:rPr>
                <w:rFonts w:asciiTheme="minorHAnsi" w:hAnsiTheme="minorHAnsi" w:cstheme="minorHAnsi"/>
              </w:rPr>
              <w:t xml:space="preserve"> - upper intermediate</w:t>
            </w:r>
          </w:p>
        </w:tc>
      </w:tr>
      <w:tr w:rsidR="00F64B71" w:rsidRPr="00F52EEF" w14:paraId="03CBFEDD" w14:textId="77777777" w:rsidTr="009E4B77">
        <w:tc>
          <w:tcPr>
            <w:tcW w:w="3904" w:type="dxa"/>
            <w:shd w:val="clear" w:color="auto" w:fill="F7CAAC"/>
          </w:tcPr>
          <w:p w14:paraId="60C3A34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C5C2387"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13" w:type="dxa"/>
            <w:gridSpan w:val="2"/>
            <w:shd w:val="clear" w:color="auto" w:fill="F7CAAC"/>
          </w:tcPr>
          <w:p w14:paraId="05CBBD2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tcPr>
          <w:p w14:paraId="7423283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1-3/ZS</w:t>
            </w:r>
          </w:p>
        </w:tc>
      </w:tr>
      <w:tr w:rsidR="00F64B71" w:rsidRPr="00F52EEF" w14:paraId="69C0B85F" w14:textId="77777777" w:rsidTr="009E4B77">
        <w:trPr>
          <w:trHeight w:val="297"/>
        </w:trPr>
        <w:tc>
          <w:tcPr>
            <w:tcW w:w="3904" w:type="dxa"/>
            <w:shd w:val="clear" w:color="auto" w:fill="F7CAAC"/>
          </w:tcPr>
          <w:p w14:paraId="43FD0F1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E37F48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23AC30A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FD3B2E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156" w:type="dxa"/>
            <w:shd w:val="clear" w:color="auto" w:fill="F7CAAC"/>
          </w:tcPr>
          <w:p w14:paraId="1782931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0751D76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29D70FBF" w14:textId="77777777" w:rsidTr="009E4B77">
        <w:tc>
          <w:tcPr>
            <w:tcW w:w="3904" w:type="dxa"/>
            <w:shd w:val="clear" w:color="auto" w:fill="F7CAAC"/>
          </w:tcPr>
          <w:p w14:paraId="216DF25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11F61D84" w14:textId="77777777"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25C42D96" w14:textId="77777777" w:rsidTr="009E4B77">
        <w:tc>
          <w:tcPr>
            <w:tcW w:w="3904" w:type="dxa"/>
            <w:shd w:val="clear" w:color="auto" w:fill="F7CAAC"/>
          </w:tcPr>
          <w:p w14:paraId="3A83CE1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D86B2BB" w14:textId="6C4368B8" w:rsidR="00F64B71" w:rsidRPr="00F52EEF" w:rsidRDefault="00FB140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2156" w:type="dxa"/>
            <w:shd w:val="clear" w:color="auto" w:fill="F7CAAC"/>
          </w:tcPr>
          <w:p w14:paraId="6383905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4946374C" w14:textId="5AD9F289" w:rsidR="00F64B71" w:rsidRPr="00F52EEF" w:rsidRDefault="00FB140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6BABC071" w14:textId="77777777" w:rsidTr="009E4B77">
        <w:tc>
          <w:tcPr>
            <w:tcW w:w="3904" w:type="dxa"/>
            <w:shd w:val="clear" w:color="auto" w:fill="F7CAAC"/>
          </w:tcPr>
          <w:p w14:paraId="72159833"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417CCC05"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38465045" w14:textId="77777777" w:rsidTr="009E4B77">
        <w:trPr>
          <w:trHeight w:val="554"/>
        </w:trPr>
        <w:tc>
          <w:tcPr>
            <w:tcW w:w="10673" w:type="dxa"/>
            <w:gridSpan w:val="8"/>
            <w:tcBorders>
              <w:top w:val="nil"/>
            </w:tcBorders>
          </w:tcPr>
          <w:p w14:paraId="0ADDE4D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(minimum: 80%). </w:t>
            </w:r>
          </w:p>
          <w:p w14:paraId="7DA02DE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2. Aktivní účast v semináři (vypracování všech domácích prací v termínu). </w:t>
            </w:r>
          </w:p>
          <w:p w14:paraId="050E843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3. Prezentace v hodině s doprovodnými materiály v dohodnutém termínu (hodnocena na minimum 60%). </w:t>
            </w:r>
          </w:p>
          <w:p w14:paraId="18F2DE9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60%). </w:t>
            </w:r>
          </w:p>
          <w:p w14:paraId="38511713"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5. Student si dále v letním semestru zapisuje CJ12. </w:t>
            </w:r>
          </w:p>
          <w:p w14:paraId="02314C3C" w14:textId="4012392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CJ11 v Moodlu.</w:t>
            </w:r>
          </w:p>
        </w:tc>
      </w:tr>
      <w:tr w:rsidR="00F64B71" w:rsidRPr="00F52EEF" w14:paraId="5BFC6E60" w14:textId="77777777" w:rsidTr="009E4B77">
        <w:trPr>
          <w:trHeight w:val="197"/>
        </w:trPr>
        <w:tc>
          <w:tcPr>
            <w:tcW w:w="3904" w:type="dxa"/>
            <w:tcBorders>
              <w:top w:val="nil"/>
            </w:tcBorders>
            <w:shd w:val="clear" w:color="auto" w:fill="F7CAAC"/>
          </w:tcPr>
          <w:p w14:paraId="7C8242E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C4E8977"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64F7C09D" w14:textId="77777777" w:rsidTr="009E4B77">
        <w:trPr>
          <w:trHeight w:val="243"/>
        </w:trPr>
        <w:tc>
          <w:tcPr>
            <w:tcW w:w="3904" w:type="dxa"/>
            <w:tcBorders>
              <w:top w:val="nil"/>
            </w:tcBorders>
            <w:shd w:val="clear" w:color="auto" w:fill="F7CAAC"/>
          </w:tcPr>
          <w:p w14:paraId="7E233209"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27438951"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64464277" w14:textId="77777777" w:rsidTr="009E4B77">
        <w:tc>
          <w:tcPr>
            <w:tcW w:w="3904" w:type="dxa"/>
            <w:shd w:val="clear" w:color="auto" w:fill="F7CAAC"/>
          </w:tcPr>
          <w:p w14:paraId="0FA53F3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51772EAB"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Tereza Skořepová</w:t>
            </w:r>
          </w:p>
        </w:tc>
      </w:tr>
      <w:tr w:rsidR="00F64B71" w:rsidRPr="00F52EEF" w14:paraId="5ED2FE04" w14:textId="77777777" w:rsidTr="009E4B77">
        <w:trPr>
          <w:trHeight w:val="70"/>
        </w:trPr>
        <w:tc>
          <w:tcPr>
            <w:tcW w:w="10673" w:type="dxa"/>
            <w:gridSpan w:val="8"/>
            <w:tcBorders>
              <w:top w:val="nil"/>
            </w:tcBorders>
          </w:tcPr>
          <w:p w14:paraId="7670C218"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276D91A4" w14:textId="77777777" w:rsidTr="009E4B77">
        <w:tc>
          <w:tcPr>
            <w:tcW w:w="3904" w:type="dxa"/>
            <w:shd w:val="clear" w:color="auto" w:fill="F7CAAC"/>
          </w:tcPr>
          <w:p w14:paraId="5F67BD7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29DD3CAD"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812AB4D" w14:textId="77777777" w:rsidTr="009E4B77">
        <w:trPr>
          <w:trHeight w:val="3938"/>
        </w:trPr>
        <w:tc>
          <w:tcPr>
            <w:tcW w:w="10673" w:type="dxa"/>
            <w:gridSpan w:val="8"/>
            <w:tcBorders>
              <w:top w:val="nil"/>
              <w:bottom w:val="single" w:sz="12" w:space="0" w:color="auto"/>
            </w:tcBorders>
          </w:tcPr>
          <w:p w14:paraId="2ECE3633" w14:textId="77777777" w:rsidR="00F64B71" w:rsidRPr="00F52EEF" w:rsidRDefault="00F64B71" w:rsidP="00935F76">
            <w:pPr>
              <w:tabs>
                <w:tab w:val="left" w:pos="567"/>
              </w:tabs>
              <w:jc w:val="both"/>
              <w:rPr>
                <w:rFonts w:asciiTheme="minorHAnsi" w:hAnsiTheme="minorHAnsi" w:cstheme="minorHAnsi"/>
              </w:rPr>
            </w:pPr>
          </w:p>
          <w:p w14:paraId="38021938" w14:textId="77777777" w:rsidR="00F64B71" w:rsidRPr="009E4B77" w:rsidRDefault="00F64B71" w:rsidP="00935F76">
            <w:pPr>
              <w:tabs>
                <w:tab w:val="left" w:pos="567"/>
              </w:tabs>
              <w:jc w:val="both"/>
              <w:rPr>
                <w:rFonts w:asciiTheme="minorHAnsi" w:hAnsiTheme="minorHAnsi" w:cstheme="minorHAnsi"/>
                <w:b/>
              </w:rPr>
            </w:pPr>
            <w:r w:rsidRPr="009E4B77">
              <w:rPr>
                <w:rFonts w:asciiTheme="minorHAnsi" w:hAnsiTheme="minorHAnsi" w:cstheme="minorHAnsi"/>
                <w:b/>
              </w:rPr>
              <w:t xml:space="preserve">Gramatika: </w:t>
            </w:r>
          </w:p>
          <w:p w14:paraId="438E5941" w14:textId="0680A98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v</w:t>
            </w:r>
            <w:r w:rsidRPr="00F52EEF">
              <w:rPr>
                <w:rFonts w:asciiTheme="minorHAnsi" w:hAnsiTheme="minorHAnsi" w:cstheme="minorHAnsi"/>
              </w:rPr>
              <w:t>yjádření přivlastňovacího pádu (Genitive)</w:t>
            </w:r>
            <w:r w:rsidR="009E4B77">
              <w:rPr>
                <w:rFonts w:asciiTheme="minorHAnsi" w:hAnsiTheme="minorHAnsi" w:cstheme="minorHAnsi"/>
              </w:rPr>
              <w:t>;</w:t>
            </w:r>
          </w:p>
          <w:p w14:paraId="4702D945" w14:textId="10F521C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w</w:t>
            </w:r>
            <w:r w:rsidRPr="00F52EEF">
              <w:rPr>
                <w:rFonts w:asciiTheme="minorHAnsi" w:hAnsiTheme="minorHAnsi" w:cstheme="minorHAnsi"/>
              </w:rPr>
              <w:t>ould rather, would prefer</w:t>
            </w:r>
            <w:r w:rsidR="009E4B77">
              <w:rPr>
                <w:rFonts w:asciiTheme="minorHAnsi" w:hAnsiTheme="minorHAnsi" w:cstheme="minorHAnsi"/>
              </w:rPr>
              <w:t>;</w:t>
            </w:r>
          </w:p>
          <w:p w14:paraId="535610EB" w14:textId="271E62F5"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v</w:t>
            </w:r>
            <w:r w:rsidRPr="00F52EEF">
              <w:rPr>
                <w:rFonts w:asciiTheme="minorHAnsi" w:hAnsiTheme="minorHAnsi" w:cstheme="minorHAnsi"/>
              </w:rPr>
              <w:t>ěty nominální</w:t>
            </w:r>
            <w:r w:rsidR="009E4B77">
              <w:rPr>
                <w:rFonts w:asciiTheme="minorHAnsi" w:hAnsiTheme="minorHAnsi" w:cstheme="minorHAnsi"/>
              </w:rPr>
              <w:t>;</w:t>
            </w:r>
          </w:p>
          <w:p w14:paraId="27D3F3F2" w14:textId="53C70E4B"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g</w:t>
            </w:r>
            <w:r w:rsidRPr="00F52EEF">
              <w:rPr>
                <w:rFonts w:asciiTheme="minorHAnsi" w:hAnsiTheme="minorHAnsi" w:cstheme="minorHAnsi"/>
              </w:rPr>
              <w:t>erundium po předložkách</w:t>
            </w:r>
            <w:r w:rsidR="009E4B77">
              <w:rPr>
                <w:rFonts w:asciiTheme="minorHAnsi" w:hAnsiTheme="minorHAnsi" w:cstheme="minorHAnsi"/>
              </w:rPr>
              <w:t>;</w:t>
            </w:r>
          </w:p>
          <w:p w14:paraId="094245F6" w14:textId="167C436B"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s</w:t>
            </w:r>
            <w:r w:rsidRPr="00F52EEF">
              <w:rPr>
                <w:rFonts w:asciiTheme="minorHAnsi" w:hAnsiTheme="minorHAnsi" w:cstheme="minorHAnsi"/>
              </w:rPr>
              <w:t>loveso + gerundium</w:t>
            </w:r>
            <w:r w:rsidR="009E4B77">
              <w:rPr>
                <w:rFonts w:asciiTheme="minorHAnsi" w:hAnsiTheme="minorHAnsi" w:cstheme="minorHAnsi"/>
              </w:rPr>
              <w:t>.</w:t>
            </w:r>
          </w:p>
          <w:p w14:paraId="4E82A6F0" w14:textId="77777777" w:rsidR="00F64B71" w:rsidRPr="00F52EEF" w:rsidRDefault="00F64B71" w:rsidP="00935F76">
            <w:pPr>
              <w:tabs>
                <w:tab w:val="left" w:pos="567"/>
              </w:tabs>
              <w:jc w:val="both"/>
              <w:rPr>
                <w:rFonts w:asciiTheme="minorHAnsi" w:hAnsiTheme="minorHAnsi" w:cstheme="minorHAnsi"/>
              </w:rPr>
            </w:pPr>
          </w:p>
          <w:p w14:paraId="054B245A" w14:textId="77777777" w:rsidR="00F64B71" w:rsidRPr="009E4B77" w:rsidRDefault="00F64B71" w:rsidP="00935F76">
            <w:pPr>
              <w:tabs>
                <w:tab w:val="left" w:pos="567"/>
              </w:tabs>
              <w:jc w:val="both"/>
              <w:rPr>
                <w:rFonts w:asciiTheme="minorHAnsi" w:hAnsiTheme="minorHAnsi" w:cstheme="minorHAnsi"/>
                <w:b/>
              </w:rPr>
            </w:pPr>
            <w:r w:rsidRPr="009E4B77">
              <w:rPr>
                <w:rFonts w:asciiTheme="minorHAnsi" w:hAnsiTheme="minorHAnsi" w:cstheme="minorHAnsi"/>
                <w:b/>
              </w:rPr>
              <w:t xml:space="preserve">Slovní zásoba: </w:t>
            </w:r>
          </w:p>
          <w:p w14:paraId="2EBE3809" w14:textId="600ACC5F"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d</w:t>
            </w:r>
            <w:r w:rsidRPr="00F52EEF">
              <w:rPr>
                <w:rFonts w:asciiTheme="minorHAnsi" w:hAnsiTheme="minorHAnsi" w:cstheme="minorHAnsi"/>
              </w:rPr>
              <w:t>esign</w:t>
            </w:r>
            <w:r w:rsidR="009E4B77">
              <w:rPr>
                <w:rFonts w:asciiTheme="minorHAnsi" w:hAnsiTheme="minorHAnsi" w:cstheme="minorHAnsi"/>
              </w:rPr>
              <w:t>;</w:t>
            </w:r>
            <w:r w:rsidRPr="00F52EEF">
              <w:rPr>
                <w:rFonts w:asciiTheme="minorHAnsi" w:hAnsiTheme="minorHAnsi" w:cstheme="minorHAnsi"/>
              </w:rPr>
              <w:t xml:space="preserve"> </w:t>
            </w:r>
          </w:p>
          <w:p w14:paraId="5278729B" w14:textId="194F409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f</w:t>
            </w:r>
            <w:r w:rsidRPr="00F52EEF">
              <w:rPr>
                <w:rFonts w:asciiTheme="minorHAnsi" w:hAnsiTheme="minorHAnsi" w:cstheme="minorHAnsi"/>
              </w:rPr>
              <w:t>rázová slovesa</w:t>
            </w:r>
            <w:r w:rsidR="009E4B77">
              <w:rPr>
                <w:rFonts w:asciiTheme="minorHAnsi" w:hAnsiTheme="minorHAnsi" w:cstheme="minorHAnsi"/>
              </w:rPr>
              <w:t>;</w:t>
            </w:r>
          </w:p>
          <w:p w14:paraId="71D18D21" w14:textId="106D9FC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p</w:t>
            </w:r>
            <w:r w:rsidRPr="00F52EEF">
              <w:rPr>
                <w:rFonts w:asciiTheme="minorHAnsi" w:hAnsiTheme="minorHAnsi" w:cstheme="minorHAnsi"/>
              </w:rPr>
              <w:t>ráce a kariéra</w:t>
            </w:r>
            <w:r w:rsidR="009E4B77">
              <w:rPr>
                <w:rFonts w:asciiTheme="minorHAnsi" w:hAnsiTheme="minorHAnsi" w:cstheme="minorHAnsi"/>
              </w:rPr>
              <w:t>;</w:t>
            </w:r>
          </w:p>
          <w:p w14:paraId="0F202F9D" w14:textId="58981EC3"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s</w:t>
            </w:r>
            <w:r w:rsidRPr="00F52EEF">
              <w:rPr>
                <w:rFonts w:asciiTheme="minorHAnsi" w:hAnsiTheme="minorHAnsi" w:cstheme="minorHAnsi"/>
              </w:rPr>
              <w:t>ociální spravedlnost a sociální otázky</w:t>
            </w:r>
            <w:r w:rsidR="009E4B77">
              <w:rPr>
                <w:rFonts w:asciiTheme="minorHAnsi" w:hAnsiTheme="minorHAnsi" w:cstheme="minorHAnsi"/>
              </w:rPr>
              <w:t>;</w:t>
            </w:r>
          </w:p>
          <w:p w14:paraId="0EC8CAA4" w14:textId="5EE10DE2"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v</w:t>
            </w:r>
            <w:r w:rsidRPr="00F52EEF">
              <w:rPr>
                <w:rFonts w:asciiTheme="minorHAnsi" w:hAnsiTheme="minorHAnsi" w:cstheme="minorHAnsi"/>
              </w:rPr>
              <w:t>yjadřování emocí</w:t>
            </w:r>
            <w:r w:rsidR="009E4B77">
              <w:rPr>
                <w:rFonts w:asciiTheme="minorHAnsi" w:hAnsiTheme="minorHAnsi" w:cstheme="minorHAnsi"/>
              </w:rPr>
              <w:t>.</w:t>
            </w:r>
          </w:p>
        </w:tc>
      </w:tr>
      <w:tr w:rsidR="00F64B71" w:rsidRPr="00F52EEF" w14:paraId="3418DEF5" w14:textId="77777777" w:rsidTr="009E4B77">
        <w:trPr>
          <w:trHeight w:val="265"/>
        </w:trPr>
        <w:tc>
          <w:tcPr>
            <w:tcW w:w="4471" w:type="dxa"/>
            <w:gridSpan w:val="2"/>
            <w:tcBorders>
              <w:top w:val="nil"/>
            </w:tcBorders>
            <w:shd w:val="clear" w:color="auto" w:fill="F7CAAC"/>
          </w:tcPr>
          <w:p w14:paraId="0F428BE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06FD079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34F9DACE" w14:textId="77777777" w:rsidTr="009E4B77">
        <w:trPr>
          <w:trHeight w:val="1629"/>
        </w:trPr>
        <w:tc>
          <w:tcPr>
            <w:tcW w:w="10673" w:type="dxa"/>
            <w:gridSpan w:val="8"/>
            <w:tcBorders>
              <w:top w:val="nil"/>
            </w:tcBorders>
          </w:tcPr>
          <w:p w14:paraId="392E3233" w14:textId="77777777" w:rsidR="00F64B71" w:rsidRPr="009E4B77" w:rsidRDefault="00F64B71" w:rsidP="00935F76">
            <w:pPr>
              <w:tabs>
                <w:tab w:val="left" w:pos="567"/>
              </w:tabs>
              <w:rPr>
                <w:rFonts w:asciiTheme="minorHAnsi" w:hAnsiTheme="minorHAnsi" w:cstheme="minorHAnsi"/>
                <w:b/>
              </w:rPr>
            </w:pPr>
            <w:r w:rsidRPr="009E4B77">
              <w:rPr>
                <w:rFonts w:asciiTheme="minorHAnsi" w:hAnsiTheme="minorHAnsi" w:cstheme="minorHAnsi"/>
                <w:b/>
              </w:rPr>
              <w:t xml:space="preserve">Povinná literatura: </w:t>
            </w:r>
          </w:p>
          <w:p w14:paraId="3C489629"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ROGERS, Mickey et al. 2015. </w:t>
            </w:r>
            <w:r w:rsidRPr="00F52EEF">
              <w:rPr>
                <w:rFonts w:asciiTheme="minorHAnsi" w:hAnsiTheme="minorHAnsi" w:cstheme="minorHAnsi"/>
                <w:i/>
              </w:rPr>
              <w:t>Open Mind Upper Intermediate</w:t>
            </w:r>
            <w:r w:rsidRPr="00F52EEF">
              <w:rPr>
                <w:rFonts w:asciiTheme="minorHAnsi" w:hAnsiTheme="minorHAnsi" w:cstheme="minorHAnsi"/>
              </w:rPr>
              <w:t xml:space="preserve">. London. ISBN 978-0230 458253. </w:t>
            </w:r>
          </w:p>
          <w:p w14:paraId="47B56F3F"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OSBORN, Anna.2015. </w:t>
            </w:r>
            <w:r w:rsidRPr="00F52EEF">
              <w:rPr>
                <w:rFonts w:asciiTheme="minorHAnsi" w:hAnsiTheme="minorHAnsi" w:cstheme="minorHAnsi"/>
                <w:i/>
              </w:rPr>
              <w:t>Open Mind Upper Intermediate</w:t>
            </w:r>
            <w:r w:rsidRPr="00F52EEF">
              <w:rPr>
                <w:rFonts w:asciiTheme="minorHAnsi" w:hAnsiTheme="minorHAnsi" w:cstheme="minorHAnsi"/>
              </w:rPr>
              <w:t xml:space="preserve"> Workbook. London. ISBN 978 0230 458406. </w:t>
            </w:r>
          </w:p>
          <w:p w14:paraId="1679A140" w14:textId="77777777" w:rsidR="00F64B71" w:rsidRPr="00F52EEF" w:rsidRDefault="00F64B71" w:rsidP="00935F76">
            <w:pPr>
              <w:tabs>
                <w:tab w:val="left" w:pos="567"/>
              </w:tabs>
              <w:rPr>
                <w:rFonts w:asciiTheme="minorHAnsi" w:hAnsiTheme="minorHAnsi" w:cstheme="minorHAnsi"/>
              </w:rPr>
            </w:pPr>
          </w:p>
          <w:p w14:paraId="532BD42A" w14:textId="77777777" w:rsidR="00F64B71" w:rsidRPr="00F52EEF" w:rsidRDefault="00F64B71" w:rsidP="00935F76">
            <w:pPr>
              <w:tabs>
                <w:tab w:val="left" w:pos="567"/>
              </w:tabs>
              <w:rPr>
                <w:rFonts w:asciiTheme="minorHAnsi" w:hAnsiTheme="minorHAnsi" w:cstheme="minorHAnsi"/>
              </w:rPr>
            </w:pPr>
            <w:r w:rsidRPr="009E4B77">
              <w:rPr>
                <w:rFonts w:asciiTheme="minorHAnsi" w:hAnsiTheme="minorHAnsi" w:cstheme="minorHAnsi"/>
                <w:b/>
              </w:rPr>
              <w:t>Doporučená literatura:</w:t>
            </w:r>
            <w:r w:rsidRPr="00F52EEF">
              <w:rPr>
                <w:rFonts w:asciiTheme="minorHAnsi" w:hAnsiTheme="minorHAnsi" w:cstheme="minorHAnsi"/>
              </w:rPr>
              <w:t xml:space="preserve"> </w:t>
            </w:r>
            <w:r w:rsidRPr="00F52EEF">
              <w:rPr>
                <w:rFonts w:asciiTheme="minorHAnsi" w:hAnsiTheme="minorHAnsi" w:cstheme="minorHAnsi"/>
              </w:rPr>
              <w:br/>
              <w:t xml:space="preserve">HEWINGS, Martin. 2015. </w:t>
            </w:r>
            <w:r w:rsidRPr="00F52EEF">
              <w:rPr>
                <w:rFonts w:asciiTheme="minorHAnsi" w:hAnsiTheme="minorHAnsi" w:cstheme="minorHAnsi"/>
                <w:i/>
              </w:rPr>
              <w:t>Cambridge English: Grammar and Vocabulary for Advanced</w:t>
            </w:r>
            <w:r w:rsidRPr="00F52EEF">
              <w:rPr>
                <w:rFonts w:asciiTheme="minorHAnsi" w:hAnsiTheme="minorHAnsi" w:cstheme="minorHAnsi"/>
              </w:rPr>
              <w:t xml:space="preserve">. Cambridge. ISBN 9781107481114. </w:t>
            </w:r>
          </w:p>
          <w:p w14:paraId="537726C6"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HASHEMI, Luise. 2012. </w:t>
            </w:r>
            <w:r w:rsidRPr="00F52EEF">
              <w:rPr>
                <w:rFonts w:asciiTheme="minorHAnsi" w:hAnsiTheme="minorHAnsi" w:cstheme="minorHAnsi"/>
                <w:i/>
              </w:rPr>
              <w:t>English Grammar in Use: Supplementary Exercises, With Answers</w:t>
            </w:r>
            <w:r w:rsidRPr="00F52EEF">
              <w:rPr>
                <w:rFonts w:asciiTheme="minorHAnsi" w:hAnsiTheme="minorHAnsi" w:cstheme="minorHAnsi"/>
              </w:rPr>
              <w:t xml:space="preserve">. CUP. ISBN 9781107616417. </w:t>
            </w:r>
          </w:p>
          <w:p w14:paraId="23DB73E5" w14:textId="2C8F8234"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McCARTHY, Michael and Felicity O´DELL. 2017. </w:t>
            </w:r>
            <w:r w:rsidRPr="00F52EEF">
              <w:rPr>
                <w:rFonts w:asciiTheme="minorHAnsi" w:hAnsiTheme="minorHAnsi" w:cstheme="minorHAnsi"/>
                <w:i/>
              </w:rPr>
              <w:t>English Vocabulary in Use: Advanced</w:t>
            </w:r>
            <w:r w:rsidRPr="00F52EEF">
              <w:rPr>
                <w:rFonts w:asciiTheme="minorHAnsi" w:hAnsiTheme="minorHAnsi" w:cstheme="minorHAnsi"/>
              </w:rPr>
              <w:t>. Cambridge. ISBN 9781316631171.</w:t>
            </w:r>
          </w:p>
        </w:tc>
      </w:tr>
      <w:tr w:rsidR="00F64B71" w:rsidRPr="00F52EEF" w14:paraId="2877430D" w14:textId="77777777" w:rsidTr="009E4B77">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704BD6AB"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0335E25B" w14:textId="77777777" w:rsidTr="009E4B77">
        <w:tc>
          <w:tcPr>
            <w:tcW w:w="5605" w:type="dxa"/>
            <w:gridSpan w:val="3"/>
            <w:tcBorders>
              <w:top w:val="single" w:sz="2" w:space="0" w:color="auto"/>
            </w:tcBorders>
            <w:shd w:val="clear" w:color="auto" w:fill="F7CAAC"/>
          </w:tcPr>
          <w:p w14:paraId="025416FA"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6F0232B5"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42604B4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4693B579" w14:textId="77777777" w:rsidTr="009E4B77">
        <w:tc>
          <w:tcPr>
            <w:tcW w:w="10673" w:type="dxa"/>
            <w:gridSpan w:val="8"/>
            <w:shd w:val="clear" w:color="auto" w:fill="F7CAAC"/>
          </w:tcPr>
          <w:p w14:paraId="4539699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44230CAA" w14:textId="77777777" w:rsidTr="009E4B77">
        <w:trPr>
          <w:trHeight w:val="1735"/>
        </w:trPr>
        <w:tc>
          <w:tcPr>
            <w:tcW w:w="10673" w:type="dxa"/>
            <w:gridSpan w:val="8"/>
          </w:tcPr>
          <w:p w14:paraId="0DDBCBB8"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3209D8F1" w14:textId="77777777" w:rsidR="009E4B77" w:rsidRDefault="009E4B77" w:rsidP="00935F76">
      <w:pPr>
        <w:tabs>
          <w:tab w:val="left" w:pos="567"/>
        </w:tabs>
      </w:pPr>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78"/>
        <w:gridCol w:w="2094"/>
        <w:gridCol w:w="457"/>
        <w:gridCol w:w="750"/>
      </w:tblGrid>
      <w:tr w:rsidR="00F64B71" w:rsidRPr="00F52EEF" w14:paraId="04D11A14" w14:textId="77777777" w:rsidTr="009E4B77">
        <w:tc>
          <w:tcPr>
            <w:tcW w:w="10673" w:type="dxa"/>
            <w:gridSpan w:val="8"/>
            <w:tcBorders>
              <w:bottom w:val="double" w:sz="4" w:space="0" w:color="auto"/>
            </w:tcBorders>
            <w:shd w:val="clear" w:color="auto" w:fill="BDD6EE"/>
          </w:tcPr>
          <w:p w14:paraId="7963CD8A" w14:textId="29941C2E"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5DA9902C" w14:textId="77777777" w:rsidTr="009E4B77">
        <w:tc>
          <w:tcPr>
            <w:tcW w:w="3904" w:type="dxa"/>
            <w:tcBorders>
              <w:top w:val="double" w:sz="4" w:space="0" w:color="auto"/>
            </w:tcBorders>
            <w:shd w:val="clear" w:color="auto" w:fill="F7CAAC"/>
          </w:tcPr>
          <w:p w14:paraId="64E216F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5097767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CJ12 – Angličtina </w:t>
            </w:r>
            <w:proofErr w:type="gramStart"/>
            <w:r w:rsidRPr="00F52EEF">
              <w:rPr>
                <w:rFonts w:asciiTheme="minorHAnsi" w:hAnsiTheme="minorHAnsi" w:cstheme="minorHAnsi"/>
              </w:rPr>
              <w:t>–  upper</w:t>
            </w:r>
            <w:proofErr w:type="gramEnd"/>
            <w:r w:rsidRPr="00F52EEF">
              <w:rPr>
                <w:rFonts w:asciiTheme="minorHAnsi" w:hAnsiTheme="minorHAnsi" w:cstheme="minorHAnsi"/>
              </w:rPr>
              <w:t xml:space="preserve"> intermediate</w:t>
            </w:r>
          </w:p>
        </w:tc>
      </w:tr>
      <w:tr w:rsidR="00F64B71" w:rsidRPr="00F52EEF" w14:paraId="439548E2" w14:textId="77777777" w:rsidTr="009E4B77">
        <w:trPr>
          <w:trHeight w:val="269"/>
        </w:trPr>
        <w:tc>
          <w:tcPr>
            <w:tcW w:w="3904" w:type="dxa"/>
            <w:shd w:val="clear" w:color="auto" w:fill="F7CAAC"/>
          </w:tcPr>
          <w:p w14:paraId="4D0CBE00"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4"/>
          </w:tcPr>
          <w:p w14:paraId="7CE1F3EB"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551" w:type="dxa"/>
            <w:gridSpan w:val="2"/>
            <w:shd w:val="clear" w:color="auto" w:fill="F7CAAC"/>
          </w:tcPr>
          <w:p w14:paraId="03576A1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tcPr>
          <w:p w14:paraId="4B8EE288"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1-3/LS</w:t>
            </w:r>
          </w:p>
        </w:tc>
      </w:tr>
      <w:tr w:rsidR="00F64B71" w:rsidRPr="00F52EEF" w14:paraId="4FE42843" w14:textId="77777777" w:rsidTr="009E4B77">
        <w:trPr>
          <w:trHeight w:val="297"/>
        </w:trPr>
        <w:tc>
          <w:tcPr>
            <w:tcW w:w="3904" w:type="dxa"/>
            <w:shd w:val="clear" w:color="auto" w:fill="F7CAAC"/>
          </w:tcPr>
          <w:p w14:paraId="5119D8E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67A2BE6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696E6C5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tcPr>
          <w:p w14:paraId="4C40703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26 hod.</w:t>
            </w:r>
          </w:p>
        </w:tc>
        <w:tc>
          <w:tcPr>
            <w:tcW w:w="2094" w:type="dxa"/>
            <w:shd w:val="clear" w:color="auto" w:fill="F7CAAC"/>
          </w:tcPr>
          <w:p w14:paraId="5F1F04C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4406B1E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371DB0BD" w14:textId="77777777" w:rsidTr="009E4B77">
        <w:tc>
          <w:tcPr>
            <w:tcW w:w="3904" w:type="dxa"/>
            <w:shd w:val="clear" w:color="auto" w:fill="F7CAAC"/>
          </w:tcPr>
          <w:p w14:paraId="7EE96C6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5BF091FE" w14:textId="3A8B4671"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6A0D88DA" w14:textId="77777777" w:rsidTr="009E4B77">
        <w:tc>
          <w:tcPr>
            <w:tcW w:w="3904" w:type="dxa"/>
            <w:shd w:val="clear" w:color="auto" w:fill="F7CAAC"/>
          </w:tcPr>
          <w:p w14:paraId="091218FB"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4"/>
          </w:tcPr>
          <w:p w14:paraId="16551241" w14:textId="315C0F44" w:rsidR="00F64B71" w:rsidRPr="00F52EEF" w:rsidRDefault="008B045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F64B71" w:rsidRPr="00F52EEF">
              <w:rPr>
                <w:rFonts w:asciiTheme="minorHAnsi" w:eastAsia="Calibri" w:hAnsiTheme="minorHAnsi" w:cstheme="minorHAnsi"/>
              </w:rPr>
              <w:t>ápočet, ústní zkouška</w:t>
            </w:r>
          </w:p>
        </w:tc>
        <w:tc>
          <w:tcPr>
            <w:tcW w:w="2094" w:type="dxa"/>
            <w:shd w:val="clear" w:color="auto" w:fill="F7CAAC"/>
          </w:tcPr>
          <w:p w14:paraId="58A9FC8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0C491093" w14:textId="4600FE8F" w:rsidR="00F64B71" w:rsidRPr="00F52EEF" w:rsidRDefault="008B045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27574486" w14:textId="77777777" w:rsidTr="009E4B77">
        <w:tc>
          <w:tcPr>
            <w:tcW w:w="3904" w:type="dxa"/>
            <w:shd w:val="clear" w:color="auto" w:fill="F7CAAC"/>
          </w:tcPr>
          <w:p w14:paraId="24480EE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7B70897C"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6007D9E8" w14:textId="77777777" w:rsidTr="009E4B77">
        <w:trPr>
          <w:trHeight w:val="554"/>
        </w:trPr>
        <w:tc>
          <w:tcPr>
            <w:tcW w:w="10673" w:type="dxa"/>
            <w:gridSpan w:val="8"/>
            <w:tcBorders>
              <w:top w:val="nil"/>
            </w:tcBorders>
          </w:tcPr>
          <w:p w14:paraId="6DF78DF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(minimálně 80%). </w:t>
            </w:r>
          </w:p>
          <w:p w14:paraId="4D0D142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2. Aktivní účast v semináři (vypracování všech domácích prací v termínu). </w:t>
            </w:r>
          </w:p>
          <w:p w14:paraId="09CA8EE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3. Prezentace v hodině s doprovodnými materiály v dohodnutém termínu (hodnocena na minimum 60%). </w:t>
            </w:r>
          </w:p>
          <w:p w14:paraId="3AD92E5A"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60%). </w:t>
            </w:r>
          </w:p>
          <w:p w14:paraId="38D404E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5. Student si dále v zimním semestru zapisuje CJ13. </w:t>
            </w:r>
          </w:p>
          <w:p w14:paraId="38CC82A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CJ12 v Moodlu.</w:t>
            </w:r>
          </w:p>
          <w:p w14:paraId="0C9F8D99" w14:textId="2BA26950"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7. Ústní zkouška.</w:t>
            </w:r>
          </w:p>
        </w:tc>
      </w:tr>
      <w:tr w:rsidR="00F64B71" w:rsidRPr="00F52EEF" w14:paraId="4074957D" w14:textId="77777777" w:rsidTr="009E4B77">
        <w:trPr>
          <w:trHeight w:val="197"/>
        </w:trPr>
        <w:tc>
          <w:tcPr>
            <w:tcW w:w="3904" w:type="dxa"/>
            <w:tcBorders>
              <w:top w:val="nil"/>
            </w:tcBorders>
            <w:shd w:val="clear" w:color="auto" w:fill="F7CAAC"/>
          </w:tcPr>
          <w:p w14:paraId="283F8362"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7A001DF"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35650367" w14:textId="77777777" w:rsidTr="009E4B77">
        <w:trPr>
          <w:trHeight w:val="243"/>
        </w:trPr>
        <w:tc>
          <w:tcPr>
            <w:tcW w:w="3904" w:type="dxa"/>
            <w:tcBorders>
              <w:top w:val="nil"/>
            </w:tcBorders>
            <w:shd w:val="clear" w:color="auto" w:fill="F7CAAC"/>
          </w:tcPr>
          <w:p w14:paraId="5397AF34"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7D295313"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22E08718" w14:textId="77777777" w:rsidTr="009E4B77">
        <w:tc>
          <w:tcPr>
            <w:tcW w:w="3904" w:type="dxa"/>
            <w:shd w:val="clear" w:color="auto" w:fill="F7CAAC"/>
          </w:tcPr>
          <w:p w14:paraId="7F4057D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277A422"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Tereza Skořepová, Mgr. Michal Navrátil</w:t>
            </w:r>
          </w:p>
        </w:tc>
      </w:tr>
      <w:tr w:rsidR="00F64B71" w:rsidRPr="00F52EEF" w14:paraId="3A0C0D09" w14:textId="77777777" w:rsidTr="009E4B77">
        <w:trPr>
          <w:trHeight w:val="70"/>
        </w:trPr>
        <w:tc>
          <w:tcPr>
            <w:tcW w:w="10673" w:type="dxa"/>
            <w:gridSpan w:val="8"/>
            <w:tcBorders>
              <w:top w:val="nil"/>
            </w:tcBorders>
          </w:tcPr>
          <w:p w14:paraId="1AAB55EC"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4DD4F53" w14:textId="77777777" w:rsidTr="009E4B77">
        <w:tc>
          <w:tcPr>
            <w:tcW w:w="3904" w:type="dxa"/>
            <w:shd w:val="clear" w:color="auto" w:fill="F7CAAC"/>
          </w:tcPr>
          <w:p w14:paraId="7B5CE4FD"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35C9AC21"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4EDDF7B" w14:textId="77777777" w:rsidTr="009E4B77">
        <w:trPr>
          <w:trHeight w:val="3938"/>
        </w:trPr>
        <w:tc>
          <w:tcPr>
            <w:tcW w:w="10673" w:type="dxa"/>
            <w:gridSpan w:val="8"/>
            <w:tcBorders>
              <w:top w:val="nil"/>
              <w:bottom w:val="single" w:sz="12" w:space="0" w:color="auto"/>
            </w:tcBorders>
          </w:tcPr>
          <w:p w14:paraId="0C365FAE" w14:textId="77777777" w:rsidR="00F64B71" w:rsidRPr="00F52EEF" w:rsidRDefault="00F64B71" w:rsidP="00935F76">
            <w:pPr>
              <w:tabs>
                <w:tab w:val="left" w:pos="567"/>
              </w:tabs>
              <w:jc w:val="both"/>
              <w:rPr>
                <w:rFonts w:asciiTheme="minorHAnsi" w:hAnsiTheme="minorHAnsi" w:cstheme="minorHAnsi"/>
              </w:rPr>
            </w:pPr>
          </w:p>
          <w:p w14:paraId="1D0146EB" w14:textId="77777777" w:rsidR="00F64B71" w:rsidRPr="009E4B77" w:rsidRDefault="00F64B71" w:rsidP="00935F76">
            <w:pPr>
              <w:tabs>
                <w:tab w:val="left" w:pos="567"/>
              </w:tabs>
              <w:jc w:val="both"/>
              <w:rPr>
                <w:rFonts w:asciiTheme="minorHAnsi" w:hAnsiTheme="minorHAnsi" w:cstheme="minorHAnsi"/>
                <w:b/>
              </w:rPr>
            </w:pPr>
            <w:r w:rsidRPr="009E4B77">
              <w:rPr>
                <w:rFonts w:asciiTheme="minorHAnsi" w:hAnsiTheme="minorHAnsi" w:cstheme="minorHAnsi"/>
                <w:b/>
              </w:rPr>
              <w:t xml:space="preserve">Gramatika: </w:t>
            </w:r>
          </w:p>
          <w:p w14:paraId="550A5B65" w14:textId="7752DB4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v</w:t>
            </w:r>
            <w:r w:rsidRPr="00F52EEF">
              <w:rPr>
                <w:rFonts w:asciiTheme="minorHAnsi" w:hAnsiTheme="minorHAnsi" w:cstheme="minorHAnsi"/>
              </w:rPr>
              <w:t>yjadřování schopnosti</w:t>
            </w:r>
            <w:r w:rsidR="009E4B77">
              <w:rPr>
                <w:rFonts w:asciiTheme="minorHAnsi" w:hAnsiTheme="minorHAnsi" w:cstheme="minorHAnsi"/>
              </w:rPr>
              <w:t>;</w:t>
            </w:r>
          </w:p>
          <w:p w14:paraId="09610A1C" w14:textId="40B3EA45"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m</w:t>
            </w:r>
            <w:r w:rsidRPr="00F52EEF">
              <w:rPr>
                <w:rFonts w:asciiTheme="minorHAnsi" w:hAnsiTheme="minorHAnsi" w:cstheme="minorHAnsi"/>
              </w:rPr>
              <w:t>odální slovesa s odkazem na minulost a dedukci</w:t>
            </w:r>
            <w:r w:rsidR="009E4B77">
              <w:rPr>
                <w:rFonts w:asciiTheme="minorHAnsi" w:hAnsiTheme="minorHAnsi" w:cstheme="minorHAnsi"/>
              </w:rPr>
              <w:t>;</w:t>
            </w:r>
          </w:p>
          <w:p w14:paraId="6ACD9488" w14:textId="512F360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s</w:t>
            </w:r>
            <w:r w:rsidRPr="00F52EEF">
              <w:rPr>
                <w:rFonts w:asciiTheme="minorHAnsi" w:hAnsiTheme="minorHAnsi" w:cstheme="minorHAnsi"/>
              </w:rPr>
              <w:t>loveso + ing / + ing podle změny významu</w:t>
            </w:r>
            <w:r w:rsidR="009E4B77">
              <w:rPr>
                <w:rFonts w:asciiTheme="minorHAnsi" w:hAnsiTheme="minorHAnsi" w:cstheme="minorHAnsi"/>
              </w:rPr>
              <w:t>;</w:t>
            </w:r>
          </w:p>
          <w:p w14:paraId="6BC826BB" w14:textId="1B397A86"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s</w:t>
            </w:r>
            <w:r w:rsidRPr="00F52EEF">
              <w:rPr>
                <w:rFonts w:asciiTheme="minorHAnsi" w:hAnsiTheme="minorHAnsi" w:cstheme="minorHAnsi"/>
              </w:rPr>
              <w:t>pojky</w:t>
            </w:r>
            <w:r w:rsidR="009E4B77">
              <w:rPr>
                <w:rFonts w:asciiTheme="minorHAnsi" w:hAnsiTheme="minorHAnsi" w:cstheme="minorHAnsi"/>
              </w:rPr>
              <w:t>;</w:t>
            </w:r>
          </w:p>
          <w:p w14:paraId="7882C18D" w14:textId="071E2C7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v</w:t>
            </w:r>
            <w:r w:rsidRPr="00F52EEF">
              <w:rPr>
                <w:rFonts w:asciiTheme="minorHAnsi" w:hAnsiTheme="minorHAnsi" w:cstheme="minorHAnsi"/>
              </w:rPr>
              <w:t>yjadřování se do budoucnosti</w:t>
            </w:r>
            <w:r w:rsidR="009E4B77">
              <w:rPr>
                <w:rFonts w:asciiTheme="minorHAnsi" w:hAnsiTheme="minorHAnsi" w:cstheme="minorHAnsi"/>
              </w:rPr>
              <w:t>.</w:t>
            </w:r>
          </w:p>
          <w:p w14:paraId="4B483489" w14:textId="77777777" w:rsidR="00F64B71" w:rsidRPr="00F52EEF" w:rsidRDefault="00F64B71" w:rsidP="00935F76">
            <w:pPr>
              <w:tabs>
                <w:tab w:val="left" w:pos="567"/>
              </w:tabs>
              <w:jc w:val="both"/>
              <w:rPr>
                <w:rFonts w:asciiTheme="minorHAnsi" w:hAnsiTheme="minorHAnsi" w:cstheme="minorHAnsi"/>
              </w:rPr>
            </w:pPr>
          </w:p>
          <w:p w14:paraId="2C143E6B" w14:textId="77777777" w:rsidR="00F64B71" w:rsidRPr="009E4B77" w:rsidRDefault="00F64B71" w:rsidP="00935F76">
            <w:pPr>
              <w:tabs>
                <w:tab w:val="left" w:pos="567"/>
              </w:tabs>
              <w:jc w:val="both"/>
              <w:rPr>
                <w:rFonts w:asciiTheme="minorHAnsi" w:hAnsiTheme="minorHAnsi" w:cstheme="minorHAnsi"/>
                <w:b/>
              </w:rPr>
            </w:pPr>
            <w:r w:rsidRPr="009E4B77">
              <w:rPr>
                <w:rFonts w:asciiTheme="minorHAnsi" w:hAnsiTheme="minorHAnsi" w:cstheme="minorHAnsi"/>
                <w:b/>
              </w:rPr>
              <w:t xml:space="preserve">Slovní zásoba: </w:t>
            </w:r>
          </w:p>
          <w:p w14:paraId="1FAB4FC3" w14:textId="63343F06"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b</w:t>
            </w:r>
            <w:r w:rsidRPr="00F52EEF">
              <w:rPr>
                <w:rFonts w:asciiTheme="minorHAnsi" w:hAnsiTheme="minorHAnsi" w:cstheme="minorHAnsi"/>
              </w:rPr>
              <w:t>ezpečnost a rizika</w:t>
            </w:r>
            <w:r w:rsidR="009E4B77">
              <w:rPr>
                <w:rFonts w:asciiTheme="minorHAnsi" w:hAnsiTheme="minorHAnsi" w:cstheme="minorHAnsi"/>
              </w:rPr>
              <w:t>;</w:t>
            </w:r>
            <w:r w:rsidRPr="00F52EEF">
              <w:rPr>
                <w:rFonts w:asciiTheme="minorHAnsi" w:hAnsiTheme="minorHAnsi" w:cstheme="minorHAnsi"/>
              </w:rPr>
              <w:t xml:space="preserve"> </w:t>
            </w:r>
          </w:p>
          <w:p w14:paraId="0A1FAADC" w14:textId="6662AC15"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p</w:t>
            </w:r>
            <w:r w:rsidRPr="00F52EEF">
              <w:rPr>
                <w:rFonts w:asciiTheme="minorHAnsi" w:hAnsiTheme="minorHAnsi" w:cstheme="minorHAnsi"/>
              </w:rPr>
              <w:t>opis fotografií a míst</w:t>
            </w:r>
            <w:r w:rsidR="009E4B77">
              <w:rPr>
                <w:rFonts w:asciiTheme="minorHAnsi" w:hAnsiTheme="minorHAnsi" w:cstheme="minorHAnsi"/>
              </w:rPr>
              <w:t>;</w:t>
            </w:r>
          </w:p>
          <w:p w14:paraId="7BEA642E" w14:textId="727098D6"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s</w:t>
            </w:r>
            <w:r w:rsidRPr="00F52EEF">
              <w:rPr>
                <w:rFonts w:asciiTheme="minorHAnsi" w:hAnsiTheme="minorHAnsi" w:cstheme="minorHAnsi"/>
              </w:rPr>
              <w:t>rovnávání míst, situací</w:t>
            </w:r>
            <w:r w:rsidR="009E4B77">
              <w:rPr>
                <w:rFonts w:asciiTheme="minorHAnsi" w:hAnsiTheme="minorHAnsi" w:cstheme="minorHAnsi"/>
              </w:rPr>
              <w:t>;</w:t>
            </w:r>
          </w:p>
          <w:p w14:paraId="6A1223A2" w14:textId="530ADFB0"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f</w:t>
            </w:r>
            <w:r w:rsidRPr="00F52EEF">
              <w:rPr>
                <w:rFonts w:asciiTheme="minorHAnsi" w:hAnsiTheme="minorHAnsi" w:cstheme="minorHAnsi"/>
              </w:rPr>
              <w:t>ráze pro psaní formálního dopisu a další podle námětů jednotlivých lekcí učebnice.</w:t>
            </w:r>
          </w:p>
        </w:tc>
      </w:tr>
      <w:tr w:rsidR="00F64B71" w:rsidRPr="00F52EEF" w14:paraId="39384F25" w14:textId="77777777" w:rsidTr="009E4B77">
        <w:trPr>
          <w:trHeight w:val="265"/>
        </w:trPr>
        <w:tc>
          <w:tcPr>
            <w:tcW w:w="4471" w:type="dxa"/>
            <w:gridSpan w:val="2"/>
            <w:tcBorders>
              <w:top w:val="nil"/>
            </w:tcBorders>
            <w:shd w:val="clear" w:color="auto" w:fill="F7CAAC"/>
          </w:tcPr>
          <w:p w14:paraId="44A36586"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4B7A987A"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7AE1EE12" w14:textId="77777777" w:rsidTr="009E4B77">
        <w:trPr>
          <w:trHeight w:val="1497"/>
        </w:trPr>
        <w:tc>
          <w:tcPr>
            <w:tcW w:w="10673" w:type="dxa"/>
            <w:gridSpan w:val="8"/>
            <w:tcBorders>
              <w:top w:val="nil"/>
            </w:tcBorders>
          </w:tcPr>
          <w:p w14:paraId="40411B94" w14:textId="77777777" w:rsidR="00F64B71" w:rsidRPr="00F52EEF" w:rsidRDefault="00F64B71" w:rsidP="00935F76">
            <w:pPr>
              <w:tabs>
                <w:tab w:val="left" w:pos="567"/>
              </w:tabs>
              <w:rPr>
                <w:rFonts w:asciiTheme="minorHAnsi" w:hAnsiTheme="minorHAnsi" w:cstheme="minorHAnsi"/>
              </w:rPr>
            </w:pPr>
            <w:r w:rsidRPr="009E4B77">
              <w:rPr>
                <w:rFonts w:asciiTheme="minorHAnsi" w:hAnsiTheme="minorHAnsi" w:cstheme="minorHAnsi"/>
                <w:b/>
              </w:rPr>
              <w:t>Povinná literatura:</w:t>
            </w:r>
            <w:r w:rsidRPr="00F52EEF">
              <w:rPr>
                <w:rFonts w:asciiTheme="minorHAnsi" w:hAnsiTheme="minorHAnsi" w:cstheme="minorHAnsi"/>
              </w:rPr>
              <w:br/>
              <w:t xml:space="preserve">ROGERS, Mickey et al. 2015. </w:t>
            </w:r>
            <w:r w:rsidRPr="00F52EEF">
              <w:rPr>
                <w:rFonts w:asciiTheme="minorHAnsi" w:hAnsiTheme="minorHAnsi" w:cstheme="minorHAnsi"/>
                <w:i/>
              </w:rPr>
              <w:t>Open Mind Upper Intermediate</w:t>
            </w:r>
            <w:r w:rsidRPr="00F52EEF">
              <w:rPr>
                <w:rFonts w:asciiTheme="minorHAnsi" w:hAnsiTheme="minorHAnsi" w:cstheme="minorHAnsi"/>
              </w:rPr>
              <w:t xml:space="preserve">. London. ISBN 978-0230 458253. </w:t>
            </w:r>
          </w:p>
          <w:p w14:paraId="1CCBCE24"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OSBORN, Anna.2015. </w:t>
            </w:r>
            <w:r w:rsidRPr="00F52EEF">
              <w:rPr>
                <w:rFonts w:asciiTheme="minorHAnsi" w:hAnsiTheme="minorHAnsi" w:cstheme="minorHAnsi"/>
                <w:i/>
              </w:rPr>
              <w:t>Open Mind Upper Intermediate</w:t>
            </w:r>
            <w:r w:rsidRPr="00F52EEF">
              <w:rPr>
                <w:rFonts w:asciiTheme="minorHAnsi" w:hAnsiTheme="minorHAnsi" w:cstheme="minorHAnsi"/>
              </w:rPr>
              <w:t xml:space="preserve"> Workbook. London. ISBN 978 0230 458406. </w:t>
            </w:r>
          </w:p>
          <w:p w14:paraId="51AFF898" w14:textId="77777777" w:rsidR="00F64B71" w:rsidRPr="00F52EEF" w:rsidRDefault="00F64B71" w:rsidP="00935F76">
            <w:pPr>
              <w:tabs>
                <w:tab w:val="left" w:pos="567"/>
              </w:tabs>
              <w:rPr>
                <w:rFonts w:asciiTheme="minorHAnsi" w:hAnsiTheme="minorHAnsi" w:cstheme="minorHAnsi"/>
              </w:rPr>
            </w:pPr>
          </w:p>
          <w:p w14:paraId="66E0BDED" w14:textId="77777777" w:rsidR="00F64B71" w:rsidRPr="00F52EEF" w:rsidRDefault="00F64B71" w:rsidP="00935F76">
            <w:pPr>
              <w:tabs>
                <w:tab w:val="left" w:pos="567"/>
              </w:tabs>
              <w:rPr>
                <w:rFonts w:asciiTheme="minorHAnsi" w:hAnsiTheme="minorHAnsi" w:cstheme="minorHAnsi"/>
              </w:rPr>
            </w:pPr>
            <w:r w:rsidRPr="009E4B77">
              <w:rPr>
                <w:rFonts w:asciiTheme="minorHAnsi" w:hAnsiTheme="minorHAnsi" w:cstheme="minorHAnsi"/>
                <w:b/>
              </w:rPr>
              <w:t>Doporučená literatura:</w:t>
            </w:r>
            <w:r w:rsidRPr="00F52EEF">
              <w:rPr>
                <w:rFonts w:asciiTheme="minorHAnsi" w:hAnsiTheme="minorHAnsi" w:cstheme="minorHAnsi"/>
              </w:rPr>
              <w:t xml:space="preserve"> </w:t>
            </w:r>
            <w:r w:rsidRPr="00F52EEF">
              <w:rPr>
                <w:rFonts w:asciiTheme="minorHAnsi" w:hAnsiTheme="minorHAnsi" w:cstheme="minorHAnsi"/>
              </w:rPr>
              <w:br/>
              <w:t xml:space="preserve">HEWINGS, Martin. 2015. </w:t>
            </w:r>
            <w:r w:rsidRPr="00F52EEF">
              <w:rPr>
                <w:rFonts w:asciiTheme="minorHAnsi" w:hAnsiTheme="minorHAnsi" w:cstheme="minorHAnsi"/>
                <w:i/>
              </w:rPr>
              <w:t>Cambridge English: Grammar and Vocabulary for Advanced</w:t>
            </w:r>
            <w:r w:rsidRPr="00F52EEF">
              <w:rPr>
                <w:rFonts w:asciiTheme="minorHAnsi" w:hAnsiTheme="minorHAnsi" w:cstheme="minorHAnsi"/>
              </w:rPr>
              <w:t xml:space="preserve">. Cambridge. ISBN 9781107481114. </w:t>
            </w:r>
          </w:p>
          <w:p w14:paraId="56E31DB7"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McCARTHY, Michael and Felicity O´DELL. 2017. </w:t>
            </w:r>
            <w:r w:rsidRPr="00F52EEF">
              <w:rPr>
                <w:rFonts w:asciiTheme="minorHAnsi" w:hAnsiTheme="minorHAnsi" w:cstheme="minorHAnsi"/>
                <w:i/>
              </w:rPr>
              <w:t>English Vocabulary in Use: Advanced</w:t>
            </w:r>
            <w:r w:rsidRPr="00F52EEF">
              <w:rPr>
                <w:rFonts w:asciiTheme="minorHAnsi" w:hAnsiTheme="minorHAnsi" w:cstheme="minorHAnsi"/>
              </w:rPr>
              <w:t>. Cambridge. ISBN 9781316631171.</w:t>
            </w:r>
          </w:p>
          <w:p w14:paraId="61F7CF8B" w14:textId="64A44991"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WATCYN-JONES, Peter </w:t>
            </w:r>
            <w:proofErr w:type="gramStart"/>
            <w:r w:rsidRPr="00F52EEF">
              <w:rPr>
                <w:rFonts w:asciiTheme="minorHAnsi" w:hAnsiTheme="minorHAnsi" w:cstheme="minorHAnsi"/>
              </w:rPr>
              <w:t>and  Mark</w:t>
            </w:r>
            <w:proofErr w:type="gramEnd"/>
            <w:r w:rsidRPr="00F52EEF">
              <w:rPr>
                <w:rFonts w:asciiTheme="minorHAnsi" w:hAnsiTheme="minorHAnsi" w:cstheme="minorHAnsi"/>
              </w:rPr>
              <w:t xml:space="preserve"> FARELL. 2002. </w:t>
            </w:r>
            <w:r w:rsidRPr="00F52EEF">
              <w:rPr>
                <w:rFonts w:asciiTheme="minorHAnsi" w:hAnsiTheme="minorHAnsi" w:cstheme="minorHAnsi"/>
                <w:i/>
              </w:rPr>
              <w:t>Test Your Vocabulary 4.</w:t>
            </w:r>
            <w:r w:rsidRPr="00F52EEF">
              <w:rPr>
                <w:rFonts w:asciiTheme="minorHAnsi" w:hAnsiTheme="minorHAnsi" w:cstheme="minorHAnsi"/>
              </w:rPr>
              <w:t xml:space="preserve"> CUP. ISBN 9780582451698</w:t>
            </w:r>
            <w:r w:rsidR="009E4B77">
              <w:rPr>
                <w:rFonts w:asciiTheme="minorHAnsi" w:hAnsiTheme="minorHAnsi" w:cstheme="minorHAnsi"/>
              </w:rPr>
              <w:t>.</w:t>
            </w:r>
          </w:p>
        </w:tc>
      </w:tr>
      <w:tr w:rsidR="00F64B71" w:rsidRPr="00F52EEF" w14:paraId="1C7748D0" w14:textId="77777777" w:rsidTr="009E4B77">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48771BEE"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086D83E8" w14:textId="77777777" w:rsidTr="009E4B77">
        <w:tc>
          <w:tcPr>
            <w:tcW w:w="5605" w:type="dxa"/>
            <w:gridSpan w:val="3"/>
            <w:tcBorders>
              <w:top w:val="single" w:sz="2" w:space="0" w:color="auto"/>
            </w:tcBorders>
            <w:shd w:val="clear" w:color="auto" w:fill="F7CAAC"/>
          </w:tcPr>
          <w:p w14:paraId="273114C1"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20F5E4A4"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145127B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3AD0A524" w14:textId="77777777" w:rsidTr="009E4B77">
        <w:tc>
          <w:tcPr>
            <w:tcW w:w="10673" w:type="dxa"/>
            <w:gridSpan w:val="8"/>
            <w:shd w:val="clear" w:color="auto" w:fill="F7CAAC"/>
          </w:tcPr>
          <w:p w14:paraId="6C6A0863"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79595406" w14:textId="77777777" w:rsidTr="009E4B77">
        <w:trPr>
          <w:trHeight w:val="1469"/>
        </w:trPr>
        <w:tc>
          <w:tcPr>
            <w:tcW w:w="10673" w:type="dxa"/>
            <w:gridSpan w:val="8"/>
          </w:tcPr>
          <w:p w14:paraId="715C348F"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72F9509B" w14:textId="77777777" w:rsidR="00F64B71" w:rsidRPr="00F52EEF" w:rsidRDefault="00F64B71" w:rsidP="00935F76">
      <w:pPr>
        <w:tabs>
          <w:tab w:val="left" w:pos="567"/>
        </w:tabs>
        <w:spacing w:after="160" w:line="259" w:lineRule="auto"/>
        <w:rPr>
          <w:rFonts w:asciiTheme="minorHAnsi" w:hAnsiTheme="minorHAnsi" w:cstheme="minorHAnsi"/>
        </w:rPr>
      </w:pPr>
      <w:r w:rsidRPr="00F52EEF">
        <w:rPr>
          <w:rFonts w:asciiTheme="minorHAnsi" w:hAnsiTheme="minorHAnsi" w:cstheme="minorHAnsi"/>
        </w:rP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457"/>
        <w:gridCol w:w="750"/>
      </w:tblGrid>
      <w:tr w:rsidR="00F64B71" w:rsidRPr="00F52EEF" w14:paraId="59B60360" w14:textId="77777777" w:rsidTr="009E4B77">
        <w:tc>
          <w:tcPr>
            <w:tcW w:w="10673" w:type="dxa"/>
            <w:gridSpan w:val="8"/>
            <w:tcBorders>
              <w:bottom w:val="double" w:sz="4" w:space="0" w:color="auto"/>
            </w:tcBorders>
            <w:shd w:val="clear" w:color="auto" w:fill="BDD6EE"/>
          </w:tcPr>
          <w:p w14:paraId="61962FD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F64B71" w:rsidRPr="00F52EEF" w14:paraId="6982A97C" w14:textId="77777777" w:rsidTr="009E4B77">
        <w:tc>
          <w:tcPr>
            <w:tcW w:w="3904" w:type="dxa"/>
            <w:tcBorders>
              <w:top w:val="double" w:sz="4" w:space="0" w:color="auto"/>
            </w:tcBorders>
            <w:shd w:val="clear" w:color="auto" w:fill="F7CAAC"/>
          </w:tcPr>
          <w:p w14:paraId="36AC6386"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0E72E9DE"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CJ13 – </w:t>
            </w:r>
            <w:proofErr w:type="gramStart"/>
            <w:r w:rsidRPr="00F52EEF">
              <w:rPr>
                <w:rFonts w:asciiTheme="minorHAnsi" w:hAnsiTheme="minorHAnsi" w:cstheme="minorHAnsi"/>
              </w:rPr>
              <w:t>Angličtina</w:t>
            </w:r>
            <w:proofErr w:type="gramEnd"/>
            <w:r w:rsidRPr="00F52EEF">
              <w:rPr>
                <w:rFonts w:asciiTheme="minorHAnsi" w:hAnsiTheme="minorHAnsi" w:cstheme="minorHAnsi"/>
              </w:rPr>
              <w:t xml:space="preserve"> - advanced</w:t>
            </w:r>
          </w:p>
        </w:tc>
      </w:tr>
      <w:tr w:rsidR="00F64B71" w:rsidRPr="00F52EEF" w14:paraId="0C540B32" w14:textId="77777777" w:rsidTr="009E4B77">
        <w:tc>
          <w:tcPr>
            <w:tcW w:w="3904" w:type="dxa"/>
            <w:shd w:val="clear" w:color="auto" w:fill="F7CAAC"/>
          </w:tcPr>
          <w:p w14:paraId="54ACF0F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9A4CAF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613" w:type="dxa"/>
            <w:gridSpan w:val="2"/>
            <w:shd w:val="clear" w:color="auto" w:fill="F7CAAC"/>
          </w:tcPr>
          <w:p w14:paraId="120AFEAF"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750" w:type="dxa"/>
          </w:tcPr>
          <w:p w14:paraId="4AD945B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1-3/ZS</w:t>
            </w:r>
          </w:p>
        </w:tc>
      </w:tr>
      <w:tr w:rsidR="00F64B71" w:rsidRPr="00F52EEF" w14:paraId="48975B42" w14:textId="77777777" w:rsidTr="009E4B77">
        <w:trPr>
          <w:trHeight w:val="297"/>
        </w:trPr>
        <w:tc>
          <w:tcPr>
            <w:tcW w:w="3904" w:type="dxa"/>
            <w:shd w:val="clear" w:color="auto" w:fill="F7CAAC"/>
          </w:tcPr>
          <w:p w14:paraId="0F3E39DC"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613E655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eastAsia="Calibri" w:hAnsiTheme="minorHAnsi" w:cstheme="minorHAnsi"/>
              </w:rPr>
              <w:t>26c</w:t>
            </w:r>
          </w:p>
        </w:tc>
        <w:tc>
          <w:tcPr>
            <w:tcW w:w="889" w:type="dxa"/>
            <w:shd w:val="clear" w:color="auto" w:fill="F7CAAC"/>
          </w:tcPr>
          <w:p w14:paraId="31C2B23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53AD7BF"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26 hod.</w:t>
            </w:r>
          </w:p>
        </w:tc>
        <w:tc>
          <w:tcPr>
            <w:tcW w:w="2156" w:type="dxa"/>
            <w:shd w:val="clear" w:color="auto" w:fill="F7CAAC"/>
          </w:tcPr>
          <w:p w14:paraId="0D737AFA"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22419254"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color w:val="1F497D" w:themeColor="text2"/>
              </w:rPr>
              <w:t>2</w:t>
            </w:r>
          </w:p>
        </w:tc>
      </w:tr>
      <w:tr w:rsidR="00F64B71" w:rsidRPr="00F52EEF" w14:paraId="5D04B361" w14:textId="77777777" w:rsidTr="009E4B77">
        <w:tc>
          <w:tcPr>
            <w:tcW w:w="3904" w:type="dxa"/>
            <w:shd w:val="clear" w:color="auto" w:fill="F7CAAC"/>
          </w:tcPr>
          <w:p w14:paraId="7194DC66"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76D824B2" w14:textId="6AC57708" w:rsidR="00F64B71" w:rsidRPr="00F52EEF" w:rsidRDefault="00F64B71" w:rsidP="00935F76">
            <w:pPr>
              <w:tabs>
                <w:tab w:val="left" w:pos="567"/>
              </w:tabs>
              <w:jc w:val="both"/>
              <w:rPr>
                <w:rFonts w:asciiTheme="minorHAnsi" w:eastAsia="Calibri" w:hAnsiTheme="minorHAnsi" w:cstheme="minorHAnsi"/>
              </w:rPr>
            </w:pPr>
          </w:p>
        </w:tc>
      </w:tr>
      <w:tr w:rsidR="00F64B71" w:rsidRPr="00F52EEF" w14:paraId="0C0356BE" w14:textId="77777777" w:rsidTr="009E4B77">
        <w:tc>
          <w:tcPr>
            <w:tcW w:w="3904" w:type="dxa"/>
            <w:shd w:val="clear" w:color="auto" w:fill="F7CAAC"/>
          </w:tcPr>
          <w:p w14:paraId="18626DAD"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13164CBC" w14:textId="275BF1EA" w:rsidR="00F64B71" w:rsidRPr="00F52EEF" w:rsidRDefault="008B1D8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F64B71" w:rsidRPr="00F52EEF">
              <w:rPr>
                <w:rFonts w:asciiTheme="minorHAnsi" w:eastAsia="Calibri" w:hAnsiTheme="minorHAnsi" w:cstheme="minorHAnsi"/>
              </w:rPr>
              <w:t xml:space="preserve">lasifikovaný zápočet </w:t>
            </w:r>
          </w:p>
        </w:tc>
        <w:tc>
          <w:tcPr>
            <w:tcW w:w="2156" w:type="dxa"/>
            <w:shd w:val="clear" w:color="auto" w:fill="F7CAAC"/>
          </w:tcPr>
          <w:p w14:paraId="598A7554"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2FC3F7BA" w14:textId="2A108F53" w:rsidR="00F64B71" w:rsidRPr="00F52EEF" w:rsidRDefault="008B1D8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w:t>
            </w:r>
            <w:r w:rsidR="00F64B71" w:rsidRPr="00F52EEF">
              <w:rPr>
                <w:rFonts w:asciiTheme="minorHAnsi" w:eastAsia="Calibri" w:hAnsiTheme="minorHAnsi" w:cstheme="minorHAnsi"/>
              </w:rPr>
              <w:t>vičení</w:t>
            </w:r>
          </w:p>
        </w:tc>
      </w:tr>
      <w:tr w:rsidR="00F64B71" w:rsidRPr="00F52EEF" w14:paraId="09AF796F" w14:textId="77777777" w:rsidTr="009E4B77">
        <w:tc>
          <w:tcPr>
            <w:tcW w:w="3904" w:type="dxa"/>
            <w:shd w:val="clear" w:color="auto" w:fill="F7CAAC"/>
          </w:tcPr>
          <w:p w14:paraId="77236507"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23E7AB9D"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1626BA18" w14:textId="77777777" w:rsidTr="009E4B77">
        <w:trPr>
          <w:trHeight w:val="554"/>
        </w:trPr>
        <w:tc>
          <w:tcPr>
            <w:tcW w:w="10673" w:type="dxa"/>
            <w:gridSpan w:val="8"/>
            <w:tcBorders>
              <w:top w:val="nil"/>
            </w:tcBorders>
          </w:tcPr>
          <w:p w14:paraId="6C7EC98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(minimum: 80%). </w:t>
            </w:r>
          </w:p>
          <w:p w14:paraId="57067AD7"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2. Aktivní účast v semináři (vypracování všech domácích prací v termínu). </w:t>
            </w:r>
          </w:p>
          <w:p w14:paraId="2EA35D8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3. Prezentace v hodině s doprovodnými materiály v dohodnutém termínu (hodnocena na minimum 60%). </w:t>
            </w:r>
          </w:p>
          <w:p w14:paraId="4C46D7B5"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4. Průběžný dílčí test a závěrečný zápočtový test (aritmetický průměr výsledků obou testů na minimum 60%). </w:t>
            </w:r>
          </w:p>
          <w:p w14:paraId="54CE1D49"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5. Student si dále v letním semestru zapisuje CJ14. </w:t>
            </w:r>
          </w:p>
          <w:p w14:paraId="5E26EB88" w14:textId="3BC293F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6. Povinností studenta je zaregistrovat se do online kurzu CJ13 v Moodlu.</w:t>
            </w:r>
          </w:p>
        </w:tc>
      </w:tr>
      <w:tr w:rsidR="00F64B71" w:rsidRPr="00F52EEF" w14:paraId="3B7E9971" w14:textId="77777777" w:rsidTr="009E4B77">
        <w:trPr>
          <w:trHeight w:val="197"/>
        </w:trPr>
        <w:tc>
          <w:tcPr>
            <w:tcW w:w="3904" w:type="dxa"/>
            <w:tcBorders>
              <w:top w:val="nil"/>
            </w:tcBorders>
            <w:shd w:val="clear" w:color="auto" w:fill="F7CAAC"/>
          </w:tcPr>
          <w:p w14:paraId="66BDF499"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05D6F2B" w14:textId="77777777" w:rsidR="00F64B71" w:rsidRPr="00F52EEF" w:rsidRDefault="00F64B71"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F64B71" w:rsidRPr="00F52EEF" w14:paraId="31BB8653" w14:textId="77777777" w:rsidTr="009E4B77">
        <w:trPr>
          <w:trHeight w:val="243"/>
        </w:trPr>
        <w:tc>
          <w:tcPr>
            <w:tcW w:w="3904" w:type="dxa"/>
            <w:tcBorders>
              <w:top w:val="nil"/>
            </w:tcBorders>
            <w:shd w:val="clear" w:color="auto" w:fill="F7CAAC"/>
          </w:tcPr>
          <w:p w14:paraId="02D14F35" w14:textId="77777777" w:rsidR="00F64B71" w:rsidRPr="00F52EEF" w:rsidRDefault="00F64B7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32D85ED9" w14:textId="77777777" w:rsidR="00F64B71" w:rsidRPr="00F52EEF" w:rsidRDefault="00F64B71" w:rsidP="00935F76">
            <w:pPr>
              <w:tabs>
                <w:tab w:val="left" w:pos="567"/>
              </w:tabs>
              <w:jc w:val="both"/>
              <w:rPr>
                <w:rFonts w:asciiTheme="minorHAnsi" w:hAnsiTheme="minorHAnsi" w:cstheme="minorHAnsi"/>
                <w:color w:val="1F497D" w:themeColor="text2"/>
              </w:rPr>
            </w:pPr>
          </w:p>
        </w:tc>
      </w:tr>
      <w:tr w:rsidR="00F64B71" w:rsidRPr="00F52EEF" w14:paraId="3F4113DB" w14:textId="77777777" w:rsidTr="009E4B77">
        <w:tc>
          <w:tcPr>
            <w:tcW w:w="3904" w:type="dxa"/>
            <w:shd w:val="clear" w:color="auto" w:fill="F7CAAC"/>
          </w:tcPr>
          <w:p w14:paraId="021CE051"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28D645D0"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Mgr. Tereza Skořepová</w:t>
            </w:r>
          </w:p>
        </w:tc>
      </w:tr>
      <w:tr w:rsidR="00F64B71" w:rsidRPr="00F52EEF" w14:paraId="256A96C3" w14:textId="77777777" w:rsidTr="009E4B77">
        <w:trPr>
          <w:trHeight w:val="70"/>
        </w:trPr>
        <w:tc>
          <w:tcPr>
            <w:tcW w:w="10673" w:type="dxa"/>
            <w:gridSpan w:val="8"/>
            <w:tcBorders>
              <w:top w:val="nil"/>
            </w:tcBorders>
          </w:tcPr>
          <w:p w14:paraId="3EA39A7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6F60B9D2" w14:textId="77777777" w:rsidTr="009E4B77">
        <w:tc>
          <w:tcPr>
            <w:tcW w:w="3904" w:type="dxa"/>
            <w:shd w:val="clear" w:color="auto" w:fill="F7CAAC"/>
          </w:tcPr>
          <w:p w14:paraId="05267928"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30029D7E"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562F9DF8" w14:textId="77777777" w:rsidTr="009E4B77">
        <w:trPr>
          <w:trHeight w:val="4648"/>
        </w:trPr>
        <w:tc>
          <w:tcPr>
            <w:tcW w:w="10673" w:type="dxa"/>
            <w:gridSpan w:val="8"/>
            <w:tcBorders>
              <w:top w:val="nil"/>
              <w:bottom w:val="single" w:sz="12" w:space="0" w:color="auto"/>
            </w:tcBorders>
          </w:tcPr>
          <w:p w14:paraId="747E4509" w14:textId="77777777" w:rsidR="00F64B71" w:rsidRPr="00F52EEF" w:rsidRDefault="00F64B71" w:rsidP="00935F76">
            <w:pPr>
              <w:tabs>
                <w:tab w:val="left" w:pos="567"/>
              </w:tabs>
              <w:jc w:val="both"/>
              <w:rPr>
                <w:rFonts w:asciiTheme="minorHAnsi" w:hAnsiTheme="minorHAnsi" w:cstheme="minorHAnsi"/>
              </w:rPr>
            </w:pPr>
          </w:p>
          <w:p w14:paraId="2B2B5D49" w14:textId="77777777" w:rsidR="00F64B71" w:rsidRPr="009E4B77" w:rsidRDefault="00F64B71" w:rsidP="00935F76">
            <w:pPr>
              <w:tabs>
                <w:tab w:val="left" w:pos="567"/>
              </w:tabs>
              <w:jc w:val="both"/>
              <w:rPr>
                <w:rFonts w:asciiTheme="minorHAnsi" w:hAnsiTheme="minorHAnsi" w:cstheme="minorHAnsi"/>
                <w:b/>
              </w:rPr>
            </w:pPr>
            <w:r w:rsidRPr="009E4B77">
              <w:rPr>
                <w:rFonts w:asciiTheme="minorHAnsi" w:hAnsiTheme="minorHAnsi" w:cstheme="minorHAnsi"/>
                <w:b/>
              </w:rPr>
              <w:t xml:space="preserve">Gramatika: </w:t>
            </w:r>
          </w:p>
          <w:p w14:paraId="39A68C77" w14:textId="66704336"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a</w:t>
            </w:r>
            <w:r w:rsidRPr="00F52EEF">
              <w:rPr>
                <w:rFonts w:asciiTheme="minorHAnsi" w:hAnsiTheme="minorHAnsi" w:cstheme="minorHAnsi"/>
              </w:rPr>
              <w:t>dverbiální fráze</w:t>
            </w:r>
            <w:r w:rsidR="009E4B77">
              <w:rPr>
                <w:rFonts w:asciiTheme="minorHAnsi" w:hAnsiTheme="minorHAnsi" w:cstheme="minorHAnsi"/>
              </w:rPr>
              <w:t>;</w:t>
            </w:r>
            <w:r w:rsidRPr="00F52EEF">
              <w:rPr>
                <w:rFonts w:asciiTheme="minorHAnsi" w:hAnsiTheme="minorHAnsi" w:cstheme="minorHAnsi"/>
              </w:rPr>
              <w:t xml:space="preserve"> </w:t>
            </w:r>
          </w:p>
          <w:p w14:paraId="45678DFE" w14:textId="0961A34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o</w:t>
            </w:r>
            <w:r w:rsidRPr="00F52EEF">
              <w:rPr>
                <w:rFonts w:asciiTheme="minorHAnsi" w:hAnsiTheme="minorHAnsi" w:cstheme="minorHAnsi"/>
              </w:rPr>
              <w:t>tázky v</w:t>
            </w:r>
            <w:r w:rsidR="009E4B77">
              <w:rPr>
                <w:rFonts w:asciiTheme="minorHAnsi" w:hAnsiTheme="minorHAnsi" w:cstheme="minorHAnsi"/>
              </w:rPr>
              <w:t> </w:t>
            </w:r>
            <w:r w:rsidRPr="00F52EEF">
              <w:rPr>
                <w:rFonts w:asciiTheme="minorHAnsi" w:hAnsiTheme="minorHAnsi" w:cstheme="minorHAnsi"/>
              </w:rPr>
              <w:t>záporu</w:t>
            </w:r>
            <w:r w:rsidR="009E4B77">
              <w:rPr>
                <w:rFonts w:asciiTheme="minorHAnsi" w:hAnsiTheme="minorHAnsi" w:cstheme="minorHAnsi"/>
              </w:rPr>
              <w:t>;</w:t>
            </w:r>
          </w:p>
          <w:p w14:paraId="30BF1E2B" w14:textId="01C1866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v</w:t>
            </w:r>
            <w:r w:rsidRPr="00F52EEF">
              <w:rPr>
                <w:rFonts w:asciiTheme="minorHAnsi" w:hAnsiTheme="minorHAnsi" w:cstheme="minorHAnsi"/>
              </w:rPr>
              <w:t>ěty nominální</w:t>
            </w:r>
            <w:r w:rsidR="009E4B77">
              <w:rPr>
                <w:rFonts w:asciiTheme="minorHAnsi" w:hAnsiTheme="minorHAnsi" w:cstheme="minorHAnsi"/>
              </w:rPr>
              <w:t>;</w:t>
            </w:r>
          </w:p>
          <w:p w14:paraId="2EF529BE" w14:textId="784DEC50"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v</w:t>
            </w:r>
            <w:r w:rsidRPr="00F52EEF">
              <w:rPr>
                <w:rFonts w:asciiTheme="minorHAnsi" w:hAnsiTheme="minorHAnsi" w:cstheme="minorHAnsi"/>
              </w:rPr>
              <w:t>yjadřování budoucnosti v trpném rodu</w:t>
            </w:r>
            <w:r w:rsidR="009E4B77">
              <w:rPr>
                <w:rFonts w:asciiTheme="minorHAnsi" w:hAnsiTheme="minorHAnsi" w:cstheme="minorHAnsi"/>
              </w:rPr>
              <w:t>;</w:t>
            </w:r>
          </w:p>
          <w:p w14:paraId="0E4F3ADD" w14:textId="606FC38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s</w:t>
            </w:r>
            <w:r w:rsidRPr="00F52EEF">
              <w:rPr>
                <w:rFonts w:asciiTheme="minorHAnsi" w:hAnsiTheme="minorHAnsi" w:cstheme="minorHAnsi"/>
              </w:rPr>
              <w:t>pojky podmínkových vět</w:t>
            </w:r>
            <w:r w:rsidR="009E4B77">
              <w:rPr>
                <w:rFonts w:asciiTheme="minorHAnsi" w:hAnsiTheme="minorHAnsi" w:cstheme="minorHAnsi"/>
              </w:rPr>
              <w:t>;</w:t>
            </w:r>
          </w:p>
          <w:p w14:paraId="1091E5CA" w14:textId="3AAD1CBC"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d</w:t>
            </w:r>
            <w:r w:rsidRPr="00F52EEF">
              <w:rPr>
                <w:rFonts w:asciiTheme="minorHAnsi" w:hAnsiTheme="minorHAnsi" w:cstheme="minorHAnsi"/>
              </w:rPr>
              <w:t>oplněk</w:t>
            </w:r>
            <w:r w:rsidR="009E4B77">
              <w:rPr>
                <w:rFonts w:asciiTheme="minorHAnsi" w:hAnsiTheme="minorHAnsi" w:cstheme="minorHAnsi"/>
              </w:rPr>
              <w:t>;</w:t>
            </w:r>
          </w:p>
          <w:p w14:paraId="48291E05" w14:textId="5054F60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v</w:t>
            </w:r>
            <w:r w:rsidRPr="00F52EEF">
              <w:rPr>
                <w:rFonts w:asciiTheme="minorHAnsi" w:hAnsiTheme="minorHAnsi" w:cstheme="minorHAnsi"/>
              </w:rPr>
              <w:t xml:space="preserve">ybraná frazeologická spojení pro </w:t>
            </w:r>
            <w:r w:rsidRPr="00F52EEF">
              <w:rPr>
                <w:rFonts w:asciiTheme="minorHAnsi" w:hAnsiTheme="minorHAnsi" w:cstheme="minorHAnsi"/>
                <w:i/>
              </w:rPr>
              <w:t>think, suppose</w:t>
            </w:r>
            <w:r w:rsidRPr="00F52EEF">
              <w:rPr>
                <w:rFonts w:asciiTheme="minorHAnsi" w:hAnsiTheme="minorHAnsi" w:cstheme="minorHAnsi"/>
              </w:rPr>
              <w:t>, etc.</w:t>
            </w:r>
          </w:p>
          <w:p w14:paraId="6C718306" w14:textId="77777777" w:rsidR="00F64B71" w:rsidRPr="00F52EEF" w:rsidRDefault="00F64B71" w:rsidP="00935F76">
            <w:pPr>
              <w:tabs>
                <w:tab w:val="left" w:pos="567"/>
              </w:tabs>
              <w:jc w:val="both"/>
              <w:rPr>
                <w:rFonts w:asciiTheme="minorHAnsi" w:hAnsiTheme="minorHAnsi" w:cstheme="minorHAnsi"/>
              </w:rPr>
            </w:pPr>
          </w:p>
          <w:p w14:paraId="59BC7BE2" w14:textId="77777777" w:rsidR="00F64B71" w:rsidRPr="009E4B77" w:rsidRDefault="00F64B71" w:rsidP="00935F76">
            <w:pPr>
              <w:tabs>
                <w:tab w:val="left" w:pos="567"/>
              </w:tabs>
              <w:jc w:val="both"/>
              <w:rPr>
                <w:rFonts w:asciiTheme="minorHAnsi" w:hAnsiTheme="minorHAnsi" w:cstheme="minorHAnsi"/>
                <w:b/>
              </w:rPr>
            </w:pPr>
            <w:r w:rsidRPr="009E4B77">
              <w:rPr>
                <w:rFonts w:asciiTheme="minorHAnsi" w:hAnsiTheme="minorHAnsi" w:cstheme="minorHAnsi"/>
                <w:b/>
              </w:rPr>
              <w:t xml:space="preserve">Slovní zásoba a konverzační témata: </w:t>
            </w:r>
          </w:p>
          <w:p w14:paraId="2EE96CF0" w14:textId="393F4F5D"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w:t>
            </w:r>
            <w:r w:rsidR="009E4B77">
              <w:rPr>
                <w:rFonts w:asciiTheme="minorHAnsi" w:hAnsiTheme="minorHAnsi" w:cstheme="minorHAnsi"/>
              </w:rPr>
              <w:t xml:space="preserve"> s</w:t>
            </w:r>
            <w:r w:rsidRPr="00F52EEF">
              <w:rPr>
                <w:rFonts w:asciiTheme="minorHAnsi" w:hAnsiTheme="minorHAnsi" w:cstheme="minorHAnsi"/>
              </w:rPr>
              <w:t>potřební způsob života a udržitelný rozvoj</w:t>
            </w:r>
            <w:r w:rsidR="009E4B77">
              <w:rPr>
                <w:rFonts w:asciiTheme="minorHAnsi" w:hAnsiTheme="minorHAnsi" w:cstheme="minorHAnsi"/>
              </w:rPr>
              <w:t>;</w:t>
            </w:r>
            <w:r w:rsidRPr="00F52EEF">
              <w:rPr>
                <w:rFonts w:asciiTheme="minorHAnsi" w:hAnsiTheme="minorHAnsi" w:cstheme="minorHAnsi"/>
              </w:rPr>
              <w:t xml:space="preserve"> </w:t>
            </w:r>
          </w:p>
          <w:p w14:paraId="4C04F2E0" w14:textId="4CD48371"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b</w:t>
            </w:r>
            <w:r w:rsidRPr="00F52EEF">
              <w:rPr>
                <w:rFonts w:asciiTheme="minorHAnsi" w:hAnsiTheme="minorHAnsi" w:cstheme="minorHAnsi"/>
              </w:rPr>
              <w:t>yznys a inovace</w:t>
            </w:r>
            <w:r w:rsidR="009E4B77">
              <w:rPr>
                <w:rFonts w:asciiTheme="minorHAnsi" w:hAnsiTheme="minorHAnsi" w:cstheme="minorHAnsi"/>
              </w:rPr>
              <w:t>;</w:t>
            </w:r>
          </w:p>
          <w:p w14:paraId="74E66459" w14:textId="0FC36C08"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o</w:t>
            </w:r>
            <w:r w:rsidRPr="00F52EEF">
              <w:rPr>
                <w:rFonts w:asciiTheme="minorHAnsi" w:hAnsiTheme="minorHAnsi" w:cstheme="minorHAnsi"/>
              </w:rPr>
              <w:t>chrana osobních údajů a soukromí v digitálním prostředí</w:t>
            </w:r>
            <w:r w:rsidR="009E4B77">
              <w:rPr>
                <w:rFonts w:asciiTheme="minorHAnsi" w:hAnsiTheme="minorHAnsi" w:cstheme="minorHAnsi"/>
              </w:rPr>
              <w:t>.</w:t>
            </w:r>
          </w:p>
          <w:p w14:paraId="45A49687"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40400819" w14:textId="77777777" w:rsidTr="009E4B77">
        <w:trPr>
          <w:trHeight w:val="265"/>
        </w:trPr>
        <w:tc>
          <w:tcPr>
            <w:tcW w:w="4471" w:type="dxa"/>
            <w:gridSpan w:val="2"/>
            <w:tcBorders>
              <w:top w:val="nil"/>
            </w:tcBorders>
            <w:shd w:val="clear" w:color="auto" w:fill="F7CAAC"/>
          </w:tcPr>
          <w:p w14:paraId="7BCC26A1" w14:textId="77777777" w:rsidR="00F64B71" w:rsidRPr="00F52EEF" w:rsidRDefault="00F64B7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61F2F223" w14:textId="77777777" w:rsidR="00F64B71" w:rsidRPr="00F52EEF" w:rsidRDefault="00F64B71" w:rsidP="00935F76">
            <w:pPr>
              <w:tabs>
                <w:tab w:val="left" w:pos="567"/>
              </w:tabs>
              <w:jc w:val="both"/>
              <w:rPr>
                <w:rFonts w:asciiTheme="minorHAnsi" w:hAnsiTheme="minorHAnsi" w:cstheme="minorHAnsi"/>
              </w:rPr>
            </w:pPr>
          </w:p>
        </w:tc>
      </w:tr>
      <w:tr w:rsidR="00F64B71" w:rsidRPr="00F52EEF" w14:paraId="1E2308BD" w14:textId="77777777" w:rsidTr="009E4B77">
        <w:trPr>
          <w:trHeight w:val="1497"/>
        </w:trPr>
        <w:tc>
          <w:tcPr>
            <w:tcW w:w="10673" w:type="dxa"/>
            <w:gridSpan w:val="8"/>
            <w:tcBorders>
              <w:top w:val="nil"/>
            </w:tcBorders>
          </w:tcPr>
          <w:p w14:paraId="18460047" w14:textId="77777777" w:rsidR="00F64B71" w:rsidRPr="00F52EEF" w:rsidRDefault="00F64B71" w:rsidP="00935F76">
            <w:pPr>
              <w:tabs>
                <w:tab w:val="left" w:pos="567"/>
              </w:tabs>
              <w:rPr>
                <w:rFonts w:asciiTheme="minorHAnsi" w:hAnsiTheme="minorHAnsi" w:cstheme="minorHAnsi"/>
              </w:rPr>
            </w:pPr>
            <w:r w:rsidRPr="009E4B77">
              <w:rPr>
                <w:rFonts w:asciiTheme="minorHAnsi" w:hAnsiTheme="minorHAnsi" w:cstheme="minorHAnsi"/>
                <w:b/>
              </w:rPr>
              <w:t>Povinná literatura:</w:t>
            </w:r>
            <w:r w:rsidRPr="00F52EEF">
              <w:rPr>
                <w:rFonts w:asciiTheme="minorHAnsi" w:hAnsiTheme="minorHAnsi" w:cstheme="minorHAnsi"/>
              </w:rPr>
              <w:t xml:space="preserve"> </w:t>
            </w:r>
            <w:r w:rsidRPr="00F52EEF">
              <w:rPr>
                <w:rFonts w:asciiTheme="minorHAnsi" w:hAnsiTheme="minorHAnsi" w:cstheme="minorHAnsi"/>
              </w:rPr>
              <w:br/>
              <w:t xml:space="preserve">ROGERS, Mickey et al. 2015. </w:t>
            </w:r>
            <w:r w:rsidRPr="00F52EEF">
              <w:rPr>
                <w:rFonts w:asciiTheme="minorHAnsi" w:hAnsiTheme="minorHAnsi" w:cstheme="minorHAnsi"/>
                <w:i/>
              </w:rPr>
              <w:t>Open Mind Advanced</w:t>
            </w:r>
            <w:r w:rsidRPr="00F52EEF">
              <w:rPr>
                <w:rFonts w:asciiTheme="minorHAnsi" w:hAnsiTheme="minorHAnsi" w:cstheme="minorHAnsi"/>
              </w:rPr>
              <w:t xml:space="preserve">. London. ISBN 978 0230 458260. </w:t>
            </w:r>
          </w:p>
          <w:p w14:paraId="50856774"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VALVONA, Chris. 2015. </w:t>
            </w:r>
            <w:r w:rsidRPr="00F52EEF">
              <w:rPr>
                <w:rFonts w:asciiTheme="minorHAnsi" w:hAnsiTheme="minorHAnsi" w:cstheme="minorHAnsi"/>
                <w:i/>
              </w:rPr>
              <w:t>Open Mind Advanced.</w:t>
            </w:r>
            <w:r w:rsidRPr="00F52EEF">
              <w:rPr>
                <w:rFonts w:asciiTheme="minorHAnsi" w:hAnsiTheme="minorHAnsi" w:cstheme="minorHAnsi"/>
              </w:rPr>
              <w:t xml:space="preserve"> Workbook. London. ISBN 978 0230 458413. </w:t>
            </w:r>
          </w:p>
          <w:p w14:paraId="28DEA7CE" w14:textId="77777777" w:rsidR="00F64B71" w:rsidRPr="00F52EEF" w:rsidRDefault="00F64B71" w:rsidP="00935F76">
            <w:pPr>
              <w:tabs>
                <w:tab w:val="left" w:pos="567"/>
              </w:tabs>
              <w:rPr>
                <w:rFonts w:asciiTheme="minorHAnsi" w:hAnsiTheme="minorHAnsi" w:cstheme="minorHAnsi"/>
              </w:rPr>
            </w:pPr>
            <w:r w:rsidRPr="00F52EEF">
              <w:rPr>
                <w:rFonts w:asciiTheme="minorHAnsi" w:hAnsiTheme="minorHAnsi" w:cstheme="minorHAnsi"/>
              </w:rPr>
              <w:t xml:space="preserve">MANN, Malcom and Steve TAYLORE-KNOWLES. 2012. </w:t>
            </w:r>
            <w:r w:rsidRPr="00F52EEF">
              <w:rPr>
                <w:rFonts w:asciiTheme="minorHAnsi" w:hAnsiTheme="minorHAnsi" w:cstheme="minorHAnsi"/>
                <w:i/>
              </w:rPr>
              <w:t>Destination C1-C2</w:t>
            </w:r>
            <w:r w:rsidRPr="00F52EEF">
              <w:rPr>
                <w:rFonts w:asciiTheme="minorHAnsi" w:hAnsiTheme="minorHAnsi" w:cstheme="minorHAnsi"/>
              </w:rPr>
              <w:t xml:space="preserve">, </w:t>
            </w:r>
            <w:r w:rsidRPr="00F52EEF">
              <w:rPr>
                <w:rFonts w:asciiTheme="minorHAnsi" w:hAnsiTheme="minorHAnsi" w:cstheme="minorHAnsi"/>
                <w:i/>
              </w:rPr>
              <w:t>Grammar&amp;Vocabulary</w:t>
            </w:r>
            <w:r w:rsidRPr="00F52EEF">
              <w:rPr>
                <w:rFonts w:asciiTheme="minorHAnsi" w:hAnsiTheme="minorHAnsi" w:cstheme="minorHAnsi"/>
              </w:rPr>
              <w:t xml:space="preserve">. Macmillan, OUP. ISBN 9780230035409. </w:t>
            </w:r>
          </w:p>
          <w:p w14:paraId="00D85B70" w14:textId="77777777" w:rsidR="00F64B71" w:rsidRPr="00F52EEF" w:rsidRDefault="00F64B71" w:rsidP="00935F76">
            <w:pPr>
              <w:tabs>
                <w:tab w:val="left" w:pos="567"/>
              </w:tabs>
              <w:rPr>
                <w:rFonts w:asciiTheme="minorHAnsi" w:hAnsiTheme="minorHAnsi" w:cstheme="minorHAnsi"/>
              </w:rPr>
            </w:pPr>
          </w:p>
          <w:p w14:paraId="073883C0" w14:textId="77777777" w:rsidR="00F64B71" w:rsidRPr="00F52EEF" w:rsidRDefault="00F64B71" w:rsidP="00935F76">
            <w:pPr>
              <w:tabs>
                <w:tab w:val="left" w:pos="567"/>
              </w:tabs>
              <w:rPr>
                <w:rFonts w:asciiTheme="minorHAnsi" w:hAnsiTheme="minorHAnsi" w:cstheme="minorHAnsi"/>
              </w:rPr>
            </w:pPr>
            <w:r w:rsidRPr="009E4B77">
              <w:rPr>
                <w:rFonts w:asciiTheme="minorHAnsi" w:hAnsiTheme="minorHAnsi" w:cstheme="minorHAnsi"/>
                <w:b/>
              </w:rPr>
              <w:t>Doporučená literatura:</w:t>
            </w:r>
            <w:r w:rsidRPr="00F52EEF">
              <w:rPr>
                <w:rFonts w:asciiTheme="minorHAnsi" w:hAnsiTheme="minorHAnsi" w:cstheme="minorHAnsi"/>
              </w:rPr>
              <w:br/>
              <w:t xml:space="preserve">BURTON, Graham. 2013. </w:t>
            </w:r>
            <w:r w:rsidRPr="00F52EEF">
              <w:rPr>
                <w:rFonts w:asciiTheme="minorHAnsi" w:hAnsiTheme="minorHAnsi" w:cstheme="minorHAnsi"/>
                <w:i/>
              </w:rPr>
              <w:t>Presenting: Delivering Presentations With Confidence</w:t>
            </w:r>
            <w:r w:rsidRPr="00F52EEF">
              <w:rPr>
                <w:rFonts w:asciiTheme="minorHAnsi" w:hAnsiTheme="minorHAnsi" w:cstheme="minorHAnsi"/>
              </w:rPr>
              <w:t>. London: Collins EAP. ISBN 9780007507139.</w:t>
            </w:r>
          </w:p>
        </w:tc>
      </w:tr>
      <w:tr w:rsidR="00F64B71" w:rsidRPr="00F52EEF" w14:paraId="0DD4FB80" w14:textId="77777777" w:rsidTr="009E4B77">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4112EB2D" w14:textId="77777777" w:rsidR="00F64B71" w:rsidRPr="00F52EEF" w:rsidRDefault="00F64B7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F64B71" w:rsidRPr="00F52EEF" w14:paraId="576CF4B4" w14:textId="77777777" w:rsidTr="009E4B77">
        <w:tc>
          <w:tcPr>
            <w:tcW w:w="5605" w:type="dxa"/>
            <w:gridSpan w:val="3"/>
            <w:tcBorders>
              <w:top w:val="single" w:sz="2" w:space="0" w:color="auto"/>
            </w:tcBorders>
            <w:shd w:val="clear" w:color="auto" w:fill="F7CAAC"/>
          </w:tcPr>
          <w:p w14:paraId="3EC106B6" w14:textId="77777777" w:rsidR="00F64B71" w:rsidRPr="00F52EEF" w:rsidRDefault="00F64B7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0E2B4A37" w14:textId="77777777" w:rsidR="00F64B71" w:rsidRPr="00F52EEF" w:rsidRDefault="00F64B71" w:rsidP="00935F76">
            <w:pPr>
              <w:tabs>
                <w:tab w:val="left" w:pos="567"/>
              </w:tabs>
              <w:jc w:val="both"/>
              <w:rPr>
                <w:rFonts w:asciiTheme="minorHAnsi" w:hAnsiTheme="minorHAnsi" w:cstheme="minorHAnsi"/>
              </w:rPr>
            </w:pPr>
          </w:p>
        </w:tc>
        <w:tc>
          <w:tcPr>
            <w:tcW w:w="4179" w:type="dxa"/>
            <w:gridSpan w:val="4"/>
            <w:tcBorders>
              <w:top w:val="single" w:sz="2" w:space="0" w:color="auto"/>
            </w:tcBorders>
            <w:shd w:val="clear" w:color="auto" w:fill="F7CAAC"/>
          </w:tcPr>
          <w:p w14:paraId="2DCAC825"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F64B71" w:rsidRPr="00F52EEF" w14:paraId="03C27646" w14:textId="77777777" w:rsidTr="009E4B77">
        <w:tc>
          <w:tcPr>
            <w:tcW w:w="10673" w:type="dxa"/>
            <w:gridSpan w:val="8"/>
            <w:shd w:val="clear" w:color="auto" w:fill="F7CAAC"/>
          </w:tcPr>
          <w:p w14:paraId="09F47F40" w14:textId="77777777" w:rsidR="00F64B71" w:rsidRPr="00F52EEF" w:rsidRDefault="00F64B7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F64B71" w:rsidRPr="00F52EEF" w14:paraId="6FA02D72" w14:textId="77777777" w:rsidTr="009E4B77">
        <w:trPr>
          <w:trHeight w:val="1483"/>
        </w:trPr>
        <w:tc>
          <w:tcPr>
            <w:tcW w:w="10673" w:type="dxa"/>
            <w:gridSpan w:val="8"/>
          </w:tcPr>
          <w:p w14:paraId="563FFB7F" w14:textId="77777777" w:rsidR="00F64B71" w:rsidRPr="00F52EEF" w:rsidRDefault="00F64B71" w:rsidP="00935F76">
            <w:pPr>
              <w:tabs>
                <w:tab w:val="left" w:pos="567"/>
              </w:tabs>
              <w:autoSpaceDE w:val="0"/>
              <w:autoSpaceDN w:val="0"/>
              <w:adjustRightInd w:val="0"/>
              <w:rPr>
                <w:rFonts w:asciiTheme="minorHAnsi" w:eastAsia="Calibri" w:hAnsiTheme="minorHAnsi" w:cstheme="minorHAnsi"/>
              </w:rPr>
            </w:pPr>
          </w:p>
        </w:tc>
      </w:tr>
    </w:tbl>
    <w:p w14:paraId="47FD19E4" w14:textId="545B3176" w:rsidR="00114C26" w:rsidRPr="00F52EEF" w:rsidRDefault="00140E7C" w:rsidP="00935F76">
      <w:pPr>
        <w:tabs>
          <w:tab w:val="left" w:pos="567"/>
        </w:tabs>
        <w:spacing w:after="160" w:line="256" w:lineRule="auto"/>
        <w:jc w:val="center"/>
        <w:rPr>
          <w:rFonts w:asciiTheme="minorHAnsi" w:hAnsiTheme="minorHAnsi" w:cstheme="minorHAnsi"/>
          <w:b/>
          <w:sz w:val="28"/>
        </w:rPr>
      </w:pPr>
      <w:r w:rsidRPr="00F52EEF">
        <w:rPr>
          <w:rFonts w:asciiTheme="minorHAnsi" w:hAnsiTheme="minorHAnsi" w:cstheme="minorHAnsi"/>
          <w:b/>
          <w:sz w:val="28"/>
        </w:rPr>
        <w:lastRenderedPageBreak/>
        <w:t>Karty předmětů - kombinovaná forma studia</w:t>
      </w: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316"/>
        <w:gridCol w:w="850"/>
      </w:tblGrid>
      <w:tr w:rsidR="005D26EA" w:rsidRPr="00F52EEF" w14:paraId="4F0D86B4" w14:textId="77777777" w:rsidTr="009E4B77">
        <w:tc>
          <w:tcPr>
            <w:tcW w:w="10632" w:type="dxa"/>
            <w:gridSpan w:val="8"/>
            <w:tcBorders>
              <w:bottom w:val="double" w:sz="4" w:space="0" w:color="auto"/>
            </w:tcBorders>
            <w:shd w:val="clear" w:color="auto" w:fill="BDD6EE"/>
          </w:tcPr>
          <w:p w14:paraId="5E1E64C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5D26EA" w:rsidRPr="00F52EEF" w14:paraId="60F1786E" w14:textId="77777777" w:rsidTr="009E4B77">
        <w:tc>
          <w:tcPr>
            <w:tcW w:w="3904" w:type="dxa"/>
            <w:tcBorders>
              <w:top w:val="double" w:sz="4" w:space="0" w:color="auto"/>
            </w:tcBorders>
            <w:shd w:val="clear" w:color="auto" w:fill="F7CAAC"/>
          </w:tcPr>
          <w:p w14:paraId="54F581C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28" w:type="dxa"/>
            <w:gridSpan w:val="7"/>
            <w:tcBorders>
              <w:top w:val="double" w:sz="4" w:space="0" w:color="auto"/>
            </w:tcBorders>
          </w:tcPr>
          <w:p w14:paraId="697FA533" w14:textId="268A92E3"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Počátky a vývoj marketingov</w:t>
            </w:r>
            <w:ins w:id="3365" w:author="Radim Bačuvčík" w:date="2020-02-06T10:00:00Z">
              <w:r w:rsidR="0097519B">
                <w:rPr>
                  <w:rFonts w:asciiTheme="minorHAnsi" w:hAnsiTheme="minorHAnsi" w:cstheme="minorHAnsi"/>
                </w:rPr>
                <w:t>é</w:t>
              </w:r>
            </w:ins>
            <w:del w:id="3366" w:author="Radim Bačuvčík" w:date="2020-02-06T10:00:00Z">
              <w:r w:rsidRPr="00F52EEF" w:rsidDel="0097519B">
                <w:rPr>
                  <w:rFonts w:asciiTheme="minorHAnsi" w:hAnsiTheme="minorHAnsi" w:cstheme="minorHAnsi"/>
                </w:rPr>
                <w:delText>ých</w:delText>
              </w:r>
            </w:del>
            <w:r w:rsidRPr="00F52EEF">
              <w:rPr>
                <w:rFonts w:asciiTheme="minorHAnsi" w:hAnsiTheme="minorHAnsi" w:cstheme="minorHAnsi"/>
              </w:rPr>
              <w:t xml:space="preserve"> komunikac</w:t>
            </w:r>
            <w:ins w:id="3367" w:author="Radim Bačuvčík" w:date="2020-02-06T10:00:00Z">
              <w:r w:rsidR="0097519B">
                <w:rPr>
                  <w:rFonts w:asciiTheme="minorHAnsi" w:hAnsiTheme="minorHAnsi" w:cstheme="minorHAnsi"/>
                </w:rPr>
                <w:t>e</w:t>
              </w:r>
            </w:ins>
            <w:del w:id="3368" w:author="Radim Bačuvčík" w:date="2020-02-06T10:00:00Z">
              <w:r w:rsidRPr="00F52EEF" w:rsidDel="0097519B">
                <w:rPr>
                  <w:rFonts w:asciiTheme="minorHAnsi" w:hAnsiTheme="minorHAnsi" w:cstheme="minorHAnsi"/>
                </w:rPr>
                <w:delText>í</w:delText>
              </w:r>
            </w:del>
          </w:p>
        </w:tc>
      </w:tr>
      <w:tr w:rsidR="005D26EA" w:rsidRPr="00F52EEF" w14:paraId="32E2B6B5" w14:textId="77777777" w:rsidTr="009E4B77">
        <w:tc>
          <w:tcPr>
            <w:tcW w:w="3904" w:type="dxa"/>
            <w:shd w:val="clear" w:color="auto" w:fill="F7CAAC"/>
          </w:tcPr>
          <w:p w14:paraId="2AA60B2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F077073" w14:textId="1329AC5D" w:rsidR="005D26EA" w:rsidRPr="00F52EEF" w:rsidRDefault="00B31A2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80EF9" w:rsidRPr="00F52EEF">
              <w:rPr>
                <w:rFonts w:asciiTheme="minorHAnsi" w:eastAsia="Calibri" w:hAnsiTheme="minorHAnsi" w:cstheme="minorHAnsi"/>
              </w:rPr>
              <w:t>, ZT</w:t>
            </w:r>
          </w:p>
        </w:tc>
        <w:tc>
          <w:tcPr>
            <w:tcW w:w="2472" w:type="dxa"/>
            <w:gridSpan w:val="2"/>
            <w:shd w:val="clear" w:color="auto" w:fill="F7CAAC"/>
          </w:tcPr>
          <w:p w14:paraId="1B71C0F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50" w:type="dxa"/>
          </w:tcPr>
          <w:p w14:paraId="7604D81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5D26EA" w:rsidRPr="00F52EEF" w14:paraId="5024DD81" w14:textId="77777777" w:rsidTr="009E4B77">
        <w:tc>
          <w:tcPr>
            <w:tcW w:w="3904" w:type="dxa"/>
            <w:shd w:val="clear" w:color="auto" w:fill="F7CAAC"/>
          </w:tcPr>
          <w:p w14:paraId="3E881B3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687EDB0" w14:textId="3EF51FB4"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12</w:t>
            </w:r>
            <w:r w:rsidR="00380EF9" w:rsidRPr="00F52EEF">
              <w:rPr>
                <w:rFonts w:asciiTheme="minorHAnsi" w:eastAsia="Calibri" w:hAnsiTheme="minorHAnsi" w:cstheme="minorHAnsi"/>
              </w:rPr>
              <w:t>s</w:t>
            </w:r>
          </w:p>
        </w:tc>
        <w:tc>
          <w:tcPr>
            <w:tcW w:w="889" w:type="dxa"/>
            <w:shd w:val="clear" w:color="auto" w:fill="F7CAAC"/>
          </w:tcPr>
          <w:p w14:paraId="27B625F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1DB7B4E" w14:textId="21BA48FE" w:rsidR="005D26EA" w:rsidRPr="00F52EEF" w:rsidRDefault="00380EF9" w:rsidP="00935F76">
            <w:pPr>
              <w:tabs>
                <w:tab w:val="left" w:pos="567"/>
              </w:tabs>
              <w:jc w:val="both"/>
              <w:rPr>
                <w:rFonts w:asciiTheme="minorHAnsi" w:hAnsiTheme="minorHAnsi" w:cstheme="minorHAnsi"/>
              </w:rPr>
            </w:pPr>
            <w:r w:rsidRPr="00F52EEF">
              <w:rPr>
                <w:rFonts w:asciiTheme="minorHAnsi" w:hAnsiTheme="minorHAnsi" w:cstheme="minorHAnsi"/>
              </w:rPr>
              <w:t>12 hod.</w:t>
            </w:r>
          </w:p>
        </w:tc>
        <w:tc>
          <w:tcPr>
            <w:tcW w:w="2156" w:type="dxa"/>
            <w:shd w:val="clear" w:color="auto" w:fill="F7CAAC"/>
          </w:tcPr>
          <w:p w14:paraId="2C161B8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166" w:type="dxa"/>
            <w:gridSpan w:val="2"/>
          </w:tcPr>
          <w:p w14:paraId="6729F83B" w14:textId="386592EB" w:rsidR="005D26EA" w:rsidRPr="00F52EEF" w:rsidRDefault="00380EF9"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4B5270B7" w14:textId="77777777" w:rsidTr="009E4B77">
        <w:tc>
          <w:tcPr>
            <w:tcW w:w="3904" w:type="dxa"/>
            <w:shd w:val="clear" w:color="auto" w:fill="F7CAAC"/>
          </w:tcPr>
          <w:p w14:paraId="3152712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28" w:type="dxa"/>
            <w:gridSpan w:val="7"/>
          </w:tcPr>
          <w:p w14:paraId="42CCF150" w14:textId="653E91F6"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0450DDDC" w14:textId="77777777" w:rsidTr="009E4B77">
        <w:tc>
          <w:tcPr>
            <w:tcW w:w="3904" w:type="dxa"/>
            <w:shd w:val="clear" w:color="auto" w:fill="F7CAAC"/>
          </w:tcPr>
          <w:p w14:paraId="34BAF07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02A8438D" w14:textId="2CE2724B" w:rsidR="005D26EA" w:rsidRPr="00F52EEF" w:rsidRDefault="006C3C7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 xml:space="preserve">kouška </w:t>
            </w:r>
          </w:p>
        </w:tc>
        <w:tc>
          <w:tcPr>
            <w:tcW w:w="2156" w:type="dxa"/>
            <w:shd w:val="clear" w:color="auto" w:fill="F7CAAC"/>
          </w:tcPr>
          <w:p w14:paraId="0C3439C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166" w:type="dxa"/>
            <w:gridSpan w:val="2"/>
          </w:tcPr>
          <w:p w14:paraId="4A99AB63" w14:textId="7C110A20" w:rsidR="005D26EA" w:rsidRPr="00F52EEF" w:rsidRDefault="006C3C7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46433CA5" w14:textId="77777777" w:rsidTr="009E4B77">
        <w:tc>
          <w:tcPr>
            <w:tcW w:w="3904" w:type="dxa"/>
            <w:shd w:val="clear" w:color="auto" w:fill="F7CAAC"/>
          </w:tcPr>
          <w:p w14:paraId="2D5BF08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28" w:type="dxa"/>
            <w:gridSpan w:val="7"/>
            <w:tcBorders>
              <w:bottom w:val="nil"/>
            </w:tcBorders>
          </w:tcPr>
          <w:p w14:paraId="3B26457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Docházka do výuky, vypracování seminární práce a její prezentace, písemný test.</w:t>
            </w:r>
          </w:p>
        </w:tc>
      </w:tr>
      <w:tr w:rsidR="005D26EA" w:rsidRPr="00F52EEF" w14:paraId="1ED020C9" w14:textId="77777777" w:rsidTr="009E4B77">
        <w:trPr>
          <w:trHeight w:val="246"/>
        </w:trPr>
        <w:tc>
          <w:tcPr>
            <w:tcW w:w="10632" w:type="dxa"/>
            <w:gridSpan w:val="8"/>
            <w:tcBorders>
              <w:top w:val="nil"/>
            </w:tcBorders>
          </w:tcPr>
          <w:p w14:paraId="1C7A670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CB793C6" w14:textId="77777777" w:rsidTr="009E4B77">
        <w:trPr>
          <w:trHeight w:val="197"/>
        </w:trPr>
        <w:tc>
          <w:tcPr>
            <w:tcW w:w="3904" w:type="dxa"/>
            <w:tcBorders>
              <w:top w:val="nil"/>
            </w:tcBorders>
            <w:shd w:val="clear" w:color="auto" w:fill="F7CAAC"/>
          </w:tcPr>
          <w:p w14:paraId="3186884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28" w:type="dxa"/>
            <w:gridSpan w:val="7"/>
            <w:tcBorders>
              <w:top w:val="nil"/>
            </w:tcBorders>
          </w:tcPr>
          <w:p w14:paraId="1127BE2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5D26EA" w:rsidRPr="00F52EEF" w14:paraId="5079465A" w14:textId="77777777" w:rsidTr="009E4B77">
        <w:trPr>
          <w:trHeight w:val="243"/>
        </w:trPr>
        <w:tc>
          <w:tcPr>
            <w:tcW w:w="3904" w:type="dxa"/>
            <w:tcBorders>
              <w:top w:val="nil"/>
            </w:tcBorders>
            <w:shd w:val="clear" w:color="auto" w:fill="F7CAAC"/>
          </w:tcPr>
          <w:p w14:paraId="69ACDB1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28" w:type="dxa"/>
            <w:gridSpan w:val="7"/>
            <w:tcBorders>
              <w:top w:val="nil"/>
            </w:tcBorders>
          </w:tcPr>
          <w:p w14:paraId="275DB1C3" w14:textId="4007B02B" w:rsidR="005D26EA"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64F42576" w14:textId="77777777" w:rsidTr="009E4B77">
        <w:tc>
          <w:tcPr>
            <w:tcW w:w="3904" w:type="dxa"/>
            <w:shd w:val="clear" w:color="auto" w:fill="F7CAAC"/>
          </w:tcPr>
          <w:p w14:paraId="578CD39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28" w:type="dxa"/>
            <w:gridSpan w:val="7"/>
            <w:tcBorders>
              <w:bottom w:val="nil"/>
            </w:tcBorders>
          </w:tcPr>
          <w:p w14:paraId="509E537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F3CFAB7" w14:textId="77777777" w:rsidTr="009E4B77">
        <w:trPr>
          <w:trHeight w:val="70"/>
        </w:trPr>
        <w:tc>
          <w:tcPr>
            <w:tcW w:w="10632" w:type="dxa"/>
            <w:gridSpan w:val="8"/>
            <w:tcBorders>
              <w:top w:val="nil"/>
            </w:tcBorders>
          </w:tcPr>
          <w:p w14:paraId="054E130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DF15931" w14:textId="77777777" w:rsidTr="009E4B77">
        <w:tc>
          <w:tcPr>
            <w:tcW w:w="3904" w:type="dxa"/>
            <w:shd w:val="clear" w:color="auto" w:fill="F7CAAC"/>
          </w:tcPr>
          <w:p w14:paraId="016B0C0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28" w:type="dxa"/>
            <w:gridSpan w:val="7"/>
            <w:tcBorders>
              <w:bottom w:val="nil"/>
            </w:tcBorders>
          </w:tcPr>
          <w:p w14:paraId="02B968A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C246D5B" w14:textId="77777777" w:rsidTr="009E4B77">
        <w:trPr>
          <w:trHeight w:val="3592"/>
        </w:trPr>
        <w:tc>
          <w:tcPr>
            <w:tcW w:w="10632" w:type="dxa"/>
            <w:gridSpan w:val="8"/>
            <w:tcBorders>
              <w:top w:val="nil"/>
              <w:bottom w:val="single" w:sz="12" w:space="0" w:color="auto"/>
            </w:tcBorders>
          </w:tcPr>
          <w:p w14:paraId="0948B47A" w14:textId="77777777" w:rsidR="005D26EA" w:rsidRDefault="005D26EA" w:rsidP="00935F76">
            <w:pPr>
              <w:tabs>
                <w:tab w:val="left" w:pos="567"/>
              </w:tabs>
              <w:jc w:val="both"/>
              <w:rPr>
                <w:del w:id="3369" w:author="Martin Kazík" w:date="2020-01-23T11:23:00Z"/>
                <w:rFonts w:asciiTheme="minorHAnsi" w:hAnsiTheme="minorHAnsi" w:cstheme="minorHAnsi"/>
              </w:rPr>
            </w:pPr>
            <w:del w:id="3370" w:author="Martin Kazík" w:date="2020-01-23T11:23:00Z">
              <w:r w:rsidRPr="00F52EEF">
                <w:rPr>
                  <w:rFonts w:asciiTheme="minorHAnsi" w:hAnsiTheme="minorHAnsi" w:cstheme="minorHAnsi"/>
                </w:rPr>
                <w:delText>Cílem předmětu je seznámit posluchače se základními otázkami MK v kontextu s historickými epochami vývoje lidstva. Ty jsou bezprostředně spjaty s ekonomickou, resp. technickou vyspělostí civilizace. Předkládá vývoj forem MK a jejich závislost od stávajícího stavu vědy a techniky - od počátků reklamy, přes vynález knihtisku, fotografie, filmu až po nové formy reklamy a MK. Pozornost je věnována také české reklamě v historických souvislostech.</w:delText>
              </w:r>
            </w:del>
          </w:p>
          <w:p w14:paraId="454051B6" w14:textId="77777777" w:rsidR="009E4B77" w:rsidRPr="00F52EEF" w:rsidRDefault="009E4B77" w:rsidP="00935F76">
            <w:pPr>
              <w:tabs>
                <w:tab w:val="left" w:pos="567"/>
              </w:tabs>
              <w:jc w:val="both"/>
              <w:rPr>
                <w:del w:id="3371" w:author="Martin Kazík" w:date="2020-01-23T11:23:00Z"/>
                <w:rFonts w:asciiTheme="minorHAnsi" w:hAnsiTheme="minorHAnsi" w:cstheme="minorHAnsi"/>
              </w:rPr>
            </w:pPr>
          </w:p>
          <w:p w14:paraId="057B5447" w14:textId="77777777" w:rsidR="005D26EA" w:rsidRPr="009E4B77" w:rsidRDefault="005D26EA" w:rsidP="00935F76">
            <w:pPr>
              <w:tabs>
                <w:tab w:val="left" w:pos="567"/>
              </w:tabs>
              <w:jc w:val="both"/>
              <w:rPr>
                <w:rFonts w:asciiTheme="minorHAnsi" w:hAnsiTheme="minorHAnsi" w:cstheme="minorHAnsi"/>
                <w:b/>
              </w:rPr>
            </w:pPr>
            <w:r w:rsidRPr="009E4B77">
              <w:rPr>
                <w:rFonts w:asciiTheme="minorHAnsi" w:hAnsiTheme="minorHAnsi" w:cstheme="minorHAnsi"/>
                <w:b/>
              </w:rPr>
              <w:t>Probíraná témata:</w:t>
            </w:r>
          </w:p>
          <w:p w14:paraId="675CDA25" w14:textId="7C3F69FD"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z</w:t>
            </w:r>
            <w:r w:rsidRPr="00F52EEF">
              <w:rPr>
                <w:rFonts w:asciiTheme="minorHAnsi" w:hAnsiTheme="minorHAnsi" w:cstheme="minorHAnsi"/>
              </w:rPr>
              <w:t>ákladní souvislosti reklamy, propagace a marketingové komunikace, vznik reklamy</w:t>
            </w:r>
            <w:r w:rsidR="009E4B77">
              <w:rPr>
                <w:rFonts w:asciiTheme="minorHAnsi" w:hAnsiTheme="minorHAnsi" w:cstheme="minorHAnsi"/>
              </w:rPr>
              <w:t>;</w:t>
            </w:r>
          </w:p>
          <w:p w14:paraId="702999AD" w14:textId="3FD72614"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c</w:t>
            </w:r>
            <w:r w:rsidRPr="00F52EEF">
              <w:rPr>
                <w:rFonts w:asciiTheme="minorHAnsi" w:hAnsiTheme="minorHAnsi" w:cstheme="minorHAnsi"/>
              </w:rPr>
              <w:t>harakteristika reklamy ve vztahu ke středověkému vývoji lidské společnosti</w:t>
            </w:r>
            <w:r w:rsidR="009E4B77">
              <w:rPr>
                <w:rFonts w:asciiTheme="minorHAnsi" w:hAnsiTheme="minorHAnsi" w:cstheme="minorHAnsi"/>
              </w:rPr>
              <w:t>;</w:t>
            </w:r>
          </w:p>
          <w:p w14:paraId="06F972B2" w14:textId="6C1A5095"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h</w:t>
            </w:r>
            <w:r w:rsidRPr="00F52EEF">
              <w:rPr>
                <w:rFonts w:asciiTheme="minorHAnsi" w:hAnsiTheme="minorHAnsi" w:cstheme="minorHAnsi"/>
              </w:rPr>
              <w:t>istorie reklamy v</w:t>
            </w:r>
            <w:r w:rsidR="009E4B77">
              <w:rPr>
                <w:rFonts w:asciiTheme="minorHAnsi" w:hAnsiTheme="minorHAnsi" w:cstheme="minorHAnsi"/>
              </w:rPr>
              <w:t> </w:t>
            </w:r>
            <w:r w:rsidRPr="00F52EEF">
              <w:rPr>
                <w:rFonts w:asciiTheme="minorHAnsi" w:hAnsiTheme="minorHAnsi" w:cstheme="minorHAnsi"/>
              </w:rPr>
              <w:t>USA</w:t>
            </w:r>
            <w:r w:rsidR="009E4B77">
              <w:rPr>
                <w:rFonts w:asciiTheme="minorHAnsi" w:hAnsiTheme="minorHAnsi" w:cstheme="minorHAnsi"/>
              </w:rPr>
              <w:t>;</w:t>
            </w:r>
          </w:p>
          <w:p w14:paraId="2AB1B90F" w14:textId="2F402F52"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v</w:t>
            </w:r>
            <w:r w:rsidRPr="00F52EEF">
              <w:rPr>
                <w:rFonts w:asciiTheme="minorHAnsi" w:hAnsiTheme="minorHAnsi" w:cstheme="minorHAnsi"/>
              </w:rPr>
              <w:t>ývoj dalších forem marketingové komunikace</w:t>
            </w:r>
            <w:r w:rsidR="009E4B77">
              <w:rPr>
                <w:rFonts w:asciiTheme="minorHAnsi" w:hAnsiTheme="minorHAnsi" w:cstheme="minorHAnsi"/>
              </w:rPr>
              <w:t>;</w:t>
            </w:r>
          </w:p>
          <w:p w14:paraId="7F15363C" w14:textId="382F571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p</w:t>
            </w:r>
            <w:r w:rsidRPr="00F52EEF">
              <w:rPr>
                <w:rFonts w:asciiTheme="minorHAnsi" w:hAnsiTheme="minorHAnsi" w:cstheme="minorHAnsi"/>
              </w:rPr>
              <w:t>očátky novinové inzerce</w:t>
            </w:r>
            <w:r w:rsidR="009E4B77">
              <w:rPr>
                <w:rFonts w:asciiTheme="minorHAnsi" w:hAnsiTheme="minorHAnsi" w:cstheme="minorHAnsi"/>
              </w:rPr>
              <w:t>;</w:t>
            </w:r>
          </w:p>
          <w:p w14:paraId="6BCE8811" w14:textId="50C8C7B6"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v</w:t>
            </w:r>
            <w:r w:rsidRPr="00F52EEF">
              <w:rPr>
                <w:rFonts w:asciiTheme="minorHAnsi" w:hAnsiTheme="minorHAnsi" w:cstheme="minorHAnsi"/>
              </w:rPr>
              <w:t>liv technologických vynálezů na podobu reklamy</w:t>
            </w:r>
            <w:r w:rsidR="009E4B77">
              <w:rPr>
                <w:rFonts w:asciiTheme="minorHAnsi" w:hAnsiTheme="minorHAnsi" w:cstheme="minorHAnsi"/>
              </w:rPr>
              <w:t>;</w:t>
            </w:r>
          </w:p>
          <w:p w14:paraId="6D46E025" w14:textId="10721938"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p</w:t>
            </w:r>
            <w:r w:rsidRPr="00F52EEF">
              <w:rPr>
                <w:rFonts w:asciiTheme="minorHAnsi" w:hAnsiTheme="minorHAnsi" w:cstheme="minorHAnsi"/>
              </w:rPr>
              <w:t>očátky reklamního oboru na českém území</w:t>
            </w:r>
            <w:r w:rsidR="009E4B77">
              <w:rPr>
                <w:rFonts w:asciiTheme="minorHAnsi" w:hAnsiTheme="minorHAnsi" w:cstheme="minorHAnsi"/>
              </w:rPr>
              <w:t>;</w:t>
            </w:r>
          </w:p>
          <w:p w14:paraId="5311E1E7" w14:textId="7CB82E30"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f</w:t>
            </w:r>
            <w:r w:rsidRPr="00F52EEF">
              <w:rPr>
                <w:rFonts w:asciiTheme="minorHAnsi" w:hAnsiTheme="minorHAnsi" w:cstheme="minorHAnsi"/>
              </w:rPr>
              <w:t>enomén Baťa a jeho odraz v</w:t>
            </w:r>
            <w:r w:rsidR="009E4B77">
              <w:rPr>
                <w:rFonts w:asciiTheme="minorHAnsi" w:hAnsiTheme="minorHAnsi" w:cstheme="minorHAnsi"/>
              </w:rPr>
              <w:t> </w:t>
            </w:r>
            <w:r w:rsidRPr="00F52EEF">
              <w:rPr>
                <w:rFonts w:asciiTheme="minorHAnsi" w:hAnsiTheme="minorHAnsi" w:cstheme="minorHAnsi"/>
              </w:rPr>
              <w:t>reklamě</w:t>
            </w:r>
            <w:r w:rsidR="009E4B77">
              <w:rPr>
                <w:rFonts w:asciiTheme="minorHAnsi" w:hAnsiTheme="minorHAnsi" w:cstheme="minorHAnsi"/>
              </w:rPr>
              <w:t>;</w:t>
            </w:r>
          </w:p>
          <w:p w14:paraId="70143B7F" w14:textId="2808BF20"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v</w:t>
            </w:r>
            <w:r w:rsidRPr="00F52EEF">
              <w:rPr>
                <w:rFonts w:asciiTheme="minorHAnsi" w:hAnsiTheme="minorHAnsi" w:cstheme="minorHAnsi"/>
              </w:rPr>
              <w:t>ývoj reklamy u nás od druhé světové války do současnosti</w:t>
            </w:r>
            <w:r w:rsidR="009E4B77">
              <w:rPr>
                <w:rFonts w:asciiTheme="minorHAnsi" w:hAnsiTheme="minorHAnsi" w:cstheme="minorHAnsi"/>
              </w:rPr>
              <w:t>;</w:t>
            </w:r>
          </w:p>
          <w:p w14:paraId="533B7C82" w14:textId="3D3B3E5C"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9E4B77">
              <w:rPr>
                <w:rFonts w:asciiTheme="minorHAnsi" w:hAnsiTheme="minorHAnsi" w:cstheme="minorHAnsi"/>
              </w:rPr>
              <w:t>o</w:t>
            </w:r>
            <w:r w:rsidRPr="00F52EEF">
              <w:rPr>
                <w:rFonts w:asciiTheme="minorHAnsi" w:hAnsiTheme="minorHAnsi" w:cstheme="minorHAnsi"/>
              </w:rPr>
              <w:t>sobnosti oboru reklamy.</w:t>
            </w:r>
          </w:p>
        </w:tc>
      </w:tr>
      <w:tr w:rsidR="005D26EA" w:rsidRPr="00F52EEF" w14:paraId="089ECA31" w14:textId="77777777" w:rsidTr="009E4B77">
        <w:trPr>
          <w:trHeight w:val="265"/>
        </w:trPr>
        <w:tc>
          <w:tcPr>
            <w:tcW w:w="4471" w:type="dxa"/>
            <w:gridSpan w:val="2"/>
            <w:tcBorders>
              <w:top w:val="nil"/>
            </w:tcBorders>
            <w:shd w:val="clear" w:color="auto" w:fill="F7CAAC"/>
          </w:tcPr>
          <w:p w14:paraId="0C8405A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161" w:type="dxa"/>
            <w:gridSpan w:val="6"/>
            <w:tcBorders>
              <w:top w:val="nil"/>
              <w:bottom w:val="nil"/>
            </w:tcBorders>
          </w:tcPr>
          <w:p w14:paraId="3FD9264A"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DB668A1" w14:textId="77777777" w:rsidTr="009E4B77">
        <w:trPr>
          <w:trHeight w:val="1497"/>
        </w:trPr>
        <w:tc>
          <w:tcPr>
            <w:tcW w:w="10632" w:type="dxa"/>
            <w:gridSpan w:val="8"/>
            <w:tcBorders>
              <w:top w:val="nil"/>
            </w:tcBorders>
          </w:tcPr>
          <w:p w14:paraId="4EBF5D17" w14:textId="77777777" w:rsidR="005D26EA" w:rsidRPr="009E4B77" w:rsidRDefault="005D26EA" w:rsidP="00935F76">
            <w:pPr>
              <w:tabs>
                <w:tab w:val="left" w:pos="567"/>
              </w:tabs>
              <w:jc w:val="both"/>
              <w:rPr>
                <w:rFonts w:asciiTheme="minorHAnsi" w:hAnsiTheme="minorHAnsi" w:cstheme="minorHAnsi"/>
                <w:b/>
              </w:rPr>
            </w:pPr>
            <w:r w:rsidRPr="009E4B77">
              <w:rPr>
                <w:rFonts w:asciiTheme="minorHAnsi" w:hAnsiTheme="minorHAnsi" w:cstheme="minorHAnsi"/>
                <w:b/>
              </w:rPr>
              <w:t>Povinná literatura:</w:t>
            </w:r>
          </w:p>
          <w:p w14:paraId="2C2203E0" w14:textId="35979C9A" w:rsidR="001C115B" w:rsidRDefault="001C115B" w:rsidP="00935F76">
            <w:pPr>
              <w:tabs>
                <w:tab w:val="left" w:pos="567"/>
              </w:tabs>
              <w:jc w:val="both"/>
              <w:rPr>
                <w:rFonts w:asciiTheme="minorHAnsi" w:hAnsiTheme="minorHAnsi" w:cstheme="minorHAnsi"/>
              </w:rPr>
            </w:pPr>
            <w:r w:rsidRPr="001C115B">
              <w:rPr>
                <w:rFonts w:asciiTheme="minorHAnsi" w:hAnsiTheme="minorHAnsi" w:cstheme="minorHAnsi"/>
              </w:rPr>
              <w:t xml:space="preserve">HORŇÁK, Pavel. </w:t>
            </w:r>
            <w:del w:id="3372" w:author="Martin Kazík" w:date="2020-01-23T11:23:00Z">
              <w:r w:rsidR="005D26EA" w:rsidRPr="00F52EEF">
                <w:rPr>
                  <w:rFonts w:asciiTheme="minorHAnsi" w:hAnsiTheme="minorHAnsi" w:cstheme="minorHAnsi"/>
                </w:rPr>
                <w:delText xml:space="preserve">2010. </w:delText>
              </w:r>
            </w:del>
            <w:ins w:id="3373" w:author="Martin Kazík" w:date="2020-01-23T11:23:00Z">
              <w:r w:rsidRPr="001C115B">
                <w:rPr>
                  <w:rFonts w:asciiTheme="minorHAnsi" w:hAnsiTheme="minorHAnsi" w:cstheme="minorHAnsi"/>
                </w:rPr>
                <w:t>2018.</w:t>
              </w:r>
            </w:ins>
            <w:r w:rsidRPr="001C115B">
              <w:rPr>
                <w:rFonts w:asciiTheme="minorHAnsi" w:hAnsiTheme="minorHAnsi" w:cstheme="minorHAnsi"/>
              </w:rPr>
              <w:t xml:space="preserve"> </w:t>
            </w:r>
            <w:r w:rsidRPr="001C115B">
              <w:rPr>
                <w:rFonts w:asciiTheme="minorHAnsi" w:hAnsiTheme="minorHAnsi"/>
                <w:rPrChange w:id="3374" w:author="Martin Kazík" w:date="2020-01-23T11:23:00Z">
                  <w:rPr>
                    <w:rFonts w:asciiTheme="minorHAnsi" w:hAnsiTheme="minorHAnsi"/>
                    <w:i/>
                  </w:rPr>
                </w:rPrChange>
              </w:rPr>
              <w:t>Reklama: teoreticko-historické aspekty reklamy a marketingovej komunikácie.</w:t>
            </w:r>
            <w:r w:rsidRPr="001C115B">
              <w:rPr>
                <w:rFonts w:asciiTheme="minorHAnsi" w:hAnsiTheme="minorHAnsi" w:cstheme="minorHAnsi"/>
              </w:rPr>
              <w:t xml:space="preserve"> </w:t>
            </w:r>
            <w:ins w:id="3375" w:author="Martin Kazík" w:date="2020-01-23T11:23:00Z">
              <w:r w:rsidRPr="001C115B">
                <w:rPr>
                  <w:rFonts w:asciiTheme="minorHAnsi" w:hAnsiTheme="minorHAnsi" w:cstheme="minorHAnsi"/>
                </w:rPr>
                <w:t xml:space="preserve">2. preprac. a rozš. vyd. </w:t>
              </w:r>
            </w:ins>
            <w:r w:rsidRPr="001C115B">
              <w:rPr>
                <w:rFonts w:asciiTheme="minorHAnsi" w:hAnsiTheme="minorHAnsi" w:cstheme="minorHAnsi"/>
              </w:rPr>
              <w:t>Zlín: Verbum. ISBN 978-80-</w:t>
            </w:r>
            <w:del w:id="3376" w:author="Martin Kazík" w:date="2020-01-23T11:23:00Z">
              <w:r w:rsidR="005D26EA" w:rsidRPr="00F52EEF">
                <w:rPr>
                  <w:rFonts w:asciiTheme="minorHAnsi" w:hAnsiTheme="minorHAnsi" w:cstheme="minorHAnsi"/>
                </w:rPr>
                <w:delText xml:space="preserve">904273-3-4. </w:delText>
              </w:r>
            </w:del>
            <w:ins w:id="3377" w:author="Martin Kazík" w:date="2020-01-23T11:23:00Z">
              <w:r w:rsidRPr="001C115B">
                <w:rPr>
                  <w:rFonts w:asciiTheme="minorHAnsi" w:hAnsiTheme="minorHAnsi" w:cstheme="minorHAnsi"/>
                </w:rPr>
                <w:t>87500-94-1.</w:t>
              </w:r>
            </w:ins>
          </w:p>
          <w:p w14:paraId="5D5E6C3C" w14:textId="2FFB6358"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HORŇÁK, Pavel. 2014. </w:t>
            </w:r>
            <w:r w:rsidRPr="00F52EEF">
              <w:rPr>
                <w:rFonts w:asciiTheme="minorHAnsi" w:hAnsiTheme="minorHAnsi" w:cstheme="minorHAnsi"/>
                <w:i/>
              </w:rPr>
              <w:t>Kreativita reklamy.</w:t>
            </w:r>
            <w:r w:rsidRPr="00F52EEF">
              <w:rPr>
                <w:rFonts w:asciiTheme="minorHAnsi" w:hAnsiTheme="minorHAnsi" w:cstheme="minorHAnsi"/>
              </w:rPr>
              <w:t xml:space="preserve"> Zlín: Verbum. ISBN 978-80-87500-49-1. </w:t>
            </w:r>
          </w:p>
          <w:p w14:paraId="0A6B2A31" w14:textId="21E1B713"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VEKSNER, Simon. 2015. </w:t>
            </w:r>
            <w:r w:rsidRPr="00F52EEF">
              <w:rPr>
                <w:rFonts w:asciiTheme="minorHAnsi" w:hAnsiTheme="minorHAnsi" w:cstheme="minorHAnsi"/>
                <w:i/>
              </w:rPr>
              <w:t>100 ideas that changed advertising.</w:t>
            </w:r>
            <w:r w:rsidRPr="00F52EEF">
              <w:rPr>
                <w:rFonts w:asciiTheme="minorHAnsi" w:hAnsiTheme="minorHAnsi" w:cstheme="minorHAnsi"/>
              </w:rPr>
              <w:t xml:space="preserve"> London: Laurence King Publishing. ISBN 978-1-78067-556-5.</w:t>
            </w:r>
          </w:p>
          <w:p w14:paraId="6B390D5F" w14:textId="77777777" w:rsidR="00955484" w:rsidRPr="00F52EEF" w:rsidRDefault="00955484" w:rsidP="00935F76">
            <w:pPr>
              <w:tabs>
                <w:tab w:val="left" w:pos="567"/>
              </w:tabs>
              <w:jc w:val="both"/>
              <w:rPr>
                <w:rFonts w:asciiTheme="minorHAnsi" w:hAnsiTheme="minorHAnsi" w:cstheme="minorHAnsi"/>
              </w:rPr>
            </w:pPr>
          </w:p>
          <w:p w14:paraId="0FCDCFF2" w14:textId="77777777" w:rsidR="005D26EA" w:rsidRPr="009E4B77" w:rsidRDefault="005D26EA" w:rsidP="00935F76">
            <w:pPr>
              <w:tabs>
                <w:tab w:val="left" w:pos="567"/>
              </w:tabs>
              <w:jc w:val="both"/>
              <w:rPr>
                <w:rFonts w:asciiTheme="minorHAnsi" w:hAnsiTheme="minorHAnsi" w:cstheme="minorHAnsi"/>
                <w:b/>
              </w:rPr>
            </w:pPr>
            <w:r w:rsidRPr="009E4B77">
              <w:rPr>
                <w:rFonts w:asciiTheme="minorHAnsi" w:hAnsiTheme="minorHAnsi" w:cstheme="minorHAnsi"/>
                <w:b/>
              </w:rPr>
              <w:t>Doporučená literatura:</w:t>
            </w:r>
          </w:p>
          <w:p w14:paraId="65AF42D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HLOUCHOVÁ, Kateřina. 2015. </w:t>
            </w:r>
            <w:r w:rsidRPr="00F52EEF">
              <w:rPr>
                <w:rFonts w:asciiTheme="minorHAnsi" w:hAnsiTheme="minorHAnsi" w:cstheme="minorHAnsi"/>
                <w:i/>
              </w:rPr>
              <w:t>Proměny československé reklamy 1918-1989.</w:t>
            </w:r>
            <w:r w:rsidRPr="00F52EEF">
              <w:rPr>
                <w:rFonts w:asciiTheme="minorHAnsi" w:hAnsiTheme="minorHAnsi" w:cstheme="minorHAnsi"/>
              </w:rPr>
              <w:t xml:space="preserve"> Brno: Václav Klemm - Vydavatelství a nakladatelství. ISBN 978-80-87713-12-9.</w:t>
            </w:r>
          </w:p>
          <w:p w14:paraId="0FA325D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KOTYZOVÁ, Pavla a Lenka HARANTOVÁ. 2015. Propagace firmy Baťa do roku 1939. Zlín: Verbum. ISBN 978-80-87500-70-5.</w:t>
            </w:r>
          </w:p>
          <w:p w14:paraId="7F5151A7" w14:textId="593481B0"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PAVLŮ, Dušan. 2017. </w:t>
            </w:r>
            <w:r w:rsidRPr="00F52EEF">
              <w:rPr>
                <w:rFonts w:asciiTheme="minorHAnsi" w:hAnsiTheme="minorHAnsi" w:cstheme="minorHAnsi"/>
                <w:i/>
              </w:rPr>
              <w:t>Reklub 1927-1949: kapitoly z dějin československé reklamy.</w:t>
            </w:r>
            <w:r w:rsidRPr="00F52EEF">
              <w:rPr>
                <w:rFonts w:asciiTheme="minorHAnsi" w:hAnsiTheme="minorHAnsi" w:cstheme="minorHAnsi"/>
              </w:rPr>
              <w:t xml:space="preserve"> Praha: Professional Publishing. ISBN 978-80-88260-00-4.</w:t>
            </w:r>
          </w:p>
        </w:tc>
      </w:tr>
      <w:tr w:rsidR="005D26EA" w:rsidRPr="00F52EEF" w14:paraId="607DAA64" w14:textId="77777777" w:rsidTr="009E4B77">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9D8E2B3"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46074BB9" w14:textId="77777777" w:rsidTr="009E4B77">
        <w:tc>
          <w:tcPr>
            <w:tcW w:w="5605" w:type="dxa"/>
            <w:gridSpan w:val="3"/>
            <w:tcBorders>
              <w:top w:val="single" w:sz="2" w:space="0" w:color="auto"/>
            </w:tcBorders>
            <w:shd w:val="clear" w:color="auto" w:fill="F7CAAC"/>
          </w:tcPr>
          <w:p w14:paraId="4FFEB577"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798468B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12</w:t>
            </w:r>
          </w:p>
        </w:tc>
        <w:tc>
          <w:tcPr>
            <w:tcW w:w="4138" w:type="dxa"/>
            <w:gridSpan w:val="4"/>
            <w:tcBorders>
              <w:top w:val="single" w:sz="2" w:space="0" w:color="auto"/>
            </w:tcBorders>
            <w:shd w:val="clear" w:color="auto" w:fill="F7CAAC"/>
          </w:tcPr>
          <w:p w14:paraId="67B280E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5038993B" w14:textId="77777777" w:rsidTr="009E4B77">
        <w:tc>
          <w:tcPr>
            <w:tcW w:w="10632" w:type="dxa"/>
            <w:gridSpan w:val="8"/>
            <w:shd w:val="clear" w:color="auto" w:fill="F7CAAC"/>
          </w:tcPr>
          <w:p w14:paraId="20F0C81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5F62BA6B" w14:textId="77777777" w:rsidTr="009E4B77">
        <w:trPr>
          <w:trHeight w:val="2000"/>
        </w:trPr>
        <w:tc>
          <w:tcPr>
            <w:tcW w:w="10632" w:type="dxa"/>
            <w:gridSpan w:val="8"/>
          </w:tcPr>
          <w:p w14:paraId="18390ADF" w14:textId="2F8A9F8D" w:rsidR="005D26EA" w:rsidRPr="00F52EEF" w:rsidRDefault="00002113" w:rsidP="00784D2E">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sidR="00784D2E">
              <w:rPr>
                <w:rFonts w:asciiTheme="minorHAnsi" w:hAnsiTheme="minorHAnsi" w:cstheme="minorHAnsi"/>
              </w:rPr>
              <w:t>ry a další materiály, které</w:t>
            </w:r>
            <w:r w:rsidRPr="00F52EEF">
              <w:rPr>
                <w:rFonts w:asciiTheme="minorHAnsi" w:hAnsiTheme="minorHAnsi" w:cstheme="minorHAnsi"/>
              </w:rPr>
              <w:t xml:space="preserve"> jim</w:t>
            </w:r>
            <w:r w:rsidR="00784D2E">
              <w:rPr>
                <w:rFonts w:asciiTheme="minorHAnsi" w:hAnsiTheme="minorHAnsi" w:cstheme="minorHAnsi"/>
              </w:rPr>
              <w:t xml:space="preserve"> jsou </w:t>
            </w:r>
            <w:r w:rsidRPr="00F52EEF">
              <w:rPr>
                <w:rFonts w:asciiTheme="minorHAnsi" w:hAnsiTheme="minorHAnsi" w:cstheme="minorHAnsi"/>
              </w:rPr>
              <w:t>rozesílány na školní em</w:t>
            </w:r>
            <w:r w:rsidR="00784D2E">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sidR="00784D2E">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sidR="00784D2E">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996778E" w14:textId="663F74EE" w:rsidR="005D26EA" w:rsidRDefault="005D26EA" w:rsidP="00935F76">
      <w:pPr>
        <w:tabs>
          <w:tab w:val="left" w:pos="567"/>
        </w:tabs>
        <w:rPr>
          <w:rFonts w:asciiTheme="minorHAnsi" w:hAnsiTheme="minorHAnsi" w:cstheme="minorHAnsi"/>
        </w:rPr>
      </w:pPr>
    </w:p>
    <w:p w14:paraId="2B75AAB3" w14:textId="77777777" w:rsidR="000B3EB5" w:rsidRPr="00F52EEF" w:rsidRDefault="000B3EB5" w:rsidP="00935F76">
      <w:pPr>
        <w:tabs>
          <w:tab w:val="left" w:pos="567"/>
        </w:tabs>
        <w:rPr>
          <w:rFonts w:asciiTheme="minorHAnsi" w:hAnsiTheme="minorHAnsi" w:cstheme="minorHAnsi"/>
        </w:rPr>
      </w:pPr>
    </w:p>
    <w:p w14:paraId="508D35C1" w14:textId="77777777" w:rsidR="008445AD" w:rsidRDefault="008445AD">
      <w:pPr>
        <w:rPr>
          <w:ins w:id="3378" w:author="Radim Bačuvčík" w:date="2020-02-06T15:04:00Z"/>
        </w:rPr>
      </w:pPr>
      <w:ins w:id="3379" w:author="Radim Bačuvčík" w:date="2020-02-06T15:04:00Z">
        <w:r>
          <w:lastRenderedPageBreak/>
          <w:br w:type="page"/>
        </w:r>
      </w:ins>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316"/>
        <w:gridCol w:w="850"/>
      </w:tblGrid>
      <w:tr w:rsidR="005D26EA" w:rsidRPr="00F52EEF" w14:paraId="28A19ADD" w14:textId="77777777" w:rsidTr="009E4B77">
        <w:tc>
          <w:tcPr>
            <w:tcW w:w="10632" w:type="dxa"/>
            <w:gridSpan w:val="8"/>
            <w:tcBorders>
              <w:bottom w:val="double" w:sz="4" w:space="0" w:color="auto"/>
            </w:tcBorders>
            <w:shd w:val="clear" w:color="auto" w:fill="BDD6EE"/>
          </w:tcPr>
          <w:p w14:paraId="515E459E" w14:textId="61CEAB44"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B-III – Charakteristika studijního předmětu</w:t>
            </w:r>
          </w:p>
        </w:tc>
      </w:tr>
      <w:tr w:rsidR="005D26EA" w:rsidRPr="00F52EEF" w14:paraId="29FAD3E4" w14:textId="77777777" w:rsidTr="009E4B77">
        <w:tc>
          <w:tcPr>
            <w:tcW w:w="3904" w:type="dxa"/>
            <w:tcBorders>
              <w:top w:val="double" w:sz="4" w:space="0" w:color="auto"/>
            </w:tcBorders>
            <w:shd w:val="clear" w:color="auto" w:fill="F7CAAC"/>
          </w:tcPr>
          <w:p w14:paraId="5ABEC94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28" w:type="dxa"/>
            <w:gridSpan w:val="7"/>
            <w:tcBorders>
              <w:top w:val="double" w:sz="4" w:space="0" w:color="auto"/>
            </w:tcBorders>
          </w:tcPr>
          <w:p w14:paraId="643D97F1" w14:textId="0274D779"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Teorie marketingov</w:t>
            </w:r>
            <w:ins w:id="3380" w:author="Radim Bačuvčík" w:date="2020-02-06T10:01:00Z">
              <w:r w:rsidR="00522A4C">
                <w:rPr>
                  <w:rFonts w:asciiTheme="minorHAnsi" w:hAnsiTheme="minorHAnsi" w:cstheme="minorHAnsi"/>
                </w:rPr>
                <w:t>é</w:t>
              </w:r>
            </w:ins>
            <w:del w:id="3381" w:author="Radim Bačuvčík" w:date="2020-02-06T10:01:00Z">
              <w:r w:rsidRPr="00F52EEF" w:rsidDel="00522A4C">
                <w:rPr>
                  <w:rFonts w:asciiTheme="minorHAnsi" w:hAnsiTheme="minorHAnsi" w:cstheme="minorHAnsi"/>
                </w:rPr>
                <w:delText>ých</w:delText>
              </w:r>
            </w:del>
            <w:r w:rsidRPr="00F52EEF">
              <w:rPr>
                <w:rFonts w:asciiTheme="minorHAnsi" w:hAnsiTheme="minorHAnsi" w:cstheme="minorHAnsi"/>
              </w:rPr>
              <w:t xml:space="preserve"> komunikac</w:t>
            </w:r>
            <w:ins w:id="3382" w:author="Radim Bačuvčík" w:date="2020-02-06T10:01:00Z">
              <w:r w:rsidR="00522A4C">
                <w:rPr>
                  <w:rFonts w:asciiTheme="minorHAnsi" w:hAnsiTheme="minorHAnsi" w:cstheme="minorHAnsi"/>
                </w:rPr>
                <w:t>e</w:t>
              </w:r>
            </w:ins>
            <w:del w:id="3383" w:author="Radim Bačuvčík" w:date="2020-02-06T10:01:00Z">
              <w:r w:rsidRPr="00F52EEF" w:rsidDel="00522A4C">
                <w:rPr>
                  <w:rFonts w:asciiTheme="minorHAnsi" w:hAnsiTheme="minorHAnsi" w:cstheme="minorHAnsi"/>
                </w:rPr>
                <w:delText>í</w:delText>
              </w:r>
            </w:del>
          </w:p>
        </w:tc>
      </w:tr>
      <w:tr w:rsidR="005D26EA" w:rsidRPr="00F52EEF" w14:paraId="79077CB6" w14:textId="77777777" w:rsidTr="009E4B77">
        <w:tc>
          <w:tcPr>
            <w:tcW w:w="3904" w:type="dxa"/>
            <w:shd w:val="clear" w:color="auto" w:fill="F7CAAC"/>
          </w:tcPr>
          <w:p w14:paraId="169F956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0333D735" w14:textId="0B7C2116" w:rsidR="005D26EA" w:rsidRPr="00F52EEF" w:rsidRDefault="00B31A2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80EF9" w:rsidRPr="00F52EEF">
              <w:rPr>
                <w:rFonts w:asciiTheme="minorHAnsi" w:eastAsia="Calibri" w:hAnsiTheme="minorHAnsi" w:cstheme="minorHAnsi"/>
              </w:rPr>
              <w:t>, ZT</w:t>
            </w:r>
          </w:p>
        </w:tc>
        <w:tc>
          <w:tcPr>
            <w:tcW w:w="2472" w:type="dxa"/>
            <w:gridSpan w:val="2"/>
            <w:shd w:val="clear" w:color="auto" w:fill="F7CAAC"/>
          </w:tcPr>
          <w:p w14:paraId="76D3BB9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50" w:type="dxa"/>
          </w:tcPr>
          <w:p w14:paraId="33D121B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5D26EA" w:rsidRPr="00F52EEF" w14:paraId="69366C4D" w14:textId="77777777" w:rsidTr="009E4B77">
        <w:tc>
          <w:tcPr>
            <w:tcW w:w="3904" w:type="dxa"/>
            <w:shd w:val="clear" w:color="auto" w:fill="F7CAAC"/>
          </w:tcPr>
          <w:p w14:paraId="2F484F6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41ACA82" w14:textId="77777777"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12s</w:t>
            </w:r>
          </w:p>
        </w:tc>
        <w:tc>
          <w:tcPr>
            <w:tcW w:w="889" w:type="dxa"/>
            <w:shd w:val="clear" w:color="auto" w:fill="F7CAAC"/>
          </w:tcPr>
          <w:p w14:paraId="12D7978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73DCAF4A" w14:textId="600BF179"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12</w:t>
            </w:r>
            <w:r w:rsidR="00380EF9" w:rsidRPr="00F52EEF">
              <w:rPr>
                <w:rFonts w:asciiTheme="minorHAnsi" w:hAnsiTheme="minorHAnsi" w:cstheme="minorHAnsi"/>
              </w:rPr>
              <w:t xml:space="preserve"> hod.</w:t>
            </w:r>
          </w:p>
        </w:tc>
        <w:tc>
          <w:tcPr>
            <w:tcW w:w="2156" w:type="dxa"/>
            <w:shd w:val="clear" w:color="auto" w:fill="F7CAAC"/>
          </w:tcPr>
          <w:p w14:paraId="743DB24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166" w:type="dxa"/>
            <w:gridSpan w:val="2"/>
          </w:tcPr>
          <w:p w14:paraId="7DEC319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396BCA45" w14:textId="77777777" w:rsidTr="009E4B77">
        <w:tc>
          <w:tcPr>
            <w:tcW w:w="3904" w:type="dxa"/>
            <w:shd w:val="clear" w:color="auto" w:fill="F7CAAC"/>
          </w:tcPr>
          <w:p w14:paraId="67E5C41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28" w:type="dxa"/>
            <w:gridSpan w:val="7"/>
          </w:tcPr>
          <w:p w14:paraId="74A001A3" w14:textId="20BA5745"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Počátky a vývoj marketingov</w:t>
            </w:r>
            <w:ins w:id="3384" w:author="Radim Bačuvčík" w:date="2020-02-06T10:01:00Z">
              <w:r w:rsidR="00522A4C">
                <w:rPr>
                  <w:rFonts w:asciiTheme="minorHAnsi" w:eastAsia="Calibri" w:hAnsiTheme="minorHAnsi" w:cstheme="minorHAnsi"/>
                </w:rPr>
                <w:t>é</w:t>
              </w:r>
            </w:ins>
            <w:del w:id="3385" w:author="Radim Bačuvčík" w:date="2020-02-06T10:01:00Z">
              <w:r w:rsidRPr="00F52EEF" w:rsidDel="00522A4C">
                <w:rPr>
                  <w:rFonts w:asciiTheme="minorHAnsi" w:eastAsia="Calibri" w:hAnsiTheme="minorHAnsi" w:cstheme="minorHAnsi"/>
                </w:rPr>
                <w:delText>ých</w:delText>
              </w:r>
            </w:del>
            <w:r w:rsidRPr="00F52EEF">
              <w:rPr>
                <w:rFonts w:asciiTheme="minorHAnsi" w:eastAsia="Calibri" w:hAnsiTheme="minorHAnsi" w:cstheme="minorHAnsi"/>
              </w:rPr>
              <w:t xml:space="preserve"> komunikac</w:t>
            </w:r>
            <w:ins w:id="3386" w:author="Radim Bačuvčík" w:date="2020-02-06T10:01:00Z">
              <w:r w:rsidR="00522A4C">
                <w:rPr>
                  <w:rFonts w:asciiTheme="minorHAnsi" w:eastAsia="Calibri" w:hAnsiTheme="minorHAnsi" w:cstheme="minorHAnsi"/>
                </w:rPr>
                <w:t>e</w:t>
              </w:r>
            </w:ins>
            <w:del w:id="3387" w:author="Radim Bačuvčík" w:date="2020-02-06T10:01:00Z">
              <w:r w:rsidRPr="00F52EEF" w:rsidDel="00522A4C">
                <w:rPr>
                  <w:rFonts w:asciiTheme="minorHAnsi" w:eastAsia="Calibri" w:hAnsiTheme="minorHAnsi" w:cstheme="minorHAnsi"/>
                </w:rPr>
                <w:delText>í</w:delText>
              </w:r>
            </w:del>
          </w:p>
        </w:tc>
      </w:tr>
      <w:tr w:rsidR="005D26EA" w:rsidRPr="00F52EEF" w14:paraId="645B3FC4" w14:textId="77777777" w:rsidTr="009E4B77">
        <w:tc>
          <w:tcPr>
            <w:tcW w:w="3904" w:type="dxa"/>
            <w:shd w:val="clear" w:color="auto" w:fill="F7CAAC"/>
          </w:tcPr>
          <w:p w14:paraId="773B7CE0"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403285FA" w14:textId="1E731FD8" w:rsidR="005D26EA" w:rsidRPr="00F52EEF" w:rsidRDefault="00566EDF" w:rsidP="00935F76">
            <w:pPr>
              <w:tabs>
                <w:tab w:val="left" w:pos="567"/>
              </w:tabs>
              <w:jc w:val="both"/>
              <w:rPr>
                <w:rFonts w:asciiTheme="minorHAns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6" w:type="dxa"/>
            <w:shd w:val="clear" w:color="auto" w:fill="F7CAAC"/>
          </w:tcPr>
          <w:p w14:paraId="6D4A912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166" w:type="dxa"/>
            <w:gridSpan w:val="2"/>
          </w:tcPr>
          <w:p w14:paraId="60B03E84" w14:textId="19F710FD" w:rsidR="005D26EA" w:rsidRPr="00F52EEF" w:rsidRDefault="00890C8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6BAFAE81" w14:textId="77777777" w:rsidTr="009E4B77">
        <w:tc>
          <w:tcPr>
            <w:tcW w:w="3904" w:type="dxa"/>
            <w:shd w:val="clear" w:color="auto" w:fill="F7CAAC"/>
          </w:tcPr>
          <w:p w14:paraId="1BAA3F0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28" w:type="dxa"/>
            <w:gridSpan w:val="7"/>
            <w:tcBorders>
              <w:bottom w:val="nil"/>
            </w:tcBorders>
          </w:tcPr>
          <w:p w14:paraId="6D410745"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Písemná zkouška, seminární práce, prezentace, docházka.</w:t>
            </w:r>
          </w:p>
          <w:p w14:paraId="72C0DB7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378EC71" w14:textId="77777777" w:rsidTr="009E4B77">
        <w:trPr>
          <w:trHeight w:val="194"/>
        </w:trPr>
        <w:tc>
          <w:tcPr>
            <w:tcW w:w="10632" w:type="dxa"/>
            <w:gridSpan w:val="8"/>
            <w:tcBorders>
              <w:top w:val="nil"/>
            </w:tcBorders>
          </w:tcPr>
          <w:p w14:paraId="4DC6821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BE70A7F" w14:textId="77777777" w:rsidTr="009E4B77">
        <w:trPr>
          <w:trHeight w:val="197"/>
        </w:trPr>
        <w:tc>
          <w:tcPr>
            <w:tcW w:w="3904" w:type="dxa"/>
            <w:tcBorders>
              <w:top w:val="nil"/>
            </w:tcBorders>
            <w:shd w:val="clear" w:color="auto" w:fill="F7CAAC"/>
          </w:tcPr>
          <w:p w14:paraId="6113873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28" w:type="dxa"/>
            <w:gridSpan w:val="7"/>
            <w:tcBorders>
              <w:top w:val="nil"/>
            </w:tcBorders>
          </w:tcPr>
          <w:p w14:paraId="45370C7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doc. PhDr. Milan Banyár, PhD.</w:t>
            </w:r>
          </w:p>
        </w:tc>
      </w:tr>
      <w:tr w:rsidR="005D26EA" w:rsidRPr="00F52EEF" w14:paraId="0D62660E" w14:textId="77777777" w:rsidTr="009E4B77">
        <w:trPr>
          <w:trHeight w:val="243"/>
        </w:trPr>
        <w:tc>
          <w:tcPr>
            <w:tcW w:w="3904" w:type="dxa"/>
            <w:tcBorders>
              <w:top w:val="nil"/>
            </w:tcBorders>
            <w:shd w:val="clear" w:color="auto" w:fill="F7CAAC"/>
          </w:tcPr>
          <w:p w14:paraId="198AAA57"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28" w:type="dxa"/>
            <w:gridSpan w:val="7"/>
            <w:tcBorders>
              <w:top w:val="nil"/>
            </w:tcBorders>
          </w:tcPr>
          <w:p w14:paraId="77B59D59" w14:textId="20880080" w:rsidR="005D26EA"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192336B3" w14:textId="77777777" w:rsidTr="009E4B77">
        <w:tc>
          <w:tcPr>
            <w:tcW w:w="3904" w:type="dxa"/>
            <w:shd w:val="clear" w:color="auto" w:fill="F7CAAC"/>
          </w:tcPr>
          <w:p w14:paraId="12F1F15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28" w:type="dxa"/>
            <w:gridSpan w:val="7"/>
            <w:tcBorders>
              <w:bottom w:val="nil"/>
            </w:tcBorders>
          </w:tcPr>
          <w:p w14:paraId="66C470A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FB76E6F" w14:textId="77777777" w:rsidTr="009E4B77">
        <w:trPr>
          <w:trHeight w:val="242"/>
        </w:trPr>
        <w:tc>
          <w:tcPr>
            <w:tcW w:w="10632" w:type="dxa"/>
            <w:gridSpan w:val="8"/>
            <w:tcBorders>
              <w:top w:val="nil"/>
            </w:tcBorders>
          </w:tcPr>
          <w:p w14:paraId="76F63E0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31D4DBB" w14:textId="77777777" w:rsidTr="009E4B77">
        <w:tc>
          <w:tcPr>
            <w:tcW w:w="3904" w:type="dxa"/>
            <w:shd w:val="clear" w:color="auto" w:fill="F7CAAC"/>
          </w:tcPr>
          <w:p w14:paraId="1B147FF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28" w:type="dxa"/>
            <w:gridSpan w:val="7"/>
            <w:tcBorders>
              <w:bottom w:val="nil"/>
            </w:tcBorders>
          </w:tcPr>
          <w:p w14:paraId="7C7D6F2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5A6FDB8" w14:textId="77777777" w:rsidTr="000B3EB5">
        <w:trPr>
          <w:trHeight w:val="2801"/>
        </w:trPr>
        <w:tc>
          <w:tcPr>
            <w:tcW w:w="10632" w:type="dxa"/>
            <w:gridSpan w:val="8"/>
            <w:tcBorders>
              <w:top w:val="nil"/>
              <w:bottom w:val="single" w:sz="12" w:space="0" w:color="auto"/>
            </w:tcBorders>
          </w:tcPr>
          <w:p w14:paraId="525791EB" w14:textId="249140AF" w:rsidR="009E4B77" w:rsidRPr="009E4B77" w:rsidRDefault="009E4B77" w:rsidP="00935F76">
            <w:pPr>
              <w:tabs>
                <w:tab w:val="left" w:pos="567"/>
              </w:tabs>
              <w:rPr>
                <w:rFonts w:asciiTheme="minorHAnsi" w:hAnsiTheme="minorHAnsi" w:cstheme="minorHAnsi"/>
                <w:b/>
                <w:shd w:val="clear" w:color="auto" w:fill="FFFFFF"/>
              </w:rPr>
            </w:pPr>
            <w:r w:rsidRPr="009E4B77">
              <w:rPr>
                <w:rFonts w:asciiTheme="minorHAnsi" w:hAnsiTheme="minorHAnsi" w:cstheme="minorHAnsi"/>
                <w:b/>
                <w:shd w:val="clear" w:color="auto" w:fill="FFFFFF"/>
              </w:rPr>
              <w:t>Probíraná témata:</w:t>
            </w:r>
          </w:p>
          <w:p w14:paraId="4115D9D1" w14:textId="77777777" w:rsidR="000B3EB5" w:rsidRDefault="009E4B77" w:rsidP="00935F76">
            <w:pPr>
              <w:tabs>
                <w:tab w:val="left" w:pos="567"/>
              </w:tabs>
              <w:rPr>
                <w:rFonts w:asciiTheme="minorHAnsi" w:hAnsiTheme="minorHAnsi" w:cstheme="minorHAnsi"/>
                <w:shd w:val="clear" w:color="auto" w:fill="FFFFFF"/>
              </w:rPr>
            </w:pPr>
            <w:r>
              <w:rPr>
                <w:rFonts w:asciiTheme="minorHAnsi" w:hAnsiTheme="minorHAnsi" w:cstheme="minorHAnsi"/>
                <w:shd w:val="clear" w:color="auto" w:fill="FFFFFF"/>
              </w:rPr>
              <w:t xml:space="preserve">- </w:t>
            </w:r>
            <w:r w:rsidR="005D26EA" w:rsidRPr="00F52EEF">
              <w:rPr>
                <w:rFonts w:asciiTheme="minorHAnsi" w:hAnsiTheme="minorHAnsi" w:cstheme="minorHAnsi"/>
                <w:shd w:val="clear" w:color="auto" w:fill="FFFFFF"/>
              </w:rPr>
              <w:t>Charakteristika základních pojmů v oblasti marketingu a marketingové komunikace</w:t>
            </w:r>
            <w:r w:rsidR="000B3EB5">
              <w:rPr>
                <w:rFonts w:asciiTheme="minorHAnsi" w:hAnsiTheme="minorHAnsi" w:cstheme="minorHAnsi"/>
                <w:shd w:val="clear" w:color="auto" w:fill="FFFFFF"/>
              </w:rPr>
              <w:t>.</w:t>
            </w:r>
            <w:r w:rsidR="005D26EA" w:rsidRPr="00F52EEF">
              <w:rPr>
                <w:rFonts w:asciiTheme="minorHAnsi" w:hAnsiTheme="minorHAnsi" w:cstheme="minorHAnsi"/>
              </w:rPr>
              <w:br/>
            </w:r>
            <w:r w:rsidR="005D26EA" w:rsidRPr="00F52EEF">
              <w:rPr>
                <w:rFonts w:asciiTheme="minorHAnsi" w:hAnsiTheme="minorHAnsi" w:cstheme="minorHAnsi"/>
                <w:shd w:val="clear" w:color="auto" w:fill="FFFFFF"/>
              </w:rPr>
              <w:t>- Marketingová komunikace: Podstata, význam, základní principy marketingové komunikace.</w:t>
            </w:r>
          </w:p>
          <w:p w14:paraId="008910E1" w14:textId="475530E3" w:rsidR="000B3EB5" w:rsidRDefault="000B3EB5" w:rsidP="00935F76">
            <w:pPr>
              <w:tabs>
                <w:tab w:val="left" w:pos="567"/>
              </w:tabs>
              <w:rPr>
                <w:rFonts w:asciiTheme="minorHAnsi" w:hAnsiTheme="minorHAnsi" w:cstheme="minorHAnsi"/>
                <w:shd w:val="clear" w:color="auto" w:fill="FFFFFF"/>
              </w:rPr>
            </w:pPr>
            <w:r>
              <w:rPr>
                <w:rFonts w:asciiTheme="minorHAnsi" w:hAnsiTheme="minorHAnsi" w:cstheme="minorHAnsi"/>
                <w:shd w:val="clear" w:color="auto" w:fill="FFFFFF"/>
              </w:rPr>
              <w:t xml:space="preserve">- </w:t>
            </w:r>
            <w:r w:rsidR="005D26EA" w:rsidRPr="00F52EEF">
              <w:rPr>
                <w:rFonts w:asciiTheme="minorHAnsi" w:hAnsiTheme="minorHAnsi" w:cstheme="minorHAnsi"/>
                <w:shd w:val="clear" w:color="auto" w:fill="FFFFFF"/>
              </w:rPr>
              <w:t>Reklama</w:t>
            </w:r>
            <w:r>
              <w:rPr>
                <w:rFonts w:asciiTheme="minorHAnsi" w:hAnsiTheme="minorHAnsi" w:cstheme="minorHAnsi"/>
                <w:shd w:val="clear" w:color="auto" w:fill="FFFFFF"/>
              </w:rPr>
              <w:t>.</w:t>
            </w:r>
            <w:r w:rsidR="005D26EA" w:rsidRPr="00F52EEF">
              <w:rPr>
                <w:rFonts w:asciiTheme="minorHAnsi" w:hAnsiTheme="minorHAnsi" w:cstheme="minorHAnsi"/>
              </w:rPr>
              <w:br/>
            </w:r>
            <w:r w:rsidR="005D26EA" w:rsidRPr="00F52EEF">
              <w:rPr>
                <w:rFonts w:asciiTheme="minorHAnsi" w:hAnsiTheme="minorHAnsi" w:cstheme="minorHAnsi"/>
                <w:shd w:val="clear" w:color="auto" w:fill="FFFFFF"/>
              </w:rPr>
              <w:t>- Podpora prodeje</w:t>
            </w:r>
            <w:r>
              <w:rPr>
                <w:rFonts w:asciiTheme="minorHAnsi" w:hAnsiTheme="minorHAnsi" w:cstheme="minorHAnsi"/>
                <w:shd w:val="clear" w:color="auto" w:fill="FFFFFF"/>
              </w:rPr>
              <w:t>.</w:t>
            </w:r>
          </w:p>
          <w:p w14:paraId="45CA5225" w14:textId="708D8138" w:rsidR="000B3EB5" w:rsidRDefault="005D26EA" w:rsidP="00935F76">
            <w:pPr>
              <w:tabs>
                <w:tab w:val="left" w:pos="567"/>
              </w:tabs>
              <w:rPr>
                <w:rFonts w:asciiTheme="minorHAnsi" w:hAnsiTheme="minorHAnsi" w:cstheme="minorHAnsi"/>
                <w:shd w:val="clear" w:color="auto" w:fill="FFFFFF"/>
              </w:rPr>
            </w:pPr>
            <w:r w:rsidRPr="00F52EEF">
              <w:rPr>
                <w:rFonts w:asciiTheme="minorHAnsi" w:hAnsiTheme="minorHAnsi" w:cstheme="minorHAnsi"/>
                <w:shd w:val="clear" w:color="auto" w:fill="FFFFFF"/>
              </w:rPr>
              <w:t>- Osobní prodej</w:t>
            </w:r>
            <w:r w:rsidR="000B3EB5">
              <w:rPr>
                <w:rFonts w:asciiTheme="minorHAnsi" w:hAnsiTheme="minorHAnsi" w:cstheme="minorHAnsi"/>
                <w:shd w:val="clear" w:color="auto" w:fill="FFFFFF"/>
              </w:rPr>
              <w:t>.</w:t>
            </w:r>
            <w:r w:rsidRPr="00F52EEF">
              <w:rPr>
                <w:rFonts w:asciiTheme="minorHAnsi" w:hAnsiTheme="minorHAnsi" w:cstheme="minorHAnsi"/>
              </w:rPr>
              <w:br/>
            </w:r>
            <w:r w:rsidRPr="00F52EEF">
              <w:rPr>
                <w:rFonts w:asciiTheme="minorHAnsi" w:hAnsiTheme="minorHAnsi" w:cstheme="minorHAnsi"/>
                <w:shd w:val="clear" w:color="auto" w:fill="FFFFFF"/>
              </w:rPr>
              <w:t>- Public relations</w:t>
            </w:r>
            <w:r w:rsidR="000B3EB5">
              <w:rPr>
                <w:rFonts w:asciiTheme="minorHAnsi" w:hAnsiTheme="minorHAnsi" w:cstheme="minorHAnsi"/>
                <w:shd w:val="clear" w:color="auto" w:fill="FFFFFF"/>
              </w:rPr>
              <w:t>.</w:t>
            </w:r>
            <w:r w:rsidRPr="00F52EEF">
              <w:rPr>
                <w:rFonts w:asciiTheme="minorHAnsi" w:hAnsiTheme="minorHAnsi" w:cstheme="minorHAnsi"/>
                <w:shd w:val="clear" w:color="auto" w:fill="FFFFFF"/>
              </w:rPr>
              <w:t xml:space="preserve"> </w:t>
            </w:r>
          </w:p>
          <w:p w14:paraId="373D2F21" w14:textId="319871C1" w:rsidR="000B3EB5" w:rsidRDefault="005D26EA" w:rsidP="00935F76">
            <w:pPr>
              <w:tabs>
                <w:tab w:val="left" w:pos="567"/>
              </w:tabs>
              <w:rPr>
                <w:rFonts w:asciiTheme="minorHAnsi" w:hAnsiTheme="minorHAnsi" w:cstheme="minorHAnsi"/>
                <w:shd w:val="clear" w:color="auto" w:fill="FFFFFF"/>
              </w:rPr>
            </w:pPr>
            <w:r w:rsidRPr="00F52EEF">
              <w:rPr>
                <w:rFonts w:asciiTheme="minorHAnsi" w:hAnsiTheme="minorHAnsi" w:cstheme="minorHAnsi"/>
                <w:shd w:val="clear" w:color="auto" w:fill="FFFFFF"/>
              </w:rPr>
              <w:t>- Direct marketing</w:t>
            </w:r>
            <w:r w:rsidR="000B3EB5">
              <w:rPr>
                <w:rFonts w:asciiTheme="minorHAnsi" w:hAnsiTheme="minorHAnsi" w:cstheme="minorHAnsi"/>
                <w:shd w:val="clear" w:color="auto" w:fill="FFFFFF"/>
              </w:rPr>
              <w:t>.</w:t>
            </w:r>
            <w:r w:rsidRPr="00F52EEF">
              <w:rPr>
                <w:rFonts w:asciiTheme="minorHAnsi" w:hAnsiTheme="minorHAnsi" w:cstheme="minorHAnsi"/>
                <w:shd w:val="clear" w:color="auto" w:fill="FFFFFF"/>
              </w:rPr>
              <w:t xml:space="preserve"> </w:t>
            </w:r>
          </w:p>
          <w:p w14:paraId="0B33E5E2" w14:textId="4050BBE0" w:rsidR="000B3EB5" w:rsidRDefault="005D26EA" w:rsidP="00935F76">
            <w:pPr>
              <w:tabs>
                <w:tab w:val="left" w:pos="567"/>
              </w:tabs>
              <w:rPr>
                <w:rFonts w:asciiTheme="minorHAnsi" w:hAnsiTheme="minorHAnsi" w:cstheme="minorHAnsi"/>
                <w:shd w:val="clear" w:color="auto" w:fill="FFFFFF"/>
              </w:rPr>
            </w:pPr>
            <w:r w:rsidRPr="00F52EEF">
              <w:rPr>
                <w:rFonts w:asciiTheme="minorHAnsi" w:hAnsiTheme="minorHAnsi" w:cstheme="minorHAnsi"/>
                <w:shd w:val="clear" w:color="auto" w:fill="FFFFFF"/>
              </w:rPr>
              <w:t>- Nové trendy v marketingové komunikaci</w:t>
            </w:r>
            <w:r w:rsidR="000B3EB5">
              <w:rPr>
                <w:rFonts w:asciiTheme="minorHAnsi" w:hAnsiTheme="minorHAnsi" w:cstheme="minorHAnsi"/>
                <w:shd w:val="clear" w:color="auto" w:fill="FFFFFF"/>
              </w:rPr>
              <w:t>.</w:t>
            </w:r>
          </w:p>
          <w:p w14:paraId="6C333B78" w14:textId="047D6C99" w:rsidR="000B3EB5" w:rsidRDefault="005D26EA" w:rsidP="00935F76">
            <w:pPr>
              <w:tabs>
                <w:tab w:val="left" w:pos="567"/>
              </w:tabs>
              <w:rPr>
                <w:rFonts w:asciiTheme="minorHAnsi" w:hAnsiTheme="minorHAnsi" w:cstheme="minorHAnsi"/>
              </w:rPr>
            </w:pPr>
            <w:r w:rsidRPr="00F52EEF">
              <w:rPr>
                <w:rFonts w:asciiTheme="minorHAnsi" w:hAnsiTheme="minorHAnsi" w:cstheme="minorHAnsi"/>
                <w:shd w:val="clear" w:color="auto" w:fill="FFFFFF"/>
              </w:rPr>
              <w:t>- Corporate identity a jeho role v systému marketingové komunikace</w:t>
            </w:r>
            <w:r w:rsidR="000B3EB5">
              <w:rPr>
                <w:rFonts w:asciiTheme="minorHAnsi" w:hAnsiTheme="minorHAnsi" w:cstheme="minorHAnsi"/>
                <w:shd w:val="clear" w:color="auto" w:fill="FFFFFF"/>
              </w:rPr>
              <w:t>.</w:t>
            </w:r>
          </w:p>
          <w:p w14:paraId="4EA045EA" w14:textId="5ABBE2C0" w:rsidR="005D26EA" w:rsidRPr="00F52EEF" w:rsidRDefault="005D26EA" w:rsidP="00935F76">
            <w:pPr>
              <w:tabs>
                <w:tab w:val="left" w:pos="567"/>
              </w:tabs>
              <w:rPr>
                <w:rFonts w:asciiTheme="minorHAnsi" w:hAnsiTheme="minorHAnsi" w:cstheme="minorHAnsi"/>
                <w:shd w:val="clear" w:color="auto" w:fill="FFFFFF"/>
              </w:rPr>
            </w:pPr>
            <w:r w:rsidRPr="00F52EEF">
              <w:rPr>
                <w:rFonts w:asciiTheme="minorHAnsi" w:hAnsiTheme="minorHAnsi" w:cstheme="minorHAnsi"/>
                <w:shd w:val="clear" w:color="auto" w:fill="FFFFFF"/>
              </w:rPr>
              <w:t>- Integrovaná marketingová komunikace</w:t>
            </w:r>
            <w:r w:rsidR="000B3EB5">
              <w:rPr>
                <w:rFonts w:asciiTheme="minorHAnsi" w:hAnsiTheme="minorHAnsi" w:cstheme="minorHAnsi"/>
                <w:shd w:val="clear" w:color="auto" w:fill="FFFFFF"/>
              </w:rPr>
              <w:t>.</w:t>
            </w:r>
          </w:p>
        </w:tc>
      </w:tr>
      <w:tr w:rsidR="005D26EA" w:rsidRPr="00F52EEF" w14:paraId="298363C8" w14:textId="77777777" w:rsidTr="00DF37DC">
        <w:trPr>
          <w:trHeight w:val="265"/>
        </w:trPr>
        <w:tc>
          <w:tcPr>
            <w:tcW w:w="4471" w:type="dxa"/>
            <w:gridSpan w:val="2"/>
            <w:tcBorders>
              <w:top w:val="nil"/>
            </w:tcBorders>
            <w:shd w:val="clear" w:color="auto" w:fill="F7CAAC"/>
          </w:tcPr>
          <w:p w14:paraId="22606246" w14:textId="736B4B8B"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161" w:type="dxa"/>
            <w:gridSpan w:val="6"/>
            <w:tcBorders>
              <w:top w:val="nil"/>
              <w:bottom w:val="nil"/>
            </w:tcBorders>
          </w:tcPr>
          <w:p w14:paraId="66A6D69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67E22E9" w14:textId="77777777" w:rsidTr="000B3EB5">
        <w:trPr>
          <w:trHeight w:val="4801"/>
        </w:trPr>
        <w:tc>
          <w:tcPr>
            <w:tcW w:w="10632" w:type="dxa"/>
            <w:gridSpan w:val="8"/>
            <w:tcBorders>
              <w:top w:val="nil"/>
            </w:tcBorders>
          </w:tcPr>
          <w:p w14:paraId="3097ABFA" w14:textId="77777777" w:rsidR="005D26EA" w:rsidRPr="009E4B77" w:rsidRDefault="005D26EA" w:rsidP="00935F76">
            <w:pPr>
              <w:widowControl w:val="0"/>
              <w:tabs>
                <w:tab w:val="left" w:pos="567"/>
              </w:tabs>
              <w:autoSpaceDE w:val="0"/>
              <w:autoSpaceDN w:val="0"/>
              <w:adjustRightInd w:val="0"/>
              <w:jc w:val="both"/>
              <w:rPr>
                <w:rFonts w:asciiTheme="minorHAnsi" w:hAnsiTheme="minorHAnsi" w:cstheme="minorHAnsi"/>
                <w:b/>
                <w:lang w:val="sk-SK" w:eastAsia="sk-SK"/>
              </w:rPr>
            </w:pPr>
            <w:r w:rsidRPr="009E4B77">
              <w:rPr>
                <w:rFonts w:asciiTheme="minorHAnsi" w:hAnsiTheme="minorHAnsi" w:cstheme="minorHAnsi"/>
                <w:b/>
                <w:lang w:val="sk-SK" w:eastAsia="sk-SK"/>
              </w:rPr>
              <w:t>Povinná literatura:</w:t>
            </w:r>
          </w:p>
          <w:p w14:paraId="52C8F331" w14:textId="77777777" w:rsidR="005D26EA" w:rsidRPr="00F52EEF" w:rsidRDefault="005D26EA" w:rsidP="00935F76">
            <w:pPr>
              <w:tabs>
                <w:tab w:val="left" w:pos="567"/>
              </w:tabs>
              <w:jc w:val="both"/>
              <w:rPr>
                <w:rFonts w:asciiTheme="minorHAnsi" w:hAnsiTheme="minorHAnsi" w:cstheme="minorHAnsi"/>
                <w:lang w:val="sk-SK" w:eastAsia="sk-SK"/>
              </w:rPr>
            </w:pPr>
            <w:r w:rsidRPr="00F52EEF">
              <w:rPr>
                <w:rFonts w:asciiTheme="minorHAnsi" w:hAnsiTheme="minorHAnsi" w:cstheme="minorHAnsi"/>
                <w:lang w:val="sk-SK" w:eastAsia="sk-SK"/>
              </w:rPr>
              <w:t xml:space="preserve">HORŇÁK, Pavel. 2018. </w:t>
            </w:r>
            <w:r w:rsidRPr="00F52EEF">
              <w:rPr>
                <w:rFonts w:asciiTheme="minorHAnsi" w:hAnsiTheme="minorHAnsi" w:cstheme="minorHAnsi"/>
                <w:i/>
                <w:iCs/>
                <w:lang w:val="sk-SK" w:eastAsia="sk-SK"/>
              </w:rPr>
              <w:t>Reklama: teoreticko-historické aspekty reklamy a marketingovej komunikácie</w:t>
            </w:r>
            <w:r w:rsidRPr="00F52EEF">
              <w:rPr>
                <w:rFonts w:asciiTheme="minorHAnsi" w:hAnsiTheme="minorHAnsi" w:cstheme="minorHAnsi"/>
                <w:lang w:val="sk-SK" w:eastAsia="sk-SK"/>
              </w:rPr>
              <w:t xml:space="preserve">. 2. preprac. a rozš. vyd. Zlín: Verbum. ISBN </w:t>
            </w:r>
            <w:r w:rsidRPr="00F52EEF">
              <w:rPr>
                <w:rFonts w:asciiTheme="minorHAnsi" w:hAnsiTheme="minorHAnsi" w:cstheme="minorHAnsi"/>
                <w:shd w:val="clear" w:color="auto" w:fill="FFFFFF"/>
              </w:rPr>
              <w:t>978-80-87500-94-1.</w:t>
            </w:r>
          </w:p>
          <w:p w14:paraId="02267100" w14:textId="4860B1D2" w:rsidR="005D26EA" w:rsidDel="003703E5" w:rsidRDefault="005D26EA" w:rsidP="00935F76">
            <w:pPr>
              <w:widowControl w:val="0"/>
              <w:tabs>
                <w:tab w:val="left" w:pos="567"/>
              </w:tabs>
              <w:autoSpaceDE w:val="0"/>
              <w:autoSpaceDN w:val="0"/>
              <w:adjustRightInd w:val="0"/>
              <w:jc w:val="both"/>
              <w:rPr>
                <w:del w:id="3388" w:author="FMK" w:date="2020-02-02T20:55:00Z"/>
                <w:rFonts w:asciiTheme="minorHAnsi" w:hAnsiTheme="minorHAnsi"/>
                <w:color w:val="FF0000"/>
              </w:rPr>
            </w:pPr>
            <w:del w:id="3389" w:author="FMK" w:date="2020-02-02T20:55:00Z">
              <w:r w:rsidRPr="00D77714" w:rsidDel="003703E5">
                <w:rPr>
                  <w:rFonts w:asciiTheme="minorHAnsi" w:hAnsiTheme="minorHAnsi"/>
                  <w:color w:val="FF0000"/>
                  <w:rPrChange w:id="3390" w:author="Martin Kazík" w:date="2020-01-23T11:23:00Z">
                    <w:rPr>
                      <w:rFonts w:asciiTheme="minorHAnsi" w:hAnsiTheme="minorHAnsi"/>
                    </w:rPr>
                  </w:rPrChange>
                </w:rPr>
                <w:delText xml:space="preserve">JURÁŠKOVÁ, Olga, HORŇÁK a Pavel et al. 2012. </w:delText>
              </w:r>
              <w:r w:rsidRPr="00D77714" w:rsidDel="003703E5">
                <w:rPr>
                  <w:rFonts w:asciiTheme="minorHAnsi" w:hAnsiTheme="minorHAnsi"/>
                  <w:i/>
                  <w:color w:val="FF0000"/>
                  <w:rPrChange w:id="3391" w:author="Martin Kazík" w:date="2020-01-23T11:23:00Z">
                    <w:rPr>
                      <w:rFonts w:asciiTheme="minorHAnsi" w:hAnsiTheme="minorHAnsi"/>
                      <w:i/>
                    </w:rPr>
                  </w:rPrChange>
                </w:rPr>
                <w:delText>Velký slovník marketingových komunikací</w:delText>
              </w:r>
              <w:r w:rsidRPr="00D77714" w:rsidDel="003703E5">
                <w:rPr>
                  <w:rFonts w:asciiTheme="minorHAnsi" w:hAnsiTheme="minorHAnsi"/>
                  <w:color w:val="FF0000"/>
                  <w:rPrChange w:id="3392" w:author="Martin Kazík" w:date="2020-01-23T11:23:00Z">
                    <w:rPr>
                      <w:rFonts w:asciiTheme="minorHAnsi" w:hAnsiTheme="minorHAnsi"/>
                    </w:rPr>
                  </w:rPrChange>
                </w:rPr>
                <w:delText>. Praha: Grada Publishing. ISBN 978-80-247-4354-7.</w:delText>
              </w:r>
            </w:del>
          </w:p>
          <w:p w14:paraId="74B02C75" w14:textId="77777777" w:rsidR="003703E5" w:rsidRDefault="003703E5" w:rsidP="003703E5">
            <w:pPr>
              <w:shd w:val="clear" w:color="auto" w:fill="FFFFFF"/>
              <w:tabs>
                <w:tab w:val="left" w:pos="567"/>
              </w:tabs>
              <w:jc w:val="both"/>
              <w:rPr>
                <w:ins w:id="3393" w:author="FMK" w:date="2020-02-02T20:55:00Z"/>
                <w:rFonts w:asciiTheme="minorHAnsi" w:hAnsiTheme="minorHAnsi" w:cstheme="minorHAnsi"/>
              </w:rPr>
            </w:pPr>
            <w:ins w:id="3394" w:author="FMK" w:date="2020-02-02T20:55:00Z">
              <w:r w:rsidRPr="00451626">
                <w:rPr>
                  <w:rFonts w:asciiTheme="minorHAnsi" w:hAnsiTheme="minorHAnsi" w:cstheme="minorHAnsi"/>
                </w:rPr>
                <w:t>PAULOVČÁKOVÁ, Lucie.</w:t>
              </w:r>
              <w:r>
                <w:rPr>
                  <w:rFonts w:asciiTheme="minorHAnsi" w:hAnsiTheme="minorHAnsi" w:cstheme="minorHAnsi"/>
                </w:rPr>
                <w:t xml:space="preserve"> 2015.</w:t>
              </w:r>
              <w:r w:rsidRPr="00451626">
                <w:rPr>
                  <w:rFonts w:asciiTheme="minorHAnsi" w:hAnsiTheme="minorHAnsi" w:cstheme="minorHAnsi"/>
                </w:rPr>
                <w:t xml:space="preserve"> </w:t>
              </w:r>
              <w:r w:rsidRPr="00D835FA">
                <w:rPr>
                  <w:rFonts w:asciiTheme="minorHAnsi" w:hAnsiTheme="minorHAnsi" w:cstheme="minorHAnsi"/>
                  <w:i/>
                </w:rPr>
                <w:t xml:space="preserve">Marketing: přístup k marketingovému řízení. </w:t>
              </w:r>
              <w:r w:rsidRPr="00451626">
                <w:rPr>
                  <w:rFonts w:asciiTheme="minorHAnsi" w:hAnsiTheme="minorHAnsi" w:cstheme="minorHAnsi"/>
                </w:rPr>
                <w:t>Praha: Univerzita Jana</w:t>
              </w:r>
              <w:r>
                <w:rPr>
                  <w:rFonts w:asciiTheme="minorHAnsi" w:hAnsiTheme="minorHAnsi" w:cstheme="minorHAnsi"/>
                </w:rPr>
                <w:t xml:space="preserve"> Amose Komenského. </w:t>
              </w:r>
              <w:r w:rsidRPr="00451626">
                <w:rPr>
                  <w:rFonts w:asciiTheme="minorHAnsi" w:hAnsiTheme="minorHAnsi" w:cstheme="minorHAnsi"/>
                </w:rPr>
                <w:t>ISBN 9788074521171.</w:t>
              </w:r>
            </w:ins>
          </w:p>
          <w:p w14:paraId="40929756" w14:textId="77777777" w:rsidR="003703E5" w:rsidRPr="00D77714" w:rsidRDefault="003703E5" w:rsidP="00935F76">
            <w:pPr>
              <w:widowControl w:val="0"/>
              <w:tabs>
                <w:tab w:val="left" w:pos="567"/>
              </w:tabs>
              <w:autoSpaceDE w:val="0"/>
              <w:autoSpaceDN w:val="0"/>
              <w:adjustRightInd w:val="0"/>
              <w:jc w:val="both"/>
              <w:rPr>
                <w:ins w:id="3395" w:author="FMK" w:date="2020-02-02T20:55:00Z"/>
                <w:rFonts w:asciiTheme="minorHAnsi" w:hAnsiTheme="minorHAnsi"/>
                <w:color w:val="FF0000"/>
                <w:rPrChange w:id="3396" w:author="Martin Kazík" w:date="2020-01-23T11:23:00Z">
                  <w:rPr>
                    <w:ins w:id="3397" w:author="FMK" w:date="2020-02-02T20:55:00Z"/>
                    <w:rFonts w:asciiTheme="minorHAnsi" w:hAnsiTheme="minorHAnsi"/>
                  </w:rPr>
                </w:rPrChange>
              </w:rPr>
            </w:pPr>
          </w:p>
          <w:p w14:paraId="17C9CA72" w14:textId="77777777" w:rsidR="005D26EA" w:rsidRPr="00F52EEF" w:rsidRDefault="005D26EA" w:rsidP="00935F76">
            <w:pPr>
              <w:widowControl w:val="0"/>
              <w:tabs>
                <w:tab w:val="left" w:pos="567"/>
              </w:tabs>
              <w:autoSpaceDE w:val="0"/>
              <w:autoSpaceDN w:val="0"/>
              <w:adjustRightInd w:val="0"/>
              <w:jc w:val="both"/>
              <w:rPr>
                <w:rFonts w:asciiTheme="minorHAnsi" w:hAnsiTheme="minorHAnsi" w:cstheme="minorHAnsi"/>
                <w:b/>
                <w:bCs/>
                <w:kern w:val="36"/>
                <w:lang w:val="sk-SK" w:eastAsia="sk-SK"/>
              </w:rPr>
            </w:pPr>
            <w:r w:rsidRPr="00F52EEF">
              <w:rPr>
                <w:rFonts w:asciiTheme="minorHAnsi" w:hAnsiTheme="minorHAnsi" w:cstheme="minorHAnsi"/>
              </w:rPr>
              <w:t xml:space="preserve">KARLÍČEK, Miroslav et al. 2016. </w:t>
            </w:r>
            <w:r w:rsidRPr="00F52EEF">
              <w:rPr>
                <w:rFonts w:asciiTheme="minorHAnsi" w:hAnsiTheme="minorHAnsi" w:cstheme="minorHAnsi"/>
                <w:i/>
              </w:rPr>
              <w:t>Marketingová komunikace. Jak komunikovat na našem trhu.</w:t>
            </w:r>
            <w:r w:rsidRPr="00F52EEF">
              <w:rPr>
                <w:rFonts w:asciiTheme="minorHAnsi" w:hAnsiTheme="minorHAnsi" w:cstheme="minorHAnsi"/>
              </w:rPr>
              <w:t xml:space="preserve"> 2. aktual. a dopl. vyd. Praha: Grada Publishing. ISBN 978-80-247-5769-8.</w:t>
            </w:r>
          </w:p>
          <w:p w14:paraId="6B1793F1" w14:textId="433E4C88" w:rsidR="00050025" w:rsidRDefault="005D26EA" w:rsidP="00050025">
            <w:pPr>
              <w:shd w:val="clear" w:color="auto" w:fill="FFFFFF"/>
              <w:tabs>
                <w:tab w:val="left" w:pos="567"/>
              </w:tabs>
              <w:jc w:val="both"/>
              <w:rPr>
                <w:ins w:id="3398" w:author="FMK" w:date="2020-02-02T20:56:00Z"/>
              </w:rPr>
            </w:pPr>
            <w:del w:id="3399" w:author="FMK" w:date="2020-02-02T20:56:00Z">
              <w:r w:rsidRPr="00F52EEF" w:rsidDel="00050025">
                <w:rPr>
                  <w:rFonts w:asciiTheme="minorHAnsi" w:hAnsiTheme="minorHAnsi" w:cstheme="minorHAnsi"/>
                </w:rPr>
                <w:delText xml:space="preserve">PŘIKRYLOVÁ, Jana a Hana JAHODOVÁ. 2010. </w:delText>
              </w:r>
              <w:r w:rsidRPr="00F52EEF" w:rsidDel="00050025">
                <w:rPr>
                  <w:rFonts w:asciiTheme="minorHAnsi" w:hAnsiTheme="minorHAnsi" w:cstheme="minorHAnsi"/>
                  <w:i/>
                </w:rPr>
                <w:delText>Moderní marketingová komunikace</w:delText>
              </w:r>
              <w:r w:rsidRPr="00F52EEF" w:rsidDel="00050025">
                <w:rPr>
                  <w:rFonts w:asciiTheme="minorHAnsi" w:hAnsiTheme="minorHAnsi" w:cstheme="minorHAnsi"/>
                </w:rPr>
                <w:delText>. Praha: Grada Publishing. ISBN 978-80-247-3622-8.</w:delText>
              </w:r>
            </w:del>
            <w:ins w:id="3400" w:author="FMK" w:date="2020-02-02T20:56:00Z">
              <w:r w:rsidR="00050025" w:rsidRPr="00F0435D">
                <w:rPr>
                  <w:rFonts w:asciiTheme="minorHAnsi" w:hAnsiTheme="minorHAnsi" w:cstheme="minorHAnsi"/>
                </w:rPr>
                <w:t xml:space="preserve">PŘIKRYLOVÁ, Jana. </w:t>
              </w:r>
              <w:r w:rsidR="00050025">
                <w:rPr>
                  <w:rFonts w:asciiTheme="minorHAnsi" w:hAnsiTheme="minorHAnsi" w:cstheme="minorHAnsi"/>
                </w:rPr>
                <w:t xml:space="preserve">2019. </w:t>
              </w:r>
              <w:r w:rsidR="00050025" w:rsidRPr="00050025">
                <w:rPr>
                  <w:rFonts w:asciiTheme="minorHAnsi" w:hAnsiTheme="minorHAnsi"/>
                  <w:i/>
                  <w:rPrChange w:id="3401" w:author="FMK" w:date="2020-02-02T20:56:00Z">
                    <w:rPr>
                      <w:rFonts w:asciiTheme="minorHAnsi" w:hAnsiTheme="minorHAnsi"/>
                    </w:rPr>
                  </w:rPrChange>
                </w:rPr>
                <w:t>Moderní marketingová komunikace</w:t>
              </w:r>
              <w:r w:rsidR="00050025" w:rsidRPr="00050025">
                <w:rPr>
                  <w:rFonts w:asciiTheme="minorHAnsi" w:hAnsiTheme="minorHAnsi" w:cstheme="minorHAnsi"/>
                  <w:i/>
                  <w:rPrChange w:id="3402" w:author="FMK" w:date="2020-02-02T20:56:00Z">
                    <w:rPr>
                      <w:rFonts w:asciiTheme="minorHAnsi" w:hAnsiTheme="minorHAnsi" w:cstheme="minorHAnsi"/>
                    </w:rPr>
                  </w:rPrChange>
                </w:rPr>
                <w:t>.</w:t>
              </w:r>
              <w:r w:rsidR="00050025" w:rsidRPr="00F0435D">
                <w:rPr>
                  <w:rFonts w:asciiTheme="minorHAnsi" w:hAnsiTheme="minorHAnsi" w:cstheme="minorHAnsi"/>
                </w:rPr>
                <w:t xml:space="preserve"> 2., zcela přepracované vydání. Praha: Grada Publishing. ISBN 9788027107872.</w:t>
              </w:r>
              <w:r w:rsidR="00050025">
                <w:t xml:space="preserve"> </w:t>
              </w:r>
            </w:ins>
          </w:p>
          <w:p w14:paraId="3806049B" w14:textId="77777777" w:rsidR="00050025" w:rsidRPr="00F52EEF" w:rsidRDefault="00050025" w:rsidP="00935F76">
            <w:pPr>
              <w:shd w:val="clear" w:color="auto" w:fill="FFFFFF"/>
              <w:tabs>
                <w:tab w:val="left" w:pos="567"/>
              </w:tabs>
              <w:jc w:val="both"/>
              <w:rPr>
                <w:rFonts w:asciiTheme="minorHAnsi" w:hAnsiTheme="minorHAnsi" w:cstheme="minorHAnsi"/>
              </w:rPr>
            </w:pPr>
          </w:p>
          <w:p w14:paraId="3DF1D920" w14:textId="77777777" w:rsidR="005D26EA" w:rsidRPr="00F52EEF" w:rsidRDefault="005D26EA" w:rsidP="00935F76">
            <w:pPr>
              <w:shd w:val="clear" w:color="auto" w:fill="FFFFFF"/>
              <w:tabs>
                <w:tab w:val="left" w:pos="567"/>
              </w:tabs>
              <w:jc w:val="both"/>
              <w:rPr>
                <w:rFonts w:asciiTheme="minorHAnsi" w:hAnsiTheme="minorHAnsi" w:cstheme="minorHAnsi"/>
              </w:rPr>
            </w:pPr>
          </w:p>
          <w:p w14:paraId="02237140" w14:textId="77777777" w:rsidR="005D26EA" w:rsidRPr="009E4B77" w:rsidRDefault="005D26EA" w:rsidP="00935F76">
            <w:pPr>
              <w:widowControl w:val="0"/>
              <w:tabs>
                <w:tab w:val="left" w:pos="567"/>
              </w:tabs>
              <w:autoSpaceDE w:val="0"/>
              <w:autoSpaceDN w:val="0"/>
              <w:adjustRightInd w:val="0"/>
              <w:jc w:val="both"/>
              <w:rPr>
                <w:rFonts w:asciiTheme="minorHAnsi" w:hAnsiTheme="minorHAnsi" w:cstheme="minorHAnsi"/>
                <w:b/>
                <w:lang w:val="sk-SK" w:eastAsia="sk-SK"/>
              </w:rPr>
            </w:pPr>
            <w:r w:rsidRPr="009E4B77">
              <w:rPr>
                <w:rFonts w:asciiTheme="minorHAnsi" w:hAnsiTheme="minorHAnsi" w:cstheme="minorHAnsi"/>
                <w:b/>
              </w:rPr>
              <w:t>Doporučená literatura:</w:t>
            </w:r>
          </w:p>
          <w:p w14:paraId="24BC68D0" w14:textId="77777777" w:rsidR="005D26EA" w:rsidRPr="00F52EEF" w:rsidRDefault="005D26EA" w:rsidP="00935F76">
            <w:pPr>
              <w:widowControl w:val="0"/>
              <w:tabs>
                <w:tab w:val="left" w:pos="567"/>
              </w:tabs>
              <w:autoSpaceDE w:val="0"/>
              <w:autoSpaceDN w:val="0"/>
              <w:adjustRightInd w:val="0"/>
              <w:jc w:val="both"/>
              <w:rPr>
                <w:rFonts w:asciiTheme="minorHAnsi" w:hAnsiTheme="minorHAnsi" w:cstheme="minorHAnsi"/>
              </w:rPr>
            </w:pPr>
            <w:r w:rsidRPr="00F52EEF">
              <w:rPr>
                <w:rFonts w:asciiTheme="minorHAnsi" w:hAnsiTheme="minorHAnsi" w:cstheme="minorHAnsi"/>
                <w:lang w:val="sk-SK" w:eastAsia="sk-SK"/>
              </w:rPr>
              <w:t xml:space="preserve">BANYÁR, Milan. 2017. </w:t>
            </w:r>
            <w:r w:rsidRPr="00F52EEF">
              <w:rPr>
                <w:rFonts w:asciiTheme="minorHAnsi" w:hAnsiTheme="minorHAnsi" w:cstheme="minorHAnsi"/>
                <w:i/>
                <w:lang w:val="sk-SK" w:eastAsia="sk-SK"/>
              </w:rPr>
              <w:t>Značka a logo - vizuálne prvky značky a ich význam v procese brandingu</w:t>
            </w:r>
            <w:r w:rsidRPr="00F52EEF">
              <w:rPr>
                <w:rFonts w:asciiTheme="minorHAnsi" w:hAnsiTheme="minorHAnsi" w:cstheme="minorHAnsi"/>
                <w:lang w:val="sk-SK" w:eastAsia="sk-SK"/>
              </w:rPr>
              <w:t xml:space="preserve">. Zlín : Univerzita Tomáše Bati, 2017. </w:t>
            </w:r>
            <w:r w:rsidRPr="00F52EEF">
              <w:rPr>
                <w:rFonts w:asciiTheme="minorHAnsi" w:hAnsiTheme="minorHAnsi" w:cstheme="minorHAnsi"/>
              </w:rPr>
              <w:t>300 s. ISBN 978-80-7454-681-5.</w:t>
            </w:r>
          </w:p>
          <w:p w14:paraId="6B0DAEC2" w14:textId="77777777" w:rsidR="005D26EA" w:rsidRPr="00F52EEF" w:rsidRDefault="005D26EA" w:rsidP="00935F76">
            <w:pPr>
              <w:tabs>
                <w:tab w:val="left" w:pos="567"/>
              </w:tabs>
              <w:jc w:val="both"/>
              <w:rPr>
                <w:rFonts w:asciiTheme="minorHAnsi" w:hAnsiTheme="minorHAnsi" w:cstheme="minorHAnsi"/>
                <w:shd w:val="clear" w:color="auto" w:fill="FFFFFF"/>
              </w:rPr>
            </w:pPr>
            <w:r w:rsidRPr="00F52EEF">
              <w:rPr>
                <w:rFonts w:asciiTheme="minorHAnsi" w:hAnsiTheme="minorHAnsi" w:cstheme="minorHAnsi"/>
                <w:lang w:val="sk-SK" w:eastAsia="sk-SK"/>
              </w:rPr>
              <w:t xml:space="preserve">BANYÁR, Milan. 2018. </w:t>
            </w:r>
            <w:r w:rsidRPr="00F52EEF">
              <w:rPr>
                <w:rFonts w:asciiTheme="minorHAnsi" w:hAnsiTheme="minorHAnsi" w:cstheme="minorHAnsi"/>
                <w:i/>
                <w:spacing w:val="-14"/>
                <w:kern w:val="36"/>
                <w:lang w:val="sk-SK" w:eastAsia="sk-SK"/>
              </w:rPr>
              <w:t>GUERILLA, VIRAL, BUZZ, WORD OF MOUTH MARKETING – Implementácia nových foriem marketingovej komunikácie do prostredia slovenskej a českej marketingovej praxe</w:t>
            </w:r>
            <w:r w:rsidRPr="00F52EEF">
              <w:rPr>
                <w:rFonts w:asciiTheme="minorHAnsi" w:hAnsiTheme="minorHAnsi" w:cstheme="minorHAnsi"/>
                <w:spacing w:val="-14"/>
                <w:kern w:val="36"/>
                <w:lang w:val="sk-SK" w:eastAsia="sk-SK"/>
              </w:rPr>
              <w:t xml:space="preserve">. Bratislava: </w:t>
            </w:r>
            <w:r w:rsidRPr="00F52EEF">
              <w:rPr>
                <w:rFonts w:asciiTheme="minorHAnsi" w:hAnsiTheme="minorHAnsi" w:cstheme="minorHAnsi"/>
                <w:shd w:val="clear" w:color="auto" w:fill="FFFFFF"/>
              </w:rPr>
              <w:t>Univerzita Komenského, Vydavateľstvo UK. ISBN 978-80-223-4590-3.</w:t>
            </w:r>
          </w:p>
          <w:p w14:paraId="06F625FE" w14:textId="77777777" w:rsidR="005D26EA" w:rsidRPr="00F52EEF" w:rsidRDefault="005D26EA" w:rsidP="00935F76">
            <w:pPr>
              <w:tabs>
                <w:tab w:val="left" w:pos="567"/>
              </w:tabs>
              <w:jc w:val="both"/>
              <w:rPr>
                <w:rFonts w:asciiTheme="minorHAnsi" w:hAnsiTheme="minorHAnsi" w:cstheme="minorHAnsi"/>
                <w:lang w:val="sk-SK" w:eastAsia="sk-SK"/>
              </w:rPr>
            </w:pPr>
            <w:r w:rsidRPr="00F52EEF">
              <w:rPr>
                <w:rFonts w:asciiTheme="minorHAnsi" w:hAnsiTheme="minorHAnsi" w:cstheme="minorHAnsi"/>
                <w:shd w:val="clear" w:color="auto" w:fill="FFFFFF"/>
              </w:rPr>
              <w:t xml:space="preserve">FREY, Petr. 2015. </w:t>
            </w:r>
            <w:r w:rsidRPr="00F52EEF">
              <w:rPr>
                <w:rFonts w:asciiTheme="minorHAnsi" w:hAnsiTheme="minorHAnsi" w:cstheme="minorHAnsi"/>
                <w:i/>
                <w:shd w:val="clear" w:color="auto" w:fill="FFFFFF"/>
              </w:rPr>
              <w:t>Marketingová komunikace: nové trendy 3.0</w:t>
            </w:r>
            <w:r w:rsidRPr="00F52EEF">
              <w:rPr>
                <w:rFonts w:asciiTheme="minorHAnsi" w:hAnsiTheme="minorHAnsi" w:cstheme="minorHAnsi"/>
                <w:shd w:val="clear" w:color="auto" w:fill="FFFFFF"/>
              </w:rPr>
              <w:t>. 3. rozš. vyd. Praha: Management Press. ISBN 978-80-7261-237-6.</w:t>
            </w:r>
          </w:p>
          <w:p w14:paraId="2C1C28C3" w14:textId="77777777" w:rsidR="005D26EA" w:rsidRPr="00F52EEF" w:rsidRDefault="005D26EA" w:rsidP="00935F76">
            <w:pPr>
              <w:tabs>
                <w:tab w:val="left" w:pos="567"/>
              </w:tabs>
              <w:jc w:val="both"/>
              <w:rPr>
                <w:rFonts w:asciiTheme="minorHAnsi" w:hAnsiTheme="minorHAnsi" w:cstheme="minorHAnsi"/>
                <w:lang w:val="sk-SK" w:eastAsia="sk-SK"/>
              </w:rPr>
            </w:pPr>
            <w:r w:rsidRPr="00F52EEF">
              <w:rPr>
                <w:rFonts w:asciiTheme="minorHAnsi" w:hAnsiTheme="minorHAnsi" w:cstheme="minorHAnsi"/>
                <w:lang w:val="sk-SK" w:eastAsia="sk-SK"/>
              </w:rPr>
              <w:t xml:space="preserve">HORŇÁK, Pavel. 2014. </w:t>
            </w:r>
            <w:r w:rsidRPr="00F52EEF">
              <w:rPr>
                <w:rFonts w:asciiTheme="minorHAnsi" w:hAnsiTheme="minorHAnsi" w:cstheme="minorHAnsi"/>
                <w:i/>
                <w:lang w:val="sk-SK" w:eastAsia="sk-SK"/>
              </w:rPr>
              <w:t>Kreativita v reklamě</w:t>
            </w:r>
            <w:r w:rsidRPr="00F52EEF">
              <w:rPr>
                <w:rFonts w:asciiTheme="minorHAnsi" w:hAnsiTheme="minorHAnsi" w:cstheme="minorHAnsi"/>
                <w:lang w:val="sk-SK" w:eastAsia="sk-SK"/>
              </w:rPr>
              <w:t>. Zlín: Verbum. ISBN 978-80-87500-49-1.</w:t>
            </w:r>
          </w:p>
          <w:p w14:paraId="4F54901D" w14:textId="77777777" w:rsidR="005D26EA" w:rsidRPr="00F52EEF" w:rsidRDefault="005D26EA" w:rsidP="00935F76">
            <w:pPr>
              <w:shd w:val="clear" w:color="auto" w:fill="FFFFFF"/>
              <w:tabs>
                <w:tab w:val="left" w:pos="567"/>
              </w:tabs>
              <w:jc w:val="both"/>
              <w:rPr>
                <w:rFonts w:asciiTheme="minorHAnsi" w:hAnsiTheme="minorHAnsi" w:cstheme="minorHAnsi"/>
                <w:shd w:val="clear" w:color="auto" w:fill="FBFBFA"/>
              </w:rPr>
            </w:pPr>
            <w:r w:rsidRPr="00F52EEF">
              <w:rPr>
                <w:rFonts w:asciiTheme="minorHAnsi" w:hAnsiTheme="minorHAnsi" w:cstheme="minorHAnsi"/>
              </w:rPr>
              <w:t xml:space="preserve">VYSEKALOVÁ, Jitka a Jiří MIKEŠ. 2018. </w:t>
            </w:r>
            <w:r w:rsidRPr="00F52EEF">
              <w:rPr>
                <w:rFonts w:asciiTheme="minorHAnsi" w:hAnsiTheme="minorHAnsi" w:cstheme="minorHAnsi"/>
                <w:i/>
              </w:rPr>
              <w:t>Reklama, jak dělat reklamu</w:t>
            </w:r>
            <w:r w:rsidRPr="00F52EEF">
              <w:rPr>
                <w:rFonts w:asciiTheme="minorHAnsi" w:hAnsiTheme="minorHAnsi" w:cstheme="minorHAnsi"/>
              </w:rPr>
              <w:t xml:space="preserve">. </w:t>
            </w:r>
            <w:r w:rsidRPr="00F52EEF">
              <w:rPr>
                <w:rFonts w:asciiTheme="minorHAnsi" w:hAnsiTheme="minorHAnsi" w:cstheme="minorHAnsi"/>
                <w:lang w:val="sk-SK" w:eastAsia="sk-SK"/>
              </w:rPr>
              <w:t xml:space="preserve">4. aktual. a dopl. vyd. </w:t>
            </w:r>
            <w:r w:rsidRPr="00F52EEF">
              <w:rPr>
                <w:rFonts w:asciiTheme="minorHAnsi" w:hAnsiTheme="minorHAnsi" w:cstheme="minorHAnsi"/>
              </w:rPr>
              <w:t>Praha</w:t>
            </w:r>
            <w:del w:id="3403" w:author="FMK" w:date="2020-02-02T20:57:00Z">
              <w:r w:rsidRPr="00F52EEF" w:rsidDel="00050025">
                <w:rPr>
                  <w:rFonts w:asciiTheme="minorHAnsi" w:hAnsiTheme="minorHAnsi" w:cstheme="minorHAnsi"/>
                </w:rPr>
                <w:delText xml:space="preserve"> </w:delText>
              </w:r>
            </w:del>
            <w:r w:rsidRPr="00F52EEF">
              <w:rPr>
                <w:rFonts w:asciiTheme="minorHAnsi" w:hAnsiTheme="minorHAnsi" w:cstheme="minorHAnsi"/>
              </w:rPr>
              <w:t xml:space="preserve">: Grada Publishing. ISBN </w:t>
            </w:r>
            <w:r w:rsidRPr="00F52EEF">
              <w:rPr>
                <w:rStyle w:val="sx-text-light"/>
                <w:rFonts w:asciiTheme="minorHAnsi" w:hAnsiTheme="minorHAnsi" w:cstheme="minorHAnsi"/>
                <w:shd w:val="clear" w:color="auto" w:fill="FBFBFA"/>
              </w:rPr>
              <w:t> </w:t>
            </w:r>
            <w:r w:rsidRPr="00F52EEF">
              <w:rPr>
                <w:rFonts w:asciiTheme="minorHAnsi" w:hAnsiTheme="minorHAnsi" w:cstheme="minorHAnsi"/>
                <w:shd w:val="clear" w:color="auto" w:fill="FBFBFA"/>
              </w:rPr>
              <w:t>978-80-247-5865-7.</w:t>
            </w:r>
          </w:p>
          <w:p w14:paraId="7A29891D" w14:textId="77777777" w:rsidR="005D26EA" w:rsidRPr="00F52EEF" w:rsidRDefault="005D26EA" w:rsidP="00935F76">
            <w:pPr>
              <w:shd w:val="clear" w:color="auto" w:fill="FFFFFF"/>
              <w:tabs>
                <w:tab w:val="left" w:pos="567"/>
              </w:tabs>
              <w:jc w:val="both"/>
              <w:rPr>
                <w:rFonts w:asciiTheme="minorHAnsi" w:hAnsiTheme="minorHAnsi" w:cstheme="minorHAnsi"/>
                <w:shd w:val="clear" w:color="auto" w:fill="FBFBFA"/>
              </w:rPr>
            </w:pPr>
          </w:p>
        </w:tc>
      </w:tr>
      <w:tr w:rsidR="005D26EA" w:rsidRPr="00F52EEF" w14:paraId="44CBF9B9" w14:textId="77777777" w:rsidTr="00DF37DC">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500E0468"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22164A5D" w14:textId="77777777" w:rsidTr="00DF37DC">
        <w:tc>
          <w:tcPr>
            <w:tcW w:w="5605" w:type="dxa"/>
            <w:gridSpan w:val="3"/>
            <w:tcBorders>
              <w:top w:val="single" w:sz="2" w:space="0" w:color="auto"/>
            </w:tcBorders>
            <w:shd w:val="clear" w:color="auto" w:fill="F7CAAC"/>
          </w:tcPr>
          <w:p w14:paraId="60381648"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62BBAD7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12</w:t>
            </w:r>
          </w:p>
        </w:tc>
        <w:tc>
          <w:tcPr>
            <w:tcW w:w="4138" w:type="dxa"/>
            <w:gridSpan w:val="4"/>
            <w:tcBorders>
              <w:top w:val="single" w:sz="2" w:space="0" w:color="auto"/>
            </w:tcBorders>
            <w:shd w:val="clear" w:color="auto" w:fill="F7CAAC"/>
          </w:tcPr>
          <w:p w14:paraId="54FA518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5731E056" w14:textId="77777777" w:rsidTr="00DF37DC">
        <w:tc>
          <w:tcPr>
            <w:tcW w:w="10632" w:type="dxa"/>
            <w:gridSpan w:val="8"/>
            <w:shd w:val="clear" w:color="auto" w:fill="F7CAAC"/>
          </w:tcPr>
          <w:p w14:paraId="4C2F8C9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30A6E1C8" w14:textId="77777777" w:rsidTr="00DF37DC">
        <w:trPr>
          <w:trHeight w:val="1373"/>
        </w:trPr>
        <w:tc>
          <w:tcPr>
            <w:tcW w:w="10632" w:type="dxa"/>
            <w:gridSpan w:val="8"/>
          </w:tcPr>
          <w:p w14:paraId="2F782EC4" w14:textId="24B9F1E1" w:rsidR="005D26EA" w:rsidRPr="00F52EEF" w:rsidRDefault="00784D2E"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 xml:space="preserve">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w:t>
            </w:r>
            <w:r w:rsidRPr="00F52EEF">
              <w:rPr>
                <w:rFonts w:asciiTheme="minorHAnsi" w:hAnsiTheme="minorHAnsi" w:cstheme="minorHAnsi"/>
              </w:rPr>
              <w:lastRenderedPageBreak/>
              <w:t>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0D308190" w14:textId="22E340EA" w:rsidR="005D26EA" w:rsidRDefault="005D26EA" w:rsidP="00935F76">
      <w:pPr>
        <w:tabs>
          <w:tab w:val="left" w:pos="567"/>
        </w:tabs>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1838"/>
        <w:gridCol w:w="318"/>
        <w:gridCol w:w="391"/>
        <w:gridCol w:w="816"/>
      </w:tblGrid>
      <w:tr w:rsidR="005D26EA" w:rsidRPr="00F52EEF" w14:paraId="69BD34B8" w14:textId="77777777" w:rsidTr="00DF37DC">
        <w:tc>
          <w:tcPr>
            <w:tcW w:w="10673" w:type="dxa"/>
            <w:gridSpan w:val="9"/>
            <w:tcBorders>
              <w:bottom w:val="double" w:sz="4" w:space="0" w:color="auto"/>
            </w:tcBorders>
            <w:shd w:val="clear" w:color="auto" w:fill="BDD6EE"/>
          </w:tcPr>
          <w:p w14:paraId="353913E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5D26EA" w:rsidRPr="00F52EEF" w14:paraId="5091E3A3" w14:textId="77777777" w:rsidTr="00DF37DC">
        <w:tc>
          <w:tcPr>
            <w:tcW w:w="3904" w:type="dxa"/>
            <w:tcBorders>
              <w:top w:val="double" w:sz="4" w:space="0" w:color="auto"/>
            </w:tcBorders>
            <w:shd w:val="clear" w:color="auto" w:fill="F7CAAC"/>
          </w:tcPr>
          <w:p w14:paraId="1A9C72B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8"/>
            <w:tcBorders>
              <w:top w:val="double" w:sz="4" w:space="0" w:color="auto"/>
            </w:tcBorders>
          </w:tcPr>
          <w:p w14:paraId="7EE9208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Dějiny výtvarné kultury 1</w:t>
            </w:r>
          </w:p>
        </w:tc>
      </w:tr>
      <w:tr w:rsidR="005D26EA" w:rsidRPr="00F52EEF" w14:paraId="48964F38" w14:textId="77777777" w:rsidTr="00DF37DC">
        <w:tc>
          <w:tcPr>
            <w:tcW w:w="3904" w:type="dxa"/>
            <w:shd w:val="clear" w:color="auto" w:fill="F7CAAC"/>
          </w:tcPr>
          <w:p w14:paraId="07D6C327"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50967F6" w14:textId="15EC2CAB" w:rsidR="005D26EA" w:rsidRPr="00F52EEF" w:rsidRDefault="00B31A2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ovinně volitelný</w:t>
            </w:r>
          </w:p>
        </w:tc>
        <w:tc>
          <w:tcPr>
            <w:tcW w:w="2547" w:type="dxa"/>
            <w:gridSpan w:val="3"/>
            <w:shd w:val="clear" w:color="auto" w:fill="F7CAAC"/>
          </w:tcPr>
          <w:p w14:paraId="64E63C6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tcPr>
          <w:p w14:paraId="6FA92FA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5D26EA" w:rsidRPr="00F52EEF" w14:paraId="6D7F185F" w14:textId="77777777" w:rsidTr="00DF37DC">
        <w:tc>
          <w:tcPr>
            <w:tcW w:w="3904" w:type="dxa"/>
            <w:shd w:val="clear" w:color="auto" w:fill="F7CAAC"/>
          </w:tcPr>
          <w:p w14:paraId="4969F5A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102E1FE"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8s</w:t>
            </w:r>
          </w:p>
        </w:tc>
        <w:tc>
          <w:tcPr>
            <w:tcW w:w="889" w:type="dxa"/>
            <w:shd w:val="clear" w:color="auto" w:fill="F7CAAC"/>
          </w:tcPr>
          <w:p w14:paraId="66A46F3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D4B75AF" w14:textId="298B85FA"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8</w:t>
            </w:r>
            <w:r w:rsidR="00380EF9" w:rsidRPr="00F52EEF">
              <w:rPr>
                <w:rFonts w:asciiTheme="minorHAnsi" w:hAnsiTheme="minorHAnsi" w:cstheme="minorHAnsi"/>
              </w:rPr>
              <w:t xml:space="preserve"> hod.</w:t>
            </w:r>
          </w:p>
        </w:tc>
        <w:tc>
          <w:tcPr>
            <w:tcW w:w="2156" w:type="dxa"/>
            <w:gridSpan w:val="2"/>
            <w:shd w:val="clear" w:color="auto" w:fill="F7CAAC"/>
          </w:tcPr>
          <w:p w14:paraId="62EEA4A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78303C1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2E839D7D" w14:textId="77777777" w:rsidTr="00DF37DC">
        <w:tc>
          <w:tcPr>
            <w:tcW w:w="3904" w:type="dxa"/>
            <w:shd w:val="clear" w:color="auto" w:fill="F7CAAC"/>
          </w:tcPr>
          <w:p w14:paraId="3FD6EDD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8"/>
          </w:tcPr>
          <w:p w14:paraId="336E6E20" w14:textId="455546BF"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180C3485" w14:textId="77777777" w:rsidTr="00DF37DC">
        <w:tc>
          <w:tcPr>
            <w:tcW w:w="3904" w:type="dxa"/>
            <w:shd w:val="clear" w:color="auto" w:fill="F7CAAC"/>
          </w:tcPr>
          <w:p w14:paraId="0A3D926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726A35A" w14:textId="1336114D" w:rsidR="005D26EA" w:rsidRPr="00F52EEF" w:rsidRDefault="00890C8D" w:rsidP="00935F76">
            <w:pPr>
              <w:tabs>
                <w:tab w:val="left" w:pos="567"/>
              </w:tabs>
              <w:jc w:val="both"/>
              <w:rPr>
                <w:rFonts w:asciiTheme="minorHAns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1838" w:type="dxa"/>
            <w:shd w:val="clear" w:color="auto" w:fill="F7CAAC"/>
          </w:tcPr>
          <w:p w14:paraId="2055B26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525" w:type="dxa"/>
            <w:gridSpan w:val="3"/>
          </w:tcPr>
          <w:p w14:paraId="12A9D2E4" w14:textId="3DF16D4F" w:rsidR="005D26EA" w:rsidRPr="00F52EEF" w:rsidRDefault="00890C8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47C8062D" w14:textId="77777777" w:rsidTr="00DF37DC">
        <w:tc>
          <w:tcPr>
            <w:tcW w:w="3904" w:type="dxa"/>
            <w:shd w:val="clear" w:color="auto" w:fill="F7CAAC"/>
          </w:tcPr>
          <w:p w14:paraId="274794EE"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8"/>
            <w:tcBorders>
              <w:bottom w:val="nil"/>
            </w:tcBorders>
          </w:tcPr>
          <w:p w14:paraId="0029344C" w14:textId="090ED291" w:rsidR="005D26EA" w:rsidRPr="00F52EEF" w:rsidRDefault="005D26EA" w:rsidP="00935F76">
            <w:pPr>
              <w:tabs>
                <w:tab w:val="left" w:pos="567"/>
              </w:tabs>
              <w:jc w:val="both"/>
              <w:rPr>
                <w:rFonts w:asciiTheme="minorHAnsi" w:hAnsiTheme="minorHAnsi" w:cstheme="minorHAnsi"/>
              </w:rPr>
            </w:pPr>
          </w:p>
        </w:tc>
      </w:tr>
      <w:tr w:rsidR="00DF37DC" w:rsidRPr="00F52EEF" w14:paraId="5A57355A" w14:textId="77777777" w:rsidTr="00DF37DC">
        <w:trPr>
          <w:trHeight w:val="186"/>
        </w:trPr>
        <w:tc>
          <w:tcPr>
            <w:tcW w:w="10673" w:type="dxa"/>
            <w:gridSpan w:val="9"/>
            <w:tcBorders>
              <w:top w:val="nil"/>
            </w:tcBorders>
          </w:tcPr>
          <w:p w14:paraId="5B9BAF83" w14:textId="77777777" w:rsidR="00DF37DC" w:rsidRDefault="00DF37DC" w:rsidP="00935F76">
            <w:pPr>
              <w:tabs>
                <w:tab w:val="left" w:pos="567"/>
              </w:tabs>
              <w:rPr>
                <w:rFonts w:asciiTheme="minorHAnsi" w:hAnsiTheme="minorHAnsi" w:cstheme="minorHAnsi"/>
              </w:rPr>
            </w:pPr>
            <w:r>
              <w:rPr>
                <w:rFonts w:asciiTheme="minorHAnsi" w:hAnsiTheme="minorHAnsi" w:cstheme="minorHAnsi"/>
              </w:rPr>
              <w:t xml:space="preserve">1. </w:t>
            </w:r>
            <w:r w:rsidRPr="00F52EEF">
              <w:rPr>
                <w:rFonts w:asciiTheme="minorHAnsi" w:hAnsiTheme="minorHAnsi" w:cstheme="minorHAnsi"/>
              </w:rPr>
              <w:t>Dílčí úkoly v průběhu semestru s odrazem aktuálního kulturního dění</w:t>
            </w:r>
            <w:r>
              <w:rPr>
                <w:rFonts w:asciiTheme="minorHAnsi" w:hAnsiTheme="minorHAnsi" w:cstheme="minorHAnsi"/>
              </w:rPr>
              <w:t>.</w:t>
            </w:r>
          </w:p>
          <w:p w14:paraId="376F50F7" w14:textId="7BD22647" w:rsidR="00DF37DC" w:rsidRDefault="00DF37DC" w:rsidP="00935F76">
            <w:pPr>
              <w:tabs>
                <w:tab w:val="left" w:pos="567"/>
              </w:tabs>
              <w:rPr>
                <w:rFonts w:asciiTheme="minorHAnsi" w:hAnsiTheme="minorHAnsi" w:cstheme="minorHAnsi"/>
              </w:rPr>
            </w:pPr>
            <w:r>
              <w:rPr>
                <w:rFonts w:asciiTheme="minorHAnsi" w:hAnsiTheme="minorHAnsi" w:cstheme="minorHAnsi"/>
              </w:rPr>
              <w:t>2. E</w:t>
            </w:r>
            <w:r w:rsidRPr="00F52EEF">
              <w:rPr>
                <w:rFonts w:asciiTheme="minorHAnsi" w:hAnsiTheme="minorHAnsi" w:cstheme="minorHAnsi"/>
              </w:rPr>
              <w:t>sej, rozbor díla tvůrčího charakteru (hudební, výtvarné, literární) korespondující s časovým obdobím probírané látky s</w:t>
            </w:r>
            <w:r>
              <w:rPr>
                <w:rFonts w:asciiTheme="minorHAnsi" w:hAnsiTheme="minorHAnsi" w:cstheme="minorHAnsi"/>
              </w:rPr>
              <w:t> </w:t>
            </w:r>
            <w:r w:rsidRPr="00F52EEF">
              <w:rPr>
                <w:rFonts w:asciiTheme="minorHAnsi" w:hAnsiTheme="minorHAnsi" w:cstheme="minorHAnsi"/>
              </w:rPr>
              <w:t>prezentací</w:t>
            </w:r>
            <w:r>
              <w:rPr>
                <w:rFonts w:asciiTheme="minorHAnsi" w:hAnsiTheme="minorHAnsi" w:cstheme="minorHAnsi"/>
              </w:rPr>
              <w:t>.</w:t>
            </w:r>
          </w:p>
          <w:p w14:paraId="10699A56" w14:textId="77777777" w:rsidR="00DF37DC" w:rsidRDefault="00DF37DC" w:rsidP="00935F76">
            <w:pPr>
              <w:tabs>
                <w:tab w:val="left" w:pos="567"/>
              </w:tabs>
              <w:rPr>
                <w:rFonts w:asciiTheme="minorHAnsi" w:hAnsiTheme="minorHAnsi" w:cstheme="minorHAnsi"/>
              </w:rPr>
            </w:pPr>
            <w:r>
              <w:rPr>
                <w:rFonts w:asciiTheme="minorHAnsi" w:hAnsiTheme="minorHAnsi" w:cstheme="minorHAnsi"/>
              </w:rPr>
              <w:t>3. A</w:t>
            </w:r>
            <w:r w:rsidRPr="00F52EEF">
              <w:rPr>
                <w:rFonts w:asciiTheme="minorHAnsi" w:hAnsiTheme="minorHAnsi" w:cstheme="minorHAnsi"/>
              </w:rPr>
              <w:t>ktivní účast na semináři</w:t>
            </w:r>
            <w:r>
              <w:rPr>
                <w:rFonts w:asciiTheme="minorHAnsi" w:hAnsiTheme="minorHAnsi" w:cstheme="minorHAnsi"/>
              </w:rPr>
              <w:t xml:space="preserve">. </w:t>
            </w:r>
          </w:p>
          <w:p w14:paraId="5FA1B986" w14:textId="00202F1A" w:rsidR="00DF37DC" w:rsidRPr="00F52EEF" w:rsidRDefault="00DF37DC" w:rsidP="00935F76">
            <w:pPr>
              <w:tabs>
                <w:tab w:val="left" w:pos="567"/>
              </w:tabs>
              <w:rPr>
                <w:rFonts w:asciiTheme="minorHAnsi" w:hAnsiTheme="minorHAnsi" w:cstheme="minorHAnsi"/>
              </w:rPr>
            </w:pPr>
            <w:r>
              <w:rPr>
                <w:rFonts w:asciiTheme="minorHAnsi" w:hAnsiTheme="minorHAnsi" w:cstheme="minorHAnsi"/>
              </w:rPr>
              <w:t>4. Z</w:t>
            </w:r>
            <w:r w:rsidRPr="00F52EEF">
              <w:rPr>
                <w:rFonts w:asciiTheme="minorHAnsi" w:hAnsiTheme="minorHAnsi" w:cstheme="minorHAnsi"/>
              </w:rPr>
              <w:t>ávěrečn</w:t>
            </w:r>
            <w:r>
              <w:rPr>
                <w:rFonts w:asciiTheme="minorHAnsi" w:hAnsiTheme="minorHAnsi" w:cstheme="minorHAnsi"/>
              </w:rPr>
              <w:t xml:space="preserve">ý </w:t>
            </w:r>
            <w:r w:rsidRPr="00F52EEF">
              <w:rPr>
                <w:rFonts w:asciiTheme="minorHAnsi" w:hAnsiTheme="minorHAnsi" w:cstheme="minorHAnsi"/>
              </w:rPr>
              <w:t>znalostní test odpovídající rozsahu probírané látky.</w:t>
            </w:r>
          </w:p>
        </w:tc>
      </w:tr>
      <w:tr w:rsidR="00DF37DC" w:rsidRPr="00F52EEF" w14:paraId="41326575" w14:textId="77777777" w:rsidTr="00DF37DC">
        <w:trPr>
          <w:trHeight w:val="197"/>
        </w:trPr>
        <w:tc>
          <w:tcPr>
            <w:tcW w:w="3904" w:type="dxa"/>
            <w:tcBorders>
              <w:top w:val="nil"/>
            </w:tcBorders>
            <w:shd w:val="clear" w:color="auto" w:fill="F7CAAC"/>
          </w:tcPr>
          <w:p w14:paraId="5EA69835" w14:textId="77777777" w:rsidR="00DF37DC" w:rsidRPr="00F52EEF" w:rsidRDefault="00DF37DC"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8"/>
            <w:tcBorders>
              <w:top w:val="nil"/>
            </w:tcBorders>
          </w:tcPr>
          <w:p w14:paraId="382A1347" w14:textId="77777777" w:rsidR="00DF37DC" w:rsidRPr="00F52EEF" w:rsidRDefault="00DF37DC" w:rsidP="00935F76">
            <w:pPr>
              <w:tabs>
                <w:tab w:val="left" w:pos="567"/>
              </w:tabs>
              <w:jc w:val="both"/>
              <w:rPr>
                <w:rFonts w:asciiTheme="minorHAnsi" w:hAnsiTheme="minorHAnsi" w:cstheme="minorHAnsi"/>
              </w:rPr>
            </w:pPr>
            <w:r w:rsidRPr="00F52EEF">
              <w:rPr>
                <w:rFonts w:asciiTheme="minorHAnsi" w:hAnsiTheme="minorHAnsi" w:cstheme="minorHAnsi"/>
              </w:rPr>
              <w:t>PaedDr. Marcela Göttlichová</w:t>
            </w:r>
          </w:p>
        </w:tc>
      </w:tr>
      <w:tr w:rsidR="00DF37DC" w:rsidRPr="00F52EEF" w14:paraId="289534FF" w14:textId="77777777" w:rsidTr="00DF37DC">
        <w:trPr>
          <w:trHeight w:val="243"/>
        </w:trPr>
        <w:tc>
          <w:tcPr>
            <w:tcW w:w="3904" w:type="dxa"/>
            <w:tcBorders>
              <w:top w:val="nil"/>
            </w:tcBorders>
            <w:shd w:val="clear" w:color="auto" w:fill="F7CAAC"/>
          </w:tcPr>
          <w:p w14:paraId="456B0B1A" w14:textId="77777777" w:rsidR="00DF37DC" w:rsidRPr="00F52EEF" w:rsidRDefault="00DF37DC"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8"/>
            <w:tcBorders>
              <w:top w:val="nil"/>
            </w:tcBorders>
          </w:tcPr>
          <w:p w14:paraId="3695B6DE" w14:textId="256AB4AF" w:rsidR="00DF37DC" w:rsidRPr="00F52EEF" w:rsidRDefault="00DF37DC"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DF37DC" w:rsidRPr="00F52EEF" w14:paraId="2590BDD7" w14:textId="77777777" w:rsidTr="00DF37DC">
        <w:tc>
          <w:tcPr>
            <w:tcW w:w="3904" w:type="dxa"/>
            <w:shd w:val="clear" w:color="auto" w:fill="F7CAAC"/>
          </w:tcPr>
          <w:p w14:paraId="7F1EE603" w14:textId="77777777" w:rsidR="00DF37DC" w:rsidRPr="00F52EEF" w:rsidRDefault="00DF37DC"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8"/>
            <w:tcBorders>
              <w:bottom w:val="nil"/>
            </w:tcBorders>
          </w:tcPr>
          <w:p w14:paraId="5F6AF6F3" w14:textId="77777777" w:rsidR="00DF37DC" w:rsidRPr="00F52EEF" w:rsidRDefault="00DF37DC" w:rsidP="00935F76">
            <w:pPr>
              <w:tabs>
                <w:tab w:val="left" w:pos="567"/>
              </w:tabs>
              <w:jc w:val="both"/>
              <w:rPr>
                <w:rFonts w:asciiTheme="minorHAnsi" w:hAnsiTheme="minorHAnsi" w:cstheme="minorHAnsi"/>
              </w:rPr>
            </w:pPr>
          </w:p>
        </w:tc>
      </w:tr>
      <w:tr w:rsidR="00DF37DC" w:rsidRPr="00F52EEF" w14:paraId="083B07FA" w14:textId="77777777" w:rsidTr="00DF37DC">
        <w:trPr>
          <w:trHeight w:val="71"/>
        </w:trPr>
        <w:tc>
          <w:tcPr>
            <w:tcW w:w="10673" w:type="dxa"/>
            <w:gridSpan w:val="9"/>
            <w:tcBorders>
              <w:top w:val="nil"/>
            </w:tcBorders>
          </w:tcPr>
          <w:p w14:paraId="3CCFBAB8" w14:textId="77777777" w:rsidR="00DF37DC" w:rsidRPr="00F52EEF" w:rsidRDefault="00DF37DC" w:rsidP="00935F76">
            <w:pPr>
              <w:tabs>
                <w:tab w:val="left" w:pos="567"/>
              </w:tabs>
              <w:jc w:val="both"/>
              <w:rPr>
                <w:rFonts w:asciiTheme="minorHAnsi" w:hAnsiTheme="minorHAnsi" w:cstheme="minorHAnsi"/>
              </w:rPr>
            </w:pPr>
          </w:p>
        </w:tc>
      </w:tr>
      <w:tr w:rsidR="00DF37DC" w:rsidRPr="00F52EEF" w14:paraId="4D80C629" w14:textId="77777777" w:rsidTr="00DF37DC">
        <w:tc>
          <w:tcPr>
            <w:tcW w:w="3904" w:type="dxa"/>
            <w:shd w:val="clear" w:color="auto" w:fill="F7CAAC"/>
          </w:tcPr>
          <w:p w14:paraId="5BADC135" w14:textId="77777777" w:rsidR="00DF37DC" w:rsidRPr="00F52EEF" w:rsidRDefault="00DF37DC"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8"/>
            <w:tcBorders>
              <w:bottom w:val="nil"/>
            </w:tcBorders>
          </w:tcPr>
          <w:p w14:paraId="33DA01B8" w14:textId="77777777" w:rsidR="00DF37DC" w:rsidRPr="00F52EEF" w:rsidRDefault="00DF37DC" w:rsidP="00935F76">
            <w:pPr>
              <w:tabs>
                <w:tab w:val="left" w:pos="567"/>
              </w:tabs>
              <w:jc w:val="both"/>
              <w:rPr>
                <w:rFonts w:asciiTheme="minorHAnsi" w:hAnsiTheme="minorHAnsi" w:cstheme="minorHAnsi"/>
              </w:rPr>
            </w:pPr>
          </w:p>
        </w:tc>
      </w:tr>
      <w:tr w:rsidR="00DF37DC" w:rsidRPr="00F52EEF" w14:paraId="3E226404" w14:textId="77777777" w:rsidTr="000B3EB5">
        <w:trPr>
          <w:trHeight w:val="3995"/>
        </w:trPr>
        <w:tc>
          <w:tcPr>
            <w:tcW w:w="10673" w:type="dxa"/>
            <w:gridSpan w:val="9"/>
            <w:tcBorders>
              <w:top w:val="nil"/>
              <w:bottom w:val="single" w:sz="12" w:space="0" w:color="auto"/>
            </w:tcBorders>
          </w:tcPr>
          <w:p w14:paraId="3E04FFCA" w14:textId="1633F7ED" w:rsidR="00DF37DC" w:rsidRPr="00DF37DC" w:rsidRDefault="00DF37DC" w:rsidP="00935F76">
            <w:pPr>
              <w:tabs>
                <w:tab w:val="left" w:pos="567"/>
              </w:tabs>
              <w:rPr>
                <w:rFonts w:asciiTheme="minorHAnsi" w:hAnsiTheme="minorHAnsi" w:cstheme="minorHAnsi"/>
                <w:b/>
              </w:rPr>
            </w:pPr>
            <w:r w:rsidRPr="00DF37DC">
              <w:rPr>
                <w:rFonts w:asciiTheme="minorHAnsi" w:hAnsiTheme="minorHAnsi" w:cstheme="minorHAnsi"/>
                <w:b/>
              </w:rPr>
              <w:t>Probíraná témata:</w:t>
            </w:r>
          </w:p>
          <w:p w14:paraId="6A7CA96A" w14:textId="7A30CB08" w:rsidR="00DF37DC" w:rsidRPr="00DF37DC" w:rsidRDefault="00DF37DC" w:rsidP="00935F76">
            <w:pPr>
              <w:tabs>
                <w:tab w:val="left" w:pos="567"/>
              </w:tabs>
              <w:rPr>
                <w:rFonts w:asciiTheme="minorHAnsi" w:hAnsiTheme="minorHAnsi" w:cstheme="minorHAnsi"/>
              </w:rPr>
            </w:pPr>
            <w:r>
              <w:rPr>
                <w:rFonts w:asciiTheme="minorHAnsi" w:hAnsiTheme="minorHAnsi" w:cstheme="minorHAnsi"/>
              </w:rPr>
              <w:t>- ú</w:t>
            </w:r>
            <w:r w:rsidRPr="00DF37DC">
              <w:rPr>
                <w:rFonts w:asciiTheme="minorHAnsi" w:hAnsiTheme="minorHAnsi" w:cstheme="minorHAnsi"/>
              </w:rPr>
              <w:t xml:space="preserve">vodní hodina </w:t>
            </w:r>
            <w:r>
              <w:rPr>
                <w:rFonts w:asciiTheme="minorHAnsi" w:hAnsiTheme="minorHAnsi" w:cstheme="minorHAnsi"/>
              </w:rPr>
              <w:t>–</w:t>
            </w:r>
            <w:r w:rsidRPr="00DF37DC">
              <w:rPr>
                <w:rFonts w:asciiTheme="minorHAnsi" w:hAnsiTheme="minorHAnsi" w:cstheme="minorHAnsi"/>
              </w:rPr>
              <w:t xml:space="preserve"> seznámení s obsahem a strukturou kurzu, literárními prameny</w:t>
            </w:r>
            <w:r>
              <w:rPr>
                <w:rFonts w:asciiTheme="minorHAnsi" w:hAnsiTheme="minorHAnsi" w:cstheme="minorHAnsi"/>
              </w:rPr>
              <w:t>;</w:t>
            </w:r>
          </w:p>
          <w:p w14:paraId="4B7C2A7D" w14:textId="66494C0E" w:rsidR="00DF37DC" w:rsidRPr="00DF37DC" w:rsidRDefault="00DF37DC" w:rsidP="00935F76">
            <w:pPr>
              <w:tabs>
                <w:tab w:val="left" w:pos="567"/>
              </w:tabs>
              <w:rPr>
                <w:rFonts w:asciiTheme="minorHAnsi" w:hAnsiTheme="minorHAnsi" w:cstheme="minorHAnsi"/>
              </w:rPr>
            </w:pPr>
            <w:r>
              <w:rPr>
                <w:rFonts w:asciiTheme="minorHAnsi" w:hAnsiTheme="minorHAnsi" w:cstheme="minorHAnsi"/>
              </w:rPr>
              <w:t>- p</w:t>
            </w:r>
            <w:r w:rsidRPr="00DF37DC">
              <w:rPr>
                <w:rFonts w:asciiTheme="minorHAnsi" w:hAnsiTheme="minorHAnsi" w:cstheme="minorHAnsi"/>
              </w:rPr>
              <w:t xml:space="preserve">ojetí dějin kultury </w:t>
            </w:r>
            <w:r>
              <w:rPr>
                <w:rFonts w:asciiTheme="minorHAnsi" w:hAnsiTheme="minorHAnsi" w:cstheme="minorHAnsi"/>
              </w:rPr>
              <w:t>–</w:t>
            </w:r>
            <w:r w:rsidRPr="00DF37DC">
              <w:rPr>
                <w:rFonts w:asciiTheme="minorHAnsi" w:hAnsiTheme="minorHAnsi" w:cstheme="minorHAnsi"/>
              </w:rPr>
              <w:t xml:space="preserve"> základní pojmy, teorie, představitelé, periodizace</w:t>
            </w:r>
            <w:r>
              <w:rPr>
                <w:rFonts w:asciiTheme="minorHAnsi" w:hAnsiTheme="minorHAnsi" w:cstheme="minorHAnsi"/>
              </w:rPr>
              <w:t>;</w:t>
            </w:r>
            <w:r w:rsidRPr="00DF37DC">
              <w:rPr>
                <w:rFonts w:asciiTheme="minorHAnsi" w:hAnsiTheme="minorHAnsi" w:cstheme="minorHAnsi"/>
              </w:rPr>
              <w:t xml:space="preserve"> </w:t>
            </w:r>
          </w:p>
          <w:p w14:paraId="7576D539" w14:textId="6DE479CB" w:rsidR="00DF37DC" w:rsidRPr="00DF37DC" w:rsidRDefault="00DF37DC" w:rsidP="00935F76">
            <w:pPr>
              <w:tabs>
                <w:tab w:val="left" w:pos="567"/>
              </w:tabs>
              <w:rPr>
                <w:rFonts w:asciiTheme="minorHAnsi" w:hAnsiTheme="minorHAnsi" w:cstheme="minorHAnsi"/>
              </w:rPr>
            </w:pPr>
            <w:r>
              <w:rPr>
                <w:rFonts w:asciiTheme="minorHAnsi" w:hAnsiTheme="minorHAnsi" w:cstheme="minorHAnsi"/>
              </w:rPr>
              <w:t>- e</w:t>
            </w:r>
            <w:r w:rsidRPr="00DF37DC">
              <w:rPr>
                <w:rFonts w:asciiTheme="minorHAnsi" w:hAnsiTheme="minorHAnsi" w:cstheme="minorHAnsi"/>
              </w:rPr>
              <w:t>tymologické vymezení pojmu kultura, specifikace umění a jeho klasifikace, základní tendence kulturního vývoje</w:t>
            </w:r>
            <w:r>
              <w:rPr>
                <w:rFonts w:asciiTheme="minorHAnsi" w:hAnsiTheme="minorHAnsi" w:cstheme="minorHAnsi"/>
              </w:rPr>
              <w:t>;</w:t>
            </w:r>
            <w:r w:rsidRPr="00DF37DC">
              <w:rPr>
                <w:rFonts w:asciiTheme="minorHAnsi" w:hAnsiTheme="minorHAnsi" w:cstheme="minorHAnsi"/>
              </w:rPr>
              <w:t xml:space="preserve"> </w:t>
            </w:r>
          </w:p>
          <w:p w14:paraId="6ADEE769" w14:textId="5116D1BB" w:rsidR="00DF37DC" w:rsidRPr="00DF37DC" w:rsidRDefault="00DF37DC" w:rsidP="00935F76">
            <w:pPr>
              <w:tabs>
                <w:tab w:val="left" w:pos="567"/>
              </w:tabs>
              <w:rPr>
                <w:rFonts w:asciiTheme="minorHAnsi" w:hAnsiTheme="minorHAnsi" w:cstheme="minorHAnsi"/>
              </w:rPr>
            </w:pPr>
            <w:r>
              <w:rPr>
                <w:rFonts w:asciiTheme="minorHAnsi" w:hAnsiTheme="minorHAnsi" w:cstheme="minorHAnsi"/>
              </w:rPr>
              <w:t>- k</w:t>
            </w:r>
            <w:r w:rsidRPr="00DF37DC">
              <w:rPr>
                <w:rFonts w:asciiTheme="minorHAnsi" w:hAnsiTheme="minorHAnsi" w:cstheme="minorHAnsi"/>
              </w:rPr>
              <w:t xml:space="preserve">ultura pravěku </w:t>
            </w:r>
            <w:r>
              <w:rPr>
                <w:rFonts w:asciiTheme="minorHAnsi" w:hAnsiTheme="minorHAnsi" w:cstheme="minorHAnsi"/>
              </w:rPr>
              <w:t>–</w:t>
            </w:r>
            <w:r w:rsidRPr="00DF37DC">
              <w:rPr>
                <w:rFonts w:asciiTheme="minorHAnsi" w:hAnsiTheme="minorHAnsi" w:cstheme="minorHAnsi"/>
              </w:rPr>
              <w:t xml:space="preserve"> paleolitické a neolitické umění</w:t>
            </w:r>
            <w:r>
              <w:rPr>
                <w:rFonts w:asciiTheme="minorHAnsi" w:hAnsiTheme="minorHAnsi" w:cstheme="minorHAnsi"/>
              </w:rPr>
              <w:t>;</w:t>
            </w:r>
            <w:r w:rsidRPr="00DF37DC">
              <w:rPr>
                <w:rFonts w:asciiTheme="minorHAnsi" w:hAnsiTheme="minorHAnsi" w:cstheme="minorHAnsi"/>
              </w:rPr>
              <w:t xml:space="preserve"> </w:t>
            </w:r>
          </w:p>
          <w:p w14:paraId="0460A328" w14:textId="1D8B9D23" w:rsidR="00DF37DC" w:rsidRPr="00DF37DC" w:rsidRDefault="00DF37DC" w:rsidP="00935F76">
            <w:pPr>
              <w:tabs>
                <w:tab w:val="left" w:pos="567"/>
              </w:tabs>
              <w:rPr>
                <w:rFonts w:asciiTheme="minorHAnsi" w:hAnsiTheme="minorHAnsi" w:cstheme="minorHAnsi"/>
              </w:rPr>
            </w:pPr>
            <w:r>
              <w:rPr>
                <w:rFonts w:asciiTheme="minorHAnsi" w:hAnsiTheme="minorHAnsi" w:cstheme="minorHAnsi"/>
              </w:rPr>
              <w:t>- k</w:t>
            </w:r>
            <w:r w:rsidRPr="00DF37DC">
              <w:rPr>
                <w:rFonts w:asciiTheme="minorHAnsi" w:hAnsiTheme="minorHAnsi" w:cstheme="minorHAnsi"/>
              </w:rPr>
              <w:t xml:space="preserve">ultura starověku I: Mezopotámie </w:t>
            </w:r>
            <w:r>
              <w:rPr>
                <w:rFonts w:asciiTheme="minorHAnsi" w:hAnsiTheme="minorHAnsi" w:cstheme="minorHAnsi"/>
              </w:rPr>
              <w:t>–</w:t>
            </w:r>
            <w:r w:rsidRPr="00DF37DC">
              <w:rPr>
                <w:rFonts w:asciiTheme="minorHAnsi" w:hAnsiTheme="minorHAnsi" w:cstheme="minorHAnsi"/>
              </w:rPr>
              <w:t xml:space="preserve"> umění sumerské a akkadské, asyrské, novobabylónské; kultury v dosahu mezopotamské oblasti</w:t>
            </w:r>
            <w:r>
              <w:rPr>
                <w:rFonts w:asciiTheme="minorHAnsi" w:hAnsiTheme="minorHAnsi" w:cstheme="minorHAnsi"/>
              </w:rPr>
              <w:t>;</w:t>
            </w:r>
          </w:p>
          <w:p w14:paraId="0A5FDA53" w14:textId="1DDEFF95" w:rsidR="00DF37DC" w:rsidRPr="00DF37DC" w:rsidRDefault="00DF37DC" w:rsidP="00935F76">
            <w:pPr>
              <w:tabs>
                <w:tab w:val="left" w:pos="567"/>
              </w:tabs>
              <w:rPr>
                <w:rFonts w:asciiTheme="minorHAnsi" w:hAnsiTheme="minorHAnsi" w:cstheme="minorHAnsi"/>
              </w:rPr>
            </w:pPr>
            <w:r>
              <w:rPr>
                <w:rFonts w:asciiTheme="minorHAnsi" w:hAnsiTheme="minorHAnsi" w:cstheme="minorHAnsi"/>
              </w:rPr>
              <w:t>- s</w:t>
            </w:r>
            <w:r w:rsidRPr="00DF37DC">
              <w:rPr>
                <w:rFonts w:asciiTheme="minorHAnsi" w:hAnsiTheme="minorHAnsi" w:cstheme="minorHAnsi"/>
              </w:rPr>
              <w:t xml:space="preserve">taroegyptské umění </w:t>
            </w:r>
            <w:r>
              <w:rPr>
                <w:rFonts w:asciiTheme="minorHAnsi" w:hAnsiTheme="minorHAnsi" w:cstheme="minorHAnsi"/>
              </w:rPr>
              <w:t>–</w:t>
            </w:r>
            <w:r w:rsidRPr="00DF37DC">
              <w:rPr>
                <w:rFonts w:asciiTheme="minorHAnsi" w:hAnsiTheme="minorHAnsi" w:cstheme="minorHAnsi"/>
              </w:rPr>
              <w:t xml:space="preserve"> Stará říše, Střední a Nová říše, helénistická a římská doba</w:t>
            </w:r>
            <w:r>
              <w:rPr>
                <w:rFonts w:asciiTheme="minorHAnsi" w:hAnsiTheme="minorHAnsi" w:cstheme="minorHAnsi"/>
              </w:rPr>
              <w:t>;</w:t>
            </w:r>
            <w:r w:rsidRPr="00DF37DC">
              <w:rPr>
                <w:rFonts w:asciiTheme="minorHAnsi" w:hAnsiTheme="minorHAnsi" w:cstheme="minorHAnsi"/>
              </w:rPr>
              <w:t xml:space="preserve"> </w:t>
            </w:r>
          </w:p>
          <w:p w14:paraId="1A475CC0" w14:textId="71C654CF" w:rsidR="00DF37DC" w:rsidRPr="00DF37DC" w:rsidRDefault="00DF37DC" w:rsidP="00935F76">
            <w:pPr>
              <w:tabs>
                <w:tab w:val="left" w:pos="567"/>
              </w:tabs>
              <w:rPr>
                <w:rFonts w:asciiTheme="minorHAnsi" w:hAnsiTheme="minorHAnsi" w:cstheme="minorHAnsi"/>
              </w:rPr>
            </w:pPr>
            <w:r>
              <w:rPr>
                <w:rFonts w:asciiTheme="minorHAnsi" w:hAnsiTheme="minorHAnsi" w:cstheme="minorHAnsi"/>
              </w:rPr>
              <w:t>- k</w:t>
            </w:r>
            <w:r w:rsidRPr="00DF37DC">
              <w:rPr>
                <w:rFonts w:asciiTheme="minorHAnsi" w:hAnsiTheme="minorHAnsi" w:cstheme="minorHAnsi"/>
              </w:rPr>
              <w:t xml:space="preserve">ultura starověku II: kultura oblasti Egejského moře </w:t>
            </w:r>
            <w:r>
              <w:rPr>
                <w:rFonts w:asciiTheme="minorHAnsi" w:hAnsiTheme="minorHAnsi" w:cstheme="minorHAnsi"/>
              </w:rPr>
              <w:t>–</w:t>
            </w:r>
            <w:r w:rsidRPr="00DF37DC">
              <w:rPr>
                <w:rFonts w:asciiTheme="minorHAnsi" w:hAnsiTheme="minorHAnsi" w:cstheme="minorHAnsi"/>
              </w:rPr>
              <w:t xml:space="preserve"> umění krétské (minojské), umění mykénské</w:t>
            </w:r>
            <w:r>
              <w:rPr>
                <w:rFonts w:asciiTheme="minorHAnsi" w:hAnsiTheme="minorHAnsi" w:cstheme="minorHAnsi"/>
              </w:rPr>
              <w:t>;</w:t>
            </w:r>
            <w:r w:rsidRPr="00DF37DC">
              <w:rPr>
                <w:rFonts w:asciiTheme="minorHAnsi" w:hAnsiTheme="minorHAnsi" w:cstheme="minorHAnsi"/>
              </w:rPr>
              <w:t xml:space="preserve"> </w:t>
            </w:r>
          </w:p>
          <w:p w14:paraId="3EBDE6E0" w14:textId="5F188775" w:rsidR="00DF37DC" w:rsidRPr="00DF37DC" w:rsidRDefault="00DF37DC" w:rsidP="00935F76">
            <w:pPr>
              <w:tabs>
                <w:tab w:val="left" w:pos="567"/>
              </w:tabs>
              <w:rPr>
                <w:rFonts w:asciiTheme="minorHAnsi" w:hAnsiTheme="minorHAnsi" w:cstheme="minorHAnsi"/>
              </w:rPr>
            </w:pPr>
            <w:r>
              <w:rPr>
                <w:rFonts w:asciiTheme="minorHAnsi" w:hAnsiTheme="minorHAnsi" w:cstheme="minorHAnsi"/>
              </w:rPr>
              <w:t>- k</w:t>
            </w:r>
            <w:r w:rsidRPr="00DF37DC">
              <w:rPr>
                <w:rFonts w:asciiTheme="minorHAnsi" w:hAnsiTheme="minorHAnsi" w:cstheme="minorHAnsi"/>
              </w:rPr>
              <w:t xml:space="preserve">ultura oblasti Egejského moře </w:t>
            </w:r>
            <w:r>
              <w:rPr>
                <w:rFonts w:asciiTheme="minorHAnsi" w:hAnsiTheme="minorHAnsi" w:cstheme="minorHAnsi"/>
              </w:rPr>
              <w:t>–</w:t>
            </w:r>
            <w:r w:rsidRPr="00DF37DC">
              <w:rPr>
                <w:rFonts w:asciiTheme="minorHAnsi" w:hAnsiTheme="minorHAnsi" w:cstheme="minorHAnsi"/>
              </w:rPr>
              <w:t xml:space="preserve"> kultura starověkého Řecka </w:t>
            </w:r>
            <w:r>
              <w:rPr>
                <w:rFonts w:asciiTheme="minorHAnsi" w:hAnsiTheme="minorHAnsi" w:cstheme="minorHAnsi"/>
              </w:rPr>
              <w:t>–</w:t>
            </w:r>
            <w:r w:rsidRPr="00DF37DC">
              <w:rPr>
                <w:rFonts w:asciiTheme="minorHAnsi" w:hAnsiTheme="minorHAnsi" w:cstheme="minorHAnsi"/>
              </w:rPr>
              <w:t xml:space="preserve"> archaické, klasické a helénistické období</w:t>
            </w:r>
            <w:r>
              <w:rPr>
                <w:rFonts w:asciiTheme="minorHAnsi" w:hAnsiTheme="minorHAnsi" w:cstheme="minorHAnsi"/>
              </w:rPr>
              <w:t>;</w:t>
            </w:r>
            <w:r w:rsidRPr="00DF37DC">
              <w:rPr>
                <w:rFonts w:asciiTheme="minorHAnsi" w:hAnsiTheme="minorHAnsi" w:cstheme="minorHAnsi"/>
              </w:rPr>
              <w:t xml:space="preserve"> </w:t>
            </w:r>
          </w:p>
          <w:p w14:paraId="164EF0E6" w14:textId="6EDCEA34" w:rsidR="00DF37DC" w:rsidRPr="00DF37DC" w:rsidRDefault="00DF37DC" w:rsidP="00935F76">
            <w:pPr>
              <w:tabs>
                <w:tab w:val="left" w:pos="567"/>
              </w:tabs>
              <w:rPr>
                <w:rFonts w:asciiTheme="minorHAnsi" w:hAnsiTheme="minorHAnsi" w:cstheme="minorHAnsi"/>
              </w:rPr>
            </w:pPr>
            <w:r>
              <w:rPr>
                <w:rFonts w:asciiTheme="minorHAnsi" w:hAnsiTheme="minorHAnsi" w:cstheme="minorHAnsi"/>
              </w:rPr>
              <w:t>- k</w:t>
            </w:r>
            <w:r w:rsidRPr="00DF37DC">
              <w:rPr>
                <w:rFonts w:asciiTheme="minorHAnsi" w:hAnsiTheme="minorHAnsi" w:cstheme="minorHAnsi"/>
              </w:rPr>
              <w:t xml:space="preserve">ultura Apeninského poloostrova </w:t>
            </w:r>
            <w:r>
              <w:rPr>
                <w:rFonts w:asciiTheme="minorHAnsi" w:hAnsiTheme="minorHAnsi" w:cstheme="minorHAnsi"/>
              </w:rPr>
              <w:t>–</w:t>
            </w:r>
            <w:r w:rsidRPr="00DF37DC">
              <w:rPr>
                <w:rFonts w:asciiTheme="minorHAnsi" w:hAnsiTheme="minorHAnsi" w:cstheme="minorHAnsi"/>
              </w:rPr>
              <w:t xml:space="preserve"> etruské umění v podobě spojnice mezi uměním řeckým a římským</w:t>
            </w:r>
            <w:r>
              <w:rPr>
                <w:rFonts w:asciiTheme="minorHAnsi" w:hAnsiTheme="minorHAnsi" w:cstheme="minorHAnsi"/>
              </w:rPr>
              <w:t>;</w:t>
            </w:r>
          </w:p>
          <w:p w14:paraId="6D7C7301" w14:textId="5366D0CA" w:rsidR="00DF37DC" w:rsidRPr="00DF37DC" w:rsidRDefault="00DF37DC" w:rsidP="00935F76">
            <w:pPr>
              <w:tabs>
                <w:tab w:val="left" w:pos="567"/>
              </w:tabs>
              <w:rPr>
                <w:rFonts w:asciiTheme="minorHAnsi" w:hAnsiTheme="minorHAnsi" w:cstheme="minorHAnsi"/>
              </w:rPr>
            </w:pPr>
            <w:r>
              <w:rPr>
                <w:rFonts w:asciiTheme="minorHAnsi" w:hAnsiTheme="minorHAnsi" w:cstheme="minorHAnsi"/>
              </w:rPr>
              <w:t>- k</w:t>
            </w:r>
            <w:r w:rsidRPr="00DF37DC">
              <w:rPr>
                <w:rFonts w:asciiTheme="minorHAnsi" w:hAnsiTheme="minorHAnsi" w:cstheme="minorHAnsi"/>
              </w:rPr>
              <w:t xml:space="preserve">ultura Apeninského poloostrova </w:t>
            </w:r>
            <w:r>
              <w:rPr>
                <w:rFonts w:asciiTheme="minorHAnsi" w:hAnsiTheme="minorHAnsi" w:cstheme="minorHAnsi"/>
              </w:rPr>
              <w:t>–</w:t>
            </w:r>
            <w:r w:rsidRPr="00DF37DC">
              <w:rPr>
                <w:rFonts w:asciiTheme="minorHAnsi" w:hAnsiTheme="minorHAnsi" w:cstheme="minorHAnsi"/>
              </w:rPr>
              <w:t xml:space="preserve"> starověká římská kultura </w:t>
            </w:r>
            <w:r>
              <w:rPr>
                <w:rFonts w:asciiTheme="minorHAnsi" w:hAnsiTheme="minorHAnsi" w:cstheme="minorHAnsi"/>
              </w:rPr>
              <w:t>–</w:t>
            </w:r>
            <w:r w:rsidRPr="00DF37DC">
              <w:rPr>
                <w:rFonts w:asciiTheme="minorHAnsi" w:hAnsiTheme="minorHAnsi" w:cstheme="minorHAnsi"/>
              </w:rPr>
              <w:t xml:space="preserve"> období republiky, období císařství</w:t>
            </w:r>
            <w:r>
              <w:rPr>
                <w:rFonts w:asciiTheme="minorHAnsi" w:hAnsiTheme="minorHAnsi" w:cstheme="minorHAnsi"/>
              </w:rPr>
              <w:t>;</w:t>
            </w:r>
          </w:p>
          <w:p w14:paraId="5A54EA31" w14:textId="1990C7A2" w:rsidR="00DF37DC" w:rsidRPr="00DF37DC" w:rsidRDefault="00DF37DC" w:rsidP="00935F76">
            <w:pPr>
              <w:tabs>
                <w:tab w:val="left" w:pos="567"/>
              </w:tabs>
              <w:rPr>
                <w:rFonts w:asciiTheme="minorHAnsi" w:hAnsiTheme="minorHAnsi" w:cstheme="minorHAnsi"/>
              </w:rPr>
            </w:pPr>
            <w:r>
              <w:rPr>
                <w:rFonts w:asciiTheme="minorHAnsi" w:hAnsiTheme="minorHAnsi" w:cstheme="minorHAnsi"/>
              </w:rPr>
              <w:t>- u</w:t>
            </w:r>
            <w:r w:rsidRPr="00DF37DC">
              <w:rPr>
                <w:rFonts w:asciiTheme="minorHAnsi" w:hAnsiTheme="minorHAnsi" w:cstheme="minorHAnsi"/>
              </w:rPr>
              <w:t>mění křesťanské antiky – spojnice mezi starověkou a středověkou kulturou</w:t>
            </w:r>
            <w:r>
              <w:rPr>
                <w:rFonts w:asciiTheme="minorHAnsi" w:hAnsiTheme="minorHAnsi" w:cstheme="minorHAnsi"/>
              </w:rPr>
              <w:t>;</w:t>
            </w:r>
          </w:p>
          <w:p w14:paraId="06A94B52" w14:textId="6247543C" w:rsidR="00DF37DC" w:rsidRPr="00DF37DC" w:rsidRDefault="00DF37DC" w:rsidP="00935F76">
            <w:pPr>
              <w:tabs>
                <w:tab w:val="left" w:pos="567"/>
              </w:tabs>
              <w:rPr>
                <w:rFonts w:asciiTheme="minorHAnsi" w:hAnsiTheme="minorHAnsi" w:cstheme="minorHAnsi"/>
              </w:rPr>
            </w:pPr>
            <w:r>
              <w:rPr>
                <w:rFonts w:asciiTheme="minorHAnsi" w:hAnsiTheme="minorHAnsi" w:cstheme="minorHAnsi"/>
              </w:rPr>
              <w:t>- z</w:t>
            </w:r>
            <w:r w:rsidRPr="00DF37DC">
              <w:rPr>
                <w:rFonts w:asciiTheme="minorHAnsi" w:hAnsiTheme="minorHAnsi" w:cstheme="minorHAnsi"/>
              </w:rPr>
              <w:t>ápadoevropské umění raného středověku (doba předkarolinská, karolinská, otonská)</w:t>
            </w:r>
            <w:r>
              <w:rPr>
                <w:rFonts w:asciiTheme="minorHAnsi" w:hAnsiTheme="minorHAnsi" w:cstheme="minorHAnsi"/>
              </w:rPr>
              <w:t>;</w:t>
            </w:r>
          </w:p>
          <w:p w14:paraId="27BB4363" w14:textId="65777F73" w:rsidR="00DF37DC" w:rsidRPr="00DF37DC" w:rsidRDefault="00DF37DC" w:rsidP="00935F76">
            <w:pPr>
              <w:tabs>
                <w:tab w:val="left" w:pos="567"/>
              </w:tabs>
              <w:rPr>
                <w:rFonts w:asciiTheme="minorHAnsi" w:hAnsiTheme="minorHAnsi" w:cstheme="minorHAnsi"/>
              </w:rPr>
            </w:pPr>
            <w:r>
              <w:rPr>
                <w:rFonts w:asciiTheme="minorHAnsi" w:hAnsiTheme="minorHAnsi" w:cstheme="minorHAnsi"/>
              </w:rPr>
              <w:t>- z</w:t>
            </w:r>
            <w:r w:rsidRPr="00DF37DC">
              <w:rPr>
                <w:rFonts w:asciiTheme="minorHAnsi" w:hAnsiTheme="minorHAnsi" w:cstheme="minorHAnsi"/>
              </w:rPr>
              <w:t>ávěrečné shrnutí</w:t>
            </w:r>
            <w:r>
              <w:rPr>
                <w:rFonts w:asciiTheme="minorHAnsi" w:hAnsiTheme="minorHAnsi" w:cstheme="minorHAnsi"/>
              </w:rPr>
              <w:t>;</w:t>
            </w:r>
            <w:r w:rsidRPr="00DF37DC">
              <w:rPr>
                <w:rFonts w:asciiTheme="minorHAnsi" w:hAnsiTheme="minorHAnsi" w:cstheme="minorHAnsi"/>
              </w:rPr>
              <w:t xml:space="preserve"> </w:t>
            </w:r>
          </w:p>
          <w:p w14:paraId="145F9478" w14:textId="77777777" w:rsidR="00DF37DC" w:rsidRPr="00DF37DC" w:rsidRDefault="00DF37DC" w:rsidP="00935F76">
            <w:pPr>
              <w:tabs>
                <w:tab w:val="left" w:pos="567"/>
              </w:tabs>
              <w:rPr>
                <w:del w:id="3404" w:author="Martin Kazík" w:date="2020-01-23T11:23:00Z"/>
                <w:rFonts w:asciiTheme="minorHAnsi" w:hAnsiTheme="minorHAnsi" w:cstheme="minorHAnsi"/>
              </w:rPr>
            </w:pPr>
            <w:r>
              <w:rPr>
                <w:rFonts w:asciiTheme="minorHAnsi" w:hAnsiTheme="minorHAnsi" w:cstheme="minorHAnsi"/>
              </w:rPr>
              <w:t>- n</w:t>
            </w:r>
            <w:r w:rsidRPr="00DF37DC">
              <w:rPr>
                <w:rFonts w:asciiTheme="minorHAnsi" w:hAnsiTheme="minorHAnsi" w:cstheme="minorHAnsi"/>
              </w:rPr>
              <w:t>ávštěva aktuálních výstav a exkurze doprovázející probíranou tematiku</w:t>
            </w:r>
            <w:del w:id="3405" w:author="Martin Kazík" w:date="2020-01-23T11:23:00Z">
              <w:r>
                <w:rPr>
                  <w:rFonts w:asciiTheme="minorHAnsi" w:hAnsiTheme="minorHAnsi" w:cstheme="minorHAnsi"/>
                </w:rPr>
                <w:delText>.</w:delText>
              </w:r>
              <w:r w:rsidRPr="00DF37DC">
                <w:rPr>
                  <w:rFonts w:asciiTheme="minorHAnsi" w:hAnsiTheme="minorHAnsi" w:cstheme="minorHAnsi"/>
                </w:rPr>
                <w:delText xml:space="preserve">  </w:delText>
              </w:r>
            </w:del>
          </w:p>
          <w:p w14:paraId="31CF6EE0" w14:textId="77777777" w:rsidR="00DF37DC" w:rsidRPr="00F52EEF" w:rsidRDefault="00DF37DC" w:rsidP="00935F76">
            <w:pPr>
              <w:tabs>
                <w:tab w:val="left" w:pos="567"/>
              </w:tabs>
              <w:ind w:left="360"/>
              <w:jc w:val="both"/>
              <w:rPr>
                <w:del w:id="3406" w:author="Martin Kazík" w:date="2020-01-23T11:23:00Z"/>
                <w:rFonts w:asciiTheme="minorHAnsi" w:hAnsiTheme="minorHAnsi" w:cstheme="minorHAnsi"/>
              </w:rPr>
            </w:pPr>
          </w:p>
          <w:p w14:paraId="659FCA57" w14:textId="7DDD5273" w:rsidR="00DF37DC" w:rsidRPr="00F52EEF" w:rsidRDefault="00DF37DC">
            <w:pPr>
              <w:tabs>
                <w:tab w:val="left" w:pos="567"/>
              </w:tabs>
              <w:rPr>
                <w:rFonts w:asciiTheme="minorHAnsi" w:hAnsiTheme="minorHAnsi" w:cstheme="minorHAnsi"/>
              </w:rPr>
              <w:pPrChange w:id="3407" w:author="Martin Kazík" w:date="2020-01-23T11:23:00Z">
                <w:pPr>
                  <w:tabs>
                    <w:tab w:val="left" w:pos="567"/>
                  </w:tabs>
                  <w:jc w:val="both"/>
                </w:pPr>
              </w:pPrChange>
            </w:pPr>
            <w:del w:id="3408" w:author="Martin Kazík" w:date="2020-01-23T11:23:00Z">
              <w:r w:rsidRPr="00F52EEF">
                <w:rPr>
                  <w:rFonts w:asciiTheme="minorHAnsi" w:hAnsiTheme="minorHAnsi" w:cstheme="minorHAnsi"/>
                </w:rPr>
                <w:delText>Posluchači se v úvodní části kurzu seznámí s teorií kultury se zaměřením na genezi a typologii pojmu kultura, její prvky, složky a klasifikaci. Získají znalosti o umění jako nejvyšší formě duchovní kultury, orientují se ve vytýčení primárních tendencí a epoch v dějinách kultury a umění. Získají přehled o vývoji kultury od prvotních pravěký</w:delText>
              </w:r>
              <w:r>
                <w:rPr>
                  <w:rFonts w:asciiTheme="minorHAnsi" w:hAnsiTheme="minorHAnsi" w:cstheme="minorHAnsi"/>
                </w:rPr>
                <w:delText>ch</w:delText>
              </w:r>
              <w:r w:rsidRPr="00F52EEF">
                <w:rPr>
                  <w:rFonts w:asciiTheme="minorHAnsi" w:hAnsiTheme="minorHAnsi" w:cstheme="minorHAnsi"/>
                </w:rPr>
                <w:delText xml:space="preserve"> forem k počátkům formování kultury starověkých civilizací s přechodem k nastupující epoše středověku se zaměřením na pochopení umělecké formy komunikace v počátcích dějinného vývoje.</w:delText>
              </w:r>
            </w:del>
          </w:p>
        </w:tc>
      </w:tr>
      <w:tr w:rsidR="00DF37DC" w:rsidRPr="00F52EEF" w14:paraId="29AF798F" w14:textId="77777777" w:rsidTr="00DF37DC">
        <w:trPr>
          <w:trHeight w:val="265"/>
        </w:trPr>
        <w:tc>
          <w:tcPr>
            <w:tcW w:w="4471" w:type="dxa"/>
            <w:gridSpan w:val="2"/>
            <w:tcBorders>
              <w:top w:val="nil"/>
            </w:tcBorders>
            <w:shd w:val="clear" w:color="auto" w:fill="F7CAAC"/>
          </w:tcPr>
          <w:p w14:paraId="4863C352" w14:textId="77777777" w:rsidR="00DF37DC" w:rsidRPr="00F52EEF" w:rsidRDefault="00DF37DC"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7"/>
            <w:tcBorders>
              <w:top w:val="nil"/>
              <w:bottom w:val="nil"/>
            </w:tcBorders>
          </w:tcPr>
          <w:p w14:paraId="364900C6" w14:textId="77777777" w:rsidR="00DF37DC" w:rsidRPr="00F52EEF" w:rsidRDefault="00DF37DC" w:rsidP="00935F76">
            <w:pPr>
              <w:tabs>
                <w:tab w:val="left" w:pos="567"/>
              </w:tabs>
              <w:jc w:val="both"/>
              <w:rPr>
                <w:rFonts w:asciiTheme="minorHAnsi" w:hAnsiTheme="minorHAnsi" w:cstheme="minorHAnsi"/>
              </w:rPr>
            </w:pPr>
          </w:p>
        </w:tc>
      </w:tr>
      <w:tr w:rsidR="00DF37DC" w:rsidRPr="00F52EEF" w14:paraId="4B316DDC" w14:textId="77777777" w:rsidTr="00126818">
        <w:trPr>
          <w:trHeight w:val="2479"/>
        </w:trPr>
        <w:tc>
          <w:tcPr>
            <w:tcW w:w="10673" w:type="dxa"/>
            <w:gridSpan w:val="9"/>
            <w:tcBorders>
              <w:top w:val="nil"/>
            </w:tcBorders>
          </w:tcPr>
          <w:p w14:paraId="4BD71D51" w14:textId="77777777" w:rsidR="00DF37DC" w:rsidRPr="00DF37DC" w:rsidRDefault="00DF37DC" w:rsidP="00935F76">
            <w:pPr>
              <w:tabs>
                <w:tab w:val="left" w:pos="567"/>
              </w:tabs>
              <w:autoSpaceDE w:val="0"/>
              <w:autoSpaceDN w:val="0"/>
              <w:adjustRightInd w:val="0"/>
              <w:rPr>
                <w:rFonts w:asciiTheme="minorHAnsi" w:eastAsia="Calibri" w:hAnsiTheme="minorHAnsi" w:cstheme="minorHAnsi"/>
                <w:b/>
              </w:rPr>
            </w:pPr>
            <w:r w:rsidRPr="00DF37DC">
              <w:rPr>
                <w:rFonts w:asciiTheme="minorHAnsi" w:eastAsia="Calibri" w:hAnsiTheme="minorHAnsi" w:cstheme="minorHAnsi"/>
                <w:b/>
              </w:rPr>
              <w:t>Povinná literatura:</w:t>
            </w:r>
          </w:p>
          <w:p w14:paraId="2229A663" w14:textId="77777777" w:rsidR="00DF37DC" w:rsidRPr="00F52EEF" w:rsidRDefault="00DF37D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MRÁZ, Bohumír. 2016.  </w:t>
            </w:r>
            <w:r w:rsidRPr="00F52EEF">
              <w:rPr>
                <w:rFonts w:asciiTheme="minorHAnsi" w:eastAsia="Calibri" w:hAnsiTheme="minorHAnsi" w:cstheme="minorHAnsi"/>
                <w:i/>
              </w:rPr>
              <w:t>Dějiny výtvarné kultury I.</w:t>
            </w:r>
            <w:r w:rsidRPr="00F52EEF">
              <w:rPr>
                <w:rFonts w:asciiTheme="minorHAnsi" w:eastAsia="Calibri" w:hAnsiTheme="minorHAnsi" w:cstheme="minorHAnsi"/>
              </w:rPr>
              <w:t xml:space="preserve"> Praha: Idea servis. ISBN 978-80-8597-089-0.</w:t>
            </w:r>
          </w:p>
          <w:p w14:paraId="77C9CF4E" w14:textId="77777777" w:rsidR="00DF37DC" w:rsidRPr="00F52EEF" w:rsidRDefault="00DF37D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Doporučená literatura:</w:t>
            </w:r>
          </w:p>
          <w:p w14:paraId="5B864C3F" w14:textId="77777777" w:rsidR="00DF37DC" w:rsidRPr="00F52EEF" w:rsidRDefault="00DF37D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BERANOVÁ, Věra. 2017. </w:t>
            </w:r>
            <w:r w:rsidRPr="00F52EEF">
              <w:rPr>
                <w:rFonts w:asciiTheme="minorHAnsi" w:eastAsia="Calibri" w:hAnsiTheme="minorHAnsi" w:cstheme="minorHAnsi"/>
                <w:i/>
              </w:rPr>
              <w:t>Průvodce po světě současné estetiky.</w:t>
            </w:r>
            <w:r w:rsidRPr="00F52EEF">
              <w:rPr>
                <w:rFonts w:asciiTheme="minorHAnsi" w:eastAsia="Calibri" w:hAnsiTheme="minorHAnsi" w:cstheme="minorHAnsi"/>
              </w:rPr>
              <w:t xml:space="preserve"> Slušovice: Monument. ISBN 978-80-88143-13-0.</w:t>
            </w:r>
          </w:p>
          <w:p w14:paraId="4A27E587" w14:textId="77777777" w:rsidR="00DF37DC" w:rsidRPr="00F52EEF" w:rsidRDefault="00DF37D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BURCKHARDT, Titus. 2018.  </w:t>
            </w:r>
            <w:r w:rsidRPr="00F52EEF">
              <w:rPr>
                <w:rFonts w:asciiTheme="minorHAnsi" w:eastAsia="Calibri" w:hAnsiTheme="minorHAnsi" w:cstheme="minorHAnsi"/>
                <w:i/>
              </w:rPr>
              <w:t>Zrcadlo moudrosti.</w:t>
            </w:r>
            <w:r w:rsidRPr="00F52EEF">
              <w:rPr>
                <w:rFonts w:asciiTheme="minorHAnsi" w:eastAsia="Calibri" w:hAnsiTheme="minorHAnsi" w:cstheme="minorHAnsi"/>
              </w:rPr>
              <w:t xml:space="preserve"> Praha: Malvern 2018.</w:t>
            </w:r>
          </w:p>
          <w:p w14:paraId="779D414F" w14:textId="77777777" w:rsidR="00DF37DC" w:rsidRPr="00F52EEF" w:rsidRDefault="00DF37D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KULKA, Tomáš. 2019. </w:t>
            </w:r>
            <w:r w:rsidRPr="00F52EEF">
              <w:rPr>
                <w:rFonts w:asciiTheme="minorHAnsi" w:eastAsia="Calibri" w:hAnsiTheme="minorHAnsi" w:cstheme="minorHAnsi"/>
                <w:i/>
              </w:rPr>
              <w:t>Umění a jeho hodnoty.</w:t>
            </w:r>
            <w:r w:rsidRPr="00F52EEF">
              <w:rPr>
                <w:rFonts w:asciiTheme="minorHAnsi" w:eastAsia="Calibri" w:hAnsiTheme="minorHAnsi" w:cstheme="minorHAnsi"/>
              </w:rPr>
              <w:t xml:space="preserve"> Praha: Argo. ISBN 978-80-257-2736-2.</w:t>
            </w:r>
          </w:p>
          <w:p w14:paraId="460B6296" w14:textId="77777777" w:rsidR="00DF37DC" w:rsidRPr="00F52EEF" w:rsidRDefault="00DF37D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MIKŠ, František. 2017. </w:t>
            </w:r>
            <w:r w:rsidRPr="00F52EEF">
              <w:rPr>
                <w:rFonts w:asciiTheme="minorHAnsi" w:eastAsia="Calibri" w:hAnsiTheme="minorHAnsi" w:cstheme="minorHAnsi"/>
                <w:i/>
              </w:rPr>
              <w:t>Gombrich Tajemství obrazu a jazyk umění: Pozvání k dějinám a teorii umění.</w:t>
            </w:r>
            <w:r w:rsidRPr="00F52EEF">
              <w:rPr>
                <w:rFonts w:asciiTheme="minorHAnsi" w:eastAsia="Calibri" w:hAnsiTheme="minorHAnsi" w:cstheme="minorHAnsi"/>
              </w:rPr>
              <w:t xml:space="preserve"> Brno: Barrister a Principal. ISBN 978-80-7485-030-1.</w:t>
            </w:r>
          </w:p>
          <w:p w14:paraId="3DD1FE37" w14:textId="77777777" w:rsidR="00DF37DC" w:rsidRPr="00F52EEF" w:rsidRDefault="00DF37D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ECO, UMBERTO. 2015. </w:t>
            </w:r>
            <w:r w:rsidRPr="00F52EEF">
              <w:rPr>
                <w:rFonts w:asciiTheme="minorHAnsi" w:eastAsia="Calibri" w:hAnsiTheme="minorHAnsi" w:cstheme="minorHAnsi"/>
                <w:i/>
              </w:rPr>
              <w:t>Dějiny krásy.</w:t>
            </w:r>
            <w:r w:rsidRPr="00F52EEF">
              <w:rPr>
                <w:rFonts w:asciiTheme="minorHAnsi" w:eastAsia="Calibri" w:hAnsiTheme="minorHAnsi" w:cstheme="minorHAnsi"/>
              </w:rPr>
              <w:t xml:space="preserve"> Praha: Argo. ISBN 80-7203-677-7.</w:t>
            </w:r>
          </w:p>
          <w:p w14:paraId="79EE6F51" w14:textId="459C9875" w:rsidR="00DF37DC" w:rsidRPr="00126818" w:rsidRDefault="00DF37D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ECO, UMBERTO. 2015. </w:t>
            </w:r>
            <w:r w:rsidRPr="00F52EEF">
              <w:rPr>
                <w:rFonts w:asciiTheme="minorHAnsi" w:eastAsia="Calibri" w:hAnsiTheme="minorHAnsi" w:cstheme="minorHAnsi"/>
                <w:i/>
              </w:rPr>
              <w:t>Dějiny ošklivosti.</w:t>
            </w:r>
            <w:r w:rsidRPr="00F52EEF">
              <w:rPr>
                <w:rFonts w:asciiTheme="minorHAnsi" w:eastAsia="Calibri" w:hAnsiTheme="minorHAnsi" w:cstheme="minorHAnsi"/>
              </w:rPr>
              <w:t xml:space="preserve"> Praha: Argo. ISBN 978-80-7203-893-0.</w:t>
            </w:r>
          </w:p>
        </w:tc>
      </w:tr>
      <w:tr w:rsidR="00DF37DC" w:rsidRPr="00F52EEF" w14:paraId="2535E8D2" w14:textId="77777777" w:rsidTr="00DF37DC">
        <w:tc>
          <w:tcPr>
            <w:tcW w:w="10673" w:type="dxa"/>
            <w:gridSpan w:val="9"/>
            <w:tcBorders>
              <w:top w:val="single" w:sz="12" w:space="0" w:color="auto"/>
              <w:left w:val="single" w:sz="2" w:space="0" w:color="auto"/>
              <w:bottom w:val="single" w:sz="2" w:space="0" w:color="auto"/>
              <w:right w:val="single" w:sz="2" w:space="0" w:color="auto"/>
            </w:tcBorders>
            <w:shd w:val="clear" w:color="auto" w:fill="F7CAAC"/>
          </w:tcPr>
          <w:p w14:paraId="42507F71" w14:textId="77777777" w:rsidR="00DF37DC" w:rsidRPr="00F52EEF" w:rsidRDefault="00DF37DC"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p>
        </w:tc>
      </w:tr>
      <w:tr w:rsidR="00DF37DC" w:rsidRPr="00F52EEF" w14:paraId="720021B5" w14:textId="77777777" w:rsidTr="00DF37DC">
        <w:tc>
          <w:tcPr>
            <w:tcW w:w="5605" w:type="dxa"/>
            <w:gridSpan w:val="3"/>
            <w:tcBorders>
              <w:top w:val="single" w:sz="2" w:space="0" w:color="auto"/>
            </w:tcBorders>
            <w:shd w:val="clear" w:color="auto" w:fill="F7CAAC"/>
          </w:tcPr>
          <w:p w14:paraId="203180CE" w14:textId="77777777" w:rsidR="00DF37DC" w:rsidRPr="00F52EEF" w:rsidRDefault="00DF37D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6272160" w14:textId="77777777" w:rsidR="00DF37DC" w:rsidRPr="00F52EEF" w:rsidRDefault="00DF37DC" w:rsidP="00935F76">
            <w:pPr>
              <w:tabs>
                <w:tab w:val="left" w:pos="567"/>
              </w:tabs>
              <w:jc w:val="both"/>
              <w:rPr>
                <w:rFonts w:asciiTheme="minorHAnsi" w:hAnsiTheme="minorHAnsi" w:cstheme="minorHAnsi"/>
              </w:rPr>
            </w:pPr>
            <w:r w:rsidRPr="00F52EEF">
              <w:rPr>
                <w:rFonts w:asciiTheme="minorHAnsi" w:hAnsiTheme="minorHAnsi" w:cstheme="minorHAnsi"/>
              </w:rPr>
              <w:t>8</w:t>
            </w:r>
          </w:p>
        </w:tc>
        <w:tc>
          <w:tcPr>
            <w:tcW w:w="4179" w:type="dxa"/>
            <w:gridSpan w:val="5"/>
            <w:tcBorders>
              <w:top w:val="single" w:sz="2" w:space="0" w:color="auto"/>
            </w:tcBorders>
            <w:shd w:val="clear" w:color="auto" w:fill="F7CAAC"/>
          </w:tcPr>
          <w:p w14:paraId="46381EBD" w14:textId="77777777" w:rsidR="00DF37DC" w:rsidRPr="00F52EEF" w:rsidRDefault="00DF37D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DF37DC" w:rsidRPr="00F52EEF" w14:paraId="24E18B41" w14:textId="77777777" w:rsidTr="00DF37DC">
        <w:tc>
          <w:tcPr>
            <w:tcW w:w="10673" w:type="dxa"/>
            <w:gridSpan w:val="9"/>
            <w:shd w:val="clear" w:color="auto" w:fill="F7CAAC"/>
          </w:tcPr>
          <w:p w14:paraId="0A1A0FEC" w14:textId="77777777" w:rsidR="00DF37DC" w:rsidRPr="00F52EEF" w:rsidRDefault="00DF37DC"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DF37DC" w:rsidRPr="00F52EEF" w14:paraId="79A61AFE" w14:textId="77777777" w:rsidTr="00126818">
        <w:trPr>
          <w:trHeight w:val="1790"/>
        </w:trPr>
        <w:tc>
          <w:tcPr>
            <w:tcW w:w="10673" w:type="dxa"/>
            <w:gridSpan w:val="9"/>
          </w:tcPr>
          <w:p w14:paraId="7BA81121" w14:textId="54317245" w:rsidR="00DF37DC" w:rsidRPr="00F52EEF" w:rsidRDefault="00784D2E"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lastRenderedPageBreak/>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2F16A208" w14:textId="77777777" w:rsidR="00126818" w:rsidRDefault="00126818">
      <w:r>
        <w:br w:type="page"/>
      </w:r>
    </w:p>
    <w:tbl>
      <w:tblPr>
        <w:tblW w:w="10598"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29"/>
        <w:gridCol w:w="567"/>
        <w:gridCol w:w="1134"/>
        <w:gridCol w:w="889"/>
        <w:gridCol w:w="816"/>
        <w:gridCol w:w="2156"/>
        <w:gridCol w:w="391"/>
        <w:gridCol w:w="816"/>
        <w:tblGridChange w:id="3409">
          <w:tblGrid>
            <w:gridCol w:w="3829"/>
            <w:gridCol w:w="567"/>
            <w:gridCol w:w="1134"/>
            <w:gridCol w:w="889"/>
            <w:gridCol w:w="816"/>
            <w:gridCol w:w="2156"/>
            <w:gridCol w:w="131"/>
            <w:gridCol w:w="260"/>
            <w:gridCol w:w="816"/>
            <w:gridCol w:w="9522"/>
          </w:tblGrid>
        </w:tblGridChange>
      </w:tblGrid>
      <w:tr w:rsidR="005D26EA" w:rsidRPr="00F52EEF" w14:paraId="4131C012" w14:textId="77777777" w:rsidTr="00126818">
        <w:tc>
          <w:tcPr>
            <w:tcW w:w="10598" w:type="dxa"/>
            <w:gridSpan w:val="8"/>
            <w:tcBorders>
              <w:bottom w:val="double" w:sz="4" w:space="0" w:color="auto"/>
            </w:tcBorders>
            <w:shd w:val="clear" w:color="auto" w:fill="BDD6EE"/>
          </w:tcPr>
          <w:p w14:paraId="5C86FA00" w14:textId="61B9C710"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1B17258D" w14:textId="77777777" w:rsidTr="00126818">
        <w:tc>
          <w:tcPr>
            <w:tcW w:w="3829" w:type="dxa"/>
            <w:tcBorders>
              <w:top w:val="double" w:sz="4" w:space="0" w:color="auto"/>
            </w:tcBorders>
            <w:shd w:val="clear" w:color="auto" w:fill="F7CAAC"/>
          </w:tcPr>
          <w:p w14:paraId="2CA245D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685EE229" w14:textId="77777777" w:rsidR="005D26EA" w:rsidRPr="00F52EEF" w:rsidRDefault="005D26EA"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Dějiny výtvarné kultury 2</w:t>
            </w:r>
          </w:p>
        </w:tc>
      </w:tr>
      <w:tr w:rsidR="005D26EA" w:rsidRPr="00F52EEF" w14:paraId="50017BEC" w14:textId="77777777" w:rsidTr="00126818">
        <w:tc>
          <w:tcPr>
            <w:tcW w:w="3829" w:type="dxa"/>
            <w:shd w:val="clear" w:color="auto" w:fill="F7CAAC"/>
          </w:tcPr>
          <w:p w14:paraId="62083FD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71867FC9" w14:textId="4DA44151" w:rsidR="005D26EA" w:rsidRPr="00F52EEF" w:rsidRDefault="0021018D"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ovinně volitelný</w:t>
            </w:r>
          </w:p>
        </w:tc>
        <w:tc>
          <w:tcPr>
            <w:tcW w:w="2547" w:type="dxa"/>
            <w:gridSpan w:val="2"/>
            <w:shd w:val="clear" w:color="auto" w:fill="F7CAAC"/>
          </w:tcPr>
          <w:p w14:paraId="4FE129F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tcPr>
          <w:p w14:paraId="0C13005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5D26EA" w:rsidRPr="00F52EEF" w14:paraId="58CE9E46" w14:textId="77777777" w:rsidTr="00126818">
        <w:tc>
          <w:tcPr>
            <w:tcW w:w="3829" w:type="dxa"/>
            <w:shd w:val="clear" w:color="auto" w:fill="F7CAAC"/>
          </w:tcPr>
          <w:p w14:paraId="63FBF6E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543C0AE1"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8s</w:t>
            </w:r>
          </w:p>
        </w:tc>
        <w:tc>
          <w:tcPr>
            <w:tcW w:w="889" w:type="dxa"/>
            <w:shd w:val="clear" w:color="auto" w:fill="F7CAAC"/>
          </w:tcPr>
          <w:p w14:paraId="1E7A497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460E0AC" w14:textId="4E7FA846"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8</w:t>
            </w:r>
            <w:r w:rsidR="00380EF9" w:rsidRPr="00F52EEF">
              <w:rPr>
                <w:rFonts w:asciiTheme="minorHAnsi" w:hAnsiTheme="minorHAnsi" w:cstheme="minorHAnsi"/>
              </w:rPr>
              <w:t xml:space="preserve"> hod.</w:t>
            </w:r>
          </w:p>
        </w:tc>
        <w:tc>
          <w:tcPr>
            <w:tcW w:w="2156" w:type="dxa"/>
            <w:shd w:val="clear" w:color="auto" w:fill="F7CAAC"/>
          </w:tcPr>
          <w:p w14:paraId="2398182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1CE358B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2BC25218" w14:textId="77777777" w:rsidTr="00126818">
        <w:tc>
          <w:tcPr>
            <w:tcW w:w="3829" w:type="dxa"/>
            <w:shd w:val="clear" w:color="auto" w:fill="F7CAAC"/>
          </w:tcPr>
          <w:p w14:paraId="099AB5B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0F397ECE" w14:textId="77777777" w:rsidR="005D26EA" w:rsidRPr="00F52EEF" w:rsidRDefault="005D26EA" w:rsidP="00935F76">
            <w:pPr>
              <w:tabs>
                <w:tab w:val="left" w:pos="567"/>
              </w:tabs>
              <w:jc w:val="both"/>
              <w:rPr>
                <w:rFonts w:asciiTheme="minorHAnsi" w:eastAsia="Calibri" w:hAnsiTheme="minorHAnsi" w:cstheme="minorHAnsi"/>
                <w:color w:val="FF0000"/>
              </w:rPr>
            </w:pPr>
            <w:r w:rsidRPr="00F52EEF">
              <w:rPr>
                <w:rFonts w:asciiTheme="minorHAnsi" w:eastAsia="Calibri" w:hAnsiTheme="minorHAnsi" w:cstheme="minorHAnsi"/>
              </w:rPr>
              <w:t>Dějiny výtvarné kultury 1</w:t>
            </w:r>
          </w:p>
        </w:tc>
      </w:tr>
      <w:tr w:rsidR="005D26EA" w:rsidRPr="00F52EEF" w14:paraId="765AC5D4" w14:textId="77777777" w:rsidTr="00126818">
        <w:tc>
          <w:tcPr>
            <w:tcW w:w="3829" w:type="dxa"/>
            <w:shd w:val="clear" w:color="auto" w:fill="F7CAAC"/>
          </w:tcPr>
          <w:p w14:paraId="58D4317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F7A9EC2" w14:textId="4E1EDD60" w:rsidR="005D26EA" w:rsidRPr="00F52EEF" w:rsidRDefault="00890C8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6" w:type="dxa"/>
            <w:shd w:val="clear" w:color="auto" w:fill="F7CAAC"/>
          </w:tcPr>
          <w:p w14:paraId="7E29745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1760C463" w14:textId="03A3F4C6" w:rsidR="005D26EA" w:rsidRPr="00F52EEF" w:rsidRDefault="00890C8D" w:rsidP="00935F76">
            <w:pPr>
              <w:tabs>
                <w:tab w:val="left" w:pos="567"/>
              </w:tabs>
              <w:jc w:val="both"/>
              <w:rPr>
                <w:rFonts w:asciiTheme="minorHAnsi" w:eastAsia="Calibri" w:hAnsiTheme="minorHAnsi" w:cstheme="minorHAnsi"/>
                <w:color w:val="1F497D" w:themeColor="text2"/>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6B7F0D42" w14:textId="77777777" w:rsidTr="00126818">
        <w:tc>
          <w:tcPr>
            <w:tcW w:w="3829" w:type="dxa"/>
            <w:shd w:val="clear" w:color="auto" w:fill="F7CAAC"/>
          </w:tcPr>
          <w:p w14:paraId="13645B3E"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0C0D0B81" w14:textId="77777777" w:rsidR="005D26EA" w:rsidRPr="00F52EEF" w:rsidRDefault="005D26EA" w:rsidP="00935F76">
            <w:pPr>
              <w:tabs>
                <w:tab w:val="left" w:pos="567"/>
              </w:tabs>
              <w:jc w:val="both"/>
              <w:rPr>
                <w:rFonts w:asciiTheme="minorHAnsi" w:hAnsiTheme="minorHAnsi" w:cstheme="minorHAnsi"/>
                <w:color w:val="1F497D" w:themeColor="text2"/>
              </w:rPr>
            </w:pPr>
          </w:p>
        </w:tc>
      </w:tr>
      <w:tr w:rsidR="005D26EA" w:rsidRPr="00F52EEF" w14:paraId="39A0389F" w14:textId="77777777" w:rsidTr="00126818">
        <w:trPr>
          <w:trHeight w:val="554"/>
        </w:trPr>
        <w:tc>
          <w:tcPr>
            <w:tcW w:w="10598" w:type="dxa"/>
            <w:gridSpan w:val="8"/>
            <w:tcBorders>
              <w:top w:val="nil"/>
            </w:tcBorders>
          </w:tcPr>
          <w:p w14:paraId="58BDEB5C" w14:textId="77777777" w:rsidR="00DF37DC" w:rsidRDefault="00DF37DC" w:rsidP="00935F76">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 xml:space="preserve">1. </w:t>
            </w:r>
            <w:r w:rsidR="005D26EA" w:rsidRPr="00F52EEF">
              <w:rPr>
                <w:rFonts w:asciiTheme="minorHAnsi" w:hAnsiTheme="minorHAnsi" w:cstheme="minorHAnsi"/>
                <w:color w:val="000000" w:themeColor="text1"/>
              </w:rPr>
              <w:t>Dílčí úkoly v průběhu semestru s odrazem aktuálního kulturního dění</w:t>
            </w:r>
            <w:r>
              <w:rPr>
                <w:rFonts w:asciiTheme="minorHAnsi" w:hAnsiTheme="minorHAnsi" w:cstheme="minorHAnsi"/>
                <w:color w:val="000000" w:themeColor="text1"/>
              </w:rPr>
              <w:t xml:space="preserve">. </w:t>
            </w:r>
          </w:p>
          <w:p w14:paraId="591C4ADE" w14:textId="77777777" w:rsidR="00DF37DC" w:rsidRDefault="00DF37DC" w:rsidP="00935F76">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2. E</w:t>
            </w:r>
            <w:r w:rsidR="005D26EA" w:rsidRPr="00F52EEF">
              <w:rPr>
                <w:rFonts w:asciiTheme="minorHAnsi" w:hAnsiTheme="minorHAnsi" w:cstheme="minorHAnsi"/>
                <w:color w:val="000000" w:themeColor="text1"/>
              </w:rPr>
              <w:t>sej, rozbor díla tvůrčího charakteru (hudební, výtvarné, literární) korespondující s časovým obdobím probírané látky</w:t>
            </w:r>
            <w:r>
              <w:rPr>
                <w:rFonts w:asciiTheme="minorHAnsi" w:hAnsiTheme="minorHAnsi" w:cstheme="minorHAnsi"/>
                <w:color w:val="000000" w:themeColor="text1"/>
              </w:rPr>
              <w:t xml:space="preserve">. </w:t>
            </w:r>
          </w:p>
          <w:p w14:paraId="0C01328F" w14:textId="157026D7" w:rsidR="00DF37DC" w:rsidRDefault="00DF37DC" w:rsidP="00935F76">
            <w:pPr>
              <w:tabs>
                <w:tab w:val="left" w:pos="567"/>
              </w:tabs>
              <w:jc w:val="both"/>
              <w:rPr>
                <w:rFonts w:asciiTheme="minorHAnsi" w:hAnsiTheme="minorHAnsi" w:cstheme="minorHAnsi"/>
                <w:color w:val="000000" w:themeColor="text1"/>
              </w:rPr>
            </w:pPr>
            <w:r>
              <w:rPr>
                <w:rFonts w:asciiTheme="minorHAnsi" w:hAnsiTheme="minorHAnsi" w:cstheme="minorHAnsi"/>
                <w:color w:val="000000" w:themeColor="text1"/>
              </w:rPr>
              <w:t>3. A</w:t>
            </w:r>
            <w:r w:rsidR="005D26EA" w:rsidRPr="00F52EEF">
              <w:rPr>
                <w:rFonts w:asciiTheme="minorHAnsi" w:hAnsiTheme="minorHAnsi" w:cstheme="minorHAnsi"/>
                <w:color w:val="000000" w:themeColor="text1"/>
              </w:rPr>
              <w:t>ktivní účast na semináři</w:t>
            </w:r>
            <w:r>
              <w:rPr>
                <w:rFonts w:asciiTheme="minorHAnsi" w:hAnsiTheme="minorHAnsi" w:cstheme="minorHAnsi"/>
                <w:color w:val="000000" w:themeColor="text1"/>
              </w:rPr>
              <w:t>.</w:t>
            </w:r>
          </w:p>
          <w:p w14:paraId="042C7C11" w14:textId="54EFB991" w:rsidR="005D26EA" w:rsidRPr="00F52EEF" w:rsidRDefault="00DF37DC" w:rsidP="00935F76">
            <w:pPr>
              <w:tabs>
                <w:tab w:val="left" w:pos="567"/>
              </w:tabs>
              <w:jc w:val="both"/>
              <w:rPr>
                <w:rFonts w:asciiTheme="minorHAnsi" w:hAnsiTheme="minorHAnsi" w:cstheme="minorHAnsi"/>
              </w:rPr>
            </w:pPr>
            <w:r>
              <w:rPr>
                <w:rFonts w:asciiTheme="minorHAnsi" w:hAnsiTheme="minorHAnsi" w:cstheme="minorHAnsi"/>
                <w:color w:val="000000" w:themeColor="text1"/>
              </w:rPr>
              <w:t>4.</w:t>
            </w:r>
            <w:r w:rsidR="005D26EA" w:rsidRPr="00F52EEF">
              <w:rPr>
                <w:rFonts w:asciiTheme="minorHAnsi" w:hAnsiTheme="minorHAnsi" w:cstheme="minorHAnsi"/>
                <w:color w:val="000000" w:themeColor="text1"/>
              </w:rPr>
              <w:t> </w:t>
            </w:r>
            <w:r>
              <w:rPr>
                <w:rFonts w:asciiTheme="minorHAnsi" w:hAnsiTheme="minorHAnsi" w:cstheme="minorHAnsi"/>
                <w:color w:val="000000" w:themeColor="text1"/>
              </w:rPr>
              <w:t>Z</w:t>
            </w:r>
            <w:r w:rsidR="005D26EA" w:rsidRPr="00F52EEF">
              <w:rPr>
                <w:rFonts w:asciiTheme="minorHAnsi" w:hAnsiTheme="minorHAnsi" w:cstheme="minorHAnsi"/>
                <w:color w:val="000000" w:themeColor="text1"/>
              </w:rPr>
              <w:t>ávěrečn</w:t>
            </w:r>
            <w:r>
              <w:rPr>
                <w:rFonts w:asciiTheme="minorHAnsi" w:hAnsiTheme="minorHAnsi" w:cstheme="minorHAnsi"/>
                <w:color w:val="000000" w:themeColor="text1"/>
              </w:rPr>
              <w:t>ý</w:t>
            </w:r>
            <w:r w:rsidR="005D26EA" w:rsidRPr="00F52EEF">
              <w:rPr>
                <w:rFonts w:asciiTheme="minorHAnsi" w:hAnsiTheme="minorHAnsi" w:cstheme="minorHAnsi"/>
                <w:color w:val="000000" w:themeColor="text1"/>
              </w:rPr>
              <w:t xml:space="preserve"> znalostní test odpovídajícímu rozsahu probírané látky.</w:t>
            </w:r>
          </w:p>
        </w:tc>
      </w:tr>
      <w:tr w:rsidR="005D26EA" w:rsidRPr="00F52EEF" w14:paraId="1A569A5D" w14:textId="77777777" w:rsidTr="00126818">
        <w:trPr>
          <w:trHeight w:val="197"/>
        </w:trPr>
        <w:tc>
          <w:tcPr>
            <w:tcW w:w="3829" w:type="dxa"/>
            <w:tcBorders>
              <w:top w:val="nil"/>
            </w:tcBorders>
            <w:shd w:val="clear" w:color="auto" w:fill="F7CAAC"/>
          </w:tcPr>
          <w:p w14:paraId="52A8F83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7462DC4" w14:textId="77777777" w:rsidR="005D26EA" w:rsidRPr="00F52EEF" w:rsidRDefault="005D26EA"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PaedDr. Marcela Göttlichová</w:t>
            </w:r>
          </w:p>
        </w:tc>
      </w:tr>
      <w:tr w:rsidR="005D26EA" w:rsidRPr="00F52EEF" w14:paraId="4D1E7452" w14:textId="77777777" w:rsidTr="00126818">
        <w:trPr>
          <w:trHeight w:val="243"/>
        </w:trPr>
        <w:tc>
          <w:tcPr>
            <w:tcW w:w="3829" w:type="dxa"/>
            <w:tcBorders>
              <w:top w:val="nil"/>
            </w:tcBorders>
            <w:shd w:val="clear" w:color="auto" w:fill="F7CAAC"/>
          </w:tcPr>
          <w:p w14:paraId="076C935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6B5C405F" w14:textId="332EAFD8" w:rsidR="005D26EA" w:rsidRPr="00F52EEF" w:rsidRDefault="00AD6806"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rPr>
              <w:t>Garant se podílí 100 % na výuce.</w:t>
            </w:r>
          </w:p>
        </w:tc>
      </w:tr>
      <w:tr w:rsidR="005D26EA" w:rsidRPr="00F52EEF" w14:paraId="04ECF65C" w14:textId="77777777" w:rsidTr="00126818">
        <w:tc>
          <w:tcPr>
            <w:tcW w:w="3829" w:type="dxa"/>
            <w:shd w:val="clear" w:color="auto" w:fill="F7CAAC"/>
          </w:tcPr>
          <w:p w14:paraId="246158B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45951FAC"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B716045" w14:textId="77777777" w:rsidTr="00126818">
        <w:trPr>
          <w:trHeight w:val="70"/>
        </w:trPr>
        <w:tc>
          <w:tcPr>
            <w:tcW w:w="10598" w:type="dxa"/>
            <w:gridSpan w:val="8"/>
            <w:tcBorders>
              <w:top w:val="nil"/>
            </w:tcBorders>
          </w:tcPr>
          <w:p w14:paraId="11B3D7F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E7BBF14" w14:textId="77777777" w:rsidTr="00126818">
        <w:tc>
          <w:tcPr>
            <w:tcW w:w="3829" w:type="dxa"/>
            <w:shd w:val="clear" w:color="auto" w:fill="F7CAAC"/>
          </w:tcPr>
          <w:p w14:paraId="078717B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64A5FA2F"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C097BCA" w14:textId="77777777" w:rsidTr="00126818">
        <w:tblPrEx>
          <w:tblW w:w="10598"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10" w:author="Martin Kazík" w:date="2020-01-23T11:23:00Z">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470"/>
          <w:trPrChange w:id="3411" w:author="Martin Kazík" w:date="2020-01-23T11:23:00Z">
            <w:trPr>
              <w:gridBefore w:val="7"/>
              <w:wBefore w:w="75" w:type="dxa"/>
              <w:trHeight w:val="4203"/>
            </w:trPr>
          </w:trPrChange>
        </w:trPr>
        <w:tc>
          <w:tcPr>
            <w:tcW w:w="10598" w:type="dxa"/>
            <w:gridSpan w:val="8"/>
            <w:tcBorders>
              <w:top w:val="nil"/>
              <w:bottom w:val="single" w:sz="12" w:space="0" w:color="auto"/>
            </w:tcBorders>
            <w:tcPrChange w:id="3412" w:author="Martin Kazík" w:date="2020-01-23T11:23:00Z">
              <w:tcPr>
                <w:tcW w:w="10598" w:type="dxa"/>
                <w:gridSpan w:val="3"/>
                <w:tcBorders>
                  <w:top w:val="nil"/>
                  <w:bottom w:val="single" w:sz="12" w:space="0" w:color="auto"/>
                </w:tcBorders>
              </w:tcPr>
            </w:tcPrChange>
          </w:tcPr>
          <w:p w14:paraId="39178F52" w14:textId="0738BC41" w:rsidR="00DF37DC" w:rsidRPr="00DF37DC" w:rsidRDefault="00DF37DC" w:rsidP="00935F76">
            <w:pPr>
              <w:tabs>
                <w:tab w:val="left" w:pos="567"/>
              </w:tabs>
              <w:rPr>
                <w:rFonts w:asciiTheme="minorHAnsi" w:hAnsiTheme="minorHAnsi" w:cstheme="minorHAnsi"/>
                <w:b/>
              </w:rPr>
            </w:pPr>
            <w:r w:rsidRPr="00DF37DC">
              <w:rPr>
                <w:rFonts w:asciiTheme="minorHAnsi" w:hAnsiTheme="minorHAnsi" w:cstheme="minorHAnsi"/>
                <w:b/>
              </w:rPr>
              <w:t>Probíraná témata:</w:t>
            </w:r>
          </w:p>
          <w:p w14:paraId="499302AF" w14:textId="10C841CF" w:rsidR="005D26EA" w:rsidRPr="00DF37DC" w:rsidRDefault="00DF37DC" w:rsidP="00935F76">
            <w:pPr>
              <w:tabs>
                <w:tab w:val="left" w:pos="567"/>
              </w:tabs>
              <w:rPr>
                <w:rFonts w:asciiTheme="minorHAnsi" w:hAnsiTheme="minorHAnsi" w:cstheme="minorHAnsi"/>
              </w:rPr>
            </w:pPr>
            <w:r>
              <w:rPr>
                <w:rFonts w:asciiTheme="minorHAnsi" w:hAnsiTheme="minorHAnsi" w:cstheme="minorHAnsi"/>
              </w:rPr>
              <w:t>- v</w:t>
            </w:r>
            <w:r w:rsidR="005D26EA" w:rsidRPr="00DF37DC">
              <w:rPr>
                <w:rFonts w:asciiTheme="minorHAnsi" w:hAnsiTheme="minorHAnsi" w:cstheme="minorHAnsi"/>
              </w:rPr>
              <w:t>rcholný středověk: románské umění jako propagace náboženské ideologie</w:t>
            </w:r>
            <w:r w:rsidR="007A5926">
              <w:rPr>
                <w:rFonts w:asciiTheme="minorHAnsi" w:hAnsiTheme="minorHAnsi" w:cstheme="minorHAnsi"/>
              </w:rPr>
              <w:t>;</w:t>
            </w:r>
          </w:p>
          <w:p w14:paraId="51CE0F76" w14:textId="7BA4BE9C" w:rsidR="00DF37DC" w:rsidRDefault="00DF37DC" w:rsidP="00935F76">
            <w:pPr>
              <w:tabs>
                <w:tab w:val="left" w:pos="567"/>
              </w:tabs>
              <w:rPr>
                <w:rFonts w:asciiTheme="minorHAnsi" w:hAnsiTheme="minorHAnsi" w:cstheme="minorHAnsi"/>
              </w:rPr>
            </w:pPr>
            <w:r>
              <w:rPr>
                <w:rFonts w:asciiTheme="minorHAnsi" w:hAnsiTheme="minorHAnsi" w:cstheme="minorHAnsi"/>
              </w:rPr>
              <w:t>- g</w:t>
            </w:r>
            <w:r w:rsidR="005D26EA" w:rsidRPr="00DF37DC">
              <w:rPr>
                <w:rFonts w:asciiTheme="minorHAnsi" w:hAnsiTheme="minorHAnsi" w:cstheme="minorHAnsi"/>
              </w:rPr>
              <w:t xml:space="preserve">otika </w:t>
            </w:r>
            <w:r>
              <w:rPr>
                <w:rFonts w:asciiTheme="minorHAnsi" w:hAnsiTheme="minorHAnsi" w:cstheme="minorHAnsi"/>
              </w:rPr>
              <w:t>–</w:t>
            </w:r>
            <w:r w:rsidR="005D26EA" w:rsidRPr="00DF37DC">
              <w:rPr>
                <w:rFonts w:asciiTheme="minorHAnsi" w:hAnsiTheme="minorHAnsi" w:cstheme="minorHAnsi"/>
              </w:rPr>
              <w:t xml:space="preserve"> raná, vrcholná a pozdní; umělecký výraz vrcholného a pozdního středověku; kultura ve světě náboženských představ</w:t>
            </w:r>
            <w:r w:rsidR="007A5926">
              <w:rPr>
                <w:rFonts w:asciiTheme="minorHAnsi" w:hAnsiTheme="minorHAnsi" w:cstheme="minorHAnsi"/>
              </w:rPr>
              <w:t>;</w:t>
            </w:r>
          </w:p>
          <w:p w14:paraId="0EAE3CB4" w14:textId="1B1E94D9" w:rsidR="005D26EA" w:rsidRPr="00DF37DC" w:rsidRDefault="00DF37DC" w:rsidP="00935F76">
            <w:pPr>
              <w:tabs>
                <w:tab w:val="left" w:pos="567"/>
              </w:tabs>
              <w:rPr>
                <w:rFonts w:asciiTheme="minorHAnsi" w:hAnsiTheme="minorHAnsi" w:cstheme="minorHAnsi"/>
              </w:rPr>
            </w:pPr>
            <w:r>
              <w:rPr>
                <w:rFonts w:asciiTheme="minorHAnsi" w:hAnsiTheme="minorHAnsi" w:cstheme="minorHAnsi"/>
              </w:rPr>
              <w:t>- e</w:t>
            </w:r>
            <w:r w:rsidR="005D26EA" w:rsidRPr="00DF37DC">
              <w:rPr>
                <w:rFonts w:asciiTheme="minorHAnsi" w:hAnsiTheme="minorHAnsi" w:cstheme="minorHAnsi"/>
              </w:rPr>
              <w:t xml:space="preserve">vropská novodobá kultura (raný novověk): renesance </w:t>
            </w:r>
            <w:r w:rsidR="007A5926">
              <w:rPr>
                <w:rFonts w:asciiTheme="minorHAnsi" w:hAnsiTheme="minorHAnsi" w:cstheme="minorHAnsi"/>
              </w:rPr>
              <w:t>–</w:t>
            </w:r>
            <w:r w:rsidR="005D26EA" w:rsidRPr="00DF37DC">
              <w:rPr>
                <w:rFonts w:asciiTheme="minorHAnsi" w:hAnsiTheme="minorHAnsi" w:cstheme="minorHAnsi"/>
              </w:rPr>
              <w:t xml:space="preserve"> humanismus, renesance v Itálii (quattrocento, cinquecento, pozdní renesance, manýrismus); antropocentrismus kultury</w:t>
            </w:r>
            <w:r w:rsidR="007A5926">
              <w:rPr>
                <w:rFonts w:asciiTheme="minorHAnsi" w:hAnsiTheme="minorHAnsi" w:cstheme="minorHAnsi"/>
              </w:rPr>
              <w:t>;</w:t>
            </w:r>
          </w:p>
          <w:p w14:paraId="4D5B7438" w14:textId="1DE5C860" w:rsidR="005D26EA" w:rsidRPr="00DF37DC" w:rsidRDefault="00DF37DC" w:rsidP="00935F76">
            <w:pPr>
              <w:tabs>
                <w:tab w:val="left" w:pos="567"/>
              </w:tabs>
              <w:rPr>
                <w:rFonts w:asciiTheme="minorHAnsi" w:hAnsiTheme="minorHAnsi" w:cstheme="minorHAnsi"/>
              </w:rPr>
            </w:pPr>
            <w:r>
              <w:rPr>
                <w:rFonts w:asciiTheme="minorHAnsi" w:hAnsiTheme="minorHAnsi" w:cstheme="minorHAnsi"/>
              </w:rPr>
              <w:t>- r</w:t>
            </w:r>
            <w:r w:rsidR="005D26EA" w:rsidRPr="00DF37DC">
              <w:rPr>
                <w:rFonts w:asciiTheme="minorHAnsi" w:hAnsiTheme="minorHAnsi" w:cstheme="minorHAnsi"/>
              </w:rPr>
              <w:t xml:space="preserve">enesance mimo Itálii </w:t>
            </w:r>
            <w:r w:rsidR="007A5926">
              <w:rPr>
                <w:rFonts w:asciiTheme="minorHAnsi" w:hAnsiTheme="minorHAnsi" w:cstheme="minorHAnsi"/>
              </w:rPr>
              <w:t>–</w:t>
            </w:r>
            <w:r w:rsidR="005D26EA" w:rsidRPr="00DF37DC">
              <w:rPr>
                <w:rFonts w:asciiTheme="minorHAnsi" w:hAnsiTheme="minorHAnsi" w:cstheme="minorHAnsi"/>
              </w:rPr>
              <w:t xml:space="preserve"> renesance v Holandsku, Německu a zaalpských zemích; vliv měšťanů na vývoj kulturních změn</w:t>
            </w:r>
            <w:r w:rsidR="007A5926">
              <w:rPr>
                <w:rFonts w:asciiTheme="minorHAnsi" w:hAnsiTheme="minorHAnsi" w:cstheme="minorHAnsi"/>
              </w:rPr>
              <w:t>;</w:t>
            </w:r>
          </w:p>
          <w:p w14:paraId="2647F38B" w14:textId="77777777" w:rsidR="00126818" w:rsidRDefault="00DF37DC" w:rsidP="00935F76">
            <w:pPr>
              <w:tabs>
                <w:tab w:val="left" w:pos="567"/>
              </w:tabs>
              <w:rPr>
                <w:rFonts w:asciiTheme="minorHAnsi" w:hAnsiTheme="minorHAnsi" w:cstheme="minorHAnsi"/>
              </w:rPr>
            </w:pPr>
            <w:r>
              <w:rPr>
                <w:rFonts w:asciiTheme="minorHAnsi" w:hAnsiTheme="minorHAnsi" w:cstheme="minorHAnsi"/>
              </w:rPr>
              <w:t>- e</w:t>
            </w:r>
            <w:r w:rsidR="005D26EA" w:rsidRPr="00DF37DC">
              <w:rPr>
                <w:rFonts w:asciiTheme="minorHAnsi" w:hAnsiTheme="minorHAnsi" w:cstheme="minorHAnsi"/>
              </w:rPr>
              <w:t>vropská novodobá kultura (vyspělý novověk)</w:t>
            </w:r>
          </w:p>
          <w:p w14:paraId="6976B3F5" w14:textId="77698609" w:rsidR="005D26EA" w:rsidRPr="00DF37DC" w:rsidRDefault="00DF37DC" w:rsidP="00935F76">
            <w:pPr>
              <w:tabs>
                <w:tab w:val="left" w:pos="567"/>
              </w:tabs>
              <w:rPr>
                <w:rFonts w:asciiTheme="minorHAnsi" w:hAnsiTheme="minorHAnsi" w:cstheme="minorHAnsi"/>
              </w:rPr>
            </w:pPr>
            <w:r>
              <w:rPr>
                <w:rFonts w:asciiTheme="minorHAnsi" w:hAnsiTheme="minorHAnsi" w:cstheme="minorHAnsi"/>
              </w:rPr>
              <w:t>- b</w:t>
            </w:r>
            <w:r w:rsidR="005D26EA" w:rsidRPr="00DF37DC">
              <w:rPr>
                <w:rFonts w:asciiTheme="minorHAnsi" w:hAnsiTheme="minorHAnsi" w:cstheme="minorHAnsi"/>
              </w:rPr>
              <w:t>arokní sloh v ostatní Evropě; rokoko</w:t>
            </w:r>
            <w:r w:rsidR="007A5926">
              <w:rPr>
                <w:rFonts w:asciiTheme="minorHAnsi" w:hAnsiTheme="minorHAnsi" w:cstheme="minorHAnsi"/>
              </w:rPr>
              <w:t>;</w:t>
            </w:r>
          </w:p>
          <w:p w14:paraId="09E29B5E" w14:textId="261EE6CB" w:rsidR="005D26EA" w:rsidRPr="00DF37DC" w:rsidRDefault="00DF37DC" w:rsidP="00935F76">
            <w:pPr>
              <w:tabs>
                <w:tab w:val="left" w:pos="567"/>
              </w:tabs>
              <w:rPr>
                <w:rFonts w:asciiTheme="minorHAnsi" w:hAnsiTheme="minorHAnsi" w:cstheme="minorHAnsi"/>
              </w:rPr>
            </w:pPr>
            <w:r>
              <w:rPr>
                <w:rFonts w:asciiTheme="minorHAnsi" w:hAnsiTheme="minorHAnsi" w:cstheme="minorHAnsi"/>
              </w:rPr>
              <w:t>- e</w:t>
            </w:r>
            <w:r w:rsidR="005D26EA" w:rsidRPr="00DF37DC">
              <w:rPr>
                <w:rFonts w:asciiTheme="minorHAnsi" w:hAnsiTheme="minorHAnsi" w:cstheme="minorHAnsi"/>
              </w:rPr>
              <w:t xml:space="preserve">vropská novodobá kultura (doba nejnovější): klasicismus </w:t>
            </w:r>
            <w:r w:rsidR="007A5926">
              <w:rPr>
                <w:rFonts w:asciiTheme="minorHAnsi" w:hAnsiTheme="minorHAnsi" w:cstheme="minorHAnsi"/>
              </w:rPr>
              <w:t>–</w:t>
            </w:r>
            <w:r w:rsidR="005D26EA" w:rsidRPr="00DF37DC">
              <w:rPr>
                <w:rFonts w:asciiTheme="minorHAnsi" w:hAnsiTheme="minorHAnsi" w:cstheme="minorHAnsi"/>
              </w:rPr>
              <w:t xml:space="preserve"> návaznost na ideály renesance stavějící na osvědčených a zavedených tradičních modelech a postupech; osvícenství </w:t>
            </w:r>
            <w:r w:rsidR="007A5926">
              <w:rPr>
                <w:rFonts w:asciiTheme="minorHAnsi" w:hAnsiTheme="minorHAnsi" w:cstheme="minorHAnsi"/>
              </w:rPr>
              <w:t>–</w:t>
            </w:r>
            <w:r w:rsidR="005D26EA" w:rsidRPr="00DF37DC">
              <w:rPr>
                <w:rFonts w:asciiTheme="minorHAnsi" w:hAnsiTheme="minorHAnsi" w:cstheme="minorHAnsi"/>
              </w:rPr>
              <w:t xml:space="preserve"> osvícenský klasicismus; empír</w:t>
            </w:r>
            <w:r w:rsidR="007A5926">
              <w:rPr>
                <w:rFonts w:asciiTheme="minorHAnsi" w:hAnsiTheme="minorHAnsi" w:cstheme="minorHAnsi"/>
              </w:rPr>
              <w:t>;</w:t>
            </w:r>
          </w:p>
          <w:p w14:paraId="556F2510" w14:textId="3D2CFE8C" w:rsidR="005D26EA" w:rsidRPr="00DF37DC" w:rsidRDefault="00DF37DC" w:rsidP="00935F76">
            <w:pPr>
              <w:tabs>
                <w:tab w:val="left" w:pos="567"/>
              </w:tabs>
              <w:rPr>
                <w:rFonts w:asciiTheme="minorHAnsi" w:hAnsiTheme="minorHAnsi" w:cstheme="minorHAnsi"/>
              </w:rPr>
            </w:pPr>
            <w:r>
              <w:rPr>
                <w:rFonts w:asciiTheme="minorHAnsi" w:hAnsiTheme="minorHAnsi" w:cstheme="minorHAnsi"/>
              </w:rPr>
              <w:t>- k</w:t>
            </w:r>
            <w:r w:rsidR="005D26EA" w:rsidRPr="00DF37DC">
              <w:rPr>
                <w:rFonts w:asciiTheme="minorHAnsi" w:hAnsiTheme="minorHAnsi" w:cstheme="minorHAnsi"/>
              </w:rPr>
              <w:t xml:space="preserve">onec epochy jednotných slohů: romantismus </w:t>
            </w:r>
            <w:r w:rsidR="007A5926">
              <w:rPr>
                <w:rFonts w:asciiTheme="minorHAnsi" w:hAnsiTheme="minorHAnsi" w:cstheme="minorHAnsi"/>
              </w:rPr>
              <w:t>–</w:t>
            </w:r>
            <w:r w:rsidR="005D26EA" w:rsidRPr="00DF37DC">
              <w:rPr>
                <w:rFonts w:asciiTheme="minorHAnsi" w:hAnsiTheme="minorHAnsi" w:cstheme="minorHAnsi"/>
              </w:rPr>
              <w:t xml:space="preserve"> jeden z posledních velkých evropských uměleckých slohů zasahující do všech oblastí života; individualismus, subjektivismus a modernismus</w:t>
            </w:r>
            <w:r w:rsidR="007A5926">
              <w:rPr>
                <w:rFonts w:asciiTheme="minorHAnsi" w:hAnsiTheme="minorHAnsi" w:cstheme="minorHAnsi"/>
              </w:rPr>
              <w:t>;</w:t>
            </w:r>
          </w:p>
          <w:p w14:paraId="23EDAE55" w14:textId="3A8CFBB0" w:rsidR="005D26EA" w:rsidRPr="00DF37DC" w:rsidRDefault="00DF37DC" w:rsidP="00935F76">
            <w:pPr>
              <w:tabs>
                <w:tab w:val="left" w:pos="567"/>
              </w:tabs>
              <w:rPr>
                <w:rFonts w:asciiTheme="minorHAnsi" w:hAnsiTheme="minorHAnsi" w:cstheme="minorHAnsi"/>
              </w:rPr>
            </w:pPr>
            <w:r>
              <w:rPr>
                <w:rFonts w:asciiTheme="minorHAnsi" w:hAnsiTheme="minorHAnsi" w:cstheme="minorHAnsi"/>
              </w:rPr>
              <w:t>- r</w:t>
            </w:r>
            <w:r w:rsidR="005D26EA" w:rsidRPr="00DF37DC">
              <w:rPr>
                <w:rFonts w:asciiTheme="minorHAnsi" w:hAnsiTheme="minorHAnsi" w:cstheme="minorHAnsi"/>
              </w:rPr>
              <w:t>ealismus jako protest proti lidským konvencím, doznívání celostních uměleckých stylů v Evropě a předpoklady rozvoje moderního umění</w:t>
            </w:r>
            <w:r w:rsidR="007A5926">
              <w:rPr>
                <w:rFonts w:asciiTheme="minorHAnsi" w:hAnsiTheme="minorHAnsi" w:cstheme="minorHAnsi"/>
              </w:rPr>
              <w:t>;</w:t>
            </w:r>
          </w:p>
          <w:p w14:paraId="7045AC59" w14:textId="34CA036B" w:rsidR="005D26EA" w:rsidRPr="00DF37DC" w:rsidRDefault="00DF37DC" w:rsidP="00935F76">
            <w:pPr>
              <w:tabs>
                <w:tab w:val="left" w:pos="567"/>
              </w:tabs>
              <w:rPr>
                <w:rFonts w:asciiTheme="minorHAnsi" w:hAnsiTheme="minorHAnsi" w:cstheme="minorHAnsi"/>
              </w:rPr>
            </w:pPr>
            <w:r>
              <w:rPr>
                <w:rFonts w:asciiTheme="minorHAnsi" w:hAnsiTheme="minorHAnsi" w:cstheme="minorHAnsi"/>
              </w:rPr>
              <w:t>- e</w:t>
            </w:r>
            <w:r w:rsidR="005D26EA" w:rsidRPr="00DF37DC">
              <w:rPr>
                <w:rFonts w:asciiTheme="minorHAnsi" w:hAnsiTheme="minorHAnsi" w:cstheme="minorHAnsi"/>
              </w:rPr>
              <w:t>vropské moderní umění I: moderna (období 2. poloviny 19.století a počátku 20. století) – impresionismus a jeho kořeny</w:t>
            </w:r>
            <w:r w:rsidR="007A5926">
              <w:rPr>
                <w:rFonts w:asciiTheme="minorHAnsi" w:hAnsiTheme="minorHAnsi" w:cstheme="minorHAnsi"/>
              </w:rPr>
              <w:t>;</w:t>
            </w:r>
          </w:p>
          <w:p w14:paraId="3BF1B863" w14:textId="2FC0A588" w:rsidR="005D26EA" w:rsidRPr="00DF37DC" w:rsidRDefault="00DF37DC" w:rsidP="00935F76">
            <w:pPr>
              <w:tabs>
                <w:tab w:val="left" w:pos="567"/>
              </w:tabs>
              <w:rPr>
                <w:rFonts w:asciiTheme="minorHAnsi" w:hAnsiTheme="minorHAnsi" w:cstheme="minorHAnsi"/>
              </w:rPr>
            </w:pPr>
            <w:r>
              <w:rPr>
                <w:rFonts w:asciiTheme="minorHAnsi" w:hAnsiTheme="minorHAnsi" w:cstheme="minorHAnsi"/>
              </w:rPr>
              <w:t>- p</w:t>
            </w:r>
            <w:r w:rsidR="005D26EA" w:rsidRPr="00DF37DC">
              <w:rPr>
                <w:rFonts w:asciiTheme="minorHAnsi" w:hAnsiTheme="minorHAnsi" w:cstheme="minorHAnsi"/>
              </w:rPr>
              <w:t xml:space="preserve">ostimpresionismus a neoimpresionismus </w:t>
            </w:r>
            <w:r w:rsidR="007A5926">
              <w:rPr>
                <w:rFonts w:asciiTheme="minorHAnsi" w:hAnsiTheme="minorHAnsi" w:cstheme="minorHAnsi"/>
              </w:rPr>
              <w:t>–</w:t>
            </w:r>
            <w:r w:rsidR="005D26EA" w:rsidRPr="00DF37DC">
              <w:rPr>
                <w:rFonts w:asciiTheme="minorHAnsi" w:hAnsiTheme="minorHAnsi" w:cstheme="minorHAnsi"/>
              </w:rPr>
              <w:t xml:space="preserve"> přelom století a jeho odraz v kulturním pojetí</w:t>
            </w:r>
            <w:r w:rsidR="007A5926">
              <w:rPr>
                <w:rFonts w:asciiTheme="minorHAnsi" w:hAnsiTheme="minorHAnsi" w:cstheme="minorHAnsi"/>
              </w:rPr>
              <w:t>;</w:t>
            </w:r>
          </w:p>
          <w:p w14:paraId="542F7788" w14:textId="15E6734F" w:rsidR="005D26EA" w:rsidRPr="00F52EEF" w:rsidRDefault="00DF37DC">
            <w:pPr>
              <w:tabs>
                <w:tab w:val="left" w:pos="567"/>
              </w:tabs>
              <w:rPr>
                <w:rFonts w:asciiTheme="minorHAnsi" w:hAnsiTheme="minorHAnsi" w:cstheme="minorHAnsi"/>
              </w:rPr>
              <w:pPrChange w:id="3413" w:author="Martin Kazík" w:date="2020-01-23T11:23:00Z">
                <w:pPr>
                  <w:tabs>
                    <w:tab w:val="left" w:pos="567"/>
                  </w:tabs>
                  <w:jc w:val="both"/>
                </w:pPr>
              </w:pPrChange>
            </w:pPr>
            <w:r>
              <w:rPr>
                <w:rFonts w:asciiTheme="minorHAnsi" w:hAnsiTheme="minorHAnsi" w:cstheme="minorHAnsi"/>
              </w:rPr>
              <w:t>- s</w:t>
            </w:r>
            <w:r w:rsidR="005D26EA" w:rsidRPr="00DF37DC">
              <w:rPr>
                <w:rFonts w:asciiTheme="minorHAnsi" w:hAnsiTheme="minorHAnsi" w:cstheme="minorHAnsi"/>
              </w:rPr>
              <w:t>ecese – poslední umělecký sloh, jenž dokázal vtisknout své umělecké znaky všem projevům moderního života, vytvořit módu a životní styl konce 19. a počátku 20. století</w:t>
            </w:r>
            <w:r w:rsidR="007A5926">
              <w:rPr>
                <w:rFonts w:asciiTheme="minorHAnsi" w:hAnsiTheme="minorHAnsi" w:cstheme="minorHAnsi"/>
              </w:rPr>
              <w:t>;</w:t>
            </w:r>
            <w:ins w:id="3414" w:author="Martin Kazík" w:date="2020-01-23T11:23:00Z">
              <w:r w:rsidR="00D77714" w:rsidRPr="00F52EEF">
                <w:rPr>
                  <w:rFonts w:asciiTheme="minorHAnsi" w:hAnsiTheme="minorHAnsi" w:cstheme="minorHAnsi"/>
                </w:rPr>
                <w:t xml:space="preserve"> </w:t>
              </w:r>
            </w:ins>
          </w:p>
        </w:tc>
      </w:tr>
      <w:tr w:rsidR="005D26EA" w:rsidRPr="00F52EEF" w14:paraId="44B9F1D6" w14:textId="77777777" w:rsidTr="00126818">
        <w:trPr>
          <w:trHeight w:val="265"/>
        </w:trPr>
        <w:tc>
          <w:tcPr>
            <w:tcW w:w="4396" w:type="dxa"/>
            <w:gridSpan w:val="2"/>
            <w:tcBorders>
              <w:top w:val="nil"/>
            </w:tcBorders>
            <w:shd w:val="clear" w:color="auto" w:fill="F7CAAC"/>
          </w:tcPr>
          <w:p w14:paraId="52DED6F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49EA833F" w14:textId="77777777" w:rsidR="005D26EA" w:rsidRPr="00F52EEF" w:rsidRDefault="005D26EA" w:rsidP="00935F76">
            <w:pPr>
              <w:tabs>
                <w:tab w:val="left" w:pos="567"/>
              </w:tabs>
              <w:autoSpaceDE w:val="0"/>
              <w:autoSpaceDN w:val="0"/>
              <w:adjustRightInd w:val="0"/>
              <w:rPr>
                <w:rFonts w:asciiTheme="minorHAnsi" w:hAnsiTheme="minorHAnsi" w:cstheme="minorHAnsi"/>
              </w:rPr>
            </w:pPr>
          </w:p>
        </w:tc>
      </w:tr>
      <w:tr w:rsidR="005D26EA" w:rsidRPr="00F52EEF" w14:paraId="655A14B8" w14:textId="77777777" w:rsidTr="00126818">
        <w:trPr>
          <w:trHeight w:val="2549"/>
        </w:trPr>
        <w:tc>
          <w:tcPr>
            <w:tcW w:w="10598" w:type="dxa"/>
            <w:gridSpan w:val="8"/>
            <w:tcBorders>
              <w:top w:val="nil"/>
            </w:tcBorders>
          </w:tcPr>
          <w:p w14:paraId="4BD00A07" w14:textId="77777777" w:rsidR="00126818" w:rsidRPr="00DF37DC" w:rsidRDefault="00126818" w:rsidP="00126818">
            <w:pPr>
              <w:tabs>
                <w:tab w:val="left" w:pos="567"/>
              </w:tabs>
              <w:autoSpaceDE w:val="0"/>
              <w:autoSpaceDN w:val="0"/>
              <w:adjustRightInd w:val="0"/>
              <w:rPr>
                <w:rFonts w:asciiTheme="minorHAnsi" w:eastAsia="Calibri" w:hAnsiTheme="minorHAnsi" w:cstheme="minorHAnsi"/>
                <w:b/>
              </w:rPr>
            </w:pPr>
            <w:r w:rsidRPr="00DF37DC">
              <w:rPr>
                <w:rFonts w:asciiTheme="minorHAnsi" w:eastAsia="Calibri" w:hAnsiTheme="minorHAnsi" w:cstheme="minorHAnsi"/>
                <w:b/>
              </w:rPr>
              <w:t>Povinná literatura:</w:t>
            </w:r>
          </w:p>
          <w:p w14:paraId="071D7F78" w14:textId="77777777" w:rsidR="00126818" w:rsidRPr="00F52EEF" w:rsidRDefault="00126818" w:rsidP="00126818">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MRÁZ, Bohumír. 2016.  </w:t>
            </w:r>
            <w:r w:rsidRPr="00F52EEF">
              <w:rPr>
                <w:rFonts w:asciiTheme="minorHAnsi" w:eastAsia="Calibri" w:hAnsiTheme="minorHAnsi" w:cstheme="minorHAnsi"/>
                <w:i/>
              </w:rPr>
              <w:t>Dějiny výtvarné kultury I.</w:t>
            </w:r>
            <w:r w:rsidRPr="00F52EEF">
              <w:rPr>
                <w:rFonts w:asciiTheme="minorHAnsi" w:eastAsia="Calibri" w:hAnsiTheme="minorHAnsi" w:cstheme="minorHAnsi"/>
              </w:rPr>
              <w:t xml:space="preserve"> Praha: Idea servis. ISBN 978-80-8597-089-0.</w:t>
            </w:r>
          </w:p>
          <w:p w14:paraId="11AFD8AB" w14:textId="77777777" w:rsidR="00126818" w:rsidRPr="00F52EEF" w:rsidRDefault="00126818" w:rsidP="00126818">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Doporučená literatura:</w:t>
            </w:r>
          </w:p>
          <w:p w14:paraId="2217C2D5" w14:textId="77777777" w:rsidR="00126818" w:rsidRPr="00F52EEF" w:rsidRDefault="00126818" w:rsidP="00126818">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BERANOVÁ, Věra. 2017. </w:t>
            </w:r>
            <w:r w:rsidRPr="00F52EEF">
              <w:rPr>
                <w:rFonts w:asciiTheme="minorHAnsi" w:eastAsia="Calibri" w:hAnsiTheme="minorHAnsi" w:cstheme="minorHAnsi"/>
                <w:i/>
              </w:rPr>
              <w:t>Průvodce po světě současné estetiky.</w:t>
            </w:r>
            <w:r w:rsidRPr="00F52EEF">
              <w:rPr>
                <w:rFonts w:asciiTheme="minorHAnsi" w:eastAsia="Calibri" w:hAnsiTheme="minorHAnsi" w:cstheme="minorHAnsi"/>
              </w:rPr>
              <w:t xml:space="preserve"> Slušovice: Monument. ISBN 978-80-88143-13-0.</w:t>
            </w:r>
          </w:p>
          <w:p w14:paraId="049A2D64" w14:textId="77777777" w:rsidR="00126818" w:rsidRPr="00F52EEF" w:rsidRDefault="00126818" w:rsidP="00126818">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BURCKHARDT, Titus. 2018.  </w:t>
            </w:r>
            <w:r w:rsidRPr="00F52EEF">
              <w:rPr>
                <w:rFonts w:asciiTheme="minorHAnsi" w:eastAsia="Calibri" w:hAnsiTheme="minorHAnsi" w:cstheme="minorHAnsi"/>
                <w:i/>
              </w:rPr>
              <w:t>Zrcadlo moudrosti.</w:t>
            </w:r>
            <w:r w:rsidRPr="00F52EEF">
              <w:rPr>
                <w:rFonts w:asciiTheme="minorHAnsi" w:eastAsia="Calibri" w:hAnsiTheme="minorHAnsi" w:cstheme="minorHAnsi"/>
              </w:rPr>
              <w:t xml:space="preserve"> Praha: Malvern 2018.</w:t>
            </w:r>
          </w:p>
          <w:p w14:paraId="29CBF7CC" w14:textId="77777777" w:rsidR="00126818" w:rsidRPr="00F52EEF" w:rsidRDefault="00126818" w:rsidP="00126818">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KULKA, Tomáš. 2019. </w:t>
            </w:r>
            <w:r w:rsidRPr="00F52EEF">
              <w:rPr>
                <w:rFonts w:asciiTheme="minorHAnsi" w:eastAsia="Calibri" w:hAnsiTheme="minorHAnsi" w:cstheme="minorHAnsi"/>
                <w:i/>
              </w:rPr>
              <w:t>Umění a jeho hodnoty.</w:t>
            </w:r>
            <w:r w:rsidRPr="00F52EEF">
              <w:rPr>
                <w:rFonts w:asciiTheme="minorHAnsi" w:eastAsia="Calibri" w:hAnsiTheme="minorHAnsi" w:cstheme="minorHAnsi"/>
              </w:rPr>
              <w:t xml:space="preserve"> Praha: Argo. ISBN 978-80-257-2736-2.</w:t>
            </w:r>
          </w:p>
          <w:p w14:paraId="10EE15DE" w14:textId="77777777" w:rsidR="00126818" w:rsidRPr="00F52EEF" w:rsidRDefault="00126818" w:rsidP="00126818">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MIKŠ, František. 2017. </w:t>
            </w:r>
            <w:r w:rsidRPr="00F52EEF">
              <w:rPr>
                <w:rFonts w:asciiTheme="minorHAnsi" w:eastAsia="Calibri" w:hAnsiTheme="minorHAnsi" w:cstheme="minorHAnsi"/>
                <w:i/>
              </w:rPr>
              <w:t>Gombrich Tajemství obrazu a jazyk umění: Pozvání k dějinám a teorii umění.</w:t>
            </w:r>
            <w:r w:rsidRPr="00F52EEF">
              <w:rPr>
                <w:rFonts w:asciiTheme="minorHAnsi" w:eastAsia="Calibri" w:hAnsiTheme="minorHAnsi" w:cstheme="minorHAnsi"/>
              </w:rPr>
              <w:t xml:space="preserve"> Brno: Barrister a Principal. ISBN 978-80-7485-030-1.</w:t>
            </w:r>
          </w:p>
          <w:p w14:paraId="18C9A770" w14:textId="77777777" w:rsidR="00126818" w:rsidRPr="00F52EEF" w:rsidRDefault="00126818" w:rsidP="00126818">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ECO, UMBERTO. 2015. </w:t>
            </w:r>
            <w:r w:rsidRPr="00F52EEF">
              <w:rPr>
                <w:rFonts w:asciiTheme="minorHAnsi" w:eastAsia="Calibri" w:hAnsiTheme="minorHAnsi" w:cstheme="minorHAnsi"/>
                <w:i/>
              </w:rPr>
              <w:t>Dějiny krásy.</w:t>
            </w:r>
            <w:r w:rsidRPr="00F52EEF">
              <w:rPr>
                <w:rFonts w:asciiTheme="minorHAnsi" w:eastAsia="Calibri" w:hAnsiTheme="minorHAnsi" w:cstheme="minorHAnsi"/>
              </w:rPr>
              <w:t xml:space="preserve"> Praha: Argo. ISBN 80-7203-677-7.</w:t>
            </w:r>
          </w:p>
          <w:p w14:paraId="5E1BA371" w14:textId="17004BF8" w:rsidR="00FD2F2F" w:rsidRPr="00F52EEF" w:rsidRDefault="00126818" w:rsidP="00935F76">
            <w:pPr>
              <w:tabs>
                <w:tab w:val="left" w:pos="567"/>
              </w:tabs>
              <w:autoSpaceDE w:val="0"/>
              <w:autoSpaceDN w:val="0"/>
              <w:adjustRightInd w:val="0"/>
              <w:rPr>
                <w:rFonts w:asciiTheme="minorHAnsi" w:eastAsia="Calibri" w:hAnsiTheme="minorHAnsi" w:cstheme="minorHAnsi"/>
                <w:color w:val="000000" w:themeColor="text1"/>
              </w:rPr>
            </w:pPr>
            <w:r w:rsidRPr="00F52EEF">
              <w:rPr>
                <w:rFonts w:asciiTheme="minorHAnsi" w:eastAsia="Calibri" w:hAnsiTheme="minorHAnsi" w:cstheme="minorHAnsi"/>
              </w:rPr>
              <w:t xml:space="preserve">ECO, UMBERTO. 2015. </w:t>
            </w:r>
            <w:r w:rsidRPr="00F52EEF">
              <w:rPr>
                <w:rFonts w:asciiTheme="minorHAnsi" w:eastAsia="Calibri" w:hAnsiTheme="minorHAnsi" w:cstheme="minorHAnsi"/>
                <w:i/>
              </w:rPr>
              <w:t>Dějiny ošklivosti.</w:t>
            </w:r>
            <w:r w:rsidRPr="00F52EEF">
              <w:rPr>
                <w:rFonts w:asciiTheme="minorHAnsi" w:eastAsia="Calibri" w:hAnsiTheme="minorHAnsi" w:cstheme="minorHAnsi"/>
              </w:rPr>
              <w:t xml:space="preserve"> Praha: Argo. ISBN 978-80-7203-893-0.</w:t>
            </w:r>
          </w:p>
        </w:tc>
      </w:tr>
      <w:tr w:rsidR="005D26EA" w:rsidRPr="00F52EEF" w14:paraId="7AFCC87E" w14:textId="77777777" w:rsidTr="00126818">
        <w:tc>
          <w:tcPr>
            <w:tcW w:w="10598" w:type="dxa"/>
            <w:gridSpan w:val="8"/>
            <w:tcBorders>
              <w:top w:val="single" w:sz="12" w:space="0" w:color="auto"/>
              <w:left w:val="single" w:sz="2" w:space="0" w:color="auto"/>
              <w:bottom w:val="single" w:sz="2" w:space="0" w:color="auto"/>
              <w:right w:val="single" w:sz="2" w:space="0" w:color="auto"/>
            </w:tcBorders>
            <w:shd w:val="clear" w:color="auto" w:fill="F7CAAC"/>
          </w:tcPr>
          <w:p w14:paraId="4BD9BB8C"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r w:rsidRPr="00F52EEF">
              <w:rPr>
                <w:rFonts w:asciiTheme="minorHAnsi" w:eastAsia="Calibri" w:hAnsiTheme="minorHAnsi" w:cstheme="minorHAnsi"/>
                <w:color w:val="FF0000"/>
              </w:rPr>
              <w:t>.</w:t>
            </w:r>
          </w:p>
        </w:tc>
      </w:tr>
      <w:tr w:rsidR="005D26EA" w:rsidRPr="00F52EEF" w14:paraId="580FC43B" w14:textId="77777777" w:rsidTr="00126818">
        <w:tc>
          <w:tcPr>
            <w:tcW w:w="5530" w:type="dxa"/>
            <w:gridSpan w:val="3"/>
            <w:tcBorders>
              <w:top w:val="single" w:sz="2" w:space="0" w:color="auto"/>
            </w:tcBorders>
            <w:shd w:val="clear" w:color="auto" w:fill="F7CAAC"/>
          </w:tcPr>
          <w:p w14:paraId="4EA4736C"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tcBorders>
          </w:tcPr>
          <w:p w14:paraId="15ECD49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8</w:t>
            </w:r>
          </w:p>
        </w:tc>
        <w:tc>
          <w:tcPr>
            <w:tcW w:w="4179" w:type="dxa"/>
            <w:gridSpan w:val="4"/>
            <w:tcBorders>
              <w:top w:val="single" w:sz="2" w:space="0" w:color="auto"/>
            </w:tcBorders>
            <w:shd w:val="clear" w:color="auto" w:fill="F7CAAC"/>
          </w:tcPr>
          <w:p w14:paraId="39A3B2D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hodin</w:t>
            </w:r>
          </w:p>
        </w:tc>
      </w:tr>
      <w:tr w:rsidR="005D26EA" w:rsidRPr="00F52EEF" w14:paraId="2FF44D5A" w14:textId="77777777" w:rsidTr="00126818">
        <w:tc>
          <w:tcPr>
            <w:tcW w:w="10598" w:type="dxa"/>
            <w:gridSpan w:val="8"/>
            <w:shd w:val="clear" w:color="auto" w:fill="F7CAAC"/>
          </w:tcPr>
          <w:p w14:paraId="6FE7F02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4FC1B33D" w14:textId="77777777" w:rsidTr="00126818">
        <w:trPr>
          <w:trHeight w:val="1829"/>
        </w:trPr>
        <w:tc>
          <w:tcPr>
            <w:tcW w:w="10598" w:type="dxa"/>
            <w:gridSpan w:val="8"/>
          </w:tcPr>
          <w:p w14:paraId="4A48390E" w14:textId="15BB290B" w:rsidR="005D26EA" w:rsidRPr="00F52EEF" w:rsidRDefault="00784D2E" w:rsidP="00935F76">
            <w:pPr>
              <w:tabs>
                <w:tab w:val="left" w:pos="567"/>
              </w:tabs>
              <w:jc w:val="both"/>
              <w:rPr>
                <w:rFonts w:asciiTheme="minorHAns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5060D3E" w14:textId="6BCAB164" w:rsidR="003C2A1F" w:rsidRDefault="003C2A1F" w:rsidP="00935F76">
      <w:pPr>
        <w:tabs>
          <w:tab w:val="left" w:pos="567"/>
        </w:tabs>
        <w:rPr>
          <w:rFonts w:asciiTheme="minorHAnsi" w:hAnsiTheme="minorHAnsi" w:cstheme="minorHAnsi"/>
        </w:rPr>
      </w:pPr>
    </w:p>
    <w:p w14:paraId="38E03630" w14:textId="77777777" w:rsidR="008445AD" w:rsidRDefault="008445AD">
      <w:pPr>
        <w:rPr>
          <w:ins w:id="3415" w:author="Radim Bačuvčík" w:date="2020-02-06T15:04:00Z"/>
        </w:rPr>
      </w:pPr>
      <w:ins w:id="3416" w:author="Radim Bačuvčík" w:date="2020-02-06T15:04: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53"/>
        <w:gridCol w:w="218"/>
        <w:gridCol w:w="1134"/>
        <w:gridCol w:w="889"/>
        <w:gridCol w:w="816"/>
        <w:gridCol w:w="2156"/>
        <w:gridCol w:w="539"/>
        <w:gridCol w:w="668"/>
      </w:tblGrid>
      <w:tr w:rsidR="005D26EA" w:rsidRPr="00F52EEF" w14:paraId="018B55B8" w14:textId="77777777" w:rsidTr="003C2A1F">
        <w:tc>
          <w:tcPr>
            <w:tcW w:w="10673" w:type="dxa"/>
            <w:gridSpan w:val="8"/>
            <w:tcBorders>
              <w:bottom w:val="double" w:sz="4" w:space="0" w:color="auto"/>
            </w:tcBorders>
            <w:shd w:val="clear" w:color="auto" w:fill="BDD6EE"/>
          </w:tcPr>
          <w:p w14:paraId="6F5DEE49" w14:textId="54541616"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B-III – Charakteristika studijního předmětu</w:t>
            </w:r>
          </w:p>
        </w:tc>
      </w:tr>
      <w:tr w:rsidR="005D26EA" w:rsidRPr="00F52EEF" w14:paraId="2FF6B2A7" w14:textId="77777777" w:rsidTr="003C2A1F">
        <w:tc>
          <w:tcPr>
            <w:tcW w:w="4253" w:type="dxa"/>
            <w:tcBorders>
              <w:top w:val="double" w:sz="4" w:space="0" w:color="auto"/>
            </w:tcBorders>
            <w:shd w:val="clear" w:color="auto" w:fill="F7CAAC"/>
          </w:tcPr>
          <w:p w14:paraId="5964163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420" w:type="dxa"/>
            <w:gridSpan w:val="7"/>
            <w:tcBorders>
              <w:top w:val="double" w:sz="4" w:space="0" w:color="auto"/>
            </w:tcBorders>
          </w:tcPr>
          <w:p w14:paraId="6FB5E3F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Metodika tvůrčí práce</w:t>
            </w:r>
          </w:p>
        </w:tc>
      </w:tr>
      <w:tr w:rsidR="005D26EA" w:rsidRPr="00F52EEF" w14:paraId="5AB35E16" w14:textId="77777777" w:rsidTr="003C2A1F">
        <w:tc>
          <w:tcPr>
            <w:tcW w:w="4253" w:type="dxa"/>
            <w:shd w:val="clear" w:color="auto" w:fill="F7CAAC"/>
          </w:tcPr>
          <w:p w14:paraId="26306E5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057" w:type="dxa"/>
            <w:gridSpan w:val="4"/>
          </w:tcPr>
          <w:p w14:paraId="2B059F87" w14:textId="14E1BEB8" w:rsidR="005D26EA" w:rsidRPr="00F52EEF" w:rsidRDefault="006913C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p>
        </w:tc>
        <w:tc>
          <w:tcPr>
            <w:tcW w:w="2695" w:type="dxa"/>
            <w:gridSpan w:val="2"/>
            <w:shd w:val="clear" w:color="auto" w:fill="F7CAAC"/>
          </w:tcPr>
          <w:p w14:paraId="11C5C00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6A65B3E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5D26EA" w:rsidRPr="00F52EEF" w14:paraId="4B14EED9" w14:textId="77777777" w:rsidTr="003C2A1F">
        <w:tc>
          <w:tcPr>
            <w:tcW w:w="4253" w:type="dxa"/>
            <w:shd w:val="clear" w:color="auto" w:fill="F7CAAC"/>
          </w:tcPr>
          <w:p w14:paraId="2E2D628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352" w:type="dxa"/>
            <w:gridSpan w:val="2"/>
          </w:tcPr>
          <w:p w14:paraId="1E29F4D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4s</w:t>
            </w:r>
          </w:p>
        </w:tc>
        <w:tc>
          <w:tcPr>
            <w:tcW w:w="889" w:type="dxa"/>
            <w:shd w:val="clear" w:color="auto" w:fill="F7CAAC"/>
          </w:tcPr>
          <w:p w14:paraId="4AA3ACF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4300C34" w14:textId="2393622C"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r w:rsidR="00380EF9" w:rsidRPr="00F52EEF">
              <w:rPr>
                <w:rFonts w:asciiTheme="minorHAnsi" w:hAnsiTheme="minorHAnsi" w:cstheme="minorHAnsi"/>
              </w:rPr>
              <w:t xml:space="preserve"> hod.</w:t>
            </w:r>
          </w:p>
        </w:tc>
        <w:tc>
          <w:tcPr>
            <w:tcW w:w="2156" w:type="dxa"/>
            <w:shd w:val="clear" w:color="auto" w:fill="F7CAAC"/>
          </w:tcPr>
          <w:p w14:paraId="4250D36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31CAC5D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w:t>
            </w:r>
          </w:p>
        </w:tc>
      </w:tr>
      <w:tr w:rsidR="005D26EA" w:rsidRPr="00F52EEF" w14:paraId="1F50D7E2" w14:textId="77777777" w:rsidTr="003C2A1F">
        <w:tc>
          <w:tcPr>
            <w:tcW w:w="4253" w:type="dxa"/>
            <w:shd w:val="clear" w:color="auto" w:fill="F7CAAC"/>
          </w:tcPr>
          <w:p w14:paraId="7D1BCC9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420" w:type="dxa"/>
            <w:gridSpan w:val="7"/>
          </w:tcPr>
          <w:p w14:paraId="2E842A20" w14:textId="79C0FB74"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0E0D82F2" w14:textId="77777777" w:rsidTr="003C2A1F">
        <w:tc>
          <w:tcPr>
            <w:tcW w:w="4253" w:type="dxa"/>
            <w:shd w:val="clear" w:color="auto" w:fill="F7CAAC"/>
          </w:tcPr>
          <w:p w14:paraId="7B76ACC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057" w:type="dxa"/>
            <w:gridSpan w:val="4"/>
          </w:tcPr>
          <w:p w14:paraId="12D01B0D" w14:textId="36E6B98A" w:rsidR="005D26EA" w:rsidRPr="00F52EEF" w:rsidRDefault="00890C8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ápočet</w:t>
            </w:r>
          </w:p>
          <w:p w14:paraId="54AA8ED3" w14:textId="77777777" w:rsidR="005D26EA" w:rsidRPr="00F52EEF" w:rsidRDefault="005D26EA" w:rsidP="00935F76">
            <w:pPr>
              <w:tabs>
                <w:tab w:val="left" w:pos="567"/>
              </w:tabs>
              <w:jc w:val="both"/>
              <w:rPr>
                <w:rFonts w:asciiTheme="minorHAnsi" w:hAnsiTheme="minorHAnsi" w:cstheme="minorHAnsi"/>
              </w:rPr>
            </w:pPr>
          </w:p>
        </w:tc>
        <w:tc>
          <w:tcPr>
            <w:tcW w:w="2156" w:type="dxa"/>
            <w:shd w:val="clear" w:color="auto" w:fill="F7CAAC"/>
          </w:tcPr>
          <w:p w14:paraId="2E360AF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6A4FAF85" w14:textId="689C7456" w:rsidR="005D26EA" w:rsidRPr="00F52EEF" w:rsidRDefault="00890C8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64E99F0C" w14:textId="77777777" w:rsidTr="003C2A1F">
        <w:tc>
          <w:tcPr>
            <w:tcW w:w="4253" w:type="dxa"/>
            <w:shd w:val="clear" w:color="auto" w:fill="F7CAAC"/>
          </w:tcPr>
          <w:p w14:paraId="37653A8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420" w:type="dxa"/>
            <w:gridSpan w:val="7"/>
            <w:tcBorders>
              <w:bottom w:val="nil"/>
            </w:tcBorders>
          </w:tcPr>
          <w:p w14:paraId="41834B3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Písemná – seminární práce.</w:t>
            </w:r>
          </w:p>
        </w:tc>
      </w:tr>
      <w:tr w:rsidR="005D26EA" w:rsidRPr="00F52EEF" w14:paraId="77F7805A" w14:textId="77777777" w:rsidTr="003C2A1F">
        <w:trPr>
          <w:trHeight w:val="106"/>
        </w:trPr>
        <w:tc>
          <w:tcPr>
            <w:tcW w:w="10673" w:type="dxa"/>
            <w:gridSpan w:val="8"/>
            <w:tcBorders>
              <w:top w:val="nil"/>
            </w:tcBorders>
          </w:tcPr>
          <w:p w14:paraId="71878B4A"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93CC911" w14:textId="77777777" w:rsidTr="003C2A1F">
        <w:trPr>
          <w:trHeight w:val="197"/>
        </w:trPr>
        <w:tc>
          <w:tcPr>
            <w:tcW w:w="4253" w:type="dxa"/>
            <w:tcBorders>
              <w:top w:val="nil"/>
            </w:tcBorders>
            <w:shd w:val="clear" w:color="auto" w:fill="F7CAAC"/>
          </w:tcPr>
          <w:p w14:paraId="6D04013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420" w:type="dxa"/>
            <w:gridSpan w:val="7"/>
            <w:tcBorders>
              <w:top w:val="nil"/>
            </w:tcBorders>
          </w:tcPr>
          <w:p w14:paraId="4DB08DCD" w14:textId="48CE05CB"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doc. Mgr.</w:t>
            </w:r>
            <w:r w:rsidR="00890C8D" w:rsidRPr="00F52EEF">
              <w:rPr>
                <w:rFonts w:asciiTheme="minorHAnsi" w:hAnsiTheme="minorHAnsi" w:cstheme="minorHAnsi"/>
              </w:rPr>
              <w:t xml:space="preserve"> Ing.</w:t>
            </w:r>
            <w:r w:rsidRPr="00F52EEF">
              <w:rPr>
                <w:rFonts w:asciiTheme="minorHAnsi" w:hAnsiTheme="minorHAnsi" w:cstheme="minorHAnsi"/>
              </w:rPr>
              <w:t xml:space="preserve"> Radim Bačuvčík, Ph.D.</w:t>
            </w:r>
          </w:p>
        </w:tc>
      </w:tr>
      <w:tr w:rsidR="005D26EA" w:rsidRPr="00F52EEF" w14:paraId="73324E27" w14:textId="77777777" w:rsidTr="003C2A1F">
        <w:trPr>
          <w:trHeight w:val="243"/>
        </w:trPr>
        <w:tc>
          <w:tcPr>
            <w:tcW w:w="4253" w:type="dxa"/>
            <w:tcBorders>
              <w:top w:val="nil"/>
            </w:tcBorders>
            <w:shd w:val="clear" w:color="auto" w:fill="F7CAAC"/>
          </w:tcPr>
          <w:p w14:paraId="7BFA519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420" w:type="dxa"/>
            <w:gridSpan w:val="7"/>
            <w:tcBorders>
              <w:top w:val="nil"/>
            </w:tcBorders>
          </w:tcPr>
          <w:p w14:paraId="4D19D5F7" w14:textId="44C7ACEB" w:rsidR="005D26EA" w:rsidRPr="00F52EEF" w:rsidRDefault="00AD6806"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6F676E71" w14:textId="77777777" w:rsidTr="003C2A1F">
        <w:tc>
          <w:tcPr>
            <w:tcW w:w="4253" w:type="dxa"/>
            <w:shd w:val="clear" w:color="auto" w:fill="F7CAAC"/>
          </w:tcPr>
          <w:p w14:paraId="6BED1DC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420" w:type="dxa"/>
            <w:gridSpan w:val="7"/>
            <w:tcBorders>
              <w:bottom w:val="nil"/>
            </w:tcBorders>
          </w:tcPr>
          <w:p w14:paraId="029D80E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A049815" w14:textId="77777777" w:rsidTr="003C2A1F">
        <w:trPr>
          <w:trHeight w:val="70"/>
        </w:trPr>
        <w:tc>
          <w:tcPr>
            <w:tcW w:w="10673" w:type="dxa"/>
            <w:gridSpan w:val="8"/>
            <w:tcBorders>
              <w:top w:val="nil"/>
            </w:tcBorders>
          </w:tcPr>
          <w:p w14:paraId="6E04D24C"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452AFC1" w14:textId="77777777" w:rsidTr="003C2A1F">
        <w:tc>
          <w:tcPr>
            <w:tcW w:w="4253" w:type="dxa"/>
            <w:shd w:val="clear" w:color="auto" w:fill="F7CAAC"/>
          </w:tcPr>
          <w:p w14:paraId="2D4B3BD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420" w:type="dxa"/>
            <w:gridSpan w:val="7"/>
            <w:tcBorders>
              <w:bottom w:val="nil"/>
            </w:tcBorders>
          </w:tcPr>
          <w:p w14:paraId="3A4280C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B7597AD" w14:textId="77777777" w:rsidTr="003C2A1F">
        <w:trPr>
          <w:trHeight w:val="2847"/>
        </w:trPr>
        <w:tc>
          <w:tcPr>
            <w:tcW w:w="10673" w:type="dxa"/>
            <w:gridSpan w:val="8"/>
            <w:tcBorders>
              <w:top w:val="nil"/>
              <w:bottom w:val="single" w:sz="12" w:space="0" w:color="auto"/>
            </w:tcBorders>
          </w:tcPr>
          <w:p w14:paraId="132D3CB5" w14:textId="09BB1970" w:rsidR="005D26EA" w:rsidRPr="003C2A1F" w:rsidRDefault="003C2A1F" w:rsidP="00935F76">
            <w:pPr>
              <w:tabs>
                <w:tab w:val="left" w:pos="567"/>
              </w:tabs>
              <w:rPr>
                <w:rFonts w:asciiTheme="minorHAnsi" w:hAnsiTheme="minorHAnsi" w:cstheme="minorHAnsi"/>
                <w:b/>
              </w:rPr>
            </w:pPr>
            <w:r w:rsidRPr="003C2A1F">
              <w:rPr>
                <w:rFonts w:asciiTheme="minorHAnsi" w:hAnsiTheme="minorHAnsi" w:cstheme="minorHAnsi"/>
                <w:b/>
              </w:rPr>
              <w:t>Probíraná témata:</w:t>
            </w:r>
          </w:p>
          <w:p w14:paraId="497EAB11" w14:textId="5362FBF5"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rPr>
              <w:t xml:space="preserve">- </w:t>
            </w:r>
            <w:r w:rsidR="003C2A1F">
              <w:rPr>
                <w:rFonts w:asciiTheme="minorHAnsi" w:hAnsiTheme="minorHAnsi" w:cstheme="minorHAnsi"/>
              </w:rPr>
              <w:t>v</w:t>
            </w:r>
            <w:r w:rsidRPr="00F52EEF">
              <w:rPr>
                <w:rFonts w:asciiTheme="minorHAnsi" w:hAnsiTheme="minorHAnsi" w:cstheme="minorHAnsi"/>
              </w:rPr>
              <w:t>ýznam metodiky tvůrčí práce</w:t>
            </w:r>
            <w:r w:rsidR="003C2A1F">
              <w:rPr>
                <w:rFonts w:asciiTheme="minorHAnsi" w:hAnsiTheme="minorHAnsi" w:cstheme="minorHAnsi"/>
              </w:rPr>
              <w:t>;</w:t>
            </w:r>
            <w:r w:rsidRPr="00F52EEF">
              <w:rPr>
                <w:rFonts w:asciiTheme="minorHAnsi" w:hAnsiTheme="minorHAnsi" w:cstheme="minorHAnsi"/>
              </w:rPr>
              <w:br/>
              <w:t xml:space="preserve">- </w:t>
            </w:r>
            <w:r w:rsidR="003C2A1F">
              <w:rPr>
                <w:rFonts w:asciiTheme="minorHAnsi" w:hAnsiTheme="minorHAnsi" w:cstheme="minorHAnsi"/>
              </w:rPr>
              <w:t>p</w:t>
            </w:r>
            <w:r w:rsidRPr="00F52EEF">
              <w:rPr>
                <w:rFonts w:asciiTheme="minorHAnsi" w:hAnsiTheme="minorHAnsi" w:cstheme="minorHAnsi"/>
              </w:rPr>
              <w:t>ráce se zdroji. Citační normy</w:t>
            </w:r>
            <w:r w:rsidR="003C2A1F">
              <w:rPr>
                <w:rFonts w:asciiTheme="minorHAnsi" w:hAnsiTheme="minorHAnsi" w:cstheme="minorHAnsi"/>
              </w:rPr>
              <w:t>;</w:t>
            </w:r>
            <w:r w:rsidRPr="00F52EEF">
              <w:rPr>
                <w:rFonts w:asciiTheme="minorHAnsi" w:hAnsiTheme="minorHAnsi" w:cstheme="minorHAnsi"/>
              </w:rPr>
              <w:br/>
              <w:t xml:space="preserve">- </w:t>
            </w:r>
            <w:r w:rsidR="003C2A1F">
              <w:rPr>
                <w:rFonts w:asciiTheme="minorHAnsi" w:hAnsiTheme="minorHAnsi" w:cstheme="minorHAnsi"/>
              </w:rPr>
              <w:t>s</w:t>
            </w:r>
            <w:r w:rsidRPr="00F52EEF">
              <w:rPr>
                <w:rFonts w:asciiTheme="minorHAnsi" w:hAnsiTheme="minorHAnsi" w:cstheme="minorHAnsi"/>
              </w:rPr>
              <w:t>měrnice rektora UTB o jednotné formální úpravě kvalifikačních prací, šablony UTB. </w:t>
            </w:r>
          </w:p>
        </w:tc>
      </w:tr>
      <w:tr w:rsidR="005D26EA" w:rsidRPr="00F52EEF" w14:paraId="36E9F72B" w14:textId="77777777" w:rsidTr="003C2A1F">
        <w:trPr>
          <w:trHeight w:val="265"/>
        </w:trPr>
        <w:tc>
          <w:tcPr>
            <w:tcW w:w="4471" w:type="dxa"/>
            <w:gridSpan w:val="2"/>
            <w:tcBorders>
              <w:top w:val="nil"/>
            </w:tcBorders>
            <w:shd w:val="clear" w:color="auto" w:fill="F7CAAC"/>
          </w:tcPr>
          <w:p w14:paraId="09487BE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3CC6EFCA"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B03D86A" w14:textId="77777777" w:rsidTr="003C2A1F">
        <w:trPr>
          <w:trHeight w:val="3658"/>
        </w:trPr>
        <w:tc>
          <w:tcPr>
            <w:tcW w:w="10673" w:type="dxa"/>
            <w:gridSpan w:val="8"/>
            <w:tcBorders>
              <w:top w:val="nil"/>
            </w:tcBorders>
          </w:tcPr>
          <w:p w14:paraId="48BBFDD8" w14:textId="77777777" w:rsidR="005D26EA" w:rsidRPr="003C2A1F" w:rsidRDefault="005D26EA" w:rsidP="00935F76">
            <w:pPr>
              <w:tabs>
                <w:tab w:val="left" w:pos="567"/>
              </w:tabs>
              <w:jc w:val="both"/>
              <w:rPr>
                <w:rFonts w:asciiTheme="minorHAnsi" w:hAnsiTheme="minorHAnsi" w:cstheme="minorHAnsi"/>
                <w:b/>
                <w:bCs/>
              </w:rPr>
            </w:pPr>
            <w:r w:rsidRPr="003C2A1F">
              <w:rPr>
                <w:rFonts w:asciiTheme="minorHAnsi" w:hAnsiTheme="minorHAnsi" w:cstheme="minorHAnsi"/>
                <w:b/>
                <w:bCs/>
              </w:rPr>
              <w:t>Povinná literatura:</w:t>
            </w:r>
          </w:p>
          <w:p w14:paraId="6F061D69" w14:textId="77777777" w:rsidR="005D26EA" w:rsidRPr="00D77714" w:rsidRDefault="005D26EA" w:rsidP="00935F76">
            <w:pPr>
              <w:tabs>
                <w:tab w:val="left" w:pos="567"/>
              </w:tabs>
              <w:jc w:val="both"/>
              <w:rPr>
                <w:rFonts w:asciiTheme="minorHAnsi" w:hAnsiTheme="minorHAnsi"/>
                <w:color w:val="FF0000"/>
                <w:rPrChange w:id="3417" w:author="Martin Kazík" w:date="2020-01-23T11:23:00Z">
                  <w:rPr>
                    <w:rFonts w:asciiTheme="minorHAnsi" w:hAnsiTheme="minorHAnsi"/>
                  </w:rPr>
                </w:rPrChange>
              </w:rPr>
            </w:pPr>
            <w:r w:rsidRPr="00D77714">
              <w:rPr>
                <w:rFonts w:asciiTheme="minorHAnsi" w:hAnsiTheme="minorHAnsi"/>
                <w:color w:val="FF0000"/>
                <w:rPrChange w:id="3418" w:author="Martin Kazík" w:date="2020-01-23T11:23:00Z">
                  <w:rPr>
                    <w:rFonts w:asciiTheme="minorHAnsi" w:hAnsiTheme="minorHAnsi"/>
                  </w:rPr>
                </w:rPrChange>
              </w:rPr>
              <w:t xml:space="preserve">ECO, Umberto. 1997. </w:t>
            </w:r>
            <w:r w:rsidRPr="00D77714">
              <w:rPr>
                <w:rFonts w:asciiTheme="minorHAnsi" w:hAnsiTheme="minorHAnsi"/>
                <w:i/>
                <w:color w:val="FF0000"/>
                <w:rPrChange w:id="3419" w:author="Martin Kazík" w:date="2020-01-23T11:23:00Z">
                  <w:rPr>
                    <w:rFonts w:asciiTheme="minorHAnsi" w:hAnsiTheme="minorHAnsi"/>
                    <w:i/>
                  </w:rPr>
                </w:rPrChange>
              </w:rPr>
              <w:t>Jak napsat diplomovou práci</w:t>
            </w:r>
            <w:r w:rsidRPr="00D77714">
              <w:rPr>
                <w:rFonts w:asciiTheme="minorHAnsi" w:hAnsiTheme="minorHAnsi"/>
                <w:color w:val="FF0000"/>
                <w:rPrChange w:id="3420" w:author="Martin Kazík" w:date="2020-01-23T11:23:00Z">
                  <w:rPr>
                    <w:rFonts w:asciiTheme="minorHAnsi" w:hAnsiTheme="minorHAnsi"/>
                  </w:rPr>
                </w:rPrChange>
              </w:rPr>
              <w:t>. Olomouc: Votobia. ISBN 8071981737. </w:t>
            </w:r>
          </w:p>
          <w:p w14:paraId="58A32C18" w14:textId="77777777" w:rsidR="005D26EA" w:rsidRPr="00F52EEF" w:rsidRDefault="005D26EA" w:rsidP="00935F76">
            <w:pPr>
              <w:tabs>
                <w:tab w:val="left" w:pos="567"/>
              </w:tabs>
              <w:jc w:val="both"/>
              <w:rPr>
                <w:rFonts w:asciiTheme="minorHAnsi" w:hAnsiTheme="minorHAnsi" w:cstheme="minorHAnsi"/>
                <w:bCs/>
              </w:rPr>
            </w:pPr>
          </w:p>
          <w:p w14:paraId="06DF84BE" w14:textId="77777777" w:rsidR="005D26EA" w:rsidRPr="003C2A1F" w:rsidRDefault="005D26EA" w:rsidP="00935F76">
            <w:pPr>
              <w:tabs>
                <w:tab w:val="left" w:pos="567"/>
              </w:tabs>
              <w:jc w:val="both"/>
              <w:rPr>
                <w:rFonts w:asciiTheme="minorHAnsi" w:hAnsiTheme="minorHAnsi" w:cstheme="minorHAnsi"/>
                <w:b/>
                <w:bCs/>
              </w:rPr>
            </w:pPr>
            <w:r w:rsidRPr="003C2A1F">
              <w:rPr>
                <w:rFonts w:asciiTheme="minorHAnsi" w:hAnsiTheme="minorHAnsi" w:cstheme="minorHAnsi"/>
                <w:b/>
                <w:bCs/>
              </w:rPr>
              <w:t>Doporučená literatura:</w:t>
            </w:r>
          </w:p>
          <w:p w14:paraId="47F40F57" w14:textId="77777777" w:rsidR="005D26EA" w:rsidRPr="00F52EEF" w:rsidRDefault="005D26EA" w:rsidP="00935F76">
            <w:pPr>
              <w:tabs>
                <w:tab w:val="left" w:pos="567"/>
              </w:tabs>
              <w:jc w:val="both"/>
              <w:rPr>
                <w:rFonts w:asciiTheme="minorHAnsi" w:hAnsiTheme="minorHAnsi" w:cstheme="minorHAnsi"/>
                <w:bCs/>
              </w:rPr>
            </w:pPr>
            <w:r w:rsidRPr="00F52EEF">
              <w:rPr>
                <w:rFonts w:asciiTheme="minorHAnsi" w:hAnsiTheme="minorHAnsi" w:cstheme="minorHAnsi"/>
                <w:bCs/>
                <w:i/>
                <w:iCs/>
              </w:rPr>
              <w:t>ČSN ISO 690; odborná literatura dle zadání práce</w:t>
            </w:r>
            <w:r w:rsidRPr="00F52EEF">
              <w:rPr>
                <w:rFonts w:asciiTheme="minorHAnsi" w:hAnsiTheme="minorHAnsi" w:cstheme="minorHAnsi"/>
                <w:bCs/>
              </w:rPr>
              <w:t>. </w:t>
            </w:r>
          </w:p>
          <w:p w14:paraId="78FD5DC9" w14:textId="77777777" w:rsidR="005D26EA" w:rsidRPr="00F52EEF" w:rsidRDefault="005D26EA" w:rsidP="00935F76">
            <w:pPr>
              <w:tabs>
                <w:tab w:val="left" w:pos="567"/>
              </w:tabs>
              <w:jc w:val="both"/>
              <w:rPr>
                <w:rFonts w:asciiTheme="minorHAnsi" w:hAnsiTheme="minorHAnsi" w:cstheme="minorHAnsi"/>
                <w:bCs/>
              </w:rPr>
            </w:pPr>
            <w:r w:rsidRPr="00D77714">
              <w:rPr>
                <w:rFonts w:asciiTheme="minorHAnsi" w:hAnsiTheme="minorHAnsi"/>
                <w:color w:val="FF0000"/>
                <w:rPrChange w:id="3421" w:author="Martin Kazík" w:date="2020-01-23T11:23:00Z">
                  <w:rPr>
                    <w:rFonts w:asciiTheme="minorHAnsi" w:hAnsiTheme="minorHAnsi"/>
                  </w:rPr>
                </w:rPrChange>
              </w:rPr>
              <w:t>GREGAROVÁ, Magda a Martina JUŘÍKOVÁ. 2010. </w:t>
            </w:r>
            <w:r w:rsidRPr="00D77714">
              <w:rPr>
                <w:rFonts w:asciiTheme="minorHAnsi" w:hAnsiTheme="minorHAnsi"/>
                <w:i/>
                <w:color w:val="FF0000"/>
                <w:rPrChange w:id="3422" w:author="Martin Kazík" w:date="2020-01-23T11:23:00Z">
                  <w:rPr>
                    <w:rFonts w:asciiTheme="minorHAnsi" w:hAnsiTheme="minorHAnsi"/>
                    <w:i/>
                  </w:rPr>
                </w:rPrChange>
              </w:rPr>
              <w:t>Metodická příručka pro psaní kvalifikačních prací</w:t>
            </w:r>
            <w:r w:rsidRPr="00D77714">
              <w:rPr>
                <w:rFonts w:asciiTheme="minorHAnsi" w:hAnsiTheme="minorHAnsi"/>
                <w:color w:val="FF0000"/>
                <w:rPrChange w:id="3423" w:author="Martin Kazík" w:date="2020-01-23T11:23:00Z">
                  <w:rPr>
                    <w:rFonts w:asciiTheme="minorHAnsi" w:hAnsiTheme="minorHAnsi"/>
                  </w:rPr>
                </w:rPrChange>
              </w:rPr>
              <w:t>. Zlín: FMK UTB Zlín.</w:t>
            </w:r>
          </w:p>
        </w:tc>
      </w:tr>
      <w:tr w:rsidR="005D26EA" w:rsidRPr="00F52EEF" w14:paraId="15C231EF" w14:textId="77777777" w:rsidTr="003C2A1F">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79D5AFB2" w14:textId="60EFE7B5"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78CC9A82" w14:textId="77777777" w:rsidTr="003C2A1F">
        <w:tc>
          <w:tcPr>
            <w:tcW w:w="5605" w:type="dxa"/>
            <w:gridSpan w:val="3"/>
            <w:tcBorders>
              <w:top w:val="single" w:sz="2" w:space="0" w:color="auto"/>
            </w:tcBorders>
            <w:shd w:val="clear" w:color="auto" w:fill="F7CAAC"/>
          </w:tcPr>
          <w:p w14:paraId="56025173"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1FB886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4179" w:type="dxa"/>
            <w:gridSpan w:val="4"/>
            <w:tcBorders>
              <w:top w:val="single" w:sz="2" w:space="0" w:color="auto"/>
            </w:tcBorders>
            <w:shd w:val="clear" w:color="auto" w:fill="F7CAAC"/>
          </w:tcPr>
          <w:p w14:paraId="19AC0F1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11584B2E" w14:textId="77777777" w:rsidTr="003C2A1F">
        <w:tc>
          <w:tcPr>
            <w:tcW w:w="10673" w:type="dxa"/>
            <w:gridSpan w:val="8"/>
            <w:shd w:val="clear" w:color="auto" w:fill="F7CAAC"/>
          </w:tcPr>
          <w:p w14:paraId="5C50584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44E3F9A7" w14:textId="77777777" w:rsidTr="003C2A1F">
        <w:trPr>
          <w:trHeight w:val="2615"/>
        </w:trPr>
        <w:tc>
          <w:tcPr>
            <w:tcW w:w="10673" w:type="dxa"/>
            <w:gridSpan w:val="8"/>
          </w:tcPr>
          <w:p w14:paraId="1F1D5F76" w14:textId="33E37735" w:rsidR="005D26EA" w:rsidRPr="00F52EEF" w:rsidRDefault="00784D2E"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8ED4698" w14:textId="77777777" w:rsidR="005D26EA" w:rsidRPr="00F52EEF" w:rsidRDefault="005D26EA" w:rsidP="00935F76">
      <w:pPr>
        <w:tabs>
          <w:tab w:val="left" w:pos="567"/>
        </w:tabs>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Change w:id="3424">
          <w:tblGrid>
            <w:gridCol w:w="3904"/>
            <w:gridCol w:w="567"/>
            <w:gridCol w:w="1134"/>
            <w:gridCol w:w="889"/>
            <w:gridCol w:w="816"/>
            <w:gridCol w:w="2156"/>
            <w:gridCol w:w="539"/>
            <w:gridCol w:w="267"/>
            <w:gridCol w:w="401"/>
            <w:gridCol w:w="10272"/>
          </w:tblGrid>
        </w:tblGridChange>
      </w:tblGrid>
      <w:tr w:rsidR="005D26EA" w:rsidRPr="00F52EEF" w14:paraId="3FFD6B4B" w14:textId="77777777" w:rsidTr="003C2A1F">
        <w:tc>
          <w:tcPr>
            <w:tcW w:w="10673" w:type="dxa"/>
            <w:gridSpan w:val="8"/>
            <w:tcBorders>
              <w:bottom w:val="double" w:sz="4" w:space="0" w:color="auto"/>
            </w:tcBorders>
            <w:shd w:val="clear" w:color="auto" w:fill="BDD6EE"/>
          </w:tcPr>
          <w:p w14:paraId="1F73FEA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0502265C" w14:textId="77777777" w:rsidTr="003C2A1F">
        <w:tc>
          <w:tcPr>
            <w:tcW w:w="3904" w:type="dxa"/>
            <w:tcBorders>
              <w:top w:val="double" w:sz="4" w:space="0" w:color="auto"/>
            </w:tcBorders>
            <w:shd w:val="clear" w:color="auto" w:fill="F7CAAC"/>
          </w:tcPr>
          <w:p w14:paraId="7809E42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2E837A93" w14:textId="12A2E4C6"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Média v marketingov</w:t>
            </w:r>
            <w:ins w:id="3425" w:author="Radim Bačuvčík" w:date="2020-02-06T10:02:00Z">
              <w:r w:rsidR="00522A4C">
                <w:rPr>
                  <w:rFonts w:asciiTheme="minorHAnsi" w:hAnsiTheme="minorHAnsi" w:cstheme="minorHAnsi"/>
                </w:rPr>
                <w:t>é</w:t>
              </w:r>
            </w:ins>
            <w:del w:id="3426" w:author="Radim Bačuvčík" w:date="2020-02-06T10:02:00Z">
              <w:r w:rsidRPr="00F52EEF" w:rsidDel="00522A4C">
                <w:rPr>
                  <w:rFonts w:asciiTheme="minorHAnsi" w:hAnsiTheme="minorHAnsi" w:cstheme="minorHAnsi"/>
                </w:rPr>
                <w:delText>ých</w:delText>
              </w:r>
            </w:del>
            <w:r w:rsidRPr="00F52EEF">
              <w:rPr>
                <w:rFonts w:asciiTheme="minorHAnsi" w:hAnsiTheme="minorHAnsi" w:cstheme="minorHAnsi"/>
              </w:rPr>
              <w:t xml:space="preserve"> komunikac</w:t>
            </w:r>
            <w:ins w:id="3427" w:author="Radim Bačuvčík" w:date="2020-02-06T10:02:00Z">
              <w:r w:rsidR="00522A4C">
                <w:rPr>
                  <w:rFonts w:asciiTheme="minorHAnsi" w:hAnsiTheme="minorHAnsi" w:cstheme="minorHAnsi"/>
                </w:rPr>
                <w:t>i</w:t>
              </w:r>
            </w:ins>
            <w:del w:id="3428" w:author="Radim Bačuvčík" w:date="2020-02-06T10:02:00Z">
              <w:r w:rsidRPr="00F52EEF" w:rsidDel="00522A4C">
                <w:rPr>
                  <w:rFonts w:asciiTheme="minorHAnsi" w:hAnsiTheme="minorHAnsi" w:cstheme="minorHAnsi"/>
                </w:rPr>
                <w:delText>ích</w:delText>
              </w:r>
            </w:del>
            <w:r w:rsidRPr="00F52EEF">
              <w:rPr>
                <w:rFonts w:asciiTheme="minorHAnsi" w:hAnsiTheme="minorHAnsi" w:cstheme="minorHAnsi"/>
              </w:rPr>
              <w:t xml:space="preserve"> 1</w:t>
            </w:r>
          </w:p>
        </w:tc>
      </w:tr>
      <w:tr w:rsidR="005D26EA" w:rsidRPr="00F52EEF" w14:paraId="0B75F980" w14:textId="77777777" w:rsidTr="003C2A1F">
        <w:tc>
          <w:tcPr>
            <w:tcW w:w="3904" w:type="dxa"/>
            <w:shd w:val="clear" w:color="auto" w:fill="F7CAAC"/>
          </w:tcPr>
          <w:p w14:paraId="3E86397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E56695C" w14:textId="3707CC57" w:rsidR="005D26EA" w:rsidRPr="00F52EEF" w:rsidRDefault="00DE28DE"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80EF9" w:rsidRPr="00F52EEF">
              <w:rPr>
                <w:rFonts w:asciiTheme="minorHAnsi" w:eastAsia="Calibri" w:hAnsiTheme="minorHAnsi" w:cstheme="minorHAnsi"/>
              </w:rPr>
              <w:t>, ZT</w:t>
            </w:r>
          </w:p>
        </w:tc>
        <w:tc>
          <w:tcPr>
            <w:tcW w:w="2695" w:type="dxa"/>
            <w:gridSpan w:val="2"/>
            <w:shd w:val="clear" w:color="auto" w:fill="F7CAAC"/>
          </w:tcPr>
          <w:p w14:paraId="1414C8F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7C6D62D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5D26EA" w:rsidRPr="00F52EEF" w14:paraId="44309621" w14:textId="77777777" w:rsidTr="003C2A1F">
        <w:tc>
          <w:tcPr>
            <w:tcW w:w="3904" w:type="dxa"/>
            <w:shd w:val="clear" w:color="auto" w:fill="F7CAAC"/>
          </w:tcPr>
          <w:p w14:paraId="47F14EE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0F6C147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10s</w:t>
            </w:r>
          </w:p>
        </w:tc>
        <w:tc>
          <w:tcPr>
            <w:tcW w:w="889" w:type="dxa"/>
            <w:shd w:val="clear" w:color="auto" w:fill="F7CAAC"/>
          </w:tcPr>
          <w:p w14:paraId="4059BCF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DB36895" w14:textId="2A8E2EF4"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380EF9" w:rsidRPr="00F52EEF">
              <w:rPr>
                <w:rFonts w:asciiTheme="minorHAnsi" w:hAnsiTheme="minorHAnsi" w:cstheme="minorHAnsi"/>
              </w:rPr>
              <w:t xml:space="preserve"> hod.</w:t>
            </w:r>
          </w:p>
        </w:tc>
        <w:tc>
          <w:tcPr>
            <w:tcW w:w="2156" w:type="dxa"/>
            <w:shd w:val="clear" w:color="auto" w:fill="F7CAAC"/>
          </w:tcPr>
          <w:p w14:paraId="76C00AF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4070D88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22B699CF" w14:textId="77777777" w:rsidTr="003C2A1F">
        <w:tc>
          <w:tcPr>
            <w:tcW w:w="3904" w:type="dxa"/>
            <w:shd w:val="clear" w:color="auto" w:fill="F7CAAC"/>
          </w:tcPr>
          <w:p w14:paraId="16FC41F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67B4944" w14:textId="538962A0"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2BFCBADF" w14:textId="77777777" w:rsidTr="003C2A1F">
        <w:tc>
          <w:tcPr>
            <w:tcW w:w="3904" w:type="dxa"/>
            <w:shd w:val="clear" w:color="auto" w:fill="F7CAAC"/>
          </w:tcPr>
          <w:p w14:paraId="5237677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32888B08" w14:textId="2B2E5D29" w:rsidR="005D26EA" w:rsidRPr="00F52EEF" w:rsidRDefault="0019638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 xml:space="preserve">lasifikovaný zápočet </w:t>
            </w:r>
          </w:p>
        </w:tc>
        <w:tc>
          <w:tcPr>
            <w:tcW w:w="2156" w:type="dxa"/>
            <w:shd w:val="clear" w:color="auto" w:fill="F7CAAC"/>
          </w:tcPr>
          <w:p w14:paraId="3B4A8D1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3613ADBB" w14:textId="439799BA" w:rsidR="005D26EA" w:rsidRPr="00F52EEF" w:rsidRDefault="0019638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 xml:space="preserve">eminář </w:t>
            </w:r>
          </w:p>
        </w:tc>
      </w:tr>
      <w:tr w:rsidR="005D26EA" w:rsidRPr="00F52EEF" w14:paraId="12024D26" w14:textId="77777777" w:rsidTr="003C2A1F">
        <w:tc>
          <w:tcPr>
            <w:tcW w:w="3904" w:type="dxa"/>
            <w:shd w:val="clear" w:color="auto" w:fill="F7CAAC"/>
          </w:tcPr>
          <w:p w14:paraId="1999D1F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D19634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Písemný test, 80 % docházka na semináře.</w:t>
            </w:r>
          </w:p>
        </w:tc>
      </w:tr>
      <w:tr w:rsidR="005D26EA" w:rsidRPr="00F52EEF" w14:paraId="75C7BDB0" w14:textId="77777777" w:rsidTr="003C2A1F">
        <w:trPr>
          <w:trHeight w:val="70"/>
        </w:trPr>
        <w:tc>
          <w:tcPr>
            <w:tcW w:w="10673" w:type="dxa"/>
            <w:gridSpan w:val="8"/>
            <w:tcBorders>
              <w:top w:val="nil"/>
            </w:tcBorders>
          </w:tcPr>
          <w:p w14:paraId="7D5660A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170DEF1" w14:textId="77777777" w:rsidTr="003C2A1F">
        <w:trPr>
          <w:trHeight w:val="197"/>
        </w:trPr>
        <w:tc>
          <w:tcPr>
            <w:tcW w:w="3904" w:type="dxa"/>
            <w:tcBorders>
              <w:top w:val="nil"/>
            </w:tcBorders>
            <w:shd w:val="clear" w:color="auto" w:fill="F7CAAC"/>
          </w:tcPr>
          <w:p w14:paraId="0AC4F80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416D195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5D26EA" w:rsidRPr="00F52EEF" w14:paraId="6E811C08" w14:textId="77777777" w:rsidTr="003C2A1F">
        <w:trPr>
          <w:trHeight w:val="243"/>
        </w:trPr>
        <w:tc>
          <w:tcPr>
            <w:tcW w:w="3904" w:type="dxa"/>
            <w:tcBorders>
              <w:top w:val="nil"/>
            </w:tcBorders>
            <w:shd w:val="clear" w:color="auto" w:fill="F7CAAC"/>
          </w:tcPr>
          <w:p w14:paraId="322584F7"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646AC129" w14:textId="55833C5D" w:rsidR="005D26EA" w:rsidRPr="00F52EEF" w:rsidRDefault="007A2A85"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 100 % na výuce.</w:t>
            </w:r>
          </w:p>
        </w:tc>
      </w:tr>
      <w:tr w:rsidR="005D26EA" w:rsidRPr="00F52EEF" w14:paraId="1588A6D4" w14:textId="77777777" w:rsidTr="003C2A1F">
        <w:tc>
          <w:tcPr>
            <w:tcW w:w="3904" w:type="dxa"/>
            <w:shd w:val="clear" w:color="auto" w:fill="F7CAAC"/>
          </w:tcPr>
          <w:p w14:paraId="6A1D4C7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010AC73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93A6996" w14:textId="77777777" w:rsidTr="003C2A1F">
        <w:trPr>
          <w:trHeight w:val="70"/>
        </w:trPr>
        <w:tc>
          <w:tcPr>
            <w:tcW w:w="10673" w:type="dxa"/>
            <w:gridSpan w:val="8"/>
            <w:tcBorders>
              <w:top w:val="nil"/>
            </w:tcBorders>
          </w:tcPr>
          <w:p w14:paraId="3674C87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FBBCF57" w14:textId="77777777" w:rsidTr="003C2A1F">
        <w:tc>
          <w:tcPr>
            <w:tcW w:w="3904" w:type="dxa"/>
            <w:shd w:val="clear" w:color="auto" w:fill="F7CAAC"/>
          </w:tcPr>
          <w:p w14:paraId="10F1691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1858BF9E" w14:textId="77777777" w:rsidR="005D26EA" w:rsidRPr="00F52EEF" w:rsidRDefault="005D26EA" w:rsidP="00935F76">
            <w:pPr>
              <w:tabs>
                <w:tab w:val="left" w:pos="567"/>
              </w:tabs>
              <w:rPr>
                <w:rFonts w:asciiTheme="minorHAnsi" w:hAnsiTheme="minorHAnsi" w:cstheme="minorHAnsi"/>
                <w:color w:val="000000"/>
                <w:shd w:val="clear" w:color="auto" w:fill="FFFFFF"/>
              </w:rPr>
            </w:pPr>
          </w:p>
        </w:tc>
      </w:tr>
      <w:tr w:rsidR="005D26EA" w:rsidRPr="00F52EEF" w14:paraId="768F2707" w14:textId="77777777" w:rsidTr="003C2A1F">
        <w:trPr>
          <w:trHeight w:val="3584"/>
        </w:trPr>
        <w:tc>
          <w:tcPr>
            <w:tcW w:w="10673" w:type="dxa"/>
            <w:gridSpan w:val="8"/>
            <w:tcBorders>
              <w:top w:val="nil"/>
              <w:bottom w:val="single" w:sz="12" w:space="0" w:color="auto"/>
            </w:tcBorders>
          </w:tcPr>
          <w:p w14:paraId="330E7BCD" w14:textId="77777777" w:rsidR="005D26EA" w:rsidRDefault="005D26EA" w:rsidP="00935F76">
            <w:pPr>
              <w:tabs>
                <w:tab w:val="left" w:pos="567"/>
              </w:tabs>
              <w:jc w:val="both"/>
              <w:rPr>
                <w:del w:id="3429" w:author="Martin Kazík" w:date="2020-01-23T11:23:00Z"/>
                <w:rFonts w:asciiTheme="minorHAnsi" w:hAnsiTheme="minorHAnsi" w:cstheme="minorHAnsi"/>
              </w:rPr>
            </w:pPr>
            <w:del w:id="3430" w:author="Martin Kazík" w:date="2020-01-23T11:23:00Z">
              <w:r w:rsidRPr="00F52EEF">
                <w:rPr>
                  <w:rFonts w:asciiTheme="minorHAnsi" w:hAnsiTheme="minorHAnsi" w:cstheme="minorHAnsi"/>
                </w:rPr>
                <w:delText xml:space="preserve">Předmět uvede studenty do problematiky médií, mediálního systému, historických kořenů médií a jejich vztahu k formám marketingové komunikace. Poskytne základní orientaci v mediálním prostředí v České republice, a to jak z pohledu klasických, tak moderních médií. </w:delText>
              </w:r>
            </w:del>
          </w:p>
          <w:p w14:paraId="4DB02C8E" w14:textId="77777777" w:rsidR="003C2A1F" w:rsidRDefault="003C2A1F" w:rsidP="00935F76">
            <w:pPr>
              <w:tabs>
                <w:tab w:val="left" w:pos="567"/>
              </w:tabs>
              <w:jc w:val="both"/>
              <w:rPr>
                <w:del w:id="3431" w:author="Martin Kazík" w:date="2020-01-23T11:23:00Z"/>
                <w:rFonts w:asciiTheme="minorHAnsi" w:hAnsiTheme="minorHAnsi" w:cstheme="minorHAnsi"/>
              </w:rPr>
            </w:pPr>
          </w:p>
          <w:p w14:paraId="2B9CB039" w14:textId="06ABFBAD" w:rsidR="003C2A1F" w:rsidRPr="003C2A1F" w:rsidRDefault="003C2A1F" w:rsidP="00935F76">
            <w:pPr>
              <w:tabs>
                <w:tab w:val="left" w:pos="567"/>
              </w:tabs>
              <w:jc w:val="both"/>
              <w:rPr>
                <w:rFonts w:asciiTheme="minorHAnsi" w:hAnsiTheme="minorHAnsi" w:cstheme="minorHAnsi"/>
                <w:b/>
              </w:rPr>
            </w:pPr>
            <w:r w:rsidRPr="003C2A1F">
              <w:rPr>
                <w:rFonts w:asciiTheme="minorHAnsi" w:hAnsiTheme="minorHAnsi" w:cstheme="minorHAnsi"/>
                <w:b/>
              </w:rPr>
              <w:t>Probíraná témata:</w:t>
            </w:r>
          </w:p>
          <w:p w14:paraId="4C130105" w14:textId="372F7416" w:rsidR="005D26EA" w:rsidRPr="00F52EEF" w:rsidRDefault="003C2A1F" w:rsidP="00935F76">
            <w:pPr>
              <w:tabs>
                <w:tab w:val="left" w:pos="567"/>
              </w:tabs>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m</w:t>
            </w:r>
            <w:r w:rsidR="005D26EA" w:rsidRPr="00F52EEF">
              <w:rPr>
                <w:rFonts w:asciiTheme="minorHAnsi" w:hAnsiTheme="minorHAnsi" w:cstheme="minorHAnsi"/>
                <w:color w:val="000000"/>
                <w:shd w:val="clear" w:color="auto" w:fill="FFFFFF"/>
              </w:rPr>
              <w:t>ediální systém</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shd w:val="clear" w:color="auto" w:fill="FFFFFF"/>
              </w:rPr>
              <w:t xml:space="preserve"> </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s</w:t>
            </w:r>
            <w:r w:rsidR="005D26EA" w:rsidRPr="00F52EEF">
              <w:rPr>
                <w:rFonts w:asciiTheme="minorHAnsi" w:hAnsiTheme="minorHAnsi" w:cstheme="minorHAnsi"/>
                <w:color w:val="000000"/>
                <w:shd w:val="clear" w:color="auto" w:fill="FFFFFF"/>
              </w:rPr>
              <w:t>pecifika české mediální krajiny</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m</w:t>
            </w:r>
            <w:r w:rsidR="005D26EA" w:rsidRPr="00F52EEF">
              <w:rPr>
                <w:rFonts w:asciiTheme="minorHAnsi" w:hAnsiTheme="minorHAnsi" w:cstheme="minorHAnsi"/>
                <w:color w:val="000000"/>
                <w:shd w:val="clear" w:color="auto" w:fill="FFFFFF"/>
              </w:rPr>
              <w:t>ediální legislativa ČR</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t</w:t>
            </w:r>
            <w:r w:rsidR="005D26EA" w:rsidRPr="00F52EEF">
              <w:rPr>
                <w:rFonts w:asciiTheme="minorHAnsi" w:hAnsiTheme="minorHAnsi" w:cstheme="minorHAnsi"/>
                <w:color w:val="000000"/>
                <w:shd w:val="clear" w:color="auto" w:fill="FFFFFF"/>
              </w:rPr>
              <w:t>iskový zákon</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v</w:t>
            </w:r>
            <w:r w:rsidR="005D26EA" w:rsidRPr="00F52EEF">
              <w:rPr>
                <w:rFonts w:asciiTheme="minorHAnsi" w:hAnsiTheme="minorHAnsi" w:cstheme="minorHAnsi"/>
                <w:color w:val="000000"/>
                <w:shd w:val="clear" w:color="auto" w:fill="FFFFFF"/>
              </w:rPr>
              <w:t>ysílací zákon</w:t>
            </w:r>
            <w:r>
              <w:rPr>
                <w:rFonts w:asciiTheme="minorHAnsi" w:hAnsiTheme="minorHAnsi" w:cstheme="minorHAnsi"/>
                <w:color w:val="000000"/>
                <w:shd w:val="clear" w:color="auto" w:fill="FFFFFF"/>
              </w:rPr>
              <w:t>, m</w:t>
            </w:r>
            <w:r w:rsidR="005D26EA" w:rsidRPr="00F52EEF">
              <w:rPr>
                <w:rFonts w:asciiTheme="minorHAnsi" w:hAnsiTheme="minorHAnsi" w:cstheme="minorHAnsi"/>
                <w:color w:val="000000"/>
                <w:shd w:val="clear" w:color="auto" w:fill="FFFFFF"/>
              </w:rPr>
              <w:t>édia veřejné služby</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z</w:t>
            </w:r>
            <w:r w:rsidR="005D26EA" w:rsidRPr="00F52EEF">
              <w:rPr>
                <w:rFonts w:asciiTheme="minorHAnsi" w:hAnsiTheme="minorHAnsi" w:cstheme="minorHAnsi"/>
                <w:color w:val="000000"/>
                <w:shd w:val="clear" w:color="auto" w:fill="FFFFFF"/>
              </w:rPr>
              <w:t>pravodajské agentury</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m</w:t>
            </w:r>
            <w:r w:rsidR="005D26EA" w:rsidRPr="00F52EEF">
              <w:rPr>
                <w:rFonts w:asciiTheme="minorHAnsi" w:hAnsiTheme="minorHAnsi" w:cstheme="minorHAnsi"/>
                <w:color w:val="000000"/>
                <w:shd w:val="clear" w:color="auto" w:fill="FFFFFF"/>
              </w:rPr>
              <w:t>ediální trh, vlastnictví médií v</w:t>
            </w:r>
            <w:r>
              <w:rPr>
                <w:rFonts w:asciiTheme="minorHAnsi" w:hAnsiTheme="minorHAnsi" w:cstheme="minorHAnsi"/>
                <w:color w:val="000000"/>
                <w:shd w:val="clear" w:color="auto" w:fill="FFFFFF"/>
              </w:rPr>
              <w:t> </w:t>
            </w:r>
            <w:r w:rsidR="005D26EA" w:rsidRPr="00F52EEF">
              <w:rPr>
                <w:rFonts w:asciiTheme="minorHAnsi" w:hAnsiTheme="minorHAnsi" w:cstheme="minorHAnsi"/>
                <w:color w:val="000000"/>
                <w:shd w:val="clear" w:color="auto" w:fill="FFFFFF"/>
              </w:rPr>
              <w:t>ČR</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shd w:val="clear" w:color="auto" w:fill="FFFFFF"/>
              </w:rPr>
              <w:t> </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z</w:t>
            </w:r>
            <w:r w:rsidR="005D26EA" w:rsidRPr="00F52EEF">
              <w:rPr>
                <w:rFonts w:asciiTheme="minorHAnsi" w:hAnsiTheme="minorHAnsi" w:cstheme="minorHAnsi"/>
                <w:color w:val="000000"/>
                <w:shd w:val="clear" w:color="auto" w:fill="FFFFFF"/>
              </w:rPr>
              <w:t>pravodajské a publicistické žánry a jejich využití v</w:t>
            </w:r>
            <w:r>
              <w:rPr>
                <w:rFonts w:asciiTheme="minorHAnsi" w:hAnsiTheme="minorHAnsi" w:cstheme="minorHAnsi"/>
                <w:color w:val="000000"/>
                <w:shd w:val="clear" w:color="auto" w:fill="FFFFFF"/>
              </w:rPr>
              <w:t> </w:t>
            </w:r>
            <w:r w:rsidR="005D26EA" w:rsidRPr="00F52EEF">
              <w:rPr>
                <w:rFonts w:asciiTheme="minorHAnsi" w:hAnsiTheme="minorHAnsi" w:cstheme="minorHAnsi"/>
                <w:color w:val="000000"/>
                <w:shd w:val="clear" w:color="auto" w:fill="FFFFFF"/>
              </w:rPr>
              <w:t>MK</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f</w:t>
            </w:r>
            <w:r w:rsidR="005D26EA" w:rsidRPr="00F52EEF">
              <w:rPr>
                <w:rFonts w:asciiTheme="minorHAnsi" w:hAnsiTheme="minorHAnsi" w:cstheme="minorHAnsi"/>
                <w:color w:val="000000"/>
                <w:shd w:val="clear" w:color="auto" w:fill="FFFFFF"/>
              </w:rPr>
              <w:t>ormáty vysílacích médií. Hudební a filmové žánry a jejich využití v</w:t>
            </w:r>
            <w:r>
              <w:rPr>
                <w:rFonts w:asciiTheme="minorHAnsi" w:hAnsiTheme="minorHAnsi" w:cstheme="minorHAnsi"/>
                <w:color w:val="000000"/>
                <w:shd w:val="clear" w:color="auto" w:fill="FFFFFF"/>
              </w:rPr>
              <w:t> </w:t>
            </w:r>
            <w:r w:rsidR="005D26EA" w:rsidRPr="00F52EEF">
              <w:rPr>
                <w:rFonts w:asciiTheme="minorHAnsi" w:hAnsiTheme="minorHAnsi" w:cstheme="minorHAnsi"/>
                <w:color w:val="000000"/>
                <w:shd w:val="clear" w:color="auto" w:fill="FFFFFF"/>
              </w:rPr>
              <w:t>MK</w:t>
            </w:r>
            <w:r>
              <w:rPr>
                <w:rFonts w:asciiTheme="minorHAnsi" w:hAnsiTheme="minorHAnsi" w:cstheme="minorHAnsi"/>
                <w:color w:val="000000"/>
                <w:shd w:val="clear" w:color="auto" w:fill="FFFFFF"/>
              </w:rPr>
              <w:t>;</w:t>
            </w:r>
          </w:p>
          <w:p w14:paraId="101AFE01" w14:textId="02061FDE" w:rsidR="005D26EA" w:rsidRPr="00F52EEF" w:rsidRDefault="003C2A1F" w:rsidP="00935F76">
            <w:pPr>
              <w:tabs>
                <w:tab w:val="left" w:pos="567"/>
              </w:tabs>
              <w:rPr>
                <w:rFonts w:asciiTheme="minorHAnsi" w:hAnsiTheme="minorHAnsi" w:cstheme="minorHAnsi"/>
              </w:rPr>
            </w:pPr>
            <w:r>
              <w:rPr>
                <w:rFonts w:asciiTheme="minorHAnsi" w:hAnsiTheme="minorHAnsi" w:cstheme="minorHAnsi"/>
                <w:color w:val="000000"/>
                <w:shd w:val="clear" w:color="auto" w:fill="FFFFFF"/>
              </w:rPr>
              <w:t>- ú</w:t>
            </w:r>
            <w:r w:rsidR="005D26EA" w:rsidRPr="00F52EEF">
              <w:rPr>
                <w:rFonts w:asciiTheme="minorHAnsi" w:hAnsiTheme="minorHAnsi" w:cstheme="minorHAnsi"/>
                <w:color w:val="000000"/>
                <w:shd w:val="clear" w:color="auto" w:fill="FFFFFF"/>
              </w:rPr>
              <w:t>vod do mediálního plánování, základní pojmy I</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ú</w:t>
            </w:r>
            <w:r w:rsidR="005D26EA" w:rsidRPr="00F52EEF">
              <w:rPr>
                <w:rFonts w:asciiTheme="minorHAnsi" w:hAnsiTheme="minorHAnsi" w:cstheme="minorHAnsi"/>
                <w:color w:val="000000"/>
                <w:shd w:val="clear" w:color="auto" w:fill="FFFFFF"/>
              </w:rPr>
              <w:t>vod do mediálního plánování, základní pojmy II.</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s</w:t>
            </w:r>
            <w:r w:rsidR="005D26EA" w:rsidRPr="00F52EEF">
              <w:rPr>
                <w:rFonts w:asciiTheme="minorHAnsi" w:hAnsiTheme="minorHAnsi" w:cstheme="minorHAnsi"/>
                <w:color w:val="000000"/>
                <w:shd w:val="clear" w:color="auto" w:fill="FFFFFF"/>
              </w:rPr>
              <w:t>hrnutí a zpětná vazba ke kurzu</w:t>
            </w:r>
            <w:r>
              <w:rPr>
                <w:rFonts w:asciiTheme="minorHAnsi" w:hAnsiTheme="minorHAnsi" w:cstheme="minorHAnsi"/>
                <w:color w:val="000000"/>
                <w:shd w:val="clear" w:color="auto" w:fill="FFFFFF"/>
              </w:rPr>
              <w:t>.</w:t>
            </w:r>
          </w:p>
        </w:tc>
      </w:tr>
      <w:tr w:rsidR="005D26EA" w:rsidRPr="00F52EEF" w14:paraId="06B1A616" w14:textId="77777777" w:rsidTr="003C2A1F">
        <w:trPr>
          <w:trHeight w:val="265"/>
        </w:trPr>
        <w:tc>
          <w:tcPr>
            <w:tcW w:w="4471" w:type="dxa"/>
            <w:gridSpan w:val="2"/>
            <w:tcBorders>
              <w:top w:val="nil"/>
            </w:tcBorders>
            <w:shd w:val="clear" w:color="auto" w:fill="F7CAAC"/>
          </w:tcPr>
          <w:p w14:paraId="6CD9405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6586FD55" w14:textId="77777777" w:rsidR="005D26EA" w:rsidRPr="00F52EEF" w:rsidRDefault="005D26EA" w:rsidP="00935F76">
            <w:pPr>
              <w:shd w:val="clear" w:color="auto" w:fill="FFFFFF"/>
              <w:tabs>
                <w:tab w:val="left" w:pos="567"/>
              </w:tabs>
              <w:spacing w:before="100" w:beforeAutospacing="1" w:after="100" w:afterAutospacing="1"/>
              <w:rPr>
                <w:rFonts w:asciiTheme="minorHAnsi" w:hAnsiTheme="minorHAnsi" w:cstheme="minorHAnsi"/>
              </w:rPr>
            </w:pPr>
          </w:p>
        </w:tc>
      </w:tr>
      <w:tr w:rsidR="005D26EA" w:rsidRPr="00F52EEF" w14:paraId="564F58D7" w14:textId="77777777" w:rsidTr="003C2A1F">
        <w:trPr>
          <w:trHeight w:val="2595"/>
        </w:trPr>
        <w:tc>
          <w:tcPr>
            <w:tcW w:w="10673" w:type="dxa"/>
            <w:gridSpan w:val="8"/>
            <w:tcBorders>
              <w:top w:val="nil"/>
            </w:tcBorders>
          </w:tcPr>
          <w:p w14:paraId="683D454C" w14:textId="77777777" w:rsidR="005D26EA" w:rsidRPr="00F52EEF" w:rsidRDefault="005D26EA" w:rsidP="00935F76">
            <w:pPr>
              <w:shd w:val="clear" w:color="auto" w:fill="FFFFFF"/>
              <w:tabs>
                <w:tab w:val="left" w:pos="567"/>
              </w:tabs>
              <w:spacing w:before="100" w:beforeAutospacing="1" w:after="100" w:afterAutospacing="1"/>
              <w:rPr>
                <w:rFonts w:asciiTheme="minorHAnsi" w:hAnsiTheme="minorHAnsi" w:cstheme="minorHAnsi"/>
              </w:rPr>
            </w:pPr>
            <w:r w:rsidRPr="003C2A1F">
              <w:rPr>
                <w:rFonts w:asciiTheme="minorHAnsi" w:hAnsiTheme="minorHAnsi" w:cstheme="minorHAnsi"/>
                <w:b/>
              </w:rPr>
              <w:t>Povinná literatura:</w:t>
            </w:r>
            <w:r w:rsidRPr="00F52EEF">
              <w:rPr>
                <w:rFonts w:asciiTheme="minorHAnsi" w:hAnsiTheme="minorHAnsi" w:cstheme="minorHAnsi"/>
              </w:rPr>
              <w:br/>
              <w:t xml:space="preserve">JAKUBOWICZ, Karol. 2013. </w:t>
            </w:r>
            <w:r w:rsidRPr="00F52EEF">
              <w:rPr>
                <w:rFonts w:asciiTheme="minorHAnsi" w:hAnsiTheme="minorHAnsi" w:cstheme="minorHAnsi"/>
                <w:i/>
              </w:rPr>
              <w:t>Nová ekologie médií: konvergence a mediamorfóza.</w:t>
            </w:r>
            <w:r w:rsidRPr="00F52EEF">
              <w:rPr>
                <w:rFonts w:asciiTheme="minorHAnsi" w:hAnsiTheme="minorHAnsi" w:cstheme="minorHAnsi"/>
              </w:rPr>
              <w:t xml:space="preserve"> Zlín: Verbum. ISBN 978-80-87500-38-5.</w:t>
            </w:r>
            <w:r w:rsidRPr="00F52EEF">
              <w:rPr>
                <w:rFonts w:asciiTheme="minorHAnsi" w:hAnsiTheme="minorHAnsi" w:cstheme="minorHAnsi"/>
              </w:rPr>
              <w:br/>
              <w:t xml:space="preserve">PELSMACKER, Patrick de, Joeri van den BERGH a Maggie GEUENS. 2013. </w:t>
            </w:r>
            <w:r w:rsidRPr="00F52EEF">
              <w:rPr>
                <w:rFonts w:asciiTheme="minorHAnsi" w:hAnsiTheme="minorHAnsi" w:cstheme="minorHAnsi"/>
                <w:i/>
              </w:rPr>
              <w:t>Marketingová komunikace.</w:t>
            </w:r>
            <w:r w:rsidRPr="00F52EEF">
              <w:rPr>
                <w:rFonts w:asciiTheme="minorHAnsi" w:hAnsiTheme="minorHAnsi" w:cstheme="minorHAnsi"/>
              </w:rPr>
              <w:t xml:space="preserve"> Praha: Grada. ISBN 80-247-0254-1.</w:t>
            </w:r>
            <w:r w:rsidRPr="00F52EEF">
              <w:rPr>
                <w:rFonts w:asciiTheme="minorHAnsi" w:hAnsiTheme="minorHAnsi" w:cstheme="minorHAnsi"/>
              </w:rPr>
              <w:br/>
              <w:t>T</w:t>
            </w:r>
            <w:r w:rsidRPr="00D77714">
              <w:rPr>
                <w:rFonts w:asciiTheme="minorHAnsi" w:hAnsiTheme="minorHAnsi"/>
                <w:color w:val="FF0000"/>
                <w:rPrChange w:id="3432" w:author="Martin Kazík" w:date="2020-01-23T11:23:00Z">
                  <w:rPr>
                    <w:rFonts w:asciiTheme="minorHAnsi" w:hAnsiTheme="minorHAnsi"/>
                  </w:rPr>
                </w:rPrChange>
              </w:rPr>
              <w:t xml:space="preserve">RAMPOTA, Tomáš a Martina VOJTĚCHOVSKÁ. 2004. </w:t>
            </w:r>
            <w:r w:rsidRPr="00D77714">
              <w:rPr>
                <w:rFonts w:asciiTheme="minorHAnsi" w:hAnsiTheme="minorHAnsi"/>
                <w:i/>
                <w:color w:val="FF0000"/>
                <w:rPrChange w:id="3433" w:author="Martin Kazík" w:date="2020-01-23T11:23:00Z">
                  <w:rPr>
                    <w:rFonts w:asciiTheme="minorHAnsi" w:hAnsiTheme="minorHAnsi"/>
                    <w:i/>
                  </w:rPr>
                </w:rPrChange>
              </w:rPr>
              <w:t>Metody výzkumu médií.</w:t>
            </w:r>
            <w:r w:rsidRPr="00D77714">
              <w:rPr>
                <w:rFonts w:asciiTheme="minorHAnsi" w:hAnsiTheme="minorHAnsi"/>
                <w:color w:val="FF0000"/>
                <w:rPrChange w:id="3434" w:author="Martin Kazík" w:date="2020-01-23T11:23:00Z">
                  <w:rPr>
                    <w:rFonts w:asciiTheme="minorHAnsi" w:hAnsiTheme="minorHAnsi"/>
                  </w:rPr>
                </w:rPrChange>
              </w:rPr>
              <w:t xml:space="preserve"> Praha: Portál. ISBN 978-80-7367-683-4.</w:t>
            </w:r>
          </w:p>
          <w:p w14:paraId="20B4E203" w14:textId="2665E5D5" w:rsidR="005D26EA" w:rsidRPr="00F52EEF" w:rsidRDefault="005D26EA" w:rsidP="00935F76">
            <w:pPr>
              <w:shd w:val="clear" w:color="auto" w:fill="FFFFFF"/>
              <w:tabs>
                <w:tab w:val="left" w:pos="567"/>
              </w:tabs>
              <w:spacing w:before="100" w:beforeAutospacing="1" w:after="100" w:afterAutospacing="1"/>
              <w:rPr>
                <w:rFonts w:asciiTheme="minorHAnsi" w:hAnsiTheme="minorHAnsi" w:cstheme="minorHAnsi"/>
              </w:rPr>
            </w:pPr>
            <w:r w:rsidRPr="003C2A1F">
              <w:rPr>
                <w:rFonts w:asciiTheme="minorHAnsi" w:hAnsiTheme="minorHAnsi" w:cstheme="minorHAnsi"/>
                <w:b/>
              </w:rPr>
              <w:t>Doporučená literatura:</w:t>
            </w:r>
            <w:r w:rsidR="0019638B" w:rsidRPr="00F52EEF">
              <w:rPr>
                <w:rFonts w:asciiTheme="minorHAnsi" w:hAnsiTheme="minorHAnsi" w:cstheme="minorHAnsi"/>
              </w:rPr>
              <w:br/>
            </w:r>
            <w:r w:rsidRPr="00D77714">
              <w:rPr>
                <w:rFonts w:asciiTheme="minorHAnsi" w:hAnsiTheme="minorHAnsi"/>
                <w:color w:val="FF0000"/>
                <w:rPrChange w:id="3435" w:author="Martin Kazík" w:date="2020-01-23T11:23:00Z">
                  <w:rPr>
                    <w:rFonts w:asciiTheme="minorHAnsi" w:hAnsiTheme="minorHAnsi"/>
                  </w:rPr>
                </w:rPrChange>
              </w:rPr>
              <w:t xml:space="preserve">REIFOVÁ, Irena. 2004. </w:t>
            </w:r>
            <w:r w:rsidRPr="00D77714">
              <w:rPr>
                <w:rFonts w:asciiTheme="minorHAnsi" w:hAnsiTheme="minorHAnsi"/>
                <w:i/>
                <w:color w:val="FF0000"/>
                <w:rPrChange w:id="3436" w:author="Martin Kazík" w:date="2020-01-23T11:23:00Z">
                  <w:rPr>
                    <w:rFonts w:asciiTheme="minorHAnsi" w:hAnsiTheme="minorHAnsi"/>
                    <w:i/>
                  </w:rPr>
                </w:rPrChange>
              </w:rPr>
              <w:t>Slovník mediální komunikace.</w:t>
            </w:r>
            <w:r w:rsidRPr="00D77714">
              <w:rPr>
                <w:rFonts w:asciiTheme="minorHAnsi" w:hAnsiTheme="minorHAnsi"/>
                <w:color w:val="FF0000"/>
                <w:rPrChange w:id="3437" w:author="Martin Kazík" w:date="2020-01-23T11:23:00Z">
                  <w:rPr>
                    <w:rFonts w:asciiTheme="minorHAnsi" w:hAnsiTheme="minorHAnsi"/>
                  </w:rPr>
                </w:rPrChange>
              </w:rPr>
              <w:t xml:space="preserve"> Praha: Portál. ISBN 80-7178-926-7.</w:t>
            </w:r>
            <w:r w:rsidRPr="00D77714">
              <w:rPr>
                <w:rFonts w:asciiTheme="minorHAnsi" w:hAnsiTheme="minorHAnsi"/>
                <w:color w:val="FF0000"/>
                <w:rPrChange w:id="3438" w:author="Martin Kazík" w:date="2020-01-23T11:23:00Z">
                  <w:rPr>
                    <w:rFonts w:asciiTheme="minorHAnsi" w:hAnsiTheme="minorHAnsi"/>
                  </w:rPr>
                </w:rPrChange>
              </w:rPr>
              <w:br/>
            </w:r>
            <w:r w:rsidR="005E41C4">
              <w:rPr>
                <w:rFonts w:asciiTheme="minorHAnsi" w:hAnsiTheme="minorHAnsi"/>
                <w:color w:val="FF0000"/>
                <w:rPrChange w:id="3439" w:author="Martin Kazík" w:date="2020-01-23T11:23:00Z">
                  <w:rPr>
                    <w:rFonts w:asciiTheme="minorHAnsi" w:hAnsiTheme="minorHAnsi"/>
                  </w:rPr>
                </w:rPrChange>
              </w:rPr>
              <w:fldChar w:fldCharType="begin"/>
            </w:r>
            <w:r w:rsidR="005E41C4">
              <w:rPr>
                <w:rFonts w:asciiTheme="minorHAnsi" w:hAnsiTheme="minorHAnsi"/>
                <w:color w:val="FF0000"/>
                <w:rPrChange w:id="3440" w:author="Martin Kazík" w:date="2020-01-23T11:23:00Z">
                  <w:rPr>
                    <w:rFonts w:asciiTheme="minorHAnsi" w:hAnsiTheme="minorHAnsi"/>
                  </w:rPr>
                </w:rPrChange>
              </w:rPr>
              <w:instrText xml:space="preserve"> HYPERLINK "http://katalog.k.utb.cz/F/?func=find-b&amp;find_code=SYS&amp;request=52636" \t "_blank" </w:instrText>
            </w:r>
            <w:r w:rsidR="005E41C4">
              <w:rPr>
                <w:rFonts w:asciiTheme="minorHAnsi" w:hAnsiTheme="minorHAnsi"/>
                <w:color w:val="FF0000"/>
                <w:rPrChange w:id="3441" w:author="Martin Kazík" w:date="2020-01-23T11:23:00Z">
                  <w:rPr>
                    <w:rFonts w:asciiTheme="minorHAnsi" w:hAnsiTheme="minorHAnsi"/>
                  </w:rPr>
                </w:rPrChange>
              </w:rPr>
              <w:fldChar w:fldCharType="separate"/>
            </w:r>
            <w:r w:rsidRPr="00D77714">
              <w:rPr>
                <w:rFonts w:asciiTheme="minorHAnsi" w:hAnsiTheme="minorHAnsi"/>
                <w:color w:val="FF0000"/>
                <w:rPrChange w:id="3442" w:author="Martin Kazík" w:date="2020-01-23T11:23:00Z">
                  <w:rPr>
                    <w:rFonts w:asciiTheme="minorHAnsi" w:hAnsiTheme="minorHAnsi"/>
                  </w:rPr>
                </w:rPrChange>
              </w:rPr>
              <w:t xml:space="preserve">MCQUAIL, Denis. 2009. </w:t>
            </w:r>
            <w:r w:rsidRPr="00D77714">
              <w:rPr>
                <w:rFonts w:asciiTheme="minorHAnsi" w:hAnsiTheme="minorHAnsi"/>
                <w:i/>
                <w:color w:val="FF0000"/>
                <w:rPrChange w:id="3443" w:author="Martin Kazík" w:date="2020-01-23T11:23:00Z">
                  <w:rPr>
                    <w:rFonts w:asciiTheme="minorHAnsi" w:hAnsiTheme="minorHAnsi"/>
                    <w:i/>
                  </w:rPr>
                </w:rPrChange>
              </w:rPr>
              <w:t xml:space="preserve">Úvod do teorie masové komunikace. </w:t>
            </w:r>
            <w:r w:rsidRPr="00D77714">
              <w:rPr>
                <w:rFonts w:asciiTheme="minorHAnsi" w:hAnsiTheme="minorHAnsi"/>
                <w:color w:val="FF0000"/>
                <w:rPrChange w:id="3444" w:author="Martin Kazík" w:date="2020-01-23T11:23:00Z">
                  <w:rPr>
                    <w:rFonts w:asciiTheme="minorHAnsi" w:hAnsiTheme="minorHAnsi"/>
                  </w:rPr>
                </w:rPrChange>
              </w:rPr>
              <w:t>4., rozš. a přeprac. vyd. Praha: Portál. ISBN 978-80-7367-574-5. </w:t>
            </w:r>
            <w:r w:rsidR="005E41C4">
              <w:rPr>
                <w:rFonts w:asciiTheme="minorHAnsi" w:hAnsiTheme="minorHAnsi"/>
                <w:color w:val="FF0000"/>
                <w:rPrChange w:id="3445" w:author="Martin Kazík" w:date="2020-01-23T11:23:00Z">
                  <w:rPr>
                    <w:rFonts w:asciiTheme="minorHAnsi" w:hAnsiTheme="minorHAnsi"/>
                  </w:rPr>
                </w:rPrChange>
              </w:rPr>
              <w:fldChar w:fldCharType="end"/>
            </w:r>
            <w:r w:rsidRPr="00D77714">
              <w:rPr>
                <w:rFonts w:asciiTheme="minorHAnsi" w:hAnsiTheme="minorHAnsi"/>
                <w:color w:val="FF0000"/>
                <w:rPrChange w:id="3446" w:author="Martin Kazík" w:date="2020-01-23T11:23:00Z">
                  <w:rPr>
                    <w:rFonts w:asciiTheme="minorHAnsi" w:hAnsiTheme="minorHAnsi"/>
                  </w:rPr>
                </w:rPrChange>
              </w:rPr>
              <w:br/>
              <w:t xml:space="preserve">RUß-MOHL, Stephan. 2005. </w:t>
            </w:r>
            <w:r w:rsidRPr="00D77714">
              <w:rPr>
                <w:rFonts w:asciiTheme="minorHAnsi" w:hAnsiTheme="minorHAnsi"/>
                <w:i/>
                <w:color w:val="FF0000"/>
                <w:rPrChange w:id="3447" w:author="Martin Kazík" w:date="2020-01-23T11:23:00Z">
                  <w:rPr>
                    <w:rFonts w:asciiTheme="minorHAnsi" w:hAnsiTheme="minorHAnsi"/>
                    <w:i/>
                  </w:rPr>
                </w:rPrChange>
              </w:rPr>
              <w:t>Žurnalistika: komplexní průvodce praktickou žurnalistikou.</w:t>
            </w:r>
            <w:r w:rsidRPr="00D77714">
              <w:rPr>
                <w:rFonts w:asciiTheme="minorHAnsi" w:hAnsiTheme="minorHAnsi"/>
                <w:color w:val="FF0000"/>
                <w:rPrChange w:id="3448" w:author="Martin Kazík" w:date="2020-01-23T11:23:00Z">
                  <w:rPr>
                    <w:rFonts w:asciiTheme="minorHAnsi" w:hAnsiTheme="minorHAnsi"/>
                  </w:rPr>
                </w:rPrChange>
              </w:rPr>
              <w:t xml:space="preserve"> Praha: Grada. ISBN 80-247-0158-8.</w:t>
            </w:r>
          </w:p>
        </w:tc>
      </w:tr>
      <w:tr w:rsidR="005D26EA" w:rsidRPr="00F52EEF" w14:paraId="2F06504C" w14:textId="77777777" w:rsidTr="003C2A1F">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D102272" w14:textId="77777777" w:rsidR="005D26EA" w:rsidRPr="00F52EEF" w:rsidRDefault="005D26EA" w:rsidP="00935F76">
            <w:pPr>
              <w:tabs>
                <w:tab w:val="left" w:pos="567"/>
              </w:tabs>
              <w:autoSpaceDE w:val="0"/>
              <w:autoSpaceDN w:val="0"/>
              <w:adjustRightInd w:val="0"/>
              <w:jc w:val="center"/>
              <w:rPr>
                <w:rFonts w:asciiTheme="minorHAnsi" w:eastAsia="Calibri" w:hAnsiTheme="minorHAnsi" w:cstheme="minorHAnsi"/>
                <w:color w:val="FF0000"/>
              </w:rPr>
            </w:pPr>
            <w:r w:rsidRPr="00F52EEF">
              <w:rPr>
                <w:rFonts w:asciiTheme="minorHAnsi" w:hAnsiTheme="minorHAnsi" w:cstheme="minorHAnsi"/>
                <w:b/>
              </w:rPr>
              <w:t>Informace ke kombinované nebo distanční formě</w:t>
            </w:r>
          </w:p>
        </w:tc>
      </w:tr>
      <w:tr w:rsidR="005D26EA" w:rsidRPr="00F52EEF" w14:paraId="5B9E5873" w14:textId="77777777" w:rsidTr="003C2A1F">
        <w:tc>
          <w:tcPr>
            <w:tcW w:w="5605" w:type="dxa"/>
            <w:gridSpan w:val="3"/>
            <w:tcBorders>
              <w:top w:val="single" w:sz="2" w:space="0" w:color="auto"/>
            </w:tcBorders>
            <w:shd w:val="clear" w:color="auto" w:fill="F7CAAC"/>
          </w:tcPr>
          <w:p w14:paraId="20434821"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5032EFA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tcBorders>
            <w:shd w:val="clear" w:color="auto" w:fill="F7CAAC"/>
          </w:tcPr>
          <w:p w14:paraId="4D1FE4E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6B588E1C" w14:textId="77777777" w:rsidTr="003C2A1F">
        <w:tc>
          <w:tcPr>
            <w:tcW w:w="10673" w:type="dxa"/>
            <w:gridSpan w:val="8"/>
            <w:shd w:val="clear" w:color="auto" w:fill="F7CAAC"/>
          </w:tcPr>
          <w:p w14:paraId="64B4136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17830F74" w14:textId="77777777" w:rsidTr="00D77714">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49" w:author="Martin Kazík" w:date="2020-01-23T11:23:00Z">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032"/>
          <w:trPrChange w:id="3450" w:author="Martin Kazík" w:date="2020-01-23T11:23:00Z">
            <w:trPr>
              <w:gridBefore w:val="8"/>
              <w:trHeight w:val="2629"/>
            </w:trPr>
          </w:trPrChange>
        </w:trPr>
        <w:tc>
          <w:tcPr>
            <w:tcW w:w="10673" w:type="dxa"/>
            <w:gridSpan w:val="8"/>
            <w:tcPrChange w:id="3451" w:author="Martin Kazík" w:date="2020-01-23T11:23:00Z">
              <w:tcPr>
                <w:tcW w:w="10673" w:type="dxa"/>
                <w:gridSpan w:val="2"/>
              </w:tcPr>
            </w:tcPrChange>
          </w:tcPr>
          <w:p w14:paraId="3F50BD83" w14:textId="5407908D" w:rsidR="005D26EA" w:rsidRPr="00F52EEF" w:rsidRDefault="00784D2E" w:rsidP="00935F76">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19F485D9" w14:textId="77777777" w:rsidR="005D26EA" w:rsidRPr="00F52EEF" w:rsidRDefault="005D26EA" w:rsidP="00935F76">
      <w:pPr>
        <w:tabs>
          <w:tab w:val="left" w:pos="567"/>
        </w:tabs>
        <w:rPr>
          <w:rFonts w:asciiTheme="minorHAnsi" w:hAnsiTheme="minorHAnsi" w:cstheme="minorHAnsi"/>
        </w:rPr>
      </w:pPr>
    </w:p>
    <w:p w14:paraId="66934753" w14:textId="77777777" w:rsidR="008445AD" w:rsidRDefault="008445AD">
      <w:pPr>
        <w:rPr>
          <w:ins w:id="3452" w:author="Radim Bačuvčík" w:date="2020-02-06T15:04:00Z"/>
        </w:rPr>
      </w:pPr>
      <w:ins w:id="3453" w:author="Radim Bačuvčík" w:date="2020-02-06T15:04:00Z">
        <w:r>
          <w:br w:type="page"/>
        </w:r>
      </w:ins>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27"/>
        <w:tblGridChange w:id="3454">
          <w:tblGrid>
            <w:gridCol w:w="3904"/>
            <w:gridCol w:w="567"/>
            <w:gridCol w:w="1134"/>
            <w:gridCol w:w="889"/>
            <w:gridCol w:w="816"/>
            <w:gridCol w:w="2156"/>
            <w:gridCol w:w="539"/>
            <w:gridCol w:w="267"/>
            <w:gridCol w:w="360"/>
            <w:gridCol w:w="10272"/>
          </w:tblGrid>
        </w:tblGridChange>
      </w:tblGrid>
      <w:tr w:rsidR="005D26EA" w:rsidRPr="00F52EEF" w14:paraId="6AE1BF2E" w14:textId="77777777" w:rsidTr="003C2A1F">
        <w:tc>
          <w:tcPr>
            <w:tcW w:w="10632" w:type="dxa"/>
            <w:gridSpan w:val="8"/>
            <w:tcBorders>
              <w:bottom w:val="double" w:sz="4" w:space="0" w:color="auto"/>
            </w:tcBorders>
            <w:shd w:val="clear" w:color="auto" w:fill="BDD6EE"/>
          </w:tcPr>
          <w:p w14:paraId="536528F9" w14:textId="0C8BB45F"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5D26EA" w:rsidRPr="00F52EEF" w14:paraId="7BD0B9C6" w14:textId="77777777" w:rsidTr="003C2A1F">
        <w:tc>
          <w:tcPr>
            <w:tcW w:w="3904" w:type="dxa"/>
            <w:tcBorders>
              <w:top w:val="double" w:sz="4" w:space="0" w:color="auto"/>
            </w:tcBorders>
            <w:shd w:val="clear" w:color="auto" w:fill="F7CAAC"/>
          </w:tcPr>
          <w:p w14:paraId="7170490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28" w:type="dxa"/>
            <w:gridSpan w:val="7"/>
            <w:tcBorders>
              <w:top w:val="double" w:sz="4" w:space="0" w:color="auto"/>
            </w:tcBorders>
          </w:tcPr>
          <w:p w14:paraId="7BAECBE3" w14:textId="183ABE40"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Média v marketingov</w:t>
            </w:r>
            <w:ins w:id="3455" w:author="Radim Bačuvčík" w:date="2020-02-06T10:02:00Z">
              <w:r w:rsidR="00522A4C">
                <w:rPr>
                  <w:rFonts w:asciiTheme="minorHAnsi" w:hAnsiTheme="minorHAnsi" w:cstheme="minorHAnsi"/>
                </w:rPr>
                <w:t>é</w:t>
              </w:r>
            </w:ins>
            <w:del w:id="3456" w:author="Radim Bačuvčík" w:date="2020-02-06T10:02:00Z">
              <w:r w:rsidRPr="00F52EEF" w:rsidDel="00522A4C">
                <w:rPr>
                  <w:rFonts w:asciiTheme="minorHAnsi" w:hAnsiTheme="minorHAnsi" w:cstheme="minorHAnsi"/>
                </w:rPr>
                <w:delText>ých</w:delText>
              </w:r>
            </w:del>
            <w:r w:rsidRPr="00F52EEF">
              <w:rPr>
                <w:rFonts w:asciiTheme="minorHAnsi" w:hAnsiTheme="minorHAnsi" w:cstheme="minorHAnsi"/>
              </w:rPr>
              <w:t xml:space="preserve"> komunikac</w:t>
            </w:r>
            <w:ins w:id="3457" w:author="Radim Bačuvčík" w:date="2020-02-06T10:02:00Z">
              <w:r w:rsidR="00522A4C">
                <w:rPr>
                  <w:rFonts w:asciiTheme="minorHAnsi" w:hAnsiTheme="minorHAnsi" w:cstheme="minorHAnsi"/>
                </w:rPr>
                <w:t>i</w:t>
              </w:r>
            </w:ins>
            <w:del w:id="3458" w:author="Radim Bačuvčík" w:date="2020-02-06T10:02:00Z">
              <w:r w:rsidRPr="00F52EEF" w:rsidDel="00522A4C">
                <w:rPr>
                  <w:rFonts w:asciiTheme="minorHAnsi" w:hAnsiTheme="minorHAnsi" w:cstheme="minorHAnsi"/>
                </w:rPr>
                <w:delText>ích</w:delText>
              </w:r>
            </w:del>
            <w:r w:rsidRPr="00F52EEF">
              <w:rPr>
                <w:rFonts w:asciiTheme="minorHAnsi" w:hAnsiTheme="minorHAnsi" w:cstheme="minorHAnsi"/>
              </w:rPr>
              <w:t xml:space="preserve"> 2</w:t>
            </w:r>
          </w:p>
        </w:tc>
      </w:tr>
      <w:tr w:rsidR="005D26EA" w:rsidRPr="00F52EEF" w14:paraId="6BBF563C" w14:textId="77777777" w:rsidTr="003C2A1F">
        <w:tc>
          <w:tcPr>
            <w:tcW w:w="3904" w:type="dxa"/>
            <w:shd w:val="clear" w:color="auto" w:fill="F7CAAC"/>
          </w:tcPr>
          <w:p w14:paraId="1173D9F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47CB384" w14:textId="12EC02D0" w:rsidR="005D26EA" w:rsidRPr="00F52EEF" w:rsidRDefault="00462976"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80EF9" w:rsidRPr="00F52EEF">
              <w:rPr>
                <w:rFonts w:asciiTheme="minorHAnsi" w:eastAsia="Calibri" w:hAnsiTheme="minorHAnsi" w:cstheme="minorHAnsi"/>
              </w:rPr>
              <w:t>, ZT</w:t>
            </w:r>
          </w:p>
        </w:tc>
        <w:tc>
          <w:tcPr>
            <w:tcW w:w="2695" w:type="dxa"/>
            <w:gridSpan w:val="2"/>
            <w:shd w:val="clear" w:color="auto" w:fill="F7CAAC"/>
          </w:tcPr>
          <w:p w14:paraId="5EFF94E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27" w:type="dxa"/>
          </w:tcPr>
          <w:p w14:paraId="0E0187B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5D26EA" w:rsidRPr="00F52EEF" w14:paraId="1304E0B9" w14:textId="77777777" w:rsidTr="003C2A1F">
        <w:tc>
          <w:tcPr>
            <w:tcW w:w="3904" w:type="dxa"/>
            <w:shd w:val="clear" w:color="auto" w:fill="F7CAAC"/>
          </w:tcPr>
          <w:p w14:paraId="265C19D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657D8B8"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10s</w:t>
            </w:r>
          </w:p>
        </w:tc>
        <w:tc>
          <w:tcPr>
            <w:tcW w:w="889" w:type="dxa"/>
            <w:shd w:val="clear" w:color="auto" w:fill="F7CAAC"/>
          </w:tcPr>
          <w:p w14:paraId="6321EA9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731F508" w14:textId="047B2AF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380EF9" w:rsidRPr="00F52EEF">
              <w:rPr>
                <w:rFonts w:asciiTheme="minorHAnsi" w:hAnsiTheme="minorHAnsi" w:cstheme="minorHAnsi"/>
              </w:rPr>
              <w:t xml:space="preserve"> hod.</w:t>
            </w:r>
          </w:p>
        </w:tc>
        <w:tc>
          <w:tcPr>
            <w:tcW w:w="2156" w:type="dxa"/>
            <w:shd w:val="clear" w:color="auto" w:fill="F7CAAC"/>
          </w:tcPr>
          <w:p w14:paraId="4291FAA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166" w:type="dxa"/>
            <w:gridSpan w:val="2"/>
          </w:tcPr>
          <w:p w14:paraId="75492B0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562D2177" w14:textId="77777777" w:rsidTr="003C2A1F">
        <w:tc>
          <w:tcPr>
            <w:tcW w:w="3904" w:type="dxa"/>
            <w:shd w:val="clear" w:color="auto" w:fill="F7CAAC"/>
          </w:tcPr>
          <w:p w14:paraId="3D2DD4C7"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28" w:type="dxa"/>
            <w:gridSpan w:val="7"/>
          </w:tcPr>
          <w:p w14:paraId="22489948" w14:textId="67CAFF6E" w:rsidR="005D26EA" w:rsidRPr="00F52EEF" w:rsidRDefault="00380EF9" w:rsidP="00935F76">
            <w:pPr>
              <w:tabs>
                <w:tab w:val="left" w:pos="567"/>
              </w:tabs>
              <w:jc w:val="both"/>
              <w:rPr>
                <w:rFonts w:asciiTheme="minorHAnsi" w:eastAsia="Calibri" w:hAnsiTheme="minorHAnsi" w:cstheme="minorHAnsi"/>
              </w:rPr>
            </w:pPr>
            <w:r w:rsidRPr="00F52EEF">
              <w:rPr>
                <w:rFonts w:asciiTheme="minorHAnsi" w:hAnsiTheme="minorHAnsi" w:cstheme="minorHAnsi"/>
              </w:rPr>
              <w:t xml:space="preserve">Prerekvizity: </w:t>
            </w:r>
            <w:r w:rsidR="005D26EA" w:rsidRPr="00F52EEF">
              <w:rPr>
                <w:rFonts w:asciiTheme="minorHAnsi" w:hAnsiTheme="minorHAnsi" w:cstheme="minorHAnsi"/>
              </w:rPr>
              <w:t>Média v marketingov</w:t>
            </w:r>
            <w:ins w:id="3459" w:author="Radim Bačuvčík" w:date="2020-02-06T10:02:00Z">
              <w:r w:rsidR="00522A4C">
                <w:rPr>
                  <w:rFonts w:asciiTheme="minorHAnsi" w:hAnsiTheme="minorHAnsi" w:cstheme="minorHAnsi"/>
                </w:rPr>
                <w:t>é</w:t>
              </w:r>
            </w:ins>
            <w:del w:id="3460" w:author="Radim Bačuvčík" w:date="2020-02-06T10:02:00Z">
              <w:r w:rsidR="005D26EA" w:rsidRPr="00F52EEF" w:rsidDel="00522A4C">
                <w:rPr>
                  <w:rFonts w:asciiTheme="minorHAnsi" w:hAnsiTheme="minorHAnsi" w:cstheme="minorHAnsi"/>
                </w:rPr>
                <w:delText>ých</w:delText>
              </w:r>
            </w:del>
            <w:r w:rsidR="005D26EA" w:rsidRPr="00F52EEF">
              <w:rPr>
                <w:rFonts w:asciiTheme="minorHAnsi" w:hAnsiTheme="minorHAnsi" w:cstheme="minorHAnsi"/>
              </w:rPr>
              <w:t xml:space="preserve"> komunikac</w:t>
            </w:r>
            <w:ins w:id="3461" w:author="Radim Bačuvčík" w:date="2020-02-06T10:02:00Z">
              <w:r w:rsidR="00522A4C">
                <w:rPr>
                  <w:rFonts w:asciiTheme="minorHAnsi" w:hAnsiTheme="minorHAnsi" w:cstheme="minorHAnsi"/>
                </w:rPr>
                <w:t>i</w:t>
              </w:r>
            </w:ins>
            <w:del w:id="3462" w:author="Radim Bačuvčík" w:date="2020-02-06T10:02:00Z">
              <w:r w:rsidR="005D26EA" w:rsidRPr="00F52EEF" w:rsidDel="00522A4C">
                <w:rPr>
                  <w:rFonts w:asciiTheme="minorHAnsi" w:hAnsiTheme="minorHAnsi" w:cstheme="minorHAnsi"/>
                </w:rPr>
                <w:delText>ích</w:delText>
              </w:r>
            </w:del>
            <w:r w:rsidR="005D26EA" w:rsidRPr="00F52EEF">
              <w:rPr>
                <w:rFonts w:asciiTheme="minorHAnsi" w:hAnsiTheme="minorHAnsi" w:cstheme="minorHAnsi"/>
              </w:rPr>
              <w:t xml:space="preserve"> 1 </w:t>
            </w:r>
          </w:p>
        </w:tc>
      </w:tr>
      <w:tr w:rsidR="005D26EA" w:rsidRPr="00F52EEF" w14:paraId="09F8EC76" w14:textId="77777777" w:rsidTr="003C2A1F">
        <w:tc>
          <w:tcPr>
            <w:tcW w:w="3904" w:type="dxa"/>
            <w:shd w:val="clear" w:color="auto" w:fill="F7CAAC"/>
          </w:tcPr>
          <w:p w14:paraId="1C69C8E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14DAE6C" w14:textId="720BABF0" w:rsidR="005D26EA" w:rsidRPr="00F52EEF" w:rsidRDefault="00FC373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6" w:type="dxa"/>
            <w:shd w:val="clear" w:color="auto" w:fill="F7CAAC"/>
          </w:tcPr>
          <w:p w14:paraId="3C2930E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166" w:type="dxa"/>
            <w:gridSpan w:val="2"/>
          </w:tcPr>
          <w:p w14:paraId="13464605" w14:textId="7DAA2F7D" w:rsidR="005D26EA" w:rsidRPr="00F52EEF" w:rsidRDefault="00FC373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emináře</w:t>
            </w:r>
          </w:p>
        </w:tc>
      </w:tr>
      <w:tr w:rsidR="005D26EA" w:rsidRPr="00F52EEF" w14:paraId="1847E848" w14:textId="77777777" w:rsidTr="003C2A1F">
        <w:tc>
          <w:tcPr>
            <w:tcW w:w="3904" w:type="dxa"/>
            <w:shd w:val="clear" w:color="auto" w:fill="F7CAAC"/>
          </w:tcPr>
          <w:p w14:paraId="2D9418A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28" w:type="dxa"/>
            <w:gridSpan w:val="7"/>
            <w:tcBorders>
              <w:bottom w:val="nil"/>
            </w:tcBorders>
          </w:tcPr>
          <w:p w14:paraId="2582717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7CC7C78" w14:textId="77777777" w:rsidTr="003C2A1F">
        <w:trPr>
          <w:trHeight w:val="554"/>
        </w:trPr>
        <w:tc>
          <w:tcPr>
            <w:tcW w:w="10632" w:type="dxa"/>
            <w:gridSpan w:val="8"/>
            <w:tcBorders>
              <w:top w:val="nil"/>
            </w:tcBorders>
          </w:tcPr>
          <w:p w14:paraId="19A6C3E9" w14:textId="22B35DB4" w:rsidR="005D26EA" w:rsidRPr="00F52EEF" w:rsidRDefault="003C2A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005D26EA" w:rsidRPr="00F52EEF">
              <w:rPr>
                <w:rFonts w:asciiTheme="minorHAnsi" w:eastAsia="Calibri" w:hAnsiTheme="minorHAnsi" w:cstheme="minorHAnsi"/>
              </w:rPr>
              <w:t xml:space="preserve"> Účast 80%</w:t>
            </w:r>
            <w:r>
              <w:rPr>
                <w:rFonts w:asciiTheme="minorHAnsi" w:eastAsia="Calibri" w:hAnsiTheme="minorHAnsi" w:cstheme="minorHAnsi"/>
              </w:rPr>
              <w:t>.</w:t>
            </w:r>
          </w:p>
          <w:p w14:paraId="2DB68C80" w14:textId="561E7890" w:rsidR="005D26EA" w:rsidRPr="00F52EEF" w:rsidRDefault="003C2A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 </w:t>
            </w:r>
            <w:r w:rsidR="005D26EA" w:rsidRPr="00F52EEF">
              <w:rPr>
                <w:rFonts w:asciiTheme="minorHAnsi" w:eastAsia="Calibri" w:hAnsiTheme="minorHAnsi" w:cstheme="minorHAnsi"/>
              </w:rPr>
              <w:t>Znalost zadaných textů</w:t>
            </w:r>
            <w:r>
              <w:rPr>
                <w:rFonts w:asciiTheme="minorHAnsi" w:eastAsia="Calibri" w:hAnsiTheme="minorHAnsi" w:cstheme="minorHAnsi"/>
              </w:rPr>
              <w:t>.</w:t>
            </w:r>
          </w:p>
          <w:p w14:paraId="4F38CF95" w14:textId="3764E8D1" w:rsidR="005D26EA" w:rsidRPr="00F52EEF" w:rsidRDefault="003C2A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3.</w:t>
            </w:r>
            <w:r w:rsidR="005D26EA" w:rsidRPr="00F52EEF">
              <w:rPr>
                <w:rFonts w:asciiTheme="minorHAnsi" w:eastAsia="Calibri" w:hAnsiTheme="minorHAnsi" w:cstheme="minorHAnsi"/>
              </w:rPr>
              <w:t xml:space="preserve"> Schopnosti diskutovat o nich.</w:t>
            </w:r>
          </w:p>
          <w:p w14:paraId="5180731A" w14:textId="6A0412AA" w:rsidR="005D26EA" w:rsidRPr="00F52EEF" w:rsidRDefault="003C2A1F" w:rsidP="00935F76">
            <w:pPr>
              <w:tabs>
                <w:tab w:val="left" w:pos="567"/>
              </w:tabs>
              <w:jc w:val="both"/>
              <w:rPr>
                <w:rFonts w:asciiTheme="minorHAnsi" w:hAnsiTheme="minorHAnsi" w:cstheme="minorHAnsi"/>
              </w:rPr>
            </w:pPr>
            <w:r>
              <w:rPr>
                <w:rFonts w:asciiTheme="minorHAnsi" w:eastAsia="Calibri" w:hAnsiTheme="minorHAnsi" w:cstheme="minorHAnsi"/>
              </w:rPr>
              <w:t xml:space="preserve">4. </w:t>
            </w:r>
            <w:r w:rsidR="005D26EA" w:rsidRPr="00F52EEF">
              <w:rPr>
                <w:rFonts w:asciiTheme="minorHAnsi" w:eastAsia="Calibri" w:hAnsiTheme="minorHAnsi" w:cstheme="minorHAnsi"/>
              </w:rPr>
              <w:t>Test (80%)</w:t>
            </w:r>
            <w:r>
              <w:rPr>
                <w:rFonts w:asciiTheme="minorHAnsi" w:eastAsia="Calibri" w:hAnsiTheme="minorHAnsi" w:cstheme="minorHAnsi"/>
              </w:rPr>
              <w:t>.</w:t>
            </w:r>
          </w:p>
        </w:tc>
      </w:tr>
      <w:tr w:rsidR="005D26EA" w:rsidRPr="00F52EEF" w14:paraId="7032D876" w14:textId="77777777" w:rsidTr="003C2A1F">
        <w:trPr>
          <w:trHeight w:val="197"/>
        </w:trPr>
        <w:tc>
          <w:tcPr>
            <w:tcW w:w="3904" w:type="dxa"/>
            <w:tcBorders>
              <w:top w:val="nil"/>
            </w:tcBorders>
            <w:shd w:val="clear" w:color="auto" w:fill="F7CAAC"/>
          </w:tcPr>
          <w:p w14:paraId="0ACFE12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28" w:type="dxa"/>
            <w:gridSpan w:val="7"/>
            <w:tcBorders>
              <w:top w:val="nil"/>
            </w:tcBorders>
          </w:tcPr>
          <w:p w14:paraId="63FCB18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PhDr. Tomáš Šula, Ph.D. </w:t>
            </w:r>
          </w:p>
        </w:tc>
      </w:tr>
      <w:tr w:rsidR="005D26EA" w:rsidRPr="00F52EEF" w14:paraId="50362124" w14:textId="77777777" w:rsidTr="003C2A1F">
        <w:trPr>
          <w:trHeight w:val="243"/>
        </w:trPr>
        <w:tc>
          <w:tcPr>
            <w:tcW w:w="3904" w:type="dxa"/>
            <w:tcBorders>
              <w:top w:val="nil"/>
            </w:tcBorders>
            <w:shd w:val="clear" w:color="auto" w:fill="F7CAAC"/>
          </w:tcPr>
          <w:p w14:paraId="69A719F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28" w:type="dxa"/>
            <w:gridSpan w:val="7"/>
            <w:tcBorders>
              <w:top w:val="nil"/>
            </w:tcBorders>
          </w:tcPr>
          <w:p w14:paraId="4A9BA5D8" w14:textId="3853F513" w:rsidR="005D26EA" w:rsidRPr="00F52EEF" w:rsidRDefault="007A2A85"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10209C0B" w14:textId="77777777" w:rsidTr="003C2A1F">
        <w:tc>
          <w:tcPr>
            <w:tcW w:w="3904" w:type="dxa"/>
            <w:shd w:val="clear" w:color="auto" w:fill="F7CAAC"/>
          </w:tcPr>
          <w:p w14:paraId="47A23B7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28" w:type="dxa"/>
            <w:gridSpan w:val="7"/>
            <w:tcBorders>
              <w:bottom w:val="nil"/>
            </w:tcBorders>
          </w:tcPr>
          <w:p w14:paraId="35D038D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4FDBA57" w14:textId="77777777" w:rsidTr="003C2A1F">
        <w:trPr>
          <w:trHeight w:val="70"/>
        </w:trPr>
        <w:tc>
          <w:tcPr>
            <w:tcW w:w="10632" w:type="dxa"/>
            <w:gridSpan w:val="8"/>
            <w:tcBorders>
              <w:top w:val="nil"/>
            </w:tcBorders>
          </w:tcPr>
          <w:p w14:paraId="4E0F1DF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0DE8F26" w14:textId="77777777" w:rsidTr="003C2A1F">
        <w:tc>
          <w:tcPr>
            <w:tcW w:w="3904" w:type="dxa"/>
            <w:shd w:val="clear" w:color="auto" w:fill="F7CAAC"/>
          </w:tcPr>
          <w:p w14:paraId="04E2702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28" w:type="dxa"/>
            <w:gridSpan w:val="7"/>
            <w:tcBorders>
              <w:bottom w:val="nil"/>
            </w:tcBorders>
          </w:tcPr>
          <w:p w14:paraId="7DF4514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B21134F" w14:textId="77777777" w:rsidTr="003C2A1F">
        <w:trPr>
          <w:trHeight w:val="2344"/>
        </w:trPr>
        <w:tc>
          <w:tcPr>
            <w:tcW w:w="10632" w:type="dxa"/>
            <w:gridSpan w:val="8"/>
            <w:tcBorders>
              <w:top w:val="nil"/>
              <w:bottom w:val="single" w:sz="12" w:space="0" w:color="auto"/>
            </w:tcBorders>
          </w:tcPr>
          <w:p w14:paraId="079C9DB3" w14:textId="7AAA2F8E" w:rsidR="00842E5E" w:rsidRPr="00842E5E" w:rsidRDefault="005D26EA" w:rsidP="00842E5E">
            <w:pPr>
              <w:tabs>
                <w:tab w:val="left" w:pos="567"/>
              </w:tabs>
              <w:jc w:val="both"/>
              <w:rPr>
                <w:ins w:id="3463" w:author="Martin Kazík" w:date="2020-01-23T11:23:00Z"/>
                <w:rFonts w:asciiTheme="minorHAnsi" w:hAnsiTheme="minorHAnsi" w:cstheme="minorHAnsi"/>
              </w:rPr>
            </w:pPr>
            <w:del w:id="3464" w:author="Martin Kazík" w:date="2020-01-23T11:23:00Z">
              <w:r w:rsidRPr="00F52EEF">
                <w:rPr>
                  <w:rFonts w:asciiTheme="minorHAnsi" w:hAnsiTheme="minorHAnsi" w:cstheme="minorHAnsi"/>
                </w:rPr>
                <w:delText>Předmět navazuje na kurz, věnovaný zpravodajství v médiích a poskytuje základní teoretické, metodické i praktické znalosti a dovednosti pro užití v médií v marketingových komunikacích. Cílem kurzu je seznámit frekventanty s mediatypy a jejich užitím v MK a rozšířit znalosti o mediálním plánování a mediálních strategií. Předmět je primárně zaměřen na Českou republiku v kontextu světových médií.</w:delText>
              </w:r>
            </w:del>
            <w:ins w:id="3465" w:author="Martin Kazík" w:date="2020-01-23T11:23:00Z">
              <w:r w:rsidR="00842E5E" w:rsidRPr="00842E5E">
                <w:rPr>
                  <w:rFonts w:asciiTheme="minorHAnsi" w:hAnsiTheme="minorHAnsi" w:cstheme="minorHAnsi"/>
                </w:rPr>
                <w:t>Probíranáa témata:</w:t>
              </w:r>
            </w:ins>
          </w:p>
          <w:p w14:paraId="1E5AA276" w14:textId="77777777" w:rsidR="00842E5E" w:rsidRPr="00842E5E" w:rsidRDefault="00842E5E" w:rsidP="00842E5E">
            <w:pPr>
              <w:tabs>
                <w:tab w:val="left" w:pos="567"/>
              </w:tabs>
              <w:jc w:val="both"/>
              <w:rPr>
                <w:ins w:id="3466" w:author="Martin Kazík" w:date="2020-01-23T11:23:00Z"/>
                <w:rFonts w:asciiTheme="minorHAnsi" w:hAnsiTheme="minorHAnsi" w:cstheme="minorHAnsi"/>
              </w:rPr>
            </w:pPr>
            <w:ins w:id="3467" w:author="Martin Kazík" w:date="2020-01-23T11:23:00Z">
              <w:r w:rsidRPr="00842E5E">
                <w:rPr>
                  <w:rFonts w:asciiTheme="minorHAnsi" w:hAnsiTheme="minorHAnsi" w:cstheme="minorHAnsi"/>
                </w:rPr>
                <w:t>- Mediální prostředí</w:t>
              </w:r>
            </w:ins>
          </w:p>
          <w:p w14:paraId="161758D2" w14:textId="6FDF8212" w:rsidR="00842E5E" w:rsidRPr="00842E5E" w:rsidRDefault="00842E5E" w:rsidP="00842E5E">
            <w:pPr>
              <w:tabs>
                <w:tab w:val="left" w:pos="567"/>
              </w:tabs>
              <w:jc w:val="both"/>
              <w:rPr>
                <w:ins w:id="3468" w:author="Martin Kazík" w:date="2020-01-23T11:23:00Z"/>
                <w:rFonts w:asciiTheme="minorHAnsi" w:hAnsiTheme="minorHAnsi" w:cstheme="minorHAnsi"/>
              </w:rPr>
            </w:pPr>
            <w:ins w:id="3469" w:author="Martin Kazík" w:date="2020-01-23T11:23:00Z">
              <w:r w:rsidRPr="00842E5E">
                <w:rPr>
                  <w:rFonts w:asciiTheme="minorHAnsi" w:hAnsiTheme="minorHAnsi" w:cstheme="minorHAnsi"/>
                </w:rPr>
                <w:t>- Média v marketingov</w:t>
              </w:r>
            </w:ins>
            <w:ins w:id="3470" w:author="Radim Bačuvčík" w:date="2020-02-06T10:02:00Z">
              <w:r w:rsidR="00522A4C">
                <w:rPr>
                  <w:rFonts w:asciiTheme="minorHAnsi" w:hAnsiTheme="minorHAnsi" w:cstheme="minorHAnsi"/>
                </w:rPr>
                <w:t>é</w:t>
              </w:r>
            </w:ins>
            <w:ins w:id="3471" w:author="Martin Kazík" w:date="2020-01-23T11:23:00Z">
              <w:del w:id="3472" w:author="Radim Bačuvčík" w:date="2020-02-06T10:02:00Z">
                <w:r w:rsidRPr="00842E5E" w:rsidDel="00522A4C">
                  <w:rPr>
                    <w:rFonts w:asciiTheme="minorHAnsi" w:hAnsiTheme="minorHAnsi" w:cstheme="minorHAnsi"/>
                  </w:rPr>
                  <w:delText>ých</w:delText>
                </w:r>
              </w:del>
              <w:r w:rsidRPr="00842E5E">
                <w:rPr>
                  <w:rFonts w:asciiTheme="minorHAnsi" w:hAnsiTheme="minorHAnsi" w:cstheme="minorHAnsi"/>
                </w:rPr>
                <w:t xml:space="preserve"> komunikac</w:t>
              </w:r>
            </w:ins>
            <w:ins w:id="3473" w:author="Radim Bačuvčík" w:date="2020-02-06T10:02:00Z">
              <w:r w:rsidR="00522A4C">
                <w:rPr>
                  <w:rFonts w:asciiTheme="minorHAnsi" w:hAnsiTheme="minorHAnsi" w:cstheme="minorHAnsi"/>
                </w:rPr>
                <w:t>i</w:t>
              </w:r>
            </w:ins>
            <w:ins w:id="3474" w:author="Martin Kazík" w:date="2020-01-23T11:23:00Z">
              <w:del w:id="3475" w:author="Radim Bačuvčík" w:date="2020-02-06T10:02:00Z">
                <w:r w:rsidRPr="00842E5E" w:rsidDel="00522A4C">
                  <w:rPr>
                    <w:rFonts w:asciiTheme="minorHAnsi" w:hAnsiTheme="minorHAnsi" w:cstheme="minorHAnsi"/>
                  </w:rPr>
                  <w:delText>ích</w:delText>
                </w:r>
              </w:del>
            </w:ins>
          </w:p>
          <w:p w14:paraId="18B71C80" w14:textId="77777777" w:rsidR="00842E5E" w:rsidRPr="00842E5E" w:rsidRDefault="00842E5E" w:rsidP="00842E5E">
            <w:pPr>
              <w:tabs>
                <w:tab w:val="left" w:pos="567"/>
              </w:tabs>
              <w:jc w:val="both"/>
              <w:rPr>
                <w:ins w:id="3476" w:author="Martin Kazík" w:date="2020-01-23T11:23:00Z"/>
                <w:rFonts w:asciiTheme="minorHAnsi" w:hAnsiTheme="minorHAnsi" w:cstheme="minorHAnsi"/>
              </w:rPr>
            </w:pPr>
            <w:ins w:id="3477" w:author="Martin Kazík" w:date="2020-01-23T11:23:00Z">
              <w:r w:rsidRPr="00842E5E">
                <w:rPr>
                  <w:rFonts w:asciiTheme="minorHAnsi" w:hAnsiTheme="minorHAnsi" w:cstheme="minorHAnsi"/>
                </w:rPr>
                <w:t>- Žánry a formáty - příklady typologií</w:t>
              </w:r>
            </w:ins>
          </w:p>
          <w:p w14:paraId="43CD146B" w14:textId="77777777" w:rsidR="00842E5E" w:rsidRPr="00842E5E" w:rsidRDefault="00842E5E" w:rsidP="00842E5E">
            <w:pPr>
              <w:tabs>
                <w:tab w:val="left" w:pos="567"/>
              </w:tabs>
              <w:jc w:val="both"/>
              <w:rPr>
                <w:ins w:id="3478" w:author="Martin Kazík" w:date="2020-01-23T11:23:00Z"/>
                <w:rFonts w:asciiTheme="minorHAnsi" w:hAnsiTheme="minorHAnsi" w:cstheme="minorHAnsi"/>
              </w:rPr>
            </w:pPr>
            <w:ins w:id="3479" w:author="Martin Kazík" w:date="2020-01-23T11:23:00Z">
              <w:r w:rsidRPr="00842E5E">
                <w:rPr>
                  <w:rFonts w:asciiTheme="minorHAnsi" w:hAnsiTheme="minorHAnsi" w:cstheme="minorHAnsi"/>
                </w:rPr>
                <w:t>- Publicistické žánry v tištěných médiích</w:t>
              </w:r>
            </w:ins>
          </w:p>
          <w:p w14:paraId="2D95365F" w14:textId="77777777" w:rsidR="00842E5E" w:rsidRPr="00842E5E" w:rsidRDefault="00842E5E" w:rsidP="00842E5E">
            <w:pPr>
              <w:tabs>
                <w:tab w:val="left" w:pos="567"/>
              </w:tabs>
              <w:jc w:val="both"/>
              <w:rPr>
                <w:ins w:id="3480" w:author="Martin Kazík" w:date="2020-01-23T11:23:00Z"/>
                <w:rFonts w:asciiTheme="minorHAnsi" w:hAnsiTheme="minorHAnsi" w:cstheme="minorHAnsi"/>
              </w:rPr>
            </w:pPr>
            <w:ins w:id="3481" w:author="Martin Kazík" w:date="2020-01-23T11:23:00Z">
              <w:r w:rsidRPr="00842E5E">
                <w:rPr>
                  <w:rFonts w:asciiTheme="minorHAnsi" w:hAnsiTheme="minorHAnsi" w:cstheme="minorHAnsi"/>
                </w:rPr>
                <w:t>- Publicistické žánry rozhlase</w:t>
              </w:r>
            </w:ins>
          </w:p>
          <w:p w14:paraId="5053AAC2" w14:textId="77777777" w:rsidR="00842E5E" w:rsidRPr="00842E5E" w:rsidRDefault="00842E5E" w:rsidP="00842E5E">
            <w:pPr>
              <w:tabs>
                <w:tab w:val="left" w:pos="567"/>
              </w:tabs>
              <w:jc w:val="both"/>
              <w:rPr>
                <w:ins w:id="3482" w:author="Martin Kazík" w:date="2020-01-23T11:23:00Z"/>
                <w:rFonts w:asciiTheme="minorHAnsi" w:hAnsiTheme="minorHAnsi" w:cstheme="minorHAnsi"/>
              </w:rPr>
            </w:pPr>
            <w:ins w:id="3483" w:author="Martin Kazík" w:date="2020-01-23T11:23:00Z">
              <w:r w:rsidRPr="00842E5E">
                <w:rPr>
                  <w:rFonts w:asciiTheme="minorHAnsi" w:hAnsiTheme="minorHAnsi" w:cstheme="minorHAnsi"/>
                </w:rPr>
                <w:t>- Televizní žánry</w:t>
              </w:r>
            </w:ins>
          </w:p>
          <w:p w14:paraId="34CAC2EC" w14:textId="77777777" w:rsidR="00842E5E" w:rsidRPr="00842E5E" w:rsidRDefault="00842E5E" w:rsidP="00842E5E">
            <w:pPr>
              <w:tabs>
                <w:tab w:val="left" w:pos="567"/>
              </w:tabs>
              <w:jc w:val="both"/>
              <w:rPr>
                <w:ins w:id="3484" w:author="Martin Kazík" w:date="2020-01-23T11:23:00Z"/>
                <w:rFonts w:asciiTheme="minorHAnsi" w:hAnsiTheme="minorHAnsi" w:cstheme="minorHAnsi"/>
              </w:rPr>
            </w:pPr>
            <w:ins w:id="3485" w:author="Martin Kazík" w:date="2020-01-23T11:23:00Z">
              <w:r w:rsidRPr="00842E5E">
                <w:rPr>
                  <w:rFonts w:asciiTheme="minorHAnsi" w:hAnsiTheme="minorHAnsi" w:cstheme="minorHAnsi"/>
                </w:rPr>
                <w:t>- Mediatypy</w:t>
              </w:r>
            </w:ins>
          </w:p>
          <w:p w14:paraId="61A4A788" w14:textId="77777777" w:rsidR="00842E5E" w:rsidRPr="00842E5E" w:rsidRDefault="00842E5E" w:rsidP="00842E5E">
            <w:pPr>
              <w:tabs>
                <w:tab w:val="left" w:pos="567"/>
              </w:tabs>
              <w:jc w:val="both"/>
              <w:rPr>
                <w:ins w:id="3486" w:author="Martin Kazík" w:date="2020-01-23T11:23:00Z"/>
                <w:rFonts w:asciiTheme="minorHAnsi" w:hAnsiTheme="minorHAnsi" w:cstheme="minorHAnsi"/>
              </w:rPr>
            </w:pPr>
            <w:ins w:id="3487" w:author="Martin Kazík" w:date="2020-01-23T11:23:00Z">
              <w:r w:rsidRPr="00842E5E">
                <w:rPr>
                  <w:rFonts w:asciiTheme="minorHAnsi" w:hAnsiTheme="minorHAnsi" w:cstheme="minorHAnsi"/>
                </w:rPr>
                <w:t>- Mediální strategie</w:t>
              </w:r>
            </w:ins>
          </w:p>
          <w:p w14:paraId="04BBF768" w14:textId="77777777" w:rsidR="00842E5E" w:rsidRPr="00842E5E" w:rsidRDefault="00842E5E" w:rsidP="00842E5E">
            <w:pPr>
              <w:tabs>
                <w:tab w:val="left" w:pos="567"/>
              </w:tabs>
              <w:jc w:val="both"/>
              <w:rPr>
                <w:ins w:id="3488" w:author="Martin Kazík" w:date="2020-01-23T11:23:00Z"/>
                <w:rFonts w:asciiTheme="minorHAnsi" w:hAnsiTheme="minorHAnsi" w:cstheme="minorHAnsi"/>
              </w:rPr>
            </w:pPr>
            <w:ins w:id="3489" w:author="Martin Kazík" w:date="2020-01-23T11:23:00Z">
              <w:r w:rsidRPr="00842E5E">
                <w:rPr>
                  <w:rFonts w:asciiTheme="minorHAnsi" w:hAnsiTheme="minorHAnsi" w:cstheme="minorHAnsi"/>
                </w:rPr>
                <w:t>- Mediální analýzy</w:t>
              </w:r>
            </w:ins>
          </w:p>
          <w:p w14:paraId="3A0F12F2" w14:textId="77777777" w:rsidR="00842E5E" w:rsidRPr="00842E5E" w:rsidRDefault="00842E5E" w:rsidP="00842E5E">
            <w:pPr>
              <w:tabs>
                <w:tab w:val="left" w:pos="567"/>
              </w:tabs>
              <w:jc w:val="both"/>
              <w:rPr>
                <w:ins w:id="3490" w:author="Martin Kazík" w:date="2020-01-23T11:23:00Z"/>
                <w:rFonts w:asciiTheme="minorHAnsi" w:hAnsiTheme="minorHAnsi" w:cstheme="minorHAnsi"/>
              </w:rPr>
            </w:pPr>
            <w:ins w:id="3491" w:author="Martin Kazík" w:date="2020-01-23T11:23:00Z">
              <w:r w:rsidRPr="00842E5E">
                <w:rPr>
                  <w:rFonts w:asciiTheme="minorHAnsi" w:hAnsiTheme="minorHAnsi" w:cstheme="minorHAnsi"/>
                </w:rPr>
                <w:t>- Prezentace hesel</w:t>
              </w:r>
            </w:ins>
          </w:p>
          <w:p w14:paraId="15265895" w14:textId="6F56904C" w:rsidR="005D26EA" w:rsidRPr="00F52EEF" w:rsidRDefault="00842E5E" w:rsidP="00842E5E">
            <w:pPr>
              <w:tabs>
                <w:tab w:val="left" w:pos="567"/>
              </w:tabs>
              <w:jc w:val="both"/>
              <w:rPr>
                <w:rFonts w:asciiTheme="minorHAnsi" w:hAnsiTheme="minorHAnsi" w:cstheme="minorHAnsi"/>
              </w:rPr>
            </w:pPr>
            <w:ins w:id="3492" w:author="Martin Kazík" w:date="2020-01-23T11:23:00Z">
              <w:r w:rsidRPr="00842E5E">
                <w:rPr>
                  <w:rFonts w:asciiTheme="minorHAnsi" w:hAnsiTheme="minorHAnsi" w:cstheme="minorHAnsi"/>
                </w:rPr>
                <w:t>- Ukončení kurzu (klasifikovaný zápočet).</w:t>
              </w:r>
            </w:ins>
          </w:p>
        </w:tc>
      </w:tr>
      <w:tr w:rsidR="005D26EA" w:rsidRPr="00F52EEF" w14:paraId="59AD96D3" w14:textId="77777777" w:rsidTr="003C2A1F">
        <w:trPr>
          <w:trHeight w:val="265"/>
        </w:trPr>
        <w:tc>
          <w:tcPr>
            <w:tcW w:w="4471" w:type="dxa"/>
            <w:gridSpan w:val="2"/>
            <w:tcBorders>
              <w:top w:val="nil"/>
            </w:tcBorders>
            <w:shd w:val="clear" w:color="auto" w:fill="F7CAAC"/>
          </w:tcPr>
          <w:p w14:paraId="3EEEACF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161" w:type="dxa"/>
            <w:gridSpan w:val="6"/>
            <w:tcBorders>
              <w:top w:val="nil"/>
              <w:bottom w:val="nil"/>
            </w:tcBorders>
          </w:tcPr>
          <w:p w14:paraId="656E75E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3F2EF51" w14:textId="77777777" w:rsidTr="00126818">
        <w:tblPrEx>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493" w:author="Martin Kazík" w:date="2020-01-23T11:23:00Z">
            <w:tblPrEx>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272"/>
          <w:trPrChange w:id="3494" w:author="Martin Kazík" w:date="2020-01-23T11:23:00Z">
            <w:trPr>
              <w:gridBefore w:val="8"/>
              <w:trHeight w:val="3813"/>
            </w:trPr>
          </w:trPrChange>
        </w:trPr>
        <w:tc>
          <w:tcPr>
            <w:tcW w:w="10632" w:type="dxa"/>
            <w:gridSpan w:val="8"/>
            <w:tcBorders>
              <w:top w:val="nil"/>
            </w:tcBorders>
            <w:tcPrChange w:id="3495" w:author="Martin Kazík" w:date="2020-01-23T11:23:00Z">
              <w:tcPr>
                <w:tcW w:w="10632" w:type="dxa"/>
                <w:gridSpan w:val="2"/>
                <w:tcBorders>
                  <w:top w:val="nil"/>
                </w:tcBorders>
              </w:tcPr>
            </w:tcPrChange>
          </w:tcPr>
          <w:p w14:paraId="7380052D" w14:textId="77777777" w:rsidR="005D26EA" w:rsidRPr="003C2A1F" w:rsidRDefault="005D26EA" w:rsidP="00935F76">
            <w:pPr>
              <w:tabs>
                <w:tab w:val="left" w:pos="567"/>
              </w:tabs>
              <w:jc w:val="both"/>
              <w:rPr>
                <w:rFonts w:asciiTheme="minorHAnsi" w:hAnsiTheme="minorHAnsi" w:cstheme="minorHAnsi"/>
                <w:b/>
              </w:rPr>
            </w:pPr>
            <w:r w:rsidRPr="003C2A1F">
              <w:rPr>
                <w:rFonts w:asciiTheme="minorHAnsi" w:hAnsiTheme="minorHAnsi" w:cstheme="minorHAnsi"/>
                <w:b/>
              </w:rPr>
              <w:t>Povinná literatura:</w:t>
            </w:r>
          </w:p>
          <w:p w14:paraId="1153781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MAGIDOVÁ, Markéta, Tomáš JIRSA, Lukáš LIKAVČAN, Tomáš DVOŘÁK, Marek VANŽURA a Tomáš CHUDÝ. 2018. </w:t>
            </w:r>
            <w:r w:rsidRPr="00F52EEF">
              <w:rPr>
                <w:rFonts w:asciiTheme="minorHAnsi" w:hAnsiTheme="minorHAnsi" w:cstheme="minorHAnsi"/>
                <w:i/>
              </w:rPr>
              <w:t>Epistemologie (nových) médií.</w:t>
            </w:r>
            <w:r w:rsidRPr="00F52EEF">
              <w:rPr>
                <w:rFonts w:asciiTheme="minorHAnsi" w:hAnsiTheme="minorHAnsi" w:cstheme="minorHAnsi"/>
              </w:rPr>
              <w:t xml:space="preserve"> Praha: Akademie múzických umění v Praze v Nakladatelství AMU. ISBN 978-807-3314-941.</w:t>
            </w:r>
          </w:p>
          <w:p w14:paraId="4A332E8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ŠIMÍČEK, Vojtěch, ed. 2018. </w:t>
            </w:r>
            <w:r w:rsidRPr="00F52EEF">
              <w:rPr>
                <w:rFonts w:asciiTheme="minorHAnsi" w:hAnsiTheme="minorHAnsi" w:cstheme="minorHAnsi"/>
                <w:i/>
                <w:iCs/>
              </w:rPr>
              <w:t>Regulace médií</w:t>
            </w:r>
            <w:r w:rsidRPr="00F52EEF">
              <w:rPr>
                <w:rFonts w:asciiTheme="minorHAnsi" w:hAnsiTheme="minorHAnsi" w:cstheme="minorHAnsi"/>
              </w:rPr>
              <w:t>. Brno: Masarykova univerzita, Fakulta sociálních studií, Mezinárodní politologický ústav. ISBN 978-802-1090-804.</w:t>
            </w:r>
          </w:p>
          <w:p w14:paraId="366AF5AC" w14:textId="77777777" w:rsidR="005D26EA" w:rsidRPr="00F52EEF" w:rsidRDefault="005D26EA" w:rsidP="00935F76">
            <w:pPr>
              <w:tabs>
                <w:tab w:val="left" w:pos="567"/>
              </w:tabs>
              <w:jc w:val="both"/>
              <w:rPr>
                <w:rFonts w:asciiTheme="minorHAnsi" w:hAnsiTheme="minorHAnsi" w:cstheme="minorHAnsi"/>
              </w:rPr>
            </w:pPr>
          </w:p>
          <w:p w14:paraId="405F89B9" w14:textId="77777777" w:rsidR="005D26EA" w:rsidRPr="003C2A1F" w:rsidRDefault="005D26EA" w:rsidP="00935F76">
            <w:pPr>
              <w:tabs>
                <w:tab w:val="left" w:pos="567"/>
              </w:tabs>
              <w:jc w:val="both"/>
              <w:rPr>
                <w:rFonts w:asciiTheme="minorHAnsi" w:hAnsiTheme="minorHAnsi" w:cstheme="minorHAnsi"/>
                <w:b/>
              </w:rPr>
            </w:pPr>
            <w:r w:rsidRPr="003C2A1F">
              <w:rPr>
                <w:rFonts w:asciiTheme="minorHAnsi" w:hAnsiTheme="minorHAnsi" w:cstheme="minorHAnsi"/>
                <w:b/>
              </w:rPr>
              <w:t>Doporučená literatura:</w:t>
            </w:r>
          </w:p>
          <w:p w14:paraId="2C33479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MACKOVÁ, Alena. 2017. </w:t>
            </w:r>
            <w:r w:rsidRPr="00F52EEF">
              <w:rPr>
                <w:rFonts w:asciiTheme="minorHAnsi" w:hAnsiTheme="minorHAnsi" w:cstheme="minorHAnsi"/>
                <w:i/>
              </w:rPr>
              <w:t>Nová média v politické komunikaci: politici, občané a online sociální sítě.</w:t>
            </w:r>
            <w:r w:rsidRPr="00F52EEF">
              <w:rPr>
                <w:rFonts w:asciiTheme="minorHAnsi" w:hAnsiTheme="minorHAnsi" w:cstheme="minorHAnsi"/>
              </w:rPr>
              <w:t xml:space="preserve"> Brno: Masarykova univerzita, Fakulta sociálních studií, Mezinárodní politologický ústav. ISBN 978-802-1087-453.</w:t>
            </w:r>
          </w:p>
          <w:p w14:paraId="464D327C" w14:textId="39AF5FCE" w:rsidR="005D26EA"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MORAVEC, Václav. 2016. </w:t>
            </w:r>
            <w:r w:rsidRPr="00F52EEF">
              <w:rPr>
                <w:rFonts w:asciiTheme="minorHAnsi" w:hAnsiTheme="minorHAnsi" w:cstheme="minorHAnsi"/>
                <w:i/>
              </w:rPr>
              <w:t>Média v tekutých časech: konvergence audiovizuálních médií v ČR.</w:t>
            </w:r>
            <w:r w:rsidRPr="00F52EEF">
              <w:rPr>
                <w:rFonts w:asciiTheme="minorHAnsi" w:hAnsiTheme="minorHAnsi" w:cstheme="minorHAnsi"/>
              </w:rPr>
              <w:t xml:space="preserve"> Praha: Academia. ISBN 978-802-0025-722.</w:t>
            </w:r>
          </w:p>
          <w:p w14:paraId="17FB22BA" w14:textId="77777777" w:rsidR="003C2A1F" w:rsidRPr="00F52EEF" w:rsidRDefault="003C2A1F" w:rsidP="00935F76">
            <w:pPr>
              <w:tabs>
                <w:tab w:val="left" w:pos="567"/>
              </w:tabs>
              <w:jc w:val="both"/>
              <w:rPr>
                <w:rFonts w:asciiTheme="minorHAnsi" w:hAnsiTheme="minorHAnsi" w:cstheme="minorHAnsi"/>
              </w:rPr>
            </w:pPr>
          </w:p>
          <w:p w14:paraId="6DEF50F8" w14:textId="77777777" w:rsidR="005D26EA" w:rsidRPr="003C2A1F" w:rsidRDefault="003C2A1F" w:rsidP="00935F76">
            <w:pPr>
              <w:tabs>
                <w:tab w:val="left" w:pos="567"/>
              </w:tabs>
              <w:jc w:val="both"/>
              <w:rPr>
                <w:del w:id="3496" w:author="Martin Kazík" w:date="2020-01-23T11:23:00Z"/>
                <w:rFonts w:asciiTheme="minorHAnsi" w:hAnsiTheme="minorHAnsi" w:cstheme="minorHAnsi"/>
                <w:i/>
              </w:rPr>
            </w:pPr>
            <w:r w:rsidRPr="003C2A1F">
              <w:rPr>
                <w:rFonts w:asciiTheme="minorHAnsi" w:hAnsiTheme="minorHAnsi" w:cstheme="minorHAnsi"/>
                <w:i/>
              </w:rPr>
              <w:t>N</w:t>
            </w:r>
            <w:r w:rsidR="005D26EA" w:rsidRPr="003C2A1F">
              <w:rPr>
                <w:rFonts w:asciiTheme="minorHAnsi" w:hAnsiTheme="minorHAnsi" w:cstheme="minorHAnsi"/>
                <w:i/>
              </w:rPr>
              <w:t>oviny, časopisy, rozhlas, digitální média</w:t>
            </w:r>
            <w:r w:rsidRPr="003C2A1F">
              <w:rPr>
                <w:rFonts w:asciiTheme="minorHAnsi" w:hAnsiTheme="minorHAnsi" w:cstheme="minorHAnsi"/>
                <w:i/>
              </w:rPr>
              <w:t>.</w:t>
            </w:r>
          </w:p>
          <w:p w14:paraId="1C46673A" w14:textId="7DB51AC5" w:rsidR="005D26EA" w:rsidRPr="00F52EEF" w:rsidRDefault="005D26EA" w:rsidP="00842E5E">
            <w:pPr>
              <w:tabs>
                <w:tab w:val="left" w:pos="567"/>
              </w:tabs>
              <w:jc w:val="both"/>
              <w:rPr>
                <w:rFonts w:asciiTheme="minorHAnsi" w:hAnsiTheme="minorHAnsi" w:cstheme="minorHAnsi"/>
              </w:rPr>
            </w:pPr>
          </w:p>
        </w:tc>
      </w:tr>
      <w:tr w:rsidR="005D26EA" w:rsidRPr="00F52EEF" w14:paraId="3CC73F70" w14:textId="77777777" w:rsidTr="003C2A1F">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29D3C8B3"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65454E68" w14:textId="77777777" w:rsidTr="003C2A1F">
        <w:tc>
          <w:tcPr>
            <w:tcW w:w="5605" w:type="dxa"/>
            <w:gridSpan w:val="3"/>
            <w:tcBorders>
              <w:top w:val="single" w:sz="2" w:space="0" w:color="auto"/>
            </w:tcBorders>
            <w:shd w:val="clear" w:color="auto" w:fill="F7CAAC"/>
          </w:tcPr>
          <w:p w14:paraId="42D97F4F"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CF5C87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38" w:type="dxa"/>
            <w:gridSpan w:val="4"/>
            <w:tcBorders>
              <w:top w:val="single" w:sz="2" w:space="0" w:color="auto"/>
            </w:tcBorders>
            <w:shd w:val="clear" w:color="auto" w:fill="F7CAAC"/>
          </w:tcPr>
          <w:p w14:paraId="6C17B9F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0E68E5A0" w14:textId="77777777" w:rsidTr="003C2A1F">
        <w:tc>
          <w:tcPr>
            <w:tcW w:w="10632" w:type="dxa"/>
            <w:gridSpan w:val="8"/>
            <w:shd w:val="clear" w:color="auto" w:fill="F7CAAC"/>
          </w:tcPr>
          <w:p w14:paraId="2EDDCF5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05B40A12" w14:textId="77777777" w:rsidTr="003C2A1F">
        <w:trPr>
          <w:trHeight w:val="2476"/>
        </w:trPr>
        <w:tc>
          <w:tcPr>
            <w:tcW w:w="10632" w:type="dxa"/>
            <w:gridSpan w:val="8"/>
          </w:tcPr>
          <w:p w14:paraId="693DDF7F" w14:textId="0C2A4E6B" w:rsidR="005D26EA" w:rsidRPr="00F52EEF" w:rsidRDefault="00784D2E" w:rsidP="00935F76">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6F2FC79" w14:textId="77777777" w:rsidR="005D26EA" w:rsidRPr="00F52EEF" w:rsidRDefault="005D26EA" w:rsidP="00935F76">
      <w:pPr>
        <w:tabs>
          <w:tab w:val="left" w:pos="567"/>
        </w:tabs>
        <w:rPr>
          <w:rFonts w:asciiTheme="minorHAnsi" w:hAnsiTheme="minorHAnsi" w:cstheme="minorHAnsi"/>
        </w:rPr>
      </w:pPr>
    </w:p>
    <w:p w14:paraId="72CA5FFE" w14:textId="77777777" w:rsidR="008445AD" w:rsidRDefault="008445AD">
      <w:pPr>
        <w:rPr>
          <w:ins w:id="3497" w:author="Radim Bačuvčík" w:date="2020-02-06T15:04:00Z"/>
        </w:rPr>
      </w:pPr>
      <w:ins w:id="3498" w:author="Radim Bačuvčík" w:date="2020-02-06T15:04:00Z">
        <w:r>
          <w:lastRenderedPageBreak/>
          <w:br w:type="page"/>
        </w:r>
      </w:ins>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27"/>
        <w:tblGridChange w:id="3499">
          <w:tblGrid>
            <w:gridCol w:w="3904"/>
            <w:gridCol w:w="567"/>
            <w:gridCol w:w="1134"/>
            <w:gridCol w:w="889"/>
            <w:gridCol w:w="816"/>
            <w:gridCol w:w="2156"/>
            <w:gridCol w:w="539"/>
            <w:gridCol w:w="267"/>
            <w:gridCol w:w="360"/>
            <w:gridCol w:w="10272"/>
          </w:tblGrid>
        </w:tblGridChange>
      </w:tblGrid>
      <w:tr w:rsidR="005D26EA" w:rsidRPr="00F52EEF" w14:paraId="5AB5E723" w14:textId="77777777" w:rsidTr="003C2A1F">
        <w:tc>
          <w:tcPr>
            <w:tcW w:w="10632" w:type="dxa"/>
            <w:gridSpan w:val="8"/>
            <w:tcBorders>
              <w:bottom w:val="double" w:sz="4" w:space="0" w:color="auto"/>
            </w:tcBorders>
            <w:shd w:val="clear" w:color="auto" w:fill="BDD6EE"/>
          </w:tcPr>
          <w:p w14:paraId="06934475" w14:textId="3B241870"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49EB0B93" w14:textId="77777777" w:rsidTr="003C2A1F">
        <w:tc>
          <w:tcPr>
            <w:tcW w:w="3904" w:type="dxa"/>
            <w:tcBorders>
              <w:top w:val="double" w:sz="4" w:space="0" w:color="auto"/>
            </w:tcBorders>
            <w:shd w:val="clear" w:color="auto" w:fill="F7CAAC"/>
          </w:tcPr>
          <w:p w14:paraId="0F71111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28" w:type="dxa"/>
            <w:gridSpan w:val="7"/>
            <w:tcBorders>
              <w:top w:val="double" w:sz="4" w:space="0" w:color="auto"/>
            </w:tcBorders>
          </w:tcPr>
          <w:p w14:paraId="7FAA78D9" w14:textId="77777777"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shd w:val="clear" w:color="auto" w:fill="FFFFFF"/>
              </w:rPr>
              <w:t>Marketing 1</w:t>
            </w:r>
          </w:p>
        </w:tc>
      </w:tr>
      <w:tr w:rsidR="005D26EA" w:rsidRPr="00F52EEF" w14:paraId="22A81BBF" w14:textId="77777777" w:rsidTr="003C2A1F">
        <w:tc>
          <w:tcPr>
            <w:tcW w:w="3904" w:type="dxa"/>
            <w:shd w:val="clear" w:color="auto" w:fill="F7CAAC"/>
          </w:tcPr>
          <w:p w14:paraId="5927F23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C845D28" w14:textId="473D7BE9" w:rsidR="005D26EA" w:rsidRPr="00F52EEF" w:rsidRDefault="00C503D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80EF9" w:rsidRPr="00F52EEF">
              <w:rPr>
                <w:rFonts w:asciiTheme="minorHAnsi" w:eastAsia="Calibri" w:hAnsiTheme="minorHAnsi" w:cstheme="minorHAnsi"/>
              </w:rPr>
              <w:t>, ZT</w:t>
            </w:r>
          </w:p>
        </w:tc>
        <w:tc>
          <w:tcPr>
            <w:tcW w:w="2695" w:type="dxa"/>
            <w:gridSpan w:val="2"/>
            <w:shd w:val="clear" w:color="auto" w:fill="F7CAAC"/>
          </w:tcPr>
          <w:p w14:paraId="2CF6A95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27" w:type="dxa"/>
          </w:tcPr>
          <w:p w14:paraId="0DCA3D8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5D26EA" w:rsidRPr="00F52EEF" w14:paraId="21101842" w14:textId="77777777" w:rsidTr="003C2A1F">
        <w:tc>
          <w:tcPr>
            <w:tcW w:w="3904" w:type="dxa"/>
            <w:shd w:val="clear" w:color="auto" w:fill="F7CAAC"/>
          </w:tcPr>
          <w:p w14:paraId="263D39D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5E0C39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12s</w:t>
            </w:r>
          </w:p>
        </w:tc>
        <w:tc>
          <w:tcPr>
            <w:tcW w:w="889" w:type="dxa"/>
            <w:shd w:val="clear" w:color="auto" w:fill="F7CAAC"/>
          </w:tcPr>
          <w:p w14:paraId="6ABBA96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3C5ECDCD" w14:textId="24D94561"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12</w:t>
            </w:r>
            <w:r w:rsidR="00380EF9" w:rsidRPr="00F52EEF">
              <w:rPr>
                <w:rFonts w:asciiTheme="minorHAnsi" w:hAnsiTheme="minorHAnsi" w:cstheme="minorHAnsi"/>
              </w:rPr>
              <w:t xml:space="preserve"> hod.</w:t>
            </w:r>
          </w:p>
        </w:tc>
        <w:tc>
          <w:tcPr>
            <w:tcW w:w="2156" w:type="dxa"/>
            <w:shd w:val="clear" w:color="auto" w:fill="F7CAAC"/>
          </w:tcPr>
          <w:p w14:paraId="1C0A153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166" w:type="dxa"/>
            <w:gridSpan w:val="2"/>
          </w:tcPr>
          <w:p w14:paraId="49DC3CA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0811ADB9" w14:textId="77777777" w:rsidTr="003C2A1F">
        <w:tc>
          <w:tcPr>
            <w:tcW w:w="3904" w:type="dxa"/>
            <w:shd w:val="clear" w:color="auto" w:fill="F7CAAC"/>
          </w:tcPr>
          <w:p w14:paraId="017F4EE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28" w:type="dxa"/>
            <w:gridSpan w:val="7"/>
          </w:tcPr>
          <w:p w14:paraId="0C03C7B9" w14:textId="24C57306"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7CEE3667" w14:textId="77777777" w:rsidTr="003C2A1F">
        <w:tc>
          <w:tcPr>
            <w:tcW w:w="3904" w:type="dxa"/>
            <w:shd w:val="clear" w:color="auto" w:fill="F7CAAC"/>
          </w:tcPr>
          <w:p w14:paraId="294242F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E0F30F7" w14:textId="1127D1A9" w:rsidR="005D26EA" w:rsidRPr="00F52EEF" w:rsidRDefault="00074E5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6" w:type="dxa"/>
            <w:shd w:val="clear" w:color="auto" w:fill="F7CAAC"/>
          </w:tcPr>
          <w:p w14:paraId="57D65D4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166" w:type="dxa"/>
            <w:gridSpan w:val="2"/>
          </w:tcPr>
          <w:p w14:paraId="55C4E0BB" w14:textId="67D4964E" w:rsidR="005D26EA" w:rsidRPr="00F52EEF" w:rsidRDefault="00074E5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2498E0FF" w14:textId="77777777" w:rsidTr="003C2A1F">
        <w:tc>
          <w:tcPr>
            <w:tcW w:w="3904" w:type="dxa"/>
            <w:shd w:val="clear" w:color="auto" w:fill="F7CAAC"/>
          </w:tcPr>
          <w:p w14:paraId="59AA10C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28" w:type="dxa"/>
            <w:gridSpan w:val="7"/>
            <w:tcBorders>
              <w:bottom w:val="nil"/>
            </w:tcBorders>
          </w:tcPr>
          <w:p w14:paraId="6C52191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4B40C35" w14:textId="77777777" w:rsidTr="003C2A1F">
        <w:trPr>
          <w:trHeight w:val="554"/>
        </w:trPr>
        <w:tc>
          <w:tcPr>
            <w:tcW w:w="10632" w:type="dxa"/>
            <w:gridSpan w:val="8"/>
            <w:tcBorders>
              <w:top w:val="nil"/>
            </w:tcBorders>
          </w:tcPr>
          <w:p w14:paraId="17FC4A1D" w14:textId="13E485C4" w:rsidR="005D26EA" w:rsidRPr="00F52EEF" w:rsidRDefault="003C2A1F" w:rsidP="00935F76">
            <w:pPr>
              <w:tabs>
                <w:tab w:val="left" w:pos="567"/>
              </w:tabs>
              <w:rPr>
                <w:rFonts w:asciiTheme="minorHAnsi" w:hAnsiTheme="minorHAnsi" w:cstheme="minorHAnsi"/>
              </w:rPr>
            </w:pPr>
            <w:r>
              <w:rPr>
                <w:rFonts w:asciiTheme="minorHAnsi" w:hAnsiTheme="minorHAnsi" w:cstheme="minorHAnsi"/>
                <w:color w:val="000000"/>
                <w:shd w:val="clear" w:color="auto" w:fill="FFFFFF"/>
              </w:rPr>
              <w:t>1.</w:t>
            </w:r>
            <w:r w:rsidR="005D26EA" w:rsidRPr="00F52EEF">
              <w:rPr>
                <w:rFonts w:asciiTheme="minorHAnsi" w:hAnsiTheme="minorHAnsi" w:cstheme="minorHAnsi"/>
                <w:color w:val="000000"/>
                <w:shd w:val="clear" w:color="auto" w:fill="FFFFFF"/>
              </w:rPr>
              <w:t xml:space="preserve"> Zvládnutí závěrečného testu na nejméně 60% - podmínka zápočtu před zkouškou</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2.</w:t>
            </w:r>
            <w:r w:rsidR="005D26EA" w:rsidRPr="00F52EEF">
              <w:rPr>
                <w:rFonts w:asciiTheme="minorHAnsi" w:hAnsiTheme="minorHAnsi" w:cstheme="minorHAnsi"/>
                <w:color w:val="000000"/>
                <w:shd w:val="clear" w:color="auto" w:fill="FFFFFF"/>
              </w:rPr>
              <w:t xml:space="preserve"> 80% účast na seminářích</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3.</w:t>
            </w:r>
            <w:r w:rsidR="005D26EA" w:rsidRPr="00F52EEF">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Z</w:t>
            </w:r>
            <w:r w:rsidR="005D26EA" w:rsidRPr="00F52EEF">
              <w:rPr>
                <w:rFonts w:asciiTheme="minorHAnsi" w:hAnsiTheme="minorHAnsi" w:cstheme="minorHAnsi"/>
                <w:color w:val="000000"/>
                <w:shd w:val="clear" w:color="auto" w:fill="FFFFFF"/>
              </w:rPr>
              <w:t>pracování seminární práce na zadané téma</w:t>
            </w:r>
            <w:r>
              <w:rPr>
                <w:rFonts w:asciiTheme="minorHAnsi" w:hAnsiTheme="minorHAnsi" w:cstheme="minorHAnsi"/>
                <w:color w:val="000000"/>
                <w:shd w:val="clear" w:color="auto" w:fill="FFFFFF"/>
              </w:rPr>
              <w:t>.</w:t>
            </w:r>
          </w:p>
        </w:tc>
      </w:tr>
      <w:tr w:rsidR="005D26EA" w:rsidRPr="00F52EEF" w14:paraId="413E7B60" w14:textId="77777777" w:rsidTr="003C2A1F">
        <w:trPr>
          <w:trHeight w:val="197"/>
        </w:trPr>
        <w:tc>
          <w:tcPr>
            <w:tcW w:w="3904" w:type="dxa"/>
            <w:tcBorders>
              <w:top w:val="nil"/>
            </w:tcBorders>
            <w:shd w:val="clear" w:color="auto" w:fill="F7CAAC"/>
          </w:tcPr>
          <w:p w14:paraId="4A4526A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28" w:type="dxa"/>
            <w:gridSpan w:val="7"/>
            <w:tcBorders>
              <w:top w:val="nil"/>
            </w:tcBorders>
          </w:tcPr>
          <w:p w14:paraId="59E8562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5D26EA" w:rsidRPr="00F52EEF" w14:paraId="600134C8" w14:textId="77777777" w:rsidTr="003C2A1F">
        <w:trPr>
          <w:trHeight w:val="243"/>
        </w:trPr>
        <w:tc>
          <w:tcPr>
            <w:tcW w:w="3904" w:type="dxa"/>
            <w:tcBorders>
              <w:top w:val="nil"/>
            </w:tcBorders>
            <w:shd w:val="clear" w:color="auto" w:fill="F7CAAC"/>
          </w:tcPr>
          <w:p w14:paraId="150FDDD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28" w:type="dxa"/>
            <w:gridSpan w:val="7"/>
            <w:tcBorders>
              <w:top w:val="nil"/>
            </w:tcBorders>
          </w:tcPr>
          <w:p w14:paraId="1CBED514" w14:textId="444C1AC0" w:rsidR="005D26EA" w:rsidRPr="00F52EEF" w:rsidRDefault="007A2A85"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69AF37BB" w14:textId="77777777" w:rsidTr="003C2A1F">
        <w:tc>
          <w:tcPr>
            <w:tcW w:w="3904" w:type="dxa"/>
            <w:shd w:val="clear" w:color="auto" w:fill="F7CAAC"/>
          </w:tcPr>
          <w:p w14:paraId="2952D8A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28" w:type="dxa"/>
            <w:gridSpan w:val="7"/>
            <w:tcBorders>
              <w:bottom w:val="nil"/>
            </w:tcBorders>
          </w:tcPr>
          <w:p w14:paraId="6A4EBCD5"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A2805A4" w14:textId="77777777" w:rsidTr="003C2A1F">
        <w:trPr>
          <w:trHeight w:val="122"/>
        </w:trPr>
        <w:tc>
          <w:tcPr>
            <w:tcW w:w="10632" w:type="dxa"/>
            <w:gridSpan w:val="8"/>
            <w:tcBorders>
              <w:top w:val="nil"/>
            </w:tcBorders>
          </w:tcPr>
          <w:p w14:paraId="01F9E08C"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1E8D40F" w14:textId="77777777" w:rsidTr="003C2A1F">
        <w:tc>
          <w:tcPr>
            <w:tcW w:w="3904" w:type="dxa"/>
            <w:shd w:val="clear" w:color="auto" w:fill="F7CAAC"/>
          </w:tcPr>
          <w:p w14:paraId="1C6D59E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28" w:type="dxa"/>
            <w:gridSpan w:val="7"/>
            <w:tcBorders>
              <w:bottom w:val="nil"/>
            </w:tcBorders>
          </w:tcPr>
          <w:p w14:paraId="2A1F6816"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D8B8302" w14:textId="77777777" w:rsidTr="003C2A1F">
        <w:trPr>
          <w:trHeight w:val="2327"/>
        </w:trPr>
        <w:tc>
          <w:tcPr>
            <w:tcW w:w="10632" w:type="dxa"/>
            <w:gridSpan w:val="8"/>
            <w:tcBorders>
              <w:top w:val="nil"/>
              <w:bottom w:val="single" w:sz="12" w:space="0" w:color="auto"/>
            </w:tcBorders>
          </w:tcPr>
          <w:p w14:paraId="11023A00" w14:textId="77777777" w:rsidR="005D26EA" w:rsidRPr="003C2A1F" w:rsidRDefault="005D26EA" w:rsidP="00935F76">
            <w:pPr>
              <w:tabs>
                <w:tab w:val="left" w:pos="567"/>
                <w:tab w:val="left" w:pos="7135"/>
              </w:tabs>
              <w:jc w:val="both"/>
              <w:rPr>
                <w:del w:id="3500" w:author="Martin Kazík" w:date="2020-01-23T11:23:00Z"/>
                <w:rStyle w:val="apple-converted-space"/>
                <w:rFonts w:asciiTheme="minorHAnsi" w:hAnsiTheme="minorHAnsi" w:cstheme="minorHAnsi"/>
                <w:color w:val="000000"/>
                <w:sz w:val="18"/>
                <w:shd w:val="clear" w:color="auto" w:fill="FFFFFF"/>
              </w:rPr>
            </w:pPr>
            <w:del w:id="3501" w:author="Martin Kazík" w:date="2020-01-23T11:23:00Z">
              <w:r w:rsidRPr="003C2A1F">
                <w:rPr>
                  <w:rFonts w:asciiTheme="minorHAnsi" w:hAnsiTheme="minorHAnsi" w:cstheme="minorHAnsi"/>
                  <w:color w:val="000000"/>
                  <w:sz w:val="18"/>
                  <w:shd w:val="clear" w:color="auto" w:fill="FFFFFF"/>
                </w:rPr>
                <w:delText>Cílem předmětu je seznámit studenty s pojetím marketingu jako moderní koncepce řízení organizace a činností. Objasňuje význam a postavení marketingu ve strukturách organizace, obsah a nástroje moderního marketingu. Student si osvojí pojmy z oblasti marketingu včetně jejich vzájemných vztahů a vazeb, bude schopen definovat podstatu marketingu, pojetí a význam tvorby a realizace kvalitní marketingové koncepce pro potřebu řízení každé organizace. Seznámí se s vnitřním a vnějším prostředím ovlivňujícím fungování každé organizace, marketingovým pojetím trhu a jeho členěním, marketingovým informačním systémem, chováním spotřebitelů, základními částmi marketingového mixu.</w:delText>
              </w:r>
              <w:r w:rsidRPr="003C2A1F">
                <w:rPr>
                  <w:rStyle w:val="apple-converted-space"/>
                  <w:rFonts w:asciiTheme="minorHAnsi" w:hAnsiTheme="minorHAnsi" w:cstheme="minorHAnsi"/>
                  <w:color w:val="000000"/>
                  <w:sz w:val="18"/>
                  <w:shd w:val="clear" w:color="auto" w:fill="FFFFFF"/>
                </w:rPr>
                <w:delText> </w:delText>
              </w:r>
            </w:del>
          </w:p>
          <w:p w14:paraId="1D77C7E0" w14:textId="77777777" w:rsidR="003C2A1F" w:rsidRPr="003C2A1F" w:rsidRDefault="003C2A1F" w:rsidP="00935F76">
            <w:pPr>
              <w:tabs>
                <w:tab w:val="left" w:pos="567"/>
                <w:tab w:val="left" w:pos="7135"/>
              </w:tabs>
              <w:rPr>
                <w:del w:id="3502" w:author="Martin Kazík" w:date="2020-01-23T11:23:00Z"/>
                <w:rFonts w:asciiTheme="minorHAnsi" w:hAnsiTheme="minorHAnsi" w:cstheme="minorHAnsi"/>
                <w:sz w:val="18"/>
              </w:rPr>
            </w:pPr>
          </w:p>
          <w:p w14:paraId="43C9F7F9" w14:textId="0B138437" w:rsidR="003C2A1F" w:rsidRPr="003C2A1F" w:rsidRDefault="003C2A1F" w:rsidP="00935F76">
            <w:pPr>
              <w:tabs>
                <w:tab w:val="left" w:pos="567"/>
                <w:tab w:val="left" w:pos="7135"/>
              </w:tabs>
              <w:rPr>
                <w:rFonts w:asciiTheme="minorHAnsi" w:hAnsiTheme="minorHAnsi" w:cstheme="minorHAnsi"/>
                <w:b/>
                <w:sz w:val="18"/>
              </w:rPr>
            </w:pPr>
            <w:r w:rsidRPr="003C2A1F">
              <w:rPr>
                <w:rFonts w:asciiTheme="minorHAnsi" w:hAnsiTheme="minorHAnsi" w:cstheme="minorHAnsi"/>
                <w:b/>
                <w:sz w:val="18"/>
              </w:rPr>
              <w:t>Probíraná témata:</w:t>
            </w:r>
          </w:p>
          <w:p w14:paraId="499A3FB9" w14:textId="1E3803AF" w:rsidR="005D26EA" w:rsidRPr="00F52EEF" w:rsidRDefault="005D26EA" w:rsidP="00935F76">
            <w:pPr>
              <w:tabs>
                <w:tab w:val="left" w:pos="567"/>
              </w:tabs>
              <w:rPr>
                <w:rFonts w:asciiTheme="minorHAnsi" w:hAnsiTheme="minorHAnsi" w:cstheme="minorHAnsi"/>
              </w:rPr>
            </w:pPr>
            <w:r w:rsidRPr="003C2A1F">
              <w:rPr>
                <w:rFonts w:asciiTheme="minorHAnsi" w:hAnsiTheme="minorHAnsi" w:cstheme="minorHAnsi"/>
                <w:color w:val="000000"/>
                <w:sz w:val="18"/>
                <w:shd w:val="clear" w:color="auto" w:fill="FFFFFF"/>
              </w:rPr>
              <w:t xml:space="preserve">- </w:t>
            </w:r>
            <w:r w:rsidR="003C2A1F" w:rsidRPr="003C2A1F">
              <w:rPr>
                <w:rFonts w:asciiTheme="minorHAnsi" w:hAnsiTheme="minorHAnsi" w:cstheme="minorHAnsi"/>
                <w:color w:val="000000"/>
                <w:sz w:val="18"/>
                <w:shd w:val="clear" w:color="auto" w:fill="FFFFFF"/>
              </w:rPr>
              <w:t>h</w:t>
            </w:r>
            <w:r w:rsidRPr="003C2A1F">
              <w:rPr>
                <w:rFonts w:asciiTheme="minorHAnsi" w:hAnsiTheme="minorHAnsi" w:cstheme="minorHAnsi"/>
                <w:color w:val="000000"/>
                <w:sz w:val="18"/>
                <w:shd w:val="clear" w:color="auto" w:fill="FFFFFF"/>
              </w:rPr>
              <w:t>istorické předpoklady a vývojové etapy marketingu</w:t>
            </w:r>
            <w:r w:rsidR="003C2A1F" w:rsidRPr="003C2A1F">
              <w:rPr>
                <w:rFonts w:asciiTheme="minorHAnsi" w:hAnsiTheme="minorHAnsi" w:cstheme="minorHAnsi"/>
                <w:color w:val="000000"/>
                <w:sz w:val="18"/>
                <w:shd w:val="clear" w:color="auto" w:fill="FFFFFF"/>
              </w:rPr>
              <w:t>;</w:t>
            </w:r>
            <w:r w:rsidRPr="003C2A1F">
              <w:rPr>
                <w:rFonts w:asciiTheme="minorHAnsi" w:hAnsiTheme="minorHAnsi" w:cstheme="minorHAnsi"/>
                <w:color w:val="000000"/>
                <w:sz w:val="18"/>
              </w:rPr>
              <w:br/>
            </w:r>
            <w:r w:rsidRPr="003C2A1F">
              <w:rPr>
                <w:rFonts w:asciiTheme="minorHAnsi" w:hAnsiTheme="minorHAnsi" w:cstheme="minorHAnsi"/>
                <w:color w:val="000000"/>
                <w:sz w:val="18"/>
                <w:shd w:val="clear" w:color="auto" w:fill="FFFFFF"/>
              </w:rPr>
              <w:t xml:space="preserve">- </w:t>
            </w:r>
            <w:r w:rsidR="003C2A1F" w:rsidRPr="003C2A1F">
              <w:rPr>
                <w:rFonts w:asciiTheme="minorHAnsi" w:hAnsiTheme="minorHAnsi" w:cstheme="minorHAnsi"/>
                <w:color w:val="000000"/>
                <w:sz w:val="18"/>
                <w:shd w:val="clear" w:color="auto" w:fill="FFFFFF"/>
              </w:rPr>
              <w:t>o</w:t>
            </w:r>
            <w:r w:rsidRPr="003C2A1F">
              <w:rPr>
                <w:rFonts w:asciiTheme="minorHAnsi" w:hAnsiTheme="minorHAnsi" w:cstheme="minorHAnsi"/>
                <w:color w:val="000000"/>
                <w:sz w:val="18"/>
                <w:shd w:val="clear" w:color="auto" w:fill="FFFFFF"/>
              </w:rPr>
              <w:t>becná charakteristika a význam marketingu, marketingové prostředí</w:t>
            </w:r>
            <w:r w:rsidR="003C2A1F" w:rsidRPr="003C2A1F">
              <w:rPr>
                <w:rFonts w:asciiTheme="minorHAnsi" w:hAnsiTheme="minorHAnsi" w:cstheme="minorHAnsi"/>
                <w:color w:val="000000"/>
                <w:sz w:val="18"/>
                <w:shd w:val="clear" w:color="auto" w:fill="FFFFFF"/>
              </w:rPr>
              <w:t>;</w:t>
            </w:r>
            <w:r w:rsidRPr="003C2A1F">
              <w:rPr>
                <w:rFonts w:asciiTheme="minorHAnsi" w:hAnsiTheme="minorHAnsi" w:cstheme="minorHAnsi"/>
                <w:color w:val="000000"/>
                <w:sz w:val="18"/>
              </w:rPr>
              <w:br/>
            </w:r>
            <w:r w:rsidRPr="003C2A1F">
              <w:rPr>
                <w:rFonts w:asciiTheme="minorHAnsi" w:hAnsiTheme="minorHAnsi" w:cstheme="minorHAnsi"/>
                <w:color w:val="000000"/>
                <w:sz w:val="18"/>
                <w:shd w:val="clear" w:color="auto" w:fill="FFFFFF"/>
              </w:rPr>
              <w:t xml:space="preserve">- </w:t>
            </w:r>
            <w:r w:rsidR="003C2A1F" w:rsidRPr="003C2A1F">
              <w:rPr>
                <w:rFonts w:asciiTheme="minorHAnsi" w:hAnsiTheme="minorHAnsi" w:cstheme="minorHAnsi"/>
                <w:color w:val="000000"/>
                <w:sz w:val="18"/>
                <w:shd w:val="clear" w:color="auto" w:fill="FFFFFF"/>
              </w:rPr>
              <w:t>m</w:t>
            </w:r>
            <w:r w:rsidRPr="003C2A1F">
              <w:rPr>
                <w:rFonts w:asciiTheme="minorHAnsi" w:hAnsiTheme="minorHAnsi" w:cstheme="minorHAnsi"/>
                <w:color w:val="000000"/>
                <w:sz w:val="18"/>
                <w:shd w:val="clear" w:color="auto" w:fill="FFFFFF"/>
              </w:rPr>
              <w:t>arketingový informační systém</w:t>
            </w:r>
            <w:r w:rsidR="003C2A1F" w:rsidRPr="003C2A1F">
              <w:rPr>
                <w:rFonts w:asciiTheme="minorHAnsi" w:hAnsiTheme="minorHAnsi" w:cstheme="minorHAnsi"/>
                <w:color w:val="000000"/>
                <w:sz w:val="18"/>
                <w:shd w:val="clear" w:color="auto" w:fill="FFFFFF"/>
              </w:rPr>
              <w:t>;</w:t>
            </w:r>
            <w:r w:rsidRPr="003C2A1F">
              <w:rPr>
                <w:rFonts w:asciiTheme="minorHAnsi" w:hAnsiTheme="minorHAnsi" w:cstheme="minorHAnsi"/>
                <w:color w:val="000000"/>
                <w:sz w:val="18"/>
              </w:rPr>
              <w:br/>
            </w:r>
            <w:r w:rsidRPr="003C2A1F">
              <w:rPr>
                <w:rFonts w:asciiTheme="minorHAnsi" w:hAnsiTheme="minorHAnsi" w:cstheme="minorHAnsi"/>
                <w:color w:val="000000"/>
                <w:sz w:val="18"/>
                <w:shd w:val="clear" w:color="auto" w:fill="FFFFFF"/>
              </w:rPr>
              <w:t xml:space="preserve">- </w:t>
            </w:r>
            <w:r w:rsidR="003C2A1F" w:rsidRPr="003C2A1F">
              <w:rPr>
                <w:rFonts w:asciiTheme="minorHAnsi" w:hAnsiTheme="minorHAnsi" w:cstheme="minorHAnsi"/>
                <w:color w:val="000000"/>
                <w:sz w:val="18"/>
                <w:shd w:val="clear" w:color="auto" w:fill="FFFFFF"/>
              </w:rPr>
              <w:t>f</w:t>
            </w:r>
            <w:r w:rsidRPr="003C2A1F">
              <w:rPr>
                <w:rFonts w:asciiTheme="minorHAnsi" w:hAnsiTheme="minorHAnsi" w:cstheme="minorHAnsi"/>
                <w:color w:val="000000"/>
                <w:sz w:val="18"/>
                <w:shd w:val="clear" w:color="auto" w:fill="FFFFFF"/>
              </w:rPr>
              <w:t>ormy marketingového výzkumu</w:t>
            </w:r>
            <w:r w:rsidR="003C2A1F" w:rsidRPr="003C2A1F">
              <w:rPr>
                <w:rFonts w:asciiTheme="minorHAnsi" w:hAnsiTheme="minorHAnsi" w:cstheme="minorHAnsi"/>
                <w:color w:val="000000"/>
                <w:sz w:val="18"/>
                <w:shd w:val="clear" w:color="auto" w:fill="FFFFFF"/>
              </w:rPr>
              <w:t>;</w:t>
            </w:r>
            <w:r w:rsidRPr="003C2A1F">
              <w:rPr>
                <w:rFonts w:asciiTheme="minorHAnsi" w:hAnsiTheme="minorHAnsi" w:cstheme="minorHAnsi"/>
                <w:color w:val="000000"/>
                <w:sz w:val="18"/>
              </w:rPr>
              <w:br/>
            </w:r>
            <w:r w:rsidRPr="003C2A1F">
              <w:rPr>
                <w:rFonts w:asciiTheme="minorHAnsi" w:hAnsiTheme="minorHAnsi" w:cstheme="minorHAnsi"/>
                <w:color w:val="000000"/>
                <w:sz w:val="18"/>
                <w:shd w:val="clear" w:color="auto" w:fill="FFFFFF"/>
              </w:rPr>
              <w:t xml:space="preserve">- </w:t>
            </w:r>
            <w:r w:rsidR="003C2A1F" w:rsidRPr="003C2A1F">
              <w:rPr>
                <w:rFonts w:asciiTheme="minorHAnsi" w:hAnsiTheme="minorHAnsi" w:cstheme="minorHAnsi"/>
                <w:color w:val="000000"/>
                <w:sz w:val="18"/>
                <w:shd w:val="clear" w:color="auto" w:fill="FFFFFF"/>
              </w:rPr>
              <w:t>c</w:t>
            </w:r>
            <w:r w:rsidRPr="003C2A1F">
              <w:rPr>
                <w:rFonts w:asciiTheme="minorHAnsi" w:hAnsiTheme="minorHAnsi" w:cstheme="minorHAnsi"/>
                <w:color w:val="000000"/>
                <w:sz w:val="18"/>
                <w:shd w:val="clear" w:color="auto" w:fill="FFFFFF"/>
              </w:rPr>
              <w:t>hování kupujících na spotřebitelském trhu</w:t>
            </w:r>
            <w:r w:rsidR="003C2A1F" w:rsidRPr="003C2A1F">
              <w:rPr>
                <w:rFonts w:asciiTheme="minorHAnsi" w:hAnsiTheme="minorHAnsi" w:cstheme="minorHAnsi"/>
                <w:color w:val="000000"/>
                <w:sz w:val="18"/>
                <w:shd w:val="clear" w:color="auto" w:fill="FFFFFF"/>
              </w:rPr>
              <w:t>;</w:t>
            </w:r>
            <w:r w:rsidRPr="003C2A1F">
              <w:rPr>
                <w:rFonts w:asciiTheme="minorHAnsi" w:hAnsiTheme="minorHAnsi" w:cstheme="minorHAnsi"/>
                <w:color w:val="000000"/>
                <w:sz w:val="18"/>
              </w:rPr>
              <w:br/>
            </w:r>
            <w:r w:rsidRPr="003C2A1F">
              <w:rPr>
                <w:rFonts w:asciiTheme="minorHAnsi" w:hAnsiTheme="minorHAnsi" w:cstheme="minorHAnsi"/>
                <w:color w:val="000000"/>
                <w:sz w:val="18"/>
                <w:shd w:val="clear" w:color="auto" w:fill="FFFFFF"/>
              </w:rPr>
              <w:t xml:space="preserve">- </w:t>
            </w:r>
            <w:r w:rsidR="003C2A1F" w:rsidRPr="003C2A1F">
              <w:rPr>
                <w:rFonts w:asciiTheme="minorHAnsi" w:hAnsiTheme="minorHAnsi" w:cstheme="minorHAnsi"/>
                <w:color w:val="000000"/>
                <w:sz w:val="18"/>
                <w:shd w:val="clear" w:color="auto" w:fill="FFFFFF"/>
              </w:rPr>
              <w:t>c</w:t>
            </w:r>
            <w:r w:rsidRPr="003C2A1F">
              <w:rPr>
                <w:rFonts w:asciiTheme="minorHAnsi" w:hAnsiTheme="minorHAnsi" w:cstheme="minorHAnsi"/>
                <w:color w:val="000000"/>
                <w:sz w:val="18"/>
                <w:shd w:val="clear" w:color="auto" w:fill="FFFFFF"/>
              </w:rPr>
              <w:t>hování kupujících na obchodním, průmyslovém a státním trhu</w:t>
            </w:r>
            <w:r w:rsidR="003C2A1F" w:rsidRPr="003C2A1F">
              <w:rPr>
                <w:rFonts w:asciiTheme="minorHAnsi" w:hAnsiTheme="minorHAnsi" w:cstheme="minorHAnsi"/>
                <w:color w:val="000000"/>
                <w:sz w:val="18"/>
                <w:shd w:val="clear" w:color="auto" w:fill="FFFFFF"/>
              </w:rPr>
              <w:t>;</w:t>
            </w:r>
            <w:r w:rsidRPr="00F52EEF">
              <w:rPr>
                <w:rFonts w:asciiTheme="minorHAnsi" w:hAnsiTheme="minorHAnsi" w:cstheme="minorHAnsi"/>
                <w:color w:val="000000"/>
              </w:rPr>
              <w:br/>
            </w:r>
            <w:r w:rsidRPr="003C2A1F">
              <w:rPr>
                <w:rFonts w:asciiTheme="minorHAnsi" w:hAnsiTheme="minorHAnsi" w:cstheme="minorHAnsi"/>
                <w:color w:val="000000"/>
                <w:sz w:val="18"/>
                <w:shd w:val="clear" w:color="auto" w:fill="FFFFFF"/>
              </w:rPr>
              <w:t xml:space="preserve">- </w:t>
            </w:r>
            <w:r w:rsidR="003C2A1F" w:rsidRPr="003C2A1F">
              <w:rPr>
                <w:rFonts w:asciiTheme="minorHAnsi" w:hAnsiTheme="minorHAnsi" w:cstheme="minorHAnsi"/>
                <w:color w:val="000000"/>
                <w:sz w:val="18"/>
                <w:shd w:val="clear" w:color="auto" w:fill="FFFFFF"/>
              </w:rPr>
              <w:t>c</w:t>
            </w:r>
            <w:r w:rsidRPr="003C2A1F">
              <w:rPr>
                <w:rFonts w:asciiTheme="minorHAnsi" w:hAnsiTheme="minorHAnsi" w:cstheme="minorHAnsi"/>
                <w:color w:val="000000"/>
                <w:sz w:val="18"/>
                <w:shd w:val="clear" w:color="auto" w:fill="FFFFFF"/>
              </w:rPr>
              <w:t>harakteristika "4P" marketingu (produkt, cena, distribuce, propagace)</w:t>
            </w:r>
            <w:r w:rsidR="003C2A1F" w:rsidRPr="003C2A1F">
              <w:rPr>
                <w:rFonts w:asciiTheme="minorHAnsi" w:hAnsiTheme="minorHAnsi" w:cstheme="minorHAnsi"/>
                <w:color w:val="000000"/>
                <w:sz w:val="18"/>
                <w:shd w:val="clear" w:color="auto" w:fill="FFFFFF"/>
              </w:rPr>
              <w:t>.</w:t>
            </w:r>
          </w:p>
        </w:tc>
      </w:tr>
      <w:tr w:rsidR="005D26EA" w:rsidRPr="00F52EEF" w14:paraId="14961CEB" w14:textId="77777777" w:rsidTr="003C2A1F">
        <w:trPr>
          <w:trHeight w:val="265"/>
        </w:trPr>
        <w:tc>
          <w:tcPr>
            <w:tcW w:w="4471" w:type="dxa"/>
            <w:gridSpan w:val="2"/>
            <w:tcBorders>
              <w:top w:val="nil"/>
            </w:tcBorders>
            <w:shd w:val="clear" w:color="auto" w:fill="F7CAAC"/>
          </w:tcPr>
          <w:p w14:paraId="2C2DC5A9" w14:textId="77777777" w:rsidR="005D26EA" w:rsidRPr="003C2A1F" w:rsidRDefault="005D26EA" w:rsidP="00935F76">
            <w:pPr>
              <w:tabs>
                <w:tab w:val="left" w:pos="567"/>
              </w:tabs>
              <w:jc w:val="both"/>
              <w:rPr>
                <w:rFonts w:asciiTheme="minorHAnsi" w:hAnsiTheme="minorHAnsi" w:cstheme="minorHAnsi"/>
                <w:sz w:val="18"/>
              </w:rPr>
            </w:pPr>
            <w:r w:rsidRPr="003C2A1F">
              <w:rPr>
                <w:rFonts w:asciiTheme="minorHAnsi" w:hAnsiTheme="minorHAnsi" w:cstheme="minorHAnsi"/>
                <w:b/>
                <w:sz w:val="18"/>
              </w:rPr>
              <w:t>Studijní literatura a studijní pomůcky</w:t>
            </w:r>
          </w:p>
        </w:tc>
        <w:tc>
          <w:tcPr>
            <w:tcW w:w="6161" w:type="dxa"/>
            <w:gridSpan w:val="6"/>
            <w:tcBorders>
              <w:top w:val="nil"/>
              <w:bottom w:val="nil"/>
            </w:tcBorders>
          </w:tcPr>
          <w:p w14:paraId="7304A76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15EBA12" w14:textId="77777777" w:rsidTr="003C2A1F">
        <w:trPr>
          <w:trHeight w:val="1497"/>
        </w:trPr>
        <w:tc>
          <w:tcPr>
            <w:tcW w:w="10632" w:type="dxa"/>
            <w:gridSpan w:val="8"/>
            <w:tcBorders>
              <w:top w:val="nil"/>
            </w:tcBorders>
          </w:tcPr>
          <w:p w14:paraId="5DE00D68" w14:textId="77777777" w:rsidR="005D26EA" w:rsidRPr="003C2A1F" w:rsidRDefault="005D26EA" w:rsidP="00935F76">
            <w:pPr>
              <w:tabs>
                <w:tab w:val="left" w:pos="567"/>
              </w:tabs>
              <w:rPr>
                <w:rFonts w:asciiTheme="minorHAnsi" w:hAnsiTheme="minorHAnsi" w:cstheme="minorHAnsi"/>
                <w:b/>
                <w:sz w:val="18"/>
              </w:rPr>
            </w:pPr>
            <w:r w:rsidRPr="003C2A1F">
              <w:rPr>
                <w:rFonts w:asciiTheme="minorHAnsi" w:hAnsiTheme="minorHAnsi" w:cstheme="minorHAnsi"/>
                <w:b/>
                <w:sz w:val="18"/>
              </w:rPr>
              <w:t>Povinná literatura:</w:t>
            </w:r>
          </w:p>
          <w:p w14:paraId="776F24CC" w14:textId="06C3DFC4" w:rsidR="005D26EA" w:rsidRPr="00842E5E" w:rsidRDefault="005D26EA" w:rsidP="00935F76">
            <w:pPr>
              <w:shd w:val="clear" w:color="auto" w:fill="FFFFFF"/>
              <w:tabs>
                <w:tab w:val="left" w:pos="567"/>
              </w:tabs>
              <w:rPr>
                <w:rFonts w:asciiTheme="minorHAnsi" w:hAnsiTheme="minorHAnsi"/>
                <w:color w:val="FF0000"/>
                <w:sz w:val="18"/>
                <w:rPrChange w:id="3503" w:author="Martin Kazík" w:date="2020-01-23T11:23:00Z">
                  <w:rPr>
                    <w:rFonts w:asciiTheme="minorHAnsi" w:hAnsiTheme="minorHAnsi"/>
                    <w:color w:val="333333"/>
                    <w:sz w:val="18"/>
                  </w:rPr>
                </w:rPrChange>
              </w:rPr>
            </w:pPr>
            <w:r w:rsidRPr="003C2A1F">
              <w:rPr>
                <w:rFonts w:asciiTheme="minorHAnsi" w:hAnsiTheme="minorHAnsi" w:cstheme="minorHAnsi"/>
                <w:sz w:val="18"/>
              </w:rPr>
              <w:t>KOTLER, Philip a Kevin Lane KELLER. 2013. </w:t>
            </w:r>
            <w:r w:rsidRPr="003C2A1F">
              <w:rPr>
                <w:rFonts w:asciiTheme="minorHAnsi" w:hAnsiTheme="minorHAnsi" w:cstheme="minorHAnsi"/>
                <w:i/>
                <w:sz w:val="18"/>
              </w:rPr>
              <w:t>Marketing management.</w:t>
            </w:r>
            <w:r w:rsidRPr="003C2A1F">
              <w:rPr>
                <w:rFonts w:asciiTheme="minorHAnsi" w:hAnsiTheme="minorHAnsi" w:cstheme="minorHAnsi"/>
                <w:sz w:val="18"/>
              </w:rPr>
              <w:t xml:space="preserve"> 14. vyd. Praha: Grada. ISBN 978-80-247-4150-5.</w:t>
            </w:r>
            <w:r w:rsidRPr="003C2A1F">
              <w:rPr>
                <w:rFonts w:asciiTheme="minorHAnsi" w:hAnsiTheme="minorHAnsi" w:cstheme="minorHAnsi"/>
                <w:sz w:val="18"/>
              </w:rPr>
              <w:br/>
              <w:t xml:space="preserve">SVĚTLÍK, Jaroslav. 2018. </w:t>
            </w:r>
            <w:r w:rsidRPr="003C2A1F">
              <w:rPr>
                <w:rFonts w:asciiTheme="minorHAnsi" w:hAnsiTheme="minorHAnsi" w:cstheme="minorHAnsi"/>
                <w:i/>
                <w:sz w:val="18"/>
              </w:rPr>
              <w:t>Marketing cesta k trhu</w:t>
            </w:r>
            <w:r w:rsidRPr="003C2A1F">
              <w:rPr>
                <w:rFonts w:asciiTheme="minorHAnsi" w:hAnsiTheme="minorHAnsi" w:cstheme="minorHAnsi"/>
                <w:sz w:val="18"/>
              </w:rPr>
              <w:t> [online]. 4. upravené vydání. Praha: VŠPP, [cit. 2019-08-14]. ISBN 978-80-86847-81-8. Dostupné z: http://www.marketingsvetlik.cz/knihy/Marketing%20-%20cesta%20k%20trhu%20-%20Jaroslav%20Svetlik.pdf.</w:t>
            </w:r>
            <w:r w:rsidRPr="003C2A1F">
              <w:rPr>
                <w:rFonts w:asciiTheme="minorHAnsi" w:hAnsiTheme="minorHAnsi" w:cstheme="minorHAnsi"/>
                <w:sz w:val="18"/>
              </w:rPr>
              <w:br/>
            </w:r>
            <w:r w:rsidRPr="00842E5E">
              <w:rPr>
                <w:rFonts w:asciiTheme="minorHAnsi" w:hAnsiTheme="minorHAnsi"/>
                <w:color w:val="FF0000"/>
                <w:sz w:val="18"/>
                <w:rPrChange w:id="3504" w:author="Martin Kazík" w:date="2020-01-23T11:23:00Z">
                  <w:rPr>
                    <w:rFonts w:asciiTheme="minorHAnsi" w:hAnsiTheme="minorHAnsi"/>
                    <w:sz w:val="18"/>
                  </w:rPr>
                </w:rPrChange>
              </w:rPr>
              <w:t xml:space="preserve">KOTLER, Philip a Gary ARMSTRONG. 2004. </w:t>
            </w:r>
            <w:r w:rsidRPr="00842E5E">
              <w:rPr>
                <w:rFonts w:asciiTheme="minorHAnsi" w:hAnsiTheme="minorHAnsi"/>
                <w:i/>
                <w:color w:val="FF0000"/>
                <w:sz w:val="18"/>
                <w:rPrChange w:id="3505" w:author="Martin Kazík" w:date="2020-01-23T11:23:00Z">
                  <w:rPr>
                    <w:rFonts w:asciiTheme="minorHAnsi" w:hAnsiTheme="minorHAnsi"/>
                    <w:i/>
                    <w:sz w:val="18"/>
                  </w:rPr>
                </w:rPrChange>
              </w:rPr>
              <w:t>Marketing.</w:t>
            </w:r>
            <w:r w:rsidRPr="00842E5E">
              <w:rPr>
                <w:rFonts w:asciiTheme="minorHAnsi" w:hAnsiTheme="minorHAnsi"/>
                <w:color w:val="FF0000"/>
                <w:sz w:val="18"/>
                <w:rPrChange w:id="3506" w:author="Martin Kazík" w:date="2020-01-23T11:23:00Z">
                  <w:rPr>
                    <w:rFonts w:asciiTheme="minorHAnsi" w:hAnsiTheme="minorHAnsi"/>
                    <w:sz w:val="18"/>
                  </w:rPr>
                </w:rPrChange>
              </w:rPr>
              <w:t xml:space="preserve">  Praha: Grada. ISBN  80-247-0513-3. </w:t>
            </w:r>
          </w:p>
          <w:p w14:paraId="7DE39407" w14:textId="667CE829" w:rsidR="005D26EA" w:rsidRPr="003C2A1F" w:rsidRDefault="008B324B" w:rsidP="00935F76">
            <w:pPr>
              <w:tabs>
                <w:tab w:val="left" w:pos="567"/>
              </w:tabs>
              <w:rPr>
                <w:rFonts w:asciiTheme="minorHAnsi" w:hAnsiTheme="minorHAnsi" w:cstheme="minorHAnsi"/>
                <w:sz w:val="18"/>
              </w:rPr>
            </w:pPr>
            <w:r w:rsidRPr="008B324B">
              <w:rPr>
                <w:rFonts w:asciiTheme="minorHAnsi" w:hAnsiTheme="minorHAnsi" w:cstheme="minorHAnsi"/>
                <w:sz w:val="18"/>
              </w:rPr>
              <w:t xml:space="preserve">KARLÍČEK, Miroslav. </w:t>
            </w:r>
            <w:del w:id="3507" w:author="Martin Kazík" w:date="2020-01-23T11:23:00Z">
              <w:r w:rsidR="005D26EA" w:rsidRPr="003C2A1F">
                <w:rPr>
                  <w:rFonts w:asciiTheme="minorHAnsi" w:hAnsiTheme="minorHAnsi" w:cstheme="minorHAnsi"/>
                  <w:sz w:val="18"/>
                </w:rPr>
                <w:delText>2013</w:delText>
              </w:r>
            </w:del>
            <w:ins w:id="3508" w:author="Martin Kazík" w:date="2020-01-23T11:23:00Z">
              <w:r w:rsidRPr="008B324B">
                <w:rPr>
                  <w:rFonts w:asciiTheme="minorHAnsi" w:hAnsiTheme="minorHAnsi" w:cstheme="minorHAnsi"/>
                  <w:sz w:val="18"/>
                </w:rPr>
                <w:t>2018</w:t>
              </w:r>
            </w:ins>
            <w:r w:rsidRPr="008B324B">
              <w:rPr>
                <w:rFonts w:asciiTheme="minorHAnsi" w:hAnsiTheme="minorHAnsi" w:cstheme="minorHAnsi"/>
                <w:sz w:val="18"/>
              </w:rPr>
              <w:t xml:space="preserve">. </w:t>
            </w:r>
            <w:r w:rsidRPr="008B324B">
              <w:rPr>
                <w:rFonts w:asciiTheme="minorHAnsi" w:hAnsiTheme="minorHAnsi"/>
                <w:sz w:val="18"/>
                <w:rPrChange w:id="3509" w:author="Martin Kazík" w:date="2020-01-23T11:23:00Z">
                  <w:rPr>
                    <w:rFonts w:asciiTheme="minorHAnsi" w:hAnsiTheme="minorHAnsi"/>
                    <w:i/>
                    <w:sz w:val="18"/>
                  </w:rPr>
                </w:rPrChange>
              </w:rPr>
              <w:t>Základy marketingu.</w:t>
            </w:r>
            <w:r w:rsidRPr="008B324B">
              <w:rPr>
                <w:rFonts w:asciiTheme="minorHAnsi" w:hAnsiTheme="minorHAnsi" w:cstheme="minorHAnsi"/>
                <w:sz w:val="18"/>
              </w:rPr>
              <w:t xml:space="preserve"> </w:t>
            </w:r>
            <w:ins w:id="3510" w:author="Martin Kazík" w:date="2020-01-23T11:23:00Z">
              <w:r w:rsidRPr="008B324B">
                <w:rPr>
                  <w:rFonts w:asciiTheme="minorHAnsi" w:hAnsiTheme="minorHAnsi" w:cstheme="minorHAnsi"/>
                  <w:sz w:val="18"/>
                </w:rPr>
                <w:t xml:space="preserve">2., přepracované a rozš. vyd. </w:t>
              </w:r>
            </w:ins>
            <w:r w:rsidRPr="008B324B">
              <w:rPr>
                <w:rFonts w:asciiTheme="minorHAnsi" w:hAnsiTheme="minorHAnsi" w:cstheme="minorHAnsi"/>
                <w:sz w:val="18"/>
              </w:rPr>
              <w:t>Praha: Grada. ISBN 978-80-247-</w:t>
            </w:r>
            <w:del w:id="3511" w:author="Martin Kazík" w:date="2020-01-23T11:23:00Z">
              <w:r w:rsidR="005D26EA" w:rsidRPr="003C2A1F">
                <w:rPr>
                  <w:rFonts w:asciiTheme="minorHAnsi" w:hAnsiTheme="minorHAnsi" w:cstheme="minorHAnsi"/>
                  <w:sz w:val="18"/>
                </w:rPr>
                <w:delText xml:space="preserve">4208-3. </w:delText>
              </w:r>
            </w:del>
            <w:ins w:id="3512" w:author="Martin Kazík" w:date="2020-01-23T11:23:00Z">
              <w:r w:rsidRPr="008B324B">
                <w:rPr>
                  <w:rFonts w:asciiTheme="minorHAnsi" w:hAnsiTheme="minorHAnsi" w:cstheme="minorHAnsi"/>
                  <w:sz w:val="18"/>
                </w:rPr>
                <w:t>5869-5.</w:t>
              </w:r>
            </w:ins>
            <w:r w:rsidR="005D26EA" w:rsidRPr="003C2A1F">
              <w:rPr>
                <w:rFonts w:asciiTheme="minorHAnsi" w:hAnsiTheme="minorHAnsi" w:cstheme="minorHAnsi"/>
                <w:sz w:val="18"/>
              </w:rPr>
              <w:br/>
            </w:r>
          </w:p>
          <w:p w14:paraId="1EB2BC5E" w14:textId="77777777" w:rsidR="005D26EA" w:rsidRPr="003C2A1F" w:rsidRDefault="005D26EA" w:rsidP="00935F76">
            <w:pPr>
              <w:tabs>
                <w:tab w:val="left" w:pos="567"/>
              </w:tabs>
              <w:rPr>
                <w:rFonts w:asciiTheme="minorHAnsi" w:hAnsiTheme="minorHAnsi" w:cstheme="minorHAnsi"/>
                <w:b/>
                <w:sz w:val="18"/>
              </w:rPr>
            </w:pPr>
            <w:r w:rsidRPr="003C2A1F">
              <w:rPr>
                <w:rFonts w:asciiTheme="minorHAnsi" w:hAnsiTheme="minorHAnsi" w:cstheme="minorHAnsi"/>
                <w:b/>
                <w:sz w:val="18"/>
              </w:rPr>
              <w:t>Doporučená literatura:</w:t>
            </w:r>
          </w:p>
          <w:p w14:paraId="13F2DF21" w14:textId="63A9A3F3" w:rsidR="008B324B" w:rsidRPr="008B324B" w:rsidRDefault="005D26EA" w:rsidP="008B324B">
            <w:pPr>
              <w:tabs>
                <w:tab w:val="left" w:pos="567"/>
              </w:tabs>
              <w:rPr>
                <w:rFonts w:asciiTheme="minorHAnsi" w:hAnsiTheme="minorHAnsi" w:cstheme="minorHAnsi"/>
                <w:sz w:val="18"/>
              </w:rPr>
            </w:pPr>
            <w:r w:rsidRPr="003C2A1F">
              <w:rPr>
                <w:rFonts w:asciiTheme="minorHAnsi" w:hAnsiTheme="minorHAnsi" w:cstheme="minorHAnsi"/>
                <w:sz w:val="18"/>
              </w:rPr>
              <w:t xml:space="preserve">TRUČKA, Jaroslav. 2013. </w:t>
            </w:r>
            <w:r w:rsidRPr="003C2A1F">
              <w:rPr>
                <w:rFonts w:asciiTheme="minorHAnsi" w:hAnsiTheme="minorHAnsi" w:cstheme="minorHAnsi"/>
                <w:i/>
                <w:sz w:val="18"/>
              </w:rPr>
              <w:t>Marketing jako šachová hra: vítězné strategie pro získání a udržení zákazníků.</w:t>
            </w:r>
            <w:r w:rsidRPr="003C2A1F">
              <w:rPr>
                <w:rFonts w:asciiTheme="minorHAnsi" w:hAnsiTheme="minorHAnsi" w:cstheme="minorHAnsi"/>
                <w:sz w:val="18"/>
              </w:rPr>
              <w:t xml:space="preserve"> Brno: BizBooks. ISBN  978-80-265-0054-4.  </w:t>
            </w:r>
            <w:r w:rsidRPr="003C2A1F">
              <w:rPr>
                <w:rFonts w:asciiTheme="minorHAnsi" w:hAnsiTheme="minorHAnsi" w:cstheme="minorHAnsi"/>
                <w:sz w:val="18"/>
              </w:rPr>
              <w:br/>
            </w:r>
            <w:r w:rsidRPr="008B324B">
              <w:rPr>
                <w:rFonts w:asciiTheme="minorHAnsi" w:hAnsiTheme="minorHAnsi"/>
                <w:color w:val="FF0000"/>
                <w:sz w:val="18"/>
                <w:rPrChange w:id="3513" w:author="Martin Kazík" w:date="2020-01-23T11:23:00Z">
                  <w:rPr>
                    <w:rFonts w:asciiTheme="minorHAnsi" w:hAnsiTheme="minorHAnsi"/>
                    <w:sz w:val="18"/>
                  </w:rPr>
                </w:rPrChange>
              </w:rPr>
              <w:t>JOHANSSON, Johny K. 2009</w:t>
            </w:r>
            <w:r w:rsidRPr="008B324B">
              <w:rPr>
                <w:rFonts w:asciiTheme="minorHAnsi" w:hAnsiTheme="minorHAnsi"/>
                <w:i/>
                <w:color w:val="FF0000"/>
                <w:sz w:val="18"/>
                <w:rPrChange w:id="3514" w:author="Martin Kazík" w:date="2020-01-23T11:23:00Z">
                  <w:rPr>
                    <w:rFonts w:asciiTheme="minorHAnsi" w:hAnsiTheme="minorHAnsi"/>
                    <w:i/>
                    <w:sz w:val="18"/>
                  </w:rPr>
                </w:rPrChange>
              </w:rPr>
              <w:t>. Global marketing: foreign entry, local marketing &amp; global management.</w:t>
            </w:r>
            <w:r w:rsidRPr="008B324B">
              <w:rPr>
                <w:rFonts w:asciiTheme="minorHAnsi" w:hAnsiTheme="minorHAnsi"/>
                <w:color w:val="FF0000"/>
                <w:sz w:val="18"/>
                <w:rPrChange w:id="3515" w:author="Martin Kazík" w:date="2020-01-23T11:23:00Z">
                  <w:rPr>
                    <w:rFonts w:asciiTheme="minorHAnsi" w:hAnsiTheme="minorHAnsi"/>
                    <w:sz w:val="18"/>
                  </w:rPr>
                </w:rPrChange>
              </w:rPr>
              <w:t xml:space="preserve"> 5th ed. Boston: McGraw Hill. ISBN 978-007-126362-7.</w:t>
            </w:r>
            <w:r w:rsidRPr="003C2A1F">
              <w:rPr>
                <w:rFonts w:asciiTheme="minorHAnsi" w:hAnsiTheme="minorHAnsi" w:cstheme="minorHAnsi"/>
                <w:sz w:val="18"/>
              </w:rPr>
              <w:br/>
            </w:r>
            <w:r w:rsidR="008B324B" w:rsidRPr="008B324B">
              <w:rPr>
                <w:rFonts w:asciiTheme="minorHAnsi" w:hAnsiTheme="minorHAnsi" w:cstheme="minorHAnsi"/>
                <w:sz w:val="18"/>
              </w:rPr>
              <w:t>SOLOMON, Michael R</w:t>
            </w:r>
            <w:del w:id="3516" w:author="Martin Kazík" w:date="2020-01-23T11:23:00Z">
              <w:r w:rsidRPr="003C2A1F">
                <w:rPr>
                  <w:rFonts w:asciiTheme="minorHAnsi" w:hAnsiTheme="minorHAnsi" w:cstheme="minorHAnsi"/>
                  <w:sz w:val="18"/>
                </w:rPr>
                <w:delText>,</w:delText>
              </w:r>
            </w:del>
            <w:ins w:id="3517" w:author="Martin Kazík" w:date="2020-01-23T11:23:00Z">
              <w:r w:rsidR="008B324B" w:rsidRPr="008B324B">
                <w:rPr>
                  <w:rFonts w:asciiTheme="minorHAnsi" w:hAnsiTheme="minorHAnsi" w:cstheme="minorHAnsi"/>
                  <w:sz w:val="18"/>
                </w:rPr>
                <w:t>.,</w:t>
              </w:r>
            </w:ins>
            <w:r w:rsidR="008B324B" w:rsidRPr="008B324B">
              <w:rPr>
                <w:rFonts w:asciiTheme="minorHAnsi" w:hAnsiTheme="minorHAnsi" w:cstheme="minorHAnsi"/>
                <w:sz w:val="18"/>
              </w:rPr>
              <w:t xml:space="preserve"> Greg W. MARSHALL</w:t>
            </w:r>
            <w:del w:id="3518" w:author="Martin Kazík" w:date="2020-01-23T11:23:00Z">
              <w:r w:rsidRPr="003C2A1F">
                <w:rPr>
                  <w:rFonts w:asciiTheme="minorHAnsi" w:hAnsiTheme="minorHAnsi" w:cstheme="minorHAnsi"/>
                  <w:sz w:val="18"/>
                </w:rPr>
                <w:delText xml:space="preserve"> a</w:delText>
              </w:r>
            </w:del>
            <w:ins w:id="3519" w:author="Martin Kazík" w:date="2020-01-23T11:23:00Z">
              <w:r w:rsidR="008B324B" w:rsidRPr="008B324B">
                <w:rPr>
                  <w:rFonts w:asciiTheme="minorHAnsi" w:hAnsiTheme="minorHAnsi" w:cstheme="minorHAnsi"/>
                  <w:sz w:val="18"/>
                </w:rPr>
                <w:t>,</w:t>
              </w:r>
            </w:ins>
            <w:r w:rsidR="008B324B" w:rsidRPr="008B324B">
              <w:rPr>
                <w:rFonts w:asciiTheme="minorHAnsi" w:hAnsiTheme="minorHAnsi" w:cstheme="minorHAnsi"/>
                <w:sz w:val="18"/>
              </w:rPr>
              <w:t xml:space="preserve"> Elnora W. STUART</w:t>
            </w:r>
            <w:del w:id="3520" w:author="Martin Kazík" w:date="2020-01-23T11:23:00Z">
              <w:r w:rsidRPr="003C2A1F">
                <w:rPr>
                  <w:rFonts w:asciiTheme="minorHAnsi" w:hAnsiTheme="minorHAnsi" w:cstheme="minorHAnsi"/>
                  <w:sz w:val="18"/>
                </w:rPr>
                <w:delText>. 2006. </w:delText>
              </w:r>
            </w:del>
            <w:ins w:id="3521" w:author="Martin Kazík" w:date="2020-01-23T11:23:00Z">
              <w:r w:rsidR="008B324B" w:rsidRPr="008B324B">
                <w:rPr>
                  <w:rFonts w:asciiTheme="minorHAnsi" w:hAnsiTheme="minorHAnsi" w:cstheme="minorHAnsi"/>
                  <w:sz w:val="18"/>
                </w:rPr>
                <w:t xml:space="preserve">, Bradley R. BARNES, Vincent MITCHELL a Wendy TABRIZI. </w:t>
              </w:r>
            </w:ins>
            <w:r w:rsidR="008B324B" w:rsidRPr="008B324B">
              <w:rPr>
                <w:rFonts w:asciiTheme="minorHAnsi" w:hAnsiTheme="minorHAnsi"/>
                <w:sz w:val="18"/>
                <w:rPrChange w:id="3522" w:author="Martin Kazík" w:date="2020-01-23T11:23:00Z">
                  <w:rPr>
                    <w:rFonts w:asciiTheme="minorHAnsi" w:hAnsiTheme="minorHAnsi"/>
                    <w:i/>
                    <w:sz w:val="18"/>
                  </w:rPr>
                </w:rPrChange>
              </w:rPr>
              <w:t>Marketing</w:t>
            </w:r>
            <w:del w:id="3523" w:author="Martin Kazík" w:date="2020-01-23T11:23:00Z">
              <w:r w:rsidRPr="003C2A1F">
                <w:rPr>
                  <w:rFonts w:asciiTheme="minorHAnsi" w:hAnsiTheme="minorHAnsi" w:cstheme="minorHAnsi"/>
                  <w:i/>
                  <w:sz w:val="18"/>
                </w:rPr>
                <w:delText xml:space="preserve"> očima světových marketing manažerů.</w:delText>
              </w:r>
              <w:r w:rsidRPr="003C2A1F">
                <w:rPr>
                  <w:rFonts w:asciiTheme="minorHAnsi" w:hAnsiTheme="minorHAnsi" w:cstheme="minorHAnsi"/>
                  <w:sz w:val="18"/>
                </w:rPr>
                <w:delText xml:space="preserve"> Brno: Computer Press.</w:delText>
              </w:r>
            </w:del>
            <w:ins w:id="3524" w:author="Martin Kazík" w:date="2020-01-23T11:23:00Z">
              <w:r w:rsidR="008B324B" w:rsidRPr="008B324B">
                <w:rPr>
                  <w:rFonts w:asciiTheme="minorHAnsi" w:hAnsiTheme="minorHAnsi" w:cstheme="minorHAnsi"/>
                  <w:sz w:val="18"/>
                </w:rPr>
                <w:t>: real people, real decisions. Third european edition. Harlow: Pearson, 2019, xxvii, 586 s.</w:t>
              </w:r>
            </w:ins>
            <w:r w:rsidR="008B324B" w:rsidRPr="008B324B">
              <w:rPr>
                <w:rFonts w:asciiTheme="minorHAnsi" w:hAnsiTheme="minorHAnsi" w:cstheme="minorHAnsi"/>
                <w:sz w:val="18"/>
              </w:rPr>
              <w:t xml:space="preserve"> ISBN </w:t>
            </w:r>
            <w:del w:id="3525" w:author="Martin Kazík" w:date="2020-01-23T11:23:00Z">
              <w:r w:rsidRPr="003C2A1F">
                <w:rPr>
                  <w:rFonts w:asciiTheme="minorHAnsi" w:hAnsiTheme="minorHAnsi" w:cstheme="minorHAnsi"/>
                  <w:sz w:val="18"/>
                </w:rPr>
                <w:delText>80-251-1273-x.</w:delText>
              </w:r>
            </w:del>
            <w:ins w:id="3526" w:author="Martin Kazík" w:date="2020-01-23T11:23:00Z">
              <w:r w:rsidR="008B324B" w:rsidRPr="008B324B">
                <w:rPr>
                  <w:rFonts w:asciiTheme="minorHAnsi" w:hAnsiTheme="minorHAnsi" w:cstheme="minorHAnsi"/>
                  <w:sz w:val="18"/>
                </w:rPr>
                <w:t xml:space="preserve">9781292227191. </w:t>
              </w:r>
            </w:ins>
          </w:p>
          <w:p w14:paraId="430AD373" w14:textId="5EEFE0F4" w:rsidR="005D26EA" w:rsidRPr="003C2A1F" w:rsidRDefault="008B324B" w:rsidP="008B324B">
            <w:pPr>
              <w:tabs>
                <w:tab w:val="left" w:pos="567"/>
              </w:tabs>
              <w:jc w:val="both"/>
              <w:rPr>
                <w:rFonts w:asciiTheme="minorHAnsi" w:hAnsiTheme="minorHAnsi" w:cstheme="minorHAnsi"/>
                <w:sz w:val="18"/>
              </w:rPr>
            </w:pPr>
            <w:r w:rsidRPr="008B324B">
              <w:rPr>
                <w:rFonts w:asciiTheme="minorHAnsi" w:hAnsiTheme="minorHAnsi" w:cstheme="minorHAnsi"/>
                <w:sz w:val="18"/>
              </w:rPr>
              <w:t>KOTLER, Philip, Hermawan KARTAJAYA a Iwan SETIAWAN</w:t>
            </w:r>
            <w:del w:id="3527" w:author="Martin Kazík" w:date="2020-01-23T11:23:00Z">
              <w:r w:rsidR="005D26EA" w:rsidRPr="003C2A1F">
                <w:rPr>
                  <w:rFonts w:asciiTheme="minorHAnsi" w:hAnsiTheme="minorHAnsi" w:cstheme="minorHAnsi"/>
                  <w:sz w:val="18"/>
                </w:rPr>
                <w:delText xml:space="preserve">. 2010. </w:delText>
              </w:r>
            </w:del>
            <w:ins w:id="3528" w:author="Martin Kazík" w:date="2020-01-23T11:23:00Z">
              <w:r w:rsidRPr="008B324B">
                <w:rPr>
                  <w:rFonts w:asciiTheme="minorHAnsi" w:hAnsiTheme="minorHAnsi" w:cstheme="minorHAnsi"/>
                  <w:sz w:val="18"/>
                </w:rPr>
                <w:t>. </w:t>
              </w:r>
            </w:ins>
            <w:r w:rsidRPr="008B324B">
              <w:rPr>
                <w:rFonts w:asciiTheme="minorHAnsi" w:hAnsiTheme="minorHAnsi"/>
                <w:sz w:val="18"/>
                <w:rPrChange w:id="3529" w:author="Martin Kazík" w:date="2020-01-23T11:23:00Z">
                  <w:rPr>
                    <w:rFonts w:asciiTheme="minorHAnsi" w:hAnsiTheme="minorHAnsi"/>
                    <w:i/>
                    <w:sz w:val="18"/>
                  </w:rPr>
                </w:rPrChange>
              </w:rPr>
              <w:t xml:space="preserve">Marketing </w:t>
            </w:r>
            <w:del w:id="3530" w:author="Martin Kazík" w:date="2020-01-23T11:23:00Z">
              <w:r w:rsidR="005D26EA" w:rsidRPr="003C2A1F">
                <w:rPr>
                  <w:rFonts w:asciiTheme="minorHAnsi" w:hAnsiTheme="minorHAnsi" w:cstheme="minorHAnsi"/>
                  <w:i/>
                  <w:sz w:val="18"/>
                </w:rPr>
                <w:delText>3</w:delText>
              </w:r>
            </w:del>
            <w:ins w:id="3531" w:author="Martin Kazík" w:date="2020-01-23T11:23:00Z">
              <w:r w:rsidRPr="008B324B">
                <w:rPr>
                  <w:rFonts w:asciiTheme="minorHAnsi" w:hAnsiTheme="minorHAnsi" w:cstheme="minorHAnsi"/>
                  <w:sz w:val="18"/>
                </w:rPr>
                <w:t>4</w:t>
              </w:r>
            </w:ins>
            <w:r w:rsidRPr="008B324B">
              <w:rPr>
                <w:rFonts w:asciiTheme="minorHAnsi" w:hAnsiTheme="minorHAnsi"/>
                <w:sz w:val="18"/>
                <w:rPrChange w:id="3532" w:author="Martin Kazík" w:date="2020-01-23T11:23:00Z">
                  <w:rPr>
                    <w:rFonts w:asciiTheme="minorHAnsi" w:hAnsiTheme="minorHAnsi"/>
                    <w:i/>
                    <w:sz w:val="18"/>
                  </w:rPr>
                </w:rPrChange>
              </w:rPr>
              <w:t xml:space="preserve">.0: </w:t>
            </w:r>
            <w:ins w:id="3533" w:author="Martin Kazík" w:date="2020-01-23T11:23:00Z">
              <w:r w:rsidRPr="008B324B">
                <w:rPr>
                  <w:rFonts w:asciiTheme="minorHAnsi" w:hAnsiTheme="minorHAnsi" w:cstheme="minorHAnsi"/>
                  <w:sz w:val="18"/>
                </w:rPr>
                <w:t xml:space="preserve">moving </w:t>
              </w:r>
            </w:ins>
            <w:r w:rsidRPr="008B324B">
              <w:rPr>
                <w:rFonts w:asciiTheme="minorHAnsi" w:hAnsiTheme="minorHAnsi"/>
                <w:sz w:val="18"/>
                <w:rPrChange w:id="3534" w:author="Martin Kazík" w:date="2020-01-23T11:23:00Z">
                  <w:rPr>
                    <w:rFonts w:asciiTheme="minorHAnsi" w:hAnsiTheme="minorHAnsi"/>
                    <w:i/>
                    <w:sz w:val="18"/>
                  </w:rPr>
                </w:rPrChange>
              </w:rPr>
              <w:t xml:space="preserve">from </w:t>
            </w:r>
            <w:del w:id="3535" w:author="Martin Kazík" w:date="2020-01-23T11:23:00Z">
              <w:r w:rsidR="005D26EA" w:rsidRPr="003C2A1F">
                <w:rPr>
                  <w:rFonts w:asciiTheme="minorHAnsi" w:hAnsiTheme="minorHAnsi" w:cstheme="minorHAnsi"/>
                  <w:i/>
                  <w:sz w:val="18"/>
                </w:rPr>
                <w:delText>products</w:delText>
              </w:r>
            </w:del>
            <w:ins w:id="3536" w:author="Martin Kazík" w:date="2020-01-23T11:23:00Z">
              <w:r w:rsidRPr="008B324B">
                <w:rPr>
                  <w:rFonts w:asciiTheme="minorHAnsi" w:hAnsiTheme="minorHAnsi" w:cstheme="minorHAnsi"/>
                  <w:sz w:val="18"/>
                </w:rPr>
                <w:t>traditional</w:t>
              </w:r>
            </w:ins>
            <w:r w:rsidRPr="008B324B">
              <w:rPr>
                <w:rFonts w:asciiTheme="minorHAnsi" w:hAnsiTheme="minorHAnsi"/>
                <w:sz w:val="18"/>
                <w:rPrChange w:id="3537" w:author="Martin Kazík" w:date="2020-01-23T11:23:00Z">
                  <w:rPr>
                    <w:rFonts w:asciiTheme="minorHAnsi" w:hAnsiTheme="minorHAnsi"/>
                    <w:i/>
                    <w:sz w:val="18"/>
                  </w:rPr>
                </w:rPrChange>
              </w:rPr>
              <w:t xml:space="preserve"> to </w:t>
            </w:r>
            <w:del w:id="3538" w:author="Martin Kazík" w:date="2020-01-23T11:23:00Z">
              <w:r w:rsidR="005D26EA" w:rsidRPr="003C2A1F">
                <w:rPr>
                  <w:rFonts w:asciiTheme="minorHAnsi" w:hAnsiTheme="minorHAnsi" w:cstheme="minorHAnsi"/>
                  <w:i/>
                  <w:sz w:val="18"/>
                </w:rPr>
                <w:delText>customers to the human spirit.</w:delText>
              </w:r>
            </w:del>
            <w:ins w:id="3539" w:author="Martin Kazík" w:date="2020-01-23T11:23:00Z">
              <w:r w:rsidRPr="008B324B">
                <w:rPr>
                  <w:rFonts w:asciiTheme="minorHAnsi" w:hAnsiTheme="minorHAnsi" w:cstheme="minorHAnsi"/>
                  <w:sz w:val="18"/>
                </w:rPr>
                <w:t>digital.</w:t>
              </w:r>
            </w:ins>
            <w:r w:rsidRPr="008B324B">
              <w:rPr>
                <w:rFonts w:asciiTheme="minorHAnsi" w:hAnsiTheme="minorHAnsi" w:cstheme="minorHAnsi"/>
                <w:sz w:val="18"/>
              </w:rPr>
              <w:t xml:space="preserve"> Hoboken: </w:t>
            </w:r>
            <w:del w:id="3540" w:author="Martin Kazík" w:date="2020-01-23T11:23:00Z">
              <w:r w:rsidR="005D26EA" w:rsidRPr="003C2A1F">
                <w:rPr>
                  <w:rFonts w:asciiTheme="minorHAnsi" w:hAnsiTheme="minorHAnsi" w:cstheme="minorHAnsi"/>
                  <w:sz w:val="18"/>
                </w:rPr>
                <w:delText xml:space="preserve">John </w:delText>
              </w:r>
            </w:del>
            <w:r w:rsidRPr="008B324B">
              <w:rPr>
                <w:rFonts w:asciiTheme="minorHAnsi" w:hAnsiTheme="minorHAnsi" w:cstheme="minorHAnsi"/>
                <w:sz w:val="18"/>
              </w:rPr>
              <w:t>Wiley</w:t>
            </w:r>
            <w:del w:id="3541" w:author="Martin Kazík" w:date="2020-01-23T11:23:00Z">
              <w:r w:rsidR="005D26EA" w:rsidRPr="003C2A1F">
                <w:rPr>
                  <w:rFonts w:asciiTheme="minorHAnsi" w:hAnsiTheme="minorHAnsi" w:cstheme="minorHAnsi"/>
                  <w:sz w:val="18"/>
                </w:rPr>
                <w:delText xml:space="preserve"> &amp; Sons.</w:delText>
              </w:r>
            </w:del>
            <w:ins w:id="3542" w:author="Martin Kazík" w:date="2020-01-23T11:23:00Z">
              <w:r w:rsidRPr="008B324B">
                <w:rPr>
                  <w:rFonts w:asciiTheme="minorHAnsi" w:hAnsiTheme="minorHAnsi" w:cstheme="minorHAnsi"/>
                  <w:sz w:val="18"/>
                </w:rPr>
                <w:t>, [2017], xix, 184 s.</w:t>
              </w:r>
            </w:ins>
            <w:r w:rsidRPr="008B324B">
              <w:rPr>
                <w:rFonts w:asciiTheme="minorHAnsi" w:hAnsiTheme="minorHAnsi" w:cstheme="minorHAnsi"/>
                <w:sz w:val="18"/>
              </w:rPr>
              <w:t xml:space="preserve"> ISBN </w:t>
            </w:r>
            <w:del w:id="3543" w:author="Martin Kazík" w:date="2020-01-23T11:23:00Z">
              <w:r w:rsidR="005D26EA" w:rsidRPr="003C2A1F">
                <w:rPr>
                  <w:rFonts w:asciiTheme="minorHAnsi" w:hAnsiTheme="minorHAnsi" w:cstheme="minorHAnsi"/>
                  <w:sz w:val="18"/>
                </w:rPr>
                <w:delText>978-0-470-59882-5</w:delText>
              </w:r>
            </w:del>
            <w:ins w:id="3544" w:author="Martin Kazík" w:date="2020-01-23T11:23:00Z">
              <w:r w:rsidRPr="008B324B">
                <w:rPr>
                  <w:rFonts w:asciiTheme="minorHAnsi" w:hAnsiTheme="minorHAnsi" w:cstheme="minorHAnsi"/>
                  <w:sz w:val="18"/>
                </w:rPr>
                <w:t>9781119341208</w:t>
              </w:r>
            </w:ins>
            <w:r w:rsidRPr="008B324B">
              <w:rPr>
                <w:rFonts w:asciiTheme="minorHAnsi" w:hAnsiTheme="minorHAnsi" w:cstheme="minorHAnsi"/>
                <w:sz w:val="18"/>
              </w:rPr>
              <w:t>.</w:t>
            </w:r>
          </w:p>
        </w:tc>
      </w:tr>
      <w:tr w:rsidR="005D26EA" w:rsidRPr="00F52EEF" w14:paraId="14FF3AA6" w14:textId="77777777" w:rsidTr="003C2A1F">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7A150F77"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67F49EA0" w14:textId="77777777" w:rsidTr="003C2A1F">
        <w:trPr>
          <w:trHeight w:val="125"/>
        </w:trPr>
        <w:tc>
          <w:tcPr>
            <w:tcW w:w="5605" w:type="dxa"/>
            <w:gridSpan w:val="3"/>
            <w:tcBorders>
              <w:top w:val="single" w:sz="2" w:space="0" w:color="auto"/>
            </w:tcBorders>
            <w:shd w:val="clear" w:color="auto" w:fill="F7CAAC"/>
          </w:tcPr>
          <w:p w14:paraId="1E79B3DF"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DF6230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12</w:t>
            </w:r>
          </w:p>
        </w:tc>
        <w:tc>
          <w:tcPr>
            <w:tcW w:w="4138" w:type="dxa"/>
            <w:gridSpan w:val="4"/>
            <w:tcBorders>
              <w:top w:val="single" w:sz="2" w:space="0" w:color="auto"/>
            </w:tcBorders>
            <w:shd w:val="clear" w:color="auto" w:fill="F7CAAC"/>
          </w:tcPr>
          <w:p w14:paraId="26AA225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0AC27193" w14:textId="77777777" w:rsidTr="003C2A1F">
        <w:tc>
          <w:tcPr>
            <w:tcW w:w="10632" w:type="dxa"/>
            <w:gridSpan w:val="8"/>
            <w:shd w:val="clear" w:color="auto" w:fill="F7CAAC"/>
          </w:tcPr>
          <w:p w14:paraId="2E76485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6F967C5A" w14:textId="77777777" w:rsidTr="008B324B">
        <w:tblPrEx>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45" w:author="Martin Kazík" w:date="2020-01-23T11:23:00Z">
            <w:tblPrEx>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5"/>
          <w:trPrChange w:id="3546" w:author="Martin Kazík" w:date="2020-01-23T11:23:00Z">
            <w:trPr>
              <w:gridBefore w:val="8"/>
              <w:trHeight w:val="2280"/>
            </w:trPr>
          </w:trPrChange>
        </w:trPr>
        <w:tc>
          <w:tcPr>
            <w:tcW w:w="10632" w:type="dxa"/>
            <w:gridSpan w:val="8"/>
            <w:tcPrChange w:id="3547" w:author="Martin Kazík" w:date="2020-01-23T11:23:00Z">
              <w:tcPr>
                <w:tcW w:w="10632" w:type="dxa"/>
                <w:gridSpan w:val="2"/>
              </w:tcPr>
            </w:tcPrChange>
          </w:tcPr>
          <w:p w14:paraId="608BD5D0" w14:textId="465E86D5" w:rsidR="005D26EA" w:rsidRPr="00F52EEF" w:rsidRDefault="0090023A" w:rsidP="00935F76">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B2D8932" w14:textId="1BEA9793" w:rsidR="005D26EA" w:rsidRPr="00F52EEF" w:rsidRDefault="005D26EA" w:rsidP="00935F76">
      <w:pPr>
        <w:tabs>
          <w:tab w:val="left" w:pos="567"/>
        </w:tabs>
        <w:rPr>
          <w:rFonts w:asciiTheme="minorHAnsi" w:hAnsiTheme="minorHAnsi" w:cstheme="minorHAnsi"/>
        </w:rPr>
      </w:pPr>
    </w:p>
    <w:p w14:paraId="7B587DF6" w14:textId="77777777" w:rsidR="008445AD" w:rsidRDefault="008445AD">
      <w:pPr>
        <w:rPr>
          <w:ins w:id="3548" w:author="Radim Bačuvčík" w:date="2020-02-06T15:05:00Z"/>
        </w:rPr>
      </w:pPr>
      <w:ins w:id="3549" w:author="Radim Bačuvčík" w:date="2020-02-06T15:05:00Z">
        <w:r>
          <w:br w:type="page"/>
        </w:r>
      </w:ins>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44"/>
        <w:gridCol w:w="76"/>
        <w:gridCol w:w="1200"/>
        <w:gridCol w:w="823"/>
        <w:gridCol w:w="816"/>
        <w:gridCol w:w="2156"/>
        <w:gridCol w:w="539"/>
        <w:gridCol w:w="878"/>
      </w:tblGrid>
      <w:tr w:rsidR="005D26EA" w:rsidRPr="00F52EEF" w14:paraId="055D5EF9" w14:textId="77777777" w:rsidTr="003C2A1F">
        <w:tc>
          <w:tcPr>
            <w:tcW w:w="1063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CF530C9" w14:textId="58D19546"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74E6CD21" w14:textId="77777777" w:rsidTr="003C2A1F">
        <w:tc>
          <w:tcPr>
            <w:tcW w:w="4144" w:type="dxa"/>
            <w:tcBorders>
              <w:top w:val="double" w:sz="4" w:space="0" w:color="auto"/>
              <w:left w:val="single" w:sz="4" w:space="0" w:color="auto"/>
              <w:bottom w:val="single" w:sz="4" w:space="0" w:color="auto"/>
              <w:right w:val="single" w:sz="4" w:space="0" w:color="auto"/>
            </w:tcBorders>
            <w:shd w:val="clear" w:color="auto" w:fill="F7CAAC"/>
            <w:hideMark/>
          </w:tcPr>
          <w:p w14:paraId="6A1122A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488" w:type="dxa"/>
            <w:gridSpan w:val="7"/>
            <w:tcBorders>
              <w:top w:val="double" w:sz="4" w:space="0" w:color="auto"/>
              <w:left w:val="single" w:sz="4" w:space="0" w:color="auto"/>
              <w:bottom w:val="single" w:sz="4" w:space="0" w:color="auto"/>
              <w:right w:val="single" w:sz="4" w:space="0" w:color="auto"/>
            </w:tcBorders>
            <w:hideMark/>
          </w:tcPr>
          <w:p w14:paraId="2E6BB40B" w14:textId="77777777"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Marketing 2</w:t>
            </w:r>
          </w:p>
        </w:tc>
      </w:tr>
      <w:tr w:rsidR="005D26EA" w:rsidRPr="00F52EEF" w14:paraId="6EBC90B6" w14:textId="77777777" w:rsidTr="003C2A1F">
        <w:trPr>
          <w:trHeight w:val="141"/>
        </w:trPr>
        <w:tc>
          <w:tcPr>
            <w:tcW w:w="4144" w:type="dxa"/>
            <w:tcBorders>
              <w:top w:val="single" w:sz="4" w:space="0" w:color="auto"/>
              <w:left w:val="single" w:sz="4" w:space="0" w:color="auto"/>
              <w:bottom w:val="single" w:sz="4" w:space="0" w:color="auto"/>
              <w:right w:val="single" w:sz="4" w:space="0" w:color="auto"/>
            </w:tcBorders>
            <w:shd w:val="clear" w:color="auto" w:fill="F7CAAC"/>
            <w:hideMark/>
          </w:tcPr>
          <w:p w14:paraId="5558619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2915" w:type="dxa"/>
            <w:gridSpan w:val="4"/>
            <w:tcBorders>
              <w:top w:val="single" w:sz="4" w:space="0" w:color="auto"/>
              <w:left w:val="single" w:sz="4" w:space="0" w:color="auto"/>
              <w:bottom w:val="single" w:sz="4" w:space="0" w:color="auto"/>
              <w:right w:val="single" w:sz="4" w:space="0" w:color="auto"/>
            </w:tcBorders>
            <w:hideMark/>
          </w:tcPr>
          <w:p w14:paraId="3AA5191A" w14:textId="27F44CC2" w:rsidR="005D26EA" w:rsidRPr="00F52EEF" w:rsidRDefault="00C503D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80EF9" w:rsidRPr="00F52EEF">
              <w:rPr>
                <w:rFonts w:asciiTheme="minorHAnsi" w:eastAsia="Calibri" w:hAnsiTheme="minorHAnsi" w:cstheme="minorHAnsi"/>
              </w:rPr>
              <w:t>,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tcPr>
          <w:p w14:paraId="0226EB7F" w14:textId="6F32B08F"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78" w:type="dxa"/>
            <w:tcBorders>
              <w:top w:val="single" w:sz="4" w:space="0" w:color="auto"/>
              <w:left w:val="single" w:sz="4" w:space="0" w:color="auto"/>
              <w:bottom w:val="single" w:sz="4" w:space="0" w:color="auto"/>
              <w:right w:val="single" w:sz="4" w:space="0" w:color="auto"/>
            </w:tcBorders>
            <w:hideMark/>
          </w:tcPr>
          <w:p w14:paraId="2A2529A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5D26EA" w:rsidRPr="00F52EEF" w14:paraId="04A318EE" w14:textId="77777777" w:rsidTr="003C2A1F">
        <w:tc>
          <w:tcPr>
            <w:tcW w:w="4144" w:type="dxa"/>
            <w:tcBorders>
              <w:top w:val="single" w:sz="4" w:space="0" w:color="auto"/>
              <w:left w:val="single" w:sz="4" w:space="0" w:color="auto"/>
              <w:bottom w:val="single" w:sz="4" w:space="0" w:color="auto"/>
              <w:right w:val="single" w:sz="4" w:space="0" w:color="auto"/>
            </w:tcBorders>
            <w:shd w:val="clear" w:color="auto" w:fill="F7CAAC"/>
            <w:hideMark/>
          </w:tcPr>
          <w:p w14:paraId="5308962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276" w:type="dxa"/>
            <w:gridSpan w:val="2"/>
            <w:tcBorders>
              <w:top w:val="single" w:sz="4" w:space="0" w:color="auto"/>
              <w:left w:val="single" w:sz="4" w:space="0" w:color="auto"/>
              <w:bottom w:val="single" w:sz="4" w:space="0" w:color="auto"/>
              <w:right w:val="single" w:sz="4" w:space="0" w:color="auto"/>
            </w:tcBorders>
          </w:tcPr>
          <w:p w14:paraId="0B75D9C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12s</w:t>
            </w:r>
          </w:p>
        </w:tc>
        <w:tc>
          <w:tcPr>
            <w:tcW w:w="823" w:type="dxa"/>
            <w:tcBorders>
              <w:top w:val="single" w:sz="4" w:space="0" w:color="auto"/>
              <w:left w:val="single" w:sz="4" w:space="0" w:color="auto"/>
              <w:bottom w:val="single" w:sz="4" w:space="0" w:color="auto"/>
              <w:right w:val="single" w:sz="4" w:space="0" w:color="auto"/>
            </w:tcBorders>
            <w:shd w:val="clear" w:color="auto" w:fill="F7CAAC"/>
            <w:hideMark/>
          </w:tcPr>
          <w:p w14:paraId="4331295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00C04B0" w14:textId="5FE3811F"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12</w:t>
            </w:r>
            <w:r w:rsidR="00380EF9"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81CA71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417" w:type="dxa"/>
            <w:gridSpan w:val="2"/>
            <w:tcBorders>
              <w:top w:val="single" w:sz="4" w:space="0" w:color="auto"/>
              <w:left w:val="single" w:sz="4" w:space="0" w:color="auto"/>
              <w:bottom w:val="single" w:sz="4" w:space="0" w:color="auto"/>
              <w:right w:val="single" w:sz="4" w:space="0" w:color="auto"/>
            </w:tcBorders>
          </w:tcPr>
          <w:p w14:paraId="7E43A87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4FEB184A" w14:textId="77777777" w:rsidTr="003C2A1F">
        <w:tc>
          <w:tcPr>
            <w:tcW w:w="4144" w:type="dxa"/>
            <w:tcBorders>
              <w:top w:val="single" w:sz="4" w:space="0" w:color="auto"/>
              <w:left w:val="single" w:sz="4" w:space="0" w:color="auto"/>
              <w:bottom w:val="single" w:sz="4" w:space="0" w:color="auto"/>
              <w:right w:val="single" w:sz="4" w:space="0" w:color="auto"/>
            </w:tcBorders>
            <w:shd w:val="clear" w:color="auto" w:fill="F7CAAC"/>
            <w:hideMark/>
          </w:tcPr>
          <w:p w14:paraId="0000166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488" w:type="dxa"/>
            <w:gridSpan w:val="7"/>
            <w:tcBorders>
              <w:top w:val="single" w:sz="4" w:space="0" w:color="auto"/>
              <w:left w:val="single" w:sz="4" w:space="0" w:color="auto"/>
              <w:bottom w:val="single" w:sz="4" w:space="0" w:color="auto"/>
              <w:right w:val="single" w:sz="4" w:space="0" w:color="auto"/>
            </w:tcBorders>
          </w:tcPr>
          <w:p w14:paraId="09CE71A9" w14:textId="1FF42C5C" w:rsidR="005D26EA" w:rsidRPr="00F52EEF" w:rsidRDefault="00C503D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380EF9" w:rsidRPr="00F52EEF">
              <w:rPr>
                <w:rFonts w:asciiTheme="minorHAnsi" w:eastAsia="Calibri" w:hAnsiTheme="minorHAnsi" w:cstheme="minorHAnsi"/>
              </w:rPr>
              <w:t xml:space="preserve">rerekvizity: </w:t>
            </w:r>
            <w:r w:rsidR="005D26EA" w:rsidRPr="00F52EEF">
              <w:rPr>
                <w:rFonts w:asciiTheme="minorHAnsi" w:eastAsia="Calibri" w:hAnsiTheme="minorHAnsi" w:cstheme="minorHAnsi"/>
              </w:rPr>
              <w:t>Marketing 1</w:t>
            </w:r>
          </w:p>
        </w:tc>
      </w:tr>
      <w:tr w:rsidR="005D26EA" w:rsidRPr="00F52EEF" w14:paraId="5E907222" w14:textId="77777777" w:rsidTr="003C2A1F">
        <w:trPr>
          <w:trHeight w:val="312"/>
        </w:trPr>
        <w:tc>
          <w:tcPr>
            <w:tcW w:w="4144" w:type="dxa"/>
            <w:tcBorders>
              <w:top w:val="single" w:sz="4" w:space="0" w:color="auto"/>
              <w:left w:val="single" w:sz="4" w:space="0" w:color="auto"/>
              <w:bottom w:val="single" w:sz="4" w:space="0" w:color="auto"/>
              <w:right w:val="single" w:sz="4" w:space="0" w:color="auto"/>
            </w:tcBorders>
            <w:shd w:val="clear" w:color="auto" w:fill="F7CAAC"/>
            <w:hideMark/>
          </w:tcPr>
          <w:p w14:paraId="090FBC0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2915" w:type="dxa"/>
            <w:gridSpan w:val="4"/>
            <w:tcBorders>
              <w:top w:val="single" w:sz="4" w:space="0" w:color="auto"/>
              <w:left w:val="single" w:sz="4" w:space="0" w:color="auto"/>
              <w:bottom w:val="single" w:sz="4" w:space="0" w:color="auto"/>
              <w:right w:val="single" w:sz="4" w:space="0" w:color="auto"/>
            </w:tcBorders>
          </w:tcPr>
          <w:p w14:paraId="24AE52EC" w14:textId="2491A40C" w:rsidR="005D26EA" w:rsidRPr="00F52EEF" w:rsidRDefault="000F10A6"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EAFE38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417" w:type="dxa"/>
            <w:gridSpan w:val="2"/>
            <w:tcBorders>
              <w:top w:val="single" w:sz="4" w:space="0" w:color="auto"/>
              <w:left w:val="single" w:sz="4" w:space="0" w:color="auto"/>
              <w:bottom w:val="single" w:sz="4" w:space="0" w:color="auto"/>
              <w:right w:val="single" w:sz="4" w:space="0" w:color="auto"/>
            </w:tcBorders>
            <w:hideMark/>
          </w:tcPr>
          <w:p w14:paraId="4CB889EF" w14:textId="321443BF" w:rsidR="005D26EA" w:rsidRPr="00F52EEF" w:rsidRDefault="000F10A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7430909C" w14:textId="77777777" w:rsidTr="003C2A1F">
        <w:tc>
          <w:tcPr>
            <w:tcW w:w="4144" w:type="dxa"/>
            <w:tcBorders>
              <w:top w:val="single" w:sz="4" w:space="0" w:color="auto"/>
              <w:left w:val="single" w:sz="4" w:space="0" w:color="auto"/>
              <w:bottom w:val="single" w:sz="4" w:space="0" w:color="auto"/>
              <w:right w:val="single" w:sz="4" w:space="0" w:color="auto"/>
            </w:tcBorders>
            <w:shd w:val="clear" w:color="auto" w:fill="F7CAAC"/>
            <w:hideMark/>
          </w:tcPr>
          <w:p w14:paraId="66777A2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488" w:type="dxa"/>
            <w:gridSpan w:val="7"/>
            <w:tcBorders>
              <w:top w:val="single" w:sz="4" w:space="0" w:color="auto"/>
              <w:left w:val="single" w:sz="4" w:space="0" w:color="auto"/>
              <w:bottom w:val="nil"/>
              <w:right w:val="single" w:sz="4" w:space="0" w:color="auto"/>
            </w:tcBorders>
          </w:tcPr>
          <w:p w14:paraId="109661BF"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2152660" w14:textId="77777777" w:rsidTr="003C2A1F">
        <w:trPr>
          <w:trHeight w:val="554"/>
        </w:trPr>
        <w:tc>
          <w:tcPr>
            <w:tcW w:w="10632" w:type="dxa"/>
            <w:gridSpan w:val="8"/>
            <w:tcBorders>
              <w:top w:val="nil"/>
              <w:left w:val="single" w:sz="4" w:space="0" w:color="auto"/>
              <w:bottom w:val="single" w:sz="4" w:space="0" w:color="auto"/>
              <w:right w:val="single" w:sz="4" w:space="0" w:color="auto"/>
            </w:tcBorders>
            <w:hideMark/>
          </w:tcPr>
          <w:p w14:paraId="0628A1AB" w14:textId="2602640C" w:rsidR="005D26EA" w:rsidRPr="00F52EEF" w:rsidRDefault="003C2A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005D26EA" w:rsidRPr="00F52EEF">
              <w:rPr>
                <w:rFonts w:asciiTheme="minorHAnsi" w:eastAsia="Calibri" w:hAnsiTheme="minorHAnsi" w:cstheme="minorHAnsi"/>
              </w:rPr>
              <w:t xml:space="preserve"> Odevzdání seminární práce ve stanoveném termínu</w:t>
            </w:r>
          </w:p>
          <w:p w14:paraId="5FCECD4C" w14:textId="06325DD2" w:rsidR="005D26EA" w:rsidRPr="00F52EEF" w:rsidRDefault="003C2A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2.</w:t>
            </w:r>
            <w:r w:rsidR="005D26EA" w:rsidRPr="00F52EEF">
              <w:rPr>
                <w:rFonts w:asciiTheme="minorHAnsi" w:eastAsia="Calibri" w:hAnsiTheme="minorHAnsi" w:cstheme="minorHAnsi"/>
              </w:rPr>
              <w:t xml:space="preserve"> Docházka na semináře v rozsahu určeném na první hodině</w:t>
            </w:r>
          </w:p>
          <w:p w14:paraId="1BA6D4F2" w14:textId="2EA98096" w:rsidR="005D26EA" w:rsidRPr="00F52EEF" w:rsidRDefault="003C2A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3. </w:t>
            </w:r>
            <w:r w:rsidR="005D26EA" w:rsidRPr="00F52EEF">
              <w:rPr>
                <w:rFonts w:asciiTheme="minorHAnsi" w:eastAsia="Calibri" w:hAnsiTheme="minorHAnsi" w:cstheme="minorHAnsi"/>
              </w:rPr>
              <w:t>Závěrečná zkouška</w:t>
            </w:r>
          </w:p>
          <w:p w14:paraId="6A4416D0" w14:textId="57D658C2" w:rsidR="005D26EA" w:rsidRPr="00F52EEF" w:rsidRDefault="003C2A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4. </w:t>
            </w:r>
            <w:r w:rsidR="005D26EA" w:rsidRPr="00F52EEF">
              <w:rPr>
                <w:rFonts w:asciiTheme="minorHAnsi" w:eastAsia="Calibri" w:hAnsiTheme="minorHAnsi" w:cstheme="minorHAnsi"/>
              </w:rPr>
              <w:t>Bez splnění dílčích požadavků nelze skládat závěrečnou zkoušku.</w:t>
            </w:r>
          </w:p>
          <w:p w14:paraId="512C0DAA" w14:textId="4D116DDD" w:rsidR="005D26EA" w:rsidRPr="00F52EEF" w:rsidRDefault="003C2A1F" w:rsidP="00935F76">
            <w:pPr>
              <w:tabs>
                <w:tab w:val="left" w:pos="567"/>
              </w:tabs>
              <w:jc w:val="both"/>
              <w:rPr>
                <w:rFonts w:asciiTheme="minorHAnsi" w:hAnsiTheme="minorHAnsi" w:cstheme="minorHAnsi"/>
              </w:rPr>
            </w:pPr>
            <w:r>
              <w:rPr>
                <w:rFonts w:asciiTheme="minorHAnsi" w:eastAsia="Calibri" w:hAnsiTheme="minorHAnsi" w:cstheme="minorHAnsi"/>
              </w:rPr>
              <w:t xml:space="preserve">5. </w:t>
            </w:r>
            <w:r w:rsidR="005D26EA" w:rsidRPr="00F52EEF">
              <w:rPr>
                <w:rFonts w:asciiTheme="minorHAnsi" w:eastAsia="Calibri" w:hAnsiTheme="minorHAnsi" w:cstheme="minorHAnsi"/>
              </w:rPr>
              <w:t>Předmět je zakončen zápočtem a zkouškou.</w:t>
            </w:r>
          </w:p>
        </w:tc>
      </w:tr>
      <w:tr w:rsidR="005D26EA" w:rsidRPr="00F52EEF" w14:paraId="6F14C856" w14:textId="77777777" w:rsidTr="003C2A1F">
        <w:trPr>
          <w:trHeight w:val="197"/>
        </w:trPr>
        <w:tc>
          <w:tcPr>
            <w:tcW w:w="4144" w:type="dxa"/>
            <w:tcBorders>
              <w:top w:val="nil"/>
              <w:left w:val="single" w:sz="4" w:space="0" w:color="auto"/>
              <w:bottom w:val="single" w:sz="4" w:space="0" w:color="auto"/>
              <w:right w:val="single" w:sz="4" w:space="0" w:color="auto"/>
            </w:tcBorders>
            <w:shd w:val="clear" w:color="auto" w:fill="F7CAAC"/>
            <w:hideMark/>
          </w:tcPr>
          <w:p w14:paraId="206DEEC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488" w:type="dxa"/>
            <w:gridSpan w:val="7"/>
            <w:tcBorders>
              <w:top w:val="nil"/>
              <w:left w:val="single" w:sz="4" w:space="0" w:color="auto"/>
              <w:bottom w:val="single" w:sz="4" w:space="0" w:color="auto"/>
              <w:right w:val="single" w:sz="4" w:space="0" w:color="auto"/>
            </w:tcBorders>
            <w:hideMark/>
          </w:tcPr>
          <w:p w14:paraId="346DB06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Ing. Lenka Harantová, Ph.D.</w:t>
            </w:r>
          </w:p>
        </w:tc>
      </w:tr>
      <w:tr w:rsidR="005D26EA" w:rsidRPr="00F52EEF" w14:paraId="757FA830" w14:textId="77777777" w:rsidTr="003C2A1F">
        <w:trPr>
          <w:trHeight w:val="243"/>
        </w:trPr>
        <w:tc>
          <w:tcPr>
            <w:tcW w:w="4144" w:type="dxa"/>
            <w:tcBorders>
              <w:top w:val="nil"/>
              <w:left w:val="single" w:sz="4" w:space="0" w:color="auto"/>
              <w:bottom w:val="single" w:sz="4" w:space="0" w:color="auto"/>
              <w:right w:val="single" w:sz="4" w:space="0" w:color="auto"/>
            </w:tcBorders>
            <w:shd w:val="clear" w:color="auto" w:fill="F7CAAC"/>
            <w:hideMark/>
          </w:tcPr>
          <w:p w14:paraId="0B568D8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488" w:type="dxa"/>
            <w:gridSpan w:val="7"/>
            <w:tcBorders>
              <w:top w:val="nil"/>
              <w:left w:val="single" w:sz="4" w:space="0" w:color="auto"/>
              <w:bottom w:val="single" w:sz="4" w:space="0" w:color="auto"/>
              <w:right w:val="single" w:sz="4" w:space="0" w:color="auto"/>
            </w:tcBorders>
            <w:hideMark/>
          </w:tcPr>
          <w:p w14:paraId="1280E28B" w14:textId="48BAD94B" w:rsidR="005D26EA" w:rsidRPr="00F52EEF" w:rsidRDefault="007A2A85"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1631CE2B" w14:textId="77777777" w:rsidTr="003C2A1F">
        <w:tc>
          <w:tcPr>
            <w:tcW w:w="4144" w:type="dxa"/>
            <w:tcBorders>
              <w:top w:val="single" w:sz="4" w:space="0" w:color="auto"/>
              <w:left w:val="single" w:sz="4" w:space="0" w:color="auto"/>
              <w:bottom w:val="single" w:sz="4" w:space="0" w:color="auto"/>
              <w:right w:val="single" w:sz="4" w:space="0" w:color="auto"/>
            </w:tcBorders>
            <w:shd w:val="clear" w:color="auto" w:fill="F7CAAC"/>
            <w:hideMark/>
          </w:tcPr>
          <w:p w14:paraId="3D64346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488" w:type="dxa"/>
            <w:gridSpan w:val="7"/>
            <w:tcBorders>
              <w:top w:val="single" w:sz="4" w:space="0" w:color="auto"/>
              <w:left w:val="single" w:sz="4" w:space="0" w:color="auto"/>
              <w:bottom w:val="nil"/>
              <w:right w:val="single" w:sz="4" w:space="0" w:color="auto"/>
            </w:tcBorders>
          </w:tcPr>
          <w:p w14:paraId="483AE36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C29C5F7" w14:textId="77777777" w:rsidTr="003C2A1F">
        <w:trPr>
          <w:trHeight w:val="271"/>
        </w:trPr>
        <w:tc>
          <w:tcPr>
            <w:tcW w:w="10632" w:type="dxa"/>
            <w:gridSpan w:val="8"/>
            <w:tcBorders>
              <w:top w:val="nil"/>
              <w:left w:val="single" w:sz="4" w:space="0" w:color="auto"/>
              <w:bottom w:val="single" w:sz="4" w:space="0" w:color="auto"/>
              <w:right w:val="single" w:sz="4" w:space="0" w:color="auto"/>
            </w:tcBorders>
            <w:hideMark/>
          </w:tcPr>
          <w:p w14:paraId="0FBEF78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BBDFB65" w14:textId="77777777" w:rsidTr="003C2A1F">
        <w:tc>
          <w:tcPr>
            <w:tcW w:w="4144" w:type="dxa"/>
            <w:tcBorders>
              <w:top w:val="single" w:sz="4" w:space="0" w:color="auto"/>
              <w:left w:val="single" w:sz="4" w:space="0" w:color="auto"/>
              <w:bottom w:val="single" w:sz="4" w:space="0" w:color="auto"/>
              <w:right w:val="single" w:sz="4" w:space="0" w:color="auto"/>
            </w:tcBorders>
            <w:shd w:val="clear" w:color="auto" w:fill="F7CAAC"/>
            <w:hideMark/>
          </w:tcPr>
          <w:p w14:paraId="599C4DC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488" w:type="dxa"/>
            <w:gridSpan w:val="7"/>
            <w:tcBorders>
              <w:top w:val="single" w:sz="4" w:space="0" w:color="auto"/>
              <w:left w:val="single" w:sz="4" w:space="0" w:color="auto"/>
              <w:bottom w:val="nil"/>
              <w:right w:val="single" w:sz="4" w:space="0" w:color="auto"/>
            </w:tcBorders>
          </w:tcPr>
          <w:p w14:paraId="5C5FA15B" w14:textId="77777777" w:rsidR="005D26EA" w:rsidRPr="00F52EEF" w:rsidRDefault="005D26EA" w:rsidP="00935F76">
            <w:pPr>
              <w:tabs>
                <w:tab w:val="left" w:pos="567"/>
              </w:tabs>
              <w:jc w:val="both"/>
              <w:rPr>
                <w:rFonts w:asciiTheme="minorHAnsi" w:eastAsia="Calibri" w:hAnsiTheme="minorHAnsi" w:cstheme="minorHAnsi"/>
                <w:color w:val="000000" w:themeColor="text1"/>
              </w:rPr>
            </w:pPr>
          </w:p>
        </w:tc>
      </w:tr>
      <w:tr w:rsidR="005D26EA" w:rsidRPr="00F52EEF" w14:paraId="6E91CDB0" w14:textId="77777777" w:rsidTr="003C2A1F">
        <w:trPr>
          <w:trHeight w:val="2736"/>
        </w:trPr>
        <w:tc>
          <w:tcPr>
            <w:tcW w:w="10632" w:type="dxa"/>
            <w:gridSpan w:val="8"/>
            <w:tcBorders>
              <w:top w:val="nil"/>
              <w:left w:val="single" w:sz="4" w:space="0" w:color="auto"/>
              <w:bottom w:val="single" w:sz="12" w:space="0" w:color="auto"/>
              <w:right w:val="single" w:sz="4" w:space="0" w:color="auto"/>
            </w:tcBorders>
            <w:hideMark/>
          </w:tcPr>
          <w:p w14:paraId="5DB5A737" w14:textId="3A7FCB6E" w:rsidR="003C2A1F" w:rsidRPr="003C2A1F" w:rsidRDefault="003C2A1F" w:rsidP="00935F76">
            <w:pPr>
              <w:tabs>
                <w:tab w:val="left" w:pos="567"/>
              </w:tabs>
              <w:jc w:val="both"/>
              <w:rPr>
                <w:rFonts w:asciiTheme="minorHAnsi" w:eastAsia="Calibri" w:hAnsiTheme="minorHAnsi" w:cstheme="minorHAnsi"/>
                <w:b/>
              </w:rPr>
            </w:pPr>
            <w:r w:rsidRPr="003C2A1F">
              <w:rPr>
                <w:rFonts w:asciiTheme="minorHAnsi" w:eastAsia="Calibri" w:hAnsiTheme="minorHAnsi" w:cstheme="minorHAnsi"/>
                <w:b/>
              </w:rPr>
              <w:t>Probíraná témata:</w:t>
            </w:r>
          </w:p>
          <w:p w14:paraId="4C37DFF1" w14:textId="77777777" w:rsidR="005408DE" w:rsidRPr="00E06FFA" w:rsidRDefault="005408DE" w:rsidP="005408DE">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Služby</w:t>
            </w:r>
          </w:p>
          <w:p w14:paraId="16970855" w14:textId="77777777" w:rsidR="005408DE" w:rsidRPr="00E06FFA" w:rsidRDefault="005408DE" w:rsidP="005408DE">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xml:space="preserve">- Cena </w:t>
            </w:r>
          </w:p>
          <w:p w14:paraId="3B275EF3" w14:textId="77777777" w:rsidR="005408DE" w:rsidRPr="00E06FFA" w:rsidRDefault="005408DE" w:rsidP="005408DE">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xml:space="preserve">- Distribuce </w:t>
            </w:r>
          </w:p>
          <w:p w14:paraId="70726159" w14:textId="77777777" w:rsidR="005408DE" w:rsidRPr="00E06FFA" w:rsidRDefault="005408DE" w:rsidP="005408DE">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Maloobchod / velkoobchod</w:t>
            </w:r>
          </w:p>
          <w:p w14:paraId="6F0D81B3" w14:textId="77777777" w:rsidR="005408DE" w:rsidRPr="00E06FFA" w:rsidRDefault="005408DE" w:rsidP="005408DE">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Analýza portfolia</w:t>
            </w:r>
          </w:p>
          <w:p w14:paraId="74359F4B" w14:textId="77777777" w:rsidR="005408DE" w:rsidRPr="00E06FFA" w:rsidRDefault="005408DE" w:rsidP="005408DE">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Segmentace trhu</w:t>
            </w:r>
          </w:p>
          <w:p w14:paraId="482CF668" w14:textId="77777777" w:rsidR="005408DE" w:rsidRPr="00E06FFA" w:rsidRDefault="005408DE" w:rsidP="005408DE">
            <w:pPr>
              <w:pStyle w:val="xmsonormal"/>
              <w:spacing w:before="0" w:beforeAutospacing="0" w:after="0" w:afterAutospacing="0"/>
              <w:jc w:val="both"/>
              <w:rPr>
                <w:rFonts w:asciiTheme="minorHAnsi" w:hAnsiTheme="minorHAnsi" w:cstheme="minorHAnsi"/>
                <w:sz w:val="20"/>
                <w:szCs w:val="20"/>
              </w:rPr>
            </w:pPr>
            <w:r w:rsidRPr="00E06FFA">
              <w:rPr>
                <w:rFonts w:asciiTheme="minorHAnsi" w:hAnsiTheme="minorHAnsi" w:cstheme="minorHAnsi"/>
                <w:sz w:val="20"/>
                <w:szCs w:val="20"/>
              </w:rPr>
              <w:t>- Nové trendy v marketingu</w:t>
            </w:r>
          </w:p>
          <w:p w14:paraId="10D5A118" w14:textId="029FEC46" w:rsidR="005D26EA" w:rsidRPr="00F52EEF" w:rsidRDefault="005D26EA" w:rsidP="00935F76">
            <w:pPr>
              <w:tabs>
                <w:tab w:val="left" w:pos="567"/>
              </w:tabs>
              <w:jc w:val="both"/>
              <w:rPr>
                <w:rFonts w:asciiTheme="minorHAnsi" w:hAnsiTheme="minorHAnsi" w:cstheme="minorHAnsi"/>
              </w:rPr>
            </w:pPr>
          </w:p>
        </w:tc>
      </w:tr>
      <w:tr w:rsidR="005D26EA" w:rsidRPr="00F52EEF" w14:paraId="5653C57C" w14:textId="77777777" w:rsidTr="003C2A1F">
        <w:trPr>
          <w:trHeight w:val="265"/>
        </w:trPr>
        <w:tc>
          <w:tcPr>
            <w:tcW w:w="4220" w:type="dxa"/>
            <w:gridSpan w:val="2"/>
            <w:tcBorders>
              <w:top w:val="nil"/>
              <w:left w:val="single" w:sz="4" w:space="0" w:color="auto"/>
              <w:bottom w:val="single" w:sz="4" w:space="0" w:color="auto"/>
              <w:right w:val="single" w:sz="4" w:space="0" w:color="auto"/>
            </w:tcBorders>
            <w:shd w:val="clear" w:color="auto" w:fill="F7CAAC"/>
            <w:hideMark/>
          </w:tcPr>
          <w:p w14:paraId="6A8CCD1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412" w:type="dxa"/>
            <w:gridSpan w:val="6"/>
            <w:tcBorders>
              <w:top w:val="nil"/>
              <w:left w:val="single" w:sz="4" w:space="0" w:color="auto"/>
              <w:bottom w:val="nil"/>
              <w:right w:val="single" w:sz="4" w:space="0" w:color="auto"/>
            </w:tcBorders>
          </w:tcPr>
          <w:p w14:paraId="36A440B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22B50A7" w14:textId="77777777" w:rsidTr="003C2A1F">
        <w:trPr>
          <w:trHeight w:val="2795"/>
        </w:trPr>
        <w:tc>
          <w:tcPr>
            <w:tcW w:w="10632" w:type="dxa"/>
            <w:gridSpan w:val="8"/>
            <w:tcBorders>
              <w:top w:val="nil"/>
              <w:left w:val="single" w:sz="4" w:space="0" w:color="auto"/>
              <w:bottom w:val="single" w:sz="4" w:space="0" w:color="auto"/>
              <w:right w:val="single" w:sz="4" w:space="0" w:color="auto"/>
            </w:tcBorders>
            <w:hideMark/>
          </w:tcPr>
          <w:p w14:paraId="66CBFC70" w14:textId="77777777" w:rsidR="005D26EA" w:rsidRPr="003C2A1F" w:rsidRDefault="005D26EA" w:rsidP="00935F76">
            <w:pPr>
              <w:tabs>
                <w:tab w:val="left" w:pos="567"/>
              </w:tabs>
              <w:jc w:val="both"/>
              <w:rPr>
                <w:rFonts w:asciiTheme="minorHAnsi" w:hAnsiTheme="minorHAnsi" w:cstheme="minorHAnsi"/>
                <w:b/>
              </w:rPr>
            </w:pPr>
            <w:r w:rsidRPr="003C2A1F">
              <w:rPr>
                <w:rFonts w:asciiTheme="minorHAnsi" w:hAnsiTheme="minorHAnsi" w:cstheme="minorHAnsi"/>
                <w:b/>
              </w:rPr>
              <w:t>Povinná literatura:</w:t>
            </w:r>
          </w:p>
          <w:p w14:paraId="3AA03F1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JAKUBÍKOVÁ, Dagmar. 2013. </w:t>
            </w:r>
            <w:r w:rsidRPr="00F52EEF">
              <w:rPr>
                <w:rFonts w:asciiTheme="minorHAnsi" w:hAnsiTheme="minorHAnsi" w:cstheme="minorHAnsi"/>
                <w:i/>
              </w:rPr>
              <w:t>Strategický marketing: strategie a trendy.</w:t>
            </w:r>
            <w:r w:rsidRPr="00F52EEF">
              <w:rPr>
                <w:rFonts w:asciiTheme="minorHAnsi" w:hAnsiTheme="minorHAnsi" w:cstheme="minorHAnsi"/>
              </w:rPr>
              <w:t xml:space="preserve"> 2., rozš. vyd. Praha: Grada. ISBN 978-80-247-4670-8.</w:t>
            </w:r>
          </w:p>
          <w:p w14:paraId="30A1062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KARLÍČEK, Miroslav. 2018. </w:t>
            </w:r>
            <w:r w:rsidRPr="00F52EEF">
              <w:rPr>
                <w:rFonts w:asciiTheme="minorHAnsi" w:hAnsiTheme="minorHAnsi" w:cstheme="minorHAnsi"/>
                <w:i/>
              </w:rPr>
              <w:t>Základy marketingu.</w:t>
            </w:r>
            <w:r w:rsidRPr="00F52EEF">
              <w:rPr>
                <w:rFonts w:asciiTheme="minorHAnsi" w:hAnsiTheme="minorHAnsi" w:cstheme="minorHAnsi"/>
              </w:rPr>
              <w:t xml:space="preserve"> 2., přepracované a rozš. vyd. Praha: Grada. ISBN 978-80-247-5869-5.</w:t>
            </w:r>
          </w:p>
          <w:p w14:paraId="2C7529B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KOTLER, Philip a Kevin Lane Keller. 2013. </w:t>
            </w:r>
            <w:r w:rsidRPr="00F52EEF">
              <w:rPr>
                <w:rFonts w:asciiTheme="minorHAnsi" w:hAnsiTheme="minorHAnsi" w:cstheme="minorHAnsi"/>
                <w:i/>
              </w:rPr>
              <w:t>Marketing management.</w:t>
            </w:r>
            <w:r w:rsidRPr="00F52EEF">
              <w:rPr>
                <w:rFonts w:asciiTheme="minorHAnsi" w:hAnsiTheme="minorHAnsi" w:cstheme="minorHAnsi"/>
              </w:rPr>
              <w:t xml:space="preserve"> 14. vyd. Praha: Grada. ISBN 978-80-247-4150-5</w:t>
            </w:r>
          </w:p>
          <w:p w14:paraId="25CDD90D" w14:textId="77777777" w:rsidR="005D26EA" w:rsidRPr="003C2A1F" w:rsidRDefault="005D26EA" w:rsidP="00935F76">
            <w:pPr>
              <w:tabs>
                <w:tab w:val="left" w:pos="567"/>
              </w:tabs>
              <w:jc w:val="both"/>
              <w:rPr>
                <w:rFonts w:asciiTheme="minorHAnsi" w:hAnsiTheme="minorHAnsi" w:cstheme="minorHAnsi"/>
                <w:b/>
              </w:rPr>
            </w:pPr>
          </w:p>
          <w:p w14:paraId="650C8875" w14:textId="77777777" w:rsidR="005D26EA" w:rsidRPr="003C2A1F" w:rsidRDefault="005D26EA" w:rsidP="00935F76">
            <w:pPr>
              <w:tabs>
                <w:tab w:val="left" w:pos="567"/>
              </w:tabs>
              <w:jc w:val="both"/>
              <w:rPr>
                <w:rFonts w:asciiTheme="minorHAnsi" w:hAnsiTheme="minorHAnsi" w:cstheme="minorHAnsi"/>
                <w:b/>
              </w:rPr>
            </w:pPr>
            <w:r w:rsidRPr="003C2A1F">
              <w:rPr>
                <w:rFonts w:asciiTheme="minorHAnsi" w:hAnsiTheme="minorHAnsi" w:cstheme="minorHAnsi"/>
                <w:b/>
              </w:rPr>
              <w:t>Doporučená literatura:</w:t>
            </w:r>
          </w:p>
          <w:p w14:paraId="2CDBEE4F" w14:textId="77777777" w:rsidR="005D26EA" w:rsidRPr="008B324B" w:rsidRDefault="005D26EA" w:rsidP="00935F76">
            <w:pPr>
              <w:tabs>
                <w:tab w:val="left" w:pos="567"/>
              </w:tabs>
              <w:jc w:val="both"/>
              <w:rPr>
                <w:rFonts w:asciiTheme="minorHAnsi" w:hAnsiTheme="minorHAnsi"/>
                <w:color w:val="FF0000"/>
                <w:rPrChange w:id="3550" w:author="Martin Kazík" w:date="2020-01-23T11:23:00Z">
                  <w:rPr>
                    <w:rFonts w:asciiTheme="minorHAnsi" w:hAnsiTheme="minorHAnsi"/>
                  </w:rPr>
                </w:rPrChange>
              </w:rPr>
            </w:pPr>
            <w:r w:rsidRPr="008B324B">
              <w:rPr>
                <w:rFonts w:asciiTheme="minorHAnsi" w:hAnsiTheme="minorHAnsi"/>
                <w:color w:val="FF0000"/>
                <w:rPrChange w:id="3551" w:author="Martin Kazík" w:date="2020-01-23T11:23:00Z">
                  <w:rPr>
                    <w:rFonts w:asciiTheme="minorHAnsi" w:hAnsiTheme="minorHAnsi"/>
                  </w:rPr>
                </w:rPrChange>
              </w:rPr>
              <w:t xml:space="preserve">BAČUVČÍK, Radim. 2011. </w:t>
            </w:r>
            <w:r w:rsidRPr="008B324B">
              <w:rPr>
                <w:rFonts w:asciiTheme="minorHAnsi" w:hAnsiTheme="minorHAnsi"/>
                <w:i/>
                <w:color w:val="FF0000"/>
                <w:rPrChange w:id="3552" w:author="Martin Kazík" w:date="2020-01-23T11:23:00Z">
                  <w:rPr>
                    <w:rFonts w:asciiTheme="minorHAnsi" w:hAnsiTheme="minorHAnsi"/>
                    <w:i/>
                  </w:rPr>
                </w:rPrChange>
              </w:rPr>
              <w:t>Marketing neziskových organizací.</w:t>
            </w:r>
            <w:r w:rsidRPr="008B324B">
              <w:rPr>
                <w:rFonts w:asciiTheme="minorHAnsi" w:hAnsiTheme="minorHAnsi"/>
                <w:color w:val="FF0000"/>
                <w:rPrChange w:id="3553" w:author="Martin Kazík" w:date="2020-01-23T11:23:00Z">
                  <w:rPr>
                    <w:rFonts w:asciiTheme="minorHAnsi" w:hAnsiTheme="minorHAnsi"/>
                  </w:rPr>
                </w:rPrChange>
              </w:rPr>
              <w:t xml:space="preserve"> Zlín: Verbum. ISBN 978-80-87500-01-9.</w:t>
            </w:r>
          </w:p>
          <w:p w14:paraId="0C522591" w14:textId="77777777" w:rsidR="005D26EA" w:rsidRPr="008B324B" w:rsidRDefault="005D26EA" w:rsidP="00935F76">
            <w:pPr>
              <w:tabs>
                <w:tab w:val="left" w:pos="567"/>
              </w:tabs>
              <w:jc w:val="both"/>
              <w:rPr>
                <w:rFonts w:asciiTheme="minorHAnsi" w:hAnsiTheme="minorHAnsi"/>
                <w:color w:val="FF0000"/>
                <w:rPrChange w:id="3554" w:author="Martin Kazík" w:date="2020-01-23T11:23:00Z">
                  <w:rPr>
                    <w:rFonts w:asciiTheme="minorHAnsi" w:hAnsiTheme="minorHAnsi"/>
                  </w:rPr>
                </w:rPrChange>
              </w:rPr>
            </w:pPr>
            <w:r w:rsidRPr="008B324B">
              <w:rPr>
                <w:rFonts w:asciiTheme="minorHAnsi" w:hAnsiTheme="minorHAnsi"/>
                <w:color w:val="FF0000"/>
                <w:rPrChange w:id="3555" w:author="Martin Kazík" w:date="2020-01-23T11:23:00Z">
                  <w:rPr>
                    <w:rFonts w:asciiTheme="minorHAnsi" w:hAnsiTheme="minorHAnsi"/>
                  </w:rPr>
                </w:rPrChange>
              </w:rPr>
              <w:t xml:space="preserve">TOMEK, Gustav a Věra VÁVROVÁ. 2011. </w:t>
            </w:r>
            <w:r w:rsidRPr="008B324B">
              <w:rPr>
                <w:rFonts w:asciiTheme="minorHAnsi" w:hAnsiTheme="minorHAnsi"/>
                <w:i/>
                <w:color w:val="FF0000"/>
                <w:rPrChange w:id="3556" w:author="Martin Kazík" w:date="2020-01-23T11:23:00Z">
                  <w:rPr>
                    <w:rFonts w:asciiTheme="minorHAnsi" w:hAnsiTheme="minorHAnsi"/>
                    <w:i/>
                  </w:rPr>
                </w:rPrChange>
              </w:rPr>
              <w:t>Marketing od myšlenky k realizaci.</w:t>
            </w:r>
            <w:r w:rsidRPr="008B324B">
              <w:rPr>
                <w:rFonts w:asciiTheme="minorHAnsi" w:hAnsiTheme="minorHAnsi"/>
                <w:color w:val="FF0000"/>
                <w:rPrChange w:id="3557" w:author="Martin Kazík" w:date="2020-01-23T11:23:00Z">
                  <w:rPr>
                    <w:rFonts w:asciiTheme="minorHAnsi" w:hAnsiTheme="minorHAnsi"/>
                  </w:rPr>
                </w:rPrChange>
              </w:rPr>
              <w:t xml:space="preserve"> 3., aktualiz. a dopl. vyd. Praha: Professional Publishing. ISBN 978-80-7431-042-3.</w:t>
            </w:r>
          </w:p>
          <w:p w14:paraId="4677EF7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TRUČKA, Jaroslav. 2013. </w:t>
            </w:r>
            <w:r w:rsidRPr="00F52EEF">
              <w:rPr>
                <w:rFonts w:asciiTheme="minorHAnsi" w:hAnsiTheme="minorHAnsi" w:cstheme="minorHAnsi"/>
                <w:i/>
              </w:rPr>
              <w:t>Marketing jako šachová hra: vítězné strategie pro získání a udržení zákazníků.</w:t>
            </w:r>
            <w:r w:rsidRPr="00F52EEF">
              <w:rPr>
                <w:rFonts w:asciiTheme="minorHAnsi" w:hAnsiTheme="minorHAnsi" w:cstheme="minorHAnsi"/>
              </w:rPr>
              <w:t xml:space="preserve"> Brno: BizBooks. ISBN 978-80-265-0054-4.</w:t>
            </w:r>
          </w:p>
        </w:tc>
      </w:tr>
      <w:tr w:rsidR="005D26EA" w:rsidRPr="00F52EEF" w14:paraId="6CFC5B91" w14:textId="77777777" w:rsidTr="003C2A1F">
        <w:tc>
          <w:tcPr>
            <w:tcW w:w="1063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2C1B9A9"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51FFF417" w14:textId="77777777" w:rsidTr="003C2A1F">
        <w:tc>
          <w:tcPr>
            <w:tcW w:w="5420"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851ABFC"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23" w:type="dxa"/>
            <w:tcBorders>
              <w:top w:val="single" w:sz="2" w:space="0" w:color="auto"/>
              <w:left w:val="single" w:sz="4" w:space="0" w:color="auto"/>
              <w:bottom w:val="single" w:sz="4" w:space="0" w:color="auto"/>
              <w:right w:val="single" w:sz="4" w:space="0" w:color="auto"/>
            </w:tcBorders>
            <w:hideMark/>
          </w:tcPr>
          <w:p w14:paraId="603FA20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12</w:t>
            </w:r>
          </w:p>
        </w:tc>
        <w:tc>
          <w:tcPr>
            <w:tcW w:w="438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437212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41E0CEA3" w14:textId="77777777" w:rsidTr="003C2A1F">
        <w:tc>
          <w:tcPr>
            <w:tcW w:w="1063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343FA2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38C2CDDA" w14:textId="77777777" w:rsidTr="003C2A1F">
        <w:trPr>
          <w:trHeight w:val="2322"/>
        </w:trPr>
        <w:tc>
          <w:tcPr>
            <w:tcW w:w="10632" w:type="dxa"/>
            <w:gridSpan w:val="8"/>
            <w:tcBorders>
              <w:top w:val="single" w:sz="4" w:space="0" w:color="auto"/>
              <w:left w:val="single" w:sz="4" w:space="0" w:color="auto"/>
              <w:bottom w:val="single" w:sz="4" w:space="0" w:color="auto"/>
              <w:right w:val="single" w:sz="4" w:space="0" w:color="auto"/>
            </w:tcBorders>
          </w:tcPr>
          <w:p w14:paraId="413F6998" w14:textId="0A65156E" w:rsidR="005D26EA" w:rsidRPr="00F52EEF" w:rsidRDefault="0090023A" w:rsidP="00935F76">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245FF1AC" w14:textId="7FF5DEDA" w:rsidR="005D26EA" w:rsidRDefault="005D26EA" w:rsidP="00935F76">
      <w:pPr>
        <w:tabs>
          <w:tab w:val="left" w:pos="567"/>
        </w:tabs>
        <w:rPr>
          <w:rFonts w:asciiTheme="minorHAnsi" w:hAnsiTheme="minorHAnsi" w:cstheme="minorHAnsi"/>
        </w:rPr>
      </w:pPr>
    </w:p>
    <w:p w14:paraId="167340B1" w14:textId="5E858491" w:rsidR="005408DE" w:rsidRDefault="005408DE" w:rsidP="00935F76">
      <w:pPr>
        <w:tabs>
          <w:tab w:val="left" w:pos="567"/>
        </w:tabs>
        <w:rPr>
          <w:rFonts w:asciiTheme="minorHAnsi" w:hAnsiTheme="minorHAnsi" w:cstheme="minorHAnsi"/>
        </w:rPr>
      </w:pPr>
    </w:p>
    <w:p w14:paraId="433B8658" w14:textId="77777777" w:rsidR="005408DE" w:rsidRPr="00F52EEF" w:rsidRDefault="005408DE" w:rsidP="00935F76">
      <w:pPr>
        <w:tabs>
          <w:tab w:val="left" w:pos="567"/>
        </w:tabs>
        <w:rPr>
          <w:rFonts w:asciiTheme="minorHAnsi" w:hAnsiTheme="minorHAnsi" w:cstheme="minorHAnsi"/>
        </w:rPr>
      </w:pPr>
    </w:p>
    <w:tbl>
      <w:tblPr>
        <w:tblW w:w="1067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3"/>
        <w:gridCol w:w="567"/>
        <w:gridCol w:w="1134"/>
        <w:gridCol w:w="889"/>
        <w:gridCol w:w="816"/>
        <w:gridCol w:w="2156"/>
        <w:gridCol w:w="539"/>
        <w:gridCol w:w="668"/>
      </w:tblGrid>
      <w:tr w:rsidR="005D26EA" w:rsidRPr="00F52EEF" w14:paraId="49DD8329" w14:textId="77777777" w:rsidTr="00C51B8C">
        <w:tc>
          <w:tcPr>
            <w:tcW w:w="1067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7BF8852" w14:textId="09FC1445"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5D26EA" w:rsidRPr="00F52EEF" w14:paraId="099A56D6" w14:textId="77777777" w:rsidTr="00C51B8C">
        <w:tc>
          <w:tcPr>
            <w:tcW w:w="3903" w:type="dxa"/>
            <w:tcBorders>
              <w:top w:val="double" w:sz="4" w:space="0" w:color="auto"/>
              <w:left w:val="single" w:sz="4" w:space="0" w:color="auto"/>
              <w:bottom w:val="single" w:sz="4" w:space="0" w:color="auto"/>
              <w:right w:val="single" w:sz="4" w:space="0" w:color="auto"/>
            </w:tcBorders>
            <w:shd w:val="clear" w:color="auto" w:fill="F7CAAC"/>
            <w:hideMark/>
          </w:tcPr>
          <w:p w14:paraId="51FD9FC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9E74DA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Teorie komunikace</w:t>
            </w:r>
          </w:p>
        </w:tc>
      </w:tr>
      <w:tr w:rsidR="005D26EA" w:rsidRPr="00F52EEF" w14:paraId="1ADEC9BD"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0102037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54AECA1" w14:textId="7D8A9F8F" w:rsidR="005D26EA" w:rsidRPr="00F52EEF" w:rsidRDefault="009B0A5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195EEF" w:rsidRPr="00F52EEF">
              <w:rPr>
                <w:rFonts w:asciiTheme="minorHAnsi" w:eastAsia="Calibri" w:hAnsiTheme="minorHAnsi" w:cstheme="minorHAnsi"/>
              </w:rPr>
              <w:t>,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64A98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3EC807C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5D26EA" w:rsidRPr="00F52EEF" w14:paraId="647DD4D5"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6FEE21D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D95083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968774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7B59898" w14:textId="4084A25A"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195EEF"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CABCDF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609794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7634A7A0"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4A5AD2F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95BEA35" w14:textId="77777777"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30096769"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5D0FA40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C157B89" w14:textId="7046576F" w:rsidR="005D26EA" w:rsidRPr="00F52EEF" w:rsidRDefault="0024582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F31176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95C9693" w14:textId="597A54F5" w:rsidR="005D26EA" w:rsidRPr="00F52EEF" w:rsidRDefault="0024582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685CAE0F"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73D0F11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31BE30A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Požadavky: písemná test znalostí + ústní prezentace seminární práce</w:t>
            </w:r>
          </w:p>
        </w:tc>
      </w:tr>
      <w:tr w:rsidR="005D26EA" w:rsidRPr="00F52EEF" w14:paraId="6235F9FC" w14:textId="77777777" w:rsidTr="00C51B8C">
        <w:trPr>
          <w:trHeight w:val="242"/>
        </w:trPr>
        <w:tc>
          <w:tcPr>
            <w:tcW w:w="10672" w:type="dxa"/>
            <w:gridSpan w:val="8"/>
            <w:tcBorders>
              <w:top w:val="nil"/>
              <w:left w:val="single" w:sz="4" w:space="0" w:color="auto"/>
              <w:bottom w:val="single" w:sz="4" w:space="0" w:color="auto"/>
              <w:right w:val="single" w:sz="4" w:space="0" w:color="auto"/>
            </w:tcBorders>
          </w:tcPr>
          <w:p w14:paraId="468E7547"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B345832" w14:textId="77777777" w:rsidTr="00C51B8C">
        <w:trPr>
          <w:trHeight w:val="197"/>
        </w:trPr>
        <w:tc>
          <w:tcPr>
            <w:tcW w:w="3903" w:type="dxa"/>
            <w:tcBorders>
              <w:top w:val="nil"/>
              <w:left w:val="single" w:sz="4" w:space="0" w:color="auto"/>
              <w:bottom w:val="single" w:sz="4" w:space="0" w:color="auto"/>
              <w:right w:val="single" w:sz="4" w:space="0" w:color="auto"/>
            </w:tcBorders>
            <w:shd w:val="clear" w:color="auto" w:fill="F7CAAC"/>
            <w:hideMark/>
          </w:tcPr>
          <w:p w14:paraId="4BC4268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left w:val="single" w:sz="4" w:space="0" w:color="auto"/>
              <w:bottom w:val="single" w:sz="4" w:space="0" w:color="auto"/>
              <w:right w:val="single" w:sz="4" w:space="0" w:color="auto"/>
            </w:tcBorders>
            <w:hideMark/>
          </w:tcPr>
          <w:p w14:paraId="3F076ED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Prof. PhDr. Jiří Pavelka, CSc.</w:t>
            </w:r>
          </w:p>
        </w:tc>
      </w:tr>
      <w:tr w:rsidR="005D26EA" w:rsidRPr="00F52EEF" w14:paraId="351FFC7E" w14:textId="77777777" w:rsidTr="00C51B8C">
        <w:trPr>
          <w:trHeight w:val="243"/>
        </w:trPr>
        <w:tc>
          <w:tcPr>
            <w:tcW w:w="3903" w:type="dxa"/>
            <w:tcBorders>
              <w:top w:val="nil"/>
              <w:left w:val="single" w:sz="4" w:space="0" w:color="auto"/>
              <w:bottom w:val="single" w:sz="4" w:space="0" w:color="auto"/>
              <w:right w:val="single" w:sz="4" w:space="0" w:color="auto"/>
            </w:tcBorders>
            <w:shd w:val="clear" w:color="auto" w:fill="F7CAAC"/>
            <w:hideMark/>
          </w:tcPr>
          <w:p w14:paraId="4228361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1BAF74C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Garant vede některé bloky seminářů a dohlíží na kvalitu výuky předmětu.</w:t>
            </w:r>
          </w:p>
        </w:tc>
      </w:tr>
      <w:tr w:rsidR="005D26EA" w:rsidRPr="00F52EEF" w14:paraId="7EE6544C"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27262D7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top w:val="single" w:sz="4" w:space="0" w:color="auto"/>
              <w:left w:val="single" w:sz="4" w:space="0" w:color="auto"/>
              <w:bottom w:val="nil"/>
              <w:right w:val="single" w:sz="4" w:space="0" w:color="auto"/>
            </w:tcBorders>
            <w:hideMark/>
          </w:tcPr>
          <w:p w14:paraId="7EAAF0D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Ing. Radomila Soukalová, PhD.</w:t>
            </w:r>
          </w:p>
        </w:tc>
      </w:tr>
      <w:tr w:rsidR="005D26EA" w:rsidRPr="00F52EEF" w14:paraId="6E3F552B" w14:textId="77777777" w:rsidTr="00C51B8C">
        <w:trPr>
          <w:trHeight w:val="70"/>
        </w:trPr>
        <w:tc>
          <w:tcPr>
            <w:tcW w:w="10672" w:type="dxa"/>
            <w:gridSpan w:val="8"/>
            <w:tcBorders>
              <w:top w:val="nil"/>
              <w:left w:val="single" w:sz="4" w:space="0" w:color="auto"/>
              <w:bottom w:val="single" w:sz="4" w:space="0" w:color="auto"/>
              <w:right w:val="single" w:sz="4" w:space="0" w:color="auto"/>
            </w:tcBorders>
          </w:tcPr>
          <w:p w14:paraId="653CF2E6"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2A0D212"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0EB336E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top w:val="single" w:sz="4" w:space="0" w:color="auto"/>
              <w:left w:val="single" w:sz="4" w:space="0" w:color="auto"/>
              <w:bottom w:val="nil"/>
              <w:right w:val="single" w:sz="4" w:space="0" w:color="auto"/>
            </w:tcBorders>
          </w:tcPr>
          <w:p w14:paraId="0C4D0AB7"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96F3E5A" w14:textId="77777777" w:rsidTr="00C51B8C">
        <w:trPr>
          <w:trHeight w:val="3299"/>
        </w:trPr>
        <w:tc>
          <w:tcPr>
            <w:tcW w:w="10672" w:type="dxa"/>
            <w:gridSpan w:val="8"/>
            <w:tcBorders>
              <w:top w:val="nil"/>
              <w:left w:val="single" w:sz="4" w:space="0" w:color="auto"/>
              <w:bottom w:val="single" w:sz="12" w:space="0" w:color="auto"/>
              <w:right w:val="single" w:sz="4" w:space="0" w:color="auto"/>
            </w:tcBorders>
            <w:hideMark/>
          </w:tcPr>
          <w:p w14:paraId="197E5277" w14:textId="3C0956FA" w:rsidR="00C51B8C" w:rsidRPr="00C51B8C" w:rsidRDefault="00C51B8C" w:rsidP="00935F76">
            <w:pPr>
              <w:tabs>
                <w:tab w:val="left" w:pos="567"/>
              </w:tabs>
              <w:jc w:val="both"/>
              <w:rPr>
                <w:rFonts w:asciiTheme="minorHAnsi" w:hAnsiTheme="minorHAnsi" w:cstheme="minorHAnsi"/>
                <w:b/>
              </w:rPr>
            </w:pPr>
            <w:r w:rsidRPr="00C51B8C">
              <w:rPr>
                <w:rFonts w:asciiTheme="minorHAnsi" w:hAnsiTheme="minorHAnsi" w:cstheme="minorHAnsi"/>
                <w:b/>
              </w:rPr>
              <w:t>Probíraná témata:</w:t>
            </w:r>
          </w:p>
          <w:p w14:paraId="6EA7A9DE" w14:textId="4C89C264"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m</w:t>
            </w:r>
            <w:r w:rsidR="005D26EA" w:rsidRPr="00F52EEF">
              <w:rPr>
                <w:rFonts w:asciiTheme="minorHAnsi" w:hAnsiTheme="minorHAnsi" w:cstheme="minorHAnsi"/>
              </w:rPr>
              <w:t>odel komunikačního procesu</w:t>
            </w:r>
            <w:r>
              <w:rPr>
                <w:rFonts w:asciiTheme="minorHAnsi" w:hAnsiTheme="minorHAnsi" w:cstheme="minorHAnsi"/>
              </w:rPr>
              <w:t>;</w:t>
            </w:r>
            <w:r w:rsidR="005D26EA" w:rsidRPr="00F52EEF">
              <w:rPr>
                <w:rFonts w:asciiTheme="minorHAnsi" w:hAnsiTheme="minorHAnsi" w:cstheme="minorHAnsi"/>
              </w:rPr>
              <w:t xml:space="preserve"> </w:t>
            </w:r>
          </w:p>
          <w:p w14:paraId="312CA5BC" w14:textId="23A74D25"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c</w:t>
            </w:r>
            <w:r w:rsidR="005D26EA" w:rsidRPr="00F52EEF">
              <w:rPr>
                <w:rFonts w:asciiTheme="minorHAnsi" w:hAnsiTheme="minorHAnsi" w:cstheme="minorHAnsi"/>
              </w:rPr>
              <w:t>harakteristika recipienta masové komunikace v pokračujícím rozvoji komunikačních technologií</w:t>
            </w:r>
            <w:r>
              <w:rPr>
                <w:rFonts w:asciiTheme="minorHAnsi" w:hAnsiTheme="minorHAnsi" w:cstheme="minorHAnsi"/>
              </w:rPr>
              <w:t>;</w:t>
            </w:r>
            <w:r w:rsidR="005D26EA" w:rsidRPr="00F52EEF">
              <w:rPr>
                <w:rFonts w:asciiTheme="minorHAnsi" w:hAnsiTheme="minorHAnsi" w:cstheme="minorHAnsi"/>
              </w:rPr>
              <w:t xml:space="preserve"> </w:t>
            </w:r>
          </w:p>
          <w:p w14:paraId="18DEE010" w14:textId="5D723CA8"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c</w:t>
            </w:r>
            <w:r w:rsidR="005D26EA" w:rsidRPr="00F52EEF">
              <w:rPr>
                <w:rFonts w:asciiTheme="minorHAnsi" w:hAnsiTheme="minorHAnsi" w:cstheme="minorHAnsi"/>
              </w:rPr>
              <w:t>harakteristické rysy sociální a masové komunikace, vztah ke komunikaci interpersonální</w:t>
            </w:r>
            <w:r>
              <w:rPr>
                <w:rFonts w:asciiTheme="minorHAnsi" w:hAnsiTheme="minorHAnsi" w:cstheme="minorHAnsi"/>
              </w:rPr>
              <w:t>;</w:t>
            </w:r>
          </w:p>
          <w:p w14:paraId="39467338" w14:textId="72334A40"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i</w:t>
            </w:r>
            <w:r w:rsidR="005D26EA" w:rsidRPr="00F52EEF">
              <w:rPr>
                <w:rFonts w:asciiTheme="minorHAnsi" w:hAnsiTheme="minorHAnsi" w:cstheme="minorHAnsi"/>
              </w:rPr>
              <w:t>ntrapersonální, interpersonální a skupinová komunikace, názoroví vůdci</w:t>
            </w:r>
            <w:r>
              <w:rPr>
                <w:rFonts w:asciiTheme="minorHAnsi" w:hAnsiTheme="minorHAnsi" w:cstheme="minorHAnsi"/>
              </w:rPr>
              <w:t>;</w:t>
            </w:r>
          </w:p>
          <w:p w14:paraId="5EBF0807" w14:textId="49AF6A97"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e</w:t>
            </w:r>
            <w:r w:rsidR="005D26EA" w:rsidRPr="00F52EEF">
              <w:rPr>
                <w:rFonts w:asciiTheme="minorHAnsi" w:hAnsiTheme="minorHAnsi" w:cstheme="minorHAnsi"/>
              </w:rPr>
              <w:t>tapy ve vývoji lidské komunikace a rozvoj médií</w:t>
            </w:r>
            <w:r>
              <w:rPr>
                <w:rFonts w:asciiTheme="minorHAnsi" w:hAnsiTheme="minorHAnsi" w:cstheme="minorHAnsi"/>
              </w:rPr>
              <w:t>;</w:t>
            </w:r>
          </w:p>
          <w:p w14:paraId="61A3E8D4" w14:textId="2C5413A6"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m</w:t>
            </w:r>
            <w:r w:rsidR="005D26EA" w:rsidRPr="00F52EEF">
              <w:rPr>
                <w:rFonts w:asciiTheme="minorHAnsi" w:hAnsiTheme="minorHAnsi" w:cstheme="minorHAnsi"/>
              </w:rPr>
              <w:t>ediální publikum, jeho minulost, současnost a budoucnost</w:t>
            </w:r>
            <w:r>
              <w:rPr>
                <w:rFonts w:asciiTheme="minorHAnsi" w:hAnsiTheme="minorHAnsi" w:cstheme="minorHAnsi"/>
              </w:rPr>
              <w:t>;</w:t>
            </w:r>
            <w:r w:rsidR="005D26EA" w:rsidRPr="00F52EEF">
              <w:rPr>
                <w:rFonts w:asciiTheme="minorHAnsi" w:hAnsiTheme="minorHAnsi" w:cstheme="minorHAnsi"/>
              </w:rPr>
              <w:t xml:space="preserve"> </w:t>
            </w:r>
          </w:p>
          <w:p w14:paraId="6828099F" w14:textId="25E9A774"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k</w:t>
            </w:r>
            <w:r w:rsidR="005D26EA" w:rsidRPr="00F52EEF">
              <w:rPr>
                <w:rFonts w:asciiTheme="minorHAnsi" w:hAnsiTheme="minorHAnsi" w:cstheme="minorHAnsi"/>
              </w:rPr>
              <w:t>omunikace a kultura</w:t>
            </w:r>
            <w:r>
              <w:rPr>
                <w:rFonts w:asciiTheme="minorHAnsi" w:hAnsiTheme="minorHAnsi" w:cstheme="minorHAnsi"/>
              </w:rPr>
              <w:t>;</w:t>
            </w:r>
          </w:p>
          <w:p w14:paraId="6305F539" w14:textId="153CE8BD"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n</w:t>
            </w:r>
            <w:r w:rsidR="005D26EA" w:rsidRPr="00F52EEF">
              <w:rPr>
                <w:rFonts w:asciiTheme="minorHAnsi" w:hAnsiTheme="minorHAnsi" w:cstheme="minorHAnsi"/>
              </w:rPr>
              <w:t xml:space="preserve">ová schémata v toku informací </w:t>
            </w:r>
            <w:r>
              <w:rPr>
                <w:rFonts w:asciiTheme="minorHAnsi" w:hAnsiTheme="minorHAnsi" w:cstheme="minorHAnsi"/>
              </w:rPr>
              <w:t>–</w:t>
            </w:r>
            <w:r w:rsidR="005D26EA" w:rsidRPr="00F52EEF">
              <w:rPr>
                <w:rFonts w:asciiTheme="minorHAnsi" w:hAnsiTheme="minorHAnsi" w:cstheme="minorHAnsi"/>
              </w:rPr>
              <w:t xml:space="preserve"> sociální sítě</w:t>
            </w:r>
            <w:r>
              <w:rPr>
                <w:rFonts w:asciiTheme="minorHAnsi" w:hAnsiTheme="minorHAnsi" w:cstheme="minorHAnsi"/>
              </w:rPr>
              <w:t>;</w:t>
            </w:r>
            <w:r w:rsidR="005D26EA" w:rsidRPr="00F52EEF">
              <w:rPr>
                <w:rFonts w:asciiTheme="minorHAnsi" w:hAnsiTheme="minorHAnsi" w:cstheme="minorHAnsi"/>
              </w:rPr>
              <w:t xml:space="preserve"> </w:t>
            </w:r>
          </w:p>
          <w:p w14:paraId="769D6B16" w14:textId="4D1119B6"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f</w:t>
            </w:r>
            <w:r w:rsidR="005D26EA" w:rsidRPr="00F52EEF">
              <w:rPr>
                <w:rFonts w:asciiTheme="minorHAnsi" w:hAnsiTheme="minorHAnsi" w:cstheme="minorHAnsi"/>
              </w:rPr>
              <w:t>unkce mediální komunikace a předpoklady účinného působení jejích prostředků</w:t>
            </w:r>
            <w:r>
              <w:rPr>
                <w:rFonts w:asciiTheme="minorHAnsi" w:hAnsiTheme="minorHAnsi" w:cstheme="minorHAnsi"/>
              </w:rPr>
              <w:t>;</w:t>
            </w:r>
          </w:p>
          <w:p w14:paraId="102233F7" w14:textId="097FA070"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v</w:t>
            </w:r>
            <w:r w:rsidR="005D26EA" w:rsidRPr="00F52EEF">
              <w:rPr>
                <w:rFonts w:asciiTheme="minorHAnsi" w:hAnsiTheme="minorHAnsi" w:cstheme="minorHAnsi"/>
              </w:rPr>
              <w:t>íra v moc médií</w:t>
            </w:r>
            <w:r>
              <w:rPr>
                <w:rFonts w:asciiTheme="minorHAnsi" w:hAnsiTheme="minorHAnsi" w:cstheme="minorHAnsi"/>
              </w:rPr>
              <w:t>;</w:t>
            </w:r>
          </w:p>
          <w:p w14:paraId="0B303FB5" w14:textId="6388A8CC"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ú</w:t>
            </w:r>
            <w:r w:rsidR="005D26EA" w:rsidRPr="00F52EEF">
              <w:rPr>
                <w:rFonts w:asciiTheme="minorHAnsi" w:hAnsiTheme="minorHAnsi" w:cstheme="minorHAnsi"/>
              </w:rPr>
              <w:t>činky médií (agenda-setting, knowledge gaps, spirála mlčení atd.)</w:t>
            </w:r>
            <w:r>
              <w:rPr>
                <w:rFonts w:asciiTheme="minorHAnsi" w:hAnsiTheme="minorHAnsi" w:cstheme="minorHAnsi"/>
              </w:rPr>
              <w:t>;</w:t>
            </w:r>
            <w:r w:rsidR="005D26EA" w:rsidRPr="00F52EEF">
              <w:rPr>
                <w:rFonts w:asciiTheme="minorHAnsi" w:hAnsiTheme="minorHAnsi" w:cstheme="minorHAnsi"/>
              </w:rPr>
              <w:t xml:space="preserve"> </w:t>
            </w:r>
          </w:p>
          <w:p w14:paraId="5508C657" w14:textId="533D7702"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m</w:t>
            </w:r>
            <w:r w:rsidR="005D26EA" w:rsidRPr="00F52EEF">
              <w:rPr>
                <w:rFonts w:asciiTheme="minorHAnsi" w:hAnsiTheme="minorHAnsi" w:cstheme="minorHAnsi"/>
              </w:rPr>
              <w:t>ediální žánry a formáty, sociální kontrola a formování vědomí, závislost na médiích</w:t>
            </w:r>
            <w:r>
              <w:rPr>
                <w:rFonts w:asciiTheme="minorHAnsi" w:hAnsiTheme="minorHAnsi" w:cstheme="minorHAnsi"/>
              </w:rPr>
              <w:t>;</w:t>
            </w:r>
            <w:r w:rsidR="005D26EA" w:rsidRPr="00F52EEF">
              <w:rPr>
                <w:rFonts w:asciiTheme="minorHAnsi" w:hAnsiTheme="minorHAnsi" w:cstheme="minorHAnsi"/>
              </w:rPr>
              <w:t xml:space="preserve"> </w:t>
            </w:r>
          </w:p>
          <w:p w14:paraId="4CADCB4D" w14:textId="6A0F0DCD"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p</w:t>
            </w:r>
            <w:r w:rsidR="005D26EA" w:rsidRPr="00F52EEF">
              <w:rPr>
                <w:rFonts w:asciiTheme="minorHAnsi" w:hAnsiTheme="minorHAnsi" w:cstheme="minorHAnsi"/>
              </w:rPr>
              <w:t>sychologické účinky prostředků hromadné komunikace, psychologie hromadného chování</w:t>
            </w:r>
            <w:r>
              <w:rPr>
                <w:rFonts w:asciiTheme="minorHAnsi" w:hAnsiTheme="minorHAnsi" w:cstheme="minorHAnsi"/>
              </w:rPr>
              <w:t>;</w:t>
            </w:r>
            <w:r w:rsidR="005D26EA" w:rsidRPr="00F52EEF">
              <w:rPr>
                <w:rFonts w:asciiTheme="minorHAnsi" w:hAnsiTheme="minorHAnsi" w:cstheme="minorHAnsi"/>
              </w:rPr>
              <w:t xml:space="preserve"> </w:t>
            </w:r>
          </w:p>
          <w:p w14:paraId="425D1EB1" w14:textId="4A698114"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rPr>
              <w:t>- n</w:t>
            </w:r>
            <w:r w:rsidR="005D26EA" w:rsidRPr="00F52EEF">
              <w:rPr>
                <w:rFonts w:asciiTheme="minorHAnsi" w:hAnsiTheme="minorHAnsi" w:cstheme="minorHAnsi"/>
              </w:rPr>
              <w:t>adnárodní mediální tok jako proces s pozitivními i negativními dopady. Mediální trhy, kulturní identita a globalizace.</w:t>
            </w:r>
          </w:p>
        </w:tc>
      </w:tr>
      <w:tr w:rsidR="005D26EA" w:rsidRPr="00F52EEF" w14:paraId="1CD12538" w14:textId="77777777" w:rsidTr="00C51B8C">
        <w:trPr>
          <w:trHeight w:val="265"/>
        </w:trPr>
        <w:tc>
          <w:tcPr>
            <w:tcW w:w="4470" w:type="dxa"/>
            <w:gridSpan w:val="2"/>
            <w:tcBorders>
              <w:top w:val="nil"/>
              <w:left w:val="single" w:sz="4" w:space="0" w:color="auto"/>
              <w:bottom w:val="single" w:sz="4" w:space="0" w:color="auto"/>
              <w:right w:val="single" w:sz="4" w:space="0" w:color="auto"/>
            </w:tcBorders>
            <w:shd w:val="clear" w:color="auto" w:fill="F7CAAC"/>
            <w:hideMark/>
          </w:tcPr>
          <w:p w14:paraId="0BB7B23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left w:val="single" w:sz="4" w:space="0" w:color="auto"/>
              <w:bottom w:val="nil"/>
              <w:right w:val="single" w:sz="4" w:space="0" w:color="auto"/>
            </w:tcBorders>
          </w:tcPr>
          <w:p w14:paraId="213C2E8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440B8D8" w14:textId="77777777" w:rsidTr="00C51B8C">
        <w:trPr>
          <w:trHeight w:val="3099"/>
        </w:trPr>
        <w:tc>
          <w:tcPr>
            <w:tcW w:w="10672" w:type="dxa"/>
            <w:gridSpan w:val="8"/>
            <w:tcBorders>
              <w:top w:val="nil"/>
              <w:left w:val="single" w:sz="4" w:space="0" w:color="auto"/>
              <w:bottom w:val="single" w:sz="4" w:space="0" w:color="auto"/>
              <w:right w:val="single" w:sz="4" w:space="0" w:color="auto"/>
            </w:tcBorders>
          </w:tcPr>
          <w:p w14:paraId="1E8D8FB7" w14:textId="77777777" w:rsidR="005D26EA" w:rsidRPr="00C51B8C" w:rsidRDefault="005D26EA" w:rsidP="00935F76">
            <w:pPr>
              <w:tabs>
                <w:tab w:val="left" w:pos="567"/>
              </w:tabs>
              <w:rPr>
                <w:rFonts w:asciiTheme="minorHAnsi" w:hAnsiTheme="minorHAnsi" w:cstheme="minorHAnsi"/>
                <w:b/>
              </w:rPr>
            </w:pPr>
            <w:r w:rsidRPr="00C51B8C">
              <w:rPr>
                <w:rFonts w:asciiTheme="minorHAnsi" w:hAnsiTheme="minorHAnsi" w:cstheme="minorHAnsi"/>
                <w:b/>
                <w:bCs/>
              </w:rPr>
              <w:t>Povinná literatura:</w:t>
            </w:r>
          </w:p>
          <w:p w14:paraId="37CF2610" w14:textId="77777777"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rPr>
              <w:t xml:space="preserve">JIRÁK, Jan a Barbara KÖPPLOVÁ. 2015. </w:t>
            </w:r>
            <w:r w:rsidRPr="00F52EEF">
              <w:rPr>
                <w:rFonts w:asciiTheme="minorHAnsi" w:hAnsiTheme="minorHAnsi" w:cstheme="minorHAnsi"/>
                <w:i/>
              </w:rPr>
              <w:t>Masová média.</w:t>
            </w:r>
            <w:r w:rsidRPr="00F52EEF">
              <w:rPr>
                <w:rFonts w:asciiTheme="minorHAnsi" w:hAnsiTheme="minorHAnsi" w:cstheme="minorHAnsi"/>
              </w:rPr>
              <w:t xml:space="preserve"> 2. přepracované vydání, Praha: Portál.  ISBN 978-80-262-0743-6. </w:t>
            </w:r>
          </w:p>
          <w:tbl>
            <w:tblPr>
              <w:tblW w:w="0" w:type="auto"/>
              <w:tblCellSpacing w:w="0" w:type="dxa"/>
              <w:tblLayout w:type="fixed"/>
              <w:tblCellMar>
                <w:left w:w="0" w:type="dxa"/>
                <w:right w:w="0" w:type="dxa"/>
              </w:tblCellMar>
              <w:tblLook w:val="04A0" w:firstRow="1" w:lastRow="0" w:firstColumn="1" w:lastColumn="0" w:noHBand="0" w:noVBand="1"/>
            </w:tblPr>
            <w:tblGrid>
              <w:gridCol w:w="8352"/>
            </w:tblGrid>
            <w:tr w:rsidR="005D26EA" w:rsidRPr="00F52EEF" w14:paraId="18FAE618" w14:textId="77777777" w:rsidTr="005D26EA">
              <w:trPr>
                <w:tblCellSpacing w:w="0" w:type="dxa"/>
              </w:trPr>
              <w:tc>
                <w:tcPr>
                  <w:tcW w:w="8352" w:type="dxa"/>
                  <w:vAlign w:val="center"/>
                  <w:hideMark/>
                </w:tcPr>
                <w:p w14:paraId="1B3C8523" w14:textId="77777777" w:rsidR="001B2D6F" w:rsidRPr="008445AD" w:rsidRDefault="005D26EA" w:rsidP="00935F76">
                  <w:pPr>
                    <w:pStyle w:val="Nadpis1"/>
                    <w:tabs>
                      <w:tab w:val="left" w:pos="567"/>
                    </w:tabs>
                    <w:spacing w:before="0" w:beforeAutospacing="0" w:after="0" w:afterAutospacing="0"/>
                    <w:rPr>
                      <w:ins w:id="3558" w:author="FMK" w:date="2020-02-02T19:48:00Z"/>
                      <w:sz w:val="20"/>
                      <w:szCs w:val="20"/>
                      <w:rPrChange w:id="3559" w:author="Radim Bačuvčík" w:date="2020-02-06T15:05:00Z">
                        <w:rPr>
                          <w:ins w:id="3560" w:author="FMK" w:date="2020-02-02T19:48:00Z"/>
                        </w:rPr>
                      </w:rPrChange>
                    </w:rPr>
                  </w:pPr>
                  <w:del w:id="3561" w:author="FMK" w:date="2020-02-02T19:47:00Z">
                    <w:r w:rsidRPr="008445AD" w:rsidDel="001B2D6F">
                      <w:rPr>
                        <w:rFonts w:asciiTheme="minorHAnsi" w:hAnsiTheme="minorHAnsi"/>
                        <w:b w:val="0"/>
                        <w:color w:val="FF0000"/>
                        <w:sz w:val="20"/>
                        <w:szCs w:val="20"/>
                        <w:rPrChange w:id="3562" w:author="Radim Bačuvčík" w:date="2020-02-06T15:05:00Z">
                          <w:rPr>
                            <w:rFonts w:asciiTheme="minorHAnsi" w:hAnsiTheme="minorHAnsi"/>
                            <w:b w:val="0"/>
                            <w:sz w:val="20"/>
                          </w:rPr>
                        </w:rPrChange>
                      </w:rPr>
                      <w:delText xml:space="preserve">MCQUAIL, Denis. 2010. </w:delText>
                    </w:r>
                    <w:r w:rsidRPr="008445AD" w:rsidDel="001B2D6F">
                      <w:rPr>
                        <w:rStyle w:val="fn"/>
                        <w:rFonts w:asciiTheme="minorHAnsi" w:hAnsiTheme="minorHAnsi"/>
                        <w:b w:val="0"/>
                        <w:i/>
                        <w:color w:val="FF0000"/>
                        <w:sz w:val="20"/>
                        <w:szCs w:val="20"/>
                        <w:rPrChange w:id="3563" w:author="Radim Bačuvčík" w:date="2020-02-06T15:05:00Z">
                          <w:rPr>
                            <w:rStyle w:val="fn"/>
                            <w:rFonts w:asciiTheme="minorHAnsi" w:hAnsiTheme="minorHAnsi"/>
                            <w:b w:val="0"/>
                            <w:i/>
                            <w:sz w:val="20"/>
                          </w:rPr>
                        </w:rPrChange>
                      </w:rPr>
                      <w:delText>McQuail's Mass Communication Theory.</w:delText>
                    </w:r>
                    <w:r w:rsidRPr="008445AD" w:rsidDel="001B2D6F">
                      <w:rPr>
                        <w:rStyle w:val="fn"/>
                        <w:rFonts w:asciiTheme="minorHAnsi" w:hAnsiTheme="minorHAnsi"/>
                        <w:b w:val="0"/>
                        <w:color w:val="FF0000"/>
                        <w:sz w:val="20"/>
                        <w:szCs w:val="20"/>
                        <w:rPrChange w:id="3564" w:author="Radim Bačuvčík" w:date="2020-02-06T15:05:00Z">
                          <w:rPr>
                            <w:rStyle w:val="fn"/>
                            <w:rFonts w:asciiTheme="minorHAnsi" w:hAnsiTheme="minorHAnsi"/>
                            <w:b w:val="0"/>
                            <w:sz w:val="20"/>
                          </w:rPr>
                        </w:rPrChange>
                      </w:rPr>
                      <w:delText xml:space="preserve"> 6. vydání, London.</w:delText>
                    </w:r>
                  </w:del>
                  <w:ins w:id="3565" w:author="FMK" w:date="2020-02-02T19:48:00Z">
                    <w:r w:rsidR="001B2D6F" w:rsidRPr="008445AD">
                      <w:rPr>
                        <w:sz w:val="20"/>
                        <w:szCs w:val="20"/>
                        <w:rPrChange w:id="3566" w:author="Radim Bačuvčík" w:date="2020-02-06T15:05:00Z">
                          <w:rPr/>
                        </w:rPrChange>
                      </w:rPr>
                      <w:t xml:space="preserve"> </w:t>
                    </w:r>
                  </w:ins>
                </w:p>
                <w:p w14:paraId="20F411B3" w14:textId="78CEC549" w:rsidR="005D26EA" w:rsidRPr="000F5CEF" w:rsidDel="001B2D6F" w:rsidRDefault="001B2D6F" w:rsidP="00935F76">
                  <w:pPr>
                    <w:pStyle w:val="Nadpis1"/>
                    <w:tabs>
                      <w:tab w:val="left" w:pos="567"/>
                    </w:tabs>
                    <w:spacing w:before="0" w:beforeAutospacing="0" w:after="0" w:afterAutospacing="0"/>
                    <w:rPr>
                      <w:del w:id="3567" w:author="FMK" w:date="2020-02-02T19:47:00Z"/>
                      <w:rStyle w:val="fn"/>
                      <w:rFonts w:asciiTheme="minorHAnsi" w:hAnsiTheme="minorHAnsi"/>
                      <w:b w:val="0"/>
                      <w:color w:val="FF0000"/>
                      <w:sz w:val="20"/>
                      <w:szCs w:val="20"/>
                    </w:rPr>
                  </w:pPr>
                  <w:ins w:id="3568" w:author="FMK" w:date="2020-02-02T19:48:00Z">
                    <w:r w:rsidRPr="008445AD">
                      <w:rPr>
                        <w:rStyle w:val="fn"/>
                        <w:rFonts w:asciiTheme="minorHAnsi" w:hAnsiTheme="minorHAnsi"/>
                        <w:b w:val="0"/>
                        <w:color w:val="FF0000"/>
                        <w:sz w:val="20"/>
                        <w:szCs w:val="20"/>
                      </w:rPr>
                      <w:t xml:space="preserve">MCQUAIL, Denis. 2016. </w:t>
                    </w:r>
                    <w:r w:rsidRPr="008445AD">
                      <w:rPr>
                        <w:rStyle w:val="fn"/>
                        <w:rFonts w:asciiTheme="minorHAnsi" w:hAnsiTheme="minorHAnsi"/>
                        <w:bCs w:val="0"/>
                        <w:i/>
                        <w:color w:val="FF0000"/>
                        <w:sz w:val="20"/>
                        <w:szCs w:val="20"/>
                        <w:rPrChange w:id="3569" w:author="Radim Bačuvčík" w:date="2020-02-06T15:05:00Z">
                          <w:rPr>
                            <w:rStyle w:val="fn"/>
                            <w:rFonts w:asciiTheme="minorHAnsi" w:hAnsiTheme="minorHAnsi"/>
                            <w:bCs w:val="0"/>
                            <w:color w:val="FF0000"/>
                          </w:rPr>
                        </w:rPrChange>
                      </w:rPr>
                      <w:t>Žurnalistika a společnost.</w:t>
                    </w:r>
                    <w:r w:rsidRPr="008445AD">
                      <w:rPr>
                        <w:rStyle w:val="fn"/>
                        <w:rFonts w:asciiTheme="minorHAnsi" w:hAnsiTheme="minorHAnsi"/>
                        <w:b w:val="0"/>
                        <w:color w:val="FF0000"/>
                        <w:sz w:val="20"/>
                        <w:szCs w:val="20"/>
                      </w:rPr>
                      <w:t xml:space="preserve"> Praha: Univerzita Karlova, nakladatelství Karolinum, ISBN 9788024630939.</w:t>
                    </w:r>
                  </w:ins>
                </w:p>
                <w:p w14:paraId="7D067AD5" w14:textId="77777777" w:rsidR="001B2D6F" w:rsidRPr="008445AD" w:rsidRDefault="001B2D6F" w:rsidP="00935F76">
                  <w:pPr>
                    <w:pStyle w:val="Nadpis1"/>
                    <w:tabs>
                      <w:tab w:val="left" w:pos="567"/>
                    </w:tabs>
                    <w:spacing w:before="0" w:beforeAutospacing="0" w:after="0" w:afterAutospacing="0"/>
                    <w:rPr>
                      <w:ins w:id="3570" w:author="FMK" w:date="2020-02-02T19:48:00Z"/>
                      <w:rStyle w:val="fn"/>
                      <w:rFonts w:asciiTheme="minorHAnsi" w:hAnsiTheme="minorHAnsi" w:cstheme="minorHAnsi"/>
                      <w:b w:val="0"/>
                      <w:sz w:val="20"/>
                      <w:szCs w:val="20"/>
                      <w:rPrChange w:id="3571" w:author="Radim Bačuvčík" w:date="2020-02-06T15:05:00Z">
                        <w:rPr>
                          <w:ins w:id="3572" w:author="FMK" w:date="2020-02-02T19:48:00Z"/>
                          <w:rStyle w:val="fn"/>
                          <w:rFonts w:asciiTheme="minorHAnsi" w:hAnsiTheme="minorHAnsi" w:cstheme="minorHAnsi"/>
                          <w:b w:val="0"/>
                          <w:bCs w:val="0"/>
                          <w:kern w:val="0"/>
                          <w:sz w:val="20"/>
                          <w:szCs w:val="20"/>
                        </w:rPr>
                      </w:rPrChange>
                    </w:rPr>
                  </w:pPr>
                </w:p>
                <w:p w14:paraId="4E57CA5B" w14:textId="77777777" w:rsidR="005D26EA" w:rsidRPr="008445AD" w:rsidRDefault="005D26EA" w:rsidP="00935F76">
                  <w:pPr>
                    <w:pStyle w:val="Nadpis1"/>
                    <w:tabs>
                      <w:tab w:val="left" w:pos="567"/>
                    </w:tabs>
                    <w:spacing w:before="0" w:beforeAutospacing="0" w:after="0" w:afterAutospacing="0"/>
                    <w:rPr>
                      <w:rFonts w:asciiTheme="minorHAnsi" w:hAnsiTheme="minorHAnsi" w:cstheme="minorHAnsi"/>
                      <w:b w:val="0"/>
                      <w:sz w:val="20"/>
                      <w:szCs w:val="20"/>
                    </w:rPr>
                  </w:pPr>
                  <w:r w:rsidRPr="008445AD">
                    <w:rPr>
                      <w:rStyle w:val="fn"/>
                      <w:rFonts w:asciiTheme="minorHAnsi" w:hAnsiTheme="minorHAnsi" w:cstheme="minorHAnsi"/>
                      <w:b w:val="0"/>
                      <w:sz w:val="20"/>
                      <w:szCs w:val="20"/>
                    </w:rPr>
                    <w:t xml:space="preserve">JEŽEK, Vlastimil a Jan JIRÁK. 2014. </w:t>
                  </w:r>
                  <w:r w:rsidRPr="008445AD">
                    <w:rPr>
                      <w:rStyle w:val="fn"/>
                      <w:rFonts w:asciiTheme="minorHAnsi" w:hAnsiTheme="minorHAnsi" w:cstheme="minorHAnsi"/>
                      <w:b w:val="0"/>
                      <w:i/>
                      <w:sz w:val="20"/>
                      <w:szCs w:val="20"/>
                    </w:rPr>
                    <w:t>Média a my.</w:t>
                  </w:r>
                  <w:r w:rsidRPr="008445AD">
                    <w:rPr>
                      <w:rStyle w:val="fn"/>
                      <w:rFonts w:asciiTheme="minorHAnsi" w:hAnsiTheme="minorHAnsi" w:cstheme="minorHAnsi"/>
                      <w:b w:val="0"/>
                      <w:sz w:val="20"/>
                      <w:szCs w:val="20"/>
                    </w:rPr>
                    <w:t xml:space="preserve"> Praha: Akademie múzických umění. ISBN 978-80-7331-304-3.</w:t>
                  </w:r>
                </w:p>
              </w:tc>
            </w:tr>
          </w:tbl>
          <w:p w14:paraId="6C59E2CF" w14:textId="77777777" w:rsidR="005D26EA" w:rsidRPr="00F52EEF" w:rsidRDefault="005D26EA" w:rsidP="00935F76">
            <w:pPr>
              <w:tabs>
                <w:tab w:val="left" w:pos="567"/>
              </w:tabs>
              <w:rPr>
                <w:rFonts w:asciiTheme="minorHAnsi" w:hAnsiTheme="minorHAnsi" w:cstheme="minorHAnsi"/>
              </w:rPr>
            </w:pPr>
          </w:p>
          <w:p w14:paraId="4F5F12F6" w14:textId="77777777" w:rsidR="005D26EA" w:rsidRPr="00C51B8C" w:rsidRDefault="005D26EA" w:rsidP="00935F76">
            <w:pPr>
              <w:tabs>
                <w:tab w:val="left" w:pos="567"/>
              </w:tabs>
              <w:rPr>
                <w:rFonts w:asciiTheme="minorHAnsi" w:hAnsiTheme="minorHAnsi" w:cstheme="minorHAnsi"/>
                <w:b/>
              </w:rPr>
            </w:pPr>
            <w:r w:rsidRPr="00C51B8C">
              <w:rPr>
                <w:rFonts w:asciiTheme="minorHAnsi" w:hAnsiTheme="minorHAnsi" w:cstheme="minorHAnsi"/>
                <w:b/>
              </w:rPr>
              <w:t xml:space="preserve">Doporučená literatura: </w:t>
            </w:r>
          </w:p>
          <w:p w14:paraId="0D6759A3" w14:textId="424E6BB5" w:rsidR="005D26EA" w:rsidRPr="00C51B8C" w:rsidRDefault="00C51B8C" w:rsidP="00935F76">
            <w:pPr>
              <w:tabs>
                <w:tab w:val="left" w:pos="567"/>
              </w:tabs>
              <w:rPr>
                <w:rFonts w:asciiTheme="minorHAnsi" w:hAnsiTheme="minorHAnsi" w:cstheme="minorHAnsi"/>
                <w:i/>
              </w:rPr>
            </w:pPr>
            <w:r w:rsidRPr="00C51B8C">
              <w:rPr>
                <w:rFonts w:asciiTheme="minorHAnsi" w:hAnsiTheme="minorHAnsi" w:cstheme="minorHAnsi"/>
                <w:i/>
              </w:rPr>
              <w:t>PPT</w:t>
            </w:r>
            <w:r w:rsidR="005D26EA" w:rsidRPr="00C51B8C">
              <w:rPr>
                <w:rFonts w:asciiTheme="minorHAnsi" w:hAnsiTheme="minorHAnsi" w:cstheme="minorHAnsi"/>
                <w:i/>
              </w:rPr>
              <w:t xml:space="preserve"> prezentace, komunikace a studijní materiály formou Moodle e- learning</w:t>
            </w:r>
            <w:r w:rsidRPr="00C51B8C">
              <w:rPr>
                <w:rFonts w:asciiTheme="minorHAnsi" w:hAnsiTheme="minorHAnsi" w:cstheme="minorHAnsi"/>
                <w:i/>
              </w:rPr>
              <w:t>.</w:t>
            </w:r>
          </w:p>
          <w:p w14:paraId="50E675C4" w14:textId="77777777" w:rsidR="005D26EA" w:rsidRPr="00F52EEF" w:rsidRDefault="005D26EA" w:rsidP="00935F76">
            <w:pPr>
              <w:tabs>
                <w:tab w:val="left" w:pos="567"/>
              </w:tabs>
              <w:rPr>
                <w:rFonts w:asciiTheme="minorHAnsi" w:hAnsiTheme="minorHAnsi" w:cstheme="minorHAnsi"/>
              </w:rPr>
            </w:pPr>
          </w:p>
        </w:tc>
      </w:tr>
      <w:tr w:rsidR="005D26EA" w:rsidRPr="00F52EEF" w14:paraId="46CF2043" w14:textId="77777777" w:rsidTr="00C51B8C">
        <w:tc>
          <w:tcPr>
            <w:tcW w:w="1067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2000BBD"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17B920DA" w14:textId="77777777" w:rsidTr="00C51B8C">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3157293"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38D928C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DFE16A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64C09072" w14:textId="77777777" w:rsidTr="00C51B8C">
        <w:tc>
          <w:tcPr>
            <w:tcW w:w="1067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42E069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1F66CA74" w14:textId="77777777" w:rsidTr="00C51B8C">
        <w:trPr>
          <w:trHeight w:val="2615"/>
        </w:trPr>
        <w:tc>
          <w:tcPr>
            <w:tcW w:w="10672" w:type="dxa"/>
            <w:gridSpan w:val="8"/>
            <w:tcBorders>
              <w:top w:val="single" w:sz="4" w:space="0" w:color="auto"/>
              <w:left w:val="single" w:sz="4" w:space="0" w:color="auto"/>
              <w:bottom w:val="single" w:sz="4" w:space="0" w:color="auto"/>
              <w:right w:val="single" w:sz="4" w:space="0" w:color="auto"/>
            </w:tcBorders>
            <w:hideMark/>
          </w:tcPr>
          <w:p w14:paraId="4A725655" w14:textId="25D62418" w:rsidR="005D26EA" w:rsidRPr="00F52EEF" w:rsidRDefault="0090023A" w:rsidP="00935F76">
            <w:pPr>
              <w:tabs>
                <w:tab w:val="left" w:pos="567"/>
              </w:tabs>
              <w:jc w:val="both"/>
              <w:rPr>
                <w:rFonts w:asciiTheme="minorHAnsi" w:hAnsiTheme="minorHAnsi" w:cstheme="minorHAnsi"/>
                <w:b/>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45719A3C" w14:textId="77777777" w:rsidR="005D26EA" w:rsidRPr="00F52EEF" w:rsidRDefault="005D26EA" w:rsidP="00935F76">
      <w:pPr>
        <w:tabs>
          <w:tab w:val="left" w:pos="567"/>
        </w:tabs>
        <w:rPr>
          <w:rFonts w:asciiTheme="minorHAnsi" w:hAnsiTheme="minorHAnsi" w:cstheme="minorHAnsi"/>
          <w:color w:val="000000" w:themeColor="text1"/>
        </w:rPr>
      </w:pPr>
    </w:p>
    <w:tbl>
      <w:tblPr>
        <w:tblW w:w="1067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2"/>
        <w:gridCol w:w="567"/>
        <w:gridCol w:w="1134"/>
        <w:gridCol w:w="889"/>
        <w:gridCol w:w="816"/>
        <w:gridCol w:w="2155"/>
        <w:gridCol w:w="539"/>
        <w:gridCol w:w="668"/>
      </w:tblGrid>
      <w:tr w:rsidR="005D26EA" w:rsidRPr="00F52EEF" w14:paraId="021C3552" w14:textId="77777777" w:rsidTr="00C51B8C">
        <w:tc>
          <w:tcPr>
            <w:tcW w:w="10670"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9CABF5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2A0B8940" w14:textId="77777777" w:rsidTr="00C51B8C">
        <w:tc>
          <w:tcPr>
            <w:tcW w:w="3902" w:type="dxa"/>
            <w:tcBorders>
              <w:top w:val="double" w:sz="4" w:space="0" w:color="auto"/>
              <w:left w:val="single" w:sz="4" w:space="0" w:color="auto"/>
              <w:bottom w:val="single" w:sz="4" w:space="0" w:color="auto"/>
              <w:right w:val="single" w:sz="4" w:space="0" w:color="auto"/>
            </w:tcBorders>
            <w:shd w:val="clear" w:color="auto" w:fill="F7CAAC"/>
            <w:hideMark/>
          </w:tcPr>
          <w:p w14:paraId="0F3638C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8" w:type="dxa"/>
            <w:gridSpan w:val="7"/>
            <w:tcBorders>
              <w:top w:val="double" w:sz="4" w:space="0" w:color="auto"/>
              <w:left w:val="single" w:sz="4" w:space="0" w:color="auto"/>
              <w:bottom w:val="single" w:sz="4" w:space="0" w:color="auto"/>
              <w:right w:val="single" w:sz="4" w:space="0" w:color="auto"/>
            </w:tcBorders>
            <w:hideMark/>
          </w:tcPr>
          <w:p w14:paraId="2E2DB1D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Filosofie </w:t>
            </w:r>
          </w:p>
        </w:tc>
      </w:tr>
      <w:tr w:rsidR="005D26EA" w:rsidRPr="00F52EEF" w14:paraId="47C431E0" w14:textId="77777777" w:rsidTr="00C51B8C">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179D2C6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3BE12B7" w14:textId="66B51F3A" w:rsidR="005D26EA" w:rsidRPr="00F52EEF" w:rsidRDefault="001337EB"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 xml:space="preserve">ovinný </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E0A40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1E01D7E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1/ZS</w:t>
            </w:r>
          </w:p>
        </w:tc>
      </w:tr>
      <w:tr w:rsidR="005D26EA" w:rsidRPr="00F52EEF" w14:paraId="3B2DAFBF" w14:textId="77777777" w:rsidTr="00C51B8C">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4CBA355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1E9E2C9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520933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DBC64F8" w14:textId="5783730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195EEF" w:rsidRPr="00F52EEF">
              <w:rPr>
                <w:rFonts w:asciiTheme="minorHAnsi" w:hAnsiTheme="minorHAnsi" w:cstheme="minorHAnsi"/>
              </w:rPr>
              <w:t xml:space="preserve"> hod.</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7F7A5C9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43E757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36691577" w14:textId="77777777" w:rsidTr="00C51B8C">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62BC17D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8" w:type="dxa"/>
            <w:gridSpan w:val="7"/>
            <w:tcBorders>
              <w:top w:val="single" w:sz="4" w:space="0" w:color="auto"/>
              <w:left w:val="single" w:sz="4" w:space="0" w:color="auto"/>
              <w:bottom w:val="single" w:sz="4" w:space="0" w:color="auto"/>
              <w:right w:val="single" w:sz="4" w:space="0" w:color="auto"/>
            </w:tcBorders>
          </w:tcPr>
          <w:p w14:paraId="64EB6AB2" w14:textId="68E0B82B" w:rsidR="005D26EA" w:rsidRPr="00F52EEF" w:rsidRDefault="005D26EA" w:rsidP="00935F76">
            <w:pPr>
              <w:tabs>
                <w:tab w:val="left" w:pos="567"/>
              </w:tabs>
              <w:autoSpaceDE w:val="0"/>
              <w:autoSpaceDN w:val="0"/>
              <w:adjustRightInd w:val="0"/>
              <w:rPr>
                <w:rFonts w:asciiTheme="minorHAnsi" w:eastAsia="Calibri" w:hAnsiTheme="minorHAnsi" w:cstheme="minorHAnsi"/>
              </w:rPr>
            </w:pPr>
          </w:p>
        </w:tc>
      </w:tr>
      <w:tr w:rsidR="005D26EA" w:rsidRPr="00F52EEF" w14:paraId="31307AE6" w14:textId="77777777" w:rsidTr="00C51B8C">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7869582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C68063E" w14:textId="76344E84" w:rsidR="005D26EA" w:rsidRPr="00F52EEF" w:rsidRDefault="0084769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3DC4615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1D771AB" w14:textId="705BACD5" w:rsidR="005D26EA" w:rsidRPr="00F52EEF" w:rsidRDefault="0084769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67539DC2" w14:textId="77777777" w:rsidTr="00C51B8C">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2BE791D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8" w:type="dxa"/>
            <w:gridSpan w:val="7"/>
            <w:tcBorders>
              <w:top w:val="single" w:sz="4" w:space="0" w:color="auto"/>
              <w:left w:val="single" w:sz="4" w:space="0" w:color="auto"/>
              <w:bottom w:val="nil"/>
              <w:right w:val="single" w:sz="4" w:space="0" w:color="auto"/>
            </w:tcBorders>
          </w:tcPr>
          <w:p w14:paraId="6DD3899F" w14:textId="1EF925FE" w:rsidR="005D26EA" w:rsidRPr="00F52EEF" w:rsidRDefault="00C51B8C" w:rsidP="00935F76">
            <w:pPr>
              <w:tabs>
                <w:tab w:val="left" w:pos="567"/>
              </w:tabs>
              <w:jc w:val="both"/>
              <w:rPr>
                <w:rFonts w:asciiTheme="minorHAnsi" w:hAnsiTheme="minorHAnsi" w:cstheme="minorHAnsi"/>
              </w:rPr>
            </w:pPr>
            <w:r w:rsidRPr="00F52EEF">
              <w:rPr>
                <w:rFonts w:asciiTheme="minorHAnsi" w:eastAsia="Calibri" w:hAnsiTheme="minorHAnsi" w:cstheme="minorHAnsi"/>
              </w:rPr>
              <w:t>Písemný test, docházka</w:t>
            </w:r>
          </w:p>
        </w:tc>
      </w:tr>
      <w:tr w:rsidR="005D26EA" w:rsidRPr="00F52EEF" w14:paraId="334C5AAE" w14:textId="77777777" w:rsidTr="00C51B8C">
        <w:trPr>
          <w:trHeight w:val="213"/>
        </w:trPr>
        <w:tc>
          <w:tcPr>
            <w:tcW w:w="10670" w:type="dxa"/>
            <w:gridSpan w:val="8"/>
            <w:tcBorders>
              <w:top w:val="nil"/>
              <w:left w:val="single" w:sz="4" w:space="0" w:color="auto"/>
              <w:bottom w:val="single" w:sz="4" w:space="0" w:color="auto"/>
              <w:right w:val="single" w:sz="4" w:space="0" w:color="auto"/>
            </w:tcBorders>
            <w:hideMark/>
          </w:tcPr>
          <w:p w14:paraId="0DD80534" w14:textId="23CA3251" w:rsidR="005D26EA" w:rsidRPr="00F52EEF" w:rsidRDefault="005D26EA" w:rsidP="00935F76">
            <w:pPr>
              <w:tabs>
                <w:tab w:val="left" w:pos="567"/>
              </w:tabs>
              <w:jc w:val="both"/>
              <w:rPr>
                <w:rFonts w:asciiTheme="minorHAnsi" w:hAnsiTheme="minorHAnsi" w:cstheme="minorHAnsi"/>
              </w:rPr>
            </w:pPr>
          </w:p>
        </w:tc>
      </w:tr>
      <w:tr w:rsidR="005D26EA" w:rsidRPr="00F52EEF" w14:paraId="3929870E" w14:textId="77777777" w:rsidTr="00C51B8C">
        <w:trPr>
          <w:trHeight w:val="197"/>
        </w:trPr>
        <w:tc>
          <w:tcPr>
            <w:tcW w:w="3902" w:type="dxa"/>
            <w:tcBorders>
              <w:top w:val="nil"/>
              <w:left w:val="single" w:sz="4" w:space="0" w:color="auto"/>
              <w:bottom w:val="single" w:sz="4" w:space="0" w:color="auto"/>
              <w:right w:val="single" w:sz="4" w:space="0" w:color="auto"/>
            </w:tcBorders>
            <w:shd w:val="clear" w:color="auto" w:fill="F7CAAC"/>
            <w:hideMark/>
          </w:tcPr>
          <w:p w14:paraId="133FA74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8" w:type="dxa"/>
            <w:gridSpan w:val="7"/>
            <w:tcBorders>
              <w:top w:val="nil"/>
              <w:left w:val="single" w:sz="4" w:space="0" w:color="auto"/>
              <w:bottom w:val="single" w:sz="4" w:space="0" w:color="auto"/>
              <w:right w:val="single" w:sz="4" w:space="0" w:color="auto"/>
            </w:tcBorders>
            <w:hideMark/>
          </w:tcPr>
          <w:p w14:paraId="0C01B92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Michal Stránský, Ph.D.</w:t>
            </w:r>
          </w:p>
        </w:tc>
      </w:tr>
      <w:tr w:rsidR="005D26EA" w:rsidRPr="00F52EEF" w14:paraId="6BD67FBF" w14:textId="77777777" w:rsidTr="00C51B8C">
        <w:trPr>
          <w:trHeight w:val="243"/>
        </w:trPr>
        <w:tc>
          <w:tcPr>
            <w:tcW w:w="3902" w:type="dxa"/>
            <w:tcBorders>
              <w:top w:val="nil"/>
              <w:left w:val="single" w:sz="4" w:space="0" w:color="auto"/>
              <w:bottom w:val="single" w:sz="4" w:space="0" w:color="auto"/>
              <w:right w:val="single" w:sz="4" w:space="0" w:color="auto"/>
            </w:tcBorders>
            <w:shd w:val="clear" w:color="auto" w:fill="F7CAAC"/>
            <w:hideMark/>
          </w:tcPr>
          <w:p w14:paraId="092EF52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8" w:type="dxa"/>
            <w:gridSpan w:val="7"/>
            <w:tcBorders>
              <w:top w:val="nil"/>
              <w:left w:val="single" w:sz="4" w:space="0" w:color="auto"/>
              <w:bottom w:val="single" w:sz="4" w:space="0" w:color="auto"/>
              <w:right w:val="single" w:sz="4" w:space="0" w:color="auto"/>
            </w:tcBorders>
            <w:hideMark/>
          </w:tcPr>
          <w:p w14:paraId="697FEDE6" w14:textId="012A8947" w:rsidR="005D26EA" w:rsidRPr="00F52EEF" w:rsidRDefault="00C1655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0DB3613C" w14:textId="77777777" w:rsidTr="00C51B8C">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1EEFB18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8" w:type="dxa"/>
            <w:gridSpan w:val="7"/>
            <w:tcBorders>
              <w:top w:val="single" w:sz="4" w:space="0" w:color="auto"/>
              <w:left w:val="single" w:sz="4" w:space="0" w:color="auto"/>
              <w:bottom w:val="nil"/>
              <w:right w:val="single" w:sz="4" w:space="0" w:color="auto"/>
            </w:tcBorders>
            <w:hideMark/>
          </w:tcPr>
          <w:p w14:paraId="6C798A16"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BCF2CCA" w14:textId="77777777" w:rsidTr="00C51B8C">
        <w:trPr>
          <w:trHeight w:val="70"/>
        </w:trPr>
        <w:tc>
          <w:tcPr>
            <w:tcW w:w="10670" w:type="dxa"/>
            <w:gridSpan w:val="8"/>
            <w:tcBorders>
              <w:top w:val="nil"/>
              <w:left w:val="single" w:sz="4" w:space="0" w:color="auto"/>
              <w:bottom w:val="single" w:sz="4" w:space="0" w:color="auto"/>
              <w:right w:val="single" w:sz="4" w:space="0" w:color="auto"/>
            </w:tcBorders>
          </w:tcPr>
          <w:p w14:paraId="35A5FC5C"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9882939" w14:textId="77777777" w:rsidTr="00C51B8C">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15F6134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8" w:type="dxa"/>
            <w:gridSpan w:val="7"/>
            <w:tcBorders>
              <w:top w:val="single" w:sz="4" w:space="0" w:color="auto"/>
              <w:left w:val="single" w:sz="4" w:space="0" w:color="auto"/>
              <w:bottom w:val="nil"/>
              <w:right w:val="single" w:sz="4" w:space="0" w:color="auto"/>
            </w:tcBorders>
          </w:tcPr>
          <w:p w14:paraId="1C4E7917"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FD2F035" w14:textId="77777777" w:rsidTr="00C51B8C">
        <w:trPr>
          <w:trHeight w:val="3112"/>
        </w:trPr>
        <w:tc>
          <w:tcPr>
            <w:tcW w:w="10670" w:type="dxa"/>
            <w:gridSpan w:val="8"/>
            <w:tcBorders>
              <w:top w:val="nil"/>
              <w:left w:val="single" w:sz="4" w:space="0" w:color="auto"/>
              <w:bottom w:val="single" w:sz="12" w:space="0" w:color="auto"/>
              <w:right w:val="single" w:sz="4" w:space="0" w:color="auto"/>
            </w:tcBorders>
            <w:hideMark/>
          </w:tcPr>
          <w:p w14:paraId="7B6D9F34" w14:textId="2A5C6FD5" w:rsidR="00C51B8C" w:rsidRPr="00C51B8C" w:rsidRDefault="00C51B8C" w:rsidP="00935F76">
            <w:pPr>
              <w:tabs>
                <w:tab w:val="left" w:pos="567"/>
              </w:tabs>
              <w:jc w:val="both"/>
              <w:rPr>
                <w:rFonts w:asciiTheme="minorHAnsi" w:eastAsia="Calibri" w:hAnsiTheme="minorHAnsi" w:cstheme="minorHAnsi"/>
                <w:b/>
              </w:rPr>
            </w:pPr>
            <w:r w:rsidRPr="00C51B8C">
              <w:rPr>
                <w:rFonts w:asciiTheme="minorHAnsi" w:eastAsia="Calibri" w:hAnsiTheme="minorHAnsi" w:cstheme="minorHAnsi"/>
                <w:b/>
              </w:rPr>
              <w:t>Probíraná témata:</w:t>
            </w:r>
          </w:p>
          <w:p w14:paraId="47A21638" w14:textId="3A26BEAC"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Filosofie?! K čemu je to dobré? </w:t>
            </w:r>
          </w:p>
          <w:p w14:paraId="303B4A1F"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Jaký je rozdíl mezi západním a východním myšlením? </w:t>
            </w:r>
          </w:p>
          <w:p w14:paraId="6D9750B0"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Co je to svět? </w:t>
            </w:r>
          </w:p>
          <w:p w14:paraId="60FF7070"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Co děláme, když mluvíme? </w:t>
            </w:r>
          </w:p>
          <w:p w14:paraId="4289664F"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Existuje čas? </w:t>
            </w:r>
          </w:p>
          <w:p w14:paraId="2C26B493"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Máme svobodnou vůli? </w:t>
            </w:r>
          </w:p>
          <w:p w14:paraId="63EA3701"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Jak víme, že něco víme? </w:t>
            </w:r>
          </w:p>
          <w:p w14:paraId="2B4D05C5"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Co je to pravda? </w:t>
            </w:r>
          </w:p>
          <w:p w14:paraId="44E31954"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Jaké je nejlepší společenské uspořádání? </w:t>
            </w:r>
          </w:p>
          <w:p w14:paraId="574F7F4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 Co je ještě umění?</w:t>
            </w:r>
          </w:p>
        </w:tc>
      </w:tr>
      <w:tr w:rsidR="005D26EA" w:rsidRPr="00F52EEF" w14:paraId="2EE3A62E" w14:textId="77777777" w:rsidTr="00C51B8C">
        <w:trPr>
          <w:trHeight w:val="265"/>
        </w:trPr>
        <w:tc>
          <w:tcPr>
            <w:tcW w:w="4469" w:type="dxa"/>
            <w:gridSpan w:val="2"/>
            <w:tcBorders>
              <w:top w:val="nil"/>
              <w:left w:val="single" w:sz="4" w:space="0" w:color="auto"/>
              <w:bottom w:val="single" w:sz="4" w:space="0" w:color="auto"/>
              <w:right w:val="single" w:sz="4" w:space="0" w:color="auto"/>
            </w:tcBorders>
            <w:shd w:val="clear" w:color="auto" w:fill="F7CAAC"/>
            <w:hideMark/>
          </w:tcPr>
          <w:p w14:paraId="7A55EF2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6"/>
            <w:tcBorders>
              <w:top w:val="nil"/>
              <w:left w:val="single" w:sz="4" w:space="0" w:color="auto"/>
              <w:bottom w:val="nil"/>
              <w:right w:val="single" w:sz="4" w:space="0" w:color="auto"/>
            </w:tcBorders>
          </w:tcPr>
          <w:p w14:paraId="4DC58DF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D5DF07B" w14:textId="77777777" w:rsidTr="00C51B8C">
        <w:trPr>
          <w:trHeight w:val="3658"/>
        </w:trPr>
        <w:tc>
          <w:tcPr>
            <w:tcW w:w="10670" w:type="dxa"/>
            <w:gridSpan w:val="8"/>
            <w:tcBorders>
              <w:top w:val="nil"/>
              <w:left w:val="single" w:sz="4" w:space="0" w:color="auto"/>
              <w:bottom w:val="single" w:sz="4" w:space="0" w:color="auto"/>
              <w:right w:val="single" w:sz="4" w:space="0" w:color="auto"/>
            </w:tcBorders>
          </w:tcPr>
          <w:p w14:paraId="6E6AF2B2" w14:textId="539EFAB8" w:rsidR="005D26EA" w:rsidRPr="00C51B8C" w:rsidDel="00FC6763" w:rsidRDefault="005D26EA" w:rsidP="00935F76">
            <w:pPr>
              <w:tabs>
                <w:tab w:val="left" w:pos="567"/>
              </w:tabs>
              <w:autoSpaceDE w:val="0"/>
              <w:autoSpaceDN w:val="0"/>
              <w:adjustRightInd w:val="0"/>
              <w:rPr>
                <w:del w:id="3573" w:author="Admin" w:date="2020-01-29T13:01:00Z"/>
                <w:rFonts w:asciiTheme="minorHAnsi" w:eastAsia="Calibri" w:hAnsiTheme="minorHAnsi" w:cstheme="minorHAnsi"/>
                <w:b/>
              </w:rPr>
            </w:pPr>
            <w:del w:id="3574" w:author="Admin" w:date="2020-01-29T13:01:00Z">
              <w:r w:rsidRPr="00C51B8C" w:rsidDel="00FC6763">
                <w:rPr>
                  <w:rFonts w:asciiTheme="minorHAnsi" w:eastAsia="Calibri" w:hAnsiTheme="minorHAnsi" w:cstheme="minorHAnsi"/>
                  <w:b/>
                </w:rPr>
                <w:delText xml:space="preserve">Povinná literatura: </w:delText>
              </w:r>
            </w:del>
          </w:p>
          <w:p w14:paraId="17ED9B84" w14:textId="0AA67127" w:rsidR="005D26EA" w:rsidRPr="008B324B" w:rsidDel="00FC6763" w:rsidRDefault="005D26EA" w:rsidP="00935F76">
            <w:pPr>
              <w:tabs>
                <w:tab w:val="left" w:pos="567"/>
              </w:tabs>
              <w:autoSpaceDE w:val="0"/>
              <w:autoSpaceDN w:val="0"/>
              <w:adjustRightInd w:val="0"/>
              <w:rPr>
                <w:del w:id="3575" w:author="Admin" w:date="2020-01-29T13:01:00Z"/>
                <w:rFonts w:asciiTheme="minorHAnsi" w:eastAsia="Calibri" w:hAnsiTheme="minorHAnsi"/>
                <w:color w:val="FF0000"/>
                <w:rPrChange w:id="3576" w:author="Martin Kazík" w:date="2020-01-23T11:23:00Z">
                  <w:rPr>
                    <w:del w:id="3577" w:author="Admin" w:date="2020-01-29T13:01:00Z"/>
                    <w:rFonts w:asciiTheme="minorHAnsi" w:eastAsia="Calibri" w:hAnsiTheme="minorHAnsi"/>
                  </w:rPr>
                </w:rPrChange>
              </w:rPr>
            </w:pPr>
            <w:del w:id="3578" w:author="Admin" w:date="2020-01-29T13:01:00Z">
              <w:r w:rsidRPr="008B324B" w:rsidDel="00FC6763">
                <w:rPr>
                  <w:rFonts w:asciiTheme="minorHAnsi" w:eastAsia="Calibri" w:hAnsiTheme="minorHAnsi"/>
                  <w:color w:val="FF0000"/>
                  <w:rPrChange w:id="3579" w:author="Martin Kazík" w:date="2020-01-23T11:23:00Z">
                    <w:rPr>
                      <w:rFonts w:asciiTheme="minorHAnsi" w:eastAsia="Calibri" w:hAnsiTheme="minorHAnsi"/>
                    </w:rPr>
                  </w:rPrChange>
                </w:rPr>
                <w:delText xml:space="preserve">BLECHA, Ivan. 1994. </w:delText>
              </w:r>
              <w:r w:rsidRPr="008B324B" w:rsidDel="00FC6763">
                <w:rPr>
                  <w:rFonts w:asciiTheme="minorHAnsi" w:eastAsia="Calibri" w:hAnsiTheme="minorHAnsi"/>
                  <w:i/>
                  <w:color w:val="FF0000"/>
                  <w:rPrChange w:id="3580" w:author="Martin Kazík" w:date="2020-01-23T11:23:00Z">
                    <w:rPr>
                      <w:rFonts w:asciiTheme="minorHAnsi" w:eastAsia="Calibri" w:hAnsiTheme="minorHAnsi"/>
                      <w:i/>
                    </w:rPr>
                  </w:rPrChange>
                </w:rPr>
                <w:delText>Filosofie: základní problémy.</w:delText>
              </w:r>
              <w:r w:rsidRPr="008B324B" w:rsidDel="00FC6763">
                <w:rPr>
                  <w:rFonts w:asciiTheme="minorHAnsi" w:eastAsia="Calibri" w:hAnsiTheme="minorHAnsi"/>
                  <w:color w:val="FF0000"/>
                  <w:rPrChange w:id="3581" w:author="Martin Kazík" w:date="2020-01-23T11:23:00Z">
                    <w:rPr>
                      <w:rFonts w:asciiTheme="minorHAnsi" w:eastAsia="Calibri" w:hAnsiTheme="minorHAnsi"/>
                    </w:rPr>
                  </w:rPrChange>
                </w:rPr>
                <w:delText xml:space="preserve"> Olomouc: Fin.</w:delText>
              </w:r>
            </w:del>
          </w:p>
          <w:p w14:paraId="1173CC61" w14:textId="4B2737DD" w:rsidR="005D26EA" w:rsidRPr="008B324B" w:rsidDel="00FC6763" w:rsidRDefault="005D26EA" w:rsidP="00935F76">
            <w:pPr>
              <w:tabs>
                <w:tab w:val="left" w:pos="567"/>
              </w:tabs>
              <w:autoSpaceDE w:val="0"/>
              <w:autoSpaceDN w:val="0"/>
              <w:adjustRightInd w:val="0"/>
              <w:rPr>
                <w:del w:id="3582" w:author="Admin" w:date="2020-01-29T13:01:00Z"/>
                <w:rFonts w:asciiTheme="minorHAnsi" w:eastAsia="Calibri" w:hAnsiTheme="minorHAnsi"/>
                <w:color w:val="FF0000"/>
                <w:rPrChange w:id="3583" w:author="Martin Kazík" w:date="2020-01-23T11:23:00Z">
                  <w:rPr>
                    <w:del w:id="3584" w:author="Admin" w:date="2020-01-29T13:01:00Z"/>
                    <w:rFonts w:asciiTheme="minorHAnsi" w:eastAsia="Calibri" w:hAnsiTheme="minorHAnsi"/>
                  </w:rPr>
                </w:rPrChange>
              </w:rPr>
            </w:pPr>
            <w:del w:id="3585" w:author="Admin" w:date="2020-01-29T13:01:00Z">
              <w:r w:rsidRPr="008B324B" w:rsidDel="00FC6763">
                <w:rPr>
                  <w:rFonts w:asciiTheme="minorHAnsi" w:eastAsia="Calibri" w:hAnsiTheme="minorHAnsi"/>
                  <w:color w:val="FF0000"/>
                  <w:rPrChange w:id="3586" w:author="Martin Kazík" w:date="2020-01-23T11:23:00Z">
                    <w:rPr>
                      <w:rFonts w:asciiTheme="minorHAnsi" w:eastAsia="Calibri" w:hAnsiTheme="minorHAnsi"/>
                    </w:rPr>
                  </w:rPrChange>
                </w:rPr>
                <w:delText xml:space="preserve">PEREGRIN, Jaroslav. 2008. </w:delText>
              </w:r>
              <w:r w:rsidRPr="008B324B" w:rsidDel="00FC6763">
                <w:rPr>
                  <w:rFonts w:asciiTheme="minorHAnsi" w:eastAsia="Calibri" w:hAnsiTheme="minorHAnsi"/>
                  <w:i/>
                  <w:color w:val="FF0000"/>
                  <w:rPrChange w:id="3587" w:author="Martin Kazík" w:date="2020-01-23T11:23:00Z">
                    <w:rPr>
                      <w:rFonts w:asciiTheme="minorHAnsi" w:eastAsia="Calibri" w:hAnsiTheme="minorHAnsi"/>
                      <w:i/>
                    </w:rPr>
                  </w:rPrChange>
                </w:rPr>
                <w:delText xml:space="preserve">Filozofie pro normální lidi. </w:delText>
              </w:r>
              <w:r w:rsidRPr="008B324B" w:rsidDel="00FC6763">
                <w:rPr>
                  <w:rFonts w:asciiTheme="minorHAnsi" w:eastAsia="Calibri" w:hAnsiTheme="minorHAnsi"/>
                  <w:color w:val="FF0000"/>
                  <w:rPrChange w:id="3588" w:author="Martin Kazík" w:date="2020-01-23T11:23:00Z">
                    <w:rPr>
                      <w:rFonts w:asciiTheme="minorHAnsi" w:eastAsia="Calibri" w:hAnsiTheme="minorHAnsi"/>
                    </w:rPr>
                  </w:rPrChange>
                </w:rPr>
                <w:delText>Praha: Dokořán. ISBN 978-80-7363-192-5.</w:delText>
              </w:r>
            </w:del>
          </w:p>
          <w:p w14:paraId="22746C46" w14:textId="3A96EFAE" w:rsidR="005D26EA" w:rsidRPr="00F52EEF" w:rsidDel="00FC6763" w:rsidRDefault="005D26EA" w:rsidP="00935F76">
            <w:pPr>
              <w:tabs>
                <w:tab w:val="left" w:pos="567"/>
              </w:tabs>
              <w:autoSpaceDE w:val="0"/>
              <w:autoSpaceDN w:val="0"/>
              <w:adjustRightInd w:val="0"/>
              <w:rPr>
                <w:del w:id="3589" w:author="Admin" w:date="2020-01-29T13:01:00Z"/>
                <w:rFonts w:asciiTheme="minorHAnsi" w:eastAsia="Calibri" w:hAnsiTheme="minorHAnsi" w:cstheme="minorHAnsi"/>
              </w:rPr>
            </w:pPr>
          </w:p>
          <w:p w14:paraId="676A7465" w14:textId="7C110A06" w:rsidR="005D26EA" w:rsidRPr="00C51B8C" w:rsidDel="00FC6763" w:rsidRDefault="005D26EA" w:rsidP="00935F76">
            <w:pPr>
              <w:tabs>
                <w:tab w:val="left" w:pos="567"/>
              </w:tabs>
              <w:autoSpaceDE w:val="0"/>
              <w:autoSpaceDN w:val="0"/>
              <w:adjustRightInd w:val="0"/>
              <w:rPr>
                <w:del w:id="3590" w:author="Admin" w:date="2020-01-29T13:01:00Z"/>
                <w:rFonts w:asciiTheme="minorHAnsi" w:eastAsia="Calibri" w:hAnsiTheme="minorHAnsi" w:cstheme="minorHAnsi"/>
                <w:b/>
              </w:rPr>
            </w:pPr>
            <w:del w:id="3591" w:author="Admin" w:date="2020-01-29T13:01:00Z">
              <w:r w:rsidRPr="00C51B8C" w:rsidDel="00FC6763">
                <w:rPr>
                  <w:rFonts w:asciiTheme="minorHAnsi" w:eastAsia="Calibri" w:hAnsiTheme="minorHAnsi" w:cstheme="minorHAnsi"/>
                  <w:b/>
                </w:rPr>
                <w:delText xml:space="preserve">Doporučená literatura: </w:delText>
              </w:r>
            </w:del>
          </w:p>
          <w:p w14:paraId="7A004504" w14:textId="530C43AD" w:rsidR="005D26EA" w:rsidRPr="008B324B" w:rsidDel="00FC6763" w:rsidRDefault="005D26EA" w:rsidP="00935F76">
            <w:pPr>
              <w:tabs>
                <w:tab w:val="left" w:pos="567"/>
              </w:tabs>
              <w:jc w:val="both"/>
              <w:rPr>
                <w:del w:id="3592" w:author="Admin" w:date="2020-01-29T13:01:00Z"/>
                <w:rFonts w:asciiTheme="minorHAnsi" w:eastAsia="Calibri" w:hAnsiTheme="minorHAnsi"/>
                <w:color w:val="FF0000"/>
                <w:rPrChange w:id="3593" w:author="Martin Kazík" w:date="2020-01-23T11:23:00Z">
                  <w:rPr>
                    <w:del w:id="3594" w:author="Admin" w:date="2020-01-29T13:01:00Z"/>
                    <w:rFonts w:asciiTheme="minorHAnsi" w:eastAsia="Calibri" w:hAnsiTheme="minorHAnsi"/>
                  </w:rPr>
                </w:rPrChange>
              </w:rPr>
            </w:pPr>
            <w:del w:id="3595" w:author="Admin" w:date="2020-01-29T13:01:00Z">
              <w:r w:rsidRPr="008B324B" w:rsidDel="00FC6763">
                <w:rPr>
                  <w:rFonts w:asciiTheme="minorHAnsi" w:eastAsia="Calibri" w:hAnsiTheme="minorHAnsi"/>
                  <w:i/>
                  <w:color w:val="FF0000"/>
                  <w:rPrChange w:id="3596" w:author="Martin Kazík" w:date="2020-01-23T11:23:00Z">
                    <w:rPr>
                      <w:rFonts w:asciiTheme="minorHAnsi" w:eastAsia="Calibri" w:hAnsiTheme="minorHAnsi"/>
                      <w:i/>
                    </w:rPr>
                  </w:rPrChange>
                </w:rPr>
                <w:delText>Filosofický slovník.</w:delText>
              </w:r>
              <w:r w:rsidRPr="008B324B" w:rsidDel="00FC6763">
                <w:rPr>
                  <w:rFonts w:asciiTheme="minorHAnsi" w:eastAsia="Calibri" w:hAnsiTheme="minorHAnsi"/>
                  <w:color w:val="FF0000"/>
                  <w:rPrChange w:id="3597" w:author="Martin Kazík" w:date="2020-01-23T11:23:00Z">
                    <w:rPr>
                      <w:rFonts w:asciiTheme="minorHAnsi" w:eastAsia="Calibri" w:hAnsiTheme="minorHAnsi"/>
                    </w:rPr>
                  </w:rPrChange>
                </w:rPr>
                <w:delText xml:space="preserve"> 2. opr. a rozš. vyd. Olomouc: Nakladatelství Olomouc, 1998. ISBN 80-7182-064-4.</w:delText>
              </w:r>
            </w:del>
          </w:p>
          <w:p w14:paraId="1A1D2904" w14:textId="77777777" w:rsidR="005D26EA" w:rsidRDefault="005D26EA" w:rsidP="00935F76">
            <w:pPr>
              <w:tabs>
                <w:tab w:val="left" w:pos="567"/>
              </w:tabs>
              <w:jc w:val="both"/>
              <w:rPr>
                <w:ins w:id="3598" w:author="Admin" w:date="2020-01-29T13:01:00Z"/>
                <w:rFonts w:asciiTheme="minorHAnsi" w:eastAsia="Calibri" w:hAnsiTheme="minorHAnsi"/>
                <w:color w:val="FF0000"/>
              </w:rPr>
            </w:pPr>
            <w:del w:id="3599" w:author="Admin" w:date="2020-01-29T13:01:00Z">
              <w:r w:rsidRPr="008B324B" w:rsidDel="00FC6763">
                <w:rPr>
                  <w:rFonts w:asciiTheme="minorHAnsi" w:eastAsia="Calibri" w:hAnsiTheme="minorHAnsi"/>
                  <w:color w:val="FF0000"/>
                  <w:rPrChange w:id="3600" w:author="Martin Kazík" w:date="2020-01-23T11:23:00Z">
                    <w:rPr>
                      <w:rFonts w:asciiTheme="minorHAnsi" w:eastAsia="Calibri" w:hAnsiTheme="minorHAnsi"/>
                    </w:rPr>
                  </w:rPrChange>
                </w:rPr>
                <w:delText xml:space="preserve">LAW, Stephen. 2007. </w:delText>
              </w:r>
              <w:r w:rsidRPr="008B324B" w:rsidDel="00FC6763">
                <w:rPr>
                  <w:rFonts w:asciiTheme="minorHAnsi" w:eastAsia="Calibri" w:hAnsiTheme="minorHAnsi"/>
                  <w:i/>
                  <w:color w:val="FF0000"/>
                  <w:rPrChange w:id="3601" w:author="Martin Kazík" w:date="2020-01-23T11:23:00Z">
                    <w:rPr>
                      <w:rFonts w:asciiTheme="minorHAnsi" w:eastAsia="Calibri" w:hAnsiTheme="minorHAnsi"/>
                      <w:i/>
                    </w:rPr>
                  </w:rPrChange>
                </w:rPr>
                <w:delText>Filozofická gymnastika: 25 krátkých myšlenkových dobrodružství.</w:delText>
              </w:r>
              <w:r w:rsidRPr="008B324B" w:rsidDel="00FC6763">
                <w:rPr>
                  <w:rFonts w:asciiTheme="minorHAnsi" w:eastAsia="Calibri" w:hAnsiTheme="minorHAnsi"/>
                  <w:color w:val="FF0000"/>
                  <w:rPrChange w:id="3602" w:author="Martin Kazík" w:date="2020-01-23T11:23:00Z">
                    <w:rPr>
                      <w:rFonts w:asciiTheme="minorHAnsi" w:eastAsia="Calibri" w:hAnsiTheme="minorHAnsi"/>
                    </w:rPr>
                  </w:rPrChange>
                </w:rPr>
                <w:delText xml:space="preserve"> Praha: Argo. ISBN 978-80-86569-84-0.</w:delText>
              </w:r>
            </w:del>
          </w:p>
          <w:p w14:paraId="6BBB3320" w14:textId="77777777" w:rsidR="00FC6763" w:rsidRPr="00185031" w:rsidRDefault="00FC6763" w:rsidP="00FC6763">
            <w:pPr>
              <w:tabs>
                <w:tab w:val="left" w:pos="567"/>
              </w:tabs>
              <w:autoSpaceDE w:val="0"/>
              <w:autoSpaceDN w:val="0"/>
              <w:adjustRightInd w:val="0"/>
              <w:rPr>
                <w:ins w:id="3603" w:author="Admin" w:date="2020-01-29T13:01:00Z"/>
                <w:rFonts w:asciiTheme="minorHAnsi" w:eastAsia="Calibri" w:hAnsiTheme="minorHAnsi" w:cstheme="minorHAnsi"/>
                <w:b/>
              </w:rPr>
            </w:pPr>
            <w:ins w:id="3604" w:author="Admin" w:date="2020-01-29T13:01:00Z">
              <w:r w:rsidRPr="00185031">
                <w:rPr>
                  <w:rFonts w:asciiTheme="minorHAnsi" w:eastAsia="Calibri" w:hAnsiTheme="minorHAnsi" w:cstheme="minorHAnsi"/>
                  <w:b/>
                </w:rPr>
                <w:t>Povinná literatura:</w:t>
              </w:r>
            </w:ins>
          </w:p>
          <w:p w14:paraId="07A54711" w14:textId="77777777" w:rsidR="00FC6763" w:rsidRPr="00BD4907" w:rsidRDefault="00FC6763" w:rsidP="00FC6763">
            <w:pPr>
              <w:tabs>
                <w:tab w:val="left" w:pos="567"/>
              </w:tabs>
              <w:autoSpaceDE w:val="0"/>
              <w:autoSpaceDN w:val="0"/>
              <w:adjustRightInd w:val="0"/>
              <w:rPr>
                <w:ins w:id="3605" w:author="Admin" w:date="2020-01-29T13:01:00Z"/>
                <w:rFonts w:asciiTheme="minorHAnsi" w:eastAsia="Calibri" w:hAnsiTheme="minorHAnsi"/>
                <w:color w:val="FF0000"/>
              </w:rPr>
            </w:pPr>
            <w:ins w:id="3606" w:author="Admin" w:date="2020-01-29T13:01:00Z">
              <w:r>
                <w:rPr>
                  <w:rFonts w:asciiTheme="minorHAnsi" w:eastAsia="Calibri" w:hAnsiTheme="minorHAnsi"/>
                  <w:color w:val="FF0000"/>
                </w:rPr>
                <w:t xml:space="preserve">FISHER, A. TALLANT, J. 2016. </w:t>
              </w:r>
              <w:r>
                <w:rPr>
                  <w:rFonts w:asciiTheme="minorHAnsi" w:eastAsia="Calibri" w:hAnsiTheme="minorHAnsi"/>
                  <w:i/>
                  <w:iCs/>
                  <w:color w:val="FF0000"/>
                </w:rPr>
                <w:t xml:space="preserve">How to get Philosophy Student talking. </w:t>
              </w:r>
              <w:r>
                <w:rPr>
                  <w:rFonts w:asciiTheme="minorHAnsi" w:eastAsia="Calibri" w:hAnsiTheme="minorHAnsi"/>
                  <w:color w:val="FF0000"/>
                </w:rPr>
                <w:t xml:space="preserve">Routlege. </w:t>
              </w:r>
              <w:r w:rsidRPr="00BD4907">
                <w:rPr>
                  <w:rFonts w:asciiTheme="minorHAnsi" w:eastAsia="Calibri" w:hAnsiTheme="minorHAnsi"/>
                  <w:color w:val="FF0000"/>
                </w:rPr>
                <w:t>ISBN-10: 9781138827875</w:t>
              </w:r>
              <w:r>
                <w:rPr>
                  <w:rFonts w:asciiTheme="minorHAnsi" w:eastAsia="Calibri" w:hAnsiTheme="minorHAnsi"/>
                  <w:color w:val="FF0000"/>
                </w:rPr>
                <w:t>.</w:t>
              </w:r>
            </w:ins>
          </w:p>
          <w:p w14:paraId="6AA41524" w14:textId="77777777" w:rsidR="00FC6763" w:rsidRPr="00BD4907" w:rsidRDefault="00FC6763" w:rsidP="00FC6763">
            <w:pPr>
              <w:tabs>
                <w:tab w:val="left" w:pos="567"/>
              </w:tabs>
              <w:autoSpaceDE w:val="0"/>
              <w:autoSpaceDN w:val="0"/>
              <w:adjustRightInd w:val="0"/>
              <w:rPr>
                <w:ins w:id="3607" w:author="Admin" w:date="2020-01-29T13:01:00Z"/>
                <w:rFonts w:asciiTheme="minorHAnsi" w:eastAsia="Calibri" w:hAnsiTheme="minorHAnsi"/>
                <w:color w:val="FF0000"/>
              </w:rPr>
            </w:pPr>
            <w:ins w:id="3608" w:author="Admin" w:date="2020-01-29T13:01:00Z">
              <w:r>
                <w:rPr>
                  <w:rFonts w:asciiTheme="minorHAnsi" w:eastAsia="Calibri" w:hAnsiTheme="minorHAnsi"/>
                  <w:color w:val="FF0000"/>
                </w:rPr>
                <w:t xml:space="preserve">PAYNE, Russ W. 2015. </w:t>
              </w:r>
              <w:r w:rsidRPr="00B105D8">
                <w:rPr>
                  <w:rFonts w:asciiTheme="minorHAnsi" w:eastAsia="Calibri" w:hAnsiTheme="minorHAnsi"/>
                  <w:i/>
                  <w:iCs/>
                  <w:color w:val="FF0000"/>
                </w:rPr>
                <w:t>An Introduction to Philosophy</w:t>
              </w:r>
              <w:r>
                <w:rPr>
                  <w:rFonts w:asciiTheme="minorHAnsi" w:eastAsia="Calibri" w:hAnsiTheme="minorHAnsi"/>
                  <w:color w:val="FF0000"/>
                </w:rPr>
                <w:t>. BCcampus.</w:t>
              </w:r>
            </w:ins>
          </w:p>
          <w:p w14:paraId="33CBE83C" w14:textId="77777777" w:rsidR="00FC6763" w:rsidRPr="00F52EEF" w:rsidRDefault="00FC6763" w:rsidP="00FC6763">
            <w:pPr>
              <w:tabs>
                <w:tab w:val="left" w:pos="567"/>
              </w:tabs>
              <w:autoSpaceDE w:val="0"/>
              <w:autoSpaceDN w:val="0"/>
              <w:adjustRightInd w:val="0"/>
              <w:rPr>
                <w:ins w:id="3609" w:author="Admin" w:date="2020-01-29T13:01:00Z"/>
                <w:rFonts w:asciiTheme="minorHAnsi" w:eastAsia="Calibri" w:hAnsiTheme="minorHAnsi" w:cstheme="minorHAnsi"/>
              </w:rPr>
            </w:pPr>
          </w:p>
          <w:p w14:paraId="30991DB0" w14:textId="77777777" w:rsidR="00FC6763" w:rsidRPr="00185031" w:rsidRDefault="00FC6763" w:rsidP="00FC6763">
            <w:pPr>
              <w:tabs>
                <w:tab w:val="left" w:pos="567"/>
              </w:tabs>
              <w:autoSpaceDE w:val="0"/>
              <w:autoSpaceDN w:val="0"/>
              <w:adjustRightInd w:val="0"/>
              <w:rPr>
                <w:ins w:id="3610" w:author="Admin" w:date="2020-01-29T13:01:00Z"/>
                <w:rFonts w:asciiTheme="minorHAnsi" w:eastAsia="Calibri" w:hAnsiTheme="minorHAnsi" w:cstheme="minorHAnsi"/>
                <w:b/>
              </w:rPr>
            </w:pPr>
            <w:ins w:id="3611" w:author="Admin" w:date="2020-01-29T13:01:00Z">
              <w:r w:rsidRPr="00185031">
                <w:rPr>
                  <w:rFonts w:asciiTheme="minorHAnsi" w:eastAsia="Calibri" w:hAnsiTheme="minorHAnsi" w:cstheme="minorHAnsi"/>
                  <w:b/>
                </w:rPr>
                <w:t xml:space="preserve">Doporučená literatura: </w:t>
              </w:r>
            </w:ins>
          </w:p>
          <w:p w14:paraId="7D14C53F" w14:textId="77777777" w:rsidR="00FC6763" w:rsidRPr="00B105D8" w:rsidRDefault="00FC6763" w:rsidP="00FC6763">
            <w:pPr>
              <w:tabs>
                <w:tab w:val="left" w:pos="567"/>
              </w:tabs>
              <w:autoSpaceDE w:val="0"/>
              <w:autoSpaceDN w:val="0"/>
              <w:adjustRightInd w:val="0"/>
              <w:rPr>
                <w:ins w:id="3612" w:author="Admin" w:date="2020-01-29T13:01:00Z"/>
                <w:rFonts w:asciiTheme="minorHAnsi" w:eastAsia="Calibri" w:hAnsiTheme="minorHAnsi"/>
                <w:color w:val="FF0000"/>
              </w:rPr>
            </w:pPr>
            <w:ins w:id="3613" w:author="Admin" w:date="2020-01-29T13:01:00Z">
              <w:r w:rsidRPr="00B105D8">
                <w:rPr>
                  <w:rFonts w:asciiTheme="minorHAnsi" w:eastAsia="Calibri" w:hAnsiTheme="minorHAnsi"/>
                  <w:color w:val="FF0000"/>
                </w:rPr>
                <w:t xml:space="preserve">BLECHA, Ivan. 1994. </w:t>
              </w:r>
              <w:r w:rsidRPr="00B105D8">
                <w:rPr>
                  <w:rFonts w:asciiTheme="minorHAnsi" w:eastAsia="Calibri" w:hAnsiTheme="minorHAnsi"/>
                  <w:i/>
                  <w:color w:val="FF0000"/>
                </w:rPr>
                <w:t>Filosofie: základní problémy.</w:t>
              </w:r>
              <w:r w:rsidRPr="00B105D8">
                <w:rPr>
                  <w:rFonts w:asciiTheme="minorHAnsi" w:eastAsia="Calibri" w:hAnsiTheme="minorHAnsi"/>
                  <w:color w:val="FF0000"/>
                </w:rPr>
                <w:t xml:space="preserve"> Olomouc: Fin.</w:t>
              </w:r>
            </w:ins>
          </w:p>
          <w:p w14:paraId="20DFF9B3" w14:textId="77777777" w:rsidR="00FC6763" w:rsidRPr="00B105D8" w:rsidRDefault="00FC6763" w:rsidP="00FC6763">
            <w:pPr>
              <w:tabs>
                <w:tab w:val="left" w:pos="567"/>
              </w:tabs>
              <w:jc w:val="both"/>
              <w:rPr>
                <w:ins w:id="3614" w:author="Admin" w:date="2020-01-29T13:01:00Z"/>
                <w:rFonts w:asciiTheme="minorHAnsi" w:eastAsia="Calibri" w:hAnsiTheme="minorHAnsi"/>
                <w:color w:val="FF0000"/>
              </w:rPr>
            </w:pPr>
            <w:ins w:id="3615" w:author="Admin" w:date="2020-01-29T13:01:00Z">
              <w:r w:rsidRPr="00B105D8">
                <w:rPr>
                  <w:rFonts w:asciiTheme="minorHAnsi" w:eastAsia="Calibri" w:hAnsiTheme="minorHAnsi"/>
                  <w:i/>
                  <w:color w:val="FF0000"/>
                </w:rPr>
                <w:t>Filosofický slovník.</w:t>
              </w:r>
              <w:r w:rsidRPr="00B105D8">
                <w:rPr>
                  <w:rFonts w:asciiTheme="minorHAnsi" w:eastAsia="Calibri" w:hAnsiTheme="minorHAnsi"/>
                  <w:color w:val="FF0000"/>
                </w:rPr>
                <w:t xml:space="preserve"> 2. opr. a rozš. vyd. Olomouc: Nakladatelství Olomouc, 1998. ISBN 80-7182-064-4.</w:t>
              </w:r>
            </w:ins>
          </w:p>
          <w:p w14:paraId="4B7B0C96" w14:textId="77777777" w:rsidR="00FC6763" w:rsidRDefault="00FC6763" w:rsidP="00FC6763">
            <w:pPr>
              <w:tabs>
                <w:tab w:val="left" w:pos="567"/>
              </w:tabs>
              <w:jc w:val="both"/>
              <w:rPr>
                <w:ins w:id="3616" w:author="Admin" w:date="2020-01-29T13:01:00Z"/>
                <w:rFonts w:asciiTheme="minorHAnsi" w:eastAsia="Calibri" w:hAnsiTheme="minorHAnsi"/>
                <w:color w:val="FF0000"/>
              </w:rPr>
            </w:pPr>
            <w:ins w:id="3617" w:author="Admin" w:date="2020-01-29T13:01:00Z">
              <w:r w:rsidRPr="00B105D8">
                <w:rPr>
                  <w:rFonts w:asciiTheme="minorHAnsi" w:eastAsia="Calibri" w:hAnsiTheme="minorHAnsi"/>
                  <w:color w:val="FF0000"/>
                </w:rPr>
                <w:t xml:space="preserve">LAW, Stephen. 2007. </w:t>
              </w:r>
              <w:r w:rsidRPr="00B105D8">
                <w:rPr>
                  <w:rFonts w:asciiTheme="minorHAnsi" w:eastAsia="Calibri" w:hAnsiTheme="minorHAnsi"/>
                  <w:i/>
                  <w:color w:val="FF0000"/>
                </w:rPr>
                <w:t>Filozofická gymnastika: 25 krátkých myšlenkových dobrodružství.</w:t>
              </w:r>
              <w:r w:rsidRPr="00B105D8">
                <w:rPr>
                  <w:rFonts w:asciiTheme="minorHAnsi" w:eastAsia="Calibri" w:hAnsiTheme="minorHAnsi"/>
                  <w:color w:val="FF0000"/>
                </w:rPr>
                <w:t xml:space="preserve"> Praha: Argo. ISBN 978-80-86569-84-0.</w:t>
              </w:r>
            </w:ins>
          </w:p>
          <w:p w14:paraId="4A9EB80C" w14:textId="77777777" w:rsidR="00FC6763" w:rsidRPr="00B105D8" w:rsidRDefault="00FC6763" w:rsidP="00FC6763">
            <w:pPr>
              <w:tabs>
                <w:tab w:val="left" w:pos="567"/>
              </w:tabs>
              <w:autoSpaceDE w:val="0"/>
              <w:autoSpaceDN w:val="0"/>
              <w:adjustRightInd w:val="0"/>
              <w:rPr>
                <w:ins w:id="3618" w:author="Admin" w:date="2020-01-29T13:01:00Z"/>
                <w:rFonts w:asciiTheme="minorHAnsi" w:eastAsia="Calibri" w:hAnsiTheme="minorHAnsi"/>
                <w:color w:val="FF0000"/>
              </w:rPr>
            </w:pPr>
            <w:ins w:id="3619" w:author="Admin" w:date="2020-01-29T13:01:00Z">
              <w:r w:rsidRPr="00B105D8">
                <w:rPr>
                  <w:rFonts w:asciiTheme="minorHAnsi" w:eastAsia="Calibri" w:hAnsiTheme="minorHAnsi"/>
                  <w:color w:val="FF0000"/>
                </w:rPr>
                <w:t xml:space="preserve">PEREGRIN, Jaroslav. 2008. </w:t>
              </w:r>
              <w:r w:rsidRPr="00B105D8">
                <w:rPr>
                  <w:rFonts w:asciiTheme="minorHAnsi" w:eastAsia="Calibri" w:hAnsiTheme="minorHAnsi"/>
                  <w:i/>
                  <w:color w:val="FF0000"/>
                </w:rPr>
                <w:t xml:space="preserve">Filozofie pro normální lidi. </w:t>
              </w:r>
              <w:r w:rsidRPr="00B105D8">
                <w:rPr>
                  <w:rFonts w:asciiTheme="minorHAnsi" w:eastAsia="Calibri" w:hAnsiTheme="minorHAnsi"/>
                  <w:color w:val="FF0000"/>
                </w:rPr>
                <w:t>Praha: Dokořán. ISBN 978-80-7363-192-5.</w:t>
              </w:r>
            </w:ins>
          </w:p>
          <w:p w14:paraId="7764B418" w14:textId="6DC783EE" w:rsidR="00FC6763" w:rsidRPr="00F52EEF" w:rsidRDefault="00FC6763" w:rsidP="00935F76">
            <w:pPr>
              <w:tabs>
                <w:tab w:val="left" w:pos="567"/>
              </w:tabs>
              <w:jc w:val="both"/>
              <w:rPr>
                <w:rFonts w:asciiTheme="minorHAnsi" w:hAnsiTheme="minorHAnsi" w:cstheme="minorHAnsi"/>
              </w:rPr>
            </w:pPr>
          </w:p>
        </w:tc>
      </w:tr>
      <w:tr w:rsidR="005D26EA" w:rsidRPr="00F52EEF" w14:paraId="66C89444" w14:textId="77777777" w:rsidTr="00C51B8C">
        <w:tc>
          <w:tcPr>
            <w:tcW w:w="10670"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7DF90F3"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2DAEFBEE" w14:textId="77777777" w:rsidTr="00C51B8C">
        <w:tc>
          <w:tcPr>
            <w:tcW w:w="5603"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7ECD450"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1399D23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8"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F22309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7F815F7B" w14:textId="77777777" w:rsidTr="00C51B8C">
        <w:tc>
          <w:tcPr>
            <w:tcW w:w="1067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D03A29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2051070A" w14:textId="77777777" w:rsidTr="00C51B8C">
        <w:trPr>
          <w:trHeight w:val="2629"/>
        </w:trPr>
        <w:tc>
          <w:tcPr>
            <w:tcW w:w="10670" w:type="dxa"/>
            <w:gridSpan w:val="8"/>
            <w:tcBorders>
              <w:top w:val="single" w:sz="4" w:space="0" w:color="auto"/>
              <w:left w:val="single" w:sz="4" w:space="0" w:color="auto"/>
              <w:bottom w:val="single" w:sz="4" w:space="0" w:color="auto"/>
              <w:right w:val="single" w:sz="4" w:space="0" w:color="auto"/>
            </w:tcBorders>
            <w:hideMark/>
          </w:tcPr>
          <w:p w14:paraId="2138EFB7" w14:textId="09C4D940"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F87D004" w14:textId="77777777" w:rsidR="005D26EA" w:rsidRPr="00F52EEF" w:rsidRDefault="005D26EA" w:rsidP="00935F76">
      <w:pPr>
        <w:tabs>
          <w:tab w:val="left" w:pos="567"/>
        </w:tabs>
        <w:rPr>
          <w:rFonts w:asciiTheme="minorHAnsi" w:hAnsiTheme="minorHAnsi" w:cstheme="minorHAnsi"/>
        </w:rPr>
      </w:pPr>
    </w:p>
    <w:p w14:paraId="7E065633" w14:textId="77777777" w:rsidR="008445AD" w:rsidRDefault="008445AD">
      <w:pPr>
        <w:rPr>
          <w:ins w:id="3620" w:author="Radim Bačuvčík" w:date="2020-02-06T15:05:00Z"/>
        </w:rPr>
      </w:pPr>
      <w:ins w:id="3621" w:author="Radim Bačuvčík" w:date="2020-02-06T15:05:00Z">
        <w:r>
          <w:lastRenderedPageBreak/>
          <w:br w:type="page"/>
        </w:r>
      </w:ins>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3"/>
        <w:gridCol w:w="567"/>
        <w:gridCol w:w="1134"/>
        <w:gridCol w:w="889"/>
        <w:gridCol w:w="817"/>
        <w:gridCol w:w="2156"/>
        <w:gridCol w:w="539"/>
        <w:gridCol w:w="627"/>
      </w:tblGrid>
      <w:tr w:rsidR="005D26EA" w:rsidRPr="00F52EEF" w14:paraId="55ACB29B" w14:textId="77777777" w:rsidTr="00C51B8C">
        <w:tc>
          <w:tcPr>
            <w:tcW w:w="1063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56458BA" w14:textId="66D11458"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4776BDE5" w14:textId="77777777" w:rsidTr="00C51B8C">
        <w:tc>
          <w:tcPr>
            <w:tcW w:w="3903" w:type="dxa"/>
            <w:tcBorders>
              <w:top w:val="double" w:sz="4" w:space="0" w:color="auto"/>
              <w:left w:val="single" w:sz="4" w:space="0" w:color="auto"/>
              <w:bottom w:val="single" w:sz="4" w:space="0" w:color="auto"/>
              <w:right w:val="single" w:sz="4" w:space="0" w:color="auto"/>
            </w:tcBorders>
            <w:shd w:val="clear" w:color="auto" w:fill="F7CAAC"/>
            <w:hideMark/>
          </w:tcPr>
          <w:p w14:paraId="5D4CD8B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29" w:type="dxa"/>
            <w:gridSpan w:val="7"/>
            <w:tcBorders>
              <w:top w:val="double" w:sz="4" w:space="0" w:color="auto"/>
              <w:left w:val="single" w:sz="4" w:space="0" w:color="auto"/>
              <w:bottom w:val="single" w:sz="4" w:space="0" w:color="auto"/>
              <w:right w:val="single" w:sz="4" w:space="0" w:color="auto"/>
            </w:tcBorders>
            <w:hideMark/>
          </w:tcPr>
          <w:p w14:paraId="6823FB9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Základy psychologie</w:t>
            </w:r>
          </w:p>
        </w:tc>
      </w:tr>
      <w:tr w:rsidR="005D26EA" w:rsidRPr="00F52EEF" w14:paraId="6FA64C39"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315FDA5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7" w:type="dxa"/>
            <w:gridSpan w:val="4"/>
            <w:tcBorders>
              <w:top w:val="single" w:sz="4" w:space="0" w:color="auto"/>
              <w:left w:val="single" w:sz="4" w:space="0" w:color="auto"/>
              <w:bottom w:val="single" w:sz="4" w:space="0" w:color="auto"/>
              <w:right w:val="single" w:sz="4" w:space="0" w:color="auto"/>
            </w:tcBorders>
            <w:hideMark/>
          </w:tcPr>
          <w:p w14:paraId="45477DB7" w14:textId="22FBA548" w:rsidR="005D26EA" w:rsidRPr="00F52EEF" w:rsidRDefault="001337EB"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AEADF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27" w:type="dxa"/>
            <w:tcBorders>
              <w:top w:val="single" w:sz="4" w:space="0" w:color="auto"/>
              <w:left w:val="single" w:sz="4" w:space="0" w:color="auto"/>
              <w:bottom w:val="single" w:sz="4" w:space="0" w:color="auto"/>
              <w:right w:val="single" w:sz="4" w:space="0" w:color="auto"/>
            </w:tcBorders>
            <w:hideMark/>
          </w:tcPr>
          <w:p w14:paraId="6254F0C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5D26EA" w:rsidRPr="00F52EEF" w14:paraId="68E0C4F8"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59C7148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56C4A27"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10s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665875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7" w:type="dxa"/>
            <w:tcBorders>
              <w:top w:val="single" w:sz="4" w:space="0" w:color="auto"/>
              <w:left w:val="single" w:sz="4" w:space="0" w:color="auto"/>
              <w:bottom w:val="single" w:sz="4" w:space="0" w:color="auto"/>
              <w:right w:val="single" w:sz="4" w:space="0" w:color="auto"/>
            </w:tcBorders>
            <w:hideMark/>
          </w:tcPr>
          <w:p w14:paraId="60061841" w14:textId="5E39AD35"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195EEF"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4DD54E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166" w:type="dxa"/>
            <w:gridSpan w:val="2"/>
            <w:tcBorders>
              <w:top w:val="single" w:sz="4" w:space="0" w:color="auto"/>
              <w:left w:val="single" w:sz="4" w:space="0" w:color="auto"/>
              <w:bottom w:val="single" w:sz="4" w:space="0" w:color="auto"/>
              <w:right w:val="single" w:sz="4" w:space="0" w:color="auto"/>
            </w:tcBorders>
            <w:hideMark/>
          </w:tcPr>
          <w:p w14:paraId="1A0FBD6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5E98C790"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11F147A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29" w:type="dxa"/>
            <w:gridSpan w:val="7"/>
            <w:tcBorders>
              <w:top w:val="single" w:sz="4" w:space="0" w:color="auto"/>
              <w:left w:val="single" w:sz="4" w:space="0" w:color="auto"/>
              <w:bottom w:val="single" w:sz="4" w:space="0" w:color="auto"/>
              <w:right w:val="single" w:sz="4" w:space="0" w:color="auto"/>
            </w:tcBorders>
          </w:tcPr>
          <w:p w14:paraId="70574256" w14:textId="100647A7"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1AF9363C"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262CD5E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7" w:type="dxa"/>
            <w:gridSpan w:val="4"/>
            <w:tcBorders>
              <w:top w:val="single" w:sz="4" w:space="0" w:color="auto"/>
              <w:left w:val="single" w:sz="4" w:space="0" w:color="auto"/>
              <w:bottom w:val="single" w:sz="4" w:space="0" w:color="auto"/>
              <w:right w:val="single" w:sz="4" w:space="0" w:color="auto"/>
            </w:tcBorders>
            <w:hideMark/>
          </w:tcPr>
          <w:p w14:paraId="2117AD2E" w14:textId="46F7C085" w:rsidR="005D26EA" w:rsidRPr="00F52EEF" w:rsidRDefault="00332D8E"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45B8D8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67509F39" w14:textId="35785220" w:rsidR="005D26EA" w:rsidRPr="00F52EEF" w:rsidRDefault="00332D8E"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32C1C914"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65A25E2E"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29" w:type="dxa"/>
            <w:gridSpan w:val="7"/>
            <w:tcBorders>
              <w:top w:val="single" w:sz="4" w:space="0" w:color="auto"/>
              <w:left w:val="single" w:sz="4" w:space="0" w:color="auto"/>
              <w:bottom w:val="nil"/>
              <w:right w:val="single" w:sz="4" w:space="0" w:color="auto"/>
            </w:tcBorders>
          </w:tcPr>
          <w:p w14:paraId="2104085E" w14:textId="77777777" w:rsidR="005D26EA" w:rsidRPr="00F52EEF" w:rsidRDefault="005D26EA" w:rsidP="00935F76">
            <w:pPr>
              <w:tabs>
                <w:tab w:val="left" w:pos="567"/>
              </w:tabs>
              <w:jc w:val="both"/>
              <w:rPr>
                <w:rFonts w:asciiTheme="minorHAnsi" w:hAnsiTheme="minorHAnsi" w:cstheme="minorHAnsi"/>
                <w:shd w:val="clear" w:color="auto" w:fill="FFFFFF"/>
              </w:rPr>
            </w:pPr>
          </w:p>
        </w:tc>
      </w:tr>
      <w:tr w:rsidR="005D26EA" w:rsidRPr="00F52EEF" w14:paraId="2652E48A" w14:textId="77777777" w:rsidTr="00C51B8C">
        <w:trPr>
          <w:trHeight w:val="156"/>
        </w:trPr>
        <w:tc>
          <w:tcPr>
            <w:tcW w:w="10632" w:type="dxa"/>
            <w:gridSpan w:val="8"/>
            <w:tcBorders>
              <w:top w:val="nil"/>
              <w:left w:val="single" w:sz="4" w:space="0" w:color="auto"/>
              <w:bottom w:val="single" w:sz="4" w:space="0" w:color="auto"/>
              <w:right w:val="single" w:sz="4" w:space="0" w:color="auto"/>
            </w:tcBorders>
            <w:hideMark/>
          </w:tcPr>
          <w:p w14:paraId="78E6B3D8" w14:textId="3EDD1189" w:rsidR="005D26EA" w:rsidRPr="00F52EEF" w:rsidRDefault="00C51B8C"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5D26EA" w:rsidRPr="00F52EEF">
              <w:rPr>
                <w:rFonts w:asciiTheme="minorHAnsi" w:hAnsiTheme="minorHAnsi" w:cstheme="minorHAnsi"/>
                <w:shd w:val="clear" w:color="auto" w:fill="FFFFFF"/>
              </w:rPr>
              <w:t>Aktivní práce na hodinách, splnění zadaných úkolů na hodině-20% známky</w:t>
            </w:r>
          </w:p>
          <w:p w14:paraId="458E5137" w14:textId="3C8DE7D1" w:rsidR="005D26EA" w:rsidRPr="00F52EEF" w:rsidRDefault="00C51B8C"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5D26EA" w:rsidRPr="00F52EEF">
              <w:rPr>
                <w:rFonts w:asciiTheme="minorHAnsi" w:hAnsiTheme="minorHAnsi" w:cstheme="minorHAnsi"/>
                <w:shd w:val="clear" w:color="auto" w:fill="FFFFFF"/>
              </w:rPr>
              <w:t>Absolvování závěrečného písemného testu (ověření teoretických znalostí), podmínkou je získání minimálně 60% bodů (30% známky)</w:t>
            </w:r>
          </w:p>
          <w:p w14:paraId="7FCE8C9C" w14:textId="2CCD5F46" w:rsidR="005D26EA" w:rsidRPr="00F52EEF" w:rsidRDefault="00C51B8C"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5D26EA" w:rsidRPr="00F52EEF">
              <w:rPr>
                <w:rFonts w:asciiTheme="minorHAnsi" w:hAnsiTheme="minorHAnsi" w:cstheme="minorHAnsi"/>
                <w:shd w:val="clear" w:color="auto" w:fill="FFFFFF"/>
              </w:rPr>
              <w:t>Závěrečná prezentace skupinové práce, řízení diskuse, zapracování připomínek (30% známky)</w:t>
            </w:r>
          </w:p>
          <w:p w14:paraId="31F53083" w14:textId="689AF8B7" w:rsidR="005D26EA" w:rsidRPr="00F52EEF" w:rsidRDefault="00C51B8C" w:rsidP="00935F76">
            <w:pPr>
              <w:tabs>
                <w:tab w:val="left" w:pos="567"/>
              </w:tabs>
              <w:jc w:val="both"/>
              <w:rPr>
                <w:rFonts w:asciiTheme="minorHAnsi" w:hAnsiTheme="minorHAnsi" w:cstheme="minorHAnsi"/>
              </w:rPr>
            </w:pPr>
            <w:r>
              <w:rPr>
                <w:rFonts w:asciiTheme="minorHAnsi" w:hAnsiTheme="minorHAnsi" w:cstheme="minorHAnsi"/>
                <w:shd w:val="clear" w:color="auto" w:fill="FFFFFF"/>
              </w:rPr>
              <w:t xml:space="preserve">4. </w:t>
            </w:r>
            <w:r w:rsidR="005D26EA" w:rsidRPr="00F52EEF">
              <w:rPr>
                <w:rFonts w:asciiTheme="minorHAnsi" w:hAnsiTheme="minorHAnsi" w:cstheme="minorHAnsi"/>
                <w:shd w:val="clear" w:color="auto" w:fill="FFFFFF"/>
              </w:rPr>
              <w:t>Písemná podoba projektu (20% známky)</w:t>
            </w:r>
          </w:p>
        </w:tc>
      </w:tr>
      <w:tr w:rsidR="005D26EA" w:rsidRPr="00F52EEF" w14:paraId="61F6F218" w14:textId="77777777" w:rsidTr="00C51B8C">
        <w:trPr>
          <w:trHeight w:val="197"/>
        </w:trPr>
        <w:tc>
          <w:tcPr>
            <w:tcW w:w="3903" w:type="dxa"/>
            <w:tcBorders>
              <w:top w:val="nil"/>
              <w:left w:val="single" w:sz="4" w:space="0" w:color="auto"/>
              <w:bottom w:val="single" w:sz="4" w:space="0" w:color="auto"/>
              <w:right w:val="single" w:sz="4" w:space="0" w:color="auto"/>
            </w:tcBorders>
            <w:shd w:val="clear" w:color="auto" w:fill="F7CAAC"/>
            <w:hideMark/>
          </w:tcPr>
          <w:p w14:paraId="5516388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29" w:type="dxa"/>
            <w:gridSpan w:val="7"/>
            <w:tcBorders>
              <w:top w:val="nil"/>
              <w:left w:val="single" w:sz="4" w:space="0" w:color="auto"/>
              <w:bottom w:val="single" w:sz="4" w:space="0" w:color="auto"/>
              <w:right w:val="single" w:sz="4" w:space="0" w:color="auto"/>
            </w:tcBorders>
            <w:hideMark/>
          </w:tcPr>
          <w:p w14:paraId="50838E4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doc. PhDr. Blandína Šramová, PhD.</w:t>
            </w:r>
          </w:p>
        </w:tc>
      </w:tr>
      <w:tr w:rsidR="005D26EA" w:rsidRPr="00F52EEF" w14:paraId="05E657C8" w14:textId="77777777" w:rsidTr="00C51B8C">
        <w:trPr>
          <w:trHeight w:val="243"/>
        </w:trPr>
        <w:tc>
          <w:tcPr>
            <w:tcW w:w="3903" w:type="dxa"/>
            <w:tcBorders>
              <w:top w:val="nil"/>
              <w:left w:val="single" w:sz="4" w:space="0" w:color="auto"/>
              <w:bottom w:val="single" w:sz="4" w:space="0" w:color="auto"/>
              <w:right w:val="single" w:sz="4" w:space="0" w:color="auto"/>
            </w:tcBorders>
            <w:shd w:val="clear" w:color="auto" w:fill="F7CAAC"/>
            <w:hideMark/>
          </w:tcPr>
          <w:p w14:paraId="59B25F8E"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29" w:type="dxa"/>
            <w:gridSpan w:val="7"/>
            <w:tcBorders>
              <w:top w:val="nil"/>
              <w:left w:val="single" w:sz="4" w:space="0" w:color="auto"/>
              <w:bottom w:val="single" w:sz="4" w:space="0" w:color="auto"/>
              <w:right w:val="single" w:sz="4" w:space="0" w:color="auto"/>
            </w:tcBorders>
            <w:hideMark/>
          </w:tcPr>
          <w:p w14:paraId="2B08A673" w14:textId="72D82B4C" w:rsidR="005D26EA" w:rsidRPr="00F52EEF" w:rsidRDefault="00C1655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6BA11DB9"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70C24A8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29" w:type="dxa"/>
            <w:gridSpan w:val="7"/>
            <w:tcBorders>
              <w:top w:val="single" w:sz="4" w:space="0" w:color="auto"/>
              <w:left w:val="single" w:sz="4" w:space="0" w:color="auto"/>
              <w:bottom w:val="nil"/>
              <w:right w:val="single" w:sz="4" w:space="0" w:color="auto"/>
            </w:tcBorders>
            <w:hideMark/>
          </w:tcPr>
          <w:p w14:paraId="68B10F3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75B551B" w14:textId="77777777" w:rsidTr="00C51B8C">
        <w:trPr>
          <w:trHeight w:val="127"/>
        </w:trPr>
        <w:tc>
          <w:tcPr>
            <w:tcW w:w="10632" w:type="dxa"/>
            <w:gridSpan w:val="8"/>
            <w:tcBorders>
              <w:top w:val="nil"/>
              <w:left w:val="single" w:sz="4" w:space="0" w:color="auto"/>
              <w:bottom w:val="single" w:sz="4" w:space="0" w:color="auto"/>
              <w:right w:val="single" w:sz="4" w:space="0" w:color="auto"/>
            </w:tcBorders>
          </w:tcPr>
          <w:p w14:paraId="1EFE284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DBB0499" w14:textId="77777777" w:rsidTr="00C51B8C">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25DC9A3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29" w:type="dxa"/>
            <w:gridSpan w:val="7"/>
            <w:tcBorders>
              <w:top w:val="single" w:sz="4" w:space="0" w:color="auto"/>
              <w:left w:val="single" w:sz="4" w:space="0" w:color="auto"/>
              <w:bottom w:val="nil"/>
              <w:right w:val="single" w:sz="4" w:space="0" w:color="auto"/>
            </w:tcBorders>
          </w:tcPr>
          <w:p w14:paraId="1B150CAB" w14:textId="77777777" w:rsidR="005D26EA" w:rsidRPr="00F52EEF" w:rsidRDefault="005D26EA" w:rsidP="00935F76">
            <w:pPr>
              <w:tabs>
                <w:tab w:val="left" w:pos="567"/>
              </w:tabs>
              <w:jc w:val="both"/>
              <w:rPr>
                <w:rFonts w:asciiTheme="minorHAnsi" w:hAnsiTheme="minorHAnsi" w:cstheme="minorHAnsi"/>
              </w:rPr>
            </w:pPr>
          </w:p>
          <w:p w14:paraId="1193CA0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2E1E004" w14:textId="77777777" w:rsidTr="00C51B8C">
        <w:trPr>
          <w:trHeight w:val="1415"/>
        </w:trPr>
        <w:tc>
          <w:tcPr>
            <w:tcW w:w="10632" w:type="dxa"/>
            <w:gridSpan w:val="8"/>
            <w:tcBorders>
              <w:top w:val="nil"/>
              <w:left w:val="single" w:sz="4" w:space="0" w:color="auto"/>
              <w:bottom w:val="single" w:sz="12" w:space="0" w:color="auto"/>
              <w:right w:val="single" w:sz="4" w:space="0" w:color="auto"/>
            </w:tcBorders>
            <w:hideMark/>
          </w:tcPr>
          <w:p w14:paraId="091F1C38" w14:textId="4E4A97EA" w:rsidR="00C51B8C" w:rsidRPr="00C51B8C" w:rsidRDefault="00C51B8C" w:rsidP="00935F76">
            <w:pPr>
              <w:tabs>
                <w:tab w:val="left" w:pos="567"/>
              </w:tabs>
              <w:rPr>
                <w:rFonts w:asciiTheme="minorHAnsi" w:hAnsiTheme="minorHAnsi" w:cstheme="minorHAnsi"/>
                <w:b/>
                <w:bCs/>
                <w:lang w:val="pl-PL"/>
              </w:rPr>
            </w:pPr>
            <w:r w:rsidRPr="00C51B8C">
              <w:rPr>
                <w:rFonts w:asciiTheme="minorHAnsi" w:hAnsiTheme="minorHAnsi" w:cstheme="minorHAnsi"/>
                <w:b/>
                <w:bCs/>
                <w:lang w:val="pl-PL"/>
              </w:rPr>
              <w:t>Probíraná témata:</w:t>
            </w:r>
          </w:p>
          <w:p w14:paraId="3AAC6468" w14:textId="186CA561" w:rsidR="005D26EA" w:rsidRPr="00F52EEF" w:rsidRDefault="00C51B8C" w:rsidP="00935F76">
            <w:pPr>
              <w:tabs>
                <w:tab w:val="left" w:pos="567"/>
              </w:tabs>
              <w:rPr>
                <w:rFonts w:asciiTheme="minorHAnsi" w:hAnsiTheme="minorHAnsi" w:cstheme="minorHAnsi"/>
                <w:bCs/>
              </w:rPr>
            </w:pPr>
            <w:r>
              <w:rPr>
                <w:rFonts w:asciiTheme="minorHAnsi" w:hAnsiTheme="minorHAnsi" w:cstheme="minorHAnsi"/>
                <w:bCs/>
                <w:lang w:val="pl-PL"/>
              </w:rPr>
              <w:t>- p</w:t>
            </w:r>
            <w:r w:rsidR="005D26EA" w:rsidRPr="00F52EEF">
              <w:rPr>
                <w:rFonts w:asciiTheme="minorHAnsi" w:hAnsiTheme="minorHAnsi" w:cstheme="minorHAnsi"/>
                <w:bCs/>
                <w:lang w:val="pl-PL"/>
              </w:rPr>
              <w:t>ředmět psychologie</w:t>
            </w:r>
            <w:r>
              <w:rPr>
                <w:rFonts w:asciiTheme="minorHAnsi" w:hAnsiTheme="minorHAnsi" w:cstheme="minorHAnsi"/>
                <w:bCs/>
                <w:lang w:val="pl-PL"/>
              </w:rPr>
              <w:t>;</w:t>
            </w:r>
          </w:p>
          <w:p w14:paraId="0294C952" w14:textId="1B114099" w:rsidR="005D26EA" w:rsidRPr="00F52EEF" w:rsidRDefault="00C51B8C" w:rsidP="00935F76">
            <w:pPr>
              <w:tabs>
                <w:tab w:val="left" w:pos="567"/>
              </w:tabs>
              <w:rPr>
                <w:rFonts w:asciiTheme="minorHAnsi" w:hAnsiTheme="minorHAnsi" w:cstheme="minorHAnsi"/>
                <w:bCs/>
              </w:rPr>
            </w:pPr>
            <w:r>
              <w:rPr>
                <w:rFonts w:asciiTheme="minorHAnsi" w:hAnsiTheme="minorHAnsi" w:cstheme="minorHAnsi"/>
                <w:bCs/>
                <w:lang w:val="pl-PL"/>
              </w:rPr>
              <w:t>- h</w:t>
            </w:r>
            <w:r w:rsidR="005D26EA" w:rsidRPr="00F52EEF">
              <w:rPr>
                <w:rFonts w:asciiTheme="minorHAnsi" w:hAnsiTheme="minorHAnsi" w:cstheme="minorHAnsi"/>
                <w:bCs/>
                <w:lang w:val="pl-PL"/>
              </w:rPr>
              <w:t>istorie psychologie, přístupy</w:t>
            </w:r>
            <w:r>
              <w:rPr>
                <w:rFonts w:asciiTheme="minorHAnsi" w:hAnsiTheme="minorHAnsi" w:cstheme="minorHAnsi"/>
                <w:bCs/>
                <w:lang w:val="pl-PL"/>
              </w:rPr>
              <w:t>;</w:t>
            </w:r>
            <w:r w:rsidR="005D26EA" w:rsidRPr="00F52EEF">
              <w:rPr>
                <w:rFonts w:asciiTheme="minorHAnsi" w:hAnsiTheme="minorHAnsi" w:cstheme="minorHAnsi"/>
                <w:bCs/>
                <w:lang w:val="pl-PL"/>
              </w:rPr>
              <w:t xml:space="preserve"> </w:t>
            </w:r>
          </w:p>
          <w:p w14:paraId="20FBF29B" w14:textId="7FE7F68F" w:rsidR="005D26EA" w:rsidRPr="00F52EEF" w:rsidRDefault="00C51B8C" w:rsidP="00935F76">
            <w:pPr>
              <w:tabs>
                <w:tab w:val="left" w:pos="567"/>
              </w:tabs>
              <w:rPr>
                <w:rFonts w:asciiTheme="minorHAnsi" w:hAnsiTheme="minorHAnsi" w:cstheme="minorHAnsi"/>
                <w:bCs/>
              </w:rPr>
            </w:pPr>
            <w:r>
              <w:rPr>
                <w:rFonts w:asciiTheme="minorHAnsi" w:hAnsiTheme="minorHAnsi" w:cstheme="minorHAnsi"/>
                <w:bCs/>
              </w:rPr>
              <w:t>- p</w:t>
            </w:r>
            <w:r w:rsidR="005D26EA" w:rsidRPr="00F52EEF">
              <w:rPr>
                <w:rFonts w:asciiTheme="minorHAnsi" w:hAnsiTheme="minorHAnsi" w:cstheme="minorHAnsi"/>
                <w:bCs/>
              </w:rPr>
              <w:t xml:space="preserve">sychické </w:t>
            </w:r>
            <w:r w:rsidR="005D26EA" w:rsidRPr="00F52EEF">
              <w:rPr>
                <w:rFonts w:asciiTheme="minorHAnsi" w:hAnsiTheme="minorHAnsi" w:cstheme="minorHAnsi"/>
                <w:bCs/>
                <w:lang w:val="pl-PL"/>
              </w:rPr>
              <w:t>proces</w:t>
            </w:r>
            <w:r w:rsidR="005D26EA" w:rsidRPr="00F52EEF">
              <w:rPr>
                <w:rFonts w:asciiTheme="minorHAnsi" w:hAnsiTheme="minorHAnsi" w:cstheme="minorHAnsi"/>
                <w:bCs/>
              </w:rPr>
              <w:t>y a stavy</w:t>
            </w:r>
            <w:r>
              <w:rPr>
                <w:rFonts w:asciiTheme="minorHAnsi" w:hAnsiTheme="minorHAnsi" w:cstheme="minorHAnsi"/>
                <w:bCs/>
              </w:rPr>
              <w:t>;</w:t>
            </w:r>
          </w:p>
          <w:p w14:paraId="7C96F767" w14:textId="00EAC902" w:rsidR="005D26EA" w:rsidRPr="00F52EEF" w:rsidRDefault="00C51B8C" w:rsidP="00935F76">
            <w:pPr>
              <w:tabs>
                <w:tab w:val="left" w:pos="567"/>
              </w:tabs>
              <w:rPr>
                <w:rFonts w:asciiTheme="minorHAnsi" w:hAnsiTheme="minorHAnsi" w:cstheme="minorHAnsi"/>
                <w:bCs/>
              </w:rPr>
            </w:pPr>
            <w:r>
              <w:rPr>
                <w:rFonts w:asciiTheme="minorHAnsi" w:hAnsiTheme="minorHAnsi" w:cstheme="minorHAnsi"/>
                <w:bCs/>
                <w:lang w:val="pl-PL"/>
              </w:rPr>
              <w:t xml:space="preserve">- </w:t>
            </w:r>
            <w:r w:rsidR="005D26EA" w:rsidRPr="00F52EEF">
              <w:rPr>
                <w:rFonts w:asciiTheme="minorHAnsi" w:hAnsiTheme="minorHAnsi" w:cstheme="minorHAnsi"/>
                <w:bCs/>
                <w:lang w:val="pl-PL"/>
              </w:rPr>
              <w:t>vnímání</w:t>
            </w:r>
            <w:r>
              <w:rPr>
                <w:rFonts w:asciiTheme="minorHAnsi" w:hAnsiTheme="minorHAnsi" w:cstheme="minorHAnsi"/>
                <w:bCs/>
                <w:lang w:val="pl-PL"/>
              </w:rPr>
              <w:t>;</w:t>
            </w:r>
          </w:p>
          <w:p w14:paraId="469E2C1E" w14:textId="4A2E0B59" w:rsidR="005D26EA" w:rsidRPr="00F52EEF" w:rsidRDefault="00C51B8C" w:rsidP="00935F76">
            <w:pPr>
              <w:tabs>
                <w:tab w:val="left" w:pos="567"/>
              </w:tabs>
              <w:rPr>
                <w:rFonts w:asciiTheme="minorHAnsi" w:hAnsiTheme="minorHAnsi" w:cstheme="minorHAnsi"/>
                <w:bCs/>
              </w:rPr>
            </w:pPr>
            <w:r>
              <w:rPr>
                <w:rFonts w:asciiTheme="minorHAnsi" w:hAnsiTheme="minorHAnsi" w:cstheme="minorHAnsi"/>
                <w:bCs/>
              </w:rPr>
              <w:t xml:space="preserve">- </w:t>
            </w:r>
            <w:r w:rsidR="005D26EA" w:rsidRPr="00F52EEF">
              <w:rPr>
                <w:rFonts w:asciiTheme="minorHAnsi" w:hAnsiTheme="minorHAnsi" w:cstheme="minorHAnsi"/>
                <w:bCs/>
              </w:rPr>
              <w:t>pozornost</w:t>
            </w:r>
            <w:r>
              <w:rPr>
                <w:rFonts w:asciiTheme="minorHAnsi" w:hAnsiTheme="minorHAnsi" w:cstheme="minorHAnsi"/>
                <w:bCs/>
              </w:rPr>
              <w:t>;</w:t>
            </w:r>
          </w:p>
          <w:p w14:paraId="3D0F64EC" w14:textId="637622F5" w:rsidR="005D26EA" w:rsidRPr="00F52EEF" w:rsidRDefault="00C51B8C" w:rsidP="00935F76">
            <w:pPr>
              <w:tabs>
                <w:tab w:val="left" w:pos="567"/>
              </w:tabs>
              <w:rPr>
                <w:rFonts w:asciiTheme="minorHAnsi" w:hAnsiTheme="minorHAnsi" w:cstheme="minorHAnsi"/>
                <w:bCs/>
              </w:rPr>
            </w:pPr>
            <w:r>
              <w:rPr>
                <w:rFonts w:asciiTheme="minorHAnsi" w:hAnsiTheme="minorHAnsi" w:cstheme="minorHAnsi"/>
                <w:bCs/>
              </w:rPr>
              <w:t xml:space="preserve">- </w:t>
            </w:r>
            <w:r w:rsidR="005D26EA" w:rsidRPr="00F52EEF">
              <w:rPr>
                <w:rFonts w:asciiTheme="minorHAnsi" w:hAnsiTheme="minorHAnsi" w:cstheme="minorHAnsi"/>
                <w:bCs/>
              </w:rPr>
              <w:t>představivost</w:t>
            </w:r>
            <w:r>
              <w:rPr>
                <w:rFonts w:asciiTheme="minorHAnsi" w:hAnsiTheme="minorHAnsi" w:cstheme="minorHAnsi"/>
                <w:bCs/>
              </w:rPr>
              <w:t>;</w:t>
            </w:r>
          </w:p>
          <w:p w14:paraId="129F8C67" w14:textId="4627FD33" w:rsidR="005D26EA" w:rsidRPr="00F52EEF" w:rsidRDefault="00C51B8C" w:rsidP="00935F76">
            <w:pPr>
              <w:tabs>
                <w:tab w:val="left" w:pos="567"/>
              </w:tabs>
              <w:rPr>
                <w:rFonts w:asciiTheme="minorHAnsi" w:hAnsiTheme="minorHAnsi" w:cstheme="minorHAnsi"/>
                <w:bCs/>
              </w:rPr>
            </w:pPr>
            <w:r>
              <w:rPr>
                <w:rFonts w:asciiTheme="minorHAnsi" w:hAnsiTheme="minorHAnsi" w:cstheme="minorHAnsi"/>
                <w:bCs/>
              </w:rPr>
              <w:t xml:space="preserve">- </w:t>
            </w:r>
            <w:r w:rsidR="005D26EA" w:rsidRPr="00F52EEF">
              <w:rPr>
                <w:rFonts w:asciiTheme="minorHAnsi" w:hAnsiTheme="minorHAnsi" w:cstheme="minorHAnsi"/>
                <w:bCs/>
              </w:rPr>
              <w:t>paměť</w:t>
            </w:r>
            <w:r>
              <w:rPr>
                <w:rFonts w:asciiTheme="minorHAnsi" w:hAnsiTheme="minorHAnsi" w:cstheme="minorHAnsi"/>
                <w:bCs/>
              </w:rPr>
              <w:t>;</w:t>
            </w:r>
          </w:p>
          <w:p w14:paraId="0DD9F6A8" w14:textId="07297276" w:rsidR="005D26EA" w:rsidRPr="00F52EEF" w:rsidRDefault="00C51B8C" w:rsidP="00935F76">
            <w:pPr>
              <w:tabs>
                <w:tab w:val="left" w:pos="567"/>
              </w:tabs>
              <w:rPr>
                <w:rFonts w:asciiTheme="minorHAnsi" w:hAnsiTheme="minorHAnsi" w:cstheme="minorHAnsi"/>
                <w:bCs/>
              </w:rPr>
            </w:pPr>
            <w:r>
              <w:rPr>
                <w:rFonts w:asciiTheme="minorHAnsi" w:hAnsiTheme="minorHAnsi" w:cstheme="minorHAnsi"/>
                <w:bCs/>
              </w:rPr>
              <w:t xml:space="preserve">- </w:t>
            </w:r>
            <w:r w:rsidR="005D26EA" w:rsidRPr="00F52EEF">
              <w:rPr>
                <w:rFonts w:asciiTheme="minorHAnsi" w:hAnsiTheme="minorHAnsi" w:cstheme="minorHAnsi"/>
                <w:bCs/>
              </w:rPr>
              <w:t>učení</w:t>
            </w:r>
            <w:r>
              <w:rPr>
                <w:rFonts w:asciiTheme="minorHAnsi" w:hAnsiTheme="minorHAnsi" w:cstheme="minorHAnsi"/>
                <w:bCs/>
              </w:rPr>
              <w:t>;</w:t>
            </w:r>
          </w:p>
          <w:p w14:paraId="7DD83716" w14:textId="5C18BFAE" w:rsidR="005D26EA" w:rsidRPr="00F52EEF" w:rsidRDefault="00C51B8C" w:rsidP="00935F76">
            <w:pPr>
              <w:tabs>
                <w:tab w:val="left" w:pos="567"/>
              </w:tabs>
              <w:rPr>
                <w:rFonts w:asciiTheme="minorHAnsi" w:hAnsiTheme="minorHAnsi" w:cstheme="minorHAnsi"/>
                <w:bCs/>
              </w:rPr>
            </w:pPr>
            <w:r>
              <w:rPr>
                <w:rFonts w:asciiTheme="minorHAnsi" w:hAnsiTheme="minorHAnsi" w:cstheme="minorHAnsi"/>
                <w:bCs/>
              </w:rPr>
              <w:t xml:space="preserve">- </w:t>
            </w:r>
            <w:r w:rsidR="005D26EA" w:rsidRPr="00F52EEF">
              <w:rPr>
                <w:rFonts w:asciiTheme="minorHAnsi" w:hAnsiTheme="minorHAnsi" w:cstheme="minorHAnsi"/>
                <w:bCs/>
              </w:rPr>
              <w:t>myšlení, řeč, inteligence</w:t>
            </w:r>
            <w:r>
              <w:rPr>
                <w:rFonts w:asciiTheme="minorHAnsi" w:hAnsiTheme="minorHAnsi" w:cstheme="minorHAnsi"/>
                <w:bCs/>
              </w:rPr>
              <w:t>;</w:t>
            </w:r>
          </w:p>
          <w:p w14:paraId="6AC63FB3" w14:textId="3C7E537F" w:rsidR="005D26EA" w:rsidRPr="00F52EEF" w:rsidRDefault="00C51B8C" w:rsidP="00935F76">
            <w:pPr>
              <w:tabs>
                <w:tab w:val="left" w:pos="567"/>
              </w:tabs>
              <w:rPr>
                <w:rFonts w:asciiTheme="minorHAnsi" w:hAnsiTheme="minorHAnsi" w:cstheme="minorHAnsi"/>
                <w:bCs/>
              </w:rPr>
            </w:pPr>
            <w:r>
              <w:rPr>
                <w:rFonts w:asciiTheme="minorHAnsi" w:hAnsiTheme="minorHAnsi" w:cstheme="minorHAnsi"/>
                <w:bCs/>
              </w:rPr>
              <w:t xml:space="preserve">- </w:t>
            </w:r>
            <w:r w:rsidR="005D26EA" w:rsidRPr="00F52EEF">
              <w:rPr>
                <w:rFonts w:asciiTheme="minorHAnsi" w:hAnsiTheme="minorHAnsi" w:cstheme="minorHAnsi"/>
                <w:bCs/>
              </w:rPr>
              <w:t>e</w:t>
            </w:r>
            <w:r w:rsidR="005D26EA" w:rsidRPr="00F52EEF">
              <w:rPr>
                <w:rFonts w:asciiTheme="minorHAnsi" w:hAnsiTheme="minorHAnsi" w:cstheme="minorHAnsi"/>
                <w:bCs/>
                <w:lang w:val="de-DE"/>
              </w:rPr>
              <w:t>moce</w:t>
            </w:r>
            <w:r>
              <w:rPr>
                <w:rFonts w:asciiTheme="minorHAnsi" w:hAnsiTheme="minorHAnsi" w:cstheme="minorHAnsi"/>
                <w:bCs/>
                <w:lang w:val="de-DE"/>
              </w:rPr>
              <w:t>;</w:t>
            </w:r>
          </w:p>
          <w:p w14:paraId="5286A7D8" w14:textId="619C5D2E" w:rsidR="005D26EA" w:rsidRPr="00F52EEF" w:rsidRDefault="00C51B8C" w:rsidP="00935F76">
            <w:pPr>
              <w:tabs>
                <w:tab w:val="left" w:pos="567"/>
              </w:tabs>
              <w:rPr>
                <w:rFonts w:asciiTheme="minorHAnsi" w:hAnsiTheme="minorHAnsi" w:cstheme="minorHAnsi"/>
                <w:bCs/>
              </w:rPr>
            </w:pPr>
            <w:r>
              <w:rPr>
                <w:rFonts w:asciiTheme="minorHAnsi" w:hAnsiTheme="minorHAnsi" w:cstheme="minorHAnsi"/>
                <w:bCs/>
              </w:rPr>
              <w:t xml:space="preserve">- </w:t>
            </w:r>
            <w:r w:rsidR="005D26EA" w:rsidRPr="00F52EEF">
              <w:rPr>
                <w:rFonts w:asciiTheme="minorHAnsi" w:hAnsiTheme="minorHAnsi" w:cstheme="minorHAnsi"/>
                <w:bCs/>
              </w:rPr>
              <w:t>motivace</w:t>
            </w:r>
            <w:r>
              <w:rPr>
                <w:rFonts w:asciiTheme="minorHAnsi" w:hAnsiTheme="minorHAnsi" w:cstheme="minorHAnsi"/>
                <w:bCs/>
              </w:rPr>
              <w:t>.</w:t>
            </w:r>
          </w:p>
        </w:tc>
      </w:tr>
      <w:tr w:rsidR="005D26EA" w:rsidRPr="00F52EEF" w14:paraId="2B2B9B4C" w14:textId="77777777" w:rsidTr="00C51B8C">
        <w:trPr>
          <w:trHeight w:val="265"/>
        </w:trPr>
        <w:tc>
          <w:tcPr>
            <w:tcW w:w="4470" w:type="dxa"/>
            <w:gridSpan w:val="2"/>
            <w:tcBorders>
              <w:top w:val="nil"/>
              <w:left w:val="single" w:sz="4" w:space="0" w:color="auto"/>
              <w:bottom w:val="single" w:sz="4" w:space="0" w:color="auto"/>
              <w:right w:val="single" w:sz="4" w:space="0" w:color="auto"/>
            </w:tcBorders>
            <w:shd w:val="clear" w:color="auto" w:fill="F7CAAC"/>
            <w:hideMark/>
          </w:tcPr>
          <w:p w14:paraId="7E5BA50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162" w:type="dxa"/>
            <w:gridSpan w:val="6"/>
            <w:tcBorders>
              <w:top w:val="nil"/>
              <w:left w:val="single" w:sz="4" w:space="0" w:color="auto"/>
              <w:bottom w:val="nil"/>
              <w:right w:val="single" w:sz="4" w:space="0" w:color="auto"/>
            </w:tcBorders>
          </w:tcPr>
          <w:p w14:paraId="1CD825B7"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6CE5326" w14:textId="77777777" w:rsidTr="00C51B8C">
        <w:trPr>
          <w:trHeight w:val="2595"/>
        </w:trPr>
        <w:tc>
          <w:tcPr>
            <w:tcW w:w="10632" w:type="dxa"/>
            <w:gridSpan w:val="8"/>
            <w:tcBorders>
              <w:top w:val="nil"/>
              <w:left w:val="single" w:sz="4" w:space="0" w:color="auto"/>
              <w:bottom w:val="single" w:sz="4" w:space="0" w:color="auto"/>
              <w:right w:val="single" w:sz="4" w:space="0" w:color="auto"/>
            </w:tcBorders>
          </w:tcPr>
          <w:p w14:paraId="42F186D4" w14:textId="141CF8A2" w:rsidR="005D26EA" w:rsidRPr="00C51B8C" w:rsidRDefault="005D26EA" w:rsidP="00935F76">
            <w:pPr>
              <w:shd w:val="clear" w:color="auto" w:fill="FFFFFF"/>
              <w:tabs>
                <w:tab w:val="left" w:pos="567"/>
              </w:tabs>
              <w:spacing w:before="100" w:beforeAutospacing="1" w:after="100" w:afterAutospacing="1"/>
              <w:rPr>
                <w:rFonts w:asciiTheme="minorHAnsi" w:hAnsiTheme="minorHAnsi" w:cstheme="minorHAnsi"/>
              </w:rPr>
            </w:pPr>
            <w:r w:rsidRPr="00C51B8C">
              <w:rPr>
                <w:rFonts w:asciiTheme="minorHAnsi" w:hAnsiTheme="minorHAnsi" w:cstheme="minorHAnsi"/>
                <w:b/>
                <w:bCs/>
              </w:rPr>
              <w:t>Povinná literatura:</w:t>
            </w:r>
            <w:r w:rsidRPr="00F52EEF">
              <w:rPr>
                <w:rFonts w:asciiTheme="minorHAnsi" w:hAnsiTheme="minorHAnsi" w:cstheme="minorHAnsi"/>
                <w:bCs/>
              </w:rPr>
              <w:br/>
            </w:r>
            <w:r w:rsidR="008B324B" w:rsidRPr="008B324B">
              <w:rPr>
                <w:rFonts w:asciiTheme="minorHAnsi" w:hAnsiTheme="minorHAnsi" w:cstheme="minorHAnsi"/>
              </w:rPr>
              <w:t>ŘÍČAN, Pavel</w:t>
            </w:r>
            <w:del w:id="3622" w:author="Martin Kazík" w:date="2020-01-23T11:23:00Z">
              <w:r w:rsidRPr="00F52EEF">
                <w:rPr>
                  <w:rFonts w:asciiTheme="minorHAnsi" w:hAnsiTheme="minorHAnsi" w:cstheme="minorHAnsi"/>
                </w:rPr>
                <w:delText xml:space="preserve">. 2005. </w:delText>
              </w:r>
            </w:del>
            <w:ins w:id="3623" w:author="Martin Kazík" w:date="2020-01-23T11:23:00Z">
              <w:r w:rsidR="008B324B" w:rsidRPr="008B324B">
                <w:rPr>
                  <w:rFonts w:asciiTheme="minorHAnsi" w:hAnsiTheme="minorHAnsi" w:cstheme="minorHAnsi"/>
                </w:rPr>
                <w:t>. </w:t>
              </w:r>
            </w:ins>
            <w:r w:rsidR="008B324B" w:rsidRPr="008B324B">
              <w:rPr>
                <w:rFonts w:asciiTheme="minorHAnsi" w:hAnsiTheme="minorHAnsi"/>
                <w:rPrChange w:id="3624" w:author="Martin Kazík" w:date="2020-01-23T11:23:00Z">
                  <w:rPr>
                    <w:rFonts w:asciiTheme="minorHAnsi" w:hAnsiTheme="minorHAnsi"/>
                    <w:i/>
                  </w:rPr>
                </w:rPrChange>
              </w:rPr>
              <w:t>Psychologie</w:t>
            </w:r>
            <w:del w:id="3625" w:author="Martin Kazík" w:date="2020-01-23T11:23:00Z">
              <w:r w:rsidRPr="00F52EEF">
                <w:rPr>
                  <w:rFonts w:asciiTheme="minorHAnsi" w:hAnsiTheme="minorHAnsi" w:cstheme="minorHAnsi"/>
                  <w:i/>
                </w:rPr>
                <w:delText>: příručka pro studenty.</w:delText>
              </w:r>
            </w:del>
            <w:ins w:id="3626" w:author="Martin Kazík" w:date="2020-01-23T11:23:00Z">
              <w:r w:rsidR="008B324B" w:rsidRPr="008B324B">
                <w:rPr>
                  <w:rFonts w:asciiTheme="minorHAnsi" w:hAnsiTheme="minorHAnsi" w:cstheme="minorHAnsi"/>
                </w:rPr>
                <w:t>. Vyd. 4.</w:t>
              </w:r>
            </w:ins>
            <w:r w:rsidR="008B324B" w:rsidRPr="008B324B">
              <w:rPr>
                <w:rFonts w:asciiTheme="minorHAnsi" w:hAnsiTheme="minorHAnsi" w:cstheme="minorHAnsi"/>
              </w:rPr>
              <w:t xml:space="preserve"> Praha: Portál</w:t>
            </w:r>
            <w:del w:id="3627" w:author="Martin Kazík" w:date="2020-01-23T11:23:00Z">
              <w:r w:rsidRPr="00F52EEF">
                <w:rPr>
                  <w:rFonts w:asciiTheme="minorHAnsi" w:hAnsiTheme="minorHAnsi" w:cstheme="minorHAnsi"/>
                </w:rPr>
                <w:delText>.</w:delText>
              </w:r>
            </w:del>
            <w:ins w:id="3628" w:author="Martin Kazík" w:date="2020-01-23T11:23:00Z">
              <w:r w:rsidR="008B324B" w:rsidRPr="008B324B">
                <w:rPr>
                  <w:rFonts w:asciiTheme="minorHAnsi" w:hAnsiTheme="minorHAnsi" w:cstheme="minorHAnsi"/>
                </w:rPr>
                <w:t>, 2013, 300 s.</w:t>
              </w:r>
            </w:ins>
            <w:r w:rsidR="008B324B" w:rsidRPr="008B324B">
              <w:rPr>
                <w:rFonts w:asciiTheme="minorHAnsi" w:hAnsiTheme="minorHAnsi" w:cstheme="minorHAnsi"/>
              </w:rPr>
              <w:t xml:space="preserve"> ISBN </w:t>
            </w:r>
            <w:del w:id="3629" w:author="Martin Kazík" w:date="2020-01-23T11:23:00Z">
              <w:r w:rsidRPr="00F52EEF">
                <w:rPr>
                  <w:rFonts w:asciiTheme="minorHAnsi" w:hAnsiTheme="minorHAnsi" w:cstheme="minorHAnsi"/>
                </w:rPr>
                <w:delText>80-7178-923-2</w:delText>
              </w:r>
            </w:del>
            <w:ins w:id="3630" w:author="Martin Kazík" w:date="2020-01-23T11:23:00Z">
              <w:r w:rsidR="008B324B" w:rsidRPr="008B324B">
                <w:rPr>
                  <w:rFonts w:asciiTheme="minorHAnsi" w:hAnsiTheme="minorHAnsi" w:cstheme="minorHAnsi"/>
                </w:rPr>
                <w:t>9788026205326</w:t>
              </w:r>
            </w:ins>
            <w:r w:rsidR="008B324B" w:rsidRPr="008B324B">
              <w:rPr>
                <w:rFonts w:asciiTheme="minorHAnsi" w:hAnsiTheme="minorHAnsi" w:cstheme="minorHAnsi"/>
              </w:rPr>
              <w:t>.</w:t>
            </w:r>
            <w:r w:rsidR="00C51B8C">
              <w:rPr>
                <w:rFonts w:asciiTheme="minorHAnsi" w:hAnsiTheme="minorHAnsi" w:cstheme="minorHAnsi"/>
              </w:rPr>
              <w:br/>
            </w:r>
            <w:r w:rsidRPr="00F52EEF">
              <w:rPr>
                <w:rFonts w:asciiTheme="minorHAnsi" w:hAnsiTheme="minorHAnsi" w:cstheme="minorHAnsi"/>
              </w:rPr>
              <w:br/>
            </w:r>
            <w:r w:rsidRPr="00C51B8C">
              <w:rPr>
                <w:rFonts w:asciiTheme="minorHAnsi" w:hAnsiTheme="minorHAnsi" w:cstheme="minorHAnsi"/>
                <w:b/>
              </w:rPr>
              <w:t>Doporučená literatura:</w:t>
            </w:r>
            <w:r w:rsidRPr="00F52EEF">
              <w:rPr>
                <w:rFonts w:asciiTheme="minorHAnsi" w:hAnsiTheme="minorHAnsi" w:cstheme="minorHAnsi"/>
              </w:rPr>
              <w:br/>
              <w:t xml:space="preserve">PELSMACKER, Patrick de, Joeri van den BERGH a Maggie GEUENS. 2013. </w:t>
            </w:r>
            <w:r w:rsidRPr="00F52EEF">
              <w:rPr>
                <w:rFonts w:asciiTheme="minorHAnsi" w:hAnsiTheme="minorHAnsi" w:cstheme="minorHAnsi"/>
                <w:i/>
              </w:rPr>
              <w:t>Marketingová komunikace.</w:t>
            </w:r>
            <w:r w:rsidRPr="00F52EEF">
              <w:rPr>
                <w:rFonts w:asciiTheme="minorHAnsi" w:hAnsiTheme="minorHAnsi" w:cstheme="minorHAnsi"/>
              </w:rPr>
              <w:t xml:space="preserve"> Praha: Grada. ISBN 80-247-0254-1. </w:t>
            </w:r>
            <w:r w:rsidRPr="00F52EEF">
              <w:rPr>
                <w:rFonts w:asciiTheme="minorHAnsi" w:hAnsiTheme="minorHAnsi" w:cstheme="minorHAnsi"/>
              </w:rPr>
              <w:br/>
            </w:r>
            <w:r w:rsidRPr="008B324B">
              <w:rPr>
                <w:rFonts w:asciiTheme="minorHAnsi" w:hAnsiTheme="minorHAnsi"/>
                <w:color w:val="FF0000"/>
                <w:rPrChange w:id="3631" w:author="Martin Kazík" w:date="2020-01-23T11:23:00Z">
                  <w:rPr>
                    <w:rFonts w:asciiTheme="minorHAnsi" w:hAnsiTheme="minorHAnsi"/>
                  </w:rPr>
                </w:rPrChange>
              </w:rPr>
              <w:t xml:space="preserve">HILL, Grahame. 2004. </w:t>
            </w:r>
            <w:r w:rsidRPr="008B324B">
              <w:rPr>
                <w:rFonts w:asciiTheme="minorHAnsi" w:hAnsiTheme="minorHAnsi"/>
                <w:i/>
                <w:color w:val="FF0000"/>
                <w:rPrChange w:id="3632" w:author="Martin Kazík" w:date="2020-01-23T11:23:00Z">
                  <w:rPr>
                    <w:rFonts w:asciiTheme="minorHAnsi" w:hAnsiTheme="minorHAnsi"/>
                    <w:i/>
                  </w:rPr>
                </w:rPrChange>
              </w:rPr>
              <w:t>Moderní psychologie: hlavní oblasti současného studia lidské psychiky.</w:t>
            </w:r>
            <w:r w:rsidRPr="008B324B">
              <w:rPr>
                <w:rFonts w:asciiTheme="minorHAnsi" w:hAnsiTheme="minorHAnsi"/>
                <w:color w:val="FF0000"/>
                <w:rPrChange w:id="3633" w:author="Martin Kazík" w:date="2020-01-23T11:23:00Z">
                  <w:rPr>
                    <w:rFonts w:asciiTheme="minorHAnsi" w:hAnsiTheme="minorHAnsi"/>
                  </w:rPr>
                </w:rPrChange>
              </w:rPr>
              <w:t xml:space="preserve"> Praha: Portál. ISBN 8071786411. </w:t>
            </w:r>
            <w:r w:rsidRPr="008B324B">
              <w:rPr>
                <w:rFonts w:asciiTheme="minorHAnsi" w:hAnsiTheme="minorHAnsi"/>
                <w:color w:val="FF0000"/>
                <w:rPrChange w:id="3634" w:author="Martin Kazík" w:date="2020-01-23T11:23:00Z">
                  <w:rPr>
                    <w:rFonts w:asciiTheme="minorHAnsi" w:hAnsiTheme="minorHAnsi"/>
                  </w:rPr>
                </w:rPrChange>
              </w:rPr>
              <w:br/>
              <w:t>HRADISKÁ, Elena, LETOVANCOVÁ, Eva. 2010. </w:t>
            </w:r>
            <w:r w:rsidRPr="008B324B">
              <w:rPr>
                <w:rFonts w:asciiTheme="minorHAnsi" w:hAnsiTheme="minorHAnsi"/>
                <w:i/>
                <w:color w:val="FF0000"/>
                <w:rPrChange w:id="3635" w:author="Martin Kazík" w:date="2020-01-23T11:23:00Z">
                  <w:rPr>
                    <w:rFonts w:asciiTheme="minorHAnsi" w:hAnsiTheme="minorHAnsi"/>
                    <w:i/>
                  </w:rPr>
                </w:rPrChange>
              </w:rPr>
              <w:t>Psychológia v marketingovej komunikácii</w:t>
            </w:r>
            <w:r w:rsidRPr="008B324B">
              <w:rPr>
                <w:rFonts w:asciiTheme="minorHAnsi" w:hAnsiTheme="minorHAnsi"/>
                <w:color w:val="FF0000"/>
                <w:rPrChange w:id="3636" w:author="Martin Kazík" w:date="2020-01-23T11:23:00Z">
                  <w:rPr>
                    <w:rFonts w:asciiTheme="minorHAnsi" w:hAnsiTheme="minorHAnsi"/>
                  </w:rPr>
                </w:rPrChange>
              </w:rPr>
              <w:t>. Bratislava: UK. </w:t>
            </w:r>
            <w:r w:rsidRPr="008B324B">
              <w:rPr>
                <w:rFonts w:asciiTheme="minorHAnsi" w:hAnsiTheme="minorHAnsi"/>
                <w:color w:val="FF0000"/>
                <w:rPrChange w:id="3637" w:author="Martin Kazík" w:date="2020-01-23T11:23:00Z">
                  <w:rPr>
                    <w:rFonts w:asciiTheme="minorHAnsi" w:hAnsiTheme="minorHAnsi"/>
                  </w:rPr>
                </w:rPrChange>
              </w:rPr>
              <w:br/>
              <w:t>HRADISKÁ, Elena. 1998. </w:t>
            </w:r>
            <w:r w:rsidRPr="008B324B">
              <w:rPr>
                <w:rFonts w:asciiTheme="minorHAnsi" w:hAnsiTheme="minorHAnsi"/>
                <w:i/>
                <w:color w:val="FF0000"/>
                <w:rPrChange w:id="3638" w:author="Martin Kazík" w:date="2020-01-23T11:23:00Z">
                  <w:rPr>
                    <w:rFonts w:asciiTheme="minorHAnsi" w:hAnsiTheme="minorHAnsi"/>
                    <w:i/>
                  </w:rPr>
                </w:rPrChange>
              </w:rPr>
              <w:t>Psychológia a reklama</w:t>
            </w:r>
            <w:r w:rsidRPr="008B324B">
              <w:rPr>
                <w:rFonts w:asciiTheme="minorHAnsi" w:hAnsiTheme="minorHAnsi"/>
                <w:color w:val="FF0000"/>
                <w:rPrChange w:id="3639" w:author="Martin Kazík" w:date="2020-01-23T11:23:00Z">
                  <w:rPr>
                    <w:rFonts w:asciiTheme="minorHAnsi" w:hAnsiTheme="minorHAnsi"/>
                  </w:rPr>
                </w:rPrChange>
              </w:rPr>
              <w:t>. Bratislava: Elita. ISBN 80-8044-051-4.</w:t>
            </w:r>
            <w:r w:rsidRPr="008B324B">
              <w:rPr>
                <w:rFonts w:asciiTheme="minorHAnsi" w:hAnsiTheme="minorHAnsi"/>
                <w:color w:val="FF0000"/>
                <w:rPrChange w:id="3640" w:author="Martin Kazík" w:date="2020-01-23T11:23:00Z">
                  <w:rPr>
                    <w:rFonts w:asciiTheme="minorHAnsi" w:hAnsiTheme="minorHAnsi"/>
                  </w:rPr>
                </w:rPrChange>
              </w:rPr>
              <w:br/>
            </w:r>
            <w:r w:rsidRPr="00F52EEF">
              <w:rPr>
                <w:rFonts w:asciiTheme="minorHAnsi" w:hAnsiTheme="minorHAnsi" w:cstheme="minorHAnsi"/>
              </w:rPr>
              <w:t xml:space="preserve">COLLIN, Catherine. 2014. </w:t>
            </w:r>
            <w:r w:rsidRPr="00F52EEF">
              <w:rPr>
                <w:rFonts w:asciiTheme="minorHAnsi" w:hAnsiTheme="minorHAnsi" w:cstheme="minorHAnsi"/>
                <w:i/>
              </w:rPr>
              <w:t>Kniha psychologie.</w:t>
            </w:r>
            <w:r w:rsidRPr="00F52EEF">
              <w:rPr>
                <w:rFonts w:asciiTheme="minorHAnsi" w:hAnsiTheme="minorHAnsi" w:cstheme="minorHAnsi"/>
              </w:rPr>
              <w:t xml:space="preserve"> Praha: Knižní klub. ISBN 978-80-242-4316-0.</w:t>
            </w:r>
          </w:p>
        </w:tc>
      </w:tr>
      <w:tr w:rsidR="005D26EA" w:rsidRPr="00F52EEF" w14:paraId="0A0C52A4" w14:textId="77777777" w:rsidTr="00C51B8C">
        <w:tc>
          <w:tcPr>
            <w:tcW w:w="1063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458B45D"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0C4CD6D0" w14:textId="77777777" w:rsidTr="00C51B8C">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5CB24FD"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2D56B55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3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2784DC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0AAC4BD3" w14:textId="77777777" w:rsidTr="00C51B8C">
        <w:tc>
          <w:tcPr>
            <w:tcW w:w="1063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AD9A56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535796F8" w14:textId="77777777" w:rsidTr="00C51B8C">
        <w:trPr>
          <w:trHeight w:val="2629"/>
        </w:trPr>
        <w:tc>
          <w:tcPr>
            <w:tcW w:w="10632" w:type="dxa"/>
            <w:gridSpan w:val="8"/>
            <w:tcBorders>
              <w:top w:val="single" w:sz="4" w:space="0" w:color="auto"/>
              <w:left w:val="single" w:sz="4" w:space="0" w:color="auto"/>
              <w:bottom w:val="single" w:sz="4" w:space="0" w:color="auto"/>
              <w:right w:val="single" w:sz="4" w:space="0" w:color="auto"/>
            </w:tcBorders>
          </w:tcPr>
          <w:p w14:paraId="17C3F340" w14:textId="73D9F60E" w:rsidR="005D26EA" w:rsidRPr="00F52EEF" w:rsidRDefault="0090023A" w:rsidP="00935F76">
            <w:pPr>
              <w:shd w:val="clear" w:color="auto" w:fill="FFFFFF"/>
              <w:tabs>
                <w:tab w:val="left" w:pos="567"/>
              </w:tabs>
              <w:spacing w:before="100" w:beforeAutospacing="1" w:after="100" w:afterAutospacing="1"/>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09142117" w14:textId="77777777" w:rsidR="00C51B8C" w:rsidRDefault="00C51B8C" w:rsidP="00935F76">
      <w:pPr>
        <w:tabs>
          <w:tab w:val="left" w:pos="567"/>
        </w:tabs>
      </w:pPr>
      <w:r>
        <w:br w:type="page"/>
      </w: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49"/>
        <w:gridCol w:w="221"/>
        <w:gridCol w:w="1134"/>
        <w:gridCol w:w="889"/>
        <w:gridCol w:w="817"/>
        <w:gridCol w:w="2156"/>
        <w:gridCol w:w="539"/>
        <w:gridCol w:w="627"/>
      </w:tblGrid>
      <w:tr w:rsidR="005D26EA" w:rsidRPr="00F52EEF" w14:paraId="3AAF0188" w14:textId="77777777" w:rsidTr="00C51B8C">
        <w:tc>
          <w:tcPr>
            <w:tcW w:w="1063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BE8526E" w14:textId="73EA92F1" w:rsidR="005D26EA" w:rsidRPr="00F52EEF" w:rsidRDefault="00D710A4" w:rsidP="00935F76">
            <w:pPr>
              <w:tabs>
                <w:tab w:val="left" w:pos="567"/>
              </w:tabs>
              <w:jc w:val="both"/>
              <w:rPr>
                <w:rFonts w:asciiTheme="minorHAnsi" w:hAnsiTheme="minorHAnsi" w:cstheme="minorHAnsi"/>
                <w:b/>
              </w:rPr>
            </w:pPr>
            <w:r>
              <w:lastRenderedPageBreak/>
              <w:br w:type="page"/>
            </w:r>
            <w:r w:rsidR="005D26EA" w:rsidRPr="00F52EEF">
              <w:rPr>
                <w:rFonts w:asciiTheme="minorHAnsi" w:hAnsiTheme="minorHAnsi" w:cstheme="minorHAnsi"/>
              </w:rPr>
              <w:br w:type="page"/>
            </w:r>
            <w:r w:rsidR="005D26EA" w:rsidRPr="00F52EEF">
              <w:rPr>
                <w:rFonts w:asciiTheme="minorHAnsi" w:hAnsiTheme="minorHAnsi" w:cstheme="minorHAnsi"/>
                <w:b/>
              </w:rPr>
              <w:t>B-III – Charakteristika studijního předmětu</w:t>
            </w:r>
          </w:p>
        </w:tc>
      </w:tr>
      <w:tr w:rsidR="005D26EA" w:rsidRPr="00F52EEF" w14:paraId="69F970AF" w14:textId="77777777" w:rsidTr="00C51B8C">
        <w:tc>
          <w:tcPr>
            <w:tcW w:w="4249" w:type="dxa"/>
            <w:tcBorders>
              <w:top w:val="double" w:sz="4" w:space="0" w:color="auto"/>
              <w:left w:val="single" w:sz="4" w:space="0" w:color="auto"/>
              <w:bottom w:val="single" w:sz="4" w:space="0" w:color="auto"/>
              <w:right w:val="single" w:sz="4" w:space="0" w:color="auto"/>
            </w:tcBorders>
            <w:shd w:val="clear" w:color="auto" w:fill="F7CAAC"/>
            <w:hideMark/>
          </w:tcPr>
          <w:p w14:paraId="66DA816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383" w:type="dxa"/>
            <w:gridSpan w:val="7"/>
            <w:tcBorders>
              <w:top w:val="double" w:sz="4" w:space="0" w:color="auto"/>
              <w:left w:val="single" w:sz="4" w:space="0" w:color="auto"/>
              <w:bottom w:val="single" w:sz="4" w:space="0" w:color="auto"/>
              <w:right w:val="single" w:sz="4" w:space="0" w:color="auto"/>
            </w:tcBorders>
            <w:hideMark/>
          </w:tcPr>
          <w:p w14:paraId="67A2C200" w14:textId="77777777"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shd w:val="clear" w:color="auto" w:fill="FFFFFF"/>
              </w:rPr>
              <w:t>Týmová práce</w:t>
            </w:r>
          </w:p>
        </w:tc>
      </w:tr>
      <w:tr w:rsidR="005D26EA" w:rsidRPr="00F52EEF" w14:paraId="07AD1608" w14:textId="77777777" w:rsidTr="00C51B8C">
        <w:tc>
          <w:tcPr>
            <w:tcW w:w="4249" w:type="dxa"/>
            <w:tcBorders>
              <w:top w:val="single" w:sz="4" w:space="0" w:color="auto"/>
              <w:left w:val="single" w:sz="4" w:space="0" w:color="auto"/>
              <w:bottom w:val="single" w:sz="4" w:space="0" w:color="auto"/>
              <w:right w:val="single" w:sz="4" w:space="0" w:color="auto"/>
            </w:tcBorders>
            <w:shd w:val="clear" w:color="auto" w:fill="F7CAAC"/>
            <w:hideMark/>
          </w:tcPr>
          <w:p w14:paraId="2164DEF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061" w:type="dxa"/>
            <w:gridSpan w:val="4"/>
            <w:tcBorders>
              <w:top w:val="single" w:sz="4" w:space="0" w:color="auto"/>
              <w:left w:val="single" w:sz="4" w:space="0" w:color="auto"/>
              <w:bottom w:val="single" w:sz="4" w:space="0" w:color="auto"/>
              <w:right w:val="single" w:sz="4" w:space="0" w:color="auto"/>
            </w:tcBorders>
            <w:hideMark/>
          </w:tcPr>
          <w:p w14:paraId="35CB5B97" w14:textId="4E78224B" w:rsidR="005D26EA" w:rsidRPr="00F52EEF" w:rsidRDefault="001337EB"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195EEF" w:rsidRPr="00F52EEF">
              <w:rPr>
                <w:rFonts w:asciiTheme="minorHAnsi" w:eastAsia="Calibri" w:hAnsiTheme="minorHAnsi" w:cstheme="minorHAnsi"/>
              </w:rPr>
              <w:t>,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8574D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27" w:type="dxa"/>
            <w:tcBorders>
              <w:top w:val="single" w:sz="4" w:space="0" w:color="auto"/>
              <w:left w:val="single" w:sz="4" w:space="0" w:color="auto"/>
              <w:bottom w:val="single" w:sz="4" w:space="0" w:color="auto"/>
              <w:right w:val="single" w:sz="4" w:space="0" w:color="auto"/>
            </w:tcBorders>
            <w:hideMark/>
          </w:tcPr>
          <w:p w14:paraId="7BE1274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1/LS</w:t>
            </w:r>
          </w:p>
        </w:tc>
      </w:tr>
      <w:tr w:rsidR="005D26EA" w:rsidRPr="00F52EEF" w14:paraId="169EF4BC" w14:textId="77777777" w:rsidTr="00C51B8C">
        <w:tc>
          <w:tcPr>
            <w:tcW w:w="4249" w:type="dxa"/>
            <w:tcBorders>
              <w:top w:val="single" w:sz="4" w:space="0" w:color="auto"/>
              <w:left w:val="single" w:sz="4" w:space="0" w:color="auto"/>
              <w:bottom w:val="single" w:sz="4" w:space="0" w:color="auto"/>
              <w:right w:val="single" w:sz="4" w:space="0" w:color="auto"/>
            </w:tcBorders>
            <w:shd w:val="clear" w:color="auto" w:fill="F7CAAC"/>
            <w:hideMark/>
          </w:tcPr>
          <w:p w14:paraId="1632E3C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355" w:type="dxa"/>
            <w:gridSpan w:val="2"/>
            <w:tcBorders>
              <w:top w:val="single" w:sz="4" w:space="0" w:color="auto"/>
              <w:left w:val="single" w:sz="4" w:space="0" w:color="auto"/>
              <w:bottom w:val="single" w:sz="4" w:space="0" w:color="auto"/>
              <w:right w:val="single" w:sz="4" w:space="0" w:color="auto"/>
            </w:tcBorders>
          </w:tcPr>
          <w:p w14:paraId="3959564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350E8B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7" w:type="dxa"/>
            <w:tcBorders>
              <w:top w:val="single" w:sz="4" w:space="0" w:color="auto"/>
              <w:left w:val="single" w:sz="4" w:space="0" w:color="auto"/>
              <w:bottom w:val="single" w:sz="4" w:space="0" w:color="auto"/>
              <w:right w:val="single" w:sz="4" w:space="0" w:color="auto"/>
            </w:tcBorders>
            <w:hideMark/>
          </w:tcPr>
          <w:p w14:paraId="41FBBFE4" w14:textId="55045BF9"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195EEF"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1FD75C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166" w:type="dxa"/>
            <w:gridSpan w:val="2"/>
            <w:tcBorders>
              <w:top w:val="single" w:sz="4" w:space="0" w:color="auto"/>
              <w:left w:val="single" w:sz="4" w:space="0" w:color="auto"/>
              <w:bottom w:val="single" w:sz="4" w:space="0" w:color="auto"/>
              <w:right w:val="single" w:sz="4" w:space="0" w:color="auto"/>
            </w:tcBorders>
          </w:tcPr>
          <w:p w14:paraId="239B447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5D26EA" w:rsidRPr="00F52EEF" w14:paraId="10024535" w14:textId="77777777" w:rsidTr="00C51B8C">
        <w:tc>
          <w:tcPr>
            <w:tcW w:w="4249" w:type="dxa"/>
            <w:tcBorders>
              <w:top w:val="single" w:sz="4" w:space="0" w:color="auto"/>
              <w:left w:val="single" w:sz="4" w:space="0" w:color="auto"/>
              <w:bottom w:val="single" w:sz="4" w:space="0" w:color="auto"/>
              <w:right w:val="single" w:sz="4" w:space="0" w:color="auto"/>
            </w:tcBorders>
            <w:shd w:val="clear" w:color="auto" w:fill="F7CAAC"/>
            <w:hideMark/>
          </w:tcPr>
          <w:p w14:paraId="6B1F7FC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383" w:type="dxa"/>
            <w:gridSpan w:val="7"/>
            <w:tcBorders>
              <w:top w:val="single" w:sz="4" w:space="0" w:color="auto"/>
              <w:left w:val="single" w:sz="4" w:space="0" w:color="auto"/>
              <w:bottom w:val="single" w:sz="4" w:space="0" w:color="auto"/>
              <w:right w:val="single" w:sz="4" w:space="0" w:color="auto"/>
            </w:tcBorders>
          </w:tcPr>
          <w:p w14:paraId="3276BB75" w14:textId="23493840"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34578CA2" w14:textId="77777777" w:rsidTr="00C51B8C">
        <w:tc>
          <w:tcPr>
            <w:tcW w:w="4249" w:type="dxa"/>
            <w:tcBorders>
              <w:top w:val="single" w:sz="4" w:space="0" w:color="auto"/>
              <w:left w:val="single" w:sz="4" w:space="0" w:color="auto"/>
              <w:bottom w:val="single" w:sz="4" w:space="0" w:color="auto"/>
              <w:right w:val="single" w:sz="4" w:space="0" w:color="auto"/>
            </w:tcBorders>
            <w:shd w:val="clear" w:color="auto" w:fill="F7CAAC"/>
            <w:hideMark/>
          </w:tcPr>
          <w:p w14:paraId="4225C397"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061" w:type="dxa"/>
            <w:gridSpan w:val="4"/>
            <w:tcBorders>
              <w:top w:val="single" w:sz="4" w:space="0" w:color="auto"/>
              <w:left w:val="single" w:sz="4" w:space="0" w:color="auto"/>
              <w:bottom w:val="single" w:sz="4" w:space="0" w:color="auto"/>
              <w:right w:val="single" w:sz="4" w:space="0" w:color="auto"/>
            </w:tcBorders>
            <w:hideMark/>
          </w:tcPr>
          <w:p w14:paraId="3DCD60AE" w14:textId="20FE8A4D" w:rsidR="005D26EA" w:rsidRPr="00F52EEF" w:rsidRDefault="000722B5" w:rsidP="00935F76">
            <w:pPr>
              <w:tabs>
                <w:tab w:val="left" w:pos="567"/>
              </w:tabs>
              <w:jc w:val="both"/>
              <w:rPr>
                <w:rFonts w:asciiTheme="minorHAns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r w:rsidR="005D26EA" w:rsidRPr="00F52EEF">
              <w:rPr>
                <w:rFonts w:asciiTheme="minorHAnsi" w:hAnsiTheme="minorHAnsi" w:cstheme="minorHAnsi"/>
              </w:rPr>
              <w:t xml:space="preserve">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B02D17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166" w:type="dxa"/>
            <w:gridSpan w:val="2"/>
            <w:tcBorders>
              <w:top w:val="single" w:sz="4" w:space="0" w:color="auto"/>
              <w:left w:val="single" w:sz="4" w:space="0" w:color="auto"/>
              <w:bottom w:val="single" w:sz="4" w:space="0" w:color="auto"/>
              <w:right w:val="single" w:sz="4" w:space="0" w:color="auto"/>
            </w:tcBorders>
            <w:hideMark/>
          </w:tcPr>
          <w:p w14:paraId="062AD5C5" w14:textId="5A5C9AE8" w:rsidR="005D26EA" w:rsidRPr="00F52EEF" w:rsidRDefault="000722B5"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78F0C184" w14:textId="77777777" w:rsidTr="00C51B8C">
        <w:tc>
          <w:tcPr>
            <w:tcW w:w="4249" w:type="dxa"/>
            <w:tcBorders>
              <w:top w:val="single" w:sz="4" w:space="0" w:color="auto"/>
              <w:left w:val="single" w:sz="4" w:space="0" w:color="auto"/>
              <w:bottom w:val="single" w:sz="4" w:space="0" w:color="auto"/>
              <w:right w:val="single" w:sz="4" w:space="0" w:color="auto"/>
            </w:tcBorders>
            <w:shd w:val="clear" w:color="auto" w:fill="F7CAAC"/>
            <w:hideMark/>
          </w:tcPr>
          <w:p w14:paraId="1DBAE0D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383" w:type="dxa"/>
            <w:gridSpan w:val="7"/>
            <w:tcBorders>
              <w:top w:val="single" w:sz="4" w:space="0" w:color="auto"/>
              <w:left w:val="single" w:sz="4" w:space="0" w:color="auto"/>
              <w:bottom w:val="nil"/>
              <w:right w:val="single" w:sz="4" w:space="0" w:color="auto"/>
            </w:tcBorders>
          </w:tcPr>
          <w:p w14:paraId="254F9415"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1BEA7AC" w14:textId="77777777" w:rsidTr="00C51B8C">
        <w:trPr>
          <w:trHeight w:val="554"/>
        </w:trPr>
        <w:tc>
          <w:tcPr>
            <w:tcW w:w="10632" w:type="dxa"/>
            <w:gridSpan w:val="8"/>
            <w:tcBorders>
              <w:top w:val="nil"/>
              <w:left w:val="single" w:sz="4" w:space="0" w:color="auto"/>
              <w:bottom w:val="single" w:sz="4" w:space="0" w:color="auto"/>
              <w:right w:val="single" w:sz="4" w:space="0" w:color="auto"/>
            </w:tcBorders>
            <w:hideMark/>
          </w:tcPr>
          <w:p w14:paraId="473CE7A1" w14:textId="61262540" w:rsidR="005D26EA" w:rsidRPr="00F52EEF" w:rsidRDefault="00FD2F2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005D26EA" w:rsidRPr="00F52EEF">
              <w:rPr>
                <w:rFonts w:asciiTheme="minorHAnsi" w:eastAsia="Calibri" w:hAnsiTheme="minorHAnsi" w:cstheme="minorHAnsi"/>
              </w:rPr>
              <w:t xml:space="preserve"> 80 % AKTIVNÍ účast na seminářích</w:t>
            </w:r>
            <w:r>
              <w:rPr>
                <w:rFonts w:asciiTheme="minorHAnsi" w:eastAsia="Calibri" w:hAnsiTheme="minorHAnsi" w:cstheme="minorHAnsi"/>
              </w:rPr>
              <w:t>.</w:t>
            </w:r>
          </w:p>
          <w:p w14:paraId="068EDCF0" w14:textId="0F6FF487" w:rsidR="005D26EA" w:rsidRPr="00F52EEF" w:rsidRDefault="00FD2F2F" w:rsidP="00935F76">
            <w:pPr>
              <w:tabs>
                <w:tab w:val="left" w:pos="567"/>
              </w:tabs>
              <w:jc w:val="both"/>
              <w:rPr>
                <w:rFonts w:asciiTheme="minorHAnsi" w:hAnsiTheme="minorHAnsi" w:cstheme="minorHAnsi"/>
              </w:rPr>
            </w:pPr>
            <w:r>
              <w:rPr>
                <w:rFonts w:asciiTheme="minorHAnsi" w:eastAsia="Calibri" w:hAnsiTheme="minorHAnsi" w:cstheme="minorHAnsi"/>
              </w:rPr>
              <w:t>2.</w:t>
            </w:r>
            <w:r w:rsidR="005D26EA" w:rsidRPr="00F52EEF">
              <w:rPr>
                <w:rFonts w:asciiTheme="minorHAnsi" w:eastAsia="Calibri" w:hAnsiTheme="minorHAnsi" w:cstheme="minorHAnsi"/>
              </w:rPr>
              <w:t xml:space="preserve"> Zpracování a obhájení semestrálního projekt</w:t>
            </w:r>
            <w:r>
              <w:rPr>
                <w:rFonts w:asciiTheme="minorHAnsi" w:eastAsia="Calibri" w:hAnsiTheme="minorHAnsi" w:cstheme="minorHAnsi"/>
              </w:rPr>
              <w:t>.</w:t>
            </w:r>
          </w:p>
        </w:tc>
      </w:tr>
      <w:tr w:rsidR="005D26EA" w:rsidRPr="00F52EEF" w14:paraId="47641AF3" w14:textId="77777777" w:rsidTr="00C51B8C">
        <w:trPr>
          <w:trHeight w:val="197"/>
        </w:trPr>
        <w:tc>
          <w:tcPr>
            <w:tcW w:w="4249" w:type="dxa"/>
            <w:tcBorders>
              <w:top w:val="nil"/>
              <w:left w:val="single" w:sz="4" w:space="0" w:color="auto"/>
              <w:bottom w:val="single" w:sz="4" w:space="0" w:color="auto"/>
              <w:right w:val="single" w:sz="4" w:space="0" w:color="auto"/>
            </w:tcBorders>
            <w:shd w:val="clear" w:color="auto" w:fill="F7CAAC"/>
            <w:hideMark/>
          </w:tcPr>
          <w:p w14:paraId="7A334C1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383" w:type="dxa"/>
            <w:gridSpan w:val="7"/>
            <w:tcBorders>
              <w:top w:val="nil"/>
              <w:left w:val="single" w:sz="4" w:space="0" w:color="auto"/>
              <w:bottom w:val="single" w:sz="4" w:space="0" w:color="auto"/>
              <w:right w:val="single" w:sz="4" w:space="0" w:color="auto"/>
            </w:tcBorders>
            <w:hideMark/>
          </w:tcPr>
          <w:p w14:paraId="1CFA3F8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Ing. Tomáš Rygl</w:t>
            </w:r>
          </w:p>
        </w:tc>
      </w:tr>
      <w:tr w:rsidR="005D26EA" w:rsidRPr="00F52EEF" w14:paraId="439241E9" w14:textId="77777777" w:rsidTr="00C51B8C">
        <w:trPr>
          <w:trHeight w:val="243"/>
        </w:trPr>
        <w:tc>
          <w:tcPr>
            <w:tcW w:w="4249" w:type="dxa"/>
            <w:tcBorders>
              <w:top w:val="nil"/>
              <w:left w:val="single" w:sz="4" w:space="0" w:color="auto"/>
              <w:bottom w:val="single" w:sz="4" w:space="0" w:color="auto"/>
              <w:right w:val="single" w:sz="4" w:space="0" w:color="auto"/>
            </w:tcBorders>
            <w:shd w:val="clear" w:color="auto" w:fill="F7CAAC"/>
            <w:hideMark/>
          </w:tcPr>
          <w:p w14:paraId="666AAE3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383" w:type="dxa"/>
            <w:gridSpan w:val="7"/>
            <w:tcBorders>
              <w:top w:val="nil"/>
              <w:left w:val="single" w:sz="4" w:space="0" w:color="auto"/>
              <w:bottom w:val="single" w:sz="4" w:space="0" w:color="auto"/>
              <w:right w:val="single" w:sz="4" w:space="0" w:color="auto"/>
            </w:tcBorders>
            <w:hideMark/>
          </w:tcPr>
          <w:p w14:paraId="25AB9C27" w14:textId="67025C09" w:rsidR="005D26EA" w:rsidRPr="00F52EEF" w:rsidRDefault="00C1655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4057259A" w14:textId="77777777" w:rsidTr="00C51B8C">
        <w:tc>
          <w:tcPr>
            <w:tcW w:w="4249" w:type="dxa"/>
            <w:tcBorders>
              <w:top w:val="single" w:sz="4" w:space="0" w:color="auto"/>
              <w:left w:val="single" w:sz="4" w:space="0" w:color="auto"/>
              <w:bottom w:val="single" w:sz="4" w:space="0" w:color="auto"/>
              <w:right w:val="single" w:sz="4" w:space="0" w:color="auto"/>
            </w:tcBorders>
            <w:shd w:val="clear" w:color="auto" w:fill="F7CAAC"/>
            <w:hideMark/>
          </w:tcPr>
          <w:p w14:paraId="5CF754E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383" w:type="dxa"/>
            <w:gridSpan w:val="7"/>
            <w:tcBorders>
              <w:top w:val="single" w:sz="4" w:space="0" w:color="auto"/>
              <w:left w:val="single" w:sz="4" w:space="0" w:color="auto"/>
              <w:bottom w:val="nil"/>
              <w:right w:val="single" w:sz="4" w:space="0" w:color="auto"/>
            </w:tcBorders>
          </w:tcPr>
          <w:p w14:paraId="1780B97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27672F1" w14:textId="77777777" w:rsidTr="00C51B8C">
        <w:trPr>
          <w:trHeight w:val="232"/>
        </w:trPr>
        <w:tc>
          <w:tcPr>
            <w:tcW w:w="10632" w:type="dxa"/>
            <w:gridSpan w:val="8"/>
            <w:tcBorders>
              <w:top w:val="nil"/>
              <w:left w:val="single" w:sz="4" w:space="0" w:color="auto"/>
              <w:bottom w:val="single" w:sz="4" w:space="0" w:color="auto"/>
              <w:right w:val="single" w:sz="4" w:space="0" w:color="auto"/>
            </w:tcBorders>
            <w:hideMark/>
          </w:tcPr>
          <w:p w14:paraId="6A4A60F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906F580" w14:textId="77777777" w:rsidTr="00C51B8C">
        <w:tc>
          <w:tcPr>
            <w:tcW w:w="4249" w:type="dxa"/>
            <w:tcBorders>
              <w:top w:val="single" w:sz="4" w:space="0" w:color="auto"/>
              <w:left w:val="single" w:sz="4" w:space="0" w:color="auto"/>
              <w:bottom w:val="single" w:sz="4" w:space="0" w:color="auto"/>
              <w:right w:val="single" w:sz="4" w:space="0" w:color="auto"/>
            </w:tcBorders>
            <w:shd w:val="clear" w:color="auto" w:fill="F7CAAC"/>
            <w:hideMark/>
          </w:tcPr>
          <w:p w14:paraId="55245C8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383" w:type="dxa"/>
            <w:gridSpan w:val="7"/>
            <w:tcBorders>
              <w:top w:val="single" w:sz="4" w:space="0" w:color="auto"/>
              <w:left w:val="single" w:sz="4" w:space="0" w:color="auto"/>
              <w:bottom w:val="nil"/>
              <w:right w:val="single" w:sz="4" w:space="0" w:color="auto"/>
            </w:tcBorders>
          </w:tcPr>
          <w:p w14:paraId="6EFE3367" w14:textId="77777777"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3E32579A" w14:textId="77777777" w:rsidTr="00FD2F2F">
        <w:trPr>
          <w:trHeight w:val="2777"/>
        </w:trPr>
        <w:tc>
          <w:tcPr>
            <w:tcW w:w="10632" w:type="dxa"/>
            <w:gridSpan w:val="8"/>
            <w:tcBorders>
              <w:top w:val="nil"/>
              <w:left w:val="single" w:sz="4" w:space="0" w:color="auto"/>
              <w:bottom w:val="single" w:sz="12" w:space="0" w:color="auto"/>
              <w:right w:val="single" w:sz="4" w:space="0" w:color="auto"/>
            </w:tcBorders>
            <w:hideMark/>
          </w:tcPr>
          <w:p w14:paraId="07C9D073" w14:textId="0BD6FCE9" w:rsidR="00FD2F2F" w:rsidRPr="00FD2F2F" w:rsidRDefault="00FD2F2F" w:rsidP="00935F76">
            <w:pPr>
              <w:tabs>
                <w:tab w:val="left" w:pos="567"/>
              </w:tabs>
              <w:rPr>
                <w:rFonts w:asciiTheme="minorHAnsi" w:eastAsia="Calibri" w:hAnsiTheme="minorHAnsi" w:cstheme="minorHAnsi"/>
                <w:b/>
              </w:rPr>
            </w:pPr>
            <w:r w:rsidRPr="00FD2F2F">
              <w:rPr>
                <w:rFonts w:asciiTheme="minorHAnsi" w:eastAsia="Calibri" w:hAnsiTheme="minorHAnsi" w:cstheme="minorHAnsi"/>
                <w:b/>
              </w:rPr>
              <w:t>Probíraná témata:</w:t>
            </w:r>
          </w:p>
          <w:p w14:paraId="0B04E561" w14:textId="4F190A55" w:rsidR="005D26EA" w:rsidRPr="00FD2F2F" w:rsidRDefault="00FD2F2F" w:rsidP="00935F76">
            <w:pPr>
              <w:tabs>
                <w:tab w:val="left" w:pos="567"/>
              </w:tabs>
              <w:rPr>
                <w:rFonts w:asciiTheme="minorHAnsi" w:eastAsia="Calibri" w:hAnsiTheme="minorHAnsi" w:cstheme="minorHAnsi"/>
              </w:rPr>
            </w:pPr>
            <w:r>
              <w:rPr>
                <w:rFonts w:asciiTheme="minorHAnsi" w:eastAsia="Calibri" w:hAnsiTheme="minorHAnsi" w:cstheme="minorHAnsi"/>
              </w:rPr>
              <w:t>- ú</w:t>
            </w:r>
            <w:r w:rsidR="005D26EA" w:rsidRPr="00FD2F2F">
              <w:rPr>
                <w:rFonts w:asciiTheme="minorHAnsi" w:eastAsia="Calibri" w:hAnsiTheme="minorHAnsi" w:cstheme="minorHAnsi"/>
              </w:rPr>
              <w:t xml:space="preserve">vod do týmové práce </w:t>
            </w:r>
            <w:r>
              <w:rPr>
                <w:rFonts w:asciiTheme="minorHAnsi" w:eastAsia="Calibri" w:hAnsiTheme="minorHAnsi" w:cstheme="minorHAnsi"/>
              </w:rPr>
              <w:t>–</w:t>
            </w:r>
            <w:r w:rsidR="005D26EA" w:rsidRPr="00FD2F2F">
              <w:rPr>
                <w:rFonts w:asciiTheme="minorHAnsi" w:eastAsia="Calibri" w:hAnsiTheme="minorHAnsi" w:cstheme="minorHAnsi"/>
              </w:rPr>
              <w:t xml:space="preserve"> význam, fáze vývoje, týmové role</w:t>
            </w:r>
            <w:r>
              <w:rPr>
                <w:rFonts w:asciiTheme="minorHAnsi" w:eastAsia="Calibri" w:hAnsiTheme="minorHAnsi" w:cstheme="minorHAnsi"/>
              </w:rPr>
              <w:t>;</w:t>
            </w:r>
          </w:p>
          <w:p w14:paraId="55E05E5A" w14:textId="0EAE2F6E" w:rsidR="005D26EA" w:rsidRPr="00FD2F2F" w:rsidRDefault="00FD2F2F" w:rsidP="00935F76">
            <w:pPr>
              <w:tabs>
                <w:tab w:val="left" w:pos="567"/>
              </w:tabs>
              <w:rPr>
                <w:rFonts w:asciiTheme="minorHAnsi" w:eastAsia="Calibri" w:hAnsiTheme="minorHAnsi" w:cstheme="minorHAnsi"/>
              </w:rPr>
            </w:pPr>
            <w:r>
              <w:rPr>
                <w:rFonts w:asciiTheme="minorHAnsi" w:eastAsia="Calibri" w:hAnsiTheme="minorHAnsi" w:cstheme="minorHAnsi"/>
              </w:rPr>
              <w:t>- m</w:t>
            </w:r>
            <w:r w:rsidR="005D26EA" w:rsidRPr="00FD2F2F">
              <w:rPr>
                <w:rFonts w:asciiTheme="minorHAnsi" w:eastAsia="Calibri" w:hAnsiTheme="minorHAnsi" w:cstheme="minorHAnsi"/>
              </w:rPr>
              <w:t>otivace sebe a jednotlivých členů týmu</w:t>
            </w:r>
            <w:r>
              <w:rPr>
                <w:rFonts w:asciiTheme="minorHAnsi" w:eastAsia="Calibri" w:hAnsiTheme="minorHAnsi" w:cstheme="minorHAnsi"/>
              </w:rPr>
              <w:t>;</w:t>
            </w:r>
          </w:p>
          <w:p w14:paraId="1B9091AB" w14:textId="4B5E4C8D" w:rsidR="005D26EA" w:rsidRPr="00FD2F2F" w:rsidRDefault="00FD2F2F" w:rsidP="00935F76">
            <w:pPr>
              <w:tabs>
                <w:tab w:val="left" w:pos="567"/>
              </w:tabs>
              <w:rPr>
                <w:rFonts w:asciiTheme="minorHAnsi" w:eastAsia="Calibri" w:hAnsiTheme="minorHAnsi" w:cstheme="minorHAnsi"/>
              </w:rPr>
            </w:pPr>
            <w:r>
              <w:rPr>
                <w:rFonts w:asciiTheme="minorHAnsi" w:eastAsia="Calibri" w:hAnsiTheme="minorHAnsi" w:cstheme="minorHAnsi"/>
              </w:rPr>
              <w:t>- k</w:t>
            </w:r>
            <w:r w:rsidR="005D26EA" w:rsidRPr="00FD2F2F">
              <w:rPr>
                <w:rFonts w:asciiTheme="minorHAnsi" w:eastAsia="Calibri" w:hAnsiTheme="minorHAnsi" w:cstheme="minorHAnsi"/>
              </w:rPr>
              <w:t>omunikace 1 - verbální / neverbální, naslouchání, řešení problémů, konflikty</w:t>
            </w:r>
            <w:r>
              <w:rPr>
                <w:rFonts w:asciiTheme="minorHAnsi" w:eastAsia="Calibri" w:hAnsiTheme="minorHAnsi" w:cstheme="minorHAnsi"/>
              </w:rPr>
              <w:t>;</w:t>
            </w:r>
          </w:p>
          <w:p w14:paraId="143100F9" w14:textId="7BABA2E6" w:rsidR="005D26EA" w:rsidRPr="00FD2F2F" w:rsidRDefault="00FD2F2F" w:rsidP="00935F76">
            <w:pPr>
              <w:tabs>
                <w:tab w:val="left" w:pos="567"/>
              </w:tabs>
              <w:rPr>
                <w:rFonts w:asciiTheme="minorHAnsi" w:eastAsia="Calibri" w:hAnsiTheme="minorHAnsi" w:cstheme="minorHAnsi"/>
              </w:rPr>
            </w:pPr>
            <w:r>
              <w:rPr>
                <w:rFonts w:asciiTheme="minorHAnsi" w:eastAsia="Calibri" w:hAnsiTheme="minorHAnsi" w:cstheme="minorHAnsi"/>
              </w:rPr>
              <w:t>- k</w:t>
            </w:r>
            <w:r w:rsidR="005D26EA" w:rsidRPr="00FD2F2F">
              <w:rPr>
                <w:rFonts w:asciiTheme="minorHAnsi" w:eastAsia="Calibri" w:hAnsiTheme="minorHAnsi" w:cstheme="minorHAnsi"/>
              </w:rPr>
              <w:t>omunikace 2 - komunikační typy, naslouchání, přizpůsobování, nedorozumění</w:t>
            </w:r>
            <w:r>
              <w:rPr>
                <w:rFonts w:asciiTheme="minorHAnsi" w:eastAsia="Calibri" w:hAnsiTheme="minorHAnsi" w:cstheme="minorHAnsi"/>
              </w:rPr>
              <w:t>;</w:t>
            </w:r>
          </w:p>
          <w:p w14:paraId="36FF1E9C" w14:textId="02953E0E" w:rsidR="005D26EA" w:rsidRPr="00FD2F2F" w:rsidRDefault="00FD2F2F" w:rsidP="00935F76">
            <w:pPr>
              <w:tabs>
                <w:tab w:val="left" w:pos="567"/>
              </w:tabs>
              <w:rPr>
                <w:rFonts w:asciiTheme="minorHAnsi" w:eastAsia="Calibri" w:hAnsiTheme="minorHAnsi" w:cstheme="minorHAnsi"/>
              </w:rPr>
            </w:pPr>
            <w:r>
              <w:rPr>
                <w:rFonts w:asciiTheme="minorHAnsi" w:eastAsia="Calibri" w:hAnsiTheme="minorHAnsi" w:cstheme="minorHAnsi"/>
              </w:rPr>
              <w:t>- k</w:t>
            </w:r>
            <w:r w:rsidR="005D26EA" w:rsidRPr="00FD2F2F">
              <w:rPr>
                <w:rFonts w:asciiTheme="minorHAnsi" w:eastAsia="Calibri" w:hAnsiTheme="minorHAnsi" w:cstheme="minorHAnsi"/>
              </w:rPr>
              <w:t>líčové kompetence členů týmu</w:t>
            </w:r>
            <w:r>
              <w:rPr>
                <w:rFonts w:asciiTheme="minorHAnsi" w:eastAsia="Calibri" w:hAnsiTheme="minorHAnsi" w:cstheme="minorHAnsi"/>
              </w:rPr>
              <w:t>;</w:t>
            </w:r>
          </w:p>
          <w:p w14:paraId="74460B74" w14:textId="327A532A" w:rsidR="005D26EA" w:rsidRPr="00FD2F2F" w:rsidRDefault="00FD2F2F" w:rsidP="00935F76">
            <w:pPr>
              <w:tabs>
                <w:tab w:val="left" w:pos="567"/>
              </w:tabs>
              <w:rPr>
                <w:rFonts w:asciiTheme="minorHAnsi" w:hAnsiTheme="minorHAnsi" w:cstheme="minorHAnsi"/>
              </w:rPr>
            </w:pPr>
            <w:r>
              <w:rPr>
                <w:rFonts w:asciiTheme="minorHAnsi" w:eastAsia="Calibri" w:hAnsiTheme="minorHAnsi" w:cstheme="minorHAnsi"/>
              </w:rPr>
              <w:t>- k</w:t>
            </w:r>
            <w:r w:rsidR="005D26EA" w:rsidRPr="00FD2F2F">
              <w:rPr>
                <w:rFonts w:asciiTheme="minorHAnsi" w:eastAsia="Calibri" w:hAnsiTheme="minorHAnsi" w:cstheme="minorHAnsi"/>
              </w:rPr>
              <w:t>ritika, typy kritiky a zpětná vazba</w:t>
            </w:r>
            <w:r>
              <w:rPr>
                <w:rFonts w:asciiTheme="minorHAnsi" w:eastAsia="Calibri" w:hAnsiTheme="minorHAnsi" w:cstheme="minorHAnsi"/>
              </w:rPr>
              <w:t>.</w:t>
            </w:r>
          </w:p>
        </w:tc>
      </w:tr>
      <w:tr w:rsidR="005D26EA" w:rsidRPr="00F52EEF" w14:paraId="064391DB" w14:textId="77777777" w:rsidTr="00C51B8C">
        <w:trPr>
          <w:trHeight w:val="265"/>
        </w:trPr>
        <w:tc>
          <w:tcPr>
            <w:tcW w:w="4470" w:type="dxa"/>
            <w:gridSpan w:val="2"/>
            <w:tcBorders>
              <w:top w:val="nil"/>
              <w:left w:val="single" w:sz="4" w:space="0" w:color="auto"/>
              <w:bottom w:val="single" w:sz="4" w:space="0" w:color="auto"/>
              <w:right w:val="single" w:sz="4" w:space="0" w:color="auto"/>
            </w:tcBorders>
            <w:shd w:val="clear" w:color="auto" w:fill="F7CAAC"/>
            <w:hideMark/>
          </w:tcPr>
          <w:p w14:paraId="2C578F8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162" w:type="dxa"/>
            <w:gridSpan w:val="6"/>
            <w:tcBorders>
              <w:top w:val="nil"/>
              <w:left w:val="single" w:sz="4" w:space="0" w:color="auto"/>
              <w:bottom w:val="nil"/>
              <w:right w:val="single" w:sz="4" w:space="0" w:color="auto"/>
            </w:tcBorders>
          </w:tcPr>
          <w:p w14:paraId="362A0D0E"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3CE181B" w14:textId="77777777" w:rsidTr="00C51B8C">
        <w:trPr>
          <w:trHeight w:val="4106"/>
        </w:trPr>
        <w:tc>
          <w:tcPr>
            <w:tcW w:w="10632" w:type="dxa"/>
            <w:gridSpan w:val="8"/>
            <w:tcBorders>
              <w:top w:val="nil"/>
              <w:left w:val="single" w:sz="4" w:space="0" w:color="auto"/>
              <w:bottom w:val="single" w:sz="4" w:space="0" w:color="auto"/>
              <w:right w:val="single" w:sz="4" w:space="0" w:color="auto"/>
            </w:tcBorders>
            <w:hideMark/>
          </w:tcPr>
          <w:p w14:paraId="693F21C6" w14:textId="77777777" w:rsidR="005D26EA" w:rsidRPr="00FD2F2F" w:rsidRDefault="005D26EA" w:rsidP="00935F76">
            <w:pPr>
              <w:tabs>
                <w:tab w:val="left" w:pos="567"/>
              </w:tabs>
              <w:jc w:val="both"/>
              <w:rPr>
                <w:rFonts w:asciiTheme="minorHAnsi" w:eastAsia="Calibri" w:hAnsiTheme="minorHAnsi" w:cstheme="minorHAnsi"/>
                <w:b/>
              </w:rPr>
            </w:pPr>
            <w:r w:rsidRPr="00FD2F2F">
              <w:rPr>
                <w:rFonts w:asciiTheme="minorHAnsi" w:eastAsia="Calibri" w:hAnsiTheme="minorHAnsi" w:cstheme="minorHAnsi"/>
                <w:b/>
              </w:rPr>
              <w:t>Povinná literatura:</w:t>
            </w:r>
          </w:p>
          <w:p w14:paraId="35FF9102" w14:textId="19D52EF4" w:rsidR="005D26EA" w:rsidRPr="008B324B" w:rsidRDefault="005D26EA" w:rsidP="00935F76">
            <w:pPr>
              <w:tabs>
                <w:tab w:val="left" w:pos="567"/>
              </w:tabs>
              <w:jc w:val="both"/>
              <w:rPr>
                <w:rFonts w:asciiTheme="minorHAnsi" w:eastAsia="Calibri" w:hAnsiTheme="minorHAnsi"/>
                <w:color w:val="FF0000"/>
                <w:rPrChange w:id="3641" w:author="Martin Kazík" w:date="2020-01-23T11:23:00Z">
                  <w:rPr>
                    <w:rFonts w:asciiTheme="minorHAnsi" w:eastAsia="Calibri" w:hAnsiTheme="minorHAnsi"/>
                  </w:rPr>
                </w:rPrChange>
              </w:rPr>
            </w:pPr>
            <w:r w:rsidRPr="00F52EEF">
              <w:rPr>
                <w:rFonts w:asciiTheme="minorHAnsi" w:eastAsia="Calibri" w:hAnsiTheme="minorHAnsi" w:cstheme="minorHAnsi"/>
              </w:rPr>
              <w:t xml:space="preserve">LUDWIG, Petr. 2013. </w:t>
            </w:r>
            <w:r w:rsidRPr="00F52EEF">
              <w:rPr>
                <w:rFonts w:asciiTheme="minorHAnsi" w:eastAsia="Calibri" w:hAnsiTheme="minorHAnsi" w:cstheme="minorHAnsi"/>
                <w:i/>
              </w:rPr>
              <w:t>Konec prokrastinace: jak přestat odkládat a začít žít naplno.</w:t>
            </w:r>
            <w:r w:rsidRPr="00F52EEF">
              <w:rPr>
                <w:rFonts w:asciiTheme="minorHAnsi" w:eastAsia="Calibri" w:hAnsiTheme="minorHAnsi" w:cstheme="minorHAnsi"/>
              </w:rPr>
              <w:t xml:space="preserve"> Brno: Jan Melvil. ISBN 978-80-87270-51-6. </w:t>
            </w:r>
            <w:r w:rsidRPr="008B324B">
              <w:rPr>
                <w:rFonts w:asciiTheme="minorHAnsi" w:eastAsia="Calibri" w:hAnsiTheme="minorHAnsi"/>
                <w:color w:val="FF0000"/>
                <w:rPrChange w:id="3642" w:author="Martin Kazík" w:date="2020-01-23T11:23:00Z">
                  <w:rPr>
                    <w:rFonts w:asciiTheme="minorHAnsi" w:eastAsia="Calibri" w:hAnsiTheme="minorHAnsi"/>
                  </w:rPr>
                </w:rPrChange>
              </w:rPr>
              <w:t>WHITMORE, John. 2009</w:t>
            </w:r>
            <w:r w:rsidRPr="008B324B">
              <w:rPr>
                <w:rFonts w:asciiTheme="minorHAnsi" w:eastAsia="Calibri" w:hAnsiTheme="minorHAnsi"/>
                <w:i/>
                <w:color w:val="FF0000"/>
                <w:rPrChange w:id="3643" w:author="Martin Kazík" w:date="2020-01-23T11:23:00Z">
                  <w:rPr>
                    <w:rFonts w:asciiTheme="minorHAnsi" w:eastAsia="Calibri" w:hAnsiTheme="minorHAnsi"/>
                    <w:i/>
                  </w:rPr>
                </w:rPrChange>
              </w:rPr>
              <w:t>. Koučování: rozvoj osobnosti a zvyšování výkonnosti: metoda transpersonálního koučování.</w:t>
            </w:r>
            <w:r w:rsidRPr="008B324B">
              <w:rPr>
                <w:rFonts w:asciiTheme="minorHAnsi" w:eastAsia="Calibri" w:hAnsiTheme="minorHAnsi"/>
                <w:color w:val="FF0000"/>
                <w:rPrChange w:id="3644" w:author="Martin Kazík" w:date="2020-01-23T11:23:00Z">
                  <w:rPr>
                    <w:rFonts w:asciiTheme="minorHAnsi" w:eastAsia="Calibri" w:hAnsiTheme="minorHAnsi"/>
                  </w:rPr>
                </w:rPrChange>
              </w:rPr>
              <w:t xml:space="preserve"> 3., dopl. a přeprac. vyd. Praha: Management Press. ISBN 978-80-7261-209-3.</w:t>
            </w:r>
          </w:p>
          <w:p w14:paraId="286AB8AB"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ROHM, Robert A. 2017. </w:t>
            </w:r>
            <w:r w:rsidRPr="00F52EEF">
              <w:rPr>
                <w:rFonts w:asciiTheme="minorHAnsi" w:eastAsia="Calibri" w:hAnsiTheme="minorHAnsi" w:cstheme="minorHAnsi"/>
                <w:i/>
              </w:rPr>
              <w:t>Pozitivní povahové profily.</w:t>
            </w:r>
            <w:r w:rsidRPr="00F52EEF">
              <w:rPr>
                <w:rFonts w:asciiTheme="minorHAnsi" w:eastAsia="Calibri" w:hAnsiTheme="minorHAnsi" w:cstheme="minorHAnsi"/>
              </w:rPr>
              <w:t xml:space="preserve"> Nové, revidované vydání. Hradec Králové: Akademie úspěchu. ISBN 978-80-906020-5-2. </w:t>
            </w:r>
          </w:p>
          <w:p w14:paraId="213B41C7"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PLAMÍNEK, Jiří. 2018. </w:t>
            </w:r>
            <w:r w:rsidRPr="00F52EEF">
              <w:rPr>
                <w:rFonts w:asciiTheme="minorHAnsi" w:eastAsia="Calibri" w:hAnsiTheme="minorHAnsi" w:cstheme="minorHAnsi"/>
                <w:i/>
              </w:rPr>
              <w:t>Vedení lidí, týmů a firem: praktický atlas managementu.</w:t>
            </w:r>
            <w:r w:rsidRPr="00F52EEF">
              <w:rPr>
                <w:rFonts w:asciiTheme="minorHAnsi" w:eastAsia="Calibri" w:hAnsiTheme="minorHAnsi" w:cstheme="minorHAnsi"/>
              </w:rPr>
              <w:t xml:space="preserve"> 5., aktualizované a rozšířené vydání. Praha: Grada. ISBN 978-80-271-0629-5. </w:t>
            </w:r>
          </w:p>
          <w:p w14:paraId="795737F8" w14:textId="77777777" w:rsidR="005D26EA" w:rsidRPr="00FD2F2F" w:rsidRDefault="005D26EA" w:rsidP="00935F76">
            <w:pPr>
              <w:tabs>
                <w:tab w:val="left" w:pos="567"/>
              </w:tabs>
              <w:jc w:val="both"/>
              <w:rPr>
                <w:rFonts w:asciiTheme="minorHAnsi" w:eastAsia="Calibri" w:hAnsiTheme="minorHAnsi" w:cstheme="minorHAnsi"/>
                <w:b/>
              </w:rPr>
            </w:pPr>
          </w:p>
          <w:p w14:paraId="220B2CA4" w14:textId="77777777" w:rsidR="005D26EA" w:rsidRPr="00FD2F2F" w:rsidRDefault="005D26EA" w:rsidP="00935F76">
            <w:pPr>
              <w:tabs>
                <w:tab w:val="left" w:pos="567"/>
              </w:tabs>
              <w:jc w:val="both"/>
              <w:rPr>
                <w:rFonts w:asciiTheme="minorHAnsi" w:eastAsia="Calibri" w:hAnsiTheme="minorHAnsi" w:cstheme="minorHAnsi"/>
                <w:b/>
              </w:rPr>
            </w:pPr>
            <w:r w:rsidRPr="00FD2F2F">
              <w:rPr>
                <w:rFonts w:asciiTheme="minorHAnsi" w:eastAsia="Calibri" w:hAnsiTheme="minorHAnsi" w:cstheme="minorHAnsi"/>
                <w:b/>
              </w:rPr>
              <w:t>Doporučená literatura</w:t>
            </w:r>
          </w:p>
          <w:p w14:paraId="21BC59AF"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NAVARRO, Joe. 2019. </w:t>
            </w:r>
            <w:r w:rsidRPr="00F52EEF">
              <w:rPr>
                <w:rFonts w:asciiTheme="minorHAnsi" w:eastAsia="Calibri" w:hAnsiTheme="minorHAnsi" w:cstheme="minorHAnsi"/>
                <w:i/>
              </w:rPr>
              <w:t>Tajemství řeči těla: gesta, která prozradí více než slova.</w:t>
            </w:r>
            <w:r w:rsidRPr="00F52EEF">
              <w:rPr>
                <w:rFonts w:asciiTheme="minorHAnsi" w:eastAsia="Calibri" w:hAnsiTheme="minorHAnsi" w:cstheme="minorHAnsi"/>
              </w:rPr>
              <w:t xml:space="preserve"> Praha: Grada. ISBN 978-80-271-2477-0. </w:t>
            </w:r>
          </w:p>
          <w:p w14:paraId="22E843FC" w14:textId="77777777" w:rsidR="00E87B36" w:rsidRDefault="005D26EA" w:rsidP="00935F76">
            <w:pPr>
              <w:tabs>
                <w:tab w:val="left" w:pos="567"/>
              </w:tabs>
              <w:jc w:val="both"/>
              <w:rPr>
                <w:ins w:id="3645" w:author="Martin Kazík" w:date="2020-01-23T11:23:00Z"/>
                <w:rFonts w:asciiTheme="minorHAnsi" w:eastAsia="Calibri" w:hAnsiTheme="minorHAnsi" w:cstheme="minorHAnsi"/>
                <w:color w:val="FF0000"/>
              </w:rPr>
            </w:pPr>
            <w:r w:rsidRPr="00E87B36">
              <w:rPr>
                <w:rFonts w:asciiTheme="minorHAnsi" w:eastAsia="Calibri" w:hAnsiTheme="minorHAnsi"/>
                <w:color w:val="FF0000"/>
                <w:rPrChange w:id="3646" w:author="Martin Kazík" w:date="2020-01-23T11:23:00Z">
                  <w:rPr>
                    <w:rFonts w:asciiTheme="minorHAnsi" w:eastAsia="Calibri" w:hAnsiTheme="minorHAnsi"/>
                  </w:rPr>
                </w:rPrChange>
              </w:rPr>
              <w:t xml:space="preserve">BOBEK, Milan a Petr PENIŠKA. 2008. </w:t>
            </w:r>
            <w:r w:rsidRPr="00E87B36">
              <w:rPr>
                <w:rFonts w:asciiTheme="minorHAnsi" w:eastAsia="Calibri" w:hAnsiTheme="minorHAnsi"/>
                <w:i/>
                <w:color w:val="FF0000"/>
                <w:rPrChange w:id="3647" w:author="Martin Kazík" w:date="2020-01-23T11:23:00Z">
                  <w:rPr>
                    <w:rFonts w:asciiTheme="minorHAnsi" w:eastAsia="Calibri" w:hAnsiTheme="minorHAnsi"/>
                    <w:i/>
                  </w:rPr>
                </w:rPrChange>
              </w:rPr>
              <w:t>Práce s lidmi: učebnice poradenství, koučování, terapie a soci</w:t>
            </w:r>
            <w:r w:rsidR="0090023A" w:rsidRPr="00E87B36">
              <w:rPr>
                <w:rFonts w:asciiTheme="minorHAnsi" w:eastAsia="Calibri" w:hAnsiTheme="minorHAnsi"/>
                <w:i/>
                <w:color w:val="FF0000"/>
                <w:rPrChange w:id="3648" w:author="Martin Kazík" w:date="2020-01-23T11:23:00Z">
                  <w:rPr>
                    <w:rFonts w:asciiTheme="minorHAnsi" w:eastAsia="Calibri" w:hAnsiTheme="minorHAnsi"/>
                    <w:i/>
                  </w:rPr>
                </w:rPrChange>
              </w:rPr>
              <w:t>oterapie pro pomáhající profese</w:t>
            </w:r>
            <w:r w:rsidRPr="00E87B36">
              <w:rPr>
                <w:rFonts w:asciiTheme="minorHAnsi" w:eastAsia="Calibri" w:hAnsiTheme="minorHAnsi"/>
                <w:i/>
                <w:color w:val="FF0000"/>
                <w:rPrChange w:id="3649" w:author="Martin Kazík" w:date="2020-01-23T11:23:00Z">
                  <w:rPr>
                    <w:rFonts w:asciiTheme="minorHAnsi" w:eastAsia="Calibri" w:hAnsiTheme="minorHAnsi"/>
                    <w:i/>
                  </w:rPr>
                </w:rPrChange>
              </w:rPr>
              <w:t>: s úvodem do filozofie práce s lidmi, systémových věd a psychologie.</w:t>
            </w:r>
            <w:r w:rsidRPr="00E87B36">
              <w:rPr>
                <w:rFonts w:asciiTheme="minorHAnsi" w:eastAsia="Calibri" w:hAnsiTheme="minorHAnsi"/>
                <w:color w:val="FF0000"/>
                <w:rPrChange w:id="3650" w:author="Martin Kazík" w:date="2020-01-23T11:23:00Z">
                  <w:rPr>
                    <w:rFonts w:asciiTheme="minorHAnsi" w:eastAsia="Calibri" w:hAnsiTheme="minorHAnsi"/>
                  </w:rPr>
                </w:rPrChange>
              </w:rPr>
              <w:t xml:space="preserve"> Brno: NC Publishing. ISBN 978-80-903858-2-5. </w:t>
            </w:r>
          </w:p>
          <w:p w14:paraId="51C95AB3" w14:textId="4384EEB1"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KUBÁTOVÁ, Sláva. 2013. </w:t>
            </w:r>
            <w:r w:rsidRPr="00F52EEF">
              <w:rPr>
                <w:rFonts w:asciiTheme="minorHAnsi" w:eastAsia="Calibri" w:hAnsiTheme="minorHAnsi" w:cstheme="minorHAnsi"/>
                <w:i/>
              </w:rPr>
              <w:t>Tajemství spolupráce v týmech.</w:t>
            </w:r>
            <w:r w:rsidRPr="00F52EEF">
              <w:rPr>
                <w:rFonts w:asciiTheme="minorHAnsi" w:eastAsia="Calibri" w:hAnsiTheme="minorHAnsi" w:cstheme="minorHAnsi"/>
              </w:rPr>
              <w:t xml:space="preserve"> Praha: Management Press. ISBN 978-80-7261-259-8. </w:t>
            </w:r>
          </w:p>
          <w:p w14:paraId="34A973D9" w14:textId="77777777" w:rsidR="005D26EA" w:rsidRPr="00F52EEF" w:rsidRDefault="005D26EA" w:rsidP="00935F76">
            <w:pPr>
              <w:tabs>
                <w:tab w:val="left" w:pos="567"/>
              </w:tabs>
              <w:jc w:val="both"/>
              <w:rPr>
                <w:rFonts w:asciiTheme="minorHAnsi" w:hAnsiTheme="minorHAnsi" w:cstheme="minorHAnsi"/>
              </w:rPr>
            </w:pPr>
            <w:r w:rsidRPr="00E87B36">
              <w:rPr>
                <w:rFonts w:asciiTheme="minorHAnsi" w:eastAsia="Calibri" w:hAnsiTheme="minorHAnsi"/>
                <w:color w:val="FF0000"/>
                <w:rPrChange w:id="3651" w:author="Martin Kazík" w:date="2020-01-23T11:23:00Z">
                  <w:rPr>
                    <w:rFonts w:asciiTheme="minorHAnsi" w:eastAsia="Calibri" w:hAnsiTheme="minorHAnsi"/>
                  </w:rPr>
                </w:rPrChange>
              </w:rPr>
              <w:t xml:space="preserve">MEIER, Rolf. 2009. </w:t>
            </w:r>
            <w:r w:rsidRPr="00E87B36">
              <w:rPr>
                <w:rFonts w:asciiTheme="minorHAnsi" w:eastAsia="Calibri" w:hAnsiTheme="minorHAnsi"/>
                <w:i/>
                <w:color w:val="FF0000"/>
                <w:rPrChange w:id="3652" w:author="Martin Kazík" w:date="2020-01-23T11:23:00Z">
                  <w:rPr>
                    <w:rFonts w:asciiTheme="minorHAnsi" w:eastAsia="Calibri" w:hAnsiTheme="minorHAnsi"/>
                    <w:i/>
                  </w:rPr>
                </w:rPrChange>
              </w:rPr>
              <w:t>Úspěšná práce s týmem: 25 pravidel pro vedoucí týmu a členy týmu.</w:t>
            </w:r>
            <w:r w:rsidRPr="00E87B36">
              <w:rPr>
                <w:rFonts w:asciiTheme="minorHAnsi" w:eastAsia="Calibri" w:hAnsiTheme="minorHAnsi"/>
                <w:color w:val="FF0000"/>
                <w:rPrChange w:id="3653" w:author="Martin Kazík" w:date="2020-01-23T11:23:00Z">
                  <w:rPr>
                    <w:rFonts w:asciiTheme="minorHAnsi" w:eastAsia="Calibri" w:hAnsiTheme="minorHAnsi"/>
                  </w:rPr>
                </w:rPrChange>
              </w:rPr>
              <w:t xml:space="preserve"> Praha: Grada. ISBN 978-80-247-2308-2.</w:t>
            </w:r>
          </w:p>
        </w:tc>
      </w:tr>
      <w:tr w:rsidR="005D26EA" w:rsidRPr="00F52EEF" w14:paraId="640B3EB5" w14:textId="77777777" w:rsidTr="00C51B8C">
        <w:tc>
          <w:tcPr>
            <w:tcW w:w="1063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47FC090"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06409A17" w14:textId="77777777" w:rsidTr="00C51B8C">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E71A343"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0890FE5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3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D79D72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55971C30" w14:textId="77777777" w:rsidTr="00C51B8C">
        <w:tc>
          <w:tcPr>
            <w:tcW w:w="1063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764156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44345E91" w14:textId="77777777" w:rsidTr="00FD2F2F">
        <w:trPr>
          <w:trHeight w:val="2196"/>
        </w:trPr>
        <w:tc>
          <w:tcPr>
            <w:tcW w:w="10632" w:type="dxa"/>
            <w:gridSpan w:val="8"/>
            <w:tcBorders>
              <w:top w:val="single" w:sz="4" w:space="0" w:color="auto"/>
              <w:left w:val="single" w:sz="4" w:space="0" w:color="auto"/>
              <w:bottom w:val="single" w:sz="4" w:space="0" w:color="auto"/>
              <w:right w:val="single" w:sz="4" w:space="0" w:color="auto"/>
            </w:tcBorders>
            <w:hideMark/>
          </w:tcPr>
          <w:p w14:paraId="14CAD404" w14:textId="6F15004A"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281CB499" w14:textId="77777777" w:rsidR="005D26EA" w:rsidRPr="00F52EEF" w:rsidRDefault="005D26EA" w:rsidP="00935F76">
      <w:pPr>
        <w:tabs>
          <w:tab w:val="left" w:pos="567"/>
        </w:tabs>
        <w:rPr>
          <w:rFonts w:asciiTheme="minorHAnsi" w:hAnsiTheme="minorHAnsi" w:cstheme="minorHAnsi"/>
        </w:rPr>
      </w:pPr>
    </w:p>
    <w:tbl>
      <w:tblPr>
        <w:tblW w:w="1067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3"/>
        <w:gridCol w:w="567"/>
        <w:gridCol w:w="1134"/>
        <w:gridCol w:w="889"/>
        <w:gridCol w:w="816"/>
        <w:gridCol w:w="2156"/>
        <w:gridCol w:w="539"/>
        <w:gridCol w:w="668"/>
      </w:tblGrid>
      <w:tr w:rsidR="005D26EA" w:rsidRPr="00F52EEF" w14:paraId="76B3404E" w14:textId="77777777" w:rsidTr="00FD2F2F">
        <w:tc>
          <w:tcPr>
            <w:tcW w:w="1067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ED7C52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0FF79316" w14:textId="77777777" w:rsidTr="00FD2F2F">
        <w:tc>
          <w:tcPr>
            <w:tcW w:w="3903" w:type="dxa"/>
            <w:tcBorders>
              <w:top w:val="double" w:sz="4" w:space="0" w:color="auto"/>
              <w:left w:val="single" w:sz="4" w:space="0" w:color="auto"/>
              <w:bottom w:val="single" w:sz="4" w:space="0" w:color="auto"/>
              <w:right w:val="single" w:sz="4" w:space="0" w:color="auto"/>
            </w:tcBorders>
            <w:shd w:val="clear" w:color="auto" w:fill="F7CAAC"/>
            <w:hideMark/>
          </w:tcPr>
          <w:p w14:paraId="55B6FA0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67A3BF8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Public Relations 1</w:t>
            </w:r>
          </w:p>
        </w:tc>
      </w:tr>
      <w:tr w:rsidR="005D26EA" w:rsidRPr="00F52EEF" w14:paraId="681CC844"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27D25BD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4C19ADA1" w14:textId="33171A1D" w:rsidR="005D26EA" w:rsidRPr="00F52EEF" w:rsidRDefault="001337EB"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195EEF" w:rsidRPr="00F52EEF">
              <w:rPr>
                <w:rFonts w:asciiTheme="minorHAnsi" w:eastAsia="Calibri" w:hAnsiTheme="minorHAnsi" w:cstheme="minorHAnsi"/>
              </w:rPr>
              <w:t>,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26DC9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3DEA7F2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5D26EA" w:rsidRPr="00F52EEF" w14:paraId="44A06FA4"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333BD56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1975F40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D1FB22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402FE9A" w14:textId="63997A70"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195EEF"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1EE31C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49F7DB2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4DBE739D"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59E7D10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2D4BBDD6" w14:textId="2D7F404D" w:rsidR="005D26EA" w:rsidRPr="00F52EEF" w:rsidRDefault="00195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Prerekvizita: </w:t>
            </w:r>
            <w:r w:rsidR="005D26EA" w:rsidRPr="00F52EEF">
              <w:rPr>
                <w:rFonts w:asciiTheme="minorHAnsi" w:eastAsia="Calibri" w:hAnsiTheme="minorHAnsi" w:cstheme="minorHAnsi"/>
              </w:rPr>
              <w:t>Teorie marketingov</w:t>
            </w:r>
            <w:ins w:id="3654" w:author="Radim Bačuvčík" w:date="2020-02-06T10:03:00Z">
              <w:r w:rsidR="00522A4C">
                <w:rPr>
                  <w:rFonts w:asciiTheme="minorHAnsi" w:eastAsia="Calibri" w:hAnsiTheme="minorHAnsi" w:cstheme="minorHAnsi"/>
                </w:rPr>
                <w:t>é</w:t>
              </w:r>
            </w:ins>
            <w:del w:id="3655" w:author="Radim Bačuvčík" w:date="2020-02-06T10:03:00Z">
              <w:r w:rsidR="005D26EA" w:rsidRPr="00F52EEF" w:rsidDel="00522A4C">
                <w:rPr>
                  <w:rFonts w:asciiTheme="minorHAnsi" w:eastAsia="Calibri" w:hAnsiTheme="minorHAnsi" w:cstheme="minorHAnsi"/>
                </w:rPr>
                <w:delText>ých</w:delText>
              </w:r>
            </w:del>
            <w:r w:rsidR="005D26EA" w:rsidRPr="00F52EEF">
              <w:rPr>
                <w:rFonts w:asciiTheme="minorHAnsi" w:eastAsia="Calibri" w:hAnsiTheme="minorHAnsi" w:cstheme="minorHAnsi"/>
              </w:rPr>
              <w:t xml:space="preserve"> komunikac</w:t>
            </w:r>
            <w:del w:id="3656" w:author="Radim Bačuvčík" w:date="2020-02-06T10:03:00Z">
              <w:r w:rsidR="005D26EA" w:rsidRPr="00F52EEF" w:rsidDel="00522A4C">
                <w:rPr>
                  <w:rFonts w:asciiTheme="minorHAnsi" w:eastAsia="Calibri" w:hAnsiTheme="minorHAnsi" w:cstheme="minorHAnsi"/>
                </w:rPr>
                <w:delText>í</w:delText>
              </w:r>
            </w:del>
            <w:ins w:id="3657" w:author="Radim Bačuvčík" w:date="2020-02-06T10:03:00Z">
              <w:r w:rsidR="00522A4C">
                <w:rPr>
                  <w:rFonts w:asciiTheme="minorHAnsi" w:eastAsia="Calibri" w:hAnsiTheme="minorHAnsi" w:cstheme="minorHAnsi"/>
                </w:rPr>
                <w:t>e</w:t>
              </w:r>
            </w:ins>
            <w:r w:rsidRPr="00F52EEF">
              <w:rPr>
                <w:rFonts w:asciiTheme="minorHAnsi" w:eastAsia="Calibri" w:hAnsiTheme="minorHAnsi" w:cstheme="minorHAnsi"/>
              </w:rPr>
              <w:t>, Teorie komunikace</w:t>
            </w:r>
          </w:p>
        </w:tc>
      </w:tr>
      <w:tr w:rsidR="005D26EA" w:rsidRPr="00F52EEF" w14:paraId="2E6BF01D"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1E6622B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F4E36F8" w14:textId="59F39B99" w:rsidR="005D26EA" w:rsidRPr="00F52EEF" w:rsidRDefault="00366688"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69FB14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76164FC" w14:textId="18CB5840" w:rsidR="005D26EA" w:rsidRPr="00F52EEF" w:rsidRDefault="00A10F8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Se</w:t>
            </w:r>
            <w:r w:rsidR="005D26EA" w:rsidRPr="00F52EEF">
              <w:rPr>
                <w:rFonts w:asciiTheme="minorHAnsi" w:eastAsia="Calibri" w:hAnsiTheme="minorHAnsi" w:cstheme="minorHAnsi"/>
              </w:rPr>
              <w:t>minář</w:t>
            </w:r>
          </w:p>
        </w:tc>
      </w:tr>
      <w:tr w:rsidR="005D26EA" w:rsidRPr="00F52EEF" w14:paraId="7365F715"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7DE756D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EFB227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Písemný test, 80% docházka.</w:t>
            </w:r>
          </w:p>
        </w:tc>
      </w:tr>
      <w:tr w:rsidR="005D26EA" w:rsidRPr="00F52EEF" w14:paraId="020EB067" w14:textId="77777777" w:rsidTr="00FD2F2F">
        <w:trPr>
          <w:trHeight w:val="202"/>
        </w:trPr>
        <w:tc>
          <w:tcPr>
            <w:tcW w:w="10672" w:type="dxa"/>
            <w:gridSpan w:val="8"/>
            <w:tcBorders>
              <w:top w:val="nil"/>
              <w:left w:val="single" w:sz="4" w:space="0" w:color="auto"/>
              <w:bottom w:val="single" w:sz="4" w:space="0" w:color="auto"/>
              <w:right w:val="single" w:sz="4" w:space="0" w:color="auto"/>
            </w:tcBorders>
            <w:hideMark/>
          </w:tcPr>
          <w:p w14:paraId="29C4E84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4719087" w14:textId="77777777" w:rsidTr="00FD2F2F">
        <w:trPr>
          <w:trHeight w:val="197"/>
        </w:trPr>
        <w:tc>
          <w:tcPr>
            <w:tcW w:w="3903" w:type="dxa"/>
            <w:tcBorders>
              <w:top w:val="nil"/>
              <w:left w:val="single" w:sz="4" w:space="0" w:color="auto"/>
              <w:bottom w:val="single" w:sz="4" w:space="0" w:color="auto"/>
              <w:right w:val="single" w:sz="4" w:space="0" w:color="auto"/>
            </w:tcBorders>
            <w:shd w:val="clear" w:color="auto" w:fill="F7CAAC"/>
            <w:hideMark/>
          </w:tcPr>
          <w:p w14:paraId="0892080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left w:val="single" w:sz="4" w:space="0" w:color="auto"/>
              <w:bottom w:val="single" w:sz="4" w:space="0" w:color="auto"/>
              <w:right w:val="single" w:sz="4" w:space="0" w:color="auto"/>
            </w:tcBorders>
            <w:hideMark/>
          </w:tcPr>
          <w:p w14:paraId="654ADF9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5D26EA" w:rsidRPr="00F52EEF" w14:paraId="07F1F618" w14:textId="77777777" w:rsidTr="00FD2F2F">
        <w:trPr>
          <w:trHeight w:val="243"/>
        </w:trPr>
        <w:tc>
          <w:tcPr>
            <w:tcW w:w="3903" w:type="dxa"/>
            <w:tcBorders>
              <w:top w:val="nil"/>
              <w:left w:val="single" w:sz="4" w:space="0" w:color="auto"/>
              <w:bottom w:val="single" w:sz="4" w:space="0" w:color="auto"/>
              <w:right w:val="single" w:sz="4" w:space="0" w:color="auto"/>
            </w:tcBorders>
            <w:shd w:val="clear" w:color="auto" w:fill="F7CAAC"/>
            <w:hideMark/>
          </w:tcPr>
          <w:p w14:paraId="13C230F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1BDCFD66" w14:textId="517739F8" w:rsidR="005D26EA" w:rsidRPr="00F52EEF" w:rsidRDefault="00C16557"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 100 % na výuce.</w:t>
            </w:r>
          </w:p>
        </w:tc>
      </w:tr>
      <w:tr w:rsidR="005D26EA" w:rsidRPr="00F52EEF" w14:paraId="61323411"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687AA77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top w:val="single" w:sz="4" w:space="0" w:color="auto"/>
              <w:left w:val="single" w:sz="4" w:space="0" w:color="auto"/>
              <w:bottom w:val="nil"/>
              <w:right w:val="single" w:sz="4" w:space="0" w:color="auto"/>
            </w:tcBorders>
          </w:tcPr>
          <w:p w14:paraId="4478967E"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795163B" w14:textId="77777777" w:rsidTr="00FD2F2F">
        <w:trPr>
          <w:trHeight w:val="258"/>
        </w:trPr>
        <w:tc>
          <w:tcPr>
            <w:tcW w:w="10672" w:type="dxa"/>
            <w:gridSpan w:val="8"/>
            <w:tcBorders>
              <w:top w:val="nil"/>
              <w:left w:val="single" w:sz="4" w:space="0" w:color="auto"/>
              <w:bottom w:val="single" w:sz="4" w:space="0" w:color="auto"/>
              <w:right w:val="single" w:sz="4" w:space="0" w:color="auto"/>
            </w:tcBorders>
          </w:tcPr>
          <w:p w14:paraId="5E045747"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3514046"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5D82D4A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top w:val="single" w:sz="4" w:space="0" w:color="auto"/>
              <w:left w:val="single" w:sz="4" w:space="0" w:color="auto"/>
              <w:bottom w:val="nil"/>
              <w:right w:val="single" w:sz="4" w:space="0" w:color="auto"/>
            </w:tcBorders>
          </w:tcPr>
          <w:p w14:paraId="7F254190" w14:textId="77777777" w:rsidR="005D26EA" w:rsidRPr="00F52EEF" w:rsidRDefault="005D26EA" w:rsidP="00935F76">
            <w:pPr>
              <w:tabs>
                <w:tab w:val="left" w:pos="567"/>
              </w:tabs>
              <w:rPr>
                <w:rFonts w:asciiTheme="minorHAnsi" w:hAnsiTheme="minorHAnsi" w:cstheme="minorHAnsi"/>
                <w:color w:val="000000"/>
                <w:shd w:val="clear" w:color="auto" w:fill="FFFFFF"/>
              </w:rPr>
            </w:pPr>
          </w:p>
        </w:tc>
      </w:tr>
      <w:tr w:rsidR="005D26EA" w:rsidRPr="00F52EEF" w14:paraId="6EF80B45" w14:textId="77777777" w:rsidTr="00FD2F2F">
        <w:trPr>
          <w:trHeight w:val="3290"/>
        </w:trPr>
        <w:tc>
          <w:tcPr>
            <w:tcW w:w="10672" w:type="dxa"/>
            <w:gridSpan w:val="8"/>
            <w:tcBorders>
              <w:top w:val="nil"/>
              <w:left w:val="single" w:sz="4" w:space="0" w:color="auto"/>
              <w:bottom w:val="single" w:sz="12" w:space="0" w:color="auto"/>
              <w:right w:val="single" w:sz="4" w:space="0" w:color="auto"/>
            </w:tcBorders>
            <w:hideMark/>
          </w:tcPr>
          <w:p w14:paraId="367B1660" w14:textId="77777777" w:rsidR="005D26EA" w:rsidRDefault="005D26EA" w:rsidP="00935F76">
            <w:pPr>
              <w:tabs>
                <w:tab w:val="left" w:pos="567"/>
              </w:tabs>
              <w:jc w:val="both"/>
              <w:rPr>
                <w:del w:id="3658" w:author="Martin Kazík" w:date="2020-01-23T11:23:00Z"/>
                <w:rFonts w:asciiTheme="minorHAnsi" w:hAnsiTheme="minorHAnsi" w:cstheme="minorHAnsi"/>
              </w:rPr>
            </w:pPr>
            <w:del w:id="3659" w:author="Martin Kazík" w:date="2020-01-23T11:23:00Z">
              <w:r w:rsidRPr="00F52EEF">
                <w:rPr>
                  <w:rFonts w:asciiTheme="minorHAnsi" w:hAnsiTheme="minorHAnsi" w:cstheme="minorHAnsi"/>
                </w:rPr>
                <w:delText xml:space="preserve">Předmět se věnuje vývoji oboru public relations a jeho vlivu na nastolování agendy společenské, kulturní a politické. Budou diskutovány hlavní formy PR, jejich vazba s dalšími formami marketingových komunikací. Pozornost bude věnována media relations, práci s médii, měření mediálních výstupů. Studenti získají přehled v jednotlivých pojmech vztahujících se ke kapitolám předmětu. </w:delText>
              </w:r>
            </w:del>
          </w:p>
          <w:p w14:paraId="2B162B35" w14:textId="77777777" w:rsidR="00FD2F2F" w:rsidRDefault="00FD2F2F" w:rsidP="00935F76">
            <w:pPr>
              <w:tabs>
                <w:tab w:val="left" w:pos="567"/>
              </w:tabs>
              <w:jc w:val="both"/>
              <w:rPr>
                <w:del w:id="3660" w:author="Martin Kazík" w:date="2020-01-23T11:23:00Z"/>
                <w:rFonts w:asciiTheme="minorHAnsi" w:hAnsiTheme="minorHAnsi" w:cstheme="minorHAnsi"/>
              </w:rPr>
            </w:pPr>
          </w:p>
          <w:p w14:paraId="71AB640A" w14:textId="5BCAD75C" w:rsidR="00FD2F2F" w:rsidRPr="00FD2F2F" w:rsidRDefault="00FD2F2F" w:rsidP="00935F76">
            <w:pPr>
              <w:tabs>
                <w:tab w:val="left" w:pos="567"/>
              </w:tabs>
              <w:jc w:val="both"/>
              <w:rPr>
                <w:rFonts w:asciiTheme="minorHAnsi" w:hAnsiTheme="minorHAnsi" w:cstheme="minorHAnsi"/>
                <w:b/>
              </w:rPr>
            </w:pPr>
            <w:r w:rsidRPr="00FD2F2F">
              <w:rPr>
                <w:rFonts w:asciiTheme="minorHAnsi" w:hAnsiTheme="minorHAnsi" w:cstheme="minorHAnsi"/>
                <w:b/>
              </w:rPr>
              <w:t>Probíraná témata:</w:t>
            </w:r>
          </w:p>
          <w:p w14:paraId="13CE5DFA" w14:textId="026FB7F1" w:rsidR="005D26EA" w:rsidRPr="00F52EEF" w:rsidRDefault="00FD2F2F" w:rsidP="00935F76">
            <w:pPr>
              <w:tabs>
                <w:tab w:val="left" w:pos="567"/>
              </w:tabs>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h</w:t>
            </w:r>
            <w:r w:rsidR="005D26EA" w:rsidRPr="00F52EEF">
              <w:rPr>
                <w:rFonts w:asciiTheme="minorHAnsi" w:hAnsiTheme="minorHAnsi" w:cstheme="minorHAnsi"/>
                <w:color w:val="000000"/>
                <w:shd w:val="clear" w:color="auto" w:fill="FFFFFF"/>
              </w:rPr>
              <w:t>istorie a vývoj public relations</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shd w:val="clear" w:color="auto" w:fill="FFFFFF"/>
              </w:rPr>
              <w:t> </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f</w:t>
            </w:r>
            <w:r w:rsidR="005D26EA" w:rsidRPr="00F52EEF">
              <w:rPr>
                <w:rFonts w:asciiTheme="minorHAnsi" w:hAnsiTheme="minorHAnsi" w:cstheme="minorHAnsi"/>
                <w:color w:val="000000"/>
                <w:shd w:val="clear" w:color="auto" w:fill="FFFFFF"/>
              </w:rPr>
              <w:t>ormy public relations</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shd w:val="clear" w:color="auto" w:fill="FFFFFF"/>
              </w:rPr>
              <w:t> </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c</w:t>
            </w:r>
            <w:r w:rsidR="005D26EA" w:rsidRPr="00F52EEF">
              <w:rPr>
                <w:rFonts w:asciiTheme="minorHAnsi" w:hAnsiTheme="minorHAnsi" w:cstheme="minorHAnsi"/>
                <w:color w:val="000000"/>
                <w:shd w:val="clear" w:color="auto" w:fill="FFFFFF"/>
              </w:rPr>
              <w:t>íle a cílové skupiny PR</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shd w:val="clear" w:color="auto" w:fill="FFFFFF"/>
              </w:rPr>
              <w:t> </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z</w:t>
            </w:r>
            <w:r w:rsidR="005D26EA" w:rsidRPr="00F52EEF">
              <w:rPr>
                <w:rFonts w:asciiTheme="minorHAnsi" w:hAnsiTheme="minorHAnsi" w:cstheme="minorHAnsi"/>
                <w:color w:val="000000"/>
                <w:shd w:val="clear" w:color="auto" w:fill="FFFFFF"/>
              </w:rPr>
              <w:t>áklady media relations</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shd w:val="clear" w:color="auto" w:fill="FFFFFF"/>
              </w:rPr>
              <w:t> </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p</w:t>
            </w:r>
            <w:r w:rsidR="005D26EA" w:rsidRPr="00F52EEF">
              <w:rPr>
                <w:rFonts w:asciiTheme="minorHAnsi" w:hAnsiTheme="minorHAnsi" w:cstheme="minorHAnsi"/>
                <w:color w:val="000000"/>
                <w:shd w:val="clear" w:color="auto" w:fill="FFFFFF"/>
              </w:rPr>
              <w:t>ravidla tvorby tiskové zprávy</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shd w:val="clear" w:color="auto" w:fill="FFFFFF"/>
              </w:rPr>
              <w:t> </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p</w:t>
            </w:r>
            <w:r w:rsidR="005D26EA" w:rsidRPr="00F52EEF">
              <w:rPr>
                <w:rFonts w:asciiTheme="minorHAnsi" w:hAnsiTheme="minorHAnsi" w:cstheme="minorHAnsi"/>
                <w:color w:val="000000"/>
                <w:shd w:val="clear" w:color="auto" w:fill="FFFFFF"/>
              </w:rPr>
              <w:t>říprava tiskové konference</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shd w:val="clear" w:color="auto" w:fill="FFFFFF"/>
              </w:rPr>
              <w:t> </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i</w:t>
            </w:r>
            <w:r w:rsidR="005D26EA" w:rsidRPr="00F52EEF">
              <w:rPr>
                <w:rFonts w:asciiTheme="minorHAnsi" w:hAnsiTheme="minorHAnsi" w:cstheme="minorHAnsi"/>
                <w:color w:val="000000"/>
                <w:shd w:val="clear" w:color="auto" w:fill="FFFFFF"/>
              </w:rPr>
              <w:t>nterní public relations</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shd w:val="clear" w:color="auto" w:fill="FFFFFF"/>
              </w:rPr>
              <w:t> </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e</w:t>
            </w:r>
            <w:r w:rsidR="005D26EA" w:rsidRPr="00F52EEF">
              <w:rPr>
                <w:rFonts w:asciiTheme="minorHAnsi" w:hAnsiTheme="minorHAnsi" w:cstheme="minorHAnsi"/>
                <w:color w:val="000000"/>
                <w:shd w:val="clear" w:color="auto" w:fill="FFFFFF"/>
              </w:rPr>
              <w:t>xterní public relations</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shd w:val="clear" w:color="auto" w:fill="FFFFFF"/>
              </w:rPr>
              <w:t> </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e</w:t>
            </w:r>
            <w:r w:rsidR="005D26EA" w:rsidRPr="00F52EEF">
              <w:rPr>
                <w:rFonts w:asciiTheme="minorHAnsi" w:hAnsiTheme="minorHAnsi" w:cstheme="minorHAnsi"/>
                <w:color w:val="000000"/>
                <w:shd w:val="clear" w:color="auto" w:fill="FFFFFF"/>
              </w:rPr>
              <w:t>venty, corporate identity, image</w:t>
            </w:r>
            <w:r>
              <w:rPr>
                <w:rFonts w:asciiTheme="minorHAnsi" w:hAnsiTheme="minorHAnsi" w:cstheme="minorHAnsi"/>
                <w:color w:val="000000"/>
                <w:shd w:val="clear" w:color="auto" w:fill="FFFFFF"/>
              </w:rPr>
              <w:t>;</w:t>
            </w:r>
            <w:r w:rsidR="005D26EA" w:rsidRPr="00F52EEF">
              <w:rPr>
                <w:rFonts w:asciiTheme="minorHAnsi" w:hAnsiTheme="minorHAnsi" w:cstheme="minorHAnsi"/>
                <w:color w:val="000000"/>
                <w:shd w:val="clear" w:color="auto" w:fill="FFFFFF"/>
              </w:rPr>
              <w:t> </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z</w:t>
            </w:r>
            <w:r w:rsidR="005D26EA" w:rsidRPr="00F52EEF">
              <w:rPr>
                <w:rFonts w:asciiTheme="minorHAnsi" w:hAnsiTheme="minorHAnsi" w:cstheme="minorHAnsi"/>
                <w:color w:val="000000"/>
                <w:shd w:val="clear" w:color="auto" w:fill="FFFFFF"/>
              </w:rPr>
              <w:t>pětná vazba</w:t>
            </w:r>
            <w:r>
              <w:rPr>
                <w:rFonts w:asciiTheme="minorHAnsi" w:hAnsiTheme="minorHAnsi" w:cstheme="minorHAnsi"/>
                <w:color w:val="000000"/>
                <w:shd w:val="clear" w:color="auto" w:fill="FFFFFF"/>
              </w:rPr>
              <w:t>.</w:t>
            </w:r>
          </w:p>
        </w:tc>
      </w:tr>
      <w:tr w:rsidR="005D26EA" w:rsidRPr="00F52EEF" w14:paraId="6E265CB5" w14:textId="77777777" w:rsidTr="00FD2F2F">
        <w:trPr>
          <w:trHeight w:val="265"/>
        </w:trPr>
        <w:tc>
          <w:tcPr>
            <w:tcW w:w="4470" w:type="dxa"/>
            <w:gridSpan w:val="2"/>
            <w:tcBorders>
              <w:top w:val="nil"/>
              <w:left w:val="single" w:sz="4" w:space="0" w:color="auto"/>
              <w:bottom w:val="single" w:sz="4" w:space="0" w:color="auto"/>
              <w:right w:val="single" w:sz="4" w:space="0" w:color="auto"/>
            </w:tcBorders>
            <w:shd w:val="clear" w:color="auto" w:fill="F7CAAC"/>
            <w:hideMark/>
          </w:tcPr>
          <w:p w14:paraId="3CD552E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left w:val="single" w:sz="4" w:space="0" w:color="auto"/>
              <w:bottom w:val="nil"/>
              <w:right w:val="single" w:sz="4" w:space="0" w:color="auto"/>
            </w:tcBorders>
          </w:tcPr>
          <w:p w14:paraId="5EDA0CB5" w14:textId="77777777" w:rsidR="005D26EA" w:rsidRPr="00F52EEF" w:rsidRDefault="005D26EA" w:rsidP="00935F76">
            <w:pPr>
              <w:shd w:val="clear" w:color="auto" w:fill="FFFFFF"/>
              <w:tabs>
                <w:tab w:val="left" w:pos="567"/>
              </w:tabs>
              <w:spacing w:before="100" w:beforeAutospacing="1" w:after="100" w:afterAutospacing="1"/>
              <w:rPr>
                <w:rFonts w:asciiTheme="minorHAnsi" w:hAnsiTheme="minorHAnsi" w:cstheme="minorHAnsi"/>
              </w:rPr>
            </w:pPr>
          </w:p>
        </w:tc>
      </w:tr>
      <w:tr w:rsidR="005D26EA" w:rsidRPr="00F52EEF" w14:paraId="5FA844E7" w14:textId="77777777" w:rsidTr="00FD2F2F">
        <w:trPr>
          <w:trHeight w:val="3286"/>
        </w:trPr>
        <w:tc>
          <w:tcPr>
            <w:tcW w:w="10672" w:type="dxa"/>
            <w:gridSpan w:val="8"/>
            <w:tcBorders>
              <w:top w:val="nil"/>
              <w:left w:val="single" w:sz="4" w:space="0" w:color="auto"/>
              <w:bottom w:val="single" w:sz="4" w:space="0" w:color="auto"/>
              <w:right w:val="single" w:sz="4" w:space="0" w:color="auto"/>
            </w:tcBorders>
            <w:hideMark/>
          </w:tcPr>
          <w:p w14:paraId="50BF8D9B" w14:textId="77777777" w:rsidR="005D26EA" w:rsidRPr="00F52EEF" w:rsidRDefault="005D26EA" w:rsidP="00935F76">
            <w:pPr>
              <w:shd w:val="clear" w:color="auto" w:fill="FFFFFF"/>
              <w:tabs>
                <w:tab w:val="left" w:pos="567"/>
              </w:tabs>
              <w:spacing w:before="100" w:beforeAutospacing="1" w:after="100" w:afterAutospacing="1"/>
              <w:rPr>
                <w:rFonts w:asciiTheme="minorHAnsi" w:hAnsiTheme="minorHAnsi" w:cstheme="minorHAnsi"/>
              </w:rPr>
            </w:pPr>
            <w:r w:rsidRPr="00FD2F2F">
              <w:rPr>
                <w:rFonts w:asciiTheme="minorHAnsi" w:hAnsiTheme="minorHAnsi" w:cstheme="minorHAnsi"/>
                <w:b/>
              </w:rPr>
              <w:t>Povinná literatura:</w:t>
            </w:r>
            <w:r w:rsidRPr="00F52EEF">
              <w:rPr>
                <w:rFonts w:asciiTheme="minorHAnsi" w:hAnsiTheme="minorHAnsi" w:cstheme="minorHAnsi"/>
              </w:rPr>
              <w:br/>
              <w:t xml:space="preserve">HEJLOVÁ, Denisa. 2016. </w:t>
            </w:r>
            <w:r w:rsidRPr="00F52EEF">
              <w:rPr>
                <w:rFonts w:asciiTheme="minorHAnsi" w:hAnsiTheme="minorHAnsi" w:cstheme="minorHAnsi"/>
                <w:i/>
              </w:rPr>
              <w:t>Public relations</w:t>
            </w:r>
            <w:r w:rsidRPr="00F52EEF">
              <w:rPr>
                <w:rFonts w:asciiTheme="minorHAnsi" w:hAnsiTheme="minorHAnsi" w:cstheme="minorHAnsi"/>
              </w:rPr>
              <w:t>. Praha: Grada Publishing. ISBN 978-80-247-5022.</w:t>
            </w:r>
            <w:r w:rsidRPr="00F52EEF">
              <w:rPr>
                <w:rFonts w:asciiTheme="minorHAnsi" w:hAnsiTheme="minorHAnsi" w:cstheme="minorHAnsi"/>
              </w:rPr>
              <w:br/>
            </w:r>
            <w:r w:rsidRPr="00E87B36">
              <w:rPr>
                <w:rFonts w:asciiTheme="minorHAnsi" w:hAnsiTheme="minorHAnsi"/>
                <w:color w:val="FF0000"/>
                <w:rPrChange w:id="3661" w:author="Martin Kazík" w:date="2020-01-23T11:23:00Z">
                  <w:rPr>
                    <w:rFonts w:asciiTheme="minorHAnsi" w:hAnsiTheme="minorHAnsi"/>
                  </w:rPr>
                </w:rPrChange>
              </w:rPr>
              <w:t>SVOBODA, Václav. 2009. </w:t>
            </w:r>
            <w:r w:rsidRPr="00E87B36">
              <w:rPr>
                <w:rFonts w:asciiTheme="minorHAnsi" w:hAnsiTheme="minorHAnsi"/>
                <w:i/>
                <w:color w:val="FF0000"/>
                <w:rPrChange w:id="3662" w:author="Martin Kazík" w:date="2020-01-23T11:23:00Z">
                  <w:rPr>
                    <w:rFonts w:asciiTheme="minorHAnsi" w:hAnsiTheme="minorHAnsi"/>
                    <w:i/>
                  </w:rPr>
                </w:rPrChange>
              </w:rPr>
              <w:t>Public relations moderně a účinně</w:t>
            </w:r>
            <w:r w:rsidRPr="00E87B36">
              <w:rPr>
                <w:rFonts w:asciiTheme="minorHAnsi" w:hAnsiTheme="minorHAnsi"/>
                <w:color w:val="FF0000"/>
                <w:rPrChange w:id="3663" w:author="Martin Kazík" w:date="2020-01-23T11:23:00Z">
                  <w:rPr>
                    <w:rFonts w:asciiTheme="minorHAnsi" w:hAnsiTheme="minorHAnsi"/>
                  </w:rPr>
                </w:rPrChange>
              </w:rPr>
              <w:t>. Praha: Grada Publishing. ISBN 978-80-247-2866-7.</w:t>
            </w:r>
            <w:r w:rsidRPr="00E87B36">
              <w:rPr>
                <w:rFonts w:asciiTheme="minorHAnsi" w:hAnsiTheme="minorHAnsi"/>
                <w:color w:val="FF0000"/>
                <w:rPrChange w:id="3664" w:author="Martin Kazík" w:date="2020-01-23T11:23:00Z">
                  <w:rPr>
                    <w:rFonts w:asciiTheme="minorHAnsi" w:hAnsiTheme="minorHAnsi"/>
                  </w:rPr>
                </w:rPrChange>
              </w:rPr>
              <w:br/>
              <w:t>McCOMBS, Maxwell E. 2009. </w:t>
            </w:r>
            <w:r w:rsidRPr="00E87B36">
              <w:rPr>
                <w:rFonts w:asciiTheme="minorHAnsi" w:hAnsiTheme="minorHAnsi"/>
                <w:i/>
                <w:color w:val="FF0000"/>
                <w:rPrChange w:id="3665" w:author="Martin Kazík" w:date="2020-01-23T11:23:00Z">
                  <w:rPr>
                    <w:rFonts w:asciiTheme="minorHAnsi" w:hAnsiTheme="minorHAnsi"/>
                    <w:i/>
                  </w:rPr>
                </w:rPrChange>
              </w:rPr>
              <w:t>Agenda setting: nastolování agendy: masová média a veřejné mínění</w:t>
            </w:r>
            <w:r w:rsidRPr="00E87B36">
              <w:rPr>
                <w:rFonts w:asciiTheme="minorHAnsi" w:hAnsiTheme="minorHAnsi"/>
                <w:color w:val="FF0000"/>
                <w:rPrChange w:id="3666" w:author="Martin Kazík" w:date="2020-01-23T11:23:00Z">
                  <w:rPr>
                    <w:rFonts w:asciiTheme="minorHAnsi" w:hAnsiTheme="minorHAnsi"/>
                  </w:rPr>
                </w:rPrChange>
              </w:rPr>
              <w:t>. Praha: Portál. ISBN 978-80-7367-591-2. </w:t>
            </w:r>
            <w:r w:rsidRPr="00E87B36">
              <w:rPr>
                <w:rFonts w:asciiTheme="minorHAnsi" w:hAnsiTheme="minorHAnsi"/>
                <w:color w:val="FF0000"/>
                <w:rPrChange w:id="3667" w:author="Martin Kazík" w:date="2020-01-23T11:23:00Z">
                  <w:rPr>
                    <w:rFonts w:asciiTheme="minorHAnsi" w:hAnsiTheme="minorHAnsi"/>
                  </w:rPr>
                </w:rPrChange>
              </w:rPr>
              <w:br/>
              <w:t xml:space="preserve">VYSEKALOVÁ, Jitka. 2009. </w:t>
            </w:r>
            <w:r w:rsidRPr="00E87B36">
              <w:rPr>
                <w:rFonts w:asciiTheme="minorHAnsi" w:hAnsiTheme="minorHAnsi"/>
                <w:i/>
                <w:color w:val="FF0000"/>
                <w:rPrChange w:id="3668" w:author="Martin Kazík" w:date="2020-01-23T11:23:00Z">
                  <w:rPr>
                    <w:rFonts w:asciiTheme="minorHAnsi" w:hAnsiTheme="minorHAnsi"/>
                    <w:i/>
                  </w:rPr>
                </w:rPrChange>
              </w:rPr>
              <w:t>Image a firemní identita</w:t>
            </w:r>
            <w:r w:rsidRPr="00E87B36">
              <w:rPr>
                <w:rFonts w:asciiTheme="minorHAnsi" w:hAnsiTheme="minorHAnsi"/>
                <w:color w:val="FF0000"/>
                <w:rPrChange w:id="3669" w:author="Martin Kazík" w:date="2020-01-23T11:23:00Z">
                  <w:rPr>
                    <w:rFonts w:asciiTheme="minorHAnsi" w:hAnsiTheme="minorHAnsi"/>
                  </w:rPr>
                </w:rPrChange>
              </w:rPr>
              <w:t>. Praha: Grada. ISBN 978-80-247-2790-5. </w:t>
            </w:r>
            <w:r w:rsidRPr="00E87B36">
              <w:rPr>
                <w:rFonts w:asciiTheme="minorHAnsi" w:hAnsiTheme="minorHAnsi"/>
                <w:color w:val="FF0000"/>
                <w:rPrChange w:id="3670" w:author="Martin Kazík" w:date="2020-01-23T11:23:00Z">
                  <w:rPr>
                    <w:rFonts w:asciiTheme="minorHAnsi" w:hAnsiTheme="minorHAnsi"/>
                  </w:rPr>
                </w:rPrChange>
              </w:rPr>
              <w:br/>
              <w:t>SCOTT, David Meerman. 2008. </w:t>
            </w:r>
            <w:r w:rsidRPr="00E87B36">
              <w:rPr>
                <w:rFonts w:asciiTheme="minorHAnsi" w:hAnsiTheme="minorHAnsi"/>
                <w:i/>
                <w:color w:val="FF0000"/>
                <w:rPrChange w:id="3671" w:author="Martin Kazík" w:date="2020-01-23T11:23:00Z">
                  <w:rPr>
                    <w:rFonts w:asciiTheme="minorHAnsi" w:hAnsiTheme="minorHAnsi"/>
                    <w:i/>
                  </w:rPr>
                </w:rPrChange>
              </w:rPr>
              <w:t>Nová pravidla marketingu a PR: naučte se využívat vydávání zpráv, blogy, podcasty, virální marketing a online média pro přímé oslovení zákazníků</w:t>
            </w:r>
            <w:r w:rsidRPr="00E87B36">
              <w:rPr>
                <w:rFonts w:asciiTheme="minorHAnsi" w:hAnsiTheme="minorHAnsi"/>
                <w:color w:val="FF0000"/>
                <w:rPrChange w:id="3672" w:author="Martin Kazík" w:date="2020-01-23T11:23:00Z">
                  <w:rPr>
                    <w:rFonts w:asciiTheme="minorHAnsi" w:hAnsiTheme="minorHAnsi"/>
                  </w:rPr>
                </w:rPrChange>
              </w:rPr>
              <w:t>. Brno: Zoner Press. ISBN 978-80-86815-93-0. </w:t>
            </w:r>
            <w:r w:rsidRPr="00E87B36">
              <w:rPr>
                <w:rFonts w:asciiTheme="minorHAnsi" w:hAnsiTheme="minorHAnsi"/>
                <w:color w:val="FF0000"/>
                <w:rPrChange w:id="3673" w:author="Martin Kazík" w:date="2020-01-23T11:23:00Z">
                  <w:rPr>
                    <w:rFonts w:asciiTheme="minorHAnsi" w:hAnsiTheme="minorHAnsi"/>
                  </w:rPr>
                </w:rPrChange>
              </w:rPr>
              <w:br/>
              <w:t xml:space="preserve">PHILLIPS, David. 2003. </w:t>
            </w:r>
            <w:r w:rsidRPr="00E87B36">
              <w:rPr>
                <w:rFonts w:asciiTheme="minorHAnsi" w:hAnsiTheme="minorHAnsi"/>
                <w:i/>
                <w:color w:val="FF0000"/>
                <w:rPrChange w:id="3674" w:author="Martin Kazík" w:date="2020-01-23T11:23:00Z">
                  <w:rPr>
                    <w:rFonts w:asciiTheme="minorHAnsi" w:hAnsiTheme="minorHAnsi"/>
                    <w:i/>
                  </w:rPr>
                </w:rPrChange>
              </w:rPr>
              <w:t>Online public relations</w:t>
            </w:r>
            <w:r w:rsidRPr="00E87B36">
              <w:rPr>
                <w:rFonts w:asciiTheme="minorHAnsi" w:hAnsiTheme="minorHAnsi"/>
                <w:color w:val="FF0000"/>
                <w:rPrChange w:id="3675" w:author="Martin Kazík" w:date="2020-01-23T11:23:00Z">
                  <w:rPr>
                    <w:rFonts w:asciiTheme="minorHAnsi" w:hAnsiTheme="minorHAnsi"/>
                  </w:rPr>
                </w:rPrChange>
              </w:rPr>
              <w:t>. Praha: Grada. ISBN 8024703688. </w:t>
            </w:r>
            <w:r w:rsidRPr="00E87B36">
              <w:rPr>
                <w:rFonts w:asciiTheme="minorHAnsi" w:hAnsiTheme="minorHAnsi"/>
                <w:color w:val="FF0000"/>
                <w:rPrChange w:id="3676" w:author="Martin Kazík" w:date="2020-01-23T11:23:00Z">
                  <w:rPr>
                    <w:rFonts w:asciiTheme="minorHAnsi" w:hAnsiTheme="minorHAnsi"/>
                  </w:rPr>
                </w:rPrChange>
              </w:rPr>
              <w:br/>
              <w:t>DEIRDRE,Breakenridge. 2008. </w:t>
            </w:r>
            <w:r w:rsidRPr="00E87B36">
              <w:rPr>
                <w:rFonts w:asciiTheme="minorHAnsi" w:hAnsiTheme="minorHAnsi"/>
                <w:i/>
                <w:color w:val="FF0000"/>
                <w:rPrChange w:id="3677" w:author="Martin Kazík" w:date="2020-01-23T11:23:00Z">
                  <w:rPr>
                    <w:rFonts w:asciiTheme="minorHAnsi" w:hAnsiTheme="minorHAnsi"/>
                    <w:i/>
                  </w:rPr>
                </w:rPrChange>
              </w:rPr>
              <w:t>PR 2.0 New Media, New Tools, New Audiences</w:t>
            </w:r>
            <w:r w:rsidRPr="00E87B36">
              <w:rPr>
                <w:rFonts w:asciiTheme="minorHAnsi" w:hAnsiTheme="minorHAnsi"/>
                <w:color w:val="FF0000"/>
                <w:rPrChange w:id="3678" w:author="Martin Kazík" w:date="2020-01-23T11:23:00Z">
                  <w:rPr>
                    <w:rFonts w:asciiTheme="minorHAnsi" w:hAnsiTheme="minorHAnsi"/>
                  </w:rPr>
                </w:rPrChange>
              </w:rPr>
              <w:t>. New Jersey. ISBN 0-32-151007-0. </w:t>
            </w:r>
            <w:r w:rsidRPr="00E87B36">
              <w:rPr>
                <w:rFonts w:asciiTheme="minorHAnsi" w:hAnsiTheme="minorHAnsi"/>
                <w:color w:val="FF0000"/>
                <w:rPrChange w:id="3679" w:author="Martin Kazík" w:date="2020-01-23T11:23:00Z">
                  <w:rPr>
                    <w:rFonts w:asciiTheme="minorHAnsi" w:hAnsiTheme="minorHAnsi"/>
                  </w:rPr>
                </w:rPrChange>
              </w:rPr>
              <w:br/>
              <w:t xml:space="preserve">L'ETANG, Jacquie.  2009. </w:t>
            </w:r>
            <w:r w:rsidRPr="00E87B36">
              <w:rPr>
                <w:rFonts w:asciiTheme="minorHAnsi" w:hAnsiTheme="minorHAnsi"/>
                <w:i/>
                <w:color w:val="FF0000"/>
                <w:rPrChange w:id="3680" w:author="Martin Kazík" w:date="2020-01-23T11:23:00Z">
                  <w:rPr>
                    <w:rFonts w:asciiTheme="minorHAnsi" w:hAnsiTheme="minorHAnsi"/>
                    <w:i/>
                  </w:rPr>
                </w:rPrChange>
              </w:rPr>
              <w:t>Public relations, základní teorie, praxe, kritické přístupy</w:t>
            </w:r>
            <w:r w:rsidRPr="00E87B36">
              <w:rPr>
                <w:rFonts w:asciiTheme="minorHAnsi" w:hAnsiTheme="minorHAnsi"/>
                <w:color w:val="FF0000"/>
                <w:rPrChange w:id="3681" w:author="Martin Kazík" w:date="2020-01-23T11:23:00Z">
                  <w:rPr>
                    <w:rFonts w:asciiTheme="minorHAnsi" w:hAnsiTheme="minorHAnsi"/>
                  </w:rPr>
                </w:rPrChange>
              </w:rPr>
              <w:t>. Praha: Portál. ISBN 978-80-7367-596-7. </w:t>
            </w:r>
          </w:p>
        </w:tc>
      </w:tr>
      <w:tr w:rsidR="005D26EA" w:rsidRPr="00F52EEF" w14:paraId="1D06ADBD" w14:textId="77777777" w:rsidTr="00FD2F2F">
        <w:tc>
          <w:tcPr>
            <w:tcW w:w="1067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5684AB4" w14:textId="77777777" w:rsidR="005D26EA" w:rsidRPr="00F52EEF" w:rsidRDefault="005D26EA" w:rsidP="00935F76">
            <w:pPr>
              <w:tabs>
                <w:tab w:val="left" w:pos="567"/>
              </w:tabs>
              <w:autoSpaceDE w:val="0"/>
              <w:autoSpaceDN w:val="0"/>
              <w:adjustRightInd w:val="0"/>
              <w:jc w:val="center"/>
              <w:rPr>
                <w:rFonts w:asciiTheme="minorHAnsi" w:eastAsia="Calibri" w:hAnsiTheme="minorHAnsi" w:cstheme="minorHAnsi"/>
                <w:color w:val="FF0000"/>
              </w:rPr>
            </w:pPr>
            <w:r w:rsidRPr="00F52EEF">
              <w:rPr>
                <w:rFonts w:asciiTheme="minorHAnsi" w:hAnsiTheme="minorHAnsi" w:cstheme="minorHAnsi"/>
                <w:b/>
              </w:rPr>
              <w:t>Informace ke kombinované nebo distanční formě</w:t>
            </w:r>
          </w:p>
        </w:tc>
      </w:tr>
      <w:tr w:rsidR="005D26EA" w:rsidRPr="00F52EEF" w14:paraId="3BC4DFF8" w14:textId="77777777" w:rsidTr="00FD2F2F">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443F70A"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5E690A2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10 </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EB6897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0C497B70" w14:textId="77777777" w:rsidTr="00FD2F2F">
        <w:tc>
          <w:tcPr>
            <w:tcW w:w="1067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AD0EE0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7DB212F2" w14:textId="77777777" w:rsidTr="00FD2F2F">
        <w:trPr>
          <w:trHeight w:val="2210"/>
        </w:trPr>
        <w:tc>
          <w:tcPr>
            <w:tcW w:w="10672" w:type="dxa"/>
            <w:gridSpan w:val="8"/>
            <w:tcBorders>
              <w:top w:val="single" w:sz="4" w:space="0" w:color="auto"/>
              <w:left w:val="single" w:sz="4" w:space="0" w:color="auto"/>
              <w:bottom w:val="single" w:sz="4" w:space="0" w:color="auto"/>
              <w:right w:val="single" w:sz="4" w:space="0" w:color="auto"/>
            </w:tcBorders>
            <w:hideMark/>
          </w:tcPr>
          <w:p w14:paraId="5DC5D577" w14:textId="77777777" w:rsidR="005D26EA" w:rsidRDefault="0090023A" w:rsidP="00935F76">
            <w:pPr>
              <w:tabs>
                <w:tab w:val="left" w:pos="567"/>
              </w:tabs>
              <w:autoSpaceDE w:val="0"/>
              <w:autoSpaceDN w:val="0"/>
              <w:adjustRightInd w:val="0"/>
              <w:jc w:val="both"/>
              <w:rPr>
                <w:ins w:id="3682" w:author="Martin Kazík" w:date="2020-01-23T11:23:00Z"/>
                <w:rFonts w:asciiTheme="minorHAns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del w:id="3683" w:author="Radim Bačuvčík" w:date="2020-02-06T15:06:00Z">
              <w:r w:rsidR="00002113" w:rsidRPr="00F52EEF" w:rsidDel="008445AD">
                <w:rPr>
                  <w:rFonts w:asciiTheme="minorHAnsi" w:hAnsiTheme="minorHAnsi" w:cstheme="minorHAnsi"/>
                </w:rPr>
                <w:delText>.</w:delText>
              </w:r>
            </w:del>
          </w:p>
          <w:p w14:paraId="099B15EB" w14:textId="77777777" w:rsidR="00E87B36" w:rsidRDefault="00E87B36" w:rsidP="00935F76">
            <w:pPr>
              <w:tabs>
                <w:tab w:val="left" w:pos="567"/>
              </w:tabs>
              <w:autoSpaceDE w:val="0"/>
              <w:autoSpaceDN w:val="0"/>
              <w:adjustRightInd w:val="0"/>
              <w:jc w:val="both"/>
              <w:rPr>
                <w:ins w:id="3684" w:author="Martin Kazík" w:date="2020-01-23T11:23:00Z"/>
                <w:rFonts w:asciiTheme="minorHAnsi" w:hAnsiTheme="minorHAnsi" w:cstheme="minorHAnsi"/>
              </w:rPr>
            </w:pPr>
          </w:p>
          <w:p w14:paraId="1DA48A20" w14:textId="77777777" w:rsidR="00E87B36" w:rsidRDefault="00E87B36" w:rsidP="00935F76">
            <w:pPr>
              <w:tabs>
                <w:tab w:val="left" w:pos="567"/>
              </w:tabs>
              <w:autoSpaceDE w:val="0"/>
              <w:autoSpaceDN w:val="0"/>
              <w:adjustRightInd w:val="0"/>
              <w:jc w:val="both"/>
              <w:rPr>
                <w:ins w:id="3685" w:author="Martin Kazík" w:date="2020-01-23T11:23:00Z"/>
                <w:rFonts w:asciiTheme="minorHAnsi" w:hAnsiTheme="minorHAnsi" w:cstheme="minorHAnsi"/>
              </w:rPr>
            </w:pPr>
          </w:p>
          <w:p w14:paraId="4C53B87A" w14:textId="77777777" w:rsidR="00E87B36" w:rsidRDefault="00E87B36" w:rsidP="00935F76">
            <w:pPr>
              <w:tabs>
                <w:tab w:val="left" w:pos="567"/>
              </w:tabs>
              <w:autoSpaceDE w:val="0"/>
              <w:autoSpaceDN w:val="0"/>
              <w:adjustRightInd w:val="0"/>
              <w:jc w:val="both"/>
              <w:rPr>
                <w:ins w:id="3686" w:author="Martin Kazík" w:date="2020-01-23T11:23:00Z"/>
                <w:rFonts w:asciiTheme="minorHAnsi" w:hAnsiTheme="minorHAnsi" w:cstheme="minorHAnsi"/>
              </w:rPr>
            </w:pPr>
          </w:p>
          <w:p w14:paraId="7A111DD3" w14:textId="77AE3E28" w:rsidR="00E87B36" w:rsidRPr="00F52EEF" w:rsidRDefault="00E87B36" w:rsidP="00935F76">
            <w:pPr>
              <w:tabs>
                <w:tab w:val="left" w:pos="567"/>
              </w:tabs>
              <w:autoSpaceDE w:val="0"/>
              <w:autoSpaceDN w:val="0"/>
              <w:adjustRightInd w:val="0"/>
              <w:jc w:val="both"/>
              <w:rPr>
                <w:rFonts w:asciiTheme="minorHAnsi" w:eastAsia="Calibri" w:hAnsiTheme="minorHAnsi" w:cstheme="minorHAnsi"/>
                <w:color w:val="FF0000"/>
              </w:rPr>
            </w:pPr>
          </w:p>
        </w:tc>
      </w:tr>
    </w:tbl>
    <w:p w14:paraId="338DD250" w14:textId="4F02244A" w:rsidR="00126818" w:rsidRDefault="00126818" w:rsidP="00935F76">
      <w:pPr>
        <w:tabs>
          <w:tab w:val="left" w:pos="567"/>
        </w:tabs>
        <w:rPr>
          <w:rFonts w:asciiTheme="minorHAnsi" w:hAnsiTheme="minorHAnsi" w:cstheme="minorHAnsi"/>
        </w:rPr>
      </w:pPr>
    </w:p>
    <w:p w14:paraId="20371522" w14:textId="77777777" w:rsidR="00126818" w:rsidRDefault="00126818">
      <w:pPr>
        <w:rPr>
          <w:rFonts w:asciiTheme="minorHAnsi" w:hAnsiTheme="minorHAnsi" w:cstheme="minorHAnsi"/>
        </w:rPr>
      </w:pPr>
      <w:r>
        <w:rPr>
          <w:rFonts w:asciiTheme="minorHAnsi" w:hAnsiTheme="minorHAnsi" w:cstheme="minorHAnsi"/>
        </w:rPr>
        <w:br w:type="page"/>
      </w:r>
    </w:p>
    <w:p w14:paraId="40D53940" w14:textId="77777777" w:rsidR="005D26EA" w:rsidRPr="00F52EEF" w:rsidRDefault="005D26EA" w:rsidP="00935F76">
      <w:pPr>
        <w:tabs>
          <w:tab w:val="left" w:pos="567"/>
        </w:tabs>
        <w:rPr>
          <w:rFonts w:asciiTheme="minorHAnsi" w:hAnsiTheme="minorHAnsi" w:cstheme="minorHAnsi"/>
        </w:rPr>
      </w:pPr>
    </w:p>
    <w:tbl>
      <w:tblPr>
        <w:tblW w:w="1067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3"/>
        <w:gridCol w:w="567"/>
        <w:gridCol w:w="1134"/>
        <w:gridCol w:w="889"/>
        <w:gridCol w:w="816"/>
        <w:gridCol w:w="2156"/>
        <w:gridCol w:w="539"/>
        <w:gridCol w:w="668"/>
      </w:tblGrid>
      <w:tr w:rsidR="005D26EA" w:rsidRPr="00F52EEF" w14:paraId="5E431421" w14:textId="77777777" w:rsidTr="00FD2F2F">
        <w:tc>
          <w:tcPr>
            <w:tcW w:w="1067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2ABA76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5D26EA" w:rsidRPr="00F52EEF" w14:paraId="1DFC3BEC" w14:textId="77777777" w:rsidTr="00FD2F2F">
        <w:tc>
          <w:tcPr>
            <w:tcW w:w="3903" w:type="dxa"/>
            <w:tcBorders>
              <w:top w:val="double" w:sz="4" w:space="0" w:color="auto"/>
              <w:left w:val="single" w:sz="4" w:space="0" w:color="auto"/>
              <w:bottom w:val="single" w:sz="4" w:space="0" w:color="auto"/>
              <w:right w:val="single" w:sz="4" w:space="0" w:color="auto"/>
            </w:tcBorders>
            <w:shd w:val="clear" w:color="auto" w:fill="F7CAAC"/>
            <w:hideMark/>
          </w:tcPr>
          <w:p w14:paraId="4E6828C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CF13EA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Public Relations 2</w:t>
            </w:r>
          </w:p>
        </w:tc>
      </w:tr>
      <w:tr w:rsidR="005D26EA" w:rsidRPr="00F52EEF" w14:paraId="66BFD530"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70937E4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55FACA6" w14:textId="0AC07ABB" w:rsidR="005D26EA" w:rsidRPr="00F52EEF" w:rsidRDefault="001337EB"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195EEF" w:rsidRPr="00F52EEF">
              <w:rPr>
                <w:rFonts w:asciiTheme="minorHAnsi" w:eastAsia="Calibri" w:hAnsiTheme="minorHAnsi" w:cstheme="minorHAnsi"/>
              </w:rPr>
              <w:t>,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6F541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23FAC76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5D26EA" w:rsidRPr="00F52EEF" w14:paraId="3A583AE8"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6862836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658E981" w14:textId="558F964F"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w:t>
            </w:r>
            <w:r w:rsidR="00195EEF" w:rsidRPr="00F52EEF">
              <w:rPr>
                <w:rFonts w:asciiTheme="minorHAnsi" w:eastAsia="Calibri" w:hAnsiTheme="minorHAnsi" w:cstheme="minorHAnsi"/>
              </w:rPr>
              <w:t>0</w:t>
            </w:r>
            <w:r w:rsidRPr="00F52EEF">
              <w:rPr>
                <w:rFonts w:asciiTheme="minorHAnsi" w:eastAsia="Calibri" w:hAnsiTheme="minorHAnsi" w:cstheme="minorHAnsi"/>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C02CBD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2529FA4" w14:textId="5F2A1D35"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195EEF"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6C33AA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4AAF18D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0A122A40"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65D8B17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451D249B" w14:textId="630E0B89" w:rsidR="005D26EA" w:rsidRPr="00F52EEF" w:rsidRDefault="001337E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195EEF" w:rsidRPr="00F52EEF">
              <w:rPr>
                <w:rFonts w:asciiTheme="minorHAnsi" w:eastAsia="Calibri" w:hAnsiTheme="minorHAnsi" w:cstheme="minorHAnsi"/>
              </w:rPr>
              <w:t xml:space="preserve">rerekvizity: </w:t>
            </w:r>
            <w:r w:rsidR="005D26EA" w:rsidRPr="00F52EEF">
              <w:rPr>
                <w:rFonts w:asciiTheme="minorHAnsi" w:eastAsia="Calibri" w:hAnsiTheme="minorHAnsi" w:cstheme="minorHAnsi"/>
              </w:rPr>
              <w:t>Teorie marketingov</w:t>
            </w:r>
            <w:ins w:id="3687" w:author="Radim Bačuvčík" w:date="2020-02-06T10:03:00Z">
              <w:r w:rsidR="00522A4C">
                <w:rPr>
                  <w:rFonts w:asciiTheme="minorHAnsi" w:eastAsia="Calibri" w:hAnsiTheme="minorHAnsi" w:cstheme="minorHAnsi"/>
                </w:rPr>
                <w:t>é</w:t>
              </w:r>
            </w:ins>
            <w:del w:id="3688" w:author="Radim Bačuvčík" w:date="2020-02-06T10:03:00Z">
              <w:r w:rsidR="005D26EA" w:rsidRPr="00F52EEF" w:rsidDel="00522A4C">
                <w:rPr>
                  <w:rFonts w:asciiTheme="minorHAnsi" w:eastAsia="Calibri" w:hAnsiTheme="minorHAnsi" w:cstheme="minorHAnsi"/>
                </w:rPr>
                <w:delText>ých</w:delText>
              </w:r>
            </w:del>
            <w:r w:rsidR="005D26EA" w:rsidRPr="00F52EEF">
              <w:rPr>
                <w:rFonts w:asciiTheme="minorHAnsi" w:eastAsia="Calibri" w:hAnsiTheme="minorHAnsi" w:cstheme="minorHAnsi"/>
              </w:rPr>
              <w:t xml:space="preserve"> komunikac</w:t>
            </w:r>
            <w:ins w:id="3689" w:author="Radim Bačuvčík" w:date="2020-02-06T10:03:00Z">
              <w:r w:rsidR="00522A4C">
                <w:rPr>
                  <w:rFonts w:asciiTheme="minorHAnsi" w:eastAsia="Calibri" w:hAnsiTheme="minorHAnsi" w:cstheme="minorHAnsi"/>
                </w:rPr>
                <w:t>e</w:t>
              </w:r>
            </w:ins>
            <w:del w:id="3690" w:author="Radim Bačuvčík" w:date="2020-02-06T10:03:00Z">
              <w:r w:rsidR="005D26EA" w:rsidRPr="00F52EEF" w:rsidDel="00522A4C">
                <w:rPr>
                  <w:rFonts w:asciiTheme="minorHAnsi" w:eastAsia="Calibri" w:hAnsiTheme="minorHAnsi" w:cstheme="minorHAnsi"/>
                </w:rPr>
                <w:delText>í</w:delText>
              </w:r>
            </w:del>
            <w:r w:rsidR="005D26EA" w:rsidRPr="00F52EEF">
              <w:rPr>
                <w:rFonts w:asciiTheme="minorHAnsi" w:eastAsia="Calibri" w:hAnsiTheme="minorHAnsi" w:cstheme="minorHAnsi"/>
              </w:rPr>
              <w:t>,</w:t>
            </w:r>
            <w:r w:rsidR="00195EEF" w:rsidRPr="00F52EEF">
              <w:rPr>
                <w:rFonts w:asciiTheme="minorHAnsi" w:eastAsia="Calibri" w:hAnsiTheme="minorHAnsi" w:cstheme="minorHAnsi"/>
              </w:rPr>
              <w:t xml:space="preserve"> Teorie komunikace, </w:t>
            </w:r>
            <w:r w:rsidR="005D26EA" w:rsidRPr="00F52EEF">
              <w:rPr>
                <w:rFonts w:asciiTheme="minorHAnsi" w:eastAsia="Calibri" w:hAnsiTheme="minorHAnsi" w:cstheme="minorHAnsi"/>
              </w:rPr>
              <w:t xml:space="preserve">Public relations 1 </w:t>
            </w:r>
          </w:p>
        </w:tc>
      </w:tr>
      <w:tr w:rsidR="005D26EA" w:rsidRPr="00F52EEF" w14:paraId="4EF0C374"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75EB87D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7C7B5A5" w14:textId="2F62EF65" w:rsidR="005D26EA" w:rsidRPr="00F52EEF" w:rsidRDefault="009B58C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3907A1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8A8CDED" w14:textId="2C8C5DCE" w:rsidR="005D26EA" w:rsidRPr="00F52EEF" w:rsidRDefault="009B58C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 xml:space="preserve">eminář </w:t>
            </w:r>
          </w:p>
        </w:tc>
      </w:tr>
      <w:tr w:rsidR="005D26EA" w:rsidRPr="00F52EEF" w14:paraId="171B7992"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0587287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D28F3B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Písemný test, 80 % docházka na semináře.</w:t>
            </w:r>
          </w:p>
        </w:tc>
      </w:tr>
      <w:tr w:rsidR="005D26EA" w:rsidRPr="00F52EEF" w14:paraId="4F6F3D84" w14:textId="77777777" w:rsidTr="00FD2F2F">
        <w:trPr>
          <w:trHeight w:val="260"/>
        </w:trPr>
        <w:tc>
          <w:tcPr>
            <w:tcW w:w="10672" w:type="dxa"/>
            <w:gridSpan w:val="8"/>
            <w:tcBorders>
              <w:top w:val="nil"/>
              <w:left w:val="single" w:sz="4" w:space="0" w:color="auto"/>
              <w:bottom w:val="single" w:sz="4" w:space="0" w:color="auto"/>
              <w:right w:val="single" w:sz="4" w:space="0" w:color="auto"/>
            </w:tcBorders>
            <w:hideMark/>
          </w:tcPr>
          <w:p w14:paraId="14139CB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3F30DED" w14:textId="77777777" w:rsidTr="00FD2F2F">
        <w:trPr>
          <w:trHeight w:val="197"/>
        </w:trPr>
        <w:tc>
          <w:tcPr>
            <w:tcW w:w="3903" w:type="dxa"/>
            <w:tcBorders>
              <w:top w:val="nil"/>
              <w:left w:val="single" w:sz="4" w:space="0" w:color="auto"/>
              <w:bottom w:val="single" w:sz="4" w:space="0" w:color="auto"/>
              <w:right w:val="single" w:sz="4" w:space="0" w:color="auto"/>
            </w:tcBorders>
            <w:shd w:val="clear" w:color="auto" w:fill="F7CAAC"/>
            <w:hideMark/>
          </w:tcPr>
          <w:p w14:paraId="7997DD8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left w:val="single" w:sz="4" w:space="0" w:color="auto"/>
              <w:bottom w:val="single" w:sz="4" w:space="0" w:color="auto"/>
              <w:right w:val="single" w:sz="4" w:space="0" w:color="auto"/>
            </w:tcBorders>
            <w:hideMark/>
          </w:tcPr>
          <w:p w14:paraId="521A3F1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doc. Mgr. Ing. Olga Dolínková, Ph.D.</w:t>
            </w:r>
          </w:p>
        </w:tc>
      </w:tr>
      <w:tr w:rsidR="005D26EA" w:rsidRPr="00F52EEF" w14:paraId="7CA71D8C" w14:textId="77777777" w:rsidTr="00FD2F2F">
        <w:trPr>
          <w:trHeight w:val="243"/>
        </w:trPr>
        <w:tc>
          <w:tcPr>
            <w:tcW w:w="3903" w:type="dxa"/>
            <w:tcBorders>
              <w:top w:val="nil"/>
              <w:left w:val="single" w:sz="4" w:space="0" w:color="auto"/>
              <w:bottom w:val="single" w:sz="4" w:space="0" w:color="auto"/>
              <w:right w:val="single" w:sz="4" w:space="0" w:color="auto"/>
            </w:tcBorders>
            <w:shd w:val="clear" w:color="auto" w:fill="F7CAAC"/>
            <w:hideMark/>
          </w:tcPr>
          <w:p w14:paraId="2E6A1C4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37CADDAE" w14:textId="69D7ED81" w:rsidR="005D26EA" w:rsidRPr="00F52EEF" w:rsidRDefault="00C16557"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 100 % na výuce.</w:t>
            </w:r>
          </w:p>
        </w:tc>
      </w:tr>
      <w:tr w:rsidR="005D26EA" w:rsidRPr="00F52EEF" w14:paraId="59EADF6B"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32256CA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top w:val="single" w:sz="4" w:space="0" w:color="auto"/>
              <w:left w:val="single" w:sz="4" w:space="0" w:color="auto"/>
              <w:bottom w:val="nil"/>
              <w:right w:val="single" w:sz="4" w:space="0" w:color="auto"/>
            </w:tcBorders>
          </w:tcPr>
          <w:p w14:paraId="60C753E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25D64D7" w14:textId="77777777" w:rsidTr="00FD2F2F">
        <w:trPr>
          <w:trHeight w:val="217"/>
        </w:trPr>
        <w:tc>
          <w:tcPr>
            <w:tcW w:w="10672" w:type="dxa"/>
            <w:gridSpan w:val="8"/>
            <w:tcBorders>
              <w:top w:val="nil"/>
              <w:left w:val="single" w:sz="4" w:space="0" w:color="auto"/>
              <w:bottom w:val="single" w:sz="4" w:space="0" w:color="auto"/>
              <w:right w:val="single" w:sz="4" w:space="0" w:color="auto"/>
            </w:tcBorders>
          </w:tcPr>
          <w:p w14:paraId="2289FA8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2BEF304" w14:textId="77777777" w:rsidTr="00FD2F2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73F2446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top w:val="single" w:sz="4" w:space="0" w:color="auto"/>
              <w:left w:val="single" w:sz="4" w:space="0" w:color="auto"/>
              <w:bottom w:val="nil"/>
              <w:right w:val="single" w:sz="4" w:space="0" w:color="auto"/>
            </w:tcBorders>
          </w:tcPr>
          <w:p w14:paraId="30360086" w14:textId="77777777" w:rsidR="005D26EA" w:rsidRPr="00F52EEF" w:rsidRDefault="005D26EA" w:rsidP="00935F76">
            <w:pPr>
              <w:tabs>
                <w:tab w:val="left" w:pos="567"/>
              </w:tabs>
              <w:rPr>
                <w:rFonts w:asciiTheme="minorHAnsi" w:hAnsiTheme="minorHAnsi" w:cstheme="minorHAnsi"/>
                <w:color w:val="000000"/>
                <w:shd w:val="clear" w:color="auto" w:fill="FFFFFF"/>
              </w:rPr>
            </w:pPr>
          </w:p>
        </w:tc>
      </w:tr>
      <w:tr w:rsidR="005D26EA" w:rsidRPr="00F52EEF" w14:paraId="723A6C80" w14:textId="77777777" w:rsidTr="00FD2F2F">
        <w:trPr>
          <w:trHeight w:val="3542"/>
        </w:trPr>
        <w:tc>
          <w:tcPr>
            <w:tcW w:w="10672" w:type="dxa"/>
            <w:gridSpan w:val="8"/>
            <w:tcBorders>
              <w:top w:val="nil"/>
              <w:left w:val="single" w:sz="4" w:space="0" w:color="auto"/>
              <w:bottom w:val="single" w:sz="12" w:space="0" w:color="auto"/>
              <w:right w:val="single" w:sz="4" w:space="0" w:color="auto"/>
            </w:tcBorders>
            <w:hideMark/>
          </w:tcPr>
          <w:p w14:paraId="0C844AED" w14:textId="77777777" w:rsidR="005D26EA" w:rsidRDefault="005D26EA" w:rsidP="00935F76">
            <w:pPr>
              <w:tabs>
                <w:tab w:val="left" w:pos="567"/>
              </w:tabs>
              <w:jc w:val="both"/>
              <w:rPr>
                <w:del w:id="3691" w:author="Martin Kazík" w:date="2020-01-23T11:23:00Z"/>
                <w:rFonts w:asciiTheme="minorHAnsi" w:hAnsiTheme="minorHAnsi" w:cstheme="minorHAnsi"/>
              </w:rPr>
            </w:pPr>
            <w:del w:id="3692" w:author="Martin Kazík" w:date="2020-01-23T11:23:00Z">
              <w:r w:rsidRPr="00F52EEF">
                <w:rPr>
                  <w:rFonts w:asciiTheme="minorHAnsi" w:hAnsiTheme="minorHAnsi" w:cstheme="minorHAnsi"/>
                </w:rPr>
                <w:delText xml:space="preserve">Předmět se věnuje vlivu krizové komunikace na budování image značek, vysvětluje rozdíly v jednotlivých formách PR, akcentuje využitelnost jednotlivých forem PR v rámci integrovaných kampaní. Definuje pojmy vztahující se ke sponzoringu a fundraisingu, objasňuje rozdíly mezi těmito formami a jejich využitelnost ve firemní praxi. Věnuje pozornost měření efektivity PR nástrojů a aktivit a jejich vliv na budování image značek. </w:delText>
              </w:r>
            </w:del>
          </w:p>
          <w:p w14:paraId="4A3B2231" w14:textId="77777777" w:rsidR="00FD2F2F" w:rsidRDefault="00FD2F2F" w:rsidP="00935F76">
            <w:pPr>
              <w:tabs>
                <w:tab w:val="left" w:pos="567"/>
              </w:tabs>
              <w:jc w:val="both"/>
              <w:rPr>
                <w:del w:id="3693" w:author="Martin Kazík" w:date="2020-01-23T11:23:00Z"/>
                <w:rFonts w:asciiTheme="minorHAnsi" w:hAnsiTheme="minorHAnsi" w:cstheme="minorHAnsi"/>
              </w:rPr>
            </w:pPr>
          </w:p>
          <w:p w14:paraId="321D8872" w14:textId="79FE1538" w:rsidR="00FD2F2F" w:rsidRPr="00FD2F2F" w:rsidRDefault="00FD2F2F" w:rsidP="00935F76">
            <w:pPr>
              <w:tabs>
                <w:tab w:val="left" w:pos="567"/>
              </w:tabs>
              <w:jc w:val="both"/>
              <w:rPr>
                <w:rFonts w:asciiTheme="minorHAnsi" w:hAnsiTheme="minorHAnsi" w:cstheme="minorHAnsi"/>
                <w:b/>
              </w:rPr>
            </w:pPr>
            <w:r w:rsidRPr="00FD2F2F">
              <w:rPr>
                <w:rFonts w:asciiTheme="minorHAnsi" w:hAnsiTheme="minorHAnsi" w:cstheme="minorHAnsi"/>
                <w:b/>
              </w:rPr>
              <w:t>Probíraná témata:</w:t>
            </w:r>
          </w:p>
          <w:p w14:paraId="7A91D5BC" w14:textId="720B4768" w:rsidR="005D26EA" w:rsidRPr="00F52EEF" w:rsidRDefault="00FD2F2F" w:rsidP="00935F76">
            <w:pPr>
              <w:tabs>
                <w:tab w:val="left" w:pos="567"/>
              </w:tabs>
              <w:rPr>
                <w:rFonts w:asciiTheme="minorHAnsi" w:hAnsiTheme="minorHAnsi" w:cstheme="minorHAnsi"/>
                <w:shd w:val="clear" w:color="auto" w:fill="FFFFFF"/>
              </w:rPr>
            </w:pPr>
            <w:r>
              <w:rPr>
                <w:rFonts w:asciiTheme="minorHAnsi" w:hAnsiTheme="minorHAnsi" w:cstheme="minorHAnsi"/>
                <w:shd w:val="clear" w:color="auto" w:fill="FFFFFF"/>
              </w:rPr>
              <w:t xml:space="preserve">- </w:t>
            </w:r>
            <w:r w:rsidR="005D26EA" w:rsidRPr="00F52EEF">
              <w:rPr>
                <w:rFonts w:asciiTheme="minorHAnsi" w:hAnsiTheme="minorHAnsi" w:cstheme="minorHAnsi"/>
                <w:shd w:val="clear" w:color="auto" w:fill="FFFFFF"/>
              </w:rPr>
              <w:t>PR jako funkce managementu</w:t>
            </w:r>
            <w:r>
              <w:rPr>
                <w:rFonts w:asciiTheme="minorHAnsi" w:hAnsiTheme="minorHAnsi" w:cstheme="minorHAnsi"/>
                <w:shd w:val="clear" w:color="auto" w:fill="FFFFFF"/>
              </w:rPr>
              <w:t>;</w:t>
            </w:r>
            <w:r w:rsidR="005D26EA" w:rsidRPr="00F52EEF">
              <w:rPr>
                <w:rFonts w:asciiTheme="minorHAnsi" w:hAnsiTheme="minorHAnsi" w:cstheme="minorHAnsi"/>
              </w:rPr>
              <w:br/>
            </w:r>
            <w:r>
              <w:rPr>
                <w:rFonts w:asciiTheme="minorHAnsi" w:hAnsiTheme="minorHAnsi" w:cstheme="minorHAnsi"/>
                <w:shd w:val="clear" w:color="auto" w:fill="FFFFFF"/>
              </w:rPr>
              <w:t>- k</w:t>
            </w:r>
            <w:r w:rsidR="005D26EA" w:rsidRPr="00F52EEF">
              <w:rPr>
                <w:rFonts w:asciiTheme="minorHAnsi" w:hAnsiTheme="minorHAnsi" w:cstheme="minorHAnsi"/>
                <w:shd w:val="clear" w:color="auto" w:fill="FFFFFF"/>
              </w:rPr>
              <w:t>rizová komunikace</w:t>
            </w:r>
            <w:r>
              <w:rPr>
                <w:rFonts w:asciiTheme="minorHAnsi" w:hAnsiTheme="minorHAnsi" w:cstheme="minorHAnsi"/>
                <w:shd w:val="clear" w:color="auto" w:fill="FFFFFF"/>
              </w:rPr>
              <w:t>;</w:t>
            </w:r>
            <w:r w:rsidR="005D26EA" w:rsidRPr="00F52EEF">
              <w:rPr>
                <w:rFonts w:asciiTheme="minorHAnsi" w:hAnsiTheme="minorHAnsi" w:cstheme="minorHAnsi"/>
              </w:rPr>
              <w:br/>
            </w:r>
            <w:r>
              <w:rPr>
                <w:rFonts w:asciiTheme="minorHAnsi" w:hAnsiTheme="minorHAnsi" w:cstheme="minorHAnsi"/>
                <w:shd w:val="clear" w:color="auto" w:fill="FFFFFF"/>
              </w:rPr>
              <w:t>- s</w:t>
            </w:r>
            <w:r w:rsidR="005D26EA" w:rsidRPr="00F52EEF">
              <w:rPr>
                <w:rFonts w:asciiTheme="minorHAnsi" w:hAnsiTheme="minorHAnsi" w:cstheme="minorHAnsi"/>
                <w:shd w:val="clear" w:color="auto" w:fill="FFFFFF"/>
              </w:rPr>
              <w:t>ponzoring</w:t>
            </w:r>
            <w:r>
              <w:rPr>
                <w:rFonts w:asciiTheme="minorHAnsi" w:hAnsiTheme="minorHAnsi" w:cstheme="minorHAnsi"/>
                <w:shd w:val="clear" w:color="auto" w:fill="FFFFFF"/>
              </w:rPr>
              <w:t>;</w:t>
            </w:r>
            <w:r w:rsidR="005D26EA" w:rsidRPr="00F52EEF">
              <w:rPr>
                <w:rFonts w:asciiTheme="minorHAnsi" w:hAnsiTheme="minorHAnsi" w:cstheme="minorHAnsi"/>
              </w:rPr>
              <w:br/>
            </w:r>
            <w:r>
              <w:rPr>
                <w:rFonts w:asciiTheme="minorHAnsi" w:hAnsiTheme="minorHAnsi" w:cstheme="minorHAnsi"/>
                <w:shd w:val="clear" w:color="auto" w:fill="FFFFFF"/>
              </w:rPr>
              <w:t>- z</w:t>
            </w:r>
            <w:r w:rsidR="005D26EA" w:rsidRPr="00F52EEF">
              <w:rPr>
                <w:rFonts w:asciiTheme="minorHAnsi" w:hAnsiTheme="minorHAnsi" w:cstheme="minorHAnsi"/>
                <w:shd w:val="clear" w:color="auto" w:fill="FFFFFF"/>
              </w:rPr>
              <w:t>áklady fundraisingu</w:t>
            </w:r>
            <w:r>
              <w:rPr>
                <w:rFonts w:asciiTheme="minorHAnsi" w:hAnsiTheme="minorHAnsi" w:cstheme="minorHAnsi"/>
                <w:shd w:val="clear" w:color="auto" w:fill="FFFFFF"/>
              </w:rPr>
              <w:t>;</w:t>
            </w:r>
            <w:r w:rsidR="005D26EA" w:rsidRPr="00F52EEF">
              <w:rPr>
                <w:rFonts w:asciiTheme="minorHAnsi" w:hAnsiTheme="minorHAnsi" w:cstheme="minorHAnsi"/>
              </w:rPr>
              <w:br/>
            </w:r>
            <w:r>
              <w:rPr>
                <w:rFonts w:asciiTheme="minorHAnsi" w:hAnsiTheme="minorHAnsi" w:cstheme="minorHAnsi"/>
                <w:shd w:val="clear" w:color="auto" w:fill="FFFFFF"/>
              </w:rPr>
              <w:t>- i</w:t>
            </w:r>
            <w:r w:rsidR="005D26EA" w:rsidRPr="00F52EEF">
              <w:rPr>
                <w:rFonts w:asciiTheme="minorHAnsi" w:hAnsiTheme="minorHAnsi" w:cstheme="minorHAnsi"/>
                <w:shd w:val="clear" w:color="auto" w:fill="FFFFFF"/>
              </w:rPr>
              <w:t>nvestor relations</w:t>
            </w:r>
            <w:r>
              <w:rPr>
                <w:rFonts w:asciiTheme="minorHAnsi" w:hAnsiTheme="minorHAnsi" w:cstheme="minorHAnsi"/>
                <w:shd w:val="clear" w:color="auto" w:fill="FFFFFF"/>
              </w:rPr>
              <w:t>;</w:t>
            </w:r>
          </w:p>
          <w:p w14:paraId="47C1985D" w14:textId="35BF56F2" w:rsidR="005D26EA" w:rsidRPr="00F52EEF" w:rsidRDefault="00FD2F2F" w:rsidP="00935F76">
            <w:pPr>
              <w:tabs>
                <w:tab w:val="left" w:pos="567"/>
              </w:tabs>
              <w:rPr>
                <w:rFonts w:asciiTheme="minorHAnsi" w:hAnsiTheme="minorHAnsi" w:cstheme="minorHAnsi"/>
                <w:shd w:val="clear" w:color="auto" w:fill="FFFFFF"/>
              </w:rPr>
            </w:pPr>
            <w:r>
              <w:rPr>
                <w:rFonts w:asciiTheme="minorHAnsi" w:hAnsiTheme="minorHAnsi" w:cstheme="minorHAnsi"/>
                <w:shd w:val="clear" w:color="auto" w:fill="FFFFFF"/>
              </w:rPr>
              <w:t xml:space="preserve">- </w:t>
            </w:r>
            <w:r w:rsidR="005D26EA" w:rsidRPr="00F52EEF">
              <w:rPr>
                <w:rFonts w:asciiTheme="minorHAnsi" w:hAnsiTheme="minorHAnsi" w:cstheme="minorHAnsi"/>
                <w:shd w:val="clear" w:color="auto" w:fill="FFFFFF"/>
              </w:rPr>
              <w:t>Corporate Social Responsibility</w:t>
            </w:r>
            <w:r>
              <w:rPr>
                <w:rFonts w:asciiTheme="minorHAnsi" w:hAnsiTheme="minorHAnsi" w:cstheme="minorHAnsi"/>
                <w:shd w:val="clear" w:color="auto" w:fill="FFFFFF"/>
              </w:rPr>
              <w:t>;</w:t>
            </w:r>
          </w:p>
          <w:p w14:paraId="68FF066B" w14:textId="087746A1" w:rsidR="005D26EA" w:rsidRPr="00F52EEF" w:rsidRDefault="00FD2F2F" w:rsidP="00935F76">
            <w:pPr>
              <w:tabs>
                <w:tab w:val="left" w:pos="567"/>
              </w:tabs>
              <w:rPr>
                <w:rFonts w:asciiTheme="minorHAnsi" w:hAnsiTheme="minorHAnsi" w:cstheme="minorHAnsi"/>
                <w:shd w:val="clear" w:color="auto" w:fill="FFFFFF"/>
              </w:rPr>
            </w:pPr>
            <w:r>
              <w:rPr>
                <w:rFonts w:asciiTheme="minorHAnsi" w:hAnsiTheme="minorHAnsi" w:cstheme="minorHAnsi"/>
                <w:shd w:val="clear" w:color="auto" w:fill="FFFFFF"/>
              </w:rPr>
              <w:t>- m</w:t>
            </w:r>
            <w:r w:rsidR="005D26EA" w:rsidRPr="00F52EEF">
              <w:rPr>
                <w:rFonts w:asciiTheme="minorHAnsi" w:hAnsiTheme="minorHAnsi" w:cstheme="minorHAnsi"/>
                <w:shd w:val="clear" w:color="auto" w:fill="FFFFFF"/>
              </w:rPr>
              <w:t>ěření efektivity PR kampaní</w:t>
            </w:r>
            <w:r>
              <w:rPr>
                <w:rFonts w:asciiTheme="minorHAnsi" w:hAnsiTheme="minorHAnsi" w:cstheme="minorHAnsi"/>
                <w:shd w:val="clear" w:color="auto" w:fill="FFFFFF"/>
              </w:rPr>
              <w:t>;</w:t>
            </w:r>
          </w:p>
          <w:p w14:paraId="1AA62086" w14:textId="62DD3141" w:rsidR="005D26EA" w:rsidRPr="00F52EEF" w:rsidRDefault="00FD2F2F" w:rsidP="00935F76">
            <w:pPr>
              <w:tabs>
                <w:tab w:val="left" w:pos="567"/>
              </w:tabs>
              <w:jc w:val="both"/>
              <w:rPr>
                <w:rFonts w:asciiTheme="minorHAnsi" w:hAnsiTheme="minorHAnsi" w:cstheme="minorHAnsi"/>
              </w:rPr>
            </w:pPr>
            <w:r>
              <w:rPr>
                <w:rFonts w:asciiTheme="minorHAnsi" w:hAnsiTheme="minorHAnsi" w:cstheme="minorHAnsi"/>
                <w:shd w:val="clear" w:color="auto" w:fill="FFFFFF"/>
              </w:rPr>
              <w:t>- z</w:t>
            </w:r>
            <w:r w:rsidR="005D26EA" w:rsidRPr="00F52EEF">
              <w:rPr>
                <w:rFonts w:asciiTheme="minorHAnsi" w:hAnsiTheme="minorHAnsi" w:cstheme="minorHAnsi"/>
                <w:shd w:val="clear" w:color="auto" w:fill="FFFFFF"/>
              </w:rPr>
              <w:t>pětná vazba</w:t>
            </w:r>
            <w:r>
              <w:rPr>
                <w:rFonts w:asciiTheme="minorHAnsi" w:hAnsiTheme="minorHAnsi" w:cstheme="minorHAnsi"/>
                <w:shd w:val="clear" w:color="auto" w:fill="FFFFFF"/>
              </w:rPr>
              <w:t>.</w:t>
            </w:r>
          </w:p>
        </w:tc>
      </w:tr>
      <w:tr w:rsidR="005D26EA" w:rsidRPr="00F52EEF" w14:paraId="2AF2B025" w14:textId="77777777" w:rsidTr="00FD2F2F">
        <w:trPr>
          <w:trHeight w:val="265"/>
        </w:trPr>
        <w:tc>
          <w:tcPr>
            <w:tcW w:w="4470" w:type="dxa"/>
            <w:gridSpan w:val="2"/>
            <w:tcBorders>
              <w:top w:val="nil"/>
              <w:left w:val="single" w:sz="4" w:space="0" w:color="auto"/>
              <w:bottom w:val="single" w:sz="4" w:space="0" w:color="auto"/>
              <w:right w:val="single" w:sz="4" w:space="0" w:color="auto"/>
            </w:tcBorders>
            <w:shd w:val="clear" w:color="auto" w:fill="F7CAAC"/>
            <w:hideMark/>
          </w:tcPr>
          <w:p w14:paraId="466150B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left w:val="single" w:sz="4" w:space="0" w:color="auto"/>
              <w:bottom w:val="nil"/>
              <w:right w:val="single" w:sz="4" w:space="0" w:color="auto"/>
            </w:tcBorders>
          </w:tcPr>
          <w:p w14:paraId="1E61D9F1" w14:textId="77777777" w:rsidR="005D26EA" w:rsidRPr="00F52EEF" w:rsidRDefault="005D26EA" w:rsidP="00935F76">
            <w:pPr>
              <w:shd w:val="clear" w:color="auto" w:fill="FFFFFF"/>
              <w:tabs>
                <w:tab w:val="left" w:pos="567"/>
              </w:tabs>
              <w:spacing w:before="100" w:beforeAutospacing="1" w:after="100" w:afterAutospacing="1"/>
              <w:rPr>
                <w:rFonts w:asciiTheme="minorHAnsi" w:hAnsiTheme="minorHAnsi" w:cstheme="minorHAnsi"/>
              </w:rPr>
            </w:pPr>
          </w:p>
        </w:tc>
      </w:tr>
      <w:tr w:rsidR="005D26EA" w:rsidRPr="00F52EEF" w14:paraId="5C46EA9C" w14:textId="77777777" w:rsidTr="00FD2F2F">
        <w:trPr>
          <w:trHeight w:val="3370"/>
        </w:trPr>
        <w:tc>
          <w:tcPr>
            <w:tcW w:w="10672" w:type="dxa"/>
            <w:gridSpan w:val="8"/>
            <w:tcBorders>
              <w:top w:val="nil"/>
              <w:left w:val="single" w:sz="4" w:space="0" w:color="auto"/>
              <w:bottom w:val="single" w:sz="4" w:space="0" w:color="auto"/>
              <w:right w:val="single" w:sz="4" w:space="0" w:color="auto"/>
            </w:tcBorders>
            <w:hideMark/>
          </w:tcPr>
          <w:p w14:paraId="3B5C3AC2" w14:textId="77777777" w:rsidR="005D26EA" w:rsidRPr="00F52EEF" w:rsidRDefault="005D26EA" w:rsidP="00935F76">
            <w:pPr>
              <w:shd w:val="clear" w:color="auto" w:fill="FFFFFF"/>
              <w:tabs>
                <w:tab w:val="left" w:pos="567"/>
              </w:tabs>
              <w:spacing w:before="100" w:beforeAutospacing="1" w:after="100" w:afterAutospacing="1"/>
              <w:rPr>
                <w:rFonts w:asciiTheme="minorHAnsi" w:hAnsiTheme="minorHAnsi" w:cstheme="minorHAnsi"/>
              </w:rPr>
            </w:pPr>
            <w:r w:rsidRPr="00FD2F2F">
              <w:rPr>
                <w:rFonts w:asciiTheme="minorHAnsi" w:hAnsiTheme="minorHAnsi" w:cstheme="minorHAnsi"/>
                <w:b/>
              </w:rPr>
              <w:t>Povinná literatura:</w:t>
            </w:r>
            <w:r w:rsidRPr="00F52EEF">
              <w:rPr>
                <w:rFonts w:asciiTheme="minorHAnsi" w:hAnsiTheme="minorHAnsi" w:cstheme="minorHAnsi"/>
              </w:rPr>
              <w:br/>
            </w:r>
            <w:r w:rsidRPr="00E87B36">
              <w:rPr>
                <w:rFonts w:asciiTheme="minorHAnsi" w:hAnsiTheme="minorHAnsi"/>
                <w:color w:val="FF0000"/>
                <w:shd w:val="clear" w:color="auto" w:fill="FFFFFF"/>
                <w:rPrChange w:id="3694" w:author="Martin Kazík" w:date="2020-01-23T11:23:00Z">
                  <w:rPr>
                    <w:rFonts w:asciiTheme="minorHAnsi" w:hAnsiTheme="minorHAnsi"/>
                    <w:shd w:val="clear" w:color="auto" w:fill="FFFFFF"/>
                  </w:rPr>
                </w:rPrChange>
              </w:rPr>
              <w:t xml:space="preserve">NĚMEC, Petr. 1999. </w:t>
            </w:r>
            <w:r w:rsidRPr="00E87B36">
              <w:rPr>
                <w:rFonts w:asciiTheme="minorHAnsi" w:hAnsiTheme="minorHAnsi"/>
                <w:i/>
                <w:color w:val="FF0000"/>
                <w:shd w:val="clear" w:color="auto" w:fill="FFFFFF"/>
                <w:rPrChange w:id="3695" w:author="Martin Kazík" w:date="2020-01-23T11:23:00Z">
                  <w:rPr>
                    <w:rFonts w:asciiTheme="minorHAnsi" w:hAnsiTheme="minorHAnsi"/>
                    <w:i/>
                    <w:shd w:val="clear" w:color="auto" w:fill="FFFFFF"/>
                  </w:rPr>
                </w:rPrChange>
              </w:rPr>
              <w:t>Public relations, komunikace v konfliktních a krizových situacích</w:t>
            </w:r>
            <w:r w:rsidRPr="00E87B36">
              <w:rPr>
                <w:rFonts w:asciiTheme="minorHAnsi" w:hAnsiTheme="minorHAnsi"/>
                <w:color w:val="FF0000"/>
                <w:shd w:val="clear" w:color="auto" w:fill="FFFFFF"/>
                <w:rPrChange w:id="3696" w:author="Martin Kazík" w:date="2020-01-23T11:23:00Z">
                  <w:rPr>
                    <w:rFonts w:asciiTheme="minorHAnsi" w:hAnsiTheme="minorHAnsi"/>
                    <w:shd w:val="clear" w:color="auto" w:fill="FFFFFF"/>
                  </w:rPr>
                </w:rPrChange>
              </w:rPr>
              <w:t>. Praha: Management Press. ISBN 8085943662. </w:t>
            </w:r>
            <w:r w:rsidRPr="00E87B36">
              <w:rPr>
                <w:rFonts w:asciiTheme="minorHAnsi" w:hAnsiTheme="minorHAnsi"/>
                <w:color w:val="FF0000"/>
                <w:rPrChange w:id="3697" w:author="Martin Kazík" w:date="2020-01-23T11:23:00Z">
                  <w:rPr>
                    <w:rFonts w:asciiTheme="minorHAnsi" w:hAnsiTheme="minorHAnsi"/>
                  </w:rPr>
                </w:rPrChange>
              </w:rPr>
              <w:br/>
            </w:r>
            <w:r w:rsidRPr="00F52EEF">
              <w:rPr>
                <w:rFonts w:asciiTheme="minorHAnsi" w:hAnsiTheme="minorHAnsi" w:cstheme="minorHAnsi"/>
              </w:rPr>
              <w:t xml:space="preserve">HEJLOVÁ, Denisa. 2016. </w:t>
            </w:r>
            <w:r w:rsidRPr="00F52EEF">
              <w:rPr>
                <w:rFonts w:asciiTheme="minorHAnsi" w:hAnsiTheme="minorHAnsi" w:cstheme="minorHAnsi"/>
                <w:i/>
              </w:rPr>
              <w:t>Public relations</w:t>
            </w:r>
            <w:r w:rsidRPr="00F52EEF">
              <w:rPr>
                <w:rFonts w:asciiTheme="minorHAnsi" w:hAnsiTheme="minorHAnsi" w:cstheme="minorHAnsi"/>
              </w:rPr>
              <w:t>. Praha: Grada Publishing. ISBN 978-80-247-5022.</w:t>
            </w:r>
            <w:r w:rsidRPr="00F52EEF">
              <w:rPr>
                <w:rFonts w:asciiTheme="minorHAnsi" w:hAnsiTheme="minorHAnsi" w:cstheme="minorHAnsi"/>
              </w:rPr>
              <w:br/>
            </w:r>
            <w:r w:rsidRPr="00E87B36">
              <w:rPr>
                <w:rFonts w:asciiTheme="minorHAnsi" w:hAnsiTheme="minorHAnsi"/>
                <w:color w:val="FF0000"/>
                <w:rPrChange w:id="3698" w:author="Martin Kazík" w:date="2020-01-23T11:23:00Z">
                  <w:rPr>
                    <w:rFonts w:asciiTheme="minorHAnsi" w:hAnsiTheme="minorHAnsi"/>
                  </w:rPr>
                </w:rPrChange>
              </w:rPr>
              <w:t>SVOBODA, Václav. 2009. </w:t>
            </w:r>
            <w:r w:rsidRPr="00E87B36">
              <w:rPr>
                <w:rFonts w:asciiTheme="minorHAnsi" w:hAnsiTheme="minorHAnsi"/>
                <w:i/>
                <w:color w:val="FF0000"/>
                <w:rPrChange w:id="3699" w:author="Martin Kazík" w:date="2020-01-23T11:23:00Z">
                  <w:rPr>
                    <w:rFonts w:asciiTheme="minorHAnsi" w:hAnsiTheme="minorHAnsi"/>
                    <w:i/>
                  </w:rPr>
                </w:rPrChange>
              </w:rPr>
              <w:t>Public relations moderně a účinně</w:t>
            </w:r>
            <w:r w:rsidRPr="00E87B36">
              <w:rPr>
                <w:rFonts w:asciiTheme="minorHAnsi" w:hAnsiTheme="minorHAnsi"/>
                <w:color w:val="FF0000"/>
                <w:rPrChange w:id="3700" w:author="Martin Kazík" w:date="2020-01-23T11:23:00Z">
                  <w:rPr>
                    <w:rFonts w:asciiTheme="minorHAnsi" w:hAnsiTheme="minorHAnsi"/>
                  </w:rPr>
                </w:rPrChange>
              </w:rPr>
              <w:t>. Praha: Grada Publishing. ISBN 978-80-247-2866-7.</w:t>
            </w:r>
            <w:r w:rsidRPr="00E87B36">
              <w:rPr>
                <w:rFonts w:asciiTheme="minorHAnsi" w:hAnsiTheme="minorHAnsi"/>
                <w:color w:val="FF0000"/>
                <w:rPrChange w:id="3701" w:author="Martin Kazík" w:date="2020-01-23T11:23:00Z">
                  <w:rPr>
                    <w:rFonts w:asciiTheme="minorHAnsi" w:hAnsiTheme="minorHAnsi"/>
                  </w:rPr>
                </w:rPrChange>
              </w:rPr>
              <w:br/>
              <w:t>McCOMBS, Maxwell E. 2009. </w:t>
            </w:r>
            <w:r w:rsidRPr="00E87B36">
              <w:rPr>
                <w:rFonts w:asciiTheme="minorHAnsi" w:hAnsiTheme="minorHAnsi"/>
                <w:i/>
                <w:color w:val="FF0000"/>
                <w:rPrChange w:id="3702" w:author="Martin Kazík" w:date="2020-01-23T11:23:00Z">
                  <w:rPr>
                    <w:rFonts w:asciiTheme="minorHAnsi" w:hAnsiTheme="minorHAnsi"/>
                    <w:i/>
                  </w:rPr>
                </w:rPrChange>
              </w:rPr>
              <w:t>Agenda setting: nastolování agendy: masová média a veřejné mínění</w:t>
            </w:r>
            <w:r w:rsidRPr="00E87B36">
              <w:rPr>
                <w:rFonts w:asciiTheme="minorHAnsi" w:hAnsiTheme="minorHAnsi"/>
                <w:color w:val="FF0000"/>
                <w:rPrChange w:id="3703" w:author="Martin Kazík" w:date="2020-01-23T11:23:00Z">
                  <w:rPr>
                    <w:rFonts w:asciiTheme="minorHAnsi" w:hAnsiTheme="minorHAnsi"/>
                  </w:rPr>
                </w:rPrChange>
              </w:rPr>
              <w:t>. Praha: Portál. ISBN 978-80-7367-591-2. </w:t>
            </w:r>
            <w:r w:rsidRPr="00E87B36">
              <w:rPr>
                <w:rFonts w:asciiTheme="minorHAnsi" w:hAnsiTheme="minorHAnsi"/>
                <w:color w:val="FF0000"/>
                <w:rPrChange w:id="3704" w:author="Martin Kazík" w:date="2020-01-23T11:23:00Z">
                  <w:rPr>
                    <w:rFonts w:asciiTheme="minorHAnsi" w:hAnsiTheme="minorHAnsi"/>
                  </w:rPr>
                </w:rPrChange>
              </w:rPr>
              <w:br/>
              <w:t xml:space="preserve">VYSEKALOVÁ, Jitka. 2009. </w:t>
            </w:r>
            <w:r w:rsidRPr="00E87B36">
              <w:rPr>
                <w:rFonts w:asciiTheme="minorHAnsi" w:hAnsiTheme="minorHAnsi"/>
                <w:i/>
                <w:color w:val="FF0000"/>
                <w:rPrChange w:id="3705" w:author="Martin Kazík" w:date="2020-01-23T11:23:00Z">
                  <w:rPr>
                    <w:rFonts w:asciiTheme="minorHAnsi" w:hAnsiTheme="minorHAnsi"/>
                    <w:i/>
                  </w:rPr>
                </w:rPrChange>
              </w:rPr>
              <w:t>Image a firemní identita</w:t>
            </w:r>
            <w:r w:rsidRPr="00E87B36">
              <w:rPr>
                <w:rFonts w:asciiTheme="minorHAnsi" w:hAnsiTheme="minorHAnsi"/>
                <w:color w:val="FF0000"/>
                <w:rPrChange w:id="3706" w:author="Martin Kazík" w:date="2020-01-23T11:23:00Z">
                  <w:rPr>
                    <w:rFonts w:asciiTheme="minorHAnsi" w:hAnsiTheme="minorHAnsi"/>
                  </w:rPr>
                </w:rPrChange>
              </w:rPr>
              <w:t>. Praha: Grada. ISBN 978-80-247-2790-5. </w:t>
            </w:r>
            <w:r w:rsidRPr="00E87B36">
              <w:rPr>
                <w:rFonts w:asciiTheme="minorHAnsi" w:hAnsiTheme="minorHAnsi"/>
                <w:color w:val="FF0000"/>
                <w:rPrChange w:id="3707" w:author="Martin Kazík" w:date="2020-01-23T11:23:00Z">
                  <w:rPr>
                    <w:rFonts w:asciiTheme="minorHAnsi" w:hAnsiTheme="minorHAnsi"/>
                  </w:rPr>
                </w:rPrChange>
              </w:rPr>
              <w:br/>
              <w:t>SCOTT, David Meerman. 2008. </w:t>
            </w:r>
            <w:r w:rsidRPr="00E87B36">
              <w:rPr>
                <w:rFonts w:asciiTheme="minorHAnsi" w:hAnsiTheme="minorHAnsi"/>
                <w:i/>
                <w:color w:val="FF0000"/>
                <w:rPrChange w:id="3708" w:author="Martin Kazík" w:date="2020-01-23T11:23:00Z">
                  <w:rPr>
                    <w:rFonts w:asciiTheme="minorHAnsi" w:hAnsiTheme="minorHAnsi"/>
                    <w:i/>
                  </w:rPr>
                </w:rPrChange>
              </w:rPr>
              <w:t>Nová pravidla marketingu a PR: naučte se využívat vydávání zpráv, blogy, podcasty, virální marketing a online média pro přímé oslovení zákazníků</w:t>
            </w:r>
            <w:r w:rsidRPr="00E87B36">
              <w:rPr>
                <w:rFonts w:asciiTheme="minorHAnsi" w:hAnsiTheme="minorHAnsi"/>
                <w:color w:val="FF0000"/>
                <w:rPrChange w:id="3709" w:author="Martin Kazík" w:date="2020-01-23T11:23:00Z">
                  <w:rPr>
                    <w:rFonts w:asciiTheme="minorHAnsi" w:hAnsiTheme="minorHAnsi"/>
                  </w:rPr>
                </w:rPrChange>
              </w:rPr>
              <w:t>. Brno: Zoner Press. ISBN 978-80-86815-93-0. </w:t>
            </w:r>
            <w:r w:rsidRPr="00E87B36">
              <w:rPr>
                <w:rFonts w:asciiTheme="minorHAnsi" w:hAnsiTheme="minorHAnsi"/>
                <w:color w:val="FF0000"/>
                <w:rPrChange w:id="3710" w:author="Martin Kazík" w:date="2020-01-23T11:23:00Z">
                  <w:rPr>
                    <w:rFonts w:asciiTheme="minorHAnsi" w:hAnsiTheme="minorHAnsi"/>
                  </w:rPr>
                </w:rPrChange>
              </w:rPr>
              <w:br/>
              <w:t xml:space="preserve">PHILLIPS, David. 2003. </w:t>
            </w:r>
            <w:r w:rsidRPr="00E87B36">
              <w:rPr>
                <w:rFonts w:asciiTheme="minorHAnsi" w:hAnsiTheme="minorHAnsi"/>
                <w:i/>
                <w:color w:val="FF0000"/>
                <w:rPrChange w:id="3711" w:author="Martin Kazík" w:date="2020-01-23T11:23:00Z">
                  <w:rPr>
                    <w:rFonts w:asciiTheme="minorHAnsi" w:hAnsiTheme="minorHAnsi"/>
                    <w:i/>
                  </w:rPr>
                </w:rPrChange>
              </w:rPr>
              <w:t>Online public relations</w:t>
            </w:r>
            <w:r w:rsidRPr="00E87B36">
              <w:rPr>
                <w:rFonts w:asciiTheme="minorHAnsi" w:hAnsiTheme="minorHAnsi"/>
                <w:color w:val="FF0000"/>
                <w:rPrChange w:id="3712" w:author="Martin Kazík" w:date="2020-01-23T11:23:00Z">
                  <w:rPr>
                    <w:rFonts w:asciiTheme="minorHAnsi" w:hAnsiTheme="minorHAnsi"/>
                  </w:rPr>
                </w:rPrChange>
              </w:rPr>
              <w:t>. Praha: Grada. ISBN 8024703688. </w:t>
            </w:r>
            <w:r w:rsidRPr="00E87B36">
              <w:rPr>
                <w:rFonts w:asciiTheme="minorHAnsi" w:hAnsiTheme="minorHAnsi"/>
                <w:color w:val="FF0000"/>
                <w:rPrChange w:id="3713" w:author="Martin Kazík" w:date="2020-01-23T11:23:00Z">
                  <w:rPr>
                    <w:rFonts w:asciiTheme="minorHAnsi" w:hAnsiTheme="minorHAnsi"/>
                  </w:rPr>
                </w:rPrChange>
              </w:rPr>
              <w:br/>
              <w:t>DEIRDRE,Breakenridge. 2008. </w:t>
            </w:r>
            <w:r w:rsidRPr="00E87B36">
              <w:rPr>
                <w:rFonts w:asciiTheme="minorHAnsi" w:hAnsiTheme="minorHAnsi"/>
                <w:i/>
                <w:color w:val="FF0000"/>
                <w:rPrChange w:id="3714" w:author="Martin Kazík" w:date="2020-01-23T11:23:00Z">
                  <w:rPr>
                    <w:rFonts w:asciiTheme="minorHAnsi" w:hAnsiTheme="minorHAnsi"/>
                    <w:i/>
                  </w:rPr>
                </w:rPrChange>
              </w:rPr>
              <w:t>PR 2.0 New Media, New Tools, New Audiences</w:t>
            </w:r>
            <w:r w:rsidRPr="00E87B36">
              <w:rPr>
                <w:rFonts w:asciiTheme="minorHAnsi" w:hAnsiTheme="minorHAnsi"/>
                <w:color w:val="FF0000"/>
                <w:rPrChange w:id="3715" w:author="Martin Kazík" w:date="2020-01-23T11:23:00Z">
                  <w:rPr>
                    <w:rFonts w:asciiTheme="minorHAnsi" w:hAnsiTheme="minorHAnsi"/>
                  </w:rPr>
                </w:rPrChange>
              </w:rPr>
              <w:t>. New Jersey. ISBN 0-32-151007-0. </w:t>
            </w:r>
            <w:r w:rsidRPr="00E87B36">
              <w:rPr>
                <w:rFonts w:asciiTheme="minorHAnsi" w:hAnsiTheme="minorHAnsi"/>
                <w:color w:val="FF0000"/>
                <w:rPrChange w:id="3716" w:author="Martin Kazík" w:date="2020-01-23T11:23:00Z">
                  <w:rPr>
                    <w:rFonts w:asciiTheme="minorHAnsi" w:hAnsiTheme="minorHAnsi"/>
                  </w:rPr>
                </w:rPrChange>
              </w:rPr>
              <w:br/>
              <w:t xml:space="preserve">L'ETANG, Jacquie.  2009. </w:t>
            </w:r>
            <w:r w:rsidRPr="00E87B36">
              <w:rPr>
                <w:rFonts w:asciiTheme="minorHAnsi" w:hAnsiTheme="minorHAnsi"/>
                <w:i/>
                <w:color w:val="FF0000"/>
                <w:rPrChange w:id="3717" w:author="Martin Kazík" w:date="2020-01-23T11:23:00Z">
                  <w:rPr>
                    <w:rFonts w:asciiTheme="minorHAnsi" w:hAnsiTheme="minorHAnsi"/>
                    <w:i/>
                  </w:rPr>
                </w:rPrChange>
              </w:rPr>
              <w:t>Public relations, základní teorie, praxe, kritické přístupy</w:t>
            </w:r>
            <w:r w:rsidRPr="00E87B36">
              <w:rPr>
                <w:rFonts w:asciiTheme="minorHAnsi" w:hAnsiTheme="minorHAnsi"/>
                <w:color w:val="FF0000"/>
                <w:rPrChange w:id="3718" w:author="Martin Kazík" w:date="2020-01-23T11:23:00Z">
                  <w:rPr>
                    <w:rFonts w:asciiTheme="minorHAnsi" w:hAnsiTheme="minorHAnsi"/>
                  </w:rPr>
                </w:rPrChange>
              </w:rPr>
              <w:t>. Praha: Portál. ISBN 978-80-7367-596-7. </w:t>
            </w:r>
          </w:p>
        </w:tc>
      </w:tr>
      <w:tr w:rsidR="005D26EA" w:rsidRPr="00F52EEF" w14:paraId="3C6C3E3A" w14:textId="77777777" w:rsidTr="00FD2F2F">
        <w:tc>
          <w:tcPr>
            <w:tcW w:w="1067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27A33D1D" w14:textId="77777777" w:rsidR="005D26EA" w:rsidRPr="00F52EEF" w:rsidRDefault="005D26EA" w:rsidP="00935F76">
            <w:pPr>
              <w:tabs>
                <w:tab w:val="left" w:pos="567"/>
              </w:tabs>
              <w:autoSpaceDE w:val="0"/>
              <w:autoSpaceDN w:val="0"/>
              <w:adjustRightInd w:val="0"/>
              <w:jc w:val="center"/>
              <w:rPr>
                <w:rFonts w:asciiTheme="minorHAnsi" w:eastAsia="Calibri" w:hAnsiTheme="minorHAnsi" w:cstheme="minorHAnsi"/>
                <w:color w:val="FF0000"/>
              </w:rPr>
            </w:pPr>
            <w:r w:rsidRPr="00F52EEF">
              <w:rPr>
                <w:rFonts w:asciiTheme="minorHAnsi" w:hAnsiTheme="minorHAnsi" w:cstheme="minorHAnsi"/>
                <w:b/>
              </w:rPr>
              <w:t>Informace ke kombinované nebo distanční formě</w:t>
            </w:r>
          </w:p>
        </w:tc>
      </w:tr>
      <w:tr w:rsidR="005D26EA" w:rsidRPr="00F52EEF" w14:paraId="17274589" w14:textId="77777777" w:rsidTr="00FD2F2F">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F9C15DB"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41FF43C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8D8259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0F03B848" w14:textId="77777777" w:rsidTr="00FD2F2F">
        <w:tc>
          <w:tcPr>
            <w:tcW w:w="1067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8A3626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4118ACDA" w14:textId="77777777" w:rsidTr="00FD2F2F">
        <w:trPr>
          <w:trHeight w:val="2196"/>
        </w:trPr>
        <w:tc>
          <w:tcPr>
            <w:tcW w:w="10672" w:type="dxa"/>
            <w:gridSpan w:val="8"/>
            <w:tcBorders>
              <w:top w:val="single" w:sz="4" w:space="0" w:color="auto"/>
              <w:left w:val="single" w:sz="4" w:space="0" w:color="auto"/>
              <w:bottom w:val="single" w:sz="4" w:space="0" w:color="auto"/>
              <w:right w:val="single" w:sz="4" w:space="0" w:color="auto"/>
            </w:tcBorders>
            <w:hideMark/>
          </w:tcPr>
          <w:p w14:paraId="1CC15CFA" w14:textId="6C073BB7" w:rsidR="005D26EA" w:rsidRPr="00F52EEF" w:rsidRDefault="0090023A" w:rsidP="00935F76">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AABEC5A" w14:textId="77777777" w:rsidR="005D26EA" w:rsidRPr="00F52EEF" w:rsidRDefault="005D26EA" w:rsidP="00935F76">
      <w:pPr>
        <w:tabs>
          <w:tab w:val="left" w:pos="567"/>
        </w:tabs>
        <w:rPr>
          <w:rFonts w:asciiTheme="minorHAnsi" w:hAnsiTheme="minorHAnsi" w:cstheme="minorHAnsi"/>
        </w:rPr>
      </w:pPr>
    </w:p>
    <w:p w14:paraId="249A9C3E" w14:textId="77777777" w:rsidR="008445AD" w:rsidRDefault="008445AD">
      <w:pPr>
        <w:rPr>
          <w:ins w:id="3719" w:author="Radim Bačuvčík" w:date="2020-02-06T15:06:00Z"/>
        </w:rPr>
      </w:pPr>
      <w:ins w:id="3720" w:author="Radim Bačuvčík" w:date="2020-02-06T15:06:00Z">
        <w:r>
          <w:br w:type="page"/>
        </w:r>
      </w:ins>
    </w:p>
    <w:tbl>
      <w:tblPr>
        <w:tblW w:w="1068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7"/>
        <w:gridCol w:w="567"/>
        <w:gridCol w:w="1135"/>
        <w:gridCol w:w="890"/>
        <w:gridCol w:w="817"/>
        <w:gridCol w:w="2157"/>
        <w:gridCol w:w="539"/>
        <w:gridCol w:w="668"/>
        <w:tblGridChange w:id="3721">
          <w:tblGrid>
            <w:gridCol w:w="3907"/>
            <w:gridCol w:w="567"/>
            <w:gridCol w:w="1135"/>
            <w:gridCol w:w="890"/>
            <w:gridCol w:w="817"/>
            <w:gridCol w:w="2157"/>
            <w:gridCol w:w="539"/>
            <w:gridCol w:w="260"/>
            <w:gridCol w:w="408"/>
            <w:gridCol w:w="10272"/>
          </w:tblGrid>
        </w:tblGridChange>
      </w:tblGrid>
      <w:tr w:rsidR="005D26EA" w:rsidRPr="00F52EEF" w14:paraId="43639434" w14:textId="77777777" w:rsidTr="00FD2F2F">
        <w:tc>
          <w:tcPr>
            <w:tcW w:w="10680"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47CD0D1" w14:textId="7466BE2C"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rPr>
              <w:lastRenderedPageBreak/>
              <w:br w:type="page"/>
            </w:r>
            <w:r w:rsidRPr="00F52EEF">
              <w:rPr>
                <w:rFonts w:asciiTheme="minorHAnsi" w:hAnsiTheme="minorHAnsi" w:cstheme="minorHAnsi"/>
                <w:b/>
                <w:lang w:eastAsia="en-US"/>
              </w:rPr>
              <w:t>B-III – Charakteristika studijního předmětu</w:t>
            </w:r>
          </w:p>
        </w:tc>
      </w:tr>
      <w:tr w:rsidR="005D26EA" w:rsidRPr="00F52EEF" w14:paraId="36F79B5E" w14:textId="77777777" w:rsidTr="00FD2F2F">
        <w:tc>
          <w:tcPr>
            <w:tcW w:w="3907" w:type="dxa"/>
            <w:tcBorders>
              <w:top w:val="double" w:sz="4" w:space="0" w:color="auto"/>
              <w:left w:val="single" w:sz="4" w:space="0" w:color="auto"/>
              <w:bottom w:val="single" w:sz="4" w:space="0" w:color="auto"/>
              <w:right w:val="single" w:sz="4" w:space="0" w:color="auto"/>
            </w:tcBorders>
            <w:shd w:val="clear" w:color="auto" w:fill="F7CAAC"/>
            <w:hideMark/>
          </w:tcPr>
          <w:p w14:paraId="5E396428"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Název studijního předmětu</w:t>
            </w:r>
          </w:p>
        </w:tc>
        <w:tc>
          <w:tcPr>
            <w:tcW w:w="6773" w:type="dxa"/>
            <w:gridSpan w:val="7"/>
            <w:tcBorders>
              <w:top w:val="double" w:sz="4" w:space="0" w:color="auto"/>
              <w:left w:val="single" w:sz="4" w:space="0" w:color="auto"/>
              <w:bottom w:val="single" w:sz="4" w:space="0" w:color="auto"/>
              <w:right w:val="single" w:sz="4" w:space="0" w:color="auto"/>
            </w:tcBorders>
            <w:hideMark/>
          </w:tcPr>
          <w:p w14:paraId="5AC4477E"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Marketingový výzkum 1</w:t>
            </w:r>
          </w:p>
        </w:tc>
      </w:tr>
      <w:tr w:rsidR="005D26EA" w:rsidRPr="00F52EEF" w14:paraId="39BB4570" w14:textId="77777777" w:rsidTr="00FD2F2F">
        <w:tc>
          <w:tcPr>
            <w:tcW w:w="3907" w:type="dxa"/>
            <w:tcBorders>
              <w:top w:val="single" w:sz="4" w:space="0" w:color="auto"/>
              <w:left w:val="single" w:sz="4" w:space="0" w:color="auto"/>
              <w:bottom w:val="single" w:sz="4" w:space="0" w:color="auto"/>
              <w:right w:val="single" w:sz="4" w:space="0" w:color="auto"/>
            </w:tcBorders>
            <w:shd w:val="clear" w:color="auto" w:fill="F7CAAC"/>
            <w:hideMark/>
          </w:tcPr>
          <w:p w14:paraId="541042E2"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Typ předmětu</w:t>
            </w:r>
          </w:p>
        </w:tc>
        <w:tc>
          <w:tcPr>
            <w:tcW w:w="3409" w:type="dxa"/>
            <w:gridSpan w:val="4"/>
            <w:tcBorders>
              <w:top w:val="single" w:sz="4" w:space="0" w:color="auto"/>
              <w:left w:val="single" w:sz="4" w:space="0" w:color="auto"/>
              <w:bottom w:val="single" w:sz="4" w:space="0" w:color="auto"/>
              <w:right w:val="single" w:sz="4" w:space="0" w:color="auto"/>
            </w:tcBorders>
            <w:hideMark/>
          </w:tcPr>
          <w:p w14:paraId="0EE2BADC" w14:textId="33EA3A2F" w:rsidR="005D26EA" w:rsidRPr="00F52EEF" w:rsidRDefault="001337EB" w:rsidP="00935F76">
            <w:pPr>
              <w:tabs>
                <w:tab w:val="left" w:pos="567"/>
              </w:tabs>
              <w:autoSpaceDE w:val="0"/>
              <w:autoSpaceDN w:val="0"/>
              <w:adjustRightInd w:val="0"/>
              <w:spacing w:line="256" w:lineRule="auto"/>
              <w:rPr>
                <w:rFonts w:asciiTheme="minorHAnsi" w:hAnsiTheme="minorHAnsi" w:cstheme="minorHAnsi"/>
                <w:lang w:eastAsia="en-US"/>
              </w:rPr>
            </w:pPr>
            <w:r w:rsidRPr="00F52EEF">
              <w:rPr>
                <w:rFonts w:asciiTheme="minorHAnsi" w:eastAsia="Calibri" w:hAnsiTheme="minorHAnsi" w:cstheme="minorHAnsi"/>
                <w:lang w:eastAsia="en-US"/>
              </w:rPr>
              <w:t>P</w:t>
            </w:r>
            <w:r w:rsidR="005D26EA" w:rsidRPr="00F52EEF">
              <w:rPr>
                <w:rFonts w:asciiTheme="minorHAnsi" w:eastAsia="Calibri" w:hAnsiTheme="minorHAnsi" w:cstheme="minorHAnsi"/>
                <w:lang w:eastAsia="en-US"/>
              </w:rPr>
              <w:t>ovinný</w:t>
            </w:r>
            <w:r w:rsidR="00195EEF" w:rsidRPr="00F52EEF">
              <w:rPr>
                <w:rFonts w:asciiTheme="minorHAnsi" w:eastAsia="Calibri" w:hAnsiTheme="minorHAnsi" w:cstheme="minorHAnsi"/>
                <w:lang w:eastAsia="en-US"/>
              </w:rPr>
              <w:t>, ZT</w:t>
            </w:r>
          </w:p>
        </w:tc>
        <w:tc>
          <w:tcPr>
            <w:tcW w:w="269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274CD6"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1DBB6916"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2/ZS</w:t>
            </w:r>
          </w:p>
        </w:tc>
      </w:tr>
      <w:tr w:rsidR="005D26EA" w:rsidRPr="00F52EEF" w14:paraId="4D82293B" w14:textId="77777777" w:rsidTr="00FD2F2F">
        <w:tc>
          <w:tcPr>
            <w:tcW w:w="3907" w:type="dxa"/>
            <w:tcBorders>
              <w:top w:val="single" w:sz="4" w:space="0" w:color="auto"/>
              <w:left w:val="single" w:sz="4" w:space="0" w:color="auto"/>
              <w:bottom w:val="single" w:sz="4" w:space="0" w:color="auto"/>
              <w:right w:val="single" w:sz="4" w:space="0" w:color="auto"/>
            </w:tcBorders>
            <w:shd w:val="clear" w:color="auto" w:fill="F7CAAC"/>
            <w:hideMark/>
          </w:tcPr>
          <w:p w14:paraId="6063A85C"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Rozsah studijního předmětu</w:t>
            </w:r>
          </w:p>
        </w:tc>
        <w:tc>
          <w:tcPr>
            <w:tcW w:w="1702" w:type="dxa"/>
            <w:gridSpan w:val="2"/>
            <w:tcBorders>
              <w:top w:val="single" w:sz="4" w:space="0" w:color="auto"/>
              <w:left w:val="single" w:sz="4" w:space="0" w:color="auto"/>
              <w:bottom w:val="single" w:sz="4" w:space="0" w:color="auto"/>
              <w:right w:val="single" w:sz="4" w:space="0" w:color="auto"/>
            </w:tcBorders>
            <w:hideMark/>
          </w:tcPr>
          <w:p w14:paraId="6A3EC6FB"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eastAsia="Calibri" w:hAnsiTheme="minorHAnsi" w:cstheme="minorHAnsi"/>
                <w:lang w:eastAsia="en-US"/>
              </w:rPr>
              <w:t>10s</w:t>
            </w:r>
          </w:p>
        </w:tc>
        <w:tc>
          <w:tcPr>
            <w:tcW w:w="890" w:type="dxa"/>
            <w:tcBorders>
              <w:top w:val="single" w:sz="4" w:space="0" w:color="auto"/>
              <w:left w:val="single" w:sz="4" w:space="0" w:color="auto"/>
              <w:bottom w:val="single" w:sz="4" w:space="0" w:color="auto"/>
              <w:right w:val="single" w:sz="4" w:space="0" w:color="auto"/>
            </w:tcBorders>
            <w:shd w:val="clear" w:color="auto" w:fill="F7CAAC"/>
            <w:hideMark/>
          </w:tcPr>
          <w:p w14:paraId="05648B2A"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 xml:space="preserve">hod. </w:t>
            </w:r>
          </w:p>
        </w:tc>
        <w:tc>
          <w:tcPr>
            <w:tcW w:w="817" w:type="dxa"/>
            <w:tcBorders>
              <w:top w:val="single" w:sz="4" w:space="0" w:color="auto"/>
              <w:left w:val="single" w:sz="4" w:space="0" w:color="auto"/>
              <w:bottom w:val="single" w:sz="4" w:space="0" w:color="auto"/>
              <w:right w:val="single" w:sz="4" w:space="0" w:color="auto"/>
            </w:tcBorders>
            <w:hideMark/>
          </w:tcPr>
          <w:p w14:paraId="7D3B8705" w14:textId="52683B0B"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10</w:t>
            </w:r>
            <w:r w:rsidR="00195EEF" w:rsidRPr="00F52EEF">
              <w:rPr>
                <w:rFonts w:asciiTheme="minorHAnsi" w:hAnsiTheme="minorHAnsi" w:cstheme="minorHAnsi"/>
                <w:lang w:eastAsia="en-US"/>
              </w:rPr>
              <w:t xml:space="preserve"> hod.</w:t>
            </w:r>
          </w:p>
        </w:tc>
        <w:tc>
          <w:tcPr>
            <w:tcW w:w="2157" w:type="dxa"/>
            <w:tcBorders>
              <w:top w:val="single" w:sz="4" w:space="0" w:color="auto"/>
              <w:left w:val="single" w:sz="4" w:space="0" w:color="auto"/>
              <w:bottom w:val="single" w:sz="4" w:space="0" w:color="auto"/>
              <w:right w:val="single" w:sz="4" w:space="0" w:color="auto"/>
            </w:tcBorders>
            <w:shd w:val="clear" w:color="auto" w:fill="F7CAAC"/>
            <w:hideMark/>
          </w:tcPr>
          <w:p w14:paraId="6FB7D6EE"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ABD5C12"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5</w:t>
            </w:r>
          </w:p>
        </w:tc>
      </w:tr>
      <w:tr w:rsidR="005D26EA" w:rsidRPr="00F52EEF" w14:paraId="7C588B96" w14:textId="77777777" w:rsidTr="00FD2F2F">
        <w:tc>
          <w:tcPr>
            <w:tcW w:w="3907" w:type="dxa"/>
            <w:tcBorders>
              <w:top w:val="single" w:sz="4" w:space="0" w:color="auto"/>
              <w:left w:val="single" w:sz="4" w:space="0" w:color="auto"/>
              <w:bottom w:val="single" w:sz="4" w:space="0" w:color="auto"/>
              <w:right w:val="single" w:sz="4" w:space="0" w:color="auto"/>
            </w:tcBorders>
            <w:shd w:val="clear" w:color="auto" w:fill="F7CAAC"/>
            <w:hideMark/>
          </w:tcPr>
          <w:p w14:paraId="15749EAB"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Prerekvizity, korekvizity, ekvivalence</w:t>
            </w:r>
          </w:p>
        </w:tc>
        <w:tc>
          <w:tcPr>
            <w:tcW w:w="6773" w:type="dxa"/>
            <w:gridSpan w:val="7"/>
            <w:tcBorders>
              <w:top w:val="single" w:sz="4" w:space="0" w:color="auto"/>
              <w:left w:val="single" w:sz="4" w:space="0" w:color="auto"/>
              <w:bottom w:val="single" w:sz="4" w:space="0" w:color="auto"/>
              <w:right w:val="single" w:sz="4" w:space="0" w:color="auto"/>
            </w:tcBorders>
            <w:hideMark/>
          </w:tcPr>
          <w:p w14:paraId="35F7BE9E" w14:textId="45C9FB95" w:rsidR="005D26EA" w:rsidRPr="00F52EEF" w:rsidRDefault="001337EB" w:rsidP="00935F76">
            <w:pPr>
              <w:tabs>
                <w:tab w:val="left" w:pos="567"/>
              </w:tabs>
              <w:spacing w:line="256" w:lineRule="auto"/>
              <w:jc w:val="both"/>
              <w:rPr>
                <w:rFonts w:asciiTheme="minorHAnsi" w:eastAsia="Calibri" w:hAnsiTheme="minorHAnsi" w:cstheme="minorHAnsi"/>
                <w:lang w:eastAsia="en-US"/>
              </w:rPr>
            </w:pPr>
            <w:r w:rsidRPr="00F52EEF">
              <w:rPr>
                <w:rFonts w:asciiTheme="minorHAnsi" w:eastAsia="Calibri" w:hAnsiTheme="minorHAnsi" w:cstheme="minorHAnsi"/>
                <w:lang w:eastAsia="en-US"/>
              </w:rPr>
              <w:t>P</w:t>
            </w:r>
            <w:r w:rsidR="00195EEF" w:rsidRPr="00F52EEF">
              <w:rPr>
                <w:rFonts w:asciiTheme="minorHAnsi" w:eastAsia="Calibri" w:hAnsiTheme="minorHAnsi" w:cstheme="minorHAnsi"/>
                <w:lang w:eastAsia="en-US"/>
              </w:rPr>
              <w:t xml:space="preserve">rerekvizity: </w:t>
            </w:r>
            <w:r w:rsidR="005D26EA" w:rsidRPr="00F52EEF">
              <w:rPr>
                <w:rFonts w:asciiTheme="minorHAnsi" w:eastAsia="Calibri" w:hAnsiTheme="minorHAnsi" w:cstheme="minorHAnsi"/>
                <w:lang w:eastAsia="en-US"/>
              </w:rPr>
              <w:t>Marketing 2, Teorie marketingov</w:t>
            </w:r>
            <w:ins w:id="3722" w:author="Radim Bačuvčík" w:date="2020-02-06T10:03:00Z">
              <w:r w:rsidR="00522A4C">
                <w:rPr>
                  <w:rFonts w:asciiTheme="minorHAnsi" w:eastAsia="Calibri" w:hAnsiTheme="minorHAnsi" w:cstheme="minorHAnsi"/>
                  <w:lang w:eastAsia="en-US"/>
                </w:rPr>
                <w:t>é</w:t>
              </w:r>
            </w:ins>
            <w:del w:id="3723" w:author="Radim Bačuvčík" w:date="2020-02-06T10:03:00Z">
              <w:r w:rsidR="005D26EA" w:rsidRPr="00F52EEF" w:rsidDel="00522A4C">
                <w:rPr>
                  <w:rFonts w:asciiTheme="minorHAnsi" w:eastAsia="Calibri" w:hAnsiTheme="minorHAnsi" w:cstheme="minorHAnsi"/>
                  <w:lang w:eastAsia="en-US"/>
                </w:rPr>
                <w:delText>ých</w:delText>
              </w:r>
            </w:del>
            <w:r w:rsidR="005D26EA" w:rsidRPr="00F52EEF">
              <w:rPr>
                <w:rFonts w:asciiTheme="minorHAnsi" w:eastAsia="Calibri" w:hAnsiTheme="minorHAnsi" w:cstheme="minorHAnsi"/>
                <w:lang w:eastAsia="en-US"/>
              </w:rPr>
              <w:t xml:space="preserve"> komunikac</w:t>
            </w:r>
            <w:ins w:id="3724" w:author="Radim Bačuvčík" w:date="2020-02-06T10:03:00Z">
              <w:r w:rsidR="00522A4C">
                <w:rPr>
                  <w:rFonts w:asciiTheme="minorHAnsi" w:eastAsia="Calibri" w:hAnsiTheme="minorHAnsi" w:cstheme="minorHAnsi"/>
                  <w:lang w:eastAsia="en-US"/>
                </w:rPr>
                <w:t>e</w:t>
              </w:r>
            </w:ins>
            <w:del w:id="3725" w:author="Radim Bačuvčík" w:date="2020-02-06T10:03:00Z">
              <w:r w:rsidR="005D26EA" w:rsidRPr="00F52EEF" w:rsidDel="00522A4C">
                <w:rPr>
                  <w:rFonts w:asciiTheme="minorHAnsi" w:eastAsia="Calibri" w:hAnsiTheme="minorHAnsi" w:cstheme="minorHAnsi"/>
                  <w:lang w:eastAsia="en-US"/>
                </w:rPr>
                <w:delText>í</w:delText>
              </w:r>
            </w:del>
            <w:r w:rsidR="005D26EA" w:rsidRPr="00F52EEF">
              <w:rPr>
                <w:rFonts w:asciiTheme="minorHAnsi" w:eastAsia="Calibri" w:hAnsiTheme="minorHAnsi" w:cstheme="minorHAnsi"/>
                <w:lang w:eastAsia="en-US"/>
              </w:rPr>
              <w:t xml:space="preserve"> 2</w:t>
            </w:r>
          </w:p>
        </w:tc>
      </w:tr>
      <w:tr w:rsidR="005D26EA" w:rsidRPr="00F52EEF" w14:paraId="35050C5F" w14:textId="77777777" w:rsidTr="00FD2F2F">
        <w:tc>
          <w:tcPr>
            <w:tcW w:w="3907" w:type="dxa"/>
            <w:tcBorders>
              <w:top w:val="single" w:sz="4" w:space="0" w:color="auto"/>
              <w:left w:val="single" w:sz="4" w:space="0" w:color="auto"/>
              <w:bottom w:val="single" w:sz="4" w:space="0" w:color="auto"/>
              <w:right w:val="single" w:sz="4" w:space="0" w:color="auto"/>
            </w:tcBorders>
            <w:shd w:val="clear" w:color="auto" w:fill="F7CAAC"/>
            <w:hideMark/>
          </w:tcPr>
          <w:p w14:paraId="6BEFF1AD"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Způsob ověření studijních výsledků</w:t>
            </w:r>
          </w:p>
        </w:tc>
        <w:tc>
          <w:tcPr>
            <w:tcW w:w="3409" w:type="dxa"/>
            <w:gridSpan w:val="4"/>
            <w:tcBorders>
              <w:top w:val="single" w:sz="4" w:space="0" w:color="auto"/>
              <w:left w:val="single" w:sz="4" w:space="0" w:color="auto"/>
              <w:bottom w:val="single" w:sz="4" w:space="0" w:color="auto"/>
              <w:right w:val="single" w:sz="4" w:space="0" w:color="auto"/>
            </w:tcBorders>
            <w:hideMark/>
          </w:tcPr>
          <w:p w14:paraId="6F17612C" w14:textId="1BABB219" w:rsidR="005D26EA" w:rsidRPr="00F52EEF" w:rsidRDefault="0085772E" w:rsidP="00935F76">
            <w:pPr>
              <w:tabs>
                <w:tab w:val="left" w:pos="567"/>
              </w:tabs>
              <w:spacing w:line="256" w:lineRule="auto"/>
              <w:jc w:val="both"/>
              <w:rPr>
                <w:rFonts w:asciiTheme="minorHAnsi" w:hAnsiTheme="minorHAnsi" w:cstheme="minorHAnsi"/>
                <w:lang w:eastAsia="en-US"/>
              </w:rPr>
            </w:pPr>
            <w:r w:rsidRPr="00F52EEF">
              <w:rPr>
                <w:rFonts w:asciiTheme="minorHAnsi" w:eastAsia="Calibri" w:hAnsiTheme="minorHAnsi" w:cstheme="minorHAnsi"/>
                <w:lang w:eastAsia="en-US"/>
              </w:rPr>
              <w:t>Z</w:t>
            </w:r>
            <w:r w:rsidR="005D26EA" w:rsidRPr="00F52EEF">
              <w:rPr>
                <w:rFonts w:asciiTheme="minorHAnsi" w:eastAsia="Calibri" w:hAnsiTheme="minorHAnsi" w:cstheme="minorHAnsi"/>
                <w:lang w:eastAsia="en-US"/>
              </w:rPr>
              <w:t>kouška</w:t>
            </w:r>
          </w:p>
        </w:tc>
        <w:tc>
          <w:tcPr>
            <w:tcW w:w="2157" w:type="dxa"/>
            <w:tcBorders>
              <w:top w:val="single" w:sz="4" w:space="0" w:color="auto"/>
              <w:left w:val="single" w:sz="4" w:space="0" w:color="auto"/>
              <w:bottom w:val="single" w:sz="4" w:space="0" w:color="auto"/>
              <w:right w:val="single" w:sz="4" w:space="0" w:color="auto"/>
            </w:tcBorders>
            <w:shd w:val="clear" w:color="auto" w:fill="F7CAAC"/>
            <w:hideMark/>
          </w:tcPr>
          <w:p w14:paraId="6EF7C167"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1C38654" w14:textId="2F1D3F22" w:rsidR="005D26EA" w:rsidRPr="00F52EEF" w:rsidRDefault="0085772E" w:rsidP="00935F76">
            <w:pPr>
              <w:tabs>
                <w:tab w:val="left" w:pos="567"/>
              </w:tabs>
              <w:spacing w:line="256" w:lineRule="auto"/>
              <w:jc w:val="both"/>
              <w:rPr>
                <w:rFonts w:asciiTheme="minorHAnsi" w:eastAsia="Calibri" w:hAnsiTheme="minorHAnsi" w:cstheme="minorHAnsi"/>
                <w:lang w:eastAsia="en-US"/>
              </w:rPr>
            </w:pPr>
            <w:r w:rsidRPr="00F52EEF">
              <w:rPr>
                <w:rFonts w:asciiTheme="minorHAnsi" w:eastAsia="Calibri" w:hAnsiTheme="minorHAnsi" w:cstheme="minorHAnsi"/>
                <w:lang w:eastAsia="en-US"/>
              </w:rPr>
              <w:t>S</w:t>
            </w:r>
            <w:r w:rsidR="005D26EA" w:rsidRPr="00F52EEF">
              <w:rPr>
                <w:rFonts w:asciiTheme="minorHAnsi" w:eastAsia="Calibri" w:hAnsiTheme="minorHAnsi" w:cstheme="minorHAnsi"/>
                <w:lang w:eastAsia="en-US"/>
              </w:rPr>
              <w:t>eminář</w:t>
            </w:r>
          </w:p>
        </w:tc>
      </w:tr>
      <w:tr w:rsidR="005D26EA" w:rsidRPr="00F52EEF" w14:paraId="42CECB6F" w14:textId="77777777" w:rsidTr="00FD2F2F">
        <w:tc>
          <w:tcPr>
            <w:tcW w:w="3907" w:type="dxa"/>
            <w:tcBorders>
              <w:top w:val="single" w:sz="4" w:space="0" w:color="auto"/>
              <w:left w:val="single" w:sz="4" w:space="0" w:color="auto"/>
              <w:bottom w:val="single" w:sz="4" w:space="0" w:color="auto"/>
              <w:right w:val="single" w:sz="4" w:space="0" w:color="auto"/>
            </w:tcBorders>
            <w:shd w:val="clear" w:color="auto" w:fill="F7CAAC"/>
            <w:hideMark/>
          </w:tcPr>
          <w:p w14:paraId="1DB879C5"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Forma způsobu ověření studijních výsledků a další požadavky na studenta</w:t>
            </w:r>
          </w:p>
        </w:tc>
        <w:tc>
          <w:tcPr>
            <w:tcW w:w="6773" w:type="dxa"/>
            <w:gridSpan w:val="7"/>
            <w:tcBorders>
              <w:top w:val="single" w:sz="4" w:space="0" w:color="auto"/>
              <w:left w:val="single" w:sz="4" w:space="0" w:color="auto"/>
              <w:bottom w:val="nil"/>
              <w:right w:val="single" w:sz="4" w:space="0" w:color="auto"/>
            </w:tcBorders>
            <w:hideMark/>
          </w:tcPr>
          <w:p w14:paraId="1073BAB7" w14:textId="6633DD83" w:rsidR="005D26EA" w:rsidRPr="00F52EEF" w:rsidRDefault="005D26EA" w:rsidP="00935F76">
            <w:pPr>
              <w:tabs>
                <w:tab w:val="left" w:pos="567"/>
              </w:tabs>
              <w:spacing w:line="256" w:lineRule="auto"/>
              <w:rPr>
                <w:rFonts w:asciiTheme="minorHAnsi" w:hAnsiTheme="minorHAnsi" w:cstheme="minorHAnsi"/>
                <w:lang w:eastAsia="en-US"/>
              </w:rPr>
            </w:pPr>
          </w:p>
        </w:tc>
      </w:tr>
      <w:tr w:rsidR="005D26EA" w:rsidRPr="00F52EEF" w14:paraId="67CFCA0F" w14:textId="77777777" w:rsidTr="00FD2F2F">
        <w:trPr>
          <w:trHeight w:val="248"/>
        </w:trPr>
        <w:tc>
          <w:tcPr>
            <w:tcW w:w="10680" w:type="dxa"/>
            <w:gridSpan w:val="8"/>
            <w:tcBorders>
              <w:top w:val="nil"/>
              <w:left w:val="single" w:sz="4" w:space="0" w:color="auto"/>
              <w:bottom w:val="single" w:sz="4" w:space="0" w:color="auto"/>
              <w:right w:val="single" w:sz="4" w:space="0" w:color="auto"/>
            </w:tcBorders>
            <w:hideMark/>
          </w:tcPr>
          <w:p w14:paraId="3A1E9C45" w14:textId="77777777" w:rsidR="00FD2F2F" w:rsidRDefault="00FD2F2F" w:rsidP="00935F76">
            <w:pPr>
              <w:tabs>
                <w:tab w:val="left" w:pos="567"/>
              </w:tabs>
              <w:spacing w:line="256" w:lineRule="auto"/>
              <w:rPr>
                <w:rFonts w:asciiTheme="minorHAnsi" w:eastAsia="TimesNewRoman" w:hAnsiTheme="minorHAnsi" w:cstheme="minorHAnsi"/>
                <w:shd w:val="clear" w:color="auto" w:fill="FFFFFF"/>
                <w:lang w:eastAsia="en-US"/>
              </w:rPr>
            </w:pPr>
            <w:r>
              <w:rPr>
                <w:rFonts w:asciiTheme="minorHAnsi" w:eastAsia="TimesNewRoman" w:hAnsiTheme="minorHAnsi" w:cstheme="minorHAnsi"/>
                <w:shd w:val="clear" w:color="auto" w:fill="FFFFFF"/>
                <w:lang w:eastAsia="en-US"/>
              </w:rPr>
              <w:t>1.</w:t>
            </w:r>
            <w:r w:rsidRPr="00F52EEF">
              <w:rPr>
                <w:rFonts w:asciiTheme="minorHAnsi" w:eastAsia="TimesNewRoman" w:hAnsiTheme="minorHAnsi" w:cstheme="minorHAnsi"/>
                <w:shd w:val="clear" w:color="auto" w:fill="FFFFFF"/>
                <w:lang w:eastAsia="en-US"/>
              </w:rPr>
              <w:t xml:space="preserve"> Aktivní účast a práce na 60 % seminářů</w:t>
            </w:r>
            <w:r>
              <w:rPr>
                <w:rFonts w:asciiTheme="minorHAnsi" w:eastAsia="TimesNewRoman" w:hAnsiTheme="minorHAnsi" w:cstheme="minorHAnsi"/>
                <w:shd w:val="clear" w:color="auto" w:fill="FFFFFF"/>
                <w:lang w:eastAsia="en-US"/>
              </w:rPr>
              <w:t>.</w:t>
            </w:r>
          </w:p>
          <w:p w14:paraId="0BC9719C" w14:textId="70B5461D" w:rsidR="00FD2F2F" w:rsidRDefault="00FD2F2F" w:rsidP="00935F76">
            <w:pPr>
              <w:tabs>
                <w:tab w:val="left" w:pos="567"/>
              </w:tabs>
              <w:spacing w:line="256" w:lineRule="auto"/>
              <w:rPr>
                <w:rFonts w:asciiTheme="minorHAnsi" w:eastAsia="TimesNewRoman" w:hAnsiTheme="minorHAnsi" w:cstheme="minorHAnsi"/>
                <w:shd w:val="clear" w:color="auto" w:fill="FFFFFF"/>
                <w:lang w:eastAsia="en-US"/>
              </w:rPr>
            </w:pPr>
            <w:r>
              <w:rPr>
                <w:rFonts w:asciiTheme="minorHAnsi" w:eastAsia="TimesNewRoman" w:hAnsiTheme="minorHAnsi" w:cstheme="minorHAnsi"/>
                <w:shd w:val="clear" w:color="auto" w:fill="FFFFFF"/>
                <w:lang w:eastAsia="en-US"/>
              </w:rPr>
              <w:t>2. S</w:t>
            </w:r>
            <w:r w:rsidRPr="00F52EEF">
              <w:rPr>
                <w:rFonts w:asciiTheme="minorHAnsi" w:eastAsia="TimesNewRoman" w:hAnsiTheme="minorHAnsi" w:cstheme="minorHAnsi"/>
                <w:shd w:val="clear" w:color="auto" w:fill="FFFFFF"/>
                <w:lang w:eastAsia="en-US"/>
              </w:rPr>
              <w:t>eminární práce (projekt marketingového výzkumu)</w:t>
            </w:r>
            <w:r>
              <w:rPr>
                <w:rFonts w:asciiTheme="minorHAnsi" w:eastAsia="TimesNewRoman" w:hAnsiTheme="minorHAnsi" w:cstheme="minorHAnsi"/>
                <w:shd w:val="clear" w:color="auto" w:fill="FFFFFF"/>
                <w:lang w:eastAsia="en-US"/>
              </w:rPr>
              <w:t>.</w:t>
            </w:r>
          </w:p>
          <w:p w14:paraId="125F29B5" w14:textId="61C720D8" w:rsidR="005D26EA" w:rsidRPr="00F52EEF" w:rsidRDefault="00FD2F2F" w:rsidP="00935F76">
            <w:pPr>
              <w:tabs>
                <w:tab w:val="left" w:pos="567"/>
              </w:tabs>
              <w:spacing w:line="256" w:lineRule="auto"/>
              <w:rPr>
                <w:rFonts w:asciiTheme="minorHAnsi" w:hAnsiTheme="minorHAnsi" w:cstheme="minorHAnsi"/>
                <w:lang w:eastAsia="en-US"/>
              </w:rPr>
            </w:pPr>
            <w:r>
              <w:rPr>
                <w:rFonts w:asciiTheme="minorHAnsi" w:eastAsia="TimesNewRoman" w:hAnsiTheme="minorHAnsi" w:cstheme="minorHAnsi"/>
                <w:shd w:val="clear" w:color="auto" w:fill="FFFFFF"/>
                <w:lang w:eastAsia="en-US"/>
              </w:rPr>
              <w:t>3. T</w:t>
            </w:r>
            <w:r w:rsidRPr="00F52EEF">
              <w:rPr>
                <w:rFonts w:asciiTheme="minorHAnsi" w:eastAsia="TimesNewRoman" w:hAnsiTheme="minorHAnsi" w:cstheme="minorHAnsi"/>
                <w:shd w:val="clear" w:color="auto" w:fill="FFFFFF"/>
                <w:lang w:eastAsia="en-US"/>
              </w:rPr>
              <w:t>est</w:t>
            </w:r>
            <w:r>
              <w:rPr>
                <w:rFonts w:asciiTheme="minorHAnsi" w:eastAsia="TimesNewRoman" w:hAnsiTheme="minorHAnsi" w:cstheme="minorHAnsi"/>
                <w:shd w:val="clear" w:color="auto" w:fill="FFFFFF"/>
                <w:lang w:eastAsia="en-US"/>
              </w:rPr>
              <w:t xml:space="preserve"> – p</w:t>
            </w:r>
            <w:r w:rsidRPr="00F52EEF">
              <w:rPr>
                <w:rFonts w:asciiTheme="minorHAnsi" w:eastAsia="TimesNewRoman" w:hAnsiTheme="minorHAnsi" w:cstheme="minorHAnsi"/>
                <w:shd w:val="clear" w:color="auto" w:fill="FFFFFF"/>
                <w:lang w:eastAsia="en-US"/>
              </w:rPr>
              <w:t>ředmět je zakončen zkouškou.</w:t>
            </w:r>
            <w:r w:rsidRPr="00F52EEF">
              <w:rPr>
                <w:rFonts w:asciiTheme="minorHAnsi" w:hAnsiTheme="minorHAnsi" w:cstheme="minorHAnsi"/>
                <w:lang w:eastAsia="en-US"/>
              </w:rPr>
              <w:br/>
            </w:r>
          </w:p>
        </w:tc>
      </w:tr>
      <w:tr w:rsidR="005D26EA" w:rsidRPr="00F52EEF" w14:paraId="52BD7D03" w14:textId="77777777" w:rsidTr="00FD2F2F">
        <w:trPr>
          <w:trHeight w:val="197"/>
        </w:trPr>
        <w:tc>
          <w:tcPr>
            <w:tcW w:w="3907" w:type="dxa"/>
            <w:tcBorders>
              <w:top w:val="nil"/>
              <w:left w:val="single" w:sz="4" w:space="0" w:color="auto"/>
              <w:bottom w:val="single" w:sz="4" w:space="0" w:color="auto"/>
              <w:right w:val="single" w:sz="4" w:space="0" w:color="auto"/>
            </w:tcBorders>
            <w:shd w:val="clear" w:color="auto" w:fill="F7CAAC"/>
            <w:hideMark/>
          </w:tcPr>
          <w:p w14:paraId="2987A254"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Garant předmětu</w:t>
            </w:r>
          </w:p>
        </w:tc>
        <w:tc>
          <w:tcPr>
            <w:tcW w:w="6773" w:type="dxa"/>
            <w:gridSpan w:val="7"/>
            <w:tcBorders>
              <w:top w:val="nil"/>
              <w:left w:val="single" w:sz="4" w:space="0" w:color="auto"/>
              <w:bottom w:val="single" w:sz="4" w:space="0" w:color="auto"/>
              <w:right w:val="single" w:sz="4" w:space="0" w:color="auto"/>
            </w:tcBorders>
            <w:hideMark/>
          </w:tcPr>
          <w:p w14:paraId="536B342D" w14:textId="3B33E10D"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Ing. Martina Juříková, Ph.D.</w:t>
            </w:r>
          </w:p>
        </w:tc>
      </w:tr>
      <w:tr w:rsidR="005D26EA" w:rsidRPr="00F52EEF" w14:paraId="3CBD9AC5" w14:textId="77777777" w:rsidTr="00FD2F2F">
        <w:trPr>
          <w:trHeight w:val="243"/>
        </w:trPr>
        <w:tc>
          <w:tcPr>
            <w:tcW w:w="3907" w:type="dxa"/>
            <w:tcBorders>
              <w:top w:val="nil"/>
              <w:left w:val="single" w:sz="4" w:space="0" w:color="auto"/>
              <w:bottom w:val="single" w:sz="4" w:space="0" w:color="auto"/>
              <w:right w:val="single" w:sz="4" w:space="0" w:color="auto"/>
            </w:tcBorders>
            <w:shd w:val="clear" w:color="auto" w:fill="F7CAAC"/>
            <w:hideMark/>
          </w:tcPr>
          <w:p w14:paraId="4A71ADB0"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Zapojení garanta do výuky předmětu</w:t>
            </w:r>
          </w:p>
        </w:tc>
        <w:tc>
          <w:tcPr>
            <w:tcW w:w="6773" w:type="dxa"/>
            <w:gridSpan w:val="7"/>
            <w:tcBorders>
              <w:top w:val="nil"/>
              <w:left w:val="single" w:sz="4" w:space="0" w:color="auto"/>
              <w:bottom w:val="single" w:sz="4" w:space="0" w:color="auto"/>
              <w:right w:val="single" w:sz="4" w:space="0" w:color="auto"/>
            </w:tcBorders>
            <w:hideMark/>
          </w:tcPr>
          <w:p w14:paraId="06210B5D" w14:textId="4DD3CE77" w:rsidR="005D26EA" w:rsidRPr="00F52EEF" w:rsidRDefault="00C16557"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rPr>
              <w:t>Garant se podílí 100 % na výuce.</w:t>
            </w:r>
          </w:p>
        </w:tc>
      </w:tr>
      <w:tr w:rsidR="005D26EA" w:rsidRPr="00F52EEF" w14:paraId="440F6AA2" w14:textId="77777777" w:rsidTr="00FD2F2F">
        <w:tc>
          <w:tcPr>
            <w:tcW w:w="3907" w:type="dxa"/>
            <w:tcBorders>
              <w:top w:val="single" w:sz="4" w:space="0" w:color="auto"/>
              <w:left w:val="single" w:sz="4" w:space="0" w:color="auto"/>
              <w:bottom w:val="single" w:sz="4" w:space="0" w:color="auto"/>
              <w:right w:val="single" w:sz="4" w:space="0" w:color="auto"/>
            </w:tcBorders>
            <w:shd w:val="clear" w:color="auto" w:fill="F7CAAC"/>
            <w:hideMark/>
          </w:tcPr>
          <w:p w14:paraId="50E742F2"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Vyučující</w:t>
            </w:r>
          </w:p>
        </w:tc>
        <w:tc>
          <w:tcPr>
            <w:tcW w:w="6773" w:type="dxa"/>
            <w:gridSpan w:val="7"/>
            <w:tcBorders>
              <w:top w:val="single" w:sz="4" w:space="0" w:color="auto"/>
              <w:left w:val="single" w:sz="4" w:space="0" w:color="auto"/>
              <w:bottom w:val="nil"/>
              <w:right w:val="single" w:sz="4" w:space="0" w:color="auto"/>
            </w:tcBorders>
          </w:tcPr>
          <w:p w14:paraId="53000D6A" w14:textId="77777777"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60AC3E63" w14:textId="77777777" w:rsidTr="007C44CA">
        <w:trPr>
          <w:trHeight w:val="323"/>
        </w:trPr>
        <w:tc>
          <w:tcPr>
            <w:tcW w:w="10680" w:type="dxa"/>
            <w:gridSpan w:val="8"/>
            <w:tcBorders>
              <w:top w:val="nil"/>
              <w:left w:val="single" w:sz="4" w:space="0" w:color="auto"/>
              <w:bottom w:val="single" w:sz="4" w:space="0" w:color="auto"/>
              <w:right w:val="single" w:sz="4" w:space="0" w:color="auto"/>
            </w:tcBorders>
            <w:hideMark/>
          </w:tcPr>
          <w:p w14:paraId="1E7A9B80" w14:textId="77777777"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243794C8" w14:textId="77777777" w:rsidTr="00FD2F2F">
        <w:tc>
          <w:tcPr>
            <w:tcW w:w="3907" w:type="dxa"/>
            <w:tcBorders>
              <w:top w:val="single" w:sz="4" w:space="0" w:color="auto"/>
              <w:left w:val="single" w:sz="4" w:space="0" w:color="auto"/>
              <w:bottom w:val="single" w:sz="4" w:space="0" w:color="auto"/>
              <w:right w:val="single" w:sz="4" w:space="0" w:color="auto"/>
            </w:tcBorders>
            <w:shd w:val="clear" w:color="auto" w:fill="F7CAAC"/>
            <w:hideMark/>
          </w:tcPr>
          <w:p w14:paraId="4AE24158"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Stručná anotace předmětu</w:t>
            </w:r>
          </w:p>
        </w:tc>
        <w:tc>
          <w:tcPr>
            <w:tcW w:w="6773" w:type="dxa"/>
            <w:gridSpan w:val="7"/>
            <w:tcBorders>
              <w:top w:val="single" w:sz="4" w:space="0" w:color="auto"/>
              <w:left w:val="single" w:sz="4" w:space="0" w:color="auto"/>
              <w:bottom w:val="nil"/>
              <w:right w:val="single" w:sz="4" w:space="0" w:color="auto"/>
            </w:tcBorders>
          </w:tcPr>
          <w:p w14:paraId="64F19D97" w14:textId="77777777"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3429ACB4" w14:textId="77777777" w:rsidTr="007C44CA">
        <w:trPr>
          <w:trHeight w:val="2274"/>
        </w:trPr>
        <w:tc>
          <w:tcPr>
            <w:tcW w:w="10680" w:type="dxa"/>
            <w:gridSpan w:val="8"/>
            <w:tcBorders>
              <w:top w:val="nil"/>
              <w:left w:val="single" w:sz="4" w:space="0" w:color="auto"/>
              <w:bottom w:val="single" w:sz="12" w:space="0" w:color="auto"/>
              <w:right w:val="single" w:sz="4" w:space="0" w:color="auto"/>
            </w:tcBorders>
            <w:hideMark/>
          </w:tcPr>
          <w:p w14:paraId="47661430" w14:textId="599B7F33" w:rsidR="00E87B36" w:rsidRPr="00E87B36" w:rsidRDefault="005D26EA" w:rsidP="00E87B36">
            <w:pPr>
              <w:tabs>
                <w:tab w:val="left" w:pos="567"/>
              </w:tabs>
              <w:spacing w:line="256" w:lineRule="auto"/>
              <w:jc w:val="both"/>
              <w:rPr>
                <w:ins w:id="3726" w:author="Martin Kazík" w:date="2020-01-23T11:23:00Z"/>
                <w:rFonts w:asciiTheme="minorHAnsi" w:hAnsiTheme="minorHAnsi" w:cstheme="minorHAnsi"/>
                <w:shd w:val="clear" w:color="auto" w:fill="FFFFFF"/>
                <w:lang w:eastAsia="en-US"/>
              </w:rPr>
            </w:pPr>
            <w:del w:id="3727" w:author="Martin Kazík" w:date="2020-01-23T11:23:00Z">
              <w:r w:rsidRPr="00F52EEF">
                <w:rPr>
                  <w:rFonts w:asciiTheme="minorHAnsi" w:hAnsiTheme="minorHAnsi" w:cstheme="minorHAnsi"/>
                  <w:shd w:val="clear" w:color="auto" w:fill="FFFFFF"/>
                  <w:lang w:eastAsia="en-US"/>
                </w:rPr>
                <w:delText>Cílem předmětu je seznámení studentů s požadavky na informace, které jsou nutné k optimálnímu rozhodování a řízení marketingových procesů a se způsoby získávání těchto informací, zásadami tvorby marketingového informačního systému a jeho využívání. Pochopí také limitující faktory a budou schopni prokázat znalosti plánování i tvorby projektu výzkumu. Jedním z cílů předmětu je získání praktických znalostí nutných pro marketingový výzkum v praxi a vybavit studenta schopností samostatně formulovat a prezentovat návrhy postupů a metod marketingového výzkumu vzhledem k potřebě získání informací relevantních pro rozhodovací procesy, zejména v oblasti marketingových komunikací.</w:delText>
              </w:r>
            </w:del>
            <w:ins w:id="3728" w:author="Martin Kazík" w:date="2020-01-23T11:23:00Z">
              <w:r w:rsidR="00E87B36" w:rsidRPr="00E87B36">
                <w:rPr>
                  <w:rFonts w:asciiTheme="minorHAnsi" w:hAnsiTheme="minorHAnsi" w:cstheme="minorHAnsi"/>
                  <w:b/>
                  <w:bCs/>
                  <w:shd w:val="clear" w:color="auto" w:fill="FFFFFF"/>
                  <w:lang w:eastAsia="en-US"/>
                </w:rPr>
                <w:t>Probíraná témata:</w:t>
              </w:r>
              <w:r w:rsidR="00E87B36" w:rsidRPr="00E87B36">
                <w:rPr>
                  <w:rFonts w:asciiTheme="minorHAnsi" w:hAnsiTheme="minorHAnsi" w:cstheme="minorHAnsi"/>
                  <w:shd w:val="clear" w:color="auto" w:fill="FFFFFF"/>
                  <w:lang w:eastAsia="en-US"/>
                </w:rPr>
                <w:t> </w:t>
              </w:r>
            </w:ins>
          </w:p>
          <w:p w14:paraId="32215D37" w14:textId="33005911" w:rsidR="00E87B36" w:rsidRPr="00E87B36" w:rsidRDefault="00722F81" w:rsidP="00E87B36">
            <w:pPr>
              <w:tabs>
                <w:tab w:val="left" w:pos="567"/>
              </w:tabs>
              <w:spacing w:line="256" w:lineRule="auto"/>
              <w:jc w:val="both"/>
              <w:rPr>
                <w:ins w:id="3729" w:author="Martin Kazík" w:date="2020-01-23T11:23:00Z"/>
                <w:rFonts w:asciiTheme="minorHAnsi" w:hAnsiTheme="minorHAnsi" w:cstheme="minorHAnsi"/>
                <w:shd w:val="clear" w:color="auto" w:fill="FFFFFF"/>
                <w:lang w:eastAsia="en-US"/>
              </w:rPr>
            </w:pPr>
            <w:ins w:id="3730" w:author="Martin Kazík" w:date="2020-01-23T11:23:00Z">
              <w:r>
                <w:rPr>
                  <w:rFonts w:asciiTheme="minorHAnsi" w:hAnsiTheme="minorHAnsi" w:cstheme="minorHAnsi"/>
                  <w:shd w:val="clear" w:color="auto" w:fill="FFFFFF"/>
                  <w:lang w:eastAsia="en-US"/>
                </w:rPr>
                <w:t>-</w:t>
              </w:r>
              <w:r w:rsidR="00E87B36" w:rsidRPr="00E87B36">
                <w:rPr>
                  <w:rFonts w:asciiTheme="minorHAnsi" w:hAnsiTheme="minorHAnsi" w:cstheme="minorHAnsi"/>
                  <w:shd w:val="clear" w:color="auto" w:fill="FFFFFF"/>
                  <w:lang w:eastAsia="en-US"/>
                </w:rPr>
                <w:t xml:space="preserve"> Podstata, historie, současnost, význam a typologie marketingového výzkumu </w:t>
              </w:r>
            </w:ins>
          </w:p>
          <w:p w14:paraId="4501D069" w14:textId="069CAD1D" w:rsidR="00E87B36" w:rsidRPr="00E87B36" w:rsidRDefault="00722F81" w:rsidP="00E87B36">
            <w:pPr>
              <w:tabs>
                <w:tab w:val="left" w:pos="567"/>
              </w:tabs>
              <w:spacing w:line="256" w:lineRule="auto"/>
              <w:jc w:val="both"/>
              <w:rPr>
                <w:ins w:id="3731" w:author="Martin Kazík" w:date="2020-01-23T11:23:00Z"/>
                <w:rFonts w:asciiTheme="minorHAnsi" w:hAnsiTheme="minorHAnsi" w:cstheme="minorHAnsi"/>
                <w:shd w:val="clear" w:color="auto" w:fill="FFFFFF"/>
                <w:lang w:eastAsia="en-US"/>
              </w:rPr>
            </w:pPr>
            <w:ins w:id="3732" w:author="Martin Kazík" w:date="2020-01-23T11:23:00Z">
              <w:r>
                <w:rPr>
                  <w:rFonts w:asciiTheme="minorHAnsi" w:hAnsiTheme="minorHAnsi" w:cstheme="minorHAnsi"/>
                  <w:shd w:val="clear" w:color="auto" w:fill="FFFFFF"/>
                  <w:lang w:eastAsia="en-US"/>
                </w:rPr>
                <w:t>-</w:t>
              </w:r>
              <w:r w:rsidR="00E87B36" w:rsidRPr="00E87B36">
                <w:rPr>
                  <w:rFonts w:asciiTheme="minorHAnsi" w:hAnsiTheme="minorHAnsi" w:cstheme="minorHAnsi"/>
                  <w:shd w:val="clear" w:color="auto" w:fill="FFFFFF"/>
                  <w:lang w:eastAsia="en-US"/>
                </w:rPr>
                <w:t xml:space="preserve"> Proces přípravy marketingového výzkumu - tvorba projektu (plánu) </w:t>
              </w:r>
            </w:ins>
          </w:p>
          <w:p w14:paraId="71A52648" w14:textId="48718E8C" w:rsidR="00E87B36" w:rsidRPr="00E87B36" w:rsidRDefault="00722F81" w:rsidP="00E87B36">
            <w:pPr>
              <w:tabs>
                <w:tab w:val="left" w:pos="567"/>
              </w:tabs>
              <w:spacing w:line="256" w:lineRule="auto"/>
              <w:jc w:val="both"/>
              <w:rPr>
                <w:ins w:id="3733" w:author="Martin Kazík" w:date="2020-01-23T11:23:00Z"/>
                <w:rFonts w:asciiTheme="minorHAnsi" w:hAnsiTheme="minorHAnsi" w:cstheme="minorHAnsi"/>
                <w:shd w:val="clear" w:color="auto" w:fill="FFFFFF"/>
                <w:lang w:eastAsia="en-US"/>
              </w:rPr>
            </w:pPr>
            <w:ins w:id="3734" w:author="Martin Kazík" w:date="2020-01-23T11:23:00Z">
              <w:r>
                <w:rPr>
                  <w:rFonts w:asciiTheme="minorHAnsi" w:hAnsiTheme="minorHAnsi" w:cstheme="minorHAnsi"/>
                  <w:shd w:val="clear" w:color="auto" w:fill="FFFFFF"/>
                  <w:lang w:eastAsia="en-US"/>
                </w:rPr>
                <w:t>-</w:t>
              </w:r>
              <w:r w:rsidR="00E87B36" w:rsidRPr="00E87B36">
                <w:rPr>
                  <w:rFonts w:asciiTheme="minorHAnsi" w:hAnsiTheme="minorHAnsi" w:cstheme="minorHAnsi"/>
                  <w:shd w:val="clear" w:color="auto" w:fill="FFFFFF"/>
                  <w:lang w:eastAsia="en-US"/>
                </w:rPr>
                <w:t> Pretest (předvýzkum), proces realizace, analýza a prezentace výsledků </w:t>
              </w:r>
            </w:ins>
          </w:p>
          <w:p w14:paraId="67BA85B3" w14:textId="7F337DED" w:rsidR="00E87B36" w:rsidRPr="00E87B36" w:rsidRDefault="00722F81" w:rsidP="00E87B36">
            <w:pPr>
              <w:tabs>
                <w:tab w:val="left" w:pos="567"/>
              </w:tabs>
              <w:spacing w:line="256" w:lineRule="auto"/>
              <w:jc w:val="both"/>
              <w:rPr>
                <w:ins w:id="3735" w:author="Martin Kazík" w:date="2020-01-23T11:23:00Z"/>
                <w:rFonts w:asciiTheme="minorHAnsi" w:hAnsiTheme="minorHAnsi" w:cstheme="minorHAnsi"/>
                <w:shd w:val="clear" w:color="auto" w:fill="FFFFFF"/>
                <w:lang w:eastAsia="en-US"/>
              </w:rPr>
            </w:pPr>
            <w:ins w:id="3736" w:author="Martin Kazík" w:date="2020-01-23T11:23:00Z">
              <w:r>
                <w:rPr>
                  <w:rFonts w:asciiTheme="minorHAnsi" w:hAnsiTheme="minorHAnsi" w:cstheme="minorHAnsi"/>
                  <w:shd w:val="clear" w:color="auto" w:fill="FFFFFF"/>
                  <w:lang w:eastAsia="en-US"/>
                </w:rPr>
                <w:t>-</w:t>
              </w:r>
              <w:r w:rsidR="00E87B36" w:rsidRPr="00E87B36">
                <w:rPr>
                  <w:rFonts w:asciiTheme="minorHAnsi" w:hAnsiTheme="minorHAnsi" w:cstheme="minorHAnsi"/>
                  <w:shd w:val="clear" w:color="auto" w:fill="FFFFFF"/>
                  <w:lang w:eastAsia="en-US"/>
                </w:rPr>
                <w:t xml:space="preserve"> Metody a techniky sběru dat, nové trendy v oblasti marketingového výzkumu </w:t>
              </w:r>
            </w:ins>
          </w:p>
          <w:p w14:paraId="79A81371" w14:textId="5A4453CE" w:rsidR="00E87B36" w:rsidRPr="00E87B36" w:rsidRDefault="00722F81" w:rsidP="00E87B36">
            <w:pPr>
              <w:tabs>
                <w:tab w:val="left" w:pos="567"/>
              </w:tabs>
              <w:spacing w:line="256" w:lineRule="auto"/>
              <w:jc w:val="both"/>
              <w:rPr>
                <w:ins w:id="3737" w:author="Martin Kazík" w:date="2020-01-23T11:23:00Z"/>
                <w:rFonts w:asciiTheme="minorHAnsi" w:hAnsiTheme="minorHAnsi" w:cstheme="minorHAnsi"/>
                <w:shd w:val="clear" w:color="auto" w:fill="FFFFFF"/>
                <w:lang w:eastAsia="en-US"/>
              </w:rPr>
            </w:pPr>
            <w:ins w:id="3738" w:author="Martin Kazík" w:date="2020-01-23T11:23:00Z">
              <w:r>
                <w:rPr>
                  <w:rFonts w:asciiTheme="minorHAnsi" w:hAnsiTheme="minorHAnsi" w:cstheme="minorHAnsi"/>
                  <w:shd w:val="clear" w:color="auto" w:fill="FFFFFF"/>
                  <w:lang w:eastAsia="en-US"/>
                </w:rPr>
                <w:t>-</w:t>
              </w:r>
              <w:r w:rsidR="00E87B36" w:rsidRPr="00E87B36">
                <w:rPr>
                  <w:rFonts w:asciiTheme="minorHAnsi" w:hAnsiTheme="minorHAnsi" w:cstheme="minorHAnsi"/>
                  <w:shd w:val="clear" w:color="auto" w:fill="FFFFFF"/>
                  <w:lang w:eastAsia="en-US"/>
                </w:rPr>
                <w:t> Pozorování - jeho specifika, typy, použití </w:t>
              </w:r>
            </w:ins>
          </w:p>
          <w:p w14:paraId="3FFEDA13" w14:textId="5120F629" w:rsidR="00E87B36" w:rsidRPr="00E87B36" w:rsidRDefault="00722F81" w:rsidP="00E87B36">
            <w:pPr>
              <w:tabs>
                <w:tab w:val="left" w:pos="567"/>
              </w:tabs>
              <w:spacing w:line="256" w:lineRule="auto"/>
              <w:jc w:val="both"/>
              <w:rPr>
                <w:ins w:id="3739" w:author="Martin Kazík" w:date="2020-01-23T11:23:00Z"/>
                <w:rFonts w:asciiTheme="minorHAnsi" w:hAnsiTheme="minorHAnsi" w:cstheme="minorHAnsi"/>
                <w:shd w:val="clear" w:color="auto" w:fill="FFFFFF"/>
                <w:lang w:eastAsia="en-US"/>
              </w:rPr>
            </w:pPr>
            <w:ins w:id="3740" w:author="Martin Kazík" w:date="2020-01-23T11:23:00Z">
              <w:r>
                <w:rPr>
                  <w:rFonts w:asciiTheme="minorHAnsi" w:hAnsiTheme="minorHAnsi" w:cstheme="minorHAnsi"/>
                  <w:shd w:val="clear" w:color="auto" w:fill="FFFFFF"/>
                  <w:lang w:eastAsia="en-US"/>
                </w:rPr>
                <w:t>-</w:t>
              </w:r>
              <w:r w:rsidR="00E87B36" w:rsidRPr="00E87B36">
                <w:rPr>
                  <w:rFonts w:asciiTheme="minorHAnsi" w:hAnsiTheme="minorHAnsi" w:cstheme="minorHAnsi"/>
                  <w:shd w:val="clear" w:color="auto" w:fill="FFFFFF"/>
                  <w:lang w:eastAsia="en-US"/>
                </w:rPr>
                <w:t xml:space="preserve"> Projektivní techniky - imaginace, personifikace, koláže, buble testy atd. - jejich využití v marketingové praxi </w:t>
              </w:r>
            </w:ins>
          </w:p>
          <w:p w14:paraId="2F00E6D7" w14:textId="702662B2" w:rsidR="00E87B36" w:rsidRPr="00E87B36" w:rsidRDefault="00722F81" w:rsidP="00E87B36">
            <w:pPr>
              <w:tabs>
                <w:tab w:val="left" w:pos="567"/>
              </w:tabs>
              <w:spacing w:line="256" w:lineRule="auto"/>
              <w:jc w:val="both"/>
              <w:rPr>
                <w:ins w:id="3741" w:author="Martin Kazík" w:date="2020-01-23T11:23:00Z"/>
                <w:rFonts w:asciiTheme="minorHAnsi" w:hAnsiTheme="minorHAnsi" w:cstheme="minorHAnsi"/>
                <w:shd w:val="clear" w:color="auto" w:fill="FFFFFF"/>
                <w:lang w:eastAsia="en-US"/>
              </w:rPr>
            </w:pPr>
            <w:ins w:id="3742" w:author="Martin Kazík" w:date="2020-01-23T11:23:00Z">
              <w:r>
                <w:rPr>
                  <w:rFonts w:asciiTheme="minorHAnsi" w:hAnsiTheme="minorHAnsi" w:cstheme="minorHAnsi"/>
                  <w:shd w:val="clear" w:color="auto" w:fill="FFFFFF"/>
                  <w:lang w:eastAsia="en-US"/>
                </w:rPr>
                <w:t>-</w:t>
              </w:r>
              <w:r w:rsidR="00E87B36" w:rsidRPr="00E87B36">
                <w:rPr>
                  <w:rFonts w:asciiTheme="minorHAnsi" w:hAnsiTheme="minorHAnsi" w:cstheme="minorHAnsi"/>
                  <w:shd w:val="clear" w:color="auto" w:fill="FFFFFF"/>
                  <w:lang w:eastAsia="en-US"/>
                </w:rPr>
                <w:t xml:space="preserve"> Dotazování v kvalitativním výzkumu - sestavení scénáře </w:t>
              </w:r>
            </w:ins>
          </w:p>
          <w:p w14:paraId="50A49B13" w14:textId="7EFBA4F4" w:rsidR="00E87B36" w:rsidRPr="00E87B36" w:rsidRDefault="00722F81" w:rsidP="00E87B36">
            <w:pPr>
              <w:tabs>
                <w:tab w:val="left" w:pos="567"/>
              </w:tabs>
              <w:spacing w:line="256" w:lineRule="auto"/>
              <w:jc w:val="both"/>
              <w:rPr>
                <w:ins w:id="3743" w:author="Martin Kazík" w:date="2020-01-23T11:23:00Z"/>
                <w:rFonts w:asciiTheme="minorHAnsi" w:hAnsiTheme="minorHAnsi" w:cstheme="minorHAnsi"/>
                <w:shd w:val="clear" w:color="auto" w:fill="FFFFFF"/>
                <w:lang w:eastAsia="en-US"/>
              </w:rPr>
            </w:pPr>
            <w:ins w:id="3744" w:author="Martin Kazík" w:date="2020-01-23T11:23:00Z">
              <w:r>
                <w:rPr>
                  <w:rFonts w:asciiTheme="minorHAnsi" w:hAnsiTheme="minorHAnsi" w:cstheme="minorHAnsi"/>
                  <w:shd w:val="clear" w:color="auto" w:fill="FFFFFF"/>
                  <w:lang w:eastAsia="en-US"/>
                </w:rPr>
                <w:t>-</w:t>
              </w:r>
              <w:r w:rsidR="00E87B36" w:rsidRPr="00E87B36">
                <w:rPr>
                  <w:rFonts w:asciiTheme="minorHAnsi" w:hAnsiTheme="minorHAnsi" w:cstheme="minorHAnsi"/>
                  <w:shd w:val="clear" w:color="auto" w:fill="FFFFFF"/>
                  <w:lang w:eastAsia="en-US"/>
                </w:rPr>
                <w:t xml:space="preserve"> Dotazování v kvantitativním výzkumu - - výběr techniky, pravidla pro konstrukci dotazníku, typy a formulace otázek, škálování </w:t>
              </w:r>
            </w:ins>
          </w:p>
          <w:p w14:paraId="55DE00FE" w14:textId="3E87938D" w:rsidR="00E87B36" w:rsidRPr="00E87B36" w:rsidRDefault="00722F81" w:rsidP="00E87B36">
            <w:pPr>
              <w:tabs>
                <w:tab w:val="left" w:pos="567"/>
              </w:tabs>
              <w:spacing w:line="256" w:lineRule="auto"/>
              <w:jc w:val="both"/>
              <w:rPr>
                <w:ins w:id="3745" w:author="Martin Kazík" w:date="2020-01-23T11:23:00Z"/>
                <w:rFonts w:asciiTheme="minorHAnsi" w:hAnsiTheme="minorHAnsi" w:cstheme="minorHAnsi"/>
                <w:shd w:val="clear" w:color="auto" w:fill="FFFFFF"/>
                <w:lang w:eastAsia="en-US"/>
              </w:rPr>
            </w:pPr>
            <w:ins w:id="3746" w:author="Martin Kazík" w:date="2020-01-23T11:23:00Z">
              <w:r>
                <w:rPr>
                  <w:rFonts w:asciiTheme="minorHAnsi" w:hAnsiTheme="minorHAnsi" w:cstheme="minorHAnsi"/>
                  <w:shd w:val="clear" w:color="auto" w:fill="FFFFFF"/>
                  <w:lang w:eastAsia="en-US"/>
                </w:rPr>
                <w:t>-</w:t>
              </w:r>
              <w:r w:rsidR="00E87B36" w:rsidRPr="00E87B36">
                <w:rPr>
                  <w:rFonts w:asciiTheme="minorHAnsi" w:hAnsiTheme="minorHAnsi" w:cstheme="minorHAnsi"/>
                  <w:shd w:val="clear" w:color="auto" w:fill="FFFFFF"/>
                  <w:lang w:eastAsia="en-US"/>
                </w:rPr>
                <w:t xml:space="preserve"> Individuální rozhovor a focus group - jejich specifika, použití </w:t>
              </w:r>
            </w:ins>
          </w:p>
          <w:p w14:paraId="035377DB" w14:textId="21514F90"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5CF9A7C2" w14:textId="77777777" w:rsidTr="00FD2F2F">
        <w:trPr>
          <w:trHeight w:val="265"/>
        </w:trPr>
        <w:tc>
          <w:tcPr>
            <w:tcW w:w="4474" w:type="dxa"/>
            <w:gridSpan w:val="2"/>
            <w:tcBorders>
              <w:top w:val="nil"/>
              <w:left w:val="single" w:sz="4" w:space="0" w:color="auto"/>
              <w:bottom w:val="single" w:sz="4" w:space="0" w:color="auto"/>
              <w:right w:val="single" w:sz="4" w:space="0" w:color="auto"/>
            </w:tcBorders>
            <w:shd w:val="clear" w:color="auto" w:fill="F7CAAC"/>
            <w:hideMark/>
          </w:tcPr>
          <w:p w14:paraId="3DD34C4F"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b/>
                <w:lang w:eastAsia="en-US"/>
              </w:rPr>
              <w:t>Studijní literatura a studijní pomůcky</w:t>
            </w:r>
          </w:p>
        </w:tc>
        <w:tc>
          <w:tcPr>
            <w:tcW w:w="6206" w:type="dxa"/>
            <w:gridSpan w:val="6"/>
            <w:tcBorders>
              <w:top w:val="nil"/>
              <w:left w:val="single" w:sz="4" w:space="0" w:color="auto"/>
              <w:bottom w:val="nil"/>
              <w:right w:val="single" w:sz="4" w:space="0" w:color="auto"/>
            </w:tcBorders>
          </w:tcPr>
          <w:p w14:paraId="6E235826" w14:textId="77777777"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773DCFC2" w14:textId="77777777" w:rsidTr="00E87B36">
        <w:tblPrEx>
          <w:tblW w:w="1068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47" w:author="Martin Kazík" w:date="2020-01-23T11:23:00Z">
            <w:tblPrEx>
              <w:tblW w:w="1068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960"/>
          <w:trPrChange w:id="3748" w:author="Martin Kazík" w:date="2020-01-23T11:23:00Z">
            <w:trPr>
              <w:gridBefore w:val="8"/>
              <w:trHeight w:val="3658"/>
            </w:trPr>
          </w:trPrChange>
        </w:trPr>
        <w:tc>
          <w:tcPr>
            <w:tcW w:w="10680" w:type="dxa"/>
            <w:gridSpan w:val="8"/>
            <w:tcBorders>
              <w:top w:val="nil"/>
              <w:left w:val="single" w:sz="4" w:space="0" w:color="auto"/>
              <w:bottom w:val="single" w:sz="4" w:space="0" w:color="auto"/>
              <w:right w:val="single" w:sz="4" w:space="0" w:color="auto"/>
            </w:tcBorders>
            <w:hideMark/>
            <w:tcPrChange w:id="3749" w:author="Martin Kazík" w:date="2020-01-23T11:23:00Z">
              <w:tcPr>
                <w:tcW w:w="10680" w:type="dxa"/>
                <w:gridSpan w:val="2"/>
                <w:tcBorders>
                  <w:top w:val="nil"/>
                  <w:left w:val="single" w:sz="4" w:space="0" w:color="auto"/>
                  <w:bottom w:val="single" w:sz="4" w:space="0" w:color="auto"/>
                  <w:right w:val="single" w:sz="4" w:space="0" w:color="auto"/>
                </w:tcBorders>
                <w:hideMark/>
              </w:tcPr>
            </w:tcPrChange>
          </w:tcPr>
          <w:p w14:paraId="70A5A45A" w14:textId="77777777" w:rsidR="005D26EA" w:rsidRPr="007C44CA" w:rsidRDefault="005D26EA" w:rsidP="00935F76">
            <w:pPr>
              <w:tabs>
                <w:tab w:val="left" w:pos="567"/>
              </w:tabs>
              <w:autoSpaceDE w:val="0"/>
              <w:autoSpaceDN w:val="0"/>
              <w:adjustRightInd w:val="0"/>
              <w:rPr>
                <w:rFonts w:asciiTheme="minorHAnsi" w:eastAsia="Calibri" w:hAnsiTheme="minorHAnsi" w:cstheme="minorHAnsi"/>
                <w:b/>
              </w:rPr>
            </w:pPr>
            <w:r w:rsidRPr="007C44CA">
              <w:rPr>
                <w:rFonts w:asciiTheme="minorHAnsi" w:eastAsia="Calibri" w:hAnsiTheme="minorHAnsi" w:cstheme="minorHAnsi"/>
                <w:b/>
              </w:rPr>
              <w:t>Povinná literatura:</w:t>
            </w:r>
          </w:p>
          <w:p w14:paraId="1D9EF999" w14:textId="77777777"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HENDL, Jan a Jiří REMR. 2017. </w:t>
            </w:r>
            <w:r w:rsidRPr="00F52EEF">
              <w:rPr>
                <w:rFonts w:asciiTheme="minorHAnsi" w:eastAsia="Calibri" w:hAnsiTheme="minorHAnsi" w:cstheme="minorHAnsi"/>
                <w:i/>
              </w:rPr>
              <w:t>Metody výzkumu a evaluace.</w:t>
            </w:r>
            <w:r w:rsidRPr="00F52EEF">
              <w:rPr>
                <w:rFonts w:asciiTheme="minorHAnsi" w:eastAsia="Calibri" w:hAnsiTheme="minorHAnsi" w:cstheme="minorHAnsi"/>
              </w:rPr>
              <w:t xml:space="preserve"> Praha: Portál. ISBN 978-80-262-1192-1.</w:t>
            </w:r>
          </w:p>
          <w:p w14:paraId="76DA2172" w14:textId="77777777" w:rsidR="005D26EA" w:rsidRPr="00E87B36" w:rsidRDefault="005D26EA" w:rsidP="00935F76">
            <w:pPr>
              <w:tabs>
                <w:tab w:val="left" w:pos="567"/>
              </w:tabs>
              <w:autoSpaceDE w:val="0"/>
              <w:autoSpaceDN w:val="0"/>
              <w:adjustRightInd w:val="0"/>
              <w:rPr>
                <w:rFonts w:asciiTheme="minorHAnsi" w:eastAsia="Calibri" w:hAnsiTheme="minorHAnsi"/>
                <w:color w:val="FF0000"/>
                <w:rPrChange w:id="3750" w:author="Martin Kazík" w:date="2020-01-23T11:23:00Z">
                  <w:rPr>
                    <w:rFonts w:asciiTheme="minorHAnsi" w:eastAsia="Calibri" w:hAnsiTheme="minorHAnsi"/>
                  </w:rPr>
                </w:rPrChange>
              </w:rPr>
            </w:pPr>
            <w:r w:rsidRPr="00E87B36">
              <w:rPr>
                <w:rFonts w:asciiTheme="minorHAnsi" w:eastAsia="Calibri" w:hAnsiTheme="minorHAnsi"/>
                <w:color w:val="FF0000"/>
                <w:rPrChange w:id="3751" w:author="Martin Kazík" w:date="2020-01-23T11:23:00Z">
                  <w:rPr>
                    <w:rFonts w:asciiTheme="minorHAnsi" w:eastAsia="Calibri" w:hAnsiTheme="minorHAnsi"/>
                  </w:rPr>
                </w:rPrChange>
              </w:rPr>
              <w:t xml:space="preserve">KOZEL, Roman, MYNÁŘOVÁ Lenka a Hana SVOBODOVÁ. 2011. </w:t>
            </w:r>
            <w:r w:rsidRPr="00E87B36">
              <w:rPr>
                <w:rFonts w:asciiTheme="minorHAnsi" w:eastAsia="Calibri" w:hAnsiTheme="minorHAnsi"/>
                <w:i/>
                <w:color w:val="FF0000"/>
                <w:rPrChange w:id="3752" w:author="Martin Kazík" w:date="2020-01-23T11:23:00Z">
                  <w:rPr>
                    <w:rFonts w:asciiTheme="minorHAnsi" w:eastAsia="Calibri" w:hAnsiTheme="minorHAnsi"/>
                    <w:i/>
                  </w:rPr>
                </w:rPrChange>
              </w:rPr>
              <w:t>Moderní metody a techniky marketingového výzkumu.</w:t>
            </w:r>
            <w:r w:rsidRPr="00E87B36">
              <w:rPr>
                <w:rFonts w:asciiTheme="minorHAnsi" w:eastAsia="Calibri" w:hAnsiTheme="minorHAnsi"/>
                <w:color w:val="FF0000"/>
                <w:rPrChange w:id="3753" w:author="Martin Kazík" w:date="2020-01-23T11:23:00Z">
                  <w:rPr>
                    <w:rFonts w:asciiTheme="minorHAnsi" w:eastAsia="Calibri" w:hAnsiTheme="minorHAnsi"/>
                  </w:rPr>
                </w:rPrChange>
              </w:rPr>
              <w:t xml:space="preserve"> Praha: Grada.  ISBN 978-80-247-3527-6. </w:t>
            </w:r>
          </w:p>
          <w:p w14:paraId="2941FB77" w14:textId="77777777"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TAHAL, Radek et al. 2017. </w:t>
            </w:r>
            <w:r w:rsidRPr="00F52EEF">
              <w:rPr>
                <w:rFonts w:asciiTheme="minorHAnsi" w:eastAsia="Calibri" w:hAnsiTheme="minorHAnsi" w:cstheme="minorHAnsi"/>
                <w:i/>
              </w:rPr>
              <w:t>Marketingový výzkum: postupy, metody, trendy.</w:t>
            </w:r>
            <w:r w:rsidRPr="00F52EEF">
              <w:rPr>
                <w:rFonts w:asciiTheme="minorHAnsi" w:eastAsia="Calibri" w:hAnsiTheme="minorHAnsi" w:cstheme="minorHAnsi"/>
              </w:rPr>
              <w:t xml:space="preserve"> Praha: Grada. ISBN 978-80-271-0206-8. </w:t>
            </w:r>
          </w:p>
          <w:p w14:paraId="6358D12E" w14:textId="77777777" w:rsidR="005D26EA" w:rsidRPr="00F52EEF" w:rsidRDefault="005D26EA" w:rsidP="00935F76">
            <w:pPr>
              <w:tabs>
                <w:tab w:val="left" w:pos="567"/>
              </w:tabs>
              <w:autoSpaceDE w:val="0"/>
              <w:autoSpaceDN w:val="0"/>
              <w:adjustRightInd w:val="0"/>
              <w:rPr>
                <w:rFonts w:asciiTheme="minorHAnsi" w:eastAsia="Calibri" w:hAnsiTheme="minorHAnsi" w:cstheme="minorHAnsi"/>
              </w:rPr>
            </w:pPr>
          </w:p>
          <w:p w14:paraId="615DC074" w14:textId="77777777" w:rsidR="005D26EA" w:rsidRPr="007C44CA" w:rsidRDefault="005D26EA" w:rsidP="00935F76">
            <w:pPr>
              <w:tabs>
                <w:tab w:val="left" w:pos="567"/>
              </w:tabs>
              <w:autoSpaceDE w:val="0"/>
              <w:autoSpaceDN w:val="0"/>
              <w:adjustRightInd w:val="0"/>
              <w:rPr>
                <w:rFonts w:asciiTheme="minorHAnsi" w:eastAsia="Calibri" w:hAnsiTheme="minorHAnsi" w:cstheme="minorHAnsi"/>
                <w:b/>
              </w:rPr>
            </w:pPr>
            <w:r w:rsidRPr="007C44CA">
              <w:rPr>
                <w:rFonts w:asciiTheme="minorHAnsi" w:eastAsia="Calibri" w:hAnsiTheme="minorHAnsi" w:cstheme="minorHAnsi"/>
                <w:b/>
              </w:rPr>
              <w:t>Doporučená literatura:</w:t>
            </w:r>
          </w:p>
          <w:p w14:paraId="64AD0DD0" w14:textId="77777777"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BELK, Russell W., Eileen FISCHER a Robert V. KOZINETS. 2013. </w:t>
            </w:r>
            <w:r w:rsidRPr="00F52EEF">
              <w:rPr>
                <w:rFonts w:asciiTheme="minorHAnsi" w:eastAsia="Calibri" w:hAnsiTheme="minorHAnsi" w:cstheme="minorHAnsi"/>
                <w:i/>
              </w:rPr>
              <w:t>Qualitative consumer &amp; marketing research.</w:t>
            </w:r>
            <w:r w:rsidRPr="00F52EEF">
              <w:rPr>
                <w:rFonts w:asciiTheme="minorHAnsi" w:eastAsia="Calibri" w:hAnsiTheme="minorHAnsi" w:cstheme="minorHAnsi"/>
              </w:rPr>
              <w:t xml:space="preserve"> Los Angeles: SAGE, ISBN 978-0-85702-766-5. </w:t>
            </w:r>
          </w:p>
          <w:p w14:paraId="5DF7BF13" w14:textId="77777777"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BRADLEY, Nigel. 2013. </w:t>
            </w:r>
            <w:r w:rsidRPr="00F52EEF">
              <w:rPr>
                <w:rFonts w:asciiTheme="minorHAnsi" w:eastAsia="Calibri" w:hAnsiTheme="minorHAnsi" w:cstheme="minorHAnsi"/>
                <w:i/>
              </w:rPr>
              <w:t>Marketing research: tools &amp; techniques.</w:t>
            </w:r>
            <w:r w:rsidRPr="00F52EEF">
              <w:rPr>
                <w:rFonts w:asciiTheme="minorHAnsi" w:eastAsia="Calibri" w:hAnsiTheme="minorHAnsi" w:cstheme="minorHAnsi"/>
              </w:rPr>
              <w:t xml:space="preserve"> Oxford: Oxford University Press. ISBN 978-0-19-965509-0. </w:t>
            </w:r>
          </w:p>
          <w:p w14:paraId="046A25EE" w14:textId="77777777"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p>
        </w:tc>
      </w:tr>
      <w:tr w:rsidR="005D26EA" w:rsidRPr="00F52EEF" w14:paraId="6939C42E" w14:textId="77777777" w:rsidTr="00FD2F2F">
        <w:tc>
          <w:tcPr>
            <w:tcW w:w="10680"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9583D70" w14:textId="77777777" w:rsidR="005D26EA" w:rsidRPr="00F52EEF" w:rsidRDefault="005D26EA" w:rsidP="00935F76">
            <w:pPr>
              <w:tabs>
                <w:tab w:val="left" w:pos="567"/>
              </w:tabs>
              <w:spacing w:line="256" w:lineRule="auto"/>
              <w:jc w:val="center"/>
              <w:rPr>
                <w:rFonts w:asciiTheme="minorHAnsi" w:hAnsiTheme="minorHAnsi" w:cstheme="minorHAnsi"/>
                <w:b/>
                <w:lang w:eastAsia="en-US"/>
              </w:rPr>
            </w:pPr>
            <w:r w:rsidRPr="00F52EEF">
              <w:rPr>
                <w:rFonts w:asciiTheme="minorHAnsi" w:hAnsiTheme="minorHAnsi" w:cstheme="minorHAnsi"/>
                <w:b/>
                <w:lang w:eastAsia="en-US"/>
              </w:rPr>
              <w:t>Informace ke kombinované nebo distanční formě</w:t>
            </w:r>
          </w:p>
        </w:tc>
      </w:tr>
      <w:tr w:rsidR="005D26EA" w:rsidRPr="00F52EEF" w14:paraId="1C3456C1" w14:textId="77777777" w:rsidTr="00FD2F2F">
        <w:tc>
          <w:tcPr>
            <w:tcW w:w="5609"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8281863" w14:textId="77777777" w:rsidR="005D26EA" w:rsidRPr="00F52EEF" w:rsidRDefault="005D26EA" w:rsidP="00935F76">
            <w:pPr>
              <w:tabs>
                <w:tab w:val="left" w:pos="567"/>
              </w:tabs>
              <w:autoSpaceDE w:val="0"/>
              <w:autoSpaceDN w:val="0"/>
              <w:adjustRightInd w:val="0"/>
              <w:spacing w:line="256" w:lineRule="auto"/>
              <w:rPr>
                <w:rFonts w:asciiTheme="minorHAnsi" w:hAnsiTheme="minorHAnsi" w:cstheme="minorHAnsi"/>
                <w:lang w:eastAsia="en-US"/>
              </w:rPr>
            </w:pPr>
            <w:r w:rsidRPr="00F52EEF">
              <w:rPr>
                <w:rFonts w:asciiTheme="minorHAnsi" w:hAnsiTheme="minorHAnsi" w:cstheme="minorHAnsi"/>
                <w:b/>
                <w:lang w:eastAsia="en-US"/>
              </w:rPr>
              <w:t>Rozsah konzultací (soustředění)</w:t>
            </w:r>
            <w:r w:rsidRPr="00F52EEF">
              <w:rPr>
                <w:rFonts w:asciiTheme="minorHAnsi" w:eastAsia="Calibri" w:hAnsiTheme="minorHAnsi" w:cstheme="minorHAnsi"/>
                <w:lang w:eastAsia="en-US"/>
              </w:rPr>
              <w:t xml:space="preserve"> </w:t>
            </w:r>
          </w:p>
        </w:tc>
        <w:tc>
          <w:tcPr>
            <w:tcW w:w="890" w:type="dxa"/>
            <w:tcBorders>
              <w:top w:val="single" w:sz="2" w:space="0" w:color="auto"/>
              <w:left w:val="single" w:sz="4" w:space="0" w:color="auto"/>
              <w:bottom w:val="single" w:sz="4" w:space="0" w:color="auto"/>
              <w:right w:val="single" w:sz="4" w:space="0" w:color="auto"/>
            </w:tcBorders>
            <w:hideMark/>
          </w:tcPr>
          <w:p w14:paraId="653C7B95"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10</w:t>
            </w:r>
          </w:p>
        </w:tc>
        <w:tc>
          <w:tcPr>
            <w:tcW w:w="4181"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C5DF95D"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 xml:space="preserve">hodin </w:t>
            </w:r>
          </w:p>
        </w:tc>
      </w:tr>
      <w:tr w:rsidR="005D26EA" w:rsidRPr="00F52EEF" w14:paraId="1B07094C" w14:textId="77777777" w:rsidTr="00FD2F2F">
        <w:tc>
          <w:tcPr>
            <w:tcW w:w="1068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EF0E828"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Informace o způsobu kontaktu s vyučujícím</w:t>
            </w:r>
          </w:p>
        </w:tc>
      </w:tr>
      <w:tr w:rsidR="005D26EA" w:rsidRPr="00F52EEF" w14:paraId="267CB424" w14:textId="77777777" w:rsidTr="007C44CA">
        <w:trPr>
          <w:trHeight w:val="2573"/>
        </w:trPr>
        <w:tc>
          <w:tcPr>
            <w:tcW w:w="10680" w:type="dxa"/>
            <w:gridSpan w:val="8"/>
            <w:tcBorders>
              <w:top w:val="single" w:sz="4" w:space="0" w:color="auto"/>
              <w:left w:val="single" w:sz="4" w:space="0" w:color="auto"/>
              <w:bottom w:val="single" w:sz="4" w:space="0" w:color="auto"/>
              <w:right w:val="single" w:sz="4" w:space="0" w:color="auto"/>
            </w:tcBorders>
            <w:hideMark/>
          </w:tcPr>
          <w:p w14:paraId="77FC5603" w14:textId="27F14B35" w:rsidR="005D26EA" w:rsidRPr="00F52EEF" w:rsidRDefault="0090023A" w:rsidP="00935F76">
            <w:pPr>
              <w:tabs>
                <w:tab w:val="left" w:pos="567"/>
              </w:tabs>
              <w:autoSpaceDE w:val="0"/>
              <w:autoSpaceDN w:val="0"/>
              <w:adjustRightInd w:val="0"/>
              <w:spacing w:line="256" w:lineRule="auto"/>
              <w:jc w:val="both"/>
              <w:rPr>
                <w:rFonts w:asciiTheme="minorHAnsi" w:eastAsia="Calibri" w:hAnsiTheme="minorHAnsi" w:cstheme="minorHAnsi"/>
                <w:lang w:eastAsia="en-US"/>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19179715" w14:textId="77777777" w:rsidR="005D26EA" w:rsidRPr="00F52EEF" w:rsidRDefault="005D26EA" w:rsidP="00935F76">
      <w:pPr>
        <w:tabs>
          <w:tab w:val="left" w:pos="567"/>
        </w:tabs>
        <w:rPr>
          <w:rFonts w:asciiTheme="minorHAnsi" w:hAnsiTheme="minorHAnsi" w:cstheme="minorHAnsi"/>
        </w:rPr>
      </w:pPr>
    </w:p>
    <w:p w14:paraId="628D183E" w14:textId="77777777" w:rsidR="008445AD" w:rsidRDefault="008445AD">
      <w:pPr>
        <w:rPr>
          <w:ins w:id="3754" w:author="Radim Bačuvčík" w:date="2020-02-06T15:07:00Z"/>
        </w:rPr>
      </w:pPr>
      <w:ins w:id="3755" w:author="Radim Bačuvčík" w:date="2020-02-06T15:07:00Z">
        <w:r>
          <w:br w:type="page"/>
        </w:r>
      </w:ins>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6"/>
        <w:gridCol w:w="251"/>
        <w:gridCol w:w="1134"/>
        <w:gridCol w:w="889"/>
        <w:gridCol w:w="816"/>
        <w:gridCol w:w="2156"/>
        <w:gridCol w:w="539"/>
        <w:gridCol w:w="1161"/>
        <w:tblGridChange w:id="3756">
          <w:tblGrid>
            <w:gridCol w:w="3686"/>
            <w:gridCol w:w="251"/>
            <w:gridCol w:w="1134"/>
            <w:gridCol w:w="889"/>
            <w:gridCol w:w="816"/>
            <w:gridCol w:w="2156"/>
            <w:gridCol w:w="539"/>
            <w:gridCol w:w="801"/>
            <w:gridCol w:w="360"/>
            <w:gridCol w:w="10272"/>
          </w:tblGrid>
        </w:tblGridChange>
      </w:tblGrid>
      <w:tr w:rsidR="005D26EA" w:rsidRPr="00F52EEF" w14:paraId="62C7F140" w14:textId="77777777" w:rsidTr="007C44CA">
        <w:tc>
          <w:tcPr>
            <w:tcW w:w="1063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D828228" w14:textId="4B9D09C8"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rPr>
              <w:lastRenderedPageBreak/>
              <w:br w:type="page"/>
            </w:r>
            <w:r w:rsidRPr="00F52EEF">
              <w:rPr>
                <w:rFonts w:asciiTheme="minorHAnsi" w:hAnsiTheme="minorHAnsi" w:cstheme="minorHAnsi"/>
                <w:b/>
                <w:lang w:eastAsia="en-US"/>
              </w:rPr>
              <w:t>B-III – Charakteristika studijního předmětu</w:t>
            </w:r>
          </w:p>
        </w:tc>
      </w:tr>
      <w:tr w:rsidR="005D26EA" w:rsidRPr="00F52EEF" w14:paraId="78FA55D4" w14:textId="77777777" w:rsidTr="007C44CA">
        <w:tc>
          <w:tcPr>
            <w:tcW w:w="3686" w:type="dxa"/>
            <w:tcBorders>
              <w:top w:val="double" w:sz="4" w:space="0" w:color="auto"/>
              <w:left w:val="single" w:sz="4" w:space="0" w:color="auto"/>
              <w:bottom w:val="single" w:sz="4" w:space="0" w:color="auto"/>
              <w:right w:val="single" w:sz="4" w:space="0" w:color="auto"/>
            </w:tcBorders>
            <w:shd w:val="clear" w:color="auto" w:fill="F7CAAC"/>
            <w:hideMark/>
          </w:tcPr>
          <w:p w14:paraId="2B7F1159"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Název studijního předmětu</w:t>
            </w:r>
          </w:p>
        </w:tc>
        <w:tc>
          <w:tcPr>
            <w:tcW w:w="6946" w:type="dxa"/>
            <w:gridSpan w:val="7"/>
            <w:tcBorders>
              <w:top w:val="double" w:sz="4" w:space="0" w:color="auto"/>
              <w:left w:val="single" w:sz="4" w:space="0" w:color="auto"/>
              <w:bottom w:val="single" w:sz="4" w:space="0" w:color="auto"/>
              <w:right w:val="single" w:sz="4" w:space="0" w:color="auto"/>
            </w:tcBorders>
            <w:hideMark/>
          </w:tcPr>
          <w:p w14:paraId="44C948CA"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Marketingový výzkum 2</w:t>
            </w:r>
          </w:p>
        </w:tc>
      </w:tr>
      <w:tr w:rsidR="005D26EA" w:rsidRPr="00F52EEF" w14:paraId="344D07BC" w14:textId="77777777" w:rsidTr="007C44CA">
        <w:tc>
          <w:tcPr>
            <w:tcW w:w="3686" w:type="dxa"/>
            <w:tcBorders>
              <w:top w:val="single" w:sz="4" w:space="0" w:color="auto"/>
              <w:left w:val="single" w:sz="4" w:space="0" w:color="auto"/>
              <w:bottom w:val="single" w:sz="4" w:space="0" w:color="auto"/>
              <w:right w:val="single" w:sz="4" w:space="0" w:color="auto"/>
            </w:tcBorders>
            <w:shd w:val="clear" w:color="auto" w:fill="F7CAAC"/>
            <w:hideMark/>
          </w:tcPr>
          <w:p w14:paraId="36BBAE29"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Typ předmětu</w:t>
            </w:r>
          </w:p>
        </w:tc>
        <w:tc>
          <w:tcPr>
            <w:tcW w:w="3090" w:type="dxa"/>
            <w:gridSpan w:val="4"/>
            <w:tcBorders>
              <w:top w:val="single" w:sz="4" w:space="0" w:color="auto"/>
              <w:left w:val="single" w:sz="4" w:space="0" w:color="auto"/>
              <w:bottom w:val="single" w:sz="4" w:space="0" w:color="auto"/>
              <w:right w:val="single" w:sz="4" w:space="0" w:color="auto"/>
            </w:tcBorders>
            <w:hideMark/>
          </w:tcPr>
          <w:p w14:paraId="59153661" w14:textId="5C9D7441" w:rsidR="005D26EA" w:rsidRPr="00F52EEF" w:rsidRDefault="0021018E" w:rsidP="00935F76">
            <w:pPr>
              <w:tabs>
                <w:tab w:val="left" w:pos="567"/>
              </w:tabs>
              <w:autoSpaceDE w:val="0"/>
              <w:autoSpaceDN w:val="0"/>
              <w:adjustRightInd w:val="0"/>
              <w:spacing w:line="256" w:lineRule="auto"/>
              <w:rPr>
                <w:rFonts w:asciiTheme="minorHAnsi" w:hAnsiTheme="minorHAnsi" w:cstheme="minorHAnsi"/>
                <w:lang w:eastAsia="en-US"/>
              </w:rPr>
            </w:pPr>
            <w:r w:rsidRPr="00F52EEF">
              <w:rPr>
                <w:rFonts w:asciiTheme="minorHAnsi" w:eastAsia="Calibri" w:hAnsiTheme="minorHAnsi" w:cstheme="minorHAnsi"/>
                <w:lang w:eastAsia="en-US"/>
              </w:rPr>
              <w:t>P</w:t>
            </w:r>
            <w:r w:rsidR="005D26EA" w:rsidRPr="00F52EEF">
              <w:rPr>
                <w:rFonts w:asciiTheme="minorHAnsi" w:eastAsia="Calibri" w:hAnsiTheme="minorHAnsi" w:cstheme="minorHAnsi"/>
                <w:lang w:eastAsia="en-US"/>
              </w:rPr>
              <w:t>ovinný</w:t>
            </w:r>
            <w:r w:rsidR="00195EEF" w:rsidRPr="00F52EEF">
              <w:rPr>
                <w:rFonts w:asciiTheme="minorHAnsi" w:eastAsia="Calibri" w:hAnsiTheme="minorHAnsi" w:cstheme="minorHAnsi"/>
                <w:lang w:eastAsia="en-US"/>
              </w:rPr>
              <w:t>,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DD41F20"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doporučený ročník/semestr</w:t>
            </w:r>
          </w:p>
        </w:tc>
        <w:tc>
          <w:tcPr>
            <w:tcW w:w="1161" w:type="dxa"/>
            <w:tcBorders>
              <w:top w:val="single" w:sz="4" w:space="0" w:color="auto"/>
              <w:left w:val="single" w:sz="4" w:space="0" w:color="auto"/>
              <w:bottom w:val="single" w:sz="4" w:space="0" w:color="auto"/>
              <w:right w:val="single" w:sz="4" w:space="0" w:color="auto"/>
            </w:tcBorders>
            <w:hideMark/>
          </w:tcPr>
          <w:p w14:paraId="6DBADA13"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2/LS</w:t>
            </w:r>
          </w:p>
        </w:tc>
      </w:tr>
      <w:tr w:rsidR="005D26EA" w:rsidRPr="00F52EEF" w14:paraId="0F978665" w14:textId="77777777" w:rsidTr="007C44CA">
        <w:tc>
          <w:tcPr>
            <w:tcW w:w="3686" w:type="dxa"/>
            <w:tcBorders>
              <w:top w:val="single" w:sz="4" w:space="0" w:color="auto"/>
              <w:left w:val="single" w:sz="4" w:space="0" w:color="auto"/>
              <w:bottom w:val="single" w:sz="4" w:space="0" w:color="auto"/>
              <w:right w:val="single" w:sz="4" w:space="0" w:color="auto"/>
            </w:tcBorders>
            <w:shd w:val="clear" w:color="auto" w:fill="F7CAAC"/>
            <w:hideMark/>
          </w:tcPr>
          <w:p w14:paraId="0A2E8274"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Rozsah studijního předmětu</w:t>
            </w:r>
          </w:p>
        </w:tc>
        <w:tc>
          <w:tcPr>
            <w:tcW w:w="1385" w:type="dxa"/>
            <w:gridSpan w:val="2"/>
            <w:tcBorders>
              <w:top w:val="single" w:sz="4" w:space="0" w:color="auto"/>
              <w:left w:val="single" w:sz="4" w:space="0" w:color="auto"/>
              <w:bottom w:val="single" w:sz="4" w:space="0" w:color="auto"/>
              <w:right w:val="single" w:sz="4" w:space="0" w:color="auto"/>
            </w:tcBorders>
            <w:hideMark/>
          </w:tcPr>
          <w:p w14:paraId="354F56BC"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eastAsia="Calibri" w:hAnsiTheme="minorHAnsi" w:cstheme="minorHAnsi"/>
                <w:lang w:eastAsia="en-US"/>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FBF45C9"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7E5018B" w14:textId="21C0B62E"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10</w:t>
            </w:r>
            <w:r w:rsidR="00195EEF" w:rsidRPr="00F52EEF">
              <w:rPr>
                <w:rFonts w:asciiTheme="minorHAnsi" w:hAnsiTheme="minorHAnsi" w:cstheme="minorHAnsi"/>
                <w:lang w:eastAsia="en-US"/>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778FCF4"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kreditů</w:t>
            </w:r>
          </w:p>
        </w:tc>
        <w:tc>
          <w:tcPr>
            <w:tcW w:w="1700" w:type="dxa"/>
            <w:gridSpan w:val="2"/>
            <w:tcBorders>
              <w:top w:val="single" w:sz="4" w:space="0" w:color="auto"/>
              <w:left w:val="single" w:sz="4" w:space="0" w:color="auto"/>
              <w:bottom w:val="single" w:sz="4" w:space="0" w:color="auto"/>
              <w:right w:val="single" w:sz="4" w:space="0" w:color="auto"/>
            </w:tcBorders>
            <w:hideMark/>
          </w:tcPr>
          <w:p w14:paraId="178CCCBF"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5</w:t>
            </w:r>
          </w:p>
        </w:tc>
      </w:tr>
      <w:tr w:rsidR="005D26EA" w:rsidRPr="00F52EEF" w14:paraId="3A806D96" w14:textId="77777777" w:rsidTr="007C44CA">
        <w:tc>
          <w:tcPr>
            <w:tcW w:w="3686" w:type="dxa"/>
            <w:tcBorders>
              <w:top w:val="single" w:sz="4" w:space="0" w:color="auto"/>
              <w:left w:val="single" w:sz="4" w:space="0" w:color="auto"/>
              <w:bottom w:val="single" w:sz="4" w:space="0" w:color="auto"/>
              <w:right w:val="single" w:sz="4" w:space="0" w:color="auto"/>
            </w:tcBorders>
            <w:shd w:val="clear" w:color="auto" w:fill="F7CAAC"/>
            <w:hideMark/>
          </w:tcPr>
          <w:p w14:paraId="430B7D59"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Prerekvizity, korekvizity, ekvivalence</w:t>
            </w:r>
          </w:p>
        </w:tc>
        <w:tc>
          <w:tcPr>
            <w:tcW w:w="6946" w:type="dxa"/>
            <w:gridSpan w:val="7"/>
            <w:tcBorders>
              <w:top w:val="single" w:sz="4" w:space="0" w:color="auto"/>
              <w:left w:val="single" w:sz="4" w:space="0" w:color="auto"/>
              <w:bottom w:val="single" w:sz="4" w:space="0" w:color="auto"/>
              <w:right w:val="single" w:sz="4" w:space="0" w:color="auto"/>
            </w:tcBorders>
            <w:hideMark/>
          </w:tcPr>
          <w:p w14:paraId="2AD4A310" w14:textId="4E88683E" w:rsidR="005D26EA" w:rsidRPr="00F52EEF" w:rsidRDefault="0021018E" w:rsidP="00935F76">
            <w:pPr>
              <w:tabs>
                <w:tab w:val="left" w:pos="567"/>
              </w:tabs>
              <w:spacing w:line="256" w:lineRule="auto"/>
              <w:jc w:val="both"/>
              <w:rPr>
                <w:rFonts w:asciiTheme="minorHAnsi" w:eastAsia="Calibri" w:hAnsiTheme="minorHAnsi" w:cstheme="minorHAnsi"/>
                <w:lang w:eastAsia="en-US"/>
              </w:rPr>
            </w:pPr>
            <w:r w:rsidRPr="00F52EEF">
              <w:rPr>
                <w:rFonts w:asciiTheme="minorHAnsi" w:eastAsia="Calibri" w:hAnsiTheme="minorHAnsi" w:cstheme="minorHAnsi"/>
                <w:lang w:eastAsia="en-US"/>
              </w:rPr>
              <w:t>P</w:t>
            </w:r>
            <w:r w:rsidR="00195EEF" w:rsidRPr="00F52EEF">
              <w:rPr>
                <w:rFonts w:asciiTheme="minorHAnsi" w:eastAsia="Calibri" w:hAnsiTheme="minorHAnsi" w:cstheme="minorHAnsi"/>
                <w:lang w:eastAsia="en-US"/>
              </w:rPr>
              <w:t xml:space="preserve">rerekvizity: </w:t>
            </w:r>
            <w:r w:rsidR="005D26EA" w:rsidRPr="00F52EEF">
              <w:rPr>
                <w:rFonts w:asciiTheme="minorHAnsi" w:eastAsia="Calibri" w:hAnsiTheme="minorHAnsi" w:cstheme="minorHAnsi"/>
                <w:lang w:eastAsia="en-US"/>
              </w:rPr>
              <w:t>Marketingový výzkum 1</w:t>
            </w:r>
          </w:p>
        </w:tc>
      </w:tr>
      <w:tr w:rsidR="005D26EA" w:rsidRPr="00F52EEF" w14:paraId="3198D1EF" w14:textId="77777777" w:rsidTr="007C44CA">
        <w:tc>
          <w:tcPr>
            <w:tcW w:w="3686" w:type="dxa"/>
            <w:tcBorders>
              <w:top w:val="single" w:sz="4" w:space="0" w:color="auto"/>
              <w:left w:val="single" w:sz="4" w:space="0" w:color="auto"/>
              <w:bottom w:val="single" w:sz="4" w:space="0" w:color="auto"/>
              <w:right w:val="single" w:sz="4" w:space="0" w:color="auto"/>
            </w:tcBorders>
            <w:shd w:val="clear" w:color="auto" w:fill="F7CAAC"/>
            <w:hideMark/>
          </w:tcPr>
          <w:p w14:paraId="6BF8E5FC"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Způsob ověření studijních výsledků</w:t>
            </w:r>
          </w:p>
        </w:tc>
        <w:tc>
          <w:tcPr>
            <w:tcW w:w="3090" w:type="dxa"/>
            <w:gridSpan w:val="4"/>
            <w:tcBorders>
              <w:top w:val="single" w:sz="4" w:space="0" w:color="auto"/>
              <w:left w:val="single" w:sz="4" w:space="0" w:color="auto"/>
              <w:bottom w:val="single" w:sz="4" w:space="0" w:color="auto"/>
              <w:right w:val="single" w:sz="4" w:space="0" w:color="auto"/>
            </w:tcBorders>
            <w:hideMark/>
          </w:tcPr>
          <w:p w14:paraId="469BF439" w14:textId="7BF30F51" w:rsidR="005D26EA" w:rsidRPr="00F52EEF" w:rsidRDefault="00185CC0" w:rsidP="00935F76">
            <w:pPr>
              <w:tabs>
                <w:tab w:val="left" w:pos="567"/>
              </w:tabs>
              <w:spacing w:line="256" w:lineRule="auto"/>
              <w:jc w:val="both"/>
              <w:rPr>
                <w:rFonts w:asciiTheme="minorHAnsi" w:hAnsiTheme="minorHAnsi" w:cstheme="minorHAnsi"/>
                <w:lang w:eastAsia="en-US"/>
              </w:rPr>
            </w:pPr>
            <w:r w:rsidRPr="00F52EEF">
              <w:rPr>
                <w:rFonts w:asciiTheme="minorHAnsi" w:eastAsia="Calibri" w:hAnsiTheme="minorHAnsi" w:cstheme="minorHAnsi"/>
                <w:lang w:eastAsia="en-US"/>
              </w:rPr>
              <w:t>Z</w:t>
            </w:r>
            <w:r w:rsidR="005D26EA" w:rsidRPr="00F52EEF">
              <w:rPr>
                <w:rFonts w:asciiTheme="minorHAnsi" w:eastAsia="Calibri" w:hAnsiTheme="minorHAnsi" w:cstheme="minorHAnsi"/>
                <w:lang w:eastAsia="en-US"/>
              </w:rPr>
              <w:t>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7F51C53"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Forma výuky</w:t>
            </w:r>
          </w:p>
        </w:tc>
        <w:tc>
          <w:tcPr>
            <w:tcW w:w="1700" w:type="dxa"/>
            <w:gridSpan w:val="2"/>
            <w:tcBorders>
              <w:top w:val="single" w:sz="4" w:space="0" w:color="auto"/>
              <w:left w:val="single" w:sz="4" w:space="0" w:color="auto"/>
              <w:bottom w:val="single" w:sz="4" w:space="0" w:color="auto"/>
              <w:right w:val="single" w:sz="4" w:space="0" w:color="auto"/>
            </w:tcBorders>
            <w:hideMark/>
          </w:tcPr>
          <w:p w14:paraId="414C9264" w14:textId="337C875A" w:rsidR="005D26EA" w:rsidRPr="00F52EEF" w:rsidRDefault="00556531" w:rsidP="00935F76">
            <w:pPr>
              <w:tabs>
                <w:tab w:val="left" w:pos="567"/>
              </w:tabs>
              <w:spacing w:line="256" w:lineRule="auto"/>
              <w:jc w:val="both"/>
              <w:rPr>
                <w:rFonts w:asciiTheme="minorHAnsi" w:eastAsia="Calibri" w:hAnsiTheme="minorHAnsi" w:cstheme="minorHAnsi"/>
                <w:lang w:eastAsia="en-US"/>
              </w:rPr>
            </w:pPr>
            <w:r w:rsidRPr="00F52EEF">
              <w:rPr>
                <w:rFonts w:asciiTheme="minorHAnsi" w:eastAsia="Calibri" w:hAnsiTheme="minorHAnsi" w:cstheme="minorHAnsi"/>
                <w:lang w:eastAsia="en-US"/>
              </w:rPr>
              <w:t>S</w:t>
            </w:r>
            <w:r w:rsidR="005D26EA" w:rsidRPr="00F52EEF">
              <w:rPr>
                <w:rFonts w:asciiTheme="minorHAnsi" w:eastAsia="Calibri" w:hAnsiTheme="minorHAnsi" w:cstheme="minorHAnsi"/>
                <w:lang w:eastAsia="en-US"/>
              </w:rPr>
              <w:t>eminář</w:t>
            </w:r>
          </w:p>
        </w:tc>
      </w:tr>
      <w:tr w:rsidR="005D26EA" w:rsidRPr="00F52EEF" w14:paraId="1AD43F1A" w14:textId="77777777" w:rsidTr="007C44CA">
        <w:tc>
          <w:tcPr>
            <w:tcW w:w="3686" w:type="dxa"/>
            <w:tcBorders>
              <w:top w:val="single" w:sz="4" w:space="0" w:color="auto"/>
              <w:left w:val="single" w:sz="4" w:space="0" w:color="auto"/>
              <w:bottom w:val="single" w:sz="4" w:space="0" w:color="auto"/>
              <w:right w:val="single" w:sz="4" w:space="0" w:color="auto"/>
            </w:tcBorders>
            <w:shd w:val="clear" w:color="auto" w:fill="F7CAAC"/>
            <w:hideMark/>
          </w:tcPr>
          <w:p w14:paraId="4EBA7BDD"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Forma způsobu ověření studijních výsledků a další požadavky na studenta</w:t>
            </w:r>
          </w:p>
        </w:tc>
        <w:tc>
          <w:tcPr>
            <w:tcW w:w="6946" w:type="dxa"/>
            <w:gridSpan w:val="7"/>
            <w:tcBorders>
              <w:top w:val="single" w:sz="4" w:space="0" w:color="auto"/>
              <w:left w:val="single" w:sz="4" w:space="0" w:color="auto"/>
              <w:bottom w:val="nil"/>
              <w:right w:val="single" w:sz="4" w:space="0" w:color="auto"/>
            </w:tcBorders>
          </w:tcPr>
          <w:p w14:paraId="18D76898" w14:textId="77777777" w:rsidR="005D26EA" w:rsidRPr="00F52EEF" w:rsidRDefault="005D26EA" w:rsidP="00935F76">
            <w:pPr>
              <w:tabs>
                <w:tab w:val="left" w:pos="567"/>
              </w:tabs>
              <w:spacing w:line="256" w:lineRule="auto"/>
              <w:rPr>
                <w:rFonts w:asciiTheme="minorHAnsi" w:hAnsiTheme="minorHAnsi" w:cstheme="minorHAnsi"/>
                <w:lang w:eastAsia="en-US"/>
              </w:rPr>
            </w:pPr>
          </w:p>
        </w:tc>
      </w:tr>
      <w:tr w:rsidR="005D26EA" w:rsidRPr="00F52EEF" w14:paraId="2B5479E2" w14:textId="77777777" w:rsidTr="007C44CA">
        <w:trPr>
          <w:trHeight w:val="134"/>
        </w:trPr>
        <w:tc>
          <w:tcPr>
            <w:tcW w:w="10632" w:type="dxa"/>
            <w:gridSpan w:val="8"/>
            <w:tcBorders>
              <w:top w:val="nil"/>
              <w:left w:val="single" w:sz="4" w:space="0" w:color="auto"/>
              <w:bottom w:val="single" w:sz="4" w:space="0" w:color="auto"/>
              <w:right w:val="single" w:sz="4" w:space="0" w:color="auto"/>
            </w:tcBorders>
          </w:tcPr>
          <w:p w14:paraId="0B22E868" w14:textId="4DDB5013" w:rsidR="007C44CA" w:rsidRPr="00F52EEF" w:rsidRDefault="007C44CA" w:rsidP="00935F76">
            <w:pPr>
              <w:tabs>
                <w:tab w:val="left" w:pos="567"/>
              </w:tabs>
              <w:spacing w:line="256" w:lineRule="auto"/>
              <w:rPr>
                <w:rFonts w:asciiTheme="minorHAnsi" w:eastAsia="TimesNewRoman" w:hAnsiTheme="minorHAnsi" w:cstheme="minorHAnsi"/>
                <w:shd w:val="clear" w:color="auto" w:fill="FFFFFF"/>
                <w:lang w:eastAsia="en-US"/>
              </w:rPr>
            </w:pPr>
            <w:r>
              <w:rPr>
                <w:rFonts w:asciiTheme="minorHAnsi" w:eastAsia="TimesNewRoman" w:hAnsiTheme="minorHAnsi" w:cstheme="minorHAnsi"/>
                <w:shd w:val="clear" w:color="auto" w:fill="FFFFFF"/>
                <w:lang w:eastAsia="en-US"/>
              </w:rPr>
              <w:t>1.</w:t>
            </w:r>
            <w:r w:rsidRPr="00F52EEF">
              <w:rPr>
                <w:rFonts w:asciiTheme="minorHAnsi" w:eastAsia="TimesNewRoman" w:hAnsiTheme="minorHAnsi" w:cstheme="minorHAnsi"/>
                <w:shd w:val="clear" w:color="auto" w:fill="FFFFFF"/>
                <w:lang w:eastAsia="en-US"/>
              </w:rPr>
              <w:t xml:space="preserve"> Aktivní účast a práce na 60 % seminářů </w:t>
            </w:r>
          </w:p>
          <w:p w14:paraId="553AA2CA" w14:textId="39485451" w:rsidR="007C44CA" w:rsidRPr="00F52EEF" w:rsidRDefault="007C44CA" w:rsidP="00935F76">
            <w:pPr>
              <w:tabs>
                <w:tab w:val="left" w:pos="567"/>
              </w:tabs>
              <w:spacing w:line="256" w:lineRule="auto"/>
              <w:rPr>
                <w:rFonts w:asciiTheme="minorHAnsi" w:eastAsia="TimesNewRoman" w:hAnsiTheme="minorHAnsi" w:cstheme="minorHAnsi"/>
                <w:shd w:val="clear" w:color="auto" w:fill="FFFFFF"/>
                <w:lang w:eastAsia="en-US"/>
              </w:rPr>
            </w:pPr>
            <w:r>
              <w:rPr>
                <w:rFonts w:asciiTheme="minorHAnsi" w:eastAsia="TimesNewRoman" w:hAnsiTheme="minorHAnsi" w:cstheme="minorHAnsi"/>
                <w:shd w:val="clear" w:color="auto" w:fill="FFFFFF"/>
                <w:lang w:eastAsia="en-US"/>
              </w:rPr>
              <w:t>2.</w:t>
            </w:r>
            <w:r w:rsidRPr="00F52EEF">
              <w:rPr>
                <w:rFonts w:asciiTheme="minorHAnsi" w:eastAsia="TimesNewRoman" w:hAnsiTheme="minorHAnsi" w:cstheme="minorHAnsi"/>
                <w:shd w:val="clear" w:color="auto" w:fill="FFFFFF"/>
                <w:lang w:eastAsia="en-US"/>
              </w:rPr>
              <w:t xml:space="preserve"> </w:t>
            </w:r>
            <w:r>
              <w:rPr>
                <w:rFonts w:asciiTheme="minorHAnsi" w:eastAsia="TimesNewRoman" w:hAnsiTheme="minorHAnsi" w:cstheme="minorHAnsi"/>
                <w:shd w:val="clear" w:color="auto" w:fill="FFFFFF"/>
                <w:lang w:eastAsia="en-US"/>
              </w:rPr>
              <w:t>T</w:t>
            </w:r>
            <w:r w:rsidRPr="00F52EEF">
              <w:rPr>
                <w:rFonts w:asciiTheme="minorHAnsi" w:eastAsia="TimesNewRoman" w:hAnsiTheme="minorHAnsi" w:cstheme="minorHAnsi"/>
                <w:shd w:val="clear" w:color="auto" w:fill="FFFFFF"/>
                <w:lang w:eastAsia="en-US"/>
              </w:rPr>
              <w:t>eoreticko aplikační test s úspěšností min. 60 %</w:t>
            </w:r>
          </w:p>
          <w:p w14:paraId="5B857E8B" w14:textId="26D77D12" w:rsidR="005D26EA" w:rsidRPr="007C44CA" w:rsidRDefault="007C44CA" w:rsidP="00935F76">
            <w:pPr>
              <w:tabs>
                <w:tab w:val="left" w:pos="567"/>
              </w:tabs>
              <w:spacing w:line="256" w:lineRule="auto"/>
              <w:rPr>
                <w:rFonts w:asciiTheme="minorHAnsi" w:eastAsia="TimesNewRoman" w:hAnsiTheme="minorHAnsi" w:cstheme="minorHAnsi"/>
                <w:shd w:val="clear" w:color="auto" w:fill="FFFFFF"/>
                <w:lang w:eastAsia="en-US"/>
              </w:rPr>
            </w:pPr>
            <w:r w:rsidRPr="00F52EEF">
              <w:rPr>
                <w:rFonts w:asciiTheme="minorHAnsi" w:eastAsia="TimesNewRoman" w:hAnsiTheme="minorHAnsi" w:cstheme="minorHAnsi"/>
                <w:shd w:val="clear" w:color="auto" w:fill="FFFFFF"/>
                <w:lang w:eastAsia="en-US"/>
              </w:rPr>
              <w:t>Celkové hodnocení je tvořeno všemi výše uvedenými podmínkami.</w:t>
            </w:r>
          </w:p>
        </w:tc>
      </w:tr>
      <w:tr w:rsidR="005D26EA" w:rsidRPr="00F52EEF" w14:paraId="08A7E04A" w14:textId="77777777" w:rsidTr="007C44CA">
        <w:trPr>
          <w:trHeight w:val="197"/>
        </w:trPr>
        <w:tc>
          <w:tcPr>
            <w:tcW w:w="3686" w:type="dxa"/>
            <w:tcBorders>
              <w:top w:val="nil"/>
              <w:left w:val="single" w:sz="4" w:space="0" w:color="auto"/>
              <w:bottom w:val="single" w:sz="4" w:space="0" w:color="auto"/>
              <w:right w:val="single" w:sz="4" w:space="0" w:color="auto"/>
            </w:tcBorders>
            <w:shd w:val="clear" w:color="auto" w:fill="F7CAAC"/>
            <w:hideMark/>
          </w:tcPr>
          <w:p w14:paraId="62D48F58"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Garant předmětu</w:t>
            </w:r>
          </w:p>
        </w:tc>
        <w:tc>
          <w:tcPr>
            <w:tcW w:w="6946" w:type="dxa"/>
            <w:gridSpan w:val="7"/>
            <w:tcBorders>
              <w:top w:val="nil"/>
              <w:left w:val="single" w:sz="4" w:space="0" w:color="auto"/>
              <w:bottom w:val="single" w:sz="4" w:space="0" w:color="auto"/>
              <w:right w:val="single" w:sz="4" w:space="0" w:color="auto"/>
            </w:tcBorders>
            <w:hideMark/>
          </w:tcPr>
          <w:p w14:paraId="0F8BFE4F"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Ing. Martina Juříková,  Ph.D.</w:t>
            </w:r>
          </w:p>
        </w:tc>
      </w:tr>
      <w:tr w:rsidR="005D26EA" w:rsidRPr="00F52EEF" w14:paraId="1245D014" w14:textId="77777777" w:rsidTr="007C44CA">
        <w:trPr>
          <w:trHeight w:val="243"/>
        </w:trPr>
        <w:tc>
          <w:tcPr>
            <w:tcW w:w="3686" w:type="dxa"/>
            <w:tcBorders>
              <w:top w:val="nil"/>
              <w:left w:val="single" w:sz="4" w:space="0" w:color="auto"/>
              <w:bottom w:val="single" w:sz="4" w:space="0" w:color="auto"/>
              <w:right w:val="single" w:sz="4" w:space="0" w:color="auto"/>
            </w:tcBorders>
            <w:shd w:val="clear" w:color="auto" w:fill="F7CAAC"/>
            <w:hideMark/>
          </w:tcPr>
          <w:p w14:paraId="2B542437" w14:textId="77777777" w:rsidR="005D26EA" w:rsidRPr="00F52EEF" w:rsidRDefault="005D26EA" w:rsidP="00935F76">
            <w:pPr>
              <w:tabs>
                <w:tab w:val="left" w:pos="567"/>
              </w:tabs>
              <w:spacing w:line="256" w:lineRule="auto"/>
              <w:rPr>
                <w:rFonts w:asciiTheme="minorHAnsi" w:hAnsiTheme="minorHAnsi" w:cstheme="minorHAnsi"/>
                <w:b/>
                <w:lang w:eastAsia="en-US"/>
              </w:rPr>
            </w:pPr>
            <w:r w:rsidRPr="00F52EEF">
              <w:rPr>
                <w:rFonts w:asciiTheme="minorHAnsi" w:hAnsiTheme="minorHAnsi" w:cstheme="minorHAnsi"/>
                <w:b/>
                <w:lang w:eastAsia="en-US"/>
              </w:rPr>
              <w:t>Zapojení garanta do výuky předmětu</w:t>
            </w:r>
          </w:p>
        </w:tc>
        <w:tc>
          <w:tcPr>
            <w:tcW w:w="6946" w:type="dxa"/>
            <w:gridSpan w:val="7"/>
            <w:tcBorders>
              <w:top w:val="nil"/>
              <w:left w:val="single" w:sz="4" w:space="0" w:color="auto"/>
              <w:bottom w:val="single" w:sz="4" w:space="0" w:color="auto"/>
              <w:right w:val="single" w:sz="4" w:space="0" w:color="auto"/>
            </w:tcBorders>
            <w:hideMark/>
          </w:tcPr>
          <w:p w14:paraId="55FE27B3" w14:textId="2FBCF346" w:rsidR="005D26EA" w:rsidRPr="00F52EEF" w:rsidRDefault="00C16557"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rPr>
              <w:t>Garant se podílí 100 % na výuce.</w:t>
            </w:r>
          </w:p>
        </w:tc>
      </w:tr>
      <w:tr w:rsidR="005D26EA" w:rsidRPr="00F52EEF" w14:paraId="3F294DD9" w14:textId="77777777" w:rsidTr="007C44CA">
        <w:tc>
          <w:tcPr>
            <w:tcW w:w="3686" w:type="dxa"/>
            <w:tcBorders>
              <w:top w:val="single" w:sz="4" w:space="0" w:color="auto"/>
              <w:left w:val="single" w:sz="4" w:space="0" w:color="auto"/>
              <w:bottom w:val="single" w:sz="4" w:space="0" w:color="auto"/>
              <w:right w:val="single" w:sz="4" w:space="0" w:color="auto"/>
            </w:tcBorders>
            <w:shd w:val="clear" w:color="auto" w:fill="F7CAAC"/>
            <w:hideMark/>
          </w:tcPr>
          <w:p w14:paraId="1B4C3EC6"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Vyučující</w:t>
            </w:r>
          </w:p>
        </w:tc>
        <w:tc>
          <w:tcPr>
            <w:tcW w:w="6946" w:type="dxa"/>
            <w:gridSpan w:val="7"/>
            <w:tcBorders>
              <w:top w:val="single" w:sz="4" w:space="0" w:color="auto"/>
              <w:left w:val="single" w:sz="4" w:space="0" w:color="auto"/>
              <w:bottom w:val="nil"/>
              <w:right w:val="single" w:sz="4" w:space="0" w:color="auto"/>
            </w:tcBorders>
          </w:tcPr>
          <w:p w14:paraId="5710EB8C" w14:textId="77777777"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3FE4A742" w14:textId="77777777" w:rsidTr="007C44CA">
        <w:trPr>
          <w:trHeight w:val="323"/>
        </w:trPr>
        <w:tc>
          <w:tcPr>
            <w:tcW w:w="10632" w:type="dxa"/>
            <w:gridSpan w:val="8"/>
            <w:tcBorders>
              <w:top w:val="nil"/>
              <w:left w:val="single" w:sz="4" w:space="0" w:color="auto"/>
              <w:bottom w:val="single" w:sz="4" w:space="0" w:color="auto"/>
              <w:right w:val="single" w:sz="4" w:space="0" w:color="auto"/>
            </w:tcBorders>
            <w:hideMark/>
          </w:tcPr>
          <w:p w14:paraId="2E9C5E91" w14:textId="77777777"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628B7C11" w14:textId="77777777" w:rsidTr="007C44CA">
        <w:tc>
          <w:tcPr>
            <w:tcW w:w="3686" w:type="dxa"/>
            <w:tcBorders>
              <w:top w:val="single" w:sz="4" w:space="0" w:color="auto"/>
              <w:left w:val="single" w:sz="4" w:space="0" w:color="auto"/>
              <w:bottom w:val="single" w:sz="4" w:space="0" w:color="auto"/>
              <w:right w:val="single" w:sz="4" w:space="0" w:color="auto"/>
            </w:tcBorders>
            <w:shd w:val="clear" w:color="auto" w:fill="F7CAAC"/>
            <w:hideMark/>
          </w:tcPr>
          <w:p w14:paraId="41F16CDD"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Stručná anotace předmětu</w:t>
            </w:r>
          </w:p>
        </w:tc>
        <w:tc>
          <w:tcPr>
            <w:tcW w:w="6946" w:type="dxa"/>
            <w:gridSpan w:val="7"/>
            <w:tcBorders>
              <w:top w:val="single" w:sz="4" w:space="0" w:color="auto"/>
              <w:left w:val="single" w:sz="4" w:space="0" w:color="auto"/>
              <w:bottom w:val="nil"/>
              <w:right w:val="single" w:sz="4" w:space="0" w:color="auto"/>
            </w:tcBorders>
          </w:tcPr>
          <w:p w14:paraId="65EA249D" w14:textId="77777777"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18246641" w14:textId="77777777" w:rsidTr="007C44CA">
        <w:trPr>
          <w:trHeight w:val="2274"/>
        </w:trPr>
        <w:tc>
          <w:tcPr>
            <w:tcW w:w="10632" w:type="dxa"/>
            <w:gridSpan w:val="8"/>
            <w:tcBorders>
              <w:top w:val="nil"/>
              <w:left w:val="single" w:sz="4" w:space="0" w:color="auto"/>
              <w:bottom w:val="single" w:sz="12" w:space="0" w:color="auto"/>
              <w:right w:val="single" w:sz="4" w:space="0" w:color="auto"/>
            </w:tcBorders>
            <w:hideMark/>
          </w:tcPr>
          <w:p w14:paraId="64537B65" w14:textId="3D6BB9B8" w:rsidR="00E87B36" w:rsidRPr="00E87B36" w:rsidRDefault="005D26EA" w:rsidP="00E87B36">
            <w:pPr>
              <w:tabs>
                <w:tab w:val="left" w:pos="567"/>
              </w:tabs>
              <w:spacing w:line="256" w:lineRule="auto"/>
              <w:jc w:val="both"/>
              <w:rPr>
                <w:ins w:id="3757" w:author="Martin Kazík" w:date="2020-01-23T11:23:00Z"/>
                <w:rFonts w:asciiTheme="minorHAnsi" w:hAnsiTheme="minorHAnsi" w:cstheme="minorHAnsi"/>
                <w:shd w:val="clear" w:color="auto" w:fill="FFFFFF"/>
                <w:lang w:eastAsia="en-US"/>
              </w:rPr>
            </w:pPr>
            <w:del w:id="3758" w:author="Martin Kazík" w:date="2020-01-23T11:23:00Z">
              <w:r w:rsidRPr="00F52EEF">
                <w:rPr>
                  <w:rFonts w:asciiTheme="minorHAnsi" w:hAnsiTheme="minorHAnsi" w:cstheme="minorHAnsi"/>
                  <w:shd w:val="clear" w:color="auto" w:fill="FFFFFF"/>
                  <w:lang w:eastAsia="en-US"/>
                </w:rPr>
                <w:delText>Cílem modulu je, aby student byl po absolvování schopen formulovat a aplikovat metody a techniky marketingového výzkumu při zkoumání prvků marketingového mixu a měření spokojenosti zákazníka. Zvláštní pozornost je věnována mediálnímu výzkumu a výzkumu komunikačního účinku, zejména ve vztahu ke značce, image.</w:delText>
              </w:r>
            </w:del>
            <w:ins w:id="3759" w:author="Martin Kazík" w:date="2020-01-23T11:23:00Z">
              <w:r w:rsidR="00E87B36" w:rsidRPr="00E87B36">
                <w:rPr>
                  <w:rFonts w:asciiTheme="minorHAnsi" w:hAnsiTheme="minorHAnsi" w:cstheme="minorHAnsi"/>
                  <w:b/>
                  <w:bCs/>
                  <w:shd w:val="clear" w:color="auto" w:fill="FFFFFF"/>
                  <w:lang w:eastAsia="en-US"/>
                </w:rPr>
                <w:t>Probíraná témata:</w:t>
              </w:r>
              <w:r w:rsidR="00E87B36" w:rsidRPr="00E87B36">
                <w:rPr>
                  <w:rFonts w:asciiTheme="minorHAnsi" w:hAnsiTheme="minorHAnsi" w:cstheme="minorHAnsi"/>
                  <w:shd w:val="clear" w:color="auto" w:fill="FFFFFF"/>
                  <w:lang w:eastAsia="en-US"/>
                </w:rPr>
                <w:t> </w:t>
              </w:r>
            </w:ins>
          </w:p>
          <w:p w14:paraId="71B1BFE9" w14:textId="77777777" w:rsidR="00E87B36" w:rsidRPr="00E87B36" w:rsidRDefault="00E87B36" w:rsidP="00E87B36">
            <w:pPr>
              <w:tabs>
                <w:tab w:val="left" w:pos="567"/>
              </w:tabs>
              <w:spacing w:line="256" w:lineRule="auto"/>
              <w:jc w:val="both"/>
              <w:rPr>
                <w:ins w:id="3760" w:author="Martin Kazík" w:date="2020-01-23T11:23:00Z"/>
                <w:rFonts w:asciiTheme="minorHAnsi" w:hAnsiTheme="minorHAnsi" w:cstheme="minorHAnsi"/>
                <w:shd w:val="clear" w:color="auto" w:fill="FFFFFF"/>
                <w:lang w:eastAsia="en-US"/>
              </w:rPr>
            </w:pPr>
            <w:ins w:id="3761" w:author="Martin Kazík" w:date="2020-01-23T11:23:00Z">
              <w:r w:rsidRPr="00E87B36">
                <w:rPr>
                  <w:rFonts w:asciiTheme="minorHAnsi" w:hAnsiTheme="minorHAnsi" w:cstheme="minorHAnsi"/>
                  <w:shd w:val="clear" w:color="auto" w:fill="FFFFFF"/>
                  <w:lang w:eastAsia="en-US"/>
                </w:rPr>
                <w:t>- Výzkum trhu - segmentační a tržní analýzy, etnografické studie, prognostické modely </w:t>
              </w:r>
            </w:ins>
          </w:p>
          <w:p w14:paraId="4B1C2EE7" w14:textId="77777777" w:rsidR="00E87B36" w:rsidRPr="00E87B36" w:rsidRDefault="00E87B36" w:rsidP="00E87B36">
            <w:pPr>
              <w:tabs>
                <w:tab w:val="left" w:pos="567"/>
              </w:tabs>
              <w:spacing w:line="256" w:lineRule="auto"/>
              <w:jc w:val="both"/>
              <w:rPr>
                <w:ins w:id="3762" w:author="Martin Kazík" w:date="2020-01-23T11:23:00Z"/>
                <w:rFonts w:asciiTheme="minorHAnsi" w:hAnsiTheme="minorHAnsi" w:cstheme="minorHAnsi"/>
                <w:shd w:val="clear" w:color="auto" w:fill="FFFFFF"/>
                <w:lang w:eastAsia="en-US"/>
              </w:rPr>
            </w:pPr>
            <w:ins w:id="3763" w:author="Martin Kazík" w:date="2020-01-23T11:23:00Z">
              <w:r w:rsidRPr="00E87B36">
                <w:rPr>
                  <w:rFonts w:asciiTheme="minorHAnsi" w:hAnsiTheme="minorHAnsi" w:cstheme="minorHAnsi"/>
                  <w:shd w:val="clear" w:color="auto" w:fill="FFFFFF"/>
                  <w:lang w:eastAsia="en-US"/>
                </w:rPr>
                <w:t>- Výzkum při vývoji nového produktu, metody a techniky testování stávajícího produktu </w:t>
              </w:r>
            </w:ins>
          </w:p>
          <w:p w14:paraId="13402512" w14:textId="77777777" w:rsidR="00E87B36" w:rsidRPr="00E87B36" w:rsidRDefault="00E87B36" w:rsidP="00E87B36">
            <w:pPr>
              <w:tabs>
                <w:tab w:val="left" w:pos="567"/>
              </w:tabs>
              <w:spacing w:line="256" w:lineRule="auto"/>
              <w:jc w:val="both"/>
              <w:rPr>
                <w:ins w:id="3764" w:author="Martin Kazík" w:date="2020-01-23T11:23:00Z"/>
                <w:rFonts w:asciiTheme="minorHAnsi" w:hAnsiTheme="minorHAnsi" w:cstheme="minorHAnsi"/>
                <w:shd w:val="clear" w:color="auto" w:fill="FFFFFF"/>
                <w:lang w:eastAsia="en-US"/>
              </w:rPr>
            </w:pPr>
            <w:ins w:id="3765" w:author="Martin Kazík" w:date="2020-01-23T11:23:00Z">
              <w:r w:rsidRPr="00E87B36">
                <w:rPr>
                  <w:rFonts w:asciiTheme="minorHAnsi" w:hAnsiTheme="minorHAnsi" w:cstheme="minorHAnsi"/>
                  <w:shd w:val="clear" w:color="auto" w:fill="FFFFFF"/>
                  <w:lang w:eastAsia="en-US"/>
                </w:rPr>
                <w:t>- Výzkum obalu </w:t>
              </w:r>
            </w:ins>
          </w:p>
          <w:p w14:paraId="1EDACC27" w14:textId="77777777" w:rsidR="00E87B36" w:rsidRPr="00E87B36" w:rsidRDefault="00E87B36" w:rsidP="00E87B36">
            <w:pPr>
              <w:tabs>
                <w:tab w:val="left" w:pos="567"/>
              </w:tabs>
              <w:spacing w:line="256" w:lineRule="auto"/>
              <w:jc w:val="both"/>
              <w:rPr>
                <w:ins w:id="3766" w:author="Martin Kazík" w:date="2020-01-23T11:23:00Z"/>
                <w:rFonts w:asciiTheme="minorHAnsi" w:hAnsiTheme="minorHAnsi" w:cstheme="minorHAnsi"/>
                <w:shd w:val="clear" w:color="auto" w:fill="FFFFFF"/>
                <w:lang w:eastAsia="en-US"/>
              </w:rPr>
            </w:pPr>
            <w:ins w:id="3767" w:author="Martin Kazík" w:date="2020-01-23T11:23:00Z">
              <w:r w:rsidRPr="00E87B36">
                <w:rPr>
                  <w:rFonts w:asciiTheme="minorHAnsi" w:hAnsiTheme="minorHAnsi" w:cstheme="minorHAnsi"/>
                  <w:shd w:val="clear" w:color="auto" w:fill="FFFFFF"/>
                  <w:lang w:eastAsia="en-US"/>
                </w:rPr>
                <w:t>- Výzkum značky - mapy vnímání, vazba k testování image </w:t>
              </w:r>
            </w:ins>
          </w:p>
          <w:p w14:paraId="4AD6B8E0" w14:textId="77777777" w:rsidR="00E87B36" w:rsidRPr="00E87B36" w:rsidRDefault="00E87B36" w:rsidP="00E87B36">
            <w:pPr>
              <w:tabs>
                <w:tab w:val="left" w:pos="567"/>
              </w:tabs>
              <w:spacing w:line="256" w:lineRule="auto"/>
              <w:jc w:val="both"/>
              <w:rPr>
                <w:ins w:id="3768" w:author="Martin Kazík" w:date="2020-01-23T11:23:00Z"/>
                <w:rFonts w:asciiTheme="minorHAnsi" w:hAnsiTheme="minorHAnsi" w:cstheme="minorHAnsi"/>
                <w:shd w:val="clear" w:color="auto" w:fill="FFFFFF"/>
                <w:lang w:eastAsia="en-US"/>
              </w:rPr>
            </w:pPr>
            <w:ins w:id="3769" w:author="Martin Kazík" w:date="2020-01-23T11:23:00Z">
              <w:r w:rsidRPr="00E87B36">
                <w:rPr>
                  <w:rFonts w:asciiTheme="minorHAnsi" w:hAnsiTheme="minorHAnsi" w:cstheme="minorHAnsi"/>
                  <w:shd w:val="clear" w:color="auto" w:fill="FFFFFF"/>
                  <w:lang w:eastAsia="en-US"/>
                </w:rPr>
                <w:t>- Cenový výzkum - cenová citlivost, vnímání cenové hladiny </w:t>
              </w:r>
            </w:ins>
          </w:p>
          <w:p w14:paraId="2A7F58DF" w14:textId="77777777" w:rsidR="00E87B36" w:rsidRPr="00E87B36" w:rsidRDefault="00E87B36" w:rsidP="00E87B36">
            <w:pPr>
              <w:tabs>
                <w:tab w:val="left" w:pos="567"/>
              </w:tabs>
              <w:spacing w:line="256" w:lineRule="auto"/>
              <w:jc w:val="both"/>
              <w:rPr>
                <w:ins w:id="3770" w:author="Martin Kazík" w:date="2020-01-23T11:23:00Z"/>
                <w:rFonts w:asciiTheme="minorHAnsi" w:hAnsiTheme="minorHAnsi" w:cstheme="minorHAnsi"/>
                <w:shd w:val="clear" w:color="auto" w:fill="FFFFFF"/>
                <w:lang w:eastAsia="en-US"/>
              </w:rPr>
            </w:pPr>
            <w:ins w:id="3771" w:author="Martin Kazík" w:date="2020-01-23T11:23:00Z">
              <w:r w:rsidRPr="00E87B36">
                <w:rPr>
                  <w:rFonts w:asciiTheme="minorHAnsi" w:hAnsiTheme="minorHAnsi" w:cstheme="minorHAnsi"/>
                  <w:shd w:val="clear" w:color="auto" w:fill="FFFFFF"/>
                  <w:lang w:eastAsia="en-US"/>
                </w:rPr>
                <w:t>- Mediální výzkum v ČR - základní projekty a ukazatele měření poslechovosti, čtenosti, sledovanosti médií </w:t>
              </w:r>
            </w:ins>
          </w:p>
          <w:p w14:paraId="72812146" w14:textId="77777777" w:rsidR="00E87B36" w:rsidRPr="00E87B36" w:rsidRDefault="00E87B36" w:rsidP="00E87B36">
            <w:pPr>
              <w:tabs>
                <w:tab w:val="left" w:pos="567"/>
              </w:tabs>
              <w:spacing w:line="256" w:lineRule="auto"/>
              <w:jc w:val="both"/>
              <w:rPr>
                <w:ins w:id="3772" w:author="Martin Kazík" w:date="2020-01-23T11:23:00Z"/>
                <w:rFonts w:asciiTheme="minorHAnsi" w:hAnsiTheme="minorHAnsi" w:cstheme="minorHAnsi"/>
                <w:shd w:val="clear" w:color="auto" w:fill="FFFFFF"/>
                <w:lang w:eastAsia="en-US"/>
              </w:rPr>
            </w:pPr>
            <w:ins w:id="3773" w:author="Martin Kazík" w:date="2020-01-23T11:23:00Z">
              <w:r w:rsidRPr="00E87B36">
                <w:rPr>
                  <w:rFonts w:asciiTheme="minorHAnsi" w:hAnsiTheme="minorHAnsi" w:cstheme="minorHAnsi"/>
                  <w:shd w:val="clear" w:color="auto" w:fill="FFFFFF"/>
                  <w:lang w:eastAsia="en-US"/>
                </w:rPr>
                <w:t>- Propagační výzkum - pretesty, průběžné testy, posttesty, měření komunikačního a prodejního efektu, základní ukazatele měření efektivity jednotlivých nástrojů komunikace </w:t>
              </w:r>
            </w:ins>
          </w:p>
          <w:p w14:paraId="5EE67875" w14:textId="0C3391C2" w:rsidR="00E87B36" w:rsidRDefault="00E87B36" w:rsidP="00E87B36">
            <w:pPr>
              <w:tabs>
                <w:tab w:val="left" w:pos="567"/>
              </w:tabs>
              <w:spacing w:line="256" w:lineRule="auto"/>
              <w:jc w:val="both"/>
              <w:rPr>
                <w:ins w:id="3774" w:author="Josef Kocourek" w:date="2020-02-10T12:48:00Z"/>
                <w:rFonts w:asciiTheme="minorHAnsi" w:hAnsiTheme="minorHAnsi" w:cstheme="minorHAnsi"/>
                <w:shd w:val="clear" w:color="auto" w:fill="FFFFFF"/>
                <w:lang w:eastAsia="en-US"/>
              </w:rPr>
            </w:pPr>
            <w:ins w:id="3775" w:author="Martin Kazík" w:date="2020-01-23T11:23:00Z">
              <w:r w:rsidRPr="00E87B36">
                <w:rPr>
                  <w:rFonts w:asciiTheme="minorHAnsi" w:hAnsiTheme="minorHAnsi" w:cstheme="minorHAnsi"/>
                  <w:shd w:val="clear" w:color="auto" w:fill="FFFFFF"/>
                  <w:lang w:eastAsia="en-US"/>
                </w:rPr>
                <w:t>- Měření spokojenosti zákazníků. Vazba spokojenost/důležitost/loajalita </w:t>
              </w:r>
            </w:ins>
          </w:p>
          <w:p w14:paraId="316B8529" w14:textId="7D09AFD6" w:rsidR="000112AA" w:rsidRPr="00E87B36" w:rsidRDefault="000112AA" w:rsidP="00E87B36">
            <w:pPr>
              <w:tabs>
                <w:tab w:val="left" w:pos="567"/>
              </w:tabs>
              <w:spacing w:line="256" w:lineRule="auto"/>
              <w:jc w:val="both"/>
              <w:rPr>
                <w:ins w:id="3776" w:author="Martin Kazík" w:date="2020-01-23T11:23:00Z"/>
                <w:rFonts w:asciiTheme="minorHAnsi" w:hAnsiTheme="minorHAnsi" w:cstheme="minorHAnsi"/>
                <w:shd w:val="clear" w:color="auto" w:fill="FFFFFF"/>
                <w:lang w:eastAsia="en-US"/>
              </w:rPr>
            </w:pPr>
            <w:ins w:id="3777" w:author="Josef Kocourek" w:date="2020-02-10T12:49:00Z">
              <w:r>
                <w:rPr>
                  <w:rFonts w:ascii="Calibri" w:hAnsi="Calibri" w:cs="Calibri"/>
                </w:rPr>
                <w:t xml:space="preserve">- </w:t>
              </w:r>
            </w:ins>
            <w:ins w:id="3778" w:author="Josef Kocourek" w:date="2020-02-10T12:48:00Z">
              <w:r>
                <w:rPr>
                  <w:rFonts w:ascii="Calibri" w:hAnsi="Calibri" w:cs="Calibri"/>
                </w:rPr>
                <w:t>vyhodnoc</w:t>
              </w:r>
            </w:ins>
            <w:ins w:id="3779" w:author="Josef Kocourek" w:date="2020-02-10T12:49:00Z">
              <w:r>
                <w:rPr>
                  <w:rFonts w:ascii="Calibri" w:hAnsi="Calibri" w:cs="Calibri"/>
                </w:rPr>
                <w:t>ení</w:t>
              </w:r>
            </w:ins>
            <w:ins w:id="3780" w:author="Josef Kocourek" w:date="2020-02-10T12:48:00Z">
              <w:r>
                <w:rPr>
                  <w:rFonts w:ascii="Calibri" w:hAnsi="Calibri" w:cs="Calibri"/>
                </w:rPr>
                <w:t xml:space="preserve"> základní</w:t>
              </w:r>
            </w:ins>
            <w:ins w:id="3781" w:author="Josef Kocourek" w:date="2020-02-10T12:49:00Z">
              <w:r>
                <w:rPr>
                  <w:rFonts w:ascii="Calibri" w:hAnsi="Calibri" w:cs="Calibri"/>
                </w:rPr>
                <w:t>ch</w:t>
              </w:r>
            </w:ins>
            <w:ins w:id="3782" w:author="Josef Kocourek" w:date="2020-02-10T12:48:00Z">
              <w:r>
                <w:rPr>
                  <w:rFonts w:ascii="Calibri" w:hAnsi="Calibri" w:cs="Calibri"/>
                </w:rPr>
                <w:t xml:space="preserve"> ukazatel</w:t>
              </w:r>
            </w:ins>
            <w:ins w:id="3783" w:author="Josef Kocourek" w:date="2020-02-10T12:49:00Z">
              <w:r>
                <w:rPr>
                  <w:rFonts w:ascii="Calibri" w:hAnsi="Calibri" w:cs="Calibri"/>
                </w:rPr>
                <w:t>ů</w:t>
              </w:r>
            </w:ins>
            <w:ins w:id="3784" w:author="Josef Kocourek" w:date="2020-02-10T12:48:00Z">
              <w:r>
                <w:rPr>
                  <w:rFonts w:ascii="Calibri" w:hAnsi="Calibri" w:cs="Calibri"/>
                </w:rPr>
                <w:t xml:space="preserve"> deskriptivní statistiky dotazníkových šetření v dostupném softwaru Excell.</w:t>
              </w:r>
            </w:ins>
          </w:p>
          <w:p w14:paraId="1C237AA2" w14:textId="7749C690"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78E4BF65" w14:textId="77777777" w:rsidTr="007C44CA">
        <w:trPr>
          <w:trHeight w:val="265"/>
        </w:trPr>
        <w:tc>
          <w:tcPr>
            <w:tcW w:w="3937" w:type="dxa"/>
            <w:gridSpan w:val="2"/>
            <w:tcBorders>
              <w:top w:val="nil"/>
              <w:left w:val="single" w:sz="4" w:space="0" w:color="auto"/>
              <w:bottom w:val="single" w:sz="4" w:space="0" w:color="auto"/>
              <w:right w:val="single" w:sz="4" w:space="0" w:color="auto"/>
            </w:tcBorders>
            <w:shd w:val="clear" w:color="auto" w:fill="F7CAAC"/>
            <w:hideMark/>
          </w:tcPr>
          <w:p w14:paraId="47739771"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b/>
                <w:lang w:eastAsia="en-US"/>
              </w:rPr>
              <w:t>Studijní literatura a studijní pomůcky</w:t>
            </w:r>
          </w:p>
        </w:tc>
        <w:tc>
          <w:tcPr>
            <w:tcW w:w="6695" w:type="dxa"/>
            <w:gridSpan w:val="6"/>
            <w:tcBorders>
              <w:top w:val="nil"/>
              <w:left w:val="single" w:sz="4" w:space="0" w:color="auto"/>
              <w:bottom w:val="nil"/>
              <w:right w:val="single" w:sz="4" w:space="0" w:color="auto"/>
            </w:tcBorders>
          </w:tcPr>
          <w:p w14:paraId="38859CFF" w14:textId="77777777" w:rsidR="005D26EA" w:rsidRPr="00F52EEF" w:rsidRDefault="005D26EA" w:rsidP="00935F76">
            <w:pPr>
              <w:tabs>
                <w:tab w:val="left" w:pos="567"/>
              </w:tabs>
              <w:spacing w:line="256" w:lineRule="auto"/>
              <w:jc w:val="both"/>
              <w:rPr>
                <w:rFonts w:asciiTheme="minorHAnsi" w:hAnsiTheme="minorHAnsi" w:cstheme="minorHAnsi"/>
                <w:lang w:eastAsia="en-US"/>
              </w:rPr>
            </w:pPr>
          </w:p>
        </w:tc>
      </w:tr>
      <w:tr w:rsidR="005D26EA" w:rsidRPr="00F52EEF" w14:paraId="77B1C1B4" w14:textId="77777777" w:rsidTr="00E87B36">
        <w:tblPrEx>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85" w:author="Martin Kazík" w:date="2020-01-23T11:23:00Z">
            <w:tblPrEx>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116"/>
          <w:trPrChange w:id="3786" w:author="Martin Kazík" w:date="2020-01-23T11:23:00Z">
            <w:trPr>
              <w:gridBefore w:val="8"/>
              <w:trHeight w:val="3658"/>
            </w:trPr>
          </w:trPrChange>
        </w:trPr>
        <w:tc>
          <w:tcPr>
            <w:tcW w:w="10632" w:type="dxa"/>
            <w:gridSpan w:val="8"/>
            <w:tcBorders>
              <w:top w:val="nil"/>
              <w:left w:val="single" w:sz="4" w:space="0" w:color="auto"/>
              <w:bottom w:val="single" w:sz="4" w:space="0" w:color="auto"/>
              <w:right w:val="single" w:sz="4" w:space="0" w:color="auto"/>
            </w:tcBorders>
            <w:hideMark/>
            <w:tcPrChange w:id="3787" w:author="Martin Kazík" w:date="2020-01-23T11:23:00Z">
              <w:tcPr>
                <w:tcW w:w="10632" w:type="dxa"/>
                <w:gridSpan w:val="2"/>
                <w:tcBorders>
                  <w:top w:val="nil"/>
                  <w:left w:val="single" w:sz="4" w:space="0" w:color="auto"/>
                  <w:bottom w:val="single" w:sz="4" w:space="0" w:color="auto"/>
                  <w:right w:val="single" w:sz="4" w:space="0" w:color="auto"/>
                </w:tcBorders>
                <w:hideMark/>
              </w:tcPr>
            </w:tcPrChange>
          </w:tcPr>
          <w:p w14:paraId="7A8F80F2" w14:textId="77777777" w:rsidR="005D26EA" w:rsidRPr="007C44CA" w:rsidRDefault="005D26EA" w:rsidP="00935F76">
            <w:pPr>
              <w:tabs>
                <w:tab w:val="left" w:pos="567"/>
              </w:tabs>
              <w:jc w:val="both"/>
              <w:rPr>
                <w:rFonts w:asciiTheme="minorHAnsi" w:hAnsiTheme="minorHAnsi" w:cstheme="minorHAnsi"/>
                <w:b/>
              </w:rPr>
            </w:pPr>
            <w:r w:rsidRPr="007C44CA">
              <w:rPr>
                <w:rFonts w:asciiTheme="minorHAnsi" w:hAnsiTheme="minorHAnsi" w:cstheme="minorHAnsi"/>
                <w:b/>
              </w:rPr>
              <w:t xml:space="preserve">Povinná literatura: </w:t>
            </w:r>
          </w:p>
          <w:p w14:paraId="6E52BC7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HENDL, Jan. 2016. </w:t>
            </w:r>
            <w:r w:rsidRPr="00F52EEF">
              <w:rPr>
                <w:rFonts w:asciiTheme="minorHAnsi" w:hAnsiTheme="minorHAnsi" w:cstheme="minorHAnsi"/>
                <w:i/>
              </w:rPr>
              <w:t>Kvalitativní výzkum: základní teorie, metody a aplikace.</w:t>
            </w:r>
            <w:r w:rsidRPr="00F52EEF">
              <w:rPr>
                <w:rFonts w:asciiTheme="minorHAnsi" w:hAnsiTheme="minorHAnsi" w:cstheme="minorHAnsi"/>
              </w:rPr>
              <w:t xml:space="preserve"> Čtvrté, přepracované a rozšířené vydání. Praha: Portál. ISBN 978-80-262-0982-9.</w:t>
            </w:r>
          </w:p>
          <w:p w14:paraId="771551D5" w14:textId="77777777" w:rsidR="005D26EA" w:rsidRPr="00E87B36" w:rsidRDefault="005D26EA" w:rsidP="00935F76">
            <w:pPr>
              <w:tabs>
                <w:tab w:val="left" w:pos="567"/>
              </w:tabs>
              <w:jc w:val="both"/>
              <w:rPr>
                <w:rFonts w:asciiTheme="minorHAnsi" w:hAnsiTheme="minorHAnsi"/>
                <w:color w:val="FF0000"/>
                <w:rPrChange w:id="3788" w:author="Martin Kazík" w:date="2020-01-23T11:23:00Z">
                  <w:rPr>
                    <w:rFonts w:asciiTheme="minorHAnsi" w:hAnsiTheme="minorHAnsi"/>
                  </w:rPr>
                </w:rPrChange>
              </w:rPr>
            </w:pPr>
            <w:r w:rsidRPr="00E87B36">
              <w:rPr>
                <w:rFonts w:asciiTheme="minorHAnsi" w:hAnsiTheme="minorHAnsi"/>
                <w:color w:val="FF0000"/>
                <w:rPrChange w:id="3789" w:author="Martin Kazík" w:date="2020-01-23T11:23:00Z">
                  <w:rPr>
                    <w:rFonts w:asciiTheme="minorHAnsi" w:hAnsiTheme="minorHAnsi"/>
                  </w:rPr>
                </w:rPrChange>
              </w:rPr>
              <w:t xml:space="preserve">MIOVSKÝ, Michal. 2006. </w:t>
            </w:r>
            <w:r w:rsidRPr="00E87B36">
              <w:rPr>
                <w:rFonts w:asciiTheme="minorHAnsi" w:hAnsiTheme="minorHAnsi"/>
                <w:i/>
                <w:color w:val="FF0000"/>
                <w:rPrChange w:id="3790" w:author="Martin Kazík" w:date="2020-01-23T11:23:00Z">
                  <w:rPr>
                    <w:rFonts w:asciiTheme="minorHAnsi" w:hAnsiTheme="minorHAnsi"/>
                    <w:i/>
                  </w:rPr>
                </w:rPrChange>
              </w:rPr>
              <w:t>Kvalitativní přístup a metody v psychologickém výzkumu.</w:t>
            </w:r>
            <w:r w:rsidRPr="00E87B36">
              <w:rPr>
                <w:rFonts w:asciiTheme="minorHAnsi" w:hAnsiTheme="minorHAnsi"/>
                <w:color w:val="FF0000"/>
                <w:rPrChange w:id="3791" w:author="Martin Kazík" w:date="2020-01-23T11:23:00Z">
                  <w:rPr>
                    <w:rFonts w:asciiTheme="minorHAnsi" w:hAnsiTheme="minorHAnsi"/>
                  </w:rPr>
                </w:rPrChange>
              </w:rPr>
              <w:t xml:space="preserve"> Praha: Grada. ISBN 80-247-1362-4.</w:t>
            </w:r>
          </w:p>
          <w:p w14:paraId="07F15D88"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TAHAL, Radek et al. 2017. </w:t>
            </w:r>
            <w:r w:rsidRPr="00F52EEF">
              <w:rPr>
                <w:rFonts w:asciiTheme="minorHAnsi" w:eastAsia="Calibri" w:hAnsiTheme="minorHAnsi" w:cstheme="minorHAnsi"/>
                <w:i/>
              </w:rPr>
              <w:t>Marketingový výzkum: postupy, metody, trendy.</w:t>
            </w:r>
            <w:r w:rsidRPr="00F52EEF">
              <w:rPr>
                <w:rFonts w:asciiTheme="minorHAnsi" w:eastAsia="Calibri" w:hAnsiTheme="minorHAnsi" w:cstheme="minorHAnsi"/>
              </w:rPr>
              <w:t xml:space="preserve"> Praha: Grada. ISBN 978-80-271-0206-8.</w:t>
            </w:r>
          </w:p>
          <w:p w14:paraId="519DD557" w14:textId="77777777" w:rsidR="005D26EA" w:rsidRPr="00F52EEF" w:rsidRDefault="005D26EA" w:rsidP="00935F76">
            <w:pPr>
              <w:tabs>
                <w:tab w:val="left" w:pos="567"/>
              </w:tabs>
              <w:jc w:val="both"/>
              <w:rPr>
                <w:rFonts w:asciiTheme="minorHAnsi" w:eastAsia="Calibri" w:hAnsiTheme="minorHAnsi" w:cstheme="minorHAnsi"/>
              </w:rPr>
            </w:pPr>
          </w:p>
          <w:p w14:paraId="2F0E4785" w14:textId="77777777" w:rsidR="005D26EA" w:rsidRPr="007C44CA" w:rsidRDefault="005D26EA" w:rsidP="00935F76">
            <w:pPr>
              <w:tabs>
                <w:tab w:val="left" w:pos="567"/>
              </w:tabs>
              <w:jc w:val="both"/>
              <w:rPr>
                <w:rFonts w:asciiTheme="minorHAnsi" w:hAnsiTheme="minorHAnsi" w:cstheme="minorHAnsi"/>
                <w:b/>
              </w:rPr>
            </w:pPr>
            <w:r w:rsidRPr="007C44CA">
              <w:rPr>
                <w:rFonts w:asciiTheme="minorHAnsi" w:hAnsiTheme="minorHAnsi" w:cstheme="minorHAnsi"/>
                <w:b/>
              </w:rPr>
              <w:t xml:space="preserve">Doporučená literatura: </w:t>
            </w:r>
          </w:p>
          <w:p w14:paraId="51DA75C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CHRÁSKA, Miroslav a Ilona KOČVAROVÁ. 2014. </w:t>
            </w:r>
            <w:r w:rsidRPr="00F52EEF">
              <w:rPr>
                <w:rFonts w:asciiTheme="minorHAnsi" w:hAnsiTheme="minorHAnsi" w:cstheme="minorHAnsi"/>
                <w:i/>
              </w:rPr>
              <w:t>Kvantitativní design v pedagogických výzkumech začínajících akademických pracovníků.</w:t>
            </w:r>
            <w:r w:rsidRPr="00F52EEF">
              <w:rPr>
                <w:rFonts w:asciiTheme="minorHAnsi" w:hAnsiTheme="minorHAnsi" w:cstheme="minorHAnsi"/>
              </w:rPr>
              <w:t xml:space="preserve"> Zlín: Univerzita Tomáše Bati ve Zlíně, Fakulta humanitních studií. ISBN 978-80-7454-420-0.</w:t>
            </w:r>
          </w:p>
          <w:p w14:paraId="44E569E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MAXWELL, Joseph Alex. 2013. </w:t>
            </w:r>
            <w:r w:rsidRPr="00F52EEF">
              <w:rPr>
                <w:rFonts w:asciiTheme="minorHAnsi" w:hAnsiTheme="minorHAnsi" w:cstheme="minorHAnsi"/>
                <w:i/>
              </w:rPr>
              <w:t>Qualitative research design: an interactive approach.</w:t>
            </w:r>
            <w:r w:rsidRPr="00F52EEF">
              <w:rPr>
                <w:rFonts w:asciiTheme="minorHAnsi" w:hAnsiTheme="minorHAnsi" w:cstheme="minorHAnsi"/>
              </w:rPr>
              <w:t xml:space="preserve"> 3rd ed. Thousand Oaks, Calif.: Sage. ISBN 978-1-4129-8119-4.</w:t>
            </w:r>
          </w:p>
          <w:p w14:paraId="68C09ACA" w14:textId="77777777" w:rsidR="005D26EA" w:rsidRPr="00F52EEF" w:rsidRDefault="005D26EA" w:rsidP="00935F76">
            <w:pPr>
              <w:tabs>
                <w:tab w:val="left" w:pos="567"/>
              </w:tabs>
              <w:jc w:val="both"/>
              <w:rPr>
                <w:del w:id="3792" w:author="Martin Kazík" w:date="2020-01-23T11:23:00Z"/>
                <w:rFonts w:asciiTheme="minorHAnsi" w:hAnsiTheme="minorHAnsi" w:cstheme="minorHAnsi"/>
              </w:rPr>
            </w:pPr>
            <w:r w:rsidRPr="00F52EEF">
              <w:rPr>
                <w:rFonts w:asciiTheme="minorHAnsi" w:hAnsiTheme="minorHAnsi" w:cstheme="minorHAnsi"/>
              </w:rPr>
              <w:t>ŘEZANKOVÁ, Hana. 2017. Analýza dat z dotazníkových šetření. Čtvrté přepracované vydání, Praha: Professional Publishing. ISBN 978-80-906594-8-3.</w:t>
            </w:r>
          </w:p>
          <w:p w14:paraId="4F868BE5" w14:textId="748BA0CA" w:rsidR="005D26EA" w:rsidRPr="00F52EEF" w:rsidRDefault="005D26EA" w:rsidP="00E87B36">
            <w:pPr>
              <w:tabs>
                <w:tab w:val="left" w:pos="567"/>
              </w:tabs>
              <w:jc w:val="both"/>
              <w:rPr>
                <w:rFonts w:asciiTheme="minorHAnsi" w:hAnsiTheme="minorHAnsi" w:cstheme="minorHAnsi"/>
                <w:lang w:eastAsia="en-US"/>
              </w:rPr>
            </w:pPr>
          </w:p>
        </w:tc>
      </w:tr>
      <w:tr w:rsidR="005D26EA" w:rsidRPr="00F52EEF" w14:paraId="1DBDAAC2" w14:textId="77777777" w:rsidTr="007C44CA">
        <w:tc>
          <w:tcPr>
            <w:tcW w:w="1063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9611DB5" w14:textId="77777777" w:rsidR="005D26EA" w:rsidRPr="00F52EEF" w:rsidRDefault="005D26EA" w:rsidP="00935F76">
            <w:pPr>
              <w:tabs>
                <w:tab w:val="left" w:pos="567"/>
              </w:tabs>
              <w:spacing w:line="256" w:lineRule="auto"/>
              <w:jc w:val="center"/>
              <w:rPr>
                <w:rFonts w:asciiTheme="minorHAnsi" w:hAnsiTheme="minorHAnsi" w:cstheme="minorHAnsi"/>
                <w:b/>
                <w:lang w:eastAsia="en-US"/>
              </w:rPr>
            </w:pPr>
            <w:r w:rsidRPr="00F52EEF">
              <w:rPr>
                <w:rFonts w:asciiTheme="minorHAnsi" w:hAnsiTheme="minorHAnsi" w:cstheme="minorHAnsi"/>
                <w:b/>
                <w:lang w:eastAsia="en-US"/>
              </w:rPr>
              <w:t>Informace ke kombinované nebo distanční formě</w:t>
            </w:r>
          </w:p>
        </w:tc>
      </w:tr>
      <w:tr w:rsidR="005D26EA" w:rsidRPr="00F52EEF" w14:paraId="6AA652C6" w14:textId="77777777" w:rsidTr="007C44CA">
        <w:tc>
          <w:tcPr>
            <w:tcW w:w="5071"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04C8DA6" w14:textId="77777777" w:rsidR="005D26EA" w:rsidRPr="00F52EEF" w:rsidRDefault="005D26EA" w:rsidP="00935F76">
            <w:pPr>
              <w:tabs>
                <w:tab w:val="left" w:pos="567"/>
              </w:tabs>
              <w:autoSpaceDE w:val="0"/>
              <w:autoSpaceDN w:val="0"/>
              <w:adjustRightInd w:val="0"/>
              <w:spacing w:line="256" w:lineRule="auto"/>
              <w:rPr>
                <w:rFonts w:asciiTheme="minorHAnsi" w:hAnsiTheme="minorHAnsi" w:cstheme="minorHAnsi"/>
                <w:lang w:eastAsia="en-US"/>
              </w:rPr>
            </w:pPr>
            <w:r w:rsidRPr="00F52EEF">
              <w:rPr>
                <w:rFonts w:asciiTheme="minorHAnsi" w:hAnsiTheme="minorHAnsi" w:cstheme="minorHAnsi"/>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63E2E37B" w14:textId="77777777" w:rsidR="005D26EA" w:rsidRPr="00F52EEF" w:rsidRDefault="005D26EA" w:rsidP="00935F76">
            <w:pPr>
              <w:tabs>
                <w:tab w:val="left" w:pos="567"/>
              </w:tabs>
              <w:spacing w:line="256" w:lineRule="auto"/>
              <w:jc w:val="both"/>
              <w:rPr>
                <w:rFonts w:asciiTheme="minorHAnsi" w:hAnsiTheme="minorHAnsi" w:cstheme="minorHAnsi"/>
                <w:lang w:eastAsia="en-US"/>
              </w:rPr>
            </w:pPr>
            <w:r w:rsidRPr="00F52EEF">
              <w:rPr>
                <w:rFonts w:asciiTheme="minorHAnsi" w:hAnsiTheme="minorHAnsi" w:cstheme="minorHAnsi"/>
                <w:lang w:eastAsia="en-US"/>
              </w:rPr>
              <w:t>10</w:t>
            </w:r>
          </w:p>
        </w:tc>
        <w:tc>
          <w:tcPr>
            <w:tcW w:w="4672"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23DDF25"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 xml:space="preserve">hodin </w:t>
            </w:r>
          </w:p>
        </w:tc>
      </w:tr>
      <w:tr w:rsidR="005D26EA" w:rsidRPr="00F52EEF" w14:paraId="0240DECA" w14:textId="77777777" w:rsidTr="007C44CA">
        <w:tc>
          <w:tcPr>
            <w:tcW w:w="1063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9C268F3" w14:textId="77777777" w:rsidR="005D26EA" w:rsidRPr="00F52EEF" w:rsidRDefault="005D26EA" w:rsidP="00935F76">
            <w:pPr>
              <w:tabs>
                <w:tab w:val="left" w:pos="567"/>
              </w:tabs>
              <w:spacing w:line="256" w:lineRule="auto"/>
              <w:jc w:val="both"/>
              <w:rPr>
                <w:rFonts w:asciiTheme="minorHAnsi" w:hAnsiTheme="minorHAnsi" w:cstheme="minorHAnsi"/>
                <w:b/>
                <w:lang w:eastAsia="en-US"/>
              </w:rPr>
            </w:pPr>
            <w:r w:rsidRPr="00F52EEF">
              <w:rPr>
                <w:rFonts w:asciiTheme="minorHAnsi" w:hAnsiTheme="minorHAnsi" w:cstheme="minorHAnsi"/>
                <w:b/>
                <w:lang w:eastAsia="en-US"/>
              </w:rPr>
              <w:t>Informace o způsobu kontaktu s vyučujícím</w:t>
            </w:r>
          </w:p>
        </w:tc>
      </w:tr>
      <w:tr w:rsidR="005D26EA" w:rsidRPr="00F52EEF" w14:paraId="24D2F695" w14:textId="77777777" w:rsidTr="00E87B36">
        <w:tblPrEx>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93" w:author="Martin Kazík" w:date="2020-01-23T11:23:00Z">
            <w:tblPrEx>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259"/>
          <w:trPrChange w:id="3794" w:author="Martin Kazík" w:date="2020-01-23T11:23:00Z">
            <w:trPr>
              <w:gridBefore w:val="8"/>
              <w:trHeight w:val="2573"/>
            </w:trPr>
          </w:trPrChange>
        </w:trPr>
        <w:tc>
          <w:tcPr>
            <w:tcW w:w="10632" w:type="dxa"/>
            <w:gridSpan w:val="8"/>
            <w:tcBorders>
              <w:top w:val="single" w:sz="4" w:space="0" w:color="auto"/>
              <w:left w:val="single" w:sz="4" w:space="0" w:color="auto"/>
              <w:bottom w:val="single" w:sz="4" w:space="0" w:color="auto"/>
              <w:right w:val="single" w:sz="4" w:space="0" w:color="auto"/>
            </w:tcBorders>
            <w:hideMark/>
            <w:tcPrChange w:id="3795" w:author="Martin Kazík" w:date="2020-01-23T11:23:00Z">
              <w:tcPr>
                <w:tcW w:w="10632" w:type="dxa"/>
                <w:gridSpan w:val="2"/>
                <w:tcBorders>
                  <w:top w:val="single" w:sz="4" w:space="0" w:color="auto"/>
                  <w:left w:val="single" w:sz="4" w:space="0" w:color="auto"/>
                  <w:bottom w:val="single" w:sz="4" w:space="0" w:color="auto"/>
                  <w:right w:val="single" w:sz="4" w:space="0" w:color="auto"/>
                </w:tcBorders>
                <w:hideMark/>
              </w:tcPr>
            </w:tcPrChange>
          </w:tcPr>
          <w:p w14:paraId="0DAF9AD1" w14:textId="1924C08C" w:rsidR="005D26EA" w:rsidRPr="00F52EEF" w:rsidRDefault="0090023A" w:rsidP="00935F76">
            <w:pPr>
              <w:tabs>
                <w:tab w:val="left" w:pos="567"/>
              </w:tabs>
              <w:autoSpaceDE w:val="0"/>
              <w:autoSpaceDN w:val="0"/>
              <w:adjustRightInd w:val="0"/>
              <w:spacing w:line="256" w:lineRule="auto"/>
              <w:jc w:val="both"/>
              <w:rPr>
                <w:rFonts w:asciiTheme="minorHAnsi" w:eastAsia="Calibri" w:hAnsiTheme="minorHAnsi" w:cstheme="minorHAnsi"/>
                <w:lang w:eastAsia="en-US"/>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4C4A7484" w14:textId="55B4779E" w:rsidR="00126818" w:rsidRDefault="00126818" w:rsidP="00935F76">
      <w:pPr>
        <w:tabs>
          <w:tab w:val="left" w:pos="567"/>
        </w:tabs>
        <w:rPr>
          <w:rFonts w:asciiTheme="minorHAnsi" w:hAnsiTheme="minorHAnsi" w:cstheme="minorHAnsi"/>
        </w:rPr>
      </w:pPr>
    </w:p>
    <w:p w14:paraId="075DD68C" w14:textId="77777777" w:rsidR="00126818" w:rsidRDefault="00126818">
      <w:pPr>
        <w:rPr>
          <w:rFonts w:asciiTheme="minorHAnsi" w:hAnsiTheme="minorHAnsi" w:cstheme="minorHAnsi"/>
        </w:rPr>
      </w:pPr>
      <w:r>
        <w:rPr>
          <w:rFonts w:asciiTheme="minorHAnsi" w:hAnsiTheme="minorHAnsi" w:cstheme="minorHAnsi"/>
        </w:rPr>
        <w:br w:type="page"/>
      </w:r>
    </w:p>
    <w:tbl>
      <w:tblPr>
        <w:tblW w:w="1067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2"/>
        <w:gridCol w:w="567"/>
        <w:gridCol w:w="1134"/>
        <w:gridCol w:w="889"/>
        <w:gridCol w:w="816"/>
        <w:gridCol w:w="2155"/>
        <w:gridCol w:w="539"/>
        <w:gridCol w:w="668"/>
      </w:tblGrid>
      <w:tr w:rsidR="005D26EA" w:rsidRPr="00F52EEF" w14:paraId="07DA09AD" w14:textId="77777777" w:rsidTr="007C44CA">
        <w:tc>
          <w:tcPr>
            <w:tcW w:w="10670"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615A7F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0B14C3D2" w14:textId="77777777" w:rsidTr="007C44CA">
        <w:tc>
          <w:tcPr>
            <w:tcW w:w="3902" w:type="dxa"/>
            <w:tcBorders>
              <w:top w:val="double" w:sz="4" w:space="0" w:color="auto"/>
              <w:left w:val="single" w:sz="4" w:space="0" w:color="auto"/>
              <w:bottom w:val="single" w:sz="4" w:space="0" w:color="auto"/>
              <w:right w:val="single" w:sz="4" w:space="0" w:color="auto"/>
            </w:tcBorders>
            <w:shd w:val="clear" w:color="auto" w:fill="F7CAAC"/>
            <w:hideMark/>
          </w:tcPr>
          <w:p w14:paraId="52B1DBE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8" w:type="dxa"/>
            <w:gridSpan w:val="7"/>
            <w:tcBorders>
              <w:top w:val="double" w:sz="4" w:space="0" w:color="auto"/>
              <w:left w:val="single" w:sz="4" w:space="0" w:color="auto"/>
              <w:bottom w:val="single" w:sz="4" w:space="0" w:color="auto"/>
              <w:right w:val="single" w:sz="4" w:space="0" w:color="auto"/>
            </w:tcBorders>
            <w:hideMark/>
          </w:tcPr>
          <w:p w14:paraId="0C4D431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Ročníková práce 1</w:t>
            </w:r>
          </w:p>
        </w:tc>
      </w:tr>
      <w:tr w:rsidR="005D26EA" w:rsidRPr="00F52EEF" w14:paraId="0B157DE8" w14:textId="77777777" w:rsidTr="007C44CA">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36A914A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0F8AEBF8" w14:textId="700988AC" w:rsidR="005D26EA" w:rsidRPr="00F52EEF" w:rsidRDefault="007C2D8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8B48A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7D6E49E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5D26EA" w:rsidRPr="00F52EEF" w14:paraId="0E3CB0D1" w14:textId="77777777" w:rsidTr="007C44CA">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528BEB3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CCCB20B" w14:textId="059BCA93" w:rsidR="005D26EA" w:rsidRPr="00F52EEF" w:rsidRDefault="00195EEF" w:rsidP="00935F76">
            <w:pPr>
              <w:tabs>
                <w:tab w:val="left" w:pos="567"/>
              </w:tabs>
              <w:jc w:val="both"/>
              <w:rPr>
                <w:rFonts w:asciiTheme="minorHAnsi" w:hAnsiTheme="minorHAnsi" w:cstheme="minorHAnsi"/>
              </w:rPr>
            </w:pPr>
            <w:r w:rsidRPr="00F52EEF">
              <w:rPr>
                <w:rFonts w:asciiTheme="minorHAnsi" w:eastAsia="Calibri" w:hAnsiTheme="minorHAnsi" w:cstheme="minorHAnsi"/>
              </w:rPr>
              <w:t>4</w:t>
            </w:r>
            <w:r w:rsidR="005D26EA" w:rsidRPr="00F52EEF">
              <w:rPr>
                <w:rFonts w:asciiTheme="minorHAnsi" w:eastAsia="Calibri" w:hAnsiTheme="minorHAnsi" w:cstheme="minorHAnsi"/>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3D727E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60220BC6" w14:textId="435D87A6" w:rsidR="005D26EA" w:rsidRPr="00F52EEF" w:rsidRDefault="005F7A61" w:rsidP="00935F76">
            <w:pPr>
              <w:tabs>
                <w:tab w:val="left" w:pos="567"/>
              </w:tabs>
              <w:jc w:val="both"/>
              <w:rPr>
                <w:rFonts w:asciiTheme="minorHAnsi" w:hAnsiTheme="minorHAnsi" w:cstheme="minorHAnsi"/>
              </w:rPr>
            </w:pPr>
            <w:r w:rsidRPr="00F52EEF">
              <w:rPr>
                <w:rFonts w:asciiTheme="minorHAnsi" w:hAnsiTheme="minorHAnsi" w:cstheme="minorHAnsi"/>
              </w:rPr>
              <w:t>4 hod.</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152AA2B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FB2178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890991" w:rsidRPr="00F52EEF" w14:paraId="11E815F7" w14:textId="77777777" w:rsidTr="007C44CA">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49580C8E" w14:textId="77777777" w:rsidR="00890991" w:rsidRPr="00F52EEF" w:rsidRDefault="00890991"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8" w:type="dxa"/>
            <w:gridSpan w:val="7"/>
            <w:tcBorders>
              <w:top w:val="single" w:sz="4" w:space="0" w:color="auto"/>
              <w:left w:val="single" w:sz="4" w:space="0" w:color="auto"/>
              <w:bottom w:val="single" w:sz="4" w:space="0" w:color="auto"/>
              <w:right w:val="single" w:sz="4" w:space="0" w:color="auto"/>
            </w:tcBorders>
          </w:tcPr>
          <w:p w14:paraId="51E67A21" w14:textId="508CC3EA" w:rsidR="00890991" w:rsidRPr="00F52EEF" w:rsidRDefault="00890991" w:rsidP="00935F76">
            <w:pPr>
              <w:tabs>
                <w:tab w:val="left" w:pos="567"/>
              </w:tabs>
              <w:jc w:val="both"/>
              <w:rPr>
                <w:rFonts w:asciiTheme="minorHAnsi" w:eastAsia="Calibri" w:hAnsiTheme="minorHAnsi" w:cstheme="minorHAnsi"/>
              </w:rPr>
            </w:pPr>
          </w:p>
        </w:tc>
      </w:tr>
      <w:tr w:rsidR="00890991" w:rsidRPr="00F52EEF" w14:paraId="4F50B0F7" w14:textId="77777777" w:rsidTr="007C44CA">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0F9F4D45" w14:textId="77777777" w:rsidR="00890991" w:rsidRPr="00F52EEF" w:rsidRDefault="00890991"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6D640DCE" w14:textId="40DBA759" w:rsidR="00890991" w:rsidRPr="00F52EEF" w:rsidRDefault="005F7A6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890991" w:rsidRPr="00F52EEF">
              <w:rPr>
                <w:rFonts w:asciiTheme="minorHAnsi" w:eastAsia="Calibri" w:hAnsiTheme="minorHAnsi" w:cstheme="minorHAnsi"/>
              </w:rPr>
              <w:t>ápočet</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32728B74" w14:textId="77777777" w:rsidR="00890991" w:rsidRPr="00F52EEF" w:rsidRDefault="00890991"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F5C9F1B" w14:textId="05D6FFE7" w:rsidR="00890991" w:rsidRPr="00F52EEF" w:rsidRDefault="005F7A6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890991" w:rsidRPr="00F52EEF">
              <w:rPr>
                <w:rFonts w:asciiTheme="minorHAnsi" w:eastAsia="Calibri" w:hAnsiTheme="minorHAnsi" w:cstheme="minorHAnsi"/>
              </w:rPr>
              <w:t>eminář</w:t>
            </w:r>
          </w:p>
        </w:tc>
      </w:tr>
      <w:tr w:rsidR="00890991" w:rsidRPr="00F52EEF" w14:paraId="79F7D121" w14:textId="77777777" w:rsidTr="007C44CA">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65A1CBC5" w14:textId="77777777" w:rsidR="00890991" w:rsidRPr="00F52EEF" w:rsidRDefault="00890991"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8" w:type="dxa"/>
            <w:gridSpan w:val="7"/>
            <w:tcBorders>
              <w:top w:val="single" w:sz="4" w:space="0" w:color="auto"/>
              <w:left w:val="single" w:sz="4" w:space="0" w:color="auto"/>
              <w:bottom w:val="nil"/>
              <w:right w:val="single" w:sz="4" w:space="0" w:color="auto"/>
            </w:tcBorders>
            <w:hideMark/>
          </w:tcPr>
          <w:p w14:paraId="0B132ED1" w14:textId="77777777" w:rsidR="00890991" w:rsidRPr="00F52EEF" w:rsidRDefault="00890991" w:rsidP="00935F76">
            <w:pPr>
              <w:tabs>
                <w:tab w:val="left" w:pos="567"/>
              </w:tabs>
              <w:jc w:val="both"/>
              <w:rPr>
                <w:rFonts w:asciiTheme="minorHAnsi" w:hAnsiTheme="minorHAnsi" w:cstheme="minorHAnsi"/>
              </w:rPr>
            </w:pPr>
            <w:r w:rsidRPr="00F52EEF">
              <w:rPr>
                <w:rFonts w:asciiTheme="minorHAnsi" w:eastAsia="Calibri" w:hAnsiTheme="minorHAnsi" w:cstheme="minorHAnsi"/>
              </w:rPr>
              <w:t>Docházka do výuky, povinné konzultace s vedoucím Ročníkové práce.</w:t>
            </w:r>
          </w:p>
        </w:tc>
      </w:tr>
      <w:tr w:rsidR="00890991" w:rsidRPr="00F52EEF" w14:paraId="3F4EB00A" w14:textId="77777777" w:rsidTr="007C44CA">
        <w:trPr>
          <w:trHeight w:val="121"/>
        </w:trPr>
        <w:tc>
          <w:tcPr>
            <w:tcW w:w="10670" w:type="dxa"/>
            <w:gridSpan w:val="8"/>
            <w:tcBorders>
              <w:top w:val="nil"/>
              <w:left w:val="single" w:sz="4" w:space="0" w:color="auto"/>
              <w:bottom w:val="single" w:sz="4" w:space="0" w:color="auto"/>
              <w:right w:val="single" w:sz="4" w:space="0" w:color="auto"/>
            </w:tcBorders>
          </w:tcPr>
          <w:p w14:paraId="331ECA96" w14:textId="77777777" w:rsidR="00890991" w:rsidRPr="00F52EEF" w:rsidRDefault="00890991" w:rsidP="00935F76">
            <w:pPr>
              <w:tabs>
                <w:tab w:val="left" w:pos="567"/>
              </w:tabs>
              <w:jc w:val="both"/>
              <w:rPr>
                <w:rFonts w:asciiTheme="minorHAnsi" w:hAnsiTheme="minorHAnsi" w:cstheme="minorHAnsi"/>
              </w:rPr>
            </w:pPr>
          </w:p>
        </w:tc>
      </w:tr>
      <w:tr w:rsidR="00890991" w:rsidRPr="00F52EEF" w14:paraId="402DE23A" w14:textId="77777777" w:rsidTr="007C44CA">
        <w:trPr>
          <w:trHeight w:val="197"/>
        </w:trPr>
        <w:tc>
          <w:tcPr>
            <w:tcW w:w="3902" w:type="dxa"/>
            <w:tcBorders>
              <w:top w:val="nil"/>
              <w:left w:val="single" w:sz="4" w:space="0" w:color="auto"/>
              <w:bottom w:val="single" w:sz="4" w:space="0" w:color="auto"/>
              <w:right w:val="single" w:sz="4" w:space="0" w:color="auto"/>
            </w:tcBorders>
            <w:shd w:val="clear" w:color="auto" w:fill="F7CAAC"/>
            <w:hideMark/>
          </w:tcPr>
          <w:p w14:paraId="48C4376A" w14:textId="77777777" w:rsidR="00890991" w:rsidRPr="00F52EEF" w:rsidRDefault="00890991"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8" w:type="dxa"/>
            <w:gridSpan w:val="7"/>
            <w:tcBorders>
              <w:top w:val="nil"/>
              <w:left w:val="single" w:sz="4" w:space="0" w:color="auto"/>
              <w:bottom w:val="single" w:sz="4" w:space="0" w:color="auto"/>
              <w:right w:val="single" w:sz="4" w:space="0" w:color="auto"/>
            </w:tcBorders>
            <w:hideMark/>
          </w:tcPr>
          <w:p w14:paraId="2A8EB7CC" w14:textId="77777777" w:rsidR="00890991" w:rsidRPr="00F52EEF" w:rsidRDefault="00890991"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890991" w:rsidRPr="00F52EEF" w14:paraId="6201D992" w14:textId="77777777" w:rsidTr="007C44CA">
        <w:trPr>
          <w:trHeight w:val="243"/>
        </w:trPr>
        <w:tc>
          <w:tcPr>
            <w:tcW w:w="3902" w:type="dxa"/>
            <w:tcBorders>
              <w:top w:val="nil"/>
              <w:left w:val="single" w:sz="4" w:space="0" w:color="auto"/>
              <w:bottom w:val="single" w:sz="4" w:space="0" w:color="auto"/>
              <w:right w:val="single" w:sz="4" w:space="0" w:color="auto"/>
            </w:tcBorders>
            <w:shd w:val="clear" w:color="auto" w:fill="F7CAAC"/>
            <w:hideMark/>
          </w:tcPr>
          <w:p w14:paraId="3B4CB219" w14:textId="77777777" w:rsidR="00890991" w:rsidRPr="00F52EEF" w:rsidRDefault="00890991"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8" w:type="dxa"/>
            <w:gridSpan w:val="7"/>
            <w:tcBorders>
              <w:top w:val="nil"/>
              <w:left w:val="single" w:sz="4" w:space="0" w:color="auto"/>
              <w:bottom w:val="single" w:sz="4" w:space="0" w:color="auto"/>
              <w:right w:val="single" w:sz="4" w:space="0" w:color="auto"/>
            </w:tcBorders>
            <w:hideMark/>
          </w:tcPr>
          <w:p w14:paraId="0859398F" w14:textId="2DA897FF" w:rsidR="00890991" w:rsidRPr="00F52EEF" w:rsidRDefault="00C1655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890991" w:rsidRPr="00F52EEF" w14:paraId="1217BC53" w14:textId="77777777" w:rsidTr="007C44CA">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7C049FD6" w14:textId="77777777" w:rsidR="00890991" w:rsidRPr="00F52EEF" w:rsidRDefault="00890991"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8" w:type="dxa"/>
            <w:gridSpan w:val="7"/>
            <w:tcBorders>
              <w:top w:val="single" w:sz="4" w:space="0" w:color="auto"/>
              <w:left w:val="single" w:sz="4" w:space="0" w:color="auto"/>
              <w:bottom w:val="nil"/>
              <w:right w:val="single" w:sz="4" w:space="0" w:color="auto"/>
            </w:tcBorders>
            <w:hideMark/>
          </w:tcPr>
          <w:p w14:paraId="5874C0DD" w14:textId="77777777" w:rsidR="00890991" w:rsidRPr="00F52EEF" w:rsidRDefault="00890991" w:rsidP="00935F76">
            <w:pPr>
              <w:tabs>
                <w:tab w:val="left" w:pos="567"/>
              </w:tabs>
              <w:jc w:val="both"/>
              <w:rPr>
                <w:rFonts w:asciiTheme="minorHAnsi" w:hAnsiTheme="minorHAnsi" w:cstheme="minorHAnsi"/>
              </w:rPr>
            </w:pPr>
          </w:p>
        </w:tc>
      </w:tr>
      <w:tr w:rsidR="00890991" w:rsidRPr="00F52EEF" w14:paraId="2CAAE7E1" w14:textId="77777777" w:rsidTr="007C44CA">
        <w:trPr>
          <w:trHeight w:val="134"/>
        </w:trPr>
        <w:tc>
          <w:tcPr>
            <w:tcW w:w="10670" w:type="dxa"/>
            <w:gridSpan w:val="8"/>
            <w:tcBorders>
              <w:top w:val="nil"/>
              <w:left w:val="single" w:sz="4" w:space="0" w:color="auto"/>
              <w:bottom w:val="single" w:sz="4" w:space="0" w:color="auto"/>
              <w:right w:val="single" w:sz="4" w:space="0" w:color="auto"/>
            </w:tcBorders>
          </w:tcPr>
          <w:p w14:paraId="33A06E0E" w14:textId="77777777" w:rsidR="00890991" w:rsidRPr="00F52EEF" w:rsidRDefault="00890991" w:rsidP="00935F76">
            <w:pPr>
              <w:tabs>
                <w:tab w:val="left" w:pos="567"/>
              </w:tabs>
              <w:jc w:val="both"/>
              <w:rPr>
                <w:rFonts w:asciiTheme="minorHAnsi" w:hAnsiTheme="minorHAnsi" w:cstheme="minorHAnsi"/>
              </w:rPr>
            </w:pPr>
          </w:p>
        </w:tc>
      </w:tr>
      <w:tr w:rsidR="00890991" w:rsidRPr="00F52EEF" w14:paraId="24A78D64" w14:textId="77777777" w:rsidTr="007C44CA">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338E5F95" w14:textId="77777777" w:rsidR="00890991" w:rsidRPr="00F52EEF" w:rsidRDefault="00890991"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8" w:type="dxa"/>
            <w:gridSpan w:val="7"/>
            <w:tcBorders>
              <w:top w:val="single" w:sz="4" w:space="0" w:color="auto"/>
              <w:left w:val="single" w:sz="4" w:space="0" w:color="auto"/>
              <w:bottom w:val="nil"/>
              <w:right w:val="single" w:sz="4" w:space="0" w:color="auto"/>
            </w:tcBorders>
          </w:tcPr>
          <w:p w14:paraId="77F59D7C" w14:textId="77777777" w:rsidR="00890991" w:rsidRPr="00F52EEF" w:rsidRDefault="00890991" w:rsidP="00935F76">
            <w:pPr>
              <w:tabs>
                <w:tab w:val="left" w:pos="567"/>
              </w:tabs>
              <w:jc w:val="both"/>
              <w:rPr>
                <w:rFonts w:asciiTheme="minorHAnsi" w:hAnsiTheme="minorHAnsi" w:cstheme="minorHAnsi"/>
              </w:rPr>
            </w:pPr>
          </w:p>
        </w:tc>
      </w:tr>
      <w:tr w:rsidR="00890991" w:rsidRPr="00F52EEF" w14:paraId="7AB96C3A" w14:textId="77777777" w:rsidTr="007C44CA">
        <w:trPr>
          <w:trHeight w:val="3226"/>
        </w:trPr>
        <w:tc>
          <w:tcPr>
            <w:tcW w:w="10670" w:type="dxa"/>
            <w:gridSpan w:val="8"/>
            <w:tcBorders>
              <w:top w:val="nil"/>
              <w:left w:val="single" w:sz="4" w:space="0" w:color="auto"/>
              <w:bottom w:val="single" w:sz="12" w:space="0" w:color="auto"/>
              <w:right w:val="single" w:sz="4" w:space="0" w:color="auto"/>
            </w:tcBorders>
          </w:tcPr>
          <w:p w14:paraId="3FFF1425" w14:textId="77777777" w:rsidR="00890991" w:rsidRPr="00F52EEF" w:rsidRDefault="00890991" w:rsidP="00935F76">
            <w:pPr>
              <w:tabs>
                <w:tab w:val="left" w:pos="567"/>
              </w:tabs>
              <w:jc w:val="both"/>
              <w:rPr>
                <w:del w:id="3796" w:author="Martin Kazík" w:date="2020-01-23T11:23:00Z"/>
                <w:rFonts w:asciiTheme="minorHAnsi" w:hAnsiTheme="minorHAnsi" w:cstheme="minorHAnsi"/>
              </w:rPr>
            </w:pPr>
            <w:del w:id="3797" w:author="Martin Kazík" w:date="2020-01-23T11:23:00Z">
              <w:r w:rsidRPr="00F52EEF">
                <w:rPr>
                  <w:rFonts w:asciiTheme="minorHAnsi" w:hAnsiTheme="minorHAnsi" w:cstheme="minorHAnsi"/>
                </w:rPr>
                <w:delText xml:space="preserve">Cílem předmětu je osvojení si metodických zásad pro psaní ročníkových prací včetně požadavků na jejich formální úpravu. Součástí je také instruktáž o správném způsobu odkazování na informační zdroje a metody práce se sekundárními i primárními zdroji dat. Vybrané téma ročníkové práce poté studenti konzultují v dílčích celcích s vedoucím své ročníkové práce, aby jej naplnili v patřičné odbornosti a požadovaném rozsahu. </w:delText>
              </w:r>
            </w:del>
          </w:p>
          <w:p w14:paraId="37B4A456" w14:textId="77777777" w:rsidR="00890991" w:rsidRPr="00F52EEF" w:rsidRDefault="00890991" w:rsidP="00935F76">
            <w:pPr>
              <w:tabs>
                <w:tab w:val="left" w:pos="567"/>
              </w:tabs>
              <w:jc w:val="both"/>
              <w:rPr>
                <w:del w:id="3798" w:author="Martin Kazík" w:date="2020-01-23T11:23:00Z"/>
                <w:rFonts w:asciiTheme="minorHAnsi" w:hAnsiTheme="minorHAnsi" w:cstheme="minorHAnsi"/>
              </w:rPr>
            </w:pPr>
          </w:p>
          <w:p w14:paraId="664FA902" w14:textId="77777777" w:rsidR="00890991" w:rsidRPr="007C44CA" w:rsidRDefault="00890991" w:rsidP="00935F76">
            <w:pPr>
              <w:tabs>
                <w:tab w:val="left" w:pos="567"/>
              </w:tabs>
              <w:jc w:val="both"/>
              <w:rPr>
                <w:rFonts w:asciiTheme="minorHAnsi" w:hAnsiTheme="minorHAnsi" w:cstheme="minorHAnsi"/>
                <w:b/>
              </w:rPr>
            </w:pPr>
            <w:r w:rsidRPr="007C44CA">
              <w:rPr>
                <w:rFonts w:asciiTheme="minorHAnsi" w:hAnsiTheme="minorHAnsi" w:cstheme="minorHAnsi"/>
                <w:b/>
              </w:rPr>
              <w:t>Probíraná témata:</w:t>
            </w:r>
          </w:p>
          <w:p w14:paraId="19139755" w14:textId="47371774" w:rsidR="00890991" w:rsidRPr="00F52EEF" w:rsidRDefault="0089099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7C44CA">
              <w:rPr>
                <w:rFonts w:asciiTheme="minorHAnsi" w:hAnsiTheme="minorHAnsi" w:cstheme="minorHAnsi"/>
              </w:rPr>
              <w:t>s</w:t>
            </w:r>
            <w:r w:rsidRPr="00F52EEF">
              <w:rPr>
                <w:rFonts w:asciiTheme="minorHAnsi" w:hAnsiTheme="minorHAnsi" w:cstheme="minorHAnsi"/>
              </w:rPr>
              <w:t>truktura ročníkové práce</w:t>
            </w:r>
            <w:r w:rsidR="007C44CA">
              <w:rPr>
                <w:rFonts w:asciiTheme="minorHAnsi" w:hAnsiTheme="minorHAnsi" w:cstheme="minorHAnsi"/>
              </w:rPr>
              <w:t>;</w:t>
            </w:r>
          </w:p>
          <w:p w14:paraId="1FA1570C" w14:textId="278BA1EC" w:rsidR="00890991" w:rsidRPr="00F52EEF" w:rsidRDefault="0089099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7C44CA">
              <w:rPr>
                <w:rFonts w:asciiTheme="minorHAnsi" w:hAnsiTheme="minorHAnsi" w:cstheme="minorHAnsi"/>
              </w:rPr>
              <w:t>v</w:t>
            </w:r>
            <w:r w:rsidRPr="00F52EEF">
              <w:rPr>
                <w:rFonts w:asciiTheme="minorHAnsi" w:hAnsiTheme="minorHAnsi" w:cstheme="minorHAnsi"/>
              </w:rPr>
              <w:t>ýběr vhodného tématu</w:t>
            </w:r>
            <w:r w:rsidR="007C44CA">
              <w:rPr>
                <w:rFonts w:asciiTheme="minorHAnsi" w:hAnsiTheme="minorHAnsi" w:cstheme="minorHAnsi"/>
              </w:rPr>
              <w:t>;</w:t>
            </w:r>
          </w:p>
          <w:p w14:paraId="0B951F8F" w14:textId="32CF99FA" w:rsidR="00890991" w:rsidRPr="00F52EEF" w:rsidRDefault="0089099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7C44CA">
              <w:rPr>
                <w:rFonts w:asciiTheme="minorHAnsi" w:hAnsiTheme="minorHAnsi" w:cstheme="minorHAnsi"/>
              </w:rPr>
              <w:t>o</w:t>
            </w:r>
            <w:r w:rsidRPr="00F52EEF">
              <w:rPr>
                <w:rFonts w:asciiTheme="minorHAnsi" w:hAnsiTheme="minorHAnsi" w:cstheme="minorHAnsi"/>
              </w:rPr>
              <w:t>bsah jednotlivých částí</w:t>
            </w:r>
            <w:r w:rsidR="007C44CA">
              <w:rPr>
                <w:rFonts w:asciiTheme="minorHAnsi" w:hAnsiTheme="minorHAnsi" w:cstheme="minorHAnsi"/>
              </w:rPr>
              <w:t>;</w:t>
            </w:r>
          </w:p>
          <w:p w14:paraId="72E86D44" w14:textId="3FA4627D" w:rsidR="00890991" w:rsidRPr="00F52EEF" w:rsidRDefault="0089099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7C44CA">
              <w:rPr>
                <w:rFonts w:asciiTheme="minorHAnsi" w:hAnsiTheme="minorHAnsi" w:cstheme="minorHAnsi"/>
              </w:rPr>
              <w:t>f</w:t>
            </w:r>
            <w:r w:rsidRPr="00F52EEF">
              <w:rPr>
                <w:rFonts w:asciiTheme="minorHAnsi" w:hAnsiTheme="minorHAnsi" w:cstheme="minorHAnsi"/>
              </w:rPr>
              <w:t>ormální a grafická úprava</w:t>
            </w:r>
            <w:r w:rsidR="007C44CA">
              <w:rPr>
                <w:rFonts w:asciiTheme="minorHAnsi" w:hAnsiTheme="minorHAnsi" w:cstheme="minorHAnsi"/>
              </w:rPr>
              <w:t>;</w:t>
            </w:r>
          </w:p>
          <w:p w14:paraId="59B4AC02" w14:textId="206337B8" w:rsidR="00890991" w:rsidRPr="00F52EEF" w:rsidRDefault="0089099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7C44CA">
              <w:rPr>
                <w:rFonts w:asciiTheme="minorHAnsi" w:hAnsiTheme="minorHAnsi" w:cstheme="minorHAnsi"/>
              </w:rPr>
              <w:t>p</w:t>
            </w:r>
            <w:r w:rsidRPr="00F52EEF">
              <w:rPr>
                <w:rFonts w:asciiTheme="minorHAnsi" w:hAnsiTheme="minorHAnsi" w:cstheme="minorHAnsi"/>
              </w:rPr>
              <w:t>ráce se zdroji a doporučená citační norma</w:t>
            </w:r>
            <w:r w:rsidR="007C44CA">
              <w:rPr>
                <w:rFonts w:asciiTheme="minorHAnsi" w:hAnsiTheme="minorHAnsi" w:cstheme="minorHAnsi"/>
              </w:rPr>
              <w:t>;</w:t>
            </w:r>
          </w:p>
          <w:p w14:paraId="0337AE8F" w14:textId="195D4D50" w:rsidR="00890991" w:rsidRPr="00F52EEF" w:rsidRDefault="0089099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7C44CA">
              <w:rPr>
                <w:rFonts w:asciiTheme="minorHAnsi" w:hAnsiTheme="minorHAnsi" w:cstheme="minorHAnsi"/>
              </w:rPr>
              <w:t>o</w:t>
            </w:r>
            <w:r w:rsidRPr="00F52EEF">
              <w:rPr>
                <w:rFonts w:asciiTheme="minorHAnsi" w:hAnsiTheme="minorHAnsi" w:cstheme="minorHAnsi"/>
              </w:rPr>
              <w:t>devzdání ročníkové práce a její obhajoba před zkušební komisí</w:t>
            </w:r>
            <w:r w:rsidR="007C44CA">
              <w:rPr>
                <w:rFonts w:asciiTheme="minorHAnsi" w:hAnsiTheme="minorHAnsi" w:cstheme="minorHAnsi"/>
              </w:rPr>
              <w:t>;</w:t>
            </w:r>
          </w:p>
          <w:p w14:paraId="0A3051A9" w14:textId="6E4FB2A4" w:rsidR="00890991" w:rsidRPr="00F52EEF" w:rsidRDefault="00890991"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7C44CA">
              <w:rPr>
                <w:rFonts w:asciiTheme="minorHAnsi" w:hAnsiTheme="minorHAnsi" w:cstheme="minorHAnsi"/>
              </w:rPr>
              <w:t>z</w:t>
            </w:r>
            <w:r w:rsidRPr="00F52EEF">
              <w:rPr>
                <w:rFonts w:asciiTheme="minorHAnsi" w:hAnsiTheme="minorHAnsi" w:cstheme="minorHAnsi"/>
              </w:rPr>
              <w:t>ákladní informace o plagiátorství</w:t>
            </w:r>
            <w:r w:rsidR="007C44CA">
              <w:rPr>
                <w:rFonts w:asciiTheme="minorHAnsi" w:hAnsiTheme="minorHAnsi" w:cstheme="minorHAnsi"/>
              </w:rPr>
              <w:t>.</w:t>
            </w:r>
          </w:p>
        </w:tc>
      </w:tr>
      <w:tr w:rsidR="00890991" w:rsidRPr="00F52EEF" w14:paraId="7361BD63" w14:textId="77777777" w:rsidTr="007C44CA">
        <w:trPr>
          <w:trHeight w:val="265"/>
        </w:trPr>
        <w:tc>
          <w:tcPr>
            <w:tcW w:w="4469" w:type="dxa"/>
            <w:gridSpan w:val="2"/>
            <w:tcBorders>
              <w:top w:val="nil"/>
              <w:left w:val="single" w:sz="4" w:space="0" w:color="auto"/>
              <w:bottom w:val="single" w:sz="4" w:space="0" w:color="auto"/>
              <w:right w:val="single" w:sz="4" w:space="0" w:color="auto"/>
            </w:tcBorders>
            <w:shd w:val="clear" w:color="auto" w:fill="F7CAAC"/>
            <w:hideMark/>
          </w:tcPr>
          <w:p w14:paraId="3679E7DF" w14:textId="77777777" w:rsidR="00890991" w:rsidRPr="00F52EEF" w:rsidRDefault="00890991"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6"/>
            <w:tcBorders>
              <w:top w:val="nil"/>
              <w:left w:val="single" w:sz="4" w:space="0" w:color="auto"/>
              <w:bottom w:val="nil"/>
              <w:right w:val="single" w:sz="4" w:space="0" w:color="auto"/>
            </w:tcBorders>
          </w:tcPr>
          <w:p w14:paraId="7DC11579" w14:textId="77777777" w:rsidR="00890991" w:rsidRPr="00F52EEF" w:rsidRDefault="00890991" w:rsidP="00935F76">
            <w:pPr>
              <w:tabs>
                <w:tab w:val="left" w:pos="567"/>
              </w:tabs>
              <w:jc w:val="both"/>
              <w:rPr>
                <w:rFonts w:asciiTheme="minorHAnsi" w:hAnsiTheme="minorHAnsi" w:cstheme="minorHAnsi"/>
              </w:rPr>
            </w:pPr>
          </w:p>
        </w:tc>
      </w:tr>
      <w:tr w:rsidR="00890991" w:rsidRPr="00F52EEF" w14:paraId="25EAFB13" w14:textId="77777777" w:rsidTr="007C44CA">
        <w:trPr>
          <w:trHeight w:val="3532"/>
        </w:trPr>
        <w:tc>
          <w:tcPr>
            <w:tcW w:w="10670" w:type="dxa"/>
            <w:gridSpan w:val="8"/>
            <w:tcBorders>
              <w:top w:val="nil"/>
              <w:left w:val="single" w:sz="4" w:space="0" w:color="auto"/>
              <w:bottom w:val="single" w:sz="4" w:space="0" w:color="auto"/>
              <w:right w:val="single" w:sz="4" w:space="0" w:color="auto"/>
            </w:tcBorders>
            <w:hideMark/>
          </w:tcPr>
          <w:p w14:paraId="07AB77AE" w14:textId="77777777" w:rsidR="00890991" w:rsidRPr="007C44CA" w:rsidRDefault="00890991" w:rsidP="00935F76">
            <w:pPr>
              <w:tabs>
                <w:tab w:val="left" w:pos="567"/>
              </w:tabs>
              <w:jc w:val="both"/>
              <w:rPr>
                <w:rFonts w:asciiTheme="minorHAnsi" w:hAnsiTheme="minorHAnsi" w:cstheme="minorHAnsi"/>
                <w:b/>
              </w:rPr>
            </w:pPr>
            <w:r w:rsidRPr="007C44CA">
              <w:rPr>
                <w:rFonts w:asciiTheme="minorHAnsi" w:hAnsiTheme="minorHAnsi" w:cstheme="minorHAnsi"/>
                <w:b/>
              </w:rPr>
              <w:t>Povinná literatura:</w:t>
            </w:r>
          </w:p>
          <w:p w14:paraId="581AF34D" w14:textId="77777777" w:rsidR="00890991" w:rsidRPr="00E87B36" w:rsidRDefault="00890991" w:rsidP="00935F76">
            <w:pPr>
              <w:tabs>
                <w:tab w:val="left" w:pos="567"/>
              </w:tabs>
              <w:jc w:val="both"/>
              <w:rPr>
                <w:rFonts w:asciiTheme="minorHAnsi" w:hAnsiTheme="minorHAnsi"/>
                <w:color w:val="FF0000"/>
                <w:rPrChange w:id="3799" w:author="Martin Kazík" w:date="2020-01-23T11:23:00Z">
                  <w:rPr>
                    <w:rFonts w:asciiTheme="minorHAnsi" w:hAnsiTheme="minorHAnsi"/>
                  </w:rPr>
                </w:rPrChange>
              </w:rPr>
            </w:pPr>
            <w:r w:rsidRPr="00E87B36">
              <w:rPr>
                <w:rFonts w:asciiTheme="minorHAnsi" w:hAnsiTheme="minorHAnsi"/>
                <w:color w:val="FF0000"/>
                <w:rPrChange w:id="3800" w:author="Martin Kazík" w:date="2020-01-23T11:23:00Z">
                  <w:rPr>
                    <w:rFonts w:asciiTheme="minorHAnsi" w:hAnsiTheme="minorHAnsi"/>
                  </w:rPr>
                </w:rPrChange>
              </w:rPr>
              <w:t>ČMEJRKOVÁ, Světla, František DANEŠ a Jindra SVĚTLÁ. 1999. Jak napsat odborný text. Praha: Leda. ISBN 8085927691.</w:t>
            </w:r>
          </w:p>
          <w:p w14:paraId="1CF4A771" w14:textId="77777777" w:rsidR="00890991" w:rsidRPr="00E87B36" w:rsidRDefault="00890991" w:rsidP="00935F76">
            <w:pPr>
              <w:tabs>
                <w:tab w:val="left" w:pos="567"/>
              </w:tabs>
              <w:jc w:val="both"/>
              <w:rPr>
                <w:rFonts w:asciiTheme="minorHAnsi" w:hAnsiTheme="minorHAnsi"/>
                <w:color w:val="FF0000"/>
                <w:rPrChange w:id="3801" w:author="Martin Kazík" w:date="2020-01-23T11:23:00Z">
                  <w:rPr>
                    <w:rFonts w:asciiTheme="minorHAnsi" w:hAnsiTheme="minorHAnsi"/>
                  </w:rPr>
                </w:rPrChange>
              </w:rPr>
            </w:pPr>
            <w:r w:rsidRPr="00E87B36">
              <w:rPr>
                <w:rFonts w:asciiTheme="minorHAnsi" w:hAnsiTheme="minorHAnsi"/>
                <w:color w:val="FF0000"/>
                <w:rPrChange w:id="3802" w:author="Martin Kazík" w:date="2020-01-23T11:23:00Z">
                  <w:rPr>
                    <w:rFonts w:asciiTheme="minorHAnsi" w:hAnsiTheme="minorHAnsi"/>
                  </w:rPr>
                </w:rPrChange>
              </w:rPr>
              <w:t xml:space="preserve">ECO, Umberto. 1997. </w:t>
            </w:r>
            <w:r w:rsidRPr="00E87B36">
              <w:rPr>
                <w:rFonts w:asciiTheme="minorHAnsi" w:hAnsiTheme="minorHAnsi"/>
                <w:i/>
                <w:color w:val="FF0000"/>
                <w:rPrChange w:id="3803" w:author="Martin Kazík" w:date="2020-01-23T11:23:00Z">
                  <w:rPr>
                    <w:rFonts w:asciiTheme="minorHAnsi" w:hAnsiTheme="minorHAnsi"/>
                    <w:i/>
                  </w:rPr>
                </w:rPrChange>
              </w:rPr>
              <w:t>Jak napsat diplomovou práci</w:t>
            </w:r>
            <w:r w:rsidRPr="00E87B36">
              <w:rPr>
                <w:rFonts w:asciiTheme="minorHAnsi" w:hAnsiTheme="minorHAnsi"/>
                <w:color w:val="FF0000"/>
                <w:rPrChange w:id="3804" w:author="Martin Kazík" w:date="2020-01-23T11:23:00Z">
                  <w:rPr>
                    <w:rFonts w:asciiTheme="minorHAnsi" w:hAnsiTheme="minorHAnsi"/>
                  </w:rPr>
                </w:rPrChange>
              </w:rPr>
              <w:t>. Olomouc: Votobia. ISBN 8071981737. </w:t>
            </w:r>
          </w:p>
          <w:p w14:paraId="70C8650D" w14:textId="77777777" w:rsidR="00890991" w:rsidRPr="00F52EEF" w:rsidRDefault="00890991" w:rsidP="00935F76">
            <w:pPr>
              <w:tabs>
                <w:tab w:val="left" w:pos="567"/>
              </w:tabs>
              <w:jc w:val="both"/>
              <w:rPr>
                <w:rFonts w:asciiTheme="minorHAnsi" w:hAnsiTheme="minorHAnsi" w:cstheme="minorHAnsi"/>
                <w:bCs/>
              </w:rPr>
            </w:pPr>
          </w:p>
          <w:p w14:paraId="52D99D1B" w14:textId="77777777" w:rsidR="00890991" w:rsidRPr="007C44CA" w:rsidRDefault="00890991" w:rsidP="00935F76">
            <w:pPr>
              <w:tabs>
                <w:tab w:val="left" w:pos="567"/>
              </w:tabs>
              <w:jc w:val="both"/>
              <w:rPr>
                <w:rFonts w:asciiTheme="minorHAnsi" w:hAnsiTheme="minorHAnsi" w:cstheme="minorHAnsi"/>
                <w:b/>
                <w:bCs/>
              </w:rPr>
            </w:pPr>
            <w:r w:rsidRPr="007C44CA">
              <w:rPr>
                <w:rFonts w:asciiTheme="minorHAnsi" w:hAnsiTheme="minorHAnsi" w:cstheme="minorHAnsi"/>
                <w:b/>
                <w:bCs/>
              </w:rPr>
              <w:t>Doporučená literatura:</w:t>
            </w:r>
          </w:p>
          <w:p w14:paraId="016CF88B" w14:textId="77777777" w:rsidR="00890991" w:rsidRPr="00F52EEF" w:rsidRDefault="00890991" w:rsidP="00935F76">
            <w:pPr>
              <w:tabs>
                <w:tab w:val="left" w:pos="567"/>
              </w:tabs>
              <w:jc w:val="both"/>
              <w:rPr>
                <w:rFonts w:asciiTheme="minorHAnsi" w:hAnsiTheme="minorHAnsi" w:cstheme="minorHAnsi"/>
                <w:bCs/>
              </w:rPr>
            </w:pPr>
            <w:r w:rsidRPr="00F52EEF">
              <w:rPr>
                <w:rFonts w:asciiTheme="minorHAnsi" w:hAnsiTheme="minorHAnsi" w:cstheme="minorHAnsi"/>
                <w:bCs/>
                <w:i/>
                <w:iCs/>
              </w:rPr>
              <w:t>ČSN ISO 690; odborná literatura dle zadání práce</w:t>
            </w:r>
            <w:r w:rsidRPr="00F52EEF">
              <w:rPr>
                <w:rFonts w:asciiTheme="minorHAnsi" w:hAnsiTheme="minorHAnsi" w:cstheme="minorHAnsi"/>
                <w:bCs/>
              </w:rPr>
              <w:t>. </w:t>
            </w:r>
          </w:p>
          <w:p w14:paraId="4C8796E8" w14:textId="77777777" w:rsidR="00890991" w:rsidRPr="00E87B36" w:rsidRDefault="00890991" w:rsidP="00935F76">
            <w:pPr>
              <w:tabs>
                <w:tab w:val="left" w:pos="567"/>
              </w:tabs>
              <w:jc w:val="both"/>
              <w:rPr>
                <w:rFonts w:asciiTheme="minorHAnsi" w:hAnsiTheme="minorHAnsi"/>
                <w:color w:val="FF0000"/>
                <w:rPrChange w:id="3805" w:author="Martin Kazík" w:date="2020-01-23T11:23:00Z">
                  <w:rPr>
                    <w:rFonts w:asciiTheme="minorHAnsi" w:hAnsiTheme="minorHAnsi"/>
                  </w:rPr>
                </w:rPrChange>
              </w:rPr>
            </w:pPr>
            <w:r w:rsidRPr="00E87B36">
              <w:rPr>
                <w:rFonts w:asciiTheme="minorHAnsi" w:hAnsiTheme="minorHAnsi"/>
                <w:color w:val="FF0000"/>
                <w:rPrChange w:id="3806" w:author="Martin Kazík" w:date="2020-01-23T11:23:00Z">
                  <w:rPr>
                    <w:rFonts w:asciiTheme="minorHAnsi" w:hAnsiTheme="minorHAnsi"/>
                  </w:rPr>
                </w:rPrChange>
              </w:rPr>
              <w:t>GREGAROVÁ, Magda a Martina JUŘÍKOVÁ. 2010. </w:t>
            </w:r>
            <w:r w:rsidRPr="00E87B36">
              <w:rPr>
                <w:rFonts w:asciiTheme="minorHAnsi" w:hAnsiTheme="minorHAnsi"/>
                <w:i/>
                <w:color w:val="FF0000"/>
                <w:rPrChange w:id="3807" w:author="Martin Kazík" w:date="2020-01-23T11:23:00Z">
                  <w:rPr>
                    <w:rFonts w:asciiTheme="minorHAnsi" w:hAnsiTheme="minorHAnsi"/>
                    <w:i/>
                  </w:rPr>
                </w:rPrChange>
              </w:rPr>
              <w:t>Metodická příručka pro psaní kvalifikačních prací</w:t>
            </w:r>
            <w:r w:rsidRPr="00E87B36">
              <w:rPr>
                <w:rFonts w:asciiTheme="minorHAnsi" w:hAnsiTheme="minorHAnsi"/>
                <w:color w:val="FF0000"/>
                <w:rPrChange w:id="3808" w:author="Martin Kazík" w:date="2020-01-23T11:23:00Z">
                  <w:rPr>
                    <w:rFonts w:asciiTheme="minorHAnsi" w:hAnsiTheme="minorHAnsi"/>
                  </w:rPr>
                </w:rPrChange>
              </w:rPr>
              <w:t>. Zlín: FMK UTB Zlín.</w:t>
            </w:r>
          </w:p>
          <w:p w14:paraId="08B514C8" w14:textId="77777777" w:rsidR="00890991" w:rsidRPr="00F52EEF" w:rsidRDefault="00890991" w:rsidP="00935F76">
            <w:pPr>
              <w:tabs>
                <w:tab w:val="left" w:pos="567"/>
              </w:tabs>
              <w:jc w:val="both"/>
              <w:rPr>
                <w:rFonts w:asciiTheme="minorHAnsi" w:hAnsiTheme="minorHAnsi" w:cstheme="minorHAnsi"/>
              </w:rPr>
            </w:pPr>
            <w:r w:rsidRPr="00F52EEF">
              <w:rPr>
                <w:rFonts w:asciiTheme="minorHAnsi" w:hAnsiTheme="minorHAnsi" w:cstheme="minorHAnsi"/>
              </w:rPr>
              <w:t xml:space="preserve">UTB VE ZLÍNĚ. 2018. </w:t>
            </w:r>
            <w:r w:rsidRPr="00F52EEF">
              <w:rPr>
                <w:rFonts w:asciiTheme="minorHAnsi" w:hAnsiTheme="minorHAnsi" w:cstheme="minorHAnsi"/>
                <w:i/>
              </w:rPr>
              <w:t>Směrnice rektora č. 7/</w:t>
            </w:r>
            <w:proofErr w:type="gramStart"/>
            <w:r w:rsidRPr="00F52EEF">
              <w:rPr>
                <w:rFonts w:asciiTheme="minorHAnsi" w:hAnsiTheme="minorHAnsi" w:cstheme="minorHAnsi"/>
                <w:i/>
              </w:rPr>
              <w:t>2018  –</w:t>
            </w:r>
            <w:proofErr w:type="gramEnd"/>
            <w:r w:rsidRPr="00F52EEF">
              <w:rPr>
                <w:rFonts w:asciiTheme="minorHAnsi" w:hAnsiTheme="minorHAnsi" w:cstheme="minorHAnsi"/>
                <w:i/>
              </w:rPr>
              <w:t xml:space="preserve"> Jednotná formální úprava diplomových a bakalářských prací, jejich uložení a zpřístupnění </w:t>
            </w:r>
            <w:r w:rsidRPr="00F52EEF">
              <w:rPr>
                <w:rFonts w:asciiTheme="minorHAnsi" w:hAnsiTheme="minorHAnsi" w:cstheme="minorHAnsi"/>
              </w:rPr>
              <w:t>[online]. ©2019 [cit. 2019-07-25]. Dostupné z: https://fmk.utb.cz/student/statni-zaverecne-zkousky/pokyny-pro-diplomanty/.</w:t>
            </w:r>
          </w:p>
        </w:tc>
      </w:tr>
      <w:tr w:rsidR="00890991" w:rsidRPr="00F52EEF" w14:paraId="461A959B" w14:textId="77777777" w:rsidTr="007C44CA">
        <w:tc>
          <w:tcPr>
            <w:tcW w:w="10670"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2AEC724" w14:textId="77777777" w:rsidR="00890991" w:rsidRPr="00F52EEF" w:rsidRDefault="00890991"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890991" w:rsidRPr="00F52EEF" w14:paraId="4E5FB21E" w14:textId="77777777" w:rsidTr="007C44CA">
        <w:tc>
          <w:tcPr>
            <w:tcW w:w="5603"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4EA39DF" w14:textId="77777777" w:rsidR="00890991" w:rsidRPr="00F52EEF" w:rsidRDefault="00890991"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28BADC55" w14:textId="099AA3E4" w:rsidR="00890991" w:rsidRPr="00F52EEF" w:rsidRDefault="0090023A" w:rsidP="00935F76">
            <w:pPr>
              <w:tabs>
                <w:tab w:val="left" w:pos="567"/>
              </w:tabs>
              <w:jc w:val="both"/>
              <w:rPr>
                <w:rFonts w:asciiTheme="minorHAnsi" w:hAnsiTheme="minorHAnsi" w:cstheme="minorHAnsi"/>
              </w:rPr>
            </w:pPr>
            <w:r>
              <w:rPr>
                <w:rFonts w:asciiTheme="minorHAnsi" w:hAnsiTheme="minorHAnsi" w:cstheme="minorHAnsi"/>
              </w:rPr>
              <w:t>4</w:t>
            </w:r>
          </w:p>
        </w:tc>
        <w:tc>
          <w:tcPr>
            <w:tcW w:w="4178"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3A364D3" w14:textId="77777777" w:rsidR="00890991" w:rsidRPr="00F52EEF" w:rsidRDefault="0089099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890991" w:rsidRPr="00F52EEF" w14:paraId="0035884B" w14:textId="77777777" w:rsidTr="007C44CA">
        <w:tc>
          <w:tcPr>
            <w:tcW w:w="1067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840FCF8" w14:textId="77777777" w:rsidR="00890991" w:rsidRPr="00F52EEF" w:rsidRDefault="00890991"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890991" w:rsidRPr="00F52EEF" w14:paraId="3540DCF9" w14:textId="77777777" w:rsidTr="007C44CA">
        <w:trPr>
          <w:trHeight w:val="2615"/>
        </w:trPr>
        <w:tc>
          <w:tcPr>
            <w:tcW w:w="10670" w:type="dxa"/>
            <w:gridSpan w:val="8"/>
            <w:tcBorders>
              <w:top w:val="single" w:sz="4" w:space="0" w:color="auto"/>
              <w:left w:val="single" w:sz="4" w:space="0" w:color="auto"/>
              <w:bottom w:val="single" w:sz="4" w:space="0" w:color="auto"/>
              <w:right w:val="single" w:sz="4" w:space="0" w:color="auto"/>
            </w:tcBorders>
            <w:hideMark/>
          </w:tcPr>
          <w:p w14:paraId="2968D1AF" w14:textId="1740F3E2" w:rsidR="00890991"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146A115B" w14:textId="77777777" w:rsidR="005D26EA" w:rsidRPr="00F52EEF" w:rsidRDefault="005D26EA" w:rsidP="00935F76">
      <w:pPr>
        <w:tabs>
          <w:tab w:val="left" w:pos="567"/>
        </w:tabs>
        <w:rPr>
          <w:rFonts w:asciiTheme="minorHAnsi" w:hAnsiTheme="minorHAnsi" w:cstheme="minorHAnsi"/>
        </w:rPr>
      </w:pPr>
    </w:p>
    <w:tbl>
      <w:tblPr>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3"/>
        <w:gridCol w:w="567"/>
        <w:gridCol w:w="1134"/>
        <w:gridCol w:w="890"/>
        <w:gridCol w:w="816"/>
        <w:gridCol w:w="2156"/>
        <w:gridCol w:w="539"/>
        <w:gridCol w:w="668"/>
        <w:gridCol w:w="6"/>
        <w:tblGridChange w:id="3809">
          <w:tblGrid>
            <w:gridCol w:w="1712"/>
            <w:gridCol w:w="2758"/>
            <w:gridCol w:w="1134"/>
            <w:gridCol w:w="11"/>
            <w:gridCol w:w="879"/>
            <w:gridCol w:w="822"/>
            <w:gridCol w:w="890"/>
            <w:gridCol w:w="816"/>
            <w:gridCol w:w="1250"/>
            <w:gridCol w:w="401"/>
            <w:gridCol w:w="6"/>
            <w:gridCol w:w="499"/>
            <w:gridCol w:w="539"/>
            <w:gridCol w:w="668"/>
            <w:gridCol w:w="6"/>
            <w:gridCol w:w="8560"/>
          </w:tblGrid>
        </w:tblGridChange>
      </w:tblGrid>
      <w:tr w:rsidR="005D26EA" w:rsidRPr="00F52EEF" w14:paraId="53F19064" w14:textId="77777777" w:rsidTr="000A5FF2">
        <w:tc>
          <w:tcPr>
            <w:tcW w:w="10679"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34A25DB4" w14:textId="7C8FB70B"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5D26EA" w:rsidRPr="00F52EEF" w14:paraId="3B7AE0CA"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10"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811" w:author="Radim Bačuvčík" w:date="2020-02-06T15:07:00Z">
            <w:trPr>
              <w:gridBefore w:val="1"/>
              <w:gridAfter w:val="0"/>
            </w:trPr>
          </w:trPrChange>
        </w:trPr>
        <w:tc>
          <w:tcPr>
            <w:tcW w:w="3903" w:type="dxa"/>
            <w:tcBorders>
              <w:top w:val="double" w:sz="4" w:space="0" w:color="auto"/>
              <w:left w:val="single" w:sz="4" w:space="0" w:color="auto"/>
              <w:bottom w:val="single" w:sz="4" w:space="0" w:color="auto"/>
              <w:right w:val="single" w:sz="4" w:space="0" w:color="auto"/>
            </w:tcBorders>
            <w:shd w:val="clear" w:color="auto" w:fill="F7CAAC"/>
            <w:hideMark/>
            <w:tcPrChange w:id="3812" w:author="Radim Bačuvčík" w:date="2020-02-06T15:07:00Z">
              <w:tcPr>
                <w:tcW w:w="3904" w:type="dxa"/>
                <w:gridSpan w:val="3"/>
                <w:tcBorders>
                  <w:top w:val="double" w:sz="4" w:space="0" w:color="auto"/>
                  <w:left w:val="single" w:sz="4" w:space="0" w:color="auto"/>
                  <w:bottom w:val="single" w:sz="4" w:space="0" w:color="auto"/>
                  <w:right w:val="single" w:sz="4" w:space="0" w:color="auto"/>
                </w:tcBorders>
                <w:shd w:val="clear" w:color="auto" w:fill="F7CAAC"/>
                <w:hideMark/>
              </w:tcPr>
            </w:tcPrChange>
          </w:tcPr>
          <w:p w14:paraId="753D298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76" w:type="dxa"/>
            <w:gridSpan w:val="8"/>
            <w:tcBorders>
              <w:top w:val="double" w:sz="4" w:space="0" w:color="auto"/>
              <w:left w:val="single" w:sz="4" w:space="0" w:color="auto"/>
              <w:bottom w:val="single" w:sz="4" w:space="0" w:color="auto"/>
              <w:right w:val="single" w:sz="4" w:space="0" w:color="auto"/>
            </w:tcBorders>
            <w:hideMark/>
            <w:tcPrChange w:id="3813" w:author="Radim Bačuvčík" w:date="2020-02-06T15:07:00Z">
              <w:tcPr>
                <w:tcW w:w="6775" w:type="dxa"/>
                <w:gridSpan w:val="11"/>
                <w:tcBorders>
                  <w:top w:val="double" w:sz="4" w:space="0" w:color="auto"/>
                  <w:left w:val="single" w:sz="4" w:space="0" w:color="auto"/>
                  <w:bottom w:val="single" w:sz="4" w:space="0" w:color="auto"/>
                  <w:right w:val="single" w:sz="4" w:space="0" w:color="auto"/>
                </w:tcBorders>
                <w:hideMark/>
              </w:tcPr>
            </w:tcPrChange>
          </w:tcPr>
          <w:p w14:paraId="466F6B7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Ročníková práce 2</w:t>
            </w:r>
          </w:p>
        </w:tc>
      </w:tr>
      <w:tr w:rsidR="005D26EA" w:rsidRPr="00F52EEF" w14:paraId="37AC8624"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14"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815" w:author="Radim Bačuvčík" w:date="2020-02-06T15:07:00Z">
            <w:trPr>
              <w:gridBefore w:val="1"/>
              <w:gridAfter w:val="0"/>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816"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740E8B6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7" w:type="dxa"/>
            <w:gridSpan w:val="4"/>
            <w:tcBorders>
              <w:top w:val="single" w:sz="4" w:space="0" w:color="auto"/>
              <w:left w:val="single" w:sz="4" w:space="0" w:color="auto"/>
              <w:bottom w:val="single" w:sz="4" w:space="0" w:color="auto"/>
              <w:right w:val="single" w:sz="4" w:space="0" w:color="auto"/>
            </w:tcBorders>
            <w:hideMark/>
            <w:tcPrChange w:id="3817" w:author="Radim Bačuvčík" w:date="2020-02-06T15:07:00Z">
              <w:tcPr>
                <w:tcW w:w="3406" w:type="dxa"/>
                <w:gridSpan w:val="4"/>
                <w:tcBorders>
                  <w:top w:val="single" w:sz="4" w:space="0" w:color="auto"/>
                  <w:left w:val="single" w:sz="4" w:space="0" w:color="auto"/>
                  <w:bottom w:val="single" w:sz="4" w:space="0" w:color="auto"/>
                  <w:right w:val="single" w:sz="4" w:space="0" w:color="auto"/>
                </w:tcBorders>
                <w:hideMark/>
              </w:tcPr>
            </w:tcPrChange>
          </w:tcPr>
          <w:p w14:paraId="6D080A4C" w14:textId="2CC5ED43" w:rsidR="005D26EA" w:rsidRPr="00F52EEF" w:rsidRDefault="00016945"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Change w:id="3818" w:author="Radim Bačuvčík" w:date="2020-02-06T15:07:00Z">
              <w:tcPr>
                <w:tcW w:w="2695"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87FF1E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74" w:type="dxa"/>
            <w:gridSpan w:val="2"/>
            <w:tcBorders>
              <w:top w:val="single" w:sz="4" w:space="0" w:color="auto"/>
              <w:left w:val="single" w:sz="4" w:space="0" w:color="auto"/>
              <w:bottom w:val="single" w:sz="4" w:space="0" w:color="auto"/>
              <w:right w:val="single" w:sz="4" w:space="0" w:color="auto"/>
            </w:tcBorders>
            <w:hideMark/>
            <w:tcPrChange w:id="3819" w:author="Radim Bačuvčík" w:date="2020-02-06T15:07:00Z">
              <w:tcPr>
                <w:tcW w:w="674" w:type="dxa"/>
                <w:gridSpan w:val="2"/>
                <w:tcBorders>
                  <w:top w:val="single" w:sz="4" w:space="0" w:color="auto"/>
                  <w:left w:val="single" w:sz="4" w:space="0" w:color="auto"/>
                  <w:bottom w:val="single" w:sz="4" w:space="0" w:color="auto"/>
                  <w:right w:val="single" w:sz="4" w:space="0" w:color="auto"/>
                </w:tcBorders>
                <w:hideMark/>
              </w:tcPr>
            </w:tcPrChange>
          </w:tcPr>
          <w:p w14:paraId="0F6F30B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5D26EA" w:rsidRPr="00F52EEF" w14:paraId="0740C952"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20"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821" w:author="Radim Bačuvčík" w:date="2020-02-06T15:07:00Z">
            <w:trPr>
              <w:gridBefore w:val="1"/>
              <w:gridAfter w:val="0"/>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822"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70A2EC9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Change w:id="3823" w:author="Radim Bačuvčík" w:date="2020-02-06T15:07:00Z">
              <w:tcPr>
                <w:tcW w:w="1700" w:type="dxa"/>
                <w:gridSpan w:val="2"/>
                <w:tcBorders>
                  <w:top w:val="single" w:sz="4" w:space="0" w:color="auto"/>
                  <w:left w:val="single" w:sz="4" w:space="0" w:color="auto"/>
                  <w:bottom w:val="single" w:sz="4" w:space="0" w:color="auto"/>
                  <w:right w:val="single" w:sz="4" w:space="0" w:color="auto"/>
                </w:tcBorders>
                <w:hideMark/>
              </w:tcPr>
            </w:tcPrChange>
          </w:tcPr>
          <w:p w14:paraId="355C459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2s</w:t>
            </w:r>
          </w:p>
        </w:tc>
        <w:tc>
          <w:tcPr>
            <w:tcW w:w="890" w:type="dxa"/>
            <w:tcBorders>
              <w:top w:val="single" w:sz="4" w:space="0" w:color="auto"/>
              <w:left w:val="single" w:sz="4" w:space="0" w:color="auto"/>
              <w:bottom w:val="single" w:sz="4" w:space="0" w:color="auto"/>
              <w:right w:val="single" w:sz="4" w:space="0" w:color="auto"/>
            </w:tcBorders>
            <w:shd w:val="clear" w:color="auto" w:fill="F7CAAC"/>
            <w:hideMark/>
            <w:tcPrChange w:id="3824" w:author="Radim Bačuvčík" w:date="2020-02-06T15:07:00Z">
              <w:tcPr>
                <w:tcW w:w="890"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2FE568F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Change w:id="3825" w:author="Radim Bačuvčík" w:date="2020-02-06T15:07:00Z">
              <w:tcPr>
                <w:tcW w:w="816" w:type="dxa"/>
                <w:tcBorders>
                  <w:top w:val="single" w:sz="4" w:space="0" w:color="auto"/>
                  <w:left w:val="single" w:sz="4" w:space="0" w:color="auto"/>
                  <w:bottom w:val="single" w:sz="4" w:space="0" w:color="auto"/>
                  <w:right w:val="single" w:sz="4" w:space="0" w:color="auto"/>
                </w:tcBorders>
                <w:hideMark/>
              </w:tcPr>
            </w:tcPrChange>
          </w:tcPr>
          <w:p w14:paraId="0EF8F320" w14:textId="752F3570"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w:t>
            </w:r>
            <w:r w:rsidR="00195EEF"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Change w:id="3826" w:author="Radim Bačuvčík" w:date="2020-02-06T15:07:00Z">
              <w:tcPr>
                <w:tcW w:w="2156" w:type="dxa"/>
                <w:gridSpan w:val="4"/>
                <w:tcBorders>
                  <w:top w:val="single" w:sz="4" w:space="0" w:color="auto"/>
                  <w:left w:val="single" w:sz="4" w:space="0" w:color="auto"/>
                  <w:bottom w:val="single" w:sz="4" w:space="0" w:color="auto"/>
                  <w:right w:val="single" w:sz="4" w:space="0" w:color="auto"/>
                </w:tcBorders>
                <w:shd w:val="clear" w:color="auto" w:fill="F7CAAC"/>
                <w:hideMark/>
              </w:tcPr>
            </w:tcPrChange>
          </w:tcPr>
          <w:p w14:paraId="7F93BDD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13" w:type="dxa"/>
            <w:gridSpan w:val="3"/>
            <w:tcBorders>
              <w:top w:val="single" w:sz="4" w:space="0" w:color="auto"/>
              <w:left w:val="single" w:sz="4" w:space="0" w:color="auto"/>
              <w:bottom w:val="single" w:sz="4" w:space="0" w:color="auto"/>
              <w:right w:val="single" w:sz="4" w:space="0" w:color="auto"/>
            </w:tcBorders>
            <w:hideMark/>
            <w:tcPrChange w:id="3827" w:author="Radim Bačuvčík" w:date="2020-02-06T15:07:00Z">
              <w:tcPr>
                <w:tcW w:w="1213" w:type="dxa"/>
                <w:gridSpan w:val="3"/>
                <w:tcBorders>
                  <w:top w:val="single" w:sz="4" w:space="0" w:color="auto"/>
                  <w:left w:val="single" w:sz="4" w:space="0" w:color="auto"/>
                  <w:bottom w:val="single" w:sz="4" w:space="0" w:color="auto"/>
                  <w:right w:val="single" w:sz="4" w:space="0" w:color="auto"/>
                </w:tcBorders>
                <w:hideMark/>
              </w:tcPr>
            </w:tcPrChange>
          </w:tcPr>
          <w:p w14:paraId="61E7735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5D26EA" w:rsidRPr="00F52EEF" w14:paraId="2260B35E"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28"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829" w:author="Radim Bačuvčík" w:date="2020-02-06T15:07:00Z">
            <w:trPr>
              <w:gridBefore w:val="1"/>
              <w:gridAfter w:val="0"/>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830"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5B77F3C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76" w:type="dxa"/>
            <w:gridSpan w:val="8"/>
            <w:tcBorders>
              <w:top w:val="single" w:sz="4" w:space="0" w:color="auto"/>
              <w:left w:val="single" w:sz="4" w:space="0" w:color="auto"/>
              <w:bottom w:val="single" w:sz="4" w:space="0" w:color="auto"/>
              <w:right w:val="single" w:sz="4" w:space="0" w:color="auto"/>
            </w:tcBorders>
            <w:hideMark/>
            <w:tcPrChange w:id="3831" w:author="Radim Bačuvčík" w:date="2020-02-06T15:07:00Z">
              <w:tcPr>
                <w:tcW w:w="6775" w:type="dxa"/>
                <w:gridSpan w:val="11"/>
                <w:tcBorders>
                  <w:top w:val="single" w:sz="4" w:space="0" w:color="auto"/>
                  <w:left w:val="single" w:sz="4" w:space="0" w:color="auto"/>
                  <w:bottom w:val="single" w:sz="4" w:space="0" w:color="auto"/>
                  <w:right w:val="single" w:sz="4" w:space="0" w:color="auto"/>
                </w:tcBorders>
                <w:hideMark/>
              </w:tcPr>
            </w:tcPrChange>
          </w:tcPr>
          <w:p w14:paraId="23D0F556"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Ročníková práce 1</w:t>
            </w:r>
          </w:p>
        </w:tc>
      </w:tr>
      <w:tr w:rsidR="005D26EA" w:rsidRPr="00F52EEF" w14:paraId="2F36CE9C"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32"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833" w:author="Radim Bačuvčík" w:date="2020-02-06T15:07:00Z">
            <w:trPr>
              <w:gridBefore w:val="1"/>
              <w:gridAfter w:val="0"/>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834"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72CDEFC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7" w:type="dxa"/>
            <w:gridSpan w:val="4"/>
            <w:tcBorders>
              <w:top w:val="single" w:sz="4" w:space="0" w:color="auto"/>
              <w:left w:val="single" w:sz="4" w:space="0" w:color="auto"/>
              <w:bottom w:val="single" w:sz="4" w:space="0" w:color="auto"/>
              <w:right w:val="single" w:sz="4" w:space="0" w:color="auto"/>
            </w:tcBorders>
            <w:hideMark/>
            <w:tcPrChange w:id="3835" w:author="Radim Bačuvčík" w:date="2020-02-06T15:07:00Z">
              <w:tcPr>
                <w:tcW w:w="3406" w:type="dxa"/>
                <w:gridSpan w:val="4"/>
                <w:tcBorders>
                  <w:top w:val="single" w:sz="4" w:space="0" w:color="auto"/>
                  <w:left w:val="single" w:sz="4" w:space="0" w:color="auto"/>
                  <w:bottom w:val="single" w:sz="4" w:space="0" w:color="auto"/>
                  <w:right w:val="single" w:sz="4" w:space="0" w:color="auto"/>
                </w:tcBorders>
                <w:hideMark/>
              </w:tcPr>
            </w:tcPrChange>
          </w:tcPr>
          <w:p w14:paraId="617525FF" w14:textId="2F5685DA" w:rsidR="005D26EA" w:rsidRPr="00F52EEF" w:rsidRDefault="00225DC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Change w:id="3836" w:author="Radim Bačuvčík" w:date="2020-02-06T15:07:00Z">
              <w:tcPr>
                <w:tcW w:w="2156" w:type="dxa"/>
                <w:gridSpan w:val="4"/>
                <w:tcBorders>
                  <w:top w:val="single" w:sz="4" w:space="0" w:color="auto"/>
                  <w:left w:val="single" w:sz="4" w:space="0" w:color="auto"/>
                  <w:bottom w:val="single" w:sz="4" w:space="0" w:color="auto"/>
                  <w:right w:val="single" w:sz="4" w:space="0" w:color="auto"/>
                </w:tcBorders>
                <w:shd w:val="clear" w:color="auto" w:fill="F7CAAC"/>
                <w:hideMark/>
              </w:tcPr>
            </w:tcPrChange>
          </w:tcPr>
          <w:p w14:paraId="663F8D2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13" w:type="dxa"/>
            <w:gridSpan w:val="3"/>
            <w:tcBorders>
              <w:top w:val="single" w:sz="4" w:space="0" w:color="auto"/>
              <w:left w:val="single" w:sz="4" w:space="0" w:color="auto"/>
              <w:bottom w:val="single" w:sz="4" w:space="0" w:color="auto"/>
              <w:right w:val="single" w:sz="4" w:space="0" w:color="auto"/>
            </w:tcBorders>
            <w:hideMark/>
            <w:tcPrChange w:id="3837" w:author="Radim Bačuvčík" w:date="2020-02-06T15:07:00Z">
              <w:tcPr>
                <w:tcW w:w="1213" w:type="dxa"/>
                <w:gridSpan w:val="3"/>
                <w:tcBorders>
                  <w:top w:val="single" w:sz="4" w:space="0" w:color="auto"/>
                  <w:left w:val="single" w:sz="4" w:space="0" w:color="auto"/>
                  <w:bottom w:val="single" w:sz="4" w:space="0" w:color="auto"/>
                  <w:right w:val="single" w:sz="4" w:space="0" w:color="auto"/>
                </w:tcBorders>
                <w:hideMark/>
              </w:tcPr>
            </w:tcPrChange>
          </w:tcPr>
          <w:p w14:paraId="2F1762D2" w14:textId="00ABDD82" w:rsidR="005D26EA" w:rsidRPr="00F52EEF" w:rsidRDefault="00225DC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4279305B"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38"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839" w:author="Radim Bačuvčík" w:date="2020-02-06T15:07:00Z">
            <w:trPr>
              <w:gridBefore w:val="1"/>
              <w:gridAfter w:val="0"/>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840"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64A0F29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76" w:type="dxa"/>
            <w:gridSpan w:val="8"/>
            <w:tcBorders>
              <w:top w:val="single" w:sz="4" w:space="0" w:color="auto"/>
              <w:left w:val="single" w:sz="4" w:space="0" w:color="auto"/>
              <w:bottom w:val="nil"/>
              <w:right w:val="single" w:sz="4" w:space="0" w:color="auto"/>
            </w:tcBorders>
            <w:tcPrChange w:id="3841" w:author="Radim Bačuvčík" w:date="2020-02-06T15:07:00Z">
              <w:tcPr>
                <w:tcW w:w="6775" w:type="dxa"/>
                <w:gridSpan w:val="11"/>
                <w:tcBorders>
                  <w:top w:val="single" w:sz="4" w:space="0" w:color="auto"/>
                  <w:left w:val="single" w:sz="4" w:space="0" w:color="auto"/>
                  <w:bottom w:val="nil"/>
                  <w:right w:val="single" w:sz="4" w:space="0" w:color="auto"/>
                </w:tcBorders>
              </w:tcPr>
            </w:tcPrChange>
          </w:tcPr>
          <w:p w14:paraId="0D8856D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Odevzdání ročníkové práce ve stanoveném termínu</w:t>
            </w:r>
          </w:p>
        </w:tc>
      </w:tr>
      <w:tr w:rsidR="005D26EA" w:rsidRPr="00F52EEF" w14:paraId="5AA7D26B" w14:textId="77777777" w:rsidTr="000A5FF2">
        <w:trPr>
          <w:trHeight w:val="213"/>
        </w:trPr>
        <w:tc>
          <w:tcPr>
            <w:tcW w:w="10679" w:type="dxa"/>
            <w:gridSpan w:val="9"/>
            <w:tcBorders>
              <w:top w:val="nil"/>
              <w:left w:val="single" w:sz="4" w:space="0" w:color="auto"/>
              <w:bottom w:val="single" w:sz="4" w:space="0" w:color="auto"/>
              <w:right w:val="single" w:sz="4" w:space="0" w:color="auto"/>
            </w:tcBorders>
            <w:hideMark/>
          </w:tcPr>
          <w:p w14:paraId="3E40E54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E5070FD"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42"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3843" w:author="Radim Bačuvčík" w:date="2020-02-06T15:07:00Z">
            <w:trPr>
              <w:gridBefore w:val="1"/>
              <w:gridAfter w:val="0"/>
              <w:trHeight w:val="197"/>
            </w:trPr>
          </w:trPrChange>
        </w:trPr>
        <w:tc>
          <w:tcPr>
            <w:tcW w:w="3903" w:type="dxa"/>
            <w:tcBorders>
              <w:top w:val="nil"/>
              <w:left w:val="single" w:sz="4" w:space="0" w:color="auto"/>
              <w:bottom w:val="single" w:sz="4" w:space="0" w:color="auto"/>
              <w:right w:val="single" w:sz="4" w:space="0" w:color="auto"/>
            </w:tcBorders>
            <w:shd w:val="clear" w:color="auto" w:fill="F7CAAC"/>
            <w:hideMark/>
            <w:tcPrChange w:id="3844" w:author="Radim Bačuvčík" w:date="2020-02-06T15:07:00Z">
              <w:tcPr>
                <w:tcW w:w="3904" w:type="dxa"/>
                <w:gridSpan w:val="3"/>
                <w:tcBorders>
                  <w:top w:val="nil"/>
                  <w:left w:val="single" w:sz="4" w:space="0" w:color="auto"/>
                  <w:bottom w:val="single" w:sz="4" w:space="0" w:color="auto"/>
                  <w:right w:val="single" w:sz="4" w:space="0" w:color="auto"/>
                </w:tcBorders>
                <w:shd w:val="clear" w:color="auto" w:fill="F7CAAC"/>
                <w:hideMark/>
              </w:tcPr>
            </w:tcPrChange>
          </w:tcPr>
          <w:p w14:paraId="73402A9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76" w:type="dxa"/>
            <w:gridSpan w:val="8"/>
            <w:tcBorders>
              <w:top w:val="nil"/>
              <w:left w:val="single" w:sz="4" w:space="0" w:color="auto"/>
              <w:bottom w:val="single" w:sz="4" w:space="0" w:color="auto"/>
              <w:right w:val="single" w:sz="4" w:space="0" w:color="auto"/>
            </w:tcBorders>
            <w:hideMark/>
            <w:tcPrChange w:id="3845" w:author="Radim Bačuvčík" w:date="2020-02-06T15:07:00Z">
              <w:tcPr>
                <w:tcW w:w="6775" w:type="dxa"/>
                <w:gridSpan w:val="11"/>
                <w:tcBorders>
                  <w:top w:val="nil"/>
                  <w:left w:val="single" w:sz="4" w:space="0" w:color="auto"/>
                  <w:bottom w:val="single" w:sz="4" w:space="0" w:color="auto"/>
                  <w:right w:val="single" w:sz="4" w:space="0" w:color="auto"/>
                </w:tcBorders>
                <w:hideMark/>
              </w:tcPr>
            </w:tcPrChange>
          </w:tcPr>
          <w:p w14:paraId="7FAF976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5D26EA" w:rsidRPr="00F52EEF" w14:paraId="53FEBA69"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46"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3"/>
          <w:trPrChange w:id="3847" w:author="Radim Bačuvčík" w:date="2020-02-06T15:07:00Z">
            <w:trPr>
              <w:gridBefore w:val="1"/>
              <w:gridAfter w:val="0"/>
              <w:trHeight w:val="243"/>
            </w:trPr>
          </w:trPrChange>
        </w:trPr>
        <w:tc>
          <w:tcPr>
            <w:tcW w:w="3903" w:type="dxa"/>
            <w:tcBorders>
              <w:top w:val="nil"/>
              <w:left w:val="single" w:sz="4" w:space="0" w:color="auto"/>
              <w:bottom w:val="single" w:sz="4" w:space="0" w:color="auto"/>
              <w:right w:val="single" w:sz="4" w:space="0" w:color="auto"/>
            </w:tcBorders>
            <w:shd w:val="clear" w:color="auto" w:fill="F7CAAC"/>
            <w:hideMark/>
            <w:tcPrChange w:id="3848" w:author="Radim Bačuvčík" w:date="2020-02-06T15:07:00Z">
              <w:tcPr>
                <w:tcW w:w="3904" w:type="dxa"/>
                <w:gridSpan w:val="3"/>
                <w:tcBorders>
                  <w:top w:val="nil"/>
                  <w:left w:val="single" w:sz="4" w:space="0" w:color="auto"/>
                  <w:bottom w:val="single" w:sz="4" w:space="0" w:color="auto"/>
                  <w:right w:val="single" w:sz="4" w:space="0" w:color="auto"/>
                </w:tcBorders>
                <w:shd w:val="clear" w:color="auto" w:fill="F7CAAC"/>
                <w:hideMark/>
              </w:tcPr>
            </w:tcPrChange>
          </w:tcPr>
          <w:p w14:paraId="3F0B454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76" w:type="dxa"/>
            <w:gridSpan w:val="8"/>
            <w:tcBorders>
              <w:top w:val="nil"/>
              <w:left w:val="single" w:sz="4" w:space="0" w:color="auto"/>
              <w:bottom w:val="single" w:sz="4" w:space="0" w:color="auto"/>
              <w:right w:val="single" w:sz="4" w:space="0" w:color="auto"/>
            </w:tcBorders>
            <w:hideMark/>
            <w:tcPrChange w:id="3849" w:author="Radim Bačuvčík" w:date="2020-02-06T15:07:00Z">
              <w:tcPr>
                <w:tcW w:w="6775" w:type="dxa"/>
                <w:gridSpan w:val="11"/>
                <w:tcBorders>
                  <w:top w:val="nil"/>
                  <w:left w:val="single" w:sz="4" w:space="0" w:color="auto"/>
                  <w:bottom w:val="single" w:sz="4" w:space="0" w:color="auto"/>
                  <w:right w:val="single" w:sz="4" w:space="0" w:color="auto"/>
                </w:tcBorders>
                <w:hideMark/>
              </w:tcPr>
            </w:tcPrChange>
          </w:tcPr>
          <w:p w14:paraId="2E6E2E9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Garance kvality předmětu, konzultace po předchozí domluvě</w:t>
            </w:r>
          </w:p>
        </w:tc>
      </w:tr>
      <w:tr w:rsidR="005D26EA" w:rsidRPr="00F52EEF" w14:paraId="38CD13D6"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50"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851" w:author="Radim Bačuvčík" w:date="2020-02-06T15:07:00Z">
            <w:trPr>
              <w:gridBefore w:val="1"/>
              <w:gridAfter w:val="0"/>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852"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6E4240A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76" w:type="dxa"/>
            <w:gridSpan w:val="8"/>
            <w:tcBorders>
              <w:top w:val="single" w:sz="4" w:space="0" w:color="auto"/>
              <w:left w:val="single" w:sz="4" w:space="0" w:color="auto"/>
              <w:bottom w:val="nil"/>
              <w:right w:val="single" w:sz="4" w:space="0" w:color="auto"/>
            </w:tcBorders>
            <w:hideMark/>
            <w:tcPrChange w:id="3853" w:author="Radim Bačuvčík" w:date="2020-02-06T15:07:00Z">
              <w:tcPr>
                <w:tcW w:w="6775" w:type="dxa"/>
                <w:gridSpan w:val="11"/>
                <w:tcBorders>
                  <w:top w:val="single" w:sz="4" w:space="0" w:color="auto"/>
                  <w:left w:val="single" w:sz="4" w:space="0" w:color="auto"/>
                  <w:bottom w:val="nil"/>
                  <w:right w:val="single" w:sz="4" w:space="0" w:color="auto"/>
                </w:tcBorders>
                <w:hideMark/>
              </w:tcPr>
            </w:tcPrChange>
          </w:tcPr>
          <w:p w14:paraId="7EB675AB" w14:textId="11A491C8" w:rsidR="005D26EA" w:rsidRPr="00F52EEF" w:rsidRDefault="00DD40A1" w:rsidP="00935F76">
            <w:pPr>
              <w:tabs>
                <w:tab w:val="left" w:pos="567"/>
              </w:tabs>
              <w:jc w:val="both"/>
              <w:rPr>
                <w:rFonts w:asciiTheme="minorHAnsi" w:hAnsiTheme="minorHAnsi" w:cstheme="minorHAnsi"/>
              </w:rPr>
            </w:pPr>
            <w:r w:rsidRPr="00F52EEF">
              <w:rPr>
                <w:rFonts w:asciiTheme="minorHAnsi" w:hAnsiTheme="minorHAnsi" w:cstheme="minorHAnsi"/>
              </w:rPr>
              <w:t>G</w:t>
            </w:r>
            <w:r w:rsidR="005D26EA" w:rsidRPr="00F52EEF">
              <w:rPr>
                <w:rFonts w:asciiTheme="minorHAnsi" w:hAnsiTheme="minorHAnsi" w:cstheme="minorHAnsi"/>
              </w:rPr>
              <w:t>arant, vedoucí jednotlivých prací</w:t>
            </w:r>
          </w:p>
        </w:tc>
      </w:tr>
      <w:tr w:rsidR="005D26EA" w:rsidRPr="00F52EEF" w14:paraId="52EB6998" w14:textId="77777777" w:rsidTr="000A5FF2">
        <w:trPr>
          <w:trHeight w:val="173"/>
        </w:trPr>
        <w:tc>
          <w:tcPr>
            <w:tcW w:w="10679" w:type="dxa"/>
            <w:gridSpan w:val="9"/>
            <w:tcBorders>
              <w:top w:val="nil"/>
              <w:left w:val="single" w:sz="4" w:space="0" w:color="auto"/>
              <w:bottom w:val="single" w:sz="4" w:space="0" w:color="auto"/>
              <w:right w:val="single" w:sz="4" w:space="0" w:color="auto"/>
            </w:tcBorders>
          </w:tcPr>
          <w:p w14:paraId="2E7ED62E"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FE08F0D"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54"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855" w:author="Radim Bačuvčík" w:date="2020-02-06T15:07:00Z">
            <w:trPr>
              <w:gridBefore w:val="1"/>
              <w:gridAfter w:val="0"/>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856"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2C3EBF9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76" w:type="dxa"/>
            <w:gridSpan w:val="8"/>
            <w:tcBorders>
              <w:top w:val="single" w:sz="4" w:space="0" w:color="auto"/>
              <w:left w:val="single" w:sz="4" w:space="0" w:color="auto"/>
              <w:bottom w:val="nil"/>
              <w:right w:val="single" w:sz="4" w:space="0" w:color="auto"/>
            </w:tcBorders>
            <w:tcPrChange w:id="3857" w:author="Radim Bačuvčík" w:date="2020-02-06T15:07:00Z">
              <w:tcPr>
                <w:tcW w:w="6775" w:type="dxa"/>
                <w:gridSpan w:val="11"/>
                <w:tcBorders>
                  <w:top w:val="single" w:sz="4" w:space="0" w:color="auto"/>
                  <w:left w:val="single" w:sz="4" w:space="0" w:color="auto"/>
                  <w:bottom w:val="nil"/>
                  <w:right w:val="single" w:sz="4" w:space="0" w:color="auto"/>
                </w:tcBorders>
              </w:tcPr>
            </w:tcPrChange>
          </w:tcPr>
          <w:p w14:paraId="7E49CA3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13A973F" w14:textId="77777777" w:rsidTr="000A5FF2">
        <w:trPr>
          <w:trHeight w:val="3254"/>
        </w:trPr>
        <w:tc>
          <w:tcPr>
            <w:tcW w:w="10679" w:type="dxa"/>
            <w:gridSpan w:val="9"/>
            <w:tcBorders>
              <w:top w:val="nil"/>
              <w:left w:val="single" w:sz="4" w:space="0" w:color="auto"/>
              <w:bottom w:val="single" w:sz="12" w:space="0" w:color="auto"/>
              <w:right w:val="single" w:sz="4" w:space="0" w:color="auto"/>
            </w:tcBorders>
            <w:hideMark/>
          </w:tcPr>
          <w:p w14:paraId="2811495E" w14:textId="77777777" w:rsidR="005D26EA" w:rsidRDefault="005D26EA" w:rsidP="00935F76">
            <w:pPr>
              <w:tabs>
                <w:tab w:val="left" w:pos="567"/>
              </w:tabs>
              <w:jc w:val="both"/>
              <w:rPr>
                <w:del w:id="3858" w:author="Martin Kazík" w:date="2020-01-23T11:23:00Z"/>
                <w:rFonts w:asciiTheme="minorHAnsi" w:hAnsiTheme="minorHAnsi" w:cstheme="minorHAnsi"/>
              </w:rPr>
            </w:pPr>
            <w:del w:id="3859" w:author="Martin Kazík" w:date="2020-01-23T11:23:00Z">
              <w:r w:rsidRPr="00F52EEF">
                <w:rPr>
                  <w:rFonts w:asciiTheme="minorHAnsi" w:hAnsiTheme="minorHAnsi" w:cstheme="minorHAnsi"/>
                </w:rPr>
                <w:delText xml:space="preserve">Cílem kurzu je aplikace metodických zásad pro psaní ročníkových prací včetně požadavků na jejich formální úpravu. Vybrané téma ročníkové práce poté studenti konzultují v dílčích celcích s vedoucím své ročníkové práce, aby jej naplnili v patřičné odbornosti a požadovaném rozsahu. </w:delText>
              </w:r>
            </w:del>
          </w:p>
          <w:p w14:paraId="3A38519F" w14:textId="77777777" w:rsidR="007C44CA" w:rsidRPr="00F52EEF" w:rsidRDefault="007C44CA" w:rsidP="00935F76">
            <w:pPr>
              <w:tabs>
                <w:tab w:val="left" w:pos="567"/>
              </w:tabs>
              <w:jc w:val="both"/>
              <w:rPr>
                <w:del w:id="3860" w:author="Martin Kazík" w:date="2020-01-23T11:23:00Z"/>
                <w:rFonts w:asciiTheme="minorHAnsi" w:hAnsiTheme="minorHAnsi" w:cstheme="minorHAnsi"/>
              </w:rPr>
            </w:pPr>
          </w:p>
          <w:p w14:paraId="789E9027" w14:textId="77777777" w:rsidR="005D26EA" w:rsidRPr="007C44CA" w:rsidRDefault="005D26EA" w:rsidP="00935F76">
            <w:pPr>
              <w:tabs>
                <w:tab w:val="left" w:pos="567"/>
              </w:tabs>
              <w:jc w:val="both"/>
              <w:rPr>
                <w:rFonts w:asciiTheme="minorHAnsi" w:hAnsiTheme="minorHAnsi" w:cstheme="minorHAnsi"/>
                <w:b/>
              </w:rPr>
            </w:pPr>
            <w:r w:rsidRPr="007C44CA">
              <w:rPr>
                <w:rFonts w:asciiTheme="minorHAnsi" w:hAnsiTheme="minorHAnsi" w:cstheme="minorHAnsi"/>
                <w:b/>
              </w:rPr>
              <w:t>Probíraná témata:</w:t>
            </w:r>
          </w:p>
          <w:p w14:paraId="760D24B2" w14:textId="70426F1F"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7C44CA">
              <w:rPr>
                <w:rFonts w:asciiTheme="minorHAnsi" w:hAnsiTheme="minorHAnsi" w:cstheme="minorHAnsi"/>
              </w:rPr>
              <w:t>v</w:t>
            </w:r>
            <w:r w:rsidRPr="00F52EEF">
              <w:rPr>
                <w:rFonts w:asciiTheme="minorHAnsi" w:hAnsiTheme="minorHAnsi" w:cstheme="minorHAnsi"/>
              </w:rPr>
              <w:t>e stanoveném termínu povinná konzultace s vedoucím práce</w:t>
            </w:r>
            <w:r w:rsidR="007C44CA">
              <w:rPr>
                <w:rFonts w:asciiTheme="minorHAnsi" w:hAnsiTheme="minorHAnsi" w:cstheme="minorHAnsi"/>
              </w:rPr>
              <w:t>;</w:t>
            </w:r>
            <w:r w:rsidRPr="00F52EEF">
              <w:rPr>
                <w:rFonts w:asciiTheme="minorHAnsi" w:hAnsiTheme="minorHAnsi" w:cstheme="minorHAnsi"/>
              </w:rPr>
              <w:t xml:space="preserve"> </w:t>
            </w:r>
          </w:p>
          <w:p w14:paraId="7145BCAB" w14:textId="6D9D7AFC"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7C44CA">
              <w:rPr>
                <w:rFonts w:asciiTheme="minorHAnsi" w:hAnsiTheme="minorHAnsi" w:cstheme="minorHAnsi"/>
              </w:rPr>
              <w:t>s</w:t>
            </w:r>
            <w:r w:rsidRPr="00F52EEF">
              <w:rPr>
                <w:rFonts w:asciiTheme="minorHAnsi" w:hAnsiTheme="minorHAnsi" w:cstheme="minorHAnsi"/>
              </w:rPr>
              <w:t>amostatné studium doporučené literatury</w:t>
            </w:r>
            <w:r w:rsidR="007C44CA">
              <w:rPr>
                <w:rFonts w:asciiTheme="minorHAnsi" w:hAnsiTheme="minorHAnsi" w:cstheme="minorHAnsi"/>
              </w:rPr>
              <w:t>;</w:t>
            </w:r>
          </w:p>
          <w:p w14:paraId="1B63DDA4" w14:textId="131FD46A" w:rsidR="00E87B36"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7C44CA">
              <w:rPr>
                <w:rFonts w:asciiTheme="minorHAnsi" w:hAnsiTheme="minorHAnsi" w:cstheme="minorHAnsi"/>
              </w:rPr>
              <w:t>v</w:t>
            </w:r>
            <w:r w:rsidRPr="00F52EEF">
              <w:rPr>
                <w:rFonts w:asciiTheme="minorHAnsi" w:hAnsiTheme="minorHAnsi" w:cstheme="minorHAnsi"/>
              </w:rPr>
              <w:t>eřejná prezentace a obhajoba řešené ročníkové práce v termínu stanoveném ÚMK</w:t>
            </w:r>
            <w:r w:rsidR="007C44CA">
              <w:rPr>
                <w:rFonts w:asciiTheme="minorHAnsi" w:hAnsiTheme="minorHAnsi" w:cstheme="minorHAnsi"/>
              </w:rPr>
              <w:t>.</w:t>
            </w:r>
            <w:r w:rsidRPr="00F52EEF">
              <w:rPr>
                <w:rFonts w:asciiTheme="minorHAnsi" w:hAnsiTheme="minorHAnsi" w:cstheme="minorHAnsi"/>
              </w:rPr>
              <w:t xml:space="preserve"> </w:t>
            </w:r>
          </w:p>
        </w:tc>
      </w:tr>
      <w:tr w:rsidR="005D26EA" w:rsidRPr="00F52EEF" w14:paraId="1D050F57" w14:textId="77777777" w:rsidTr="000A5FF2">
        <w:trPr>
          <w:trHeight w:val="265"/>
        </w:trPr>
        <w:tc>
          <w:tcPr>
            <w:tcW w:w="4470" w:type="dxa"/>
            <w:gridSpan w:val="2"/>
            <w:tcBorders>
              <w:top w:val="nil"/>
              <w:left w:val="single" w:sz="4" w:space="0" w:color="auto"/>
              <w:bottom w:val="single" w:sz="4" w:space="0" w:color="auto"/>
              <w:right w:val="single" w:sz="4" w:space="0" w:color="auto"/>
            </w:tcBorders>
            <w:shd w:val="clear" w:color="auto" w:fill="F7CAAC"/>
            <w:hideMark/>
          </w:tcPr>
          <w:p w14:paraId="1FC92E5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9" w:type="dxa"/>
            <w:gridSpan w:val="7"/>
            <w:tcBorders>
              <w:top w:val="nil"/>
              <w:left w:val="single" w:sz="4" w:space="0" w:color="auto"/>
              <w:bottom w:val="nil"/>
              <w:right w:val="single" w:sz="4" w:space="0" w:color="auto"/>
            </w:tcBorders>
          </w:tcPr>
          <w:p w14:paraId="0403B36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A7C4390" w14:textId="77777777" w:rsidTr="000A5FF2">
        <w:trPr>
          <w:trHeight w:val="3532"/>
        </w:trPr>
        <w:tc>
          <w:tcPr>
            <w:tcW w:w="10679" w:type="dxa"/>
            <w:gridSpan w:val="9"/>
            <w:tcBorders>
              <w:top w:val="nil"/>
              <w:left w:val="single" w:sz="4" w:space="0" w:color="auto"/>
              <w:bottom w:val="single" w:sz="4" w:space="0" w:color="auto"/>
              <w:right w:val="single" w:sz="4" w:space="0" w:color="auto"/>
            </w:tcBorders>
            <w:hideMark/>
          </w:tcPr>
          <w:p w14:paraId="662A4F8D" w14:textId="4DA62A8C" w:rsidR="005D26EA" w:rsidRDefault="005D26EA" w:rsidP="00935F76">
            <w:pPr>
              <w:tabs>
                <w:tab w:val="left" w:pos="567"/>
              </w:tabs>
              <w:jc w:val="both"/>
              <w:rPr>
                <w:ins w:id="3861" w:author="FMK" w:date="2020-02-02T21:00:00Z"/>
                <w:rFonts w:asciiTheme="minorHAnsi" w:hAnsiTheme="minorHAnsi" w:cstheme="minorHAnsi"/>
                <w:b/>
              </w:rPr>
            </w:pPr>
            <w:r w:rsidRPr="007C44CA">
              <w:rPr>
                <w:rFonts w:asciiTheme="minorHAnsi" w:hAnsiTheme="minorHAnsi" w:cstheme="minorHAnsi"/>
                <w:b/>
              </w:rPr>
              <w:t>Povinná literatura:</w:t>
            </w:r>
          </w:p>
          <w:p w14:paraId="61850F4F" w14:textId="77777777" w:rsidR="00050025" w:rsidRDefault="00050025" w:rsidP="00050025">
            <w:pPr>
              <w:tabs>
                <w:tab w:val="left" w:pos="567"/>
              </w:tabs>
              <w:rPr>
                <w:ins w:id="3862" w:author="FMK" w:date="2020-02-02T21:00:00Z"/>
                <w:rFonts w:asciiTheme="minorHAnsi" w:hAnsiTheme="minorHAnsi"/>
                <w:color w:val="FF0000"/>
              </w:rPr>
            </w:pPr>
          </w:p>
          <w:p w14:paraId="48A942B5" w14:textId="77777777" w:rsidR="00050025" w:rsidRDefault="00050025" w:rsidP="00050025">
            <w:pPr>
              <w:tabs>
                <w:tab w:val="left" w:pos="567"/>
              </w:tabs>
              <w:rPr>
                <w:ins w:id="3863" w:author="FMK" w:date="2020-02-02T21:00:00Z"/>
                <w:rFonts w:asciiTheme="minorHAnsi" w:hAnsiTheme="minorHAnsi"/>
                <w:color w:val="FF0000"/>
              </w:rPr>
            </w:pPr>
            <w:ins w:id="3864" w:author="FMK" w:date="2020-02-02T21:00:00Z">
              <w:r w:rsidRPr="00F77671">
                <w:rPr>
                  <w:rFonts w:asciiTheme="minorHAnsi" w:hAnsiTheme="minorHAnsi"/>
                  <w:color w:val="FF0000"/>
                </w:rPr>
                <w:t xml:space="preserve">KAPOUNOVÁ, Jana a Pavel KAPOUN. </w:t>
              </w:r>
              <w:r>
                <w:rPr>
                  <w:rFonts w:asciiTheme="minorHAnsi" w:hAnsiTheme="minorHAnsi"/>
                  <w:color w:val="FF0000"/>
                </w:rPr>
                <w:t xml:space="preserve">2017. </w:t>
              </w:r>
              <w:r w:rsidRPr="00D835FA">
                <w:rPr>
                  <w:rFonts w:asciiTheme="minorHAnsi" w:hAnsiTheme="minorHAnsi"/>
                  <w:i/>
                  <w:color w:val="FF0000"/>
                </w:rPr>
                <w:t>Bakalářská a diplomová práce: od zadání po obhajobu.</w:t>
              </w:r>
              <w:r>
                <w:rPr>
                  <w:rFonts w:asciiTheme="minorHAnsi" w:hAnsiTheme="minorHAnsi"/>
                  <w:color w:val="FF0000"/>
                </w:rPr>
                <w:t xml:space="preserve"> Praha: Grada. </w:t>
              </w:r>
              <w:r w:rsidRPr="00F77671">
                <w:rPr>
                  <w:rFonts w:asciiTheme="minorHAnsi" w:hAnsiTheme="minorHAnsi"/>
                  <w:color w:val="FF0000"/>
                </w:rPr>
                <w:t xml:space="preserve"> ISBN 9788027100798.</w:t>
              </w:r>
            </w:ins>
          </w:p>
          <w:p w14:paraId="20710102" w14:textId="77777777" w:rsidR="00050025" w:rsidRPr="00F52EEF" w:rsidRDefault="00050025" w:rsidP="00050025">
            <w:pPr>
              <w:tabs>
                <w:tab w:val="left" w:pos="567"/>
              </w:tabs>
              <w:rPr>
                <w:ins w:id="3865" w:author="FMK" w:date="2020-02-02T21:00:00Z"/>
                <w:rFonts w:asciiTheme="minorHAnsi" w:hAnsiTheme="minorHAnsi" w:cstheme="minorHAnsi"/>
                <w:bCs/>
              </w:rPr>
            </w:pPr>
          </w:p>
          <w:p w14:paraId="2A4068BE" w14:textId="77777777" w:rsidR="00050025" w:rsidRPr="00F52EEF" w:rsidRDefault="00050025" w:rsidP="00050025">
            <w:pPr>
              <w:tabs>
                <w:tab w:val="left" w:pos="567"/>
              </w:tabs>
              <w:jc w:val="both"/>
              <w:rPr>
                <w:ins w:id="3866" w:author="FMK" w:date="2020-02-02T21:00:00Z"/>
                <w:rFonts w:asciiTheme="minorHAnsi" w:hAnsiTheme="minorHAnsi" w:cstheme="minorHAnsi"/>
              </w:rPr>
            </w:pPr>
            <w:ins w:id="3867" w:author="FMK" w:date="2020-02-02T21:00:00Z">
              <w:r w:rsidRPr="00F52EEF">
                <w:rPr>
                  <w:rFonts w:asciiTheme="minorHAnsi" w:hAnsiTheme="minorHAnsi" w:cstheme="minorHAnsi"/>
                </w:rPr>
                <w:t xml:space="preserve">UTB VE ZLÍNĚ. 2018. </w:t>
              </w:r>
              <w:r w:rsidRPr="00F52EEF">
                <w:rPr>
                  <w:rFonts w:asciiTheme="minorHAnsi" w:hAnsiTheme="minorHAnsi" w:cstheme="minorHAnsi"/>
                  <w:i/>
                </w:rPr>
                <w:t xml:space="preserve">Směrnice rektora č. 7/2018 – Jednotná formální úprava diplomových a bakalářských prací, jejich uložení a zpřístupnění </w:t>
              </w:r>
              <w:r w:rsidRPr="00F52EEF">
                <w:rPr>
                  <w:rFonts w:asciiTheme="minorHAnsi" w:hAnsiTheme="minorHAnsi" w:cstheme="minorHAnsi"/>
                </w:rPr>
                <w:t>[online]. ©2019 [cit. 2019-07-25]. Dostupné z: https://fmk.utb.cz/student/statni-zaverecne-zkousky/pokyny-pro-diplomanty/.</w:t>
              </w:r>
            </w:ins>
          </w:p>
          <w:p w14:paraId="03FF11A6" w14:textId="77777777" w:rsidR="00050025" w:rsidRPr="00F52EEF" w:rsidRDefault="00050025" w:rsidP="00050025">
            <w:pPr>
              <w:tabs>
                <w:tab w:val="left" w:pos="567"/>
              </w:tabs>
              <w:jc w:val="both"/>
              <w:rPr>
                <w:ins w:id="3868" w:author="FMK" w:date="2020-02-02T21:00:00Z"/>
                <w:rFonts w:asciiTheme="minorHAnsi" w:hAnsiTheme="minorHAnsi" w:cstheme="minorHAnsi"/>
                <w:bCs/>
              </w:rPr>
            </w:pPr>
          </w:p>
          <w:p w14:paraId="6B54D1DD" w14:textId="77777777" w:rsidR="00050025" w:rsidRPr="00C65594" w:rsidRDefault="00050025" w:rsidP="00050025">
            <w:pPr>
              <w:tabs>
                <w:tab w:val="left" w:pos="567"/>
              </w:tabs>
              <w:jc w:val="both"/>
              <w:rPr>
                <w:ins w:id="3869" w:author="FMK" w:date="2020-02-02T21:00:00Z"/>
                <w:rFonts w:asciiTheme="minorHAnsi" w:hAnsiTheme="minorHAnsi" w:cstheme="minorHAnsi"/>
                <w:b/>
                <w:bCs/>
              </w:rPr>
            </w:pPr>
            <w:ins w:id="3870" w:author="FMK" w:date="2020-02-02T21:00:00Z">
              <w:r w:rsidRPr="00C65594">
                <w:rPr>
                  <w:rFonts w:asciiTheme="minorHAnsi" w:hAnsiTheme="minorHAnsi" w:cstheme="minorHAnsi"/>
                  <w:b/>
                  <w:bCs/>
                </w:rPr>
                <w:t>Doporučená literatura:</w:t>
              </w:r>
            </w:ins>
          </w:p>
          <w:p w14:paraId="3003ECD8" w14:textId="77777777" w:rsidR="00050025" w:rsidRPr="00F52EEF" w:rsidRDefault="00050025" w:rsidP="00050025">
            <w:pPr>
              <w:tabs>
                <w:tab w:val="left" w:pos="567"/>
              </w:tabs>
              <w:jc w:val="both"/>
              <w:rPr>
                <w:ins w:id="3871" w:author="FMK" w:date="2020-02-02T21:00:00Z"/>
                <w:rFonts w:asciiTheme="minorHAnsi" w:hAnsiTheme="minorHAnsi" w:cstheme="minorHAnsi"/>
                <w:bCs/>
              </w:rPr>
            </w:pPr>
            <w:ins w:id="3872" w:author="FMK" w:date="2020-02-02T21:00:00Z">
              <w:r w:rsidRPr="00F52EEF">
                <w:rPr>
                  <w:rFonts w:asciiTheme="minorHAnsi" w:hAnsiTheme="minorHAnsi" w:cstheme="minorHAnsi"/>
                  <w:bCs/>
                  <w:i/>
                  <w:iCs/>
                </w:rPr>
                <w:t>ČSN ISO 690; odborná literatura dle zadání práce</w:t>
              </w:r>
              <w:r w:rsidRPr="00F52EEF">
                <w:rPr>
                  <w:rFonts w:asciiTheme="minorHAnsi" w:hAnsiTheme="minorHAnsi" w:cstheme="minorHAnsi"/>
                  <w:bCs/>
                </w:rPr>
                <w:t>. </w:t>
              </w:r>
            </w:ins>
          </w:p>
          <w:p w14:paraId="7ABB1772" w14:textId="50935FFB" w:rsidR="00050025" w:rsidRDefault="00050025" w:rsidP="00050025">
            <w:pPr>
              <w:tabs>
                <w:tab w:val="left" w:pos="567"/>
              </w:tabs>
              <w:jc w:val="both"/>
              <w:rPr>
                <w:ins w:id="3873" w:author="FMK" w:date="2020-02-02T21:00:00Z"/>
                <w:rFonts w:asciiTheme="minorHAnsi" w:hAnsiTheme="minorHAnsi"/>
                <w:color w:val="FF0000"/>
              </w:rPr>
            </w:pPr>
            <w:ins w:id="3874" w:author="FMK" w:date="2020-02-02T21:00:00Z">
              <w:r w:rsidRPr="003367E0">
                <w:rPr>
                  <w:rFonts w:asciiTheme="minorHAnsi" w:hAnsiTheme="minorHAnsi"/>
                  <w:color w:val="FF0000"/>
                </w:rPr>
                <w:t>SOCHŮREK, Jan a Květuše SLUKOVÁ</w:t>
              </w:r>
              <w:r>
                <w:rPr>
                  <w:rFonts w:asciiTheme="minorHAnsi" w:hAnsiTheme="minorHAnsi"/>
                  <w:color w:val="FF0000"/>
                </w:rPr>
                <w:t>. 2013</w:t>
              </w:r>
              <w:r w:rsidRPr="003367E0">
                <w:rPr>
                  <w:rFonts w:asciiTheme="minorHAnsi" w:hAnsiTheme="minorHAnsi"/>
                  <w:color w:val="FF0000"/>
                </w:rPr>
                <w:t xml:space="preserve">. </w:t>
              </w:r>
              <w:r w:rsidRPr="00D835FA">
                <w:rPr>
                  <w:rFonts w:asciiTheme="minorHAnsi" w:hAnsiTheme="minorHAnsi"/>
                  <w:i/>
                  <w:color w:val="FF0000"/>
                </w:rPr>
                <w:t>Stručný úvod do základů metodologie.</w:t>
              </w:r>
              <w:r w:rsidRPr="003367E0">
                <w:rPr>
                  <w:rFonts w:asciiTheme="minorHAnsi" w:hAnsiTheme="minorHAnsi"/>
                  <w:color w:val="FF0000"/>
                </w:rPr>
                <w:t xml:space="preserve"> Liberec: Technická un</w:t>
              </w:r>
              <w:r>
                <w:rPr>
                  <w:rFonts w:asciiTheme="minorHAnsi" w:hAnsiTheme="minorHAnsi"/>
                  <w:color w:val="FF0000"/>
                </w:rPr>
                <w:t xml:space="preserve">iverzita v Liberci. </w:t>
              </w:r>
              <w:r w:rsidRPr="003367E0">
                <w:rPr>
                  <w:rFonts w:asciiTheme="minorHAnsi" w:hAnsiTheme="minorHAnsi"/>
                  <w:color w:val="FF0000"/>
                </w:rPr>
                <w:t>ISBN 9788073729431</w:t>
              </w:r>
            </w:ins>
          </w:p>
          <w:p w14:paraId="40D5F288" w14:textId="77777777" w:rsidR="00050025" w:rsidRPr="007C44CA" w:rsidRDefault="00050025" w:rsidP="00050025">
            <w:pPr>
              <w:tabs>
                <w:tab w:val="left" w:pos="567"/>
              </w:tabs>
              <w:jc w:val="both"/>
              <w:rPr>
                <w:rFonts w:asciiTheme="minorHAnsi" w:hAnsiTheme="minorHAnsi" w:cstheme="minorHAnsi"/>
                <w:b/>
              </w:rPr>
            </w:pPr>
          </w:p>
          <w:p w14:paraId="003AB0FD" w14:textId="5D8EB93F" w:rsidR="005D26EA" w:rsidRPr="00E87B36" w:rsidDel="00050025" w:rsidRDefault="005D26EA" w:rsidP="00935F76">
            <w:pPr>
              <w:tabs>
                <w:tab w:val="left" w:pos="567"/>
              </w:tabs>
              <w:jc w:val="both"/>
              <w:rPr>
                <w:del w:id="3875" w:author="FMK" w:date="2020-02-02T21:00:00Z"/>
                <w:rFonts w:asciiTheme="minorHAnsi" w:hAnsiTheme="minorHAnsi"/>
                <w:color w:val="FF0000"/>
                <w:rPrChange w:id="3876" w:author="Martin Kazík" w:date="2020-01-23T11:23:00Z">
                  <w:rPr>
                    <w:del w:id="3877" w:author="FMK" w:date="2020-02-02T21:00:00Z"/>
                    <w:rFonts w:asciiTheme="minorHAnsi" w:hAnsiTheme="minorHAnsi"/>
                  </w:rPr>
                </w:rPrChange>
              </w:rPr>
            </w:pPr>
            <w:del w:id="3878" w:author="FMK" w:date="2020-02-02T21:00:00Z">
              <w:r w:rsidRPr="00E87B36" w:rsidDel="00050025">
                <w:rPr>
                  <w:rFonts w:asciiTheme="minorHAnsi" w:hAnsiTheme="minorHAnsi"/>
                  <w:color w:val="FF0000"/>
                  <w:rPrChange w:id="3879" w:author="Martin Kazík" w:date="2020-01-23T11:23:00Z">
                    <w:rPr>
                      <w:rFonts w:asciiTheme="minorHAnsi" w:hAnsiTheme="minorHAnsi"/>
                    </w:rPr>
                  </w:rPrChange>
                </w:rPr>
                <w:delText>ČMEJRKOVÁ, Světla, František DANEŠ a Jindra SVĚTLÁ. 1999. Jak napsat odborný text. Praha: Leda. ISBN 8085927691.</w:delText>
              </w:r>
            </w:del>
          </w:p>
          <w:p w14:paraId="66A48870" w14:textId="0FBCB94A" w:rsidR="005D26EA" w:rsidRPr="00E87B36" w:rsidDel="00050025" w:rsidRDefault="005D26EA" w:rsidP="00935F76">
            <w:pPr>
              <w:tabs>
                <w:tab w:val="left" w:pos="567"/>
              </w:tabs>
              <w:jc w:val="both"/>
              <w:rPr>
                <w:del w:id="3880" w:author="FMK" w:date="2020-02-02T21:00:00Z"/>
                <w:rFonts w:asciiTheme="minorHAnsi" w:hAnsiTheme="minorHAnsi"/>
                <w:color w:val="FF0000"/>
                <w:rPrChange w:id="3881" w:author="Martin Kazík" w:date="2020-01-23T11:23:00Z">
                  <w:rPr>
                    <w:del w:id="3882" w:author="FMK" w:date="2020-02-02T21:00:00Z"/>
                    <w:rFonts w:asciiTheme="minorHAnsi" w:hAnsiTheme="minorHAnsi"/>
                  </w:rPr>
                </w:rPrChange>
              </w:rPr>
            </w:pPr>
            <w:del w:id="3883" w:author="FMK" w:date="2020-02-02T21:00:00Z">
              <w:r w:rsidRPr="00E87B36" w:rsidDel="00050025">
                <w:rPr>
                  <w:rFonts w:asciiTheme="minorHAnsi" w:hAnsiTheme="minorHAnsi"/>
                  <w:color w:val="FF0000"/>
                  <w:rPrChange w:id="3884" w:author="Martin Kazík" w:date="2020-01-23T11:23:00Z">
                    <w:rPr>
                      <w:rFonts w:asciiTheme="minorHAnsi" w:hAnsiTheme="minorHAnsi"/>
                    </w:rPr>
                  </w:rPrChange>
                </w:rPr>
                <w:delText xml:space="preserve">ECO, Umberto. 1997. </w:delText>
              </w:r>
              <w:r w:rsidRPr="00E87B36" w:rsidDel="00050025">
                <w:rPr>
                  <w:rFonts w:asciiTheme="minorHAnsi" w:hAnsiTheme="minorHAnsi"/>
                  <w:i/>
                  <w:color w:val="FF0000"/>
                  <w:rPrChange w:id="3885" w:author="Martin Kazík" w:date="2020-01-23T11:23:00Z">
                    <w:rPr>
                      <w:rFonts w:asciiTheme="minorHAnsi" w:hAnsiTheme="minorHAnsi"/>
                      <w:i/>
                    </w:rPr>
                  </w:rPrChange>
                </w:rPr>
                <w:delText>Jak napsat diplomovou práci</w:delText>
              </w:r>
              <w:r w:rsidRPr="00E87B36" w:rsidDel="00050025">
                <w:rPr>
                  <w:rFonts w:asciiTheme="minorHAnsi" w:hAnsiTheme="minorHAnsi"/>
                  <w:color w:val="FF0000"/>
                  <w:rPrChange w:id="3886" w:author="Martin Kazík" w:date="2020-01-23T11:23:00Z">
                    <w:rPr>
                      <w:rFonts w:asciiTheme="minorHAnsi" w:hAnsiTheme="minorHAnsi"/>
                    </w:rPr>
                  </w:rPrChange>
                </w:rPr>
                <w:delText>. Olomouc: Votobia. ISBN 8071981737. </w:delText>
              </w:r>
            </w:del>
          </w:p>
          <w:p w14:paraId="5113292C" w14:textId="561CFE29" w:rsidR="005D26EA" w:rsidRPr="00F52EEF" w:rsidDel="00050025" w:rsidRDefault="005D26EA" w:rsidP="00935F76">
            <w:pPr>
              <w:tabs>
                <w:tab w:val="left" w:pos="567"/>
              </w:tabs>
              <w:jc w:val="both"/>
              <w:rPr>
                <w:del w:id="3887" w:author="FMK" w:date="2020-02-02T21:00:00Z"/>
                <w:rFonts w:asciiTheme="minorHAnsi" w:hAnsiTheme="minorHAnsi" w:cstheme="minorHAnsi"/>
                <w:bCs/>
              </w:rPr>
            </w:pPr>
          </w:p>
          <w:p w14:paraId="671F6834" w14:textId="314F402A" w:rsidR="005D26EA" w:rsidRPr="007C44CA" w:rsidDel="00050025" w:rsidRDefault="005D26EA" w:rsidP="00935F76">
            <w:pPr>
              <w:tabs>
                <w:tab w:val="left" w:pos="567"/>
              </w:tabs>
              <w:jc w:val="both"/>
              <w:rPr>
                <w:del w:id="3888" w:author="FMK" w:date="2020-02-02T21:00:00Z"/>
                <w:rFonts w:asciiTheme="minorHAnsi" w:hAnsiTheme="minorHAnsi" w:cstheme="minorHAnsi"/>
                <w:b/>
                <w:bCs/>
              </w:rPr>
            </w:pPr>
            <w:del w:id="3889" w:author="FMK" w:date="2020-02-02T21:00:00Z">
              <w:r w:rsidRPr="007C44CA" w:rsidDel="00050025">
                <w:rPr>
                  <w:rFonts w:asciiTheme="minorHAnsi" w:hAnsiTheme="minorHAnsi" w:cstheme="minorHAnsi"/>
                  <w:b/>
                  <w:bCs/>
                </w:rPr>
                <w:delText>Doporučená literatura:</w:delText>
              </w:r>
            </w:del>
          </w:p>
          <w:p w14:paraId="3AED9052" w14:textId="404D1527" w:rsidR="005D26EA" w:rsidRPr="00F52EEF" w:rsidDel="00050025" w:rsidRDefault="005D26EA" w:rsidP="00935F76">
            <w:pPr>
              <w:tabs>
                <w:tab w:val="left" w:pos="567"/>
              </w:tabs>
              <w:jc w:val="both"/>
              <w:rPr>
                <w:del w:id="3890" w:author="FMK" w:date="2020-02-02T21:00:00Z"/>
                <w:rFonts w:asciiTheme="minorHAnsi" w:hAnsiTheme="minorHAnsi" w:cstheme="minorHAnsi"/>
                <w:bCs/>
              </w:rPr>
            </w:pPr>
            <w:del w:id="3891" w:author="FMK" w:date="2020-02-02T21:00:00Z">
              <w:r w:rsidRPr="00F52EEF" w:rsidDel="00050025">
                <w:rPr>
                  <w:rFonts w:asciiTheme="minorHAnsi" w:hAnsiTheme="minorHAnsi" w:cstheme="minorHAnsi"/>
                  <w:bCs/>
                  <w:i/>
                  <w:iCs/>
                </w:rPr>
                <w:delText>ČSN ISO 690; odborná literatura dle zadání práce</w:delText>
              </w:r>
              <w:r w:rsidRPr="00F52EEF" w:rsidDel="00050025">
                <w:rPr>
                  <w:rFonts w:asciiTheme="minorHAnsi" w:hAnsiTheme="minorHAnsi" w:cstheme="minorHAnsi"/>
                  <w:bCs/>
                </w:rPr>
                <w:delText>. </w:delText>
              </w:r>
            </w:del>
          </w:p>
          <w:p w14:paraId="46C6762D" w14:textId="1623B530" w:rsidR="005D26EA" w:rsidRPr="00E87B36" w:rsidDel="00050025" w:rsidRDefault="005D26EA" w:rsidP="00935F76">
            <w:pPr>
              <w:tabs>
                <w:tab w:val="left" w:pos="567"/>
              </w:tabs>
              <w:jc w:val="both"/>
              <w:rPr>
                <w:del w:id="3892" w:author="FMK" w:date="2020-02-02T21:00:00Z"/>
                <w:rFonts w:asciiTheme="minorHAnsi" w:hAnsiTheme="minorHAnsi"/>
                <w:color w:val="FF0000"/>
                <w:rPrChange w:id="3893" w:author="Martin Kazík" w:date="2020-01-23T11:23:00Z">
                  <w:rPr>
                    <w:del w:id="3894" w:author="FMK" w:date="2020-02-02T21:00:00Z"/>
                    <w:rFonts w:asciiTheme="minorHAnsi" w:hAnsiTheme="minorHAnsi"/>
                  </w:rPr>
                </w:rPrChange>
              </w:rPr>
            </w:pPr>
            <w:del w:id="3895" w:author="FMK" w:date="2020-02-02T21:00:00Z">
              <w:r w:rsidRPr="00E87B36" w:rsidDel="00050025">
                <w:rPr>
                  <w:rFonts w:asciiTheme="minorHAnsi" w:hAnsiTheme="minorHAnsi"/>
                  <w:color w:val="FF0000"/>
                  <w:rPrChange w:id="3896" w:author="Martin Kazík" w:date="2020-01-23T11:23:00Z">
                    <w:rPr>
                      <w:rFonts w:asciiTheme="minorHAnsi" w:hAnsiTheme="minorHAnsi"/>
                    </w:rPr>
                  </w:rPrChange>
                </w:rPr>
                <w:delText>GREGAROVÁ, Magda a Martina JUŘÍKOVÁ. 2010. </w:delText>
              </w:r>
              <w:r w:rsidRPr="00E87B36" w:rsidDel="00050025">
                <w:rPr>
                  <w:rFonts w:asciiTheme="minorHAnsi" w:hAnsiTheme="minorHAnsi"/>
                  <w:i/>
                  <w:color w:val="FF0000"/>
                  <w:rPrChange w:id="3897" w:author="Martin Kazík" w:date="2020-01-23T11:23:00Z">
                    <w:rPr>
                      <w:rFonts w:asciiTheme="minorHAnsi" w:hAnsiTheme="minorHAnsi"/>
                      <w:i/>
                    </w:rPr>
                  </w:rPrChange>
                </w:rPr>
                <w:delText>Metodická příručka pro psaní kvalifikačních prací</w:delText>
              </w:r>
              <w:r w:rsidRPr="00E87B36" w:rsidDel="00050025">
                <w:rPr>
                  <w:rFonts w:asciiTheme="minorHAnsi" w:hAnsiTheme="minorHAnsi"/>
                  <w:color w:val="FF0000"/>
                  <w:rPrChange w:id="3898" w:author="Martin Kazík" w:date="2020-01-23T11:23:00Z">
                    <w:rPr>
                      <w:rFonts w:asciiTheme="minorHAnsi" w:hAnsiTheme="minorHAnsi"/>
                    </w:rPr>
                  </w:rPrChange>
                </w:rPr>
                <w:delText>. Zlín: FMK UTB Zlín.</w:delText>
              </w:r>
            </w:del>
          </w:p>
          <w:p w14:paraId="46B074C3" w14:textId="30CE7A50" w:rsidR="005D26EA" w:rsidRPr="00F52EEF" w:rsidRDefault="005D26EA" w:rsidP="00935F76">
            <w:pPr>
              <w:tabs>
                <w:tab w:val="left" w:pos="567"/>
              </w:tabs>
              <w:jc w:val="both"/>
              <w:rPr>
                <w:rFonts w:asciiTheme="minorHAnsi" w:hAnsiTheme="minorHAnsi" w:cstheme="minorHAnsi"/>
              </w:rPr>
            </w:pPr>
            <w:del w:id="3899" w:author="FMK" w:date="2020-02-02T21:00:00Z">
              <w:r w:rsidRPr="00F52EEF" w:rsidDel="00050025">
                <w:rPr>
                  <w:rFonts w:asciiTheme="minorHAnsi" w:hAnsiTheme="minorHAnsi" w:cstheme="minorHAnsi"/>
                </w:rPr>
                <w:delText xml:space="preserve">UTB VE ZLÍNĚ. 2018. </w:delText>
              </w:r>
              <w:r w:rsidRPr="00F52EEF" w:rsidDel="00050025">
                <w:rPr>
                  <w:rFonts w:asciiTheme="minorHAnsi" w:hAnsiTheme="minorHAnsi" w:cstheme="minorHAnsi"/>
                  <w:i/>
                </w:rPr>
                <w:delText xml:space="preserve">Směrnice rektora č. 7/2018  – Jednotná formální úprava diplomových a bakalářských prací, jejich uložení a zpřístupnění </w:delText>
              </w:r>
              <w:r w:rsidRPr="00F52EEF" w:rsidDel="00050025">
                <w:rPr>
                  <w:rFonts w:asciiTheme="minorHAnsi" w:hAnsiTheme="minorHAnsi" w:cstheme="minorHAnsi"/>
                </w:rPr>
                <w:delText>[online]. ©2019 [cit. 2019-07-25]. Dostupné z: https://fmk.utb.cz/student/statni-zaverecne-zkousky/pokyny-pro-diplomanty/.</w:delText>
              </w:r>
            </w:del>
          </w:p>
        </w:tc>
      </w:tr>
      <w:tr w:rsidR="005D26EA" w:rsidRPr="00F52EEF" w14:paraId="7EDB16D5" w14:textId="77777777" w:rsidTr="000A5FF2">
        <w:tc>
          <w:tcPr>
            <w:tcW w:w="10679"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0C38ECA4"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3A875C53" w14:textId="77777777" w:rsidTr="000A5FF2">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607DF9E"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90" w:type="dxa"/>
            <w:tcBorders>
              <w:top w:val="single" w:sz="2" w:space="0" w:color="auto"/>
              <w:left w:val="single" w:sz="4" w:space="0" w:color="auto"/>
              <w:bottom w:val="single" w:sz="4" w:space="0" w:color="auto"/>
              <w:right w:val="single" w:sz="4" w:space="0" w:color="auto"/>
            </w:tcBorders>
            <w:hideMark/>
          </w:tcPr>
          <w:p w14:paraId="671A7C2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4185"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7E19B02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3AA26C00" w14:textId="77777777" w:rsidTr="000A5FF2">
        <w:tc>
          <w:tcPr>
            <w:tcW w:w="10679"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5EDB0B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4A64313C" w14:textId="77777777" w:rsidTr="000A5FF2">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00" w:author="Martin Kazík" w:date="2020-01-23T11:23: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98"/>
          <w:trPrChange w:id="3901" w:author="Martin Kazík" w:date="2020-01-23T11:23:00Z">
            <w:trPr>
              <w:gridBefore w:val="9"/>
              <w:trHeight w:val="2615"/>
            </w:trPr>
          </w:trPrChange>
        </w:trPr>
        <w:tc>
          <w:tcPr>
            <w:tcW w:w="10679" w:type="dxa"/>
            <w:gridSpan w:val="9"/>
            <w:tcBorders>
              <w:top w:val="single" w:sz="4" w:space="0" w:color="auto"/>
              <w:left w:val="single" w:sz="4" w:space="0" w:color="auto"/>
              <w:bottom w:val="single" w:sz="4" w:space="0" w:color="auto"/>
              <w:right w:val="single" w:sz="4" w:space="0" w:color="auto"/>
            </w:tcBorders>
            <w:hideMark/>
            <w:tcPrChange w:id="3902" w:author="Martin Kazík" w:date="2020-01-23T11:23:00Z">
              <w:tcPr>
                <w:tcW w:w="10679" w:type="dxa"/>
                <w:gridSpan w:val="7"/>
                <w:tcBorders>
                  <w:top w:val="single" w:sz="4" w:space="0" w:color="auto"/>
                  <w:left w:val="single" w:sz="4" w:space="0" w:color="auto"/>
                  <w:bottom w:val="single" w:sz="4" w:space="0" w:color="auto"/>
                  <w:right w:val="single" w:sz="4" w:space="0" w:color="auto"/>
                </w:tcBorders>
                <w:hideMark/>
              </w:tcPr>
            </w:tcPrChange>
          </w:tcPr>
          <w:p w14:paraId="5B7C4B5E" w14:textId="754A8694"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D26EA" w:rsidRPr="00F52EEF" w14:paraId="07FFBED3" w14:textId="77777777" w:rsidTr="000A5FF2">
        <w:trPr>
          <w:gridAfter w:val="1"/>
          <w:wAfter w:w="6" w:type="dxa"/>
        </w:trPr>
        <w:tc>
          <w:tcPr>
            <w:tcW w:w="1067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85034A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68407616"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03"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6" w:type="dxa"/>
          <w:trPrChange w:id="3904" w:author="Radim Bačuvčík" w:date="2020-02-06T15:07:00Z">
            <w:trPr>
              <w:gridBefore w:val="1"/>
              <w:gridAfter w:val="1"/>
              <w:wAfter w:w="6" w:type="dxa"/>
            </w:trPr>
          </w:trPrChange>
        </w:trPr>
        <w:tc>
          <w:tcPr>
            <w:tcW w:w="3903" w:type="dxa"/>
            <w:tcBorders>
              <w:top w:val="double" w:sz="4" w:space="0" w:color="auto"/>
              <w:left w:val="single" w:sz="4" w:space="0" w:color="auto"/>
              <w:bottom w:val="single" w:sz="4" w:space="0" w:color="auto"/>
              <w:right w:val="single" w:sz="4" w:space="0" w:color="auto"/>
            </w:tcBorders>
            <w:shd w:val="clear" w:color="auto" w:fill="F7CAAC"/>
            <w:hideMark/>
            <w:tcPrChange w:id="3905" w:author="Radim Bačuvčík" w:date="2020-02-06T15:07:00Z">
              <w:tcPr>
                <w:tcW w:w="3904" w:type="dxa"/>
                <w:gridSpan w:val="3"/>
                <w:tcBorders>
                  <w:top w:val="double" w:sz="4" w:space="0" w:color="auto"/>
                  <w:left w:val="single" w:sz="4" w:space="0" w:color="auto"/>
                  <w:bottom w:val="single" w:sz="4" w:space="0" w:color="auto"/>
                  <w:right w:val="single" w:sz="4" w:space="0" w:color="auto"/>
                </w:tcBorders>
                <w:shd w:val="clear" w:color="auto" w:fill="F7CAAC"/>
                <w:hideMark/>
              </w:tcPr>
            </w:tcPrChange>
          </w:tcPr>
          <w:p w14:paraId="7948549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70" w:type="dxa"/>
            <w:gridSpan w:val="7"/>
            <w:tcBorders>
              <w:top w:val="double" w:sz="4" w:space="0" w:color="auto"/>
              <w:left w:val="single" w:sz="4" w:space="0" w:color="auto"/>
              <w:bottom w:val="single" w:sz="4" w:space="0" w:color="auto"/>
              <w:right w:val="single" w:sz="4" w:space="0" w:color="auto"/>
            </w:tcBorders>
            <w:hideMark/>
            <w:tcPrChange w:id="3906" w:author="Radim Bačuvčík" w:date="2020-02-06T15:07:00Z">
              <w:tcPr>
                <w:tcW w:w="6769" w:type="dxa"/>
                <w:gridSpan w:val="10"/>
                <w:tcBorders>
                  <w:top w:val="double" w:sz="4" w:space="0" w:color="auto"/>
                  <w:left w:val="single" w:sz="4" w:space="0" w:color="auto"/>
                  <w:bottom w:val="single" w:sz="4" w:space="0" w:color="auto"/>
                  <w:right w:val="single" w:sz="4" w:space="0" w:color="auto"/>
                </w:tcBorders>
                <w:hideMark/>
              </w:tcPr>
            </w:tcPrChange>
          </w:tcPr>
          <w:p w14:paraId="66E131C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Psychologie médií 1</w:t>
            </w:r>
          </w:p>
        </w:tc>
      </w:tr>
      <w:tr w:rsidR="005D26EA" w:rsidRPr="00F52EEF" w14:paraId="38C265A0"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07"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6" w:type="dxa"/>
          <w:trPrChange w:id="3908" w:author="Radim Bačuvčík" w:date="2020-02-06T15:07:00Z">
            <w:trPr>
              <w:gridBefore w:val="1"/>
              <w:gridAfter w:val="1"/>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909"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0BFF2A6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7" w:type="dxa"/>
            <w:gridSpan w:val="4"/>
            <w:tcBorders>
              <w:top w:val="single" w:sz="4" w:space="0" w:color="auto"/>
              <w:left w:val="single" w:sz="4" w:space="0" w:color="auto"/>
              <w:bottom w:val="single" w:sz="4" w:space="0" w:color="auto"/>
              <w:right w:val="single" w:sz="4" w:space="0" w:color="auto"/>
            </w:tcBorders>
            <w:hideMark/>
            <w:tcPrChange w:id="3910" w:author="Radim Bačuvčík" w:date="2020-02-06T15:07:00Z">
              <w:tcPr>
                <w:tcW w:w="3406" w:type="dxa"/>
                <w:gridSpan w:val="4"/>
                <w:tcBorders>
                  <w:top w:val="single" w:sz="4" w:space="0" w:color="auto"/>
                  <w:left w:val="single" w:sz="4" w:space="0" w:color="auto"/>
                  <w:bottom w:val="single" w:sz="4" w:space="0" w:color="auto"/>
                  <w:right w:val="single" w:sz="4" w:space="0" w:color="auto"/>
                </w:tcBorders>
                <w:hideMark/>
              </w:tcPr>
            </w:tcPrChange>
          </w:tcPr>
          <w:p w14:paraId="570B3172" w14:textId="350A8EF9" w:rsidR="005D26EA" w:rsidRPr="00F52EEF" w:rsidRDefault="00434FE3"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195EEF" w:rsidRPr="00F52EEF">
              <w:rPr>
                <w:rFonts w:asciiTheme="minorHAnsi" w:eastAsia="Calibri" w:hAnsiTheme="minorHAnsi" w:cstheme="minorHAnsi"/>
              </w:rPr>
              <w:t>,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Change w:id="3911" w:author="Radim Bačuvčík" w:date="2020-02-06T15:07:00Z">
              <w:tcPr>
                <w:tcW w:w="2695" w:type="dxa"/>
                <w:gridSpan w:val="5"/>
                <w:tcBorders>
                  <w:top w:val="single" w:sz="4" w:space="0" w:color="auto"/>
                  <w:left w:val="single" w:sz="4" w:space="0" w:color="auto"/>
                  <w:bottom w:val="single" w:sz="4" w:space="0" w:color="auto"/>
                  <w:right w:val="single" w:sz="4" w:space="0" w:color="auto"/>
                </w:tcBorders>
                <w:shd w:val="clear" w:color="auto" w:fill="F7CAAC"/>
                <w:hideMark/>
              </w:tcPr>
            </w:tcPrChange>
          </w:tcPr>
          <w:p w14:paraId="6374D5C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Change w:id="3912" w:author="Radim Bačuvčík" w:date="2020-02-06T15:07:00Z">
              <w:tcPr>
                <w:tcW w:w="668" w:type="dxa"/>
                <w:tcBorders>
                  <w:top w:val="single" w:sz="4" w:space="0" w:color="auto"/>
                  <w:left w:val="single" w:sz="4" w:space="0" w:color="auto"/>
                  <w:bottom w:val="single" w:sz="4" w:space="0" w:color="auto"/>
                  <w:right w:val="single" w:sz="4" w:space="0" w:color="auto"/>
                </w:tcBorders>
                <w:hideMark/>
              </w:tcPr>
            </w:tcPrChange>
          </w:tcPr>
          <w:p w14:paraId="143B0F3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5D26EA" w:rsidRPr="00F52EEF" w14:paraId="12373688"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13"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6" w:type="dxa"/>
          <w:trPrChange w:id="3914" w:author="Radim Bačuvčík" w:date="2020-02-06T15:07:00Z">
            <w:trPr>
              <w:gridBefore w:val="1"/>
              <w:gridAfter w:val="1"/>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915"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14C1860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Change w:id="3916" w:author="Radim Bačuvčík" w:date="2020-02-06T15:07:00Z">
              <w:tcPr>
                <w:tcW w:w="1700" w:type="dxa"/>
                <w:gridSpan w:val="2"/>
                <w:tcBorders>
                  <w:top w:val="single" w:sz="4" w:space="0" w:color="auto"/>
                  <w:left w:val="single" w:sz="4" w:space="0" w:color="auto"/>
                  <w:bottom w:val="single" w:sz="4" w:space="0" w:color="auto"/>
                  <w:right w:val="single" w:sz="4" w:space="0" w:color="auto"/>
                </w:tcBorders>
                <w:hideMark/>
              </w:tcPr>
            </w:tcPrChange>
          </w:tcPr>
          <w:p w14:paraId="5F3F0797"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10s</w:t>
            </w:r>
          </w:p>
        </w:tc>
        <w:tc>
          <w:tcPr>
            <w:tcW w:w="890" w:type="dxa"/>
            <w:tcBorders>
              <w:top w:val="single" w:sz="4" w:space="0" w:color="auto"/>
              <w:left w:val="single" w:sz="4" w:space="0" w:color="auto"/>
              <w:bottom w:val="single" w:sz="4" w:space="0" w:color="auto"/>
              <w:right w:val="single" w:sz="4" w:space="0" w:color="auto"/>
            </w:tcBorders>
            <w:shd w:val="clear" w:color="auto" w:fill="F7CAAC"/>
            <w:hideMark/>
            <w:tcPrChange w:id="3917" w:author="Radim Bačuvčík" w:date="2020-02-06T15:07:00Z">
              <w:tcPr>
                <w:tcW w:w="890"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1013184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Change w:id="3918" w:author="Radim Bačuvčík" w:date="2020-02-06T15:07:00Z">
              <w:tcPr>
                <w:tcW w:w="816" w:type="dxa"/>
                <w:tcBorders>
                  <w:top w:val="single" w:sz="4" w:space="0" w:color="auto"/>
                  <w:left w:val="single" w:sz="4" w:space="0" w:color="auto"/>
                  <w:bottom w:val="single" w:sz="4" w:space="0" w:color="auto"/>
                  <w:right w:val="single" w:sz="4" w:space="0" w:color="auto"/>
                </w:tcBorders>
                <w:hideMark/>
              </w:tcPr>
            </w:tcPrChange>
          </w:tcPr>
          <w:p w14:paraId="47972F43" w14:textId="15287549"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195EEF"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Change w:id="3919" w:author="Radim Bačuvčík" w:date="2020-02-06T15:07:00Z">
              <w:tcPr>
                <w:tcW w:w="2156" w:type="dxa"/>
                <w:gridSpan w:val="4"/>
                <w:tcBorders>
                  <w:top w:val="single" w:sz="4" w:space="0" w:color="auto"/>
                  <w:left w:val="single" w:sz="4" w:space="0" w:color="auto"/>
                  <w:bottom w:val="single" w:sz="4" w:space="0" w:color="auto"/>
                  <w:right w:val="single" w:sz="4" w:space="0" w:color="auto"/>
                </w:tcBorders>
                <w:shd w:val="clear" w:color="auto" w:fill="F7CAAC"/>
                <w:hideMark/>
              </w:tcPr>
            </w:tcPrChange>
          </w:tcPr>
          <w:p w14:paraId="0DFD048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Change w:id="3920" w:author="Radim Bačuvčík" w:date="2020-02-06T15:07:00Z">
              <w:tcPr>
                <w:tcW w:w="1207" w:type="dxa"/>
                <w:gridSpan w:val="2"/>
                <w:tcBorders>
                  <w:top w:val="single" w:sz="4" w:space="0" w:color="auto"/>
                  <w:left w:val="single" w:sz="4" w:space="0" w:color="auto"/>
                  <w:bottom w:val="single" w:sz="4" w:space="0" w:color="auto"/>
                  <w:right w:val="single" w:sz="4" w:space="0" w:color="auto"/>
                </w:tcBorders>
                <w:hideMark/>
              </w:tcPr>
            </w:tcPrChange>
          </w:tcPr>
          <w:p w14:paraId="3EA31A5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1C711804"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21"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6" w:type="dxa"/>
          <w:trPrChange w:id="3922" w:author="Radim Bačuvčík" w:date="2020-02-06T15:07:00Z">
            <w:trPr>
              <w:gridBefore w:val="1"/>
              <w:gridAfter w:val="1"/>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923"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6B33C397"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70" w:type="dxa"/>
            <w:gridSpan w:val="7"/>
            <w:tcBorders>
              <w:top w:val="single" w:sz="4" w:space="0" w:color="auto"/>
              <w:left w:val="single" w:sz="4" w:space="0" w:color="auto"/>
              <w:bottom w:val="single" w:sz="4" w:space="0" w:color="auto"/>
              <w:right w:val="single" w:sz="4" w:space="0" w:color="auto"/>
            </w:tcBorders>
            <w:tcPrChange w:id="3924" w:author="Radim Bačuvčík" w:date="2020-02-06T15:07:00Z">
              <w:tcPr>
                <w:tcW w:w="6769" w:type="dxa"/>
                <w:gridSpan w:val="10"/>
                <w:tcBorders>
                  <w:top w:val="single" w:sz="4" w:space="0" w:color="auto"/>
                  <w:left w:val="single" w:sz="4" w:space="0" w:color="auto"/>
                  <w:bottom w:val="single" w:sz="4" w:space="0" w:color="auto"/>
                  <w:right w:val="single" w:sz="4" w:space="0" w:color="auto"/>
                </w:tcBorders>
              </w:tcPr>
            </w:tcPrChange>
          </w:tcPr>
          <w:p w14:paraId="3BE35CEF" w14:textId="7DD5EF9D" w:rsidR="005D26EA" w:rsidRPr="00F52EEF" w:rsidRDefault="00195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Prerekvizity: Základy psychologie</w:t>
            </w:r>
          </w:p>
        </w:tc>
      </w:tr>
      <w:tr w:rsidR="005D26EA" w:rsidRPr="00F52EEF" w14:paraId="676F7CB4"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25"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6" w:type="dxa"/>
          <w:trPrChange w:id="3926" w:author="Radim Bačuvčík" w:date="2020-02-06T15:07:00Z">
            <w:trPr>
              <w:gridBefore w:val="1"/>
              <w:gridAfter w:val="1"/>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927"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39B3071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7" w:type="dxa"/>
            <w:gridSpan w:val="4"/>
            <w:tcBorders>
              <w:top w:val="single" w:sz="4" w:space="0" w:color="auto"/>
              <w:left w:val="single" w:sz="4" w:space="0" w:color="auto"/>
              <w:bottom w:val="single" w:sz="4" w:space="0" w:color="auto"/>
              <w:right w:val="single" w:sz="4" w:space="0" w:color="auto"/>
            </w:tcBorders>
            <w:hideMark/>
            <w:tcPrChange w:id="3928" w:author="Radim Bačuvčík" w:date="2020-02-06T15:07:00Z">
              <w:tcPr>
                <w:tcW w:w="3406" w:type="dxa"/>
                <w:gridSpan w:val="4"/>
                <w:tcBorders>
                  <w:top w:val="single" w:sz="4" w:space="0" w:color="auto"/>
                  <w:left w:val="single" w:sz="4" w:space="0" w:color="auto"/>
                  <w:bottom w:val="single" w:sz="4" w:space="0" w:color="auto"/>
                  <w:right w:val="single" w:sz="4" w:space="0" w:color="auto"/>
                </w:tcBorders>
                <w:hideMark/>
              </w:tcPr>
            </w:tcPrChange>
          </w:tcPr>
          <w:p w14:paraId="24244C62" w14:textId="63BFC16D" w:rsidR="005D26EA" w:rsidRPr="00F52EEF" w:rsidRDefault="00EE0D35"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 xml:space="preserve">lasifikovaný zápočet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Change w:id="3929" w:author="Radim Bačuvčík" w:date="2020-02-06T15:07:00Z">
              <w:tcPr>
                <w:tcW w:w="2156" w:type="dxa"/>
                <w:gridSpan w:val="4"/>
                <w:tcBorders>
                  <w:top w:val="single" w:sz="4" w:space="0" w:color="auto"/>
                  <w:left w:val="single" w:sz="4" w:space="0" w:color="auto"/>
                  <w:bottom w:val="single" w:sz="4" w:space="0" w:color="auto"/>
                  <w:right w:val="single" w:sz="4" w:space="0" w:color="auto"/>
                </w:tcBorders>
                <w:shd w:val="clear" w:color="auto" w:fill="F7CAAC"/>
                <w:hideMark/>
              </w:tcPr>
            </w:tcPrChange>
          </w:tcPr>
          <w:p w14:paraId="1F93209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Change w:id="3930" w:author="Radim Bačuvčík" w:date="2020-02-06T15:07:00Z">
              <w:tcPr>
                <w:tcW w:w="1207" w:type="dxa"/>
                <w:gridSpan w:val="2"/>
                <w:tcBorders>
                  <w:top w:val="single" w:sz="4" w:space="0" w:color="auto"/>
                  <w:left w:val="single" w:sz="4" w:space="0" w:color="auto"/>
                  <w:bottom w:val="single" w:sz="4" w:space="0" w:color="auto"/>
                  <w:right w:val="single" w:sz="4" w:space="0" w:color="auto"/>
                </w:tcBorders>
                <w:hideMark/>
              </w:tcPr>
            </w:tcPrChange>
          </w:tcPr>
          <w:p w14:paraId="6A555A20" w14:textId="2D94A127" w:rsidR="005D26EA" w:rsidRPr="00F52EEF" w:rsidRDefault="00EE0D35"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69EB9DB2"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31"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6" w:type="dxa"/>
          <w:trPrChange w:id="3932" w:author="Radim Bačuvčík" w:date="2020-02-06T15:07:00Z">
            <w:trPr>
              <w:gridBefore w:val="1"/>
              <w:gridAfter w:val="1"/>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933"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3B0FE1A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70" w:type="dxa"/>
            <w:gridSpan w:val="7"/>
            <w:tcBorders>
              <w:top w:val="single" w:sz="4" w:space="0" w:color="auto"/>
              <w:left w:val="single" w:sz="4" w:space="0" w:color="auto"/>
              <w:bottom w:val="nil"/>
              <w:right w:val="single" w:sz="4" w:space="0" w:color="auto"/>
            </w:tcBorders>
            <w:tcPrChange w:id="3934" w:author="Radim Bačuvčík" w:date="2020-02-06T15:07:00Z">
              <w:tcPr>
                <w:tcW w:w="6769" w:type="dxa"/>
                <w:gridSpan w:val="10"/>
                <w:tcBorders>
                  <w:top w:val="single" w:sz="4" w:space="0" w:color="auto"/>
                  <w:left w:val="single" w:sz="4" w:space="0" w:color="auto"/>
                  <w:bottom w:val="nil"/>
                  <w:right w:val="single" w:sz="4" w:space="0" w:color="auto"/>
                </w:tcBorders>
              </w:tcPr>
            </w:tcPrChange>
          </w:tcPr>
          <w:p w14:paraId="6B4FA7F7" w14:textId="77777777" w:rsidR="005D26EA" w:rsidRPr="00F52EEF" w:rsidRDefault="005D26EA" w:rsidP="00935F76">
            <w:pPr>
              <w:tabs>
                <w:tab w:val="left" w:pos="567"/>
              </w:tabs>
              <w:jc w:val="both"/>
              <w:rPr>
                <w:rFonts w:asciiTheme="minorHAnsi" w:hAnsiTheme="minorHAnsi" w:cstheme="minorHAnsi"/>
                <w:shd w:val="clear" w:color="auto" w:fill="FFFFFF"/>
              </w:rPr>
            </w:pPr>
          </w:p>
        </w:tc>
      </w:tr>
      <w:tr w:rsidR="005D26EA" w:rsidRPr="00F52EEF" w14:paraId="2578D7D5" w14:textId="77777777" w:rsidTr="000A5FF2">
        <w:trPr>
          <w:gridAfter w:val="1"/>
          <w:wAfter w:w="6" w:type="dxa"/>
          <w:trHeight w:val="554"/>
        </w:trPr>
        <w:tc>
          <w:tcPr>
            <w:tcW w:w="10673" w:type="dxa"/>
            <w:gridSpan w:val="8"/>
            <w:tcBorders>
              <w:top w:val="nil"/>
              <w:left w:val="single" w:sz="4" w:space="0" w:color="auto"/>
              <w:bottom w:val="single" w:sz="4" w:space="0" w:color="auto"/>
              <w:right w:val="single" w:sz="4" w:space="0" w:color="auto"/>
            </w:tcBorders>
            <w:hideMark/>
          </w:tcPr>
          <w:p w14:paraId="11372728" w14:textId="4A3154ED" w:rsidR="005D26EA" w:rsidRPr="00F52EEF" w:rsidRDefault="007C44CA"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1. A</w:t>
            </w:r>
            <w:r w:rsidR="005D26EA" w:rsidRPr="00F52EEF">
              <w:rPr>
                <w:rFonts w:asciiTheme="minorHAnsi" w:hAnsiTheme="minorHAnsi" w:cstheme="minorHAnsi"/>
                <w:shd w:val="clear" w:color="auto" w:fill="FFFFFF"/>
              </w:rPr>
              <w:t>ktivní práce na hodinách, splnění zadaných úkolů na hodině-20% známky</w:t>
            </w:r>
            <w:r>
              <w:rPr>
                <w:rFonts w:asciiTheme="minorHAnsi" w:hAnsiTheme="minorHAnsi" w:cstheme="minorHAnsi"/>
                <w:shd w:val="clear" w:color="auto" w:fill="FFFFFF"/>
              </w:rPr>
              <w:t>.</w:t>
            </w:r>
          </w:p>
          <w:p w14:paraId="0BE5ECF8" w14:textId="6193E203" w:rsidR="005D26EA" w:rsidRPr="00F52EEF" w:rsidRDefault="007C44CA"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2. A</w:t>
            </w:r>
            <w:r w:rsidR="005D26EA" w:rsidRPr="00F52EEF">
              <w:rPr>
                <w:rFonts w:asciiTheme="minorHAnsi" w:hAnsiTheme="minorHAnsi" w:cstheme="minorHAnsi"/>
                <w:shd w:val="clear" w:color="auto" w:fill="FFFFFF"/>
              </w:rPr>
              <w:t>bsolvování závěrečného písemného testu (ověření teoretických znalostí), podmínkou je získání minimálně 60% bodů (30% známky)</w:t>
            </w:r>
            <w:r>
              <w:rPr>
                <w:rFonts w:asciiTheme="minorHAnsi" w:hAnsiTheme="minorHAnsi" w:cstheme="minorHAnsi"/>
                <w:shd w:val="clear" w:color="auto" w:fill="FFFFFF"/>
              </w:rPr>
              <w:t>.</w:t>
            </w:r>
          </w:p>
          <w:p w14:paraId="0EC0ABDB" w14:textId="015265BC" w:rsidR="005D26EA" w:rsidRPr="00F52EEF" w:rsidRDefault="007C44CA"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3. Z</w:t>
            </w:r>
            <w:r w:rsidR="005D26EA" w:rsidRPr="00F52EEF">
              <w:rPr>
                <w:rFonts w:asciiTheme="minorHAnsi" w:hAnsiTheme="minorHAnsi" w:cstheme="minorHAnsi"/>
                <w:shd w:val="clear" w:color="auto" w:fill="FFFFFF"/>
              </w:rPr>
              <w:t>ávěrečná prezentace skupinové práce, řízení diskuse, zapracování připomínek (30% známky)</w:t>
            </w:r>
            <w:r>
              <w:rPr>
                <w:rFonts w:asciiTheme="minorHAnsi" w:hAnsiTheme="minorHAnsi" w:cstheme="minorHAnsi"/>
                <w:shd w:val="clear" w:color="auto" w:fill="FFFFFF"/>
              </w:rPr>
              <w:t>.</w:t>
            </w:r>
          </w:p>
          <w:p w14:paraId="108DA829" w14:textId="51158C34" w:rsidR="005D26EA" w:rsidRPr="00F52EEF" w:rsidRDefault="007C44CA" w:rsidP="00935F76">
            <w:pPr>
              <w:tabs>
                <w:tab w:val="left" w:pos="567"/>
              </w:tabs>
              <w:jc w:val="both"/>
              <w:rPr>
                <w:rFonts w:asciiTheme="minorHAnsi" w:hAnsiTheme="minorHAnsi" w:cstheme="minorHAnsi"/>
              </w:rPr>
            </w:pPr>
            <w:r>
              <w:rPr>
                <w:rFonts w:asciiTheme="minorHAnsi" w:hAnsiTheme="minorHAnsi" w:cstheme="minorHAnsi"/>
                <w:shd w:val="clear" w:color="auto" w:fill="FFFFFF"/>
              </w:rPr>
              <w:t>4. P</w:t>
            </w:r>
            <w:r w:rsidR="005D26EA" w:rsidRPr="00F52EEF">
              <w:rPr>
                <w:rFonts w:asciiTheme="minorHAnsi" w:hAnsiTheme="minorHAnsi" w:cstheme="minorHAnsi"/>
                <w:shd w:val="clear" w:color="auto" w:fill="FFFFFF"/>
              </w:rPr>
              <w:t>ísemná podoba projektu (20% známky)</w:t>
            </w:r>
            <w:r>
              <w:rPr>
                <w:rFonts w:asciiTheme="minorHAnsi" w:hAnsiTheme="minorHAnsi" w:cstheme="minorHAnsi"/>
                <w:shd w:val="clear" w:color="auto" w:fill="FFFFFF"/>
              </w:rPr>
              <w:t>.</w:t>
            </w:r>
          </w:p>
        </w:tc>
      </w:tr>
      <w:tr w:rsidR="005D26EA" w:rsidRPr="00F52EEF" w14:paraId="6B251E57"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35"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6" w:type="dxa"/>
          <w:trHeight w:val="197"/>
          <w:trPrChange w:id="3936" w:author="Radim Bačuvčík" w:date="2020-02-06T15:07:00Z">
            <w:trPr>
              <w:gridBefore w:val="1"/>
              <w:gridAfter w:val="1"/>
              <w:wAfter w:w="6" w:type="dxa"/>
              <w:trHeight w:val="197"/>
            </w:trPr>
          </w:trPrChange>
        </w:trPr>
        <w:tc>
          <w:tcPr>
            <w:tcW w:w="3903" w:type="dxa"/>
            <w:tcBorders>
              <w:top w:val="nil"/>
              <w:left w:val="single" w:sz="4" w:space="0" w:color="auto"/>
              <w:bottom w:val="single" w:sz="4" w:space="0" w:color="auto"/>
              <w:right w:val="single" w:sz="4" w:space="0" w:color="auto"/>
            </w:tcBorders>
            <w:shd w:val="clear" w:color="auto" w:fill="F7CAAC"/>
            <w:hideMark/>
            <w:tcPrChange w:id="3937" w:author="Radim Bačuvčík" w:date="2020-02-06T15:07:00Z">
              <w:tcPr>
                <w:tcW w:w="3904" w:type="dxa"/>
                <w:gridSpan w:val="3"/>
                <w:tcBorders>
                  <w:top w:val="nil"/>
                  <w:left w:val="single" w:sz="4" w:space="0" w:color="auto"/>
                  <w:bottom w:val="single" w:sz="4" w:space="0" w:color="auto"/>
                  <w:right w:val="single" w:sz="4" w:space="0" w:color="auto"/>
                </w:tcBorders>
                <w:shd w:val="clear" w:color="auto" w:fill="F7CAAC"/>
                <w:hideMark/>
              </w:tcPr>
            </w:tcPrChange>
          </w:tcPr>
          <w:p w14:paraId="27FCBCE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70" w:type="dxa"/>
            <w:gridSpan w:val="7"/>
            <w:tcBorders>
              <w:top w:val="nil"/>
              <w:left w:val="single" w:sz="4" w:space="0" w:color="auto"/>
              <w:bottom w:val="single" w:sz="4" w:space="0" w:color="auto"/>
              <w:right w:val="single" w:sz="4" w:space="0" w:color="auto"/>
            </w:tcBorders>
            <w:hideMark/>
            <w:tcPrChange w:id="3938" w:author="Radim Bačuvčík" w:date="2020-02-06T15:07:00Z">
              <w:tcPr>
                <w:tcW w:w="6769" w:type="dxa"/>
                <w:gridSpan w:val="10"/>
                <w:tcBorders>
                  <w:top w:val="nil"/>
                  <w:left w:val="single" w:sz="4" w:space="0" w:color="auto"/>
                  <w:bottom w:val="single" w:sz="4" w:space="0" w:color="auto"/>
                  <w:right w:val="single" w:sz="4" w:space="0" w:color="auto"/>
                </w:tcBorders>
                <w:hideMark/>
              </w:tcPr>
            </w:tcPrChange>
          </w:tcPr>
          <w:p w14:paraId="25E8B2E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doc. PhDr. Blandína Šramová, PhD.</w:t>
            </w:r>
          </w:p>
        </w:tc>
      </w:tr>
      <w:tr w:rsidR="005D26EA" w:rsidRPr="00F52EEF" w14:paraId="010E6FCA"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39"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6" w:type="dxa"/>
          <w:trHeight w:val="243"/>
          <w:trPrChange w:id="3940" w:author="Radim Bačuvčík" w:date="2020-02-06T15:07:00Z">
            <w:trPr>
              <w:gridBefore w:val="1"/>
              <w:gridAfter w:val="1"/>
              <w:wAfter w:w="6" w:type="dxa"/>
              <w:trHeight w:val="243"/>
            </w:trPr>
          </w:trPrChange>
        </w:trPr>
        <w:tc>
          <w:tcPr>
            <w:tcW w:w="3903" w:type="dxa"/>
            <w:tcBorders>
              <w:top w:val="nil"/>
              <w:left w:val="single" w:sz="4" w:space="0" w:color="auto"/>
              <w:bottom w:val="single" w:sz="4" w:space="0" w:color="auto"/>
              <w:right w:val="single" w:sz="4" w:space="0" w:color="auto"/>
            </w:tcBorders>
            <w:shd w:val="clear" w:color="auto" w:fill="F7CAAC"/>
            <w:hideMark/>
            <w:tcPrChange w:id="3941" w:author="Radim Bačuvčík" w:date="2020-02-06T15:07:00Z">
              <w:tcPr>
                <w:tcW w:w="3904" w:type="dxa"/>
                <w:gridSpan w:val="3"/>
                <w:tcBorders>
                  <w:top w:val="nil"/>
                  <w:left w:val="single" w:sz="4" w:space="0" w:color="auto"/>
                  <w:bottom w:val="single" w:sz="4" w:space="0" w:color="auto"/>
                  <w:right w:val="single" w:sz="4" w:space="0" w:color="auto"/>
                </w:tcBorders>
                <w:shd w:val="clear" w:color="auto" w:fill="F7CAAC"/>
                <w:hideMark/>
              </w:tcPr>
            </w:tcPrChange>
          </w:tcPr>
          <w:p w14:paraId="0A09CD3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70" w:type="dxa"/>
            <w:gridSpan w:val="7"/>
            <w:tcBorders>
              <w:top w:val="nil"/>
              <w:left w:val="single" w:sz="4" w:space="0" w:color="auto"/>
              <w:bottom w:val="single" w:sz="4" w:space="0" w:color="auto"/>
              <w:right w:val="single" w:sz="4" w:space="0" w:color="auto"/>
            </w:tcBorders>
            <w:hideMark/>
            <w:tcPrChange w:id="3942" w:author="Radim Bačuvčík" w:date="2020-02-06T15:07:00Z">
              <w:tcPr>
                <w:tcW w:w="6769" w:type="dxa"/>
                <w:gridSpan w:val="10"/>
                <w:tcBorders>
                  <w:top w:val="nil"/>
                  <w:left w:val="single" w:sz="4" w:space="0" w:color="auto"/>
                  <w:bottom w:val="single" w:sz="4" w:space="0" w:color="auto"/>
                  <w:right w:val="single" w:sz="4" w:space="0" w:color="auto"/>
                </w:tcBorders>
                <w:hideMark/>
              </w:tcPr>
            </w:tcPrChange>
          </w:tcPr>
          <w:p w14:paraId="3511A5B2" w14:textId="06A12A24" w:rsidR="005D26EA" w:rsidRPr="00F52EEF" w:rsidRDefault="00C1655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60711FBC"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43"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6" w:type="dxa"/>
          <w:trPrChange w:id="3944" w:author="Radim Bačuvčík" w:date="2020-02-06T15:07:00Z">
            <w:trPr>
              <w:gridBefore w:val="1"/>
              <w:gridAfter w:val="1"/>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945"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21E34ED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70" w:type="dxa"/>
            <w:gridSpan w:val="7"/>
            <w:tcBorders>
              <w:top w:val="single" w:sz="4" w:space="0" w:color="auto"/>
              <w:left w:val="single" w:sz="4" w:space="0" w:color="auto"/>
              <w:bottom w:val="nil"/>
              <w:right w:val="single" w:sz="4" w:space="0" w:color="auto"/>
            </w:tcBorders>
            <w:hideMark/>
            <w:tcPrChange w:id="3946" w:author="Radim Bačuvčík" w:date="2020-02-06T15:07:00Z">
              <w:tcPr>
                <w:tcW w:w="6769" w:type="dxa"/>
                <w:gridSpan w:val="10"/>
                <w:tcBorders>
                  <w:top w:val="single" w:sz="4" w:space="0" w:color="auto"/>
                  <w:left w:val="single" w:sz="4" w:space="0" w:color="auto"/>
                  <w:bottom w:val="nil"/>
                  <w:right w:val="single" w:sz="4" w:space="0" w:color="auto"/>
                </w:tcBorders>
                <w:hideMark/>
              </w:tcPr>
            </w:tcPrChange>
          </w:tcPr>
          <w:p w14:paraId="2855036C"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044E63E" w14:textId="77777777" w:rsidTr="000A5FF2">
        <w:trPr>
          <w:gridAfter w:val="1"/>
          <w:wAfter w:w="6" w:type="dxa"/>
          <w:trHeight w:val="71"/>
        </w:trPr>
        <w:tc>
          <w:tcPr>
            <w:tcW w:w="10673" w:type="dxa"/>
            <w:gridSpan w:val="8"/>
            <w:tcBorders>
              <w:top w:val="nil"/>
              <w:left w:val="single" w:sz="4" w:space="0" w:color="auto"/>
              <w:bottom w:val="single" w:sz="4" w:space="0" w:color="auto"/>
              <w:right w:val="single" w:sz="4" w:space="0" w:color="auto"/>
            </w:tcBorders>
          </w:tcPr>
          <w:p w14:paraId="6EDB5B27"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FE6379E" w14:textId="77777777" w:rsidTr="008445AD">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47" w:author="Radim Bačuvčík" w:date="2020-02-06T15:07:00Z">
            <w:tblPrEx>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gridAfter w:val="1"/>
          <w:wAfter w:w="6" w:type="dxa"/>
          <w:trPrChange w:id="3948" w:author="Radim Bačuvčík" w:date="2020-02-06T15:07:00Z">
            <w:trPr>
              <w:gridBefore w:val="1"/>
              <w:gridAfter w:val="1"/>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3949" w:author="Radim Bačuvčík" w:date="2020-02-06T15:07:00Z">
              <w:tcPr>
                <w:tcW w:w="3904" w:type="dxa"/>
                <w:gridSpan w:val="3"/>
                <w:tcBorders>
                  <w:top w:val="single" w:sz="4" w:space="0" w:color="auto"/>
                  <w:left w:val="single" w:sz="4" w:space="0" w:color="auto"/>
                  <w:bottom w:val="single" w:sz="4" w:space="0" w:color="auto"/>
                  <w:right w:val="single" w:sz="4" w:space="0" w:color="auto"/>
                </w:tcBorders>
                <w:shd w:val="clear" w:color="auto" w:fill="F7CAAC"/>
                <w:hideMark/>
              </w:tcPr>
            </w:tcPrChange>
          </w:tcPr>
          <w:p w14:paraId="1E41DB2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70" w:type="dxa"/>
            <w:gridSpan w:val="7"/>
            <w:tcBorders>
              <w:top w:val="single" w:sz="4" w:space="0" w:color="auto"/>
              <w:left w:val="single" w:sz="4" w:space="0" w:color="auto"/>
              <w:bottom w:val="nil"/>
              <w:right w:val="single" w:sz="4" w:space="0" w:color="auto"/>
            </w:tcBorders>
            <w:tcPrChange w:id="3950" w:author="Radim Bačuvčík" w:date="2020-02-06T15:07:00Z">
              <w:tcPr>
                <w:tcW w:w="6769" w:type="dxa"/>
                <w:gridSpan w:val="10"/>
                <w:tcBorders>
                  <w:top w:val="single" w:sz="4" w:space="0" w:color="auto"/>
                  <w:left w:val="single" w:sz="4" w:space="0" w:color="auto"/>
                  <w:bottom w:val="nil"/>
                  <w:right w:val="single" w:sz="4" w:space="0" w:color="auto"/>
                </w:tcBorders>
              </w:tcPr>
            </w:tcPrChange>
          </w:tcPr>
          <w:p w14:paraId="5F80252D" w14:textId="77777777" w:rsidR="005D26EA" w:rsidRPr="00F52EEF" w:rsidRDefault="005D26EA" w:rsidP="00935F76">
            <w:pPr>
              <w:tabs>
                <w:tab w:val="left" w:pos="567"/>
              </w:tabs>
              <w:jc w:val="both"/>
              <w:rPr>
                <w:rFonts w:asciiTheme="minorHAnsi" w:hAnsiTheme="minorHAnsi" w:cstheme="minorHAnsi"/>
              </w:rPr>
            </w:pPr>
          </w:p>
          <w:p w14:paraId="521F254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B42B85C" w14:textId="77777777" w:rsidTr="000A5FF2">
        <w:trPr>
          <w:gridAfter w:val="1"/>
          <w:wAfter w:w="6" w:type="dxa"/>
          <w:trHeight w:val="3011"/>
        </w:trPr>
        <w:tc>
          <w:tcPr>
            <w:tcW w:w="10673" w:type="dxa"/>
            <w:gridSpan w:val="8"/>
            <w:tcBorders>
              <w:top w:val="nil"/>
              <w:left w:val="single" w:sz="4" w:space="0" w:color="auto"/>
              <w:bottom w:val="single" w:sz="12" w:space="0" w:color="auto"/>
              <w:right w:val="single" w:sz="4" w:space="0" w:color="auto"/>
            </w:tcBorders>
            <w:hideMark/>
          </w:tcPr>
          <w:p w14:paraId="06983679" w14:textId="2976620B" w:rsidR="007C44CA" w:rsidRPr="007C44CA" w:rsidRDefault="007C44CA" w:rsidP="00935F76">
            <w:pPr>
              <w:tabs>
                <w:tab w:val="left" w:pos="567"/>
              </w:tabs>
              <w:jc w:val="both"/>
              <w:rPr>
                <w:rFonts w:asciiTheme="minorHAnsi" w:hAnsiTheme="minorHAnsi" w:cstheme="minorHAnsi"/>
                <w:b/>
                <w:sz w:val="18"/>
                <w:shd w:val="clear" w:color="auto" w:fill="FFFFFF"/>
              </w:rPr>
            </w:pPr>
            <w:r w:rsidRPr="007C44CA">
              <w:rPr>
                <w:rFonts w:asciiTheme="minorHAnsi" w:hAnsiTheme="minorHAnsi" w:cstheme="minorHAnsi"/>
                <w:b/>
                <w:sz w:val="18"/>
                <w:shd w:val="clear" w:color="auto" w:fill="FFFFFF"/>
              </w:rPr>
              <w:t>Probíraná témata:</w:t>
            </w:r>
          </w:p>
          <w:p w14:paraId="6BCAC3C5" w14:textId="77777777" w:rsidR="000A5FF2" w:rsidRPr="000A5FF2" w:rsidRDefault="000A5FF2" w:rsidP="001D1E68">
            <w:pPr>
              <w:numPr>
                <w:ilvl w:val="0"/>
                <w:numId w:val="22"/>
              </w:numPr>
              <w:tabs>
                <w:tab w:val="clear" w:pos="720"/>
                <w:tab w:val="num" w:pos="213"/>
              </w:tabs>
              <w:ind w:left="213" w:hanging="213"/>
              <w:rPr>
                <w:rFonts w:asciiTheme="minorHAnsi" w:hAnsiTheme="minorHAnsi" w:cstheme="minorHAnsi"/>
                <w:color w:val="000000"/>
                <w:szCs w:val="24"/>
              </w:rPr>
            </w:pPr>
            <w:r w:rsidRPr="000A5FF2">
              <w:rPr>
                <w:rFonts w:asciiTheme="minorHAnsi" w:hAnsiTheme="minorHAnsi" w:cstheme="minorHAnsi"/>
                <w:color w:val="000000"/>
                <w:szCs w:val="24"/>
                <w:shd w:val="clear" w:color="auto" w:fill="FFFFFF"/>
              </w:rPr>
              <w:t>Psychologie médií - charakteristika, předmět zkoumání</w:t>
            </w:r>
          </w:p>
          <w:p w14:paraId="5CC54790" w14:textId="6B7BEAC3" w:rsidR="000A5FF2" w:rsidRPr="000A5FF2" w:rsidRDefault="000A5FF2" w:rsidP="001D1E68">
            <w:pPr>
              <w:numPr>
                <w:ilvl w:val="0"/>
                <w:numId w:val="22"/>
              </w:numPr>
              <w:tabs>
                <w:tab w:val="clear" w:pos="720"/>
                <w:tab w:val="num" w:pos="213"/>
              </w:tabs>
              <w:ind w:left="213" w:hanging="213"/>
              <w:rPr>
                <w:rFonts w:asciiTheme="minorHAnsi" w:hAnsiTheme="minorHAnsi" w:cstheme="minorHAnsi"/>
                <w:color w:val="000000"/>
                <w:szCs w:val="24"/>
              </w:rPr>
            </w:pPr>
            <w:r w:rsidRPr="000A5FF2">
              <w:rPr>
                <w:rFonts w:asciiTheme="minorHAnsi" w:hAnsiTheme="minorHAnsi" w:cstheme="minorHAnsi"/>
                <w:color w:val="000000"/>
                <w:szCs w:val="24"/>
                <w:shd w:val="clear" w:color="auto" w:fill="FFFFFF"/>
              </w:rPr>
              <w:t>Kompetence a vlastnosti novináře</w:t>
            </w:r>
          </w:p>
          <w:p w14:paraId="175747D7" w14:textId="77777777" w:rsidR="000A5FF2" w:rsidRPr="000A5FF2" w:rsidRDefault="000A5FF2" w:rsidP="001D1E68">
            <w:pPr>
              <w:numPr>
                <w:ilvl w:val="0"/>
                <w:numId w:val="22"/>
              </w:numPr>
              <w:tabs>
                <w:tab w:val="clear" w:pos="720"/>
                <w:tab w:val="num" w:pos="213"/>
              </w:tabs>
              <w:ind w:left="213" w:hanging="213"/>
              <w:rPr>
                <w:rFonts w:asciiTheme="minorHAnsi" w:hAnsiTheme="minorHAnsi" w:cstheme="minorHAnsi"/>
                <w:color w:val="000000"/>
                <w:szCs w:val="24"/>
              </w:rPr>
            </w:pPr>
            <w:r w:rsidRPr="000A5FF2">
              <w:rPr>
                <w:rFonts w:asciiTheme="minorHAnsi" w:hAnsiTheme="minorHAnsi" w:cstheme="minorHAnsi"/>
                <w:color w:val="000000"/>
                <w:szCs w:val="24"/>
                <w:shd w:val="clear" w:color="auto" w:fill="FFFFFF"/>
              </w:rPr>
              <w:t>Osobnost novináře: (konflikt a jeho způsoby řešení, stres, jeho zvládání, sociální komunikace mimo pracovní prostředí, bariéry v komunikaci interního a externího charakteru)</w:t>
            </w:r>
          </w:p>
          <w:p w14:paraId="0A6BC57F" w14:textId="77777777" w:rsidR="000A5FF2" w:rsidRPr="000A5FF2" w:rsidRDefault="000A5FF2" w:rsidP="001D1E68">
            <w:pPr>
              <w:numPr>
                <w:ilvl w:val="0"/>
                <w:numId w:val="22"/>
              </w:numPr>
              <w:tabs>
                <w:tab w:val="clear" w:pos="720"/>
                <w:tab w:val="num" w:pos="213"/>
              </w:tabs>
              <w:ind w:left="213" w:hanging="213"/>
              <w:rPr>
                <w:rFonts w:asciiTheme="minorHAnsi" w:hAnsiTheme="minorHAnsi" w:cstheme="minorHAnsi"/>
                <w:color w:val="000000"/>
                <w:szCs w:val="24"/>
              </w:rPr>
            </w:pPr>
            <w:r w:rsidRPr="000A5FF2">
              <w:rPr>
                <w:rFonts w:asciiTheme="minorHAnsi" w:hAnsiTheme="minorHAnsi" w:cstheme="minorHAnsi"/>
                <w:color w:val="000000"/>
                <w:szCs w:val="24"/>
                <w:shd w:val="clear" w:color="auto" w:fill="FFFFFF"/>
              </w:rPr>
              <w:t>Osobnost novináře ve vztahu ke bio-psycho-sociální determinace vývoje osobnosti</w:t>
            </w:r>
          </w:p>
          <w:p w14:paraId="63844A10" w14:textId="77777777" w:rsidR="000A5FF2" w:rsidRPr="000A5FF2" w:rsidRDefault="000A5FF2" w:rsidP="001D1E68">
            <w:pPr>
              <w:numPr>
                <w:ilvl w:val="0"/>
                <w:numId w:val="22"/>
              </w:numPr>
              <w:tabs>
                <w:tab w:val="clear" w:pos="720"/>
                <w:tab w:val="num" w:pos="213"/>
              </w:tabs>
              <w:ind w:left="213" w:hanging="213"/>
              <w:rPr>
                <w:rFonts w:asciiTheme="minorHAnsi" w:hAnsiTheme="minorHAnsi" w:cstheme="minorHAnsi"/>
                <w:color w:val="000000"/>
                <w:szCs w:val="24"/>
              </w:rPr>
            </w:pPr>
            <w:r w:rsidRPr="000A5FF2">
              <w:rPr>
                <w:rFonts w:asciiTheme="minorHAnsi" w:hAnsiTheme="minorHAnsi" w:cstheme="minorHAnsi"/>
                <w:color w:val="000000"/>
                <w:szCs w:val="24"/>
                <w:shd w:val="clear" w:color="auto" w:fill="FFFFFF"/>
              </w:rPr>
              <w:t>Já koncept: sebevnímání - sebeuvědomění - sebevědomí, image novináře</w:t>
            </w:r>
          </w:p>
          <w:p w14:paraId="651A391A" w14:textId="77777777" w:rsidR="000A5FF2" w:rsidRPr="000A5FF2" w:rsidRDefault="000A5FF2" w:rsidP="001D1E68">
            <w:pPr>
              <w:numPr>
                <w:ilvl w:val="0"/>
                <w:numId w:val="22"/>
              </w:numPr>
              <w:tabs>
                <w:tab w:val="clear" w:pos="720"/>
                <w:tab w:val="num" w:pos="213"/>
              </w:tabs>
              <w:ind w:left="213" w:hanging="213"/>
              <w:rPr>
                <w:rFonts w:asciiTheme="minorHAnsi" w:hAnsiTheme="minorHAnsi" w:cstheme="minorHAnsi"/>
                <w:color w:val="000000"/>
                <w:szCs w:val="24"/>
              </w:rPr>
            </w:pPr>
            <w:r w:rsidRPr="000A5FF2">
              <w:rPr>
                <w:rFonts w:asciiTheme="minorHAnsi" w:hAnsiTheme="minorHAnsi" w:cstheme="minorHAnsi"/>
                <w:color w:val="000000"/>
                <w:szCs w:val="24"/>
              </w:rPr>
              <w:t>Struktura osobnosti (psychické vlastnosti osobnosti, výkonové vlastnosti)</w:t>
            </w:r>
          </w:p>
          <w:p w14:paraId="3A0D8CDD" w14:textId="77777777" w:rsidR="000A5FF2" w:rsidRPr="000A5FF2" w:rsidRDefault="000A5FF2" w:rsidP="001D1E68">
            <w:pPr>
              <w:numPr>
                <w:ilvl w:val="0"/>
                <w:numId w:val="22"/>
              </w:numPr>
              <w:tabs>
                <w:tab w:val="clear" w:pos="720"/>
                <w:tab w:val="num" w:pos="213"/>
              </w:tabs>
              <w:ind w:left="213" w:hanging="213"/>
              <w:rPr>
                <w:rFonts w:asciiTheme="minorHAnsi" w:hAnsiTheme="minorHAnsi" w:cstheme="minorHAnsi"/>
                <w:color w:val="000000"/>
                <w:szCs w:val="24"/>
              </w:rPr>
            </w:pPr>
            <w:r w:rsidRPr="000A5FF2">
              <w:rPr>
                <w:rFonts w:asciiTheme="minorHAnsi" w:hAnsiTheme="minorHAnsi" w:cstheme="minorHAnsi"/>
                <w:color w:val="000000"/>
                <w:szCs w:val="24"/>
                <w:shd w:val="clear" w:color="auto" w:fill="FFFFFF"/>
              </w:rPr>
              <w:t>Schopnosti ​novináře </w:t>
            </w:r>
            <w:r w:rsidRPr="000A5FF2">
              <w:rPr>
                <w:rFonts w:asciiTheme="minorHAnsi" w:hAnsiTheme="minorHAnsi" w:cstheme="minorHAnsi"/>
                <w:color w:val="000000"/>
                <w:szCs w:val="24"/>
              </w:rPr>
              <w:t> (osobnosti-všeobecné schopnosti: inteligence, speciální / sociální schopnosti: empatie, asertivita, schopnost přesvědčovat, schopnost poslouchat) </w:t>
            </w:r>
          </w:p>
          <w:p w14:paraId="34E1BBC6" w14:textId="4629808C" w:rsidR="000A5FF2" w:rsidRPr="000A5FF2" w:rsidRDefault="000A5FF2" w:rsidP="001D1E68">
            <w:pPr>
              <w:numPr>
                <w:ilvl w:val="0"/>
                <w:numId w:val="22"/>
              </w:numPr>
              <w:tabs>
                <w:tab w:val="clear" w:pos="720"/>
                <w:tab w:val="num" w:pos="213"/>
              </w:tabs>
              <w:ind w:left="213" w:hanging="213"/>
              <w:rPr>
                <w:rFonts w:asciiTheme="minorHAnsi" w:hAnsiTheme="minorHAnsi" w:cstheme="minorHAnsi"/>
                <w:color w:val="000000"/>
                <w:szCs w:val="24"/>
              </w:rPr>
            </w:pPr>
            <w:r w:rsidRPr="000A5FF2">
              <w:rPr>
                <w:rFonts w:asciiTheme="minorHAnsi" w:hAnsiTheme="minorHAnsi" w:cstheme="minorHAnsi"/>
                <w:color w:val="000000"/>
                <w:szCs w:val="24"/>
              </w:rPr>
              <w:t xml:space="preserve">Tvořivost osobnosti novináře </w:t>
            </w:r>
          </w:p>
          <w:p w14:paraId="52ED6B54" w14:textId="77777777" w:rsidR="000A5FF2" w:rsidRPr="000A5FF2" w:rsidRDefault="000A5FF2" w:rsidP="001D1E68">
            <w:pPr>
              <w:numPr>
                <w:ilvl w:val="0"/>
                <w:numId w:val="22"/>
              </w:numPr>
              <w:tabs>
                <w:tab w:val="clear" w:pos="720"/>
                <w:tab w:val="num" w:pos="213"/>
              </w:tabs>
              <w:ind w:left="213" w:hanging="213"/>
              <w:rPr>
                <w:rFonts w:asciiTheme="minorHAnsi" w:hAnsiTheme="minorHAnsi" w:cstheme="minorHAnsi"/>
                <w:color w:val="000000"/>
                <w:szCs w:val="24"/>
              </w:rPr>
            </w:pPr>
            <w:r w:rsidRPr="000A5FF2">
              <w:rPr>
                <w:rFonts w:asciiTheme="minorHAnsi" w:hAnsiTheme="minorHAnsi" w:cstheme="minorHAnsi"/>
                <w:color w:val="000000"/>
                <w:szCs w:val="24"/>
              </w:rPr>
              <w:t>Temperament a charakter osobnosti novináře</w:t>
            </w:r>
          </w:p>
          <w:p w14:paraId="793B4B88" w14:textId="77777777" w:rsidR="000A5FF2" w:rsidRPr="000A5FF2" w:rsidRDefault="000A5FF2" w:rsidP="001D1E68">
            <w:pPr>
              <w:numPr>
                <w:ilvl w:val="0"/>
                <w:numId w:val="22"/>
              </w:numPr>
              <w:tabs>
                <w:tab w:val="clear" w:pos="720"/>
                <w:tab w:val="num" w:pos="213"/>
              </w:tabs>
              <w:ind w:left="213" w:hanging="213"/>
              <w:rPr>
                <w:rFonts w:asciiTheme="minorHAnsi" w:hAnsiTheme="minorHAnsi" w:cstheme="minorHAnsi"/>
                <w:color w:val="000000"/>
                <w:szCs w:val="24"/>
              </w:rPr>
            </w:pPr>
            <w:r w:rsidRPr="000A5FF2">
              <w:rPr>
                <w:rFonts w:asciiTheme="minorHAnsi" w:hAnsiTheme="minorHAnsi" w:cstheme="minorHAnsi"/>
                <w:color w:val="000000"/>
                <w:szCs w:val="24"/>
              </w:rPr>
              <w:t>Motivace a postoje novináře</w:t>
            </w:r>
          </w:p>
          <w:p w14:paraId="72CD8E53" w14:textId="77777777" w:rsidR="000A5FF2" w:rsidRPr="000A5FF2" w:rsidRDefault="000A5FF2" w:rsidP="001D1E68">
            <w:pPr>
              <w:numPr>
                <w:ilvl w:val="0"/>
                <w:numId w:val="22"/>
              </w:numPr>
              <w:tabs>
                <w:tab w:val="clear" w:pos="720"/>
                <w:tab w:val="num" w:pos="213"/>
              </w:tabs>
              <w:ind w:left="213" w:hanging="213"/>
              <w:rPr>
                <w:rFonts w:asciiTheme="minorHAnsi" w:hAnsiTheme="minorHAnsi" w:cstheme="minorHAnsi"/>
                <w:color w:val="000000"/>
                <w:szCs w:val="24"/>
              </w:rPr>
            </w:pPr>
            <w:r w:rsidRPr="000A5FF2">
              <w:rPr>
                <w:rFonts w:asciiTheme="minorHAnsi" w:hAnsiTheme="minorHAnsi" w:cstheme="minorHAnsi"/>
                <w:color w:val="000000"/>
                <w:szCs w:val="24"/>
              </w:rPr>
              <w:t>Publikum jako jednotlivec a skupina</w:t>
            </w:r>
          </w:p>
          <w:p w14:paraId="52D9F1F9" w14:textId="77777777" w:rsidR="000A5FF2" w:rsidRPr="000A5FF2" w:rsidRDefault="000A5FF2" w:rsidP="001D1E68">
            <w:pPr>
              <w:numPr>
                <w:ilvl w:val="0"/>
                <w:numId w:val="22"/>
              </w:numPr>
              <w:tabs>
                <w:tab w:val="clear" w:pos="720"/>
                <w:tab w:val="num" w:pos="213"/>
              </w:tabs>
              <w:ind w:left="213" w:hanging="213"/>
              <w:rPr>
                <w:rFonts w:asciiTheme="minorHAnsi" w:hAnsiTheme="minorHAnsi" w:cstheme="minorHAnsi"/>
                <w:color w:val="000000"/>
                <w:szCs w:val="24"/>
              </w:rPr>
            </w:pPr>
            <w:r w:rsidRPr="000A5FF2">
              <w:rPr>
                <w:rFonts w:asciiTheme="minorHAnsi" w:hAnsiTheme="minorHAnsi" w:cstheme="minorHAnsi"/>
                <w:color w:val="000000"/>
                <w:szCs w:val="24"/>
              </w:rPr>
              <w:t>Chování publika: selektivita a aktivita, vztah publika ke komunikátoru: komunikátor jako vzor, postoje ke komunikátoru, vztah publika k médiím a k mediálním obsahům </w:t>
            </w:r>
          </w:p>
          <w:p w14:paraId="0E24C5FC" w14:textId="77777777" w:rsidR="000A5FF2" w:rsidRPr="000A5FF2" w:rsidRDefault="000A5FF2" w:rsidP="001D1E68">
            <w:pPr>
              <w:numPr>
                <w:ilvl w:val="0"/>
                <w:numId w:val="22"/>
              </w:numPr>
              <w:tabs>
                <w:tab w:val="clear" w:pos="720"/>
                <w:tab w:val="num" w:pos="213"/>
              </w:tabs>
              <w:ind w:left="213" w:hanging="213"/>
              <w:rPr>
                <w:rFonts w:asciiTheme="minorHAnsi" w:hAnsiTheme="minorHAnsi" w:cstheme="minorHAnsi"/>
                <w:color w:val="000000"/>
                <w:szCs w:val="24"/>
              </w:rPr>
            </w:pPr>
            <w:r w:rsidRPr="000A5FF2">
              <w:rPr>
                <w:rFonts w:asciiTheme="minorHAnsi" w:hAnsiTheme="minorHAnsi" w:cstheme="minorHAnsi"/>
                <w:color w:val="000000"/>
                <w:szCs w:val="24"/>
              </w:rPr>
              <w:t>Typologie publika na základě mediálního chování </w:t>
            </w:r>
          </w:p>
          <w:p w14:paraId="1BF89A43" w14:textId="6A41724C" w:rsidR="005D26EA" w:rsidRPr="00F52EEF" w:rsidRDefault="005D26EA" w:rsidP="00935F76">
            <w:pPr>
              <w:tabs>
                <w:tab w:val="left" w:pos="567"/>
              </w:tabs>
              <w:jc w:val="both"/>
              <w:rPr>
                <w:rFonts w:asciiTheme="minorHAnsi" w:hAnsiTheme="minorHAnsi" w:cstheme="minorHAnsi"/>
              </w:rPr>
            </w:pPr>
          </w:p>
        </w:tc>
      </w:tr>
      <w:tr w:rsidR="005D26EA" w:rsidRPr="00F52EEF" w14:paraId="7514A9CB" w14:textId="77777777" w:rsidTr="000A5FF2">
        <w:trPr>
          <w:gridAfter w:val="1"/>
          <w:wAfter w:w="6" w:type="dxa"/>
          <w:trHeight w:val="265"/>
        </w:trPr>
        <w:tc>
          <w:tcPr>
            <w:tcW w:w="4470" w:type="dxa"/>
            <w:gridSpan w:val="2"/>
            <w:tcBorders>
              <w:top w:val="nil"/>
              <w:left w:val="single" w:sz="4" w:space="0" w:color="auto"/>
              <w:bottom w:val="single" w:sz="4" w:space="0" w:color="auto"/>
              <w:right w:val="single" w:sz="4" w:space="0" w:color="auto"/>
            </w:tcBorders>
            <w:shd w:val="clear" w:color="auto" w:fill="F7CAAC"/>
            <w:hideMark/>
          </w:tcPr>
          <w:p w14:paraId="39A767D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3" w:type="dxa"/>
            <w:gridSpan w:val="6"/>
            <w:tcBorders>
              <w:top w:val="nil"/>
              <w:left w:val="single" w:sz="4" w:space="0" w:color="auto"/>
              <w:bottom w:val="nil"/>
              <w:right w:val="single" w:sz="4" w:space="0" w:color="auto"/>
            </w:tcBorders>
          </w:tcPr>
          <w:p w14:paraId="66480C8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1CE00E7" w14:textId="77777777" w:rsidTr="000A5FF2">
        <w:trPr>
          <w:gridAfter w:val="1"/>
          <w:wAfter w:w="6" w:type="dxa"/>
          <w:trHeight w:val="1497"/>
        </w:trPr>
        <w:tc>
          <w:tcPr>
            <w:tcW w:w="10673" w:type="dxa"/>
            <w:gridSpan w:val="8"/>
            <w:tcBorders>
              <w:top w:val="nil"/>
              <w:left w:val="single" w:sz="4" w:space="0" w:color="auto"/>
              <w:bottom w:val="single" w:sz="4" w:space="0" w:color="auto"/>
              <w:right w:val="single" w:sz="4" w:space="0" w:color="auto"/>
            </w:tcBorders>
            <w:hideMark/>
          </w:tcPr>
          <w:p w14:paraId="3868DE7F" w14:textId="77777777" w:rsidR="00050025" w:rsidRDefault="005D26EA" w:rsidP="00050025">
            <w:pPr>
              <w:shd w:val="clear" w:color="auto" w:fill="FFFFFF"/>
              <w:tabs>
                <w:tab w:val="left" w:pos="567"/>
              </w:tabs>
              <w:spacing w:before="100" w:beforeAutospacing="1" w:after="100" w:afterAutospacing="1"/>
              <w:rPr>
                <w:ins w:id="3951" w:author="FMK" w:date="2020-02-02T21:02:00Z"/>
                <w:rFonts w:asciiTheme="minorHAnsi" w:hAnsiTheme="minorHAnsi"/>
                <w:color w:val="FF0000"/>
                <w:shd w:val="clear" w:color="auto" w:fill="FFFFFF"/>
              </w:rPr>
            </w:pPr>
            <w:r w:rsidRPr="007C44CA">
              <w:rPr>
                <w:rFonts w:asciiTheme="minorHAnsi" w:hAnsiTheme="minorHAnsi" w:cstheme="minorHAnsi"/>
                <w:b/>
                <w:bCs/>
                <w:lang w:val="sk-SK" w:eastAsia="sk-SK"/>
              </w:rPr>
              <w:t>Povinná literatura:</w:t>
            </w:r>
            <w:r w:rsidRPr="00F52EEF">
              <w:rPr>
                <w:rFonts w:asciiTheme="minorHAnsi" w:hAnsiTheme="minorHAnsi" w:cstheme="minorHAnsi"/>
                <w:bCs/>
                <w:lang w:val="sk-SK" w:eastAsia="sk-SK"/>
              </w:rPr>
              <w:br/>
            </w:r>
          </w:p>
          <w:p w14:paraId="2A2C891A" w14:textId="77777777" w:rsidR="00050025" w:rsidRDefault="00050025" w:rsidP="00050025">
            <w:pPr>
              <w:shd w:val="clear" w:color="auto" w:fill="FFFFFF"/>
              <w:tabs>
                <w:tab w:val="left" w:pos="567"/>
              </w:tabs>
              <w:spacing w:before="100" w:beforeAutospacing="1" w:after="100" w:afterAutospacing="1"/>
              <w:rPr>
                <w:ins w:id="3952" w:author="FMK" w:date="2020-02-02T21:02:00Z"/>
                <w:rFonts w:asciiTheme="minorHAnsi" w:hAnsiTheme="minorHAnsi"/>
                <w:color w:val="FF0000"/>
                <w:shd w:val="clear" w:color="auto" w:fill="FFFFFF"/>
              </w:rPr>
            </w:pPr>
            <w:ins w:id="3953" w:author="FMK" w:date="2020-02-02T21:02:00Z">
              <w:r w:rsidRPr="003D4CE1">
                <w:rPr>
                  <w:rFonts w:asciiTheme="minorHAnsi" w:hAnsiTheme="minorHAnsi"/>
                  <w:color w:val="FF0000"/>
                  <w:shd w:val="clear" w:color="auto" w:fill="FFFFFF"/>
                </w:rPr>
                <w:t>DILL, Karen E., ed.</w:t>
              </w:r>
              <w:r>
                <w:rPr>
                  <w:rFonts w:asciiTheme="minorHAnsi" w:hAnsiTheme="minorHAnsi"/>
                  <w:color w:val="FF0000"/>
                  <w:shd w:val="clear" w:color="auto" w:fill="FFFFFF"/>
                </w:rPr>
                <w:t xml:space="preserve"> 2013.</w:t>
              </w:r>
              <w:r w:rsidRPr="003D4CE1">
                <w:rPr>
                  <w:rFonts w:asciiTheme="minorHAnsi" w:hAnsiTheme="minorHAnsi"/>
                  <w:color w:val="FF0000"/>
                  <w:shd w:val="clear" w:color="auto" w:fill="FFFFFF"/>
                </w:rPr>
                <w:t xml:space="preserve"> </w:t>
              </w:r>
              <w:r w:rsidRPr="008B1F52">
                <w:rPr>
                  <w:rFonts w:asciiTheme="minorHAnsi" w:hAnsiTheme="minorHAnsi"/>
                  <w:i/>
                  <w:color w:val="FF0000"/>
                  <w:shd w:val="clear" w:color="auto" w:fill="FFFFFF"/>
                </w:rPr>
                <w:t xml:space="preserve">The Oxford handbook of media psychology. </w:t>
              </w:r>
              <w:r w:rsidRPr="003D4CE1">
                <w:rPr>
                  <w:rFonts w:asciiTheme="minorHAnsi" w:hAnsiTheme="minorHAnsi"/>
                  <w:color w:val="FF0000"/>
                  <w:shd w:val="clear" w:color="auto" w:fill="FFFFFF"/>
                </w:rPr>
                <w:t>Ne</w:t>
              </w:r>
              <w:r>
                <w:rPr>
                  <w:rFonts w:asciiTheme="minorHAnsi" w:hAnsiTheme="minorHAnsi"/>
                  <w:color w:val="FF0000"/>
                  <w:shd w:val="clear" w:color="auto" w:fill="FFFFFF"/>
                </w:rPr>
                <w:t>w York: Oxford University Press</w:t>
              </w:r>
              <w:r w:rsidRPr="003D4CE1">
                <w:rPr>
                  <w:rFonts w:asciiTheme="minorHAnsi" w:hAnsiTheme="minorHAnsi"/>
                  <w:color w:val="FF0000"/>
                  <w:shd w:val="clear" w:color="auto" w:fill="FFFFFF"/>
                </w:rPr>
                <w:t>. ISBN 9780195398809.</w:t>
              </w:r>
            </w:ins>
          </w:p>
          <w:p w14:paraId="0994718E" w14:textId="77777777" w:rsidR="00050025" w:rsidRDefault="00050025" w:rsidP="00050025">
            <w:pPr>
              <w:shd w:val="clear" w:color="auto" w:fill="FFFFFF"/>
              <w:tabs>
                <w:tab w:val="left" w:pos="567"/>
              </w:tabs>
              <w:spacing w:before="100" w:beforeAutospacing="1" w:after="100" w:afterAutospacing="1"/>
              <w:rPr>
                <w:ins w:id="3954" w:author="FMK" w:date="2020-02-02T21:02:00Z"/>
                <w:rFonts w:asciiTheme="minorHAnsi" w:hAnsiTheme="minorHAnsi" w:cstheme="minorHAnsi"/>
                <w:b/>
                <w:shd w:val="clear" w:color="auto" w:fill="FFFFFF"/>
              </w:rPr>
            </w:pPr>
            <w:ins w:id="3955" w:author="FMK" w:date="2020-02-02T21:02:00Z">
              <w:r w:rsidRPr="00F52EEF">
                <w:rPr>
                  <w:rFonts w:asciiTheme="minorHAnsi" w:hAnsiTheme="minorHAnsi" w:cstheme="minorHAnsi"/>
                  <w:shd w:val="clear" w:color="auto" w:fill="FFFFFF"/>
                </w:rPr>
                <w:br/>
              </w:r>
              <w:r w:rsidRPr="00F05458">
                <w:rPr>
                  <w:rFonts w:asciiTheme="minorHAnsi" w:hAnsiTheme="minorHAnsi" w:cstheme="minorHAnsi"/>
                  <w:b/>
                  <w:shd w:val="clear" w:color="auto" w:fill="FFFFFF"/>
                </w:rPr>
                <w:t>Doporučená literatura:</w:t>
              </w:r>
            </w:ins>
          </w:p>
          <w:p w14:paraId="1ED51686" w14:textId="77777777" w:rsidR="00050025" w:rsidRDefault="00050025" w:rsidP="00050025">
            <w:pPr>
              <w:tabs>
                <w:tab w:val="left" w:pos="567"/>
              </w:tabs>
              <w:rPr>
                <w:ins w:id="3956" w:author="FMK" w:date="2020-02-02T21:02:00Z"/>
              </w:rPr>
            </w:pPr>
            <w:ins w:id="3957" w:author="FMK" w:date="2020-02-02T21:02:00Z">
              <w:r w:rsidRPr="00F0435D">
                <w:rPr>
                  <w:rFonts w:asciiTheme="minorHAnsi" w:hAnsiTheme="minorHAnsi" w:cstheme="minorHAnsi"/>
                  <w:bCs/>
                </w:rPr>
                <w:t xml:space="preserve">JIRÁK, Jan a Barbara KÖPPLOVÁ. </w:t>
              </w:r>
              <w:r w:rsidRPr="008B1F52">
                <w:rPr>
                  <w:rFonts w:asciiTheme="minorHAnsi" w:hAnsiTheme="minorHAnsi"/>
                  <w:i/>
                </w:rPr>
                <w:t>Masová média.</w:t>
              </w:r>
              <w:r w:rsidRPr="00F0435D">
                <w:rPr>
                  <w:rFonts w:asciiTheme="minorHAnsi" w:hAnsiTheme="minorHAnsi" w:cstheme="minorHAnsi"/>
                  <w:bCs/>
                </w:rPr>
                <w:t xml:space="preserve"> 2., přepracované vydání. Praha: Portál, 2015, 390 s. ISBN 9788026207436.</w:t>
              </w:r>
              <w:r>
                <w:t xml:space="preserve"> </w:t>
              </w:r>
            </w:ins>
          </w:p>
          <w:p w14:paraId="6FCDE686" w14:textId="77777777" w:rsidR="00050025" w:rsidRDefault="00050025" w:rsidP="00050025">
            <w:pPr>
              <w:tabs>
                <w:tab w:val="left" w:pos="567"/>
              </w:tabs>
              <w:rPr>
                <w:ins w:id="3958" w:author="FMK" w:date="2020-02-02T21:02:00Z"/>
                <w:rFonts w:asciiTheme="minorHAnsi" w:hAnsiTheme="minorHAnsi" w:cstheme="minorHAnsi"/>
                <w:bCs/>
              </w:rPr>
            </w:pPr>
            <w:ins w:id="3959" w:author="FMK" w:date="2020-02-02T21:02:00Z">
              <w:r w:rsidRPr="00F30AB0">
                <w:rPr>
                  <w:rFonts w:asciiTheme="minorHAnsi" w:hAnsiTheme="minorHAnsi" w:cstheme="minorHAnsi"/>
                  <w:bCs/>
                </w:rPr>
                <w:t>JIRÁK, Jan a Helena PAVLIČÍKOVÁ.</w:t>
              </w:r>
              <w:r>
                <w:rPr>
                  <w:rFonts w:asciiTheme="minorHAnsi" w:hAnsiTheme="minorHAnsi" w:cstheme="minorHAnsi"/>
                  <w:bCs/>
                </w:rPr>
                <w:t xml:space="preserve"> 2013.</w:t>
              </w:r>
              <w:r w:rsidRPr="00F30AB0">
                <w:rPr>
                  <w:rFonts w:asciiTheme="minorHAnsi" w:hAnsiTheme="minorHAnsi" w:cstheme="minorHAnsi"/>
                  <w:bCs/>
                </w:rPr>
                <w:t xml:space="preserve"> </w:t>
              </w:r>
              <w:r w:rsidRPr="008B1F52">
                <w:rPr>
                  <w:rFonts w:asciiTheme="minorHAnsi" w:hAnsiTheme="minorHAnsi" w:cstheme="minorHAnsi"/>
                  <w:bCs/>
                  <w:i/>
                </w:rPr>
                <w:t>Média pod lupou: (mediální výchova jako téma celoživotního vzdělávání).</w:t>
              </w:r>
              <w:r>
                <w:rPr>
                  <w:rFonts w:asciiTheme="minorHAnsi" w:hAnsiTheme="minorHAnsi" w:cstheme="minorHAnsi"/>
                  <w:bCs/>
                </w:rPr>
                <w:t xml:space="preserve"> Praha: Powerprint</w:t>
              </w:r>
              <w:r w:rsidRPr="00F30AB0">
                <w:rPr>
                  <w:rFonts w:asciiTheme="minorHAnsi" w:hAnsiTheme="minorHAnsi" w:cstheme="minorHAnsi"/>
                  <w:bCs/>
                </w:rPr>
                <w:t>. ISBN 9788087415702.</w:t>
              </w:r>
            </w:ins>
          </w:p>
          <w:p w14:paraId="49118656" w14:textId="77777777" w:rsidR="00050025" w:rsidRPr="00F0435D" w:rsidRDefault="00050025" w:rsidP="00050025">
            <w:pPr>
              <w:tabs>
                <w:tab w:val="left" w:pos="567"/>
              </w:tabs>
              <w:rPr>
                <w:ins w:id="3960" w:author="FMK" w:date="2020-02-02T21:02:00Z"/>
                <w:rFonts w:asciiTheme="minorHAnsi" w:hAnsiTheme="minorHAnsi" w:cstheme="minorHAnsi"/>
              </w:rPr>
            </w:pPr>
          </w:p>
          <w:p w14:paraId="405B5B32" w14:textId="77777777" w:rsidR="00050025" w:rsidRDefault="00050025" w:rsidP="00050025">
            <w:pPr>
              <w:tabs>
                <w:tab w:val="left" w:pos="567"/>
              </w:tabs>
              <w:rPr>
                <w:ins w:id="3961" w:author="FMK" w:date="2020-02-02T21:02:00Z"/>
              </w:rPr>
            </w:pPr>
            <w:ins w:id="3962" w:author="FMK" w:date="2020-02-02T21:02:00Z">
              <w:r w:rsidRPr="00F52EEF">
                <w:rPr>
                  <w:rStyle w:val="fn"/>
                  <w:rFonts w:asciiTheme="minorHAnsi" w:hAnsiTheme="minorHAnsi" w:cstheme="minorHAnsi"/>
                </w:rPr>
                <w:t xml:space="preserve">JEŽEK, Vlastimil a Jan JIRÁK. 2014. </w:t>
              </w:r>
              <w:r w:rsidRPr="00F52EEF">
                <w:rPr>
                  <w:rStyle w:val="fn"/>
                  <w:rFonts w:asciiTheme="minorHAnsi" w:hAnsiTheme="minorHAnsi" w:cstheme="minorHAnsi"/>
                  <w:i/>
                </w:rPr>
                <w:t>Média a my.</w:t>
              </w:r>
              <w:r w:rsidRPr="00F52EEF">
                <w:rPr>
                  <w:rStyle w:val="fn"/>
                  <w:rFonts w:asciiTheme="minorHAnsi" w:hAnsiTheme="minorHAnsi" w:cstheme="minorHAnsi"/>
                </w:rPr>
                <w:t xml:space="preserve"> Praha: Akademie múzických umění. ISBN 978-80-7331-304-3.</w:t>
              </w:r>
              <w:r>
                <w:t xml:space="preserve"> </w:t>
              </w:r>
            </w:ins>
          </w:p>
          <w:p w14:paraId="0BC671B9" w14:textId="77777777" w:rsidR="00050025" w:rsidRDefault="00050025" w:rsidP="00050025">
            <w:pPr>
              <w:tabs>
                <w:tab w:val="left" w:pos="567"/>
              </w:tabs>
              <w:rPr>
                <w:ins w:id="3963" w:author="FMK" w:date="2020-02-02T21:02:00Z"/>
              </w:rPr>
            </w:pPr>
            <w:ins w:id="3964" w:author="FMK" w:date="2020-02-02T21:02:00Z">
              <w:r w:rsidRPr="007F60D7">
                <w:rPr>
                  <w:rStyle w:val="fn"/>
                  <w:rFonts w:asciiTheme="minorHAnsi" w:hAnsiTheme="minorHAnsi" w:cstheme="minorHAnsi"/>
                </w:rPr>
                <w:t xml:space="preserve">CHROMÝ, Jan. </w:t>
              </w:r>
              <w:r>
                <w:rPr>
                  <w:rStyle w:val="fn"/>
                  <w:rFonts w:asciiTheme="minorHAnsi" w:hAnsiTheme="minorHAnsi" w:cstheme="minorHAnsi"/>
                </w:rPr>
                <w:t xml:space="preserve">2014. </w:t>
              </w:r>
              <w:r w:rsidRPr="008B1F52">
                <w:rPr>
                  <w:rStyle w:val="fn"/>
                  <w:rFonts w:asciiTheme="minorHAnsi" w:hAnsiTheme="minorHAnsi" w:cstheme="minorHAnsi"/>
                  <w:i/>
                </w:rPr>
                <w:t>Komunikace, média, vzdělávání, kultura.</w:t>
              </w:r>
              <w:r w:rsidRPr="007F60D7">
                <w:rPr>
                  <w:rStyle w:val="fn"/>
                  <w:rFonts w:asciiTheme="minorHAnsi" w:hAnsiTheme="minorHAnsi" w:cstheme="minorHAnsi"/>
                </w:rPr>
                <w:t xml:space="preserve"> Praha</w:t>
              </w:r>
              <w:r>
                <w:rPr>
                  <w:rStyle w:val="fn"/>
                  <w:rFonts w:asciiTheme="minorHAnsi" w:hAnsiTheme="minorHAnsi" w:cstheme="minorHAnsi"/>
                </w:rPr>
                <w:t>: Extrasystem Praha.</w:t>
              </w:r>
              <w:r w:rsidRPr="007F60D7">
                <w:rPr>
                  <w:rStyle w:val="fn"/>
                  <w:rFonts w:asciiTheme="minorHAnsi" w:hAnsiTheme="minorHAnsi" w:cstheme="minorHAnsi"/>
                </w:rPr>
                <w:t xml:space="preserve"> ISBN 9788087570197.</w:t>
              </w:r>
              <w:r>
                <w:t xml:space="preserve"> </w:t>
              </w:r>
            </w:ins>
          </w:p>
          <w:p w14:paraId="5705708A" w14:textId="77777777" w:rsidR="00050025" w:rsidRDefault="00050025" w:rsidP="00050025">
            <w:pPr>
              <w:tabs>
                <w:tab w:val="left" w:pos="567"/>
              </w:tabs>
              <w:rPr>
                <w:ins w:id="3965" w:author="FMK" w:date="2020-02-02T21:02:00Z"/>
                <w:rStyle w:val="fn"/>
                <w:rFonts w:asciiTheme="minorHAnsi" w:hAnsiTheme="minorHAnsi" w:cstheme="minorHAnsi"/>
              </w:rPr>
            </w:pPr>
            <w:ins w:id="3966" w:author="FMK" w:date="2020-02-02T21:02:00Z">
              <w:r w:rsidRPr="007F60D7">
                <w:rPr>
                  <w:rStyle w:val="fn"/>
                  <w:rFonts w:asciiTheme="minorHAnsi" w:hAnsiTheme="minorHAnsi" w:cstheme="minorHAnsi"/>
                </w:rPr>
                <w:t>MCQUAIL, Denis.</w:t>
              </w:r>
              <w:r>
                <w:rPr>
                  <w:rStyle w:val="fn"/>
                  <w:rFonts w:asciiTheme="minorHAnsi" w:hAnsiTheme="minorHAnsi" w:cstheme="minorHAnsi"/>
                </w:rPr>
                <w:t xml:space="preserve"> 2016.</w:t>
              </w:r>
              <w:r w:rsidRPr="007F60D7">
                <w:rPr>
                  <w:rStyle w:val="fn"/>
                  <w:rFonts w:asciiTheme="minorHAnsi" w:hAnsiTheme="minorHAnsi" w:cstheme="minorHAnsi"/>
                </w:rPr>
                <w:t xml:space="preserve"> </w:t>
              </w:r>
              <w:r w:rsidRPr="008B1F52">
                <w:rPr>
                  <w:rStyle w:val="fn"/>
                  <w:rFonts w:asciiTheme="minorHAnsi" w:hAnsiTheme="minorHAnsi" w:cstheme="minorHAnsi"/>
                  <w:i/>
                </w:rPr>
                <w:t>Žurnalistika a společnost.</w:t>
              </w:r>
              <w:r>
                <w:rPr>
                  <w:rStyle w:val="fn"/>
                  <w:rFonts w:asciiTheme="minorHAnsi" w:hAnsiTheme="minorHAnsi" w:cstheme="minorHAnsi"/>
                </w:rPr>
                <w:t xml:space="preserve"> Praha</w:t>
              </w:r>
              <w:r w:rsidRPr="007F60D7">
                <w:rPr>
                  <w:rStyle w:val="fn"/>
                  <w:rFonts w:asciiTheme="minorHAnsi" w:hAnsiTheme="minorHAnsi" w:cstheme="minorHAnsi"/>
                </w:rPr>
                <w:t>: Univerzita Karlova, naklad</w:t>
              </w:r>
              <w:r>
                <w:rPr>
                  <w:rStyle w:val="fn"/>
                  <w:rFonts w:asciiTheme="minorHAnsi" w:hAnsiTheme="minorHAnsi" w:cstheme="minorHAnsi"/>
                </w:rPr>
                <w:t>atelství Karolinum.</w:t>
              </w:r>
              <w:r w:rsidRPr="007F60D7">
                <w:rPr>
                  <w:rStyle w:val="fn"/>
                  <w:rFonts w:asciiTheme="minorHAnsi" w:hAnsiTheme="minorHAnsi" w:cstheme="minorHAnsi"/>
                </w:rPr>
                <w:t xml:space="preserve"> ISBN 9788024630939.</w:t>
              </w:r>
            </w:ins>
          </w:p>
          <w:p w14:paraId="34C2D765" w14:textId="210E308A" w:rsidR="005D26EA" w:rsidRPr="00F52EEF" w:rsidRDefault="005D26EA" w:rsidP="00935F76">
            <w:pPr>
              <w:shd w:val="clear" w:color="auto" w:fill="FFFFFF"/>
              <w:tabs>
                <w:tab w:val="left" w:pos="567"/>
              </w:tabs>
              <w:spacing w:before="100" w:beforeAutospacing="1" w:after="100" w:afterAutospacing="1"/>
              <w:rPr>
                <w:rFonts w:asciiTheme="minorHAnsi" w:hAnsiTheme="minorHAnsi" w:cstheme="minorHAnsi"/>
                <w:shd w:val="clear" w:color="auto" w:fill="FFFFFF"/>
              </w:rPr>
            </w:pPr>
            <w:del w:id="3967" w:author="FMK" w:date="2020-02-02T21:02:00Z">
              <w:r w:rsidRPr="00E87B36" w:rsidDel="00050025">
                <w:rPr>
                  <w:rFonts w:asciiTheme="minorHAnsi" w:hAnsiTheme="minorHAnsi"/>
                  <w:color w:val="FF0000"/>
                  <w:lang w:val="sk-SK"/>
                  <w:rPrChange w:id="3968" w:author="Martin Kazík" w:date="2020-01-23T11:23:00Z">
                    <w:rPr>
                      <w:rFonts w:asciiTheme="minorHAnsi" w:hAnsiTheme="minorHAnsi"/>
                      <w:lang w:val="sk-SK"/>
                    </w:rPr>
                  </w:rPrChange>
                </w:rPr>
                <w:delText>HRADISKÁ, Elena, BREČKA, Samuel a Zbyněk VYBÍRAL. 2009. </w:delText>
              </w:r>
              <w:r w:rsidRPr="00E87B36" w:rsidDel="00050025">
                <w:rPr>
                  <w:rFonts w:asciiTheme="minorHAnsi" w:hAnsiTheme="minorHAnsi"/>
                  <w:i/>
                  <w:color w:val="FF0000"/>
                  <w:lang w:val="sk-SK"/>
                  <w:rPrChange w:id="3969" w:author="Martin Kazík" w:date="2020-01-23T11:23:00Z">
                    <w:rPr>
                      <w:rFonts w:asciiTheme="minorHAnsi" w:hAnsiTheme="minorHAnsi"/>
                      <w:i/>
                      <w:lang w:val="sk-SK"/>
                    </w:rPr>
                  </w:rPrChange>
                </w:rPr>
                <w:delText>Psychológia médií</w:delText>
              </w:r>
              <w:r w:rsidRPr="00E87B36" w:rsidDel="00050025">
                <w:rPr>
                  <w:rFonts w:asciiTheme="minorHAnsi" w:hAnsiTheme="minorHAnsi"/>
                  <w:color w:val="FF0000"/>
                  <w:lang w:val="sk-SK"/>
                  <w:rPrChange w:id="3970" w:author="Martin Kazík" w:date="2020-01-23T11:23:00Z">
                    <w:rPr>
                      <w:rFonts w:asciiTheme="minorHAnsi" w:hAnsiTheme="minorHAnsi"/>
                      <w:lang w:val="sk-SK"/>
                    </w:rPr>
                  </w:rPrChange>
                </w:rPr>
                <w:delText xml:space="preserve">. Bratislava: Bratislavská vysoká škola práva. ISBN </w:delText>
              </w:r>
              <w:r w:rsidRPr="00E87B36" w:rsidDel="00050025">
                <w:rPr>
                  <w:rFonts w:asciiTheme="minorHAnsi" w:hAnsiTheme="minorHAnsi"/>
                  <w:color w:val="FF0000"/>
                  <w:shd w:val="clear" w:color="auto" w:fill="FFFFFF"/>
                  <w:rPrChange w:id="3971" w:author="Martin Kazík" w:date="2020-01-23T11:23:00Z">
                    <w:rPr>
                      <w:rFonts w:asciiTheme="minorHAnsi" w:hAnsiTheme="minorHAnsi"/>
                      <w:shd w:val="clear" w:color="auto" w:fill="FFFFFF"/>
                    </w:rPr>
                  </w:rPrChange>
                </w:rPr>
                <w:delText>978-80-89447-12-1 </w:delText>
              </w:r>
              <w:r w:rsidRPr="00E87B36" w:rsidDel="00050025">
                <w:rPr>
                  <w:rFonts w:asciiTheme="minorHAnsi" w:hAnsiTheme="minorHAnsi"/>
                  <w:color w:val="FF0000"/>
                  <w:shd w:val="clear" w:color="auto" w:fill="FFFFFF"/>
                  <w:rPrChange w:id="3972" w:author="Martin Kazík" w:date="2020-01-23T11:23:00Z">
                    <w:rPr>
                      <w:rFonts w:asciiTheme="minorHAnsi" w:hAnsiTheme="minorHAnsi"/>
                      <w:shd w:val="clear" w:color="auto" w:fill="FFFFFF"/>
                    </w:rPr>
                  </w:rPrChange>
                </w:rPr>
                <w:br/>
              </w:r>
              <w:r w:rsidRPr="007C44CA" w:rsidDel="00050025">
                <w:rPr>
                  <w:rFonts w:asciiTheme="minorHAnsi" w:hAnsiTheme="minorHAnsi" w:cstheme="minorHAnsi"/>
                  <w:b/>
                  <w:shd w:val="clear" w:color="auto" w:fill="FFFFFF"/>
                </w:rPr>
                <w:delText>Doporučená literatura:</w:delText>
              </w:r>
              <w:r w:rsidRPr="00F52EEF" w:rsidDel="00050025">
                <w:rPr>
                  <w:rFonts w:asciiTheme="minorHAnsi" w:hAnsiTheme="minorHAnsi" w:cstheme="minorHAnsi"/>
                  <w:shd w:val="clear" w:color="auto" w:fill="FFFFFF"/>
                </w:rPr>
                <w:br/>
              </w:r>
              <w:r w:rsidRPr="007421FB" w:rsidDel="00050025">
                <w:rPr>
                  <w:rFonts w:asciiTheme="minorHAnsi" w:hAnsiTheme="minorHAnsi"/>
                  <w:color w:val="FF0000"/>
                  <w:lang w:val="sk-SK"/>
                  <w:rPrChange w:id="3973" w:author="Martin Kazík" w:date="2020-01-23T11:23:00Z">
                    <w:rPr>
                      <w:rFonts w:asciiTheme="minorHAnsi" w:hAnsiTheme="minorHAnsi"/>
                      <w:lang w:val="sk-SK"/>
                    </w:rPr>
                  </w:rPrChange>
                </w:rPr>
                <w:delText>SLAMĚNÍK, Ivan. 1998. Člověk a media: Psychologie masové komunikace. In:</w:delText>
              </w:r>
              <w:r w:rsidRPr="007421FB" w:rsidDel="00050025">
                <w:rPr>
                  <w:rFonts w:asciiTheme="minorHAnsi" w:hAnsiTheme="minorHAnsi"/>
                  <w:i/>
                  <w:color w:val="FF0000"/>
                  <w:lang w:val="sk-SK"/>
                  <w:rPrChange w:id="3974" w:author="Martin Kazík" w:date="2020-01-23T11:23:00Z">
                    <w:rPr>
                      <w:rFonts w:asciiTheme="minorHAnsi" w:hAnsiTheme="minorHAnsi"/>
                      <w:i/>
                      <w:lang w:val="sk-SK"/>
                    </w:rPr>
                  </w:rPrChange>
                </w:rPr>
                <w:delText xml:space="preserve"> Výrost, J. a kol.: Aplikovaná sociální psychologie</w:delText>
              </w:r>
              <w:r w:rsidRPr="007421FB" w:rsidDel="00050025">
                <w:rPr>
                  <w:rFonts w:asciiTheme="minorHAnsi" w:hAnsiTheme="minorHAnsi"/>
                  <w:color w:val="FF0000"/>
                  <w:lang w:val="sk-SK"/>
                  <w:rPrChange w:id="3975" w:author="Martin Kazík" w:date="2020-01-23T11:23:00Z">
                    <w:rPr>
                      <w:rFonts w:asciiTheme="minorHAnsi" w:hAnsiTheme="minorHAnsi"/>
                      <w:lang w:val="sk-SK"/>
                    </w:rPr>
                  </w:rPrChange>
                </w:rPr>
                <w:delText>. Praha: Portál. </w:delText>
              </w:r>
              <w:r w:rsidRPr="007421FB" w:rsidDel="00050025">
                <w:rPr>
                  <w:rFonts w:asciiTheme="minorHAnsi" w:hAnsiTheme="minorHAnsi"/>
                  <w:color w:val="FF0000"/>
                  <w:rPrChange w:id="3976" w:author="Martin Kazík" w:date="2020-01-23T11:23:00Z">
                    <w:rPr>
                      <w:rFonts w:asciiTheme="minorHAnsi" w:hAnsiTheme="minorHAnsi"/>
                    </w:rPr>
                  </w:rPrChange>
                </w:rPr>
                <w:delText>ISBN 80-7178-269-6</w:delText>
              </w:r>
              <w:r w:rsidRPr="007421FB" w:rsidDel="00050025">
                <w:rPr>
                  <w:rFonts w:asciiTheme="minorHAnsi" w:hAnsiTheme="minorHAnsi"/>
                  <w:color w:val="FF0000"/>
                  <w:rPrChange w:id="3977" w:author="Martin Kazík" w:date="2020-01-23T11:23:00Z">
                    <w:rPr>
                      <w:rFonts w:asciiTheme="minorHAnsi" w:hAnsiTheme="minorHAnsi"/>
                    </w:rPr>
                  </w:rPrChange>
                </w:rPr>
                <w:br/>
              </w:r>
              <w:r w:rsidRPr="007421FB" w:rsidDel="00050025">
                <w:rPr>
                  <w:rFonts w:asciiTheme="minorHAnsi" w:hAnsiTheme="minorHAnsi"/>
                  <w:color w:val="FF0000"/>
                  <w:lang w:val="sk-SK"/>
                  <w:rPrChange w:id="3978" w:author="Martin Kazík" w:date="2020-01-23T11:23:00Z">
                    <w:rPr>
                      <w:rFonts w:asciiTheme="minorHAnsi" w:hAnsiTheme="minorHAnsi"/>
                      <w:lang w:val="sk-SK"/>
                    </w:rPr>
                  </w:rPrChange>
                </w:rPr>
                <w:delText>JIRÁK, Jan. 2003. </w:delText>
              </w:r>
              <w:r w:rsidRPr="007421FB" w:rsidDel="00050025">
                <w:rPr>
                  <w:rFonts w:asciiTheme="minorHAnsi" w:hAnsiTheme="minorHAnsi"/>
                  <w:i/>
                  <w:color w:val="FF0000"/>
                  <w:lang w:val="sk-SK"/>
                  <w:rPrChange w:id="3979" w:author="Martin Kazík" w:date="2020-01-23T11:23:00Z">
                    <w:rPr>
                      <w:rFonts w:asciiTheme="minorHAnsi" w:hAnsiTheme="minorHAnsi"/>
                      <w:i/>
                      <w:lang w:val="sk-SK"/>
                    </w:rPr>
                  </w:rPrChange>
                </w:rPr>
                <w:delText xml:space="preserve">Média a společnost: stručný úvod do studia médií a mediální komunikace. </w:delText>
              </w:r>
              <w:r w:rsidRPr="007421FB" w:rsidDel="00050025">
                <w:rPr>
                  <w:rFonts w:asciiTheme="minorHAnsi" w:hAnsiTheme="minorHAnsi"/>
                  <w:color w:val="FF0000"/>
                  <w:lang w:val="sk-SK"/>
                  <w:rPrChange w:id="3980" w:author="Martin Kazík" w:date="2020-01-23T11:23:00Z">
                    <w:rPr>
                      <w:rFonts w:asciiTheme="minorHAnsi" w:hAnsiTheme="minorHAnsi"/>
                      <w:lang w:val="sk-SK"/>
                    </w:rPr>
                  </w:rPrChange>
                </w:rPr>
                <w:delText xml:space="preserve"> Praha:  Portál. ISBN 8071786977. </w:delText>
              </w:r>
              <w:r w:rsidRPr="007421FB" w:rsidDel="00050025">
                <w:rPr>
                  <w:rFonts w:asciiTheme="minorHAnsi" w:hAnsiTheme="minorHAnsi"/>
                  <w:color w:val="FF0000"/>
                  <w:lang w:val="sk-SK"/>
                  <w:rPrChange w:id="3981" w:author="Martin Kazík" w:date="2020-01-23T11:23:00Z">
                    <w:rPr>
                      <w:rFonts w:asciiTheme="minorHAnsi" w:hAnsiTheme="minorHAnsi"/>
                      <w:lang w:val="sk-SK"/>
                    </w:rPr>
                  </w:rPrChange>
                </w:rPr>
                <w:br/>
                <w:delText>REIFOVÁ, Irena. a kol. 2004. </w:delText>
              </w:r>
              <w:r w:rsidRPr="007421FB" w:rsidDel="00050025">
                <w:rPr>
                  <w:rFonts w:asciiTheme="minorHAnsi" w:hAnsiTheme="minorHAnsi"/>
                  <w:i/>
                  <w:color w:val="FF0000"/>
                  <w:lang w:val="sk-SK"/>
                  <w:rPrChange w:id="3982" w:author="Martin Kazík" w:date="2020-01-23T11:23:00Z">
                    <w:rPr>
                      <w:rFonts w:asciiTheme="minorHAnsi" w:hAnsiTheme="minorHAnsi"/>
                      <w:i/>
                      <w:lang w:val="sk-SK"/>
                    </w:rPr>
                  </w:rPrChange>
                </w:rPr>
                <w:delText>Slovník mediální komunikace</w:delText>
              </w:r>
              <w:r w:rsidRPr="007421FB" w:rsidDel="00050025">
                <w:rPr>
                  <w:rFonts w:asciiTheme="minorHAnsi" w:hAnsiTheme="minorHAnsi"/>
                  <w:color w:val="FF0000"/>
                  <w:lang w:val="sk-SK"/>
                  <w:rPrChange w:id="3983" w:author="Martin Kazík" w:date="2020-01-23T11:23:00Z">
                    <w:rPr>
                      <w:rFonts w:asciiTheme="minorHAnsi" w:hAnsiTheme="minorHAnsi"/>
                      <w:lang w:val="sk-SK"/>
                    </w:rPr>
                  </w:rPrChange>
                </w:rPr>
                <w:delText>. Praha: Portál. ISBN 80-7118-926-7. </w:delText>
              </w:r>
              <w:r w:rsidRPr="007421FB" w:rsidDel="00050025">
                <w:rPr>
                  <w:rFonts w:asciiTheme="minorHAnsi" w:hAnsiTheme="minorHAnsi"/>
                  <w:color w:val="FF0000"/>
                  <w:lang w:val="sk-SK"/>
                  <w:rPrChange w:id="3984" w:author="Martin Kazík" w:date="2020-01-23T11:23:00Z">
                    <w:rPr>
                      <w:rFonts w:asciiTheme="minorHAnsi" w:hAnsiTheme="minorHAnsi"/>
                      <w:lang w:val="sk-SK"/>
                    </w:rPr>
                  </w:rPrChange>
                </w:rPr>
                <w:br/>
                <w:delText>McNAIR, Brian. 2004. </w:delText>
              </w:r>
              <w:r w:rsidRPr="007421FB" w:rsidDel="00050025">
                <w:rPr>
                  <w:rFonts w:asciiTheme="minorHAnsi" w:hAnsiTheme="minorHAnsi"/>
                  <w:i/>
                  <w:color w:val="FF0000"/>
                  <w:lang w:val="sk-SK"/>
                  <w:rPrChange w:id="3985" w:author="Martin Kazík" w:date="2020-01-23T11:23:00Z">
                    <w:rPr>
                      <w:rFonts w:asciiTheme="minorHAnsi" w:hAnsiTheme="minorHAnsi"/>
                      <w:i/>
                      <w:lang w:val="sk-SK"/>
                    </w:rPr>
                  </w:rPrChange>
                </w:rPr>
                <w:delText>Sociologie žurnalistiky</w:delText>
              </w:r>
              <w:r w:rsidRPr="007421FB" w:rsidDel="00050025">
                <w:rPr>
                  <w:rFonts w:asciiTheme="minorHAnsi" w:hAnsiTheme="minorHAnsi"/>
                  <w:color w:val="FF0000"/>
                  <w:lang w:val="sk-SK"/>
                  <w:rPrChange w:id="3986" w:author="Martin Kazík" w:date="2020-01-23T11:23:00Z">
                    <w:rPr>
                      <w:rFonts w:asciiTheme="minorHAnsi" w:hAnsiTheme="minorHAnsi"/>
                      <w:lang w:val="sk-SK"/>
                    </w:rPr>
                  </w:rPrChange>
                </w:rPr>
                <w:delText>. Praha: Portál. ISBN 8071788406. </w:delText>
              </w:r>
              <w:r w:rsidRPr="007421FB" w:rsidDel="00050025">
                <w:rPr>
                  <w:rFonts w:asciiTheme="minorHAnsi" w:hAnsiTheme="minorHAnsi"/>
                  <w:color w:val="FF0000"/>
                  <w:lang w:val="sk-SK"/>
                  <w:rPrChange w:id="3987" w:author="Martin Kazík" w:date="2020-01-23T11:23:00Z">
                    <w:rPr>
                      <w:rFonts w:asciiTheme="minorHAnsi" w:hAnsiTheme="minorHAnsi"/>
                      <w:lang w:val="sk-SK"/>
                    </w:rPr>
                  </w:rPrChange>
                </w:rPr>
                <w:br/>
              </w:r>
              <w:r w:rsidR="005E41C4" w:rsidDel="00050025">
                <w:rPr>
                  <w:rFonts w:asciiTheme="minorHAnsi" w:hAnsiTheme="minorHAnsi"/>
                  <w:color w:val="FF0000"/>
                  <w:rPrChange w:id="3988" w:author="Martin Kazík" w:date="2020-01-23T11:23:00Z">
                    <w:rPr>
                      <w:rFonts w:asciiTheme="minorHAnsi" w:hAnsiTheme="minorHAnsi"/>
                    </w:rPr>
                  </w:rPrChange>
                </w:rPr>
                <w:fldChar w:fldCharType="begin"/>
              </w:r>
              <w:r w:rsidR="005E41C4" w:rsidDel="00050025">
                <w:rPr>
                  <w:rFonts w:asciiTheme="minorHAnsi" w:hAnsiTheme="minorHAnsi"/>
                  <w:color w:val="FF0000"/>
                  <w:rPrChange w:id="3989" w:author="Martin Kazík" w:date="2020-01-23T11:23:00Z">
                    <w:rPr>
                      <w:rFonts w:asciiTheme="minorHAnsi" w:hAnsiTheme="minorHAnsi"/>
                    </w:rPr>
                  </w:rPrChange>
                </w:rPr>
                <w:delInstrText xml:space="preserve"> HYPERLINK "http://katalog.k.utb.cz/F/?func=find-b&amp;find_code=SYS&amp;request=52636" \t "_blank" </w:delInstrText>
              </w:r>
              <w:r w:rsidR="005E41C4" w:rsidDel="00050025">
                <w:rPr>
                  <w:rFonts w:asciiTheme="minorHAnsi" w:hAnsiTheme="minorHAnsi"/>
                  <w:color w:val="FF0000"/>
                  <w:rPrChange w:id="3990" w:author="Martin Kazík" w:date="2020-01-23T11:23:00Z">
                    <w:rPr>
                      <w:rFonts w:asciiTheme="minorHAnsi" w:hAnsiTheme="minorHAnsi"/>
                    </w:rPr>
                  </w:rPrChange>
                </w:rPr>
                <w:fldChar w:fldCharType="separate"/>
              </w:r>
              <w:r w:rsidRPr="007421FB" w:rsidDel="00050025">
                <w:rPr>
                  <w:rFonts w:asciiTheme="minorHAnsi" w:hAnsiTheme="minorHAnsi"/>
                  <w:color w:val="FF0000"/>
                  <w:rPrChange w:id="3991" w:author="Martin Kazík" w:date="2020-01-23T11:23:00Z">
                    <w:rPr>
                      <w:rFonts w:asciiTheme="minorHAnsi" w:hAnsiTheme="minorHAnsi"/>
                    </w:rPr>
                  </w:rPrChange>
                </w:rPr>
                <w:delText xml:space="preserve">MCQUAIL, Denis. 2009. </w:delText>
              </w:r>
              <w:r w:rsidRPr="007421FB" w:rsidDel="00050025">
                <w:rPr>
                  <w:rFonts w:asciiTheme="minorHAnsi" w:hAnsiTheme="minorHAnsi"/>
                  <w:i/>
                  <w:color w:val="FF0000"/>
                  <w:rPrChange w:id="3992" w:author="Martin Kazík" w:date="2020-01-23T11:23:00Z">
                    <w:rPr>
                      <w:rFonts w:asciiTheme="minorHAnsi" w:hAnsiTheme="minorHAnsi"/>
                      <w:i/>
                    </w:rPr>
                  </w:rPrChange>
                </w:rPr>
                <w:delText xml:space="preserve">Úvod do teorie masové komunikace. </w:delText>
              </w:r>
              <w:r w:rsidRPr="007421FB" w:rsidDel="00050025">
                <w:rPr>
                  <w:rFonts w:asciiTheme="minorHAnsi" w:hAnsiTheme="minorHAnsi"/>
                  <w:color w:val="FF0000"/>
                  <w:rPrChange w:id="3993" w:author="Martin Kazík" w:date="2020-01-23T11:23:00Z">
                    <w:rPr>
                      <w:rFonts w:asciiTheme="minorHAnsi" w:hAnsiTheme="minorHAnsi"/>
                    </w:rPr>
                  </w:rPrChange>
                </w:rPr>
                <w:delText>4., rozš. a přeprac. vyd. Praha: Portál. ISBN 978-80-7367-574-5. </w:delText>
              </w:r>
              <w:r w:rsidR="005E41C4" w:rsidDel="00050025">
                <w:rPr>
                  <w:rFonts w:asciiTheme="minorHAnsi" w:hAnsiTheme="minorHAnsi"/>
                  <w:color w:val="FF0000"/>
                  <w:rPrChange w:id="3994" w:author="Martin Kazík" w:date="2020-01-23T11:23:00Z">
                    <w:rPr>
                      <w:rFonts w:asciiTheme="minorHAnsi" w:hAnsiTheme="minorHAnsi"/>
                    </w:rPr>
                  </w:rPrChange>
                </w:rPr>
                <w:fldChar w:fldCharType="end"/>
              </w:r>
            </w:del>
          </w:p>
        </w:tc>
      </w:tr>
      <w:tr w:rsidR="005D26EA" w:rsidRPr="00F52EEF" w14:paraId="376B83AD" w14:textId="77777777" w:rsidTr="000A5FF2">
        <w:trPr>
          <w:gridAfter w:val="1"/>
          <w:wAfter w:w="6" w:type="dxa"/>
        </w:trPr>
        <w:tc>
          <w:tcPr>
            <w:tcW w:w="10673"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7057522"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633F25E1" w14:textId="77777777" w:rsidTr="000A5FF2">
        <w:trPr>
          <w:gridAfter w:val="1"/>
          <w:wAfter w:w="6" w:type="dxa"/>
        </w:trPr>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2A75406"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90" w:type="dxa"/>
            <w:tcBorders>
              <w:top w:val="single" w:sz="2" w:space="0" w:color="auto"/>
              <w:left w:val="single" w:sz="4" w:space="0" w:color="auto"/>
              <w:bottom w:val="single" w:sz="4" w:space="0" w:color="auto"/>
              <w:right w:val="single" w:sz="4" w:space="0" w:color="auto"/>
            </w:tcBorders>
            <w:hideMark/>
          </w:tcPr>
          <w:p w14:paraId="584F2B4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03CB02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0D3619E3" w14:textId="77777777" w:rsidTr="000A5FF2">
        <w:trPr>
          <w:gridAfter w:val="1"/>
          <w:wAfter w:w="6" w:type="dxa"/>
        </w:trPr>
        <w:tc>
          <w:tcPr>
            <w:tcW w:w="1067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89D14D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5FFA59F7" w14:textId="77777777" w:rsidTr="000A5FF2">
        <w:trPr>
          <w:gridAfter w:val="1"/>
          <w:wAfter w:w="6" w:type="dxa"/>
          <w:trHeight w:val="425"/>
        </w:trPr>
        <w:tc>
          <w:tcPr>
            <w:tcW w:w="10673" w:type="dxa"/>
            <w:gridSpan w:val="8"/>
            <w:tcBorders>
              <w:top w:val="single" w:sz="4" w:space="0" w:color="auto"/>
              <w:left w:val="single" w:sz="4" w:space="0" w:color="auto"/>
              <w:bottom w:val="single" w:sz="4" w:space="0" w:color="auto"/>
              <w:right w:val="single" w:sz="4" w:space="0" w:color="auto"/>
            </w:tcBorders>
            <w:hideMark/>
          </w:tcPr>
          <w:p w14:paraId="6F8BC465" w14:textId="48E55DE3" w:rsidR="005D26EA" w:rsidRPr="00F52EEF" w:rsidRDefault="0090023A" w:rsidP="00935F76">
            <w:pPr>
              <w:shd w:val="clear" w:color="auto" w:fill="FFFFFF"/>
              <w:tabs>
                <w:tab w:val="left" w:pos="567"/>
              </w:tabs>
              <w:spacing w:before="100" w:beforeAutospacing="1" w:after="100" w:afterAutospacing="1"/>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 xml:space="preserve">mají k dispozici na sdíleném disku Onedrive (produkt Microsoft Office). V rámci předmětu je průběžně konzultována </w:t>
            </w:r>
            <w:r w:rsidRPr="00F52EEF">
              <w:rPr>
                <w:rFonts w:asciiTheme="minorHAnsi" w:hAnsiTheme="minorHAnsi" w:cstheme="minorHAnsi"/>
              </w:rPr>
              <w:lastRenderedPageBreak/>
              <w:t>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3275E57F" w14:textId="77777777" w:rsidR="008445AD" w:rsidRDefault="008445AD">
      <w:pPr>
        <w:rPr>
          <w:ins w:id="3995" w:author="Radim Bačuvčík" w:date="2020-02-06T15:07:00Z"/>
        </w:rPr>
      </w:pPr>
      <w:ins w:id="3996" w:author="Radim Bačuvčík" w:date="2020-02-06T15:07: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3997" w:author="Radim Bačuvčík" w:date="2020-02-06T15:07:00Z">
          <w:tblPr>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903"/>
        <w:gridCol w:w="567"/>
        <w:gridCol w:w="1134"/>
        <w:gridCol w:w="890"/>
        <w:gridCol w:w="816"/>
        <w:gridCol w:w="2156"/>
        <w:gridCol w:w="539"/>
        <w:gridCol w:w="668"/>
        <w:tblGridChange w:id="3998">
          <w:tblGrid>
            <w:gridCol w:w="3903"/>
            <w:gridCol w:w="567"/>
            <w:gridCol w:w="1134"/>
            <w:gridCol w:w="890"/>
            <w:gridCol w:w="816"/>
            <w:gridCol w:w="2156"/>
            <w:gridCol w:w="539"/>
            <w:gridCol w:w="668"/>
          </w:tblGrid>
        </w:tblGridChange>
      </w:tblGrid>
      <w:tr w:rsidR="005D26EA" w:rsidRPr="00F52EEF" w14:paraId="7AABCD30" w14:textId="77777777" w:rsidTr="008445AD">
        <w:trPr>
          <w:trPrChange w:id="3999" w:author="Radim Bačuvčík" w:date="2020-02-06T15:07:00Z">
            <w:trPr>
              <w:wAfter w:w="6" w:type="dxa"/>
            </w:trPr>
          </w:trPrChange>
        </w:trPr>
        <w:tc>
          <w:tcPr>
            <w:tcW w:w="10673" w:type="dxa"/>
            <w:gridSpan w:val="8"/>
            <w:tcBorders>
              <w:top w:val="single" w:sz="4" w:space="0" w:color="auto"/>
              <w:left w:val="single" w:sz="4" w:space="0" w:color="auto"/>
              <w:bottom w:val="double" w:sz="4" w:space="0" w:color="auto"/>
              <w:right w:val="single" w:sz="4" w:space="0" w:color="auto"/>
            </w:tcBorders>
            <w:shd w:val="clear" w:color="auto" w:fill="BDD6EE"/>
            <w:hideMark/>
            <w:tcPrChange w:id="4000" w:author="Radim Bačuvčík" w:date="2020-02-06T15:07:00Z">
              <w:tcPr>
                <w:tcW w:w="10673" w:type="dxa"/>
                <w:gridSpan w:val="8"/>
                <w:tcBorders>
                  <w:top w:val="single" w:sz="4" w:space="0" w:color="auto"/>
                  <w:left w:val="single" w:sz="4" w:space="0" w:color="auto"/>
                  <w:bottom w:val="double" w:sz="4" w:space="0" w:color="auto"/>
                  <w:right w:val="single" w:sz="4" w:space="0" w:color="auto"/>
                </w:tcBorders>
                <w:shd w:val="clear" w:color="auto" w:fill="BDD6EE"/>
                <w:hideMark/>
              </w:tcPr>
            </w:tcPrChange>
          </w:tcPr>
          <w:p w14:paraId="225A3B90" w14:textId="59E7F384" w:rsidR="005D26EA" w:rsidRPr="00F52EEF" w:rsidRDefault="00D710A4" w:rsidP="00935F76">
            <w:pPr>
              <w:tabs>
                <w:tab w:val="left" w:pos="567"/>
              </w:tabs>
              <w:jc w:val="both"/>
              <w:rPr>
                <w:rFonts w:asciiTheme="minorHAnsi" w:hAnsiTheme="minorHAnsi" w:cstheme="minorHAnsi"/>
                <w:b/>
              </w:rPr>
            </w:pPr>
            <w:r>
              <w:lastRenderedPageBreak/>
              <w:br w:type="page"/>
            </w:r>
            <w:r w:rsidR="00002113" w:rsidRPr="00F52EEF">
              <w:rPr>
                <w:rFonts w:asciiTheme="minorHAnsi" w:hAnsiTheme="minorHAnsi" w:cstheme="minorHAnsi"/>
              </w:rPr>
              <w:br w:type="page"/>
            </w:r>
            <w:r w:rsidR="005D26EA" w:rsidRPr="00F52EEF">
              <w:rPr>
                <w:rFonts w:asciiTheme="minorHAnsi" w:hAnsiTheme="minorHAnsi" w:cstheme="minorHAnsi"/>
              </w:rPr>
              <w:br w:type="page"/>
            </w:r>
            <w:r w:rsidR="005D26EA" w:rsidRPr="00F52EEF">
              <w:rPr>
                <w:rFonts w:asciiTheme="minorHAnsi" w:hAnsiTheme="minorHAnsi" w:cstheme="minorHAnsi"/>
              </w:rPr>
              <w:br w:type="page"/>
            </w:r>
            <w:r w:rsidR="005D26EA" w:rsidRPr="00F52EEF">
              <w:rPr>
                <w:rFonts w:asciiTheme="minorHAnsi" w:hAnsiTheme="minorHAnsi" w:cstheme="minorHAnsi"/>
                <w:b/>
              </w:rPr>
              <w:t>B-III – Charakteristika studijního předmětu</w:t>
            </w:r>
          </w:p>
        </w:tc>
      </w:tr>
      <w:tr w:rsidR="005D26EA" w:rsidRPr="00F52EEF" w14:paraId="5CF82A0B" w14:textId="77777777" w:rsidTr="008445AD">
        <w:trPr>
          <w:trPrChange w:id="4001" w:author="Radim Bačuvčík" w:date="2020-02-06T15:07:00Z">
            <w:trPr>
              <w:wAfter w:w="6" w:type="dxa"/>
            </w:trPr>
          </w:trPrChange>
        </w:trPr>
        <w:tc>
          <w:tcPr>
            <w:tcW w:w="3903" w:type="dxa"/>
            <w:tcBorders>
              <w:top w:val="double" w:sz="4" w:space="0" w:color="auto"/>
              <w:left w:val="single" w:sz="4" w:space="0" w:color="auto"/>
              <w:bottom w:val="single" w:sz="4" w:space="0" w:color="auto"/>
              <w:right w:val="single" w:sz="4" w:space="0" w:color="auto"/>
            </w:tcBorders>
            <w:shd w:val="clear" w:color="auto" w:fill="F7CAAC"/>
            <w:hideMark/>
            <w:tcPrChange w:id="4002" w:author="Radim Bačuvčík" w:date="2020-02-06T15:07:00Z">
              <w:tcPr>
                <w:tcW w:w="3904" w:type="dxa"/>
                <w:tcBorders>
                  <w:top w:val="double" w:sz="4" w:space="0" w:color="auto"/>
                  <w:left w:val="single" w:sz="4" w:space="0" w:color="auto"/>
                  <w:bottom w:val="single" w:sz="4" w:space="0" w:color="auto"/>
                  <w:right w:val="single" w:sz="4" w:space="0" w:color="auto"/>
                </w:tcBorders>
                <w:shd w:val="clear" w:color="auto" w:fill="F7CAAC"/>
                <w:hideMark/>
              </w:tcPr>
            </w:tcPrChange>
          </w:tcPr>
          <w:p w14:paraId="2BEBAE6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70" w:type="dxa"/>
            <w:gridSpan w:val="7"/>
            <w:tcBorders>
              <w:top w:val="double" w:sz="4" w:space="0" w:color="auto"/>
              <w:left w:val="single" w:sz="4" w:space="0" w:color="auto"/>
              <w:bottom w:val="single" w:sz="4" w:space="0" w:color="auto"/>
              <w:right w:val="single" w:sz="4" w:space="0" w:color="auto"/>
            </w:tcBorders>
            <w:hideMark/>
            <w:tcPrChange w:id="4003" w:author="Radim Bačuvčík" w:date="2020-02-06T15:07:00Z">
              <w:tcPr>
                <w:tcW w:w="6769" w:type="dxa"/>
                <w:gridSpan w:val="7"/>
                <w:tcBorders>
                  <w:top w:val="double" w:sz="4" w:space="0" w:color="auto"/>
                  <w:left w:val="single" w:sz="4" w:space="0" w:color="auto"/>
                  <w:bottom w:val="single" w:sz="4" w:space="0" w:color="auto"/>
                  <w:right w:val="single" w:sz="4" w:space="0" w:color="auto"/>
                </w:tcBorders>
                <w:hideMark/>
              </w:tcPr>
            </w:tcPrChange>
          </w:tcPr>
          <w:p w14:paraId="0B8DE0D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Psychologie médií 2</w:t>
            </w:r>
          </w:p>
        </w:tc>
      </w:tr>
      <w:tr w:rsidR="005D26EA" w:rsidRPr="00F52EEF" w14:paraId="68124F2B" w14:textId="77777777" w:rsidTr="008445AD">
        <w:trPr>
          <w:trPrChange w:id="4004" w:author="Radim Bačuvčík" w:date="2020-02-06T15:07:00Z">
            <w:trPr>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4005" w:author="Radim Bačuvčík" w:date="2020-02-06T15:07:00Z">
              <w:tcPr>
                <w:tcW w:w="3904"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3771C4D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7" w:type="dxa"/>
            <w:gridSpan w:val="4"/>
            <w:tcBorders>
              <w:top w:val="single" w:sz="4" w:space="0" w:color="auto"/>
              <w:left w:val="single" w:sz="4" w:space="0" w:color="auto"/>
              <w:bottom w:val="single" w:sz="4" w:space="0" w:color="auto"/>
              <w:right w:val="single" w:sz="4" w:space="0" w:color="auto"/>
            </w:tcBorders>
            <w:hideMark/>
            <w:tcPrChange w:id="4006" w:author="Radim Bačuvčík" w:date="2020-02-06T15:07:00Z">
              <w:tcPr>
                <w:tcW w:w="3406" w:type="dxa"/>
                <w:gridSpan w:val="4"/>
                <w:tcBorders>
                  <w:top w:val="single" w:sz="4" w:space="0" w:color="auto"/>
                  <w:left w:val="single" w:sz="4" w:space="0" w:color="auto"/>
                  <w:bottom w:val="single" w:sz="4" w:space="0" w:color="auto"/>
                  <w:right w:val="single" w:sz="4" w:space="0" w:color="auto"/>
                </w:tcBorders>
                <w:hideMark/>
              </w:tcPr>
            </w:tcPrChange>
          </w:tcPr>
          <w:p w14:paraId="2298FB3E" w14:textId="1C19440E" w:rsidR="005D26EA" w:rsidRPr="00F52EEF" w:rsidRDefault="008E1D2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195EEF" w:rsidRPr="00F52EEF">
              <w:rPr>
                <w:rFonts w:asciiTheme="minorHAnsi" w:eastAsia="Calibri" w:hAnsiTheme="minorHAnsi" w:cstheme="minorHAnsi"/>
              </w:rPr>
              <w:t>,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Change w:id="4007" w:author="Radim Bačuvčík" w:date="2020-02-06T15:07:00Z">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tcPrChange>
          </w:tcPr>
          <w:p w14:paraId="61EB478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Change w:id="4008" w:author="Radim Bačuvčík" w:date="2020-02-06T15:07:00Z">
              <w:tcPr>
                <w:tcW w:w="668" w:type="dxa"/>
                <w:tcBorders>
                  <w:top w:val="single" w:sz="4" w:space="0" w:color="auto"/>
                  <w:left w:val="single" w:sz="4" w:space="0" w:color="auto"/>
                  <w:bottom w:val="single" w:sz="4" w:space="0" w:color="auto"/>
                  <w:right w:val="single" w:sz="4" w:space="0" w:color="auto"/>
                </w:tcBorders>
                <w:hideMark/>
              </w:tcPr>
            </w:tcPrChange>
          </w:tcPr>
          <w:p w14:paraId="1A23BCE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5D26EA" w:rsidRPr="00F52EEF" w14:paraId="53E277DC" w14:textId="77777777" w:rsidTr="008445AD">
        <w:trPr>
          <w:trPrChange w:id="4009" w:author="Radim Bačuvčík" w:date="2020-02-06T15:07:00Z">
            <w:trPr>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4010" w:author="Radim Bačuvčík" w:date="2020-02-06T15:07:00Z">
              <w:tcPr>
                <w:tcW w:w="3904"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2174046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Change w:id="4011" w:author="Radim Bačuvčík" w:date="2020-02-06T15:07:00Z">
              <w:tcPr>
                <w:tcW w:w="1701" w:type="dxa"/>
                <w:gridSpan w:val="2"/>
                <w:tcBorders>
                  <w:top w:val="single" w:sz="4" w:space="0" w:color="auto"/>
                  <w:left w:val="single" w:sz="4" w:space="0" w:color="auto"/>
                  <w:bottom w:val="single" w:sz="4" w:space="0" w:color="auto"/>
                  <w:right w:val="single" w:sz="4" w:space="0" w:color="auto"/>
                </w:tcBorders>
                <w:hideMark/>
              </w:tcPr>
            </w:tcPrChange>
          </w:tcPr>
          <w:p w14:paraId="7AD8DC52"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10s</w:t>
            </w:r>
          </w:p>
        </w:tc>
        <w:tc>
          <w:tcPr>
            <w:tcW w:w="890" w:type="dxa"/>
            <w:tcBorders>
              <w:top w:val="single" w:sz="4" w:space="0" w:color="auto"/>
              <w:left w:val="single" w:sz="4" w:space="0" w:color="auto"/>
              <w:bottom w:val="single" w:sz="4" w:space="0" w:color="auto"/>
              <w:right w:val="single" w:sz="4" w:space="0" w:color="auto"/>
            </w:tcBorders>
            <w:shd w:val="clear" w:color="auto" w:fill="F7CAAC"/>
            <w:hideMark/>
            <w:tcPrChange w:id="4012" w:author="Radim Bačuvčík" w:date="2020-02-06T15:07:00Z">
              <w:tcPr>
                <w:tcW w:w="889"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6C8922E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Change w:id="4013" w:author="Radim Bačuvčík" w:date="2020-02-06T15:07:00Z">
              <w:tcPr>
                <w:tcW w:w="816" w:type="dxa"/>
                <w:tcBorders>
                  <w:top w:val="single" w:sz="4" w:space="0" w:color="auto"/>
                  <w:left w:val="single" w:sz="4" w:space="0" w:color="auto"/>
                  <w:bottom w:val="single" w:sz="4" w:space="0" w:color="auto"/>
                  <w:right w:val="single" w:sz="4" w:space="0" w:color="auto"/>
                </w:tcBorders>
                <w:hideMark/>
              </w:tcPr>
            </w:tcPrChange>
          </w:tcPr>
          <w:p w14:paraId="640C23EC" w14:textId="2261DBED"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195EEF"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Change w:id="4014" w:author="Radim Bačuvčík" w:date="2020-02-06T15:07:00Z">
              <w:tcPr>
                <w:tcW w:w="2156"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40CAFD4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Change w:id="4015" w:author="Radim Bačuvčík" w:date="2020-02-06T15:07:00Z">
              <w:tcPr>
                <w:tcW w:w="1207" w:type="dxa"/>
                <w:gridSpan w:val="2"/>
                <w:tcBorders>
                  <w:top w:val="single" w:sz="4" w:space="0" w:color="auto"/>
                  <w:left w:val="single" w:sz="4" w:space="0" w:color="auto"/>
                  <w:bottom w:val="single" w:sz="4" w:space="0" w:color="auto"/>
                  <w:right w:val="single" w:sz="4" w:space="0" w:color="auto"/>
                </w:tcBorders>
                <w:hideMark/>
              </w:tcPr>
            </w:tcPrChange>
          </w:tcPr>
          <w:p w14:paraId="4662B5B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49A400C2" w14:textId="77777777" w:rsidTr="008445AD">
        <w:trPr>
          <w:trPrChange w:id="4016" w:author="Radim Bačuvčík" w:date="2020-02-06T15:07:00Z">
            <w:trPr>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4017" w:author="Radim Bačuvčík" w:date="2020-02-06T15:07:00Z">
              <w:tcPr>
                <w:tcW w:w="3904"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321D2437"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70" w:type="dxa"/>
            <w:gridSpan w:val="7"/>
            <w:tcBorders>
              <w:top w:val="single" w:sz="4" w:space="0" w:color="auto"/>
              <w:left w:val="single" w:sz="4" w:space="0" w:color="auto"/>
              <w:bottom w:val="single" w:sz="4" w:space="0" w:color="auto"/>
              <w:right w:val="single" w:sz="4" w:space="0" w:color="auto"/>
            </w:tcBorders>
            <w:hideMark/>
            <w:tcPrChange w:id="4018" w:author="Radim Bačuvčík" w:date="2020-02-06T15:07:00Z">
              <w:tcPr>
                <w:tcW w:w="6769" w:type="dxa"/>
                <w:gridSpan w:val="7"/>
                <w:tcBorders>
                  <w:top w:val="single" w:sz="4" w:space="0" w:color="auto"/>
                  <w:left w:val="single" w:sz="4" w:space="0" w:color="auto"/>
                  <w:bottom w:val="single" w:sz="4" w:space="0" w:color="auto"/>
                  <w:right w:val="single" w:sz="4" w:space="0" w:color="auto"/>
                </w:tcBorders>
                <w:hideMark/>
              </w:tcPr>
            </w:tcPrChange>
          </w:tcPr>
          <w:p w14:paraId="23031E09" w14:textId="7340C0A7" w:rsidR="005D26EA" w:rsidRPr="00F52EEF" w:rsidRDefault="00195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w:t>
            </w:r>
            <w:r w:rsidR="005D26EA" w:rsidRPr="00F52EEF">
              <w:rPr>
                <w:rFonts w:asciiTheme="minorHAnsi" w:eastAsia="Calibri" w:hAnsiTheme="minorHAnsi" w:cstheme="minorHAnsi"/>
              </w:rPr>
              <w:t>Psychologie médií 1</w:t>
            </w:r>
          </w:p>
        </w:tc>
      </w:tr>
      <w:tr w:rsidR="005D26EA" w:rsidRPr="00F52EEF" w14:paraId="4FECD355" w14:textId="77777777" w:rsidTr="008445AD">
        <w:trPr>
          <w:trPrChange w:id="4019" w:author="Radim Bačuvčík" w:date="2020-02-06T15:07:00Z">
            <w:trPr>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4020" w:author="Radim Bačuvčík" w:date="2020-02-06T15:07:00Z">
              <w:tcPr>
                <w:tcW w:w="3904"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33BDE2E0"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7" w:type="dxa"/>
            <w:gridSpan w:val="4"/>
            <w:tcBorders>
              <w:top w:val="single" w:sz="4" w:space="0" w:color="auto"/>
              <w:left w:val="single" w:sz="4" w:space="0" w:color="auto"/>
              <w:bottom w:val="single" w:sz="4" w:space="0" w:color="auto"/>
              <w:right w:val="single" w:sz="4" w:space="0" w:color="auto"/>
            </w:tcBorders>
            <w:hideMark/>
            <w:tcPrChange w:id="4021" w:author="Radim Bačuvčík" w:date="2020-02-06T15:07:00Z">
              <w:tcPr>
                <w:tcW w:w="3406" w:type="dxa"/>
                <w:gridSpan w:val="4"/>
                <w:tcBorders>
                  <w:top w:val="single" w:sz="4" w:space="0" w:color="auto"/>
                  <w:left w:val="single" w:sz="4" w:space="0" w:color="auto"/>
                  <w:bottom w:val="single" w:sz="4" w:space="0" w:color="auto"/>
                  <w:right w:val="single" w:sz="4" w:space="0" w:color="auto"/>
                </w:tcBorders>
                <w:hideMark/>
              </w:tcPr>
            </w:tcPrChange>
          </w:tcPr>
          <w:p w14:paraId="16B58165" w14:textId="0D042B3B" w:rsidR="005D26EA" w:rsidRPr="00F52EEF" w:rsidRDefault="00566275"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Change w:id="4022" w:author="Radim Bačuvčík" w:date="2020-02-06T15:07:00Z">
              <w:tcPr>
                <w:tcW w:w="2156"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4C31C73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Change w:id="4023" w:author="Radim Bačuvčík" w:date="2020-02-06T15:07:00Z">
              <w:tcPr>
                <w:tcW w:w="1207" w:type="dxa"/>
                <w:gridSpan w:val="2"/>
                <w:tcBorders>
                  <w:top w:val="single" w:sz="4" w:space="0" w:color="auto"/>
                  <w:left w:val="single" w:sz="4" w:space="0" w:color="auto"/>
                  <w:bottom w:val="single" w:sz="4" w:space="0" w:color="auto"/>
                  <w:right w:val="single" w:sz="4" w:space="0" w:color="auto"/>
                </w:tcBorders>
                <w:hideMark/>
              </w:tcPr>
            </w:tcPrChange>
          </w:tcPr>
          <w:p w14:paraId="2CB5A7A3" w14:textId="0458AEC5" w:rsidR="005D26EA" w:rsidRPr="00F52EEF" w:rsidRDefault="00566275"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643A72BD" w14:textId="77777777" w:rsidTr="008445AD">
        <w:trPr>
          <w:trPrChange w:id="4024" w:author="Radim Bačuvčík" w:date="2020-02-06T15:07:00Z">
            <w:trPr>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4025" w:author="Radim Bačuvčík" w:date="2020-02-06T15:07:00Z">
              <w:tcPr>
                <w:tcW w:w="3904"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4B7449C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70" w:type="dxa"/>
            <w:gridSpan w:val="7"/>
            <w:tcBorders>
              <w:top w:val="single" w:sz="4" w:space="0" w:color="auto"/>
              <w:left w:val="single" w:sz="4" w:space="0" w:color="auto"/>
              <w:bottom w:val="nil"/>
              <w:right w:val="single" w:sz="4" w:space="0" w:color="auto"/>
            </w:tcBorders>
            <w:tcPrChange w:id="4026" w:author="Radim Bačuvčík" w:date="2020-02-06T15:07:00Z">
              <w:tcPr>
                <w:tcW w:w="6769" w:type="dxa"/>
                <w:gridSpan w:val="7"/>
                <w:tcBorders>
                  <w:top w:val="single" w:sz="4" w:space="0" w:color="auto"/>
                  <w:left w:val="single" w:sz="4" w:space="0" w:color="auto"/>
                  <w:bottom w:val="nil"/>
                  <w:right w:val="single" w:sz="4" w:space="0" w:color="auto"/>
                </w:tcBorders>
              </w:tcPr>
            </w:tcPrChange>
          </w:tcPr>
          <w:p w14:paraId="473F58B2" w14:textId="77777777" w:rsidR="005D26EA" w:rsidRPr="00F52EEF" w:rsidRDefault="005D26EA" w:rsidP="00935F76">
            <w:pPr>
              <w:tabs>
                <w:tab w:val="left" w:pos="567"/>
              </w:tabs>
              <w:jc w:val="both"/>
              <w:rPr>
                <w:rFonts w:asciiTheme="minorHAnsi" w:hAnsiTheme="minorHAnsi" w:cstheme="minorHAnsi"/>
                <w:shd w:val="clear" w:color="auto" w:fill="FFFFFF"/>
              </w:rPr>
            </w:pPr>
          </w:p>
        </w:tc>
      </w:tr>
      <w:tr w:rsidR="005D26EA" w:rsidRPr="00F52EEF" w14:paraId="1BF8D7B2" w14:textId="77777777" w:rsidTr="008445AD">
        <w:trPr>
          <w:trHeight w:val="554"/>
          <w:trPrChange w:id="4027" w:author="Radim Bačuvčík" w:date="2020-02-06T15:07:00Z">
            <w:trPr>
              <w:wAfter w:w="6" w:type="dxa"/>
              <w:trHeight w:val="554"/>
            </w:trPr>
          </w:trPrChange>
        </w:trPr>
        <w:tc>
          <w:tcPr>
            <w:tcW w:w="10673" w:type="dxa"/>
            <w:gridSpan w:val="8"/>
            <w:tcBorders>
              <w:top w:val="nil"/>
              <w:left w:val="single" w:sz="4" w:space="0" w:color="auto"/>
              <w:bottom w:val="single" w:sz="4" w:space="0" w:color="auto"/>
              <w:right w:val="single" w:sz="4" w:space="0" w:color="auto"/>
            </w:tcBorders>
            <w:hideMark/>
            <w:tcPrChange w:id="4028" w:author="Radim Bačuvčík" w:date="2020-02-06T15:07:00Z">
              <w:tcPr>
                <w:tcW w:w="10673" w:type="dxa"/>
                <w:gridSpan w:val="8"/>
                <w:tcBorders>
                  <w:top w:val="nil"/>
                  <w:left w:val="single" w:sz="4" w:space="0" w:color="auto"/>
                  <w:bottom w:val="single" w:sz="4" w:space="0" w:color="auto"/>
                  <w:right w:val="single" w:sz="4" w:space="0" w:color="auto"/>
                </w:tcBorders>
                <w:hideMark/>
              </w:tcPr>
            </w:tcPrChange>
          </w:tcPr>
          <w:p w14:paraId="7263A5FD" w14:textId="505F6B9E" w:rsidR="005D26EA" w:rsidRPr="00F52EEF" w:rsidRDefault="007C44CA"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1. </w:t>
            </w:r>
            <w:r w:rsidR="005D26EA" w:rsidRPr="00F52EEF">
              <w:rPr>
                <w:rFonts w:asciiTheme="minorHAnsi" w:hAnsiTheme="minorHAnsi" w:cstheme="minorHAnsi"/>
                <w:shd w:val="clear" w:color="auto" w:fill="FFFFFF"/>
              </w:rPr>
              <w:t>Aktivní práce na hodinách, splnění zadaných úkolů na hodině-20% známky</w:t>
            </w:r>
            <w:r>
              <w:rPr>
                <w:rFonts w:asciiTheme="minorHAnsi" w:hAnsiTheme="minorHAnsi" w:cstheme="minorHAnsi"/>
                <w:shd w:val="clear" w:color="auto" w:fill="FFFFFF"/>
              </w:rPr>
              <w:t>.</w:t>
            </w:r>
          </w:p>
          <w:p w14:paraId="73E3C47B" w14:textId="77B073A6" w:rsidR="005D26EA" w:rsidRPr="00F52EEF" w:rsidRDefault="007C44CA"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w:t>
            </w:r>
            <w:r w:rsidR="005D26EA" w:rsidRPr="00F52EEF">
              <w:rPr>
                <w:rFonts w:asciiTheme="minorHAnsi" w:hAnsiTheme="minorHAnsi" w:cstheme="minorHAnsi"/>
                <w:shd w:val="clear" w:color="auto" w:fill="FFFFFF"/>
              </w:rPr>
              <w:t>Absolvování závěrečného písemného testu (ověření teoretických znalostí), podmínkou je získání minimálně 60% bodů (30% známky)</w:t>
            </w:r>
            <w:r>
              <w:rPr>
                <w:rFonts w:asciiTheme="minorHAnsi" w:hAnsiTheme="minorHAnsi" w:cstheme="minorHAnsi"/>
                <w:shd w:val="clear" w:color="auto" w:fill="FFFFFF"/>
              </w:rPr>
              <w:t>.</w:t>
            </w:r>
          </w:p>
          <w:p w14:paraId="03F5A058" w14:textId="47518CAF" w:rsidR="005D26EA" w:rsidRPr="00F52EEF" w:rsidRDefault="007C44CA" w:rsidP="00935F76">
            <w:pPr>
              <w:tabs>
                <w:tab w:val="left" w:pos="567"/>
              </w:tabs>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005D26EA" w:rsidRPr="00F52EEF">
              <w:rPr>
                <w:rFonts w:asciiTheme="minorHAnsi" w:hAnsiTheme="minorHAnsi" w:cstheme="minorHAnsi"/>
                <w:shd w:val="clear" w:color="auto" w:fill="FFFFFF"/>
              </w:rPr>
              <w:t>Závěrečná prezentace skupinové práce, řízení diskuse, zapracování připomínek (30% známky)</w:t>
            </w:r>
            <w:r>
              <w:rPr>
                <w:rFonts w:asciiTheme="minorHAnsi" w:hAnsiTheme="minorHAnsi" w:cstheme="minorHAnsi"/>
                <w:shd w:val="clear" w:color="auto" w:fill="FFFFFF"/>
              </w:rPr>
              <w:t>.</w:t>
            </w:r>
          </w:p>
          <w:p w14:paraId="0114F49D" w14:textId="1E8EE646" w:rsidR="005D26EA" w:rsidRPr="00F52EEF" w:rsidRDefault="007C44CA" w:rsidP="00935F76">
            <w:pPr>
              <w:tabs>
                <w:tab w:val="left" w:pos="567"/>
              </w:tabs>
              <w:jc w:val="both"/>
              <w:rPr>
                <w:rFonts w:asciiTheme="minorHAnsi" w:hAnsiTheme="minorHAnsi" w:cstheme="minorHAnsi"/>
              </w:rPr>
            </w:pPr>
            <w:r>
              <w:rPr>
                <w:rFonts w:asciiTheme="minorHAnsi" w:hAnsiTheme="minorHAnsi" w:cstheme="minorHAnsi"/>
                <w:shd w:val="clear" w:color="auto" w:fill="FFFFFF"/>
              </w:rPr>
              <w:t xml:space="preserve">4. </w:t>
            </w:r>
            <w:r w:rsidR="005D26EA" w:rsidRPr="00F52EEF">
              <w:rPr>
                <w:rFonts w:asciiTheme="minorHAnsi" w:hAnsiTheme="minorHAnsi" w:cstheme="minorHAnsi"/>
                <w:shd w:val="clear" w:color="auto" w:fill="FFFFFF"/>
              </w:rPr>
              <w:t>Písemná podoba projektu (20% známky)</w:t>
            </w:r>
            <w:r>
              <w:rPr>
                <w:rFonts w:asciiTheme="minorHAnsi" w:hAnsiTheme="minorHAnsi" w:cstheme="minorHAnsi"/>
                <w:shd w:val="clear" w:color="auto" w:fill="FFFFFF"/>
              </w:rPr>
              <w:t>.</w:t>
            </w:r>
          </w:p>
        </w:tc>
      </w:tr>
      <w:tr w:rsidR="005D26EA" w:rsidRPr="00F52EEF" w14:paraId="2F71A5DB" w14:textId="77777777" w:rsidTr="008445AD">
        <w:trPr>
          <w:trHeight w:val="197"/>
          <w:trPrChange w:id="4029" w:author="Radim Bačuvčík" w:date="2020-02-06T15:07:00Z">
            <w:trPr>
              <w:wAfter w:w="6" w:type="dxa"/>
              <w:trHeight w:val="197"/>
            </w:trPr>
          </w:trPrChange>
        </w:trPr>
        <w:tc>
          <w:tcPr>
            <w:tcW w:w="3903" w:type="dxa"/>
            <w:tcBorders>
              <w:top w:val="nil"/>
              <w:left w:val="single" w:sz="4" w:space="0" w:color="auto"/>
              <w:bottom w:val="single" w:sz="4" w:space="0" w:color="auto"/>
              <w:right w:val="single" w:sz="4" w:space="0" w:color="auto"/>
            </w:tcBorders>
            <w:shd w:val="clear" w:color="auto" w:fill="F7CAAC"/>
            <w:hideMark/>
            <w:tcPrChange w:id="4030" w:author="Radim Bačuvčík" w:date="2020-02-06T15:07:00Z">
              <w:tcPr>
                <w:tcW w:w="3904" w:type="dxa"/>
                <w:tcBorders>
                  <w:top w:val="nil"/>
                  <w:left w:val="single" w:sz="4" w:space="0" w:color="auto"/>
                  <w:bottom w:val="single" w:sz="4" w:space="0" w:color="auto"/>
                  <w:right w:val="single" w:sz="4" w:space="0" w:color="auto"/>
                </w:tcBorders>
                <w:shd w:val="clear" w:color="auto" w:fill="F7CAAC"/>
                <w:hideMark/>
              </w:tcPr>
            </w:tcPrChange>
          </w:tcPr>
          <w:p w14:paraId="3477850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70" w:type="dxa"/>
            <w:gridSpan w:val="7"/>
            <w:tcBorders>
              <w:top w:val="nil"/>
              <w:left w:val="single" w:sz="4" w:space="0" w:color="auto"/>
              <w:bottom w:val="single" w:sz="4" w:space="0" w:color="auto"/>
              <w:right w:val="single" w:sz="4" w:space="0" w:color="auto"/>
            </w:tcBorders>
            <w:hideMark/>
            <w:tcPrChange w:id="4031" w:author="Radim Bačuvčík" w:date="2020-02-06T15:07:00Z">
              <w:tcPr>
                <w:tcW w:w="6769" w:type="dxa"/>
                <w:gridSpan w:val="7"/>
                <w:tcBorders>
                  <w:top w:val="nil"/>
                  <w:left w:val="single" w:sz="4" w:space="0" w:color="auto"/>
                  <w:bottom w:val="single" w:sz="4" w:space="0" w:color="auto"/>
                  <w:right w:val="single" w:sz="4" w:space="0" w:color="auto"/>
                </w:tcBorders>
                <w:hideMark/>
              </w:tcPr>
            </w:tcPrChange>
          </w:tcPr>
          <w:p w14:paraId="6837602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doc. PhDr. Blandína Šramová, PhD.</w:t>
            </w:r>
          </w:p>
        </w:tc>
      </w:tr>
      <w:tr w:rsidR="005D26EA" w:rsidRPr="00F52EEF" w14:paraId="0A2E3D13" w14:textId="77777777" w:rsidTr="008445AD">
        <w:trPr>
          <w:trHeight w:val="243"/>
          <w:trPrChange w:id="4032" w:author="Radim Bačuvčík" w:date="2020-02-06T15:07:00Z">
            <w:trPr>
              <w:wAfter w:w="6" w:type="dxa"/>
              <w:trHeight w:val="243"/>
            </w:trPr>
          </w:trPrChange>
        </w:trPr>
        <w:tc>
          <w:tcPr>
            <w:tcW w:w="3903" w:type="dxa"/>
            <w:tcBorders>
              <w:top w:val="nil"/>
              <w:left w:val="single" w:sz="4" w:space="0" w:color="auto"/>
              <w:bottom w:val="single" w:sz="4" w:space="0" w:color="auto"/>
              <w:right w:val="single" w:sz="4" w:space="0" w:color="auto"/>
            </w:tcBorders>
            <w:shd w:val="clear" w:color="auto" w:fill="F7CAAC"/>
            <w:hideMark/>
            <w:tcPrChange w:id="4033" w:author="Radim Bačuvčík" w:date="2020-02-06T15:07:00Z">
              <w:tcPr>
                <w:tcW w:w="3904" w:type="dxa"/>
                <w:tcBorders>
                  <w:top w:val="nil"/>
                  <w:left w:val="single" w:sz="4" w:space="0" w:color="auto"/>
                  <w:bottom w:val="single" w:sz="4" w:space="0" w:color="auto"/>
                  <w:right w:val="single" w:sz="4" w:space="0" w:color="auto"/>
                </w:tcBorders>
                <w:shd w:val="clear" w:color="auto" w:fill="F7CAAC"/>
                <w:hideMark/>
              </w:tcPr>
            </w:tcPrChange>
          </w:tcPr>
          <w:p w14:paraId="35F49C5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70" w:type="dxa"/>
            <w:gridSpan w:val="7"/>
            <w:tcBorders>
              <w:top w:val="nil"/>
              <w:left w:val="single" w:sz="4" w:space="0" w:color="auto"/>
              <w:bottom w:val="single" w:sz="4" w:space="0" w:color="auto"/>
              <w:right w:val="single" w:sz="4" w:space="0" w:color="auto"/>
            </w:tcBorders>
            <w:hideMark/>
            <w:tcPrChange w:id="4034" w:author="Radim Bačuvčík" w:date="2020-02-06T15:07:00Z">
              <w:tcPr>
                <w:tcW w:w="6769" w:type="dxa"/>
                <w:gridSpan w:val="7"/>
                <w:tcBorders>
                  <w:top w:val="nil"/>
                  <w:left w:val="single" w:sz="4" w:space="0" w:color="auto"/>
                  <w:bottom w:val="single" w:sz="4" w:space="0" w:color="auto"/>
                  <w:right w:val="single" w:sz="4" w:space="0" w:color="auto"/>
                </w:tcBorders>
                <w:hideMark/>
              </w:tcPr>
            </w:tcPrChange>
          </w:tcPr>
          <w:p w14:paraId="041DE6DC" w14:textId="25B717EF" w:rsidR="005D26EA" w:rsidRPr="00F52EEF" w:rsidRDefault="00C1655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5E996487" w14:textId="77777777" w:rsidTr="008445AD">
        <w:trPr>
          <w:trPrChange w:id="4035" w:author="Radim Bačuvčík" w:date="2020-02-06T15:07:00Z">
            <w:trPr>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4036" w:author="Radim Bačuvčík" w:date="2020-02-06T15:07:00Z">
              <w:tcPr>
                <w:tcW w:w="3904"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2AE9A96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70" w:type="dxa"/>
            <w:gridSpan w:val="7"/>
            <w:tcBorders>
              <w:top w:val="single" w:sz="4" w:space="0" w:color="auto"/>
              <w:left w:val="single" w:sz="4" w:space="0" w:color="auto"/>
              <w:bottom w:val="nil"/>
              <w:right w:val="single" w:sz="4" w:space="0" w:color="auto"/>
            </w:tcBorders>
            <w:hideMark/>
            <w:tcPrChange w:id="4037" w:author="Radim Bačuvčík" w:date="2020-02-06T15:07:00Z">
              <w:tcPr>
                <w:tcW w:w="6769" w:type="dxa"/>
                <w:gridSpan w:val="7"/>
                <w:tcBorders>
                  <w:top w:val="single" w:sz="4" w:space="0" w:color="auto"/>
                  <w:left w:val="single" w:sz="4" w:space="0" w:color="auto"/>
                  <w:bottom w:val="nil"/>
                  <w:right w:val="single" w:sz="4" w:space="0" w:color="auto"/>
                </w:tcBorders>
                <w:hideMark/>
              </w:tcPr>
            </w:tcPrChange>
          </w:tcPr>
          <w:p w14:paraId="6114309A"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134CEDB" w14:textId="77777777" w:rsidTr="008445AD">
        <w:trPr>
          <w:trHeight w:val="222"/>
          <w:trPrChange w:id="4038" w:author="Radim Bačuvčík" w:date="2020-02-06T15:07:00Z">
            <w:trPr>
              <w:wAfter w:w="6" w:type="dxa"/>
              <w:trHeight w:val="222"/>
            </w:trPr>
          </w:trPrChange>
        </w:trPr>
        <w:tc>
          <w:tcPr>
            <w:tcW w:w="10673" w:type="dxa"/>
            <w:gridSpan w:val="8"/>
            <w:tcBorders>
              <w:top w:val="nil"/>
              <w:left w:val="single" w:sz="4" w:space="0" w:color="auto"/>
              <w:bottom w:val="single" w:sz="4" w:space="0" w:color="auto"/>
              <w:right w:val="single" w:sz="4" w:space="0" w:color="auto"/>
            </w:tcBorders>
            <w:tcPrChange w:id="4039" w:author="Radim Bačuvčík" w:date="2020-02-06T15:07:00Z">
              <w:tcPr>
                <w:tcW w:w="10673" w:type="dxa"/>
                <w:gridSpan w:val="8"/>
                <w:tcBorders>
                  <w:top w:val="nil"/>
                  <w:left w:val="single" w:sz="4" w:space="0" w:color="auto"/>
                  <w:bottom w:val="single" w:sz="4" w:space="0" w:color="auto"/>
                  <w:right w:val="single" w:sz="4" w:space="0" w:color="auto"/>
                </w:tcBorders>
              </w:tcPr>
            </w:tcPrChange>
          </w:tcPr>
          <w:p w14:paraId="3DB26E0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170DAFD" w14:textId="77777777" w:rsidTr="008445AD">
        <w:trPr>
          <w:trPrChange w:id="4040" w:author="Radim Bačuvčík" w:date="2020-02-06T15:07:00Z">
            <w:trPr>
              <w:wAfter w:w="6" w:type="dxa"/>
            </w:trPr>
          </w:trPrChange>
        </w:trPr>
        <w:tc>
          <w:tcPr>
            <w:tcW w:w="3903" w:type="dxa"/>
            <w:tcBorders>
              <w:top w:val="single" w:sz="4" w:space="0" w:color="auto"/>
              <w:left w:val="single" w:sz="4" w:space="0" w:color="auto"/>
              <w:bottom w:val="single" w:sz="4" w:space="0" w:color="auto"/>
              <w:right w:val="single" w:sz="4" w:space="0" w:color="auto"/>
            </w:tcBorders>
            <w:shd w:val="clear" w:color="auto" w:fill="F7CAAC"/>
            <w:hideMark/>
            <w:tcPrChange w:id="4041" w:author="Radim Bačuvčík" w:date="2020-02-06T15:07:00Z">
              <w:tcPr>
                <w:tcW w:w="3904"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61F04AC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70" w:type="dxa"/>
            <w:gridSpan w:val="7"/>
            <w:tcBorders>
              <w:top w:val="single" w:sz="4" w:space="0" w:color="auto"/>
              <w:left w:val="single" w:sz="4" w:space="0" w:color="auto"/>
              <w:bottom w:val="nil"/>
              <w:right w:val="single" w:sz="4" w:space="0" w:color="auto"/>
            </w:tcBorders>
            <w:tcPrChange w:id="4042" w:author="Radim Bačuvčík" w:date="2020-02-06T15:07:00Z">
              <w:tcPr>
                <w:tcW w:w="6769" w:type="dxa"/>
                <w:gridSpan w:val="7"/>
                <w:tcBorders>
                  <w:top w:val="single" w:sz="4" w:space="0" w:color="auto"/>
                  <w:left w:val="single" w:sz="4" w:space="0" w:color="auto"/>
                  <w:bottom w:val="nil"/>
                  <w:right w:val="single" w:sz="4" w:space="0" w:color="auto"/>
                </w:tcBorders>
              </w:tcPr>
            </w:tcPrChange>
          </w:tcPr>
          <w:p w14:paraId="5A717601" w14:textId="77777777" w:rsidR="005D26EA" w:rsidRPr="00F52EEF" w:rsidRDefault="005D26EA" w:rsidP="00935F76">
            <w:pPr>
              <w:tabs>
                <w:tab w:val="left" w:pos="567"/>
              </w:tabs>
              <w:jc w:val="both"/>
              <w:rPr>
                <w:rFonts w:asciiTheme="minorHAnsi" w:hAnsiTheme="minorHAnsi" w:cstheme="minorHAnsi"/>
              </w:rPr>
            </w:pPr>
          </w:p>
          <w:p w14:paraId="4DC8F52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8CCAA96" w14:textId="77777777" w:rsidTr="008445AD">
        <w:trPr>
          <w:trHeight w:val="2490"/>
          <w:trPrChange w:id="4043" w:author="Radim Bačuvčík" w:date="2020-02-06T15:07:00Z">
            <w:trPr>
              <w:wAfter w:w="6" w:type="dxa"/>
              <w:trHeight w:val="2490"/>
            </w:trPr>
          </w:trPrChange>
        </w:trPr>
        <w:tc>
          <w:tcPr>
            <w:tcW w:w="10673" w:type="dxa"/>
            <w:gridSpan w:val="8"/>
            <w:tcBorders>
              <w:top w:val="nil"/>
              <w:left w:val="single" w:sz="4" w:space="0" w:color="auto"/>
              <w:bottom w:val="single" w:sz="12" w:space="0" w:color="auto"/>
              <w:right w:val="single" w:sz="4" w:space="0" w:color="auto"/>
            </w:tcBorders>
            <w:hideMark/>
            <w:tcPrChange w:id="4044" w:author="Radim Bačuvčík" w:date="2020-02-06T15:07:00Z">
              <w:tcPr>
                <w:tcW w:w="10673" w:type="dxa"/>
                <w:gridSpan w:val="8"/>
                <w:tcBorders>
                  <w:top w:val="nil"/>
                  <w:left w:val="single" w:sz="4" w:space="0" w:color="auto"/>
                  <w:bottom w:val="single" w:sz="12" w:space="0" w:color="auto"/>
                  <w:right w:val="single" w:sz="4" w:space="0" w:color="auto"/>
                </w:tcBorders>
                <w:hideMark/>
              </w:tcPr>
            </w:tcPrChange>
          </w:tcPr>
          <w:p w14:paraId="7F575270" w14:textId="311AD950" w:rsidR="007C44CA" w:rsidRPr="007C44CA" w:rsidRDefault="007C44CA" w:rsidP="00935F76">
            <w:pPr>
              <w:tabs>
                <w:tab w:val="left" w:pos="567"/>
              </w:tabs>
              <w:jc w:val="both"/>
              <w:rPr>
                <w:rFonts w:asciiTheme="minorHAnsi" w:hAnsiTheme="minorHAnsi" w:cstheme="minorHAnsi"/>
                <w:b/>
                <w:shd w:val="clear" w:color="auto" w:fill="FFFFFF"/>
              </w:rPr>
            </w:pPr>
            <w:r w:rsidRPr="007C44CA">
              <w:rPr>
                <w:rFonts w:asciiTheme="minorHAnsi" w:hAnsiTheme="minorHAnsi" w:cstheme="minorHAnsi"/>
                <w:b/>
                <w:shd w:val="clear" w:color="auto" w:fill="FFFFFF"/>
              </w:rPr>
              <w:t>Probíraná témata:</w:t>
            </w:r>
          </w:p>
          <w:p w14:paraId="34BAA40C" w14:textId="50D0A28F" w:rsidR="000A5FF2" w:rsidRPr="000A5FF2" w:rsidRDefault="000A5FF2" w:rsidP="001D1E68">
            <w:pPr>
              <w:pStyle w:val="Odstavecseseznamem"/>
              <w:numPr>
                <w:ilvl w:val="0"/>
                <w:numId w:val="23"/>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Charakteristika mediální percepce</w:t>
            </w:r>
          </w:p>
          <w:p w14:paraId="77343C98" w14:textId="09D65126" w:rsidR="000A5FF2" w:rsidRPr="000A5FF2" w:rsidRDefault="000A5FF2" w:rsidP="001D1E68">
            <w:pPr>
              <w:pStyle w:val="Odstavecseseznamem"/>
              <w:numPr>
                <w:ilvl w:val="0"/>
                <w:numId w:val="23"/>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Bariéry mediální percepce</w:t>
            </w:r>
          </w:p>
          <w:p w14:paraId="2A058410" w14:textId="26D644F2" w:rsidR="000A5FF2" w:rsidRPr="000A5FF2" w:rsidRDefault="000A5FF2" w:rsidP="001D1E68">
            <w:pPr>
              <w:pStyle w:val="Odstavecseseznamem"/>
              <w:numPr>
                <w:ilvl w:val="0"/>
                <w:numId w:val="23"/>
              </w:numPr>
              <w:spacing w:after="0" w:line="240" w:lineRule="auto"/>
              <w:ind w:left="351" w:hanging="357"/>
              <w:rPr>
                <w:rFonts w:asciiTheme="minorHAnsi" w:hAnsiTheme="minorHAnsi" w:cstheme="minorHAnsi"/>
                <w:sz w:val="20"/>
              </w:rPr>
            </w:pPr>
            <w:r w:rsidRPr="000A5FF2">
              <w:rPr>
                <w:rFonts w:asciiTheme="minorHAnsi" w:hAnsiTheme="minorHAnsi" w:cstheme="minorHAnsi"/>
                <w:color w:val="000000"/>
                <w:sz w:val="20"/>
              </w:rPr>
              <w:t>Pozornost vzhledem k typům médií</w:t>
            </w:r>
          </w:p>
          <w:p w14:paraId="30A82292" w14:textId="17597898" w:rsidR="000A5FF2" w:rsidRPr="000A5FF2" w:rsidRDefault="000A5FF2" w:rsidP="001D1E68">
            <w:pPr>
              <w:pStyle w:val="Odstavecseseznamem"/>
              <w:numPr>
                <w:ilvl w:val="0"/>
                <w:numId w:val="23"/>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Základní stupeň poznávání-pocit, vjem, představa </w:t>
            </w:r>
          </w:p>
          <w:p w14:paraId="3D42FCD4" w14:textId="6E53D023" w:rsidR="000A5FF2" w:rsidRPr="000A5FF2" w:rsidRDefault="000A5FF2" w:rsidP="001D1E68">
            <w:pPr>
              <w:pStyle w:val="Odstavecseseznamem"/>
              <w:numPr>
                <w:ilvl w:val="0"/>
                <w:numId w:val="23"/>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Porozumění mediálních obsahů </w:t>
            </w:r>
          </w:p>
          <w:p w14:paraId="4DEA16EC" w14:textId="47569072" w:rsidR="000A5FF2" w:rsidRPr="000A5FF2" w:rsidRDefault="000A5FF2" w:rsidP="001D1E68">
            <w:pPr>
              <w:pStyle w:val="Odstavecseseznamem"/>
              <w:numPr>
                <w:ilvl w:val="0"/>
                <w:numId w:val="23"/>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Paměť, mentální modely mediálních výpovědí</w:t>
            </w:r>
          </w:p>
          <w:p w14:paraId="287E47A2" w14:textId="06AF2378" w:rsidR="000A5FF2" w:rsidRPr="000A5FF2" w:rsidRDefault="000A5FF2" w:rsidP="001D1E68">
            <w:pPr>
              <w:pStyle w:val="Odstavecseseznamem"/>
              <w:numPr>
                <w:ilvl w:val="0"/>
                <w:numId w:val="23"/>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Emoce a city jako podnět a reakce na mediální obsahy </w:t>
            </w:r>
          </w:p>
          <w:p w14:paraId="0F8EDAE9" w14:textId="673D1FC4" w:rsidR="000A5FF2" w:rsidRPr="000A5FF2" w:rsidRDefault="000A5FF2" w:rsidP="001D1E68">
            <w:pPr>
              <w:pStyle w:val="Odstavecseseznamem"/>
              <w:numPr>
                <w:ilvl w:val="0"/>
                <w:numId w:val="23"/>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Percepce mediálních výpovědí </w:t>
            </w:r>
          </w:p>
          <w:p w14:paraId="7670D3F0" w14:textId="04CD32B9" w:rsidR="000A5FF2" w:rsidRPr="000A5FF2" w:rsidRDefault="000A5FF2" w:rsidP="001D1E68">
            <w:pPr>
              <w:pStyle w:val="Odstavecseseznamem"/>
              <w:numPr>
                <w:ilvl w:val="0"/>
                <w:numId w:val="23"/>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Účinky a účinnost médií</w:t>
            </w:r>
          </w:p>
          <w:p w14:paraId="617FA056" w14:textId="1920B0E2" w:rsidR="000A5FF2" w:rsidRPr="000A5FF2" w:rsidRDefault="000A5FF2" w:rsidP="001D1E68">
            <w:pPr>
              <w:pStyle w:val="Odstavecseseznamem"/>
              <w:numPr>
                <w:ilvl w:val="0"/>
                <w:numId w:val="23"/>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Modely účinků médií</w:t>
            </w:r>
          </w:p>
          <w:p w14:paraId="7836F0B6" w14:textId="687C11E4" w:rsidR="000A5FF2" w:rsidRPr="000A5FF2" w:rsidRDefault="000A5FF2" w:rsidP="001D1E68">
            <w:pPr>
              <w:pStyle w:val="Odstavecseseznamem"/>
              <w:numPr>
                <w:ilvl w:val="0"/>
                <w:numId w:val="23"/>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Typy účinků médií </w:t>
            </w:r>
          </w:p>
          <w:p w14:paraId="6EBD5E6A" w14:textId="1AA310AC" w:rsidR="000A5FF2" w:rsidRPr="000A5FF2" w:rsidRDefault="000A5FF2" w:rsidP="001D1E68">
            <w:pPr>
              <w:pStyle w:val="Odstavecseseznamem"/>
              <w:numPr>
                <w:ilvl w:val="0"/>
                <w:numId w:val="23"/>
              </w:numPr>
              <w:spacing w:after="0" w:line="240" w:lineRule="auto"/>
              <w:ind w:left="351" w:hanging="357"/>
              <w:rPr>
                <w:rFonts w:asciiTheme="minorHAnsi" w:hAnsiTheme="minorHAnsi" w:cstheme="minorHAnsi"/>
                <w:sz w:val="20"/>
              </w:rPr>
            </w:pPr>
            <w:r w:rsidRPr="000A5FF2">
              <w:rPr>
                <w:rFonts w:asciiTheme="minorHAnsi" w:hAnsiTheme="minorHAnsi" w:cstheme="minorHAnsi"/>
                <w:sz w:val="20"/>
              </w:rPr>
              <w:t>Faktory ovlivňující mediální účinky: čas a frekvence kontaktu s médii, mediální produkt (obsah, forma) </w:t>
            </w:r>
          </w:p>
          <w:p w14:paraId="2913D485" w14:textId="4F6CAD6A" w:rsidR="005D26EA" w:rsidRPr="000A5FF2" w:rsidRDefault="000A5FF2" w:rsidP="001D1E68">
            <w:pPr>
              <w:pStyle w:val="Odstavecseseznamem"/>
              <w:numPr>
                <w:ilvl w:val="0"/>
                <w:numId w:val="23"/>
              </w:numPr>
              <w:tabs>
                <w:tab w:val="left" w:pos="567"/>
              </w:tabs>
              <w:spacing w:after="0" w:line="240" w:lineRule="auto"/>
              <w:ind w:left="351" w:hanging="357"/>
              <w:rPr>
                <w:rFonts w:asciiTheme="minorHAnsi" w:hAnsiTheme="minorHAnsi" w:cstheme="minorHAnsi"/>
              </w:rPr>
            </w:pPr>
            <w:r w:rsidRPr="000A5FF2">
              <w:rPr>
                <w:rFonts w:asciiTheme="minorHAnsi" w:hAnsiTheme="minorHAnsi" w:cstheme="minorHAnsi"/>
                <w:sz w:val="20"/>
                <w:shd w:val="clear" w:color="auto" w:fill="FFFFFF"/>
              </w:rPr>
              <w:t>Faktory ovlivňující mediální účinky: </w:t>
            </w:r>
            <w:r w:rsidRPr="000A5FF2">
              <w:rPr>
                <w:rFonts w:asciiTheme="minorHAnsi" w:hAnsiTheme="minorHAnsi" w:cstheme="minorHAnsi"/>
                <w:sz w:val="20"/>
              </w:rPr>
              <w:t>situační faktory, osobnost zprostředkovatele mediálního produktu, osobnost příjemce</w:t>
            </w:r>
          </w:p>
        </w:tc>
      </w:tr>
      <w:tr w:rsidR="005D26EA" w:rsidRPr="00F52EEF" w14:paraId="111DDD49" w14:textId="77777777" w:rsidTr="008445AD">
        <w:trPr>
          <w:trHeight w:val="265"/>
          <w:trPrChange w:id="4045" w:author="Radim Bačuvčík" w:date="2020-02-06T15:07:00Z">
            <w:trPr>
              <w:wAfter w:w="6" w:type="dxa"/>
              <w:trHeight w:val="265"/>
            </w:trPr>
          </w:trPrChange>
        </w:trPr>
        <w:tc>
          <w:tcPr>
            <w:tcW w:w="4470" w:type="dxa"/>
            <w:gridSpan w:val="2"/>
            <w:tcBorders>
              <w:top w:val="nil"/>
              <w:left w:val="single" w:sz="4" w:space="0" w:color="auto"/>
              <w:bottom w:val="single" w:sz="4" w:space="0" w:color="auto"/>
              <w:right w:val="single" w:sz="4" w:space="0" w:color="auto"/>
            </w:tcBorders>
            <w:shd w:val="clear" w:color="auto" w:fill="F7CAAC"/>
            <w:hideMark/>
            <w:tcPrChange w:id="4046" w:author="Radim Bačuvčík" w:date="2020-02-06T15:07:00Z">
              <w:tcPr>
                <w:tcW w:w="4471" w:type="dxa"/>
                <w:gridSpan w:val="2"/>
                <w:tcBorders>
                  <w:top w:val="nil"/>
                  <w:left w:val="single" w:sz="4" w:space="0" w:color="auto"/>
                  <w:bottom w:val="single" w:sz="4" w:space="0" w:color="auto"/>
                  <w:right w:val="single" w:sz="4" w:space="0" w:color="auto"/>
                </w:tcBorders>
                <w:shd w:val="clear" w:color="auto" w:fill="F7CAAC"/>
                <w:hideMark/>
              </w:tcPr>
            </w:tcPrChange>
          </w:tcPr>
          <w:p w14:paraId="5EB9262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3" w:type="dxa"/>
            <w:gridSpan w:val="6"/>
            <w:tcBorders>
              <w:top w:val="nil"/>
              <w:left w:val="single" w:sz="4" w:space="0" w:color="auto"/>
              <w:bottom w:val="nil"/>
              <w:right w:val="single" w:sz="4" w:space="0" w:color="auto"/>
            </w:tcBorders>
            <w:tcPrChange w:id="4047" w:author="Radim Bačuvčík" w:date="2020-02-06T15:07:00Z">
              <w:tcPr>
                <w:tcW w:w="6202" w:type="dxa"/>
                <w:gridSpan w:val="6"/>
                <w:tcBorders>
                  <w:top w:val="nil"/>
                  <w:left w:val="single" w:sz="4" w:space="0" w:color="auto"/>
                  <w:bottom w:val="nil"/>
                  <w:right w:val="single" w:sz="4" w:space="0" w:color="auto"/>
                </w:tcBorders>
              </w:tcPr>
            </w:tcPrChange>
          </w:tcPr>
          <w:p w14:paraId="7FF9116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7BBA019" w14:textId="77777777" w:rsidTr="008445AD">
        <w:trPr>
          <w:trHeight w:val="3070"/>
          <w:trPrChange w:id="4048" w:author="Radim Bačuvčík" w:date="2020-02-06T15:07:00Z">
            <w:trPr>
              <w:wAfter w:w="6" w:type="dxa"/>
              <w:trHeight w:val="3070"/>
            </w:trPr>
          </w:trPrChange>
        </w:trPr>
        <w:tc>
          <w:tcPr>
            <w:tcW w:w="10673" w:type="dxa"/>
            <w:gridSpan w:val="8"/>
            <w:tcBorders>
              <w:top w:val="nil"/>
              <w:left w:val="single" w:sz="4" w:space="0" w:color="auto"/>
              <w:bottom w:val="single" w:sz="4" w:space="0" w:color="auto"/>
              <w:right w:val="single" w:sz="4" w:space="0" w:color="auto"/>
            </w:tcBorders>
            <w:hideMark/>
            <w:tcPrChange w:id="4049" w:author="Radim Bačuvčík" w:date="2020-02-06T15:07:00Z">
              <w:tcPr>
                <w:tcW w:w="10673" w:type="dxa"/>
                <w:gridSpan w:val="8"/>
                <w:tcBorders>
                  <w:top w:val="nil"/>
                  <w:left w:val="single" w:sz="4" w:space="0" w:color="auto"/>
                  <w:bottom w:val="single" w:sz="4" w:space="0" w:color="auto"/>
                  <w:right w:val="single" w:sz="4" w:space="0" w:color="auto"/>
                </w:tcBorders>
                <w:hideMark/>
              </w:tcPr>
            </w:tcPrChange>
          </w:tcPr>
          <w:p w14:paraId="71C6D94A" w14:textId="77777777" w:rsidR="00050025" w:rsidRDefault="005D26EA" w:rsidP="00050025">
            <w:pPr>
              <w:shd w:val="clear" w:color="auto" w:fill="FFFFFF"/>
              <w:tabs>
                <w:tab w:val="left" w:pos="567"/>
              </w:tabs>
              <w:spacing w:before="100" w:beforeAutospacing="1" w:after="100" w:afterAutospacing="1"/>
              <w:rPr>
                <w:ins w:id="4050" w:author="FMK" w:date="2020-02-02T21:03:00Z"/>
                <w:rFonts w:asciiTheme="minorHAnsi" w:hAnsiTheme="minorHAnsi"/>
                <w:color w:val="FF0000"/>
                <w:shd w:val="clear" w:color="auto" w:fill="FFFFFF"/>
              </w:rPr>
            </w:pPr>
            <w:r w:rsidRPr="007C44CA">
              <w:rPr>
                <w:rFonts w:asciiTheme="minorHAnsi" w:hAnsiTheme="minorHAnsi" w:cstheme="minorHAnsi"/>
                <w:b/>
                <w:bCs/>
                <w:lang w:val="sk-SK" w:eastAsia="sk-SK"/>
              </w:rPr>
              <w:t>Povinná literatura:</w:t>
            </w:r>
            <w:r w:rsidRPr="00F52EEF">
              <w:rPr>
                <w:rFonts w:asciiTheme="minorHAnsi" w:hAnsiTheme="minorHAnsi" w:cstheme="minorHAnsi"/>
                <w:bCs/>
                <w:lang w:val="sk-SK" w:eastAsia="sk-SK"/>
              </w:rPr>
              <w:br/>
            </w:r>
          </w:p>
          <w:p w14:paraId="748AE3D7" w14:textId="77777777" w:rsidR="00050025" w:rsidRDefault="00050025" w:rsidP="00050025">
            <w:pPr>
              <w:shd w:val="clear" w:color="auto" w:fill="FFFFFF"/>
              <w:tabs>
                <w:tab w:val="left" w:pos="567"/>
              </w:tabs>
              <w:spacing w:before="100" w:beforeAutospacing="1" w:after="100" w:afterAutospacing="1"/>
              <w:rPr>
                <w:ins w:id="4051" w:author="FMK" w:date="2020-02-02T21:03:00Z"/>
                <w:rFonts w:asciiTheme="minorHAnsi" w:hAnsiTheme="minorHAnsi"/>
                <w:color w:val="FF0000"/>
                <w:shd w:val="clear" w:color="auto" w:fill="FFFFFF"/>
              </w:rPr>
            </w:pPr>
            <w:ins w:id="4052" w:author="FMK" w:date="2020-02-02T21:03:00Z">
              <w:r w:rsidRPr="003D4CE1">
                <w:rPr>
                  <w:rFonts w:asciiTheme="minorHAnsi" w:hAnsiTheme="minorHAnsi"/>
                  <w:color w:val="FF0000"/>
                  <w:shd w:val="clear" w:color="auto" w:fill="FFFFFF"/>
                </w:rPr>
                <w:t>DILL, Karen E., ed.</w:t>
              </w:r>
              <w:r>
                <w:rPr>
                  <w:rFonts w:asciiTheme="minorHAnsi" w:hAnsiTheme="minorHAnsi"/>
                  <w:color w:val="FF0000"/>
                  <w:shd w:val="clear" w:color="auto" w:fill="FFFFFF"/>
                </w:rPr>
                <w:t xml:space="preserve"> 2013.</w:t>
              </w:r>
              <w:r w:rsidRPr="003D4CE1">
                <w:rPr>
                  <w:rFonts w:asciiTheme="minorHAnsi" w:hAnsiTheme="minorHAnsi"/>
                  <w:color w:val="FF0000"/>
                  <w:shd w:val="clear" w:color="auto" w:fill="FFFFFF"/>
                </w:rPr>
                <w:t xml:space="preserve"> </w:t>
              </w:r>
              <w:r w:rsidRPr="008B1F52">
                <w:rPr>
                  <w:rFonts w:asciiTheme="minorHAnsi" w:hAnsiTheme="minorHAnsi"/>
                  <w:i/>
                  <w:color w:val="FF0000"/>
                  <w:shd w:val="clear" w:color="auto" w:fill="FFFFFF"/>
                </w:rPr>
                <w:t xml:space="preserve">The Oxford handbook of media psychology. </w:t>
              </w:r>
              <w:r w:rsidRPr="003D4CE1">
                <w:rPr>
                  <w:rFonts w:asciiTheme="minorHAnsi" w:hAnsiTheme="minorHAnsi"/>
                  <w:color w:val="FF0000"/>
                  <w:shd w:val="clear" w:color="auto" w:fill="FFFFFF"/>
                </w:rPr>
                <w:t>Ne</w:t>
              </w:r>
              <w:r>
                <w:rPr>
                  <w:rFonts w:asciiTheme="minorHAnsi" w:hAnsiTheme="minorHAnsi"/>
                  <w:color w:val="FF0000"/>
                  <w:shd w:val="clear" w:color="auto" w:fill="FFFFFF"/>
                </w:rPr>
                <w:t>w York: Oxford University Press</w:t>
              </w:r>
              <w:r w:rsidRPr="003D4CE1">
                <w:rPr>
                  <w:rFonts w:asciiTheme="minorHAnsi" w:hAnsiTheme="minorHAnsi"/>
                  <w:color w:val="FF0000"/>
                  <w:shd w:val="clear" w:color="auto" w:fill="FFFFFF"/>
                </w:rPr>
                <w:t>. ISBN 9780195398809.</w:t>
              </w:r>
            </w:ins>
          </w:p>
          <w:p w14:paraId="0F53A7F8" w14:textId="77777777" w:rsidR="00050025" w:rsidRDefault="00050025" w:rsidP="00050025">
            <w:pPr>
              <w:shd w:val="clear" w:color="auto" w:fill="FFFFFF"/>
              <w:tabs>
                <w:tab w:val="left" w:pos="567"/>
              </w:tabs>
              <w:spacing w:before="100" w:beforeAutospacing="1" w:after="100" w:afterAutospacing="1"/>
              <w:rPr>
                <w:ins w:id="4053" w:author="FMK" w:date="2020-02-02T21:03:00Z"/>
                <w:rFonts w:asciiTheme="minorHAnsi" w:hAnsiTheme="minorHAnsi" w:cstheme="minorHAnsi"/>
                <w:b/>
                <w:shd w:val="clear" w:color="auto" w:fill="FFFFFF"/>
              </w:rPr>
            </w:pPr>
            <w:ins w:id="4054" w:author="FMK" w:date="2020-02-02T21:03:00Z">
              <w:r w:rsidRPr="00F52EEF">
                <w:rPr>
                  <w:rFonts w:asciiTheme="minorHAnsi" w:hAnsiTheme="minorHAnsi" w:cstheme="minorHAnsi"/>
                  <w:shd w:val="clear" w:color="auto" w:fill="FFFFFF"/>
                </w:rPr>
                <w:br/>
              </w:r>
              <w:r w:rsidRPr="00F05458">
                <w:rPr>
                  <w:rFonts w:asciiTheme="minorHAnsi" w:hAnsiTheme="minorHAnsi" w:cstheme="minorHAnsi"/>
                  <w:b/>
                  <w:shd w:val="clear" w:color="auto" w:fill="FFFFFF"/>
                </w:rPr>
                <w:t>Doporučená literatura:</w:t>
              </w:r>
            </w:ins>
          </w:p>
          <w:p w14:paraId="175F881F" w14:textId="77777777" w:rsidR="00050025" w:rsidRDefault="00050025" w:rsidP="00050025">
            <w:pPr>
              <w:tabs>
                <w:tab w:val="left" w:pos="567"/>
              </w:tabs>
              <w:rPr>
                <w:ins w:id="4055" w:author="FMK" w:date="2020-02-02T21:03:00Z"/>
              </w:rPr>
            </w:pPr>
            <w:ins w:id="4056" w:author="FMK" w:date="2020-02-02T21:03:00Z">
              <w:r w:rsidRPr="00F0435D">
                <w:rPr>
                  <w:rFonts w:asciiTheme="minorHAnsi" w:hAnsiTheme="minorHAnsi" w:cstheme="minorHAnsi"/>
                  <w:bCs/>
                </w:rPr>
                <w:t xml:space="preserve">JIRÁK, Jan a Barbara KÖPPLOVÁ. </w:t>
              </w:r>
              <w:r w:rsidRPr="008B1F52">
                <w:rPr>
                  <w:rFonts w:asciiTheme="minorHAnsi" w:hAnsiTheme="minorHAnsi"/>
                  <w:i/>
                </w:rPr>
                <w:t>Masová média.</w:t>
              </w:r>
              <w:r w:rsidRPr="00F0435D">
                <w:rPr>
                  <w:rFonts w:asciiTheme="minorHAnsi" w:hAnsiTheme="minorHAnsi" w:cstheme="minorHAnsi"/>
                  <w:bCs/>
                </w:rPr>
                <w:t xml:space="preserve"> 2., přepracované vydání. Praha: Portál, 2015, 390 s. ISBN 9788026207436.</w:t>
              </w:r>
              <w:r>
                <w:t xml:space="preserve"> </w:t>
              </w:r>
            </w:ins>
          </w:p>
          <w:p w14:paraId="46F5DB7D" w14:textId="77777777" w:rsidR="00050025" w:rsidRDefault="00050025" w:rsidP="00050025">
            <w:pPr>
              <w:tabs>
                <w:tab w:val="left" w:pos="567"/>
              </w:tabs>
              <w:rPr>
                <w:ins w:id="4057" w:author="FMK" w:date="2020-02-02T21:03:00Z"/>
                <w:rFonts w:asciiTheme="minorHAnsi" w:hAnsiTheme="minorHAnsi" w:cstheme="minorHAnsi"/>
                <w:bCs/>
              </w:rPr>
            </w:pPr>
            <w:ins w:id="4058" w:author="FMK" w:date="2020-02-02T21:03:00Z">
              <w:r w:rsidRPr="00F30AB0">
                <w:rPr>
                  <w:rFonts w:asciiTheme="minorHAnsi" w:hAnsiTheme="minorHAnsi" w:cstheme="minorHAnsi"/>
                  <w:bCs/>
                </w:rPr>
                <w:t>JIRÁK, Jan a Helena PAVLIČÍKOVÁ.</w:t>
              </w:r>
              <w:r>
                <w:rPr>
                  <w:rFonts w:asciiTheme="minorHAnsi" w:hAnsiTheme="minorHAnsi" w:cstheme="minorHAnsi"/>
                  <w:bCs/>
                </w:rPr>
                <w:t xml:space="preserve"> 2013.</w:t>
              </w:r>
              <w:r w:rsidRPr="00F30AB0">
                <w:rPr>
                  <w:rFonts w:asciiTheme="minorHAnsi" w:hAnsiTheme="minorHAnsi" w:cstheme="minorHAnsi"/>
                  <w:bCs/>
                </w:rPr>
                <w:t xml:space="preserve"> </w:t>
              </w:r>
              <w:r w:rsidRPr="008B1F52">
                <w:rPr>
                  <w:rFonts w:asciiTheme="minorHAnsi" w:hAnsiTheme="minorHAnsi" w:cstheme="minorHAnsi"/>
                  <w:bCs/>
                  <w:i/>
                </w:rPr>
                <w:t>Média pod lupou: (mediální výchova jako téma celoživotního vzdělávání).</w:t>
              </w:r>
              <w:r>
                <w:rPr>
                  <w:rFonts w:asciiTheme="minorHAnsi" w:hAnsiTheme="minorHAnsi" w:cstheme="minorHAnsi"/>
                  <w:bCs/>
                </w:rPr>
                <w:t xml:space="preserve"> Praha: Powerprint</w:t>
              </w:r>
              <w:r w:rsidRPr="00F30AB0">
                <w:rPr>
                  <w:rFonts w:asciiTheme="minorHAnsi" w:hAnsiTheme="minorHAnsi" w:cstheme="minorHAnsi"/>
                  <w:bCs/>
                </w:rPr>
                <w:t>. ISBN 9788087415702.</w:t>
              </w:r>
            </w:ins>
          </w:p>
          <w:p w14:paraId="60F21629" w14:textId="77777777" w:rsidR="00050025" w:rsidRPr="00F0435D" w:rsidRDefault="00050025" w:rsidP="00050025">
            <w:pPr>
              <w:tabs>
                <w:tab w:val="left" w:pos="567"/>
              </w:tabs>
              <w:rPr>
                <w:ins w:id="4059" w:author="FMK" w:date="2020-02-02T21:03:00Z"/>
                <w:rFonts w:asciiTheme="minorHAnsi" w:hAnsiTheme="minorHAnsi" w:cstheme="minorHAnsi"/>
              </w:rPr>
            </w:pPr>
          </w:p>
          <w:p w14:paraId="4249153C" w14:textId="77777777" w:rsidR="00050025" w:rsidRDefault="00050025" w:rsidP="00050025">
            <w:pPr>
              <w:tabs>
                <w:tab w:val="left" w:pos="567"/>
              </w:tabs>
              <w:rPr>
                <w:ins w:id="4060" w:author="FMK" w:date="2020-02-02T21:03:00Z"/>
              </w:rPr>
            </w:pPr>
            <w:ins w:id="4061" w:author="FMK" w:date="2020-02-02T21:03:00Z">
              <w:r w:rsidRPr="00F52EEF">
                <w:rPr>
                  <w:rStyle w:val="fn"/>
                  <w:rFonts w:asciiTheme="minorHAnsi" w:hAnsiTheme="minorHAnsi" w:cstheme="minorHAnsi"/>
                </w:rPr>
                <w:t xml:space="preserve">JEŽEK, Vlastimil a Jan JIRÁK. 2014. </w:t>
              </w:r>
              <w:r w:rsidRPr="00F52EEF">
                <w:rPr>
                  <w:rStyle w:val="fn"/>
                  <w:rFonts w:asciiTheme="minorHAnsi" w:hAnsiTheme="minorHAnsi" w:cstheme="minorHAnsi"/>
                  <w:i/>
                </w:rPr>
                <w:t>Média a my.</w:t>
              </w:r>
              <w:r w:rsidRPr="00F52EEF">
                <w:rPr>
                  <w:rStyle w:val="fn"/>
                  <w:rFonts w:asciiTheme="minorHAnsi" w:hAnsiTheme="minorHAnsi" w:cstheme="minorHAnsi"/>
                </w:rPr>
                <w:t xml:space="preserve"> Praha: Akademie múzických umění. ISBN 978-80-7331-304-3.</w:t>
              </w:r>
              <w:r>
                <w:t xml:space="preserve"> </w:t>
              </w:r>
            </w:ins>
          </w:p>
          <w:p w14:paraId="08C07FAF" w14:textId="77777777" w:rsidR="00050025" w:rsidRDefault="00050025" w:rsidP="00050025">
            <w:pPr>
              <w:tabs>
                <w:tab w:val="left" w:pos="567"/>
              </w:tabs>
              <w:rPr>
                <w:ins w:id="4062" w:author="FMK" w:date="2020-02-02T21:03:00Z"/>
              </w:rPr>
            </w:pPr>
            <w:ins w:id="4063" w:author="FMK" w:date="2020-02-02T21:03:00Z">
              <w:r w:rsidRPr="007F60D7">
                <w:rPr>
                  <w:rStyle w:val="fn"/>
                  <w:rFonts w:asciiTheme="minorHAnsi" w:hAnsiTheme="minorHAnsi" w:cstheme="minorHAnsi"/>
                </w:rPr>
                <w:t xml:space="preserve">CHROMÝ, Jan. </w:t>
              </w:r>
              <w:r>
                <w:rPr>
                  <w:rStyle w:val="fn"/>
                  <w:rFonts w:asciiTheme="minorHAnsi" w:hAnsiTheme="minorHAnsi" w:cstheme="minorHAnsi"/>
                </w:rPr>
                <w:t xml:space="preserve">2014. </w:t>
              </w:r>
              <w:r w:rsidRPr="008B1F52">
                <w:rPr>
                  <w:rStyle w:val="fn"/>
                  <w:rFonts w:asciiTheme="minorHAnsi" w:hAnsiTheme="minorHAnsi" w:cstheme="minorHAnsi"/>
                  <w:i/>
                </w:rPr>
                <w:t>Komunikace, média, vzdělávání, kultura.</w:t>
              </w:r>
              <w:r w:rsidRPr="007F60D7">
                <w:rPr>
                  <w:rStyle w:val="fn"/>
                  <w:rFonts w:asciiTheme="minorHAnsi" w:hAnsiTheme="minorHAnsi" w:cstheme="minorHAnsi"/>
                </w:rPr>
                <w:t xml:space="preserve"> Praha</w:t>
              </w:r>
              <w:r>
                <w:rPr>
                  <w:rStyle w:val="fn"/>
                  <w:rFonts w:asciiTheme="minorHAnsi" w:hAnsiTheme="minorHAnsi" w:cstheme="minorHAnsi"/>
                </w:rPr>
                <w:t>: Extrasystem Praha.</w:t>
              </w:r>
              <w:r w:rsidRPr="007F60D7">
                <w:rPr>
                  <w:rStyle w:val="fn"/>
                  <w:rFonts w:asciiTheme="minorHAnsi" w:hAnsiTheme="minorHAnsi" w:cstheme="minorHAnsi"/>
                </w:rPr>
                <w:t xml:space="preserve"> ISBN 9788087570197.</w:t>
              </w:r>
              <w:r>
                <w:t xml:space="preserve"> </w:t>
              </w:r>
            </w:ins>
          </w:p>
          <w:p w14:paraId="5BEF0ABB" w14:textId="77777777" w:rsidR="00050025" w:rsidRDefault="00050025" w:rsidP="00050025">
            <w:pPr>
              <w:tabs>
                <w:tab w:val="left" w:pos="567"/>
              </w:tabs>
              <w:rPr>
                <w:ins w:id="4064" w:author="FMK" w:date="2020-02-02T21:03:00Z"/>
                <w:rStyle w:val="fn"/>
                <w:rFonts w:asciiTheme="minorHAnsi" w:hAnsiTheme="minorHAnsi" w:cstheme="minorHAnsi"/>
              </w:rPr>
            </w:pPr>
            <w:ins w:id="4065" w:author="FMK" w:date="2020-02-02T21:03:00Z">
              <w:r w:rsidRPr="007F60D7">
                <w:rPr>
                  <w:rStyle w:val="fn"/>
                  <w:rFonts w:asciiTheme="minorHAnsi" w:hAnsiTheme="minorHAnsi" w:cstheme="minorHAnsi"/>
                </w:rPr>
                <w:t>MCQUAIL, Denis.</w:t>
              </w:r>
              <w:r>
                <w:rPr>
                  <w:rStyle w:val="fn"/>
                  <w:rFonts w:asciiTheme="minorHAnsi" w:hAnsiTheme="minorHAnsi" w:cstheme="minorHAnsi"/>
                </w:rPr>
                <w:t xml:space="preserve"> 2016.</w:t>
              </w:r>
              <w:r w:rsidRPr="007F60D7">
                <w:rPr>
                  <w:rStyle w:val="fn"/>
                  <w:rFonts w:asciiTheme="minorHAnsi" w:hAnsiTheme="minorHAnsi" w:cstheme="minorHAnsi"/>
                </w:rPr>
                <w:t xml:space="preserve"> </w:t>
              </w:r>
              <w:r w:rsidRPr="008B1F52">
                <w:rPr>
                  <w:rStyle w:val="fn"/>
                  <w:rFonts w:asciiTheme="minorHAnsi" w:hAnsiTheme="minorHAnsi" w:cstheme="minorHAnsi"/>
                  <w:i/>
                </w:rPr>
                <w:t>Žurnalistika a společnost.</w:t>
              </w:r>
              <w:r>
                <w:rPr>
                  <w:rStyle w:val="fn"/>
                  <w:rFonts w:asciiTheme="minorHAnsi" w:hAnsiTheme="minorHAnsi" w:cstheme="minorHAnsi"/>
                </w:rPr>
                <w:t xml:space="preserve"> Praha</w:t>
              </w:r>
              <w:r w:rsidRPr="007F60D7">
                <w:rPr>
                  <w:rStyle w:val="fn"/>
                  <w:rFonts w:asciiTheme="minorHAnsi" w:hAnsiTheme="minorHAnsi" w:cstheme="minorHAnsi"/>
                </w:rPr>
                <w:t>: Univerzita Karlova, naklad</w:t>
              </w:r>
              <w:r>
                <w:rPr>
                  <w:rStyle w:val="fn"/>
                  <w:rFonts w:asciiTheme="minorHAnsi" w:hAnsiTheme="minorHAnsi" w:cstheme="minorHAnsi"/>
                </w:rPr>
                <w:t>atelství Karolinum.</w:t>
              </w:r>
              <w:r w:rsidRPr="007F60D7">
                <w:rPr>
                  <w:rStyle w:val="fn"/>
                  <w:rFonts w:asciiTheme="minorHAnsi" w:hAnsiTheme="minorHAnsi" w:cstheme="minorHAnsi"/>
                </w:rPr>
                <w:t xml:space="preserve"> ISBN 9788024630939.</w:t>
              </w:r>
            </w:ins>
          </w:p>
          <w:p w14:paraId="71BBCEC7" w14:textId="0F52AD16" w:rsidR="005D26EA" w:rsidRDefault="005D26EA" w:rsidP="00935F76">
            <w:pPr>
              <w:shd w:val="clear" w:color="auto" w:fill="FFFFFF"/>
              <w:tabs>
                <w:tab w:val="left" w:pos="567"/>
              </w:tabs>
              <w:spacing w:before="100" w:beforeAutospacing="1" w:after="100" w:afterAutospacing="1"/>
              <w:rPr>
                <w:ins w:id="4066" w:author="FMK" w:date="2020-02-02T19:49:00Z"/>
                <w:rFonts w:asciiTheme="minorHAnsi" w:hAnsiTheme="minorHAnsi"/>
                <w:color w:val="FF0000"/>
              </w:rPr>
            </w:pPr>
            <w:del w:id="4067" w:author="FMK" w:date="2020-02-02T21:03:00Z">
              <w:r w:rsidRPr="007421FB" w:rsidDel="00050025">
                <w:rPr>
                  <w:rFonts w:asciiTheme="minorHAnsi" w:hAnsiTheme="minorHAnsi"/>
                  <w:color w:val="FF0000"/>
                  <w:lang w:val="sk-SK"/>
                  <w:rPrChange w:id="4068" w:author="Martin Kazík" w:date="2020-01-23T11:23:00Z">
                    <w:rPr>
                      <w:rFonts w:asciiTheme="minorHAnsi" w:hAnsiTheme="minorHAnsi"/>
                      <w:lang w:val="sk-SK"/>
                    </w:rPr>
                  </w:rPrChange>
                </w:rPr>
                <w:delText>HRADISKÁ, Elena, BREČKA, Samuel a Zbyněk VYBÍRAL. 2009. </w:delText>
              </w:r>
              <w:r w:rsidRPr="007421FB" w:rsidDel="00050025">
                <w:rPr>
                  <w:rFonts w:asciiTheme="minorHAnsi" w:hAnsiTheme="minorHAnsi"/>
                  <w:i/>
                  <w:color w:val="FF0000"/>
                  <w:lang w:val="sk-SK"/>
                  <w:rPrChange w:id="4069" w:author="Martin Kazík" w:date="2020-01-23T11:23:00Z">
                    <w:rPr>
                      <w:rFonts w:asciiTheme="minorHAnsi" w:hAnsiTheme="minorHAnsi"/>
                      <w:i/>
                      <w:lang w:val="sk-SK"/>
                    </w:rPr>
                  </w:rPrChange>
                </w:rPr>
                <w:delText>Psychológia médií</w:delText>
              </w:r>
              <w:r w:rsidRPr="007421FB" w:rsidDel="00050025">
                <w:rPr>
                  <w:rFonts w:asciiTheme="minorHAnsi" w:hAnsiTheme="minorHAnsi"/>
                  <w:color w:val="FF0000"/>
                  <w:lang w:val="sk-SK"/>
                  <w:rPrChange w:id="4070" w:author="Martin Kazík" w:date="2020-01-23T11:23:00Z">
                    <w:rPr>
                      <w:rFonts w:asciiTheme="minorHAnsi" w:hAnsiTheme="minorHAnsi"/>
                      <w:lang w:val="sk-SK"/>
                    </w:rPr>
                  </w:rPrChange>
                </w:rPr>
                <w:delText xml:space="preserve">. Bratislava: Bratislavská vysoká škola práva. ISBN </w:delText>
              </w:r>
              <w:r w:rsidRPr="007421FB" w:rsidDel="00050025">
                <w:rPr>
                  <w:rFonts w:asciiTheme="minorHAnsi" w:hAnsiTheme="minorHAnsi"/>
                  <w:color w:val="FF0000"/>
                  <w:shd w:val="clear" w:color="auto" w:fill="FFFFFF"/>
                  <w:rPrChange w:id="4071" w:author="Martin Kazík" w:date="2020-01-23T11:23:00Z">
                    <w:rPr>
                      <w:rFonts w:asciiTheme="minorHAnsi" w:hAnsiTheme="minorHAnsi"/>
                      <w:shd w:val="clear" w:color="auto" w:fill="FFFFFF"/>
                    </w:rPr>
                  </w:rPrChange>
                </w:rPr>
                <w:delText>978-80-89447-12-1 </w:delText>
              </w:r>
              <w:r w:rsidR="000B21F0" w:rsidRPr="00F52EEF" w:rsidDel="00050025">
                <w:rPr>
                  <w:rFonts w:asciiTheme="minorHAnsi" w:hAnsiTheme="minorHAnsi" w:cstheme="minorHAnsi"/>
                  <w:shd w:val="clear" w:color="auto" w:fill="FFFFFF"/>
                </w:rPr>
                <w:br/>
              </w:r>
              <w:r w:rsidRPr="007C44CA" w:rsidDel="00050025">
                <w:rPr>
                  <w:rFonts w:asciiTheme="minorHAnsi" w:hAnsiTheme="minorHAnsi" w:cstheme="minorHAnsi"/>
                  <w:b/>
                  <w:shd w:val="clear" w:color="auto" w:fill="FFFFFF"/>
                </w:rPr>
                <w:delText>Doporučená literatura:</w:delText>
              </w:r>
              <w:r w:rsidRPr="00F52EEF" w:rsidDel="00050025">
                <w:rPr>
                  <w:rFonts w:asciiTheme="minorHAnsi" w:hAnsiTheme="minorHAnsi" w:cstheme="minorHAnsi"/>
                  <w:shd w:val="clear" w:color="auto" w:fill="FFFFFF"/>
                </w:rPr>
                <w:br/>
              </w:r>
              <w:r w:rsidRPr="007421FB" w:rsidDel="00050025">
                <w:rPr>
                  <w:rFonts w:asciiTheme="minorHAnsi" w:hAnsiTheme="minorHAnsi"/>
                  <w:color w:val="FF0000"/>
                  <w:lang w:val="sk-SK"/>
                  <w:rPrChange w:id="4072" w:author="Martin Kazík" w:date="2020-01-23T11:23:00Z">
                    <w:rPr>
                      <w:rFonts w:asciiTheme="minorHAnsi" w:hAnsiTheme="minorHAnsi"/>
                      <w:lang w:val="sk-SK"/>
                    </w:rPr>
                  </w:rPrChange>
                </w:rPr>
                <w:delText>SLAMĚNÍK, Ivan. 1998. Člověk a media: Psychologie masové komunikace. In:</w:delText>
              </w:r>
              <w:r w:rsidRPr="007421FB" w:rsidDel="00050025">
                <w:rPr>
                  <w:rFonts w:asciiTheme="minorHAnsi" w:hAnsiTheme="minorHAnsi"/>
                  <w:i/>
                  <w:color w:val="FF0000"/>
                  <w:lang w:val="sk-SK"/>
                  <w:rPrChange w:id="4073" w:author="Martin Kazík" w:date="2020-01-23T11:23:00Z">
                    <w:rPr>
                      <w:rFonts w:asciiTheme="minorHAnsi" w:hAnsiTheme="minorHAnsi"/>
                      <w:i/>
                      <w:lang w:val="sk-SK"/>
                    </w:rPr>
                  </w:rPrChange>
                </w:rPr>
                <w:delText xml:space="preserve"> Výrost, J. a kol.: Aplikovaná sociální psychologie</w:delText>
              </w:r>
              <w:r w:rsidRPr="007421FB" w:rsidDel="00050025">
                <w:rPr>
                  <w:rFonts w:asciiTheme="minorHAnsi" w:hAnsiTheme="minorHAnsi"/>
                  <w:color w:val="FF0000"/>
                  <w:lang w:val="sk-SK"/>
                  <w:rPrChange w:id="4074" w:author="Martin Kazík" w:date="2020-01-23T11:23:00Z">
                    <w:rPr>
                      <w:rFonts w:asciiTheme="minorHAnsi" w:hAnsiTheme="minorHAnsi"/>
                      <w:lang w:val="sk-SK"/>
                    </w:rPr>
                  </w:rPrChange>
                </w:rPr>
                <w:delText>. Praha: Portál. </w:delText>
              </w:r>
              <w:r w:rsidRPr="007421FB" w:rsidDel="00050025">
                <w:rPr>
                  <w:rFonts w:asciiTheme="minorHAnsi" w:hAnsiTheme="minorHAnsi"/>
                  <w:color w:val="FF0000"/>
                  <w:rPrChange w:id="4075" w:author="Martin Kazík" w:date="2020-01-23T11:23:00Z">
                    <w:rPr>
                      <w:rFonts w:asciiTheme="minorHAnsi" w:hAnsiTheme="minorHAnsi"/>
                    </w:rPr>
                  </w:rPrChange>
                </w:rPr>
                <w:delText>ISBN 80-7178-269-6</w:delText>
              </w:r>
              <w:r w:rsidRPr="007421FB" w:rsidDel="00050025">
                <w:rPr>
                  <w:rFonts w:asciiTheme="minorHAnsi" w:hAnsiTheme="minorHAnsi"/>
                  <w:color w:val="FF0000"/>
                  <w:rPrChange w:id="4076" w:author="Martin Kazík" w:date="2020-01-23T11:23:00Z">
                    <w:rPr>
                      <w:rFonts w:asciiTheme="minorHAnsi" w:hAnsiTheme="minorHAnsi"/>
                    </w:rPr>
                  </w:rPrChange>
                </w:rPr>
                <w:br/>
              </w:r>
              <w:r w:rsidRPr="007421FB" w:rsidDel="00050025">
                <w:rPr>
                  <w:rFonts w:asciiTheme="minorHAnsi" w:hAnsiTheme="minorHAnsi"/>
                  <w:color w:val="FF0000"/>
                  <w:lang w:val="sk-SK"/>
                  <w:rPrChange w:id="4077" w:author="Martin Kazík" w:date="2020-01-23T11:23:00Z">
                    <w:rPr>
                      <w:rFonts w:asciiTheme="minorHAnsi" w:hAnsiTheme="minorHAnsi"/>
                      <w:lang w:val="sk-SK"/>
                    </w:rPr>
                  </w:rPrChange>
                </w:rPr>
                <w:delText>JIRÁK, Jan. 2003. </w:delText>
              </w:r>
              <w:r w:rsidRPr="007421FB" w:rsidDel="00050025">
                <w:rPr>
                  <w:rFonts w:asciiTheme="minorHAnsi" w:hAnsiTheme="minorHAnsi"/>
                  <w:i/>
                  <w:color w:val="FF0000"/>
                  <w:lang w:val="sk-SK"/>
                  <w:rPrChange w:id="4078" w:author="Martin Kazík" w:date="2020-01-23T11:23:00Z">
                    <w:rPr>
                      <w:rFonts w:asciiTheme="minorHAnsi" w:hAnsiTheme="minorHAnsi"/>
                      <w:i/>
                      <w:lang w:val="sk-SK"/>
                    </w:rPr>
                  </w:rPrChange>
                </w:rPr>
                <w:delText xml:space="preserve">Média a společnost: stručný úvod do studia médií a mediální komunikace. </w:delText>
              </w:r>
              <w:r w:rsidRPr="007421FB" w:rsidDel="00050025">
                <w:rPr>
                  <w:rFonts w:asciiTheme="minorHAnsi" w:hAnsiTheme="minorHAnsi"/>
                  <w:color w:val="FF0000"/>
                  <w:lang w:val="sk-SK"/>
                  <w:rPrChange w:id="4079" w:author="Martin Kazík" w:date="2020-01-23T11:23:00Z">
                    <w:rPr>
                      <w:rFonts w:asciiTheme="minorHAnsi" w:hAnsiTheme="minorHAnsi"/>
                      <w:lang w:val="sk-SK"/>
                    </w:rPr>
                  </w:rPrChange>
                </w:rPr>
                <w:delText xml:space="preserve"> Praha:  Portál. ISBN 8071786977. </w:delText>
              </w:r>
              <w:r w:rsidRPr="007421FB" w:rsidDel="00050025">
                <w:rPr>
                  <w:rFonts w:asciiTheme="minorHAnsi" w:hAnsiTheme="minorHAnsi"/>
                  <w:color w:val="FF0000"/>
                  <w:lang w:val="sk-SK"/>
                  <w:rPrChange w:id="4080" w:author="Martin Kazík" w:date="2020-01-23T11:23:00Z">
                    <w:rPr>
                      <w:rFonts w:asciiTheme="minorHAnsi" w:hAnsiTheme="minorHAnsi"/>
                      <w:lang w:val="sk-SK"/>
                    </w:rPr>
                  </w:rPrChange>
                </w:rPr>
                <w:br/>
                <w:delText>REIFOVÁ, Irena. a kol. 2004. </w:delText>
              </w:r>
              <w:r w:rsidRPr="007421FB" w:rsidDel="00050025">
                <w:rPr>
                  <w:rFonts w:asciiTheme="minorHAnsi" w:hAnsiTheme="minorHAnsi"/>
                  <w:i/>
                  <w:color w:val="FF0000"/>
                  <w:lang w:val="sk-SK"/>
                  <w:rPrChange w:id="4081" w:author="Martin Kazík" w:date="2020-01-23T11:23:00Z">
                    <w:rPr>
                      <w:rFonts w:asciiTheme="minorHAnsi" w:hAnsiTheme="minorHAnsi"/>
                      <w:i/>
                      <w:lang w:val="sk-SK"/>
                    </w:rPr>
                  </w:rPrChange>
                </w:rPr>
                <w:delText>Slovník mediální komunikace</w:delText>
              </w:r>
              <w:r w:rsidRPr="007421FB" w:rsidDel="00050025">
                <w:rPr>
                  <w:rFonts w:asciiTheme="minorHAnsi" w:hAnsiTheme="minorHAnsi"/>
                  <w:color w:val="FF0000"/>
                  <w:lang w:val="sk-SK"/>
                  <w:rPrChange w:id="4082" w:author="Martin Kazík" w:date="2020-01-23T11:23:00Z">
                    <w:rPr>
                      <w:rFonts w:asciiTheme="minorHAnsi" w:hAnsiTheme="minorHAnsi"/>
                      <w:lang w:val="sk-SK"/>
                    </w:rPr>
                  </w:rPrChange>
                </w:rPr>
                <w:delText>. Praha: Portál. ISBN 80-7118-926-7. </w:delText>
              </w:r>
              <w:r w:rsidRPr="007421FB" w:rsidDel="00050025">
                <w:rPr>
                  <w:rFonts w:asciiTheme="minorHAnsi" w:hAnsiTheme="minorHAnsi"/>
                  <w:color w:val="FF0000"/>
                  <w:lang w:val="sk-SK"/>
                  <w:rPrChange w:id="4083" w:author="Martin Kazík" w:date="2020-01-23T11:23:00Z">
                    <w:rPr>
                      <w:rFonts w:asciiTheme="minorHAnsi" w:hAnsiTheme="minorHAnsi"/>
                      <w:lang w:val="sk-SK"/>
                    </w:rPr>
                  </w:rPrChange>
                </w:rPr>
                <w:br/>
                <w:delText>McNAIR, Brian. 2004. </w:delText>
              </w:r>
              <w:r w:rsidRPr="007421FB" w:rsidDel="00050025">
                <w:rPr>
                  <w:rFonts w:asciiTheme="minorHAnsi" w:hAnsiTheme="minorHAnsi"/>
                  <w:i/>
                  <w:color w:val="FF0000"/>
                  <w:lang w:val="sk-SK"/>
                  <w:rPrChange w:id="4084" w:author="Martin Kazík" w:date="2020-01-23T11:23:00Z">
                    <w:rPr>
                      <w:rFonts w:asciiTheme="minorHAnsi" w:hAnsiTheme="minorHAnsi"/>
                      <w:i/>
                      <w:lang w:val="sk-SK"/>
                    </w:rPr>
                  </w:rPrChange>
                </w:rPr>
                <w:delText>Sociologie žurnalistiky</w:delText>
              </w:r>
              <w:r w:rsidRPr="007421FB" w:rsidDel="00050025">
                <w:rPr>
                  <w:rFonts w:asciiTheme="minorHAnsi" w:hAnsiTheme="minorHAnsi"/>
                  <w:color w:val="FF0000"/>
                  <w:lang w:val="sk-SK"/>
                  <w:rPrChange w:id="4085" w:author="Martin Kazík" w:date="2020-01-23T11:23:00Z">
                    <w:rPr>
                      <w:rFonts w:asciiTheme="minorHAnsi" w:hAnsiTheme="minorHAnsi"/>
                      <w:lang w:val="sk-SK"/>
                    </w:rPr>
                  </w:rPrChange>
                </w:rPr>
                <w:delText>. Praha: Portál. ISBN 8071788406. </w:delText>
              </w:r>
              <w:r w:rsidRPr="007421FB" w:rsidDel="00050025">
                <w:rPr>
                  <w:rFonts w:asciiTheme="minorHAnsi" w:hAnsiTheme="minorHAnsi"/>
                  <w:color w:val="FF0000"/>
                  <w:lang w:val="sk-SK"/>
                  <w:rPrChange w:id="4086" w:author="Martin Kazík" w:date="2020-01-23T11:23:00Z">
                    <w:rPr>
                      <w:rFonts w:asciiTheme="minorHAnsi" w:hAnsiTheme="minorHAnsi"/>
                      <w:lang w:val="sk-SK"/>
                    </w:rPr>
                  </w:rPrChange>
                </w:rPr>
                <w:br/>
                <w:delText xml:space="preserve">RAMONET, Ignacio. 2003. </w:delText>
              </w:r>
              <w:r w:rsidRPr="007421FB" w:rsidDel="00050025">
                <w:rPr>
                  <w:rFonts w:asciiTheme="minorHAnsi" w:hAnsiTheme="minorHAnsi"/>
                  <w:i/>
                  <w:color w:val="FF0000"/>
                  <w:lang w:val="sk-SK"/>
                  <w:rPrChange w:id="4087" w:author="Martin Kazík" w:date="2020-01-23T11:23:00Z">
                    <w:rPr>
                      <w:rFonts w:asciiTheme="minorHAnsi" w:hAnsiTheme="minorHAnsi"/>
                      <w:i/>
                      <w:lang w:val="sk-SK"/>
                    </w:rPr>
                  </w:rPrChange>
                </w:rPr>
                <w:delText>Tyranie médií</w:delText>
              </w:r>
              <w:r w:rsidRPr="007421FB" w:rsidDel="00050025">
                <w:rPr>
                  <w:rFonts w:asciiTheme="minorHAnsi" w:hAnsiTheme="minorHAnsi"/>
                  <w:color w:val="FF0000"/>
                  <w:lang w:val="sk-SK"/>
                  <w:rPrChange w:id="4088" w:author="Martin Kazík" w:date="2020-01-23T11:23:00Z">
                    <w:rPr>
                      <w:rFonts w:asciiTheme="minorHAnsi" w:hAnsiTheme="minorHAnsi"/>
                      <w:lang w:val="sk-SK"/>
                    </w:rPr>
                  </w:rPrChange>
                </w:rPr>
                <w:delText>. Praha: Mladá fronta. ISBN 8020410376. </w:delText>
              </w:r>
              <w:r w:rsidRPr="007421FB" w:rsidDel="00050025">
                <w:rPr>
                  <w:rFonts w:asciiTheme="minorHAnsi" w:hAnsiTheme="minorHAnsi"/>
                  <w:color w:val="FF0000"/>
                  <w:rPrChange w:id="4089" w:author="Martin Kazík" w:date="2020-01-23T11:23:00Z">
                    <w:rPr>
                      <w:rFonts w:asciiTheme="minorHAnsi" w:hAnsiTheme="minorHAnsi"/>
                    </w:rPr>
                  </w:rPrChange>
                </w:rPr>
                <w:br/>
              </w:r>
              <w:r w:rsidR="005E41C4" w:rsidDel="00050025">
                <w:rPr>
                  <w:rFonts w:asciiTheme="minorHAnsi" w:hAnsiTheme="minorHAnsi"/>
                  <w:color w:val="FF0000"/>
                  <w:rPrChange w:id="4090" w:author="Martin Kazík" w:date="2020-01-23T11:23:00Z">
                    <w:rPr>
                      <w:rFonts w:asciiTheme="minorHAnsi" w:hAnsiTheme="minorHAnsi"/>
                    </w:rPr>
                  </w:rPrChange>
                </w:rPr>
                <w:fldChar w:fldCharType="begin"/>
              </w:r>
              <w:r w:rsidR="005E41C4" w:rsidDel="00050025">
                <w:rPr>
                  <w:rFonts w:asciiTheme="minorHAnsi" w:hAnsiTheme="minorHAnsi"/>
                  <w:color w:val="FF0000"/>
                  <w:rPrChange w:id="4091" w:author="Martin Kazík" w:date="2020-01-23T11:23:00Z">
                    <w:rPr>
                      <w:rFonts w:asciiTheme="minorHAnsi" w:hAnsiTheme="minorHAnsi"/>
                    </w:rPr>
                  </w:rPrChange>
                </w:rPr>
                <w:delInstrText xml:space="preserve"> HYPERLINK "http://katalog.k.utb.cz/F/?func=find-b&amp;find_code=SYS&amp;request=52636" \t "_blank" </w:delInstrText>
              </w:r>
              <w:r w:rsidR="005E41C4" w:rsidDel="00050025">
                <w:rPr>
                  <w:rFonts w:asciiTheme="minorHAnsi" w:hAnsiTheme="minorHAnsi"/>
                  <w:color w:val="FF0000"/>
                  <w:rPrChange w:id="4092" w:author="Martin Kazík" w:date="2020-01-23T11:23:00Z">
                    <w:rPr>
                      <w:rFonts w:asciiTheme="minorHAnsi" w:hAnsiTheme="minorHAnsi"/>
                    </w:rPr>
                  </w:rPrChange>
                </w:rPr>
                <w:fldChar w:fldCharType="separate"/>
              </w:r>
              <w:r w:rsidRPr="007421FB" w:rsidDel="00050025">
                <w:rPr>
                  <w:rFonts w:asciiTheme="minorHAnsi" w:hAnsiTheme="minorHAnsi"/>
                  <w:color w:val="FF0000"/>
                  <w:rPrChange w:id="4093" w:author="Martin Kazík" w:date="2020-01-23T11:23:00Z">
                    <w:rPr>
                      <w:rFonts w:asciiTheme="minorHAnsi" w:hAnsiTheme="minorHAnsi"/>
                    </w:rPr>
                  </w:rPrChange>
                </w:rPr>
                <w:delText xml:space="preserve">MCQUAIL, Denis. 2009. </w:delText>
              </w:r>
              <w:r w:rsidRPr="007421FB" w:rsidDel="00050025">
                <w:rPr>
                  <w:rFonts w:asciiTheme="minorHAnsi" w:hAnsiTheme="minorHAnsi"/>
                  <w:i/>
                  <w:color w:val="FF0000"/>
                  <w:rPrChange w:id="4094" w:author="Martin Kazík" w:date="2020-01-23T11:23:00Z">
                    <w:rPr>
                      <w:rFonts w:asciiTheme="minorHAnsi" w:hAnsiTheme="minorHAnsi"/>
                      <w:i/>
                    </w:rPr>
                  </w:rPrChange>
                </w:rPr>
                <w:delText xml:space="preserve">Úvod do teorie masové komunikace. </w:delText>
              </w:r>
              <w:r w:rsidRPr="007421FB" w:rsidDel="00050025">
                <w:rPr>
                  <w:rFonts w:asciiTheme="minorHAnsi" w:hAnsiTheme="minorHAnsi"/>
                  <w:color w:val="FF0000"/>
                  <w:rPrChange w:id="4095" w:author="Martin Kazík" w:date="2020-01-23T11:23:00Z">
                    <w:rPr>
                      <w:rFonts w:asciiTheme="minorHAnsi" w:hAnsiTheme="minorHAnsi"/>
                    </w:rPr>
                  </w:rPrChange>
                </w:rPr>
                <w:delText>4., rozš. a přeprac. vyd. Praha: Portál. ISBN 978-80-7367-574-5. </w:delText>
              </w:r>
              <w:r w:rsidR="005E41C4" w:rsidDel="00050025">
                <w:rPr>
                  <w:rFonts w:asciiTheme="minorHAnsi" w:hAnsiTheme="minorHAnsi"/>
                  <w:color w:val="FF0000"/>
                  <w:rPrChange w:id="4096" w:author="Martin Kazík" w:date="2020-01-23T11:23:00Z">
                    <w:rPr>
                      <w:rFonts w:asciiTheme="minorHAnsi" w:hAnsiTheme="minorHAnsi"/>
                    </w:rPr>
                  </w:rPrChange>
                </w:rPr>
                <w:fldChar w:fldCharType="end"/>
              </w:r>
              <w:r w:rsidRPr="007421FB" w:rsidDel="00050025">
                <w:rPr>
                  <w:rFonts w:asciiTheme="minorHAnsi" w:hAnsiTheme="minorHAnsi"/>
                  <w:color w:val="FF0000"/>
                  <w:rPrChange w:id="4097" w:author="Martin Kazík" w:date="2020-01-23T11:23:00Z">
                    <w:rPr>
                      <w:rFonts w:asciiTheme="minorHAnsi" w:hAnsiTheme="minorHAnsi"/>
                    </w:rPr>
                  </w:rPrChange>
                </w:rPr>
                <w:br/>
                <w:delText xml:space="preserve">RUß-MOHL, Stephan. 2005. </w:delText>
              </w:r>
              <w:r w:rsidRPr="007421FB" w:rsidDel="00050025">
                <w:rPr>
                  <w:rFonts w:asciiTheme="minorHAnsi" w:hAnsiTheme="minorHAnsi"/>
                  <w:i/>
                  <w:color w:val="FF0000"/>
                  <w:rPrChange w:id="4098" w:author="Martin Kazík" w:date="2020-01-23T11:23:00Z">
                    <w:rPr>
                      <w:rFonts w:asciiTheme="minorHAnsi" w:hAnsiTheme="minorHAnsi"/>
                      <w:i/>
                    </w:rPr>
                  </w:rPrChange>
                </w:rPr>
                <w:delText>Žurnalistika: komplexní průvodce praktickou žurnalistikou.</w:delText>
              </w:r>
              <w:r w:rsidRPr="007421FB" w:rsidDel="00050025">
                <w:rPr>
                  <w:rFonts w:asciiTheme="minorHAnsi" w:hAnsiTheme="minorHAnsi"/>
                  <w:color w:val="FF0000"/>
                  <w:rPrChange w:id="4099" w:author="Martin Kazík" w:date="2020-01-23T11:23:00Z">
                    <w:rPr>
                      <w:rFonts w:asciiTheme="minorHAnsi" w:hAnsiTheme="minorHAnsi"/>
                    </w:rPr>
                  </w:rPrChange>
                </w:rPr>
                <w:delText xml:space="preserve"> Praha: Grada. ISBN 80-247-0158-8.</w:delText>
              </w:r>
            </w:del>
          </w:p>
          <w:p w14:paraId="41BF01FA" w14:textId="56B0566B" w:rsidR="001B2D6F" w:rsidRPr="007C44CA" w:rsidRDefault="001B2D6F" w:rsidP="00935F76">
            <w:pPr>
              <w:shd w:val="clear" w:color="auto" w:fill="FFFFFF"/>
              <w:tabs>
                <w:tab w:val="left" w:pos="567"/>
              </w:tabs>
              <w:spacing w:before="100" w:beforeAutospacing="1" w:after="100" w:afterAutospacing="1"/>
              <w:rPr>
                <w:rFonts w:asciiTheme="minorHAnsi" w:hAnsiTheme="minorHAnsi" w:cstheme="minorHAnsi"/>
                <w:shd w:val="clear" w:color="auto" w:fill="FFFFFF"/>
              </w:rPr>
            </w:pPr>
          </w:p>
        </w:tc>
      </w:tr>
      <w:tr w:rsidR="005D26EA" w:rsidRPr="00F52EEF" w14:paraId="2DB3CD5B" w14:textId="77777777" w:rsidTr="008445AD">
        <w:trPr>
          <w:trPrChange w:id="4100" w:author="Radim Bačuvčík" w:date="2020-02-06T15:07:00Z">
            <w:trPr>
              <w:wAfter w:w="6" w:type="dxa"/>
            </w:trPr>
          </w:trPrChange>
        </w:trPr>
        <w:tc>
          <w:tcPr>
            <w:tcW w:w="10673" w:type="dxa"/>
            <w:gridSpan w:val="8"/>
            <w:tcBorders>
              <w:top w:val="single" w:sz="12" w:space="0" w:color="auto"/>
              <w:left w:val="single" w:sz="2" w:space="0" w:color="auto"/>
              <w:bottom w:val="single" w:sz="2" w:space="0" w:color="auto"/>
              <w:right w:val="single" w:sz="2" w:space="0" w:color="auto"/>
            </w:tcBorders>
            <w:shd w:val="clear" w:color="auto" w:fill="F7CAAC"/>
            <w:hideMark/>
            <w:tcPrChange w:id="4101" w:author="Radim Bačuvčík" w:date="2020-02-06T15:07:00Z">
              <w:tcPr>
                <w:tcW w:w="10673" w:type="dxa"/>
                <w:gridSpan w:val="8"/>
                <w:tcBorders>
                  <w:top w:val="single" w:sz="12" w:space="0" w:color="auto"/>
                  <w:left w:val="single" w:sz="2" w:space="0" w:color="auto"/>
                  <w:bottom w:val="single" w:sz="2" w:space="0" w:color="auto"/>
                  <w:right w:val="single" w:sz="2" w:space="0" w:color="auto"/>
                </w:tcBorders>
                <w:shd w:val="clear" w:color="auto" w:fill="F7CAAC"/>
                <w:hideMark/>
              </w:tcPr>
            </w:tcPrChange>
          </w:tcPr>
          <w:p w14:paraId="53F9B579"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196171DF" w14:textId="77777777" w:rsidTr="008445AD">
        <w:trPr>
          <w:trPrChange w:id="4102" w:author="Radim Bačuvčík" w:date="2020-02-06T15:07:00Z">
            <w:trPr>
              <w:wAfter w:w="6" w:type="dxa"/>
            </w:trPr>
          </w:trPrChange>
        </w:trPr>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Change w:id="4103" w:author="Radim Bačuvčík" w:date="2020-02-06T15:07:00Z">
              <w:tcPr>
                <w:tcW w:w="5605" w:type="dxa"/>
                <w:gridSpan w:val="3"/>
                <w:tcBorders>
                  <w:top w:val="single" w:sz="2" w:space="0" w:color="auto"/>
                  <w:left w:val="single" w:sz="4" w:space="0" w:color="auto"/>
                  <w:bottom w:val="single" w:sz="4" w:space="0" w:color="auto"/>
                  <w:right w:val="single" w:sz="4" w:space="0" w:color="auto"/>
                </w:tcBorders>
                <w:shd w:val="clear" w:color="auto" w:fill="F7CAAC"/>
                <w:hideMark/>
              </w:tcPr>
            </w:tcPrChange>
          </w:tcPr>
          <w:p w14:paraId="65D9F333"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90" w:type="dxa"/>
            <w:tcBorders>
              <w:top w:val="single" w:sz="2" w:space="0" w:color="auto"/>
              <w:left w:val="single" w:sz="4" w:space="0" w:color="auto"/>
              <w:bottom w:val="single" w:sz="4" w:space="0" w:color="auto"/>
              <w:right w:val="single" w:sz="4" w:space="0" w:color="auto"/>
            </w:tcBorders>
            <w:hideMark/>
            <w:tcPrChange w:id="4104" w:author="Radim Bačuvčík" w:date="2020-02-06T15:07:00Z">
              <w:tcPr>
                <w:tcW w:w="889" w:type="dxa"/>
                <w:tcBorders>
                  <w:top w:val="single" w:sz="2" w:space="0" w:color="auto"/>
                  <w:left w:val="single" w:sz="4" w:space="0" w:color="auto"/>
                  <w:bottom w:val="single" w:sz="4" w:space="0" w:color="auto"/>
                  <w:right w:val="single" w:sz="4" w:space="0" w:color="auto"/>
                </w:tcBorders>
                <w:hideMark/>
              </w:tcPr>
            </w:tcPrChange>
          </w:tcPr>
          <w:p w14:paraId="7553CEE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Change w:id="4105" w:author="Radim Bačuvčík" w:date="2020-02-06T15:07:00Z">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tcPrChange>
          </w:tcPr>
          <w:p w14:paraId="2B34886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00F28433" w14:textId="77777777" w:rsidTr="008445AD">
        <w:trPr>
          <w:trPrChange w:id="4106" w:author="Radim Bačuvčík" w:date="2020-02-06T15:07:00Z">
            <w:trPr>
              <w:wAfter w:w="6" w:type="dxa"/>
            </w:trPr>
          </w:trPrChange>
        </w:trPr>
        <w:tc>
          <w:tcPr>
            <w:tcW w:w="10673" w:type="dxa"/>
            <w:gridSpan w:val="8"/>
            <w:tcBorders>
              <w:top w:val="single" w:sz="4" w:space="0" w:color="auto"/>
              <w:left w:val="single" w:sz="4" w:space="0" w:color="auto"/>
              <w:bottom w:val="single" w:sz="4" w:space="0" w:color="auto"/>
              <w:right w:val="single" w:sz="4" w:space="0" w:color="auto"/>
            </w:tcBorders>
            <w:shd w:val="clear" w:color="auto" w:fill="F7CAAC"/>
            <w:hideMark/>
            <w:tcPrChange w:id="4107" w:author="Radim Bačuvčík" w:date="2020-02-06T15:07:00Z">
              <w:tcPr>
                <w:tcW w:w="10673"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4A5A300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15E477E0" w14:textId="77777777" w:rsidTr="008445AD">
        <w:trPr>
          <w:trHeight w:val="566"/>
          <w:trPrChange w:id="4108" w:author="Radim Bačuvčík" w:date="2020-02-06T15:07:00Z">
            <w:trPr>
              <w:wAfter w:w="6" w:type="dxa"/>
              <w:trHeight w:val="566"/>
            </w:trPr>
          </w:trPrChange>
        </w:trPr>
        <w:tc>
          <w:tcPr>
            <w:tcW w:w="10673" w:type="dxa"/>
            <w:gridSpan w:val="8"/>
            <w:tcBorders>
              <w:top w:val="single" w:sz="4" w:space="0" w:color="auto"/>
              <w:left w:val="single" w:sz="4" w:space="0" w:color="auto"/>
              <w:bottom w:val="single" w:sz="4" w:space="0" w:color="auto"/>
              <w:right w:val="single" w:sz="4" w:space="0" w:color="auto"/>
            </w:tcBorders>
            <w:tcPrChange w:id="4109" w:author="Radim Bačuvčík" w:date="2020-02-06T15:07:00Z">
              <w:tcPr>
                <w:tcW w:w="10673" w:type="dxa"/>
                <w:gridSpan w:val="8"/>
                <w:tcBorders>
                  <w:top w:val="single" w:sz="4" w:space="0" w:color="auto"/>
                  <w:left w:val="single" w:sz="4" w:space="0" w:color="auto"/>
                  <w:bottom w:val="single" w:sz="4" w:space="0" w:color="auto"/>
                  <w:right w:val="single" w:sz="4" w:space="0" w:color="auto"/>
                </w:tcBorders>
              </w:tcPr>
            </w:tcPrChange>
          </w:tcPr>
          <w:p w14:paraId="391FD96A" w14:textId="68F85106" w:rsidR="005D26EA" w:rsidRPr="00F52EEF" w:rsidRDefault="0090023A" w:rsidP="00935F76">
            <w:pPr>
              <w:shd w:val="clear" w:color="auto" w:fill="FFFFFF"/>
              <w:tabs>
                <w:tab w:val="left" w:pos="567"/>
              </w:tabs>
              <w:spacing w:before="100" w:beforeAutospacing="1" w:after="100" w:afterAutospacing="1"/>
              <w:jc w:val="both"/>
              <w:rPr>
                <w:rFonts w:asciiTheme="minorHAnsi" w:eastAsia="Calibri" w:hAnsiTheme="minorHAnsi" w:cstheme="minorHAnsi"/>
              </w:rPr>
            </w:pPr>
            <w:r w:rsidRPr="00F52EEF">
              <w:rPr>
                <w:rFonts w:asciiTheme="minorHAnsi" w:hAnsiTheme="minorHAnsi" w:cstheme="minorHAnsi"/>
              </w:rPr>
              <w:lastRenderedPageBreak/>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19A2611" w14:textId="77777777" w:rsidR="00D710A4" w:rsidRDefault="00D710A4" w:rsidP="00935F76">
      <w:pPr>
        <w:tabs>
          <w:tab w:val="left" w:pos="567"/>
        </w:tabs>
      </w:pPr>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5D26EA" w:rsidRPr="00F52EEF" w14:paraId="586E9DD8" w14:textId="77777777" w:rsidTr="007C44CA">
        <w:tc>
          <w:tcPr>
            <w:tcW w:w="1067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C321578" w14:textId="646A6B10" w:rsidR="005D26EA" w:rsidRPr="00F52EEF" w:rsidRDefault="00A61B1B"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005D26EA" w:rsidRPr="00F52EEF">
              <w:rPr>
                <w:rFonts w:asciiTheme="minorHAnsi" w:hAnsiTheme="minorHAnsi" w:cstheme="minorHAnsi"/>
              </w:rPr>
              <w:br w:type="page"/>
            </w:r>
            <w:r w:rsidR="005D26EA" w:rsidRPr="00F52EEF">
              <w:rPr>
                <w:rFonts w:asciiTheme="minorHAnsi" w:hAnsiTheme="minorHAnsi" w:cstheme="minorHAnsi"/>
                <w:b/>
              </w:rPr>
              <w:t>B-III – Charakteristika studijního předmětu</w:t>
            </w:r>
          </w:p>
        </w:tc>
      </w:tr>
      <w:tr w:rsidR="005D26EA" w:rsidRPr="00F52EEF" w14:paraId="636C7850" w14:textId="77777777" w:rsidTr="007C44CA">
        <w:tc>
          <w:tcPr>
            <w:tcW w:w="3904" w:type="dxa"/>
            <w:tcBorders>
              <w:top w:val="double" w:sz="4" w:space="0" w:color="auto"/>
              <w:left w:val="single" w:sz="4" w:space="0" w:color="auto"/>
              <w:bottom w:val="single" w:sz="4" w:space="0" w:color="auto"/>
              <w:right w:val="single" w:sz="4" w:space="0" w:color="auto"/>
            </w:tcBorders>
            <w:shd w:val="clear" w:color="auto" w:fill="F7CAAC"/>
            <w:hideMark/>
          </w:tcPr>
          <w:p w14:paraId="26AA4E0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6E80EF6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Corporate Design</w:t>
            </w:r>
          </w:p>
        </w:tc>
      </w:tr>
      <w:tr w:rsidR="005D26EA" w:rsidRPr="00F52EEF" w14:paraId="3D98962F" w14:textId="77777777" w:rsidTr="007C44CA">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53507CB0"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1CC4DCB" w14:textId="19559221" w:rsidR="005D26EA" w:rsidRPr="00F52EEF" w:rsidRDefault="008E1D21"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 xml:space="preserve">ovinný </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D1472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68A2836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5D26EA" w:rsidRPr="00F52EEF" w14:paraId="6146021D" w14:textId="77777777" w:rsidTr="007C44CA">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21C65BA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1B6A93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786D93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B479681" w14:textId="4AD14424"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195EEF"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4659AF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08F605B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4 </w:t>
            </w:r>
          </w:p>
        </w:tc>
      </w:tr>
      <w:tr w:rsidR="005D26EA" w:rsidRPr="00F52EEF" w14:paraId="69FD16D1" w14:textId="77777777" w:rsidTr="007C44CA">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55CBFB0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0D6B5734" w14:textId="36081780" w:rsidR="005D26EA" w:rsidRPr="00F52EEF" w:rsidRDefault="008E1D21"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rerekvizity: Marketing 2</w:t>
            </w:r>
          </w:p>
        </w:tc>
      </w:tr>
      <w:tr w:rsidR="005D26EA" w:rsidRPr="00F52EEF" w14:paraId="599C9635" w14:textId="77777777" w:rsidTr="007C44CA">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2D61413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070FCD66" w14:textId="52E9008C" w:rsidR="005D26EA" w:rsidRPr="00F52EEF" w:rsidRDefault="00A61B1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447838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68E3BE5" w14:textId="184DFA8D" w:rsidR="005D26EA" w:rsidRPr="00F52EEF" w:rsidRDefault="00A61B1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1AF6836B" w14:textId="77777777" w:rsidTr="007C44CA">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673B5D2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6B724CBB" w14:textId="77777777"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rPr>
              <w:br/>
            </w:r>
          </w:p>
        </w:tc>
      </w:tr>
      <w:tr w:rsidR="005D26EA" w:rsidRPr="00F52EEF" w14:paraId="1C65734A" w14:textId="77777777" w:rsidTr="007C44CA">
        <w:trPr>
          <w:trHeight w:val="554"/>
        </w:trPr>
        <w:tc>
          <w:tcPr>
            <w:tcW w:w="10673" w:type="dxa"/>
            <w:gridSpan w:val="8"/>
            <w:tcBorders>
              <w:top w:val="nil"/>
              <w:left w:val="single" w:sz="4" w:space="0" w:color="auto"/>
              <w:bottom w:val="single" w:sz="4" w:space="0" w:color="auto"/>
              <w:right w:val="single" w:sz="4" w:space="0" w:color="auto"/>
            </w:tcBorders>
            <w:hideMark/>
          </w:tcPr>
          <w:p w14:paraId="7E1C5F7B" w14:textId="4A6D3C34" w:rsidR="005D26EA" w:rsidRPr="007C44CA" w:rsidRDefault="007C44CA" w:rsidP="00935F76">
            <w:pPr>
              <w:tabs>
                <w:tab w:val="left" w:pos="567"/>
              </w:tabs>
              <w:rPr>
                <w:rFonts w:asciiTheme="minorHAnsi" w:hAnsiTheme="minorHAnsi" w:cstheme="minorHAnsi"/>
              </w:rPr>
            </w:pPr>
            <w:r>
              <w:rPr>
                <w:rFonts w:asciiTheme="minorHAnsi" w:hAnsiTheme="minorHAnsi" w:cstheme="minorHAnsi"/>
              </w:rPr>
              <w:t>1. S</w:t>
            </w:r>
            <w:r w:rsidR="005D26EA" w:rsidRPr="007C44CA">
              <w:rPr>
                <w:rFonts w:asciiTheme="minorHAnsi" w:hAnsiTheme="minorHAnsi" w:cstheme="minorHAnsi"/>
              </w:rPr>
              <w:t>eminární práce</w:t>
            </w:r>
            <w:r>
              <w:rPr>
                <w:rFonts w:asciiTheme="minorHAnsi" w:hAnsiTheme="minorHAnsi" w:cstheme="minorHAnsi"/>
              </w:rPr>
              <w:t>.</w:t>
            </w:r>
          </w:p>
          <w:p w14:paraId="2187FA0E" w14:textId="5BAB7EE4" w:rsidR="005D26EA" w:rsidRPr="007C44CA" w:rsidRDefault="007C44CA" w:rsidP="00935F76">
            <w:pPr>
              <w:tabs>
                <w:tab w:val="left" w:pos="567"/>
              </w:tabs>
              <w:rPr>
                <w:rFonts w:asciiTheme="minorHAnsi" w:hAnsiTheme="minorHAnsi" w:cstheme="minorHAnsi"/>
              </w:rPr>
            </w:pPr>
            <w:r>
              <w:rPr>
                <w:rFonts w:asciiTheme="minorHAnsi" w:hAnsiTheme="minorHAnsi" w:cstheme="minorHAnsi"/>
              </w:rPr>
              <w:t xml:space="preserve">2. </w:t>
            </w:r>
            <w:r w:rsidR="005D26EA" w:rsidRPr="007C44CA">
              <w:rPr>
                <w:rFonts w:asciiTheme="minorHAnsi" w:hAnsiTheme="minorHAnsi" w:cstheme="minorHAnsi"/>
              </w:rPr>
              <w:t>70% docházka</w:t>
            </w:r>
            <w:r>
              <w:rPr>
                <w:rFonts w:asciiTheme="minorHAnsi" w:hAnsiTheme="minorHAnsi" w:cstheme="minorHAnsi"/>
              </w:rPr>
              <w:t>.</w:t>
            </w:r>
          </w:p>
          <w:p w14:paraId="7890B509" w14:textId="0E2B4C09" w:rsidR="005D26EA" w:rsidRPr="007C44CA" w:rsidRDefault="007C44CA" w:rsidP="00935F76">
            <w:pPr>
              <w:tabs>
                <w:tab w:val="left" w:pos="567"/>
              </w:tabs>
              <w:rPr>
                <w:rFonts w:asciiTheme="minorHAnsi" w:hAnsiTheme="minorHAnsi" w:cstheme="minorHAnsi"/>
              </w:rPr>
            </w:pPr>
            <w:r>
              <w:rPr>
                <w:rFonts w:asciiTheme="minorHAnsi" w:hAnsiTheme="minorHAnsi" w:cstheme="minorHAnsi"/>
              </w:rPr>
              <w:t>3. P</w:t>
            </w:r>
            <w:r w:rsidR="005D26EA" w:rsidRPr="007C44CA">
              <w:rPr>
                <w:rFonts w:asciiTheme="minorHAnsi" w:hAnsiTheme="minorHAnsi" w:cstheme="minorHAnsi"/>
              </w:rPr>
              <w:t>ísemný test na 75%</w:t>
            </w:r>
            <w:r>
              <w:rPr>
                <w:rFonts w:asciiTheme="minorHAnsi" w:hAnsiTheme="minorHAnsi" w:cstheme="minorHAnsi"/>
              </w:rPr>
              <w:t>.</w:t>
            </w:r>
          </w:p>
          <w:p w14:paraId="627E252F" w14:textId="2E10BD94" w:rsidR="005D26EA" w:rsidRPr="007C44CA" w:rsidRDefault="007C44CA" w:rsidP="00935F76">
            <w:pPr>
              <w:tabs>
                <w:tab w:val="left" w:pos="567"/>
              </w:tabs>
              <w:rPr>
                <w:rFonts w:asciiTheme="minorHAnsi" w:hAnsiTheme="minorHAnsi" w:cstheme="minorHAnsi"/>
              </w:rPr>
            </w:pPr>
            <w:r>
              <w:rPr>
                <w:rFonts w:asciiTheme="minorHAnsi" w:hAnsiTheme="minorHAnsi" w:cstheme="minorHAnsi"/>
              </w:rPr>
              <w:t>4. Ú</w:t>
            </w:r>
            <w:r w:rsidR="005D26EA" w:rsidRPr="007C44CA">
              <w:rPr>
                <w:rFonts w:asciiTheme="minorHAnsi" w:hAnsiTheme="minorHAnsi" w:cstheme="minorHAnsi"/>
              </w:rPr>
              <w:t>stní pohovor</w:t>
            </w:r>
            <w:r>
              <w:rPr>
                <w:rFonts w:asciiTheme="minorHAnsi" w:hAnsiTheme="minorHAnsi" w:cstheme="minorHAnsi"/>
              </w:rPr>
              <w:t>.</w:t>
            </w:r>
          </w:p>
        </w:tc>
      </w:tr>
      <w:tr w:rsidR="005D26EA" w:rsidRPr="00F52EEF" w14:paraId="63FF88BA" w14:textId="77777777" w:rsidTr="007C44CA">
        <w:trPr>
          <w:trHeight w:val="197"/>
        </w:trPr>
        <w:tc>
          <w:tcPr>
            <w:tcW w:w="3904" w:type="dxa"/>
            <w:tcBorders>
              <w:top w:val="nil"/>
              <w:left w:val="single" w:sz="4" w:space="0" w:color="auto"/>
              <w:bottom w:val="single" w:sz="4" w:space="0" w:color="auto"/>
              <w:right w:val="single" w:sz="4" w:space="0" w:color="auto"/>
            </w:tcBorders>
            <w:shd w:val="clear" w:color="auto" w:fill="F7CAAC"/>
            <w:hideMark/>
          </w:tcPr>
          <w:p w14:paraId="7B0490F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left w:val="single" w:sz="4" w:space="0" w:color="auto"/>
              <w:bottom w:val="single" w:sz="4" w:space="0" w:color="auto"/>
              <w:right w:val="single" w:sz="4" w:space="0" w:color="auto"/>
            </w:tcBorders>
            <w:hideMark/>
          </w:tcPr>
          <w:p w14:paraId="793AE8B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dr ak. soch. Rostislav Illík</w:t>
            </w:r>
          </w:p>
        </w:tc>
      </w:tr>
      <w:tr w:rsidR="005D26EA" w:rsidRPr="00F52EEF" w14:paraId="4B7182BD" w14:textId="77777777" w:rsidTr="007C44CA">
        <w:trPr>
          <w:trHeight w:val="243"/>
        </w:trPr>
        <w:tc>
          <w:tcPr>
            <w:tcW w:w="3904" w:type="dxa"/>
            <w:tcBorders>
              <w:top w:val="nil"/>
              <w:left w:val="single" w:sz="4" w:space="0" w:color="auto"/>
              <w:bottom w:val="single" w:sz="4" w:space="0" w:color="auto"/>
              <w:right w:val="single" w:sz="4" w:space="0" w:color="auto"/>
            </w:tcBorders>
            <w:shd w:val="clear" w:color="auto" w:fill="F7CAAC"/>
            <w:hideMark/>
          </w:tcPr>
          <w:p w14:paraId="5D2D415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2C3013BA" w14:textId="24033C81" w:rsidR="005D26EA" w:rsidRPr="00F52EEF" w:rsidRDefault="00C1655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1D36555C" w14:textId="77777777" w:rsidTr="007C44CA">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5CB1610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top w:val="single" w:sz="4" w:space="0" w:color="auto"/>
              <w:left w:val="single" w:sz="4" w:space="0" w:color="auto"/>
              <w:bottom w:val="nil"/>
              <w:right w:val="single" w:sz="4" w:space="0" w:color="auto"/>
            </w:tcBorders>
            <w:hideMark/>
          </w:tcPr>
          <w:p w14:paraId="1BE4379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9891343" w14:textId="77777777" w:rsidTr="007C44CA">
        <w:trPr>
          <w:trHeight w:val="64"/>
        </w:trPr>
        <w:tc>
          <w:tcPr>
            <w:tcW w:w="10673" w:type="dxa"/>
            <w:gridSpan w:val="8"/>
            <w:tcBorders>
              <w:top w:val="nil"/>
              <w:left w:val="single" w:sz="4" w:space="0" w:color="auto"/>
              <w:bottom w:val="single" w:sz="4" w:space="0" w:color="auto"/>
              <w:right w:val="single" w:sz="4" w:space="0" w:color="auto"/>
            </w:tcBorders>
          </w:tcPr>
          <w:p w14:paraId="48755D4C"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323B3B1" w14:textId="77777777" w:rsidTr="007C44CA">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7AB4C55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top w:val="single" w:sz="4" w:space="0" w:color="auto"/>
              <w:left w:val="single" w:sz="4" w:space="0" w:color="auto"/>
              <w:bottom w:val="nil"/>
              <w:right w:val="single" w:sz="4" w:space="0" w:color="auto"/>
            </w:tcBorders>
            <w:hideMark/>
          </w:tcPr>
          <w:tbl>
            <w:tblPr>
              <w:tblW w:w="0" w:type="auto"/>
              <w:tblCellSpacing w:w="15" w:type="dxa"/>
              <w:tblLayout w:type="fixed"/>
              <w:tblCellMar>
                <w:left w:w="0" w:type="dxa"/>
                <w:right w:w="0" w:type="dxa"/>
              </w:tblCellMar>
              <w:tblLook w:val="04A0" w:firstRow="1" w:lastRow="0" w:firstColumn="1" w:lastColumn="0" w:noHBand="0" w:noVBand="1"/>
            </w:tblPr>
            <w:tblGrid>
              <w:gridCol w:w="9072"/>
            </w:tblGrid>
            <w:tr w:rsidR="005D26EA" w:rsidRPr="00F52EEF" w14:paraId="0BA6C686" w14:textId="77777777" w:rsidTr="005D26EA">
              <w:trPr>
                <w:trHeight w:val="50"/>
                <w:tblCellSpacing w:w="15" w:type="dxa"/>
              </w:trPr>
              <w:tc>
                <w:tcPr>
                  <w:tcW w:w="9012" w:type="dxa"/>
                  <w:vAlign w:val="center"/>
                  <w:hideMark/>
                </w:tcPr>
                <w:p w14:paraId="04033F79" w14:textId="77777777" w:rsidR="005D26EA" w:rsidRPr="00F52EEF" w:rsidRDefault="005D26EA" w:rsidP="00935F76">
                  <w:pPr>
                    <w:tabs>
                      <w:tab w:val="left" w:pos="567"/>
                    </w:tabs>
                    <w:rPr>
                      <w:rFonts w:asciiTheme="minorHAnsi" w:hAnsiTheme="minorHAnsi" w:cstheme="minorHAnsi"/>
                      <w:b/>
                    </w:rPr>
                  </w:pPr>
                </w:p>
              </w:tc>
            </w:tr>
            <w:tr w:rsidR="005D26EA" w:rsidRPr="00F52EEF" w14:paraId="536C1278" w14:textId="77777777" w:rsidTr="005D26EA">
              <w:trPr>
                <w:trHeight w:val="59"/>
                <w:tblCellSpacing w:w="15" w:type="dxa"/>
              </w:trPr>
              <w:tc>
                <w:tcPr>
                  <w:tcW w:w="9012" w:type="dxa"/>
                  <w:vAlign w:val="center"/>
                  <w:hideMark/>
                </w:tcPr>
                <w:p w14:paraId="181AB3B0" w14:textId="77777777" w:rsidR="005D26EA" w:rsidRPr="00F52EEF" w:rsidRDefault="005D26EA" w:rsidP="00935F76">
                  <w:pPr>
                    <w:tabs>
                      <w:tab w:val="left" w:pos="567"/>
                    </w:tabs>
                    <w:rPr>
                      <w:rFonts w:asciiTheme="minorHAnsi" w:eastAsia="Calibri" w:hAnsiTheme="minorHAnsi" w:cstheme="minorHAnsi"/>
                    </w:rPr>
                  </w:pPr>
                </w:p>
              </w:tc>
            </w:tr>
          </w:tbl>
          <w:p w14:paraId="740D73E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DE037FE" w14:textId="77777777" w:rsidTr="007C44CA">
        <w:trPr>
          <w:trHeight w:val="2344"/>
        </w:trPr>
        <w:tc>
          <w:tcPr>
            <w:tcW w:w="10673" w:type="dxa"/>
            <w:gridSpan w:val="8"/>
            <w:tcBorders>
              <w:top w:val="nil"/>
              <w:left w:val="single" w:sz="4" w:space="0" w:color="auto"/>
              <w:bottom w:val="single" w:sz="12" w:space="0" w:color="auto"/>
              <w:right w:val="single" w:sz="4" w:space="0" w:color="auto"/>
            </w:tcBorders>
            <w:hideMark/>
          </w:tcPr>
          <w:p w14:paraId="7F8F454A" w14:textId="1DA01CA0" w:rsidR="007421FB" w:rsidRDefault="005D26EA" w:rsidP="00935F76">
            <w:pPr>
              <w:tabs>
                <w:tab w:val="left" w:pos="567"/>
              </w:tabs>
              <w:jc w:val="both"/>
              <w:rPr>
                <w:ins w:id="4110" w:author="Martin Kazík" w:date="2020-01-23T11:23:00Z"/>
                <w:rFonts w:asciiTheme="minorHAnsi" w:hAnsiTheme="minorHAnsi" w:cstheme="minorHAnsi"/>
                <w:b/>
              </w:rPr>
            </w:pPr>
            <w:del w:id="4111" w:author="Martin Kazík" w:date="2020-01-23T11:23:00Z">
              <w:r w:rsidRPr="00F52EEF">
                <w:rPr>
                  <w:rFonts w:asciiTheme="minorHAnsi" w:hAnsiTheme="minorHAnsi" w:cstheme="minorHAnsi"/>
                </w:rPr>
                <w:delText>Předmět zahrnuje jednotlivé části: Corporate</w:delText>
              </w:r>
            </w:del>
            <w:ins w:id="4112" w:author="Martin Kazík" w:date="2020-01-23T11:23:00Z">
              <w:r w:rsidR="007421FB">
                <w:rPr>
                  <w:rFonts w:asciiTheme="minorHAnsi" w:hAnsiTheme="minorHAnsi" w:cstheme="minorHAnsi"/>
                  <w:b/>
                </w:rPr>
                <w:t>Probíraná témata:</w:t>
              </w:r>
            </w:ins>
          </w:p>
          <w:p w14:paraId="6B44CEE6" w14:textId="2276F421" w:rsidR="007421FB" w:rsidRDefault="007421FB" w:rsidP="007421FB">
            <w:pPr>
              <w:tabs>
                <w:tab w:val="left" w:pos="567"/>
              </w:tabs>
              <w:rPr>
                <w:ins w:id="4113" w:author="Martin Kazík" w:date="2020-01-23T11:23:00Z"/>
                <w:rFonts w:asciiTheme="minorHAnsi" w:hAnsiTheme="minorHAnsi" w:cstheme="minorHAnsi"/>
              </w:rPr>
            </w:pPr>
            <w:ins w:id="4114" w:author="Martin Kazík" w:date="2020-01-23T11:23:00Z">
              <w:r w:rsidRPr="007421FB">
                <w:rPr>
                  <w:rFonts w:asciiTheme="minorHAnsi" w:hAnsiTheme="minorHAnsi" w:cstheme="minorHAnsi"/>
                </w:rPr>
                <w:t>-</w:t>
              </w:r>
              <w:r>
                <w:rPr>
                  <w:rFonts w:asciiTheme="minorHAnsi" w:hAnsiTheme="minorHAnsi" w:cstheme="minorHAnsi"/>
                </w:rPr>
                <w:t xml:space="preserve"> c</w:t>
              </w:r>
              <w:r w:rsidR="005D26EA" w:rsidRPr="007421FB">
                <w:rPr>
                  <w:rFonts w:asciiTheme="minorHAnsi" w:hAnsiTheme="minorHAnsi" w:cstheme="minorHAnsi"/>
                </w:rPr>
                <w:t>orporate</w:t>
              </w:r>
            </w:ins>
            <w:r w:rsidR="005D26EA" w:rsidRPr="007421FB">
              <w:rPr>
                <w:rFonts w:asciiTheme="minorHAnsi" w:hAnsiTheme="minorHAnsi" w:cstheme="minorHAnsi"/>
              </w:rPr>
              <w:t xml:space="preserve"> design jako nedílnou součást CI (Corporate Identity</w:t>
            </w:r>
            <w:del w:id="4115" w:author="Martin Kazík" w:date="2020-01-23T11:23:00Z">
              <w:r w:rsidR="005D26EA" w:rsidRPr="00F52EEF">
                <w:rPr>
                  <w:rFonts w:asciiTheme="minorHAnsi" w:hAnsiTheme="minorHAnsi" w:cstheme="minorHAnsi"/>
                </w:rPr>
                <w:delText>),</w:delText>
              </w:r>
            </w:del>
            <w:ins w:id="4116" w:author="Martin Kazík" w:date="2020-01-23T11:23:00Z">
              <w:r w:rsidR="005D26EA" w:rsidRPr="007421FB">
                <w:rPr>
                  <w:rFonts w:asciiTheme="minorHAnsi" w:hAnsiTheme="minorHAnsi" w:cstheme="minorHAnsi"/>
                </w:rPr>
                <w:t>)</w:t>
              </w:r>
            </w:ins>
          </w:p>
          <w:p w14:paraId="076D1A9B" w14:textId="48804CD6" w:rsidR="007421FB" w:rsidRDefault="007421FB" w:rsidP="007421FB">
            <w:pPr>
              <w:tabs>
                <w:tab w:val="left" w:pos="567"/>
              </w:tabs>
              <w:rPr>
                <w:ins w:id="4117" w:author="Martin Kazík" w:date="2020-01-23T11:23:00Z"/>
                <w:rFonts w:asciiTheme="minorHAnsi" w:hAnsiTheme="minorHAnsi" w:cstheme="minorHAnsi"/>
              </w:rPr>
            </w:pPr>
            <w:ins w:id="4118" w:author="Martin Kazík" w:date="2020-01-23T11:23:00Z">
              <w:r>
                <w:rPr>
                  <w:rFonts w:asciiTheme="minorHAnsi" w:hAnsiTheme="minorHAnsi" w:cstheme="minorHAnsi"/>
                </w:rPr>
                <w:t>-</w:t>
              </w:r>
            </w:ins>
            <w:r w:rsidR="005D26EA" w:rsidRPr="007421FB">
              <w:rPr>
                <w:rFonts w:asciiTheme="minorHAnsi" w:hAnsiTheme="minorHAnsi" w:cstheme="minorHAnsi"/>
              </w:rPr>
              <w:t xml:space="preserve"> zákla</w:t>
            </w:r>
            <w:r>
              <w:rPr>
                <w:rFonts w:asciiTheme="minorHAnsi" w:hAnsiTheme="minorHAnsi" w:cstheme="minorHAnsi"/>
              </w:rPr>
              <w:t>dní pojmy CD (Corporate design</w:t>
            </w:r>
            <w:del w:id="4119" w:author="Martin Kazík" w:date="2020-01-23T11:23:00Z">
              <w:r w:rsidR="005D26EA" w:rsidRPr="00F52EEF">
                <w:rPr>
                  <w:rFonts w:asciiTheme="minorHAnsi" w:hAnsiTheme="minorHAnsi" w:cstheme="minorHAnsi"/>
                </w:rPr>
                <w:delText>),</w:delText>
              </w:r>
            </w:del>
            <w:ins w:id="4120" w:author="Martin Kazík" w:date="2020-01-23T11:23:00Z">
              <w:r>
                <w:rPr>
                  <w:rFonts w:asciiTheme="minorHAnsi" w:hAnsiTheme="minorHAnsi" w:cstheme="minorHAnsi"/>
                </w:rPr>
                <w:t>)</w:t>
              </w:r>
            </w:ins>
          </w:p>
          <w:p w14:paraId="000A89AF" w14:textId="7D108614" w:rsidR="007421FB" w:rsidRDefault="007421FB" w:rsidP="007421FB">
            <w:pPr>
              <w:tabs>
                <w:tab w:val="left" w:pos="567"/>
              </w:tabs>
              <w:rPr>
                <w:ins w:id="4121" w:author="Martin Kazík" w:date="2020-01-23T11:23:00Z"/>
                <w:rFonts w:asciiTheme="minorHAnsi" w:hAnsiTheme="minorHAnsi" w:cstheme="minorHAnsi"/>
              </w:rPr>
            </w:pPr>
            <w:ins w:id="4122" w:author="Martin Kazík" w:date="2020-01-23T11:23:00Z">
              <w:r>
                <w:rPr>
                  <w:rFonts w:asciiTheme="minorHAnsi" w:hAnsiTheme="minorHAnsi" w:cstheme="minorHAnsi"/>
                </w:rPr>
                <w:t>-</w:t>
              </w:r>
            </w:ins>
            <w:r w:rsidR="005D26EA" w:rsidRPr="007421FB">
              <w:rPr>
                <w:rFonts w:asciiTheme="minorHAnsi" w:hAnsiTheme="minorHAnsi" w:cstheme="minorHAnsi"/>
              </w:rPr>
              <w:t xml:space="preserve"> historické kořeny CD</w:t>
            </w:r>
            <w:del w:id="4123" w:author="Martin Kazík" w:date="2020-01-23T11:23:00Z">
              <w:r w:rsidR="005D26EA" w:rsidRPr="00F52EEF">
                <w:rPr>
                  <w:rFonts w:asciiTheme="minorHAnsi" w:hAnsiTheme="minorHAnsi" w:cstheme="minorHAnsi"/>
                </w:rPr>
                <w:delText>,</w:delText>
              </w:r>
            </w:del>
          </w:p>
          <w:p w14:paraId="32206F92" w14:textId="7DF4B362" w:rsidR="007421FB" w:rsidRDefault="007421FB" w:rsidP="007421FB">
            <w:pPr>
              <w:tabs>
                <w:tab w:val="left" w:pos="567"/>
              </w:tabs>
              <w:rPr>
                <w:ins w:id="4124" w:author="Martin Kazík" w:date="2020-01-23T11:23:00Z"/>
                <w:rFonts w:asciiTheme="minorHAnsi" w:hAnsiTheme="minorHAnsi" w:cstheme="minorHAnsi"/>
              </w:rPr>
            </w:pPr>
            <w:ins w:id="4125" w:author="Martin Kazík" w:date="2020-01-23T11:23:00Z">
              <w:r>
                <w:rPr>
                  <w:rFonts w:asciiTheme="minorHAnsi" w:hAnsiTheme="minorHAnsi" w:cstheme="minorHAnsi"/>
                </w:rPr>
                <w:t>-</w:t>
              </w:r>
            </w:ins>
            <w:r w:rsidR="005D26EA" w:rsidRPr="007421FB">
              <w:rPr>
                <w:rFonts w:asciiTheme="minorHAnsi" w:hAnsiTheme="minorHAnsi" w:cstheme="minorHAnsi"/>
              </w:rPr>
              <w:t xml:space="preserve"> vizuální typologie značek</w:t>
            </w:r>
            <w:del w:id="4126" w:author="Martin Kazík" w:date="2020-01-23T11:23:00Z">
              <w:r w:rsidR="005D26EA" w:rsidRPr="00F52EEF">
                <w:rPr>
                  <w:rFonts w:asciiTheme="minorHAnsi" w:hAnsiTheme="minorHAnsi" w:cstheme="minorHAnsi"/>
                </w:rPr>
                <w:delText>,</w:delText>
              </w:r>
            </w:del>
          </w:p>
          <w:p w14:paraId="0C2BFB36" w14:textId="2F92BC33" w:rsidR="007421FB" w:rsidRDefault="007421FB" w:rsidP="007421FB">
            <w:pPr>
              <w:tabs>
                <w:tab w:val="left" w:pos="567"/>
              </w:tabs>
              <w:rPr>
                <w:ins w:id="4127" w:author="Martin Kazík" w:date="2020-01-23T11:23:00Z"/>
                <w:rFonts w:asciiTheme="minorHAnsi" w:hAnsiTheme="minorHAnsi" w:cstheme="minorHAnsi"/>
              </w:rPr>
            </w:pPr>
            <w:ins w:id="4128" w:author="Martin Kazík" w:date="2020-01-23T11:23:00Z">
              <w:r>
                <w:rPr>
                  <w:rFonts w:asciiTheme="minorHAnsi" w:hAnsiTheme="minorHAnsi" w:cstheme="minorHAnsi"/>
                </w:rPr>
                <w:t>-</w:t>
              </w:r>
            </w:ins>
            <w:r w:rsidR="005D26EA" w:rsidRPr="007421FB">
              <w:rPr>
                <w:rFonts w:asciiTheme="minorHAnsi" w:hAnsiTheme="minorHAnsi" w:cstheme="minorHAnsi"/>
              </w:rPr>
              <w:t xml:space="preserve"> současné trendy</w:t>
            </w:r>
            <w:del w:id="4129" w:author="Martin Kazík" w:date="2020-01-23T11:23:00Z">
              <w:r w:rsidR="005D26EA" w:rsidRPr="00F52EEF">
                <w:rPr>
                  <w:rFonts w:asciiTheme="minorHAnsi" w:hAnsiTheme="minorHAnsi" w:cstheme="minorHAnsi"/>
                </w:rPr>
                <w:delText>,</w:delText>
              </w:r>
            </w:del>
          </w:p>
          <w:p w14:paraId="70A7202E" w14:textId="2B4AC546" w:rsidR="007421FB" w:rsidRDefault="007421FB" w:rsidP="007421FB">
            <w:pPr>
              <w:tabs>
                <w:tab w:val="left" w:pos="567"/>
              </w:tabs>
              <w:rPr>
                <w:ins w:id="4130" w:author="Martin Kazík" w:date="2020-01-23T11:23:00Z"/>
                <w:rFonts w:asciiTheme="minorHAnsi" w:hAnsiTheme="minorHAnsi" w:cstheme="minorHAnsi"/>
              </w:rPr>
            </w:pPr>
            <w:ins w:id="4131" w:author="Martin Kazík" w:date="2020-01-23T11:23:00Z">
              <w:r>
                <w:rPr>
                  <w:rFonts w:asciiTheme="minorHAnsi" w:hAnsiTheme="minorHAnsi" w:cstheme="minorHAnsi"/>
                </w:rPr>
                <w:t>-</w:t>
              </w:r>
            </w:ins>
            <w:r w:rsidR="005D26EA" w:rsidRPr="007421FB">
              <w:rPr>
                <w:rFonts w:asciiTheme="minorHAnsi" w:hAnsiTheme="minorHAnsi" w:cstheme="minorHAnsi"/>
              </w:rPr>
              <w:t xml:space="preserve"> design manuál, struktura a účel, použití</w:t>
            </w:r>
            <w:del w:id="4132" w:author="Martin Kazík" w:date="2020-01-23T11:23:00Z">
              <w:r w:rsidR="005D26EA" w:rsidRPr="00F52EEF">
                <w:rPr>
                  <w:rFonts w:asciiTheme="minorHAnsi" w:hAnsiTheme="minorHAnsi" w:cstheme="minorHAnsi"/>
                </w:rPr>
                <w:delText>,</w:delText>
              </w:r>
            </w:del>
          </w:p>
          <w:p w14:paraId="4BB15A40" w14:textId="6E7ED29D" w:rsidR="005D26EA" w:rsidRPr="007421FB" w:rsidRDefault="007421FB">
            <w:pPr>
              <w:tabs>
                <w:tab w:val="left" w:pos="567"/>
              </w:tabs>
              <w:rPr>
                <w:rFonts w:asciiTheme="minorHAnsi" w:hAnsiTheme="minorHAnsi" w:cstheme="minorHAnsi"/>
              </w:rPr>
              <w:pPrChange w:id="4133" w:author="Martin Kazík" w:date="2020-01-23T11:23:00Z">
                <w:pPr>
                  <w:tabs>
                    <w:tab w:val="left" w:pos="567"/>
                  </w:tabs>
                  <w:jc w:val="both"/>
                </w:pPr>
              </w:pPrChange>
            </w:pPr>
            <w:ins w:id="4134" w:author="Martin Kazík" w:date="2020-01-23T11:23:00Z">
              <w:r>
                <w:rPr>
                  <w:rFonts w:asciiTheme="minorHAnsi" w:hAnsiTheme="minorHAnsi" w:cstheme="minorHAnsi"/>
                </w:rPr>
                <w:t>-</w:t>
              </w:r>
            </w:ins>
            <w:r w:rsidR="005D26EA" w:rsidRPr="007421FB">
              <w:rPr>
                <w:rFonts w:asciiTheme="minorHAnsi" w:hAnsiTheme="minorHAnsi" w:cstheme="minorHAnsi"/>
              </w:rPr>
              <w:t xml:space="preserve"> design manuál jako důležit</w:t>
            </w:r>
            <w:r>
              <w:rPr>
                <w:rFonts w:asciiTheme="minorHAnsi" w:hAnsiTheme="minorHAnsi" w:cstheme="minorHAnsi"/>
              </w:rPr>
              <w:t>ý nástroj v aplikaci CD v praxi</w:t>
            </w:r>
            <w:del w:id="4135" w:author="Martin Kazík" w:date="2020-01-23T11:23:00Z">
              <w:r w:rsidR="005D26EA" w:rsidRPr="00F52EEF">
                <w:rPr>
                  <w:rFonts w:asciiTheme="minorHAnsi" w:hAnsiTheme="minorHAnsi" w:cstheme="minorHAnsi"/>
                </w:rPr>
                <w:delText>.</w:delText>
              </w:r>
            </w:del>
          </w:p>
        </w:tc>
      </w:tr>
      <w:tr w:rsidR="005D26EA" w:rsidRPr="00F52EEF" w14:paraId="2F1B2B7E" w14:textId="77777777" w:rsidTr="007C44CA">
        <w:trPr>
          <w:trHeight w:val="265"/>
        </w:trPr>
        <w:tc>
          <w:tcPr>
            <w:tcW w:w="4471" w:type="dxa"/>
            <w:gridSpan w:val="2"/>
            <w:tcBorders>
              <w:top w:val="nil"/>
              <w:left w:val="single" w:sz="4" w:space="0" w:color="auto"/>
              <w:bottom w:val="single" w:sz="4" w:space="0" w:color="auto"/>
              <w:right w:val="single" w:sz="4" w:space="0" w:color="auto"/>
            </w:tcBorders>
            <w:shd w:val="clear" w:color="auto" w:fill="F7CAAC"/>
            <w:hideMark/>
          </w:tcPr>
          <w:p w14:paraId="4DD0F6F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left w:val="single" w:sz="4" w:space="0" w:color="auto"/>
              <w:bottom w:val="nil"/>
              <w:right w:val="single" w:sz="4" w:space="0" w:color="auto"/>
            </w:tcBorders>
          </w:tcPr>
          <w:p w14:paraId="649E7C80" w14:textId="77777777" w:rsidR="005D26EA" w:rsidRPr="00F52EEF" w:rsidRDefault="005D26EA" w:rsidP="00935F76">
            <w:pPr>
              <w:tabs>
                <w:tab w:val="left" w:pos="567"/>
              </w:tabs>
              <w:rPr>
                <w:rFonts w:asciiTheme="minorHAnsi" w:hAnsiTheme="minorHAnsi" w:cstheme="minorHAnsi"/>
              </w:rPr>
            </w:pPr>
          </w:p>
        </w:tc>
      </w:tr>
      <w:tr w:rsidR="005D26EA" w:rsidRPr="00F52EEF" w14:paraId="0AB5BA10" w14:textId="77777777" w:rsidTr="007C44CA">
        <w:trPr>
          <w:trHeight w:val="3671"/>
        </w:trPr>
        <w:tc>
          <w:tcPr>
            <w:tcW w:w="10673" w:type="dxa"/>
            <w:gridSpan w:val="8"/>
            <w:tcBorders>
              <w:top w:val="nil"/>
              <w:left w:val="single" w:sz="4" w:space="0" w:color="auto"/>
              <w:bottom w:val="single" w:sz="4" w:space="0" w:color="auto"/>
              <w:right w:val="single" w:sz="4" w:space="0" w:color="auto"/>
            </w:tcBorders>
            <w:hideMark/>
          </w:tcPr>
          <w:p w14:paraId="40605751" w14:textId="77777777" w:rsidR="005D26EA" w:rsidRPr="007C44CA" w:rsidRDefault="005D26EA" w:rsidP="00935F76">
            <w:pPr>
              <w:tabs>
                <w:tab w:val="left" w:pos="567"/>
              </w:tabs>
              <w:rPr>
                <w:rFonts w:asciiTheme="minorHAnsi" w:hAnsiTheme="minorHAnsi" w:cstheme="minorHAnsi"/>
                <w:b/>
                <w:bCs/>
              </w:rPr>
            </w:pPr>
            <w:r w:rsidRPr="007C44CA">
              <w:rPr>
                <w:rFonts w:asciiTheme="minorHAnsi" w:hAnsiTheme="minorHAnsi" w:cstheme="minorHAnsi"/>
                <w:b/>
                <w:bCs/>
              </w:rPr>
              <w:t>Povinná literatura:</w:t>
            </w:r>
          </w:p>
          <w:p w14:paraId="4B029066" w14:textId="7CDFC3CA" w:rsidR="005D26EA" w:rsidRPr="007421FB" w:rsidDel="00050025" w:rsidRDefault="005D26EA" w:rsidP="00935F76">
            <w:pPr>
              <w:tabs>
                <w:tab w:val="left" w:pos="567"/>
              </w:tabs>
              <w:rPr>
                <w:del w:id="4136" w:author="FMK" w:date="2020-02-02T21:06:00Z"/>
                <w:rFonts w:asciiTheme="minorHAnsi" w:hAnsiTheme="minorHAnsi"/>
                <w:color w:val="FF0000"/>
                <w:rPrChange w:id="4137" w:author="Martin Kazík" w:date="2020-01-23T11:23:00Z">
                  <w:rPr>
                    <w:del w:id="4138" w:author="FMK" w:date="2020-02-02T21:06:00Z"/>
                    <w:rFonts w:asciiTheme="minorHAnsi" w:hAnsiTheme="minorHAnsi"/>
                  </w:rPr>
                </w:rPrChange>
              </w:rPr>
            </w:pPr>
            <w:del w:id="4139" w:author="FMK" w:date="2020-02-02T21:06:00Z">
              <w:r w:rsidRPr="007421FB" w:rsidDel="00050025">
                <w:rPr>
                  <w:rFonts w:asciiTheme="minorHAnsi" w:hAnsiTheme="minorHAnsi"/>
                  <w:color w:val="FF0000"/>
                  <w:rPrChange w:id="4140" w:author="Martin Kazík" w:date="2020-01-23T11:23:00Z">
                    <w:rPr>
                      <w:rFonts w:asciiTheme="minorHAnsi" w:hAnsiTheme="minorHAnsi"/>
                    </w:rPr>
                  </w:rPrChange>
                </w:rPr>
                <w:delText xml:space="preserve">MEGGS, Philip B. 1998. </w:delText>
              </w:r>
              <w:r w:rsidRPr="007421FB" w:rsidDel="00050025">
                <w:rPr>
                  <w:rFonts w:asciiTheme="minorHAnsi" w:hAnsiTheme="minorHAnsi"/>
                  <w:i/>
                  <w:color w:val="FF0000"/>
                  <w:rPrChange w:id="4141" w:author="Martin Kazík" w:date="2020-01-23T11:23:00Z">
                    <w:rPr>
                      <w:rFonts w:asciiTheme="minorHAnsi" w:hAnsiTheme="minorHAnsi"/>
                      <w:i/>
                    </w:rPr>
                  </w:rPrChange>
                </w:rPr>
                <w:delText>A History of Graphic Design</w:delText>
              </w:r>
              <w:r w:rsidRPr="007421FB" w:rsidDel="00050025">
                <w:rPr>
                  <w:rFonts w:asciiTheme="minorHAnsi" w:hAnsiTheme="minorHAnsi"/>
                  <w:color w:val="FF0000"/>
                  <w:rPrChange w:id="4142" w:author="Martin Kazík" w:date="2020-01-23T11:23:00Z">
                    <w:rPr>
                      <w:rFonts w:asciiTheme="minorHAnsi" w:hAnsiTheme="minorHAnsi"/>
                    </w:rPr>
                  </w:rPrChange>
                </w:rPr>
                <w:delText xml:space="preserve">. USA. </w:delText>
              </w:r>
            </w:del>
          </w:p>
          <w:p w14:paraId="3B561C9A" w14:textId="77777777" w:rsidR="00805D6C" w:rsidRDefault="005D26EA" w:rsidP="00935F76">
            <w:pPr>
              <w:tabs>
                <w:tab w:val="left" w:pos="567"/>
              </w:tabs>
              <w:rPr>
                <w:ins w:id="4143" w:author="FMK" w:date="2020-02-02T21:07:00Z"/>
                <w:rFonts w:asciiTheme="minorHAnsi" w:hAnsiTheme="minorHAnsi"/>
                <w:color w:val="FF0000"/>
              </w:rPr>
            </w:pPr>
            <w:del w:id="4144" w:author="FMK" w:date="2020-02-02T21:06:00Z">
              <w:r w:rsidRPr="007421FB" w:rsidDel="00050025">
                <w:rPr>
                  <w:rFonts w:asciiTheme="minorHAnsi" w:hAnsiTheme="minorHAnsi"/>
                  <w:color w:val="FF0000"/>
                  <w:rPrChange w:id="4145" w:author="Martin Kazík" w:date="2020-01-23T11:23:00Z">
                    <w:rPr>
                      <w:rFonts w:asciiTheme="minorHAnsi" w:hAnsiTheme="minorHAnsi"/>
                    </w:rPr>
                  </w:rPrChange>
                </w:rPr>
                <w:delText xml:space="preserve">SVOBODA, Václav. 2003. </w:delText>
              </w:r>
              <w:r w:rsidRPr="007421FB" w:rsidDel="00050025">
                <w:rPr>
                  <w:rFonts w:asciiTheme="minorHAnsi" w:hAnsiTheme="minorHAnsi"/>
                  <w:i/>
                  <w:color w:val="FF0000"/>
                  <w:rPrChange w:id="4146" w:author="Martin Kazík" w:date="2020-01-23T11:23:00Z">
                    <w:rPr>
                      <w:rFonts w:asciiTheme="minorHAnsi" w:hAnsiTheme="minorHAnsi"/>
                      <w:i/>
                    </w:rPr>
                  </w:rPrChange>
                </w:rPr>
                <w:delText>Corporate identity: učební text</w:delText>
              </w:r>
              <w:r w:rsidRPr="007421FB" w:rsidDel="00050025">
                <w:rPr>
                  <w:rFonts w:asciiTheme="minorHAnsi" w:hAnsiTheme="minorHAnsi"/>
                  <w:color w:val="FF0000"/>
                  <w:rPrChange w:id="4147" w:author="Martin Kazík" w:date="2020-01-23T11:23:00Z">
                    <w:rPr>
                      <w:rFonts w:asciiTheme="minorHAnsi" w:hAnsiTheme="minorHAnsi"/>
                    </w:rPr>
                  </w:rPrChange>
                </w:rPr>
                <w:delText xml:space="preserve">.  Zlín: Univerzita Tomáše Bati. ISBN 8073181061. </w:delText>
              </w:r>
            </w:del>
          </w:p>
          <w:p w14:paraId="3C6A67F4" w14:textId="22E0F34F" w:rsidR="005D26EA" w:rsidDel="00805D6C" w:rsidRDefault="00805D6C" w:rsidP="00935F76">
            <w:pPr>
              <w:tabs>
                <w:tab w:val="left" w:pos="567"/>
              </w:tabs>
              <w:rPr>
                <w:del w:id="4148" w:author="FMK" w:date="2020-02-02T21:06:00Z"/>
                <w:rFonts w:asciiTheme="minorHAnsi" w:hAnsiTheme="minorHAnsi"/>
                <w:color w:val="FF0000"/>
              </w:rPr>
            </w:pPr>
            <w:ins w:id="4149" w:author="FMK" w:date="2020-02-02T21:06:00Z">
              <w:r w:rsidRPr="00805D6C">
                <w:rPr>
                  <w:rFonts w:asciiTheme="minorHAnsi" w:hAnsiTheme="minorHAnsi"/>
                  <w:color w:val="FF0000"/>
                </w:rPr>
                <w:t>HORNÝ, Stanislav.</w:t>
              </w:r>
            </w:ins>
            <w:ins w:id="4150" w:author="FMK" w:date="2020-02-02T21:07:00Z">
              <w:r>
                <w:rPr>
                  <w:rFonts w:asciiTheme="minorHAnsi" w:hAnsiTheme="minorHAnsi"/>
                  <w:color w:val="FF0000"/>
                </w:rPr>
                <w:t xml:space="preserve"> 2016.</w:t>
              </w:r>
            </w:ins>
            <w:ins w:id="4151" w:author="FMK" w:date="2020-02-02T21:06:00Z">
              <w:r w:rsidRPr="00805D6C">
                <w:rPr>
                  <w:rFonts w:asciiTheme="minorHAnsi" w:hAnsiTheme="minorHAnsi"/>
                  <w:color w:val="FF0000"/>
                </w:rPr>
                <w:t xml:space="preserve"> </w:t>
              </w:r>
              <w:r w:rsidRPr="00805D6C">
                <w:rPr>
                  <w:rFonts w:asciiTheme="minorHAnsi" w:hAnsiTheme="minorHAnsi"/>
                  <w:i/>
                  <w:color w:val="FF0000"/>
                  <w:rPrChange w:id="4152" w:author="FMK" w:date="2020-02-02T21:07:00Z">
                    <w:rPr>
                      <w:rFonts w:asciiTheme="minorHAnsi" w:hAnsiTheme="minorHAnsi"/>
                      <w:color w:val="FF0000"/>
                    </w:rPr>
                  </w:rPrChange>
                </w:rPr>
                <w:t>Praktická učebnice tvorby firemního stylu.</w:t>
              </w:r>
              <w:r w:rsidRPr="00805D6C">
                <w:rPr>
                  <w:rFonts w:asciiTheme="minorHAnsi" w:hAnsiTheme="minorHAnsi"/>
                  <w:color w:val="FF0000"/>
                </w:rPr>
                <w:t xml:space="preserve"> Průhonice: Prof</w:t>
              </w:r>
              <w:r>
                <w:rPr>
                  <w:rFonts w:asciiTheme="minorHAnsi" w:hAnsiTheme="minorHAnsi"/>
                  <w:color w:val="FF0000"/>
                </w:rPr>
                <w:t>essional Publishing</w:t>
              </w:r>
              <w:r w:rsidRPr="00805D6C">
                <w:rPr>
                  <w:rFonts w:asciiTheme="minorHAnsi" w:hAnsiTheme="minorHAnsi"/>
                  <w:color w:val="FF0000"/>
                </w:rPr>
                <w:t>. ISBN 9788090659438.</w:t>
              </w:r>
            </w:ins>
          </w:p>
          <w:p w14:paraId="4741C5BB" w14:textId="77777777" w:rsidR="00805D6C" w:rsidRPr="007421FB" w:rsidRDefault="00805D6C" w:rsidP="00935F76">
            <w:pPr>
              <w:tabs>
                <w:tab w:val="left" w:pos="567"/>
              </w:tabs>
              <w:rPr>
                <w:ins w:id="4153" w:author="FMK" w:date="2020-02-02T21:06:00Z"/>
                <w:rFonts w:asciiTheme="minorHAnsi" w:hAnsiTheme="minorHAnsi"/>
                <w:color w:val="FF0000"/>
                <w:rPrChange w:id="4154" w:author="Martin Kazík" w:date="2020-01-23T11:23:00Z">
                  <w:rPr>
                    <w:ins w:id="4155" w:author="FMK" w:date="2020-02-02T21:06:00Z"/>
                    <w:rFonts w:asciiTheme="minorHAnsi" w:hAnsiTheme="minorHAnsi"/>
                  </w:rPr>
                </w:rPrChange>
              </w:rPr>
            </w:pPr>
          </w:p>
          <w:p w14:paraId="5922DFBE" w14:textId="02919F82" w:rsidR="005D26EA" w:rsidRPr="00F52EEF" w:rsidRDefault="005D26EA" w:rsidP="00935F76">
            <w:pPr>
              <w:tabs>
                <w:tab w:val="left" w:pos="567"/>
              </w:tabs>
              <w:rPr>
                <w:rFonts w:asciiTheme="minorHAnsi" w:hAnsiTheme="minorHAnsi" w:cstheme="minorHAnsi"/>
                <w:bCs/>
              </w:rPr>
            </w:pPr>
            <w:r w:rsidRPr="00F52EEF">
              <w:rPr>
                <w:rFonts w:asciiTheme="minorHAnsi" w:hAnsiTheme="minorHAnsi" w:cstheme="minorHAnsi"/>
              </w:rPr>
              <w:t xml:space="preserve">KAFKA, Ondřej a Michal KOTYZA. 2014. </w:t>
            </w:r>
            <w:r w:rsidRPr="00F52EEF">
              <w:rPr>
                <w:rFonts w:asciiTheme="minorHAnsi" w:hAnsiTheme="minorHAnsi" w:cstheme="minorHAnsi"/>
                <w:i/>
              </w:rPr>
              <w:t>Logo &amp; corporate identity.</w:t>
            </w:r>
            <w:r w:rsidRPr="00F52EEF">
              <w:rPr>
                <w:rFonts w:asciiTheme="minorHAnsi" w:hAnsiTheme="minorHAnsi" w:cstheme="minorHAnsi"/>
              </w:rPr>
              <w:t xml:space="preserve"> 3. přeprac. vyd. Praha: Kafka Design. ISBN 978-80-260-6771-9. </w:t>
            </w:r>
            <w:r w:rsidR="00A61B1B" w:rsidRPr="00F52EEF">
              <w:rPr>
                <w:rFonts w:asciiTheme="minorHAnsi" w:hAnsiTheme="minorHAnsi" w:cstheme="minorHAnsi"/>
              </w:rPr>
              <w:br/>
            </w:r>
          </w:p>
          <w:p w14:paraId="29EE6FA4" w14:textId="77777777" w:rsidR="005D26EA" w:rsidRPr="007C44CA" w:rsidRDefault="005D26EA" w:rsidP="00935F76">
            <w:pPr>
              <w:tabs>
                <w:tab w:val="left" w:pos="567"/>
              </w:tabs>
              <w:rPr>
                <w:rFonts w:asciiTheme="minorHAnsi" w:hAnsiTheme="minorHAnsi" w:cstheme="minorHAnsi"/>
                <w:b/>
              </w:rPr>
            </w:pPr>
            <w:r w:rsidRPr="007C44CA">
              <w:rPr>
                <w:rFonts w:asciiTheme="minorHAnsi" w:hAnsiTheme="minorHAnsi" w:cstheme="minorHAnsi"/>
                <w:b/>
                <w:bCs/>
              </w:rPr>
              <w:t>Doporučená literatura:</w:t>
            </w:r>
            <w:r w:rsidRPr="007C44CA">
              <w:rPr>
                <w:rFonts w:asciiTheme="minorHAnsi" w:hAnsiTheme="minorHAnsi" w:cstheme="minorHAnsi"/>
                <w:b/>
              </w:rPr>
              <w:t xml:space="preserve"> </w:t>
            </w:r>
          </w:p>
          <w:p w14:paraId="3B3DA478" w14:textId="4AF3FA08" w:rsidR="005D26EA" w:rsidRPr="007421FB" w:rsidDel="00805D6C" w:rsidRDefault="005D26EA" w:rsidP="00935F76">
            <w:pPr>
              <w:tabs>
                <w:tab w:val="left" w:pos="567"/>
              </w:tabs>
              <w:rPr>
                <w:del w:id="4156" w:author="FMK" w:date="2020-02-02T21:09:00Z"/>
                <w:rFonts w:asciiTheme="minorHAnsi" w:hAnsiTheme="minorHAnsi"/>
                <w:color w:val="FF0000"/>
                <w:rPrChange w:id="4157" w:author="Martin Kazík" w:date="2020-01-23T11:23:00Z">
                  <w:rPr>
                    <w:del w:id="4158" w:author="FMK" w:date="2020-02-02T21:09:00Z"/>
                    <w:rFonts w:asciiTheme="minorHAnsi" w:hAnsiTheme="minorHAnsi"/>
                  </w:rPr>
                </w:rPrChange>
              </w:rPr>
            </w:pPr>
            <w:del w:id="4159" w:author="FMK" w:date="2020-02-02T21:09:00Z">
              <w:r w:rsidRPr="007421FB" w:rsidDel="00805D6C">
                <w:rPr>
                  <w:rFonts w:asciiTheme="minorHAnsi" w:hAnsiTheme="minorHAnsi"/>
                  <w:color w:val="FF0000"/>
                  <w:rPrChange w:id="4160" w:author="Martin Kazík" w:date="2020-01-23T11:23:00Z">
                    <w:rPr>
                      <w:rFonts w:asciiTheme="minorHAnsi" w:hAnsiTheme="minorHAnsi"/>
                    </w:rPr>
                  </w:rPrChange>
                </w:rPr>
                <w:delText xml:space="preserve">KOLEKTIV AUTORŮ. 2004. </w:delText>
              </w:r>
              <w:r w:rsidRPr="007421FB" w:rsidDel="00805D6C">
                <w:rPr>
                  <w:rFonts w:asciiTheme="minorHAnsi" w:hAnsiTheme="minorHAnsi"/>
                  <w:i/>
                  <w:color w:val="FF0000"/>
                  <w:rPrChange w:id="4161" w:author="Martin Kazík" w:date="2020-01-23T11:23:00Z">
                    <w:rPr>
                      <w:rFonts w:asciiTheme="minorHAnsi" w:hAnsiTheme="minorHAnsi"/>
                      <w:i/>
                    </w:rPr>
                  </w:rPrChange>
                </w:rPr>
                <w:delText>Identita společnosti, publikace pro interní potřebu SPT TELECOM</w:delText>
              </w:r>
              <w:r w:rsidRPr="007421FB" w:rsidDel="00805D6C">
                <w:rPr>
                  <w:rFonts w:asciiTheme="minorHAnsi" w:hAnsiTheme="minorHAnsi"/>
                  <w:color w:val="FF0000"/>
                  <w:rPrChange w:id="4162" w:author="Martin Kazík" w:date="2020-01-23T11:23:00Z">
                    <w:rPr>
                      <w:rFonts w:asciiTheme="minorHAnsi" w:hAnsiTheme="minorHAnsi"/>
                    </w:rPr>
                  </w:rPrChange>
                </w:rPr>
                <w:delText xml:space="preserve">. Praha. </w:delText>
              </w:r>
            </w:del>
          </w:p>
          <w:p w14:paraId="46DB6AC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MOLLERUP, Per. 2013. </w:t>
            </w:r>
            <w:r w:rsidRPr="00F52EEF">
              <w:rPr>
                <w:rFonts w:asciiTheme="minorHAnsi" w:hAnsiTheme="minorHAnsi" w:cstheme="minorHAnsi"/>
                <w:i/>
              </w:rPr>
              <w:t>Marks of excellence: the history and taxonomy of trademarks.</w:t>
            </w:r>
            <w:r w:rsidRPr="00F52EEF">
              <w:rPr>
                <w:rFonts w:asciiTheme="minorHAnsi" w:hAnsiTheme="minorHAnsi" w:cstheme="minorHAnsi"/>
              </w:rPr>
              <w:t xml:space="preserve"> 2nd ed., rev., expanded and updated. London: Phaidon Press, 2013. ISBN 978-0-7148-6474-7.</w:t>
            </w:r>
          </w:p>
          <w:p w14:paraId="40CEC4DE" w14:textId="77777777" w:rsidR="005D26EA" w:rsidRDefault="005D26EA" w:rsidP="00935F76">
            <w:pPr>
              <w:tabs>
                <w:tab w:val="left" w:pos="567"/>
              </w:tabs>
              <w:jc w:val="both"/>
              <w:rPr>
                <w:ins w:id="4163" w:author="FMK" w:date="2020-02-02T21:08:00Z"/>
                <w:rFonts w:asciiTheme="minorHAnsi" w:hAnsiTheme="minorHAnsi"/>
                <w:color w:val="FF0000"/>
              </w:rPr>
            </w:pPr>
            <w:del w:id="4164" w:author="FMK" w:date="2020-02-02T21:08:00Z">
              <w:r w:rsidRPr="007421FB" w:rsidDel="00805D6C">
                <w:rPr>
                  <w:rFonts w:asciiTheme="minorHAnsi" w:hAnsiTheme="minorHAnsi"/>
                  <w:color w:val="FF0000"/>
                  <w:rPrChange w:id="4165" w:author="Martin Kazík" w:date="2020-01-23T11:23:00Z">
                    <w:rPr>
                      <w:rFonts w:asciiTheme="minorHAnsi" w:hAnsiTheme="minorHAnsi"/>
                    </w:rPr>
                  </w:rPrChange>
                </w:rPr>
                <w:delText xml:space="preserve">KOLEKTIV AUTORŮ. 2003. </w:delText>
              </w:r>
              <w:r w:rsidRPr="007421FB" w:rsidDel="00805D6C">
                <w:rPr>
                  <w:rFonts w:asciiTheme="minorHAnsi" w:hAnsiTheme="minorHAnsi"/>
                  <w:i/>
                  <w:color w:val="FF0000"/>
                  <w:rPrChange w:id="4166" w:author="Martin Kazík" w:date="2020-01-23T11:23:00Z">
                    <w:rPr>
                      <w:rFonts w:asciiTheme="minorHAnsi" w:hAnsiTheme="minorHAnsi"/>
                      <w:i/>
                    </w:rPr>
                  </w:rPrChange>
                </w:rPr>
                <w:delText xml:space="preserve">Total Identity. </w:delText>
              </w:r>
              <w:r w:rsidRPr="007421FB" w:rsidDel="00805D6C">
                <w:rPr>
                  <w:rFonts w:asciiTheme="minorHAnsi" w:hAnsiTheme="minorHAnsi"/>
                  <w:color w:val="FF0000"/>
                  <w:rPrChange w:id="4167" w:author="Martin Kazík" w:date="2020-01-23T11:23:00Z">
                    <w:rPr>
                      <w:rFonts w:asciiTheme="minorHAnsi" w:hAnsiTheme="minorHAnsi"/>
                    </w:rPr>
                  </w:rPrChange>
                </w:rPr>
                <w:delText>Amsterdam:</w:delText>
              </w:r>
              <w:r w:rsidRPr="007421FB" w:rsidDel="00805D6C">
                <w:rPr>
                  <w:rFonts w:asciiTheme="minorHAnsi" w:hAnsiTheme="minorHAnsi"/>
                  <w:i/>
                  <w:color w:val="FF0000"/>
                  <w:rPrChange w:id="4168" w:author="Martin Kazík" w:date="2020-01-23T11:23:00Z">
                    <w:rPr>
                      <w:rFonts w:asciiTheme="minorHAnsi" w:hAnsiTheme="minorHAnsi"/>
                      <w:i/>
                    </w:rPr>
                  </w:rPrChange>
                </w:rPr>
                <w:delText xml:space="preserve"> </w:delText>
              </w:r>
              <w:r w:rsidRPr="007421FB" w:rsidDel="00805D6C">
                <w:rPr>
                  <w:rFonts w:asciiTheme="minorHAnsi" w:hAnsiTheme="minorHAnsi"/>
                  <w:color w:val="FF0000"/>
                  <w:rPrChange w:id="4169" w:author="Martin Kazík" w:date="2020-01-23T11:23:00Z">
                    <w:rPr>
                      <w:rFonts w:asciiTheme="minorHAnsi" w:hAnsiTheme="minorHAnsi"/>
                    </w:rPr>
                  </w:rPrChange>
                </w:rPr>
                <w:delText>BIS. ISBN 9063690207.</w:delText>
              </w:r>
            </w:del>
          </w:p>
          <w:p w14:paraId="6A9C56AA" w14:textId="4B3FF541" w:rsidR="00805D6C" w:rsidRPr="00F52EEF" w:rsidRDefault="00805D6C" w:rsidP="00935F76">
            <w:pPr>
              <w:tabs>
                <w:tab w:val="left" w:pos="567"/>
              </w:tabs>
              <w:jc w:val="both"/>
              <w:rPr>
                <w:rFonts w:asciiTheme="minorHAnsi" w:hAnsiTheme="minorHAnsi" w:cstheme="minorHAnsi"/>
              </w:rPr>
            </w:pPr>
            <w:ins w:id="4170" w:author="FMK" w:date="2020-02-02T21:08:00Z">
              <w:r w:rsidRPr="00805D6C">
                <w:rPr>
                  <w:rFonts w:asciiTheme="minorHAnsi" w:hAnsiTheme="minorHAnsi" w:cstheme="minorHAnsi"/>
                </w:rPr>
                <w:t>TOMLINS, Claire T.</w:t>
              </w:r>
              <w:r>
                <w:rPr>
                  <w:rFonts w:asciiTheme="minorHAnsi" w:hAnsiTheme="minorHAnsi" w:cstheme="minorHAnsi"/>
                </w:rPr>
                <w:t xml:space="preserve"> 2016.</w:t>
              </w:r>
              <w:r w:rsidRPr="00805D6C">
                <w:rPr>
                  <w:rFonts w:asciiTheme="minorHAnsi" w:hAnsiTheme="minorHAnsi" w:cstheme="minorHAnsi"/>
                </w:rPr>
                <w:t xml:space="preserve"> </w:t>
              </w:r>
              <w:r w:rsidRPr="00805D6C">
                <w:rPr>
                  <w:rFonts w:asciiTheme="minorHAnsi" w:hAnsiTheme="minorHAnsi" w:cstheme="minorHAnsi"/>
                  <w:i/>
                  <w:rPrChange w:id="4171" w:author="FMK" w:date="2020-02-02T21:08:00Z">
                    <w:rPr>
                      <w:rFonts w:asciiTheme="minorHAnsi" w:hAnsiTheme="minorHAnsi" w:cstheme="minorHAnsi"/>
                    </w:rPr>
                  </w:rPrChange>
                </w:rPr>
                <w:t>What's your business?: corporate design strategy concepts and processes</w:t>
              </w:r>
              <w:r w:rsidRPr="00805D6C">
                <w:rPr>
                  <w:rFonts w:asciiTheme="minorHAnsi" w:hAnsiTheme="minorHAnsi" w:cstheme="minorHAnsi"/>
                </w:rPr>
                <w:t>. London: Ro</w:t>
              </w:r>
              <w:r>
                <w:rPr>
                  <w:rFonts w:asciiTheme="minorHAnsi" w:hAnsiTheme="minorHAnsi" w:cstheme="minorHAnsi"/>
                </w:rPr>
                <w:t xml:space="preserve">utledge. </w:t>
              </w:r>
              <w:r w:rsidRPr="00805D6C">
                <w:rPr>
                  <w:rFonts w:asciiTheme="minorHAnsi" w:hAnsiTheme="minorHAnsi" w:cstheme="minorHAnsi"/>
                </w:rPr>
                <w:t>ISBN 9781134762040.</w:t>
              </w:r>
            </w:ins>
          </w:p>
        </w:tc>
      </w:tr>
      <w:tr w:rsidR="005D26EA" w:rsidRPr="00F52EEF" w14:paraId="05902FF7" w14:textId="77777777" w:rsidTr="007C44CA">
        <w:tc>
          <w:tcPr>
            <w:tcW w:w="10673"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78AFA66A"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716933CB" w14:textId="77777777" w:rsidTr="007C44CA">
        <w:tc>
          <w:tcPr>
            <w:tcW w:w="560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78CC929"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3F0DE6B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359A70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2EA06B75" w14:textId="77777777" w:rsidTr="007C44CA">
        <w:tc>
          <w:tcPr>
            <w:tcW w:w="1067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BF4EFC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55D0F397" w14:textId="77777777" w:rsidTr="007C44CA">
        <w:trPr>
          <w:trHeight w:val="2615"/>
        </w:trPr>
        <w:tc>
          <w:tcPr>
            <w:tcW w:w="10673" w:type="dxa"/>
            <w:gridSpan w:val="8"/>
            <w:tcBorders>
              <w:top w:val="single" w:sz="4" w:space="0" w:color="auto"/>
              <w:left w:val="single" w:sz="4" w:space="0" w:color="auto"/>
              <w:bottom w:val="single" w:sz="4" w:space="0" w:color="auto"/>
              <w:right w:val="single" w:sz="4" w:space="0" w:color="auto"/>
            </w:tcBorders>
            <w:hideMark/>
          </w:tcPr>
          <w:p w14:paraId="5B473534" w14:textId="0CE06401" w:rsidR="005D26EA" w:rsidRPr="00F52EEF" w:rsidRDefault="0090023A" w:rsidP="0090023A">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4C1DD0AE" w14:textId="77777777" w:rsidR="005D26EA" w:rsidRPr="00F52EEF" w:rsidRDefault="005D26EA" w:rsidP="00935F76">
      <w:pPr>
        <w:tabs>
          <w:tab w:val="left" w:pos="567"/>
        </w:tabs>
        <w:rPr>
          <w:rFonts w:asciiTheme="minorHAnsi" w:hAnsiTheme="minorHAnsi" w:cstheme="minorHAnsi"/>
        </w:rPr>
      </w:pPr>
    </w:p>
    <w:tbl>
      <w:tblPr>
        <w:tblW w:w="1067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2"/>
        <w:gridCol w:w="567"/>
        <w:gridCol w:w="1134"/>
        <w:gridCol w:w="889"/>
        <w:gridCol w:w="816"/>
        <w:gridCol w:w="2155"/>
        <w:gridCol w:w="539"/>
        <w:gridCol w:w="668"/>
        <w:tblGridChange w:id="4172">
          <w:tblGrid>
            <w:gridCol w:w="3902"/>
            <w:gridCol w:w="567"/>
            <w:gridCol w:w="1134"/>
            <w:gridCol w:w="889"/>
            <w:gridCol w:w="816"/>
            <w:gridCol w:w="2155"/>
            <w:gridCol w:w="539"/>
            <w:gridCol w:w="270"/>
            <w:gridCol w:w="398"/>
            <w:gridCol w:w="10272"/>
          </w:tblGrid>
        </w:tblGridChange>
      </w:tblGrid>
      <w:tr w:rsidR="005D26EA" w:rsidRPr="00F52EEF" w14:paraId="2369BCA2" w14:textId="77777777" w:rsidTr="0007641F">
        <w:tc>
          <w:tcPr>
            <w:tcW w:w="10670"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602C5C4" w14:textId="05CCAF90" w:rsidR="005D26EA" w:rsidRPr="00F52EEF" w:rsidRDefault="005D26EA"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rPr>
              <w:lastRenderedPageBreak/>
              <w:br w:type="page"/>
            </w:r>
            <w:r w:rsidRPr="00F52EEF">
              <w:rPr>
                <w:rFonts w:asciiTheme="minorHAnsi" w:hAnsiTheme="minorHAnsi" w:cstheme="minorHAnsi"/>
                <w:color w:val="000000" w:themeColor="text1"/>
              </w:rPr>
              <w:br w:type="page"/>
            </w:r>
            <w:r w:rsidRPr="00F52EEF">
              <w:rPr>
                <w:rFonts w:asciiTheme="minorHAnsi" w:hAnsiTheme="minorHAnsi" w:cstheme="minorHAnsi"/>
                <w:b/>
                <w:color w:val="000000" w:themeColor="text1"/>
              </w:rPr>
              <w:t>B-III – Charakteristika studijního předmětu</w:t>
            </w:r>
          </w:p>
        </w:tc>
      </w:tr>
      <w:tr w:rsidR="005D26EA" w:rsidRPr="00F52EEF" w14:paraId="69CBB184" w14:textId="77777777" w:rsidTr="0007641F">
        <w:tc>
          <w:tcPr>
            <w:tcW w:w="3902" w:type="dxa"/>
            <w:tcBorders>
              <w:top w:val="double" w:sz="4" w:space="0" w:color="auto"/>
              <w:left w:val="single" w:sz="4" w:space="0" w:color="auto"/>
              <w:bottom w:val="single" w:sz="4" w:space="0" w:color="auto"/>
              <w:right w:val="single" w:sz="4" w:space="0" w:color="auto"/>
            </w:tcBorders>
            <w:shd w:val="clear" w:color="auto" w:fill="F7CAAC"/>
            <w:hideMark/>
          </w:tcPr>
          <w:p w14:paraId="2A7650D2" w14:textId="77777777" w:rsidR="005D26EA" w:rsidRPr="00F52EEF" w:rsidRDefault="005D26EA"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Název studijního předmětu</w:t>
            </w:r>
          </w:p>
        </w:tc>
        <w:tc>
          <w:tcPr>
            <w:tcW w:w="6768" w:type="dxa"/>
            <w:gridSpan w:val="7"/>
            <w:tcBorders>
              <w:top w:val="double" w:sz="4" w:space="0" w:color="auto"/>
              <w:left w:val="single" w:sz="4" w:space="0" w:color="auto"/>
              <w:bottom w:val="single" w:sz="4" w:space="0" w:color="auto"/>
              <w:right w:val="single" w:sz="4" w:space="0" w:color="auto"/>
            </w:tcBorders>
            <w:hideMark/>
          </w:tcPr>
          <w:p w14:paraId="18074416" w14:textId="77777777" w:rsidR="005D26EA" w:rsidRPr="00F52EEF" w:rsidRDefault="005D26EA"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Digitální komunikace 1</w:t>
            </w:r>
          </w:p>
        </w:tc>
      </w:tr>
      <w:tr w:rsidR="005D26EA" w:rsidRPr="00F52EEF" w14:paraId="5FC58AF2" w14:textId="77777777" w:rsidTr="0007641F">
        <w:trPr>
          <w:trHeight w:val="205"/>
        </w:trPr>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466617A1" w14:textId="77777777" w:rsidR="005D26EA" w:rsidRPr="00F52EEF" w:rsidRDefault="005D26EA" w:rsidP="00935F76">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5A54CEF" w14:textId="1A9C2CD2" w:rsidR="005D26EA" w:rsidRPr="00F52EEF" w:rsidRDefault="00C47E9C" w:rsidP="00935F76">
            <w:pPr>
              <w:tabs>
                <w:tab w:val="left" w:pos="567"/>
              </w:tabs>
              <w:autoSpaceDE w:val="0"/>
              <w:autoSpaceDN w:val="0"/>
              <w:adjustRightInd w:val="0"/>
              <w:rPr>
                <w:rFonts w:asciiTheme="minorHAnsi" w:hAnsiTheme="minorHAnsi" w:cstheme="minorHAnsi"/>
                <w:color w:val="000000" w:themeColor="text1"/>
              </w:rPr>
            </w:pPr>
            <w:r w:rsidRPr="00F52EEF">
              <w:rPr>
                <w:rFonts w:asciiTheme="minorHAnsi" w:eastAsia="Calibri" w:hAnsiTheme="minorHAnsi" w:cstheme="minorHAnsi"/>
                <w:color w:val="000000" w:themeColor="text1"/>
              </w:rPr>
              <w:t>P</w:t>
            </w:r>
            <w:r w:rsidR="005D26EA" w:rsidRPr="00F52EEF">
              <w:rPr>
                <w:rFonts w:asciiTheme="minorHAnsi" w:eastAsia="Calibri" w:hAnsiTheme="minorHAnsi" w:cstheme="minorHAnsi"/>
                <w:color w:val="000000" w:themeColor="text1"/>
              </w:rPr>
              <w:t>ovinný</w:t>
            </w:r>
            <w:r w:rsidR="00195EEF" w:rsidRPr="00F52EEF">
              <w:rPr>
                <w:rFonts w:asciiTheme="minorHAnsi" w:eastAsia="Calibri" w:hAnsiTheme="minorHAnsi" w:cstheme="minorHAnsi"/>
                <w:color w:val="000000" w:themeColor="text1"/>
              </w:rPr>
              <w:t>, ZT</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7CAAC"/>
          </w:tcPr>
          <w:p w14:paraId="33813C13" w14:textId="1CB1A790" w:rsidR="005D26EA" w:rsidRPr="00F52EEF" w:rsidRDefault="005D26EA"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7FEA6F87" w14:textId="77777777" w:rsidR="005D26EA" w:rsidRPr="00F52EEF" w:rsidRDefault="005D26EA"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2/ZS</w:t>
            </w:r>
          </w:p>
        </w:tc>
      </w:tr>
      <w:tr w:rsidR="005D26EA" w:rsidRPr="00F52EEF" w14:paraId="7793F9C0" w14:textId="77777777" w:rsidTr="0007641F">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38705E53" w14:textId="77777777" w:rsidR="005D26EA" w:rsidRPr="00F52EEF" w:rsidRDefault="005D26EA"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1B3FDBCD" w14:textId="6675EFF0" w:rsidR="005D26EA" w:rsidRPr="00F52EEF" w:rsidRDefault="005D26EA" w:rsidP="00935F76">
            <w:pPr>
              <w:tabs>
                <w:tab w:val="left" w:pos="567"/>
              </w:tabs>
              <w:autoSpaceDE w:val="0"/>
              <w:autoSpaceDN w:val="0"/>
              <w:adjustRightInd w:val="0"/>
              <w:rPr>
                <w:rFonts w:asciiTheme="minorHAnsi" w:hAnsiTheme="minorHAnsi" w:cstheme="minorHAnsi"/>
                <w:color w:val="000000" w:themeColor="text1"/>
              </w:rPr>
            </w:pPr>
            <w:r w:rsidRPr="00F52EEF">
              <w:rPr>
                <w:rFonts w:asciiTheme="minorHAnsi" w:eastAsia="Calibri" w:hAnsiTheme="minorHAnsi" w:cstheme="minorHAnsi"/>
                <w:color w:val="000000" w:themeColor="text1"/>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7BE01518" w14:textId="77777777" w:rsidR="005D26EA" w:rsidRPr="00F52EEF" w:rsidRDefault="005D26EA"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E9640D0" w14:textId="66F82391" w:rsidR="005D26EA" w:rsidRPr="00F52EEF" w:rsidRDefault="005D26EA"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10</w:t>
            </w:r>
            <w:r w:rsidR="00195EEF" w:rsidRPr="00F52EEF">
              <w:rPr>
                <w:rFonts w:asciiTheme="minorHAnsi" w:hAnsiTheme="minorHAnsi" w:cstheme="minorHAnsi"/>
                <w:color w:val="000000" w:themeColor="text1"/>
              </w:rPr>
              <w:t xml:space="preserve"> hod.</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45415895" w14:textId="77777777" w:rsidR="005D26EA" w:rsidRPr="00F52EEF" w:rsidRDefault="005D26EA"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76F030FB" w14:textId="77777777" w:rsidR="005D26EA" w:rsidRPr="00F52EEF" w:rsidRDefault="005D26EA"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4</w:t>
            </w:r>
          </w:p>
        </w:tc>
      </w:tr>
      <w:tr w:rsidR="005D26EA" w:rsidRPr="00F52EEF" w14:paraId="114F0B2D" w14:textId="77777777" w:rsidTr="0007641F">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02E14299" w14:textId="77777777" w:rsidR="005D26EA" w:rsidRPr="00F52EEF" w:rsidRDefault="005D26EA" w:rsidP="00935F76">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Prerekvizity, korekvizity, ekvivalence</w:t>
            </w:r>
          </w:p>
        </w:tc>
        <w:tc>
          <w:tcPr>
            <w:tcW w:w="6768" w:type="dxa"/>
            <w:gridSpan w:val="7"/>
            <w:tcBorders>
              <w:top w:val="single" w:sz="4" w:space="0" w:color="auto"/>
              <w:left w:val="single" w:sz="4" w:space="0" w:color="auto"/>
              <w:bottom w:val="single" w:sz="4" w:space="0" w:color="auto"/>
              <w:right w:val="single" w:sz="4" w:space="0" w:color="auto"/>
            </w:tcBorders>
          </w:tcPr>
          <w:p w14:paraId="16C4A733" w14:textId="5F052255" w:rsidR="005D26EA" w:rsidRPr="00F52EEF" w:rsidRDefault="00C47E9C"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P</w:t>
            </w:r>
            <w:r w:rsidR="00195EEF" w:rsidRPr="00F52EEF">
              <w:rPr>
                <w:rFonts w:asciiTheme="minorHAnsi" w:eastAsia="Calibri" w:hAnsiTheme="minorHAnsi" w:cstheme="minorHAnsi"/>
                <w:color w:val="000000" w:themeColor="text1"/>
              </w:rPr>
              <w:t>rerekvizity: Teorie komunikace, Teorie marketingov</w:t>
            </w:r>
            <w:ins w:id="4173" w:author="Radim Bačuvčík" w:date="2020-02-06T10:04:00Z">
              <w:r w:rsidR="00522A4C">
                <w:rPr>
                  <w:rFonts w:asciiTheme="minorHAnsi" w:eastAsia="Calibri" w:hAnsiTheme="minorHAnsi" w:cstheme="minorHAnsi"/>
                  <w:color w:val="000000" w:themeColor="text1"/>
                </w:rPr>
                <w:t>é</w:t>
              </w:r>
            </w:ins>
            <w:del w:id="4174" w:author="Radim Bačuvčík" w:date="2020-02-06T10:04:00Z">
              <w:r w:rsidR="00195EEF" w:rsidRPr="00F52EEF" w:rsidDel="00522A4C">
                <w:rPr>
                  <w:rFonts w:asciiTheme="minorHAnsi" w:eastAsia="Calibri" w:hAnsiTheme="minorHAnsi" w:cstheme="minorHAnsi"/>
                  <w:color w:val="000000" w:themeColor="text1"/>
                </w:rPr>
                <w:delText>ých</w:delText>
              </w:r>
            </w:del>
            <w:r w:rsidR="00195EEF" w:rsidRPr="00F52EEF">
              <w:rPr>
                <w:rFonts w:asciiTheme="minorHAnsi" w:eastAsia="Calibri" w:hAnsiTheme="minorHAnsi" w:cstheme="minorHAnsi"/>
                <w:color w:val="000000" w:themeColor="text1"/>
              </w:rPr>
              <w:t xml:space="preserve"> komunikac</w:t>
            </w:r>
            <w:ins w:id="4175" w:author="Radim Bačuvčík" w:date="2020-02-06T10:04:00Z">
              <w:r w:rsidR="00522A4C">
                <w:rPr>
                  <w:rFonts w:asciiTheme="minorHAnsi" w:eastAsia="Calibri" w:hAnsiTheme="minorHAnsi" w:cstheme="minorHAnsi"/>
                  <w:color w:val="000000" w:themeColor="text1"/>
                </w:rPr>
                <w:t>e</w:t>
              </w:r>
            </w:ins>
            <w:del w:id="4176" w:author="Radim Bačuvčík" w:date="2020-02-06T10:04:00Z">
              <w:r w:rsidR="00195EEF" w:rsidRPr="00F52EEF" w:rsidDel="00522A4C">
                <w:rPr>
                  <w:rFonts w:asciiTheme="minorHAnsi" w:eastAsia="Calibri" w:hAnsiTheme="minorHAnsi" w:cstheme="minorHAnsi"/>
                  <w:color w:val="000000" w:themeColor="text1"/>
                </w:rPr>
                <w:delText>í</w:delText>
              </w:r>
            </w:del>
          </w:p>
        </w:tc>
      </w:tr>
      <w:tr w:rsidR="005D26EA" w:rsidRPr="00F52EEF" w14:paraId="7BD13C03" w14:textId="77777777" w:rsidTr="0007641F">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206C77F2" w14:textId="77777777" w:rsidR="005D26EA" w:rsidRPr="00F52EEF" w:rsidRDefault="005D26EA" w:rsidP="00935F76">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C423409" w14:textId="2E3F05CC" w:rsidR="005D26EA" w:rsidRPr="00F52EEF" w:rsidRDefault="002A5D76"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Z</w:t>
            </w:r>
            <w:r w:rsidR="005D26EA" w:rsidRPr="00F52EEF">
              <w:rPr>
                <w:rFonts w:asciiTheme="minorHAnsi" w:eastAsia="Calibri" w:hAnsiTheme="minorHAnsi" w:cstheme="minorHAnsi"/>
                <w:color w:val="000000" w:themeColor="text1"/>
              </w:rPr>
              <w:t>kouška</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12D33528" w14:textId="77777777" w:rsidR="005D26EA" w:rsidRPr="00F52EEF" w:rsidRDefault="005D26EA"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BAB0AFC" w14:textId="78C678D5" w:rsidR="005D26EA" w:rsidRPr="00F52EEF" w:rsidRDefault="002A5D76"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S</w:t>
            </w:r>
            <w:r w:rsidR="005D26EA" w:rsidRPr="00F52EEF">
              <w:rPr>
                <w:rFonts w:asciiTheme="minorHAnsi" w:eastAsia="Calibri" w:hAnsiTheme="minorHAnsi" w:cstheme="minorHAnsi"/>
                <w:color w:val="000000" w:themeColor="text1"/>
              </w:rPr>
              <w:t>eminář</w:t>
            </w:r>
          </w:p>
        </w:tc>
      </w:tr>
      <w:tr w:rsidR="005D26EA" w:rsidRPr="00F52EEF" w14:paraId="2A3CE512" w14:textId="77777777" w:rsidTr="0007641F">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24F83075" w14:textId="77777777" w:rsidR="005D26EA" w:rsidRPr="00F52EEF" w:rsidRDefault="005D26EA" w:rsidP="00935F76">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Forma způsobu ověření studijních výsledků a další požadavky na studenta</w:t>
            </w:r>
          </w:p>
        </w:tc>
        <w:tc>
          <w:tcPr>
            <w:tcW w:w="6768" w:type="dxa"/>
            <w:gridSpan w:val="7"/>
            <w:tcBorders>
              <w:top w:val="single" w:sz="4" w:space="0" w:color="auto"/>
              <w:left w:val="single" w:sz="4" w:space="0" w:color="auto"/>
              <w:bottom w:val="nil"/>
              <w:right w:val="single" w:sz="4" w:space="0" w:color="auto"/>
            </w:tcBorders>
          </w:tcPr>
          <w:p w14:paraId="108A71D0" w14:textId="729B383F" w:rsidR="005D26EA" w:rsidRPr="00F52EEF" w:rsidRDefault="005D26EA" w:rsidP="00935F76">
            <w:pPr>
              <w:tabs>
                <w:tab w:val="left" w:pos="567"/>
              </w:tabs>
              <w:jc w:val="both"/>
              <w:rPr>
                <w:rFonts w:asciiTheme="minorHAnsi" w:hAnsiTheme="minorHAnsi" w:cstheme="minorHAnsi"/>
                <w:color w:val="000000" w:themeColor="text1"/>
              </w:rPr>
            </w:pPr>
          </w:p>
        </w:tc>
      </w:tr>
      <w:tr w:rsidR="005D26EA" w:rsidRPr="00F52EEF" w14:paraId="37CECAE5" w14:textId="77777777" w:rsidTr="0007641F">
        <w:trPr>
          <w:trHeight w:val="70"/>
        </w:trPr>
        <w:tc>
          <w:tcPr>
            <w:tcW w:w="10670" w:type="dxa"/>
            <w:gridSpan w:val="8"/>
            <w:tcBorders>
              <w:top w:val="nil"/>
              <w:left w:val="single" w:sz="4" w:space="0" w:color="auto"/>
              <w:bottom w:val="single" w:sz="4" w:space="0" w:color="auto"/>
              <w:right w:val="single" w:sz="4" w:space="0" w:color="auto"/>
            </w:tcBorders>
            <w:hideMark/>
          </w:tcPr>
          <w:p w14:paraId="47C9BDDA" w14:textId="1CFFC16A" w:rsidR="007C44CA" w:rsidRPr="00F52EEF" w:rsidRDefault="007C44CA" w:rsidP="00935F76">
            <w:pPr>
              <w:tabs>
                <w:tab w:val="left" w:pos="567"/>
              </w:tabs>
              <w:autoSpaceDE w:val="0"/>
              <w:autoSpaceDN w:val="0"/>
              <w:adjustRightInd w:val="0"/>
              <w:rPr>
                <w:rFonts w:asciiTheme="minorHAnsi" w:eastAsia="Calibri" w:hAnsiTheme="minorHAnsi" w:cstheme="minorHAnsi"/>
                <w:color w:val="000000" w:themeColor="text1"/>
              </w:rPr>
            </w:pPr>
            <w:r>
              <w:rPr>
                <w:rFonts w:asciiTheme="minorHAnsi" w:eastAsia="Calibri" w:hAnsiTheme="minorHAnsi" w:cstheme="minorHAnsi"/>
                <w:color w:val="000000" w:themeColor="text1"/>
              </w:rPr>
              <w:t>1.</w:t>
            </w:r>
            <w:r w:rsidRPr="00F52EEF">
              <w:rPr>
                <w:rFonts w:asciiTheme="minorHAnsi" w:eastAsia="Calibri" w:hAnsiTheme="minorHAnsi" w:cstheme="minorHAnsi"/>
                <w:color w:val="000000" w:themeColor="text1"/>
              </w:rPr>
              <w:t xml:space="preserve"> 80% účast na cvičeních</w:t>
            </w:r>
            <w:r>
              <w:rPr>
                <w:rFonts w:asciiTheme="minorHAnsi" w:eastAsia="Calibri" w:hAnsiTheme="minorHAnsi" w:cstheme="minorHAnsi"/>
                <w:color w:val="000000" w:themeColor="text1"/>
              </w:rPr>
              <w:t>.</w:t>
            </w:r>
          </w:p>
          <w:p w14:paraId="21851C81" w14:textId="1AABB815" w:rsidR="007C44CA" w:rsidRPr="00F52EEF" w:rsidRDefault="007C44CA" w:rsidP="00935F76">
            <w:pPr>
              <w:tabs>
                <w:tab w:val="left" w:pos="567"/>
              </w:tabs>
              <w:jc w:val="both"/>
              <w:rPr>
                <w:rFonts w:asciiTheme="minorHAnsi" w:eastAsia="Calibri" w:hAnsiTheme="minorHAnsi" w:cstheme="minorHAnsi"/>
                <w:color w:val="000000" w:themeColor="text1"/>
              </w:rPr>
            </w:pPr>
            <w:r>
              <w:rPr>
                <w:rFonts w:asciiTheme="minorHAnsi" w:eastAsia="Calibri" w:hAnsiTheme="minorHAnsi" w:cstheme="minorHAnsi"/>
                <w:color w:val="000000" w:themeColor="text1"/>
              </w:rPr>
              <w:t>2.</w:t>
            </w:r>
            <w:r w:rsidRPr="00F52EEF">
              <w:rPr>
                <w:rFonts w:asciiTheme="minorHAnsi" w:eastAsia="Calibri" w:hAnsiTheme="minorHAnsi" w:cstheme="minorHAnsi"/>
                <w:color w:val="000000" w:themeColor="text1"/>
              </w:rPr>
              <w:t xml:space="preserve"> Vypracování seminární práce na dané téma</w:t>
            </w:r>
            <w:r>
              <w:rPr>
                <w:rFonts w:asciiTheme="minorHAnsi" w:eastAsia="Calibri" w:hAnsiTheme="minorHAnsi" w:cstheme="minorHAnsi"/>
                <w:color w:val="000000" w:themeColor="text1"/>
              </w:rPr>
              <w:t>.</w:t>
            </w:r>
          </w:p>
          <w:p w14:paraId="7D2CB954" w14:textId="48C1B66D" w:rsidR="005D26EA" w:rsidRPr="00F52EEF" w:rsidRDefault="007C44CA" w:rsidP="00935F76">
            <w:pPr>
              <w:tabs>
                <w:tab w:val="left" w:pos="567"/>
              </w:tabs>
              <w:jc w:val="both"/>
              <w:rPr>
                <w:rFonts w:asciiTheme="minorHAnsi" w:hAnsiTheme="minorHAnsi" w:cstheme="minorHAnsi"/>
                <w:color w:val="000000" w:themeColor="text1"/>
              </w:rPr>
            </w:pPr>
            <w:r>
              <w:rPr>
                <w:rFonts w:asciiTheme="minorHAnsi" w:eastAsia="Calibri" w:hAnsiTheme="minorHAnsi" w:cstheme="minorHAnsi"/>
                <w:color w:val="000000" w:themeColor="text1"/>
              </w:rPr>
              <w:t>3.</w:t>
            </w:r>
            <w:r w:rsidRPr="00F52EEF">
              <w:rPr>
                <w:rFonts w:asciiTheme="minorHAnsi" w:eastAsia="Calibri" w:hAnsiTheme="minorHAnsi" w:cstheme="minorHAnsi"/>
                <w:color w:val="000000" w:themeColor="text1"/>
              </w:rPr>
              <w:t xml:space="preserve"> Závěrečný znalostní test</w:t>
            </w:r>
            <w:r>
              <w:rPr>
                <w:rFonts w:asciiTheme="minorHAnsi" w:eastAsia="Calibri" w:hAnsiTheme="minorHAnsi" w:cstheme="minorHAnsi"/>
                <w:color w:val="000000" w:themeColor="text1"/>
              </w:rPr>
              <w:t>.</w:t>
            </w:r>
          </w:p>
        </w:tc>
      </w:tr>
      <w:tr w:rsidR="005D26EA" w:rsidRPr="00F52EEF" w14:paraId="60BF83F6" w14:textId="77777777" w:rsidTr="0007641F">
        <w:trPr>
          <w:trHeight w:val="197"/>
        </w:trPr>
        <w:tc>
          <w:tcPr>
            <w:tcW w:w="3902" w:type="dxa"/>
            <w:tcBorders>
              <w:top w:val="nil"/>
              <w:left w:val="single" w:sz="4" w:space="0" w:color="auto"/>
              <w:bottom w:val="single" w:sz="4" w:space="0" w:color="auto"/>
              <w:right w:val="single" w:sz="4" w:space="0" w:color="auto"/>
            </w:tcBorders>
            <w:shd w:val="clear" w:color="auto" w:fill="F7CAAC"/>
            <w:hideMark/>
          </w:tcPr>
          <w:p w14:paraId="134A84F1" w14:textId="77777777" w:rsidR="005D26EA" w:rsidRPr="00F52EEF" w:rsidRDefault="005D26EA"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Garant předmětu</w:t>
            </w:r>
          </w:p>
        </w:tc>
        <w:tc>
          <w:tcPr>
            <w:tcW w:w="6768" w:type="dxa"/>
            <w:gridSpan w:val="7"/>
            <w:tcBorders>
              <w:top w:val="nil"/>
              <w:left w:val="single" w:sz="4" w:space="0" w:color="auto"/>
              <w:bottom w:val="single" w:sz="4" w:space="0" w:color="auto"/>
              <w:right w:val="single" w:sz="4" w:space="0" w:color="auto"/>
            </w:tcBorders>
            <w:hideMark/>
          </w:tcPr>
          <w:p w14:paraId="2CDACB8C" w14:textId="77777777" w:rsidR="005D26EA" w:rsidRPr="00F52EEF" w:rsidRDefault="005D26EA"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PhDr. Tomáš Šula, Ph.D. </w:t>
            </w:r>
          </w:p>
        </w:tc>
      </w:tr>
      <w:tr w:rsidR="005D26EA" w:rsidRPr="00F52EEF" w14:paraId="513E2B84" w14:textId="77777777" w:rsidTr="0007641F">
        <w:trPr>
          <w:trHeight w:val="243"/>
        </w:trPr>
        <w:tc>
          <w:tcPr>
            <w:tcW w:w="3902" w:type="dxa"/>
            <w:tcBorders>
              <w:top w:val="nil"/>
              <w:left w:val="single" w:sz="4" w:space="0" w:color="auto"/>
              <w:bottom w:val="single" w:sz="4" w:space="0" w:color="auto"/>
              <w:right w:val="single" w:sz="4" w:space="0" w:color="auto"/>
            </w:tcBorders>
            <w:shd w:val="clear" w:color="auto" w:fill="F7CAAC"/>
            <w:hideMark/>
          </w:tcPr>
          <w:p w14:paraId="2E3666DC" w14:textId="77777777" w:rsidR="005D26EA" w:rsidRPr="00F52EEF" w:rsidRDefault="005D26EA" w:rsidP="00935F76">
            <w:pPr>
              <w:tabs>
                <w:tab w:val="left" w:pos="567"/>
              </w:tabs>
              <w:rPr>
                <w:rFonts w:asciiTheme="minorHAnsi" w:hAnsiTheme="minorHAnsi" w:cstheme="minorHAnsi"/>
                <w:b/>
                <w:color w:val="000000" w:themeColor="text1"/>
              </w:rPr>
            </w:pPr>
            <w:r w:rsidRPr="00F52EEF">
              <w:rPr>
                <w:rFonts w:asciiTheme="minorHAnsi" w:hAnsiTheme="minorHAnsi" w:cstheme="minorHAnsi"/>
                <w:b/>
                <w:color w:val="000000" w:themeColor="text1"/>
              </w:rPr>
              <w:t>Zapojení garanta do výuky předmětu</w:t>
            </w:r>
          </w:p>
        </w:tc>
        <w:tc>
          <w:tcPr>
            <w:tcW w:w="6768" w:type="dxa"/>
            <w:gridSpan w:val="7"/>
            <w:tcBorders>
              <w:top w:val="nil"/>
              <w:left w:val="single" w:sz="4" w:space="0" w:color="auto"/>
              <w:bottom w:val="single" w:sz="4" w:space="0" w:color="auto"/>
              <w:right w:val="single" w:sz="4" w:space="0" w:color="auto"/>
            </w:tcBorders>
            <w:hideMark/>
          </w:tcPr>
          <w:p w14:paraId="7814CE60" w14:textId="28663561" w:rsidR="005D26EA" w:rsidRPr="00F52EEF" w:rsidRDefault="00C16557"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rPr>
              <w:t>Garant se podílí 100 % na výuce.</w:t>
            </w:r>
          </w:p>
        </w:tc>
      </w:tr>
      <w:tr w:rsidR="005D26EA" w:rsidRPr="00F52EEF" w14:paraId="0C101813" w14:textId="77777777" w:rsidTr="0007641F">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59183D7E" w14:textId="77777777" w:rsidR="005D26EA" w:rsidRPr="00F52EEF" w:rsidRDefault="005D26EA"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Vyučující</w:t>
            </w:r>
          </w:p>
        </w:tc>
        <w:tc>
          <w:tcPr>
            <w:tcW w:w="6768" w:type="dxa"/>
            <w:gridSpan w:val="7"/>
            <w:tcBorders>
              <w:top w:val="single" w:sz="4" w:space="0" w:color="auto"/>
              <w:left w:val="single" w:sz="4" w:space="0" w:color="auto"/>
              <w:bottom w:val="nil"/>
              <w:right w:val="single" w:sz="4" w:space="0" w:color="auto"/>
            </w:tcBorders>
            <w:hideMark/>
          </w:tcPr>
          <w:p w14:paraId="11FC031D" w14:textId="77777777" w:rsidR="005D26EA" w:rsidRPr="00F52EEF" w:rsidRDefault="005D26EA" w:rsidP="00935F76">
            <w:pPr>
              <w:tabs>
                <w:tab w:val="left" w:pos="567"/>
              </w:tabs>
              <w:jc w:val="both"/>
              <w:rPr>
                <w:rFonts w:asciiTheme="minorHAnsi" w:hAnsiTheme="minorHAnsi" w:cstheme="minorHAnsi"/>
                <w:color w:val="000000" w:themeColor="text1"/>
              </w:rPr>
            </w:pPr>
          </w:p>
        </w:tc>
      </w:tr>
      <w:tr w:rsidR="005D26EA" w:rsidRPr="00F52EEF" w14:paraId="026DDD32" w14:textId="77777777" w:rsidTr="0007641F">
        <w:trPr>
          <w:trHeight w:val="64"/>
        </w:trPr>
        <w:tc>
          <w:tcPr>
            <w:tcW w:w="10670" w:type="dxa"/>
            <w:gridSpan w:val="8"/>
            <w:tcBorders>
              <w:top w:val="nil"/>
              <w:left w:val="single" w:sz="4" w:space="0" w:color="auto"/>
              <w:bottom w:val="single" w:sz="4" w:space="0" w:color="auto"/>
              <w:right w:val="single" w:sz="4" w:space="0" w:color="auto"/>
            </w:tcBorders>
          </w:tcPr>
          <w:p w14:paraId="60784EA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6BA8172" w14:textId="77777777" w:rsidTr="0007641F">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4BCB850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8" w:type="dxa"/>
            <w:gridSpan w:val="7"/>
            <w:tcBorders>
              <w:top w:val="single" w:sz="4" w:space="0" w:color="auto"/>
              <w:left w:val="single" w:sz="4" w:space="0" w:color="auto"/>
              <w:bottom w:val="nil"/>
              <w:right w:val="single" w:sz="4" w:space="0" w:color="auto"/>
            </w:tcBorders>
          </w:tcPr>
          <w:p w14:paraId="59BC4546"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E115750" w14:textId="77777777" w:rsidTr="0007641F">
        <w:trPr>
          <w:trHeight w:val="2609"/>
        </w:trPr>
        <w:tc>
          <w:tcPr>
            <w:tcW w:w="10670" w:type="dxa"/>
            <w:gridSpan w:val="8"/>
            <w:tcBorders>
              <w:top w:val="nil"/>
              <w:left w:val="single" w:sz="4" w:space="0" w:color="auto"/>
              <w:bottom w:val="single" w:sz="12" w:space="0" w:color="auto"/>
              <w:right w:val="single" w:sz="4" w:space="0" w:color="auto"/>
            </w:tcBorders>
            <w:hideMark/>
          </w:tcPr>
          <w:p w14:paraId="58EEB4F7" w14:textId="1262B61E" w:rsidR="007421FB" w:rsidRPr="007421FB" w:rsidRDefault="005D26EA" w:rsidP="007421FB">
            <w:pPr>
              <w:tabs>
                <w:tab w:val="left" w:pos="567"/>
              </w:tabs>
              <w:jc w:val="both"/>
              <w:rPr>
                <w:ins w:id="4177" w:author="Martin Kazík" w:date="2020-01-23T11:23:00Z"/>
                <w:rFonts w:asciiTheme="minorHAnsi" w:hAnsiTheme="minorHAnsi" w:cstheme="minorHAnsi"/>
              </w:rPr>
            </w:pPr>
            <w:del w:id="4178" w:author="Martin Kazík" w:date="2020-01-23T11:23:00Z">
              <w:r w:rsidRPr="00F52EEF">
                <w:rPr>
                  <w:rFonts w:asciiTheme="minorHAnsi" w:hAnsiTheme="minorHAnsi" w:cstheme="minorHAnsi"/>
                </w:rPr>
                <w:delText>Cílem předmětu je seznámit studenty s marketingovými nástroji internetu, zvládnout základní dovednosti při jejich uplatnění v praxi. Hlavní důraz je kladen na pochopení funkcí a možností těchto nástrojů a jejich správném nasazení v kontextu k marketingovým komunikacím. Vedle zvládnutí efektivního využívání internetu jako informačního a komunikačního zdroje se předmět věnuje přípravě internetových reklamních kampaní pro různé typy internetových projektů.</w:delText>
              </w:r>
            </w:del>
            <w:ins w:id="4179" w:author="Martin Kazík" w:date="2020-01-23T11:23:00Z">
              <w:r w:rsidR="007421FB" w:rsidRPr="007421FB">
                <w:rPr>
                  <w:rFonts w:asciiTheme="minorHAnsi" w:hAnsiTheme="minorHAnsi" w:cstheme="minorHAnsi"/>
                  <w:b/>
                  <w:bCs/>
                </w:rPr>
                <w:t>Probíraná témata:</w:t>
              </w:r>
              <w:r w:rsidR="007421FB" w:rsidRPr="007421FB">
                <w:rPr>
                  <w:rFonts w:asciiTheme="minorHAnsi" w:hAnsiTheme="minorHAnsi" w:cstheme="minorHAnsi"/>
                </w:rPr>
                <w:t> </w:t>
              </w:r>
            </w:ins>
          </w:p>
          <w:p w14:paraId="58A152BA" w14:textId="77777777" w:rsidR="007421FB" w:rsidRPr="007421FB" w:rsidRDefault="007421FB" w:rsidP="007421FB">
            <w:pPr>
              <w:tabs>
                <w:tab w:val="left" w:pos="567"/>
              </w:tabs>
              <w:jc w:val="both"/>
              <w:rPr>
                <w:ins w:id="4180" w:author="Martin Kazík" w:date="2020-01-23T11:23:00Z"/>
                <w:rFonts w:asciiTheme="minorHAnsi" w:hAnsiTheme="minorHAnsi" w:cstheme="minorHAnsi"/>
              </w:rPr>
            </w:pPr>
            <w:ins w:id="4181" w:author="Martin Kazík" w:date="2020-01-23T11:23:00Z">
              <w:r w:rsidRPr="007421FB">
                <w:rPr>
                  <w:rFonts w:asciiTheme="minorHAnsi" w:hAnsiTheme="minorHAnsi" w:cstheme="minorHAnsi"/>
                </w:rPr>
                <w:t>- historie </w:t>
              </w:r>
            </w:ins>
          </w:p>
          <w:p w14:paraId="3FEF9218" w14:textId="77777777" w:rsidR="007421FB" w:rsidRPr="007421FB" w:rsidRDefault="007421FB" w:rsidP="007421FB">
            <w:pPr>
              <w:tabs>
                <w:tab w:val="left" w:pos="567"/>
              </w:tabs>
              <w:jc w:val="both"/>
              <w:rPr>
                <w:ins w:id="4182" w:author="Martin Kazík" w:date="2020-01-23T11:23:00Z"/>
                <w:rFonts w:asciiTheme="minorHAnsi" w:hAnsiTheme="minorHAnsi" w:cstheme="minorHAnsi"/>
              </w:rPr>
            </w:pPr>
            <w:ins w:id="4183" w:author="Martin Kazík" w:date="2020-01-23T11:23:00Z">
              <w:r w:rsidRPr="007421FB">
                <w:rPr>
                  <w:rFonts w:asciiTheme="minorHAnsi" w:hAnsiTheme="minorHAnsi" w:cstheme="minorHAnsi"/>
                </w:rPr>
                <w:t>- základní pojmy </w:t>
              </w:r>
            </w:ins>
          </w:p>
          <w:p w14:paraId="64C48B77" w14:textId="77777777" w:rsidR="007421FB" w:rsidRPr="007421FB" w:rsidRDefault="007421FB" w:rsidP="007421FB">
            <w:pPr>
              <w:tabs>
                <w:tab w:val="left" w:pos="567"/>
              </w:tabs>
              <w:jc w:val="both"/>
              <w:rPr>
                <w:ins w:id="4184" w:author="Martin Kazík" w:date="2020-01-23T11:23:00Z"/>
                <w:rFonts w:asciiTheme="minorHAnsi" w:hAnsiTheme="minorHAnsi" w:cstheme="minorHAnsi"/>
              </w:rPr>
            </w:pPr>
            <w:ins w:id="4185" w:author="Martin Kazík" w:date="2020-01-23T11:23:00Z">
              <w:r w:rsidRPr="007421FB">
                <w:rPr>
                  <w:rFonts w:asciiTheme="minorHAnsi" w:hAnsiTheme="minorHAnsi" w:cstheme="minorHAnsi"/>
                </w:rPr>
                <w:t>- e-marketing z pohledu marketingového mixu </w:t>
              </w:r>
            </w:ins>
          </w:p>
          <w:p w14:paraId="632751E2" w14:textId="77777777" w:rsidR="007421FB" w:rsidRPr="007421FB" w:rsidRDefault="007421FB" w:rsidP="007421FB">
            <w:pPr>
              <w:tabs>
                <w:tab w:val="left" w:pos="567"/>
              </w:tabs>
              <w:jc w:val="both"/>
              <w:rPr>
                <w:ins w:id="4186" w:author="Martin Kazík" w:date="2020-01-23T11:23:00Z"/>
                <w:rFonts w:asciiTheme="minorHAnsi" w:hAnsiTheme="minorHAnsi" w:cstheme="minorHAnsi"/>
              </w:rPr>
            </w:pPr>
            <w:ins w:id="4187" w:author="Martin Kazík" w:date="2020-01-23T11:23:00Z">
              <w:r w:rsidRPr="007421FB">
                <w:rPr>
                  <w:rFonts w:asciiTheme="minorHAnsi" w:hAnsiTheme="minorHAnsi" w:cstheme="minorHAnsi"/>
                </w:rPr>
                <w:t>- webová prezentace - základní pravidla </w:t>
              </w:r>
            </w:ins>
          </w:p>
          <w:p w14:paraId="767D3C64" w14:textId="77777777" w:rsidR="007421FB" w:rsidRPr="007421FB" w:rsidRDefault="007421FB" w:rsidP="007421FB">
            <w:pPr>
              <w:tabs>
                <w:tab w:val="left" w:pos="567"/>
              </w:tabs>
              <w:jc w:val="both"/>
              <w:rPr>
                <w:ins w:id="4188" w:author="Martin Kazík" w:date="2020-01-23T11:23:00Z"/>
                <w:rFonts w:asciiTheme="minorHAnsi" w:hAnsiTheme="minorHAnsi" w:cstheme="minorHAnsi"/>
              </w:rPr>
            </w:pPr>
            <w:ins w:id="4189" w:author="Martin Kazík" w:date="2020-01-23T11:23:00Z">
              <w:r w:rsidRPr="007421FB">
                <w:rPr>
                  <w:rFonts w:asciiTheme="minorHAnsi" w:hAnsiTheme="minorHAnsi" w:cstheme="minorHAnsi"/>
                </w:rPr>
                <w:t>- technologie </w:t>
              </w:r>
            </w:ins>
          </w:p>
          <w:p w14:paraId="3D82BABE" w14:textId="77777777" w:rsidR="007421FB" w:rsidRPr="007421FB" w:rsidRDefault="007421FB" w:rsidP="007421FB">
            <w:pPr>
              <w:tabs>
                <w:tab w:val="left" w:pos="567"/>
              </w:tabs>
              <w:jc w:val="both"/>
              <w:rPr>
                <w:ins w:id="4190" w:author="Martin Kazík" w:date="2020-01-23T11:23:00Z"/>
                <w:rFonts w:asciiTheme="minorHAnsi" w:hAnsiTheme="minorHAnsi" w:cstheme="minorHAnsi"/>
              </w:rPr>
            </w:pPr>
            <w:ins w:id="4191" w:author="Martin Kazík" w:date="2020-01-23T11:23:00Z">
              <w:r w:rsidRPr="007421FB">
                <w:rPr>
                  <w:rFonts w:asciiTheme="minorHAnsi" w:hAnsiTheme="minorHAnsi" w:cstheme="minorHAnsi"/>
                </w:rPr>
                <w:t>- srovnání internetu s ostatními masmédii </w:t>
              </w:r>
            </w:ins>
          </w:p>
          <w:p w14:paraId="5B42F2F3" w14:textId="77777777" w:rsidR="007421FB" w:rsidRPr="007421FB" w:rsidRDefault="007421FB" w:rsidP="007421FB">
            <w:pPr>
              <w:tabs>
                <w:tab w:val="left" w:pos="567"/>
              </w:tabs>
              <w:jc w:val="both"/>
              <w:rPr>
                <w:ins w:id="4192" w:author="Martin Kazík" w:date="2020-01-23T11:23:00Z"/>
                <w:rFonts w:asciiTheme="minorHAnsi" w:hAnsiTheme="minorHAnsi" w:cstheme="minorHAnsi"/>
              </w:rPr>
            </w:pPr>
            <w:ins w:id="4193" w:author="Martin Kazík" w:date="2020-01-23T11:23:00Z">
              <w:r w:rsidRPr="007421FB">
                <w:rPr>
                  <w:rFonts w:asciiTheme="minorHAnsi" w:hAnsiTheme="minorHAnsi" w:cstheme="minorHAnsi"/>
                </w:rPr>
                <w:t>- e-commerce (B2B, B2C, C2C, A2C, E2E) </w:t>
              </w:r>
            </w:ins>
          </w:p>
          <w:p w14:paraId="326F2BA5" w14:textId="77777777" w:rsidR="007421FB" w:rsidRPr="007421FB" w:rsidRDefault="007421FB" w:rsidP="007421FB">
            <w:pPr>
              <w:tabs>
                <w:tab w:val="left" w:pos="567"/>
              </w:tabs>
              <w:jc w:val="both"/>
              <w:rPr>
                <w:ins w:id="4194" w:author="Martin Kazík" w:date="2020-01-23T11:23:00Z"/>
                <w:rFonts w:asciiTheme="minorHAnsi" w:hAnsiTheme="minorHAnsi" w:cstheme="minorHAnsi"/>
              </w:rPr>
            </w:pPr>
            <w:ins w:id="4195" w:author="Martin Kazík" w:date="2020-01-23T11:23:00Z">
              <w:r w:rsidRPr="007421FB">
                <w:rPr>
                  <w:rFonts w:asciiTheme="minorHAnsi" w:hAnsiTheme="minorHAnsi" w:cstheme="minorHAnsi"/>
                </w:rPr>
                <w:t>- elektronická značka, domény, e-metrika </w:t>
              </w:r>
            </w:ins>
          </w:p>
          <w:p w14:paraId="6DEA2AD6" w14:textId="77777777" w:rsidR="007421FB" w:rsidRPr="007421FB" w:rsidRDefault="007421FB" w:rsidP="007421FB">
            <w:pPr>
              <w:tabs>
                <w:tab w:val="left" w:pos="567"/>
              </w:tabs>
              <w:jc w:val="both"/>
              <w:rPr>
                <w:ins w:id="4196" w:author="Martin Kazík" w:date="2020-01-23T11:23:00Z"/>
                <w:rFonts w:asciiTheme="minorHAnsi" w:hAnsiTheme="minorHAnsi" w:cstheme="minorHAnsi"/>
              </w:rPr>
            </w:pPr>
            <w:ins w:id="4197" w:author="Martin Kazík" w:date="2020-01-23T11:23:00Z">
              <w:r w:rsidRPr="007421FB">
                <w:rPr>
                  <w:rFonts w:asciiTheme="minorHAnsi" w:hAnsiTheme="minorHAnsi" w:cstheme="minorHAnsi"/>
                </w:rPr>
                <w:t>- jak vytvořit webovou prezentaci </w:t>
              </w:r>
            </w:ins>
          </w:p>
          <w:p w14:paraId="4B7A4209" w14:textId="77777777" w:rsidR="007421FB" w:rsidRPr="007421FB" w:rsidRDefault="007421FB" w:rsidP="007421FB">
            <w:pPr>
              <w:tabs>
                <w:tab w:val="left" w:pos="567"/>
              </w:tabs>
              <w:jc w:val="both"/>
              <w:rPr>
                <w:ins w:id="4198" w:author="Martin Kazík" w:date="2020-01-23T11:23:00Z"/>
                <w:rFonts w:asciiTheme="minorHAnsi" w:hAnsiTheme="minorHAnsi" w:cstheme="minorHAnsi"/>
              </w:rPr>
            </w:pPr>
            <w:ins w:id="4199" w:author="Martin Kazík" w:date="2020-01-23T11:23:00Z">
              <w:r w:rsidRPr="007421FB">
                <w:rPr>
                  <w:rFonts w:asciiTheme="minorHAnsi" w:hAnsiTheme="minorHAnsi" w:cstheme="minorHAnsi"/>
                </w:rPr>
                <w:t>- IT vs. marketingové komunikace </w:t>
              </w:r>
            </w:ins>
          </w:p>
          <w:p w14:paraId="2C443B7F" w14:textId="77777777" w:rsidR="007421FB" w:rsidRPr="007421FB" w:rsidRDefault="007421FB" w:rsidP="007421FB">
            <w:pPr>
              <w:tabs>
                <w:tab w:val="left" w:pos="567"/>
              </w:tabs>
              <w:jc w:val="both"/>
              <w:rPr>
                <w:ins w:id="4200" w:author="Martin Kazík" w:date="2020-01-23T11:23:00Z"/>
                <w:rFonts w:asciiTheme="minorHAnsi" w:hAnsiTheme="minorHAnsi" w:cstheme="minorHAnsi"/>
              </w:rPr>
            </w:pPr>
            <w:ins w:id="4201" w:author="Martin Kazík" w:date="2020-01-23T11:23:00Z">
              <w:r w:rsidRPr="007421FB">
                <w:rPr>
                  <w:rFonts w:asciiTheme="minorHAnsi" w:hAnsiTheme="minorHAnsi" w:cstheme="minorHAnsi"/>
                </w:rPr>
                <w:t>- aplikace grafického manuálu na webovou prezentaci </w:t>
              </w:r>
            </w:ins>
          </w:p>
          <w:p w14:paraId="50AB4403" w14:textId="77777777" w:rsidR="007421FB" w:rsidRPr="007421FB" w:rsidRDefault="007421FB" w:rsidP="007421FB">
            <w:pPr>
              <w:tabs>
                <w:tab w:val="left" w:pos="567"/>
              </w:tabs>
              <w:jc w:val="both"/>
              <w:rPr>
                <w:ins w:id="4202" w:author="Martin Kazík" w:date="2020-01-23T11:23:00Z"/>
                <w:rFonts w:asciiTheme="minorHAnsi" w:hAnsiTheme="minorHAnsi" w:cstheme="minorHAnsi"/>
              </w:rPr>
            </w:pPr>
            <w:ins w:id="4203" w:author="Martin Kazík" w:date="2020-01-23T11:23:00Z">
              <w:r w:rsidRPr="007421FB">
                <w:rPr>
                  <w:rFonts w:asciiTheme="minorHAnsi" w:hAnsiTheme="minorHAnsi" w:cstheme="minorHAnsi"/>
                </w:rPr>
                <w:t>- jak zvýšit návštěvnost svého webu </w:t>
              </w:r>
            </w:ins>
          </w:p>
          <w:p w14:paraId="555D0EDD" w14:textId="77777777" w:rsidR="007421FB" w:rsidRPr="007421FB" w:rsidRDefault="007421FB" w:rsidP="007421FB">
            <w:pPr>
              <w:tabs>
                <w:tab w:val="left" w:pos="567"/>
              </w:tabs>
              <w:jc w:val="both"/>
              <w:rPr>
                <w:ins w:id="4204" w:author="Martin Kazík" w:date="2020-01-23T11:23:00Z"/>
                <w:rFonts w:asciiTheme="minorHAnsi" w:hAnsiTheme="minorHAnsi" w:cstheme="minorHAnsi"/>
              </w:rPr>
            </w:pPr>
            <w:ins w:id="4205" w:author="Martin Kazík" w:date="2020-01-23T11:23:00Z">
              <w:r w:rsidRPr="007421FB">
                <w:rPr>
                  <w:rFonts w:asciiTheme="minorHAnsi" w:hAnsiTheme="minorHAnsi" w:cstheme="minorHAnsi"/>
                </w:rPr>
                <w:t>- zpravodajské systémy </w:t>
              </w:r>
            </w:ins>
          </w:p>
          <w:p w14:paraId="5C04C549" w14:textId="1EEB7E5B" w:rsidR="005D26EA" w:rsidRPr="00F52EEF" w:rsidRDefault="007421FB" w:rsidP="00935F76">
            <w:pPr>
              <w:tabs>
                <w:tab w:val="left" w:pos="567"/>
              </w:tabs>
              <w:jc w:val="both"/>
              <w:rPr>
                <w:rFonts w:asciiTheme="minorHAnsi" w:hAnsiTheme="minorHAnsi" w:cstheme="minorHAnsi"/>
              </w:rPr>
            </w:pPr>
            <w:ins w:id="4206" w:author="Martin Kazík" w:date="2020-01-23T11:23:00Z">
              <w:r w:rsidRPr="007421FB">
                <w:rPr>
                  <w:rFonts w:asciiTheme="minorHAnsi" w:hAnsiTheme="minorHAnsi" w:cstheme="minorHAnsi"/>
                </w:rPr>
                <w:t>- co je třeba učinit před spuštěním webové prezentace </w:t>
              </w:r>
            </w:ins>
          </w:p>
        </w:tc>
      </w:tr>
      <w:tr w:rsidR="005D26EA" w:rsidRPr="00F52EEF" w14:paraId="069EF974" w14:textId="77777777" w:rsidTr="0007641F">
        <w:trPr>
          <w:trHeight w:val="265"/>
        </w:trPr>
        <w:tc>
          <w:tcPr>
            <w:tcW w:w="4469" w:type="dxa"/>
            <w:gridSpan w:val="2"/>
            <w:tcBorders>
              <w:top w:val="nil"/>
              <w:left w:val="single" w:sz="4" w:space="0" w:color="auto"/>
              <w:bottom w:val="single" w:sz="4" w:space="0" w:color="auto"/>
              <w:right w:val="single" w:sz="4" w:space="0" w:color="auto"/>
            </w:tcBorders>
            <w:shd w:val="clear" w:color="auto" w:fill="F7CAAC"/>
            <w:hideMark/>
          </w:tcPr>
          <w:p w14:paraId="3A4F711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6"/>
            <w:tcBorders>
              <w:top w:val="nil"/>
              <w:left w:val="single" w:sz="4" w:space="0" w:color="auto"/>
              <w:bottom w:val="nil"/>
              <w:right w:val="single" w:sz="4" w:space="0" w:color="auto"/>
            </w:tcBorders>
          </w:tcPr>
          <w:p w14:paraId="14B1DE0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63017FD" w14:textId="77777777" w:rsidTr="007421FB">
        <w:tblPrEx>
          <w:tblW w:w="1067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207" w:author="Martin Kazík" w:date="2020-01-23T11:23:00Z">
            <w:tblPrEx>
              <w:tblW w:w="1067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78"/>
          <w:trPrChange w:id="4208" w:author="Martin Kazík" w:date="2020-01-23T11:23:00Z">
            <w:trPr>
              <w:gridBefore w:val="8"/>
              <w:trHeight w:val="3644"/>
            </w:trPr>
          </w:trPrChange>
        </w:trPr>
        <w:tc>
          <w:tcPr>
            <w:tcW w:w="10670" w:type="dxa"/>
            <w:gridSpan w:val="8"/>
            <w:tcBorders>
              <w:top w:val="nil"/>
              <w:left w:val="single" w:sz="4" w:space="0" w:color="auto"/>
              <w:bottom w:val="single" w:sz="4" w:space="0" w:color="auto"/>
              <w:right w:val="single" w:sz="4" w:space="0" w:color="auto"/>
            </w:tcBorders>
            <w:tcPrChange w:id="4209" w:author="Martin Kazík" w:date="2020-01-23T11:23:00Z">
              <w:tcPr>
                <w:tcW w:w="10670" w:type="dxa"/>
                <w:gridSpan w:val="2"/>
                <w:tcBorders>
                  <w:top w:val="nil"/>
                  <w:left w:val="single" w:sz="4" w:space="0" w:color="auto"/>
                  <w:bottom w:val="single" w:sz="4" w:space="0" w:color="auto"/>
                  <w:right w:val="single" w:sz="4" w:space="0" w:color="auto"/>
                </w:tcBorders>
              </w:tcPr>
            </w:tcPrChange>
          </w:tcPr>
          <w:p w14:paraId="1BD47AE2" w14:textId="77777777" w:rsidR="005D26EA" w:rsidRPr="007C44CA" w:rsidRDefault="005D26EA" w:rsidP="00935F76">
            <w:pPr>
              <w:tabs>
                <w:tab w:val="left" w:pos="567"/>
              </w:tabs>
              <w:jc w:val="both"/>
              <w:rPr>
                <w:rFonts w:asciiTheme="minorHAnsi" w:hAnsiTheme="minorHAnsi" w:cstheme="minorHAnsi"/>
                <w:b/>
              </w:rPr>
            </w:pPr>
            <w:r w:rsidRPr="007C44CA">
              <w:rPr>
                <w:rFonts w:asciiTheme="minorHAnsi" w:hAnsiTheme="minorHAnsi" w:cstheme="minorHAnsi"/>
                <w:b/>
              </w:rPr>
              <w:t>Povinná literatura:</w:t>
            </w:r>
          </w:p>
          <w:p w14:paraId="417AFC3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JANOUCH, Viktor. 2014. </w:t>
            </w:r>
            <w:r w:rsidRPr="00F52EEF">
              <w:rPr>
                <w:rFonts w:asciiTheme="minorHAnsi" w:hAnsiTheme="minorHAnsi" w:cstheme="minorHAnsi"/>
                <w:i/>
              </w:rPr>
              <w:t>Internetový marketing.</w:t>
            </w:r>
            <w:r w:rsidRPr="00F52EEF">
              <w:rPr>
                <w:rFonts w:asciiTheme="minorHAnsi" w:hAnsiTheme="minorHAnsi" w:cstheme="minorHAnsi"/>
              </w:rPr>
              <w:t xml:space="preserve"> 2. vyd. Brno: Computer Press. ISBN 978-80-251-4311-7.</w:t>
            </w:r>
          </w:p>
          <w:p w14:paraId="262B2BE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ŘEZÁČ, Jan. 2014.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ostrý jako břitva: návrh fungujícího webu pro webdesignery a zadavatele projektů.</w:t>
            </w:r>
            <w:r w:rsidRPr="00F52EEF">
              <w:rPr>
                <w:rFonts w:asciiTheme="minorHAnsi" w:hAnsiTheme="minorHAnsi" w:cstheme="minorHAnsi"/>
              </w:rPr>
              <w:t xml:space="preserve"> Jihlava: Baroque Partners. ISBN 978-80-87923-01-6. </w:t>
            </w:r>
          </w:p>
          <w:p w14:paraId="613F961A" w14:textId="77777777" w:rsidR="005D26EA" w:rsidRPr="00F52EEF" w:rsidRDefault="005D26EA" w:rsidP="00935F76">
            <w:pPr>
              <w:tabs>
                <w:tab w:val="left" w:pos="567"/>
              </w:tabs>
              <w:jc w:val="both"/>
              <w:rPr>
                <w:rFonts w:asciiTheme="minorHAnsi" w:hAnsiTheme="minorHAnsi" w:cstheme="minorHAnsi"/>
              </w:rPr>
            </w:pPr>
          </w:p>
          <w:p w14:paraId="5F6E6033" w14:textId="77777777" w:rsidR="005D26EA" w:rsidRPr="007C44CA" w:rsidRDefault="005D26EA" w:rsidP="00935F76">
            <w:pPr>
              <w:tabs>
                <w:tab w:val="left" w:pos="567"/>
              </w:tabs>
              <w:jc w:val="both"/>
              <w:rPr>
                <w:rFonts w:asciiTheme="minorHAnsi" w:hAnsiTheme="minorHAnsi" w:cstheme="minorHAnsi"/>
                <w:b/>
              </w:rPr>
            </w:pPr>
            <w:r w:rsidRPr="007C44CA">
              <w:rPr>
                <w:rFonts w:asciiTheme="minorHAnsi" w:hAnsiTheme="minorHAnsi" w:cstheme="minorHAnsi"/>
                <w:b/>
              </w:rPr>
              <w:t>Doporučená literatura:</w:t>
            </w:r>
          </w:p>
          <w:p w14:paraId="2744DBDF" w14:textId="1B60341D" w:rsidR="007421FB" w:rsidRPr="007421FB" w:rsidDel="00B44246" w:rsidRDefault="007421FB" w:rsidP="007421FB">
            <w:pPr>
              <w:tabs>
                <w:tab w:val="left" w:pos="567"/>
              </w:tabs>
              <w:jc w:val="both"/>
              <w:rPr>
                <w:del w:id="4210" w:author="FMK" w:date="2020-02-02T18:07:00Z"/>
                <w:rFonts w:asciiTheme="minorHAnsi" w:hAnsiTheme="minorHAnsi"/>
                <w:color w:val="FF0000"/>
                <w:rPrChange w:id="4211" w:author="Martin Kazík" w:date="2020-01-23T11:23:00Z">
                  <w:rPr>
                    <w:del w:id="4212" w:author="FMK" w:date="2020-02-02T18:07:00Z"/>
                    <w:rFonts w:asciiTheme="minorHAnsi" w:hAnsiTheme="minorHAnsi"/>
                  </w:rPr>
                </w:rPrChange>
              </w:rPr>
            </w:pPr>
            <w:del w:id="4213" w:author="FMK" w:date="2020-02-02T18:07:00Z">
              <w:r w:rsidRPr="007421FB" w:rsidDel="00B44246">
                <w:rPr>
                  <w:rFonts w:asciiTheme="minorHAnsi" w:hAnsiTheme="minorHAnsi"/>
                  <w:color w:val="FF0000"/>
                  <w:rPrChange w:id="4214" w:author="Martin Kazík" w:date="2020-01-23T11:23:00Z">
                    <w:rPr>
                      <w:rFonts w:asciiTheme="minorHAnsi" w:hAnsiTheme="minorHAnsi"/>
                    </w:rPr>
                  </w:rPrChange>
                </w:rPr>
                <w:delText xml:space="preserve">MILLER, Michael. </w:delText>
              </w:r>
              <w:r w:rsidR="005D26EA" w:rsidRPr="00F52EEF" w:rsidDel="00B44246">
                <w:rPr>
                  <w:rFonts w:asciiTheme="minorHAnsi" w:hAnsiTheme="minorHAnsi" w:cstheme="minorHAnsi"/>
                </w:rPr>
                <w:delText xml:space="preserve">2009. </w:delText>
              </w:r>
              <w:r w:rsidR="005D26EA" w:rsidRPr="00F52EEF" w:rsidDel="00B44246">
                <w:rPr>
                  <w:rFonts w:asciiTheme="minorHAnsi" w:hAnsiTheme="minorHAnsi" w:cstheme="minorHAnsi"/>
                  <w:i/>
                </w:rPr>
                <w:delText>YouTube for business: online video marketing for any business.</w:delText>
              </w:r>
              <w:r w:rsidR="005D26EA" w:rsidRPr="00F52EEF" w:rsidDel="00B44246">
                <w:rPr>
                  <w:rFonts w:asciiTheme="minorHAnsi" w:hAnsiTheme="minorHAnsi" w:cstheme="minorHAnsi"/>
                </w:rPr>
                <w:delText xml:space="preserve"> Indianapolis, Ind.: Que. ISBN 978-0-7897-3797-7.</w:delText>
              </w:r>
            </w:del>
            <w:ins w:id="4215" w:author="Martin Kazík" w:date="2020-01-23T11:23:00Z">
              <w:del w:id="4216" w:author="FMK" w:date="2020-02-02T18:07:00Z">
                <w:r w:rsidRPr="007421FB" w:rsidDel="00B44246">
                  <w:rPr>
                    <w:rFonts w:asciiTheme="minorHAnsi" w:hAnsiTheme="minorHAnsi" w:cstheme="minorHAnsi"/>
                    <w:color w:val="FF0000"/>
                  </w:rPr>
                  <w:delText>Internetový marketing s YouTube: průvodce využitím on-line videa v byznysu. Brno: Computer Press, 2012, 296 s. ISBN 9788025136720. </w:delText>
                </w:r>
              </w:del>
            </w:ins>
          </w:p>
          <w:p w14:paraId="2C09C2C9" w14:textId="44BCAC97" w:rsidR="00B44246" w:rsidRDefault="007421FB" w:rsidP="007421FB">
            <w:pPr>
              <w:tabs>
                <w:tab w:val="left" w:pos="567"/>
              </w:tabs>
              <w:jc w:val="both"/>
              <w:rPr>
                <w:ins w:id="4217" w:author="FMK" w:date="2020-02-02T18:04:00Z"/>
                <w:rFonts w:asciiTheme="minorHAnsi" w:hAnsiTheme="minorHAnsi"/>
                <w:color w:val="FF0000"/>
              </w:rPr>
            </w:pPr>
            <w:del w:id="4218" w:author="FMK" w:date="2020-02-02T18:05:00Z">
              <w:r w:rsidRPr="007421FB" w:rsidDel="00B44246">
                <w:rPr>
                  <w:rFonts w:asciiTheme="minorHAnsi" w:hAnsiTheme="minorHAnsi"/>
                  <w:color w:val="FF0000"/>
                  <w:rPrChange w:id="4219" w:author="Martin Kazík" w:date="2020-01-23T11:23:00Z">
                    <w:rPr>
                      <w:rFonts w:asciiTheme="minorHAnsi" w:hAnsiTheme="minorHAnsi"/>
                    </w:rPr>
                  </w:rPrChange>
                </w:rPr>
                <w:delText>CLIFTON, Brian. 2012.</w:delText>
              </w:r>
              <w:r w:rsidR="005D26EA" w:rsidRPr="00F52EEF" w:rsidDel="00B44246">
                <w:rPr>
                  <w:rFonts w:asciiTheme="minorHAnsi" w:hAnsiTheme="minorHAnsi" w:cstheme="minorHAnsi"/>
                </w:rPr>
                <w:delText xml:space="preserve"> </w:delText>
              </w:r>
            </w:del>
            <w:ins w:id="4220" w:author="Martin Kazík" w:date="2020-01-23T11:23:00Z">
              <w:del w:id="4221" w:author="FMK" w:date="2020-02-02T18:05:00Z">
                <w:r w:rsidRPr="007421FB" w:rsidDel="00B44246">
                  <w:rPr>
                    <w:rFonts w:asciiTheme="minorHAnsi" w:hAnsiTheme="minorHAnsi" w:cstheme="minorHAnsi"/>
                    <w:color w:val="FF0000"/>
                  </w:rPr>
                  <w:delText> </w:delText>
                </w:r>
              </w:del>
            </w:ins>
            <w:del w:id="4222" w:author="FMK" w:date="2020-02-02T18:05:00Z">
              <w:r w:rsidRPr="007421FB" w:rsidDel="00B44246">
                <w:rPr>
                  <w:rFonts w:asciiTheme="minorHAnsi" w:hAnsiTheme="minorHAnsi"/>
                  <w:i/>
                  <w:color w:val="FF0000"/>
                  <w:rPrChange w:id="4223" w:author="Martin Kazík" w:date="2020-01-23T11:23:00Z">
                    <w:rPr>
                      <w:rFonts w:asciiTheme="minorHAnsi" w:hAnsiTheme="minorHAnsi"/>
                      <w:i/>
                    </w:rPr>
                  </w:rPrChange>
                </w:rPr>
                <w:delText>Advanced</w:delText>
              </w:r>
              <w:r w:rsidR="005D26EA" w:rsidRPr="00F52EEF" w:rsidDel="00B44246">
                <w:rPr>
                  <w:rFonts w:asciiTheme="minorHAnsi" w:hAnsiTheme="minorHAnsi" w:cstheme="minorHAnsi"/>
                  <w:i/>
                  <w:iCs/>
                </w:rPr>
                <w:delText xml:space="preserve"> </w:delText>
              </w:r>
            </w:del>
            <w:ins w:id="4224" w:author="Martin Kazík" w:date="2020-01-23T11:23:00Z">
              <w:del w:id="4225" w:author="FMK" w:date="2020-02-02T18:05:00Z">
                <w:r w:rsidRPr="007421FB" w:rsidDel="00B44246">
                  <w:rPr>
                    <w:rFonts w:asciiTheme="minorHAnsi" w:hAnsiTheme="minorHAnsi" w:cstheme="minorHAnsi"/>
                    <w:i/>
                    <w:iCs/>
                    <w:color w:val="FF0000"/>
                  </w:rPr>
                  <w:delText> </w:delText>
                </w:r>
              </w:del>
            </w:ins>
            <w:del w:id="4226" w:author="FMK" w:date="2020-02-02T18:05:00Z">
              <w:r w:rsidRPr="007421FB" w:rsidDel="00B44246">
                <w:rPr>
                  <w:rFonts w:asciiTheme="minorHAnsi" w:hAnsiTheme="minorHAnsi"/>
                  <w:i/>
                  <w:color w:val="FF0000"/>
                  <w:rPrChange w:id="4227" w:author="Martin Kazík" w:date="2020-01-23T11:23:00Z">
                    <w:rPr>
                      <w:rFonts w:asciiTheme="minorHAnsi" w:hAnsiTheme="minorHAnsi"/>
                      <w:i/>
                    </w:rPr>
                  </w:rPrChange>
                </w:rPr>
                <w:delText>Web</w:delText>
              </w:r>
              <w:r w:rsidR="005D26EA" w:rsidRPr="00F52EEF" w:rsidDel="00B44246">
                <w:rPr>
                  <w:rFonts w:asciiTheme="minorHAnsi" w:hAnsiTheme="minorHAnsi" w:cstheme="minorHAnsi"/>
                  <w:i/>
                  <w:iCs/>
                </w:rPr>
                <w:delText xml:space="preserve"> </w:delText>
              </w:r>
            </w:del>
            <w:ins w:id="4228" w:author="Martin Kazík" w:date="2020-01-23T11:23:00Z">
              <w:del w:id="4229" w:author="FMK" w:date="2020-02-02T18:05:00Z">
                <w:r w:rsidRPr="007421FB" w:rsidDel="00B44246">
                  <w:rPr>
                    <w:rFonts w:asciiTheme="minorHAnsi" w:hAnsiTheme="minorHAnsi" w:cstheme="minorHAnsi"/>
                    <w:i/>
                    <w:iCs/>
                    <w:color w:val="FF0000"/>
                  </w:rPr>
                  <w:delText> </w:delText>
                </w:r>
              </w:del>
            </w:ins>
            <w:del w:id="4230" w:author="FMK" w:date="2020-02-02T18:05:00Z">
              <w:r w:rsidRPr="007421FB" w:rsidDel="00B44246">
                <w:rPr>
                  <w:rFonts w:asciiTheme="minorHAnsi" w:hAnsiTheme="minorHAnsi"/>
                  <w:i/>
                  <w:color w:val="FF0000"/>
                  <w:rPrChange w:id="4231" w:author="Martin Kazík" w:date="2020-01-23T11:23:00Z">
                    <w:rPr>
                      <w:rFonts w:asciiTheme="minorHAnsi" w:hAnsiTheme="minorHAnsi"/>
                      <w:i/>
                    </w:rPr>
                  </w:rPrChange>
                </w:rPr>
                <w:delText>metrics</w:delText>
              </w:r>
              <w:r w:rsidR="005D26EA" w:rsidRPr="00F52EEF" w:rsidDel="00B44246">
                <w:rPr>
                  <w:rFonts w:asciiTheme="minorHAnsi" w:hAnsiTheme="minorHAnsi" w:cstheme="minorHAnsi"/>
                  <w:i/>
                  <w:iCs/>
                </w:rPr>
                <w:delText xml:space="preserve"> </w:delText>
              </w:r>
            </w:del>
            <w:ins w:id="4232" w:author="Martin Kazík" w:date="2020-01-23T11:23:00Z">
              <w:del w:id="4233" w:author="FMK" w:date="2020-02-02T18:05:00Z">
                <w:r w:rsidRPr="007421FB" w:rsidDel="00B44246">
                  <w:rPr>
                    <w:rFonts w:asciiTheme="minorHAnsi" w:hAnsiTheme="minorHAnsi" w:cstheme="minorHAnsi"/>
                    <w:i/>
                    <w:iCs/>
                    <w:color w:val="FF0000"/>
                  </w:rPr>
                  <w:delText> </w:delText>
                </w:r>
              </w:del>
            </w:ins>
            <w:del w:id="4234" w:author="FMK" w:date="2020-02-02T18:05:00Z">
              <w:r w:rsidRPr="007421FB" w:rsidDel="00B44246">
                <w:rPr>
                  <w:rFonts w:asciiTheme="minorHAnsi" w:hAnsiTheme="minorHAnsi"/>
                  <w:i/>
                  <w:color w:val="FF0000"/>
                  <w:rPrChange w:id="4235" w:author="Martin Kazík" w:date="2020-01-23T11:23:00Z">
                    <w:rPr>
                      <w:rFonts w:asciiTheme="minorHAnsi" w:hAnsiTheme="minorHAnsi"/>
                      <w:i/>
                    </w:rPr>
                  </w:rPrChange>
                </w:rPr>
                <w:delText>with</w:delText>
              </w:r>
              <w:r w:rsidR="005D26EA" w:rsidRPr="00F52EEF" w:rsidDel="00B44246">
                <w:rPr>
                  <w:rFonts w:asciiTheme="minorHAnsi" w:hAnsiTheme="minorHAnsi" w:cstheme="minorHAnsi"/>
                  <w:i/>
                  <w:iCs/>
                </w:rPr>
                <w:delText xml:space="preserve"> </w:delText>
              </w:r>
            </w:del>
            <w:ins w:id="4236" w:author="Martin Kazík" w:date="2020-01-23T11:23:00Z">
              <w:del w:id="4237" w:author="FMK" w:date="2020-02-02T18:05:00Z">
                <w:r w:rsidRPr="007421FB" w:rsidDel="00B44246">
                  <w:rPr>
                    <w:rFonts w:asciiTheme="minorHAnsi" w:hAnsiTheme="minorHAnsi" w:cstheme="minorHAnsi"/>
                    <w:i/>
                    <w:iCs/>
                    <w:color w:val="FF0000"/>
                  </w:rPr>
                  <w:delText> </w:delText>
                </w:r>
              </w:del>
            </w:ins>
            <w:del w:id="4238" w:author="FMK" w:date="2020-02-02T18:05:00Z">
              <w:r w:rsidRPr="007421FB" w:rsidDel="00B44246">
                <w:rPr>
                  <w:rFonts w:asciiTheme="minorHAnsi" w:hAnsiTheme="minorHAnsi"/>
                  <w:i/>
                  <w:color w:val="FF0000"/>
                  <w:rPrChange w:id="4239" w:author="Martin Kazík" w:date="2020-01-23T11:23:00Z">
                    <w:rPr>
                      <w:rFonts w:asciiTheme="minorHAnsi" w:hAnsiTheme="minorHAnsi"/>
                      <w:i/>
                    </w:rPr>
                  </w:rPrChange>
                </w:rPr>
                <w:delText>Google</w:delText>
              </w:r>
              <w:r w:rsidR="005D26EA" w:rsidRPr="00F52EEF" w:rsidDel="00B44246">
                <w:rPr>
                  <w:rFonts w:asciiTheme="minorHAnsi" w:hAnsiTheme="minorHAnsi" w:cstheme="minorHAnsi"/>
                  <w:i/>
                  <w:iCs/>
                </w:rPr>
                <w:delText xml:space="preserve"> </w:delText>
              </w:r>
            </w:del>
            <w:ins w:id="4240" w:author="Martin Kazík" w:date="2020-01-23T11:23:00Z">
              <w:del w:id="4241" w:author="FMK" w:date="2020-02-02T18:05:00Z">
                <w:r w:rsidRPr="007421FB" w:rsidDel="00B44246">
                  <w:rPr>
                    <w:rFonts w:asciiTheme="minorHAnsi" w:hAnsiTheme="minorHAnsi" w:cstheme="minorHAnsi"/>
                    <w:i/>
                    <w:iCs/>
                    <w:color w:val="FF0000"/>
                  </w:rPr>
                  <w:delText> </w:delText>
                </w:r>
              </w:del>
            </w:ins>
            <w:del w:id="4242" w:author="FMK" w:date="2020-02-02T18:05:00Z">
              <w:r w:rsidRPr="007421FB" w:rsidDel="00B44246">
                <w:rPr>
                  <w:rFonts w:asciiTheme="minorHAnsi" w:hAnsiTheme="minorHAnsi"/>
                  <w:i/>
                  <w:color w:val="FF0000"/>
                  <w:rPrChange w:id="4243" w:author="Martin Kazík" w:date="2020-01-23T11:23:00Z">
                    <w:rPr>
                      <w:rFonts w:asciiTheme="minorHAnsi" w:hAnsiTheme="minorHAnsi"/>
                      <w:i/>
                    </w:rPr>
                  </w:rPrChange>
                </w:rPr>
                <w:delText>Analytics</w:delText>
              </w:r>
              <w:r w:rsidRPr="007421FB" w:rsidDel="00B44246">
                <w:rPr>
                  <w:rFonts w:asciiTheme="minorHAnsi" w:hAnsiTheme="minorHAnsi"/>
                  <w:color w:val="FF0000"/>
                  <w:rPrChange w:id="4244" w:author="Martin Kazík" w:date="2020-01-23T11:23:00Z">
                    <w:rPr>
                      <w:rFonts w:asciiTheme="minorHAnsi" w:hAnsiTheme="minorHAnsi"/>
                    </w:rPr>
                  </w:rPrChange>
                </w:rPr>
                <w:delText>. 3rd</w:delText>
              </w:r>
              <w:r w:rsidR="005D26EA" w:rsidRPr="00F52EEF" w:rsidDel="00B44246">
                <w:rPr>
                  <w:rFonts w:asciiTheme="minorHAnsi" w:hAnsiTheme="minorHAnsi" w:cstheme="minorHAnsi"/>
                </w:rPr>
                <w:delText xml:space="preserve"> </w:delText>
              </w:r>
            </w:del>
            <w:ins w:id="4245" w:author="Martin Kazík" w:date="2020-01-23T11:23:00Z">
              <w:del w:id="4246" w:author="FMK" w:date="2020-02-02T18:05:00Z">
                <w:r w:rsidRPr="007421FB" w:rsidDel="00B44246">
                  <w:rPr>
                    <w:rFonts w:asciiTheme="minorHAnsi" w:hAnsiTheme="minorHAnsi" w:cstheme="minorHAnsi"/>
                    <w:color w:val="FF0000"/>
                  </w:rPr>
                  <w:delText> </w:delText>
                </w:r>
              </w:del>
            </w:ins>
            <w:del w:id="4247" w:author="FMK" w:date="2020-02-02T18:05:00Z">
              <w:r w:rsidRPr="007421FB" w:rsidDel="00B44246">
                <w:rPr>
                  <w:rFonts w:asciiTheme="minorHAnsi" w:hAnsiTheme="minorHAnsi"/>
                  <w:color w:val="FF0000"/>
                  <w:rPrChange w:id="4248" w:author="Martin Kazík" w:date="2020-01-23T11:23:00Z">
                    <w:rPr>
                      <w:rFonts w:asciiTheme="minorHAnsi" w:hAnsiTheme="minorHAnsi"/>
                    </w:rPr>
                  </w:rPrChange>
                </w:rPr>
                <w:delText>ed.</w:delText>
              </w:r>
              <w:r w:rsidR="005D26EA" w:rsidRPr="00F52EEF" w:rsidDel="00B44246">
                <w:rPr>
                  <w:rFonts w:asciiTheme="minorHAnsi" w:hAnsiTheme="minorHAnsi" w:cstheme="minorHAnsi"/>
                </w:rPr>
                <w:delText xml:space="preserve"> </w:delText>
              </w:r>
            </w:del>
            <w:ins w:id="4249" w:author="Martin Kazík" w:date="2020-01-23T11:23:00Z">
              <w:del w:id="4250" w:author="FMK" w:date="2020-02-02T18:05:00Z">
                <w:r w:rsidRPr="007421FB" w:rsidDel="00B44246">
                  <w:rPr>
                    <w:rFonts w:asciiTheme="minorHAnsi" w:hAnsiTheme="minorHAnsi" w:cstheme="minorHAnsi"/>
                    <w:color w:val="FF0000"/>
                  </w:rPr>
                  <w:delText> </w:delText>
                </w:r>
              </w:del>
            </w:ins>
            <w:del w:id="4251" w:author="FMK" w:date="2020-02-02T18:05:00Z">
              <w:r w:rsidRPr="007421FB" w:rsidDel="00B44246">
                <w:rPr>
                  <w:rFonts w:asciiTheme="minorHAnsi" w:hAnsiTheme="minorHAnsi"/>
                  <w:color w:val="FF0000"/>
                  <w:rPrChange w:id="4252" w:author="Martin Kazík" w:date="2020-01-23T11:23:00Z">
                    <w:rPr>
                      <w:rFonts w:asciiTheme="minorHAnsi" w:hAnsiTheme="minorHAnsi"/>
                    </w:rPr>
                  </w:rPrChange>
                </w:rPr>
                <w:delText>Indianapolis, Ind:</w:delText>
              </w:r>
              <w:r w:rsidR="005D26EA" w:rsidRPr="00F52EEF" w:rsidDel="00B44246">
                <w:rPr>
                  <w:rFonts w:asciiTheme="minorHAnsi" w:hAnsiTheme="minorHAnsi" w:cstheme="minorHAnsi"/>
                </w:rPr>
                <w:delText xml:space="preserve"> </w:delText>
              </w:r>
            </w:del>
            <w:ins w:id="4253" w:author="Martin Kazík" w:date="2020-01-23T11:23:00Z">
              <w:del w:id="4254" w:author="FMK" w:date="2020-02-02T18:05:00Z">
                <w:r w:rsidRPr="007421FB" w:rsidDel="00B44246">
                  <w:rPr>
                    <w:rFonts w:asciiTheme="minorHAnsi" w:hAnsiTheme="minorHAnsi" w:cstheme="minorHAnsi"/>
                    <w:color w:val="FF0000"/>
                  </w:rPr>
                  <w:delText> </w:delText>
                </w:r>
              </w:del>
            </w:ins>
            <w:del w:id="4255" w:author="FMK" w:date="2020-02-02T18:05:00Z">
              <w:r w:rsidRPr="007421FB" w:rsidDel="00B44246">
                <w:rPr>
                  <w:rFonts w:asciiTheme="minorHAnsi" w:hAnsiTheme="minorHAnsi"/>
                  <w:color w:val="FF0000"/>
                  <w:rPrChange w:id="4256" w:author="Martin Kazík" w:date="2020-01-23T11:23:00Z">
                    <w:rPr>
                      <w:rFonts w:asciiTheme="minorHAnsi" w:hAnsiTheme="minorHAnsi"/>
                    </w:rPr>
                  </w:rPrChange>
                </w:rPr>
                <w:delText>Wiley. ISBN 978-111-8168-448</w:delText>
              </w:r>
            </w:del>
            <w:r w:rsidRPr="007421FB">
              <w:rPr>
                <w:rFonts w:asciiTheme="minorHAnsi" w:hAnsiTheme="minorHAnsi"/>
                <w:color w:val="FF0000"/>
                <w:rPrChange w:id="4257" w:author="Martin Kazík" w:date="2020-01-23T11:23:00Z">
                  <w:rPr>
                    <w:rFonts w:asciiTheme="minorHAnsi" w:hAnsiTheme="minorHAnsi"/>
                  </w:rPr>
                </w:rPrChange>
              </w:rPr>
              <w:t>.</w:t>
            </w:r>
          </w:p>
          <w:p w14:paraId="46EDE510" w14:textId="77777777" w:rsidR="00B44246" w:rsidRDefault="00B44246" w:rsidP="00B44246">
            <w:pPr>
              <w:tabs>
                <w:tab w:val="left" w:pos="567"/>
              </w:tabs>
              <w:jc w:val="both"/>
              <w:rPr>
                <w:ins w:id="4258" w:author="FMK" w:date="2020-02-02T18:04:00Z"/>
                <w:rFonts w:asciiTheme="minorHAnsi" w:hAnsiTheme="minorHAnsi"/>
                <w:color w:val="FF0000"/>
              </w:rPr>
            </w:pPr>
            <w:ins w:id="4259" w:author="FMK" w:date="2020-02-02T18:04:00Z">
              <w:r w:rsidRPr="00F77671">
                <w:rPr>
                  <w:rFonts w:asciiTheme="minorHAnsi" w:hAnsiTheme="minorHAnsi"/>
                  <w:color w:val="FF0000"/>
                </w:rPr>
                <w:t>GOLDEN, Matt.</w:t>
              </w:r>
              <w:r>
                <w:rPr>
                  <w:rFonts w:asciiTheme="minorHAnsi" w:hAnsiTheme="minorHAnsi"/>
                  <w:color w:val="FF0000"/>
                </w:rPr>
                <w:t xml:space="preserve"> 2019.</w:t>
              </w:r>
              <w:r w:rsidRPr="00F77671">
                <w:rPr>
                  <w:rFonts w:asciiTheme="minorHAnsi" w:hAnsiTheme="minorHAnsi"/>
                  <w:color w:val="FF0000"/>
                </w:rPr>
                <w:t xml:space="preserve"> </w:t>
              </w:r>
              <w:r w:rsidRPr="00D835FA">
                <w:rPr>
                  <w:rFonts w:asciiTheme="minorHAnsi" w:hAnsiTheme="minorHAnsi"/>
                  <w:i/>
                  <w:color w:val="FF0000"/>
                </w:rPr>
                <w:t>Social media marketing: unlock the secrets of YouTube, Facebook advertising, LinkedIn, Pinterest, Twitter and Instagram</w:t>
              </w:r>
              <w:r w:rsidRPr="00F77671">
                <w:rPr>
                  <w:rFonts w:asciiTheme="minorHAnsi" w:hAnsiTheme="minorHAnsi"/>
                  <w:color w:val="FF0000"/>
                </w:rPr>
                <w:t>. Spojené státy</w:t>
              </w:r>
              <w:r>
                <w:rPr>
                  <w:rFonts w:asciiTheme="minorHAnsi" w:hAnsiTheme="minorHAnsi"/>
                  <w:color w:val="FF0000"/>
                </w:rPr>
                <w:t xml:space="preserve"> americké</w:t>
              </w:r>
              <w:r w:rsidRPr="00F77671">
                <w:rPr>
                  <w:rFonts w:asciiTheme="minorHAnsi" w:hAnsiTheme="minorHAnsi"/>
                  <w:color w:val="FF0000"/>
                </w:rPr>
                <w:t>. ISBN 9781795683494.</w:t>
              </w:r>
            </w:ins>
          </w:p>
          <w:p w14:paraId="2F7970A7" w14:textId="77777777" w:rsidR="00B44246" w:rsidRDefault="00B44246" w:rsidP="00B44246">
            <w:pPr>
              <w:tabs>
                <w:tab w:val="left" w:pos="567"/>
              </w:tabs>
              <w:jc w:val="both"/>
              <w:rPr>
                <w:ins w:id="4260" w:author="FMK" w:date="2020-02-02T18:04:00Z"/>
                <w:rFonts w:asciiTheme="minorHAnsi" w:hAnsiTheme="minorHAnsi"/>
                <w:color w:val="FF0000"/>
              </w:rPr>
            </w:pPr>
            <w:ins w:id="4261" w:author="FMK" w:date="2020-02-02T18:04:00Z">
              <w:r w:rsidRPr="00F77671">
                <w:rPr>
                  <w:rFonts w:asciiTheme="minorHAnsi" w:hAnsiTheme="minorHAnsi"/>
                  <w:color w:val="FF0000"/>
                </w:rPr>
                <w:t xml:space="preserve">FLORÈS, Laurent. </w:t>
              </w:r>
              <w:r>
                <w:rPr>
                  <w:rFonts w:asciiTheme="minorHAnsi" w:hAnsiTheme="minorHAnsi"/>
                  <w:color w:val="FF0000"/>
                </w:rPr>
                <w:t xml:space="preserve">2014. </w:t>
              </w:r>
              <w:r w:rsidRPr="00D835FA">
                <w:rPr>
                  <w:rFonts w:asciiTheme="minorHAnsi" w:hAnsiTheme="minorHAnsi"/>
                  <w:i/>
                  <w:color w:val="FF0000"/>
                </w:rPr>
                <w:t>How to measure digital marketing: metrics for assessing impact and designing success.</w:t>
              </w:r>
              <w:r w:rsidRPr="00F77671">
                <w:rPr>
                  <w:rFonts w:asciiTheme="minorHAnsi" w:hAnsiTheme="minorHAnsi"/>
                  <w:color w:val="FF0000"/>
                </w:rPr>
                <w:t xml:space="preserve"> Houndmills, Basingstoke, Hampshire: Palg</w:t>
              </w:r>
              <w:r>
                <w:rPr>
                  <w:rFonts w:asciiTheme="minorHAnsi" w:hAnsiTheme="minorHAnsi"/>
                  <w:color w:val="FF0000"/>
                </w:rPr>
                <w:t>rave Macmillan</w:t>
              </w:r>
              <w:r w:rsidRPr="00F77671">
                <w:rPr>
                  <w:rFonts w:asciiTheme="minorHAnsi" w:hAnsiTheme="minorHAnsi"/>
                  <w:color w:val="FF0000"/>
                </w:rPr>
                <w:t>. ISBN 9781137340689.</w:t>
              </w:r>
            </w:ins>
          </w:p>
          <w:p w14:paraId="17B3C0F9" w14:textId="0D450627" w:rsidR="007421FB" w:rsidRPr="007421FB" w:rsidRDefault="007421FB" w:rsidP="007421FB">
            <w:pPr>
              <w:tabs>
                <w:tab w:val="left" w:pos="567"/>
              </w:tabs>
              <w:jc w:val="both"/>
              <w:rPr>
                <w:rFonts w:asciiTheme="minorHAnsi" w:hAnsiTheme="minorHAnsi"/>
                <w:color w:val="FF0000"/>
                <w:rPrChange w:id="4262" w:author="Martin Kazík" w:date="2020-01-23T11:23:00Z">
                  <w:rPr>
                    <w:rFonts w:asciiTheme="minorHAnsi" w:hAnsiTheme="minorHAnsi"/>
                  </w:rPr>
                </w:rPrChange>
              </w:rPr>
            </w:pPr>
            <w:ins w:id="4263" w:author="Martin Kazík" w:date="2020-01-23T11:23:00Z">
              <w:del w:id="4264" w:author="FMK" w:date="2020-02-02T18:04:00Z">
                <w:r w:rsidRPr="007421FB" w:rsidDel="00B44246">
                  <w:rPr>
                    <w:rFonts w:asciiTheme="minorHAnsi" w:hAnsiTheme="minorHAnsi" w:cstheme="minorHAnsi"/>
                    <w:color w:val="FF0000"/>
                  </w:rPr>
                  <w:delText> </w:delText>
                </w:r>
              </w:del>
            </w:ins>
          </w:p>
          <w:p w14:paraId="434A748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COOPER, Nate a Kim GEE. 2015. </w:t>
            </w:r>
            <w:r w:rsidRPr="00F52EEF">
              <w:rPr>
                <w:rFonts w:asciiTheme="minorHAnsi" w:hAnsiTheme="minorHAnsi" w:cstheme="minorHAnsi"/>
                <w:i/>
                <w:iCs/>
              </w:rPr>
              <w:t>Vytvoř si [ku:l] web</w:t>
            </w:r>
            <w:r w:rsidRPr="00F52EEF">
              <w:rPr>
                <w:rFonts w:asciiTheme="minorHAnsi" w:hAnsiTheme="minorHAnsi" w:cstheme="minorHAnsi"/>
              </w:rPr>
              <w:t>. Brno: Computer Press. ISBN 978-802-5145-869.</w:t>
            </w:r>
          </w:p>
          <w:p w14:paraId="1A64C04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AED8190" w14:textId="77777777" w:rsidTr="0007641F">
        <w:tc>
          <w:tcPr>
            <w:tcW w:w="10670"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E151C5B"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53360FBF" w14:textId="77777777" w:rsidTr="0007641F">
        <w:tc>
          <w:tcPr>
            <w:tcW w:w="5603"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490351F"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5B52CED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8"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2D6BDA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1433559F" w14:textId="77777777" w:rsidTr="0007641F">
        <w:tc>
          <w:tcPr>
            <w:tcW w:w="1067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C07040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0F76C937" w14:textId="77777777" w:rsidTr="0007641F">
        <w:trPr>
          <w:trHeight w:val="2629"/>
        </w:trPr>
        <w:tc>
          <w:tcPr>
            <w:tcW w:w="10670" w:type="dxa"/>
            <w:gridSpan w:val="8"/>
            <w:tcBorders>
              <w:top w:val="single" w:sz="4" w:space="0" w:color="auto"/>
              <w:left w:val="single" w:sz="4" w:space="0" w:color="auto"/>
              <w:bottom w:val="single" w:sz="4" w:space="0" w:color="auto"/>
              <w:right w:val="single" w:sz="4" w:space="0" w:color="auto"/>
            </w:tcBorders>
            <w:hideMark/>
          </w:tcPr>
          <w:p w14:paraId="106861A6" w14:textId="0B65ABF0"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lastRenderedPageBreak/>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B120764" w14:textId="77777777" w:rsidR="005D26EA" w:rsidRPr="00F52EEF" w:rsidRDefault="005D26EA" w:rsidP="00935F76">
      <w:pPr>
        <w:tabs>
          <w:tab w:val="left" w:pos="567"/>
        </w:tabs>
        <w:rPr>
          <w:rFonts w:asciiTheme="minorHAnsi" w:hAnsiTheme="minorHAnsi" w:cstheme="minorHAnsi"/>
        </w:rPr>
      </w:pPr>
    </w:p>
    <w:p w14:paraId="33A10013" w14:textId="77777777" w:rsidR="008445AD" w:rsidRDefault="008445AD">
      <w:pPr>
        <w:rPr>
          <w:ins w:id="4265" w:author="Radim Bačuvčík" w:date="2020-02-06T15:08:00Z"/>
        </w:rPr>
      </w:pPr>
      <w:ins w:id="4266" w:author="Radim Bačuvčík" w:date="2020-02-06T15:08:00Z">
        <w:r>
          <w:br w:type="page"/>
        </w:r>
      </w:ins>
    </w:p>
    <w:tbl>
      <w:tblPr>
        <w:tblW w:w="106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70"/>
        <w:gridCol w:w="504"/>
        <w:gridCol w:w="1134"/>
        <w:gridCol w:w="889"/>
        <w:gridCol w:w="816"/>
        <w:gridCol w:w="2157"/>
        <w:gridCol w:w="539"/>
        <w:gridCol w:w="668"/>
      </w:tblGrid>
      <w:tr w:rsidR="005D26EA" w:rsidRPr="00F52EEF" w14:paraId="17EDCC95" w14:textId="77777777" w:rsidTr="0007641F">
        <w:tc>
          <w:tcPr>
            <w:tcW w:w="10677"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0C81C2E" w14:textId="6FF20B1B"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75C3E365" w14:textId="77777777" w:rsidTr="0007641F">
        <w:tc>
          <w:tcPr>
            <w:tcW w:w="3970" w:type="dxa"/>
            <w:tcBorders>
              <w:top w:val="double" w:sz="4" w:space="0" w:color="auto"/>
              <w:left w:val="single" w:sz="4" w:space="0" w:color="auto"/>
              <w:bottom w:val="single" w:sz="4" w:space="0" w:color="auto"/>
              <w:right w:val="single" w:sz="4" w:space="0" w:color="auto"/>
            </w:tcBorders>
            <w:shd w:val="clear" w:color="auto" w:fill="F7CAAC"/>
            <w:hideMark/>
          </w:tcPr>
          <w:p w14:paraId="18CE28A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07" w:type="dxa"/>
            <w:gridSpan w:val="7"/>
            <w:tcBorders>
              <w:top w:val="double" w:sz="4" w:space="0" w:color="auto"/>
              <w:left w:val="single" w:sz="4" w:space="0" w:color="auto"/>
              <w:bottom w:val="single" w:sz="4" w:space="0" w:color="auto"/>
              <w:right w:val="single" w:sz="4" w:space="0" w:color="auto"/>
            </w:tcBorders>
            <w:hideMark/>
          </w:tcPr>
          <w:p w14:paraId="37F965D1" w14:textId="77777777"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 xml:space="preserve">Management </w:t>
            </w:r>
          </w:p>
        </w:tc>
      </w:tr>
      <w:tr w:rsidR="005D26EA" w:rsidRPr="00F52EEF" w14:paraId="1CF233A0" w14:textId="77777777" w:rsidTr="0007641F">
        <w:tc>
          <w:tcPr>
            <w:tcW w:w="3970" w:type="dxa"/>
            <w:tcBorders>
              <w:top w:val="single" w:sz="4" w:space="0" w:color="auto"/>
              <w:left w:val="single" w:sz="4" w:space="0" w:color="auto"/>
              <w:bottom w:val="single" w:sz="4" w:space="0" w:color="auto"/>
              <w:right w:val="single" w:sz="4" w:space="0" w:color="auto"/>
            </w:tcBorders>
            <w:shd w:val="clear" w:color="auto" w:fill="F7CAAC"/>
            <w:hideMark/>
          </w:tcPr>
          <w:p w14:paraId="76F7816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343" w:type="dxa"/>
            <w:gridSpan w:val="4"/>
            <w:tcBorders>
              <w:top w:val="single" w:sz="4" w:space="0" w:color="auto"/>
              <w:left w:val="single" w:sz="4" w:space="0" w:color="auto"/>
              <w:bottom w:val="single" w:sz="4" w:space="0" w:color="auto"/>
              <w:right w:val="single" w:sz="4" w:space="0" w:color="auto"/>
            </w:tcBorders>
            <w:hideMark/>
          </w:tcPr>
          <w:p w14:paraId="102BC228" w14:textId="7D3BDEEC" w:rsidR="005D26EA" w:rsidRPr="00F52EEF" w:rsidRDefault="00C47E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36374" w:rsidRPr="00F52EEF">
              <w:rPr>
                <w:rFonts w:asciiTheme="minorHAnsi" w:eastAsia="Calibri" w:hAnsiTheme="minorHAnsi" w:cstheme="minorHAnsi"/>
              </w:rPr>
              <w:t>, PZ</w:t>
            </w:r>
          </w:p>
        </w:tc>
        <w:tc>
          <w:tcPr>
            <w:tcW w:w="2696" w:type="dxa"/>
            <w:gridSpan w:val="2"/>
            <w:tcBorders>
              <w:top w:val="single" w:sz="4" w:space="0" w:color="auto"/>
              <w:left w:val="single" w:sz="4" w:space="0" w:color="auto"/>
              <w:bottom w:val="single" w:sz="4" w:space="0" w:color="auto"/>
              <w:right w:val="single" w:sz="4" w:space="0" w:color="auto"/>
            </w:tcBorders>
            <w:shd w:val="clear" w:color="auto" w:fill="F7CAAC"/>
          </w:tcPr>
          <w:p w14:paraId="768592A3" w14:textId="1834D688"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7D57660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2/ZS</w:t>
            </w:r>
          </w:p>
        </w:tc>
      </w:tr>
      <w:tr w:rsidR="005D26EA" w:rsidRPr="00F52EEF" w14:paraId="220B9BF9" w14:textId="77777777" w:rsidTr="0007641F">
        <w:tc>
          <w:tcPr>
            <w:tcW w:w="3970" w:type="dxa"/>
            <w:tcBorders>
              <w:top w:val="single" w:sz="4" w:space="0" w:color="auto"/>
              <w:left w:val="single" w:sz="4" w:space="0" w:color="auto"/>
              <w:bottom w:val="single" w:sz="4" w:space="0" w:color="auto"/>
              <w:right w:val="single" w:sz="4" w:space="0" w:color="auto"/>
            </w:tcBorders>
            <w:shd w:val="clear" w:color="auto" w:fill="F7CAAC"/>
            <w:hideMark/>
          </w:tcPr>
          <w:p w14:paraId="12B3383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638" w:type="dxa"/>
            <w:gridSpan w:val="2"/>
            <w:tcBorders>
              <w:top w:val="single" w:sz="4" w:space="0" w:color="auto"/>
              <w:left w:val="single" w:sz="4" w:space="0" w:color="auto"/>
              <w:bottom w:val="single" w:sz="4" w:space="0" w:color="auto"/>
              <w:right w:val="single" w:sz="4" w:space="0" w:color="auto"/>
            </w:tcBorders>
          </w:tcPr>
          <w:p w14:paraId="007FC36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078668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6029C57" w14:textId="6FF224D4"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336374" w:rsidRPr="00F52EEF">
              <w:rPr>
                <w:rFonts w:asciiTheme="minorHAnsi" w:hAnsiTheme="minorHAnsi" w:cstheme="minorHAnsi"/>
              </w:rPr>
              <w:t xml:space="preserve"> hod.</w:t>
            </w:r>
          </w:p>
        </w:tc>
        <w:tc>
          <w:tcPr>
            <w:tcW w:w="2157" w:type="dxa"/>
            <w:tcBorders>
              <w:top w:val="single" w:sz="4" w:space="0" w:color="auto"/>
              <w:left w:val="single" w:sz="4" w:space="0" w:color="auto"/>
              <w:bottom w:val="single" w:sz="4" w:space="0" w:color="auto"/>
              <w:right w:val="single" w:sz="4" w:space="0" w:color="auto"/>
            </w:tcBorders>
            <w:shd w:val="clear" w:color="auto" w:fill="F7CAAC"/>
            <w:hideMark/>
          </w:tcPr>
          <w:p w14:paraId="0D34A39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3775174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354CC761" w14:textId="77777777" w:rsidTr="0007641F">
        <w:tc>
          <w:tcPr>
            <w:tcW w:w="3970" w:type="dxa"/>
            <w:tcBorders>
              <w:top w:val="single" w:sz="4" w:space="0" w:color="auto"/>
              <w:left w:val="single" w:sz="4" w:space="0" w:color="auto"/>
              <w:bottom w:val="single" w:sz="4" w:space="0" w:color="auto"/>
              <w:right w:val="single" w:sz="4" w:space="0" w:color="auto"/>
            </w:tcBorders>
            <w:shd w:val="clear" w:color="auto" w:fill="F7CAAC"/>
            <w:hideMark/>
          </w:tcPr>
          <w:p w14:paraId="326B5F5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07" w:type="dxa"/>
            <w:gridSpan w:val="7"/>
            <w:tcBorders>
              <w:top w:val="single" w:sz="4" w:space="0" w:color="auto"/>
              <w:left w:val="single" w:sz="4" w:space="0" w:color="auto"/>
              <w:bottom w:val="single" w:sz="4" w:space="0" w:color="auto"/>
              <w:right w:val="single" w:sz="4" w:space="0" w:color="auto"/>
            </w:tcBorders>
            <w:hideMark/>
          </w:tcPr>
          <w:p w14:paraId="5C369707" w14:textId="32A20D54" w:rsidR="005D26EA" w:rsidRPr="00F52EEF" w:rsidRDefault="0033637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Prerekvizita: </w:t>
            </w:r>
            <w:r w:rsidR="005D26EA" w:rsidRPr="00F52EEF">
              <w:rPr>
                <w:rFonts w:asciiTheme="minorHAnsi" w:eastAsia="Calibri" w:hAnsiTheme="minorHAnsi" w:cstheme="minorHAnsi"/>
              </w:rPr>
              <w:t>Ekonomika a podnikání</w:t>
            </w:r>
          </w:p>
        </w:tc>
      </w:tr>
      <w:tr w:rsidR="005D26EA" w:rsidRPr="00F52EEF" w14:paraId="05FFF441" w14:textId="77777777" w:rsidTr="0007641F">
        <w:tc>
          <w:tcPr>
            <w:tcW w:w="3970" w:type="dxa"/>
            <w:tcBorders>
              <w:top w:val="single" w:sz="4" w:space="0" w:color="auto"/>
              <w:left w:val="single" w:sz="4" w:space="0" w:color="auto"/>
              <w:bottom w:val="single" w:sz="4" w:space="0" w:color="auto"/>
              <w:right w:val="single" w:sz="4" w:space="0" w:color="auto"/>
            </w:tcBorders>
            <w:shd w:val="clear" w:color="auto" w:fill="F7CAAC"/>
            <w:hideMark/>
          </w:tcPr>
          <w:p w14:paraId="5D8993E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343" w:type="dxa"/>
            <w:gridSpan w:val="4"/>
            <w:tcBorders>
              <w:top w:val="single" w:sz="4" w:space="0" w:color="auto"/>
              <w:left w:val="single" w:sz="4" w:space="0" w:color="auto"/>
              <w:bottom w:val="single" w:sz="4" w:space="0" w:color="auto"/>
              <w:right w:val="single" w:sz="4" w:space="0" w:color="auto"/>
            </w:tcBorders>
            <w:hideMark/>
          </w:tcPr>
          <w:p w14:paraId="01FCD414" w14:textId="1395E336" w:rsidR="005D26EA" w:rsidRPr="00F52EEF" w:rsidRDefault="005D206E" w:rsidP="00935F76">
            <w:pPr>
              <w:tabs>
                <w:tab w:val="left" w:pos="567"/>
              </w:tabs>
              <w:jc w:val="both"/>
              <w:rPr>
                <w:rFonts w:asciiTheme="minorHAns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r w:rsidR="005D26EA" w:rsidRPr="00F52EEF">
              <w:rPr>
                <w:rFonts w:asciiTheme="minorHAnsi" w:hAnsiTheme="minorHAnsi" w:cstheme="minorHAnsi"/>
              </w:rPr>
              <w:t xml:space="preserve"> </w:t>
            </w:r>
          </w:p>
        </w:tc>
        <w:tc>
          <w:tcPr>
            <w:tcW w:w="2157" w:type="dxa"/>
            <w:tcBorders>
              <w:top w:val="single" w:sz="4" w:space="0" w:color="auto"/>
              <w:left w:val="single" w:sz="4" w:space="0" w:color="auto"/>
              <w:bottom w:val="single" w:sz="4" w:space="0" w:color="auto"/>
              <w:right w:val="single" w:sz="4" w:space="0" w:color="auto"/>
            </w:tcBorders>
            <w:shd w:val="clear" w:color="auto" w:fill="F7CAAC"/>
            <w:hideMark/>
          </w:tcPr>
          <w:p w14:paraId="5B60A2B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54FEB3B" w14:textId="6E45A18B" w:rsidR="005D26EA" w:rsidRPr="00F52EEF" w:rsidRDefault="005D206E"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07926E8C" w14:textId="77777777" w:rsidTr="0007641F">
        <w:tc>
          <w:tcPr>
            <w:tcW w:w="3970" w:type="dxa"/>
            <w:tcBorders>
              <w:top w:val="single" w:sz="4" w:space="0" w:color="auto"/>
              <w:left w:val="single" w:sz="4" w:space="0" w:color="auto"/>
              <w:bottom w:val="single" w:sz="4" w:space="0" w:color="auto"/>
              <w:right w:val="single" w:sz="4" w:space="0" w:color="auto"/>
            </w:tcBorders>
            <w:shd w:val="clear" w:color="auto" w:fill="F7CAAC"/>
            <w:hideMark/>
          </w:tcPr>
          <w:p w14:paraId="474A0F7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07" w:type="dxa"/>
            <w:gridSpan w:val="7"/>
            <w:tcBorders>
              <w:top w:val="single" w:sz="4" w:space="0" w:color="auto"/>
              <w:left w:val="single" w:sz="4" w:space="0" w:color="auto"/>
              <w:bottom w:val="nil"/>
              <w:right w:val="single" w:sz="4" w:space="0" w:color="auto"/>
            </w:tcBorders>
          </w:tcPr>
          <w:p w14:paraId="19B31DFF" w14:textId="07B8F758" w:rsidR="005D26EA" w:rsidRPr="00F52EEF" w:rsidRDefault="005D26EA" w:rsidP="00935F76">
            <w:pPr>
              <w:tabs>
                <w:tab w:val="left" w:pos="567"/>
              </w:tabs>
              <w:autoSpaceDE w:val="0"/>
              <w:autoSpaceDN w:val="0"/>
              <w:adjustRightInd w:val="0"/>
              <w:rPr>
                <w:rFonts w:asciiTheme="minorHAnsi" w:eastAsia="Calibri" w:hAnsiTheme="minorHAnsi" w:cstheme="minorHAnsi"/>
              </w:rPr>
            </w:pPr>
          </w:p>
        </w:tc>
      </w:tr>
      <w:tr w:rsidR="005D26EA" w:rsidRPr="00F52EEF" w14:paraId="13A91C51" w14:textId="77777777" w:rsidTr="0007641F">
        <w:trPr>
          <w:trHeight w:val="238"/>
        </w:trPr>
        <w:tc>
          <w:tcPr>
            <w:tcW w:w="10677" w:type="dxa"/>
            <w:gridSpan w:val="8"/>
            <w:tcBorders>
              <w:top w:val="nil"/>
              <w:left w:val="single" w:sz="4" w:space="0" w:color="auto"/>
              <w:bottom w:val="single" w:sz="4" w:space="0" w:color="auto"/>
              <w:right w:val="single" w:sz="4" w:space="0" w:color="auto"/>
            </w:tcBorders>
            <w:hideMark/>
          </w:tcPr>
          <w:p w14:paraId="5DF5A93C" w14:textId="67C809B5" w:rsidR="0007641F" w:rsidRPr="00F52EEF" w:rsidRDefault="000764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F52EEF">
              <w:rPr>
                <w:rFonts w:asciiTheme="minorHAnsi" w:eastAsia="Calibri" w:hAnsiTheme="minorHAnsi" w:cstheme="minorHAnsi"/>
              </w:rPr>
              <w:t xml:space="preserve"> 80 % aktivní účast na seminářích</w:t>
            </w:r>
            <w:r>
              <w:rPr>
                <w:rFonts w:asciiTheme="minorHAnsi" w:eastAsia="Calibri" w:hAnsiTheme="minorHAnsi" w:cstheme="minorHAnsi"/>
              </w:rPr>
              <w:t>.</w:t>
            </w:r>
          </w:p>
          <w:p w14:paraId="346A3A77" w14:textId="00294CE9" w:rsidR="0007641F" w:rsidRPr="00F52EEF" w:rsidRDefault="000764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Zpracování seminárního úkolu</w:t>
            </w:r>
            <w:r>
              <w:rPr>
                <w:rFonts w:asciiTheme="minorHAnsi" w:eastAsia="Calibri" w:hAnsiTheme="minorHAnsi" w:cstheme="minorHAnsi"/>
              </w:rPr>
              <w:t>.</w:t>
            </w:r>
          </w:p>
          <w:p w14:paraId="17A79919" w14:textId="4B782630" w:rsidR="005D26EA" w:rsidRPr="00F52EEF" w:rsidRDefault="000764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3.</w:t>
            </w:r>
            <w:r w:rsidRPr="00F52EEF">
              <w:rPr>
                <w:rFonts w:asciiTheme="minorHAnsi" w:eastAsia="Calibri" w:hAnsiTheme="minorHAnsi" w:cstheme="minorHAnsi"/>
              </w:rPr>
              <w:t xml:space="preserve"> Úspěšné absolvování písemné zkoušky na 60 %</w:t>
            </w:r>
            <w:r>
              <w:rPr>
                <w:rFonts w:asciiTheme="minorHAnsi" w:eastAsia="Calibri" w:hAnsiTheme="minorHAnsi" w:cstheme="minorHAnsi"/>
              </w:rPr>
              <w:t>.</w:t>
            </w:r>
          </w:p>
        </w:tc>
      </w:tr>
      <w:tr w:rsidR="005D26EA" w:rsidRPr="00F52EEF" w14:paraId="46D1E18F" w14:textId="77777777" w:rsidTr="0007641F">
        <w:trPr>
          <w:trHeight w:val="197"/>
        </w:trPr>
        <w:tc>
          <w:tcPr>
            <w:tcW w:w="3970" w:type="dxa"/>
            <w:tcBorders>
              <w:top w:val="nil"/>
              <w:left w:val="single" w:sz="4" w:space="0" w:color="auto"/>
              <w:bottom w:val="single" w:sz="4" w:space="0" w:color="auto"/>
              <w:right w:val="single" w:sz="4" w:space="0" w:color="auto"/>
            </w:tcBorders>
            <w:shd w:val="clear" w:color="auto" w:fill="F7CAAC"/>
            <w:hideMark/>
          </w:tcPr>
          <w:p w14:paraId="59B006C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07" w:type="dxa"/>
            <w:gridSpan w:val="7"/>
            <w:tcBorders>
              <w:top w:val="nil"/>
              <w:left w:val="single" w:sz="4" w:space="0" w:color="auto"/>
              <w:bottom w:val="single" w:sz="4" w:space="0" w:color="auto"/>
              <w:right w:val="single" w:sz="4" w:space="0" w:color="auto"/>
            </w:tcBorders>
            <w:hideMark/>
          </w:tcPr>
          <w:p w14:paraId="5101A2D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Ing. Tomáš Rygl</w:t>
            </w:r>
          </w:p>
        </w:tc>
      </w:tr>
      <w:tr w:rsidR="005D26EA" w:rsidRPr="00F52EEF" w14:paraId="7C37E011" w14:textId="77777777" w:rsidTr="0007641F">
        <w:trPr>
          <w:trHeight w:val="243"/>
        </w:trPr>
        <w:tc>
          <w:tcPr>
            <w:tcW w:w="3970" w:type="dxa"/>
            <w:tcBorders>
              <w:top w:val="nil"/>
              <w:left w:val="single" w:sz="4" w:space="0" w:color="auto"/>
              <w:bottom w:val="single" w:sz="4" w:space="0" w:color="auto"/>
              <w:right w:val="single" w:sz="4" w:space="0" w:color="auto"/>
            </w:tcBorders>
            <w:shd w:val="clear" w:color="auto" w:fill="F7CAAC"/>
            <w:hideMark/>
          </w:tcPr>
          <w:p w14:paraId="7CC70CA7"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07" w:type="dxa"/>
            <w:gridSpan w:val="7"/>
            <w:tcBorders>
              <w:top w:val="nil"/>
              <w:left w:val="single" w:sz="4" w:space="0" w:color="auto"/>
              <w:bottom w:val="single" w:sz="4" w:space="0" w:color="auto"/>
              <w:right w:val="single" w:sz="4" w:space="0" w:color="auto"/>
            </w:tcBorders>
            <w:hideMark/>
          </w:tcPr>
          <w:p w14:paraId="7B3D5D79" w14:textId="3863DAFF" w:rsidR="005D26EA" w:rsidRPr="00F52EEF" w:rsidRDefault="00C1655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37F2C727" w14:textId="77777777" w:rsidTr="0007641F">
        <w:tc>
          <w:tcPr>
            <w:tcW w:w="3970" w:type="dxa"/>
            <w:tcBorders>
              <w:top w:val="single" w:sz="4" w:space="0" w:color="auto"/>
              <w:left w:val="single" w:sz="4" w:space="0" w:color="auto"/>
              <w:bottom w:val="single" w:sz="4" w:space="0" w:color="auto"/>
              <w:right w:val="single" w:sz="4" w:space="0" w:color="auto"/>
            </w:tcBorders>
            <w:shd w:val="clear" w:color="auto" w:fill="F7CAAC"/>
            <w:hideMark/>
          </w:tcPr>
          <w:p w14:paraId="069BE8C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07" w:type="dxa"/>
            <w:gridSpan w:val="7"/>
            <w:tcBorders>
              <w:top w:val="single" w:sz="4" w:space="0" w:color="auto"/>
              <w:left w:val="single" w:sz="4" w:space="0" w:color="auto"/>
              <w:bottom w:val="nil"/>
              <w:right w:val="single" w:sz="4" w:space="0" w:color="auto"/>
            </w:tcBorders>
          </w:tcPr>
          <w:p w14:paraId="263E1D3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B7F3F61" w14:textId="77777777" w:rsidTr="0007641F">
        <w:trPr>
          <w:trHeight w:val="194"/>
        </w:trPr>
        <w:tc>
          <w:tcPr>
            <w:tcW w:w="10677" w:type="dxa"/>
            <w:gridSpan w:val="8"/>
            <w:tcBorders>
              <w:top w:val="nil"/>
              <w:left w:val="single" w:sz="4" w:space="0" w:color="auto"/>
              <w:bottom w:val="single" w:sz="4" w:space="0" w:color="auto"/>
              <w:right w:val="single" w:sz="4" w:space="0" w:color="auto"/>
            </w:tcBorders>
            <w:hideMark/>
          </w:tcPr>
          <w:p w14:paraId="77CF01A6"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450D436" w14:textId="77777777" w:rsidTr="0007641F">
        <w:trPr>
          <w:trHeight w:val="390"/>
        </w:trPr>
        <w:tc>
          <w:tcPr>
            <w:tcW w:w="3970" w:type="dxa"/>
            <w:tcBorders>
              <w:top w:val="single" w:sz="4" w:space="0" w:color="auto"/>
              <w:left w:val="single" w:sz="4" w:space="0" w:color="auto"/>
              <w:bottom w:val="single" w:sz="4" w:space="0" w:color="auto"/>
              <w:right w:val="single" w:sz="4" w:space="0" w:color="auto"/>
            </w:tcBorders>
            <w:shd w:val="clear" w:color="auto" w:fill="F7CAAC"/>
            <w:hideMark/>
          </w:tcPr>
          <w:p w14:paraId="3BAF52A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07" w:type="dxa"/>
            <w:gridSpan w:val="7"/>
            <w:tcBorders>
              <w:top w:val="single" w:sz="4" w:space="0" w:color="auto"/>
              <w:left w:val="single" w:sz="4" w:space="0" w:color="auto"/>
              <w:bottom w:val="nil"/>
              <w:right w:val="single" w:sz="4" w:space="0" w:color="auto"/>
            </w:tcBorders>
          </w:tcPr>
          <w:p w14:paraId="50032936" w14:textId="77777777" w:rsidR="005D26EA" w:rsidRPr="00F52EEF" w:rsidRDefault="005D26EA" w:rsidP="00935F76">
            <w:pPr>
              <w:tabs>
                <w:tab w:val="left" w:pos="567"/>
              </w:tabs>
              <w:jc w:val="both"/>
              <w:rPr>
                <w:rFonts w:asciiTheme="minorHAnsi" w:hAnsiTheme="minorHAnsi" w:cstheme="minorHAnsi"/>
                <w:color w:val="000000" w:themeColor="text1"/>
              </w:rPr>
            </w:pPr>
          </w:p>
        </w:tc>
      </w:tr>
      <w:tr w:rsidR="005D26EA" w:rsidRPr="00F52EEF" w14:paraId="57D2F863" w14:textId="77777777" w:rsidTr="0007641F">
        <w:trPr>
          <w:trHeight w:val="2806"/>
        </w:trPr>
        <w:tc>
          <w:tcPr>
            <w:tcW w:w="10677" w:type="dxa"/>
            <w:gridSpan w:val="8"/>
            <w:tcBorders>
              <w:top w:val="nil"/>
              <w:left w:val="single" w:sz="4" w:space="0" w:color="auto"/>
              <w:bottom w:val="single" w:sz="12" w:space="0" w:color="auto"/>
              <w:right w:val="single" w:sz="4" w:space="0" w:color="auto"/>
            </w:tcBorders>
            <w:hideMark/>
          </w:tcPr>
          <w:p w14:paraId="3D1A19AF" w14:textId="25652986" w:rsidR="0007641F" w:rsidRPr="0007641F" w:rsidRDefault="0007641F" w:rsidP="00935F76">
            <w:pPr>
              <w:tabs>
                <w:tab w:val="left" w:pos="567"/>
              </w:tabs>
              <w:jc w:val="both"/>
              <w:rPr>
                <w:rFonts w:asciiTheme="minorHAnsi" w:eastAsia="Calibri" w:hAnsiTheme="minorHAnsi" w:cstheme="minorHAnsi"/>
                <w:b/>
                <w:color w:val="000000" w:themeColor="text1"/>
              </w:rPr>
            </w:pPr>
            <w:r w:rsidRPr="0007641F">
              <w:rPr>
                <w:rFonts w:asciiTheme="minorHAnsi" w:eastAsia="Calibri" w:hAnsiTheme="minorHAnsi" w:cstheme="minorHAnsi"/>
                <w:b/>
                <w:color w:val="000000" w:themeColor="text1"/>
              </w:rPr>
              <w:t>Probíraná témata:</w:t>
            </w:r>
          </w:p>
          <w:p w14:paraId="4BE9DC0E" w14:textId="5CB7D107" w:rsidR="005D26EA" w:rsidRPr="00F52EEF" w:rsidRDefault="005D26EA"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07641F">
              <w:rPr>
                <w:rFonts w:asciiTheme="minorHAnsi" w:eastAsia="Calibri" w:hAnsiTheme="minorHAnsi" w:cstheme="minorHAnsi"/>
                <w:color w:val="000000" w:themeColor="text1"/>
              </w:rPr>
              <w:t>m</w:t>
            </w:r>
            <w:r w:rsidRPr="00F52EEF">
              <w:rPr>
                <w:rFonts w:asciiTheme="minorHAnsi" w:eastAsia="Calibri" w:hAnsiTheme="minorHAnsi" w:cstheme="minorHAnsi"/>
                <w:color w:val="000000" w:themeColor="text1"/>
              </w:rPr>
              <w:t>anagement</w:t>
            </w:r>
            <w:r w:rsidR="0007641F">
              <w:rPr>
                <w:rFonts w:asciiTheme="minorHAnsi" w:eastAsia="Calibri" w:hAnsiTheme="minorHAnsi" w:cstheme="minorHAnsi"/>
                <w:color w:val="000000" w:themeColor="text1"/>
              </w:rPr>
              <w:t>, ú</w:t>
            </w:r>
            <w:r w:rsidRPr="00F52EEF">
              <w:rPr>
                <w:rFonts w:asciiTheme="minorHAnsi" w:eastAsia="Calibri" w:hAnsiTheme="minorHAnsi" w:cstheme="minorHAnsi"/>
                <w:color w:val="000000" w:themeColor="text1"/>
              </w:rPr>
              <w:t>vod do problematiky</w:t>
            </w:r>
            <w:r w:rsidR="0007641F">
              <w:rPr>
                <w:rFonts w:asciiTheme="minorHAnsi" w:eastAsia="Calibri" w:hAnsiTheme="minorHAnsi" w:cstheme="minorHAnsi"/>
                <w:color w:val="000000" w:themeColor="text1"/>
              </w:rPr>
              <w:t>;</w:t>
            </w:r>
          </w:p>
          <w:p w14:paraId="65ABE704" w14:textId="12DAEC1D" w:rsidR="005D26EA" w:rsidRPr="00F52EEF" w:rsidRDefault="005D26EA"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07641F">
              <w:rPr>
                <w:rFonts w:asciiTheme="minorHAnsi" w:eastAsia="Calibri" w:hAnsiTheme="minorHAnsi" w:cstheme="minorHAnsi"/>
                <w:color w:val="000000" w:themeColor="text1"/>
              </w:rPr>
              <w:t>o</w:t>
            </w:r>
            <w:r w:rsidRPr="00F52EEF">
              <w:rPr>
                <w:rFonts w:asciiTheme="minorHAnsi" w:eastAsia="Calibri" w:hAnsiTheme="minorHAnsi" w:cstheme="minorHAnsi"/>
                <w:color w:val="000000" w:themeColor="text1"/>
              </w:rPr>
              <w:t>sobnost manažera</w:t>
            </w:r>
            <w:r w:rsidR="0007641F">
              <w:rPr>
                <w:rFonts w:asciiTheme="minorHAnsi" w:eastAsia="Calibri" w:hAnsiTheme="minorHAnsi" w:cstheme="minorHAnsi"/>
                <w:color w:val="000000" w:themeColor="text1"/>
              </w:rPr>
              <w:t>;</w:t>
            </w:r>
          </w:p>
          <w:p w14:paraId="0ECA6DCE" w14:textId="73A0BD98" w:rsidR="005D26EA" w:rsidRPr="00F52EEF" w:rsidRDefault="005D26EA"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07641F">
              <w:rPr>
                <w:rFonts w:asciiTheme="minorHAnsi" w:eastAsia="Calibri" w:hAnsiTheme="minorHAnsi" w:cstheme="minorHAnsi"/>
                <w:color w:val="000000" w:themeColor="text1"/>
              </w:rPr>
              <w:t>m</w:t>
            </w:r>
            <w:r w:rsidRPr="00F52EEF">
              <w:rPr>
                <w:rFonts w:asciiTheme="minorHAnsi" w:eastAsia="Calibri" w:hAnsiTheme="minorHAnsi" w:cstheme="minorHAnsi"/>
                <w:color w:val="000000" w:themeColor="text1"/>
              </w:rPr>
              <w:t>anažerské funkce, role a kritické faktory úspěchu</w:t>
            </w:r>
            <w:r w:rsidR="0007641F">
              <w:rPr>
                <w:rFonts w:asciiTheme="minorHAnsi" w:eastAsia="Calibri" w:hAnsiTheme="minorHAnsi" w:cstheme="minorHAnsi"/>
                <w:color w:val="000000" w:themeColor="text1"/>
              </w:rPr>
              <w:t>;</w:t>
            </w:r>
          </w:p>
          <w:p w14:paraId="06E33A27" w14:textId="78965EBC" w:rsidR="005D26EA" w:rsidRPr="00F52EEF" w:rsidRDefault="005D26EA"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07641F">
              <w:rPr>
                <w:rFonts w:asciiTheme="minorHAnsi" w:eastAsia="Calibri" w:hAnsiTheme="minorHAnsi" w:cstheme="minorHAnsi"/>
                <w:color w:val="000000" w:themeColor="text1"/>
              </w:rPr>
              <w:t>p</w:t>
            </w:r>
            <w:r w:rsidRPr="00F52EEF">
              <w:rPr>
                <w:rFonts w:asciiTheme="minorHAnsi" w:eastAsia="Calibri" w:hAnsiTheme="minorHAnsi" w:cstheme="minorHAnsi"/>
                <w:color w:val="000000" w:themeColor="text1"/>
              </w:rPr>
              <w:t>lánování</w:t>
            </w:r>
            <w:r w:rsidR="0007641F">
              <w:rPr>
                <w:rFonts w:asciiTheme="minorHAnsi" w:eastAsia="Calibri" w:hAnsiTheme="minorHAnsi" w:cstheme="minorHAnsi"/>
                <w:color w:val="000000" w:themeColor="text1"/>
              </w:rPr>
              <w:t>;</w:t>
            </w:r>
          </w:p>
          <w:p w14:paraId="563A9420" w14:textId="3BBD4F81" w:rsidR="005D26EA" w:rsidRPr="00F52EEF" w:rsidRDefault="005D26EA"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07641F">
              <w:rPr>
                <w:rFonts w:asciiTheme="minorHAnsi" w:eastAsia="Calibri" w:hAnsiTheme="minorHAnsi" w:cstheme="minorHAnsi"/>
                <w:color w:val="000000" w:themeColor="text1"/>
              </w:rPr>
              <w:t>o</w:t>
            </w:r>
            <w:r w:rsidRPr="00F52EEF">
              <w:rPr>
                <w:rFonts w:asciiTheme="minorHAnsi" w:eastAsia="Calibri" w:hAnsiTheme="minorHAnsi" w:cstheme="minorHAnsi"/>
                <w:color w:val="000000" w:themeColor="text1"/>
              </w:rPr>
              <w:t>rganizování</w:t>
            </w:r>
            <w:r w:rsidR="0007641F">
              <w:rPr>
                <w:rFonts w:asciiTheme="minorHAnsi" w:eastAsia="Calibri" w:hAnsiTheme="minorHAnsi" w:cstheme="minorHAnsi"/>
                <w:color w:val="000000" w:themeColor="text1"/>
              </w:rPr>
              <w:t>;</w:t>
            </w:r>
          </w:p>
          <w:p w14:paraId="2051850A" w14:textId="689FCF6B" w:rsidR="005D26EA" w:rsidRPr="00F52EEF" w:rsidRDefault="005D26EA"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07641F">
              <w:rPr>
                <w:rFonts w:asciiTheme="minorHAnsi" w:eastAsia="Calibri" w:hAnsiTheme="minorHAnsi" w:cstheme="minorHAnsi"/>
                <w:color w:val="000000" w:themeColor="text1"/>
              </w:rPr>
              <w:t>r</w:t>
            </w:r>
            <w:r w:rsidRPr="00F52EEF">
              <w:rPr>
                <w:rFonts w:asciiTheme="minorHAnsi" w:eastAsia="Calibri" w:hAnsiTheme="minorHAnsi" w:cstheme="minorHAnsi"/>
                <w:color w:val="000000" w:themeColor="text1"/>
              </w:rPr>
              <w:t>ozhodování</w:t>
            </w:r>
            <w:r w:rsidR="0007641F">
              <w:rPr>
                <w:rFonts w:asciiTheme="minorHAnsi" w:eastAsia="Calibri" w:hAnsiTheme="minorHAnsi" w:cstheme="minorHAnsi"/>
                <w:color w:val="000000" w:themeColor="text1"/>
              </w:rPr>
              <w:t>;</w:t>
            </w:r>
          </w:p>
          <w:p w14:paraId="72699C4F" w14:textId="55E5279E" w:rsidR="005D26EA" w:rsidRPr="00F52EEF" w:rsidRDefault="005D26EA"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07641F">
              <w:rPr>
                <w:rFonts w:asciiTheme="minorHAnsi" w:eastAsia="Calibri" w:hAnsiTheme="minorHAnsi" w:cstheme="minorHAnsi"/>
                <w:color w:val="000000" w:themeColor="text1"/>
              </w:rPr>
              <w:t>ř</w:t>
            </w:r>
            <w:r w:rsidRPr="00F52EEF">
              <w:rPr>
                <w:rFonts w:asciiTheme="minorHAnsi" w:eastAsia="Calibri" w:hAnsiTheme="minorHAnsi" w:cstheme="minorHAnsi"/>
                <w:color w:val="000000" w:themeColor="text1"/>
              </w:rPr>
              <w:t>ízení spolupracovníků</w:t>
            </w:r>
            <w:r w:rsidR="0007641F">
              <w:rPr>
                <w:rFonts w:asciiTheme="minorHAnsi" w:eastAsia="Calibri" w:hAnsiTheme="minorHAnsi" w:cstheme="minorHAnsi"/>
                <w:color w:val="000000" w:themeColor="text1"/>
              </w:rPr>
              <w:t>;</w:t>
            </w:r>
          </w:p>
          <w:p w14:paraId="589E6E12" w14:textId="532DB9E1" w:rsidR="005D26EA" w:rsidRPr="00F52EEF" w:rsidRDefault="005D26EA"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07641F">
              <w:rPr>
                <w:rFonts w:asciiTheme="minorHAnsi" w:eastAsia="Calibri" w:hAnsiTheme="minorHAnsi" w:cstheme="minorHAnsi"/>
                <w:color w:val="000000" w:themeColor="text1"/>
              </w:rPr>
              <w:t>k</w:t>
            </w:r>
            <w:r w:rsidRPr="00F52EEF">
              <w:rPr>
                <w:rFonts w:asciiTheme="minorHAnsi" w:eastAsia="Calibri" w:hAnsiTheme="minorHAnsi" w:cstheme="minorHAnsi"/>
                <w:color w:val="000000" w:themeColor="text1"/>
              </w:rPr>
              <w:t>ontrola</w:t>
            </w:r>
            <w:r w:rsidR="0007641F">
              <w:rPr>
                <w:rFonts w:asciiTheme="minorHAnsi" w:eastAsia="Calibri" w:hAnsiTheme="minorHAnsi" w:cstheme="minorHAnsi"/>
                <w:color w:val="000000" w:themeColor="text1"/>
              </w:rPr>
              <w:t>;</w:t>
            </w:r>
          </w:p>
          <w:p w14:paraId="50F18D9E" w14:textId="1C40D2A5" w:rsidR="005D26EA" w:rsidRPr="00F52EEF" w:rsidRDefault="005D26EA"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07641F">
              <w:rPr>
                <w:rFonts w:asciiTheme="minorHAnsi" w:eastAsia="Calibri" w:hAnsiTheme="minorHAnsi" w:cstheme="minorHAnsi"/>
                <w:color w:val="000000" w:themeColor="text1"/>
              </w:rPr>
              <w:t>s</w:t>
            </w:r>
            <w:r w:rsidRPr="00F52EEF">
              <w:rPr>
                <w:rFonts w:asciiTheme="minorHAnsi" w:eastAsia="Calibri" w:hAnsiTheme="minorHAnsi" w:cstheme="minorHAnsi"/>
                <w:color w:val="000000" w:themeColor="text1"/>
              </w:rPr>
              <w:t>ociální zodpovědnost podniku</w:t>
            </w:r>
            <w:r w:rsidR="0007641F">
              <w:rPr>
                <w:rFonts w:asciiTheme="minorHAnsi" w:eastAsia="Calibri" w:hAnsiTheme="minorHAnsi" w:cstheme="minorHAnsi"/>
                <w:color w:val="000000" w:themeColor="text1"/>
              </w:rPr>
              <w:t>;</w:t>
            </w:r>
          </w:p>
          <w:p w14:paraId="5DD2C182" w14:textId="7DDDB89D" w:rsidR="005D26EA" w:rsidRPr="00F52EEF" w:rsidRDefault="005D26EA"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07641F">
              <w:rPr>
                <w:rFonts w:asciiTheme="minorHAnsi" w:eastAsia="Calibri" w:hAnsiTheme="minorHAnsi" w:cstheme="minorHAnsi"/>
                <w:color w:val="000000" w:themeColor="text1"/>
              </w:rPr>
              <w:t>t</w:t>
            </w:r>
            <w:r w:rsidRPr="00F52EEF">
              <w:rPr>
                <w:rFonts w:asciiTheme="minorHAnsi" w:eastAsia="Calibri" w:hAnsiTheme="minorHAnsi" w:cstheme="minorHAnsi"/>
                <w:color w:val="000000" w:themeColor="text1"/>
              </w:rPr>
              <w:t>eritoriální školy managementu</w:t>
            </w:r>
            <w:r w:rsidR="0007641F">
              <w:rPr>
                <w:rFonts w:asciiTheme="minorHAnsi" w:eastAsia="Calibri" w:hAnsiTheme="minorHAnsi" w:cstheme="minorHAnsi"/>
                <w:color w:val="000000" w:themeColor="text1"/>
              </w:rPr>
              <w:t>;</w:t>
            </w:r>
          </w:p>
          <w:p w14:paraId="795693A1" w14:textId="3E005379" w:rsidR="005D26EA" w:rsidRPr="00F52EEF" w:rsidRDefault="005D26EA"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 xml:space="preserve">- </w:t>
            </w:r>
            <w:r w:rsidR="0007641F">
              <w:rPr>
                <w:rFonts w:asciiTheme="minorHAnsi" w:eastAsia="Calibri" w:hAnsiTheme="minorHAnsi" w:cstheme="minorHAnsi"/>
                <w:color w:val="000000" w:themeColor="text1"/>
              </w:rPr>
              <w:t>v</w:t>
            </w:r>
            <w:r w:rsidRPr="00F52EEF">
              <w:rPr>
                <w:rFonts w:asciiTheme="minorHAnsi" w:eastAsia="Calibri" w:hAnsiTheme="minorHAnsi" w:cstheme="minorHAnsi"/>
                <w:color w:val="000000" w:themeColor="text1"/>
              </w:rPr>
              <w:t>ývoj manažerského myšlení</w:t>
            </w:r>
            <w:r w:rsidR="0007641F">
              <w:rPr>
                <w:rFonts w:asciiTheme="minorHAnsi" w:eastAsia="Calibri" w:hAnsiTheme="minorHAnsi" w:cstheme="minorHAnsi"/>
                <w:color w:val="000000" w:themeColor="text1"/>
              </w:rPr>
              <w:t>;</w:t>
            </w:r>
          </w:p>
          <w:p w14:paraId="096A8DEA" w14:textId="089D63BE" w:rsidR="005D26EA" w:rsidRPr="00F52EEF" w:rsidRDefault="005D26EA" w:rsidP="00935F76">
            <w:pPr>
              <w:tabs>
                <w:tab w:val="left" w:pos="567"/>
              </w:tabs>
              <w:jc w:val="both"/>
              <w:rPr>
                <w:rFonts w:asciiTheme="minorHAnsi" w:hAnsiTheme="minorHAnsi" w:cstheme="minorHAnsi"/>
                <w:color w:val="000000" w:themeColor="text1"/>
              </w:rPr>
            </w:pPr>
            <w:r w:rsidRPr="00F52EEF">
              <w:rPr>
                <w:rFonts w:asciiTheme="minorHAnsi" w:eastAsia="Calibri" w:hAnsiTheme="minorHAnsi" w:cstheme="minorHAnsi"/>
                <w:color w:val="000000" w:themeColor="text1"/>
              </w:rPr>
              <w:t xml:space="preserve">- </w:t>
            </w:r>
            <w:r w:rsidR="0007641F">
              <w:rPr>
                <w:rFonts w:asciiTheme="minorHAnsi" w:eastAsia="Calibri" w:hAnsiTheme="minorHAnsi" w:cstheme="minorHAnsi"/>
                <w:color w:val="000000" w:themeColor="text1"/>
              </w:rPr>
              <w:t>a</w:t>
            </w:r>
            <w:r w:rsidRPr="00F52EEF">
              <w:rPr>
                <w:rFonts w:asciiTheme="minorHAnsi" w:eastAsia="Calibri" w:hAnsiTheme="minorHAnsi" w:cstheme="minorHAnsi"/>
                <w:color w:val="000000" w:themeColor="text1"/>
              </w:rPr>
              <w:t>ktuální trendy v</w:t>
            </w:r>
            <w:r w:rsidR="0007641F">
              <w:rPr>
                <w:rFonts w:asciiTheme="minorHAnsi" w:eastAsia="Calibri" w:hAnsiTheme="minorHAnsi" w:cstheme="minorHAnsi"/>
                <w:color w:val="000000" w:themeColor="text1"/>
              </w:rPr>
              <w:t> </w:t>
            </w:r>
            <w:r w:rsidRPr="00F52EEF">
              <w:rPr>
                <w:rFonts w:asciiTheme="minorHAnsi" w:eastAsia="Calibri" w:hAnsiTheme="minorHAnsi" w:cstheme="minorHAnsi"/>
                <w:color w:val="000000" w:themeColor="text1"/>
              </w:rPr>
              <w:t>managementu</w:t>
            </w:r>
            <w:r w:rsidR="0007641F">
              <w:rPr>
                <w:rFonts w:asciiTheme="minorHAnsi" w:eastAsia="Calibri" w:hAnsiTheme="minorHAnsi" w:cstheme="minorHAnsi"/>
                <w:color w:val="000000" w:themeColor="text1"/>
              </w:rPr>
              <w:t>.</w:t>
            </w:r>
          </w:p>
        </w:tc>
      </w:tr>
      <w:tr w:rsidR="005D26EA" w:rsidRPr="00F52EEF" w14:paraId="4043C13C" w14:textId="77777777" w:rsidTr="0007641F">
        <w:trPr>
          <w:trHeight w:val="265"/>
        </w:trPr>
        <w:tc>
          <w:tcPr>
            <w:tcW w:w="4474" w:type="dxa"/>
            <w:gridSpan w:val="2"/>
            <w:tcBorders>
              <w:top w:val="nil"/>
              <w:left w:val="single" w:sz="4" w:space="0" w:color="auto"/>
              <w:bottom w:val="single" w:sz="4" w:space="0" w:color="auto"/>
              <w:right w:val="single" w:sz="4" w:space="0" w:color="auto"/>
            </w:tcBorders>
            <w:shd w:val="clear" w:color="auto" w:fill="F7CAAC"/>
            <w:hideMark/>
          </w:tcPr>
          <w:p w14:paraId="538FD88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3" w:type="dxa"/>
            <w:gridSpan w:val="6"/>
            <w:tcBorders>
              <w:top w:val="nil"/>
              <w:left w:val="single" w:sz="4" w:space="0" w:color="auto"/>
              <w:bottom w:val="nil"/>
              <w:right w:val="single" w:sz="4" w:space="0" w:color="auto"/>
            </w:tcBorders>
          </w:tcPr>
          <w:p w14:paraId="5071FEA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B2939D9" w14:textId="77777777" w:rsidTr="0007641F">
        <w:trPr>
          <w:trHeight w:val="1497"/>
        </w:trPr>
        <w:tc>
          <w:tcPr>
            <w:tcW w:w="10677" w:type="dxa"/>
            <w:gridSpan w:val="8"/>
            <w:tcBorders>
              <w:top w:val="nil"/>
              <w:left w:val="single" w:sz="4" w:space="0" w:color="auto"/>
              <w:bottom w:val="single" w:sz="4" w:space="0" w:color="auto"/>
              <w:right w:val="single" w:sz="4" w:space="0" w:color="auto"/>
            </w:tcBorders>
          </w:tcPr>
          <w:p w14:paraId="0258EFD8" w14:textId="77777777" w:rsidR="005D26EA" w:rsidRPr="0007641F" w:rsidRDefault="005D26EA" w:rsidP="00935F76">
            <w:pPr>
              <w:tabs>
                <w:tab w:val="left" w:pos="567"/>
              </w:tabs>
              <w:jc w:val="both"/>
              <w:rPr>
                <w:rFonts w:asciiTheme="minorHAnsi" w:eastAsia="Calibri" w:hAnsiTheme="minorHAnsi" w:cstheme="minorHAnsi"/>
                <w:b/>
                <w:color w:val="000000" w:themeColor="text1"/>
              </w:rPr>
            </w:pPr>
            <w:r w:rsidRPr="0007641F">
              <w:rPr>
                <w:rFonts w:asciiTheme="minorHAnsi" w:eastAsia="Calibri" w:hAnsiTheme="minorHAnsi" w:cstheme="minorHAnsi"/>
                <w:b/>
                <w:color w:val="000000" w:themeColor="text1"/>
              </w:rPr>
              <w:t>Povinná literatura:</w:t>
            </w:r>
          </w:p>
          <w:p w14:paraId="12051BAE" w14:textId="77777777" w:rsidR="00224600" w:rsidRDefault="00224600" w:rsidP="00224600">
            <w:pPr>
              <w:tabs>
                <w:tab w:val="left" w:pos="567"/>
              </w:tabs>
              <w:jc w:val="both"/>
              <w:rPr>
                <w:ins w:id="4267" w:author="FMK" w:date="2020-02-02T21:10:00Z"/>
                <w:rFonts w:asciiTheme="minorHAnsi" w:eastAsia="Calibri" w:hAnsiTheme="minorHAnsi"/>
                <w:color w:val="FF0000"/>
              </w:rPr>
            </w:pPr>
          </w:p>
          <w:p w14:paraId="69039B87" w14:textId="77777777" w:rsidR="00224600" w:rsidRDefault="00224600" w:rsidP="00224600">
            <w:pPr>
              <w:tabs>
                <w:tab w:val="left" w:pos="567"/>
              </w:tabs>
              <w:jc w:val="both"/>
              <w:rPr>
                <w:ins w:id="4268" w:author="FMK" w:date="2020-02-02T21:10:00Z"/>
                <w:rFonts w:asciiTheme="minorHAnsi" w:eastAsia="Calibri" w:hAnsiTheme="minorHAnsi"/>
                <w:color w:val="FF0000"/>
              </w:rPr>
            </w:pPr>
            <w:ins w:id="4269" w:author="FMK" w:date="2020-02-02T21:10:00Z">
              <w:r w:rsidRPr="00533477">
                <w:rPr>
                  <w:rFonts w:asciiTheme="minorHAnsi" w:eastAsia="Calibri" w:hAnsiTheme="minorHAnsi"/>
                  <w:color w:val="FF0000"/>
                </w:rPr>
                <w:t>BĚLOHLÁVEK, František.</w:t>
              </w:r>
              <w:r>
                <w:rPr>
                  <w:rFonts w:asciiTheme="minorHAnsi" w:eastAsia="Calibri" w:hAnsiTheme="minorHAnsi"/>
                  <w:color w:val="FF0000"/>
                </w:rPr>
                <w:t xml:space="preserve"> 2016.</w:t>
              </w:r>
              <w:r w:rsidRPr="00533477">
                <w:rPr>
                  <w:rFonts w:asciiTheme="minorHAnsi" w:eastAsia="Calibri" w:hAnsiTheme="minorHAnsi"/>
                  <w:color w:val="FF0000"/>
                </w:rPr>
                <w:t xml:space="preserve"> </w:t>
              </w:r>
              <w:r w:rsidRPr="00D835FA">
                <w:rPr>
                  <w:rFonts w:asciiTheme="minorHAnsi" w:eastAsia="Calibri" w:hAnsiTheme="minorHAnsi"/>
                  <w:i/>
                  <w:color w:val="FF0000"/>
                </w:rPr>
                <w:t xml:space="preserve">25 typů lidí: jak s nimi jednat, jak je vést a motivovat. </w:t>
              </w:r>
              <w:r w:rsidRPr="00533477">
                <w:rPr>
                  <w:rFonts w:asciiTheme="minorHAnsi" w:eastAsia="Calibri" w:hAnsiTheme="minorHAnsi"/>
                  <w:color w:val="FF0000"/>
                </w:rPr>
                <w:t>3., rozšířené</w:t>
              </w:r>
              <w:r>
                <w:rPr>
                  <w:rFonts w:asciiTheme="minorHAnsi" w:eastAsia="Calibri" w:hAnsiTheme="minorHAnsi"/>
                  <w:color w:val="FF0000"/>
                </w:rPr>
                <w:t xml:space="preserve"> vydání. Praha: Grada</w:t>
              </w:r>
              <w:r w:rsidRPr="00533477">
                <w:rPr>
                  <w:rFonts w:asciiTheme="minorHAnsi" w:eastAsia="Calibri" w:hAnsiTheme="minorHAnsi"/>
                  <w:color w:val="FF0000"/>
                </w:rPr>
                <w:t>. Manažer. ISBN 9788024758725.</w:t>
              </w:r>
            </w:ins>
          </w:p>
          <w:p w14:paraId="4A728886" w14:textId="77777777" w:rsidR="00224600" w:rsidRPr="00D835FA" w:rsidRDefault="00224600" w:rsidP="00224600">
            <w:pPr>
              <w:tabs>
                <w:tab w:val="left" w:pos="567"/>
              </w:tabs>
              <w:jc w:val="both"/>
              <w:rPr>
                <w:ins w:id="4270" w:author="FMK" w:date="2020-02-02T21:10:00Z"/>
                <w:rFonts w:asciiTheme="minorHAnsi" w:eastAsia="Calibri" w:hAnsiTheme="minorHAnsi"/>
                <w:color w:val="FF0000"/>
              </w:rPr>
            </w:pPr>
          </w:p>
          <w:p w14:paraId="26EC4789" w14:textId="77777777" w:rsidR="00224600" w:rsidRDefault="00224600" w:rsidP="00224600">
            <w:pPr>
              <w:tabs>
                <w:tab w:val="left" w:pos="567"/>
              </w:tabs>
              <w:jc w:val="both"/>
              <w:rPr>
                <w:ins w:id="4271" w:author="FMK" w:date="2020-02-02T21:10:00Z"/>
                <w:rFonts w:asciiTheme="minorHAnsi" w:eastAsia="Calibri" w:hAnsiTheme="minorHAnsi"/>
                <w:color w:val="FF0000"/>
              </w:rPr>
            </w:pPr>
          </w:p>
          <w:p w14:paraId="518117DA" w14:textId="77777777" w:rsidR="00224600" w:rsidRDefault="00224600" w:rsidP="00224600">
            <w:pPr>
              <w:tabs>
                <w:tab w:val="left" w:pos="567"/>
              </w:tabs>
              <w:jc w:val="both"/>
              <w:rPr>
                <w:ins w:id="4272" w:author="FMK" w:date="2020-02-02T21:10:00Z"/>
                <w:rFonts w:asciiTheme="minorHAnsi" w:eastAsia="Calibri" w:hAnsiTheme="minorHAnsi"/>
                <w:color w:val="FF0000"/>
              </w:rPr>
            </w:pPr>
            <w:ins w:id="4273" w:author="FMK" w:date="2020-02-02T21:10:00Z">
              <w:r w:rsidRPr="00533477">
                <w:rPr>
                  <w:rFonts w:asciiTheme="minorHAnsi" w:eastAsia="Calibri" w:hAnsiTheme="minorHAnsi"/>
                  <w:color w:val="FF0000"/>
                </w:rPr>
                <w:t xml:space="preserve">VEBER, Jaromír. </w:t>
              </w:r>
              <w:r>
                <w:rPr>
                  <w:rFonts w:asciiTheme="minorHAnsi" w:eastAsia="Calibri" w:hAnsiTheme="minorHAnsi"/>
                  <w:color w:val="FF0000"/>
                </w:rPr>
                <w:t xml:space="preserve">2016. </w:t>
              </w:r>
              <w:r w:rsidRPr="00D835FA">
                <w:rPr>
                  <w:rFonts w:asciiTheme="minorHAnsi" w:eastAsia="Calibri" w:hAnsiTheme="minorHAnsi"/>
                  <w:i/>
                  <w:color w:val="FF0000"/>
                </w:rPr>
                <w:t>Management inovací.</w:t>
              </w:r>
              <w:r w:rsidRPr="00533477">
                <w:rPr>
                  <w:rFonts w:asciiTheme="minorHAnsi" w:eastAsia="Calibri" w:hAnsiTheme="minorHAnsi"/>
                  <w:color w:val="FF0000"/>
                </w:rPr>
                <w:t xml:space="preserve"> Prah</w:t>
              </w:r>
              <w:r>
                <w:rPr>
                  <w:rFonts w:asciiTheme="minorHAnsi" w:eastAsia="Calibri" w:hAnsiTheme="minorHAnsi"/>
                  <w:color w:val="FF0000"/>
                </w:rPr>
                <w:t>a: Management Press</w:t>
              </w:r>
              <w:r w:rsidRPr="00533477">
                <w:rPr>
                  <w:rFonts w:asciiTheme="minorHAnsi" w:eastAsia="Calibri" w:hAnsiTheme="minorHAnsi"/>
                  <w:color w:val="FF0000"/>
                </w:rPr>
                <w:t>. ISBN 9788072614233.</w:t>
              </w:r>
            </w:ins>
          </w:p>
          <w:p w14:paraId="607CF22A" w14:textId="77777777" w:rsidR="00224600" w:rsidRPr="00D835FA" w:rsidRDefault="00224600" w:rsidP="00224600">
            <w:pPr>
              <w:tabs>
                <w:tab w:val="left" w:pos="567"/>
              </w:tabs>
              <w:jc w:val="both"/>
              <w:rPr>
                <w:ins w:id="4274" w:author="FMK" w:date="2020-02-02T21:10:00Z"/>
                <w:rFonts w:asciiTheme="minorHAnsi" w:eastAsia="Calibri" w:hAnsiTheme="minorHAnsi"/>
                <w:color w:val="FF0000"/>
              </w:rPr>
            </w:pPr>
          </w:p>
          <w:p w14:paraId="34632BA5" w14:textId="77777777" w:rsidR="00224600" w:rsidRPr="00F52EEF" w:rsidRDefault="00224600" w:rsidP="00224600">
            <w:pPr>
              <w:tabs>
                <w:tab w:val="left" w:pos="567"/>
              </w:tabs>
              <w:jc w:val="both"/>
              <w:rPr>
                <w:ins w:id="4275" w:author="FMK" w:date="2020-02-02T21:10:00Z"/>
                <w:rFonts w:asciiTheme="minorHAnsi" w:eastAsia="Calibri" w:hAnsiTheme="minorHAnsi" w:cstheme="minorHAnsi"/>
                <w:color w:val="000000" w:themeColor="text1"/>
              </w:rPr>
            </w:pPr>
          </w:p>
          <w:p w14:paraId="5B8E327B" w14:textId="77777777" w:rsidR="00224600" w:rsidRPr="00FE7C32" w:rsidRDefault="00224600" w:rsidP="00224600">
            <w:pPr>
              <w:tabs>
                <w:tab w:val="left" w:pos="567"/>
              </w:tabs>
              <w:jc w:val="both"/>
              <w:rPr>
                <w:ins w:id="4276" w:author="FMK" w:date="2020-02-02T21:10:00Z"/>
                <w:rFonts w:asciiTheme="minorHAnsi" w:eastAsia="Calibri" w:hAnsiTheme="minorHAnsi" w:cstheme="minorHAnsi"/>
                <w:b/>
                <w:color w:val="000000" w:themeColor="text1"/>
              </w:rPr>
            </w:pPr>
            <w:ins w:id="4277" w:author="FMK" w:date="2020-02-02T21:10:00Z">
              <w:r w:rsidRPr="00FE7C32">
                <w:rPr>
                  <w:rFonts w:asciiTheme="minorHAnsi" w:eastAsia="Calibri" w:hAnsiTheme="minorHAnsi" w:cstheme="minorHAnsi"/>
                  <w:b/>
                  <w:color w:val="000000" w:themeColor="text1"/>
                </w:rPr>
                <w:t>Doporučená literatura:</w:t>
              </w:r>
            </w:ins>
          </w:p>
          <w:p w14:paraId="793374D8" w14:textId="77777777" w:rsidR="00224600" w:rsidRDefault="00224600" w:rsidP="00224600">
            <w:pPr>
              <w:tabs>
                <w:tab w:val="left" w:pos="567"/>
              </w:tabs>
              <w:jc w:val="both"/>
              <w:rPr>
                <w:ins w:id="4278" w:author="FMK" w:date="2020-02-02T21:10:00Z"/>
                <w:rFonts w:asciiTheme="minorHAnsi" w:eastAsia="Calibri" w:hAnsiTheme="minorHAnsi"/>
                <w:color w:val="FF0000"/>
              </w:rPr>
            </w:pPr>
            <w:ins w:id="4279" w:author="FMK" w:date="2020-02-02T21:10:00Z">
              <w:r w:rsidRPr="00D835FA">
                <w:rPr>
                  <w:rFonts w:asciiTheme="minorHAnsi" w:eastAsia="Calibri" w:hAnsiTheme="minorHAnsi"/>
                  <w:color w:val="FF0000"/>
                </w:rPr>
                <w:t xml:space="preserve">. </w:t>
              </w:r>
            </w:ins>
          </w:p>
          <w:p w14:paraId="46166C58" w14:textId="77777777" w:rsidR="00224600" w:rsidRDefault="00224600" w:rsidP="00224600">
            <w:pPr>
              <w:tabs>
                <w:tab w:val="left" w:pos="567"/>
              </w:tabs>
              <w:jc w:val="both"/>
              <w:rPr>
                <w:ins w:id="4280" w:author="FMK" w:date="2020-02-02T21:10:00Z"/>
                <w:rFonts w:asciiTheme="minorHAnsi" w:eastAsia="Calibri" w:hAnsiTheme="minorHAnsi"/>
                <w:color w:val="FF0000"/>
              </w:rPr>
            </w:pPr>
            <w:ins w:id="4281" w:author="FMK" w:date="2020-02-02T21:10:00Z">
              <w:r w:rsidRPr="00533477">
                <w:rPr>
                  <w:rFonts w:asciiTheme="minorHAnsi" w:eastAsia="Calibri" w:hAnsiTheme="minorHAnsi"/>
                  <w:color w:val="FF0000"/>
                </w:rPr>
                <w:t>BLAŽEK, Ladislav.</w:t>
              </w:r>
              <w:r>
                <w:rPr>
                  <w:rFonts w:asciiTheme="minorHAnsi" w:eastAsia="Calibri" w:hAnsiTheme="minorHAnsi"/>
                  <w:color w:val="FF0000"/>
                </w:rPr>
                <w:t xml:space="preserve"> 2014. </w:t>
              </w:r>
              <w:r w:rsidRPr="00533477">
                <w:rPr>
                  <w:rFonts w:asciiTheme="minorHAnsi" w:eastAsia="Calibri" w:hAnsiTheme="minorHAnsi"/>
                  <w:color w:val="FF0000"/>
                </w:rPr>
                <w:t xml:space="preserve"> </w:t>
              </w:r>
              <w:r w:rsidRPr="00D835FA">
                <w:rPr>
                  <w:rFonts w:asciiTheme="minorHAnsi" w:eastAsia="Calibri" w:hAnsiTheme="minorHAnsi"/>
                  <w:i/>
                  <w:color w:val="FF0000"/>
                </w:rPr>
                <w:t>Management: organizování, rozhodování, ovlivňování.</w:t>
              </w:r>
              <w:r w:rsidRPr="00533477">
                <w:rPr>
                  <w:rFonts w:asciiTheme="minorHAnsi" w:eastAsia="Calibri" w:hAnsiTheme="minorHAnsi"/>
                  <w:color w:val="FF0000"/>
                </w:rPr>
                <w:t xml:space="preserve"> 2., rozš</w:t>
              </w:r>
              <w:r>
                <w:rPr>
                  <w:rFonts w:asciiTheme="minorHAnsi" w:eastAsia="Calibri" w:hAnsiTheme="minorHAnsi"/>
                  <w:color w:val="FF0000"/>
                </w:rPr>
                <w:t>. vyd. Praha: Grada</w:t>
              </w:r>
              <w:r w:rsidRPr="00533477">
                <w:rPr>
                  <w:rFonts w:asciiTheme="minorHAnsi" w:eastAsia="Calibri" w:hAnsiTheme="minorHAnsi"/>
                  <w:color w:val="FF0000"/>
                </w:rPr>
                <w:t>. Expert. ISBN 9788024744292.</w:t>
              </w:r>
            </w:ins>
          </w:p>
          <w:p w14:paraId="654738C5" w14:textId="77777777" w:rsidR="00224600" w:rsidRPr="00D835FA" w:rsidRDefault="00224600" w:rsidP="00224600">
            <w:pPr>
              <w:tabs>
                <w:tab w:val="left" w:pos="567"/>
              </w:tabs>
              <w:jc w:val="both"/>
              <w:rPr>
                <w:ins w:id="4282" w:author="FMK" w:date="2020-02-02T21:10:00Z"/>
                <w:rFonts w:asciiTheme="minorHAnsi" w:eastAsia="Calibri" w:hAnsiTheme="minorHAnsi"/>
                <w:color w:val="FF0000"/>
              </w:rPr>
            </w:pPr>
          </w:p>
          <w:p w14:paraId="7859BE5F" w14:textId="77777777" w:rsidR="00224600" w:rsidRPr="00F52EEF" w:rsidRDefault="00224600" w:rsidP="00224600">
            <w:pPr>
              <w:tabs>
                <w:tab w:val="left" w:pos="567"/>
              </w:tabs>
              <w:jc w:val="both"/>
              <w:rPr>
                <w:ins w:id="4283" w:author="FMK" w:date="2020-02-02T21:10:00Z"/>
                <w:rFonts w:asciiTheme="minorHAnsi" w:eastAsia="Calibri" w:hAnsiTheme="minorHAnsi" w:cstheme="minorHAnsi"/>
                <w:color w:val="000000" w:themeColor="text1"/>
              </w:rPr>
            </w:pPr>
            <w:ins w:id="4284" w:author="FMK" w:date="2020-02-02T21:10:00Z">
              <w:r w:rsidRPr="00F52EEF">
                <w:rPr>
                  <w:rFonts w:asciiTheme="minorHAnsi" w:eastAsia="Calibri" w:hAnsiTheme="minorHAnsi" w:cstheme="minorHAnsi"/>
                  <w:color w:val="000000" w:themeColor="text1"/>
                </w:rPr>
                <w:t xml:space="preserve">ŽÁČEK, Vladimír. 2014. </w:t>
              </w:r>
              <w:r w:rsidRPr="00F52EEF">
                <w:rPr>
                  <w:rFonts w:asciiTheme="minorHAnsi" w:eastAsia="Calibri" w:hAnsiTheme="minorHAnsi" w:cstheme="minorHAnsi"/>
                  <w:i/>
                  <w:color w:val="000000" w:themeColor="text1"/>
                </w:rPr>
                <w:t>Management: teorie, zásady, praxe.</w:t>
              </w:r>
              <w:r w:rsidRPr="00F52EEF">
                <w:rPr>
                  <w:rFonts w:asciiTheme="minorHAnsi" w:eastAsia="Calibri" w:hAnsiTheme="minorHAnsi" w:cstheme="minorHAnsi"/>
                  <w:color w:val="000000" w:themeColor="text1"/>
                </w:rPr>
                <w:t xml:space="preserve"> Praha. ISBN 978-80-01-05594-6. </w:t>
              </w:r>
            </w:ins>
          </w:p>
          <w:p w14:paraId="25E9366D" w14:textId="77777777" w:rsidR="00224600" w:rsidRPr="00F52EEF" w:rsidRDefault="00224600" w:rsidP="00224600">
            <w:pPr>
              <w:tabs>
                <w:tab w:val="left" w:pos="567"/>
              </w:tabs>
              <w:jc w:val="both"/>
              <w:rPr>
                <w:ins w:id="4285" w:author="FMK" w:date="2020-02-02T21:10:00Z"/>
                <w:rFonts w:asciiTheme="minorHAnsi" w:eastAsia="Calibri" w:hAnsiTheme="minorHAnsi" w:cstheme="minorHAnsi"/>
                <w:color w:val="000000" w:themeColor="text1"/>
              </w:rPr>
            </w:pPr>
            <w:ins w:id="4286" w:author="FMK" w:date="2020-02-02T21:10:00Z">
              <w:r w:rsidRPr="00F52EEF">
                <w:rPr>
                  <w:rFonts w:asciiTheme="minorHAnsi" w:eastAsia="Calibri" w:hAnsiTheme="minorHAnsi" w:cstheme="minorHAnsi"/>
                  <w:color w:val="000000" w:themeColor="text1"/>
                </w:rPr>
                <w:t xml:space="preserve">KOTLER, Philip a Kevin Lane KELLER. 2016. </w:t>
              </w:r>
              <w:r w:rsidRPr="00F52EEF">
                <w:rPr>
                  <w:rFonts w:asciiTheme="minorHAnsi" w:eastAsia="Calibri" w:hAnsiTheme="minorHAnsi" w:cstheme="minorHAnsi"/>
                  <w:i/>
                  <w:color w:val="000000" w:themeColor="text1"/>
                </w:rPr>
                <w:t>Marketing management.</w:t>
              </w:r>
              <w:r w:rsidRPr="00F52EEF">
                <w:rPr>
                  <w:rFonts w:asciiTheme="minorHAnsi" w:eastAsia="Calibri" w:hAnsiTheme="minorHAnsi" w:cstheme="minorHAnsi"/>
                  <w:color w:val="000000" w:themeColor="text1"/>
                </w:rPr>
                <w:t xml:space="preserve"> 15. Boston: Pearson. ISBN 978-1-292-09262-1.</w:t>
              </w:r>
            </w:ins>
          </w:p>
          <w:p w14:paraId="7ED9CD6F" w14:textId="77777777" w:rsidR="00224600" w:rsidRDefault="00224600" w:rsidP="00224600">
            <w:pPr>
              <w:tabs>
                <w:tab w:val="left" w:pos="567"/>
              </w:tabs>
              <w:jc w:val="both"/>
              <w:rPr>
                <w:ins w:id="4287" w:author="FMK" w:date="2020-02-02T21:10:00Z"/>
                <w:rFonts w:asciiTheme="minorHAnsi" w:eastAsia="Calibri" w:hAnsiTheme="minorHAnsi"/>
                <w:color w:val="FF0000"/>
              </w:rPr>
            </w:pPr>
          </w:p>
          <w:p w14:paraId="04AB135D" w14:textId="77777777" w:rsidR="00224600" w:rsidRDefault="00224600" w:rsidP="00224600">
            <w:pPr>
              <w:tabs>
                <w:tab w:val="left" w:pos="567"/>
              </w:tabs>
              <w:jc w:val="both"/>
              <w:rPr>
                <w:ins w:id="4288" w:author="FMK" w:date="2020-02-02T21:10:00Z"/>
                <w:rFonts w:asciiTheme="minorHAnsi" w:eastAsia="Calibri" w:hAnsiTheme="minorHAnsi"/>
                <w:color w:val="FF0000"/>
              </w:rPr>
            </w:pPr>
            <w:ins w:id="4289" w:author="FMK" w:date="2020-02-02T21:10:00Z">
              <w:r w:rsidRPr="001E4FEB">
                <w:rPr>
                  <w:rFonts w:asciiTheme="minorHAnsi" w:eastAsia="Calibri" w:hAnsiTheme="minorHAnsi"/>
                  <w:color w:val="FF0000"/>
                </w:rPr>
                <w:t>DRUCKER, Peter Ferdinand.</w:t>
              </w:r>
              <w:r>
                <w:rPr>
                  <w:rFonts w:asciiTheme="minorHAnsi" w:eastAsia="Calibri" w:hAnsiTheme="minorHAnsi"/>
                  <w:color w:val="FF0000"/>
                </w:rPr>
                <w:t xml:space="preserve"> 2016.</w:t>
              </w:r>
              <w:r w:rsidRPr="001E4FEB">
                <w:rPr>
                  <w:rFonts w:asciiTheme="minorHAnsi" w:eastAsia="Calibri" w:hAnsiTheme="minorHAnsi"/>
                  <w:color w:val="FF0000"/>
                </w:rPr>
                <w:t xml:space="preserve"> </w:t>
              </w:r>
              <w:r w:rsidRPr="00D835FA">
                <w:rPr>
                  <w:rFonts w:asciiTheme="minorHAnsi" w:eastAsia="Calibri" w:hAnsiTheme="minorHAnsi"/>
                  <w:i/>
                  <w:color w:val="FF0000"/>
                </w:rPr>
                <w:t>To nejdůležitější z Druckera v jednom svazku.</w:t>
              </w:r>
              <w:r w:rsidRPr="001E4FEB">
                <w:rPr>
                  <w:rFonts w:asciiTheme="minorHAnsi" w:eastAsia="Calibri" w:hAnsiTheme="minorHAnsi"/>
                  <w:color w:val="FF0000"/>
                </w:rPr>
                <w:t xml:space="preserve"> 2. vydání. Pra</w:t>
              </w:r>
              <w:r>
                <w:rPr>
                  <w:rFonts w:asciiTheme="minorHAnsi" w:eastAsia="Calibri" w:hAnsiTheme="minorHAnsi"/>
                  <w:color w:val="FF0000"/>
                </w:rPr>
                <w:t>ha: Management Press</w:t>
              </w:r>
              <w:r w:rsidRPr="001E4FEB">
                <w:rPr>
                  <w:rFonts w:asciiTheme="minorHAnsi" w:eastAsia="Calibri" w:hAnsiTheme="minorHAnsi"/>
                  <w:color w:val="FF0000"/>
                </w:rPr>
                <w:t>s. Knihovna světového managementu. ISBN 9788072613977.</w:t>
              </w:r>
            </w:ins>
          </w:p>
          <w:p w14:paraId="28F5EB2A" w14:textId="5AD00FAC" w:rsidR="005D26EA" w:rsidRPr="007421FB" w:rsidDel="00224600" w:rsidRDefault="005D26EA" w:rsidP="00935F76">
            <w:pPr>
              <w:tabs>
                <w:tab w:val="left" w:pos="567"/>
              </w:tabs>
              <w:jc w:val="both"/>
              <w:rPr>
                <w:del w:id="4290" w:author="FMK" w:date="2020-02-02T21:10:00Z"/>
                <w:rFonts w:asciiTheme="minorHAnsi" w:eastAsia="Calibri" w:hAnsiTheme="minorHAnsi"/>
                <w:color w:val="FF0000"/>
                <w:rPrChange w:id="4291" w:author="Martin Kazík" w:date="2020-01-23T11:23:00Z">
                  <w:rPr>
                    <w:del w:id="4292" w:author="FMK" w:date="2020-02-02T21:10:00Z"/>
                    <w:rFonts w:asciiTheme="minorHAnsi" w:eastAsia="Calibri" w:hAnsiTheme="minorHAnsi"/>
                    <w:color w:val="000000" w:themeColor="text1"/>
                  </w:rPr>
                </w:rPrChange>
              </w:rPr>
            </w:pPr>
            <w:del w:id="4293" w:author="FMK" w:date="2020-02-02T21:10:00Z">
              <w:r w:rsidRPr="007421FB" w:rsidDel="00224600">
                <w:rPr>
                  <w:rFonts w:asciiTheme="minorHAnsi" w:eastAsia="Calibri" w:hAnsiTheme="minorHAnsi"/>
                  <w:color w:val="FF0000"/>
                  <w:rPrChange w:id="4294" w:author="Martin Kazík" w:date="2020-01-23T11:23:00Z">
                    <w:rPr>
                      <w:rFonts w:asciiTheme="minorHAnsi" w:eastAsia="Calibri" w:hAnsiTheme="minorHAnsi"/>
                      <w:color w:val="000000" w:themeColor="text1"/>
                    </w:rPr>
                  </w:rPrChange>
                </w:rPr>
                <w:delText xml:space="preserve">BĚLOHLÁVEK, František, Oldřich ŠULEŘ a Pavol KOŠŤAN. 2001. </w:delText>
              </w:r>
              <w:r w:rsidRPr="007421FB" w:rsidDel="00224600">
                <w:rPr>
                  <w:rFonts w:asciiTheme="minorHAnsi" w:eastAsia="Calibri" w:hAnsiTheme="minorHAnsi"/>
                  <w:i/>
                  <w:color w:val="FF0000"/>
                  <w:rPrChange w:id="4295" w:author="Martin Kazík" w:date="2020-01-23T11:23:00Z">
                    <w:rPr>
                      <w:rFonts w:asciiTheme="minorHAnsi" w:eastAsia="Calibri" w:hAnsiTheme="minorHAnsi"/>
                      <w:i/>
                      <w:color w:val="000000" w:themeColor="text1"/>
                    </w:rPr>
                  </w:rPrChange>
                </w:rPr>
                <w:delText>Management.</w:delText>
              </w:r>
              <w:r w:rsidRPr="007421FB" w:rsidDel="00224600">
                <w:rPr>
                  <w:rFonts w:asciiTheme="minorHAnsi" w:eastAsia="Calibri" w:hAnsiTheme="minorHAnsi"/>
                  <w:color w:val="FF0000"/>
                  <w:rPrChange w:id="4296" w:author="Martin Kazík" w:date="2020-01-23T11:23:00Z">
                    <w:rPr>
                      <w:rFonts w:asciiTheme="minorHAnsi" w:eastAsia="Calibri" w:hAnsiTheme="minorHAnsi"/>
                      <w:color w:val="000000" w:themeColor="text1"/>
                    </w:rPr>
                  </w:rPrChange>
                </w:rPr>
                <w:delText xml:space="preserve"> Olomouc: Rubico. ISBN 80-85839-45-8.</w:delText>
              </w:r>
            </w:del>
          </w:p>
          <w:p w14:paraId="7D4B7EDA" w14:textId="67E5B595" w:rsidR="005D26EA" w:rsidRPr="007421FB" w:rsidDel="00224600" w:rsidRDefault="005D26EA" w:rsidP="00935F76">
            <w:pPr>
              <w:tabs>
                <w:tab w:val="left" w:pos="567"/>
              </w:tabs>
              <w:jc w:val="both"/>
              <w:rPr>
                <w:del w:id="4297" w:author="FMK" w:date="2020-02-02T21:10:00Z"/>
                <w:rFonts w:asciiTheme="minorHAnsi" w:eastAsia="Calibri" w:hAnsiTheme="minorHAnsi"/>
                <w:color w:val="FF0000"/>
                <w:rPrChange w:id="4298" w:author="Martin Kazík" w:date="2020-01-23T11:23:00Z">
                  <w:rPr>
                    <w:del w:id="4299" w:author="FMK" w:date="2020-02-02T21:10:00Z"/>
                    <w:rFonts w:asciiTheme="minorHAnsi" w:eastAsia="Calibri" w:hAnsiTheme="minorHAnsi"/>
                    <w:color w:val="000000" w:themeColor="text1"/>
                  </w:rPr>
                </w:rPrChange>
              </w:rPr>
            </w:pPr>
            <w:del w:id="4300" w:author="FMK" w:date="2020-02-02T21:10:00Z">
              <w:r w:rsidRPr="007421FB" w:rsidDel="00224600">
                <w:rPr>
                  <w:rFonts w:asciiTheme="minorHAnsi" w:eastAsia="Calibri" w:hAnsiTheme="minorHAnsi"/>
                  <w:color w:val="FF0000"/>
                  <w:rPrChange w:id="4301" w:author="Martin Kazík" w:date="2020-01-23T11:23:00Z">
                    <w:rPr>
                      <w:rFonts w:asciiTheme="minorHAnsi" w:eastAsia="Calibri" w:hAnsiTheme="minorHAnsi"/>
                      <w:color w:val="000000" w:themeColor="text1"/>
                    </w:rPr>
                  </w:rPrChange>
                </w:rPr>
                <w:delText xml:space="preserve">VEBER, Jaromír. 2009. </w:delText>
              </w:r>
              <w:r w:rsidRPr="007421FB" w:rsidDel="00224600">
                <w:rPr>
                  <w:rFonts w:asciiTheme="minorHAnsi" w:eastAsia="Calibri" w:hAnsiTheme="minorHAnsi"/>
                  <w:i/>
                  <w:color w:val="FF0000"/>
                  <w:rPrChange w:id="4302" w:author="Martin Kazík" w:date="2020-01-23T11:23:00Z">
                    <w:rPr>
                      <w:rFonts w:asciiTheme="minorHAnsi" w:eastAsia="Calibri" w:hAnsiTheme="minorHAnsi"/>
                      <w:i/>
                      <w:color w:val="000000" w:themeColor="text1"/>
                    </w:rPr>
                  </w:rPrChange>
                </w:rPr>
                <w:delText>Management: základy, moderní manažerské přístupy, výkonnost a prosperita.</w:delText>
              </w:r>
              <w:r w:rsidRPr="007421FB" w:rsidDel="00224600">
                <w:rPr>
                  <w:rFonts w:asciiTheme="minorHAnsi" w:eastAsia="Calibri" w:hAnsiTheme="minorHAnsi"/>
                  <w:color w:val="FF0000"/>
                  <w:rPrChange w:id="4303" w:author="Martin Kazík" w:date="2020-01-23T11:23:00Z">
                    <w:rPr>
                      <w:rFonts w:asciiTheme="minorHAnsi" w:eastAsia="Calibri" w:hAnsiTheme="minorHAnsi"/>
                      <w:color w:val="000000" w:themeColor="text1"/>
                    </w:rPr>
                  </w:rPrChange>
                </w:rPr>
                <w:delText xml:space="preserve"> 2., aktualiz. vyd. Praha: Management Press. ISBN 978-80-7261-200-0. </w:delText>
              </w:r>
            </w:del>
          </w:p>
          <w:p w14:paraId="544E64CF" w14:textId="72740931" w:rsidR="005D26EA" w:rsidRPr="00F52EEF" w:rsidDel="00224600" w:rsidRDefault="005D26EA" w:rsidP="00935F76">
            <w:pPr>
              <w:tabs>
                <w:tab w:val="left" w:pos="567"/>
              </w:tabs>
              <w:jc w:val="both"/>
              <w:rPr>
                <w:del w:id="4304" w:author="FMK" w:date="2020-02-02T21:10:00Z"/>
                <w:rFonts w:asciiTheme="minorHAnsi" w:eastAsia="Calibri" w:hAnsiTheme="minorHAnsi" w:cstheme="minorHAnsi"/>
                <w:color w:val="000000" w:themeColor="text1"/>
              </w:rPr>
            </w:pPr>
          </w:p>
          <w:p w14:paraId="5E7E3D87" w14:textId="68918480" w:rsidR="005D26EA" w:rsidRPr="0007641F" w:rsidDel="00224600" w:rsidRDefault="005D26EA" w:rsidP="00935F76">
            <w:pPr>
              <w:tabs>
                <w:tab w:val="left" w:pos="567"/>
              </w:tabs>
              <w:jc w:val="both"/>
              <w:rPr>
                <w:del w:id="4305" w:author="FMK" w:date="2020-02-02T21:10:00Z"/>
                <w:rFonts w:asciiTheme="minorHAnsi" w:eastAsia="Calibri" w:hAnsiTheme="minorHAnsi" w:cstheme="minorHAnsi"/>
                <w:b/>
                <w:color w:val="000000" w:themeColor="text1"/>
              </w:rPr>
            </w:pPr>
            <w:del w:id="4306" w:author="FMK" w:date="2020-02-02T21:10:00Z">
              <w:r w:rsidRPr="0007641F" w:rsidDel="00224600">
                <w:rPr>
                  <w:rFonts w:asciiTheme="minorHAnsi" w:eastAsia="Calibri" w:hAnsiTheme="minorHAnsi" w:cstheme="minorHAnsi"/>
                  <w:b/>
                  <w:color w:val="000000" w:themeColor="text1"/>
                </w:rPr>
                <w:delText>Doporučená literatura:</w:delText>
              </w:r>
            </w:del>
          </w:p>
          <w:p w14:paraId="2C0B4633" w14:textId="6106A250" w:rsidR="005D26EA" w:rsidRPr="007421FB" w:rsidDel="00224600" w:rsidRDefault="005D26EA" w:rsidP="00935F76">
            <w:pPr>
              <w:tabs>
                <w:tab w:val="left" w:pos="567"/>
              </w:tabs>
              <w:jc w:val="both"/>
              <w:rPr>
                <w:del w:id="4307" w:author="FMK" w:date="2020-02-02T21:10:00Z"/>
                <w:rFonts w:asciiTheme="minorHAnsi" w:eastAsia="Calibri" w:hAnsiTheme="minorHAnsi"/>
                <w:color w:val="FF0000"/>
                <w:rPrChange w:id="4308" w:author="Martin Kazík" w:date="2020-01-23T11:23:00Z">
                  <w:rPr>
                    <w:del w:id="4309" w:author="FMK" w:date="2020-02-02T21:10:00Z"/>
                    <w:rFonts w:asciiTheme="minorHAnsi" w:eastAsia="Calibri" w:hAnsiTheme="minorHAnsi"/>
                    <w:color w:val="000000" w:themeColor="text1"/>
                  </w:rPr>
                </w:rPrChange>
              </w:rPr>
            </w:pPr>
            <w:del w:id="4310" w:author="FMK" w:date="2020-02-02T21:10:00Z">
              <w:r w:rsidRPr="007421FB" w:rsidDel="00224600">
                <w:rPr>
                  <w:rFonts w:asciiTheme="minorHAnsi" w:eastAsia="Calibri" w:hAnsiTheme="minorHAnsi"/>
                  <w:color w:val="FF0000"/>
                  <w:rPrChange w:id="4311" w:author="Martin Kazík" w:date="2020-01-23T11:23:00Z">
                    <w:rPr>
                      <w:rFonts w:asciiTheme="minorHAnsi" w:eastAsia="Calibri" w:hAnsiTheme="minorHAnsi"/>
                      <w:color w:val="000000" w:themeColor="text1"/>
                    </w:rPr>
                  </w:rPrChange>
                </w:rPr>
                <w:delText xml:space="preserve">Blažek, Ladislav. 2011. </w:delText>
              </w:r>
              <w:r w:rsidRPr="007421FB" w:rsidDel="00224600">
                <w:rPr>
                  <w:rFonts w:asciiTheme="minorHAnsi" w:eastAsia="Calibri" w:hAnsiTheme="minorHAnsi"/>
                  <w:i/>
                  <w:color w:val="FF0000"/>
                  <w:rPrChange w:id="4312" w:author="Martin Kazík" w:date="2020-01-23T11:23:00Z">
                    <w:rPr>
                      <w:rFonts w:asciiTheme="minorHAnsi" w:eastAsia="Calibri" w:hAnsiTheme="minorHAnsi"/>
                      <w:i/>
                      <w:color w:val="000000" w:themeColor="text1"/>
                    </w:rPr>
                  </w:rPrChange>
                </w:rPr>
                <w:delText>Management: organizování, rozhodování, ovlivňování.</w:delText>
              </w:r>
              <w:r w:rsidRPr="007421FB" w:rsidDel="00224600">
                <w:rPr>
                  <w:rFonts w:asciiTheme="minorHAnsi" w:eastAsia="Calibri" w:hAnsiTheme="minorHAnsi"/>
                  <w:color w:val="FF0000"/>
                  <w:rPrChange w:id="4313" w:author="Martin Kazík" w:date="2020-01-23T11:23:00Z">
                    <w:rPr>
                      <w:rFonts w:asciiTheme="minorHAnsi" w:eastAsia="Calibri" w:hAnsiTheme="minorHAnsi"/>
                      <w:color w:val="000000" w:themeColor="text1"/>
                    </w:rPr>
                  </w:rPrChange>
                </w:rPr>
                <w:delText xml:space="preserve"> Praha: Grada. ISBN 978-80-247-3275-6. </w:delText>
              </w:r>
            </w:del>
          </w:p>
          <w:p w14:paraId="4790EA6B" w14:textId="25CF7BA3" w:rsidR="005D26EA" w:rsidRPr="00F52EEF" w:rsidDel="00224600" w:rsidRDefault="005D26EA" w:rsidP="00935F76">
            <w:pPr>
              <w:tabs>
                <w:tab w:val="left" w:pos="567"/>
              </w:tabs>
              <w:jc w:val="both"/>
              <w:rPr>
                <w:del w:id="4314" w:author="FMK" w:date="2020-02-02T21:10:00Z"/>
                <w:rFonts w:asciiTheme="minorHAnsi" w:eastAsia="Calibri" w:hAnsiTheme="minorHAnsi" w:cstheme="minorHAnsi"/>
                <w:color w:val="000000" w:themeColor="text1"/>
              </w:rPr>
            </w:pPr>
            <w:del w:id="4315" w:author="FMK" w:date="2020-02-02T21:10:00Z">
              <w:r w:rsidRPr="00F52EEF" w:rsidDel="00224600">
                <w:rPr>
                  <w:rFonts w:asciiTheme="minorHAnsi" w:eastAsia="Calibri" w:hAnsiTheme="minorHAnsi" w:cstheme="minorHAnsi"/>
                  <w:color w:val="000000" w:themeColor="text1"/>
                </w:rPr>
                <w:delText xml:space="preserve">ŽÁČEK, Vladimír. 2014. </w:delText>
              </w:r>
              <w:r w:rsidRPr="00F52EEF" w:rsidDel="00224600">
                <w:rPr>
                  <w:rFonts w:asciiTheme="minorHAnsi" w:eastAsia="Calibri" w:hAnsiTheme="minorHAnsi" w:cstheme="minorHAnsi"/>
                  <w:i/>
                  <w:color w:val="000000" w:themeColor="text1"/>
                </w:rPr>
                <w:delText>Management: teorie, zásady, praxe.</w:delText>
              </w:r>
              <w:r w:rsidRPr="00F52EEF" w:rsidDel="00224600">
                <w:rPr>
                  <w:rFonts w:asciiTheme="minorHAnsi" w:eastAsia="Calibri" w:hAnsiTheme="minorHAnsi" w:cstheme="minorHAnsi"/>
                  <w:color w:val="000000" w:themeColor="text1"/>
                </w:rPr>
                <w:delText xml:space="preserve"> Praha. ISBN 978-80-01-05594-6. </w:delText>
              </w:r>
            </w:del>
          </w:p>
          <w:p w14:paraId="1D7DE72F" w14:textId="5565F23D" w:rsidR="005D26EA" w:rsidRPr="00F52EEF" w:rsidDel="00224600" w:rsidRDefault="005D26EA" w:rsidP="00935F76">
            <w:pPr>
              <w:tabs>
                <w:tab w:val="left" w:pos="567"/>
              </w:tabs>
              <w:jc w:val="both"/>
              <w:rPr>
                <w:del w:id="4316" w:author="FMK" w:date="2020-02-02T21:10:00Z"/>
                <w:rFonts w:asciiTheme="minorHAnsi" w:eastAsia="Calibri" w:hAnsiTheme="minorHAnsi" w:cstheme="minorHAnsi"/>
                <w:color w:val="000000" w:themeColor="text1"/>
              </w:rPr>
            </w:pPr>
            <w:del w:id="4317" w:author="FMK" w:date="2020-02-02T21:10:00Z">
              <w:r w:rsidRPr="00F52EEF" w:rsidDel="00224600">
                <w:rPr>
                  <w:rFonts w:asciiTheme="minorHAnsi" w:eastAsia="Calibri" w:hAnsiTheme="minorHAnsi" w:cstheme="minorHAnsi"/>
                  <w:color w:val="000000" w:themeColor="text1"/>
                </w:rPr>
                <w:delText xml:space="preserve">KOTLER, Philip a Kevin Lane KELLER. 2016. </w:delText>
              </w:r>
              <w:r w:rsidRPr="00F52EEF" w:rsidDel="00224600">
                <w:rPr>
                  <w:rFonts w:asciiTheme="minorHAnsi" w:eastAsia="Calibri" w:hAnsiTheme="minorHAnsi" w:cstheme="minorHAnsi"/>
                  <w:i/>
                  <w:color w:val="000000" w:themeColor="text1"/>
                </w:rPr>
                <w:delText>Marketing management.</w:delText>
              </w:r>
              <w:r w:rsidRPr="00F52EEF" w:rsidDel="00224600">
                <w:rPr>
                  <w:rFonts w:asciiTheme="minorHAnsi" w:eastAsia="Calibri" w:hAnsiTheme="minorHAnsi" w:cstheme="minorHAnsi"/>
                  <w:color w:val="000000" w:themeColor="text1"/>
                </w:rPr>
                <w:delText xml:space="preserve"> 15. Boston: Pearson. ISBN 978-1-292-09262-1.</w:delText>
              </w:r>
            </w:del>
          </w:p>
          <w:p w14:paraId="021AC786" w14:textId="74D919CF" w:rsidR="005D26EA" w:rsidRPr="00F52EEF" w:rsidDel="00224600" w:rsidRDefault="005D26EA" w:rsidP="00935F76">
            <w:pPr>
              <w:tabs>
                <w:tab w:val="left" w:pos="567"/>
              </w:tabs>
              <w:jc w:val="both"/>
              <w:rPr>
                <w:del w:id="4318" w:author="FMK" w:date="2020-02-02T21:10:00Z"/>
                <w:rFonts w:asciiTheme="minorHAnsi" w:eastAsia="Calibri" w:hAnsiTheme="minorHAnsi" w:cstheme="minorHAnsi"/>
                <w:color w:val="000000" w:themeColor="text1"/>
              </w:rPr>
            </w:pPr>
            <w:del w:id="4319" w:author="FMK" w:date="2020-02-02T21:10:00Z">
              <w:r w:rsidRPr="00F52EEF" w:rsidDel="00224600">
                <w:rPr>
                  <w:rFonts w:asciiTheme="minorHAnsi" w:eastAsia="Calibri" w:hAnsiTheme="minorHAnsi" w:cstheme="minorHAnsi"/>
                  <w:color w:val="000000" w:themeColor="text1"/>
                </w:rPr>
                <w:delText>VODÁČEK, Leo</w:delText>
              </w:r>
              <w:r w:rsidR="003A35BA" w:rsidDel="00224600">
                <w:rPr>
                  <w:rFonts w:asciiTheme="minorHAnsi" w:eastAsia="Calibri" w:hAnsiTheme="minorHAnsi" w:cstheme="minorHAnsi"/>
                  <w:color w:val="000000" w:themeColor="text1"/>
                </w:rPr>
                <w:delText xml:space="preserve"> a</w:delText>
              </w:r>
              <w:r w:rsidRPr="00F52EEF" w:rsidDel="00224600">
                <w:rPr>
                  <w:rFonts w:asciiTheme="minorHAnsi" w:eastAsia="Calibri" w:hAnsiTheme="minorHAnsi" w:cstheme="minorHAnsi"/>
                  <w:color w:val="000000" w:themeColor="text1"/>
                </w:rPr>
                <w:delText xml:space="preserve"> Olga VODÁČKOVÁ. 2013. </w:delText>
              </w:r>
              <w:r w:rsidRPr="00F52EEF" w:rsidDel="00224600">
                <w:rPr>
                  <w:rFonts w:asciiTheme="minorHAnsi" w:eastAsia="Calibri" w:hAnsiTheme="minorHAnsi" w:cstheme="minorHAnsi"/>
                  <w:i/>
                  <w:color w:val="000000" w:themeColor="text1"/>
                </w:rPr>
                <w:delText>Moderní management v teorii a praxi.</w:delText>
              </w:r>
              <w:r w:rsidRPr="00F52EEF" w:rsidDel="00224600">
                <w:rPr>
                  <w:rFonts w:asciiTheme="minorHAnsi" w:eastAsia="Calibri" w:hAnsiTheme="minorHAnsi" w:cstheme="minorHAnsi"/>
                  <w:color w:val="000000" w:themeColor="text1"/>
                </w:rPr>
                <w:delText xml:space="preserve"> Praha: Management Press. ISBN 978-80-7261-232-1. </w:delText>
              </w:r>
            </w:del>
          </w:p>
          <w:p w14:paraId="5865242A" w14:textId="77FBCD6F" w:rsidR="005D26EA" w:rsidRPr="00F52EEF" w:rsidRDefault="005D26EA" w:rsidP="00935F76">
            <w:pPr>
              <w:tabs>
                <w:tab w:val="left" w:pos="567"/>
              </w:tabs>
              <w:jc w:val="both"/>
              <w:rPr>
                <w:rFonts w:asciiTheme="minorHAnsi" w:hAnsiTheme="minorHAnsi" w:cstheme="minorHAnsi"/>
              </w:rPr>
            </w:pPr>
            <w:del w:id="4320" w:author="FMK" w:date="2020-02-02T21:10:00Z">
              <w:r w:rsidRPr="007421FB" w:rsidDel="00224600">
                <w:rPr>
                  <w:rFonts w:asciiTheme="minorHAnsi" w:eastAsia="Calibri" w:hAnsiTheme="minorHAnsi"/>
                  <w:color w:val="FF0000"/>
                  <w:rPrChange w:id="4321" w:author="Martin Kazík" w:date="2020-01-23T11:23:00Z">
                    <w:rPr>
                      <w:rFonts w:asciiTheme="minorHAnsi" w:eastAsia="Calibri" w:hAnsiTheme="minorHAnsi"/>
                      <w:color w:val="000000" w:themeColor="text1"/>
                    </w:rPr>
                  </w:rPrChange>
                </w:rPr>
                <w:delText xml:space="preserve">DRUCKER, Peter Ferdinand. 2002. </w:delText>
              </w:r>
              <w:r w:rsidRPr="007421FB" w:rsidDel="00224600">
                <w:rPr>
                  <w:rFonts w:asciiTheme="minorHAnsi" w:eastAsia="Calibri" w:hAnsiTheme="minorHAnsi"/>
                  <w:i/>
                  <w:color w:val="FF0000"/>
                  <w:rPrChange w:id="4322" w:author="Martin Kazík" w:date="2020-01-23T11:23:00Z">
                    <w:rPr>
                      <w:rFonts w:asciiTheme="minorHAnsi" w:eastAsia="Calibri" w:hAnsiTheme="minorHAnsi"/>
                      <w:i/>
                      <w:color w:val="000000" w:themeColor="text1"/>
                    </w:rPr>
                  </w:rPrChange>
                </w:rPr>
                <w:delText>Výzvy Managementu pro 21. století.</w:delText>
              </w:r>
              <w:r w:rsidRPr="007421FB" w:rsidDel="00224600">
                <w:rPr>
                  <w:rFonts w:asciiTheme="minorHAnsi" w:eastAsia="Calibri" w:hAnsiTheme="minorHAnsi"/>
                  <w:color w:val="FF0000"/>
                  <w:rPrChange w:id="4323" w:author="Martin Kazík" w:date="2020-01-23T11:23:00Z">
                    <w:rPr>
                      <w:rFonts w:asciiTheme="minorHAnsi" w:eastAsia="Calibri" w:hAnsiTheme="minorHAnsi"/>
                      <w:color w:val="000000" w:themeColor="text1"/>
                    </w:rPr>
                  </w:rPrChange>
                </w:rPr>
                <w:delText xml:space="preserve"> Praha: Management Press. ISBN 80-7261-021-X.</w:delText>
              </w:r>
            </w:del>
          </w:p>
        </w:tc>
      </w:tr>
      <w:tr w:rsidR="005D26EA" w:rsidRPr="00F52EEF" w14:paraId="213371B5" w14:textId="77777777" w:rsidTr="0007641F">
        <w:tc>
          <w:tcPr>
            <w:tcW w:w="10677"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79D1B77"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28ACA983" w14:textId="77777777" w:rsidTr="0007641F">
        <w:tc>
          <w:tcPr>
            <w:tcW w:w="5608"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4D9DFF8D"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4161930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80"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753107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43431E85" w14:textId="77777777" w:rsidTr="0007641F">
        <w:tc>
          <w:tcPr>
            <w:tcW w:w="10677"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2EFC41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582B4152" w14:textId="77777777" w:rsidTr="0007641F">
        <w:trPr>
          <w:trHeight w:val="2671"/>
        </w:trPr>
        <w:tc>
          <w:tcPr>
            <w:tcW w:w="10677" w:type="dxa"/>
            <w:gridSpan w:val="8"/>
            <w:tcBorders>
              <w:top w:val="single" w:sz="4" w:space="0" w:color="auto"/>
              <w:left w:val="single" w:sz="4" w:space="0" w:color="auto"/>
              <w:bottom w:val="single" w:sz="4" w:space="0" w:color="auto"/>
              <w:right w:val="single" w:sz="4" w:space="0" w:color="auto"/>
            </w:tcBorders>
            <w:hideMark/>
          </w:tcPr>
          <w:p w14:paraId="102E381C" w14:textId="14F9EA86" w:rsidR="005D26EA" w:rsidRPr="00F52EEF" w:rsidRDefault="0090023A" w:rsidP="00935F76">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lastRenderedPageBreak/>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0E75C025" w14:textId="77777777" w:rsidR="005D26EA" w:rsidRPr="00F52EEF" w:rsidRDefault="005D26EA" w:rsidP="00935F76">
      <w:pPr>
        <w:tabs>
          <w:tab w:val="left" w:pos="567"/>
        </w:tabs>
        <w:spacing w:after="160" w:line="256" w:lineRule="auto"/>
        <w:rPr>
          <w:rFonts w:asciiTheme="minorHAnsi" w:hAnsiTheme="minorHAnsi" w:cstheme="minorHAnsi"/>
        </w:rPr>
      </w:pPr>
    </w:p>
    <w:p w14:paraId="267EE511" w14:textId="77777777" w:rsidR="008445AD" w:rsidRDefault="008445AD">
      <w:pPr>
        <w:rPr>
          <w:ins w:id="4324" w:author="Radim Bačuvčík" w:date="2020-02-06T15:08:00Z"/>
        </w:rPr>
      </w:pPr>
      <w:ins w:id="4325" w:author="Radim Bačuvčík" w:date="2020-02-06T15:08: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Change w:id="4326">
          <w:tblGrid>
            <w:gridCol w:w="3904"/>
            <w:gridCol w:w="567"/>
            <w:gridCol w:w="1134"/>
            <w:gridCol w:w="889"/>
            <w:gridCol w:w="816"/>
            <w:gridCol w:w="2156"/>
            <w:gridCol w:w="539"/>
            <w:gridCol w:w="267"/>
            <w:gridCol w:w="401"/>
            <w:gridCol w:w="10272"/>
          </w:tblGrid>
        </w:tblGridChange>
      </w:tblGrid>
      <w:tr w:rsidR="005D26EA" w:rsidRPr="00F52EEF" w14:paraId="62280957" w14:textId="77777777" w:rsidTr="00403842">
        <w:tc>
          <w:tcPr>
            <w:tcW w:w="1067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F5DF25F" w14:textId="428C96B8"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5D26EA" w:rsidRPr="00F52EEF" w14:paraId="0F2F25B1" w14:textId="77777777" w:rsidTr="00403842">
        <w:tc>
          <w:tcPr>
            <w:tcW w:w="3904" w:type="dxa"/>
            <w:tcBorders>
              <w:top w:val="double" w:sz="4" w:space="0" w:color="auto"/>
              <w:left w:val="single" w:sz="4" w:space="0" w:color="auto"/>
              <w:bottom w:val="single" w:sz="4" w:space="0" w:color="auto"/>
              <w:right w:val="single" w:sz="4" w:space="0" w:color="auto"/>
            </w:tcBorders>
            <w:shd w:val="clear" w:color="auto" w:fill="F7CAAC"/>
            <w:hideMark/>
          </w:tcPr>
          <w:p w14:paraId="34FB3ED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5A6E86B" w14:textId="77777777"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 xml:space="preserve">Strategický marketing </w:t>
            </w:r>
          </w:p>
        </w:tc>
      </w:tr>
      <w:tr w:rsidR="005D26EA" w:rsidRPr="00F52EEF" w14:paraId="5A54A4C4" w14:textId="77777777" w:rsidTr="00403842">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1EC5C27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23C1BD1A" w14:textId="51D1276F" w:rsidR="005D26EA" w:rsidRPr="00F52EEF" w:rsidRDefault="00C47E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36374" w:rsidRPr="00F52EEF">
              <w:rPr>
                <w:rFonts w:asciiTheme="minorHAnsi" w:eastAsia="Calibri" w:hAnsiTheme="minorHAnsi" w:cstheme="minorHAnsi"/>
              </w:rPr>
              <w:t>,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A80439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05AD099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5D26EA" w:rsidRPr="00F52EEF" w14:paraId="31FC0B3F" w14:textId="77777777" w:rsidTr="00403842">
        <w:trPr>
          <w:trHeight w:val="218"/>
        </w:trPr>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7C41C9A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02E2967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9B40C8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1B509B91" w14:textId="7320767A"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336374"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E6CC6F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2E19E1E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5D26EA" w:rsidRPr="00F52EEF" w14:paraId="4A12430E" w14:textId="77777777" w:rsidTr="00403842">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2D484FC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4A2A0BC4" w14:textId="54677C5D" w:rsidR="005D26EA" w:rsidRPr="00F52EEF" w:rsidRDefault="0033637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w:t>
            </w:r>
            <w:r w:rsidR="005D26EA" w:rsidRPr="00F52EEF">
              <w:rPr>
                <w:rFonts w:asciiTheme="minorHAnsi" w:eastAsia="Calibri" w:hAnsiTheme="minorHAnsi" w:cstheme="minorHAnsi"/>
              </w:rPr>
              <w:t>Marketing 2</w:t>
            </w:r>
          </w:p>
        </w:tc>
      </w:tr>
      <w:tr w:rsidR="005D26EA" w:rsidRPr="00F52EEF" w14:paraId="4694566F" w14:textId="77777777" w:rsidTr="00403842">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39A35CA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B267A70" w14:textId="7B7AA41F" w:rsidR="005D26EA" w:rsidRPr="00F52EEF" w:rsidRDefault="007650C3" w:rsidP="00935F76">
            <w:pPr>
              <w:tabs>
                <w:tab w:val="left" w:pos="567"/>
              </w:tabs>
              <w:jc w:val="both"/>
              <w:rPr>
                <w:rFonts w:asciiTheme="minorHAns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r w:rsidR="005D26EA" w:rsidRPr="00F52EEF">
              <w:rPr>
                <w:rFonts w:asciiTheme="minorHAnsi" w:hAnsiTheme="minorHAnsi" w:cstheme="minorHAnsi"/>
              </w:rPr>
              <w:t xml:space="preserve">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E33F9A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AFC27EC" w14:textId="6AC02C40" w:rsidR="005D26EA" w:rsidRPr="00F52EEF" w:rsidRDefault="007650C3"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2F5893FE" w14:textId="77777777" w:rsidTr="00403842">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43C4C80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539A416" w14:textId="3B43EF12" w:rsidR="005D26EA" w:rsidRPr="00F52EEF" w:rsidRDefault="005D26EA" w:rsidP="00935F76">
            <w:pPr>
              <w:tabs>
                <w:tab w:val="left" w:pos="567"/>
              </w:tabs>
              <w:jc w:val="both"/>
              <w:rPr>
                <w:rFonts w:asciiTheme="minorHAnsi" w:hAnsiTheme="minorHAnsi" w:cstheme="minorHAnsi"/>
              </w:rPr>
            </w:pPr>
          </w:p>
        </w:tc>
      </w:tr>
      <w:tr w:rsidR="005D26EA" w:rsidRPr="00F52EEF" w14:paraId="49B4D354" w14:textId="77777777" w:rsidTr="00403842">
        <w:trPr>
          <w:trHeight w:val="142"/>
        </w:trPr>
        <w:tc>
          <w:tcPr>
            <w:tcW w:w="10673" w:type="dxa"/>
            <w:gridSpan w:val="8"/>
            <w:tcBorders>
              <w:top w:val="nil"/>
              <w:left w:val="single" w:sz="4" w:space="0" w:color="auto"/>
              <w:bottom w:val="single" w:sz="4" w:space="0" w:color="auto"/>
              <w:right w:val="single" w:sz="4" w:space="0" w:color="auto"/>
            </w:tcBorders>
            <w:hideMark/>
          </w:tcPr>
          <w:p w14:paraId="38375783" w14:textId="07C80529" w:rsidR="0007641F" w:rsidRPr="00F52EEF" w:rsidRDefault="000764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 </w:t>
            </w:r>
            <w:r w:rsidRPr="00F52EEF">
              <w:rPr>
                <w:rFonts w:asciiTheme="minorHAnsi" w:eastAsia="Calibri" w:hAnsiTheme="minorHAnsi" w:cstheme="minorHAnsi"/>
              </w:rPr>
              <w:t>80 % aktivní účast na seminářích na kterých se bude zpracovávat SMP</w:t>
            </w:r>
            <w:r>
              <w:rPr>
                <w:rFonts w:asciiTheme="minorHAnsi" w:eastAsia="Calibri" w:hAnsiTheme="minorHAnsi" w:cstheme="minorHAnsi"/>
              </w:rPr>
              <w:t>.</w:t>
            </w:r>
          </w:p>
          <w:p w14:paraId="3E250B7D" w14:textId="7E095BFC" w:rsidR="0007641F" w:rsidRPr="00F52EEF" w:rsidRDefault="000764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Vypracování dílčích úkolů podle aktuálního zadání</w:t>
            </w:r>
            <w:r>
              <w:rPr>
                <w:rFonts w:asciiTheme="minorHAnsi" w:eastAsia="Calibri" w:hAnsiTheme="minorHAnsi" w:cstheme="minorHAnsi"/>
              </w:rPr>
              <w:t>.</w:t>
            </w:r>
          </w:p>
          <w:p w14:paraId="7432535C" w14:textId="04866297" w:rsidR="005D26EA" w:rsidRPr="00F52EEF" w:rsidRDefault="000764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3.</w:t>
            </w:r>
            <w:r w:rsidRPr="00F52EEF">
              <w:rPr>
                <w:rFonts w:asciiTheme="minorHAnsi" w:eastAsia="Calibri" w:hAnsiTheme="minorHAnsi" w:cstheme="minorHAnsi"/>
              </w:rPr>
              <w:t xml:space="preserve"> Zpracování a obhájení semestrálního projekt </w:t>
            </w:r>
            <w:r>
              <w:rPr>
                <w:rFonts w:asciiTheme="minorHAnsi" w:eastAsia="Calibri" w:hAnsiTheme="minorHAnsi" w:cstheme="minorHAnsi"/>
              </w:rPr>
              <w:t>–</w:t>
            </w:r>
            <w:r w:rsidRPr="00F52EEF">
              <w:rPr>
                <w:rFonts w:asciiTheme="minorHAnsi" w:eastAsia="Calibri" w:hAnsiTheme="minorHAnsi" w:cstheme="minorHAnsi"/>
              </w:rPr>
              <w:t xml:space="preserve"> SMP</w:t>
            </w:r>
            <w:r>
              <w:rPr>
                <w:rFonts w:asciiTheme="minorHAnsi" w:eastAsia="Calibri" w:hAnsiTheme="minorHAnsi" w:cstheme="minorHAnsi"/>
              </w:rPr>
              <w:t>.</w:t>
            </w:r>
          </w:p>
        </w:tc>
      </w:tr>
      <w:tr w:rsidR="005D26EA" w:rsidRPr="00F52EEF" w14:paraId="6D046F71" w14:textId="77777777" w:rsidTr="00403842">
        <w:trPr>
          <w:trHeight w:val="197"/>
        </w:trPr>
        <w:tc>
          <w:tcPr>
            <w:tcW w:w="3904" w:type="dxa"/>
            <w:tcBorders>
              <w:top w:val="nil"/>
              <w:left w:val="single" w:sz="4" w:space="0" w:color="auto"/>
              <w:bottom w:val="single" w:sz="4" w:space="0" w:color="auto"/>
              <w:right w:val="single" w:sz="4" w:space="0" w:color="auto"/>
            </w:tcBorders>
            <w:shd w:val="clear" w:color="auto" w:fill="F7CAAC"/>
            <w:hideMark/>
          </w:tcPr>
          <w:p w14:paraId="391C0E5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left w:val="single" w:sz="4" w:space="0" w:color="auto"/>
              <w:bottom w:val="single" w:sz="4" w:space="0" w:color="auto"/>
              <w:right w:val="single" w:sz="4" w:space="0" w:color="auto"/>
            </w:tcBorders>
            <w:hideMark/>
          </w:tcPr>
          <w:p w14:paraId="045FDF4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Ing. Tomáš Rygl</w:t>
            </w:r>
          </w:p>
        </w:tc>
      </w:tr>
      <w:tr w:rsidR="005D26EA" w:rsidRPr="00F52EEF" w14:paraId="686F0B7A" w14:textId="77777777" w:rsidTr="00403842">
        <w:trPr>
          <w:trHeight w:val="243"/>
        </w:trPr>
        <w:tc>
          <w:tcPr>
            <w:tcW w:w="3904" w:type="dxa"/>
            <w:tcBorders>
              <w:top w:val="nil"/>
              <w:left w:val="single" w:sz="4" w:space="0" w:color="auto"/>
              <w:bottom w:val="single" w:sz="4" w:space="0" w:color="auto"/>
              <w:right w:val="single" w:sz="4" w:space="0" w:color="auto"/>
            </w:tcBorders>
            <w:shd w:val="clear" w:color="auto" w:fill="F7CAAC"/>
            <w:hideMark/>
          </w:tcPr>
          <w:p w14:paraId="5E34300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132408B7" w14:textId="4D234CA1" w:rsidR="005D26EA" w:rsidRPr="00F52EEF" w:rsidRDefault="00C1655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448184EA" w14:textId="77777777" w:rsidTr="00403842">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07182D9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top w:val="single" w:sz="4" w:space="0" w:color="auto"/>
              <w:left w:val="single" w:sz="4" w:space="0" w:color="auto"/>
              <w:bottom w:val="nil"/>
              <w:right w:val="single" w:sz="4" w:space="0" w:color="auto"/>
            </w:tcBorders>
          </w:tcPr>
          <w:p w14:paraId="459A1E1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E4A876C" w14:textId="77777777" w:rsidTr="00403842">
        <w:trPr>
          <w:trHeight w:val="264"/>
        </w:trPr>
        <w:tc>
          <w:tcPr>
            <w:tcW w:w="10673" w:type="dxa"/>
            <w:gridSpan w:val="8"/>
            <w:tcBorders>
              <w:top w:val="nil"/>
              <w:left w:val="single" w:sz="4" w:space="0" w:color="auto"/>
              <w:bottom w:val="single" w:sz="4" w:space="0" w:color="auto"/>
              <w:right w:val="single" w:sz="4" w:space="0" w:color="auto"/>
            </w:tcBorders>
            <w:hideMark/>
          </w:tcPr>
          <w:p w14:paraId="37D4EB1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2D0AE01" w14:textId="77777777" w:rsidTr="00403842">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0C3A266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top w:val="single" w:sz="4" w:space="0" w:color="auto"/>
              <w:left w:val="single" w:sz="4" w:space="0" w:color="auto"/>
              <w:bottom w:val="nil"/>
              <w:right w:val="single" w:sz="4" w:space="0" w:color="auto"/>
            </w:tcBorders>
          </w:tcPr>
          <w:p w14:paraId="2DE12EE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5EFBE23" w14:textId="77777777" w:rsidTr="00403842">
        <w:trPr>
          <w:trHeight w:val="2567"/>
        </w:trPr>
        <w:tc>
          <w:tcPr>
            <w:tcW w:w="10673" w:type="dxa"/>
            <w:gridSpan w:val="8"/>
            <w:tcBorders>
              <w:top w:val="nil"/>
              <w:left w:val="single" w:sz="4" w:space="0" w:color="auto"/>
              <w:bottom w:val="single" w:sz="12" w:space="0" w:color="auto"/>
              <w:right w:val="single" w:sz="4" w:space="0" w:color="auto"/>
            </w:tcBorders>
            <w:hideMark/>
          </w:tcPr>
          <w:p w14:paraId="55C3ADB2" w14:textId="506ADE95" w:rsidR="0007641F" w:rsidRPr="0007641F" w:rsidRDefault="0007641F" w:rsidP="00935F76">
            <w:pPr>
              <w:tabs>
                <w:tab w:val="left" w:pos="567"/>
              </w:tabs>
              <w:jc w:val="both"/>
              <w:rPr>
                <w:rFonts w:asciiTheme="minorHAnsi" w:eastAsia="Calibri" w:hAnsiTheme="minorHAnsi" w:cstheme="minorHAnsi"/>
                <w:b/>
              </w:rPr>
            </w:pPr>
            <w:r w:rsidRPr="0007641F">
              <w:rPr>
                <w:rFonts w:asciiTheme="minorHAnsi" w:eastAsia="Calibri" w:hAnsiTheme="minorHAnsi" w:cstheme="minorHAnsi"/>
                <w:b/>
              </w:rPr>
              <w:t>Probíraná témata:</w:t>
            </w:r>
          </w:p>
          <w:p w14:paraId="0AB039A7" w14:textId="557207AC" w:rsidR="005D26EA" w:rsidRPr="00F52EEF" w:rsidRDefault="0007641F" w:rsidP="00935F76">
            <w:pPr>
              <w:tabs>
                <w:tab w:val="left" w:pos="567"/>
              </w:tabs>
              <w:jc w:val="both"/>
              <w:rPr>
                <w:rFonts w:asciiTheme="minorHAnsi" w:eastAsia="Calibri" w:hAnsiTheme="minorHAnsi" w:cstheme="minorHAnsi"/>
              </w:rPr>
            </w:pPr>
            <w:r>
              <w:rPr>
                <w:rFonts w:asciiTheme="minorHAnsi" w:eastAsia="Calibri" w:hAnsiTheme="minorHAnsi" w:cstheme="minorHAnsi"/>
              </w:rPr>
              <w:t>- ú</w:t>
            </w:r>
            <w:r w:rsidR="005D26EA" w:rsidRPr="00F52EEF">
              <w:rPr>
                <w:rFonts w:asciiTheme="minorHAnsi" w:eastAsia="Calibri" w:hAnsiTheme="minorHAnsi" w:cstheme="minorHAnsi"/>
              </w:rPr>
              <w:t>vod (vize, poslání, hodnoty, strategie)</w:t>
            </w:r>
            <w:r>
              <w:rPr>
                <w:rFonts w:asciiTheme="minorHAnsi" w:eastAsia="Calibri" w:hAnsiTheme="minorHAnsi" w:cstheme="minorHAnsi"/>
              </w:rPr>
              <w:t>;</w:t>
            </w:r>
          </w:p>
          <w:p w14:paraId="25A0749E" w14:textId="129D2795" w:rsidR="005D26EA" w:rsidRPr="00F52EEF" w:rsidRDefault="0007641F" w:rsidP="00935F76">
            <w:pPr>
              <w:tabs>
                <w:tab w:val="left" w:pos="567"/>
              </w:tabs>
              <w:jc w:val="both"/>
              <w:rPr>
                <w:rFonts w:asciiTheme="minorHAnsi" w:eastAsia="Calibri" w:hAnsiTheme="minorHAnsi" w:cstheme="minorHAnsi"/>
              </w:rPr>
            </w:pPr>
            <w:r>
              <w:rPr>
                <w:rFonts w:asciiTheme="minorHAnsi" w:eastAsia="Calibri" w:hAnsiTheme="minorHAnsi" w:cstheme="minorHAnsi"/>
              </w:rPr>
              <w:t>- a</w:t>
            </w:r>
            <w:r w:rsidR="005D26EA" w:rsidRPr="00F52EEF">
              <w:rPr>
                <w:rFonts w:asciiTheme="minorHAnsi" w:eastAsia="Calibri" w:hAnsiTheme="minorHAnsi" w:cstheme="minorHAnsi"/>
              </w:rPr>
              <w:t>nalýza externího prostředí (SLEPT, Porter)</w:t>
            </w:r>
            <w:r>
              <w:rPr>
                <w:rFonts w:asciiTheme="minorHAnsi" w:eastAsia="Calibri" w:hAnsiTheme="minorHAnsi" w:cstheme="minorHAnsi"/>
              </w:rPr>
              <w:t>;</w:t>
            </w:r>
          </w:p>
          <w:p w14:paraId="17A686AD" w14:textId="3204274B" w:rsidR="005D26EA" w:rsidRPr="00F52EEF" w:rsidRDefault="0007641F" w:rsidP="00935F76">
            <w:pPr>
              <w:tabs>
                <w:tab w:val="left" w:pos="567"/>
              </w:tabs>
              <w:jc w:val="both"/>
              <w:rPr>
                <w:rFonts w:asciiTheme="minorHAnsi" w:eastAsia="Calibri" w:hAnsiTheme="minorHAnsi" w:cstheme="minorHAnsi"/>
              </w:rPr>
            </w:pPr>
            <w:r>
              <w:rPr>
                <w:rFonts w:asciiTheme="minorHAnsi" w:eastAsia="Calibri" w:hAnsiTheme="minorHAnsi" w:cstheme="minorHAnsi"/>
              </w:rPr>
              <w:t>- p</w:t>
            </w:r>
            <w:r w:rsidR="005D26EA" w:rsidRPr="00F52EEF">
              <w:rPr>
                <w:rFonts w:asciiTheme="minorHAnsi" w:eastAsia="Calibri" w:hAnsiTheme="minorHAnsi" w:cstheme="minorHAnsi"/>
              </w:rPr>
              <w:t>opis cílové skupiny a definice persony</w:t>
            </w:r>
            <w:r>
              <w:rPr>
                <w:rFonts w:asciiTheme="minorHAnsi" w:eastAsia="Calibri" w:hAnsiTheme="minorHAnsi" w:cstheme="minorHAnsi"/>
              </w:rPr>
              <w:t>;</w:t>
            </w:r>
          </w:p>
          <w:p w14:paraId="6A8953F1" w14:textId="64642982" w:rsidR="005D26EA" w:rsidRPr="00F52EEF" w:rsidRDefault="0007641F" w:rsidP="00935F76">
            <w:pPr>
              <w:tabs>
                <w:tab w:val="left" w:pos="567"/>
              </w:tabs>
              <w:jc w:val="both"/>
              <w:rPr>
                <w:rFonts w:asciiTheme="minorHAnsi" w:eastAsia="Calibri" w:hAnsiTheme="minorHAnsi" w:cstheme="minorHAnsi"/>
              </w:rPr>
            </w:pPr>
            <w:r>
              <w:rPr>
                <w:rFonts w:asciiTheme="minorHAnsi" w:eastAsia="Calibri" w:hAnsiTheme="minorHAnsi" w:cstheme="minorHAnsi"/>
              </w:rPr>
              <w:t>- a</w:t>
            </w:r>
            <w:r w:rsidR="005D26EA" w:rsidRPr="00F52EEF">
              <w:rPr>
                <w:rFonts w:asciiTheme="minorHAnsi" w:eastAsia="Calibri" w:hAnsiTheme="minorHAnsi" w:cstheme="minorHAnsi"/>
              </w:rPr>
              <w:t>nalýza interního prostředí</w:t>
            </w:r>
            <w:r>
              <w:rPr>
                <w:rFonts w:asciiTheme="minorHAnsi" w:eastAsia="Calibri" w:hAnsiTheme="minorHAnsi" w:cstheme="minorHAnsi"/>
              </w:rPr>
              <w:t>;</w:t>
            </w:r>
          </w:p>
          <w:p w14:paraId="31662E20" w14:textId="71994215" w:rsidR="005D26EA" w:rsidRPr="00F52EEF" w:rsidRDefault="0007641F" w:rsidP="00935F76">
            <w:pPr>
              <w:tabs>
                <w:tab w:val="left" w:pos="567"/>
              </w:tabs>
              <w:jc w:val="both"/>
              <w:rPr>
                <w:rFonts w:asciiTheme="minorHAnsi" w:eastAsia="Calibri" w:hAnsiTheme="minorHAnsi" w:cstheme="minorHAnsi"/>
              </w:rPr>
            </w:pPr>
            <w:r>
              <w:rPr>
                <w:rFonts w:asciiTheme="minorHAnsi" w:eastAsia="Calibri" w:hAnsiTheme="minorHAnsi" w:cstheme="minorHAnsi"/>
              </w:rPr>
              <w:t>- m</w:t>
            </w:r>
            <w:r w:rsidR="005D26EA" w:rsidRPr="00F52EEF">
              <w:rPr>
                <w:rFonts w:asciiTheme="minorHAnsi" w:eastAsia="Calibri" w:hAnsiTheme="minorHAnsi" w:cstheme="minorHAnsi"/>
              </w:rPr>
              <w:t>atice SWOT a definice marketingového cíle</w:t>
            </w:r>
            <w:r>
              <w:rPr>
                <w:rFonts w:asciiTheme="minorHAnsi" w:eastAsia="Calibri" w:hAnsiTheme="minorHAnsi" w:cstheme="minorHAnsi"/>
              </w:rPr>
              <w:t>;</w:t>
            </w:r>
          </w:p>
          <w:p w14:paraId="380458D8" w14:textId="1F890203" w:rsidR="005D26EA" w:rsidRPr="00F52EEF" w:rsidRDefault="0007641F" w:rsidP="00935F76">
            <w:pPr>
              <w:tabs>
                <w:tab w:val="left" w:pos="567"/>
              </w:tabs>
              <w:jc w:val="both"/>
              <w:rPr>
                <w:rFonts w:asciiTheme="minorHAnsi" w:eastAsia="Calibri" w:hAnsiTheme="minorHAnsi" w:cstheme="minorHAnsi"/>
              </w:rPr>
            </w:pPr>
            <w:r>
              <w:rPr>
                <w:rFonts w:asciiTheme="minorHAnsi" w:eastAsia="Calibri" w:hAnsiTheme="minorHAnsi" w:cstheme="minorHAnsi"/>
              </w:rPr>
              <w:t>- s</w:t>
            </w:r>
            <w:r w:rsidR="005D26EA" w:rsidRPr="00F52EEF">
              <w:rPr>
                <w:rFonts w:asciiTheme="minorHAnsi" w:eastAsia="Calibri" w:hAnsiTheme="minorHAnsi" w:cstheme="minorHAnsi"/>
              </w:rPr>
              <w:t>tanovení strategie</w:t>
            </w:r>
            <w:r>
              <w:rPr>
                <w:rFonts w:asciiTheme="minorHAnsi" w:eastAsia="Calibri" w:hAnsiTheme="minorHAnsi" w:cstheme="minorHAnsi"/>
              </w:rPr>
              <w:t>;</w:t>
            </w:r>
          </w:p>
          <w:p w14:paraId="19D11A6E" w14:textId="661EF398" w:rsidR="005D26EA" w:rsidRPr="00F52EEF" w:rsidRDefault="0007641F" w:rsidP="00935F76">
            <w:pPr>
              <w:tabs>
                <w:tab w:val="left" w:pos="567"/>
              </w:tabs>
              <w:jc w:val="both"/>
              <w:rPr>
                <w:rFonts w:asciiTheme="minorHAnsi" w:hAnsiTheme="minorHAnsi" w:cstheme="minorHAnsi"/>
              </w:rPr>
            </w:pPr>
            <w:r>
              <w:rPr>
                <w:rFonts w:asciiTheme="minorHAnsi" w:eastAsia="Calibri" w:hAnsiTheme="minorHAnsi" w:cstheme="minorHAnsi"/>
              </w:rPr>
              <w:t>- h</w:t>
            </w:r>
            <w:r w:rsidR="005D26EA" w:rsidRPr="00F52EEF">
              <w:rPr>
                <w:rFonts w:asciiTheme="minorHAnsi" w:eastAsia="Calibri" w:hAnsiTheme="minorHAnsi" w:cstheme="minorHAnsi"/>
              </w:rPr>
              <w:t>armonogram, rizika, náklady a přínosy</w:t>
            </w:r>
            <w:r>
              <w:rPr>
                <w:rFonts w:asciiTheme="minorHAnsi" w:eastAsia="Calibri" w:hAnsiTheme="minorHAnsi" w:cstheme="minorHAnsi"/>
              </w:rPr>
              <w:t>.</w:t>
            </w:r>
          </w:p>
        </w:tc>
      </w:tr>
      <w:tr w:rsidR="005D26EA" w:rsidRPr="00F52EEF" w14:paraId="6876E072" w14:textId="77777777" w:rsidTr="00403842">
        <w:trPr>
          <w:trHeight w:val="265"/>
        </w:trPr>
        <w:tc>
          <w:tcPr>
            <w:tcW w:w="4471" w:type="dxa"/>
            <w:gridSpan w:val="2"/>
            <w:tcBorders>
              <w:top w:val="nil"/>
              <w:left w:val="single" w:sz="4" w:space="0" w:color="auto"/>
              <w:bottom w:val="single" w:sz="4" w:space="0" w:color="auto"/>
              <w:right w:val="single" w:sz="4" w:space="0" w:color="auto"/>
            </w:tcBorders>
            <w:shd w:val="clear" w:color="auto" w:fill="F7CAAC"/>
            <w:hideMark/>
          </w:tcPr>
          <w:p w14:paraId="595E05D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left w:val="single" w:sz="4" w:space="0" w:color="auto"/>
              <w:bottom w:val="nil"/>
              <w:right w:val="single" w:sz="4" w:space="0" w:color="auto"/>
            </w:tcBorders>
          </w:tcPr>
          <w:p w14:paraId="071269F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916238F" w14:textId="77777777" w:rsidTr="001C3C14">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327" w:author="Martin Kazík" w:date="2020-01-23T11:23:00Z">
            <w:tblPrEx>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252"/>
          <w:trPrChange w:id="4328" w:author="Martin Kazík" w:date="2020-01-23T11:23:00Z">
            <w:trPr>
              <w:gridBefore w:val="8"/>
              <w:trHeight w:val="3671"/>
            </w:trPr>
          </w:trPrChange>
        </w:trPr>
        <w:tc>
          <w:tcPr>
            <w:tcW w:w="10673" w:type="dxa"/>
            <w:gridSpan w:val="8"/>
            <w:tcBorders>
              <w:top w:val="nil"/>
              <w:left w:val="single" w:sz="4" w:space="0" w:color="auto"/>
              <w:bottom w:val="single" w:sz="4" w:space="0" w:color="auto"/>
              <w:right w:val="single" w:sz="4" w:space="0" w:color="auto"/>
            </w:tcBorders>
            <w:tcPrChange w:id="4329" w:author="Martin Kazík" w:date="2020-01-23T11:23:00Z">
              <w:tcPr>
                <w:tcW w:w="10673" w:type="dxa"/>
                <w:gridSpan w:val="2"/>
                <w:tcBorders>
                  <w:top w:val="nil"/>
                  <w:left w:val="single" w:sz="4" w:space="0" w:color="auto"/>
                  <w:bottom w:val="single" w:sz="4" w:space="0" w:color="auto"/>
                  <w:right w:val="single" w:sz="4" w:space="0" w:color="auto"/>
                </w:tcBorders>
              </w:tcPr>
            </w:tcPrChange>
          </w:tcPr>
          <w:p w14:paraId="338D6176" w14:textId="77777777" w:rsidR="005D26EA" w:rsidRPr="0007641F" w:rsidRDefault="005D26EA" w:rsidP="00935F76">
            <w:pPr>
              <w:tabs>
                <w:tab w:val="left" w:pos="567"/>
              </w:tabs>
              <w:jc w:val="both"/>
              <w:rPr>
                <w:rFonts w:asciiTheme="minorHAnsi" w:eastAsia="Calibri" w:hAnsiTheme="minorHAnsi" w:cstheme="minorHAnsi"/>
                <w:b/>
              </w:rPr>
            </w:pPr>
            <w:r w:rsidRPr="0007641F">
              <w:rPr>
                <w:rFonts w:asciiTheme="minorHAnsi" w:eastAsia="Calibri" w:hAnsiTheme="minorHAnsi" w:cstheme="minorHAnsi"/>
                <w:b/>
              </w:rPr>
              <w:t>Povinná literatura:</w:t>
            </w:r>
          </w:p>
          <w:p w14:paraId="06EC51E2" w14:textId="1E82AEF7" w:rsidR="00224600" w:rsidRPr="00F52EEF" w:rsidRDefault="005D26EA" w:rsidP="00224600">
            <w:pPr>
              <w:tabs>
                <w:tab w:val="left" w:pos="567"/>
              </w:tabs>
              <w:rPr>
                <w:ins w:id="4330" w:author="FMK" w:date="2020-02-02T21:12:00Z"/>
                <w:rFonts w:asciiTheme="minorHAnsi" w:eastAsia="Calibri" w:hAnsiTheme="minorHAnsi" w:cstheme="minorHAnsi"/>
              </w:rPr>
            </w:pPr>
            <w:r w:rsidRPr="00F52EEF">
              <w:rPr>
                <w:rFonts w:asciiTheme="minorHAnsi" w:eastAsia="Calibri" w:hAnsiTheme="minorHAnsi" w:cstheme="minorHAnsi"/>
              </w:rPr>
              <w:t xml:space="preserve">JAKUBÍKOVÁ, Dagmar. 2013. </w:t>
            </w:r>
            <w:r w:rsidRPr="00F52EEF">
              <w:rPr>
                <w:rFonts w:asciiTheme="minorHAnsi" w:eastAsia="Calibri" w:hAnsiTheme="minorHAnsi" w:cstheme="minorHAnsi"/>
                <w:i/>
              </w:rPr>
              <w:t>Strategický marketing: strategie a trendy.</w:t>
            </w:r>
            <w:r w:rsidRPr="00F52EEF">
              <w:rPr>
                <w:rFonts w:asciiTheme="minorHAnsi" w:eastAsia="Calibri" w:hAnsiTheme="minorHAnsi" w:cstheme="minorHAnsi"/>
              </w:rPr>
              <w:t xml:space="preserve"> 2., rozš. vyd. Praha: Grada. ISBN 978-80-247-4670-8. </w:t>
            </w:r>
            <w:ins w:id="4331" w:author="FMK" w:date="2020-02-02T21:12:00Z">
              <w:r w:rsidR="00224600" w:rsidRPr="00F52EEF">
                <w:rPr>
                  <w:rFonts w:asciiTheme="minorHAnsi" w:eastAsia="Calibri" w:hAnsiTheme="minorHAnsi" w:cstheme="minorHAnsi"/>
                </w:rPr>
                <w:t xml:space="preserve">HANZELKOVÁ, Alena, Miloslav KEŘKOVSKÝ a Oldřich VYKYPĚL. 2017. </w:t>
              </w:r>
              <w:r w:rsidR="00224600" w:rsidRPr="00F52EEF">
                <w:rPr>
                  <w:rFonts w:asciiTheme="minorHAnsi" w:eastAsia="Calibri" w:hAnsiTheme="minorHAnsi" w:cstheme="minorHAnsi"/>
                  <w:i/>
                </w:rPr>
                <w:t>Strategické řízení: teorie pro praxi</w:t>
              </w:r>
              <w:r w:rsidR="00224600" w:rsidRPr="00F52EEF">
                <w:rPr>
                  <w:rFonts w:asciiTheme="minorHAnsi" w:eastAsia="Calibri" w:hAnsiTheme="minorHAnsi" w:cstheme="minorHAnsi"/>
                </w:rPr>
                <w:t>. 3. přepracované vydání. Praha: C.H. Beck. ISBN 978-80-7400-637-1.</w:t>
              </w:r>
            </w:ins>
          </w:p>
          <w:p w14:paraId="330DF2F7" w14:textId="77777777" w:rsidR="00224600" w:rsidRPr="00F52EEF" w:rsidRDefault="00224600" w:rsidP="00224600">
            <w:pPr>
              <w:tabs>
                <w:tab w:val="left" w:pos="567"/>
              </w:tabs>
              <w:jc w:val="both"/>
              <w:rPr>
                <w:ins w:id="4332" w:author="FMK" w:date="2020-02-02T21:12:00Z"/>
                <w:rFonts w:asciiTheme="minorHAnsi" w:eastAsia="Calibri" w:hAnsiTheme="minorHAnsi" w:cstheme="minorHAnsi"/>
              </w:rPr>
            </w:pPr>
            <w:ins w:id="4333" w:author="FMK" w:date="2020-02-02T21:12:00Z">
              <w:r w:rsidRPr="00F52EEF">
                <w:rPr>
                  <w:rFonts w:asciiTheme="minorHAnsi" w:eastAsia="Calibri" w:hAnsiTheme="minorHAnsi" w:cstheme="minorHAnsi"/>
                </w:rPr>
                <w:t xml:space="preserve">BARČÍK Tomáš. 2013. </w:t>
              </w:r>
              <w:r w:rsidRPr="00F52EEF">
                <w:rPr>
                  <w:rFonts w:asciiTheme="minorHAnsi" w:eastAsia="Calibri" w:hAnsiTheme="minorHAnsi" w:cstheme="minorHAnsi"/>
                  <w:i/>
                </w:rPr>
                <w:t>Strategický marketing: teorie pro praxi.</w:t>
              </w:r>
              <w:r w:rsidRPr="00F52EEF">
                <w:rPr>
                  <w:rFonts w:asciiTheme="minorHAnsi" w:eastAsia="Calibri" w:hAnsiTheme="minorHAnsi" w:cstheme="minorHAnsi"/>
                </w:rPr>
                <w:t xml:space="preserve"> Praha: C.H. Beck. ISBN 978-80-905247-7-4. </w:t>
              </w:r>
            </w:ins>
          </w:p>
          <w:p w14:paraId="392EB97C" w14:textId="77777777" w:rsidR="00224600" w:rsidRDefault="00224600" w:rsidP="00224600">
            <w:pPr>
              <w:tabs>
                <w:tab w:val="left" w:pos="567"/>
              </w:tabs>
              <w:jc w:val="both"/>
              <w:rPr>
                <w:ins w:id="4334" w:author="FMK" w:date="2020-02-02T21:12:00Z"/>
                <w:rFonts w:asciiTheme="minorHAnsi" w:eastAsia="Calibri" w:hAnsiTheme="minorHAnsi"/>
                <w:color w:val="FF0000"/>
              </w:rPr>
            </w:pPr>
          </w:p>
          <w:p w14:paraId="508E9606" w14:textId="77777777" w:rsidR="00224600" w:rsidRDefault="00224600" w:rsidP="00224600">
            <w:pPr>
              <w:tabs>
                <w:tab w:val="left" w:pos="567"/>
              </w:tabs>
              <w:jc w:val="both"/>
              <w:rPr>
                <w:ins w:id="4335" w:author="FMK" w:date="2020-02-02T21:12:00Z"/>
                <w:rFonts w:asciiTheme="minorHAnsi" w:eastAsia="Calibri" w:hAnsiTheme="minorHAnsi"/>
                <w:color w:val="FF0000"/>
              </w:rPr>
            </w:pPr>
            <w:ins w:id="4336" w:author="FMK" w:date="2020-02-02T21:12:00Z">
              <w:r w:rsidRPr="00BA32BD">
                <w:rPr>
                  <w:rFonts w:asciiTheme="minorHAnsi" w:eastAsia="Calibri" w:hAnsiTheme="minorHAnsi"/>
                  <w:color w:val="FF0000"/>
                </w:rPr>
                <w:t xml:space="preserve">WEST, Douglas C., John B. FORD a Essam IBRAHIM. </w:t>
              </w:r>
              <w:r>
                <w:rPr>
                  <w:rFonts w:asciiTheme="minorHAnsi" w:eastAsia="Calibri" w:hAnsiTheme="minorHAnsi"/>
                  <w:color w:val="FF0000"/>
                </w:rPr>
                <w:t xml:space="preserve">2015. </w:t>
              </w:r>
              <w:r w:rsidRPr="00D835FA">
                <w:rPr>
                  <w:rFonts w:asciiTheme="minorHAnsi" w:eastAsia="Calibri" w:hAnsiTheme="minorHAnsi"/>
                  <w:i/>
                  <w:color w:val="FF0000"/>
                </w:rPr>
                <w:t>Strategic marketing: creating competitive advantage.</w:t>
              </w:r>
              <w:r w:rsidRPr="00BA32BD">
                <w:rPr>
                  <w:rFonts w:asciiTheme="minorHAnsi" w:eastAsia="Calibri" w:hAnsiTheme="minorHAnsi"/>
                  <w:color w:val="FF0000"/>
                </w:rPr>
                <w:t xml:space="preserve"> Third edition. New York, NY: Oxford Univ</w:t>
              </w:r>
              <w:r>
                <w:rPr>
                  <w:rFonts w:asciiTheme="minorHAnsi" w:eastAsia="Calibri" w:hAnsiTheme="minorHAnsi"/>
                  <w:color w:val="FF0000"/>
                </w:rPr>
                <w:t>ersity Press</w:t>
              </w:r>
              <w:r w:rsidRPr="00BA32BD">
                <w:rPr>
                  <w:rFonts w:asciiTheme="minorHAnsi" w:eastAsia="Calibri" w:hAnsiTheme="minorHAnsi"/>
                  <w:color w:val="FF0000"/>
                </w:rPr>
                <w:t>. ISBN 9780199684090.</w:t>
              </w:r>
            </w:ins>
          </w:p>
          <w:p w14:paraId="091E4511" w14:textId="77777777" w:rsidR="00224600" w:rsidRPr="00D835FA" w:rsidRDefault="00224600" w:rsidP="00224600">
            <w:pPr>
              <w:tabs>
                <w:tab w:val="left" w:pos="567"/>
              </w:tabs>
              <w:jc w:val="both"/>
              <w:rPr>
                <w:ins w:id="4337" w:author="FMK" w:date="2020-02-02T21:12:00Z"/>
                <w:rFonts w:asciiTheme="minorHAnsi" w:eastAsia="Calibri" w:hAnsiTheme="minorHAnsi"/>
                <w:color w:val="FF0000"/>
              </w:rPr>
            </w:pPr>
          </w:p>
          <w:p w14:paraId="694C4B54" w14:textId="77777777" w:rsidR="00224600" w:rsidRPr="00F52EEF" w:rsidRDefault="00224600" w:rsidP="00224600">
            <w:pPr>
              <w:tabs>
                <w:tab w:val="left" w:pos="567"/>
              </w:tabs>
              <w:jc w:val="both"/>
              <w:rPr>
                <w:ins w:id="4338" w:author="FMK" w:date="2020-02-02T21:12:00Z"/>
                <w:rFonts w:asciiTheme="minorHAnsi" w:eastAsia="Calibri" w:hAnsiTheme="minorHAnsi" w:cstheme="minorHAnsi"/>
              </w:rPr>
            </w:pPr>
          </w:p>
          <w:p w14:paraId="2EF2D186" w14:textId="77777777" w:rsidR="00224600" w:rsidRPr="00FE7C32" w:rsidRDefault="00224600" w:rsidP="00224600">
            <w:pPr>
              <w:tabs>
                <w:tab w:val="left" w:pos="567"/>
              </w:tabs>
              <w:jc w:val="both"/>
              <w:rPr>
                <w:ins w:id="4339" w:author="FMK" w:date="2020-02-02T21:12:00Z"/>
                <w:rFonts w:asciiTheme="minorHAnsi" w:eastAsia="Calibri" w:hAnsiTheme="minorHAnsi" w:cstheme="minorHAnsi"/>
                <w:b/>
              </w:rPr>
            </w:pPr>
            <w:ins w:id="4340" w:author="FMK" w:date="2020-02-02T21:12:00Z">
              <w:r w:rsidRPr="00FE7C32">
                <w:rPr>
                  <w:rFonts w:asciiTheme="minorHAnsi" w:eastAsia="Calibri" w:hAnsiTheme="minorHAnsi" w:cstheme="minorHAnsi"/>
                  <w:b/>
                </w:rPr>
                <w:t>Doporučená literatura:</w:t>
              </w:r>
            </w:ins>
          </w:p>
          <w:p w14:paraId="345CCCC2" w14:textId="77777777" w:rsidR="00224600" w:rsidRPr="00D835FA" w:rsidRDefault="00224600" w:rsidP="00224600">
            <w:pPr>
              <w:tabs>
                <w:tab w:val="left" w:pos="567"/>
              </w:tabs>
              <w:jc w:val="both"/>
              <w:rPr>
                <w:ins w:id="4341" w:author="FMK" w:date="2020-02-02T21:12:00Z"/>
                <w:rFonts w:asciiTheme="minorHAnsi" w:eastAsia="Calibri" w:hAnsiTheme="minorHAnsi"/>
                <w:color w:val="FF0000"/>
              </w:rPr>
            </w:pPr>
            <w:commentRangeStart w:id="4342"/>
            <w:ins w:id="4343" w:author="FMK" w:date="2020-02-02T21:12:00Z">
              <w:r w:rsidRPr="00D835FA">
                <w:rPr>
                  <w:rFonts w:asciiTheme="minorHAnsi" w:eastAsia="Calibri" w:hAnsiTheme="minorHAnsi"/>
                  <w:color w:val="FF0000"/>
                </w:rPr>
                <w:t xml:space="preserve">KOTLER, Philip a Gary ARMSTRONG. 2004. </w:t>
              </w:r>
              <w:r w:rsidRPr="00D835FA">
                <w:rPr>
                  <w:rFonts w:asciiTheme="minorHAnsi" w:eastAsia="Calibri" w:hAnsiTheme="minorHAnsi"/>
                  <w:i/>
                  <w:color w:val="FF0000"/>
                </w:rPr>
                <w:t>Marketing.</w:t>
              </w:r>
              <w:r w:rsidRPr="00D835FA">
                <w:rPr>
                  <w:rFonts w:asciiTheme="minorHAnsi" w:eastAsia="Calibri" w:hAnsiTheme="minorHAnsi"/>
                  <w:color w:val="FF0000"/>
                </w:rPr>
                <w:t xml:space="preserve"> Praha: Grada. ISBN 80-247-0513-3.</w:t>
              </w:r>
              <w:commentRangeEnd w:id="4342"/>
              <w:r>
                <w:rPr>
                  <w:rStyle w:val="Odkaznakoment"/>
                  <w:rFonts w:asciiTheme="minorHAnsi" w:eastAsiaTheme="minorHAnsi" w:hAnsiTheme="minorHAnsi" w:cstheme="minorBidi"/>
                  <w:lang w:eastAsia="en-US"/>
                </w:rPr>
                <w:commentReference w:id="4342"/>
              </w:r>
            </w:ins>
          </w:p>
          <w:p w14:paraId="67280877" w14:textId="77777777" w:rsidR="00224600" w:rsidRPr="00F52EEF" w:rsidRDefault="00224600" w:rsidP="00224600">
            <w:pPr>
              <w:tabs>
                <w:tab w:val="left" w:pos="567"/>
              </w:tabs>
              <w:jc w:val="both"/>
              <w:rPr>
                <w:ins w:id="4344" w:author="FMK" w:date="2020-02-02T21:12:00Z"/>
                <w:rFonts w:asciiTheme="minorHAnsi" w:hAnsiTheme="minorHAnsi" w:cstheme="minorHAnsi"/>
              </w:rPr>
            </w:pPr>
            <w:ins w:id="4345" w:author="FMK" w:date="2020-02-02T21:12:00Z">
              <w:r w:rsidRPr="00F52EEF">
                <w:rPr>
                  <w:rFonts w:asciiTheme="minorHAnsi" w:hAnsiTheme="minorHAnsi" w:cstheme="minorHAnsi"/>
                </w:rPr>
                <w:t>KOTLER, Philip a Kevin Lane KELLER. 2013. </w:t>
              </w:r>
              <w:r w:rsidRPr="00F52EEF">
                <w:rPr>
                  <w:rFonts w:asciiTheme="minorHAnsi" w:hAnsiTheme="minorHAnsi" w:cstheme="minorHAnsi"/>
                  <w:i/>
                </w:rPr>
                <w:t>Marketing management.</w:t>
              </w:r>
              <w:r w:rsidRPr="00F52EEF">
                <w:rPr>
                  <w:rFonts w:asciiTheme="minorHAnsi" w:hAnsiTheme="minorHAnsi" w:cstheme="minorHAnsi"/>
                </w:rPr>
                <w:t xml:space="preserve"> 14. vyd.. Praha: Grada. ISBN 978-80-247-4150-5.</w:t>
              </w:r>
            </w:ins>
          </w:p>
          <w:p w14:paraId="05D99CD8" w14:textId="77777777" w:rsidR="00224600" w:rsidRPr="00D835FA" w:rsidRDefault="00224600" w:rsidP="00224600">
            <w:pPr>
              <w:tabs>
                <w:tab w:val="left" w:pos="567"/>
              </w:tabs>
              <w:jc w:val="both"/>
              <w:rPr>
                <w:ins w:id="4346" w:author="FMK" w:date="2020-02-02T21:12:00Z"/>
                <w:rFonts w:asciiTheme="minorHAnsi" w:eastAsia="Calibri" w:hAnsiTheme="minorHAnsi"/>
                <w:color w:val="FF0000"/>
              </w:rPr>
            </w:pPr>
            <w:commentRangeStart w:id="4347"/>
            <w:ins w:id="4348" w:author="FMK" w:date="2020-02-02T21:12:00Z">
              <w:r w:rsidRPr="00D835FA">
                <w:rPr>
                  <w:rFonts w:asciiTheme="minorHAnsi" w:eastAsia="Calibri" w:hAnsiTheme="minorHAnsi"/>
                  <w:color w:val="FF0000"/>
                </w:rPr>
                <w:t xml:space="preserve">HORÁKOVÁ, Helena. 2003. </w:t>
              </w:r>
              <w:r w:rsidRPr="00D835FA">
                <w:rPr>
                  <w:rFonts w:asciiTheme="minorHAnsi" w:eastAsia="Calibri" w:hAnsiTheme="minorHAnsi"/>
                  <w:i/>
                  <w:color w:val="FF0000"/>
                </w:rPr>
                <w:t>Strategický marketing.</w:t>
              </w:r>
              <w:r w:rsidRPr="00D835FA">
                <w:rPr>
                  <w:rFonts w:asciiTheme="minorHAnsi" w:eastAsia="Calibri" w:hAnsiTheme="minorHAnsi"/>
                  <w:color w:val="FF0000"/>
                </w:rPr>
                <w:t xml:space="preserve"> 2., rozš. a aktualiz. vyd. Praha: Grada. ISBN 8024704471. </w:t>
              </w:r>
              <w:commentRangeEnd w:id="4347"/>
              <w:r>
                <w:rPr>
                  <w:rStyle w:val="Odkaznakoment"/>
                  <w:rFonts w:asciiTheme="minorHAnsi" w:eastAsiaTheme="minorHAnsi" w:hAnsiTheme="minorHAnsi" w:cstheme="minorBidi"/>
                  <w:lang w:eastAsia="en-US"/>
                </w:rPr>
                <w:commentReference w:id="4347"/>
              </w:r>
            </w:ins>
          </w:p>
          <w:p w14:paraId="51E0C2DC" w14:textId="32D15C75" w:rsidR="005D26EA" w:rsidRPr="00F52EEF" w:rsidDel="00224600" w:rsidRDefault="005D26EA" w:rsidP="00935F76">
            <w:pPr>
              <w:tabs>
                <w:tab w:val="left" w:pos="567"/>
              </w:tabs>
              <w:jc w:val="both"/>
              <w:rPr>
                <w:del w:id="4349" w:author="FMK" w:date="2020-02-02T21:12:00Z"/>
                <w:rFonts w:asciiTheme="minorHAnsi" w:eastAsia="Calibri" w:hAnsiTheme="minorHAnsi" w:cstheme="minorHAnsi"/>
              </w:rPr>
            </w:pPr>
            <w:del w:id="4350" w:author="FMK" w:date="2020-02-02T21:12:00Z">
              <w:r w:rsidRPr="00F52EEF" w:rsidDel="00224600">
                <w:rPr>
                  <w:rFonts w:asciiTheme="minorHAnsi" w:eastAsia="Calibri" w:hAnsiTheme="minorHAnsi" w:cstheme="minorHAnsi"/>
                </w:rPr>
                <w:delText xml:space="preserve">HANZELKOVÁ, Alena, Miloslav KEŘKOVSKÝ a Oldřich VYKYPĚL. 2017. </w:delText>
              </w:r>
              <w:r w:rsidRPr="00F52EEF" w:rsidDel="00224600">
                <w:rPr>
                  <w:rFonts w:asciiTheme="minorHAnsi" w:eastAsia="Calibri" w:hAnsiTheme="minorHAnsi" w:cstheme="minorHAnsi"/>
                  <w:i/>
                </w:rPr>
                <w:delText>Strategické řízení: teorie pro praxi</w:delText>
              </w:r>
              <w:r w:rsidRPr="00F52EEF" w:rsidDel="00224600">
                <w:rPr>
                  <w:rFonts w:asciiTheme="minorHAnsi" w:eastAsia="Calibri" w:hAnsiTheme="minorHAnsi" w:cstheme="minorHAnsi"/>
                </w:rPr>
                <w:delText>. 3. přepracované vydání. Praha: C.H. Beck. ISBN 978-80-7400-637-1.</w:delText>
              </w:r>
            </w:del>
          </w:p>
          <w:p w14:paraId="36A04757" w14:textId="7F65EB05" w:rsidR="005D26EA" w:rsidRPr="00F52EEF" w:rsidDel="00224600" w:rsidRDefault="005D26EA" w:rsidP="00935F76">
            <w:pPr>
              <w:tabs>
                <w:tab w:val="left" w:pos="567"/>
              </w:tabs>
              <w:jc w:val="both"/>
              <w:rPr>
                <w:del w:id="4351" w:author="FMK" w:date="2020-02-02T21:12:00Z"/>
                <w:rFonts w:asciiTheme="minorHAnsi" w:eastAsia="Calibri" w:hAnsiTheme="minorHAnsi" w:cstheme="minorHAnsi"/>
              </w:rPr>
            </w:pPr>
            <w:del w:id="4352" w:author="FMK" w:date="2020-02-02T21:12:00Z">
              <w:r w:rsidRPr="00F52EEF" w:rsidDel="00224600">
                <w:rPr>
                  <w:rFonts w:asciiTheme="minorHAnsi" w:eastAsia="Calibri" w:hAnsiTheme="minorHAnsi" w:cstheme="minorHAnsi"/>
                </w:rPr>
                <w:delText xml:space="preserve">BARČÍK Tomáš. 2013. </w:delText>
              </w:r>
              <w:r w:rsidRPr="00F52EEF" w:rsidDel="00224600">
                <w:rPr>
                  <w:rFonts w:asciiTheme="minorHAnsi" w:eastAsia="Calibri" w:hAnsiTheme="minorHAnsi" w:cstheme="minorHAnsi"/>
                  <w:i/>
                </w:rPr>
                <w:delText>Strategický marketing: teorie pro praxi.</w:delText>
              </w:r>
              <w:r w:rsidRPr="00F52EEF" w:rsidDel="00224600">
                <w:rPr>
                  <w:rFonts w:asciiTheme="minorHAnsi" w:eastAsia="Calibri" w:hAnsiTheme="minorHAnsi" w:cstheme="minorHAnsi"/>
                </w:rPr>
                <w:delText xml:space="preserve"> Praha: C.H. Beck. ISBN 978-80-905247-7-4. </w:delText>
              </w:r>
            </w:del>
          </w:p>
          <w:p w14:paraId="3DDDB124" w14:textId="45121494" w:rsidR="005D26EA" w:rsidRPr="007421FB" w:rsidDel="00224600" w:rsidRDefault="005D26EA" w:rsidP="00935F76">
            <w:pPr>
              <w:tabs>
                <w:tab w:val="left" w:pos="567"/>
              </w:tabs>
              <w:jc w:val="both"/>
              <w:rPr>
                <w:del w:id="4353" w:author="FMK" w:date="2020-02-02T21:12:00Z"/>
                <w:rFonts w:asciiTheme="minorHAnsi" w:eastAsia="Calibri" w:hAnsiTheme="minorHAnsi"/>
                <w:color w:val="FF0000"/>
                <w:rPrChange w:id="4354" w:author="Martin Kazík" w:date="2020-01-23T11:23:00Z">
                  <w:rPr>
                    <w:del w:id="4355" w:author="FMK" w:date="2020-02-02T21:12:00Z"/>
                    <w:rFonts w:asciiTheme="minorHAnsi" w:eastAsia="Calibri" w:hAnsiTheme="minorHAnsi"/>
                  </w:rPr>
                </w:rPrChange>
              </w:rPr>
            </w:pPr>
            <w:del w:id="4356" w:author="FMK" w:date="2020-02-02T21:12:00Z">
              <w:r w:rsidRPr="007421FB" w:rsidDel="00224600">
                <w:rPr>
                  <w:rFonts w:asciiTheme="minorHAnsi" w:eastAsia="Calibri" w:hAnsiTheme="minorHAnsi"/>
                  <w:color w:val="FF0000"/>
                  <w:rPrChange w:id="4357" w:author="Martin Kazík" w:date="2020-01-23T11:23:00Z">
                    <w:rPr>
                      <w:rFonts w:asciiTheme="minorHAnsi" w:eastAsia="Calibri" w:hAnsiTheme="minorHAnsi"/>
                    </w:rPr>
                  </w:rPrChange>
                </w:rPr>
                <w:delText xml:space="preserve">HANZELKOVÁ, Alena. 2009. </w:delText>
              </w:r>
              <w:r w:rsidRPr="007421FB" w:rsidDel="00224600">
                <w:rPr>
                  <w:rFonts w:asciiTheme="minorHAnsi" w:eastAsia="Calibri" w:hAnsiTheme="minorHAnsi"/>
                  <w:i/>
                  <w:color w:val="FF0000"/>
                  <w:rPrChange w:id="4358" w:author="Martin Kazík" w:date="2020-01-23T11:23:00Z">
                    <w:rPr>
                      <w:rFonts w:asciiTheme="minorHAnsi" w:eastAsia="Calibri" w:hAnsiTheme="minorHAnsi"/>
                      <w:i/>
                    </w:rPr>
                  </w:rPrChange>
                </w:rPr>
                <w:delText>Strategický marketing: teorie pro praxi.</w:delText>
              </w:r>
              <w:r w:rsidRPr="007421FB" w:rsidDel="00224600">
                <w:rPr>
                  <w:rFonts w:asciiTheme="minorHAnsi" w:eastAsia="Calibri" w:hAnsiTheme="minorHAnsi"/>
                  <w:color w:val="FF0000"/>
                  <w:rPrChange w:id="4359" w:author="Martin Kazík" w:date="2020-01-23T11:23:00Z">
                    <w:rPr>
                      <w:rFonts w:asciiTheme="minorHAnsi" w:eastAsia="Calibri" w:hAnsiTheme="minorHAnsi"/>
                    </w:rPr>
                  </w:rPrChange>
                </w:rPr>
                <w:delText xml:space="preserve"> Praha: C.H. Beck. ISBN 978-80-7400-120-8. </w:delText>
              </w:r>
            </w:del>
          </w:p>
          <w:p w14:paraId="7CE1986D" w14:textId="61AC5797" w:rsidR="005D26EA" w:rsidRPr="00F52EEF" w:rsidDel="00224600" w:rsidRDefault="005D26EA" w:rsidP="00935F76">
            <w:pPr>
              <w:tabs>
                <w:tab w:val="left" w:pos="567"/>
              </w:tabs>
              <w:jc w:val="both"/>
              <w:rPr>
                <w:del w:id="4360" w:author="FMK" w:date="2020-02-02T21:12:00Z"/>
                <w:rFonts w:asciiTheme="minorHAnsi" w:eastAsia="Calibri" w:hAnsiTheme="minorHAnsi" w:cstheme="minorHAnsi"/>
              </w:rPr>
            </w:pPr>
          </w:p>
          <w:p w14:paraId="75A19271" w14:textId="2BA9364A" w:rsidR="005D26EA" w:rsidRPr="0007641F" w:rsidDel="00224600" w:rsidRDefault="005D26EA" w:rsidP="00935F76">
            <w:pPr>
              <w:tabs>
                <w:tab w:val="left" w:pos="567"/>
              </w:tabs>
              <w:jc w:val="both"/>
              <w:rPr>
                <w:del w:id="4361" w:author="FMK" w:date="2020-02-02T21:12:00Z"/>
                <w:rFonts w:asciiTheme="minorHAnsi" w:eastAsia="Calibri" w:hAnsiTheme="minorHAnsi" w:cstheme="minorHAnsi"/>
                <w:b/>
              </w:rPr>
            </w:pPr>
            <w:del w:id="4362" w:author="FMK" w:date="2020-02-02T21:12:00Z">
              <w:r w:rsidRPr="0007641F" w:rsidDel="00224600">
                <w:rPr>
                  <w:rFonts w:asciiTheme="minorHAnsi" w:eastAsia="Calibri" w:hAnsiTheme="minorHAnsi" w:cstheme="minorHAnsi"/>
                  <w:b/>
                </w:rPr>
                <w:delText>Doporučená literatura:</w:delText>
              </w:r>
            </w:del>
          </w:p>
          <w:p w14:paraId="527BFB33" w14:textId="067008D7" w:rsidR="005D26EA" w:rsidRPr="007421FB" w:rsidDel="00224600" w:rsidRDefault="005D26EA" w:rsidP="00935F76">
            <w:pPr>
              <w:tabs>
                <w:tab w:val="left" w:pos="567"/>
              </w:tabs>
              <w:jc w:val="both"/>
              <w:rPr>
                <w:del w:id="4363" w:author="FMK" w:date="2020-02-02T21:12:00Z"/>
                <w:rFonts w:asciiTheme="minorHAnsi" w:eastAsia="Calibri" w:hAnsiTheme="minorHAnsi"/>
                <w:color w:val="FF0000"/>
                <w:rPrChange w:id="4364" w:author="Martin Kazík" w:date="2020-01-23T11:23:00Z">
                  <w:rPr>
                    <w:del w:id="4365" w:author="FMK" w:date="2020-02-02T21:12:00Z"/>
                    <w:rFonts w:asciiTheme="minorHAnsi" w:eastAsia="Calibri" w:hAnsiTheme="minorHAnsi"/>
                  </w:rPr>
                </w:rPrChange>
              </w:rPr>
            </w:pPr>
            <w:commentRangeStart w:id="4366"/>
            <w:del w:id="4367" w:author="FMK" w:date="2020-02-02T21:12:00Z">
              <w:r w:rsidRPr="007421FB" w:rsidDel="00224600">
                <w:rPr>
                  <w:rFonts w:asciiTheme="minorHAnsi" w:eastAsia="Calibri" w:hAnsiTheme="minorHAnsi"/>
                  <w:color w:val="FF0000"/>
                  <w:rPrChange w:id="4368" w:author="Martin Kazík" w:date="2020-01-23T11:23:00Z">
                    <w:rPr>
                      <w:rFonts w:asciiTheme="minorHAnsi" w:eastAsia="Calibri" w:hAnsiTheme="minorHAnsi"/>
                    </w:rPr>
                  </w:rPrChange>
                </w:rPr>
                <w:delText xml:space="preserve">KOTLER, Philip a Gary ARMSTRONG. 2004. </w:delText>
              </w:r>
              <w:r w:rsidRPr="007421FB" w:rsidDel="00224600">
                <w:rPr>
                  <w:rFonts w:asciiTheme="minorHAnsi" w:eastAsia="Calibri" w:hAnsiTheme="minorHAnsi"/>
                  <w:i/>
                  <w:color w:val="FF0000"/>
                  <w:rPrChange w:id="4369" w:author="Martin Kazík" w:date="2020-01-23T11:23:00Z">
                    <w:rPr>
                      <w:rFonts w:asciiTheme="minorHAnsi" w:eastAsia="Calibri" w:hAnsiTheme="minorHAnsi"/>
                      <w:i/>
                    </w:rPr>
                  </w:rPrChange>
                </w:rPr>
                <w:delText>Marketing.</w:delText>
              </w:r>
              <w:r w:rsidRPr="007421FB" w:rsidDel="00224600">
                <w:rPr>
                  <w:rFonts w:asciiTheme="minorHAnsi" w:eastAsia="Calibri" w:hAnsiTheme="minorHAnsi"/>
                  <w:color w:val="FF0000"/>
                  <w:rPrChange w:id="4370" w:author="Martin Kazík" w:date="2020-01-23T11:23:00Z">
                    <w:rPr>
                      <w:rFonts w:asciiTheme="minorHAnsi" w:eastAsia="Calibri" w:hAnsiTheme="minorHAnsi"/>
                    </w:rPr>
                  </w:rPrChange>
                </w:rPr>
                <w:delText xml:space="preserve"> Praha: Grada. ISBN 80-247-0513-3</w:delText>
              </w:r>
              <w:r w:rsidR="0007641F" w:rsidRPr="007421FB" w:rsidDel="00224600">
                <w:rPr>
                  <w:rFonts w:asciiTheme="minorHAnsi" w:eastAsia="Calibri" w:hAnsiTheme="minorHAnsi"/>
                  <w:color w:val="FF0000"/>
                  <w:rPrChange w:id="4371" w:author="Martin Kazík" w:date="2020-01-23T11:23:00Z">
                    <w:rPr>
                      <w:rFonts w:asciiTheme="minorHAnsi" w:eastAsia="Calibri" w:hAnsiTheme="minorHAnsi"/>
                    </w:rPr>
                  </w:rPrChange>
                </w:rPr>
                <w:delText>.</w:delText>
              </w:r>
              <w:commentRangeEnd w:id="4366"/>
              <w:r w:rsidR="007421FB" w:rsidDel="00224600">
                <w:rPr>
                  <w:rStyle w:val="Odkaznakoment"/>
                  <w:rFonts w:asciiTheme="minorHAnsi" w:eastAsiaTheme="minorHAnsi" w:hAnsiTheme="minorHAnsi" w:cstheme="minorBidi"/>
                  <w:lang w:eastAsia="en-US"/>
                </w:rPr>
                <w:commentReference w:id="4366"/>
              </w:r>
            </w:del>
          </w:p>
          <w:p w14:paraId="7960C0FF" w14:textId="009F830A" w:rsidR="005D26EA" w:rsidRPr="00F52EEF" w:rsidDel="00224600" w:rsidRDefault="005D26EA" w:rsidP="00935F76">
            <w:pPr>
              <w:tabs>
                <w:tab w:val="left" w:pos="567"/>
              </w:tabs>
              <w:jc w:val="both"/>
              <w:rPr>
                <w:del w:id="4372" w:author="FMK" w:date="2020-02-02T21:12:00Z"/>
                <w:rFonts w:asciiTheme="minorHAnsi" w:hAnsiTheme="minorHAnsi" w:cstheme="minorHAnsi"/>
              </w:rPr>
            </w:pPr>
            <w:del w:id="4373" w:author="FMK" w:date="2020-02-02T21:12:00Z">
              <w:r w:rsidRPr="00F52EEF" w:rsidDel="00224600">
                <w:rPr>
                  <w:rFonts w:asciiTheme="minorHAnsi" w:hAnsiTheme="minorHAnsi" w:cstheme="minorHAnsi"/>
                </w:rPr>
                <w:delText>KOTLER, Philip a Kevin Lane KELLER. 2013. </w:delText>
              </w:r>
              <w:r w:rsidRPr="00F52EEF" w:rsidDel="00224600">
                <w:rPr>
                  <w:rFonts w:asciiTheme="minorHAnsi" w:hAnsiTheme="minorHAnsi" w:cstheme="minorHAnsi"/>
                  <w:i/>
                </w:rPr>
                <w:delText>Marketing management.</w:delText>
              </w:r>
              <w:r w:rsidRPr="00F52EEF" w:rsidDel="00224600">
                <w:rPr>
                  <w:rFonts w:asciiTheme="minorHAnsi" w:hAnsiTheme="minorHAnsi" w:cstheme="minorHAnsi"/>
                </w:rPr>
                <w:delText xml:space="preserve"> 14. vyd.. Praha: Grada. ISBN 978-80-247-4150-5.</w:delText>
              </w:r>
            </w:del>
          </w:p>
          <w:p w14:paraId="0FD8DEF1" w14:textId="14BF38A2" w:rsidR="005D26EA" w:rsidRPr="001C3C14" w:rsidDel="00224600" w:rsidRDefault="005D26EA" w:rsidP="00935F76">
            <w:pPr>
              <w:tabs>
                <w:tab w:val="left" w:pos="567"/>
              </w:tabs>
              <w:jc w:val="both"/>
              <w:rPr>
                <w:del w:id="4374" w:author="FMK" w:date="2020-02-02T21:12:00Z"/>
                <w:rFonts w:asciiTheme="minorHAnsi" w:eastAsia="Calibri" w:hAnsiTheme="minorHAnsi"/>
                <w:color w:val="FF0000"/>
                <w:rPrChange w:id="4375" w:author="Martin Kazík" w:date="2020-01-23T11:23:00Z">
                  <w:rPr>
                    <w:del w:id="4376" w:author="FMK" w:date="2020-02-02T21:12:00Z"/>
                    <w:rFonts w:asciiTheme="minorHAnsi" w:eastAsia="Calibri" w:hAnsiTheme="minorHAnsi"/>
                  </w:rPr>
                </w:rPrChange>
              </w:rPr>
            </w:pPr>
            <w:commentRangeStart w:id="4377"/>
            <w:del w:id="4378" w:author="FMK" w:date="2020-02-02T21:12:00Z">
              <w:r w:rsidRPr="001C3C14" w:rsidDel="00224600">
                <w:rPr>
                  <w:rFonts w:asciiTheme="minorHAnsi" w:eastAsia="Calibri" w:hAnsiTheme="minorHAnsi"/>
                  <w:color w:val="FF0000"/>
                  <w:rPrChange w:id="4379" w:author="Martin Kazík" w:date="2020-01-23T11:23:00Z">
                    <w:rPr>
                      <w:rFonts w:asciiTheme="minorHAnsi" w:eastAsia="Calibri" w:hAnsiTheme="minorHAnsi"/>
                    </w:rPr>
                  </w:rPrChange>
                </w:rPr>
                <w:delText xml:space="preserve">HORÁKOVÁ, Helena. 2003. </w:delText>
              </w:r>
              <w:r w:rsidRPr="001C3C14" w:rsidDel="00224600">
                <w:rPr>
                  <w:rFonts w:asciiTheme="minorHAnsi" w:eastAsia="Calibri" w:hAnsiTheme="minorHAnsi"/>
                  <w:i/>
                  <w:color w:val="FF0000"/>
                  <w:rPrChange w:id="4380" w:author="Martin Kazík" w:date="2020-01-23T11:23:00Z">
                    <w:rPr>
                      <w:rFonts w:asciiTheme="minorHAnsi" w:eastAsia="Calibri" w:hAnsiTheme="minorHAnsi"/>
                      <w:i/>
                    </w:rPr>
                  </w:rPrChange>
                </w:rPr>
                <w:delText>Strategický marketing.</w:delText>
              </w:r>
              <w:r w:rsidRPr="001C3C14" w:rsidDel="00224600">
                <w:rPr>
                  <w:rFonts w:asciiTheme="minorHAnsi" w:eastAsia="Calibri" w:hAnsiTheme="minorHAnsi"/>
                  <w:color w:val="FF0000"/>
                  <w:rPrChange w:id="4381" w:author="Martin Kazík" w:date="2020-01-23T11:23:00Z">
                    <w:rPr>
                      <w:rFonts w:asciiTheme="minorHAnsi" w:eastAsia="Calibri" w:hAnsiTheme="minorHAnsi"/>
                    </w:rPr>
                  </w:rPrChange>
                </w:rPr>
                <w:delText xml:space="preserve"> 2., rozš. a aktualiz. vyd. Praha: Grada. ISBN 8024704471. </w:delText>
              </w:r>
              <w:commentRangeEnd w:id="4377"/>
              <w:r w:rsidR="001C3C14" w:rsidDel="00224600">
                <w:rPr>
                  <w:rStyle w:val="Odkaznakoment"/>
                  <w:rFonts w:asciiTheme="minorHAnsi" w:eastAsiaTheme="minorHAnsi" w:hAnsiTheme="minorHAnsi" w:cstheme="minorBidi"/>
                  <w:lang w:eastAsia="en-US"/>
                </w:rPr>
                <w:commentReference w:id="4377"/>
              </w:r>
            </w:del>
          </w:p>
          <w:p w14:paraId="0DED7109" w14:textId="77777777" w:rsidR="005D26EA" w:rsidRPr="00F52EEF" w:rsidRDefault="005D26EA" w:rsidP="00872E82">
            <w:pPr>
              <w:tabs>
                <w:tab w:val="left" w:pos="567"/>
              </w:tabs>
              <w:jc w:val="both"/>
              <w:rPr>
                <w:rFonts w:asciiTheme="minorHAnsi" w:hAnsiTheme="minorHAnsi" w:cstheme="minorHAnsi"/>
              </w:rPr>
            </w:pPr>
          </w:p>
        </w:tc>
      </w:tr>
      <w:tr w:rsidR="005D26EA" w:rsidRPr="00F52EEF" w14:paraId="07B9F685" w14:textId="77777777" w:rsidTr="00403842">
        <w:tc>
          <w:tcPr>
            <w:tcW w:w="10673"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15F151F"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73C01021" w14:textId="77777777" w:rsidTr="00403842">
        <w:tc>
          <w:tcPr>
            <w:tcW w:w="560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432FEE6"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336961F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6CE04B9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369AB523" w14:textId="77777777" w:rsidTr="00403842">
        <w:tc>
          <w:tcPr>
            <w:tcW w:w="1067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A37B80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7B7575B8" w14:textId="77777777" w:rsidTr="00403842">
        <w:trPr>
          <w:trHeight w:val="2629"/>
        </w:trPr>
        <w:tc>
          <w:tcPr>
            <w:tcW w:w="10673" w:type="dxa"/>
            <w:gridSpan w:val="8"/>
            <w:tcBorders>
              <w:top w:val="single" w:sz="4" w:space="0" w:color="auto"/>
              <w:left w:val="single" w:sz="4" w:space="0" w:color="auto"/>
              <w:bottom w:val="single" w:sz="4" w:space="0" w:color="auto"/>
              <w:right w:val="single" w:sz="4" w:space="0" w:color="auto"/>
            </w:tcBorders>
            <w:hideMark/>
          </w:tcPr>
          <w:p w14:paraId="41191CDF" w14:textId="7B725457" w:rsidR="005D26EA" w:rsidRPr="00F52EEF" w:rsidRDefault="0090023A" w:rsidP="00935F76">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4320476" w14:textId="77777777" w:rsidR="005D26EA" w:rsidRPr="00F52EEF" w:rsidRDefault="005D26EA" w:rsidP="00935F76">
      <w:pPr>
        <w:tabs>
          <w:tab w:val="left" w:pos="567"/>
        </w:tabs>
        <w:rPr>
          <w:rFonts w:asciiTheme="minorHAnsi" w:hAnsiTheme="minorHAnsi" w:cstheme="minorHAnsi"/>
        </w:rPr>
      </w:pPr>
    </w:p>
    <w:tbl>
      <w:tblPr>
        <w:tblW w:w="1067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3"/>
        <w:gridCol w:w="567"/>
        <w:gridCol w:w="1134"/>
        <w:gridCol w:w="889"/>
        <w:gridCol w:w="816"/>
        <w:gridCol w:w="2156"/>
        <w:gridCol w:w="539"/>
        <w:gridCol w:w="668"/>
        <w:tblGridChange w:id="4382">
          <w:tblGrid>
            <w:gridCol w:w="3903"/>
            <w:gridCol w:w="567"/>
            <w:gridCol w:w="1134"/>
            <w:gridCol w:w="889"/>
            <w:gridCol w:w="816"/>
            <w:gridCol w:w="2156"/>
            <w:gridCol w:w="539"/>
            <w:gridCol w:w="268"/>
            <w:gridCol w:w="400"/>
            <w:gridCol w:w="10272"/>
          </w:tblGrid>
        </w:tblGridChange>
      </w:tblGrid>
      <w:tr w:rsidR="005D26EA" w:rsidRPr="00F52EEF" w14:paraId="5B6A93B0" w14:textId="77777777" w:rsidTr="0007641F">
        <w:tc>
          <w:tcPr>
            <w:tcW w:w="1067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0FA3FB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03D57548" w14:textId="77777777" w:rsidTr="0007641F">
        <w:tc>
          <w:tcPr>
            <w:tcW w:w="3903" w:type="dxa"/>
            <w:tcBorders>
              <w:top w:val="double" w:sz="4" w:space="0" w:color="auto"/>
              <w:left w:val="single" w:sz="4" w:space="0" w:color="auto"/>
              <w:bottom w:val="single" w:sz="4" w:space="0" w:color="auto"/>
              <w:right w:val="single" w:sz="4" w:space="0" w:color="auto"/>
            </w:tcBorders>
            <w:shd w:val="clear" w:color="auto" w:fill="F7CAAC"/>
            <w:hideMark/>
          </w:tcPr>
          <w:p w14:paraId="22B0A2B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6D5F809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Úvod do sociologie</w:t>
            </w:r>
          </w:p>
        </w:tc>
      </w:tr>
      <w:tr w:rsidR="005D26EA" w:rsidRPr="00F52EEF" w14:paraId="1CC32E1A" w14:textId="77777777" w:rsidTr="0007641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2F00FCD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3F061A0" w14:textId="56AD6803" w:rsidR="005D26EA" w:rsidRPr="00F52EEF" w:rsidRDefault="00497CD5"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DE26B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307F3FE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2/LS</w:t>
            </w:r>
          </w:p>
        </w:tc>
      </w:tr>
      <w:tr w:rsidR="005D26EA" w:rsidRPr="00F52EEF" w14:paraId="3179E727" w14:textId="77777777" w:rsidTr="0007641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06CC633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6A07825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D20D88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0200D29" w14:textId="3FC0115D"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336374"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8A5AE5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71F292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5D26EA" w:rsidRPr="00F52EEF" w14:paraId="658E72BF" w14:textId="77777777" w:rsidTr="0007641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2CA588E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6582CA0E" w14:textId="1CF55323" w:rsidR="005D26EA" w:rsidRPr="00F52EEF" w:rsidRDefault="0033637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rerekvizity: Základy psychologie</w:t>
            </w:r>
          </w:p>
        </w:tc>
      </w:tr>
      <w:tr w:rsidR="005D26EA" w:rsidRPr="00F52EEF" w14:paraId="5D90A52D" w14:textId="77777777" w:rsidTr="0007641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24D4E64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1693D471" w14:textId="6C19F391" w:rsidR="005D26EA" w:rsidRPr="00F52EEF" w:rsidRDefault="003B7D7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049BCE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7E1D40B" w14:textId="6F4C7EAA" w:rsidR="005D26EA" w:rsidRPr="00F52EEF" w:rsidRDefault="003B7D7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7E086902" w14:textId="77777777" w:rsidTr="0007641F">
        <w:trPr>
          <w:trHeight w:val="464"/>
        </w:trPr>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111DA0DE"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38B11F3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Písemný test, docházka, prezentace</w:t>
            </w:r>
          </w:p>
        </w:tc>
      </w:tr>
      <w:tr w:rsidR="005D26EA" w:rsidRPr="00F52EEF" w14:paraId="682D777C" w14:textId="77777777" w:rsidTr="0007641F">
        <w:trPr>
          <w:trHeight w:val="190"/>
        </w:trPr>
        <w:tc>
          <w:tcPr>
            <w:tcW w:w="10672" w:type="dxa"/>
            <w:gridSpan w:val="8"/>
            <w:tcBorders>
              <w:top w:val="nil"/>
              <w:left w:val="single" w:sz="4" w:space="0" w:color="auto"/>
              <w:bottom w:val="single" w:sz="4" w:space="0" w:color="auto"/>
              <w:right w:val="single" w:sz="4" w:space="0" w:color="auto"/>
            </w:tcBorders>
          </w:tcPr>
          <w:p w14:paraId="23B1699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E0BB20B" w14:textId="77777777" w:rsidTr="0007641F">
        <w:trPr>
          <w:trHeight w:val="197"/>
        </w:trPr>
        <w:tc>
          <w:tcPr>
            <w:tcW w:w="3903" w:type="dxa"/>
            <w:tcBorders>
              <w:top w:val="nil"/>
              <w:left w:val="single" w:sz="4" w:space="0" w:color="auto"/>
              <w:bottom w:val="single" w:sz="4" w:space="0" w:color="auto"/>
              <w:right w:val="single" w:sz="4" w:space="0" w:color="auto"/>
            </w:tcBorders>
            <w:shd w:val="clear" w:color="auto" w:fill="F7CAAC"/>
            <w:hideMark/>
          </w:tcPr>
          <w:p w14:paraId="334DCCE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left w:val="single" w:sz="4" w:space="0" w:color="auto"/>
              <w:bottom w:val="single" w:sz="4" w:space="0" w:color="auto"/>
              <w:right w:val="single" w:sz="4" w:space="0" w:color="auto"/>
            </w:tcBorders>
            <w:hideMark/>
          </w:tcPr>
          <w:p w14:paraId="4AB99EB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PhDr. Dušan Štrauss, PhD.</w:t>
            </w:r>
          </w:p>
        </w:tc>
      </w:tr>
      <w:tr w:rsidR="00C16557" w:rsidRPr="00F52EEF" w14:paraId="12DAFD78" w14:textId="77777777" w:rsidTr="0007641F">
        <w:trPr>
          <w:trHeight w:val="243"/>
        </w:trPr>
        <w:tc>
          <w:tcPr>
            <w:tcW w:w="3903" w:type="dxa"/>
            <w:tcBorders>
              <w:top w:val="nil"/>
              <w:left w:val="single" w:sz="4" w:space="0" w:color="auto"/>
              <w:bottom w:val="single" w:sz="4" w:space="0" w:color="auto"/>
              <w:right w:val="single" w:sz="4" w:space="0" w:color="auto"/>
            </w:tcBorders>
            <w:shd w:val="clear" w:color="auto" w:fill="F7CAAC"/>
            <w:hideMark/>
          </w:tcPr>
          <w:p w14:paraId="31BA33BA" w14:textId="77777777" w:rsidR="00C16557" w:rsidRPr="00F52EEF" w:rsidRDefault="00C16557"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4F5F3758" w14:textId="2F613057" w:rsidR="00C16557" w:rsidRPr="00F52EEF" w:rsidRDefault="00C1655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C16557" w:rsidRPr="00F52EEF" w14:paraId="379C57D9" w14:textId="77777777" w:rsidTr="0007641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763A978B" w14:textId="77777777" w:rsidR="00C16557" w:rsidRPr="00F52EEF" w:rsidRDefault="00C16557"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top w:val="single" w:sz="4" w:space="0" w:color="auto"/>
              <w:left w:val="single" w:sz="4" w:space="0" w:color="auto"/>
              <w:bottom w:val="nil"/>
              <w:right w:val="single" w:sz="4" w:space="0" w:color="auto"/>
            </w:tcBorders>
            <w:hideMark/>
          </w:tcPr>
          <w:p w14:paraId="40D49D1E" w14:textId="0F12CCCC" w:rsidR="00C16557" w:rsidRPr="00F52EEF" w:rsidRDefault="00C16557" w:rsidP="00935F76">
            <w:pPr>
              <w:tabs>
                <w:tab w:val="left" w:pos="567"/>
              </w:tabs>
              <w:jc w:val="both"/>
              <w:rPr>
                <w:rFonts w:asciiTheme="minorHAnsi" w:hAnsiTheme="minorHAnsi" w:cstheme="minorHAnsi"/>
              </w:rPr>
            </w:pPr>
          </w:p>
        </w:tc>
      </w:tr>
      <w:tr w:rsidR="005D26EA" w:rsidRPr="00F52EEF" w14:paraId="347A39B4" w14:textId="77777777" w:rsidTr="0007641F">
        <w:trPr>
          <w:trHeight w:val="122"/>
        </w:trPr>
        <w:tc>
          <w:tcPr>
            <w:tcW w:w="10672" w:type="dxa"/>
            <w:gridSpan w:val="8"/>
            <w:tcBorders>
              <w:top w:val="nil"/>
              <w:left w:val="single" w:sz="4" w:space="0" w:color="auto"/>
              <w:bottom w:val="single" w:sz="4" w:space="0" w:color="auto"/>
              <w:right w:val="single" w:sz="4" w:space="0" w:color="auto"/>
            </w:tcBorders>
          </w:tcPr>
          <w:p w14:paraId="03E2F26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7A4BD54" w14:textId="77777777" w:rsidTr="0007641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5004718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top w:val="single" w:sz="4" w:space="0" w:color="auto"/>
              <w:left w:val="single" w:sz="4" w:space="0" w:color="auto"/>
              <w:bottom w:val="nil"/>
              <w:right w:val="single" w:sz="4" w:space="0" w:color="auto"/>
            </w:tcBorders>
          </w:tcPr>
          <w:p w14:paraId="5584184A"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2A2C64E" w14:textId="77777777" w:rsidTr="0007641F">
        <w:trPr>
          <w:trHeight w:val="3938"/>
        </w:trPr>
        <w:tc>
          <w:tcPr>
            <w:tcW w:w="10672" w:type="dxa"/>
            <w:gridSpan w:val="8"/>
            <w:tcBorders>
              <w:top w:val="nil"/>
              <w:left w:val="single" w:sz="4" w:space="0" w:color="auto"/>
              <w:bottom w:val="single" w:sz="12" w:space="0" w:color="auto"/>
              <w:right w:val="single" w:sz="4" w:space="0" w:color="auto"/>
            </w:tcBorders>
          </w:tcPr>
          <w:p w14:paraId="66AE24A1" w14:textId="77777777" w:rsidR="005D26EA" w:rsidRPr="00F52EEF" w:rsidRDefault="005D26EA" w:rsidP="00935F76">
            <w:pPr>
              <w:tabs>
                <w:tab w:val="left" w:pos="567"/>
              </w:tabs>
              <w:snapToGrid w:val="0"/>
              <w:jc w:val="both"/>
              <w:rPr>
                <w:del w:id="4383" w:author="Martin Kazík" w:date="2020-01-23T11:23:00Z"/>
                <w:rFonts w:asciiTheme="minorHAnsi" w:hAnsiTheme="minorHAnsi" w:cstheme="minorHAnsi"/>
              </w:rPr>
            </w:pPr>
            <w:del w:id="4384" w:author="Martin Kazík" w:date="2020-01-23T11:23:00Z">
              <w:r w:rsidRPr="00F52EEF">
                <w:rPr>
                  <w:rFonts w:asciiTheme="minorHAnsi" w:hAnsiTheme="minorHAnsi" w:cstheme="minorHAnsi"/>
                </w:rPr>
                <w:delText>Předmět má naučit studenty porozumět současné společnosti jako moderní</w:delText>
              </w:r>
              <w:r w:rsidRPr="00F52EEF">
                <w:rPr>
                  <w:rFonts w:asciiTheme="minorHAnsi" w:hAnsiTheme="minorHAnsi" w:cstheme="minorHAnsi"/>
                  <w:lang w:val="sk-SK"/>
                </w:rPr>
                <w:delText>mu</w:delText>
              </w:r>
              <w:r w:rsidRPr="00F52EEF">
                <w:rPr>
                  <w:rFonts w:asciiTheme="minorHAnsi" w:hAnsiTheme="minorHAnsi" w:cstheme="minorHAnsi"/>
                </w:rPr>
                <w:delText xml:space="preserve"> a dynamické</w:delText>
              </w:r>
              <w:r w:rsidRPr="00F52EEF">
                <w:rPr>
                  <w:rFonts w:asciiTheme="minorHAnsi" w:hAnsiTheme="minorHAnsi" w:cstheme="minorHAnsi"/>
                  <w:lang w:val="sk-SK"/>
                </w:rPr>
                <w:delText>mu</w:delText>
              </w:r>
              <w:r w:rsidRPr="00F52EEF">
                <w:rPr>
                  <w:rFonts w:asciiTheme="minorHAnsi" w:hAnsiTheme="minorHAnsi" w:cstheme="minorHAnsi"/>
                </w:rPr>
                <w:delText xml:space="preserve"> celku, ve kterém probíhají inovační procesy se zvláštní orientací na trhové chování. Společnost jako předmět výzkumu sociologie má i své tradiční charakteristiky a chápání, </w:delText>
              </w:r>
              <w:r w:rsidRPr="00F52EEF">
                <w:rPr>
                  <w:rFonts w:asciiTheme="minorHAnsi" w:hAnsiTheme="minorHAnsi" w:cstheme="minorHAnsi"/>
                  <w:lang w:val="sk-SK"/>
                </w:rPr>
                <w:delText>přičemž</w:delText>
              </w:r>
              <w:r w:rsidRPr="00F52EEF">
                <w:rPr>
                  <w:rFonts w:asciiTheme="minorHAnsi" w:hAnsiTheme="minorHAnsi" w:cstheme="minorHAnsi"/>
                </w:rPr>
                <w:delText xml:space="preserve"> pluralistický přístup</w:delText>
              </w:r>
              <w:r w:rsidRPr="00F52EEF">
                <w:rPr>
                  <w:rFonts w:asciiTheme="minorHAnsi" w:hAnsiTheme="minorHAnsi" w:cstheme="minorHAnsi"/>
                  <w:lang w:val="sk-SK"/>
                </w:rPr>
                <w:delText xml:space="preserve"> zajišťuje veškeré pohledy od vzniku sociológie jako vědy až po trendy a budoucí výzvy. Vývoj, základní pojmy, teorie a subdiscipliny jsou doplněni problematikou empirického výzkumu jakožto vstupní informace do marketingového rozhodování.</w:delText>
              </w:r>
            </w:del>
          </w:p>
          <w:p w14:paraId="41C022C8" w14:textId="77777777" w:rsidR="005D26EA" w:rsidRDefault="005D26EA" w:rsidP="00935F76">
            <w:pPr>
              <w:tabs>
                <w:tab w:val="left" w:pos="567"/>
              </w:tabs>
              <w:snapToGrid w:val="0"/>
              <w:jc w:val="both"/>
              <w:rPr>
                <w:del w:id="4385" w:author="Martin Kazík" w:date="2020-01-23T11:23:00Z"/>
                <w:rFonts w:asciiTheme="minorHAnsi" w:hAnsiTheme="minorHAnsi" w:cstheme="minorHAnsi"/>
              </w:rPr>
            </w:pPr>
          </w:p>
          <w:p w14:paraId="1681E0A5" w14:textId="79C95D0D" w:rsidR="0007641F" w:rsidRPr="0007641F" w:rsidRDefault="0007641F" w:rsidP="00935F76">
            <w:pPr>
              <w:tabs>
                <w:tab w:val="left" w:pos="567"/>
              </w:tabs>
              <w:snapToGrid w:val="0"/>
              <w:jc w:val="both"/>
              <w:rPr>
                <w:rFonts w:asciiTheme="minorHAnsi" w:hAnsiTheme="minorHAnsi" w:cstheme="minorHAnsi"/>
                <w:b/>
              </w:rPr>
            </w:pPr>
            <w:r w:rsidRPr="0007641F">
              <w:rPr>
                <w:rFonts w:asciiTheme="minorHAnsi" w:hAnsiTheme="minorHAnsi" w:cstheme="minorHAnsi"/>
                <w:b/>
              </w:rPr>
              <w:t>Probíraná témata:</w:t>
            </w:r>
          </w:p>
          <w:p w14:paraId="27AA36FA" w14:textId="5BEFFCEE" w:rsidR="005D26EA" w:rsidRPr="00F52EEF" w:rsidRDefault="0007641F"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p</w:t>
            </w:r>
            <w:r w:rsidR="005D26EA" w:rsidRPr="00F52EEF">
              <w:rPr>
                <w:rFonts w:asciiTheme="minorHAnsi" w:hAnsiTheme="minorHAnsi" w:cstheme="minorHAnsi"/>
                <w:lang w:val="sk-SK"/>
              </w:rPr>
              <w:t>ředchůdci sociálního myšlení a</w:t>
            </w:r>
            <w:r>
              <w:rPr>
                <w:rFonts w:asciiTheme="minorHAnsi" w:hAnsiTheme="minorHAnsi" w:cstheme="minorHAnsi"/>
                <w:lang w:val="sk-SK"/>
              </w:rPr>
              <w:t> </w:t>
            </w:r>
            <w:r w:rsidR="005D26EA" w:rsidRPr="00F52EEF">
              <w:rPr>
                <w:rFonts w:asciiTheme="minorHAnsi" w:hAnsiTheme="minorHAnsi" w:cstheme="minorHAnsi"/>
                <w:lang w:val="sk-SK"/>
              </w:rPr>
              <w:t>sociologie</w:t>
            </w:r>
            <w:r>
              <w:rPr>
                <w:rFonts w:asciiTheme="minorHAnsi" w:hAnsiTheme="minorHAnsi" w:cstheme="minorHAnsi"/>
                <w:lang w:val="sk-SK"/>
              </w:rPr>
              <w:t>;</w:t>
            </w:r>
          </w:p>
          <w:p w14:paraId="480BD735" w14:textId="20C726B5" w:rsidR="005D26EA" w:rsidRPr="00F52EEF" w:rsidRDefault="0007641F"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v</w:t>
            </w:r>
            <w:r w:rsidR="005D26EA" w:rsidRPr="00F52EEF">
              <w:rPr>
                <w:rFonts w:asciiTheme="minorHAnsi" w:hAnsiTheme="minorHAnsi" w:cstheme="minorHAnsi"/>
                <w:lang w:val="sk-SK"/>
              </w:rPr>
              <w:t>znik sociologie jako vědy, součástí sociologie</w:t>
            </w:r>
            <w:r>
              <w:rPr>
                <w:rFonts w:asciiTheme="minorHAnsi" w:hAnsiTheme="minorHAnsi" w:cstheme="minorHAnsi"/>
                <w:lang w:val="sk-SK"/>
              </w:rPr>
              <w:t>;</w:t>
            </w:r>
          </w:p>
          <w:p w14:paraId="094BE38D" w14:textId="1324A4FB" w:rsidR="005D26EA" w:rsidRPr="00F52EEF" w:rsidRDefault="0007641F"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z</w:t>
            </w:r>
            <w:r w:rsidR="005D26EA" w:rsidRPr="00F52EEF">
              <w:rPr>
                <w:rFonts w:asciiTheme="minorHAnsi" w:hAnsiTheme="minorHAnsi" w:cstheme="minorHAnsi"/>
                <w:lang w:val="sk-SK"/>
              </w:rPr>
              <w:t>ákladní pojmy (sociální skupina, spočenost, společenství)</w:t>
            </w:r>
            <w:r>
              <w:rPr>
                <w:rFonts w:asciiTheme="minorHAnsi" w:hAnsiTheme="minorHAnsi" w:cstheme="minorHAnsi"/>
                <w:lang w:val="sk-SK"/>
              </w:rPr>
              <w:t>;</w:t>
            </w:r>
          </w:p>
          <w:p w14:paraId="3F653CCA" w14:textId="7FD9DFA3" w:rsidR="005D26EA" w:rsidRPr="00F52EEF" w:rsidRDefault="0007641F"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v</w:t>
            </w:r>
            <w:r w:rsidR="005D26EA" w:rsidRPr="00F52EEF">
              <w:rPr>
                <w:rFonts w:asciiTheme="minorHAnsi" w:hAnsiTheme="minorHAnsi" w:cstheme="minorHAnsi"/>
                <w:lang w:val="sk-SK"/>
              </w:rPr>
              <w:t>ývoj sociologie</w:t>
            </w:r>
            <w:r>
              <w:rPr>
                <w:rFonts w:asciiTheme="minorHAnsi" w:hAnsiTheme="minorHAnsi" w:cstheme="minorHAnsi"/>
                <w:lang w:val="sk-SK"/>
              </w:rPr>
              <w:t>;</w:t>
            </w:r>
          </w:p>
          <w:p w14:paraId="29D9DD70" w14:textId="206323F8" w:rsidR="005D26EA" w:rsidRPr="00F52EEF" w:rsidRDefault="0007641F"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s</w:t>
            </w:r>
            <w:r w:rsidR="005D26EA" w:rsidRPr="00F52EEF">
              <w:rPr>
                <w:rFonts w:asciiTheme="minorHAnsi" w:hAnsiTheme="minorHAnsi" w:cstheme="minorHAnsi"/>
                <w:lang w:val="sk-SK"/>
              </w:rPr>
              <w:t>ociální stratifikace a sociální mobilita</w:t>
            </w:r>
            <w:r>
              <w:rPr>
                <w:rFonts w:asciiTheme="minorHAnsi" w:hAnsiTheme="minorHAnsi" w:cstheme="minorHAnsi"/>
                <w:lang w:val="sk-SK"/>
              </w:rPr>
              <w:t>;</w:t>
            </w:r>
          </w:p>
          <w:p w14:paraId="2610D32D" w14:textId="16679D30" w:rsidR="005D26EA" w:rsidRPr="00F52EEF" w:rsidRDefault="0007641F"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s</w:t>
            </w:r>
            <w:r w:rsidR="005D26EA" w:rsidRPr="00F52EEF">
              <w:rPr>
                <w:rFonts w:asciiTheme="minorHAnsi" w:hAnsiTheme="minorHAnsi" w:cstheme="minorHAnsi"/>
                <w:lang w:val="sk-SK"/>
              </w:rPr>
              <w:t>ocializace, deviace</w:t>
            </w:r>
            <w:r>
              <w:rPr>
                <w:rFonts w:asciiTheme="minorHAnsi" w:hAnsiTheme="minorHAnsi" w:cstheme="minorHAnsi"/>
                <w:lang w:val="sk-SK"/>
              </w:rPr>
              <w:t>;</w:t>
            </w:r>
          </w:p>
          <w:p w14:paraId="6E8235BE" w14:textId="200607D7" w:rsidR="005D26EA" w:rsidRPr="00F52EEF" w:rsidRDefault="0007641F"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k</w:t>
            </w:r>
            <w:r w:rsidR="005D26EA" w:rsidRPr="00F52EEF">
              <w:rPr>
                <w:rFonts w:asciiTheme="minorHAnsi" w:hAnsiTheme="minorHAnsi" w:cstheme="minorHAnsi"/>
                <w:lang w:val="sk-SK"/>
              </w:rPr>
              <w:t>ultura, sodciální směna a sociální hnutí</w:t>
            </w:r>
            <w:r>
              <w:rPr>
                <w:rFonts w:asciiTheme="minorHAnsi" w:hAnsiTheme="minorHAnsi" w:cstheme="minorHAnsi"/>
                <w:lang w:val="sk-SK"/>
              </w:rPr>
              <w:t>;</w:t>
            </w:r>
          </w:p>
          <w:p w14:paraId="1454B668" w14:textId="1D2C1755" w:rsidR="005D26EA" w:rsidRPr="00F52EEF" w:rsidRDefault="0007641F"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r</w:t>
            </w:r>
            <w:r w:rsidR="005D26EA" w:rsidRPr="00F52EEF">
              <w:rPr>
                <w:rFonts w:asciiTheme="minorHAnsi" w:hAnsiTheme="minorHAnsi" w:cstheme="minorHAnsi"/>
                <w:lang w:val="sk-SK"/>
              </w:rPr>
              <w:t>odina, komunita, náboženství</w:t>
            </w:r>
            <w:r>
              <w:rPr>
                <w:rFonts w:asciiTheme="minorHAnsi" w:hAnsiTheme="minorHAnsi" w:cstheme="minorHAnsi"/>
                <w:lang w:val="sk-SK"/>
              </w:rPr>
              <w:t>;</w:t>
            </w:r>
          </w:p>
          <w:p w14:paraId="10E67B57" w14:textId="3F87C68F" w:rsidR="005D26EA" w:rsidRPr="00F52EEF" w:rsidRDefault="0007641F"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o</w:t>
            </w:r>
            <w:r w:rsidR="005D26EA" w:rsidRPr="00F52EEF">
              <w:rPr>
                <w:rFonts w:asciiTheme="minorHAnsi" w:hAnsiTheme="minorHAnsi" w:cstheme="minorHAnsi"/>
                <w:lang w:val="sk-SK"/>
              </w:rPr>
              <w:t>rganizace, moc, byrokracie, sociální politika</w:t>
            </w:r>
            <w:r>
              <w:rPr>
                <w:rFonts w:asciiTheme="minorHAnsi" w:hAnsiTheme="minorHAnsi" w:cstheme="minorHAnsi"/>
                <w:lang w:val="sk-SK"/>
              </w:rPr>
              <w:t>;</w:t>
            </w:r>
          </w:p>
          <w:p w14:paraId="75167DFC" w14:textId="56D93C02" w:rsidR="005D26EA" w:rsidRPr="00F52EEF" w:rsidRDefault="0007641F" w:rsidP="00935F76">
            <w:pPr>
              <w:pStyle w:val="Odstavecseseznamem1"/>
              <w:tabs>
                <w:tab w:val="left" w:pos="567"/>
              </w:tabs>
              <w:spacing w:after="0"/>
              <w:ind w:left="0"/>
              <w:rPr>
                <w:rFonts w:asciiTheme="minorHAnsi" w:hAnsiTheme="minorHAnsi" w:cstheme="minorHAnsi"/>
                <w:lang w:val="sk-SK"/>
              </w:rPr>
            </w:pPr>
            <w:r>
              <w:rPr>
                <w:rFonts w:asciiTheme="minorHAnsi" w:hAnsiTheme="minorHAnsi" w:cstheme="minorHAnsi"/>
                <w:lang w:val="sk-SK"/>
              </w:rPr>
              <w:t>- k</w:t>
            </w:r>
            <w:r w:rsidR="005D26EA" w:rsidRPr="00F52EEF">
              <w:rPr>
                <w:rFonts w:asciiTheme="minorHAnsi" w:hAnsiTheme="minorHAnsi" w:cstheme="minorHAnsi"/>
                <w:lang w:val="sk-SK"/>
              </w:rPr>
              <w:t>onfliktní a konsenzuální teorie</w:t>
            </w:r>
            <w:r>
              <w:rPr>
                <w:rFonts w:asciiTheme="minorHAnsi" w:hAnsiTheme="minorHAnsi" w:cstheme="minorHAnsi"/>
                <w:lang w:val="sk-SK"/>
              </w:rPr>
              <w:t>;</w:t>
            </w:r>
          </w:p>
          <w:p w14:paraId="7AEC3463" w14:textId="66DFED52" w:rsidR="005D26EA" w:rsidRPr="0007641F" w:rsidRDefault="0007641F" w:rsidP="00935F76">
            <w:pPr>
              <w:tabs>
                <w:tab w:val="left" w:pos="567"/>
              </w:tabs>
              <w:rPr>
                <w:rFonts w:asciiTheme="minorHAnsi" w:hAnsiTheme="minorHAnsi" w:cstheme="minorHAnsi"/>
              </w:rPr>
            </w:pPr>
            <w:r>
              <w:rPr>
                <w:rFonts w:asciiTheme="minorHAnsi" w:hAnsiTheme="minorHAnsi" w:cstheme="minorHAnsi"/>
                <w:lang w:val="sk-SK" w:eastAsia="zh-CN"/>
              </w:rPr>
              <w:t>- e</w:t>
            </w:r>
            <w:r w:rsidR="005D26EA" w:rsidRPr="0007641F">
              <w:rPr>
                <w:rFonts w:asciiTheme="minorHAnsi" w:hAnsiTheme="minorHAnsi" w:cstheme="minorHAnsi"/>
                <w:lang w:val="sk-SK" w:eastAsia="zh-CN"/>
              </w:rPr>
              <w:t>mpirický výzkum a veřejné mínění</w:t>
            </w:r>
            <w:r>
              <w:rPr>
                <w:rFonts w:asciiTheme="minorHAnsi" w:hAnsiTheme="minorHAnsi" w:cstheme="minorHAnsi"/>
                <w:lang w:val="sk-SK" w:eastAsia="zh-CN"/>
              </w:rPr>
              <w:t>.</w:t>
            </w:r>
          </w:p>
        </w:tc>
      </w:tr>
      <w:tr w:rsidR="005D26EA" w:rsidRPr="00F52EEF" w14:paraId="0ECEA12F" w14:textId="77777777" w:rsidTr="0007641F">
        <w:trPr>
          <w:trHeight w:val="265"/>
        </w:trPr>
        <w:tc>
          <w:tcPr>
            <w:tcW w:w="4470" w:type="dxa"/>
            <w:gridSpan w:val="2"/>
            <w:tcBorders>
              <w:top w:val="nil"/>
              <w:left w:val="single" w:sz="4" w:space="0" w:color="auto"/>
              <w:bottom w:val="single" w:sz="4" w:space="0" w:color="auto"/>
              <w:right w:val="single" w:sz="4" w:space="0" w:color="auto"/>
            </w:tcBorders>
            <w:shd w:val="clear" w:color="auto" w:fill="F7CAAC"/>
            <w:hideMark/>
          </w:tcPr>
          <w:p w14:paraId="499E806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left w:val="single" w:sz="4" w:space="0" w:color="auto"/>
              <w:bottom w:val="nil"/>
              <w:right w:val="single" w:sz="4" w:space="0" w:color="auto"/>
            </w:tcBorders>
          </w:tcPr>
          <w:p w14:paraId="60B159CB" w14:textId="77777777" w:rsidR="005D26EA" w:rsidRPr="00F52EEF" w:rsidRDefault="005D26EA" w:rsidP="00935F76">
            <w:pPr>
              <w:tabs>
                <w:tab w:val="left" w:pos="567"/>
              </w:tabs>
              <w:rPr>
                <w:rFonts w:asciiTheme="minorHAnsi" w:hAnsiTheme="minorHAnsi" w:cstheme="minorHAnsi"/>
              </w:rPr>
            </w:pPr>
          </w:p>
        </w:tc>
      </w:tr>
      <w:tr w:rsidR="005D26EA" w:rsidRPr="00F52EEF" w14:paraId="08D68CC6" w14:textId="77777777" w:rsidTr="0007641F">
        <w:trPr>
          <w:trHeight w:val="2358"/>
        </w:trPr>
        <w:tc>
          <w:tcPr>
            <w:tcW w:w="10672" w:type="dxa"/>
            <w:gridSpan w:val="8"/>
            <w:tcBorders>
              <w:top w:val="nil"/>
              <w:left w:val="single" w:sz="4" w:space="0" w:color="auto"/>
              <w:bottom w:val="single" w:sz="4" w:space="0" w:color="auto"/>
              <w:right w:val="single" w:sz="4" w:space="0" w:color="auto"/>
            </w:tcBorders>
          </w:tcPr>
          <w:p w14:paraId="280A32C9" w14:textId="77777777" w:rsidR="005D26EA" w:rsidRPr="0007641F" w:rsidDel="00224600" w:rsidRDefault="005D26EA" w:rsidP="00935F76">
            <w:pPr>
              <w:tabs>
                <w:tab w:val="left" w:pos="567"/>
              </w:tabs>
              <w:rPr>
                <w:del w:id="4386" w:author="FMK" w:date="2020-02-02T21:14:00Z"/>
                <w:rFonts w:asciiTheme="minorHAnsi" w:hAnsiTheme="minorHAnsi" w:cstheme="minorHAnsi"/>
                <w:b/>
                <w:lang w:val="sk-SK"/>
              </w:rPr>
            </w:pPr>
            <w:r w:rsidRPr="0007641F">
              <w:rPr>
                <w:rFonts w:asciiTheme="minorHAnsi" w:hAnsiTheme="minorHAnsi" w:cstheme="minorHAnsi"/>
                <w:b/>
                <w:lang w:val="sk-SK"/>
              </w:rPr>
              <w:t>Povinná literatura:</w:t>
            </w:r>
          </w:p>
          <w:p w14:paraId="0A53744C" w14:textId="4F4528D4" w:rsidR="00224600" w:rsidRDefault="00224600" w:rsidP="00224600">
            <w:pPr>
              <w:tabs>
                <w:tab w:val="left" w:pos="567"/>
              </w:tabs>
              <w:rPr>
                <w:ins w:id="4387" w:author="FMK" w:date="2020-02-02T21:14:00Z"/>
              </w:rPr>
            </w:pPr>
          </w:p>
          <w:p w14:paraId="3EA12B20" w14:textId="77777777" w:rsidR="00224600" w:rsidRDefault="00224600" w:rsidP="00224600">
            <w:pPr>
              <w:tabs>
                <w:tab w:val="left" w:pos="567"/>
              </w:tabs>
              <w:rPr>
                <w:ins w:id="4388" w:author="FMK" w:date="2020-02-02T21:14:00Z"/>
                <w:rFonts w:asciiTheme="minorHAnsi" w:hAnsiTheme="minorHAnsi"/>
                <w:color w:val="FF0000"/>
                <w:lang w:val="sk-SK"/>
              </w:rPr>
            </w:pPr>
            <w:ins w:id="4389" w:author="FMK" w:date="2020-02-02T21:14:00Z">
              <w:r w:rsidRPr="00DE35C5">
                <w:rPr>
                  <w:rFonts w:asciiTheme="minorHAnsi" w:hAnsiTheme="minorHAnsi"/>
                  <w:color w:val="FF0000"/>
                  <w:lang w:val="sk-SK"/>
                </w:rPr>
                <w:t xml:space="preserve">KELLER, Jan. </w:t>
              </w:r>
              <w:r>
                <w:rPr>
                  <w:rFonts w:asciiTheme="minorHAnsi" w:hAnsiTheme="minorHAnsi"/>
                  <w:color w:val="FF0000"/>
                  <w:lang w:val="sk-SK"/>
                </w:rPr>
                <w:t xml:space="preserve">2015. </w:t>
              </w:r>
              <w:r w:rsidRPr="00DE35C5">
                <w:rPr>
                  <w:rFonts w:asciiTheme="minorHAnsi" w:hAnsiTheme="minorHAnsi"/>
                  <w:color w:val="FF0000"/>
                  <w:lang w:val="sk-SK"/>
                </w:rPr>
                <w:t>Odsouzeni k modernitě: co hledá sociologie a našla beletrie. Praha:</w:t>
              </w:r>
              <w:r>
                <w:rPr>
                  <w:rFonts w:asciiTheme="minorHAnsi" w:hAnsiTheme="minorHAnsi"/>
                  <w:color w:val="FF0000"/>
                  <w:lang w:val="sk-SK"/>
                </w:rPr>
                <w:t xml:space="preserve"> Novela bohemica</w:t>
              </w:r>
              <w:r w:rsidRPr="00DE35C5">
                <w:rPr>
                  <w:rFonts w:asciiTheme="minorHAnsi" w:hAnsiTheme="minorHAnsi"/>
                  <w:color w:val="FF0000"/>
                  <w:lang w:val="sk-SK"/>
                </w:rPr>
                <w:t>. ISBN 9788087683538.</w:t>
              </w:r>
            </w:ins>
          </w:p>
          <w:p w14:paraId="48004836" w14:textId="77777777" w:rsidR="00224600" w:rsidRPr="00D835FA" w:rsidRDefault="00224600" w:rsidP="00224600">
            <w:pPr>
              <w:tabs>
                <w:tab w:val="left" w:pos="567"/>
              </w:tabs>
              <w:rPr>
                <w:ins w:id="4390" w:author="FMK" w:date="2020-02-02T21:14:00Z"/>
                <w:rFonts w:asciiTheme="minorHAnsi" w:hAnsiTheme="minorHAnsi"/>
                <w:color w:val="FF0000"/>
                <w:lang w:val="sk-SK"/>
              </w:rPr>
            </w:pPr>
          </w:p>
          <w:p w14:paraId="4DDF146F" w14:textId="77777777" w:rsidR="00224600" w:rsidRDefault="00224600" w:rsidP="00224600">
            <w:pPr>
              <w:tabs>
                <w:tab w:val="left" w:pos="567"/>
              </w:tabs>
              <w:rPr>
                <w:ins w:id="4391" w:author="FMK" w:date="2020-02-02T21:14:00Z"/>
                <w:rFonts w:asciiTheme="minorHAnsi" w:hAnsiTheme="minorHAnsi"/>
                <w:color w:val="FF0000"/>
                <w:lang w:val="sk-SK"/>
              </w:rPr>
            </w:pPr>
          </w:p>
          <w:p w14:paraId="021FD7D8" w14:textId="77777777" w:rsidR="00224600" w:rsidRDefault="00224600" w:rsidP="00224600">
            <w:pPr>
              <w:tabs>
                <w:tab w:val="left" w:pos="567"/>
              </w:tabs>
              <w:rPr>
                <w:ins w:id="4392" w:author="FMK" w:date="2020-02-02T21:14:00Z"/>
                <w:rFonts w:asciiTheme="minorHAnsi" w:hAnsiTheme="minorHAnsi"/>
                <w:color w:val="FF0000"/>
                <w:lang w:val="sk-SK"/>
              </w:rPr>
            </w:pPr>
            <w:ins w:id="4393" w:author="FMK" w:date="2020-02-02T21:14:00Z">
              <w:r w:rsidRPr="007A19BD">
                <w:rPr>
                  <w:rFonts w:asciiTheme="minorHAnsi" w:hAnsiTheme="minorHAnsi"/>
                  <w:color w:val="FF0000"/>
                  <w:lang w:val="sk-SK"/>
                </w:rPr>
                <w:t xml:space="preserve">BAUMAN, Zygmunt. </w:t>
              </w:r>
              <w:r>
                <w:rPr>
                  <w:rFonts w:asciiTheme="minorHAnsi" w:hAnsiTheme="minorHAnsi"/>
                  <w:color w:val="FF0000"/>
                  <w:lang w:val="sk-SK"/>
                </w:rPr>
                <w:t xml:space="preserve">2017. </w:t>
              </w:r>
              <w:r w:rsidRPr="00D835FA">
                <w:rPr>
                  <w:rFonts w:asciiTheme="minorHAnsi" w:hAnsiTheme="minorHAnsi"/>
                  <w:i/>
                  <w:color w:val="FF0000"/>
                  <w:lang w:val="sk-SK"/>
                </w:rPr>
                <w:t>Tekuté časy: život ve věku nejistoty.</w:t>
              </w:r>
              <w:r w:rsidRPr="007A19BD">
                <w:rPr>
                  <w:rFonts w:asciiTheme="minorHAnsi" w:hAnsiTheme="minorHAnsi"/>
                  <w:color w:val="FF0000"/>
                  <w:lang w:val="sk-SK"/>
                </w:rPr>
                <w:t xml:space="preserve"> Vydání dr</w:t>
              </w:r>
              <w:r>
                <w:rPr>
                  <w:rFonts w:asciiTheme="minorHAnsi" w:hAnsiTheme="minorHAnsi"/>
                  <w:color w:val="FF0000"/>
                  <w:lang w:val="sk-SK"/>
                </w:rPr>
                <w:t>uhé. Praha: Academia</w:t>
              </w:r>
              <w:r w:rsidRPr="007A19BD">
                <w:rPr>
                  <w:rFonts w:asciiTheme="minorHAnsi" w:hAnsiTheme="minorHAnsi"/>
                  <w:color w:val="FF0000"/>
                  <w:lang w:val="sk-SK"/>
                </w:rPr>
                <w:t>. XXI. století. ISBN 9788020027405.</w:t>
              </w:r>
            </w:ins>
          </w:p>
          <w:p w14:paraId="1AA83411" w14:textId="77777777" w:rsidR="00224600" w:rsidRPr="00D835FA" w:rsidRDefault="00224600" w:rsidP="00224600">
            <w:pPr>
              <w:tabs>
                <w:tab w:val="left" w:pos="567"/>
              </w:tabs>
              <w:rPr>
                <w:ins w:id="4394" w:author="FMK" w:date="2020-02-02T21:14:00Z"/>
                <w:rFonts w:asciiTheme="minorHAnsi" w:hAnsiTheme="minorHAnsi"/>
                <w:color w:val="FF0000"/>
                <w:lang w:val="sk-SK"/>
              </w:rPr>
            </w:pPr>
          </w:p>
          <w:p w14:paraId="41E2254D" w14:textId="77777777" w:rsidR="00224600" w:rsidRDefault="00224600" w:rsidP="00224600">
            <w:pPr>
              <w:tabs>
                <w:tab w:val="left" w:pos="567"/>
              </w:tabs>
              <w:rPr>
                <w:ins w:id="4395" w:author="FMK" w:date="2020-02-02T21:14:00Z"/>
                <w:rFonts w:asciiTheme="minorHAnsi" w:hAnsiTheme="minorHAnsi"/>
                <w:color w:val="FF0000"/>
                <w:lang w:val="sk-SK"/>
              </w:rPr>
            </w:pPr>
          </w:p>
          <w:p w14:paraId="1BBDE380" w14:textId="77777777" w:rsidR="00224600" w:rsidRDefault="00224600" w:rsidP="00224600">
            <w:pPr>
              <w:tabs>
                <w:tab w:val="left" w:pos="567"/>
              </w:tabs>
              <w:rPr>
                <w:ins w:id="4396" w:author="FMK" w:date="2020-02-02T21:14:00Z"/>
                <w:rFonts w:asciiTheme="minorHAnsi" w:hAnsiTheme="minorHAnsi"/>
                <w:color w:val="FF0000"/>
                <w:lang w:val="sk-SK"/>
              </w:rPr>
            </w:pPr>
            <w:ins w:id="4397" w:author="FMK" w:date="2020-02-02T21:14:00Z">
              <w:r w:rsidRPr="00A244CE">
                <w:rPr>
                  <w:rFonts w:asciiTheme="minorHAnsi" w:hAnsiTheme="minorHAnsi"/>
                  <w:color w:val="FF0000"/>
                  <w:lang w:val="sk-SK"/>
                </w:rPr>
                <w:t xml:space="preserve">JANDOUREK, Jan. </w:t>
              </w:r>
              <w:r>
                <w:rPr>
                  <w:rFonts w:asciiTheme="minorHAnsi" w:hAnsiTheme="minorHAnsi"/>
                  <w:color w:val="FF0000"/>
                  <w:lang w:val="sk-SK"/>
                </w:rPr>
                <w:t>2014</w:t>
              </w:r>
              <w:r w:rsidRPr="00D835FA">
                <w:rPr>
                  <w:rFonts w:asciiTheme="minorHAnsi" w:hAnsiTheme="minorHAnsi"/>
                  <w:i/>
                  <w:color w:val="FF0000"/>
                  <w:lang w:val="sk-SK"/>
                </w:rPr>
                <w:t>. Průvodce šílené socioložky po vlastním osudu</w:t>
              </w:r>
              <w:r w:rsidRPr="00A244CE">
                <w:rPr>
                  <w:rFonts w:asciiTheme="minorHAnsi" w:hAnsiTheme="minorHAnsi"/>
                  <w:color w:val="FF0000"/>
                  <w:lang w:val="sk-SK"/>
                </w:rPr>
                <w:t>. Praha: Port</w:t>
              </w:r>
              <w:r>
                <w:rPr>
                  <w:rFonts w:asciiTheme="minorHAnsi" w:hAnsiTheme="minorHAnsi"/>
                  <w:color w:val="FF0000"/>
                  <w:lang w:val="sk-SK"/>
                </w:rPr>
                <w:t>ál</w:t>
              </w:r>
              <w:r w:rsidRPr="00A244CE">
                <w:rPr>
                  <w:rFonts w:asciiTheme="minorHAnsi" w:hAnsiTheme="minorHAnsi"/>
                  <w:color w:val="FF0000"/>
                  <w:lang w:val="sk-SK"/>
                </w:rPr>
                <w:t>. ISBN 9788026207238.</w:t>
              </w:r>
            </w:ins>
          </w:p>
          <w:p w14:paraId="5ECD67E3" w14:textId="77777777" w:rsidR="00224600" w:rsidRPr="00D835FA" w:rsidRDefault="00224600" w:rsidP="00224600">
            <w:pPr>
              <w:tabs>
                <w:tab w:val="left" w:pos="567"/>
              </w:tabs>
              <w:rPr>
                <w:ins w:id="4398" w:author="FMK" w:date="2020-02-02T21:14:00Z"/>
                <w:rFonts w:asciiTheme="minorHAnsi" w:hAnsiTheme="minorHAnsi"/>
                <w:color w:val="FF0000"/>
                <w:lang w:val="sk-SK"/>
              </w:rPr>
            </w:pPr>
          </w:p>
          <w:p w14:paraId="091746C3" w14:textId="77777777" w:rsidR="00224600" w:rsidRPr="00AC52F1" w:rsidRDefault="00224600" w:rsidP="00224600">
            <w:pPr>
              <w:tabs>
                <w:tab w:val="left" w:pos="567"/>
              </w:tabs>
              <w:rPr>
                <w:ins w:id="4399" w:author="FMK" w:date="2020-02-02T21:14:00Z"/>
                <w:rFonts w:asciiTheme="minorHAnsi" w:hAnsiTheme="minorHAnsi" w:cstheme="minorHAnsi"/>
                <w:b/>
                <w:lang w:val="sk-SK"/>
              </w:rPr>
            </w:pPr>
          </w:p>
          <w:p w14:paraId="5D024B67" w14:textId="77777777" w:rsidR="00224600" w:rsidRPr="00AC52F1" w:rsidRDefault="00224600" w:rsidP="00224600">
            <w:pPr>
              <w:tabs>
                <w:tab w:val="left" w:pos="567"/>
              </w:tabs>
              <w:rPr>
                <w:ins w:id="4400" w:author="FMK" w:date="2020-02-02T21:14:00Z"/>
                <w:rFonts w:asciiTheme="minorHAnsi" w:hAnsiTheme="minorHAnsi" w:cstheme="minorHAnsi"/>
                <w:b/>
                <w:lang w:val="sk-SK"/>
              </w:rPr>
            </w:pPr>
            <w:ins w:id="4401" w:author="FMK" w:date="2020-02-02T21:14:00Z">
              <w:r w:rsidRPr="00AC52F1">
                <w:rPr>
                  <w:rFonts w:asciiTheme="minorHAnsi" w:hAnsiTheme="minorHAnsi" w:cstheme="minorHAnsi"/>
                  <w:b/>
                  <w:lang w:val="sk-SK"/>
                </w:rPr>
                <w:t>Doporučená literatura:</w:t>
              </w:r>
            </w:ins>
          </w:p>
          <w:p w14:paraId="3C13A0D6" w14:textId="77777777" w:rsidR="00224600" w:rsidRPr="00F52EEF" w:rsidRDefault="00224600" w:rsidP="00224600">
            <w:pPr>
              <w:tabs>
                <w:tab w:val="left" w:pos="567"/>
              </w:tabs>
              <w:rPr>
                <w:ins w:id="4402" w:author="FMK" w:date="2020-02-02T21:14:00Z"/>
                <w:rFonts w:asciiTheme="minorHAnsi" w:hAnsiTheme="minorHAnsi" w:cstheme="minorHAnsi"/>
                <w:lang w:val="sk-SK"/>
              </w:rPr>
            </w:pPr>
            <w:ins w:id="4403" w:author="FMK" w:date="2020-02-02T21:14:00Z">
              <w:r w:rsidRPr="00F52EEF">
                <w:rPr>
                  <w:rFonts w:asciiTheme="minorHAnsi" w:hAnsiTheme="minorHAnsi" w:cstheme="minorHAnsi"/>
                  <w:lang w:val="sk-SK"/>
                </w:rPr>
                <w:t xml:space="preserve">GIDDENS, Anthony. 2013. </w:t>
              </w:r>
              <w:r w:rsidRPr="00F52EEF">
                <w:rPr>
                  <w:rFonts w:asciiTheme="minorHAnsi" w:hAnsiTheme="minorHAnsi" w:cstheme="minorHAnsi"/>
                  <w:i/>
                  <w:lang w:val="sk-SK"/>
                </w:rPr>
                <w:t>Sociologie</w:t>
              </w:r>
              <w:r w:rsidRPr="00F52EEF">
                <w:rPr>
                  <w:rFonts w:asciiTheme="minorHAnsi" w:hAnsiTheme="minorHAnsi" w:cstheme="minorHAnsi"/>
                  <w:lang w:val="sk-SK"/>
                </w:rPr>
                <w:t>. Vydání druhé. Praha: Argo. ISBN 978-8025-7080-7.</w:t>
              </w:r>
            </w:ins>
          </w:p>
          <w:p w14:paraId="580DF33A" w14:textId="77777777" w:rsidR="00224600" w:rsidRDefault="00224600" w:rsidP="00224600">
            <w:pPr>
              <w:tabs>
                <w:tab w:val="left" w:pos="567"/>
              </w:tabs>
              <w:jc w:val="both"/>
              <w:rPr>
                <w:ins w:id="4404" w:author="FMK" w:date="2020-02-02T21:14:00Z"/>
                <w:rFonts w:asciiTheme="minorHAnsi" w:hAnsiTheme="minorHAnsi"/>
                <w:color w:val="FF0000"/>
              </w:rPr>
            </w:pPr>
            <w:ins w:id="4405" w:author="FMK" w:date="2020-02-02T21:14:00Z">
              <w:r w:rsidRPr="00D835FA">
                <w:rPr>
                  <w:rFonts w:asciiTheme="minorHAnsi" w:hAnsiTheme="minorHAnsi"/>
                  <w:color w:val="FF0000"/>
                </w:rPr>
                <w:t>.</w:t>
              </w:r>
              <w:r>
                <w:t xml:space="preserve"> </w:t>
              </w:r>
              <w:r w:rsidRPr="00A244CE">
                <w:rPr>
                  <w:rFonts w:asciiTheme="minorHAnsi" w:hAnsiTheme="minorHAnsi"/>
                  <w:color w:val="FF0000"/>
                </w:rPr>
                <w:t xml:space="preserve">URBAN, Lukáš. </w:t>
              </w:r>
              <w:r>
                <w:rPr>
                  <w:rFonts w:asciiTheme="minorHAnsi" w:hAnsiTheme="minorHAnsi"/>
                  <w:color w:val="FF0000"/>
                </w:rPr>
                <w:t xml:space="preserve">2017. </w:t>
              </w:r>
              <w:r w:rsidRPr="00D835FA">
                <w:rPr>
                  <w:rFonts w:asciiTheme="minorHAnsi" w:hAnsiTheme="minorHAnsi"/>
                  <w:i/>
                  <w:color w:val="FF0000"/>
                </w:rPr>
                <w:t>Sociologie: klíčová témata a pojmy.</w:t>
              </w:r>
              <w:r>
                <w:rPr>
                  <w:rFonts w:asciiTheme="minorHAnsi" w:hAnsiTheme="minorHAnsi"/>
                  <w:color w:val="FF0000"/>
                </w:rPr>
                <w:t xml:space="preserve"> Praha: Grada</w:t>
              </w:r>
              <w:r w:rsidRPr="00A244CE">
                <w:rPr>
                  <w:rFonts w:asciiTheme="minorHAnsi" w:hAnsiTheme="minorHAnsi"/>
                  <w:color w:val="FF0000"/>
                </w:rPr>
                <w:t>. ISBN 9788024757742.</w:t>
              </w:r>
            </w:ins>
          </w:p>
          <w:p w14:paraId="2A38EED5" w14:textId="77777777" w:rsidR="00224600" w:rsidRDefault="00224600" w:rsidP="00224600">
            <w:pPr>
              <w:tabs>
                <w:tab w:val="left" w:pos="567"/>
              </w:tabs>
              <w:jc w:val="both"/>
              <w:rPr>
                <w:ins w:id="4406" w:author="FMK" w:date="2020-02-02T21:14:00Z"/>
                <w:rFonts w:asciiTheme="minorHAnsi" w:hAnsiTheme="minorHAnsi"/>
                <w:color w:val="FF0000"/>
              </w:rPr>
            </w:pPr>
          </w:p>
          <w:p w14:paraId="2A4B1107" w14:textId="652F3765" w:rsidR="005D26EA" w:rsidRPr="001C3C14" w:rsidDel="00224600" w:rsidRDefault="00224600" w:rsidP="00224600">
            <w:pPr>
              <w:tabs>
                <w:tab w:val="left" w:pos="567"/>
              </w:tabs>
              <w:rPr>
                <w:del w:id="4407" w:author="FMK" w:date="2020-02-02T21:14:00Z"/>
                <w:rFonts w:asciiTheme="minorHAnsi" w:hAnsiTheme="minorHAnsi"/>
                <w:color w:val="FF0000"/>
                <w:lang w:val="sk-SK"/>
                <w:rPrChange w:id="4408" w:author="Martin Kazík" w:date="2020-01-23T11:23:00Z">
                  <w:rPr>
                    <w:del w:id="4409" w:author="FMK" w:date="2020-02-02T21:14:00Z"/>
                    <w:rFonts w:asciiTheme="minorHAnsi" w:hAnsiTheme="minorHAnsi"/>
                    <w:lang w:val="sk-SK"/>
                  </w:rPr>
                </w:rPrChange>
              </w:rPr>
            </w:pPr>
            <w:ins w:id="4410" w:author="FMK" w:date="2020-02-02T21:14:00Z">
              <w:r>
                <w:rPr>
                  <w:rFonts w:asciiTheme="minorHAnsi" w:hAnsiTheme="minorHAnsi" w:cstheme="minorHAnsi"/>
                </w:rPr>
                <w:t xml:space="preserve">2016. </w:t>
              </w:r>
              <w:r w:rsidRPr="00A244CE">
                <w:rPr>
                  <w:rFonts w:asciiTheme="minorHAnsi" w:hAnsiTheme="minorHAnsi" w:cstheme="minorHAnsi"/>
                </w:rPr>
                <w:t>Kniha sociologie. Praha: Kni</w:t>
              </w:r>
              <w:r>
                <w:rPr>
                  <w:rFonts w:asciiTheme="minorHAnsi" w:hAnsiTheme="minorHAnsi" w:cstheme="minorHAnsi"/>
                </w:rPr>
                <w:t>žní klub</w:t>
              </w:r>
              <w:r w:rsidRPr="00A244CE">
                <w:rPr>
                  <w:rFonts w:asciiTheme="minorHAnsi" w:hAnsiTheme="minorHAnsi" w:cstheme="minorHAnsi"/>
                </w:rPr>
                <w:t>. Universum. ISBN 9788024253954.</w:t>
              </w:r>
            </w:ins>
            <w:del w:id="4411" w:author="FMK" w:date="2020-02-02T21:14:00Z">
              <w:r w:rsidR="005D26EA" w:rsidRPr="001C3C14" w:rsidDel="00224600">
                <w:rPr>
                  <w:rFonts w:asciiTheme="minorHAnsi" w:hAnsiTheme="minorHAnsi"/>
                  <w:color w:val="FF0000"/>
                  <w:lang w:val="sk-SK"/>
                  <w:rPrChange w:id="4412" w:author="Martin Kazík" w:date="2020-01-23T11:23:00Z">
                    <w:rPr>
                      <w:rFonts w:asciiTheme="minorHAnsi" w:hAnsiTheme="minorHAnsi"/>
                      <w:lang w:val="sk-SK"/>
                    </w:rPr>
                  </w:rPrChange>
                </w:rPr>
                <w:delText xml:space="preserve">KELLER, Jan. 2012. </w:delText>
              </w:r>
              <w:r w:rsidR="005D26EA" w:rsidRPr="001C3C14" w:rsidDel="00224600">
                <w:rPr>
                  <w:rFonts w:asciiTheme="minorHAnsi" w:hAnsiTheme="minorHAnsi"/>
                  <w:i/>
                  <w:color w:val="FF0000"/>
                  <w:lang w:val="sk-SK"/>
                  <w:rPrChange w:id="4413" w:author="Martin Kazík" w:date="2020-01-23T11:23:00Z">
                    <w:rPr>
                      <w:rFonts w:asciiTheme="minorHAnsi" w:hAnsiTheme="minorHAnsi"/>
                      <w:i/>
                      <w:lang w:val="sk-SK"/>
                    </w:rPr>
                  </w:rPrChange>
                </w:rPr>
                <w:delText>Úvod do sociologie</w:delText>
              </w:r>
              <w:r w:rsidR="005D26EA" w:rsidRPr="001C3C14" w:rsidDel="00224600">
                <w:rPr>
                  <w:rFonts w:asciiTheme="minorHAnsi" w:hAnsiTheme="minorHAnsi"/>
                  <w:color w:val="FF0000"/>
                  <w:lang w:val="sk-SK"/>
                  <w:rPrChange w:id="4414" w:author="Martin Kazík" w:date="2020-01-23T11:23:00Z">
                    <w:rPr>
                      <w:rFonts w:asciiTheme="minorHAnsi" w:hAnsiTheme="minorHAnsi"/>
                      <w:lang w:val="sk-SK"/>
                    </w:rPr>
                  </w:rPrChange>
                </w:rPr>
                <w:delText>. Vydání páté, Praha: SLON. ISBN 978-8074-1910-22.</w:delText>
              </w:r>
            </w:del>
          </w:p>
          <w:p w14:paraId="1CD90260" w14:textId="69B78E00" w:rsidR="005D26EA" w:rsidRPr="001C3C14" w:rsidDel="00224600" w:rsidRDefault="005D26EA" w:rsidP="00935F76">
            <w:pPr>
              <w:tabs>
                <w:tab w:val="left" w:pos="567"/>
              </w:tabs>
              <w:rPr>
                <w:del w:id="4415" w:author="FMK" w:date="2020-02-02T21:14:00Z"/>
                <w:rFonts w:asciiTheme="minorHAnsi" w:hAnsiTheme="minorHAnsi"/>
                <w:color w:val="FF0000"/>
                <w:lang w:val="sk-SK"/>
                <w:rPrChange w:id="4416" w:author="Martin Kazík" w:date="2020-01-23T11:23:00Z">
                  <w:rPr>
                    <w:del w:id="4417" w:author="FMK" w:date="2020-02-02T21:14:00Z"/>
                    <w:rFonts w:asciiTheme="minorHAnsi" w:hAnsiTheme="minorHAnsi"/>
                    <w:lang w:val="sk-SK"/>
                  </w:rPr>
                </w:rPrChange>
              </w:rPr>
            </w:pPr>
            <w:del w:id="4418" w:author="FMK" w:date="2020-02-02T21:14:00Z">
              <w:r w:rsidRPr="001C3C14" w:rsidDel="00224600">
                <w:rPr>
                  <w:rFonts w:asciiTheme="minorHAnsi" w:hAnsiTheme="minorHAnsi"/>
                  <w:color w:val="FF0000"/>
                  <w:lang w:val="sk-SK"/>
                  <w:rPrChange w:id="4419" w:author="Martin Kazík" w:date="2020-01-23T11:23:00Z">
                    <w:rPr>
                      <w:rFonts w:asciiTheme="minorHAnsi" w:hAnsiTheme="minorHAnsi"/>
                      <w:lang w:val="sk-SK"/>
                    </w:rPr>
                  </w:rPrChange>
                </w:rPr>
                <w:delText xml:space="preserve">BAUMAN, Zygmunt. 2010. </w:delText>
              </w:r>
              <w:r w:rsidRPr="001C3C14" w:rsidDel="00224600">
                <w:rPr>
                  <w:rFonts w:asciiTheme="minorHAnsi" w:hAnsiTheme="minorHAnsi"/>
                  <w:i/>
                  <w:color w:val="FF0000"/>
                  <w:lang w:val="sk-SK"/>
                  <w:rPrChange w:id="4420" w:author="Martin Kazík" w:date="2020-01-23T11:23:00Z">
                    <w:rPr>
                      <w:rFonts w:asciiTheme="minorHAnsi" w:hAnsiTheme="minorHAnsi"/>
                      <w:i/>
                      <w:lang w:val="sk-SK"/>
                    </w:rPr>
                  </w:rPrChange>
                </w:rPr>
                <w:delText>Myslet sociologicky</w:delText>
              </w:r>
              <w:r w:rsidRPr="001C3C14" w:rsidDel="00224600">
                <w:rPr>
                  <w:rFonts w:asciiTheme="minorHAnsi" w:hAnsiTheme="minorHAnsi"/>
                  <w:color w:val="FF0000"/>
                  <w:lang w:val="sk-SK"/>
                  <w:rPrChange w:id="4421" w:author="Martin Kazík" w:date="2020-01-23T11:23:00Z">
                    <w:rPr>
                      <w:rFonts w:asciiTheme="minorHAnsi" w:hAnsiTheme="minorHAnsi"/>
                      <w:lang w:val="sk-SK"/>
                    </w:rPr>
                  </w:rPrChange>
                </w:rPr>
                <w:delText>. Vydání druhé, Praha: PhDr. Alena Miltová 2010. ISBN 978-80-7419-026-1.</w:delText>
              </w:r>
            </w:del>
          </w:p>
          <w:p w14:paraId="4C3CE5A1" w14:textId="765F7CD5" w:rsidR="005D26EA" w:rsidRPr="001C3C14" w:rsidDel="00224600" w:rsidRDefault="005D26EA" w:rsidP="00935F76">
            <w:pPr>
              <w:tabs>
                <w:tab w:val="left" w:pos="567"/>
              </w:tabs>
              <w:rPr>
                <w:del w:id="4422" w:author="FMK" w:date="2020-02-02T21:14:00Z"/>
                <w:rFonts w:asciiTheme="minorHAnsi" w:hAnsiTheme="minorHAnsi"/>
                <w:color w:val="FF0000"/>
                <w:lang w:val="sk-SK"/>
                <w:rPrChange w:id="4423" w:author="Martin Kazík" w:date="2020-01-23T11:23:00Z">
                  <w:rPr>
                    <w:del w:id="4424" w:author="FMK" w:date="2020-02-02T21:14:00Z"/>
                    <w:rFonts w:asciiTheme="minorHAnsi" w:hAnsiTheme="minorHAnsi"/>
                    <w:lang w:val="sk-SK"/>
                  </w:rPr>
                </w:rPrChange>
              </w:rPr>
            </w:pPr>
            <w:del w:id="4425" w:author="FMK" w:date="2020-02-02T21:14:00Z">
              <w:r w:rsidRPr="001C3C14" w:rsidDel="00224600">
                <w:rPr>
                  <w:rFonts w:asciiTheme="minorHAnsi" w:hAnsiTheme="minorHAnsi"/>
                  <w:color w:val="FF0000"/>
                  <w:lang w:val="sk-SK"/>
                  <w:rPrChange w:id="4426" w:author="Martin Kazík" w:date="2020-01-23T11:23:00Z">
                    <w:rPr>
                      <w:rFonts w:asciiTheme="minorHAnsi" w:hAnsiTheme="minorHAnsi"/>
                      <w:lang w:val="sk-SK"/>
                    </w:rPr>
                  </w:rPrChange>
                </w:rPr>
                <w:delText>JANDOUREK Jan. 2010</w:delText>
              </w:r>
              <w:r w:rsidRPr="001C3C14" w:rsidDel="00224600">
                <w:rPr>
                  <w:rFonts w:asciiTheme="minorHAnsi" w:hAnsiTheme="minorHAnsi"/>
                  <w:i/>
                  <w:color w:val="FF0000"/>
                  <w:lang w:val="sk-SK"/>
                  <w:rPrChange w:id="4427" w:author="Martin Kazík" w:date="2020-01-23T11:23:00Z">
                    <w:rPr>
                      <w:rFonts w:asciiTheme="minorHAnsi" w:hAnsiTheme="minorHAnsi"/>
                      <w:i/>
                      <w:lang w:val="sk-SK"/>
                    </w:rPr>
                  </w:rPrChange>
                </w:rPr>
                <w:delText>. Čítanka sociologických klasiků</w:delText>
              </w:r>
              <w:r w:rsidRPr="001C3C14" w:rsidDel="00224600">
                <w:rPr>
                  <w:rFonts w:asciiTheme="minorHAnsi" w:hAnsiTheme="minorHAnsi"/>
                  <w:color w:val="FF0000"/>
                  <w:lang w:val="sk-SK"/>
                  <w:rPrChange w:id="4428" w:author="Martin Kazík" w:date="2020-01-23T11:23:00Z">
                    <w:rPr>
                      <w:rFonts w:asciiTheme="minorHAnsi" w:hAnsiTheme="minorHAnsi"/>
                      <w:lang w:val="sk-SK"/>
                    </w:rPr>
                  </w:rPrChange>
                </w:rPr>
                <w:delText>. Vydání první. Praha: Grada. ISBN 978-8024-7293-43.</w:delText>
              </w:r>
            </w:del>
          </w:p>
          <w:p w14:paraId="574239A3" w14:textId="0A4B5664" w:rsidR="005D26EA" w:rsidRPr="001C3C14" w:rsidDel="00224600" w:rsidRDefault="005D26EA" w:rsidP="00935F76">
            <w:pPr>
              <w:tabs>
                <w:tab w:val="left" w:pos="567"/>
              </w:tabs>
              <w:rPr>
                <w:del w:id="4429" w:author="FMK" w:date="2020-02-02T21:14:00Z"/>
                <w:rFonts w:asciiTheme="minorHAnsi" w:hAnsiTheme="minorHAnsi"/>
                <w:color w:val="FF0000"/>
                <w:lang w:val="sk-SK"/>
                <w:rPrChange w:id="4430" w:author="Martin Kazík" w:date="2020-01-23T11:23:00Z">
                  <w:rPr>
                    <w:del w:id="4431" w:author="FMK" w:date="2020-02-02T21:14:00Z"/>
                    <w:rFonts w:asciiTheme="minorHAnsi" w:hAnsiTheme="minorHAnsi"/>
                    <w:lang w:val="sk-SK"/>
                  </w:rPr>
                </w:rPrChange>
              </w:rPr>
            </w:pPr>
            <w:del w:id="4432" w:author="FMK" w:date="2020-02-02T21:14:00Z">
              <w:r w:rsidRPr="001C3C14" w:rsidDel="00224600">
                <w:rPr>
                  <w:rFonts w:asciiTheme="minorHAnsi" w:hAnsiTheme="minorHAnsi"/>
                  <w:color w:val="FF0000"/>
                  <w:lang w:val="sk-SK"/>
                  <w:rPrChange w:id="4433" w:author="Martin Kazík" w:date="2020-01-23T11:23:00Z">
                    <w:rPr>
                      <w:rFonts w:asciiTheme="minorHAnsi" w:hAnsiTheme="minorHAnsi"/>
                      <w:lang w:val="sk-SK"/>
                    </w:rPr>
                  </w:rPrChange>
                </w:rPr>
                <w:delText xml:space="preserve">MONTOUSSÉ, Marc a Gilles RENOUARD. 2005. </w:delText>
              </w:r>
              <w:r w:rsidRPr="001C3C14" w:rsidDel="00224600">
                <w:rPr>
                  <w:rFonts w:asciiTheme="minorHAnsi" w:hAnsiTheme="minorHAnsi"/>
                  <w:i/>
                  <w:color w:val="FF0000"/>
                  <w:lang w:val="sk-SK"/>
                  <w:rPrChange w:id="4434" w:author="Martin Kazík" w:date="2020-01-23T11:23:00Z">
                    <w:rPr>
                      <w:rFonts w:asciiTheme="minorHAnsi" w:hAnsiTheme="minorHAnsi"/>
                      <w:i/>
                      <w:lang w:val="sk-SK"/>
                    </w:rPr>
                  </w:rPrChange>
                </w:rPr>
                <w:delText>Přehled sociologie.</w:delText>
              </w:r>
              <w:r w:rsidRPr="001C3C14" w:rsidDel="00224600">
                <w:rPr>
                  <w:rFonts w:asciiTheme="minorHAnsi" w:hAnsiTheme="minorHAnsi"/>
                  <w:color w:val="FF0000"/>
                  <w:lang w:val="sk-SK"/>
                  <w:rPrChange w:id="4435" w:author="Martin Kazík" w:date="2020-01-23T11:23:00Z">
                    <w:rPr>
                      <w:rFonts w:asciiTheme="minorHAnsi" w:hAnsiTheme="minorHAnsi"/>
                      <w:lang w:val="sk-SK"/>
                    </w:rPr>
                  </w:rPrChange>
                </w:rPr>
                <w:delText xml:space="preserve"> Praha: Portál. ISBN 80-7178-976-3. </w:delText>
              </w:r>
            </w:del>
          </w:p>
          <w:p w14:paraId="22AA0E7D" w14:textId="073E0230" w:rsidR="005D26EA" w:rsidRPr="00F52EEF" w:rsidDel="00224600" w:rsidRDefault="005D26EA" w:rsidP="00935F76">
            <w:pPr>
              <w:tabs>
                <w:tab w:val="left" w:pos="567"/>
              </w:tabs>
              <w:rPr>
                <w:del w:id="4436" w:author="FMK" w:date="2020-02-02T21:14:00Z"/>
                <w:rFonts w:asciiTheme="minorHAnsi" w:hAnsiTheme="minorHAnsi" w:cstheme="minorHAnsi"/>
                <w:lang w:val="sk-SK"/>
              </w:rPr>
            </w:pPr>
          </w:p>
          <w:p w14:paraId="70FA96F1" w14:textId="5B87DBE0" w:rsidR="005D26EA" w:rsidRPr="0007641F" w:rsidDel="00224600" w:rsidRDefault="005D26EA" w:rsidP="00935F76">
            <w:pPr>
              <w:tabs>
                <w:tab w:val="left" w:pos="567"/>
              </w:tabs>
              <w:rPr>
                <w:del w:id="4437" w:author="FMK" w:date="2020-02-02T21:14:00Z"/>
                <w:rFonts w:asciiTheme="minorHAnsi" w:hAnsiTheme="minorHAnsi" w:cstheme="minorHAnsi"/>
                <w:b/>
                <w:lang w:val="sk-SK"/>
              </w:rPr>
            </w:pPr>
            <w:del w:id="4438" w:author="FMK" w:date="2020-02-02T21:14:00Z">
              <w:r w:rsidRPr="0007641F" w:rsidDel="00224600">
                <w:rPr>
                  <w:rFonts w:asciiTheme="minorHAnsi" w:hAnsiTheme="minorHAnsi" w:cstheme="minorHAnsi"/>
                  <w:b/>
                  <w:lang w:val="sk-SK"/>
                </w:rPr>
                <w:delText>Doporučená literatura:</w:delText>
              </w:r>
            </w:del>
          </w:p>
          <w:p w14:paraId="587D8AF8" w14:textId="5745E528" w:rsidR="005D26EA" w:rsidRPr="001C3C14" w:rsidDel="00224600" w:rsidRDefault="005D26EA" w:rsidP="00935F76">
            <w:pPr>
              <w:tabs>
                <w:tab w:val="left" w:pos="567"/>
              </w:tabs>
              <w:rPr>
                <w:del w:id="4439" w:author="FMK" w:date="2020-02-02T21:14:00Z"/>
                <w:rFonts w:asciiTheme="minorHAnsi" w:hAnsiTheme="minorHAnsi"/>
                <w:color w:val="FF0000"/>
                <w:lang w:val="sk-SK"/>
                <w:rPrChange w:id="4440" w:author="Martin Kazík" w:date="2020-01-23T11:23:00Z">
                  <w:rPr>
                    <w:del w:id="4441" w:author="FMK" w:date="2020-02-02T21:14:00Z"/>
                    <w:rFonts w:asciiTheme="minorHAnsi" w:hAnsiTheme="minorHAnsi"/>
                    <w:lang w:val="sk-SK"/>
                  </w:rPr>
                </w:rPrChange>
              </w:rPr>
            </w:pPr>
            <w:del w:id="4442" w:author="FMK" w:date="2020-02-02T21:14:00Z">
              <w:r w:rsidRPr="001C3C14" w:rsidDel="00224600">
                <w:rPr>
                  <w:rFonts w:asciiTheme="minorHAnsi" w:hAnsiTheme="minorHAnsi"/>
                  <w:color w:val="FF0000"/>
                  <w:lang w:val="sk-SK"/>
                  <w:rPrChange w:id="4443" w:author="Martin Kazík" w:date="2020-01-23T11:23:00Z">
                    <w:rPr>
                      <w:rFonts w:asciiTheme="minorHAnsi" w:hAnsiTheme="minorHAnsi"/>
                      <w:lang w:val="sk-SK"/>
                    </w:rPr>
                  </w:rPrChange>
                </w:rPr>
                <w:delText xml:space="preserve">GIDDENS, Anthony. 2013. </w:delText>
              </w:r>
              <w:r w:rsidRPr="001C3C14" w:rsidDel="00224600">
                <w:rPr>
                  <w:rFonts w:asciiTheme="minorHAnsi" w:hAnsiTheme="minorHAnsi"/>
                  <w:i/>
                  <w:color w:val="FF0000"/>
                  <w:lang w:val="sk-SK"/>
                  <w:rPrChange w:id="4444" w:author="Martin Kazík" w:date="2020-01-23T11:23:00Z">
                    <w:rPr>
                      <w:rFonts w:asciiTheme="minorHAnsi" w:hAnsiTheme="minorHAnsi"/>
                      <w:i/>
                      <w:lang w:val="sk-SK"/>
                    </w:rPr>
                  </w:rPrChange>
                </w:rPr>
                <w:delText>Sociologie</w:delText>
              </w:r>
              <w:r w:rsidRPr="001C3C14" w:rsidDel="00224600">
                <w:rPr>
                  <w:rFonts w:asciiTheme="minorHAnsi" w:hAnsiTheme="minorHAnsi"/>
                  <w:color w:val="FF0000"/>
                  <w:lang w:val="sk-SK"/>
                  <w:rPrChange w:id="4445" w:author="Martin Kazík" w:date="2020-01-23T11:23:00Z">
                    <w:rPr>
                      <w:rFonts w:asciiTheme="minorHAnsi" w:hAnsiTheme="minorHAnsi"/>
                      <w:lang w:val="sk-SK"/>
                    </w:rPr>
                  </w:rPrChange>
                </w:rPr>
                <w:delText>. Vydání druhé. Praha: Argo. ISBN 978-8025-7080-7.</w:delText>
              </w:r>
            </w:del>
          </w:p>
          <w:p w14:paraId="634929D4" w14:textId="04D213EF" w:rsidR="005D26EA" w:rsidRPr="00F52EEF" w:rsidRDefault="005D26EA" w:rsidP="00935F76">
            <w:pPr>
              <w:tabs>
                <w:tab w:val="left" w:pos="567"/>
              </w:tabs>
              <w:rPr>
                <w:rFonts w:asciiTheme="minorHAnsi" w:hAnsiTheme="minorHAnsi" w:cstheme="minorHAnsi"/>
              </w:rPr>
            </w:pPr>
            <w:del w:id="4446" w:author="FMK" w:date="2020-02-02T21:14:00Z">
              <w:r w:rsidRPr="001C3C14" w:rsidDel="00224600">
                <w:rPr>
                  <w:rFonts w:asciiTheme="minorHAnsi" w:hAnsiTheme="minorHAnsi"/>
                  <w:color w:val="FF0000"/>
                  <w:lang w:val="sk-SK"/>
                  <w:rPrChange w:id="4447" w:author="Martin Kazík" w:date="2020-01-23T11:23:00Z">
                    <w:rPr>
                      <w:rFonts w:asciiTheme="minorHAnsi" w:hAnsiTheme="minorHAnsi"/>
                      <w:lang w:val="sk-SK"/>
                    </w:rPr>
                  </w:rPrChange>
                </w:rPr>
                <w:delText xml:space="preserve">ŠTRAUSS, Dušan.  2012. </w:delText>
              </w:r>
              <w:r w:rsidRPr="001C3C14" w:rsidDel="00224600">
                <w:rPr>
                  <w:rFonts w:asciiTheme="minorHAnsi" w:hAnsiTheme="minorHAnsi"/>
                  <w:i/>
                  <w:color w:val="FF0000"/>
                  <w:lang w:val="sk-SK"/>
                  <w:rPrChange w:id="4448" w:author="Martin Kazík" w:date="2020-01-23T11:23:00Z">
                    <w:rPr>
                      <w:rFonts w:asciiTheme="minorHAnsi" w:hAnsiTheme="minorHAnsi"/>
                      <w:i/>
                      <w:lang w:val="sk-SK"/>
                    </w:rPr>
                  </w:rPrChange>
                </w:rPr>
                <w:delText>Sociálny štát, sociálna politika, obyvateľstvo a finančná kríza</w:delText>
              </w:r>
              <w:r w:rsidRPr="001C3C14" w:rsidDel="00224600">
                <w:rPr>
                  <w:rFonts w:asciiTheme="minorHAnsi" w:hAnsiTheme="minorHAnsi"/>
                  <w:color w:val="FF0000"/>
                  <w:lang w:val="sk-SK"/>
                  <w:rPrChange w:id="4449" w:author="Martin Kazík" w:date="2020-01-23T11:23:00Z">
                    <w:rPr>
                      <w:rFonts w:asciiTheme="minorHAnsi" w:hAnsiTheme="minorHAnsi"/>
                      <w:lang w:val="sk-SK"/>
                    </w:rPr>
                  </w:rPrChange>
                </w:rPr>
                <w:delText xml:space="preserve">. Trnava: SSRP. </w:delText>
              </w:r>
              <w:r w:rsidRPr="001C3C14" w:rsidDel="00224600">
                <w:rPr>
                  <w:rFonts w:asciiTheme="minorHAnsi" w:hAnsiTheme="minorHAnsi"/>
                  <w:color w:val="FF0000"/>
                  <w:rPrChange w:id="4450" w:author="Martin Kazík" w:date="2020-01-23T11:23:00Z">
                    <w:rPr>
                      <w:rFonts w:asciiTheme="minorHAnsi" w:hAnsiTheme="minorHAnsi"/>
                    </w:rPr>
                  </w:rPrChange>
                </w:rPr>
                <w:delText>ISBN 978-80-969043-5-8.</w:delText>
              </w:r>
            </w:del>
          </w:p>
        </w:tc>
      </w:tr>
      <w:tr w:rsidR="005D26EA" w:rsidRPr="00F52EEF" w14:paraId="0FBAFBD1" w14:textId="77777777" w:rsidTr="0007641F">
        <w:tc>
          <w:tcPr>
            <w:tcW w:w="1067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29E34AD8" w14:textId="77777777" w:rsidR="005D26EA" w:rsidRPr="00F52EEF" w:rsidRDefault="005D26EA" w:rsidP="00935F76">
            <w:pPr>
              <w:tabs>
                <w:tab w:val="left" w:pos="567"/>
              </w:tabs>
              <w:autoSpaceDE w:val="0"/>
              <w:autoSpaceDN w:val="0"/>
              <w:adjustRightInd w:val="0"/>
              <w:jc w:val="center"/>
              <w:rPr>
                <w:rFonts w:asciiTheme="minorHAnsi" w:eastAsia="Calibri" w:hAnsiTheme="minorHAnsi" w:cstheme="minorHAnsi"/>
                <w:b/>
              </w:rPr>
            </w:pPr>
            <w:r w:rsidRPr="00F52EEF">
              <w:rPr>
                <w:rFonts w:asciiTheme="minorHAnsi" w:hAnsiTheme="minorHAnsi" w:cstheme="minorHAnsi"/>
                <w:b/>
              </w:rPr>
              <w:t>Informace ke kombinované nebo distanční formě</w:t>
            </w:r>
          </w:p>
        </w:tc>
      </w:tr>
      <w:tr w:rsidR="005D26EA" w:rsidRPr="00F52EEF" w14:paraId="0F542B04" w14:textId="77777777" w:rsidTr="0007641F">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35B2F02"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2C272E6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62BF49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2B864B19" w14:textId="77777777" w:rsidTr="0007641F">
        <w:tc>
          <w:tcPr>
            <w:tcW w:w="1067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B02F53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2BAEA065" w14:textId="77777777" w:rsidTr="001C3C14">
        <w:tblPrEx>
          <w:tblW w:w="1067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451" w:author="Martin Kazík" w:date="2020-01-23T11:23:00Z">
            <w:tblPrEx>
              <w:tblW w:w="1067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921"/>
          <w:trPrChange w:id="4452" w:author="Martin Kazík" w:date="2020-01-23T11:23:00Z">
            <w:trPr>
              <w:gridBefore w:val="8"/>
              <w:trHeight w:val="2615"/>
            </w:trPr>
          </w:trPrChange>
        </w:trPr>
        <w:tc>
          <w:tcPr>
            <w:tcW w:w="10672" w:type="dxa"/>
            <w:gridSpan w:val="8"/>
            <w:tcBorders>
              <w:top w:val="single" w:sz="4" w:space="0" w:color="auto"/>
              <w:left w:val="single" w:sz="4" w:space="0" w:color="auto"/>
              <w:bottom w:val="single" w:sz="4" w:space="0" w:color="auto"/>
              <w:right w:val="single" w:sz="4" w:space="0" w:color="auto"/>
            </w:tcBorders>
            <w:tcPrChange w:id="4453" w:author="Martin Kazík" w:date="2020-01-23T11:23:00Z">
              <w:tcPr>
                <w:tcW w:w="10672" w:type="dxa"/>
                <w:gridSpan w:val="2"/>
                <w:tcBorders>
                  <w:top w:val="single" w:sz="4" w:space="0" w:color="auto"/>
                  <w:left w:val="single" w:sz="4" w:space="0" w:color="auto"/>
                  <w:bottom w:val="single" w:sz="4" w:space="0" w:color="auto"/>
                  <w:right w:val="single" w:sz="4" w:space="0" w:color="auto"/>
                </w:tcBorders>
              </w:tcPr>
            </w:tcPrChange>
          </w:tcPr>
          <w:p w14:paraId="59FBCB2F" w14:textId="64D77A84"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lastRenderedPageBreak/>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54BFFC2" w14:textId="77777777" w:rsidR="005D26EA" w:rsidRPr="00F52EEF" w:rsidRDefault="005D26EA" w:rsidP="00935F76">
      <w:pPr>
        <w:tabs>
          <w:tab w:val="left" w:pos="567"/>
        </w:tabs>
        <w:spacing w:after="160" w:line="256" w:lineRule="auto"/>
        <w:rPr>
          <w:rFonts w:asciiTheme="minorHAnsi" w:hAnsiTheme="minorHAnsi" w:cstheme="minorHAnsi"/>
        </w:rPr>
      </w:pPr>
    </w:p>
    <w:p w14:paraId="77ADFD79" w14:textId="77777777" w:rsidR="008445AD" w:rsidRDefault="008445AD">
      <w:pPr>
        <w:rPr>
          <w:ins w:id="4454" w:author="Radim Bačuvčík" w:date="2020-02-06T15:08:00Z"/>
        </w:rPr>
      </w:pPr>
      <w:ins w:id="4455" w:author="Radim Bačuvčík" w:date="2020-02-06T15:08:00Z">
        <w:r>
          <w:br w:type="page"/>
        </w:r>
      </w:ins>
    </w:p>
    <w:tbl>
      <w:tblPr>
        <w:tblW w:w="1067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3"/>
        <w:gridCol w:w="567"/>
        <w:gridCol w:w="1134"/>
        <w:gridCol w:w="889"/>
        <w:gridCol w:w="816"/>
        <w:gridCol w:w="2156"/>
        <w:gridCol w:w="539"/>
        <w:gridCol w:w="675"/>
      </w:tblGrid>
      <w:tr w:rsidR="005D26EA" w:rsidRPr="00F52EEF" w14:paraId="3893BC65" w14:textId="77777777" w:rsidTr="0007641F">
        <w:tc>
          <w:tcPr>
            <w:tcW w:w="10679"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78085A5" w14:textId="6D2676F1"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7AF81636" w14:textId="77777777" w:rsidTr="0007641F">
        <w:tc>
          <w:tcPr>
            <w:tcW w:w="3903" w:type="dxa"/>
            <w:tcBorders>
              <w:top w:val="double" w:sz="4" w:space="0" w:color="auto"/>
              <w:left w:val="single" w:sz="4" w:space="0" w:color="auto"/>
              <w:bottom w:val="single" w:sz="4" w:space="0" w:color="auto"/>
              <w:right w:val="single" w:sz="4" w:space="0" w:color="auto"/>
            </w:tcBorders>
            <w:shd w:val="clear" w:color="auto" w:fill="F7CAAC"/>
            <w:hideMark/>
          </w:tcPr>
          <w:p w14:paraId="16AF440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76" w:type="dxa"/>
            <w:gridSpan w:val="7"/>
            <w:tcBorders>
              <w:top w:val="double" w:sz="4" w:space="0" w:color="auto"/>
              <w:left w:val="single" w:sz="4" w:space="0" w:color="auto"/>
              <w:bottom w:val="single" w:sz="4" w:space="0" w:color="auto"/>
              <w:right w:val="single" w:sz="4" w:space="0" w:color="auto"/>
            </w:tcBorders>
            <w:hideMark/>
          </w:tcPr>
          <w:p w14:paraId="5CD1E2D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Digitální komunikace 2</w:t>
            </w:r>
          </w:p>
        </w:tc>
      </w:tr>
      <w:tr w:rsidR="005D26EA" w:rsidRPr="00F52EEF" w14:paraId="42069140" w14:textId="77777777" w:rsidTr="0007641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1A791A1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2EAC397" w14:textId="70388D81" w:rsidR="005D26EA" w:rsidRPr="00F52EEF" w:rsidRDefault="0099303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ovinně volitelný</w:t>
            </w:r>
            <w:r w:rsidR="00336374" w:rsidRPr="00F52EEF">
              <w:rPr>
                <w:rFonts w:asciiTheme="minorHAnsi" w:eastAsia="Calibri" w:hAnsiTheme="minorHAnsi" w:cstheme="minorHAnsi"/>
              </w:rPr>
              <w:t>,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5E4C8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75" w:type="dxa"/>
            <w:tcBorders>
              <w:top w:val="single" w:sz="4" w:space="0" w:color="auto"/>
              <w:left w:val="single" w:sz="4" w:space="0" w:color="auto"/>
              <w:bottom w:val="single" w:sz="4" w:space="0" w:color="auto"/>
              <w:right w:val="single" w:sz="4" w:space="0" w:color="auto"/>
            </w:tcBorders>
            <w:hideMark/>
          </w:tcPr>
          <w:p w14:paraId="03AA944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5D26EA" w:rsidRPr="00F52EEF" w14:paraId="7D14AB5D" w14:textId="77777777" w:rsidTr="0007641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10FF25F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28649674" w14:textId="0A8322DC"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5ECAF5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40F7638" w14:textId="6B0FFA4C"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336374"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037257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14" w:type="dxa"/>
            <w:gridSpan w:val="2"/>
            <w:tcBorders>
              <w:top w:val="single" w:sz="4" w:space="0" w:color="auto"/>
              <w:left w:val="single" w:sz="4" w:space="0" w:color="auto"/>
              <w:bottom w:val="single" w:sz="4" w:space="0" w:color="auto"/>
              <w:right w:val="single" w:sz="4" w:space="0" w:color="auto"/>
            </w:tcBorders>
            <w:hideMark/>
          </w:tcPr>
          <w:p w14:paraId="0EA578B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682C590F" w14:textId="77777777" w:rsidTr="0007641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1CFF196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76" w:type="dxa"/>
            <w:gridSpan w:val="7"/>
            <w:tcBorders>
              <w:top w:val="single" w:sz="4" w:space="0" w:color="auto"/>
              <w:left w:val="single" w:sz="4" w:space="0" w:color="auto"/>
              <w:bottom w:val="single" w:sz="4" w:space="0" w:color="auto"/>
              <w:right w:val="single" w:sz="4" w:space="0" w:color="auto"/>
            </w:tcBorders>
            <w:hideMark/>
          </w:tcPr>
          <w:p w14:paraId="017E5FC2" w14:textId="0BFCCFB3" w:rsidR="005D26EA" w:rsidRPr="00F52EEF" w:rsidRDefault="0033637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w:t>
            </w:r>
            <w:r w:rsidR="005D26EA" w:rsidRPr="00F52EEF">
              <w:rPr>
                <w:rFonts w:asciiTheme="minorHAnsi" w:eastAsia="Calibri" w:hAnsiTheme="minorHAnsi" w:cstheme="minorHAnsi"/>
              </w:rPr>
              <w:t xml:space="preserve">Digitální komunikace 1 </w:t>
            </w:r>
          </w:p>
        </w:tc>
      </w:tr>
      <w:tr w:rsidR="005D26EA" w:rsidRPr="00F52EEF" w14:paraId="7EBE80E2" w14:textId="77777777" w:rsidTr="0007641F">
        <w:trPr>
          <w:trHeight w:val="247"/>
        </w:trPr>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08618E8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4FF4702C" w14:textId="3933A183" w:rsidR="005D26EA" w:rsidRPr="00F52EEF" w:rsidRDefault="001C7AF7"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F80338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14" w:type="dxa"/>
            <w:gridSpan w:val="2"/>
            <w:tcBorders>
              <w:top w:val="single" w:sz="4" w:space="0" w:color="auto"/>
              <w:left w:val="single" w:sz="4" w:space="0" w:color="auto"/>
              <w:bottom w:val="single" w:sz="4" w:space="0" w:color="auto"/>
              <w:right w:val="single" w:sz="4" w:space="0" w:color="auto"/>
            </w:tcBorders>
            <w:hideMark/>
          </w:tcPr>
          <w:p w14:paraId="2444CECE" w14:textId="6C0BA2BB" w:rsidR="005D26EA" w:rsidRPr="00F52EEF" w:rsidRDefault="001C7AF7"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76820AAC" w14:textId="77777777" w:rsidTr="0007641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6D636C50"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76" w:type="dxa"/>
            <w:gridSpan w:val="7"/>
            <w:tcBorders>
              <w:top w:val="single" w:sz="4" w:space="0" w:color="auto"/>
              <w:left w:val="single" w:sz="4" w:space="0" w:color="auto"/>
              <w:bottom w:val="nil"/>
              <w:right w:val="single" w:sz="4" w:space="0" w:color="auto"/>
            </w:tcBorders>
          </w:tcPr>
          <w:p w14:paraId="42634CB1" w14:textId="4B61ACD3" w:rsidR="005D26EA" w:rsidRPr="00F52EEF" w:rsidRDefault="005D26EA" w:rsidP="00935F76">
            <w:pPr>
              <w:tabs>
                <w:tab w:val="left" w:pos="567"/>
              </w:tabs>
              <w:jc w:val="both"/>
              <w:rPr>
                <w:rFonts w:asciiTheme="minorHAnsi" w:hAnsiTheme="minorHAnsi" w:cstheme="minorHAnsi"/>
              </w:rPr>
            </w:pPr>
          </w:p>
        </w:tc>
      </w:tr>
      <w:tr w:rsidR="0007641F" w:rsidRPr="00F52EEF" w14:paraId="3D4257EE" w14:textId="77777777" w:rsidTr="0007641F">
        <w:trPr>
          <w:trHeight w:val="206"/>
        </w:trPr>
        <w:tc>
          <w:tcPr>
            <w:tcW w:w="10679" w:type="dxa"/>
            <w:gridSpan w:val="8"/>
            <w:tcBorders>
              <w:top w:val="nil"/>
              <w:left w:val="single" w:sz="4" w:space="0" w:color="auto"/>
              <w:bottom w:val="single" w:sz="4" w:space="0" w:color="auto"/>
              <w:right w:val="single" w:sz="4" w:space="0" w:color="auto"/>
            </w:tcBorders>
            <w:hideMark/>
          </w:tcPr>
          <w:p w14:paraId="5EF5259D" w14:textId="717612AB" w:rsidR="0007641F" w:rsidRPr="00F52EEF" w:rsidRDefault="0007641F"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1.</w:t>
            </w:r>
            <w:r w:rsidRPr="00F52EEF">
              <w:rPr>
                <w:rFonts w:asciiTheme="minorHAnsi" w:eastAsia="Calibri" w:hAnsiTheme="minorHAnsi" w:cstheme="minorHAnsi"/>
              </w:rPr>
              <w:t xml:space="preserve"> 80% účast na cvičeních</w:t>
            </w:r>
            <w:r>
              <w:rPr>
                <w:rFonts w:asciiTheme="minorHAnsi" w:eastAsia="Calibri" w:hAnsiTheme="minorHAnsi" w:cstheme="minorHAnsi"/>
              </w:rPr>
              <w:t>.</w:t>
            </w:r>
          </w:p>
          <w:p w14:paraId="7DB0E32E" w14:textId="59B72B25" w:rsidR="0007641F" w:rsidRPr="00F52EEF" w:rsidRDefault="0007641F" w:rsidP="00935F76">
            <w:pPr>
              <w:tabs>
                <w:tab w:val="left" w:pos="567"/>
              </w:tabs>
              <w:jc w:val="both"/>
              <w:rPr>
                <w:rFonts w:asciiTheme="minorHAnsi" w:eastAsia="Calibri" w:hAnsiTheme="minorHAnsi" w:cstheme="minorHAnsi"/>
              </w:rPr>
            </w:pPr>
            <w:r>
              <w:rPr>
                <w:rFonts w:asciiTheme="minorHAnsi" w:eastAsia="Calibri" w:hAnsiTheme="minorHAnsi" w:cstheme="minorHAnsi"/>
              </w:rPr>
              <w:t>2.</w:t>
            </w:r>
            <w:r w:rsidRPr="00F52EEF">
              <w:rPr>
                <w:rFonts w:asciiTheme="minorHAnsi" w:eastAsia="Calibri" w:hAnsiTheme="minorHAnsi" w:cstheme="minorHAnsi"/>
              </w:rPr>
              <w:t xml:space="preserve"> Vypracování seminární práce na dané téma</w:t>
            </w:r>
            <w:r>
              <w:rPr>
                <w:rFonts w:asciiTheme="minorHAnsi" w:eastAsia="Calibri" w:hAnsiTheme="minorHAnsi" w:cstheme="minorHAnsi"/>
              </w:rPr>
              <w:t>.</w:t>
            </w:r>
          </w:p>
          <w:p w14:paraId="75E069A8" w14:textId="62FF228D" w:rsidR="0007641F" w:rsidRPr="00F52EEF" w:rsidRDefault="0007641F" w:rsidP="00935F76">
            <w:pPr>
              <w:tabs>
                <w:tab w:val="left" w:pos="567"/>
              </w:tabs>
              <w:jc w:val="both"/>
              <w:rPr>
                <w:rFonts w:asciiTheme="minorHAnsi" w:hAnsiTheme="minorHAnsi" w:cstheme="minorHAnsi"/>
              </w:rPr>
            </w:pPr>
            <w:r>
              <w:rPr>
                <w:rFonts w:asciiTheme="minorHAnsi" w:eastAsia="Calibri" w:hAnsiTheme="minorHAnsi" w:cstheme="minorHAnsi"/>
              </w:rPr>
              <w:t>3.</w:t>
            </w:r>
            <w:r w:rsidRPr="00F52EEF">
              <w:rPr>
                <w:rFonts w:asciiTheme="minorHAnsi" w:eastAsia="Calibri" w:hAnsiTheme="minorHAnsi" w:cstheme="minorHAnsi"/>
              </w:rPr>
              <w:t xml:space="preserve"> Závěrečný znalostní test</w:t>
            </w:r>
            <w:r>
              <w:rPr>
                <w:rFonts w:asciiTheme="minorHAnsi" w:eastAsia="Calibri" w:hAnsiTheme="minorHAnsi" w:cstheme="minorHAnsi"/>
              </w:rPr>
              <w:t>.</w:t>
            </w:r>
          </w:p>
        </w:tc>
      </w:tr>
      <w:tr w:rsidR="0007641F" w:rsidRPr="00F52EEF" w14:paraId="5919F012" w14:textId="77777777" w:rsidTr="0007641F">
        <w:trPr>
          <w:trHeight w:val="197"/>
        </w:trPr>
        <w:tc>
          <w:tcPr>
            <w:tcW w:w="3903" w:type="dxa"/>
            <w:tcBorders>
              <w:top w:val="nil"/>
              <w:left w:val="single" w:sz="4" w:space="0" w:color="auto"/>
              <w:bottom w:val="single" w:sz="4" w:space="0" w:color="auto"/>
              <w:right w:val="single" w:sz="4" w:space="0" w:color="auto"/>
            </w:tcBorders>
            <w:shd w:val="clear" w:color="auto" w:fill="F7CAAC"/>
            <w:hideMark/>
          </w:tcPr>
          <w:p w14:paraId="35340FB7" w14:textId="77777777" w:rsidR="0007641F" w:rsidRPr="00F52EEF" w:rsidRDefault="0007641F"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76" w:type="dxa"/>
            <w:gridSpan w:val="7"/>
            <w:tcBorders>
              <w:top w:val="nil"/>
              <w:left w:val="single" w:sz="4" w:space="0" w:color="auto"/>
              <w:bottom w:val="single" w:sz="4" w:space="0" w:color="auto"/>
              <w:right w:val="single" w:sz="4" w:space="0" w:color="auto"/>
            </w:tcBorders>
            <w:hideMark/>
          </w:tcPr>
          <w:p w14:paraId="294BB98C" w14:textId="77777777" w:rsidR="0007641F" w:rsidRPr="00F52EEF" w:rsidRDefault="0007641F" w:rsidP="00935F76">
            <w:pPr>
              <w:tabs>
                <w:tab w:val="left" w:pos="567"/>
              </w:tabs>
              <w:jc w:val="both"/>
              <w:rPr>
                <w:rFonts w:asciiTheme="minorHAnsi" w:hAnsiTheme="minorHAnsi" w:cstheme="minorHAnsi"/>
              </w:rPr>
            </w:pPr>
            <w:r w:rsidRPr="00F52EEF">
              <w:rPr>
                <w:rFonts w:asciiTheme="minorHAnsi" w:hAnsiTheme="minorHAnsi" w:cstheme="minorHAnsi"/>
              </w:rPr>
              <w:t xml:space="preserve">PhDr. Tomáš Šula, Ph.D. </w:t>
            </w:r>
          </w:p>
        </w:tc>
      </w:tr>
      <w:tr w:rsidR="0007641F" w:rsidRPr="00F52EEF" w14:paraId="65D91EC0" w14:textId="77777777" w:rsidTr="0007641F">
        <w:trPr>
          <w:trHeight w:val="243"/>
        </w:trPr>
        <w:tc>
          <w:tcPr>
            <w:tcW w:w="3903" w:type="dxa"/>
            <w:tcBorders>
              <w:top w:val="nil"/>
              <w:left w:val="single" w:sz="4" w:space="0" w:color="auto"/>
              <w:bottom w:val="single" w:sz="4" w:space="0" w:color="auto"/>
              <w:right w:val="single" w:sz="4" w:space="0" w:color="auto"/>
            </w:tcBorders>
            <w:shd w:val="clear" w:color="auto" w:fill="F7CAAC"/>
            <w:hideMark/>
          </w:tcPr>
          <w:p w14:paraId="531BD5EE" w14:textId="77777777" w:rsidR="0007641F" w:rsidRPr="00F52EEF" w:rsidRDefault="0007641F"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76" w:type="dxa"/>
            <w:gridSpan w:val="7"/>
            <w:tcBorders>
              <w:top w:val="nil"/>
              <w:left w:val="single" w:sz="4" w:space="0" w:color="auto"/>
              <w:bottom w:val="single" w:sz="4" w:space="0" w:color="auto"/>
              <w:right w:val="single" w:sz="4" w:space="0" w:color="auto"/>
            </w:tcBorders>
            <w:hideMark/>
          </w:tcPr>
          <w:p w14:paraId="6DEADACF" w14:textId="4FF90EDB" w:rsidR="0007641F" w:rsidRPr="00F52EEF" w:rsidRDefault="0007641F"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07641F" w:rsidRPr="00F52EEF" w14:paraId="241289AF" w14:textId="77777777" w:rsidTr="0007641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557D86C9" w14:textId="77777777" w:rsidR="0007641F" w:rsidRPr="00F52EEF" w:rsidRDefault="0007641F"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76" w:type="dxa"/>
            <w:gridSpan w:val="7"/>
            <w:tcBorders>
              <w:top w:val="single" w:sz="4" w:space="0" w:color="auto"/>
              <w:left w:val="single" w:sz="4" w:space="0" w:color="auto"/>
              <w:bottom w:val="nil"/>
              <w:right w:val="single" w:sz="4" w:space="0" w:color="auto"/>
            </w:tcBorders>
          </w:tcPr>
          <w:p w14:paraId="4BA8C175" w14:textId="77777777" w:rsidR="0007641F" w:rsidRPr="00F52EEF" w:rsidRDefault="0007641F" w:rsidP="00935F76">
            <w:pPr>
              <w:tabs>
                <w:tab w:val="left" w:pos="567"/>
              </w:tabs>
              <w:jc w:val="both"/>
              <w:rPr>
                <w:rFonts w:asciiTheme="minorHAnsi" w:hAnsiTheme="minorHAnsi" w:cstheme="minorHAnsi"/>
              </w:rPr>
            </w:pPr>
          </w:p>
        </w:tc>
      </w:tr>
      <w:tr w:rsidR="0007641F" w:rsidRPr="00F52EEF" w14:paraId="7CFB95E0" w14:textId="77777777" w:rsidTr="0007641F">
        <w:trPr>
          <w:trHeight w:val="264"/>
        </w:trPr>
        <w:tc>
          <w:tcPr>
            <w:tcW w:w="10679" w:type="dxa"/>
            <w:gridSpan w:val="8"/>
            <w:tcBorders>
              <w:top w:val="nil"/>
              <w:left w:val="single" w:sz="4" w:space="0" w:color="auto"/>
              <w:bottom w:val="single" w:sz="4" w:space="0" w:color="auto"/>
              <w:right w:val="single" w:sz="4" w:space="0" w:color="auto"/>
            </w:tcBorders>
          </w:tcPr>
          <w:p w14:paraId="7638D2CA" w14:textId="77777777" w:rsidR="0007641F" w:rsidRPr="00F52EEF" w:rsidRDefault="0007641F" w:rsidP="00935F76">
            <w:pPr>
              <w:tabs>
                <w:tab w:val="left" w:pos="567"/>
              </w:tabs>
              <w:jc w:val="both"/>
              <w:rPr>
                <w:rFonts w:asciiTheme="minorHAnsi" w:hAnsiTheme="minorHAnsi" w:cstheme="minorHAnsi"/>
              </w:rPr>
            </w:pPr>
          </w:p>
        </w:tc>
      </w:tr>
      <w:tr w:rsidR="0007641F" w:rsidRPr="00F52EEF" w14:paraId="3339D453" w14:textId="77777777" w:rsidTr="0007641F">
        <w:tc>
          <w:tcPr>
            <w:tcW w:w="3903" w:type="dxa"/>
            <w:tcBorders>
              <w:top w:val="single" w:sz="4" w:space="0" w:color="auto"/>
              <w:left w:val="single" w:sz="4" w:space="0" w:color="auto"/>
              <w:bottom w:val="single" w:sz="4" w:space="0" w:color="auto"/>
              <w:right w:val="single" w:sz="4" w:space="0" w:color="auto"/>
            </w:tcBorders>
            <w:shd w:val="clear" w:color="auto" w:fill="F7CAAC"/>
            <w:hideMark/>
          </w:tcPr>
          <w:p w14:paraId="5AB1B460" w14:textId="77777777" w:rsidR="0007641F" w:rsidRPr="00F52EEF" w:rsidRDefault="0007641F"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76" w:type="dxa"/>
            <w:gridSpan w:val="7"/>
            <w:tcBorders>
              <w:top w:val="single" w:sz="4" w:space="0" w:color="auto"/>
              <w:left w:val="single" w:sz="4" w:space="0" w:color="auto"/>
              <w:bottom w:val="nil"/>
              <w:right w:val="single" w:sz="4" w:space="0" w:color="auto"/>
            </w:tcBorders>
          </w:tcPr>
          <w:p w14:paraId="6E61A668" w14:textId="77777777" w:rsidR="0007641F" w:rsidRPr="00F52EEF" w:rsidRDefault="0007641F" w:rsidP="00935F76">
            <w:pPr>
              <w:tabs>
                <w:tab w:val="left" w:pos="567"/>
              </w:tabs>
              <w:jc w:val="both"/>
              <w:rPr>
                <w:rFonts w:asciiTheme="minorHAnsi" w:hAnsiTheme="minorHAnsi" w:cstheme="minorHAnsi"/>
              </w:rPr>
            </w:pPr>
          </w:p>
        </w:tc>
      </w:tr>
      <w:tr w:rsidR="0007641F" w:rsidRPr="00F52EEF" w14:paraId="4926E653" w14:textId="77777777" w:rsidTr="0007641F">
        <w:trPr>
          <w:trHeight w:val="2567"/>
        </w:trPr>
        <w:tc>
          <w:tcPr>
            <w:tcW w:w="10679" w:type="dxa"/>
            <w:gridSpan w:val="8"/>
            <w:tcBorders>
              <w:top w:val="nil"/>
              <w:left w:val="single" w:sz="4" w:space="0" w:color="auto"/>
              <w:bottom w:val="single" w:sz="12" w:space="0" w:color="auto"/>
              <w:right w:val="single" w:sz="4" w:space="0" w:color="auto"/>
            </w:tcBorders>
            <w:hideMark/>
          </w:tcPr>
          <w:p w14:paraId="082E293F" w14:textId="03033AE3" w:rsidR="001C3C14" w:rsidRPr="001C3C14" w:rsidRDefault="0007641F" w:rsidP="001C3C14">
            <w:pPr>
              <w:tabs>
                <w:tab w:val="left" w:pos="567"/>
              </w:tabs>
              <w:jc w:val="both"/>
              <w:rPr>
                <w:ins w:id="4456" w:author="Martin Kazík" w:date="2020-01-23T11:23:00Z"/>
                <w:rFonts w:asciiTheme="minorHAnsi" w:hAnsiTheme="minorHAnsi" w:cstheme="minorHAnsi"/>
              </w:rPr>
            </w:pPr>
            <w:del w:id="4457" w:author="Martin Kazík" w:date="2020-01-23T11:23:00Z">
              <w:r w:rsidRPr="00F52EEF">
                <w:rPr>
                  <w:rFonts w:asciiTheme="minorHAnsi" w:hAnsiTheme="minorHAnsi" w:cstheme="minorHAnsi"/>
                </w:rPr>
                <w:delText>Cílem předmětu je rozšířit znalosti studentů v prostředí digitální komunikace, prakticky zvládnout základní nástroje reklamy v digitální komunikace s důrazem na online komunikaci. Důraz je kladen na pochopení funkcí a reálného zvladnutí aplikace nabytých vědomostí do praxe.</w:delText>
              </w:r>
            </w:del>
            <w:ins w:id="4458" w:author="Martin Kazík" w:date="2020-01-23T11:23:00Z">
              <w:r w:rsidR="001C3C14" w:rsidRPr="001C3C14">
                <w:rPr>
                  <w:rFonts w:asciiTheme="minorHAnsi" w:hAnsiTheme="minorHAnsi" w:cstheme="minorHAnsi"/>
                  <w:b/>
                  <w:bCs/>
                </w:rPr>
                <w:t>Probíraná témata:</w:t>
              </w:r>
              <w:r w:rsidR="001C3C14" w:rsidRPr="001C3C14">
                <w:rPr>
                  <w:rFonts w:asciiTheme="minorHAnsi" w:hAnsiTheme="minorHAnsi" w:cstheme="minorHAnsi"/>
                </w:rPr>
                <w:t> </w:t>
              </w:r>
            </w:ins>
          </w:p>
          <w:p w14:paraId="6DF118DF" w14:textId="77777777" w:rsidR="001C3C14" w:rsidRPr="001C3C14" w:rsidRDefault="001C3C14" w:rsidP="001C3C14">
            <w:pPr>
              <w:tabs>
                <w:tab w:val="left" w:pos="567"/>
              </w:tabs>
              <w:jc w:val="both"/>
              <w:rPr>
                <w:ins w:id="4459" w:author="Martin Kazík" w:date="2020-01-23T11:23:00Z"/>
                <w:rFonts w:asciiTheme="minorHAnsi" w:hAnsiTheme="minorHAnsi" w:cstheme="minorHAnsi"/>
              </w:rPr>
            </w:pPr>
            <w:ins w:id="4460" w:author="Martin Kazík" w:date="2020-01-23T11:23:00Z">
              <w:r w:rsidRPr="001C3C14">
                <w:rPr>
                  <w:rFonts w:asciiTheme="minorHAnsi" w:hAnsiTheme="minorHAnsi" w:cstheme="minorHAnsi"/>
                </w:rPr>
                <w:t>- reklamní PPC systémy </w:t>
              </w:r>
            </w:ins>
          </w:p>
          <w:p w14:paraId="55540BB0" w14:textId="77777777" w:rsidR="001C3C14" w:rsidRPr="001C3C14" w:rsidRDefault="001C3C14" w:rsidP="001C3C14">
            <w:pPr>
              <w:tabs>
                <w:tab w:val="left" w:pos="567"/>
              </w:tabs>
              <w:jc w:val="both"/>
              <w:rPr>
                <w:ins w:id="4461" w:author="Martin Kazík" w:date="2020-01-23T11:23:00Z"/>
                <w:rFonts w:asciiTheme="minorHAnsi" w:hAnsiTheme="minorHAnsi" w:cstheme="minorHAnsi"/>
              </w:rPr>
            </w:pPr>
            <w:ins w:id="4462" w:author="Martin Kazík" w:date="2020-01-23T11:23:00Z">
              <w:r w:rsidRPr="001C3C14">
                <w:rPr>
                  <w:rFonts w:asciiTheme="minorHAnsi" w:hAnsiTheme="minorHAnsi" w:cstheme="minorHAnsi"/>
                </w:rPr>
                <w:t>- displayová reklama </w:t>
              </w:r>
            </w:ins>
          </w:p>
          <w:p w14:paraId="14512F57" w14:textId="77777777" w:rsidR="001C3C14" w:rsidRPr="001C3C14" w:rsidRDefault="001C3C14" w:rsidP="001C3C14">
            <w:pPr>
              <w:tabs>
                <w:tab w:val="left" w:pos="567"/>
              </w:tabs>
              <w:jc w:val="both"/>
              <w:rPr>
                <w:ins w:id="4463" w:author="Martin Kazík" w:date="2020-01-23T11:23:00Z"/>
                <w:rFonts w:asciiTheme="minorHAnsi" w:hAnsiTheme="minorHAnsi" w:cstheme="minorHAnsi"/>
              </w:rPr>
            </w:pPr>
            <w:ins w:id="4464" w:author="Martin Kazík" w:date="2020-01-23T11:23:00Z">
              <w:r w:rsidRPr="001C3C14">
                <w:rPr>
                  <w:rFonts w:asciiTheme="minorHAnsi" w:hAnsiTheme="minorHAnsi" w:cstheme="minorHAnsi"/>
                </w:rPr>
                <w:t>- optimalizace webových prezentací </w:t>
              </w:r>
            </w:ins>
          </w:p>
          <w:p w14:paraId="0991CC43" w14:textId="77777777" w:rsidR="001C3C14" w:rsidRPr="001C3C14" w:rsidRDefault="001C3C14" w:rsidP="001C3C14">
            <w:pPr>
              <w:tabs>
                <w:tab w:val="left" w:pos="567"/>
              </w:tabs>
              <w:jc w:val="both"/>
              <w:rPr>
                <w:ins w:id="4465" w:author="Martin Kazík" w:date="2020-01-23T11:23:00Z"/>
                <w:rFonts w:asciiTheme="minorHAnsi" w:hAnsiTheme="minorHAnsi" w:cstheme="minorHAnsi"/>
              </w:rPr>
            </w:pPr>
            <w:ins w:id="4466" w:author="Martin Kazík" w:date="2020-01-23T11:23:00Z">
              <w:r w:rsidRPr="001C3C14">
                <w:rPr>
                  <w:rFonts w:asciiTheme="minorHAnsi" w:hAnsiTheme="minorHAnsi" w:cstheme="minorHAnsi"/>
                </w:rPr>
                <w:t>- optimalizace seo </w:t>
              </w:r>
            </w:ins>
          </w:p>
          <w:p w14:paraId="3955EDE6" w14:textId="77777777" w:rsidR="001C3C14" w:rsidRPr="001C3C14" w:rsidRDefault="001C3C14" w:rsidP="001C3C14">
            <w:pPr>
              <w:tabs>
                <w:tab w:val="left" w:pos="567"/>
              </w:tabs>
              <w:jc w:val="both"/>
              <w:rPr>
                <w:ins w:id="4467" w:author="Martin Kazík" w:date="2020-01-23T11:23:00Z"/>
                <w:rFonts w:asciiTheme="minorHAnsi" w:hAnsiTheme="minorHAnsi" w:cstheme="minorHAnsi"/>
              </w:rPr>
            </w:pPr>
            <w:ins w:id="4468" w:author="Martin Kazík" w:date="2020-01-23T11:23:00Z">
              <w:r w:rsidRPr="001C3C14">
                <w:rPr>
                  <w:rFonts w:asciiTheme="minorHAnsi" w:hAnsiTheme="minorHAnsi" w:cstheme="minorHAnsi"/>
                </w:rPr>
                <w:t>- optimalizace PPC kamapaní </w:t>
              </w:r>
            </w:ins>
          </w:p>
          <w:p w14:paraId="309455F1" w14:textId="77777777" w:rsidR="001C3C14" w:rsidRPr="001C3C14" w:rsidRDefault="001C3C14" w:rsidP="001C3C14">
            <w:pPr>
              <w:tabs>
                <w:tab w:val="left" w:pos="567"/>
              </w:tabs>
              <w:jc w:val="both"/>
              <w:rPr>
                <w:ins w:id="4469" w:author="Martin Kazík" w:date="2020-01-23T11:23:00Z"/>
                <w:rFonts w:asciiTheme="minorHAnsi" w:hAnsiTheme="minorHAnsi" w:cstheme="minorHAnsi"/>
              </w:rPr>
            </w:pPr>
            <w:ins w:id="4470" w:author="Martin Kazík" w:date="2020-01-23T11:23:00Z">
              <w:r w:rsidRPr="001C3C14">
                <w:rPr>
                  <w:rFonts w:asciiTheme="minorHAnsi" w:hAnsiTheme="minorHAnsi" w:cstheme="minorHAnsi"/>
                </w:rPr>
                <w:t>- nové nástroje komunikace na internetu </w:t>
              </w:r>
            </w:ins>
          </w:p>
          <w:p w14:paraId="45B1B9AB" w14:textId="77777777" w:rsidR="001C3C14" w:rsidRPr="001C3C14" w:rsidRDefault="001C3C14" w:rsidP="001C3C14">
            <w:pPr>
              <w:tabs>
                <w:tab w:val="left" w:pos="567"/>
              </w:tabs>
              <w:jc w:val="both"/>
              <w:rPr>
                <w:ins w:id="4471" w:author="Martin Kazík" w:date="2020-01-23T11:23:00Z"/>
                <w:rFonts w:asciiTheme="minorHAnsi" w:hAnsiTheme="minorHAnsi" w:cstheme="minorHAnsi"/>
              </w:rPr>
            </w:pPr>
            <w:ins w:id="4472" w:author="Martin Kazík" w:date="2020-01-23T11:23:00Z">
              <w:r w:rsidRPr="001C3C14">
                <w:rPr>
                  <w:rFonts w:asciiTheme="minorHAnsi" w:hAnsiTheme="minorHAnsi" w:cstheme="minorHAnsi"/>
                </w:rPr>
                <w:t>- měření úspěšnosti komunikace </w:t>
              </w:r>
            </w:ins>
          </w:p>
          <w:p w14:paraId="4E2CBB06" w14:textId="77777777" w:rsidR="001C3C14" w:rsidRPr="001C3C14" w:rsidRDefault="001C3C14" w:rsidP="001C3C14">
            <w:pPr>
              <w:tabs>
                <w:tab w:val="left" w:pos="567"/>
              </w:tabs>
              <w:jc w:val="both"/>
              <w:rPr>
                <w:ins w:id="4473" w:author="Martin Kazík" w:date="2020-01-23T11:23:00Z"/>
                <w:rFonts w:asciiTheme="minorHAnsi" w:hAnsiTheme="minorHAnsi" w:cstheme="minorHAnsi"/>
              </w:rPr>
            </w:pPr>
            <w:ins w:id="4474" w:author="Martin Kazík" w:date="2020-01-23T11:23:00Z">
              <w:r w:rsidRPr="001C3C14">
                <w:rPr>
                  <w:rFonts w:asciiTheme="minorHAnsi" w:hAnsiTheme="minorHAnsi" w:cstheme="minorHAnsi"/>
                </w:rPr>
                <w:t>- vyhodnocování kampaní, stanovování KPI's </w:t>
              </w:r>
            </w:ins>
          </w:p>
          <w:p w14:paraId="4C934766" w14:textId="28C899B4" w:rsidR="0007641F" w:rsidRPr="00F52EEF" w:rsidRDefault="001C3C14" w:rsidP="00935F76">
            <w:pPr>
              <w:tabs>
                <w:tab w:val="left" w:pos="567"/>
              </w:tabs>
              <w:jc w:val="both"/>
              <w:rPr>
                <w:rFonts w:asciiTheme="minorHAnsi" w:hAnsiTheme="minorHAnsi" w:cstheme="minorHAnsi"/>
              </w:rPr>
            </w:pPr>
            <w:ins w:id="4475" w:author="Martin Kazík" w:date="2020-01-23T11:23:00Z">
              <w:r w:rsidRPr="001C3C14">
                <w:rPr>
                  <w:rFonts w:asciiTheme="minorHAnsi" w:hAnsiTheme="minorHAnsi" w:cstheme="minorHAnsi"/>
                </w:rPr>
                <w:t>- integrace digitální nástrojů do celkové marketingové komunikace subjektu </w:t>
              </w:r>
            </w:ins>
          </w:p>
        </w:tc>
      </w:tr>
      <w:tr w:rsidR="0007641F" w:rsidRPr="00F52EEF" w14:paraId="306E2498" w14:textId="77777777" w:rsidTr="0007641F">
        <w:trPr>
          <w:trHeight w:val="265"/>
        </w:trPr>
        <w:tc>
          <w:tcPr>
            <w:tcW w:w="4470" w:type="dxa"/>
            <w:gridSpan w:val="2"/>
            <w:tcBorders>
              <w:top w:val="nil"/>
              <w:left w:val="single" w:sz="4" w:space="0" w:color="auto"/>
              <w:bottom w:val="single" w:sz="4" w:space="0" w:color="auto"/>
              <w:right w:val="single" w:sz="4" w:space="0" w:color="auto"/>
            </w:tcBorders>
            <w:shd w:val="clear" w:color="auto" w:fill="F7CAAC"/>
            <w:hideMark/>
          </w:tcPr>
          <w:p w14:paraId="745EE8EC" w14:textId="77777777" w:rsidR="0007641F" w:rsidRPr="00F52EEF" w:rsidRDefault="0007641F"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9" w:type="dxa"/>
            <w:gridSpan w:val="6"/>
            <w:tcBorders>
              <w:top w:val="nil"/>
              <w:left w:val="single" w:sz="4" w:space="0" w:color="auto"/>
              <w:bottom w:val="nil"/>
              <w:right w:val="single" w:sz="4" w:space="0" w:color="auto"/>
            </w:tcBorders>
          </w:tcPr>
          <w:p w14:paraId="781A9FB7" w14:textId="77777777" w:rsidR="0007641F" w:rsidRPr="00F52EEF" w:rsidRDefault="0007641F" w:rsidP="00935F76">
            <w:pPr>
              <w:tabs>
                <w:tab w:val="left" w:pos="567"/>
              </w:tabs>
              <w:jc w:val="both"/>
              <w:rPr>
                <w:rFonts w:asciiTheme="minorHAnsi" w:hAnsiTheme="minorHAnsi" w:cstheme="minorHAnsi"/>
              </w:rPr>
            </w:pPr>
          </w:p>
        </w:tc>
      </w:tr>
      <w:tr w:rsidR="0007641F" w:rsidRPr="00F52EEF" w14:paraId="2F410E56" w14:textId="77777777" w:rsidTr="0007641F">
        <w:trPr>
          <w:trHeight w:val="3671"/>
        </w:trPr>
        <w:tc>
          <w:tcPr>
            <w:tcW w:w="10679" w:type="dxa"/>
            <w:gridSpan w:val="8"/>
            <w:tcBorders>
              <w:top w:val="nil"/>
              <w:left w:val="single" w:sz="4" w:space="0" w:color="auto"/>
              <w:bottom w:val="single" w:sz="4" w:space="0" w:color="auto"/>
              <w:right w:val="single" w:sz="4" w:space="0" w:color="auto"/>
            </w:tcBorders>
            <w:hideMark/>
          </w:tcPr>
          <w:p w14:paraId="0C7EB177" w14:textId="77777777" w:rsidR="0007641F" w:rsidRPr="0007641F" w:rsidRDefault="0007641F" w:rsidP="00935F76">
            <w:pPr>
              <w:tabs>
                <w:tab w:val="left" w:pos="567"/>
              </w:tabs>
              <w:jc w:val="both"/>
              <w:rPr>
                <w:rFonts w:asciiTheme="minorHAnsi" w:hAnsiTheme="minorHAnsi" w:cstheme="minorHAnsi"/>
                <w:b/>
              </w:rPr>
            </w:pPr>
            <w:r w:rsidRPr="0007641F">
              <w:rPr>
                <w:rFonts w:asciiTheme="minorHAnsi" w:hAnsiTheme="minorHAnsi" w:cstheme="minorHAnsi"/>
                <w:b/>
              </w:rPr>
              <w:t>Povinná literatura:</w:t>
            </w:r>
          </w:p>
          <w:p w14:paraId="736AD853" w14:textId="77777777" w:rsidR="0007641F" w:rsidRPr="00F52EEF" w:rsidRDefault="0007641F" w:rsidP="00935F76">
            <w:pPr>
              <w:tabs>
                <w:tab w:val="left" w:pos="567"/>
              </w:tabs>
              <w:jc w:val="both"/>
              <w:rPr>
                <w:rFonts w:asciiTheme="minorHAnsi" w:hAnsiTheme="minorHAnsi" w:cstheme="minorHAnsi"/>
              </w:rPr>
            </w:pPr>
            <w:r w:rsidRPr="00F52EEF">
              <w:rPr>
                <w:rFonts w:asciiTheme="minorHAnsi" w:hAnsiTheme="minorHAnsi" w:cstheme="minorHAnsi"/>
              </w:rPr>
              <w:t xml:space="preserve">GEDDES, Brad. 2014. </w:t>
            </w:r>
            <w:r w:rsidRPr="00F52EEF">
              <w:rPr>
                <w:rFonts w:asciiTheme="minorHAnsi" w:hAnsiTheme="minorHAnsi" w:cstheme="minorHAnsi"/>
                <w:i/>
              </w:rPr>
              <w:t>Advanced Google AdWords.</w:t>
            </w:r>
            <w:r w:rsidRPr="00F52EEF">
              <w:rPr>
                <w:rFonts w:asciiTheme="minorHAnsi" w:hAnsiTheme="minorHAnsi" w:cstheme="minorHAnsi"/>
              </w:rPr>
              <w:t xml:space="preserve"> Third edition. Indianapolis: Sybex, a Wiley Brand. ISBN 978-1-118-81956-2. </w:t>
            </w:r>
          </w:p>
          <w:p w14:paraId="64F9EDE6" w14:textId="77777777" w:rsidR="0007641F" w:rsidRPr="00F52EEF" w:rsidRDefault="0007641F" w:rsidP="00935F76">
            <w:pPr>
              <w:tabs>
                <w:tab w:val="left" w:pos="567"/>
              </w:tabs>
              <w:jc w:val="both"/>
              <w:rPr>
                <w:rFonts w:asciiTheme="minorHAnsi" w:hAnsiTheme="minorHAnsi" w:cstheme="minorHAnsi"/>
              </w:rPr>
            </w:pPr>
            <w:r w:rsidRPr="00F52EEF">
              <w:rPr>
                <w:rFonts w:asciiTheme="minorHAnsi" w:hAnsiTheme="minorHAnsi" w:cstheme="minorHAnsi"/>
              </w:rPr>
              <w:t xml:space="preserve">KRUG, Steve. 2014. </w:t>
            </w:r>
            <w:r w:rsidRPr="00F52EEF">
              <w:rPr>
                <w:rFonts w:asciiTheme="minorHAnsi" w:hAnsiTheme="minorHAnsi" w:cstheme="minorHAnsi"/>
                <w:i/>
              </w:rPr>
              <w:t xml:space="preserve">Don't make me think, revisited: a common sense approach to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usability.</w:t>
            </w:r>
            <w:r w:rsidRPr="00F52EEF">
              <w:rPr>
                <w:rFonts w:asciiTheme="minorHAnsi" w:hAnsiTheme="minorHAnsi" w:cstheme="minorHAnsi"/>
              </w:rPr>
              <w:t xml:space="preserve"> Third edition. Berkeley, California: New Riders. ISBN 978-0-321-96551-6.</w:t>
            </w:r>
          </w:p>
          <w:p w14:paraId="6328733C" w14:textId="77777777" w:rsidR="0007641F" w:rsidRPr="00F52EEF" w:rsidRDefault="0007641F" w:rsidP="00935F76">
            <w:pPr>
              <w:tabs>
                <w:tab w:val="left" w:pos="567"/>
              </w:tabs>
              <w:jc w:val="both"/>
              <w:rPr>
                <w:rFonts w:asciiTheme="minorHAnsi" w:hAnsiTheme="minorHAnsi" w:cstheme="minorHAnsi"/>
              </w:rPr>
            </w:pPr>
            <w:r w:rsidRPr="00F52EEF">
              <w:rPr>
                <w:rFonts w:asciiTheme="minorHAnsi" w:hAnsiTheme="minorHAnsi" w:cstheme="minorHAnsi"/>
              </w:rPr>
              <w:t xml:space="preserve">KOLEKTIV AUTORŮ. 2014. </w:t>
            </w:r>
            <w:r w:rsidRPr="00F52EEF">
              <w:rPr>
                <w:rFonts w:asciiTheme="minorHAnsi" w:hAnsiTheme="minorHAnsi" w:cstheme="minorHAnsi"/>
                <w:i/>
                <w:iCs/>
              </w:rPr>
              <w:t>Online marketing</w:t>
            </w:r>
            <w:r w:rsidRPr="00F52EEF">
              <w:rPr>
                <w:rFonts w:asciiTheme="minorHAnsi" w:hAnsiTheme="minorHAnsi" w:cstheme="minorHAnsi"/>
              </w:rPr>
              <w:t>. Brno: Computer Press. ISBN 978-802-5141-557.</w:t>
            </w:r>
          </w:p>
          <w:p w14:paraId="21D9A71B" w14:textId="77777777" w:rsidR="0007641F" w:rsidRPr="00F52EEF" w:rsidRDefault="0007641F" w:rsidP="00935F76">
            <w:pPr>
              <w:tabs>
                <w:tab w:val="left" w:pos="567"/>
              </w:tabs>
              <w:jc w:val="both"/>
              <w:rPr>
                <w:rFonts w:asciiTheme="minorHAnsi" w:hAnsiTheme="minorHAnsi" w:cstheme="minorHAnsi"/>
              </w:rPr>
            </w:pPr>
          </w:p>
          <w:p w14:paraId="35EC7646" w14:textId="77777777" w:rsidR="0007641F" w:rsidRPr="0007641F" w:rsidRDefault="0007641F" w:rsidP="00935F76">
            <w:pPr>
              <w:tabs>
                <w:tab w:val="left" w:pos="567"/>
              </w:tabs>
              <w:jc w:val="both"/>
              <w:rPr>
                <w:rFonts w:asciiTheme="minorHAnsi" w:hAnsiTheme="minorHAnsi" w:cstheme="minorHAnsi"/>
                <w:b/>
              </w:rPr>
            </w:pPr>
            <w:r w:rsidRPr="0007641F">
              <w:rPr>
                <w:rFonts w:asciiTheme="minorHAnsi" w:hAnsiTheme="minorHAnsi" w:cstheme="minorHAnsi"/>
                <w:b/>
              </w:rPr>
              <w:t>Doporučená literatura:</w:t>
            </w:r>
          </w:p>
          <w:p w14:paraId="4B822F80" w14:textId="77777777" w:rsidR="0007641F" w:rsidRPr="00F52EEF" w:rsidRDefault="0007641F" w:rsidP="00935F76">
            <w:pPr>
              <w:tabs>
                <w:tab w:val="left" w:pos="567"/>
              </w:tabs>
              <w:jc w:val="both"/>
              <w:rPr>
                <w:rFonts w:asciiTheme="minorHAnsi" w:hAnsiTheme="minorHAnsi" w:cstheme="minorHAnsi"/>
              </w:rPr>
            </w:pPr>
            <w:r w:rsidRPr="00F52EEF">
              <w:rPr>
                <w:rFonts w:asciiTheme="minorHAnsi" w:hAnsiTheme="minorHAnsi" w:cstheme="minorHAnsi"/>
              </w:rPr>
              <w:t xml:space="preserve">ROWLES, Daniel. 2014. </w:t>
            </w:r>
            <w:r w:rsidRPr="00F52EEF">
              <w:rPr>
                <w:rFonts w:asciiTheme="minorHAnsi" w:hAnsiTheme="minorHAnsi" w:cstheme="minorHAnsi"/>
                <w:i/>
              </w:rPr>
              <w:t>Mobile marketing: how mobile technology is revolutionizing marketing, communications and advertising.</w:t>
            </w:r>
            <w:r w:rsidRPr="00F52EEF">
              <w:rPr>
                <w:rFonts w:asciiTheme="minorHAnsi" w:hAnsiTheme="minorHAnsi" w:cstheme="minorHAnsi"/>
              </w:rPr>
              <w:t xml:space="preserve"> London: Kogan Page. ISBN 978-0-7494-6938-2. </w:t>
            </w:r>
          </w:p>
          <w:p w14:paraId="69035D75" w14:textId="77777777" w:rsidR="00224600" w:rsidRDefault="00224600" w:rsidP="00224600">
            <w:pPr>
              <w:tabs>
                <w:tab w:val="left" w:pos="567"/>
              </w:tabs>
              <w:jc w:val="both"/>
              <w:rPr>
                <w:ins w:id="4476" w:author="FMK" w:date="2020-02-02T21:14:00Z"/>
                <w:rFonts w:asciiTheme="minorHAnsi" w:hAnsiTheme="minorHAnsi"/>
                <w:color w:val="FF0000"/>
              </w:rPr>
            </w:pPr>
            <w:ins w:id="4477" w:author="FMK" w:date="2020-02-02T21:14:00Z">
              <w:r w:rsidRPr="00F77671">
                <w:rPr>
                  <w:rFonts w:asciiTheme="minorHAnsi" w:hAnsiTheme="minorHAnsi"/>
                  <w:color w:val="FF0000"/>
                </w:rPr>
                <w:t xml:space="preserve">FLORÈS, Laurent. </w:t>
              </w:r>
              <w:r>
                <w:rPr>
                  <w:rFonts w:asciiTheme="minorHAnsi" w:hAnsiTheme="minorHAnsi"/>
                  <w:color w:val="FF0000"/>
                </w:rPr>
                <w:t xml:space="preserve">2014. </w:t>
              </w:r>
              <w:r w:rsidRPr="008B1F52">
                <w:rPr>
                  <w:rFonts w:asciiTheme="minorHAnsi" w:hAnsiTheme="minorHAnsi"/>
                  <w:i/>
                  <w:color w:val="FF0000"/>
                </w:rPr>
                <w:t>How to measure digital marketing: metrics for assessing impact and designing success.</w:t>
              </w:r>
              <w:r w:rsidRPr="00F77671">
                <w:rPr>
                  <w:rFonts w:asciiTheme="minorHAnsi" w:hAnsiTheme="minorHAnsi"/>
                  <w:color w:val="FF0000"/>
                </w:rPr>
                <w:t xml:space="preserve"> Houndmills, Basingstoke, Hampshire: Palg</w:t>
              </w:r>
              <w:r>
                <w:rPr>
                  <w:rFonts w:asciiTheme="minorHAnsi" w:hAnsiTheme="minorHAnsi"/>
                  <w:color w:val="FF0000"/>
                </w:rPr>
                <w:t>rave Macmillan</w:t>
              </w:r>
              <w:r w:rsidRPr="00F77671">
                <w:rPr>
                  <w:rFonts w:asciiTheme="minorHAnsi" w:hAnsiTheme="minorHAnsi"/>
                  <w:color w:val="FF0000"/>
                </w:rPr>
                <w:t>. ISBN 9781137340689.</w:t>
              </w:r>
            </w:ins>
          </w:p>
          <w:p w14:paraId="5C6513B2" w14:textId="25AC9601" w:rsidR="0007641F" w:rsidRPr="001C3C14" w:rsidDel="00224600" w:rsidRDefault="0007641F" w:rsidP="00935F76">
            <w:pPr>
              <w:tabs>
                <w:tab w:val="left" w:pos="567"/>
              </w:tabs>
              <w:jc w:val="both"/>
              <w:rPr>
                <w:del w:id="4478" w:author="FMK" w:date="2020-02-02T21:14:00Z"/>
                <w:rFonts w:asciiTheme="minorHAnsi" w:hAnsiTheme="minorHAnsi"/>
                <w:color w:val="FF0000"/>
                <w:rPrChange w:id="4479" w:author="Martin Kazík" w:date="2020-01-23T11:23:00Z">
                  <w:rPr>
                    <w:del w:id="4480" w:author="FMK" w:date="2020-02-02T21:14:00Z"/>
                    <w:rFonts w:asciiTheme="minorHAnsi" w:hAnsiTheme="minorHAnsi"/>
                  </w:rPr>
                </w:rPrChange>
              </w:rPr>
            </w:pPr>
            <w:del w:id="4481" w:author="FMK" w:date="2020-02-02T21:14:00Z">
              <w:r w:rsidRPr="001C3C14" w:rsidDel="00224600">
                <w:rPr>
                  <w:rFonts w:asciiTheme="minorHAnsi" w:hAnsiTheme="minorHAnsi"/>
                  <w:color w:val="FF0000"/>
                  <w:rPrChange w:id="4482" w:author="Martin Kazík" w:date="2020-01-23T11:23:00Z">
                    <w:rPr>
                      <w:rFonts w:asciiTheme="minorHAnsi" w:hAnsiTheme="minorHAnsi"/>
                    </w:rPr>
                  </w:rPrChange>
                </w:rPr>
                <w:delText xml:space="preserve">STERNE, Jim. 2010. </w:delText>
              </w:r>
              <w:r w:rsidRPr="001C3C14" w:rsidDel="00224600">
                <w:rPr>
                  <w:rFonts w:asciiTheme="minorHAnsi" w:hAnsiTheme="minorHAnsi"/>
                  <w:i/>
                  <w:color w:val="FF0000"/>
                  <w:rPrChange w:id="4483" w:author="Martin Kazík" w:date="2020-01-23T11:23:00Z">
                    <w:rPr>
                      <w:rFonts w:asciiTheme="minorHAnsi" w:hAnsiTheme="minorHAnsi"/>
                      <w:i/>
                    </w:rPr>
                  </w:rPrChange>
                </w:rPr>
                <w:delText>Social media metrics: how to measure and optimize your marketing investment.</w:delText>
              </w:r>
              <w:r w:rsidRPr="001C3C14" w:rsidDel="00224600">
                <w:rPr>
                  <w:rFonts w:asciiTheme="minorHAnsi" w:hAnsiTheme="minorHAnsi"/>
                  <w:color w:val="FF0000"/>
                  <w:rPrChange w:id="4484" w:author="Martin Kazík" w:date="2020-01-23T11:23:00Z">
                    <w:rPr>
                      <w:rFonts w:asciiTheme="minorHAnsi" w:hAnsiTheme="minorHAnsi"/>
                    </w:rPr>
                  </w:rPrChange>
                </w:rPr>
                <w:delText xml:space="preserve"> Hoboken: John Wiley. ISBN 978-0-470-58378-4. </w:delText>
              </w:r>
            </w:del>
          </w:p>
          <w:p w14:paraId="2CB17778" w14:textId="77777777" w:rsidR="0007641F" w:rsidRPr="00F52EEF" w:rsidRDefault="0007641F" w:rsidP="00935F76">
            <w:pPr>
              <w:tabs>
                <w:tab w:val="left" w:pos="567"/>
              </w:tabs>
              <w:jc w:val="both"/>
              <w:rPr>
                <w:rFonts w:asciiTheme="minorHAnsi" w:hAnsiTheme="minorHAnsi" w:cstheme="minorHAnsi"/>
              </w:rPr>
            </w:pPr>
            <w:r w:rsidRPr="00F52EEF">
              <w:rPr>
                <w:rFonts w:asciiTheme="minorHAnsi" w:hAnsiTheme="minorHAnsi" w:cstheme="minorHAnsi"/>
              </w:rPr>
              <w:t xml:space="preserve">SCHMITTAUER, Amy. 2017. </w:t>
            </w:r>
            <w:r w:rsidRPr="00F52EEF">
              <w:rPr>
                <w:rFonts w:asciiTheme="minorHAnsi" w:hAnsiTheme="minorHAnsi" w:cstheme="minorHAnsi"/>
                <w:i/>
                <w:iCs/>
              </w:rPr>
              <w:t>Vlog Like a Boss: How to Kill It Online with Video Blogging</w:t>
            </w:r>
            <w:r w:rsidRPr="00F52EEF">
              <w:rPr>
                <w:rFonts w:asciiTheme="minorHAnsi" w:hAnsiTheme="minorHAnsi" w:cstheme="minorHAnsi"/>
              </w:rPr>
              <w:t>. 1. Author Academy Elite. ISBN 978-1946114167.</w:t>
            </w:r>
          </w:p>
        </w:tc>
      </w:tr>
      <w:tr w:rsidR="0007641F" w:rsidRPr="00F52EEF" w14:paraId="5729D216" w14:textId="77777777" w:rsidTr="0007641F">
        <w:tc>
          <w:tcPr>
            <w:tcW w:w="10679"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DCFC79D" w14:textId="77777777" w:rsidR="0007641F" w:rsidRPr="00F52EEF" w:rsidRDefault="0007641F"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07641F" w:rsidRPr="00F52EEF" w14:paraId="313A1EF7" w14:textId="77777777" w:rsidTr="0007641F">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A6D802A" w14:textId="77777777" w:rsidR="0007641F" w:rsidRPr="00F52EEF" w:rsidRDefault="0007641F"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55DAB3DB" w14:textId="77777777" w:rsidR="0007641F" w:rsidRPr="00F52EEF" w:rsidRDefault="0007641F"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86"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4232C847" w14:textId="77777777" w:rsidR="0007641F" w:rsidRPr="00F52EEF" w:rsidRDefault="0007641F"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07641F" w:rsidRPr="00F52EEF" w14:paraId="51A7E2CD" w14:textId="77777777" w:rsidTr="0007641F">
        <w:tc>
          <w:tcPr>
            <w:tcW w:w="10679"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DC2B509" w14:textId="77777777" w:rsidR="0007641F" w:rsidRPr="00F52EEF" w:rsidRDefault="0007641F"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07641F" w:rsidRPr="00F52EEF" w14:paraId="1D46561E" w14:textId="77777777" w:rsidTr="0007641F">
        <w:trPr>
          <w:trHeight w:val="2615"/>
        </w:trPr>
        <w:tc>
          <w:tcPr>
            <w:tcW w:w="10679" w:type="dxa"/>
            <w:gridSpan w:val="8"/>
            <w:tcBorders>
              <w:top w:val="single" w:sz="4" w:space="0" w:color="auto"/>
              <w:left w:val="single" w:sz="4" w:space="0" w:color="auto"/>
              <w:bottom w:val="single" w:sz="4" w:space="0" w:color="auto"/>
              <w:right w:val="single" w:sz="4" w:space="0" w:color="auto"/>
            </w:tcBorders>
            <w:hideMark/>
          </w:tcPr>
          <w:p w14:paraId="30B4A5B8" w14:textId="62C15D40" w:rsidR="0007641F" w:rsidRPr="00F52EEF" w:rsidRDefault="0090023A" w:rsidP="00935F76">
            <w:pPr>
              <w:tabs>
                <w:tab w:val="left" w:pos="567"/>
              </w:tabs>
              <w:autoSpaceDE w:val="0"/>
              <w:autoSpaceDN w:val="0"/>
              <w:adjustRightInd w:val="0"/>
              <w:jc w:val="both"/>
              <w:rPr>
                <w:rFonts w:asciiTheme="minorHAnsi" w:eastAsia="Calibri" w:hAnsiTheme="minorHAnsi" w:cstheme="minorHAnsi"/>
                <w:color w:val="FF0000"/>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FFC9B67" w14:textId="77777777" w:rsidR="00336374" w:rsidRPr="00F52EEF" w:rsidRDefault="00336374" w:rsidP="00935F76">
      <w:pPr>
        <w:tabs>
          <w:tab w:val="left" w:pos="567"/>
        </w:tabs>
        <w:rPr>
          <w:rFonts w:asciiTheme="minorHAnsi" w:hAnsiTheme="minorHAnsi" w:cstheme="minorHAnsi"/>
        </w:rPr>
      </w:pPr>
      <w:r w:rsidRPr="00F52EEF">
        <w:rPr>
          <w:rFonts w:asciiTheme="minorHAnsi" w:hAnsiTheme="minorHAnsi" w:cstheme="minorHAnsi"/>
        </w:rPr>
        <w:br w:type="page"/>
      </w:r>
    </w:p>
    <w:tbl>
      <w:tblPr>
        <w:tblW w:w="1067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2"/>
        <w:gridCol w:w="568"/>
        <w:gridCol w:w="1134"/>
        <w:gridCol w:w="889"/>
        <w:gridCol w:w="816"/>
        <w:gridCol w:w="2156"/>
        <w:gridCol w:w="539"/>
        <w:gridCol w:w="668"/>
        <w:tblGridChange w:id="4485">
          <w:tblGrid>
            <w:gridCol w:w="3902"/>
            <w:gridCol w:w="568"/>
            <w:gridCol w:w="1134"/>
            <w:gridCol w:w="889"/>
            <w:gridCol w:w="816"/>
            <w:gridCol w:w="2156"/>
            <w:gridCol w:w="539"/>
            <w:gridCol w:w="268"/>
            <w:gridCol w:w="400"/>
            <w:gridCol w:w="10272"/>
          </w:tblGrid>
        </w:tblGridChange>
      </w:tblGrid>
      <w:tr w:rsidR="005D26EA" w:rsidRPr="00F52EEF" w14:paraId="2E633B4D" w14:textId="77777777" w:rsidTr="00126818">
        <w:tc>
          <w:tcPr>
            <w:tcW w:w="1067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FDF2389" w14:textId="6B9C2321"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157C7850" w14:textId="77777777" w:rsidTr="00126818">
        <w:tc>
          <w:tcPr>
            <w:tcW w:w="3902" w:type="dxa"/>
            <w:tcBorders>
              <w:top w:val="double" w:sz="4" w:space="0" w:color="auto"/>
              <w:left w:val="single" w:sz="4" w:space="0" w:color="auto"/>
              <w:bottom w:val="single" w:sz="4" w:space="0" w:color="auto"/>
              <w:right w:val="single" w:sz="4" w:space="0" w:color="auto"/>
            </w:tcBorders>
            <w:shd w:val="clear" w:color="auto" w:fill="F7CAAC"/>
            <w:hideMark/>
          </w:tcPr>
          <w:p w14:paraId="2FE6CE9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70" w:type="dxa"/>
            <w:gridSpan w:val="7"/>
            <w:tcBorders>
              <w:top w:val="double" w:sz="4" w:space="0" w:color="auto"/>
              <w:left w:val="single" w:sz="4" w:space="0" w:color="auto"/>
              <w:bottom w:val="single" w:sz="4" w:space="0" w:color="auto"/>
              <w:right w:val="single" w:sz="4" w:space="0" w:color="auto"/>
            </w:tcBorders>
            <w:hideMark/>
          </w:tcPr>
          <w:p w14:paraId="44914E7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Direct marketing</w:t>
            </w:r>
          </w:p>
        </w:tc>
      </w:tr>
      <w:tr w:rsidR="005D26EA" w:rsidRPr="00F52EEF" w14:paraId="4F7FD4D9" w14:textId="77777777" w:rsidTr="00126818">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63204E4E"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7" w:type="dxa"/>
            <w:gridSpan w:val="4"/>
            <w:tcBorders>
              <w:top w:val="single" w:sz="4" w:space="0" w:color="auto"/>
              <w:left w:val="single" w:sz="4" w:space="0" w:color="auto"/>
              <w:bottom w:val="single" w:sz="4" w:space="0" w:color="auto"/>
              <w:right w:val="single" w:sz="4" w:space="0" w:color="auto"/>
            </w:tcBorders>
            <w:hideMark/>
          </w:tcPr>
          <w:p w14:paraId="6968FDD8" w14:textId="52B80AD1" w:rsidR="005D26EA" w:rsidRPr="00F52EEF" w:rsidRDefault="0099303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36374" w:rsidRPr="00F52EEF">
              <w:rPr>
                <w:rFonts w:asciiTheme="minorHAnsi" w:eastAsia="Calibri" w:hAnsiTheme="minorHAnsi" w:cstheme="minorHAnsi"/>
              </w:rPr>
              <w:t>,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DF3CC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3E2C95E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5D26EA" w:rsidRPr="00F52EEF" w14:paraId="60482704" w14:textId="77777777" w:rsidTr="00126818">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7615746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2" w:type="dxa"/>
            <w:gridSpan w:val="2"/>
            <w:tcBorders>
              <w:top w:val="single" w:sz="4" w:space="0" w:color="auto"/>
              <w:left w:val="single" w:sz="4" w:space="0" w:color="auto"/>
              <w:bottom w:val="single" w:sz="4" w:space="0" w:color="auto"/>
              <w:right w:val="single" w:sz="4" w:space="0" w:color="auto"/>
            </w:tcBorders>
            <w:hideMark/>
          </w:tcPr>
          <w:p w14:paraId="30207382"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7FC0A1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B1BA8E3" w14:textId="60E85CDF"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336374"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F2ADD7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A7EDF4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11159C42" w14:textId="77777777" w:rsidTr="00126818">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4B0DB33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70" w:type="dxa"/>
            <w:gridSpan w:val="7"/>
            <w:tcBorders>
              <w:top w:val="single" w:sz="4" w:space="0" w:color="auto"/>
              <w:left w:val="single" w:sz="4" w:space="0" w:color="auto"/>
              <w:bottom w:val="single" w:sz="4" w:space="0" w:color="auto"/>
              <w:right w:val="single" w:sz="4" w:space="0" w:color="auto"/>
            </w:tcBorders>
            <w:hideMark/>
          </w:tcPr>
          <w:p w14:paraId="67A070D5" w14:textId="0596F4F7" w:rsidR="005D26EA" w:rsidRPr="00F52EEF" w:rsidRDefault="00336374"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Prerekvizity: </w:t>
            </w:r>
            <w:r w:rsidR="005D26EA" w:rsidRPr="00F52EEF">
              <w:rPr>
                <w:rFonts w:asciiTheme="minorHAnsi" w:eastAsia="Calibri" w:hAnsiTheme="minorHAnsi" w:cstheme="minorHAnsi"/>
              </w:rPr>
              <w:t>Teorie marketingov</w:t>
            </w:r>
            <w:ins w:id="4486" w:author="Radim Bačuvčík" w:date="2020-02-06T10:04:00Z">
              <w:r w:rsidR="00522A4C">
                <w:rPr>
                  <w:rFonts w:asciiTheme="minorHAnsi" w:eastAsia="Calibri" w:hAnsiTheme="minorHAnsi" w:cstheme="minorHAnsi"/>
                </w:rPr>
                <w:t>é</w:t>
              </w:r>
            </w:ins>
            <w:del w:id="4487" w:author="Radim Bačuvčík" w:date="2020-02-06T10:04:00Z">
              <w:r w:rsidR="005D26EA" w:rsidRPr="00F52EEF" w:rsidDel="00522A4C">
                <w:rPr>
                  <w:rFonts w:asciiTheme="minorHAnsi" w:eastAsia="Calibri" w:hAnsiTheme="minorHAnsi" w:cstheme="minorHAnsi"/>
                </w:rPr>
                <w:delText>ých</w:delText>
              </w:r>
            </w:del>
            <w:r w:rsidR="005D26EA" w:rsidRPr="00F52EEF">
              <w:rPr>
                <w:rFonts w:asciiTheme="minorHAnsi" w:eastAsia="Calibri" w:hAnsiTheme="minorHAnsi" w:cstheme="minorHAnsi"/>
              </w:rPr>
              <w:t xml:space="preserve"> komunikac</w:t>
            </w:r>
            <w:ins w:id="4488" w:author="Radim Bačuvčík" w:date="2020-02-06T10:04:00Z">
              <w:r w:rsidR="00522A4C">
                <w:rPr>
                  <w:rFonts w:asciiTheme="minorHAnsi" w:eastAsia="Calibri" w:hAnsiTheme="minorHAnsi" w:cstheme="minorHAnsi"/>
                </w:rPr>
                <w:t>e</w:t>
              </w:r>
            </w:ins>
            <w:del w:id="4489" w:author="Radim Bačuvčík" w:date="2020-02-06T10:04:00Z">
              <w:r w:rsidR="005D26EA" w:rsidRPr="00F52EEF" w:rsidDel="00522A4C">
                <w:rPr>
                  <w:rFonts w:asciiTheme="minorHAnsi" w:eastAsia="Calibri" w:hAnsiTheme="minorHAnsi" w:cstheme="minorHAnsi"/>
                </w:rPr>
                <w:delText>í</w:delText>
              </w:r>
            </w:del>
            <w:r w:rsidRPr="00F52EEF">
              <w:rPr>
                <w:rFonts w:asciiTheme="minorHAnsi" w:eastAsia="Calibri" w:hAnsiTheme="minorHAnsi" w:cstheme="minorHAnsi"/>
              </w:rPr>
              <w:t xml:space="preserve">, </w:t>
            </w:r>
            <w:r w:rsidR="005D26EA" w:rsidRPr="00F52EEF">
              <w:rPr>
                <w:rFonts w:asciiTheme="minorHAnsi" w:eastAsia="Calibri" w:hAnsiTheme="minorHAnsi" w:cstheme="minorHAnsi"/>
              </w:rPr>
              <w:t>Marketing 2</w:t>
            </w:r>
          </w:p>
        </w:tc>
      </w:tr>
      <w:tr w:rsidR="005D26EA" w:rsidRPr="00F52EEF" w14:paraId="497C0B30" w14:textId="77777777" w:rsidTr="00126818">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051853A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7" w:type="dxa"/>
            <w:gridSpan w:val="4"/>
            <w:tcBorders>
              <w:top w:val="single" w:sz="4" w:space="0" w:color="auto"/>
              <w:left w:val="single" w:sz="4" w:space="0" w:color="auto"/>
              <w:bottom w:val="single" w:sz="4" w:space="0" w:color="auto"/>
              <w:right w:val="single" w:sz="4" w:space="0" w:color="auto"/>
            </w:tcBorders>
          </w:tcPr>
          <w:p w14:paraId="62A37F55" w14:textId="2B97A78C" w:rsidR="005D26EA" w:rsidRPr="00F52EEF" w:rsidRDefault="006904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558D8A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2C7CC41B" w14:textId="41643472" w:rsidR="005D26EA" w:rsidRPr="00F52EEF" w:rsidRDefault="006904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28ECF4B6" w14:textId="77777777" w:rsidTr="00126818">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36C5FFF0"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70" w:type="dxa"/>
            <w:gridSpan w:val="7"/>
            <w:tcBorders>
              <w:top w:val="single" w:sz="4" w:space="0" w:color="auto"/>
              <w:left w:val="single" w:sz="4" w:space="0" w:color="auto"/>
              <w:bottom w:val="nil"/>
              <w:right w:val="single" w:sz="4" w:space="0" w:color="auto"/>
            </w:tcBorders>
          </w:tcPr>
          <w:p w14:paraId="64F8694F"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7D12ABF" w14:textId="77777777" w:rsidTr="00126818">
        <w:trPr>
          <w:trHeight w:val="554"/>
        </w:trPr>
        <w:tc>
          <w:tcPr>
            <w:tcW w:w="10672" w:type="dxa"/>
            <w:gridSpan w:val="8"/>
            <w:tcBorders>
              <w:top w:val="nil"/>
              <w:left w:val="single" w:sz="4" w:space="0" w:color="auto"/>
              <w:bottom w:val="single" w:sz="4" w:space="0" w:color="auto"/>
              <w:right w:val="single" w:sz="4" w:space="0" w:color="auto"/>
            </w:tcBorders>
            <w:hideMark/>
          </w:tcPr>
          <w:p w14:paraId="2574AB0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Celkové hodnocení studentů se skládá ze součtu bodů za vypracovaný semestrální projekt, průběžné hodnocení a aktivní účast a z bodů získaných za závěrečný písemný test. Poměr průběžného a závěrečného hodnocení je 40: 60.</w:t>
            </w:r>
          </w:p>
        </w:tc>
      </w:tr>
      <w:tr w:rsidR="005D26EA" w:rsidRPr="00F52EEF" w14:paraId="0167B6EC" w14:textId="77777777" w:rsidTr="00126818">
        <w:trPr>
          <w:trHeight w:val="197"/>
        </w:trPr>
        <w:tc>
          <w:tcPr>
            <w:tcW w:w="3902" w:type="dxa"/>
            <w:tcBorders>
              <w:top w:val="nil"/>
              <w:left w:val="single" w:sz="4" w:space="0" w:color="auto"/>
              <w:bottom w:val="single" w:sz="4" w:space="0" w:color="auto"/>
              <w:right w:val="single" w:sz="4" w:space="0" w:color="auto"/>
            </w:tcBorders>
            <w:shd w:val="clear" w:color="auto" w:fill="F7CAAC"/>
            <w:hideMark/>
          </w:tcPr>
          <w:p w14:paraId="7E618BA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70" w:type="dxa"/>
            <w:gridSpan w:val="7"/>
            <w:tcBorders>
              <w:top w:val="nil"/>
              <w:left w:val="single" w:sz="4" w:space="0" w:color="auto"/>
              <w:bottom w:val="single" w:sz="4" w:space="0" w:color="auto"/>
              <w:right w:val="single" w:sz="4" w:space="0" w:color="auto"/>
            </w:tcBorders>
            <w:hideMark/>
          </w:tcPr>
          <w:p w14:paraId="7F3723D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prof. Mgr. Peter Štarchoň, Ph.D.</w:t>
            </w:r>
          </w:p>
        </w:tc>
      </w:tr>
      <w:tr w:rsidR="005D26EA" w:rsidRPr="00F52EEF" w14:paraId="7AABB1B3" w14:textId="77777777" w:rsidTr="00126818">
        <w:trPr>
          <w:trHeight w:val="243"/>
        </w:trPr>
        <w:tc>
          <w:tcPr>
            <w:tcW w:w="3902" w:type="dxa"/>
            <w:tcBorders>
              <w:top w:val="nil"/>
              <w:left w:val="single" w:sz="4" w:space="0" w:color="auto"/>
              <w:bottom w:val="single" w:sz="4" w:space="0" w:color="auto"/>
              <w:right w:val="single" w:sz="4" w:space="0" w:color="auto"/>
            </w:tcBorders>
            <w:shd w:val="clear" w:color="auto" w:fill="F7CAAC"/>
            <w:hideMark/>
          </w:tcPr>
          <w:p w14:paraId="02E122E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70" w:type="dxa"/>
            <w:gridSpan w:val="7"/>
            <w:tcBorders>
              <w:top w:val="nil"/>
              <w:left w:val="single" w:sz="4" w:space="0" w:color="auto"/>
              <w:bottom w:val="single" w:sz="4" w:space="0" w:color="auto"/>
              <w:right w:val="single" w:sz="4" w:space="0" w:color="auto"/>
            </w:tcBorders>
          </w:tcPr>
          <w:p w14:paraId="12059181" w14:textId="5C538A9B" w:rsidR="005D26EA" w:rsidRPr="00F52EEF" w:rsidRDefault="00C1655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4D86DFD6" w14:textId="77777777" w:rsidTr="00126818">
        <w:trPr>
          <w:trHeight w:val="173"/>
        </w:trPr>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27CD1B8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70" w:type="dxa"/>
            <w:gridSpan w:val="7"/>
            <w:tcBorders>
              <w:top w:val="single" w:sz="4" w:space="0" w:color="auto"/>
              <w:left w:val="single" w:sz="4" w:space="0" w:color="auto"/>
              <w:bottom w:val="nil"/>
              <w:right w:val="single" w:sz="4" w:space="0" w:color="auto"/>
            </w:tcBorders>
            <w:hideMark/>
          </w:tcPr>
          <w:p w14:paraId="02A6A14E" w14:textId="77777777" w:rsidR="005D26EA" w:rsidRPr="00F52EEF" w:rsidRDefault="005D26EA" w:rsidP="00935F76">
            <w:pPr>
              <w:tabs>
                <w:tab w:val="left" w:pos="567"/>
              </w:tabs>
              <w:jc w:val="both"/>
              <w:rPr>
                <w:rFonts w:asciiTheme="minorHAnsi" w:hAnsiTheme="minorHAnsi" w:cstheme="minorHAnsi"/>
                <w:b/>
              </w:rPr>
            </w:pPr>
          </w:p>
        </w:tc>
      </w:tr>
      <w:tr w:rsidR="005D26EA" w:rsidRPr="00F52EEF" w14:paraId="7A51569C" w14:textId="77777777" w:rsidTr="00126818">
        <w:trPr>
          <w:trHeight w:val="232"/>
        </w:trPr>
        <w:tc>
          <w:tcPr>
            <w:tcW w:w="10672" w:type="dxa"/>
            <w:gridSpan w:val="8"/>
            <w:tcBorders>
              <w:top w:val="nil"/>
              <w:left w:val="single" w:sz="4" w:space="0" w:color="auto"/>
              <w:bottom w:val="single" w:sz="4" w:space="0" w:color="auto"/>
              <w:right w:val="single" w:sz="4" w:space="0" w:color="auto"/>
            </w:tcBorders>
          </w:tcPr>
          <w:p w14:paraId="4A45FEE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50B5DC7" w14:textId="77777777" w:rsidTr="00126818">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1D74855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70" w:type="dxa"/>
            <w:gridSpan w:val="7"/>
            <w:tcBorders>
              <w:top w:val="single" w:sz="4" w:space="0" w:color="auto"/>
              <w:left w:val="single" w:sz="4" w:space="0" w:color="auto"/>
              <w:bottom w:val="nil"/>
              <w:right w:val="single" w:sz="4" w:space="0" w:color="auto"/>
            </w:tcBorders>
          </w:tcPr>
          <w:p w14:paraId="1A2B954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6A17531" w14:textId="77777777" w:rsidTr="00126818">
        <w:trPr>
          <w:trHeight w:val="3816"/>
        </w:trPr>
        <w:tc>
          <w:tcPr>
            <w:tcW w:w="10672" w:type="dxa"/>
            <w:gridSpan w:val="8"/>
            <w:tcBorders>
              <w:top w:val="nil"/>
              <w:left w:val="single" w:sz="4" w:space="0" w:color="auto"/>
              <w:bottom w:val="single" w:sz="12" w:space="0" w:color="auto"/>
              <w:right w:val="single" w:sz="4" w:space="0" w:color="auto"/>
            </w:tcBorders>
            <w:hideMark/>
          </w:tcPr>
          <w:p w14:paraId="1CEFCA26" w14:textId="2DF6BCFB" w:rsidR="001C3C14" w:rsidRPr="001C3C14" w:rsidRDefault="005D26EA" w:rsidP="001C3C14">
            <w:pPr>
              <w:jc w:val="both"/>
              <w:textAlignment w:val="baseline"/>
              <w:rPr>
                <w:ins w:id="4490" w:author="Martin Kazík" w:date="2020-01-23T11:23:00Z"/>
                <w:rFonts w:ascii="Segoe UI" w:hAnsi="Segoe UI" w:cs="Segoe UI"/>
                <w:sz w:val="18"/>
                <w:szCs w:val="18"/>
              </w:rPr>
            </w:pPr>
            <w:del w:id="4491" w:author="Martin Kazík" w:date="2020-01-23T11:23:00Z">
              <w:r w:rsidRPr="00F52EEF">
                <w:rPr>
                  <w:rFonts w:asciiTheme="minorHAnsi" w:hAnsiTheme="minorHAnsi" w:cstheme="minorHAnsi"/>
                </w:rPr>
                <w:delText>Teoretické</w:delText>
              </w:r>
            </w:del>
            <w:ins w:id="4492" w:author="Martin Kazík" w:date="2020-01-23T11:23:00Z">
              <w:r w:rsidR="001C3C14" w:rsidRPr="001C3C14">
                <w:rPr>
                  <w:rFonts w:ascii="Calibri" w:hAnsi="Calibri" w:cs="Calibri"/>
                  <w:b/>
                  <w:bCs/>
                  <w:sz w:val="22"/>
                  <w:szCs w:val="22"/>
                </w:rPr>
                <w:t>Probíraná témata:</w:t>
              </w:r>
              <w:r w:rsidR="001C3C14" w:rsidRPr="001C3C14">
                <w:rPr>
                  <w:rFonts w:ascii="Calibri" w:hAnsi="Calibri" w:cs="Calibri"/>
                  <w:sz w:val="22"/>
                  <w:szCs w:val="22"/>
                </w:rPr>
                <w:t> </w:t>
              </w:r>
            </w:ins>
          </w:p>
          <w:p w14:paraId="362ACBB4" w14:textId="0FA22651" w:rsidR="001C3C14" w:rsidRPr="001C3C14" w:rsidRDefault="001C3C14">
            <w:pPr>
              <w:jc w:val="both"/>
              <w:textAlignment w:val="baseline"/>
              <w:rPr>
                <w:rFonts w:asciiTheme="minorHAnsi" w:hAnsiTheme="minorHAnsi" w:cstheme="minorHAnsi"/>
              </w:rPr>
              <w:pPrChange w:id="4493" w:author="Martin Kazík" w:date="2020-01-23T11:23:00Z">
                <w:pPr>
                  <w:tabs>
                    <w:tab w:val="left" w:pos="567"/>
                  </w:tabs>
                  <w:jc w:val="both"/>
                </w:pPr>
              </w:pPrChange>
            </w:pPr>
            <w:ins w:id="4494" w:author="Martin Kazík" w:date="2020-01-23T11:23:00Z">
              <w:r w:rsidRPr="001C3C14">
                <w:rPr>
                  <w:rFonts w:asciiTheme="minorHAnsi" w:hAnsiTheme="minorHAnsi" w:cstheme="minorHAnsi"/>
                </w:rPr>
                <w:t>- teoretické</w:t>
              </w:r>
            </w:ins>
            <w:r w:rsidRPr="001C3C14">
              <w:rPr>
                <w:rFonts w:asciiTheme="minorHAnsi" w:hAnsiTheme="minorHAnsi" w:cstheme="minorHAnsi"/>
              </w:rPr>
              <w:t xml:space="preserve"> vymezení</w:t>
            </w:r>
            <w:del w:id="4495" w:author="Martin Kazík" w:date="2020-01-23T11:23:00Z">
              <w:r w:rsidR="005D26EA" w:rsidRPr="00F52EEF">
                <w:rPr>
                  <w:rFonts w:asciiTheme="minorHAnsi" w:hAnsiTheme="minorHAnsi" w:cstheme="minorHAnsi"/>
                </w:rPr>
                <w:delText xml:space="preserve"> </w:delText>
              </w:r>
            </w:del>
            <w:ins w:id="4496" w:author="Martin Kazík" w:date="2020-01-23T11:23:00Z">
              <w:r w:rsidRPr="001C3C14">
                <w:rPr>
                  <w:rFonts w:asciiTheme="minorHAnsi" w:hAnsiTheme="minorHAnsi" w:cstheme="minorHAnsi"/>
                </w:rPr>
                <w:t> </w:t>
              </w:r>
            </w:ins>
            <w:r w:rsidRPr="001C3C14">
              <w:rPr>
                <w:rFonts w:asciiTheme="minorHAnsi" w:hAnsiTheme="minorHAnsi" w:cstheme="minorHAnsi"/>
              </w:rPr>
              <w:t>direct</w:t>
            </w:r>
            <w:del w:id="4497" w:author="Martin Kazík" w:date="2020-01-23T11:23:00Z">
              <w:r w:rsidR="005D26EA" w:rsidRPr="00F52EEF">
                <w:rPr>
                  <w:rFonts w:asciiTheme="minorHAnsi" w:hAnsiTheme="minorHAnsi" w:cstheme="minorHAnsi"/>
                </w:rPr>
                <w:delText xml:space="preserve"> </w:delText>
              </w:r>
            </w:del>
            <w:ins w:id="4498" w:author="Martin Kazík" w:date="2020-01-23T11:23:00Z">
              <w:r w:rsidRPr="001C3C14">
                <w:rPr>
                  <w:rFonts w:asciiTheme="minorHAnsi" w:hAnsiTheme="minorHAnsi" w:cstheme="minorHAnsi"/>
                </w:rPr>
                <w:t> </w:t>
              </w:r>
            </w:ins>
            <w:r w:rsidRPr="001C3C14">
              <w:rPr>
                <w:rFonts w:asciiTheme="minorHAnsi" w:hAnsiTheme="minorHAnsi" w:cstheme="minorHAnsi"/>
              </w:rPr>
              <w:t>(přímého) marketingu. Vývoj</w:t>
            </w:r>
            <w:del w:id="4499" w:author="Martin Kazík" w:date="2020-01-23T11:23:00Z">
              <w:r w:rsidR="005D26EA" w:rsidRPr="00F52EEF">
                <w:rPr>
                  <w:rFonts w:asciiTheme="minorHAnsi" w:hAnsiTheme="minorHAnsi" w:cstheme="minorHAnsi"/>
                </w:rPr>
                <w:delText xml:space="preserve"> </w:delText>
              </w:r>
            </w:del>
            <w:ins w:id="4500" w:author="Martin Kazík" w:date="2020-01-23T11:23:00Z">
              <w:r w:rsidRPr="001C3C14">
                <w:rPr>
                  <w:rFonts w:asciiTheme="minorHAnsi" w:hAnsiTheme="minorHAnsi" w:cstheme="minorHAnsi"/>
                </w:rPr>
                <w:t> </w:t>
              </w:r>
            </w:ins>
            <w:r w:rsidRPr="001C3C14">
              <w:rPr>
                <w:rFonts w:asciiTheme="minorHAnsi" w:hAnsiTheme="minorHAnsi" w:cstheme="minorHAnsi"/>
              </w:rPr>
              <w:t>direct</w:t>
            </w:r>
            <w:del w:id="4501" w:author="Martin Kazík" w:date="2020-01-23T11:23:00Z">
              <w:r w:rsidR="005D26EA" w:rsidRPr="00F52EEF">
                <w:rPr>
                  <w:rFonts w:asciiTheme="minorHAnsi" w:hAnsiTheme="minorHAnsi" w:cstheme="minorHAnsi"/>
                </w:rPr>
                <w:delText xml:space="preserve"> </w:delText>
              </w:r>
            </w:del>
            <w:ins w:id="4502" w:author="Martin Kazík" w:date="2020-01-23T11:23:00Z">
              <w:r w:rsidRPr="001C3C14">
                <w:rPr>
                  <w:rFonts w:asciiTheme="minorHAnsi" w:hAnsiTheme="minorHAnsi" w:cstheme="minorHAnsi"/>
                </w:rPr>
                <w:t> </w:t>
              </w:r>
            </w:ins>
            <w:r w:rsidRPr="001C3C14">
              <w:rPr>
                <w:rFonts w:asciiTheme="minorHAnsi" w:hAnsiTheme="minorHAnsi" w:cstheme="minorHAnsi"/>
              </w:rPr>
              <w:t>marketingu</w:t>
            </w:r>
            <w:del w:id="4503" w:author="Martin Kazík" w:date="2020-01-23T11:23:00Z">
              <w:r w:rsidR="005D26EA" w:rsidRPr="00F52EEF">
                <w:rPr>
                  <w:rFonts w:asciiTheme="minorHAnsi" w:hAnsiTheme="minorHAnsi" w:cstheme="minorHAnsi"/>
                </w:rPr>
                <w:delText xml:space="preserve">. </w:delText>
              </w:r>
            </w:del>
            <w:ins w:id="4504" w:author="Martin Kazík" w:date="2020-01-23T11:23:00Z">
              <w:r w:rsidRPr="001C3C14">
                <w:rPr>
                  <w:rFonts w:asciiTheme="minorHAnsi" w:hAnsiTheme="minorHAnsi" w:cstheme="minorHAnsi"/>
                </w:rPr>
                <w:t>;  </w:t>
              </w:r>
            </w:ins>
          </w:p>
          <w:p w14:paraId="22D57F33" w14:textId="7E5F3BA1" w:rsidR="001C3C14" w:rsidRPr="001C3C14" w:rsidRDefault="005D26EA">
            <w:pPr>
              <w:textAlignment w:val="baseline"/>
              <w:rPr>
                <w:rFonts w:asciiTheme="minorHAnsi" w:hAnsiTheme="minorHAnsi" w:cstheme="minorHAnsi"/>
              </w:rPr>
              <w:pPrChange w:id="4505" w:author="Martin Kazík" w:date="2020-01-23T11:23:00Z">
                <w:pPr>
                  <w:tabs>
                    <w:tab w:val="left" w:pos="567"/>
                  </w:tabs>
                  <w:jc w:val="both"/>
                </w:pPr>
              </w:pPrChange>
            </w:pPr>
            <w:del w:id="4506" w:author="Martin Kazík" w:date="2020-01-23T11:23:00Z">
              <w:r w:rsidRPr="00F52EEF">
                <w:rPr>
                  <w:rFonts w:asciiTheme="minorHAnsi" w:hAnsiTheme="minorHAnsi" w:cstheme="minorHAnsi"/>
                </w:rPr>
                <w:delText>Vztah</w:delText>
              </w:r>
            </w:del>
            <w:ins w:id="4507" w:author="Martin Kazík" w:date="2020-01-23T11:23:00Z">
              <w:r w:rsidR="001C3C14" w:rsidRPr="001C3C14">
                <w:rPr>
                  <w:rFonts w:asciiTheme="minorHAnsi" w:hAnsiTheme="minorHAnsi" w:cstheme="minorHAnsi"/>
                </w:rPr>
                <w:t>- vztah</w:t>
              </w:r>
            </w:ins>
            <w:r w:rsidR="001C3C14" w:rsidRPr="001C3C14">
              <w:rPr>
                <w:rFonts w:asciiTheme="minorHAnsi" w:hAnsiTheme="minorHAnsi" w:cstheme="minorHAnsi"/>
              </w:rPr>
              <w:t xml:space="preserve"> marketing a marketingový mix</w:t>
            </w:r>
            <w:del w:id="4508" w:author="Martin Kazík" w:date="2020-01-23T11:23:00Z">
              <w:r w:rsidRPr="00F52EEF">
                <w:rPr>
                  <w:rFonts w:asciiTheme="minorHAnsi" w:hAnsiTheme="minorHAnsi" w:cstheme="minorHAnsi"/>
                </w:rPr>
                <w:delText xml:space="preserve"> - </w:delText>
              </w:r>
            </w:del>
            <w:ins w:id="4509" w:author="Martin Kazík" w:date="2020-01-23T11:23:00Z">
              <w:r w:rsidR="001C3C14" w:rsidRPr="001C3C14">
                <w:rPr>
                  <w:rFonts w:asciiTheme="minorHAnsi" w:hAnsiTheme="minorHAnsi" w:cstheme="minorHAnsi"/>
                </w:rPr>
                <w:t> – </w:t>
              </w:r>
            </w:ins>
            <w:r w:rsidR="001C3C14" w:rsidRPr="001C3C14">
              <w:rPr>
                <w:rFonts w:asciiTheme="minorHAnsi" w:hAnsiTheme="minorHAnsi" w:cstheme="minorHAnsi"/>
              </w:rPr>
              <w:t>přímý marketing. Přímý marketing jako prvek marketingového komunikačního mixu a jeho role v</w:t>
            </w:r>
            <w:del w:id="4510" w:author="Martin Kazík" w:date="2020-01-23T11:23:00Z">
              <w:r w:rsidRPr="00F52EEF">
                <w:rPr>
                  <w:rFonts w:asciiTheme="minorHAnsi" w:hAnsiTheme="minorHAnsi" w:cstheme="minorHAnsi"/>
                </w:rPr>
                <w:delText xml:space="preserve"> </w:delText>
              </w:r>
            </w:del>
            <w:ins w:id="4511"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něm</w:t>
            </w:r>
            <w:del w:id="4512" w:author="Martin Kazík" w:date="2020-01-23T11:23:00Z">
              <w:r w:rsidRPr="00F52EEF">
                <w:rPr>
                  <w:rFonts w:asciiTheme="minorHAnsi" w:hAnsiTheme="minorHAnsi" w:cstheme="minorHAnsi"/>
                </w:rPr>
                <w:delText>.</w:delText>
              </w:r>
            </w:del>
            <w:ins w:id="4513" w:author="Martin Kazík" w:date="2020-01-23T11:23:00Z">
              <w:r w:rsidR="001C3C14" w:rsidRPr="001C3C14">
                <w:rPr>
                  <w:rFonts w:asciiTheme="minorHAnsi" w:hAnsiTheme="minorHAnsi" w:cstheme="minorHAnsi"/>
                </w:rPr>
                <w:t>; </w:t>
              </w:r>
            </w:ins>
          </w:p>
          <w:p w14:paraId="737D93F4" w14:textId="3BF151B5" w:rsidR="001C3C14" w:rsidRPr="001C3C14" w:rsidRDefault="005D26EA">
            <w:pPr>
              <w:jc w:val="both"/>
              <w:textAlignment w:val="baseline"/>
              <w:rPr>
                <w:rFonts w:asciiTheme="minorHAnsi" w:hAnsiTheme="minorHAnsi" w:cstheme="minorHAnsi"/>
              </w:rPr>
              <w:pPrChange w:id="4514" w:author="Martin Kazík" w:date="2020-01-23T11:23:00Z">
                <w:pPr>
                  <w:tabs>
                    <w:tab w:val="left" w:pos="567"/>
                  </w:tabs>
                  <w:jc w:val="both"/>
                </w:pPr>
              </w:pPrChange>
            </w:pPr>
            <w:del w:id="4515" w:author="Martin Kazík" w:date="2020-01-23T11:23:00Z">
              <w:r w:rsidRPr="00F52EEF">
                <w:rPr>
                  <w:rFonts w:asciiTheme="minorHAnsi" w:hAnsiTheme="minorHAnsi" w:cstheme="minorHAnsi"/>
                </w:rPr>
                <w:delText xml:space="preserve">Cíle </w:delText>
              </w:r>
            </w:del>
            <w:ins w:id="4516" w:author="Martin Kazík" w:date="2020-01-23T11:23:00Z">
              <w:r w:rsidR="001C3C14" w:rsidRPr="001C3C14">
                <w:rPr>
                  <w:rFonts w:asciiTheme="minorHAnsi" w:hAnsiTheme="minorHAnsi" w:cstheme="minorHAnsi"/>
                </w:rPr>
                <w:t>- cíle </w:t>
              </w:r>
            </w:ins>
            <w:r w:rsidR="001C3C14" w:rsidRPr="001C3C14">
              <w:rPr>
                <w:rFonts w:asciiTheme="minorHAnsi" w:hAnsiTheme="minorHAnsi" w:cstheme="minorHAnsi"/>
              </w:rPr>
              <w:t>direct</w:t>
            </w:r>
            <w:del w:id="4517" w:author="Martin Kazík" w:date="2020-01-23T11:23:00Z">
              <w:r w:rsidRPr="00F52EEF">
                <w:rPr>
                  <w:rFonts w:asciiTheme="minorHAnsi" w:hAnsiTheme="minorHAnsi" w:cstheme="minorHAnsi"/>
                </w:rPr>
                <w:delText xml:space="preserve"> </w:delText>
              </w:r>
            </w:del>
            <w:ins w:id="4518"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marketingu. Výhody a nevýhody</w:t>
            </w:r>
            <w:del w:id="4519" w:author="Martin Kazík" w:date="2020-01-23T11:23:00Z">
              <w:r w:rsidRPr="00F52EEF">
                <w:rPr>
                  <w:rFonts w:asciiTheme="minorHAnsi" w:hAnsiTheme="minorHAnsi" w:cstheme="minorHAnsi"/>
                </w:rPr>
                <w:delText xml:space="preserve"> </w:delText>
              </w:r>
            </w:del>
            <w:ins w:id="4520"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direct</w:t>
            </w:r>
            <w:del w:id="4521" w:author="Martin Kazík" w:date="2020-01-23T11:23:00Z">
              <w:r w:rsidRPr="00F52EEF">
                <w:rPr>
                  <w:rFonts w:asciiTheme="minorHAnsi" w:hAnsiTheme="minorHAnsi" w:cstheme="minorHAnsi"/>
                </w:rPr>
                <w:delText xml:space="preserve"> </w:delText>
              </w:r>
            </w:del>
            <w:ins w:id="4522"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marketingu</w:t>
            </w:r>
            <w:del w:id="4523" w:author="Martin Kazík" w:date="2020-01-23T11:23:00Z">
              <w:r w:rsidRPr="00F52EEF">
                <w:rPr>
                  <w:rFonts w:asciiTheme="minorHAnsi" w:hAnsiTheme="minorHAnsi" w:cstheme="minorHAnsi"/>
                </w:rPr>
                <w:delText>.</w:delText>
              </w:r>
            </w:del>
            <w:ins w:id="4524" w:author="Martin Kazík" w:date="2020-01-23T11:23:00Z">
              <w:r w:rsidR="001C3C14" w:rsidRPr="001C3C14">
                <w:rPr>
                  <w:rFonts w:asciiTheme="minorHAnsi" w:hAnsiTheme="minorHAnsi" w:cstheme="minorHAnsi"/>
                </w:rPr>
                <w:t>; </w:t>
              </w:r>
            </w:ins>
          </w:p>
          <w:p w14:paraId="33A1DBF8" w14:textId="2AE09816" w:rsidR="001C3C14" w:rsidRPr="001C3C14" w:rsidRDefault="005D26EA">
            <w:pPr>
              <w:jc w:val="both"/>
              <w:textAlignment w:val="baseline"/>
              <w:rPr>
                <w:rFonts w:asciiTheme="minorHAnsi" w:hAnsiTheme="minorHAnsi" w:cstheme="minorHAnsi"/>
              </w:rPr>
              <w:pPrChange w:id="4525" w:author="Martin Kazík" w:date="2020-01-23T11:23:00Z">
                <w:pPr>
                  <w:tabs>
                    <w:tab w:val="left" w:pos="567"/>
                  </w:tabs>
                  <w:jc w:val="both"/>
                </w:pPr>
              </w:pPrChange>
            </w:pPr>
            <w:del w:id="4526" w:author="Martin Kazík" w:date="2020-01-23T11:23:00Z">
              <w:r w:rsidRPr="00F52EEF">
                <w:rPr>
                  <w:rFonts w:asciiTheme="minorHAnsi" w:hAnsiTheme="minorHAnsi" w:cstheme="minorHAnsi"/>
                </w:rPr>
                <w:delText xml:space="preserve">Integrovaná </w:delText>
              </w:r>
            </w:del>
            <w:ins w:id="4527" w:author="Martin Kazík" w:date="2020-01-23T11:23:00Z">
              <w:r w:rsidR="001C3C14" w:rsidRPr="001C3C14">
                <w:rPr>
                  <w:rFonts w:asciiTheme="minorHAnsi" w:hAnsiTheme="minorHAnsi" w:cstheme="minorHAnsi"/>
                </w:rPr>
                <w:t>- integrovaná </w:t>
              </w:r>
            </w:ins>
            <w:r w:rsidR="001C3C14" w:rsidRPr="001C3C14">
              <w:rPr>
                <w:rFonts w:asciiTheme="minorHAnsi" w:hAnsiTheme="minorHAnsi" w:cstheme="minorHAnsi"/>
              </w:rPr>
              <w:t>marketingová</w:t>
            </w:r>
            <w:del w:id="4528" w:author="Martin Kazík" w:date="2020-01-23T11:23:00Z">
              <w:r w:rsidRPr="00F52EEF">
                <w:rPr>
                  <w:rFonts w:asciiTheme="minorHAnsi" w:hAnsiTheme="minorHAnsi" w:cstheme="minorHAnsi"/>
                </w:rPr>
                <w:delText xml:space="preserve"> </w:delText>
              </w:r>
            </w:del>
            <w:ins w:id="4529"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komunikace</w:t>
            </w:r>
            <w:del w:id="4530" w:author="Martin Kazík" w:date="2020-01-23T11:23:00Z">
              <w:r w:rsidRPr="00F52EEF">
                <w:rPr>
                  <w:rFonts w:asciiTheme="minorHAnsi" w:hAnsiTheme="minorHAnsi" w:cstheme="minorHAnsi"/>
                </w:rPr>
                <w:delText>.</w:delText>
              </w:r>
            </w:del>
            <w:ins w:id="4531" w:author="Martin Kazík" w:date="2020-01-23T11:23:00Z">
              <w:r w:rsidR="001C3C14" w:rsidRPr="001C3C14">
                <w:rPr>
                  <w:rFonts w:asciiTheme="minorHAnsi" w:hAnsiTheme="minorHAnsi" w:cstheme="minorHAnsi"/>
                </w:rPr>
                <w:t>; </w:t>
              </w:r>
            </w:ins>
          </w:p>
          <w:p w14:paraId="63809B53" w14:textId="369EF6FE" w:rsidR="001C3C14" w:rsidRPr="001C3C14" w:rsidRDefault="005D26EA">
            <w:pPr>
              <w:jc w:val="both"/>
              <w:textAlignment w:val="baseline"/>
              <w:rPr>
                <w:rFonts w:asciiTheme="minorHAnsi" w:hAnsiTheme="minorHAnsi" w:cstheme="minorHAnsi"/>
              </w:rPr>
              <w:pPrChange w:id="4532" w:author="Martin Kazík" w:date="2020-01-23T11:23:00Z">
                <w:pPr>
                  <w:tabs>
                    <w:tab w:val="left" w:pos="567"/>
                  </w:tabs>
                  <w:jc w:val="both"/>
                </w:pPr>
              </w:pPrChange>
            </w:pPr>
            <w:del w:id="4533" w:author="Martin Kazík" w:date="2020-01-23T11:23:00Z">
              <w:r w:rsidRPr="00F52EEF">
                <w:rPr>
                  <w:rFonts w:asciiTheme="minorHAnsi" w:hAnsiTheme="minorHAnsi" w:cstheme="minorHAnsi"/>
                </w:rPr>
                <w:delText>Pravidla</w:delText>
              </w:r>
            </w:del>
            <w:ins w:id="4534" w:author="Martin Kazík" w:date="2020-01-23T11:23:00Z">
              <w:r w:rsidR="001C3C14" w:rsidRPr="001C3C14">
                <w:rPr>
                  <w:rFonts w:asciiTheme="minorHAnsi" w:hAnsiTheme="minorHAnsi" w:cstheme="minorHAnsi"/>
                </w:rPr>
                <w:t>- pravidla</w:t>
              </w:r>
            </w:ins>
            <w:r w:rsidR="001C3C14" w:rsidRPr="001C3C14">
              <w:rPr>
                <w:rFonts w:asciiTheme="minorHAnsi" w:hAnsiTheme="minorHAnsi" w:cstheme="minorHAnsi"/>
              </w:rPr>
              <w:t xml:space="preserve"> přímého marketingu</w:t>
            </w:r>
            <w:del w:id="4535" w:author="Martin Kazík" w:date="2020-01-23T11:23:00Z">
              <w:r w:rsidRPr="00F52EEF">
                <w:rPr>
                  <w:rFonts w:asciiTheme="minorHAnsi" w:hAnsiTheme="minorHAnsi" w:cstheme="minorHAnsi"/>
                </w:rPr>
                <w:delText>.</w:delText>
              </w:r>
            </w:del>
            <w:ins w:id="4536" w:author="Martin Kazík" w:date="2020-01-23T11:23:00Z">
              <w:r w:rsidR="001C3C14" w:rsidRPr="001C3C14">
                <w:rPr>
                  <w:rFonts w:asciiTheme="minorHAnsi" w:hAnsiTheme="minorHAnsi" w:cstheme="minorHAnsi"/>
                </w:rPr>
                <w:t>; </w:t>
              </w:r>
            </w:ins>
          </w:p>
          <w:p w14:paraId="57D39E03" w14:textId="621A6741" w:rsidR="001C3C14" w:rsidRPr="001C3C14" w:rsidRDefault="005D26EA">
            <w:pPr>
              <w:jc w:val="both"/>
              <w:textAlignment w:val="baseline"/>
              <w:rPr>
                <w:rFonts w:asciiTheme="minorHAnsi" w:hAnsiTheme="minorHAnsi" w:cstheme="minorHAnsi"/>
              </w:rPr>
              <w:pPrChange w:id="4537" w:author="Martin Kazík" w:date="2020-01-23T11:23:00Z">
                <w:pPr>
                  <w:tabs>
                    <w:tab w:val="left" w:pos="567"/>
                  </w:tabs>
                  <w:jc w:val="both"/>
                </w:pPr>
              </w:pPrChange>
            </w:pPr>
            <w:del w:id="4538" w:author="Martin Kazík" w:date="2020-01-23T11:23:00Z">
              <w:r w:rsidRPr="00F52EEF">
                <w:rPr>
                  <w:rFonts w:asciiTheme="minorHAnsi" w:hAnsiTheme="minorHAnsi" w:cstheme="minorHAnsi"/>
                </w:rPr>
                <w:delText>Tvorba</w:delText>
              </w:r>
            </w:del>
            <w:ins w:id="4539" w:author="Martin Kazík" w:date="2020-01-23T11:23:00Z">
              <w:r w:rsidR="001C3C14" w:rsidRPr="001C3C14">
                <w:rPr>
                  <w:rFonts w:asciiTheme="minorHAnsi" w:hAnsiTheme="minorHAnsi" w:cstheme="minorHAnsi"/>
                </w:rPr>
                <w:t>- tvorba</w:t>
              </w:r>
            </w:ins>
            <w:r w:rsidR="001C3C14" w:rsidRPr="001C3C14">
              <w:rPr>
                <w:rFonts w:asciiTheme="minorHAnsi" w:hAnsiTheme="minorHAnsi" w:cstheme="minorHAnsi"/>
              </w:rPr>
              <w:t xml:space="preserve"> a správa databází. Interní a externí zdroje informací. Informace o</w:t>
            </w:r>
            <w:del w:id="4540" w:author="Martin Kazík" w:date="2020-01-23T11:23:00Z">
              <w:r w:rsidRPr="00F52EEF">
                <w:rPr>
                  <w:rFonts w:asciiTheme="minorHAnsi" w:hAnsiTheme="minorHAnsi" w:cstheme="minorHAnsi"/>
                </w:rPr>
                <w:delText xml:space="preserve"> </w:delText>
              </w:r>
            </w:del>
            <w:ins w:id="4541"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zákaznících. Databázový model komunikace</w:t>
            </w:r>
            <w:del w:id="4542" w:author="Martin Kazík" w:date="2020-01-23T11:23:00Z">
              <w:r w:rsidRPr="00F52EEF">
                <w:rPr>
                  <w:rFonts w:asciiTheme="minorHAnsi" w:hAnsiTheme="minorHAnsi" w:cstheme="minorHAnsi"/>
                </w:rPr>
                <w:delText>.</w:delText>
              </w:r>
            </w:del>
            <w:ins w:id="4543" w:author="Martin Kazík" w:date="2020-01-23T11:23:00Z">
              <w:r w:rsidR="001C3C14" w:rsidRPr="001C3C14">
                <w:rPr>
                  <w:rFonts w:asciiTheme="minorHAnsi" w:hAnsiTheme="minorHAnsi" w:cstheme="minorHAnsi"/>
                </w:rPr>
                <w:t>; </w:t>
              </w:r>
            </w:ins>
          </w:p>
          <w:p w14:paraId="6C61B147" w14:textId="2A82EDD0" w:rsidR="001C3C14" w:rsidRPr="001C3C14" w:rsidRDefault="005D26EA">
            <w:pPr>
              <w:jc w:val="both"/>
              <w:textAlignment w:val="baseline"/>
              <w:rPr>
                <w:rFonts w:asciiTheme="minorHAnsi" w:hAnsiTheme="minorHAnsi" w:cstheme="minorHAnsi"/>
              </w:rPr>
              <w:pPrChange w:id="4544" w:author="Martin Kazík" w:date="2020-01-23T11:23:00Z">
                <w:pPr>
                  <w:tabs>
                    <w:tab w:val="left" w:pos="567"/>
                  </w:tabs>
                  <w:jc w:val="both"/>
                </w:pPr>
              </w:pPrChange>
            </w:pPr>
            <w:del w:id="4545" w:author="Martin Kazík" w:date="2020-01-23T11:23:00Z">
              <w:r w:rsidRPr="00F52EEF">
                <w:rPr>
                  <w:rFonts w:asciiTheme="minorHAnsi" w:hAnsiTheme="minorHAnsi" w:cstheme="minorHAnsi"/>
                </w:rPr>
                <w:delText>Strategická</w:delText>
              </w:r>
            </w:del>
            <w:ins w:id="4546" w:author="Martin Kazík" w:date="2020-01-23T11:23:00Z">
              <w:r w:rsidR="001C3C14" w:rsidRPr="001C3C14">
                <w:rPr>
                  <w:rFonts w:asciiTheme="minorHAnsi" w:hAnsiTheme="minorHAnsi" w:cstheme="minorHAnsi"/>
                </w:rPr>
                <w:t>- strategická</w:t>
              </w:r>
            </w:ins>
            <w:r w:rsidR="001C3C14" w:rsidRPr="001C3C14">
              <w:rPr>
                <w:rFonts w:asciiTheme="minorHAnsi" w:hAnsiTheme="minorHAnsi" w:cstheme="minorHAnsi"/>
              </w:rPr>
              <w:t xml:space="preserve"> úloha databázového marketing. Integrovaný databázový marketing</w:t>
            </w:r>
            <w:del w:id="4547" w:author="Martin Kazík" w:date="2020-01-23T11:23:00Z">
              <w:r w:rsidRPr="00F52EEF">
                <w:rPr>
                  <w:rFonts w:asciiTheme="minorHAnsi" w:hAnsiTheme="minorHAnsi" w:cstheme="minorHAnsi"/>
                </w:rPr>
                <w:delText>.</w:delText>
              </w:r>
            </w:del>
            <w:ins w:id="4548" w:author="Martin Kazík" w:date="2020-01-23T11:23:00Z">
              <w:r w:rsidR="001C3C14" w:rsidRPr="001C3C14">
                <w:rPr>
                  <w:rFonts w:asciiTheme="minorHAnsi" w:hAnsiTheme="minorHAnsi" w:cstheme="minorHAnsi"/>
                </w:rPr>
                <w:t>; </w:t>
              </w:r>
            </w:ins>
          </w:p>
          <w:p w14:paraId="7ADAE8FA" w14:textId="789B6A64" w:rsidR="001C3C14" w:rsidRPr="001C3C14" w:rsidRDefault="005D26EA">
            <w:pPr>
              <w:jc w:val="both"/>
              <w:textAlignment w:val="baseline"/>
              <w:rPr>
                <w:rFonts w:asciiTheme="minorHAnsi" w:hAnsiTheme="minorHAnsi" w:cstheme="minorHAnsi"/>
              </w:rPr>
              <w:pPrChange w:id="4549" w:author="Martin Kazík" w:date="2020-01-23T11:23:00Z">
                <w:pPr>
                  <w:tabs>
                    <w:tab w:val="left" w:pos="567"/>
                  </w:tabs>
                  <w:jc w:val="both"/>
                </w:pPr>
              </w:pPrChange>
            </w:pPr>
            <w:del w:id="4550" w:author="Martin Kazík" w:date="2020-01-23T11:23:00Z">
              <w:r w:rsidRPr="00F52EEF">
                <w:rPr>
                  <w:rFonts w:asciiTheme="minorHAnsi" w:hAnsiTheme="minorHAnsi" w:cstheme="minorHAnsi"/>
                </w:rPr>
                <w:delText>Význam</w:delText>
              </w:r>
            </w:del>
            <w:ins w:id="4551" w:author="Martin Kazík" w:date="2020-01-23T11:23:00Z">
              <w:r w:rsidR="001C3C14" w:rsidRPr="001C3C14">
                <w:rPr>
                  <w:rFonts w:asciiTheme="minorHAnsi" w:hAnsiTheme="minorHAnsi" w:cstheme="minorHAnsi"/>
                </w:rPr>
                <w:t>- význam</w:t>
              </w:r>
            </w:ins>
            <w:r w:rsidR="001C3C14" w:rsidRPr="001C3C14">
              <w:rPr>
                <w:rFonts w:asciiTheme="minorHAnsi" w:hAnsiTheme="minorHAnsi" w:cstheme="minorHAnsi"/>
              </w:rPr>
              <w:t xml:space="preserve"> budování vztahů se</w:t>
            </w:r>
            <w:del w:id="4552" w:author="Martin Kazík" w:date="2020-01-23T11:23:00Z">
              <w:r w:rsidRPr="00F52EEF">
                <w:rPr>
                  <w:rFonts w:asciiTheme="minorHAnsi" w:hAnsiTheme="minorHAnsi" w:cstheme="minorHAnsi"/>
                </w:rPr>
                <w:delText xml:space="preserve"> </w:delText>
              </w:r>
            </w:del>
            <w:ins w:id="4553"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zákazníky. Vztah profitabilita a spokojenost</w:t>
            </w:r>
            <w:del w:id="4554" w:author="Martin Kazík" w:date="2020-01-23T11:23:00Z">
              <w:r w:rsidRPr="00F52EEF">
                <w:rPr>
                  <w:rFonts w:asciiTheme="minorHAnsi" w:hAnsiTheme="minorHAnsi" w:cstheme="minorHAnsi"/>
                </w:rPr>
                <w:delText xml:space="preserve"> </w:delText>
              </w:r>
            </w:del>
            <w:ins w:id="4555"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zákazníků</w:t>
            </w:r>
            <w:del w:id="4556" w:author="Martin Kazík" w:date="2020-01-23T11:23:00Z">
              <w:r w:rsidRPr="00F52EEF">
                <w:rPr>
                  <w:rFonts w:asciiTheme="minorHAnsi" w:hAnsiTheme="minorHAnsi" w:cstheme="minorHAnsi"/>
                </w:rPr>
                <w:delText>.</w:delText>
              </w:r>
            </w:del>
            <w:ins w:id="4557" w:author="Martin Kazík" w:date="2020-01-23T11:23:00Z">
              <w:r w:rsidR="001C3C14" w:rsidRPr="001C3C14">
                <w:rPr>
                  <w:rFonts w:asciiTheme="minorHAnsi" w:hAnsiTheme="minorHAnsi" w:cstheme="minorHAnsi"/>
                </w:rPr>
                <w:t>; </w:t>
              </w:r>
            </w:ins>
          </w:p>
          <w:p w14:paraId="3B28A626" w14:textId="6A940878" w:rsidR="001C3C14" w:rsidRPr="001C3C14" w:rsidRDefault="005D26EA">
            <w:pPr>
              <w:jc w:val="both"/>
              <w:textAlignment w:val="baseline"/>
              <w:rPr>
                <w:rFonts w:asciiTheme="minorHAnsi" w:hAnsiTheme="minorHAnsi" w:cstheme="minorHAnsi"/>
              </w:rPr>
              <w:pPrChange w:id="4558" w:author="Martin Kazík" w:date="2020-01-23T11:23:00Z">
                <w:pPr>
                  <w:tabs>
                    <w:tab w:val="left" w:pos="567"/>
                  </w:tabs>
                  <w:jc w:val="both"/>
                </w:pPr>
              </w:pPrChange>
            </w:pPr>
            <w:del w:id="4559" w:author="Martin Kazík" w:date="2020-01-23T11:23:00Z">
              <w:r w:rsidRPr="00F52EEF">
                <w:rPr>
                  <w:rFonts w:asciiTheme="minorHAnsi" w:hAnsiTheme="minorHAnsi" w:cstheme="minorHAnsi"/>
                </w:rPr>
                <w:delText>Tradiční</w:delText>
              </w:r>
            </w:del>
            <w:ins w:id="4560" w:author="Martin Kazík" w:date="2020-01-23T11:23:00Z">
              <w:r w:rsidR="001C3C14" w:rsidRPr="001C3C14">
                <w:rPr>
                  <w:rFonts w:asciiTheme="minorHAnsi" w:hAnsiTheme="minorHAnsi" w:cstheme="minorHAnsi"/>
                </w:rPr>
                <w:t>- tradiční</w:t>
              </w:r>
            </w:ins>
            <w:r w:rsidR="001C3C14" w:rsidRPr="001C3C14">
              <w:rPr>
                <w:rFonts w:asciiTheme="minorHAnsi" w:hAnsiTheme="minorHAnsi" w:cstheme="minorHAnsi"/>
              </w:rPr>
              <w:t xml:space="preserve"> nástroje přímého marketingu –</w:t>
            </w:r>
            <w:del w:id="4561" w:author="Martin Kazík" w:date="2020-01-23T11:23:00Z">
              <w:r w:rsidRPr="00F52EEF">
                <w:rPr>
                  <w:rFonts w:asciiTheme="minorHAnsi" w:hAnsiTheme="minorHAnsi" w:cstheme="minorHAnsi"/>
                </w:rPr>
                <w:delText xml:space="preserve"> </w:delText>
              </w:r>
            </w:del>
            <w:ins w:id="4562"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základní charakteristika.</w:t>
            </w:r>
            <w:del w:id="4563" w:author="Martin Kazík" w:date="2020-01-23T11:23:00Z">
              <w:r w:rsidRPr="00F52EEF">
                <w:rPr>
                  <w:rFonts w:asciiTheme="minorHAnsi" w:hAnsiTheme="minorHAnsi" w:cstheme="minorHAnsi"/>
                </w:rPr>
                <w:delText xml:space="preserve"> </w:delText>
              </w:r>
            </w:del>
            <w:ins w:id="4564"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Direct</w:t>
            </w:r>
            <w:del w:id="4565" w:author="Martin Kazík" w:date="2020-01-23T11:23:00Z">
              <w:r w:rsidRPr="00F52EEF">
                <w:rPr>
                  <w:rFonts w:asciiTheme="minorHAnsi" w:hAnsiTheme="minorHAnsi" w:cstheme="minorHAnsi"/>
                </w:rPr>
                <w:delText xml:space="preserve"> </w:delText>
              </w:r>
            </w:del>
            <w:ins w:id="4566"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mail.</w:t>
            </w:r>
            <w:del w:id="4567" w:author="Martin Kazík" w:date="2020-01-23T11:23:00Z">
              <w:r w:rsidRPr="00F52EEF">
                <w:rPr>
                  <w:rFonts w:asciiTheme="minorHAnsi" w:hAnsiTheme="minorHAnsi" w:cstheme="minorHAnsi"/>
                </w:rPr>
                <w:delText xml:space="preserve"> </w:delText>
              </w:r>
            </w:del>
            <w:ins w:id="4568"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Telemarketing – aktivní, pasivní.</w:t>
            </w:r>
            <w:del w:id="4569" w:author="Martin Kazík" w:date="2020-01-23T11:23:00Z">
              <w:r w:rsidRPr="00F52EEF">
                <w:rPr>
                  <w:rFonts w:asciiTheme="minorHAnsi" w:hAnsiTheme="minorHAnsi" w:cstheme="minorHAnsi"/>
                </w:rPr>
                <w:delText xml:space="preserve"> </w:delText>
              </w:r>
            </w:del>
            <w:ins w:id="4570"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Teleshopping. Reklama s přímou odezvou. Katalogový marketing.</w:t>
            </w:r>
            <w:del w:id="4571" w:author="Martin Kazík" w:date="2020-01-23T11:23:00Z">
              <w:r w:rsidRPr="00F52EEF">
                <w:rPr>
                  <w:rFonts w:asciiTheme="minorHAnsi" w:hAnsiTheme="minorHAnsi" w:cstheme="minorHAnsi"/>
                </w:rPr>
                <w:delText xml:space="preserve"> </w:delText>
              </w:r>
            </w:del>
            <w:ins w:id="4572"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Zákaznické kluby</w:t>
            </w:r>
            <w:del w:id="4573" w:author="Martin Kazík" w:date="2020-01-23T11:23:00Z">
              <w:r w:rsidRPr="00F52EEF">
                <w:rPr>
                  <w:rFonts w:asciiTheme="minorHAnsi" w:hAnsiTheme="minorHAnsi" w:cstheme="minorHAnsi"/>
                </w:rPr>
                <w:delText>.</w:delText>
              </w:r>
            </w:del>
            <w:ins w:id="4574" w:author="Martin Kazík" w:date="2020-01-23T11:23:00Z">
              <w:r w:rsidR="001C3C14" w:rsidRPr="001C3C14">
                <w:rPr>
                  <w:rFonts w:asciiTheme="minorHAnsi" w:hAnsiTheme="minorHAnsi" w:cstheme="minorHAnsi"/>
                </w:rPr>
                <w:t>; </w:t>
              </w:r>
            </w:ins>
          </w:p>
          <w:p w14:paraId="217AC5DD" w14:textId="751199E5" w:rsidR="001C3C14" w:rsidRPr="001C3C14" w:rsidRDefault="005D26EA">
            <w:pPr>
              <w:jc w:val="both"/>
              <w:textAlignment w:val="baseline"/>
              <w:rPr>
                <w:rFonts w:asciiTheme="minorHAnsi" w:hAnsiTheme="minorHAnsi" w:cstheme="minorHAnsi"/>
              </w:rPr>
              <w:pPrChange w:id="4575" w:author="Martin Kazík" w:date="2020-01-23T11:23:00Z">
                <w:pPr>
                  <w:tabs>
                    <w:tab w:val="left" w:pos="567"/>
                  </w:tabs>
                  <w:jc w:val="both"/>
                </w:pPr>
              </w:pPrChange>
            </w:pPr>
            <w:del w:id="4576" w:author="Martin Kazík" w:date="2020-01-23T11:23:00Z">
              <w:r w:rsidRPr="00F52EEF">
                <w:rPr>
                  <w:rFonts w:asciiTheme="minorHAnsi" w:hAnsiTheme="minorHAnsi" w:cstheme="minorHAnsi"/>
                </w:rPr>
                <w:delText>Nová</w:delText>
              </w:r>
            </w:del>
            <w:ins w:id="4577" w:author="Martin Kazík" w:date="2020-01-23T11:23:00Z">
              <w:r w:rsidR="001C3C14" w:rsidRPr="001C3C14">
                <w:rPr>
                  <w:rFonts w:asciiTheme="minorHAnsi" w:hAnsiTheme="minorHAnsi" w:cstheme="minorHAnsi"/>
                </w:rPr>
                <w:t>- nová</w:t>
              </w:r>
            </w:ins>
            <w:r w:rsidR="001C3C14" w:rsidRPr="001C3C14">
              <w:rPr>
                <w:rFonts w:asciiTheme="minorHAnsi" w:hAnsiTheme="minorHAnsi" w:cstheme="minorHAnsi"/>
              </w:rPr>
              <w:t xml:space="preserve"> úroveň</w:t>
            </w:r>
            <w:del w:id="4578" w:author="Martin Kazík" w:date="2020-01-23T11:23:00Z">
              <w:r w:rsidRPr="00F52EEF">
                <w:rPr>
                  <w:rFonts w:asciiTheme="minorHAnsi" w:hAnsiTheme="minorHAnsi" w:cstheme="minorHAnsi"/>
                </w:rPr>
                <w:delText xml:space="preserve"> </w:delText>
              </w:r>
            </w:del>
            <w:ins w:id="4579"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direct</w:t>
            </w:r>
            <w:del w:id="4580" w:author="Martin Kazík" w:date="2020-01-23T11:23:00Z">
              <w:r w:rsidRPr="00F52EEF">
                <w:rPr>
                  <w:rFonts w:asciiTheme="minorHAnsi" w:hAnsiTheme="minorHAnsi" w:cstheme="minorHAnsi"/>
                </w:rPr>
                <w:delText xml:space="preserve"> </w:delText>
              </w:r>
            </w:del>
            <w:ins w:id="4581"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marketingu. Nové komunikační a</w:t>
            </w:r>
            <w:del w:id="4582" w:author="Martin Kazík" w:date="2020-01-23T11:23:00Z">
              <w:r w:rsidRPr="00F52EEF">
                <w:rPr>
                  <w:rFonts w:asciiTheme="minorHAnsi" w:hAnsiTheme="minorHAnsi" w:cstheme="minorHAnsi"/>
                </w:rPr>
                <w:delText xml:space="preserve"> </w:delText>
              </w:r>
            </w:del>
            <w:ins w:id="4583"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distribuční média v přímém marketingu. Mobilní marketing.</w:t>
            </w:r>
            <w:del w:id="4584" w:author="Martin Kazík" w:date="2020-01-23T11:23:00Z">
              <w:r w:rsidRPr="00F52EEF">
                <w:rPr>
                  <w:rFonts w:asciiTheme="minorHAnsi" w:hAnsiTheme="minorHAnsi" w:cstheme="minorHAnsi"/>
                </w:rPr>
                <w:delText xml:space="preserve"> </w:delText>
              </w:r>
            </w:del>
            <w:ins w:id="4585"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Proximity</w:t>
            </w:r>
            <w:del w:id="4586" w:author="Martin Kazík" w:date="2020-01-23T11:23:00Z">
              <w:r w:rsidRPr="00F52EEF">
                <w:rPr>
                  <w:rFonts w:asciiTheme="minorHAnsi" w:hAnsiTheme="minorHAnsi" w:cstheme="minorHAnsi"/>
                </w:rPr>
                <w:delText xml:space="preserve"> </w:delText>
              </w:r>
            </w:del>
            <w:ins w:id="4587"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marketing</w:t>
            </w:r>
            <w:del w:id="4588" w:author="Martin Kazík" w:date="2020-01-23T11:23:00Z">
              <w:r w:rsidRPr="00F52EEF">
                <w:rPr>
                  <w:rFonts w:asciiTheme="minorHAnsi" w:hAnsiTheme="minorHAnsi" w:cstheme="minorHAnsi"/>
                </w:rPr>
                <w:delText xml:space="preserve">. </w:delText>
              </w:r>
            </w:del>
            <w:ins w:id="4589" w:author="Martin Kazík" w:date="2020-01-23T11:23:00Z">
              <w:r w:rsidR="001C3C14" w:rsidRPr="001C3C14">
                <w:rPr>
                  <w:rFonts w:asciiTheme="minorHAnsi" w:hAnsiTheme="minorHAnsi" w:cstheme="minorHAnsi"/>
                </w:rPr>
                <w:t>; </w:t>
              </w:r>
            </w:ins>
          </w:p>
          <w:p w14:paraId="7E0582C0" w14:textId="27596D91" w:rsidR="001C3C14" w:rsidRPr="001C3C14" w:rsidRDefault="005D26EA">
            <w:pPr>
              <w:jc w:val="both"/>
              <w:textAlignment w:val="baseline"/>
              <w:rPr>
                <w:rFonts w:asciiTheme="minorHAnsi" w:hAnsiTheme="minorHAnsi" w:cstheme="minorHAnsi"/>
              </w:rPr>
              <w:pPrChange w:id="4590" w:author="Martin Kazík" w:date="2020-01-23T11:23:00Z">
                <w:pPr>
                  <w:tabs>
                    <w:tab w:val="left" w:pos="567"/>
                  </w:tabs>
                  <w:jc w:val="both"/>
                </w:pPr>
              </w:pPrChange>
            </w:pPr>
            <w:del w:id="4591" w:author="Martin Kazík" w:date="2020-01-23T11:23:00Z">
              <w:r w:rsidRPr="00F52EEF">
                <w:rPr>
                  <w:rFonts w:asciiTheme="minorHAnsi" w:hAnsiTheme="minorHAnsi" w:cstheme="minorHAnsi"/>
                </w:rPr>
                <w:delText>Plánování</w:delText>
              </w:r>
            </w:del>
            <w:ins w:id="4592" w:author="Martin Kazík" w:date="2020-01-23T11:23:00Z">
              <w:r w:rsidR="001C3C14" w:rsidRPr="001C3C14">
                <w:rPr>
                  <w:rFonts w:asciiTheme="minorHAnsi" w:hAnsiTheme="minorHAnsi" w:cstheme="minorHAnsi"/>
                </w:rPr>
                <w:t>- plánování</w:t>
              </w:r>
            </w:ins>
            <w:r w:rsidR="001C3C14" w:rsidRPr="001C3C14">
              <w:rPr>
                <w:rFonts w:asciiTheme="minorHAnsi" w:hAnsiTheme="minorHAnsi" w:cstheme="minorHAnsi"/>
              </w:rPr>
              <w:t xml:space="preserve"> a vývoj</w:t>
            </w:r>
            <w:del w:id="4593" w:author="Martin Kazík" w:date="2020-01-23T11:23:00Z">
              <w:r w:rsidRPr="00F52EEF">
                <w:rPr>
                  <w:rFonts w:asciiTheme="minorHAnsi" w:hAnsiTheme="minorHAnsi" w:cstheme="minorHAnsi"/>
                </w:rPr>
                <w:delText xml:space="preserve"> </w:delText>
              </w:r>
            </w:del>
            <w:ins w:id="4594"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strategie přímého marketingu. Řízení kampaně</w:t>
            </w:r>
            <w:del w:id="4595" w:author="Martin Kazík" w:date="2020-01-23T11:23:00Z">
              <w:r w:rsidRPr="00F52EEF">
                <w:rPr>
                  <w:rFonts w:asciiTheme="minorHAnsi" w:hAnsiTheme="minorHAnsi" w:cstheme="minorHAnsi"/>
                </w:rPr>
                <w:delText xml:space="preserve"> </w:delText>
              </w:r>
            </w:del>
            <w:ins w:id="4596"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direct</w:t>
            </w:r>
            <w:del w:id="4597" w:author="Martin Kazík" w:date="2020-01-23T11:23:00Z">
              <w:r w:rsidRPr="00F52EEF">
                <w:rPr>
                  <w:rFonts w:asciiTheme="minorHAnsi" w:hAnsiTheme="minorHAnsi" w:cstheme="minorHAnsi"/>
                </w:rPr>
                <w:delText xml:space="preserve"> </w:delText>
              </w:r>
            </w:del>
            <w:ins w:id="4598"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marketingu</w:t>
            </w:r>
            <w:del w:id="4599" w:author="Martin Kazík" w:date="2020-01-23T11:23:00Z">
              <w:r w:rsidRPr="00F52EEF">
                <w:rPr>
                  <w:rFonts w:asciiTheme="minorHAnsi" w:hAnsiTheme="minorHAnsi" w:cstheme="minorHAnsi"/>
                </w:rPr>
                <w:delText>.</w:delText>
              </w:r>
            </w:del>
            <w:ins w:id="4600" w:author="Martin Kazík" w:date="2020-01-23T11:23:00Z">
              <w:r w:rsidR="001C3C14" w:rsidRPr="001C3C14">
                <w:rPr>
                  <w:rFonts w:asciiTheme="minorHAnsi" w:hAnsiTheme="minorHAnsi" w:cstheme="minorHAnsi"/>
                </w:rPr>
                <w:t>; </w:t>
              </w:r>
            </w:ins>
          </w:p>
          <w:p w14:paraId="34760D4A" w14:textId="2E07A049" w:rsidR="001C3C14" w:rsidRPr="001C3C14" w:rsidRDefault="005D26EA">
            <w:pPr>
              <w:jc w:val="both"/>
              <w:textAlignment w:val="baseline"/>
              <w:rPr>
                <w:rFonts w:asciiTheme="minorHAnsi" w:hAnsiTheme="minorHAnsi" w:cstheme="minorHAnsi"/>
              </w:rPr>
              <w:pPrChange w:id="4601" w:author="Martin Kazík" w:date="2020-01-23T11:23:00Z">
                <w:pPr>
                  <w:tabs>
                    <w:tab w:val="left" w:pos="567"/>
                  </w:tabs>
                  <w:jc w:val="both"/>
                </w:pPr>
              </w:pPrChange>
            </w:pPr>
            <w:del w:id="4602" w:author="Martin Kazík" w:date="2020-01-23T11:23:00Z">
              <w:r w:rsidRPr="00F52EEF">
                <w:rPr>
                  <w:rFonts w:asciiTheme="minorHAnsi" w:hAnsiTheme="minorHAnsi" w:cstheme="minorHAnsi"/>
                </w:rPr>
                <w:delText>Přímý</w:delText>
              </w:r>
            </w:del>
            <w:ins w:id="4603" w:author="Martin Kazík" w:date="2020-01-23T11:23:00Z">
              <w:r w:rsidR="001C3C14" w:rsidRPr="001C3C14">
                <w:rPr>
                  <w:rFonts w:asciiTheme="minorHAnsi" w:hAnsiTheme="minorHAnsi" w:cstheme="minorHAnsi"/>
                </w:rPr>
                <w:t>- přímý</w:t>
              </w:r>
            </w:ins>
            <w:r w:rsidR="001C3C14" w:rsidRPr="001C3C14">
              <w:rPr>
                <w:rFonts w:asciiTheme="minorHAnsi" w:hAnsiTheme="minorHAnsi" w:cstheme="minorHAnsi"/>
              </w:rPr>
              <w:t xml:space="preserve"> marketing a společnost. Legislativa a etická samoregulace</w:t>
            </w:r>
            <w:del w:id="4604" w:author="Martin Kazík" w:date="2020-01-23T11:23:00Z">
              <w:r w:rsidRPr="00F52EEF">
                <w:rPr>
                  <w:rFonts w:asciiTheme="minorHAnsi" w:hAnsiTheme="minorHAnsi" w:cstheme="minorHAnsi"/>
                </w:rPr>
                <w:delText xml:space="preserve"> </w:delText>
              </w:r>
            </w:del>
            <w:ins w:id="4605"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direct</w:t>
            </w:r>
            <w:del w:id="4606" w:author="Martin Kazík" w:date="2020-01-23T11:23:00Z">
              <w:r w:rsidRPr="00F52EEF">
                <w:rPr>
                  <w:rFonts w:asciiTheme="minorHAnsi" w:hAnsiTheme="minorHAnsi" w:cstheme="minorHAnsi"/>
                </w:rPr>
                <w:delText xml:space="preserve"> </w:delText>
              </w:r>
            </w:del>
            <w:ins w:id="4607"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marketingu</w:t>
            </w:r>
            <w:del w:id="4608" w:author="Martin Kazík" w:date="2020-01-23T11:23:00Z">
              <w:r w:rsidRPr="00F52EEF">
                <w:rPr>
                  <w:rFonts w:asciiTheme="minorHAnsi" w:hAnsiTheme="minorHAnsi" w:cstheme="minorHAnsi"/>
                </w:rPr>
                <w:delText>.</w:delText>
              </w:r>
            </w:del>
            <w:ins w:id="4609" w:author="Martin Kazík" w:date="2020-01-23T11:23:00Z">
              <w:r w:rsidR="001C3C14" w:rsidRPr="001C3C14">
                <w:rPr>
                  <w:rFonts w:asciiTheme="minorHAnsi" w:hAnsiTheme="minorHAnsi" w:cstheme="minorHAnsi"/>
                </w:rPr>
                <w:t>; </w:t>
              </w:r>
            </w:ins>
          </w:p>
          <w:p w14:paraId="2FE8AE5E" w14:textId="1D81B7FF" w:rsidR="001C3C14" w:rsidRPr="001C3C14" w:rsidRDefault="005D26EA" w:rsidP="001C3C14">
            <w:pPr>
              <w:jc w:val="both"/>
              <w:textAlignment w:val="baseline"/>
              <w:rPr>
                <w:ins w:id="4610" w:author="Martin Kazík" w:date="2020-01-23T11:23:00Z"/>
                <w:rFonts w:asciiTheme="minorHAnsi" w:hAnsiTheme="minorHAnsi" w:cstheme="minorHAnsi"/>
              </w:rPr>
            </w:pPr>
            <w:del w:id="4611" w:author="Martin Kazík" w:date="2020-01-23T11:23:00Z">
              <w:r w:rsidRPr="00F52EEF">
                <w:rPr>
                  <w:rFonts w:asciiTheme="minorHAnsi" w:hAnsiTheme="minorHAnsi" w:cstheme="minorHAnsi"/>
                </w:rPr>
                <w:delText xml:space="preserve">Trh </w:delText>
              </w:r>
            </w:del>
            <w:ins w:id="4612" w:author="Martin Kazík" w:date="2020-01-23T11:23:00Z">
              <w:r w:rsidR="001C3C14" w:rsidRPr="001C3C14">
                <w:rPr>
                  <w:rFonts w:asciiTheme="minorHAnsi" w:hAnsiTheme="minorHAnsi" w:cstheme="minorHAnsi"/>
                </w:rPr>
                <w:t>- trh </w:t>
              </w:r>
            </w:ins>
            <w:r w:rsidR="001C3C14" w:rsidRPr="001C3C14">
              <w:rPr>
                <w:rFonts w:asciiTheme="minorHAnsi" w:hAnsiTheme="minorHAnsi" w:cstheme="minorHAnsi"/>
              </w:rPr>
              <w:t>direct</w:t>
            </w:r>
            <w:del w:id="4613" w:author="Martin Kazík" w:date="2020-01-23T11:23:00Z">
              <w:r w:rsidRPr="00F52EEF">
                <w:rPr>
                  <w:rFonts w:asciiTheme="minorHAnsi" w:hAnsiTheme="minorHAnsi" w:cstheme="minorHAnsi"/>
                </w:rPr>
                <w:delText xml:space="preserve"> </w:delText>
              </w:r>
            </w:del>
            <w:ins w:id="4614" w:author="Martin Kazík" w:date="2020-01-23T11:23:00Z">
              <w:r w:rsidR="001C3C14" w:rsidRPr="001C3C14">
                <w:rPr>
                  <w:rFonts w:asciiTheme="minorHAnsi" w:hAnsiTheme="minorHAnsi" w:cstheme="minorHAnsi"/>
                </w:rPr>
                <w:t> </w:t>
              </w:r>
            </w:ins>
            <w:r w:rsidR="001C3C14" w:rsidRPr="001C3C14">
              <w:rPr>
                <w:rFonts w:asciiTheme="minorHAnsi" w:hAnsiTheme="minorHAnsi" w:cstheme="minorHAnsi"/>
              </w:rPr>
              <w:t>marketingu.</w:t>
            </w:r>
            <w:ins w:id="4615" w:author="Martin Kazík" w:date="2020-01-23T11:23:00Z">
              <w:r w:rsidR="001C3C14" w:rsidRPr="001C3C14">
                <w:rPr>
                  <w:rFonts w:asciiTheme="minorHAnsi" w:hAnsiTheme="minorHAnsi" w:cstheme="minorHAnsi"/>
                </w:rPr>
                <w:t> </w:t>
              </w:r>
            </w:ins>
          </w:p>
          <w:p w14:paraId="0063903F" w14:textId="49B76D7A" w:rsidR="005D26EA" w:rsidRPr="00F52EEF" w:rsidRDefault="005D26EA" w:rsidP="00935F76">
            <w:pPr>
              <w:tabs>
                <w:tab w:val="left" w:pos="567"/>
              </w:tabs>
              <w:jc w:val="both"/>
              <w:rPr>
                <w:rFonts w:asciiTheme="minorHAnsi" w:hAnsiTheme="minorHAnsi" w:cstheme="minorHAnsi"/>
              </w:rPr>
            </w:pPr>
          </w:p>
        </w:tc>
      </w:tr>
      <w:tr w:rsidR="005D26EA" w:rsidRPr="00F52EEF" w14:paraId="0552F8F4" w14:textId="77777777" w:rsidTr="00126818">
        <w:trPr>
          <w:trHeight w:val="265"/>
        </w:trPr>
        <w:tc>
          <w:tcPr>
            <w:tcW w:w="4470" w:type="dxa"/>
            <w:gridSpan w:val="2"/>
            <w:tcBorders>
              <w:top w:val="nil"/>
              <w:left w:val="single" w:sz="4" w:space="0" w:color="auto"/>
              <w:bottom w:val="single" w:sz="4" w:space="0" w:color="auto"/>
              <w:right w:val="single" w:sz="4" w:space="0" w:color="auto"/>
            </w:tcBorders>
            <w:shd w:val="clear" w:color="auto" w:fill="F7CAAC"/>
            <w:hideMark/>
          </w:tcPr>
          <w:p w14:paraId="7B19840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left w:val="single" w:sz="4" w:space="0" w:color="auto"/>
              <w:bottom w:val="nil"/>
              <w:right w:val="single" w:sz="4" w:space="0" w:color="auto"/>
            </w:tcBorders>
          </w:tcPr>
          <w:p w14:paraId="1CEB2E1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C278C0E" w14:textId="77777777" w:rsidTr="00126818">
        <w:trPr>
          <w:trHeight w:val="1497"/>
        </w:trPr>
        <w:tc>
          <w:tcPr>
            <w:tcW w:w="10672" w:type="dxa"/>
            <w:gridSpan w:val="8"/>
            <w:tcBorders>
              <w:top w:val="nil"/>
              <w:left w:val="single" w:sz="4" w:space="0" w:color="auto"/>
              <w:bottom w:val="single" w:sz="4" w:space="0" w:color="auto"/>
              <w:right w:val="single" w:sz="4" w:space="0" w:color="auto"/>
            </w:tcBorders>
            <w:hideMark/>
          </w:tcPr>
          <w:p w14:paraId="5B2553A6" w14:textId="77777777" w:rsidR="005D26EA" w:rsidRPr="00403842" w:rsidRDefault="005D26EA" w:rsidP="00935F76">
            <w:pPr>
              <w:tabs>
                <w:tab w:val="left" w:pos="567"/>
              </w:tabs>
              <w:jc w:val="both"/>
              <w:rPr>
                <w:rFonts w:asciiTheme="minorHAnsi" w:hAnsiTheme="minorHAnsi" w:cstheme="minorHAnsi"/>
                <w:b/>
              </w:rPr>
            </w:pPr>
            <w:r w:rsidRPr="00403842">
              <w:rPr>
                <w:rFonts w:asciiTheme="minorHAnsi" w:hAnsiTheme="minorHAnsi" w:cstheme="minorHAnsi"/>
                <w:b/>
              </w:rPr>
              <w:t>Povinná literatura:</w:t>
            </w:r>
          </w:p>
          <w:p w14:paraId="3180B3BD" w14:textId="77777777" w:rsidR="00224600" w:rsidRDefault="00224600" w:rsidP="00224600">
            <w:pPr>
              <w:tabs>
                <w:tab w:val="left" w:pos="567"/>
              </w:tabs>
              <w:jc w:val="both"/>
              <w:rPr>
                <w:ins w:id="4616" w:author="FMK" w:date="2020-02-02T21:16:00Z"/>
                <w:rFonts w:asciiTheme="minorHAnsi" w:hAnsiTheme="minorHAnsi"/>
                <w:color w:val="FF0000"/>
              </w:rPr>
            </w:pPr>
          </w:p>
          <w:p w14:paraId="317C1CA6" w14:textId="77777777" w:rsidR="00224600" w:rsidRDefault="00224600" w:rsidP="00224600">
            <w:pPr>
              <w:tabs>
                <w:tab w:val="left" w:pos="567"/>
              </w:tabs>
              <w:jc w:val="both"/>
              <w:rPr>
                <w:ins w:id="4617" w:author="FMK" w:date="2020-02-02T21:16:00Z"/>
                <w:rFonts w:asciiTheme="minorHAnsi" w:hAnsiTheme="minorHAnsi"/>
                <w:color w:val="FF0000"/>
              </w:rPr>
            </w:pPr>
            <w:ins w:id="4618" w:author="FMK" w:date="2020-02-02T21:16:00Z">
              <w:r w:rsidRPr="00562FCD">
                <w:rPr>
                  <w:rFonts w:asciiTheme="minorHAnsi" w:hAnsiTheme="minorHAnsi"/>
                  <w:color w:val="FF0000"/>
                </w:rPr>
                <w:t>OLEJ, Marián.</w:t>
              </w:r>
              <w:r>
                <w:rPr>
                  <w:rFonts w:asciiTheme="minorHAnsi" w:hAnsiTheme="minorHAnsi"/>
                  <w:color w:val="FF0000"/>
                </w:rPr>
                <w:t xml:space="preserve"> 2015.</w:t>
              </w:r>
              <w:r w:rsidRPr="00562FCD">
                <w:rPr>
                  <w:rFonts w:asciiTheme="minorHAnsi" w:hAnsiTheme="minorHAnsi"/>
                  <w:color w:val="FF0000"/>
                </w:rPr>
                <w:t xml:space="preserve"> </w:t>
              </w:r>
              <w:r w:rsidRPr="00D835FA">
                <w:rPr>
                  <w:rFonts w:asciiTheme="minorHAnsi" w:hAnsiTheme="minorHAnsi"/>
                  <w:i/>
                  <w:color w:val="FF0000"/>
                </w:rPr>
                <w:t>Jak získávat klienty a zákazníky: referenční byznys.</w:t>
              </w:r>
              <w:r>
                <w:rPr>
                  <w:rFonts w:asciiTheme="minorHAnsi" w:hAnsiTheme="minorHAnsi"/>
                  <w:color w:val="FF0000"/>
                </w:rPr>
                <w:t xml:space="preserve"> Brno: BizBooks</w:t>
              </w:r>
              <w:r w:rsidRPr="00562FCD">
                <w:rPr>
                  <w:rFonts w:asciiTheme="minorHAnsi" w:hAnsiTheme="minorHAnsi"/>
                  <w:color w:val="FF0000"/>
                </w:rPr>
                <w:t>. ISBN 9788026504238.</w:t>
              </w:r>
            </w:ins>
          </w:p>
          <w:p w14:paraId="0163CE9F" w14:textId="77777777" w:rsidR="00224600" w:rsidRDefault="00224600" w:rsidP="00224600">
            <w:pPr>
              <w:tabs>
                <w:tab w:val="left" w:pos="567"/>
              </w:tabs>
              <w:jc w:val="both"/>
              <w:rPr>
                <w:ins w:id="4619" w:author="FMK" w:date="2020-02-02T21:16:00Z"/>
              </w:rPr>
            </w:pPr>
            <w:ins w:id="4620" w:author="FMK" w:date="2020-02-02T21:16:00Z">
              <w:r>
                <w:t xml:space="preserve"> </w:t>
              </w:r>
            </w:ins>
          </w:p>
          <w:p w14:paraId="6CFA53B8" w14:textId="77777777" w:rsidR="00224600" w:rsidRPr="00D835FA" w:rsidRDefault="00224600" w:rsidP="00224600">
            <w:pPr>
              <w:tabs>
                <w:tab w:val="left" w:pos="567"/>
              </w:tabs>
              <w:jc w:val="both"/>
              <w:rPr>
                <w:ins w:id="4621" w:author="FMK" w:date="2020-02-02T21:16:00Z"/>
                <w:rFonts w:asciiTheme="minorHAnsi" w:hAnsiTheme="minorHAnsi"/>
                <w:color w:val="FF0000"/>
              </w:rPr>
            </w:pPr>
            <w:ins w:id="4622" w:author="FMK" w:date="2020-02-02T21:16:00Z">
              <w:r w:rsidRPr="000224E5">
                <w:rPr>
                  <w:rFonts w:asciiTheme="minorHAnsi" w:hAnsiTheme="minorHAnsi"/>
                  <w:color w:val="FF0000"/>
                </w:rPr>
                <w:t>BLANEY, Bill</w:t>
              </w:r>
              <w:r>
                <w:rPr>
                  <w:rFonts w:asciiTheme="minorHAnsi" w:hAnsiTheme="minorHAnsi"/>
                  <w:color w:val="FF0000"/>
                </w:rPr>
                <w:t>. 2013</w:t>
              </w:r>
              <w:r w:rsidRPr="000224E5">
                <w:rPr>
                  <w:rFonts w:asciiTheme="minorHAnsi" w:hAnsiTheme="minorHAnsi"/>
                  <w:color w:val="FF0000"/>
                </w:rPr>
                <w:t xml:space="preserve">. </w:t>
              </w:r>
              <w:r w:rsidRPr="00D835FA">
                <w:rPr>
                  <w:rFonts w:asciiTheme="minorHAnsi" w:hAnsiTheme="minorHAnsi"/>
                  <w:i/>
                  <w:color w:val="FF0000"/>
                </w:rPr>
                <w:t>B2B A to Z: marketing tools and strategies that generate leads for your Business-to-Business company.</w:t>
              </w:r>
              <w:r w:rsidRPr="000224E5">
                <w:rPr>
                  <w:rFonts w:asciiTheme="minorHAnsi" w:hAnsiTheme="minorHAnsi"/>
                  <w:color w:val="FF0000"/>
                </w:rPr>
                <w:t xml:space="preserve"> S.l.: De</w:t>
              </w:r>
              <w:r>
                <w:rPr>
                  <w:rFonts w:asciiTheme="minorHAnsi" w:hAnsiTheme="minorHAnsi"/>
                  <w:color w:val="FF0000"/>
                </w:rPr>
                <w:t>nham Publishing</w:t>
              </w:r>
              <w:r w:rsidRPr="000224E5">
                <w:rPr>
                  <w:rFonts w:asciiTheme="minorHAnsi" w:hAnsiTheme="minorHAnsi"/>
                  <w:color w:val="FF0000"/>
                </w:rPr>
                <w:t>. ISBN 9780988497702.</w:t>
              </w:r>
            </w:ins>
          </w:p>
          <w:p w14:paraId="5A6AAF42" w14:textId="77777777" w:rsidR="00224600" w:rsidRDefault="00224600" w:rsidP="00224600">
            <w:pPr>
              <w:tabs>
                <w:tab w:val="left" w:pos="567"/>
              </w:tabs>
              <w:jc w:val="both"/>
              <w:rPr>
                <w:ins w:id="4623" w:author="FMK" w:date="2020-02-02T21:16:00Z"/>
                <w:rFonts w:asciiTheme="minorHAnsi" w:hAnsiTheme="minorHAnsi"/>
                <w:color w:val="FF0000"/>
              </w:rPr>
            </w:pPr>
          </w:p>
          <w:p w14:paraId="49D24E45" w14:textId="77777777" w:rsidR="00224600" w:rsidRDefault="00224600" w:rsidP="00224600">
            <w:pPr>
              <w:tabs>
                <w:tab w:val="left" w:pos="567"/>
              </w:tabs>
              <w:jc w:val="both"/>
              <w:rPr>
                <w:ins w:id="4624" w:author="FMK" w:date="2020-02-02T21:16:00Z"/>
                <w:rFonts w:asciiTheme="minorHAnsi" w:hAnsiTheme="minorHAnsi"/>
                <w:color w:val="FF0000"/>
              </w:rPr>
            </w:pPr>
            <w:ins w:id="4625" w:author="FMK" w:date="2020-02-02T21:16:00Z">
              <w:r w:rsidRPr="000224E5">
                <w:rPr>
                  <w:rFonts w:asciiTheme="minorHAnsi" w:hAnsiTheme="minorHAnsi"/>
                  <w:color w:val="FF0000"/>
                </w:rPr>
                <w:t xml:space="preserve">BROOKS, Margaret, John J. LOVETT a Sam CREEK. </w:t>
              </w:r>
              <w:r>
                <w:rPr>
                  <w:rFonts w:asciiTheme="minorHAnsi" w:hAnsiTheme="minorHAnsi"/>
                  <w:color w:val="FF0000"/>
                </w:rPr>
                <w:t xml:space="preserve">2013. </w:t>
              </w:r>
              <w:r w:rsidRPr="00D835FA">
                <w:rPr>
                  <w:rFonts w:asciiTheme="minorHAnsi" w:hAnsiTheme="minorHAnsi"/>
                  <w:i/>
                  <w:color w:val="FF0000"/>
                </w:rPr>
                <w:t>Developing B2B social communities: keys to growth, innovation, and customer loyalty.</w:t>
              </w:r>
              <w:r>
                <w:rPr>
                  <w:rFonts w:asciiTheme="minorHAnsi" w:hAnsiTheme="minorHAnsi"/>
                  <w:color w:val="FF0000"/>
                </w:rPr>
                <w:t xml:space="preserve"> S.l</w:t>
              </w:r>
              <w:r w:rsidRPr="000224E5">
                <w:rPr>
                  <w:rFonts w:asciiTheme="minorHAnsi" w:hAnsiTheme="minorHAnsi"/>
                  <w:color w:val="FF0000"/>
                </w:rPr>
                <w:t>: CA Techn</w:t>
              </w:r>
              <w:r>
                <w:rPr>
                  <w:rFonts w:asciiTheme="minorHAnsi" w:hAnsiTheme="minorHAnsi"/>
                  <w:color w:val="FF0000"/>
                </w:rPr>
                <w:t>ologies Press</w:t>
              </w:r>
              <w:r w:rsidRPr="000224E5">
                <w:rPr>
                  <w:rFonts w:asciiTheme="minorHAnsi" w:hAnsiTheme="minorHAnsi"/>
                  <w:color w:val="FF0000"/>
                </w:rPr>
                <w:t>. ISBN 9781430247135.</w:t>
              </w:r>
            </w:ins>
          </w:p>
          <w:p w14:paraId="4206EB2F" w14:textId="26B7CA49" w:rsidR="005D26EA" w:rsidRPr="001C3C14" w:rsidDel="00224600" w:rsidRDefault="005D26EA" w:rsidP="00935F76">
            <w:pPr>
              <w:tabs>
                <w:tab w:val="left" w:pos="567"/>
              </w:tabs>
              <w:jc w:val="both"/>
              <w:rPr>
                <w:del w:id="4626" w:author="FMK" w:date="2020-02-02T21:16:00Z"/>
                <w:rFonts w:asciiTheme="minorHAnsi" w:hAnsiTheme="minorHAnsi"/>
                <w:color w:val="FF0000"/>
                <w:rPrChange w:id="4627" w:author="Martin Kazík" w:date="2020-01-23T11:23:00Z">
                  <w:rPr>
                    <w:del w:id="4628" w:author="FMK" w:date="2020-02-02T21:16:00Z"/>
                    <w:rFonts w:asciiTheme="minorHAnsi" w:hAnsiTheme="minorHAnsi"/>
                  </w:rPr>
                </w:rPrChange>
              </w:rPr>
            </w:pPr>
            <w:del w:id="4629" w:author="FMK" w:date="2020-02-02T21:16:00Z">
              <w:r w:rsidRPr="001C3C14" w:rsidDel="00224600">
                <w:rPr>
                  <w:rFonts w:asciiTheme="minorHAnsi" w:hAnsiTheme="minorHAnsi"/>
                  <w:color w:val="FF0000"/>
                  <w:rPrChange w:id="4630" w:author="Martin Kazík" w:date="2020-01-23T11:23:00Z">
                    <w:rPr>
                      <w:rFonts w:asciiTheme="minorHAnsi" w:hAnsiTheme="minorHAnsi"/>
                    </w:rPr>
                  </w:rPrChange>
                </w:rPr>
                <w:delText xml:space="preserve">JURÁŠKOVÁ, Olga a Pavel HORŇÁK, et al. 2012. </w:delText>
              </w:r>
              <w:r w:rsidRPr="001C3C14" w:rsidDel="00224600">
                <w:rPr>
                  <w:rFonts w:asciiTheme="minorHAnsi" w:hAnsiTheme="minorHAnsi"/>
                  <w:i/>
                  <w:color w:val="FF0000"/>
                  <w:rPrChange w:id="4631" w:author="Martin Kazík" w:date="2020-01-23T11:23:00Z">
                    <w:rPr>
                      <w:rFonts w:asciiTheme="minorHAnsi" w:hAnsiTheme="minorHAnsi"/>
                      <w:i/>
                    </w:rPr>
                  </w:rPrChange>
                </w:rPr>
                <w:delText>Velký slovník marketingových komunikací.</w:delText>
              </w:r>
              <w:r w:rsidRPr="001C3C14" w:rsidDel="00224600">
                <w:rPr>
                  <w:rFonts w:asciiTheme="minorHAnsi" w:hAnsiTheme="minorHAnsi"/>
                  <w:color w:val="FF0000"/>
                  <w:rPrChange w:id="4632" w:author="Martin Kazík" w:date="2020-01-23T11:23:00Z">
                    <w:rPr>
                      <w:rFonts w:asciiTheme="minorHAnsi" w:hAnsiTheme="minorHAnsi"/>
                    </w:rPr>
                  </w:rPrChange>
                </w:rPr>
                <w:delText xml:space="preserve"> Praha: Grada Publishing. ISBN </w:delText>
              </w:r>
            </w:del>
          </w:p>
          <w:p w14:paraId="1E7948C9" w14:textId="225D0A41" w:rsidR="005D26EA" w:rsidRPr="001C3C14" w:rsidDel="00224600" w:rsidRDefault="005D26EA" w:rsidP="00935F76">
            <w:pPr>
              <w:tabs>
                <w:tab w:val="left" w:pos="567"/>
              </w:tabs>
              <w:jc w:val="both"/>
              <w:rPr>
                <w:del w:id="4633" w:author="FMK" w:date="2020-02-02T21:16:00Z"/>
                <w:rFonts w:asciiTheme="minorHAnsi" w:hAnsiTheme="minorHAnsi"/>
                <w:color w:val="FF0000"/>
                <w:rPrChange w:id="4634" w:author="Martin Kazík" w:date="2020-01-23T11:23:00Z">
                  <w:rPr>
                    <w:del w:id="4635" w:author="FMK" w:date="2020-02-02T21:16:00Z"/>
                    <w:rFonts w:asciiTheme="minorHAnsi" w:hAnsiTheme="minorHAnsi"/>
                  </w:rPr>
                </w:rPrChange>
              </w:rPr>
            </w:pPr>
            <w:del w:id="4636" w:author="FMK" w:date="2020-02-02T21:16:00Z">
              <w:r w:rsidRPr="001C3C14" w:rsidDel="00224600">
                <w:rPr>
                  <w:rFonts w:asciiTheme="minorHAnsi" w:hAnsiTheme="minorHAnsi"/>
                  <w:color w:val="FF0000"/>
                  <w:rPrChange w:id="4637" w:author="Martin Kazík" w:date="2020-01-23T11:23:00Z">
                    <w:rPr>
                      <w:rFonts w:asciiTheme="minorHAnsi" w:hAnsiTheme="minorHAnsi"/>
                    </w:rPr>
                  </w:rPrChange>
                </w:rPr>
                <w:delText>978-80-247-4354-7</w:delText>
              </w:r>
              <w:r w:rsidR="00403842" w:rsidRPr="001C3C14" w:rsidDel="00224600">
                <w:rPr>
                  <w:rFonts w:asciiTheme="minorHAnsi" w:hAnsiTheme="minorHAnsi"/>
                  <w:color w:val="FF0000"/>
                  <w:rPrChange w:id="4638" w:author="Martin Kazík" w:date="2020-01-23T11:23:00Z">
                    <w:rPr>
                      <w:rFonts w:asciiTheme="minorHAnsi" w:hAnsiTheme="minorHAnsi"/>
                    </w:rPr>
                  </w:rPrChange>
                </w:rPr>
                <w:delText>.</w:delText>
              </w:r>
            </w:del>
          </w:p>
          <w:p w14:paraId="2DEA1146" w14:textId="72538A6D" w:rsidR="005D26EA" w:rsidRPr="001C3C14" w:rsidDel="00224600" w:rsidRDefault="005D26EA" w:rsidP="00935F76">
            <w:pPr>
              <w:tabs>
                <w:tab w:val="left" w:pos="567"/>
              </w:tabs>
              <w:jc w:val="both"/>
              <w:rPr>
                <w:del w:id="4639" w:author="FMK" w:date="2020-02-02T21:16:00Z"/>
                <w:rFonts w:asciiTheme="minorHAnsi" w:hAnsiTheme="minorHAnsi"/>
                <w:color w:val="FF0000"/>
                <w:rPrChange w:id="4640" w:author="Martin Kazík" w:date="2020-01-23T11:23:00Z">
                  <w:rPr>
                    <w:del w:id="4641" w:author="FMK" w:date="2020-02-02T21:16:00Z"/>
                    <w:rFonts w:asciiTheme="minorHAnsi" w:hAnsiTheme="minorHAnsi"/>
                  </w:rPr>
                </w:rPrChange>
              </w:rPr>
            </w:pPr>
            <w:del w:id="4642" w:author="FMK" w:date="2020-02-02T21:16:00Z">
              <w:r w:rsidRPr="001C3C14" w:rsidDel="00224600">
                <w:rPr>
                  <w:rFonts w:asciiTheme="minorHAnsi" w:hAnsiTheme="minorHAnsi"/>
                  <w:color w:val="FF0000"/>
                  <w:rPrChange w:id="4643" w:author="Martin Kazík" w:date="2020-01-23T11:23:00Z">
                    <w:rPr>
                      <w:rFonts w:asciiTheme="minorHAnsi" w:hAnsiTheme="minorHAnsi"/>
                    </w:rPr>
                  </w:rPrChange>
                </w:rPr>
                <w:delText xml:space="preserve">ŠTARCHOŇ, Peter, FALTYS, Jan a Jarmila DZUGASOVÁ. 2004. </w:delText>
              </w:r>
              <w:r w:rsidRPr="001C3C14" w:rsidDel="00224600">
                <w:rPr>
                  <w:rFonts w:asciiTheme="minorHAnsi" w:hAnsiTheme="minorHAnsi"/>
                  <w:i/>
                  <w:color w:val="FF0000"/>
                  <w:rPrChange w:id="4644" w:author="Martin Kazík" w:date="2020-01-23T11:23:00Z">
                    <w:rPr>
                      <w:rFonts w:asciiTheme="minorHAnsi" w:hAnsiTheme="minorHAnsi"/>
                      <w:i/>
                    </w:rPr>
                  </w:rPrChange>
                </w:rPr>
                <w:delText xml:space="preserve">Priamy marketing alebo Priama cesta ako si získať a udržať zákazníka. </w:delText>
              </w:r>
              <w:r w:rsidRPr="001C3C14" w:rsidDel="00224600">
                <w:rPr>
                  <w:rFonts w:asciiTheme="minorHAnsi" w:hAnsiTheme="minorHAnsi"/>
                  <w:color w:val="FF0000"/>
                  <w:rPrChange w:id="4645" w:author="Martin Kazík" w:date="2020-01-23T11:23:00Z">
                    <w:rPr>
                      <w:rFonts w:asciiTheme="minorHAnsi" w:hAnsiTheme="minorHAnsi"/>
                    </w:rPr>
                  </w:rPrChange>
                </w:rPr>
                <w:delText>Bratislava: Direct Marketing Beta. ISBN 80-969078-5-9</w:delText>
              </w:r>
              <w:r w:rsidR="00403842" w:rsidRPr="001C3C14" w:rsidDel="00224600">
                <w:rPr>
                  <w:rFonts w:asciiTheme="minorHAnsi" w:hAnsiTheme="minorHAnsi"/>
                  <w:color w:val="FF0000"/>
                  <w:rPrChange w:id="4646" w:author="Martin Kazík" w:date="2020-01-23T11:23:00Z">
                    <w:rPr>
                      <w:rFonts w:asciiTheme="minorHAnsi" w:hAnsiTheme="minorHAnsi"/>
                    </w:rPr>
                  </w:rPrChange>
                </w:rPr>
                <w:delText>.</w:delText>
              </w:r>
            </w:del>
          </w:p>
          <w:p w14:paraId="73D8BC59" w14:textId="2904A027" w:rsidR="005D26EA" w:rsidRPr="001C3C14" w:rsidRDefault="005D26EA" w:rsidP="00935F76">
            <w:pPr>
              <w:tabs>
                <w:tab w:val="left" w:pos="567"/>
              </w:tabs>
              <w:jc w:val="both"/>
              <w:rPr>
                <w:rFonts w:asciiTheme="minorHAnsi" w:hAnsiTheme="minorHAnsi"/>
                <w:color w:val="FF0000"/>
                <w:rPrChange w:id="4647" w:author="Martin Kazík" w:date="2020-01-23T11:23:00Z">
                  <w:rPr>
                    <w:rFonts w:asciiTheme="minorHAnsi" w:hAnsiTheme="minorHAnsi"/>
                  </w:rPr>
                </w:rPrChange>
              </w:rPr>
            </w:pPr>
            <w:del w:id="4648" w:author="FMK" w:date="2020-02-02T21:16:00Z">
              <w:r w:rsidRPr="001C3C14" w:rsidDel="00224600">
                <w:rPr>
                  <w:rFonts w:asciiTheme="minorHAnsi" w:hAnsiTheme="minorHAnsi"/>
                  <w:color w:val="FF0000"/>
                  <w:rPrChange w:id="4649" w:author="Martin Kazík" w:date="2020-01-23T11:23:00Z">
                    <w:rPr>
                      <w:rFonts w:asciiTheme="minorHAnsi" w:hAnsiTheme="minorHAnsi"/>
                    </w:rPr>
                  </w:rPrChange>
                </w:rPr>
                <w:delText>WUNDERMAN, Leo. 2004</w:delText>
              </w:r>
              <w:r w:rsidRPr="001C3C14" w:rsidDel="00224600">
                <w:rPr>
                  <w:rFonts w:asciiTheme="minorHAnsi" w:hAnsiTheme="minorHAnsi"/>
                  <w:i/>
                  <w:color w:val="FF0000"/>
                  <w:rPrChange w:id="4650" w:author="Martin Kazík" w:date="2020-01-23T11:23:00Z">
                    <w:rPr>
                      <w:rFonts w:asciiTheme="minorHAnsi" w:hAnsiTheme="minorHAnsi"/>
                      <w:i/>
                    </w:rPr>
                  </w:rPrChange>
                </w:rPr>
                <w:delText>. Direct marketing: reklama, která se zaplatí.</w:delText>
              </w:r>
              <w:r w:rsidRPr="001C3C14" w:rsidDel="00224600">
                <w:rPr>
                  <w:rFonts w:asciiTheme="minorHAnsi" w:hAnsiTheme="minorHAnsi"/>
                  <w:color w:val="FF0000"/>
                  <w:rPrChange w:id="4651" w:author="Martin Kazík" w:date="2020-01-23T11:23:00Z">
                    <w:rPr>
                      <w:rFonts w:asciiTheme="minorHAnsi" w:hAnsiTheme="minorHAnsi"/>
                    </w:rPr>
                  </w:rPrChange>
                </w:rPr>
                <w:delText xml:space="preserve"> Praha: Grada. ISBN 80-247-0731-4</w:delText>
              </w:r>
              <w:r w:rsidR="00403842" w:rsidRPr="001C3C14" w:rsidDel="00224600">
                <w:rPr>
                  <w:rFonts w:asciiTheme="minorHAnsi" w:hAnsiTheme="minorHAnsi"/>
                  <w:color w:val="FF0000"/>
                  <w:rPrChange w:id="4652" w:author="Martin Kazík" w:date="2020-01-23T11:23:00Z">
                    <w:rPr>
                      <w:rFonts w:asciiTheme="minorHAnsi" w:hAnsiTheme="minorHAnsi"/>
                    </w:rPr>
                  </w:rPrChange>
                </w:rPr>
                <w:delText>.</w:delText>
              </w:r>
            </w:del>
            <w:r w:rsidR="003870BD" w:rsidRPr="001C3C14">
              <w:rPr>
                <w:rFonts w:asciiTheme="minorHAnsi" w:hAnsiTheme="minorHAnsi"/>
                <w:color w:val="FF0000"/>
                <w:rPrChange w:id="4653" w:author="Martin Kazík" w:date="2020-01-23T11:23:00Z">
                  <w:rPr>
                    <w:rFonts w:asciiTheme="minorHAnsi" w:hAnsiTheme="minorHAnsi"/>
                  </w:rPr>
                </w:rPrChange>
              </w:rPr>
              <w:br/>
            </w:r>
          </w:p>
          <w:p w14:paraId="5CBE95B8" w14:textId="1FFEA6E0" w:rsidR="005D26EA" w:rsidRPr="00403842" w:rsidRDefault="005D26EA" w:rsidP="00935F76">
            <w:pPr>
              <w:tabs>
                <w:tab w:val="left" w:pos="567"/>
              </w:tabs>
              <w:jc w:val="both"/>
              <w:rPr>
                <w:rFonts w:asciiTheme="minorHAnsi" w:hAnsiTheme="minorHAnsi" w:cstheme="minorHAnsi"/>
                <w:b/>
              </w:rPr>
            </w:pPr>
            <w:r w:rsidRPr="00403842">
              <w:rPr>
                <w:rFonts w:asciiTheme="minorHAnsi" w:hAnsiTheme="minorHAnsi" w:cstheme="minorHAnsi"/>
                <w:b/>
              </w:rPr>
              <w:t>D</w:t>
            </w:r>
            <w:r w:rsidR="00002113" w:rsidRPr="00403842">
              <w:rPr>
                <w:rFonts w:asciiTheme="minorHAnsi" w:hAnsiTheme="minorHAnsi" w:cstheme="minorHAnsi"/>
                <w:b/>
              </w:rPr>
              <w:t>o</w:t>
            </w:r>
            <w:r w:rsidRPr="00403842">
              <w:rPr>
                <w:rFonts w:asciiTheme="minorHAnsi" w:hAnsiTheme="minorHAnsi" w:cstheme="minorHAnsi"/>
                <w:b/>
              </w:rPr>
              <w:t>poručená literatura:</w:t>
            </w:r>
          </w:p>
          <w:p w14:paraId="1682A98F" w14:textId="57B377D4"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TAPP, Alan, WHITTEN, Ian and Matthew HOUSDEN. 2014. </w:t>
            </w:r>
            <w:r w:rsidRPr="00F52EEF">
              <w:rPr>
                <w:rFonts w:asciiTheme="minorHAnsi" w:hAnsiTheme="minorHAnsi" w:cstheme="minorHAnsi"/>
                <w:i/>
              </w:rPr>
              <w:t>Principles of Direct, Database and Digital Marketing.</w:t>
            </w:r>
            <w:r w:rsidRPr="00F52EEF">
              <w:rPr>
                <w:rFonts w:asciiTheme="minorHAnsi" w:hAnsiTheme="minorHAnsi" w:cstheme="minorHAnsi"/>
              </w:rPr>
              <w:t xml:space="preserve"> Harlow: Pearson. ISBN 978-0273756507</w:t>
            </w:r>
            <w:r w:rsidR="00403842">
              <w:rPr>
                <w:rFonts w:asciiTheme="minorHAnsi" w:hAnsiTheme="minorHAnsi" w:cstheme="minorHAnsi"/>
              </w:rPr>
              <w:t>.</w:t>
            </w:r>
          </w:p>
          <w:p w14:paraId="2DAF9423" w14:textId="4207054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LABSKÁ, Helena et al. 2014. </w:t>
            </w:r>
            <w:r w:rsidRPr="00F52EEF">
              <w:rPr>
                <w:rFonts w:asciiTheme="minorHAnsi" w:hAnsiTheme="minorHAnsi" w:cstheme="minorHAnsi"/>
                <w:i/>
              </w:rPr>
              <w:t>Marketingová komunikácia.</w:t>
            </w:r>
            <w:r w:rsidRPr="00F52EEF">
              <w:rPr>
                <w:rFonts w:asciiTheme="minorHAnsi" w:hAnsiTheme="minorHAnsi" w:cstheme="minorHAnsi"/>
              </w:rPr>
              <w:t xml:space="preserve"> Bratislava: Vydavateľstvo Ekonóm. ISBN 978-80-225-3748-3</w:t>
            </w:r>
            <w:r w:rsidR="00403842">
              <w:rPr>
                <w:rFonts w:asciiTheme="minorHAnsi" w:hAnsiTheme="minorHAnsi" w:cstheme="minorHAnsi"/>
              </w:rPr>
              <w:t>.</w:t>
            </w:r>
          </w:p>
          <w:p w14:paraId="17867447" w14:textId="50D95E63" w:rsidR="005D26EA" w:rsidRPr="00D710A4" w:rsidRDefault="005D26EA" w:rsidP="00935F76">
            <w:pPr>
              <w:tabs>
                <w:tab w:val="left" w:pos="567"/>
              </w:tabs>
              <w:jc w:val="both"/>
              <w:rPr>
                <w:rFonts w:asciiTheme="minorHAnsi" w:hAnsiTheme="minorHAnsi" w:cstheme="minorHAnsi"/>
              </w:rPr>
            </w:pPr>
            <w:del w:id="4654" w:author="FMK" w:date="2020-02-02T21:15:00Z">
              <w:r w:rsidRPr="001C3C14" w:rsidDel="00224600">
                <w:rPr>
                  <w:rFonts w:asciiTheme="minorHAnsi" w:hAnsiTheme="minorHAnsi"/>
                  <w:color w:val="FF0000"/>
                  <w:rPrChange w:id="4655" w:author="Martin Kazík" w:date="2020-01-23T11:23:00Z">
                    <w:rPr>
                      <w:rFonts w:asciiTheme="minorHAnsi" w:hAnsiTheme="minorHAnsi"/>
                    </w:rPr>
                  </w:rPrChange>
                </w:rPr>
                <w:delText xml:space="preserve">McCORKELL, Graeme. 1998. </w:delText>
              </w:r>
              <w:r w:rsidRPr="001C3C14" w:rsidDel="00224600">
                <w:rPr>
                  <w:rFonts w:asciiTheme="minorHAnsi" w:hAnsiTheme="minorHAnsi"/>
                  <w:i/>
                  <w:color w:val="FF0000"/>
                  <w:rPrChange w:id="4656" w:author="Martin Kazík" w:date="2020-01-23T11:23:00Z">
                    <w:rPr>
                      <w:rFonts w:asciiTheme="minorHAnsi" w:hAnsiTheme="minorHAnsi"/>
                      <w:i/>
                    </w:rPr>
                  </w:rPrChange>
                </w:rPr>
                <w:delText>Direct and Database Marketing.</w:delText>
              </w:r>
              <w:r w:rsidRPr="001C3C14" w:rsidDel="00224600">
                <w:rPr>
                  <w:rFonts w:asciiTheme="minorHAnsi" w:hAnsiTheme="minorHAnsi"/>
                  <w:color w:val="FF0000"/>
                  <w:rPrChange w:id="4657" w:author="Martin Kazík" w:date="2020-01-23T11:23:00Z">
                    <w:rPr>
                      <w:rFonts w:asciiTheme="minorHAnsi" w:hAnsiTheme="minorHAnsi"/>
                    </w:rPr>
                  </w:rPrChange>
                </w:rPr>
                <w:delText xml:space="preserve"> London: Kogan Page. ISBN 978-0749419608</w:delText>
              </w:r>
              <w:r w:rsidR="00403842" w:rsidRPr="001C3C14" w:rsidDel="00224600">
                <w:rPr>
                  <w:rFonts w:asciiTheme="minorHAnsi" w:hAnsiTheme="minorHAnsi"/>
                  <w:color w:val="FF0000"/>
                  <w:rPrChange w:id="4658" w:author="Martin Kazík" w:date="2020-01-23T11:23:00Z">
                    <w:rPr>
                      <w:rFonts w:asciiTheme="minorHAnsi" w:hAnsiTheme="minorHAnsi"/>
                    </w:rPr>
                  </w:rPrChange>
                </w:rPr>
                <w:delText>.</w:delText>
              </w:r>
            </w:del>
          </w:p>
        </w:tc>
      </w:tr>
      <w:tr w:rsidR="005D26EA" w:rsidRPr="00F52EEF" w14:paraId="65EDEE8E" w14:textId="77777777" w:rsidTr="00126818">
        <w:tc>
          <w:tcPr>
            <w:tcW w:w="1067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434BAC5"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38DA2474" w14:textId="77777777" w:rsidTr="00126818">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3E5B95D"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4F0527A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3D04B0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7D73E5BB" w14:textId="77777777" w:rsidTr="00126818">
        <w:tc>
          <w:tcPr>
            <w:tcW w:w="1067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3B54DB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78923A6A" w14:textId="77777777" w:rsidTr="00126818">
        <w:tblPrEx>
          <w:tblW w:w="1067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659" w:author="Martin Kazík" w:date="2020-01-23T11:23:00Z">
            <w:tblPrEx>
              <w:tblW w:w="1068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90"/>
          <w:trPrChange w:id="4660" w:author="Martin Kazík" w:date="2020-01-23T11:23:00Z">
            <w:trPr>
              <w:gridBefore w:val="8"/>
              <w:wAfter w:w="8" w:type="dxa"/>
              <w:trHeight w:val="2366"/>
            </w:trPr>
          </w:trPrChange>
        </w:trPr>
        <w:tc>
          <w:tcPr>
            <w:tcW w:w="10672" w:type="dxa"/>
            <w:gridSpan w:val="8"/>
            <w:tcBorders>
              <w:top w:val="single" w:sz="4" w:space="0" w:color="auto"/>
              <w:left w:val="single" w:sz="4" w:space="0" w:color="auto"/>
              <w:bottom w:val="single" w:sz="4" w:space="0" w:color="auto"/>
              <w:right w:val="single" w:sz="4" w:space="0" w:color="auto"/>
            </w:tcBorders>
            <w:hideMark/>
            <w:tcPrChange w:id="4661" w:author="Martin Kazík" w:date="2020-01-23T11:23:00Z">
              <w:tcPr>
                <w:tcW w:w="10672" w:type="dxa"/>
                <w:gridSpan w:val="2"/>
                <w:tcBorders>
                  <w:top w:val="single" w:sz="4" w:space="0" w:color="auto"/>
                  <w:left w:val="single" w:sz="4" w:space="0" w:color="auto"/>
                  <w:bottom w:val="single" w:sz="4" w:space="0" w:color="auto"/>
                  <w:right w:val="single" w:sz="4" w:space="0" w:color="auto"/>
                </w:tcBorders>
                <w:hideMark/>
              </w:tcPr>
            </w:tcPrChange>
          </w:tcPr>
          <w:p w14:paraId="7C237D7E" w14:textId="563E8B13" w:rsidR="005D26EA" w:rsidRPr="00F52EEF" w:rsidRDefault="0090023A" w:rsidP="00935F76">
            <w:pPr>
              <w:tabs>
                <w:tab w:val="left" w:pos="567"/>
              </w:tabs>
              <w:jc w:val="both"/>
              <w:rPr>
                <w:rFonts w:asciiTheme="minorHAnsi" w:hAnsiTheme="minorHAnsi" w:cstheme="minorHAnsi"/>
              </w:rPr>
            </w:pPr>
            <w:r w:rsidRPr="00F52EEF">
              <w:rPr>
                <w:rFonts w:asciiTheme="minorHAnsi" w:hAnsiTheme="minorHAnsi" w:cstheme="minorHAnsi"/>
              </w:rPr>
              <w:lastRenderedPageBreak/>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274FA22" w14:textId="77777777" w:rsidR="00126818" w:rsidRDefault="00126818">
      <w:r>
        <w:br w:type="page"/>
      </w:r>
    </w:p>
    <w:tbl>
      <w:tblPr>
        <w:tblW w:w="1068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2"/>
        <w:gridCol w:w="568"/>
        <w:gridCol w:w="1134"/>
        <w:gridCol w:w="889"/>
        <w:gridCol w:w="816"/>
        <w:gridCol w:w="2156"/>
        <w:gridCol w:w="539"/>
        <w:gridCol w:w="676"/>
      </w:tblGrid>
      <w:tr w:rsidR="005D26EA" w:rsidRPr="00F52EEF" w14:paraId="03587954" w14:textId="77777777" w:rsidTr="00403842">
        <w:tc>
          <w:tcPr>
            <w:tcW w:w="10680"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1CE5325" w14:textId="30846720"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5D26EA" w:rsidRPr="00F52EEF" w14:paraId="516CF5B5" w14:textId="77777777" w:rsidTr="00403842">
        <w:tc>
          <w:tcPr>
            <w:tcW w:w="3902" w:type="dxa"/>
            <w:tcBorders>
              <w:top w:val="double" w:sz="4" w:space="0" w:color="auto"/>
              <w:left w:val="single" w:sz="4" w:space="0" w:color="auto"/>
              <w:bottom w:val="single" w:sz="4" w:space="0" w:color="auto"/>
              <w:right w:val="single" w:sz="4" w:space="0" w:color="auto"/>
            </w:tcBorders>
            <w:shd w:val="clear" w:color="auto" w:fill="F7CAAC"/>
            <w:hideMark/>
          </w:tcPr>
          <w:p w14:paraId="7433388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78" w:type="dxa"/>
            <w:gridSpan w:val="7"/>
            <w:tcBorders>
              <w:top w:val="double" w:sz="4" w:space="0" w:color="auto"/>
              <w:left w:val="single" w:sz="4" w:space="0" w:color="auto"/>
              <w:bottom w:val="single" w:sz="4" w:space="0" w:color="auto"/>
              <w:right w:val="single" w:sz="4" w:space="0" w:color="auto"/>
            </w:tcBorders>
            <w:hideMark/>
          </w:tcPr>
          <w:p w14:paraId="6C0D331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Copywriting</w:t>
            </w:r>
          </w:p>
        </w:tc>
      </w:tr>
      <w:tr w:rsidR="005D26EA" w:rsidRPr="00F52EEF" w14:paraId="2EF17A3A"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5C1AF53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7" w:type="dxa"/>
            <w:gridSpan w:val="4"/>
            <w:tcBorders>
              <w:top w:val="single" w:sz="4" w:space="0" w:color="auto"/>
              <w:left w:val="single" w:sz="4" w:space="0" w:color="auto"/>
              <w:bottom w:val="single" w:sz="4" w:space="0" w:color="auto"/>
              <w:right w:val="single" w:sz="4" w:space="0" w:color="auto"/>
            </w:tcBorders>
          </w:tcPr>
          <w:p w14:paraId="113D7435" w14:textId="5A86C867" w:rsidR="005D26EA" w:rsidRPr="00F52EEF" w:rsidRDefault="00993030" w:rsidP="0090023A">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w:t>
            </w:r>
            <w:r w:rsidR="00336374" w:rsidRPr="00F52EEF">
              <w:rPr>
                <w:rFonts w:asciiTheme="minorHAnsi" w:hAnsiTheme="minorHAnsi" w:cstheme="minorHAnsi"/>
              </w:rPr>
              <w:t>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D9FBE1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76" w:type="dxa"/>
            <w:tcBorders>
              <w:top w:val="single" w:sz="4" w:space="0" w:color="auto"/>
              <w:left w:val="single" w:sz="4" w:space="0" w:color="auto"/>
              <w:bottom w:val="single" w:sz="4" w:space="0" w:color="auto"/>
              <w:right w:val="single" w:sz="4" w:space="0" w:color="auto"/>
            </w:tcBorders>
            <w:hideMark/>
          </w:tcPr>
          <w:p w14:paraId="744C51F8" w14:textId="71AB5619" w:rsidR="005D26EA"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3/</w:t>
            </w:r>
            <w:r w:rsidR="005D26EA" w:rsidRPr="00F52EEF">
              <w:rPr>
                <w:rFonts w:asciiTheme="minorHAnsi" w:hAnsiTheme="minorHAnsi" w:cstheme="minorHAnsi"/>
              </w:rPr>
              <w:t>ZS</w:t>
            </w:r>
          </w:p>
        </w:tc>
      </w:tr>
      <w:tr w:rsidR="005D26EA" w:rsidRPr="00F52EEF" w14:paraId="4360A3A7"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00EAC28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2" w:type="dxa"/>
            <w:gridSpan w:val="2"/>
            <w:tcBorders>
              <w:top w:val="single" w:sz="4" w:space="0" w:color="auto"/>
              <w:left w:val="single" w:sz="4" w:space="0" w:color="auto"/>
              <w:bottom w:val="single" w:sz="4" w:space="0" w:color="auto"/>
              <w:right w:val="single" w:sz="4" w:space="0" w:color="auto"/>
            </w:tcBorders>
            <w:hideMark/>
          </w:tcPr>
          <w:p w14:paraId="4935D5D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8</w:t>
            </w:r>
            <w:r w:rsidRPr="00F52EEF">
              <w:rPr>
                <w:rFonts w:asciiTheme="minorHAnsi" w:hAnsiTheme="minorHAnsi" w:cstheme="minorHAnsi"/>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1596B4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E76583E" w14:textId="73B46BE5"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8</w:t>
            </w:r>
            <w:r w:rsidR="00336374"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D24124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15" w:type="dxa"/>
            <w:gridSpan w:val="2"/>
            <w:tcBorders>
              <w:top w:val="single" w:sz="4" w:space="0" w:color="auto"/>
              <w:left w:val="single" w:sz="4" w:space="0" w:color="auto"/>
              <w:bottom w:val="single" w:sz="4" w:space="0" w:color="auto"/>
              <w:right w:val="single" w:sz="4" w:space="0" w:color="auto"/>
            </w:tcBorders>
            <w:hideMark/>
          </w:tcPr>
          <w:p w14:paraId="5BDCDEE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62E73ABB"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6D73260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78" w:type="dxa"/>
            <w:gridSpan w:val="7"/>
            <w:tcBorders>
              <w:top w:val="single" w:sz="4" w:space="0" w:color="auto"/>
              <w:left w:val="single" w:sz="4" w:space="0" w:color="auto"/>
              <w:bottom w:val="single" w:sz="4" w:space="0" w:color="auto"/>
              <w:right w:val="single" w:sz="4" w:space="0" w:color="auto"/>
            </w:tcBorders>
            <w:hideMark/>
          </w:tcPr>
          <w:p w14:paraId="75874ECE" w14:textId="29AE7D42" w:rsidR="005D26EA" w:rsidRPr="00F52EEF" w:rsidRDefault="00993030"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rerekvizity: Public relations 1, 2, Teorie komunikace</w:t>
            </w:r>
          </w:p>
        </w:tc>
      </w:tr>
      <w:tr w:rsidR="005D26EA" w:rsidRPr="00F52EEF" w14:paraId="54241B85"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5BC5088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7" w:type="dxa"/>
            <w:gridSpan w:val="4"/>
            <w:tcBorders>
              <w:top w:val="single" w:sz="4" w:space="0" w:color="auto"/>
              <w:left w:val="single" w:sz="4" w:space="0" w:color="auto"/>
              <w:bottom w:val="single" w:sz="4" w:space="0" w:color="auto"/>
              <w:right w:val="single" w:sz="4" w:space="0" w:color="auto"/>
            </w:tcBorders>
            <w:hideMark/>
          </w:tcPr>
          <w:p w14:paraId="30E5E34A" w14:textId="5827E0A5" w:rsidR="005D26EA" w:rsidRPr="00F52EEF" w:rsidRDefault="008E70F2" w:rsidP="00935F76">
            <w:pPr>
              <w:tabs>
                <w:tab w:val="left" w:pos="567"/>
              </w:tabs>
              <w:jc w:val="both"/>
              <w:rPr>
                <w:rFonts w:asciiTheme="minorHAns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E4D4E1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15" w:type="dxa"/>
            <w:gridSpan w:val="2"/>
            <w:tcBorders>
              <w:top w:val="single" w:sz="4" w:space="0" w:color="auto"/>
              <w:left w:val="single" w:sz="4" w:space="0" w:color="auto"/>
              <w:bottom w:val="single" w:sz="4" w:space="0" w:color="auto"/>
              <w:right w:val="single" w:sz="4" w:space="0" w:color="auto"/>
            </w:tcBorders>
            <w:hideMark/>
          </w:tcPr>
          <w:p w14:paraId="76B9E21B" w14:textId="55F592EF" w:rsidR="005D26EA" w:rsidRPr="00F52EEF" w:rsidRDefault="008E70F2"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5197DF29"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0840A4F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78" w:type="dxa"/>
            <w:gridSpan w:val="7"/>
            <w:tcBorders>
              <w:top w:val="single" w:sz="4" w:space="0" w:color="auto"/>
              <w:left w:val="single" w:sz="4" w:space="0" w:color="auto"/>
              <w:bottom w:val="nil"/>
              <w:right w:val="single" w:sz="4" w:space="0" w:color="auto"/>
            </w:tcBorders>
          </w:tcPr>
          <w:p w14:paraId="3304936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67B9A40" w14:textId="77777777" w:rsidTr="00403842">
        <w:trPr>
          <w:trHeight w:val="554"/>
        </w:trPr>
        <w:tc>
          <w:tcPr>
            <w:tcW w:w="10680" w:type="dxa"/>
            <w:gridSpan w:val="8"/>
            <w:tcBorders>
              <w:top w:val="nil"/>
              <w:left w:val="single" w:sz="4" w:space="0" w:color="auto"/>
              <w:bottom w:val="single" w:sz="4" w:space="0" w:color="auto"/>
              <w:right w:val="single" w:sz="4" w:space="0" w:color="auto"/>
            </w:tcBorders>
            <w:hideMark/>
          </w:tcPr>
          <w:p w14:paraId="3F712818" w14:textId="77777777" w:rsidR="00403842" w:rsidRDefault="00403842" w:rsidP="00935F76">
            <w:pPr>
              <w:tabs>
                <w:tab w:val="left" w:pos="567"/>
              </w:tabs>
              <w:jc w:val="both"/>
              <w:rPr>
                <w:rFonts w:asciiTheme="minorHAnsi" w:hAnsiTheme="minorHAnsi" w:cstheme="minorHAnsi"/>
              </w:rPr>
            </w:pPr>
            <w:r>
              <w:rPr>
                <w:rFonts w:asciiTheme="minorHAnsi" w:hAnsiTheme="minorHAnsi" w:cstheme="minorHAnsi"/>
              </w:rPr>
              <w:t xml:space="preserve">1. </w:t>
            </w:r>
            <w:r w:rsidR="005D26EA" w:rsidRPr="00F52EEF">
              <w:rPr>
                <w:rFonts w:asciiTheme="minorHAnsi" w:hAnsiTheme="minorHAnsi" w:cstheme="minorHAnsi"/>
              </w:rPr>
              <w:t>Aktivní účast na konzultacích.</w:t>
            </w:r>
          </w:p>
          <w:p w14:paraId="12B019E7" w14:textId="77777777" w:rsidR="00403842" w:rsidRDefault="00403842" w:rsidP="00935F76">
            <w:pPr>
              <w:tabs>
                <w:tab w:val="left" w:pos="567"/>
              </w:tabs>
              <w:jc w:val="both"/>
              <w:rPr>
                <w:rFonts w:asciiTheme="minorHAnsi" w:hAnsiTheme="minorHAnsi" w:cstheme="minorHAnsi"/>
              </w:rPr>
            </w:pPr>
            <w:r>
              <w:rPr>
                <w:rFonts w:asciiTheme="minorHAnsi" w:hAnsiTheme="minorHAnsi" w:cstheme="minorHAnsi"/>
              </w:rPr>
              <w:t xml:space="preserve">2. </w:t>
            </w:r>
            <w:r w:rsidR="005D26EA" w:rsidRPr="00F52EEF">
              <w:rPr>
                <w:rFonts w:asciiTheme="minorHAnsi" w:hAnsiTheme="minorHAnsi" w:cstheme="minorHAnsi"/>
              </w:rPr>
              <w:t xml:space="preserve">Odevzdání písemné práce </w:t>
            </w:r>
            <w:r>
              <w:rPr>
                <w:rFonts w:asciiTheme="minorHAnsi" w:hAnsiTheme="minorHAnsi" w:cstheme="minorHAnsi"/>
              </w:rPr>
              <w:t>–</w:t>
            </w:r>
            <w:r w:rsidR="005D26EA" w:rsidRPr="00F52EEF">
              <w:rPr>
                <w:rFonts w:asciiTheme="minorHAnsi" w:hAnsiTheme="minorHAnsi" w:cstheme="minorHAnsi"/>
              </w:rPr>
              <w:t xml:space="preserve"> návrh kreativní části komunikační kampaně na dohodnuté téma. </w:t>
            </w:r>
          </w:p>
          <w:p w14:paraId="4A5914B1" w14:textId="11B2629D"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xml:space="preserve">3. </w:t>
            </w:r>
            <w:r w:rsidR="005D26EA" w:rsidRPr="00F52EEF">
              <w:rPr>
                <w:rFonts w:asciiTheme="minorHAnsi" w:hAnsiTheme="minorHAnsi" w:cstheme="minorHAnsi"/>
              </w:rPr>
              <w:t>Prezentace práce, nebo rozprava nad tématem spojená s prověřením znalostí v rozsahu přednášek/konzultací a předepsané literatury.</w:t>
            </w:r>
          </w:p>
        </w:tc>
      </w:tr>
      <w:tr w:rsidR="005D26EA" w:rsidRPr="00F52EEF" w14:paraId="65263589" w14:textId="77777777" w:rsidTr="00403842">
        <w:trPr>
          <w:trHeight w:val="197"/>
        </w:trPr>
        <w:tc>
          <w:tcPr>
            <w:tcW w:w="3902" w:type="dxa"/>
            <w:tcBorders>
              <w:top w:val="nil"/>
              <w:left w:val="single" w:sz="4" w:space="0" w:color="auto"/>
              <w:bottom w:val="single" w:sz="4" w:space="0" w:color="auto"/>
              <w:right w:val="single" w:sz="4" w:space="0" w:color="auto"/>
            </w:tcBorders>
            <w:shd w:val="clear" w:color="auto" w:fill="F7CAAC"/>
            <w:hideMark/>
          </w:tcPr>
          <w:p w14:paraId="5ED95BD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78" w:type="dxa"/>
            <w:gridSpan w:val="7"/>
            <w:tcBorders>
              <w:top w:val="nil"/>
              <w:left w:val="single" w:sz="4" w:space="0" w:color="auto"/>
              <w:bottom w:val="single" w:sz="4" w:space="0" w:color="auto"/>
              <w:right w:val="single" w:sz="4" w:space="0" w:color="auto"/>
            </w:tcBorders>
            <w:hideMark/>
          </w:tcPr>
          <w:p w14:paraId="53A46792" w14:textId="77777777"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rPr>
              <w:t>Mgr. Vladislav Bureš</w:t>
            </w:r>
          </w:p>
        </w:tc>
      </w:tr>
      <w:tr w:rsidR="005D26EA" w:rsidRPr="00F52EEF" w14:paraId="13443B60" w14:textId="77777777" w:rsidTr="00403842">
        <w:trPr>
          <w:trHeight w:val="243"/>
        </w:trPr>
        <w:tc>
          <w:tcPr>
            <w:tcW w:w="3902" w:type="dxa"/>
            <w:tcBorders>
              <w:top w:val="nil"/>
              <w:left w:val="single" w:sz="4" w:space="0" w:color="auto"/>
              <w:bottom w:val="single" w:sz="4" w:space="0" w:color="auto"/>
              <w:right w:val="single" w:sz="4" w:space="0" w:color="auto"/>
            </w:tcBorders>
            <w:shd w:val="clear" w:color="auto" w:fill="F7CAAC"/>
            <w:hideMark/>
          </w:tcPr>
          <w:p w14:paraId="05E0BF6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78" w:type="dxa"/>
            <w:gridSpan w:val="7"/>
            <w:tcBorders>
              <w:top w:val="nil"/>
              <w:left w:val="single" w:sz="4" w:space="0" w:color="auto"/>
              <w:bottom w:val="single" w:sz="4" w:space="0" w:color="auto"/>
              <w:right w:val="single" w:sz="4" w:space="0" w:color="auto"/>
            </w:tcBorders>
            <w:hideMark/>
          </w:tcPr>
          <w:p w14:paraId="1A1ADAAF" w14:textId="767BF4FC" w:rsidR="005D26EA" w:rsidRPr="00F52EEF" w:rsidRDefault="00C16557"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01296B81"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3BA6968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78" w:type="dxa"/>
            <w:gridSpan w:val="7"/>
            <w:tcBorders>
              <w:top w:val="single" w:sz="4" w:space="0" w:color="auto"/>
              <w:left w:val="single" w:sz="4" w:space="0" w:color="auto"/>
              <w:bottom w:val="nil"/>
              <w:right w:val="single" w:sz="4" w:space="0" w:color="auto"/>
            </w:tcBorders>
            <w:hideMark/>
          </w:tcPr>
          <w:p w14:paraId="00E8E1C1" w14:textId="77777777" w:rsidR="005D26EA" w:rsidRPr="00F52EEF" w:rsidRDefault="005D26EA" w:rsidP="00935F76">
            <w:pPr>
              <w:tabs>
                <w:tab w:val="left" w:pos="567"/>
              </w:tabs>
              <w:rPr>
                <w:rFonts w:asciiTheme="minorHAnsi" w:hAnsiTheme="minorHAnsi" w:cstheme="minorHAnsi"/>
              </w:rPr>
            </w:pPr>
          </w:p>
        </w:tc>
      </w:tr>
      <w:tr w:rsidR="005D26EA" w:rsidRPr="00F52EEF" w14:paraId="090F162D" w14:textId="77777777" w:rsidTr="00403842">
        <w:trPr>
          <w:trHeight w:val="173"/>
        </w:trPr>
        <w:tc>
          <w:tcPr>
            <w:tcW w:w="10680" w:type="dxa"/>
            <w:gridSpan w:val="8"/>
            <w:tcBorders>
              <w:top w:val="nil"/>
              <w:left w:val="single" w:sz="4" w:space="0" w:color="auto"/>
              <w:bottom w:val="single" w:sz="4" w:space="0" w:color="auto"/>
              <w:right w:val="single" w:sz="4" w:space="0" w:color="auto"/>
            </w:tcBorders>
          </w:tcPr>
          <w:p w14:paraId="2D0DE4C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996ADDE"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22D2800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78" w:type="dxa"/>
            <w:gridSpan w:val="7"/>
            <w:tcBorders>
              <w:top w:val="single" w:sz="4" w:space="0" w:color="auto"/>
              <w:left w:val="single" w:sz="4" w:space="0" w:color="auto"/>
              <w:bottom w:val="nil"/>
              <w:right w:val="single" w:sz="4" w:space="0" w:color="auto"/>
            </w:tcBorders>
          </w:tcPr>
          <w:p w14:paraId="0087175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C3D1900" w14:textId="77777777" w:rsidTr="00403842">
        <w:trPr>
          <w:trHeight w:val="2344"/>
        </w:trPr>
        <w:tc>
          <w:tcPr>
            <w:tcW w:w="10680" w:type="dxa"/>
            <w:gridSpan w:val="8"/>
            <w:tcBorders>
              <w:top w:val="nil"/>
              <w:left w:val="single" w:sz="4" w:space="0" w:color="auto"/>
              <w:bottom w:val="single" w:sz="12" w:space="0" w:color="auto"/>
              <w:right w:val="single" w:sz="4" w:space="0" w:color="auto"/>
            </w:tcBorders>
          </w:tcPr>
          <w:p w14:paraId="147C7201" w14:textId="77777777" w:rsidR="005D26EA" w:rsidRPr="00F52EEF" w:rsidRDefault="005D26EA" w:rsidP="00935F76">
            <w:pPr>
              <w:tabs>
                <w:tab w:val="left" w:pos="567"/>
              </w:tabs>
              <w:jc w:val="both"/>
              <w:rPr>
                <w:del w:id="4662" w:author="Martin Kazík" w:date="2020-01-23T11:23:00Z"/>
                <w:rFonts w:asciiTheme="minorHAnsi" w:hAnsiTheme="minorHAnsi" w:cstheme="minorHAnsi"/>
                <w:shd w:val="clear" w:color="auto" w:fill="FFFFFF"/>
              </w:rPr>
            </w:pPr>
            <w:del w:id="4663" w:author="Martin Kazík" w:date="2020-01-23T11:23:00Z">
              <w:r w:rsidRPr="00F52EEF">
                <w:rPr>
                  <w:rFonts w:asciiTheme="minorHAnsi" w:hAnsiTheme="minorHAnsi" w:cstheme="minorHAnsi"/>
                  <w:shd w:val="clear" w:color="auto" w:fill="FFFFFF"/>
                </w:rPr>
                <w:delText>Cílem předmětu je představit propagační prostředky jako součást komunikačních kampaní, jejich praktickou tvorbu a způsoby využití. Součástí předmětu jsou také praktická cvičení, v nichž posluchači formou týmové práce připravují koncepci kreativy fiktivní propagační kampaně.</w:delText>
              </w:r>
            </w:del>
          </w:p>
          <w:p w14:paraId="052E44F8" w14:textId="77777777" w:rsidR="005D26EA" w:rsidRPr="00F52EEF" w:rsidRDefault="005D26EA" w:rsidP="00935F76">
            <w:pPr>
              <w:tabs>
                <w:tab w:val="left" w:pos="567"/>
              </w:tabs>
              <w:jc w:val="both"/>
              <w:rPr>
                <w:del w:id="4664" w:author="Martin Kazík" w:date="2020-01-23T11:23:00Z"/>
                <w:rFonts w:asciiTheme="minorHAnsi" w:hAnsiTheme="minorHAnsi" w:cstheme="minorHAnsi"/>
              </w:rPr>
            </w:pPr>
          </w:p>
          <w:p w14:paraId="001F6383" w14:textId="68EF26DE" w:rsidR="005D26EA" w:rsidRPr="00F52EEF" w:rsidRDefault="00403842" w:rsidP="00935F76">
            <w:pPr>
              <w:tabs>
                <w:tab w:val="left" w:pos="567"/>
              </w:tabs>
              <w:jc w:val="both"/>
              <w:rPr>
                <w:rFonts w:asciiTheme="minorHAnsi" w:hAnsiTheme="minorHAnsi" w:cstheme="minorHAnsi"/>
              </w:rPr>
            </w:pPr>
            <w:r w:rsidRPr="00403842">
              <w:rPr>
                <w:rFonts w:asciiTheme="minorHAnsi" w:hAnsiTheme="minorHAnsi" w:cstheme="minorHAnsi"/>
                <w:b/>
              </w:rPr>
              <w:t>Probíraná témata:</w:t>
            </w:r>
          </w:p>
          <w:p w14:paraId="4F39598D" w14:textId="6AA2EC94" w:rsidR="005D26EA" w:rsidRPr="00F52EEF" w:rsidRDefault="00FD705B" w:rsidP="00935F76">
            <w:pPr>
              <w:tabs>
                <w:tab w:val="left" w:pos="567"/>
              </w:tabs>
              <w:rPr>
                <w:rFonts w:asciiTheme="minorHAnsi" w:hAnsiTheme="minorHAnsi" w:cstheme="minorHAnsi"/>
              </w:rPr>
            </w:pPr>
            <w:r w:rsidRPr="00F52EEF">
              <w:rPr>
                <w:rFonts w:asciiTheme="minorHAnsi" w:hAnsiTheme="minorHAnsi" w:cstheme="minorHAnsi"/>
              </w:rPr>
              <w:t xml:space="preserve">- </w:t>
            </w:r>
            <w:r w:rsidR="00403842">
              <w:rPr>
                <w:rFonts w:asciiTheme="minorHAnsi" w:hAnsiTheme="minorHAnsi" w:cstheme="minorHAnsi"/>
              </w:rPr>
              <w:t>ú</w:t>
            </w:r>
            <w:r w:rsidR="005D26EA" w:rsidRPr="00F52EEF">
              <w:rPr>
                <w:rFonts w:asciiTheme="minorHAnsi" w:hAnsiTheme="minorHAnsi" w:cstheme="minorHAnsi"/>
              </w:rPr>
              <w:t>loha textaře, fungování v rámci reklamních agentur, briefování, zadání fiktivní kampaně</w:t>
            </w:r>
            <w:r w:rsidR="00403842">
              <w:rPr>
                <w:rFonts w:asciiTheme="minorHAnsi" w:hAnsiTheme="minorHAnsi" w:cstheme="minorHAnsi"/>
              </w:rPr>
              <w:t>;</w:t>
            </w:r>
          </w:p>
          <w:p w14:paraId="662D6292" w14:textId="075AE7A7" w:rsidR="005D26EA" w:rsidRPr="00F52EEF" w:rsidRDefault="00FD705B" w:rsidP="00935F76">
            <w:pPr>
              <w:tabs>
                <w:tab w:val="left" w:pos="567"/>
              </w:tabs>
              <w:rPr>
                <w:rFonts w:asciiTheme="minorHAnsi" w:hAnsiTheme="minorHAnsi" w:cstheme="minorHAnsi"/>
              </w:rPr>
            </w:pPr>
            <w:r w:rsidRPr="00F52EEF">
              <w:rPr>
                <w:rFonts w:asciiTheme="minorHAnsi" w:hAnsiTheme="minorHAnsi" w:cstheme="minorHAnsi"/>
              </w:rPr>
              <w:t xml:space="preserve">- </w:t>
            </w:r>
            <w:r w:rsidR="00403842">
              <w:rPr>
                <w:rFonts w:asciiTheme="minorHAnsi" w:hAnsiTheme="minorHAnsi" w:cstheme="minorHAnsi"/>
              </w:rPr>
              <w:t>c</w:t>
            </w:r>
            <w:r w:rsidR="005D26EA" w:rsidRPr="00F52EEF">
              <w:rPr>
                <w:rFonts w:asciiTheme="minorHAnsi" w:hAnsiTheme="minorHAnsi" w:cstheme="minorHAnsi"/>
              </w:rPr>
              <w:t>opywriting vybraných komunikátů (leták, prospekt, katalog, inzerát, TV, rádio atd.)</w:t>
            </w:r>
            <w:r w:rsidR="00403842">
              <w:rPr>
                <w:rFonts w:asciiTheme="minorHAnsi" w:hAnsiTheme="minorHAnsi" w:cstheme="minorHAnsi"/>
              </w:rPr>
              <w:t>;</w:t>
            </w:r>
          </w:p>
          <w:p w14:paraId="762B55ED" w14:textId="45759BC7" w:rsidR="005D26EA" w:rsidRPr="00F52EEF" w:rsidRDefault="00FD705B" w:rsidP="00935F76">
            <w:pPr>
              <w:tabs>
                <w:tab w:val="left" w:pos="567"/>
              </w:tabs>
              <w:rPr>
                <w:rFonts w:asciiTheme="minorHAnsi" w:hAnsiTheme="minorHAnsi" w:cstheme="minorHAnsi"/>
              </w:rPr>
            </w:pPr>
            <w:r w:rsidRPr="00F52EEF">
              <w:rPr>
                <w:rFonts w:asciiTheme="minorHAnsi" w:hAnsiTheme="minorHAnsi" w:cstheme="minorHAnsi"/>
              </w:rPr>
              <w:t xml:space="preserve">- </w:t>
            </w:r>
            <w:r w:rsidR="00403842">
              <w:rPr>
                <w:rFonts w:asciiTheme="minorHAnsi" w:hAnsiTheme="minorHAnsi" w:cstheme="minorHAnsi"/>
              </w:rPr>
              <w:t>c</w:t>
            </w:r>
            <w:r w:rsidR="005D26EA" w:rsidRPr="00F52EEF">
              <w:rPr>
                <w:rFonts w:asciiTheme="minorHAnsi" w:hAnsiTheme="minorHAnsi" w:cstheme="minorHAnsi"/>
              </w:rPr>
              <w:t>opywriting vybraných komunikátů (direkt mail, e-mailing, web, outdoor, veletrhy atd.)</w:t>
            </w:r>
            <w:r w:rsidR="00403842">
              <w:rPr>
                <w:rFonts w:asciiTheme="minorHAnsi" w:hAnsiTheme="minorHAnsi" w:cstheme="minorHAnsi"/>
              </w:rPr>
              <w:t>;</w:t>
            </w:r>
            <w:r w:rsidR="005D26EA" w:rsidRPr="00F52EEF">
              <w:rPr>
                <w:rFonts w:asciiTheme="minorHAnsi" w:hAnsiTheme="minorHAnsi" w:cstheme="minorHAnsi"/>
              </w:rPr>
              <w:t xml:space="preserve"> </w:t>
            </w:r>
          </w:p>
          <w:p w14:paraId="778C4B99" w14:textId="5C840FD7" w:rsidR="005D26EA" w:rsidRPr="00F52EEF" w:rsidRDefault="00FD705B" w:rsidP="00935F76">
            <w:pPr>
              <w:tabs>
                <w:tab w:val="left" w:pos="567"/>
              </w:tabs>
              <w:rPr>
                <w:rFonts w:asciiTheme="minorHAnsi" w:hAnsiTheme="minorHAnsi" w:cstheme="minorHAnsi"/>
              </w:rPr>
            </w:pPr>
            <w:r w:rsidRPr="00F52EEF">
              <w:rPr>
                <w:rFonts w:asciiTheme="minorHAnsi" w:hAnsiTheme="minorHAnsi" w:cstheme="minorHAnsi"/>
              </w:rPr>
              <w:t xml:space="preserve">- </w:t>
            </w:r>
            <w:r w:rsidR="00403842">
              <w:rPr>
                <w:rFonts w:asciiTheme="minorHAnsi" w:hAnsiTheme="minorHAnsi" w:cstheme="minorHAnsi"/>
              </w:rPr>
              <w:t>k</w:t>
            </w:r>
            <w:r w:rsidR="005D26EA" w:rsidRPr="00F52EEF">
              <w:rPr>
                <w:rFonts w:asciiTheme="minorHAnsi" w:hAnsiTheme="minorHAnsi" w:cstheme="minorHAnsi"/>
              </w:rPr>
              <w:t>reativní nástroje dle</w:t>
            </w:r>
            <w:r w:rsidR="00002113" w:rsidRPr="00F52EEF">
              <w:rPr>
                <w:rFonts w:asciiTheme="minorHAnsi" w:hAnsiTheme="minorHAnsi" w:cstheme="minorHAnsi"/>
              </w:rPr>
              <w:t xml:space="preserve"> </w:t>
            </w:r>
            <w:r w:rsidR="005D26EA" w:rsidRPr="00F52EEF">
              <w:rPr>
                <w:rFonts w:asciiTheme="minorHAnsi" w:hAnsiTheme="minorHAnsi" w:cstheme="minorHAnsi"/>
              </w:rPr>
              <w:t xml:space="preserve">metodiky MindScape. Prezentace a rozbor zadaných prací. </w:t>
            </w:r>
          </w:p>
        </w:tc>
      </w:tr>
      <w:tr w:rsidR="005D26EA" w:rsidRPr="00F52EEF" w14:paraId="4B9AD7E3" w14:textId="77777777" w:rsidTr="00403842">
        <w:trPr>
          <w:trHeight w:val="265"/>
        </w:trPr>
        <w:tc>
          <w:tcPr>
            <w:tcW w:w="4470" w:type="dxa"/>
            <w:gridSpan w:val="2"/>
            <w:tcBorders>
              <w:top w:val="nil"/>
              <w:left w:val="single" w:sz="4" w:space="0" w:color="auto"/>
              <w:bottom w:val="single" w:sz="4" w:space="0" w:color="auto"/>
              <w:right w:val="single" w:sz="4" w:space="0" w:color="auto"/>
            </w:tcBorders>
            <w:shd w:val="clear" w:color="auto" w:fill="F7CAAC"/>
            <w:hideMark/>
          </w:tcPr>
          <w:p w14:paraId="2EF50EE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10" w:type="dxa"/>
            <w:gridSpan w:val="6"/>
            <w:tcBorders>
              <w:top w:val="nil"/>
              <w:left w:val="single" w:sz="4" w:space="0" w:color="auto"/>
              <w:bottom w:val="nil"/>
              <w:right w:val="single" w:sz="4" w:space="0" w:color="auto"/>
            </w:tcBorders>
          </w:tcPr>
          <w:p w14:paraId="0A49C86E"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BE5E198" w14:textId="77777777" w:rsidTr="00403842">
        <w:trPr>
          <w:trHeight w:val="3671"/>
        </w:trPr>
        <w:tc>
          <w:tcPr>
            <w:tcW w:w="10680" w:type="dxa"/>
            <w:gridSpan w:val="8"/>
            <w:tcBorders>
              <w:top w:val="nil"/>
              <w:left w:val="single" w:sz="4" w:space="0" w:color="auto"/>
              <w:bottom w:val="single" w:sz="4" w:space="0" w:color="auto"/>
              <w:right w:val="single" w:sz="4" w:space="0" w:color="auto"/>
            </w:tcBorders>
            <w:hideMark/>
          </w:tcPr>
          <w:p w14:paraId="0E58F496" w14:textId="77777777" w:rsidR="005D26EA" w:rsidRPr="00403842" w:rsidRDefault="005D26EA" w:rsidP="00935F76">
            <w:pPr>
              <w:tabs>
                <w:tab w:val="left" w:pos="567"/>
              </w:tabs>
              <w:jc w:val="both"/>
              <w:rPr>
                <w:rFonts w:asciiTheme="minorHAnsi" w:hAnsiTheme="minorHAnsi" w:cstheme="minorHAnsi"/>
                <w:b/>
              </w:rPr>
            </w:pPr>
            <w:r w:rsidRPr="00403842">
              <w:rPr>
                <w:rFonts w:asciiTheme="minorHAnsi" w:hAnsiTheme="minorHAnsi" w:cstheme="minorHAnsi"/>
                <w:b/>
              </w:rPr>
              <w:t>Povinná literatura:</w:t>
            </w:r>
          </w:p>
          <w:p w14:paraId="68D422EF" w14:textId="77777777" w:rsidR="004C5EE9" w:rsidRDefault="004C5EE9" w:rsidP="004C5EE9">
            <w:pPr>
              <w:tabs>
                <w:tab w:val="left" w:pos="567"/>
              </w:tabs>
              <w:jc w:val="both"/>
              <w:rPr>
                <w:ins w:id="4665" w:author="FMK" w:date="2020-02-02T21:55:00Z"/>
                <w:rFonts w:asciiTheme="minorHAnsi" w:hAnsiTheme="minorHAnsi"/>
                <w:color w:val="FF0000"/>
              </w:rPr>
            </w:pPr>
          </w:p>
          <w:p w14:paraId="2D4D24BC" w14:textId="77777777" w:rsidR="004C5EE9" w:rsidRDefault="004C5EE9" w:rsidP="004C5EE9">
            <w:pPr>
              <w:tabs>
                <w:tab w:val="left" w:pos="567"/>
              </w:tabs>
              <w:jc w:val="both"/>
              <w:rPr>
                <w:ins w:id="4666" w:author="FMK" w:date="2020-02-02T21:55:00Z"/>
                <w:rFonts w:asciiTheme="minorHAnsi" w:hAnsiTheme="minorHAnsi"/>
                <w:color w:val="FF0000"/>
              </w:rPr>
            </w:pPr>
            <w:ins w:id="4667" w:author="FMK" w:date="2020-02-02T21:55:00Z">
              <w:r w:rsidRPr="00BD1E21">
                <w:rPr>
                  <w:rFonts w:asciiTheme="minorHAnsi" w:hAnsiTheme="minorHAnsi"/>
                  <w:color w:val="FF0000"/>
                </w:rPr>
                <w:t xml:space="preserve">SÁLOVÁ, Anna, Zuzana VESELÁ, Jana ŠUPOLÍKOVÁ, Lucie JEBAVÁ a Jiří VIKTORA. </w:t>
              </w:r>
              <w:r>
                <w:rPr>
                  <w:rFonts w:asciiTheme="minorHAnsi" w:hAnsiTheme="minorHAnsi"/>
                  <w:color w:val="FF0000"/>
                </w:rPr>
                <w:t xml:space="preserve">2015. </w:t>
              </w:r>
              <w:r w:rsidRPr="00D835FA">
                <w:rPr>
                  <w:rFonts w:asciiTheme="minorHAnsi" w:hAnsiTheme="minorHAnsi"/>
                  <w:i/>
                  <w:color w:val="FF0000"/>
                </w:rPr>
                <w:t>Copywriting: pište texty, které prodávají</w:t>
              </w:r>
              <w:r w:rsidRPr="00BD1E21">
                <w:rPr>
                  <w:rFonts w:asciiTheme="minorHAnsi" w:hAnsiTheme="minorHAnsi"/>
                  <w:color w:val="FF0000"/>
                </w:rPr>
                <w:t>. B</w:t>
              </w:r>
              <w:r>
                <w:rPr>
                  <w:rFonts w:asciiTheme="minorHAnsi" w:hAnsiTheme="minorHAnsi"/>
                  <w:color w:val="FF0000"/>
                </w:rPr>
                <w:t>rno: Computer Press</w:t>
              </w:r>
              <w:r w:rsidRPr="00BD1E21">
                <w:rPr>
                  <w:rFonts w:asciiTheme="minorHAnsi" w:hAnsiTheme="minorHAnsi"/>
                  <w:color w:val="FF0000"/>
                </w:rPr>
                <w:t>. ISBN 9788025145890.</w:t>
              </w:r>
            </w:ins>
          </w:p>
          <w:p w14:paraId="03870815" w14:textId="77777777" w:rsidR="004C5EE9" w:rsidRPr="00D835FA" w:rsidRDefault="004C5EE9" w:rsidP="004C5EE9">
            <w:pPr>
              <w:tabs>
                <w:tab w:val="left" w:pos="567"/>
              </w:tabs>
              <w:jc w:val="both"/>
              <w:rPr>
                <w:ins w:id="4668" w:author="FMK" w:date="2020-02-02T21:55:00Z"/>
                <w:rFonts w:asciiTheme="minorHAnsi" w:hAnsiTheme="minorHAnsi"/>
                <w:color w:val="FF0000"/>
              </w:rPr>
            </w:pPr>
            <w:ins w:id="4669" w:author="FMK" w:date="2020-02-02T21:55:00Z">
              <w:r w:rsidRPr="00D835FA">
                <w:rPr>
                  <w:rFonts w:asciiTheme="minorHAnsi" w:hAnsiTheme="minorHAnsi"/>
                  <w:color w:val="FF0000"/>
                </w:rPr>
                <w:t xml:space="preserve"> </w:t>
              </w:r>
            </w:ins>
          </w:p>
          <w:p w14:paraId="6E4DC18D" w14:textId="77777777" w:rsidR="004C5EE9" w:rsidRDefault="004C5EE9" w:rsidP="004C5EE9">
            <w:pPr>
              <w:tabs>
                <w:tab w:val="left" w:pos="567"/>
              </w:tabs>
              <w:jc w:val="both"/>
              <w:rPr>
                <w:ins w:id="4670" w:author="FMK" w:date="2020-02-02T21:55:00Z"/>
                <w:rFonts w:asciiTheme="minorHAnsi" w:hAnsiTheme="minorHAnsi"/>
                <w:color w:val="FF0000"/>
              </w:rPr>
            </w:pPr>
          </w:p>
          <w:p w14:paraId="380739B5" w14:textId="77777777" w:rsidR="004C5EE9" w:rsidRDefault="004C5EE9" w:rsidP="004C5EE9">
            <w:pPr>
              <w:tabs>
                <w:tab w:val="left" w:pos="567"/>
              </w:tabs>
              <w:jc w:val="both"/>
              <w:rPr>
                <w:ins w:id="4671" w:author="FMK" w:date="2020-02-02T21:55:00Z"/>
                <w:rFonts w:asciiTheme="minorHAnsi" w:hAnsiTheme="minorHAnsi"/>
                <w:color w:val="FF0000"/>
              </w:rPr>
            </w:pPr>
            <w:ins w:id="4672" w:author="FMK" w:date="2020-02-02T21:55:00Z">
              <w:r w:rsidRPr="00C84AF6">
                <w:rPr>
                  <w:rFonts w:asciiTheme="minorHAnsi" w:hAnsiTheme="minorHAnsi"/>
                  <w:color w:val="FF0000"/>
                </w:rPr>
                <w:t>VYSEKALOVÁ, Jitka.</w:t>
              </w:r>
              <w:r>
                <w:rPr>
                  <w:rFonts w:asciiTheme="minorHAnsi" w:hAnsiTheme="minorHAnsi"/>
                  <w:color w:val="FF0000"/>
                </w:rPr>
                <w:t xml:space="preserve"> 2014.</w:t>
              </w:r>
              <w:r w:rsidRPr="00C84AF6">
                <w:rPr>
                  <w:rFonts w:asciiTheme="minorHAnsi" w:hAnsiTheme="minorHAnsi"/>
                  <w:color w:val="FF0000"/>
                </w:rPr>
                <w:t xml:space="preserve"> </w:t>
              </w:r>
              <w:r w:rsidRPr="00D835FA">
                <w:rPr>
                  <w:rFonts w:asciiTheme="minorHAnsi" w:hAnsiTheme="minorHAnsi"/>
                  <w:i/>
                  <w:color w:val="FF0000"/>
                </w:rPr>
                <w:t>Emoce v marketingu: jak oslovit srdce zákazníka.</w:t>
              </w:r>
              <w:r w:rsidRPr="00C84AF6">
                <w:rPr>
                  <w:rFonts w:asciiTheme="minorHAnsi" w:hAnsiTheme="minorHAnsi"/>
                  <w:color w:val="FF0000"/>
                </w:rPr>
                <w:t xml:space="preserve"> Praha: Grada, 2014, 289 s. Expert. ISBN 9788024748436</w:t>
              </w:r>
            </w:ins>
          </w:p>
          <w:p w14:paraId="083D956C" w14:textId="77777777" w:rsidR="004C5EE9" w:rsidRPr="00D835FA" w:rsidRDefault="004C5EE9" w:rsidP="004C5EE9">
            <w:pPr>
              <w:tabs>
                <w:tab w:val="left" w:pos="567"/>
              </w:tabs>
              <w:jc w:val="both"/>
              <w:rPr>
                <w:ins w:id="4673" w:author="FMK" w:date="2020-02-02T21:55:00Z"/>
                <w:rFonts w:asciiTheme="minorHAnsi" w:hAnsiTheme="minorHAnsi"/>
                <w:color w:val="FF0000"/>
              </w:rPr>
            </w:pPr>
          </w:p>
          <w:p w14:paraId="3D99FA58" w14:textId="77777777" w:rsidR="004C5EE9" w:rsidRDefault="004C5EE9" w:rsidP="004C5EE9">
            <w:pPr>
              <w:tabs>
                <w:tab w:val="left" w:pos="567"/>
              </w:tabs>
              <w:jc w:val="both"/>
              <w:rPr>
                <w:ins w:id="4674" w:author="FMK" w:date="2020-02-02T21:55:00Z"/>
                <w:rFonts w:asciiTheme="minorHAnsi" w:hAnsiTheme="minorHAnsi" w:cstheme="minorHAnsi"/>
              </w:rPr>
            </w:pPr>
          </w:p>
          <w:p w14:paraId="5725DEF4" w14:textId="77777777" w:rsidR="004C5EE9" w:rsidRDefault="004C5EE9" w:rsidP="004C5EE9">
            <w:pPr>
              <w:tabs>
                <w:tab w:val="left" w:pos="567"/>
              </w:tabs>
              <w:jc w:val="both"/>
              <w:rPr>
                <w:ins w:id="4675" w:author="FMK" w:date="2020-02-02T21:55:00Z"/>
                <w:rFonts w:asciiTheme="minorHAnsi" w:hAnsiTheme="minorHAnsi" w:cstheme="minorHAnsi"/>
              </w:rPr>
            </w:pPr>
            <w:ins w:id="4676" w:author="FMK" w:date="2020-02-02T21:55:00Z">
              <w:r w:rsidRPr="003B798A">
                <w:rPr>
                  <w:rFonts w:asciiTheme="minorHAnsi" w:hAnsiTheme="minorHAnsi" w:cstheme="minorHAnsi"/>
                </w:rPr>
                <w:t>ČMEJRKOVÁ, Světla.</w:t>
              </w:r>
              <w:r>
                <w:rPr>
                  <w:rFonts w:asciiTheme="minorHAnsi" w:hAnsiTheme="minorHAnsi" w:cstheme="minorHAnsi"/>
                </w:rPr>
                <w:t xml:space="preserve"> 2013.</w:t>
              </w:r>
              <w:r w:rsidRPr="003B798A">
                <w:rPr>
                  <w:rFonts w:asciiTheme="minorHAnsi" w:hAnsiTheme="minorHAnsi" w:cstheme="minorHAnsi"/>
                </w:rPr>
                <w:t xml:space="preserve"> </w:t>
              </w:r>
              <w:r w:rsidRPr="00D835FA">
                <w:rPr>
                  <w:rFonts w:asciiTheme="minorHAnsi" w:hAnsiTheme="minorHAnsi" w:cstheme="minorHAnsi"/>
                  <w:i/>
                </w:rPr>
                <w:t>Styl mediálních dialogů.</w:t>
              </w:r>
              <w:r>
                <w:rPr>
                  <w:rFonts w:asciiTheme="minorHAnsi" w:hAnsiTheme="minorHAnsi" w:cstheme="minorHAnsi"/>
                </w:rPr>
                <w:t xml:space="preserve"> Praha: Academia</w:t>
              </w:r>
              <w:r w:rsidRPr="003B798A">
                <w:rPr>
                  <w:rFonts w:asciiTheme="minorHAnsi" w:hAnsiTheme="minorHAnsi" w:cstheme="minorHAnsi"/>
                </w:rPr>
                <w:t>. ISBN 9788020022677.</w:t>
              </w:r>
            </w:ins>
          </w:p>
          <w:p w14:paraId="62E72070" w14:textId="77777777" w:rsidR="004C5EE9" w:rsidRDefault="004C5EE9" w:rsidP="004C5EE9">
            <w:pPr>
              <w:tabs>
                <w:tab w:val="left" w:pos="567"/>
              </w:tabs>
              <w:jc w:val="both"/>
              <w:rPr>
                <w:ins w:id="4677" w:author="FMK" w:date="2020-02-02T21:55:00Z"/>
                <w:rFonts w:asciiTheme="minorHAnsi" w:hAnsiTheme="minorHAnsi" w:cstheme="minorHAnsi"/>
              </w:rPr>
            </w:pPr>
          </w:p>
          <w:p w14:paraId="57D454CF" w14:textId="77777777" w:rsidR="004C5EE9" w:rsidRDefault="004C5EE9" w:rsidP="004C5EE9">
            <w:pPr>
              <w:tabs>
                <w:tab w:val="left" w:pos="567"/>
              </w:tabs>
              <w:jc w:val="both"/>
              <w:rPr>
                <w:ins w:id="4678" w:author="FMK" w:date="2020-02-02T21:55:00Z"/>
                <w:rFonts w:asciiTheme="minorHAnsi" w:hAnsiTheme="minorHAnsi" w:cstheme="minorHAnsi"/>
              </w:rPr>
            </w:pPr>
            <w:ins w:id="4679" w:author="FMK" w:date="2020-02-02T21:55:00Z">
              <w:r w:rsidRPr="00BD1E21">
                <w:rPr>
                  <w:rFonts w:asciiTheme="minorHAnsi" w:hAnsiTheme="minorHAnsi" w:cstheme="minorHAnsi"/>
                </w:rPr>
                <w:t xml:space="preserve">ŠENKAPOUN, Pavel. </w:t>
              </w:r>
              <w:r>
                <w:rPr>
                  <w:rFonts w:asciiTheme="minorHAnsi" w:hAnsiTheme="minorHAnsi" w:cstheme="minorHAnsi"/>
                </w:rPr>
                <w:t xml:space="preserve">2015. </w:t>
              </w:r>
              <w:r w:rsidRPr="00D835FA">
                <w:rPr>
                  <w:rFonts w:asciiTheme="minorHAnsi" w:hAnsiTheme="minorHAnsi" w:cstheme="minorHAnsi"/>
                  <w:i/>
                </w:rPr>
                <w:t xml:space="preserve">Webcopywriting pro samouky: průvodce moderního marketéra a podnikatele po webovém obsahu. </w:t>
              </w:r>
              <w:r>
                <w:rPr>
                  <w:rFonts w:asciiTheme="minorHAnsi" w:hAnsiTheme="minorHAnsi" w:cstheme="minorHAnsi"/>
                </w:rPr>
                <w:t>Brno: Zoner Press</w:t>
              </w:r>
              <w:r w:rsidRPr="00BD1E21">
                <w:rPr>
                  <w:rFonts w:asciiTheme="minorHAnsi" w:hAnsiTheme="minorHAnsi" w:cstheme="minorHAnsi"/>
                </w:rPr>
                <w:t>. Encyklopedie Zoner Press. ISBN 9788074131769.</w:t>
              </w:r>
            </w:ins>
          </w:p>
          <w:p w14:paraId="07C6672A" w14:textId="77777777" w:rsidR="004C5EE9" w:rsidRPr="00F52EEF" w:rsidRDefault="004C5EE9" w:rsidP="004C5EE9">
            <w:pPr>
              <w:tabs>
                <w:tab w:val="left" w:pos="567"/>
              </w:tabs>
              <w:jc w:val="both"/>
              <w:rPr>
                <w:ins w:id="4680" w:author="FMK" w:date="2020-02-02T21:55:00Z"/>
                <w:rFonts w:asciiTheme="minorHAnsi" w:hAnsiTheme="minorHAnsi" w:cstheme="minorHAnsi"/>
              </w:rPr>
            </w:pPr>
          </w:p>
          <w:p w14:paraId="61706131" w14:textId="77777777" w:rsidR="004C5EE9" w:rsidRPr="00F52EEF" w:rsidRDefault="004C5EE9" w:rsidP="004C5EE9">
            <w:pPr>
              <w:tabs>
                <w:tab w:val="left" w:pos="567"/>
              </w:tabs>
              <w:jc w:val="both"/>
              <w:rPr>
                <w:ins w:id="4681" w:author="FMK" w:date="2020-02-02T21:55:00Z"/>
                <w:rFonts w:asciiTheme="minorHAnsi" w:hAnsiTheme="minorHAnsi" w:cstheme="minorHAnsi"/>
              </w:rPr>
            </w:pPr>
          </w:p>
          <w:p w14:paraId="2F4D71B7" w14:textId="77777777" w:rsidR="004C5EE9" w:rsidRPr="00B54F09" w:rsidRDefault="004C5EE9" w:rsidP="004C5EE9">
            <w:pPr>
              <w:tabs>
                <w:tab w:val="left" w:pos="567"/>
              </w:tabs>
              <w:jc w:val="both"/>
              <w:rPr>
                <w:ins w:id="4682" w:author="FMK" w:date="2020-02-02T21:55:00Z"/>
                <w:rFonts w:asciiTheme="minorHAnsi" w:hAnsiTheme="minorHAnsi" w:cstheme="minorHAnsi"/>
                <w:b/>
              </w:rPr>
            </w:pPr>
            <w:ins w:id="4683" w:author="FMK" w:date="2020-02-02T21:55:00Z">
              <w:r w:rsidRPr="00B54F09">
                <w:rPr>
                  <w:rFonts w:asciiTheme="minorHAnsi" w:hAnsiTheme="minorHAnsi" w:cstheme="minorHAnsi"/>
                  <w:b/>
                </w:rPr>
                <w:t xml:space="preserve">Doporučená literatura: </w:t>
              </w:r>
            </w:ins>
          </w:p>
          <w:p w14:paraId="491035F3" w14:textId="77777777" w:rsidR="004C5EE9" w:rsidRDefault="004C5EE9" w:rsidP="004C5EE9">
            <w:pPr>
              <w:tabs>
                <w:tab w:val="left" w:pos="567"/>
              </w:tabs>
              <w:jc w:val="both"/>
              <w:rPr>
                <w:ins w:id="4684" w:author="FMK" w:date="2020-02-02T21:55:00Z"/>
                <w:rFonts w:asciiTheme="minorHAnsi" w:hAnsiTheme="minorHAnsi"/>
                <w:color w:val="FF0000"/>
              </w:rPr>
            </w:pPr>
            <w:ins w:id="4685" w:author="FMK" w:date="2020-02-02T21:55:00Z">
              <w:r w:rsidRPr="00D835FA">
                <w:rPr>
                  <w:rFonts w:asciiTheme="minorHAnsi" w:hAnsiTheme="minorHAnsi"/>
                  <w:color w:val="FF0000"/>
                </w:rPr>
                <w:t xml:space="preserve">.  </w:t>
              </w:r>
            </w:ins>
          </w:p>
          <w:p w14:paraId="0DF27529" w14:textId="77777777" w:rsidR="004C5EE9" w:rsidRDefault="004C5EE9" w:rsidP="004C5EE9">
            <w:pPr>
              <w:tabs>
                <w:tab w:val="left" w:pos="567"/>
              </w:tabs>
              <w:jc w:val="both"/>
              <w:rPr>
                <w:ins w:id="4686" w:author="FMK" w:date="2020-02-02T21:55:00Z"/>
                <w:rFonts w:asciiTheme="minorHAnsi" w:hAnsiTheme="minorHAnsi"/>
                <w:color w:val="FF0000"/>
              </w:rPr>
            </w:pPr>
            <w:ins w:id="4687" w:author="FMK" w:date="2020-02-02T21:55:00Z">
              <w:r w:rsidRPr="001460DD">
                <w:rPr>
                  <w:rFonts w:asciiTheme="minorHAnsi" w:hAnsiTheme="minorHAnsi"/>
                  <w:color w:val="FF0000"/>
                </w:rPr>
                <w:t>ALTSTIEL, Tom a Jean GROW.</w:t>
              </w:r>
              <w:r>
                <w:rPr>
                  <w:rFonts w:asciiTheme="minorHAnsi" w:hAnsiTheme="minorHAnsi"/>
                  <w:color w:val="FF0000"/>
                </w:rPr>
                <w:t xml:space="preserve"> 2013.</w:t>
              </w:r>
              <w:r w:rsidRPr="001460DD">
                <w:rPr>
                  <w:rFonts w:asciiTheme="minorHAnsi" w:hAnsiTheme="minorHAnsi"/>
                  <w:color w:val="FF0000"/>
                </w:rPr>
                <w:t xml:space="preserve"> </w:t>
              </w:r>
              <w:r w:rsidRPr="00D835FA">
                <w:rPr>
                  <w:rFonts w:asciiTheme="minorHAnsi" w:hAnsiTheme="minorHAnsi"/>
                  <w:i/>
                  <w:color w:val="FF0000"/>
                </w:rPr>
                <w:t>Advertising creative: strategy, copy, design.</w:t>
              </w:r>
              <w:r w:rsidRPr="001460DD">
                <w:rPr>
                  <w:rFonts w:asciiTheme="minorHAnsi" w:hAnsiTheme="minorHAnsi"/>
                  <w:color w:val="FF0000"/>
                </w:rPr>
                <w:t xml:space="preserve"> 3rd ed. Los A</w:t>
              </w:r>
              <w:r>
                <w:rPr>
                  <w:rFonts w:asciiTheme="minorHAnsi" w:hAnsiTheme="minorHAnsi"/>
                  <w:color w:val="FF0000"/>
                </w:rPr>
                <w:t>ngeles: SAGE</w:t>
              </w:r>
              <w:r w:rsidRPr="001460DD">
                <w:rPr>
                  <w:rFonts w:asciiTheme="minorHAnsi" w:hAnsiTheme="minorHAnsi"/>
                  <w:color w:val="FF0000"/>
                </w:rPr>
                <w:t>. ISBN 9781452203638.</w:t>
              </w:r>
            </w:ins>
          </w:p>
          <w:p w14:paraId="29855D1E" w14:textId="77777777" w:rsidR="004C5EE9" w:rsidRPr="00D835FA" w:rsidRDefault="004C5EE9" w:rsidP="004C5EE9">
            <w:pPr>
              <w:tabs>
                <w:tab w:val="left" w:pos="567"/>
              </w:tabs>
              <w:jc w:val="both"/>
              <w:rPr>
                <w:ins w:id="4688" w:author="FMK" w:date="2020-02-02T21:55:00Z"/>
                <w:rFonts w:asciiTheme="minorHAnsi" w:hAnsiTheme="minorHAnsi"/>
                <w:color w:val="FF0000"/>
              </w:rPr>
            </w:pPr>
          </w:p>
          <w:p w14:paraId="7C521CB7" w14:textId="77777777" w:rsidR="004C5EE9" w:rsidRDefault="004C5EE9" w:rsidP="004C5EE9">
            <w:pPr>
              <w:tabs>
                <w:tab w:val="left" w:pos="567"/>
              </w:tabs>
              <w:jc w:val="both"/>
              <w:rPr>
                <w:ins w:id="4689" w:author="FMK" w:date="2020-02-02T21:55:00Z"/>
              </w:rPr>
            </w:pPr>
            <w:ins w:id="4690" w:author="FMK" w:date="2020-02-02T21:55:00Z">
              <w:r w:rsidRPr="00D835FA">
                <w:rPr>
                  <w:rFonts w:asciiTheme="minorHAnsi" w:hAnsiTheme="minorHAnsi"/>
                  <w:color w:val="FF0000"/>
                </w:rPr>
                <w:t>.</w:t>
              </w:r>
              <w:r>
                <w:t xml:space="preserve"> </w:t>
              </w:r>
            </w:ins>
          </w:p>
          <w:p w14:paraId="752489FE" w14:textId="61481628" w:rsidR="004C5EE9" w:rsidRDefault="004C5EE9" w:rsidP="004C5EE9">
            <w:pPr>
              <w:tabs>
                <w:tab w:val="left" w:pos="567"/>
              </w:tabs>
              <w:jc w:val="both"/>
              <w:rPr>
                <w:ins w:id="4691" w:author="FMK" w:date="2020-02-02T21:55:00Z"/>
                <w:rFonts w:asciiTheme="minorHAnsi" w:hAnsiTheme="minorHAnsi"/>
                <w:color w:val="FF0000"/>
              </w:rPr>
            </w:pPr>
            <w:ins w:id="4692" w:author="FMK" w:date="2020-02-02T21:55:00Z">
              <w:r w:rsidRPr="001460DD">
                <w:rPr>
                  <w:rFonts w:asciiTheme="minorHAnsi" w:hAnsiTheme="minorHAnsi"/>
                  <w:color w:val="FF0000"/>
                </w:rPr>
                <w:t>YOUNG, Miles.</w:t>
              </w:r>
              <w:r>
                <w:rPr>
                  <w:rFonts w:asciiTheme="minorHAnsi" w:hAnsiTheme="minorHAnsi"/>
                  <w:color w:val="FF0000"/>
                </w:rPr>
                <w:t xml:space="preserve"> 2018.</w:t>
              </w:r>
              <w:r w:rsidRPr="001460DD">
                <w:rPr>
                  <w:rFonts w:asciiTheme="minorHAnsi" w:hAnsiTheme="minorHAnsi"/>
                  <w:color w:val="FF0000"/>
                </w:rPr>
                <w:t xml:space="preserve"> </w:t>
              </w:r>
              <w:r w:rsidRPr="00D835FA">
                <w:rPr>
                  <w:rFonts w:asciiTheme="minorHAnsi" w:hAnsiTheme="minorHAnsi"/>
                  <w:i/>
                  <w:color w:val="FF0000"/>
                </w:rPr>
                <w:t xml:space="preserve">Ogilvy o reklamě v digitálním věku. </w:t>
              </w:r>
              <w:r w:rsidRPr="001460DD">
                <w:rPr>
                  <w:rFonts w:asciiTheme="minorHAnsi" w:hAnsiTheme="minorHAnsi"/>
                  <w:color w:val="FF0000"/>
                </w:rPr>
                <w:t>P</w:t>
              </w:r>
              <w:r>
                <w:rPr>
                  <w:rFonts w:asciiTheme="minorHAnsi" w:hAnsiTheme="minorHAnsi"/>
                  <w:color w:val="FF0000"/>
                </w:rPr>
                <w:t>raha: Svojtka &amp; Co</w:t>
              </w:r>
              <w:r w:rsidRPr="001460DD">
                <w:rPr>
                  <w:rFonts w:asciiTheme="minorHAnsi" w:hAnsiTheme="minorHAnsi"/>
                  <w:color w:val="FF0000"/>
                </w:rPr>
                <w:t>. ISBN 9788025621592.</w:t>
              </w:r>
            </w:ins>
          </w:p>
          <w:p w14:paraId="2586F58B" w14:textId="77777777" w:rsidR="004C5EE9" w:rsidRDefault="004C5EE9" w:rsidP="004C5EE9">
            <w:pPr>
              <w:tabs>
                <w:tab w:val="left" w:pos="567"/>
              </w:tabs>
              <w:jc w:val="both"/>
              <w:rPr>
                <w:ins w:id="4693" w:author="FMK" w:date="2020-02-02T21:55:00Z"/>
                <w:rFonts w:asciiTheme="minorHAnsi" w:hAnsiTheme="minorHAnsi"/>
                <w:color w:val="FF0000"/>
              </w:rPr>
            </w:pPr>
          </w:p>
          <w:p w14:paraId="05ABDF29" w14:textId="772DAC1D" w:rsidR="005D26EA" w:rsidRPr="001C3C14" w:rsidDel="004C5EE9" w:rsidRDefault="005D26EA" w:rsidP="00935F76">
            <w:pPr>
              <w:tabs>
                <w:tab w:val="left" w:pos="567"/>
              </w:tabs>
              <w:jc w:val="both"/>
              <w:rPr>
                <w:del w:id="4694" w:author="FMK" w:date="2020-02-02T21:55:00Z"/>
                <w:rFonts w:asciiTheme="minorHAnsi" w:hAnsiTheme="minorHAnsi"/>
                <w:color w:val="FF0000"/>
                <w:rPrChange w:id="4695" w:author="Martin Kazík" w:date="2020-01-23T11:23:00Z">
                  <w:rPr>
                    <w:del w:id="4696" w:author="FMK" w:date="2020-02-02T21:55:00Z"/>
                    <w:rFonts w:asciiTheme="minorHAnsi" w:hAnsiTheme="minorHAnsi"/>
                  </w:rPr>
                </w:rPrChange>
              </w:rPr>
            </w:pPr>
            <w:del w:id="4697" w:author="FMK" w:date="2020-02-02T21:55:00Z">
              <w:r w:rsidRPr="001C3C14" w:rsidDel="004C5EE9">
                <w:rPr>
                  <w:rFonts w:asciiTheme="minorHAnsi" w:hAnsiTheme="minorHAnsi"/>
                  <w:color w:val="FF0000"/>
                  <w:rPrChange w:id="4698" w:author="Martin Kazík" w:date="2020-01-23T11:23:00Z">
                    <w:rPr>
                      <w:rFonts w:asciiTheme="minorHAnsi" w:hAnsiTheme="minorHAnsi"/>
                    </w:rPr>
                  </w:rPrChange>
                </w:rPr>
                <w:delText xml:space="preserve">KŘÍŽEK, Zdeněk. 2003. </w:delText>
              </w:r>
              <w:r w:rsidRPr="001C3C14" w:rsidDel="004C5EE9">
                <w:rPr>
                  <w:rFonts w:asciiTheme="minorHAnsi" w:hAnsiTheme="minorHAnsi"/>
                  <w:i/>
                  <w:color w:val="FF0000"/>
                  <w:rPrChange w:id="4699" w:author="Martin Kazík" w:date="2020-01-23T11:23:00Z">
                    <w:rPr>
                      <w:rFonts w:asciiTheme="minorHAnsi" w:hAnsiTheme="minorHAnsi"/>
                      <w:i/>
                    </w:rPr>
                  </w:rPrChange>
                </w:rPr>
                <w:delText>Jak psát reklamní text.</w:delText>
              </w:r>
              <w:r w:rsidRPr="001C3C14" w:rsidDel="004C5EE9">
                <w:rPr>
                  <w:rFonts w:asciiTheme="minorHAnsi" w:hAnsiTheme="minorHAnsi"/>
                  <w:color w:val="FF0000"/>
                  <w:rPrChange w:id="4700" w:author="Martin Kazík" w:date="2020-01-23T11:23:00Z">
                    <w:rPr>
                      <w:rFonts w:asciiTheme="minorHAnsi" w:hAnsiTheme="minorHAnsi"/>
                    </w:rPr>
                  </w:rPrChange>
                </w:rPr>
                <w:delText xml:space="preserve"> 2., výrazně rozš. a přeprac. vyd. Praha: Grada. ISBN 8024705567. </w:delText>
              </w:r>
            </w:del>
          </w:p>
          <w:p w14:paraId="2D9CD201" w14:textId="38B7653A" w:rsidR="005D26EA" w:rsidRPr="001C3C14" w:rsidDel="004C5EE9" w:rsidRDefault="005D26EA" w:rsidP="00935F76">
            <w:pPr>
              <w:tabs>
                <w:tab w:val="left" w:pos="567"/>
              </w:tabs>
              <w:jc w:val="both"/>
              <w:rPr>
                <w:del w:id="4701" w:author="FMK" w:date="2020-02-02T21:55:00Z"/>
                <w:rFonts w:asciiTheme="minorHAnsi" w:hAnsiTheme="minorHAnsi"/>
                <w:color w:val="FF0000"/>
                <w:rPrChange w:id="4702" w:author="Martin Kazík" w:date="2020-01-23T11:23:00Z">
                  <w:rPr>
                    <w:del w:id="4703" w:author="FMK" w:date="2020-02-02T21:55:00Z"/>
                    <w:rFonts w:asciiTheme="minorHAnsi" w:hAnsiTheme="minorHAnsi"/>
                  </w:rPr>
                </w:rPrChange>
              </w:rPr>
            </w:pPr>
            <w:del w:id="4704" w:author="FMK" w:date="2020-02-02T21:55:00Z">
              <w:r w:rsidRPr="001C3C14" w:rsidDel="004C5EE9">
                <w:rPr>
                  <w:rFonts w:asciiTheme="minorHAnsi" w:hAnsiTheme="minorHAnsi"/>
                  <w:color w:val="FF0000"/>
                  <w:rPrChange w:id="4705" w:author="Martin Kazík" w:date="2020-01-23T11:23:00Z">
                    <w:rPr>
                      <w:rFonts w:asciiTheme="minorHAnsi" w:hAnsiTheme="minorHAnsi"/>
                    </w:rPr>
                  </w:rPrChange>
                </w:rPr>
                <w:delText xml:space="preserve">VYSEKALOVÁ, Jitka. 2007. </w:delText>
              </w:r>
              <w:r w:rsidRPr="001C3C14" w:rsidDel="004C5EE9">
                <w:rPr>
                  <w:rFonts w:asciiTheme="minorHAnsi" w:hAnsiTheme="minorHAnsi"/>
                  <w:i/>
                  <w:color w:val="FF0000"/>
                  <w:rPrChange w:id="4706" w:author="Martin Kazík" w:date="2020-01-23T11:23:00Z">
                    <w:rPr>
                      <w:rFonts w:asciiTheme="minorHAnsi" w:hAnsiTheme="minorHAnsi"/>
                      <w:i/>
                    </w:rPr>
                  </w:rPrChange>
                </w:rPr>
                <w:delText>Psychologie reklamy: nové trendy a poznatky</w:delText>
              </w:r>
              <w:r w:rsidRPr="001C3C14" w:rsidDel="004C5EE9">
                <w:rPr>
                  <w:rFonts w:asciiTheme="minorHAnsi" w:hAnsiTheme="minorHAnsi"/>
                  <w:color w:val="FF0000"/>
                  <w:rPrChange w:id="4707" w:author="Martin Kazík" w:date="2020-01-23T11:23:00Z">
                    <w:rPr>
                      <w:rFonts w:asciiTheme="minorHAnsi" w:hAnsiTheme="minorHAnsi"/>
                    </w:rPr>
                  </w:rPrChange>
                </w:rPr>
                <w:delText xml:space="preserve">. 3., rozš. a aktualiz. vyd. Praha: Grada. ISBN 978-80-247-2196-5. </w:delText>
              </w:r>
            </w:del>
          </w:p>
          <w:p w14:paraId="74314D59" w14:textId="0C9B2659" w:rsidR="005D26EA" w:rsidRPr="001C3C14" w:rsidDel="004C5EE9" w:rsidRDefault="005D26EA" w:rsidP="00935F76">
            <w:pPr>
              <w:tabs>
                <w:tab w:val="left" w:pos="567"/>
              </w:tabs>
              <w:jc w:val="both"/>
              <w:rPr>
                <w:del w:id="4708" w:author="FMK" w:date="2020-02-02T21:55:00Z"/>
                <w:rFonts w:asciiTheme="minorHAnsi" w:hAnsiTheme="minorHAnsi"/>
                <w:color w:val="FF0000"/>
                <w:rPrChange w:id="4709" w:author="Martin Kazík" w:date="2020-01-23T11:23:00Z">
                  <w:rPr>
                    <w:del w:id="4710" w:author="FMK" w:date="2020-02-02T21:55:00Z"/>
                    <w:rFonts w:asciiTheme="minorHAnsi" w:hAnsiTheme="minorHAnsi"/>
                  </w:rPr>
                </w:rPrChange>
              </w:rPr>
            </w:pPr>
            <w:del w:id="4711" w:author="FMK" w:date="2020-02-02T21:55:00Z">
              <w:r w:rsidRPr="001C3C14" w:rsidDel="004C5EE9">
                <w:rPr>
                  <w:rFonts w:asciiTheme="minorHAnsi" w:hAnsiTheme="minorHAnsi"/>
                  <w:color w:val="FF0000"/>
                  <w:rPrChange w:id="4712" w:author="Martin Kazík" w:date="2020-01-23T11:23:00Z">
                    <w:rPr>
                      <w:rFonts w:asciiTheme="minorHAnsi" w:hAnsiTheme="minorHAnsi"/>
                    </w:rPr>
                  </w:rPrChange>
                </w:rPr>
                <w:delText xml:space="preserve">TOSCANI, Oliviero. 1996. </w:delText>
              </w:r>
              <w:r w:rsidRPr="001C3C14" w:rsidDel="004C5EE9">
                <w:rPr>
                  <w:rFonts w:asciiTheme="minorHAnsi" w:hAnsiTheme="minorHAnsi"/>
                  <w:i/>
                  <w:color w:val="FF0000"/>
                  <w:rPrChange w:id="4713" w:author="Martin Kazík" w:date="2020-01-23T11:23:00Z">
                    <w:rPr>
                      <w:rFonts w:asciiTheme="minorHAnsi" w:hAnsiTheme="minorHAnsi"/>
                      <w:i/>
                    </w:rPr>
                  </w:rPrChange>
                </w:rPr>
                <w:delText>Reklama je navoněná zdechlina.</w:delText>
              </w:r>
              <w:r w:rsidRPr="001C3C14" w:rsidDel="004C5EE9">
                <w:rPr>
                  <w:rFonts w:asciiTheme="minorHAnsi" w:hAnsiTheme="minorHAnsi"/>
                  <w:color w:val="FF0000"/>
                  <w:rPrChange w:id="4714" w:author="Martin Kazík" w:date="2020-01-23T11:23:00Z">
                    <w:rPr>
                      <w:rFonts w:asciiTheme="minorHAnsi" w:hAnsiTheme="minorHAnsi"/>
                    </w:rPr>
                  </w:rPrChange>
                </w:rPr>
                <w:delText xml:space="preserve"> Praha: Slovart, 1996. ISBN 8085871823. </w:delText>
              </w:r>
            </w:del>
          </w:p>
          <w:p w14:paraId="22713922" w14:textId="4FCA4A59" w:rsidR="005D26EA" w:rsidRPr="001C3C14" w:rsidDel="004C5EE9" w:rsidRDefault="005D26EA" w:rsidP="00935F76">
            <w:pPr>
              <w:tabs>
                <w:tab w:val="left" w:pos="567"/>
              </w:tabs>
              <w:jc w:val="both"/>
              <w:rPr>
                <w:del w:id="4715" w:author="FMK" w:date="2020-02-02T21:55:00Z"/>
                <w:rFonts w:asciiTheme="minorHAnsi" w:hAnsiTheme="minorHAnsi"/>
                <w:color w:val="FF0000"/>
                <w:rPrChange w:id="4716" w:author="Martin Kazík" w:date="2020-01-23T11:23:00Z">
                  <w:rPr>
                    <w:del w:id="4717" w:author="FMK" w:date="2020-02-02T21:55:00Z"/>
                    <w:rFonts w:asciiTheme="minorHAnsi" w:hAnsiTheme="minorHAnsi"/>
                  </w:rPr>
                </w:rPrChange>
              </w:rPr>
            </w:pPr>
            <w:del w:id="4718" w:author="FMK" w:date="2020-02-02T21:55:00Z">
              <w:r w:rsidRPr="001C3C14" w:rsidDel="004C5EE9">
                <w:rPr>
                  <w:rFonts w:asciiTheme="minorHAnsi" w:hAnsiTheme="minorHAnsi"/>
                  <w:color w:val="FF0000"/>
                  <w:rPrChange w:id="4719" w:author="Martin Kazík" w:date="2020-01-23T11:23:00Z">
                    <w:rPr>
                      <w:rFonts w:asciiTheme="minorHAnsi" w:hAnsiTheme="minorHAnsi"/>
                    </w:rPr>
                  </w:rPrChange>
                </w:rPr>
                <w:delText xml:space="preserve">ČMEJRKOVÁ, Světla. 2000. </w:delText>
              </w:r>
              <w:r w:rsidRPr="001C3C14" w:rsidDel="004C5EE9">
                <w:rPr>
                  <w:rFonts w:asciiTheme="minorHAnsi" w:hAnsiTheme="minorHAnsi"/>
                  <w:i/>
                  <w:color w:val="FF0000"/>
                  <w:rPrChange w:id="4720" w:author="Martin Kazík" w:date="2020-01-23T11:23:00Z">
                    <w:rPr>
                      <w:rFonts w:asciiTheme="minorHAnsi" w:hAnsiTheme="minorHAnsi"/>
                      <w:i/>
                    </w:rPr>
                  </w:rPrChange>
                </w:rPr>
                <w:delText>Reklama v češtině, čeština v reklamě</w:delText>
              </w:r>
              <w:r w:rsidRPr="001C3C14" w:rsidDel="004C5EE9">
                <w:rPr>
                  <w:rFonts w:asciiTheme="minorHAnsi" w:hAnsiTheme="minorHAnsi"/>
                  <w:color w:val="FF0000"/>
                  <w:rPrChange w:id="4721" w:author="Martin Kazík" w:date="2020-01-23T11:23:00Z">
                    <w:rPr>
                      <w:rFonts w:asciiTheme="minorHAnsi" w:hAnsiTheme="minorHAnsi"/>
                    </w:rPr>
                  </w:rPrChange>
                </w:rPr>
                <w:delText xml:space="preserve">. Praha: Leda. ISBN 8085927756. </w:delText>
              </w:r>
            </w:del>
          </w:p>
          <w:p w14:paraId="6CA9931B" w14:textId="1E93243B" w:rsidR="005D26EA" w:rsidRPr="00F52EEF" w:rsidDel="004C5EE9" w:rsidRDefault="005D26EA" w:rsidP="00935F76">
            <w:pPr>
              <w:tabs>
                <w:tab w:val="left" w:pos="567"/>
              </w:tabs>
              <w:jc w:val="both"/>
              <w:rPr>
                <w:del w:id="4722" w:author="FMK" w:date="2020-02-02T21:55:00Z"/>
                <w:rFonts w:asciiTheme="minorHAnsi" w:hAnsiTheme="minorHAnsi" w:cstheme="minorHAnsi"/>
              </w:rPr>
            </w:pPr>
          </w:p>
          <w:p w14:paraId="407D7722" w14:textId="0DE1B47E" w:rsidR="005D26EA" w:rsidRPr="00403842" w:rsidDel="004C5EE9" w:rsidRDefault="005D26EA" w:rsidP="00935F76">
            <w:pPr>
              <w:tabs>
                <w:tab w:val="left" w:pos="567"/>
              </w:tabs>
              <w:jc w:val="both"/>
              <w:rPr>
                <w:del w:id="4723" w:author="FMK" w:date="2020-02-02T21:55:00Z"/>
                <w:rFonts w:asciiTheme="minorHAnsi" w:hAnsiTheme="minorHAnsi" w:cstheme="minorHAnsi"/>
                <w:b/>
              </w:rPr>
            </w:pPr>
            <w:del w:id="4724" w:author="FMK" w:date="2020-02-02T21:55:00Z">
              <w:r w:rsidRPr="00403842" w:rsidDel="004C5EE9">
                <w:rPr>
                  <w:rFonts w:asciiTheme="minorHAnsi" w:hAnsiTheme="minorHAnsi" w:cstheme="minorHAnsi"/>
                  <w:b/>
                </w:rPr>
                <w:delText xml:space="preserve">Doporučená literatura: </w:delText>
              </w:r>
            </w:del>
          </w:p>
          <w:p w14:paraId="285024CD" w14:textId="5B091431" w:rsidR="005D26EA" w:rsidRPr="001C3C14" w:rsidDel="004C5EE9" w:rsidRDefault="005D26EA" w:rsidP="00935F76">
            <w:pPr>
              <w:tabs>
                <w:tab w:val="left" w:pos="567"/>
              </w:tabs>
              <w:jc w:val="both"/>
              <w:rPr>
                <w:del w:id="4725" w:author="FMK" w:date="2020-02-02T21:55:00Z"/>
                <w:rFonts w:asciiTheme="minorHAnsi" w:hAnsiTheme="minorHAnsi"/>
                <w:color w:val="FF0000"/>
                <w:rPrChange w:id="4726" w:author="Martin Kazík" w:date="2020-01-23T11:23:00Z">
                  <w:rPr>
                    <w:del w:id="4727" w:author="FMK" w:date="2020-02-02T21:55:00Z"/>
                    <w:rFonts w:asciiTheme="minorHAnsi" w:hAnsiTheme="minorHAnsi"/>
                  </w:rPr>
                </w:rPrChange>
              </w:rPr>
            </w:pPr>
            <w:del w:id="4728" w:author="FMK" w:date="2020-02-02T21:55:00Z">
              <w:r w:rsidRPr="001C3C14" w:rsidDel="004C5EE9">
                <w:rPr>
                  <w:rFonts w:asciiTheme="minorHAnsi" w:hAnsiTheme="minorHAnsi"/>
                  <w:color w:val="FF0000"/>
                  <w:rPrChange w:id="4729" w:author="Martin Kazík" w:date="2020-01-23T11:23:00Z">
                    <w:rPr>
                      <w:rFonts w:asciiTheme="minorHAnsi" w:hAnsiTheme="minorHAnsi"/>
                    </w:rPr>
                  </w:rPrChange>
                </w:rPr>
                <w:delText xml:space="preserve">SCHULTZ, Don E. 1995. </w:delText>
              </w:r>
              <w:r w:rsidRPr="001C3C14" w:rsidDel="004C5EE9">
                <w:rPr>
                  <w:rFonts w:asciiTheme="minorHAnsi" w:hAnsiTheme="minorHAnsi"/>
                  <w:i/>
                  <w:color w:val="FF0000"/>
                  <w:rPrChange w:id="4730" w:author="Martin Kazík" w:date="2020-01-23T11:23:00Z">
                    <w:rPr>
                      <w:rFonts w:asciiTheme="minorHAnsi" w:hAnsiTheme="minorHAnsi"/>
                      <w:i/>
                    </w:rPr>
                  </w:rPrChange>
                </w:rPr>
                <w:delText>Moderní reklama: umění zaujmout.</w:delText>
              </w:r>
              <w:r w:rsidRPr="001C3C14" w:rsidDel="004C5EE9">
                <w:rPr>
                  <w:rFonts w:asciiTheme="minorHAnsi" w:hAnsiTheme="minorHAnsi"/>
                  <w:color w:val="FF0000"/>
                  <w:rPrChange w:id="4731" w:author="Martin Kazík" w:date="2020-01-23T11:23:00Z">
                    <w:rPr>
                      <w:rFonts w:asciiTheme="minorHAnsi" w:hAnsiTheme="minorHAnsi"/>
                    </w:rPr>
                  </w:rPrChange>
                </w:rPr>
                <w:delText xml:space="preserve"> Praha: Grada. ISBN 8071690627.  </w:delText>
              </w:r>
            </w:del>
          </w:p>
          <w:p w14:paraId="25A090F6" w14:textId="42E51144" w:rsidR="005D26EA" w:rsidRPr="00F52EEF" w:rsidRDefault="005D26EA" w:rsidP="00935F76">
            <w:pPr>
              <w:tabs>
                <w:tab w:val="left" w:pos="567"/>
              </w:tabs>
              <w:jc w:val="both"/>
              <w:rPr>
                <w:rFonts w:asciiTheme="minorHAnsi" w:hAnsiTheme="minorHAnsi" w:cstheme="minorHAnsi"/>
              </w:rPr>
            </w:pPr>
            <w:del w:id="4732" w:author="FMK" w:date="2020-02-02T21:55:00Z">
              <w:r w:rsidRPr="001C3C14" w:rsidDel="004C5EE9">
                <w:rPr>
                  <w:rFonts w:asciiTheme="minorHAnsi" w:hAnsiTheme="minorHAnsi"/>
                  <w:color w:val="FF0000"/>
                  <w:rPrChange w:id="4733" w:author="Martin Kazík" w:date="2020-01-23T11:23:00Z">
                    <w:rPr>
                      <w:rFonts w:asciiTheme="minorHAnsi" w:hAnsiTheme="minorHAnsi"/>
                    </w:rPr>
                  </w:rPrChange>
                </w:rPr>
                <w:delText xml:space="preserve">OGILVY, David. 1996. </w:delText>
              </w:r>
              <w:r w:rsidRPr="001C3C14" w:rsidDel="004C5EE9">
                <w:rPr>
                  <w:rFonts w:asciiTheme="minorHAnsi" w:hAnsiTheme="minorHAnsi"/>
                  <w:i/>
                  <w:color w:val="FF0000"/>
                  <w:rPrChange w:id="4734" w:author="Martin Kazík" w:date="2020-01-23T11:23:00Z">
                    <w:rPr>
                      <w:rFonts w:asciiTheme="minorHAnsi" w:hAnsiTheme="minorHAnsi"/>
                      <w:i/>
                    </w:rPr>
                  </w:rPrChange>
                </w:rPr>
                <w:delText>O reklamě.</w:delText>
              </w:r>
              <w:r w:rsidRPr="001C3C14" w:rsidDel="004C5EE9">
                <w:rPr>
                  <w:rFonts w:asciiTheme="minorHAnsi" w:hAnsiTheme="minorHAnsi"/>
                  <w:color w:val="FF0000"/>
                  <w:rPrChange w:id="4735" w:author="Martin Kazík" w:date="2020-01-23T11:23:00Z">
                    <w:rPr>
                      <w:rFonts w:asciiTheme="minorHAnsi" w:hAnsiTheme="minorHAnsi"/>
                    </w:rPr>
                  </w:rPrChange>
                </w:rPr>
                <w:delText xml:space="preserve"> Praha: Management Press. ISBN 80-85943-25-5.</w:delText>
              </w:r>
            </w:del>
          </w:p>
        </w:tc>
      </w:tr>
      <w:tr w:rsidR="005D26EA" w:rsidRPr="00F52EEF" w14:paraId="3C39B160" w14:textId="77777777" w:rsidTr="00403842">
        <w:tc>
          <w:tcPr>
            <w:tcW w:w="10680"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D0C4ED9"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6AFCFEE2" w14:textId="77777777" w:rsidTr="00403842">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C5681DA" w14:textId="77777777"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6DC030B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8</w:t>
            </w:r>
          </w:p>
        </w:tc>
        <w:tc>
          <w:tcPr>
            <w:tcW w:w="4187"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11A5A0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360C71C9" w14:textId="77777777" w:rsidTr="00403842">
        <w:tc>
          <w:tcPr>
            <w:tcW w:w="1068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6CB085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48F6B8A7" w14:textId="77777777" w:rsidTr="00126818">
        <w:trPr>
          <w:trHeight w:val="2331"/>
        </w:trPr>
        <w:tc>
          <w:tcPr>
            <w:tcW w:w="10680" w:type="dxa"/>
            <w:gridSpan w:val="8"/>
            <w:tcBorders>
              <w:top w:val="single" w:sz="4" w:space="0" w:color="auto"/>
              <w:left w:val="single" w:sz="4" w:space="0" w:color="auto"/>
              <w:bottom w:val="single" w:sz="4" w:space="0" w:color="auto"/>
              <w:right w:val="single" w:sz="4" w:space="0" w:color="auto"/>
            </w:tcBorders>
          </w:tcPr>
          <w:p w14:paraId="167606FC" w14:textId="6F5536F0"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lastRenderedPageBreak/>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F6A6A7E" w14:textId="77777777" w:rsidR="00126818" w:rsidRDefault="00126818">
      <w:r>
        <w:br w:type="page"/>
      </w:r>
    </w:p>
    <w:tbl>
      <w:tblPr>
        <w:tblW w:w="1068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2"/>
        <w:gridCol w:w="568"/>
        <w:gridCol w:w="1134"/>
        <w:gridCol w:w="889"/>
        <w:gridCol w:w="816"/>
        <w:gridCol w:w="2156"/>
        <w:gridCol w:w="539"/>
        <w:gridCol w:w="676"/>
      </w:tblGrid>
      <w:tr w:rsidR="005D26EA" w:rsidRPr="00F52EEF" w14:paraId="6A72DD45" w14:textId="77777777" w:rsidTr="00403842">
        <w:tc>
          <w:tcPr>
            <w:tcW w:w="10680"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FF739D8" w14:textId="2CD195BE"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3E238AC0" w14:textId="77777777" w:rsidTr="00403842">
        <w:tc>
          <w:tcPr>
            <w:tcW w:w="3902" w:type="dxa"/>
            <w:tcBorders>
              <w:top w:val="double" w:sz="4" w:space="0" w:color="auto"/>
              <w:left w:val="single" w:sz="4" w:space="0" w:color="auto"/>
              <w:bottom w:val="single" w:sz="4" w:space="0" w:color="auto"/>
              <w:right w:val="single" w:sz="4" w:space="0" w:color="auto"/>
            </w:tcBorders>
            <w:shd w:val="clear" w:color="auto" w:fill="F7CAAC"/>
            <w:hideMark/>
          </w:tcPr>
          <w:p w14:paraId="539F9D0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78" w:type="dxa"/>
            <w:gridSpan w:val="7"/>
            <w:tcBorders>
              <w:top w:val="double" w:sz="4" w:space="0" w:color="auto"/>
              <w:left w:val="single" w:sz="4" w:space="0" w:color="auto"/>
              <w:bottom w:val="single" w:sz="4" w:space="0" w:color="auto"/>
              <w:right w:val="single" w:sz="4" w:space="0" w:color="auto"/>
            </w:tcBorders>
            <w:hideMark/>
          </w:tcPr>
          <w:p w14:paraId="2D58AE4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Reklama 1</w:t>
            </w:r>
          </w:p>
        </w:tc>
      </w:tr>
      <w:tr w:rsidR="005D26EA" w:rsidRPr="00F52EEF" w14:paraId="0C5B9260"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748ECC3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7" w:type="dxa"/>
            <w:gridSpan w:val="4"/>
            <w:tcBorders>
              <w:top w:val="single" w:sz="4" w:space="0" w:color="auto"/>
              <w:left w:val="single" w:sz="4" w:space="0" w:color="auto"/>
              <w:bottom w:val="single" w:sz="4" w:space="0" w:color="auto"/>
              <w:right w:val="single" w:sz="4" w:space="0" w:color="auto"/>
            </w:tcBorders>
            <w:hideMark/>
          </w:tcPr>
          <w:p w14:paraId="253DBD2A" w14:textId="1F46A314" w:rsidR="005D26EA" w:rsidRPr="00F52EEF" w:rsidRDefault="00011D1D"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36374" w:rsidRPr="00F52EEF">
              <w:rPr>
                <w:rFonts w:asciiTheme="minorHAnsi" w:eastAsia="Calibri" w:hAnsiTheme="minorHAnsi" w:cstheme="minorHAnsi"/>
              </w:rPr>
              <w:t>,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8EC3E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76" w:type="dxa"/>
            <w:tcBorders>
              <w:top w:val="single" w:sz="4" w:space="0" w:color="auto"/>
              <w:left w:val="single" w:sz="4" w:space="0" w:color="auto"/>
              <w:bottom w:val="single" w:sz="4" w:space="0" w:color="auto"/>
              <w:right w:val="single" w:sz="4" w:space="0" w:color="auto"/>
            </w:tcBorders>
            <w:hideMark/>
          </w:tcPr>
          <w:p w14:paraId="1BFE785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5D26EA" w:rsidRPr="00F52EEF" w14:paraId="4C462E3A"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300B2E8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2" w:type="dxa"/>
            <w:gridSpan w:val="2"/>
            <w:tcBorders>
              <w:top w:val="single" w:sz="4" w:space="0" w:color="auto"/>
              <w:left w:val="single" w:sz="4" w:space="0" w:color="auto"/>
              <w:bottom w:val="single" w:sz="4" w:space="0" w:color="auto"/>
              <w:right w:val="single" w:sz="4" w:space="0" w:color="auto"/>
            </w:tcBorders>
            <w:hideMark/>
          </w:tcPr>
          <w:p w14:paraId="380435E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49592E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93063AE" w14:textId="6F0D5D79"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336374"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06CEEE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15" w:type="dxa"/>
            <w:gridSpan w:val="2"/>
            <w:tcBorders>
              <w:top w:val="single" w:sz="4" w:space="0" w:color="auto"/>
              <w:left w:val="single" w:sz="4" w:space="0" w:color="auto"/>
              <w:bottom w:val="single" w:sz="4" w:space="0" w:color="auto"/>
              <w:right w:val="single" w:sz="4" w:space="0" w:color="auto"/>
            </w:tcBorders>
            <w:hideMark/>
          </w:tcPr>
          <w:p w14:paraId="4E1665A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69668679"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3B68454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78" w:type="dxa"/>
            <w:gridSpan w:val="7"/>
            <w:tcBorders>
              <w:top w:val="single" w:sz="4" w:space="0" w:color="auto"/>
              <w:left w:val="single" w:sz="4" w:space="0" w:color="auto"/>
              <w:bottom w:val="single" w:sz="4" w:space="0" w:color="auto"/>
              <w:right w:val="single" w:sz="4" w:space="0" w:color="auto"/>
            </w:tcBorders>
            <w:hideMark/>
          </w:tcPr>
          <w:p w14:paraId="2A35B4D1" w14:textId="28E222F4" w:rsidR="005D26EA" w:rsidRPr="00F52EEF" w:rsidRDefault="0033637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w:t>
            </w:r>
            <w:r w:rsidR="005D26EA" w:rsidRPr="00F52EEF">
              <w:rPr>
                <w:rFonts w:asciiTheme="minorHAnsi" w:eastAsia="Calibri" w:hAnsiTheme="minorHAnsi" w:cstheme="minorHAnsi"/>
              </w:rPr>
              <w:t>Teorie marketingov</w:t>
            </w:r>
            <w:ins w:id="4736" w:author="Radim Bačuvčík" w:date="2020-02-06T10:05:00Z">
              <w:r w:rsidR="00522A4C">
                <w:rPr>
                  <w:rFonts w:asciiTheme="minorHAnsi" w:eastAsia="Calibri" w:hAnsiTheme="minorHAnsi" w:cstheme="minorHAnsi"/>
                </w:rPr>
                <w:t>é</w:t>
              </w:r>
            </w:ins>
            <w:del w:id="4737" w:author="Radim Bačuvčík" w:date="2020-02-06T10:05:00Z">
              <w:r w:rsidR="005D26EA" w:rsidRPr="00F52EEF" w:rsidDel="00522A4C">
                <w:rPr>
                  <w:rFonts w:asciiTheme="minorHAnsi" w:eastAsia="Calibri" w:hAnsiTheme="minorHAnsi" w:cstheme="minorHAnsi"/>
                </w:rPr>
                <w:delText>ých</w:delText>
              </w:r>
            </w:del>
            <w:r w:rsidR="005D26EA" w:rsidRPr="00F52EEF">
              <w:rPr>
                <w:rFonts w:asciiTheme="minorHAnsi" w:eastAsia="Calibri" w:hAnsiTheme="minorHAnsi" w:cstheme="minorHAnsi"/>
              </w:rPr>
              <w:t xml:space="preserve"> komunikac</w:t>
            </w:r>
            <w:ins w:id="4738" w:author="Radim Bačuvčík" w:date="2020-02-06T10:05:00Z">
              <w:r w:rsidR="00522A4C">
                <w:rPr>
                  <w:rFonts w:asciiTheme="minorHAnsi" w:eastAsia="Calibri" w:hAnsiTheme="minorHAnsi" w:cstheme="minorHAnsi"/>
                </w:rPr>
                <w:t>e</w:t>
              </w:r>
            </w:ins>
            <w:del w:id="4739" w:author="Radim Bačuvčík" w:date="2020-02-06T10:05:00Z">
              <w:r w:rsidR="005D26EA" w:rsidRPr="00F52EEF" w:rsidDel="00522A4C">
                <w:rPr>
                  <w:rFonts w:asciiTheme="minorHAnsi" w:eastAsia="Calibri" w:hAnsiTheme="minorHAnsi" w:cstheme="minorHAnsi"/>
                </w:rPr>
                <w:delText>í</w:delText>
              </w:r>
            </w:del>
            <w:r w:rsidR="005D26EA" w:rsidRPr="00F52EEF">
              <w:rPr>
                <w:rFonts w:asciiTheme="minorHAnsi" w:eastAsia="Calibri" w:hAnsiTheme="minorHAnsi" w:cstheme="minorHAnsi"/>
              </w:rPr>
              <w:t>, Marketing 2</w:t>
            </w:r>
          </w:p>
        </w:tc>
      </w:tr>
      <w:tr w:rsidR="005D26EA" w:rsidRPr="00F52EEF" w14:paraId="2C929510"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1D41B3E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7" w:type="dxa"/>
            <w:gridSpan w:val="4"/>
            <w:tcBorders>
              <w:top w:val="single" w:sz="4" w:space="0" w:color="auto"/>
              <w:left w:val="single" w:sz="4" w:space="0" w:color="auto"/>
              <w:bottom w:val="single" w:sz="4" w:space="0" w:color="auto"/>
              <w:right w:val="single" w:sz="4" w:space="0" w:color="auto"/>
            </w:tcBorders>
            <w:hideMark/>
          </w:tcPr>
          <w:p w14:paraId="7C9FD752" w14:textId="06339F85" w:rsidR="005D26EA" w:rsidRPr="00F52EEF" w:rsidRDefault="001539E2"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B14514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15" w:type="dxa"/>
            <w:gridSpan w:val="2"/>
            <w:tcBorders>
              <w:top w:val="single" w:sz="4" w:space="0" w:color="auto"/>
              <w:left w:val="single" w:sz="4" w:space="0" w:color="auto"/>
              <w:bottom w:val="single" w:sz="4" w:space="0" w:color="auto"/>
              <w:right w:val="single" w:sz="4" w:space="0" w:color="auto"/>
            </w:tcBorders>
            <w:hideMark/>
          </w:tcPr>
          <w:p w14:paraId="757F37F4" w14:textId="6A9CE87E" w:rsidR="005D26EA" w:rsidRPr="00F52EEF" w:rsidRDefault="001539E2"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078A138B"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0E6D3F6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78" w:type="dxa"/>
            <w:gridSpan w:val="7"/>
            <w:tcBorders>
              <w:top w:val="single" w:sz="4" w:space="0" w:color="auto"/>
              <w:left w:val="single" w:sz="4" w:space="0" w:color="auto"/>
              <w:bottom w:val="nil"/>
              <w:right w:val="single" w:sz="4" w:space="0" w:color="auto"/>
            </w:tcBorders>
          </w:tcPr>
          <w:p w14:paraId="102571C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AEDE033" w14:textId="77777777" w:rsidTr="00403842">
        <w:trPr>
          <w:trHeight w:val="554"/>
        </w:trPr>
        <w:tc>
          <w:tcPr>
            <w:tcW w:w="10680" w:type="dxa"/>
            <w:gridSpan w:val="8"/>
            <w:tcBorders>
              <w:top w:val="nil"/>
              <w:left w:val="single" w:sz="4" w:space="0" w:color="auto"/>
              <w:bottom w:val="single" w:sz="4" w:space="0" w:color="auto"/>
              <w:right w:val="single" w:sz="4" w:space="0" w:color="auto"/>
            </w:tcBorders>
            <w:hideMark/>
          </w:tcPr>
          <w:p w14:paraId="571C7CD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Docházka do výuky, vypracování seminární práce a její prezentace, vypracování dílčích úkolů na seminářích, písemný test.</w:t>
            </w:r>
          </w:p>
        </w:tc>
      </w:tr>
      <w:tr w:rsidR="005D26EA" w:rsidRPr="00F52EEF" w14:paraId="2D1279FD" w14:textId="77777777" w:rsidTr="00403842">
        <w:trPr>
          <w:trHeight w:val="197"/>
        </w:trPr>
        <w:tc>
          <w:tcPr>
            <w:tcW w:w="3902" w:type="dxa"/>
            <w:tcBorders>
              <w:top w:val="nil"/>
              <w:left w:val="single" w:sz="4" w:space="0" w:color="auto"/>
              <w:bottom w:val="single" w:sz="4" w:space="0" w:color="auto"/>
              <w:right w:val="single" w:sz="4" w:space="0" w:color="auto"/>
            </w:tcBorders>
            <w:shd w:val="clear" w:color="auto" w:fill="F7CAAC"/>
            <w:hideMark/>
          </w:tcPr>
          <w:p w14:paraId="12BF092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78" w:type="dxa"/>
            <w:gridSpan w:val="7"/>
            <w:tcBorders>
              <w:top w:val="nil"/>
              <w:left w:val="single" w:sz="4" w:space="0" w:color="auto"/>
              <w:bottom w:val="single" w:sz="4" w:space="0" w:color="auto"/>
              <w:right w:val="single" w:sz="4" w:space="0" w:color="auto"/>
            </w:tcBorders>
            <w:hideMark/>
          </w:tcPr>
          <w:p w14:paraId="45CEE42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prof. PhDr. Pavel Horňák, Ph.D.</w:t>
            </w:r>
          </w:p>
        </w:tc>
      </w:tr>
      <w:tr w:rsidR="005D26EA" w:rsidRPr="00F52EEF" w14:paraId="6E99C457" w14:textId="77777777" w:rsidTr="00403842">
        <w:trPr>
          <w:trHeight w:val="243"/>
        </w:trPr>
        <w:tc>
          <w:tcPr>
            <w:tcW w:w="3902" w:type="dxa"/>
            <w:tcBorders>
              <w:top w:val="nil"/>
              <w:left w:val="single" w:sz="4" w:space="0" w:color="auto"/>
              <w:bottom w:val="single" w:sz="4" w:space="0" w:color="auto"/>
              <w:right w:val="single" w:sz="4" w:space="0" w:color="auto"/>
            </w:tcBorders>
            <w:shd w:val="clear" w:color="auto" w:fill="F7CAAC"/>
            <w:hideMark/>
          </w:tcPr>
          <w:p w14:paraId="38DEBAF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78" w:type="dxa"/>
            <w:gridSpan w:val="7"/>
            <w:tcBorders>
              <w:top w:val="nil"/>
              <w:left w:val="single" w:sz="4" w:space="0" w:color="auto"/>
              <w:bottom w:val="single" w:sz="4" w:space="0" w:color="auto"/>
              <w:right w:val="single" w:sz="4" w:space="0" w:color="auto"/>
            </w:tcBorders>
            <w:hideMark/>
          </w:tcPr>
          <w:p w14:paraId="53B8AB8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Garant se podílí na celkové koncepci předmětu, vede některé semináře.</w:t>
            </w:r>
          </w:p>
        </w:tc>
      </w:tr>
      <w:tr w:rsidR="005D26EA" w:rsidRPr="00F52EEF" w14:paraId="61BB95B0"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1C0E3D7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78" w:type="dxa"/>
            <w:gridSpan w:val="7"/>
            <w:tcBorders>
              <w:top w:val="single" w:sz="4" w:space="0" w:color="auto"/>
              <w:left w:val="single" w:sz="4" w:space="0" w:color="auto"/>
              <w:bottom w:val="nil"/>
              <w:right w:val="single" w:sz="4" w:space="0" w:color="auto"/>
            </w:tcBorders>
            <w:hideMark/>
          </w:tcPr>
          <w:p w14:paraId="6957A0A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5D26EA" w:rsidRPr="00F52EEF" w14:paraId="31A77941" w14:textId="77777777" w:rsidTr="00403842">
        <w:trPr>
          <w:trHeight w:val="172"/>
        </w:trPr>
        <w:tc>
          <w:tcPr>
            <w:tcW w:w="10680" w:type="dxa"/>
            <w:gridSpan w:val="8"/>
            <w:tcBorders>
              <w:top w:val="nil"/>
              <w:left w:val="single" w:sz="4" w:space="0" w:color="auto"/>
              <w:bottom w:val="single" w:sz="4" w:space="0" w:color="auto"/>
              <w:right w:val="single" w:sz="4" w:space="0" w:color="auto"/>
            </w:tcBorders>
          </w:tcPr>
          <w:p w14:paraId="746A6B6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9894015" w14:textId="77777777" w:rsidTr="00403842">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00E391D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78" w:type="dxa"/>
            <w:gridSpan w:val="7"/>
            <w:tcBorders>
              <w:top w:val="single" w:sz="4" w:space="0" w:color="auto"/>
              <w:left w:val="single" w:sz="4" w:space="0" w:color="auto"/>
              <w:bottom w:val="nil"/>
              <w:right w:val="single" w:sz="4" w:space="0" w:color="auto"/>
            </w:tcBorders>
          </w:tcPr>
          <w:p w14:paraId="355F068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ABD61C9" w14:textId="77777777" w:rsidTr="00403842">
        <w:trPr>
          <w:trHeight w:val="3808"/>
        </w:trPr>
        <w:tc>
          <w:tcPr>
            <w:tcW w:w="10680" w:type="dxa"/>
            <w:gridSpan w:val="8"/>
            <w:tcBorders>
              <w:top w:val="nil"/>
              <w:left w:val="single" w:sz="4" w:space="0" w:color="auto"/>
              <w:bottom w:val="single" w:sz="12" w:space="0" w:color="auto"/>
              <w:right w:val="single" w:sz="4" w:space="0" w:color="auto"/>
            </w:tcBorders>
          </w:tcPr>
          <w:p w14:paraId="5B187ED6" w14:textId="77777777" w:rsidR="005D26EA" w:rsidRDefault="005D26EA" w:rsidP="00935F76">
            <w:pPr>
              <w:tabs>
                <w:tab w:val="left" w:pos="567"/>
              </w:tabs>
              <w:jc w:val="both"/>
              <w:rPr>
                <w:del w:id="4740" w:author="Martin Kazík" w:date="2020-01-23T11:23:00Z"/>
                <w:rFonts w:asciiTheme="minorHAnsi" w:hAnsiTheme="minorHAnsi" w:cstheme="minorHAnsi"/>
              </w:rPr>
            </w:pPr>
            <w:del w:id="4741" w:author="Martin Kazík" w:date="2020-01-23T11:23:00Z">
              <w:r w:rsidRPr="00F52EEF">
                <w:rPr>
                  <w:rFonts w:asciiTheme="minorHAnsi" w:hAnsiTheme="minorHAnsi" w:cstheme="minorHAnsi"/>
                </w:rPr>
                <w:delText>Cílem předmětu je získání poznatků z oblasti reklamy, jako stěžejního základu marketingové komunikace. Student získá znalosti o podstatě, charakteru, funkcích, druzích a významu reklamy. Na základě komunikačních modelů jsou charakterizovány vlastnosti reklamy a její jednotlivé fáze. Vzhledem k dynamicky se vyvíjejícím trendům je část pozornosti věnována novým formám reklamy a jejich využití.</w:delText>
              </w:r>
            </w:del>
          </w:p>
          <w:p w14:paraId="55C6C00B" w14:textId="77777777" w:rsidR="00403842" w:rsidRPr="00F52EEF" w:rsidRDefault="00403842" w:rsidP="00935F76">
            <w:pPr>
              <w:tabs>
                <w:tab w:val="left" w:pos="567"/>
              </w:tabs>
              <w:jc w:val="both"/>
              <w:rPr>
                <w:del w:id="4742" w:author="Martin Kazík" w:date="2020-01-23T11:23:00Z"/>
                <w:rFonts w:asciiTheme="minorHAnsi" w:hAnsiTheme="minorHAnsi" w:cstheme="minorHAnsi"/>
              </w:rPr>
            </w:pPr>
          </w:p>
          <w:p w14:paraId="31FD7BEA" w14:textId="77777777" w:rsidR="005D26EA" w:rsidRPr="00403842" w:rsidRDefault="005D26EA" w:rsidP="00935F76">
            <w:pPr>
              <w:tabs>
                <w:tab w:val="left" w:pos="567"/>
              </w:tabs>
              <w:jc w:val="both"/>
              <w:rPr>
                <w:rFonts w:asciiTheme="minorHAnsi" w:hAnsiTheme="minorHAnsi" w:cstheme="minorHAnsi"/>
                <w:b/>
              </w:rPr>
            </w:pPr>
            <w:r w:rsidRPr="00403842">
              <w:rPr>
                <w:rFonts w:asciiTheme="minorHAnsi" w:hAnsiTheme="minorHAnsi" w:cstheme="minorHAnsi"/>
                <w:b/>
              </w:rPr>
              <w:t>Probíraná témata:</w:t>
            </w:r>
          </w:p>
          <w:p w14:paraId="648791C1" w14:textId="3A112FE7"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w:t>
            </w:r>
            <w:r w:rsidR="00011D1D" w:rsidRPr="00F52EEF">
              <w:rPr>
                <w:rFonts w:asciiTheme="minorHAnsi" w:hAnsiTheme="minorHAnsi" w:cstheme="minorHAnsi"/>
              </w:rPr>
              <w:t xml:space="preserve"> </w:t>
            </w:r>
            <w:r>
              <w:rPr>
                <w:rFonts w:asciiTheme="minorHAnsi" w:hAnsiTheme="minorHAnsi" w:cstheme="minorHAnsi"/>
              </w:rPr>
              <w:t>p</w:t>
            </w:r>
            <w:r w:rsidR="005D26EA" w:rsidRPr="00F52EEF">
              <w:rPr>
                <w:rFonts w:asciiTheme="minorHAnsi" w:hAnsiTheme="minorHAnsi" w:cstheme="minorHAnsi"/>
              </w:rPr>
              <w:t>ostavení reklamy v systému marketingov</w:t>
            </w:r>
            <w:ins w:id="4743" w:author="Radim Bačuvčík" w:date="2020-02-06T10:05:00Z">
              <w:r w:rsidR="00522A4C">
                <w:rPr>
                  <w:rFonts w:asciiTheme="minorHAnsi" w:hAnsiTheme="minorHAnsi" w:cstheme="minorHAnsi"/>
                </w:rPr>
                <w:t>é</w:t>
              </w:r>
            </w:ins>
            <w:del w:id="4744" w:author="Radim Bačuvčík" w:date="2020-02-06T10:05:00Z">
              <w:r w:rsidR="005D26EA" w:rsidRPr="00F52EEF" w:rsidDel="00522A4C">
                <w:rPr>
                  <w:rFonts w:asciiTheme="minorHAnsi" w:hAnsiTheme="minorHAnsi" w:cstheme="minorHAnsi"/>
                </w:rPr>
                <w:delText>ých</w:delText>
              </w:r>
            </w:del>
            <w:r w:rsidR="005D26EA" w:rsidRPr="00F52EEF">
              <w:rPr>
                <w:rFonts w:asciiTheme="minorHAnsi" w:hAnsiTheme="minorHAnsi" w:cstheme="minorHAnsi"/>
              </w:rPr>
              <w:t xml:space="preserve"> komunikac</w:t>
            </w:r>
            <w:ins w:id="4745" w:author="Radim Bačuvčík" w:date="2020-02-06T10:05:00Z">
              <w:r w:rsidR="00522A4C">
                <w:rPr>
                  <w:rFonts w:asciiTheme="minorHAnsi" w:hAnsiTheme="minorHAnsi" w:cstheme="minorHAnsi"/>
                </w:rPr>
                <w:t>e</w:t>
              </w:r>
            </w:ins>
            <w:del w:id="4746" w:author="Radim Bačuvčík" w:date="2020-02-06T10:05:00Z">
              <w:r w:rsidR="005D26EA" w:rsidRPr="00F52EEF" w:rsidDel="00522A4C">
                <w:rPr>
                  <w:rFonts w:asciiTheme="minorHAnsi" w:hAnsiTheme="minorHAnsi" w:cstheme="minorHAnsi"/>
                </w:rPr>
                <w:delText>í</w:delText>
              </w:r>
            </w:del>
            <w:r w:rsidR="005D26EA" w:rsidRPr="00F52EEF">
              <w:rPr>
                <w:rFonts w:asciiTheme="minorHAnsi" w:hAnsiTheme="minorHAnsi" w:cstheme="minorHAnsi"/>
              </w:rPr>
              <w:t>, definice pojmu</w:t>
            </w:r>
            <w:r>
              <w:rPr>
                <w:rFonts w:asciiTheme="minorHAnsi" w:hAnsiTheme="minorHAnsi" w:cstheme="minorHAnsi"/>
              </w:rPr>
              <w:t>;</w:t>
            </w:r>
          </w:p>
          <w:p w14:paraId="3FEF7979" w14:textId="2114F801"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t</w:t>
            </w:r>
            <w:r w:rsidR="005D26EA" w:rsidRPr="00F52EEF">
              <w:rPr>
                <w:rFonts w:asciiTheme="minorHAnsi" w:hAnsiTheme="minorHAnsi" w:cstheme="minorHAnsi"/>
              </w:rPr>
              <w:t>eorie komunikace v kontextu s oblastí reklamy – komunikační proces, komunikační modely</w:t>
            </w:r>
            <w:r>
              <w:rPr>
                <w:rFonts w:asciiTheme="minorHAnsi" w:hAnsiTheme="minorHAnsi" w:cstheme="minorHAnsi"/>
              </w:rPr>
              <w:t>;</w:t>
            </w:r>
            <w:r w:rsidR="005D26EA" w:rsidRPr="00F52EEF">
              <w:rPr>
                <w:rFonts w:asciiTheme="minorHAnsi" w:hAnsiTheme="minorHAnsi" w:cstheme="minorHAnsi"/>
              </w:rPr>
              <w:t xml:space="preserve"> </w:t>
            </w:r>
          </w:p>
          <w:p w14:paraId="6113E10F" w14:textId="5354BA02"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z</w:t>
            </w:r>
            <w:r w:rsidR="005D26EA" w:rsidRPr="00F52EEF">
              <w:rPr>
                <w:rFonts w:asciiTheme="minorHAnsi" w:hAnsiTheme="minorHAnsi" w:cstheme="minorHAnsi"/>
              </w:rPr>
              <w:t>ákladní principy fungování reklamy</w:t>
            </w:r>
            <w:r>
              <w:rPr>
                <w:rFonts w:asciiTheme="minorHAnsi" w:hAnsiTheme="minorHAnsi" w:cstheme="minorHAnsi"/>
              </w:rPr>
              <w:t>;</w:t>
            </w:r>
          </w:p>
          <w:p w14:paraId="52ADEEF0" w14:textId="20AC3814"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p</w:t>
            </w:r>
            <w:r w:rsidR="005D26EA" w:rsidRPr="00F52EEF">
              <w:rPr>
                <w:rFonts w:asciiTheme="minorHAnsi" w:hAnsiTheme="minorHAnsi" w:cstheme="minorHAnsi"/>
              </w:rPr>
              <w:t>lánování reklamních aktivit – plánovací strategie a modely</w:t>
            </w:r>
            <w:r>
              <w:rPr>
                <w:rFonts w:asciiTheme="minorHAnsi" w:hAnsiTheme="minorHAnsi" w:cstheme="minorHAnsi"/>
              </w:rPr>
              <w:t>;</w:t>
            </w:r>
          </w:p>
          <w:p w14:paraId="75B45C01" w14:textId="75B7AB0F"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s</w:t>
            </w:r>
            <w:r w:rsidR="005D26EA" w:rsidRPr="00F52EEF">
              <w:rPr>
                <w:rFonts w:asciiTheme="minorHAnsi" w:hAnsiTheme="minorHAnsi" w:cstheme="minorHAnsi"/>
              </w:rPr>
              <w:t>truktura komunikační/reklamní agentur</w:t>
            </w:r>
            <w:r>
              <w:rPr>
                <w:rFonts w:asciiTheme="minorHAnsi" w:hAnsiTheme="minorHAnsi" w:cstheme="minorHAnsi"/>
              </w:rPr>
              <w:t>y;</w:t>
            </w:r>
          </w:p>
          <w:p w14:paraId="233A8501" w14:textId="4E58A02C"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c</w:t>
            </w:r>
            <w:r w:rsidR="005D26EA" w:rsidRPr="00F52EEF">
              <w:rPr>
                <w:rFonts w:asciiTheme="minorHAnsi" w:hAnsiTheme="minorHAnsi" w:cstheme="minorHAnsi"/>
              </w:rPr>
              <w:t>hod zakázky agenturou</w:t>
            </w:r>
            <w:r>
              <w:rPr>
                <w:rFonts w:asciiTheme="minorHAnsi" w:hAnsiTheme="minorHAnsi" w:cstheme="minorHAnsi"/>
              </w:rPr>
              <w:t>;</w:t>
            </w:r>
          </w:p>
          <w:p w14:paraId="170D4DE9" w14:textId="24454E02"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b</w:t>
            </w:r>
            <w:r w:rsidR="005D26EA" w:rsidRPr="00F52EEF">
              <w:rPr>
                <w:rFonts w:asciiTheme="minorHAnsi" w:hAnsiTheme="minorHAnsi" w:cstheme="minorHAnsi"/>
              </w:rPr>
              <w:t>rief a jeho náležitosti</w:t>
            </w:r>
            <w:r>
              <w:rPr>
                <w:rFonts w:asciiTheme="minorHAnsi" w:hAnsiTheme="minorHAnsi" w:cstheme="minorHAnsi"/>
              </w:rPr>
              <w:t>;</w:t>
            </w:r>
          </w:p>
          <w:p w14:paraId="74728F40" w14:textId="737D3269"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l</w:t>
            </w:r>
            <w:r w:rsidR="005D26EA" w:rsidRPr="00F52EEF">
              <w:rPr>
                <w:rFonts w:asciiTheme="minorHAnsi" w:hAnsiTheme="minorHAnsi" w:cstheme="minorHAnsi"/>
              </w:rPr>
              <w:t>egislativa upravující oblast reklamy v</w:t>
            </w:r>
            <w:r>
              <w:rPr>
                <w:rFonts w:asciiTheme="minorHAnsi" w:hAnsiTheme="minorHAnsi" w:cstheme="minorHAnsi"/>
              </w:rPr>
              <w:t> </w:t>
            </w:r>
            <w:r w:rsidR="005D26EA" w:rsidRPr="00F52EEF">
              <w:rPr>
                <w:rFonts w:asciiTheme="minorHAnsi" w:hAnsiTheme="minorHAnsi" w:cstheme="minorHAnsi"/>
              </w:rPr>
              <w:t>ČR</w:t>
            </w:r>
            <w:r>
              <w:rPr>
                <w:rFonts w:asciiTheme="minorHAnsi" w:hAnsiTheme="minorHAnsi" w:cstheme="minorHAnsi"/>
              </w:rPr>
              <w:t>;</w:t>
            </w:r>
          </w:p>
          <w:p w14:paraId="69EE7F83" w14:textId="20FF2C06"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i</w:t>
            </w:r>
            <w:r w:rsidR="005D26EA" w:rsidRPr="00F52EEF">
              <w:rPr>
                <w:rFonts w:asciiTheme="minorHAnsi" w:hAnsiTheme="minorHAnsi" w:cstheme="minorHAnsi"/>
              </w:rPr>
              <w:t>ntegrovaná marketingová komunikace</w:t>
            </w:r>
            <w:r>
              <w:rPr>
                <w:rFonts w:asciiTheme="minorHAnsi" w:hAnsiTheme="minorHAnsi" w:cstheme="minorHAnsi"/>
              </w:rPr>
              <w:t>;</w:t>
            </w:r>
          </w:p>
          <w:p w14:paraId="7D9EA8C4" w14:textId="1454E5D6"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n</w:t>
            </w:r>
            <w:r w:rsidR="005D26EA" w:rsidRPr="00F52EEF">
              <w:rPr>
                <w:rFonts w:asciiTheme="minorHAnsi" w:hAnsiTheme="minorHAnsi" w:cstheme="minorHAnsi"/>
              </w:rPr>
              <w:t>ové trendy v reklamě.</w:t>
            </w:r>
          </w:p>
        </w:tc>
      </w:tr>
      <w:tr w:rsidR="005D26EA" w:rsidRPr="00F52EEF" w14:paraId="6806016C" w14:textId="77777777" w:rsidTr="00403842">
        <w:trPr>
          <w:trHeight w:val="265"/>
        </w:trPr>
        <w:tc>
          <w:tcPr>
            <w:tcW w:w="4470" w:type="dxa"/>
            <w:gridSpan w:val="2"/>
            <w:tcBorders>
              <w:top w:val="nil"/>
              <w:left w:val="single" w:sz="4" w:space="0" w:color="auto"/>
              <w:bottom w:val="single" w:sz="4" w:space="0" w:color="auto"/>
              <w:right w:val="single" w:sz="4" w:space="0" w:color="auto"/>
            </w:tcBorders>
            <w:shd w:val="clear" w:color="auto" w:fill="F7CAAC"/>
            <w:hideMark/>
          </w:tcPr>
          <w:p w14:paraId="5E5D3C2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10" w:type="dxa"/>
            <w:gridSpan w:val="6"/>
            <w:tcBorders>
              <w:top w:val="nil"/>
              <w:left w:val="single" w:sz="4" w:space="0" w:color="auto"/>
              <w:bottom w:val="nil"/>
              <w:right w:val="single" w:sz="4" w:space="0" w:color="auto"/>
            </w:tcBorders>
          </w:tcPr>
          <w:p w14:paraId="39D97FB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4795441" w14:textId="77777777" w:rsidTr="00403842">
        <w:trPr>
          <w:trHeight w:val="1497"/>
        </w:trPr>
        <w:tc>
          <w:tcPr>
            <w:tcW w:w="10680" w:type="dxa"/>
            <w:gridSpan w:val="8"/>
            <w:tcBorders>
              <w:top w:val="nil"/>
              <w:left w:val="single" w:sz="4" w:space="0" w:color="auto"/>
              <w:bottom w:val="single" w:sz="4" w:space="0" w:color="auto"/>
              <w:right w:val="single" w:sz="4" w:space="0" w:color="auto"/>
            </w:tcBorders>
            <w:hideMark/>
          </w:tcPr>
          <w:p w14:paraId="497179EE" w14:textId="77777777" w:rsidR="005D26EA" w:rsidRPr="00403842" w:rsidRDefault="005D26EA" w:rsidP="00935F76">
            <w:pPr>
              <w:tabs>
                <w:tab w:val="left" w:pos="567"/>
              </w:tabs>
              <w:jc w:val="both"/>
              <w:rPr>
                <w:rFonts w:asciiTheme="minorHAnsi" w:hAnsiTheme="minorHAnsi" w:cstheme="minorHAnsi"/>
                <w:b/>
              </w:rPr>
            </w:pPr>
            <w:r w:rsidRPr="00403842">
              <w:rPr>
                <w:rFonts w:asciiTheme="minorHAnsi" w:hAnsiTheme="minorHAnsi" w:cstheme="minorHAnsi"/>
                <w:b/>
              </w:rPr>
              <w:t>Povinná literatura:</w:t>
            </w:r>
          </w:p>
          <w:p w14:paraId="41C70115" w14:textId="77777777" w:rsidR="004C5EE9" w:rsidRPr="00D835FA" w:rsidRDefault="004C5EE9" w:rsidP="004C5EE9">
            <w:pPr>
              <w:tabs>
                <w:tab w:val="left" w:pos="567"/>
              </w:tabs>
              <w:jc w:val="both"/>
              <w:rPr>
                <w:ins w:id="4747" w:author="FMK" w:date="2020-02-02T21:57:00Z"/>
                <w:rFonts w:asciiTheme="minorHAnsi" w:hAnsiTheme="minorHAnsi"/>
                <w:i/>
              </w:rPr>
            </w:pPr>
            <w:ins w:id="4748" w:author="FMK" w:date="2020-02-02T21:57:00Z">
              <w:r w:rsidRPr="00D835FA">
                <w:rPr>
                  <w:rFonts w:asciiTheme="minorHAnsi" w:hAnsiTheme="minorHAnsi"/>
                  <w:i/>
                </w:rPr>
                <w:t>HORŇÁK, Pavel.</w:t>
              </w:r>
              <w:r w:rsidRPr="00E54A23">
                <w:rPr>
                  <w:rFonts w:asciiTheme="minorHAnsi" w:hAnsiTheme="minorHAnsi" w:cstheme="minorHAnsi"/>
                  <w:i/>
                </w:rPr>
                <w:t> Reklama: teoreticko-historické aspekty reklamy a marketingovej komunikácie.</w:t>
              </w:r>
              <w:r w:rsidRPr="00D835FA">
                <w:rPr>
                  <w:rFonts w:asciiTheme="minorHAnsi" w:hAnsiTheme="minorHAnsi"/>
                  <w:i/>
                </w:rPr>
                <w:t xml:space="preserve"> </w:t>
              </w:r>
              <w:r w:rsidRPr="00E54A23">
                <w:rPr>
                  <w:rFonts w:asciiTheme="minorHAnsi" w:hAnsiTheme="minorHAnsi" w:cstheme="minorHAnsi"/>
                  <w:i/>
                </w:rPr>
                <w:t>Vydanie druhé, rozšírené a prepracované. Zlín: Radim Bačuvčík - VeRBuM, 2018, 398 s.</w:t>
              </w:r>
              <w:r w:rsidRPr="00D835FA">
                <w:rPr>
                  <w:rFonts w:asciiTheme="minorHAnsi" w:hAnsiTheme="minorHAnsi"/>
                  <w:i/>
                </w:rPr>
                <w:t xml:space="preserve"> ISBN </w:t>
              </w:r>
              <w:r w:rsidRPr="00E54A23">
                <w:rPr>
                  <w:rFonts w:asciiTheme="minorHAnsi" w:hAnsiTheme="minorHAnsi" w:cstheme="minorHAnsi"/>
                  <w:i/>
                </w:rPr>
                <w:t>9788087500941.</w:t>
              </w:r>
            </w:ins>
          </w:p>
          <w:p w14:paraId="0A81550E" w14:textId="77777777" w:rsidR="004C5EE9" w:rsidRPr="00D835FA" w:rsidRDefault="004C5EE9" w:rsidP="004C5EE9">
            <w:pPr>
              <w:tabs>
                <w:tab w:val="left" w:pos="567"/>
              </w:tabs>
              <w:jc w:val="both"/>
              <w:rPr>
                <w:ins w:id="4749" w:author="FMK" w:date="2020-02-02T21:57:00Z"/>
                <w:rFonts w:asciiTheme="minorHAnsi" w:hAnsiTheme="minorHAnsi"/>
                <w:color w:val="FF0000"/>
              </w:rPr>
            </w:pPr>
            <w:ins w:id="4750" w:author="FMK" w:date="2020-02-02T21:57:00Z">
              <w:r w:rsidRPr="00D835FA">
                <w:rPr>
                  <w:rFonts w:asciiTheme="minorHAnsi" w:hAnsiTheme="minorHAnsi"/>
                  <w:color w:val="FF0000"/>
                </w:rPr>
                <w:t xml:space="preserve">KOTLER, Philip a Kevin Lane KELLER. 2013. </w:t>
              </w:r>
              <w:r w:rsidRPr="00D835FA">
                <w:rPr>
                  <w:rFonts w:asciiTheme="minorHAnsi" w:hAnsiTheme="minorHAnsi"/>
                  <w:i/>
                  <w:color w:val="FF0000"/>
                </w:rPr>
                <w:t>Marketing management</w:t>
              </w:r>
              <w:r w:rsidRPr="00D835FA">
                <w:rPr>
                  <w:rFonts w:asciiTheme="minorHAnsi" w:hAnsiTheme="minorHAnsi"/>
                  <w:color w:val="FF0000"/>
                </w:rPr>
                <w:t xml:space="preserve">. Praha: Grada. ISBN 978-80-247-4150-5. </w:t>
              </w:r>
            </w:ins>
          </w:p>
          <w:p w14:paraId="1EA8A612" w14:textId="77777777" w:rsidR="004C5EE9" w:rsidRPr="00D835FA" w:rsidRDefault="004C5EE9" w:rsidP="004C5EE9">
            <w:pPr>
              <w:tabs>
                <w:tab w:val="left" w:pos="567"/>
              </w:tabs>
              <w:jc w:val="both"/>
              <w:rPr>
                <w:ins w:id="4751" w:author="FMK" w:date="2020-02-02T21:57:00Z"/>
                <w:rFonts w:asciiTheme="minorHAnsi" w:hAnsiTheme="minorHAnsi"/>
                <w:color w:val="FF0000"/>
              </w:rPr>
            </w:pPr>
          </w:p>
          <w:p w14:paraId="46F7CBEB" w14:textId="77777777" w:rsidR="004C5EE9" w:rsidRDefault="004C5EE9" w:rsidP="004C5EE9">
            <w:pPr>
              <w:tabs>
                <w:tab w:val="left" w:pos="567"/>
              </w:tabs>
              <w:jc w:val="both"/>
              <w:rPr>
                <w:ins w:id="4752" w:author="FMK" w:date="2020-02-02T21:57:00Z"/>
                <w:rFonts w:asciiTheme="minorHAnsi" w:hAnsiTheme="minorHAnsi"/>
                <w:color w:val="FF0000"/>
              </w:rPr>
            </w:pPr>
          </w:p>
          <w:p w14:paraId="2B56C5DF" w14:textId="77777777" w:rsidR="004C5EE9" w:rsidRPr="00D835FA" w:rsidRDefault="004C5EE9" w:rsidP="004C5EE9">
            <w:pPr>
              <w:tabs>
                <w:tab w:val="left" w:pos="567"/>
              </w:tabs>
              <w:jc w:val="both"/>
              <w:rPr>
                <w:ins w:id="4753" w:author="FMK" w:date="2020-02-02T21:57:00Z"/>
                <w:rFonts w:asciiTheme="minorHAnsi" w:hAnsiTheme="minorHAnsi"/>
                <w:color w:val="FF0000"/>
              </w:rPr>
            </w:pPr>
            <w:ins w:id="4754" w:author="FMK" w:date="2020-02-02T21:57:00Z">
              <w:r w:rsidRPr="00C84AF6">
                <w:rPr>
                  <w:rFonts w:asciiTheme="minorHAnsi" w:hAnsiTheme="minorHAnsi"/>
                  <w:color w:val="FF0000"/>
                </w:rPr>
                <w:t>VYSEKALOVÁ, Jitka a Jiří MIKEŠ.</w:t>
              </w:r>
              <w:r>
                <w:rPr>
                  <w:rFonts w:asciiTheme="minorHAnsi" w:hAnsiTheme="minorHAnsi"/>
                  <w:color w:val="FF0000"/>
                </w:rPr>
                <w:t xml:space="preserve"> 2018</w:t>
              </w:r>
              <w:r w:rsidRPr="00D835FA">
                <w:rPr>
                  <w:rFonts w:asciiTheme="minorHAnsi" w:hAnsiTheme="minorHAnsi"/>
                  <w:i/>
                  <w:color w:val="FF0000"/>
                </w:rPr>
                <w:t>.  Reklama: jak dělat reklamu.</w:t>
              </w:r>
              <w:r w:rsidRPr="00C84AF6">
                <w:rPr>
                  <w:rFonts w:asciiTheme="minorHAnsi" w:hAnsiTheme="minorHAnsi"/>
                  <w:color w:val="FF0000"/>
                </w:rPr>
                <w:t xml:space="preserve"> 4., aktualizované a doplněné v</w:t>
              </w:r>
              <w:r>
                <w:rPr>
                  <w:rFonts w:asciiTheme="minorHAnsi" w:hAnsiTheme="minorHAnsi"/>
                  <w:color w:val="FF0000"/>
                </w:rPr>
                <w:t>ydání. Praha: Grada</w:t>
              </w:r>
              <w:r w:rsidRPr="00C84AF6">
                <w:rPr>
                  <w:rFonts w:asciiTheme="minorHAnsi" w:hAnsiTheme="minorHAnsi"/>
                  <w:color w:val="FF0000"/>
                </w:rPr>
                <w:t>. ISBN 9788024758657.</w:t>
              </w:r>
            </w:ins>
          </w:p>
          <w:p w14:paraId="3AF1CB23" w14:textId="77777777" w:rsidR="004C5EE9" w:rsidRPr="00F52EEF" w:rsidRDefault="004C5EE9" w:rsidP="004C5EE9">
            <w:pPr>
              <w:tabs>
                <w:tab w:val="left" w:pos="567"/>
              </w:tabs>
              <w:jc w:val="both"/>
              <w:rPr>
                <w:ins w:id="4755" w:author="FMK" w:date="2020-02-02T21:57:00Z"/>
                <w:rFonts w:asciiTheme="minorHAnsi" w:hAnsiTheme="minorHAnsi" w:cstheme="minorHAnsi"/>
              </w:rPr>
            </w:pPr>
            <w:ins w:id="4756" w:author="FMK" w:date="2020-02-02T21:57:00Z">
              <w:r w:rsidRPr="00F52EEF">
                <w:rPr>
                  <w:rFonts w:asciiTheme="minorHAnsi" w:hAnsiTheme="minorHAnsi" w:cstheme="minorHAnsi"/>
                </w:rPr>
                <w:t xml:space="preserve">HRUDA, Ondřej. 2015. </w:t>
              </w:r>
              <w:r w:rsidRPr="00F52EEF">
                <w:rPr>
                  <w:rFonts w:asciiTheme="minorHAnsi" w:hAnsiTheme="minorHAnsi" w:cstheme="minorHAnsi"/>
                  <w:i/>
                </w:rPr>
                <w:t>Srovnávací reklama.</w:t>
              </w:r>
              <w:r w:rsidRPr="00F52EEF">
                <w:rPr>
                  <w:rFonts w:asciiTheme="minorHAnsi" w:hAnsiTheme="minorHAnsi" w:cstheme="minorHAnsi"/>
                </w:rPr>
                <w:t xml:space="preserve"> Praha: C.H. Beck. ISBN 978-80-7400-561-9.</w:t>
              </w:r>
            </w:ins>
          </w:p>
          <w:p w14:paraId="690AD05C" w14:textId="77777777" w:rsidR="004C5EE9" w:rsidRPr="00F52EEF" w:rsidRDefault="004C5EE9" w:rsidP="004C5EE9">
            <w:pPr>
              <w:tabs>
                <w:tab w:val="left" w:pos="567"/>
              </w:tabs>
              <w:jc w:val="both"/>
              <w:rPr>
                <w:ins w:id="4757" w:author="FMK" w:date="2020-02-02T21:57:00Z"/>
                <w:rFonts w:asciiTheme="minorHAnsi" w:hAnsiTheme="minorHAnsi" w:cstheme="minorHAnsi"/>
              </w:rPr>
            </w:pPr>
          </w:p>
          <w:p w14:paraId="5EE840AC" w14:textId="77777777" w:rsidR="004C5EE9" w:rsidRPr="00AC52F1" w:rsidRDefault="004C5EE9" w:rsidP="004C5EE9">
            <w:pPr>
              <w:tabs>
                <w:tab w:val="left" w:pos="567"/>
              </w:tabs>
              <w:jc w:val="both"/>
              <w:rPr>
                <w:ins w:id="4758" w:author="FMK" w:date="2020-02-02T21:57:00Z"/>
                <w:rFonts w:asciiTheme="minorHAnsi" w:hAnsiTheme="minorHAnsi" w:cstheme="minorHAnsi"/>
                <w:b/>
              </w:rPr>
            </w:pPr>
            <w:ins w:id="4759" w:author="FMK" w:date="2020-02-02T21:57:00Z">
              <w:r w:rsidRPr="00AC52F1">
                <w:rPr>
                  <w:rFonts w:asciiTheme="minorHAnsi" w:hAnsiTheme="minorHAnsi" w:cstheme="minorHAnsi"/>
                  <w:b/>
                </w:rPr>
                <w:t>Doporučená literatura:</w:t>
              </w:r>
            </w:ins>
          </w:p>
          <w:p w14:paraId="0F05EBDE" w14:textId="77777777" w:rsidR="004C5EE9" w:rsidRDefault="004C5EE9" w:rsidP="004C5EE9">
            <w:pPr>
              <w:tabs>
                <w:tab w:val="left" w:pos="567"/>
              </w:tabs>
              <w:jc w:val="both"/>
              <w:rPr>
                <w:ins w:id="4760" w:author="FMK" w:date="2020-02-02T21:57:00Z"/>
                <w:rFonts w:asciiTheme="minorHAnsi" w:hAnsiTheme="minorHAnsi"/>
                <w:color w:val="FF0000"/>
              </w:rPr>
            </w:pPr>
          </w:p>
          <w:p w14:paraId="71232EF0" w14:textId="77777777" w:rsidR="004C5EE9" w:rsidRDefault="004C5EE9" w:rsidP="004C5EE9">
            <w:pPr>
              <w:tabs>
                <w:tab w:val="left" w:pos="567"/>
              </w:tabs>
              <w:jc w:val="both"/>
              <w:rPr>
                <w:ins w:id="4761" w:author="FMK" w:date="2020-02-02T21:58:00Z"/>
                <w:rFonts w:asciiTheme="minorHAnsi" w:hAnsiTheme="minorHAnsi"/>
                <w:color w:val="FF0000"/>
              </w:rPr>
            </w:pPr>
            <w:ins w:id="4762" w:author="FMK" w:date="2020-02-02T21:57:00Z">
              <w:r w:rsidRPr="00C84AF6">
                <w:rPr>
                  <w:rFonts w:asciiTheme="minorHAnsi" w:hAnsiTheme="minorHAnsi"/>
                  <w:color w:val="FF0000"/>
                </w:rPr>
                <w:t xml:space="preserve">CLULEY, Robert. Essentials of advertising. </w:t>
              </w:r>
              <w:r>
                <w:rPr>
                  <w:rFonts w:asciiTheme="minorHAnsi" w:hAnsiTheme="minorHAnsi"/>
                  <w:color w:val="FF0000"/>
                </w:rPr>
                <w:t xml:space="preserve">2017. </w:t>
              </w:r>
              <w:r w:rsidRPr="00C84AF6">
                <w:rPr>
                  <w:rFonts w:asciiTheme="minorHAnsi" w:hAnsiTheme="minorHAnsi"/>
                  <w:color w:val="FF0000"/>
                </w:rPr>
                <w:t>Lo</w:t>
              </w:r>
              <w:r>
                <w:rPr>
                  <w:rFonts w:asciiTheme="minorHAnsi" w:hAnsiTheme="minorHAnsi"/>
                  <w:color w:val="FF0000"/>
                </w:rPr>
                <w:t>ndon: Kogan Page</w:t>
              </w:r>
              <w:r w:rsidRPr="00C84AF6">
                <w:rPr>
                  <w:rFonts w:asciiTheme="minorHAnsi" w:hAnsiTheme="minorHAnsi"/>
                  <w:color w:val="FF0000"/>
                </w:rPr>
                <w:t>. ISBN 9780749478391.</w:t>
              </w:r>
              <w:r>
                <w:rPr>
                  <w:rFonts w:asciiTheme="minorHAnsi" w:hAnsiTheme="minorHAnsi"/>
                  <w:color w:val="FF0000"/>
                </w:rPr>
                <w:t xml:space="preserve"> </w:t>
              </w:r>
            </w:ins>
          </w:p>
          <w:p w14:paraId="79BD6645" w14:textId="77777777" w:rsidR="004C5EE9" w:rsidRDefault="004C5EE9" w:rsidP="004C5EE9">
            <w:pPr>
              <w:tabs>
                <w:tab w:val="left" w:pos="567"/>
              </w:tabs>
              <w:jc w:val="both"/>
              <w:rPr>
                <w:ins w:id="4763" w:author="FMK" w:date="2020-02-02T21:58:00Z"/>
                <w:rFonts w:asciiTheme="minorHAnsi" w:hAnsiTheme="minorHAnsi"/>
                <w:color w:val="FF0000"/>
              </w:rPr>
            </w:pPr>
          </w:p>
          <w:p w14:paraId="50146EDE" w14:textId="77777777" w:rsidR="004C5EE9" w:rsidRPr="00F52EEF" w:rsidRDefault="004C5EE9" w:rsidP="004C5EE9">
            <w:pPr>
              <w:tabs>
                <w:tab w:val="left" w:pos="567"/>
              </w:tabs>
              <w:jc w:val="both"/>
              <w:rPr>
                <w:ins w:id="4764" w:author="FMK" w:date="2020-02-02T21:58:00Z"/>
                <w:rFonts w:asciiTheme="minorHAnsi" w:hAnsiTheme="minorHAnsi" w:cstheme="minorHAnsi"/>
              </w:rPr>
            </w:pPr>
            <w:ins w:id="4765" w:author="FMK" w:date="2020-02-02T21:58:00Z">
              <w:r w:rsidRPr="00F52EEF">
                <w:rPr>
                  <w:rFonts w:asciiTheme="minorHAnsi" w:hAnsiTheme="minorHAnsi" w:cstheme="minorHAnsi"/>
                </w:rPr>
                <w:t xml:space="preserve">BELCH, George E. a Michael A. BELCH. 2015. </w:t>
              </w:r>
              <w:r w:rsidRPr="00F52EEF">
                <w:rPr>
                  <w:rFonts w:asciiTheme="minorHAnsi" w:hAnsiTheme="minorHAnsi" w:cstheme="minorHAnsi"/>
                  <w:i/>
                </w:rPr>
                <w:t>Advertising and promotion: an integrated marketing communications perspective.</w:t>
              </w:r>
              <w:r w:rsidRPr="00F52EEF">
                <w:rPr>
                  <w:rFonts w:asciiTheme="minorHAnsi" w:hAnsiTheme="minorHAnsi" w:cstheme="minorHAnsi"/>
                </w:rPr>
                <w:t xml:space="preserve"> 10th global ed. Singapore: McGraw-Hill Education. ISBN 978-981-4575-11-9.</w:t>
              </w:r>
            </w:ins>
          </w:p>
          <w:p w14:paraId="4D495F90" w14:textId="53A08F80" w:rsidR="004C5EE9" w:rsidRDefault="004C5EE9" w:rsidP="004C5EE9">
            <w:pPr>
              <w:tabs>
                <w:tab w:val="left" w:pos="567"/>
              </w:tabs>
              <w:jc w:val="both"/>
              <w:rPr>
                <w:ins w:id="4766" w:author="FMK" w:date="2020-02-02T21:58:00Z"/>
                <w:rFonts w:asciiTheme="minorHAnsi" w:hAnsiTheme="minorHAnsi" w:cstheme="minorHAnsi"/>
              </w:rPr>
            </w:pPr>
            <w:ins w:id="4767" w:author="FMK" w:date="2020-02-02T21:58:00Z">
              <w:r w:rsidRPr="00F52EEF">
                <w:rPr>
                  <w:rFonts w:asciiTheme="minorHAnsi" w:hAnsiTheme="minorHAnsi" w:cstheme="minorHAnsi"/>
                </w:rPr>
                <w:t>BLAKEMAN, Robyn</w:t>
              </w:r>
              <w:r w:rsidRPr="00F52EEF">
                <w:rPr>
                  <w:rFonts w:asciiTheme="minorHAnsi" w:hAnsiTheme="minorHAnsi" w:cstheme="minorHAnsi"/>
                  <w:i/>
                </w:rPr>
                <w:t xml:space="preserve">. </w:t>
              </w:r>
              <w:r w:rsidRPr="00F52EEF">
                <w:rPr>
                  <w:rFonts w:asciiTheme="minorHAnsi" w:hAnsiTheme="minorHAnsi" w:cstheme="minorHAnsi"/>
                </w:rPr>
                <w:t>2015.</w:t>
              </w:r>
              <w:r w:rsidRPr="00F52EEF">
                <w:rPr>
                  <w:rFonts w:asciiTheme="minorHAnsi" w:hAnsiTheme="minorHAnsi" w:cstheme="minorHAnsi"/>
                  <w:i/>
                </w:rPr>
                <w:t xml:space="preserve"> Integrated marketing communication: creative strategy from idea to implementation.</w:t>
              </w:r>
              <w:r w:rsidRPr="00F52EEF">
                <w:rPr>
                  <w:rFonts w:asciiTheme="minorHAnsi" w:hAnsiTheme="minorHAnsi" w:cstheme="minorHAnsi"/>
                </w:rPr>
                <w:t xml:space="preserve"> Second edition. Lanham: Rowman &amp; Littlefield. ISBN 978-1-4422-2121-5.</w:t>
              </w:r>
            </w:ins>
          </w:p>
          <w:p w14:paraId="51AE09F3" w14:textId="77777777" w:rsidR="004C5EE9" w:rsidRDefault="004C5EE9" w:rsidP="004C5EE9">
            <w:pPr>
              <w:tabs>
                <w:tab w:val="left" w:pos="567"/>
              </w:tabs>
              <w:jc w:val="both"/>
              <w:rPr>
                <w:ins w:id="4768" w:author="FMK" w:date="2020-02-02T21:58:00Z"/>
                <w:rFonts w:asciiTheme="minorHAnsi" w:hAnsiTheme="minorHAnsi"/>
                <w:color w:val="FF0000"/>
              </w:rPr>
            </w:pPr>
          </w:p>
          <w:p w14:paraId="215F764E" w14:textId="0E46CD94" w:rsidR="005D26EA" w:rsidRPr="00F52EEF" w:rsidDel="004C5EE9" w:rsidRDefault="001C3C14" w:rsidP="004C5EE9">
            <w:pPr>
              <w:tabs>
                <w:tab w:val="left" w:pos="567"/>
              </w:tabs>
              <w:jc w:val="both"/>
              <w:rPr>
                <w:del w:id="4769" w:author="FMK" w:date="2020-02-02T21:57:00Z"/>
                <w:rFonts w:asciiTheme="minorHAnsi" w:hAnsiTheme="minorHAnsi" w:cstheme="minorHAnsi"/>
              </w:rPr>
            </w:pPr>
            <w:del w:id="4770" w:author="FMK" w:date="2020-02-02T21:57:00Z">
              <w:r w:rsidRPr="001C3C14" w:rsidDel="004C5EE9">
                <w:rPr>
                  <w:rFonts w:asciiTheme="minorHAnsi" w:hAnsiTheme="minorHAnsi" w:cstheme="minorHAnsi"/>
                </w:rPr>
                <w:delText xml:space="preserve">HORŇÁK, Pavel. </w:delText>
              </w:r>
              <w:r w:rsidR="005D26EA" w:rsidRPr="00F52EEF" w:rsidDel="004C5EE9">
                <w:rPr>
                  <w:rFonts w:asciiTheme="minorHAnsi" w:hAnsiTheme="minorHAnsi" w:cstheme="minorHAnsi"/>
                </w:rPr>
                <w:delText xml:space="preserve">2010. </w:delText>
              </w:r>
              <w:r w:rsidRPr="001C3C14" w:rsidDel="004C5EE9">
                <w:rPr>
                  <w:rFonts w:asciiTheme="minorHAnsi" w:hAnsiTheme="minorHAnsi"/>
                  <w:rPrChange w:id="4771" w:author="Martin Kazík" w:date="2020-01-23T11:23:00Z">
                    <w:rPr>
                      <w:rFonts w:asciiTheme="minorHAnsi" w:hAnsiTheme="minorHAnsi"/>
                      <w:i/>
                    </w:rPr>
                  </w:rPrChange>
                </w:rPr>
                <w:delText>Reklama: teoreticko-historické aspekty reklamy a marketingovej komunikácie.</w:delText>
              </w:r>
              <w:r w:rsidRPr="001C3C14" w:rsidDel="004C5EE9">
                <w:rPr>
                  <w:rFonts w:asciiTheme="minorHAnsi" w:hAnsiTheme="minorHAnsi" w:cstheme="minorHAnsi"/>
                </w:rPr>
                <w:delText xml:space="preserve"> </w:delText>
              </w:r>
              <w:r w:rsidR="005D26EA" w:rsidRPr="00F52EEF" w:rsidDel="004C5EE9">
                <w:rPr>
                  <w:rFonts w:asciiTheme="minorHAnsi" w:hAnsiTheme="minorHAnsi" w:cstheme="minorHAnsi"/>
                </w:rPr>
                <w:delText>Zlín: Verbum.</w:delText>
              </w:r>
            </w:del>
            <w:ins w:id="4772" w:author="Martin Kazík" w:date="2020-01-23T11:23:00Z">
              <w:del w:id="4773" w:author="FMK" w:date="2020-02-02T21:57:00Z">
                <w:r w:rsidRPr="001C3C14" w:rsidDel="004C5EE9">
                  <w:rPr>
                    <w:rFonts w:asciiTheme="minorHAnsi" w:hAnsiTheme="minorHAnsi" w:cstheme="minorHAnsi"/>
                  </w:rPr>
                  <w:delText>Vydanie druhé, rozšírené a prepracované. Zlín: Radim Bačuvčík - VeRBuM, 2018, 398 s.</w:delText>
                </w:r>
              </w:del>
            </w:ins>
            <w:del w:id="4774" w:author="FMK" w:date="2020-02-02T21:57:00Z">
              <w:r w:rsidRPr="001C3C14" w:rsidDel="004C5EE9">
                <w:rPr>
                  <w:rFonts w:asciiTheme="minorHAnsi" w:hAnsiTheme="minorHAnsi" w:cstheme="minorHAnsi"/>
                </w:rPr>
                <w:delText xml:space="preserve"> ISBN </w:delText>
              </w:r>
              <w:r w:rsidR="005D26EA" w:rsidRPr="00F52EEF" w:rsidDel="004C5EE9">
                <w:rPr>
                  <w:rFonts w:asciiTheme="minorHAnsi" w:hAnsiTheme="minorHAnsi" w:cstheme="minorHAnsi"/>
                </w:rPr>
                <w:delText xml:space="preserve">978-80-904273-3-4. </w:delText>
              </w:r>
            </w:del>
            <w:ins w:id="4775" w:author="Martin Kazík" w:date="2020-01-23T11:23:00Z">
              <w:del w:id="4776" w:author="FMK" w:date="2020-02-02T21:57:00Z">
                <w:r w:rsidRPr="001C3C14" w:rsidDel="004C5EE9">
                  <w:rPr>
                    <w:rFonts w:asciiTheme="minorHAnsi" w:hAnsiTheme="minorHAnsi" w:cstheme="minorHAnsi"/>
                  </w:rPr>
                  <w:delText>9788087500941.</w:delText>
                </w:r>
              </w:del>
            </w:ins>
          </w:p>
          <w:p w14:paraId="664A55D1" w14:textId="0B810683" w:rsidR="005D26EA" w:rsidRPr="00F52EEF" w:rsidDel="004C5EE9" w:rsidRDefault="005D26EA" w:rsidP="00935F76">
            <w:pPr>
              <w:tabs>
                <w:tab w:val="left" w:pos="567"/>
              </w:tabs>
              <w:jc w:val="both"/>
              <w:rPr>
                <w:del w:id="4777" w:author="FMK" w:date="2020-02-02T21:57:00Z"/>
                <w:rFonts w:asciiTheme="minorHAnsi" w:hAnsiTheme="minorHAnsi" w:cstheme="minorHAnsi"/>
              </w:rPr>
            </w:pPr>
            <w:del w:id="4778" w:author="FMK" w:date="2020-02-02T21:57:00Z">
              <w:r w:rsidRPr="00F52EEF" w:rsidDel="004C5EE9">
                <w:rPr>
                  <w:rFonts w:asciiTheme="minorHAnsi" w:hAnsiTheme="minorHAnsi" w:cstheme="minorHAnsi"/>
                </w:rPr>
                <w:delText xml:space="preserve">KOTLER, Philip a Kevin Lane KELLER. 2013. </w:delText>
              </w:r>
              <w:r w:rsidRPr="00F52EEF" w:rsidDel="004C5EE9">
                <w:rPr>
                  <w:rFonts w:asciiTheme="minorHAnsi" w:hAnsiTheme="minorHAnsi" w:cstheme="minorHAnsi"/>
                  <w:i/>
                </w:rPr>
                <w:delText>Marketing management</w:delText>
              </w:r>
              <w:r w:rsidRPr="00F52EEF" w:rsidDel="004C5EE9">
                <w:rPr>
                  <w:rFonts w:asciiTheme="minorHAnsi" w:hAnsiTheme="minorHAnsi" w:cstheme="minorHAnsi"/>
                </w:rPr>
                <w:delText xml:space="preserve">. Praha: Grada. ISBN 978-80-247-4150-5. </w:delText>
              </w:r>
            </w:del>
          </w:p>
          <w:p w14:paraId="4CCB17B4" w14:textId="17E738FD" w:rsidR="005D26EA" w:rsidRPr="00F52EEF" w:rsidDel="004C5EE9" w:rsidRDefault="005D26EA" w:rsidP="00935F76">
            <w:pPr>
              <w:tabs>
                <w:tab w:val="left" w:pos="567"/>
              </w:tabs>
              <w:jc w:val="both"/>
              <w:rPr>
                <w:del w:id="4779" w:author="FMK" w:date="2020-02-02T21:57:00Z"/>
                <w:rFonts w:asciiTheme="minorHAnsi" w:hAnsiTheme="minorHAnsi" w:cstheme="minorHAnsi"/>
              </w:rPr>
            </w:pPr>
            <w:del w:id="4780" w:author="FMK" w:date="2020-02-02T21:57:00Z">
              <w:r w:rsidRPr="0083565E" w:rsidDel="004C5EE9">
                <w:rPr>
                  <w:rFonts w:asciiTheme="minorHAnsi" w:hAnsiTheme="minorHAnsi"/>
                  <w:color w:val="FF0000"/>
                  <w:rPrChange w:id="4781" w:author="Martin Kazík" w:date="2020-01-23T11:23:00Z">
                    <w:rPr>
                      <w:rFonts w:asciiTheme="minorHAnsi" w:hAnsiTheme="minorHAnsi"/>
                    </w:rPr>
                  </w:rPrChange>
                </w:rPr>
                <w:delText>V</w:delText>
              </w:r>
              <w:r w:rsidR="00B97017" w:rsidRPr="0083565E" w:rsidDel="004C5EE9">
                <w:rPr>
                  <w:rFonts w:asciiTheme="minorHAnsi" w:hAnsiTheme="minorHAnsi"/>
                  <w:color w:val="FF0000"/>
                  <w:rPrChange w:id="4782" w:author="Martin Kazík" w:date="2020-01-23T11:23:00Z">
                    <w:rPr>
                      <w:rFonts w:asciiTheme="minorHAnsi" w:hAnsiTheme="minorHAnsi"/>
                    </w:rPr>
                  </w:rPrChange>
                </w:rPr>
                <w:delText>YSEKALOVÁ</w:delText>
              </w:r>
              <w:r w:rsidRPr="0083565E" w:rsidDel="004C5EE9">
                <w:rPr>
                  <w:rFonts w:asciiTheme="minorHAnsi" w:hAnsiTheme="minorHAnsi"/>
                  <w:color w:val="FF0000"/>
                  <w:rPrChange w:id="4783" w:author="Martin Kazík" w:date="2020-01-23T11:23:00Z">
                    <w:rPr>
                      <w:rFonts w:asciiTheme="minorHAnsi" w:hAnsiTheme="minorHAnsi"/>
                    </w:rPr>
                  </w:rPrChange>
                </w:rPr>
                <w:delText xml:space="preserve">, Jitka. 2010. </w:delText>
              </w:r>
              <w:r w:rsidRPr="0083565E" w:rsidDel="004C5EE9">
                <w:rPr>
                  <w:rFonts w:asciiTheme="minorHAnsi" w:hAnsiTheme="minorHAnsi"/>
                  <w:i/>
                  <w:color w:val="FF0000"/>
                  <w:rPrChange w:id="4784" w:author="Martin Kazík" w:date="2020-01-23T11:23:00Z">
                    <w:rPr>
                      <w:rFonts w:asciiTheme="minorHAnsi" w:hAnsiTheme="minorHAnsi"/>
                      <w:i/>
                    </w:rPr>
                  </w:rPrChange>
                </w:rPr>
                <w:delText>Reklama: jak dělat reklamu.</w:delText>
              </w:r>
              <w:r w:rsidRPr="0083565E" w:rsidDel="004C5EE9">
                <w:rPr>
                  <w:rFonts w:asciiTheme="minorHAnsi" w:hAnsiTheme="minorHAnsi"/>
                  <w:color w:val="FF0000"/>
                  <w:rPrChange w:id="4785" w:author="Martin Kazík" w:date="2020-01-23T11:23:00Z">
                    <w:rPr>
                      <w:rFonts w:asciiTheme="minorHAnsi" w:hAnsiTheme="minorHAnsi"/>
                    </w:rPr>
                  </w:rPrChange>
                </w:rPr>
                <w:delText xml:space="preserve"> 3., aktualiz. a dopl. vyd. Praha: Grada. ISBN 978-80-247-3492-7.</w:delText>
              </w:r>
              <w:r w:rsidRPr="00F52EEF" w:rsidDel="004C5EE9">
                <w:rPr>
                  <w:rFonts w:asciiTheme="minorHAnsi" w:hAnsiTheme="minorHAnsi" w:cstheme="minorHAnsi"/>
                </w:rPr>
                <w:delText xml:space="preserve"> </w:delText>
              </w:r>
            </w:del>
          </w:p>
          <w:p w14:paraId="265939FF" w14:textId="532041C7" w:rsidR="005D26EA" w:rsidRPr="00F52EEF" w:rsidDel="004C5EE9" w:rsidRDefault="005D26EA" w:rsidP="00935F76">
            <w:pPr>
              <w:tabs>
                <w:tab w:val="left" w:pos="567"/>
              </w:tabs>
              <w:jc w:val="both"/>
              <w:rPr>
                <w:del w:id="4786" w:author="FMK" w:date="2020-02-02T21:57:00Z"/>
                <w:rFonts w:asciiTheme="minorHAnsi" w:hAnsiTheme="minorHAnsi" w:cstheme="minorHAnsi"/>
              </w:rPr>
            </w:pPr>
            <w:del w:id="4787" w:author="FMK" w:date="2020-02-02T21:57:00Z">
              <w:r w:rsidRPr="00F52EEF" w:rsidDel="004C5EE9">
                <w:rPr>
                  <w:rFonts w:asciiTheme="minorHAnsi" w:hAnsiTheme="minorHAnsi" w:cstheme="minorHAnsi"/>
                </w:rPr>
                <w:delText xml:space="preserve">HRUDA, Ondřej. 2015. </w:delText>
              </w:r>
              <w:r w:rsidRPr="00F52EEF" w:rsidDel="004C5EE9">
                <w:rPr>
                  <w:rFonts w:asciiTheme="minorHAnsi" w:hAnsiTheme="minorHAnsi" w:cstheme="minorHAnsi"/>
                  <w:i/>
                </w:rPr>
                <w:delText>Srovnávací reklama.</w:delText>
              </w:r>
              <w:r w:rsidRPr="00F52EEF" w:rsidDel="004C5EE9">
                <w:rPr>
                  <w:rFonts w:asciiTheme="minorHAnsi" w:hAnsiTheme="minorHAnsi" w:cstheme="minorHAnsi"/>
                </w:rPr>
                <w:delText xml:space="preserve"> Praha: C.H. Beck. ISBN 978-80-7400-561-9.</w:delText>
              </w:r>
            </w:del>
          </w:p>
          <w:p w14:paraId="4812AACD" w14:textId="1788629C" w:rsidR="005D26EA" w:rsidRPr="00F52EEF" w:rsidDel="004C5EE9" w:rsidRDefault="005D26EA" w:rsidP="00935F76">
            <w:pPr>
              <w:tabs>
                <w:tab w:val="left" w:pos="567"/>
              </w:tabs>
              <w:jc w:val="both"/>
              <w:rPr>
                <w:del w:id="4788" w:author="FMK" w:date="2020-02-02T21:57:00Z"/>
                <w:rFonts w:asciiTheme="minorHAnsi" w:hAnsiTheme="minorHAnsi" w:cstheme="minorHAnsi"/>
              </w:rPr>
            </w:pPr>
          </w:p>
          <w:p w14:paraId="0F2F5909" w14:textId="663BC30D" w:rsidR="005D26EA" w:rsidRPr="00403842" w:rsidDel="004C5EE9" w:rsidRDefault="005D26EA" w:rsidP="00935F76">
            <w:pPr>
              <w:tabs>
                <w:tab w:val="left" w:pos="567"/>
              </w:tabs>
              <w:jc w:val="both"/>
              <w:rPr>
                <w:del w:id="4789" w:author="FMK" w:date="2020-02-02T21:57:00Z"/>
                <w:rFonts w:asciiTheme="minorHAnsi" w:hAnsiTheme="minorHAnsi" w:cstheme="minorHAnsi"/>
                <w:b/>
              </w:rPr>
            </w:pPr>
            <w:del w:id="4790" w:author="FMK" w:date="2020-02-02T21:57:00Z">
              <w:r w:rsidRPr="00403842" w:rsidDel="004C5EE9">
                <w:rPr>
                  <w:rFonts w:asciiTheme="minorHAnsi" w:hAnsiTheme="minorHAnsi" w:cstheme="minorHAnsi"/>
                  <w:b/>
                </w:rPr>
                <w:delText>Doporučená literatura:</w:delText>
              </w:r>
            </w:del>
          </w:p>
          <w:p w14:paraId="26776A97" w14:textId="3B297DAC" w:rsidR="005D26EA" w:rsidRPr="0083565E" w:rsidDel="004C5EE9" w:rsidRDefault="005D26EA" w:rsidP="00935F76">
            <w:pPr>
              <w:tabs>
                <w:tab w:val="left" w:pos="567"/>
              </w:tabs>
              <w:jc w:val="both"/>
              <w:rPr>
                <w:del w:id="4791" w:author="FMK" w:date="2020-02-02T21:57:00Z"/>
                <w:rFonts w:asciiTheme="minorHAnsi" w:hAnsiTheme="minorHAnsi"/>
                <w:color w:val="FF0000"/>
                <w:rPrChange w:id="4792" w:author="Martin Kazík" w:date="2020-01-23T11:23:00Z">
                  <w:rPr>
                    <w:del w:id="4793" w:author="FMK" w:date="2020-02-02T21:57:00Z"/>
                    <w:rFonts w:asciiTheme="minorHAnsi" w:hAnsiTheme="minorHAnsi"/>
                  </w:rPr>
                </w:rPrChange>
              </w:rPr>
            </w:pPr>
            <w:del w:id="4794" w:author="FMK" w:date="2020-02-02T21:57:00Z">
              <w:r w:rsidRPr="0083565E" w:rsidDel="004C5EE9">
                <w:rPr>
                  <w:rFonts w:asciiTheme="minorHAnsi" w:hAnsiTheme="minorHAnsi"/>
                  <w:color w:val="FF0000"/>
                  <w:rPrChange w:id="4795" w:author="Martin Kazík" w:date="2020-01-23T11:23:00Z">
                    <w:rPr>
                      <w:rFonts w:asciiTheme="minorHAnsi" w:hAnsiTheme="minorHAnsi"/>
                    </w:rPr>
                  </w:rPrChange>
                </w:rPr>
                <w:delText xml:space="preserve">KRUPKA, Jaroslav. 2012. </w:delText>
              </w:r>
              <w:r w:rsidRPr="0083565E" w:rsidDel="004C5EE9">
                <w:rPr>
                  <w:rFonts w:asciiTheme="minorHAnsi" w:hAnsiTheme="minorHAnsi"/>
                  <w:i/>
                  <w:color w:val="FF0000"/>
                  <w:rPrChange w:id="4796" w:author="Martin Kazík" w:date="2020-01-23T11:23:00Z">
                    <w:rPr>
                      <w:rFonts w:asciiTheme="minorHAnsi" w:hAnsiTheme="minorHAnsi"/>
                      <w:i/>
                    </w:rPr>
                  </w:rPrChange>
                </w:rPr>
                <w:delText>Česká reklama: od pana Vajíčka po falešné soby.</w:delText>
              </w:r>
              <w:r w:rsidRPr="0083565E" w:rsidDel="004C5EE9">
                <w:rPr>
                  <w:rFonts w:asciiTheme="minorHAnsi" w:hAnsiTheme="minorHAnsi"/>
                  <w:color w:val="FF0000"/>
                  <w:rPrChange w:id="4797" w:author="Martin Kazík" w:date="2020-01-23T11:23:00Z">
                    <w:rPr>
                      <w:rFonts w:asciiTheme="minorHAnsi" w:hAnsiTheme="minorHAnsi"/>
                    </w:rPr>
                  </w:rPrChange>
                </w:rPr>
                <w:delText xml:space="preserve"> Brno: BizBooks. ISBN 978-80-265-0046-9. </w:delText>
              </w:r>
            </w:del>
          </w:p>
          <w:p w14:paraId="4E40DECC" w14:textId="58BBEDEC" w:rsidR="005D26EA" w:rsidRPr="00F52EEF" w:rsidDel="004C5EE9" w:rsidRDefault="005D26EA" w:rsidP="00935F76">
            <w:pPr>
              <w:tabs>
                <w:tab w:val="left" w:pos="567"/>
              </w:tabs>
              <w:jc w:val="both"/>
              <w:rPr>
                <w:del w:id="4798" w:author="FMK" w:date="2020-02-02T21:58:00Z"/>
                <w:rFonts w:asciiTheme="minorHAnsi" w:hAnsiTheme="minorHAnsi" w:cstheme="minorHAnsi"/>
              </w:rPr>
            </w:pPr>
            <w:del w:id="4799" w:author="FMK" w:date="2020-02-02T21:58:00Z">
              <w:r w:rsidRPr="00F52EEF" w:rsidDel="004C5EE9">
                <w:rPr>
                  <w:rFonts w:asciiTheme="minorHAnsi" w:hAnsiTheme="minorHAnsi" w:cstheme="minorHAnsi"/>
                </w:rPr>
                <w:delText xml:space="preserve">BELCH, George E. a Michael A. BELCH. 2015. </w:delText>
              </w:r>
              <w:r w:rsidRPr="00F52EEF" w:rsidDel="004C5EE9">
                <w:rPr>
                  <w:rFonts w:asciiTheme="minorHAnsi" w:hAnsiTheme="minorHAnsi" w:cstheme="minorHAnsi"/>
                  <w:i/>
                </w:rPr>
                <w:delText>Advertising and promotion: an integrated marketing communications perspective.</w:delText>
              </w:r>
              <w:r w:rsidRPr="00F52EEF" w:rsidDel="004C5EE9">
                <w:rPr>
                  <w:rFonts w:asciiTheme="minorHAnsi" w:hAnsiTheme="minorHAnsi" w:cstheme="minorHAnsi"/>
                </w:rPr>
                <w:delText xml:space="preserve"> 10th global ed. Singapore: McGraw-Hill Education. ISBN 978-981-4575-11-9.</w:delText>
              </w:r>
            </w:del>
          </w:p>
          <w:p w14:paraId="29B01DF0" w14:textId="2A287228" w:rsidR="005D26EA" w:rsidRPr="00F52EEF" w:rsidRDefault="005D26EA" w:rsidP="00935F76">
            <w:pPr>
              <w:tabs>
                <w:tab w:val="left" w:pos="567"/>
              </w:tabs>
              <w:jc w:val="both"/>
              <w:rPr>
                <w:rFonts w:asciiTheme="minorHAnsi" w:hAnsiTheme="minorHAnsi" w:cstheme="minorHAnsi"/>
              </w:rPr>
            </w:pPr>
            <w:del w:id="4800" w:author="FMK" w:date="2020-02-02T21:58:00Z">
              <w:r w:rsidRPr="00F52EEF" w:rsidDel="004C5EE9">
                <w:rPr>
                  <w:rFonts w:asciiTheme="minorHAnsi" w:hAnsiTheme="minorHAnsi" w:cstheme="minorHAnsi"/>
                </w:rPr>
                <w:delText>BLAKEMAN, Robyn</w:delText>
              </w:r>
              <w:r w:rsidRPr="00F52EEF" w:rsidDel="004C5EE9">
                <w:rPr>
                  <w:rFonts w:asciiTheme="minorHAnsi" w:hAnsiTheme="minorHAnsi" w:cstheme="minorHAnsi"/>
                  <w:i/>
                </w:rPr>
                <w:delText xml:space="preserve">. </w:delText>
              </w:r>
              <w:r w:rsidRPr="00F52EEF" w:rsidDel="004C5EE9">
                <w:rPr>
                  <w:rFonts w:asciiTheme="minorHAnsi" w:hAnsiTheme="minorHAnsi" w:cstheme="minorHAnsi"/>
                </w:rPr>
                <w:delText>2015.</w:delText>
              </w:r>
              <w:r w:rsidRPr="00F52EEF" w:rsidDel="004C5EE9">
                <w:rPr>
                  <w:rFonts w:asciiTheme="minorHAnsi" w:hAnsiTheme="minorHAnsi" w:cstheme="minorHAnsi"/>
                  <w:i/>
                </w:rPr>
                <w:delText xml:space="preserve"> Integrated marketing communication: creative strategy from idea to implementation.</w:delText>
              </w:r>
              <w:r w:rsidRPr="00F52EEF" w:rsidDel="004C5EE9">
                <w:rPr>
                  <w:rFonts w:asciiTheme="minorHAnsi" w:hAnsiTheme="minorHAnsi" w:cstheme="minorHAnsi"/>
                </w:rPr>
                <w:delText xml:space="preserve"> Second edition. Lanham: Rowman &amp; Littlefield. ISBN 978-1-4422-2121-5.</w:delText>
              </w:r>
            </w:del>
          </w:p>
        </w:tc>
      </w:tr>
      <w:tr w:rsidR="005D26EA" w:rsidRPr="00F52EEF" w14:paraId="739E8DC9" w14:textId="77777777" w:rsidTr="00403842">
        <w:tc>
          <w:tcPr>
            <w:tcW w:w="10680"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DA23A2D"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577E20ED" w14:textId="77777777" w:rsidTr="00403842">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4B25620"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689ED81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87"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0D4319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5A7103C3" w14:textId="77777777" w:rsidTr="00403842">
        <w:tc>
          <w:tcPr>
            <w:tcW w:w="1068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CC2061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305BE2DB" w14:textId="77777777" w:rsidTr="00403842">
        <w:trPr>
          <w:trHeight w:val="2128"/>
        </w:trPr>
        <w:tc>
          <w:tcPr>
            <w:tcW w:w="10680" w:type="dxa"/>
            <w:gridSpan w:val="8"/>
            <w:tcBorders>
              <w:top w:val="single" w:sz="4" w:space="0" w:color="auto"/>
              <w:left w:val="single" w:sz="4" w:space="0" w:color="auto"/>
              <w:bottom w:val="single" w:sz="4" w:space="0" w:color="auto"/>
              <w:right w:val="single" w:sz="4" w:space="0" w:color="auto"/>
            </w:tcBorders>
            <w:hideMark/>
          </w:tcPr>
          <w:p w14:paraId="1EBB1A21" w14:textId="77777777" w:rsidR="005D26EA" w:rsidRDefault="0090023A" w:rsidP="00935F76">
            <w:pPr>
              <w:tabs>
                <w:tab w:val="left" w:pos="567"/>
              </w:tabs>
              <w:autoSpaceDE w:val="0"/>
              <w:autoSpaceDN w:val="0"/>
              <w:adjustRightInd w:val="0"/>
              <w:jc w:val="both"/>
              <w:rPr>
                <w:ins w:id="4801" w:author="Martin Kazík" w:date="2020-01-23T11:23:00Z"/>
                <w:rFonts w:asciiTheme="minorHAnsi" w:hAnsiTheme="minorHAnsi" w:cstheme="minorHAnsi"/>
              </w:rPr>
            </w:pPr>
            <w:r w:rsidRPr="00F52EEF">
              <w:rPr>
                <w:rFonts w:asciiTheme="minorHAnsi" w:hAnsiTheme="minorHAnsi" w:cstheme="minorHAnsi"/>
              </w:rPr>
              <w:lastRenderedPageBreak/>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p w14:paraId="0AE6269A" w14:textId="77777777" w:rsidR="0083565E" w:rsidRDefault="0083565E" w:rsidP="00935F76">
            <w:pPr>
              <w:tabs>
                <w:tab w:val="left" w:pos="567"/>
              </w:tabs>
              <w:autoSpaceDE w:val="0"/>
              <w:autoSpaceDN w:val="0"/>
              <w:adjustRightInd w:val="0"/>
              <w:jc w:val="both"/>
              <w:rPr>
                <w:ins w:id="4802" w:author="Martin Kazík" w:date="2020-01-23T11:23:00Z"/>
                <w:rFonts w:asciiTheme="minorHAnsi" w:hAnsiTheme="minorHAnsi" w:cstheme="minorHAnsi"/>
              </w:rPr>
            </w:pPr>
          </w:p>
          <w:p w14:paraId="68A8D763" w14:textId="4164468B" w:rsidR="0083565E" w:rsidRPr="00F52EEF" w:rsidRDefault="0083565E" w:rsidP="00935F76">
            <w:pPr>
              <w:tabs>
                <w:tab w:val="left" w:pos="567"/>
              </w:tabs>
              <w:autoSpaceDE w:val="0"/>
              <w:autoSpaceDN w:val="0"/>
              <w:adjustRightInd w:val="0"/>
              <w:jc w:val="both"/>
              <w:rPr>
                <w:rFonts w:asciiTheme="minorHAnsi" w:eastAsia="Calibri" w:hAnsiTheme="minorHAnsi" w:cstheme="minorHAnsi"/>
              </w:rPr>
            </w:pPr>
          </w:p>
        </w:tc>
      </w:tr>
    </w:tbl>
    <w:p w14:paraId="65CA0783" w14:textId="77777777" w:rsidR="00126818" w:rsidRDefault="00126818">
      <w:r>
        <w:br w:type="page"/>
      </w:r>
    </w:p>
    <w:tbl>
      <w:tblPr>
        <w:tblW w:w="1053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60"/>
        <w:gridCol w:w="568"/>
        <w:gridCol w:w="1134"/>
        <w:gridCol w:w="889"/>
        <w:gridCol w:w="816"/>
        <w:gridCol w:w="2156"/>
        <w:gridCol w:w="539"/>
        <w:gridCol w:w="668"/>
      </w:tblGrid>
      <w:tr w:rsidR="005D26EA" w:rsidRPr="00F52EEF" w14:paraId="6A4BD053" w14:textId="77777777" w:rsidTr="00126818">
        <w:tc>
          <w:tcPr>
            <w:tcW w:w="10530"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0E3B2B5" w14:textId="77DFF514" w:rsidR="005D26EA" w:rsidRPr="00F52EEF" w:rsidRDefault="00403842" w:rsidP="00935F76">
            <w:pPr>
              <w:tabs>
                <w:tab w:val="left" w:pos="567"/>
              </w:tabs>
              <w:jc w:val="both"/>
              <w:rPr>
                <w:rFonts w:asciiTheme="minorHAnsi" w:hAnsiTheme="minorHAnsi" w:cstheme="minorHAnsi"/>
                <w:b/>
              </w:rPr>
            </w:pPr>
            <w:r>
              <w:lastRenderedPageBreak/>
              <w:br w:type="page"/>
            </w:r>
            <w:r w:rsidR="005D26EA" w:rsidRPr="00F52EEF">
              <w:rPr>
                <w:rFonts w:asciiTheme="minorHAnsi" w:hAnsiTheme="minorHAnsi" w:cstheme="minorHAnsi"/>
                <w:b/>
              </w:rPr>
              <w:t>B-III – Charakteristika studijního předmětu</w:t>
            </w:r>
          </w:p>
        </w:tc>
      </w:tr>
      <w:tr w:rsidR="005D26EA" w:rsidRPr="00F52EEF" w14:paraId="28B536C6" w14:textId="77777777" w:rsidTr="00126818">
        <w:tc>
          <w:tcPr>
            <w:tcW w:w="3760" w:type="dxa"/>
            <w:tcBorders>
              <w:top w:val="double" w:sz="4" w:space="0" w:color="auto"/>
              <w:left w:val="single" w:sz="4" w:space="0" w:color="auto"/>
              <w:bottom w:val="single" w:sz="4" w:space="0" w:color="auto"/>
              <w:right w:val="single" w:sz="4" w:space="0" w:color="auto"/>
            </w:tcBorders>
            <w:shd w:val="clear" w:color="auto" w:fill="F7CAAC"/>
            <w:hideMark/>
          </w:tcPr>
          <w:p w14:paraId="7983E2A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70" w:type="dxa"/>
            <w:gridSpan w:val="7"/>
            <w:tcBorders>
              <w:top w:val="double" w:sz="4" w:space="0" w:color="auto"/>
              <w:left w:val="single" w:sz="4" w:space="0" w:color="auto"/>
              <w:bottom w:val="single" w:sz="4" w:space="0" w:color="auto"/>
              <w:right w:val="single" w:sz="4" w:space="0" w:color="auto"/>
            </w:tcBorders>
            <w:hideMark/>
          </w:tcPr>
          <w:p w14:paraId="539C27F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Reklama 2</w:t>
            </w:r>
          </w:p>
        </w:tc>
      </w:tr>
      <w:tr w:rsidR="005D26EA" w:rsidRPr="00F52EEF" w14:paraId="42ED5223" w14:textId="77777777" w:rsidTr="00126818">
        <w:tc>
          <w:tcPr>
            <w:tcW w:w="3760" w:type="dxa"/>
            <w:tcBorders>
              <w:top w:val="single" w:sz="4" w:space="0" w:color="auto"/>
              <w:left w:val="single" w:sz="4" w:space="0" w:color="auto"/>
              <w:bottom w:val="single" w:sz="4" w:space="0" w:color="auto"/>
              <w:right w:val="single" w:sz="4" w:space="0" w:color="auto"/>
            </w:tcBorders>
            <w:shd w:val="clear" w:color="auto" w:fill="F7CAAC"/>
            <w:hideMark/>
          </w:tcPr>
          <w:p w14:paraId="4B0304D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7" w:type="dxa"/>
            <w:gridSpan w:val="4"/>
            <w:tcBorders>
              <w:top w:val="single" w:sz="4" w:space="0" w:color="auto"/>
              <w:left w:val="single" w:sz="4" w:space="0" w:color="auto"/>
              <w:bottom w:val="single" w:sz="4" w:space="0" w:color="auto"/>
              <w:right w:val="single" w:sz="4" w:space="0" w:color="auto"/>
            </w:tcBorders>
            <w:hideMark/>
          </w:tcPr>
          <w:p w14:paraId="4DDCE3A6" w14:textId="683ED338" w:rsidR="005D26EA" w:rsidRPr="00F52EEF" w:rsidRDefault="00701AD7"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36374" w:rsidRPr="00F52EEF">
              <w:rPr>
                <w:rFonts w:asciiTheme="minorHAnsi" w:eastAsia="Calibri" w:hAnsiTheme="minorHAnsi" w:cstheme="minorHAnsi"/>
              </w:rPr>
              <w:t>,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163EB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267072B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3/LS</w:t>
            </w:r>
          </w:p>
        </w:tc>
      </w:tr>
      <w:tr w:rsidR="005D26EA" w:rsidRPr="00F52EEF" w14:paraId="6BE0DDCA" w14:textId="77777777" w:rsidTr="00126818">
        <w:tc>
          <w:tcPr>
            <w:tcW w:w="3760" w:type="dxa"/>
            <w:tcBorders>
              <w:top w:val="single" w:sz="4" w:space="0" w:color="auto"/>
              <w:left w:val="single" w:sz="4" w:space="0" w:color="auto"/>
              <w:bottom w:val="single" w:sz="4" w:space="0" w:color="auto"/>
              <w:right w:val="single" w:sz="4" w:space="0" w:color="auto"/>
            </w:tcBorders>
            <w:shd w:val="clear" w:color="auto" w:fill="F7CAAC"/>
            <w:hideMark/>
          </w:tcPr>
          <w:p w14:paraId="2574CE0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2" w:type="dxa"/>
            <w:gridSpan w:val="2"/>
            <w:tcBorders>
              <w:top w:val="single" w:sz="4" w:space="0" w:color="auto"/>
              <w:left w:val="single" w:sz="4" w:space="0" w:color="auto"/>
              <w:bottom w:val="single" w:sz="4" w:space="0" w:color="auto"/>
              <w:right w:val="single" w:sz="4" w:space="0" w:color="auto"/>
            </w:tcBorders>
            <w:hideMark/>
          </w:tcPr>
          <w:p w14:paraId="0D1096B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12s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071EE5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3DD0C0D1" w14:textId="3AB2FC1D"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12</w:t>
            </w:r>
            <w:r w:rsidR="00336374"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C81E38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E025E1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3057B383" w14:textId="77777777" w:rsidTr="00126818">
        <w:tc>
          <w:tcPr>
            <w:tcW w:w="3760" w:type="dxa"/>
            <w:tcBorders>
              <w:top w:val="single" w:sz="4" w:space="0" w:color="auto"/>
              <w:left w:val="single" w:sz="4" w:space="0" w:color="auto"/>
              <w:bottom w:val="single" w:sz="4" w:space="0" w:color="auto"/>
              <w:right w:val="single" w:sz="4" w:space="0" w:color="auto"/>
            </w:tcBorders>
            <w:shd w:val="clear" w:color="auto" w:fill="F7CAAC"/>
            <w:hideMark/>
          </w:tcPr>
          <w:p w14:paraId="2CA9803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70" w:type="dxa"/>
            <w:gridSpan w:val="7"/>
            <w:tcBorders>
              <w:top w:val="single" w:sz="4" w:space="0" w:color="auto"/>
              <w:left w:val="single" w:sz="4" w:space="0" w:color="auto"/>
              <w:bottom w:val="single" w:sz="4" w:space="0" w:color="auto"/>
              <w:right w:val="single" w:sz="4" w:space="0" w:color="auto"/>
            </w:tcBorders>
            <w:hideMark/>
          </w:tcPr>
          <w:p w14:paraId="7DA7FB11" w14:textId="5E826ED0" w:rsidR="005D26EA" w:rsidRPr="00F52EEF" w:rsidRDefault="0033637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w:t>
            </w:r>
            <w:r w:rsidR="005D26EA" w:rsidRPr="00F52EEF">
              <w:rPr>
                <w:rFonts w:asciiTheme="minorHAnsi" w:eastAsia="Calibri" w:hAnsiTheme="minorHAnsi" w:cstheme="minorHAnsi"/>
              </w:rPr>
              <w:t>Teorie marketingov</w:t>
            </w:r>
            <w:ins w:id="4803" w:author="Radim Bačuvčík" w:date="2020-02-06T10:05:00Z">
              <w:r w:rsidR="00522A4C">
                <w:rPr>
                  <w:rFonts w:asciiTheme="minorHAnsi" w:eastAsia="Calibri" w:hAnsiTheme="minorHAnsi" w:cstheme="minorHAnsi"/>
                </w:rPr>
                <w:t>é</w:t>
              </w:r>
            </w:ins>
            <w:del w:id="4804" w:author="Radim Bačuvčík" w:date="2020-02-06T10:05:00Z">
              <w:r w:rsidR="005D26EA" w:rsidRPr="00F52EEF" w:rsidDel="00522A4C">
                <w:rPr>
                  <w:rFonts w:asciiTheme="minorHAnsi" w:eastAsia="Calibri" w:hAnsiTheme="minorHAnsi" w:cstheme="minorHAnsi"/>
                </w:rPr>
                <w:delText>ých</w:delText>
              </w:r>
            </w:del>
            <w:r w:rsidR="005D26EA" w:rsidRPr="00F52EEF">
              <w:rPr>
                <w:rFonts w:asciiTheme="minorHAnsi" w:eastAsia="Calibri" w:hAnsiTheme="minorHAnsi" w:cstheme="minorHAnsi"/>
              </w:rPr>
              <w:t xml:space="preserve"> komunikac</w:t>
            </w:r>
            <w:ins w:id="4805" w:author="Radim Bačuvčík" w:date="2020-02-06T10:05:00Z">
              <w:r w:rsidR="00522A4C">
                <w:rPr>
                  <w:rFonts w:asciiTheme="minorHAnsi" w:eastAsia="Calibri" w:hAnsiTheme="minorHAnsi" w:cstheme="minorHAnsi"/>
                </w:rPr>
                <w:t>e</w:t>
              </w:r>
            </w:ins>
            <w:del w:id="4806" w:author="Radim Bačuvčík" w:date="2020-02-06T10:05:00Z">
              <w:r w:rsidR="005D26EA" w:rsidRPr="00F52EEF" w:rsidDel="00522A4C">
                <w:rPr>
                  <w:rFonts w:asciiTheme="minorHAnsi" w:eastAsia="Calibri" w:hAnsiTheme="minorHAnsi" w:cstheme="minorHAnsi"/>
                </w:rPr>
                <w:delText>í</w:delText>
              </w:r>
            </w:del>
            <w:r w:rsidR="005D26EA" w:rsidRPr="00F52EEF">
              <w:rPr>
                <w:rFonts w:asciiTheme="minorHAnsi" w:eastAsia="Calibri" w:hAnsiTheme="minorHAnsi" w:cstheme="minorHAnsi"/>
              </w:rPr>
              <w:t>, Marketing 2</w:t>
            </w:r>
          </w:p>
        </w:tc>
      </w:tr>
      <w:tr w:rsidR="005D26EA" w:rsidRPr="00F52EEF" w14:paraId="646DE75D" w14:textId="77777777" w:rsidTr="00126818">
        <w:tc>
          <w:tcPr>
            <w:tcW w:w="3760" w:type="dxa"/>
            <w:tcBorders>
              <w:top w:val="single" w:sz="4" w:space="0" w:color="auto"/>
              <w:left w:val="single" w:sz="4" w:space="0" w:color="auto"/>
              <w:bottom w:val="single" w:sz="4" w:space="0" w:color="auto"/>
              <w:right w:val="single" w:sz="4" w:space="0" w:color="auto"/>
            </w:tcBorders>
            <w:shd w:val="clear" w:color="auto" w:fill="F7CAAC"/>
            <w:hideMark/>
          </w:tcPr>
          <w:p w14:paraId="2F8E77A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7" w:type="dxa"/>
            <w:gridSpan w:val="4"/>
            <w:tcBorders>
              <w:top w:val="single" w:sz="4" w:space="0" w:color="auto"/>
              <w:left w:val="single" w:sz="4" w:space="0" w:color="auto"/>
              <w:bottom w:val="single" w:sz="4" w:space="0" w:color="auto"/>
              <w:right w:val="single" w:sz="4" w:space="0" w:color="auto"/>
            </w:tcBorders>
            <w:hideMark/>
          </w:tcPr>
          <w:p w14:paraId="07909A42" w14:textId="544AB1F8" w:rsidR="005D26EA" w:rsidRPr="00F52EEF" w:rsidRDefault="00D4140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17A9AF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7989A8C" w14:textId="4EAEE980" w:rsidR="005D26EA" w:rsidRPr="00F52EEF" w:rsidRDefault="00D4140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570F8D80" w14:textId="77777777" w:rsidTr="00126818">
        <w:tc>
          <w:tcPr>
            <w:tcW w:w="3760" w:type="dxa"/>
            <w:tcBorders>
              <w:top w:val="single" w:sz="4" w:space="0" w:color="auto"/>
              <w:left w:val="single" w:sz="4" w:space="0" w:color="auto"/>
              <w:bottom w:val="single" w:sz="4" w:space="0" w:color="auto"/>
              <w:right w:val="single" w:sz="4" w:space="0" w:color="auto"/>
            </w:tcBorders>
            <w:shd w:val="clear" w:color="auto" w:fill="F7CAAC"/>
            <w:hideMark/>
          </w:tcPr>
          <w:p w14:paraId="6751DA50"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70" w:type="dxa"/>
            <w:gridSpan w:val="7"/>
            <w:tcBorders>
              <w:top w:val="single" w:sz="4" w:space="0" w:color="auto"/>
              <w:left w:val="single" w:sz="4" w:space="0" w:color="auto"/>
              <w:bottom w:val="nil"/>
              <w:right w:val="single" w:sz="4" w:space="0" w:color="auto"/>
            </w:tcBorders>
            <w:hideMark/>
          </w:tcPr>
          <w:p w14:paraId="4A310EB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Docházka do výuky, vypracování seminární práce a její prezentace, vypracování dílčích úkolů na seminářích, písemný test.</w:t>
            </w:r>
          </w:p>
        </w:tc>
      </w:tr>
      <w:tr w:rsidR="005D26EA" w:rsidRPr="00F52EEF" w14:paraId="43BC4FEE" w14:textId="77777777" w:rsidTr="00126818">
        <w:trPr>
          <w:trHeight w:val="182"/>
        </w:trPr>
        <w:tc>
          <w:tcPr>
            <w:tcW w:w="10530" w:type="dxa"/>
            <w:gridSpan w:val="8"/>
            <w:tcBorders>
              <w:top w:val="nil"/>
              <w:left w:val="single" w:sz="4" w:space="0" w:color="auto"/>
              <w:bottom w:val="single" w:sz="4" w:space="0" w:color="auto"/>
              <w:right w:val="single" w:sz="4" w:space="0" w:color="auto"/>
            </w:tcBorders>
          </w:tcPr>
          <w:p w14:paraId="0AB458B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62E22D9" w14:textId="77777777" w:rsidTr="00126818">
        <w:trPr>
          <w:trHeight w:val="197"/>
        </w:trPr>
        <w:tc>
          <w:tcPr>
            <w:tcW w:w="3760" w:type="dxa"/>
            <w:tcBorders>
              <w:top w:val="nil"/>
              <w:left w:val="single" w:sz="4" w:space="0" w:color="auto"/>
              <w:bottom w:val="single" w:sz="4" w:space="0" w:color="auto"/>
              <w:right w:val="single" w:sz="4" w:space="0" w:color="auto"/>
            </w:tcBorders>
            <w:shd w:val="clear" w:color="auto" w:fill="F7CAAC"/>
            <w:hideMark/>
          </w:tcPr>
          <w:p w14:paraId="2A53231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70" w:type="dxa"/>
            <w:gridSpan w:val="7"/>
            <w:tcBorders>
              <w:top w:val="nil"/>
              <w:left w:val="single" w:sz="4" w:space="0" w:color="auto"/>
              <w:bottom w:val="single" w:sz="4" w:space="0" w:color="auto"/>
              <w:right w:val="single" w:sz="4" w:space="0" w:color="auto"/>
            </w:tcBorders>
            <w:hideMark/>
          </w:tcPr>
          <w:p w14:paraId="5275399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prof. PhDr. Pavel Horňák, Ph.D.</w:t>
            </w:r>
          </w:p>
        </w:tc>
      </w:tr>
      <w:tr w:rsidR="005D26EA" w:rsidRPr="00F52EEF" w14:paraId="7083E24A" w14:textId="77777777" w:rsidTr="00126818">
        <w:trPr>
          <w:trHeight w:val="243"/>
        </w:trPr>
        <w:tc>
          <w:tcPr>
            <w:tcW w:w="3760" w:type="dxa"/>
            <w:tcBorders>
              <w:top w:val="nil"/>
              <w:left w:val="single" w:sz="4" w:space="0" w:color="auto"/>
              <w:bottom w:val="single" w:sz="4" w:space="0" w:color="auto"/>
              <w:right w:val="single" w:sz="4" w:space="0" w:color="auto"/>
            </w:tcBorders>
            <w:shd w:val="clear" w:color="auto" w:fill="F7CAAC"/>
            <w:hideMark/>
          </w:tcPr>
          <w:p w14:paraId="62FBE15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70" w:type="dxa"/>
            <w:gridSpan w:val="7"/>
            <w:tcBorders>
              <w:top w:val="nil"/>
              <w:left w:val="single" w:sz="4" w:space="0" w:color="auto"/>
              <w:bottom w:val="single" w:sz="4" w:space="0" w:color="auto"/>
              <w:right w:val="single" w:sz="4" w:space="0" w:color="auto"/>
            </w:tcBorders>
            <w:hideMark/>
          </w:tcPr>
          <w:p w14:paraId="74014A14" w14:textId="0B85D233"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Garant se podílí na celkové koncepci předmětu, vede některé </w:t>
            </w:r>
            <w:r w:rsidR="00336374" w:rsidRPr="00F52EEF">
              <w:rPr>
                <w:rFonts w:asciiTheme="minorHAnsi" w:hAnsiTheme="minorHAnsi" w:cstheme="minorHAnsi"/>
              </w:rPr>
              <w:t>semináře</w:t>
            </w:r>
            <w:r w:rsidRPr="00F52EEF">
              <w:rPr>
                <w:rFonts w:asciiTheme="minorHAnsi" w:hAnsiTheme="minorHAnsi" w:cstheme="minorHAnsi"/>
              </w:rPr>
              <w:t>.</w:t>
            </w:r>
          </w:p>
        </w:tc>
      </w:tr>
      <w:tr w:rsidR="005D26EA" w:rsidRPr="00F52EEF" w14:paraId="07A588D5" w14:textId="77777777" w:rsidTr="00126818">
        <w:tc>
          <w:tcPr>
            <w:tcW w:w="3760" w:type="dxa"/>
            <w:tcBorders>
              <w:top w:val="single" w:sz="4" w:space="0" w:color="auto"/>
              <w:left w:val="single" w:sz="4" w:space="0" w:color="auto"/>
              <w:bottom w:val="single" w:sz="4" w:space="0" w:color="auto"/>
              <w:right w:val="single" w:sz="4" w:space="0" w:color="auto"/>
            </w:tcBorders>
            <w:shd w:val="clear" w:color="auto" w:fill="F7CAAC"/>
            <w:hideMark/>
          </w:tcPr>
          <w:p w14:paraId="0E8D28F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70" w:type="dxa"/>
            <w:gridSpan w:val="7"/>
            <w:tcBorders>
              <w:top w:val="single" w:sz="4" w:space="0" w:color="auto"/>
              <w:left w:val="single" w:sz="4" w:space="0" w:color="auto"/>
              <w:bottom w:val="nil"/>
              <w:right w:val="single" w:sz="4" w:space="0" w:color="auto"/>
            </w:tcBorders>
            <w:hideMark/>
          </w:tcPr>
          <w:p w14:paraId="586A78B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5D26EA" w:rsidRPr="00F52EEF" w14:paraId="458AB003" w14:textId="77777777" w:rsidTr="00126818">
        <w:trPr>
          <w:trHeight w:val="186"/>
        </w:trPr>
        <w:tc>
          <w:tcPr>
            <w:tcW w:w="10530" w:type="dxa"/>
            <w:gridSpan w:val="8"/>
            <w:tcBorders>
              <w:top w:val="nil"/>
              <w:left w:val="single" w:sz="4" w:space="0" w:color="auto"/>
              <w:bottom w:val="single" w:sz="4" w:space="0" w:color="auto"/>
              <w:right w:val="single" w:sz="4" w:space="0" w:color="auto"/>
            </w:tcBorders>
          </w:tcPr>
          <w:p w14:paraId="747EF505"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F22CAD1" w14:textId="77777777" w:rsidTr="00126818">
        <w:tc>
          <w:tcPr>
            <w:tcW w:w="3760" w:type="dxa"/>
            <w:tcBorders>
              <w:top w:val="single" w:sz="4" w:space="0" w:color="auto"/>
              <w:left w:val="single" w:sz="4" w:space="0" w:color="auto"/>
              <w:bottom w:val="single" w:sz="4" w:space="0" w:color="auto"/>
              <w:right w:val="single" w:sz="4" w:space="0" w:color="auto"/>
            </w:tcBorders>
            <w:shd w:val="clear" w:color="auto" w:fill="F7CAAC"/>
            <w:hideMark/>
          </w:tcPr>
          <w:p w14:paraId="748F2BD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70" w:type="dxa"/>
            <w:gridSpan w:val="7"/>
            <w:tcBorders>
              <w:top w:val="single" w:sz="4" w:space="0" w:color="auto"/>
              <w:left w:val="single" w:sz="4" w:space="0" w:color="auto"/>
              <w:bottom w:val="nil"/>
              <w:right w:val="single" w:sz="4" w:space="0" w:color="auto"/>
            </w:tcBorders>
          </w:tcPr>
          <w:p w14:paraId="3391E59F"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F5ED07E" w14:textId="77777777" w:rsidTr="00126818">
        <w:trPr>
          <w:trHeight w:val="3938"/>
        </w:trPr>
        <w:tc>
          <w:tcPr>
            <w:tcW w:w="10530" w:type="dxa"/>
            <w:gridSpan w:val="8"/>
            <w:tcBorders>
              <w:top w:val="nil"/>
              <w:left w:val="single" w:sz="4" w:space="0" w:color="auto"/>
              <w:bottom w:val="single" w:sz="12" w:space="0" w:color="auto"/>
              <w:right w:val="single" w:sz="4" w:space="0" w:color="auto"/>
            </w:tcBorders>
          </w:tcPr>
          <w:p w14:paraId="0D609A90" w14:textId="77777777" w:rsidR="005D26EA" w:rsidRPr="00F52EEF" w:rsidRDefault="005D26EA" w:rsidP="00935F76">
            <w:pPr>
              <w:tabs>
                <w:tab w:val="left" w:pos="567"/>
              </w:tabs>
              <w:jc w:val="both"/>
              <w:rPr>
                <w:del w:id="4807" w:author="Martin Kazík" w:date="2020-01-23T11:23:00Z"/>
                <w:rFonts w:asciiTheme="minorHAnsi" w:hAnsiTheme="minorHAnsi" w:cstheme="minorHAnsi"/>
              </w:rPr>
            </w:pPr>
            <w:del w:id="4808" w:author="Martin Kazík" w:date="2020-01-23T11:23:00Z">
              <w:r w:rsidRPr="00F52EEF">
                <w:rPr>
                  <w:rFonts w:asciiTheme="minorHAnsi" w:hAnsiTheme="minorHAnsi" w:cstheme="minorHAnsi"/>
                </w:rPr>
                <w:delText xml:space="preserve">Cílem předmětu je prohloubení znalostí studentů získaných v předmětu Reklama 1, a to zejména v oblasti strategického plánování reklamy. Student se podrobně seznámí se stanovením reklamních cílů, rolí reklamy v budování značky, základními prvky reklamní kreativní strategie (strategií reklamního sdělení, reklamními apely, informačním obsahem, formáty a samotným provedením reklamy). </w:delText>
              </w:r>
            </w:del>
          </w:p>
          <w:p w14:paraId="4E1638E3" w14:textId="77777777" w:rsidR="005D26EA" w:rsidRPr="00F52EEF" w:rsidRDefault="005D26EA" w:rsidP="00935F76">
            <w:pPr>
              <w:tabs>
                <w:tab w:val="left" w:pos="567"/>
              </w:tabs>
              <w:jc w:val="both"/>
              <w:rPr>
                <w:del w:id="4809" w:author="Martin Kazík" w:date="2020-01-23T11:23:00Z"/>
                <w:rFonts w:asciiTheme="minorHAnsi" w:hAnsiTheme="minorHAnsi" w:cstheme="minorHAnsi"/>
              </w:rPr>
            </w:pPr>
          </w:p>
          <w:p w14:paraId="5A04EEE5" w14:textId="77777777" w:rsidR="005D26EA" w:rsidRPr="00403842" w:rsidRDefault="005D26EA" w:rsidP="00935F76">
            <w:pPr>
              <w:tabs>
                <w:tab w:val="left" w:pos="567"/>
              </w:tabs>
              <w:jc w:val="both"/>
              <w:rPr>
                <w:rFonts w:asciiTheme="minorHAnsi" w:hAnsiTheme="minorHAnsi" w:cstheme="minorHAnsi"/>
                <w:b/>
              </w:rPr>
            </w:pPr>
            <w:r w:rsidRPr="00403842">
              <w:rPr>
                <w:rFonts w:asciiTheme="minorHAnsi" w:hAnsiTheme="minorHAnsi" w:cstheme="minorHAnsi"/>
                <w:b/>
              </w:rPr>
              <w:t>Probíraná témata:</w:t>
            </w:r>
          </w:p>
          <w:p w14:paraId="0A4D9AAA" w14:textId="17BF2435"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r</w:t>
            </w:r>
            <w:r w:rsidR="005D26EA" w:rsidRPr="00F52EEF">
              <w:rPr>
                <w:rFonts w:asciiTheme="minorHAnsi" w:hAnsiTheme="minorHAnsi" w:cstheme="minorHAnsi"/>
              </w:rPr>
              <w:t>eklamní kreativní strategie</w:t>
            </w:r>
            <w:r>
              <w:rPr>
                <w:rFonts w:asciiTheme="minorHAnsi" w:hAnsiTheme="minorHAnsi" w:cstheme="minorHAnsi"/>
              </w:rPr>
              <w:t>;</w:t>
            </w:r>
          </w:p>
          <w:p w14:paraId="5E332C92" w14:textId="2073F1F0"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r</w:t>
            </w:r>
            <w:r w:rsidR="005D26EA" w:rsidRPr="00F52EEF">
              <w:rPr>
                <w:rFonts w:asciiTheme="minorHAnsi" w:hAnsiTheme="minorHAnsi" w:cstheme="minorHAnsi"/>
              </w:rPr>
              <w:t>eklamní sdělení a jeho podstata</w:t>
            </w:r>
            <w:r>
              <w:rPr>
                <w:rFonts w:asciiTheme="minorHAnsi" w:hAnsiTheme="minorHAnsi" w:cstheme="minorHAnsi"/>
              </w:rPr>
              <w:t>;</w:t>
            </w:r>
            <w:r w:rsidR="005D26EA" w:rsidRPr="00F52EEF">
              <w:rPr>
                <w:rFonts w:asciiTheme="minorHAnsi" w:hAnsiTheme="minorHAnsi" w:cstheme="minorHAnsi"/>
              </w:rPr>
              <w:t xml:space="preserve"> </w:t>
            </w:r>
          </w:p>
          <w:p w14:paraId="6C41BB72" w14:textId="17924B9B"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r</w:t>
            </w:r>
            <w:r w:rsidR="005D26EA" w:rsidRPr="00F52EEF">
              <w:rPr>
                <w:rFonts w:asciiTheme="minorHAnsi" w:hAnsiTheme="minorHAnsi" w:cstheme="minorHAnsi"/>
              </w:rPr>
              <w:t>eklamní apely</w:t>
            </w:r>
            <w:r>
              <w:rPr>
                <w:rFonts w:asciiTheme="minorHAnsi" w:hAnsiTheme="minorHAnsi" w:cstheme="minorHAnsi"/>
              </w:rPr>
              <w:t>;</w:t>
            </w:r>
          </w:p>
          <w:p w14:paraId="30C0FF86" w14:textId="464599CF"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f</w:t>
            </w:r>
            <w:r w:rsidR="005D26EA" w:rsidRPr="00F52EEF">
              <w:rPr>
                <w:rFonts w:asciiTheme="minorHAnsi" w:hAnsiTheme="minorHAnsi" w:cstheme="minorHAnsi"/>
              </w:rPr>
              <w:t>ormáty reklamy</w:t>
            </w:r>
            <w:r>
              <w:rPr>
                <w:rFonts w:asciiTheme="minorHAnsi" w:hAnsiTheme="minorHAnsi" w:cstheme="minorHAnsi"/>
              </w:rPr>
              <w:t>;</w:t>
            </w:r>
          </w:p>
          <w:p w14:paraId="77177BF0" w14:textId="3472E122"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i</w:t>
            </w:r>
            <w:r w:rsidR="005D26EA" w:rsidRPr="00F52EEF">
              <w:rPr>
                <w:rFonts w:asciiTheme="minorHAnsi" w:hAnsiTheme="minorHAnsi" w:cstheme="minorHAnsi"/>
              </w:rPr>
              <w:t>nformační obsah reklamy</w:t>
            </w:r>
            <w:r>
              <w:rPr>
                <w:rFonts w:asciiTheme="minorHAnsi" w:hAnsiTheme="minorHAnsi" w:cstheme="minorHAnsi"/>
              </w:rPr>
              <w:t>;</w:t>
            </w:r>
          </w:p>
          <w:p w14:paraId="5AFA923C" w14:textId="5B7D2235"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z</w:t>
            </w:r>
            <w:r w:rsidR="005D26EA" w:rsidRPr="00F52EEF">
              <w:rPr>
                <w:rFonts w:asciiTheme="minorHAnsi" w:hAnsiTheme="minorHAnsi" w:cstheme="minorHAnsi"/>
              </w:rPr>
              <w:t>působ realizace reklamy</w:t>
            </w:r>
            <w:r>
              <w:rPr>
                <w:rFonts w:asciiTheme="minorHAnsi" w:hAnsiTheme="minorHAnsi" w:cstheme="minorHAnsi"/>
              </w:rPr>
              <w:t>;</w:t>
            </w:r>
          </w:p>
          <w:p w14:paraId="59C8DEF0" w14:textId="1C5C23EE"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k</w:t>
            </w:r>
            <w:r w:rsidR="005D26EA" w:rsidRPr="00F52EEF">
              <w:rPr>
                <w:rFonts w:asciiTheme="minorHAnsi" w:hAnsiTheme="minorHAnsi" w:cstheme="minorHAnsi"/>
              </w:rPr>
              <w:t>odex reklamy, Rada pro reklamu</w:t>
            </w:r>
            <w:r>
              <w:rPr>
                <w:rFonts w:asciiTheme="minorHAnsi" w:hAnsiTheme="minorHAnsi" w:cstheme="minorHAnsi"/>
              </w:rPr>
              <w:t>;</w:t>
            </w:r>
          </w:p>
          <w:p w14:paraId="0A1D808C" w14:textId="113207B1"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r</w:t>
            </w:r>
            <w:r w:rsidR="005D26EA" w:rsidRPr="00F52EEF">
              <w:rPr>
                <w:rFonts w:asciiTheme="minorHAnsi" w:hAnsiTheme="minorHAnsi" w:cstheme="minorHAnsi"/>
              </w:rPr>
              <w:t>ole reklamy v procesu budování značky</w:t>
            </w:r>
            <w:r>
              <w:rPr>
                <w:rFonts w:asciiTheme="minorHAnsi" w:hAnsiTheme="minorHAnsi" w:cstheme="minorHAnsi"/>
              </w:rPr>
              <w:t>;</w:t>
            </w:r>
            <w:r w:rsidR="005D26EA" w:rsidRPr="00F52EEF">
              <w:rPr>
                <w:rFonts w:asciiTheme="minorHAnsi" w:hAnsiTheme="minorHAnsi" w:cstheme="minorHAnsi"/>
              </w:rPr>
              <w:t xml:space="preserve"> </w:t>
            </w:r>
          </w:p>
          <w:p w14:paraId="28D928CB" w14:textId="3CBE9D65"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s</w:t>
            </w:r>
            <w:r w:rsidR="005D26EA" w:rsidRPr="00F52EEF">
              <w:rPr>
                <w:rFonts w:asciiTheme="minorHAnsi" w:hAnsiTheme="minorHAnsi" w:cstheme="minorHAnsi"/>
              </w:rPr>
              <w:t>ociální reklama</w:t>
            </w:r>
            <w:r>
              <w:rPr>
                <w:rFonts w:asciiTheme="minorHAnsi" w:hAnsiTheme="minorHAnsi" w:cstheme="minorHAnsi"/>
              </w:rPr>
              <w:t>;</w:t>
            </w:r>
          </w:p>
          <w:p w14:paraId="2DFEB47C" w14:textId="2331AAFB" w:rsidR="005D26EA"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s</w:t>
            </w:r>
            <w:r w:rsidR="005D26EA" w:rsidRPr="00F52EEF">
              <w:rPr>
                <w:rFonts w:asciiTheme="minorHAnsi" w:hAnsiTheme="minorHAnsi" w:cstheme="minorHAnsi"/>
              </w:rPr>
              <w:t>tereotypy, reklamní klišé a boření mýtů v reklamě.</w:t>
            </w:r>
          </w:p>
        </w:tc>
      </w:tr>
      <w:tr w:rsidR="005D26EA" w:rsidRPr="00F52EEF" w14:paraId="1357AB8C" w14:textId="77777777" w:rsidTr="00126818">
        <w:trPr>
          <w:trHeight w:val="265"/>
        </w:trPr>
        <w:tc>
          <w:tcPr>
            <w:tcW w:w="4328" w:type="dxa"/>
            <w:gridSpan w:val="2"/>
            <w:tcBorders>
              <w:top w:val="nil"/>
              <w:left w:val="single" w:sz="4" w:space="0" w:color="auto"/>
              <w:bottom w:val="single" w:sz="4" w:space="0" w:color="auto"/>
              <w:right w:val="single" w:sz="4" w:space="0" w:color="auto"/>
            </w:tcBorders>
            <w:shd w:val="clear" w:color="auto" w:fill="F7CAAC"/>
            <w:hideMark/>
          </w:tcPr>
          <w:p w14:paraId="1371244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left w:val="single" w:sz="4" w:space="0" w:color="auto"/>
              <w:bottom w:val="nil"/>
              <w:right w:val="single" w:sz="4" w:space="0" w:color="auto"/>
            </w:tcBorders>
          </w:tcPr>
          <w:p w14:paraId="76897B9A"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3EE2F32" w14:textId="77777777" w:rsidTr="00126818">
        <w:trPr>
          <w:trHeight w:val="1497"/>
        </w:trPr>
        <w:tc>
          <w:tcPr>
            <w:tcW w:w="10530" w:type="dxa"/>
            <w:gridSpan w:val="8"/>
            <w:tcBorders>
              <w:top w:val="nil"/>
              <w:left w:val="single" w:sz="4" w:space="0" w:color="auto"/>
              <w:bottom w:val="single" w:sz="4" w:space="0" w:color="auto"/>
              <w:right w:val="single" w:sz="4" w:space="0" w:color="auto"/>
            </w:tcBorders>
          </w:tcPr>
          <w:p w14:paraId="255CE337" w14:textId="77777777" w:rsidR="005D26EA" w:rsidRPr="00403842" w:rsidRDefault="005D26EA" w:rsidP="00935F76">
            <w:pPr>
              <w:tabs>
                <w:tab w:val="left" w:pos="567"/>
              </w:tabs>
              <w:jc w:val="both"/>
              <w:rPr>
                <w:rFonts w:asciiTheme="minorHAnsi" w:hAnsiTheme="minorHAnsi" w:cstheme="minorHAnsi"/>
                <w:b/>
                <w:color w:val="000000" w:themeColor="text1"/>
              </w:rPr>
            </w:pPr>
            <w:r w:rsidRPr="00403842">
              <w:rPr>
                <w:rFonts w:asciiTheme="minorHAnsi" w:hAnsiTheme="minorHAnsi" w:cstheme="minorHAnsi"/>
                <w:b/>
                <w:color w:val="000000" w:themeColor="text1"/>
              </w:rPr>
              <w:t xml:space="preserve">Povinná literatura: </w:t>
            </w:r>
          </w:p>
          <w:p w14:paraId="77858826" w14:textId="77777777" w:rsidR="005D26EA" w:rsidRPr="00F52EEF" w:rsidRDefault="005D26EA"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KOTLER, Philip a Kevin Lane KELLER. 2013</w:t>
            </w:r>
            <w:r w:rsidRPr="00F52EEF">
              <w:rPr>
                <w:rFonts w:asciiTheme="minorHAnsi" w:hAnsiTheme="minorHAnsi" w:cstheme="minorHAnsi"/>
                <w:i/>
                <w:color w:val="000000" w:themeColor="text1"/>
              </w:rPr>
              <w:t>. Marketing management</w:t>
            </w:r>
            <w:r w:rsidRPr="00F52EEF">
              <w:rPr>
                <w:rFonts w:asciiTheme="minorHAnsi" w:hAnsiTheme="minorHAnsi" w:cstheme="minorHAnsi"/>
                <w:color w:val="000000" w:themeColor="text1"/>
              </w:rPr>
              <w:t xml:space="preserve">. Praha: Grada.. ISBN 978-80-247-4150-5. </w:t>
            </w:r>
          </w:p>
          <w:p w14:paraId="58C50B78" w14:textId="78CFB31C" w:rsidR="005D26EA" w:rsidRPr="0083565E" w:rsidDel="004C5EE9" w:rsidRDefault="005D26EA" w:rsidP="00935F76">
            <w:pPr>
              <w:tabs>
                <w:tab w:val="left" w:pos="567"/>
              </w:tabs>
              <w:jc w:val="both"/>
              <w:rPr>
                <w:del w:id="4810" w:author="FMK" w:date="2020-02-02T22:02:00Z"/>
                <w:rFonts w:asciiTheme="minorHAnsi" w:hAnsiTheme="minorHAnsi"/>
                <w:color w:val="FF0000"/>
                <w:rPrChange w:id="4811" w:author="Martin Kazík" w:date="2020-01-23T11:23:00Z">
                  <w:rPr>
                    <w:del w:id="4812" w:author="FMK" w:date="2020-02-02T22:02:00Z"/>
                    <w:rFonts w:asciiTheme="minorHAnsi" w:hAnsiTheme="minorHAnsi"/>
                    <w:color w:val="000000" w:themeColor="text1"/>
                  </w:rPr>
                </w:rPrChange>
              </w:rPr>
            </w:pPr>
            <w:del w:id="4813" w:author="FMK" w:date="2020-02-02T22:02:00Z">
              <w:r w:rsidRPr="0083565E" w:rsidDel="004C5EE9">
                <w:rPr>
                  <w:rFonts w:asciiTheme="minorHAnsi" w:hAnsiTheme="minorHAnsi"/>
                  <w:color w:val="FF0000"/>
                  <w:rPrChange w:id="4814" w:author="Martin Kazík" w:date="2020-01-23T11:23:00Z">
                    <w:rPr>
                      <w:rFonts w:asciiTheme="minorHAnsi" w:hAnsiTheme="minorHAnsi"/>
                      <w:color w:val="000000" w:themeColor="text1"/>
                    </w:rPr>
                  </w:rPrChange>
                </w:rPr>
                <w:delText xml:space="preserve">SVĚTLÍK, Jaroslav. 2012. </w:delText>
              </w:r>
              <w:r w:rsidRPr="0083565E" w:rsidDel="004C5EE9">
                <w:rPr>
                  <w:rFonts w:asciiTheme="minorHAnsi" w:hAnsiTheme="minorHAnsi"/>
                  <w:i/>
                  <w:color w:val="FF0000"/>
                  <w:rPrChange w:id="4815" w:author="Martin Kazík" w:date="2020-01-23T11:23:00Z">
                    <w:rPr>
                      <w:rFonts w:asciiTheme="minorHAnsi" w:hAnsiTheme="minorHAnsi"/>
                      <w:i/>
                      <w:color w:val="000000" w:themeColor="text1"/>
                    </w:rPr>
                  </w:rPrChange>
                </w:rPr>
                <w:delText>O podstatě reklamy.</w:delText>
              </w:r>
              <w:r w:rsidRPr="0083565E" w:rsidDel="004C5EE9">
                <w:rPr>
                  <w:rFonts w:asciiTheme="minorHAnsi" w:hAnsiTheme="minorHAnsi"/>
                  <w:color w:val="FF0000"/>
                  <w:rPrChange w:id="4816" w:author="Martin Kazík" w:date="2020-01-23T11:23:00Z">
                    <w:rPr>
                      <w:rFonts w:asciiTheme="minorHAnsi" w:hAnsiTheme="minorHAnsi"/>
                      <w:color w:val="000000" w:themeColor="text1"/>
                    </w:rPr>
                  </w:rPrChange>
                </w:rPr>
                <w:delText xml:space="preserve"> Bratislava: EUROKÓDEX. ISBN 978-80-89447-85-5. </w:delText>
              </w:r>
            </w:del>
          </w:p>
          <w:p w14:paraId="5501A681" w14:textId="77777777" w:rsidR="004C5EE9" w:rsidRDefault="005D26EA" w:rsidP="00935F76">
            <w:pPr>
              <w:tabs>
                <w:tab w:val="left" w:pos="567"/>
              </w:tabs>
              <w:jc w:val="both"/>
              <w:rPr>
                <w:ins w:id="4817" w:author="FMK" w:date="2020-02-02T22:02:00Z"/>
                <w:rFonts w:asciiTheme="minorHAnsi" w:hAnsiTheme="minorHAnsi"/>
                <w:color w:val="FF0000"/>
              </w:rPr>
            </w:pPr>
            <w:del w:id="4818" w:author="FMK" w:date="2020-02-02T22:02:00Z">
              <w:r w:rsidRPr="0083565E" w:rsidDel="004C5EE9">
                <w:rPr>
                  <w:rFonts w:asciiTheme="minorHAnsi" w:hAnsiTheme="minorHAnsi"/>
                  <w:color w:val="FF0000"/>
                  <w:rPrChange w:id="4819" w:author="Martin Kazík" w:date="2020-01-23T11:23:00Z">
                    <w:rPr>
                      <w:rFonts w:asciiTheme="minorHAnsi" w:hAnsiTheme="minorHAnsi"/>
                      <w:color w:val="000000" w:themeColor="text1"/>
                    </w:rPr>
                  </w:rPrChange>
                </w:rPr>
                <w:delText xml:space="preserve">VYSEKALOVÁ, Jitka. 2012. </w:delText>
              </w:r>
              <w:r w:rsidRPr="0083565E" w:rsidDel="004C5EE9">
                <w:rPr>
                  <w:rFonts w:asciiTheme="minorHAnsi" w:hAnsiTheme="minorHAnsi"/>
                  <w:i/>
                  <w:color w:val="FF0000"/>
                  <w:rPrChange w:id="4820" w:author="Martin Kazík" w:date="2020-01-23T11:23:00Z">
                    <w:rPr>
                      <w:rFonts w:asciiTheme="minorHAnsi" w:hAnsiTheme="minorHAnsi"/>
                      <w:i/>
                      <w:color w:val="000000" w:themeColor="text1"/>
                    </w:rPr>
                  </w:rPrChange>
                </w:rPr>
                <w:delText>Psychologie reklamy.</w:delText>
              </w:r>
              <w:r w:rsidRPr="0083565E" w:rsidDel="004C5EE9">
                <w:rPr>
                  <w:rFonts w:asciiTheme="minorHAnsi" w:hAnsiTheme="minorHAnsi"/>
                  <w:color w:val="FF0000"/>
                  <w:rPrChange w:id="4821" w:author="Martin Kazík" w:date="2020-01-23T11:23:00Z">
                    <w:rPr>
                      <w:rFonts w:asciiTheme="minorHAnsi" w:hAnsiTheme="minorHAnsi"/>
                      <w:color w:val="000000" w:themeColor="text1"/>
                    </w:rPr>
                  </w:rPrChange>
                </w:rPr>
                <w:delText xml:space="preserve"> Praha: Grada. ISBN 978-80-247-4005-8. </w:delText>
              </w:r>
            </w:del>
          </w:p>
          <w:p w14:paraId="1A55E991" w14:textId="7E2E65BB" w:rsidR="005D26EA" w:rsidRPr="0083565E" w:rsidRDefault="004C5EE9" w:rsidP="00935F76">
            <w:pPr>
              <w:tabs>
                <w:tab w:val="left" w:pos="567"/>
              </w:tabs>
              <w:jc w:val="both"/>
              <w:rPr>
                <w:rFonts w:asciiTheme="minorHAnsi" w:hAnsiTheme="minorHAnsi"/>
                <w:color w:val="FF0000"/>
                <w:rPrChange w:id="4822" w:author="Martin Kazík" w:date="2020-01-23T11:23:00Z">
                  <w:rPr>
                    <w:rFonts w:asciiTheme="minorHAnsi" w:hAnsiTheme="minorHAnsi"/>
                    <w:color w:val="000000" w:themeColor="text1"/>
                  </w:rPr>
                </w:rPrChange>
              </w:rPr>
            </w:pPr>
            <w:ins w:id="4823" w:author="FMK" w:date="2020-02-02T22:02:00Z">
              <w:r w:rsidRPr="00C84AF6">
                <w:rPr>
                  <w:rFonts w:asciiTheme="minorHAnsi" w:hAnsiTheme="minorHAnsi"/>
                  <w:color w:val="FF0000"/>
                </w:rPr>
                <w:t>VYSEKALOVÁ, Jitka.</w:t>
              </w:r>
              <w:r>
                <w:rPr>
                  <w:rFonts w:asciiTheme="minorHAnsi" w:hAnsiTheme="minorHAnsi"/>
                  <w:color w:val="FF0000"/>
                </w:rPr>
                <w:t xml:space="preserve"> 2014.</w:t>
              </w:r>
              <w:r w:rsidRPr="00C84AF6">
                <w:rPr>
                  <w:rFonts w:asciiTheme="minorHAnsi" w:hAnsiTheme="minorHAnsi"/>
                  <w:color w:val="FF0000"/>
                </w:rPr>
                <w:t xml:space="preserve"> </w:t>
              </w:r>
              <w:r w:rsidRPr="00D835FA">
                <w:rPr>
                  <w:rFonts w:asciiTheme="minorHAnsi" w:hAnsiTheme="minorHAnsi"/>
                  <w:i/>
                  <w:color w:val="FF0000"/>
                </w:rPr>
                <w:t>Emoce v marketingu: jak oslovit srdce zákazníka.</w:t>
              </w:r>
              <w:r w:rsidRPr="00C84AF6">
                <w:rPr>
                  <w:rFonts w:asciiTheme="minorHAnsi" w:hAnsiTheme="minorHAnsi"/>
                  <w:color w:val="FF0000"/>
                </w:rPr>
                <w:t xml:space="preserve"> Praha: Grada, 2014, 289 s. Expert. ISBN 9788024748436</w:t>
              </w:r>
            </w:ins>
          </w:p>
          <w:p w14:paraId="6CEE1386" w14:textId="77777777" w:rsidR="005D26EA" w:rsidRPr="00F52EEF" w:rsidRDefault="005D26EA" w:rsidP="00935F76">
            <w:pPr>
              <w:tabs>
                <w:tab w:val="left" w:pos="567"/>
              </w:tabs>
              <w:jc w:val="both"/>
              <w:rPr>
                <w:rFonts w:asciiTheme="minorHAnsi" w:hAnsiTheme="minorHAnsi" w:cstheme="minorHAnsi"/>
                <w:color w:val="000000" w:themeColor="text1"/>
              </w:rPr>
            </w:pPr>
          </w:p>
          <w:p w14:paraId="046FF032" w14:textId="77777777" w:rsidR="005D26EA" w:rsidRPr="00403842" w:rsidRDefault="005D26EA" w:rsidP="00935F76">
            <w:pPr>
              <w:tabs>
                <w:tab w:val="left" w:pos="567"/>
              </w:tabs>
              <w:jc w:val="both"/>
              <w:rPr>
                <w:rFonts w:asciiTheme="minorHAnsi" w:hAnsiTheme="minorHAnsi" w:cstheme="minorHAnsi"/>
                <w:b/>
                <w:color w:val="000000" w:themeColor="text1"/>
              </w:rPr>
            </w:pPr>
            <w:r w:rsidRPr="00403842">
              <w:rPr>
                <w:rFonts w:asciiTheme="minorHAnsi" w:hAnsiTheme="minorHAnsi" w:cstheme="minorHAnsi"/>
                <w:b/>
                <w:color w:val="000000" w:themeColor="text1"/>
              </w:rPr>
              <w:t xml:space="preserve">Doporučená literatura: </w:t>
            </w:r>
          </w:p>
          <w:p w14:paraId="555E7306" w14:textId="77777777" w:rsidR="005D26EA" w:rsidRPr="00F52EEF" w:rsidRDefault="005D26EA"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SHIMP, Terence A a J ANDREWS. 2013. </w:t>
            </w:r>
            <w:r w:rsidRPr="00F52EEF">
              <w:rPr>
                <w:rFonts w:asciiTheme="minorHAnsi" w:hAnsiTheme="minorHAnsi" w:cstheme="minorHAnsi"/>
                <w:i/>
                <w:color w:val="000000" w:themeColor="text1"/>
              </w:rPr>
              <w:t>Advertising, promotion, and other aspects of integrated marketing communications.</w:t>
            </w:r>
            <w:r w:rsidRPr="00F52EEF">
              <w:rPr>
                <w:rFonts w:asciiTheme="minorHAnsi" w:hAnsiTheme="minorHAnsi" w:cstheme="minorHAnsi"/>
                <w:color w:val="000000" w:themeColor="text1"/>
              </w:rPr>
              <w:t xml:space="preserve"> Mason, OH. ISBN 978-1-111-58021-6. </w:t>
            </w:r>
          </w:p>
          <w:p w14:paraId="236F8440" w14:textId="77777777" w:rsidR="005D26EA" w:rsidRPr="00F52EEF" w:rsidRDefault="005D26EA"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HORŇÁK, Pavel. 2014. </w:t>
            </w:r>
            <w:r w:rsidRPr="00F52EEF">
              <w:rPr>
                <w:rFonts w:asciiTheme="minorHAnsi" w:hAnsiTheme="minorHAnsi" w:cstheme="minorHAnsi"/>
                <w:i/>
                <w:color w:val="000000" w:themeColor="text1"/>
              </w:rPr>
              <w:t>Kreativita reklamy.</w:t>
            </w:r>
            <w:r w:rsidRPr="00F52EEF">
              <w:rPr>
                <w:rFonts w:asciiTheme="minorHAnsi" w:hAnsiTheme="minorHAnsi" w:cstheme="minorHAnsi"/>
                <w:color w:val="000000" w:themeColor="text1"/>
              </w:rPr>
              <w:t xml:space="preserve"> Zlín: Verbum. ISBN 978-80-87500-49-1. </w:t>
            </w:r>
          </w:p>
          <w:p w14:paraId="08314147" w14:textId="77777777" w:rsidR="005D26EA" w:rsidRPr="00F52EEF" w:rsidRDefault="005D26EA"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 xml:space="preserve">SALEM, Lionel. 2013. </w:t>
            </w:r>
            <w:r w:rsidRPr="00F52EEF">
              <w:rPr>
                <w:rFonts w:asciiTheme="minorHAnsi" w:hAnsiTheme="minorHAnsi" w:cstheme="minorHAnsi"/>
                <w:i/>
                <w:color w:val="000000" w:themeColor="text1"/>
              </w:rPr>
              <w:t>Reklamní slogany: nejlepší světové slogany a příběhy stojící za jejich vznikem.</w:t>
            </w:r>
            <w:r w:rsidRPr="00F52EEF">
              <w:rPr>
                <w:rFonts w:asciiTheme="minorHAnsi" w:hAnsiTheme="minorHAnsi" w:cstheme="minorHAnsi"/>
                <w:color w:val="000000" w:themeColor="text1"/>
              </w:rPr>
              <w:t xml:space="preserve"> Brno: BizBooks. ISBN 978-80-265-0064-3.</w:t>
            </w:r>
          </w:p>
          <w:p w14:paraId="64A1F2D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661F519" w14:textId="77777777" w:rsidTr="00126818">
        <w:tc>
          <w:tcPr>
            <w:tcW w:w="10530"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3956C20"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32F0AC87" w14:textId="77777777" w:rsidTr="00126818">
        <w:tc>
          <w:tcPr>
            <w:tcW w:w="5462"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7048206"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22FCCDA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12</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76AB00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60A26555" w14:textId="77777777" w:rsidTr="00126818">
        <w:tc>
          <w:tcPr>
            <w:tcW w:w="1053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6178DA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05185858" w14:textId="77777777" w:rsidTr="00126818">
        <w:trPr>
          <w:trHeight w:val="2490"/>
        </w:trPr>
        <w:tc>
          <w:tcPr>
            <w:tcW w:w="10530" w:type="dxa"/>
            <w:gridSpan w:val="8"/>
            <w:tcBorders>
              <w:top w:val="single" w:sz="4" w:space="0" w:color="auto"/>
              <w:left w:val="single" w:sz="4" w:space="0" w:color="auto"/>
              <w:bottom w:val="single" w:sz="4" w:space="0" w:color="auto"/>
              <w:right w:val="single" w:sz="4" w:space="0" w:color="auto"/>
            </w:tcBorders>
            <w:hideMark/>
          </w:tcPr>
          <w:p w14:paraId="6248274B" w14:textId="26CEEA85"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2FC36738" w14:textId="77777777" w:rsidR="00403842" w:rsidRDefault="00403842" w:rsidP="00935F76">
      <w:pPr>
        <w:tabs>
          <w:tab w:val="left" w:pos="567"/>
        </w:tabs>
      </w:pPr>
      <w:r>
        <w:lastRenderedPageBreak/>
        <w:br w:type="page"/>
      </w:r>
    </w:p>
    <w:tbl>
      <w:tblPr>
        <w:tblW w:w="1067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52"/>
        <w:gridCol w:w="218"/>
        <w:gridCol w:w="1134"/>
        <w:gridCol w:w="889"/>
        <w:gridCol w:w="816"/>
        <w:gridCol w:w="2156"/>
        <w:gridCol w:w="539"/>
        <w:gridCol w:w="668"/>
      </w:tblGrid>
      <w:tr w:rsidR="005D26EA" w:rsidRPr="00F52EEF" w14:paraId="64F3CA74" w14:textId="77777777" w:rsidTr="00403842">
        <w:tc>
          <w:tcPr>
            <w:tcW w:w="1067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A12F954" w14:textId="5118640F"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081C55BD" w14:textId="77777777" w:rsidTr="00403842">
        <w:tc>
          <w:tcPr>
            <w:tcW w:w="4252" w:type="dxa"/>
            <w:tcBorders>
              <w:top w:val="double" w:sz="4" w:space="0" w:color="auto"/>
              <w:left w:val="single" w:sz="4" w:space="0" w:color="auto"/>
              <w:bottom w:val="single" w:sz="4" w:space="0" w:color="auto"/>
              <w:right w:val="single" w:sz="4" w:space="0" w:color="auto"/>
            </w:tcBorders>
            <w:shd w:val="clear" w:color="auto" w:fill="F7CAAC"/>
            <w:hideMark/>
          </w:tcPr>
          <w:p w14:paraId="77AAB42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420" w:type="dxa"/>
            <w:gridSpan w:val="7"/>
            <w:tcBorders>
              <w:top w:val="double" w:sz="4" w:space="0" w:color="auto"/>
              <w:left w:val="single" w:sz="4" w:space="0" w:color="auto"/>
              <w:bottom w:val="single" w:sz="4" w:space="0" w:color="auto"/>
              <w:right w:val="single" w:sz="4" w:space="0" w:color="auto"/>
            </w:tcBorders>
            <w:hideMark/>
          </w:tcPr>
          <w:p w14:paraId="6ACE519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Osobní prodej</w:t>
            </w:r>
          </w:p>
        </w:tc>
      </w:tr>
      <w:tr w:rsidR="005D26EA" w:rsidRPr="00F52EEF" w14:paraId="60E05EBA" w14:textId="77777777" w:rsidTr="00403842">
        <w:tc>
          <w:tcPr>
            <w:tcW w:w="4252" w:type="dxa"/>
            <w:tcBorders>
              <w:top w:val="single" w:sz="4" w:space="0" w:color="auto"/>
              <w:left w:val="single" w:sz="4" w:space="0" w:color="auto"/>
              <w:bottom w:val="single" w:sz="4" w:space="0" w:color="auto"/>
              <w:right w:val="single" w:sz="4" w:space="0" w:color="auto"/>
            </w:tcBorders>
            <w:shd w:val="clear" w:color="auto" w:fill="F7CAAC"/>
            <w:hideMark/>
          </w:tcPr>
          <w:p w14:paraId="4211E55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057" w:type="dxa"/>
            <w:gridSpan w:val="4"/>
            <w:tcBorders>
              <w:top w:val="single" w:sz="4" w:space="0" w:color="auto"/>
              <w:left w:val="single" w:sz="4" w:space="0" w:color="auto"/>
              <w:bottom w:val="single" w:sz="4" w:space="0" w:color="auto"/>
              <w:right w:val="single" w:sz="4" w:space="0" w:color="auto"/>
            </w:tcBorders>
            <w:hideMark/>
          </w:tcPr>
          <w:p w14:paraId="4397FE7E" w14:textId="76512699" w:rsidR="005D26EA" w:rsidRPr="00F52EEF" w:rsidRDefault="00B25FE2"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336374" w:rsidRPr="00F52EEF">
              <w:rPr>
                <w:rFonts w:asciiTheme="minorHAnsi" w:eastAsia="Calibri" w:hAnsiTheme="minorHAnsi" w:cstheme="minorHAnsi"/>
              </w:rPr>
              <w:t>,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tcPr>
          <w:p w14:paraId="73CB926A" w14:textId="7B4199AB"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63BCE66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5D26EA" w:rsidRPr="00F52EEF" w14:paraId="316F78CB" w14:textId="77777777" w:rsidTr="00403842">
        <w:tc>
          <w:tcPr>
            <w:tcW w:w="4252" w:type="dxa"/>
            <w:tcBorders>
              <w:top w:val="single" w:sz="4" w:space="0" w:color="auto"/>
              <w:left w:val="single" w:sz="4" w:space="0" w:color="auto"/>
              <w:bottom w:val="single" w:sz="4" w:space="0" w:color="auto"/>
              <w:right w:val="single" w:sz="4" w:space="0" w:color="auto"/>
            </w:tcBorders>
            <w:shd w:val="clear" w:color="auto" w:fill="F7CAAC"/>
            <w:hideMark/>
          </w:tcPr>
          <w:p w14:paraId="1A9EE6D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352" w:type="dxa"/>
            <w:gridSpan w:val="2"/>
            <w:tcBorders>
              <w:top w:val="single" w:sz="4" w:space="0" w:color="auto"/>
              <w:left w:val="single" w:sz="4" w:space="0" w:color="auto"/>
              <w:bottom w:val="single" w:sz="4" w:space="0" w:color="auto"/>
              <w:right w:val="single" w:sz="4" w:space="0" w:color="auto"/>
            </w:tcBorders>
            <w:hideMark/>
          </w:tcPr>
          <w:p w14:paraId="5D0A2403"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9146E7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FDFA4B9" w14:textId="0DB64DD4"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336374"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1BF3BF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306BC4F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699AD602" w14:textId="77777777" w:rsidTr="00403842">
        <w:tc>
          <w:tcPr>
            <w:tcW w:w="4252" w:type="dxa"/>
            <w:tcBorders>
              <w:top w:val="single" w:sz="4" w:space="0" w:color="auto"/>
              <w:left w:val="single" w:sz="4" w:space="0" w:color="auto"/>
              <w:bottom w:val="single" w:sz="4" w:space="0" w:color="auto"/>
              <w:right w:val="single" w:sz="4" w:space="0" w:color="auto"/>
            </w:tcBorders>
            <w:shd w:val="clear" w:color="auto" w:fill="F7CAAC"/>
            <w:hideMark/>
          </w:tcPr>
          <w:p w14:paraId="1C79C76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420" w:type="dxa"/>
            <w:gridSpan w:val="7"/>
            <w:tcBorders>
              <w:top w:val="single" w:sz="4" w:space="0" w:color="auto"/>
              <w:left w:val="single" w:sz="4" w:space="0" w:color="auto"/>
              <w:bottom w:val="single" w:sz="4" w:space="0" w:color="auto"/>
              <w:right w:val="single" w:sz="4" w:space="0" w:color="auto"/>
            </w:tcBorders>
            <w:hideMark/>
          </w:tcPr>
          <w:p w14:paraId="06E3BB73" w14:textId="158783CF" w:rsidR="005D26EA" w:rsidRPr="00F52EEF" w:rsidRDefault="00336374"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Prerekvizity: </w:t>
            </w:r>
            <w:r w:rsidR="005D26EA" w:rsidRPr="00F52EEF">
              <w:rPr>
                <w:rFonts w:asciiTheme="minorHAnsi" w:eastAsia="Calibri" w:hAnsiTheme="minorHAnsi" w:cstheme="minorHAnsi"/>
              </w:rPr>
              <w:t>Teorie marketingov</w:t>
            </w:r>
            <w:ins w:id="4824" w:author="Radim Bačuvčík" w:date="2020-02-06T10:05:00Z">
              <w:r w:rsidR="00522A4C">
                <w:rPr>
                  <w:rFonts w:asciiTheme="minorHAnsi" w:eastAsia="Calibri" w:hAnsiTheme="minorHAnsi" w:cstheme="minorHAnsi"/>
                </w:rPr>
                <w:t>é</w:t>
              </w:r>
            </w:ins>
            <w:del w:id="4825" w:author="Radim Bačuvčík" w:date="2020-02-06T10:05:00Z">
              <w:r w:rsidR="005D26EA" w:rsidRPr="00F52EEF" w:rsidDel="00522A4C">
                <w:rPr>
                  <w:rFonts w:asciiTheme="minorHAnsi" w:eastAsia="Calibri" w:hAnsiTheme="minorHAnsi" w:cstheme="minorHAnsi"/>
                </w:rPr>
                <w:delText>ých</w:delText>
              </w:r>
            </w:del>
            <w:r w:rsidR="005D26EA" w:rsidRPr="00F52EEF">
              <w:rPr>
                <w:rFonts w:asciiTheme="minorHAnsi" w:eastAsia="Calibri" w:hAnsiTheme="minorHAnsi" w:cstheme="minorHAnsi"/>
              </w:rPr>
              <w:t xml:space="preserve"> komunikac</w:t>
            </w:r>
            <w:ins w:id="4826" w:author="Radim Bačuvčík" w:date="2020-02-06T10:05:00Z">
              <w:r w:rsidR="00522A4C">
                <w:rPr>
                  <w:rFonts w:asciiTheme="minorHAnsi" w:eastAsia="Calibri" w:hAnsiTheme="minorHAnsi" w:cstheme="minorHAnsi"/>
                </w:rPr>
                <w:t>e</w:t>
              </w:r>
            </w:ins>
            <w:del w:id="4827" w:author="Radim Bačuvčík" w:date="2020-02-06T10:05:00Z">
              <w:r w:rsidR="005D26EA" w:rsidRPr="00F52EEF" w:rsidDel="00522A4C">
                <w:rPr>
                  <w:rFonts w:asciiTheme="minorHAnsi" w:eastAsia="Calibri" w:hAnsiTheme="minorHAnsi" w:cstheme="minorHAnsi"/>
                </w:rPr>
                <w:delText>í</w:delText>
              </w:r>
            </w:del>
            <w:r w:rsidR="005D26EA" w:rsidRPr="00F52EEF">
              <w:rPr>
                <w:rFonts w:asciiTheme="minorHAnsi" w:eastAsia="Calibri" w:hAnsiTheme="minorHAnsi" w:cstheme="minorHAnsi"/>
              </w:rPr>
              <w:t>, Marketing 2</w:t>
            </w:r>
          </w:p>
        </w:tc>
      </w:tr>
      <w:tr w:rsidR="005D26EA" w:rsidRPr="00F52EEF" w14:paraId="34AE4BCF" w14:textId="77777777" w:rsidTr="00403842">
        <w:tc>
          <w:tcPr>
            <w:tcW w:w="4252" w:type="dxa"/>
            <w:tcBorders>
              <w:top w:val="single" w:sz="4" w:space="0" w:color="auto"/>
              <w:left w:val="single" w:sz="4" w:space="0" w:color="auto"/>
              <w:bottom w:val="single" w:sz="4" w:space="0" w:color="auto"/>
              <w:right w:val="single" w:sz="4" w:space="0" w:color="auto"/>
            </w:tcBorders>
            <w:shd w:val="clear" w:color="auto" w:fill="F7CAAC"/>
            <w:hideMark/>
          </w:tcPr>
          <w:p w14:paraId="7411038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057" w:type="dxa"/>
            <w:gridSpan w:val="4"/>
            <w:tcBorders>
              <w:top w:val="single" w:sz="4" w:space="0" w:color="auto"/>
              <w:left w:val="single" w:sz="4" w:space="0" w:color="auto"/>
              <w:bottom w:val="single" w:sz="4" w:space="0" w:color="auto"/>
              <w:right w:val="single" w:sz="4" w:space="0" w:color="auto"/>
            </w:tcBorders>
          </w:tcPr>
          <w:p w14:paraId="4BC08AF0" w14:textId="57162B53" w:rsidR="005D26EA" w:rsidRPr="00F52EEF" w:rsidRDefault="004C1C5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p w14:paraId="349EE4A4" w14:textId="77777777" w:rsidR="005D26EA" w:rsidRPr="00F52EEF" w:rsidRDefault="005D26EA" w:rsidP="00935F76">
            <w:pPr>
              <w:tabs>
                <w:tab w:val="left" w:pos="567"/>
              </w:tabs>
              <w:jc w:val="both"/>
              <w:rPr>
                <w:rFonts w:asciiTheme="minorHAnsi" w:hAnsiTheme="minorHAnsi" w:cstheme="minorHAnsi"/>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EB63E0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40771D5D" w14:textId="0A86E59C" w:rsidR="005D26EA" w:rsidRPr="00F52EEF" w:rsidRDefault="004C1C5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33D50A97" w14:textId="77777777" w:rsidTr="00403842">
        <w:tc>
          <w:tcPr>
            <w:tcW w:w="4252" w:type="dxa"/>
            <w:tcBorders>
              <w:top w:val="single" w:sz="4" w:space="0" w:color="auto"/>
              <w:left w:val="single" w:sz="4" w:space="0" w:color="auto"/>
              <w:bottom w:val="single" w:sz="4" w:space="0" w:color="auto"/>
              <w:right w:val="single" w:sz="4" w:space="0" w:color="auto"/>
            </w:tcBorders>
            <w:shd w:val="clear" w:color="auto" w:fill="F7CAAC"/>
            <w:hideMark/>
          </w:tcPr>
          <w:p w14:paraId="1D9F019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420" w:type="dxa"/>
            <w:gridSpan w:val="7"/>
            <w:tcBorders>
              <w:top w:val="single" w:sz="4" w:space="0" w:color="auto"/>
              <w:left w:val="single" w:sz="4" w:space="0" w:color="auto"/>
              <w:bottom w:val="nil"/>
              <w:right w:val="single" w:sz="4" w:space="0" w:color="auto"/>
            </w:tcBorders>
          </w:tcPr>
          <w:p w14:paraId="0EB794D3" w14:textId="28E14F65" w:rsidR="005D26EA" w:rsidRPr="00F52EEF" w:rsidRDefault="005D26EA" w:rsidP="00935F76">
            <w:pPr>
              <w:tabs>
                <w:tab w:val="left" w:pos="567"/>
              </w:tabs>
              <w:jc w:val="both"/>
              <w:rPr>
                <w:rFonts w:asciiTheme="minorHAnsi" w:hAnsiTheme="minorHAnsi" w:cstheme="minorHAnsi"/>
              </w:rPr>
            </w:pPr>
          </w:p>
        </w:tc>
      </w:tr>
      <w:tr w:rsidR="00403842" w:rsidRPr="00F52EEF" w14:paraId="2ABC96A0" w14:textId="77777777" w:rsidTr="00403842">
        <w:trPr>
          <w:trHeight w:val="84"/>
        </w:trPr>
        <w:tc>
          <w:tcPr>
            <w:tcW w:w="10672" w:type="dxa"/>
            <w:gridSpan w:val="8"/>
            <w:tcBorders>
              <w:top w:val="nil"/>
              <w:left w:val="single" w:sz="4" w:space="0" w:color="auto"/>
              <w:bottom w:val="single" w:sz="4" w:space="0" w:color="auto"/>
              <w:right w:val="single" w:sz="4" w:space="0" w:color="auto"/>
            </w:tcBorders>
            <w:hideMark/>
          </w:tcPr>
          <w:p w14:paraId="2E94912A" w14:textId="28258E9D" w:rsidR="00403842"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xml:space="preserve">1. </w:t>
            </w:r>
            <w:r w:rsidRPr="00F52EEF">
              <w:rPr>
                <w:rFonts w:asciiTheme="minorHAnsi" w:hAnsiTheme="minorHAnsi" w:cstheme="minorHAnsi"/>
              </w:rPr>
              <w:t>Docházka na semináře v rozsahu určeném na první hodině.</w:t>
            </w:r>
          </w:p>
          <w:p w14:paraId="1491CEF4" w14:textId="35E112FD" w:rsidR="00403842"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xml:space="preserve">2. </w:t>
            </w:r>
            <w:r w:rsidRPr="00F52EEF">
              <w:rPr>
                <w:rFonts w:asciiTheme="minorHAnsi" w:hAnsiTheme="minorHAnsi" w:cstheme="minorHAnsi"/>
              </w:rPr>
              <w:t>Odevzdání seminární práce ve stanoveném termínu.</w:t>
            </w:r>
          </w:p>
          <w:p w14:paraId="0F041594" w14:textId="397ED1BC" w:rsidR="00403842"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xml:space="preserve">3. </w:t>
            </w:r>
            <w:r w:rsidRPr="00F52EEF">
              <w:rPr>
                <w:rFonts w:asciiTheme="minorHAnsi" w:hAnsiTheme="minorHAnsi" w:cstheme="minorHAnsi"/>
              </w:rPr>
              <w:t>Písemná zkouška na nejméně 60 %.</w:t>
            </w:r>
          </w:p>
        </w:tc>
      </w:tr>
      <w:tr w:rsidR="00403842" w:rsidRPr="00F52EEF" w14:paraId="33CB6DF7" w14:textId="77777777" w:rsidTr="00403842">
        <w:trPr>
          <w:trHeight w:val="197"/>
        </w:trPr>
        <w:tc>
          <w:tcPr>
            <w:tcW w:w="4252" w:type="dxa"/>
            <w:tcBorders>
              <w:top w:val="nil"/>
              <w:left w:val="single" w:sz="4" w:space="0" w:color="auto"/>
              <w:bottom w:val="single" w:sz="4" w:space="0" w:color="auto"/>
              <w:right w:val="single" w:sz="4" w:space="0" w:color="auto"/>
            </w:tcBorders>
            <w:shd w:val="clear" w:color="auto" w:fill="F7CAAC"/>
            <w:hideMark/>
          </w:tcPr>
          <w:p w14:paraId="1FEB3305" w14:textId="77777777" w:rsidR="00403842" w:rsidRPr="00F52EEF" w:rsidRDefault="00403842"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420" w:type="dxa"/>
            <w:gridSpan w:val="7"/>
            <w:tcBorders>
              <w:top w:val="nil"/>
              <w:left w:val="single" w:sz="4" w:space="0" w:color="auto"/>
              <w:bottom w:val="single" w:sz="4" w:space="0" w:color="auto"/>
              <w:right w:val="single" w:sz="4" w:space="0" w:color="auto"/>
            </w:tcBorders>
            <w:hideMark/>
          </w:tcPr>
          <w:p w14:paraId="1D1117D1" w14:textId="77777777" w:rsidR="00403842" w:rsidRPr="00F52EEF" w:rsidRDefault="00403842" w:rsidP="00935F76">
            <w:pPr>
              <w:tabs>
                <w:tab w:val="left" w:pos="567"/>
              </w:tabs>
              <w:jc w:val="both"/>
              <w:rPr>
                <w:rFonts w:asciiTheme="minorHAnsi" w:hAnsiTheme="minorHAnsi" w:cstheme="minorHAnsi"/>
              </w:rPr>
            </w:pPr>
            <w:r w:rsidRPr="00F52EEF">
              <w:rPr>
                <w:rFonts w:asciiTheme="minorHAnsi" w:hAnsiTheme="minorHAnsi" w:cstheme="minorHAnsi"/>
              </w:rPr>
              <w:t>Ing. Lenka Harantová, Ph.D.</w:t>
            </w:r>
          </w:p>
        </w:tc>
      </w:tr>
      <w:tr w:rsidR="00403842" w:rsidRPr="00F52EEF" w14:paraId="5A504A50" w14:textId="77777777" w:rsidTr="00403842">
        <w:trPr>
          <w:trHeight w:val="243"/>
        </w:trPr>
        <w:tc>
          <w:tcPr>
            <w:tcW w:w="4252" w:type="dxa"/>
            <w:tcBorders>
              <w:top w:val="nil"/>
              <w:left w:val="single" w:sz="4" w:space="0" w:color="auto"/>
              <w:bottom w:val="single" w:sz="4" w:space="0" w:color="auto"/>
              <w:right w:val="single" w:sz="4" w:space="0" w:color="auto"/>
            </w:tcBorders>
            <w:shd w:val="clear" w:color="auto" w:fill="F7CAAC"/>
            <w:hideMark/>
          </w:tcPr>
          <w:p w14:paraId="1E4669AF" w14:textId="77777777" w:rsidR="00403842" w:rsidRPr="00F52EEF" w:rsidRDefault="00403842"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420" w:type="dxa"/>
            <w:gridSpan w:val="7"/>
            <w:tcBorders>
              <w:top w:val="nil"/>
              <w:left w:val="single" w:sz="4" w:space="0" w:color="auto"/>
              <w:bottom w:val="single" w:sz="4" w:space="0" w:color="auto"/>
              <w:right w:val="single" w:sz="4" w:space="0" w:color="auto"/>
            </w:tcBorders>
            <w:hideMark/>
          </w:tcPr>
          <w:p w14:paraId="0E5126F5" w14:textId="1C36C02C" w:rsidR="00403842" w:rsidRPr="00F52EEF" w:rsidRDefault="00403842"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403842" w:rsidRPr="00F52EEF" w14:paraId="2831FE43" w14:textId="77777777" w:rsidTr="00403842">
        <w:tc>
          <w:tcPr>
            <w:tcW w:w="4252" w:type="dxa"/>
            <w:tcBorders>
              <w:top w:val="single" w:sz="4" w:space="0" w:color="auto"/>
              <w:left w:val="single" w:sz="4" w:space="0" w:color="auto"/>
              <w:bottom w:val="single" w:sz="4" w:space="0" w:color="auto"/>
              <w:right w:val="single" w:sz="4" w:space="0" w:color="auto"/>
            </w:tcBorders>
            <w:shd w:val="clear" w:color="auto" w:fill="F7CAAC"/>
            <w:hideMark/>
          </w:tcPr>
          <w:p w14:paraId="553FB993" w14:textId="77777777" w:rsidR="00403842" w:rsidRPr="00F52EEF" w:rsidRDefault="00403842"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420" w:type="dxa"/>
            <w:gridSpan w:val="7"/>
            <w:tcBorders>
              <w:top w:val="single" w:sz="4" w:space="0" w:color="auto"/>
              <w:left w:val="single" w:sz="4" w:space="0" w:color="auto"/>
              <w:bottom w:val="nil"/>
              <w:right w:val="single" w:sz="4" w:space="0" w:color="auto"/>
            </w:tcBorders>
          </w:tcPr>
          <w:p w14:paraId="08BF266E" w14:textId="77777777" w:rsidR="00403842" w:rsidRPr="00F52EEF" w:rsidRDefault="00403842" w:rsidP="00935F76">
            <w:pPr>
              <w:tabs>
                <w:tab w:val="left" w:pos="567"/>
              </w:tabs>
              <w:jc w:val="both"/>
              <w:rPr>
                <w:rFonts w:asciiTheme="minorHAnsi" w:hAnsiTheme="minorHAnsi" w:cstheme="minorHAnsi"/>
              </w:rPr>
            </w:pPr>
          </w:p>
        </w:tc>
      </w:tr>
      <w:tr w:rsidR="00403842" w:rsidRPr="00F52EEF" w14:paraId="50C6C69C" w14:textId="77777777" w:rsidTr="00403E55">
        <w:trPr>
          <w:trHeight w:val="309"/>
        </w:trPr>
        <w:tc>
          <w:tcPr>
            <w:tcW w:w="10672" w:type="dxa"/>
            <w:gridSpan w:val="8"/>
            <w:tcBorders>
              <w:top w:val="nil"/>
              <w:left w:val="single" w:sz="4" w:space="0" w:color="auto"/>
              <w:bottom w:val="single" w:sz="4" w:space="0" w:color="auto"/>
              <w:right w:val="single" w:sz="4" w:space="0" w:color="auto"/>
            </w:tcBorders>
            <w:hideMark/>
          </w:tcPr>
          <w:p w14:paraId="20F421F0" w14:textId="77777777" w:rsidR="00403842" w:rsidRPr="00F52EEF" w:rsidRDefault="00403842" w:rsidP="00935F76">
            <w:pPr>
              <w:tabs>
                <w:tab w:val="left" w:pos="567"/>
              </w:tabs>
              <w:jc w:val="both"/>
              <w:rPr>
                <w:rFonts w:asciiTheme="minorHAnsi" w:hAnsiTheme="minorHAnsi" w:cstheme="minorHAnsi"/>
              </w:rPr>
            </w:pPr>
          </w:p>
        </w:tc>
      </w:tr>
      <w:tr w:rsidR="00403842" w:rsidRPr="00F52EEF" w14:paraId="6BB9C99F" w14:textId="77777777" w:rsidTr="00403842">
        <w:tc>
          <w:tcPr>
            <w:tcW w:w="4252" w:type="dxa"/>
            <w:tcBorders>
              <w:top w:val="single" w:sz="4" w:space="0" w:color="auto"/>
              <w:left w:val="single" w:sz="4" w:space="0" w:color="auto"/>
              <w:bottom w:val="single" w:sz="4" w:space="0" w:color="auto"/>
              <w:right w:val="single" w:sz="4" w:space="0" w:color="auto"/>
            </w:tcBorders>
            <w:shd w:val="clear" w:color="auto" w:fill="F7CAAC"/>
            <w:hideMark/>
          </w:tcPr>
          <w:p w14:paraId="74BE2104" w14:textId="77777777" w:rsidR="00403842" w:rsidRPr="00F52EEF" w:rsidRDefault="00403842"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420" w:type="dxa"/>
            <w:gridSpan w:val="7"/>
            <w:tcBorders>
              <w:top w:val="single" w:sz="4" w:space="0" w:color="auto"/>
              <w:left w:val="single" w:sz="4" w:space="0" w:color="auto"/>
              <w:bottom w:val="nil"/>
              <w:right w:val="single" w:sz="4" w:space="0" w:color="auto"/>
            </w:tcBorders>
          </w:tcPr>
          <w:p w14:paraId="3D058832" w14:textId="77777777" w:rsidR="00403842" w:rsidRPr="00F52EEF" w:rsidRDefault="00403842" w:rsidP="00935F76">
            <w:pPr>
              <w:tabs>
                <w:tab w:val="left" w:pos="567"/>
              </w:tabs>
              <w:jc w:val="both"/>
              <w:rPr>
                <w:rFonts w:asciiTheme="minorHAnsi" w:hAnsiTheme="minorHAnsi" w:cstheme="minorHAnsi"/>
              </w:rPr>
            </w:pPr>
          </w:p>
          <w:p w14:paraId="1846B5D1" w14:textId="77777777" w:rsidR="00403842" w:rsidRPr="00F52EEF" w:rsidRDefault="00403842" w:rsidP="00935F76">
            <w:pPr>
              <w:tabs>
                <w:tab w:val="left" w:pos="567"/>
              </w:tabs>
              <w:jc w:val="both"/>
              <w:rPr>
                <w:rFonts w:asciiTheme="minorHAnsi" w:hAnsiTheme="minorHAnsi" w:cstheme="minorHAnsi"/>
              </w:rPr>
            </w:pPr>
          </w:p>
        </w:tc>
      </w:tr>
      <w:tr w:rsidR="00403842" w:rsidRPr="00F52EEF" w14:paraId="77B9FAB6" w14:textId="77777777" w:rsidTr="00403842">
        <w:trPr>
          <w:trHeight w:val="2408"/>
        </w:trPr>
        <w:tc>
          <w:tcPr>
            <w:tcW w:w="10672" w:type="dxa"/>
            <w:gridSpan w:val="8"/>
            <w:tcBorders>
              <w:top w:val="nil"/>
              <w:left w:val="single" w:sz="4" w:space="0" w:color="auto"/>
              <w:bottom w:val="single" w:sz="12" w:space="0" w:color="auto"/>
              <w:right w:val="single" w:sz="4" w:space="0" w:color="auto"/>
            </w:tcBorders>
            <w:hideMark/>
          </w:tcPr>
          <w:p w14:paraId="55F3F8AC" w14:textId="551C36F2" w:rsidR="00403842" w:rsidRPr="00403842" w:rsidRDefault="00403842" w:rsidP="00935F76">
            <w:pPr>
              <w:tabs>
                <w:tab w:val="left" w:pos="567"/>
              </w:tabs>
              <w:jc w:val="both"/>
              <w:rPr>
                <w:rFonts w:asciiTheme="minorHAnsi" w:hAnsiTheme="minorHAnsi" w:cstheme="minorHAnsi"/>
                <w:b/>
              </w:rPr>
            </w:pPr>
            <w:r w:rsidRPr="00403842">
              <w:rPr>
                <w:rFonts w:asciiTheme="minorHAnsi" w:hAnsiTheme="minorHAnsi" w:cstheme="minorHAnsi"/>
                <w:b/>
              </w:rPr>
              <w:t>Probíraná témata:</w:t>
            </w:r>
          </w:p>
          <w:p w14:paraId="5178C987" w14:textId="0D899C4B" w:rsidR="00403842"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o</w:t>
            </w:r>
            <w:r w:rsidRPr="00F52EEF">
              <w:rPr>
                <w:rFonts w:asciiTheme="minorHAnsi" w:hAnsiTheme="minorHAnsi" w:cstheme="minorHAnsi"/>
              </w:rPr>
              <w:t>sobní prodej, součást komunikačního mixu. Historie a vývoj. Organizace a sdružení osobního prodeje.</w:t>
            </w:r>
          </w:p>
          <w:p w14:paraId="5F1E65EB" w14:textId="54838715" w:rsidR="00403842"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ú</w:t>
            </w:r>
            <w:r w:rsidRPr="00F52EEF">
              <w:rPr>
                <w:rFonts w:asciiTheme="minorHAnsi" w:hAnsiTheme="minorHAnsi" w:cstheme="minorHAnsi"/>
              </w:rPr>
              <w:t>loha prodejců, kompetence prodejce – znalosti, dovednosti, schopnosti a vlastnosti.</w:t>
            </w:r>
          </w:p>
          <w:p w14:paraId="7C87EC33" w14:textId="0ADB520D" w:rsidR="00403842"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m</w:t>
            </w:r>
            <w:r w:rsidRPr="00F52EEF">
              <w:rPr>
                <w:rFonts w:asciiTheme="minorHAnsi" w:hAnsiTheme="minorHAnsi" w:cstheme="minorHAnsi"/>
              </w:rPr>
              <w:t>ystery Shopping.</w:t>
            </w:r>
          </w:p>
          <w:p w14:paraId="057D508D" w14:textId="137CC4A3" w:rsidR="00403842"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f</w:t>
            </w:r>
            <w:r w:rsidRPr="00F52EEF">
              <w:rPr>
                <w:rFonts w:asciiTheme="minorHAnsi" w:hAnsiTheme="minorHAnsi" w:cstheme="minorHAnsi"/>
              </w:rPr>
              <w:t>áze obchodního jednání – příprava.</w:t>
            </w:r>
          </w:p>
          <w:p w14:paraId="3387D39E" w14:textId="12B8D871" w:rsidR="00403842"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f</w:t>
            </w:r>
            <w:r w:rsidRPr="00F52EEF">
              <w:rPr>
                <w:rFonts w:asciiTheme="minorHAnsi" w:hAnsiTheme="minorHAnsi" w:cstheme="minorHAnsi"/>
              </w:rPr>
              <w:t>áze obchodního jednání – prodej.</w:t>
            </w:r>
          </w:p>
          <w:p w14:paraId="7CCE162F" w14:textId="3F7453DA" w:rsidR="00403842"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f</w:t>
            </w:r>
            <w:r w:rsidRPr="00F52EEF">
              <w:rPr>
                <w:rFonts w:asciiTheme="minorHAnsi" w:hAnsiTheme="minorHAnsi" w:cstheme="minorHAnsi"/>
              </w:rPr>
              <w:t>áze obchodního jednání – poprodejní péče o zákazníka.</w:t>
            </w:r>
          </w:p>
          <w:p w14:paraId="0935F559" w14:textId="23869AE0" w:rsidR="00403842"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z</w:t>
            </w:r>
            <w:r w:rsidRPr="00F52EEF">
              <w:rPr>
                <w:rFonts w:asciiTheme="minorHAnsi" w:hAnsiTheme="minorHAnsi" w:cstheme="minorHAnsi"/>
              </w:rPr>
              <w:t>vládání námitek.</w:t>
            </w:r>
          </w:p>
          <w:p w14:paraId="76121CF0" w14:textId="22452124" w:rsidR="00403842"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t</w:t>
            </w:r>
            <w:r w:rsidRPr="00F52EEF">
              <w:rPr>
                <w:rFonts w:asciiTheme="minorHAnsi" w:hAnsiTheme="minorHAnsi" w:cstheme="minorHAnsi"/>
              </w:rPr>
              <w:t>ypy zákazníků.</w:t>
            </w:r>
          </w:p>
          <w:p w14:paraId="2FED1993" w14:textId="353D87D8" w:rsidR="00403842"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m</w:t>
            </w:r>
            <w:r w:rsidRPr="00F52EEF">
              <w:rPr>
                <w:rFonts w:asciiTheme="minorHAnsi" w:hAnsiTheme="minorHAnsi" w:cstheme="minorHAnsi"/>
              </w:rPr>
              <w:t>anipulativní techniky v osobním prodeji.</w:t>
            </w:r>
          </w:p>
          <w:p w14:paraId="35FAF5F1" w14:textId="580423B3" w:rsidR="00403842" w:rsidRPr="00F52EEF" w:rsidRDefault="00403842" w:rsidP="00935F76">
            <w:pPr>
              <w:tabs>
                <w:tab w:val="left" w:pos="567"/>
              </w:tabs>
              <w:jc w:val="both"/>
              <w:rPr>
                <w:rFonts w:asciiTheme="minorHAnsi" w:hAnsiTheme="minorHAnsi" w:cstheme="minorHAnsi"/>
              </w:rPr>
            </w:pPr>
            <w:r>
              <w:rPr>
                <w:rFonts w:asciiTheme="minorHAnsi" w:hAnsiTheme="minorHAnsi" w:cstheme="minorHAnsi"/>
              </w:rPr>
              <w:t>- p</w:t>
            </w:r>
            <w:r w:rsidRPr="00F52EEF">
              <w:rPr>
                <w:rFonts w:asciiTheme="minorHAnsi" w:hAnsiTheme="minorHAnsi" w:cstheme="minorHAnsi"/>
              </w:rPr>
              <w:t>rodej po telefonu.</w:t>
            </w:r>
          </w:p>
        </w:tc>
      </w:tr>
      <w:tr w:rsidR="00403842" w:rsidRPr="00F52EEF" w14:paraId="4789CBB6" w14:textId="77777777" w:rsidTr="00403842">
        <w:trPr>
          <w:trHeight w:val="265"/>
        </w:trPr>
        <w:tc>
          <w:tcPr>
            <w:tcW w:w="4470" w:type="dxa"/>
            <w:gridSpan w:val="2"/>
            <w:tcBorders>
              <w:top w:val="nil"/>
              <w:left w:val="single" w:sz="4" w:space="0" w:color="auto"/>
              <w:bottom w:val="single" w:sz="4" w:space="0" w:color="auto"/>
              <w:right w:val="single" w:sz="4" w:space="0" w:color="auto"/>
            </w:tcBorders>
            <w:shd w:val="clear" w:color="auto" w:fill="F7CAAC"/>
            <w:hideMark/>
          </w:tcPr>
          <w:p w14:paraId="34D401FE" w14:textId="77777777" w:rsidR="00403842" w:rsidRPr="00F52EEF" w:rsidRDefault="00403842"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left w:val="single" w:sz="4" w:space="0" w:color="auto"/>
              <w:bottom w:val="nil"/>
              <w:right w:val="single" w:sz="4" w:space="0" w:color="auto"/>
            </w:tcBorders>
          </w:tcPr>
          <w:p w14:paraId="445D3A13" w14:textId="77777777" w:rsidR="00403842" w:rsidRPr="00F52EEF" w:rsidRDefault="00403842" w:rsidP="00935F76">
            <w:pPr>
              <w:tabs>
                <w:tab w:val="left" w:pos="567"/>
              </w:tabs>
              <w:jc w:val="both"/>
              <w:rPr>
                <w:rFonts w:asciiTheme="minorHAnsi" w:hAnsiTheme="minorHAnsi" w:cstheme="minorHAnsi"/>
              </w:rPr>
            </w:pPr>
          </w:p>
        </w:tc>
      </w:tr>
      <w:tr w:rsidR="00403842" w:rsidRPr="00F52EEF" w14:paraId="48A3163A" w14:textId="77777777" w:rsidTr="00403842">
        <w:trPr>
          <w:trHeight w:val="3282"/>
        </w:trPr>
        <w:tc>
          <w:tcPr>
            <w:tcW w:w="10672" w:type="dxa"/>
            <w:gridSpan w:val="8"/>
            <w:tcBorders>
              <w:top w:val="nil"/>
              <w:left w:val="single" w:sz="4" w:space="0" w:color="auto"/>
              <w:bottom w:val="single" w:sz="4" w:space="0" w:color="auto"/>
              <w:right w:val="single" w:sz="4" w:space="0" w:color="auto"/>
            </w:tcBorders>
            <w:hideMark/>
          </w:tcPr>
          <w:p w14:paraId="0C58D2AC" w14:textId="77777777" w:rsidR="00403842" w:rsidRPr="00403842" w:rsidRDefault="00403842" w:rsidP="00935F76">
            <w:pPr>
              <w:tabs>
                <w:tab w:val="left" w:pos="567"/>
              </w:tabs>
              <w:jc w:val="both"/>
              <w:rPr>
                <w:rFonts w:asciiTheme="minorHAnsi" w:hAnsiTheme="minorHAnsi" w:cstheme="minorHAnsi"/>
                <w:b/>
              </w:rPr>
            </w:pPr>
            <w:r w:rsidRPr="00403842">
              <w:rPr>
                <w:rFonts w:asciiTheme="minorHAnsi" w:hAnsiTheme="minorHAnsi" w:cstheme="minorHAnsi"/>
                <w:b/>
              </w:rPr>
              <w:t>Povinná literatura:</w:t>
            </w:r>
          </w:p>
          <w:p w14:paraId="1F008EAA" w14:textId="77777777" w:rsidR="004C5EE9" w:rsidRDefault="004C5EE9" w:rsidP="004C5EE9">
            <w:pPr>
              <w:tabs>
                <w:tab w:val="left" w:pos="567"/>
              </w:tabs>
              <w:jc w:val="both"/>
              <w:rPr>
                <w:ins w:id="4828" w:author="FMK" w:date="2020-02-02T22:03:00Z"/>
              </w:rPr>
            </w:pPr>
          </w:p>
          <w:p w14:paraId="736DC328" w14:textId="77777777" w:rsidR="004C5EE9" w:rsidRDefault="004C5EE9" w:rsidP="004C5EE9">
            <w:pPr>
              <w:tabs>
                <w:tab w:val="left" w:pos="567"/>
              </w:tabs>
              <w:jc w:val="both"/>
              <w:rPr>
                <w:ins w:id="4829" w:author="FMK" w:date="2020-02-02T22:03:00Z"/>
                <w:rFonts w:asciiTheme="minorHAnsi" w:hAnsiTheme="minorHAnsi"/>
                <w:color w:val="FF0000"/>
              </w:rPr>
            </w:pPr>
            <w:ins w:id="4830" w:author="FMK" w:date="2020-02-02T22:03:00Z">
              <w:r w:rsidRPr="008760B3">
                <w:rPr>
                  <w:rFonts w:asciiTheme="minorHAnsi" w:hAnsiTheme="minorHAnsi"/>
                  <w:color w:val="FF0000"/>
                </w:rPr>
                <w:t xml:space="preserve">MARSHALL, Perry S. </w:t>
              </w:r>
              <w:r>
                <w:rPr>
                  <w:rFonts w:asciiTheme="minorHAnsi" w:hAnsiTheme="minorHAnsi"/>
                  <w:color w:val="FF0000"/>
                </w:rPr>
                <w:t xml:space="preserve">2015. </w:t>
              </w:r>
              <w:r w:rsidRPr="00D835FA">
                <w:rPr>
                  <w:rFonts w:asciiTheme="minorHAnsi" w:hAnsiTheme="minorHAnsi"/>
                  <w:i/>
                  <w:color w:val="FF0000"/>
                </w:rPr>
                <w:t>Pravidlo 80/20 v prodeji a marketingu: jak prodat co nejvíce s co nejmenším úsilím.</w:t>
              </w:r>
              <w:r w:rsidRPr="008760B3">
                <w:rPr>
                  <w:rFonts w:asciiTheme="minorHAnsi" w:hAnsiTheme="minorHAnsi"/>
                  <w:color w:val="FF0000"/>
                </w:rPr>
                <w:t xml:space="preserve"> Prah</w:t>
              </w:r>
              <w:r>
                <w:rPr>
                  <w:rFonts w:asciiTheme="minorHAnsi" w:hAnsiTheme="minorHAnsi"/>
                  <w:color w:val="FF0000"/>
                </w:rPr>
                <w:t>a: Management Press</w:t>
              </w:r>
              <w:r w:rsidRPr="008760B3">
                <w:rPr>
                  <w:rFonts w:asciiTheme="minorHAnsi" w:hAnsiTheme="minorHAnsi"/>
                  <w:color w:val="FF0000"/>
                </w:rPr>
                <w:t>. ISBN 9788072612864.</w:t>
              </w:r>
            </w:ins>
          </w:p>
          <w:p w14:paraId="54E4C699" w14:textId="77777777" w:rsidR="004C5EE9" w:rsidRPr="00D835FA" w:rsidRDefault="004C5EE9" w:rsidP="004C5EE9">
            <w:pPr>
              <w:tabs>
                <w:tab w:val="left" w:pos="567"/>
              </w:tabs>
              <w:jc w:val="both"/>
              <w:rPr>
                <w:ins w:id="4831" w:author="FMK" w:date="2020-02-02T22:03:00Z"/>
                <w:rFonts w:asciiTheme="minorHAnsi" w:hAnsiTheme="minorHAnsi"/>
                <w:color w:val="FF0000"/>
              </w:rPr>
            </w:pPr>
          </w:p>
          <w:p w14:paraId="67A3B92A" w14:textId="77777777" w:rsidR="004C5EE9" w:rsidRPr="00F52EEF" w:rsidRDefault="004C5EE9" w:rsidP="004C5EE9">
            <w:pPr>
              <w:tabs>
                <w:tab w:val="left" w:pos="567"/>
              </w:tabs>
              <w:jc w:val="both"/>
              <w:rPr>
                <w:ins w:id="4832" w:author="FMK" w:date="2020-02-02T22:03:00Z"/>
                <w:rFonts w:asciiTheme="minorHAnsi" w:hAnsiTheme="minorHAnsi" w:cstheme="minorHAnsi"/>
              </w:rPr>
            </w:pPr>
            <w:ins w:id="4833" w:author="FMK" w:date="2020-02-02T22:03:00Z">
              <w:r w:rsidRPr="00F52EEF">
                <w:rPr>
                  <w:rFonts w:asciiTheme="minorHAnsi" w:hAnsiTheme="minorHAnsi" w:cstheme="minorHAnsi"/>
                </w:rPr>
                <w:t xml:space="preserve">LIMBECK, Martin. 2014. </w:t>
              </w:r>
              <w:r w:rsidRPr="00F52EEF">
                <w:rPr>
                  <w:rFonts w:asciiTheme="minorHAnsi" w:hAnsiTheme="minorHAnsi" w:cstheme="minorHAnsi"/>
                  <w:i/>
                </w:rPr>
                <w:t>Velká kniha o prodeji: nový harselling – staňte se jedničkou na trhu.</w:t>
              </w:r>
              <w:r w:rsidRPr="00F52EEF">
                <w:rPr>
                  <w:rFonts w:asciiTheme="minorHAnsi" w:hAnsiTheme="minorHAnsi" w:cstheme="minorHAnsi"/>
                </w:rPr>
                <w:t xml:space="preserve"> Praha: Grada. ISBN 978-80-247-4095-9.</w:t>
              </w:r>
            </w:ins>
          </w:p>
          <w:p w14:paraId="0F037B71" w14:textId="77777777" w:rsidR="004C5EE9" w:rsidRPr="00F52EEF" w:rsidRDefault="004C5EE9" w:rsidP="004C5EE9">
            <w:pPr>
              <w:tabs>
                <w:tab w:val="left" w:pos="567"/>
              </w:tabs>
              <w:jc w:val="both"/>
              <w:rPr>
                <w:ins w:id="4834" w:author="FMK" w:date="2020-02-02T22:03:00Z"/>
                <w:rFonts w:asciiTheme="minorHAnsi" w:hAnsiTheme="minorHAnsi" w:cstheme="minorHAnsi"/>
              </w:rPr>
            </w:pPr>
          </w:p>
          <w:p w14:paraId="13A36935" w14:textId="77777777" w:rsidR="004C5EE9" w:rsidRPr="00FE7C32" w:rsidRDefault="004C5EE9" w:rsidP="004C5EE9">
            <w:pPr>
              <w:tabs>
                <w:tab w:val="left" w:pos="567"/>
              </w:tabs>
              <w:jc w:val="both"/>
              <w:rPr>
                <w:ins w:id="4835" w:author="FMK" w:date="2020-02-02T22:03:00Z"/>
                <w:rFonts w:asciiTheme="minorHAnsi" w:hAnsiTheme="minorHAnsi" w:cstheme="minorHAnsi"/>
                <w:b/>
              </w:rPr>
            </w:pPr>
            <w:ins w:id="4836" w:author="FMK" w:date="2020-02-02T22:03:00Z">
              <w:r w:rsidRPr="00FE7C32">
                <w:rPr>
                  <w:rFonts w:asciiTheme="minorHAnsi" w:hAnsiTheme="minorHAnsi" w:cstheme="minorHAnsi"/>
                  <w:b/>
                </w:rPr>
                <w:t>Doporučená literatura:</w:t>
              </w:r>
            </w:ins>
          </w:p>
          <w:p w14:paraId="7F07D0D8" w14:textId="77777777" w:rsidR="004C5EE9" w:rsidRPr="00F52EEF" w:rsidRDefault="004C5EE9" w:rsidP="004C5EE9">
            <w:pPr>
              <w:tabs>
                <w:tab w:val="left" w:pos="567"/>
              </w:tabs>
              <w:jc w:val="both"/>
              <w:rPr>
                <w:ins w:id="4837" w:author="FMK" w:date="2020-02-02T22:03:00Z"/>
                <w:rFonts w:asciiTheme="minorHAnsi" w:hAnsiTheme="minorHAnsi" w:cstheme="minorHAnsi"/>
              </w:rPr>
            </w:pPr>
            <w:ins w:id="4838" w:author="FMK" w:date="2020-02-02T22:03:00Z">
              <w:r w:rsidRPr="00F52EEF">
                <w:rPr>
                  <w:rFonts w:asciiTheme="minorHAnsi" w:hAnsiTheme="minorHAnsi" w:cstheme="minorHAnsi"/>
                </w:rPr>
                <w:t xml:space="preserve">BĚLOHLÁVEK, František. 2016. </w:t>
              </w:r>
              <w:r w:rsidRPr="00F52EEF">
                <w:rPr>
                  <w:rFonts w:asciiTheme="minorHAnsi" w:hAnsiTheme="minorHAnsi" w:cstheme="minorHAnsi"/>
                  <w:i/>
                </w:rPr>
                <w:t>25 typů lidí: jak s nimi jednat, jak je vést a motivovat.</w:t>
              </w:r>
              <w:r w:rsidRPr="00F52EEF">
                <w:rPr>
                  <w:rFonts w:asciiTheme="minorHAnsi" w:hAnsiTheme="minorHAnsi" w:cstheme="minorHAnsi"/>
                </w:rPr>
                <w:t xml:space="preserve"> 3., rozšířené vydání. Praha: Grada. ISBN 978-80-247-5872-5. </w:t>
              </w:r>
            </w:ins>
          </w:p>
          <w:p w14:paraId="69E3F051" w14:textId="77777777" w:rsidR="004C5EE9" w:rsidRDefault="004C5EE9" w:rsidP="004C5EE9">
            <w:pPr>
              <w:tabs>
                <w:tab w:val="left" w:pos="567"/>
              </w:tabs>
              <w:jc w:val="both"/>
              <w:rPr>
                <w:ins w:id="4839" w:author="FMK" w:date="2020-02-02T22:03:00Z"/>
                <w:rFonts w:asciiTheme="minorHAnsi" w:hAnsiTheme="minorHAnsi"/>
                <w:color w:val="FF0000"/>
              </w:rPr>
            </w:pPr>
          </w:p>
          <w:p w14:paraId="68874B62" w14:textId="77777777" w:rsidR="004C5EE9" w:rsidRDefault="004C5EE9" w:rsidP="004C5EE9">
            <w:pPr>
              <w:tabs>
                <w:tab w:val="left" w:pos="567"/>
              </w:tabs>
              <w:jc w:val="both"/>
              <w:rPr>
                <w:ins w:id="4840" w:author="FMK" w:date="2020-02-02T22:03:00Z"/>
                <w:rFonts w:asciiTheme="minorHAnsi" w:hAnsiTheme="minorHAnsi"/>
                <w:color w:val="FF0000"/>
              </w:rPr>
            </w:pPr>
            <w:ins w:id="4841" w:author="FMK" w:date="2020-02-02T22:03:00Z">
              <w:r w:rsidRPr="00533477">
                <w:rPr>
                  <w:rFonts w:asciiTheme="minorHAnsi" w:hAnsiTheme="minorHAnsi"/>
                  <w:color w:val="FF0000"/>
                </w:rPr>
                <w:t>PARKER, Michael.</w:t>
              </w:r>
              <w:r>
                <w:rPr>
                  <w:rFonts w:asciiTheme="minorHAnsi" w:hAnsiTheme="minorHAnsi"/>
                  <w:color w:val="FF0000"/>
                </w:rPr>
                <w:t xml:space="preserve"> 2016.</w:t>
              </w:r>
              <w:r w:rsidRPr="00533477">
                <w:rPr>
                  <w:rFonts w:asciiTheme="minorHAnsi" w:hAnsiTheme="minorHAnsi"/>
                  <w:color w:val="FF0000"/>
                </w:rPr>
                <w:t xml:space="preserve"> </w:t>
              </w:r>
              <w:r w:rsidRPr="00D835FA">
                <w:rPr>
                  <w:rFonts w:asciiTheme="minorHAnsi" w:hAnsiTheme="minorHAnsi"/>
                  <w:i/>
                  <w:color w:val="FF0000"/>
                </w:rPr>
                <w:t>Není důležité, co říkáte, ale jak to říkáte!: umění prodat se, když na tom opravdu záleží.</w:t>
              </w:r>
              <w:r>
                <w:rPr>
                  <w:rFonts w:asciiTheme="minorHAnsi" w:hAnsiTheme="minorHAnsi"/>
                  <w:color w:val="FF0000"/>
                </w:rPr>
                <w:t xml:space="preserve"> Praha: Naše vojsko</w:t>
              </w:r>
              <w:r w:rsidRPr="00533477">
                <w:rPr>
                  <w:rFonts w:asciiTheme="minorHAnsi" w:hAnsiTheme="minorHAnsi"/>
                  <w:color w:val="FF0000"/>
                </w:rPr>
                <w:t>. ISBN 9788020616142.</w:t>
              </w:r>
            </w:ins>
          </w:p>
          <w:p w14:paraId="2963E763" w14:textId="2C2E1A12" w:rsidR="004C5EE9" w:rsidRDefault="004C5EE9" w:rsidP="004C5EE9">
            <w:pPr>
              <w:tabs>
                <w:tab w:val="left" w:pos="567"/>
              </w:tabs>
              <w:jc w:val="both"/>
              <w:rPr>
                <w:ins w:id="4842" w:author="FMK" w:date="2020-02-02T22:03:00Z"/>
              </w:rPr>
            </w:pPr>
            <w:ins w:id="4843" w:author="FMK" w:date="2020-02-02T22:03:00Z">
              <w:r w:rsidRPr="00D835FA">
                <w:rPr>
                  <w:rFonts w:asciiTheme="minorHAnsi" w:hAnsiTheme="minorHAnsi"/>
                  <w:color w:val="FF0000"/>
                </w:rPr>
                <w:t xml:space="preserve">JEMELKA, Jiří. 2013. </w:t>
              </w:r>
              <w:r w:rsidRPr="00D835FA">
                <w:rPr>
                  <w:rFonts w:asciiTheme="minorHAnsi" w:hAnsiTheme="minorHAnsi"/>
                  <w:i/>
                  <w:color w:val="FF0000"/>
                </w:rPr>
                <w:t>Prodej – dřina nebo hra.</w:t>
              </w:r>
              <w:r w:rsidRPr="00D835FA">
                <w:rPr>
                  <w:rFonts w:asciiTheme="minorHAnsi" w:hAnsiTheme="minorHAnsi"/>
                  <w:color w:val="FF0000"/>
                </w:rPr>
                <w:t xml:space="preserve"> Praha: Grada. ISBN 978-80-247-4805-4.</w:t>
              </w:r>
              <w:r>
                <w:t xml:space="preserve"> </w:t>
              </w:r>
            </w:ins>
          </w:p>
          <w:p w14:paraId="7FAAEC51" w14:textId="77777777" w:rsidR="004C5EE9" w:rsidRDefault="004C5EE9" w:rsidP="004C5EE9">
            <w:pPr>
              <w:tabs>
                <w:tab w:val="left" w:pos="567"/>
              </w:tabs>
              <w:jc w:val="both"/>
              <w:rPr>
                <w:ins w:id="4844" w:author="FMK" w:date="2020-02-02T22:03:00Z"/>
              </w:rPr>
            </w:pPr>
          </w:p>
          <w:p w14:paraId="4696C3E3" w14:textId="06B2A4AE" w:rsidR="00403842" w:rsidRPr="0083565E" w:rsidDel="004C5EE9" w:rsidRDefault="00403842" w:rsidP="00935F76">
            <w:pPr>
              <w:tabs>
                <w:tab w:val="left" w:pos="567"/>
              </w:tabs>
              <w:jc w:val="both"/>
              <w:rPr>
                <w:del w:id="4845" w:author="FMK" w:date="2020-02-02T22:03:00Z"/>
                <w:rFonts w:asciiTheme="minorHAnsi" w:hAnsiTheme="minorHAnsi"/>
                <w:color w:val="FF0000"/>
                <w:rPrChange w:id="4846" w:author="Martin Kazík" w:date="2020-01-23T11:23:00Z">
                  <w:rPr>
                    <w:del w:id="4847" w:author="FMK" w:date="2020-02-02T22:03:00Z"/>
                    <w:rFonts w:asciiTheme="minorHAnsi" w:hAnsiTheme="minorHAnsi"/>
                  </w:rPr>
                </w:rPrChange>
              </w:rPr>
            </w:pPr>
            <w:del w:id="4848" w:author="FMK" w:date="2020-02-02T22:03:00Z">
              <w:r w:rsidRPr="0083565E" w:rsidDel="004C5EE9">
                <w:rPr>
                  <w:rFonts w:asciiTheme="minorHAnsi" w:hAnsiTheme="minorHAnsi"/>
                  <w:color w:val="FF0000"/>
                  <w:rPrChange w:id="4849" w:author="Martin Kazík" w:date="2020-01-23T11:23:00Z">
                    <w:rPr>
                      <w:rFonts w:asciiTheme="minorHAnsi" w:hAnsiTheme="minorHAnsi"/>
                    </w:rPr>
                  </w:rPrChange>
                </w:rPr>
                <w:delText xml:space="preserve">ČERNÝ, Vojtěch. 2003. </w:delText>
              </w:r>
              <w:r w:rsidRPr="0083565E" w:rsidDel="004C5EE9">
                <w:rPr>
                  <w:rFonts w:asciiTheme="minorHAnsi" w:hAnsiTheme="minorHAnsi"/>
                  <w:i/>
                  <w:color w:val="FF0000"/>
                  <w:rPrChange w:id="4850" w:author="Martin Kazík" w:date="2020-01-23T11:23:00Z">
                    <w:rPr>
                      <w:rFonts w:asciiTheme="minorHAnsi" w:hAnsiTheme="minorHAnsi"/>
                      <w:i/>
                    </w:rPr>
                  </w:rPrChange>
                </w:rPr>
                <w:delText>Prodejní techniky.</w:delText>
              </w:r>
              <w:r w:rsidRPr="0083565E" w:rsidDel="004C5EE9">
                <w:rPr>
                  <w:rFonts w:asciiTheme="minorHAnsi" w:hAnsiTheme="minorHAnsi"/>
                  <w:color w:val="FF0000"/>
                  <w:rPrChange w:id="4851" w:author="Martin Kazík" w:date="2020-01-23T11:23:00Z">
                    <w:rPr>
                      <w:rFonts w:asciiTheme="minorHAnsi" w:hAnsiTheme="minorHAnsi"/>
                    </w:rPr>
                  </w:rPrChange>
                </w:rPr>
                <w:delText xml:space="preserve"> Brno: Computer Press. ISBN 8025100324.</w:delText>
              </w:r>
            </w:del>
          </w:p>
          <w:p w14:paraId="20E5A62C" w14:textId="58985D40" w:rsidR="00403842" w:rsidRPr="00F52EEF" w:rsidDel="004C5EE9" w:rsidRDefault="00403842" w:rsidP="00935F76">
            <w:pPr>
              <w:tabs>
                <w:tab w:val="left" w:pos="567"/>
              </w:tabs>
              <w:jc w:val="both"/>
              <w:rPr>
                <w:del w:id="4852" w:author="FMK" w:date="2020-02-02T22:03:00Z"/>
                <w:rFonts w:asciiTheme="minorHAnsi" w:hAnsiTheme="minorHAnsi" w:cstheme="minorHAnsi"/>
              </w:rPr>
            </w:pPr>
            <w:del w:id="4853" w:author="FMK" w:date="2020-02-02T22:03:00Z">
              <w:r w:rsidRPr="00F52EEF" w:rsidDel="004C5EE9">
                <w:rPr>
                  <w:rFonts w:asciiTheme="minorHAnsi" w:hAnsiTheme="minorHAnsi" w:cstheme="minorHAnsi"/>
                </w:rPr>
                <w:delText xml:space="preserve">LIMBECK, Martin. 2014. </w:delText>
              </w:r>
              <w:r w:rsidRPr="00F52EEF" w:rsidDel="004C5EE9">
                <w:rPr>
                  <w:rFonts w:asciiTheme="minorHAnsi" w:hAnsiTheme="minorHAnsi" w:cstheme="minorHAnsi"/>
                  <w:i/>
                </w:rPr>
                <w:delText>Velká kniha o prodeji: nový harselling – staňte se jedničkou na trhu.</w:delText>
              </w:r>
              <w:r w:rsidRPr="00F52EEF" w:rsidDel="004C5EE9">
                <w:rPr>
                  <w:rFonts w:asciiTheme="minorHAnsi" w:hAnsiTheme="minorHAnsi" w:cstheme="minorHAnsi"/>
                </w:rPr>
                <w:delText xml:space="preserve"> Praha: Grada. ISBN 978-80-247-4095-9.</w:delText>
              </w:r>
            </w:del>
          </w:p>
          <w:p w14:paraId="25249D22" w14:textId="677FF41D" w:rsidR="00403842" w:rsidRPr="0083565E" w:rsidDel="004C5EE9" w:rsidRDefault="00403842" w:rsidP="00935F76">
            <w:pPr>
              <w:tabs>
                <w:tab w:val="left" w:pos="567"/>
              </w:tabs>
              <w:jc w:val="both"/>
              <w:rPr>
                <w:del w:id="4854" w:author="FMK" w:date="2020-02-02T22:03:00Z"/>
                <w:rFonts w:asciiTheme="minorHAnsi" w:hAnsiTheme="minorHAnsi"/>
                <w:color w:val="FF0000"/>
                <w:rPrChange w:id="4855" w:author="Martin Kazík" w:date="2020-01-23T11:23:00Z">
                  <w:rPr>
                    <w:del w:id="4856" w:author="FMK" w:date="2020-02-02T22:03:00Z"/>
                    <w:rFonts w:asciiTheme="minorHAnsi" w:hAnsiTheme="minorHAnsi"/>
                  </w:rPr>
                </w:rPrChange>
              </w:rPr>
            </w:pPr>
            <w:del w:id="4857" w:author="FMK" w:date="2020-02-02T22:03:00Z">
              <w:r w:rsidRPr="0083565E" w:rsidDel="004C5EE9">
                <w:rPr>
                  <w:rFonts w:asciiTheme="minorHAnsi" w:hAnsiTheme="minorHAnsi"/>
                  <w:color w:val="FF0000"/>
                  <w:rPrChange w:id="4858" w:author="Martin Kazík" w:date="2020-01-23T11:23:00Z">
                    <w:rPr>
                      <w:rFonts w:asciiTheme="minorHAnsi" w:hAnsiTheme="minorHAnsi"/>
                    </w:rPr>
                  </w:rPrChange>
                </w:rPr>
                <w:delText xml:space="preserve">SCHERER, Hermann. 2012. </w:delText>
              </w:r>
              <w:r w:rsidRPr="0083565E" w:rsidDel="004C5EE9">
                <w:rPr>
                  <w:rFonts w:asciiTheme="minorHAnsi" w:hAnsiTheme="minorHAnsi"/>
                  <w:i/>
                  <w:color w:val="FF0000"/>
                  <w:rPrChange w:id="4859" w:author="Martin Kazík" w:date="2020-01-23T11:23:00Z">
                    <w:rPr>
                      <w:rFonts w:asciiTheme="minorHAnsi" w:hAnsiTheme="minorHAnsi"/>
                      <w:i/>
                    </w:rPr>
                  </w:rPrChange>
                </w:rPr>
                <w:delText>12 fází úspěšných prodejních rozhovorů: tipy a příklady pro praxi.</w:delText>
              </w:r>
              <w:r w:rsidRPr="0083565E" w:rsidDel="004C5EE9">
                <w:rPr>
                  <w:rFonts w:asciiTheme="minorHAnsi" w:hAnsiTheme="minorHAnsi"/>
                  <w:color w:val="FF0000"/>
                  <w:rPrChange w:id="4860" w:author="Martin Kazík" w:date="2020-01-23T11:23:00Z">
                    <w:rPr>
                      <w:rFonts w:asciiTheme="minorHAnsi" w:hAnsiTheme="minorHAnsi"/>
                    </w:rPr>
                  </w:rPrChange>
                </w:rPr>
                <w:delText xml:space="preserve"> Praha: Grada. ISBN 978-80-247-4024-9.</w:delText>
              </w:r>
            </w:del>
          </w:p>
          <w:p w14:paraId="08ACEF35" w14:textId="32C4E18A" w:rsidR="00403842" w:rsidRPr="00F52EEF" w:rsidDel="004C5EE9" w:rsidRDefault="00403842" w:rsidP="00935F76">
            <w:pPr>
              <w:tabs>
                <w:tab w:val="left" w:pos="567"/>
              </w:tabs>
              <w:jc w:val="both"/>
              <w:rPr>
                <w:del w:id="4861" w:author="FMK" w:date="2020-02-02T22:03:00Z"/>
                <w:rFonts w:asciiTheme="minorHAnsi" w:hAnsiTheme="minorHAnsi" w:cstheme="minorHAnsi"/>
              </w:rPr>
            </w:pPr>
          </w:p>
          <w:p w14:paraId="6D616D2A" w14:textId="460D3F47" w:rsidR="00403842" w:rsidRPr="00403842" w:rsidDel="004C5EE9" w:rsidRDefault="00403842" w:rsidP="00935F76">
            <w:pPr>
              <w:tabs>
                <w:tab w:val="left" w:pos="567"/>
              </w:tabs>
              <w:jc w:val="both"/>
              <w:rPr>
                <w:del w:id="4862" w:author="FMK" w:date="2020-02-02T22:03:00Z"/>
                <w:rFonts w:asciiTheme="minorHAnsi" w:hAnsiTheme="minorHAnsi" w:cstheme="minorHAnsi"/>
                <w:b/>
              </w:rPr>
            </w:pPr>
            <w:del w:id="4863" w:author="FMK" w:date="2020-02-02T22:03:00Z">
              <w:r w:rsidRPr="00403842" w:rsidDel="004C5EE9">
                <w:rPr>
                  <w:rFonts w:asciiTheme="minorHAnsi" w:hAnsiTheme="minorHAnsi" w:cstheme="minorHAnsi"/>
                  <w:b/>
                </w:rPr>
                <w:delText>Doporučená literatura:</w:delText>
              </w:r>
            </w:del>
          </w:p>
          <w:p w14:paraId="4DA5C4D7" w14:textId="23C9DCF1" w:rsidR="00403842" w:rsidRPr="00F52EEF" w:rsidDel="004C5EE9" w:rsidRDefault="00403842" w:rsidP="00935F76">
            <w:pPr>
              <w:tabs>
                <w:tab w:val="left" w:pos="567"/>
              </w:tabs>
              <w:jc w:val="both"/>
              <w:rPr>
                <w:del w:id="4864" w:author="FMK" w:date="2020-02-02T22:03:00Z"/>
                <w:rFonts w:asciiTheme="minorHAnsi" w:hAnsiTheme="minorHAnsi" w:cstheme="minorHAnsi"/>
              </w:rPr>
            </w:pPr>
            <w:del w:id="4865" w:author="FMK" w:date="2020-02-02T22:03:00Z">
              <w:r w:rsidRPr="00F52EEF" w:rsidDel="004C5EE9">
                <w:rPr>
                  <w:rFonts w:asciiTheme="minorHAnsi" w:hAnsiTheme="minorHAnsi" w:cstheme="minorHAnsi"/>
                </w:rPr>
                <w:delText xml:space="preserve">BĚLOHLÁVEK, František. 2016. </w:delText>
              </w:r>
              <w:r w:rsidRPr="00F52EEF" w:rsidDel="004C5EE9">
                <w:rPr>
                  <w:rFonts w:asciiTheme="minorHAnsi" w:hAnsiTheme="minorHAnsi" w:cstheme="minorHAnsi"/>
                  <w:i/>
                </w:rPr>
                <w:delText>25 typů lidí: jak s nimi jednat, jak je vést a motivovat.</w:delText>
              </w:r>
              <w:r w:rsidRPr="00F52EEF" w:rsidDel="004C5EE9">
                <w:rPr>
                  <w:rFonts w:asciiTheme="minorHAnsi" w:hAnsiTheme="minorHAnsi" w:cstheme="minorHAnsi"/>
                </w:rPr>
                <w:delText xml:space="preserve"> 3., rozšířené vydání. Praha: Grada. ISBN 978-80-247-5872-5. </w:delText>
              </w:r>
            </w:del>
          </w:p>
          <w:p w14:paraId="6B7D4B30" w14:textId="462856AD" w:rsidR="00403842" w:rsidRPr="0083565E" w:rsidDel="004C5EE9" w:rsidRDefault="00403842" w:rsidP="00935F76">
            <w:pPr>
              <w:tabs>
                <w:tab w:val="left" w:pos="567"/>
              </w:tabs>
              <w:jc w:val="both"/>
              <w:rPr>
                <w:del w:id="4866" w:author="FMK" w:date="2020-02-02T22:03:00Z"/>
                <w:rFonts w:asciiTheme="minorHAnsi" w:hAnsiTheme="minorHAnsi"/>
                <w:color w:val="FF0000"/>
                <w:rPrChange w:id="4867" w:author="Martin Kazík" w:date="2020-01-23T11:23:00Z">
                  <w:rPr>
                    <w:del w:id="4868" w:author="FMK" w:date="2020-02-02T22:03:00Z"/>
                    <w:rFonts w:asciiTheme="minorHAnsi" w:hAnsiTheme="minorHAnsi"/>
                  </w:rPr>
                </w:rPrChange>
              </w:rPr>
            </w:pPr>
            <w:del w:id="4869" w:author="FMK" w:date="2020-02-02T22:03:00Z">
              <w:r w:rsidRPr="0083565E" w:rsidDel="004C5EE9">
                <w:rPr>
                  <w:rFonts w:asciiTheme="minorHAnsi" w:hAnsiTheme="minorHAnsi"/>
                  <w:color w:val="FF0000"/>
                  <w:rPrChange w:id="4870" w:author="Martin Kazík" w:date="2020-01-23T11:23:00Z">
                    <w:rPr>
                      <w:rFonts w:asciiTheme="minorHAnsi" w:hAnsiTheme="minorHAnsi"/>
                    </w:rPr>
                  </w:rPrChange>
                </w:rPr>
                <w:delText xml:space="preserve">FILIPOVÁ, Alena. 2011. </w:delText>
              </w:r>
              <w:r w:rsidRPr="0083565E" w:rsidDel="004C5EE9">
                <w:rPr>
                  <w:rFonts w:asciiTheme="minorHAnsi" w:hAnsiTheme="minorHAnsi"/>
                  <w:i/>
                  <w:color w:val="FF0000"/>
                  <w:rPrChange w:id="4871" w:author="Martin Kazík" w:date="2020-01-23T11:23:00Z">
                    <w:rPr>
                      <w:rFonts w:asciiTheme="minorHAnsi" w:hAnsiTheme="minorHAnsi"/>
                      <w:i/>
                    </w:rPr>
                  </w:rPrChange>
                </w:rPr>
                <w:delText>Umění prodávat.</w:delText>
              </w:r>
              <w:r w:rsidRPr="0083565E" w:rsidDel="004C5EE9">
                <w:rPr>
                  <w:rFonts w:asciiTheme="minorHAnsi" w:hAnsiTheme="minorHAnsi"/>
                  <w:color w:val="FF0000"/>
                  <w:rPrChange w:id="4872" w:author="Martin Kazík" w:date="2020-01-23T11:23:00Z">
                    <w:rPr>
                      <w:rFonts w:asciiTheme="minorHAnsi" w:hAnsiTheme="minorHAnsi"/>
                    </w:rPr>
                  </w:rPrChange>
                </w:rPr>
                <w:delText xml:space="preserve"> 3., dopl. a aktualiz. vyd. Praha: Grada. ISBN 978-80-247-3511-5.</w:delText>
              </w:r>
            </w:del>
          </w:p>
          <w:p w14:paraId="40BA5D89" w14:textId="0398FBCD" w:rsidR="00403842" w:rsidRPr="00F52EEF" w:rsidRDefault="00403842" w:rsidP="00935F76">
            <w:pPr>
              <w:tabs>
                <w:tab w:val="left" w:pos="567"/>
              </w:tabs>
              <w:jc w:val="both"/>
              <w:rPr>
                <w:rFonts w:asciiTheme="minorHAnsi" w:hAnsiTheme="minorHAnsi" w:cstheme="minorHAnsi"/>
              </w:rPr>
            </w:pPr>
            <w:del w:id="4873" w:author="FMK" w:date="2020-02-02T22:03:00Z">
              <w:r w:rsidRPr="00F52EEF" w:rsidDel="004C5EE9">
                <w:rPr>
                  <w:rFonts w:asciiTheme="minorHAnsi" w:hAnsiTheme="minorHAnsi" w:cstheme="minorHAnsi"/>
                </w:rPr>
                <w:delText xml:space="preserve">JEMELKA, Jiří. 2013. </w:delText>
              </w:r>
              <w:r w:rsidRPr="00F52EEF" w:rsidDel="004C5EE9">
                <w:rPr>
                  <w:rFonts w:asciiTheme="minorHAnsi" w:hAnsiTheme="minorHAnsi" w:cstheme="minorHAnsi"/>
                  <w:i/>
                </w:rPr>
                <w:delText>Prodej – dřina nebo hra.</w:delText>
              </w:r>
              <w:r w:rsidRPr="00F52EEF" w:rsidDel="004C5EE9">
                <w:rPr>
                  <w:rFonts w:asciiTheme="minorHAnsi" w:hAnsiTheme="minorHAnsi" w:cstheme="minorHAnsi"/>
                </w:rPr>
                <w:delText xml:space="preserve"> Praha: Grada. ISBN 978-80-247-4805-4.</w:delText>
              </w:r>
            </w:del>
          </w:p>
        </w:tc>
      </w:tr>
      <w:tr w:rsidR="00403842" w:rsidRPr="00F52EEF" w14:paraId="7FF9AB18" w14:textId="77777777" w:rsidTr="00403842">
        <w:tc>
          <w:tcPr>
            <w:tcW w:w="1067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3989785" w14:textId="77777777" w:rsidR="00403842" w:rsidRPr="00F52EEF" w:rsidRDefault="00403842"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403842" w:rsidRPr="00F52EEF" w14:paraId="0360C779" w14:textId="77777777" w:rsidTr="00403842">
        <w:tc>
          <w:tcPr>
            <w:tcW w:w="5604"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825B97F" w14:textId="77777777" w:rsidR="00403842" w:rsidRPr="00F52EEF" w:rsidRDefault="00403842"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4A4A07B1" w14:textId="77777777" w:rsidR="00403842" w:rsidRPr="00F52EEF" w:rsidRDefault="00403842"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515E0E1" w14:textId="77777777" w:rsidR="00403842" w:rsidRPr="00F52EEF" w:rsidRDefault="00403842"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403842" w:rsidRPr="00F52EEF" w14:paraId="1A240787" w14:textId="77777777" w:rsidTr="00403842">
        <w:tc>
          <w:tcPr>
            <w:tcW w:w="1067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2D1151F" w14:textId="77777777" w:rsidR="00403842" w:rsidRPr="00F52EEF" w:rsidRDefault="00403842"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403842" w:rsidRPr="00F52EEF" w14:paraId="33134727" w14:textId="77777777" w:rsidTr="00403E55">
        <w:trPr>
          <w:trHeight w:val="2350"/>
        </w:trPr>
        <w:tc>
          <w:tcPr>
            <w:tcW w:w="10672" w:type="dxa"/>
            <w:gridSpan w:val="8"/>
            <w:tcBorders>
              <w:top w:val="single" w:sz="4" w:space="0" w:color="auto"/>
              <w:left w:val="single" w:sz="4" w:space="0" w:color="auto"/>
              <w:bottom w:val="single" w:sz="4" w:space="0" w:color="auto"/>
              <w:right w:val="single" w:sz="4" w:space="0" w:color="auto"/>
            </w:tcBorders>
            <w:hideMark/>
          </w:tcPr>
          <w:p w14:paraId="73418189" w14:textId="06087B1B" w:rsidR="00403842"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lastRenderedPageBreak/>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059D69AE" w14:textId="77777777" w:rsidR="005D26EA" w:rsidRPr="00F52EEF" w:rsidRDefault="005D26EA" w:rsidP="00935F76">
      <w:pPr>
        <w:tabs>
          <w:tab w:val="left" w:pos="567"/>
        </w:tabs>
        <w:rPr>
          <w:rFonts w:asciiTheme="minorHAnsi" w:hAnsiTheme="minorHAnsi" w:cstheme="minorHAnsi"/>
        </w:rPr>
      </w:pPr>
    </w:p>
    <w:p w14:paraId="42A4F7B6" w14:textId="77777777" w:rsidR="008445AD" w:rsidRDefault="008445AD">
      <w:pPr>
        <w:rPr>
          <w:ins w:id="4874" w:author="Radim Bačuvčík" w:date="2020-02-06T15:08:00Z"/>
        </w:rPr>
      </w:pPr>
      <w:bookmarkStart w:id="4875" w:name="_Hlk19530364"/>
      <w:ins w:id="4876" w:author="Radim Bačuvčík" w:date="2020-02-06T15:08: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336374" w:rsidRPr="00F52EEF" w14:paraId="49070FF0" w14:textId="77777777" w:rsidTr="00403E55">
        <w:tc>
          <w:tcPr>
            <w:tcW w:w="10673" w:type="dxa"/>
            <w:gridSpan w:val="8"/>
            <w:tcBorders>
              <w:bottom w:val="double" w:sz="4" w:space="0" w:color="auto"/>
            </w:tcBorders>
            <w:shd w:val="clear" w:color="auto" w:fill="BDD6EE"/>
          </w:tcPr>
          <w:p w14:paraId="2F00B406" w14:textId="68E209F5"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336374" w:rsidRPr="00F52EEF" w14:paraId="4FAFE15B" w14:textId="77777777" w:rsidTr="00403E55">
        <w:tc>
          <w:tcPr>
            <w:tcW w:w="3904" w:type="dxa"/>
            <w:tcBorders>
              <w:top w:val="double" w:sz="4" w:space="0" w:color="auto"/>
            </w:tcBorders>
            <w:shd w:val="clear" w:color="auto" w:fill="F7CAAC"/>
          </w:tcPr>
          <w:p w14:paraId="2EFB4826"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790BAB19" w14:textId="7EE7B94F"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Odborná angličtina na úrovni B2</w:t>
            </w:r>
          </w:p>
        </w:tc>
      </w:tr>
      <w:tr w:rsidR="00336374" w:rsidRPr="00F52EEF" w14:paraId="36DAD3B5" w14:textId="77777777" w:rsidTr="00403E55">
        <w:tc>
          <w:tcPr>
            <w:tcW w:w="3904" w:type="dxa"/>
            <w:shd w:val="clear" w:color="auto" w:fill="F7CAAC"/>
          </w:tcPr>
          <w:p w14:paraId="296542E4" w14:textId="77777777" w:rsidR="00336374" w:rsidRPr="00F52EEF" w:rsidRDefault="00336374"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CC3EEB5" w14:textId="58AB1D62" w:rsidR="00336374" w:rsidRPr="00F52EEF" w:rsidRDefault="00336374"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95" w:type="dxa"/>
            <w:gridSpan w:val="2"/>
            <w:shd w:val="clear" w:color="auto" w:fill="F7CAAC"/>
          </w:tcPr>
          <w:p w14:paraId="46BAA56D" w14:textId="37932459"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016911C1" w14:textId="77F75076"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336374" w:rsidRPr="00F52EEF" w14:paraId="7974B72B" w14:textId="77777777" w:rsidTr="00403E55">
        <w:trPr>
          <w:trHeight w:val="218"/>
        </w:trPr>
        <w:tc>
          <w:tcPr>
            <w:tcW w:w="3904" w:type="dxa"/>
            <w:shd w:val="clear" w:color="auto" w:fill="F7CAAC"/>
          </w:tcPr>
          <w:p w14:paraId="03F8A23F"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4750182" w14:textId="3E4B14BB" w:rsidR="00336374" w:rsidRPr="00F52EEF" w:rsidRDefault="001502F3" w:rsidP="00935F76">
            <w:pPr>
              <w:tabs>
                <w:tab w:val="left" w:pos="567"/>
              </w:tabs>
              <w:jc w:val="both"/>
              <w:rPr>
                <w:rFonts w:asciiTheme="minorHAnsi" w:hAnsiTheme="minorHAnsi" w:cstheme="minorHAnsi"/>
              </w:rPr>
            </w:pPr>
            <w:r w:rsidRPr="00F52EEF">
              <w:rPr>
                <w:rFonts w:asciiTheme="minorHAnsi" w:eastAsia="Calibri" w:hAnsiTheme="minorHAnsi" w:cstheme="minorHAnsi"/>
              </w:rPr>
              <w:t>10s</w:t>
            </w:r>
          </w:p>
        </w:tc>
        <w:tc>
          <w:tcPr>
            <w:tcW w:w="889" w:type="dxa"/>
            <w:shd w:val="clear" w:color="auto" w:fill="F7CAAC"/>
          </w:tcPr>
          <w:p w14:paraId="47C7C206"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56B4C4D" w14:textId="116A7A20" w:rsidR="00336374" w:rsidRPr="00F52EEF" w:rsidRDefault="001502F3" w:rsidP="00935F76">
            <w:pPr>
              <w:tabs>
                <w:tab w:val="left" w:pos="567"/>
              </w:tabs>
              <w:jc w:val="both"/>
              <w:rPr>
                <w:rFonts w:asciiTheme="minorHAnsi" w:hAnsiTheme="minorHAnsi" w:cstheme="minorHAnsi"/>
              </w:rPr>
            </w:pPr>
            <w:r w:rsidRPr="00F52EEF">
              <w:rPr>
                <w:rFonts w:asciiTheme="minorHAnsi" w:hAnsiTheme="minorHAnsi" w:cstheme="minorHAnsi"/>
              </w:rPr>
              <w:t>10 hod.</w:t>
            </w:r>
          </w:p>
        </w:tc>
        <w:tc>
          <w:tcPr>
            <w:tcW w:w="2156" w:type="dxa"/>
            <w:shd w:val="clear" w:color="auto" w:fill="F7CAAC"/>
          </w:tcPr>
          <w:p w14:paraId="105B03F0"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0EB2B920" w14:textId="165BBF22" w:rsidR="00336374" w:rsidRPr="00F52EEF" w:rsidRDefault="001502F3"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336374" w:rsidRPr="00F52EEF" w14:paraId="12D2C84C" w14:textId="77777777" w:rsidTr="00403E55">
        <w:tc>
          <w:tcPr>
            <w:tcW w:w="3904" w:type="dxa"/>
            <w:shd w:val="clear" w:color="auto" w:fill="F7CAAC"/>
          </w:tcPr>
          <w:p w14:paraId="0DA3F5D1" w14:textId="77777777" w:rsidR="00336374" w:rsidRPr="00F52EEF" w:rsidRDefault="00336374"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61A1CE1" w14:textId="5EB87006" w:rsidR="00336374" w:rsidRPr="00F52EEF" w:rsidRDefault="00336374" w:rsidP="00935F76">
            <w:pPr>
              <w:tabs>
                <w:tab w:val="left" w:pos="567"/>
              </w:tabs>
              <w:jc w:val="both"/>
              <w:rPr>
                <w:rFonts w:asciiTheme="minorHAnsi" w:eastAsia="Calibri" w:hAnsiTheme="minorHAnsi" w:cstheme="minorHAnsi"/>
              </w:rPr>
            </w:pPr>
          </w:p>
        </w:tc>
      </w:tr>
      <w:tr w:rsidR="00336374" w:rsidRPr="00F52EEF" w14:paraId="6AEB21C9" w14:textId="77777777" w:rsidTr="00403E55">
        <w:tc>
          <w:tcPr>
            <w:tcW w:w="3904" w:type="dxa"/>
            <w:shd w:val="clear" w:color="auto" w:fill="F7CAAC"/>
          </w:tcPr>
          <w:p w14:paraId="3B5AB5F2" w14:textId="77777777" w:rsidR="00336374" w:rsidRPr="00F52EEF" w:rsidRDefault="00336374"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1035C7C" w14:textId="32CB23E9" w:rsidR="00336374" w:rsidRPr="00F52EEF" w:rsidRDefault="006F285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336374" w:rsidRPr="00F52EEF">
              <w:rPr>
                <w:rFonts w:asciiTheme="minorHAnsi" w:eastAsia="Calibri" w:hAnsiTheme="minorHAnsi" w:cstheme="minorHAnsi"/>
              </w:rPr>
              <w:t xml:space="preserve">lasifikovaný zápočet </w:t>
            </w:r>
          </w:p>
        </w:tc>
        <w:tc>
          <w:tcPr>
            <w:tcW w:w="2156" w:type="dxa"/>
            <w:shd w:val="clear" w:color="auto" w:fill="F7CAAC"/>
          </w:tcPr>
          <w:p w14:paraId="58FFEE4B"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6D6586A4" w14:textId="07ED2C7C" w:rsidR="00336374" w:rsidRPr="00F52EEF" w:rsidRDefault="006F285B"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1502F3" w:rsidRPr="00F52EEF">
              <w:rPr>
                <w:rFonts w:asciiTheme="minorHAnsi" w:eastAsia="Calibri" w:hAnsiTheme="minorHAnsi" w:cstheme="minorHAnsi"/>
              </w:rPr>
              <w:t>eminář</w:t>
            </w:r>
          </w:p>
        </w:tc>
      </w:tr>
      <w:tr w:rsidR="00336374" w:rsidRPr="00F52EEF" w14:paraId="4FBADDCC" w14:textId="77777777" w:rsidTr="00403E55">
        <w:tc>
          <w:tcPr>
            <w:tcW w:w="3904" w:type="dxa"/>
            <w:shd w:val="clear" w:color="auto" w:fill="F7CAAC"/>
          </w:tcPr>
          <w:p w14:paraId="597BFE8D" w14:textId="77777777" w:rsidR="00336374" w:rsidRPr="00F52EEF" w:rsidRDefault="00336374"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04E13BAC" w14:textId="77777777" w:rsidR="00336374" w:rsidRPr="00F52EEF" w:rsidRDefault="00336374" w:rsidP="00935F76">
            <w:pPr>
              <w:tabs>
                <w:tab w:val="left" w:pos="567"/>
              </w:tabs>
              <w:jc w:val="both"/>
              <w:rPr>
                <w:rFonts w:asciiTheme="minorHAnsi" w:hAnsiTheme="minorHAnsi" w:cstheme="minorHAnsi"/>
                <w:color w:val="1F497D" w:themeColor="text2"/>
              </w:rPr>
            </w:pPr>
          </w:p>
        </w:tc>
      </w:tr>
      <w:tr w:rsidR="00336374" w:rsidRPr="00F52EEF" w14:paraId="38D821F5" w14:textId="77777777" w:rsidTr="00403E55">
        <w:trPr>
          <w:trHeight w:val="554"/>
        </w:trPr>
        <w:tc>
          <w:tcPr>
            <w:tcW w:w="10673" w:type="dxa"/>
            <w:gridSpan w:val="8"/>
            <w:tcBorders>
              <w:top w:val="nil"/>
            </w:tcBorders>
          </w:tcPr>
          <w:p w14:paraId="0A2B4A32" w14:textId="7CFB5FA3"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 xml:space="preserve">1. Docházka (minimum: </w:t>
            </w:r>
            <w:r w:rsidR="00516BA0" w:rsidRPr="00F52EEF">
              <w:rPr>
                <w:rFonts w:asciiTheme="minorHAnsi" w:hAnsiTheme="minorHAnsi" w:cstheme="minorHAnsi"/>
              </w:rPr>
              <w:t>7</w:t>
            </w:r>
            <w:r w:rsidRPr="00F52EEF">
              <w:rPr>
                <w:rFonts w:asciiTheme="minorHAnsi" w:hAnsiTheme="minorHAnsi" w:cstheme="minorHAnsi"/>
              </w:rPr>
              <w:t xml:space="preserve">0%). </w:t>
            </w:r>
          </w:p>
          <w:p w14:paraId="39CA1F8E" w14:textId="77777777"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 xml:space="preserve">2. Aktivní účast v semináři (vypracování všech domácích prací v termínu). </w:t>
            </w:r>
          </w:p>
          <w:p w14:paraId="609B1742" w14:textId="77AAD5E5" w:rsidR="00336374" w:rsidRPr="00F52EEF" w:rsidRDefault="00516BA0" w:rsidP="00935F76">
            <w:pPr>
              <w:tabs>
                <w:tab w:val="left" w:pos="567"/>
              </w:tabs>
              <w:jc w:val="both"/>
              <w:rPr>
                <w:rFonts w:asciiTheme="minorHAnsi" w:hAnsiTheme="minorHAnsi" w:cstheme="minorHAnsi"/>
              </w:rPr>
            </w:pPr>
            <w:r w:rsidRPr="00F52EEF">
              <w:rPr>
                <w:rFonts w:asciiTheme="minorHAnsi" w:hAnsiTheme="minorHAnsi" w:cstheme="minorHAnsi"/>
              </w:rPr>
              <w:t>3</w:t>
            </w:r>
            <w:r w:rsidR="00336374" w:rsidRPr="00F52EEF">
              <w:rPr>
                <w:rFonts w:asciiTheme="minorHAnsi" w:hAnsiTheme="minorHAnsi" w:cstheme="minorHAnsi"/>
              </w:rPr>
              <w:t>. Povinností studenta je zaregistrovat se do online kurzu CJ9 v Moodlu.</w:t>
            </w:r>
          </w:p>
        </w:tc>
      </w:tr>
      <w:tr w:rsidR="00336374" w:rsidRPr="00F52EEF" w14:paraId="186A386C" w14:textId="77777777" w:rsidTr="00403E55">
        <w:trPr>
          <w:trHeight w:val="197"/>
        </w:trPr>
        <w:tc>
          <w:tcPr>
            <w:tcW w:w="3904" w:type="dxa"/>
            <w:tcBorders>
              <w:top w:val="nil"/>
            </w:tcBorders>
            <w:shd w:val="clear" w:color="auto" w:fill="F7CAAC"/>
          </w:tcPr>
          <w:p w14:paraId="569B8BD2"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84FCCA2" w14:textId="77777777" w:rsidR="00336374" w:rsidRPr="00F52EEF" w:rsidRDefault="00336374"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Mgr. Hana Atcheson</w:t>
            </w:r>
          </w:p>
        </w:tc>
      </w:tr>
      <w:tr w:rsidR="00336374" w:rsidRPr="00F52EEF" w14:paraId="658FD77F" w14:textId="77777777" w:rsidTr="00403E55">
        <w:trPr>
          <w:trHeight w:val="243"/>
        </w:trPr>
        <w:tc>
          <w:tcPr>
            <w:tcW w:w="3904" w:type="dxa"/>
            <w:tcBorders>
              <w:top w:val="nil"/>
            </w:tcBorders>
            <w:shd w:val="clear" w:color="auto" w:fill="F7CAAC"/>
          </w:tcPr>
          <w:p w14:paraId="3E034B58" w14:textId="77777777" w:rsidR="00336374" w:rsidRPr="00F52EEF" w:rsidRDefault="00336374"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1F6E4D15" w14:textId="77777777" w:rsidR="00336374" w:rsidRPr="00F52EEF" w:rsidRDefault="00336374" w:rsidP="00935F76">
            <w:pPr>
              <w:tabs>
                <w:tab w:val="left" w:pos="567"/>
              </w:tabs>
              <w:jc w:val="both"/>
              <w:rPr>
                <w:rFonts w:asciiTheme="minorHAnsi" w:hAnsiTheme="minorHAnsi" w:cstheme="minorHAnsi"/>
                <w:color w:val="1F497D" w:themeColor="text2"/>
              </w:rPr>
            </w:pPr>
          </w:p>
        </w:tc>
      </w:tr>
      <w:tr w:rsidR="00336374" w:rsidRPr="00F52EEF" w14:paraId="0BD8FCBB" w14:textId="77777777" w:rsidTr="00403E55">
        <w:tc>
          <w:tcPr>
            <w:tcW w:w="3904" w:type="dxa"/>
            <w:shd w:val="clear" w:color="auto" w:fill="F7CAAC"/>
          </w:tcPr>
          <w:p w14:paraId="5A4B1E2B"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0ED13B34" w14:textId="1ABD03F6" w:rsidR="00336374" w:rsidRPr="00F52EEF" w:rsidRDefault="00336374" w:rsidP="00935F76">
            <w:pPr>
              <w:tabs>
                <w:tab w:val="left" w:pos="567"/>
              </w:tabs>
              <w:jc w:val="both"/>
              <w:rPr>
                <w:rFonts w:asciiTheme="minorHAnsi" w:hAnsiTheme="minorHAnsi" w:cstheme="minorHAnsi"/>
              </w:rPr>
            </w:pPr>
          </w:p>
        </w:tc>
      </w:tr>
      <w:tr w:rsidR="00336374" w:rsidRPr="00F52EEF" w14:paraId="07EA1D45" w14:textId="77777777" w:rsidTr="00403E55">
        <w:trPr>
          <w:trHeight w:val="236"/>
        </w:trPr>
        <w:tc>
          <w:tcPr>
            <w:tcW w:w="10673" w:type="dxa"/>
            <w:gridSpan w:val="8"/>
            <w:tcBorders>
              <w:top w:val="nil"/>
            </w:tcBorders>
          </w:tcPr>
          <w:p w14:paraId="1E644650" w14:textId="77777777" w:rsidR="00336374" w:rsidRPr="00F52EEF" w:rsidRDefault="00336374" w:rsidP="00935F76">
            <w:pPr>
              <w:tabs>
                <w:tab w:val="left" w:pos="567"/>
              </w:tabs>
              <w:jc w:val="both"/>
              <w:rPr>
                <w:rFonts w:asciiTheme="minorHAnsi" w:hAnsiTheme="minorHAnsi" w:cstheme="minorHAnsi"/>
              </w:rPr>
            </w:pPr>
          </w:p>
        </w:tc>
      </w:tr>
      <w:tr w:rsidR="00336374" w:rsidRPr="00F52EEF" w14:paraId="514850D9" w14:textId="77777777" w:rsidTr="00403E55">
        <w:tc>
          <w:tcPr>
            <w:tcW w:w="3904" w:type="dxa"/>
            <w:shd w:val="clear" w:color="auto" w:fill="F7CAAC"/>
          </w:tcPr>
          <w:p w14:paraId="3B718801"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0D7B6116" w14:textId="77777777" w:rsidR="00336374" w:rsidRPr="00F52EEF" w:rsidRDefault="00336374" w:rsidP="00935F76">
            <w:pPr>
              <w:tabs>
                <w:tab w:val="left" w:pos="567"/>
              </w:tabs>
              <w:jc w:val="both"/>
              <w:rPr>
                <w:rFonts w:asciiTheme="minorHAnsi" w:hAnsiTheme="minorHAnsi" w:cstheme="minorHAnsi"/>
              </w:rPr>
            </w:pPr>
          </w:p>
        </w:tc>
      </w:tr>
      <w:tr w:rsidR="00336374" w:rsidRPr="00F52EEF" w14:paraId="46C122CC" w14:textId="77777777" w:rsidTr="00403E55">
        <w:trPr>
          <w:trHeight w:val="3938"/>
        </w:trPr>
        <w:tc>
          <w:tcPr>
            <w:tcW w:w="10673" w:type="dxa"/>
            <w:gridSpan w:val="8"/>
            <w:tcBorders>
              <w:top w:val="nil"/>
              <w:bottom w:val="single" w:sz="12" w:space="0" w:color="auto"/>
            </w:tcBorders>
          </w:tcPr>
          <w:p w14:paraId="2286C909" w14:textId="77777777" w:rsidR="00336374" w:rsidRPr="00F52EEF" w:rsidRDefault="00336374" w:rsidP="00935F76">
            <w:pPr>
              <w:tabs>
                <w:tab w:val="left" w:pos="567"/>
              </w:tabs>
              <w:jc w:val="both"/>
              <w:rPr>
                <w:rFonts w:asciiTheme="minorHAnsi" w:hAnsiTheme="minorHAnsi" w:cstheme="minorHAnsi"/>
              </w:rPr>
            </w:pPr>
          </w:p>
          <w:p w14:paraId="27DB26A7" w14:textId="77777777" w:rsidR="00336374" w:rsidRPr="00403E55" w:rsidRDefault="00336374" w:rsidP="00935F76">
            <w:pPr>
              <w:tabs>
                <w:tab w:val="left" w:pos="567"/>
              </w:tabs>
              <w:jc w:val="both"/>
              <w:rPr>
                <w:rFonts w:asciiTheme="minorHAnsi" w:hAnsiTheme="minorHAnsi" w:cstheme="minorHAnsi"/>
                <w:b/>
              </w:rPr>
            </w:pPr>
            <w:r w:rsidRPr="00403E55">
              <w:rPr>
                <w:rFonts w:asciiTheme="minorHAnsi" w:hAnsiTheme="minorHAnsi" w:cstheme="minorHAnsi"/>
                <w:b/>
              </w:rPr>
              <w:t xml:space="preserve">Gramatika: </w:t>
            </w:r>
          </w:p>
          <w:p w14:paraId="1D6699FB" w14:textId="5210ABD6"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v</w:t>
            </w:r>
            <w:r w:rsidRPr="00F52EEF">
              <w:rPr>
                <w:rFonts w:asciiTheme="minorHAnsi" w:hAnsiTheme="minorHAnsi" w:cstheme="minorHAnsi"/>
              </w:rPr>
              <w:t>yjadřování se o minulosti, minulé časy</w:t>
            </w:r>
            <w:r w:rsidR="00403E55">
              <w:rPr>
                <w:rFonts w:asciiTheme="minorHAnsi" w:hAnsiTheme="minorHAnsi" w:cstheme="minorHAnsi"/>
              </w:rPr>
              <w:t>;</w:t>
            </w:r>
            <w:r w:rsidRPr="00F52EEF">
              <w:rPr>
                <w:rFonts w:asciiTheme="minorHAnsi" w:hAnsiTheme="minorHAnsi" w:cstheme="minorHAnsi"/>
              </w:rPr>
              <w:t xml:space="preserve"> </w:t>
            </w:r>
          </w:p>
          <w:p w14:paraId="042DE656" w14:textId="649D1991"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w</w:t>
            </w:r>
            <w:r w:rsidRPr="00F52EEF">
              <w:rPr>
                <w:rFonts w:asciiTheme="minorHAnsi" w:hAnsiTheme="minorHAnsi" w:cstheme="minorHAnsi"/>
              </w:rPr>
              <w:t>ould, used to, be + always + ing</w:t>
            </w:r>
            <w:r w:rsidR="00403E55">
              <w:rPr>
                <w:rFonts w:asciiTheme="minorHAnsi" w:hAnsiTheme="minorHAnsi" w:cstheme="minorHAnsi"/>
              </w:rPr>
              <w:t>;</w:t>
            </w:r>
            <w:r w:rsidRPr="00F52EEF">
              <w:rPr>
                <w:rFonts w:asciiTheme="minorHAnsi" w:hAnsiTheme="minorHAnsi" w:cstheme="minorHAnsi"/>
              </w:rPr>
              <w:t xml:space="preserve"> </w:t>
            </w:r>
          </w:p>
          <w:p w14:paraId="6FEA34E6" w14:textId="79EAADEF"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s</w:t>
            </w:r>
            <w:r w:rsidRPr="00F52EEF">
              <w:rPr>
                <w:rFonts w:asciiTheme="minorHAnsi" w:hAnsiTheme="minorHAnsi" w:cstheme="minorHAnsi"/>
              </w:rPr>
              <w:t>lovesa statická a dynamická</w:t>
            </w:r>
            <w:r w:rsidR="00403E55">
              <w:rPr>
                <w:rFonts w:asciiTheme="minorHAnsi" w:hAnsiTheme="minorHAnsi" w:cstheme="minorHAnsi"/>
              </w:rPr>
              <w:t>;</w:t>
            </w:r>
          </w:p>
          <w:p w14:paraId="06FC5C96" w14:textId="3B1F96FF"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k</w:t>
            </w:r>
            <w:r w:rsidRPr="00F52EEF">
              <w:rPr>
                <w:rFonts w:asciiTheme="minorHAnsi" w:hAnsiTheme="minorHAnsi" w:cstheme="minorHAnsi"/>
              </w:rPr>
              <w:t>omparativa</w:t>
            </w:r>
            <w:r w:rsidR="00403E55">
              <w:rPr>
                <w:rFonts w:asciiTheme="minorHAnsi" w:hAnsiTheme="minorHAnsi" w:cstheme="minorHAnsi"/>
              </w:rPr>
              <w:t>;</w:t>
            </w:r>
          </w:p>
          <w:p w14:paraId="1A7891E1" w14:textId="45F08123"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n</w:t>
            </w:r>
            <w:r w:rsidRPr="00F52EEF">
              <w:rPr>
                <w:rFonts w:asciiTheme="minorHAnsi" w:hAnsiTheme="minorHAnsi" w:cstheme="minorHAnsi"/>
              </w:rPr>
              <w:t>epřímá řeč s užitím modálních sloves a předminulého času</w:t>
            </w:r>
            <w:r w:rsidR="00403E55">
              <w:rPr>
                <w:rFonts w:asciiTheme="minorHAnsi" w:hAnsiTheme="minorHAnsi" w:cstheme="minorHAnsi"/>
              </w:rPr>
              <w:t>.</w:t>
            </w:r>
          </w:p>
          <w:p w14:paraId="1E811EBC" w14:textId="77777777" w:rsidR="00336374" w:rsidRPr="00F52EEF" w:rsidRDefault="00336374" w:rsidP="00935F76">
            <w:pPr>
              <w:tabs>
                <w:tab w:val="left" w:pos="567"/>
              </w:tabs>
              <w:jc w:val="both"/>
              <w:rPr>
                <w:rFonts w:asciiTheme="minorHAnsi" w:hAnsiTheme="minorHAnsi" w:cstheme="minorHAnsi"/>
              </w:rPr>
            </w:pPr>
          </w:p>
          <w:p w14:paraId="5A84DC66" w14:textId="77777777" w:rsidR="00336374" w:rsidRPr="00403E55" w:rsidRDefault="00336374" w:rsidP="00935F76">
            <w:pPr>
              <w:tabs>
                <w:tab w:val="left" w:pos="567"/>
              </w:tabs>
              <w:jc w:val="both"/>
              <w:rPr>
                <w:rFonts w:asciiTheme="minorHAnsi" w:hAnsiTheme="minorHAnsi" w:cstheme="minorHAnsi"/>
                <w:b/>
              </w:rPr>
            </w:pPr>
            <w:r w:rsidRPr="00403E55">
              <w:rPr>
                <w:rFonts w:asciiTheme="minorHAnsi" w:hAnsiTheme="minorHAnsi" w:cstheme="minorHAnsi"/>
                <w:b/>
              </w:rPr>
              <w:t xml:space="preserve">Slovní zásoba: </w:t>
            </w:r>
          </w:p>
          <w:p w14:paraId="3608278C" w14:textId="65B700FD"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o</w:t>
            </w:r>
            <w:r w:rsidRPr="00F52EEF">
              <w:rPr>
                <w:rFonts w:asciiTheme="minorHAnsi" w:hAnsiTheme="minorHAnsi" w:cstheme="minorHAnsi"/>
              </w:rPr>
              <w:t>sobní identita</w:t>
            </w:r>
            <w:r w:rsidR="00403E55">
              <w:rPr>
                <w:rFonts w:asciiTheme="minorHAnsi" w:hAnsiTheme="minorHAnsi" w:cstheme="minorHAnsi"/>
              </w:rPr>
              <w:t>;</w:t>
            </w:r>
            <w:r w:rsidRPr="00F52EEF">
              <w:rPr>
                <w:rFonts w:asciiTheme="minorHAnsi" w:hAnsiTheme="minorHAnsi" w:cstheme="minorHAnsi"/>
              </w:rPr>
              <w:t xml:space="preserve"> </w:t>
            </w:r>
          </w:p>
          <w:p w14:paraId="71E1EE50" w14:textId="38ADE8B1"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g</w:t>
            </w:r>
            <w:r w:rsidRPr="00F52EEF">
              <w:rPr>
                <w:rFonts w:asciiTheme="minorHAnsi" w:hAnsiTheme="minorHAnsi" w:cstheme="minorHAnsi"/>
              </w:rPr>
              <w:t>lobalizace</w:t>
            </w:r>
            <w:r w:rsidR="00403E55">
              <w:rPr>
                <w:rFonts w:asciiTheme="minorHAnsi" w:hAnsiTheme="minorHAnsi" w:cstheme="minorHAnsi"/>
              </w:rPr>
              <w:t>;</w:t>
            </w:r>
          </w:p>
          <w:p w14:paraId="038065B5" w14:textId="02C48EAB"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c</w:t>
            </w:r>
            <w:r w:rsidRPr="00F52EEF">
              <w:rPr>
                <w:rFonts w:asciiTheme="minorHAnsi" w:hAnsiTheme="minorHAnsi" w:cstheme="minorHAnsi"/>
              </w:rPr>
              <w:t>elebrity, životy slavných</w:t>
            </w:r>
            <w:r w:rsidR="00403E55">
              <w:rPr>
                <w:rFonts w:asciiTheme="minorHAnsi" w:hAnsiTheme="minorHAnsi" w:cstheme="minorHAnsi"/>
              </w:rPr>
              <w:t>;</w:t>
            </w:r>
          </w:p>
          <w:p w14:paraId="6FCA80EE" w14:textId="49A1EAB8"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p</w:t>
            </w:r>
            <w:r w:rsidRPr="00F52EEF">
              <w:rPr>
                <w:rFonts w:asciiTheme="minorHAnsi" w:hAnsiTheme="minorHAnsi" w:cstheme="minorHAnsi"/>
              </w:rPr>
              <w:t>ráce a kariéra</w:t>
            </w:r>
            <w:r w:rsidR="00403E55">
              <w:rPr>
                <w:rFonts w:asciiTheme="minorHAnsi" w:hAnsiTheme="minorHAnsi" w:cstheme="minorHAnsi"/>
              </w:rPr>
              <w:t>.</w:t>
            </w:r>
          </w:p>
        </w:tc>
      </w:tr>
      <w:tr w:rsidR="00336374" w:rsidRPr="00F52EEF" w14:paraId="45A5CF90" w14:textId="77777777" w:rsidTr="00403E55">
        <w:trPr>
          <w:trHeight w:val="265"/>
        </w:trPr>
        <w:tc>
          <w:tcPr>
            <w:tcW w:w="4471" w:type="dxa"/>
            <w:gridSpan w:val="2"/>
            <w:tcBorders>
              <w:top w:val="nil"/>
            </w:tcBorders>
            <w:shd w:val="clear" w:color="auto" w:fill="F7CAAC"/>
          </w:tcPr>
          <w:p w14:paraId="7A60BB28" w14:textId="77777777" w:rsidR="00336374" w:rsidRPr="00F52EEF" w:rsidRDefault="00336374"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6BF8DF92" w14:textId="77777777" w:rsidR="00336374" w:rsidRPr="00F52EEF" w:rsidRDefault="00336374" w:rsidP="00935F76">
            <w:pPr>
              <w:tabs>
                <w:tab w:val="left" w:pos="567"/>
              </w:tabs>
              <w:jc w:val="both"/>
              <w:rPr>
                <w:rFonts w:asciiTheme="minorHAnsi" w:hAnsiTheme="minorHAnsi" w:cstheme="minorHAnsi"/>
              </w:rPr>
            </w:pPr>
          </w:p>
        </w:tc>
      </w:tr>
      <w:tr w:rsidR="00336374" w:rsidRPr="00F52EEF" w14:paraId="54B5CA93" w14:textId="77777777" w:rsidTr="00403E55">
        <w:trPr>
          <w:trHeight w:val="2471"/>
        </w:trPr>
        <w:tc>
          <w:tcPr>
            <w:tcW w:w="10673" w:type="dxa"/>
            <w:gridSpan w:val="8"/>
            <w:tcBorders>
              <w:top w:val="nil"/>
            </w:tcBorders>
          </w:tcPr>
          <w:p w14:paraId="051893F8" w14:textId="1574A2E4" w:rsidR="00336374" w:rsidRPr="00403E55" w:rsidRDefault="00336374" w:rsidP="00935F76">
            <w:pPr>
              <w:tabs>
                <w:tab w:val="left" w:pos="567"/>
              </w:tabs>
              <w:rPr>
                <w:rFonts w:asciiTheme="minorHAnsi" w:hAnsiTheme="minorHAnsi" w:cstheme="minorHAnsi"/>
                <w:b/>
              </w:rPr>
            </w:pPr>
            <w:r w:rsidRPr="00403E55">
              <w:rPr>
                <w:rFonts w:asciiTheme="minorHAnsi" w:hAnsiTheme="minorHAnsi" w:cstheme="minorHAnsi"/>
                <w:b/>
              </w:rPr>
              <w:t>Povinná literatura:</w:t>
            </w:r>
          </w:p>
          <w:p w14:paraId="1AF13D9B" w14:textId="5815C100" w:rsidR="00336374" w:rsidRPr="00F52EEF" w:rsidRDefault="00403E55" w:rsidP="00935F76">
            <w:pPr>
              <w:tabs>
                <w:tab w:val="left" w:pos="567"/>
              </w:tabs>
              <w:rPr>
                <w:rFonts w:asciiTheme="minorHAnsi" w:hAnsiTheme="minorHAnsi" w:cstheme="minorHAnsi"/>
              </w:rPr>
            </w:pPr>
            <w:r>
              <w:rPr>
                <w:rFonts w:asciiTheme="minorHAnsi" w:hAnsiTheme="minorHAnsi" w:cstheme="minorHAnsi"/>
              </w:rPr>
              <w:t>ROGERS</w:t>
            </w:r>
            <w:r w:rsidR="00336374" w:rsidRPr="00F52EEF">
              <w:rPr>
                <w:rFonts w:asciiTheme="minorHAnsi" w:hAnsiTheme="minorHAnsi" w:cstheme="minorHAnsi"/>
              </w:rPr>
              <w:t xml:space="preserve">, Mickey et al. </w:t>
            </w:r>
            <w:r w:rsidR="00336374" w:rsidRPr="00F52EEF">
              <w:rPr>
                <w:rFonts w:asciiTheme="minorHAnsi" w:hAnsiTheme="minorHAnsi" w:cstheme="minorHAnsi"/>
                <w:i/>
              </w:rPr>
              <w:t>Open Mind Upper Intermediate</w:t>
            </w:r>
            <w:r w:rsidR="00336374" w:rsidRPr="00F52EEF">
              <w:rPr>
                <w:rFonts w:asciiTheme="minorHAnsi" w:hAnsiTheme="minorHAnsi" w:cstheme="minorHAnsi"/>
              </w:rPr>
              <w:t xml:space="preserve">. London, 2015. ISBN 978-0230 458253. </w:t>
            </w:r>
          </w:p>
          <w:p w14:paraId="33D512BD" w14:textId="732DD18D" w:rsidR="00336374" w:rsidRPr="00F52EEF" w:rsidRDefault="00336374" w:rsidP="00935F76">
            <w:pPr>
              <w:tabs>
                <w:tab w:val="left" w:pos="567"/>
              </w:tabs>
              <w:rPr>
                <w:rFonts w:asciiTheme="minorHAnsi" w:hAnsiTheme="minorHAnsi" w:cstheme="minorHAnsi"/>
              </w:rPr>
            </w:pPr>
            <w:r w:rsidRPr="00F52EEF">
              <w:rPr>
                <w:rFonts w:asciiTheme="minorHAnsi" w:hAnsiTheme="minorHAnsi" w:cstheme="minorHAnsi"/>
              </w:rPr>
              <w:t>O</w:t>
            </w:r>
            <w:r w:rsidR="00403E55">
              <w:rPr>
                <w:rFonts w:asciiTheme="minorHAnsi" w:hAnsiTheme="minorHAnsi" w:cstheme="minorHAnsi"/>
              </w:rPr>
              <w:t>SBORN</w:t>
            </w:r>
            <w:r w:rsidRPr="00F52EEF">
              <w:rPr>
                <w:rFonts w:asciiTheme="minorHAnsi" w:hAnsiTheme="minorHAnsi" w:cstheme="minorHAnsi"/>
              </w:rPr>
              <w:t xml:space="preserve">, Anna. </w:t>
            </w:r>
            <w:r w:rsidRPr="00F52EEF">
              <w:rPr>
                <w:rFonts w:asciiTheme="minorHAnsi" w:hAnsiTheme="minorHAnsi" w:cstheme="minorHAnsi"/>
                <w:i/>
              </w:rPr>
              <w:t>Open Mind Upper Intermediate</w:t>
            </w:r>
            <w:r w:rsidRPr="00F52EEF">
              <w:rPr>
                <w:rFonts w:asciiTheme="minorHAnsi" w:hAnsiTheme="minorHAnsi" w:cstheme="minorHAnsi"/>
              </w:rPr>
              <w:t xml:space="preserve"> Workbook. London, 2015. ISBN 978 0230 458406. </w:t>
            </w:r>
          </w:p>
          <w:p w14:paraId="40466156" w14:textId="77777777" w:rsidR="006F285B" w:rsidRPr="00F52EEF" w:rsidRDefault="006F285B" w:rsidP="00935F76">
            <w:pPr>
              <w:tabs>
                <w:tab w:val="left" w:pos="567"/>
              </w:tabs>
              <w:rPr>
                <w:rFonts w:asciiTheme="minorHAnsi" w:hAnsiTheme="minorHAnsi" w:cstheme="minorHAnsi"/>
              </w:rPr>
            </w:pPr>
          </w:p>
          <w:p w14:paraId="028000E7" w14:textId="77777777" w:rsidR="00336374" w:rsidRPr="00403E55" w:rsidRDefault="00336374" w:rsidP="00935F76">
            <w:pPr>
              <w:tabs>
                <w:tab w:val="left" w:pos="567"/>
              </w:tabs>
              <w:rPr>
                <w:rFonts w:asciiTheme="minorHAnsi" w:hAnsiTheme="minorHAnsi" w:cstheme="minorHAnsi"/>
                <w:b/>
              </w:rPr>
            </w:pPr>
            <w:r w:rsidRPr="00403E55">
              <w:rPr>
                <w:rFonts w:asciiTheme="minorHAnsi" w:hAnsiTheme="minorHAnsi" w:cstheme="minorHAnsi"/>
                <w:b/>
              </w:rPr>
              <w:t xml:space="preserve">Doporučená literatura: </w:t>
            </w:r>
          </w:p>
          <w:p w14:paraId="103CB5AE" w14:textId="2B8C24FB" w:rsidR="00336374" w:rsidRPr="00F52EEF" w:rsidRDefault="00336374" w:rsidP="00935F76">
            <w:pPr>
              <w:tabs>
                <w:tab w:val="left" w:pos="567"/>
              </w:tabs>
              <w:rPr>
                <w:rFonts w:asciiTheme="minorHAnsi" w:hAnsiTheme="minorHAnsi" w:cstheme="minorHAnsi"/>
              </w:rPr>
            </w:pPr>
            <w:r w:rsidRPr="00F52EEF">
              <w:rPr>
                <w:rFonts w:asciiTheme="minorHAnsi" w:hAnsiTheme="minorHAnsi" w:cstheme="minorHAnsi"/>
              </w:rPr>
              <w:t>H</w:t>
            </w:r>
            <w:r w:rsidR="00403E55">
              <w:rPr>
                <w:rFonts w:asciiTheme="minorHAnsi" w:hAnsiTheme="minorHAnsi" w:cstheme="minorHAnsi"/>
              </w:rPr>
              <w:t>ASHEMI</w:t>
            </w:r>
            <w:r w:rsidRPr="00F52EEF">
              <w:rPr>
                <w:rFonts w:asciiTheme="minorHAnsi" w:hAnsiTheme="minorHAnsi" w:cstheme="minorHAnsi"/>
              </w:rPr>
              <w:t xml:space="preserve">, Luise. </w:t>
            </w:r>
            <w:r w:rsidRPr="00F52EEF">
              <w:rPr>
                <w:rFonts w:asciiTheme="minorHAnsi" w:hAnsiTheme="minorHAnsi" w:cstheme="minorHAnsi"/>
                <w:i/>
              </w:rPr>
              <w:t>English Grammar in Use: Supplementary Exercises, With Answers</w:t>
            </w:r>
            <w:r w:rsidRPr="00F52EEF">
              <w:rPr>
                <w:rFonts w:asciiTheme="minorHAnsi" w:hAnsiTheme="minorHAnsi" w:cstheme="minorHAnsi"/>
              </w:rPr>
              <w:t xml:space="preserve">. CUP, 2012. ISBN 9781107616417. </w:t>
            </w:r>
          </w:p>
          <w:p w14:paraId="04127F99" w14:textId="34FB2080" w:rsidR="00336374" w:rsidRPr="00F52EEF" w:rsidRDefault="00336374" w:rsidP="00935F76">
            <w:pPr>
              <w:tabs>
                <w:tab w:val="left" w:pos="567"/>
              </w:tabs>
              <w:rPr>
                <w:rFonts w:asciiTheme="minorHAnsi" w:hAnsiTheme="minorHAnsi" w:cstheme="minorHAnsi"/>
              </w:rPr>
            </w:pPr>
            <w:r w:rsidRPr="00F52EEF">
              <w:rPr>
                <w:rFonts w:asciiTheme="minorHAnsi" w:hAnsiTheme="minorHAnsi" w:cstheme="minorHAnsi"/>
              </w:rPr>
              <w:t>S</w:t>
            </w:r>
            <w:r w:rsidR="00403E55">
              <w:rPr>
                <w:rFonts w:asciiTheme="minorHAnsi" w:hAnsiTheme="minorHAnsi" w:cstheme="minorHAnsi"/>
              </w:rPr>
              <w:t>WAN</w:t>
            </w:r>
            <w:r w:rsidRPr="00F52EEF">
              <w:rPr>
                <w:rFonts w:asciiTheme="minorHAnsi" w:hAnsiTheme="minorHAnsi" w:cstheme="minorHAnsi"/>
              </w:rPr>
              <w:t xml:space="preserve">, Michael and Catherine Walter. </w:t>
            </w:r>
            <w:r w:rsidRPr="00F52EEF">
              <w:rPr>
                <w:rFonts w:asciiTheme="minorHAnsi" w:hAnsiTheme="minorHAnsi" w:cstheme="minorHAnsi"/>
                <w:i/>
              </w:rPr>
              <w:t>Oxford English Grammar Course: Intermediate</w:t>
            </w:r>
            <w:r w:rsidRPr="00F52EEF">
              <w:rPr>
                <w:rFonts w:asciiTheme="minorHAnsi" w:hAnsiTheme="minorHAnsi" w:cstheme="minorHAnsi"/>
              </w:rPr>
              <w:t>. Oxford, 2011. ISBN 978 0 19 442082 2.</w:t>
            </w:r>
          </w:p>
        </w:tc>
      </w:tr>
      <w:tr w:rsidR="00336374" w:rsidRPr="00F52EEF" w14:paraId="16698C24" w14:textId="77777777" w:rsidTr="00403E55">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5D2959DE" w14:textId="77777777" w:rsidR="00336374" w:rsidRPr="00F52EEF" w:rsidRDefault="00336374"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336374" w:rsidRPr="00F52EEF" w14:paraId="44B7AB26" w14:textId="77777777" w:rsidTr="00403E55">
        <w:tc>
          <w:tcPr>
            <w:tcW w:w="5605" w:type="dxa"/>
            <w:gridSpan w:val="3"/>
            <w:tcBorders>
              <w:top w:val="single" w:sz="2" w:space="0" w:color="auto"/>
            </w:tcBorders>
            <w:shd w:val="clear" w:color="auto" w:fill="F7CAAC"/>
          </w:tcPr>
          <w:p w14:paraId="6A320988" w14:textId="77777777" w:rsidR="00336374" w:rsidRPr="00F52EEF" w:rsidRDefault="00336374"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1CA4990D" w14:textId="56A9690E" w:rsidR="00336374" w:rsidRPr="00F52EEF" w:rsidRDefault="00516BA0"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tcBorders>
            <w:shd w:val="clear" w:color="auto" w:fill="F7CAAC"/>
          </w:tcPr>
          <w:p w14:paraId="719037C0"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336374" w:rsidRPr="00F52EEF" w14:paraId="5390D245" w14:textId="77777777" w:rsidTr="00403E55">
        <w:tc>
          <w:tcPr>
            <w:tcW w:w="10673" w:type="dxa"/>
            <w:gridSpan w:val="8"/>
            <w:shd w:val="clear" w:color="auto" w:fill="F7CAAC"/>
          </w:tcPr>
          <w:p w14:paraId="552DA7F2" w14:textId="77777777" w:rsidR="00336374" w:rsidRPr="00F52EEF" w:rsidRDefault="00336374"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336374" w:rsidRPr="00F52EEF" w14:paraId="18A63187" w14:textId="77777777" w:rsidTr="00403E55">
        <w:trPr>
          <w:trHeight w:val="2462"/>
        </w:trPr>
        <w:tc>
          <w:tcPr>
            <w:tcW w:w="10673" w:type="dxa"/>
            <w:gridSpan w:val="8"/>
          </w:tcPr>
          <w:p w14:paraId="75DF755C" w14:textId="79D5EE35" w:rsidR="00336374"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bookmarkEnd w:id="4875"/>
    </w:tbl>
    <w:p w14:paraId="1634A93B" w14:textId="77777777" w:rsidR="00403E55" w:rsidRDefault="00403E55" w:rsidP="00935F76">
      <w:pPr>
        <w:tabs>
          <w:tab w:val="left" w:pos="567"/>
        </w:tabs>
      </w:pPr>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53"/>
        <w:gridCol w:w="218"/>
        <w:gridCol w:w="1134"/>
        <w:gridCol w:w="889"/>
        <w:gridCol w:w="816"/>
        <w:gridCol w:w="2156"/>
        <w:gridCol w:w="539"/>
        <w:gridCol w:w="668"/>
      </w:tblGrid>
      <w:tr w:rsidR="005D26EA" w:rsidRPr="00F52EEF" w14:paraId="49A76854" w14:textId="77777777" w:rsidTr="00403E55">
        <w:tc>
          <w:tcPr>
            <w:tcW w:w="1067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F4D75A8" w14:textId="211AA4E5"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6B573206" w14:textId="77777777" w:rsidTr="00403E55">
        <w:tc>
          <w:tcPr>
            <w:tcW w:w="4253" w:type="dxa"/>
            <w:tcBorders>
              <w:top w:val="double" w:sz="4" w:space="0" w:color="auto"/>
              <w:left w:val="single" w:sz="4" w:space="0" w:color="auto"/>
              <w:bottom w:val="single" w:sz="4" w:space="0" w:color="auto"/>
              <w:right w:val="single" w:sz="4" w:space="0" w:color="auto"/>
            </w:tcBorders>
            <w:shd w:val="clear" w:color="auto" w:fill="F7CAAC"/>
            <w:hideMark/>
          </w:tcPr>
          <w:p w14:paraId="365A352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420" w:type="dxa"/>
            <w:gridSpan w:val="7"/>
            <w:tcBorders>
              <w:top w:val="double" w:sz="4" w:space="0" w:color="auto"/>
              <w:left w:val="single" w:sz="4" w:space="0" w:color="auto"/>
              <w:bottom w:val="single" w:sz="4" w:space="0" w:color="auto"/>
              <w:right w:val="single" w:sz="4" w:space="0" w:color="auto"/>
            </w:tcBorders>
            <w:hideMark/>
          </w:tcPr>
          <w:p w14:paraId="3DB5324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Seminář k bakalářské práci 1</w:t>
            </w:r>
          </w:p>
        </w:tc>
      </w:tr>
      <w:tr w:rsidR="005D26EA" w:rsidRPr="00F52EEF" w14:paraId="4EE52661" w14:textId="77777777" w:rsidTr="00403E55">
        <w:tc>
          <w:tcPr>
            <w:tcW w:w="4253" w:type="dxa"/>
            <w:tcBorders>
              <w:top w:val="single" w:sz="4" w:space="0" w:color="auto"/>
              <w:left w:val="single" w:sz="4" w:space="0" w:color="auto"/>
              <w:bottom w:val="single" w:sz="4" w:space="0" w:color="auto"/>
              <w:right w:val="single" w:sz="4" w:space="0" w:color="auto"/>
            </w:tcBorders>
            <w:shd w:val="clear" w:color="auto" w:fill="F7CAAC"/>
            <w:hideMark/>
          </w:tcPr>
          <w:p w14:paraId="0B26F4A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057" w:type="dxa"/>
            <w:gridSpan w:val="4"/>
            <w:tcBorders>
              <w:top w:val="single" w:sz="4" w:space="0" w:color="auto"/>
              <w:left w:val="single" w:sz="4" w:space="0" w:color="auto"/>
              <w:bottom w:val="single" w:sz="4" w:space="0" w:color="auto"/>
              <w:right w:val="single" w:sz="4" w:space="0" w:color="auto"/>
            </w:tcBorders>
            <w:hideMark/>
          </w:tcPr>
          <w:p w14:paraId="7084C132" w14:textId="43D50B2B" w:rsidR="005D26EA" w:rsidRPr="00F52EEF" w:rsidRDefault="002C1F99"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F4982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557D9C6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3/ZS</w:t>
            </w:r>
          </w:p>
        </w:tc>
      </w:tr>
      <w:tr w:rsidR="005D26EA" w:rsidRPr="00F52EEF" w14:paraId="73B8F955" w14:textId="77777777" w:rsidTr="00403E55">
        <w:tc>
          <w:tcPr>
            <w:tcW w:w="4253" w:type="dxa"/>
            <w:tcBorders>
              <w:top w:val="single" w:sz="4" w:space="0" w:color="auto"/>
              <w:left w:val="single" w:sz="4" w:space="0" w:color="auto"/>
              <w:bottom w:val="single" w:sz="4" w:space="0" w:color="auto"/>
              <w:right w:val="single" w:sz="4" w:space="0" w:color="auto"/>
            </w:tcBorders>
            <w:shd w:val="clear" w:color="auto" w:fill="F7CAAC"/>
            <w:hideMark/>
          </w:tcPr>
          <w:p w14:paraId="47FE3BB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352" w:type="dxa"/>
            <w:gridSpan w:val="2"/>
            <w:tcBorders>
              <w:top w:val="single" w:sz="4" w:space="0" w:color="auto"/>
              <w:left w:val="single" w:sz="4" w:space="0" w:color="auto"/>
              <w:bottom w:val="single" w:sz="4" w:space="0" w:color="auto"/>
              <w:right w:val="single" w:sz="4" w:space="0" w:color="auto"/>
            </w:tcBorders>
            <w:hideMark/>
          </w:tcPr>
          <w:p w14:paraId="7F45CB92" w14:textId="1099746B" w:rsidR="005D26EA" w:rsidRPr="00F52EEF" w:rsidRDefault="009125CE" w:rsidP="00935F76">
            <w:pPr>
              <w:tabs>
                <w:tab w:val="left" w:pos="567"/>
              </w:tabs>
              <w:jc w:val="both"/>
              <w:rPr>
                <w:rFonts w:asciiTheme="minorHAnsi" w:hAnsiTheme="minorHAnsi" w:cstheme="minorHAnsi"/>
              </w:rPr>
            </w:pPr>
            <w:r w:rsidRPr="00F52EEF">
              <w:rPr>
                <w:rFonts w:asciiTheme="minorHAnsi" w:eastAsia="Calibri" w:hAnsiTheme="minorHAnsi" w:cstheme="minorHAnsi"/>
              </w:rPr>
              <w:t>4</w:t>
            </w:r>
            <w:r w:rsidR="005D26EA" w:rsidRPr="00F52EEF">
              <w:rPr>
                <w:rFonts w:asciiTheme="minorHAnsi" w:eastAsia="Calibri" w:hAnsiTheme="minorHAnsi" w:cstheme="minorHAnsi"/>
              </w:rPr>
              <w:t>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39F960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C4C4DDD" w14:textId="548B093D" w:rsidR="005D26EA" w:rsidRPr="00F52EEF" w:rsidRDefault="00516BA0" w:rsidP="00935F76">
            <w:pPr>
              <w:tabs>
                <w:tab w:val="left" w:pos="567"/>
              </w:tabs>
              <w:jc w:val="both"/>
              <w:rPr>
                <w:rFonts w:asciiTheme="minorHAnsi" w:hAnsiTheme="minorHAnsi" w:cstheme="minorHAnsi"/>
              </w:rPr>
            </w:pPr>
            <w:r w:rsidRPr="00F52EEF">
              <w:rPr>
                <w:rFonts w:asciiTheme="minorHAnsi" w:hAnsiTheme="minorHAnsi" w:cstheme="minorHAnsi"/>
              </w:rPr>
              <w:t>4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653C24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36519B20" w14:textId="185E9ED3" w:rsidR="005D26EA"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003F36FB" w14:textId="77777777" w:rsidTr="00403E55">
        <w:tc>
          <w:tcPr>
            <w:tcW w:w="4253" w:type="dxa"/>
            <w:tcBorders>
              <w:top w:val="single" w:sz="4" w:space="0" w:color="auto"/>
              <w:left w:val="single" w:sz="4" w:space="0" w:color="auto"/>
              <w:bottom w:val="single" w:sz="4" w:space="0" w:color="auto"/>
              <w:right w:val="single" w:sz="4" w:space="0" w:color="auto"/>
            </w:tcBorders>
            <w:shd w:val="clear" w:color="auto" w:fill="F7CAAC"/>
            <w:hideMark/>
          </w:tcPr>
          <w:p w14:paraId="1A422280"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420" w:type="dxa"/>
            <w:gridSpan w:val="7"/>
            <w:tcBorders>
              <w:top w:val="single" w:sz="4" w:space="0" w:color="auto"/>
              <w:left w:val="single" w:sz="4" w:space="0" w:color="auto"/>
              <w:bottom w:val="single" w:sz="4" w:space="0" w:color="auto"/>
              <w:right w:val="single" w:sz="4" w:space="0" w:color="auto"/>
            </w:tcBorders>
            <w:hideMark/>
          </w:tcPr>
          <w:p w14:paraId="76323C46" w14:textId="225B4FE5" w:rsidR="005D26EA" w:rsidRPr="00F52EEF" w:rsidRDefault="00C16557"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rerekvizity: Ročníková práce 1 a 2</w:t>
            </w:r>
          </w:p>
        </w:tc>
      </w:tr>
      <w:tr w:rsidR="005D26EA" w:rsidRPr="00F52EEF" w14:paraId="7B2A8391" w14:textId="77777777" w:rsidTr="00403E55">
        <w:tc>
          <w:tcPr>
            <w:tcW w:w="4253" w:type="dxa"/>
            <w:tcBorders>
              <w:top w:val="single" w:sz="4" w:space="0" w:color="auto"/>
              <w:left w:val="single" w:sz="4" w:space="0" w:color="auto"/>
              <w:bottom w:val="single" w:sz="4" w:space="0" w:color="auto"/>
              <w:right w:val="single" w:sz="4" w:space="0" w:color="auto"/>
            </w:tcBorders>
            <w:shd w:val="clear" w:color="auto" w:fill="F7CAAC"/>
            <w:hideMark/>
          </w:tcPr>
          <w:p w14:paraId="142CDDE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057" w:type="dxa"/>
            <w:gridSpan w:val="4"/>
            <w:tcBorders>
              <w:top w:val="single" w:sz="4" w:space="0" w:color="auto"/>
              <w:left w:val="single" w:sz="4" w:space="0" w:color="auto"/>
              <w:bottom w:val="single" w:sz="4" w:space="0" w:color="auto"/>
              <w:right w:val="single" w:sz="4" w:space="0" w:color="auto"/>
            </w:tcBorders>
            <w:hideMark/>
          </w:tcPr>
          <w:p w14:paraId="1848B80A" w14:textId="3A789506" w:rsidR="005D26EA" w:rsidRPr="00F52EEF" w:rsidRDefault="0091524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8C91B6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62DEEB0" w14:textId="12826DC5" w:rsidR="005D26EA" w:rsidRPr="00F52EEF" w:rsidRDefault="0091524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327A4ADB" w14:textId="77777777" w:rsidTr="00403E55">
        <w:tc>
          <w:tcPr>
            <w:tcW w:w="4253" w:type="dxa"/>
            <w:tcBorders>
              <w:top w:val="single" w:sz="4" w:space="0" w:color="auto"/>
              <w:left w:val="single" w:sz="4" w:space="0" w:color="auto"/>
              <w:bottom w:val="single" w:sz="4" w:space="0" w:color="auto"/>
              <w:right w:val="single" w:sz="4" w:space="0" w:color="auto"/>
            </w:tcBorders>
            <w:shd w:val="clear" w:color="auto" w:fill="F7CAAC"/>
            <w:hideMark/>
          </w:tcPr>
          <w:p w14:paraId="2906434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420" w:type="dxa"/>
            <w:gridSpan w:val="7"/>
            <w:tcBorders>
              <w:top w:val="single" w:sz="4" w:space="0" w:color="auto"/>
              <w:left w:val="single" w:sz="4" w:space="0" w:color="auto"/>
              <w:bottom w:val="nil"/>
              <w:right w:val="single" w:sz="4" w:space="0" w:color="auto"/>
            </w:tcBorders>
            <w:hideMark/>
          </w:tcPr>
          <w:p w14:paraId="704F6FA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Docházka do výuky, povinné konzultace s vedoucím bakalářské práce.</w:t>
            </w:r>
          </w:p>
        </w:tc>
      </w:tr>
      <w:tr w:rsidR="005D26EA" w:rsidRPr="00F52EEF" w14:paraId="6190612D" w14:textId="77777777" w:rsidTr="00403E55">
        <w:trPr>
          <w:trHeight w:val="242"/>
        </w:trPr>
        <w:tc>
          <w:tcPr>
            <w:tcW w:w="10673" w:type="dxa"/>
            <w:gridSpan w:val="8"/>
            <w:tcBorders>
              <w:top w:val="nil"/>
              <w:left w:val="single" w:sz="4" w:space="0" w:color="auto"/>
              <w:bottom w:val="single" w:sz="4" w:space="0" w:color="auto"/>
              <w:right w:val="single" w:sz="4" w:space="0" w:color="auto"/>
            </w:tcBorders>
          </w:tcPr>
          <w:p w14:paraId="1896859C"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48A4A9A" w14:textId="77777777" w:rsidTr="00403E55">
        <w:trPr>
          <w:trHeight w:val="197"/>
        </w:trPr>
        <w:tc>
          <w:tcPr>
            <w:tcW w:w="4253" w:type="dxa"/>
            <w:tcBorders>
              <w:top w:val="nil"/>
              <w:left w:val="single" w:sz="4" w:space="0" w:color="auto"/>
              <w:bottom w:val="single" w:sz="4" w:space="0" w:color="auto"/>
              <w:right w:val="single" w:sz="4" w:space="0" w:color="auto"/>
            </w:tcBorders>
            <w:shd w:val="clear" w:color="auto" w:fill="F7CAAC"/>
            <w:hideMark/>
          </w:tcPr>
          <w:p w14:paraId="7AECDB5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420" w:type="dxa"/>
            <w:gridSpan w:val="7"/>
            <w:tcBorders>
              <w:top w:val="nil"/>
              <w:left w:val="single" w:sz="4" w:space="0" w:color="auto"/>
              <w:bottom w:val="single" w:sz="4" w:space="0" w:color="auto"/>
              <w:right w:val="single" w:sz="4" w:space="0" w:color="auto"/>
            </w:tcBorders>
            <w:hideMark/>
          </w:tcPr>
          <w:p w14:paraId="6BA71981" w14:textId="7F3FBFE5" w:rsidR="005D26EA" w:rsidRPr="00F52EEF" w:rsidRDefault="0000527E" w:rsidP="00935F76">
            <w:pPr>
              <w:tabs>
                <w:tab w:val="left" w:pos="567"/>
              </w:tabs>
              <w:jc w:val="both"/>
              <w:rPr>
                <w:rFonts w:asciiTheme="minorHAnsi" w:hAnsiTheme="minorHAnsi" w:cstheme="minorHAnsi"/>
              </w:rPr>
            </w:pPr>
            <w:ins w:id="4877" w:author="Josef Kocourek" w:date="2020-02-10T15:01:00Z">
              <w:r w:rsidRPr="00F52EEF">
                <w:rPr>
                  <w:rFonts w:asciiTheme="minorHAnsi" w:hAnsiTheme="minorHAnsi" w:cstheme="minorHAnsi"/>
                  <w:b/>
                </w:rPr>
                <w:t>doc. PhDr. Blandína Šramová, Ph.D.</w:t>
              </w:r>
            </w:ins>
            <w:del w:id="4878" w:author="Josef Kocourek" w:date="2020-02-10T15:01:00Z">
              <w:r w:rsidR="005D26EA" w:rsidRPr="00F52EEF" w:rsidDel="0000527E">
                <w:rPr>
                  <w:rFonts w:asciiTheme="minorHAnsi" w:hAnsiTheme="minorHAnsi" w:cstheme="minorHAnsi"/>
                </w:rPr>
                <w:delText>Mgr. Eliška Káčerková, Ph.D.</w:delText>
              </w:r>
            </w:del>
          </w:p>
        </w:tc>
      </w:tr>
      <w:tr w:rsidR="005D26EA" w:rsidRPr="00F52EEF" w14:paraId="4CD46AA9" w14:textId="77777777" w:rsidTr="00403E55">
        <w:trPr>
          <w:trHeight w:val="243"/>
        </w:trPr>
        <w:tc>
          <w:tcPr>
            <w:tcW w:w="4253" w:type="dxa"/>
            <w:tcBorders>
              <w:top w:val="nil"/>
              <w:left w:val="single" w:sz="4" w:space="0" w:color="auto"/>
              <w:bottom w:val="single" w:sz="4" w:space="0" w:color="auto"/>
              <w:right w:val="single" w:sz="4" w:space="0" w:color="auto"/>
            </w:tcBorders>
            <w:shd w:val="clear" w:color="auto" w:fill="F7CAAC"/>
            <w:hideMark/>
          </w:tcPr>
          <w:p w14:paraId="485C963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420" w:type="dxa"/>
            <w:gridSpan w:val="7"/>
            <w:tcBorders>
              <w:top w:val="nil"/>
              <w:left w:val="single" w:sz="4" w:space="0" w:color="auto"/>
              <w:bottom w:val="single" w:sz="4" w:space="0" w:color="auto"/>
              <w:right w:val="single" w:sz="4" w:space="0" w:color="auto"/>
            </w:tcBorders>
            <w:hideMark/>
          </w:tcPr>
          <w:p w14:paraId="22FC8704" w14:textId="1FDAF312" w:rsidR="005D26EA" w:rsidRPr="00F52EEF" w:rsidRDefault="009737DF"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14B535F1" w14:textId="77777777" w:rsidTr="00403E55">
        <w:tc>
          <w:tcPr>
            <w:tcW w:w="4253" w:type="dxa"/>
            <w:tcBorders>
              <w:top w:val="single" w:sz="4" w:space="0" w:color="auto"/>
              <w:left w:val="single" w:sz="4" w:space="0" w:color="auto"/>
              <w:bottom w:val="single" w:sz="4" w:space="0" w:color="auto"/>
              <w:right w:val="single" w:sz="4" w:space="0" w:color="auto"/>
            </w:tcBorders>
            <w:shd w:val="clear" w:color="auto" w:fill="F7CAAC"/>
            <w:hideMark/>
          </w:tcPr>
          <w:p w14:paraId="0C0CB6C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420" w:type="dxa"/>
            <w:gridSpan w:val="7"/>
            <w:tcBorders>
              <w:top w:val="single" w:sz="4" w:space="0" w:color="auto"/>
              <w:left w:val="single" w:sz="4" w:space="0" w:color="auto"/>
              <w:bottom w:val="nil"/>
              <w:right w:val="single" w:sz="4" w:space="0" w:color="auto"/>
            </w:tcBorders>
            <w:hideMark/>
          </w:tcPr>
          <w:p w14:paraId="5ECDB56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 vedoucí bakalářských prací</w:t>
            </w:r>
          </w:p>
        </w:tc>
      </w:tr>
      <w:tr w:rsidR="005D26EA" w:rsidRPr="00F52EEF" w14:paraId="54257AF3" w14:textId="77777777" w:rsidTr="00403E55">
        <w:trPr>
          <w:trHeight w:val="242"/>
        </w:trPr>
        <w:tc>
          <w:tcPr>
            <w:tcW w:w="10673" w:type="dxa"/>
            <w:gridSpan w:val="8"/>
            <w:tcBorders>
              <w:top w:val="nil"/>
              <w:left w:val="single" w:sz="4" w:space="0" w:color="auto"/>
              <w:bottom w:val="single" w:sz="4" w:space="0" w:color="auto"/>
              <w:right w:val="single" w:sz="4" w:space="0" w:color="auto"/>
            </w:tcBorders>
          </w:tcPr>
          <w:p w14:paraId="06E32C4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83D4A90" w14:textId="77777777" w:rsidTr="00403E55">
        <w:tc>
          <w:tcPr>
            <w:tcW w:w="4253" w:type="dxa"/>
            <w:tcBorders>
              <w:top w:val="single" w:sz="4" w:space="0" w:color="auto"/>
              <w:left w:val="single" w:sz="4" w:space="0" w:color="auto"/>
              <w:bottom w:val="single" w:sz="4" w:space="0" w:color="auto"/>
              <w:right w:val="single" w:sz="4" w:space="0" w:color="auto"/>
            </w:tcBorders>
            <w:shd w:val="clear" w:color="auto" w:fill="F7CAAC"/>
            <w:hideMark/>
          </w:tcPr>
          <w:p w14:paraId="3CEAA51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420" w:type="dxa"/>
            <w:gridSpan w:val="7"/>
            <w:tcBorders>
              <w:top w:val="single" w:sz="4" w:space="0" w:color="auto"/>
              <w:left w:val="single" w:sz="4" w:space="0" w:color="auto"/>
              <w:bottom w:val="nil"/>
              <w:right w:val="single" w:sz="4" w:space="0" w:color="auto"/>
            </w:tcBorders>
          </w:tcPr>
          <w:p w14:paraId="10CCB4B5"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C185320" w14:textId="77777777" w:rsidTr="00403E55">
        <w:trPr>
          <w:trHeight w:val="3227"/>
        </w:trPr>
        <w:tc>
          <w:tcPr>
            <w:tcW w:w="10673" w:type="dxa"/>
            <w:gridSpan w:val="8"/>
            <w:tcBorders>
              <w:top w:val="nil"/>
              <w:left w:val="single" w:sz="4" w:space="0" w:color="auto"/>
              <w:bottom w:val="single" w:sz="12" w:space="0" w:color="auto"/>
              <w:right w:val="single" w:sz="4" w:space="0" w:color="auto"/>
            </w:tcBorders>
          </w:tcPr>
          <w:p w14:paraId="45914D9B" w14:textId="77777777" w:rsidR="005D26EA" w:rsidRPr="00F52EEF" w:rsidRDefault="005D26EA" w:rsidP="00935F76">
            <w:pPr>
              <w:tabs>
                <w:tab w:val="left" w:pos="567"/>
              </w:tabs>
              <w:jc w:val="both"/>
              <w:rPr>
                <w:del w:id="4879" w:author="Martin Kazík" w:date="2020-01-23T11:23:00Z"/>
                <w:rFonts w:asciiTheme="minorHAnsi" w:hAnsiTheme="minorHAnsi" w:cstheme="minorHAnsi"/>
              </w:rPr>
            </w:pPr>
            <w:del w:id="4880" w:author="Martin Kazík" w:date="2020-01-23T11:23:00Z">
              <w:r w:rsidRPr="00F52EEF">
                <w:rPr>
                  <w:rFonts w:asciiTheme="minorHAnsi" w:hAnsiTheme="minorHAnsi" w:cstheme="minorHAnsi"/>
                </w:rPr>
                <w:delText xml:space="preserve">Cílem semináře k bakalářské práci je osvojení metodických zásad pro psaní bakalářské práce včetně požadavků na odbornou náročnost výstupů. Součástí je také instruktáž o Směrnici rektora UTB o jednotné formální úpravě kvalifikačních prací a správném způsobu odkazování na informační zdroje. Cílem je vytvořit zásady pro zpracování bakalářské práce na základě konzultací s jejím vedoucím. </w:delText>
              </w:r>
            </w:del>
          </w:p>
          <w:p w14:paraId="725B17C9" w14:textId="77777777" w:rsidR="005D26EA" w:rsidRPr="00F52EEF" w:rsidRDefault="005D26EA" w:rsidP="00935F76">
            <w:pPr>
              <w:tabs>
                <w:tab w:val="left" w:pos="567"/>
              </w:tabs>
              <w:jc w:val="both"/>
              <w:rPr>
                <w:del w:id="4881" w:author="Martin Kazík" w:date="2020-01-23T11:23:00Z"/>
                <w:rFonts w:asciiTheme="minorHAnsi" w:hAnsiTheme="minorHAnsi" w:cstheme="minorHAnsi"/>
              </w:rPr>
            </w:pPr>
          </w:p>
          <w:p w14:paraId="3F0F3C12" w14:textId="77777777" w:rsidR="005D26EA" w:rsidRPr="00403E55" w:rsidRDefault="005D26EA" w:rsidP="00935F76">
            <w:pPr>
              <w:tabs>
                <w:tab w:val="left" w:pos="567"/>
              </w:tabs>
              <w:jc w:val="both"/>
              <w:rPr>
                <w:rFonts w:asciiTheme="minorHAnsi" w:hAnsiTheme="minorHAnsi" w:cstheme="minorHAnsi"/>
                <w:b/>
              </w:rPr>
            </w:pPr>
            <w:r w:rsidRPr="00403E55">
              <w:rPr>
                <w:rFonts w:asciiTheme="minorHAnsi" w:hAnsiTheme="minorHAnsi" w:cstheme="minorHAnsi"/>
                <w:b/>
              </w:rPr>
              <w:t>Probíraná témata:</w:t>
            </w:r>
          </w:p>
          <w:p w14:paraId="46804712" w14:textId="7E90D946" w:rsidR="005D26EA" w:rsidRPr="00F52EEF" w:rsidRDefault="00403E55" w:rsidP="00935F76">
            <w:pPr>
              <w:tabs>
                <w:tab w:val="left" w:pos="567"/>
              </w:tabs>
              <w:jc w:val="both"/>
              <w:rPr>
                <w:rFonts w:asciiTheme="minorHAnsi" w:hAnsiTheme="minorHAnsi" w:cstheme="minorHAnsi"/>
              </w:rPr>
            </w:pPr>
            <w:r>
              <w:rPr>
                <w:rFonts w:asciiTheme="minorHAnsi" w:hAnsiTheme="minorHAnsi" w:cstheme="minorHAnsi"/>
              </w:rPr>
              <w:t>- s</w:t>
            </w:r>
            <w:r w:rsidR="005D26EA" w:rsidRPr="00F52EEF">
              <w:rPr>
                <w:rFonts w:asciiTheme="minorHAnsi" w:hAnsiTheme="minorHAnsi" w:cstheme="minorHAnsi"/>
              </w:rPr>
              <w:t>truktura bakalářské práce</w:t>
            </w:r>
            <w:r>
              <w:rPr>
                <w:rFonts w:asciiTheme="minorHAnsi" w:hAnsiTheme="minorHAnsi" w:cstheme="minorHAnsi"/>
              </w:rPr>
              <w:t>;</w:t>
            </w:r>
          </w:p>
          <w:p w14:paraId="423350C9" w14:textId="15EC3E08" w:rsidR="005D26EA" w:rsidRPr="00F52EEF" w:rsidRDefault="00403E55" w:rsidP="00935F76">
            <w:pPr>
              <w:tabs>
                <w:tab w:val="left" w:pos="567"/>
              </w:tabs>
              <w:jc w:val="both"/>
              <w:rPr>
                <w:rFonts w:asciiTheme="minorHAnsi" w:hAnsiTheme="minorHAnsi" w:cstheme="minorHAnsi"/>
              </w:rPr>
            </w:pPr>
            <w:r>
              <w:rPr>
                <w:rFonts w:asciiTheme="minorHAnsi" w:hAnsiTheme="minorHAnsi" w:cstheme="minorHAnsi"/>
              </w:rPr>
              <w:t>- v</w:t>
            </w:r>
            <w:r w:rsidR="005D26EA" w:rsidRPr="00F52EEF">
              <w:rPr>
                <w:rFonts w:asciiTheme="minorHAnsi" w:hAnsiTheme="minorHAnsi" w:cstheme="minorHAnsi"/>
              </w:rPr>
              <w:t>ýběr vhodného tématu</w:t>
            </w:r>
            <w:r>
              <w:rPr>
                <w:rFonts w:asciiTheme="minorHAnsi" w:hAnsiTheme="minorHAnsi" w:cstheme="minorHAnsi"/>
              </w:rPr>
              <w:t>;</w:t>
            </w:r>
          </w:p>
          <w:p w14:paraId="45AF014A" w14:textId="23146617" w:rsidR="005D26EA" w:rsidRPr="00F52EEF" w:rsidRDefault="00403E55" w:rsidP="00935F76">
            <w:pPr>
              <w:tabs>
                <w:tab w:val="left" w:pos="567"/>
              </w:tabs>
              <w:jc w:val="both"/>
              <w:rPr>
                <w:rFonts w:asciiTheme="minorHAnsi" w:hAnsiTheme="minorHAnsi" w:cstheme="minorHAnsi"/>
              </w:rPr>
            </w:pPr>
            <w:r>
              <w:rPr>
                <w:rFonts w:asciiTheme="minorHAnsi" w:hAnsiTheme="minorHAnsi" w:cstheme="minorHAnsi"/>
              </w:rPr>
              <w:t>- o</w:t>
            </w:r>
            <w:r w:rsidR="005D26EA" w:rsidRPr="00F52EEF">
              <w:rPr>
                <w:rFonts w:asciiTheme="minorHAnsi" w:hAnsiTheme="minorHAnsi" w:cstheme="minorHAnsi"/>
              </w:rPr>
              <w:t>bsah jednotlivých částí</w:t>
            </w:r>
            <w:r>
              <w:rPr>
                <w:rFonts w:asciiTheme="minorHAnsi" w:hAnsiTheme="minorHAnsi" w:cstheme="minorHAnsi"/>
              </w:rPr>
              <w:t>;</w:t>
            </w:r>
          </w:p>
          <w:p w14:paraId="65D15EA7" w14:textId="609D4823" w:rsidR="005D26EA" w:rsidRPr="00F52EEF" w:rsidRDefault="00403E55" w:rsidP="00935F76">
            <w:pPr>
              <w:tabs>
                <w:tab w:val="left" w:pos="567"/>
              </w:tabs>
              <w:jc w:val="both"/>
              <w:rPr>
                <w:rFonts w:asciiTheme="minorHAnsi" w:hAnsiTheme="minorHAnsi" w:cstheme="minorHAnsi"/>
              </w:rPr>
            </w:pPr>
            <w:r>
              <w:rPr>
                <w:rFonts w:asciiTheme="minorHAnsi" w:hAnsiTheme="minorHAnsi" w:cstheme="minorHAnsi"/>
              </w:rPr>
              <w:t>- f</w:t>
            </w:r>
            <w:r w:rsidR="005D26EA" w:rsidRPr="00F52EEF">
              <w:rPr>
                <w:rFonts w:asciiTheme="minorHAnsi" w:hAnsiTheme="minorHAnsi" w:cstheme="minorHAnsi"/>
              </w:rPr>
              <w:t>ormální a grafická úprava</w:t>
            </w:r>
            <w:r>
              <w:rPr>
                <w:rFonts w:asciiTheme="minorHAnsi" w:hAnsiTheme="minorHAnsi" w:cstheme="minorHAnsi"/>
              </w:rPr>
              <w:t>;</w:t>
            </w:r>
          </w:p>
          <w:p w14:paraId="2C2926A7" w14:textId="0CE54102" w:rsidR="005D26EA" w:rsidRPr="00F52EEF" w:rsidRDefault="00403E55" w:rsidP="00935F76">
            <w:pPr>
              <w:tabs>
                <w:tab w:val="left" w:pos="567"/>
              </w:tabs>
              <w:jc w:val="both"/>
              <w:rPr>
                <w:rFonts w:asciiTheme="minorHAnsi" w:hAnsiTheme="minorHAnsi" w:cstheme="minorHAnsi"/>
              </w:rPr>
            </w:pPr>
            <w:r>
              <w:rPr>
                <w:rFonts w:asciiTheme="minorHAnsi" w:hAnsiTheme="minorHAnsi" w:cstheme="minorHAnsi"/>
              </w:rPr>
              <w:t>- p</w:t>
            </w:r>
            <w:r w:rsidR="005D26EA" w:rsidRPr="00F52EEF">
              <w:rPr>
                <w:rFonts w:asciiTheme="minorHAnsi" w:hAnsiTheme="minorHAnsi" w:cstheme="minorHAnsi"/>
              </w:rPr>
              <w:t>ráce se zdroji a doporučená citační norma</w:t>
            </w:r>
            <w:r>
              <w:rPr>
                <w:rFonts w:asciiTheme="minorHAnsi" w:hAnsiTheme="minorHAnsi" w:cstheme="minorHAnsi"/>
              </w:rPr>
              <w:t>;</w:t>
            </w:r>
          </w:p>
          <w:p w14:paraId="41BCA36B" w14:textId="51FB987B" w:rsidR="005D26EA" w:rsidRPr="00F52EEF" w:rsidRDefault="00403E55" w:rsidP="00935F76">
            <w:pPr>
              <w:tabs>
                <w:tab w:val="left" w:pos="567"/>
              </w:tabs>
              <w:jc w:val="both"/>
              <w:rPr>
                <w:rFonts w:asciiTheme="minorHAnsi" w:hAnsiTheme="minorHAnsi" w:cstheme="minorHAnsi"/>
              </w:rPr>
            </w:pPr>
            <w:r>
              <w:rPr>
                <w:rFonts w:asciiTheme="minorHAnsi" w:hAnsiTheme="minorHAnsi" w:cstheme="minorHAnsi"/>
              </w:rPr>
              <w:t>- o</w:t>
            </w:r>
            <w:r w:rsidR="005D26EA" w:rsidRPr="00F52EEF">
              <w:rPr>
                <w:rFonts w:asciiTheme="minorHAnsi" w:hAnsiTheme="minorHAnsi" w:cstheme="minorHAnsi"/>
              </w:rPr>
              <w:t>devzdání bakalářské práce a její obhajoba před zkušební komisí</w:t>
            </w:r>
            <w:r>
              <w:rPr>
                <w:rFonts w:asciiTheme="minorHAnsi" w:hAnsiTheme="minorHAnsi" w:cstheme="minorHAnsi"/>
              </w:rPr>
              <w:t>;</w:t>
            </w:r>
          </w:p>
          <w:p w14:paraId="7CD61609" w14:textId="3C158DB6" w:rsidR="005D26EA" w:rsidRPr="00F52EEF" w:rsidRDefault="00403E55" w:rsidP="00935F76">
            <w:pPr>
              <w:tabs>
                <w:tab w:val="left" w:pos="567"/>
              </w:tabs>
              <w:jc w:val="both"/>
              <w:rPr>
                <w:rFonts w:asciiTheme="minorHAnsi" w:hAnsiTheme="minorHAnsi" w:cstheme="minorHAnsi"/>
              </w:rPr>
            </w:pPr>
            <w:r>
              <w:rPr>
                <w:rFonts w:asciiTheme="minorHAnsi" w:hAnsiTheme="minorHAnsi" w:cstheme="minorHAnsi"/>
              </w:rPr>
              <w:t>- z</w:t>
            </w:r>
            <w:r w:rsidR="005D26EA" w:rsidRPr="00F52EEF">
              <w:rPr>
                <w:rFonts w:asciiTheme="minorHAnsi" w:hAnsiTheme="minorHAnsi" w:cstheme="minorHAnsi"/>
              </w:rPr>
              <w:t>ákladní informace o plagiátorství</w:t>
            </w:r>
            <w:r>
              <w:rPr>
                <w:rFonts w:asciiTheme="minorHAnsi" w:hAnsiTheme="minorHAnsi" w:cstheme="minorHAnsi"/>
              </w:rPr>
              <w:t>.</w:t>
            </w:r>
          </w:p>
        </w:tc>
      </w:tr>
      <w:tr w:rsidR="005D26EA" w:rsidRPr="00F52EEF" w14:paraId="7AB4B717" w14:textId="77777777" w:rsidTr="00403E55">
        <w:trPr>
          <w:trHeight w:val="265"/>
        </w:trPr>
        <w:tc>
          <w:tcPr>
            <w:tcW w:w="4471" w:type="dxa"/>
            <w:gridSpan w:val="2"/>
            <w:tcBorders>
              <w:top w:val="nil"/>
              <w:left w:val="single" w:sz="4" w:space="0" w:color="auto"/>
              <w:bottom w:val="single" w:sz="4" w:space="0" w:color="auto"/>
              <w:right w:val="single" w:sz="4" w:space="0" w:color="auto"/>
            </w:tcBorders>
            <w:shd w:val="clear" w:color="auto" w:fill="F7CAAC"/>
            <w:hideMark/>
          </w:tcPr>
          <w:p w14:paraId="0C39D63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left w:val="single" w:sz="4" w:space="0" w:color="auto"/>
              <w:bottom w:val="nil"/>
              <w:right w:val="single" w:sz="4" w:space="0" w:color="auto"/>
            </w:tcBorders>
          </w:tcPr>
          <w:p w14:paraId="21DB721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A6686BB" w14:textId="77777777" w:rsidTr="00403E55">
        <w:trPr>
          <w:trHeight w:val="3532"/>
        </w:trPr>
        <w:tc>
          <w:tcPr>
            <w:tcW w:w="10673" w:type="dxa"/>
            <w:gridSpan w:val="8"/>
            <w:tcBorders>
              <w:top w:val="nil"/>
              <w:left w:val="single" w:sz="4" w:space="0" w:color="auto"/>
              <w:bottom w:val="single" w:sz="4" w:space="0" w:color="auto"/>
              <w:right w:val="single" w:sz="4" w:space="0" w:color="auto"/>
            </w:tcBorders>
          </w:tcPr>
          <w:p w14:paraId="01E0EC4A" w14:textId="77777777" w:rsidR="005D26EA" w:rsidRPr="00403E55" w:rsidRDefault="005D26EA" w:rsidP="00935F76">
            <w:pPr>
              <w:tabs>
                <w:tab w:val="left" w:pos="567"/>
              </w:tabs>
              <w:jc w:val="both"/>
              <w:rPr>
                <w:rFonts w:asciiTheme="minorHAnsi" w:hAnsiTheme="minorHAnsi" w:cstheme="minorHAnsi"/>
                <w:b/>
              </w:rPr>
            </w:pPr>
            <w:r w:rsidRPr="00403E55">
              <w:rPr>
                <w:rFonts w:asciiTheme="minorHAnsi" w:hAnsiTheme="minorHAnsi" w:cstheme="minorHAnsi"/>
                <w:b/>
              </w:rPr>
              <w:t>Povinná literatura:</w:t>
            </w:r>
          </w:p>
          <w:p w14:paraId="76F113FE" w14:textId="77777777" w:rsidR="004C5EE9" w:rsidRDefault="004C5EE9" w:rsidP="004C5EE9">
            <w:pPr>
              <w:tabs>
                <w:tab w:val="left" w:pos="567"/>
              </w:tabs>
              <w:rPr>
                <w:ins w:id="4882" w:author="FMK" w:date="2020-02-02T22:04:00Z"/>
                <w:rFonts w:asciiTheme="minorHAnsi" w:hAnsiTheme="minorHAnsi"/>
                <w:color w:val="FF0000"/>
              </w:rPr>
            </w:pPr>
            <w:ins w:id="4883" w:author="FMK" w:date="2020-02-02T22:04:00Z">
              <w:r w:rsidRPr="00F77671">
                <w:rPr>
                  <w:rFonts w:asciiTheme="minorHAnsi" w:hAnsiTheme="minorHAnsi"/>
                  <w:color w:val="FF0000"/>
                </w:rPr>
                <w:t xml:space="preserve">KAPOUNOVÁ, Jana a Pavel KAPOUN. </w:t>
              </w:r>
              <w:r>
                <w:rPr>
                  <w:rFonts w:asciiTheme="minorHAnsi" w:hAnsiTheme="minorHAnsi"/>
                  <w:color w:val="FF0000"/>
                </w:rPr>
                <w:t xml:space="preserve">2017. </w:t>
              </w:r>
              <w:r w:rsidRPr="00D835FA">
                <w:rPr>
                  <w:rFonts w:asciiTheme="minorHAnsi" w:hAnsiTheme="minorHAnsi"/>
                  <w:i/>
                  <w:color w:val="FF0000"/>
                </w:rPr>
                <w:t>Bakalářská a diplomová práce: od zadání po obhajobu.</w:t>
              </w:r>
              <w:r>
                <w:rPr>
                  <w:rFonts w:asciiTheme="minorHAnsi" w:hAnsiTheme="minorHAnsi"/>
                  <w:color w:val="FF0000"/>
                </w:rPr>
                <w:t xml:space="preserve"> Praha: Grada. </w:t>
              </w:r>
              <w:r w:rsidRPr="00F77671">
                <w:rPr>
                  <w:rFonts w:asciiTheme="minorHAnsi" w:hAnsiTheme="minorHAnsi"/>
                  <w:color w:val="FF0000"/>
                </w:rPr>
                <w:t xml:space="preserve"> ISBN 9788027100798.</w:t>
              </w:r>
            </w:ins>
          </w:p>
          <w:p w14:paraId="1998E7D2" w14:textId="77777777" w:rsidR="004C5EE9" w:rsidRPr="00F52EEF" w:rsidRDefault="004C5EE9" w:rsidP="004C5EE9">
            <w:pPr>
              <w:tabs>
                <w:tab w:val="left" w:pos="567"/>
              </w:tabs>
              <w:rPr>
                <w:ins w:id="4884" w:author="FMK" w:date="2020-02-02T22:04:00Z"/>
                <w:rFonts w:asciiTheme="minorHAnsi" w:hAnsiTheme="minorHAnsi" w:cstheme="minorHAnsi"/>
                <w:bCs/>
              </w:rPr>
            </w:pPr>
          </w:p>
          <w:p w14:paraId="1A02102C" w14:textId="77777777" w:rsidR="004C5EE9" w:rsidRPr="00F52EEF" w:rsidRDefault="004C5EE9" w:rsidP="004C5EE9">
            <w:pPr>
              <w:tabs>
                <w:tab w:val="left" w:pos="567"/>
              </w:tabs>
              <w:jc w:val="both"/>
              <w:rPr>
                <w:ins w:id="4885" w:author="FMK" w:date="2020-02-02T22:04:00Z"/>
                <w:rFonts w:asciiTheme="minorHAnsi" w:hAnsiTheme="minorHAnsi" w:cstheme="minorHAnsi"/>
              </w:rPr>
            </w:pPr>
            <w:ins w:id="4886" w:author="FMK" w:date="2020-02-02T22:04:00Z">
              <w:r w:rsidRPr="00F52EEF">
                <w:rPr>
                  <w:rFonts w:asciiTheme="minorHAnsi" w:hAnsiTheme="minorHAnsi" w:cstheme="minorHAnsi"/>
                </w:rPr>
                <w:t xml:space="preserve">UTB VE ZLÍNĚ. 2018. </w:t>
              </w:r>
              <w:r w:rsidRPr="00F52EEF">
                <w:rPr>
                  <w:rFonts w:asciiTheme="minorHAnsi" w:hAnsiTheme="minorHAnsi" w:cstheme="minorHAnsi"/>
                  <w:i/>
                </w:rPr>
                <w:t xml:space="preserve">Směrnice rektora č. 7/2018 – Jednotná formální úprava diplomových a bakalářských prací, jejich uložení a zpřístupnění </w:t>
              </w:r>
              <w:r w:rsidRPr="00F52EEF">
                <w:rPr>
                  <w:rFonts w:asciiTheme="minorHAnsi" w:hAnsiTheme="minorHAnsi" w:cstheme="minorHAnsi"/>
                </w:rPr>
                <w:t>[online]. ©2019 [cit. 2019-07-25]. Dostupné z: https://fmk.utb.cz/student/statni-zaverecne-zkousky/pokyny-pro-diplomanty/.</w:t>
              </w:r>
            </w:ins>
          </w:p>
          <w:p w14:paraId="5C333A41" w14:textId="77777777" w:rsidR="004C5EE9" w:rsidRPr="00F52EEF" w:rsidRDefault="004C5EE9" w:rsidP="004C5EE9">
            <w:pPr>
              <w:tabs>
                <w:tab w:val="left" w:pos="567"/>
              </w:tabs>
              <w:jc w:val="both"/>
              <w:rPr>
                <w:ins w:id="4887" w:author="FMK" w:date="2020-02-02T22:04:00Z"/>
                <w:rFonts w:asciiTheme="minorHAnsi" w:hAnsiTheme="minorHAnsi" w:cstheme="minorHAnsi"/>
                <w:bCs/>
              </w:rPr>
            </w:pPr>
          </w:p>
          <w:p w14:paraId="344EBA63" w14:textId="77777777" w:rsidR="004C5EE9" w:rsidRPr="00C65594" w:rsidRDefault="004C5EE9" w:rsidP="004C5EE9">
            <w:pPr>
              <w:tabs>
                <w:tab w:val="left" w:pos="567"/>
              </w:tabs>
              <w:jc w:val="both"/>
              <w:rPr>
                <w:ins w:id="4888" w:author="FMK" w:date="2020-02-02T22:04:00Z"/>
                <w:rFonts w:asciiTheme="minorHAnsi" w:hAnsiTheme="minorHAnsi" w:cstheme="minorHAnsi"/>
                <w:b/>
                <w:bCs/>
              </w:rPr>
            </w:pPr>
            <w:ins w:id="4889" w:author="FMK" w:date="2020-02-02T22:04:00Z">
              <w:r w:rsidRPr="00C65594">
                <w:rPr>
                  <w:rFonts w:asciiTheme="minorHAnsi" w:hAnsiTheme="minorHAnsi" w:cstheme="minorHAnsi"/>
                  <w:b/>
                  <w:bCs/>
                </w:rPr>
                <w:t>Doporučená literatura:</w:t>
              </w:r>
            </w:ins>
          </w:p>
          <w:p w14:paraId="4B513B96" w14:textId="77777777" w:rsidR="004C5EE9" w:rsidRPr="00F52EEF" w:rsidRDefault="004C5EE9" w:rsidP="004C5EE9">
            <w:pPr>
              <w:tabs>
                <w:tab w:val="left" w:pos="567"/>
              </w:tabs>
              <w:jc w:val="both"/>
              <w:rPr>
                <w:ins w:id="4890" w:author="FMK" w:date="2020-02-02T22:04:00Z"/>
                <w:rFonts w:asciiTheme="minorHAnsi" w:hAnsiTheme="minorHAnsi" w:cstheme="minorHAnsi"/>
                <w:bCs/>
              </w:rPr>
            </w:pPr>
            <w:ins w:id="4891" w:author="FMK" w:date="2020-02-02T22:04:00Z">
              <w:r w:rsidRPr="00F52EEF">
                <w:rPr>
                  <w:rFonts w:asciiTheme="minorHAnsi" w:hAnsiTheme="minorHAnsi" w:cstheme="minorHAnsi"/>
                  <w:bCs/>
                  <w:i/>
                  <w:iCs/>
                </w:rPr>
                <w:t>ČSN ISO 690; odborná literatura dle zadání práce</w:t>
              </w:r>
              <w:r w:rsidRPr="00F52EEF">
                <w:rPr>
                  <w:rFonts w:asciiTheme="minorHAnsi" w:hAnsiTheme="minorHAnsi" w:cstheme="minorHAnsi"/>
                  <w:bCs/>
                </w:rPr>
                <w:t>. </w:t>
              </w:r>
            </w:ins>
          </w:p>
          <w:p w14:paraId="0667B83F" w14:textId="5052CC75" w:rsidR="004C5EE9" w:rsidRDefault="004C5EE9" w:rsidP="004C5EE9">
            <w:pPr>
              <w:tabs>
                <w:tab w:val="left" w:pos="567"/>
              </w:tabs>
              <w:jc w:val="both"/>
              <w:rPr>
                <w:ins w:id="4892" w:author="FMK" w:date="2020-02-02T22:05:00Z"/>
                <w:rFonts w:asciiTheme="minorHAnsi" w:hAnsiTheme="minorHAnsi"/>
                <w:color w:val="FF0000"/>
              </w:rPr>
            </w:pPr>
            <w:ins w:id="4893" w:author="FMK" w:date="2020-02-02T22:04:00Z">
              <w:r w:rsidRPr="003367E0">
                <w:rPr>
                  <w:rFonts w:asciiTheme="minorHAnsi" w:hAnsiTheme="minorHAnsi"/>
                  <w:color w:val="FF0000"/>
                </w:rPr>
                <w:t>SOCHŮREK, Jan a Květuše SLUKOVÁ</w:t>
              </w:r>
              <w:r>
                <w:rPr>
                  <w:rFonts w:asciiTheme="minorHAnsi" w:hAnsiTheme="minorHAnsi"/>
                  <w:color w:val="FF0000"/>
                </w:rPr>
                <w:t>. 2013</w:t>
              </w:r>
              <w:r w:rsidRPr="003367E0">
                <w:rPr>
                  <w:rFonts w:asciiTheme="minorHAnsi" w:hAnsiTheme="minorHAnsi"/>
                  <w:color w:val="FF0000"/>
                </w:rPr>
                <w:t xml:space="preserve">. </w:t>
              </w:r>
              <w:r w:rsidRPr="00D835FA">
                <w:rPr>
                  <w:rFonts w:asciiTheme="minorHAnsi" w:hAnsiTheme="minorHAnsi"/>
                  <w:i/>
                  <w:color w:val="FF0000"/>
                </w:rPr>
                <w:t>Stručný úvod do základů metodologie.</w:t>
              </w:r>
              <w:r w:rsidRPr="003367E0">
                <w:rPr>
                  <w:rFonts w:asciiTheme="minorHAnsi" w:hAnsiTheme="minorHAnsi"/>
                  <w:color w:val="FF0000"/>
                </w:rPr>
                <w:t xml:space="preserve"> Liberec: Technická un</w:t>
              </w:r>
              <w:r>
                <w:rPr>
                  <w:rFonts w:asciiTheme="minorHAnsi" w:hAnsiTheme="minorHAnsi"/>
                  <w:color w:val="FF0000"/>
                </w:rPr>
                <w:t xml:space="preserve">iverzita v Liberci. </w:t>
              </w:r>
              <w:r w:rsidRPr="003367E0">
                <w:rPr>
                  <w:rFonts w:asciiTheme="minorHAnsi" w:hAnsiTheme="minorHAnsi"/>
                  <w:color w:val="FF0000"/>
                </w:rPr>
                <w:t>ISBN 9788073729431</w:t>
              </w:r>
            </w:ins>
          </w:p>
          <w:p w14:paraId="137A8DC8" w14:textId="6A96D8C8" w:rsidR="006976B2" w:rsidRDefault="006976B2" w:rsidP="004C5EE9">
            <w:pPr>
              <w:tabs>
                <w:tab w:val="left" w:pos="567"/>
              </w:tabs>
              <w:jc w:val="both"/>
              <w:rPr>
                <w:ins w:id="4894" w:author="FMK" w:date="2020-02-02T22:05:00Z"/>
                <w:rFonts w:asciiTheme="minorHAnsi" w:hAnsiTheme="minorHAnsi"/>
                <w:color w:val="FF0000"/>
              </w:rPr>
            </w:pPr>
          </w:p>
          <w:p w14:paraId="3807641F" w14:textId="77777777" w:rsidR="006976B2" w:rsidRDefault="006976B2" w:rsidP="004C5EE9">
            <w:pPr>
              <w:tabs>
                <w:tab w:val="left" w:pos="567"/>
              </w:tabs>
              <w:jc w:val="both"/>
              <w:rPr>
                <w:ins w:id="4895" w:author="FMK" w:date="2020-02-02T22:04:00Z"/>
                <w:rFonts w:asciiTheme="minorHAnsi" w:hAnsiTheme="minorHAnsi"/>
                <w:color w:val="FF0000"/>
              </w:rPr>
            </w:pPr>
          </w:p>
          <w:p w14:paraId="2CD57AF9" w14:textId="18A4D49B" w:rsidR="005D26EA" w:rsidRPr="0083565E" w:rsidDel="004C5EE9" w:rsidRDefault="005D26EA" w:rsidP="00935F76">
            <w:pPr>
              <w:tabs>
                <w:tab w:val="left" w:pos="567"/>
              </w:tabs>
              <w:jc w:val="both"/>
              <w:rPr>
                <w:del w:id="4896" w:author="FMK" w:date="2020-02-02T22:04:00Z"/>
                <w:rFonts w:asciiTheme="minorHAnsi" w:hAnsiTheme="minorHAnsi"/>
                <w:color w:val="FF0000"/>
                <w:rPrChange w:id="4897" w:author="Martin Kazík" w:date="2020-01-23T11:23:00Z">
                  <w:rPr>
                    <w:del w:id="4898" w:author="FMK" w:date="2020-02-02T22:04:00Z"/>
                    <w:rFonts w:asciiTheme="minorHAnsi" w:hAnsiTheme="minorHAnsi"/>
                  </w:rPr>
                </w:rPrChange>
              </w:rPr>
            </w:pPr>
            <w:del w:id="4899" w:author="FMK" w:date="2020-02-02T22:04:00Z">
              <w:r w:rsidRPr="0083565E" w:rsidDel="004C5EE9">
                <w:rPr>
                  <w:rFonts w:asciiTheme="minorHAnsi" w:hAnsiTheme="minorHAnsi"/>
                  <w:color w:val="FF0000"/>
                  <w:rPrChange w:id="4900" w:author="Martin Kazík" w:date="2020-01-23T11:23:00Z">
                    <w:rPr>
                      <w:rFonts w:asciiTheme="minorHAnsi" w:hAnsiTheme="minorHAnsi"/>
                    </w:rPr>
                  </w:rPrChange>
                </w:rPr>
                <w:delText>ČMEJRKOVÁ, Světla, František DANEŠ a Jindra SVĚTLÁ. 1999. Jak napsat odborný text. Praha: Leda. ISBN 8085927691.</w:delText>
              </w:r>
            </w:del>
          </w:p>
          <w:p w14:paraId="14DB5CC2" w14:textId="5338EF1C" w:rsidR="005D26EA" w:rsidRPr="0083565E" w:rsidDel="004C5EE9" w:rsidRDefault="005D26EA" w:rsidP="00935F76">
            <w:pPr>
              <w:tabs>
                <w:tab w:val="left" w:pos="567"/>
              </w:tabs>
              <w:jc w:val="both"/>
              <w:rPr>
                <w:del w:id="4901" w:author="FMK" w:date="2020-02-02T22:04:00Z"/>
                <w:rFonts w:asciiTheme="minorHAnsi" w:hAnsiTheme="minorHAnsi"/>
                <w:color w:val="FF0000"/>
                <w:rPrChange w:id="4902" w:author="Martin Kazík" w:date="2020-01-23T11:23:00Z">
                  <w:rPr>
                    <w:del w:id="4903" w:author="FMK" w:date="2020-02-02T22:04:00Z"/>
                    <w:rFonts w:asciiTheme="minorHAnsi" w:hAnsiTheme="minorHAnsi"/>
                  </w:rPr>
                </w:rPrChange>
              </w:rPr>
            </w:pPr>
            <w:del w:id="4904" w:author="FMK" w:date="2020-02-02T22:04:00Z">
              <w:r w:rsidRPr="0083565E" w:rsidDel="004C5EE9">
                <w:rPr>
                  <w:rFonts w:asciiTheme="minorHAnsi" w:hAnsiTheme="minorHAnsi"/>
                  <w:color w:val="FF0000"/>
                  <w:rPrChange w:id="4905" w:author="Martin Kazík" w:date="2020-01-23T11:23:00Z">
                    <w:rPr>
                      <w:rFonts w:asciiTheme="minorHAnsi" w:hAnsiTheme="minorHAnsi"/>
                    </w:rPr>
                  </w:rPrChange>
                </w:rPr>
                <w:delText xml:space="preserve">ECO, Umberto. 1997. </w:delText>
              </w:r>
              <w:r w:rsidRPr="0083565E" w:rsidDel="004C5EE9">
                <w:rPr>
                  <w:rFonts w:asciiTheme="minorHAnsi" w:hAnsiTheme="minorHAnsi"/>
                  <w:i/>
                  <w:color w:val="FF0000"/>
                  <w:rPrChange w:id="4906" w:author="Martin Kazík" w:date="2020-01-23T11:23:00Z">
                    <w:rPr>
                      <w:rFonts w:asciiTheme="minorHAnsi" w:hAnsiTheme="minorHAnsi"/>
                      <w:i/>
                    </w:rPr>
                  </w:rPrChange>
                </w:rPr>
                <w:delText>Jak napsat diplomovou práci</w:delText>
              </w:r>
              <w:r w:rsidRPr="0083565E" w:rsidDel="004C5EE9">
                <w:rPr>
                  <w:rFonts w:asciiTheme="minorHAnsi" w:hAnsiTheme="minorHAnsi"/>
                  <w:color w:val="FF0000"/>
                  <w:rPrChange w:id="4907" w:author="Martin Kazík" w:date="2020-01-23T11:23:00Z">
                    <w:rPr>
                      <w:rFonts w:asciiTheme="minorHAnsi" w:hAnsiTheme="minorHAnsi"/>
                    </w:rPr>
                  </w:rPrChange>
                </w:rPr>
                <w:delText>. Olomouc: Votobia. ISBN 8071981737. </w:delText>
              </w:r>
            </w:del>
          </w:p>
          <w:p w14:paraId="3E822EBB" w14:textId="4A39DCEA" w:rsidR="005D26EA" w:rsidRPr="00F52EEF" w:rsidDel="004C5EE9" w:rsidRDefault="005D26EA" w:rsidP="00935F76">
            <w:pPr>
              <w:tabs>
                <w:tab w:val="left" w:pos="567"/>
              </w:tabs>
              <w:jc w:val="both"/>
              <w:rPr>
                <w:del w:id="4908" w:author="FMK" w:date="2020-02-02T22:04:00Z"/>
                <w:rFonts w:asciiTheme="minorHAnsi" w:hAnsiTheme="minorHAnsi" w:cstheme="minorHAnsi"/>
                <w:bCs/>
              </w:rPr>
            </w:pPr>
          </w:p>
          <w:p w14:paraId="234794E0" w14:textId="28DCD6D9" w:rsidR="005D26EA" w:rsidRPr="00403E55" w:rsidDel="004C5EE9" w:rsidRDefault="005D26EA" w:rsidP="00935F76">
            <w:pPr>
              <w:tabs>
                <w:tab w:val="left" w:pos="567"/>
              </w:tabs>
              <w:jc w:val="both"/>
              <w:rPr>
                <w:del w:id="4909" w:author="FMK" w:date="2020-02-02T22:04:00Z"/>
                <w:rFonts w:asciiTheme="minorHAnsi" w:hAnsiTheme="minorHAnsi" w:cstheme="minorHAnsi"/>
                <w:b/>
                <w:bCs/>
              </w:rPr>
            </w:pPr>
            <w:del w:id="4910" w:author="FMK" w:date="2020-02-02T22:04:00Z">
              <w:r w:rsidRPr="00403E55" w:rsidDel="004C5EE9">
                <w:rPr>
                  <w:rFonts w:asciiTheme="minorHAnsi" w:hAnsiTheme="minorHAnsi" w:cstheme="minorHAnsi"/>
                  <w:b/>
                  <w:bCs/>
                </w:rPr>
                <w:delText>Doporučená literatura:</w:delText>
              </w:r>
            </w:del>
          </w:p>
          <w:p w14:paraId="0C272028" w14:textId="6B31F5D6" w:rsidR="005D26EA" w:rsidRPr="00F52EEF" w:rsidDel="004C5EE9" w:rsidRDefault="005D26EA" w:rsidP="00935F76">
            <w:pPr>
              <w:tabs>
                <w:tab w:val="left" w:pos="567"/>
              </w:tabs>
              <w:jc w:val="both"/>
              <w:rPr>
                <w:del w:id="4911" w:author="FMK" w:date="2020-02-02T22:04:00Z"/>
                <w:rFonts w:asciiTheme="minorHAnsi" w:hAnsiTheme="minorHAnsi" w:cstheme="minorHAnsi"/>
                <w:bCs/>
              </w:rPr>
            </w:pPr>
            <w:del w:id="4912" w:author="FMK" w:date="2020-02-02T22:04:00Z">
              <w:r w:rsidRPr="00F52EEF" w:rsidDel="004C5EE9">
                <w:rPr>
                  <w:rFonts w:asciiTheme="minorHAnsi" w:hAnsiTheme="minorHAnsi" w:cstheme="minorHAnsi"/>
                  <w:bCs/>
                  <w:i/>
                  <w:iCs/>
                </w:rPr>
                <w:delText>ČSN ISO 690; odborná literatura dle zadání práce</w:delText>
              </w:r>
              <w:r w:rsidRPr="00F52EEF" w:rsidDel="004C5EE9">
                <w:rPr>
                  <w:rFonts w:asciiTheme="minorHAnsi" w:hAnsiTheme="minorHAnsi" w:cstheme="minorHAnsi"/>
                  <w:bCs/>
                </w:rPr>
                <w:delText>. </w:delText>
              </w:r>
            </w:del>
          </w:p>
          <w:p w14:paraId="54095CA5" w14:textId="22B43362" w:rsidR="005D26EA" w:rsidRPr="0083565E" w:rsidDel="004C5EE9" w:rsidRDefault="005D26EA" w:rsidP="00935F76">
            <w:pPr>
              <w:tabs>
                <w:tab w:val="left" w:pos="567"/>
              </w:tabs>
              <w:jc w:val="both"/>
              <w:rPr>
                <w:del w:id="4913" w:author="FMK" w:date="2020-02-02T22:04:00Z"/>
                <w:rFonts w:asciiTheme="minorHAnsi" w:hAnsiTheme="minorHAnsi"/>
                <w:color w:val="FF0000"/>
                <w:rPrChange w:id="4914" w:author="Martin Kazík" w:date="2020-01-23T11:23:00Z">
                  <w:rPr>
                    <w:del w:id="4915" w:author="FMK" w:date="2020-02-02T22:04:00Z"/>
                    <w:rFonts w:asciiTheme="minorHAnsi" w:hAnsiTheme="minorHAnsi"/>
                  </w:rPr>
                </w:rPrChange>
              </w:rPr>
            </w:pPr>
            <w:del w:id="4916" w:author="FMK" w:date="2020-02-02T22:04:00Z">
              <w:r w:rsidRPr="0083565E" w:rsidDel="004C5EE9">
                <w:rPr>
                  <w:rFonts w:asciiTheme="minorHAnsi" w:hAnsiTheme="minorHAnsi"/>
                  <w:color w:val="FF0000"/>
                  <w:rPrChange w:id="4917" w:author="Martin Kazík" w:date="2020-01-23T11:23:00Z">
                    <w:rPr>
                      <w:rFonts w:asciiTheme="minorHAnsi" w:hAnsiTheme="minorHAnsi"/>
                    </w:rPr>
                  </w:rPrChange>
                </w:rPr>
                <w:delText>GREGAROVÁ, Magda a Martina JUŘÍKOVÁ. 2010. </w:delText>
              </w:r>
              <w:r w:rsidRPr="0083565E" w:rsidDel="004C5EE9">
                <w:rPr>
                  <w:rFonts w:asciiTheme="minorHAnsi" w:hAnsiTheme="minorHAnsi"/>
                  <w:i/>
                  <w:color w:val="FF0000"/>
                  <w:rPrChange w:id="4918" w:author="Martin Kazík" w:date="2020-01-23T11:23:00Z">
                    <w:rPr>
                      <w:rFonts w:asciiTheme="minorHAnsi" w:hAnsiTheme="minorHAnsi"/>
                      <w:i/>
                    </w:rPr>
                  </w:rPrChange>
                </w:rPr>
                <w:delText>Metodická příručka pro psaní kvalifikačních prací</w:delText>
              </w:r>
              <w:r w:rsidRPr="0083565E" w:rsidDel="004C5EE9">
                <w:rPr>
                  <w:rFonts w:asciiTheme="minorHAnsi" w:hAnsiTheme="minorHAnsi"/>
                  <w:color w:val="FF0000"/>
                  <w:rPrChange w:id="4919" w:author="Martin Kazík" w:date="2020-01-23T11:23:00Z">
                    <w:rPr>
                      <w:rFonts w:asciiTheme="minorHAnsi" w:hAnsiTheme="minorHAnsi"/>
                    </w:rPr>
                  </w:rPrChange>
                </w:rPr>
                <w:delText>. Zlín: FMK UTB Zlín.</w:delText>
              </w:r>
            </w:del>
          </w:p>
          <w:p w14:paraId="0634160A" w14:textId="179DEA4F" w:rsidR="005D26EA" w:rsidDel="004C5EE9" w:rsidRDefault="005D26EA" w:rsidP="00935F76">
            <w:pPr>
              <w:tabs>
                <w:tab w:val="left" w:pos="567"/>
              </w:tabs>
              <w:jc w:val="both"/>
              <w:rPr>
                <w:del w:id="4920" w:author="FMK" w:date="2020-02-02T22:04:00Z"/>
                <w:rFonts w:asciiTheme="minorHAnsi" w:hAnsiTheme="minorHAnsi" w:cstheme="minorHAnsi"/>
              </w:rPr>
            </w:pPr>
            <w:del w:id="4921" w:author="FMK" w:date="2020-02-02T22:04:00Z">
              <w:r w:rsidRPr="00F52EEF" w:rsidDel="004C5EE9">
                <w:rPr>
                  <w:rFonts w:asciiTheme="minorHAnsi" w:hAnsiTheme="minorHAnsi" w:cstheme="minorHAnsi"/>
                </w:rPr>
                <w:delText xml:space="preserve">UTB VE ZLÍNĚ. 2018. </w:delText>
              </w:r>
              <w:r w:rsidRPr="00F52EEF" w:rsidDel="004C5EE9">
                <w:rPr>
                  <w:rFonts w:asciiTheme="minorHAnsi" w:hAnsiTheme="minorHAnsi" w:cstheme="minorHAnsi"/>
                  <w:i/>
                </w:rPr>
                <w:delText xml:space="preserve">Směrnice rektora č. 7/2018  – Jednotná formální úprava diplomových a bakalářských prací, jejich uložení a zpřístupnění </w:delText>
              </w:r>
              <w:r w:rsidRPr="00F52EEF" w:rsidDel="004C5EE9">
                <w:rPr>
                  <w:rFonts w:asciiTheme="minorHAnsi" w:hAnsiTheme="minorHAnsi" w:cstheme="minorHAnsi"/>
                </w:rPr>
                <w:delText xml:space="preserve">[online]. ©2019 [cit. 2019-07-25]. Dostupné z: </w:delText>
              </w:r>
              <w:r w:rsidR="00403E55" w:rsidRPr="00403E55" w:rsidDel="004C5EE9">
                <w:rPr>
                  <w:rFonts w:asciiTheme="minorHAnsi" w:hAnsiTheme="minorHAnsi" w:cstheme="minorHAnsi"/>
                </w:rPr>
                <w:delText>https://fmk.utb.cz/student/statni-zaverecne-zkousky/pokyny-pro-diplomanty/</w:delText>
              </w:r>
              <w:r w:rsidRPr="00F52EEF" w:rsidDel="004C5EE9">
                <w:rPr>
                  <w:rFonts w:asciiTheme="minorHAnsi" w:hAnsiTheme="minorHAnsi" w:cstheme="minorHAnsi"/>
                </w:rPr>
                <w:delText>.</w:delText>
              </w:r>
            </w:del>
          </w:p>
          <w:p w14:paraId="411D272A" w14:textId="20329AB7" w:rsidR="00403E55" w:rsidRPr="00F52EEF" w:rsidDel="004C5EE9" w:rsidRDefault="00403E55" w:rsidP="00935F76">
            <w:pPr>
              <w:tabs>
                <w:tab w:val="left" w:pos="567"/>
              </w:tabs>
              <w:jc w:val="both"/>
              <w:rPr>
                <w:del w:id="4922" w:author="FMK" w:date="2020-02-02T22:04:00Z"/>
                <w:rFonts w:asciiTheme="minorHAnsi" w:hAnsiTheme="minorHAnsi" w:cstheme="minorHAnsi"/>
              </w:rPr>
            </w:pPr>
          </w:p>
          <w:p w14:paraId="173E26EC" w14:textId="506612EE" w:rsidR="005D26EA" w:rsidRPr="00403E55" w:rsidDel="004C5EE9" w:rsidRDefault="005D26EA" w:rsidP="00935F76">
            <w:pPr>
              <w:tabs>
                <w:tab w:val="left" w:pos="567"/>
              </w:tabs>
              <w:jc w:val="both"/>
              <w:rPr>
                <w:del w:id="4923" w:author="FMK" w:date="2020-02-02T22:04:00Z"/>
                <w:rFonts w:asciiTheme="minorHAnsi" w:hAnsiTheme="minorHAnsi" w:cstheme="minorHAnsi"/>
                <w:i/>
              </w:rPr>
            </w:pPr>
            <w:del w:id="4924" w:author="FMK" w:date="2020-02-02T22:04:00Z">
              <w:r w:rsidRPr="00403E55" w:rsidDel="004C5EE9">
                <w:rPr>
                  <w:rFonts w:asciiTheme="minorHAnsi" w:hAnsiTheme="minorHAnsi" w:cstheme="minorHAnsi"/>
                  <w:i/>
                </w:rPr>
                <w:delText xml:space="preserve">Odborná literatura dle zadání práce. </w:delText>
              </w:r>
            </w:del>
          </w:p>
          <w:p w14:paraId="4667E26F"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BEA405F" w14:textId="77777777" w:rsidTr="00403E55">
        <w:tc>
          <w:tcPr>
            <w:tcW w:w="10673"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A4B7592"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6786064F" w14:textId="77777777" w:rsidTr="00403E55">
        <w:tc>
          <w:tcPr>
            <w:tcW w:w="560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14B470A7"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69527F1F" w14:textId="1B41E331" w:rsidR="005D26EA" w:rsidRPr="00F52EEF" w:rsidRDefault="00516BA0"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CE3BAE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545D6939" w14:textId="77777777" w:rsidTr="00403E55">
        <w:tc>
          <w:tcPr>
            <w:tcW w:w="1067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BACEF1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05196FEA" w14:textId="77777777" w:rsidTr="00403E55">
        <w:trPr>
          <w:trHeight w:val="2615"/>
        </w:trPr>
        <w:tc>
          <w:tcPr>
            <w:tcW w:w="10673" w:type="dxa"/>
            <w:gridSpan w:val="8"/>
            <w:tcBorders>
              <w:top w:val="single" w:sz="4" w:space="0" w:color="auto"/>
              <w:left w:val="single" w:sz="4" w:space="0" w:color="auto"/>
              <w:bottom w:val="single" w:sz="4" w:space="0" w:color="auto"/>
              <w:right w:val="single" w:sz="4" w:space="0" w:color="auto"/>
            </w:tcBorders>
            <w:hideMark/>
          </w:tcPr>
          <w:p w14:paraId="2B08A11C" w14:textId="3AA478F6"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3BE71516" w14:textId="77777777" w:rsidR="005D26EA" w:rsidRPr="00F52EEF" w:rsidRDefault="005D26EA" w:rsidP="00935F76">
      <w:pPr>
        <w:tabs>
          <w:tab w:val="left" w:pos="567"/>
        </w:tabs>
        <w:rPr>
          <w:rFonts w:asciiTheme="minorHAnsi" w:hAnsiTheme="minorHAnsi" w:cstheme="minorHAnsi"/>
        </w:rPr>
      </w:pPr>
    </w:p>
    <w:p w14:paraId="539BE20C" w14:textId="77777777" w:rsidR="008445AD" w:rsidRDefault="008445AD">
      <w:pPr>
        <w:rPr>
          <w:ins w:id="4925" w:author="Radim Bačuvčík" w:date="2020-02-06T15:08:00Z"/>
        </w:rPr>
      </w:pPr>
      <w:ins w:id="4926" w:author="Radim Bačuvčík" w:date="2020-02-06T15:08:00Z">
        <w:r>
          <w:br w:type="page"/>
        </w:r>
      </w:ins>
    </w:p>
    <w:tbl>
      <w:tblPr>
        <w:tblW w:w="1067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2"/>
        <w:gridCol w:w="567"/>
        <w:gridCol w:w="1134"/>
        <w:gridCol w:w="889"/>
        <w:gridCol w:w="816"/>
        <w:gridCol w:w="2155"/>
        <w:gridCol w:w="539"/>
        <w:gridCol w:w="668"/>
      </w:tblGrid>
      <w:tr w:rsidR="005D26EA" w:rsidRPr="00F52EEF" w14:paraId="4DB38A88" w14:textId="77777777" w:rsidTr="00403E55">
        <w:tc>
          <w:tcPr>
            <w:tcW w:w="10670"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3534CBC" w14:textId="4DBFD6AF"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694D0E8F" w14:textId="77777777" w:rsidTr="00403E55">
        <w:tc>
          <w:tcPr>
            <w:tcW w:w="3902" w:type="dxa"/>
            <w:tcBorders>
              <w:top w:val="double" w:sz="4" w:space="0" w:color="auto"/>
              <w:left w:val="single" w:sz="4" w:space="0" w:color="auto"/>
              <w:bottom w:val="single" w:sz="4" w:space="0" w:color="auto"/>
              <w:right w:val="single" w:sz="4" w:space="0" w:color="auto"/>
            </w:tcBorders>
            <w:shd w:val="clear" w:color="auto" w:fill="F7CAAC"/>
            <w:hideMark/>
          </w:tcPr>
          <w:p w14:paraId="7BD6731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8" w:type="dxa"/>
            <w:gridSpan w:val="7"/>
            <w:tcBorders>
              <w:top w:val="double" w:sz="4" w:space="0" w:color="auto"/>
              <w:left w:val="single" w:sz="4" w:space="0" w:color="auto"/>
              <w:bottom w:val="single" w:sz="4" w:space="0" w:color="auto"/>
              <w:right w:val="single" w:sz="4" w:space="0" w:color="auto"/>
            </w:tcBorders>
            <w:hideMark/>
          </w:tcPr>
          <w:p w14:paraId="6D0B65C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Seminář k bakalářské práci 2</w:t>
            </w:r>
          </w:p>
        </w:tc>
      </w:tr>
      <w:tr w:rsidR="005D26EA" w:rsidRPr="00F52EEF" w14:paraId="151ADF4E" w14:textId="77777777" w:rsidTr="00403E55">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4C3480D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15402388" w14:textId="31FE09CD" w:rsidR="005D26EA" w:rsidRPr="00F52EEF" w:rsidRDefault="00E833F4"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89FE74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09797F7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3/LS</w:t>
            </w:r>
          </w:p>
        </w:tc>
      </w:tr>
      <w:tr w:rsidR="005D26EA" w:rsidRPr="00F52EEF" w14:paraId="17A76808" w14:textId="77777777" w:rsidTr="00403E55">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42F5713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D05994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2s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AD554F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252A49D9" w14:textId="73C5727D" w:rsidR="005D26EA" w:rsidRPr="00F52EEF" w:rsidRDefault="00516BA0" w:rsidP="00935F76">
            <w:pPr>
              <w:tabs>
                <w:tab w:val="left" w:pos="567"/>
              </w:tabs>
              <w:jc w:val="both"/>
              <w:rPr>
                <w:rFonts w:asciiTheme="minorHAnsi" w:hAnsiTheme="minorHAnsi" w:cstheme="minorHAnsi"/>
              </w:rPr>
            </w:pPr>
            <w:r w:rsidRPr="00F52EEF">
              <w:rPr>
                <w:rFonts w:asciiTheme="minorHAnsi" w:hAnsiTheme="minorHAnsi" w:cstheme="minorHAnsi"/>
              </w:rPr>
              <w:t>2 hod.</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625FDEC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12F33791" w14:textId="545E9D4B" w:rsidR="005D26EA"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64450E52" w14:textId="77777777" w:rsidTr="00403E55">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0C4EB0C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8" w:type="dxa"/>
            <w:gridSpan w:val="7"/>
            <w:tcBorders>
              <w:top w:val="single" w:sz="4" w:space="0" w:color="auto"/>
              <w:left w:val="single" w:sz="4" w:space="0" w:color="auto"/>
              <w:bottom w:val="single" w:sz="4" w:space="0" w:color="auto"/>
              <w:right w:val="single" w:sz="4" w:space="0" w:color="auto"/>
            </w:tcBorders>
            <w:hideMark/>
          </w:tcPr>
          <w:p w14:paraId="41E0B323" w14:textId="2E1C23FF" w:rsidR="005D26EA" w:rsidRPr="00F52EEF" w:rsidRDefault="009737D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rerekvizity: Ročníková práce 1, 2, Seminář k BP 1</w:t>
            </w:r>
          </w:p>
        </w:tc>
      </w:tr>
      <w:tr w:rsidR="005D26EA" w:rsidRPr="00F52EEF" w14:paraId="692A570F" w14:textId="77777777" w:rsidTr="00403E55">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48433A0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56150683" w14:textId="6D295AC3" w:rsidR="005D26EA" w:rsidRPr="00F52EEF" w:rsidRDefault="00CE179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ápočet</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7FA7BAB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0B3B4C2" w14:textId="1FE4A0D5" w:rsidR="005D26EA" w:rsidRPr="00F52EEF" w:rsidRDefault="00CE179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1A57476F" w14:textId="77777777" w:rsidTr="00403E55">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185AB97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8" w:type="dxa"/>
            <w:gridSpan w:val="7"/>
            <w:tcBorders>
              <w:top w:val="single" w:sz="4" w:space="0" w:color="auto"/>
              <w:left w:val="single" w:sz="4" w:space="0" w:color="auto"/>
              <w:bottom w:val="nil"/>
              <w:right w:val="single" w:sz="4" w:space="0" w:color="auto"/>
            </w:tcBorders>
            <w:hideMark/>
          </w:tcPr>
          <w:p w14:paraId="6B89A3A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Odevzdání bakalářské práce ve stanoveném termínu</w:t>
            </w:r>
          </w:p>
        </w:tc>
      </w:tr>
      <w:tr w:rsidR="005D26EA" w:rsidRPr="00F52EEF" w14:paraId="688B1150" w14:textId="77777777" w:rsidTr="00403E55">
        <w:trPr>
          <w:trHeight w:val="100"/>
        </w:trPr>
        <w:tc>
          <w:tcPr>
            <w:tcW w:w="10670" w:type="dxa"/>
            <w:gridSpan w:val="8"/>
            <w:tcBorders>
              <w:top w:val="nil"/>
              <w:left w:val="single" w:sz="4" w:space="0" w:color="auto"/>
              <w:bottom w:val="single" w:sz="4" w:space="0" w:color="auto"/>
              <w:right w:val="single" w:sz="4" w:space="0" w:color="auto"/>
            </w:tcBorders>
          </w:tcPr>
          <w:p w14:paraId="215C2F3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E7F17E9" w14:textId="77777777" w:rsidTr="00403E55">
        <w:trPr>
          <w:trHeight w:val="197"/>
        </w:trPr>
        <w:tc>
          <w:tcPr>
            <w:tcW w:w="3902" w:type="dxa"/>
            <w:tcBorders>
              <w:top w:val="nil"/>
              <w:left w:val="single" w:sz="4" w:space="0" w:color="auto"/>
              <w:bottom w:val="single" w:sz="4" w:space="0" w:color="auto"/>
              <w:right w:val="single" w:sz="4" w:space="0" w:color="auto"/>
            </w:tcBorders>
            <w:shd w:val="clear" w:color="auto" w:fill="F7CAAC"/>
            <w:hideMark/>
          </w:tcPr>
          <w:p w14:paraId="3A2411D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8" w:type="dxa"/>
            <w:gridSpan w:val="7"/>
            <w:tcBorders>
              <w:top w:val="nil"/>
              <w:left w:val="single" w:sz="4" w:space="0" w:color="auto"/>
              <w:bottom w:val="single" w:sz="4" w:space="0" w:color="auto"/>
              <w:right w:val="single" w:sz="4" w:space="0" w:color="auto"/>
            </w:tcBorders>
            <w:hideMark/>
          </w:tcPr>
          <w:p w14:paraId="14CD2E8A" w14:textId="32811F97" w:rsidR="005D26EA" w:rsidRPr="00F52EEF" w:rsidRDefault="0000527E" w:rsidP="00935F76">
            <w:pPr>
              <w:tabs>
                <w:tab w:val="left" w:pos="567"/>
              </w:tabs>
              <w:jc w:val="both"/>
              <w:rPr>
                <w:rFonts w:asciiTheme="minorHAnsi" w:hAnsiTheme="minorHAnsi" w:cstheme="minorHAnsi"/>
              </w:rPr>
            </w:pPr>
            <w:ins w:id="4927" w:author="Josef Kocourek" w:date="2020-02-10T15:01:00Z">
              <w:r w:rsidRPr="00F52EEF">
                <w:rPr>
                  <w:rFonts w:asciiTheme="minorHAnsi" w:hAnsiTheme="minorHAnsi" w:cstheme="minorHAnsi"/>
                  <w:b/>
                </w:rPr>
                <w:t>doc. PhDr. Blandína Šramová, Ph.D.</w:t>
              </w:r>
            </w:ins>
            <w:del w:id="4928" w:author="Josef Kocourek" w:date="2020-02-10T15:01:00Z">
              <w:r w:rsidR="005D26EA" w:rsidRPr="00F52EEF" w:rsidDel="0000527E">
                <w:rPr>
                  <w:rFonts w:asciiTheme="minorHAnsi" w:hAnsiTheme="minorHAnsi" w:cstheme="minorHAnsi"/>
                </w:rPr>
                <w:delText>Mgr. Eliška Káčerková, Ph.D.</w:delText>
              </w:r>
            </w:del>
          </w:p>
        </w:tc>
      </w:tr>
      <w:tr w:rsidR="005D26EA" w:rsidRPr="00F52EEF" w14:paraId="0BDFD276" w14:textId="77777777" w:rsidTr="00403E55">
        <w:trPr>
          <w:trHeight w:val="243"/>
        </w:trPr>
        <w:tc>
          <w:tcPr>
            <w:tcW w:w="3902" w:type="dxa"/>
            <w:tcBorders>
              <w:top w:val="nil"/>
              <w:left w:val="single" w:sz="4" w:space="0" w:color="auto"/>
              <w:bottom w:val="single" w:sz="4" w:space="0" w:color="auto"/>
              <w:right w:val="single" w:sz="4" w:space="0" w:color="auto"/>
            </w:tcBorders>
            <w:shd w:val="clear" w:color="auto" w:fill="F7CAAC"/>
            <w:hideMark/>
          </w:tcPr>
          <w:p w14:paraId="0CC50CD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8" w:type="dxa"/>
            <w:gridSpan w:val="7"/>
            <w:tcBorders>
              <w:top w:val="nil"/>
              <w:left w:val="single" w:sz="4" w:space="0" w:color="auto"/>
              <w:bottom w:val="single" w:sz="4" w:space="0" w:color="auto"/>
              <w:right w:val="single" w:sz="4" w:space="0" w:color="auto"/>
            </w:tcBorders>
            <w:hideMark/>
          </w:tcPr>
          <w:p w14:paraId="7E89E9E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Garant vede semináře a dohlíží na kvalitu předmětu formou konzultaci se studenty.</w:t>
            </w:r>
          </w:p>
        </w:tc>
      </w:tr>
      <w:tr w:rsidR="005D26EA" w:rsidRPr="00F52EEF" w14:paraId="69CA1718" w14:textId="77777777" w:rsidTr="00403E55">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2499B68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8" w:type="dxa"/>
            <w:gridSpan w:val="7"/>
            <w:tcBorders>
              <w:top w:val="single" w:sz="4" w:space="0" w:color="auto"/>
              <w:left w:val="single" w:sz="4" w:space="0" w:color="auto"/>
              <w:bottom w:val="nil"/>
              <w:right w:val="single" w:sz="4" w:space="0" w:color="auto"/>
            </w:tcBorders>
            <w:hideMark/>
          </w:tcPr>
          <w:p w14:paraId="37FC6C0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 vedoucí bakalářských prací</w:t>
            </w:r>
          </w:p>
        </w:tc>
      </w:tr>
      <w:tr w:rsidR="005D26EA" w:rsidRPr="00F52EEF" w14:paraId="5293D4B9" w14:textId="77777777" w:rsidTr="00403E55">
        <w:trPr>
          <w:trHeight w:val="129"/>
        </w:trPr>
        <w:tc>
          <w:tcPr>
            <w:tcW w:w="10670" w:type="dxa"/>
            <w:gridSpan w:val="8"/>
            <w:tcBorders>
              <w:top w:val="nil"/>
              <w:left w:val="single" w:sz="4" w:space="0" w:color="auto"/>
              <w:bottom w:val="single" w:sz="4" w:space="0" w:color="auto"/>
              <w:right w:val="single" w:sz="4" w:space="0" w:color="auto"/>
            </w:tcBorders>
          </w:tcPr>
          <w:p w14:paraId="08E4F4E6"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B0E562A" w14:textId="77777777" w:rsidTr="00403E55">
        <w:tc>
          <w:tcPr>
            <w:tcW w:w="3902" w:type="dxa"/>
            <w:tcBorders>
              <w:top w:val="single" w:sz="4" w:space="0" w:color="auto"/>
              <w:left w:val="single" w:sz="4" w:space="0" w:color="auto"/>
              <w:bottom w:val="single" w:sz="4" w:space="0" w:color="auto"/>
              <w:right w:val="single" w:sz="4" w:space="0" w:color="auto"/>
            </w:tcBorders>
            <w:shd w:val="clear" w:color="auto" w:fill="F7CAAC"/>
            <w:hideMark/>
          </w:tcPr>
          <w:p w14:paraId="0C54ADC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8" w:type="dxa"/>
            <w:gridSpan w:val="7"/>
            <w:tcBorders>
              <w:top w:val="single" w:sz="4" w:space="0" w:color="auto"/>
              <w:left w:val="single" w:sz="4" w:space="0" w:color="auto"/>
              <w:bottom w:val="nil"/>
              <w:right w:val="single" w:sz="4" w:space="0" w:color="auto"/>
            </w:tcBorders>
          </w:tcPr>
          <w:p w14:paraId="279A71D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9207824" w14:textId="77777777" w:rsidTr="00403E55">
        <w:trPr>
          <w:trHeight w:val="2989"/>
        </w:trPr>
        <w:tc>
          <w:tcPr>
            <w:tcW w:w="10670" w:type="dxa"/>
            <w:gridSpan w:val="8"/>
            <w:tcBorders>
              <w:top w:val="nil"/>
              <w:left w:val="single" w:sz="4" w:space="0" w:color="auto"/>
              <w:bottom w:val="single" w:sz="12" w:space="0" w:color="auto"/>
              <w:right w:val="single" w:sz="4" w:space="0" w:color="auto"/>
            </w:tcBorders>
            <w:hideMark/>
          </w:tcPr>
          <w:p w14:paraId="2BAC6A1D" w14:textId="77777777" w:rsidR="005D26EA" w:rsidRDefault="005D26EA" w:rsidP="00935F76">
            <w:pPr>
              <w:tabs>
                <w:tab w:val="left" w:pos="567"/>
              </w:tabs>
              <w:jc w:val="both"/>
              <w:rPr>
                <w:del w:id="4929" w:author="Martin Kazík" w:date="2020-01-23T11:23:00Z"/>
                <w:rFonts w:asciiTheme="minorHAnsi" w:hAnsiTheme="minorHAnsi" w:cstheme="minorHAnsi"/>
              </w:rPr>
            </w:pPr>
            <w:del w:id="4930" w:author="Martin Kazík" w:date="2020-01-23T11:23:00Z">
              <w:r w:rsidRPr="00F52EEF">
                <w:rPr>
                  <w:rFonts w:asciiTheme="minorHAnsi" w:hAnsiTheme="minorHAnsi" w:cstheme="minorHAnsi"/>
                </w:rPr>
                <w:delText xml:space="preserve">Cílem je metodická pomoc posluchačům 3. ročníku bakalářského stupně studia v prezenční i kombinované formě při zpracování jejich bakalářských prací. Sleduje metodiku psaní vědecké práce, práci s literaturou, strukturu práce apod. Podstatu tvoří individuální konzultace k obsahovému i technickému zpracování BP. </w:delText>
              </w:r>
            </w:del>
          </w:p>
          <w:p w14:paraId="106FAA30" w14:textId="77777777" w:rsidR="00403E55" w:rsidRPr="00F52EEF" w:rsidRDefault="00403E55" w:rsidP="00935F76">
            <w:pPr>
              <w:tabs>
                <w:tab w:val="left" w:pos="567"/>
              </w:tabs>
              <w:jc w:val="both"/>
              <w:rPr>
                <w:del w:id="4931" w:author="Martin Kazík" w:date="2020-01-23T11:23:00Z"/>
                <w:rFonts w:asciiTheme="minorHAnsi" w:hAnsiTheme="minorHAnsi" w:cstheme="minorHAnsi"/>
              </w:rPr>
            </w:pPr>
          </w:p>
          <w:p w14:paraId="1A085C61" w14:textId="77777777" w:rsidR="005D26EA" w:rsidRPr="00403E55" w:rsidRDefault="005D26EA" w:rsidP="00935F76">
            <w:pPr>
              <w:tabs>
                <w:tab w:val="left" w:pos="567"/>
              </w:tabs>
              <w:jc w:val="both"/>
              <w:rPr>
                <w:rFonts w:asciiTheme="minorHAnsi" w:hAnsiTheme="minorHAnsi" w:cstheme="minorHAnsi"/>
                <w:b/>
              </w:rPr>
            </w:pPr>
            <w:r w:rsidRPr="00403E55">
              <w:rPr>
                <w:rFonts w:asciiTheme="minorHAnsi" w:hAnsiTheme="minorHAnsi" w:cstheme="minorHAnsi"/>
                <w:b/>
              </w:rPr>
              <w:t>Probíraná témata:</w:t>
            </w:r>
          </w:p>
          <w:p w14:paraId="4DCCABA3" w14:textId="71849718"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c</w:t>
            </w:r>
            <w:r w:rsidRPr="00F52EEF">
              <w:rPr>
                <w:rFonts w:asciiTheme="minorHAnsi" w:hAnsiTheme="minorHAnsi" w:cstheme="minorHAnsi"/>
              </w:rPr>
              <w:t>harakteristika studentské kvalifikační práce</w:t>
            </w:r>
            <w:r w:rsidR="00403E55">
              <w:rPr>
                <w:rFonts w:asciiTheme="minorHAnsi" w:hAnsiTheme="minorHAnsi" w:cstheme="minorHAnsi"/>
              </w:rPr>
              <w:t>;</w:t>
            </w:r>
          </w:p>
          <w:p w14:paraId="3FE1611C" w14:textId="0391AA43"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p</w:t>
            </w:r>
            <w:r w:rsidRPr="00F52EEF">
              <w:rPr>
                <w:rFonts w:asciiTheme="minorHAnsi" w:hAnsiTheme="minorHAnsi" w:cstheme="minorHAnsi"/>
              </w:rPr>
              <w:t xml:space="preserve">ožadavky na studentskou kvalifikační práci </w:t>
            </w:r>
            <w:r w:rsidR="00403E55">
              <w:rPr>
                <w:rFonts w:asciiTheme="minorHAnsi" w:hAnsiTheme="minorHAnsi" w:cstheme="minorHAnsi"/>
              </w:rPr>
              <w:t>–</w:t>
            </w:r>
            <w:r w:rsidRPr="00F52EEF">
              <w:rPr>
                <w:rFonts w:asciiTheme="minorHAnsi" w:hAnsiTheme="minorHAnsi" w:cstheme="minorHAnsi"/>
              </w:rPr>
              <w:t xml:space="preserve"> obsahové i formální</w:t>
            </w:r>
            <w:r w:rsidR="00403E55">
              <w:rPr>
                <w:rFonts w:asciiTheme="minorHAnsi" w:hAnsiTheme="minorHAnsi" w:cstheme="minorHAnsi"/>
              </w:rPr>
              <w:t>;</w:t>
            </w:r>
          </w:p>
          <w:p w14:paraId="4457414B" w14:textId="063D70AF"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d</w:t>
            </w:r>
            <w:r w:rsidRPr="00F52EEF">
              <w:rPr>
                <w:rFonts w:asciiTheme="minorHAnsi" w:hAnsiTheme="minorHAnsi" w:cstheme="minorHAnsi"/>
              </w:rPr>
              <w:t>oporučená podrobná struktura bakalářské práce</w:t>
            </w:r>
            <w:r w:rsidR="00403E55">
              <w:rPr>
                <w:rFonts w:asciiTheme="minorHAnsi" w:hAnsiTheme="minorHAnsi" w:cstheme="minorHAnsi"/>
              </w:rPr>
              <w:t>;</w:t>
            </w:r>
          </w:p>
          <w:p w14:paraId="6270B715" w14:textId="7E18A0B8"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d</w:t>
            </w:r>
            <w:r w:rsidRPr="00F52EEF">
              <w:rPr>
                <w:rFonts w:asciiTheme="minorHAnsi" w:hAnsiTheme="minorHAnsi" w:cstheme="minorHAnsi"/>
              </w:rPr>
              <w:t>efinování cíle práce, formulování pracovních hypotéz</w:t>
            </w:r>
            <w:r w:rsidR="00403E55">
              <w:rPr>
                <w:rFonts w:asciiTheme="minorHAnsi" w:hAnsiTheme="minorHAnsi" w:cstheme="minorHAnsi"/>
              </w:rPr>
              <w:t>;</w:t>
            </w:r>
          </w:p>
          <w:p w14:paraId="192C7C7E" w14:textId="11DAA710"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s</w:t>
            </w:r>
            <w:r w:rsidRPr="00F52EEF">
              <w:rPr>
                <w:rFonts w:asciiTheme="minorHAnsi" w:hAnsiTheme="minorHAnsi" w:cstheme="minorHAnsi"/>
              </w:rPr>
              <w:t>měrnice Jednotná úprava studentských kvalifikačních prací</w:t>
            </w:r>
            <w:r w:rsidR="00403E55">
              <w:rPr>
                <w:rFonts w:asciiTheme="minorHAnsi" w:hAnsiTheme="minorHAnsi" w:cstheme="minorHAnsi"/>
              </w:rPr>
              <w:t>;</w:t>
            </w:r>
          </w:p>
          <w:p w14:paraId="5AB0BBC6" w14:textId="0C526E9D"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403E55">
              <w:rPr>
                <w:rFonts w:asciiTheme="minorHAnsi" w:hAnsiTheme="minorHAnsi" w:cstheme="minorHAnsi"/>
              </w:rPr>
              <w:t>k</w:t>
            </w:r>
            <w:r w:rsidRPr="00F52EEF">
              <w:rPr>
                <w:rFonts w:asciiTheme="minorHAnsi" w:hAnsiTheme="minorHAnsi" w:cstheme="minorHAnsi"/>
              </w:rPr>
              <w:t>onzultace, sepsání a včasné odevzdání bakalářské práce</w:t>
            </w:r>
            <w:r w:rsidR="00403E55">
              <w:rPr>
                <w:rFonts w:asciiTheme="minorHAnsi" w:hAnsiTheme="minorHAnsi" w:cstheme="minorHAnsi"/>
              </w:rPr>
              <w:t>.</w:t>
            </w:r>
          </w:p>
        </w:tc>
      </w:tr>
      <w:tr w:rsidR="005D26EA" w:rsidRPr="00F52EEF" w14:paraId="2DD284B9" w14:textId="77777777" w:rsidTr="00403E55">
        <w:trPr>
          <w:trHeight w:val="265"/>
        </w:trPr>
        <w:tc>
          <w:tcPr>
            <w:tcW w:w="4469" w:type="dxa"/>
            <w:gridSpan w:val="2"/>
            <w:tcBorders>
              <w:top w:val="nil"/>
              <w:left w:val="single" w:sz="4" w:space="0" w:color="auto"/>
              <w:bottom w:val="single" w:sz="4" w:space="0" w:color="auto"/>
              <w:right w:val="single" w:sz="4" w:space="0" w:color="auto"/>
            </w:tcBorders>
            <w:shd w:val="clear" w:color="auto" w:fill="F7CAAC"/>
            <w:hideMark/>
          </w:tcPr>
          <w:p w14:paraId="7DADD56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1" w:type="dxa"/>
            <w:gridSpan w:val="6"/>
            <w:tcBorders>
              <w:top w:val="nil"/>
              <w:left w:val="single" w:sz="4" w:space="0" w:color="auto"/>
              <w:bottom w:val="nil"/>
              <w:right w:val="single" w:sz="4" w:space="0" w:color="auto"/>
            </w:tcBorders>
          </w:tcPr>
          <w:p w14:paraId="10E149A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BF486B9" w14:textId="77777777" w:rsidTr="00403E55">
        <w:trPr>
          <w:trHeight w:val="3518"/>
        </w:trPr>
        <w:tc>
          <w:tcPr>
            <w:tcW w:w="10670" w:type="dxa"/>
            <w:gridSpan w:val="8"/>
            <w:tcBorders>
              <w:top w:val="nil"/>
              <w:left w:val="single" w:sz="4" w:space="0" w:color="auto"/>
              <w:bottom w:val="single" w:sz="4" w:space="0" w:color="auto"/>
              <w:right w:val="single" w:sz="4" w:space="0" w:color="auto"/>
            </w:tcBorders>
            <w:hideMark/>
          </w:tcPr>
          <w:p w14:paraId="003A81E1" w14:textId="77777777" w:rsidR="005D26EA" w:rsidRPr="0044225F" w:rsidRDefault="005D26EA" w:rsidP="00935F76">
            <w:pPr>
              <w:tabs>
                <w:tab w:val="left" w:pos="567"/>
              </w:tabs>
              <w:jc w:val="both"/>
              <w:rPr>
                <w:rFonts w:asciiTheme="minorHAnsi" w:hAnsiTheme="minorHAnsi" w:cstheme="minorHAnsi"/>
                <w:b/>
              </w:rPr>
            </w:pPr>
            <w:r w:rsidRPr="0044225F">
              <w:rPr>
                <w:rFonts w:asciiTheme="minorHAnsi" w:hAnsiTheme="minorHAnsi" w:cstheme="minorHAnsi"/>
                <w:b/>
              </w:rPr>
              <w:t>Povinná literatura:</w:t>
            </w:r>
          </w:p>
          <w:p w14:paraId="57071293" w14:textId="77777777" w:rsidR="006976B2" w:rsidRDefault="006976B2" w:rsidP="006976B2">
            <w:pPr>
              <w:tabs>
                <w:tab w:val="left" w:pos="567"/>
              </w:tabs>
              <w:rPr>
                <w:ins w:id="4932" w:author="FMK" w:date="2020-02-02T22:05:00Z"/>
                <w:rFonts w:asciiTheme="minorHAnsi" w:hAnsiTheme="minorHAnsi"/>
                <w:color w:val="FF0000"/>
              </w:rPr>
            </w:pPr>
            <w:ins w:id="4933" w:author="FMK" w:date="2020-02-02T22:05:00Z">
              <w:r w:rsidRPr="00F77671">
                <w:rPr>
                  <w:rFonts w:asciiTheme="minorHAnsi" w:hAnsiTheme="minorHAnsi"/>
                  <w:color w:val="FF0000"/>
                </w:rPr>
                <w:t xml:space="preserve">KAPOUNOVÁ, Jana a Pavel KAPOUN. </w:t>
              </w:r>
              <w:r>
                <w:rPr>
                  <w:rFonts w:asciiTheme="minorHAnsi" w:hAnsiTheme="minorHAnsi"/>
                  <w:color w:val="FF0000"/>
                </w:rPr>
                <w:t xml:space="preserve">2017. </w:t>
              </w:r>
              <w:r w:rsidRPr="00D835FA">
                <w:rPr>
                  <w:rFonts w:asciiTheme="minorHAnsi" w:hAnsiTheme="minorHAnsi"/>
                  <w:i/>
                  <w:color w:val="FF0000"/>
                </w:rPr>
                <w:t>Bakalářská a diplomová práce: od zadání po obhajobu.</w:t>
              </w:r>
              <w:r>
                <w:rPr>
                  <w:rFonts w:asciiTheme="minorHAnsi" w:hAnsiTheme="minorHAnsi"/>
                  <w:color w:val="FF0000"/>
                </w:rPr>
                <w:t xml:space="preserve"> Praha: Grada. </w:t>
              </w:r>
              <w:r w:rsidRPr="00F77671">
                <w:rPr>
                  <w:rFonts w:asciiTheme="minorHAnsi" w:hAnsiTheme="minorHAnsi"/>
                  <w:color w:val="FF0000"/>
                </w:rPr>
                <w:t xml:space="preserve"> ISBN 9788027100798.</w:t>
              </w:r>
            </w:ins>
          </w:p>
          <w:p w14:paraId="45606433" w14:textId="77777777" w:rsidR="006976B2" w:rsidRPr="00F52EEF" w:rsidRDefault="006976B2" w:rsidP="006976B2">
            <w:pPr>
              <w:tabs>
                <w:tab w:val="left" w:pos="567"/>
              </w:tabs>
              <w:rPr>
                <w:ins w:id="4934" w:author="FMK" w:date="2020-02-02T22:05:00Z"/>
                <w:rFonts w:asciiTheme="minorHAnsi" w:hAnsiTheme="minorHAnsi" w:cstheme="minorHAnsi"/>
                <w:bCs/>
              </w:rPr>
            </w:pPr>
          </w:p>
          <w:p w14:paraId="1DF0C75B" w14:textId="77777777" w:rsidR="006976B2" w:rsidRPr="00F52EEF" w:rsidRDefault="006976B2" w:rsidP="006976B2">
            <w:pPr>
              <w:tabs>
                <w:tab w:val="left" w:pos="567"/>
              </w:tabs>
              <w:jc w:val="both"/>
              <w:rPr>
                <w:ins w:id="4935" w:author="FMK" w:date="2020-02-02T22:05:00Z"/>
                <w:rFonts w:asciiTheme="minorHAnsi" w:hAnsiTheme="minorHAnsi" w:cstheme="minorHAnsi"/>
              </w:rPr>
            </w:pPr>
            <w:ins w:id="4936" w:author="FMK" w:date="2020-02-02T22:05:00Z">
              <w:r w:rsidRPr="00F52EEF">
                <w:rPr>
                  <w:rFonts w:asciiTheme="minorHAnsi" w:hAnsiTheme="minorHAnsi" w:cstheme="minorHAnsi"/>
                </w:rPr>
                <w:t xml:space="preserve">UTB VE ZLÍNĚ. 2018. </w:t>
              </w:r>
              <w:r w:rsidRPr="00F52EEF">
                <w:rPr>
                  <w:rFonts w:asciiTheme="minorHAnsi" w:hAnsiTheme="minorHAnsi" w:cstheme="minorHAnsi"/>
                  <w:i/>
                </w:rPr>
                <w:t xml:space="preserve">Směrnice rektora č. 7/2018 – Jednotná formální úprava diplomových a bakalářských prací, jejich uložení a zpřístupnění </w:t>
              </w:r>
              <w:r w:rsidRPr="00F52EEF">
                <w:rPr>
                  <w:rFonts w:asciiTheme="minorHAnsi" w:hAnsiTheme="minorHAnsi" w:cstheme="minorHAnsi"/>
                </w:rPr>
                <w:t>[online]. ©2019 [cit. 2019-07-25]. Dostupné z: https://fmk.utb.cz/student/statni-zaverecne-zkousky/pokyny-pro-diplomanty/.</w:t>
              </w:r>
            </w:ins>
          </w:p>
          <w:p w14:paraId="391CA4D5" w14:textId="77777777" w:rsidR="006976B2" w:rsidRPr="00F52EEF" w:rsidRDefault="006976B2" w:rsidP="006976B2">
            <w:pPr>
              <w:tabs>
                <w:tab w:val="left" w:pos="567"/>
              </w:tabs>
              <w:jc w:val="both"/>
              <w:rPr>
                <w:ins w:id="4937" w:author="FMK" w:date="2020-02-02T22:05:00Z"/>
                <w:rFonts w:asciiTheme="minorHAnsi" w:hAnsiTheme="minorHAnsi" w:cstheme="minorHAnsi"/>
                <w:bCs/>
              </w:rPr>
            </w:pPr>
          </w:p>
          <w:p w14:paraId="1AEC50C1" w14:textId="77777777" w:rsidR="006976B2" w:rsidRPr="00C65594" w:rsidRDefault="006976B2" w:rsidP="006976B2">
            <w:pPr>
              <w:tabs>
                <w:tab w:val="left" w:pos="567"/>
              </w:tabs>
              <w:jc w:val="both"/>
              <w:rPr>
                <w:ins w:id="4938" w:author="FMK" w:date="2020-02-02T22:05:00Z"/>
                <w:rFonts w:asciiTheme="minorHAnsi" w:hAnsiTheme="minorHAnsi" w:cstheme="minorHAnsi"/>
                <w:b/>
                <w:bCs/>
              </w:rPr>
            </w:pPr>
            <w:ins w:id="4939" w:author="FMK" w:date="2020-02-02T22:05:00Z">
              <w:r w:rsidRPr="00C65594">
                <w:rPr>
                  <w:rFonts w:asciiTheme="minorHAnsi" w:hAnsiTheme="minorHAnsi" w:cstheme="minorHAnsi"/>
                  <w:b/>
                  <w:bCs/>
                </w:rPr>
                <w:t>Doporučená literatura:</w:t>
              </w:r>
            </w:ins>
          </w:p>
          <w:p w14:paraId="76E2B9A0" w14:textId="77777777" w:rsidR="006976B2" w:rsidRPr="00F52EEF" w:rsidRDefault="006976B2" w:rsidP="006976B2">
            <w:pPr>
              <w:tabs>
                <w:tab w:val="left" w:pos="567"/>
              </w:tabs>
              <w:jc w:val="both"/>
              <w:rPr>
                <w:ins w:id="4940" w:author="FMK" w:date="2020-02-02T22:05:00Z"/>
                <w:rFonts w:asciiTheme="minorHAnsi" w:hAnsiTheme="minorHAnsi" w:cstheme="minorHAnsi"/>
                <w:bCs/>
              </w:rPr>
            </w:pPr>
            <w:ins w:id="4941" w:author="FMK" w:date="2020-02-02T22:05:00Z">
              <w:r w:rsidRPr="00F52EEF">
                <w:rPr>
                  <w:rFonts w:asciiTheme="minorHAnsi" w:hAnsiTheme="minorHAnsi" w:cstheme="minorHAnsi"/>
                  <w:bCs/>
                  <w:i/>
                  <w:iCs/>
                </w:rPr>
                <w:t>ČSN ISO 690; odborná literatura dle zadání práce</w:t>
              </w:r>
              <w:r w:rsidRPr="00F52EEF">
                <w:rPr>
                  <w:rFonts w:asciiTheme="minorHAnsi" w:hAnsiTheme="minorHAnsi" w:cstheme="minorHAnsi"/>
                  <w:bCs/>
                </w:rPr>
                <w:t>. </w:t>
              </w:r>
            </w:ins>
          </w:p>
          <w:p w14:paraId="72F83432" w14:textId="76511E72" w:rsidR="006976B2" w:rsidRDefault="006976B2" w:rsidP="006976B2">
            <w:pPr>
              <w:tabs>
                <w:tab w:val="left" w:pos="567"/>
              </w:tabs>
              <w:jc w:val="both"/>
              <w:rPr>
                <w:ins w:id="4942" w:author="FMK" w:date="2020-02-02T22:05:00Z"/>
                <w:rFonts w:asciiTheme="minorHAnsi" w:hAnsiTheme="minorHAnsi"/>
                <w:color w:val="FF0000"/>
              </w:rPr>
            </w:pPr>
            <w:ins w:id="4943" w:author="FMK" w:date="2020-02-02T22:05:00Z">
              <w:r w:rsidRPr="003367E0">
                <w:rPr>
                  <w:rFonts w:asciiTheme="minorHAnsi" w:hAnsiTheme="minorHAnsi"/>
                  <w:color w:val="FF0000"/>
                </w:rPr>
                <w:t>SOCHŮREK, Jan a Květuše SLUKOVÁ</w:t>
              </w:r>
              <w:r>
                <w:rPr>
                  <w:rFonts w:asciiTheme="minorHAnsi" w:hAnsiTheme="minorHAnsi"/>
                  <w:color w:val="FF0000"/>
                </w:rPr>
                <w:t>. 2013</w:t>
              </w:r>
              <w:r w:rsidRPr="003367E0">
                <w:rPr>
                  <w:rFonts w:asciiTheme="minorHAnsi" w:hAnsiTheme="minorHAnsi"/>
                  <w:color w:val="FF0000"/>
                </w:rPr>
                <w:t xml:space="preserve">. </w:t>
              </w:r>
              <w:r w:rsidRPr="00D835FA">
                <w:rPr>
                  <w:rFonts w:asciiTheme="minorHAnsi" w:hAnsiTheme="minorHAnsi"/>
                  <w:i/>
                  <w:color w:val="FF0000"/>
                </w:rPr>
                <w:t>Stručný úvod do základů metodologie.</w:t>
              </w:r>
              <w:r w:rsidRPr="003367E0">
                <w:rPr>
                  <w:rFonts w:asciiTheme="minorHAnsi" w:hAnsiTheme="minorHAnsi"/>
                  <w:color w:val="FF0000"/>
                </w:rPr>
                <w:t xml:space="preserve"> Liberec: Technická un</w:t>
              </w:r>
              <w:r>
                <w:rPr>
                  <w:rFonts w:asciiTheme="minorHAnsi" w:hAnsiTheme="minorHAnsi"/>
                  <w:color w:val="FF0000"/>
                </w:rPr>
                <w:t xml:space="preserve">iverzita v Liberci. </w:t>
              </w:r>
              <w:r w:rsidRPr="003367E0">
                <w:rPr>
                  <w:rFonts w:asciiTheme="minorHAnsi" w:hAnsiTheme="minorHAnsi"/>
                  <w:color w:val="FF0000"/>
                </w:rPr>
                <w:t>ISBN 9788073729431</w:t>
              </w:r>
            </w:ins>
          </w:p>
          <w:p w14:paraId="2109F64C" w14:textId="6A77DE89" w:rsidR="006976B2" w:rsidRDefault="006976B2" w:rsidP="006976B2">
            <w:pPr>
              <w:tabs>
                <w:tab w:val="left" w:pos="567"/>
              </w:tabs>
              <w:jc w:val="both"/>
              <w:rPr>
                <w:ins w:id="4944" w:author="FMK" w:date="2020-02-02T22:05:00Z"/>
                <w:rFonts w:asciiTheme="minorHAnsi" w:hAnsiTheme="minorHAnsi"/>
                <w:color w:val="FF0000"/>
              </w:rPr>
            </w:pPr>
          </w:p>
          <w:p w14:paraId="13A1104E" w14:textId="280BEB3C" w:rsidR="006976B2" w:rsidRDefault="006976B2" w:rsidP="006976B2">
            <w:pPr>
              <w:tabs>
                <w:tab w:val="left" w:pos="567"/>
              </w:tabs>
              <w:jc w:val="both"/>
              <w:rPr>
                <w:ins w:id="4945" w:author="FMK" w:date="2020-02-02T22:05:00Z"/>
                <w:rFonts w:asciiTheme="minorHAnsi" w:hAnsiTheme="minorHAnsi"/>
                <w:color w:val="FF0000"/>
              </w:rPr>
            </w:pPr>
          </w:p>
          <w:p w14:paraId="6C4C2AF2" w14:textId="77777777" w:rsidR="006976B2" w:rsidRDefault="006976B2" w:rsidP="006976B2">
            <w:pPr>
              <w:tabs>
                <w:tab w:val="left" w:pos="567"/>
              </w:tabs>
              <w:jc w:val="both"/>
              <w:rPr>
                <w:ins w:id="4946" w:author="FMK" w:date="2020-02-02T22:05:00Z"/>
                <w:rFonts w:asciiTheme="minorHAnsi" w:hAnsiTheme="minorHAnsi"/>
                <w:color w:val="FF0000"/>
              </w:rPr>
            </w:pPr>
          </w:p>
          <w:p w14:paraId="5F9551F4" w14:textId="18437879" w:rsidR="005D26EA" w:rsidRPr="0083565E" w:rsidDel="006976B2" w:rsidRDefault="005D26EA" w:rsidP="00935F76">
            <w:pPr>
              <w:tabs>
                <w:tab w:val="left" w:pos="567"/>
              </w:tabs>
              <w:jc w:val="both"/>
              <w:rPr>
                <w:del w:id="4947" w:author="FMK" w:date="2020-02-02T22:05:00Z"/>
                <w:rFonts w:asciiTheme="minorHAnsi" w:hAnsiTheme="minorHAnsi"/>
                <w:color w:val="FF0000"/>
                <w:rPrChange w:id="4948" w:author="Martin Kazík" w:date="2020-01-23T11:23:00Z">
                  <w:rPr>
                    <w:del w:id="4949" w:author="FMK" w:date="2020-02-02T22:05:00Z"/>
                    <w:rFonts w:asciiTheme="minorHAnsi" w:hAnsiTheme="minorHAnsi"/>
                  </w:rPr>
                </w:rPrChange>
              </w:rPr>
            </w:pPr>
            <w:del w:id="4950" w:author="FMK" w:date="2020-02-02T22:05:00Z">
              <w:r w:rsidRPr="0083565E" w:rsidDel="006976B2">
                <w:rPr>
                  <w:rFonts w:asciiTheme="minorHAnsi" w:hAnsiTheme="minorHAnsi"/>
                  <w:color w:val="FF0000"/>
                  <w:rPrChange w:id="4951" w:author="Martin Kazík" w:date="2020-01-23T11:23:00Z">
                    <w:rPr>
                      <w:rFonts w:asciiTheme="minorHAnsi" w:hAnsiTheme="minorHAnsi"/>
                    </w:rPr>
                  </w:rPrChange>
                </w:rPr>
                <w:delText>ČMEJRKOVÁ, Světla, František DANEŠ a Jindra SVĚTLÁ. 1999. Jak napsat odborný text. Praha: Leda. ISBN 8085927691.</w:delText>
              </w:r>
            </w:del>
          </w:p>
          <w:p w14:paraId="7E75E6D7" w14:textId="4C027331" w:rsidR="005D26EA" w:rsidRPr="0083565E" w:rsidDel="006976B2" w:rsidRDefault="005D26EA" w:rsidP="00935F76">
            <w:pPr>
              <w:tabs>
                <w:tab w:val="left" w:pos="567"/>
              </w:tabs>
              <w:jc w:val="both"/>
              <w:rPr>
                <w:del w:id="4952" w:author="FMK" w:date="2020-02-02T22:05:00Z"/>
                <w:rFonts w:asciiTheme="minorHAnsi" w:hAnsiTheme="minorHAnsi"/>
                <w:color w:val="FF0000"/>
                <w:rPrChange w:id="4953" w:author="Martin Kazík" w:date="2020-01-23T11:23:00Z">
                  <w:rPr>
                    <w:del w:id="4954" w:author="FMK" w:date="2020-02-02T22:05:00Z"/>
                    <w:rFonts w:asciiTheme="minorHAnsi" w:hAnsiTheme="minorHAnsi"/>
                  </w:rPr>
                </w:rPrChange>
              </w:rPr>
            </w:pPr>
            <w:del w:id="4955" w:author="FMK" w:date="2020-02-02T22:05:00Z">
              <w:r w:rsidRPr="0083565E" w:rsidDel="006976B2">
                <w:rPr>
                  <w:rFonts w:asciiTheme="minorHAnsi" w:hAnsiTheme="minorHAnsi"/>
                  <w:color w:val="FF0000"/>
                  <w:rPrChange w:id="4956" w:author="Martin Kazík" w:date="2020-01-23T11:23:00Z">
                    <w:rPr>
                      <w:rFonts w:asciiTheme="minorHAnsi" w:hAnsiTheme="minorHAnsi"/>
                    </w:rPr>
                  </w:rPrChange>
                </w:rPr>
                <w:delText xml:space="preserve">ECO, Umberto. 1997. </w:delText>
              </w:r>
              <w:r w:rsidRPr="0083565E" w:rsidDel="006976B2">
                <w:rPr>
                  <w:rFonts w:asciiTheme="minorHAnsi" w:hAnsiTheme="minorHAnsi"/>
                  <w:i/>
                  <w:color w:val="FF0000"/>
                  <w:rPrChange w:id="4957" w:author="Martin Kazík" w:date="2020-01-23T11:23:00Z">
                    <w:rPr>
                      <w:rFonts w:asciiTheme="minorHAnsi" w:hAnsiTheme="minorHAnsi"/>
                      <w:i/>
                    </w:rPr>
                  </w:rPrChange>
                </w:rPr>
                <w:delText>Jak napsat diplomovou práci</w:delText>
              </w:r>
              <w:r w:rsidRPr="0083565E" w:rsidDel="006976B2">
                <w:rPr>
                  <w:rFonts w:asciiTheme="minorHAnsi" w:hAnsiTheme="minorHAnsi"/>
                  <w:color w:val="FF0000"/>
                  <w:rPrChange w:id="4958" w:author="Martin Kazík" w:date="2020-01-23T11:23:00Z">
                    <w:rPr>
                      <w:rFonts w:asciiTheme="minorHAnsi" w:hAnsiTheme="minorHAnsi"/>
                    </w:rPr>
                  </w:rPrChange>
                </w:rPr>
                <w:delText>. Olomouc: Votobia. ISBN 8071981737. </w:delText>
              </w:r>
            </w:del>
          </w:p>
          <w:p w14:paraId="0C25AF3C" w14:textId="150A0A8D" w:rsidR="005D26EA" w:rsidRPr="00F52EEF" w:rsidDel="006976B2" w:rsidRDefault="005D26EA" w:rsidP="00935F76">
            <w:pPr>
              <w:tabs>
                <w:tab w:val="left" w:pos="567"/>
              </w:tabs>
              <w:jc w:val="both"/>
              <w:rPr>
                <w:del w:id="4959" w:author="FMK" w:date="2020-02-02T22:05:00Z"/>
                <w:rFonts w:asciiTheme="minorHAnsi" w:hAnsiTheme="minorHAnsi" w:cstheme="minorHAnsi"/>
                <w:bCs/>
              </w:rPr>
            </w:pPr>
          </w:p>
          <w:p w14:paraId="1CC03E48" w14:textId="3D437E57" w:rsidR="005D26EA" w:rsidRPr="0044225F" w:rsidDel="006976B2" w:rsidRDefault="005D26EA" w:rsidP="00935F76">
            <w:pPr>
              <w:tabs>
                <w:tab w:val="left" w:pos="567"/>
              </w:tabs>
              <w:jc w:val="both"/>
              <w:rPr>
                <w:del w:id="4960" w:author="FMK" w:date="2020-02-02T22:05:00Z"/>
                <w:rFonts w:asciiTheme="minorHAnsi" w:hAnsiTheme="minorHAnsi" w:cstheme="minorHAnsi"/>
                <w:b/>
                <w:bCs/>
              </w:rPr>
            </w:pPr>
            <w:del w:id="4961" w:author="FMK" w:date="2020-02-02T22:05:00Z">
              <w:r w:rsidRPr="0044225F" w:rsidDel="006976B2">
                <w:rPr>
                  <w:rFonts w:asciiTheme="minorHAnsi" w:hAnsiTheme="minorHAnsi" w:cstheme="minorHAnsi"/>
                  <w:b/>
                  <w:bCs/>
                </w:rPr>
                <w:delText>Doporučená literatura:</w:delText>
              </w:r>
            </w:del>
          </w:p>
          <w:p w14:paraId="16220D73" w14:textId="3D0A1744" w:rsidR="005D26EA" w:rsidRPr="00F52EEF" w:rsidDel="006976B2" w:rsidRDefault="005D26EA" w:rsidP="00935F76">
            <w:pPr>
              <w:tabs>
                <w:tab w:val="left" w:pos="567"/>
              </w:tabs>
              <w:jc w:val="both"/>
              <w:rPr>
                <w:del w:id="4962" w:author="FMK" w:date="2020-02-02T22:05:00Z"/>
                <w:rFonts w:asciiTheme="minorHAnsi" w:hAnsiTheme="minorHAnsi" w:cstheme="minorHAnsi"/>
                <w:bCs/>
              </w:rPr>
            </w:pPr>
            <w:del w:id="4963" w:author="FMK" w:date="2020-02-02T22:05:00Z">
              <w:r w:rsidRPr="00F52EEF" w:rsidDel="006976B2">
                <w:rPr>
                  <w:rFonts w:asciiTheme="minorHAnsi" w:hAnsiTheme="minorHAnsi" w:cstheme="minorHAnsi"/>
                  <w:bCs/>
                  <w:i/>
                  <w:iCs/>
                </w:rPr>
                <w:delText>ČSN ISO 690; odborná literatura dle zadání práce</w:delText>
              </w:r>
              <w:r w:rsidRPr="00F52EEF" w:rsidDel="006976B2">
                <w:rPr>
                  <w:rFonts w:asciiTheme="minorHAnsi" w:hAnsiTheme="minorHAnsi" w:cstheme="minorHAnsi"/>
                  <w:bCs/>
                </w:rPr>
                <w:delText>. </w:delText>
              </w:r>
            </w:del>
          </w:p>
          <w:p w14:paraId="336ABE95" w14:textId="1964F52E" w:rsidR="005D26EA" w:rsidRPr="0083565E" w:rsidDel="006976B2" w:rsidRDefault="005D26EA" w:rsidP="00935F76">
            <w:pPr>
              <w:tabs>
                <w:tab w:val="left" w:pos="567"/>
              </w:tabs>
              <w:jc w:val="both"/>
              <w:rPr>
                <w:del w:id="4964" w:author="FMK" w:date="2020-02-02T22:05:00Z"/>
                <w:rFonts w:asciiTheme="minorHAnsi" w:hAnsiTheme="minorHAnsi"/>
                <w:color w:val="FF0000"/>
                <w:rPrChange w:id="4965" w:author="Martin Kazík" w:date="2020-01-23T11:23:00Z">
                  <w:rPr>
                    <w:del w:id="4966" w:author="FMK" w:date="2020-02-02T22:05:00Z"/>
                    <w:rFonts w:asciiTheme="minorHAnsi" w:hAnsiTheme="minorHAnsi"/>
                  </w:rPr>
                </w:rPrChange>
              </w:rPr>
            </w:pPr>
            <w:del w:id="4967" w:author="FMK" w:date="2020-02-02T22:05:00Z">
              <w:r w:rsidRPr="0083565E" w:rsidDel="006976B2">
                <w:rPr>
                  <w:rFonts w:asciiTheme="minorHAnsi" w:hAnsiTheme="minorHAnsi"/>
                  <w:color w:val="FF0000"/>
                  <w:rPrChange w:id="4968" w:author="Martin Kazík" w:date="2020-01-23T11:23:00Z">
                    <w:rPr>
                      <w:rFonts w:asciiTheme="minorHAnsi" w:hAnsiTheme="minorHAnsi"/>
                    </w:rPr>
                  </w:rPrChange>
                </w:rPr>
                <w:delText>GREGAROVÁ, Magda a Martina JUŘÍKOVÁ. 2010. </w:delText>
              </w:r>
              <w:r w:rsidRPr="0083565E" w:rsidDel="006976B2">
                <w:rPr>
                  <w:rFonts w:asciiTheme="minorHAnsi" w:hAnsiTheme="minorHAnsi"/>
                  <w:i/>
                  <w:color w:val="FF0000"/>
                  <w:rPrChange w:id="4969" w:author="Martin Kazík" w:date="2020-01-23T11:23:00Z">
                    <w:rPr>
                      <w:rFonts w:asciiTheme="minorHAnsi" w:hAnsiTheme="minorHAnsi"/>
                      <w:i/>
                    </w:rPr>
                  </w:rPrChange>
                </w:rPr>
                <w:delText>Metodická příručka pro psaní kvalifikačních prací</w:delText>
              </w:r>
              <w:r w:rsidRPr="0083565E" w:rsidDel="006976B2">
                <w:rPr>
                  <w:rFonts w:asciiTheme="minorHAnsi" w:hAnsiTheme="minorHAnsi"/>
                  <w:color w:val="FF0000"/>
                  <w:rPrChange w:id="4970" w:author="Martin Kazík" w:date="2020-01-23T11:23:00Z">
                    <w:rPr>
                      <w:rFonts w:asciiTheme="minorHAnsi" w:hAnsiTheme="minorHAnsi"/>
                    </w:rPr>
                  </w:rPrChange>
                </w:rPr>
                <w:delText>. Zlín: FMK UTB Zlín.</w:delText>
              </w:r>
            </w:del>
          </w:p>
          <w:p w14:paraId="211E30C0" w14:textId="14B859E2" w:rsidR="005D26EA" w:rsidDel="006976B2" w:rsidRDefault="005D26EA" w:rsidP="00935F76">
            <w:pPr>
              <w:tabs>
                <w:tab w:val="left" w:pos="567"/>
              </w:tabs>
              <w:jc w:val="both"/>
              <w:rPr>
                <w:del w:id="4971" w:author="FMK" w:date="2020-02-02T22:05:00Z"/>
                <w:rFonts w:asciiTheme="minorHAnsi" w:hAnsiTheme="minorHAnsi" w:cstheme="minorHAnsi"/>
              </w:rPr>
            </w:pPr>
            <w:del w:id="4972" w:author="FMK" w:date="2020-02-02T22:05:00Z">
              <w:r w:rsidRPr="00F52EEF" w:rsidDel="006976B2">
                <w:rPr>
                  <w:rFonts w:asciiTheme="minorHAnsi" w:hAnsiTheme="minorHAnsi" w:cstheme="minorHAnsi"/>
                </w:rPr>
                <w:delText xml:space="preserve">UTB VE ZLÍNĚ. 2018. </w:delText>
              </w:r>
              <w:r w:rsidRPr="00F52EEF" w:rsidDel="006976B2">
                <w:rPr>
                  <w:rFonts w:asciiTheme="minorHAnsi" w:hAnsiTheme="minorHAnsi" w:cstheme="minorHAnsi"/>
                  <w:i/>
                </w:rPr>
                <w:delText xml:space="preserve">Směrnice rektora č. 7/2018  – Jednotná formální úprava diplomových a bakalářských prací, jejich uložení a zpřístupnění </w:delText>
              </w:r>
              <w:r w:rsidRPr="00F52EEF" w:rsidDel="006976B2">
                <w:rPr>
                  <w:rFonts w:asciiTheme="minorHAnsi" w:hAnsiTheme="minorHAnsi" w:cstheme="minorHAnsi"/>
                </w:rPr>
                <w:delText>[online]. ©2019 [cit. 2019-07-25]. Dostupné z: https://fmk.utb.cz/student/statni-zaverecne-zkousky/pokyny-pro-diplomanty/.</w:delText>
              </w:r>
            </w:del>
          </w:p>
          <w:p w14:paraId="6F42A31E" w14:textId="7F5CFAA8" w:rsidR="00403E55" w:rsidRPr="00F52EEF" w:rsidDel="006976B2" w:rsidRDefault="00403E55" w:rsidP="00935F76">
            <w:pPr>
              <w:tabs>
                <w:tab w:val="left" w:pos="567"/>
              </w:tabs>
              <w:jc w:val="both"/>
              <w:rPr>
                <w:del w:id="4973" w:author="FMK" w:date="2020-02-02T22:05:00Z"/>
                <w:rFonts w:asciiTheme="minorHAnsi" w:hAnsiTheme="minorHAnsi" w:cstheme="minorHAnsi"/>
              </w:rPr>
            </w:pPr>
          </w:p>
          <w:p w14:paraId="1E40E854" w14:textId="4A23B5ED" w:rsidR="005D26EA" w:rsidRPr="00403E55" w:rsidDel="006976B2" w:rsidRDefault="005D26EA" w:rsidP="00935F76">
            <w:pPr>
              <w:tabs>
                <w:tab w:val="left" w:pos="567"/>
              </w:tabs>
              <w:jc w:val="both"/>
              <w:rPr>
                <w:del w:id="4974" w:author="FMK" w:date="2020-02-02T22:05:00Z"/>
                <w:rFonts w:asciiTheme="minorHAnsi" w:hAnsiTheme="minorHAnsi" w:cstheme="minorHAnsi"/>
                <w:i/>
              </w:rPr>
            </w:pPr>
            <w:del w:id="4975" w:author="FMK" w:date="2020-02-02T22:05:00Z">
              <w:r w:rsidRPr="00403E55" w:rsidDel="006976B2">
                <w:rPr>
                  <w:rFonts w:asciiTheme="minorHAnsi" w:hAnsiTheme="minorHAnsi" w:cstheme="minorHAnsi"/>
                  <w:i/>
                </w:rPr>
                <w:delText xml:space="preserve">Odborná literatura dle zadání práce. </w:delText>
              </w:r>
            </w:del>
          </w:p>
          <w:p w14:paraId="3B1DA94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5DEF49F" w14:textId="77777777" w:rsidTr="00403E55">
        <w:tc>
          <w:tcPr>
            <w:tcW w:w="10670"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EE1574C"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33C1EC9B" w14:textId="77777777" w:rsidTr="00403E55">
        <w:tc>
          <w:tcPr>
            <w:tcW w:w="5603"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55B54E5"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7BD4CCE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w:t>
            </w:r>
          </w:p>
        </w:tc>
        <w:tc>
          <w:tcPr>
            <w:tcW w:w="4178"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DC683F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3359825A" w14:textId="77777777" w:rsidTr="00403E55">
        <w:tc>
          <w:tcPr>
            <w:tcW w:w="1067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19EC78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363AC84A" w14:textId="77777777" w:rsidTr="00403E55">
        <w:trPr>
          <w:trHeight w:val="2615"/>
        </w:trPr>
        <w:tc>
          <w:tcPr>
            <w:tcW w:w="10670" w:type="dxa"/>
            <w:gridSpan w:val="8"/>
            <w:tcBorders>
              <w:top w:val="single" w:sz="4" w:space="0" w:color="auto"/>
              <w:left w:val="single" w:sz="4" w:space="0" w:color="auto"/>
              <w:bottom w:val="single" w:sz="4" w:space="0" w:color="auto"/>
              <w:right w:val="single" w:sz="4" w:space="0" w:color="auto"/>
            </w:tcBorders>
            <w:hideMark/>
          </w:tcPr>
          <w:p w14:paraId="3CEEF506" w14:textId="36237D6D"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082281F3" w14:textId="77777777" w:rsidR="005D26EA" w:rsidRPr="00F52EEF" w:rsidRDefault="005D26EA" w:rsidP="00935F76">
      <w:pPr>
        <w:tabs>
          <w:tab w:val="left" w:pos="567"/>
        </w:tabs>
        <w:rPr>
          <w:rFonts w:asciiTheme="minorHAnsi" w:hAnsiTheme="minorHAnsi" w:cstheme="minorHAnsi"/>
        </w:rPr>
      </w:pPr>
    </w:p>
    <w:p w14:paraId="75ED0ED3" w14:textId="77777777" w:rsidR="008445AD" w:rsidRDefault="008445AD">
      <w:pPr>
        <w:rPr>
          <w:ins w:id="4976" w:author="Radim Bačuvčík" w:date="2020-02-06T15:09:00Z"/>
        </w:rPr>
      </w:pPr>
      <w:ins w:id="4977" w:author="Radim Bačuvčík" w:date="2020-02-06T15:09: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5D26EA" w:rsidRPr="00F52EEF" w14:paraId="1CA5AC90" w14:textId="77777777" w:rsidTr="0044225F">
        <w:tc>
          <w:tcPr>
            <w:tcW w:w="1067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8068193" w14:textId="1E3BC479"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4DA9063B" w14:textId="77777777" w:rsidTr="0044225F">
        <w:tc>
          <w:tcPr>
            <w:tcW w:w="3904" w:type="dxa"/>
            <w:tcBorders>
              <w:top w:val="double" w:sz="4" w:space="0" w:color="auto"/>
              <w:left w:val="single" w:sz="4" w:space="0" w:color="auto"/>
              <w:bottom w:val="single" w:sz="4" w:space="0" w:color="auto"/>
              <w:right w:val="single" w:sz="4" w:space="0" w:color="auto"/>
            </w:tcBorders>
            <w:shd w:val="clear" w:color="auto" w:fill="F7CAAC"/>
            <w:hideMark/>
          </w:tcPr>
          <w:p w14:paraId="1AD9C0B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0CCA72F6" w14:textId="4ABB4FCC" w:rsidR="005D26EA" w:rsidRPr="00F52EEF" w:rsidRDefault="005D26EA" w:rsidP="00935F76">
            <w:pPr>
              <w:tabs>
                <w:tab w:val="left" w:pos="567"/>
              </w:tabs>
              <w:jc w:val="both"/>
              <w:rPr>
                <w:rFonts w:asciiTheme="minorHAnsi" w:hAnsiTheme="minorHAnsi" w:cstheme="minorHAnsi"/>
                <w:bCs/>
                <w:color w:val="000000" w:themeColor="text1"/>
                <w:lang w:val="en-US"/>
              </w:rPr>
            </w:pPr>
            <w:del w:id="4978" w:author="Radim Bačuvčík" w:date="2020-02-06T14:46:00Z">
              <w:r w:rsidRPr="00F52EEF" w:rsidDel="000143A8">
                <w:rPr>
                  <w:rFonts w:asciiTheme="minorHAnsi" w:hAnsiTheme="minorHAnsi" w:cstheme="minorHAnsi"/>
                  <w:bCs/>
                  <w:color w:val="000000" w:themeColor="text1"/>
                  <w:lang w:val="en-US"/>
                </w:rPr>
                <w:delText>Shopper marketing a in-store marketingová komunikace</w:delText>
              </w:r>
            </w:del>
            <w:ins w:id="4979" w:author="Radim Bačuvčík" w:date="2020-02-06T14:46:00Z">
              <w:r w:rsidR="000143A8">
                <w:rPr>
                  <w:rFonts w:asciiTheme="minorHAnsi" w:hAnsiTheme="minorHAnsi" w:cstheme="minorHAnsi"/>
                  <w:bCs/>
                  <w:color w:val="000000" w:themeColor="text1"/>
                  <w:lang w:val="en-US"/>
                </w:rPr>
                <w:t>Podpora prodeje</w:t>
              </w:r>
            </w:ins>
          </w:p>
        </w:tc>
      </w:tr>
      <w:tr w:rsidR="005D26EA" w:rsidRPr="00F52EEF" w14:paraId="2E8A88C1" w14:textId="77777777" w:rsidTr="0044225F">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6860EE7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9A9D7D9" w14:textId="2F0EF98C" w:rsidR="005D26EA" w:rsidRPr="00F52EEF" w:rsidRDefault="006C064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90023A">
              <w:rPr>
                <w:rFonts w:asciiTheme="minorHAnsi" w:eastAsia="Calibri" w:hAnsiTheme="minorHAnsi" w:cstheme="minorHAnsi"/>
              </w:rPr>
              <w:t>ovinný</w:t>
            </w:r>
            <w:r w:rsidR="00516BA0" w:rsidRPr="00F52EEF">
              <w:rPr>
                <w:rFonts w:asciiTheme="minorHAnsi" w:eastAsia="Calibri" w:hAnsiTheme="minorHAnsi" w:cstheme="minorHAnsi"/>
              </w:rPr>
              <w:t>,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CA80A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tcPr>
          <w:p w14:paraId="7AB5E12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7ECF662" w14:textId="77777777" w:rsidTr="0044225F">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13AD1EF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389D52D" w14:textId="77777777" w:rsidR="005D26EA" w:rsidRPr="00F52EEF" w:rsidRDefault="005D26EA"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9C40B5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0F318E3" w14:textId="665C5F0D"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516BA0"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90E9CF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50A8D47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5D26EA" w:rsidRPr="00F52EEF" w14:paraId="58D285C2" w14:textId="77777777" w:rsidTr="0044225F">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58B4FD2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3261464B" w14:textId="26365FE0" w:rsidR="005D26EA" w:rsidRPr="00F52EEF" w:rsidRDefault="008912CF" w:rsidP="00935F76">
            <w:pPr>
              <w:tabs>
                <w:tab w:val="left" w:pos="567"/>
              </w:tabs>
              <w:jc w:val="both"/>
              <w:rPr>
                <w:rFonts w:asciiTheme="minorHAnsi" w:eastAsia="Calibri" w:hAnsiTheme="minorHAnsi" w:cstheme="minorHAnsi"/>
                <w:color w:val="FF0000"/>
              </w:rPr>
            </w:pPr>
            <w:r w:rsidRPr="00F52EEF">
              <w:rPr>
                <w:rFonts w:asciiTheme="minorHAnsi" w:eastAsia="Calibri" w:hAnsiTheme="minorHAnsi" w:cstheme="minorHAnsi"/>
              </w:rPr>
              <w:t xml:space="preserve">Prerekvizity: </w:t>
            </w:r>
            <w:r w:rsidR="005D26EA" w:rsidRPr="00F52EEF">
              <w:rPr>
                <w:rFonts w:asciiTheme="minorHAnsi" w:eastAsia="Calibri" w:hAnsiTheme="minorHAnsi" w:cstheme="minorHAnsi"/>
              </w:rPr>
              <w:t>Teorie marketingov</w:t>
            </w:r>
            <w:ins w:id="4980" w:author="Radim Bačuvčík" w:date="2020-02-06T10:06:00Z">
              <w:r w:rsidR="00522A4C">
                <w:rPr>
                  <w:rFonts w:asciiTheme="minorHAnsi" w:eastAsia="Calibri" w:hAnsiTheme="minorHAnsi" w:cstheme="minorHAnsi"/>
                </w:rPr>
                <w:t>é</w:t>
              </w:r>
            </w:ins>
            <w:del w:id="4981" w:author="Radim Bačuvčík" w:date="2020-02-06T10:06:00Z">
              <w:r w:rsidR="005D26EA" w:rsidRPr="00F52EEF" w:rsidDel="00522A4C">
                <w:rPr>
                  <w:rFonts w:asciiTheme="minorHAnsi" w:eastAsia="Calibri" w:hAnsiTheme="minorHAnsi" w:cstheme="minorHAnsi"/>
                </w:rPr>
                <w:delText>ých</w:delText>
              </w:r>
            </w:del>
            <w:r w:rsidR="005D26EA" w:rsidRPr="00F52EEF">
              <w:rPr>
                <w:rFonts w:asciiTheme="minorHAnsi" w:eastAsia="Calibri" w:hAnsiTheme="minorHAnsi" w:cstheme="minorHAnsi"/>
              </w:rPr>
              <w:t xml:space="preserve"> komunikac</w:t>
            </w:r>
            <w:ins w:id="4982" w:author="Radim Bačuvčík" w:date="2020-02-06T10:06:00Z">
              <w:r w:rsidR="00522A4C">
                <w:rPr>
                  <w:rFonts w:asciiTheme="minorHAnsi" w:eastAsia="Calibri" w:hAnsiTheme="minorHAnsi" w:cstheme="minorHAnsi"/>
                </w:rPr>
                <w:t>e</w:t>
              </w:r>
            </w:ins>
            <w:del w:id="4983" w:author="Radim Bačuvčík" w:date="2020-02-06T10:06:00Z">
              <w:r w:rsidR="005D26EA" w:rsidRPr="00F52EEF" w:rsidDel="00522A4C">
                <w:rPr>
                  <w:rFonts w:asciiTheme="minorHAnsi" w:eastAsia="Calibri" w:hAnsiTheme="minorHAnsi" w:cstheme="minorHAnsi"/>
                </w:rPr>
                <w:delText>í</w:delText>
              </w:r>
            </w:del>
          </w:p>
        </w:tc>
      </w:tr>
      <w:tr w:rsidR="005D26EA" w:rsidRPr="00F52EEF" w14:paraId="4889AC88" w14:textId="77777777" w:rsidTr="0044225F">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1F624D8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1944022A" w14:textId="37D59EE3" w:rsidR="005D26EA" w:rsidRPr="00F52EEF" w:rsidRDefault="00E56130"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Z</w:t>
            </w:r>
            <w:r w:rsidR="005D26EA" w:rsidRPr="00F52EEF">
              <w:rPr>
                <w:rFonts w:asciiTheme="minorHAnsi" w:eastAsia="Calibri" w:hAnsiTheme="minorHAnsi" w:cstheme="minorHAnsi"/>
                <w:color w:val="000000" w:themeColor="text1"/>
              </w:rPr>
              <w:t>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113D6D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512661FB" w14:textId="5E58572C" w:rsidR="005D26EA" w:rsidRPr="00F52EEF" w:rsidRDefault="00E56130"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S</w:t>
            </w:r>
            <w:r w:rsidR="005D26EA" w:rsidRPr="00F52EEF">
              <w:rPr>
                <w:rFonts w:asciiTheme="minorHAnsi" w:eastAsia="Calibri" w:hAnsiTheme="minorHAnsi" w:cstheme="minorHAnsi"/>
                <w:color w:val="000000" w:themeColor="text1"/>
              </w:rPr>
              <w:t>eminář</w:t>
            </w:r>
          </w:p>
        </w:tc>
      </w:tr>
      <w:tr w:rsidR="005D26EA" w:rsidRPr="00F52EEF" w14:paraId="34A51B71" w14:textId="77777777" w:rsidTr="0044225F">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64ACA8C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4ED3F685" w14:textId="77777777" w:rsidR="005D26EA" w:rsidRPr="00F52EEF" w:rsidRDefault="005D26EA" w:rsidP="00935F76">
            <w:pPr>
              <w:tabs>
                <w:tab w:val="left" w:pos="567"/>
              </w:tabs>
              <w:jc w:val="both"/>
              <w:rPr>
                <w:rFonts w:asciiTheme="minorHAnsi" w:hAnsiTheme="minorHAnsi" w:cstheme="minorHAnsi"/>
                <w:color w:val="1F497D" w:themeColor="text2"/>
              </w:rPr>
            </w:pPr>
            <w:r w:rsidRPr="00F52EEF">
              <w:rPr>
                <w:rFonts w:asciiTheme="minorHAnsi" w:eastAsia="Calibri" w:hAnsiTheme="minorHAnsi" w:cstheme="minorHAnsi"/>
                <w:color w:val="000000" w:themeColor="text1"/>
              </w:rPr>
              <w:t>Písemná seminární práce, ústní cvičení</w:t>
            </w:r>
          </w:p>
        </w:tc>
      </w:tr>
      <w:tr w:rsidR="005D26EA" w:rsidRPr="00F52EEF" w14:paraId="3F2DE3EA" w14:textId="77777777" w:rsidTr="0044225F">
        <w:trPr>
          <w:trHeight w:val="263"/>
        </w:trPr>
        <w:tc>
          <w:tcPr>
            <w:tcW w:w="10673" w:type="dxa"/>
            <w:gridSpan w:val="8"/>
            <w:tcBorders>
              <w:top w:val="nil"/>
              <w:left w:val="single" w:sz="4" w:space="0" w:color="auto"/>
              <w:bottom w:val="single" w:sz="4" w:space="0" w:color="auto"/>
              <w:right w:val="single" w:sz="4" w:space="0" w:color="auto"/>
            </w:tcBorders>
            <w:hideMark/>
          </w:tcPr>
          <w:p w14:paraId="3D1A90B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856486B" w14:textId="77777777" w:rsidTr="0044225F">
        <w:trPr>
          <w:trHeight w:val="197"/>
        </w:trPr>
        <w:tc>
          <w:tcPr>
            <w:tcW w:w="3904" w:type="dxa"/>
            <w:tcBorders>
              <w:top w:val="nil"/>
              <w:left w:val="single" w:sz="4" w:space="0" w:color="auto"/>
              <w:bottom w:val="single" w:sz="4" w:space="0" w:color="auto"/>
              <w:right w:val="single" w:sz="4" w:space="0" w:color="auto"/>
            </w:tcBorders>
            <w:shd w:val="clear" w:color="auto" w:fill="F7CAAC"/>
            <w:hideMark/>
          </w:tcPr>
          <w:p w14:paraId="5E8D6D6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left w:val="single" w:sz="4" w:space="0" w:color="auto"/>
              <w:bottom w:val="single" w:sz="4" w:space="0" w:color="auto"/>
              <w:right w:val="single" w:sz="4" w:space="0" w:color="auto"/>
            </w:tcBorders>
            <w:hideMark/>
          </w:tcPr>
          <w:p w14:paraId="72AA3F96" w14:textId="77777777" w:rsidR="005D26EA" w:rsidRPr="00F52EEF" w:rsidRDefault="005D26EA"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MSc. Daniel Jesenský, PhD., MBA.</w:t>
            </w:r>
          </w:p>
        </w:tc>
      </w:tr>
      <w:tr w:rsidR="005D26EA" w:rsidRPr="00F52EEF" w14:paraId="50639088" w14:textId="77777777" w:rsidTr="0044225F">
        <w:trPr>
          <w:trHeight w:val="243"/>
        </w:trPr>
        <w:tc>
          <w:tcPr>
            <w:tcW w:w="3904" w:type="dxa"/>
            <w:tcBorders>
              <w:top w:val="nil"/>
              <w:left w:val="single" w:sz="4" w:space="0" w:color="auto"/>
              <w:bottom w:val="single" w:sz="4" w:space="0" w:color="auto"/>
              <w:right w:val="single" w:sz="4" w:space="0" w:color="auto"/>
            </w:tcBorders>
            <w:shd w:val="clear" w:color="auto" w:fill="F7CAAC"/>
            <w:hideMark/>
          </w:tcPr>
          <w:p w14:paraId="7124EC2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3083EE8E" w14:textId="274B0CE2" w:rsidR="005D26EA" w:rsidRPr="00F52EEF" w:rsidRDefault="009737DF"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Garant se podílí 100 % na výuce.</w:t>
            </w:r>
          </w:p>
        </w:tc>
      </w:tr>
      <w:tr w:rsidR="005D26EA" w:rsidRPr="00F52EEF" w14:paraId="71D68612" w14:textId="77777777" w:rsidTr="0044225F">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16AC8E2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top w:val="single" w:sz="4" w:space="0" w:color="auto"/>
              <w:left w:val="single" w:sz="4" w:space="0" w:color="auto"/>
              <w:bottom w:val="nil"/>
              <w:right w:val="single" w:sz="4" w:space="0" w:color="auto"/>
            </w:tcBorders>
            <w:hideMark/>
          </w:tcPr>
          <w:p w14:paraId="74D6DC8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119259A" w14:textId="77777777" w:rsidTr="0044225F">
        <w:trPr>
          <w:trHeight w:val="110"/>
        </w:trPr>
        <w:tc>
          <w:tcPr>
            <w:tcW w:w="10673" w:type="dxa"/>
            <w:gridSpan w:val="8"/>
            <w:tcBorders>
              <w:top w:val="nil"/>
              <w:left w:val="single" w:sz="4" w:space="0" w:color="auto"/>
              <w:bottom w:val="single" w:sz="4" w:space="0" w:color="auto"/>
              <w:right w:val="single" w:sz="4" w:space="0" w:color="auto"/>
            </w:tcBorders>
          </w:tcPr>
          <w:p w14:paraId="4DE263B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E3FBE3E" w14:textId="77777777" w:rsidTr="0044225F">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3CC4338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top w:val="single" w:sz="4" w:space="0" w:color="auto"/>
              <w:left w:val="single" w:sz="4" w:space="0" w:color="auto"/>
              <w:bottom w:val="nil"/>
              <w:right w:val="single" w:sz="4" w:space="0" w:color="auto"/>
            </w:tcBorders>
            <w:hideMark/>
          </w:tcPr>
          <w:p w14:paraId="4DFA8150" w14:textId="77777777" w:rsidR="005D26EA" w:rsidRPr="00F52EEF" w:rsidRDefault="005D26EA" w:rsidP="00935F76">
            <w:pPr>
              <w:tabs>
                <w:tab w:val="left" w:pos="567"/>
              </w:tabs>
              <w:jc w:val="both"/>
              <w:rPr>
                <w:rFonts w:asciiTheme="minorHAnsi" w:eastAsia="Calibri" w:hAnsiTheme="minorHAnsi" w:cstheme="minorHAnsi"/>
                <w:color w:val="FF0000"/>
              </w:rPr>
            </w:pPr>
            <w:r w:rsidRPr="00F52EEF">
              <w:rPr>
                <w:rFonts w:asciiTheme="minorHAnsi" w:eastAsia="Calibri" w:hAnsiTheme="minorHAnsi" w:cstheme="minorHAnsi"/>
                <w:color w:val="FF0000"/>
              </w:rPr>
              <w:t xml:space="preserve"> </w:t>
            </w:r>
          </w:p>
        </w:tc>
      </w:tr>
      <w:tr w:rsidR="005D26EA" w:rsidRPr="00F52EEF" w14:paraId="4DD9DE85" w14:textId="77777777" w:rsidTr="0044225F">
        <w:trPr>
          <w:trHeight w:val="1677"/>
        </w:trPr>
        <w:tc>
          <w:tcPr>
            <w:tcW w:w="10673" w:type="dxa"/>
            <w:gridSpan w:val="8"/>
            <w:tcBorders>
              <w:top w:val="nil"/>
              <w:left w:val="single" w:sz="4" w:space="0" w:color="auto"/>
              <w:bottom w:val="single" w:sz="12" w:space="0" w:color="auto"/>
              <w:right w:val="single" w:sz="4" w:space="0" w:color="auto"/>
            </w:tcBorders>
          </w:tcPr>
          <w:p w14:paraId="532FB383" w14:textId="7A36B22E" w:rsidR="00403E55" w:rsidRPr="0044225F" w:rsidRDefault="00403E55" w:rsidP="00935F76">
            <w:pPr>
              <w:tabs>
                <w:tab w:val="left" w:pos="567"/>
              </w:tabs>
              <w:rPr>
                <w:rFonts w:asciiTheme="minorHAnsi" w:hAnsiTheme="minorHAnsi" w:cstheme="minorHAnsi"/>
                <w:b/>
                <w:noProof/>
              </w:rPr>
            </w:pPr>
            <w:r w:rsidRPr="0044225F">
              <w:rPr>
                <w:rFonts w:asciiTheme="minorHAnsi" w:hAnsiTheme="minorHAnsi" w:cstheme="minorHAnsi"/>
                <w:b/>
                <w:noProof/>
              </w:rPr>
              <w:t>Probíraná témata:</w:t>
            </w:r>
          </w:p>
          <w:p w14:paraId="4BF86D28" w14:textId="163F7849" w:rsidR="005D26EA" w:rsidRPr="00F52EEF" w:rsidRDefault="00002113" w:rsidP="00935F76">
            <w:pPr>
              <w:tabs>
                <w:tab w:val="left" w:pos="567"/>
              </w:tabs>
              <w:rPr>
                <w:rFonts w:asciiTheme="minorHAnsi" w:hAnsiTheme="minorHAnsi" w:cstheme="minorHAnsi"/>
                <w:noProof/>
              </w:rPr>
            </w:pPr>
            <w:r w:rsidRPr="00F52EEF">
              <w:rPr>
                <w:rFonts w:asciiTheme="minorHAnsi" w:hAnsiTheme="minorHAnsi" w:cstheme="minorHAnsi"/>
                <w:noProof/>
              </w:rPr>
              <w:t xml:space="preserve">- </w:t>
            </w:r>
            <w:r w:rsidR="00403E55">
              <w:rPr>
                <w:rFonts w:asciiTheme="minorHAnsi" w:hAnsiTheme="minorHAnsi" w:cstheme="minorHAnsi"/>
                <w:noProof/>
              </w:rPr>
              <w:t>ú</w:t>
            </w:r>
            <w:r w:rsidR="005D26EA" w:rsidRPr="00F52EEF">
              <w:rPr>
                <w:rFonts w:asciiTheme="minorHAnsi" w:hAnsiTheme="minorHAnsi" w:cstheme="minorHAnsi"/>
                <w:noProof/>
              </w:rPr>
              <w:t>vod a základní představení marketingové komunikace v místě prodeje</w:t>
            </w:r>
            <w:r w:rsidR="00403E55">
              <w:rPr>
                <w:rFonts w:asciiTheme="minorHAnsi" w:hAnsiTheme="minorHAnsi" w:cstheme="minorHAnsi"/>
                <w:noProof/>
              </w:rPr>
              <w:t>;</w:t>
            </w:r>
          </w:p>
          <w:p w14:paraId="14807319" w14:textId="1BF65686" w:rsidR="005D26EA" w:rsidRPr="00F52EEF" w:rsidRDefault="00002113" w:rsidP="00935F76">
            <w:pPr>
              <w:tabs>
                <w:tab w:val="left" w:pos="567"/>
              </w:tabs>
              <w:rPr>
                <w:rFonts w:asciiTheme="minorHAnsi" w:hAnsiTheme="minorHAnsi" w:cstheme="minorHAnsi"/>
                <w:noProof/>
              </w:rPr>
            </w:pPr>
            <w:r w:rsidRPr="00F52EEF">
              <w:rPr>
                <w:rFonts w:asciiTheme="minorHAnsi" w:hAnsiTheme="minorHAnsi" w:cstheme="minorHAnsi"/>
                <w:noProof/>
              </w:rPr>
              <w:t xml:space="preserve">- </w:t>
            </w:r>
            <w:r w:rsidR="00403E55">
              <w:rPr>
                <w:rFonts w:asciiTheme="minorHAnsi" w:hAnsiTheme="minorHAnsi" w:cstheme="minorHAnsi"/>
                <w:noProof/>
              </w:rPr>
              <w:t>s</w:t>
            </w:r>
            <w:r w:rsidR="005D26EA" w:rsidRPr="00F52EEF">
              <w:rPr>
                <w:rFonts w:asciiTheme="minorHAnsi" w:hAnsiTheme="minorHAnsi" w:cstheme="minorHAnsi"/>
                <w:noProof/>
              </w:rPr>
              <w:t>myslový marketing jako nástroj komunikace v místě prodeje</w:t>
            </w:r>
            <w:r w:rsidR="00403E55">
              <w:rPr>
                <w:rFonts w:asciiTheme="minorHAnsi" w:hAnsiTheme="minorHAnsi" w:cstheme="minorHAnsi"/>
                <w:noProof/>
              </w:rPr>
              <w:t>;</w:t>
            </w:r>
          </w:p>
          <w:p w14:paraId="1ECC3836" w14:textId="54620987" w:rsidR="005D26EA" w:rsidRPr="00F52EEF" w:rsidRDefault="00002113" w:rsidP="00935F76">
            <w:pPr>
              <w:tabs>
                <w:tab w:val="left" w:pos="567"/>
              </w:tabs>
              <w:rPr>
                <w:rFonts w:asciiTheme="minorHAnsi" w:hAnsiTheme="minorHAnsi" w:cstheme="minorHAnsi"/>
                <w:noProof/>
              </w:rPr>
            </w:pPr>
            <w:r w:rsidRPr="00F52EEF">
              <w:rPr>
                <w:rFonts w:asciiTheme="minorHAnsi" w:hAnsiTheme="minorHAnsi" w:cstheme="minorHAnsi"/>
                <w:noProof/>
              </w:rPr>
              <w:t xml:space="preserve">- </w:t>
            </w:r>
            <w:r w:rsidR="00403E55">
              <w:rPr>
                <w:rFonts w:asciiTheme="minorHAnsi" w:hAnsiTheme="minorHAnsi" w:cstheme="minorHAnsi"/>
                <w:noProof/>
              </w:rPr>
              <w:t>i</w:t>
            </w:r>
            <w:r w:rsidR="005D26EA" w:rsidRPr="00F52EEF">
              <w:rPr>
                <w:rFonts w:asciiTheme="minorHAnsi" w:hAnsiTheme="minorHAnsi" w:cstheme="minorHAnsi"/>
                <w:noProof/>
              </w:rPr>
              <w:t>mpulzívní nakupování a kontext marketingové komunikace v místě prodeje</w:t>
            </w:r>
            <w:r w:rsidR="00403E55">
              <w:rPr>
                <w:rFonts w:asciiTheme="minorHAnsi" w:hAnsiTheme="minorHAnsi" w:cstheme="minorHAnsi"/>
                <w:noProof/>
              </w:rPr>
              <w:t>;</w:t>
            </w:r>
          </w:p>
          <w:p w14:paraId="1B9536F4" w14:textId="50145862" w:rsidR="005D26EA" w:rsidRPr="00F52EEF" w:rsidRDefault="00002113" w:rsidP="00935F76">
            <w:pPr>
              <w:tabs>
                <w:tab w:val="left" w:pos="567"/>
              </w:tabs>
              <w:rPr>
                <w:rFonts w:asciiTheme="minorHAnsi" w:hAnsiTheme="minorHAnsi" w:cstheme="minorHAnsi"/>
                <w:b/>
                <w:noProof/>
              </w:rPr>
            </w:pPr>
            <w:r w:rsidRPr="00F52EEF">
              <w:rPr>
                <w:rFonts w:asciiTheme="minorHAnsi" w:hAnsiTheme="minorHAnsi" w:cstheme="minorHAnsi"/>
                <w:noProof/>
              </w:rPr>
              <w:t xml:space="preserve">- </w:t>
            </w:r>
            <w:r w:rsidR="00403E55">
              <w:rPr>
                <w:rFonts w:asciiTheme="minorHAnsi" w:hAnsiTheme="minorHAnsi" w:cstheme="minorHAnsi"/>
                <w:noProof/>
              </w:rPr>
              <w:t>p</w:t>
            </w:r>
            <w:r w:rsidR="005D26EA" w:rsidRPr="00F52EEF">
              <w:rPr>
                <w:rFonts w:asciiTheme="minorHAnsi" w:hAnsiTheme="minorHAnsi" w:cstheme="minorHAnsi"/>
                <w:noProof/>
              </w:rPr>
              <w:t>rincipy vzniku, exekuce a implementace komunikačních nástrojů v místě prodeje</w:t>
            </w:r>
            <w:r w:rsidR="00403E55">
              <w:rPr>
                <w:rFonts w:asciiTheme="minorHAnsi" w:hAnsiTheme="minorHAnsi" w:cstheme="minorHAnsi"/>
                <w:noProof/>
              </w:rPr>
              <w:t>;</w:t>
            </w:r>
          </w:p>
          <w:p w14:paraId="02012354" w14:textId="378F875C" w:rsidR="00002113" w:rsidRPr="00F52EEF" w:rsidRDefault="00002113" w:rsidP="00935F76">
            <w:pPr>
              <w:tabs>
                <w:tab w:val="left" w:pos="567"/>
              </w:tabs>
              <w:rPr>
                <w:rFonts w:asciiTheme="minorHAnsi" w:hAnsiTheme="minorHAnsi" w:cstheme="minorHAnsi"/>
                <w:noProof/>
              </w:rPr>
            </w:pPr>
            <w:r w:rsidRPr="00F52EEF">
              <w:rPr>
                <w:rFonts w:asciiTheme="minorHAnsi" w:hAnsiTheme="minorHAnsi" w:cstheme="minorHAnsi"/>
                <w:noProof/>
              </w:rPr>
              <w:t xml:space="preserve">- </w:t>
            </w:r>
            <w:r w:rsidR="00403E55">
              <w:rPr>
                <w:rFonts w:asciiTheme="minorHAnsi" w:hAnsiTheme="minorHAnsi" w:cstheme="minorHAnsi"/>
                <w:noProof/>
              </w:rPr>
              <w:t>ú</w:t>
            </w:r>
            <w:r w:rsidR="005D26EA" w:rsidRPr="00F52EEF">
              <w:rPr>
                <w:rFonts w:asciiTheme="minorHAnsi" w:hAnsiTheme="minorHAnsi" w:cstheme="minorHAnsi"/>
                <w:noProof/>
              </w:rPr>
              <w:t>vod do shopper marketingu</w:t>
            </w:r>
            <w:r w:rsidR="00403E55">
              <w:rPr>
                <w:rFonts w:asciiTheme="minorHAnsi" w:hAnsiTheme="minorHAnsi" w:cstheme="minorHAnsi"/>
                <w:noProof/>
              </w:rPr>
              <w:t>;</w:t>
            </w:r>
            <w:r w:rsidR="005D26EA" w:rsidRPr="00F52EEF">
              <w:rPr>
                <w:rFonts w:asciiTheme="minorHAnsi" w:hAnsiTheme="minorHAnsi" w:cstheme="minorHAnsi"/>
                <w:noProof/>
              </w:rPr>
              <w:tab/>
              <w:t xml:space="preserve"> </w:t>
            </w:r>
          </w:p>
          <w:p w14:paraId="31B38E14" w14:textId="1848B382" w:rsidR="005D26EA" w:rsidRPr="00F52EEF" w:rsidRDefault="00002113" w:rsidP="00935F76">
            <w:pPr>
              <w:tabs>
                <w:tab w:val="left" w:pos="567"/>
              </w:tabs>
              <w:rPr>
                <w:rFonts w:asciiTheme="minorHAnsi" w:hAnsiTheme="minorHAnsi" w:cstheme="minorHAnsi"/>
                <w:noProof/>
              </w:rPr>
            </w:pPr>
            <w:r w:rsidRPr="00F52EEF">
              <w:rPr>
                <w:rFonts w:asciiTheme="minorHAnsi" w:hAnsiTheme="minorHAnsi" w:cstheme="minorHAnsi"/>
                <w:noProof/>
              </w:rPr>
              <w:t xml:space="preserve">- </w:t>
            </w:r>
            <w:r w:rsidR="00403E55">
              <w:rPr>
                <w:rFonts w:asciiTheme="minorHAnsi" w:hAnsiTheme="minorHAnsi" w:cstheme="minorHAnsi"/>
                <w:noProof/>
              </w:rPr>
              <w:t>S</w:t>
            </w:r>
            <w:r w:rsidR="005D26EA" w:rsidRPr="00F52EEF">
              <w:rPr>
                <w:rFonts w:asciiTheme="minorHAnsi" w:hAnsiTheme="minorHAnsi" w:cstheme="minorHAnsi"/>
                <w:noProof/>
              </w:rPr>
              <w:t>hopper marketing – strategie, exekuce a vyhodnocení</w:t>
            </w:r>
            <w:r w:rsidR="00403E55">
              <w:rPr>
                <w:rFonts w:asciiTheme="minorHAnsi" w:hAnsiTheme="minorHAnsi" w:cstheme="minorHAnsi"/>
                <w:noProof/>
              </w:rPr>
              <w:t>;</w:t>
            </w:r>
          </w:p>
          <w:p w14:paraId="505E546E" w14:textId="09CACAD4" w:rsidR="005D26EA" w:rsidRPr="00F52EEF" w:rsidRDefault="00002113" w:rsidP="00935F76">
            <w:pPr>
              <w:tabs>
                <w:tab w:val="left" w:pos="567"/>
              </w:tabs>
              <w:rPr>
                <w:rFonts w:asciiTheme="minorHAnsi" w:hAnsiTheme="minorHAnsi" w:cstheme="minorHAnsi"/>
                <w:noProof/>
              </w:rPr>
            </w:pPr>
            <w:r w:rsidRPr="00F52EEF">
              <w:rPr>
                <w:rFonts w:asciiTheme="minorHAnsi" w:hAnsiTheme="minorHAnsi" w:cstheme="minorHAnsi"/>
                <w:noProof/>
              </w:rPr>
              <w:t xml:space="preserve">- </w:t>
            </w:r>
            <w:r w:rsidR="00403E55">
              <w:rPr>
                <w:rFonts w:asciiTheme="minorHAnsi" w:hAnsiTheme="minorHAnsi" w:cstheme="minorHAnsi"/>
                <w:noProof/>
              </w:rPr>
              <w:t>b</w:t>
            </w:r>
            <w:r w:rsidR="005D26EA" w:rsidRPr="00F52EEF">
              <w:rPr>
                <w:rFonts w:asciiTheme="minorHAnsi" w:hAnsiTheme="minorHAnsi" w:cstheme="minorHAnsi"/>
                <w:noProof/>
              </w:rPr>
              <w:t>rief a technologické souvislosti, role designu,  trendy a inovace v marketingové komunikaci v místě prodeje</w:t>
            </w:r>
            <w:r w:rsidR="00403E55">
              <w:rPr>
                <w:rFonts w:asciiTheme="minorHAnsi" w:hAnsiTheme="minorHAnsi" w:cstheme="minorHAnsi"/>
                <w:noProof/>
              </w:rPr>
              <w:t>.</w:t>
            </w:r>
          </w:p>
        </w:tc>
      </w:tr>
      <w:tr w:rsidR="005D26EA" w:rsidRPr="00F52EEF" w14:paraId="7D556160" w14:textId="77777777" w:rsidTr="0044225F">
        <w:trPr>
          <w:trHeight w:val="265"/>
        </w:trPr>
        <w:tc>
          <w:tcPr>
            <w:tcW w:w="4471" w:type="dxa"/>
            <w:gridSpan w:val="2"/>
            <w:tcBorders>
              <w:top w:val="nil"/>
              <w:left w:val="single" w:sz="4" w:space="0" w:color="auto"/>
              <w:bottom w:val="single" w:sz="4" w:space="0" w:color="auto"/>
              <w:right w:val="single" w:sz="4" w:space="0" w:color="auto"/>
            </w:tcBorders>
            <w:shd w:val="clear" w:color="auto" w:fill="F7CAAC"/>
            <w:hideMark/>
          </w:tcPr>
          <w:p w14:paraId="3A3A76F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left w:val="single" w:sz="4" w:space="0" w:color="auto"/>
              <w:bottom w:val="nil"/>
              <w:right w:val="single" w:sz="4" w:space="0" w:color="auto"/>
            </w:tcBorders>
          </w:tcPr>
          <w:p w14:paraId="6FF3F6F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8164EE6" w14:textId="77777777" w:rsidTr="0044225F">
        <w:trPr>
          <w:trHeight w:val="1497"/>
        </w:trPr>
        <w:tc>
          <w:tcPr>
            <w:tcW w:w="10673" w:type="dxa"/>
            <w:gridSpan w:val="8"/>
            <w:tcBorders>
              <w:top w:val="nil"/>
              <w:left w:val="single" w:sz="4" w:space="0" w:color="auto"/>
              <w:bottom w:val="single" w:sz="4" w:space="0" w:color="auto"/>
              <w:right w:val="single" w:sz="4" w:space="0" w:color="auto"/>
            </w:tcBorders>
            <w:hideMark/>
          </w:tcPr>
          <w:p w14:paraId="4F859A62" w14:textId="77777777" w:rsidR="005D26EA" w:rsidRPr="0044225F" w:rsidRDefault="005D26EA" w:rsidP="00935F76">
            <w:pPr>
              <w:tabs>
                <w:tab w:val="left" w:pos="567"/>
              </w:tabs>
              <w:jc w:val="both"/>
              <w:rPr>
                <w:rFonts w:asciiTheme="minorHAnsi" w:hAnsiTheme="minorHAnsi" w:cstheme="minorHAnsi"/>
                <w:b/>
                <w:bCs/>
                <w:sz w:val="18"/>
                <w:lang w:val="en-US"/>
              </w:rPr>
            </w:pPr>
            <w:r w:rsidRPr="0044225F">
              <w:rPr>
                <w:rFonts w:asciiTheme="minorHAnsi" w:hAnsiTheme="minorHAnsi" w:cstheme="minorHAnsi"/>
                <w:b/>
                <w:bCs/>
                <w:sz w:val="18"/>
                <w:lang w:val="en-US"/>
              </w:rPr>
              <w:t>Povinná literatura:</w:t>
            </w:r>
          </w:p>
          <w:p w14:paraId="0EB38ADA" w14:textId="77777777" w:rsidR="006976B2" w:rsidRDefault="006976B2" w:rsidP="006976B2">
            <w:pPr>
              <w:tabs>
                <w:tab w:val="left" w:pos="567"/>
              </w:tabs>
              <w:jc w:val="both"/>
              <w:rPr>
                <w:ins w:id="4984" w:author="FMK" w:date="2020-02-02T22:10:00Z"/>
              </w:rPr>
            </w:pPr>
            <w:ins w:id="4985" w:author="FMK" w:date="2020-02-02T22:10:00Z">
              <w:r w:rsidRPr="00D835FA">
                <w:rPr>
                  <w:rFonts w:asciiTheme="minorHAnsi" w:hAnsiTheme="minorHAnsi"/>
                  <w:color w:val="FF0000"/>
                </w:rPr>
                <w:t>.</w:t>
              </w:r>
              <w:r>
                <w:t xml:space="preserve"> </w:t>
              </w:r>
            </w:ins>
          </w:p>
          <w:p w14:paraId="18E27EE0" w14:textId="77777777" w:rsidR="006976B2" w:rsidRDefault="006976B2" w:rsidP="006976B2">
            <w:pPr>
              <w:tabs>
                <w:tab w:val="left" w:pos="567"/>
              </w:tabs>
              <w:jc w:val="both"/>
              <w:rPr>
                <w:ins w:id="4986" w:author="FMK" w:date="2020-02-02T22:10:00Z"/>
                <w:rFonts w:asciiTheme="minorHAnsi" w:hAnsiTheme="minorHAnsi"/>
                <w:color w:val="FF0000"/>
              </w:rPr>
            </w:pPr>
            <w:ins w:id="4987" w:author="FMK" w:date="2020-02-02T22:10:00Z">
              <w:r w:rsidRPr="00125B12">
                <w:rPr>
                  <w:rFonts w:asciiTheme="minorHAnsi" w:hAnsiTheme="minorHAnsi"/>
                  <w:color w:val="FF0000"/>
                </w:rPr>
                <w:t>FERNIE, John a Leigh SPARKS, ed.</w:t>
              </w:r>
              <w:r>
                <w:rPr>
                  <w:rFonts w:asciiTheme="minorHAnsi" w:hAnsiTheme="minorHAnsi"/>
                  <w:color w:val="FF0000"/>
                </w:rPr>
                <w:t xml:space="preserve"> 2019.</w:t>
              </w:r>
              <w:r w:rsidRPr="00125B12">
                <w:rPr>
                  <w:rFonts w:asciiTheme="minorHAnsi" w:hAnsiTheme="minorHAnsi"/>
                  <w:color w:val="FF0000"/>
                </w:rPr>
                <w:t xml:space="preserve"> </w:t>
              </w:r>
              <w:r w:rsidRPr="00D835FA">
                <w:rPr>
                  <w:rFonts w:asciiTheme="minorHAnsi" w:hAnsiTheme="minorHAnsi"/>
                  <w:i/>
                  <w:color w:val="FF0000"/>
                </w:rPr>
                <w:t xml:space="preserve">Logistics and retail management: emerging issues and new challenges in the retail supply chain. </w:t>
              </w:r>
              <w:r w:rsidRPr="00125B12">
                <w:rPr>
                  <w:rFonts w:asciiTheme="minorHAnsi" w:hAnsiTheme="minorHAnsi"/>
                  <w:color w:val="FF0000"/>
                </w:rPr>
                <w:t>Fifth edition. Londo</w:t>
              </w:r>
              <w:r>
                <w:rPr>
                  <w:rFonts w:asciiTheme="minorHAnsi" w:hAnsiTheme="minorHAnsi"/>
                  <w:color w:val="FF0000"/>
                </w:rPr>
                <w:t>n: KoganPage</w:t>
              </w:r>
              <w:r w:rsidRPr="00125B12">
                <w:rPr>
                  <w:rFonts w:asciiTheme="minorHAnsi" w:hAnsiTheme="minorHAnsi"/>
                  <w:color w:val="FF0000"/>
                </w:rPr>
                <w:t>. ISBN 9780749481605.</w:t>
              </w:r>
            </w:ins>
          </w:p>
          <w:p w14:paraId="442A1B43" w14:textId="77777777" w:rsidR="006976B2" w:rsidRPr="00D835FA" w:rsidRDefault="006976B2" w:rsidP="006976B2">
            <w:pPr>
              <w:tabs>
                <w:tab w:val="left" w:pos="567"/>
              </w:tabs>
              <w:jc w:val="both"/>
              <w:rPr>
                <w:ins w:id="4988" w:author="FMK" w:date="2020-02-02T22:10:00Z"/>
                <w:rFonts w:asciiTheme="minorHAnsi" w:hAnsiTheme="minorHAnsi"/>
                <w:color w:val="FF0000"/>
              </w:rPr>
            </w:pPr>
          </w:p>
          <w:p w14:paraId="1E64A28C" w14:textId="77777777" w:rsidR="006976B2" w:rsidRDefault="006976B2" w:rsidP="006976B2">
            <w:pPr>
              <w:tabs>
                <w:tab w:val="left" w:pos="567"/>
              </w:tabs>
              <w:jc w:val="both"/>
              <w:rPr>
                <w:ins w:id="4989" w:author="FMK" w:date="2020-02-02T22:10:00Z"/>
                <w:rFonts w:asciiTheme="minorHAnsi" w:hAnsiTheme="minorHAnsi"/>
                <w:color w:val="FF0000"/>
              </w:rPr>
            </w:pPr>
          </w:p>
          <w:p w14:paraId="15BC9A19" w14:textId="77777777" w:rsidR="006976B2" w:rsidRDefault="006976B2" w:rsidP="006976B2">
            <w:pPr>
              <w:tabs>
                <w:tab w:val="left" w:pos="567"/>
              </w:tabs>
              <w:jc w:val="both"/>
              <w:rPr>
                <w:ins w:id="4990" w:author="FMK" w:date="2020-02-02T22:10:00Z"/>
                <w:rFonts w:asciiTheme="minorHAnsi" w:hAnsiTheme="minorHAnsi"/>
                <w:color w:val="FF0000"/>
              </w:rPr>
            </w:pPr>
            <w:ins w:id="4991" w:author="FMK" w:date="2020-02-02T22:10:00Z">
              <w:r w:rsidRPr="00CE2E41">
                <w:rPr>
                  <w:rFonts w:asciiTheme="minorHAnsi" w:hAnsiTheme="minorHAnsi"/>
                  <w:color w:val="FF0000"/>
                </w:rPr>
                <w:t>ROGGEVEEN, Anne L., Jens NORDFÄLT a Dhruv GREWAL.</w:t>
              </w:r>
              <w:r>
                <w:rPr>
                  <w:rFonts w:asciiTheme="minorHAnsi" w:hAnsiTheme="minorHAnsi"/>
                  <w:color w:val="FF0000"/>
                </w:rPr>
                <w:t xml:space="preserve"> 2014.</w:t>
              </w:r>
              <w:r w:rsidRPr="00CE2E41">
                <w:rPr>
                  <w:rFonts w:asciiTheme="minorHAnsi" w:hAnsiTheme="minorHAnsi"/>
                  <w:color w:val="FF0000"/>
                </w:rPr>
                <w:t xml:space="preserve"> </w:t>
              </w:r>
              <w:r w:rsidRPr="00D835FA">
                <w:rPr>
                  <w:rFonts w:asciiTheme="minorHAnsi" w:hAnsiTheme="minorHAnsi"/>
                  <w:i/>
                  <w:color w:val="FF0000"/>
                </w:rPr>
                <w:t>Shopper marketing and the role of in-store marketing.</w:t>
              </w:r>
              <w:r w:rsidRPr="00CE2E41">
                <w:rPr>
                  <w:rFonts w:asciiTheme="minorHAnsi" w:hAnsiTheme="minorHAnsi"/>
                  <w:color w:val="FF0000"/>
                </w:rPr>
                <w:t xml:space="preserve"> Bingley, U</w:t>
              </w:r>
              <w:r>
                <w:rPr>
                  <w:rFonts w:asciiTheme="minorHAnsi" w:hAnsiTheme="minorHAnsi"/>
                  <w:color w:val="FF0000"/>
                </w:rPr>
                <w:t>.K.: Emerald</w:t>
              </w:r>
              <w:r w:rsidRPr="00CE2E41">
                <w:rPr>
                  <w:rFonts w:asciiTheme="minorHAnsi" w:hAnsiTheme="minorHAnsi"/>
                  <w:color w:val="FF0000"/>
                </w:rPr>
                <w:t>. ISBN 9781784410001.</w:t>
              </w:r>
            </w:ins>
          </w:p>
          <w:p w14:paraId="7F705E43" w14:textId="77777777" w:rsidR="006976B2" w:rsidRPr="00D835FA" w:rsidRDefault="006976B2" w:rsidP="006976B2">
            <w:pPr>
              <w:tabs>
                <w:tab w:val="left" w:pos="567"/>
              </w:tabs>
              <w:jc w:val="both"/>
              <w:rPr>
                <w:ins w:id="4992" w:author="FMK" w:date="2020-02-02T22:10:00Z"/>
                <w:rFonts w:asciiTheme="minorHAnsi" w:hAnsiTheme="minorHAnsi"/>
                <w:color w:val="FF0000"/>
                <w:lang w:val="en-US"/>
              </w:rPr>
            </w:pPr>
          </w:p>
          <w:p w14:paraId="14DD1E7D" w14:textId="77777777" w:rsidR="006976B2" w:rsidRDefault="006976B2" w:rsidP="006976B2">
            <w:pPr>
              <w:tabs>
                <w:tab w:val="left" w:pos="567"/>
              </w:tabs>
              <w:jc w:val="both"/>
              <w:rPr>
                <w:ins w:id="4993" w:author="FMK" w:date="2020-02-02T22:10:00Z"/>
                <w:rFonts w:asciiTheme="minorHAnsi" w:hAnsiTheme="minorHAnsi"/>
                <w:color w:val="FF0000"/>
                <w:lang w:val="en-US"/>
              </w:rPr>
            </w:pPr>
          </w:p>
          <w:p w14:paraId="01E7557D" w14:textId="77777777" w:rsidR="006976B2" w:rsidRDefault="006976B2" w:rsidP="006976B2">
            <w:pPr>
              <w:tabs>
                <w:tab w:val="left" w:pos="567"/>
              </w:tabs>
              <w:jc w:val="both"/>
              <w:rPr>
                <w:ins w:id="4994" w:author="FMK" w:date="2020-02-02T22:10:00Z"/>
                <w:rFonts w:asciiTheme="minorHAnsi" w:hAnsiTheme="minorHAnsi"/>
                <w:color w:val="FF0000"/>
                <w:lang w:val="en-US"/>
              </w:rPr>
            </w:pPr>
            <w:ins w:id="4995" w:author="FMK" w:date="2020-02-02T22:10:00Z">
              <w:r w:rsidRPr="00125B12">
                <w:rPr>
                  <w:rFonts w:asciiTheme="minorHAnsi" w:hAnsiTheme="minorHAnsi"/>
                  <w:color w:val="FF0000"/>
                  <w:lang w:val="en-US"/>
                </w:rPr>
                <w:t>CRANDALL, Richard E., William CRANDALL a Charlie C. CHEN.</w:t>
              </w:r>
              <w:r>
                <w:rPr>
                  <w:rFonts w:asciiTheme="minorHAnsi" w:hAnsiTheme="minorHAnsi"/>
                  <w:color w:val="FF0000"/>
                  <w:lang w:val="en-US"/>
                </w:rPr>
                <w:t xml:space="preserve"> 2015.</w:t>
              </w:r>
              <w:r w:rsidRPr="00125B12">
                <w:rPr>
                  <w:rFonts w:asciiTheme="minorHAnsi" w:hAnsiTheme="minorHAnsi"/>
                  <w:color w:val="FF0000"/>
                  <w:lang w:val="en-US"/>
                </w:rPr>
                <w:t xml:space="preserve"> </w:t>
              </w:r>
              <w:r w:rsidRPr="00D835FA">
                <w:rPr>
                  <w:rFonts w:asciiTheme="minorHAnsi" w:hAnsiTheme="minorHAnsi"/>
                  <w:i/>
                  <w:color w:val="FF0000"/>
                  <w:lang w:val="en-US"/>
                </w:rPr>
                <w:t xml:space="preserve">Principles of supply chain management. </w:t>
              </w:r>
              <w:r w:rsidRPr="00125B12">
                <w:rPr>
                  <w:rFonts w:asciiTheme="minorHAnsi" w:hAnsiTheme="minorHAnsi"/>
                  <w:color w:val="FF0000"/>
                  <w:lang w:val="en-US"/>
                </w:rPr>
                <w:t>Second edition. Boca Raton: CRC Press, Taylor &amp; Fra</w:t>
              </w:r>
              <w:r>
                <w:rPr>
                  <w:rFonts w:asciiTheme="minorHAnsi" w:hAnsiTheme="minorHAnsi"/>
                  <w:color w:val="FF0000"/>
                  <w:lang w:val="en-US"/>
                </w:rPr>
                <w:t>ncis Group.</w:t>
              </w:r>
              <w:r w:rsidRPr="00125B12">
                <w:rPr>
                  <w:rFonts w:asciiTheme="minorHAnsi" w:hAnsiTheme="minorHAnsi"/>
                  <w:color w:val="FF0000"/>
                  <w:lang w:val="en-US"/>
                </w:rPr>
                <w:t xml:space="preserve"> ISBN 9781482212020.</w:t>
              </w:r>
            </w:ins>
          </w:p>
          <w:p w14:paraId="22C7591B" w14:textId="77777777" w:rsidR="006976B2" w:rsidRPr="00D835FA" w:rsidRDefault="006976B2" w:rsidP="006976B2">
            <w:pPr>
              <w:tabs>
                <w:tab w:val="left" w:pos="567"/>
              </w:tabs>
              <w:jc w:val="both"/>
              <w:rPr>
                <w:ins w:id="4996" w:author="FMK" w:date="2020-02-02T22:10:00Z"/>
                <w:rFonts w:asciiTheme="minorHAnsi" w:hAnsiTheme="minorHAnsi"/>
                <w:color w:val="FF0000"/>
                <w:lang w:val="en-US"/>
              </w:rPr>
            </w:pPr>
          </w:p>
          <w:p w14:paraId="54B2193B" w14:textId="77777777" w:rsidR="006976B2" w:rsidRPr="00F52EEF" w:rsidRDefault="006976B2" w:rsidP="006976B2">
            <w:pPr>
              <w:tabs>
                <w:tab w:val="left" w:pos="567"/>
              </w:tabs>
              <w:jc w:val="both"/>
              <w:rPr>
                <w:ins w:id="4997" w:author="FMK" w:date="2020-02-02T22:10:00Z"/>
                <w:rFonts w:asciiTheme="minorHAnsi" w:hAnsiTheme="minorHAnsi" w:cstheme="minorHAnsi"/>
                <w:bCs/>
                <w:lang w:val="en-US"/>
              </w:rPr>
            </w:pPr>
            <w:ins w:id="4998" w:author="FMK" w:date="2020-02-02T22:10:00Z">
              <w:r w:rsidRPr="00F52EEF">
                <w:rPr>
                  <w:rFonts w:asciiTheme="minorHAnsi" w:hAnsiTheme="minorHAnsi" w:cstheme="minorHAnsi"/>
                  <w:bCs/>
                </w:rPr>
                <w:t xml:space="preserve">JESENSKÝ, Daniel et al. 2018. </w:t>
              </w:r>
              <w:r w:rsidRPr="00F52EEF">
                <w:rPr>
                  <w:rFonts w:asciiTheme="minorHAnsi" w:hAnsiTheme="minorHAnsi" w:cstheme="minorHAnsi"/>
                  <w:bCs/>
                  <w:i/>
                </w:rPr>
                <w:t xml:space="preserve">Marketingová komunikace v místě prodeje. </w:t>
              </w:r>
              <w:r w:rsidRPr="00F52EEF">
                <w:rPr>
                  <w:rFonts w:asciiTheme="minorHAnsi" w:hAnsiTheme="minorHAnsi" w:cstheme="minorHAnsi"/>
                  <w:bCs/>
                  <w:lang w:val="en-US"/>
                </w:rPr>
                <w:t>Grada Publishing, Praha.</w:t>
              </w:r>
            </w:ins>
          </w:p>
          <w:p w14:paraId="4F7ED4A9" w14:textId="77777777" w:rsidR="006976B2" w:rsidRDefault="006976B2" w:rsidP="006976B2">
            <w:pPr>
              <w:tabs>
                <w:tab w:val="left" w:pos="567"/>
              </w:tabs>
              <w:jc w:val="both"/>
              <w:rPr>
                <w:ins w:id="4999" w:author="FMK" w:date="2020-02-02T22:10:00Z"/>
                <w:rStyle w:val="Hypertextovodkaz"/>
                <w:rFonts w:asciiTheme="minorHAnsi" w:hAnsiTheme="minorHAnsi"/>
                <w:color w:val="FF0000"/>
                <w:u w:val="none"/>
                <w:lang w:val="en-US"/>
              </w:rPr>
            </w:pPr>
          </w:p>
          <w:p w14:paraId="4FB12445" w14:textId="77777777" w:rsidR="006976B2" w:rsidRDefault="006976B2" w:rsidP="006976B2">
            <w:pPr>
              <w:tabs>
                <w:tab w:val="left" w:pos="567"/>
              </w:tabs>
              <w:jc w:val="both"/>
              <w:rPr>
                <w:ins w:id="5000" w:author="FMK" w:date="2020-02-02T22:10:00Z"/>
                <w:rStyle w:val="Hypertextovodkaz"/>
                <w:rFonts w:asciiTheme="minorHAnsi" w:hAnsiTheme="minorHAnsi"/>
                <w:color w:val="FF0000"/>
                <w:u w:val="none"/>
                <w:lang w:val="en-US"/>
              </w:rPr>
            </w:pPr>
            <w:ins w:id="5001" w:author="FMK" w:date="2020-02-02T22:10:00Z">
              <w:r w:rsidRPr="007A1D6C">
                <w:rPr>
                  <w:rStyle w:val="Hypertextovodkaz"/>
                  <w:rFonts w:asciiTheme="minorHAnsi" w:hAnsiTheme="minorHAnsi"/>
                  <w:color w:val="FF0000"/>
                  <w:u w:val="none"/>
                  <w:lang w:val="en-US"/>
                </w:rPr>
                <w:t xml:space="preserve">SCHIFFMAN, Leon G. a Joseph WISENBLIT. </w:t>
              </w:r>
              <w:r>
                <w:rPr>
                  <w:rStyle w:val="Hypertextovodkaz"/>
                  <w:rFonts w:asciiTheme="minorHAnsi" w:hAnsiTheme="minorHAnsi"/>
                  <w:color w:val="FF0000"/>
                  <w:u w:val="none"/>
                  <w:lang w:val="en-US"/>
                </w:rPr>
                <w:t xml:space="preserve">2015. </w:t>
              </w:r>
              <w:r w:rsidRPr="00D835FA">
                <w:rPr>
                  <w:rStyle w:val="Hypertextovodkaz"/>
                  <w:rFonts w:asciiTheme="minorHAnsi" w:hAnsiTheme="minorHAnsi"/>
                  <w:i/>
                  <w:color w:val="FF0000"/>
                  <w:u w:val="none"/>
                  <w:lang w:val="en-US"/>
                </w:rPr>
                <w:t>Consumer behavior: global edition.</w:t>
              </w:r>
              <w:r w:rsidRPr="007A1D6C">
                <w:rPr>
                  <w:rStyle w:val="Hypertextovodkaz"/>
                  <w:rFonts w:asciiTheme="minorHAnsi" w:hAnsiTheme="minorHAnsi"/>
                  <w:color w:val="FF0000"/>
                  <w:u w:val="none"/>
                  <w:lang w:val="en-US"/>
                </w:rPr>
                <w:t xml:space="preserve"> 11th ed. Harlow:</w:t>
              </w:r>
              <w:r>
                <w:rPr>
                  <w:rStyle w:val="Hypertextovodkaz"/>
                  <w:rFonts w:asciiTheme="minorHAnsi" w:hAnsiTheme="minorHAnsi"/>
                  <w:color w:val="FF0000"/>
                  <w:u w:val="none"/>
                  <w:lang w:val="en-US"/>
                </w:rPr>
                <w:t xml:space="preserve"> Pearson Education</w:t>
              </w:r>
              <w:r w:rsidRPr="007A1D6C">
                <w:rPr>
                  <w:rStyle w:val="Hypertextovodkaz"/>
                  <w:rFonts w:asciiTheme="minorHAnsi" w:hAnsiTheme="minorHAnsi"/>
                  <w:color w:val="FF0000"/>
                  <w:u w:val="none"/>
                  <w:lang w:val="en-US"/>
                </w:rPr>
                <w:t>. ISBN 9780273787136.</w:t>
              </w:r>
            </w:ins>
          </w:p>
          <w:p w14:paraId="59C952D7" w14:textId="77777777" w:rsidR="006976B2" w:rsidRPr="00D835FA" w:rsidRDefault="006976B2" w:rsidP="006976B2">
            <w:pPr>
              <w:tabs>
                <w:tab w:val="left" w:pos="567"/>
              </w:tabs>
              <w:jc w:val="both"/>
              <w:rPr>
                <w:ins w:id="5002" w:author="FMK" w:date="2020-02-02T22:10:00Z"/>
                <w:rStyle w:val="Hypertextovodkaz"/>
                <w:rFonts w:asciiTheme="minorHAnsi" w:hAnsiTheme="minorHAnsi"/>
                <w:color w:val="FF0000"/>
                <w:u w:val="none"/>
                <w:lang w:val="en-US"/>
              </w:rPr>
            </w:pPr>
          </w:p>
          <w:p w14:paraId="1B7BF1E7" w14:textId="77777777" w:rsidR="006976B2" w:rsidRPr="00F52EEF" w:rsidRDefault="006976B2" w:rsidP="006976B2">
            <w:pPr>
              <w:tabs>
                <w:tab w:val="left" w:pos="567"/>
              </w:tabs>
              <w:jc w:val="both"/>
              <w:rPr>
                <w:ins w:id="5003" w:author="FMK" w:date="2020-02-02T22:10:00Z"/>
                <w:rFonts w:asciiTheme="minorHAnsi" w:hAnsiTheme="minorHAnsi" w:cstheme="minorHAnsi"/>
                <w:b/>
                <w:bCs/>
                <w:lang w:val="en-US"/>
              </w:rPr>
            </w:pPr>
          </w:p>
          <w:p w14:paraId="7CFBDEB1" w14:textId="77777777" w:rsidR="006976B2" w:rsidRPr="00523EF2" w:rsidRDefault="006976B2" w:rsidP="006976B2">
            <w:pPr>
              <w:tabs>
                <w:tab w:val="left" w:pos="567"/>
              </w:tabs>
              <w:jc w:val="both"/>
              <w:rPr>
                <w:ins w:id="5004" w:author="FMK" w:date="2020-02-02T22:10:00Z"/>
                <w:rFonts w:asciiTheme="minorHAnsi" w:hAnsiTheme="minorHAnsi" w:cstheme="minorHAnsi"/>
                <w:b/>
              </w:rPr>
            </w:pPr>
            <w:ins w:id="5005" w:author="FMK" w:date="2020-02-02T22:10:00Z">
              <w:r w:rsidRPr="00523EF2">
                <w:rPr>
                  <w:rFonts w:asciiTheme="minorHAnsi" w:hAnsiTheme="minorHAnsi" w:cstheme="minorHAnsi"/>
                  <w:b/>
                  <w:bCs/>
                  <w:lang w:val="en-US"/>
                </w:rPr>
                <w:t>Doporučená literatura:</w:t>
              </w:r>
            </w:ins>
          </w:p>
          <w:p w14:paraId="659B19D8" w14:textId="77777777" w:rsidR="006976B2" w:rsidRDefault="006976B2" w:rsidP="006976B2">
            <w:pPr>
              <w:tabs>
                <w:tab w:val="left" w:pos="567"/>
              </w:tabs>
              <w:jc w:val="both"/>
              <w:rPr>
                <w:ins w:id="5006" w:author="FMK" w:date="2020-02-02T22:10:00Z"/>
                <w:rFonts w:asciiTheme="minorHAnsi" w:hAnsiTheme="minorHAnsi"/>
                <w:color w:val="FF0000"/>
                <w:lang w:val="en-US"/>
              </w:rPr>
            </w:pPr>
          </w:p>
          <w:p w14:paraId="0A3B62E4" w14:textId="77777777" w:rsidR="006976B2" w:rsidRDefault="006976B2" w:rsidP="006976B2">
            <w:pPr>
              <w:tabs>
                <w:tab w:val="left" w:pos="567"/>
              </w:tabs>
              <w:jc w:val="both"/>
              <w:rPr>
                <w:ins w:id="5007" w:author="FMK" w:date="2020-02-02T22:10:00Z"/>
                <w:rFonts w:asciiTheme="minorHAnsi" w:hAnsiTheme="minorHAnsi"/>
                <w:color w:val="FF0000"/>
                <w:lang w:val="en-US"/>
              </w:rPr>
            </w:pPr>
            <w:ins w:id="5008" w:author="FMK" w:date="2020-02-02T22:10:00Z">
              <w:r w:rsidRPr="00CE2E41">
                <w:rPr>
                  <w:rFonts w:asciiTheme="minorHAnsi" w:hAnsiTheme="minorHAnsi"/>
                  <w:color w:val="FF0000"/>
                  <w:lang w:val="en-US"/>
                </w:rPr>
                <w:t>RAYNER, Clare.</w:t>
              </w:r>
              <w:r>
                <w:rPr>
                  <w:rFonts w:asciiTheme="minorHAnsi" w:hAnsiTheme="minorHAnsi"/>
                  <w:color w:val="FF0000"/>
                  <w:lang w:val="en-US"/>
                </w:rPr>
                <w:t xml:space="preserve"> 2013.</w:t>
              </w:r>
              <w:r w:rsidRPr="00CE2E41">
                <w:rPr>
                  <w:rFonts w:asciiTheme="minorHAnsi" w:hAnsiTheme="minorHAnsi"/>
                  <w:color w:val="FF0000"/>
                  <w:lang w:val="en-US"/>
                </w:rPr>
                <w:t xml:space="preserve"> </w:t>
              </w:r>
              <w:r w:rsidRPr="00D835FA">
                <w:rPr>
                  <w:rFonts w:asciiTheme="minorHAnsi" w:hAnsiTheme="minorHAnsi"/>
                  <w:i/>
                  <w:color w:val="FF0000"/>
                  <w:lang w:val="en-US"/>
                </w:rPr>
                <w:t>How to sell to retail: the secrets of getting your product to market.</w:t>
              </w:r>
              <w:r w:rsidRPr="00CE2E41">
                <w:rPr>
                  <w:rFonts w:asciiTheme="minorHAnsi" w:hAnsiTheme="minorHAnsi"/>
                  <w:color w:val="FF0000"/>
                  <w:lang w:val="en-US"/>
                </w:rPr>
                <w:t xml:space="preserve"> Lond</w:t>
              </w:r>
              <w:r>
                <w:rPr>
                  <w:rFonts w:asciiTheme="minorHAnsi" w:hAnsiTheme="minorHAnsi"/>
                  <w:color w:val="FF0000"/>
                  <w:lang w:val="en-US"/>
                </w:rPr>
                <w:t>on: Kogan Page</w:t>
              </w:r>
              <w:r w:rsidRPr="00CE2E41">
                <w:rPr>
                  <w:rFonts w:asciiTheme="minorHAnsi" w:hAnsiTheme="minorHAnsi"/>
                  <w:color w:val="FF0000"/>
                  <w:lang w:val="en-US"/>
                </w:rPr>
                <w:t>. ISBN 9780749466800.</w:t>
              </w:r>
            </w:ins>
          </w:p>
          <w:p w14:paraId="234D7C21" w14:textId="77777777" w:rsidR="006976B2" w:rsidRPr="00D835FA" w:rsidRDefault="006976B2" w:rsidP="006976B2">
            <w:pPr>
              <w:tabs>
                <w:tab w:val="left" w:pos="567"/>
              </w:tabs>
              <w:jc w:val="both"/>
              <w:rPr>
                <w:ins w:id="5009" w:author="FMK" w:date="2020-02-02T22:10:00Z"/>
                <w:rFonts w:asciiTheme="minorHAnsi" w:hAnsiTheme="minorHAnsi"/>
                <w:color w:val="FF0000"/>
                <w:lang w:val="en-US"/>
              </w:rPr>
            </w:pPr>
          </w:p>
          <w:p w14:paraId="6E9FB369" w14:textId="77777777" w:rsidR="006976B2" w:rsidRPr="00F52EEF" w:rsidRDefault="006976B2" w:rsidP="006976B2">
            <w:pPr>
              <w:tabs>
                <w:tab w:val="left" w:pos="567"/>
              </w:tabs>
              <w:jc w:val="both"/>
              <w:rPr>
                <w:ins w:id="5010" w:author="FMK" w:date="2020-02-02T22:10:00Z"/>
                <w:rFonts w:asciiTheme="minorHAnsi" w:hAnsiTheme="minorHAnsi" w:cstheme="minorHAnsi"/>
                <w:bCs/>
                <w:lang w:val="en-US"/>
              </w:rPr>
            </w:pPr>
            <w:ins w:id="5011" w:author="FMK" w:date="2020-02-02T22:10:00Z">
              <w:r w:rsidRPr="00F52EEF">
                <w:rPr>
                  <w:rFonts w:asciiTheme="minorHAnsi" w:hAnsiTheme="minorHAnsi" w:cstheme="minorHAnsi"/>
                  <w:bCs/>
                  <w:lang w:val="en-US"/>
                </w:rPr>
                <w:t xml:space="preserve">LILJENWALL, R. &amp; B. DAUGHERTY. 2013. </w:t>
              </w:r>
              <w:r w:rsidRPr="00F52EEF">
                <w:rPr>
                  <w:rFonts w:asciiTheme="minorHAnsi" w:hAnsiTheme="minorHAnsi" w:cstheme="minorHAnsi"/>
                  <w:bCs/>
                  <w:i/>
                  <w:lang w:val="en-US"/>
                </w:rPr>
                <w:t xml:space="preserve">Marketing at retail – understanding, influencing, and winning today`s shopper. </w:t>
              </w:r>
              <w:r w:rsidRPr="00F52EEF">
                <w:rPr>
                  <w:rFonts w:asciiTheme="minorHAnsi" w:hAnsiTheme="minorHAnsi" w:cstheme="minorHAnsi"/>
                  <w:bCs/>
                  <w:lang w:val="en-US"/>
                </w:rPr>
                <w:t>POPAI USA – The global association for marketing at retail, Chicago.</w:t>
              </w:r>
            </w:ins>
          </w:p>
          <w:p w14:paraId="7FB2B089" w14:textId="77777777" w:rsidR="006976B2" w:rsidRDefault="006976B2" w:rsidP="006976B2">
            <w:pPr>
              <w:tabs>
                <w:tab w:val="left" w:pos="567"/>
              </w:tabs>
              <w:jc w:val="both"/>
              <w:rPr>
                <w:ins w:id="5012" w:author="FMK" w:date="2020-02-02T22:10:00Z"/>
                <w:rFonts w:asciiTheme="minorHAnsi" w:hAnsiTheme="minorHAnsi"/>
                <w:color w:val="FF0000"/>
                <w:lang w:val="en-US"/>
              </w:rPr>
            </w:pPr>
          </w:p>
          <w:p w14:paraId="052B7F78" w14:textId="77777777" w:rsidR="006976B2" w:rsidRDefault="006976B2" w:rsidP="006976B2">
            <w:pPr>
              <w:tabs>
                <w:tab w:val="left" w:pos="567"/>
              </w:tabs>
              <w:jc w:val="both"/>
              <w:rPr>
                <w:ins w:id="5013" w:author="FMK" w:date="2020-02-02T22:10:00Z"/>
                <w:rFonts w:asciiTheme="minorHAnsi" w:hAnsiTheme="minorHAnsi"/>
                <w:color w:val="FF0000"/>
                <w:lang w:val="en-US"/>
              </w:rPr>
            </w:pPr>
            <w:ins w:id="5014" w:author="FMK" w:date="2020-02-02T22:10:00Z">
              <w:r w:rsidRPr="00562FCD">
                <w:rPr>
                  <w:rFonts w:asciiTheme="minorHAnsi" w:hAnsiTheme="minorHAnsi"/>
                  <w:color w:val="FF0000"/>
                  <w:lang w:val="en-US"/>
                </w:rPr>
                <w:t>DONNELLAN, John.</w:t>
              </w:r>
              <w:r>
                <w:rPr>
                  <w:rFonts w:asciiTheme="minorHAnsi" w:hAnsiTheme="minorHAnsi"/>
                  <w:color w:val="FF0000"/>
                  <w:lang w:val="en-US"/>
                </w:rPr>
                <w:t xml:space="preserve"> 2014.</w:t>
              </w:r>
              <w:r w:rsidRPr="00562FCD">
                <w:rPr>
                  <w:rFonts w:asciiTheme="minorHAnsi" w:hAnsiTheme="minorHAnsi"/>
                  <w:color w:val="FF0000"/>
                  <w:lang w:val="en-US"/>
                </w:rPr>
                <w:t xml:space="preserve"> </w:t>
              </w:r>
              <w:r w:rsidRPr="00D835FA">
                <w:rPr>
                  <w:rFonts w:asciiTheme="minorHAnsi" w:hAnsiTheme="minorHAnsi"/>
                  <w:i/>
                  <w:color w:val="FF0000"/>
                  <w:lang w:val="en-US"/>
                </w:rPr>
                <w:t>Merchandise buying and management</w:t>
              </w:r>
              <w:r w:rsidRPr="00562FCD">
                <w:rPr>
                  <w:rFonts w:asciiTheme="minorHAnsi" w:hAnsiTheme="minorHAnsi"/>
                  <w:color w:val="FF0000"/>
                  <w:lang w:val="en-US"/>
                </w:rPr>
                <w:t>. 4th</w:t>
              </w:r>
              <w:r>
                <w:rPr>
                  <w:rFonts w:asciiTheme="minorHAnsi" w:hAnsiTheme="minorHAnsi"/>
                  <w:color w:val="FF0000"/>
                  <w:lang w:val="en-US"/>
                </w:rPr>
                <w:t xml:space="preserve"> ed. New York: Fairchild Books</w:t>
              </w:r>
              <w:r w:rsidRPr="00562FCD">
                <w:rPr>
                  <w:rFonts w:asciiTheme="minorHAnsi" w:hAnsiTheme="minorHAnsi"/>
                  <w:color w:val="FF0000"/>
                  <w:lang w:val="en-US"/>
                </w:rPr>
                <w:t>. ISBN 9781609014902.</w:t>
              </w:r>
            </w:ins>
          </w:p>
          <w:p w14:paraId="70C5D045" w14:textId="77777777" w:rsidR="006976B2" w:rsidRPr="00D835FA" w:rsidRDefault="006976B2" w:rsidP="006976B2">
            <w:pPr>
              <w:tabs>
                <w:tab w:val="left" w:pos="567"/>
              </w:tabs>
              <w:jc w:val="both"/>
              <w:rPr>
                <w:ins w:id="5015" w:author="FMK" w:date="2020-02-02T22:10:00Z"/>
                <w:rFonts w:asciiTheme="minorHAnsi" w:hAnsiTheme="minorHAnsi"/>
                <w:color w:val="FF0000"/>
                <w:lang w:val="en-US"/>
              </w:rPr>
            </w:pPr>
          </w:p>
          <w:p w14:paraId="6FD3D150" w14:textId="77777777" w:rsidR="006976B2" w:rsidRPr="00D835FA" w:rsidRDefault="006976B2" w:rsidP="006976B2">
            <w:pPr>
              <w:tabs>
                <w:tab w:val="left" w:pos="567"/>
              </w:tabs>
              <w:jc w:val="both"/>
              <w:rPr>
                <w:ins w:id="5016" w:author="FMK" w:date="2020-02-02T22:10:00Z"/>
                <w:rFonts w:asciiTheme="minorHAnsi" w:hAnsiTheme="minorHAnsi"/>
                <w:color w:val="FF0000"/>
                <w:lang w:val="en-US"/>
              </w:rPr>
            </w:pPr>
            <w:ins w:id="5017" w:author="FMK" w:date="2020-02-02T22:10:00Z">
              <w:r w:rsidRPr="00F52EEF">
                <w:rPr>
                  <w:rFonts w:asciiTheme="minorHAnsi" w:hAnsiTheme="minorHAnsi" w:cstheme="minorHAnsi"/>
                </w:rPr>
                <w:t xml:space="preserve">VYSEKALOVÁ, Jitka a Jiří MIKEŠ. 2018. </w:t>
              </w:r>
              <w:r w:rsidRPr="00F52EEF">
                <w:rPr>
                  <w:rFonts w:asciiTheme="minorHAnsi" w:hAnsiTheme="minorHAnsi" w:cstheme="minorHAnsi"/>
                  <w:i/>
                </w:rPr>
                <w:t>Reklama, jak dělat reklamu</w:t>
              </w:r>
              <w:r w:rsidRPr="00F52EEF">
                <w:rPr>
                  <w:rFonts w:asciiTheme="minorHAnsi" w:hAnsiTheme="minorHAnsi" w:cstheme="minorHAnsi"/>
                </w:rPr>
                <w:t xml:space="preserve">. </w:t>
              </w:r>
              <w:r w:rsidRPr="00F52EEF">
                <w:rPr>
                  <w:rFonts w:asciiTheme="minorHAnsi" w:hAnsiTheme="minorHAnsi" w:cstheme="minorHAnsi"/>
                  <w:lang w:val="sk-SK" w:eastAsia="sk-SK"/>
                </w:rPr>
                <w:t xml:space="preserve">4. aktual. a dopl. vyd. </w:t>
              </w:r>
              <w:r w:rsidRPr="00F52EEF">
                <w:rPr>
                  <w:rFonts w:asciiTheme="minorHAnsi" w:hAnsiTheme="minorHAnsi" w:cstheme="minorHAnsi"/>
                </w:rPr>
                <w:t xml:space="preserve">Praha: Grada Publishing. ISBN </w:t>
              </w:r>
              <w:r w:rsidRPr="00F52EEF">
                <w:rPr>
                  <w:rStyle w:val="sx-text-light"/>
                  <w:rFonts w:asciiTheme="minorHAnsi" w:hAnsiTheme="minorHAnsi" w:cstheme="minorHAnsi"/>
                  <w:shd w:val="clear" w:color="auto" w:fill="FBFBFA"/>
                </w:rPr>
                <w:t> </w:t>
              </w:r>
              <w:r w:rsidRPr="00F52EEF">
                <w:rPr>
                  <w:rFonts w:asciiTheme="minorHAnsi" w:hAnsiTheme="minorHAnsi" w:cstheme="minorHAnsi"/>
                  <w:shd w:val="clear" w:color="auto" w:fill="FBFBFA"/>
                </w:rPr>
                <w:t>978-80-247-5865-7.</w:t>
              </w:r>
            </w:ins>
          </w:p>
          <w:p w14:paraId="1607D48A" w14:textId="77777777" w:rsidR="006976B2" w:rsidRDefault="006976B2" w:rsidP="006976B2">
            <w:pPr>
              <w:tabs>
                <w:tab w:val="left" w:pos="567"/>
              </w:tabs>
              <w:jc w:val="both"/>
              <w:rPr>
                <w:ins w:id="5018" w:author="FMK" w:date="2020-02-02T22:10:00Z"/>
                <w:rFonts w:asciiTheme="minorHAnsi" w:hAnsiTheme="minorHAnsi" w:cstheme="minorHAnsi"/>
                <w:bCs/>
              </w:rPr>
            </w:pPr>
            <w:ins w:id="5019" w:author="FMK" w:date="2020-02-02T22:10:00Z">
              <w:r w:rsidRPr="00F52EEF">
                <w:rPr>
                  <w:rFonts w:asciiTheme="minorHAnsi" w:hAnsiTheme="minorHAnsi" w:cstheme="minorHAnsi"/>
                  <w:bCs/>
                </w:rPr>
                <w:t xml:space="preserve">VYSEKALOVÁ, Jitka. 2014. </w:t>
              </w:r>
              <w:r w:rsidRPr="00F52EEF">
                <w:rPr>
                  <w:rFonts w:asciiTheme="minorHAnsi" w:hAnsiTheme="minorHAnsi" w:cstheme="minorHAnsi"/>
                  <w:bCs/>
                  <w:i/>
                </w:rPr>
                <w:t>Emoce v marketingu: jak oslovit srdce zákazníka.</w:t>
              </w:r>
              <w:r w:rsidRPr="00F52EEF">
                <w:rPr>
                  <w:rFonts w:asciiTheme="minorHAnsi" w:hAnsiTheme="minorHAnsi" w:cstheme="minorHAnsi"/>
                  <w:bCs/>
                </w:rPr>
                <w:t xml:space="preserve"> Praha: Grada, 2014. ISBN 978-80-247-4843-6.</w:t>
              </w:r>
            </w:ins>
          </w:p>
          <w:p w14:paraId="6F37E67D" w14:textId="77777777" w:rsidR="006976B2" w:rsidRDefault="006976B2" w:rsidP="006976B2">
            <w:pPr>
              <w:tabs>
                <w:tab w:val="left" w:pos="567"/>
              </w:tabs>
              <w:jc w:val="both"/>
              <w:rPr>
                <w:ins w:id="5020" w:author="FMK" w:date="2020-02-02T22:10:00Z"/>
                <w:rFonts w:asciiTheme="minorHAnsi" w:hAnsiTheme="minorHAnsi" w:cstheme="minorHAnsi"/>
                <w:bCs/>
              </w:rPr>
            </w:pPr>
          </w:p>
          <w:p w14:paraId="287C2715" w14:textId="77777777" w:rsidR="006976B2" w:rsidRDefault="006976B2" w:rsidP="006976B2">
            <w:pPr>
              <w:tabs>
                <w:tab w:val="left" w:pos="567"/>
              </w:tabs>
              <w:jc w:val="both"/>
              <w:rPr>
                <w:ins w:id="5021" w:author="FMK" w:date="2020-02-02T22:10:00Z"/>
                <w:rFonts w:asciiTheme="minorHAnsi" w:hAnsiTheme="minorHAnsi" w:cstheme="minorHAnsi"/>
                <w:bCs/>
              </w:rPr>
            </w:pPr>
          </w:p>
          <w:p w14:paraId="53807AD7" w14:textId="2F81FAB8" w:rsidR="005D26EA" w:rsidRPr="0083565E" w:rsidDel="006976B2" w:rsidRDefault="005D26EA" w:rsidP="006976B2">
            <w:pPr>
              <w:tabs>
                <w:tab w:val="left" w:pos="567"/>
              </w:tabs>
              <w:jc w:val="both"/>
              <w:rPr>
                <w:del w:id="5022" w:author="FMK" w:date="2020-02-02T22:10:00Z"/>
                <w:rFonts w:asciiTheme="minorHAnsi" w:hAnsiTheme="minorHAnsi"/>
                <w:color w:val="FF0000"/>
                <w:sz w:val="18"/>
                <w:rPrChange w:id="5023" w:author="Martin Kazík" w:date="2020-01-23T11:23:00Z">
                  <w:rPr>
                    <w:del w:id="5024" w:author="FMK" w:date="2020-02-02T22:10:00Z"/>
                    <w:rFonts w:asciiTheme="minorHAnsi" w:hAnsiTheme="minorHAnsi"/>
                    <w:sz w:val="18"/>
                  </w:rPr>
                </w:rPrChange>
              </w:rPr>
            </w:pPr>
            <w:del w:id="5025" w:author="FMK" w:date="2020-02-02T22:10:00Z">
              <w:r w:rsidRPr="0083565E" w:rsidDel="006976B2">
                <w:rPr>
                  <w:rFonts w:asciiTheme="minorHAnsi" w:hAnsiTheme="minorHAnsi"/>
                  <w:color w:val="FF0000"/>
                  <w:sz w:val="18"/>
                  <w:rPrChange w:id="5026" w:author="Martin Kazík" w:date="2020-01-23T11:23:00Z">
                    <w:rPr>
                      <w:rFonts w:asciiTheme="minorHAnsi" w:hAnsiTheme="minorHAnsi"/>
                      <w:sz w:val="18"/>
                    </w:rPr>
                  </w:rPrChange>
                </w:rPr>
                <w:delText xml:space="preserve">CIMLER, Petr a Dana ZADRAŽILOVÁ. 2007. </w:delText>
              </w:r>
              <w:r w:rsidRPr="0083565E" w:rsidDel="006976B2">
                <w:rPr>
                  <w:rFonts w:asciiTheme="minorHAnsi" w:hAnsiTheme="minorHAnsi"/>
                  <w:i/>
                  <w:color w:val="FF0000"/>
                  <w:sz w:val="18"/>
                  <w:rPrChange w:id="5027" w:author="Martin Kazík" w:date="2020-01-23T11:23:00Z">
                    <w:rPr>
                      <w:rFonts w:asciiTheme="minorHAnsi" w:hAnsiTheme="minorHAnsi"/>
                      <w:i/>
                      <w:sz w:val="18"/>
                    </w:rPr>
                  </w:rPrChange>
                </w:rPr>
                <w:delText>Retail management.</w:delText>
              </w:r>
              <w:r w:rsidRPr="0083565E" w:rsidDel="006976B2">
                <w:rPr>
                  <w:rFonts w:asciiTheme="minorHAnsi" w:hAnsiTheme="minorHAnsi"/>
                  <w:color w:val="FF0000"/>
                  <w:sz w:val="18"/>
                  <w:rPrChange w:id="5028" w:author="Martin Kazík" w:date="2020-01-23T11:23:00Z">
                    <w:rPr>
                      <w:rFonts w:asciiTheme="minorHAnsi" w:hAnsiTheme="minorHAnsi"/>
                      <w:sz w:val="18"/>
                    </w:rPr>
                  </w:rPrChange>
                </w:rPr>
                <w:delText xml:space="preserve"> Praha: Management Press, ISBN 978-80-7261-167-6.</w:delText>
              </w:r>
            </w:del>
          </w:p>
          <w:p w14:paraId="02F570C3" w14:textId="2C61AC83" w:rsidR="005D26EA" w:rsidRPr="0083565E" w:rsidDel="006976B2" w:rsidRDefault="005D26EA" w:rsidP="00935F76">
            <w:pPr>
              <w:tabs>
                <w:tab w:val="left" w:pos="567"/>
              </w:tabs>
              <w:jc w:val="both"/>
              <w:rPr>
                <w:del w:id="5029" w:author="FMK" w:date="2020-02-02T22:10:00Z"/>
                <w:rFonts w:asciiTheme="minorHAnsi" w:hAnsiTheme="minorHAnsi"/>
                <w:color w:val="FF0000"/>
                <w:sz w:val="18"/>
                <w:lang w:val="en-US"/>
                <w:rPrChange w:id="5030" w:author="Martin Kazík" w:date="2020-01-23T11:23:00Z">
                  <w:rPr>
                    <w:del w:id="5031" w:author="FMK" w:date="2020-02-02T22:10:00Z"/>
                    <w:rFonts w:asciiTheme="minorHAnsi" w:hAnsiTheme="minorHAnsi"/>
                    <w:sz w:val="18"/>
                    <w:lang w:val="en-US"/>
                  </w:rPr>
                </w:rPrChange>
              </w:rPr>
            </w:pPr>
            <w:del w:id="5032" w:author="FMK" w:date="2020-02-02T22:10:00Z">
              <w:r w:rsidRPr="0083565E" w:rsidDel="006976B2">
                <w:rPr>
                  <w:rFonts w:asciiTheme="minorHAnsi" w:hAnsiTheme="minorHAnsi"/>
                  <w:color w:val="FF0000"/>
                  <w:sz w:val="18"/>
                  <w:rPrChange w:id="5033" w:author="Martin Kazík" w:date="2020-01-23T11:23:00Z">
                    <w:rPr>
                      <w:rFonts w:asciiTheme="minorHAnsi" w:hAnsiTheme="minorHAnsi"/>
                      <w:sz w:val="18"/>
                    </w:rPr>
                  </w:rPrChange>
                </w:rPr>
                <w:delText xml:space="preserve">CROPER, Alan. 2012. </w:delText>
              </w:r>
              <w:r w:rsidRPr="0083565E" w:rsidDel="006976B2">
                <w:rPr>
                  <w:rFonts w:asciiTheme="minorHAnsi" w:hAnsiTheme="minorHAnsi"/>
                  <w:i/>
                  <w:color w:val="FF0000"/>
                  <w:sz w:val="18"/>
                  <w:rPrChange w:id="5034" w:author="Martin Kazík" w:date="2020-01-23T11:23:00Z">
                    <w:rPr>
                      <w:rFonts w:asciiTheme="minorHAnsi" w:hAnsiTheme="minorHAnsi"/>
                      <w:i/>
                      <w:sz w:val="18"/>
                    </w:rPr>
                  </w:rPrChange>
                </w:rPr>
                <w:delText>P-O-P Advertising &amp; The Shopper</w:delText>
              </w:r>
              <w:r w:rsidRPr="0083565E" w:rsidDel="006976B2">
                <w:rPr>
                  <w:rFonts w:asciiTheme="minorHAnsi" w:hAnsiTheme="minorHAnsi"/>
                  <w:color w:val="FF0000"/>
                  <w:sz w:val="18"/>
                  <w:rPrChange w:id="5035" w:author="Martin Kazík" w:date="2020-01-23T11:23:00Z">
                    <w:rPr>
                      <w:rFonts w:asciiTheme="minorHAnsi" w:hAnsiTheme="minorHAnsi"/>
                      <w:sz w:val="18"/>
                    </w:rPr>
                  </w:rPrChange>
                </w:rPr>
                <w:delText>. POPAI UK &amp; Ireland, Leicestershire.</w:delText>
              </w:r>
            </w:del>
          </w:p>
          <w:p w14:paraId="1CF39679" w14:textId="18BBEDDF" w:rsidR="005D26EA" w:rsidRPr="0083565E" w:rsidDel="006976B2" w:rsidRDefault="005D26EA" w:rsidP="00935F76">
            <w:pPr>
              <w:tabs>
                <w:tab w:val="left" w:pos="567"/>
              </w:tabs>
              <w:jc w:val="both"/>
              <w:rPr>
                <w:del w:id="5036" w:author="FMK" w:date="2020-02-02T22:10:00Z"/>
                <w:rFonts w:asciiTheme="minorHAnsi" w:hAnsiTheme="minorHAnsi"/>
                <w:color w:val="FF0000"/>
                <w:sz w:val="18"/>
                <w:lang w:val="en-US"/>
                <w:rPrChange w:id="5037" w:author="Martin Kazík" w:date="2020-01-23T11:23:00Z">
                  <w:rPr>
                    <w:del w:id="5038" w:author="FMK" w:date="2020-02-02T22:10:00Z"/>
                    <w:rFonts w:asciiTheme="minorHAnsi" w:hAnsiTheme="minorHAnsi"/>
                    <w:sz w:val="18"/>
                    <w:lang w:val="en-US"/>
                  </w:rPr>
                </w:rPrChange>
              </w:rPr>
            </w:pPr>
            <w:del w:id="5039" w:author="FMK" w:date="2020-02-02T22:10:00Z">
              <w:r w:rsidRPr="0083565E" w:rsidDel="006976B2">
                <w:rPr>
                  <w:rFonts w:asciiTheme="minorHAnsi" w:hAnsiTheme="minorHAnsi"/>
                  <w:color w:val="FF0000"/>
                  <w:sz w:val="18"/>
                  <w:lang w:val="en-US"/>
                  <w:rPrChange w:id="5040" w:author="Martin Kazík" w:date="2020-01-23T11:23:00Z">
                    <w:rPr>
                      <w:rFonts w:asciiTheme="minorHAnsi" w:hAnsiTheme="minorHAnsi"/>
                      <w:sz w:val="18"/>
                      <w:lang w:val="en-US"/>
                    </w:rPr>
                  </w:rPrChange>
                </w:rPr>
                <w:delText xml:space="preserve">EMMERSON, F. &amp; James INTRILIGATOR. 2008. Digital Signage Networks Theory. In: </w:delText>
              </w:r>
              <w:r w:rsidRPr="0083565E" w:rsidDel="006976B2">
                <w:rPr>
                  <w:rFonts w:asciiTheme="minorHAnsi" w:hAnsiTheme="minorHAnsi"/>
                  <w:i/>
                  <w:color w:val="FF0000"/>
                  <w:sz w:val="18"/>
                  <w:lang w:val="en-US"/>
                  <w:rPrChange w:id="5041" w:author="Martin Kazík" w:date="2020-01-23T11:23:00Z">
                    <w:rPr>
                      <w:rFonts w:asciiTheme="minorHAnsi" w:hAnsiTheme="minorHAnsi"/>
                      <w:i/>
                      <w:sz w:val="18"/>
                      <w:lang w:val="en-US"/>
                    </w:rPr>
                  </w:rPrChange>
                </w:rPr>
                <w:delText>Psychology and Strategy</w:delText>
              </w:r>
              <w:r w:rsidRPr="0083565E" w:rsidDel="006976B2">
                <w:rPr>
                  <w:rFonts w:asciiTheme="minorHAnsi" w:hAnsiTheme="minorHAnsi"/>
                  <w:color w:val="FF0000"/>
                  <w:sz w:val="18"/>
                  <w:lang w:val="en-US"/>
                  <w:rPrChange w:id="5042" w:author="Martin Kazík" w:date="2020-01-23T11:23:00Z">
                    <w:rPr>
                      <w:rFonts w:asciiTheme="minorHAnsi" w:hAnsiTheme="minorHAnsi"/>
                      <w:sz w:val="18"/>
                      <w:lang w:val="en-US"/>
                    </w:rPr>
                  </w:rPrChange>
                </w:rPr>
                <w:delText>. Retrieved from: http://www.globalretailmanagement.com/whitepaper/pixel-inspiration-digital-signage-networks-theory-psychology-and-strategy</w:delText>
              </w:r>
              <w:r w:rsidR="0044225F" w:rsidRPr="0083565E" w:rsidDel="006976B2">
                <w:rPr>
                  <w:rFonts w:asciiTheme="minorHAnsi" w:hAnsiTheme="minorHAnsi"/>
                  <w:color w:val="FF0000"/>
                  <w:sz w:val="18"/>
                  <w:lang w:val="en-US"/>
                  <w:rPrChange w:id="5043" w:author="Martin Kazík" w:date="2020-01-23T11:23:00Z">
                    <w:rPr>
                      <w:rFonts w:asciiTheme="minorHAnsi" w:hAnsiTheme="minorHAnsi"/>
                      <w:sz w:val="18"/>
                      <w:lang w:val="en-US"/>
                    </w:rPr>
                  </w:rPrChange>
                </w:rPr>
                <w:delText>.</w:delText>
              </w:r>
            </w:del>
          </w:p>
          <w:p w14:paraId="47E06B30" w14:textId="22AE50E8" w:rsidR="005D26EA" w:rsidRPr="0044225F" w:rsidDel="006976B2" w:rsidRDefault="005D26EA" w:rsidP="00935F76">
            <w:pPr>
              <w:tabs>
                <w:tab w:val="left" w:pos="567"/>
              </w:tabs>
              <w:jc w:val="both"/>
              <w:rPr>
                <w:del w:id="5044" w:author="FMK" w:date="2020-02-02T22:10:00Z"/>
                <w:rFonts w:asciiTheme="minorHAnsi" w:hAnsiTheme="minorHAnsi" w:cstheme="minorHAnsi"/>
                <w:bCs/>
                <w:sz w:val="18"/>
                <w:lang w:val="en-US"/>
              </w:rPr>
            </w:pPr>
            <w:del w:id="5045" w:author="FMK" w:date="2020-02-02T22:10:00Z">
              <w:r w:rsidRPr="0044225F" w:rsidDel="006976B2">
                <w:rPr>
                  <w:rFonts w:asciiTheme="minorHAnsi" w:hAnsiTheme="minorHAnsi" w:cstheme="minorHAnsi"/>
                  <w:bCs/>
                  <w:sz w:val="18"/>
                </w:rPr>
                <w:delText xml:space="preserve">JESENSKÝ, Daniel et al. 2018. </w:delText>
              </w:r>
              <w:r w:rsidRPr="0044225F" w:rsidDel="006976B2">
                <w:rPr>
                  <w:rFonts w:asciiTheme="minorHAnsi" w:hAnsiTheme="minorHAnsi" w:cstheme="minorHAnsi"/>
                  <w:bCs/>
                  <w:i/>
                  <w:sz w:val="18"/>
                </w:rPr>
                <w:delText xml:space="preserve">Marketingová komunikace v místě prodeje. </w:delText>
              </w:r>
              <w:r w:rsidRPr="0044225F" w:rsidDel="006976B2">
                <w:rPr>
                  <w:rFonts w:asciiTheme="minorHAnsi" w:hAnsiTheme="minorHAnsi" w:cstheme="minorHAnsi"/>
                  <w:bCs/>
                  <w:sz w:val="18"/>
                  <w:lang w:val="en-US"/>
                </w:rPr>
                <w:delText>Grada Publishing, Praha.</w:delText>
              </w:r>
            </w:del>
          </w:p>
          <w:p w14:paraId="077CE902" w14:textId="6DF569CC" w:rsidR="005D26EA" w:rsidRPr="0044225F" w:rsidDel="006976B2" w:rsidRDefault="005D26EA" w:rsidP="00935F76">
            <w:pPr>
              <w:tabs>
                <w:tab w:val="left" w:pos="567"/>
              </w:tabs>
              <w:jc w:val="both"/>
              <w:rPr>
                <w:del w:id="5046" w:author="FMK" w:date="2020-02-02T22:10:00Z"/>
                <w:rStyle w:val="Hypertextovodkaz"/>
                <w:rFonts w:asciiTheme="minorHAnsi" w:hAnsiTheme="minorHAnsi" w:cstheme="minorHAnsi"/>
                <w:bCs/>
                <w:sz w:val="18"/>
                <w:lang w:val="en-US"/>
              </w:rPr>
            </w:pPr>
            <w:del w:id="5047" w:author="FMK" w:date="2020-02-02T22:10:00Z">
              <w:r w:rsidRPr="0044225F" w:rsidDel="006976B2">
                <w:rPr>
                  <w:rFonts w:asciiTheme="minorHAnsi" w:hAnsiTheme="minorHAnsi" w:cstheme="minorHAnsi"/>
                  <w:bCs/>
                  <w:sz w:val="18"/>
                </w:rPr>
                <w:delText xml:space="preserve">JESENSKÝ, Daniel. 2013. </w:delText>
              </w:r>
              <w:r w:rsidRPr="0044225F" w:rsidDel="006976B2">
                <w:rPr>
                  <w:rFonts w:asciiTheme="minorHAnsi" w:hAnsiTheme="minorHAnsi" w:cstheme="minorHAnsi"/>
                  <w:bCs/>
                  <w:i/>
                  <w:sz w:val="18"/>
                </w:rPr>
                <w:delText xml:space="preserve">Interpretative research about role of pop advertising displays in customer purchase decision Making. </w:delText>
              </w:r>
              <w:r w:rsidRPr="0044225F" w:rsidDel="006976B2">
                <w:rPr>
                  <w:rFonts w:asciiTheme="minorHAnsi" w:hAnsiTheme="minorHAnsi" w:cstheme="minorHAnsi"/>
                  <w:bCs/>
                  <w:sz w:val="18"/>
                </w:rPr>
                <w:delText xml:space="preserve">Research series published by the University of </w:delText>
              </w:r>
              <w:r w:rsidRPr="0044225F" w:rsidDel="006976B2">
                <w:rPr>
                  <w:rFonts w:asciiTheme="minorHAnsi" w:hAnsiTheme="minorHAnsi" w:cstheme="minorHAnsi"/>
                  <w:bCs/>
                  <w:sz w:val="18"/>
                  <w:lang w:val="en-US"/>
                </w:rPr>
                <w:delText xml:space="preserve">Jyväskylä. </w:delText>
              </w:r>
              <w:r w:rsidRPr="0044225F" w:rsidDel="006976B2">
                <w:rPr>
                  <w:rFonts w:asciiTheme="minorHAnsi" w:hAnsiTheme="minorHAnsi" w:cstheme="minorHAnsi"/>
                  <w:bCs/>
                  <w:sz w:val="18"/>
                </w:rPr>
                <w:delText>U</w:delText>
              </w:r>
              <w:r w:rsidRPr="0044225F" w:rsidDel="006976B2">
                <w:rPr>
                  <w:rFonts w:asciiTheme="minorHAnsi" w:hAnsiTheme="minorHAnsi" w:cstheme="minorHAnsi"/>
                  <w:bCs/>
                  <w:sz w:val="18"/>
                  <w:lang w:val="en-US"/>
                </w:rPr>
                <w:delText>niversity library of Jyväskylä. Retrieved from: https://jyx.jyu.fi/dspace/handle/123456789/41903</w:delText>
              </w:r>
              <w:r w:rsidR="0044225F" w:rsidRPr="0044225F" w:rsidDel="006976B2">
                <w:rPr>
                  <w:rFonts w:asciiTheme="minorHAnsi" w:hAnsiTheme="minorHAnsi" w:cstheme="minorHAnsi"/>
                  <w:bCs/>
                  <w:sz w:val="18"/>
                  <w:lang w:val="en-US"/>
                </w:rPr>
                <w:delText>.</w:delText>
              </w:r>
            </w:del>
          </w:p>
          <w:p w14:paraId="5E0399A9" w14:textId="7AE8A5B3" w:rsidR="005D26EA" w:rsidRPr="0044225F" w:rsidDel="006976B2" w:rsidRDefault="005D26EA" w:rsidP="00935F76">
            <w:pPr>
              <w:tabs>
                <w:tab w:val="left" w:pos="567"/>
              </w:tabs>
              <w:jc w:val="both"/>
              <w:rPr>
                <w:del w:id="5048" w:author="FMK" w:date="2020-02-02T22:10:00Z"/>
                <w:rFonts w:asciiTheme="minorHAnsi" w:hAnsiTheme="minorHAnsi" w:cstheme="minorHAnsi"/>
                <w:b/>
                <w:bCs/>
                <w:sz w:val="18"/>
                <w:lang w:val="en-US"/>
              </w:rPr>
            </w:pPr>
          </w:p>
          <w:p w14:paraId="4B2AE17A" w14:textId="3FEF5675" w:rsidR="005D26EA" w:rsidRPr="0044225F" w:rsidDel="006976B2" w:rsidRDefault="005D26EA" w:rsidP="00935F76">
            <w:pPr>
              <w:tabs>
                <w:tab w:val="left" w:pos="567"/>
              </w:tabs>
              <w:jc w:val="both"/>
              <w:rPr>
                <w:del w:id="5049" w:author="FMK" w:date="2020-02-02T22:10:00Z"/>
                <w:rFonts w:asciiTheme="minorHAnsi" w:hAnsiTheme="minorHAnsi" w:cstheme="minorHAnsi"/>
                <w:b/>
                <w:sz w:val="18"/>
              </w:rPr>
            </w:pPr>
            <w:del w:id="5050" w:author="FMK" w:date="2020-02-02T22:10:00Z">
              <w:r w:rsidRPr="0044225F" w:rsidDel="006976B2">
                <w:rPr>
                  <w:rFonts w:asciiTheme="minorHAnsi" w:hAnsiTheme="minorHAnsi" w:cstheme="minorHAnsi"/>
                  <w:b/>
                  <w:bCs/>
                  <w:sz w:val="18"/>
                  <w:lang w:val="en-US"/>
                </w:rPr>
                <w:delText>Doporučená literatura:</w:delText>
              </w:r>
            </w:del>
          </w:p>
          <w:p w14:paraId="4718F38A" w14:textId="03394F43" w:rsidR="005D26EA" w:rsidRPr="0083565E" w:rsidDel="006976B2" w:rsidRDefault="005D26EA" w:rsidP="00935F76">
            <w:pPr>
              <w:tabs>
                <w:tab w:val="left" w:pos="567"/>
              </w:tabs>
              <w:jc w:val="both"/>
              <w:rPr>
                <w:del w:id="5051" w:author="FMK" w:date="2020-02-02T22:10:00Z"/>
                <w:rFonts w:asciiTheme="minorHAnsi" w:hAnsiTheme="minorHAnsi"/>
                <w:color w:val="FF0000"/>
                <w:sz w:val="18"/>
                <w:lang w:val="en-US"/>
                <w:rPrChange w:id="5052" w:author="Martin Kazík" w:date="2020-01-23T11:23:00Z">
                  <w:rPr>
                    <w:del w:id="5053" w:author="FMK" w:date="2020-02-02T22:10:00Z"/>
                    <w:rFonts w:asciiTheme="minorHAnsi" w:hAnsiTheme="minorHAnsi"/>
                    <w:sz w:val="18"/>
                    <w:lang w:val="en-US"/>
                  </w:rPr>
                </w:rPrChange>
              </w:rPr>
            </w:pPr>
            <w:del w:id="5054" w:author="FMK" w:date="2020-02-02T22:10:00Z">
              <w:r w:rsidRPr="0083565E" w:rsidDel="006976B2">
                <w:rPr>
                  <w:rFonts w:asciiTheme="minorHAnsi" w:hAnsiTheme="minorHAnsi"/>
                  <w:color w:val="FF0000"/>
                  <w:sz w:val="18"/>
                  <w:lang w:val="en-US"/>
                  <w:rPrChange w:id="5055" w:author="Martin Kazík" w:date="2020-01-23T11:23:00Z">
                    <w:rPr>
                      <w:rFonts w:asciiTheme="minorHAnsi" w:hAnsiTheme="minorHAnsi"/>
                      <w:sz w:val="18"/>
                      <w:lang w:val="en-US"/>
                    </w:rPr>
                  </w:rPrChange>
                </w:rPr>
                <w:delText>BOČEK, Martin, Daniel JESENSKÝ a Daniela KROFIÁNOVÁ. 2009</w:delText>
              </w:r>
              <w:r w:rsidRPr="0083565E" w:rsidDel="006976B2">
                <w:rPr>
                  <w:rFonts w:asciiTheme="minorHAnsi" w:hAnsiTheme="minorHAnsi"/>
                  <w:i/>
                  <w:color w:val="FF0000"/>
                  <w:sz w:val="18"/>
                  <w:lang w:val="en-US"/>
                  <w:rPrChange w:id="5056" w:author="Martin Kazík" w:date="2020-01-23T11:23:00Z">
                    <w:rPr>
                      <w:rFonts w:asciiTheme="minorHAnsi" w:hAnsiTheme="minorHAnsi"/>
                      <w:i/>
                      <w:sz w:val="18"/>
                      <w:lang w:val="en-US"/>
                    </w:rPr>
                  </w:rPrChange>
                </w:rPr>
                <w:delText>. POP - In-store komunikace v praxi: trendy a nástroje marketingu v místě prodeje.</w:delText>
              </w:r>
              <w:r w:rsidRPr="0083565E" w:rsidDel="006976B2">
                <w:rPr>
                  <w:rFonts w:asciiTheme="minorHAnsi" w:hAnsiTheme="minorHAnsi"/>
                  <w:color w:val="FF0000"/>
                  <w:sz w:val="18"/>
                  <w:lang w:val="en-US"/>
                  <w:rPrChange w:id="5057" w:author="Martin Kazík" w:date="2020-01-23T11:23:00Z">
                    <w:rPr>
                      <w:rFonts w:asciiTheme="minorHAnsi" w:hAnsiTheme="minorHAnsi"/>
                      <w:sz w:val="18"/>
                      <w:lang w:val="en-US"/>
                    </w:rPr>
                  </w:rPrChange>
                </w:rPr>
                <w:delText xml:space="preserve"> Praha: Grada. ISBN 978-80-247-2840-7.</w:delText>
              </w:r>
            </w:del>
          </w:p>
          <w:p w14:paraId="2343D664" w14:textId="6EC4C83C" w:rsidR="005D26EA" w:rsidRPr="0044225F" w:rsidDel="006976B2" w:rsidRDefault="005D26EA" w:rsidP="00935F76">
            <w:pPr>
              <w:tabs>
                <w:tab w:val="left" w:pos="567"/>
              </w:tabs>
              <w:jc w:val="both"/>
              <w:rPr>
                <w:del w:id="5058" w:author="FMK" w:date="2020-02-02T22:10:00Z"/>
                <w:rFonts w:asciiTheme="minorHAnsi" w:hAnsiTheme="minorHAnsi" w:cstheme="minorHAnsi"/>
                <w:bCs/>
                <w:sz w:val="18"/>
                <w:lang w:val="en-US"/>
              </w:rPr>
            </w:pPr>
            <w:del w:id="5059" w:author="FMK" w:date="2020-02-02T22:10:00Z">
              <w:r w:rsidRPr="0044225F" w:rsidDel="006976B2">
                <w:rPr>
                  <w:rFonts w:asciiTheme="minorHAnsi" w:hAnsiTheme="minorHAnsi" w:cstheme="minorHAnsi"/>
                  <w:bCs/>
                  <w:sz w:val="18"/>
                  <w:lang w:val="en-US"/>
                </w:rPr>
                <w:delText xml:space="preserve">LILJENWALL, R. &amp; B. DAUGHERTY. 2013. </w:delText>
              </w:r>
              <w:r w:rsidRPr="0044225F" w:rsidDel="006976B2">
                <w:rPr>
                  <w:rFonts w:asciiTheme="minorHAnsi" w:hAnsiTheme="minorHAnsi" w:cstheme="minorHAnsi"/>
                  <w:bCs/>
                  <w:i/>
                  <w:sz w:val="18"/>
                  <w:lang w:val="en-US"/>
                </w:rPr>
                <w:delText xml:space="preserve">Marketing at retail – understanding, influencing, and winning today`s shopper. </w:delText>
              </w:r>
              <w:r w:rsidRPr="0044225F" w:rsidDel="006976B2">
                <w:rPr>
                  <w:rFonts w:asciiTheme="minorHAnsi" w:hAnsiTheme="minorHAnsi" w:cstheme="minorHAnsi"/>
                  <w:bCs/>
                  <w:sz w:val="18"/>
                  <w:lang w:val="en-US"/>
                </w:rPr>
                <w:delText>POPAI USA – The global association for marketing at retail, Chicago.</w:delText>
              </w:r>
            </w:del>
          </w:p>
          <w:p w14:paraId="7C848B52" w14:textId="1EF3C468" w:rsidR="005D26EA" w:rsidRPr="0083565E" w:rsidDel="006976B2" w:rsidRDefault="005D26EA" w:rsidP="00935F76">
            <w:pPr>
              <w:tabs>
                <w:tab w:val="left" w:pos="567"/>
              </w:tabs>
              <w:jc w:val="both"/>
              <w:rPr>
                <w:del w:id="5060" w:author="FMK" w:date="2020-02-02T22:10:00Z"/>
                <w:rFonts w:asciiTheme="minorHAnsi" w:hAnsiTheme="minorHAnsi"/>
                <w:color w:val="FF0000"/>
                <w:sz w:val="18"/>
                <w:lang w:val="en-US"/>
                <w:rPrChange w:id="5061" w:author="Martin Kazík" w:date="2020-01-23T11:23:00Z">
                  <w:rPr>
                    <w:del w:id="5062" w:author="FMK" w:date="2020-02-02T22:10:00Z"/>
                    <w:rFonts w:asciiTheme="minorHAnsi" w:hAnsiTheme="minorHAnsi"/>
                    <w:sz w:val="18"/>
                    <w:lang w:val="en-US"/>
                  </w:rPr>
                </w:rPrChange>
              </w:rPr>
            </w:pPr>
            <w:del w:id="5063" w:author="FMK" w:date="2020-02-02T22:10:00Z">
              <w:r w:rsidRPr="0083565E" w:rsidDel="006976B2">
                <w:rPr>
                  <w:rFonts w:asciiTheme="minorHAnsi" w:hAnsiTheme="minorHAnsi"/>
                  <w:color w:val="FF0000"/>
                  <w:sz w:val="18"/>
                  <w:lang w:val="en-US"/>
                  <w:rPrChange w:id="5064" w:author="Martin Kazík" w:date="2020-01-23T11:23:00Z">
                    <w:rPr>
                      <w:rFonts w:asciiTheme="minorHAnsi" w:hAnsiTheme="minorHAnsi"/>
                      <w:sz w:val="18"/>
                      <w:lang w:val="en-US"/>
                    </w:rPr>
                  </w:rPrChange>
                </w:rPr>
                <w:delText xml:space="preserve">LINDSTROM, Martin. 2010. </w:delText>
              </w:r>
              <w:r w:rsidRPr="0083565E" w:rsidDel="006976B2">
                <w:rPr>
                  <w:rFonts w:asciiTheme="minorHAnsi" w:hAnsiTheme="minorHAnsi"/>
                  <w:i/>
                  <w:color w:val="FF0000"/>
                  <w:sz w:val="18"/>
                  <w:lang w:val="en-US"/>
                  <w:rPrChange w:id="5065" w:author="Martin Kazík" w:date="2020-01-23T11:23:00Z">
                    <w:rPr>
                      <w:rFonts w:asciiTheme="minorHAnsi" w:hAnsiTheme="minorHAnsi"/>
                      <w:i/>
                      <w:sz w:val="18"/>
                      <w:lang w:val="en-US"/>
                    </w:rPr>
                  </w:rPrChange>
                </w:rPr>
                <w:delText xml:space="preserve">Buyology: Truth and Lies About Why We Buy. </w:delText>
              </w:r>
              <w:r w:rsidRPr="0083565E" w:rsidDel="006976B2">
                <w:rPr>
                  <w:rFonts w:asciiTheme="minorHAnsi" w:hAnsiTheme="minorHAnsi"/>
                  <w:color w:val="FF0000"/>
                  <w:sz w:val="18"/>
                  <w:lang w:val="en-US"/>
                  <w:rPrChange w:id="5066" w:author="Martin Kazík" w:date="2020-01-23T11:23:00Z">
                    <w:rPr>
                      <w:rFonts w:asciiTheme="minorHAnsi" w:hAnsiTheme="minorHAnsi"/>
                      <w:sz w:val="18"/>
                      <w:lang w:val="en-US"/>
                    </w:rPr>
                  </w:rPrChange>
                </w:rPr>
                <w:delText>The Broadway books, New York, USA.</w:delText>
              </w:r>
            </w:del>
          </w:p>
          <w:p w14:paraId="03E1D68F" w14:textId="0055E81B" w:rsidR="005D26EA" w:rsidRPr="0083565E" w:rsidDel="006976B2" w:rsidRDefault="005D26EA" w:rsidP="00935F76">
            <w:pPr>
              <w:tabs>
                <w:tab w:val="left" w:pos="567"/>
              </w:tabs>
              <w:jc w:val="both"/>
              <w:rPr>
                <w:del w:id="5067" w:author="FMK" w:date="2020-02-02T22:10:00Z"/>
                <w:rFonts w:asciiTheme="minorHAnsi" w:hAnsiTheme="minorHAnsi"/>
                <w:color w:val="FF0000"/>
                <w:sz w:val="18"/>
                <w:lang w:val="en-US"/>
                <w:rPrChange w:id="5068" w:author="Martin Kazík" w:date="2020-01-23T11:23:00Z">
                  <w:rPr>
                    <w:del w:id="5069" w:author="FMK" w:date="2020-02-02T22:10:00Z"/>
                    <w:rFonts w:asciiTheme="minorHAnsi" w:hAnsiTheme="minorHAnsi"/>
                    <w:sz w:val="18"/>
                    <w:lang w:val="en-US"/>
                  </w:rPr>
                </w:rPrChange>
              </w:rPr>
            </w:pPr>
            <w:del w:id="5070" w:author="FMK" w:date="2020-02-02T22:10:00Z">
              <w:r w:rsidRPr="0083565E" w:rsidDel="006976B2">
                <w:rPr>
                  <w:rFonts w:asciiTheme="minorHAnsi" w:hAnsiTheme="minorHAnsi"/>
                  <w:color w:val="FF0000"/>
                  <w:sz w:val="18"/>
                  <w:lang w:val="en-US"/>
                  <w:rPrChange w:id="5071" w:author="Martin Kazík" w:date="2020-01-23T11:23:00Z">
                    <w:rPr>
                      <w:rFonts w:asciiTheme="minorHAnsi" w:hAnsiTheme="minorHAnsi"/>
                      <w:sz w:val="18"/>
                      <w:lang w:val="en-US"/>
                    </w:rPr>
                  </w:rPrChange>
                </w:rPr>
                <w:delText xml:space="preserve">OGDEN-BARNES, S. &amp; D. BaARCLAY, D. 2009. </w:delText>
              </w:r>
              <w:r w:rsidRPr="0083565E" w:rsidDel="006976B2">
                <w:rPr>
                  <w:rFonts w:asciiTheme="minorHAnsi" w:hAnsiTheme="minorHAnsi"/>
                  <w:i/>
                  <w:color w:val="FF0000"/>
                  <w:sz w:val="18"/>
                  <w:lang w:val="en-US"/>
                  <w:rPrChange w:id="5072" w:author="Martin Kazík" w:date="2020-01-23T11:23:00Z">
                    <w:rPr>
                      <w:rFonts w:asciiTheme="minorHAnsi" w:hAnsiTheme="minorHAnsi"/>
                      <w:i/>
                      <w:sz w:val="18"/>
                      <w:lang w:val="en-US"/>
                    </w:rPr>
                  </w:rPrChange>
                </w:rPr>
                <w:delText xml:space="preserve">Store Sense – Reclaiming The Four Walls With Sensory Engagement, Deaking University. </w:delText>
              </w:r>
              <w:r w:rsidRPr="0083565E" w:rsidDel="006976B2">
                <w:rPr>
                  <w:rFonts w:asciiTheme="minorHAnsi" w:hAnsiTheme="minorHAnsi"/>
                  <w:color w:val="FF0000"/>
                  <w:sz w:val="18"/>
                  <w:lang w:val="en-US"/>
                  <w:rPrChange w:id="5073" w:author="Martin Kazík" w:date="2020-01-23T11:23:00Z">
                    <w:rPr>
                      <w:rFonts w:asciiTheme="minorHAnsi" w:hAnsiTheme="minorHAnsi"/>
                      <w:sz w:val="18"/>
                      <w:lang w:val="en-US"/>
                    </w:rPr>
                  </w:rPrChange>
                </w:rPr>
                <w:delText>The Retail Acumen Series. Conceptual paper. Retrieved from: http://www.deakin.edu.au/buslaw/gsb/retail/docs/store-sense.pdf</w:delText>
              </w:r>
            </w:del>
          </w:p>
          <w:p w14:paraId="09F0D28A" w14:textId="1C1CF2D9" w:rsidR="005D26EA" w:rsidRPr="0083565E" w:rsidDel="006976B2" w:rsidRDefault="005D26EA" w:rsidP="00935F76">
            <w:pPr>
              <w:tabs>
                <w:tab w:val="left" w:pos="567"/>
              </w:tabs>
              <w:jc w:val="both"/>
              <w:rPr>
                <w:del w:id="5074" w:author="FMK" w:date="2020-02-02T22:10:00Z"/>
                <w:rFonts w:asciiTheme="minorHAnsi" w:hAnsiTheme="minorHAnsi"/>
                <w:color w:val="FF0000"/>
                <w:sz w:val="18"/>
                <w:lang w:val="en-US"/>
                <w:rPrChange w:id="5075" w:author="Martin Kazík" w:date="2020-01-23T11:23:00Z">
                  <w:rPr>
                    <w:del w:id="5076" w:author="FMK" w:date="2020-02-02T22:10:00Z"/>
                    <w:rFonts w:asciiTheme="minorHAnsi" w:hAnsiTheme="minorHAnsi"/>
                    <w:sz w:val="18"/>
                    <w:lang w:val="en-US"/>
                  </w:rPr>
                </w:rPrChange>
              </w:rPr>
            </w:pPr>
            <w:del w:id="5077" w:author="FMK" w:date="2020-02-02T22:10:00Z">
              <w:r w:rsidRPr="0083565E" w:rsidDel="006976B2">
                <w:rPr>
                  <w:rFonts w:asciiTheme="minorHAnsi" w:hAnsiTheme="minorHAnsi"/>
                  <w:color w:val="FF0000"/>
                  <w:sz w:val="18"/>
                  <w:lang w:val="en-US"/>
                  <w:rPrChange w:id="5078" w:author="Martin Kazík" w:date="2020-01-23T11:23:00Z">
                    <w:rPr>
                      <w:rFonts w:asciiTheme="minorHAnsi" w:hAnsiTheme="minorHAnsi"/>
                      <w:sz w:val="18"/>
                      <w:lang w:val="en-US"/>
                    </w:rPr>
                  </w:rPrChange>
                </w:rPr>
                <w:delText xml:space="preserve">PRADEEP, A.K. 2010. </w:delText>
              </w:r>
              <w:r w:rsidRPr="0083565E" w:rsidDel="006976B2">
                <w:rPr>
                  <w:rFonts w:asciiTheme="minorHAnsi" w:hAnsiTheme="minorHAnsi"/>
                  <w:i/>
                  <w:color w:val="FF0000"/>
                  <w:sz w:val="18"/>
                  <w:lang w:val="en-US"/>
                  <w:rPrChange w:id="5079" w:author="Martin Kazík" w:date="2020-01-23T11:23:00Z">
                    <w:rPr>
                      <w:rFonts w:asciiTheme="minorHAnsi" w:hAnsiTheme="minorHAnsi"/>
                      <w:i/>
                      <w:sz w:val="18"/>
                      <w:lang w:val="en-US"/>
                    </w:rPr>
                  </w:rPrChange>
                </w:rPr>
                <w:delText>The Buying Brain: Secrets for Selling to the Subconscious Mind</w:delText>
              </w:r>
              <w:r w:rsidRPr="0083565E" w:rsidDel="006976B2">
                <w:rPr>
                  <w:rFonts w:asciiTheme="minorHAnsi" w:hAnsiTheme="minorHAnsi"/>
                  <w:color w:val="FF0000"/>
                  <w:sz w:val="18"/>
                  <w:lang w:val="en-US"/>
                  <w:rPrChange w:id="5080" w:author="Martin Kazík" w:date="2020-01-23T11:23:00Z">
                    <w:rPr>
                      <w:rFonts w:asciiTheme="minorHAnsi" w:hAnsiTheme="minorHAnsi"/>
                      <w:sz w:val="18"/>
                      <w:lang w:val="en-US"/>
                    </w:rPr>
                  </w:rPrChange>
                </w:rPr>
                <w:delText>. John Wiley &amp; Sons, New Jersey, USA.</w:delText>
              </w:r>
            </w:del>
          </w:p>
          <w:p w14:paraId="76C9C083" w14:textId="22891801" w:rsidR="005D26EA" w:rsidRPr="0083565E" w:rsidDel="006976B2" w:rsidRDefault="005D26EA" w:rsidP="00935F76">
            <w:pPr>
              <w:tabs>
                <w:tab w:val="left" w:pos="567"/>
              </w:tabs>
              <w:jc w:val="both"/>
              <w:rPr>
                <w:del w:id="5081" w:author="FMK" w:date="2020-02-02T22:10:00Z"/>
                <w:rFonts w:asciiTheme="minorHAnsi" w:hAnsiTheme="minorHAnsi"/>
                <w:color w:val="FF0000"/>
                <w:sz w:val="18"/>
                <w:lang w:val="en-US"/>
                <w:rPrChange w:id="5082" w:author="Martin Kazík" w:date="2020-01-23T11:23:00Z">
                  <w:rPr>
                    <w:del w:id="5083" w:author="FMK" w:date="2020-02-02T22:10:00Z"/>
                    <w:rFonts w:asciiTheme="minorHAnsi" w:hAnsiTheme="minorHAnsi"/>
                    <w:sz w:val="18"/>
                    <w:lang w:val="en-US"/>
                  </w:rPr>
                </w:rPrChange>
              </w:rPr>
            </w:pPr>
            <w:del w:id="5084" w:author="FMK" w:date="2020-02-02T22:10:00Z">
              <w:r w:rsidRPr="0083565E" w:rsidDel="006976B2">
                <w:rPr>
                  <w:rFonts w:asciiTheme="minorHAnsi" w:hAnsiTheme="minorHAnsi"/>
                  <w:color w:val="FF0000"/>
                  <w:sz w:val="18"/>
                  <w:lang w:val="en-US"/>
                  <w:rPrChange w:id="5085" w:author="Martin Kazík" w:date="2020-01-23T11:23:00Z">
                    <w:rPr>
                      <w:rFonts w:asciiTheme="minorHAnsi" w:hAnsiTheme="minorHAnsi"/>
                      <w:sz w:val="18"/>
                      <w:lang w:val="en-US"/>
                    </w:rPr>
                  </w:rPrChange>
                </w:rPr>
                <w:delText xml:space="preserve">SORENSEN, Herb. 2009. </w:delText>
              </w:r>
              <w:r w:rsidRPr="0083565E" w:rsidDel="006976B2">
                <w:rPr>
                  <w:rFonts w:asciiTheme="minorHAnsi" w:hAnsiTheme="minorHAnsi"/>
                  <w:i/>
                  <w:color w:val="FF0000"/>
                  <w:sz w:val="18"/>
                  <w:lang w:val="en-US"/>
                  <w:rPrChange w:id="5086" w:author="Martin Kazík" w:date="2020-01-23T11:23:00Z">
                    <w:rPr>
                      <w:rFonts w:asciiTheme="minorHAnsi" w:hAnsiTheme="minorHAnsi"/>
                      <w:i/>
                      <w:sz w:val="18"/>
                      <w:lang w:val="en-US"/>
                    </w:rPr>
                  </w:rPrChange>
                </w:rPr>
                <w:delText>Inside the mind of the shopper – the science of retailing</w:delText>
              </w:r>
              <w:r w:rsidRPr="0083565E" w:rsidDel="006976B2">
                <w:rPr>
                  <w:rFonts w:asciiTheme="minorHAnsi" w:hAnsiTheme="minorHAnsi"/>
                  <w:color w:val="FF0000"/>
                  <w:sz w:val="18"/>
                  <w:lang w:val="en-US"/>
                  <w:rPrChange w:id="5087" w:author="Martin Kazík" w:date="2020-01-23T11:23:00Z">
                    <w:rPr>
                      <w:rFonts w:asciiTheme="minorHAnsi" w:hAnsiTheme="minorHAnsi"/>
                      <w:sz w:val="18"/>
                      <w:lang w:val="en-US"/>
                    </w:rPr>
                  </w:rPrChange>
                </w:rPr>
                <w:delText>. Pearson Prentice Hall, USA.</w:delText>
              </w:r>
            </w:del>
          </w:p>
          <w:p w14:paraId="34EB4D43" w14:textId="03D73994" w:rsidR="005D26EA" w:rsidRPr="0083565E" w:rsidDel="006976B2" w:rsidRDefault="005D26EA" w:rsidP="00935F76">
            <w:pPr>
              <w:tabs>
                <w:tab w:val="left" w:pos="567"/>
              </w:tabs>
              <w:jc w:val="both"/>
              <w:rPr>
                <w:del w:id="5088" w:author="FMK" w:date="2020-02-02T22:10:00Z"/>
                <w:rFonts w:asciiTheme="minorHAnsi" w:hAnsiTheme="minorHAnsi"/>
                <w:color w:val="FF0000"/>
                <w:sz w:val="18"/>
                <w:lang w:val="en-US"/>
                <w:rPrChange w:id="5089" w:author="Martin Kazík" w:date="2020-01-23T11:23:00Z">
                  <w:rPr>
                    <w:del w:id="5090" w:author="FMK" w:date="2020-02-02T22:10:00Z"/>
                    <w:rFonts w:asciiTheme="minorHAnsi" w:hAnsiTheme="minorHAnsi"/>
                    <w:sz w:val="18"/>
                    <w:lang w:val="en-US"/>
                  </w:rPr>
                </w:rPrChange>
              </w:rPr>
            </w:pPr>
            <w:del w:id="5091" w:author="FMK" w:date="2020-02-02T22:10:00Z">
              <w:r w:rsidRPr="0083565E" w:rsidDel="006976B2">
                <w:rPr>
                  <w:rFonts w:asciiTheme="minorHAnsi" w:hAnsiTheme="minorHAnsi"/>
                  <w:color w:val="FF0000"/>
                  <w:sz w:val="18"/>
                  <w:lang w:val="en-US"/>
                  <w:rPrChange w:id="5092" w:author="Martin Kazík" w:date="2020-01-23T11:23:00Z">
                    <w:rPr>
                      <w:rFonts w:asciiTheme="minorHAnsi" w:hAnsiTheme="minorHAnsi"/>
                      <w:sz w:val="18"/>
                      <w:lang w:val="en-US"/>
                    </w:rPr>
                  </w:rPrChange>
                </w:rPr>
                <w:delText xml:space="preserve">UNDERHILL, Paco. 2000. </w:delText>
              </w:r>
              <w:r w:rsidRPr="0083565E" w:rsidDel="006976B2">
                <w:rPr>
                  <w:rFonts w:asciiTheme="minorHAnsi" w:hAnsiTheme="minorHAnsi"/>
                  <w:i/>
                  <w:color w:val="FF0000"/>
                  <w:sz w:val="18"/>
                  <w:lang w:val="en-US"/>
                  <w:rPrChange w:id="5093" w:author="Martin Kazík" w:date="2020-01-23T11:23:00Z">
                    <w:rPr>
                      <w:rFonts w:asciiTheme="minorHAnsi" w:hAnsiTheme="minorHAnsi"/>
                      <w:i/>
                      <w:sz w:val="18"/>
                      <w:lang w:val="en-US"/>
                    </w:rPr>
                  </w:rPrChange>
                </w:rPr>
                <w:delText>Why we buy: The sience of shopping. Touchstone</w:delText>
              </w:r>
              <w:r w:rsidRPr="0083565E" w:rsidDel="006976B2">
                <w:rPr>
                  <w:rFonts w:asciiTheme="minorHAnsi" w:hAnsiTheme="minorHAnsi"/>
                  <w:color w:val="FF0000"/>
                  <w:sz w:val="18"/>
                  <w:lang w:val="en-US"/>
                  <w:rPrChange w:id="5094" w:author="Martin Kazík" w:date="2020-01-23T11:23:00Z">
                    <w:rPr>
                      <w:rFonts w:asciiTheme="minorHAnsi" w:hAnsiTheme="minorHAnsi"/>
                      <w:sz w:val="18"/>
                      <w:lang w:val="en-US"/>
                    </w:rPr>
                  </w:rPrChange>
                </w:rPr>
                <w:delText>, Simon&amp;Schuster, Inc., New York. CZ vydání: Proč nakupujeme, Management press, 2002.</w:delText>
              </w:r>
            </w:del>
          </w:p>
          <w:p w14:paraId="41FFDDEE" w14:textId="74617302" w:rsidR="005D26EA" w:rsidRPr="0083565E" w:rsidDel="006976B2" w:rsidRDefault="005D26EA" w:rsidP="00935F76">
            <w:pPr>
              <w:tabs>
                <w:tab w:val="left" w:pos="567"/>
              </w:tabs>
              <w:jc w:val="both"/>
              <w:rPr>
                <w:del w:id="5095" w:author="FMK" w:date="2020-02-02T22:10:00Z"/>
                <w:rFonts w:asciiTheme="minorHAnsi" w:hAnsiTheme="minorHAnsi"/>
                <w:color w:val="FF0000"/>
                <w:sz w:val="18"/>
                <w:lang w:val="en-US"/>
                <w:rPrChange w:id="5096" w:author="Martin Kazík" w:date="2020-01-23T11:23:00Z">
                  <w:rPr>
                    <w:del w:id="5097" w:author="FMK" w:date="2020-02-02T22:10:00Z"/>
                    <w:rFonts w:asciiTheme="minorHAnsi" w:hAnsiTheme="minorHAnsi"/>
                    <w:sz w:val="18"/>
                    <w:lang w:val="en-US"/>
                  </w:rPr>
                </w:rPrChange>
              </w:rPr>
            </w:pPr>
            <w:del w:id="5098" w:author="FMK" w:date="2020-02-02T22:10:00Z">
              <w:r w:rsidRPr="0083565E" w:rsidDel="006976B2">
                <w:rPr>
                  <w:rFonts w:asciiTheme="minorHAnsi" w:hAnsiTheme="minorHAnsi"/>
                  <w:color w:val="FF0000"/>
                  <w:sz w:val="18"/>
                  <w:lang w:val="en-US"/>
                  <w:rPrChange w:id="5099" w:author="Martin Kazík" w:date="2020-01-23T11:23:00Z">
                    <w:rPr>
                      <w:rFonts w:asciiTheme="minorHAnsi" w:hAnsiTheme="minorHAnsi"/>
                      <w:sz w:val="18"/>
                      <w:lang w:val="en-US"/>
                    </w:rPr>
                  </w:rPrChange>
                </w:rPr>
                <w:delText xml:space="preserve">VYSEKALOVÁ, Jitka. 2004. </w:delText>
              </w:r>
              <w:r w:rsidRPr="0083565E" w:rsidDel="006976B2">
                <w:rPr>
                  <w:rFonts w:asciiTheme="minorHAnsi" w:hAnsiTheme="minorHAnsi"/>
                  <w:i/>
                  <w:color w:val="FF0000"/>
                  <w:sz w:val="18"/>
                  <w:lang w:val="en-US"/>
                  <w:rPrChange w:id="5100" w:author="Martin Kazík" w:date="2020-01-23T11:23:00Z">
                    <w:rPr>
                      <w:rFonts w:asciiTheme="minorHAnsi" w:hAnsiTheme="minorHAnsi"/>
                      <w:i/>
                      <w:sz w:val="18"/>
                      <w:lang w:val="en-US"/>
                    </w:rPr>
                  </w:rPrChange>
                </w:rPr>
                <w:delText>Psychologie spotřebitele: jak zákazníci nakupují.</w:delText>
              </w:r>
              <w:r w:rsidRPr="0083565E" w:rsidDel="006976B2">
                <w:rPr>
                  <w:rFonts w:asciiTheme="minorHAnsi" w:hAnsiTheme="minorHAnsi"/>
                  <w:color w:val="FF0000"/>
                  <w:sz w:val="18"/>
                  <w:lang w:val="en-US"/>
                  <w:rPrChange w:id="5101" w:author="Martin Kazík" w:date="2020-01-23T11:23:00Z">
                    <w:rPr>
                      <w:rFonts w:asciiTheme="minorHAnsi" w:hAnsiTheme="minorHAnsi"/>
                      <w:sz w:val="18"/>
                      <w:lang w:val="en-US"/>
                    </w:rPr>
                  </w:rPrChange>
                </w:rPr>
                <w:delText xml:space="preserve"> Praha: Grada. ISBN 80-247-0393-9.</w:delText>
              </w:r>
            </w:del>
          </w:p>
          <w:p w14:paraId="0FF1BE18" w14:textId="7B052042" w:rsidR="005D26EA" w:rsidRPr="00F52EEF" w:rsidRDefault="005D26EA" w:rsidP="00935F76">
            <w:pPr>
              <w:tabs>
                <w:tab w:val="left" w:pos="567"/>
              </w:tabs>
              <w:jc w:val="both"/>
              <w:rPr>
                <w:rFonts w:asciiTheme="minorHAnsi" w:hAnsiTheme="minorHAnsi" w:cstheme="minorHAnsi"/>
              </w:rPr>
            </w:pPr>
            <w:del w:id="5102" w:author="FMK" w:date="2020-02-02T22:10:00Z">
              <w:r w:rsidRPr="0044225F" w:rsidDel="006976B2">
                <w:rPr>
                  <w:rFonts w:asciiTheme="minorHAnsi" w:hAnsiTheme="minorHAnsi" w:cstheme="minorHAnsi"/>
                  <w:bCs/>
                  <w:sz w:val="18"/>
                </w:rPr>
                <w:delText xml:space="preserve">VYSEKALOVÁ, Jitka. 2014. </w:delText>
              </w:r>
              <w:r w:rsidRPr="0044225F" w:rsidDel="006976B2">
                <w:rPr>
                  <w:rFonts w:asciiTheme="minorHAnsi" w:hAnsiTheme="minorHAnsi" w:cstheme="minorHAnsi"/>
                  <w:bCs/>
                  <w:i/>
                  <w:sz w:val="18"/>
                </w:rPr>
                <w:delText>Emoce v marketingu: jak oslovit srdce zákazníka.</w:delText>
              </w:r>
              <w:r w:rsidRPr="0044225F" w:rsidDel="006976B2">
                <w:rPr>
                  <w:rFonts w:asciiTheme="minorHAnsi" w:hAnsiTheme="minorHAnsi" w:cstheme="minorHAnsi"/>
                  <w:bCs/>
                  <w:sz w:val="18"/>
                </w:rPr>
                <w:delText xml:space="preserve"> Praha: Grada, 2014. ISBN 978-80-247-4843-6.</w:delText>
              </w:r>
            </w:del>
          </w:p>
        </w:tc>
      </w:tr>
      <w:tr w:rsidR="005D26EA" w:rsidRPr="00F52EEF" w14:paraId="433DCCF1" w14:textId="77777777" w:rsidTr="0044225F">
        <w:tc>
          <w:tcPr>
            <w:tcW w:w="10673"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ADD9F87"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3D32A855" w14:textId="77777777" w:rsidTr="0044225F">
        <w:tc>
          <w:tcPr>
            <w:tcW w:w="560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4EC1DA8"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lastRenderedPageBreak/>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613A834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CCB456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0AD926C5" w14:textId="77777777" w:rsidTr="0044225F">
        <w:tc>
          <w:tcPr>
            <w:tcW w:w="1067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B70A0E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6CAD2B12" w14:textId="77777777" w:rsidTr="0044225F">
        <w:trPr>
          <w:trHeight w:val="2336"/>
        </w:trPr>
        <w:tc>
          <w:tcPr>
            <w:tcW w:w="10673" w:type="dxa"/>
            <w:gridSpan w:val="8"/>
            <w:tcBorders>
              <w:top w:val="single" w:sz="4" w:space="0" w:color="auto"/>
              <w:left w:val="single" w:sz="4" w:space="0" w:color="auto"/>
              <w:bottom w:val="single" w:sz="4" w:space="0" w:color="auto"/>
              <w:right w:val="single" w:sz="4" w:space="0" w:color="auto"/>
            </w:tcBorders>
            <w:hideMark/>
          </w:tcPr>
          <w:p w14:paraId="47B1022C" w14:textId="5596DDA4" w:rsidR="005D26EA" w:rsidRPr="00F52EEF" w:rsidRDefault="0090023A" w:rsidP="00935F76">
            <w:pPr>
              <w:tabs>
                <w:tab w:val="left" w:pos="567"/>
              </w:tabs>
              <w:autoSpaceDE w:val="0"/>
              <w:autoSpaceDN w:val="0"/>
              <w:adjustRightInd w:val="0"/>
              <w:jc w:val="both"/>
              <w:rPr>
                <w:rFonts w:asciiTheme="minorHAnsi" w:eastAsia="Calibri" w:hAnsiTheme="minorHAnsi" w:cstheme="minorHAnsi"/>
                <w:color w:val="000000" w:themeColor="text1"/>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2FDEC22E" w14:textId="77777777" w:rsidR="00D710A4" w:rsidRDefault="00D710A4" w:rsidP="00935F76">
      <w:pPr>
        <w:tabs>
          <w:tab w:val="left" w:pos="567"/>
        </w:tabs>
      </w:pPr>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5D26EA" w:rsidRPr="00F52EEF" w14:paraId="39A76225" w14:textId="77777777" w:rsidTr="0044225F">
        <w:tc>
          <w:tcPr>
            <w:tcW w:w="10673"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A8E217B" w14:textId="6CD4842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145A5E91" w14:textId="77777777" w:rsidTr="0044225F">
        <w:tc>
          <w:tcPr>
            <w:tcW w:w="3904" w:type="dxa"/>
            <w:tcBorders>
              <w:top w:val="double" w:sz="4" w:space="0" w:color="auto"/>
              <w:left w:val="single" w:sz="4" w:space="0" w:color="auto"/>
              <w:bottom w:val="single" w:sz="4" w:space="0" w:color="auto"/>
              <w:right w:val="single" w:sz="4" w:space="0" w:color="auto"/>
            </w:tcBorders>
            <w:shd w:val="clear" w:color="auto" w:fill="F7CAAC"/>
            <w:hideMark/>
          </w:tcPr>
          <w:p w14:paraId="656D060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228CF33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Mediální plánování</w:t>
            </w:r>
          </w:p>
        </w:tc>
      </w:tr>
      <w:tr w:rsidR="005D26EA" w:rsidRPr="00F52EEF" w14:paraId="5E2B2164" w14:textId="77777777" w:rsidTr="0044225F">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69EAAA4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6A9267B0" w14:textId="0CF79C7D" w:rsidR="005D26EA" w:rsidRPr="00F52EEF" w:rsidRDefault="00F4315B"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ovinný</w:t>
            </w:r>
            <w:r w:rsidR="00516BA0" w:rsidRPr="00F52EEF">
              <w:rPr>
                <w:rFonts w:asciiTheme="minorHAnsi" w:eastAsia="Calibri" w:hAnsiTheme="minorHAnsi" w:cstheme="minorHAnsi"/>
              </w:rPr>
              <w:t>,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A0B03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Borders>
              <w:top w:val="single" w:sz="4" w:space="0" w:color="auto"/>
              <w:left w:val="single" w:sz="4" w:space="0" w:color="auto"/>
              <w:bottom w:val="single" w:sz="4" w:space="0" w:color="auto"/>
              <w:right w:val="single" w:sz="4" w:space="0" w:color="auto"/>
            </w:tcBorders>
            <w:hideMark/>
          </w:tcPr>
          <w:p w14:paraId="6896042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3/LS</w:t>
            </w:r>
          </w:p>
        </w:tc>
      </w:tr>
      <w:tr w:rsidR="005D26EA" w:rsidRPr="00F52EEF" w14:paraId="21DB76C9" w14:textId="77777777" w:rsidTr="0044225F">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37ACDA8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7D479D9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F76A1E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452EA763" w14:textId="72A3FEBA"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516BA0" w:rsidRPr="00F52EEF">
              <w:rPr>
                <w:rFonts w:asciiTheme="minorHAnsi" w:hAnsiTheme="minorHAnsi" w:cstheme="minorHAnsi"/>
              </w:rPr>
              <w:t xml:space="preserve"> hod.</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9D853D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6B150E8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3634FF91" w14:textId="77777777" w:rsidTr="0044225F">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7B68CEC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hideMark/>
          </w:tcPr>
          <w:p w14:paraId="7ED1158F" w14:textId="4DEC99EC" w:rsidR="005D26EA" w:rsidRPr="00F52EEF" w:rsidRDefault="008912C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w:t>
            </w:r>
            <w:r w:rsidR="005D26EA" w:rsidRPr="00F52EEF">
              <w:rPr>
                <w:rFonts w:asciiTheme="minorHAnsi" w:eastAsia="Calibri" w:hAnsiTheme="minorHAnsi" w:cstheme="minorHAnsi"/>
              </w:rPr>
              <w:t>Média v MK 1, 2, 3, Publiic relations 1, 2</w:t>
            </w:r>
          </w:p>
        </w:tc>
      </w:tr>
      <w:tr w:rsidR="005D26EA" w:rsidRPr="00F52EEF" w14:paraId="4E1E55E8" w14:textId="77777777" w:rsidTr="0044225F">
        <w:trPr>
          <w:trHeight w:val="297"/>
        </w:trPr>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2A3D37D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6A773F13" w14:textId="241E11B8" w:rsidR="005D26EA" w:rsidRPr="00F52EEF" w:rsidRDefault="00FE37C3"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BBBB1F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AA81AF0" w14:textId="309A7F4F" w:rsidR="005D26EA" w:rsidRPr="00F52EEF" w:rsidRDefault="00FE37C3"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seminář</w:t>
            </w:r>
          </w:p>
        </w:tc>
      </w:tr>
      <w:tr w:rsidR="005D26EA" w:rsidRPr="00F52EEF" w14:paraId="26B7B946" w14:textId="77777777" w:rsidTr="0044225F">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7CD2949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59C94D1" w14:textId="77777777"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Seminární práce (mediální plán) + písemný test. </w:t>
            </w:r>
          </w:p>
          <w:p w14:paraId="5305F5E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599BB0D" w14:textId="77777777" w:rsidTr="0044225F">
        <w:trPr>
          <w:trHeight w:val="242"/>
        </w:trPr>
        <w:tc>
          <w:tcPr>
            <w:tcW w:w="10673" w:type="dxa"/>
            <w:gridSpan w:val="8"/>
            <w:tcBorders>
              <w:top w:val="nil"/>
              <w:left w:val="single" w:sz="4" w:space="0" w:color="auto"/>
              <w:bottom w:val="single" w:sz="4" w:space="0" w:color="auto"/>
              <w:right w:val="single" w:sz="4" w:space="0" w:color="auto"/>
            </w:tcBorders>
          </w:tcPr>
          <w:p w14:paraId="714B6CCC"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43FF2B5" w14:textId="77777777" w:rsidTr="0044225F">
        <w:trPr>
          <w:trHeight w:val="197"/>
        </w:trPr>
        <w:tc>
          <w:tcPr>
            <w:tcW w:w="3904" w:type="dxa"/>
            <w:tcBorders>
              <w:top w:val="nil"/>
              <w:left w:val="single" w:sz="4" w:space="0" w:color="auto"/>
              <w:bottom w:val="single" w:sz="4" w:space="0" w:color="auto"/>
              <w:right w:val="single" w:sz="4" w:space="0" w:color="auto"/>
            </w:tcBorders>
            <w:shd w:val="clear" w:color="auto" w:fill="F7CAAC"/>
            <w:hideMark/>
          </w:tcPr>
          <w:p w14:paraId="25A9E61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left w:val="single" w:sz="4" w:space="0" w:color="auto"/>
              <w:bottom w:val="single" w:sz="4" w:space="0" w:color="auto"/>
              <w:right w:val="single" w:sz="4" w:space="0" w:color="auto"/>
            </w:tcBorders>
            <w:hideMark/>
          </w:tcPr>
          <w:p w14:paraId="01EE0B9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Ing. Růžena Vorlová, Ph.D.</w:t>
            </w:r>
          </w:p>
        </w:tc>
      </w:tr>
      <w:tr w:rsidR="005D26EA" w:rsidRPr="00F52EEF" w14:paraId="1A141BD8" w14:textId="77777777" w:rsidTr="0044225F">
        <w:trPr>
          <w:trHeight w:val="243"/>
        </w:trPr>
        <w:tc>
          <w:tcPr>
            <w:tcW w:w="3904" w:type="dxa"/>
            <w:tcBorders>
              <w:top w:val="nil"/>
              <w:left w:val="single" w:sz="4" w:space="0" w:color="auto"/>
              <w:bottom w:val="single" w:sz="4" w:space="0" w:color="auto"/>
              <w:right w:val="single" w:sz="4" w:space="0" w:color="auto"/>
            </w:tcBorders>
            <w:shd w:val="clear" w:color="auto" w:fill="F7CAAC"/>
            <w:hideMark/>
          </w:tcPr>
          <w:p w14:paraId="444EC27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1C87A00F" w14:textId="1D78549E" w:rsidR="005D26EA" w:rsidRPr="00F52EEF" w:rsidRDefault="009737DF"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452B0A5C" w14:textId="77777777" w:rsidTr="0044225F">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107CF06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top w:val="single" w:sz="4" w:space="0" w:color="auto"/>
              <w:left w:val="single" w:sz="4" w:space="0" w:color="auto"/>
              <w:bottom w:val="nil"/>
              <w:right w:val="single" w:sz="4" w:space="0" w:color="auto"/>
            </w:tcBorders>
            <w:hideMark/>
          </w:tcPr>
          <w:p w14:paraId="241E9AF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176A047" w14:textId="77777777" w:rsidTr="0044225F">
        <w:trPr>
          <w:trHeight w:val="200"/>
        </w:trPr>
        <w:tc>
          <w:tcPr>
            <w:tcW w:w="10673" w:type="dxa"/>
            <w:gridSpan w:val="8"/>
            <w:tcBorders>
              <w:top w:val="nil"/>
              <w:left w:val="single" w:sz="4" w:space="0" w:color="auto"/>
              <w:bottom w:val="single" w:sz="4" w:space="0" w:color="auto"/>
              <w:right w:val="single" w:sz="4" w:space="0" w:color="auto"/>
            </w:tcBorders>
          </w:tcPr>
          <w:p w14:paraId="1F393A1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F36757D" w14:textId="77777777" w:rsidTr="0044225F">
        <w:tc>
          <w:tcPr>
            <w:tcW w:w="3904" w:type="dxa"/>
            <w:tcBorders>
              <w:top w:val="single" w:sz="4" w:space="0" w:color="auto"/>
              <w:left w:val="single" w:sz="4" w:space="0" w:color="auto"/>
              <w:bottom w:val="single" w:sz="4" w:space="0" w:color="auto"/>
              <w:right w:val="single" w:sz="4" w:space="0" w:color="auto"/>
            </w:tcBorders>
            <w:shd w:val="clear" w:color="auto" w:fill="F7CAAC"/>
            <w:hideMark/>
          </w:tcPr>
          <w:p w14:paraId="6EEFC3C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top w:val="single" w:sz="4" w:space="0" w:color="auto"/>
              <w:left w:val="single" w:sz="4" w:space="0" w:color="auto"/>
              <w:bottom w:val="nil"/>
              <w:right w:val="single" w:sz="4" w:space="0" w:color="auto"/>
            </w:tcBorders>
          </w:tcPr>
          <w:p w14:paraId="7F363FB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6C8252D" w14:textId="77777777" w:rsidTr="0044225F">
        <w:trPr>
          <w:trHeight w:val="3938"/>
        </w:trPr>
        <w:tc>
          <w:tcPr>
            <w:tcW w:w="10673" w:type="dxa"/>
            <w:gridSpan w:val="8"/>
            <w:tcBorders>
              <w:top w:val="nil"/>
              <w:left w:val="single" w:sz="4" w:space="0" w:color="auto"/>
              <w:bottom w:val="single" w:sz="12" w:space="0" w:color="auto"/>
              <w:right w:val="single" w:sz="4" w:space="0" w:color="auto"/>
            </w:tcBorders>
            <w:hideMark/>
          </w:tcPr>
          <w:p w14:paraId="26E0AA23" w14:textId="77777777" w:rsidR="005D26EA" w:rsidRPr="0044225F" w:rsidRDefault="005D26EA" w:rsidP="00935F76">
            <w:pPr>
              <w:tabs>
                <w:tab w:val="left" w:pos="567"/>
              </w:tabs>
              <w:jc w:val="both"/>
              <w:rPr>
                <w:del w:id="5103" w:author="Martin Kazík" w:date="2020-01-23T11:23:00Z"/>
                <w:rFonts w:asciiTheme="minorHAnsi" w:hAnsiTheme="minorHAnsi" w:cstheme="minorHAnsi"/>
                <w:sz w:val="18"/>
              </w:rPr>
            </w:pPr>
            <w:del w:id="5104" w:author="Martin Kazík" w:date="2020-01-23T11:23:00Z">
              <w:r w:rsidRPr="0044225F">
                <w:rPr>
                  <w:rFonts w:asciiTheme="minorHAnsi" w:hAnsiTheme="minorHAnsi" w:cstheme="minorHAnsi"/>
                  <w:sz w:val="18"/>
                </w:rPr>
                <w:delText>Cílem předmětu Mediální plánování je seznámení s jednotlivými médii a jejich charakteristikou v dané komerční komunikaci. Součástí je přehled mediálních pojmů a ukazatelů u každého z těchto médií. Osvětlena je problematika stanovení mediálního rozpočtu, intenzity kampaní a její načasování, výběr médií a jejich nákup. Cílem předmětu je schopnost studenta vytvořit funkční mediální plán včetně implementační tabulky a realizace měření efektivity daného plánu i jednotlivých zvolených mediálních kanálů.</w:delText>
              </w:r>
            </w:del>
          </w:p>
          <w:p w14:paraId="13EBCB1F" w14:textId="77777777" w:rsidR="0044225F" w:rsidRPr="0044225F" w:rsidRDefault="0044225F" w:rsidP="00935F76">
            <w:pPr>
              <w:tabs>
                <w:tab w:val="left" w:pos="567"/>
              </w:tabs>
              <w:jc w:val="both"/>
              <w:rPr>
                <w:del w:id="5105" w:author="Martin Kazík" w:date="2020-01-23T11:23:00Z"/>
                <w:rFonts w:asciiTheme="minorHAnsi" w:hAnsiTheme="minorHAnsi" w:cstheme="minorHAnsi"/>
                <w:sz w:val="18"/>
              </w:rPr>
            </w:pPr>
          </w:p>
          <w:p w14:paraId="1036F985" w14:textId="3AE794C9" w:rsidR="0044225F" w:rsidRPr="0044225F" w:rsidRDefault="0044225F" w:rsidP="00935F76">
            <w:pPr>
              <w:tabs>
                <w:tab w:val="left" w:pos="567"/>
              </w:tabs>
              <w:jc w:val="both"/>
              <w:rPr>
                <w:rFonts w:asciiTheme="minorHAnsi" w:hAnsiTheme="minorHAnsi" w:cstheme="minorHAnsi"/>
                <w:b/>
                <w:sz w:val="18"/>
              </w:rPr>
            </w:pPr>
            <w:r w:rsidRPr="0044225F">
              <w:rPr>
                <w:rFonts w:asciiTheme="minorHAnsi" w:hAnsiTheme="minorHAnsi" w:cstheme="minorHAnsi"/>
                <w:b/>
                <w:sz w:val="18"/>
              </w:rPr>
              <w:t>Probíraná témata:</w:t>
            </w:r>
          </w:p>
          <w:p w14:paraId="6BB5AE89" w14:textId="7087B39F" w:rsidR="005D26EA" w:rsidRPr="0044225F" w:rsidRDefault="005D26EA" w:rsidP="00935F76">
            <w:pPr>
              <w:tabs>
                <w:tab w:val="left" w:pos="567"/>
              </w:tabs>
              <w:rPr>
                <w:rFonts w:asciiTheme="minorHAnsi" w:hAnsiTheme="minorHAnsi" w:cstheme="minorHAnsi"/>
                <w:sz w:val="18"/>
              </w:rPr>
            </w:pPr>
            <w:r w:rsidRPr="0044225F">
              <w:rPr>
                <w:rFonts w:asciiTheme="minorHAnsi" w:hAnsiTheme="minorHAnsi" w:cstheme="minorHAnsi"/>
                <w:sz w:val="18"/>
              </w:rPr>
              <w:t xml:space="preserve">- </w:t>
            </w:r>
            <w:r w:rsidR="0044225F" w:rsidRPr="0044225F">
              <w:rPr>
                <w:rFonts w:asciiTheme="minorHAnsi" w:hAnsiTheme="minorHAnsi" w:cstheme="minorHAnsi"/>
                <w:sz w:val="18"/>
              </w:rPr>
              <w:t>m</w:t>
            </w:r>
            <w:r w:rsidRPr="0044225F">
              <w:rPr>
                <w:rFonts w:asciiTheme="minorHAnsi" w:hAnsiTheme="minorHAnsi" w:cstheme="minorHAnsi"/>
                <w:sz w:val="18"/>
              </w:rPr>
              <w:t>édia, druhy médií (televize, rozhlas, tisk, outdoor, internet, nová média, ostatní), jejich charakteristika, zásah, účinnost</w:t>
            </w:r>
            <w:r w:rsidR="0044225F" w:rsidRPr="0044225F">
              <w:rPr>
                <w:rFonts w:asciiTheme="minorHAnsi" w:hAnsiTheme="minorHAnsi" w:cstheme="minorHAnsi"/>
                <w:sz w:val="18"/>
              </w:rPr>
              <w:t>;</w:t>
            </w:r>
            <w:r w:rsidRPr="0044225F">
              <w:rPr>
                <w:rFonts w:asciiTheme="minorHAnsi" w:hAnsiTheme="minorHAnsi" w:cstheme="minorHAnsi"/>
                <w:sz w:val="18"/>
              </w:rPr>
              <w:t xml:space="preserve"> </w:t>
            </w:r>
          </w:p>
          <w:p w14:paraId="33F59D74" w14:textId="2102E036" w:rsidR="005D26EA" w:rsidRPr="0044225F" w:rsidRDefault="005D26EA" w:rsidP="00935F76">
            <w:pPr>
              <w:tabs>
                <w:tab w:val="left" w:pos="567"/>
              </w:tabs>
              <w:rPr>
                <w:rFonts w:asciiTheme="minorHAnsi" w:hAnsiTheme="minorHAnsi" w:cstheme="minorHAnsi"/>
                <w:sz w:val="18"/>
              </w:rPr>
            </w:pPr>
            <w:r w:rsidRPr="0044225F">
              <w:rPr>
                <w:rFonts w:asciiTheme="minorHAnsi" w:hAnsiTheme="minorHAnsi" w:cstheme="minorHAnsi"/>
                <w:sz w:val="18"/>
              </w:rPr>
              <w:t xml:space="preserve">- </w:t>
            </w:r>
            <w:r w:rsidR="0044225F" w:rsidRPr="0044225F">
              <w:rPr>
                <w:rFonts w:asciiTheme="minorHAnsi" w:hAnsiTheme="minorHAnsi" w:cstheme="minorHAnsi"/>
                <w:sz w:val="18"/>
              </w:rPr>
              <w:t>p</w:t>
            </w:r>
            <w:r w:rsidRPr="0044225F">
              <w:rPr>
                <w:rFonts w:asciiTheme="minorHAnsi" w:hAnsiTheme="minorHAnsi" w:cstheme="minorHAnsi"/>
                <w:sz w:val="18"/>
              </w:rPr>
              <w:t>řehled mediálních pojmů a ukazatelů (obecných i specifických pro jednotlivá média)</w:t>
            </w:r>
            <w:r w:rsidR="0044225F" w:rsidRPr="0044225F">
              <w:rPr>
                <w:rFonts w:asciiTheme="minorHAnsi" w:hAnsiTheme="minorHAnsi" w:cstheme="minorHAnsi"/>
                <w:sz w:val="18"/>
              </w:rPr>
              <w:t>;</w:t>
            </w:r>
          </w:p>
          <w:p w14:paraId="70A64354" w14:textId="1905D283" w:rsidR="005D26EA" w:rsidRPr="0044225F" w:rsidRDefault="005D26EA" w:rsidP="00935F76">
            <w:pPr>
              <w:tabs>
                <w:tab w:val="left" w:pos="567"/>
              </w:tabs>
              <w:rPr>
                <w:rFonts w:asciiTheme="minorHAnsi" w:hAnsiTheme="minorHAnsi" w:cstheme="minorHAnsi"/>
                <w:sz w:val="18"/>
              </w:rPr>
            </w:pPr>
            <w:r w:rsidRPr="0044225F">
              <w:rPr>
                <w:rFonts w:asciiTheme="minorHAnsi" w:hAnsiTheme="minorHAnsi" w:cstheme="minorHAnsi"/>
                <w:sz w:val="18"/>
              </w:rPr>
              <w:t xml:space="preserve">- </w:t>
            </w:r>
            <w:r w:rsidR="0044225F" w:rsidRPr="0044225F">
              <w:rPr>
                <w:rFonts w:asciiTheme="minorHAnsi" w:hAnsiTheme="minorHAnsi" w:cstheme="minorHAnsi"/>
                <w:sz w:val="18"/>
              </w:rPr>
              <w:t>m</w:t>
            </w:r>
            <w:r w:rsidRPr="0044225F">
              <w:rPr>
                <w:rFonts w:asciiTheme="minorHAnsi" w:hAnsiTheme="minorHAnsi" w:cstheme="minorHAnsi"/>
                <w:sz w:val="18"/>
              </w:rPr>
              <w:t>edia mix. Mediální strategie. Plánování médií</w:t>
            </w:r>
            <w:r w:rsidR="0044225F" w:rsidRPr="0044225F">
              <w:rPr>
                <w:rFonts w:asciiTheme="minorHAnsi" w:hAnsiTheme="minorHAnsi" w:cstheme="minorHAnsi"/>
                <w:sz w:val="18"/>
              </w:rPr>
              <w:t>;</w:t>
            </w:r>
            <w:r w:rsidRPr="0044225F">
              <w:rPr>
                <w:rFonts w:asciiTheme="minorHAnsi" w:hAnsiTheme="minorHAnsi" w:cstheme="minorHAnsi"/>
                <w:sz w:val="18"/>
              </w:rPr>
              <w:br/>
              <w:t xml:space="preserve">- </w:t>
            </w:r>
            <w:r w:rsidR="0044225F" w:rsidRPr="0044225F">
              <w:rPr>
                <w:rFonts w:asciiTheme="minorHAnsi" w:hAnsiTheme="minorHAnsi" w:cstheme="minorHAnsi"/>
                <w:sz w:val="18"/>
              </w:rPr>
              <w:t>t</w:t>
            </w:r>
            <w:r w:rsidRPr="0044225F">
              <w:rPr>
                <w:rFonts w:asciiTheme="minorHAnsi" w:hAnsiTheme="minorHAnsi" w:cstheme="minorHAnsi"/>
                <w:sz w:val="18"/>
              </w:rPr>
              <w:t>vorba mediálního plánu – postup, jednotlivé části plánu</w:t>
            </w:r>
            <w:r w:rsidR="0044225F" w:rsidRPr="0044225F">
              <w:rPr>
                <w:rFonts w:asciiTheme="minorHAnsi" w:hAnsiTheme="minorHAnsi" w:cstheme="minorHAnsi"/>
                <w:sz w:val="18"/>
              </w:rPr>
              <w:t>;</w:t>
            </w:r>
          </w:p>
          <w:p w14:paraId="3571E5B4" w14:textId="0F69A763" w:rsidR="005D26EA" w:rsidRPr="0044225F" w:rsidRDefault="005D26EA" w:rsidP="00935F76">
            <w:pPr>
              <w:tabs>
                <w:tab w:val="left" w:pos="567"/>
              </w:tabs>
              <w:rPr>
                <w:rFonts w:asciiTheme="minorHAnsi" w:hAnsiTheme="minorHAnsi" w:cstheme="minorHAnsi"/>
                <w:sz w:val="18"/>
              </w:rPr>
            </w:pPr>
            <w:r w:rsidRPr="0044225F">
              <w:rPr>
                <w:rFonts w:asciiTheme="minorHAnsi" w:hAnsiTheme="minorHAnsi" w:cstheme="minorHAnsi"/>
                <w:sz w:val="18"/>
              </w:rPr>
              <w:t xml:space="preserve">- </w:t>
            </w:r>
            <w:r w:rsidR="0044225F" w:rsidRPr="0044225F">
              <w:rPr>
                <w:rFonts w:asciiTheme="minorHAnsi" w:hAnsiTheme="minorHAnsi" w:cstheme="minorHAnsi"/>
                <w:sz w:val="18"/>
              </w:rPr>
              <w:t>c</w:t>
            </w:r>
            <w:r w:rsidRPr="0044225F">
              <w:rPr>
                <w:rFonts w:asciiTheme="minorHAnsi" w:hAnsiTheme="minorHAnsi" w:cstheme="minorHAnsi"/>
                <w:sz w:val="18"/>
              </w:rPr>
              <w:t>íle mediálního plánu (v kontextu s cíli marketingovými, komunikačními). Cílové skupiny. Kreativita</w:t>
            </w:r>
            <w:r w:rsidR="0044225F" w:rsidRPr="0044225F">
              <w:rPr>
                <w:rFonts w:asciiTheme="minorHAnsi" w:hAnsiTheme="minorHAnsi" w:cstheme="minorHAnsi"/>
                <w:sz w:val="18"/>
              </w:rPr>
              <w:t>;</w:t>
            </w:r>
          </w:p>
          <w:p w14:paraId="6D85EB5A" w14:textId="6347327E" w:rsidR="005D26EA" w:rsidRPr="0044225F" w:rsidRDefault="005D26EA" w:rsidP="00935F76">
            <w:pPr>
              <w:tabs>
                <w:tab w:val="left" w:pos="567"/>
              </w:tabs>
              <w:rPr>
                <w:rFonts w:asciiTheme="minorHAnsi" w:hAnsiTheme="minorHAnsi" w:cstheme="minorHAnsi"/>
                <w:sz w:val="18"/>
              </w:rPr>
            </w:pPr>
            <w:r w:rsidRPr="0044225F">
              <w:rPr>
                <w:rFonts w:asciiTheme="minorHAnsi" w:hAnsiTheme="minorHAnsi" w:cstheme="minorHAnsi"/>
                <w:sz w:val="18"/>
              </w:rPr>
              <w:t xml:space="preserve">- </w:t>
            </w:r>
            <w:r w:rsidR="0044225F" w:rsidRPr="0044225F">
              <w:rPr>
                <w:rFonts w:asciiTheme="minorHAnsi" w:hAnsiTheme="minorHAnsi" w:cstheme="minorHAnsi"/>
                <w:sz w:val="18"/>
              </w:rPr>
              <w:t>i</w:t>
            </w:r>
            <w:r w:rsidRPr="0044225F">
              <w:rPr>
                <w:rFonts w:asciiTheme="minorHAnsi" w:hAnsiTheme="minorHAnsi" w:cstheme="minorHAnsi"/>
                <w:sz w:val="18"/>
              </w:rPr>
              <w:t>mplementační plán</w:t>
            </w:r>
            <w:r w:rsidR="0044225F" w:rsidRPr="0044225F">
              <w:rPr>
                <w:rFonts w:asciiTheme="minorHAnsi" w:hAnsiTheme="minorHAnsi" w:cstheme="minorHAnsi"/>
                <w:sz w:val="18"/>
              </w:rPr>
              <w:t>;</w:t>
            </w:r>
            <w:r w:rsidRPr="0044225F">
              <w:rPr>
                <w:rFonts w:asciiTheme="minorHAnsi" w:hAnsiTheme="minorHAnsi" w:cstheme="minorHAnsi"/>
                <w:sz w:val="18"/>
              </w:rPr>
              <w:t xml:space="preserve"> </w:t>
            </w:r>
          </w:p>
          <w:p w14:paraId="45A2C80B" w14:textId="1A1AC94E" w:rsidR="005D26EA" w:rsidRPr="0044225F" w:rsidRDefault="005D26EA" w:rsidP="00935F76">
            <w:pPr>
              <w:tabs>
                <w:tab w:val="left" w:pos="567"/>
              </w:tabs>
              <w:rPr>
                <w:rFonts w:asciiTheme="minorHAnsi" w:hAnsiTheme="minorHAnsi" w:cstheme="minorHAnsi"/>
                <w:sz w:val="18"/>
              </w:rPr>
            </w:pPr>
            <w:r w:rsidRPr="0044225F">
              <w:rPr>
                <w:rFonts w:asciiTheme="minorHAnsi" w:hAnsiTheme="minorHAnsi" w:cstheme="minorHAnsi"/>
                <w:sz w:val="18"/>
              </w:rPr>
              <w:t xml:space="preserve">- </w:t>
            </w:r>
            <w:r w:rsidR="0044225F" w:rsidRPr="0044225F">
              <w:rPr>
                <w:rFonts w:asciiTheme="minorHAnsi" w:hAnsiTheme="minorHAnsi" w:cstheme="minorHAnsi"/>
                <w:sz w:val="18"/>
              </w:rPr>
              <w:t>p</w:t>
            </w:r>
            <w:r w:rsidRPr="0044225F">
              <w:rPr>
                <w:rFonts w:asciiTheme="minorHAnsi" w:hAnsiTheme="minorHAnsi" w:cstheme="minorHAnsi"/>
                <w:sz w:val="18"/>
              </w:rPr>
              <w:t>řehled mediálních ukazatelů, jejich význam a jejich vztahy</w:t>
            </w:r>
            <w:r w:rsidR="0044225F" w:rsidRPr="0044225F">
              <w:rPr>
                <w:rFonts w:asciiTheme="minorHAnsi" w:hAnsiTheme="minorHAnsi" w:cstheme="minorHAnsi"/>
                <w:sz w:val="18"/>
              </w:rPr>
              <w:t>;</w:t>
            </w:r>
            <w:r w:rsidRPr="0044225F">
              <w:rPr>
                <w:rFonts w:asciiTheme="minorHAnsi" w:hAnsiTheme="minorHAnsi" w:cstheme="minorHAnsi"/>
                <w:sz w:val="18"/>
              </w:rPr>
              <w:t xml:space="preserve"> </w:t>
            </w:r>
            <w:r w:rsidRPr="0044225F">
              <w:rPr>
                <w:rFonts w:asciiTheme="minorHAnsi" w:hAnsiTheme="minorHAnsi" w:cstheme="minorHAnsi"/>
                <w:sz w:val="18"/>
              </w:rPr>
              <w:br/>
              <w:t xml:space="preserve">- </w:t>
            </w:r>
            <w:r w:rsidR="0044225F" w:rsidRPr="0044225F">
              <w:rPr>
                <w:rFonts w:asciiTheme="minorHAnsi" w:hAnsiTheme="minorHAnsi" w:cstheme="minorHAnsi"/>
                <w:sz w:val="18"/>
              </w:rPr>
              <w:t>r</w:t>
            </w:r>
            <w:r w:rsidRPr="0044225F">
              <w:rPr>
                <w:rFonts w:asciiTheme="minorHAnsi" w:hAnsiTheme="minorHAnsi" w:cstheme="minorHAnsi"/>
                <w:sz w:val="18"/>
              </w:rPr>
              <w:t>ozpočet, načasování a intenzita kampaní</w:t>
            </w:r>
            <w:r w:rsidR="0044225F" w:rsidRPr="0044225F">
              <w:rPr>
                <w:rFonts w:asciiTheme="minorHAnsi" w:hAnsiTheme="minorHAnsi" w:cstheme="minorHAnsi"/>
                <w:sz w:val="18"/>
              </w:rPr>
              <w:t>;</w:t>
            </w:r>
            <w:r w:rsidRPr="0044225F">
              <w:rPr>
                <w:rFonts w:asciiTheme="minorHAnsi" w:hAnsiTheme="minorHAnsi" w:cstheme="minorHAnsi"/>
                <w:sz w:val="18"/>
              </w:rPr>
              <w:br/>
              <w:t xml:space="preserve">- </w:t>
            </w:r>
            <w:r w:rsidR="0044225F" w:rsidRPr="0044225F">
              <w:rPr>
                <w:rFonts w:asciiTheme="minorHAnsi" w:hAnsiTheme="minorHAnsi" w:cstheme="minorHAnsi"/>
                <w:sz w:val="18"/>
              </w:rPr>
              <w:t>o</w:t>
            </w:r>
            <w:r w:rsidRPr="0044225F">
              <w:rPr>
                <w:rFonts w:asciiTheme="minorHAnsi" w:hAnsiTheme="minorHAnsi" w:cstheme="minorHAnsi"/>
                <w:sz w:val="18"/>
              </w:rPr>
              <w:t>rganizace nákupu médií (individuální vs. mediální agentury)</w:t>
            </w:r>
            <w:r w:rsidR="0044225F" w:rsidRPr="0044225F">
              <w:rPr>
                <w:rFonts w:asciiTheme="minorHAnsi" w:hAnsiTheme="minorHAnsi" w:cstheme="minorHAnsi"/>
                <w:sz w:val="18"/>
              </w:rPr>
              <w:t>;</w:t>
            </w:r>
            <w:r w:rsidRPr="0044225F">
              <w:rPr>
                <w:rFonts w:asciiTheme="minorHAnsi" w:hAnsiTheme="minorHAnsi" w:cstheme="minorHAnsi"/>
                <w:sz w:val="18"/>
              </w:rPr>
              <w:t xml:space="preserve"> </w:t>
            </w:r>
            <w:r w:rsidRPr="0044225F">
              <w:rPr>
                <w:rFonts w:asciiTheme="minorHAnsi" w:hAnsiTheme="minorHAnsi" w:cstheme="minorHAnsi"/>
                <w:sz w:val="18"/>
              </w:rPr>
              <w:br/>
              <w:t xml:space="preserve">- </w:t>
            </w:r>
            <w:r w:rsidR="0044225F" w:rsidRPr="0044225F">
              <w:rPr>
                <w:rFonts w:asciiTheme="minorHAnsi" w:hAnsiTheme="minorHAnsi" w:cstheme="minorHAnsi"/>
                <w:sz w:val="18"/>
              </w:rPr>
              <w:t>k</w:t>
            </w:r>
            <w:r w:rsidRPr="0044225F">
              <w:rPr>
                <w:rFonts w:asciiTheme="minorHAnsi" w:hAnsiTheme="minorHAnsi" w:cstheme="minorHAnsi"/>
                <w:sz w:val="18"/>
              </w:rPr>
              <w:t>ontrola a vyhodnocení mediálního plánu. Měření efektivity plánu i jednotlivých mediálních kanálů</w:t>
            </w:r>
            <w:r w:rsidR="0044225F" w:rsidRPr="0044225F">
              <w:rPr>
                <w:rFonts w:asciiTheme="minorHAnsi" w:hAnsiTheme="minorHAnsi" w:cstheme="minorHAnsi"/>
                <w:sz w:val="18"/>
              </w:rPr>
              <w:t>;</w:t>
            </w:r>
          </w:p>
          <w:p w14:paraId="10E11AA7" w14:textId="3EBA3C85" w:rsidR="005D26EA" w:rsidRPr="00F52EEF" w:rsidRDefault="005D26EA" w:rsidP="00935F76">
            <w:pPr>
              <w:tabs>
                <w:tab w:val="left" w:pos="567"/>
              </w:tabs>
              <w:rPr>
                <w:rFonts w:asciiTheme="minorHAnsi" w:hAnsiTheme="minorHAnsi" w:cstheme="minorHAnsi"/>
              </w:rPr>
            </w:pPr>
            <w:r w:rsidRPr="0044225F">
              <w:rPr>
                <w:rFonts w:asciiTheme="minorHAnsi" w:hAnsiTheme="minorHAnsi" w:cstheme="minorHAnsi"/>
                <w:sz w:val="18"/>
              </w:rPr>
              <w:t xml:space="preserve">- </w:t>
            </w:r>
            <w:r w:rsidR="0044225F" w:rsidRPr="0044225F">
              <w:rPr>
                <w:rFonts w:asciiTheme="minorHAnsi" w:hAnsiTheme="minorHAnsi" w:cstheme="minorHAnsi"/>
                <w:sz w:val="18"/>
              </w:rPr>
              <w:t>l</w:t>
            </w:r>
            <w:r w:rsidRPr="0044225F">
              <w:rPr>
                <w:rFonts w:asciiTheme="minorHAnsi" w:hAnsiTheme="minorHAnsi" w:cstheme="minorHAnsi"/>
                <w:sz w:val="18"/>
              </w:rPr>
              <w:t>egislativa: Zákon o regulaci reklamy, Autorský zákon, Zákon o provozování rozhlasového a televizního vysílání, Zákon o ČT, Zákon o Českém rozhlase, Tiskový zákon</w:t>
            </w:r>
            <w:r w:rsidR="0044225F" w:rsidRPr="0044225F">
              <w:rPr>
                <w:rFonts w:asciiTheme="minorHAnsi" w:hAnsiTheme="minorHAnsi" w:cstheme="minorHAnsi"/>
                <w:sz w:val="18"/>
              </w:rPr>
              <w:t>.</w:t>
            </w:r>
          </w:p>
        </w:tc>
      </w:tr>
      <w:tr w:rsidR="005D26EA" w:rsidRPr="00F52EEF" w14:paraId="6658DD77" w14:textId="77777777" w:rsidTr="0044225F">
        <w:trPr>
          <w:trHeight w:val="265"/>
        </w:trPr>
        <w:tc>
          <w:tcPr>
            <w:tcW w:w="4471" w:type="dxa"/>
            <w:gridSpan w:val="2"/>
            <w:tcBorders>
              <w:top w:val="nil"/>
              <w:left w:val="single" w:sz="4" w:space="0" w:color="auto"/>
              <w:bottom w:val="single" w:sz="4" w:space="0" w:color="auto"/>
              <w:right w:val="single" w:sz="4" w:space="0" w:color="auto"/>
            </w:tcBorders>
            <w:shd w:val="clear" w:color="auto" w:fill="F7CAAC"/>
            <w:hideMark/>
          </w:tcPr>
          <w:p w14:paraId="6747052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left w:val="single" w:sz="4" w:space="0" w:color="auto"/>
              <w:bottom w:val="nil"/>
              <w:right w:val="single" w:sz="4" w:space="0" w:color="auto"/>
            </w:tcBorders>
          </w:tcPr>
          <w:p w14:paraId="2A9D0F1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2DBE2BC" w14:textId="77777777" w:rsidTr="0044225F">
        <w:trPr>
          <w:trHeight w:val="3636"/>
        </w:trPr>
        <w:tc>
          <w:tcPr>
            <w:tcW w:w="10673" w:type="dxa"/>
            <w:gridSpan w:val="8"/>
            <w:tcBorders>
              <w:top w:val="nil"/>
              <w:left w:val="single" w:sz="4" w:space="0" w:color="auto"/>
              <w:bottom w:val="single" w:sz="4" w:space="0" w:color="auto"/>
              <w:right w:val="single" w:sz="4" w:space="0" w:color="auto"/>
            </w:tcBorders>
            <w:hideMark/>
          </w:tcPr>
          <w:p w14:paraId="7A34FE96" w14:textId="77777777" w:rsidR="005D26EA" w:rsidRPr="00F52EEF" w:rsidRDefault="005D26EA" w:rsidP="00935F76">
            <w:pPr>
              <w:tabs>
                <w:tab w:val="left" w:pos="567"/>
              </w:tabs>
              <w:rPr>
                <w:rFonts w:asciiTheme="minorHAnsi" w:eastAsia="Calibri" w:hAnsiTheme="minorHAnsi" w:cstheme="minorHAnsi"/>
              </w:rPr>
            </w:pPr>
            <w:r w:rsidRPr="0044225F">
              <w:rPr>
                <w:rFonts w:asciiTheme="minorHAnsi" w:hAnsiTheme="minorHAnsi" w:cstheme="minorHAnsi"/>
                <w:b/>
              </w:rPr>
              <w:t>Povinná literatura:</w:t>
            </w:r>
            <w:r w:rsidRPr="00F52EEF">
              <w:rPr>
                <w:rFonts w:asciiTheme="minorHAnsi" w:hAnsiTheme="minorHAnsi" w:cstheme="minorHAnsi"/>
                <w:b/>
              </w:rPr>
              <w:br/>
            </w:r>
            <w:r w:rsidRPr="00F52EEF">
              <w:rPr>
                <w:rFonts w:asciiTheme="minorHAnsi" w:hAnsiTheme="minorHAnsi" w:cstheme="minorHAnsi"/>
                <w:i/>
              </w:rPr>
              <w:t>Zákon č. 40/1995 Sb. o regulaci reklamy</w:t>
            </w:r>
            <w:r w:rsidRPr="00F52EEF">
              <w:rPr>
                <w:rFonts w:asciiTheme="minorHAnsi" w:hAnsiTheme="minorHAnsi" w:cstheme="minorHAnsi"/>
              </w:rPr>
              <w:t xml:space="preserve"> (v aktuálním znění</w:t>
            </w:r>
            <w:r w:rsidRPr="00F52EEF">
              <w:rPr>
                <w:rFonts w:asciiTheme="minorHAnsi" w:eastAsia="Calibri" w:hAnsiTheme="minorHAnsi" w:cstheme="minorHAnsi"/>
              </w:rPr>
              <w:t>)</w:t>
            </w:r>
            <w:r w:rsidRPr="00F52EEF">
              <w:rPr>
                <w:rFonts w:asciiTheme="minorHAnsi" w:eastAsia="Calibri" w:hAnsiTheme="minorHAnsi" w:cstheme="minorHAnsi"/>
              </w:rPr>
              <w:br/>
            </w:r>
            <w:r w:rsidRPr="00F52EEF">
              <w:rPr>
                <w:rFonts w:asciiTheme="minorHAnsi" w:hAnsiTheme="minorHAnsi" w:cstheme="minorHAnsi"/>
              </w:rPr>
              <w:t xml:space="preserve">MAGIDOVÁ, Markéta, Tomáš JIRSA, Lukáš LIKAVČAN, Tomáš DVOŘÁK, Marek VANŽURA a Tomáš CHUDÝ. 2018. </w:t>
            </w:r>
            <w:r w:rsidRPr="00F52EEF">
              <w:rPr>
                <w:rFonts w:asciiTheme="minorHAnsi" w:hAnsiTheme="minorHAnsi" w:cstheme="minorHAnsi"/>
                <w:i/>
              </w:rPr>
              <w:t>Epistemologie (nových) médií.</w:t>
            </w:r>
            <w:r w:rsidRPr="00F52EEF">
              <w:rPr>
                <w:rFonts w:asciiTheme="minorHAnsi" w:hAnsiTheme="minorHAnsi" w:cstheme="minorHAnsi"/>
              </w:rPr>
              <w:t xml:space="preserve"> Praha: Akademie múzických umění v Praze v Nakladatelství AMU. ISBN 978-807-3314-941.</w:t>
            </w:r>
          </w:p>
          <w:p w14:paraId="5E17B0F5" w14:textId="77777777"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rPr>
              <w:t xml:space="preserve">ŠIMÍČEK, Vojtěch, ed. 2018. </w:t>
            </w:r>
            <w:r w:rsidRPr="00F52EEF">
              <w:rPr>
                <w:rFonts w:asciiTheme="minorHAnsi" w:hAnsiTheme="minorHAnsi" w:cstheme="minorHAnsi"/>
                <w:i/>
                <w:iCs/>
              </w:rPr>
              <w:t>Regulace médií</w:t>
            </w:r>
            <w:r w:rsidRPr="00F52EEF">
              <w:rPr>
                <w:rFonts w:asciiTheme="minorHAnsi" w:hAnsiTheme="minorHAnsi" w:cstheme="minorHAnsi"/>
              </w:rPr>
              <w:t>. Brno: Masarykova univerzita, Fakulta sociálních studií, Mezinárodní politologický ústav. ISBN 978-802-1090-804.</w:t>
            </w:r>
          </w:p>
          <w:p w14:paraId="4DEC9992" w14:textId="77777777" w:rsidR="005D26EA" w:rsidRPr="00F52EEF" w:rsidRDefault="005D26EA" w:rsidP="00935F76">
            <w:pPr>
              <w:tabs>
                <w:tab w:val="left" w:pos="567"/>
              </w:tabs>
              <w:rPr>
                <w:rFonts w:asciiTheme="minorHAnsi" w:hAnsiTheme="minorHAnsi" w:cstheme="minorHAnsi"/>
              </w:rPr>
            </w:pPr>
          </w:p>
          <w:p w14:paraId="08CC4577" w14:textId="77777777" w:rsidR="005D26EA" w:rsidRPr="0044225F" w:rsidRDefault="005D26EA" w:rsidP="00935F76">
            <w:pPr>
              <w:widowControl w:val="0"/>
              <w:tabs>
                <w:tab w:val="left" w:pos="567"/>
              </w:tabs>
              <w:autoSpaceDE w:val="0"/>
              <w:autoSpaceDN w:val="0"/>
              <w:adjustRightInd w:val="0"/>
              <w:jc w:val="both"/>
              <w:rPr>
                <w:rFonts w:asciiTheme="minorHAnsi" w:hAnsiTheme="minorHAnsi" w:cstheme="minorHAnsi"/>
                <w:b/>
                <w:bCs/>
              </w:rPr>
            </w:pPr>
            <w:r w:rsidRPr="0044225F">
              <w:rPr>
                <w:rFonts w:asciiTheme="minorHAnsi" w:hAnsiTheme="minorHAnsi" w:cstheme="minorHAnsi"/>
                <w:b/>
                <w:bCs/>
              </w:rPr>
              <w:t xml:space="preserve">Doporučená literatura: </w:t>
            </w:r>
          </w:p>
          <w:p w14:paraId="3E4633E0" w14:textId="77777777" w:rsidR="0081777A" w:rsidRDefault="005D26EA" w:rsidP="00935F76">
            <w:pPr>
              <w:widowControl w:val="0"/>
              <w:tabs>
                <w:tab w:val="left" w:pos="567"/>
              </w:tabs>
              <w:autoSpaceDE w:val="0"/>
              <w:autoSpaceDN w:val="0"/>
              <w:adjustRightInd w:val="0"/>
              <w:rPr>
                <w:ins w:id="5106" w:author="FMK" w:date="2020-02-02T19:56:00Z"/>
                <w:rFonts w:asciiTheme="minorHAnsi" w:hAnsiTheme="minorHAnsi"/>
                <w:color w:val="FF0000"/>
              </w:rPr>
            </w:pPr>
            <w:del w:id="5107" w:author="FMK" w:date="2020-02-02T19:56:00Z">
              <w:r w:rsidRPr="0083565E" w:rsidDel="0081777A">
                <w:rPr>
                  <w:rFonts w:asciiTheme="minorHAnsi" w:hAnsiTheme="minorHAnsi"/>
                  <w:color w:val="FF0000"/>
                  <w:rPrChange w:id="5108" w:author="Martin Kazík" w:date="2020-01-23T11:23:00Z">
                    <w:rPr>
                      <w:rFonts w:asciiTheme="minorHAnsi" w:hAnsiTheme="minorHAnsi"/>
                    </w:rPr>
                  </w:rPrChange>
                </w:rPr>
                <w:delText xml:space="preserve">JURÁŠKOVÁ, Olga, HORŇÁK a Pavel et al. 2012. </w:delText>
              </w:r>
              <w:r w:rsidRPr="0083565E" w:rsidDel="0081777A">
                <w:rPr>
                  <w:rFonts w:asciiTheme="minorHAnsi" w:hAnsiTheme="minorHAnsi"/>
                  <w:i/>
                  <w:color w:val="FF0000"/>
                  <w:rPrChange w:id="5109" w:author="Martin Kazík" w:date="2020-01-23T11:23:00Z">
                    <w:rPr>
                      <w:rFonts w:asciiTheme="minorHAnsi" w:hAnsiTheme="minorHAnsi"/>
                      <w:i/>
                    </w:rPr>
                  </w:rPrChange>
                </w:rPr>
                <w:delText>Velký slovník marketingových komunikací</w:delText>
              </w:r>
              <w:r w:rsidRPr="0083565E" w:rsidDel="0081777A">
                <w:rPr>
                  <w:rFonts w:asciiTheme="minorHAnsi" w:hAnsiTheme="minorHAnsi"/>
                  <w:color w:val="FF0000"/>
                  <w:rPrChange w:id="5110" w:author="Martin Kazík" w:date="2020-01-23T11:23:00Z">
                    <w:rPr>
                      <w:rFonts w:asciiTheme="minorHAnsi" w:hAnsiTheme="minorHAnsi"/>
                    </w:rPr>
                  </w:rPrChange>
                </w:rPr>
                <w:delText>. Praha: Grada Publishing. ISBN 978-80-247-4354-7.</w:delText>
              </w:r>
            </w:del>
          </w:p>
          <w:p w14:paraId="3DB7EFE9" w14:textId="77777777" w:rsidR="0081777A" w:rsidRDefault="0081777A" w:rsidP="0081777A">
            <w:pPr>
              <w:tabs>
                <w:tab w:val="left" w:pos="567"/>
              </w:tabs>
              <w:rPr>
                <w:ins w:id="5111" w:author="FMK" w:date="2020-02-02T19:56:00Z"/>
                <w:rFonts w:asciiTheme="minorHAnsi" w:hAnsiTheme="minorHAnsi"/>
                <w:color w:val="FF0000"/>
              </w:rPr>
            </w:pPr>
            <w:ins w:id="5112" w:author="FMK" w:date="2020-02-02T19:56:00Z">
              <w:r w:rsidRPr="007A1D6C">
                <w:rPr>
                  <w:rFonts w:asciiTheme="minorHAnsi" w:hAnsiTheme="minorHAnsi"/>
                  <w:color w:val="FF0000"/>
                </w:rPr>
                <w:t>WESTWOOD, John.</w:t>
              </w:r>
              <w:r>
                <w:rPr>
                  <w:rFonts w:asciiTheme="minorHAnsi" w:hAnsiTheme="minorHAnsi"/>
                  <w:color w:val="FF0000"/>
                </w:rPr>
                <w:t xml:space="preserve"> 2013. </w:t>
              </w:r>
              <w:r w:rsidRPr="007A1D6C">
                <w:rPr>
                  <w:rFonts w:asciiTheme="minorHAnsi" w:hAnsiTheme="minorHAnsi"/>
                  <w:color w:val="FF0000"/>
                </w:rPr>
                <w:t xml:space="preserve"> </w:t>
              </w:r>
              <w:r w:rsidRPr="00D835FA">
                <w:rPr>
                  <w:rFonts w:asciiTheme="minorHAnsi" w:hAnsiTheme="minorHAnsi"/>
                  <w:i/>
                  <w:color w:val="FF0000"/>
                </w:rPr>
                <w:t>How to write a marketing plan.</w:t>
              </w:r>
              <w:r w:rsidRPr="007A1D6C">
                <w:rPr>
                  <w:rFonts w:asciiTheme="minorHAnsi" w:hAnsiTheme="minorHAnsi"/>
                  <w:color w:val="FF0000"/>
                </w:rPr>
                <w:t xml:space="preserve"> 4th ed. London: </w:t>
              </w:r>
              <w:r>
                <w:rPr>
                  <w:rFonts w:asciiTheme="minorHAnsi" w:hAnsiTheme="minorHAnsi"/>
                  <w:color w:val="FF0000"/>
                </w:rPr>
                <w:t>Kogan Page</w:t>
              </w:r>
              <w:r w:rsidRPr="007A1D6C">
                <w:rPr>
                  <w:rFonts w:asciiTheme="minorHAnsi" w:hAnsiTheme="minorHAnsi"/>
                  <w:color w:val="FF0000"/>
                </w:rPr>
                <w:t>. ISBN 9780749467135.</w:t>
              </w:r>
            </w:ins>
          </w:p>
          <w:p w14:paraId="1F91AE64" w14:textId="676C3BFC" w:rsidR="005D26EA" w:rsidRPr="00F52EEF" w:rsidRDefault="005D26EA" w:rsidP="00935F76">
            <w:pPr>
              <w:widowControl w:val="0"/>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bCs/>
              </w:rPr>
              <w:br/>
            </w:r>
            <w:r w:rsidRPr="00F52EEF">
              <w:rPr>
                <w:rFonts w:asciiTheme="minorHAnsi" w:hAnsiTheme="minorHAnsi" w:cstheme="minorHAnsi"/>
              </w:rPr>
              <w:t xml:space="preserve">VORLOVÁ, Růžena. 2014. </w:t>
            </w:r>
            <w:r w:rsidRPr="00F52EEF">
              <w:rPr>
                <w:rFonts w:asciiTheme="minorHAnsi" w:eastAsia="Calibri" w:hAnsiTheme="minorHAnsi" w:cstheme="minorHAnsi"/>
                <w:i/>
              </w:rPr>
              <w:t>Marketingová komunikace</w:t>
            </w:r>
            <w:r w:rsidRPr="00F52EEF">
              <w:rPr>
                <w:rFonts w:asciiTheme="minorHAnsi" w:eastAsia="Calibri" w:hAnsiTheme="minorHAnsi" w:cstheme="minorHAnsi"/>
              </w:rPr>
              <w:t xml:space="preserve">. Zlín: UTB ve Zlíně. </w:t>
            </w:r>
            <w:r w:rsidRPr="00F52EEF">
              <w:rPr>
                <w:rFonts w:asciiTheme="minorHAnsi" w:hAnsiTheme="minorHAnsi" w:cstheme="minorHAnsi"/>
              </w:rPr>
              <w:t>ISBN 978-80-7454-374-6.</w:t>
            </w:r>
            <w:r w:rsidRPr="00F52EEF">
              <w:rPr>
                <w:rFonts w:asciiTheme="minorHAnsi" w:hAnsiTheme="minorHAnsi" w:cstheme="minorHAnsi"/>
                <w:b/>
                <w:bCs/>
              </w:rPr>
              <w:br/>
            </w:r>
            <w:r w:rsidRPr="00F52EEF">
              <w:rPr>
                <w:rFonts w:asciiTheme="minorHAnsi" w:hAnsiTheme="minorHAnsi" w:cstheme="minorHAnsi"/>
                <w:i/>
                <w:iCs/>
              </w:rPr>
              <w:t>MediaGuru</w:t>
            </w:r>
            <w:r w:rsidRPr="00F52EEF">
              <w:rPr>
                <w:rFonts w:asciiTheme="minorHAnsi" w:hAnsiTheme="minorHAnsi" w:cstheme="minorHAnsi"/>
              </w:rPr>
              <w:t xml:space="preserve"> [online]. Copyright © 2019. Dostupné z: https://www.mediaguru.cz/</w:t>
            </w:r>
            <w:r w:rsidRPr="00F52EEF">
              <w:rPr>
                <w:rFonts w:asciiTheme="minorHAnsi" w:hAnsiTheme="minorHAnsi" w:cstheme="minorHAnsi"/>
                <w:b/>
                <w:bCs/>
              </w:rPr>
              <w:br/>
            </w:r>
            <w:r w:rsidRPr="00F52EEF">
              <w:rPr>
                <w:rFonts w:asciiTheme="minorHAnsi" w:hAnsiTheme="minorHAnsi" w:cstheme="minorHAnsi"/>
                <w:i/>
                <w:iCs/>
              </w:rPr>
              <w:t>Marketing na Facebooku - Newsfeed</w:t>
            </w:r>
            <w:r w:rsidRPr="00F52EEF">
              <w:rPr>
                <w:rFonts w:asciiTheme="minorHAnsi" w:hAnsiTheme="minorHAnsi" w:cstheme="minorHAnsi"/>
              </w:rPr>
              <w:t xml:space="preserve"> [online]. Copyright © 2019 Newsfeed.cz. Dostupné z: https://newsfeed.cz/</w:t>
            </w:r>
            <w:r w:rsidRPr="00F52EEF">
              <w:rPr>
                <w:rFonts w:asciiTheme="minorHAnsi" w:hAnsiTheme="minorHAnsi" w:cstheme="minorHAnsi"/>
                <w:b/>
                <w:bCs/>
              </w:rPr>
              <w:br/>
            </w:r>
            <w:r w:rsidRPr="00F52EEF">
              <w:rPr>
                <w:rFonts w:asciiTheme="minorHAnsi" w:hAnsiTheme="minorHAnsi" w:cstheme="minorHAnsi"/>
                <w:i/>
                <w:iCs/>
              </w:rPr>
              <w:t>Marketing &amp; Media - Nejlepší web o komerční komunikaci</w:t>
            </w:r>
            <w:r w:rsidRPr="00F52EEF">
              <w:rPr>
                <w:rFonts w:asciiTheme="minorHAnsi" w:hAnsiTheme="minorHAnsi" w:cstheme="minorHAnsi"/>
              </w:rPr>
              <w:t xml:space="preserve"> [online]. Dostupné z: https://mam.cz/</w:t>
            </w:r>
            <w:r w:rsidRPr="00F52EEF">
              <w:rPr>
                <w:rFonts w:asciiTheme="minorHAnsi" w:hAnsiTheme="minorHAnsi" w:cstheme="minorHAnsi"/>
                <w:b/>
                <w:bCs/>
              </w:rPr>
              <w:br/>
            </w:r>
            <w:r w:rsidRPr="00F52EEF">
              <w:rPr>
                <w:rFonts w:asciiTheme="minorHAnsi" w:hAnsiTheme="minorHAnsi" w:cstheme="minorHAnsi"/>
                <w:i/>
                <w:iCs/>
              </w:rPr>
              <w:t>Marketingové noviny.cz</w:t>
            </w:r>
            <w:r w:rsidRPr="00F52EEF">
              <w:rPr>
                <w:rFonts w:asciiTheme="minorHAnsi" w:hAnsiTheme="minorHAnsi" w:cstheme="minorHAnsi"/>
              </w:rPr>
              <w:t xml:space="preserve"> [online]. Copyright © Helena Kopecká 2001. Dostupné z: http://www.marketingovenoviny.cz/</w:t>
            </w:r>
          </w:p>
        </w:tc>
      </w:tr>
      <w:tr w:rsidR="005D26EA" w:rsidRPr="00F52EEF" w14:paraId="6E901C19" w14:textId="77777777" w:rsidTr="0044225F">
        <w:tc>
          <w:tcPr>
            <w:tcW w:w="10673"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89606D0"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11FD7CED" w14:textId="77777777" w:rsidTr="0044225F">
        <w:tc>
          <w:tcPr>
            <w:tcW w:w="560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992D050"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left w:val="single" w:sz="4" w:space="0" w:color="auto"/>
              <w:bottom w:val="single" w:sz="4" w:space="0" w:color="auto"/>
              <w:right w:val="single" w:sz="4" w:space="0" w:color="auto"/>
            </w:tcBorders>
            <w:hideMark/>
          </w:tcPr>
          <w:p w14:paraId="004E4FD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759256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6CC20BCE" w14:textId="77777777" w:rsidTr="0044225F">
        <w:tc>
          <w:tcPr>
            <w:tcW w:w="10673"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4AE460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2E6B21B4" w14:textId="77777777" w:rsidTr="0044225F">
        <w:trPr>
          <w:trHeight w:val="1036"/>
        </w:trPr>
        <w:tc>
          <w:tcPr>
            <w:tcW w:w="10673" w:type="dxa"/>
            <w:gridSpan w:val="8"/>
            <w:tcBorders>
              <w:top w:val="single" w:sz="4" w:space="0" w:color="auto"/>
              <w:left w:val="single" w:sz="4" w:space="0" w:color="auto"/>
              <w:bottom w:val="single" w:sz="4" w:space="0" w:color="auto"/>
              <w:right w:val="single" w:sz="4" w:space="0" w:color="auto"/>
            </w:tcBorders>
          </w:tcPr>
          <w:p w14:paraId="5A440877" w14:textId="77777777" w:rsidR="0090023A" w:rsidRDefault="0090023A" w:rsidP="00935F76">
            <w:pPr>
              <w:tabs>
                <w:tab w:val="left" w:pos="567"/>
              </w:tabs>
              <w:autoSpaceDE w:val="0"/>
              <w:autoSpaceDN w:val="0"/>
              <w:adjustRightInd w:val="0"/>
              <w:jc w:val="both"/>
              <w:rPr>
                <w:rFonts w:asciiTheme="minorHAns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p w14:paraId="555EBC50" w14:textId="58B60754" w:rsidR="005D26EA" w:rsidRPr="00F52EEF" w:rsidRDefault="005D26EA" w:rsidP="00935F76">
            <w:pPr>
              <w:tabs>
                <w:tab w:val="left" w:pos="567"/>
              </w:tabs>
              <w:autoSpaceDE w:val="0"/>
              <w:autoSpaceDN w:val="0"/>
              <w:adjustRightInd w:val="0"/>
              <w:jc w:val="both"/>
              <w:rPr>
                <w:rFonts w:asciiTheme="minorHAnsi" w:eastAsia="Calibri" w:hAnsiTheme="minorHAnsi" w:cstheme="minorHAnsi"/>
              </w:rPr>
            </w:pPr>
          </w:p>
        </w:tc>
      </w:tr>
    </w:tbl>
    <w:p w14:paraId="2586B04E" w14:textId="77777777" w:rsidR="008445AD" w:rsidRDefault="008445AD">
      <w:pPr>
        <w:rPr>
          <w:ins w:id="5113" w:author="Radim Bačuvčík" w:date="2020-02-06T15:09:00Z"/>
        </w:rPr>
      </w:pPr>
      <w:ins w:id="5114" w:author="Radim Bačuvčík" w:date="2020-02-06T15:09: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62"/>
        <w:gridCol w:w="2094"/>
        <w:gridCol w:w="391"/>
        <w:gridCol w:w="148"/>
        <w:gridCol w:w="668"/>
      </w:tblGrid>
      <w:tr w:rsidR="005D26EA" w:rsidRPr="00F52EEF" w14:paraId="2F294863" w14:textId="77777777" w:rsidTr="0044225F">
        <w:tc>
          <w:tcPr>
            <w:tcW w:w="10673" w:type="dxa"/>
            <w:gridSpan w:val="10"/>
            <w:tcBorders>
              <w:bottom w:val="double" w:sz="4" w:space="0" w:color="auto"/>
            </w:tcBorders>
            <w:shd w:val="clear" w:color="auto" w:fill="BDD6EE"/>
          </w:tcPr>
          <w:p w14:paraId="55295EDE" w14:textId="225EAFB0"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7A048495" w14:textId="77777777" w:rsidTr="0044225F">
        <w:tc>
          <w:tcPr>
            <w:tcW w:w="3904" w:type="dxa"/>
            <w:tcBorders>
              <w:top w:val="double" w:sz="4" w:space="0" w:color="auto"/>
            </w:tcBorders>
            <w:shd w:val="clear" w:color="auto" w:fill="F7CAAC"/>
          </w:tcPr>
          <w:p w14:paraId="5DCABA5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9"/>
            <w:tcBorders>
              <w:top w:val="double" w:sz="4" w:space="0" w:color="auto"/>
            </w:tcBorders>
          </w:tcPr>
          <w:p w14:paraId="455C1E5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Agenturní praxe</w:t>
            </w:r>
          </w:p>
        </w:tc>
      </w:tr>
      <w:tr w:rsidR="005D26EA" w:rsidRPr="00F52EEF" w14:paraId="51684CCD" w14:textId="77777777" w:rsidTr="0044225F">
        <w:tc>
          <w:tcPr>
            <w:tcW w:w="3904" w:type="dxa"/>
            <w:shd w:val="clear" w:color="auto" w:fill="F7CAAC"/>
          </w:tcPr>
          <w:p w14:paraId="1A5F42F0"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5"/>
          </w:tcPr>
          <w:p w14:paraId="5397BFF0"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Povinný</w:t>
            </w:r>
          </w:p>
        </w:tc>
        <w:tc>
          <w:tcPr>
            <w:tcW w:w="2633" w:type="dxa"/>
            <w:gridSpan w:val="3"/>
            <w:shd w:val="clear" w:color="auto" w:fill="F7CAAC"/>
          </w:tcPr>
          <w:p w14:paraId="7FAB305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656AE88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3/LS</w:t>
            </w:r>
          </w:p>
        </w:tc>
      </w:tr>
      <w:tr w:rsidR="005D26EA" w:rsidRPr="00F52EEF" w14:paraId="6A256DB8" w14:textId="77777777" w:rsidTr="0044225F">
        <w:tc>
          <w:tcPr>
            <w:tcW w:w="3904" w:type="dxa"/>
            <w:shd w:val="clear" w:color="auto" w:fill="F7CAAC"/>
          </w:tcPr>
          <w:p w14:paraId="29573DA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2E5CA3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12 týdnů</w:t>
            </w:r>
          </w:p>
        </w:tc>
        <w:tc>
          <w:tcPr>
            <w:tcW w:w="889" w:type="dxa"/>
            <w:shd w:val="clear" w:color="auto" w:fill="F7CAAC"/>
          </w:tcPr>
          <w:p w14:paraId="148BC54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gridSpan w:val="2"/>
          </w:tcPr>
          <w:p w14:paraId="511BDCBB" w14:textId="389B162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12 </w:t>
            </w:r>
            <w:r w:rsidR="0087639C" w:rsidRPr="00F52EEF">
              <w:rPr>
                <w:rFonts w:asciiTheme="minorHAnsi" w:hAnsiTheme="minorHAnsi" w:cstheme="minorHAnsi"/>
              </w:rPr>
              <w:t>týdnů</w:t>
            </w:r>
          </w:p>
        </w:tc>
        <w:tc>
          <w:tcPr>
            <w:tcW w:w="2094" w:type="dxa"/>
            <w:shd w:val="clear" w:color="auto" w:fill="F7CAAC"/>
          </w:tcPr>
          <w:p w14:paraId="34EFC4A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6D5828E3" w14:textId="0FC152F6" w:rsidR="005D26EA"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7</w:t>
            </w:r>
          </w:p>
        </w:tc>
      </w:tr>
      <w:tr w:rsidR="005D26EA" w:rsidRPr="00F52EEF" w14:paraId="3E2F02FB" w14:textId="77777777" w:rsidTr="0044225F">
        <w:tc>
          <w:tcPr>
            <w:tcW w:w="3904" w:type="dxa"/>
            <w:shd w:val="clear" w:color="auto" w:fill="F7CAAC"/>
          </w:tcPr>
          <w:p w14:paraId="38EF235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9"/>
          </w:tcPr>
          <w:p w14:paraId="492C2908" w14:textId="77777777"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4311E30D" w14:textId="77777777" w:rsidTr="0044225F">
        <w:tc>
          <w:tcPr>
            <w:tcW w:w="3904" w:type="dxa"/>
            <w:shd w:val="clear" w:color="auto" w:fill="F7CAAC"/>
          </w:tcPr>
          <w:p w14:paraId="2C92205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5"/>
          </w:tcPr>
          <w:p w14:paraId="7CEE81B0" w14:textId="11D033B4" w:rsidR="005D26EA" w:rsidRPr="00F52EEF" w:rsidRDefault="008763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ápočet</w:t>
            </w:r>
          </w:p>
        </w:tc>
        <w:tc>
          <w:tcPr>
            <w:tcW w:w="2094" w:type="dxa"/>
            <w:shd w:val="clear" w:color="auto" w:fill="F7CAAC"/>
          </w:tcPr>
          <w:p w14:paraId="64F23AF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3BCD03A7" w14:textId="77777777"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42A919C9" w14:textId="77777777" w:rsidTr="0044225F">
        <w:tc>
          <w:tcPr>
            <w:tcW w:w="3904" w:type="dxa"/>
            <w:shd w:val="clear" w:color="auto" w:fill="F7CAAC"/>
          </w:tcPr>
          <w:p w14:paraId="20404B35"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9"/>
            <w:tcBorders>
              <w:bottom w:val="nil"/>
            </w:tcBorders>
          </w:tcPr>
          <w:p w14:paraId="5D91EFC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D1610EE" w14:textId="77777777" w:rsidTr="0044225F">
        <w:trPr>
          <w:trHeight w:val="554"/>
        </w:trPr>
        <w:tc>
          <w:tcPr>
            <w:tcW w:w="10673" w:type="dxa"/>
            <w:gridSpan w:val="10"/>
            <w:tcBorders>
              <w:top w:val="nil"/>
            </w:tcBorders>
          </w:tcPr>
          <w:p w14:paraId="6C4F0218" w14:textId="627EAB63" w:rsidR="005D26EA" w:rsidRPr="00F52EEF" w:rsidRDefault="0044225F" w:rsidP="00935F76">
            <w:pPr>
              <w:tabs>
                <w:tab w:val="left" w:pos="567"/>
              </w:tabs>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5D26EA" w:rsidRPr="00F52EEF">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R</w:t>
            </w:r>
            <w:r w:rsidR="005D26EA" w:rsidRPr="00F52EEF">
              <w:rPr>
                <w:rFonts w:asciiTheme="minorHAnsi" w:hAnsiTheme="minorHAnsi" w:cstheme="minorHAnsi"/>
                <w:color w:val="000000"/>
                <w:shd w:val="clear" w:color="auto" w:fill="FFFFFF"/>
              </w:rPr>
              <w:t>ealizace agenturní praxe ve stanoveném rozsahu a vybrané reklamní agentuře.</w:t>
            </w:r>
          </w:p>
          <w:p w14:paraId="2E1036E6" w14:textId="01470AEB" w:rsidR="005D26EA" w:rsidRPr="00F52EEF" w:rsidRDefault="0044225F" w:rsidP="00935F76">
            <w:pPr>
              <w:tabs>
                <w:tab w:val="left" w:pos="567"/>
              </w:tabs>
              <w:jc w:val="both"/>
              <w:rPr>
                <w:rStyle w:val="apple-converted-space"/>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5D26EA" w:rsidRPr="00F52EEF">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o</w:t>
            </w:r>
            <w:r w:rsidR="005D26EA" w:rsidRPr="00F52EEF">
              <w:rPr>
                <w:rFonts w:asciiTheme="minorHAnsi" w:hAnsiTheme="minorHAnsi" w:cstheme="minorHAnsi"/>
                <w:color w:val="000000"/>
                <w:shd w:val="clear" w:color="auto" w:fill="FFFFFF"/>
              </w:rPr>
              <w:t>devzdání vyplněného a podepsaného hodnotícího dotazníku, jeden student za sebe (sebereflexe na agenturní stáž), druhý za firmu (hodnocení studenta na praxi zástupcem agentury, kde byla praxe vykonávána).</w:t>
            </w:r>
            <w:r w:rsidR="005D26EA" w:rsidRPr="00F52EEF">
              <w:rPr>
                <w:rStyle w:val="apple-converted-space"/>
                <w:rFonts w:asciiTheme="minorHAnsi" w:hAnsiTheme="minorHAnsi" w:cstheme="minorHAnsi"/>
                <w:color w:val="000000"/>
                <w:shd w:val="clear" w:color="auto" w:fill="FFFFFF"/>
              </w:rPr>
              <w:t> </w:t>
            </w:r>
          </w:p>
          <w:p w14:paraId="3F16E9D9" w14:textId="063FEAE2" w:rsidR="005D26EA" w:rsidRPr="00F52EEF" w:rsidRDefault="0044225F" w:rsidP="00935F76">
            <w:pPr>
              <w:tabs>
                <w:tab w:val="left" w:pos="567"/>
              </w:tabs>
              <w:jc w:val="both"/>
              <w:rPr>
                <w:rFonts w:asciiTheme="minorHAnsi" w:hAnsiTheme="minorHAnsi" w:cstheme="minorHAnsi"/>
                <w:noProof/>
              </w:rPr>
            </w:pPr>
            <w:r>
              <w:rPr>
                <w:rFonts w:asciiTheme="minorHAnsi" w:hAnsiTheme="minorHAnsi" w:cstheme="minorHAnsi"/>
                <w:noProof/>
              </w:rPr>
              <w:t>3. o</w:t>
            </w:r>
            <w:r w:rsidR="005D26EA" w:rsidRPr="00F52EEF">
              <w:rPr>
                <w:rFonts w:asciiTheme="minorHAnsi" w:hAnsiTheme="minorHAnsi" w:cstheme="minorHAnsi"/>
                <w:noProof/>
              </w:rPr>
              <w:t>devzdání závěrečné zprávy a zhodnocení celkového průběhu praxe</w:t>
            </w:r>
            <w:r>
              <w:rPr>
                <w:rFonts w:asciiTheme="minorHAnsi" w:hAnsiTheme="minorHAnsi" w:cstheme="minorHAnsi"/>
                <w:noProof/>
              </w:rPr>
              <w:t>.</w:t>
            </w:r>
          </w:p>
        </w:tc>
      </w:tr>
      <w:tr w:rsidR="005D26EA" w:rsidRPr="00F52EEF" w14:paraId="090401BA" w14:textId="77777777" w:rsidTr="0044225F">
        <w:trPr>
          <w:trHeight w:val="197"/>
        </w:trPr>
        <w:tc>
          <w:tcPr>
            <w:tcW w:w="3904" w:type="dxa"/>
            <w:tcBorders>
              <w:top w:val="nil"/>
            </w:tcBorders>
            <w:shd w:val="clear" w:color="auto" w:fill="F7CAAC"/>
          </w:tcPr>
          <w:p w14:paraId="0294784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9"/>
            <w:tcBorders>
              <w:top w:val="nil"/>
            </w:tcBorders>
          </w:tcPr>
          <w:p w14:paraId="14D6A1A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Josef Kocourek, Ph.D.</w:t>
            </w:r>
          </w:p>
        </w:tc>
      </w:tr>
      <w:tr w:rsidR="005D26EA" w:rsidRPr="00F52EEF" w14:paraId="0CBBD343" w14:textId="77777777" w:rsidTr="0044225F">
        <w:trPr>
          <w:trHeight w:val="243"/>
        </w:trPr>
        <w:tc>
          <w:tcPr>
            <w:tcW w:w="3904" w:type="dxa"/>
            <w:tcBorders>
              <w:top w:val="nil"/>
            </w:tcBorders>
            <w:shd w:val="clear" w:color="auto" w:fill="F7CAAC"/>
          </w:tcPr>
          <w:p w14:paraId="79C2EB5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9"/>
            <w:tcBorders>
              <w:top w:val="nil"/>
            </w:tcBorders>
          </w:tcPr>
          <w:p w14:paraId="45CAB62E" w14:textId="047947A9" w:rsidR="005D26EA" w:rsidRPr="00F52EEF" w:rsidRDefault="009737DF"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2566D937" w14:textId="77777777" w:rsidTr="0044225F">
        <w:tc>
          <w:tcPr>
            <w:tcW w:w="3904" w:type="dxa"/>
            <w:shd w:val="clear" w:color="auto" w:fill="F7CAAC"/>
          </w:tcPr>
          <w:p w14:paraId="1CA46EE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9"/>
            <w:tcBorders>
              <w:bottom w:val="nil"/>
            </w:tcBorders>
          </w:tcPr>
          <w:p w14:paraId="6B40862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08C4724" w14:textId="77777777" w:rsidTr="0044225F">
        <w:trPr>
          <w:trHeight w:val="167"/>
        </w:trPr>
        <w:tc>
          <w:tcPr>
            <w:tcW w:w="10673" w:type="dxa"/>
            <w:gridSpan w:val="10"/>
            <w:tcBorders>
              <w:top w:val="nil"/>
            </w:tcBorders>
          </w:tcPr>
          <w:p w14:paraId="75A7C70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1D9F5F3" w14:textId="77777777" w:rsidTr="0044225F">
        <w:tc>
          <w:tcPr>
            <w:tcW w:w="3904" w:type="dxa"/>
            <w:shd w:val="clear" w:color="auto" w:fill="F7CAAC"/>
          </w:tcPr>
          <w:p w14:paraId="60920F0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9"/>
            <w:tcBorders>
              <w:bottom w:val="nil"/>
            </w:tcBorders>
          </w:tcPr>
          <w:p w14:paraId="5E56C53F"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72529A5" w14:textId="77777777" w:rsidTr="0044225F">
        <w:trPr>
          <w:trHeight w:val="2486"/>
        </w:trPr>
        <w:tc>
          <w:tcPr>
            <w:tcW w:w="10673" w:type="dxa"/>
            <w:gridSpan w:val="10"/>
            <w:tcBorders>
              <w:top w:val="nil"/>
              <w:bottom w:val="single" w:sz="12" w:space="0" w:color="auto"/>
            </w:tcBorders>
          </w:tcPr>
          <w:p w14:paraId="61BD52FA" w14:textId="31065E8D" w:rsidR="005D26EA" w:rsidRPr="00F52EEF" w:rsidRDefault="00126818" w:rsidP="00935F76">
            <w:pPr>
              <w:tabs>
                <w:tab w:val="left" w:pos="567"/>
              </w:tabs>
              <w:jc w:val="both"/>
              <w:rPr>
                <w:rFonts w:asciiTheme="minorHAnsi" w:hAnsiTheme="minorHAnsi" w:cstheme="minorHAnsi"/>
              </w:rPr>
            </w:pPr>
            <w:r>
              <w:rPr>
                <w:rFonts w:asciiTheme="minorHAnsi" w:hAnsiTheme="minorHAnsi" w:cstheme="minorHAnsi"/>
                <w:color w:val="000000"/>
                <w:shd w:val="clear" w:color="auto" w:fill="FFFFFF"/>
              </w:rPr>
              <w:t>Předmět agenturní praxe probíhá formou 12 týdenní praxe v předem zvolené a schválení reklamní či jiné agentuře.</w:t>
            </w:r>
          </w:p>
        </w:tc>
      </w:tr>
      <w:tr w:rsidR="005D26EA" w:rsidRPr="00F52EEF" w14:paraId="5FA47174" w14:textId="77777777" w:rsidTr="0044225F">
        <w:trPr>
          <w:trHeight w:val="265"/>
        </w:trPr>
        <w:tc>
          <w:tcPr>
            <w:tcW w:w="4471" w:type="dxa"/>
            <w:gridSpan w:val="2"/>
            <w:tcBorders>
              <w:top w:val="nil"/>
            </w:tcBorders>
            <w:shd w:val="clear" w:color="auto" w:fill="F7CAAC"/>
          </w:tcPr>
          <w:p w14:paraId="27BB7D3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8"/>
            <w:tcBorders>
              <w:top w:val="nil"/>
              <w:bottom w:val="nil"/>
            </w:tcBorders>
          </w:tcPr>
          <w:p w14:paraId="5EBEFAB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BCB7046" w14:textId="77777777" w:rsidTr="0044225F">
        <w:trPr>
          <w:trHeight w:val="3532"/>
        </w:trPr>
        <w:tc>
          <w:tcPr>
            <w:tcW w:w="10673" w:type="dxa"/>
            <w:gridSpan w:val="10"/>
            <w:tcBorders>
              <w:top w:val="nil"/>
            </w:tcBorders>
          </w:tcPr>
          <w:p w14:paraId="42A15378" w14:textId="77777777" w:rsidR="005D26EA" w:rsidRPr="0044225F" w:rsidRDefault="005D26EA" w:rsidP="00935F76">
            <w:pPr>
              <w:tabs>
                <w:tab w:val="left" w:pos="567"/>
              </w:tabs>
              <w:jc w:val="both"/>
              <w:rPr>
                <w:rFonts w:asciiTheme="minorHAnsi" w:hAnsiTheme="minorHAnsi" w:cstheme="minorHAnsi"/>
                <w:b/>
                <w:noProof/>
              </w:rPr>
            </w:pPr>
            <w:r w:rsidRPr="0044225F">
              <w:rPr>
                <w:rFonts w:asciiTheme="minorHAnsi" w:hAnsiTheme="minorHAnsi" w:cstheme="minorHAnsi"/>
                <w:b/>
                <w:noProof/>
              </w:rPr>
              <w:t>Povinná literatura:</w:t>
            </w:r>
          </w:p>
          <w:p w14:paraId="1BBA1333" w14:textId="77777777" w:rsidR="006976B2" w:rsidRDefault="006976B2" w:rsidP="006976B2">
            <w:pPr>
              <w:tabs>
                <w:tab w:val="left" w:pos="567"/>
              </w:tabs>
              <w:jc w:val="both"/>
              <w:rPr>
                <w:ins w:id="5115" w:author="FMK" w:date="2020-02-02T22:12:00Z"/>
                <w:rFonts w:asciiTheme="minorHAnsi" w:hAnsiTheme="minorHAnsi"/>
                <w:color w:val="FF0000"/>
              </w:rPr>
            </w:pPr>
            <w:ins w:id="5116" w:author="FMK" w:date="2020-02-02T22:12:00Z">
              <w:r w:rsidRPr="00456B09">
                <w:rPr>
                  <w:rFonts w:asciiTheme="minorHAnsi" w:hAnsiTheme="minorHAnsi"/>
                  <w:color w:val="FF0000"/>
                </w:rPr>
                <w:t>YOUNG, Miles.</w:t>
              </w:r>
              <w:r>
                <w:rPr>
                  <w:rFonts w:asciiTheme="minorHAnsi" w:hAnsiTheme="minorHAnsi"/>
                  <w:color w:val="FF0000"/>
                </w:rPr>
                <w:t xml:space="preserve"> 2018.</w:t>
              </w:r>
              <w:r w:rsidRPr="00456B09">
                <w:rPr>
                  <w:rFonts w:asciiTheme="minorHAnsi" w:hAnsiTheme="minorHAnsi"/>
                  <w:color w:val="FF0000"/>
                </w:rPr>
                <w:t xml:space="preserve"> </w:t>
              </w:r>
              <w:r w:rsidRPr="00D835FA">
                <w:rPr>
                  <w:rFonts w:asciiTheme="minorHAnsi" w:hAnsiTheme="minorHAnsi"/>
                  <w:i/>
                  <w:color w:val="FF0000"/>
                </w:rPr>
                <w:t>Ogilvy o reklamě v digitálním věku.</w:t>
              </w:r>
              <w:r w:rsidRPr="00456B09">
                <w:rPr>
                  <w:rFonts w:asciiTheme="minorHAnsi" w:hAnsiTheme="minorHAnsi"/>
                  <w:color w:val="FF0000"/>
                </w:rPr>
                <w:t xml:space="preserve"> P</w:t>
              </w:r>
              <w:r>
                <w:rPr>
                  <w:rFonts w:asciiTheme="minorHAnsi" w:hAnsiTheme="minorHAnsi"/>
                  <w:color w:val="FF0000"/>
                </w:rPr>
                <w:t>raha: Svojtka &amp; Co</w:t>
              </w:r>
              <w:r w:rsidRPr="00456B09">
                <w:rPr>
                  <w:rFonts w:asciiTheme="minorHAnsi" w:hAnsiTheme="minorHAnsi"/>
                  <w:color w:val="FF0000"/>
                </w:rPr>
                <w:t>. ISBN 9788025621592.</w:t>
              </w:r>
            </w:ins>
          </w:p>
          <w:p w14:paraId="4C7F478B" w14:textId="77777777" w:rsidR="006976B2" w:rsidRPr="00D835FA" w:rsidRDefault="006976B2" w:rsidP="006976B2">
            <w:pPr>
              <w:tabs>
                <w:tab w:val="left" w:pos="567"/>
              </w:tabs>
              <w:jc w:val="both"/>
              <w:rPr>
                <w:ins w:id="5117" w:author="FMK" w:date="2020-02-02T22:12:00Z"/>
                <w:rFonts w:asciiTheme="minorHAnsi" w:hAnsiTheme="minorHAnsi"/>
                <w:color w:val="FF0000"/>
              </w:rPr>
            </w:pPr>
          </w:p>
          <w:p w14:paraId="49E88C4B" w14:textId="77777777" w:rsidR="006976B2" w:rsidRDefault="006976B2" w:rsidP="006976B2">
            <w:pPr>
              <w:tabs>
                <w:tab w:val="left" w:pos="567"/>
              </w:tabs>
              <w:jc w:val="both"/>
              <w:rPr>
                <w:ins w:id="5118" w:author="FMK" w:date="2020-02-02T22:12:00Z"/>
                <w:rFonts w:asciiTheme="minorHAnsi" w:hAnsiTheme="minorHAnsi"/>
                <w:color w:val="FF0000"/>
              </w:rPr>
            </w:pPr>
          </w:p>
          <w:p w14:paraId="795AE931" w14:textId="77777777" w:rsidR="006976B2" w:rsidRDefault="006976B2" w:rsidP="006976B2">
            <w:pPr>
              <w:tabs>
                <w:tab w:val="left" w:pos="567"/>
              </w:tabs>
              <w:jc w:val="both"/>
              <w:rPr>
                <w:ins w:id="5119" w:author="FMK" w:date="2020-02-02T22:12:00Z"/>
                <w:rFonts w:asciiTheme="minorHAnsi" w:hAnsiTheme="minorHAnsi"/>
                <w:color w:val="FF0000"/>
              </w:rPr>
            </w:pPr>
            <w:ins w:id="5120" w:author="FMK" w:date="2020-02-02T22:12:00Z">
              <w:r w:rsidRPr="00211738">
                <w:rPr>
                  <w:rFonts w:asciiTheme="minorHAnsi" w:hAnsiTheme="minorHAnsi"/>
                  <w:color w:val="FF0000"/>
                </w:rPr>
                <w:t>KŘIVÁNEK, Mirko.</w:t>
              </w:r>
              <w:r>
                <w:rPr>
                  <w:rFonts w:asciiTheme="minorHAnsi" w:hAnsiTheme="minorHAnsi"/>
                  <w:color w:val="FF0000"/>
                </w:rPr>
                <w:t xml:space="preserve"> 2019.</w:t>
              </w:r>
              <w:r w:rsidRPr="00211738">
                <w:rPr>
                  <w:rFonts w:asciiTheme="minorHAnsi" w:hAnsiTheme="minorHAnsi"/>
                  <w:color w:val="FF0000"/>
                </w:rPr>
                <w:t xml:space="preserve"> </w:t>
              </w:r>
              <w:r w:rsidRPr="00D835FA">
                <w:rPr>
                  <w:rFonts w:asciiTheme="minorHAnsi" w:hAnsiTheme="minorHAnsi"/>
                  <w:i/>
                  <w:color w:val="FF0000"/>
                </w:rPr>
                <w:t>Dynamické vedení a řízení projektů: systémovým myšlením k úspěšným projektům.</w:t>
              </w:r>
              <w:r w:rsidRPr="00211738">
                <w:rPr>
                  <w:rFonts w:asciiTheme="minorHAnsi" w:hAnsiTheme="minorHAnsi"/>
                  <w:color w:val="FF0000"/>
                </w:rPr>
                <w:t xml:space="preserve"> Pr</w:t>
              </w:r>
              <w:r>
                <w:rPr>
                  <w:rFonts w:asciiTheme="minorHAnsi" w:hAnsiTheme="minorHAnsi"/>
                  <w:color w:val="FF0000"/>
                </w:rPr>
                <w:t>aha: Grada</w:t>
              </w:r>
              <w:r w:rsidRPr="00211738">
                <w:rPr>
                  <w:rFonts w:asciiTheme="minorHAnsi" w:hAnsiTheme="minorHAnsi"/>
                  <w:color w:val="FF0000"/>
                </w:rPr>
                <w:t>. ISBN 9788027104086.</w:t>
              </w:r>
            </w:ins>
          </w:p>
          <w:p w14:paraId="2FB0F5BD" w14:textId="77777777" w:rsidR="006976B2" w:rsidRPr="00D835FA" w:rsidRDefault="006976B2" w:rsidP="006976B2">
            <w:pPr>
              <w:tabs>
                <w:tab w:val="left" w:pos="567"/>
              </w:tabs>
              <w:jc w:val="both"/>
              <w:rPr>
                <w:ins w:id="5121" w:author="FMK" w:date="2020-02-02T22:12:00Z"/>
                <w:rFonts w:asciiTheme="minorHAnsi" w:hAnsiTheme="minorHAnsi"/>
                <w:color w:val="FF0000"/>
              </w:rPr>
            </w:pPr>
          </w:p>
          <w:p w14:paraId="32D00DBB" w14:textId="77777777" w:rsidR="006976B2" w:rsidRDefault="006976B2" w:rsidP="006976B2">
            <w:pPr>
              <w:tabs>
                <w:tab w:val="left" w:pos="567"/>
              </w:tabs>
              <w:jc w:val="both"/>
              <w:rPr>
                <w:ins w:id="5122" w:author="FMK" w:date="2020-02-02T22:12:00Z"/>
                <w:rFonts w:asciiTheme="minorHAnsi" w:hAnsiTheme="minorHAnsi"/>
                <w:color w:val="FF0000"/>
              </w:rPr>
            </w:pPr>
          </w:p>
          <w:p w14:paraId="72AB9001" w14:textId="74D469F8" w:rsidR="006976B2" w:rsidRDefault="006976B2" w:rsidP="006976B2">
            <w:pPr>
              <w:tabs>
                <w:tab w:val="left" w:pos="567"/>
              </w:tabs>
              <w:jc w:val="both"/>
              <w:rPr>
                <w:ins w:id="5123" w:author="FMK" w:date="2020-02-02T22:12:00Z"/>
                <w:rFonts w:asciiTheme="minorHAnsi" w:hAnsiTheme="minorHAnsi"/>
                <w:color w:val="FF0000"/>
              </w:rPr>
            </w:pPr>
            <w:ins w:id="5124" w:author="FMK" w:date="2020-02-02T22:12:00Z">
              <w:r w:rsidRPr="00211738">
                <w:rPr>
                  <w:rFonts w:asciiTheme="minorHAnsi" w:hAnsiTheme="minorHAnsi"/>
                  <w:color w:val="FF0000"/>
                </w:rPr>
                <w:t>CARNEY, Brian M. a Isaac GETZ.</w:t>
              </w:r>
              <w:r>
                <w:rPr>
                  <w:rFonts w:asciiTheme="minorHAnsi" w:hAnsiTheme="minorHAnsi"/>
                  <w:color w:val="FF0000"/>
                </w:rPr>
                <w:t xml:space="preserve"> 2013.</w:t>
              </w:r>
              <w:r w:rsidRPr="00211738">
                <w:rPr>
                  <w:rFonts w:asciiTheme="minorHAnsi" w:hAnsiTheme="minorHAnsi"/>
                  <w:color w:val="FF0000"/>
                </w:rPr>
                <w:t xml:space="preserve"> </w:t>
              </w:r>
              <w:r w:rsidRPr="00D835FA">
                <w:rPr>
                  <w:rFonts w:asciiTheme="minorHAnsi" w:hAnsiTheme="minorHAnsi"/>
                  <w:i/>
                  <w:color w:val="FF0000"/>
                </w:rPr>
                <w:t>Svoboda v práci: jak nechat zaměstnance dělat, co chtějí, a tím zvýšit produktivitu, zisk a růst.</w:t>
              </w:r>
              <w:r w:rsidRPr="00211738">
                <w:rPr>
                  <w:rFonts w:asciiTheme="minorHAnsi" w:hAnsiTheme="minorHAnsi"/>
                  <w:color w:val="FF0000"/>
                </w:rPr>
                <w:t xml:space="preserve"> Druhé vydání</w:t>
              </w:r>
              <w:r>
                <w:rPr>
                  <w:rFonts w:asciiTheme="minorHAnsi" w:hAnsiTheme="minorHAnsi"/>
                  <w:color w:val="FF0000"/>
                </w:rPr>
                <w:t>. Praha: PeopleComm</w:t>
              </w:r>
              <w:r w:rsidRPr="00211738">
                <w:rPr>
                  <w:rFonts w:asciiTheme="minorHAnsi" w:hAnsiTheme="minorHAnsi"/>
                  <w:color w:val="FF0000"/>
                </w:rPr>
                <w:t>. ISBN 9788090489073.</w:t>
              </w:r>
            </w:ins>
          </w:p>
          <w:p w14:paraId="13F24449" w14:textId="2FB3EFB2" w:rsidR="006976B2" w:rsidRDefault="006976B2" w:rsidP="006976B2">
            <w:pPr>
              <w:tabs>
                <w:tab w:val="left" w:pos="567"/>
              </w:tabs>
              <w:jc w:val="both"/>
              <w:rPr>
                <w:ins w:id="5125" w:author="FMK" w:date="2020-02-02T22:12:00Z"/>
                <w:rFonts w:asciiTheme="minorHAnsi" w:hAnsiTheme="minorHAnsi"/>
                <w:color w:val="FF0000"/>
              </w:rPr>
            </w:pPr>
          </w:p>
          <w:p w14:paraId="24FF529D" w14:textId="77777777" w:rsidR="006976B2" w:rsidRDefault="006976B2" w:rsidP="006976B2">
            <w:pPr>
              <w:tabs>
                <w:tab w:val="left" w:pos="567"/>
              </w:tabs>
              <w:jc w:val="both"/>
              <w:rPr>
                <w:ins w:id="5126" w:author="FMK" w:date="2020-02-02T22:12:00Z"/>
                <w:rFonts w:asciiTheme="minorHAnsi" w:hAnsiTheme="minorHAnsi"/>
                <w:color w:val="FF0000"/>
              </w:rPr>
            </w:pPr>
          </w:p>
          <w:p w14:paraId="420C04C0" w14:textId="5AFF061E" w:rsidR="005D26EA" w:rsidRPr="0083565E" w:rsidDel="006976B2" w:rsidRDefault="005D26EA" w:rsidP="00935F76">
            <w:pPr>
              <w:tabs>
                <w:tab w:val="left" w:pos="567"/>
              </w:tabs>
              <w:jc w:val="both"/>
              <w:rPr>
                <w:del w:id="5127" w:author="FMK" w:date="2020-02-02T22:12:00Z"/>
                <w:rFonts w:asciiTheme="minorHAnsi" w:hAnsiTheme="minorHAnsi"/>
                <w:color w:val="FF0000"/>
                <w:rPrChange w:id="5128" w:author="Martin Kazík" w:date="2020-01-23T11:23:00Z">
                  <w:rPr>
                    <w:del w:id="5129" w:author="FMK" w:date="2020-02-02T22:12:00Z"/>
                    <w:rFonts w:asciiTheme="minorHAnsi" w:hAnsiTheme="minorHAnsi"/>
                  </w:rPr>
                </w:rPrChange>
              </w:rPr>
            </w:pPr>
            <w:del w:id="5130" w:author="FMK" w:date="2020-02-02T22:12:00Z">
              <w:r w:rsidRPr="0083565E" w:rsidDel="006976B2">
                <w:rPr>
                  <w:rFonts w:asciiTheme="minorHAnsi" w:hAnsiTheme="minorHAnsi"/>
                  <w:color w:val="FF0000"/>
                  <w:rPrChange w:id="5131" w:author="Martin Kazík" w:date="2020-01-23T11:23:00Z">
                    <w:rPr>
                      <w:rFonts w:asciiTheme="minorHAnsi" w:hAnsiTheme="minorHAnsi"/>
                    </w:rPr>
                  </w:rPrChange>
                </w:rPr>
                <w:delText xml:space="preserve">OGILVY, David. 1995. </w:delText>
              </w:r>
              <w:r w:rsidRPr="0083565E" w:rsidDel="006976B2">
                <w:rPr>
                  <w:rFonts w:asciiTheme="minorHAnsi" w:hAnsiTheme="minorHAnsi"/>
                  <w:i/>
                  <w:color w:val="FF0000"/>
                  <w:rPrChange w:id="5132" w:author="Martin Kazík" w:date="2020-01-23T11:23:00Z">
                    <w:rPr>
                      <w:rFonts w:asciiTheme="minorHAnsi" w:hAnsiTheme="minorHAnsi"/>
                      <w:i/>
                    </w:rPr>
                  </w:rPrChange>
                </w:rPr>
                <w:delText>Vyznání muže reklamy.</w:delText>
              </w:r>
              <w:r w:rsidRPr="0083565E" w:rsidDel="006976B2">
                <w:rPr>
                  <w:rFonts w:asciiTheme="minorHAnsi" w:hAnsiTheme="minorHAnsi"/>
                  <w:color w:val="FF0000"/>
                  <w:rPrChange w:id="5133" w:author="Martin Kazík" w:date="2020-01-23T11:23:00Z">
                    <w:rPr>
                      <w:rFonts w:asciiTheme="minorHAnsi" w:hAnsiTheme="minorHAnsi"/>
                    </w:rPr>
                  </w:rPrChange>
                </w:rPr>
                <w:delText xml:space="preserve"> Praha: Management Press. ISBN 8085603888.</w:delText>
              </w:r>
            </w:del>
          </w:p>
          <w:p w14:paraId="621F11A4" w14:textId="340FBD57" w:rsidR="005D26EA" w:rsidRPr="0083565E" w:rsidDel="006976B2" w:rsidRDefault="005D26EA" w:rsidP="00935F76">
            <w:pPr>
              <w:tabs>
                <w:tab w:val="left" w:pos="567"/>
              </w:tabs>
              <w:jc w:val="both"/>
              <w:rPr>
                <w:del w:id="5134" w:author="FMK" w:date="2020-02-02T22:12:00Z"/>
                <w:rFonts w:asciiTheme="minorHAnsi" w:hAnsiTheme="minorHAnsi"/>
                <w:color w:val="FF0000"/>
                <w:rPrChange w:id="5135" w:author="Martin Kazík" w:date="2020-01-23T11:23:00Z">
                  <w:rPr>
                    <w:del w:id="5136" w:author="FMK" w:date="2020-02-02T22:12:00Z"/>
                    <w:rFonts w:asciiTheme="minorHAnsi" w:hAnsiTheme="minorHAnsi"/>
                  </w:rPr>
                </w:rPrChange>
              </w:rPr>
            </w:pPr>
            <w:commentRangeStart w:id="5137"/>
            <w:del w:id="5138" w:author="FMK" w:date="2020-02-02T22:12:00Z">
              <w:r w:rsidRPr="0083565E" w:rsidDel="006976B2">
                <w:rPr>
                  <w:rFonts w:asciiTheme="minorHAnsi" w:hAnsiTheme="minorHAnsi"/>
                  <w:color w:val="FF0000"/>
                  <w:rPrChange w:id="5139" w:author="Martin Kazík" w:date="2020-01-23T11:23:00Z">
                    <w:rPr>
                      <w:rFonts w:asciiTheme="minorHAnsi" w:hAnsiTheme="minorHAnsi"/>
                    </w:rPr>
                  </w:rPrChange>
                </w:rPr>
                <w:delText xml:space="preserve">OGILVY, David. 2007. </w:delText>
              </w:r>
              <w:r w:rsidRPr="0083565E" w:rsidDel="006976B2">
                <w:rPr>
                  <w:rFonts w:asciiTheme="minorHAnsi" w:hAnsiTheme="minorHAnsi"/>
                  <w:i/>
                  <w:color w:val="FF0000"/>
                  <w:rPrChange w:id="5140" w:author="Martin Kazík" w:date="2020-01-23T11:23:00Z">
                    <w:rPr>
                      <w:rFonts w:asciiTheme="minorHAnsi" w:hAnsiTheme="minorHAnsi"/>
                      <w:i/>
                    </w:rPr>
                  </w:rPrChange>
                </w:rPr>
                <w:delText>Ogilvy o reklamě.</w:delText>
              </w:r>
              <w:r w:rsidRPr="0083565E" w:rsidDel="006976B2">
                <w:rPr>
                  <w:rFonts w:asciiTheme="minorHAnsi" w:hAnsiTheme="minorHAnsi"/>
                  <w:color w:val="FF0000"/>
                  <w:rPrChange w:id="5141" w:author="Martin Kazík" w:date="2020-01-23T11:23:00Z">
                    <w:rPr>
                      <w:rFonts w:asciiTheme="minorHAnsi" w:hAnsiTheme="minorHAnsi"/>
                    </w:rPr>
                  </w:rPrChange>
                </w:rPr>
                <w:delText xml:space="preserve"> 4. vyd. Praha: Management Press. Knihovna světového managementu. ISBN 978-80-7261-154-6.</w:delText>
              </w:r>
              <w:commentRangeEnd w:id="5137"/>
              <w:r w:rsidR="0083565E" w:rsidDel="006976B2">
                <w:rPr>
                  <w:rStyle w:val="Odkaznakoment"/>
                  <w:rFonts w:asciiTheme="minorHAnsi" w:eastAsiaTheme="minorHAnsi" w:hAnsiTheme="minorHAnsi" w:cstheme="minorBidi"/>
                  <w:lang w:eastAsia="en-US"/>
                </w:rPr>
                <w:commentReference w:id="5137"/>
              </w:r>
            </w:del>
          </w:p>
          <w:p w14:paraId="5CF49CE3" w14:textId="6C1762EE" w:rsidR="005D26EA" w:rsidRPr="0083565E" w:rsidDel="006976B2" w:rsidRDefault="005D26EA" w:rsidP="00935F76">
            <w:pPr>
              <w:tabs>
                <w:tab w:val="left" w:pos="567"/>
              </w:tabs>
              <w:jc w:val="both"/>
              <w:rPr>
                <w:del w:id="5142" w:author="FMK" w:date="2020-02-02T22:12:00Z"/>
                <w:rFonts w:asciiTheme="minorHAnsi" w:hAnsiTheme="minorHAnsi"/>
                <w:color w:val="FF0000"/>
                <w:rPrChange w:id="5143" w:author="Martin Kazík" w:date="2020-01-23T11:23:00Z">
                  <w:rPr>
                    <w:del w:id="5144" w:author="FMK" w:date="2020-02-02T22:12:00Z"/>
                    <w:rFonts w:asciiTheme="minorHAnsi" w:hAnsiTheme="minorHAnsi"/>
                  </w:rPr>
                </w:rPrChange>
              </w:rPr>
            </w:pPr>
            <w:del w:id="5145" w:author="FMK" w:date="2020-02-02T22:12:00Z">
              <w:r w:rsidRPr="0083565E" w:rsidDel="006976B2">
                <w:rPr>
                  <w:rFonts w:asciiTheme="minorHAnsi" w:hAnsiTheme="minorHAnsi"/>
                  <w:color w:val="FF0000"/>
                  <w:rPrChange w:id="5146" w:author="Martin Kazík" w:date="2020-01-23T11:23:00Z">
                    <w:rPr>
                      <w:rFonts w:asciiTheme="minorHAnsi" w:hAnsiTheme="minorHAnsi"/>
                    </w:rPr>
                  </w:rPrChange>
                </w:rPr>
                <w:delText xml:space="preserve">TROUT, Jack a Steve RIVKIN. 2006. </w:delText>
              </w:r>
              <w:r w:rsidRPr="0083565E" w:rsidDel="006976B2">
                <w:rPr>
                  <w:rFonts w:asciiTheme="minorHAnsi" w:hAnsiTheme="minorHAnsi"/>
                  <w:i/>
                  <w:color w:val="FF0000"/>
                  <w:rPrChange w:id="5147" w:author="Martin Kazík" w:date="2020-01-23T11:23:00Z">
                    <w:rPr>
                      <w:rFonts w:asciiTheme="minorHAnsi" w:hAnsiTheme="minorHAnsi"/>
                      <w:i/>
                    </w:rPr>
                  </w:rPrChange>
                </w:rPr>
                <w:delText>Odliš se nebo zemři: jak si zajistit úspěch na trhu jedinečností své nabídky.</w:delText>
              </w:r>
              <w:r w:rsidRPr="0083565E" w:rsidDel="006976B2">
                <w:rPr>
                  <w:rFonts w:asciiTheme="minorHAnsi" w:hAnsiTheme="minorHAnsi"/>
                  <w:color w:val="FF0000"/>
                  <w:rPrChange w:id="5148" w:author="Martin Kazík" w:date="2020-01-23T11:23:00Z">
                    <w:rPr>
                      <w:rFonts w:asciiTheme="minorHAnsi" w:hAnsiTheme="minorHAnsi"/>
                    </w:rPr>
                  </w:rPrChange>
                </w:rPr>
                <w:delText xml:space="preserve"> Praha: Grada. ISBN 8024713012.</w:delText>
              </w:r>
            </w:del>
          </w:p>
          <w:p w14:paraId="2F33A847" w14:textId="3BCF5343" w:rsidR="005D26EA" w:rsidRPr="00F52EEF" w:rsidRDefault="005D26EA" w:rsidP="00935F76">
            <w:pPr>
              <w:tabs>
                <w:tab w:val="left" w:pos="567"/>
              </w:tabs>
              <w:jc w:val="both"/>
              <w:rPr>
                <w:rFonts w:asciiTheme="minorHAnsi" w:hAnsiTheme="minorHAnsi" w:cstheme="minorHAnsi"/>
              </w:rPr>
            </w:pPr>
            <w:del w:id="5149" w:author="FMK" w:date="2020-02-02T22:12:00Z">
              <w:r w:rsidRPr="0083565E" w:rsidDel="006976B2">
                <w:rPr>
                  <w:rFonts w:asciiTheme="minorHAnsi" w:hAnsiTheme="minorHAnsi"/>
                  <w:color w:val="FF0000"/>
                  <w:rPrChange w:id="5150" w:author="Martin Kazík" w:date="2020-01-23T11:23:00Z">
                    <w:rPr>
                      <w:rFonts w:asciiTheme="minorHAnsi" w:hAnsiTheme="minorHAnsi"/>
                    </w:rPr>
                  </w:rPrChange>
                </w:rPr>
                <w:delText xml:space="preserve">CARNEY, Brian M. a Isaac GETZ. 2011. </w:delText>
              </w:r>
              <w:r w:rsidRPr="0083565E" w:rsidDel="006976B2">
                <w:rPr>
                  <w:rFonts w:asciiTheme="minorHAnsi" w:hAnsiTheme="minorHAnsi"/>
                  <w:i/>
                  <w:color w:val="FF0000"/>
                  <w:rPrChange w:id="5151" w:author="Martin Kazík" w:date="2020-01-23T11:23:00Z">
                    <w:rPr>
                      <w:rFonts w:asciiTheme="minorHAnsi" w:hAnsiTheme="minorHAnsi"/>
                      <w:i/>
                    </w:rPr>
                  </w:rPrChange>
                </w:rPr>
                <w:delText>Svoboda v práci: jak nechat zaměstnance dělat, co chtějí, a tím zvýšit produktivitu, zisk a růst.</w:delText>
              </w:r>
              <w:r w:rsidRPr="0083565E" w:rsidDel="006976B2">
                <w:rPr>
                  <w:rFonts w:asciiTheme="minorHAnsi" w:hAnsiTheme="minorHAnsi"/>
                  <w:color w:val="FF0000"/>
                  <w:rPrChange w:id="5152" w:author="Martin Kazík" w:date="2020-01-23T11:23:00Z">
                    <w:rPr>
                      <w:rFonts w:asciiTheme="minorHAnsi" w:hAnsiTheme="minorHAnsi"/>
                    </w:rPr>
                  </w:rPrChange>
                </w:rPr>
                <w:delText xml:space="preserve"> Praha: PeopleComm. ISBN 978-80-904890-1-1.</w:delText>
              </w:r>
            </w:del>
          </w:p>
        </w:tc>
      </w:tr>
      <w:tr w:rsidR="005D26EA" w:rsidRPr="00F52EEF" w14:paraId="53C3304E" w14:textId="77777777" w:rsidTr="0044225F">
        <w:tc>
          <w:tcPr>
            <w:tcW w:w="10673" w:type="dxa"/>
            <w:gridSpan w:val="10"/>
            <w:tcBorders>
              <w:top w:val="single" w:sz="12" w:space="0" w:color="auto"/>
              <w:left w:val="single" w:sz="2" w:space="0" w:color="auto"/>
              <w:bottom w:val="single" w:sz="2" w:space="0" w:color="auto"/>
              <w:right w:val="single" w:sz="2" w:space="0" w:color="auto"/>
            </w:tcBorders>
            <w:shd w:val="clear" w:color="auto" w:fill="F7CAAC"/>
          </w:tcPr>
          <w:p w14:paraId="769F2E61"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184407A0" w14:textId="77777777" w:rsidTr="0044225F">
        <w:tc>
          <w:tcPr>
            <w:tcW w:w="5605" w:type="dxa"/>
            <w:gridSpan w:val="3"/>
            <w:tcBorders>
              <w:top w:val="single" w:sz="2" w:space="0" w:color="auto"/>
            </w:tcBorders>
            <w:shd w:val="clear" w:color="auto" w:fill="F7CAAC"/>
          </w:tcPr>
          <w:p w14:paraId="0220FDED"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6BA1B8E" w14:textId="77777777" w:rsidR="005D26EA" w:rsidRPr="00F52EEF" w:rsidRDefault="005D26EA" w:rsidP="00935F76">
            <w:pPr>
              <w:tabs>
                <w:tab w:val="left" w:pos="567"/>
              </w:tabs>
              <w:jc w:val="both"/>
              <w:rPr>
                <w:rFonts w:asciiTheme="minorHAnsi" w:hAnsiTheme="minorHAnsi" w:cstheme="minorHAnsi"/>
              </w:rPr>
            </w:pPr>
          </w:p>
        </w:tc>
        <w:tc>
          <w:tcPr>
            <w:tcW w:w="4179" w:type="dxa"/>
            <w:gridSpan w:val="6"/>
            <w:tcBorders>
              <w:top w:val="single" w:sz="2" w:space="0" w:color="auto"/>
            </w:tcBorders>
            <w:shd w:val="clear" w:color="auto" w:fill="F7CAAC"/>
          </w:tcPr>
          <w:p w14:paraId="6CBFE1B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679F8A4A" w14:textId="77777777" w:rsidTr="0044225F">
        <w:tc>
          <w:tcPr>
            <w:tcW w:w="10673" w:type="dxa"/>
            <w:gridSpan w:val="10"/>
            <w:shd w:val="clear" w:color="auto" w:fill="F7CAAC"/>
          </w:tcPr>
          <w:p w14:paraId="04E5314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1E96F2BD" w14:textId="77777777" w:rsidTr="0061031F">
        <w:trPr>
          <w:trHeight w:val="2898"/>
        </w:trPr>
        <w:tc>
          <w:tcPr>
            <w:tcW w:w="10673" w:type="dxa"/>
            <w:gridSpan w:val="10"/>
          </w:tcPr>
          <w:p w14:paraId="6E892680" w14:textId="522F4628"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D26EA" w:rsidRPr="00F52EEF" w14:paraId="42CFF3EE" w14:textId="77777777" w:rsidTr="006A7E04">
        <w:tc>
          <w:tcPr>
            <w:tcW w:w="10673" w:type="dxa"/>
            <w:gridSpan w:val="10"/>
            <w:tcBorders>
              <w:bottom w:val="double" w:sz="4" w:space="0" w:color="auto"/>
            </w:tcBorders>
            <w:shd w:val="clear" w:color="auto" w:fill="BDD6EE"/>
          </w:tcPr>
          <w:p w14:paraId="16AE967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2E6CA718" w14:textId="77777777" w:rsidTr="006A7E04">
        <w:tc>
          <w:tcPr>
            <w:tcW w:w="3904" w:type="dxa"/>
            <w:tcBorders>
              <w:top w:val="double" w:sz="4" w:space="0" w:color="auto"/>
            </w:tcBorders>
            <w:shd w:val="clear" w:color="auto" w:fill="F7CAAC"/>
          </w:tcPr>
          <w:p w14:paraId="3ECDC5F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9"/>
            <w:tcBorders>
              <w:top w:val="double" w:sz="4" w:space="0" w:color="auto"/>
            </w:tcBorders>
          </w:tcPr>
          <w:p w14:paraId="773103D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Mluvená řeč 1</w:t>
            </w:r>
          </w:p>
        </w:tc>
      </w:tr>
      <w:tr w:rsidR="005D26EA" w:rsidRPr="00F52EEF" w14:paraId="39F756EC" w14:textId="77777777" w:rsidTr="006A7E04">
        <w:tc>
          <w:tcPr>
            <w:tcW w:w="3904" w:type="dxa"/>
            <w:shd w:val="clear" w:color="auto" w:fill="F7CAAC"/>
          </w:tcPr>
          <w:p w14:paraId="19531DD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24AD481B" w14:textId="23B3FC1B" w:rsidR="005D26EA" w:rsidRPr="00F52EEF" w:rsidRDefault="009737DF"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 xml:space="preserve">ovinně volitelný </w:t>
            </w:r>
          </w:p>
        </w:tc>
        <w:tc>
          <w:tcPr>
            <w:tcW w:w="2547" w:type="dxa"/>
            <w:gridSpan w:val="3"/>
            <w:shd w:val="clear" w:color="auto" w:fill="F7CAAC"/>
          </w:tcPr>
          <w:p w14:paraId="26B3FCB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gridSpan w:val="2"/>
          </w:tcPr>
          <w:p w14:paraId="61F2C83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5D26EA" w:rsidRPr="00F52EEF" w14:paraId="0B04550D" w14:textId="77777777" w:rsidTr="006A7E04">
        <w:tc>
          <w:tcPr>
            <w:tcW w:w="3904" w:type="dxa"/>
            <w:shd w:val="clear" w:color="auto" w:fill="F7CAAC"/>
          </w:tcPr>
          <w:p w14:paraId="60CE620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68931BD3"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10s</w:t>
            </w:r>
          </w:p>
        </w:tc>
        <w:tc>
          <w:tcPr>
            <w:tcW w:w="889" w:type="dxa"/>
            <w:shd w:val="clear" w:color="auto" w:fill="F7CAAC"/>
          </w:tcPr>
          <w:p w14:paraId="6E9F6ED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756B9A8C" w14:textId="161E4D0B"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8912CF" w:rsidRPr="00F52EEF">
              <w:rPr>
                <w:rFonts w:asciiTheme="minorHAnsi" w:hAnsiTheme="minorHAnsi" w:cstheme="minorHAnsi"/>
              </w:rPr>
              <w:t xml:space="preserve"> hod.</w:t>
            </w:r>
          </w:p>
        </w:tc>
        <w:tc>
          <w:tcPr>
            <w:tcW w:w="2156" w:type="dxa"/>
            <w:gridSpan w:val="2"/>
            <w:shd w:val="clear" w:color="auto" w:fill="F7CAAC"/>
          </w:tcPr>
          <w:p w14:paraId="3C14DD7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3"/>
          </w:tcPr>
          <w:p w14:paraId="07816B7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3F3DA7A6" w14:textId="77777777" w:rsidTr="006A7E04">
        <w:tc>
          <w:tcPr>
            <w:tcW w:w="3904" w:type="dxa"/>
            <w:shd w:val="clear" w:color="auto" w:fill="F7CAAC"/>
          </w:tcPr>
          <w:p w14:paraId="403F9CA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9"/>
          </w:tcPr>
          <w:p w14:paraId="63689C36" w14:textId="304912F9"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59E23199" w14:textId="77777777" w:rsidTr="006A7E04">
        <w:tc>
          <w:tcPr>
            <w:tcW w:w="3904" w:type="dxa"/>
            <w:shd w:val="clear" w:color="auto" w:fill="F7CAAC"/>
          </w:tcPr>
          <w:p w14:paraId="3B555197"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327CFDE" w14:textId="41079F2F" w:rsidR="005D26EA" w:rsidRPr="00F52EEF" w:rsidRDefault="007D47A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6" w:type="dxa"/>
            <w:gridSpan w:val="2"/>
            <w:shd w:val="clear" w:color="auto" w:fill="F7CAAC"/>
          </w:tcPr>
          <w:p w14:paraId="395E527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3"/>
          </w:tcPr>
          <w:p w14:paraId="728E5866" w14:textId="334AA895" w:rsidR="005D26EA" w:rsidRPr="00F52EEF" w:rsidRDefault="007D47A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67396B4A" w14:textId="77777777" w:rsidTr="006A7E04">
        <w:tc>
          <w:tcPr>
            <w:tcW w:w="3904" w:type="dxa"/>
            <w:shd w:val="clear" w:color="auto" w:fill="F7CAAC"/>
          </w:tcPr>
          <w:p w14:paraId="55958DD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9"/>
            <w:tcBorders>
              <w:bottom w:val="nil"/>
            </w:tcBorders>
          </w:tcPr>
          <w:p w14:paraId="656ED04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A5FE666" w14:textId="77777777" w:rsidTr="006A7E04">
        <w:trPr>
          <w:trHeight w:val="554"/>
        </w:trPr>
        <w:tc>
          <w:tcPr>
            <w:tcW w:w="10673" w:type="dxa"/>
            <w:gridSpan w:val="10"/>
            <w:tcBorders>
              <w:top w:val="nil"/>
            </w:tcBorders>
          </w:tcPr>
          <w:p w14:paraId="41816DEE" w14:textId="77777777" w:rsidR="0044225F" w:rsidRDefault="0044225F" w:rsidP="00935F76">
            <w:pPr>
              <w:tabs>
                <w:tab w:val="left" w:pos="567"/>
              </w:tabs>
              <w:jc w:val="both"/>
              <w:rPr>
                <w:rFonts w:asciiTheme="minorHAnsi" w:hAnsiTheme="minorHAnsi" w:cstheme="minorHAnsi"/>
              </w:rPr>
            </w:pPr>
            <w:r>
              <w:rPr>
                <w:rFonts w:asciiTheme="minorHAnsi" w:hAnsiTheme="minorHAnsi" w:cstheme="minorHAnsi"/>
              </w:rPr>
              <w:t xml:space="preserve">1. </w:t>
            </w:r>
            <w:r w:rsidR="005D26EA" w:rsidRPr="00F52EEF">
              <w:rPr>
                <w:rFonts w:asciiTheme="minorHAnsi" w:hAnsiTheme="minorHAnsi" w:cstheme="minorHAnsi"/>
              </w:rPr>
              <w:t>Dílčí úkoly v průběhu semestru (analýza verbálního projevu, reklamního sdělení)</w:t>
            </w:r>
            <w:r>
              <w:rPr>
                <w:rFonts w:asciiTheme="minorHAnsi" w:hAnsiTheme="minorHAnsi" w:cstheme="minorHAnsi"/>
              </w:rPr>
              <w:t>.</w:t>
            </w:r>
          </w:p>
          <w:p w14:paraId="27D8CA3F" w14:textId="77777777" w:rsidR="0044225F" w:rsidRDefault="0044225F" w:rsidP="00935F76">
            <w:pPr>
              <w:tabs>
                <w:tab w:val="left" w:pos="567"/>
              </w:tabs>
              <w:jc w:val="both"/>
              <w:rPr>
                <w:rFonts w:asciiTheme="minorHAnsi" w:hAnsiTheme="minorHAnsi" w:cstheme="minorHAnsi"/>
              </w:rPr>
            </w:pPr>
            <w:r>
              <w:rPr>
                <w:rFonts w:asciiTheme="minorHAnsi" w:hAnsiTheme="minorHAnsi" w:cstheme="minorHAnsi"/>
              </w:rPr>
              <w:t>2. R</w:t>
            </w:r>
            <w:r w:rsidR="005D26EA" w:rsidRPr="00F52EEF">
              <w:rPr>
                <w:rFonts w:asciiTheme="minorHAnsi" w:hAnsiTheme="minorHAnsi" w:cstheme="minorHAnsi"/>
              </w:rPr>
              <w:t>ozbor zvoleného projevu (verbálního i nonverbálního) na základě požadavků výslovnostních stylů dle vlastního výběru (herci, politici, moderátoři, osobnosti společenského života apod.)</w:t>
            </w:r>
            <w:r>
              <w:rPr>
                <w:rFonts w:asciiTheme="minorHAnsi" w:hAnsiTheme="minorHAnsi" w:cstheme="minorHAnsi"/>
              </w:rPr>
              <w:t>.</w:t>
            </w:r>
          </w:p>
          <w:p w14:paraId="4DC8C0FA" w14:textId="77777777" w:rsidR="0044225F" w:rsidRDefault="0044225F" w:rsidP="00935F76">
            <w:pPr>
              <w:tabs>
                <w:tab w:val="left" w:pos="567"/>
              </w:tabs>
              <w:jc w:val="both"/>
              <w:rPr>
                <w:rFonts w:asciiTheme="minorHAnsi" w:hAnsiTheme="minorHAnsi" w:cstheme="minorHAnsi"/>
              </w:rPr>
            </w:pPr>
            <w:r>
              <w:rPr>
                <w:rFonts w:asciiTheme="minorHAnsi" w:hAnsiTheme="minorHAnsi" w:cstheme="minorHAnsi"/>
              </w:rPr>
              <w:t>3. A</w:t>
            </w:r>
            <w:r w:rsidR="005D26EA" w:rsidRPr="00F52EEF">
              <w:rPr>
                <w:rFonts w:asciiTheme="minorHAnsi" w:hAnsiTheme="minorHAnsi" w:cstheme="minorHAnsi"/>
              </w:rPr>
              <w:t>ktivní účast na semináři</w:t>
            </w:r>
          </w:p>
          <w:p w14:paraId="20D5EFDE" w14:textId="51013D77" w:rsidR="005D26EA" w:rsidRPr="00F52EEF" w:rsidRDefault="0044225F" w:rsidP="00935F76">
            <w:pPr>
              <w:tabs>
                <w:tab w:val="left" w:pos="567"/>
              </w:tabs>
              <w:jc w:val="both"/>
              <w:rPr>
                <w:rFonts w:asciiTheme="minorHAnsi" w:hAnsiTheme="minorHAnsi" w:cstheme="minorHAnsi"/>
              </w:rPr>
            </w:pPr>
            <w:r>
              <w:rPr>
                <w:rFonts w:asciiTheme="minorHAnsi" w:hAnsiTheme="minorHAnsi" w:cstheme="minorHAnsi"/>
              </w:rPr>
              <w:t>4. Z</w:t>
            </w:r>
            <w:r w:rsidR="005D26EA" w:rsidRPr="00F52EEF">
              <w:rPr>
                <w:rFonts w:asciiTheme="minorHAnsi" w:hAnsiTheme="minorHAnsi" w:cstheme="minorHAnsi"/>
              </w:rPr>
              <w:t>ávěrečn</w:t>
            </w:r>
            <w:r>
              <w:rPr>
                <w:rFonts w:asciiTheme="minorHAnsi" w:hAnsiTheme="minorHAnsi" w:cstheme="minorHAnsi"/>
              </w:rPr>
              <w:t>ý</w:t>
            </w:r>
            <w:r w:rsidR="005D26EA" w:rsidRPr="00F52EEF">
              <w:rPr>
                <w:rFonts w:asciiTheme="minorHAnsi" w:hAnsiTheme="minorHAnsi" w:cstheme="minorHAnsi"/>
              </w:rPr>
              <w:t xml:space="preserve"> znalostní test</w:t>
            </w:r>
            <w:r>
              <w:rPr>
                <w:rFonts w:asciiTheme="minorHAnsi" w:hAnsiTheme="minorHAnsi" w:cstheme="minorHAnsi"/>
              </w:rPr>
              <w:t xml:space="preserve"> </w:t>
            </w:r>
            <w:r w:rsidR="005D26EA" w:rsidRPr="00F52EEF">
              <w:rPr>
                <w:rFonts w:asciiTheme="minorHAnsi" w:hAnsiTheme="minorHAnsi" w:cstheme="minorHAnsi"/>
              </w:rPr>
              <w:t>formou praktické a teoretické části.</w:t>
            </w:r>
          </w:p>
        </w:tc>
      </w:tr>
      <w:tr w:rsidR="005D26EA" w:rsidRPr="00F52EEF" w14:paraId="3C9F3D08" w14:textId="77777777" w:rsidTr="006A7E04">
        <w:trPr>
          <w:trHeight w:val="197"/>
        </w:trPr>
        <w:tc>
          <w:tcPr>
            <w:tcW w:w="3904" w:type="dxa"/>
            <w:tcBorders>
              <w:top w:val="nil"/>
            </w:tcBorders>
            <w:shd w:val="clear" w:color="auto" w:fill="F7CAAC"/>
          </w:tcPr>
          <w:p w14:paraId="5C16AD3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9"/>
            <w:tcBorders>
              <w:top w:val="nil"/>
            </w:tcBorders>
          </w:tcPr>
          <w:p w14:paraId="6D00393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PaedDr. Marcela Göttlichová</w:t>
            </w:r>
          </w:p>
        </w:tc>
      </w:tr>
      <w:tr w:rsidR="005D26EA" w:rsidRPr="00F52EEF" w14:paraId="4D591698" w14:textId="77777777" w:rsidTr="006A7E04">
        <w:trPr>
          <w:trHeight w:val="243"/>
        </w:trPr>
        <w:tc>
          <w:tcPr>
            <w:tcW w:w="3904" w:type="dxa"/>
            <w:tcBorders>
              <w:top w:val="nil"/>
            </w:tcBorders>
            <w:shd w:val="clear" w:color="auto" w:fill="F7CAAC"/>
          </w:tcPr>
          <w:p w14:paraId="43F53E2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9"/>
            <w:tcBorders>
              <w:top w:val="nil"/>
            </w:tcBorders>
          </w:tcPr>
          <w:p w14:paraId="325DA393" w14:textId="5DF7723F" w:rsidR="005D26EA" w:rsidRPr="00F52EEF" w:rsidRDefault="009737DF"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0E66406E" w14:textId="77777777" w:rsidTr="006A7E04">
        <w:tc>
          <w:tcPr>
            <w:tcW w:w="3904" w:type="dxa"/>
            <w:shd w:val="clear" w:color="auto" w:fill="F7CAAC"/>
          </w:tcPr>
          <w:p w14:paraId="6DC4970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9"/>
            <w:tcBorders>
              <w:bottom w:val="nil"/>
            </w:tcBorders>
          </w:tcPr>
          <w:p w14:paraId="29E341F6"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445985A" w14:textId="77777777" w:rsidTr="006A7E04">
        <w:trPr>
          <w:trHeight w:val="174"/>
        </w:trPr>
        <w:tc>
          <w:tcPr>
            <w:tcW w:w="10673" w:type="dxa"/>
            <w:gridSpan w:val="10"/>
            <w:tcBorders>
              <w:top w:val="nil"/>
            </w:tcBorders>
          </w:tcPr>
          <w:p w14:paraId="03C2691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F7FD6C5" w14:textId="77777777" w:rsidTr="006A7E04">
        <w:tc>
          <w:tcPr>
            <w:tcW w:w="3904" w:type="dxa"/>
            <w:shd w:val="clear" w:color="auto" w:fill="F7CAAC"/>
          </w:tcPr>
          <w:p w14:paraId="0CF2931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9"/>
            <w:tcBorders>
              <w:bottom w:val="nil"/>
            </w:tcBorders>
          </w:tcPr>
          <w:p w14:paraId="5102478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842A882" w14:textId="77777777" w:rsidTr="006A7E04">
        <w:trPr>
          <w:trHeight w:val="3101"/>
        </w:trPr>
        <w:tc>
          <w:tcPr>
            <w:tcW w:w="10673" w:type="dxa"/>
            <w:gridSpan w:val="10"/>
            <w:tcBorders>
              <w:top w:val="nil"/>
              <w:bottom w:val="single" w:sz="12" w:space="0" w:color="auto"/>
            </w:tcBorders>
          </w:tcPr>
          <w:p w14:paraId="4ADE51AF" w14:textId="7955690E" w:rsidR="0044225F" w:rsidRPr="00F61E7F" w:rsidRDefault="0044225F" w:rsidP="00935F76">
            <w:pPr>
              <w:tabs>
                <w:tab w:val="left" w:pos="567"/>
              </w:tabs>
              <w:rPr>
                <w:rFonts w:asciiTheme="minorHAnsi" w:hAnsiTheme="minorHAnsi" w:cstheme="minorHAnsi"/>
                <w:b/>
                <w:sz w:val="18"/>
              </w:rPr>
            </w:pPr>
            <w:r w:rsidRPr="00F61E7F">
              <w:rPr>
                <w:rFonts w:asciiTheme="minorHAnsi" w:hAnsiTheme="minorHAnsi" w:cstheme="minorHAnsi"/>
                <w:b/>
                <w:sz w:val="18"/>
              </w:rPr>
              <w:t>Probíraná témata:</w:t>
            </w:r>
          </w:p>
          <w:p w14:paraId="465F28A5" w14:textId="34ADDA33" w:rsidR="005D26EA" w:rsidRPr="00F61E7F" w:rsidRDefault="0044225F" w:rsidP="00935F76">
            <w:pPr>
              <w:tabs>
                <w:tab w:val="left" w:pos="567"/>
              </w:tabs>
              <w:rPr>
                <w:rFonts w:asciiTheme="minorHAnsi" w:hAnsiTheme="minorHAnsi" w:cstheme="minorHAnsi"/>
                <w:sz w:val="18"/>
              </w:rPr>
            </w:pPr>
            <w:r w:rsidRPr="00F61E7F">
              <w:rPr>
                <w:rFonts w:asciiTheme="minorHAnsi" w:hAnsiTheme="minorHAnsi" w:cstheme="minorHAnsi"/>
                <w:sz w:val="18"/>
              </w:rPr>
              <w:t>- ú</w:t>
            </w:r>
            <w:r w:rsidR="005D26EA" w:rsidRPr="00F61E7F">
              <w:rPr>
                <w:rFonts w:asciiTheme="minorHAnsi" w:hAnsiTheme="minorHAnsi" w:cstheme="minorHAnsi"/>
                <w:sz w:val="18"/>
              </w:rPr>
              <w:t>vod do předmětu – struktura, cíl, literatura</w:t>
            </w:r>
            <w:r w:rsidR="00F61E7F" w:rsidRPr="00F61E7F">
              <w:rPr>
                <w:rFonts w:asciiTheme="minorHAnsi" w:hAnsiTheme="minorHAnsi" w:cstheme="minorHAnsi"/>
                <w:sz w:val="18"/>
              </w:rPr>
              <w:t>;</w:t>
            </w:r>
          </w:p>
          <w:p w14:paraId="4BA71D0E" w14:textId="784B9AFB" w:rsidR="005D26EA" w:rsidRPr="00F61E7F" w:rsidRDefault="0044225F" w:rsidP="00935F76">
            <w:pPr>
              <w:tabs>
                <w:tab w:val="left" w:pos="567"/>
              </w:tabs>
              <w:rPr>
                <w:rFonts w:asciiTheme="minorHAnsi" w:hAnsiTheme="minorHAnsi" w:cstheme="minorHAnsi"/>
                <w:sz w:val="18"/>
              </w:rPr>
            </w:pPr>
            <w:r w:rsidRPr="00F61E7F">
              <w:rPr>
                <w:rFonts w:asciiTheme="minorHAnsi" w:hAnsiTheme="minorHAnsi" w:cstheme="minorHAnsi"/>
                <w:sz w:val="18"/>
              </w:rPr>
              <w:t>- o</w:t>
            </w:r>
            <w:r w:rsidR="005D26EA" w:rsidRPr="00F61E7F">
              <w:rPr>
                <w:rFonts w:asciiTheme="minorHAnsi" w:hAnsiTheme="minorHAnsi" w:cstheme="minorHAnsi"/>
                <w:sz w:val="18"/>
              </w:rPr>
              <w:t>becně o komunikaci</w:t>
            </w:r>
            <w:r w:rsidR="00F61E7F" w:rsidRPr="00F61E7F">
              <w:rPr>
                <w:rFonts w:asciiTheme="minorHAnsi" w:hAnsiTheme="minorHAnsi" w:cstheme="minorHAnsi"/>
                <w:sz w:val="18"/>
              </w:rPr>
              <w:t>;</w:t>
            </w:r>
          </w:p>
          <w:p w14:paraId="65127721" w14:textId="07858EDD" w:rsidR="005D26EA" w:rsidRPr="00F61E7F" w:rsidRDefault="0044225F" w:rsidP="00935F76">
            <w:pPr>
              <w:tabs>
                <w:tab w:val="left" w:pos="567"/>
              </w:tabs>
              <w:rPr>
                <w:rFonts w:asciiTheme="minorHAnsi" w:hAnsiTheme="minorHAnsi" w:cstheme="minorHAnsi"/>
                <w:sz w:val="18"/>
              </w:rPr>
            </w:pPr>
            <w:r w:rsidRPr="00F61E7F">
              <w:rPr>
                <w:rFonts w:asciiTheme="minorHAnsi" w:hAnsiTheme="minorHAnsi" w:cstheme="minorHAnsi"/>
                <w:sz w:val="18"/>
              </w:rPr>
              <w:t>- ř</w:t>
            </w:r>
            <w:r w:rsidR="005D26EA" w:rsidRPr="00F61E7F">
              <w:rPr>
                <w:rFonts w:asciiTheme="minorHAnsi" w:hAnsiTheme="minorHAnsi" w:cstheme="minorHAnsi"/>
                <w:sz w:val="18"/>
              </w:rPr>
              <w:t>ečová komunikace, jazyk, rétorika (jazyk a jeho základní funkce, mluvená a psaná forma jazyka, …)</w:t>
            </w:r>
            <w:r w:rsidR="00F61E7F" w:rsidRPr="00F61E7F">
              <w:rPr>
                <w:rFonts w:asciiTheme="minorHAnsi" w:hAnsiTheme="minorHAnsi" w:cstheme="minorHAnsi"/>
                <w:sz w:val="18"/>
              </w:rPr>
              <w:t>;</w:t>
            </w:r>
          </w:p>
          <w:p w14:paraId="10710D0D" w14:textId="29C67B8B" w:rsidR="005D26EA" w:rsidRPr="00F61E7F" w:rsidRDefault="0044225F" w:rsidP="00935F76">
            <w:pPr>
              <w:tabs>
                <w:tab w:val="left" w:pos="567"/>
              </w:tabs>
              <w:rPr>
                <w:rFonts w:asciiTheme="minorHAnsi" w:hAnsiTheme="minorHAnsi" w:cstheme="minorHAnsi"/>
                <w:sz w:val="18"/>
              </w:rPr>
            </w:pPr>
            <w:r w:rsidRPr="00F61E7F">
              <w:rPr>
                <w:rFonts w:asciiTheme="minorHAnsi" w:hAnsiTheme="minorHAnsi" w:cstheme="minorHAnsi"/>
                <w:sz w:val="18"/>
              </w:rPr>
              <w:t>- p</w:t>
            </w:r>
            <w:r w:rsidR="005D26EA" w:rsidRPr="00F61E7F">
              <w:rPr>
                <w:rFonts w:asciiTheme="minorHAnsi" w:hAnsiTheme="minorHAnsi" w:cstheme="minorHAnsi"/>
                <w:sz w:val="18"/>
              </w:rPr>
              <w:t>rodukce mluvené řeči – respirace</w:t>
            </w:r>
            <w:r w:rsidR="00F61E7F" w:rsidRPr="00F61E7F">
              <w:rPr>
                <w:rFonts w:asciiTheme="minorHAnsi" w:hAnsiTheme="minorHAnsi" w:cstheme="minorHAnsi"/>
                <w:sz w:val="18"/>
              </w:rPr>
              <w:t>;</w:t>
            </w:r>
          </w:p>
          <w:p w14:paraId="5C0E59F4" w14:textId="3E7E535F" w:rsidR="005D26EA" w:rsidRPr="00F61E7F" w:rsidRDefault="0044225F" w:rsidP="00935F76">
            <w:pPr>
              <w:tabs>
                <w:tab w:val="left" w:pos="567"/>
              </w:tabs>
              <w:rPr>
                <w:rFonts w:asciiTheme="minorHAnsi" w:hAnsiTheme="minorHAnsi" w:cstheme="minorHAnsi"/>
                <w:sz w:val="18"/>
              </w:rPr>
            </w:pPr>
            <w:r w:rsidRPr="00F61E7F">
              <w:rPr>
                <w:rFonts w:asciiTheme="minorHAnsi" w:hAnsiTheme="minorHAnsi" w:cstheme="minorHAnsi"/>
                <w:sz w:val="18"/>
              </w:rPr>
              <w:t>- p</w:t>
            </w:r>
            <w:r w:rsidR="005D26EA" w:rsidRPr="00F61E7F">
              <w:rPr>
                <w:rFonts w:asciiTheme="minorHAnsi" w:hAnsiTheme="minorHAnsi" w:cstheme="minorHAnsi"/>
                <w:sz w:val="18"/>
              </w:rPr>
              <w:t>rodukce mluvené řeči – fonace</w:t>
            </w:r>
            <w:r w:rsidR="00F61E7F" w:rsidRPr="00F61E7F">
              <w:rPr>
                <w:rFonts w:asciiTheme="minorHAnsi" w:hAnsiTheme="minorHAnsi" w:cstheme="minorHAnsi"/>
                <w:sz w:val="18"/>
              </w:rPr>
              <w:t>;</w:t>
            </w:r>
          </w:p>
          <w:p w14:paraId="2D9DC241" w14:textId="0F512F1E" w:rsidR="005D26EA" w:rsidRPr="00F61E7F" w:rsidRDefault="0044225F" w:rsidP="00935F76">
            <w:pPr>
              <w:tabs>
                <w:tab w:val="left" w:pos="567"/>
              </w:tabs>
              <w:rPr>
                <w:rFonts w:asciiTheme="minorHAnsi" w:hAnsiTheme="minorHAnsi" w:cstheme="minorHAnsi"/>
                <w:sz w:val="18"/>
              </w:rPr>
            </w:pPr>
            <w:r w:rsidRPr="00F61E7F">
              <w:rPr>
                <w:rFonts w:asciiTheme="minorHAnsi" w:hAnsiTheme="minorHAnsi" w:cstheme="minorHAnsi"/>
                <w:sz w:val="18"/>
              </w:rPr>
              <w:t>- p</w:t>
            </w:r>
            <w:r w:rsidR="005D26EA" w:rsidRPr="00F61E7F">
              <w:rPr>
                <w:rFonts w:asciiTheme="minorHAnsi" w:hAnsiTheme="minorHAnsi" w:cstheme="minorHAnsi"/>
                <w:sz w:val="18"/>
              </w:rPr>
              <w:t>rodukce mluvené řeči – artikulace</w:t>
            </w:r>
            <w:r w:rsidR="00F61E7F" w:rsidRPr="00F61E7F">
              <w:rPr>
                <w:rFonts w:asciiTheme="minorHAnsi" w:hAnsiTheme="minorHAnsi" w:cstheme="minorHAnsi"/>
                <w:sz w:val="18"/>
              </w:rPr>
              <w:t>;</w:t>
            </w:r>
            <w:r w:rsidR="005D26EA" w:rsidRPr="00F61E7F">
              <w:rPr>
                <w:rFonts w:asciiTheme="minorHAnsi" w:hAnsiTheme="minorHAnsi" w:cstheme="minorHAnsi"/>
                <w:sz w:val="18"/>
              </w:rPr>
              <w:t xml:space="preserve">  </w:t>
            </w:r>
          </w:p>
          <w:p w14:paraId="1831FE93" w14:textId="57DC25E6" w:rsidR="0083565E" w:rsidRPr="00F52EEF" w:rsidRDefault="0044225F" w:rsidP="0083565E">
            <w:pPr>
              <w:tabs>
                <w:tab w:val="left" w:pos="567"/>
              </w:tabs>
              <w:rPr>
                <w:rFonts w:asciiTheme="minorHAnsi" w:hAnsiTheme="minorHAnsi"/>
                <w:rPrChange w:id="5153" w:author="Martin Kazík" w:date="2020-01-23T11:23:00Z">
                  <w:rPr>
                    <w:rFonts w:asciiTheme="minorHAnsi" w:hAnsiTheme="minorHAnsi"/>
                    <w:sz w:val="18"/>
                  </w:rPr>
                </w:rPrChange>
              </w:rPr>
            </w:pPr>
            <w:r w:rsidRPr="00F61E7F">
              <w:rPr>
                <w:rFonts w:asciiTheme="minorHAnsi" w:hAnsiTheme="minorHAnsi" w:cstheme="minorHAnsi"/>
                <w:sz w:val="18"/>
              </w:rPr>
              <w:t>- k</w:t>
            </w:r>
            <w:r w:rsidR="005D26EA" w:rsidRPr="00F61E7F">
              <w:rPr>
                <w:rFonts w:asciiTheme="minorHAnsi" w:hAnsiTheme="minorHAnsi" w:cstheme="minorHAnsi"/>
                <w:sz w:val="18"/>
              </w:rPr>
              <w:t xml:space="preserve">lasifikace českých hlásek </w:t>
            </w:r>
            <w:r w:rsidR="00F61E7F" w:rsidRPr="00F61E7F">
              <w:rPr>
                <w:rFonts w:asciiTheme="minorHAnsi" w:hAnsiTheme="minorHAnsi" w:cstheme="minorHAnsi"/>
                <w:sz w:val="18"/>
              </w:rPr>
              <w:t>–</w:t>
            </w:r>
            <w:r w:rsidR="005D26EA" w:rsidRPr="00F61E7F">
              <w:rPr>
                <w:rFonts w:asciiTheme="minorHAnsi" w:hAnsiTheme="minorHAnsi" w:cstheme="minorHAnsi"/>
                <w:sz w:val="18"/>
              </w:rPr>
              <w:t xml:space="preserve"> tvorba vokálů</w:t>
            </w:r>
            <w:del w:id="5154" w:author="Martin Kazík" w:date="2020-01-23T11:23:00Z">
              <w:r w:rsidR="00F61E7F" w:rsidRPr="00F61E7F">
                <w:rPr>
                  <w:rFonts w:asciiTheme="minorHAnsi" w:hAnsiTheme="minorHAnsi" w:cstheme="minorHAnsi"/>
                  <w:sz w:val="18"/>
                </w:rPr>
                <w:delText>.</w:delText>
              </w:r>
              <w:r w:rsidR="005D26EA" w:rsidRPr="00F61E7F">
                <w:rPr>
                  <w:rFonts w:asciiTheme="minorHAnsi" w:hAnsiTheme="minorHAnsi" w:cstheme="minorHAnsi"/>
                  <w:sz w:val="18"/>
                </w:rPr>
                <w:delText xml:space="preserve"> </w:delText>
              </w:r>
            </w:del>
          </w:p>
          <w:p w14:paraId="33A6C6E4" w14:textId="77777777" w:rsidR="00F61E7F" w:rsidRPr="00F61E7F" w:rsidRDefault="00F61E7F" w:rsidP="00935F76">
            <w:pPr>
              <w:tabs>
                <w:tab w:val="left" w:pos="567"/>
              </w:tabs>
              <w:rPr>
                <w:del w:id="5155" w:author="Martin Kazík" w:date="2020-01-23T11:23:00Z"/>
                <w:rFonts w:asciiTheme="minorHAnsi" w:hAnsiTheme="minorHAnsi" w:cstheme="minorHAnsi"/>
                <w:sz w:val="18"/>
              </w:rPr>
            </w:pPr>
          </w:p>
          <w:p w14:paraId="51000167" w14:textId="2028E69B" w:rsidR="005D26EA" w:rsidRPr="00F52EEF" w:rsidRDefault="005D26EA" w:rsidP="00935F76">
            <w:pPr>
              <w:tabs>
                <w:tab w:val="left" w:pos="567"/>
              </w:tabs>
              <w:jc w:val="both"/>
              <w:rPr>
                <w:rFonts w:asciiTheme="minorHAnsi" w:hAnsiTheme="minorHAnsi" w:cstheme="minorHAnsi"/>
              </w:rPr>
            </w:pPr>
            <w:del w:id="5156" w:author="Martin Kazík" w:date="2020-01-23T11:23:00Z">
              <w:r w:rsidRPr="00F61E7F">
                <w:rPr>
                  <w:rFonts w:asciiTheme="minorHAnsi" w:hAnsiTheme="minorHAnsi" w:cstheme="minorHAnsi"/>
                  <w:sz w:val="18"/>
                </w:rPr>
                <w:delText xml:space="preserve">Posluchači budou seznámeni se zásadami techniky mluveného projevu, s jeho přípravou na odborné bázi a kulturou přednesu v kontinuitě s odpovídajícími požadavky jednotlivých výslovnostních stylů. Získají znalosti z oblasti produkce a percepce mluvené řeči, seznámí se se zvukovým typem češtiny, strukturou a verbální složkou mluvených komunikátů. Obnoví si poznatky o českých hláskách a hláskových skupinách, slabikách, taktech, použitímelodie, dynamiky, mluvního tempa, pauzy, hlasových rejstříků s aplikací jazykových prostředků jednotlivých výslovnostních stylů vzhledem k zaměření komunikátu, což bude základem praktických cvičení orientovaných na analýzu vlastních i různorodých přednesených projevů. Pozornost zde bude rovněž směřovat na analýzu reklamních spotů z pohledu výběru mluvčích v kontinuitě s produktem. </w:delText>
              </w:r>
            </w:del>
          </w:p>
        </w:tc>
      </w:tr>
      <w:tr w:rsidR="005D26EA" w:rsidRPr="00F52EEF" w14:paraId="14B570FA" w14:textId="77777777" w:rsidTr="006A7E04">
        <w:trPr>
          <w:trHeight w:val="265"/>
        </w:trPr>
        <w:tc>
          <w:tcPr>
            <w:tcW w:w="4471" w:type="dxa"/>
            <w:gridSpan w:val="2"/>
            <w:tcBorders>
              <w:top w:val="nil"/>
            </w:tcBorders>
            <w:shd w:val="clear" w:color="auto" w:fill="F7CAAC"/>
          </w:tcPr>
          <w:p w14:paraId="00473FC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8"/>
            <w:tcBorders>
              <w:top w:val="nil"/>
              <w:bottom w:val="nil"/>
            </w:tcBorders>
          </w:tcPr>
          <w:p w14:paraId="4866396A" w14:textId="77777777" w:rsidR="005D26EA" w:rsidRPr="00F52EEF" w:rsidRDefault="005D26EA" w:rsidP="00935F76">
            <w:pPr>
              <w:tabs>
                <w:tab w:val="left" w:pos="567"/>
              </w:tabs>
              <w:autoSpaceDE w:val="0"/>
              <w:autoSpaceDN w:val="0"/>
              <w:adjustRightInd w:val="0"/>
              <w:rPr>
                <w:rFonts w:asciiTheme="minorHAnsi" w:hAnsiTheme="minorHAnsi" w:cstheme="minorHAnsi"/>
              </w:rPr>
            </w:pPr>
          </w:p>
        </w:tc>
      </w:tr>
      <w:tr w:rsidR="005D26EA" w:rsidRPr="00F52EEF" w14:paraId="5C0F8555" w14:textId="77777777" w:rsidTr="006A7E04">
        <w:trPr>
          <w:trHeight w:val="178"/>
        </w:trPr>
        <w:tc>
          <w:tcPr>
            <w:tcW w:w="10673" w:type="dxa"/>
            <w:gridSpan w:val="10"/>
            <w:tcBorders>
              <w:top w:val="nil"/>
            </w:tcBorders>
          </w:tcPr>
          <w:p w14:paraId="0FBBE40A" w14:textId="77777777" w:rsidR="005D26EA" w:rsidRPr="00F61E7F" w:rsidRDefault="005D26EA" w:rsidP="00935F76">
            <w:pPr>
              <w:tabs>
                <w:tab w:val="left" w:pos="567"/>
              </w:tabs>
              <w:autoSpaceDE w:val="0"/>
              <w:autoSpaceDN w:val="0"/>
              <w:adjustRightInd w:val="0"/>
              <w:rPr>
                <w:rFonts w:asciiTheme="minorHAnsi" w:eastAsia="Calibri" w:hAnsiTheme="minorHAnsi" w:cstheme="minorHAnsi"/>
                <w:b/>
                <w:sz w:val="18"/>
              </w:rPr>
            </w:pPr>
            <w:r w:rsidRPr="00F61E7F">
              <w:rPr>
                <w:rFonts w:asciiTheme="minorHAnsi" w:eastAsia="Calibri" w:hAnsiTheme="minorHAnsi" w:cstheme="minorHAnsi"/>
                <w:b/>
                <w:sz w:val="18"/>
              </w:rPr>
              <w:t>Povinná literatura:</w:t>
            </w:r>
          </w:p>
          <w:p w14:paraId="24006798" w14:textId="77777777" w:rsidR="007A3252" w:rsidRPr="00D835FA" w:rsidRDefault="007A3252" w:rsidP="007A3252">
            <w:pPr>
              <w:tabs>
                <w:tab w:val="left" w:pos="567"/>
              </w:tabs>
              <w:autoSpaceDE w:val="0"/>
              <w:autoSpaceDN w:val="0"/>
              <w:adjustRightInd w:val="0"/>
              <w:rPr>
                <w:ins w:id="5157" w:author="FMK" w:date="2020-02-02T22:17:00Z"/>
                <w:rFonts w:asciiTheme="minorHAnsi" w:eastAsia="Calibri" w:hAnsiTheme="minorHAnsi"/>
                <w:color w:val="FF0000"/>
                <w:sz w:val="18"/>
              </w:rPr>
            </w:pPr>
          </w:p>
          <w:p w14:paraId="3E92F6A1" w14:textId="77777777" w:rsidR="007A3252" w:rsidRDefault="007A3252" w:rsidP="007A3252">
            <w:pPr>
              <w:tabs>
                <w:tab w:val="left" w:pos="567"/>
              </w:tabs>
              <w:autoSpaceDE w:val="0"/>
              <w:autoSpaceDN w:val="0"/>
              <w:adjustRightInd w:val="0"/>
              <w:rPr>
                <w:ins w:id="5158" w:author="FMK" w:date="2020-02-02T22:17:00Z"/>
                <w:rFonts w:asciiTheme="minorHAnsi" w:eastAsia="Calibri" w:hAnsiTheme="minorHAnsi"/>
                <w:color w:val="FF0000"/>
                <w:sz w:val="18"/>
              </w:rPr>
            </w:pPr>
          </w:p>
          <w:p w14:paraId="270C521C" w14:textId="77777777" w:rsidR="007A3252" w:rsidRDefault="007A3252" w:rsidP="007A3252">
            <w:pPr>
              <w:tabs>
                <w:tab w:val="left" w:pos="567"/>
              </w:tabs>
              <w:autoSpaceDE w:val="0"/>
              <w:autoSpaceDN w:val="0"/>
              <w:adjustRightInd w:val="0"/>
              <w:rPr>
                <w:ins w:id="5159" w:author="FMK" w:date="2020-02-02T22:17:00Z"/>
                <w:rFonts w:asciiTheme="minorHAnsi" w:eastAsia="Calibri" w:hAnsiTheme="minorHAnsi"/>
                <w:color w:val="FF0000"/>
                <w:sz w:val="18"/>
              </w:rPr>
            </w:pPr>
            <w:ins w:id="5160" w:author="FMK" w:date="2020-02-02T22:17:00Z">
              <w:r w:rsidRPr="002C146A">
                <w:rPr>
                  <w:rFonts w:asciiTheme="minorHAnsi" w:eastAsia="Calibri" w:hAnsiTheme="minorHAnsi"/>
                  <w:color w:val="FF0000"/>
                  <w:sz w:val="18"/>
                </w:rPr>
                <w:t>ŽANTOVSKÁ, Irena.</w:t>
              </w:r>
              <w:r>
                <w:rPr>
                  <w:rFonts w:asciiTheme="minorHAnsi" w:eastAsia="Calibri" w:hAnsiTheme="minorHAnsi"/>
                  <w:color w:val="FF0000"/>
                  <w:sz w:val="18"/>
                </w:rPr>
                <w:t xml:space="preserve"> 2015.</w:t>
              </w:r>
              <w:r w:rsidRPr="002C146A">
                <w:rPr>
                  <w:rFonts w:asciiTheme="minorHAnsi" w:eastAsia="Calibri" w:hAnsiTheme="minorHAnsi"/>
                  <w:color w:val="FF0000"/>
                  <w:sz w:val="18"/>
                </w:rPr>
                <w:t xml:space="preserve"> </w:t>
              </w:r>
              <w:r w:rsidRPr="00D835FA">
                <w:rPr>
                  <w:rFonts w:asciiTheme="minorHAnsi" w:eastAsia="Calibri" w:hAnsiTheme="minorHAnsi"/>
                  <w:i/>
                  <w:color w:val="FF0000"/>
                  <w:sz w:val="18"/>
                </w:rPr>
                <w:t>Rétorika a komunikace.</w:t>
              </w:r>
              <w:r w:rsidRPr="002C146A">
                <w:rPr>
                  <w:rFonts w:asciiTheme="minorHAnsi" w:eastAsia="Calibri" w:hAnsiTheme="minorHAnsi"/>
                  <w:color w:val="FF0000"/>
                  <w:sz w:val="18"/>
                </w:rPr>
                <w:t xml:space="preserve"> Praha</w:t>
              </w:r>
              <w:r>
                <w:rPr>
                  <w:rFonts w:asciiTheme="minorHAnsi" w:eastAsia="Calibri" w:hAnsiTheme="minorHAnsi"/>
                  <w:color w:val="FF0000"/>
                  <w:sz w:val="18"/>
                </w:rPr>
                <w:t>: Dokořán</w:t>
              </w:r>
              <w:r w:rsidRPr="002C146A">
                <w:rPr>
                  <w:rFonts w:asciiTheme="minorHAnsi" w:eastAsia="Calibri" w:hAnsiTheme="minorHAnsi"/>
                  <w:color w:val="FF0000"/>
                  <w:sz w:val="18"/>
                </w:rPr>
                <w:t>. ISBN 9788073637125.</w:t>
              </w:r>
            </w:ins>
          </w:p>
          <w:p w14:paraId="1EB6CAED" w14:textId="77777777" w:rsidR="007A3252" w:rsidRPr="00D835FA" w:rsidRDefault="007A3252" w:rsidP="007A3252">
            <w:pPr>
              <w:tabs>
                <w:tab w:val="left" w:pos="567"/>
              </w:tabs>
              <w:autoSpaceDE w:val="0"/>
              <w:autoSpaceDN w:val="0"/>
              <w:adjustRightInd w:val="0"/>
              <w:rPr>
                <w:ins w:id="5161" w:author="FMK" w:date="2020-02-02T22:17:00Z"/>
                <w:rFonts w:asciiTheme="minorHAnsi" w:eastAsia="Calibri" w:hAnsiTheme="minorHAnsi"/>
                <w:color w:val="FF0000"/>
                <w:sz w:val="18"/>
              </w:rPr>
            </w:pPr>
          </w:p>
          <w:p w14:paraId="659395E6" w14:textId="77777777" w:rsidR="007A3252" w:rsidRDefault="007A3252" w:rsidP="007A3252">
            <w:pPr>
              <w:tabs>
                <w:tab w:val="left" w:pos="567"/>
              </w:tabs>
              <w:autoSpaceDE w:val="0"/>
              <w:autoSpaceDN w:val="0"/>
              <w:adjustRightInd w:val="0"/>
              <w:rPr>
                <w:ins w:id="5162" w:author="FMK" w:date="2020-02-02T22:17:00Z"/>
                <w:rFonts w:asciiTheme="minorHAnsi" w:eastAsia="Calibri" w:hAnsiTheme="minorHAnsi"/>
                <w:color w:val="FF0000"/>
                <w:sz w:val="18"/>
              </w:rPr>
            </w:pPr>
            <w:ins w:id="5163" w:author="FMK" w:date="2020-02-02T22:17:00Z">
              <w:r>
                <w:t xml:space="preserve"> </w:t>
              </w:r>
              <w:r w:rsidRPr="003703E5">
                <w:rPr>
                  <w:rFonts w:asciiTheme="minorHAnsi" w:eastAsia="Calibri" w:hAnsiTheme="minorHAnsi"/>
                  <w:color w:val="FF0000"/>
                  <w:sz w:val="18"/>
                </w:rPr>
                <w:t xml:space="preserve">ŠPAČKOVÁ, Alena. </w:t>
              </w:r>
              <w:r>
                <w:rPr>
                  <w:rFonts w:asciiTheme="minorHAnsi" w:eastAsia="Calibri" w:hAnsiTheme="minorHAnsi"/>
                  <w:color w:val="FF0000"/>
                  <w:sz w:val="18"/>
                </w:rPr>
                <w:t xml:space="preserve">2017. </w:t>
              </w:r>
              <w:r w:rsidRPr="00D835FA">
                <w:rPr>
                  <w:rFonts w:asciiTheme="minorHAnsi" w:eastAsia="Calibri" w:hAnsiTheme="minorHAnsi"/>
                  <w:i/>
                  <w:color w:val="FF0000"/>
                  <w:sz w:val="18"/>
                </w:rPr>
                <w:t>Moderní rétorika na univerzitě: příspěvek k metodice výuky.</w:t>
              </w:r>
              <w:r w:rsidRPr="003703E5">
                <w:rPr>
                  <w:rFonts w:asciiTheme="minorHAnsi" w:eastAsia="Calibri" w:hAnsiTheme="minorHAnsi"/>
                  <w:color w:val="FF0000"/>
                  <w:sz w:val="18"/>
                </w:rPr>
                <w:t xml:space="preserve"> Praha: Univerzita Karlova, nakla</w:t>
              </w:r>
              <w:r>
                <w:rPr>
                  <w:rFonts w:asciiTheme="minorHAnsi" w:eastAsia="Calibri" w:hAnsiTheme="minorHAnsi"/>
                  <w:color w:val="FF0000"/>
                  <w:sz w:val="18"/>
                </w:rPr>
                <w:t>datelství Karolinum</w:t>
              </w:r>
              <w:r w:rsidRPr="003703E5">
                <w:rPr>
                  <w:rFonts w:asciiTheme="minorHAnsi" w:eastAsia="Calibri" w:hAnsiTheme="minorHAnsi"/>
                  <w:color w:val="FF0000"/>
                  <w:sz w:val="18"/>
                </w:rPr>
                <w:t>. ISBN 9788024637082.</w:t>
              </w:r>
            </w:ins>
          </w:p>
          <w:p w14:paraId="69EA9469" w14:textId="1F07DD71" w:rsidR="007A3252" w:rsidRDefault="007A3252" w:rsidP="007A3252">
            <w:pPr>
              <w:tabs>
                <w:tab w:val="left" w:pos="567"/>
              </w:tabs>
              <w:autoSpaceDE w:val="0"/>
              <w:autoSpaceDN w:val="0"/>
              <w:adjustRightInd w:val="0"/>
              <w:rPr>
                <w:ins w:id="5164" w:author="FMK" w:date="2020-02-02T22:19:00Z"/>
                <w:rFonts w:asciiTheme="minorHAnsi" w:eastAsia="Calibri" w:hAnsiTheme="minorHAnsi"/>
                <w:color w:val="FF0000"/>
                <w:sz w:val="18"/>
              </w:rPr>
            </w:pPr>
            <w:ins w:id="5165" w:author="FMK" w:date="2020-02-02T22:17:00Z">
              <w:r>
                <w:rPr>
                  <w:rFonts w:asciiTheme="minorHAnsi" w:eastAsia="Calibri" w:hAnsiTheme="minorHAnsi"/>
                  <w:color w:val="FF0000"/>
                  <w:sz w:val="18"/>
                </w:rPr>
                <w:t>J</w:t>
              </w:r>
              <w:r w:rsidRPr="003703E5">
                <w:rPr>
                  <w:rFonts w:asciiTheme="minorHAnsi" w:eastAsia="Calibri" w:hAnsiTheme="minorHAnsi"/>
                  <w:color w:val="FF0000"/>
                  <w:sz w:val="18"/>
                </w:rPr>
                <w:t>ANDERKOVÁ, Dita.</w:t>
              </w:r>
              <w:r>
                <w:rPr>
                  <w:rFonts w:asciiTheme="minorHAnsi" w:eastAsia="Calibri" w:hAnsiTheme="minorHAnsi"/>
                  <w:color w:val="FF0000"/>
                  <w:sz w:val="18"/>
                </w:rPr>
                <w:t xml:space="preserve"> 2017.</w:t>
              </w:r>
              <w:r w:rsidRPr="003703E5">
                <w:rPr>
                  <w:rFonts w:asciiTheme="minorHAnsi" w:eastAsia="Calibri" w:hAnsiTheme="minorHAnsi"/>
                  <w:color w:val="FF0000"/>
                  <w:sz w:val="18"/>
                </w:rPr>
                <w:t xml:space="preserve"> </w:t>
              </w:r>
              <w:r w:rsidRPr="00D835FA">
                <w:rPr>
                  <w:rFonts w:asciiTheme="minorHAnsi" w:eastAsia="Calibri" w:hAnsiTheme="minorHAnsi"/>
                  <w:i/>
                  <w:color w:val="FF0000"/>
                  <w:sz w:val="18"/>
                </w:rPr>
                <w:t>Vybrané kapitoly z rétoriky.</w:t>
              </w:r>
              <w:r w:rsidRPr="003703E5">
                <w:rPr>
                  <w:rFonts w:asciiTheme="minorHAnsi" w:eastAsia="Calibri" w:hAnsiTheme="minorHAnsi"/>
                  <w:color w:val="FF0000"/>
                  <w:sz w:val="18"/>
                </w:rPr>
                <w:t xml:space="preserve"> V Brně: M</w:t>
              </w:r>
              <w:r>
                <w:rPr>
                  <w:rFonts w:asciiTheme="minorHAnsi" w:eastAsia="Calibri" w:hAnsiTheme="minorHAnsi"/>
                  <w:color w:val="FF0000"/>
                  <w:sz w:val="18"/>
                </w:rPr>
                <w:t>endelova univerzita</w:t>
              </w:r>
              <w:r w:rsidRPr="003703E5">
                <w:rPr>
                  <w:rFonts w:asciiTheme="minorHAnsi" w:eastAsia="Calibri" w:hAnsiTheme="minorHAnsi"/>
                  <w:color w:val="FF0000"/>
                  <w:sz w:val="18"/>
                </w:rPr>
                <w:t>. ISBN 9788075094759.</w:t>
              </w:r>
            </w:ins>
          </w:p>
          <w:p w14:paraId="0BC6F485" w14:textId="50C441E3" w:rsidR="007A3252" w:rsidRDefault="007A3252" w:rsidP="007A3252">
            <w:pPr>
              <w:tabs>
                <w:tab w:val="left" w:pos="567"/>
              </w:tabs>
              <w:autoSpaceDE w:val="0"/>
              <w:autoSpaceDN w:val="0"/>
              <w:adjustRightInd w:val="0"/>
              <w:rPr>
                <w:ins w:id="5166" w:author="FMK" w:date="2020-02-02T22:19:00Z"/>
                <w:rFonts w:asciiTheme="minorHAnsi" w:eastAsia="Calibri" w:hAnsiTheme="minorHAnsi"/>
                <w:color w:val="FF0000"/>
                <w:sz w:val="18"/>
              </w:rPr>
            </w:pPr>
          </w:p>
          <w:p w14:paraId="14208C9E" w14:textId="27836517" w:rsidR="007A3252" w:rsidRDefault="007A3252" w:rsidP="007A3252">
            <w:pPr>
              <w:tabs>
                <w:tab w:val="left" w:pos="567"/>
              </w:tabs>
              <w:autoSpaceDE w:val="0"/>
              <w:autoSpaceDN w:val="0"/>
              <w:adjustRightInd w:val="0"/>
              <w:rPr>
                <w:ins w:id="5167" w:author="FMK" w:date="2020-02-02T22:17:00Z"/>
                <w:rFonts w:asciiTheme="minorHAnsi" w:eastAsia="Calibri" w:hAnsiTheme="minorHAnsi"/>
                <w:color w:val="FF0000"/>
                <w:sz w:val="18"/>
              </w:rPr>
            </w:pPr>
            <w:ins w:id="5168" w:author="FMK" w:date="2020-02-02T22:19:00Z">
              <w:r>
                <w:rPr>
                  <w:rFonts w:asciiTheme="minorHAnsi" w:eastAsia="Calibri" w:hAnsiTheme="minorHAnsi"/>
                  <w:color w:val="FF0000"/>
                  <w:sz w:val="18"/>
                </w:rPr>
                <w:t>Doporučená literatura:</w:t>
              </w:r>
            </w:ins>
          </w:p>
          <w:p w14:paraId="674C63A6" w14:textId="77777777" w:rsidR="007A3252" w:rsidRPr="00D835FA" w:rsidRDefault="007A3252" w:rsidP="007A3252">
            <w:pPr>
              <w:tabs>
                <w:tab w:val="left" w:pos="567"/>
              </w:tabs>
              <w:autoSpaceDE w:val="0"/>
              <w:autoSpaceDN w:val="0"/>
              <w:adjustRightInd w:val="0"/>
              <w:rPr>
                <w:ins w:id="5169" w:author="FMK" w:date="2020-02-02T22:17:00Z"/>
                <w:rFonts w:asciiTheme="minorHAnsi" w:eastAsia="Calibri" w:hAnsiTheme="minorHAnsi"/>
                <w:color w:val="FF0000"/>
                <w:sz w:val="18"/>
              </w:rPr>
            </w:pPr>
          </w:p>
          <w:p w14:paraId="7897B988" w14:textId="483AB473" w:rsidR="007A3252" w:rsidRDefault="007A3252" w:rsidP="007A3252">
            <w:pPr>
              <w:tabs>
                <w:tab w:val="left" w:pos="567"/>
              </w:tabs>
              <w:autoSpaceDE w:val="0"/>
              <w:autoSpaceDN w:val="0"/>
              <w:adjustRightInd w:val="0"/>
              <w:rPr>
                <w:ins w:id="5170" w:author="FMK" w:date="2020-02-02T22:17:00Z"/>
                <w:rFonts w:asciiTheme="minorHAnsi" w:eastAsia="Calibri" w:hAnsiTheme="minorHAnsi" w:cstheme="minorHAnsi"/>
                <w:sz w:val="18"/>
              </w:rPr>
            </w:pPr>
            <w:ins w:id="5171" w:author="FMK" w:date="2020-02-02T22:17:00Z">
              <w:r w:rsidRPr="0021675D">
                <w:rPr>
                  <w:rFonts w:asciiTheme="minorHAnsi" w:eastAsia="Calibri" w:hAnsiTheme="minorHAnsi" w:cstheme="minorHAnsi"/>
                  <w:sz w:val="18"/>
                </w:rPr>
                <w:t xml:space="preserve">ŠPAČKOVÁ, Alena. 2015. </w:t>
              </w:r>
              <w:r w:rsidRPr="0021675D">
                <w:rPr>
                  <w:rFonts w:asciiTheme="minorHAnsi" w:eastAsia="Calibri" w:hAnsiTheme="minorHAnsi" w:cstheme="minorHAnsi"/>
                  <w:i/>
                  <w:sz w:val="18"/>
                </w:rPr>
                <w:t>Trénink techniky řeči: naučte se mluvit barevně.</w:t>
              </w:r>
              <w:r w:rsidRPr="0021675D">
                <w:rPr>
                  <w:rFonts w:asciiTheme="minorHAnsi" w:eastAsia="Calibri" w:hAnsiTheme="minorHAnsi" w:cstheme="minorHAnsi"/>
                  <w:sz w:val="18"/>
                </w:rPr>
                <w:t xml:space="preserve"> Praha: Grada. ISBN 978-80-247-5578-6. </w:t>
              </w:r>
            </w:ins>
          </w:p>
          <w:p w14:paraId="0F298DED" w14:textId="594A92FB" w:rsidR="007A3252" w:rsidRDefault="007A3252" w:rsidP="007A3252">
            <w:pPr>
              <w:tabs>
                <w:tab w:val="left" w:pos="567"/>
              </w:tabs>
              <w:autoSpaceDE w:val="0"/>
              <w:autoSpaceDN w:val="0"/>
              <w:adjustRightInd w:val="0"/>
              <w:rPr>
                <w:ins w:id="5172" w:author="FMK" w:date="2020-02-02T22:18:00Z"/>
                <w:rFonts w:asciiTheme="minorHAnsi" w:eastAsia="Calibri" w:hAnsiTheme="minorHAnsi" w:cstheme="minorHAnsi"/>
                <w:sz w:val="18"/>
              </w:rPr>
            </w:pPr>
          </w:p>
          <w:p w14:paraId="1CF59269" w14:textId="77777777" w:rsidR="007A3252" w:rsidRPr="0021675D" w:rsidRDefault="007A3252" w:rsidP="007A3252">
            <w:pPr>
              <w:tabs>
                <w:tab w:val="left" w:pos="567"/>
              </w:tabs>
              <w:autoSpaceDE w:val="0"/>
              <w:autoSpaceDN w:val="0"/>
              <w:adjustRightInd w:val="0"/>
              <w:rPr>
                <w:ins w:id="5173" w:author="FMK" w:date="2020-02-02T22:17:00Z"/>
                <w:rFonts w:asciiTheme="minorHAnsi" w:eastAsia="Calibri" w:hAnsiTheme="minorHAnsi" w:cstheme="minorHAnsi"/>
                <w:sz w:val="18"/>
              </w:rPr>
            </w:pPr>
          </w:p>
          <w:p w14:paraId="36281678" w14:textId="3857099C" w:rsidR="005D26EA" w:rsidRPr="0083565E" w:rsidDel="007A3252" w:rsidRDefault="005D26EA" w:rsidP="00935F76">
            <w:pPr>
              <w:tabs>
                <w:tab w:val="left" w:pos="567"/>
              </w:tabs>
              <w:autoSpaceDE w:val="0"/>
              <w:autoSpaceDN w:val="0"/>
              <w:adjustRightInd w:val="0"/>
              <w:rPr>
                <w:del w:id="5174" w:author="FMK" w:date="2020-02-02T22:17:00Z"/>
                <w:rFonts w:asciiTheme="minorHAnsi" w:eastAsia="Calibri" w:hAnsiTheme="minorHAnsi"/>
                <w:color w:val="FF0000"/>
                <w:sz w:val="18"/>
                <w:rPrChange w:id="5175" w:author="Martin Kazík" w:date="2020-01-23T11:23:00Z">
                  <w:rPr>
                    <w:del w:id="5176" w:author="FMK" w:date="2020-02-02T22:17:00Z"/>
                    <w:rFonts w:asciiTheme="minorHAnsi" w:eastAsia="Calibri" w:hAnsiTheme="minorHAnsi"/>
                    <w:sz w:val="18"/>
                  </w:rPr>
                </w:rPrChange>
              </w:rPr>
            </w:pPr>
            <w:del w:id="5177" w:author="FMK" w:date="2020-02-02T22:17:00Z">
              <w:r w:rsidRPr="0083565E" w:rsidDel="007A3252">
                <w:rPr>
                  <w:rFonts w:asciiTheme="minorHAnsi" w:eastAsia="Calibri" w:hAnsiTheme="minorHAnsi"/>
                  <w:color w:val="FF0000"/>
                  <w:sz w:val="18"/>
                  <w:rPrChange w:id="5178" w:author="Martin Kazík" w:date="2020-01-23T11:23:00Z">
                    <w:rPr>
                      <w:rFonts w:asciiTheme="minorHAnsi" w:eastAsia="Calibri" w:hAnsiTheme="minorHAnsi"/>
                      <w:sz w:val="18"/>
                    </w:rPr>
                  </w:rPrChange>
                </w:rPr>
                <w:delText xml:space="preserve">BARTOŠEK, Jaroslav. 2003. </w:delText>
              </w:r>
              <w:r w:rsidRPr="0083565E" w:rsidDel="007A3252">
                <w:rPr>
                  <w:rFonts w:asciiTheme="minorHAnsi" w:eastAsia="Calibri" w:hAnsiTheme="minorHAnsi"/>
                  <w:i/>
                  <w:color w:val="FF0000"/>
                  <w:sz w:val="18"/>
                  <w:rPrChange w:id="5179" w:author="Martin Kazík" w:date="2020-01-23T11:23:00Z">
                    <w:rPr>
                      <w:rFonts w:asciiTheme="minorHAnsi" w:eastAsia="Calibri" w:hAnsiTheme="minorHAnsi"/>
                      <w:i/>
                      <w:sz w:val="18"/>
                    </w:rPr>
                  </w:rPrChange>
                </w:rPr>
                <w:delText>Kultura a technika mluvené řeči</w:delText>
              </w:r>
              <w:r w:rsidRPr="0083565E" w:rsidDel="007A3252">
                <w:rPr>
                  <w:rFonts w:asciiTheme="minorHAnsi" w:eastAsia="Calibri" w:hAnsiTheme="minorHAnsi"/>
                  <w:color w:val="FF0000"/>
                  <w:sz w:val="18"/>
                  <w:rPrChange w:id="5180" w:author="Martin Kazík" w:date="2020-01-23T11:23:00Z">
                    <w:rPr>
                      <w:rFonts w:asciiTheme="minorHAnsi" w:eastAsia="Calibri" w:hAnsiTheme="minorHAnsi"/>
                      <w:sz w:val="18"/>
                    </w:rPr>
                  </w:rPrChange>
                </w:rPr>
                <w:delText>. Zlín: Univerzita Tomáše Bati ve Zlíně, Učební texty vysokých škol. ISBN 80-7318-150-9.</w:delText>
              </w:r>
            </w:del>
          </w:p>
          <w:p w14:paraId="7F16AE9B" w14:textId="377D017A" w:rsidR="00F61E7F" w:rsidRPr="0083565E" w:rsidDel="007A3252" w:rsidRDefault="005D26EA" w:rsidP="00935F76">
            <w:pPr>
              <w:tabs>
                <w:tab w:val="left" w:pos="567"/>
              </w:tabs>
              <w:autoSpaceDE w:val="0"/>
              <w:autoSpaceDN w:val="0"/>
              <w:adjustRightInd w:val="0"/>
              <w:rPr>
                <w:del w:id="5181" w:author="FMK" w:date="2020-02-02T22:17:00Z"/>
                <w:rFonts w:asciiTheme="minorHAnsi" w:eastAsia="Calibri" w:hAnsiTheme="minorHAnsi"/>
                <w:color w:val="FF0000"/>
                <w:sz w:val="18"/>
                <w:rPrChange w:id="5182" w:author="Martin Kazík" w:date="2020-01-23T11:23:00Z">
                  <w:rPr>
                    <w:del w:id="5183" w:author="FMK" w:date="2020-02-02T22:17:00Z"/>
                    <w:rFonts w:asciiTheme="minorHAnsi" w:eastAsia="Calibri" w:hAnsiTheme="minorHAnsi"/>
                    <w:sz w:val="18"/>
                  </w:rPr>
                </w:rPrChange>
              </w:rPr>
            </w:pPr>
            <w:del w:id="5184" w:author="FMK" w:date="2020-02-02T22:17:00Z">
              <w:r w:rsidRPr="0083565E" w:rsidDel="007A3252">
                <w:rPr>
                  <w:rFonts w:asciiTheme="minorHAnsi" w:eastAsia="Calibri" w:hAnsiTheme="minorHAnsi"/>
                  <w:color w:val="FF0000"/>
                  <w:sz w:val="18"/>
                  <w:rPrChange w:id="5185" w:author="Martin Kazík" w:date="2020-01-23T11:23:00Z">
                    <w:rPr>
                      <w:rFonts w:asciiTheme="minorHAnsi" w:eastAsia="Calibri" w:hAnsiTheme="minorHAnsi"/>
                      <w:sz w:val="18"/>
                    </w:rPr>
                  </w:rPrChange>
                </w:rPr>
                <w:delText xml:space="preserve">PALKOVÁ, Zdena. 1994. </w:delText>
              </w:r>
              <w:r w:rsidRPr="0083565E" w:rsidDel="007A3252">
                <w:rPr>
                  <w:rFonts w:asciiTheme="minorHAnsi" w:eastAsia="Calibri" w:hAnsiTheme="minorHAnsi"/>
                  <w:i/>
                  <w:color w:val="FF0000"/>
                  <w:sz w:val="18"/>
                  <w:rPrChange w:id="5186" w:author="Martin Kazík" w:date="2020-01-23T11:23:00Z">
                    <w:rPr>
                      <w:rFonts w:asciiTheme="minorHAnsi" w:eastAsia="Calibri" w:hAnsiTheme="minorHAnsi"/>
                      <w:i/>
                      <w:sz w:val="18"/>
                    </w:rPr>
                  </w:rPrChange>
                </w:rPr>
                <w:delText>Fonetika a fonologie češtiny.</w:delText>
              </w:r>
              <w:r w:rsidRPr="0083565E" w:rsidDel="007A3252">
                <w:rPr>
                  <w:rFonts w:asciiTheme="minorHAnsi" w:eastAsia="Calibri" w:hAnsiTheme="minorHAnsi"/>
                  <w:color w:val="FF0000"/>
                  <w:sz w:val="18"/>
                  <w:rPrChange w:id="5187" w:author="Martin Kazík" w:date="2020-01-23T11:23:00Z">
                    <w:rPr>
                      <w:rFonts w:asciiTheme="minorHAnsi" w:eastAsia="Calibri" w:hAnsiTheme="minorHAnsi"/>
                      <w:sz w:val="18"/>
                    </w:rPr>
                  </w:rPrChange>
                </w:rPr>
                <w:delText xml:space="preserve"> Praha: Karolinum.</w:delText>
              </w:r>
            </w:del>
          </w:p>
          <w:p w14:paraId="7AB378B6" w14:textId="2E8D76DA" w:rsidR="005D26EA" w:rsidRPr="00F61E7F" w:rsidDel="007A3252" w:rsidRDefault="007D47A6" w:rsidP="00935F76">
            <w:pPr>
              <w:tabs>
                <w:tab w:val="left" w:pos="567"/>
              </w:tabs>
              <w:autoSpaceDE w:val="0"/>
              <w:autoSpaceDN w:val="0"/>
              <w:adjustRightInd w:val="0"/>
              <w:rPr>
                <w:del w:id="5188" w:author="FMK" w:date="2020-02-02T22:17:00Z"/>
                <w:rFonts w:asciiTheme="minorHAnsi" w:eastAsia="Calibri" w:hAnsiTheme="minorHAnsi" w:cstheme="minorHAnsi"/>
                <w:b/>
                <w:sz w:val="18"/>
              </w:rPr>
            </w:pPr>
            <w:del w:id="5189" w:author="FMK" w:date="2020-02-02T22:17:00Z">
              <w:r w:rsidRPr="00F61E7F" w:rsidDel="007A3252">
                <w:rPr>
                  <w:rFonts w:asciiTheme="minorHAnsi" w:eastAsia="Calibri" w:hAnsiTheme="minorHAnsi" w:cstheme="minorHAnsi"/>
                  <w:sz w:val="18"/>
                </w:rPr>
                <w:br/>
              </w:r>
              <w:r w:rsidR="005D26EA" w:rsidRPr="00F61E7F" w:rsidDel="007A3252">
                <w:rPr>
                  <w:rFonts w:asciiTheme="minorHAnsi" w:eastAsia="Calibri" w:hAnsiTheme="minorHAnsi" w:cstheme="minorHAnsi"/>
                  <w:b/>
                  <w:sz w:val="18"/>
                </w:rPr>
                <w:delText>Doporučená literatura:</w:delText>
              </w:r>
            </w:del>
          </w:p>
          <w:p w14:paraId="522AD733" w14:textId="61C548EB" w:rsidR="005D26EA" w:rsidRPr="0083565E" w:rsidDel="007A3252" w:rsidRDefault="005D26EA" w:rsidP="00935F76">
            <w:pPr>
              <w:tabs>
                <w:tab w:val="left" w:pos="567"/>
              </w:tabs>
              <w:autoSpaceDE w:val="0"/>
              <w:autoSpaceDN w:val="0"/>
              <w:adjustRightInd w:val="0"/>
              <w:rPr>
                <w:del w:id="5190" w:author="FMK" w:date="2020-02-02T22:17:00Z"/>
                <w:rFonts w:asciiTheme="minorHAnsi" w:eastAsia="Calibri" w:hAnsiTheme="minorHAnsi"/>
                <w:color w:val="FF0000"/>
                <w:sz w:val="18"/>
                <w:rPrChange w:id="5191" w:author="Martin Kazík" w:date="2020-01-23T11:23:00Z">
                  <w:rPr>
                    <w:del w:id="5192" w:author="FMK" w:date="2020-02-02T22:17:00Z"/>
                    <w:rFonts w:asciiTheme="minorHAnsi" w:eastAsia="Calibri" w:hAnsiTheme="minorHAnsi"/>
                    <w:sz w:val="18"/>
                  </w:rPr>
                </w:rPrChange>
              </w:rPr>
            </w:pPr>
            <w:del w:id="5193" w:author="FMK" w:date="2020-02-02T22:17:00Z">
              <w:r w:rsidRPr="0083565E" w:rsidDel="007A3252">
                <w:rPr>
                  <w:rFonts w:asciiTheme="minorHAnsi" w:eastAsia="Calibri" w:hAnsiTheme="minorHAnsi"/>
                  <w:color w:val="FF0000"/>
                  <w:sz w:val="18"/>
                  <w:rPrChange w:id="5194" w:author="Martin Kazík" w:date="2020-01-23T11:23:00Z">
                    <w:rPr>
                      <w:rFonts w:asciiTheme="minorHAnsi" w:eastAsia="Calibri" w:hAnsiTheme="minorHAnsi"/>
                      <w:sz w:val="18"/>
                    </w:rPr>
                  </w:rPrChange>
                </w:rPr>
                <w:delText xml:space="preserve">LOTKO, Edvard. 1999. </w:delText>
              </w:r>
              <w:r w:rsidRPr="0083565E" w:rsidDel="007A3252">
                <w:rPr>
                  <w:rFonts w:asciiTheme="minorHAnsi" w:eastAsia="Calibri" w:hAnsiTheme="minorHAnsi"/>
                  <w:i/>
                  <w:color w:val="FF0000"/>
                  <w:sz w:val="18"/>
                  <w:rPrChange w:id="5195" w:author="Martin Kazík" w:date="2020-01-23T11:23:00Z">
                    <w:rPr>
                      <w:rFonts w:asciiTheme="minorHAnsi" w:eastAsia="Calibri" w:hAnsiTheme="minorHAnsi"/>
                      <w:i/>
                      <w:sz w:val="18"/>
                    </w:rPr>
                  </w:rPrChange>
                </w:rPr>
                <w:delText>Kapitoly ze současné rétoriky.</w:delText>
              </w:r>
              <w:r w:rsidRPr="0083565E" w:rsidDel="007A3252">
                <w:rPr>
                  <w:rFonts w:asciiTheme="minorHAnsi" w:eastAsia="Calibri" w:hAnsiTheme="minorHAnsi"/>
                  <w:color w:val="FF0000"/>
                  <w:sz w:val="18"/>
                  <w:rPrChange w:id="5196" w:author="Martin Kazík" w:date="2020-01-23T11:23:00Z">
                    <w:rPr>
                      <w:rFonts w:asciiTheme="minorHAnsi" w:eastAsia="Calibri" w:hAnsiTheme="minorHAnsi"/>
                      <w:sz w:val="18"/>
                    </w:rPr>
                  </w:rPrChange>
                </w:rPr>
                <w:delText xml:space="preserve"> Olomouc: Univerzita Palackého. ISBN 80-244-0796-5.</w:delText>
              </w:r>
            </w:del>
          </w:p>
          <w:p w14:paraId="508EADBF" w14:textId="0677AAC9" w:rsidR="005D26EA" w:rsidRPr="0083565E" w:rsidDel="007A3252" w:rsidRDefault="005D26EA" w:rsidP="00935F76">
            <w:pPr>
              <w:tabs>
                <w:tab w:val="left" w:pos="567"/>
              </w:tabs>
              <w:autoSpaceDE w:val="0"/>
              <w:autoSpaceDN w:val="0"/>
              <w:adjustRightInd w:val="0"/>
              <w:rPr>
                <w:del w:id="5197" w:author="FMK" w:date="2020-02-02T22:17:00Z"/>
                <w:rFonts w:asciiTheme="minorHAnsi" w:eastAsia="Calibri" w:hAnsiTheme="minorHAnsi"/>
                <w:color w:val="FF0000"/>
                <w:sz w:val="18"/>
                <w:rPrChange w:id="5198" w:author="Martin Kazík" w:date="2020-01-23T11:23:00Z">
                  <w:rPr>
                    <w:del w:id="5199" w:author="FMK" w:date="2020-02-02T22:17:00Z"/>
                    <w:rFonts w:asciiTheme="minorHAnsi" w:eastAsia="Calibri" w:hAnsiTheme="minorHAnsi"/>
                    <w:sz w:val="18"/>
                  </w:rPr>
                </w:rPrChange>
              </w:rPr>
            </w:pPr>
            <w:del w:id="5200" w:author="FMK" w:date="2020-02-02T22:17:00Z">
              <w:r w:rsidRPr="0083565E" w:rsidDel="007A3252">
                <w:rPr>
                  <w:rFonts w:asciiTheme="minorHAnsi" w:eastAsia="Calibri" w:hAnsiTheme="minorHAnsi"/>
                  <w:color w:val="FF0000"/>
                  <w:sz w:val="18"/>
                  <w:rPrChange w:id="5201" w:author="Martin Kazík" w:date="2020-01-23T11:23:00Z">
                    <w:rPr>
                      <w:rFonts w:asciiTheme="minorHAnsi" w:eastAsia="Calibri" w:hAnsiTheme="minorHAnsi"/>
                      <w:sz w:val="18"/>
                    </w:rPr>
                  </w:rPrChange>
                </w:rPr>
                <w:delText xml:space="preserve">LUKAVSKÝ, Radovan. 2000. </w:delText>
              </w:r>
              <w:r w:rsidRPr="0083565E" w:rsidDel="007A3252">
                <w:rPr>
                  <w:rFonts w:asciiTheme="minorHAnsi" w:eastAsia="Calibri" w:hAnsiTheme="minorHAnsi"/>
                  <w:i/>
                  <w:color w:val="FF0000"/>
                  <w:sz w:val="18"/>
                  <w:rPrChange w:id="5202" w:author="Martin Kazík" w:date="2020-01-23T11:23:00Z">
                    <w:rPr>
                      <w:rFonts w:asciiTheme="minorHAnsi" w:eastAsia="Calibri" w:hAnsiTheme="minorHAnsi"/>
                      <w:i/>
                      <w:sz w:val="18"/>
                    </w:rPr>
                  </w:rPrChange>
                </w:rPr>
                <w:delText>Kultura mluveného slova.</w:delText>
              </w:r>
              <w:r w:rsidRPr="0083565E" w:rsidDel="007A3252">
                <w:rPr>
                  <w:rFonts w:asciiTheme="minorHAnsi" w:eastAsia="Calibri" w:hAnsiTheme="minorHAnsi"/>
                  <w:color w:val="FF0000"/>
                  <w:sz w:val="18"/>
                  <w:rPrChange w:id="5203" w:author="Martin Kazík" w:date="2020-01-23T11:23:00Z">
                    <w:rPr>
                      <w:rFonts w:asciiTheme="minorHAnsi" w:eastAsia="Calibri" w:hAnsiTheme="minorHAnsi"/>
                      <w:sz w:val="18"/>
                    </w:rPr>
                  </w:rPrChange>
                </w:rPr>
                <w:delText xml:space="preserve"> V Praze: Akademie múzických umění. ISBN 80-85883-61-9. PLAMÍNEK, Jiří a Daniel FRANC. 2008. </w:delText>
              </w:r>
              <w:r w:rsidRPr="0083565E" w:rsidDel="007A3252">
                <w:rPr>
                  <w:rFonts w:asciiTheme="minorHAnsi" w:eastAsia="Calibri" w:hAnsiTheme="minorHAnsi"/>
                  <w:i/>
                  <w:color w:val="FF0000"/>
                  <w:sz w:val="18"/>
                  <w:rPrChange w:id="5204" w:author="Martin Kazík" w:date="2020-01-23T11:23:00Z">
                    <w:rPr>
                      <w:rFonts w:asciiTheme="minorHAnsi" w:eastAsia="Calibri" w:hAnsiTheme="minorHAnsi"/>
                      <w:i/>
                      <w:sz w:val="18"/>
                    </w:rPr>
                  </w:rPrChange>
                </w:rPr>
                <w:delText>Komunikace a prezentace: umění mluvit, slyšet a rozumět.</w:delText>
              </w:r>
              <w:r w:rsidRPr="0083565E" w:rsidDel="007A3252">
                <w:rPr>
                  <w:rFonts w:asciiTheme="minorHAnsi" w:eastAsia="Calibri" w:hAnsiTheme="minorHAnsi"/>
                  <w:color w:val="FF0000"/>
                  <w:sz w:val="18"/>
                  <w:rPrChange w:id="5205" w:author="Martin Kazík" w:date="2020-01-23T11:23:00Z">
                    <w:rPr>
                      <w:rFonts w:asciiTheme="minorHAnsi" w:eastAsia="Calibri" w:hAnsiTheme="minorHAnsi"/>
                      <w:sz w:val="18"/>
                    </w:rPr>
                  </w:rPrChange>
                </w:rPr>
                <w:delText xml:space="preserve"> Praha: Grada. ISBN 978-80-247-2706-6.</w:delText>
              </w:r>
            </w:del>
          </w:p>
          <w:p w14:paraId="0CAC59A6" w14:textId="0DDE4B86" w:rsidR="005D26EA" w:rsidRPr="0083565E" w:rsidDel="007A3252" w:rsidRDefault="005D26EA" w:rsidP="00935F76">
            <w:pPr>
              <w:tabs>
                <w:tab w:val="left" w:pos="567"/>
              </w:tabs>
              <w:autoSpaceDE w:val="0"/>
              <w:autoSpaceDN w:val="0"/>
              <w:adjustRightInd w:val="0"/>
              <w:rPr>
                <w:del w:id="5206" w:author="FMK" w:date="2020-02-02T22:17:00Z"/>
                <w:rFonts w:asciiTheme="minorHAnsi" w:eastAsia="Calibri" w:hAnsiTheme="minorHAnsi"/>
                <w:color w:val="FF0000"/>
                <w:sz w:val="18"/>
                <w:rPrChange w:id="5207" w:author="Martin Kazík" w:date="2020-01-23T11:23:00Z">
                  <w:rPr>
                    <w:del w:id="5208" w:author="FMK" w:date="2020-02-02T22:17:00Z"/>
                    <w:rFonts w:asciiTheme="minorHAnsi" w:eastAsia="Calibri" w:hAnsiTheme="minorHAnsi"/>
                    <w:sz w:val="18"/>
                  </w:rPr>
                </w:rPrChange>
              </w:rPr>
            </w:pPr>
            <w:del w:id="5209" w:author="FMK" w:date="2020-02-02T22:17:00Z">
              <w:r w:rsidRPr="0083565E" w:rsidDel="007A3252">
                <w:rPr>
                  <w:rFonts w:asciiTheme="minorHAnsi" w:eastAsia="Calibri" w:hAnsiTheme="minorHAnsi"/>
                  <w:color w:val="FF0000"/>
                  <w:sz w:val="18"/>
                  <w:rPrChange w:id="5210" w:author="Martin Kazík" w:date="2020-01-23T11:23:00Z">
                    <w:rPr>
                      <w:rFonts w:asciiTheme="minorHAnsi" w:eastAsia="Calibri" w:hAnsiTheme="minorHAnsi"/>
                      <w:sz w:val="18"/>
                    </w:rPr>
                  </w:rPrChange>
                </w:rPr>
                <w:delText xml:space="preserve">ALLHOFF, Dieter-W a Waltraud ALLHOFF. 2008. </w:delText>
              </w:r>
              <w:r w:rsidRPr="0083565E" w:rsidDel="007A3252">
                <w:rPr>
                  <w:rFonts w:asciiTheme="minorHAnsi" w:eastAsia="Calibri" w:hAnsiTheme="minorHAnsi"/>
                  <w:i/>
                  <w:color w:val="FF0000"/>
                  <w:sz w:val="18"/>
                  <w:rPrChange w:id="5211" w:author="Martin Kazík" w:date="2020-01-23T11:23:00Z">
                    <w:rPr>
                      <w:rFonts w:asciiTheme="minorHAnsi" w:eastAsia="Calibri" w:hAnsiTheme="minorHAnsi"/>
                      <w:i/>
                      <w:sz w:val="18"/>
                    </w:rPr>
                  </w:rPrChange>
                </w:rPr>
                <w:delText>Rétorika a komunikace</w:delText>
              </w:r>
              <w:r w:rsidRPr="0083565E" w:rsidDel="007A3252">
                <w:rPr>
                  <w:rFonts w:asciiTheme="minorHAnsi" w:eastAsia="Calibri" w:hAnsiTheme="minorHAnsi"/>
                  <w:color w:val="FF0000"/>
                  <w:sz w:val="18"/>
                  <w:rPrChange w:id="5212" w:author="Martin Kazík" w:date="2020-01-23T11:23:00Z">
                    <w:rPr>
                      <w:rFonts w:asciiTheme="minorHAnsi" w:eastAsia="Calibri" w:hAnsiTheme="minorHAnsi"/>
                      <w:sz w:val="18"/>
                    </w:rPr>
                  </w:rPrChange>
                </w:rPr>
                <w:delText xml:space="preserve">. 14. vydání. Praha: Grada. ISBN 978-80-247-2283-2. </w:delText>
              </w:r>
            </w:del>
          </w:p>
          <w:p w14:paraId="4AF7DFF0" w14:textId="7C4345EE" w:rsidR="005D26EA" w:rsidRPr="0083565E" w:rsidDel="007A3252" w:rsidRDefault="005D26EA" w:rsidP="00935F76">
            <w:pPr>
              <w:tabs>
                <w:tab w:val="left" w:pos="567"/>
              </w:tabs>
              <w:autoSpaceDE w:val="0"/>
              <w:autoSpaceDN w:val="0"/>
              <w:adjustRightInd w:val="0"/>
              <w:rPr>
                <w:del w:id="5213" w:author="FMK" w:date="2020-02-02T22:17:00Z"/>
                <w:rFonts w:asciiTheme="minorHAnsi" w:eastAsia="Calibri" w:hAnsiTheme="minorHAnsi"/>
                <w:color w:val="FF0000"/>
                <w:sz w:val="18"/>
                <w:rPrChange w:id="5214" w:author="Martin Kazík" w:date="2020-01-23T11:23:00Z">
                  <w:rPr>
                    <w:del w:id="5215" w:author="FMK" w:date="2020-02-02T22:17:00Z"/>
                    <w:rFonts w:asciiTheme="minorHAnsi" w:eastAsia="Calibri" w:hAnsiTheme="minorHAnsi"/>
                    <w:sz w:val="18"/>
                  </w:rPr>
                </w:rPrChange>
              </w:rPr>
            </w:pPr>
            <w:del w:id="5216" w:author="FMK" w:date="2020-02-02T22:17:00Z">
              <w:r w:rsidRPr="0083565E" w:rsidDel="007A3252">
                <w:rPr>
                  <w:rFonts w:asciiTheme="minorHAnsi" w:eastAsia="Calibri" w:hAnsiTheme="minorHAnsi"/>
                  <w:color w:val="FF0000"/>
                  <w:sz w:val="18"/>
                  <w:rPrChange w:id="5217" w:author="Martin Kazík" w:date="2020-01-23T11:23:00Z">
                    <w:rPr>
                      <w:rFonts w:asciiTheme="minorHAnsi" w:eastAsia="Calibri" w:hAnsiTheme="minorHAnsi"/>
                      <w:sz w:val="18"/>
                    </w:rPr>
                  </w:rPrChange>
                </w:rPr>
                <w:delText xml:space="preserve">KRAUS, Jiří. 2010. </w:delText>
              </w:r>
              <w:r w:rsidRPr="0083565E" w:rsidDel="007A3252">
                <w:rPr>
                  <w:rFonts w:asciiTheme="minorHAnsi" w:eastAsia="Calibri" w:hAnsiTheme="minorHAnsi"/>
                  <w:i/>
                  <w:color w:val="FF0000"/>
                  <w:sz w:val="18"/>
                  <w:rPrChange w:id="5218" w:author="Martin Kazík" w:date="2020-01-23T11:23:00Z">
                    <w:rPr>
                      <w:rFonts w:asciiTheme="minorHAnsi" w:eastAsia="Calibri" w:hAnsiTheme="minorHAnsi"/>
                      <w:i/>
                      <w:sz w:val="18"/>
                    </w:rPr>
                  </w:rPrChange>
                </w:rPr>
                <w:delText>Rétorika a mluvená kultura.</w:delText>
              </w:r>
              <w:r w:rsidRPr="0083565E" w:rsidDel="007A3252">
                <w:rPr>
                  <w:rFonts w:asciiTheme="minorHAnsi" w:eastAsia="Calibri" w:hAnsiTheme="minorHAnsi"/>
                  <w:color w:val="FF0000"/>
                  <w:sz w:val="18"/>
                  <w:rPrChange w:id="5219" w:author="Martin Kazík" w:date="2020-01-23T11:23:00Z">
                    <w:rPr>
                      <w:rFonts w:asciiTheme="minorHAnsi" w:eastAsia="Calibri" w:hAnsiTheme="minorHAnsi"/>
                      <w:sz w:val="18"/>
                    </w:rPr>
                  </w:rPrChange>
                </w:rPr>
                <w:delText xml:space="preserve"> Praha: Karolinum.</w:delText>
              </w:r>
            </w:del>
          </w:p>
          <w:p w14:paraId="2256E197" w14:textId="4A06AF50" w:rsidR="005D26EA" w:rsidRPr="0083565E" w:rsidDel="007A3252" w:rsidRDefault="005D26EA" w:rsidP="00935F76">
            <w:pPr>
              <w:tabs>
                <w:tab w:val="left" w:pos="567"/>
              </w:tabs>
              <w:autoSpaceDE w:val="0"/>
              <w:autoSpaceDN w:val="0"/>
              <w:adjustRightInd w:val="0"/>
              <w:rPr>
                <w:del w:id="5220" w:author="FMK" w:date="2020-02-02T22:17:00Z"/>
                <w:rFonts w:asciiTheme="minorHAnsi" w:eastAsia="Calibri" w:hAnsiTheme="minorHAnsi"/>
                <w:color w:val="FF0000"/>
                <w:sz w:val="18"/>
                <w:rPrChange w:id="5221" w:author="Martin Kazík" w:date="2020-01-23T11:23:00Z">
                  <w:rPr>
                    <w:del w:id="5222" w:author="FMK" w:date="2020-02-02T22:17:00Z"/>
                    <w:rFonts w:asciiTheme="minorHAnsi" w:eastAsia="Calibri" w:hAnsiTheme="minorHAnsi"/>
                    <w:sz w:val="18"/>
                  </w:rPr>
                </w:rPrChange>
              </w:rPr>
            </w:pPr>
            <w:del w:id="5223" w:author="FMK" w:date="2020-02-02T22:17:00Z">
              <w:r w:rsidRPr="0083565E" w:rsidDel="007A3252">
                <w:rPr>
                  <w:rFonts w:asciiTheme="minorHAnsi" w:eastAsia="Calibri" w:hAnsiTheme="minorHAnsi"/>
                  <w:color w:val="FF0000"/>
                  <w:sz w:val="18"/>
                  <w:rPrChange w:id="5224" w:author="Martin Kazík" w:date="2020-01-23T11:23:00Z">
                    <w:rPr>
                      <w:rFonts w:asciiTheme="minorHAnsi" w:eastAsia="Calibri" w:hAnsiTheme="minorHAnsi"/>
                      <w:sz w:val="18"/>
                    </w:rPr>
                  </w:rPrChange>
                </w:rPr>
                <w:delText xml:space="preserve">ŠMAJSOVÁ BUCHTOVÁ, Božena. 2006. </w:delText>
              </w:r>
              <w:r w:rsidRPr="0083565E" w:rsidDel="007A3252">
                <w:rPr>
                  <w:rFonts w:asciiTheme="minorHAnsi" w:eastAsia="Calibri" w:hAnsiTheme="minorHAnsi"/>
                  <w:i/>
                  <w:color w:val="FF0000"/>
                  <w:sz w:val="18"/>
                  <w:rPrChange w:id="5225" w:author="Martin Kazík" w:date="2020-01-23T11:23:00Z">
                    <w:rPr>
                      <w:rFonts w:asciiTheme="minorHAnsi" w:eastAsia="Calibri" w:hAnsiTheme="minorHAnsi"/>
                      <w:i/>
                      <w:sz w:val="18"/>
                    </w:rPr>
                  </w:rPrChange>
                </w:rPr>
                <w:delText>Rétorika.</w:delText>
              </w:r>
              <w:r w:rsidRPr="0083565E" w:rsidDel="007A3252">
                <w:rPr>
                  <w:rFonts w:asciiTheme="minorHAnsi" w:eastAsia="Calibri" w:hAnsiTheme="minorHAnsi"/>
                  <w:color w:val="FF0000"/>
                  <w:sz w:val="18"/>
                  <w:rPrChange w:id="5226" w:author="Martin Kazík" w:date="2020-01-23T11:23:00Z">
                    <w:rPr>
                      <w:rFonts w:asciiTheme="minorHAnsi" w:eastAsia="Calibri" w:hAnsiTheme="minorHAnsi"/>
                      <w:sz w:val="18"/>
                    </w:rPr>
                  </w:rPrChange>
                </w:rPr>
                <w:delText xml:space="preserve"> Praha: Grada. ISBN 80-247-0868-X. </w:delText>
              </w:r>
            </w:del>
          </w:p>
          <w:p w14:paraId="7A192ACE" w14:textId="08CD1152" w:rsidR="005D26EA" w:rsidRPr="0083565E" w:rsidDel="007A3252" w:rsidRDefault="005D26EA" w:rsidP="00935F76">
            <w:pPr>
              <w:tabs>
                <w:tab w:val="left" w:pos="567"/>
              </w:tabs>
              <w:autoSpaceDE w:val="0"/>
              <w:autoSpaceDN w:val="0"/>
              <w:adjustRightInd w:val="0"/>
              <w:rPr>
                <w:del w:id="5227" w:author="FMK" w:date="2020-02-02T22:17:00Z"/>
                <w:rFonts w:asciiTheme="minorHAnsi" w:eastAsia="Calibri" w:hAnsiTheme="minorHAnsi"/>
                <w:color w:val="FF0000"/>
                <w:sz w:val="18"/>
                <w:rPrChange w:id="5228" w:author="Martin Kazík" w:date="2020-01-23T11:23:00Z">
                  <w:rPr>
                    <w:del w:id="5229" w:author="FMK" w:date="2020-02-02T22:17:00Z"/>
                    <w:rFonts w:asciiTheme="minorHAnsi" w:eastAsia="Calibri" w:hAnsiTheme="minorHAnsi"/>
                    <w:sz w:val="18"/>
                  </w:rPr>
                </w:rPrChange>
              </w:rPr>
            </w:pPr>
            <w:del w:id="5230" w:author="FMK" w:date="2020-02-02T22:17:00Z">
              <w:r w:rsidRPr="0083565E" w:rsidDel="007A3252">
                <w:rPr>
                  <w:rFonts w:asciiTheme="minorHAnsi" w:eastAsia="Calibri" w:hAnsiTheme="minorHAnsi"/>
                  <w:color w:val="FF0000"/>
                  <w:sz w:val="18"/>
                  <w:rPrChange w:id="5231" w:author="Martin Kazík" w:date="2020-01-23T11:23:00Z">
                    <w:rPr>
                      <w:rFonts w:asciiTheme="minorHAnsi" w:eastAsia="Calibri" w:hAnsiTheme="minorHAnsi"/>
                      <w:sz w:val="18"/>
                    </w:rPr>
                  </w:rPrChange>
                </w:rPr>
                <w:delText xml:space="preserve">ŠPAČKOVÁ, Alena. 2003. </w:delText>
              </w:r>
              <w:r w:rsidRPr="0083565E" w:rsidDel="007A3252">
                <w:rPr>
                  <w:rFonts w:asciiTheme="minorHAnsi" w:eastAsia="Calibri" w:hAnsiTheme="minorHAnsi"/>
                  <w:i/>
                  <w:color w:val="FF0000"/>
                  <w:sz w:val="18"/>
                  <w:rPrChange w:id="5232" w:author="Martin Kazík" w:date="2020-01-23T11:23:00Z">
                    <w:rPr>
                      <w:rFonts w:asciiTheme="minorHAnsi" w:eastAsia="Calibri" w:hAnsiTheme="minorHAnsi"/>
                      <w:i/>
                      <w:sz w:val="18"/>
                    </w:rPr>
                  </w:rPrChange>
                </w:rPr>
                <w:delText>Moderní rétorika: jak mluvit k druhým lidem, aby nám naslouchali a rozuměli.</w:delText>
              </w:r>
              <w:r w:rsidRPr="0083565E" w:rsidDel="007A3252">
                <w:rPr>
                  <w:rFonts w:asciiTheme="minorHAnsi" w:eastAsia="Calibri" w:hAnsiTheme="minorHAnsi"/>
                  <w:color w:val="FF0000"/>
                  <w:sz w:val="18"/>
                  <w:rPrChange w:id="5233" w:author="Martin Kazík" w:date="2020-01-23T11:23:00Z">
                    <w:rPr>
                      <w:rFonts w:asciiTheme="minorHAnsi" w:eastAsia="Calibri" w:hAnsiTheme="minorHAnsi"/>
                      <w:sz w:val="18"/>
                    </w:rPr>
                  </w:rPrChange>
                </w:rPr>
                <w:delText xml:space="preserve"> Praha: Grada. ISBN 80-247-0633-4. </w:delText>
              </w:r>
            </w:del>
          </w:p>
          <w:p w14:paraId="74A43EF0" w14:textId="2C17B17A" w:rsidR="005D26EA" w:rsidRPr="00F52EEF" w:rsidRDefault="005D26EA" w:rsidP="00935F76">
            <w:pPr>
              <w:tabs>
                <w:tab w:val="left" w:pos="567"/>
              </w:tabs>
              <w:autoSpaceDE w:val="0"/>
              <w:autoSpaceDN w:val="0"/>
              <w:adjustRightInd w:val="0"/>
              <w:rPr>
                <w:rFonts w:asciiTheme="minorHAnsi" w:eastAsia="Calibri" w:hAnsiTheme="minorHAnsi" w:cstheme="minorHAnsi"/>
              </w:rPr>
            </w:pPr>
            <w:del w:id="5234" w:author="FMK" w:date="2020-02-02T22:17:00Z">
              <w:r w:rsidRPr="00F61E7F" w:rsidDel="007A3252">
                <w:rPr>
                  <w:rFonts w:asciiTheme="minorHAnsi" w:eastAsia="Calibri" w:hAnsiTheme="minorHAnsi" w:cstheme="minorHAnsi"/>
                  <w:sz w:val="18"/>
                </w:rPr>
                <w:delText xml:space="preserve">ŠPAČKOVÁ, Alena. 2015. </w:delText>
              </w:r>
              <w:r w:rsidRPr="00F61E7F" w:rsidDel="007A3252">
                <w:rPr>
                  <w:rFonts w:asciiTheme="minorHAnsi" w:eastAsia="Calibri" w:hAnsiTheme="minorHAnsi" w:cstheme="minorHAnsi"/>
                  <w:i/>
                  <w:sz w:val="18"/>
                </w:rPr>
                <w:delText>Trénink techniky řeči: naučte se mluvit barevně.</w:delText>
              </w:r>
              <w:r w:rsidRPr="00F61E7F" w:rsidDel="007A3252">
                <w:rPr>
                  <w:rFonts w:asciiTheme="minorHAnsi" w:eastAsia="Calibri" w:hAnsiTheme="minorHAnsi" w:cstheme="minorHAnsi"/>
                  <w:sz w:val="18"/>
                </w:rPr>
                <w:delText xml:space="preserve"> Praha: Grada. ISBN 978-80-247-5578-6. </w:delText>
              </w:r>
            </w:del>
          </w:p>
        </w:tc>
      </w:tr>
      <w:tr w:rsidR="005D26EA" w:rsidRPr="00F52EEF" w14:paraId="38578CAC" w14:textId="77777777" w:rsidTr="006A7E04">
        <w:tc>
          <w:tcPr>
            <w:tcW w:w="10673" w:type="dxa"/>
            <w:gridSpan w:val="10"/>
            <w:tcBorders>
              <w:top w:val="single" w:sz="12" w:space="0" w:color="auto"/>
              <w:left w:val="single" w:sz="2" w:space="0" w:color="auto"/>
              <w:bottom w:val="single" w:sz="2" w:space="0" w:color="auto"/>
              <w:right w:val="single" w:sz="2" w:space="0" w:color="auto"/>
            </w:tcBorders>
            <w:shd w:val="clear" w:color="auto" w:fill="F7CAAC"/>
          </w:tcPr>
          <w:p w14:paraId="5A7AE95D"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p>
        </w:tc>
      </w:tr>
      <w:tr w:rsidR="005D26EA" w:rsidRPr="00F52EEF" w14:paraId="53295A4A" w14:textId="77777777" w:rsidTr="006A7E04">
        <w:tc>
          <w:tcPr>
            <w:tcW w:w="5605" w:type="dxa"/>
            <w:gridSpan w:val="3"/>
            <w:tcBorders>
              <w:top w:val="single" w:sz="2" w:space="0" w:color="auto"/>
            </w:tcBorders>
            <w:shd w:val="clear" w:color="auto" w:fill="F7CAAC"/>
          </w:tcPr>
          <w:p w14:paraId="11BC6DF1"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 xml:space="preserve">Rozsah konzultací (soustředění) </w:t>
            </w:r>
          </w:p>
        </w:tc>
        <w:tc>
          <w:tcPr>
            <w:tcW w:w="889" w:type="dxa"/>
            <w:tcBorders>
              <w:top w:val="single" w:sz="2" w:space="0" w:color="auto"/>
            </w:tcBorders>
          </w:tcPr>
          <w:p w14:paraId="04D266A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6"/>
            <w:tcBorders>
              <w:top w:val="single" w:sz="2" w:space="0" w:color="auto"/>
            </w:tcBorders>
            <w:shd w:val="clear" w:color="auto" w:fill="F7CAAC"/>
          </w:tcPr>
          <w:p w14:paraId="16B9060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t xml:space="preserve"> </w:t>
            </w:r>
            <w:r w:rsidRPr="00F52EEF">
              <w:rPr>
                <w:rFonts w:asciiTheme="minorHAnsi" w:hAnsiTheme="minorHAnsi" w:cstheme="minorHAnsi"/>
                <w:b/>
              </w:rPr>
              <w:t>hodin</w:t>
            </w:r>
          </w:p>
        </w:tc>
      </w:tr>
      <w:tr w:rsidR="005D26EA" w:rsidRPr="00F52EEF" w14:paraId="7ADFD3CE" w14:textId="77777777" w:rsidTr="006A7E04">
        <w:trPr>
          <w:trHeight w:val="283"/>
        </w:trPr>
        <w:tc>
          <w:tcPr>
            <w:tcW w:w="10673" w:type="dxa"/>
            <w:gridSpan w:val="10"/>
            <w:shd w:val="clear" w:color="auto" w:fill="F7CAAC"/>
          </w:tcPr>
          <w:p w14:paraId="7479AC9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21880BCC" w14:textId="77777777" w:rsidTr="006A7E04">
        <w:tblPrEx>
          <w:tblLook w:val="0000" w:firstRow="0" w:lastRow="0" w:firstColumn="0" w:lastColumn="0" w:noHBand="0" w:noVBand="0"/>
        </w:tblPrEx>
        <w:trPr>
          <w:trHeight w:val="290"/>
        </w:trPr>
        <w:tc>
          <w:tcPr>
            <w:tcW w:w="10673" w:type="dxa"/>
            <w:gridSpan w:val="10"/>
          </w:tcPr>
          <w:p w14:paraId="77CD7ED8" w14:textId="2107FBE7" w:rsidR="005D26EA" w:rsidRPr="00F52EEF" w:rsidRDefault="0090023A" w:rsidP="00935F76">
            <w:pPr>
              <w:tabs>
                <w:tab w:val="left" w:pos="567"/>
              </w:tabs>
              <w:spacing w:after="160" w:line="259" w:lineRule="auto"/>
              <w:jc w:val="both"/>
              <w:rPr>
                <w:rFonts w:asciiTheme="minorHAns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381001D2" w14:textId="77777777" w:rsidR="0090023A" w:rsidRDefault="0090023A">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391"/>
        <w:gridCol w:w="816"/>
      </w:tblGrid>
      <w:tr w:rsidR="005D26EA" w:rsidRPr="00F52EEF" w14:paraId="3D76348F" w14:textId="77777777" w:rsidTr="00935F76">
        <w:tc>
          <w:tcPr>
            <w:tcW w:w="10673" w:type="dxa"/>
            <w:gridSpan w:val="8"/>
            <w:tcBorders>
              <w:bottom w:val="double" w:sz="4" w:space="0" w:color="auto"/>
            </w:tcBorders>
            <w:shd w:val="clear" w:color="auto" w:fill="BDD6EE"/>
          </w:tcPr>
          <w:p w14:paraId="4B8EB9AE" w14:textId="4C7177DC" w:rsidR="005D26EA" w:rsidRPr="00F52EEF" w:rsidRDefault="00D710A4" w:rsidP="00935F76">
            <w:pPr>
              <w:tabs>
                <w:tab w:val="left" w:pos="567"/>
              </w:tabs>
              <w:jc w:val="both"/>
              <w:rPr>
                <w:rFonts w:asciiTheme="minorHAnsi" w:hAnsiTheme="minorHAnsi" w:cstheme="minorHAnsi"/>
                <w:b/>
              </w:rPr>
            </w:pPr>
            <w:r>
              <w:lastRenderedPageBreak/>
              <w:br w:type="page"/>
            </w:r>
            <w:r w:rsidR="005D26EA" w:rsidRPr="00F52EEF">
              <w:rPr>
                <w:rFonts w:asciiTheme="minorHAnsi" w:hAnsiTheme="minorHAnsi" w:cstheme="minorHAnsi"/>
              </w:rPr>
              <w:br w:type="page"/>
            </w:r>
            <w:r w:rsidR="005D26EA" w:rsidRPr="00F52EEF">
              <w:rPr>
                <w:rFonts w:asciiTheme="minorHAnsi" w:hAnsiTheme="minorHAnsi" w:cstheme="minorHAnsi"/>
              </w:rPr>
              <w:br w:type="page"/>
            </w:r>
            <w:r w:rsidR="005D26EA" w:rsidRPr="00F52EEF">
              <w:rPr>
                <w:rFonts w:asciiTheme="minorHAnsi" w:hAnsiTheme="minorHAnsi" w:cstheme="minorHAnsi"/>
                <w:b/>
              </w:rPr>
              <w:t>B-III – Charakteristika studijního předmětu</w:t>
            </w:r>
          </w:p>
        </w:tc>
      </w:tr>
      <w:tr w:rsidR="005D26EA" w:rsidRPr="00F52EEF" w14:paraId="2F6E6FF0" w14:textId="77777777" w:rsidTr="00935F76">
        <w:tc>
          <w:tcPr>
            <w:tcW w:w="3904" w:type="dxa"/>
            <w:tcBorders>
              <w:top w:val="double" w:sz="4" w:space="0" w:color="auto"/>
            </w:tcBorders>
            <w:shd w:val="clear" w:color="auto" w:fill="F7CAAC"/>
          </w:tcPr>
          <w:p w14:paraId="7ACB1E7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5D5C0D1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Mluvená řeč 2</w:t>
            </w:r>
          </w:p>
        </w:tc>
      </w:tr>
      <w:tr w:rsidR="005D26EA" w:rsidRPr="00F52EEF" w14:paraId="2D37DEBD" w14:textId="77777777" w:rsidTr="00935F76">
        <w:tc>
          <w:tcPr>
            <w:tcW w:w="3904" w:type="dxa"/>
            <w:shd w:val="clear" w:color="auto" w:fill="F7CAAC"/>
          </w:tcPr>
          <w:p w14:paraId="3AC9227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513B94EE" w14:textId="45A775A1" w:rsidR="005D26EA" w:rsidRPr="00F52EEF" w:rsidRDefault="009737DF"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 xml:space="preserve">ovinně volitelný </w:t>
            </w:r>
          </w:p>
        </w:tc>
        <w:tc>
          <w:tcPr>
            <w:tcW w:w="2547" w:type="dxa"/>
            <w:gridSpan w:val="2"/>
            <w:shd w:val="clear" w:color="auto" w:fill="F7CAAC"/>
          </w:tcPr>
          <w:p w14:paraId="75CD51A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tcPr>
          <w:p w14:paraId="60C2D37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LS</w:t>
            </w:r>
          </w:p>
        </w:tc>
      </w:tr>
      <w:tr w:rsidR="005D26EA" w:rsidRPr="00F52EEF" w14:paraId="3E9E64FC" w14:textId="77777777" w:rsidTr="00935F76">
        <w:trPr>
          <w:trHeight w:val="251"/>
        </w:trPr>
        <w:tc>
          <w:tcPr>
            <w:tcW w:w="3904" w:type="dxa"/>
            <w:shd w:val="clear" w:color="auto" w:fill="F7CAAC"/>
          </w:tcPr>
          <w:p w14:paraId="5368D65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3C116BCC" w14:textId="237E547F"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10s</w:t>
            </w:r>
          </w:p>
        </w:tc>
        <w:tc>
          <w:tcPr>
            <w:tcW w:w="889" w:type="dxa"/>
            <w:shd w:val="clear" w:color="auto" w:fill="F7CAAC"/>
          </w:tcPr>
          <w:p w14:paraId="0361527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7A49104" w14:textId="4A33D575"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8912CF" w:rsidRPr="00F52EEF">
              <w:rPr>
                <w:rFonts w:asciiTheme="minorHAnsi" w:hAnsiTheme="minorHAnsi" w:cstheme="minorHAnsi"/>
              </w:rPr>
              <w:t xml:space="preserve"> hod.</w:t>
            </w:r>
          </w:p>
        </w:tc>
        <w:tc>
          <w:tcPr>
            <w:tcW w:w="2156" w:type="dxa"/>
            <w:shd w:val="clear" w:color="auto" w:fill="F7CAAC"/>
          </w:tcPr>
          <w:p w14:paraId="0F5C29B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5DB9DE9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5DABDCA6" w14:textId="77777777" w:rsidTr="00935F76">
        <w:tc>
          <w:tcPr>
            <w:tcW w:w="3904" w:type="dxa"/>
            <w:shd w:val="clear" w:color="auto" w:fill="F7CAAC"/>
          </w:tcPr>
          <w:p w14:paraId="5D94EE9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3592D96C" w14:textId="6783B21B" w:rsidR="005D26EA" w:rsidRPr="00F52EEF" w:rsidRDefault="008912C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Prerekvizity: </w:t>
            </w:r>
            <w:r w:rsidR="005D26EA" w:rsidRPr="00F52EEF">
              <w:rPr>
                <w:rFonts w:asciiTheme="minorHAnsi" w:eastAsia="Calibri" w:hAnsiTheme="minorHAnsi" w:cstheme="minorHAnsi"/>
              </w:rPr>
              <w:t>Mluvená řeč 1</w:t>
            </w:r>
          </w:p>
        </w:tc>
      </w:tr>
      <w:tr w:rsidR="005D26EA" w:rsidRPr="00F52EEF" w14:paraId="30E18960" w14:textId="77777777" w:rsidTr="00935F76">
        <w:tc>
          <w:tcPr>
            <w:tcW w:w="3904" w:type="dxa"/>
            <w:shd w:val="clear" w:color="auto" w:fill="F7CAAC"/>
          </w:tcPr>
          <w:p w14:paraId="253CB30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24AD14DF" w14:textId="3B8566F1" w:rsidR="005D26EA" w:rsidRPr="00F52EEF" w:rsidRDefault="00F304F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6" w:type="dxa"/>
            <w:shd w:val="clear" w:color="auto" w:fill="F7CAAC"/>
          </w:tcPr>
          <w:p w14:paraId="1F06761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55EE4533" w14:textId="1449CB9B" w:rsidR="005D26EA" w:rsidRPr="00F52EEF" w:rsidRDefault="00F304F4"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0D376838" w14:textId="77777777" w:rsidTr="00935F76">
        <w:tc>
          <w:tcPr>
            <w:tcW w:w="3904" w:type="dxa"/>
            <w:shd w:val="clear" w:color="auto" w:fill="F7CAAC"/>
          </w:tcPr>
          <w:p w14:paraId="575FE52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4E76C6E"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365CE83" w14:textId="77777777" w:rsidTr="00935F76">
        <w:trPr>
          <w:trHeight w:val="554"/>
        </w:trPr>
        <w:tc>
          <w:tcPr>
            <w:tcW w:w="10673" w:type="dxa"/>
            <w:gridSpan w:val="8"/>
            <w:tcBorders>
              <w:top w:val="nil"/>
            </w:tcBorders>
          </w:tcPr>
          <w:p w14:paraId="626AC125" w14:textId="77777777" w:rsidR="00F61E7F" w:rsidRDefault="00F61E7F" w:rsidP="00935F76">
            <w:pPr>
              <w:tabs>
                <w:tab w:val="left" w:pos="567"/>
              </w:tabs>
              <w:jc w:val="both"/>
              <w:rPr>
                <w:rFonts w:asciiTheme="minorHAnsi" w:hAnsiTheme="minorHAnsi" w:cstheme="minorHAnsi"/>
              </w:rPr>
            </w:pPr>
            <w:r>
              <w:rPr>
                <w:rFonts w:asciiTheme="minorHAnsi" w:hAnsiTheme="minorHAnsi" w:cstheme="minorHAnsi"/>
              </w:rPr>
              <w:t xml:space="preserve">1. </w:t>
            </w:r>
            <w:r w:rsidRPr="00F52EEF">
              <w:rPr>
                <w:rFonts w:asciiTheme="minorHAnsi" w:hAnsiTheme="minorHAnsi" w:cstheme="minorHAnsi"/>
              </w:rPr>
              <w:t>Dílčí úkoly v průběhu semestru (analýza verbálního projevu, reklamního sdělení)</w:t>
            </w:r>
            <w:r>
              <w:rPr>
                <w:rFonts w:asciiTheme="minorHAnsi" w:hAnsiTheme="minorHAnsi" w:cstheme="minorHAnsi"/>
              </w:rPr>
              <w:t>.</w:t>
            </w:r>
          </w:p>
          <w:p w14:paraId="34809E88" w14:textId="77777777" w:rsidR="00F61E7F" w:rsidRDefault="00F61E7F" w:rsidP="00935F76">
            <w:pPr>
              <w:tabs>
                <w:tab w:val="left" w:pos="567"/>
              </w:tabs>
              <w:jc w:val="both"/>
              <w:rPr>
                <w:rFonts w:asciiTheme="minorHAnsi" w:hAnsiTheme="minorHAnsi" w:cstheme="minorHAnsi"/>
              </w:rPr>
            </w:pPr>
            <w:r>
              <w:rPr>
                <w:rFonts w:asciiTheme="minorHAnsi" w:hAnsiTheme="minorHAnsi" w:cstheme="minorHAnsi"/>
              </w:rPr>
              <w:t>2. R</w:t>
            </w:r>
            <w:r w:rsidRPr="00F52EEF">
              <w:rPr>
                <w:rFonts w:asciiTheme="minorHAnsi" w:hAnsiTheme="minorHAnsi" w:cstheme="minorHAnsi"/>
              </w:rPr>
              <w:t>ozbor zvoleného projevu (verbálního i nonverbálního) na základě požadavků výslovnostních stylů dle vlastního výběru (herci, politici, moderátoři, osobnosti společenského života apod.)</w:t>
            </w:r>
            <w:r>
              <w:rPr>
                <w:rFonts w:asciiTheme="minorHAnsi" w:hAnsiTheme="minorHAnsi" w:cstheme="minorHAnsi"/>
              </w:rPr>
              <w:t>.</w:t>
            </w:r>
          </w:p>
          <w:p w14:paraId="454E8512" w14:textId="77777777" w:rsidR="00F61E7F" w:rsidRDefault="00F61E7F" w:rsidP="00935F76">
            <w:pPr>
              <w:tabs>
                <w:tab w:val="left" w:pos="567"/>
              </w:tabs>
              <w:jc w:val="both"/>
              <w:rPr>
                <w:rFonts w:asciiTheme="minorHAnsi" w:hAnsiTheme="minorHAnsi" w:cstheme="minorHAnsi"/>
              </w:rPr>
            </w:pPr>
            <w:r>
              <w:rPr>
                <w:rFonts w:asciiTheme="minorHAnsi" w:hAnsiTheme="minorHAnsi" w:cstheme="minorHAnsi"/>
              </w:rPr>
              <w:t>3. A</w:t>
            </w:r>
            <w:r w:rsidRPr="00F52EEF">
              <w:rPr>
                <w:rFonts w:asciiTheme="minorHAnsi" w:hAnsiTheme="minorHAnsi" w:cstheme="minorHAnsi"/>
              </w:rPr>
              <w:t>ktivní účast na semináři</w:t>
            </w:r>
          </w:p>
          <w:p w14:paraId="21A5DEEC" w14:textId="7053F02F" w:rsidR="005D26EA" w:rsidRPr="00F52EEF" w:rsidRDefault="00F61E7F" w:rsidP="00935F76">
            <w:pPr>
              <w:tabs>
                <w:tab w:val="left" w:pos="567"/>
              </w:tabs>
              <w:jc w:val="both"/>
              <w:rPr>
                <w:rFonts w:asciiTheme="minorHAnsi" w:hAnsiTheme="minorHAnsi" w:cstheme="minorHAnsi"/>
              </w:rPr>
            </w:pPr>
            <w:r>
              <w:rPr>
                <w:rFonts w:asciiTheme="minorHAnsi" w:hAnsiTheme="minorHAnsi" w:cstheme="minorHAnsi"/>
              </w:rPr>
              <w:t>4. Z</w:t>
            </w:r>
            <w:r w:rsidRPr="00F52EEF">
              <w:rPr>
                <w:rFonts w:asciiTheme="minorHAnsi" w:hAnsiTheme="minorHAnsi" w:cstheme="minorHAnsi"/>
              </w:rPr>
              <w:t>ávěrečn</w:t>
            </w:r>
            <w:r>
              <w:rPr>
                <w:rFonts w:asciiTheme="minorHAnsi" w:hAnsiTheme="minorHAnsi" w:cstheme="minorHAnsi"/>
              </w:rPr>
              <w:t>ý</w:t>
            </w:r>
            <w:r w:rsidRPr="00F52EEF">
              <w:rPr>
                <w:rFonts w:asciiTheme="minorHAnsi" w:hAnsiTheme="minorHAnsi" w:cstheme="minorHAnsi"/>
              </w:rPr>
              <w:t xml:space="preserve"> znalostní test</w:t>
            </w:r>
            <w:r>
              <w:rPr>
                <w:rFonts w:asciiTheme="minorHAnsi" w:hAnsiTheme="minorHAnsi" w:cstheme="minorHAnsi"/>
              </w:rPr>
              <w:t xml:space="preserve"> </w:t>
            </w:r>
            <w:r w:rsidRPr="00F52EEF">
              <w:rPr>
                <w:rFonts w:asciiTheme="minorHAnsi" w:hAnsiTheme="minorHAnsi" w:cstheme="minorHAnsi"/>
              </w:rPr>
              <w:t>formou praktické a teoretické části.</w:t>
            </w:r>
          </w:p>
        </w:tc>
      </w:tr>
      <w:tr w:rsidR="005D26EA" w:rsidRPr="00F52EEF" w14:paraId="19864E97" w14:textId="77777777" w:rsidTr="00935F76">
        <w:trPr>
          <w:trHeight w:val="197"/>
        </w:trPr>
        <w:tc>
          <w:tcPr>
            <w:tcW w:w="3904" w:type="dxa"/>
            <w:tcBorders>
              <w:top w:val="nil"/>
            </w:tcBorders>
            <w:shd w:val="clear" w:color="auto" w:fill="F7CAAC"/>
          </w:tcPr>
          <w:p w14:paraId="23B05C1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FC8E85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PaedDr. Marcela Göttlichová</w:t>
            </w:r>
          </w:p>
        </w:tc>
      </w:tr>
      <w:tr w:rsidR="005D26EA" w:rsidRPr="00F52EEF" w14:paraId="598213EC" w14:textId="77777777" w:rsidTr="00935F76">
        <w:trPr>
          <w:trHeight w:val="243"/>
        </w:trPr>
        <w:tc>
          <w:tcPr>
            <w:tcW w:w="3904" w:type="dxa"/>
            <w:tcBorders>
              <w:top w:val="nil"/>
            </w:tcBorders>
            <w:shd w:val="clear" w:color="auto" w:fill="F7CAAC"/>
          </w:tcPr>
          <w:p w14:paraId="5081A96E"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194DD21B" w14:textId="134C0280" w:rsidR="005D26EA" w:rsidRPr="00F52EEF" w:rsidRDefault="009737DF"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1477EEE6" w14:textId="77777777" w:rsidTr="00935F76">
        <w:tc>
          <w:tcPr>
            <w:tcW w:w="3904" w:type="dxa"/>
            <w:shd w:val="clear" w:color="auto" w:fill="F7CAAC"/>
          </w:tcPr>
          <w:p w14:paraId="6E4334D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234E78AB"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92DB032" w14:textId="77777777" w:rsidTr="00935F76">
        <w:trPr>
          <w:trHeight w:val="78"/>
        </w:trPr>
        <w:tc>
          <w:tcPr>
            <w:tcW w:w="10673" w:type="dxa"/>
            <w:gridSpan w:val="8"/>
            <w:tcBorders>
              <w:top w:val="nil"/>
            </w:tcBorders>
          </w:tcPr>
          <w:p w14:paraId="5814989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DF6ED88" w14:textId="77777777" w:rsidTr="00935F76">
        <w:tc>
          <w:tcPr>
            <w:tcW w:w="3904" w:type="dxa"/>
            <w:shd w:val="clear" w:color="auto" w:fill="F7CAAC"/>
          </w:tcPr>
          <w:p w14:paraId="58CD268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14B39D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01BD1E2" w14:textId="77777777" w:rsidTr="00935F76">
        <w:trPr>
          <w:trHeight w:val="2073"/>
        </w:trPr>
        <w:tc>
          <w:tcPr>
            <w:tcW w:w="10673" w:type="dxa"/>
            <w:gridSpan w:val="8"/>
            <w:tcBorders>
              <w:top w:val="nil"/>
              <w:bottom w:val="single" w:sz="12" w:space="0" w:color="auto"/>
            </w:tcBorders>
          </w:tcPr>
          <w:p w14:paraId="5598F51A" w14:textId="6F048576" w:rsidR="00F61E7F" w:rsidRPr="00F61E7F" w:rsidRDefault="00F61E7F" w:rsidP="00935F76">
            <w:pPr>
              <w:tabs>
                <w:tab w:val="left" w:pos="567"/>
              </w:tabs>
              <w:rPr>
                <w:rFonts w:asciiTheme="minorHAnsi" w:hAnsiTheme="minorHAnsi" w:cstheme="minorHAnsi"/>
                <w:b/>
              </w:rPr>
            </w:pPr>
            <w:r w:rsidRPr="00F61E7F">
              <w:rPr>
                <w:rFonts w:asciiTheme="minorHAnsi" w:hAnsiTheme="minorHAnsi" w:cstheme="minorHAnsi"/>
                <w:b/>
              </w:rPr>
              <w:t>Probíraná témata:</w:t>
            </w:r>
          </w:p>
          <w:p w14:paraId="150360FC" w14:textId="280CEC8F" w:rsidR="005D26EA" w:rsidRPr="00F61E7F" w:rsidRDefault="00F61E7F" w:rsidP="00935F76">
            <w:pPr>
              <w:tabs>
                <w:tab w:val="left" w:pos="567"/>
              </w:tabs>
              <w:rPr>
                <w:rFonts w:asciiTheme="minorHAnsi" w:hAnsiTheme="minorHAnsi" w:cstheme="minorHAnsi"/>
              </w:rPr>
            </w:pPr>
            <w:r>
              <w:rPr>
                <w:rFonts w:asciiTheme="minorHAnsi" w:hAnsiTheme="minorHAnsi" w:cstheme="minorHAnsi"/>
              </w:rPr>
              <w:t>- k</w:t>
            </w:r>
            <w:r w:rsidR="005D26EA" w:rsidRPr="00F61E7F">
              <w:rPr>
                <w:rFonts w:asciiTheme="minorHAnsi" w:hAnsiTheme="minorHAnsi" w:cstheme="minorHAnsi"/>
              </w:rPr>
              <w:t xml:space="preserve">lasifikace českých hlásek </w:t>
            </w:r>
            <w:r>
              <w:rPr>
                <w:rFonts w:asciiTheme="minorHAnsi" w:hAnsiTheme="minorHAnsi" w:cstheme="minorHAnsi"/>
              </w:rPr>
              <w:t>–</w:t>
            </w:r>
            <w:r w:rsidR="005D26EA" w:rsidRPr="00F61E7F">
              <w:rPr>
                <w:rFonts w:asciiTheme="minorHAnsi" w:hAnsiTheme="minorHAnsi" w:cstheme="minorHAnsi"/>
              </w:rPr>
              <w:t xml:space="preserve"> tvorba konsonantů</w:t>
            </w:r>
            <w:r>
              <w:rPr>
                <w:rFonts w:asciiTheme="minorHAnsi" w:hAnsiTheme="minorHAnsi" w:cstheme="minorHAnsi"/>
              </w:rPr>
              <w:t>;</w:t>
            </w:r>
          </w:p>
          <w:p w14:paraId="3DAC7093" w14:textId="1654DA00" w:rsidR="005D26EA" w:rsidRPr="00F61E7F" w:rsidRDefault="00F61E7F" w:rsidP="00935F76">
            <w:pPr>
              <w:tabs>
                <w:tab w:val="left" w:pos="567"/>
              </w:tabs>
              <w:rPr>
                <w:rFonts w:asciiTheme="minorHAnsi" w:hAnsiTheme="minorHAnsi" w:cstheme="minorHAnsi"/>
              </w:rPr>
            </w:pPr>
            <w:r>
              <w:rPr>
                <w:rFonts w:asciiTheme="minorHAnsi" w:hAnsiTheme="minorHAnsi" w:cstheme="minorHAnsi"/>
              </w:rPr>
              <w:t>- v</w:t>
            </w:r>
            <w:r w:rsidR="005D26EA" w:rsidRPr="00F61E7F">
              <w:rPr>
                <w:rFonts w:asciiTheme="minorHAnsi" w:hAnsiTheme="minorHAnsi" w:cstheme="minorHAnsi"/>
              </w:rPr>
              <w:t>ýslovnostní styly – vysoký, střední, nízký</w:t>
            </w:r>
            <w:r>
              <w:rPr>
                <w:rFonts w:asciiTheme="minorHAnsi" w:hAnsiTheme="minorHAnsi" w:cstheme="minorHAnsi"/>
              </w:rPr>
              <w:t>;</w:t>
            </w:r>
            <w:r w:rsidR="005D26EA" w:rsidRPr="00F61E7F">
              <w:rPr>
                <w:rFonts w:asciiTheme="minorHAnsi" w:hAnsiTheme="minorHAnsi" w:cstheme="minorHAnsi"/>
              </w:rPr>
              <w:t xml:space="preserve"> </w:t>
            </w:r>
          </w:p>
          <w:p w14:paraId="1B6786C1" w14:textId="503C0266" w:rsidR="005D26EA" w:rsidRPr="00F61E7F" w:rsidRDefault="00F61E7F" w:rsidP="00935F76">
            <w:pPr>
              <w:tabs>
                <w:tab w:val="left" w:pos="567"/>
              </w:tabs>
              <w:rPr>
                <w:rFonts w:asciiTheme="minorHAnsi" w:hAnsiTheme="minorHAnsi" w:cstheme="minorHAnsi"/>
              </w:rPr>
            </w:pPr>
            <w:r>
              <w:rPr>
                <w:rFonts w:asciiTheme="minorHAnsi" w:hAnsiTheme="minorHAnsi" w:cstheme="minorHAnsi"/>
              </w:rPr>
              <w:t>- o</w:t>
            </w:r>
            <w:r w:rsidR="005D26EA" w:rsidRPr="00F61E7F">
              <w:rPr>
                <w:rFonts w:asciiTheme="minorHAnsi" w:hAnsiTheme="minorHAnsi" w:cstheme="minorHAnsi"/>
              </w:rPr>
              <w:t>rtoepie – ráz, asimilace znělosti, mluvní tempo</w:t>
            </w:r>
            <w:r>
              <w:rPr>
                <w:rFonts w:asciiTheme="minorHAnsi" w:hAnsiTheme="minorHAnsi" w:cstheme="minorHAnsi"/>
              </w:rPr>
              <w:t>;</w:t>
            </w:r>
          </w:p>
          <w:p w14:paraId="6DA95B4C" w14:textId="2934D913" w:rsidR="005D26EA" w:rsidRPr="00F61E7F" w:rsidRDefault="00F61E7F" w:rsidP="00935F76">
            <w:pPr>
              <w:tabs>
                <w:tab w:val="left" w:pos="567"/>
              </w:tabs>
              <w:rPr>
                <w:rFonts w:asciiTheme="minorHAnsi" w:hAnsiTheme="minorHAnsi" w:cstheme="minorHAnsi"/>
              </w:rPr>
            </w:pPr>
            <w:r>
              <w:rPr>
                <w:rFonts w:asciiTheme="minorHAnsi" w:hAnsiTheme="minorHAnsi" w:cstheme="minorHAnsi"/>
              </w:rPr>
              <w:t>- z</w:t>
            </w:r>
            <w:r w:rsidR="005D26EA" w:rsidRPr="00F61E7F">
              <w:rPr>
                <w:rFonts w:asciiTheme="minorHAnsi" w:hAnsiTheme="minorHAnsi" w:cstheme="minorHAnsi"/>
              </w:rPr>
              <w:t>vuková stránka souvislé řeči – slabika, takt, kólon, výpověď, promluva</w:t>
            </w:r>
            <w:r>
              <w:rPr>
                <w:rFonts w:asciiTheme="minorHAnsi" w:hAnsiTheme="minorHAnsi" w:cstheme="minorHAnsi"/>
              </w:rPr>
              <w:t>;</w:t>
            </w:r>
            <w:r w:rsidR="005D26EA" w:rsidRPr="00F61E7F">
              <w:rPr>
                <w:rFonts w:asciiTheme="minorHAnsi" w:hAnsiTheme="minorHAnsi" w:cstheme="minorHAnsi"/>
              </w:rPr>
              <w:t xml:space="preserve"> </w:t>
            </w:r>
          </w:p>
          <w:p w14:paraId="152073DD" w14:textId="073EF541" w:rsidR="005D26EA" w:rsidRPr="00F61E7F" w:rsidRDefault="00F61E7F" w:rsidP="00935F76">
            <w:pPr>
              <w:tabs>
                <w:tab w:val="left" w:pos="567"/>
              </w:tabs>
              <w:rPr>
                <w:rFonts w:asciiTheme="minorHAnsi" w:hAnsiTheme="minorHAnsi" w:cstheme="minorHAnsi"/>
              </w:rPr>
            </w:pPr>
            <w:r>
              <w:rPr>
                <w:rFonts w:asciiTheme="minorHAnsi" w:hAnsiTheme="minorHAnsi" w:cstheme="minorHAnsi"/>
              </w:rPr>
              <w:t>- z</w:t>
            </w:r>
            <w:r w:rsidR="005D26EA" w:rsidRPr="00F61E7F">
              <w:rPr>
                <w:rFonts w:asciiTheme="minorHAnsi" w:hAnsiTheme="minorHAnsi" w:cstheme="minorHAnsi"/>
              </w:rPr>
              <w:t>vuková stránka souvislé řeči – prostředky prozodické (suprasegmentální): dynamické, melodické, tempo, pauzy</w:t>
            </w:r>
            <w:r>
              <w:rPr>
                <w:rFonts w:asciiTheme="minorHAnsi" w:hAnsiTheme="minorHAnsi" w:cstheme="minorHAnsi"/>
              </w:rPr>
              <w:t>;</w:t>
            </w:r>
          </w:p>
          <w:p w14:paraId="1909A580" w14:textId="6B787575" w:rsidR="005D26EA" w:rsidRPr="00F52EEF" w:rsidRDefault="00F61E7F" w:rsidP="00935F76">
            <w:pPr>
              <w:tabs>
                <w:tab w:val="left" w:pos="567"/>
              </w:tabs>
              <w:jc w:val="both"/>
              <w:rPr>
                <w:rFonts w:asciiTheme="minorHAnsi" w:hAnsiTheme="minorHAnsi" w:cstheme="minorHAnsi"/>
              </w:rPr>
            </w:pPr>
            <w:r>
              <w:rPr>
                <w:rFonts w:asciiTheme="minorHAnsi" w:hAnsiTheme="minorHAnsi" w:cstheme="minorHAnsi"/>
              </w:rPr>
              <w:t>- h</w:t>
            </w:r>
            <w:r w:rsidR="005D26EA" w:rsidRPr="00F52EEF">
              <w:rPr>
                <w:rFonts w:asciiTheme="minorHAnsi" w:hAnsiTheme="minorHAnsi" w:cstheme="minorHAnsi"/>
              </w:rPr>
              <w:t>lasová hygiena, poruchy hlasu a řeči</w:t>
            </w:r>
            <w:r>
              <w:rPr>
                <w:rFonts w:asciiTheme="minorHAnsi" w:hAnsiTheme="minorHAnsi" w:cstheme="minorHAnsi"/>
              </w:rPr>
              <w:t>;</w:t>
            </w:r>
          </w:p>
          <w:p w14:paraId="1764C665" w14:textId="155379E2" w:rsidR="005D26EA" w:rsidRPr="00F52EEF" w:rsidRDefault="00F61E7F" w:rsidP="00935F76">
            <w:pPr>
              <w:tabs>
                <w:tab w:val="left" w:pos="567"/>
              </w:tabs>
              <w:jc w:val="both"/>
              <w:rPr>
                <w:rFonts w:asciiTheme="minorHAnsi" w:hAnsiTheme="minorHAnsi" w:cstheme="minorHAnsi"/>
              </w:rPr>
            </w:pPr>
            <w:r>
              <w:rPr>
                <w:rFonts w:asciiTheme="minorHAnsi" w:hAnsiTheme="minorHAnsi" w:cstheme="minorHAnsi"/>
              </w:rPr>
              <w:t>- z</w:t>
            </w:r>
            <w:r w:rsidR="005D26EA" w:rsidRPr="00F52EEF">
              <w:rPr>
                <w:rFonts w:asciiTheme="minorHAnsi" w:hAnsiTheme="minorHAnsi" w:cstheme="minorHAnsi"/>
              </w:rPr>
              <w:t>ávěrečné shrnutí probrané látky</w:t>
            </w:r>
            <w:r>
              <w:rPr>
                <w:rFonts w:asciiTheme="minorHAnsi" w:hAnsiTheme="minorHAnsi" w:cstheme="minorHAnsi"/>
              </w:rPr>
              <w:t>.</w:t>
            </w:r>
          </w:p>
        </w:tc>
      </w:tr>
      <w:tr w:rsidR="005D26EA" w:rsidRPr="00F52EEF" w14:paraId="66F7FD8B" w14:textId="77777777" w:rsidTr="00935F76">
        <w:trPr>
          <w:trHeight w:val="265"/>
        </w:trPr>
        <w:tc>
          <w:tcPr>
            <w:tcW w:w="4471" w:type="dxa"/>
            <w:gridSpan w:val="2"/>
            <w:tcBorders>
              <w:top w:val="nil"/>
            </w:tcBorders>
            <w:shd w:val="clear" w:color="auto" w:fill="F7CAAC"/>
          </w:tcPr>
          <w:p w14:paraId="164F7FA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02E003A2" w14:textId="77777777" w:rsidR="005D26EA" w:rsidRPr="00F52EEF" w:rsidRDefault="005D26EA" w:rsidP="00935F76">
            <w:pPr>
              <w:tabs>
                <w:tab w:val="left" w:pos="567"/>
              </w:tabs>
              <w:autoSpaceDE w:val="0"/>
              <w:autoSpaceDN w:val="0"/>
              <w:adjustRightInd w:val="0"/>
              <w:rPr>
                <w:rFonts w:asciiTheme="minorHAnsi" w:hAnsiTheme="minorHAnsi" w:cstheme="minorHAnsi"/>
              </w:rPr>
            </w:pPr>
          </w:p>
        </w:tc>
      </w:tr>
      <w:tr w:rsidR="005D26EA" w:rsidRPr="00F52EEF" w14:paraId="4B407C68" w14:textId="77777777" w:rsidTr="00935F76">
        <w:trPr>
          <w:trHeight w:val="178"/>
        </w:trPr>
        <w:tc>
          <w:tcPr>
            <w:tcW w:w="10673" w:type="dxa"/>
            <w:gridSpan w:val="8"/>
            <w:tcBorders>
              <w:top w:val="nil"/>
            </w:tcBorders>
          </w:tcPr>
          <w:p w14:paraId="52C6B755" w14:textId="77777777" w:rsidR="005D26EA" w:rsidRPr="00F61E7F" w:rsidRDefault="005D26EA" w:rsidP="00935F76">
            <w:pPr>
              <w:tabs>
                <w:tab w:val="left" w:pos="567"/>
              </w:tabs>
              <w:autoSpaceDE w:val="0"/>
              <w:autoSpaceDN w:val="0"/>
              <w:adjustRightInd w:val="0"/>
              <w:rPr>
                <w:rFonts w:asciiTheme="minorHAnsi" w:eastAsia="Calibri" w:hAnsiTheme="minorHAnsi" w:cstheme="minorHAnsi"/>
                <w:b/>
              </w:rPr>
            </w:pPr>
            <w:r w:rsidRPr="00F61E7F">
              <w:rPr>
                <w:rFonts w:asciiTheme="minorHAnsi" w:eastAsia="Calibri" w:hAnsiTheme="minorHAnsi" w:cstheme="minorHAnsi"/>
                <w:b/>
              </w:rPr>
              <w:t>Povinná literatura:</w:t>
            </w:r>
          </w:p>
          <w:p w14:paraId="2C740FB2" w14:textId="4D4201BC" w:rsidR="005D26EA" w:rsidRPr="0083565E" w:rsidDel="007A3252" w:rsidRDefault="005D26EA" w:rsidP="00935F76">
            <w:pPr>
              <w:tabs>
                <w:tab w:val="left" w:pos="567"/>
              </w:tabs>
              <w:autoSpaceDE w:val="0"/>
              <w:autoSpaceDN w:val="0"/>
              <w:adjustRightInd w:val="0"/>
              <w:rPr>
                <w:del w:id="5235" w:author="FMK" w:date="2020-02-02T22:20:00Z"/>
                <w:rFonts w:asciiTheme="minorHAnsi" w:eastAsia="Calibri" w:hAnsiTheme="minorHAnsi"/>
                <w:color w:val="FF0000"/>
                <w:rPrChange w:id="5236" w:author="Martin Kazík" w:date="2020-01-23T11:23:00Z">
                  <w:rPr>
                    <w:del w:id="5237" w:author="FMK" w:date="2020-02-02T22:20:00Z"/>
                    <w:rFonts w:asciiTheme="minorHAnsi" w:eastAsia="Calibri" w:hAnsiTheme="minorHAnsi"/>
                  </w:rPr>
                </w:rPrChange>
              </w:rPr>
            </w:pPr>
            <w:del w:id="5238" w:author="FMK" w:date="2020-02-02T22:20:00Z">
              <w:r w:rsidRPr="0083565E" w:rsidDel="007A3252">
                <w:rPr>
                  <w:rFonts w:asciiTheme="minorHAnsi" w:eastAsia="Calibri" w:hAnsiTheme="minorHAnsi"/>
                  <w:color w:val="FF0000"/>
                  <w:rPrChange w:id="5239" w:author="Martin Kazík" w:date="2020-01-23T11:23:00Z">
                    <w:rPr>
                      <w:rFonts w:asciiTheme="minorHAnsi" w:eastAsia="Calibri" w:hAnsiTheme="minorHAnsi"/>
                    </w:rPr>
                  </w:rPrChange>
                </w:rPr>
                <w:delText xml:space="preserve">BARTOŠEK, Jaroslav. 2003. </w:delText>
              </w:r>
              <w:r w:rsidRPr="0083565E" w:rsidDel="007A3252">
                <w:rPr>
                  <w:rFonts w:asciiTheme="minorHAnsi" w:eastAsia="Calibri" w:hAnsiTheme="minorHAnsi"/>
                  <w:i/>
                  <w:color w:val="FF0000"/>
                  <w:rPrChange w:id="5240" w:author="Martin Kazík" w:date="2020-01-23T11:23:00Z">
                    <w:rPr>
                      <w:rFonts w:asciiTheme="minorHAnsi" w:eastAsia="Calibri" w:hAnsiTheme="minorHAnsi"/>
                      <w:i/>
                    </w:rPr>
                  </w:rPrChange>
                </w:rPr>
                <w:delText>Kultura a technika mluvené řeči</w:delText>
              </w:r>
              <w:r w:rsidRPr="0083565E" w:rsidDel="007A3252">
                <w:rPr>
                  <w:rFonts w:asciiTheme="minorHAnsi" w:eastAsia="Calibri" w:hAnsiTheme="minorHAnsi"/>
                  <w:color w:val="FF0000"/>
                  <w:rPrChange w:id="5241" w:author="Martin Kazík" w:date="2020-01-23T11:23:00Z">
                    <w:rPr>
                      <w:rFonts w:asciiTheme="minorHAnsi" w:eastAsia="Calibri" w:hAnsiTheme="minorHAnsi"/>
                    </w:rPr>
                  </w:rPrChange>
                </w:rPr>
                <w:delText>. Zlín: Univerzita Tomáše Bati ve Zlíně, Učební texty vysokých škol. ISBN 80-7318-150-9.</w:delText>
              </w:r>
            </w:del>
          </w:p>
          <w:p w14:paraId="7B8AF501" w14:textId="49CFD10F" w:rsidR="005D26EA" w:rsidDel="007A3252" w:rsidRDefault="005D26EA" w:rsidP="00935F76">
            <w:pPr>
              <w:tabs>
                <w:tab w:val="left" w:pos="567"/>
              </w:tabs>
              <w:autoSpaceDE w:val="0"/>
              <w:autoSpaceDN w:val="0"/>
              <w:adjustRightInd w:val="0"/>
              <w:rPr>
                <w:del w:id="5242" w:author="FMK" w:date="2020-02-02T22:20:00Z"/>
                <w:rFonts w:asciiTheme="minorHAnsi" w:eastAsia="Calibri" w:hAnsiTheme="minorHAnsi"/>
                <w:color w:val="FF0000"/>
              </w:rPr>
            </w:pPr>
            <w:del w:id="5243" w:author="FMK" w:date="2020-02-02T22:20:00Z">
              <w:r w:rsidRPr="0083565E" w:rsidDel="007A3252">
                <w:rPr>
                  <w:rFonts w:asciiTheme="minorHAnsi" w:eastAsia="Calibri" w:hAnsiTheme="minorHAnsi"/>
                  <w:color w:val="FF0000"/>
                  <w:rPrChange w:id="5244" w:author="Martin Kazík" w:date="2020-01-23T11:23:00Z">
                    <w:rPr>
                      <w:rFonts w:asciiTheme="minorHAnsi" w:eastAsia="Calibri" w:hAnsiTheme="minorHAnsi"/>
                    </w:rPr>
                  </w:rPrChange>
                </w:rPr>
                <w:delText xml:space="preserve">PALKOVÁ, Zdena. 1994. </w:delText>
              </w:r>
              <w:r w:rsidRPr="0083565E" w:rsidDel="007A3252">
                <w:rPr>
                  <w:rFonts w:asciiTheme="minorHAnsi" w:eastAsia="Calibri" w:hAnsiTheme="minorHAnsi"/>
                  <w:i/>
                  <w:color w:val="FF0000"/>
                  <w:rPrChange w:id="5245" w:author="Martin Kazík" w:date="2020-01-23T11:23:00Z">
                    <w:rPr>
                      <w:rFonts w:asciiTheme="minorHAnsi" w:eastAsia="Calibri" w:hAnsiTheme="minorHAnsi"/>
                      <w:i/>
                    </w:rPr>
                  </w:rPrChange>
                </w:rPr>
                <w:delText>Fonetika a fonologie češtiny.</w:delText>
              </w:r>
              <w:r w:rsidRPr="0083565E" w:rsidDel="007A3252">
                <w:rPr>
                  <w:rFonts w:asciiTheme="minorHAnsi" w:eastAsia="Calibri" w:hAnsiTheme="minorHAnsi"/>
                  <w:color w:val="FF0000"/>
                  <w:rPrChange w:id="5246" w:author="Martin Kazík" w:date="2020-01-23T11:23:00Z">
                    <w:rPr>
                      <w:rFonts w:asciiTheme="minorHAnsi" w:eastAsia="Calibri" w:hAnsiTheme="minorHAnsi"/>
                    </w:rPr>
                  </w:rPrChange>
                </w:rPr>
                <w:delText xml:space="preserve"> Praha: Karolinum.</w:delText>
              </w:r>
            </w:del>
          </w:p>
          <w:p w14:paraId="4493F73A" w14:textId="77777777" w:rsidR="007A3252" w:rsidRDefault="007A3252" w:rsidP="00935F76">
            <w:pPr>
              <w:tabs>
                <w:tab w:val="left" w:pos="567"/>
              </w:tabs>
              <w:autoSpaceDE w:val="0"/>
              <w:autoSpaceDN w:val="0"/>
              <w:adjustRightInd w:val="0"/>
              <w:rPr>
                <w:ins w:id="5247" w:author="FMK" w:date="2020-02-02T22:20:00Z"/>
                <w:rFonts w:asciiTheme="minorHAnsi" w:eastAsia="Calibri" w:hAnsiTheme="minorHAnsi"/>
                <w:color w:val="FF0000"/>
              </w:rPr>
            </w:pPr>
          </w:p>
          <w:p w14:paraId="19C50EE9" w14:textId="77777777" w:rsidR="007A3252" w:rsidRDefault="007A3252" w:rsidP="007A3252">
            <w:pPr>
              <w:tabs>
                <w:tab w:val="left" w:pos="567"/>
              </w:tabs>
              <w:autoSpaceDE w:val="0"/>
              <w:autoSpaceDN w:val="0"/>
              <w:adjustRightInd w:val="0"/>
              <w:rPr>
                <w:ins w:id="5248" w:author="FMK" w:date="2020-02-02T22:20:00Z"/>
                <w:rFonts w:asciiTheme="minorHAnsi" w:eastAsia="Calibri" w:hAnsiTheme="minorHAnsi"/>
                <w:color w:val="FF0000"/>
                <w:sz w:val="18"/>
              </w:rPr>
            </w:pPr>
            <w:ins w:id="5249" w:author="FMK" w:date="2020-02-02T22:20:00Z">
              <w:r w:rsidRPr="002C146A">
                <w:rPr>
                  <w:rFonts w:asciiTheme="minorHAnsi" w:eastAsia="Calibri" w:hAnsiTheme="minorHAnsi"/>
                  <w:color w:val="FF0000"/>
                  <w:sz w:val="18"/>
                </w:rPr>
                <w:t>ŽANTOVSKÁ, Irena.</w:t>
              </w:r>
              <w:r>
                <w:rPr>
                  <w:rFonts w:asciiTheme="minorHAnsi" w:eastAsia="Calibri" w:hAnsiTheme="minorHAnsi"/>
                  <w:color w:val="FF0000"/>
                  <w:sz w:val="18"/>
                </w:rPr>
                <w:t xml:space="preserve"> 2015.</w:t>
              </w:r>
              <w:r w:rsidRPr="002C146A">
                <w:rPr>
                  <w:rFonts w:asciiTheme="minorHAnsi" w:eastAsia="Calibri" w:hAnsiTheme="minorHAnsi"/>
                  <w:color w:val="FF0000"/>
                  <w:sz w:val="18"/>
                </w:rPr>
                <w:t xml:space="preserve"> </w:t>
              </w:r>
              <w:r w:rsidRPr="00D835FA">
                <w:rPr>
                  <w:rFonts w:asciiTheme="minorHAnsi" w:eastAsia="Calibri" w:hAnsiTheme="minorHAnsi"/>
                  <w:i/>
                  <w:color w:val="FF0000"/>
                  <w:sz w:val="18"/>
                </w:rPr>
                <w:t>Rétorika a komunikace.</w:t>
              </w:r>
              <w:r w:rsidRPr="002C146A">
                <w:rPr>
                  <w:rFonts w:asciiTheme="minorHAnsi" w:eastAsia="Calibri" w:hAnsiTheme="minorHAnsi"/>
                  <w:color w:val="FF0000"/>
                  <w:sz w:val="18"/>
                </w:rPr>
                <w:t xml:space="preserve"> Praha</w:t>
              </w:r>
              <w:r>
                <w:rPr>
                  <w:rFonts w:asciiTheme="minorHAnsi" w:eastAsia="Calibri" w:hAnsiTheme="minorHAnsi"/>
                  <w:color w:val="FF0000"/>
                  <w:sz w:val="18"/>
                </w:rPr>
                <w:t>: Dokořán</w:t>
              </w:r>
              <w:r w:rsidRPr="002C146A">
                <w:rPr>
                  <w:rFonts w:asciiTheme="minorHAnsi" w:eastAsia="Calibri" w:hAnsiTheme="minorHAnsi"/>
                  <w:color w:val="FF0000"/>
                  <w:sz w:val="18"/>
                </w:rPr>
                <w:t>. ISBN 9788073637125.</w:t>
              </w:r>
            </w:ins>
          </w:p>
          <w:p w14:paraId="37D9C85B" w14:textId="77777777" w:rsidR="007A3252" w:rsidRPr="00D835FA" w:rsidRDefault="007A3252" w:rsidP="007A3252">
            <w:pPr>
              <w:tabs>
                <w:tab w:val="left" w:pos="567"/>
              </w:tabs>
              <w:autoSpaceDE w:val="0"/>
              <w:autoSpaceDN w:val="0"/>
              <w:adjustRightInd w:val="0"/>
              <w:rPr>
                <w:ins w:id="5250" w:author="FMK" w:date="2020-02-02T22:20:00Z"/>
                <w:rFonts w:asciiTheme="minorHAnsi" w:eastAsia="Calibri" w:hAnsiTheme="minorHAnsi"/>
                <w:color w:val="FF0000"/>
                <w:sz w:val="18"/>
              </w:rPr>
            </w:pPr>
          </w:p>
          <w:p w14:paraId="38E80F05" w14:textId="77777777" w:rsidR="007A3252" w:rsidRDefault="007A3252" w:rsidP="007A3252">
            <w:pPr>
              <w:tabs>
                <w:tab w:val="left" w:pos="567"/>
              </w:tabs>
              <w:autoSpaceDE w:val="0"/>
              <w:autoSpaceDN w:val="0"/>
              <w:adjustRightInd w:val="0"/>
              <w:rPr>
                <w:ins w:id="5251" w:author="FMK" w:date="2020-02-02T22:20:00Z"/>
                <w:rFonts w:asciiTheme="minorHAnsi" w:eastAsia="Calibri" w:hAnsiTheme="minorHAnsi"/>
                <w:color w:val="FF0000"/>
                <w:sz w:val="18"/>
              </w:rPr>
            </w:pPr>
            <w:ins w:id="5252" w:author="FMK" w:date="2020-02-02T22:20:00Z">
              <w:r>
                <w:t xml:space="preserve"> </w:t>
              </w:r>
              <w:r w:rsidRPr="003703E5">
                <w:rPr>
                  <w:rFonts w:asciiTheme="minorHAnsi" w:eastAsia="Calibri" w:hAnsiTheme="minorHAnsi"/>
                  <w:color w:val="FF0000"/>
                  <w:sz w:val="18"/>
                </w:rPr>
                <w:t xml:space="preserve">ŠPAČKOVÁ, Alena. </w:t>
              </w:r>
              <w:r>
                <w:rPr>
                  <w:rFonts w:asciiTheme="minorHAnsi" w:eastAsia="Calibri" w:hAnsiTheme="minorHAnsi"/>
                  <w:color w:val="FF0000"/>
                  <w:sz w:val="18"/>
                </w:rPr>
                <w:t xml:space="preserve">2017. </w:t>
              </w:r>
              <w:r w:rsidRPr="00D835FA">
                <w:rPr>
                  <w:rFonts w:asciiTheme="minorHAnsi" w:eastAsia="Calibri" w:hAnsiTheme="minorHAnsi"/>
                  <w:i/>
                  <w:color w:val="FF0000"/>
                  <w:sz w:val="18"/>
                </w:rPr>
                <w:t>Moderní rétorika na univerzitě: příspěvek k metodice výuky.</w:t>
              </w:r>
              <w:r w:rsidRPr="003703E5">
                <w:rPr>
                  <w:rFonts w:asciiTheme="minorHAnsi" w:eastAsia="Calibri" w:hAnsiTheme="minorHAnsi"/>
                  <w:color w:val="FF0000"/>
                  <w:sz w:val="18"/>
                </w:rPr>
                <w:t xml:space="preserve"> Praha: Univerzita Karlova, nakla</w:t>
              </w:r>
              <w:r>
                <w:rPr>
                  <w:rFonts w:asciiTheme="minorHAnsi" w:eastAsia="Calibri" w:hAnsiTheme="minorHAnsi"/>
                  <w:color w:val="FF0000"/>
                  <w:sz w:val="18"/>
                </w:rPr>
                <w:t>datelství Karolinum</w:t>
              </w:r>
              <w:r w:rsidRPr="003703E5">
                <w:rPr>
                  <w:rFonts w:asciiTheme="minorHAnsi" w:eastAsia="Calibri" w:hAnsiTheme="minorHAnsi"/>
                  <w:color w:val="FF0000"/>
                  <w:sz w:val="18"/>
                </w:rPr>
                <w:t>. ISBN 9788024637082.</w:t>
              </w:r>
            </w:ins>
          </w:p>
          <w:p w14:paraId="399502FE" w14:textId="77777777" w:rsidR="007A3252" w:rsidRDefault="007A3252" w:rsidP="007A3252">
            <w:pPr>
              <w:tabs>
                <w:tab w:val="left" w:pos="567"/>
              </w:tabs>
              <w:autoSpaceDE w:val="0"/>
              <w:autoSpaceDN w:val="0"/>
              <w:adjustRightInd w:val="0"/>
              <w:rPr>
                <w:ins w:id="5253" w:author="FMK" w:date="2020-02-02T22:20:00Z"/>
                <w:rFonts w:asciiTheme="minorHAnsi" w:eastAsia="Calibri" w:hAnsiTheme="minorHAnsi"/>
                <w:color w:val="FF0000"/>
                <w:sz w:val="18"/>
              </w:rPr>
            </w:pPr>
            <w:ins w:id="5254" w:author="FMK" w:date="2020-02-02T22:20:00Z">
              <w:r>
                <w:rPr>
                  <w:rFonts w:asciiTheme="minorHAnsi" w:eastAsia="Calibri" w:hAnsiTheme="minorHAnsi"/>
                  <w:color w:val="FF0000"/>
                  <w:sz w:val="18"/>
                </w:rPr>
                <w:t>J</w:t>
              </w:r>
              <w:r w:rsidRPr="003703E5">
                <w:rPr>
                  <w:rFonts w:asciiTheme="minorHAnsi" w:eastAsia="Calibri" w:hAnsiTheme="minorHAnsi"/>
                  <w:color w:val="FF0000"/>
                  <w:sz w:val="18"/>
                </w:rPr>
                <w:t>ANDERKOVÁ, Dita.</w:t>
              </w:r>
              <w:r>
                <w:rPr>
                  <w:rFonts w:asciiTheme="minorHAnsi" w:eastAsia="Calibri" w:hAnsiTheme="minorHAnsi"/>
                  <w:color w:val="FF0000"/>
                  <w:sz w:val="18"/>
                </w:rPr>
                <w:t xml:space="preserve"> 2017.</w:t>
              </w:r>
              <w:r w:rsidRPr="003703E5">
                <w:rPr>
                  <w:rFonts w:asciiTheme="minorHAnsi" w:eastAsia="Calibri" w:hAnsiTheme="minorHAnsi"/>
                  <w:color w:val="FF0000"/>
                  <w:sz w:val="18"/>
                </w:rPr>
                <w:t xml:space="preserve"> </w:t>
              </w:r>
              <w:r w:rsidRPr="00D835FA">
                <w:rPr>
                  <w:rFonts w:asciiTheme="minorHAnsi" w:eastAsia="Calibri" w:hAnsiTheme="minorHAnsi"/>
                  <w:i/>
                  <w:color w:val="FF0000"/>
                  <w:sz w:val="18"/>
                </w:rPr>
                <w:t>Vybrané kapitoly z rétoriky.</w:t>
              </w:r>
              <w:r w:rsidRPr="003703E5">
                <w:rPr>
                  <w:rFonts w:asciiTheme="minorHAnsi" w:eastAsia="Calibri" w:hAnsiTheme="minorHAnsi"/>
                  <w:color w:val="FF0000"/>
                  <w:sz w:val="18"/>
                </w:rPr>
                <w:t xml:space="preserve"> V Brně: M</w:t>
              </w:r>
              <w:r>
                <w:rPr>
                  <w:rFonts w:asciiTheme="minorHAnsi" w:eastAsia="Calibri" w:hAnsiTheme="minorHAnsi"/>
                  <w:color w:val="FF0000"/>
                  <w:sz w:val="18"/>
                </w:rPr>
                <w:t>endelova univerzita</w:t>
              </w:r>
              <w:r w:rsidRPr="003703E5">
                <w:rPr>
                  <w:rFonts w:asciiTheme="minorHAnsi" w:eastAsia="Calibri" w:hAnsiTheme="minorHAnsi"/>
                  <w:color w:val="FF0000"/>
                  <w:sz w:val="18"/>
                </w:rPr>
                <w:t>. ISBN 9788075094759.</w:t>
              </w:r>
            </w:ins>
          </w:p>
          <w:p w14:paraId="7ED76771" w14:textId="77777777" w:rsidR="007A3252" w:rsidRPr="0083565E" w:rsidRDefault="007A3252" w:rsidP="00935F76">
            <w:pPr>
              <w:tabs>
                <w:tab w:val="left" w:pos="567"/>
              </w:tabs>
              <w:autoSpaceDE w:val="0"/>
              <w:autoSpaceDN w:val="0"/>
              <w:adjustRightInd w:val="0"/>
              <w:rPr>
                <w:ins w:id="5255" w:author="FMK" w:date="2020-02-02T22:20:00Z"/>
                <w:rFonts w:asciiTheme="minorHAnsi" w:eastAsia="Calibri" w:hAnsiTheme="minorHAnsi"/>
                <w:color w:val="FF0000"/>
                <w:rPrChange w:id="5256" w:author="Martin Kazík" w:date="2020-01-23T11:23:00Z">
                  <w:rPr>
                    <w:ins w:id="5257" w:author="FMK" w:date="2020-02-02T22:20:00Z"/>
                    <w:rFonts w:asciiTheme="minorHAnsi" w:eastAsia="Calibri" w:hAnsiTheme="minorHAnsi"/>
                  </w:rPr>
                </w:rPrChange>
              </w:rPr>
            </w:pPr>
          </w:p>
          <w:p w14:paraId="1CE6234C" w14:textId="77777777" w:rsidR="005D26EA" w:rsidRPr="00F52EEF" w:rsidRDefault="005D26EA" w:rsidP="00935F76">
            <w:pPr>
              <w:tabs>
                <w:tab w:val="left" w:pos="567"/>
              </w:tabs>
              <w:autoSpaceDE w:val="0"/>
              <w:autoSpaceDN w:val="0"/>
              <w:adjustRightInd w:val="0"/>
              <w:rPr>
                <w:rFonts w:asciiTheme="minorHAnsi" w:eastAsia="Calibri" w:hAnsiTheme="minorHAnsi" w:cstheme="minorHAnsi"/>
              </w:rPr>
            </w:pPr>
          </w:p>
          <w:p w14:paraId="43E4DEDE" w14:textId="77777777" w:rsidR="005D26EA" w:rsidRPr="00F61E7F" w:rsidRDefault="005D26EA" w:rsidP="00935F76">
            <w:pPr>
              <w:tabs>
                <w:tab w:val="left" w:pos="567"/>
              </w:tabs>
              <w:autoSpaceDE w:val="0"/>
              <w:autoSpaceDN w:val="0"/>
              <w:adjustRightInd w:val="0"/>
              <w:rPr>
                <w:rFonts w:asciiTheme="minorHAnsi" w:eastAsia="Calibri" w:hAnsiTheme="minorHAnsi" w:cstheme="minorHAnsi"/>
                <w:b/>
              </w:rPr>
            </w:pPr>
            <w:r w:rsidRPr="00F61E7F">
              <w:rPr>
                <w:rFonts w:asciiTheme="minorHAnsi" w:eastAsia="Calibri" w:hAnsiTheme="minorHAnsi" w:cstheme="minorHAnsi"/>
                <w:b/>
              </w:rPr>
              <w:t>Doporučená literatura:</w:t>
            </w:r>
          </w:p>
          <w:p w14:paraId="3E46D6B2" w14:textId="0DC0758B" w:rsidR="005D26EA" w:rsidRPr="0083565E" w:rsidDel="007A3252" w:rsidRDefault="005D26EA" w:rsidP="00935F76">
            <w:pPr>
              <w:tabs>
                <w:tab w:val="left" w:pos="567"/>
              </w:tabs>
              <w:autoSpaceDE w:val="0"/>
              <w:autoSpaceDN w:val="0"/>
              <w:adjustRightInd w:val="0"/>
              <w:rPr>
                <w:del w:id="5258" w:author="FMK" w:date="2020-02-02T22:19:00Z"/>
                <w:rFonts w:asciiTheme="minorHAnsi" w:eastAsia="Calibri" w:hAnsiTheme="minorHAnsi"/>
                <w:color w:val="FF0000"/>
                <w:rPrChange w:id="5259" w:author="Martin Kazík" w:date="2020-01-23T11:23:00Z">
                  <w:rPr>
                    <w:del w:id="5260" w:author="FMK" w:date="2020-02-02T22:19:00Z"/>
                    <w:rFonts w:asciiTheme="minorHAnsi" w:eastAsia="Calibri" w:hAnsiTheme="minorHAnsi"/>
                  </w:rPr>
                </w:rPrChange>
              </w:rPr>
            </w:pPr>
            <w:del w:id="5261" w:author="FMK" w:date="2020-02-02T22:19:00Z">
              <w:r w:rsidRPr="0083565E" w:rsidDel="007A3252">
                <w:rPr>
                  <w:rFonts w:asciiTheme="minorHAnsi" w:eastAsia="Calibri" w:hAnsiTheme="minorHAnsi"/>
                  <w:color w:val="FF0000"/>
                  <w:rPrChange w:id="5262" w:author="Martin Kazík" w:date="2020-01-23T11:23:00Z">
                    <w:rPr>
                      <w:rFonts w:asciiTheme="minorHAnsi" w:eastAsia="Calibri" w:hAnsiTheme="minorHAnsi"/>
                    </w:rPr>
                  </w:rPrChange>
                </w:rPr>
                <w:delText xml:space="preserve">LOTKO, Edvard. 1999. </w:delText>
              </w:r>
              <w:r w:rsidRPr="0083565E" w:rsidDel="007A3252">
                <w:rPr>
                  <w:rFonts w:asciiTheme="minorHAnsi" w:eastAsia="Calibri" w:hAnsiTheme="minorHAnsi"/>
                  <w:i/>
                  <w:color w:val="FF0000"/>
                  <w:rPrChange w:id="5263" w:author="Martin Kazík" w:date="2020-01-23T11:23:00Z">
                    <w:rPr>
                      <w:rFonts w:asciiTheme="minorHAnsi" w:eastAsia="Calibri" w:hAnsiTheme="minorHAnsi"/>
                      <w:i/>
                    </w:rPr>
                  </w:rPrChange>
                </w:rPr>
                <w:delText>Kapitoly ze současné rétoriky.</w:delText>
              </w:r>
              <w:r w:rsidRPr="0083565E" w:rsidDel="007A3252">
                <w:rPr>
                  <w:rFonts w:asciiTheme="minorHAnsi" w:eastAsia="Calibri" w:hAnsiTheme="minorHAnsi"/>
                  <w:color w:val="FF0000"/>
                  <w:rPrChange w:id="5264" w:author="Martin Kazík" w:date="2020-01-23T11:23:00Z">
                    <w:rPr>
                      <w:rFonts w:asciiTheme="minorHAnsi" w:eastAsia="Calibri" w:hAnsiTheme="minorHAnsi"/>
                    </w:rPr>
                  </w:rPrChange>
                </w:rPr>
                <w:delText xml:space="preserve"> Olomouc: Univerzita Palackého. ISBN 80-244-0796-5.</w:delText>
              </w:r>
            </w:del>
          </w:p>
          <w:p w14:paraId="3EA741A8" w14:textId="66E43963" w:rsidR="005D26EA" w:rsidRPr="0083565E" w:rsidDel="007A3252" w:rsidRDefault="005D26EA" w:rsidP="00935F76">
            <w:pPr>
              <w:tabs>
                <w:tab w:val="left" w:pos="567"/>
              </w:tabs>
              <w:autoSpaceDE w:val="0"/>
              <w:autoSpaceDN w:val="0"/>
              <w:adjustRightInd w:val="0"/>
              <w:rPr>
                <w:del w:id="5265" w:author="FMK" w:date="2020-02-02T22:19:00Z"/>
                <w:rFonts w:asciiTheme="minorHAnsi" w:eastAsia="Calibri" w:hAnsiTheme="minorHAnsi"/>
                <w:color w:val="FF0000"/>
                <w:rPrChange w:id="5266" w:author="Martin Kazík" w:date="2020-01-23T11:23:00Z">
                  <w:rPr>
                    <w:del w:id="5267" w:author="FMK" w:date="2020-02-02T22:19:00Z"/>
                    <w:rFonts w:asciiTheme="minorHAnsi" w:eastAsia="Calibri" w:hAnsiTheme="minorHAnsi"/>
                  </w:rPr>
                </w:rPrChange>
              </w:rPr>
            </w:pPr>
            <w:del w:id="5268" w:author="FMK" w:date="2020-02-02T22:19:00Z">
              <w:r w:rsidRPr="0083565E" w:rsidDel="007A3252">
                <w:rPr>
                  <w:rFonts w:asciiTheme="minorHAnsi" w:eastAsia="Calibri" w:hAnsiTheme="minorHAnsi"/>
                  <w:color w:val="FF0000"/>
                  <w:rPrChange w:id="5269" w:author="Martin Kazík" w:date="2020-01-23T11:23:00Z">
                    <w:rPr>
                      <w:rFonts w:asciiTheme="minorHAnsi" w:eastAsia="Calibri" w:hAnsiTheme="minorHAnsi"/>
                    </w:rPr>
                  </w:rPrChange>
                </w:rPr>
                <w:delText xml:space="preserve">LUKAVSKÝ, Radovan. 2000. </w:delText>
              </w:r>
              <w:r w:rsidRPr="0083565E" w:rsidDel="007A3252">
                <w:rPr>
                  <w:rFonts w:asciiTheme="minorHAnsi" w:eastAsia="Calibri" w:hAnsiTheme="minorHAnsi"/>
                  <w:i/>
                  <w:color w:val="FF0000"/>
                  <w:rPrChange w:id="5270" w:author="Martin Kazík" w:date="2020-01-23T11:23:00Z">
                    <w:rPr>
                      <w:rFonts w:asciiTheme="minorHAnsi" w:eastAsia="Calibri" w:hAnsiTheme="minorHAnsi"/>
                      <w:i/>
                    </w:rPr>
                  </w:rPrChange>
                </w:rPr>
                <w:delText>Kultura mluveného slova.</w:delText>
              </w:r>
              <w:r w:rsidRPr="0083565E" w:rsidDel="007A3252">
                <w:rPr>
                  <w:rFonts w:asciiTheme="minorHAnsi" w:eastAsia="Calibri" w:hAnsiTheme="minorHAnsi"/>
                  <w:color w:val="FF0000"/>
                  <w:rPrChange w:id="5271" w:author="Martin Kazík" w:date="2020-01-23T11:23:00Z">
                    <w:rPr>
                      <w:rFonts w:asciiTheme="minorHAnsi" w:eastAsia="Calibri" w:hAnsiTheme="minorHAnsi"/>
                    </w:rPr>
                  </w:rPrChange>
                </w:rPr>
                <w:delText xml:space="preserve"> V Praze: Akademie múzických umění. ISBN 80-85883-61-9. PLAMÍNEK, Jiří a Daniel FRANC. 2008. </w:delText>
              </w:r>
              <w:r w:rsidRPr="0083565E" w:rsidDel="007A3252">
                <w:rPr>
                  <w:rFonts w:asciiTheme="minorHAnsi" w:eastAsia="Calibri" w:hAnsiTheme="minorHAnsi"/>
                  <w:i/>
                  <w:color w:val="FF0000"/>
                  <w:rPrChange w:id="5272" w:author="Martin Kazík" w:date="2020-01-23T11:23:00Z">
                    <w:rPr>
                      <w:rFonts w:asciiTheme="minorHAnsi" w:eastAsia="Calibri" w:hAnsiTheme="minorHAnsi"/>
                      <w:i/>
                    </w:rPr>
                  </w:rPrChange>
                </w:rPr>
                <w:delText>Komunikace a prezentace: umění mluvit, slyšet a rozumět.</w:delText>
              </w:r>
              <w:r w:rsidRPr="0083565E" w:rsidDel="007A3252">
                <w:rPr>
                  <w:rFonts w:asciiTheme="minorHAnsi" w:eastAsia="Calibri" w:hAnsiTheme="minorHAnsi"/>
                  <w:color w:val="FF0000"/>
                  <w:rPrChange w:id="5273" w:author="Martin Kazík" w:date="2020-01-23T11:23:00Z">
                    <w:rPr>
                      <w:rFonts w:asciiTheme="minorHAnsi" w:eastAsia="Calibri" w:hAnsiTheme="minorHAnsi"/>
                    </w:rPr>
                  </w:rPrChange>
                </w:rPr>
                <w:delText xml:space="preserve"> Praha: Grada. ISBN 978-80-247-2706-6.</w:delText>
              </w:r>
            </w:del>
          </w:p>
          <w:p w14:paraId="318E9F73" w14:textId="4C0C52F7" w:rsidR="005D26EA" w:rsidRPr="0083565E" w:rsidDel="007A3252" w:rsidRDefault="005D26EA" w:rsidP="00935F76">
            <w:pPr>
              <w:tabs>
                <w:tab w:val="left" w:pos="567"/>
              </w:tabs>
              <w:autoSpaceDE w:val="0"/>
              <w:autoSpaceDN w:val="0"/>
              <w:adjustRightInd w:val="0"/>
              <w:rPr>
                <w:del w:id="5274" w:author="FMK" w:date="2020-02-02T22:19:00Z"/>
                <w:rFonts w:asciiTheme="minorHAnsi" w:eastAsia="Calibri" w:hAnsiTheme="minorHAnsi"/>
                <w:color w:val="FF0000"/>
                <w:rPrChange w:id="5275" w:author="Martin Kazík" w:date="2020-01-23T11:23:00Z">
                  <w:rPr>
                    <w:del w:id="5276" w:author="FMK" w:date="2020-02-02T22:19:00Z"/>
                    <w:rFonts w:asciiTheme="minorHAnsi" w:eastAsia="Calibri" w:hAnsiTheme="minorHAnsi"/>
                  </w:rPr>
                </w:rPrChange>
              </w:rPr>
            </w:pPr>
            <w:del w:id="5277" w:author="FMK" w:date="2020-02-02T22:19:00Z">
              <w:r w:rsidRPr="0083565E" w:rsidDel="007A3252">
                <w:rPr>
                  <w:rFonts w:asciiTheme="minorHAnsi" w:eastAsia="Calibri" w:hAnsiTheme="minorHAnsi"/>
                  <w:color w:val="FF0000"/>
                  <w:rPrChange w:id="5278" w:author="Martin Kazík" w:date="2020-01-23T11:23:00Z">
                    <w:rPr>
                      <w:rFonts w:asciiTheme="minorHAnsi" w:eastAsia="Calibri" w:hAnsiTheme="minorHAnsi"/>
                    </w:rPr>
                  </w:rPrChange>
                </w:rPr>
                <w:delText xml:space="preserve">ALLHOFF, Dieter-W a Waltraud ALLHOFF. 2008. </w:delText>
              </w:r>
              <w:r w:rsidRPr="0083565E" w:rsidDel="007A3252">
                <w:rPr>
                  <w:rFonts w:asciiTheme="minorHAnsi" w:eastAsia="Calibri" w:hAnsiTheme="minorHAnsi"/>
                  <w:i/>
                  <w:color w:val="FF0000"/>
                  <w:rPrChange w:id="5279" w:author="Martin Kazík" w:date="2020-01-23T11:23:00Z">
                    <w:rPr>
                      <w:rFonts w:asciiTheme="minorHAnsi" w:eastAsia="Calibri" w:hAnsiTheme="minorHAnsi"/>
                      <w:i/>
                    </w:rPr>
                  </w:rPrChange>
                </w:rPr>
                <w:delText>Rétorika a komunikace</w:delText>
              </w:r>
              <w:r w:rsidRPr="0083565E" w:rsidDel="007A3252">
                <w:rPr>
                  <w:rFonts w:asciiTheme="minorHAnsi" w:eastAsia="Calibri" w:hAnsiTheme="minorHAnsi"/>
                  <w:color w:val="FF0000"/>
                  <w:rPrChange w:id="5280" w:author="Martin Kazík" w:date="2020-01-23T11:23:00Z">
                    <w:rPr>
                      <w:rFonts w:asciiTheme="minorHAnsi" w:eastAsia="Calibri" w:hAnsiTheme="minorHAnsi"/>
                    </w:rPr>
                  </w:rPrChange>
                </w:rPr>
                <w:delText xml:space="preserve">. 14. vydání. Praha: Grada. ISBN 978-80-247-2283-2. </w:delText>
              </w:r>
            </w:del>
          </w:p>
          <w:p w14:paraId="4787DB50" w14:textId="64F64EFB" w:rsidR="005D26EA" w:rsidRPr="0083565E" w:rsidDel="007A3252" w:rsidRDefault="005D26EA" w:rsidP="00935F76">
            <w:pPr>
              <w:tabs>
                <w:tab w:val="left" w:pos="567"/>
              </w:tabs>
              <w:autoSpaceDE w:val="0"/>
              <w:autoSpaceDN w:val="0"/>
              <w:adjustRightInd w:val="0"/>
              <w:rPr>
                <w:del w:id="5281" w:author="FMK" w:date="2020-02-02T22:19:00Z"/>
                <w:rFonts w:asciiTheme="minorHAnsi" w:eastAsia="Calibri" w:hAnsiTheme="minorHAnsi"/>
                <w:color w:val="FF0000"/>
                <w:rPrChange w:id="5282" w:author="Martin Kazík" w:date="2020-01-23T11:23:00Z">
                  <w:rPr>
                    <w:del w:id="5283" w:author="FMK" w:date="2020-02-02T22:19:00Z"/>
                    <w:rFonts w:asciiTheme="minorHAnsi" w:eastAsia="Calibri" w:hAnsiTheme="minorHAnsi"/>
                  </w:rPr>
                </w:rPrChange>
              </w:rPr>
            </w:pPr>
            <w:del w:id="5284" w:author="FMK" w:date="2020-02-02T22:19:00Z">
              <w:r w:rsidRPr="0083565E" w:rsidDel="007A3252">
                <w:rPr>
                  <w:rFonts w:asciiTheme="minorHAnsi" w:eastAsia="Calibri" w:hAnsiTheme="minorHAnsi"/>
                  <w:color w:val="FF0000"/>
                  <w:rPrChange w:id="5285" w:author="Martin Kazík" w:date="2020-01-23T11:23:00Z">
                    <w:rPr>
                      <w:rFonts w:asciiTheme="minorHAnsi" w:eastAsia="Calibri" w:hAnsiTheme="minorHAnsi"/>
                    </w:rPr>
                  </w:rPrChange>
                </w:rPr>
                <w:delText xml:space="preserve">KRAUS, Jiří. 2010. </w:delText>
              </w:r>
              <w:r w:rsidRPr="0083565E" w:rsidDel="007A3252">
                <w:rPr>
                  <w:rFonts w:asciiTheme="minorHAnsi" w:eastAsia="Calibri" w:hAnsiTheme="minorHAnsi"/>
                  <w:i/>
                  <w:color w:val="FF0000"/>
                  <w:rPrChange w:id="5286" w:author="Martin Kazík" w:date="2020-01-23T11:23:00Z">
                    <w:rPr>
                      <w:rFonts w:asciiTheme="minorHAnsi" w:eastAsia="Calibri" w:hAnsiTheme="minorHAnsi"/>
                      <w:i/>
                    </w:rPr>
                  </w:rPrChange>
                </w:rPr>
                <w:delText>Rétorika a mluvená kultura.</w:delText>
              </w:r>
              <w:r w:rsidRPr="0083565E" w:rsidDel="007A3252">
                <w:rPr>
                  <w:rFonts w:asciiTheme="minorHAnsi" w:eastAsia="Calibri" w:hAnsiTheme="minorHAnsi"/>
                  <w:color w:val="FF0000"/>
                  <w:rPrChange w:id="5287" w:author="Martin Kazík" w:date="2020-01-23T11:23:00Z">
                    <w:rPr>
                      <w:rFonts w:asciiTheme="minorHAnsi" w:eastAsia="Calibri" w:hAnsiTheme="minorHAnsi"/>
                    </w:rPr>
                  </w:rPrChange>
                </w:rPr>
                <w:delText xml:space="preserve"> Praha: Karolinum.</w:delText>
              </w:r>
            </w:del>
          </w:p>
          <w:p w14:paraId="41F5726A" w14:textId="1B1B6B40" w:rsidR="005D26EA" w:rsidRPr="0083565E" w:rsidDel="007A3252" w:rsidRDefault="005D26EA" w:rsidP="00935F76">
            <w:pPr>
              <w:tabs>
                <w:tab w:val="left" w:pos="567"/>
              </w:tabs>
              <w:autoSpaceDE w:val="0"/>
              <w:autoSpaceDN w:val="0"/>
              <w:adjustRightInd w:val="0"/>
              <w:rPr>
                <w:del w:id="5288" w:author="FMK" w:date="2020-02-02T22:19:00Z"/>
                <w:rFonts w:asciiTheme="minorHAnsi" w:eastAsia="Calibri" w:hAnsiTheme="minorHAnsi"/>
                <w:color w:val="FF0000"/>
                <w:rPrChange w:id="5289" w:author="Martin Kazík" w:date="2020-01-23T11:23:00Z">
                  <w:rPr>
                    <w:del w:id="5290" w:author="FMK" w:date="2020-02-02T22:19:00Z"/>
                    <w:rFonts w:asciiTheme="minorHAnsi" w:eastAsia="Calibri" w:hAnsiTheme="minorHAnsi"/>
                  </w:rPr>
                </w:rPrChange>
              </w:rPr>
            </w:pPr>
            <w:del w:id="5291" w:author="FMK" w:date="2020-02-02T22:19:00Z">
              <w:r w:rsidRPr="0083565E" w:rsidDel="007A3252">
                <w:rPr>
                  <w:rFonts w:asciiTheme="minorHAnsi" w:eastAsia="Calibri" w:hAnsiTheme="minorHAnsi"/>
                  <w:color w:val="FF0000"/>
                  <w:rPrChange w:id="5292" w:author="Martin Kazík" w:date="2020-01-23T11:23:00Z">
                    <w:rPr>
                      <w:rFonts w:asciiTheme="minorHAnsi" w:eastAsia="Calibri" w:hAnsiTheme="minorHAnsi"/>
                    </w:rPr>
                  </w:rPrChange>
                </w:rPr>
                <w:delText xml:space="preserve">ŠMAJSOVÁ BUCHTOVÁ, Božena. 2006. </w:delText>
              </w:r>
              <w:r w:rsidRPr="0083565E" w:rsidDel="007A3252">
                <w:rPr>
                  <w:rFonts w:asciiTheme="minorHAnsi" w:eastAsia="Calibri" w:hAnsiTheme="minorHAnsi"/>
                  <w:i/>
                  <w:color w:val="FF0000"/>
                  <w:rPrChange w:id="5293" w:author="Martin Kazík" w:date="2020-01-23T11:23:00Z">
                    <w:rPr>
                      <w:rFonts w:asciiTheme="minorHAnsi" w:eastAsia="Calibri" w:hAnsiTheme="minorHAnsi"/>
                      <w:i/>
                    </w:rPr>
                  </w:rPrChange>
                </w:rPr>
                <w:delText>Rétorika.</w:delText>
              </w:r>
              <w:r w:rsidRPr="0083565E" w:rsidDel="007A3252">
                <w:rPr>
                  <w:rFonts w:asciiTheme="minorHAnsi" w:eastAsia="Calibri" w:hAnsiTheme="minorHAnsi"/>
                  <w:color w:val="FF0000"/>
                  <w:rPrChange w:id="5294" w:author="Martin Kazík" w:date="2020-01-23T11:23:00Z">
                    <w:rPr>
                      <w:rFonts w:asciiTheme="minorHAnsi" w:eastAsia="Calibri" w:hAnsiTheme="minorHAnsi"/>
                    </w:rPr>
                  </w:rPrChange>
                </w:rPr>
                <w:delText xml:space="preserve"> Praha: Grada. ISBN 80-247-0868-X. </w:delText>
              </w:r>
            </w:del>
          </w:p>
          <w:p w14:paraId="00332AFF" w14:textId="08BA0E26" w:rsidR="005D26EA" w:rsidRPr="0083565E" w:rsidDel="007A3252" w:rsidRDefault="005D26EA" w:rsidP="00935F76">
            <w:pPr>
              <w:tabs>
                <w:tab w:val="left" w:pos="567"/>
              </w:tabs>
              <w:autoSpaceDE w:val="0"/>
              <w:autoSpaceDN w:val="0"/>
              <w:adjustRightInd w:val="0"/>
              <w:rPr>
                <w:del w:id="5295" w:author="FMK" w:date="2020-02-02T22:19:00Z"/>
                <w:rFonts w:asciiTheme="minorHAnsi" w:eastAsia="Calibri" w:hAnsiTheme="minorHAnsi"/>
                <w:color w:val="FF0000"/>
                <w:rPrChange w:id="5296" w:author="Martin Kazík" w:date="2020-01-23T11:23:00Z">
                  <w:rPr>
                    <w:del w:id="5297" w:author="FMK" w:date="2020-02-02T22:19:00Z"/>
                    <w:rFonts w:asciiTheme="minorHAnsi" w:eastAsia="Calibri" w:hAnsiTheme="minorHAnsi"/>
                  </w:rPr>
                </w:rPrChange>
              </w:rPr>
            </w:pPr>
            <w:del w:id="5298" w:author="FMK" w:date="2020-02-02T22:19:00Z">
              <w:r w:rsidRPr="0083565E" w:rsidDel="007A3252">
                <w:rPr>
                  <w:rFonts w:asciiTheme="minorHAnsi" w:eastAsia="Calibri" w:hAnsiTheme="minorHAnsi"/>
                  <w:color w:val="FF0000"/>
                  <w:rPrChange w:id="5299" w:author="Martin Kazík" w:date="2020-01-23T11:23:00Z">
                    <w:rPr>
                      <w:rFonts w:asciiTheme="minorHAnsi" w:eastAsia="Calibri" w:hAnsiTheme="minorHAnsi"/>
                    </w:rPr>
                  </w:rPrChange>
                </w:rPr>
                <w:delText xml:space="preserve">ŠPAČKOVÁ, Alena. 2003. </w:delText>
              </w:r>
              <w:r w:rsidRPr="0083565E" w:rsidDel="007A3252">
                <w:rPr>
                  <w:rFonts w:asciiTheme="minorHAnsi" w:eastAsia="Calibri" w:hAnsiTheme="minorHAnsi"/>
                  <w:i/>
                  <w:color w:val="FF0000"/>
                  <w:rPrChange w:id="5300" w:author="Martin Kazík" w:date="2020-01-23T11:23:00Z">
                    <w:rPr>
                      <w:rFonts w:asciiTheme="minorHAnsi" w:eastAsia="Calibri" w:hAnsiTheme="minorHAnsi"/>
                      <w:i/>
                    </w:rPr>
                  </w:rPrChange>
                </w:rPr>
                <w:delText>Moderní rétorika: jak mluvit k druhým lidem, aby nám naslouchali a rozuměli.</w:delText>
              </w:r>
              <w:r w:rsidRPr="0083565E" w:rsidDel="007A3252">
                <w:rPr>
                  <w:rFonts w:asciiTheme="minorHAnsi" w:eastAsia="Calibri" w:hAnsiTheme="minorHAnsi"/>
                  <w:color w:val="FF0000"/>
                  <w:rPrChange w:id="5301" w:author="Martin Kazík" w:date="2020-01-23T11:23:00Z">
                    <w:rPr>
                      <w:rFonts w:asciiTheme="minorHAnsi" w:eastAsia="Calibri" w:hAnsiTheme="minorHAnsi"/>
                    </w:rPr>
                  </w:rPrChange>
                </w:rPr>
                <w:delText xml:space="preserve"> Praha: Grada. ISBN 80-247-0633-4. </w:delText>
              </w:r>
            </w:del>
          </w:p>
          <w:p w14:paraId="46052DFC" w14:textId="77777777"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ŠPAČKOVÁ, Alena. 2015. </w:t>
            </w:r>
            <w:r w:rsidRPr="00F52EEF">
              <w:rPr>
                <w:rFonts w:asciiTheme="minorHAnsi" w:eastAsia="Calibri" w:hAnsiTheme="minorHAnsi" w:cstheme="minorHAnsi"/>
                <w:i/>
              </w:rPr>
              <w:t>Trénink techniky řeči: naučte se mluvit barevně.</w:t>
            </w:r>
            <w:r w:rsidRPr="00F52EEF">
              <w:rPr>
                <w:rFonts w:asciiTheme="minorHAnsi" w:eastAsia="Calibri" w:hAnsiTheme="minorHAnsi" w:cstheme="minorHAnsi"/>
              </w:rPr>
              <w:t xml:space="preserve"> Praha: Grada. ISBN 978-80-247-5578-6. </w:t>
            </w:r>
          </w:p>
          <w:p w14:paraId="4FC202FA" w14:textId="236A4164" w:rsidR="005D26EA" w:rsidRPr="0083565E" w:rsidDel="007A3252" w:rsidRDefault="005D26EA" w:rsidP="00935F76">
            <w:pPr>
              <w:tabs>
                <w:tab w:val="left" w:pos="567"/>
              </w:tabs>
              <w:autoSpaceDE w:val="0"/>
              <w:autoSpaceDN w:val="0"/>
              <w:adjustRightInd w:val="0"/>
              <w:rPr>
                <w:del w:id="5302" w:author="FMK" w:date="2020-02-02T22:19:00Z"/>
                <w:rFonts w:asciiTheme="minorHAnsi" w:eastAsia="Calibri" w:hAnsiTheme="minorHAnsi"/>
                <w:color w:val="FF0000"/>
                <w:rPrChange w:id="5303" w:author="Martin Kazík" w:date="2020-01-23T11:23:00Z">
                  <w:rPr>
                    <w:del w:id="5304" w:author="FMK" w:date="2020-02-02T22:19:00Z"/>
                    <w:rFonts w:asciiTheme="minorHAnsi" w:eastAsia="Calibri" w:hAnsiTheme="minorHAnsi"/>
                  </w:rPr>
                </w:rPrChange>
              </w:rPr>
            </w:pPr>
            <w:del w:id="5305" w:author="FMK" w:date="2020-02-02T22:19:00Z">
              <w:r w:rsidRPr="0083565E" w:rsidDel="007A3252">
                <w:rPr>
                  <w:rFonts w:asciiTheme="minorHAnsi" w:eastAsia="Calibri" w:hAnsiTheme="minorHAnsi"/>
                  <w:color w:val="FF0000"/>
                  <w:rPrChange w:id="5306" w:author="Martin Kazík" w:date="2020-01-23T11:23:00Z">
                    <w:rPr>
                      <w:rFonts w:asciiTheme="minorHAnsi" w:eastAsia="Calibri" w:hAnsiTheme="minorHAnsi"/>
                    </w:rPr>
                  </w:rPrChange>
                </w:rPr>
                <w:delText xml:space="preserve">KOHOUT, Jaroslav. 1995. </w:delText>
              </w:r>
              <w:r w:rsidRPr="0083565E" w:rsidDel="007A3252">
                <w:rPr>
                  <w:rFonts w:asciiTheme="minorHAnsi" w:eastAsia="Calibri" w:hAnsiTheme="minorHAnsi"/>
                  <w:i/>
                  <w:color w:val="FF0000"/>
                  <w:rPrChange w:id="5307" w:author="Martin Kazík" w:date="2020-01-23T11:23:00Z">
                    <w:rPr>
                      <w:rFonts w:asciiTheme="minorHAnsi" w:eastAsia="Calibri" w:hAnsiTheme="minorHAnsi"/>
                      <w:i/>
                    </w:rPr>
                  </w:rPrChange>
                </w:rPr>
                <w:delText>Rétorika: umění mluvit a jednat s lidmi.</w:delText>
              </w:r>
              <w:r w:rsidRPr="0083565E" w:rsidDel="007A3252">
                <w:rPr>
                  <w:rFonts w:asciiTheme="minorHAnsi" w:eastAsia="Calibri" w:hAnsiTheme="minorHAnsi"/>
                  <w:color w:val="FF0000"/>
                  <w:rPrChange w:id="5308" w:author="Martin Kazík" w:date="2020-01-23T11:23:00Z">
                    <w:rPr>
                      <w:rFonts w:asciiTheme="minorHAnsi" w:eastAsia="Calibri" w:hAnsiTheme="minorHAnsi"/>
                    </w:rPr>
                  </w:rPrChange>
                </w:rPr>
                <w:delText xml:space="preserve"> Praha: Management Press. ISBN 80-85603-92-6.</w:delText>
              </w:r>
            </w:del>
          </w:p>
          <w:p w14:paraId="60F8FE4B" w14:textId="04485DEA" w:rsidR="005D26EA" w:rsidRPr="00F52EEF" w:rsidRDefault="005D26EA" w:rsidP="00935F76">
            <w:pPr>
              <w:tabs>
                <w:tab w:val="left" w:pos="567"/>
              </w:tabs>
              <w:autoSpaceDE w:val="0"/>
              <w:autoSpaceDN w:val="0"/>
              <w:adjustRightInd w:val="0"/>
              <w:rPr>
                <w:rFonts w:asciiTheme="minorHAnsi" w:eastAsia="Calibri" w:hAnsiTheme="minorHAnsi" w:cstheme="minorHAnsi"/>
              </w:rPr>
            </w:pPr>
            <w:del w:id="5309" w:author="FMK" w:date="2020-02-02T22:19:00Z">
              <w:r w:rsidRPr="0083565E" w:rsidDel="007A3252">
                <w:rPr>
                  <w:rFonts w:asciiTheme="minorHAnsi" w:eastAsia="Calibri" w:hAnsiTheme="minorHAnsi"/>
                  <w:color w:val="FF0000"/>
                  <w:rPrChange w:id="5310" w:author="Martin Kazík" w:date="2020-01-23T11:23:00Z">
                    <w:rPr>
                      <w:rFonts w:asciiTheme="minorHAnsi" w:eastAsia="Calibri" w:hAnsiTheme="minorHAnsi"/>
                    </w:rPr>
                  </w:rPrChange>
                </w:rPr>
                <w:delText xml:space="preserve">HŮRKOVÁ, Jiřina. 1995. </w:delText>
              </w:r>
              <w:r w:rsidRPr="0083565E" w:rsidDel="007A3252">
                <w:rPr>
                  <w:rFonts w:asciiTheme="minorHAnsi" w:eastAsia="Calibri" w:hAnsiTheme="minorHAnsi"/>
                  <w:i/>
                  <w:color w:val="FF0000"/>
                  <w:rPrChange w:id="5311" w:author="Martin Kazík" w:date="2020-01-23T11:23:00Z">
                    <w:rPr>
                      <w:rFonts w:asciiTheme="minorHAnsi" w:eastAsia="Calibri" w:hAnsiTheme="minorHAnsi"/>
                      <w:i/>
                    </w:rPr>
                  </w:rPrChange>
                </w:rPr>
                <w:delText>Česká výslovnostní norma.</w:delText>
              </w:r>
              <w:r w:rsidRPr="0083565E" w:rsidDel="007A3252">
                <w:rPr>
                  <w:rFonts w:asciiTheme="minorHAnsi" w:eastAsia="Calibri" w:hAnsiTheme="minorHAnsi"/>
                  <w:color w:val="FF0000"/>
                  <w:rPrChange w:id="5312" w:author="Martin Kazík" w:date="2020-01-23T11:23:00Z">
                    <w:rPr>
                      <w:rFonts w:asciiTheme="minorHAnsi" w:eastAsia="Calibri" w:hAnsiTheme="minorHAnsi"/>
                    </w:rPr>
                  </w:rPrChange>
                </w:rPr>
                <w:delText xml:space="preserve"> Praha: Scientia.</w:delText>
              </w:r>
            </w:del>
          </w:p>
        </w:tc>
      </w:tr>
      <w:tr w:rsidR="005D26EA" w:rsidRPr="00F52EEF" w14:paraId="6079C771" w14:textId="77777777" w:rsidTr="00935F76">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03F1709C"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p>
        </w:tc>
      </w:tr>
      <w:tr w:rsidR="005D26EA" w:rsidRPr="00F52EEF" w14:paraId="2D0DBFF5" w14:textId="77777777" w:rsidTr="00935F76">
        <w:tc>
          <w:tcPr>
            <w:tcW w:w="5605" w:type="dxa"/>
            <w:gridSpan w:val="3"/>
            <w:tcBorders>
              <w:top w:val="single" w:sz="2" w:space="0" w:color="auto"/>
            </w:tcBorders>
            <w:shd w:val="clear" w:color="auto" w:fill="F7CAAC"/>
          </w:tcPr>
          <w:p w14:paraId="3AE531C9"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 xml:space="preserve">Rozsah konzultací (soustředění) </w:t>
            </w:r>
          </w:p>
        </w:tc>
        <w:tc>
          <w:tcPr>
            <w:tcW w:w="889" w:type="dxa"/>
            <w:tcBorders>
              <w:top w:val="single" w:sz="2" w:space="0" w:color="auto"/>
            </w:tcBorders>
          </w:tcPr>
          <w:p w14:paraId="05B3CFE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tcBorders>
            <w:shd w:val="clear" w:color="auto" w:fill="F7CAAC"/>
          </w:tcPr>
          <w:p w14:paraId="5E3B894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t xml:space="preserve"> </w:t>
            </w:r>
            <w:r w:rsidRPr="00F52EEF">
              <w:rPr>
                <w:rFonts w:asciiTheme="minorHAnsi" w:hAnsiTheme="minorHAnsi" w:cstheme="minorHAnsi"/>
                <w:b/>
              </w:rPr>
              <w:t>hodin</w:t>
            </w:r>
          </w:p>
        </w:tc>
      </w:tr>
      <w:tr w:rsidR="005D26EA" w:rsidRPr="00F52EEF" w14:paraId="5E6516C0" w14:textId="77777777" w:rsidTr="00935F76">
        <w:trPr>
          <w:trHeight w:val="283"/>
        </w:trPr>
        <w:tc>
          <w:tcPr>
            <w:tcW w:w="10673" w:type="dxa"/>
            <w:gridSpan w:val="8"/>
            <w:shd w:val="clear" w:color="auto" w:fill="F7CAAC"/>
          </w:tcPr>
          <w:p w14:paraId="0389F41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534CAF6D" w14:textId="77777777" w:rsidTr="00935F76">
        <w:tblPrEx>
          <w:tblLook w:val="0000" w:firstRow="0" w:lastRow="0" w:firstColumn="0" w:lastColumn="0" w:noHBand="0" w:noVBand="0"/>
        </w:tblPrEx>
        <w:trPr>
          <w:trHeight w:val="290"/>
        </w:trPr>
        <w:tc>
          <w:tcPr>
            <w:tcW w:w="10673" w:type="dxa"/>
            <w:gridSpan w:val="8"/>
          </w:tcPr>
          <w:p w14:paraId="6726B723" w14:textId="354315FC" w:rsidR="005D26EA" w:rsidRPr="00F52EEF" w:rsidRDefault="0090023A" w:rsidP="00935F76">
            <w:pPr>
              <w:tabs>
                <w:tab w:val="left" w:pos="567"/>
              </w:tabs>
              <w:spacing w:after="160" w:line="259" w:lineRule="auto"/>
              <w:jc w:val="both"/>
              <w:rPr>
                <w:rFonts w:asciiTheme="minorHAns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09CA9332" w14:textId="77777777" w:rsidR="0090023A" w:rsidRDefault="0090023A">
      <w:r>
        <w:br w:type="page"/>
      </w: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5D26EA" w:rsidRPr="00F52EEF" w14:paraId="44BA10A9" w14:textId="77777777" w:rsidTr="006A7E04">
        <w:tc>
          <w:tcPr>
            <w:tcW w:w="10673" w:type="dxa"/>
            <w:gridSpan w:val="8"/>
            <w:tcBorders>
              <w:bottom w:val="double" w:sz="4" w:space="0" w:color="auto"/>
            </w:tcBorders>
            <w:shd w:val="clear" w:color="auto" w:fill="BDD6EE"/>
          </w:tcPr>
          <w:p w14:paraId="1BAFDCE5" w14:textId="20D440E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530F4D85" w14:textId="77777777" w:rsidTr="006A7E04">
        <w:tc>
          <w:tcPr>
            <w:tcW w:w="3904" w:type="dxa"/>
            <w:tcBorders>
              <w:top w:val="double" w:sz="4" w:space="0" w:color="auto"/>
            </w:tcBorders>
            <w:shd w:val="clear" w:color="auto" w:fill="F7CAAC"/>
          </w:tcPr>
          <w:p w14:paraId="311E0A9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6888617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Brand Building</w:t>
            </w:r>
          </w:p>
        </w:tc>
      </w:tr>
      <w:tr w:rsidR="005D26EA" w:rsidRPr="00F52EEF" w14:paraId="0D71B3A5" w14:textId="77777777" w:rsidTr="006A7E04">
        <w:tc>
          <w:tcPr>
            <w:tcW w:w="3904" w:type="dxa"/>
            <w:shd w:val="clear" w:color="auto" w:fill="F7CAAC"/>
          </w:tcPr>
          <w:p w14:paraId="0D1DD1DE"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C08F05D" w14:textId="722F64AE" w:rsidR="005D26EA" w:rsidRPr="00F52EEF" w:rsidRDefault="009737DF"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ovinně volitelný</w:t>
            </w:r>
          </w:p>
        </w:tc>
        <w:tc>
          <w:tcPr>
            <w:tcW w:w="2695" w:type="dxa"/>
            <w:gridSpan w:val="2"/>
            <w:shd w:val="clear" w:color="auto" w:fill="F7CAAC"/>
          </w:tcPr>
          <w:p w14:paraId="0DF9FAE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4A1B1E9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5D26EA" w:rsidRPr="00F52EEF" w14:paraId="3D69AB2B" w14:textId="77777777" w:rsidTr="006A7E04">
        <w:tc>
          <w:tcPr>
            <w:tcW w:w="3904" w:type="dxa"/>
            <w:shd w:val="clear" w:color="auto" w:fill="F7CAAC"/>
          </w:tcPr>
          <w:p w14:paraId="5E056F2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1186C799"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10s</w:t>
            </w:r>
          </w:p>
        </w:tc>
        <w:tc>
          <w:tcPr>
            <w:tcW w:w="889" w:type="dxa"/>
            <w:shd w:val="clear" w:color="auto" w:fill="F7CAAC"/>
          </w:tcPr>
          <w:p w14:paraId="7AA3FF8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008F2B80" w14:textId="121B940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8912CF" w:rsidRPr="00F52EEF">
              <w:rPr>
                <w:rFonts w:asciiTheme="minorHAnsi" w:hAnsiTheme="minorHAnsi" w:cstheme="minorHAnsi"/>
              </w:rPr>
              <w:t xml:space="preserve"> hod.</w:t>
            </w:r>
          </w:p>
        </w:tc>
        <w:tc>
          <w:tcPr>
            <w:tcW w:w="2156" w:type="dxa"/>
            <w:shd w:val="clear" w:color="auto" w:fill="F7CAAC"/>
          </w:tcPr>
          <w:p w14:paraId="0F84836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69B0C45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2BD89D87" w14:textId="77777777" w:rsidTr="006A7E04">
        <w:tc>
          <w:tcPr>
            <w:tcW w:w="3904" w:type="dxa"/>
            <w:shd w:val="clear" w:color="auto" w:fill="F7CAAC"/>
          </w:tcPr>
          <w:p w14:paraId="19D8532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1AFB0AC3" w14:textId="4254AFA4" w:rsidR="005D26EA" w:rsidRPr="00F52EEF" w:rsidRDefault="005D26EA" w:rsidP="00935F76">
            <w:pPr>
              <w:tabs>
                <w:tab w:val="left" w:pos="567"/>
              </w:tabs>
              <w:autoSpaceDE w:val="0"/>
              <w:autoSpaceDN w:val="0"/>
              <w:adjustRightInd w:val="0"/>
              <w:rPr>
                <w:rFonts w:asciiTheme="minorHAnsi" w:eastAsia="Calibri" w:hAnsiTheme="minorHAnsi" w:cstheme="minorHAnsi"/>
              </w:rPr>
            </w:pPr>
          </w:p>
        </w:tc>
      </w:tr>
      <w:tr w:rsidR="005D26EA" w:rsidRPr="00F52EEF" w14:paraId="32804000" w14:textId="77777777" w:rsidTr="006A7E04">
        <w:tc>
          <w:tcPr>
            <w:tcW w:w="3904" w:type="dxa"/>
            <w:shd w:val="clear" w:color="auto" w:fill="F7CAAC"/>
          </w:tcPr>
          <w:p w14:paraId="302010D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9330F46" w14:textId="10FC21F8" w:rsidR="005D26EA" w:rsidRPr="00F52EEF" w:rsidRDefault="00A829C3"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6" w:type="dxa"/>
            <w:shd w:val="clear" w:color="auto" w:fill="F7CAAC"/>
          </w:tcPr>
          <w:p w14:paraId="16DDE45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598DDDBB" w14:textId="7B5E3059"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 </w:t>
            </w:r>
            <w:r w:rsidR="00A829C3" w:rsidRPr="00F52EEF">
              <w:rPr>
                <w:rFonts w:asciiTheme="minorHAnsi" w:eastAsia="Calibri" w:hAnsiTheme="minorHAnsi" w:cstheme="minorHAnsi"/>
              </w:rPr>
              <w:t>S</w:t>
            </w:r>
            <w:r w:rsidRPr="00F52EEF">
              <w:rPr>
                <w:rFonts w:asciiTheme="minorHAnsi" w:eastAsia="Calibri" w:hAnsiTheme="minorHAnsi" w:cstheme="minorHAnsi"/>
              </w:rPr>
              <w:t>eminář</w:t>
            </w:r>
          </w:p>
        </w:tc>
      </w:tr>
      <w:tr w:rsidR="005D26EA" w:rsidRPr="00F52EEF" w14:paraId="5423D666" w14:textId="77777777" w:rsidTr="006A7E04">
        <w:tc>
          <w:tcPr>
            <w:tcW w:w="3904" w:type="dxa"/>
            <w:shd w:val="clear" w:color="auto" w:fill="F7CAAC"/>
          </w:tcPr>
          <w:p w14:paraId="7D241D8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6D8CF87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2A56B11" w14:textId="77777777" w:rsidTr="006A7E04">
        <w:trPr>
          <w:trHeight w:val="554"/>
        </w:trPr>
        <w:tc>
          <w:tcPr>
            <w:tcW w:w="10673" w:type="dxa"/>
            <w:gridSpan w:val="8"/>
            <w:tcBorders>
              <w:top w:val="nil"/>
            </w:tcBorders>
          </w:tcPr>
          <w:p w14:paraId="7DE4EEAD" w14:textId="77777777"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 Studenti, kteří absolvují tento kurz, by se měli zorientovat v problematice budování značek a jednotlivým strategiím, z nichž vycházejí konkrétní komunikační strategie.</w:t>
            </w:r>
            <w:r w:rsidRPr="00F52EEF">
              <w:rPr>
                <w:rStyle w:val="apple-converted-space"/>
                <w:rFonts w:asciiTheme="minorHAnsi" w:hAnsiTheme="minorHAnsi" w:cstheme="minorHAnsi"/>
                <w:color w:val="000000"/>
                <w:shd w:val="clear" w:color="auto" w:fill="FFFFFF"/>
              </w:rPr>
              <w:t>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Výstupem v předmětu bude ucelená prezentace své vlastní značky s veškerou argumentací, kterou zpracuje každý student.</w:t>
            </w:r>
          </w:p>
        </w:tc>
      </w:tr>
      <w:tr w:rsidR="005D26EA" w:rsidRPr="00F52EEF" w14:paraId="25F3AC55" w14:textId="77777777" w:rsidTr="006A7E04">
        <w:trPr>
          <w:trHeight w:val="197"/>
        </w:trPr>
        <w:tc>
          <w:tcPr>
            <w:tcW w:w="3904" w:type="dxa"/>
            <w:tcBorders>
              <w:top w:val="nil"/>
            </w:tcBorders>
            <w:shd w:val="clear" w:color="auto" w:fill="F7CAAC"/>
          </w:tcPr>
          <w:p w14:paraId="2F094DB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12F6ED2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Michal Rožek</w:t>
            </w:r>
          </w:p>
        </w:tc>
      </w:tr>
      <w:tr w:rsidR="005D26EA" w:rsidRPr="00F52EEF" w14:paraId="72AE1ADA" w14:textId="77777777" w:rsidTr="006A7E04">
        <w:trPr>
          <w:trHeight w:val="243"/>
        </w:trPr>
        <w:tc>
          <w:tcPr>
            <w:tcW w:w="3904" w:type="dxa"/>
            <w:tcBorders>
              <w:top w:val="nil"/>
            </w:tcBorders>
            <w:shd w:val="clear" w:color="auto" w:fill="F7CAAC"/>
          </w:tcPr>
          <w:p w14:paraId="10270C3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450BD9C4" w14:textId="04D9A2E1" w:rsidR="005D26EA" w:rsidRPr="00F52EEF" w:rsidRDefault="009737DF"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59998C5C" w14:textId="77777777" w:rsidTr="006A7E04">
        <w:tc>
          <w:tcPr>
            <w:tcW w:w="3904" w:type="dxa"/>
            <w:shd w:val="clear" w:color="auto" w:fill="F7CAAC"/>
          </w:tcPr>
          <w:p w14:paraId="1C49178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3B196DE4" w14:textId="77777777" w:rsidR="005D26EA" w:rsidRPr="00F52EEF" w:rsidRDefault="005D26EA" w:rsidP="00935F76">
            <w:pPr>
              <w:tabs>
                <w:tab w:val="left" w:pos="567"/>
              </w:tabs>
              <w:jc w:val="both"/>
              <w:rPr>
                <w:rFonts w:asciiTheme="minorHAnsi" w:hAnsiTheme="minorHAnsi" w:cstheme="minorHAnsi"/>
                <w:b/>
              </w:rPr>
            </w:pPr>
          </w:p>
        </w:tc>
      </w:tr>
      <w:tr w:rsidR="005D26EA" w:rsidRPr="00F52EEF" w14:paraId="10E40A65" w14:textId="77777777" w:rsidTr="006A7E04">
        <w:trPr>
          <w:trHeight w:val="70"/>
        </w:trPr>
        <w:tc>
          <w:tcPr>
            <w:tcW w:w="10673" w:type="dxa"/>
            <w:gridSpan w:val="8"/>
            <w:tcBorders>
              <w:top w:val="nil"/>
            </w:tcBorders>
          </w:tcPr>
          <w:p w14:paraId="72AA78AA"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DDCF4B5" w14:textId="77777777" w:rsidTr="006A7E04">
        <w:tc>
          <w:tcPr>
            <w:tcW w:w="3904" w:type="dxa"/>
            <w:shd w:val="clear" w:color="auto" w:fill="F7CAAC"/>
          </w:tcPr>
          <w:p w14:paraId="176F894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2CF13DCF"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F1B5F7A" w14:textId="77777777" w:rsidTr="006A7E04">
        <w:trPr>
          <w:trHeight w:val="2751"/>
        </w:trPr>
        <w:tc>
          <w:tcPr>
            <w:tcW w:w="10673" w:type="dxa"/>
            <w:gridSpan w:val="8"/>
            <w:tcBorders>
              <w:top w:val="nil"/>
              <w:bottom w:val="single" w:sz="12" w:space="0" w:color="auto"/>
            </w:tcBorders>
          </w:tcPr>
          <w:p w14:paraId="5C23909D" w14:textId="77777777" w:rsidR="005D26EA" w:rsidRDefault="005D26EA" w:rsidP="00935F76">
            <w:pPr>
              <w:tabs>
                <w:tab w:val="left" w:pos="567"/>
              </w:tabs>
              <w:jc w:val="both"/>
              <w:rPr>
                <w:del w:id="5313" w:author="Martin Kazík" w:date="2020-01-23T11:23:00Z"/>
                <w:rFonts w:asciiTheme="minorHAnsi" w:hAnsiTheme="minorHAnsi" w:cstheme="minorHAnsi"/>
                <w:color w:val="000000"/>
                <w:shd w:val="clear" w:color="auto" w:fill="FFFFFF"/>
              </w:rPr>
            </w:pPr>
            <w:del w:id="5314" w:author="Martin Kazík" w:date="2020-01-23T11:23:00Z">
              <w:r w:rsidRPr="00F52EEF">
                <w:rPr>
                  <w:rFonts w:asciiTheme="minorHAnsi" w:hAnsiTheme="minorHAnsi" w:cstheme="minorHAnsi"/>
                  <w:color w:val="000000"/>
                  <w:shd w:val="clear" w:color="auto" w:fill="FFFFFF"/>
                </w:rPr>
                <w:delText>Cílem předmětu je seznámit studenty s pojmy značka, architektura značky, typy značek, strategie budování značek a řízení značek a rebranding.</w:delText>
              </w:r>
            </w:del>
          </w:p>
          <w:p w14:paraId="5B6FBBBD" w14:textId="77777777" w:rsidR="00F61E7F" w:rsidRDefault="00F61E7F" w:rsidP="00935F76">
            <w:pPr>
              <w:tabs>
                <w:tab w:val="left" w:pos="567"/>
              </w:tabs>
              <w:jc w:val="both"/>
              <w:rPr>
                <w:del w:id="5315" w:author="Martin Kazík" w:date="2020-01-23T11:23:00Z"/>
                <w:rStyle w:val="apple-converted-space"/>
                <w:rFonts w:asciiTheme="minorHAnsi" w:hAnsiTheme="minorHAnsi" w:cstheme="minorHAnsi"/>
                <w:color w:val="000000"/>
                <w:shd w:val="clear" w:color="auto" w:fill="FFFFFF"/>
              </w:rPr>
            </w:pPr>
          </w:p>
          <w:p w14:paraId="643015CC" w14:textId="4C0B7E06" w:rsidR="00F61E7F" w:rsidRPr="00F61E7F" w:rsidRDefault="0083565E" w:rsidP="00935F76">
            <w:pPr>
              <w:tabs>
                <w:tab w:val="left" w:pos="567"/>
              </w:tabs>
              <w:jc w:val="both"/>
              <w:rPr>
                <w:rStyle w:val="apple-converted-space"/>
                <w:rFonts w:asciiTheme="minorHAnsi" w:hAnsiTheme="minorHAnsi" w:cstheme="minorHAnsi"/>
                <w:b/>
                <w:color w:val="000000"/>
                <w:shd w:val="clear" w:color="auto" w:fill="FFFFFF"/>
              </w:rPr>
            </w:pPr>
            <w:r>
              <w:rPr>
                <w:rStyle w:val="apple-converted-space"/>
                <w:rFonts w:asciiTheme="minorHAnsi" w:hAnsiTheme="minorHAnsi" w:cstheme="minorHAnsi"/>
                <w:b/>
                <w:color w:val="000000"/>
                <w:shd w:val="clear" w:color="auto" w:fill="FFFFFF"/>
              </w:rPr>
              <w:t>P</w:t>
            </w:r>
            <w:r w:rsidR="00F61E7F" w:rsidRPr="00F61E7F">
              <w:rPr>
                <w:rStyle w:val="apple-converted-space"/>
                <w:rFonts w:asciiTheme="minorHAnsi" w:hAnsiTheme="minorHAnsi" w:cstheme="minorHAnsi"/>
                <w:b/>
                <w:color w:val="000000"/>
                <w:shd w:val="clear" w:color="auto" w:fill="FFFFFF"/>
              </w:rPr>
              <w:t>robíraná témata:</w:t>
            </w:r>
          </w:p>
          <w:p w14:paraId="25CE86F0" w14:textId="52525BE4"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 xml:space="preserve">- </w:t>
            </w:r>
            <w:r w:rsidR="00F61E7F">
              <w:rPr>
                <w:rFonts w:asciiTheme="minorHAnsi" w:hAnsiTheme="minorHAnsi" w:cstheme="minorHAnsi"/>
                <w:color w:val="000000"/>
                <w:shd w:val="clear" w:color="auto" w:fill="FFFFFF"/>
              </w:rPr>
              <w:t>b</w:t>
            </w:r>
            <w:r w:rsidRPr="00F52EEF">
              <w:rPr>
                <w:rFonts w:asciiTheme="minorHAnsi" w:hAnsiTheme="minorHAnsi" w:cstheme="minorHAnsi"/>
                <w:color w:val="000000"/>
                <w:shd w:val="clear" w:color="auto" w:fill="FFFFFF"/>
              </w:rPr>
              <w:t>rand, image a identita značky, role značek v dnešním světě, typy značek, archetypy</w:t>
            </w:r>
            <w:r w:rsidR="00F61E7F">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F61E7F">
              <w:rPr>
                <w:rFonts w:asciiTheme="minorHAnsi" w:hAnsiTheme="minorHAnsi" w:cstheme="minorHAnsi"/>
                <w:color w:val="000000"/>
                <w:shd w:val="clear" w:color="auto" w:fill="FFFFFF"/>
              </w:rPr>
              <w:t>n</w:t>
            </w:r>
            <w:r w:rsidRPr="00F52EEF">
              <w:rPr>
                <w:rFonts w:asciiTheme="minorHAnsi" w:hAnsiTheme="minorHAnsi" w:cstheme="minorHAnsi"/>
                <w:color w:val="000000"/>
                <w:shd w:val="clear" w:color="auto" w:fill="FFFFFF"/>
              </w:rPr>
              <w:t xml:space="preserve">aming </w:t>
            </w:r>
            <w:r w:rsidR="00F61E7F">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metody pojmenování značek</w:t>
            </w:r>
            <w:r w:rsidR="00F61E7F">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F61E7F">
              <w:rPr>
                <w:rFonts w:asciiTheme="minorHAnsi" w:hAnsiTheme="minorHAnsi" w:cstheme="minorHAnsi"/>
                <w:color w:val="000000"/>
                <w:shd w:val="clear" w:color="auto" w:fill="FFFFFF"/>
              </w:rPr>
              <w:t>b</w:t>
            </w:r>
            <w:r w:rsidRPr="00F52EEF">
              <w:rPr>
                <w:rFonts w:asciiTheme="minorHAnsi" w:hAnsiTheme="minorHAnsi" w:cstheme="minorHAnsi"/>
                <w:color w:val="000000"/>
                <w:shd w:val="clear" w:color="auto" w:fill="FFFFFF"/>
              </w:rPr>
              <w:t>rand positioning, tvorba claimů</w:t>
            </w:r>
            <w:r w:rsidR="00F61E7F">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F61E7F">
              <w:rPr>
                <w:rFonts w:asciiTheme="minorHAnsi" w:hAnsiTheme="minorHAnsi" w:cstheme="minorHAnsi"/>
                <w:color w:val="000000"/>
                <w:shd w:val="clear" w:color="auto" w:fill="FFFFFF"/>
              </w:rPr>
              <w:t>s</w:t>
            </w:r>
            <w:r w:rsidRPr="00F52EEF">
              <w:rPr>
                <w:rFonts w:asciiTheme="minorHAnsi" w:hAnsiTheme="minorHAnsi" w:cstheme="minorHAnsi"/>
                <w:color w:val="000000"/>
                <w:shd w:val="clear" w:color="auto" w:fill="FFFFFF"/>
              </w:rPr>
              <w:t>trategie budování značek</w:t>
            </w:r>
            <w:r w:rsidR="00F61E7F">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F61E7F">
              <w:rPr>
                <w:rFonts w:asciiTheme="minorHAnsi" w:hAnsiTheme="minorHAnsi" w:cstheme="minorHAnsi"/>
                <w:color w:val="000000"/>
                <w:shd w:val="clear" w:color="auto" w:fill="FFFFFF"/>
              </w:rPr>
              <w:t>z</w:t>
            </w:r>
            <w:r w:rsidRPr="00F52EEF">
              <w:rPr>
                <w:rFonts w:asciiTheme="minorHAnsi" w:hAnsiTheme="minorHAnsi" w:cstheme="minorHAnsi"/>
                <w:color w:val="000000"/>
                <w:shd w:val="clear" w:color="auto" w:fill="FFFFFF"/>
              </w:rPr>
              <w:t>načka jako příběh</w:t>
            </w:r>
            <w:r w:rsidR="00F61E7F">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F61E7F">
              <w:rPr>
                <w:rFonts w:asciiTheme="minorHAnsi" w:hAnsiTheme="minorHAnsi" w:cstheme="minorHAnsi"/>
                <w:color w:val="000000"/>
                <w:shd w:val="clear" w:color="auto" w:fill="FFFFFF"/>
              </w:rPr>
              <w:t>b</w:t>
            </w:r>
            <w:r w:rsidRPr="00F52EEF">
              <w:rPr>
                <w:rFonts w:asciiTheme="minorHAnsi" w:hAnsiTheme="minorHAnsi" w:cstheme="minorHAnsi"/>
                <w:color w:val="000000"/>
                <w:shd w:val="clear" w:color="auto" w:fill="FFFFFF"/>
              </w:rPr>
              <w:t>rand management</w:t>
            </w:r>
            <w:r w:rsidR="00F61E7F">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F61E7F">
              <w:rPr>
                <w:rFonts w:asciiTheme="minorHAnsi" w:hAnsiTheme="minorHAnsi" w:cstheme="minorHAnsi"/>
                <w:color w:val="000000"/>
                <w:shd w:val="clear" w:color="auto" w:fill="FFFFFF"/>
              </w:rPr>
              <w:t>r</w:t>
            </w:r>
            <w:r w:rsidRPr="00F52EEF">
              <w:rPr>
                <w:rFonts w:asciiTheme="minorHAnsi" w:hAnsiTheme="minorHAnsi" w:cstheme="minorHAnsi"/>
                <w:color w:val="000000"/>
                <w:shd w:val="clear" w:color="auto" w:fill="FFFFFF"/>
              </w:rPr>
              <w:t>ebranding</w:t>
            </w:r>
            <w:r w:rsidR="00F61E7F">
              <w:rPr>
                <w:rFonts w:asciiTheme="minorHAnsi" w:hAnsiTheme="minorHAnsi" w:cstheme="minorHAnsi"/>
                <w:color w:val="000000"/>
                <w:shd w:val="clear" w:color="auto" w:fill="FFFFFF"/>
              </w:rPr>
              <w:t>.</w:t>
            </w:r>
            <w:r w:rsidRPr="00F52EEF">
              <w:rPr>
                <w:rStyle w:val="apple-converted-space"/>
                <w:rFonts w:asciiTheme="minorHAnsi" w:hAnsiTheme="minorHAnsi" w:cstheme="minorHAnsi"/>
                <w:color w:val="000000"/>
                <w:shd w:val="clear" w:color="auto" w:fill="FFFFFF"/>
              </w:rPr>
              <w:t> </w:t>
            </w:r>
          </w:p>
        </w:tc>
      </w:tr>
      <w:tr w:rsidR="005D26EA" w:rsidRPr="00F52EEF" w14:paraId="673C293E" w14:textId="77777777" w:rsidTr="006A7E04">
        <w:trPr>
          <w:trHeight w:val="265"/>
        </w:trPr>
        <w:tc>
          <w:tcPr>
            <w:tcW w:w="4471" w:type="dxa"/>
            <w:gridSpan w:val="2"/>
            <w:tcBorders>
              <w:top w:val="nil"/>
            </w:tcBorders>
            <w:shd w:val="clear" w:color="auto" w:fill="F7CAAC"/>
          </w:tcPr>
          <w:p w14:paraId="582AD7A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7EA0507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E1CEBDF" w14:textId="77777777" w:rsidTr="006A7E04">
        <w:trPr>
          <w:trHeight w:val="3518"/>
        </w:trPr>
        <w:tc>
          <w:tcPr>
            <w:tcW w:w="10673" w:type="dxa"/>
            <w:gridSpan w:val="8"/>
            <w:tcBorders>
              <w:top w:val="nil"/>
            </w:tcBorders>
          </w:tcPr>
          <w:p w14:paraId="0A070FF6" w14:textId="77777777" w:rsidR="005D26EA" w:rsidRPr="00F61E7F" w:rsidRDefault="005D26EA" w:rsidP="00935F76">
            <w:pPr>
              <w:tabs>
                <w:tab w:val="left" w:pos="567"/>
              </w:tabs>
              <w:jc w:val="both"/>
              <w:rPr>
                <w:rFonts w:asciiTheme="minorHAnsi" w:hAnsiTheme="minorHAnsi" w:cstheme="minorHAnsi"/>
                <w:b/>
              </w:rPr>
            </w:pPr>
            <w:r w:rsidRPr="00F61E7F">
              <w:rPr>
                <w:rFonts w:asciiTheme="minorHAnsi" w:hAnsiTheme="minorHAnsi" w:cstheme="minorHAnsi"/>
                <w:b/>
              </w:rPr>
              <w:t>Povinná literatura:</w:t>
            </w:r>
          </w:p>
          <w:p w14:paraId="4BFBFB13" w14:textId="77777777"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rPr>
              <w:t>KELLER, Kevin Lane. 2013</w:t>
            </w:r>
            <w:r w:rsidRPr="00F52EEF">
              <w:rPr>
                <w:rFonts w:asciiTheme="minorHAnsi" w:hAnsiTheme="minorHAnsi" w:cstheme="minorHAnsi"/>
                <w:i/>
              </w:rPr>
              <w:t>. Strategic brand management: building, measuring, and managing brand equity.</w:t>
            </w:r>
            <w:r w:rsidRPr="00F52EEF">
              <w:rPr>
                <w:rFonts w:asciiTheme="minorHAnsi" w:hAnsiTheme="minorHAnsi" w:cstheme="minorHAnsi"/>
              </w:rPr>
              <w:t xml:space="preserve"> 4th ed., global ed. Harlow: Pearson, ISBN 978-0-273-77941-4.</w:t>
            </w:r>
          </w:p>
          <w:p w14:paraId="17C99168" w14:textId="77777777" w:rsidR="007A3252" w:rsidRDefault="007A3252" w:rsidP="007A3252">
            <w:pPr>
              <w:tabs>
                <w:tab w:val="left" w:pos="567"/>
              </w:tabs>
              <w:jc w:val="both"/>
              <w:rPr>
                <w:ins w:id="5316" w:author="FMK" w:date="2020-02-02T22:21:00Z"/>
              </w:rPr>
            </w:pPr>
            <w:ins w:id="5317" w:author="FMK" w:date="2020-02-02T22:21:00Z">
              <w:r w:rsidRPr="007B4FE0">
                <w:rPr>
                  <w:rFonts w:asciiTheme="minorHAnsi" w:hAnsiTheme="minorHAnsi"/>
                  <w:color w:val="FF0000"/>
                </w:rPr>
                <w:t>JOHNSON, Michael.</w:t>
              </w:r>
              <w:r>
                <w:rPr>
                  <w:rFonts w:asciiTheme="minorHAnsi" w:hAnsiTheme="minorHAnsi"/>
                  <w:color w:val="FF0000"/>
                </w:rPr>
                <w:t xml:space="preserve"> 2016.</w:t>
              </w:r>
              <w:r w:rsidRPr="007B4FE0">
                <w:rPr>
                  <w:rFonts w:asciiTheme="minorHAnsi" w:hAnsiTheme="minorHAnsi"/>
                  <w:color w:val="FF0000"/>
                </w:rPr>
                <w:t xml:space="preserve"> </w:t>
              </w:r>
              <w:r w:rsidRPr="00D835FA">
                <w:rPr>
                  <w:rFonts w:asciiTheme="minorHAnsi" w:hAnsiTheme="minorHAnsi"/>
                  <w:i/>
                  <w:color w:val="FF0000"/>
                </w:rPr>
                <w:t>Branding: in five and a half steps.</w:t>
              </w:r>
              <w:r w:rsidRPr="007B4FE0">
                <w:rPr>
                  <w:rFonts w:asciiTheme="minorHAnsi" w:hAnsiTheme="minorHAnsi"/>
                  <w:color w:val="FF0000"/>
                </w:rPr>
                <w:t xml:space="preserve"> Lond</w:t>
              </w:r>
              <w:r>
                <w:rPr>
                  <w:rFonts w:asciiTheme="minorHAnsi" w:hAnsiTheme="minorHAnsi"/>
                  <w:color w:val="FF0000"/>
                </w:rPr>
                <w:t>on: Thames &amp; Hudson</w:t>
              </w:r>
              <w:r w:rsidRPr="007B4FE0">
                <w:rPr>
                  <w:rFonts w:asciiTheme="minorHAnsi" w:hAnsiTheme="minorHAnsi"/>
                  <w:color w:val="FF0000"/>
                </w:rPr>
                <w:t>. ISBN 9780500518960.</w:t>
              </w:r>
              <w:r>
                <w:t xml:space="preserve"> </w:t>
              </w:r>
            </w:ins>
          </w:p>
          <w:p w14:paraId="2ADC0565" w14:textId="77777777" w:rsidR="007A3252" w:rsidRDefault="007A3252" w:rsidP="007A3252">
            <w:pPr>
              <w:tabs>
                <w:tab w:val="left" w:pos="567"/>
              </w:tabs>
              <w:jc w:val="both"/>
              <w:rPr>
                <w:ins w:id="5318" w:author="FMK" w:date="2020-02-02T22:21:00Z"/>
              </w:rPr>
            </w:pPr>
            <w:ins w:id="5319" w:author="FMK" w:date="2020-02-02T22:21:00Z">
              <w:r w:rsidRPr="007B4FE0">
                <w:rPr>
                  <w:rFonts w:asciiTheme="minorHAnsi" w:hAnsiTheme="minorHAnsi"/>
                  <w:color w:val="FF0000"/>
                </w:rPr>
                <w:t xml:space="preserve">NAGYOVÁ, Ľudmila, Dagmar BABČANOVÁ a Ingrida KOŠIČIAROVÁ. </w:t>
              </w:r>
              <w:r>
                <w:rPr>
                  <w:rFonts w:asciiTheme="minorHAnsi" w:hAnsiTheme="minorHAnsi"/>
                  <w:color w:val="FF0000"/>
                </w:rPr>
                <w:t xml:space="preserve">2016. </w:t>
              </w:r>
              <w:r w:rsidRPr="00D835FA">
                <w:rPr>
                  <w:rFonts w:asciiTheme="minorHAnsi" w:hAnsiTheme="minorHAnsi"/>
                  <w:i/>
                  <w:color w:val="FF0000"/>
                </w:rPr>
                <w:t>Značka: nositeľ imidžu výrobcu.</w:t>
              </w:r>
              <w:r w:rsidRPr="007B4FE0">
                <w:rPr>
                  <w:rFonts w:asciiTheme="minorHAnsi" w:hAnsiTheme="minorHAnsi"/>
                  <w:color w:val="FF0000"/>
                </w:rPr>
                <w:t xml:space="preserve"> Nitra: Slovenská poľnohospodárska</w:t>
              </w:r>
              <w:r>
                <w:rPr>
                  <w:rFonts w:asciiTheme="minorHAnsi" w:hAnsiTheme="minorHAnsi"/>
                  <w:color w:val="FF0000"/>
                </w:rPr>
                <w:t xml:space="preserve"> univerzita v Nitre</w:t>
              </w:r>
              <w:r w:rsidRPr="007B4FE0">
                <w:rPr>
                  <w:rFonts w:asciiTheme="minorHAnsi" w:hAnsiTheme="minorHAnsi"/>
                  <w:color w:val="FF0000"/>
                </w:rPr>
                <w:t>. ISBN 9788055215563.</w:t>
              </w:r>
              <w:r>
                <w:t xml:space="preserve"> </w:t>
              </w:r>
            </w:ins>
          </w:p>
          <w:p w14:paraId="55C7B986" w14:textId="77777777" w:rsidR="007A3252" w:rsidRDefault="007A3252" w:rsidP="007A3252">
            <w:pPr>
              <w:tabs>
                <w:tab w:val="left" w:pos="567"/>
              </w:tabs>
              <w:jc w:val="both"/>
              <w:rPr>
                <w:ins w:id="5320" w:author="FMK" w:date="2020-02-02T22:21:00Z"/>
                <w:rFonts w:asciiTheme="minorHAnsi" w:hAnsiTheme="minorHAnsi"/>
                <w:color w:val="FF0000"/>
              </w:rPr>
            </w:pPr>
            <w:ins w:id="5321" w:author="FMK" w:date="2020-02-02T22:21:00Z">
              <w:r w:rsidRPr="007B4FE0">
                <w:rPr>
                  <w:rFonts w:asciiTheme="minorHAnsi" w:hAnsiTheme="minorHAnsi"/>
                  <w:color w:val="FF0000"/>
                </w:rPr>
                <w:t>PURKISS, John a David ROYSTON-LEE.</w:t>
              </w:r>
              <w:r>
                <w:rPr>
                  <w:rFonts w:asciiTheme="minorHAnsi" w:hAnsiTheme="minorHAnsi"/>
                  <w:color w:val="FF0000"/>
                </w:rPr>
                <w:t xml:space="preserve"> 2014.</w:t>
              </w:r>
              <w:r w:rsidRPr="007B4FE0">
                <w:rPr>
                  <w:rFonts w:asciiTheme="minorHAnsi" w:hAnsiTheme="minorHAnsi"/>
                  <w:color w:val="FF0000"/>
                </w:rPr>
                <w:t xml:space="preserve"> </w:t>
              </w:r>
              <w:r w:rsidRPr="00D835FA">
                <w:rPr>
                  <w:rFonts w:asciiTheme="minorHAnsi" w:hAnsiTheme="minorHAnsi"/>
                  <w:i/>
                  <w:color w:val="FF0000"/>
                </w:rPr>
                <w:t>Vytvořte si vlastní značku: proměňte své jedinečné nadání v úspěšný obchodní produkt</w:t>
              </w:r>
              <w:r>
                <w:rPr>
                  <w:rFonts w:asciiTheme="minorHAnsi" w:hAnsiTheme="minorHAnsi"/>
                  <w:color w:val="FF0000"/>
                </w:rPr>
                <w:t>. Praha: Synergie</w:t>
              </w:r>
              <w:r w:rsidRPr="007B4FE0">
                <w:rPr>
                  <w:rFonts w:asciiTheme="minorHAnsi" w:hAnsiTheme="minorHAnsi"/>
                  <w:color w:val="FF0000"/>
                </w:rPr>
                <w:t>. ISBN 9788073702953.</w:t>
              </w:r>
            </w:ins>
          </w:p>
          <w:p w14:paraId="1CDBF646" w14:textId="7612B978" w:rsidR="005D26EA" w:rsidRPr="0083565E" w:rsidDel="007A3252" w:rsidRDefault="005D26EA" w:rsidP="00935F76">
            <w:pPr>
              <w:tabs>
                <w:tab w:val="left" w:pos="567"/>
              </w:tabs>
              <w:rPr>
                <w:del w:id="5322" w:author="FMK" w:date="2020-02-02T22:21:00Z"/>
                <w:rFonts w:asciiTheme="minorHAnsi" w:hAnsiTheme="minorHAnsi"/>
                <w:color w:val="FF0000"/>
                <w:rPrChange w:id="5323" w:author="Martin Kazík" w:date="2020-01-23T11:23:00Z">
                  <w:rPr>
                    <w:del w:id="5324" w:author="FMK" w:date="2020-02-02T22:21:00Z"/>
                    <w:rFonts w:asciiTheme="minorHAnsi" w:hAnsiTheme="minorHAnsi"/>
                  </w:rPr>
                </w:rPrChange>
              </w:rPr>
            </w:pPr>
            <w:del w:id="5325" w:author="FMK" w:date="2020-02-02T22:21:00Z">
              <w:r w:rsidRPr="0083565E" w:rsidDel="007A3252">
                <w:rPr>
                  <w:rFonts w:asciiTheme="minorHAnsi" w:hAnsiTheme="minorHAnsi"/>
                  <w:color w:val="FF0000"/>
                  <w:rPrChange w:id="5326" w:author="Martin Kazík" w:date="2020-01-23T11:23:00Z">
                    <w:rPr>
                      <w:rFonts w:asciiTheme="minorHAnsi" w:hAnsiTheme="minorHAnsi"/>
                    </w:rPr>
                  </w:rPrChange>
                </w:rPr>
                <w:delText>DE CHERNATONY, Leslie. 2009. </w:delText>
              </w:r>
              <w:r w:rsidRPr="0083565E" w:rsidDel="007A3252">
                <w:rPr>
                  <w:rFonts w:asciiTheme="minorHAnsi" w:hAnsiTheme="minorHAnsi"/>
                  <w:i/>
                  <w:color w:val="FF0000"/>
                  <w:rPrChange w:id="5327" w:author="Martin Kazík" w:date="2020-01-23T11:23:00Z">
                    <w:rPr>
                      <w:rFonts w:asciiTheme="minorHAnsi" w:hAnsiTheme="minorHAnsi"/>
                      <w:i/>
                    </w:rPr>
                  </w:rPrChange>
                </w:rPr>
                <w:delText>Značka: od vize k vyšším ziskům</w:delText>
              </w:r>
              <w:r w:rsidRPr="0083565E" w:rsidDel="007A3252">
                <w:rPr>
                  <w:rFonts w:asciiTheme="minorHAnsi" w:hAnsiTheme="minorHAnsi"/>
                  <w:color w:val="FF0000"/>
                  <w:rPrChange w:id="5328" w:author="Martin Kazík" w:date="2020-01-23T11:23:00Z">
                    <w:rPr>
                      <w:rFonts w:asciiTheme="minorHAnsi" w:hAnsiTheme="minorHAnsi"/>
                    </w:rPr>
                  </w:rPrChange>
                </w:rPr>
                <w:delText>. Brno: Computer Press. ISBN 978-80-251-2007-1.</w:delText>
              </w:r>
            </w:del>
          </w:p>
          <w:p w14:paraId="3D83A443" w14:textId="2249C8E3" w:rsidR="005D26EA" w:rsidRPr="0083565E" w:rsidDel="007A3252" w:rsidRDefault="005D26EA" w:rsidP="00935F76">
            <w:pPr>
              <w:tabs>
                <w:tab w:val="left" w:pos="567"/>
              </w:tabs>
              <w:rPr>
                <w:del w:id="5329" w:author="FMK" w:date="2020-02-02T22:21:00Z"/>
                <w:rFonts w:asciiTheme="minorHAnsi" w:hAnsiTheme="minorHAnsi"/>
                <w:color w:val="FF0000"/>
                <w:rPrChange w:id="5330" w:author="Martin Kazík" w:date="2020-01-23T11:23:00Z">
                  <w:rPr>
                    <w:del w:id="5331" w:author="FMK" w:date="2020-02-02T22:21:00Z"/>
                    <w:rFonts w:asciiTheme="minorHAnsi" w:hAnsiTheme="minorHAnsi"/>
                  </w:rPr>
                </w:rPrChange>
              </w:rPr>
            </w:pPr>
            <w:del w:id="5332" w:author="FMK" w:date="2020-02-02T22:21:00Z">
              <w:r w:rsidRPr="0083565E" w:rsidDel="007A3252">
                <w:rPr>
                  <w:rFonts w:asciiTheme="minorHAnsi" w:hAnsiTheme="minorHAnsi"/>
                  <w:color w:val="FF0000"/>
                  <w:rPrChange w:id="5333" w:author="Martin Kazík" w:date="2020-01-23T11:23:00Z">
                    <w:rPr>
                      <w:rFonts w:asciiTheme="minorHAnsi" w:hAnsiTheme="minorHAnsi"/>
                    </w:rPr>
                  </w:rPrChange>
                </w:rPr>
                <w:delText>AAKER, David A. 2003. </w:delText>
              </w:r>
              <w:r w:rsidRPr="0083565E" w:rsidDel="007A3252">
                <w:rPr>
                  <w:rFonts w:asciiTheme="minorHAnsi" w:hAnsiTheme="minorHAnsi"/>
                  <w:i/>
                  <w:color w:val="FF0000"/>
                  <w:rPrChange w:id="5334" w:author="Martin Kazík" w:date="2020-01-23T11:23:00Z">
                    <w:rPr>
                      <w:rFonts w:asciiTheme="minorHAnsi" w:hAnsiTheme="minorHAnsi"/>
                      <w:i/>
                    </w:rPr>
                  </w:rPrChange>
                </w:rPr>
                <w:delText>Brand building: budování obchodní značky: vytvoření silné značky a její úspěšné zavedení na trh.</w:delText>
              </w:r>
              <w:r w:rsidRPr="0083565E" w:rsidDel="007A3252">
                <w:rPr>
                  <w:rFonts w:asciiTheme="minorHAnsi" w:hAnsiTheme="minorHAnsi"/>
                  <w:color w:val="FF0000"/>
                  <w:rPrChange w:id="5335" w:author="Martin Kazík" w:date="2020-01-23T11:23:00Z">
                    <w:rPr>
                      <w:rFonts w:asciiTheme="minorHAnsi" w:hAnsiTheme="minorHAnsi"/>
                    </w:rPr>
                  </w:rPrChange>
                </w:rPr>
                <w:delText xml:space="preserve"> Brno: Computer Press. ISBN 80-7226-885-6.</w:delText>
              </w:r>
            </w:del>
          </w:p>
          <w:p w14:paraId="7E416717" w14:textId="7701B6AA" w:rsidR="005D26EA" w:rsidRPr="00F52EEF" w:rsidRDefault="005D26EA" w:rsidP="00935F76">
            <w:pPr>
              <w:tabs>
                <w:tab w:val="left" w:pos="567"/>
              </w:tabs>
              <w:jc w:val="both"/>
              <w:rPr>
                <w:rFonts w:asciiTheme="minorHAnsi" w:hAnsiTheme="minorHAnsi" w:cstheme="minorHAnsi"/>
                <w:lang w:val="sk-SK"/>
              </w:rPr>
            </w:pPr>
            <w:del w:id="5336" w:author="FMK" w:date="2020-02-02T22:21:00Z">
              <w:r w:rsidRPr="0083565E" w:rsidDel="007A3252">
                <w:rPr>
                  <w:rFonts w:asciiTheme="minorHAnsi" w:hAnsiTheme="minorHAnsi"/>
                  <w:color w:val="FF0000"/>
                  <w:rPrChange w:id="5337" w:author="Martin Kazík" w:date="2020-01-23T11:23:00Z">
                    <w:rPr>
                      <w:rFonts w:asciiTheme="minorHAnsi" w:hAnsiTheme="minorHAnsi"/>
                    </w:rPr>
                  </w:rPrChange>
                </w:rPr>
                <w:delText>GOBÉ, Marc. 2009. </w:delText>
              </w:r>
              <w:r w:rsidRPr="0083565E" w:rsidDel="007A3252">
                <w:rPr>
                  <w:rFonts w:asciiTheme="minorHAnsi" w:hAnsiTheme="minorHAnsi"/>
                  <w:i/>
                  <w:color w:val="FF0000"/>
                  <w:rPrChange w:id="5338" w:author="Martin Kazík" w:date="2020-01-23T11:23:00Z">
                    <w:rPr>
                      <w:rFonts w:asciiTheme="minorHAnsi" w:hAnsiTheme="minorHAnsi"/>
                      <w:i/>
                    </w:rPr>
                  </w:rPrChange>
                </w:rPr>
                <w:delText>Emotional branding: the new paradigm for connecting brands to people.</w:delText>
              </w:r>
              <w:r w:rsidRPr="0083565E" w:rsidDel="007A3252">
                <w:rPr>
                  <w:rFonts w:asciiTheme="minorHAnsi" w:hAnsiTheme="minorHAnsi"/>
                  <w:color w:val="FF0000"/>
                  <w:rPrChange w:id="5339" w:author="Martin Kazík" w:date="2020-01-23T11:23:00Z">
                    <w:rPr>
                      <w:rFonts w:asciiTheme="minorHAnsi" w:hAnsiTheme="minorHAnsi"/>
                    </w:rPr>
                  </w:rPrChange>
                </w:rPr>
                <w:delText xml:space="preserve"> Updated and rev. ed. New York: Allworth Press. ISBN 978-1-58115-672-0.</w:delText>
              </w:r>
            </w:del>
          </w:p>
        </w:tc>
      </w:tr>
      <w:tr w:rsidR="005D26EA" w:rsidRPr="00F52EEF" w14:paraId="3950D603" w14:textId="77777777" w:rsidTr="006A7E0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26919012"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153BBE87" w14:textId="77777777" w:rsidTr="006A7E04">
        <w:tc>
          <w:tcPr>
            <w:tcW w:w="5605" w:type="dxa"/>
            <w:gridSpan w:val="3"/>
            <w:tcBorders>
              <w:top w:val="single" w:sz="2" w:space="0" w:color="auto"/>
            </w:tcBorders>
            <w:shd w:val="clear" w:color="auto" w:fill="F7CAAC"/>
          </w:tcPr>
          <w:p w14:paraId="6D2EF1E6"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D03095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tcBorders>
            <w:shd w:val="clear" w:color="auto" w:fill="F7CAAC"/>
          </w:tcPr>
          <w:p w14:paraId="3889B04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64489096" w14:textId="77777777" w:rsidTr="006A7E04">
        <w:tc>
          <w:tcPr>
            <w:tcW w:w="10673" w:type="dxa"/>
            <w:gridSpan w:val="8"/>
            <w:shd w:val="clear" w:color="auto" w:fill="F7CAAC"/>
          </w:tcPr>
          <w:p w14:paraId="3008FFC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79B7E89C" w14:textId="77777777" w:rsidTr="006A7E04">
        <w:trPr>
          <w:trHeight w:val="2757"/>
        </w:trPr>
        <w:tc>
          <w:tcPr>
            <w:tcW w:w="10673" w:type="dxa"/>
            <w:gridSpan w:val="8"/>
          </w:tcPr>
          <w:p w14:paraId="4EDFC5E6" w14:textId="29A9FB23" w:rsidR="005D26EA" w:rsidRPr="00F52EEF" w:rsidRDefault="0090023A" w:rsidP="00935F76">
            <w:pPr>
              <w:tabs>
                <w:tab w:val="left" w:pos="567"/>
              </w:tabs>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r w:rsidR="005D26EA" w:rsidRPr="00F52EEF" w14:paraId="071703AD" w14:textId="77777777" w:rsidTr="006A7E04">
        <w:tc>
          <w:tcPr>
            <w:tcW w:w="10673" w:type="dxa"/>
            <w:gridSpan w:val="8"/>
            <w:tcBorders>
              <w:bottom w:val="double" w:sz="4" w:space="0" w:color="auto"/>
            </w:tcBorders>
            <w:shd w:val="clear" w:color="auto" w:fill="BDD6EE"/>
          </w:tcPr>
          <w:p w14:paraId="46A37046" w14:textId="6494390C"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B-III – Charakteristika studijního předmětu</w:t>
            </w:r>
          </w:p>
        </w:tc>
      </w:tr>
      <w:tr w:rsidR="005D26EA" w:rsidRPr="00F52EEF" w14:paraId="12DE3E38" w14:textId="77777777" w:rsidTr="006A7E04">
        <w:tc>
          <w:tcPr>
            <w:tcW w:w="3904" w:type="dxa"/>
            <w:tcBorders>
              <w:top w:val="double" w:sz="4" w:space="0" w:color="auto"/>
            </w:tcBorders>
            <w:shd w:val="clear" w:color="auto" w:fill="F7CAAC"/>
          </w:tcPr>
          <w:p w14:paraId="18F4B9F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7F8E584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Právní aspekty v MK</w:t>
            </w:r>
          </w:p>
        </w:tc>
      </w:tr>
      <w:tr w:rsidR="005D26EA" w:rsidRPr="00F52EEF" w14:paraId="7EC74C4D" w14:textId="77777777" w:rsidTr="006A7E04">
        <w:tc>
          <w:tcPr>
            <w:tcW w:w="3904" w:type="dxa"/>
            <w:shd w:val="clear" w:color="auto" w:fill="F7CAAC"/>
          </w:tcPr>
          <w:p w14:paraId="73059F5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9BDD060" w14:textId="1B43DD6C" w:rsidR="005D26EA" w:rsidRPr="00F52EEF" w:rsidRDefault="009737DF"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ovinně volitelný</w:t>
            </w:r>
            <w:r w:rsidR="008912CF" w:rsidRPr="00F52EEF">
              <w:rPr>
                <w:rFonts w:asciiTheme="minorHAnsi" w:eastAsia="Calibri" w:hAnsiTheme="minorHAnsi" w:cstheme="minorHAnsi"/>
              </w:rPr>
              <w:t>, PZ</w:t>
            </w:r>
          </w:p>
        </w:tc>
        <w:tc>
          <w:tcPr>
            <w:tcW w:w="2695" w:type="dxa"/>
            <w:gridSpan w:val="2"/>
            <w:shd w:val="clear" w:color="auto" w:fill="F7CAAC"/>
          </w:tcPr>
          <w:p w14:paraId="41EFC6B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26A7648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5D26EA" w:rsidRPr="00F52EEF" w14:paraId="160E1673" w14:textId="77777777" w:rsidTr="006A7E04">
        <w:tc>
          <w:tcPr>
            <w:tcW w:w="3904" w:type="dxa"/>
            <w:shd w:val="clear" w:color="auto" w:fill="F7CAAC"/>
          </w:tcPr>
          <w:p w14:paraId="3EC722F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894C394"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8s</w:t>
            </w:r>
          </w:p>
        </w:tc>
        <w:tc>
          <w:tcPr>
            <w:tcW w:w="889" w:type="dxa"/>
            <w:shd w:val="clear" w:color="auto" w:fill="F7CAAC"/>
          </w:tcPr>
          <w:p w14:paraId="7E1FF5E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B29A9E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8 hod.</w:t>
            </w:r>
          </w:p>
        </w:tc>
        <w:tc>
          <w:tcPr>
            <w:tcW w:w="2156" w:type="dxa"/>
            <w:shd w:val="clear" w:color="auto" w:fill="F7CAAC"/>
          </w:tcPr>
          <w:p w14:paraId="7868276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4EBBCF5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1DF2BBD4" w14:textId="77777777" w:rsidTr="006A7E04">
        <w:tc>
          <w:tcPr>
            <w:tcW w:w="3904" w:type="dxa"/>
            <w:shd w:val="clear" w:color="auto" w:fill="F7CAAC"/>
          </w:tcPr>
          <w:p w14:paraId="357FE51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06845663" w14:textId="13E77BC8" w:rsidR="005D26EA" w:rsidRPr="00F52EEF" w:rsidRDefault="005D26EA" w:rsidP="00935F76">
            <w:pPr>
              <w:tabs>
                <w:tab w:val="left" w:pos="567"/>
              </w:tabs>
              <w:autoSpaceDE w:val="0"/>
              <w:autoSpaceDN w:val="0"/>
              <w:adjustRightInd w:val="0"/>
              <w:rPr>
                <w:rFonts w:asciiTheme="minorHAnsi" w:eastAsia="Calibri" w:hAnsiTheme="minorHAnsi" w:cstheme="minorHAnsi"/>
              </w:rPr>
            </w:pPr>
          </w:p>
        </w:tc>
      </w:tr>
      <w:tr w:rsidR="005D26EA" w:rsidRPr="00F52EEF" w14:paraId="4B79121F" w14:textId="77777777" w:rsidTr="006A7E04">
        <w:tc>
          <w:tcPr>
            <w:tcW w:w="3904" w:type="dxa"/>
            <w:shd w:val="clear" w:color="auto" w:fill="F7CAAC"/>
          </w:tcPr>
          <w:p w14:paraId="041C7FC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545E748B" w14:textId="3D15F6BC" w:rsidR="005D26EA" w:rsidRPr="00F52EEF" w:rsidRDefault="00B42EF3"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6" w:type="dxa"/>
            <w:shd w:val="clear" w:color="auto" w:fill="F7CAAC"/>
          </w:tcPr>
          <w:p w14:paraId="46A9D96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7D0532C1" w14:textId="496D4BB7" w:rsidR="005D26EA" w:rsidRPr="00F52EEF" w:rsidRDefault="00B42EF3"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4F51D1DE" w14:textId="77777777" w:rsidTr="006A7E04">
        <w:tc>
          <w:tcPr>
            <w:tcW w:w="3904" w:type="dxa"/>
            <w:shd w:val="clear" w:color="auto" w:fill="F7CAAC"/>
          </w:tcPr>
          <w:p w14:paraId="7EB8FA6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96B9578"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1B62261" w14:textId="77777777" w:rsidTr="006A7E04">
        <w:trPr>
          <w:trHeight w:val="554"/>
        </w:trPr>
        <w:tc>
          <w:tcPr>
            <w:tcW w:w="10673" w:type="dxa"/>
            <w:gridSpan w:val="8"/>
            <w:tcBorders>
              <w:top w:val="nil"/>
            </w:tcBorders>
          </w:tcPr>
          <w:p w14:paraId="10ED111C" w14:textId="64262B78" w:rsidR="005D26EA" w:rsidRPr="00F52EEF" w:rsidRDefault="00BA02B9" w:rsidP="00935F76">
            <w:pPr>
              <w:tabs>
                <w:tab w:val="left" w:pos="567"/>
              </w:tabs>
              <w:rPr>
                <w:rFonts w:asciiTheme="minorHAnsi" w:hAnsiTheme="minorHAnsi" w:cstheme="minorHAnsi"/>
              </w:rPr>
            </w:pPr>
            <w:r>
              <w:rPr>
                <w:rFonts w:asciiTheme="minorHAnsi" w:hAnsiTheme="minorHAnsi" w:cstheme="minorHAnsi"/>
                <w:color w:val="000000"/>
                <w:shd w:val="clear" w:color="auto" w:fill="FFFFFF"/>
              </w:rPr>
              <w:t xml:space="preserve">1. </w:t>
            </w:r>
            <w:r w:rsidR="005D26EA" w:rsidRPr="00F52EEF">
              <w:rPr>
                <w:rFonts w:asciiTheme="minorHAnsi" w:hAnsiTheme="minorHAnsi" w:cstheme="minorHAnsi"/>
                <w:color w:val="000000"/>
                <w:shd w:val="clear" w:color="auto" w:fill="FFFFFF"/>
              </w:rPr>
              <w:t>Zvládnutí kasuistického příkladu a kasuistických cvičení z občanského práva.</w:t>
            </w:r>
            <w:r w:rsidR="005D26EA" w:rsidRPr="00F52EEF">
              <w:rPr>
                <w:rFonts w:asciiTheme="minorHAnsi" w:hAnsiTheme="minorHAnsi" w:cstheme="minorHAnsi"/>
                <w:color w:val="000000"/>
              </w:rPr>
              <w:br/>
            </w:r>
            <w:r>
              <w:rPr>
                <w:rFonts w:asciiTheme="minorHAnsi" w:hAnsiTheme="minorHAnsi" w:cstheme="minorHAnsi"/>
                <w:color w:val="000000"/>
                <w:shd w:val="clear" w:color="auto" w:fill="FFFFFF"/>
              </w:rPr>
              <w:t xml:space="preserve">2. </w:t>
            </w:r>
            <w:r w:rsidR="005D26EA" w:rsidRPr="00F52EEF">
              <w:rPr>
                <w:rFonts w:asciiTheme="minorHAnsi" w:hAnsiTheme="minorHAnsi" w:cstheme="minorHAnsi"/>
                <w:color w:val="000000"/>
                <w:shd w:val="clear" w:color="auto" w:fill="FFFFFF"/>
              </w:rPr>
              <w:t>Orientace v základních právních institutech občanského práva hmotného a procesního, orientace v právu vztahujícímu se k marketingov</w:t>
            </w:r>
            <w:ins w:id="5340" w:author="Radim Bačuvčík" w:date="2020-02-06T10:06:00Z">
              <w:r w:rsidR="00522A4C">
                <w:rPr>
                  <w:rFonts w:asciiTheme="minorHAnsi" w:hAnsiTheme="minorHAnsi" w:cstheme="minorHAnsi"/>
                  <w:color w:val="000000"/>
                  <w:shd w:val="clear" w:color="auto" w:fill="FFFFFF"/>
                </w:rPr>
                <w:t>é</w:t>
              </w:r>
            </w:ins>
            <w:del w:id="5341" w:author="Radim Bačuvčík" w:date="2020-02-06T10:06:00Z">
              <w:r w:rsidR="005D26EA" w:rsidRPr="00F52EEF" w:rsidDel="00522A4C">
                <w:rPr>
                  <w:rFonts w:asciiTheme="minorHAnsi" w:hAnsiTheme="minorHAnsi" w:cstheme="minorHAnsi"/>
                  <w:color w:val="000000"/>
                  <w:shd w:val="clear" w:color="auto" w:fill="FFFFFF"/>
                </w:rPr>
                <w:delText>ým</w:delText>
              </w:r>
            </w:del>
            <w:r w:rsidR="005D26EA" w:rsidRPr="00F52EEF">
              <w:rPr>
                <w:rFonts w:asciiTheme="minorHAnsi" w:hAnsiTheme="minorHAnsi" w:cstheme="minorHAnsi"/>
                <w:color w:val="000000"/>
                <w:shd w:val="clear" w:color="auto" w:fill="FFFFFF"/>
              </w:rPr>
              <w:t xml:space="preserve"> komunikac</w:t>
            </w:r>
            <w:ins w:id="5342" w:author="Radim Bačuvčík" w:date="2020-02-06T10:06:00Z">
              <w:r w:rsidR="00522A4C">
                <w:rPr>
                  <w:rFonts w:asciiTheme="minorHAnsi" w:hAnsiTheme="minorHAnsi" w:cstheme="minorHAnsi"/>
                  <w:color w:val="000000"/>
                  <w:shd w:val="clear" w:color="auto" w:fill="FFFFFF"/>
                </w:rPr>
                <w:t>i</w:t>
              </w:r>
            </w:ins>
            <w:del w:id="5343" w:author="Radim Bačuvčík" w:date="2020-02-06T10:06:00Z">
              <w:r w:rsidR="005D26EA" w:rsidRPr="00F52EEF" w:rsidDel="00522A4C">
                <w:rPr>
                  <w:rFonts w:asciiTheme="minorHAnsi" w:hAnsiTheme="minorHAnsi" w:cstheme="minorHAnsi"/>
                  <w:color w:val="000000"/>
                  <w:shd w:val="clear" w:color="auto" w:fill="FFFFFF"/>
                </w:rPr>
                <w:delText>ím</w:delText>
              </w:r>
            </w:del>
            <w:r w:rsidR="005D26EA" w:rsidRPr="00F52EEF">
              <w:rPr>
                <w:rFonts w:asciiTheme="minorHAnsi" w:hAnsiTheme="minorHAnsi" w:cstheme="minorHAnsi"/>
                <w:color w:val="000000"/>
                <w:shd w:val="clear" w:color="auto" w:fill="FFFFFF"/>
              </w:rPr>
              <w:t>,</w:t>
            </w:r>
            <w:r w:rsidR="005D26EA" w:rsidRPr="00F52EEF">
              <w:rPr>
                <w:rFonts w:asciiTheme="minorHAnsi" w:hAnsiTheme="minorHAnsi" w:cstheme="minorHAnsi"/>
                <w:color w:val="000000"/>
              </w:rPr>
              <w:t xml:space="preserve"> </w:t>
            </w:r>
            <w:r w:rsidR="005D26EA" w:rsidRPr="00F52EEF">
              <w:rPr>
                <w:rFonts w:asciiTheme="minorHAnsi" w:hAnsiTheme="minorHAnsi" w:cstheme="minorHAnsi"/>
                <w:color w:val="000000"/>
                <w:shd w:val="clear" w:color="auto" w:fill="FFFFFF"/>
              </w:rPr>
              <w:t>Interpretace a aplikace základních právních institutů občanského práva hmotného a procesního.</w:t>
            </w:r>
            <w:r w:rsidR="005D26EA" w:rsidRPr="00F52EEF">
              <w:rPr>
                <w:rStyle w:val="apple-converted-space"/>
                <w:rFonts w:asciiTheme="minorHAnsi" w:hAnsiTheme="minorHAnsi" w:cstheme="minorHAnsi"/>
                <w:color w:val="000000"/>
                <w:shd w:val="clear" w:color="auto" w:fill="FFFFFF"/>
              </w:rPr>
              <w:t> </w:t>
            </w:r>
          </w:p>
        </w:tc>
      </w:tr>
      <w:tr w:rsidR="005D26EA" w:rsidRPr="00F52EEF" w14:paraId="28B91380" w14:textId="77777777" w:rsidTr="006A7E04">
        <w:trPr>
          <w:trHeight w:val="197"/>
        </w:trPr>
        <w:tc>
          <w:tcPr>
            <w:tcW w:w="3904" w:type="dxa"/>
            <w:tcBorders>
              <w:top w:val="nil"/>
            </w:tcBorders>
            <w:shd w:val="clear" w:color="auto" w:fill="F7CAAC"/>
          </w:tcPr>
          <w:p w14:paraId="7351E0D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272A9C4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JUDr. Libor Šnédar, PhD.</w:t>
            </w:r>
          </w:p>
        </w:tc>
      </w:tr>
      <w:tr w:rsidR="005D26EA" w:rsidRPr="00F52EEF" w14:paraId="2851AB19" w14:textId="77777777" w:rsidTr="006A7E04">
        <w:trPr>
          <w:trHeight w:val="243"/>
        </w:trPr>
        <w:tc>
          <w:tcPr>
            <w:tcW w:w="3904" w:type="dxa"/>
            <w:tcBorders>
              <w:top w:val="nil"/>
            </w:tcBorders>
            <w:shd w:val="clear" w:color="auto" w:fill="F7CAAC"/>
          </w:tcPr>
          <w:p w14:paraId="5F2DDD9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7D9A6CED" w14:textId="705C802D" w:rsidR="005D26EA" w:rsidRPr="00F52EEF" w:rsidRDefault="009737DF"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741C7BB8" w14:textId="77777777" w:rsidTr="006A7E04">
        <w:tc>
          <w:tcPr>
            <w:tcW w:w="3904" w:type="dxa"/>
            <w:shd w:val="clear" w:color="auto" w:fill="F7CAAC"/>
          </w:tcPr>
          <w:p w14:paraId="601DA03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B995345" w14:textId="77777777" w:rsidR="005D26EA" w:rsidRPr="00F52EEF" w:rsidRDefault="005D26EA" w:rsidP="00935F76">
            <w:pPr>
              <w:tabs>
                <w:tab w:val="left" w:pos="567"/>
              </w:tabs>
              <w:jc w:val="both"/>
              <w:rPr>
                <w:rFonts w:asciiTheme="minorHAnsi" w:hAnsiTheme="minorHAnsi" w:cstheme="minorHAnsi"/>
                <w:b/>
              </w:rPr>
            </w:pPr>
          </w:p>
        </w:tc>
      </w:tr>
      <w:tr w:rsidR="005D26EA" w:rsidRPr="00F52EEF" w14:paraId="729071B6" w14:textId="77777777" w:rsidTr="006A7E04">
        <w:trPr>
          <w:trHeight w:val="70"/>
        </w:trPr>
        <w:tc>
          <w:tcPr>
            <w:tcW w:w="10673" w:type="dxa"/>
            <w:gridSpan w:val="8"/>
            <w:tcBorders>
              <w:top w:val="nil"/>
            </w:tcBorders>
          </w:tcPr>
          <w:p w14:paraId="03C33337"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CB5CBA4" w14:textId="77777777" w:rsidTr="006A7E04">
        <w:tc>
          <w:tcPr>
            <w:tcW w:w="3904" w:type="dxa"/>
            <w:shd w:val="clear" w:color="auto" w:fill="F7CAAC"/>
          </w:tcPr>
          <w:p w14:paraId="2A673DD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5BB479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94B4DC5" w14:textId="77777777" w:rsidTr="006A7E04">
        <w:trPr>
          <w:trHeight w:val="3938"/>
        </w:trPr>
        <w:tc>
          <w:tcPr>
            <w:tcW w:w="10673" w:type="dxa"/>
            <w:gridSpan w:val="8"/>
            <w:tcBorders>
              <w:top w:val="nil"/>
              <w:bottom w:val="single" w:sz="12" w:space="0" w:color="auto"/>
            </w:tcBorders>
          </w:tcPr>
          <w:p w14:paraId="6882204B" w14:textId="77777777" w:rsidR="005D26EA" w:rsidRDefault="005D26EA" w:rsidP="00935F76">
            <w:pPr>
              <w:tabs>
                <w:tab w:val="left" w:pos="567"/>
              </w:tabs>
              <w:jc w:val="both"/>
              <w:rPr>
                <w:del w:id="5344" w:author="Martin Kazík" w:date="2020-01-23T11:23:00Z"/>
                <w:rFonts w:asciiTheme="minorHAnsi" w:hAnsiTheme="minorHAnsi" w:cstheme="minorHAnsi"/>
                <w:color w:val="000000"/>
                <w:shd w:val="clear" w:color="auto" w:fill="FFFFFF"/>
              </w:rPr>
            </w:pPr>
            <w:del w:id="5345" w:author="Martin Kazík" w:date="2020-01-23T11:23:00Z">
              <w:r w:rsidRPr="00F52EEF">
                <w:rPr>
                  <w:rFonts w:asciiTheme="minorHAnsi" w:hAnsiTheme="minorHAnsi" w:cstheme="minorHAnsi"/>
                  <w:color w:val="000000"/>
                  <w:shd w:val="clear" w:color="auto" w:fill="FFFFFF"/>
                </w:rPr>
                <w:delText>Cílem předmětu je seznámit studenty se základními instituty občanského práva hmotného a procesního</w:delText>
              </w:r>
              <w:r w:rsidR="006A7E04">
                <w:rPr>
                  <w:rFonts w:asciiTheme="minorHAnsi" w:hAnsiTheme="minorHAnsi" w:cstheme="minorHAnsi"/>
                  <w:color w:val="000000"/>
                  <w:shd w:val="clear" w:color="auto" w:fill="FFFFFF"/>
                </w:rPr>
                <w:delText>,</w:delText>
              </w:r>
              <w:r w:rsidRPr="00F52EEF">
                <w:rPr>
                  <w:rFonts w:asciiTheme="minorHAnsi" w:hAnsiTheme="minorHAnsi" w:cstheme="minorHAnsi"/>
                  <w:color w:val="000000"/>
                  <w:shd w:val="clear" w:color="auto" w:fill="FFFFFF"/>
                </w:rPr>
                <w:delText xml:space="preserve"> a to v rozsahu daném zákonem č. 89/2012 Sb. občanského zákoníku a zákona č. 99/1963 Sb. občanského soudního řádu. Dále studenty seznámit s nástrahami práva z hlediska marketingových komunikací a jejich praktické procvičení.</w:delText>
              </w:r>
            </w:del>
          </w:p>
          <w:p w14:paraId="631DC6E5" w14:textId="77777777" w:rsidR="00BA02B9" w:rsidRDefault="00BA02B9" w:rsidP="00935F76">
            <w:pPr>
              <w:tabs>
                <w:tab w:val="left" w:pos="567"/>
              </w:tabs>
              <w:jc w:val="both"/>
              <w:rPr>
                <w:del w:id="5346" w:author="Martin Kazík" w:date="2020-01-23T11:23:00Z"/>
                <w:rStyle w:val="apple-converted-space"/>
                <w:rFonts w:asciiTheme="minorHAnsi" w:hAnsiTheme="minorHAnsi" w:cstheme="minorHAnsi"/>
                <w:color w:val="000000"/>
                <w:shd w:val="clear" w:color="auto" w:fill="FFFFFF"/>
              </w:rPr>
            </w:pPr>
          </w:p>
          <w:p w14:paraId="78661D20" w14:textId="5034ED00" w:rsidR="00BA02B9" w:rsidRPr="00BA02B9" w:rsidRDefault="00BA02B9" w:rsidP="00935F76">
            <w:pPr>
              <w:tabs>
                <w:tab w:val="left" w:pos="567"/>
              </w:tabs>
              <w:jc w:val="both"/>
              <w:rPr>
                <w:rStyle w:val="apple-converted-space"/>
                <w:rFonts w:asciiTheme="minorHAnsi" w:hAnsiTheme="minorHAnsi" w:cstheme="minorHAnsi"/>
                <w:b/>
                <w:color w:val="000000"/>
                <w:shd w:val="clear" w:color="auto" w:fill="FFFFFF"/>
              </w:rPr>
            </w:pPr>
            <w:r w:rsidRPr="00BA02B9">
              <w:rPr>
                <w:rStyle w:val="apple-converted-space"/>
                <w:rFonts w:asciiTheme="minorHAnsi" w:hAnsiTheme="minorHAnsi" w:cstheme="minorHAnsi"/>
                <w:b/>
                <w:color w:val="000000"/>
                <w:shd w:val="clear" w:color="auto" w:fill="FFFFFF"/>
              </w:rPr>
              <w:t>Probíraná témata:</w:t>
            </w:r>
          </w:p>
          <w:p w14:paraId="2623DFBE" w14:textId="275E93FB"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color w:val="000000"/>
                <w:shd w:val="clear" w:color="auto" w:fill="FFFFFF"/>
              </w:rPr>
              <w:t xml:space="preserve">- </w:t>
            </w:r>
            <w:r w:rsidR="00BA02B9">
              <w:rPr>
                <w:rFonts w:asciiTheme="minorHAnsi" w:hAnsiTheme="minorHAnsi" w:cstheme="minorHAnsi"/>
                <w:color w:val="000000"/>
                <w:shd w:val="clear" w:color="auto" w:fill="FFFFFF"/>
              </w:rPr>
              <w:t>ú</w:t>
            </w:r>
            <w:r w:rsidRPr="00F52EEF">
              <w:rPr>
                <w:rFonts w:asciiTheme="minorHAnsi" w:hAnsiTheme="minorHAnsi" w:cstheme="minorHAnsi"/>
                <w:color w:val="000000"/>
                <w:shd w:val="clear" w:color="auto" w:fill="FFFFFF"/>
              </w:rPr>
              <w:t>častníci občanskoprávních vztahů -fyzické a právnické osoby</w:t>
            </w:r>
            <w:r w:rsidR="00BA02B9">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BA02B9">
              <w:rPr>
                <w:rFonts w:asciiTheme="minorHAnsi" w:hAnsiTheme="minorHAnsi" w:cstheme="minorHAnsi"/>
                <w:color w:val="000000"/>
                <w:shd w:val="clear" w:color="auto" w:fill="FFFFFF"/>
              </w:rPr>
              <w:t>o</w:t>
            </w:r>
            <w:r w:rsidRPr="00F52EEF">
              <w:rPr>
                <w:rFonts w:asciiTheme="minorHAnsi" w:hAnsiTheme="minorHAnsi" w:cstheme="minorHAnsi"/>
                <w:color w:val="000000"/>
                <w:shd w:val="clear" w:color="auto" w:fill="FFFFFF"/>
              </w:rPr>
              <w:t>bjektivní občanskoprávní skutečnosti- promlčení, prekluze, vydržení</w:t>
            </w:r>
            <w:r w:rsidR="00BA02B9">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BA02B9">
              <w:rPr>
                <w:rFonts w:asciiTheme="minorHAnsi" w:hAnsiTheme="minorHAnsi" w:cstheme="minorHAnsi"/>
                <w:color w:val="000000"/>
                <w:shd w:val="clear" w:color="auto" w:fill="FFFFFF"/>
              </w:rPr>
              <w:t>s</w:t>
            </w:r>
            <w:r w:rsidRPr="00F52EEF">
              <w:rPr>
                <w:rFonts w:asciiTheme="minorHAnsi" w:hAnsiTheme="minorHAnsi" w:cstheme="minorHAnsi"/>
                <w:color w:val="000000"/>
                <w:shd w:val="clear" w:color="auto" w:fill="FFFFFF"/>
              </w:rPr>
              <w:t>ubjektivní občanskoprávní skutečnosti-právní úkony a smlouvy</w:t>
            </w:r>
            <w:r w:rsidR="00BA02B9">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BA02B9">
              <w:rPr>
                <w:rFonts w:asciiTheme="minorHAnsi" w:hAnsiTheme="minorHAnsi" w:cstheme="minorHAnsi"/>
                <w:color w:val="000000"/>
                <w:shd w:val="clear" w:color="auto" w:fill="FFFFFF"/>
              </w:rPr>
              <w:t>z</w:t>
            </w:r>
            <w:r w:rsidRPr="00F52EEF">
              <w:rPr>
                <w:rFonts w:asciiTheme="minorHAnsi" w:hAnsiTheme="minorHAnsi" w:cstheme="minorHAnsi"/>
                <w:color w:val="000000"/>
                <w:shd w:val="clear" w:color="auto" w:fill="FFFFFF"/>
              </w:rPr>
              <w:t>ávazky a jejich zajištění</w:t>
            </w:r>
            <w:r w:rsidR="00BA02B9">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BA02B9">
              <w:rPr>
                <w:rFonts w:asciiTheme="minorHAnsi" w:hAnsiTheme="minorHAnsi" w:cstheme="minorHAnsi"/>
                <w:color w:val="000000"/>
                <w:shd w:val="clear" w:color="auto" w:fill="FFFFFF"/>
              </w:rPr>
              <w:t>v</w:t>
            </w:r>
            <w:r w:rsidRPr="00F52EEF">
              <w:rPr>
                <w:rFonts w:asciiTheme="minorHAnsi" w:hAnsiTheme="minorHAnsi" w:cstheme="minorHAnsi"/>
                <w:color w:val="000000"/>
                <w:shd w:val="clear" w:color="auto" w:fill="FFFFFF"/>
              </w:rPr>
              <w:t>lastnictví a spoluvlastnictví, společné jmění manželů</w:t>
            </w:r>
            <w:r w:rsidR="00BA02B9">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BA02B9">
              <w:rPr>
                <w:rFonts w:asciiTheme="minorHAnsi" w:hAnsiTheme="minorHAnsi" w:cstheme="minorHAnsi"/>
                <w:color w:val="000000"/>
                <w:shd w:val="clear" w:color="auto" w:fill="FFFFFF"/>
              </w:rPr>
              <w:t>o</w:t>
            </w:r>
            <w:r w:rsidRPr="00F52EEF">
              <w:rPr>
                <w:rFonts w:asciiTheme="minorHAnsi" w:hAnsiTheme="minorHAnsi" w:cstheme="minorHAnsi"/>
                <w:color w:val="000000"/>
                <w:shd w:val="clear" w:color="auto" w:fill="FFFFFF"/>
              </w:rPr>
              <w:t>dpovědnost za škodu a bezdůvodné obohacení</w:t>
            </w:r>
            <w:r w:rsidR="00BA02B9">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Style w:val="apple-converted-space"/>
                <w:rFonts w:asciiTheme="minorHAnsi" w:hAnsiTheme="minorHAnsi" w:cstheme="minorHAnsi"/>
                <w:color w:val="000000"/>
                <w:shd w:val="clear" w:color="auto" w:fill="FFFFFF"/>
              </w:rPr>
              <w:t>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BA02B9">
              <w:rPr>
                <w:rFonts w:asciiTheme="minorHAnsi" w:hAnsiTheme="minorHAnsi" w:cstheme="minorHAnsi"/>
                <w:color w:val="000000"/>
                <w:shd w:val="clear" w:color="auto" w:fill="FFFFFF"/>
              </w:rPr>
              <w:t>d</w:t>
            </w:r>
            <w:r w:rsidRPr="00F52EEF">
              <w:rPr>
                <w:rFonts w:asciiTheme="minorHAnsi" w:hAnsiTheme="minorHAnsi" w:cstheme="minorHAnsi"/>
                <w:color w:val="000000"/>
                <w:shd w:val="clear" w:color="auto" w:fill="FFFFFF"/>
              </w:rPr>
              <w:t>ědické právo</w:t>
            </w:r>
            <w:r w:rsidR="00BA02B9">
              <w:rPr>
                <w:rFonts w:asciiTheme="minorHAnsi" w:hAnsiTheme="minorHAnsi" w:cstheme="minorHAnsi"/>
                <w:color w:val="000000"/>
                <w:shd w:val="clear" w:color="auto" w:fill="FFFFFF"/>
              </w:rPr>
              <w:t>;</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BA02B9">
              <w:rPr>
                <w:rFonts w:asciiTheme="minorHAnsi" w:hAnsiTheme="minorHAnsi" w:cstheme="minorHAnsi"/>
                <w:color w:val="000000"/>
                <w:shd w:val="clear" w:color="auto" w:fill="FFFFFF"/>
              </w:rPr>
              <w:t>k</w:t>
            </w:r>
            <w:r w:rsidRPr="00F52EEF">
              <w:rPr>
                <w:rFonts w:asciiTheme="minorHAnsi" w:hAnsiTheme="minorHAnsi" w:cstheme="minorHAnsi"/>
                <w:color w:val="000000"/>
                <w:shd w:val="clear" w:color="auto" w:fill="FFFFFF"/>
              </w:rPr>
              <w:t>asuistická cvičení</w:t>
            </w:r>
            <w:r w:rsidR="00BA02B9">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BA02B9">
              <w:rPr>
                <w:rFonts w:asciiTheme="minorHAnsi" w:hAnsiTheme="minorHAnsi" w:cstheme="minorHAnsi"/>
                <w:color w:val="000000"/>
                <w:shd w:val="clear" w:color="auto" w:fill="FFFFFF"/>
              </w:rPr>
              <w:t>s</w:t>
            </w:r>
            <w:r w:rsidRPr="00F52EEF">
              <w:rPr>
                <w:rFonts w:asciiTheme="minorHAnsi" w:hAnsiTheme="minorHAnsi" w:cstheme="minorHAnsi"/>
                <w:color w:val="000000"/>
                <w:shd w:val="clear" w:color="auto" w:fill="FFFFFF"/>
              </w:rPr>
              <w:t>oudy a účastníci civilního soudního řízení</w:t>
            </w:r>
            <w:r w:rsidR="00BA02B9">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BA02B9">
              <w:rPr>
                <w:rFonts w:asciiTheme="minorHAnsi" w:hAnsiTheme="minorHAnsi" w:cstheme="minorHAnsi"/>
                <w:color w:val="000000"/>
                <w:shd w:val="clear" w:color="auto" w:fill="FFFFFF"/>
              </w:rPr>
              <w:t>č</w:t>
            </w:r>
            <w:r w:rsidRPr="00F52EEF">
              <w:rPr>
                <w:rFonts w:asciiTheme="minorHAnsi" w:hAnsiTheme="minorHAnsi" w:cstheme="minorHAnsi"/>
                <w:color w:val="000000"/>
                <w:shd w:val="clear" w:color="auto" w:fill="FFFFFF"/>
              </w:rPr>
              <w:t>innost soudu před zahájením soudního řízení</w:t>
            </w:r>
            <w:r w:rsidR="00BA02B9">
              <w:rPr>
                <w:rFonts w:asciiTheme="minorHAnsi" w:hAnsiTheme="minorHAnsi" w:cstheme="minorHAnsi"/>
                <w:color w:val="000000"/>
                <w:shd w:val="clear" w:color="auto" w:fill="FFFFFF"/>
              </w:rPr>
              <w:t>;</w:t>
            </w:r>
            <w:r w:rsidRPr="00F52EEF">
              <w:rPr>
                <w:rFonts w:asciiTheme="minorHAnsi" w:hAnsiTheme="minorHAnsi" w:cstheme="minorHAnsi"/>
                <w:color w:val="000000"/>
                <w:shd w:val="clear" w:color="auto" w:fill="FFFFFF"/>
              </w:rPr>
              <w:t xml:space="preserve"> </w:t>
            </w:r>
            <w:r w:rsidRPr="00F52EEF">
              <w:rPr>
                <w:rFonts w:asciiTheme="minorHAnsi" w:hAnsiTheme="minorHAnsi" w:cstheme="minorHAnsi"/>
                <w:color w:val="000000"/>
              </w:rPr>
              <w:br/>
            </w:r>
            <w:r w:rsidRPr="00F52EEF">
              <w:rPr>
                <w:rFonts w:asciiTheme="minorHAnsi" w:hAnsiTheme="minorHAnsi" w:cstheme="minorHAnsi"/>
                <w:color w:val="000000"/>
                <w:shd w:val="clear" w:color="auto" w:fill="FFFFFF"/>
              </w:rPr>
              <w:t xml:space="preserve">- </w:t>
            </w:r>
            <w:r w:rsidR="00BA02B9">
              <w:rPr>
                <w:rFonts w:asciiTheme="minorHAnsi" w:hAnsiTheme="minorHAnsi" w:cstheme="minorHAnsi"/>
                <w:color w:val="000000"/>
                <w:shd w:val="clear" w:color="auto" w:fill="FFFFFF"/>
              </w:rPr>
              <w:t>p</w:t>
            </w:r>
            <w:r w:rsidRPr="00F52EEF">
              <w:rPr>
                <w:rFonts w:asciiTheme="minorHAnsi" w:hAnsiTheme="minorHAnsi" w:cstheme="minorHAnsi"/>
                <w:color w:val="000000"/>
                <w:shd w:val="clear" w:color="auto" w:fill="FFFFFF"/>
              </w:rPr>
              <w:t>rávo a marketingov</w:t>
            </w:r>
            <w:ins w:id="5347" w:author="Radim Bačuvčík" w:date="2020-02-06T10:06:00Z">
              <w:r w:rsidR="00522A4C">
                <w:rPr>
                  <w:rFonts w:asciiTheme="minorHAnsi" w:hAnsiTheme="minorHAnsi" w:cstheme="minorHAnsi"/>
                  <w:color w:val="000000"/>
                  <w:shd w:val="clear" w:color="auto" w:fill="FFFFFF"/>
                </w:rPr>
                <w:t>á</w:t>
              </w:r>
            </w:ins>
            <w:del w:id="5348" w:author="Radim Bačuvčík" w:date="2020-02-06T10:06:00Z">
              <w:r w:rsidRPr="00F52EEF" w:rsidDel="00522A4C">
                <w:rPr>
                  <w:rFonts w:asciiTheme="minorHAnsi" w:hAnsiTheme="minorHAnsi" w:cstheme="minorHAnsi"/>
                  <w:color w:val="000000"/>
                  <w:shd w:val="clear" w:color="auto" w:fill="FFFFFF"/>
                </w:rPr>
                <w:delText>é</w:delText>
              </w:r>
            </w:del>
            <w:r w:rsidRPr="00F52EEF">
              <w:rPr>
                <w:rFonts w:asciiTheme="minorHAnsi" w:hAnsiTheme="minorHAnsi" w:cstheme="minorHAnsi"/>
                <w:color w:val="000000"/>
                <w:shd w:val="clear" w:color="auto" w:fill="FFFFFF"/>
              </w:rPr>
              <w:t xml:space="preserve"> komunikace</w:t>
            </w:r>
            <w:r w:rsidR="00BA02B9">
              <w:rPr>
                <w:rStyle w:val="apple-converted-space"/>
              </w:rPr>
              <w:t>.</w:t>
            </w:r>
          </w:p>
        </w:tc>
      </w:tr>
      <w:tr w:rsidR="005D26EA" w:rsidRPr="00F52EEF" w14:paraId="5CAFBB04" w14:textId="77777777" w:rsidTr="006A7E04">
        <w:trPr>
          <w:trHeight w:val="265"/>
        </w:trPr>
        <w:tc>
          <w:tcPr>
            <w:tcW w:w="4471" w:type="dxa"/>
            <w:gridSpan w:val="2"/>
            <w:tcBorders>
              <w:top w:val="nil"/>
            </w:tcBorders>
            <w:shd w:val="clear" w:color="auto" w:fill="F7CAAC"/>
          </w:tcPr>
          <w:p w14:paraId="68F35EE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5B8D743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EE50D18" w14:textId="77777777" w:rsidTr="006A7E04">
        <w:trPr>
          <w:trHeight w:val="2078"/>
        </w:trPr>
        <w:tc>
          <w:tcPr>
            <w:tcW w:w="10673" w:type="dxa"/>
            <w:gridSpan w:val="8"/>
            <w:tcBorders>
              <w:top w:val="nil"/>
            </w:tcBorders>
          </w:tcPr>
          <w:p w14:paraId="5CA67745" w14:textId="77777777" w:rsidR="005D26EA" w:rsidRPr="00BA02B9" w:rsidRDefault="005D26EA" w:rsidP="00935F76">
            <w:pPr>
              <w:tabs>
                <w:tab w:val="left" w:pos="567"/>
              </w:tabs>
              <w:rPr>
                <w:rFonts w:asciiTheme="minorHAnsi" w:hAnsiTheme="minorHAnsi" w:cstheme="minorHAnsi"/>
                <w:b/>
              </w:rPr>
            </w:pPr>
            <w:r w:rsidRPr="00BA02B9">
              <w:rPr>
                <w:rFonts w:asciiTheme="minorHAnsi" w:hAnsiTheme="minorHAnsi" w:cstheme="minorHAnsi"/>
                <w:b/>
              </w:rPr>
              <w:t>Povinná literatura:</w:t>
            </w:r>
          </w:p>
          <w:p w14:paraId="5A897F11" w14:textId="77777777" w:rsidR="00127974" w:rsidRDefault="00127974" w:rsidP="00127974">
            <w:pPr>
              <w:tabs>
                <w:tab w:val="left" w:pos="567"/>
              </w:tabs>
              <w:rPr>
                <w:ins w:id="5349" w:author="FMK" w:date="2020-02-02T22:24:00Z"/>
                <w:rFonts w:asciiTheme="minorHAnsi" w:hAnsiTheme="minorHAnsi"/>
                <w:color w:val="FF0000"/>
              </w:rPr>
            </w:pPr>
            <w:ins w:id="5350" w:author="FMK" w:date="2020-02-02T22:24:00Z">
              <w:r w:rsidRPr="007B4FE0">
                <w:rPr>
                  <w:rFonts w:asciiTheme="minorHAnsi" w:hAnsiTheme="minorHAnsi"/>
                  <w:color w:val="FF0000"/>
                </w:rPr>
                <w:t>VARVAŘOVSKÝ, Pavel.</w:t>
              </w:r>
              <w:r>
                <w:rPr>
                  <w:rFonts w:asciiTheme="minorHAnsi" w:hAnsiTheme="minorHAnsi"/>
                  <w:color w:val="FF0000"/>
                </w:rPr>
                <w:t xml:space="preserve"> 2015.</w:t>
              </w:r>
              <w:r w:rsidRPr="007B4FE0">
                <w:rPr>
                  <w:rFonts w:asciiTheme="minorHAnsi" w:hAnsiTheme="minorHAnsi"/>
                  <w:color w:val="FF0000"/>
                </w:rPr>
                <w:t xml:space="preserve"> </w:t>
              </w:r>
              <w:r w:rsidRPr="00D835FA">
                <w:rPr>
                  <w:rFonts w:asciiTheme="minorHAnsi" w:hAnsiTheme="minorHAnsi"/>
                  <w:i/>
                  <w:color w:val="FF0000"/>
                </w:rPr>
                <w:t>Základy práva: o právu, státě a moci.</w:t>
              </w:r>
              <w:r w:rsidRPr="007B4FE0">
                <w:rPr>
                  <w:rFonts w:asciiTheme="minorHAnsi" w:hAnsiTheme="minorHAnsi"/>
                  <w:color w:val="FF0000"/>
                </w:rPr>
                <w:t xml:space="preserve"> 3., aktualiz. vyd. Pr</w:t>
              </w:r>
              <w:r>
                <w:rPr>
                  <w:rFonts w:asciiTheme="minorHAnsi" w:hAnsiTheme="minorHAnsi"/>
                  <w:color w:val="FF0000"/>
                </w:rPr>
                <w:t>aha: Wolters Kluwer</w:t>
              </w:r>
              <w:r w:rsidRPr="007B4FE0">
                <w:rPr>
                  <w:rFonts w:asciiTheme="minorHAnsi" w:hAnsiTheme="minorHAnsi"/>
                  <w:color w:val="FF0000"/>
                </w:rPr>
                <w:t>. ISBN 9788074786693.</w:t>
              </w:r>
            </w:ins>
          </w:p>
          <w:p w14:paraId="67DC88B7" w14:textId="77777777" w:rsidR="00127974" w:rsidRPr="00D835FA" w:rsidRDefault="00127974" w:rsidP="00127974">
            <w:pPr>
              <w:tabs>
                <w:tab w:val="left" w:pos="567"/>
              </w:tabs>
              <w:rPr>
                <w:ins w:id="5351" w:author="FMK" w:date="2020-02-02T22:24:00Z"/>
                <w:rFonts w:asciiTheme="minorHAnsi" w:hAnsiTheme="minorHAnsi"/>
                <w:color w:val="FF0000"/>
              </w:rPr>
            </w:pPr>
          </w:p>
          <w:p w14:paraId="1275B0A5" w14:textId="77777777" w:rsidR="00127974" w:rsidRPr="00F52EEF" w:rsidRDefault="00127974" w:rsidP="00127974">
            <w:pPr>
              <w:tabs>
                <w:tab w:val="left" w:pos="567"/>
              </w:tabs>
              <w:jc w:val="both"/>
              <w:rPr>
                <w:ins w:id="5352" w:author="FMK" w:date="2020-02-02T22:24:00Z"/>
                <w:rFonts w:asciiTheme="minorHAnsi" w:hAnsiTheme="minorHAnsi" w:cstheme="minorHAnsi"/>
                <w:color w:val="000000"/>
                <w:shd w:val="clear" w:color="auto" w:fill="FFFFFF"/>
              </w:rPr>
            </w:pPr>
            <w:ins w:id="5353" w:author="FMK" w:date="2020-02-02T22:24:00Z">
              <w:r w:rsidRPr="00F52EEF">
                <w:rPr>
                  <w:rFonts w:asciiTheme="minorHAnsi" w:hAnsiTheme="minorHAnsi" w:cstheme="minorHAnsi"/>
                  <w:i/>
                  <w:iCs/>
                  <w:color w:val="000000"/>
                  <w:shd w:val="clear" w:color="auto" w:fill="FFFFFF"/>
                </w:rPr>
                <w:t>Zákon č. 89/2012 Sb. občanský zákoník</w:t>
              </w:r>
              <w:r w:rsidRPr="00F52EEF">
                <w:rPr>
                  <w:rFonts w:asciiTheme="minorHAnsi" w:hAnsiTheme="minorHAnsi" w:cstheme="minorHAnsi"/>
                  <w:color w:val="000000"/>
                  <w:shd w:val="clear" w:color="auto" w:fill="FFFFFF"/>
                </w:rPr>
                <w:t>.</w:t>
              </w:r>
            </w:ins>
          </w:p>
          <w:p w14:paraId="48066D74" w14:textId="77777777" w:rsidR="00127974" w:rsidRPr="00F52EEF" w:rsidRDefault="00127974" w:rsidP="00127974">
            <w:pPr>
              <w:tabs>
                <w:tab w:val="left" w:pos="567"/>
              </w:tabs>
              <w:jc w:val="both"/>
              <w:rPr>
                <w:ins w:id="5354" w:author="FMK" w:date="2020-02-02T22:24:00Z"/>
                <w:rStyle w:val="apple-converted-space"/>
                <w:rFonts w:asciiTheme="minorHAnsi" w:hAnsiTheme="minorHAnsi" w:cstheme="minorHAnsi"/>
                <w:color w:val="000000"/>
                <w:shd w:val="clear" w:color="auto" w:fill="FFFFFF"/>
              </w:rPr>
            </w:pPr>
            <w:ins w:id="5355" w:author="FMK" w:date="2020-02-02T22:24:00Z">
              <w:r w:rsidRPr="00F52EEF">
                <w:rPr>
                  <w:rFonts w:asciiTheme="minorHAnsi" w:hAnsiTheme="minorHAnsi" w:cstheme="minorHAnsi"/>
                  <w:i/>
                  <w:iCs/>
                  <w:color w:val="000000"/>
                  <w:shd w:val="clear" w:color="auto" w:fill="FFFFFF"/>
                </w:rPr>
                <w:t>Zákon č. 99/1963 Sb. občanský soudní řád</w:t>
              </w:r>
              <w:r w:rsidRPr="00F52EEF">
                <w:rPr>
                  <w:rFonts w:asciiTheme="minorHAnsi" w:hAnsiTheme="minorHAnsi" w:cstheme="minorHAnsi"/>
                  <w:color w:val="000000"/>
                  <w:shd w:val="clear" w:color="auto" w:fill="FFFFFF"/>
                </w:rPr>
                <w:t>.</w:t>
              </w:r>
            </w:ins>
          </w:p>
          <w:p w14:paraId="39A1C7DE" w14:textId="77777777" w:rsidR="00127974" w:rsidRDefault="00127974" w:rsidP="00127974">
            <w:pPr>
              <w:tabs>
                <w:tab w:val="left" w:pos="567"/>
              </w:tabs>
              <w:jc w:val="both"/>
              <w:rPr>
                <w:ins w:id="5356" w:author="FMK" w:date="2020-02-02T22:24:00Z"/>
                <w:rFonts w:asciiTheme="minorHAnsi" w:hAnsiTheme="minorHAnsi"/>
                <w:color w:val="FF0000"/>
                <w:shd w:val="clear" w:color="auto" w:fill="FFFFFF"/>
              </w:rPr>
            </w:pPr>
          </w:p>
          <w:p w14:paraId="0E7D697E" w14:textId="6F499FBC" w:rsidR="00127974" w:rsidRDefault="00127974" w:rsidP="00127974">
            <w:pPr>
              <w:tabs>
                <w:tab w:val="left" w:pos="567"/>
              </w:tabs>
              <w:jc w:val="both"/>
              <w:rPr>
                <w:ins w:id="5357" w:author="FMK" w:date="2020-02-02T22:24:00Z"/>
                <w:rFonts w:asciiTheme="minorHAnsi" w:hAnsiTheme="minorHAnsi"/>
                <w:color w:val="FF0000"/>
                <w:shd w:val="clear" w:color="auto" w:fill="FFFFFF"/>
              </w:rPr>
            </w:pPr>
            <w:ins w:id="5358" w:author="FMK" w:date="2020-02-02T22:24:00Z">
              <w:r w:rsidRPr="007B4FE0">
                <w:rPr>
                  <w:rFonts w:asciiTheme="minorHAnsi" w:hAnsiTheme="minorHAnsi"/>
                  <w:color w:val="FF0000"/>
                  <w:shd w:val="clear" w:color="auto" w:fill="FFFFFF"/>
                </w:rPr>
                <w:t>ZPĚVÁK, Aleš, Zdeněk FIALA a Tereza JONÁKOVÁ.</w:t>
              </w:r>
              <w:r>
                <w:rPr>
                  <w:rFonts w:asciiTheme="minorHAnsi" w:hAnsiTheme="minorHAnsi"/>
                  <w:color w:val="FF0000"/>
                  <w:shd w:val="clear" w:color="auto" w:fill="FFFFFF"/>
                </w:rPr>
                <w:t xml:space="preserve"> 2015.</w:t>
              </w:r>
              <w:r w:rsidRPr="007B4FE0">
                <w:rPr>
                  <w:rFonts w:asciiTheme="minorHAnsi" w:hAnsiTheme="minorHAnsi"/>
                  <w:color w:val="FF0000"/>
                  <w:shd w:val="clear" w:color="auto" w:fill="FFFFFF"/>
                </w:rPr>
                <w:t xml:space="preserve"> </w:t>
              </w:r>
              <w:r w:rsidRPr="00D835FA">
                <w:rPr>
                  <w:rFonts w:asciiTheme="minorHAnsi" w:hAnsiTheme="minorHAnsi"/>
                  <w:i/>
                  <w:color w:val="FF0000"/>
                  <w:shd w:val="clear" w:color="auto" w:fill="FFFFFF"/>
                </w:rPr>
                <w:t>Základy teorie práva.</w:t>
              </w:r>
              <w:r w:rsidRPr="007B4FE0">
                <w:rPr>
                  <w:rFonts w:asciiTheme="minorHAnsi" w:hAnsiTheme="minorHAnsi"/>
                  <w:color w:val="FF0000"/>
                  <w:shd w:val="clear" w:color="auto" w:fill="FFFFFF"/>
                </w:rPr>
                <w:t xml:space="preserve"> Vydání I. Praha: Univerzita </w:t>
              </w:r>
              <w:r>
                <w:rPr>
                  <w:rFonts w:asciiTheme="minorHAnsi" w:hAnsiTheme="minorHAnsi"/>
                  <w:color w:val="FF0000"/>
                  <w:shd w:val="clear" w:color="auto" w:fill="FFFFFF"/>
                </w:rPr>
                <w:t>Jana Amose Komenského</w:t>
              </w:r>
              <w:r w:rsidRPr="007B4FE0">
                <w:rPr>
                  <w:rFonts w:asciiTheme="minorHAnsi" w:hAnsiTheme="minorHAnsi"/>
                  <w:color w:val="FF0000"/>
                  <w:shd w:val="clear" w:color="auto" w:fill="FFFFFF"/>
                </w:rPr>
                <w:t>. ISBN 9788074521072.</w:t>
              </w:r>
            </w:ins>
          </w:p>
          <w:p w14:paraId="7681D9C4" w14:textId="2734252D" w:rsidR="00127974" w:rsidRDefault="00127974" w:rsidP="00127974">
            <w:pPr>
              <w:tabs>
                <w:tab w:val="left" w:pos="567"/>
              </w:tabs>
              <w:jc w:val="both"/>
              <w:rPr>
                <w:ins w:id="5359" w:author="FMK" w:date="2020-02-02T22:24:00Z"/>
                <w:rFonts w:asciiTheme="minorHAnsi" w:hAnsiTheme="minorHAnsi"/>
                <w:color w:val="FF0000"/>
                <w:shd w:val="clear" w:color="auto" w:fill="FFFFFF"/>
              </w:rPr>
            </w:pPr>
          </w:p>
          <w:p w14:paraId="1682F961" w14:textId="77777777" w:rsidR="00127974" w:rsidRDefault="00127974" w:rsidP="00127974">
            <w:pPr>
              <w:tabs>
                <w:tab w:val="left" w:pos="567"/>
              </w:tabs>
              <w:jc w:val="both"/>
              <w:rPr>
                <w:ins w:id="5360" w:author="FMK" w:date="2020-02-02T22:24:00Z"/>
                <w:rFonts w:asciiTheme="minorHAnsi" w:hAnsiTheme="minorHAnsi"/>
                <w:color w:val="FF0000"/>
                <w:shd w:val="clear" w:color="auto" w:fill="FFFFFF"/>
              </w:rPr>
            </w:pPr>
          </w:p>
          <w:p w14:paraId="793A84B4" w14:textId="40517830" w:rsidR="005D26EA" w:rsidRPr="0083565E" w:rsidDel="00127974" w:rsidRDefault="005D26EA" w:rsidP="00935F76">
            <w:pPr>
              <w:tabs>
                <w:tab w:val="left" w:pos="567"/>
              </w:tabs>
              <w:rPr>
                <w:del w:id="5361" w:author="FMK" w:date="2020-02-02T22:24:00Z"/>
                <w:rFonts w:asciiTheme="minorHAnsi" w:hAnsiTheme="minorHAnsi"/>
                <w:color w:val="FF0000"/>
                <w:rPrChange w:id="5362" w:author="Martin Kazík" w:date="2020-01-23T11:23:00Z">
                  <w:rPr>
                    <w:del w:id="5363" w:author="FMK" w:date="2020-02-02T22:24:00Z"/>
                    <w:rFonts w:asciiTheme="minorHAnsi" w:hAnsiTheme="minorHAnsi"/>
                  </w:rPr>
                </w:rPrChange>
              </w:rPr>
            </w:pPr>
            <w:del w:id="5364" w:author="FMK" w:date="2020-02-02T22:24:00Z">
              <w:r w:rsidRPr="0083565E" w:rsidDel="00127974">
                <w:rPr>
                  <w:rFonts w:asciiTheme="minorHAnsi" w:hAnsiTheme="minorHAnsi"/>
                  <w:color w:val="FF0000"/>
                  <w:rPrChange w:id="5365" w:author="Martin Kazík" w:date="2020-01-23T11:23:00Z">
                    <w:rPr>
                      <w:rFonts w:asciiTheme="minorHAnsi" w:hAnsiTheme="minorHAnsi"/>
                    </w:rPr>
                  </w:rPrChange>
                </w:rPr>
                <w:delText xml:space="preserve">VARVAŘOVSKÝ, Pavel. 2004. </w:delText>
              </w:r>
              <w:r w:rsidRPr="0083565E" w:rsidDel="00127974">
                <w:rPr>
                  <w:rFonts w:asciiTheme="minorHAnsi" w:hAnsiTheme="minorHAnsi"/>
                  <w:i/>
                  <w:color w:val="FF0000"/>
                  <w:rPrChange w:id="5366" w:author="Martin Kazík" w:date="2020-01-23T11:23:00Z">
                    <w:rPr>
                      <w:rFonts w:asciiTheme="minorHAnsi" w:hAnsiTheme="minorHAnsi"/>
                      <w:i/>
                    </w:rPr>
                  </w:rPrChange>
                </w:rPr>
                <w:delText>Základy práva: o právu, státě a moci.</w:delText>
              </w:r>
              <w:r w:rsidRPr="0083565E" w:rsidDel="00127974">
                <w:rPr>
                  <w:rFonts w:asciiTheme="minorHAnsi" w:hAnsiTheme="minorHAnsi"/>
                  <w:color w:val="FF0000"/>
                  <w:rPrChange w:id="5367" w:author="Martin Kazík" w:date="2020-01-23T11:23:00Z">
                    <w:rPr>
                      <w:rFonts w:asciiTheme="minorHAnsi" w:hAnsiTheme="minorHAnsi"/>
                    </w:rPr>
                  </w:rPrChange>
                </w:rPr>
                <w:delText xml:space="preserve"> Praha: ASPI Publishing. ISBN 80-7357-038-6.</w:delText>
              </w:r>
            </w:del>
          </w:p>
          <w:p w14:paraId="5501EA25" w14:textId="187F6D3E" w:rsidR="005D26EA" w:rsidRPr="0083565E" w:rsidDel="00127974" w:rsidRDefault="005D26EA" w:rsidP="00935F76">
            <w:pPr>
              <w:tabs>
                <w:tab w:val="left" w:pos="567"/>
              </w:tabs>
              <w:jc w:val="both"/>
              <w:rPr>
                <w:del w:id="5368" w:author="FMK" w:date="2020-02-02T22:24:00Z"/>
                <w:rFonts w:asciiTheme="minorHAnsi" w:hAnsiTheme="minorHAnsi"/>
                <w:shd w:val="clear" w:color="auto" w:fill="FFFFFF"/>
                <w:rPrChange w:id="5369" w:author="Martin Kazík" w:date="2020-01-23T11:23:00Z">
                  <w:rPr>
                    <w:del w:id="5370" w:author="FMK" w:date="2020-02-02T22:24:00Z"/>
                    <w:rFonts w:asciiTheme="minorHAnsi" w:hAnsiTheme="minorHAnsi"/>
                    <w:color w:val="000000"/>
                    <w:shd w:val="clear" w:color="auto" w:fill="FFFFFF"/>
                  </w:rPr>
                </w:rPrChange>
              </w:rPr>
            </w:pPr>
            <w:del w:id="5371" w:author="FMK" w:date="2020-02-02T22:24:00Z">
              <w:r w:rsidRPr="0083565E" w:rsidDel="00127974">
                <w:rPr>
                  <w:rFonts w:asciiTheme="minorHAnsi" w:hAnsiTheme="minorHAnsi"/>
                  <w:i/>
                  <w:shd w:val="clear" w:color="auto" w:fill="FFFFFF"/>
                  <w:rPrChange w:id="5372" w:author="Martin Kazík" w:date="2020-01-23T11:23:00Z">
                    <w:rPr>
                      <w:rFonts w:asciiTheme="minorHAnsi" w:hAnsiTheme="minorHAnsi"/>
                      <w:i/>
                      <w:color w:val="000000"/>
                      <w:shd w:val="clear" w:color="auto" w:fill="FFFFFF"/>
                    </w:rPr>
                  </w:rPrChange>
                </w:rPr>
                <w:delText>Zákon č. 89/2012 Sb. občanský zákoník</w:delText>
              </w:r>
              <w:r w:rsidRPr="0083565E" w:rsidDel="00127974">
                <w:rPr>
                  <w:rFonts w:asciiTheme="minorHAnsi" w:hAnsiTheme="minorHAnsi"/>
                  <w:shd w:val="clear" w:color="auto" w:fill="FFFFFF"/>
                  <w:rPrChange w:id="5373" w:author="Martin Kazík" w:date="2020-01-23T11:23:00Z">
                    <w:rPr>
                      <w:rFonts w:asciiTheme="minorHAnsi" w:hAnsiTheme="minorHAnsi"/>
                      <w:color w:val="000000"/>
                      <w:shd w:val="clear" w:color="auto" w:fill="FFFFFF"/>
                    </w:rPr>
                  </w:rPrChange>
                </w:rPr>
                <w:delText>.</w:delText>
              </w:r>
            </w:del>
          </w:p>
          <w:p w14:paraId="458077EA" w14:textId="48622099" w:rsidR="005D26EA" w:rsidRPr="0083565E" w:rsidDel="00127974" w:rsidRDefault="005D26EA" w:rsidP="00935F76">
            <w:pPr>
              <w:tabs>
                <w:tab w:val="left" w:pos="567"/>
              </w:tabs>
              <w:jc w:val="both"/>
              <w:rPr>
                <w:del w:id="5374" w:author="FMK" w:date="2020-02-02T22:24:00Z"/>
                <w:rStyle w:val="apple-converted-space"/>
                <w:rFonts w:asciiTheme="minorHAnsi" w:hAnsiTheme="minorHAnsi"/>
                <w:shd w:val="clear" w:color="auto" w:fill="FFFFFF"/>
                <w:rPrChange w:id="5375" w:author="Martin Kazík" w:date="2020-01-23T11:23:00Z">
                  <w:rPr>
                    <w:del w:id="5376" w:author="FMK" w:date="2020-02-02T22:24:00Z"/>
                    <w:rStyle w:val="apple-converted-space"/>
                    <w:rFonts w:asciiTheme="minorHAnsi" w:hAnsiTheme="minorHAnsi"/>
                    <w:color w:val="000000"/>
                    <w:shd w:val="clear" w:color="auto" w:fill="FFFFFF"/>
                  </w:rPr>
                </w:rPrChange>
              </w:rPr>
            </w:pPr>
            <w:del w:id="5377" w:author="FMK" w:date="2020-02-02T22:24:00Z">
              <w:r w:rsidRPr="0083565E" w:rsidDel="00127974">
                <w:rPr>
                  <w:rFonts w:asciiTheme="minorHAnsi" w:hAnsiTheme="minorHAnsi"/>
                  <w:i/>
                  <w:shd w:val="clear" w:color="auto" w:fill="FFFFFF"/>
                  <w:rPrChange w:id="5378" w:author="Martin Kazík" w:date="2020-01-23T11:23:00Z">
                    <w:rPr>
                      <w:rFonts w:asciiTheme="minorHAnsi" w:hAnsiTheme="minorHAnsi"/>
                      <w:i/>
                      <w:color w:val="000000"/>
                      <w:shd w:val="clear" w:color="auto" w:fill="FFFFFF"/>
                    </w:rPr>
                  </w:rPrChange>
                </w:rPr>
                <w:delText>Zákon č. 99/1963 Sb. občanský soudní řád</w:delText>
              </w:r>
              <w:r w:rsidRPr="0083565E" w:rsidDel="00127974">
                <w:rPr>
                  <w:rFonts w:asciiTheme="minorHAnsi" w:hAnsiTheme="minorHAnsi"/>
                  <w:shd w:val="clear" w:color="auto" w:fill="FFFFFF"/>
                  <w:rPrChange w:id="5379" w:author="Martin Kazík" w:date="2020-01-23T11:23:00Z">
                    <w:rPr>
                      <w:rFonts w:asciiTheme="minorHAnsi" w:hAnsiTheme="minorHAnsi"/>
                      <w:color w:val="000000"/>
                      <w:shd w:val="clear" w:color="auto" w:fill="FFFFFF"/>
                    </w:rPr>
                  </w:rPrChange>
                </w:rPr>
                <w:delText>.</w:delText>
              </w:r>
            </w:del>
          </w:p>
          <w:p w14:paraId="6C852A1E" w14:textId="2C283B24" w:rsidR="005D26EA" w:rsidRPr="0083565E" w:rsidDel="00127974" w:rsidRDefault="005D26EA" w:rsidP="00935F76">
            <w:pPr>
              <w:tabs>
                <w:tab w:val="left" w:pos="567"/>
              </w:tabs>
              <w:jc w:val="both"/>
              <w:rPr>
                <w:del w:id="5380" w:author="FMK" w:date="2020-02-02T22:24:00Z"/>
                <w:rFonts w:asciiTheme="minorHAnsi" w:hAnsiTheme="minorHAnsi"/>
                <w:color w:val="FF0000"/>
                <w:shd w:val="clear" w:color="auto" w:fill="FFFFFF"/>
                <w:rPrChange w:id="5381" w:author="Martin Kazík" w:date="2020-01-23T11:23:00Z">
                  <w:rPr>
                    <w:del w:id="5382" w:author="FMK" w:date="2020-02-02T22:24:00Z"/>
                    <w:rFonts w:asciiTheme="minorHAnsi" w:hAnsiTheme="minorHAnsi"/>
                    <w:color w:val="000000"/>
                    <w:shd w:val="clear" w:color="auto" w:fill="FFFFFF"/>
                  </w:rPr>
                </w:rPrChange>
              </w:rPr>
            </w:pPr>
            <w:del w:id="5383" w:author="FMK" w:date="2020-02-02T22:24:00Z">
              <w:r w:rsidRPr="0083565E" w:rsidDel="00127974">
                <w:rPr>
                  <w:rFonts w:asciiTheme="minorHAnsi" w:hAnsiTheme="minorHAnsi"/>
                  <w:color w:val="FF0000"/>
                  <w:shd w:val="clear" w:color="auto" w:fill="FFFFFF"/>
                  <w:rPrChange w:id="5384" w:author="Martin Kazík" w:date="2020-01-23T11:23:00Z">
                    <w:rPr>
                      <w:rFonts w:asciiTheme="minorHAnsi" w:hAnsiTheme="minorHAnsi"/>
                      <w:color w:val="000000"/>
                      <w:shd w:val="clear" w:color="auto" w:fill="FFFFFF"/>
                    </w:rPr>
                  </w:rPrChange>
                </w:rPr>
                <w:delText>MUNKOVÁ, Jindřiška.</w:delText>
              </w:r>
              <w:r w:rsidRPr="0083565E" w:rsidDel="00127974">
                <w:rPr>
                  <w:rStyle w:val="apple-converted-space"/>
                  <w:rFonts w:asciiTheme="minorHAnsi" w:hAnsiTheme="minorHAnsi"/>
                  <w:color w:val="FF0000"/>
                  <w:shd w:val="clear" w:color="auto" w:fill="FFFFFF"/>
                  <w:rPrChange w:id="5385" w:author="Martin Kazík" w:date="2020-01-23T11:23:00Z">
                    <w:rPr>
                      <w:rStyle w:val="apple-converted-space"/>
                      <w:rFonts w:asciiTheme="minorHAnsi" w:hAnsiTheme="minorHAnsi"/>
                      <w:color w:val="000000"/>
                      <w:shd w:val="clear" w:color="auto" w:fill="FFFFFF"/>
                    </w:rPr>
                  </w:rPrChange>
                </w:rPr>
                <w:delText xml:space="preserve"> 2001. </w:delText>
              </w:r>
              <w:r w:rsidRPr="0083565E" w:rsidDel="00127974">
                <w:rPr>
                  <w:rFonts w:asciiTheme="minorHAnsi" w:hAnsiTheme="minorHAnsi"/>
                  <w:i/>
                  <w:color w:val="FF0000"/>
                  <w:shd w:val="clear" w:color="auto" w:fill="FFFFFF"/>
                  <w:rPrChange w:id="5386" w:author="Martin Kazík" w:date="2020-01-23T11:23:00Z">
                    <w:rPr>
                      <w:rFonts w:asciiTheme="minorHAnsi" w:hAnsiTheme="minorHAnsi"/>
                      <w:i/>
                      <w:color w:val="000000"/>
                      <w:shd w:val="clear" w:color="auto" w:fill="FFFFFF"/>
                    </w:rPr>
                  </w:rPrChange>
                </w:rPr>
                <w:delText>Právo proti nekalé soutěži</w:delText>
              </w:r>
              <w:r w:rsidRPr="0083565E" w:rsidDel="00127974">
                <w:rPr>
                  <w:rFonts w:asciiTheme="minorHAnsi" w:hAnsiTheme="minorHAnsi"/>
                  <w:color w:val="FF0000"/>
                  <w:shd w:val="clear" w:color="auto" w:fill="FFFFFF"/>
                  <w:rPrChange w:id="5387" w:author="Martin Kazík" w:date="2020-01-23T11:23:00Z">
                    <w:rPr>
                      <w:rFonts w:asciiTheme="minorHAnsi" w:hAnsiTheme="minorHAnsi"/>
                      <w:color w:val="000000"/>
                      <w:shd w:val="clear" w:color="auto" w:fill="FFFFFF"/>
                    </w:rPr>
                  </w:rPrChange>
                </w:rPr>
                <w:delText>. Praha: C. H. Beck. ISBN 80-7179-569-0.</w:delText>
              </w:r>
            </w:del>
          </w:p>
          <w:p w14:paraId="4BADA022" w14:textId="4F1B0487" w:rsidR="005D26EA" w:rsidRPr="00F52EEF" w:rsidRDefault="005D26EA" w:rsidP="00935F76">
            <w:pPr>
              <w:tabs>
                <w:tab w:val="left" w:pos="567"/>
              </w:tabs>
              <w:jc w:val="both"/>
              <w:rPr>
                <w:rFonts w:asciiTheme="minorHAnsi" w:hAnsiTheme="minorHAnsi" w:cstheme="minorHAnsi"/>
                <w:lang w:val="sk-SK"/>
              </w:rPr>
            </w:pPr>
            <w:del w:id="5388" w:author="FMK" w:date="2020-02-02T22:24:00Z">
              <w:r w:rsidRPr="0083565E" w:rsidDel="00127974">
                <w:rPr>
                  <w:rFonts w:asciiTheme="minorHAnsi" w:hAnsiTheme="minorHAnsi"/>
                  <w:color w:val="FF0000"/>
                  <w:shd w:val="clear" w:color="auto" w:fill="FFFFFF"/>
                  <w:rPrChange w:id="5389" w:author="Martin Kazík" w:date="2020-01-23T11:23:00Z">
                    <w:rPr>
                      <w:rFonts w:asciiTheme="minorHAnsi" w:hAnsiTheme="minorHAnsi"/>
                      <w:color w:val="000000"/>
                      <w:shd w:val="clear" w:color="auto" w:fill="FFFFFF"/>
                    </w:rPr>
                  </w:rPrChange>
                </w:rPr>
                <w:delText>HAJN, Petr.</w:delText>
              </w:r>
              <w:r w:rsidRPr="0083565E" w:rsidDel="00127974">
                <w:rPr>
                  <w:rStyle w:val="apple-converted-space"/>
                  <w:rFonts w:asciiTheme="minorHAnsi" w:hAnsiTheme="minorHAnsi"/>
                  <w:color w:val="FF0000"/>
                  <w:shd w:val="clear" w:color="auto" w:fill="FFFFFF"/>
                  <w:rPrChange w:id="5390" w:author="Martin Kazík" w:date="2020-01-23T11:23:00Z">
                    <w:rPr>
                      <w:rStyle w:val="apple-converted-space"/>
                      <w:rFonts w:asciiTheme="minorHAnsi" w:hAnsiTheme="minorHAnsi"/>
                      <w:color w:val="000000"/>
                      <w:shd w:val="clear" w:color="auto" w:fill="FFFFFF"/>
                    </w:rPr>
                  </w:rPrChange>
                </w:rPr>
                <w:delText xml:space="preserve"> 2000. </w:delText>
              </w:r>
              <w:r w:rsidRPr="0083565E" w:rsidDel="00127974">
                <w:rPr>
                  <w:rFonts w:asciiTheme="minorHAnsi" w:hAnsiTheme="minorHAnsi"/>
                  <w:i/>
                  <w:color w:val="FF0000"/>
                  <w:shd w:val="clear" w:color="auto" w:fill="FFFFFF"/>
                  <w:rPrChange w:id="5391" w:author="Martin Kazík" w:date="2020-01-23T11:23:00Z">
                    <w:rPr>
                      <w:rFonts w:asciiTheme="minorHAnsi" w:hAnsiTheme="minorHAnsi"/>
                      <w:i/>
                      <w:color w:val="000000"/>
                      <w:shd w:val="clear" w:color="auto" w:fill="FFFFFF"/>
                    </w:rPr>
                  </w:rPrChange>
                </w:rPr>
                <w:delText>Soutěžní chování a právo proti nekalé soutěži</w:delText>
              </w:r>
              <w:r w:rsidRPr="0083565E" w:rsidDel="00127974">
                <w:rPr>
                  <w:rFonts w:asciiTheme="minorHAnsi" w:hAnsiTheme="minorHAnsi"/>
                  <w:color w:val="FF0000"/>
                  <w:shd w:val="clear" w:color="auto" w:fill="FFFFFF"/>
                  <w:rPrChange w:id="5392" w:author="Martin Kazík" w:date="2020-01-23T11:23:00Z">
                    <w:rPr>
                      <w:rFonts w:asciiTheme="minorHAnsi" w:hAnsiTheme="minorHAnsi"/>
                      <w:color w:val="000000"/>
                      <w:shd w:val="clear" w:color="auto" w:fill="FFFFFF"/>
                    </w:rPr>
                  </w:rPrChange>
                </w:rPr>
                <w:delText>. Brno: MU. ISBN 80-210-2282-5.</w:delText>
              </w:r>
            </w:del>
          </w:p>
        </w:tc>
      </w:tr>
      <w:tr w:rsidR="005D26EA" w:rsidRPr="00F52EEF" w14:paraId="32F8E1C8" w14:textId="77777777" w:rsidTr="006A7E0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14343C45"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5CEB94AD" w14:textId="77777777" w:rsidTr="006A7E04">
        <w:tc>
          <w:tcPr>
            <w:tcW w:w="5605" w:type="dxa"/>
            <w:gridSpan w:val="3"/>
            <w:tcBorders>
              <w:top w:val="single" w:sz="2" w:space="0" w:color="auto"/>
            </w:tcBorders>
            <w:shd w:val="clear" w:color="auto" w:fill="F7CAAC"/>
          </w:tcPr>
          <w:p w14:paraId="10FA90C6"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7790AA9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8</w:t>
            </w:r>
          </w:p>
        </w:tc>
        <w:tc>
          <w:tcPr>
            <w:tcW w:w="4179" w:type="dxa"/>
            <w:gridSpan w:val="4"/>
            <w:tcBorders>
              <w:top w:val="single" w:sz="2" w:space="0" w:color="auto"/>
            </w:tcBorders>
            <w:shd w:val="clear" w:color="auto" w:fill="F7CAAC"/>
          </w:tcPr>
          <w:p w14:paraId="03EE02B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095D56C6" w14:textId="77777777" w:rsidTr="006A7E04">
        <w:tc>
          <w:tcPr>
            <w:tcW w:w="10673" w:type="dxa"/>
            <w:gridSpan w:val="8"/>
            <w:shd w:val="clear" w:color="auto" w:fill="F7CAAC"/>
          </w:tcPr>
          <w:p w14:paraId="54B39B6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30924E41" w14:textId="77777777" w:rsidTr="006A7E04">
        <w:trPr>
          <w:trHeight w:val="3009"/>
        </w:trPr>
        <w:tc>
          <w:tcPr>
            <w:tcW w:w="10673" w:type="dxa"/>
            <w:gridSpan w:val="8"/>
          </w:tcPr>
          <w:p w14:paraId="5CD69EAE" w14:textId="5F8710D4" w:rsidR="005D26EA" w:rsidRPr="00F52EEF" w:rsidRDefault="0090023A" w:rsidP="00935F76">
            <w:pPr>
              <w:tabs>
                <w:tab w:val="left" w:pos="567"/>
              </w:tabs>
              <w:jc w:val="both"/>
              <w:rPr>
                <w:rFonts w:asciiTheme="minorHAnsi" w:eastAsia="Calibri" w:hAnsiTheme="minorHAnsi" w:cstheme="minorHAnsi"/>
              </w:rPr>
            </w:pPr>
            <w:r w:rsidRPr="00F52EEF">
              <w:rPr>
                <w:rFonts w:asciiTheme="minorHAnsi" w:hAnsiTheme="minorHAnsi" w:cstheme="minorHAnsi"/>
              </w:rPr>
              <w:lastRenderedPageBreak/>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4CCE11AB" w14:textId="77777777" w:rsidR="008445AD" w:rsidRDefault="008445AD">
      <w:pPr>
        <w:rPr>
          <w:ins w:id="5393" w:author="Radim Bačuvčík" w:date="2020-02-06T15:09:00Z"/>
        </w:rPr>
      </w:pPr>
      <w:ins w:id="5394" w:author="Radim Bačuvčík" w:date="2020-02-06T15:09: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5D26EA" w:rsidRPr="00F52EEF" w14:paraId="5E5C13EB" w14:textId="77777777" w:rsidTr="00935F76">
        <w:tc>
          <w:tcPr>
            <w:tcW w:w="10673" w:type="dxa"/>
            <w:gridSpan w:val="8"/>
            <w:tcBorders>
              <w:bottom w:val="double" w:sz="4" w:space="0" w:color="auto"/>
            </w:tcBorders>
            <w:shd w:val="clear" w:color="auto" w:fill="BDD6EE"/>
          </w:tcPr>
          <w:p w14:paraId="1F215F92" w14:textId="3B26711C"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13D5C773" w14:textId="77777777" w:rsidTr="00935F76">
        <w:tc>
          <w:tcPr>
            <w:tcW w:w="3904" w:type="dxa"/>
            <w:tcBorders>
              <w:top w:val="double" w:sz="4" w:space="0" w:color="auto"/>
            </w:tcBorders>
            <w:shd w:val="clear" w:color="auto" w:fill="F7CAAC"/>
          </w:tcPr>
          <w:p w14:paraId="0D74FAD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5BC79CC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Projektové řízení</w:t>
            </w:r>
          </w:p>
        </w:tc>
      </w:tr>
      <w:tr w:rsidR="005D26EA" w:rsidRPr="00F52EEF" w14:paraId="1145D826" w14:textId="77777777" w:rsidTr="00935F76">
        <w:tc>
          <w:tcPr>
            <w:tcW w:w="3904" w:type="dxa"/>
            <w:shd w:val="clear" w:color="auto" w:fill="F7CAAC"/>
          </w:tcPr>
          <w:p w14:paraId="0B513BC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466E1EB3" w14:textId="23281C5A" w:rsidR="005D26EA" w:rsidRPr="00F52EEF" w:rsidRDefault="008864A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ovinně volitelný</w:t>
            </w:r>
            <w:r w:rsidR="00EC5F37" w:rsidRPr="00F52EEF">
              <w:rPr>
                <w:rFonts w:asciiTheme="minorHAnsi" w:eastAsia="Calibri" w:hAnsiTheme="minorHAnsi" w:cstheme="minorHAnsi"/>
              </w:rPr>
              <w:t>, PZ</w:t>
            </w:r>
          </w:p>
        </w:tc>
        <w:tc>
          <w:tcPr>
            <w:tcW w:w="2695" w:type="dxa"/>
            <w:gridSpan w:val="2"/>
            <w:shd w:val="clear" w:color="auto" w:fill="F7CAAC"/>
          </w:tcPr>
          <w:p w14:paraId="099C8CB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5CF6AE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5D26EA" w:rsidRPr="00F52EEF" w14:paraId="3E685C17" w14:textId="77777777" w:rsidTr="00935F76">
        <w:tc>
          <w:tcPr>
            <w:tcW w:w="3904" w:type="dxa"/>
            <w:shd w:val="clear" w:color="auto" w:fill="F7CAAC"/>
          </w:tcPr>
          <w:p w14:paraId="3F81D94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737A8BA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8s</w:t>
            </w:r>
          </w:p>
        </w:tc>
        <w:tc>
          <w:tcPr>
            <w:tcW w:w="889" w:type="dxa"/>
            <w:shd w:val="clear" w:color="auto" w:fill="F7CAAC"/>
          </w:tcPr>
          <w:p w14:paraId="3F4D863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1C223343" w14:textId="74F317E1"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8</w:t>
            </w:r>
            <w:r w:rsidR="008912CF" w:rsidRPr="00F52EEF">
              <w:rPr>
                <w:rFonts w:asciiTheme="minorHAnsi" w:hAnsiTheme="minorHAnsi" w:cstheme="minorHAnsi"/>
              </w:rPr>
              <w:t xml:space="preserve"> hod.</w:t>
            </w:r>
          </w:p>
        </w:tc>
        <w:tc>
          <w:tcPr>
            <w:tcW w:w="2156" w:type="dxa"/>
            <w:shd w:val="clear" w:color="auto" w:fill="F7CAAC"/>
          </w:tcPr>
          <w:p w14:paraId="671557E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38DAD69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5F80CBA2" w14:textId="77777777" w:rsidTr="00935F76">
        <w:tc>
          <w:tcPr>
            <w:tcW w:w="3904" w:type="dxa"/>
            <w:shd w:val="clear" w:color="auto" w:fill="F7CAAC"/>
          </w:tcPr>
          <w:p w14:paraId="44A1BF6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0C381B6D" w14:textId="32845E0E"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1232FA05" w14:textId="77777777" w:rsidTr="00935F76">
        <w:tc>
          <w:tcPr>
            <w:tcW w:w="3904" w:type="dxa"/>
            <w:shd w:val="clear" w:color="auto" w:fill="F7CAAC"/>
          </w:tcPr>
          <w:p w14:paraId="6B10F80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050890F2" w14:textId="5C20E134" w:rsidR="005D26EA" w:rsidRPr="00F52EEF" w:rsidRDefault="00813857"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6" w:type="dxa"/>
            <w:shd w:val="clear" w:color="auto" w:fill="F7CAAC"/>
          </w:tcPr>
          <w:p w14:paraId="34AD4A6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770B93D3" w14:textId="00D9477A" w:rsidR="005D26EA" w:rsidRPr="00F52EEF" w:rsidRDefault="00813857"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0A6D5ABC" w14:textId="77777777" w:rsidTr="00935F76">
        <w:tc>
          <w:tcPr>
            <w:tcW w:w="3904" w:type="dxa"/>
            <w:shd w:val="clear" w:color="auto" w:fill="F7CAAC"/>
          </w:tcPr>
          <w:p w14:paraId="48AE48B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612959F8" w14:textId="77777777"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1C42C0E8" w14:textId="77777777" w:rsidTr="00935F76">
        <w:trPr>
          <w:trHeight w:val="237"/>
        </w:trPr>
        <w:tc>
          <w:tcPr>
            <w:tcW w:w="10673" w:type="dxa"/>
            <w:gridSpan w:val="8"/>
            <w:tcBorders>
              <w:top w:val="nil"/>
            </w:tcBorders>
          </w:tcPr>
          <w:p w14:paraId="203E976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Ústní zkouška testuje připravenost studentů použít kreativní metody v projektu na případové studii, která je součástí zadání ústní zkoušky. Student během zkoušky spolupracuje s týmem a použije kreativní metody pro plánování projektu dle vlastního výběru, která je vhodné v konkrétní etapě životního cyklu projektu (předprojektová příprava, zahájení projektu, plánování projektu, operativní řízení projektu). Kolokvium, při zkoušce je důležitá interakce s ostatními studenty předmětu.</w:t>
            </w:r>
          </w:p>
        </w:tc>
      </w:tr>
      <w:tr w:rsidR="005D26EA" w:rsidRPr="00F52EEF" w14:paraId="3CEF1405" w14:textId="77777777" w:rsidTr="00935F76">
        <w:trPr>
          <w:trHeight w:val="197"/>
        </w:trPr>
        <w:tc>
          <w:tcPr>
            <w:tcW w:w="3904" w:type="dxa"/>
            <w:tcBorders>
              <w:top w:val="nil"/>
            </w:tcBorders>
            <w:shd w:val="clear" w:color="auto" w:fill="F7CAAC"/>
          </w:tcPr>
          <w:p w14:paraId="47EF352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ED643A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Ing. Eva Šviráková, Ph.D.</w:t>
            </w:r>
          </w:p>
        </w:tc>
      </w:tr>
      <w:tr w:rsidR="005D26EA" w:rsidRPr="00F52EEF" w14:paraId="64A5E5E1" w14:textId="77777777" w:rsidTr="00935F76">
        <w:trPr>
          <w:trHeight w:val="243"/>
        </w:trPr>
        <w:tc>
          <w:tcPr>
            <w:tcW w:w="3904" w:type="dxa"/>
            <w:tcBorders>
              <w:top w:val="nil"/>
            </w:tcBorders>
            <w:shd w:val="clear" w:color="auto" w:fill="F7CAAC"/>
          </w:tcPr>
          <w:p w14:paraId="3ADFEB4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3B52702B" w14:textId="755ECD6F" w:rsidR="005D26EA" w:rsidRPr="00F52EEF" w:rsidRDefault="008864A0"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0E471A83" w14:textId="77777777" w:rsidTr="00935F76">
        <w:tc>
          <w:tcPr>
            <w:tcW w:w="3904" w:type="dxa"/>
            <w:shd w:val="clear" w:color="auto" w:fill="F7CAAC"/>
          </w:tcPr>
          <w:p w14:paraId="4B70D4C9"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429FFA0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CD92431" w14:textId="77777777" w:rsidTr="00935F76">
        <w:trPr>
          <w:trHeight w:val="78"/>
        </w:trPr>
        <w:tc>
          <w:tcPr>
            <w:tcW w:w="10673" w:type="dxa"/>
            <w:gridSpan w:val="8"/>
            <w:tcBorders>
              <w:top w:val="nil"/>
            </w:tcBorders>
          </w:tcPr>
          <w:p w14:paraId="58D0C9C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41CF3DD" w14:textId="77777777" w:rsidTr="00935F76">
        <w:tc>
          <w:tcPr>
            <w:tcW w:w="3904" w:type="dxa"/>
            <w:shd w:val="clear" w:color="auto" w:fill="F7CAAC"/>
          </w:tcPr>
          <w:p w14:paraId="114E4A4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0384AE3C"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5A8157B" w14:textId="77777777" w:rsidTr="00935F76">
        <w:trPr>
          <w:trHeight w:val="3121"/>
        </w:trPr>
        <w:tc>
          <w:tcPr>
            <w:tcW w:w="10673" w:type="dxa"/>
            <w:gridSpan w:val="8"/>
            <w:tcBorders>
              <w:top w:val="nil"/>
              <w:bottom w:val="single" w:sz="12" w:space="0" w:color="auto"/>
            </w:tcBorders>
          </w:tcPr>
          <w:p w14:paraId="08641D61" w14:textId="77777777" w:rsidR="005D26EA" w:rsidRDefault="005D26EA" w:rsidP="00935F76">
            <w:pPr>
              <w:pStyle w:val="Default"/>
              <w:tabs>
                <w:tab w:val="left" w:pos="567"/>
              </w:tabs>
              <w:rPr>
                <w:del w:id="5395" w:author="Martin Kazík" w:date="2020-01-23T11:23:00Z"/>
                <w:rFonts w:asciiTheme="minorHAnsi" w:hAnsiTheme="minorHAnsi" w:cstheme="minorHAnsi"/>
                <w:color w:val="auto"/>
                <w:sz w:val="20"/>
                <w:szCs w:val="20"/>
              </w:rPr>
            </w:pPr>
            <w:del w:id="5396" w:author="Martin Kazík" w:date="2020-01-23T11:23:00Z">
              <w:r w:rsidRPr="00F52EEF">
                <w:rPr>
                  <w:rFonts w:asciiTheme="minorHAnsi" w:hAnsiTheme="minorHAnsi" w:cstheme="minorHAnsi"/>
                  <w:color w:val="auto"/>
                  <w:sz w:val="20"/>
                  <w:szCs w:val="20"/>
                </w:rPr>
                <w:delText>Výuka projektového řízení je zaměřena na projekty, které jsou řešeny v prostředí kulturních a kreativních průmyslů. Ve výuce je použita řada technik a nástrojů designového myšlení, které pomáhají projektovým manažerům vytvořit projekt zaměřený na zákazníka. Kvalitní projekt má stanovený cíl v souladu s požadavky hlavních zainteresovaných stran, zejména vedení organizace. Kreativní techniky, které jsou ve výuce využity, pomáhají v tom, aby studenti přicházeli s novým řešením, objevovali nové cesty během plánování a řešení projektů.</w:delText>
              </w:r>
            </w:del>
          </w:p>
          <w:p w14:paraId="03C7D215" w14:textId="77777777" w:rsidR="006A7E04" w:rsidRPr="00F52EEF" w:rsidRDefault="006A7E04" w:rsidP="00935F76">
            <w:pPr>
              <w:pStyle w:val="Default"/>
              <w:tabs>
                <w:tab w:val="left" w:pos="567"/>
              </w:tabs>
              <w:rPr>
                <w:del w:id="5397" w:author="Martin Kazík" w:date="2020-01-23T11:23:00Z"/>
                <w:rFonts w:asciiTheme="minorHAnsi" w:hAnsiTheme="minorHAnsi" w:cstheme="minorHAnsi"/>
                <w:color w:val="auto"/>
                <w:sz w:val="20"/>
                <w:szCs w:val="20"/>
              </w:rPr>
            </w:pPr>
          </w:p>
          <w:p w14:paraId="23D319D1" w14:textId="77777777" w:rsidR="005D26EA" w:rsidRPr="006A7E04" w:rsidRDefault="005D26EA" w:rsidP="00935F76">
            <w:pPr>
              <w:pStyle w:val="Default"/>
              <w:tabs>
                <w:tab w:val="left" w:pos="567"/>
              </w:tabs>
              <w:rPr>
                <w:del w:id="5398" w:author="Martin Kazík" w:date="2020-01-23T11:23:00Z"/>
                <w:rFonts w:asciiTheme="minorHAnsi" w:hAnsiTheme="minorHAnsi" w:cstheme="minorHAnsi"/>
                <w:b/>
                <w:color w:val="auto"/>
                <w:sz w:val="20"/>
                <w:szCs w:val="20"/>
              </w:rPr>
            </w:pPr>
            <w:del w:id="5399" w:author="Martin Kazík" w:date="2020-01-23T11:23:00Z">
              <w:r w:rsidRPr="006A7E04">
                <w:rPr>
                  <w:rFonts w:asciiTheme="minorHAnsi" w:hAnsiTheme="minorHAnsi" w:cstheme="minorHAnsi"/>
                  <w:b/>
                  <w:color w:val="auto"/>
                  <w:sz w:val="20"/>
                  <w:szCs w:val="20"/>
                </w:rPr>
                <w:delText>Bloky výuky:</w:delText>
              </w:r>
            </w:del>
          </w:p>
          <w:p w14:paraId="40B44E77" w14:textId="74922484" w:rsidR="005D26EA" w:rsidRPr="006A7E04" w:rsidRDefault="005D26EA" w:rsidP="00935F76">
            <w:pPr>
              <w:pStyle w:val="Default"/>
              <w:tabs>
                <w:tab w:val="left" w:pos="567"/>
              </w:tabs>
              <w:rPr>
                <w:ins w:id="5400" w:author="Martin Kazík" w:date="2020-01-23T11:23:00Z"/>
                <w:rFonts w:asciiTheme="minorHAnsi" w:hAnsiTheme="minorHAnsi" w:cstheme="minorHAnsi"/>
                <w:b/>
                <w:color w:val="auto"/>
                <w:sz w:val="20"/>
                <w:szCs w:val="20"/>
              </w:rPr>
            </w:pPr>
            <w:del w:id="5401" w:author="Martin Kazík" w:date="2020-01-23T11:23:00Z">
              <w:r w:rsidRPr="00F52EEF">
                <w:rPr>
                  <w:rFonts w:asciiTheme="minorHAnsi" w:hAnsiTheme="minorHAnsi" w:cstheme="minorHAnsi"/>
                  <w:color w:val="auto"/>
                  <w:sz w:val="20"/>
                  <w:szCs w:val="20"/>
                </w:rPr>
                <w:delText>1.</w:delText>
              </w:r>
            </w:del>
            <w:ins w:id="5402" w:author="Martin Kazík" w:date="2020-01-23T11:23:00Z">
              <w:r w:rsidR="0083565E">
                <w:rPr>
                  <w:rFonts w:asciiTheme="minorHAnsi" w:hAnsiTheme="minorHAnsi" w:cstheme="minorHAnsi"/>
                  <w:b/>
                  <w:color w:val="auto"/>
                  <w:sz w:val="20"/>
                  <w:szCs w:val="20"/>
                </w:rPr>
                <w:t>Probíraná témata:</w:t>
              </w:r>
            </w:ins>
          </w:p>
          <w:p w14:paraId="60331208" w14:textId="7462D4A4" w:rsidR="005D26EA" w:rsidRPr="00F52EEF" w:rsidRDefault="00722F81" w:rsidP="00935F76">
            <w:pPr>
              <w:pStyle w:val="Default"/>
              <w:tabs>
                <w:tab w:val="left" w:pos="567"/>
              </w:tabs>
              <w:rPr>
                <w:rFonts w:asciiTheme="minorHAnsi" w:hAnsiTheme="minorHAnsi" w:cstheme="minorHAnsi"/>
                <w:color w:val="auto"/>
                <w:sz w:val="20"/>
                <w:szCs w:val="20"/>
              </w:rPr>
            </w:pPr>
            <w:ins w:id="5403" w:author="Martin Kazík" w:date="2020-01-23T11:23:00Z">
              <w:r>
                <w:rPr>
                  <w:rFonts w:asciiTheme="minorHAnsi" w:hAnsiTheme="minorHAnsi" w:cstheme="minorHAnsi"/>
                  <w:color w:val="auto"/>
                  <w:sz w:val="20"/>
                  <w:szCs w:val="20"/>
                </w:rPr>
                <w:t>-</w:t>
              </w:r>
            </w:ins>
            <w:r w:rsidR="005D26EA" w:rsidRPr="00F52EEF">
              <w:rPr>
                <w:rFonts w:asciiTheme="minorHAnsi" w:hAnsiTheme="minorHAnsi" w:cstheme="minorHAnsi"/>
                <w:color w:val="auto"/>
                <w:sz w:val="20"/>
                <w:szCs w:val="20"/>
              </w:rPr>
              <w:t xml:space="preserve"> Pojmy, předprojektová příprava, zdůvodnění projektu (business case), projektový rámec, logický rámec, Gameplan.</w:t>
            </w:r>
          </w:p>
          <w:p w14:paraId="22479ED7" w14:textId="258FC1A2" w:rsidR="005D26EA" w:rsidRPr="00F52EEF" w:rsidRDefault="005D26EA" w:rsidP="00935F76">
            <w:pPr>
              <w:pStyle w:val="Default"/>
              <w:tabs>
                <w:tab w:val="left" w:pos="567"/>
              </w:tabs>
              <w:rPr>
                <w:rFonts w:asciiTheme="minorHAnsi" w:hAnsiTheme="minorHAnsi" w:cstheme="minorHAnsi"/>
                <w:color w:val="auto"/>
                <w:sz w:val="20"/>
                <w:szCs w:val="20"/>
              </w:rPr>
            </w:pPr>
            <w:del w:id="5404" w:author="Martin Kazík" w:date="2020-01-23T11:23:00Z">
              <w:r w:rsidRPr="00F52EEF">
                <w:rPr>
                  <w:rFonts w:asciiTheme="minorHAnsi" w:hAnsiTheme="minorHAnsi" w:cstheme="minorHAnsi"/>
                  <w:color w:val="auto"/>
                  <w:sz w:val="20"/>
                  <w:szCs w:val="20"/>
                </w:rPr>
                <w:delText>2.</w:delText>
              </w:r>
            </w:del>
            <w:ins w:id="5405"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Plánování projektu, plánování věcného rozsahu projektu, sběr požadavků, sestavení WBS, popis pracovních balíků, kreativní technika Poster Session.</w:t>
            </w:r>
          </w:p>
          <w:p w14:paraId="30A56118" w14:textId="17042A10" w:rsidR="005D26EA" w:rsidRPr="00F52EEF" w:rsidRDefault="005D26EA" w:rsidP="00935F76">
            <w:pPr>
              <w:pStyle w:val="Default"/>
              <w:tabs>
                <w:tab w:val="left" w:pos="567"/>
              </w:tabs>
              <w:rPr>
                <w:rFonts w:asciiTheme="minorHAnsi" w:hAnsiTheme="minorHAnsi" w:cstheme="minorHAnsi"/>
                <w:color w:val="auto"/>
                <w:sz w:val="20"/>
                <w:szCs w:val="20"/>
              </w:rPr>
            </w:pPr>
            <w:del w:id="5406" w:author="Martin Kazík" w:date="2020-01-23T11:23:00Z">
              <w:r w:rsidRPr="00F52EEF">
                <w:rPr>
                  <w:rFonts w:asciiTheme="minorHAnsi" w:hAnsiTheme="minorHAnsi" w:cstheme="minorHAnsi"/>
                  <w:color w:val="auto"/>
                  <w:sz w:val="20"/>
                  <w:szCs w:val="20"/>
                </w:rPr>
                <w:delText>3.</w:delText>
              </w:r>
            </w:del>
            <w:ins w:id="5407"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Plánování času a nákladů, kreativní technika Projektový poker, seznamy činností a jejich náročnost, kritická cesta.</w:t>
            </w:r>
          </w:p>
          <w:p w14:paraId="538A9808" w14:textId="15CE62DC" w:rsidR="005D26EA" w:rsidRPr="00F52EEF" w:rsidRDefault="005D26EA" w:rsidP="00935F76">
            <w:pPr>
              <w:pStyle w:val="Default"/>
              <w:tabs>
                <w:tab w:val="left" w:pos="567"/>
              </w:tabs>
              <w:rPr>
                <w:rFonts w:asciiTheme="minorHAnsi" w:hAnsiTheme="minorHAnsi" w:cstheme="minorHAnsi"/>
                <w:color w:val="auto"/>
                <w:sz w:val="20"/>
                <w:szCs w:val="20"/>
              </w:rPr>
            </w:pPr>
            <w:del w:id="5408" w:author="Martin Kazík" w:date="2020-01-23T11:23:00Z">
              <w:r w:rsidRPr="00F52EEF">
                <w:rPr>
                  <w:rFonts w:asciiTheme="minorHAnsi" w:hAnsiTheme="minorHAnsi" w:cstheme="minorHAnsi"/>
                  <w:color w:val="auto"/>
                  <w:sz w:val="20"/>
                  <w:szCs w:val="20"/>
                </w:rPr>
                <w:delText>4.</w:delText>
              </w:r>
            </w:del>
            <w:ins w:id="5409"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Realizace projektu, Kick off meeting, operativní řízení projektu, metody pro sledování skutečného průběhu projektu a porovnávání s plánem, kreativní metoda CreaTrack. </w:t>
            </w:r>
          </w:p>
          <w:p w14:paraId="06F73B3C" w14:textId="29B34A7F" w:rsidR="005D26EA" w:rsidRPr="00F52EEF" w:rsidRDefault="005D26EA" w:rsidP="00722F81">
            <w:pPr>
              <w:pStyle w:val="Default"/>
              <w:tabs>
                <w:tab w:val="left" w:pos="567"/>
              </w:tabs>
              <w:rPr>
                <w:rFonts w:asciiTheme="minorHAnsi" w:hAnsiTheme="minorHAnsi" w:cstheme="minorHAnsi"/>
                <w:color w:val="auto"/>
                <w:sz w:val="20"/>
                <w:szCs w:val="20"/>
              </w:rPr>
            </w:pPr>
            <w:del w:id="5410" w:author="Martin Kazík" w:date="2020-01-23T11:23:00Z">
              <w:r w:rsidRPr="00F52EEF">
                <w:rPr>
                  <w:rFonts w:asciiTheme="minorHAnsi" w:hAnsiTheme="minorHAnsi" w:cstheme="minorHAnsi"/>
                  <w:color w:val="auto"/>
                  <w:sz w:val="20"/>
                  <w:szCs w:val="20"/>
                </w:rPr>
                <w:delText>5.</w:delText>
              </w:r>
            </w:del>
            <w:ins w:id="5411" w:author="Martin Kazík" w:date="2020-01-23T11:23:00Z">
              <w:r w:rsidR="00722F81">
                <w:rPr>
                  <w:rFonts w:asciiTheme="minorHAnsi" w:hAnsiTheme="minorHAnsi" w:cstheme="minorHAnsi"/>
                  <w:color w:val="auto"/>
                  <w:sz w:val="20"/>
                  <w:szCs w:val="20"/>
                </w:rPr>
                <w:t>-</w:t>
              </w:r>
            </w:ins>
            <w:r w:rsidRPr="00F52EEF">
              <w:rPr>
                <w:rFonts w:asciiTheme="minorHAnsi" w:hAnsiTheme="minorHAnsi" w:cstheme="minorHAnsi"/>
                <w:color w:val="auto"/>
                <w:sz w:val="20"/>
                <w:szCs w:val="20"/>
              </w:rPr>
              <w:t xml:space="preserve"> Prezentace vlastních projektových plánů, využití kreativních technik v designu projektu.</w:t>
            </w:r>
          </w:p>
        </w:tc>
      </w:tr>
      <w:tr w:rsidR="005D26EA" w:rsidRPr="00F52EEF" w14:paraId="62716FC4" w14:textId="77777777" w:rsidTr="00935F76">
        <w:trPr>
          <w:trHeight w:val="265"/>
        </w:trPr>
        <w:tc>
          <w:tcPr>
            <w:tcW w:w="4471" w:type="dxa"/>
            <w:gridSpan w:val="2"/>
            <w:tcBorders>
              <w:top w:val="nil"/>
            </w:tcBorders>
            <w:shd w:val="clear" w:color="auto" w:fill="F7CAAC"/>
          </w:tcPr>
          <w:p w14:paraId="2C4D01B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21480195"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C0F7F32" w14:textId="77777777" w:rsidTr="00935F76">
        <w:trPr>
          <w:trHeight w:val="1497"/>
        </w:trPr>
        <w:tc>
          <w:tcPr>
            <w:tcW w:w="10673" w:type="dxa"/>
            <w:gridSpan w:val="8"/>
            <w:tcBorders>
              <w:top w:val="nil"/>
            </w:tcBorders>
          </w:tcPr>
          <w:p w14:paraId="34D9ACB6" w14:textId="77777777" w:rsidR="005D26EA" w:rsidRPr="006A7E04" w:rsidRDefault="005D26EA" w:rsidP="00935F76">
            <w:pPr>
              <w:tabs>
                <w:tab w:val="left" w:pos="567"/>
              </w:tabs>
              <w:jc w:val="both"/>
              <w:rPr>
                <w:rFonts w:asciiTheme="minorHAnsi" w:hAnsiTheme="minorHAnsi" w:cstheme="minorHAnsi"/>
                <w:b/>
              </w:rPr>
            </w:pPr>
            <w:r w:rsidRPr="006A7E04">
              <w:rPr>
                <w:rFonts w:asciiTheme="minorHAnsi" w:hAnsiTheme="minorHAnsi" w:cstheme="minorHAnsi"/>
                <w:b/>
              </w:rPr>
              <w:t>Povinná literatura:</w:t>
            </w:r>
          </w:p>
          <w:p w14:paraId="1DC39B4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DOLEŽAL, Jan. 2016. </w:t>
            </w:r>
            <w:r w:rsidRPr="00F52EEF">
              <w:rPr>
                <w:rFonts w:asciiTheme="minorHAnsi" w:hAnsiTheme="minorHAnsi" w:cstheme="minorHAnsi"/>
                <w:i/>
                <w:iCs/>
              </w:rPr>
              <w:t>Projektový management: komplexně, prakticky a podle světových standardů</w:t>
            </w:r>
            <w:r w:rsidRPr="00F52EEF">
              <w:rPr>
                <w:rFonts w:asciiTheme="minorHAnsi" w:hAnsiTheme="minorHAnsi" w:cstheme="minorHAnsi"/>
              </w:rPr>
              <w:t>. Praha: Grada Publishing. ISBN 978-80-247-5620-2.</w:t>
            </w:r>
          </w:p>
          <w:p w14:paraId="7428F8D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ŠVIRÁKOVÁ, Eva. Studijní distanční texty – studijní opory.</w:t>
            </w:r>
          </w:p>
          <w:p w14:paraId="62DF2838" w14:textId="77777777" w:rsidR="005D26EA" w:rsidRPr="00F52EEF" w:rsidRDefault="005D26EA" w:rsidP="00935F76">
            <w:pPr>
              <w:tabs>
                <w:tab w:val="left" w:pos="567"/>
              </w:tabs>
              <w:jc w:val="both"/>
              <w:rPr>
                <w:rFonts w:asciiTheme="minorHAnsi" w:hAnsiTheme="minorHAnsi" w:cstheme="minorHAnsi"/>
                <w:b/>
              </w:rPr>
            </w:pPr>
          </w:p>
          <w:p w14:paraId="2616DD90" w14:textId="77777777" w:rsidR="005D26EA" w:rsidRPr="006A7E04" w:rsidRDefault="005D26EA" w:rsidP="00935F76">
            <w:pPr>
              <w:tabs>
                <w:tab w:val="left" w:pos="567"/>
              </w:tabs>
              <w:jc w:val="both"/>
              <w:rPr>
                <w:rFonts w:asciiTheme="minorHAnsi" w:hAnsiTheme="minorHAnsi" w:cstheme="minorHAnsi"/>
                <w:b/>
              </w:rPr>
            </w:pPr>
            <w:r w:rsidRPr="006A7E04">
              <w:rPr>
                <w:rFonts w:asciiTheme="minorHAnsi" w:hAnsiTheme="minorHAnsi" w:cstheme="minorHAnsi"/>
                <w:b/>
              </w:rPr>
              <w:t>Doporučená literatura:</w:t>
            </w:r>
          </w:p>
          <w:p w14:paraId="563EA26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DOLEŽAL, Jan a Jiří KRÁTKÝ. 2017. </w:t>
            </w:r>
            <w:r w:rsidRPr="00F52EEF">
              <w:rPr>
                <w:rFonts w:asciiTheme="minorHAnsi" w:hAnsiTheme="minorHAnsi" w:cstheme="minorHAnsi"/>
                <w:i/>
                <w:iCs/>
              </w:rPr>
              <w:t>Projektový management v praxi: naučte se řídit projekty!</w:t>
            </w:r>
            <w:r w:rsidRPr="00F52EEF">
              <w:rPr>
                <w:rFonts w:asciiTheme="minorHAnsi" w:hAnsiTheme="minorHAnsi" w:cstheme="minorHAnsi"/>
              </w:rPr>
              <w:t>. Praha: Grada. ISBN 978-80-247-5693-6.</w:t>
            </w:r>
          </w:p>
          <w:p w14:paraId="3BE8E8A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ŠVIRÁKOVÁ, Eva. 2014. </w:t>
            </w:r>
            <w:r w:rsidRPr="00F52EEF">
              <w:rPr>
                <w:rFonts w:asciiTheme="minorHAnsi" w:hAnsiTheme="minorHAnsi" w:cstheme="minorHAnsi"/>
                <w:i/>
                <w:iCs/>
              </w:rPr>
              <w:t>Kreativní projektový management</w:t>
            </w:r>
            <w:r w:rsidRPr="00F52EEF">
              <w:rPr>
                <w:rFonts w:asciiTheme="minorHAnsi" w:hAnsiTheme="minorHAnsi" w:cstheme="minorHAnsi"/>
              </w:rPr>
              <w:t>. Zlín: Verbum. ISBN 978-80-87500-58-3.</w:t>
            </w:r>
          </w:p>
          <w:p w14:paraId="4DF46966" w14:textId="77777777" w:rsidR="00127974" w:rsidRDefault="00127974" w:rsidP="00127974">
            <w:pPr>
              <w:tabs>
                <w:tab w:val="left" w:pos="567"/>
              </w:tabs>
              <w:jc w:val="both"/>
              <w:rPr>
                <w:ins w:id="5412" w:author="FMK" w:date="2020-02-02T22:26:00Z"/>
                <w:rFonts w:asciiTheme="minorHAnsi" w:hAnsiTheme="minorHAnsi"/>
                <w:color w:val="FF0000"/>
              </w:rPr>
            </w:pPr>
            <w:ins w:id="5413" w:author="FMK" w:date="2020-02-02T22:26:00Z">
              <w:r w:rsidRPr="00456B09">
                <w:rPr>
                  <w:rFonts w:asciiTheme="minorHAnsi" w:hAnsiTheme="minorHAnsi"/>
                  <w:color w:val="FF0000"/>
                </w:rPr>
                <w:t>LARSON, Erik W. a Clifford F. GRAY.</w:t>
              </w:r>
              <w:r>
                <w:rPr>
                  <w:rFonts w:asciiTheme="minorHAnsi" w:hAnsiTheme="minorHAnsi"/>
                  <w:color w:val="FF0000"/>
                </w:rPr>
                <w:t xml:space="preserve"> 2018.</w:t>
              </w:r>
              <w:r w:rsidRPr="00456B09">
                <w:rPr>
                  <w:rFonts w:asciiTheme="minorHAnsi" w:hAnsiTheme="minorHAnsi"/>
                  <w:color w:val="FF0000"/>
                </w:rPr>
                <w:t xml:space="preserve"> </w:t>
              </w:r>
              <w:r w:rsidRPr="00D835FA">
                <w:rPr>
                  <w:rFonts w:asciiTheme="minorHAnsi" w:hAnsiTheme="minorHAnsi"/>
                  <w:i/>
                  <w:color w:val="FF0000"/>
                </w:rPr>
                <w:t>Project management: the managerial process.</w:t>
              </w:r>
              <w:r w:rsidRPr="00456B09">
                <w:rPr>
                  <w:rFonts w:asciiTheme="minorHAnsi" w:hAnsiTheme="minorHAnsi"/>
                  <w:color w:val="FF0000"/>
                </w:rPr>
                <w:t xml:space="preserve"> Seventh edition. New York: McGraw-Hil</w:t>
              </w:r>
              <w:r>
                <w:rPr>
                  <w:rFonts w:asciiTheme="minorHAnsi" w:hAnsiTheme="minorHAnsi"/>
                  <w:color w:val="FF0000"/>
                </w:rPr>
                <w:t>l Education</w:t>
              </w:r>
              <w:r w:rsidRPr="00456B09">
                <w:rPr>
                  <w:rFonts w:asciiTheme="minorHAnsi" w:hAnsiTheme="minorHAnsi"/>
                  <w:color w:val="FF0000"/>
                </w:rPr>
                <w:t>. ISBN 9781259253874.</w:t>
              </w:r>
            </w:ins>
          </w:p>
          <w:p w14:paraId="713291C7" w14:textId="27DC6AA8" w:rsidR="005D26EA" w:rsidRPr="00F52EEF" w:rsidRDefault="005D26EA" w:rsidP="00935F76">
            <w:pPr>
              <w:tabs>
                <w:tab w:val="left" w:pos="567"/>
              </w:tabs>
              <w:jc w:val="both"/>
              <w:rPr>
                <w:rFonts w:asciiTheme="minorHAnsi" w:hAnsiTheme="minorHAnsi" w:cstheme="minorHAnsi"/>
              </w:rPr>
            </w:pPr>
            <w:del w:id="5414" w:author="FMK" w:date="2020-02-02T22:26:00Z">
              <w:r w:rsidRPr="0083565E" w:rsidDel="00127974">
                <w:rPr>
                  <w:rFonts w:asciiTheme="minorHAnsi" w:hAnsiTheme="minorHAnsi"/>
                  <w:color w:val="FF0000"/>
                  <w:rPrChange w:id="5415" w:author="Martin Kazík" w:date="2020-01-23T11:23:00Z">
                    <w:rPr>
                      <w:rFonts w:asciiTheme="minorHAnsi" w:hAnsiTheme="minorHAnsi"/>
                    </w:rPr>
                  </w:rPrChange>
                </w:rPr>
                <w:delText xml:space="preserve">GRAY, David, Sunni BROWN a James MACANUFO. 2010. </w:delText>
              </w:r>
              <w:r w:rsidRPr="0083565E" w:rsidDel="00127974">
                <w:rPr>
                  <w:rFonts w:asciiTheme="minorHAnsi" w:hAnsiTheme="minorHAnsi"/>
                  <w:i/>
                  <w:color w:val="FF0000"/>
                  <w:rPrChange w:id="5416" w:author="Martin Kazík" w:date="2020-01-23T11:23:00Z">
                    <w:rPr>
                      <w:rFonts w:asciiTheme="minorHAnsi" w:hAnsiTheme="minorHAnsi"/>
                      <w:i/>
                    </w:rPr>
                  </w:rPrChange>
                </w:rPr>
                <w:delText>Gamestorming: a playbook for innovators, rulebreakers and changemakers</w:delText>
              </w:r>
              <w:r w:rsidRPr="0083565E" w:rsidDel="00127974">
                <w:rPr>
                  <w:rFonts w:asciiTheme="minorHAnsi" w:hAnsiTheme="minorHAnsi"/>
                  <w:color w:val="FF0000"/>
                  <w:rPrChange w:id="5417" w:author="Martin Kazík" w:date="2020-01-23T11:23:00Z">
                    <w:rPr>
                      <w:rFonts w:asciiTheme="minorHAnsi" w:hAnsiTheme="minorHAnsi"/>
                    </w:rPr>
                  </w:rPrChange>
                </w:rPr>
                <w:delText>. Sebastopol: O'Reilly. ISBN 978-0-596-80417-6.</w:delText>
              </w:r>
            </w:del>
          </w:p>
        </w:tc>
      </w:tr>
      <w:tr w:rsidR="005D26EA" w:rsidRPr="00F52EEF" w14:paraId="50CAA2E5" w14:textId="77777777" w:rsidTr="00935F76">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98F7D67"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6DFBEDEF" w14:textId="77777777" w:rsidTr="00935F76">
        <w:tc>
          <w:tcPr>
            <w:tcW w:w="5605" w:type="dxa"/>
            <w:gridSpan w:val="3"/>
            <w:tcBorders>
              <w:top w:val="single" w:sz="2" w:space="0" w:color="auto"/>
            </w:tcBorders>
            <w:shd w:val="clear" w:color="auto" w:fill="F7CAAC"/>
          </w:tcPr>
          <w:p w14:paraId="08D81A2A"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6570711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8</w:t>
            </w:r>
          </w:p>
        </w:tc>
        <w:tc>
          <w:tcPr>
            <w:tcW w:w="4179" w:type="dxa"/>
            <w:gridSpan w:val="4"/>
            <w:tcBorders>
              <w:top w:val="single" w:sz="2" w:space="0" w:color="auto"/>
            </w:tcBorders>
            <w:shd w:val="clear" w:color="auto" w:fill="F7CAAC"/>
          </w:tcPr>
          <w:p w14:paraId="25B00D5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6520311A" w14:textId="77777777" w:rsidTr="00935F76">
        <w:tc>
          <w:tcPr>
            <w:tcW w:w="10673" w:type="dxa"/>
            <w:gridSpan w:val="8"/>
            <w:shd w:val="clear" w:color="auto" w:fill="F7CAAC"/>
          </w:tcPr>
          <w:p w14:paraId="74E3E04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26C3D524" w14:textId="77777777" w:rsidTr="00935F76">
        <w:trPr>
          <w:trHeight w:val="2532"/>
        </w:trPr>
        <w:tc>
          <w:tcPr>
            <w:tcW w:w="10673" w:type="dxa"/>
            <w:gridSpan w:val="8"/>
          </w:tcPr>
          <w:p w14:paraId="1F089188" w14:textId="054CC85F"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41D48B89" w14:textId="77777777" w:rsidR="005D26EA" w:rsidRPr="00F52EEF" w:rsidRDefault="005D26EA" w:rsidP="00935F76">
      <w:pPr>
        <w:tabs>
          <w:tab w:val="left" w:pos="567"/>
        </w:tabs>
        <w:spacing w:after="160" w:line="259" w:lineRule="auto"/>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539"/>
        <w:gridCol w:w="668"/>
      </w:tblGrid>
      <w:tr w:rsidR="005D26EA" w:rsidRPr="00F52EEF" w14:paraId="0DDFBC0A" w14:textId="77777777" w:rsidTr="006A7E04">
        <w:tc>
          <w:tcPr>
            <w:tcW w:w="10673" w:type="dxa"/>
            <w:gridSpan w:val="8"/>
            <w:tcBorders>
              <w:bottom w:val="double" w:sz="4" w:space="0" w:color="auto"/>
            </w:tcBorders>
            <w:shd w:val="clear" w:color="auto" w:fill="BDD6EE"/>
          </w:tcPr>
          <w:p w14:paraId="3C5B1920" w14:textId="4C622E92"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rPr>
              <w:br w:type="page"/>
            </w:r>
            <w:r w:rsidRPr="00F52EEF">
              <w:rPr>
                <w:rFonts w:asciiTheme="minorHAnsi" w:hAnsiTheme="minorHAnsi" w:cstheme="minorHAnsi"/>
                <w:b/>
              </w:rPr>
              <w:t>B-III – Charakteristika studijního předmětu</w:t>
            </w:r>
          </w:p>
        </w:tc>
      </w:tr>
      <w:tr w:rsidR="005D26EA" w:rsidRPr="00F52EEF" w14:paraId="6E906C2E" w14:textId="77777777" w:rsidTr="006A7E04">
        <w:tc>
          <w:tcPr>
            <w:tcW w:w="3904" w:type="dxa"/>
            <w:tcBorders>
              <w:top w:val="double" w:sz="4" w:space="0" w:color="auto"/>
            </w:tcBorders>
            <w:shd w:val="clear" w:color="auto" w:fill="F7CAAC"/>
          </w:tcPr>
          <w:p w14:paraId="5B3D962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64B77F0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Informační zdroje a jejich využívání</w:t>
            </w:r>
          </w:p>
        </w:tc>
      </w:tr>
      <w:tr w:rsidR="005D26EA" w:rsidRPr="00F52EEF" w14:paraId="29114B05" w14:textId="77777777" w:rsidTr="006A7E04">
        <w:tc>
          <w:tcPr>
            <w:tcW w:w="3904" w:type="dxa"/>
            <w:shd w:val="clear" w:color="auto" w:fill="F7CAAC"/>
          </w:tcPr>
          <w:p w14:paraId="3593159A"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66B07635" w14:textId="704ED784" w:rsidR="005D26EA" w:rsidRPr="00F52EEF" w:rsidRDefault="008864A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ovinně volitelný</w:t>
            </w:r>
          </w:p>
        </w:tc>
        <w:tc>
          <w:tcPr>
            <w:tcW w:w="2695" w:type="dxa"/>
            <w:gridSpan w:val="2"/>
            <w:shd w:val="clear" w:color="auto" w:fill="F7CAAC"/>
          </w:tcPr>
          <w:p w14:paraId="1AB3B11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7A9E618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ZS</w:t>
            </w:r>
          </w:p>
        </w:tc>
      </w:tr>
      <w:tr w:rsidR="005D26EA" w:rsidRPr="00F52EEF" w14:paraId="4F249C43" w14:textId="77777777" w:rsidTr="006A7E04">
        <w:tc>
          <w:tcPr>
            <w:tcW w:w="3904" w:type="dxa"/>
            <w:shd w:val="clear" w:color="auto" w:fill="F7CAAC"/>
          </w:tcPr>
          <w:p w14:paraId="1777CEC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6A4407C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4s</w:t>
            </w:r>
          </w:p>
        </w:tc>
        <w:tc>
          <w:tcPr>
            <w:tcW w:w="889" w:type="dxa"/>
            <w:shd w:val="clear" w:color="auto" w:fill="F7CAAC"/>
          </w:tcPr>
          <w:p w14:paraId="4EEB173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2BE65C1E" w14:textId="23103B38"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r w:rsidR="008912CF" w:rsidRPr="00F52EEF">
              <w:rPr>
                <w:rFonts w:asciiTheme="minorHAnsi" w:hAnsiTheme="minorHAnsi" w:cstheme="minorHAnsi"/>
              </w:rPr>
              <w:t xml:space="preserve"> hod.</w:t>
            </w:r>
          </w:p>
        </w:tc>
        <w:tc>
          <w:tcPr>
            <w:tcW w:w="2156" w:type="dxa"/>
            <w:shd w:val="clear" w:color="auto" w:fill="F7CAAC"/>
          </w:tcPr>
          <w:p w14:paraId="3F68BB2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2FE068E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2</w:t>
            </w:r>
          </w:p>
        </w:tc>
      </w:tr>
      <w:tr w:rsidR="005D26EA" w:rsidRPr="00F52EEF" w14:paraId="04296FF5" w14:textId="77777777" w:rsidTr="006A7E04">
        <w:tc>
          <w:tcPr>
            <w:tcW w:w="3904" w:type="dxa"/>
            <w:shd w:val="clear" w:color="auto" w:fill="F7CAAC"/>
          </w:tcPr>
          <w:p w14:paraId="4A8BA15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69B948C4" w14:textId="1B1913FB"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22E9C271" w14:textId="77777777" w:rsidTr="006A7E04">
        <w:tc>
          <w:tcPr>
            <w:tcW w:w="3904" w:type="dxa"/>
            <w:shd w:val="clear" w:color="auto" w:fill="F7CAAC"/>
          </w:tcPr>
          <w:p w14:paraId="44B8BAE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7DE82DC0" w14:textId="1A32B10A" w:rsidR="005D26EA" w:rsidRPr="00F52EEF" w:rsidRDefault="00B3406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 xml:space="preserve">lasifikovaný zápočet </w:t>
            </w:r>
          </w:p>
        </w:tc>
        <w:tc>
          <w:tcPr>
            <w:tcW w:w="2156" w:type="dxa"/>
            <w:shd w:val="clear" w:color="auto" w:fill="F7CAAC"/>
          </w:tcPr>
          <w:p w14:paraId="4F30112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020F6030" w14:textId="1AC966E1" w:rsidR="005D26EA" w:rsidRPr="00F52EEF" w:rsidRDefault="00B3406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020F05DB" w14:textId="77777777" w:rsidTr="006A7E04">
        <w:tc>
          <w:tcPr>
            <w:tcW w:w="3904" w:type="dxa"/>
            <w:shd w:val="clear" w:color="auto" w:fill="F7CAAC"/>
          </w:tcPr>
          <w:p w14:paraId="7CD53AF2"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1B435B3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Docházka do výuky, písemný test.</w:t>
            </w:r>
          </w:p>
        </w:tc>
      </w:tr>
      <w:tr w:rsidR="005D26EA" w:rsidRPr="00F52EEF" w14:paraId="2B0B11DE" w14:textId="77777777" w:rsidTr="006A7E04">
        <w:trPr>
          <w:trHeight w:val="182"/>
        </w:trPr>
        <w:tc>
          <w:tcPr>
            <w:tcW w:w="10673" w:type="dxa"/>
            <w:gridSpan w:val="8"/>
            <w:tcBorders>
              <w:top w:val="nil"/>
            </w:tcBorders>
          </w:tcPr>
          <w:p w14:paraId="156050DE"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94F1B04" w14:textId="77777777" w:rsidTr="006A7E04">
        <w:trPr>
          <w:trHeight w:val="197"/>
        </w:trPr>
        <w:tc>
          <w:tcPr>
            <w:tcW w:w="3904" w:type="dxa"/>
            <w:tcBorders>
              <w:top w:val="nil"/>
            </w:tcBorders>
            <w:shd w:val="clear" w:color="auto" w:fill="F7CAAC"/>
          </w:tcPr>
          <w:p w14:paraId="62B94B7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7991CC1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Mgr. Eliška Káčerková, Ph.D.</w:t>
            </w:r>
          </w:p>
        </w:tc>
      </w:tr>
      <w:tr w:rsidR="005D26EA" w:rsidRPr="00F52EEF" w14:paraId="50930D9E" w14:textId="77777777" w:rsidTr="006A7E04">
        <w:trPr>
          <w:trHeight w:val="243"/>
        </w:trPr>
        <w:tc>
          <w:tcPr>
            <w:tcW w:w="3904" w:type="dxa"/>
            <w:tcBorders>
              <w:top w:val="nil"/>
            </w:tcBorders>
            <w:shd w:val="clear" w:color="auto" w:fill="F7CAAC"/>
          </w:tcPr>
          <w:p w14:paraId="1ACC5D1E"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2D1D1A9F" w14:textId="1FC8E1CB" w:rsidR="005D26EA" w:rsidRPr="00F52EEF" w:rsidRDefault="008864A0"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061FF8F3" w14:textId="77777777" w:rsidTr="006A7E04">
        <w:tc>
          <w:tcPr>
            <w:tcW w:w="3904" w:type="dxa"/>
            <w:shd w:val="clear" w:color="auto" w:fill="F7CAAC"/>
          </w:tcPr>
          <w:p w14:paraId="347E47A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B8FC907"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5929508" w14:textId="77777777" w:rsidTr="006A7E04">
        <w:trPr>
          <w:trHeight w:val="210"/>
        </w:trPr>
        <w:tc>
          <w:tcPr>
            <w:tcW w:w="10673" w:type="dxa"/>
            <w:gridSpan w:val="8"/>
            <w:tcBorders>
              <w:top w:val="nil"/>
            </w:tcBorders>
          </w:tcPr>
          <w:p w14:paraId="139E28DE"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8AE24CD" w14:textId="77777777" w:rsidTr="006A7E04">
        <w:tc>
          <w:tcPr>
            <w:tcW w:w="3904" w:type="dxa"/>
            <w:shd w:val="clear" w:color="auto" w:fill="F7CAAC"/>
          </w:tcPr>
          <w:p w14:paraId="536C193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75102D7E"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1F85A06" w14:textId="77777777" w:rsidTr="006A7E04">
        <w:trPr>
          <w:trHeight w:val="3227"/>
        </w:trPr>
        <w:tc>
          <w:tcPr>
            <w:tcW w:w="10673" w:type="dxa"/>
            <w:gridSpan w:val="8"/>
            <w:tcBorders>
              <w:top w:val="nil"/>
              <w:bottom w:val="single" w:sz="12" w:space="0" w:color="auto"/>
            </w:tcBorders>
          </w:tcPr>
          <w:p w14:paraId="5E3DA2EE" w14:textId="77777777" w:rsidR="005D26EA" w:rsidRDefault="005D26EA" w:rsidP="00935F76">
            <w:pPr>
              <w:tabs>
                <w:tab w:val="left" w:pos="567"/>
              </w:tabs>
              <w:jc w:val="both"/>
              <w:rPr>
                <w:del w:id="5418" w:author="Martin Kazík" w:date="2020-01-23T11:23:00Z"/>
                <w:rFonts w:asciiTheme="minorHAnsi" w:hAnsiTheme="minorHAnsi" w:cstheme="minorHAnsi"/>
              </w:rPr>
            </w:pPr>
            <w:del w:id="5419" w:author="Martin Kazík" w:date="2020-01-23T11:23:00Z">
              <w:r w:rsidRPr="00F52EEF">
                <w:rPr>
                  <w:rFonts w:asciiTheme="minorHAnsi" w:hAnsiTheme="minorHAnsi" w:cstheme="minorHAnsi"/>
                </w:rPr>
                <w:delText>Cílem předmětu je vést studenty k efektivnímu a samostatnému využití informačních zdrojů a služeb dostupných na internetu a v prostředí knihovny UTB. Praktickým výsledkem této informační výchovy je schopnost studenta vyřešit "konkrétní informační problém", který spočívá ve výběru vhodných informačních zdrojů k zadanému tématu, vyhledávání relevantních informací a schopnosti správně citovat použité prameny.</w:delText>
              </w:r>
            </w:del>
          </w:p>
          <w:p w14:paraId="7DA07885" w14:textId="77777777" w:rsidR="006A7E04" w:rsidRPr="006A7E04" w:rsidRDefault="006A7E04" w:rsidP="00935F76">
            <w:pPr>
              <w:tabs>
                <w:tab w:val="left" w:pos="567"/>
              </w:tabs>
              <w:jc w:val="both"/>
              <w:rPr>
                <w:del w:id="5420" w:author="Martin Kazík" w:date="2020-01-23T11:23:00Z"/>
                <w:rFonts w:asciiTheme="minorHAnsi" w:hAnsiTheme="minorHAnsi" w:cstheme="minorHAnsi"/>
                <w:b/>
              </w:rPr>
            </w:pPr>
          </w:p>
          <w:p w14:paraId="56EDA264" w14:textId="00999AA7" w:rsidR="006A7E04" w:rsidRPr="006A7E04" w:rsidRDefault="006A7E04" w:rsidP="00935F76">
            <w:pPr>
              <w:tabs>
                <w:tab w:val="left" w:pos="567"/>
              </w:tabs>
              <w:jc w:val="both"/>
              <w:rPr>
                <w:rFonts w:asciiTheme="minorHAnsi" w:hAnsiTheme="minorHAnsi" w:cstheme="minorHAnsi"/>
                <w:b/>
              </w:rPr>
            </w:pPr>
            <w:r w:rsidRPr="006A7E04">
              <w:rPr>
                <w:rFonts w:asciiTheme="minorHAnsi" w:hAnsiTheme="minorHAnsi" w:cstheme="minorHAnsi"/>
                <w:b/>
              </w:rPr>
              <w:t>Probíraná témata:</w:t>
            </w:r>
          </w:p>
          <w:p w14:paraId="2949DD66" w14:textId="0F638321"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6A7E04">
              <w:rPr>
                <w:rFonts w:asciiTheme="minorHAnsi" w:hAnsiTheme="minorHAnsi" w:cstheme="minorHAnsi"/>
              </w:rPr>
              <w:t>p</w:t>
            </w:r>
            <w:r w:rsidRPr="00F52EEF">
              <w:rPr>
                <w:rFonts w:asciiTheme="minorHAnsi" w:hAnsiTheme="minorHAnsi" w:cstheme="minorHAnsi"/>
              </w:rPr>
              <w:t xml:space="preserve">ráce s informacemi, knihovna UTB </w:t>
            </w:r>
            <w:r w:rsidR="006A7E04">
              <w:rPr>
                <w:rFonts w:asciiTheme="minorHAnsi" w:hAnsiTheme="minorHAnsi" w:cstheme="minorHAnsi"/>
              </w:rPr>
              <w:t>–</w:t>
            </w:r>
            <w:r w:rsidRPr="00F52EEF">
              <w:rPr>
                <w:rFonts w:asciiTheme="minorHAnsi" w:hAnsiTheme="minorHAnsi" w:cstheme="minorHAnsi"/>
              </w:rPr>
              <w:t xml:space="preserve"> fondy a služby</w:t>
            </w:r>
            <w:r w:rsidR="006A7E04">
              <w:rPr>
                <w:rFonts w:asciiTheme="minorHAnsi" w:hAnsiTheme="minorHAnsi" w:cstheme="minorHAnsi"/>
              </w:rPr>
              <w:t>;</w:t>
            </w:r>
            <w:r w:rsidRPr="00F52EEF">
              <w:rPr>
                <w:rFonts w:asciiTheme="minorHAnsi" w:hAnsiTheme="minorHAnsi" w:cstheme="minorHAnsi"/>
              </w:rPr>
              <w:t xml:space="preserve"> </w:t>
            </w:r>
          </w:p>
          <w:p w14:paraId="11BF605C" w14:textId="77AA531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6A7E04">
              <w:rPr>
                <w:rFonts w:asciiTheme="minorHAnsi" w:hAnsiTheme="minorHAnsi" w:cstheme="minorHAnsi"/>
              </w:rPr>
              <w:t>v</w:t>
            </w:r>
            <w:r w:rsidRPr="00F52EEF">
              <w:rPr>
                <w:rFonts w:asciiTheme="minorHAnsi" w:hAnsiTheme="minorHAnsi" w:cstheme="minorHAnsi"/>
              </w:rPr>
              <w:t>yhledávání informací, strategie vyhledávání, operátory</w:t>
            </w:r>
            <w:r w:rsidR="006A7E04">
              <w:rPr>
                <w:rFonts w:asciiTheme="minorHAnsi" w:hAnsiTheme="minorHAnsi" w:cstheme="minorHAnsi"/>
              </w:rPr>
              <w:t>;</w:t>
            </w:r>
            <w:r w:rsidRPr="00F52EEF">
              <w:rPr>
                <w:rFonts w:asciiTheme="minorHAnsi" w:hAnsiTheme="minorHAnsi" w:cstheme="minorHAnsi"/>
              </w:rPr>
              <w:t xml:space="preserve"> </w:t>
            </w:r>
          </w:p>
          <w:p w14:paraId="75E055C7" w14:textId="5C428BD8"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6A7E04">
              <w:rPr>
                <w:rFonts w:asciiTheme="minorHAnsi" w:hAnsiTheme="minorHAnsi" w:cstheme="minorHAnsi"/>
              </w:rPr>
              <w:t>k</w:t>
            </w:r>
            <w:r w:rsidRPr="00F52EEF">
              <w:rPr>
                <w:rFonts w:asciiTheme="minorHAnsi" w:hAnsiTheme="minorHAnsi" w:cstheme="minorHAnsi"/>
              </w:rPr>
              <w:t>atalogy, elektronické databáze</w:t>
            </w:r>
            <w:r w:rsidR="006A7E04">
              <w:rPr>
                <w:rFonts w:asciiTheme="minorHAnsi" w:hAnsiTheme="minorHAnsi" w:cstheme="minorHAnsi"/>
              </w:rPr>
              <w:t>;</w:t>
            </w:r>
            <w:r w:rsidRPr="00F52EEF">
              <w:rPr>
                <w:rFonts w:asciiTheme="minorHAnsi" w:hAnsiTheme="minorHAnsi" w:cstheme="minorHAnsi"/>
              </w:rPr>
              <w:t xml:space="preserve"> </w:t>
            </w:r>
          </w:p>
          <w:p w14:paraId="3A47A183" w14:textId="7FFBCC49"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6A7E04">
              <w:rPr>
                <w:rFonts w:asciiTheme="minorHAnsi" w:hAnsiTheme="minorHAnsi" w:cstheme="minorHAnsi"/>
              </w:rPr>
              <w:t>p</w:t>
            </w:r>
            <w:r w:rsidRPr="00F52EEF">
              <w:rPr>
                <w:rFonts w:asciiTheme="minorHAnsi" w:hAnsiTheme="minorHAnsi" w:cstheme="minorHAnsi"/>
              </w:rPr>
              <w:t>ráce v konkrétních databázích</w:t>
            </w:r>
            <w:r w:rsidR="006A7E04">
              <w:rPr>
                <w:rFonts w:asciiTheme="minorHAnsi" w:hAnsiTheme="minorHAnsi" w:cstheme="minorHAnsi"/>
              </w:rPr>
              <w:t>;</w:t>
            </w:r>
            <w:r w:rsidRPr="00F52EEF">
              <w:rPr>
                <w:rFonts w:asciiTheme="minorHAnsi" w:hAnsiTheme="minorHAnsi" w:cstheme="minorHAnsi"/>
              </w:rPr>
              <w:t xml:space="preserve"> </w:t>
            </w:r>
          </w:p>
          <w:p w14:paraId="690BFFEB" w14:textId="79D8FF28"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6A7E04">
              <w:rPr>
                <w:rFonts w:asciiTheme="minorHAnsi" w:hAnsiTheme="minorHAnsi" w:cstheme="minorHAnsi"/>
              </w:rPr>
              <w:t>v</w:t>
            </w:r>
            <w:r w:rsidRPr="00F52EEF">
              <w:rPr>
                <w:rFonts w:asciiTheme="minorHAnsi" w:hAnsiTheme="minorHAnsi" w:cstheme="minorHAnsi"/>
              </w:rPr>
              <w:t>yhledávací služby, vyhledávače</w:t>
            </w:r>
            <w:r w:rsidR="006A7E04">
              <w:rPr>
                <w:rFonts w:asciiTheme="minorHAnsi" w:hAnsiTheme="minorHAnsi" w:cstheme="minorHAnsi"/>
              </w:rPr>
              <w:t>;</w:t>
            </w:r>
            <w:r w:rsidRPr="00F52EEF">
              <w:rPr>
                <w:rFonts w:asciiTheme="minorHAnsi" w:hAnsiTheme="minorHAnsi" w:cstheme="minorHAnsi"/>
              </w:rPr>
              <w:t xml:space="preserve"> </w:t>
            </w:r>
          </w:p>
          <w:p w14:paraId="0C65D8B4" w14:textId="14C19E71"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6A7E04">
              <w:rPr>
                <w:rFonts w:asciiTheme="minorHAnsi" w:hAnsiTheme="minorHAnsi" w:cstheme="minorHAnsi"/>
              </w:rPr>
              <w:t>š</w:t>
            </w:r>
            <w:r w:rsidRPr="00F52EEF">
              <w:rPr>
                <w:rFonts w:asciiTheme="minorHAnsi" w:hAnsiTheme="minorHAnsi" w:cstheme="minorHAnsi"/>
              </w:rPr>
              <w:t>edá literatura</w:t>
            </w:r>
            <w:r w:rsidR="006A7E04">
              <w:rPr>
                <w:rFonts w:asciiTheme="minorHAnsi" w:hAnsiTheme="minorHAnsi" w:cstheme="minorHAnsi"/>
              </w:rPr>
              <w:t>;</w:t>
            </w:r>
            <w:r w:rsidRPr="00F52EEF">
              <w:rPr>
                <w:rFonts w:asciiTheme="minorHAnsi" w:hAnsiTheme="minorHAnsi" w:cstheme="minorHAnsi"/>
              </w:rPr>
              <w:t xml:space="preserve"> </w:t>
            </w:r>
          </w:p>
          <w:p w14:paraId="3A372E4F" w14:textId="62E800BB"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 </w:t>
            </w:r>
            <w:r w:rsidR="006A7E04">
              <w:rPr>
                <w:rFonts w:asciiTheme="minorHAnsi" w:hAnsiTheme="minorHAnsi" w:cstheme="minorHAnsi"/>
              </w:rPr>
              <w:t>b</w:t>
            </w:r>
            <w:r w:rsidRPr="00F52EEF">
              <w:rPr>
                <w:rFonts w:asciiTheme="minorHAnsi" w:hAnsiTheme="minorHAnsi" w:cstheme="minorHAnsi"/>
              </w:rPr>
              <w:t>ibliografický záznam, citace podle platných norem, seznam použité literatury</w:t>
            </w:r>
            <w:r w:rsidR="006A7E04">
              <w:rPr>
                <w:rFonts w:asciiTheme="minorHAnsi" w:hAnsiTheme="minorHAnsi" w:cstheme="minorHAnsi"/>
              </w:rPr>
              <w:t>.</w:t>
            </w:r>
          </w:p>
        </w:tc>
      </w:tr>
      <w:tr w:rsidR="005D26EA" w:rsidRPr="00F52EEF" w14:paraId="751B9A4D" w14:textId="77777777" w:rsidTr="006A7E04">
        <w:trPr>
          <w:trHeight w:val="265"/>
        </w:trPr>
        <w:tc>
          <w:tcPr>
            <w:tcW w:w="4471" w:type="dxa"/>
            <w:gridSpan w:val="2"/>
            <w:tcBorders>
              <w:top w:val="nil"/>
            </w:tcBorders>
            <w:shd w:val="clear" w:color="auto" w:fill="F7CAAC"/>
          </w:tcPr>
          <w:p w14:paraId="5FA2836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7897DD8E"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F7E681B" w14:textId="77777777" w:rsidTr="006A7E04">
        <w:trPr>
          <w:trHeight w:val="3532"/>
        </w:trPr>
        <w:tc>
          <w:tcPr>
            <w:tcW w:w="10673" w:type="dxa"/>
            <w:gridSpan w:val="8"/>
            <w:tcBorders>
              <w:top w:val="nil"/>
            </w:tcBorders>
          </w:tcPr>
          <w:p w14:paraId="3EFB76C8" w14:textId="77777777" w:rsidR="005D26EA" w:rsidRPr="0083565E" w:rsidRDefault="005D26EA" w:rsidP="00935F76">
            <w:pPr>
              <w:tabs>
                <w:tab w:val="left" w:pos="567"/>
              </w:tabs>
              <w:jc w:val="both"/>
              <w:rPr>
                <w:rFonts w:asciiTheme="minorHAnsi" w:hAnsiTheme="minorHAnsi"/>
                <w:b/>
                <w:rPrChange w:id="5421" w:author="Martin Kazík" w:date="2020-01-23T11:23:00Z">
                  <w:rPr>
                    <w:rFonts w:asciiTheme="minorHAnsi" w:hAnsiTheme="minorHAnsi"/>
                  </w:rPr>
                </w:rPrChange>
              </w:rPr>
            </w:pPr>
            <w:r w:rsidRPr="0083565E">
              <w:rPr>
                <w:rFonts w:asciiTheme="minorHAnsi" w:hAnsiTheme="minorHAnsi"/>
                <w:b/>
                <w:rPrChange w:id="5422" w:author="Martin Kazík" w:date="2020-01-23T11:23:00Z">
                  <w:rPr>
                    <w:rFonts w:asciiTheme="minorHAnsi" w:hAnsiTheme="minorHAnsi"/>
                  </w:rPr>
                </w:rPrChange>
              </w:rPr>
              <w:t>Povinná literatura:</w:t>
            </w:r>
          </w:p>
          <w:p w14:paraId="5008A568" w14:textId="6CF73C78" w:rsidR="005D26EA" w:rsidRPr="0083565E" w:rsidDel="004D2684" w:rsidRDefault="005D26EA" w:rsidP="00935F76">
            <w:pPr>
              <w:tabs>
                <w:tab w:val="left" w:pos="567"/>
              </w:tabs>
              <w:jc w:val="both"/>
              <w:rPr>
                <w:del w:id="5423" w:author="FMK" w:date="2020-02-02T18:15:00Z"/>
                <w:rFonts w:asciiTheme="minorHAnsi" w:hAnsiTheme="minorHAnsi"/>
                <w:color w:val="FF0000"/>
                <w:rPrChange w:id="5424" w:author="Martin Kazík" w:date="2020-01-23T11:23:00Z">
                  <w:rPr>
                    <w:del w:id="5425" w:author="FMK" w:date="2020-02-02T18:15:00Z"/>
                    <w:rFonts w:asciiTheme="minorHAnsi" w:hAnsiTheme="minorHAnsi"/>
                  </w:rPr>
                </w:rPrChange>
              </w:rPr>
            </w:pPr>
            <w:del w:id="5426" w:author="FMK" w:date="2020-02-02T18:15:00Z">
              <w:r w:rsidRPr="0083565E" w:rsidDel="004D2684">
                <w:rPr>
                  <w:rFonts w:asciiTheme="minorHAnsi" w:hAnsiTheme="minorHAnsi"/>
                  <w:color w:val="FF0000"/>
                  <w:rPrChange w:id="5427" w:author="Martin Kazík" w:date="2020-01-23T11:23:00Z">
                    <w:rPr>
                      <w:rFonts w:asciiTheme="minorHAnsi" w:hAnsiTheme="minorHAnsi"/>
                    </w:rPr>
                  </w:rPrChange>
                </w:rPr>
                <w:delText xml:space="preserve">SKLENÁK, Vilém. 2001. </w:delText>
              </w:r>
              <w:r w:rsidRPr="0083565E" w:rsidDel="004D2684">
                <w:rPr>
                  <w:rFonts w:asciiTheme="minorHAnsi" w:hAnsiTheme="minorHAnsi"/>
                  <w:i/>
                  <w:color w:val="FF0000"/>
                  <w:rPrChange w:id="5428" w:author="Martin Kazík" w:date="2020-01-23T11:23:00Z">
                    <w:rPr>
                      <w:rFonts w:asciiTheme="minorHAnsi" w:hAnsiTheme="minorHAnsi"/>
                      <w:i/>
                    </w:rPr>
                  </w:rPrChange>
                </w:rPr>
                <w:delText>Data, informace, znalosti a Internet.</w:delText>
              </w:r>
              <w:r w:rsidRPr="0083565E" w:rsidDel="004D2684">
                <w:rPr>
                  <w:rFonts w:asciiTheme="minorHAnsi" w:hAnsiTheme="minorHAnsi"/>
                  <w:color w:val="FF0000"/>
                  <w:rPrChange w:id="5429" w:author="Martin Kazík" w:date="2020-01-23T11:23:00Z">
                    <w:rPr>
                      <w:rFonts w:asciiTheme="minorHAnsi" w:hAnsiTheme="minorHAnsi"/>
                    </w:rPr>
                  </w:rPrChange>
                </w:rPr>
                <w:delText xml:space="preserve"> Praha: C. H. Beck. ISBN 80-7179-409-. </w:delText>
              </w:r>
            </w:del>
          </w:p>
          <w:p w14:paraId="76BE5CF2" w14:textId="39AA4E59" w:rsidR="005D26EA" w:rsidRPr="0083565E" w:rsidDel="004D2684" w:rsidRDefault="005D26EA" w:rsidP="00935F76">
            <w:pPr>
              <w:tabs>
                <w:tab w:val="left" w:pos="567"/>
              </w:tabs>
              <w:jc w:val="both"/>
              <w:rPr>
                <w:del w:id="5430" w:author="FMK" w:date="2020-02-02T18:15:00Z"/>
                <w:rFonts w:asciiTheme="minorHAnsi" w:hAnsiTheme="minorHAnsi"/>
                <w:color w:val="FF0000"/>
                <w:rPrChange w:id="5431" w:author="Martin Kazík" w:date="2020-01-23T11:23:00Z">
                  <w:rPr>
                    <w:del w:id="5432" w:author="FMK" w:date="2020-02-02T18:15:00Z"/>
                    <w:rFonts w:asciiTheme="minorHAnsi" w:hAnsiTheme="minorHAnsi"/>
                  </w:rPr>
                </w:rPrChange>
              </w:rPr>
            </w:pPr>
            <w:del w:id="5433" w:author="FMK" w:date="2020-02-02T18:15:00Z">
              <w:r w:rsidRPr="0083565E" w:rsidDel="004D2684">
                <w:rPr>
                  <w:rFonts w:asciiTheme="minorHAnsi" w:hAnsiTheme="minorHAnsi"/>
                  <w:color w:val="FF0000"/>
                  <w:rPrChange w:id="5434" w:author="Martin Kazík" w:date="2020-01-23T11:23:00Z">
                    <w:rPr>
                      <w:rFonts w:asciiTheme="minorHAnsi" w:hAnsiTheme="minorHAnsi"/>
                    </w:rPr>
                  </w:rPrChange>
                </w:rPr>
                <w:delText xml:space="preserve">RAUCH, Jan. 1994. </w:delText>
              </w:r>
              <w:r w:rsidRPr="0083565E" w:rsidDel="004D2684">
                <w:rPr>
                  <w:rFonts w:asciiTheme="minorHAnsi" w:hAnsiTheme="minorHAnsi"/>
                  <w:i/>
                  <w:color w:val="FF0000"/>
                  <w:rPrChange w:id="5435" w:author="Martin Kazík" w:date="2020-01-23T11:23:00Z">
                    <w:rPr>
                      <w:rFonts w:asciiTheme="minorHAnsi" w:hAnsiTheme="minorHAnsi"/>
                      <w:i/>
                    </w:rPr>
                  </w:rPrChange>
                </w:rPr>
                <w:delText xml:space="preserve">Metody zpracování informací I: informační zdroje a služby. </w:delText>
              </w:r>
              <w:r w:rsidRPr="0083565E" w:rsidDel="004D2684">
                <w:rPr>
                  <w:rFonts w:asciiTheme="minorHAnsi" w:hAnsiTheme="minorHAnsi"/>
                  <w:color w:val="FF0000"/>
                  <w:rPrChange w:id="5436" w:author="Martin Kazík" w:date="2020-01-23T11:23:00Z">
                    <w:rPr>
                      <w:rFonts w:asciiTheme="minorHAnsi" w:hAnsiTheme="minorHAnsi"/>
                    </w:rPr>
                  </w:rPrChange>
                </w:rPr>
                <w:delText xml:space="preserve">Praha: Vysoká škola ekonomická. ISBN 80-7079-353-8. </w:delText>
              </w:r>
            </w:del>
          </w:p>
          <w:p w14:paraId="0000ABC6" w14:textId="6CEA79AF" w:rsidR="005D26EA" w:rsidRPr="0083565E" w:rsidDel="004D2684" w:rsidRDefault="005D26EA" w:rsidP="00935F76">
            <w:pPr>
              <w:tabs>
                <w:tab w:val="left" w:pos="567"/>
              </w:tabs>
              <w:jc w:val="both"/>
              <w:rPr>
                <w:del w:id="5437" w:author="FMK" w:date="2020-02-02T18:15:00Z"/>
                <w:rFonts w:asciiTheme="minorHAnsi" w:hAnsiTheme="minorHAnsi"/>
                <w:color w:val="FF0000"/>
                <w:rPrChange w:id="5438" w:author="Martin Kazík" w:date="2020-01-23T11:23:00Z">
                  <w:rPr>
                    <w:del w:id="5439" w:author="FMK" w:date="2020-02-02T18:15:00Z"/>
                    <w:rFonts w:asciiTheme="minorHAnsi" w:hAnsiTheme="minorHAnsi"/>
                  </w:rPr>
                </w:rPrChange>
              </w:rPr>
            </w:pPr>
            <w:del w:id="5440" w:author="FMK" w:date="2020-02-02T18:15:00Z">
              <w:r w:rsidRPr="0083565E" w:rsidDel="004D2684">
                <w:rPr>
                  <w:rFonts w:asciiTheme="minorHAnsi" w:hAnsiTheme="minorHAnsi"/>
                  <w:color w:val="FF0000"/>
                  <w:rPrChange w:id="5441" w:author="Martin Kazík" w:date="2020-01-23T11:23:00Z">
                    <w:rPr>
                      <w:rFonts w:asciiTheme="minorHAnsi" w:hAnsiTheme="minorHAnsi"/>
                    </w:rPr>
                  </w:rPrChange>
                </w:rPr>
                <w:delText xml:space="preserve">HLAVENKA, Jiří. 2004. </w:delText>
              </w:r>
              <w:r w:rsidRPr="0083565E" w:rsidDel="004D2684">
                <w:rPr>
                  <w:rFonts w:asciiTheme="minorHAnsi" w:hAnsiTheme="minorHAnsi"/>
                  <w:i/>
                  <w:color w:val="FF0000"/>
                  <w:rPrChange w:id="5442" w:author="Martin Kazík" w:date="2020-01-23T11:23:00Z">
                    <w:rPr>
                      <w:rFonts w:asciiTheme="minorHAnsi" w:hAnsiTheme="minorHAnsi"/>
                      <w:i/>
                    </w:rPr>
                  </w:rPrChange>
                </w:rPr>
                <w:delText>Mistrovství ve vyhledávání na Internetu.</w:delText>
              </w:r>
              <w:r w:rsidRPr="0083565E" w:rsidDel="004D2684">
                <w:rPr>
                  <w:rFonts w:asciiTheme="minorHAnsi" w:hAnsiTheme="minorHAnsi"/>
                  <w:color w:val="FF0000"/>
                  <w:rPrChange w:id="5443" w:author="Martin Kazík" w:date="2020-01-23T11:23:00Z">
                    <w:rPr>
                      <w:rFonts w:asciiTheme="minorHAnsi" w:hAnsiTheme="minorHAnsi"/>
                    </w:rPr>
                  </w:rPrChange>
                </w:rPr>
                <w:delText xml:space="preserve"> Vyd. 2. Praha: Computer Press. ISBN 80-722-6759-0. </w:delText>
              </w:r>
            </w:del>
          </w:p>
          <w:p w14:paraId="0587177B" w14:textId="77777777" w:rsidR="00127974" w:rsidRDefault="005D26EA" w:rsidP="004D2684">
            <w:pPr>
              <w:tabs>
                <w:tab w:val="left" w:pos="567"/>
              </w:tabs>
              <w:jc w:val="both"/>
              <w:rPr>
                <w:ins w:id="5444" w:author="FMK" w:date="2020-02-02T22:27:00Z"/>
                <w:rFonts w:asciiTheme="minorHAnsi" w:hAnsiTheme="minorHAnsi"/>
                <w:color w:val="FF0000"/>
              </w:rPr>
            </w:pPr>
            <w:del w:id="5445" w:author="FMK" w:date="2020-02-02T18:15:00Z">
              <w:r w:rsidRPr="0083565E" w:rsidDel="004D2684">
                <w:rPr>
                  <w:rFonts w:asciiTheme="minorHAnsi" w:hAnsiTheme="minorHAnsi"/>
                  <w:color w:val="FF0000"/>
                  <w:rPrChange w:id="5446" w:author="Martin Kazík" w:date="2020-01-23T11:23:00Z">
                    <w:rPr>
                      <w:rFonts w:asciiTheme="minorHAnsi" w:hAnsiTheme="minorHAnsi"/>
                    </w:rPr>
                  </w:rPrChange>
                </w:rPr>
                <w:delText xml:space="preserve">NEKUDA, Jaroslav. 2001. </w:delText>
              </w:r>
              <w:r w:rsidRPr="0083565E" w:rsidDel="004D2684">
                <w:rPr>
                  <w:rFonts w:asciiTheme="minorHAnsi" w:hAnsiTheme="minorHAnsi"/>
                  <w:i/>
                  <w:color w:val="FF0000"/>
                  <w:rPrChange w:id="5447" w:author="Martin Kazík" w:date="2020-01-23T11:23:00Z">
                    <w:rPr>
                      <w:rFonts w:asciiTheme="minorHAnsi" w:hAnsiTheme="minorHAnsi"/>
                      <w:i/>
                    </w:rPr>
                  </w:rPrChange>
                </w:rPr>
                <w:delText>Moderní informační zdroje diplomových a doktorských prací v oblasti sociálně-ekonomických věd.</w:delText>
              </w:r>
              <w:r w:rsidRPr="0083565E" w:rsidDel="004D2684">
                <w:rPr>
                  <w:rFonts w:asciiTheme="minorHAnsi" w:hAnsiTheme="minorHAnsi"/>
                  <w:color w:val="FF0000"/>
                  <w:rPrChange w:id="5448" w:author="Martin Kazík" w:date="2020-01-23T11:23:00Z">
                    <w:rPr>
                      <w:rFonts w:asciiTheme="minorHAnsi" w:hAnsiTheme="minorHAnsi"/>
                    </w:rPr>
                  </w:rPrChange>
                </w:rPr>
                <w:delText xml:space="preserve"> Brno: Masarykova univerzita. ISBN 8021026464.</w:delText>
              </w:r>
            </w:del>
          </w:p>
          <w:p w14:paraId="675044F0" w14:textId="77777777" w:rsidR="00127974" w:rsidRDefault="00127974" w:rsidP="004D2684">
            <w:pPr>
              <w:tabs>
                <w:tab w:val="left" w:pos="567"/>
              </w:tabs>
              <w:jc w:val="both"/>
              <w:rPr>
                <w:ins w:id="5449" w:author="FMK" w:date="2020-02-02T22:27:00Z"/>
                <w:rFonts w:asciiTheme="minorHAnsi" w:hAnsiTheme="minorHAnsi"/>
                <w:color w:val="FF0000"/>
              </w:rPr>
            </w:pPr>
          </w:p>
          <w:p w14:paraId="663EFF40" w14:textId="3D6503D1" w:rsidR="004D2684" w:rsidRDefault="004D2684" w:rsidP="004D2684">
            <w:pPr>
              <w:tabs>
                <w:tab w:val="left" w:pos="567"/>
              </w:tabs>
              <w:jc w:val="both"/>
              <w:rPr>
                <w:ins w:id="5450" w:author="FMK" w:date="2020-02-02T18:15:00Z"/>
              </w:rPr>
            </w:pPr>
            <w:ins w:id="5451" w:author="FMK" w:date="2020-02-02T18:15:00Z">
              <w:r w:rsidRPr="00BB54D0">
                <w:t xml:space="preserve">BERGMAN, Ofer a Steve WHITTAKER. </w:t>
              </w:r>
              <w:r>
                <w:t xml:space="preserve">2016. </w:t>
              </w:r>
              <w:r w:rsidRPr="00D835FA">
                <w:rPr>
                  <w:i/>
                </w:rPr>
                <w:t>The science of managing our digital stuff.</w:t>
              </w:r>
              <w:r w:rsidRPr="00BB54D0">
                <w:t xml:space="preserve"> Cambridge, Massachusetts: Th</w:t>
              </w:r>
              <w:r>
                <w:t>e MIT Press</w:t>
              </w:r>
              <w:r w:rsidRPr="00BB54D0">
                <w:t>. ISBN 9780262035170.</w:t>
              </w:r>
            </w:ins>
          </w:p>
          <w:p w14:paraId="19D339B5" w14:textId="77777777" w:rsidR="004D2684" w:rsidRDefault="004D2684" w:rsidP="004D2684">
            <w:pPr>
              <w:tabs>
                <w:tab w:val="left" w:pos="567"/>
              </w:tabs>
              <w:jc w:val="both"/>
              <w:rPr>
                <w:ins w:id="5452" w:author="FMK" w:date="2020-02-02T18:15:00Z"/>
              </w:rPr>
            </w:pPr>
          </w:p>
          <w:p w14:paraId="5759871B" w14:textId="77777777" w:rsidR="004D2684" w:rsidRDefault="004D2684" w:rsidP="004D2684">
            <w:pPr>
              <w:tabs>
                <w:tab w:val="left" w:pos="567"/>
              </w:tabs>
              <w:jc w:val="both"/>
              <w:rPr>
                <w:ins w:id="5453" w:author="FMK" w:date="2020-02-02T18:15:00Z"/>
              </w:rPr>
            </w:pPr>
            <w:ins w:id="5454" w:author="FMK" w:date="2020-02-02T18:15:00Z">
              <w:r w:rsidRPr="00BB54D0">
                <w:rPr>
                  <w:rFonts w:asciiTheme="minorHAnsi" w:hAnsiTheme="minorHAnsi"/>
                  <w:color w:val="FF0000"/>
                </w:rPr>
                <w:t xml:space="preserve">KAPOUN, Pavel. </w:t>
              </w:r>
              <w:r>
                <w:rPr>
                  <w:rFonts w:asciiTheme="minorHAnsi" w:hAnsiTheme="minorHAnsi"/>
                  <w:color w:val="FF0000"/>
                </w:rPr>
                <w:t xml:space="preserve">2013. </w:t>
              </w:r>
              <w:r w:rsidRPr="00D835FA">
                <w:rPr>
                  <w:rFonts w:asciiTheme="minorHAnsi" w:hAnsiTheme="minorHAnsi"/>
                  <w:i/>
                  <w:color w:val="FF0000"/>
                </w:rPr>
                <w:t>Informační zdroje.</w:t>
              </w:r>
              <w:r w:rsidRPr="00BB54D0">
                <w:rPr>
                  <w:rFonts w:asciiTheme="minorHAnsi" w:hAnsiTheme="minorHAnsi"/>
                  <w:color w:val="FF0000"/>
                </w:rPr>
                <w:t xml:space="preserve"> Ostrava: Ostravská univerzita v Ostravě, Pedagogická fakulta, katedra informačních a komunik</w:t>
              </w:r>
              <w:r>
                <w:rPr>
                  <w:rFonts w:asciiTheme="minorHAnsi" w:hAnsiTheme="minorHAnsi"/>
                  <w:color w:val="FF0000"/>
                </w:rPr>
                <w:t xml:space="preserve">ačních technologií. </w:t>
              </w:r>
              <w:r w:rsidRPr="00BB54D0">
                <w:rPr>
                  <w:rFonts w:asciiTheme="minorHAnsi" w:hAnsiTheme="minorHAnsi"/>
                  <w:color w:val="FF0000"/>
                </w:rPr>
                <w:t>ISBN 9788074644009.</w:t>
              </w:r>
              <w:r>
                <w:t xml:space="preserve"> </w:t>
              </w:r>
            </w:ins>
          </w:p>
          <w:p w14:paraId="20A0F30C" w14:textId="77777777" w:rsidR="004D2684" w:rsidRDefault="004D2684" w:rsidP="004D2684">
            <w:pPr>
              <w:tabs>
                <w:tab w:val="left" w:pos="567"/>
              </w:tabs>
              <w:jc w:val="both"/>
              <w:rPr>
                <w:ins w:id="5455" w:author="FMK" w:date="2020-02-02T18:15:00Z"/>
                <w:rFonts w:asciiTheme="minorHAnsi" w:hAnsiTheme="minorHAnsi"/>
                <w:color w:val="FF0000"/>
              </w:rPr>
            </w:pPr>
            <w:ins w:id="5456" w:author="FMK" w:date="2020-02-02T18:15:00Z">
              <w:r w:rsidRPr="00641276">
                <w:rPr>
                  <w:rFonts w:asciiTheme="minorHAnsi" w:hAnsiTheme="minorHAnsi"/>
                  <w:color w:val="FF0000"/>
                </w:rPr>
                <w:t xml:space="preserve">HEWSON, Claire, Carl M. VOGEL a Dianna LAURENT. </w:t>
              </w:r>
              <w:r>
                <w:rPr>
                  <w:rFonts w:asciiTheme="minorHAnsi" w:hAnsiTheme="minorHAnsi"/>
                  <w:color w:val="FF0000"/>
                </w:rPr>
                <w:t xml:space="preserve">2016. </w:t>
              </w:r>
              <w:proofErr w:type="gramStart"/>
              <w:r w:rsidRPr="00641276">
                <w:rPr>
                  <w:rFonts w:asciiTheme="minorHAnsi" w:hAnsiTheme="minorHAnsi"/>
                  <w:color w:val="FF0000"/>
                </w:rPr>
                <w:t>Internet</w:t>
              </w:r>
              <w:proofErr w:type="gramEnd"/>
              <w:r w:rsidRPr="00641276">
                <w:rPr>
                  <w:rFonts w:asciiTheme="minorHAnsi" w:hAnsiTheme="minorHAnsi"/>
                  <w:color w:val="FF0000"/>
                </w:rPr>
                <w:t xml:space="preserve"> research methods. Secon</w:t>
              </w:r>
              <w:r>
                <w:rPr>
                  <w:rFonts w:asciiTheme="minorHAnsi" w:hAnsiTheme="minorHAnsi"/>
                  <w:color w:val="FF0000"/>
                </w:rPr>
                <w:t>d edition. Los Angeles: Sage</w:t>
              </w:r>
              <w:r w:rsidRPr="00641276">
                <w:rPr>
                  <w:rFonts w:asciiTheme="minorHAnsi" w:hAnsiTheme="minorHAnsi"/>
                  <w:color w:val="FF0000"/>
                </w:rPr>
                <w:t>. ISBN 9781446208564.</w:t>
              </w:r>
            </w:ins>
          </w:p>
          <w:p w14:paraId="27B73932" w14:textId="77777777" w:rsidR="004D2684" w:rsidRPr="0083565E" w:rsidRDefault="004D2684" w:rsidP="00935F76">
            <w:pPr>
              <w:tabs>
                <w:tab w:val="left" w:pos="567"/>
              </w:tabs>
              <w:jc w:val="both"/>
              <w:rPr>
                <w:rFonts w:asciiTheme="minorHAnsi" w:hAnsiTheme="minorHAnsi"/>
                <w:color w:val="FF0000"/>
                <w:rPrChange w:id="5457" w:author="Martin Kazík" w:date="2020-01-23T11:23:00Z">
                  <w:rPr>
                    <w:rFonts w:asciiTheme="minorHAnsi" w:hAnsiTheme="minorHAnsi"/>
                  </w:rPr>
                </w:rPrChange>
              </w:rPr>
            </w:pPr>
          </w:p>
          <w:p w14:paraId="58D5DCA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3CAD375" w14:textId="77777777" w:rsidTr="006A7E0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4F6C9632"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5C4AD1F8" w14:textId="77777777" w:rsidTr="006A7E04">
        <w:tc>
          <w:tcPr>
            <w:tcW w:w="5605" w:type="dxa"/>
            <w:gridSpan w:val="3"/>
            <w:tcBorders>
              <w:top w:val="single" w:sz="2" w:space="0" w:color="auto"/>
            </w:tcBorders>
            <w:shd w:val="clear" w:color="auto" w:fill="F7CAAC"/>
          </w:tcPr>
          <w:p w14:paraId="671EFA6E"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A7A406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4179" w:type="dxa"/>
            <w:gridSpan w:val="4"/>
            <w:tcBorders>
              <w:top w:val="single" w:sz="2" w:space="0" w:color="auto"/>
            </w:tcBorders>
            <w:shd w:val="clear" w:color="auto" w:fill="F7CAAC"/>
          </w:tcPr>
          <w:p w14:paraId="2F048AB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0A463918" w14:textId="77777777" w:rsidTr="006A7E04">
        <w:tc>
          <w:tcPr>
            <w:tcW w:w="10673" w:type="dxa"/>
            <w:gridSpan w:val="8"/>
            <w:shd w:val="clear" w:color="auto" w:fill="F7CAAC"/>
          </w:tcPr>
          <w:p w14:paraId="3D65ED1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4E2EADED" w14:textId="77777777" w:rsidTr="006A7E04">
        <w:trPr>
          <w:trHeight w:val="2615"/>
        </w:trPr>
        <w:tc>
          <w:tcPr>
            <w:tcW w:w="10673" w:type="dxa"/>
            <w:gridSpan w:val="8"/>
          </w:tcPr>
          <w:p w14:paraId="4309131A" w14:textId="2B786FF1"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6FD342FF" w14:textId="77777777" w:rsidR="005D26EA" w:rsidRPr="00F52EEF" w:rsidRDefault="005D26EA" w:rsidP="00935F76">
      <w:pPr>
        <w:tabs>
          <w:tab w:val="left" w:pos="567"/>
        </w:tabs>
        <w:rPr>
          <w:rFonts w:asciiTheme="minorHAnsi" w:hAnsiTheme="minorHAnsi" w:cstheme="minorHAnsi"/>
        </w:rPr>
      </w:pPr>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53"/>
        <w:gridCol w:w="218"/>
        <w:gridCol w:w="1134"/>
        <w:gridCol w:w="889"/>
        <w:gridCol w:w="816"/>
        <w:gridCol w:w="2156"/>
        <w:gridCol w:w="539"/>
        <w:gridCol w:w="668"/>
      </w:tblGrid>
      <w:tr w:rsidR="005D26EA" w:rsidRPr="00F52EEF" w14:paraId="52FA7555" w14:textId="77777777" w:rsidTr="006A7E04">
        <w:tc>
          <w:tcPr>
            <w:tcW w:w="10673" w:type="dxa"/>
            <w:gridSpan w:val="8"/>
            <w:tcBorders>
              <w:bottom w:val="double" w:sz="4" w:space="0" w:color="auto"/>
            </w:tcBorders>
            <w:shd w:val="clear" w:color="auto" w:fill="BDD6EE"/>
          </w:tcPr>
          <w:p w14:paraId="564C94E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6F2C171D" w14:textId="77777777" w:rsidTr="006A7E04">
        <w:tc>
          <w:tcPr>
            <w:tcW w:w="4253" w:type="dxa"/>
            <w:tcBorders>
              <w:top w:val="double" w:sz="4" w:space="0" w:color="auto"/>
            </w:tcBorders>
            <w:shd w:val="clear" w:color="auto" w:fill="F7CAAC"/>
          </w:tcPr>
          <w:p w14:paraId="6D7415E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420" w:type="dxa"/>
            <w:gridSpan w:val="7"/>
            <w:tcBorders>
              <w:top w:val="double" w:sz="4" w:space="0" w:color="auto"/>
            </w:tcBorders>
          </w:tcPr>
          <w:p w14:paraId="1979C29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Sociální marketing</w:t>
            </w:r>
          </w:p>
        </w:tc>
      </w:tr>
      <w:tr w:rsidR="005D26EA" w:rsidRPr="00F52EEF" w14:paraId="09B4EE90" w14:textId="77777777" w:rsidTr="006A7E04">
        <w:tc>
          <w:tcPr>
            <w:tcW w:w="4253" w:type="dxa"/>
            <w:shd w:val="clear" w:color="auto" w:fill="F7CAAC"/>
          </w:tcPr>
          <w:p w14:paraId="097FAD1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057" w:type="dxa"/>
            <w:gridSpan w:val="4"/>
          </w:tcPr>
          <w:p w14:paraId="021F56FF" w14:textId="066537E3" w:rsidR="005D26EA" w:rsidRPr="00F52EEF" w:rsidRDefault="008864A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ovinně volitelný</w:t>
            </w:r>
          </w:p>
        </w:tc>
        <w:tc>
          <w:tcPr>
            <w:tcW w:w="2695" w:type="dxa"/>
            <w:gridSpan w:val="2"/>
            <w:shd w:val="clear" w:color="auto" w:fill="F7CAAC"/>
          </w:tcPr>
          <w:p w14:paraId="075924B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01E3580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LS</w:t>
            </w:r>
          </w:p>
        </w:tc>
      </w:tr>
      <w:tr w:rsidR="005D26EA" w:rsidRPr="00F52EEF" w14:paraId="207C44FA" w14:textId="77777777" w:rsidTr="006A7E04">
        <w:tc>
          <w:tcPr>
            <w:tcW w:w="4253" w:type="dxa"/>
            <w:shd w:val="clear" w:color="auto" w:fill="F7CAAC"/>
          </w:tcPr>
          <w:p w14:paraId="7D30AF5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352" w:type="dxa"/>
            <w:gridSpan w:val="2"/>
          </w:tcPr>
          <w:p w14:paraId="4FC423F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8s</w:t>
            </w:r>
          </w:p>
        </w:tc>
        <w:tc>
          <w:tcPr>
            <w:tcW w:w="889" w:type="dxa"/>
            <w:shd w:val="clear" w:color="auto" w:fill="F7CAAC"/>
          </w:tcPr>
          <w:p w14:paraId="32A4619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6741CEA7" w14:textId="721CB015"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8</w:t>
            </w:r>
            <w:r w:rsidR="00EC5F37" w:rsidRPr="00F52EEF">
              <w:rPr>
                <w:rFonts w:asciiTheme="minorHAnsi" w:hAnsiTheme="minorHAnsi" w:cstheme="minorHAnsi"/>
              </w:rPr>
              <w:t xml:space="preserve"> hod.</w:t>
            </w:r>
          </w:p>
        </w:tc>
        <w:tc>
          <w:tcPr>
            <w:tcW w:w="2156" w:type="dxa"/>
            <w:shd w:val="clear" w:color="auto" w:fill="F7CAAC"/>
          </w:tcPr>
          <w:p w14:paraId="62A1B7D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71172891"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5D26EA" w:rsidRPr="00F52EEF" w14:paraId="02EC8191" w14:textId="77777777" w:rsidTr="006A7E04">
        <w:tc>
          <w:tcPr>
            <w:tcW w:w="4253" w:type="dxa"/>
            <w:shd w:val="clear" w:color="auto" w:fill="F7CAAC"/>
          </w:tcPr>
          <w:p w14:paraId="5A6EFFD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420" w:type="dxa"/>
            <w:gridSpan w:val="7"/>
          </w:tcPr>
          <w:p w14:paraId="6F5AA157" w14:textId="251BAD57"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353D48CE" w14:textId="77777777" w:rsidTr="006A7E04">
        <w:tc>
          <w:tcPr>
            <w:tcW w:w="4253" w:type="dxa"/>
            <w:shd w:val="clear" w:color="auto" w:fill="F7CAAC"/>
          </w:tcPr>
          <w:p w14:paraId="46334E00"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057" w:type="dxa"/>
            <w:gridSpan w:val="4"/>
          </w:tcPr>
          <w:p w14:paraId="06232859" w14:textId="46A7E275" w:rsidR="005D26EA" w:rsidRPr="00F52EEF" w:rsidRDefault="00CC43C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ápočet</w:t>
            </w:r>
          </w:p>
        </w:tc>
        <w:tc>
          <w:tcPr>
            <w:tcW w:w="2156" w:type="dxa"/>
            <w:shd w:val="clear" w:color="auto" w:fill="F7CAAC"/>
          </w:tcPr>
          <w:p w14:paraId="0DCF8B5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6E224EFE" w14:textId="0054796A" w:rsidR="005D26EA" w:rsidRPr="00F52EEF" w:rsidRDefault="00CC43CD"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5B37E594" w14:textId="77777777" w:rsidTr="006A7E04">
        <w:tc>
          <w:tcPr>
            <w:tcW w:w="4253" w:type="dxa"/>
            <w:shd w:val="clear" w:color="auto" w:fill="F7CAAC"/>
          </w:tcPr>
          <w:p w14:paraId="0B1EDB4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420" w:type="dxa"/>
            <w:gridSpan w:val="7"/>
            <w:tcBorders>
              <w:bottom w:val="nil"/>
            </w:tcBorders>
          </w:tcPr>
          <w:p w14:paraId="39CF27D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Kombinovaná – seminární práce a prezentace</w:t>
            </w:r>
          </w:p>
        </w:tc>
      </w:tr>
      <w:tr w:rsidR="005D26EA" w:rsidRPr="00F52EEF" w14:paraId="67D2C45E" w14:textId="77777777" w:rsidTr="006A7E04">
        <w:trPr>
          <w:trHeight w:val="106"/>
        </w:trPr>
        <w:tc>
          <w:tcPr>
            <w:tcW w:w="10673" w:type="dxa"/>
            <w:gridSpan w:val="8"/>
            <w:tcBorders>
              <w:top w:val="nil"/>
            </w:tcBorders>
          </w:tcPr>
          <w:p w14:paraId="0A6F386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9E55C22" w14:textId="77777777" w:rsidTr="006A7E04">
        <w:trPr>
          <w:trHeight w:val="197"/>
        </w:trPr>
        <w:tc>
          <w:tcPr>
            <w:tcW w:w="4253" w:type="dxa"/>
            <w:tcBorders>
              <w:top w:val="nil"/>
            </w:tcBorders>
            <w:shd w:val="clear" w:color="auto" w:fill="F7CAAC"/>
          </w:tcPr>
          <w:p w14:paraId="1BC42FE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420" w:type="dxa"/>
            <w:gridSpan w:val="7"/>
            <w:tcBorders>
              <w:top w:val="nil"/>
            </w:tcBorders>
          </w:tcPr>
          <w:p w14:paraId="506E7E05" w14:textId="0535BFE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doc. Mgr.</w:t>
            </w:r>
            <w:r w:rsidR="004C4BBC" w:rsidRPr="00F52EEF">
              <w:rPr>
                <w:rFonts w:asciiTheme="minorHAnsi" w:hAnsiTheme="minorHAnsi" w:cstheme="minorHAnsi"/>
              </w:rPr>
              <w:t xml:space="preserve"> Ing.</w:t>
            </w:r>
            <w:r w:rsidRPr="00F52EEF">
              <w:rPr>
                <w:rFonts w:asciiTheme="minorHAnsi" w:hAnsiTheme="minorHAnsi" w:cstheme="minorHAnsi"/>
              </w:rPr>
              <w:t xml:space="preserve"> Radim Bačuvčík, Ph.D.</w:t>
            </w:r>
          </w:p>
        </w:tc>
      </w:tr>
      <w:tr w:rsidR="005D26EA" w:rsidRPr="00F52EEF" w14:paraId="46D8A05A" w14:textId="77777777" w:rsidTr="006A7E04">
        <w:trPr>
          <w:trHeight w:val="243"/>
        </w:trPr>
        <w:tc>
          <w:tcPr>
            <w:tcW w:w="4253" w:type="dxa"/>
            <w:tcBorders>
              <w:top w:val="nil"/>
            </w:tcBorders>
            <w:shd w:val="clear" w:color="auto" w:fill="F7CAAC"/>
          </w:tcPr>
          <w:p w14:paraId="2F0C67C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420" w:type="dxa"/>
            <w:gridSpan w:val="7"/>
            <w:tcBorders>
              <w:top w:val="nil"/>
            </w:tcBorders>
          </w:tcPr>
          <w:p w14:paraId="09F63EEC" w14:textId="30B76C9F" w:rsidR="005D26EA" w:rsidRPr="00F52EEF" w:rsidRDefault="008864A0"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2A6A9878" w14:textId="77777777" w:rsidTr="006A7E04">
        <w:tc>
          <w:tcPr>
            <w:tcW w:w="4253" w:type="dxa"/>
            <w:shd w:val="clear" w:color="auto" w:fill="F7CAAC"/>
          </w:tcPr>
          <w:p w14:paraId="7F8C748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420" w:type="dxa"/>
            <w:gridSpan w:val="7"/>
            <w:tcBorders>
              <w:bottom w:val="nil"/>
            </w:tcBorders>
          </w:tcPr>
          <w:p w14:paraId="4A5E9AEF"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EA1E679" w14:textId="77777777" w:rsidTr="006A7E04">
        <w:trPr>
          <w:trHeight w:val="96"/>
        </w:trPr>
        <w:tc>
          <w:tcPr>
            <w:tcW w:w="10673" w:type="dxa"/>
            <w:gridSpan w:val="8"/>
            <w:tcBorders>
              <w:top w:val="nil"/>
            </w:tcBorders>
          </w:tcPr>
          <w:p w14:paraId="5667FEAC"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C4933A1" w14:textId="77777777" w:rsidTr="006A7E04">
        <w:tc>
          <w:tcPr>
            <w:tcW w:w="4253" w:type="dxa"/>
            <w:shd w:val="clear" w:color="auto" w:fill="F7CAAC"/>
          </w:tcPr>
          <w:p w14:paraId="54138F9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420" w:type="dxa"/>
            <w:gridSpan w:val="7"/>
            <w:tcBorders>
              <w:bottom w:val="nil"/>
            </w:tcBorders>
          </w:tcPr>
          <w:p w14:paraId="0D777ED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E99A9A8" w14:textId="77777777" w:rsidTr="006A7E04">
        <w:trPr>
          <w:trHeight w:val="3226"/>
        </w:trPr>
        <w:tc>
          <w:tcPr>
            <w:tcW w:w="10673" w:type="dxa"/>
            <w:gridSpan w:val="8"/>
            <w:tcBorders>
              <w:top w:val="nil"/>
              <w:bottom w:val="single" w:sz="12" w:space="0" w:color="auto"/>
            </w:tcBorders>
          </w:tcPr>
          <w:p w14:paraId="3CA581CD" w14:textId="0FA58876" w:rsidR="006A7E04" w:rsidRPr="006A7E04" w:rsidRDefault="006A7E04" w:rsidP="00935F76">
            <w:pPr>
              <w:tabs>
                <w:tab w:val="left" w:pos="567"/>
              </w:tabs>
              <w:rPr>
                <w:rFonts w:asciiTheme="minorHAnsi" w:hAnsiTheme="minorHAnsi" w:cstheme="minorHAnsi"/>
                <w:b/>
              </w:rPr>
            </w:pPr>
            <w:r w:rsidRPr="006A7E04">
              <w:rPr>
                <w:rFonts w:asciiTheme="minorHAnsi" w:hAnsiTheme="minorHAnsi" w:cstheme="minorHAnsi"/>
                <w:b/>
              </w:rPr>
              <w:t>Probíraná témata:</w:t>
            </w:r>
          </w:p>
          <w:p w14:paraId="5F4E6C32" w14:textId="6414E82D"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rPr>
              <w:t xml:space="preserve">- </w:t>
            </w:r>
            <w:r w:rsidR="006A7E04">
              <w:rPr>
                <w:rFonts w:asciiTheme="minorHAnsi" w:hAnsiTheme="minorHAnsi" w:cstheme="minorHAnsi"/>
              </w:rPr>
              <w:t>s</w:t>
            </w:r>
            <w:r w:rsidRPr="00F52EEF">
              <w:rPr>
                <w:rFonts w:asciiTheme="minorHAnsi" w:hAnsiTheme="minorHAnsi" w:cstheme="minorHAnsi"/>
              </w:rPr>
              <w:t>ociální marketing</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s</w:t>
            </w:r>
            <w:r w:rsidRPr="00F52EEF">
              <w:rPr>
                <w:rFonts w:asciiTheme="minorHAnsi" w:hAnsiTheme="minorHAnsi" w:cstheme="minorHAnsi"/>
              </w:rPr>
              <w:t>ociální reklama</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h</w:t>
            </w:r>
            <w:r w:rsidRPr="00F52EEF">
              <w:rPr>
                <w:rFonts w:asciiTheme="minorHAnsi" w:hAnsiTheme="minorHAnsi" w:cstheme="minorHAnsi"/>
              </w:rPr>
              <w:t>lavní oblasti sociálního marketingu</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e</w:t>
            </w:r>
            <w:r w:rsidRPr="00F52EEF">
              <w:rPr>
                <w:rFonts w:asciiTheme="minorHAnsi" w:hAnsiTheme="minorHAnsi" w:cstheme="minorHAnsi"/>
              </w:rPr>
              <w:t>tické aspekty sociální marketingu</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t</w:t>
            </w:r>
            <w:r w:rsidRPr="00F52EEF">
              <w:rPr>
                <w:rFonts w:asciiTheme="minorHAnsi" w:hAnsiTheme="minorHAnsi" w:cstheme="minorHAnsi"/>
              </w:rPr>
              <w:t>echniky sociálního marketingu</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f</w:t>
            </w:r>
            <w:r w:rsidRPr="00F52EEF">
              <w:rPr>
                <w:rFonts w:asciiTheme="minorHAnsi" w:hAnsiTheme="minorHAnsi" w:cstheme="minorHAnsi"/>
              </w:rPr>
              <w:t>inancování sociálních marketingových kampaní</w:t>
            </w:r>
            <w:r w:rsidR="006A7E04">
              <w:rPr>
                <w:rFonts w:asciiTheme="minorHAnsi" w:hAnsiTheme="minorHAnsi" w:cstheme="minorHAnsi"/>
              </w:rPr>
              <w:t>.</w:t>
            </w:r>
          </w:p>
        </w:tc>
      </w:tr>
      <w:tr w:rsidR="005D26EA" w:rsidRPr="00F52EEF" w14:paraId="6CC77237" w14:textId="77777777" w:rsidTr="006A7E04">
        <w:trPr>
          <w:trHeight w:val="265"/>
        </w:trPr>
        <w:tc>
          <w:tcPr>
            <w:tcW w:w="4471" w:type="dxa"/>
            <w:gridSpan w:val="2"/>
            <w:tcBorders>
              <w:top w:val="nil"/>
            </w:tcBorders>
            <w:shd w:val="clear" w:color="auto" w:fill="F7CAAC"/>
          </w:tcPr>
          <w:p w14:paraId="480E76A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6DEB090F"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FF057FE" w14:textId="77777777" w:rsidTr="006A7E04">
        <w:trPr>
          <w:trHeight w:val="3532"/>
        </w:trPr>
        <w:tc>
          <w:tcPr>
            <w:tcW w:w="10673" w:type="dxa"/>
            <w:gridSpan w:val="8"/>
            <w:tcBorders>
              <w:top w:val="nil"/>
            </w:tcBorders>
          </w:tcPr>
          <w:p w14:paraId="3A75AC3B" w14:textId="77777777" w:rsidR="005D26EA" w:rsidRPr="006A7E04" w:rsidRDefault="005D26EA" w:rsidP="00935F76">
            <w:pPr>
              <w:tabs>
                <w:tab w:val="left" w:pos="567"/>
              </w:tabs>
              <w:jc w:val="both"/>
              <w:rPr>
                <w:rFonts w:asciiTheme="minorHAnsi" w:hAnsiTheme="minorHAnsi" w:cstheme="minorHAnsi"/>
                <w:b/>
                <w:bCs/>
              </w:rPr>
            </w:pPr>
            <w:r w:rsidRPr="006A7E04">
              <w:rPr>
                <w:rFonts w:asciiTheme="minorHAnsi" w:hAnsiTheme="minorHAnsi" w:cstheme="minorHAnsi"/>
                <w:b/>
                <w:bCs/>
              </w:rPr>
              <w:t>Povinná literatura:</w:t>
            </w:r>
          </w:p>
          <w:p w14:paraId="4F5D1DD6" w14:textId="77777777" w:rsidR="005D26EA" w:rsidRPr="00F52EEF" w:rsidRDefault="005D26EA" w:rsidP="00935F76">
            <w:pPr>
              <w:tabs>
                <w:tab w:val="left" w:pos="567"/>
              </w:tabs>
              <w:jc w:val="both"/>
              <w:rPr>
                <w:rFonts w:asciiTheme="minorHAnsi" w:hAnsiTheme="minorHAnsi" w:cstheme="minorHAnsi"/>
                <w:bCs/>
              </w:rPr>
            </w:pPr>
            <w:r w:rsidRPr="00F52EEF">
              <w:rPr>
                <w:rFonts w:asciiTheme="minorHAnsi" w:hAnsiTheme="minorHAnsi" w:cstheme="minorHAnsi"/>
                <w:bCs/>
              </w:rPr>
              <w:t>BAČUVČÍK, Radim a Lenka HARANTOVÁ. 2016. </w:t>
            </w:r>
            <w:r w:rsidRPr="00F52EEF">
              <w:rPr>
                <w:rFonts w:asciiTheme="minorHAnsi" w:hAnsiTheme="minorHAnsi" w:cstheme="minorHAnsi"/>
                <w:bCs/>
                <w:i/>
                <w:iCs/>
              </w:rPr>
              <w:t>Sociální marketing</w:t>
            </w:r>
            <w:r w:rsidRPr="00F52EEF">
              <w:rPr>
                <w:rFonts w:asciiTheme="minorHAnsi" w:hAnsiTheme="minorHAnsi" w:cstheme="minorHAnsi"/>
                <w:bCs/>
              </w:rPr>
              <w:t>. Zlín: Verbum. ISBN 978-80-87500-80-4. </w:t>
            </w:r>
          </w:p>
          <w:p w14:paraId="7E2CE0AC" w14:textId="77777777" w:rsidR="00555960" w:rsidRDefault="00555960" w:rsidP="00555960">
            <w:pPr>
              <w:tabs>
                <w:tab w:val="left" w:pos="567"/>
              </w:tabs>
              <w:jc w:val="both"/>
              <w:rPr>
                <w:ins w:id="5458" w:author="FMK" w:date="2020-02-02T22:30:00Z"/>
                <w:rFonts w:asciiTheme="minorHAnsi" w:hAnsiTheme="minorHAnsi"/>
                <w:color w:val="FF0000"/>
              </w:rPr>
            </w:pPr>
            <w:ins w:id="5459" w:author="FMK" w:date="2020-02-02T22:30:00Z">
              <w:r w:rsidRPr="003852B7">
                <w:rPr>
                  <w:rFonts w:asciiTheme="minorHAnsi" w:hAnsiTheme="minorHAnsi"/>
                  <w:color w:val="FF0000"/>
                </w:rPr>
                <w:t xml:space="preserve">KRECHOVSKÁ, Michaela, Pavlína HEJDUKOVÁ a Dita HOMMEROVÁ. </w:t>
              </w:r>
              <w:r>
                <w:rPr>
                  <w:rFonts w:asciiTheme="minorHAnsi" w:hAnsiTheme="minorHAnsi"/>
                  <w:color w:val="FF0000"/>
                </w:rPr>
                <w:t xml:space="preserve">2018. </w:t>
              </w:r>
              <w:r w:rsidRPr="003852B7">
                <w:rPr>
                  <w:rFonts w:asciiTheme="minorHAnsi" w:hAnsiTheme="minorHAnsi"/>
                  <w:color w:val="FF0000"/>
                </w:rPr>
                <w:t xml:space="preserve">Řízení neziskových organizací: klíčové oblasti pro jejich udržitelnost. Praha: Grada </w:t>
              </w:r>
              <w:r>
                <w:rPr>
                  <w:rFonts w:asciiTheme="minorHAnsi" w:hAnsiTheme="minorHAnsi"/>
                  <w:color w:val="FF0000"/>
                </w:rPr>
                <w:t>Publishing.</w:t>
              </w:r>
              <w:r w:rsidRPr="003852B7">
                <w:rPr>
                  <w:rFonts w:asciiTheme="minorHAnsi" w:hAnsiTheme="minorHAnsi"/>
                  <w:color w:val="FF0000"/>
                </w:rPr>
                <w:t xml:space="preserve"> ISBN 9788024730752.</w:t>
              </w:r>
            </w:ins>
          </w:p>
          <w:p w14:paraId="1AB428B6" w14:textId="77777777" w:rsidR="00555960" w:rsidRPr="00D835FA" w:rsidRDefault="00555960" w:rsidP="00555960">
            <w:pPr>
              <w:tabs>
                <w:tab w:val="left" w:pos="567"/>
              </w:tabs>
              <w:jc w:val="both"/>
              <w:rPr>
                <w:ins w:id="5460" w:author="FMK" w:date="2020-02-02T22:30:00Z"/>
                <w:rFonts w:asciiTheme="minorHAnsi" w:hAnsiTheme="minorHAnsi"/>
                <w:color w:val="FF0000"/>
              </w:rPr>
            </w:pPr>
          </w:p>
          <w:p w14:paraId="0C8A9C45" w14:textId="77777777" w:rsidR="00555960" w:rsidRPr="00F52EEF" w:rsidRDefault="00555960" w:rsidP="00555960">
            <w:pPr>
              <w:tabs>
                <w:tab w:val="left" w:pos="567"/>
              </w:tabs>
              <w:jc w:val="both"/>
              <w:rPr>
                <w:ins w:id="5461" w:author="FMK" w:date="2020-02-02T22:30:00Z"/>
                <w:rFonts w:asciiTheme="minorHAnsi" w:hAnsiTheme="minorHAnsi" w:cstheme="minorHAnsi"/>
                <w:bCs/>
              </w:rPr>
            </w:pPr>
          </w:p>
          <w:p w14:paraId="3C99C7DA" w14:textId="77777777" w:rsidR="00555960" w:rsidRPr="00B3173A" w:rsidRDefault="00555960" w:rsidP="00555960">
            <w:pPr>
              <w:tabs>
                <w:tab w:val="left" w:pos="567"/>
              </w:tabs>
              <w:jc w:val="both"/>
              <w:rPr>
                <w:ins w:id="5462" w:author="FMK" w:date="2020-02-02T22:30:00Z"/>
                <w:rFonts w:asciiTheme="minorHAnsi" w:hAnsiTheme="minorHAnsi" w:cstheme="minorHAnsi"/>
                <w:b/>
                <w:bCs/>
              </w:rPr>
            </w:pPr>
            <w:ins w:id="5463" w:author="FMK" w:date="2020-02-02T22:30:00Z">
              <w:r w:rsidRPr="00B3173A">
                <w:rPr>
                  <w:rFonts w:asciiTheme="minorHAnsi" w:hAnsiTheme="minorHAnsi" w:cstheme="minorHAnsi"/>
                  <w:b/>
                  <w:bCs/>
                </w:rPr>
                <w:t>Doporučená literatura:</w:t>
              </w:r>
            </w:ins>
          </w:p>
          <w:p w14:paraId="7294C64A" w14:textId="77777777" w:rsidR="00555960" w:rsidRDefault="00555960" w:rsidP="00555960">
            <w:pPr>
              <w:tabs>
                <w:tab w:val="left" w:pos="567"/>
              </w:tabs>
              <w:jc w:val="both"/>
              <w:rPr>
                <w:ins w:id="5464" w:author="FMK" w:date="2020-02-02T22:30:00Z"/>
                <w:rFonts w:asciiTheme="minorHAnsi" w:hAnsiTheme="minorHAnsi"/>
                <w:color w:val="FF0000"/>
              </w:rPr>
            </w:pPr>
          </w:p>
          <w:p w14:paraId="50880BC1" w14:textId="77777777" w:rsidR="00555960" w:rsidRPr="00D835FA" w:rsidRDefault="00555960" w:rsidP="00555960">
            <w:pPr>
              <w:tabs>
                <w:tab w:val="left" w:pos="567"/>
              </w:tabs>
              <w:jc w:val="both"/>
              <w:rPr>
                <w:ins w:id="5465" w:author="FMK" w:date="2020-02-02T22:30:00Z"/>
                <w:rFonts w:asciiTheme="minorHAnsi" w:hAnsiTheme="minorHAnsi"/>
                <w:color w:val="FF0000"/>
              </w:rPr>
            </w:pPr>
            <w:ins w:id="5466" w:author="FMK" w:date="2020-02-02T22:30:00Z">
              <w:r w:rsidRPr="003852B7">
                <w:rPr>
                  <w:rFonts w:asciiTheme="minorHAnsi" w:hAnsiTheme="minorHAnsi"/>
                  <w:color w:val="FF0000"/>
                </w:rPr>
                <w:t xml:space="preserve">HOMMEROVÁ, Dita. </w:t>
              </w:r>
              <w:r>
                <w:rPr>
                  <w:rFonts w:asciiTheme="minorHAnsi" w:hAnsiTheme="minorHAnsi"/>
                  <w:color w:val="FF0000"/>
                </w:rPr>
                <w:t xml:space="preserve">2015. </w:t>
              </w:r>
              <w:r w:rsidRPr="00D835FA">
                <w:rPr>
                  <w:rFonts w:asciiTheme="minorHAnsi" w:hAnsiTheme="minorHAnsi"/>
                  <w:i/>
                  <w:color w:val="FF0000"/>
                </w:rPr>
                <w:t>Branding neziskových organizací.</w:t>
              </w:r>
              <w:r w:rsidRPr="003852B7">
                <w:rPr>
                  <w:rFonts w:asciiTheme="minorHAnsi" w:hAnsiTheme="minorHAnsi"/>
                  <w:color w:val="FF0000"/>
                </w:rPr>
                <w:t xml:space="preserve"> Žatec: Ohře Media, 2015, 108 s.:. ISBN 9788090512283.</w:t>
              </w:r>
            </w:ins>
          </w:p>
          <w:p w14:paraId="0E37C328" w14:textId="77777777" w:rsidR="00555960" w:rsidRDefault="00555960" w:rsidP="00555960">
            <w:pPr>
              <w:tabs>
                <w:tab w:val="left" w:pos="567"/>
              </w:tabs>
              <w:jc w:val="both"/>
              <w:rPr>
                <w:ins w:id="5467" w:author="FMK" w:date="2020-02-02T22:30:00Z"/>
                <w:rFonts w:asciiTheme="minorHAnsi" w:hAnsiTheme="minorHAnsi"/>
                <w:color w:val="FF0000"/>
              </w:rPr>
            </w:pPr>
          </w:p>
          <w:p w14:paraId="0C46996B" w14:textId="431025D8" w:rsidR="00555960" w:rsidRDefault="00555960" w:rsidP="00555960">
            <w:pPr>
              <w:tabs>
                <w:tab w:val="left" w:pos="567"/>
              </w:tabs>
              <w:jc w:val="both"/>
              <w:rPr>
                <w:ins w:id="5468" w:author="FMK" w:date="2020-02-02T22:30:00Z"/>
                <w:rFonts w:asciiTheme="minorHAnsi" w:hAnsiTheme="minorHAnsi"/>
                <w:color w:val="FF0000"/>
              </w:rPr>
            </w:pPr>
            <w:ins w:id="5469" w:author="FMK" w:date="2020-02-02T22:30:00Z">
              <w:r w:rsidRPr="003852B7">
                <w:rPr>
                  <w:rFonts w:asciiTheme="minorHAnsi" w:hAnsiTheme="minorHAnsi"/>
                  <w:color w:val="FF0000"/>
                </w:rPr>
                <w:t>LEE, Nancy R. a Philip KOTLER.</w:t>
              </w:r>
              <w:r>
                <w:rPr>
                  <w:rFonts w:asciiTheme="minorHAnsi" w:hAnsiTheme="minorHAnsi"/>
                  <w:color w:val="FF0000"/>
                </w:rPr>
                <w:t xml:space="preserve"> 2016.</w:t>
              </w:r>
              <w:r w:rsidRPr="003852B7">
                <w:rPr>
                  <w:rFonts w:asciiTheme="minorHAnsi" w:hAnsiTheme="minorHAnsi"/>
                  <w:color w:val="FF0000"/>
                </w:rPr>
                <w:t xml:space="preserve"> </w:t>
              </w:r>
              <w:r w:rsidRPr="00D835FA">
                <w:rPr>
                  <w:rFonts w:asciiTheme="minorHAnsi" w:hAnsiTheme="minorHAnsi"/>
                  <w:i/>
                  <w:color w:val="FF0000"/>
                </w:rPr>
                <w:t>Social marketing: changing behaviors for good</w:t>
              </w:r>
              <w:r w:rsidRPr="003852B7">
                <w:rPr>
                  <w:rFonts w:asciiTheme="minorHAnsi" w:hAnsiTheme="minorHAnsi"/>
                  <w:color w:val="FF0000"/>
                </w:rPr>
                <w:t xml:space="preserve">. 5th edition. Los </w:t>
              </w:r>
              <w:r>
                <w:rPr>
                  <w:rFonts w:asciiTheme="minorHAnsi" w:hAnsiTheme="minorHAnsi"/>
                  <w:color w:val="FF0000"/>
                </w:rPr>
                <w:t>Angeles: SAGE</w:t>
              </w:r>
              <w:r w:rsidRPr="003852B7">
                <w:rPr>
                  <w:rFonts w:asciiTheme="minorHAnsi" w:hAnsiTheme="minorHAnsi"/>
                  <w:color w:val="FF0000"/>
                </w:rPr>
                <w:t>. ISBN 9781452292144.</w:t>
              </w:r>
            </w:ins>
          </w:p>
          <w:p w14:paraId="5D88ACD4" w14:textId="7786A0EC" w:rsidR="00555960" w:rsidRDefault="00555960" w:rsidP="00555960">
            <w:pPr>
              <w:tabs>
                <w:tab w:val="left" w:pos="567"/>
              </w:tabs>
              <w:jc w:val="both"/>
              <w:rPr>
                <w:ins w:id="5470" w:author="FMK" w:date="2020-02-02T22:30:00Z"/>
                <w:rFonts w:asciiTheme="minorHAnsi" w:hAnsiTheme="minorHAnsi"/>
                <w:color w:val="FF0000"/>
              </w:rPr>
            </w:pPr>
          </w:p>
          <w:p w14:paraId="02D87DA4" w14:textId="77777777" w:rsidR="00555960" w:rsidRDefault="00555960" w:rsidP="00555960">
            <w:pPr>
              <w:tabs>
                <w:tab w:val="left" w:pos="567"/>
              </w:tabs>
              <w:jc w:val="both"/>
              <w:rPr>
                <w:ins w:id="5471" w:author="FMK" w:date="2020-02-02T22:30:00Z"/>
                <w:rFonts w:asciiTheme="minorHAnsi" w:hAnsiTheme="minorHAnsi"/>
                <w:color w:val="FF0000"/>
              </w:rPr>
            </w:pPr>
          </w:p>
          <w:p w14:paraId="424E82BE" w14:textId="1112449E" w:rsidR="005D26EA" w:rsidRPr="0083565E" w:rsidDel="00555960" w:rsidRDefault="005D26EA" w:rsidP="00935F76">
            <w:pPr>
              <w:tabs>
                <w:tab w:val="left" w:pos="567"/>
              </w:tabs>
              <w:jc w:val="both"/>
              <w:rPr>
                <w:del w:id="5472" w:author="FMK" w:date="2020-02-02T22:30:00Z"/>
                <w:rFonts w:asciiTheme="minorHAnsi" w:hAnsiTheme="minorHAnsi"/>
                <w:color w:val="FF0000"/>
                <w:rPrChange w:id="5473" w:author="Martin Kazík" w:date="2020-01-23T11:23:00Z">
                  <w:rPr>
                    <w:del w:id="5474" w:author="FMK" w:date="2020-02-02T22:30:00Z"/>
                    <w:rFonts w:asciiTheme="minorHAnsi" w:hAnsiTheme="minorHAnsi"/>
                  </w:rPr>
                </w:rPrChange>
              </w:rPr>
            </w:pPr>
            <w:del w:id="5475" w:author="FMK" w:date="2020-02-02T22:30:00Z">
              <w:r w:rsidRPr="0083565E" w:rsidDel="00555960">
                <w:rPr>
                  <w:rFonts w:asciiTheme="minorHAnsi" w:hAnsiTheme="minorHAnsi"/>
                  <w:color w:val="FF0000"/>
                  <w:rPrChange w:id="5476" w:author="Martin Kazík" w:date="2020-01-23T11:23:00Z">
                    <w:rPr>
                      <w:rFonts w:asciiTheme="minorHAnsi" w:hAnsiTheme="minorHAnsi"/>
                    </w:rPr>
                  </w:rPrChange>
                </w:rPr>
                <w:delText>BAČUVČÍK, Radim. 2011. </w:delText>
              </w:r>
              <w:r w:rsidRPr="0083565E" w:rsidDel="00555960">
                <w:rPr>
                  <w:rFonts w:asciiTheme="minorHAnsi" w:hAnsiTheme="minorHAnsi"/>
                  <w:i/>
                  <w:color w:val="FF0000"/>
                  <w:rPrChange w:id="5477" w:author="Martin Kazík" w:date="2020-01-23T11:23:00Z">
                    <w:rPr>
                      <w:rFonts w:asciiTheme="minorHAnsi" w:hAnsiTheme="minorHAnsi"/>
                      <w:i/>
                    </w:rPr>
                  </w:rPrChange>
                </w:rPr>
                <w:delText>Marketing neziskových organizací</w:delText>
              </w:r>
              <w:r w:rsidRPr="0083565E" w:rsidDel="00555960">
                <w:rPr>
                  <w:rFonts w:asciiTheme="minorHAnsi" w:hAnsiTheme="minorHAnsi"/>
                  <w:color w:val="FF0000"/>
                  <w:rPrChange w:id="5478" w:author="Martin Kazík" w:date="2020-01-23T11:23:00Z">
                    <w:rPr>
                      <w:rFonts w:asciiTheme="minorHAnsi" w:hAnsiTheme="minorHAnsi"/>
                    </w:rPr>
                  </w:rPrChange>
                </w:rPr>
                <w:delText>. Zlín: Verbum. ISBN 978-80-87500-01-9. </w:delText>
              </w:r>
            </w:del>
          </w:p>
          <w:p w14:paraId="58FA915B" w14:textId="04DF0BD0" w:rsidR="005D26EA" w:rsidRPr="00F52EEF" w:rsidDel="00555960" w:rsidRDefault="005D26EA" w:rsidP="00935F76">
            <w:pPr>
              <w:tabs>
                <w:tab w:val="left" w:pos="567"/>
              </w:tabs>
              <w:jc w:val="both"/>
              <w:rPr>
                <w:del w:id="5479" w:author="FMK" w:date="2020-02-02T22:30:00Z"/>
                <w:rFonts w:asciiTheme="minorHAnsi" w:hAnsiTheme="minorHAnsi" w:cstheme="minorHAnsi"/>
                <w:bCs/>
              </w:rPr>
            </w:pPr>
          </w:p>
          <w:p w14:paraId="1FA74433" w14:textId="7BD4D6B1" w:rsidR="005D26EA" w:rsidRPr="006A7E04" w:rsidDel="00555960" w:rsidRDefault="005D26EA" w:rsidP="00935F76">
            <w:pPr>
              <w:tabs>
                <w:tab w:val="left" w:pos="567"/>
              </w:tabs>
              <w:jc w:val="both"/>
              <w:rPr>
                <w:del w:id="5480" w:author="FMK" w:date="2020-02-02T22:30:00Z"/>
                <w:rFonts w:asciiTheme="minorHAnsi" w:hAnsiTheme="minorHAnsi" w:cstheme="minorHAnsi"/>
                <w:b/>
                <w:bCs/>
              </w:rPr>
            </w:pPr>
            <w:del w:id="5481" w:author="FMK" w:date="2020-02-02T22:30:00Z">
              <w:r w:rsidRPr="006A7E04" w:rsidDel="00555960">
                <w:rPr>
                  <w:rFonts w:asciiTheme="minorHAnsi" w:hAnsiTheme="minorHAnsi" w:cstheme="minorHAnsi"/>
                  <w:b/>
                  <w:bCs/>
                </w:rPr>
                <w:delText>Doporučená literatura:</w:delText>
              </w:r>
            </w:del>
          </w:p>
          <w:p w14:paraId="6EF020D5" w14:textId="45D4ADED" w:rsidR="005D26EA" w:rsidRPr="0083565E" w:rsidDel="00555960" w:rsidRDefault="005D26EA" w:rsidP="00935F76">
            <w:pPr>
              <w:tabs>
                <w:tab w:val="left" w:pos="567"/>
              </w:tabs>
              <w:jc w:val="both"/>
              <w:rPr>
                <w:del w:id="5482" w:author="FMK" w:date="2020-02-02T22:30:00Z"/>
                <w:rFonts w:asciiTheme="minorHAnsi" w:hAnsiTheme="minorHAnsi"/>
                <w:color w:val="FF0000"/>
                <w:rPrChange w:id="5483" w:author="Martin Kazík" w:date="2020-01-23T11:23:00Z">
                  <w:rPr>
                    <w:del w:id="5484" w:author="FMK" w:date="2020-02-02T22:30:00Z"/>
                    <w:rFonts w:asciiTheme="minorHAnsi" w:hAnsiTheme="minorHAnsi"/>
                  </w:rPr>
                </w:rPrChange>
              </w:rPr>
            </w:pPr>
            <w:del w:id="5485" w:author="FMK" w:date="2020-02-02T22:30:00Z">
              <w:r w:rsidRPr="0083565E" w:rsidDel="00555960">
                <w:rPr>
                  <w:rFonts w:asciiTheme="minorHAnsi" w:hAnsiTheme="minorHAnsi"/>
                  <w:color w:val="FF0000"/>
                  <w:rPrChange w:id="5486" w:author="Martin Kazík" w:date="2020-01-23T11:23:00Z">
                    <w:rPr>
                      <w:rFonts w:asciiTheme="minorHAnsi" w:hAnsiTheme="minorHAnsi"/>
                    </w:rPr>
                  </w:rPrChange>
                </w:rPr>
                <w:delText>WEINREICH, Nedra Kline. 1999. </w:delText>
              </w:r>
              <w:r w:rsidRPr="0083565E" w:rsidDel="00555960">
                <w:rPr>
                  <w:rFonts w:asciiTheme="minorHAnsi" w:hAnsiTheme="minorHAnsi"/>
                  <w:i/>
                  <w:color w:val="FF0000"/>
                  <w:rPrChange w:id="5487" w:author="Martin Kazík" w:date="2020-01-23T11:23:00Z">
                    <w:rPr>
                      <w:rFonts w:asciiTheme="minorHAnsi" w:hAnsiTheme="minorHAnsi"/>
                      <w:i/>
                    </w:rPr>
                  </w:rPrChange>
                </w:rPr>
                <w:delText>Hands-on social marketing: a step-by-step guide</w:delText>
              </w:r>
              <w:r w:rsidRPr="0083565E" w:rsidDel="00555960">
                <w:rPr>
                  <w:rFonts w:asciiTheme="minorHAnsi" w:hAnsiTheme="minorHAnsi"/>
                  <w:color w:val="FF0000"/>
                  <w:rPrChange w:id="5488" w:author="Martin Kazík" w:date="2020-01-23T11:23:00Z">
                    <w:rPr>
                      <w:rFonts w:asciiTheme="minorHAnsi" w:hAnsiTheme="minorHAnsi"/>
                    </w:rPr>
                  </w:rPrChange>
                </w:rPr>
                <w:delText>. Thousand Oaks: Sage Publications. ISBN 761908676. </w:delText>
              </w:r>
            </w:del>
          </w:p>
          <w:p w14:paraId="0D287016" w14:textId="15EB47C4" w:rsidR="005D26EA" w:rsidRPr="0083565E" w:rsidDel="00555960" w:rsidRDefault="005D26EA" w:rsidP="00935F76">
            <w:pPr>
              <w:tabs>
                <w:tab w:val="left" w:pos="567"/>
              </w:tabs>
              <w:jc w:val="both"/>
              <w:rPr>
                <w:del w:id="5489" w:author="FMK" w:date="2020-02-02T22:30:00Z"/>
                <w:rFonts w:asciiTheme="minorHAnsi" w:hAnsiTheme="minorHAnsi"/>
                <w:color w:val="FF0000"/>
                <w:rPrChange w:id="5490" w:author="Martin Kazík" w:date="2020-01-23T11:23:00Z">
                  <w:rPr>
                    <w:del w:id="5491" w:author="FMK" w:date="2020-02-02T22:30:00Z"/>
                    <w:rFonts w:asciiTheme="minorHAnsi" w:hAnsiTheme="minorHAnsi"/>
                  </w:rPr>
                </w:rPrChange>
              </w:rPr>
            </w:pPr>
            <w:del w:id="5492" w:author="FMK" w:date="2020-02-02T22:30:00Z">
              <w:r w:rsidRPr="0083565E" w:rsidDel="00555960">
                <w:rPr>
                  <w:rFonts w:asciiTheme="minorHAnsi" w:hAnsiTheme="minorHAnsi"/>
                  <w:color w:val="FF0000"/>
                  <w:rPrChange w:id="5493" w:author="Martin Kazík" w:date="2020-01-23T11:23:00Z">
                    <w:rPr>
                      <w:rFonts w:asciiTheme="minorHAnsi" w:hAnsiTheme="minorHAnsi"/>
                    </w:rPr>
                  </w:rPrChange>
                </w:rPr>
                <w:delText xml:space="preserve">KOTLER, Philip, Ned ROBERTO a Nancy LEE. 2002. </w:delText>
              </w:r>
              <w:r w:rsidRPr="0083565E" w:rsidDel="00555960">
                <w:rPr>
                  <w:rFonts w:asciiTheme="minorHAnsi" w:hAnsiTheme="minorHAnsi"/>
                  <w:i/>
                  <w:color w:val="FF0000"/>
                  <w:rPrChange w:id="5494" w:author="Martin Kazík" w:date="2020-01-23T11:23:00Z">
                    <w:rPr>
                      <w:rFonts w:asciiTheme="minorHAnsi" w:hAnsiTheme="minorHAnsi"/>
                      <w:i/>
                    </w:rPr>
                  </w:rPrChange>
                </w:rPr>
                <w:delText>Social marketing: improving the quality of life.</w:delText>
              </w:r>
              <w:r w:rsidRPr="0083565E" w:rsidDel="00555960">
                <w:rPr>
                  <w:rFonts w:asciiTheme="minorHAnsi" w:hAnsiTheme="minorHAnsi"/>
                  <w:color w:val="FF0000"/>
                  <w:rPrChange w:id="5495" w:author="Martin Kazík" w:date="2020-01-23T11:23:00Z">
                    <w:rPr>
                      <w:rFonts w:asciiTheme="minorHAnsi" w:hAnsiTheme="minorHAnsi"/>
                    </w:rPr>
                  </w:rPrChange>
                </w:rPr>
                <w:delText xml:space="preserve"> 2nd ed. Thousand Oaks, California: Sage. ISBN 0761924345.</w:delText>
              </w:r>
            </w:del>
          </w:p>
          <w:p w14:paraId="6360B443" w14:textId="77777777" w:rsidR="005D26EA" w:rsidRPr="00F52EEF" w:rsidRDefault="005D26EA" w:rsidP="00935F76">
            <w:pPr>
              <w:tabs>
                <w:tab w:val="left" w:pos="567"/>
              </w:tabs>
              <w:jc w:val="both"/>
              <w:rPr>
                <w:rFonts w:asciiTheme="minorHAnsi" w:hAnsiTheme="minorHAnsi" w:cstheme="minorHAnsi"/>
                <w:bCs/>
              </w:rPr>
            </w:pPr>
          </w:p>
        </w:tc>
      </w:tr>
      <w:tr w:rsidR="005D26EA" w:rsidRPr="00F52EEF" w14:paraId="3C12AF48" w14:textId="77777777" w:rsidTr="006A7E04">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632275EB" w14:textId="3B5A4DAD"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21D7D1F5" w14:textId="77777777" w:rsidTr="006A7E04">
        <w:tc>
          <w:tcPr>
            <w:tcW w:w="5605" w:type="dxa"/>
            <w:gridSpan w:val="3"/>
            <w:tcBorders>
              <w:top w:val="single" w:sz="2" w:space="0" w:color="auto"/>
            </w:tcBorders>
            <w:shd w:val="clear" w:color="auto" w:fill="F7CAAC"/>
          </w:tcPr>
          <w:p w14:paraId="33DB411D"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7D5DB4D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8</w:t>
            </w:r>
          </w:p>
        </w:tc>
        <w:tc>
          <w:tcPr>
            <w:tcW w:w="4179" w:type="dxa"/>
            <w:gridSpan w:val="4"/>
            <w:tcBorders>
              <w:top w:val="single" w:sz="2" w:space="0" w:color="auto"/>
            </w:tcBorders>
            <w:shd w:val="clear" w:color="auto" w:fill="F7CAAC"/>
          </w:tcPr>
          <w:p w14:paraId="0EEFD55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29F06B73" w14:textId="77777777" w:rsidTr="006A7E04">
        <w:tc>
          <w:tcPr>
            <w:tcW w:w="10673" w:type="dxa"/>
            <w:gridSpan w:val="8"/>
            <w:shd w:val="clear" w:color="auto" w:fill="F7CAAC"/>
          </w:tcPr>
          <w:p w14:paraId="6F9E60B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483A1B65" w14:textId="77777777" w:rsidTr="006A7E04">
        <w:trPr>
          <w:trHeight w:val="2615"/>
        </w:trPr>
        <w:tc>
          <w:tcPr>
            <w:tcW w:w="10673" w:type="dxa"/>
            <w:gridSpan w:val="8"/>
          </w:tcPr>
          <w:p w14:paraId="2CAB71D1" w14:textId="3C9FCAE2"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7839BB91" w14:textId="1888A670" w:rsidR="005D26EA" w:rsidRPr="00F52EEF" w:rsidDel="008445AD" w:rsidRDefault="005D26EA" w:rsidP="00935F76">
      <w:pPr>
        <w:tabs>
          <w:tab w:val="left" w:pos="567"/>
        </w:tabs>
        <w:rPr>
          <w:del w:id="5496" w:author="Radim Bačuvčík" w:date="2020-02-06T15:09:00Z"/>
          <w:rFonts w:asciiTheme="minorHAnsi" w:hAnsiTheme="minorHAnsi" w:cstheme="minorHAnsi"/>
        </w:rPr>
      </w:pPr>
    </w:p>
    <w:p w14:paraId="58005CC9" w14:textId="77777777" w:rsidR="008445AD" w:rsidRDefault="008445AD">
      <w:pPr>
        <w:rPr>
          <w:ins w:id="5497" w:author="Radim Bačuvčík" w:date="2020-02-06T15:09:00Z"/>
        </w:rPr>
      </w:pPr>
      <w:ins w:id="5498" w:author="Radim Bačuvčík" w:date="2020-02-06T15:09: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53"/>
        <w:gridCol w:w="218"/>
        <w:gridCol w:w="1134"/>
        <w:gridCol w:w="889"/>
        <w:gridCol w:w="816"/>
        <w:gridCol w:w="2156"/>
        <w:gridCol w:w="539"/>
        <w:gridCol w:w="668"/>
      </w:tblGrid>
      <w:tr w:rsidR="005D26EA" w:rsidRPr="00F52EEF" w14:paraId="40FBE70B" w14:textId="77777777" w:rsidTr="00935F76">
        <w:tc>
          <w:tcPr>
            <w:tcW w:w="10673" w:type="dxa"/>
            <w:gridSpan w:val="8"/>
            <w:tcBorders>
              <w:bottom w:val="double" w:sz="4" w:space="0" w:color="auto"/>
            </w:tcBorders>
            <w:shd w:val="clear" w:color="auto" w:fill="BDD6EE"/>
          </w:tcPr>
          <w:p w14:paraId="67DA6906" w14:textId="4D65DDF2"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3E30122C" w14:textId="77777777" w:rsidTr="00935F76">
        <w:tc>
          <w:tcPr>
            <w:tcW w:w="4253" w:type="dxa"/>
            <w:tcBorders>
              <w:top w:val="double" w:sz="4" w:space="0" w:color="auto"/>
            </w:tcBorders>
            <w:shd w:val="clear" w:color="auto" w:fill="F7CAAC"/>
          </w:tcPr>
          <w:p w14:paraId="1ADB5F0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420" w:type="dxa"/>
            <w:gridSpan w:val="7"/>
            <w:tcBorders>
              <w:top w:val="double" w:sz="4" w:space="0" w:color="auto"/>
            </w:tcBorders>
          </w:tcPr>
          <w:p w14:paraId="6CD839D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Ekonomika a podnikání</w:t>
            </w:r>
          </w:p>
        </w:tc>
      </w:tr>
      <w:tr w:rsidR="005D26EA" w:rsidRPr="00F52EEF" w14:paraId="27DC187B" w14:textId="77777777" w:rsidTr="00935F76">
        <w:tc>
          <w:tcPr>
            <w:tcW w:w="4253" w:type="dxa"/>
            <w:shd w:val="clear" w:color="auto" w:fill="F7CAAC"/>
          </w:tcPr>
          <w:p w14:paraId="553601D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057" w:type="dxa"/>
            <w:gridSpan w:val="4"/>
          </w:tcPr>
          <w:p w14:paraId="13F094FB" w14:textId="287A03E5" w:rsidR="005D26EA" w:rsidRPr="00F52EEF" w:rsidRDefault="008864A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ovinně volitelný</w:t>
            </w:r>
          </w:p>
        </w:tc>
        <w:tc>
          <w:tcPr>
            <w:tcW w:w="2695" w:type="dxa"/>
            <w:gridSpan w:val="2"/>
            <w:shd w:val="clear" w:color="auto" w:fill="F7CAAC"/>
          </w:tcPr>
          <w:p w14:paraId="0F9023C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27BA0EF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LS</w:t>
            </w:r>
          </w:p>
        </w:tc>
      </w:tr>
      <w:tr w:rsidR="005D26EA" w:rsidRPr="00F52EEF" w14:paraId="222F1B3B" w14:textId="77777777" w:rsidTr="00935F76">
        <w:tc>
          <w:tcPr>
            <w:tcW w:w="4253" w:type="dxa"/>
            <w:shd w:val="clear" w:color="auto" w:fill="F7CAAC"/>
          </w:tcPr>
          <w:p w14:paraId="41A3F3D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352" w:type="dxa"/>
            <w:gridSpan w:val="2"/>
          </w:tcPr>
          <w:p w14:paraId="49CF1C3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10s</w:t>
            </w:r>
          </w:p>
        </w:tc>
        <w:tc>
          <w:tcPr>
            <w:tcW w:w="889" w:type="dxa"/>
            <w:shd w:val="clear" w:color="auto" w:fill="F7CAAC"/>
          </w:tcPr>
          <w:p w14:paraId="2979FC9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47DAFBF3" w14:textId="55A49454"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EC5F37" w:rsidRPr="00F52EEF">
              <w:rPr>
                <w:rFonts w:asciiTheme="minorHAnsi" w:hAnsiTheme="minorHAnsi" w:cstheme="minorHAnsi"/>
              </w:rPr>
              <w:t xml:space="preserve"> hod.</w:t>
            </w:r>
          </w:p>
        </w:tc>
        <w:tc>
          <w:tcPr>
            <w:tcW w:w="2156" w:type="dxa"/>
            <w:shd w:val="clear" w:color="auto" w:fill="F7CAAC"/>
          </w:tcPr>
          <w:p w14:paraId="370078BD"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2824ADD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3</w:t>
            </w:r>
          </w:p>
        </w:tc>
      </w:tr>
      <w:tr w:rsidR="005D26EA" w:rsidRPr="00F52EEF" w14:paraId="2FAA29C3" w14:textId="77777777" w:rsidTr="00935F76">
        <w:tc>
          <w:tcPr>
            <w:tcW w:w="4253" w:type="dxa"/>
            <w:shd w:val="clear" w:color="auto" w:fill="F7CAAC"/>
          </w:tcPr>
          <w:p w14:paraId="04346A66"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420" w:type="dxa"/>
            <w:gridSpan w:val="7"/>
          </w:tcPr>
          <w:p w14:paraId="69E274DD" w14:textId="25DB5121" w:rsidR="005D26EA" w:rsidRPr="00F52EEF" w:rsidRDefault="005D26EA" w:rsidP="00935F76">
            <w:pPr>
              <w:tabs>
                <w:tab w:val="left" w:pos="567"/>
              </w:tabs>
              <w:jc w:val="both"/>
              <w:rPr>
                <w:rFonts w:asciiTheme="minorHAnsi" w:eastAsia="Calibri" w:hAnsiTheme="minorHAnsi" w:cstheme="minorHAnsi"/>
              </w:rPr>
            </w:pPr>
          </w:p>
        </w:tc>
      </w:tr>
      <w:tr w:rsidR="005D26EA" w:rsidRPr="00F52EEF" w14:paraId="27AA637C" w14:textId="77777777" w:rsidTr="00935F76">
        <w:tc>
          <w:tcPr>
            <w:tcW w:w="4253" w:type="dxa"/>
            <w:shd w:val="clear" w:color="auto" w:fill="F7CAAC"/>
          </w:tcPr>
          <w:p w14:paraId="2E10F1C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057" w:type="dxa"/>
            <w:gridSpan w:val="4"/>
          </w:tcPr>
          <w:p w14:paraId="3119CD21" w14:textId="15B0D6E5" w:rsidR="005D26EA" w:rsidRPr="00F52EEF" w:rsidRDefault="00DE0A97"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156" w:type="dxa"/>
            <w:shd w:val="clear" w:color="auto" w:fill="F7CAAC"/>
          </w:tcPr>
          <w:p w14:paraId="45DF41FB"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20F30F9B" w14:textId="3C30CC69" w:rsidR="005D26EA" w:rsidRPr="00F52EEF" w:rsidRDefault="00DE0A97"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seminář</w:t>
            </w:r>
          </w:p>
        </w:tc>
      </w:tr>
      <w:tr w:rsidR="005D26EA" w:rsidRPr="00F52EEF" w14:paraId="60846ED3" w14:textId="77777777" w:rsidTr="00935F76">
        <w:tc>
          <w:tcPr>
            <w:tcW w:w="4253" w:type="dxa"/>
            <w:shd w:val="clear" w:color="auto" w:fill="F7CAAC"/>
          </w:tcPr>
          <w:p w14:paraId="4EB74C0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420" w:type="dxa"/>
            <w:gridSpan w:val="7"/>
            <w:tcBorders>
              <w:bottom w:val="nil"/>
            </w:tcBorders>
          </w:tcPr>
          <w:p w14:paraId="68ECD3C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Písemná – test, seminární práce.</w:t>
            </w:r>
          </w:p>
        </w:tc>
      </w:tr>
      <w:tr w:rsidR="005D26EA" w:rsidRPr="00F52EEF" w14:paraId="352A93B8" w14:textId="77777777" w:rsidTr="00935F76">
        <w:trPr>
          <w:trHeight w:val="106"/>
        </w:trPr>
        <w:tc>
          <w:tcPr>
            <w:tcW w:w="10673" w:type="dxa"/>
            <w:gridSpan w:val="8"/>
            <w:tcBorders>
              <w:top w:val="nil"/>
            </w:tcBorders>
          </w:tcPr>
          <w:p w14:paraId="539C7B14"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BCC8B8F" w14:textId="77777777" w:rsidTr="00935F76">
        <w:trPr>
          <w:trHeight w:val="197"/>
        </w:trPr>
        <w:tc>
          <w:tcPr>
            <w:tcW w:w="4253" w:type="dxa"/>
            <w:tcBorders>
              <w:top w:val="nil"/>
            </w:tcBorders>
            <w:shd w:val="clear" w:color="auto" w:fill="F7CAAC"/>
          </w:tcPr>
          <w:p w14:paraId="3D71D16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420" w:type="dxa"/>
            <w:gridSpan w:val="7"/>
            <w:tcBorders>
              <w:top w:val="nil"/>
            </w:tcBorders>
          </w:tcPr>
          <w:p w14:paraId="527C7620" w14:textId="69AED6D8"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doc. Mgr</w:t>
            </w:r>
            <w:r w:rsidR="004C4BBC" w:rsidRPr="00F52EEF">
              <w:rPr>
                <w:rFonts w:asciiTheme="minorHAnsi" w:hAnsiTheme="minorHAnsi" w:cstheme="minorHAnsi"/>
              </w:rPr>
              <w:t xml:space="preserve">. </w:t>
            </w:r>
            <w:r w:rsidR="00805713" w:rsidRPr="00F52EEF">
              <w:rPr>
                <w:rFonts w:asciiTheme="minorHAnsi" w:hAnsiTheme="minorHAnsi" w:cstheme="minorHAnsi"/>
              </w:rPr>
              <w:t>Ing.</w:t>
            </w:r>
            <w:r w:rsidRPr="00F52EEF">
              <w:rPr>
                <w:rFonts w:asciiTheme="minorHAnsi" w:hAnsiTheme="minorHAnsi" w:cstheme="minorHAnsi"/>
              </w:rPr>
              <w:t>. Radim Bačuvčík, Ph.D.</w:t>
            </w:r>
          </w:p>
        </w:tc>
      </w:tr>
      <w:tr w:rsidR="005D26EA" w:rsidRPr="00F52EEF" w14:paraId="2B279AD3" w14:textId="77777777" w:rsidTr="00935F76">
        <w:trPr>
          <w:trHeight w:val="243"/>
        </w:trPr>
        <w:tc>
          <w:tcPr>
            <w:tcW w:w="4253" w:type="dxa"/>
            <w:tcBorders>
              <w:top w:val="nil"/>
            </w:tcBorders>
            <w:shd w:val="clear" w:color="auto" w:fill="F7CAAC"/>
          </w:tcPr>
          <w:p w14:paraId="4112AFE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420" w:type="dxa"/>
            <w:gridSpan w:val="7"/>
            <w:tcBorders>
              <w:top w:val="nil"/>
            </w:tcBorders>
          </w:tcPr>
          <w:p w14:paraId="04F44C81" w14:textId="11266628" w:rsidR="005D26EA" w:rsidRPr="00F52EEF" w:rsidRDefault="008864A0"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0B309F8D" w14:textId="77777777" w:rsidTr="00935F76">
        <w:tc>
          <w:tcPr>
            <w:tcW w:w="4253" w:type="dxa"/>
            <w:shd w:val="clear" w:color="auto" w:fill="F7CAAC"/>
          </w:tcPr>
          <w:p w14:paraId="296B5FB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420" w:type="dxa"/>
            <w:gridSpan w:val="7"/>
            <w:tcBorders>
              <w:bottom w:val="nil"/>
            </w:tcBorders>
          </w:tcPr>
          <w:p w14:paraId="17434812"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D25CC6E" w14:textId="77777777" w:rsidTr="00935F76">
        <w:trPr>
          <w:trHeight w:val="96"/>
        </w:trPr>
        <w:tc>
          <w:tcPr>
            <w:tcW w:w="10673" w:type="dxa"/>
            <w:gridSpan w:val="8"/>
            <w:tcBorders>
              <w:top w:val="nil"/>
            </w:tcBorders>
          </w:tcPr>
          <w:p w14:paraId="6365A2DC"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9CB86D1" w14:textId="77777777" w:rsidTr="00935F76">
        <w:tc>
          <w:tcPr>
            <w:tcW w:w="4253" w:type="dxa"/>
            <w:shd w:val="clear" w:color="auto" w:fill="F7CAAC"/>
          </w:tcPr>
          <w:p w14:paraId="3E20712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420" w:type="dxa"/>
            <w:gridSpan w:val="7"/>
            <w:tcBorders>
              <w:bottom w:val="nil"/>
            </w:tcBorders>
          </w:tcPr>
          <w:p w14:paraId="7DA0B84E"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3131FBF" w14:textId="77777777" w:rsidTr="00935F76">
        <w:trPr>
          <w:trHeight w:val="3226"/>
        </w:trPr>
        <w:tc>
          <w:tcPr>
            <w:tcW w:w="10673" w:type="dxa"/>
            <w:gridSpan w:val="8"/>
            <w:tcBorders>
              <w:top w:val="nil"/>
              <w:bottom w:val="single" w:sz="12" w:space="0" w:color="auto"/>
            </w:tcBorders>
          </w:tcPr>
          <w:p w14:paraId="51B3B123" w14:textId="74315AB7" w:rsidR="006A7E04" w:rsidRPr="006A7E04" w:rsidRDefault="006A7E04" w:rsidP="00935F76">
            <w:pPr>
              <w:tabs>
                <w:tab w:val="left" w:pos="567"/>
              </w:tabs>
              <w:rPr>
                <w:rFonts w:asciiTheme="minorHAnsi" w:hAnsiTheme="minorHAnsi" w:cstheme="minorHAnsi"/>
                <w:b/>
              </w:rPr>
            </w:pPr>
            <w:r w:rsidRPr="006A7E04">
              <w:rPr>
                <w:rFonts w:asciiTheme="minorHAnsi" w:hAnsiTheme="minorHAnsi" w:cstheme="minorHAnsi"/>
                <w:b/>
              </w:rPr>
              <w:t>Probíraná témata:</w:t>
            </w:r>
          </w:p>
          <w:p w14:paraId="2FFFCAC8" w14:textId="02942B25" w:rsidR="005D26EA" w:rsidRPr="00F52EEF" w:rsidRDefault="005D26EA" w:rsidP="00935F76">
            <w:pPr>
              <w:tabs>
                <w:tab w:val="left" w:pos="567"/>
              </w:tabs>
              <w:rPr>
                <w:rFonts w:asciiTheme="minorHAnsi" w:hAnsiTheme="minorHAnsi" w:cstheme="minorHAnsi"/>
              </w:rPr>
            </w:pPr>
            <w:r w:rsidRPr="00F52EEF">
              <w:rPr>
                <w:rFonts w:asciiTheme="minorHAnsi" w:hAnsiTheme="minorHAnsi" w:cstheme="minorHAnsi"/>
              </w:rPr>
              <w:t xml:space="preserve">- </w:t>
            </w:r>
            <w:r w:rsidR="006A7E04">
              <w:rPr>
                <w:rFonts w:asciiTheme="minorHAnsi" w:hAnsiTheme="minorHAnsi" w:cstheme="minorHAnsi"/>
              </w:rPr>
              <w:t>e</w:t>
            </w:r>
            <w:r w:rsidRPr="00F52EEF">
              <w:rPr>
                <w:rFonts w:asciiTheme="minorHAnsi" w:hAnsiTheme="minorHAnsi" w:cstheme="minorHAnsi"/>
              </w:rPr>
              <w:t>konomie jako věda, základní ekonomické pojmy, hospodářský proces</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f</w:t>
            </w:r>
            <w:r w:rsidRPr="00F52EEF">
              <w:rPr>
                <w:rFonts w:asciiTheme="minorHAnsi" w:hAnsiTheme="minorHAnsi" w:cstheme="minorHAnsi"/>
              </w:rPr>
              <w:t>iskální politika - státní rozpočet a daňová soustava</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p</w:t>
            </w:r>
            <w:r w:rsidRPr="00F52EEF">
              <w:rPr>
                <w:rFonts w:asciiTheme="minorHAnsi" w:hAnsiTheme="minorHAnsi" w:cstheme="minorHAnsi"/>
              </w:rPr>
              <w:t>odnik a podnikání</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h</w:t>
            </w:r>
            <w:r w:rsidRPr="00F52EEF">
              <w:rPr>
                <w:rFonts w:asciiTheme="minorHAnsi" w:hAnsiTheme="minorHAnsi" w:cstheme="minorHAnsi"/>
              </w:rPr>
              <w:t>odnocení výkonnosti národního hospodářství - domácí produkt, obchodní bilance, inflace, nezaměstnanost</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h</w:t>
            </w:r>
            <w:r w:rsidRPr="00F52EEF">
              <w:rPr>
                <w:rFonts w:asciiTheme="minorHAnsi" w:hAnsiTheme="minorHAnsi" w:cstheme="minorHAnsi"/>
              </w:rPr>
              <w:t>ospodářský cyklus</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t</w:t>
            </w:r>
            <w:r w:rsidRPr="00F52EEF">
              <w:rPr>
                <w:rFonts w:asciiTheme="minorHAnsi" w:hAnsiTheme="minorHAnsi" w:cstheme="minorHAnsi"/>
              </w:rPr>
              <w:t>rh a tržní mechanismus</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o</w:t>
            </w:r>
            <w:r w:rsidRPr="00F52EEF">
              <w:rPr>
                <w:rFonts w:asciiTheme="minorHAnsi" w:hAnsiTheme="minorHAnsi" w:cstheme="minorHAnsi"/>
              </w:rPr>
              <w:t>rganizace hospodářského života - tržní a příkazová ekonomika</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c</w:t>
            </w:r>
            <w:r w:rsidRPr="00F52EEF">
              <w:rPr>
                <w:rFonts w:asciiTheme="minorHAnsi" w:hAnsiTheme="minorHAnsi" w:cstheme="minorHAnsi"/>
              </w:rPr>
              <w:t>entrální banka a bankovní systém</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m</w:t>
            </w:r>
            <w:r w:rsidRPr="00F52EEF">
              <w:rPr>
                <w:rFonts w:asciiTheme="minorHAnsi" w:hAnsiTheme="minorHAnsi" w:cstheme="minorHAnsi"/>
              </w:rPr>
              <w:t>ajetková a kapitálová výstavba podniku</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n</w:t>
            </w:r>
            <w:r w:rsidRPr="00F52EEF">
              <w:rPr>
                <w:rFonts w:asciiTheme="minorHAnsi" w:hAnsiTheme="minorHAnsi" w:cstheme="minorHAnsi"/>
              </w:rPr>
              <w:t>áklady, výnosy a hospodářský výsledek</w:t>
            </w:r>
            <w:r w:rsidR="006A7E04">
              <w:rPr>
                <w:rFonts w:asciiTheme="minorHAnsi" w:hAnsiTheme="minorHAnsi" w:cstheme="minorHAnsi"/>
              </w:rPr>
              <w:t>;</w:t>
            </w:r>
            <w:r w:rsidRPr="00F52EEF">
              <w:rPr>
                <w:rFonts w:asciiTheme="minorHAnsi" w:hAnsiTheme="minorHAnsi" w:cstheme="minorHAnsi"/>
              </w:rPr>
              <w:t> </w:t>
            </w:r>
            <w:r w:rsidRPr="00F52EEF">
              <w:rPr>
                <w:rFonts w:asciiTheme="minorHAnsi" w:hAnsiTheme="minorHAnsi" w:cstheme="minorHAnsi"/>
              </w:rPr>
              <w:br/>
              <w:t xml:space="preserve">- </w:t>
            </w:r>
            <w:r w:rsidR="006A7E04">
              <w:rPr>
                <w:rFonts w:asciiTheme="minorHAnsi" w:hAnsiTheme="minorHAnsi" w:cstheme="minorHAnsi"/>
              </w:rPr>
              <w:t>ú</w:t>
            </w:r>
            <w:r w:rsidRPr="00F52EEF">
              <w:rPr>
                <w:rFonts w:asciiTheme="minorHAnsi" w:hAnsiTheme="minorHAnsi" w:cstheme="minorHAnsi"/>
              </w:rPr>
              <w:t>četnictví a nástroje vnitropodnikového řízení</w:t>
            </w:r>
            <w:r w:rsidR="006A7E04">
              <w:rPr>
                <w:rFonts w:asciiTheme="minorHAnsi" w:hAnsiTheme="minorHAnsi" w:cstheme="minorHAnsi"/>
              </w:rPr>
              <w:t>.</w:t>
            </w:r>
            <w:r w:rsidRPr="00F52EEF">
              <w:rPr>
                <w:rFonts w:asciiTheme="minorHAnsi" w:hAnsiTheme="minorHAnsi" w:cstheme="minorHAnsi"/>
              </w:rPr>
              <w:t> </w:t>
            </w:r>
          </w:p>
        </w:tc>
      </w:tr>
      <w:tr w:rsidR="005D26EA" w:rsidRPr="00F52EEF" w14:paraId="0DAAC8EC" w14:textId="77777777" w:rsidTr="00935F76">
        <w:trPr>
          <w:trHeight w:val="265"/>
        </w:trPr>
        <w:tc>
          <w:tcPr>
            <w:tcW w:w="4471" w:type="dxa"/>
            <w:gridSpan w:val="2"/>
            <w:tcBorders>
              <w:top w:val="nil"/>
            </w:tcBorders>
            <w:shd w:val="clear" w:color="auto" w:fill="F7CAAC"/>
          </w:tcPr>
          <w:p w14:paraId="0FB581A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413AF3E1"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67FD709E" w14:textId="77777777" w:rsidTr="00935F76">
        <w:trPr>
          <w:trHeight w:val="3532"/>
        </w:trPr>
        <w:tc>
          <w:tcPr>
            <w:tcW w:w="10673" w:type="dxa"/>
            <w:gridSpan w:val="8"/>
            <w:tcBorders>
              <w:top w:val="nil"/>
            </w:tcBorders>
          </w:tcPr>
          <w:p w14:paraId="6BEAB277" w14:textId="77777777" w:rsidR="005D26EA" w:rsidRPr="006A7E04" w:rsidRDefault="005D26EA" w:rsidP="00935F76">
            <w:pPr>
              <w:tabs>
                <w:tab w:val="left" w:pos="567"/>
              </w:tabs>
              <w:jc w:val="both"/>
              <w:rPr>
                <w:rFonts w:asciiTheme="minorHAnsi" w:hAnsiTheme="minorHAnsi" w:cstheme="minorHAnsi"/>
                <w:b/>
                <w:bCs/>
              </w:rPr>
            </w:pPr>
            <w:r w:rsidRPr="006A7E04">
              <w:rPr>
                <w:rFonts w:asciiTheme="minorHAnsi" w:hAnsiTheme="minorHAnsi" w:cstheme="minorHAnsi"/>
                <w:b/>
                <w:bCs/>
              </w:rPr>
              <w:t>Povinná literatura:</w:t>
            </w:r>
          </w:p>
          <w:p w14:paraId="25CD69E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ŠVARCOVÁ, Jena. 2017. </w:t>
            </w:r>
            <w:r w:rsidRPr="00F52EEF">
              <w:rPr>
                <w:rFonts w:asciiTheme="minorHAnsi" w:hAnsiTheme="minorHAnsi" w:cstheme="minorHAnsi"/>
                <w:i/>
                <w:iCs/>
              </w:rPr>
              <w:t>Ekonomie: stručný přehled: teorie a praxe aktuálně a v souvislostech</w:t>
            </w:r>
            <w:r w:rsidRPr="00F52EEF">
              <w:rPr>
                <w:rFonts w:asciiTheme="minorHAnsi" w:hAnsiTheme="minorHAnsi" w:cstheme="minorHAnsi"/>
              </w:rPr>
              <w:t>. Zlín: CEED. ISBN 978-80-87301-22-7. </w:t>
            </w:r>
          </w:p>
          <w:p w14:paraId="54659C1D" w14:textId="77777777" w:rsidR="005D26EA" w:rsidRPr="00F52EEF" w:rsidRDefault="005D26EA" w:rsidP="00935F76">
            <w:pPr>
              <w:tabs>
                <w:tab w:val="left" w:pos="567"/>
              </w:tabs>
              <w:jc w:val="both"/>
              <w:rPr>
                <w:rFonts w:asciiTheme="minorHAnsi" w:hAnsiTheme="minorHAnsi" w:cstheme="minorHAnsi"/>
                <w:bCs/>
              </w:rPr>
            </w:pPr>
          </w:p>
          <w:p w14:paraId="5922D768" w14:textId="77777777" w:rsidR="005D26EA" w:rsidRPr="006A7E04" w:rsidRDefault="005D26EA" w:rsidP="00935F76">
            <w:pPr>
              <w:tabs>
                <w:tab w:val="left" w:pos="567"/>
              </w:tabs>
              <w:jc w:val="both"/>
              <w:rPr>
                <w:rFonts w:asciiTheme="minorHAnsi" w:hAnsiTheme="minorHAnsi" w:cstheme="minorHAnsi"/>
                <w:b/>
                <w:bCs/>
              </w:rPr>
            </w:pPr>
            <w:r w:rsidRPr="006A7E04">
              <w:rPr>
                <w:rFonts w:asciiTheme="minorHAnsi" w:hAnsiTheme="minorHAnsi" w:cstheme="minorHAnsi"/>
                <w:b/>
                <w:bCs/>
              </w:rPr>
              <w:t>Doporučená literatura:</w:t>
            </w:r>
          </w:p>
          <w:p w14:paraId="28AE8693" w14:textId="77777777" w:rsidR="005D26EA" w:rsidRPr="00F52EEF" w:rsidRDefault="005D26EA" w:rsidP="00935F76">
            <w:pPr>
              <w:tabs>
                <w:tab w:val="left" w:pos="567"/>
              </w:tabs>
              <w:jc w:val="both"/>
              <w:rPr>
                <w:rFonts w:asciiTheme="minorHAnsi" w:hAnsiTheme="minorHAnsi" w:cstheme="minorHAnsi"/>
                <w:b/>
                <w:bCs/>
              </w:rPr>
            </w:pPr>
            <w:r w:rsidRPr="00F52EEF">
              <w:rPr>
                <w:rFonts w:asciiTheme="minorHAnsi" w:hAnsiTheme="minorHAnsi" w:cstheme="minorHAnsi"/>
              </w:rPr>
              <w:t>SYNEK, Miloslav a Eva KISLINGEROVÁ. 2015. </w:t>
            </w:r>
            <w:r w:rsidRPr="00F52EEF">
              <w:rPr>
                <w:rFonts w:asciiTheme="minorHAnsi" w:hAnsiTheme="minorHAnsi" w:cstheme="minorHAnsi"/>
                <w:i/>
                <w:iCs/>
              </w:rPr>
              <w:t>Podniková ekonomika</w:t>
            </w:r>
            <w:r w:rsidRPr="00F52EEF">
              <w:rPr>
                <w:rFonts w:asciiTheme="minorHAnsi" w:hAnsiTheme="minorHAnsi" w:cstheme="minorHAnsi"/>
              </w:rPr>
              <w:t>. Praha: C.H.Beck. ISBN 978-80-7400-274-8.</w:t>
            </w:r>
          </w:p>
          <w:p w14:paraId="4A6D8E6B"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HOLMAN, Robert. 2015. </w:t>
            </w:r>
            <w:r w:rsidRPr="00F52EEF">
              <w:rPr>
                <w:rFonts w:asciiTheme="minorHAnsi" w:hAnsiTheme="minorHAnsi" w:cstheme="minorHAnsi"/>
                <w:i/>
                <w:iCs/>
              </w:rPr>
              <w:t>Základy ekonomie: pro studenty vyšších odborných škol a neekonomických fakult VŠ</w:t>
            </w:r>
            <w:r w:rsidRPr="00F52EEF">
              <w:rPr>
                <w:rFonts w:asciiTheme="minorHAnsi" w:hAnsiTheme="minorHAnsi" w:cstheme="minorHAnsi"/>
              </w:rPr>
              <w:t>. Praha: C.H.Beck. ISBN 978-80-7400-007-2.</w:t>
            </w:r>
          </w:p>
        </w:tc>
      </w:tr>
      <w:tr w:rsidR="005D26EA" w:rsidRPr="00F52EEF" w14:paraId="360C0595" w14:textId="77777777" w:rsidTr="00935F76">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00D63DC3"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7F89EA9B" w14:textId="77777777" w:rsidTr="00935F76">
        <w:tc>
          <w:tcPr>
            <w:tcW w:w="5605" w:type="dxa"/>
            <w:gridSpan w:val="3"/>
            <w:tcBorders>
              <w:top w:val="single" w:sz="2" w:space="0" w:color="auto"/>
            </w:tcBorders>
            <w:shd w:val="clear" w:color="auto" w:fill="F7CAAC"/>
          </w:tcPr>
          <w:p w14:paraId="063EF143"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37BA44E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tcBorders>
            <w:shd w:val="clear" w:color="auto" w:fill="F7CAAC"/>
          </w:tcPr>
          <w:p w14:paraId="7FF1EFD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6288C3FE" w14:textId="77777777" w:rsidTr="00935F76">
        <w:tc>
          <w:tcPr>
            <w:tcW w:w="10673" w:type="dxa"/>
            <w:gridSpan w:val="8"/>
            <w:shd w:val="clear" w:color="auto" w:fill="F7CAAC"/>
          </w:tcPr>
          <w:p w14:paraId="68FA39D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31867191" w14:textId="77777777" w:rsidTr="00935F76">
        <w:trPr>
          <w:trHeight w:val="2615"/>
        </w:trPr>
        <w:tc>
          <w:tcPr>
            <w:tcW w:w="10673" w:type="dxa"/>
            <w:gridSpan w:val="8"/>
          </w:tcPr>
          <w:p w14:paraId="5DDAE4C0" w14:textId="37D63E6C"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0DBF9D06" w14:textId="77777777" w:rsidR="005D26EA" w:rsidRPr="00F52EEF" w:rsidRDefault="005D26EA" w:rsidP="00935F76">
      <w:pPr>
        <w:tabs>
          <w:tab w:val="left" w:pos="567"/>
        </w:tabs>
        <w:rPr>
          <w:rFonts w:asciiTheme="minorHAnsi" w:hAnsiTheme="minorHAnsi" w:cstheme="minorHAnsi"/>
        </w:rPr>
      </w:pPr>
    </w:p>
    <w:p w14:paraId="5E6BB3F3" w14:textId="5C3E0F1F" w:rsidR="008445AD" w:rsidRDefault="008445AD">
      <w:pPr>
        <w:rPr>
          <w:ins w:id="5499" w:author="Radim Bačuvčík" w:date="2020-02-06T15:10:00Z"/>
        </w:rPr>
      </w:pPr>
    </w:p>
    <w:p w14:paraId="010FF531" w14:textId="77777777" w:rsidR="008445AD" w:rsidRDefault="008445AD">
      <w:pPr>
        <w:rPr>
          <w:ins w:id="5500" w:author="Radim Bačuvčík" w:date="2020-02-06T15:10:00Z"/>
        </w:rPr>
      </w:pPr>
      <w:ins w:id="5501" w:author="Radim Bačuvčík" w:date="2020-02-06T15:10: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56"/>
        <w:gridCol w:w="571"/>
        <w:gridCol w:w="1142"/>
        <w:gridCol w:w="895"/>
        <w:gridCol w:w="822"/>
        <w:gridCol w:w="2171"/>
        <w:gridCol w:w="394"/>
        <w:gridCol w:w="822"/>
      </w:tblGrid>
      <w:tr w:rsidR="0061031F" w:rsidRPr="00F52EEF" w14:paraId="67DE632B" w14:textId="77777777" w:rsidTr="00126818">
        <w:tc>
          <w:tcPr>
            <w:tcW w:w="10673" w:type="dxa"/>
            <w:gridSpan w:val="8"/>
            <w:tcBorders>
              <w:bottom w:val="double" w:sz="4" w:space="0" w:color="auto"/>
            </w:tcBorders>
            <w:shd w:val="clear" w:color="auto" w:fill="BDD6EE"/>
          </w:tcPr>
          <w:p w14:paraId="1CF7C21C" w14:textId="64E35A66" w:rsidR="0061031F" w:rsidRPr="00F52EEF" w:rsidRDefault="0061031F"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61031F" w:rsidRPr="00F52EEF" w14:paraId="5113835F" w14:textId="77777777" w:rsidTr="00126818">
        <w:tc>
          <w:tcPr>
            <w:tcW w:w="3856" w:type="dxa"/>
            <w:tcBorders>
              <w:top w:val="double" w:sz="4" w:space="0" w:color="auto"/>
            </w:tcBorders>
            <w:shd w:val="clear" w:color="auto" w:fill="F7CAAC"/>
          </w:tcPr>
          <w:p w14:paraId="598F4EE6" w14:textId="77777777" w:rsidR="0061031F" w:rsidRPr="00F52EEF" w:rsidRDefault="0061031F"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817" w:type="dxa"/>
            <w:gridSpan w:val="7"/>
            <w:tcBorders>
              <w:top w:val="double" w:sz="4" w:space="0" w:color="auto"/>
            </w:tcBorders>
          </w:tcPr>
          <w:p w14:paraId="69D2A512" w14:textId="589A7FAB" w:rsidR="0061031F" w:rsidRPr="00F52EEF" w:rsidRDefault="0061031F"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Jazyk český a stylistika</w:t>
            </w:r>
          </w:p>
        </w:tc>
      </w:tr>
      <w:tr w:rsidR="0061031F" w:rsidRPr="00F52EEF" w14:paraId="23A39637" w14:textId="77777777" w:rsidTr="00126818">
        <w:tc>
          <w:tcPr>
            <w:tcW w:w="3856" w:type="dxa"/>
            <w:shd w:val="clear" w:color="auto" w:fill="F7CAAC"/>
          </w:tcPr>
          <w:p w14:paraId="74A3B990" w14:textId="77777777" w:rsidR="0061031F" w:rsidRPr="00F52EEF" w:rsidRDefault="0061031F"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30" w:type="dxa"/>
            <w:gridSpan w:val="4"/>
          </w:tcPr>
          <w:p w14:paraId="4812B249" w14:textId="77777777" w:rsidR="0061031F" w:rsidRPr="00F52EEF" w:rsidRDefault="0061031F"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Povinně volitelný</w:t>
            </w:r>
          </w:p>
        </w:tc>
        <w:tc>
          <w:tcPr>
            <w:tcW w:w="2565" w:type="dxa"/>
            <w:gridSpan w:val="2"/>
            <w:shd w:val="clear" w:color="auto" w:fill="F7CAAC"/>
          </w:tcPr>
          <w:p w14:paraId="104E86CB" w14:textId="77777777" w:rsidR="0061031F" w:rsidRPr="00F52EEF" w:rsidRDefault="0061031F"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22" w:type="dxa"/>
          </w:tcPr>
          <w:p w14:paraId="2F95DF48" w14:textId="3794E5D5" w:rsidR="0061031F" w:rsidRPr="00F52EEF" w:rsidRDefault="0061031F" w:rsidP="00935F76">
            <w:pPr>
              <w:tabs>
                <w:tab w:val="left" w:pos="567"/>
              </w:tabs>
              <w:jc w:val="both"/>
              <w:rPr>
                <w:rFonts w:asciiTheme="minorHAnsi" w:hAnsiTheme="minorHAnsi" w:cstheme="minorHAnsi"/>
              </w:rPr>
            </w:pPr>
            <w:r w:rsidRPr="00F52EEF">
              <w:rPr>
                <w:rFonts w:asciiTheme="minorHAnsi" w:hAnsiTheme="minorHAnsi" w:cstheme="minorHAnsi"/>
              </w:rPr>
              <w:t>LS</w:t>
            </w:r>
          </w:p>
        </w:tc>
      </w:tr>
      <w:tr w:rsidR="0061031F" w:rsidRPr="00F52EEF" w14:paraId="6FAE429F" w14:textId="77777777" w:rsidTr="00126818">
        <w:tc>
          <w:tcPr>
            <w:tcW w:w="3856" w:type="dxa"/>
            <w:shd w:val="clear" w:color="auto" w:fill="F7CAAC"/>
          </w:tcPr>
          <w:p w14:paraId="55C67347" w14:textId="77777777" w:rsidR="0061031F" w:rsidRPr="00F52EEF" w:rsidRDefault="0061031F"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13" w:type="dxa"/>
            <w:gridSpan w:val="2"/>
          </w:tcPr>
          <w:p w14:paraId="39414695" w14:textId="2DB0D434" w:rsidR="0061031F" w:rsidRPr="00F52EEF" w:rsidRDefault="0061031F" w:rsidP="00935F76">
            <w:pPr>
              <w:tabs>
                <w:tab w:val="left" w:pos="567"/>
              </w:tabs>
              <w:autoSpaceDE w:val="0"/>
              <w:autoSpaceDN w:val="0"/>
              <w:adjustRightInd w:val="0"/>
              <w:rPr>
                <w:rFonts w:asciiTheme="minorHAnsi" w:hAnsiTheme="minorHAnsi" w:cstheme="minorHAnsi"/>
              </w:rPr>
            </w:pPr>
            <w:r>
              <w:rPr>
                <w:rFonts w:asciiTheme="minorHAnsi" w:eastAsia="Calibri" w:hAnsiTheme="minorHAnsi" w:cstheme="minorHAnsi"/>
              </w:rPr>
              <w:t>10</w:t>
            </w:r>
            <w:r w:rsidRPr="00F52EEF">
              <w:rPr>
                <w:rFonts w:asciiTheme="minorHAnsi" w:eastAsia="Calibri" w:hAnsiTheme="minorHAnsi" w:cstheme="minorHAnsi"/>
              </w:rPr>
              <w:t>s</w:t>
            </w:r>
          </w:p>
        </w:tc>
        <w:tc>
          <w:tcPr>
            <w:tcW w:w="895" w:type="dxa"/>
            <w:shd w:val="clear" w:color="auto" w:fill="F7CAAC"/>
          </w:tcPr>
          <w:p w14:paraId="183D892A" w14:textId="77777777" w:rsidR="0061031F" w:rsidRPr="00F52EEF" w:rsidRDefault="0061031F"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22" w:type="dxa"/>
          </w:tcPr>
          <w:p w14:paraId="0BC3CB3B" w14:textId="5F2286A5" w:rsidR="0061031F" w:rsidRPr="00F52EEF" w:rsidRDefault="0061031F" w:rsidP="00935F76">
            <w:pPr>
              <w:tabs>
                <w:tab w:val="left" w:pos="567"/>
              </w:tabs>
              <w:jc w:val="both"/>
              <w:rPr>
                <w:rFonts w:asciiTheme="minorHAnsi" w:hAnsiTheme="minorHAnsi" w:cstheme="minorHAnsi"/>
              </w:rPr>
            </w:pPr>
            <w:r>
              <w:rPr>
                <w:rFonts w:asciiTheme="minorHAnsi" w:hAnsiTheme="minorHAnsi" w:cstheme="minorHAnsi"/>
              </w:rPr>
              <w:t>10</w:t>
            </w:r>
            <w:r w:rsidRPr="00F52EEF">
              <w:rPr>
                <w:rFonts w:asciiTheme="minorHAnsi" w:hAnsiTheme="minorHAnsi" w:cstheme="minorHAnsi"/>
              </w:rPr>
              <w:t xml:space="preserve"> hod.</w:t>
            </w:r>
          </w:p>
        </w:tc>
        <w:tc>
          <w:tcPr>
            <w:tcW w:w="2171" w:type="dxa"/>
            <w:shd w:val="clear" w:color="auto" w:fill="F7CAAC"/>
          </w:tcPr>
          <w:p w14:paraId="71584809" w14:textId="77777777" w:rsidR="0061031F" w:rsidRPr="00F52EEF" w:rsidRDefault="0061031F"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16" w:type="dxa"/>
            <w:gridSpan w:val="2"/>
          </w:tcPr>
          <w:p w14:paraId="62D0648C" w14:textId="77777777" w:rsidR="0061031F" w:rsidRPr="00F52EEF" w:rsidRDefault="0061031F"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61031F" w:rsidRPr="00F52EEF" w14:paraId="790D4540" w14:textId="77777777" w:rsidTr="00126818">
        <w:tc>
          <w:tcPr>
            <w:tcW w:w="3856" w:type="dxa"/>
            <w:shd w:val="clear" w:color="auto" w:fill="F7CAAC"/>
          </w:tcPr>
          <w:p w14:paraId="0B3EBFF5" w14:textId="77777777" w:rsidR="0061031F" w:rsidRPr="00F52EEF" w:rsidRDefault="0061031F"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817" w:type="dxa"/>
            <w:gridSpan w:val="7"/>
          </w:tcPr>
          <w:p w14:paraId="0156C697" w14:textId="5C0FD5EA" w:rsidR="0061031F" w:rsidRPr="00F52EEF" w:rsidRDefault="0061031F" w:rsidP="00935F76">
            <w:pPr>
              <w:tabs>
                <w:tab w:val="left" w:pos="567"/>
              </w:tabs>
              <w:jc w:val="both"/>
              <w:rPr>
                <w:rFonts w:asciiTheme="minorHAnsi" w:eastAsia="Calibri" w:hAnsiTheme="minorHAnsi" w:cstheme="minorHAnsi"/>
                <w:color w:val="FF0000"/>
              </w:rPr>
            </w:pPr>
            <w:r w:rsidRPr="00F52EEF">
              <w:rPr>
                <w:rFonts w:asciiTheme="minorHAnsi" w:eastAsia="Calibri" w:hAnsiTheme="minorHAnsi" w:cstheme="minorHAnsi"/>
              </w:rPr>
              <w:t>Jazyk český a stylistika 1</w:t>
            </w:r>
          </w:p>
        </w:tc>
      </w:tr>
      <w:tr w:rsidR="0061031F" w:rsidRPr="00F52EEF" w14:paraId="5CE78A79" w14:textId="77777777" w:rsidTr="00126818">
        <w:tc>
          <w:tcPr>
            <w:tcW w:w="3856" w:type="dxa"/>
            <w:shd w:val="clear" w:color="auto" w:fill="F7CAAC"/>
          </w:tcPr>
          <w:p w14:paraId="0D26A383" w14:textId="77777777" w:rsidR="0061031F" w:rsidRPr="00F52EEF" w:rsidRDefault="0061031F"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30" w:type="dxa"/>
            <w:gridSpan w:val="4"/>
          </w:tcPr>
          <w:p w14:paraId="1E5B8FF7" w14:textId="683402A1" w:rsidR="0061031F" w:rsidRPr="00F52EEF" w:rsidRDefault="0061031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Zkouška</w:t>
            </w:r>
          </w:p>
        </w:tc>
        <w:tc>
          <w:tcPr>
            <w:tcW w:w="2171" w:type="dxa"/>
            <w:shd w:val="clear" w:color="auto" w:fill="F7CAAC"/>
          </w:tcPr>
          <w:p w14:paraId="39AEB320" w14:textId="77777777" w:rsidR="0061031F" w:rsidRPr="00F52EEF" w:rsidRDefault="0061031F"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16" w:type="dxa"/>
            <w:gridSpan w:val="2"/>
          </w:tcPr>
          <w:p w14:paraId="7E1A9588" w14:textId="77777777" w:rsidR="0061031F" w:rsidRPr="00F52EEF" w:rsidRDefault="0061031F" w:rsidP="00935F76">
            <w:pPr>
              <w:tabs>
                <w:tab w:val="left" w:pos="567"/>
              </w:tabs>
              <w:jc w:val="both"/>
              <w:rPr>
                <w:rFonts w:asciiTheme="minorHAnsi" w:eastAsia="Calibri" w:hAnsiTheme="minorHAnsi" w:cstheme="minorHAnsi"/>
                <w:color w:val="1F497D" w:themeColor="text2"/>
              </w:rPr>
            </w:pPr>
            <w:r w:rsidRPr="00F52EEF">
              <w:rPr>
                <w:rFonts w:asciiTheme="minorHAnsi" w:eastAsia="Calibri" w:hAnsiTheme="minorHAnsi" w:cstheme="minorHAnsi"/>
              </w:rPr>
              <w:t>Seminář</w:t>
            </w:r>
          </w:p>
        </w:tc>
      </w:tr>
      <w:tr w:rsidR="0061031F" w:rsidRPr="00F52EEF" w14:paraId="559D8DF0" w14:textId="77777777" w:rsidTr="00126818">
        <w:tc>
          <w:tcPr>
            <w:tcW w:w="3856" w:type="dxa"/>
            <w:shd w:val="clear" w:color="auto" w:fill="F7CAAC"/>
          </w:tcPr>
          <w:p w14:paraId="39B83EC4" w14:textId="77777777" w:rsidR="0061031F" w:rsidRPr="00F52EEF" w:rsidRDefault="0061031F"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817" w:type="dxa"/>
            <w:gridSpan w:val="7"/>
            <w:tcBorders>
              <w:bottom w:val="nil"/>
            </w:tcBorders>
          </w:tcPr>
          <w:p w14:paraId="6C4CB3E0" w14:textId="77777777" w:rsidR="0061031F" w:rsidRPr="00F52EEF" w:rsidRDefault="0061031F" w:rsidP="00935F76">
            <w:pPr>
              <w:tabs>
                <w:tab w:val="left" w:pos="567"/>
              </w:tabs>
              <w:jc w:val="both"/>
              <w:rPr>
                <w:rFonts w:asciiTheme="minorHAnsi" w:hAnsiTheme="minorHAnsi" w:cstheme="minorHAnsi"/>
                <w:color w:val="1F497D" w:themeColor="text2"/>
              </w:rPr>
            </w:pPr>
          </w:p>
        </w:tc>
      </w:tr>
      <w:tr w:rsidR="0061031F" w:rsidRPr="00F52EEF" w14:paraId="02D180A0" w14:textId="77777777" w:rsidTr="00126818">
        <w:trPr>
          <w:trHeight w:val="554"/>
        </w:trPr>
        <w:tc>
          <w:tcPr>
            <w:tcW w:w="10673" w:type="dxa"/>
            <w:gridSpan w:val="8"/>
            <w:tcBorders>
              <w:top w:val="nil"/>
            </w:tcBorders>
          </w:tcPr>
          <w:p w14:paraId="77A8B6B9" w14:textId="77777777" w:rsidR="0061031F" w:rsidRDefault="0061031F" w:rsidP="00935F76">
            <w:pPr>
              <w:tabs>
                <w:tab w:val="left" w:pos="567"/>
              </w:tabs>
              <w:jc w:val="both"/>
              <w:rPr>
                <w:rFonts w:asciiTheme="minorHAnsi" w:hAnsiTheme="minorHAnsi" w:cstheme="minorHAnsi"/>
              </w:rPr>
            </w:pPr>
            <w:r>
              <w:rPr>
                <w:rFonts w:asciiTheme="minorHAnsi" w:hAnsiTheme="minorHAnsi" w:cstheme="minorHAnsi"/>
              </w:rPr>
              <w:t xml:space="preserve">1. </w:t>
            </w:r>
            <w:r w:rsidRPr="00F52EEF">
              <w:rPr>
                <w:rFonts w:asciiTheme="minorHAnsi" w:hAnsiTheme="minorHAnsi" w:cstheme="minorHAnsi"/>
              </w:rPr>
              <w:t xml:space="preserve">Dílčí úkoly v průběhu semestru (pravidelná </w:t>
            </w:r>
            <w:r w:rsidRPr="00F52EEF">
              <w:rPr>
                <w:rFonts w:asciiTheme="minorHAnsi" w:eastAsia="Calibri" w:hAnsiTheme="minorHAnsi" w:cstheme="minorHAnsi"/>
              </w:rPr>
              <w:t>stylistická cvičení s orientací na specifika výrazových prostředků jednotlivých funkčních stylů</w:t>
            </w:r>
            <w:r w:rsidRPr="00F52EEF">
              <w:rPr>
                <w:rFonts w:asciiTheme="minorHAnsi" w:hAnsiTheme="minorHAnsi" w:cstheme="minorHAnsi"/>
              </w:rPr>
              <w:t>)</w:t>
            </w:r>
            <w:r>
              <w:rPr>
                <w:rFonts w:asciiTheme="minorHAnsi" w:hAnsiTheme="minorHAnsi" w:cstheme="minorHAnsi"/>
              </w:rPr>
              <w:t>.</w:t>
            </w:r>
            <w:r w:rsidRPr="00F52EEF">
              <w:rPr>
                <w:rFonts w:asciiTheme="minorHAnsi" w:hAnsiTheme="minorHAnsi" w:cstheme="minorHAnsi"/>
              </w:rPr>
              <w:t xml:space="preserve"> </w:t>
            </w:r>
          </w:p>
          <w:p w14:paraId="1E76C5E1" w14:textId="77777777" w:rsidR="0061031F" w:rsidRDefault="0061031F" w:rsidP="00935F76">
            <w:pPr>
              <w:tabs>
                <w:tab w:val="left" w:pos="567"/>
              </w:tabs>
              <w:jc w:val="both"/>
              <w:rPr>
                <w:rFonts w:asciiTheme="minorHAnsi" w:hAnsiTheme="minorHAnsi" w:cstheme="minorHAnsi"/>
              </w:rPr>
            </w:pPr>
            <w:r>
              <w:rPr>
                <w:rFonts w:asciiTheme="minorHAnsi" w:hAnsiTheme="minorHAnsi" w:cstheme="minorHAnsi"/>
              </w:rPr>
              <w:t>2. A</w:t>
            </w:r>
            <w:r w:rsidRPr="00F52EEF">
              <w:rPr>
                <w:rFonts w:asciiTheme="minorHAnsi" w:hAnsiTheme="minorHAnsi" w:cstheme="minorHAnsi"/>
              </w:rPr>
              <w:t>ktivní účast na semináři</w:t>
            </w:r>
            <w:r>
              <w:rPr>
                <w:rFonts w:asciiTheme="minorHAnsi" w:hAnsiTheme="minorHAnsi" w:cstheme="minorHAnsi"/>
              </w:rPr>
              <w:t>.</w:t>
            </w:r>
            <w:r w:rsidRPr="00F52EEF">
              <w:rPr>
                <w:rFonts w:asciiTheme="minorHAnsi" w:hAnsiTheme="minorHAnsi" w:cstheme="minorHAnsi"/>
              </w:rPr>
              <w:t xml:space="preserve"> </w:t>
            </w:r>
          </w:p>
          <w:p w14:paraId="00F64569" w14:textId="4D920727" w:rsidR="0061031F" w:rsidRPr="00F52EEF" w:rsidRDefault="0061031F" w:rsidP="00935F76">
            <w:pPr>
              <w:tabs>
                <w:tab w:val="left" w:pos="567"/>
              </w:tabs>
              <w:jc w:val="both"/>
              <w:rPr>
                <w:rFonts w:asciiTheme="minorHAnsi" w:hAnsiTheme="minorHAnsi" w:cstheme="minorHAnsi"/>
              </w:rPr>
            </w:pPr>
            <w:r>
              <w:rPr>
                <w:rFonts w:asciiTheme="minorHAnsi" w:hAnsiTheme="minorHAnsi" w:cstheme="minorHAnsi"/>
              </w:rPr>
              <w:t>3. Z</w:t>
            </w:r>
            <w:r w:rsidRPr="00F52EEF">
              <w:rPr>
                <w:rFonts w:asciiTheme="minorHAnsi" w:hAnsiTheme="minorHAnsi" w:cstheme="minorHAnsi"/>
              </w:rPr>
              <w:t>ávěrečn</w:t>
            </w:r>
            <w:r>
              <w:rPr>
                <w:rFonts w:asciiTheme="minorHAnsi" w:hAnsiTheme="minorHAnsi" w:cstheme="minorHAnsi"/>
              </w:rPr>
              <w:t>ý</w:t>
            </w:r>
            <w:r w:rsidRPr="00F52EEF">
              <w:rPr>
                <w:rFonts w:asciiTheme="minorHAnsi" w:hAnsiTheme="minorHAnsi" w:cstheme="minorHAnsi"/>
              </w:rPr>
              <w:t xml:space="preserve"> znalostní test formou praktické a teoretické části.</w:t>
            </w:r>
          </w:p>
        </w:tc>
      </w:tr>
      <w:tr w:rsidR="0061031F" w:rsidRPr="00F52EEF" w14:paraId="09871BE4" w14:textId="77777777" w:rsidTr="00126818">
        <w:trPr>
          <w:trHeight w:val="197"/>
        </w:trPr>
        <w:tc>
          <w:tcPr>
            <w:tcW w:w="3856" w:type="dxa"/>
            <w:tcBorders>
              <w:top w:val="nil"/>
            </w:tcBorders>
            <w:shd w:val="clear" w:color="auto" w:fill="F7CAAC"/>
          </w:tcPr>
          <w:p w14:paraId="3A40256F" w14:textId="77777777" w:rsidR="0061031F" w:rsidRPr="00F52EEF" w:rsidRDefault="0061031F"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817" w:type="dxa"/>
            <w:gridSpan w:val="7"/>
            <w:tcBorders>
              <w:top w:val="nil"/>
            </w:tcBorders>
          </w:tcPr>
          <w:p w14:paraId="49E8F836" w14:textId="77777777" w:rsidR="0061031F" w:rsidRPr="00F52EEF" w:rsidRDefault="0061031F"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PaedDr. Marcela Göttlichová</w:t>
            </w:r>
          </w:p>
        </w:tc>
      </w:tr>
      <w:tr w:rsidR="0061031F" w:rsidRPr="00F52EEF" w14:paraId="77F7E4C3" w14:textId="77777777" w:rsidTr="00126818">
        <w:trPr>
          <w:trHeight w:val="243"/>
        </w:trPr>
        <w:tc>
          <w:tcPr>
            <w:tcW w:w="3856" w:type="dxa"/>
            <w:tcBorders>
              <w:top w:val="nil"/>
            </w:tcBorders>
            <w:shd w:val="clear" w:color="auto" w:fill="F7CAAC"/>
          </w:tcPr>
          <w:p w14:paraId="1F45BF5D" w14:textId="77777777" w:rsidR="0061031F" w:rsidRPr="00F52EEF" w:rsidRDefault="0061031F"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817" w:type="dxa"/>
            <w:gridSpan w:val="7"/>
            <w:tcBorders>
              <w:top w:val="nil"/>
            </w:tcBorders>
          </w:tcPr>
          <w:p w14:paraId="51CB1BD7" w14:textId="77777777" w:rsidR="0061031F" w:rsidRPr="00F52EEF" w:rsidRDefault="0061031F"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rPr>
              <w:t>Garant se podílí 100 % na výuce.</w:t>
            </w:r>
          </w:p>
        </w:tc>
      </w:tr>
      <w:tr w:rsidR="0061031F" w:rsidRPr="00F52EEF" w14:paraId="3D6E8A9D" w14:textId="77777777" w:rsidTr="00126818">
        <w:tc>
          <w:tcPr>
            <w:tcW w:w="3856" w:type="dxa"/>
            <w:shd w:val="clear" w:color="auto" w:fill="F7CAAC"/>
          </w:tcPr>
          <w:p w14:paraId="7C100EFD" w14:textId="77777777" w:rsidR="0061031F" w:rsidRPr="00F52EEF" w:rsidRDefault="0061031F"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817" w:type="dxa"/>
            <w:gridSpan w:val="7"/>
            <w:tcBorders>
              <w:bottom w:val="nil"/>
            </w:tcBorders>
          </w:tcPr>
          <w:p w14:paraId="0F1BED62" w14:textId="77777777" w:rsidR="0061031F" w:rsidRPr="00F52EEF" w:rsidRDefault="0061031F" w:rsidP="00935F76">
            <w:pPr>
              <w:tabs>
                <w:tab w:val="left" w:pos="567"/>
              </w:tabs>
              <w:jc w:val="both"/>
              <w:rPr>
                <w:rFonts w:asciiTheme="minorHAnsi" w:hAnsiTheme="minorHAnsi" w:cstheme="minorHAnsi"/>
              </w:rPr>
            </w:pPr>
          </w:p>
        </w:tc>
      </w:tr>
      <w:tr w:rsidR="0061031F" w:rsidRPr="00F52EEF" w14:paraId="2B76FB5E" w14:textId="77777777" w:rsidTr="00126818">
        <w:trPr>
          <w:trHeight w:val="70"/>
        </w:trPr>
        <w:tc>
          <w:tcPr>
            <w:tcW w:w="10673" w:type="dxa"/>
            <w:gridSpan w:val="8"/>
            <w:tcBorders>
              <w:top w:val="nil"/>
            </w:tcBorders>
          </w:tcPr>
          <w:p w14:paraId="54C883D9" w14:textId="77777777" w:rsidR="0061031F" w:rsidRPr="00F52EEF" w:rsidRDefault="0061031F" w:rsidP="00935F76">
            <w:pPr>
              <w:tabs>
                <w:tab w:val="left" w:pos="567"/>
              </w:tabs>
              <w:jc w:val="both"/>
              <w:rPr>
                <w:rFonts w:asciiTheme="minorHAnsi" w:hAnsiTheme="minorHAnsi" w:cstheme="minorHAnsi"/>
              </w:rPr>
            </w:pPr>
          </w:p>
        </w:tc>
      </w:tr>
      <w:tr w:rsidR="0061031F" w:rsidRPr="00F52EEF" w14:paraId="26DA375F" w14:textId="77777777" w:rsidTr="00126818">
        <w:tc>
          <w:tcPr>
            <w:tcW w:w="3856" w:type="dxa"/>
            <w:shd w:val="clear" w:color="auto" w:fill="F7CAAC"/>
          </w:tcPr>
          <w:p w14:paraId="0E960F55" w14:textId="77777777" w:rsidR="0061031F" w:rsidRPr="00F52EEF" w:rsidRDefault="0061031F"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817" w:type="dxa"/>
            <w:gridSpan w:val="7"/>
            <w:tcBorders>
              <w:bottom w:val="nil"/>
            </w:tcBorders>
          </w:tcPr>
          <w:p w14:paraId="2DD6DC9D" w14:textId="77777777" w:rsidR="0061031F" w:rsidRPr="00F52EEF" w:rsidRDefault="0061031F" w:rsidP="00935F76">
            <w:pPr>
              <w:tabs>
                <w:tab w:val="left" w:pos="567"/>
              </w:tabs>
              <w:jc w:val="both"/>
              <w:rPr>
                <w:rFonts w:asciiTheme="minorHAnsi" w:hAnsiTheme="minorHAnsi" w:cstheme="minorHAnsi"/>
              </w:rPr>
            </w:pPr>
          </w:p>
        </w:tc>
      </w:tr>
      <w:tr w:rsidR="0061031F" w:rsidRPr="00F52EEF" w14:paraId="1A2B25BE" w14:textId="77777777" w:rsidTr="00126818">
        <w:trPr>
          <w:trHeight w:val="2485"/>
        </w:trPr>
        <w:tc>
          <w:tcPr>
            <w:tcW w:w="10673" w:type="dxa"/>
            <w:gridSpan w:val="8"/>
            <w:tcBorders>
              <w:top w:val="nil"/>
              <w:bottom w:val="single" w:sz="12" w:space="0" w:color="auto"/>
            </w:tcBorders>
          </w:tcPr>
          <w:p w14:paraId="36D04903" w14:textId="77777777" w:rsidR="0061031F" w:rsidRPr="006A7E04" w:rsidRDefault="0061031F" w:rsidP="00935F76">
            <w:pPr>
              <w:tabs>
                <w:tab w:val="left" w:pos="567"/>
              </w:tabs>
              <w:rPr>
                <w:rFonts w:asciiTheme="minorHAnsi" w:hAnsiTheme="minorHAnsi" w:cstheme="minorHAnsi"/>
                <w:b/>
              </w:rPr>
            </w:pPr>
            <w:r w:rsidRPr="006A7E04">
              <w:rPr>
                <w:rFonts w:asciiTheme="minorHAnsi" w:hAnsiTheme="minorHAnsi" w:cstheme="minorHAnsi"/>
                <w:b/>
              </w:rPr>
              <w:t>Probíraná témata:</w:t>
            </w:r>
          </w:p>
          <w:p w14:paraId="6F8DC88F" w14:textId="77777777" w:rsidR="0061031F" w:rsidRPr="006A7E04" w:rsidRDefault="0061031F" w:rsidP="00935F76">
            <w:pPr>
              <w:tabs>
                <w:tab w:val="left" w:pos="567"/>
              </w:tabs>
              <w:rPr>
                <w:rFonts w:asciiTheme="minorHAnsi" w:hAnsiTheme="minorHAnsi" w:cstheme="minorHAnsi"/>
              </w:rPr>
            </w:pPr>
            <w:r>
              <w:rPr>
                <w:rFonts w:asciiTheme="minorHAnsi" w:hAnsiTheme="minorHAnsi" w:cstheme="minorHAnsi"/>
              </w:rPr>
              <w:t>- t</w:t>
            </w:r>
            <w:r w:rsidRPr="006A7E04">
              <w:rPr>
                <w:rFonts w:asciiTheme="minorHAnsi" w:hAnsiTheme="minorHAnsi" w:cstheme="minorHAnsi"/>
              </w:rPr>
              <w:t>eorie funkčních stylů – klasifikace; slohové postupy a útvary</w:t>
            </w:r>
            <w:r>
              <w:rPr>
                <w:rFonts w:asciiTheme="minorHAnsi" w:hAnsiTheme="minorHAnsi" w:cstheme="minorHAnsi"/>
              </w:rPr>
              <w:t>;</w:t>
            </w:r>
          </w:p>
          <w:p w14:paraId="2D54194D" w14:textId="77777777" w:rsidR="0061031F" w:rsidRPr="006A7E04" w:rsidRDefault="0061031F" w:rsidP="00935F76">
            <w:pPr>
              <w:tabs>
                <w:tab w:val="left" w:pos="567"/>
              </w:tabs>
              <w:rPr>
                <w:rFonts w:asciiTheme="minorHAnsi" w:hAnsiTheme="minorHAnsi" w:cstheme="minorHAnsi"/>
              </w:rPr>
            </w:pPr>
            <w:r>
              <w:rPr>
                <w:rFonts w:asciiTheme="minorHAnsi" w:hAnsiTheme="minorHAnsi" w:cstheme="minorHAnsi"/>
              </w:rPr>
              <w:t>- f</w:t>
            </w:r>
            <w:r w:rsidRPr="006A7E04">
              <w:rPr>
                <w:rFonts w:asciiTheme="minorHAnsi" w:hAnsiTheme="minorHAnsi" w:cstheme="minorHAnsi"/>
              </w:rPr>
              <w:t>unkční styl primární – běžně dorozumívací, hovorový</w:t>
            </w:r>
            <w:r>
              <w:rPr>
                <w:rFonts w:asciiTheme="minorHAnsi" w:hAnsiTheme="minorHAnsi" w:cstheme="minorHAnsi"/>
              </w:rPr>
              <w:t>;</w:t>
            </w:r>
          </w:p>
          <w:p w14:paraId="7910B4C4" w14:textId="77777777" w:rsidR="0061031F" w:rsidRPr="006A7E04" w:rsidRDefault="0061031F" w:rsidP="00935F76">
            <w:pPr>
              <w:tabs>
                <w:tab w:val="left" w:pos="567"/>
              </w:tabs>
              <w:rPr>
                <w:rFonts w:asciiTheme="minorHAnsi" w:hAnsiTheme="minorHAnsi" w:cstheme="minorHAnsi"/>
              </w:rPr>
            </w:pPr>
            <w:r>
              <w:rPr>
                <w:rFonts w:asciiTheme="minorHAnsi" w:hAnsiTheme="minorHAnsi" w:cstheme="minorHAnsi"/>
              </w:rPr>
              <w:t>- k</w:t>
            </w:r>
            <w:r w:rsidRPr="006A7E04">
              <w:rPr>
                <w:rFonts w:asciiTheme="minorHAnsi" w:hAnsiTheme="minorHAnsi" w:cstheme="minorHAnsi"/>
              </w:rPr>
              <w:t>ompozice publicistických textů, jejich žánry/útvary</w:t>
            </w:r>
            <w:r>
              <w:rPr>
                <w:rFonts w:asciiTheme="minorHAnsi" w:hAnsiTheme="minorHAnsi" w:cstheme="minorHAnsi"/>
              </w:rPr>
              <w:t>;</w:t>
            </w:r>
          </w:p>
          <w:p w14:paraId="10F3BB3E" w14:textId="77777777" w:rsidR="0061031F" w:rsidRPr="006A7E04" w:rsidRDefault="0061031F" w:rsidP="00935F76">
            <w:pPr>
              <w:tabs>
                <w:tab w:val="left" w:pos="567"/>
              </w:tabs>
              <w:rPr>
                <w:rFonts w:asciiTheme="minorHAnsi" w:hAnsiTheme="minorHAnsi" w:cstheme="minorHAnsi"/>
              </w:rPr>
            </w:pPr>
            <w:r>
              <w:rPr>
                <w:rFonts w:asciiTheme="minorHAnsi" w:hAnsiTheme="minorHAnsi" w:cstheme="minorHAnsi"/>
              </w:rPr>
              <w:t>- f</w:t>
            </w:r>
            <w:r w:rsidRPr="006A7E04">
              <w:rPr>
                <w:rFonts w:asciiTheme="minorHAnsi" w:hAnsiTheme="minorHAnsi" w:cstheme="minorHAnsi"/>
              </w:rPr>
              <w:t xml:space="preserve">unkční styl primární </w:t>
            </w:r>
            <w:r>
              <w:rPr>
                <w:rFonts w:asciiTheme="minorHAnsi" w:hAnsiTheme="minorHAnsi" w:cstheme="minorHAnsi"/>
              </w:rPr>
              <w:t>–</w:t>
            </w:r>
            <w:r w:rsidRPr="006A7E04">
              <w:rPr>
                <w:rFonts w:asciiTheme="minorHAnsi" w:hAnsiTheme="minorHAnsi" w:cstheme="minorHAnsi"/>
              </w:rPr>
              <w:t xml:space="preserve"> odborný</w:t>
            </w:r>
            <w:r>
              <w:rPr>
                <w:rFonts w:asciiTheme="minorHAnsi" w:hAnsiTheme="minorHAnsi" w:cstheme="minorHAnsi"/>
              </w:rPr>
              <w:t>;</w:t>
            </w:r>
          </w:p>
          <w:p w14:paraId="7162ECB2" w14:textId="77777777" w:rsidR="0061031F" w:rsidRPr="006A7E04" w:rsidRDefault="0061031F" w:rsidP="00935F76">
            <w:pPr>
              <w:tabs>
                <w:tab w:val="left" w:pos="567"/>
              </w:tabs>
              <w:rPr>
                <w:rFonts w:asciiTheme="minorHAnsi" w:hAnsiTheme="minorHAnsi" w:cstheme="minorHAnsi"/>
              </w:rPr>
            </w:pPr>
            <w:r>
              <w:rPr>
                <w:rFonts w:asciiTheme="minorHAnsi" w:hAnsiTheme="minorHAnsi" w:cstheme="minorHAnsi"/>
              </w:rPr>
              <w:t>- k</w:t>
            </w:r>
            <w:r w:rsidRPr="006A7E04">
              <w:rPr>
                <w:rFonts w:asciiTheme="minorHAnsi" w:hAnsiTheme="minorHAnsi" w:cstheme="minorHAnsi"/>
              </w:rPr>
              <w:t>ompozice odborného textu</w:t>
            </w:r>
            <w:r>
              <w:rPr>
                <w:rFonts w:asciiTheme="minorHAnsi" w:hAnsiTheme="minorHAnsi" w:cstheme="minorHAnsi"/>
              </w:rPr>
              <w:t>;</w:t>
            </w:r>
          </w:p>
          <w:p w14:paraId="20185B9C" w14:textId="77777777" w:rsidR="0061031F" w:rsidRPr="006A7E04" w:rsidRDefault="0061031F" w:rsidP="00935F76">
            <w:pPr>
              <w:tabs>
                <w:tab w:val="left" w:pos="567"/>
              </w:tabs>
              <w:rPr>
                <w:rFonts w:asciiTheme="minorHAnsi" w:hAnsiTheme="minorHAnsi" w:cstheme="minorHAnsi"/>
              </w:rPr>
            </w:pPr>
            <w:r>
              <w:rPr>
                <w:rFonts w:asciiTheme="minorHAnsi" w:hAnsiTheme="minorHAnsi" w:cstheme="minorHAnsi"/>
              </w:rPr>
              <w:t>- f</w:t>
            </w:r>
            <w:r w:rsidRPr="006A7E04">
              <w:rPr>
                <w:rFonts w:asciiTheme="minorHAnsi" w:hAnsiTheme="minorHAnsi" w:cstheme="minorHAnsi"/>
              </w:rPr>
              <w:t>unkční styl sekundární – esejistický, styl církevní komunikace</w:t>
            </w:r>
            <w:r>
              <w:rPr>
                <w:rFonts w:asciiTheme="minorHAnsi" w:hAnsiTheme="minorHAnsi" w:cstheme="minorHAnsi"/>
              </w:rPr>
              <w:t>;</w:t>
            </w:r>
          </w:p>
          <w:p w14:paraId="617F21F2" w14:textId="77777777" w:rsidR="0061031F" w:rsidRPr="006A7E04" w:rsidRDefault="0061031F" w:rsidP="00935F76">
            <w:pPr>
              <w:tabs>
                <w:tab w:val="left" w:pos="567"/>
              </w:tabs>
              <w:rPr>
                <w:rFonts w:asciiTheme="minorHAnsi" w:hAnsiTheme="minorHAnsi" w:cstheme="minorHAnsi"/>
              </w:rPr>
            </w:pPr>
            <w:r>
              <w:rPr>
                <w:rFonts w:asciiTheme="minorHAnsi" w:hAnsiTheme="minorHAnsi" w:cstheme="minorHAnsi"/>
              </w:rPr>
              <w:t>- f</w:t>
            </w:r>
            <w:r w:rsidRPr="006A7E04">
              <w:rPr>
                <w:rFonts w:asciiTheme="minorHAnsi" w:hAnsiTheme="minorHAnsi" w:cstheme="minorHAnsi"/>
              </w:rPr>
              <w:t>unkční styl sekundární – styl reklamy</w:t>
            </w:r>
            <w:r>
              <w:rPr>
                <w:rFonts w:asciiTheme="minorHAnsi" w:hAnsiTheme="minorHAnsi" w:cstheme="minorHAnsi"/>
              </w:rPr>
              <w:t>;</w:t>
            </w:r>
          </w:p>
          <w:p w14:paraId="65463C8B" w14:textId="77777777" w:rsidR="0061031F" w:rsidRPr="006A7E04" w:rsidRDefault="0061031F" w:rsidP="00935F76">
            <w:pPr>
              <w:tabs>
                <w:tab w:val="left" w:pos="567"/>
              </w:tabs>
              <w:rPr>
                <w:rFonts w:asciiTheme="minorHAnsi" w:hAnsiTheme="minorHAnsi" w:cstheme="minorHAnsi"/>
              </w:rPr>
            </w:pPr>
            <w:r>
              <w:rPr>
                <w:rFonts w:asciiTheme="minorHAnsi" w:hAnsiTheme="minorHAnsi" w:cstheme="minorHAnsi"/>
              </w:rPr>
              <w:t>- s</w:t>
            </w:r>
            <w:r w:rsidRPr="006A7E04">
              <w:rPr>
                <w:rFonts w:asciiTheme="minorHAnsi" w:hAnsiTheme="minorHAnsi" w:cstheme="minorHAnsi"/>
              </w:rPr>
              <w:t>tylový typ reklamního textu a normy</w:t>
            </w:r>
            <w:r>
              <w:rPr>
                <w:rFonts w:asciiTheme="minorHAnsi" w:hAnsiTheme="minorHAnsi" w:cstheme="minorHAnsi"/>
              </w:rPr>
              <w:t>;</w:t>
            </w:r>
          </w:p>
          <w:p w14:paraId="103C9462" w14:textId="78617A2B" w:rsidR="0061031F" w:rsidRPr="006A7E04" w:rsidRDefault="0061031F" w:rsidP="00126818">
            <w:pPr>
              <w:tabs>
                <w:tab w:val="left" w:pos="567"/>
              </w:tabs>
              <w:rPr>
                <w:del w:id="5502" w:author="Martin Kazík" w:date="2020-01-23T11:23:00Z"/>
                <w:rFonts w:asciiTheme="minorHAnsi" w:hAnsiTheme="minorHAnsi" w:cstheme="minorHAnsi"/>
              </w:rPr>
            </w:pPr>
            <w:r>
              <w:rPr>
                <w:rFonts w:asciiTheme="minorHAnsi" w:hAnsiTheme="minorHAnsi" w:cstheme="minorHAnsi"/>
              </w:rPr>
              <w:t>- m</w:t>
            </w:r>
            <w:r w:rsidRPr="006A7E04">
              <w:rPr>
                <w:rFonts w:asciiTheme="minorHAnsi" w:hAnsiTheme="minorHAnsi" w:cstheme="minorHAnsi"/>
              </w:rPr>
              <w:t>etodologické problémy stylistiky – aplikace stylistických poznatků</w:t>
            </w:r>
            <w:r>
              <w:rPr>
                <w:rFonts w:asciiTheme="minorHAnsi" w:hAnsiTheme="minorHAnsi" w:cstheme="minorHAnsi"/>
              </w:rPr>
              <w:t>;</w:t>
            </w:r>
          </w:p>
          <w:p w14:paraId="2B453C68" w14:textId="7F15360F" w:rsidR="0061031F" w:rsidRPr="00F52EEF" w:rsidRDefault="0061031F" w:rsidP="00935F76">
            <w:pPr>
              <w:tabs>
                <w:tab w:val="left" w:pos="567"/>
              </w:tabs>
              <w:jc w:val="both"/>
              <w:rPr>
                <w:rFonts w:asciiTheme="minorHAnsi" w:hAnsiTheme="minorHAnsi" w:cstheme="minorHAnsi"/>
              </w:rPr>
            </w:pPr>
            <w:del w:id="5503" w:author="Martin Kazík" w:date="2020-01-23T11:23:00Z">
              <w:r w:rsidRPr="00F52EEF">
                <w:rPr>
                  <w:rFonts w:asciiTheme="minorHAnsi" w:hAnsiTheme="minorHAnsi" w:cstheme="minorHAnsi"/>
                </w:rPr>
                <w:delText xml:space="preserve">Cílem kurzu je rozšíření teoretických znalostí v kontinuitě s praktickými dovednostmi v oblasti stylistiky v návaznosti na předmět Jazyk český a stylistika 1 s orientací na jazyk a jeho systém, stratifikaci jazyka, funkčnost vrstev jazyka a praktické využití vrstev jazyka vzhledem k funkčním stylům. Pozornost je zejména věnována charakteristice jazykových prostředků z hlediska stylistického, tradičním funkčním stylům s nezbytnými inovacemi v jejich současném přesahu a pojímání. Součástí kurzu je aplikace teoretických poznatků v praxi na základě stylistických cvičení a analýza textu užitých jazykových prostředků vzhledem k jejich stylové hodnotě začleňující typ komunikátu do oblasti konkrétního funkčního stylu s preferencí funkčního stylu odborného, publicistického a oblasti reklamní tvorby. </w:delText>
              </w:r>
            </w:del>
          </w:p>
        </w:tc>
      </w:tr>
      <w:tr w:rsidR="0061031F" w:rsidRPr="00F52EEF" w14:paraId="749B227F" w14:textId="77777777" w:rsidTr="00126818">
        <w:trPr>
          <w:trHeight w:val="265"/>
        </w:trPr>
        <w:tc>
          <w:tcPr>
            <w:tcW w:w="4427" w:type="dxa"/>
            <w:gridSpan w:val="2"/>
            <w:tcBorders>
              <w:top w:val="nil"/>
            </w:tcBorders>
            <w:shd w:val="clear" w:color="auto" w:fill="F7CAAC"/>
          </w:tcPr>
          <w:p w14:paraId="0453BA33" w14:textId="77777777" w:rsidR="0061031F" w:rsidRPr="00F52EEF" w:rsidRDefault="0061031F"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46" w:type="dxa"/>
            <w:gridSpan w:val="6"/>
            <w:tcBorders>
              <w:top w:val="nil"/>
              <w:bottom w:val="nil"/>
            </w:tcBorders>
          </w:tcPr>
          <w:p w14:paraId="1B1AF7A5" w14:textId="77777777" w:rsidR="0061031F" w:rsidRPr="00F52EEF" w:rsidRDefault="0061031F" w:rsidP="00935F76">
            <w:pPr>
              <w:tabs>
                <w:tab w:val="left" w:pos="567"/>
              </w:tabs>
              <w:autoSpaceDE w:val="0"/>
              <w:autoSpaceDN w:val="0"/>
              <w:adjustRightInd w:val="0"/>
              <w:rPr>
                <w:rFonts w:asciiTheme="minorHAnsi" w:hAnsiTheme="minorHAnsi" w:cstheme="minorHAnsi"/>
              </w:rPr>
            </w:pPr>
          </w:p>
        </w:tc>
      </w:tr>
      <w:tr w:rsidR="0061031F" w:rsidRPr="00F52EEF" w14:paraId="36F6B01E" w14:textId="77777777" w:rsidTr="00126818">
        <w:trPr>
          <w:trHeight w:val="2398"/>
        </w:trPr>
        <w:tc>
          <w:tcPr>
            <w:tcW w:w="10673" w:type="dxa"/>
            <w:gridSpan w:val="8"/>
            <w:tcBorders>
              <w:top w:val="nil"/>
            </w:tcBorders>
          </w:tcPr>
          <w:p w14:paraId="65CC2003" w14:textId="77777777" w:rsidR="0061031F" w:rsidRPr="00F60D33" w:rsidRDefault="0061031F" w:rsidP="00935F76">
            <w:pPr>
              <w:pStyle w:val="Nadpis6"/>
              <w:tabs>
                <w:tab w:val="left" w:pos="567"/>
              </w:tabs>
              <w:rPr>
                <w:rFonts w:asciiTheme="minorHAnsi" w:eastAsia="Calibri" w:hAnsiTheme="minorHAnsi" w:cstheme="minorHAnsi"/>
                <w:b/>
                <w:color w:val="auto"/>
              </w:rPr>
            </w:pPr>
            <w:r w:rsidRPr="00F60D33">
              <w:rPr>
                <w:rFonts w:asciiTheme="minorHAnsi" w:eastAsia="Calibri" w:hAnsiTheme="minorHAnsi" w:cstheme="minorHAnsi"/>
                <w:b/>
                <w:color w:val="auto"/>
              </w:rPr>
              <w:t>Povinná literatura:</w:t>
            </w:r>
          </w:p>
          <w:p w14:paraId="62F50667" w14:textId="2260D3D3" w:rsidR="0061031F" w:rsidRPr="006217DD" w:rsidDel="00555960" w:rsidRDefault="0061031F" w:rsidP="00935F76">
            <w:pPr>
              <w:tabs>
                <w:tab w:val="left" w:pos="567"/>
              </w:tabs>
              <w:rPr>
                <w:del w:id="5504" w:author="FMK" w:date="2020-02-02T22:32:00Z"/>
                <w:rFonts w:asciiTheme="minorHAnsi" w:eastAsiaTheme="majorEastAsia" w:hAnsiTheme="minorHAnsi"/>
                <w:color w:val="FF0000"/>
                <w:rPrChange w:id="5505" w:author="Martin Kazík" w:date="2020-01-23T11:23:00Z">
                  <w:rPr>
                    <w:del w:id="5506" w:author="FMK" w:date="2020-02-02T22:32:00Z"/>
                    <w:rFonts w:asciiTheme="minorHAnsi" w:eastAsiaTheme="majorEastAsia" w:hAnsiTheme="minorHAnsi"/>
                  </w:rPr>
                </w:rPrChange>
              </w:rPr>
            </w:pPr>
            <w:del w:id="5507" w:author="FMK" w:date="2020-02-02T22:32:00Z">
              <w:r w:rsidRPr="006217DD" w:rsidDel="00555960">
                <w:rPr>
                  <w:rFonts w:asciiTheme="minorHAnsi" w:eastAsiaTheme="majorEastAsia" w:hAnsiTheme="minorHAnsi"/>
                  <w:color w:val="FF0000"/>
                  <w:rPrChange w:id="5508" w:author="Martin Kazík" w:date="2020-01-23T11:23:00Z">
                    <w:rPr>
                      <w:rFonts w:asciiTheme="minorHAnsi" w:eastAsiaTheme="majorEastAsia" w:hAnsiTheme="minorHAnsi"/>
                    </w:rPr>
                  </w:rPrChange>
                </w:rPr>
                <w:delText xml:space="preserve">ČECHOVÁ, Marie. 2003. </w:delText>
              </w:r>
              <w:r w:rsidRPr="006217DD" w:rsidDel="00555960">
                <w:rPr>
                  <w:rFonts w:asciiTheme="minorHAnsi" w:eastAsiaTheme="majorEastAsia" w:hAnsiTheme="minorHAnsi"/>
                  <w:i/>
                  <w:color w:val="FF0000"/>
                  <w:rPrChange w:id="5509" w:author="Martin Kazík" w:date="2020-01-23T11:23:00Z">
                    <w:rPr>
                      <w:rFonts w:asciiTheme="minorHAnsi" w:eastAsiaTheme="majorEastAsia" w:hAnsiTheme="minorHAnsi"/>
                      <w:i/>
                    </w:rPr>
                  </w:rPrChange>
                </w:rPr>
                <w:delText>Současná česká stylistika.</w:delText>
              </w:r>
              <w:r w:rsidRPr="006217DD" w:rsidDel="00555960">
                <w:rPr>
                  <w:rFonts w:asciiTheme="minorHAnsi" w:eastAsiaTheme="majorEastAsia" w:hAnsiTheme="minorHAnsi"/>
                  <w:color w:val="FF0000"/>
                  <w:rPrChange w:id="5510" w:author="Martin Kazík" w:date="2020-01-23T11:23:00Z">
                    <w:rPr>
                      <w:rFonts w:asciiTheme="minorHAnsi" w:eastAsiaTheme="majorEastAsia" w:hAnsiTheme="minorHAnsi"/>
                    </w:rPr>
                  </w:rPrChange>
                </w:rPr>
                <w:delText xml:space="preserve"> Praha: ISV. ISBN 8086642003.</w:delText>
              </w:r>
            </w:del>
          </w:p>
          <w:p w14:paraId="6D038C29" w14:textId="09EF1E73" w:rsidR="0061031F" w:rsidRPr="006217DD" w:rsidDel="00555960" w:rsidRDefault="0061031F" w:rsidP="00935F76">
            <w:pPr>
              <w:tabs>
                <w:tab w:val="left" w:pos="567"/>
              </w:tabs>
              <w:autoSpaceDE w:val="0"/>
              <w:autoSpaceDN w:val="0"/>
              <w:adjustRightInd w:val="0"/>
              <w:rPr>
                <w:del w:id="5511" w:author="FMK" w:date="2020-02-02T22:32:00Z"/>
                <w:rFonts w:asciiTheme="minorHAnsi" w:eastAsia="Calibri" w:hAnsiTheme="minorHAnsi"/>
                <w:color w:val="FF0000"/>
                <w:rPrChange w:id="5512" w:author="Martin Kazík" w:date="2020-01-23T11:23:00Z">
                  <w:rPr>
                    <w:del w:id="5513" w:author="FMK" w:date="2020-02-02T22:32:00Z"/>
                    <w:rFonts w:asciiTheme="minorHAnsi" w:eastAsia="Calibri" w:hAnsiTheme="minorHAnsi"/>
                  </w:rPr>
                </w:rPrChange>
              </w:rPr>
            </w:pPr>
            <w:del w:id="5514" w:author="FMK" w:date="2020-02-02T22:32:00Z">
              <w:r w:rsidRPr="006217DD" w:rsidDel="00555960">
                <w:rPr>
                  <w:rFonts w:asciiTheme="minorHAnsi" w:hAnsiTheme="minorHAnsi"/>
                  <w:color w:val="FF0000"/>
                  <w:rPrChange w:id="5515" w:author="Martin Kazík" w:date="2020-01-23T11:23:00Z">
                    <w:rPr>
                      <w:rFonts w:asciiTheme="minorHAnsi" w:hAnsiTheme="minorHAnsi"/>
                    </w:rPr>
                  </w:rPrChange>
                </w:rPr>
                <w:delText xml:space="preserve">ČECHOVÁ, Marie, Marie KRČMOVÁ a Eva MINÁŘOVÁ. 2008. </w:delText>
              </w:r>
              <w:r w:rsidRPr="006217DD" w:rsidDel="00555960">
                <w:rPr>
                  <w:rFonts w:asciiTheme="minorHAnsi" w:hAnsiTheme="minorHAnsi"/>
                  <w:i/>
                  <w:color w:val="FF0000"/>
                  <w:rPrChange w:id="5516" w:author="Martin Kazík" w:date="2020-01-23T11:23:00Z">
                    <w:rPr>
                      <w:rFonts w:asciiTheme="minorHAnsi" w:hAnsiTheme="minorHAnsi"/>
                      <w:i/>
                    </w:rPr>
                  </w:rPrChange>
                </w:rPr>
                <w:delText>Současná stylistika.</w:delText>
              </w:r>
              <w:r w:rsidRPr="006217DD" w:rsidDel="00555960">
                <w:rPr>
                  <w:rFonts w:asciiTheme="minorHAnsi" w:hAnsiTheme="minorHAnsi"/>
                  <w:color w:val="FF0000"/>
                  <w:rPrChange w:id="5517" w:author="Martin Kazík" w:date="2020-01-23T11:23:00Z">
                    <w:rPr>
                      <w:rFonts w:asciiTheme="minorHAnsi" w:hAnsiTheme="minorHAnsi"/>
                    </w:rPr>
                  </w:rPrChange>
                </w:rPr>
                <w:delText xml:space="preserve"> Praha: NLN, Nakladatelství Lidové noviny. ISBN 978-80-7106-961-4.</w:delText>
              </w:r>
            </w:del>
          </w:p>
          <w:p w14:paraId="3C24EC91" w14:textId="1CCB2201" w:rsidR="0061031F" w:rsidRPr="006217DD" w:rsidDel="00555960" w:rsidRDefault="0061031F" w:rsidP="00935F76">
            <w:pPr>
              <w:tabs>
                <w:tab w:val="left" w:pos="567"/>
              </w:tabs>
              <w:autoSpaceDE w:val="0"/>
              <w:autoSpaceDN w:val="0"/>
              <w:adjustRightInd w:val="0"/>
              <w:rPr>
                <w:del w:id="5518" w:author="FMK" w:date="2020-02-02T22:32:00Z"/>
                <w:rFonts w:asciiTheme="minorHAnsi" w:eastAsia="Calibri" w:hAnsiTheme="minorHAnsi"/>
                <w:color w:val="FF0000"/>
                <w:rPrChange w:id="5519" w:author="Martin Kazík" w:date="2020-01-23T11:23:00Z">
                  <w:rPr>
                    <w:del w:id="5520" w:author="FMK" w:date="2020-02-02T22:32:00Z"/>
                    <w:rFonts w:asciiTheme="minorHAnsi" w:eastAsia="Calibri" w:hAnsiTheme="minorHAnsi"/>
                  </w:rPr>
                </w:rPrChange>
              </w:rPr>
            </w:pPr>
            <w:del w:id="5521" w:author="FMK" w:date="2020-02-02T22:32:00Z">
              <w:r w:rsidRPr="006217DD" w:rsidDel="00555960">
                <w:rPr>
                  <w:rFonts w:asciiTheme="minorHAnsi" w:eastAsia="Calibri" w:hAnsiTheme="minorHAnsi"/>
                  <w:i/>
                  <w:color w:val="FF0000"/>
                  <w:rPrChange w:id="5522" w:author="Martin Kazík" w:date="2020-01-23T11:23:00Z">
                    <w:rPr>
                      <w:rFonts w:asciiTheme="minorHAnsi" w:eastAsia="Calibri" w:hAnsiTheme="minorHAnsi"/>
                      <w:i/>
                    </w:rPr>
                  </w:rPrChange>
                </w:rPr>
                <w:delText>Pravidla českého pravopisu</w:delText>
              </w:r>
              <w:r w:rsidRPr="006217DD" w:rsidDel="00555960">
                <w:rPr>
                  <w:rFonts w:asciiTheme="minorHAnsi" w:eastAsia="Calibri" w:hAnsiTheme="minorHAnsi"/>
                  <w:color w:val="FF0000"/>
                  <w:rPrChange w:id="5523" w:author="Martin Kazík" w:date="2020-01-23T11:23:00Z">
                    <w:rPr>
                      <w:rFonts w:asciiTheme="minorHAnsi" w:eastAsia="Calibri" w:hAnsiTheme="minorHAnsi"/>
                    </w:rPr>
                  </w:rPrChange>
                </w:rPr>
                <w:delText xml:space="preserve"> – nejnovější vydání.</w:delText>
              </w:r>
            </w:del>
          </w:p>
          <w:p w14:paraId="6F945143" w14:textId="13FB4E37" w:rsidR="0061031F" w:rsidRPr="006217DD" w:rsidDel="00555960" w:rsidRDefault="0061031F" w:rsidP="00935F76">
            <w:pPr>
              <w:tabs>
                <w:tab w:val="left" w:pos="567"/>
              </w:tabs>
              <w:autoSpaceDE w:val="0"/>
              <w:autoSpaceDN w:val="0"/>
              <w:adjustRightInd w:val="0"/>
              <w:rPr>
                <w:del w:id="5524" w:author="FMK" w:date="2020-02-02T22:32:00Z"/>
                <w:rFonts w:asciiTheme="minorHAnsi" w:eastAsia="Calibri" w:hAnsiTheme="minorHAnsi"/>
                <w:color w:val="FF0000"/>
                <w:rPrChange w:id="5525" w:author="Martin Kazík" w:date="2020-01-23T11:23:00Z">
                  <w:rPr>
                    <w:del w:id="5526" w:author="FMK" w:date="2020-02-02T22:32:00Z"/>
                    <w:rFonts w:asciiTheme="minorHAnsi" w:eastAsia="Calibri" w:hAnsiTheme="minorHAnsi"/>
                  </w:rPr>
                </w:rPrChange>
              </w:rPr>
            </w:pPr>
            <w:del w:id="5527" w:author="FMK" w:date="2020-02-02T22:32:00Z">
              <w:r w:rsidRPr="006217DD" w:rsidDel="00555960">
                <w:rPr>
                  <w:rFonts w:asciiTheme="minorHAnsi" w:eastAsia="Calibri" w:hAnsiTheme="minorHAnsi"/>
                  <w:i/>
                  <w:color w:val="FF0000"/>
                  <w:rPrChange w:id="5528" w:author="Martin Kazík" w:date="2020-01-23T11:23:00Z">
                    <w:rPr>
                      <w:rFonts w:asciiTheme="minorHAnsi" w:eastAsia="Calibri" w:hAnsiTheme="minorHAnsi"/>
                      <w:i/>
                    </w:rPr>
                  </w:rPrChange>
                </w:rPr>
                <w:delText>Slovník spisovné češtiny - VIII. dotisk.</w:delText>
              </w:r>
              <w:r w:rsidRPr="006217DD" w:rsidDel="00555960">
                <w:rPr>
                  <w:rFonts w:asciiTheme="minorHAnsi" w:eastAsia="Calibri" w:hAnsiTheme="minorHAnsi"/>
                  <w:color w:val="FF0000"/>
                  <w:rPrChange w:id="5529" w:author="Martin Kazík" w:date="2020-01-23T11:23:00Z">
                    <w:rPr>
                      <w:rFonts w:asciiTheme="minorHAnsi" w:eastAsia="Calibri" w:hAnsiTheme="minorHAnsi"/>
                    </w:rPr>
                  </w:rPrChange>
                </w:rPr>
                <w:delText xml:space="preserve"> 2018. Praha: Academia. </w:delText>
              </w:r>
            </w:del>
          </w:p>
          <w:p w14:paraId="27FE6855" w14:textId="1D083046" w:rsidR="0061031F" w:rsidRPr="006217DD" w:rsidDel="00555960" w:rsidRDefault="0061031F" w:rsidP="00935F76">
            <w:pPr>
              <w:tabs>
                <w:tab w:val="left" w:pos="567"/>
              </w:tabs>
              <w:autoSpaceDE w:val="0"/>
              <w:autoSpaceDN w:val="0"/>
              <w:adjustRightInd w:val="0"/>
              <w:rPr>
                <w:del w:id="5530" w:author="FMK" w:date="2020-02-02T22:32:00Z"/>
                <w:rFonts w:asciiTheme="minorHAnsi" w:eastAsia="Calibri" w:hAnsiTheme="minorHAnsi"/>
                <w:color w:val="FF0000"/>
                <w:rPrChange w:id="5531" w:author="Martin Kazík" w:date="2020-01-23T11:23:00Z">
                  <w:rPr>
                    <w:del w:id="5532" w:author="FMK" w:date="2020-02-02T22:32:00Z"/>
                    <w:rFonts w:asciiTheme="minorHAnsi" w:eastAsia="Calibri" w:hAnsiTheme="minorHAnsi"/>
                  </w:rPr>
                </w:rPrChange>
              </w:rPr>
            </w:pPr>
            <w:del w:id="5533" w:author="FMK" w:date="2020-02-02T22:32:00Z">
              <w:r w:rsidRPr="006217DD" w:rsidDel="00555960">
                <w:rPr>
                  <w:rFonts w:asciiTheme="minorHAnsi" w:eastAsia="Calibri" w:hAnsiTheme="minorHAnsi"/>
                  <w:color w:val="FF0000"/>
                  <w:rPrChange w:id="5534" w:author="Martin Kazík" w:date="2020-01-23T11:23:00Z">
                    <w:rPr>
                      <w:rFonts w:asciiTheme="minorHAnsi" w:eastAsia="Calibri" w:hAnsiTheme="minorHAnsi"/>
                    </w:rPr>
                  </w:rPrChange>
                </w:rPr>
                <w:delText xml:space="preserve">KRAUS, Jiří. 2005. </w:delText>
              </w:r>
              <w:r w:rsidRPr="006217DD" w:rsidDel="00555960">
                <w:rPr>
                  <w:rFonts w:asciiTheme="minorHAnsi" w:eastAsia="Calibri" w:hAnsiTheme="minorHAnsi"/>
                  <w:i/>
                  <w:color w:val="FF0000"/>
                  <w:rPrChange w:id="5535" w:author="Martin Kazík" w:date="2020-01-23T11:23:00Z">
                    <w:rPr>
                      <w:rFonts w:asciiTheme="minorHAnsi" w:eastAsia="Calibri" w:hAnsiTheme="minorHAnsi"/>
                      <w:i/>
                    </w:rPr>
                  </w:rPrChange>
                </w:rPr>
                <w:delText>Nový akademický slovník cizích slov A-Ž.</w:delText>
              </w:r>
              <w:r w:rsidRPr="006217DD" w:rsidDel="00555960">
                <w:rPr>
                  <w:rFonts w:asciiTheme="minorHAnsi" w:eastAsia="Calibri" w:hAnsiTheme="minorHAnsi"/>
                  <w:color w:val="FF0000"/>
                  <w:rPrChange w:id="5536" w:author="Martin Kazík" w:date="2020-01-23T11:23:00Z">
                    <w:rPr>
                      <w:rFonts w:asciiTheme="minorHAnsi" w:eastAsia="Calibri" w:hAnsiTheme="minorHAnsi"/>
                    </w:rPr>
                  </w:rPrChange>
                </w:rPr>
                <w:delText xml:space="preserve"> Praha: Academia. ISBN 80-200-1351-2. </w:delText>
              </w:r>
            </w:del>
          </w:p>
          <w:p w14:paraId="65F55B6B" w14:textId="78523D8B" w:rsidR="0061031F" w:rsidRPr="006217DD" w:rsidDel="00555960" w:rsidRDefault="0061031F" w:rsidP="00935F76">
            <w:pPr>
              <w:tabs>
                <w:tab w:val="left" w:pos="567"/>
              </w:tabs>
              <w:autoSpaceDE w:val="0"/>
              <w:autoSpaceDN w:val="0"/>
              <w:adjustRightInd w:val="0"/>
              <w:rPr>
                <w:del w:id="5537" w:author="FMK" w:date="2020-02-02T22:32:00Z"/>
                <w:rFonts w:asciiTheme="minorHAnsi" w:eastAsia="Calibri" w:hAnsiTheme="minorHAnsi"/>
                <w:color w:val="FF0000"/>
                <w:rPrChange w:id="5538" w:author="Martin Kazík" w:date="2020-01-23T11:23:00Z">
                  <w:rPr>
                    <w:del w:id="5539" w:author="FMK" w:date="2020-02-02T22:32:00Z"/>
                    <w:rFonts w:asciiTheme="minorHAnsi" w:eastAsia="Calibri" w:hAnsiTheme="minorHAnsi"/>
                  </w:rPr>
                </w:rPrChange>
              </w:rPr>
            </w:pPr>
            <w:del w:id="5540" w:author="FMK" w:date="2020-02-02T22:32:00Z">
              <w:r w:rsidRPr="006217DD" w:rsidDel="00555960">
                <w:rPr>
                  <w:rFonts w:asciiTheme="minorHAnsi" w:eastAsia="Calibri" w:hAnsiTheme="minorHAnsi"/>
                  <w:color w:val="FF0000"/>
                  <w:rPrChange w:id="5541" w:author="Martin Kazík" w:date="2020-01-23T11:23:00Z">
                    <w:rPr>
                      <w:rFonts w:asciiTheme="minorHAnsi" w:eastAsia="Calibri" w:hAnsiTheme="minorHAnsi"/>
                    </w:rPr>
                  </w:rPrChange>
                </w:rPr>
                <w:delText xml:space="preserve">BARTÁK, Matěj et al. 2008. </w:delText>
              </w:r>
              <w:r w:rsidRPr="006217DD" w:rsidDel="00555960">
                <w:rPr>
                  <w:rFonts w:asciiTheme="minorHAnsi" w:eastAsia="Calibri" w:hAnsiTheme="minorHAnsi"/>
                  <w:i/>
                  <w:color w:val="FF0000"/>
                  <w:rPrChange w:id="5542" w:author="Martin Kazík" w:date="2020-01-23T11:23:00Z">
                    <w:rPr>
                      <w:rFonts w:asciiTheme="minorHAnsi" w:eastAsia="Calibri" w:hAnsiTheme="minorHAnsi"/>
                      <w:i/>
                    </w:rPr>
                  </w:rPrChange>
                </w:rPr>
                <w:delText>Nový slovník cizích slov pro 21. století.</w:delText>
              </w:r>
              <w:r w:rsidRPr="006217DD" w:rsidDel="00555960">
                <w:rPr>
                  <w:rFonts w:asciiTheme="minorHAnsi" w:eastAsia="Calibri" w:hAnsiTheme="minorHAnsi"/>
                  <w:color w:val="FF0000"/>
                  <w:rPrChange w:id="5543" w:author="Martin Kazík" w:date="2020-01-23T11:23:00Z">
                    <w:rPr>
                      <w:rFonts w:asciiTheme="minorHAnsi" w:eastAsia="Calibri" w:hAnsiTheme="minorHAnsi"/>
                    </w:rPr>
                  </w:rPrChange>
                </w:rPr>
                <w:delText xml:space="preserve"> Nakladatelství Plot.</w:delText>
              </w:r>
            </w:del>
          </w:p>
          <w:p w14:paraId="5F1D2E89" w14:textId="77777777" w:rsidR="0061031F" w:rsidRDefault="0061031F" w:rsidP="00126818">
            <w:pPr>
              <w:tabs>
                <w:tab w:val="left" w:pos="567"/>
              </w:tabs>
              <w:rPr>
                <w:ins w:id="5544" w:author="FMK" w:date="2020-02-02T22:33:00Z"/>
                <w:rFonts w:asciiTheme="minorHAnsi" w:eastAsia="Calibri" w:hAnsiTheme="minorHAnsi"/>
                <w:color w:val="FF0000"/>
              </w:rPr>
            </w:pPr>
            <w:del w:id="5545" w:author="FMK" w:date="2020-02-02T22:32:00Z">
              <w:r w:rsidRPr="006217DD" w:rsidDel="00555960">
                <w:rPr>
                  <w:rFonts w:asciiTheme="minorHAnsi" w:eastAsia="Calibri" w:hAnsiTheme="minorHAnsi"/>
                  <w:color w:val="FF0000"/>
                  <w:rPrChange w:id="5546" w:author="Martin Kazík" w:date="2020-01-23T11:23:00Z">
                    <w:rPr>
                      <w:rFonts w:asciiTheme="minorHAnsi" w:eastAsia="Calibri" w:hAnsiTheme="minorHAnsi"/>
                    </w:rPr>
                  </w:rPrChange>
                </w:rPr>
                <w:delText xml:space="preserve">REJZEK, Jiří. 2001. </w:delText>
              </w:r>
              <w:r w:rsidRPr="006217DD" w:rsidDel="00555960">
                <w:rPr>
                  <w:rFonts w:asciiTheme="minorHAnsi" w:eastAsia="Calibri" w:hAnsiTheme="minorHAnsi"/>
                  <w:i/>
                  <w:color w:val="FF0000"/>
                  <w:rPrChange w:id="5547" w:author="Martin Kazík" w:date="2020-01-23T11:23:00Z">
                    <w:rPr>
                      <w:rFonts w:asciiTheme="minorHAnsi" w:eastAsia="Calibri" w:hAnsiTheme="minorHAnsi"/>
                      <w:i/>
                    </w:rPr>
                  </w:rPrChange>
                </w:rPr>
                <w:delText>Český etymologický slovník.</w:delText>
              </w:r>
              <w:r w:rsidRPr="006217DD" w:rsidDel="00555960">
                <w:rPr>
                  <w:rFonts w:asciiTheme="minorHAnsi" w:eastAsia="Calibri" w:hAnsiTheme="minorHAnsi"/>
                  <w:color w:val="FF0000"/>
                  <w:rPrChange w:id="5548" w:author="Martin Kazík" w:date="2020-01-23T11:23:00Z">
                    <w:rPr>
                      <w:rFonts w:asciiTheme="minorHAnsi" w:eastAsia="Calibri" w:hAnsiTheme="minorHAnsi"/>
                    </w:rPr>
                  </w:rPrChange>
                </w:rPr>
                <w:delText xml:space="preserve"> Voznice: Leda. ISBN 8085927853.</w:delText>
              </w:r>
            </w:del>
            <w:r w:rsidRPr="006217DD">
              <w:rPr>
                <w:rFonts w:asciiTheme="minorHAnsi" w:eastAsia="Calibri" w:hAnsiTheme="minorHAnsi"/>
                <w:color w:val="FF0000"/>
                <w:rPrChange w:id="5549" w:author="Martin Kazík" w:date="2020-01-23T11:23:00Z">
                  <w:rPr>
                    <w:rFonts w:asciiTheme="minorHAnsi" w:eastAsia="Calibri" w:hAnsiTheme="minorHAnsi"/>
                  </w:rPr>
                </w:rPrChange>
              </w:rPr>
              <w:t xml:space="preserve"> </w:t>
            </w:r>
          </w:p>
          <w:p w14:paraId="4389D410" w14:textId="77777777" w:rsidR="00555960" w:rsidRDefault="00555960" w:rsidP="00126818">
            <w:pPr>
              <w:tabs>
                <w:tab w:val="left" w:pos="567"/>
              </w:tabs>
              <w:rPr>
                <w:ins w:id="5550" w:author="FMK" w:date="2020-02-02T22:33:00Z"/>
                <w:rFonts w:asciiTheme="minorHAnsi" w:eastAsia="Calibri" w:hAnsiTheme="minorHAnsi"/>
                <w:color w:val="FF0000"/>
              </w:rPr>
            </w:pPr>
          </w:p>
          <w:p w14:paraId="5A814F0A" w14:textId="77777777" w:rsidR="00555960" w:rsidRDefault="00555960" w:rsidP="00126818">
            <w:pPr>
              <w:tabs>
                <w:tab w:val="left" w:pos="567"/>
              </w:tabs>
              <w:rPr>
                <w:ins w:id="5551" w:author="FMK" w:date="2020-02-02T22:33:00Z"/>
                <w:rFonts w:asciiTheme="minorHAnsi" w:eastAsia="Calibri" w:hAnsiTheme="minorHAnsi"/>
                <w:color w:val="FF0000"/>
              </w:rPr>
            </w:pPr>
          </w:p>
          <w:p w14:paraId="05E5DCFB" w14:textId="77777777" w:rsidR="00555960" w:rsidRDefault="00555960" w:rsidP="00555960">
            <w:pPr>
              <w:tabs>
                <w:tab w:val="left" w:pos="567"/>
              </w:tabs>
              <w:rPr>
                <w:ins w:id="5552" w:author="FMK" w:date="2020-02-02T22:33:00Z"/>
                <w:rFonts w:asciiTheme="minorHAnsi" w:hAnsiTheme="minorHAnsi"/>
                <w:color w:val="FF0000"/>
                <w:sz w:val="18"/>
              </w:rPr>
            </w:pPr>
            <w:ins w:id="5553" w:author="FMK" w:date="2020-02-02T22:33:00Z">
              <w:r w:rsidRPr="00924EC3">
                <w:rPr>
                  <w:rFonts w:asciiTheme="minorHAnsi" w:hAnsiTheme="minorHAnsi"/>
                  <w:color w:val="FF0000"/>
                  <w:sz w:val="18"/>
                </w:rPr>
                <w:t>PRAVDOVÁ, Markéta a Ivana SVOBODOVÁ, ed.</w:t>
              </w:r>
              <w:r>
                <w:rPr>
                  <w:rFonts w:asciiTheme="minorHAnsi" w:hAnsiTheme="minorHAnsi"/>
                  <w:color w:val="FF0000"/>
                  <w:sz w:val="18"/>
                </w:rPr>
                <w:t>2014.</w:t>
              </w:r>
              <w:r w:rsidRPr="00924EC3">
                <w:rPr>
                  <w:rFonts w:asciiTheme="minorHAnsi" w:hAnsiTheme="minorHAnsi"/>
                  <w:color w:val="FF0000"/>
                  <w:sz w:val="18"/>
                </w:rPr>
                <w:t xml:space="preserve"> </w:t>
              </w:r>
              <w:r w:rsidRPr="00D835FA">
                <w:rPr>
                  <w:rFonts w:asciiTheme="minorHAnsi" w:hAnsiTheme="minorHAnsi"/>
                  <w:i/>
                  <w:color w:val="FF0000"/>
                  <w:sz w:val="18"/>
                </w:rPr>
                <w:t>Akademická příručka českého jazyka</w:t>
              </w:r>
              <w:r>
                <w:rPr>
                  <w:rFonts w:asciiTheme="minorHAnsi" w:hAnsiTheme="minorHAnsi"/>
                  <w:color w:val="FF0000"/>
                  <w:sz w:val="18"/>
                </w:rPr>
                <w:t>. Praha: Academia</w:t>
              </w:r>
              <w:r w:rsidRPr="00924EC3">
                <w:rPr>
                  <w:rFonts w:asciiTheme="minorHAnsi" w:hAnsiTheme="minorHAnsi"/>
                  <w:color w:val="FF0000"/>
                  <w:sz w:val="18"/>
                </w:rPr>
                <w:t>. ISBN 9788020023278. Dostupné také z: http://prirucka.ujc.cas.cz/</w:t>
              </w:r>
            </w:ins>
          </w:p>
          <w:p w14:paraId="5E5B493F" w14:textId="77777777" w:rsidR="00555960" w:rsidRPr="00D835FA" w:rsidRDefault="00555960" w:rsidP="00555960">
            <w:pPr>
              <w:tabs>
                <w:tab w:val="left" w:pos="567"/>
              </w:tabs>
              <w:autoSpaceDE w:val="0"/>
              <w:autoSpaceDN w:val="0"/>
              <w:adjustRightInd w:val="0"/>
              <w:rPr>
                <w:ins w:id="5554" w:author="FMK" w:date="2020-02-02T22:33:00Z"/>
                <w:rFonts w:asciiTheme="minorHAnsi" w:eastAsia="Calibri" w:hAnsiTheme="minorHAnsi"/>
                <w:color w:val="FF0000"/>
                <w:sz w:val="18"/>
              </w:rPr>
            </w:pPr>
          </w:p>
          <w:p w14:paraId="6F15DB56" w14:textId="77777777" w:rsidR="00555960" w:rsidRDefault="00555960" w:rsidP="00555960">
            <w:pPr>
              <w:tabs>
                <w:tab w:val="left" w:pos="567"/>
              </w:tabs>
              <w:autoSpaceDE w:val="0"/>
              <w:autoSpaceDN w:val="0"/>
              <w:adjustRightInd w:val="0"/>
              <w:rPr>
                <w:ins w:id="5555" w:author="FMK" w:date="2020-02-02T22:33:00Z"/>
                <w:rFonts w:asciiTheme="minorHAnsi" w:eastAsia="Calibri" w:hAnsiTheme="minorHAnsi"/>
                <w:color w:val="FF0000"/>
                <w:sz w:val="18"/>
              </w:rPr>
            </w:pPr>
          </w:p>
          <w:p w14:paraId="348C7033" w14:textId="77777777" w:rsidR="00555960" w:rsidRPr="00D835FA" w:rsidRDefault="00555960" w:rsidP="00555960">
            <w:pPr>
              <w:tabs>
                <w:tab w:val="left" w:pos="567"/>
              </w:tabs>
              <w:autoSpaceDE w:val="0"/>
              <w:autoSpaceDN w:val="0"/>
              <w:adjustRightInd w:val="0"/>
              <w:rPr>
                <w:ins w:id="5556" w:author="FMK" w:date="2020-02-02T22:33:00Z"/>
                <w:rFonts w:asciiTheme="minorHAnsi" w:eastAsia="Calibri" w:hAnsiTheme="minorHAnsi"/>
                <w:color w:val="FF0000"/>
                <w:sz w:val="18"/>
              </w:rPr>
            </w:pPr>
            <w:ins w:id="5557" w:author="FMK" w:date="2020-02-02T22:33:00Z">
              <w:r w:rsidRPr="00D835FA">
                <w:rPr>
                  <w:rFonts w:asciiTheme="minorHAnsi" w:eastAsia="Calibri" w:hAnsiTheme="minorHAnsi"/>
                  <w:i/>
                  <w:color w:val="FF0000"/>
                  <w:sz w:val="18"/>
                </w:rPr>
                <w:t>Pravidla českého pravopisu</w:t>
              </w:r>
              <w:r w:rsidRPr="00D835FA">
                <w:rPr>
                  <w:rFonts w:asciiTheme="minorHAnsi" w:eastAsia="Calibri" w:hAnsiTheme="minorHAnsi"/>
                  <w:color w:val="FF0000"/>
                  <w:sz w:val="18"/>
                </w:rPr>
                <w:t xml:space="preserve"> – nejnovější vydání.</w:t>
              </w:r>
            </w:ins>
          </w:p>
          <w:p w14:paraId="0AB9150B" w14:textId="77777777" w:rsidR="00555960" w:rsidRPr="00D835FA" w:rsidRDefault="00555960" w:rsidP="00555960">
            <w:pPr>
              <w:tabs>
                <w:tab w:val="left" w:pos="567"/>
              </w:tabs>
              <w:autoSpaceDE w:val="0"/>
              <w:autoSpaceDN w:val="0"/>
              <w:adjustRightInd w:val="0"/>
              <w:rPr>
                <w:ins w:id="5558" w:author="FMK" w:date="2020-02-02T22:33:00Z"/>
                <w:rFonts w:asciiTheme="minorHAnsi" w:eastAsia="Calibri" w:hAnsiTheme="minorHAnsi"/>
                <w:color w:val="FF0000"/>
                <w:sz w:val="18"/>
              </w:rPr>
            </w:pPr>
          </w:p>
          <w:p w14:paraId="79690987" w14:textId="77777777" w:rsidR="00555960" w:rsidRPr="006925F1" w:rsidRDefault="00555960" w:rsidP="00555960">
            <w:pPr>
              <w:tabs>
                <w:tab w:val="left" w:pos="567"/>
              </w:tabs>
              <w:autoSpaceDE w:val="0"/>
              <w:autoSpaceDN w:val="0"/>
              <w:adjustRightInd w:val="0"/>
              <w:rPr>
                <w:ins w:id="5559" w:author="FMK" w:date="2020-02-02T22:33:00Z"/>
                <w:rFonts w:asciiTheme="minorHAnsi" w:eastAsia="Calibri" w:hAnsiTheme="minorHAnsi" w:cstheme="minorHAnsi"/>
                <w:sz w:val="18"/>
              </w:rPr>
            </w:pPr>
            <w:ins w:id="5560" w:author="FMK" w:date="2020-02-02T22:33:00Z">
              <w:r w:rsidRPr="006925F1">
                <w:rPr>
                  <w:rFonts w:asciiTheme="minorHAnsi" w:eastAsia="Calibri" w:hAnsiTheme="minorHAnsi" w:cstheme="minorHAnsi"/>
                  <w:i/>
                  <w:sz w:val="18"/>
                </w:rPr>
                <w:t xml:space="preserve">Slovník spisovné češtiny </w:t>
              </w:r>
              <w:r>
                <w:rPr>
                  <w:rFonts w:asciiTheme="minorHAnsi" w:eastAsia="Calibri" w:hAnsiTheme="minorHAnsi" w:cstheme="minorHAnsi"/>
                  <w:i/>
                  <w:sz w:val="18"/>
                </w:rPr>
                <w:t>–</w:t>
              </w:r>
              <w:r w:rsidRPr="006925F1">
                <w:rPr>
                  <w:rFonts w:asciiTheme="minorHAnsi" w:eastAsia="Calibri" w:hAnsiTheme="minorHAnsi" w:cstheme="minorHAnsi"/>
                  <w:i/>
                  <w:sz w:val="18"/>
                </w:rPr>
                <w:t xml:space="preserve"> VIII. dotisk.</w:t>
              </w:r>
              <w:r w:rsidRPr="006925F1">
                <w:rPr>
                  <w:rFonts w:asciiTheme="minorHAnsi" w:eastAsia="Calibri" w:hAnsiTheme="minorHAnsi" w:cstheme="minorHAnsi"/>
                  <w:sz w:val="18"/>
                </w:rPr>
                <w:t xml:space="preserve"> 2018. Praha: Academia. </w:t>
              </w:r>
            </w:ins>
          </w:p>
          <w:p w14:paraId="3BBC041D" w14:textId="3D46A6FF" w:rsidR="00555960" w:rsidRPr="00126818" w:rsidRDefault="00555960" w:rsidP="00126818">
            <w:pPr>
              <w:tabs>
                <w:tab w:val="left" w:pos="567"/>
              </w:tabs>
              <w:rPr>
                <w:rFonts w:asciiTheme="minorHAnsi" w:eastAsia="Calibri" w:hAnsiTheme="minorHAnsi"/>
                <w:color w:val="FF0000"/>
              </w:rPr>
            </w:pPr>
          </w:p>
        </w:tc>
      </w:tr>
      <w:tr w:rsidR="00F60D33" w:rsidRPr="00F52EEF" w14:paraId="07F71451" w14:textId="77777777" w:rsidTr="00126818">
        <w:trPr>
          <w:trHeight w:val="147"/>
        </w:trPr>
        <w:tc>
          <w:tcPr>
            <w:tcW w:w="10673" w:type="dxa"/>
            <w:gridSpan w:val="8"/>
            <w:tcBorders>
              <w:top w:val="single" w:sz="4" w:space="0" w:color="auto"/>
              <w:left w:val="single" w:sz="2" w:space="0" w:color="auto"/>
              <w:bottom w:val="single" w:sz="2" w:space="0" w:color="auto"/>
              <w:right w:val="single" w:sz="2" w:space="0" w:color="auto"/>
            </w:tcBorders>
            <w:shd w:val="clear" w:color="auto" w:fill="auto"/>
          </w:tcPr>
          <w:p w14:paraId="3A5F1F90" w14:textId="77777777" w:rsidR="00F60D33" w:rsidRPr="00F60D33" w:rsidRDefault="00F60D33" w:rsidP="00935F76">
            <w:pPr>
              <w:tabs>
                <w:tab w:val="left" w:pos="567"/>
              </w:tabs>
              <w:rPr>
                <w:rFonts w:asciiTheme="minorHAnsi" w:eastAsia="Calibri" w:hAnsiTheme="minorHAnsi" w:cstheme="minorHAnsi"/>
                <w:b/>
              </w:rPr>
            </w:pPr>
            <w:r w:rsidRPr="00F60D33">
              <w:rPr>
                <w:rFonts w:asciiTheme="minorHAnsi" w:eastAsia="Calibri" w:hAnsiTheme="minorHAnsi" w:cstheme="minorHAnsi"/>
                <w:b/>
              </w:rPr>
              <w:t>Doporučená literatura:</w:t>
            </w:r>
          </w:p>
          <w:p w14:paraId="6E4ABA37" w14:textId="7AADFE27" w:rsidR="00F60D33" w:rsidRPr="006217DD" w:rsidDel="00555960" w:rsidRDefault="00F60D33" w:rsidP="00935F76">
            <w:pPr>
              <w:tabs>
                <w:tab w:val="left" w:pos="567"/>
              </w:tabs>
              <w:rPr>
                <w:del w:id="5561" w:author="FMK" w:date="2020-02-02T22:32:00Z"/>
                <w:rFonts w:asciiTheme="minorHAnsi" w:hAnsiTheme="minorHAnsi"/>
                <w:color w:val="FF0000"/>
                <w:rPrChange w:id="5562" w:author="Martin Kazík" w:date="2020-01-23T11:23:00Z">
                  <w:rPr>
                    <w:del w:id="5563" w:author="FMK" w:date="2020-02-02T22:32:00Z"/>
                    <w:rFonts w:asciiTheme="minorHAnsi" w:hAnsiTheme="minorHAnsi"/>
                  </w:rPr>
                </w:rPrChange>
              </w:rPr>
            </w:pPr>
            <w:del w:id="5564" w:author="FMK" w:date="2020-02-02T22:32:00Z">
              <w:r w:rsidRPr="006217DD" w:rsidDel="00555960">
                <w:rPr>
                  <w:rFonts w:asciiTheme="minorHAnsi" w:hAnsiTheme="minorHAnsi"/>
                  <w:color w:val="FF0000"/>
                  <w:rPrChange w:id="5565" w:author="Martin Kazík" w:date="2020-01-23T11:23:00Z">
                    <w:rPr>
                      <w:rFonts w:asciiTheme="minorHAnsi" w:hAnsiTheme="minorHAnsi"/>
                    </w:rPr>
                  </w:rPrChange>
                </w:rPr>
                <w:delText xml:space="preserve">JUNKOVÁ, Bohumila. 2010. </w:delText>
              </w:r>
              <w:r w:rsidRPr="006217DD" w:rsidDel="00555960">
                <w:rPr>
                  <w:rFonts w:asciiTheme="minorHAnsi" w:hAnsiTheme="minorHAnsi"/>
                  <w:i/>
                  <w:color w:val="FF0000"/>
                  <w:rPrChange w:id="5566" w:author="Martin Kazík" w:date="2020-01-23T11:23:00Z">
                    <w:rPr>
                      <w:rFonts w:asciiTheme="minorHAnsi" w:hAnsiTheme="minorHAnsi"/>
                      <w:i/>
                    </w:rPr>
                  </w:rPrChange>
                </w:rPr>
                <w:delText>Jazyková dynamika současné češtiny</w:delText>
              </w:r>
              <w:r w:rsidRPr="006217DD" w:rsidDel="00555960">
                <w:rPr>
                  <w:rFonts w:asciiTheme="minorHAnsi" w:hAnsiTheme="minorHAnsi"/>
                  <w:color w:val="FF0000"/>
                  <w:rPrChange w:id="5567" w:author="Martin Kazík" w:date="2020-01-23T11:23:00Z">
                    <w:rPr>
                      <w:rFonts w:asciiTheme="minorHAnsi" w:hAnsiTheme="minorHAnsi"/>
                    </w:rPr>
                  </w:rPrChange>
                </w:rPr>
                <w:delText>. Praha: ARSCI.</w:delText>
              </w:r>
            </w:del>
          </w:p>
          <w:p w14:paraId="43D6C731" w14:textId="710063B9" w:rsidR="00F60D33" w:rsidRPr="006217DD" w:rsidDel="00555960" w:rsidRDefault="00F60D33" w:rsidP="00935F76">
            <w:pPr>
              <w:tabs>
                <w:tab w:val="left" w:pos="567"/>
              </w:tabs>
              <w:autoSpaceDE w:val="0"/>
              <w:autoSpaceDN w:val="0"/>
              <w:adjustRightInd w:val="0"/>
              <w:rPr>
                <w:del w:id="5568" w:author="FMK" w:date="2020-02-02T22:32:00Z"/>
                <w:rFonts w:asciiTheme="minorHAnsi" w:eastAsia="Calibri" w:hAnsiTheme="minorHAnsi"/>
                <w:color w:val="FF0000"/>
                <w:rPrChange w:id="5569" w:author="Martin Kazík" w:date="2020-01-23T11:23:00Z">
                  <w:rPr>
                    <w:del w:id="5570" w:author="FMK" w:date="2020-02-02T22:32:00Z"/>
                    <w:rFonts w:asciiTheme="minorHAnsi" w:eastAsia="Calibri" w:hAnsiTheme="minorHAnsi"/>
                  </w:rPr>
                </w:rPrChange>
              </w:rPr>
            </w:pPr>
            <w:del w:id="5571" w:author="FMK" w:date="2020-02-02T22:32:00Z">
              <w:r w:rsidRPr="006217DD" w:rsidDel="00555960">
                <w:rPr>
                  <w:rFonts w:asciiTheme="minorHAnsi" w:eastAsia="Calibri" w:hAnsiTheme="minorHAnsi"/>
                  <w:color w:val="FF0000"/>
                  <w:rPrChange w:id="5572" w:author="Martin Kazík" w:date="2020-01-23T11:23:00Z">
                    <w:rPr>
                      <w:rFonts w:asciiTheme="minorHAnsi" w:eastAsia="Calibri" w:hAnsiTheme="minorHAnsi"/>
                    </w:rPr>
                  </w:rPrChange>
                </w:rPr>
                <w:delText xml:space="preserve">HOFFMANOVÁ, Jana. 1997. </w:delText>
              </w:r>
              <w:r w:rsidRPr="006217DD" w:rsidDel="00555960">
                <w:rPr>
                  <w:rFonts w:asciiTheme="minorHAnsi" w:eastAsia="Calibri" w:hAnsiTheme="minorHAnsi"/>
                  <w:i/>
                  <w:color w:val="FF0000"/>
                  <w:rPrChange w:id="5573" w:author="Martin Kazík" w:date="2020-01-23T11:23:00Z">
                    <w:rPr>
                      <w:rFonts w:asciiTheme="minorHAnsi" w:eastAsia="Calibri" w:hAnsiTheme="minorHAnsi"/>
                      <w:i/>
                    </w:rPr>
                  </w:rPrChange>
                </w:rPr>
                <w:delText>Stylistika a …</w:delText>
              </w:r>
              <w:r w:rsidRPr="006217DD" w:rsidDel="00555960">
                <w:rPr>
                  <w:rFonts w:asciiTheme="minorHAnsi" w:eastAsia="Calibri" w:hAnsiTheme="minorHAnsi"/>
                  <w:color w:val="FF0000"/>
                  <w:rPrChange w:id="5574" w:author="Martin Kazík" w:date="2020-01-23T11:23:00Z">
                    <w:rPr>
                      <w:rFonts w:asciiTheme="minorHAnsi" w:eastAsia="Calibri" w:hAnsiTheme="minorHAnsi"/>
                    </w:rPr>
                  </w:rPrChange>
                </w:rPr>
                <w:delText xml:space="preserve"> Praha: Trizonia.</w:delText>
              </w:r>
            </w:del>
          </w:p>
          <w:p w14:paraId="21A47C58" w14:textId="70752F7E" w:rsidR="00F60D33" w:rsidRPr="006217DD" w:rsidDel="00555960" w:rsidRDefault="00F60D33" w:rsidP="00935F76">
            <w:pPr>
              <w:tabs>
                <w:tab w:val="left" w:pos="567"/>
              </w:tabs>
              <w:autoSpaceDE w:val="0"/>
              <w:autoSpaceDN w:val="0"/>
              <w:adjustRightInd w:val="0"/>
              <w:rPr>
                <w:del w:id="5575" w:author="FMK" w:date="2020-02-02T22:32:00Z"/>
                <w:rFonts w:asciiTheme="minorHAnsi" w:eastAsia="Calibri" w:hAnsiTheme="minorHAnsi"/>
                <w:color w:val="FF0000"/>
                <w:rPrChange w:id="5576" w:author="Martin Kazík" w:date="2020-01-23T11:23:00Z">
                  <w:rPr>
                    <w:del w:id="5577" w:author="FMK" w:date="2020-02-02T22:32:00Z"/>
                    <w:rFonts w:asciiTheme="minorHAnsi" w:eastAsia="Calibri" w:hAnsiTheme="minorHAnsi"/>
                  </w:rPr>
                </w:rPrChange>
              </w:rPr>
            </w:pPr>
            <w:del w:id="5578" w:author="FMK" w:date="2020-02-02T22:32:00Z">
              <w:r w:rsidRPr="006217DD" w:rsidDel="00555960">
                <w:rPr>
                  <w:rFonts w:asciiTheme="minorHAnsi" w:eastAsia="Calibri" w:hAnsiTheme="minorHAnsi"/>
                  <w:color w:val="FF0000"/>
                  <w:rPrChange w:id="5579" w:author="Martin Kazík" w:date="2020-01-23T11:23:00Z">
                    <w:rPr>
                      <w:rFonts w:asciiTheme="minorHAnsi" w:eastAsia="Calibri" w:hAnsiTheme="minorHAnsi"/>
                    </w:rPr>
                  </w:rPrChange>
                </w:rPr>
                <w:delText xml:space="preserve">SGALL, Petr a Jarmila PANEVOVÁ. 2004. </w:delText>
              </w:r>
              <w:r w:rsidRPr="006217DD" w:rsidDel="00555960">
                <w:rPr>
                  <w:rFonts w:asciiTheme="minorHAnsi" w:eastAsia="Calibri" w:hAnsiTheme="minorHAnsi"/>
                  <w:i/>
                  <w:color w:val="FF0000"/>
                  <w:rPrChange w:id="5580" w:author="Martin Kazík" w:date="2020-01-23T11:23:00Z">
                    <w:rPr>
                      <w:rFonts w:asciiTheme="minorHAnsi" w:eastAsia="Calibri" w:hAnsiTheme="minorHAnsi"/>
                      <w:i/>
                    </w:rPr>
                  </w:rPrChange>
                </w:rPr>
                <w:delText>Jak psát a jak nepsat česky: naše čeština a naše nešvary.</w:delText>
              </w:r>
              <w:r w:rsidRPr="006217DD" w:rsidDel="00555960">
                <w:rPr>
                  <w:rFonts w:asciiTheme="minorHAnsi" w:eastAsia="Calibri" w:hAnsiTheme="minorHAnsi"/>
                  <w:color w:val="FF0000"/>
                  <w:rPrChange w:id="5581" w:author="Martin Kazík" w:date="2020-01-23T11:23:00Z">
                    <w:rPr>
                      <w:rFonts w:asciiTheme="minorHAnsi" w:eastAsia="Calibri" w:hAnsiTheme="minorHAnsi"/>
                    </w:rPr>
                  </w:rPrChange>
                </w:rPr>
                <w:delText xml:space="preserve"> Praha: Karolinum, Učební texty Univerzity Karlovy v Praze. ISBN 80-246-0871-5. </w:delText>
              </w:r>
            </w:del>
          </w:p>
          <w:p w14:paraId="3E42F1C5" w14:textId="4E6850BE" w:rsidR="00F60D33" w:rsidRPr="006217DD" w:rsidDel="00555960" w:rsidRDefault="00F60D33" w:rsidP="00935F76">
            <w:pPr>
              <w:tabs>
                <w:tab w:val="left" w:pos="567"/>
              </w:tabs>
              <w:autoSpaceDE w:val="0"/>
              <w:autoSpaceDN w:val="0"/>
              <w:adjustRightInd w:val="0"/>
              <w:rPr>
                <w:del w:id="5582" w:author="FMK" w:date="2020-02-02T22:32:00Z"/>
                <w:rFonts w:asciiTheme="minorHAnsi" w:hAnsiTheme="minorHAnsi"/>
                <w:color w:val="FF0000"/>
                <w:shd w:val="clear" w:color="auto" w:fill="FAFAFA"/>
                <w:rPrChange w:id="5583" w:author="Martin Kazík" w:date="2020-01-23T11:23:00Z">
                  <w:rPr>
                    <w:del w:id="5584" w:author="FMK" w:date="2020-02-02T22:32:00Z"/>
                    <w:rFonts w:asciiTheme="minorHAnsi" w:hAnsiTheme="minorHAnsi"/>
                    <w:shd w:val="clear" w:color="auto" w:fill="FAFAFA"/>
                  </w:rPr>
                </w:rPrChange>
              </w:rPr>
            </w:pPr>
            <w:del w:id="5585" w:author="FMK" w:date="2020-02-02T22:32:00Z">
              <w:r w:rsidRPr="006217DD" w:rsidDel="00555960">
                <w:rPr>
                  <w:rFonts w:asciiTheme="minorHAnsi" w:hAnsiTheme="minorHAnsi"/>
                  <w:color w:val="FF0000"/>
                  <w:shd w:val="clear" w:color="auto" w:fill="FAFAFA"/>
                  <w:rPrChange w:id="5586" w:author="Martin Kazík" w:date="2020-01-23T11:23:00Z">
                    <w:rPr>
                      <w:rFonts w:asciiTheme="minorHAnsi" w:hAnsiTheme="minorHAnsi"/>
                      <w:shd w:val="clear" w:color="auto" w:fill="FAFAFA"/>
                    </w:rPr>
                  </w:rPrChange>
                </w:rPr>
                <w:delText xml:space="preserve">MINÁŘOVÁ, Eva. 2009. </w:delText>
              </w:r>
              <w:r w:rsidRPr="006217DD" w:rsidDel="00555960">
                <w:rPr>
                  <w:rFonts w:asciiTheme="minorHAnsi" w:hAnsiTheme="minorHAnsi"/>
                  <w:i/>
                  <w:color w:val="FF0000"/>
                  <w:shd w:val="clear" w:color="auto" w:fill="FAFAFA"/>
                  <w:rPrChange w:id="5587" w:author="Martin Kazík" w:date="2020-01-23T11:23:00Z">
                    <w:rPr>
                      <w:rFonts w:asciiTheme="minorHAnsi" w:hAnsiTheme="minorHAnsi"/>
                      <w:i/>
                      <w:shd w:val="clear" w:color="auto" w:fill="FAFAFA"/>
                    </w:rPr>
                  </w:rPrChange>
                </w:rPr>
                <w:delText>Stylistika češtiny.</w:delText>
              </w:r>
              <w:r w:rsidRPr="006217DD" w:rsidDel="00555960">
                <w:rPr>
                  <w:rFonts w:asciiTheme="minorHAnsi" w:hAnsiTheme="minorHAnsi"/>
                  <w:color w:val="FF0000"/>
                  <w:shd w:val="clear" w:color="auto" w:fill="FAFAFA"/>
                  <w:rPrChange w:id="5588" w:author="Martin Kazík" w:date="2020-01-23T11:23:00Z">
                    <w:rPr>
                      <w:rFonts w:asciiTheme="minorHAnsi" w:hAnsiTheme="minorHAnsi"/>
                      <w:shd w:val="clear" w:color="auto" w:fill="FAFAFA"/>
                    </w:rPr>
                  </w:rPrChange>
                </w:rPr>
                <w:delText xml:space="preserve"> Brno: Masarykova univerzita. </w:delText>
              </w:r>
            </w:del>
          </w:p>
          <w:p w14:paraId="4928CF5D" w14:textId="77777777" w:rsidR="00F60D33" w:rsidRDefault="00F60D33" w:rsidP="00126818">
            <w:pPr>
              <w:tabs>
                <w:tab w:val="left" w:pos="567"/>
              </w:tabs>
              <w:autoSpaceDE w:val="0"/>
              <w:autoSpaceDN w:val="0"/>
              <w:adjustRightInd w:val="0"/>
              <w:rPr>
                <w:ins w:id="5589" w:author="FMK" w:date="2020-02-02T22:33:00Z"/>
                <w:rFonts w:asciiTheme="minorHAnsi" w:hAnsiTheme="minorHAnsi"/>
                <w:color w:val="FF0000"/>
                <w:shd w:val="clear" w:color="auto" w:fill="FAFAFA"/>
              </w:rPr>
            </w:pPr>
            <w:del w:id="5590" w:author="FMK" w:date="2020-02-02T22:32:00Z">
              <w:r w:rsidRPr="006217DD" w:rsidDel="00555960">
                <w:rPr>
                  <w:rFonts w:asciiTheme="minorHAnsi" w:hAnsiTheme="minorHAnsi"/>
                  <w:color w:val="FF0000"/>
                  <w:shd w:val="clear" w:color="auto" w:fill="FAFAFA"/>
                  <w:rPrChange w:id="5591" w:author="Martin Kazík" w:date="2020-01-23T11:23:00Z">
                    <w:rPr>
                      <w:rFonts w:asciiTheme="minorHAnsi" w:hAnsiTheme="minorHAnsi"/>
                      <w:shd w:val="clear" w:color="auto" w:fill="FAFAFA"/>
                    </w:rPr>
                  </w:rPrChange>
                </w:rPr>
                <w:delText xml:space="preserve">MINÁŘOVÁ, Eva. 2011. </w:delText>
              </w:r>
              <w:r w:rsidRPr="006217DD" w:rsidDel="00555960">
                <w:rPr>
                  <w:rFonts w:asciiTheme="minorHAnsi" w:hAnsiTheme="minorHAnsi"/>
                  <w:i/>
                  <w:color w:val="FF0000"/>
                  <w:shd w:val="clear" w:color="auto" w:fill="FAFAFA"/>
                  <w:rPrChange w:id="5592" w:author="Martin Kazík" w:date="2020-01-23T11:23:00Z">
                    <w:rPr>
                      <w:rFonts w:asciiTheme="minorHAnsi" w:hAnsiTheme="minorHAnsi"/>
                      <w:i/>
                      <w:shd w:val="clear" w:color="auto" w:fill="FAFAFA"/>
                    </w:rPr>
                  </w:rPrChange>
                </w:rPr>
                <w:delText>Stylistika pro žurnalisty.</w:delText>
              </w:r>
              <w:r w:rsidRPr="006217DD" w:rsidDel="00555960">
                <w:rPr>
                  <w:rFonts w:asciiTheme="minorHAnsi" w:hAnsiTheme="minorHAnsi"/>
                  <w:color w:val="FF0000"/>
                  <w:shd w:val="clear" w:color="auto" w:fill="FAFAFA"/>
                  <w:rPrChange w:id="5593" w:author="Martin Kazík" w:date="2020-01-23T11:23:00Z">
                    <w:rPr>
                      <w:rFonts w:asciiTheme="minorHAnsi" w:hAnsiTheme="minorHAnsi"/>
                      <w:shd w:val="clear" w:color="auto" w:fill="FAFAFA"/>
                    </w:rPr>
                  </w:rPrChange>
                </w:rPr>
                <w:delText xml:space="preserve"> Praha: Grada. ISBN 978-80-247-2979-4..</w:delText>
              </w:r>
            </w:del>
          </w:p>
          <w:p w14:paraId="145D0349" w14:textId="77777777" w:rsidR="00555960" w:rsidRDefault="00555960" w:rsidP="00126818">
            <w:pPr>
              <w:tabs>
                <w:tab w:val="left" w:pos="567"/>
              </w:tabs>
              <w:autoSpaceDE w:val="0"/>
              <w:autoSpaceDN w:val="0"/>
              <w:adjustRightInd w:val="0"/>
              <w:rPr>
                <w:ins w:id="5594" w:author="FMK" w:date="2020-02-02T22:33:00Z"/>
                <w:rFonts w:asciiTheme="minorHAnsi" w:hAnsiTheme="minorHAnsi"/>
                <w:color w:val="FF0000"/>
                <w:shd w:val="clear" w:color="auto" w:fill="FAFAFA"/>
              </w:rPr>
            </w:pPr>
          </w:p>
          <w:p w14:paraId="629AFE54" w14:textId="77777777" w:rsidR="00555960" w:rsidRDefault="00555960" w:rsidP="00555960">
            <w:pPr>
              <w:tabs>
                <w:tab w:val="left" w:pos="567"/>
              </w:tabs>
              <w:autoSpaceDE w:val="0"/>
              <w:autoSpaceDN w:val="0"/>
              <w:adjustRightInd w:val="0"/>
              <w:rPr>
                <w:ins w:id="5595" w:author="FMK" w:date="2020-02-02T22:33:00Z"/>
                <w:rFonts w:asciiTheme="minorHAnsi" w:hAnsiTheme="minorHAnsi"/>
                <w:color w:val="FF0000"/>
                <w:sz w:val="18"/>
                <w:shd w:val="clear" w:color="auto" w:fill="FAFAFA"/>
              </w:rPr>
            </w:pPr>
            <w:ins w:id="5596" w:author="FMK" w:date="2020-02-02T22:33:00Z">
              <w:r w:rsidRPr="00354C53">
                <w:rPr>
                  <w:rFonts w:asciiTheme="minorHAnsi" w:hAnsiTheme="minorHAnsi"/>
                  <w:color w:val="FF0000"/>
                  <w:sz w:val="18"/>
                  <w:shd w:val="clear" w:color="auto" w:fill="FAFAFA"/>
                </w:rPr>
                <w:t>BEHÚN, Dalibor a Petr BEHÚN.</w:t>
              </w:r>
              <w:r>
                <w:rPr>
                  <w:rFonts w:asciiTheme="minorHAnsi" w:hAnsiTheme="minorHAnsi"/>
                  <w:color w:val="FF0000"/>
                  <w:sz w:val="18"/>
                  <w:shd w:val="clear" w:color="auto" w:fill="FAFAFA"/>
                </w:rPr>
                <w:t>2018.</w:t>
              </w:r>
              <w:r w:rsidRPr="00354C53">
                <w:rPr>
                  <w:rFonts w:asciiTheme="minorHAnsi" w:hAnsiTheme="minorHAnsi"/>
                  <w:color w:val="FF0000"/>
                  <w:sz w:val="18"/>
                  <w:shd w:val="clear" w:color="auto" w:fill="FAFAFA"/>
                </w:rPr>
                <w:t xml:space="preserve"> </w:t>
              </w:r>
              <w:r w:rsidRPr="00D835FA">
                <w:rPr>
                  <w:rFonts w:asciiTheme="minorHAnsi" w:hAnsiTheme="minorHAnsi"/>
                  <w:i/>
                  <w:color w:val="FF0000"/>
                  <w:sz w:val="18"/>
                  <w:shd w:val="clear" w:color="auto" w:fill="FAFAFA"/>
                </w:rPr>
                <w:t>Pište správně česky: poradna šílených korektorů</w:t>
              </w:r>
              <w:r w:rsidRPr="00354C53">
                <w:rPr>
                  <w:rFonts w:asciiTheme="minorHAnsi" w:hAnsiTheme="minorHAnsi"/>
                  <w:color w:val="FF0000"/>
                  <w:sz w:val="18"/>
                  <w:shd w:val="clear" w:color="auto" w:fill="FAFAFA"/>
                </w:rPr>
                <w:t>. Druhé aktualizované, rozšířené vydání</w:t>
              </w:r>
              <w:r>
                <w:rPr>
                  <w:rFonts w:asciiTheme="minorHAnsi" w:hAnsiTheme="minorHAnsi"/>
                  <w:color w:val="FF0000"/>
                  <w:sz w:val="18"/>
                  <w:shd w:val="clear" w:color="auto" w:fill="FAFAFA"/>
                </w:rPr>
                <w:t>. Brno: Zoner Press</w:t>
              </w:r>
              <w:r w:rsidRPr="00354C53">
                <w:rPr>
                  <w:rFonts w:asciiTheme="minorHAnsi" w:hAnsiTheme="minorHAnsi"/>
                  <w:color w:val="FF0000"/>
                  <w:sz w:val="18"/>
                  <w:shd w:val="clear" w:color="auto" w:fill="FAFAFA"/>
                </w:rPr>
                <w:t>. Encyklopedie Zoner Press. ISBN 9788074133770.</w:t>
              </w:r>
            </w:ins>
          </w:p>
          <w:p w14:paraId="359749CD" w14:textId="325224DD" w:rsidR="00555960" w:rsidRPr="00126818" w:rsidRDefault="00555960" w:rsidP="00126818">
            <w:pPr>
              <w:tabs>
                <w:tab w:val="left" w:pos="567"/>
              </w:tabs>
              <w:autoSpaceDE w:val="0"/>
              <w:autoSpaceDN w:val="0"/>
              <w:adjustRightInd w:val="0"/>
              <w:rPr>
                <w:rFonts w:asciiTheme="minorHAnsi" w:eastAsia="Calibri" w:hAnsiTheme="minorHAnsi"/>
                <w:color w:val="FF0000"/>
              </w:rPr>
            </w:pPr>
          </w:p>
        </w:tc>
      </w:tr>
      <w:tr w:rsidR="0061031F" w:rsidRPr="00F52EEF" w14:paraId="17B3D40A" w14:textId="77777777" w:rsidTr="00126818">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0CF31BC" w14:textId="6BE41532" w:rsidR="0061031F" w:rsidRPr="00F52EEF" w:rsidRDefault="0061031F"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formě</w:t>
            </w:r>
            <w:r w:rsidRPr="00F52EEF">
              <w:rPr>
                <w:rFonts w:asciiTheme="minorHAnsi" w:eastAsia="Calibri" w:hAnsiTheme="minorHAnsi" w:cstheme="minorHAnsi"/>
                <w:color w:val="FF0000"/>
              </w:rPr>
              <w:t>.</w:t>
            </w:r>
          </w:p>
        </w:tc>
      </w:tr>
      <w:tr w:rsidR="0061031F" w:rsidRPr="00F52EEF" w14:paraId="6180DBB3" w14:textId="77777777" w:rsidTr="00126818">
        <w:tc>
          <w:tcPr>
            <w:tcW w:w="5569" w:type="dxa"/>
            <w:gridSpan w:val="3"/>
            <w:tcBorders>
              <w:top w:val="single" w:sz="2" w:space="0" w:color="auto"/>
            </w:tcBorders>
            <w:shd w:val="clear" w:color="auto" w:fill="F7CAAC"/>
          </w:tcPr>
          <w:p w14:paraId="68DA35D5" w14:textId="77777777" w:rsidR="0061031F" w:rsidRPr="00F52EEF" w:rsidRDefault="0061031F"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p>
        </w:tc>
        <w:tc>
          <w:tcPr>
            <w:tcW w:w="895" w:type="dxa"/>
            <w:tcBorders>
              <w:top w:val="single" w:sz="2" w:space="0" w:color="auto"/>
            </w:tcBorders>
          </w:tcPr>
          <w:p w14:paraId="1650210C" w14:textId="2D1E8B8E" w:rsidR="0061031F" w:rsidRPr="00F52EEF" w:rsidRDefault="0090023A" w:rsidP="00935F76">
            <w:pPr>
              <w:tabs>
                <w:tab w:val="left" w:pos="567"/>
              </w:tabs>
              <w:jc w:val="both"/>
              <w:rPr>
                <w:rFonts w:asciiTheme="minorHAnsi" w:hAnsiTheme="minorHAnsi" w:cstheme="minorHAnsi"/>
              </w:rPr>
            </w:pPr>
            <w:r>
              <w:rPr>
                <w:rFonts w:asciiTheme="minorHAnsi" w:hAnsiTheme="minorHAnsi" w:cstheme="minorHAnsi"/>
              </w:rPr>
              <w:t>10</w:t>
            </w:r>
          </w:p>
        </w:tc>
        <w:tc>
          <w:tcPr>
            <w:tcW w:w="4209" w:type="dxa"/>
            <w:gridSpan w:val="4"/>
            <w:tcBorders>
              <w:top w:val="single" w:sz="2" w:space="0" w:color="auto"/>
            </w:tcBorders>
            <w:shd w:val="clear" w:color="auto" w:fill="F7CAAC"/>
          </w:tcPr>
          <w:p w14:paraId="1B1075B8" w14:textId="77777777" w:rsidR="0061031F" w:rsidRPr="00F52EEF" w:rsidRDefault="0061031F" w:rsidP="00935F76">
            <w:pPr>
              <w:tabs>
                <w:tab w:val="left" w:pos="567"/>
              </w:tabs>
              <w:jc w:val="both"/>
              <w:rPr>
                <w:rFonts w:asciiTheme="minorHAnsi" w:hAnsiTheme="minorHAnsi" w:cstheme="minorHAnsi"/>
                <w:b/>
              </w:rPr>
            </w:pPr>
            <w:r w:rsidRPr="00F52EEF">
              <w:rPr>
                <w:rFonts w:asciiTheme="minorHAnsi" w:hAnsiTheme="minorHAnsi" w:cstheme="minorHAnsi"/>
                <w:b/>
              </w:rPr>
              <w:t>hodin</w:t>
            </w:r>
          </w:p>
        </w:tc>
      </w:tr>
      <w:tr w:rsidR="0061031F" w:rsidRPr="00F52EEF" w14:paraId="72171884" w14:textId="77777777" w:rsidTr="00126818">
        <w:tc>
          <w:tcPr>
            <w:tcW w:w="10673" w:type="dxa"/>
            <w:gridSpan w:val="8"/>
            <w:shd w:val="clear" w:color="auto" w:fill="F7CAAC"/>
          </w:tcPr>
          <w:p w14:paraId="27794349" w14:textId="77777777" w:rsidR="0061031F" w:rsidRPr="00F52EEF" w:rsidRDefault="0061031F"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61031F" w:rsidRPr="00F52EEF" w14:paraId="58CDDB02" w14:textId="77777777" w:rsidTr="00126818">
        <w:trPr>
          <w:trHeight w:val="1829"/>
        </w:trPr>
        <w:tc>
          <w:tcPr>
            <w:tcW w:w="10673" w:type="dxa"/>
            <w:gridSpan w:val="8"/>
          </w:tcPr>
          <w:p w14:paraId="7B14675A" w14:textId="7B97AACF" w:rsidR="0061031F" w:rsidRPr="00F52EEF" w:rsidRDefault="0090023A" w:rsidP="00935F76">
            <w:pPr>
              <w:tabs>
                <w:tab w:val="left" w:pos="567"/>
              </w:tabs>
              <w:jc w:val="both"/>
              <w:rPr>
                <w:rFonts w:asciiTheme="minorHAns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1FDADE9E" w14:textId="77777777" w:rsidR="0061031F" w:rsidRDefault="0061031F" w:rsidP="00935F76">
      <w:pPr>
        <w:tabs>
          <w:tab w:val="left" w:pos="567"/>
        </w:tabs>
      </w:pPr>
      <w:r>
        <w:br w:type="page"/>
      </w:r>
    </w:p>
    <w:p w14:paraId="7C095EED" w14:textId="77777777" w:rsidR="008445AD" w:rsidRDefault="008445AD">
      <w:pPr>
        <w:rPr>
          <w:ins w:id="5597" w:author="Radim Bačuvčík" w:date="2020-02-06T15:11:00Z"/>
        </w:rPr>
      </w:pPr>
      <w:ins w:id="5598" w:author="Radim Bačuvčík" w:date="2020-02-06T15:11: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16"/>
        <w:gridCol w:w="2156"/>
        <w:gridCol w:w="391"/>
        <w:gridCol w:w="816"/>
      </w:tblGrid>
      <w:tr w:rsidR="005D26EA" w:rsidRPr="00F52EEF" w14:paraId="5B03B703" w14:textId="77777777" w:rsidTr="00126818">
        <w:tc>
          <w:tcPr>
            <w:tcW w:w="10673" w:type="dxa"/>
            <w:gridSpan w:val="8"/>
            <w:tcBorders>
              <w:bottom w:val="double" w:sz="4" w:space="0" w:color="auto"/>
            </w:tcBorders>
            <w:shd w:val="clear" w:color="auto" w:fill="BDD6EE"/>
          </w:tcPr>
          <w:p w14:paraId="58840013" w14:textId="53D70C8D"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777C04DE" w14:textId="77777777" w:rsidTr="00126818">
        <w:tc>
          <w:tcPr>
            <w:tcW w:w="3904" w:type="dxa"/>
            <w:tcBorders>
              <w:top w:val="double" w:sz="4" w:space="0" w:color="auto"/>
            </w:tcBorders>
            <w:shd w:val="clear" w:color="auto" w:fill="F7CAAC"/>
          </w:tcPr>
          <w:p w14:paraId="3890CD5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2621BDD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Jazyk český a stylistika</w:t>
            </w:r>
          </w:p>
        </w:tc>
      </w:tr>
      <w:tr w:rsidR="005D26EA" w:rsidRPr="00F52EEF" w14:paraId="4B321248" w14:textId="77777777" w:rsidTr="00126818">
        <w:tc>
          <w:tcPr>
            <w:tcW w:w="3904" w:type="dxa"/>
            <w:shd w:val="clear" w:color="auto" w:fill="F7CAAC"/>
          </w:tcPr>
          <w:p w14:paraId="6BD3A1D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06" w:type="dxa"/>
            <w:gridSpan w:val="4"/>
          </w:tcPr>
          <w:p w14:paraId="30F4DC92" w14:textId="20E8E7B6" w:rsidR="005D26EA" w:rsidRPr="00F52EEF" w:rsidRDefault="008864A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ovinně volitelný</w:t>
            </w:r>
          </w:p>
        </w:tc>
        <w:tc>
          <w:tcPr>
            <w:tcW w:w="2547" w:type="dxa"/>
            <w:gridSpan w:val="2"/>
            <w:shd w:val="clear" w:color="auto" w:fill="F7CAAC"/>
          </w:tcPr>
          <w:p w14:paraId="3CBEA5AE"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816" w:type="dxa"/>
          </w:tcPr>
          <w:p w14:paraId="78E6D97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LS</w:t>
            </w:r>
          </w:p>
        </w:tc>
      </w:tr>
      <w:tr w:rsidR="005D26EA" w:rsidRPr="00F52EEF" w14:paraId="350E6117" w14:textId="77777777" w:rsidTr="00126818">
        <w:tc>
          <w:tcPr>
            <w:tcW w:w="3904" w:type="dxa"/>
            <w:shd w:val="clear" w:color="auto" w:fill="F7CAAC"/>
          </w:tcPr>
          <w:p w14:paraId="5AF442D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67B47D5B"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10s</w:t>
            </w:r>
          </w:p>
        </w:tc>
        <w:tc>
          <w:tcPr>
            <w:tcW w:w="889" w:type="dxa"/>
            <w:shd w:val="clear" w:color="auto" w:fill="F7CAAC"/>
          </w:tcPr>
          <w:p w14:paraId="1239EAB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16" w:type="dxa"/>
          </w:tcPr>
          <w:p w14:paraId="52ED71F3" w14:textId="51777C85"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EC5F37" w:rsidRPr="00F52EEF">
              <w:rPr>
                <w:rFonts w:asciiTheme="minorHAnsi" w:hAnsiTheme="minorHAnsi" w:cstheme="minorHAnsi"/>
              </w:rPr>
              <w:t xml:space="preserve"> hod.</w:t>
            </w:r>
          </w:p>
        </w:tc>
        <w:tc>
          <w:tcPr>
            <w:tcW w:w="2156" w:type="dxa"/>
            <w:shd w:val="clear" w:color="auto" w:fill="F7CAAC"/>
          </w:tcPr>
          <w:p w14:paraId="7A39557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04907613"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438D3E5A" w14:textId="77777777" w:rsidTr="00126818">
        <w:tc>
          <w:tcPr>
            <w:tcW w:w="3904" w:type="dxa"/>
            <w:shd w:val="clear" w:color="auto" w:fill="F7CAAC"/>
          </w:tcPr>
          <w:p w14:paraId="03AF6CF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7BF36597" w14:textId="77777777" w:rsidR="005D26EA" w:rsidRPr="00F52EEF" w:rsidRDefault="005D26EA"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Jazyk český a stylistika 1</w:t>
            </w:r>
          </w:p>
        </w:tc>
      </w:tr>
      <w:tr w:rsidR="005D26EA" w:rsidRPr="00F52EEF" w14:paraId="639A145E" w14:textId="77777777" w:rsidTr="00126818">
        <w:tc>
          <w:tcPr>
            <w:tcW w:w="3904" w:type="dxa"/>
            <w:shd w:val="clear" w:color="auto" w:fill="F7CAAC"/>
          </w:tcPr>
          <w:p w14:paraId="1C9DDD23"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06" w:type="dxa"/>
            <w:gridSpan w:val="4"/>
          </w:tcPr>
          <w:p w14:paraId="6F394467" w14:textId="32E5E27F" w:rsidR="005D26EA" w:rsidRPr="00F52EEF" w:rsidRDefault="00A500A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w:t>
            </w:r>
            <w:r w:rsidR="005D26EA" w:rsidRPr="00F52EEF">
              <w:rPr>
                <w:rFonts w:asciiTheme="minorHAnsi" w:eastAsia="Calibri" w:hAnsiTheme="minorHAnsi" w:cstheme="minorHAnsi"/>
              </w:rPr>
              <w:t>kouška</w:t>
            </w:r>
          </w:p>
        </w:tc>
        <w:tc>
          <w:tcPr>
            <w:tcW w:w="2156" w:type="dxa"/>
            <w:shd w:val="clear" w:color="auto" w:fill="F7CAAC"/>
          </w:tcPr>
          <w:p w14:paraId="0302289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04DB13FA" w14:textId="7E20B081" w:rsidR="005D26EA" w:rsidRPr="00F52EEF" w:rsidRDefault="00A500A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2F36E5A5" w14:textId="77777777" w:rsidTr="00126818">
        <w:tc>
          <w:tcPr>
            <w:tcW w:w="3904" w:type="dxa"/>
            <w:shd w:val="clear" w:color="auto" w:fill="F7CAAC"/>
          </w:tcPr>
          <w:p w14:paraId="290C53F9"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58FE4F5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7E8C0CCF" w14:textId="77777777" w:rsidTr="00126818">
        <w:trPr>
          <w:trHeight w:val="554"/>
        </w:trPr>
        <w:tc>
          <w:tcPr>
            <w:tcW w:w="10673" w:type="dxa"/>
            <w:gridSpan w:val="8"/>
            <w:tcBorders>
              <w:top w:val="nil"/>
            </w:tcBorders>
          </w:tcPr>
          <w:p w14:paraId="3919A07A" w14:textId="7F7F48A5" w:rsidR="006A7E04" w:rsidRDefault="006A7E04" w:rsidP="00935F76">
            <w:pPr>
              <w:tabs>
                <w:tab w:val="left" w:pos="567"/>
              </w:tabs>
              <w:jc w:val="both"/>
              <w:rPr>
                <w:rFonts w:asciiTheme="minorHAnsi" w:hAnsiTheme="minorHAnsi" w:cstheme="minorHAnsi"/>
              </w:rPr>
            </w:pPr>
            <w:r>
              <w:rPr>
                <w:rFonts w:asciiTheme="minorHAnsi" w:hAnsiTheme="minorHAnsi" w:cstheme="minorHAnsi"/>
              </w:rPr>
              <w:t xml:space="preserve">1. </w:t>
            </w:r>
            <w:r w:rsidR="005D26EA" w:rsidRPr="00F52EEF">
              <w:rPr>
                <w:rFonts w:asciiTheme="minorHAnsi" w:hAnsiTheme="minorHAnsi" w:cstheme="minorHAnsi"/>
              </w:rPr>
              <w:t xml:space="preserve">Dílčí úkoly v průběhu semestru (pravidelná </w:t>
            </w:r>
            <w:r w:rsidR="005D26EA" w:rsidRPr="00F52EEF">
              <w:rPr>
                <w:rFonts w:asciiTheme="minorHAnsi" w:eastAsia="Calibri" w:hAnsiTheme="minorHAnsi" w:cstheme="minorHAnsi"/>
              </w:rPr>
              <w:t>stylistická cvičení s orientací na specifika výrazových prostředků jednotlivých funkčních stylů</w:t>
            </w:r>
            <w:r w:rsidR="005D26EA" w:rsidRPr="00F52EEF">
              <w:rPr>
                <w:rFonts w:asciiTheme="minorHAnsi" w:hAnsiTheme="minorHAnsi" w:cstheme="minorHAnsi"/>
              </w:rPr>
              <w:t>)</w:t>
            </w:r>
            <w:r>
              <w:rPr>
                <w:rFonts w:asciiTheme="minorHAnsi" w:hAnsiTheme="minorHAnsi" w:cstheme="minorHAnsi"/>
              </w:rPr>
              <w:t>.</w:t>
            </w:r>
            <w:r w:rsidR="005D26EA" w:rsidRPr="00F52EEF">
              <w:rPr>
                <w:rFonts w:asciiTheme="minorHAnsi" w:hAnsiTheme="minorHAnsi" w:cstheme="minorHAnsi"/>
              </w:rPr>
              <w:t xml:space="preserve"> </w:t>
            </w:r>
          </w:p>
          <w:p w14:paraId="155FE782" w14:textId="41CD63ED" w:rsidR="006A7E04" w:rsidRDefault="006A7E04" w:rsidP="00935F76">
            <w:pPr>
              <w:tabs>
                <w:tab w:val="left" w:pos="567"/>
              </w:tabs>
              <w:jc w:val="both"/>
              <w:rPr>
                <w:rFonts w:asciiTheme="minorHAnsi" w:hAnsiTheme="minorHAnsi" w:cstheme="minorHAnsi"/>
              </w:rPr>
            </w:pPr>
            <w:r>
              <w:rPr>
                <w:rFonts w:asciiTheme="minorHAnsi" w:hAnsiTheme="minorHAnsi" w:cstheme="minorHAnsi"/>
              </w:rPr>
              <w:t>2. A</w:t>
            </w:r>
            <w:r w:rsidR="005D26EA" w:rsidRPr="00F52EEF">
              <w:rPr>
                <w:rFonts w:asciiTheme="minorHAnsi" w:hAnsiTheme="minorHAnsi" w:cstheme="minorHAnsi"/>
              </w:rPr>
              <w:t>ktivní účast na semináři</w:t>
            </w:r>
            <w:r>
              <w:rPr>
                <w:rFonts w:asciiTheme="minorHAnsi" w:hAnsiTheme="minorHAnsi" w:cstheme="minorHAnsi"/>
              </w:rPr>
              <w:t>.</w:t>
            </w:r>
            <w:r w:rsidR="005D26EA" w:rsidRPr="00F52EEF">
              <w:rPr>
                <w:rFonts w:asciiTheme="minorHAnsi" w:hAnsiTheme="minorHAnsi" w:cstheme="minorHAnsi"/>
              </w:rPr>
              <w:t xml:space="preserve"> </w:t>
            </w:r>
          </w:p>
          <w:p w14:paraId="6814BC63" w14:textId="78787FD7" w:rsidR="005D26EA" w:rsidRPr="00F52EEF" w:rsidRDefault="006A7E04" w:rsidP="00935F76">
            <w:pPr>
              <w:tabs>
                <w:tab w:val="left" w:pos="567"/>
              </w:tabs>
              <w:jc w:val="both"/>
              <w:rPr>
                <w:rFonts w:asciiTheme="minorHAnsi" w:hAnsiTheme="minorHAnsi" w:cstheme="minorHAnsi"/>
              </w:rPr>
            </w:pPr>
            <w:r>
              <w:rPr>
                <w:rFonts w:asciiTheme="minorHAnsi" w:hAnsiTheme="minorHAnsi" w:cstheme="minorHAnsi"/>
              </w:rPr>
              <w:t>3. Z</w:t>
            </w:r>
            <w:r w:rsidR="005D26EA" w:rsidRPr="00F52EEF">
              <w:rPr>
                <w:rFonts w:asciiTheme="minorHAnsi" w:hAnsiTheme="minorHAnsi" w:cstheme="minorHAnsi"/>
              </w:rPr>
              <w:t>ávěrečn</w:t>
            </w:r>
            <w:r>
              <w:rPr>
                <w:rFonts w:asciiTheme="minorHAnsi" w:hAnsiTheme="minorHAnsi" w:cstheme="minorHAnsi"/>
              </w:rPr>
              <w:t>ý</w:t>
            </w:r>
            <w:r w:rsidR="005D26EA" w:rsidRPr="00F52EEF">
              <w:rPr>
                <w:rFonts w:asciiTheme="minorHAnsi" w:hAnsiTheme="minorHAnsi" w:cstheme="minorHAnsi"/>
              </w:rPr>
              <w:t xml:space="preserve"> znalostní test formou praktické a teoretické části.</w:t>
            </w:r>
          </w:p>
        </w:tc>
      </w:tr>
      <w:tr w:rsidR="005D26EA" w:rsidRPr="00F52EEF" w14:paraId="4B1A1486" w14:textId="77777777" w:rsidTr="00126818">
        <w:trPr>
          <w:trHeight w:val="197"/>
        </w:trPr>
        <w:tc>
          <w:tcPr>
            <w:tcW w:w="3904" w:type="dxa"/>
            <w:tcBorders>
              <w:top w:val="nil"/>
            </w:tcBorders>
            <w:shd w:val="clear" w:color="auto" w:fill="F7CAAC"/>
          </w:tcPr>
          <w:p w14:paraId="5DD46226"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37C63CD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PaedDr. Marcela Göttlichová</w:t>
            </w:r>
          </w:p>
        </w:tc>
      </w:tr>
      <w:tr w:rsidR="005D26EA" w:rsidRPr="00F52EEF" w14:paraId="682339CB" w14:textId="77777777" w:rsidTr="00126818">
        <w:trPr>
          <w:trHeight w:val="243"/>
        </w:trPr>
        <w:tc>
          <w:tcPr>
            <w:tcW w:w="3904" w:type="dxa"/>
            <w:tcBorders>
              <w:top w:val="nil"/>
            </w:tcBorders>
            <w:shd w:val="clear" w:color="auto" w:fill="F7CAAC"/>
          </w:tcPr>
          <w:p w14:paraId="4292268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7BDCFEAD" w14:textId="0E2EFD0B" w:rsidR="005D26EA" w:rsidRPr="00F52EEF" w:rsidRDefault="008864A0" w:rsidP="00935F76">
            <w:pPr>
              <w:tabs>
                <w:tab w:val="left" w:pos="567"/>
              </w:tabs>
              <w:jc w:val="both"/>
              <w:rPr>
                <w:rFonts w:asciiTheme="minorHAnsi" w:hAnsiTheme="minorHAnsi" w:cstheme="minorHAnsi"/>
              </w:rPr>
            </w:pPr>
            <w:r w:rsidRPr="00F52EEF">
              <w:rPr>
                <w:rFonts w:asciiTheme="minorHAnsi" w:hAnsiTheme="minorHAnsi" w:cstheme="minorHAnsi"/>
              </w:rPr>
              <w:t>Garant se podílí 100 % na výuce.</w:t>
            </w:r>
          </w:p>
        </w:tc>
      </w:tr>
      <w:tr w:rsidR="005D26EA" w:rsidRPr="00F52EEF" w14:paraId="2590FEFF" w14:textId="77777777" w:rsidTr="00126818">
        <w:tc>
          <w:tcPr>
            <w:tcW w:w="3904" w:type="dxa"/>
            <w:shd w:val="clear" w:color="auto" w:fill="F7CAAC"/>
          </w:tcPr>
          <w:p w14:paraId="2A6CFFD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329F551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9DA20FE" w14:textId="77777777" w:rsidTr="00126818">
        <w:trPr>
          <w:trHeight w:val="173"/>
        </w:trPr>
        <w:tc>
          <w:tcPr>
            <w:tcW w:w="10673" w:type="dxa"/>
            <w:gridSpan w:val="8"/>
            <w:tcBorders>
              <w:top w:val="nil"/>
            </w:tcBorders>
          </w:tcPr>
          <w:p w14:paraId="46933EB9"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D7E4E54" w14:textId="77777777" w:rsidTr="00126818">
        <w:tc>
          <w:tcPr>
            <w:tcW w:w="3904" w:type="dxa"/>
            <w:shd w:val="clear" w:color="auto" w:fill="F7CAAC"/>
          </w:tcPr>
          <w:p w14:paraId="6030655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3BABEBB5"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456F412" w14:textId="77777777" w:rsidTr="00126818">
        <w:trPr>
          <w:trHeight w:val="2627"/>
        </w:trPr>
        <w:tc>
          <w:tcPr>
            <w:tcW w:w="10673" w:type="dxa"/>
            <w:gridSpan w:val="8"/>
            <w:tcBorders>
              <w:top w:val="nil"/>
              <w:bottom w:val="single" w:sz="12" w:space="0" w:color="auto"/>
            </w:tcBorders>
          </w:tcPr>
          <w:p w14:paraId="39D47EA4" w14:textId="07067B25" w:rsidR="006A7E04" w:rsidRPr="006A7E04" w:rsidRDefault="006A7E04" w:rsidP="00935F76">
            <w:pPr>
              <w:tabs>
                <w:tab w:val="left" w:pos="567"/>
              </w:tabs>
              <w:rPr>
                <w:rFonts w:asciiTheme="minorHAnsi" w:hAnsiTheme="minorHAnsi" w:cstheme="minorHAnsi"/>
                <w:b/>
              </w:rPr>
            </w:pPr>
            <w:r w:rsidRPr="006A7E04">
              <w:rPr>
                <w:rFonts w:asciiTheme="minorHAnsi" w:hAnsiTheme="minorHAnsi" w:cstheme="minorHAnsi"/>
                <w:b/>
              </w:rPr>
              <w:t>Probíraná témata:</w:t>
            </w:r>
          </w:p>
          <w:p w14:paraId="018FC29D" w14:textId="5CBC9AFF" w:rsidR="005D26EA" w:rsidRPr="006A7E04" w:rsidRDefault="006A7E04" w:rsidP="00935F76">
            <w:pPr>
              <w:tabs>
                <w:tab w:val="left" w:pos="567"/>
              </w:tabs>
              <w:rPr>
                <w:rFonts w:asciiTheme="minorHAnsi" w:hAnsiTheme="minorHAnsi" w:cstheme="minorHAnsi"/>
              </w:rPr>
            </w:pPr>
            <w:r>
              <w:rPr>
                <w:rFonts w:asciiTheme="minorHAnsi" w:hAnsiTheme="minorHAnsi" w:cstheme="minorHAnsi"/>
              </w:rPr>
              <w:t>- t</w:t>
            </w:r>
            <w:r w:rsidR="005D26EA" w:rsidRPr="006A7E04">
              <w:rPr>
                <w:rFonts w:asciiTheme="minorHAnsi" w:hAnsiTheme="minorHAnsi" w:cstheme="minorHAnsi"/>
              </w:rPr>
              <w:t>eorie funkčních stylů – klasifikace; slohové postupy a útvary</w:t>
            </w:r>
            <w:r>
              <w:rPr>
                <w:rFonts w:asciiTheme="minorHAnsi" w:hAnsiTheme="minorHAnsi" w:cstheme="minorHAnsi"/>
              </w:rPr>
              <w:t>;</w:t>
            </w:r>
          </w:p>
          <w:p w14:paraId="0329A933" w14:textId="077C1558" w:rsidR="005D26EA" w:rsidRPr="006A7E04" w:rsidRDefault="006A7E04" w:rsidP="00935F76">
            <w:pPr>
              <w:tabs>
                <w:tab w:val="left" w:pos="567"/>
              </w:tabs>
              <w:rPr>
                <w:rFonts w:asciiTheme="minorHAnsi" w:hAnsiTheme="minorHAnsi" w:cstheme="minorHAnsi"/>
              </w:rPr>
            </w:pPr>
            <w:r>
              <w:rPr>
                <w:rFonts w:asciiTheme="minorHAnsi" w:hAnsiTheme="minorHAnsi" w:cstheme="minorHAnsi"/>
              </w:rPr>
              <w:t>- f</w:t>
            </w:r>
            <w:r w:rsidR="005D26EA" w:rsidRPr="006A7E04">
              <w:rPr>
                <w:rFonts w:asciiTheme="minorHAnsi" w:hAnsiTheme="minorHAnsi" w:cstheme="minorHAnsi"/>
              </w:rPr>
              <w:t>unkční styl primární – běžně dorozumívací, hovorový</w:t>
            </w:r>
            <w:r>
              <w:rPr>
                <w:rFonts w:asciiTheme="minorHAnsi" w:hAnsiTheme="minorHAnsi" w:cstheme="minorHAnsi"/>
              </w:rPr>
              <w:t>;</w:t>
            </w:r>
          </w:p>
          <w:p w14:paraId="76B2F0CC" w14:textId="1A461E31" w:rsidR="005D26EA" w:rsidRPr="006A7E04" w:rsidRDefault="006A7E04" w:rsidP="00935F76">
            <w:pPr>
              <w:tabs>
                <w:tab w:val="left" w:pos="567"/>
              </w:tabs>
              <w:rPr>
                <w:rFonts w:asciiTheme="minorHAnsi" w:hAnsiTheme="minorHAnsi" w:cstheme="minorHAnsi"/>
              </w:rPr>
            </w:pPr>
            <w:r>
              <w:rPr>
                <w:rFonts w:asciiTheme="minorHAnsi" w:hAnsiTheme="minorHAnsi" w:cstheme="minorHAnsi"/>
              </w:rPr>
              <w:t>- k</w:t>
            </w:r>
            <w:r w:rsidR="005D26EA" w:rsidRPr="006A7E04">
              <w:rPr>
                <w:rFonts w:asciiTheme="minorHAnsi" w:hAnsiTheme="minorHAnsi" w:cstheme="minorHAnsi"/>
              </w:rPr>
              <w:t>ompozice publicistických textů, jejich žánry/útvary</w:t>
            </w:r>
            <w:r>
              <w:rPr>
                <w:rFonts w:asciiTheme="minorHAnsi" w:hAnsiTheme="minorHAnsi" w:cstheme="minorHAnsi"/>
              </w:rPr>
              <w:t>;</w:t>
            </w:r>
          </w:p>
          <w:p w14:paraId="3A46EEA7" w14:textId="34C602AE" w:rsidR="005D26EA" w:rsidRPr="006A7E04" w:rsidRDefault="006A7E04" w:rsidP="00935F76">
            <w:pPr>
              <w:tabs>
                <w:tab w:val="left" w:pos="567"/>
              </w:tabs>
              <w:rPr>
                <w:rFonts w:asciiTheme="minorHAnsi" w:hAnsiTheme="minorHAnsi" w:cstheme="minorHAnsi"/>
              </w:rPr>
            </w:pPr>
            <w:r>
              <w:rPr>
                <w:rFonts w:asciiTheme="minorHAnsi" w:hAnsiTheme="minorHAnsi" w:cstheme="minorHAnsi"/>
              </w:rPr>
              <w:t>- f</w:t>
            </w:r>
            <w:r w:rsidR="005D26EA" w:rsidRPr="006A7E04">
              <w:rPr>
                <w:rFonts w:asciiTheme="minorHAnsi" w:hAnsiTheme="minorHAnsi" w:cstheme="minorHAnsi"/>
              </w:rPr>
              <w:t>unkční styl primární – styl umělecké literatury</w:t>
            </w:r>
            <w:r>
              <w:rPr>
                <w:rFonts w:asciiTheme="minorHAnsi" w:hAnsiTheme="minorHAnsi" w:cstheme="minorHAnsi"/>
              </w:rPr>
              <w:t>;</w:t>
            </w:r>
          </w:p>
          <w:p w14:paraId="4E3E5874" w14:textId="5950120D" w:rsidR="005D26EA" w:rsidRPr="006A7E04" w:rsidRDefault="006A7E04" w:rsidP="00935F76">
            <w:pPr>
              <w:tabs>
                <w:tab w:val="left" w:pos="567"/>
              </w:tabs>
              <w:rPr>
                <w:rFonts w:asciiTheme="minorHAnsi" w:hAnsiTheme="minorHAnsi" w:cstheme="minorHAnsi"/>
              </w:rPr>
            </w:pPr>
            <w:r>
              <w:rPr>
                <w:rFonts w:asciiTheme="minorHAnsi" w:hAnsiTheme="minorHAnsi" w:cstheme="minorHAnsi"/>
              </w:rPr>
              <w:t>- f</w:t>
            </w:r>
            <w:r w:rsidR="005D26EA" w:rsidRPr="006A7E04">
              <w:rPr>
                <w:rFonts w:asciiTheme="minorHAnsi" w:hAnsiTheme="minorHAnsi" w:cstheme="minorHAnsi"/>
              </w:rPr>
              <w:t xml:space="preserve">unkční styl primární </w:t>
            </w:r>
            <w:r>
              <w:rPr>
                <w:rFonts w:asciiTheme="minorHAnsi" w:hAnsiTheme="minorHAnsi" w:cstheme="minorHAnsi"/>
              </w:rPr>
              <w:t>–</w:t>
            </w:r>
            <w:r w:rsidR="005D26EA" w:rsidRPr="006A7E04">
              <w:rPr>
                <w:rFonts w:asciiTheme="minorHAnsi" w:hAnsiTheme="minorHAnsi" w:cstheme="minorHAnsi"/>
              </w:rPr>
              <w:t xml:space="preserve"> rétorický</w:t>
            </w:r>
            <w:r>
              <w:rPr>
                <w:rFonts w:asciiTheme="minorHAnsi" w:hAnsiTheme="minorHAnsi" w:cstheme="minorHAnsi"/>
              </w:rPr>
              <w:t>;</w:t>
            </w:r>
          </w:p>
          <w:p w14:paraId="48D44789" w14:textId="516AB083" w:rsidR="005D26EA" w:rsidRPr="006A7E04" w:rsidRDefault="006A7E04" w:rsidP="00935F76">
            <w:pPr>
              <w:tabs>
                <w:tab w:val="left" w:pos="567"/>
              </w:tabs>
              <w:rPr>
                <w:rFonts w:asciiTheme="minorHAnsi" w:hAnsiTheme="minorHAnsi" w:cstheme="minorHAnsi"/>
              </w:rPr>
            </w:pPr>
            <w:r>
              <w:rPr>
                <w:rFonts w:asciiTheme="minorHAnsi" w:hAnsiTheme="minorHAnsi" w:cstheme="minorHAnsi"/>
              </w:rPr>
              <w:t>- f</w:t>
            </w:r>
            <w:r w:rsidR="005D26EA" w:rsidRPr="006A7E04">
              <w:rPr>
                <w:rFonts w:asciiTheme="minorHAnsi" w:hAnsiTheme="minorHAnsi" w:cstheme="minorHAnsi"/>
              </w:rPr>
              <w:t>unkční styl sekundární – esejistický, styl církevní komunikace</w:t>
            </w:r>
            <w:r>
              <w:rPr>
                <w:rFonts w:asciiTheme="minorHAnsi" w:hAnsiTheme="minorHAnsi" w:cstheme="minorHAnsi"/>
              </w:rPr>
              <w:t>;</w:t>
            </w:r>
          </w:p>
          <w:p w14:paraId="12C9341B" w14:textId="4A391D1D" w:rsidR="005D26EA" w:rsidRPr="006A7E04" w:rsidRDefault="006A7E04" w:rsidP="00935F76">
            <w:pPr>
              <w:tabs>
                <w:tab w:val="left" w:pos="567"/>
              </w:tabs>
              <w:rPr>
                <w:rFonts w:asciiTheme="minorHAnsi" w:hAnsiTheme="minorHAnsi" w:cstheme="minorHAnsi"/>
              </w:rPr>
            </w:pPr>
            <w:r>
              <w:rPr>
                <w:rFonts w:asciiTheme="minorHAnsi" w:hAnsiTheme="minorHAnsi" w:cstheme="minorHAnsi"/>
              </w:rPr>
              <w:t>- f</w:t>
            </w:r>
            <w:r w:rsidR="005D26EA" w:rsidRPr="006A7E04">
              <w:rPr>
                <w:rFonts w:asciiTheme="minorHAnsi" w:hAnsiTheme="minorHAnsi" w:cstheme="minorHAnsi"/>
              </w:rPr>
              <w:t>unkční styl sekundární – styl reklamy</w:t>
            </w:r>
            <w:r>
              <w:rPr>
                <w:rFonts w:asciiTheme="minorHAnsi" w:hAnsiTheme="minorHAnsi" w:cstheme="minorHAnsi"/>
              </w:rPr>
              <w:t>;</w:t>
            </w:r>
          </w:p>
          <w:p w14:paraId="4BE0A169" w14:textId="1296DD15" w:rsidR="005D26EA" w:rsidRPr="006A7E04" w:rsidRDefault="006A7E04" w:rsidP="00935F76">
            <w:pPr>
              <w:tabs>
                <w:tab w:val="left" w:pos="567"/>
              </w:tabs>
              <w:rPr>
                <w:rFonts w:asciiTheme="minorHAnsi" w:hAnsiTheme="minorHAnsi" w:cstheme="minorHAnsi"/>
              </w:rPr>
            </w:pPr>
            <w:r>
              <w:rPr>
                <w:rFonts w:asciiTheme="minorHAnsi" w:hAnsiTheme="minorHAnsi" w:cstheme="minorHAnsi"/>
              </w:rPr>
              <w:t>- s</w:t>
            </w:r>
            <w:r w:rsidR="005D26EA" w:rsidRPr="006A7E04">
              <w:rPr>
                <w:rFonts w:asciiTheme="minorHAnsi" w:hAnsiTheme="minorHAnsi" w:cstheme="minorHAnsi"/>
              </w:rPr>
              <w:t>tylový typ reklamního textu a normy</w:t>
            </w:r>
            <w:r>
              <w:rPr>
                <w:rFonts w:asciiTheme="minorHAnsi" w:hAnsiTheme="minorHAnsi" w:cstheme="minorHAnsi"/>
              </w:rPr>
              <w:t>;</w:t>
            </w:r>
          </w:p>
          <w:p w14:paraId="6BC7E212" w14:textId="2608D93A" w:rsidR="005D26EA" w:rsidRPr="006A7E04" w:rsidRDefault="006A7E04" w:rsidP="00126818">
            <w:pPr>
              <w:tabs>
                <w:tab w:val="left" w:pos="567"/>
              </w:tabs>
              <w:rPr>
                <w:del w:id="5599" w:author="Martin Kazík" w:date="2020-01-23T11:23:00Z"/>
                <w:rFonts w:asciiTheme="minorHAnsi" w:hAnsiTheme="minorHAnsi" w:cstheme="minorHAnsi"/>
              </w:rPr>
            </w:pPr>
            <w:r>
              <w:rPr>
                <w:rFonts w:asciiTheme="minorHAnsi" w:hAnsiTheme="minorHAnsi" w:cstheme="minorHAnsi"/>
              </w:rPr>
              <w:t>- m</w:t>
            </w:r>
            <w:r w:rsidR="005D26EA" w:rsidRPr="006A7E04">
              <w:rPr>
                <w:rFonts w:asciiTheme="minorHAnsi" w:hAnsiTheme="minorHAnsi" w:cstheme="minorHAnsi"/>
              </w:rPr>
              <w:t>etodologické problémy stylistiky – aplikace stylistických poznatků</w:t>
            </w:r>
            <w:r>
              <w:rPr>
                <w:rFonts w:asciiTheme="minorHAnsi" w:hAnsiTheme="minorHAnsi" w:cstheme="minorHAnsi"/>
              </w:rPr>
              <w:t>;</w:t>
            </w:r>
          </w:p>
          <w:p w14:paraId="7FD89EF4" w14:textId="6E38B9DB" w:rsidR="005D26EA" w:rsidRPr="00F52EEF" w:rsidRDefault="005D26EA" w:rsidP="00935F76">
            <w:pPr>
              <w:tabs>
                <w:tab w:val="left" w:pos="567"/>
              </w:tabs>
              <w:jc w:val="both"/>
              <w:rPr>
                <w:rFonts w:asciiTheme="minorHAnsi" w:hAnsiTheme="minorHAnsi" w:cstheme="minorHAnsi"/>
              </w:rPr>
            </w:pPr>
            <w:del w:id="5600" w:author="Martin Kazík" w:date="2020-01-23T11:23:00Z">
              <w:r w:rsidRPr="00F52EEF">
                <w:rPr>
                  <w:rFonts w:asciiTheme="minorHAnsi" w:hAnsiTheme="minorHAnsi" w:cstheme="minorHAnsi"/>
                </w:rPr>
                <w:delText xml:space="preserve">Cílem kurzu je rozšíření teoretických znalostí v kontinuitě s praktickými dovednostmi v oblasti stylistiky v návaznosti na předmět Jazyk český a stylistika 1 s orientací na jazyk a jeho systém, stratifikaci jazyka, funkčnost vrstev jazyka a praktické využití vrstev jazyka vzhledem k funkčním stylům. Pozornost je zejména věnována charakteristice jazykových prostředků z hlediska stylistického, tradičním funkčním stylům s nezbytnými inovacemi v jejich současném přesahu a pojímání. Součástí kurzu je aplikace teoretických poznatků v praxi na základě stylistických cvičení a analýza textu užitých jazykových prostředků vzhledem k jejich stylové hodnotě začleňující typ komunikátu do oblasti konkrétního funkčního stylu s preferencí funkčního stylu odborného, publicistického a oblasti reklamní tvorby. </w:delText>
              </w:r>
            </w:del>
          </w:p>
        </w:tc>
      </w:tr>
      <w:tr w:rsidR="005D26EA" w:rsidRPr="00F52EEF" w14:paraId="43460A19" w14:textId="77777777" w:rsidTr="00126818">
        <w:trPr>
          <w:trHeight w:val="265"/>
        </w:trPr>
        <w:tc>
          <w:tcPr>
            <w:tcW w:w="4471" w:type="dxa"/>
            <w:gridSpan w:val="2"/>
            <w:tcBorders>
              <w:top w:val="nil"/>
            </w:tcBorders>
            <w:shd w:val="clear" w:color="auto" w:fill="F7CAAC"/>
          </w:tcPr>
          <w:p w14:paraId="06DE331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155A4642" w14:textId="312EB704" w:rsidR="0061031F" w:rsidRPr="00F52EEF" w:rsidRDefault="0061031F" w:rsidP="00935F76">
            <w:pPr>
              <w:tabs>
                <w:tab w:val="left" w:pos="567"/>
              </w:tabs>
              <w:autoSpaceDE w:val="0"/>
              <w:autoSpaceDN w:val="0"/>
              <w:adjustRightInd w:val="0"/>
              <w:rPr>
                <w:rFonts w:asciiTheme="minorHAnsi" w:hAnsiTheme="minorHAnsi" w:cstheme="minorHAnsi"/>
              </w:rPr>
            </w:pPr>
          </w:p>
        </w:tc>
      </w:tr>
      <w:tr w:rsidR="005D26EA" w:rsidRPr="00F52EEF" w14:paraId="48D9DAD7" w14:textId="77777777" w:rsidTr="00126818">
        <w:trPr>
          <w:trHeight w:val="2256"/>
        </w:trPr>
        <w:tc>
          <w:tcPr>
            <w:tcW w:w="10673" w:type="dxa"/>
            <w:gridSpan w:val="8"/>
            <w:tcBorders>
              <w:top w:val="nil"/>
            </w:tcBorders>
          </w:tcPr>
          <w:p w14:paraId="70FE3CCB" w14:textId="31C8DDB4" w:rsidR="005D26EA" w:rsidRPr="00F30086" w:rsidRDefault="006A7E04" w:rsidP="00935F76">
            <w:pPr>
              <w:pStyle w:val="Nadpis6"/>
              <w:tabs>
                <w:tab w:val="left" w:pos="567"/>
              </w:tabs>
              <w:rPr>
                <w:rFonts w:asciiTheme="minorHAnsi" w:eastAsia="Calibri" w:hAnsiTheme="minorHAnsi" w:cstheme="minorHAnsi"/>
                <w:b/>
                <w:color w:val="auto"/>
              </w:rPr>
            </w:pPr>
            <w:r w:rsidRPr="00F30086">
              <w:rPr>
                <w:rFonts w:asciiTheme="minorHAnsi" w:eastAsia="Calibri" w:hAnsiTheme="minorHAnsi" w:cstheme="minorHAnsi"/>
                <w:b/>
                <w:color w:val="auto"/>
              </w:rPr>
              <w:t>Povinná</w:t>
            </w:r>
            <w:r w:rsidR="005D26EA" w:rsidRPr="00F30086">
              <w:rPr>
                <w:rFonts w:asciiTheme="minorHAnsi" w:eastAsia="Calibri" w:hAnsiTheme="minorHAnsi" w:cstheme="minorHAnsi"/>
                <w:b/>
                <w:color w:val="auto"/>
              </w:rPr>
              <w:t xml:space="preserve"> literatura:</w:t>
            </w:r>
          </w:p>
          <w:p w14:paraId="4A475B85" w14:textId="77777777" w:rsidR="00555960" w:rsidRDefault="00555960" w:rsidP="00555960">
            <w:pPr>
              <w:tabs>
                <w:tab w:val="left" w:pos="567"/>
              </w:tabs>
              <w:rPr>
                <w:ins w:id="5601" w:author="FMK" w:date="2020-02-02T22:34:00Z"/>
                <w:rFonts w:asciiTheme="minorHAnsi" w:hAnsiTheme="minorHAnsi"/>
                <w:color w:val="FF0000"/>
                <w:sz w:val="18"/>
              </w:rPr>
            </w:pPr>
            <w:ins w:id="5602" w:author="FMK" w:date="2020-02-02T22:34:00Z">
              <w:r w:rsidRPr="00924EC3">
                <w:rPr>
                  <w:rFonts w:asciiTheme="minorHAnsi" w:hAnsiTheme="minorHAnsi"/>
                  <w:color w:val="FF0000"/>
                  <w:sz w:val="18"/>
                </w:rPr>
                <w:t>PRAVDOVÁ, Markéta a Ivana SVOBODOVÁ, ed.</w:t>
              </w:r>
              <w:r>
                <w:rPr>
                  <w:rFonts w:asciiTheme="minorHAnsi" w:hAnsiTheme="minorHAnsi"/>
                  <w:color w:val="FF0000"/>
                  <w:sz w:val="18"/>
                </w:rPr>
                <w:t>2014.</w:t>
              </w:r>
              <w:r w:rsidRPr="00924EC3">
                <w:rPr>
                  <w:rFonts w:asciiTheme="minorHAnsi" w:hAnsiTheme="minorHAnsi"/>
                  <w:color w:val="FF0000"/>
                  <w:sz w:val="18"/>
                </w:rPr>
                <w:t xml:space="preserve"> </w:t>
              </w:r>
              <w:r w:rsidRPr="00D835FA">
                <w:rPr>
                  <w:rFonts w:asciiTheme="minorHAnsi" w:hAnsiTheme="minorHAnsi"/>
                  <w:i/>
                  <w:color w:val="FF0000"/>
                  <w:sz w:val="18"/>
                </w:rPr>
                <w:t>Akademická příručka českého jazyka</w:t>
              </w:r>
              <w:r>
                <w:rPr>
                  <w:rFonts w:asciiTheme="minorHAnsi" w:hAnsiTheme="minorHAnsi"/>
                  <w:color w:val="FF0000"/>
                  <w:sz w:val="18"/>
                </w:rPr>
                <w:t>. Praha: Academia</w:t>
              </w:r>
              <w:r w:rsidRPr="00924EC3">
                <w:rPr>
                  <w:rFonts w:asciiTheme="minorHAnsi" w:hAnsiTheme="minorHAnsi"/>
                  <w:color w:val="FF0000"/>
                  <w:sz w:val="18"/>
                </w:rPr>
                <w:t>. ISBN 9788020023278. Dostupné také z: http://prirucka.ujc.cas.cz/</w:t>
              </w:r>
            </w:ins>
          </w:p>
          <w:p w14:paraId="646F1E2C" w14:textId="0CEC686B" w:rsidR="005D26EA" w:rsidRPr="006217DD" w:rsidDel="00555960" w:rsidRDefault="005D26EA" w:rsidP="00935F76">
            <w:pPr>
              <w:tabs>
                <w:tab w:val="left" w:pos="567"/>
              </w:tabs>
              <w:rPr>
                <w:del w:id="5603" w:author="FMK" w:date="2020-02-02T22:34:00Z"/>
                <w:rFonts w:asciiTheme="minorHAnsi" w:eastAsiaTheme="majorEastAsia" w:hAnsiTheme="minorHAnsi"/>
                <w:color w:val="FF0000"/>
                <w:rPrChange w:id="5604" w:author="Martin Kazík" w:date="2020-01-23T11:23:00Z">
                  <w:rPr>
                    <w:del w:id="5605" w:author="FMK" w:date="2020-02-02T22:34:00Z"/>
                    <w:rFonts w:asciiTheme="minorHAnsi" w:eastAsiaTheme="majorEastAsia" w:hAnsiTheme="minorHAnsi"/>
                  </w:rPr>
                </w:rPrChange>
              </w:rPr>
            </w:pPr>
            <w:del w:id="5606" w:author="FMK" w:date="2020-02-02T22:34:00Z">
              <w:r w:rsidRPr="006217DD" w:rsidDel="00555960">
                <w:rPr>
                  <w:rFonts w:asciiTheme="minorHAnsi" w:eastAsiaTheme="majorEastAsia" w:hAnsiTheme="minorHAnsi"/>
                  <w:color w:val="FF0000"/>
                  <w:rPrChange w:id="5607" w:author="Martin Kazík" w:date="2020-01-23T11:23:00Z">
                    <w:rPr>
                      <w:rFonts w:asciiTheme="minorHAnsi" w:eastAsiaTheme="majorEastAsia" w:hAnsiTheme="minorHAnsi"/>
                    </w:rPr>
                  </w:rPrChange>
                </w:rPr>
                <w:delText xml:space="preserve">ČECHOVÁ, Marie. 2003. </w:delText>
              </w:r>
              <w:r w:rsidRPr="006217DD" w:rsidDel="00555960">
                <w:rPr>
                  <w:rFonts w:asciiTheme="minorHAnsi" w:eastAsiaTheme="majorEastAsia" w:hAnsiTheme="minorHAnsi"/>
                  <w:i/>
                  <w:color w:val="FF0000"/>
                  <w:rPrChange w:id="5608" w:author="Martin Kazík" w:date="2020-01-23T11:23:00Z">
                    <w:rPr>
                      <w:rFonts w:asciiTheme="minorHAnsi" w:eastAsiaTheme="majorEastAsia" w:hAnsiTheme="minorHAnsi"/>
                      <w:i/>
                    </w:rPr>
                  </w:rPrChange>
                </w:rPr>
                <w:delText>Současná česká stylistika.</w:delText>
              </w:r>
              <w:r w:rsidRPr="006217DD" w:rsidDel="00555960">
                <w:rPr>
                  <w:rFonts w:asciiTheme="minorHAnsi" w:eastAsiaTheme="majorEastAsia" w:hAnsiTheme="minorHAnsi"/>
                  <w:color w:val="FF0000"/>
                  <w:rPrChange w:id="5609" w:author="Martin Kazík" w:date="2020-01-23T11:23:00Z">
                    <w:rPr>
                      <w:rFonts w:asciiTheme="minorHAnsi" w:eastAsiaTheme="majorEastAsia" w:hAnsiTheme="minorHAnsi"/>
                    </w:rPr>
                  </w:rPrChange>
                </w:rPr>
                <w:delText xml:space="preserve"> Praha: ISV. ISBN 8086642003.</w:delText>
              </w:r>
            </w:del>
          </w:p>
          <w:p w14:paraId="15E56384" w14:textId="38F5D70A" w:rsidR="005D26EA" w:rsidRPr="006217DD" w:rsidDel="00555960" w:rsidRDefault="005D26EA" w:rsidP="00935F76">
            <w:pPr>
              <w:tabs>
                <w:tab w:val="left" w:pos="567"/>
              </w:tabs>
              <w:autoSpaceDE w:val="0"/>
              <w:autoSpaceDN w:val="0"/>
              <w:adjustRightInd w:val="0"/>
              <w:rPr>
                <w:del w:id="5610" w:author="FMK" w:date="2020-02-02T22:34:00Z"/>
                <w:rFonts w:asciiTheme="minorHAnsi" w:eastAsia="Calibri" w:hAnsiTheme="minorHAnsi"/>
                <w:color w:val="FF0000"/>
                <w:rPrChange w:id="5611" w:author="Martin Kazík" w:date="2020-01-23T11:23:00Z">
                  <w:rPr>
                    <w:del w:id="5612" w:author="FMK" w:date="2020-02-02T22:34:00Z"/>
                    <w:rFonts w:asciiTheme="minorHAnsi" w:eastAsia="Calibri" w:hAnsiTheme="minorHAnsi"/>
                  </w:rPr>
                </w:rPrChange>
              </w:rPr>
            </w:pPr>
            <w:del w:id="5613" w:author="FMK" w:date="2020-02-02T22:34:00Z">
              <w:r w:rsidRPr="006217DD" w:rsidDel="00555960">
                <w:rPr>
                  <w:rFonts w:asciiTheme="minorHAnsi" w:hAnsiTheme="minorHAnsi"/>
                  <w:color w:val="FF0000"/>
                  <w:rPrChange w:id="5614" w:author="Martin Kazík" w:date="2020-01-23T11:23:00Z">
                    <w:rPr>
                      <w:rFonts w:asciiTheme="minorHAnsi" w:hAnsiTheme="minorHAnsi"/>
                    </w:rPr>
                  </w:rPrChange>
                </w:rPr>
                <w:delText xml:space="preserve">ČECHOVÁ, Marie, Marie KRČMOVÁ a Eva MINÁŘOVÁ. 2008. </w:delText>
              </w:r>
              <w:r w:rsidRPr="006217DD" w:rsidDel="00555960">
                <w:rPr>
                  <w:rFonts w:asciiTheme="minorHAnsi" w:hAnsiTheme="minorHAnsi"/>
                  <w:i/>
                  <w:color w:val="FF0000"/>
                  <w:rPrChange w:id="5615" w:author="Martin Kazík" w:date="2020-01-23T11:23:00Z">
                    <w:rPr>
                      <w:rFonts w:asciiTheme="minorHAnsi" w:hAnsiTheme="minorHAnsi"/>
                      <w:i/>
                    </w:rPr>
                  </w:rPrChange>
                </w:rPr>
                <w:delText>Současná stylistika.</w:delText>
              </w:r>
              <w:r w:rsidRPr="006217DD" w:rsidDel="00555960">
                <w:rPr>
                  <w:rFonts w:asciiTheme="minorHAnsi" w:hAnsiTheme="minorHAnsi"/>
                  <w:color w:val="FF0000"/>
                  <w:rPrChange w:id="5616" w:author="Martin Kazík" w:date="2020-01-23T11:23:00Z">
                    <w:rPr>
                      <w:rFonts w:asciiTheme="minorHAnsi" w:hAnsiTheme="minorHAnsi"/>
                    </w:rPr>
                  </w:rPrChange>
                </w:rPr>
                <w:delText xml:space="preserve"> Praha: NLN, Nakladatelství Lidové noviny. ISBN 978-80-7106-961-4.</w:delText>
              </w:r>
            </w:del>
          </w:p>
          <w:p w14:paraId="1C277727" w14:textId="77777777"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i/>
              </w:rPr>
              <w:t>Pravidla českého pravopisu</w:t>
            </w:r>
            <w:r w:rsidRPr="00F52EEF">
              <w:rPr>
                <w:rFonts w:asciiTheme="minorHAnsi" w:eastAsia="Calibri" w:hAnsiTheme="minorHAnsi" w:cstheme="minorHAnsi"/>
              </w:rPr>
              <w:t xml:space="preserve"> – nejnovější vydání.</w:t>
            </w:r>
          </w:p>
          <w:p w14:paraId="3112CF7D" w14:textId="77777777" w:rsidR="005D26EA" w:rsidRPr="00F52EEF" w:rsidRDefault="005D26E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i/>
              </w:rPr>
              <w:t>Slovník spisovné češtiny - VIII. dotisk.</w:t>
            </w:r>
            <w:r w:rsidRPr="00F52EEF">
              <w:rPr>
                <w:rFonts w:asciiTheme="minorHAnsi" w:eastAsia="Calibri" w:hAnsiTheme="minorHAnsi" w:cstheme="minorHAnsi"/>
              </w:rPr>
              <w:t xml:space="preserve"> 2018. Praha: Academia. </w:t>
            </w:r>
          </w:p>
          <w:p w14:paraId="39AEAA5A" w14:textId="2806655D" w:rsidR="005D26EA" w:rsidRPr="006217DD" w:rsidDel="00555960" w:rsidRDefault="005D26EA" w:rsidP="00935F76">
            <w:pPr>
              <w:tabs>
                <w:tab w:val="left" w:pos="567"/>
              </w:tabs>
              <w:autoSpaceDE w:val="0"/>
              <w:autoSpaceDN w:val="0"/>
              <w:adjustRightInd w:val="0"/>
              <w:rPr>
                <w:del w:id="5617" w:author="FMK" w:date="2020-02-02T22:34:00Z"/>
                <w:rFonts w:asciiTheme="minorHAnsi" w:eastAsia="Calibri" w:hAnsiTheme="minorHAnsi"/>
                <w:color w:val="FF0000"/>
                <w:rPrChange w:id="5618" w:author="Martin Kazík" w:date="2020-01-23T11:23:00Z">
                  <w:rPr>
                    <w:del w:id="5619" w:author="FMK" w:date="2020-02-02T22:34:00Z"/>
                    <w:rFonts w:asciiTheme="minorHAnsi" w:eastAsia="Calibri" w:hAnsiTheme="minorHAnsi"/>
                  </w:rPr>
                </w:rPrChange>
              </w:rPr>
            </w:pPr>
            <w:del w:id="5620" w:author="FMK" w:date="2020-02-02T22:34:00Z">
              <w:r w:rsidRPr="006217DD" w:rsidDel="00555960">
                <w:rPr>
                  <w:rFonts w:asciiTheme="minorHAnsi" w:eastAsia="Calibri" w:hAnsiTheme="minorHAnsi"/>
                  <w:color w:val="FF0000"/>
                  <w:rPrChange w:id="5621" w:author="Martin Kazík" w:date="2020-01-23T11:23:00Z">
                    <w:rPr>
                      <w:rFonts w:asciiTheme="minorHAnsi" w:eastAsia="Calibri" w:hAnsiTheme="minorHAnsi"/>
                    </w:rPr>
                  </w:rPrChange>
                </w:rPr>
                <w:delText xml:space="preserve">KRAUS, Jiří. 2005. </w:delText>
              </w:r>
              <w:r w:rsidRPr="006217DD" w:rsidDel="00555960">
                <w:rPr>
                  <w:rFonts w:asciiTheme="minorHAnsi" w:eastAsia="Calibri" w:hAnsiTheme="minorHAnsi"/>
                  <w:i/>
                  <w:color w:val="FF0000"/>
                  <w:rPrChange w:id="5622" w:author="Martin Kazík" w:date="2020-01-23T11:23:00Z">
                    <w:rPr>
                      <w:rFonts w:asciiTheme="minorHAnsi" w:eastAsia="Calibri" w:hAnsiTheme="minorHAnsi"/>
                      <w:i/>
                    </w:rPr>
                  </w:rPrChange>
                </w:rPr>
                <w:delText>Nový akademický slovník cizích slov A-Ž.</w:delText>
              </w:r>
              <w:r w:rsidRPr="006217DD" w:rsidDel="00555960">
                <w:rPr>
                  <w:rFonts w:asciiTheme="minorHAnsi" w:eastAsia="Calibri" w:hAnsiTheme="minorHAnsi"/>
                  <w:color w:val="FF0000"/>
                  <w:rPrChange w:id="5623" w:author="Martin Kazík" w:date="2020-01-23T11:23:00Z">
                    <w:rPr>
                      <w:rFonts w:asciiTheme="minorHAnsi" w:eastAsia="Calibri" w:hAnsiTheme="minorHAnsi"/>
                    </w:rPr>
                  </w:rPrChange>
                </w:rPr>
                <w:delText xml:space="preserve"> Praha: Academia. ISBN 80-200-1351-2. </w:delText>
              </w:r>
            </w:del>
          </w:p>
          <w:p w14:paraId="7CCA2485" w14:textId="0D9A3A6C" w:rsidR="005D26EA" w:rsidRPr="006217DD" w:rsidDel="00555960" w:rsidRDefault="005D26EA" w:rsidP="00935F76">
            <w:pPr>
              <w:tabs>
                <w:tab w:val="left" w:pos="567"/>
              </w:tabs>
              <w:autoSpaceDE w:val="0"/>
              <w:autoSpaceDN w:val="0"/>
              <w:adjustRightInd w:val="0"/>
              <w:rPr>
                <w:del w:id="5624" w:author="FMK" w:date="2020-02-02T22:34:00Z"/>
                <w:rFonts w:asciiTheme="minorHAnsi" w:eastAsia="Calibri" w:hAnsiTheme="minorHAnsi"/>
                <w:color w:val="FF0000"/>
                <w:rPrChange w:id="5625" w:author="Martin Kazík" w:date="2020-01-23T11:23:00Z">
                  <w:rPr>
                    <w:del w:id="5626" w:author="FMK" w:date="2020-02-02T22:34:00Z"/>
                    <w:rFonts w:asciiTheme="minorHAnsi" w:eastAsia="Calibri" w:hAnsiTheme="minorHAnsi"/>
                  </w:rPr>
                </w:rPrChange>
              </w:rPr>
            </w:pPr>
            <w:del w:id="5627" w:author="FMK" w:date="2020-02-02T22:34:00Z">
              <w:r w:rsidRPr="006217DD" w:rsidDel="00555960">
                <w:rPr>
                  <w:rFonts w:asciiTheme="minorHAnsi" w:eastAsia="Calibri" w:hAnsiTheme="minorHAnsi"/>
                  <w:color w:val="FF0000"/>
                  <w:rPrChange w:id="5628" w:author="Martin Kazík" w:date="2020-01-23T11:23:00Z">
                    <w:rPr>
                      <w:rFonts w:asciiTheme="minorHAnsi" w:eastAsia="Calibri" w:hAnsiTheme="minorHAnsi"/>
                    </w:rPr>
                  </w:rPrChange>
                </w:rPr>
                <w:delText xml:space="preserve">BARTÁK, Matěj et al. 2008. </w:delText>
              </w:r>
              <w:r w:rsidRPr="006217DD" w:rsidDel="00555960">
                <w:rPr>
                  <w:rFonts w:asciiTheme="minorHAnsi" w:eastAsia="Calibri" w:hAnsiTheme="minorHAnsi"/>
                  <w:i/>
                  <w:color w:val="FF0000"/>
                  <w:rPrChange w:id="5629" w:author="Martin Kazík" w:date="2020-01-23T11:23:00Z">
                    <w:rPr>
                      <w:rFonts w:asciiTheme="minorHAnsi" w:eastAsia="Calibri" w:hAnsiTheme="minorHAnsi"/>
                      <w:i/>
                    </w:rPr>
                  </w:rPrChange>
                </w:rPr>
                <w:delText>Nový slovník cizích slov pro 21. století.</w:delText>
              </w:r>
              <w:r w:rsidRPr="006217DD" w:rsidDel="00555960">
                <w:rPr>
                  <w:rFonts w:asciiTheme="minorHAnsi" w:eastAsia="Calibri" w:hAnsiTheme="minorHAnsi"/>
                  <w:color w:val="FF0000"/>
                  <w:rPrChange w:id="5630" w:author="Martin Kazík" w:date="2020-01-23T11:23:00Z">
                    <w:rPr>
                      <w:rFonts w:asciiTheme="minorHAnsi" w:eastAsia="Calibri" w:hAnsiTheme="minorHAnsi"/>
                    </w:rPr>
                  </w:rPrChange>
                </w:rPr>
                <w:delText xml:space="preserve"> Nakladatelství Plot.</w:delText>
              </w:r>
            </w:del>
          </w:p>
          <w:p w14:paraId="6848B879" w14:textId="17E43681" w:rsidR="0061031F" w:rsidRPr="00126818" w:rsidRDefault="005D26EA" w:rsidP="00126818">
            <w:pPr>
              <w:tabs>
                <w:tab w:val="left" w:pos="567"/>
              </w:tabs>
              <w:rPr>
                <w:rFonts w:asciiTheme="minorHAnsi" w:eastAsia="Calibri" w:hAnsiTheme="minorHAnsi"/>
                <w:color w:val="FF0000"/>
              </w:rPr>
            </w:pPr>
            <w:del w:id="5631" w:author="FMK" w:date="2020-02-02T22:34:00Z">
              <w:r w:rsidRPr="006217DD" w:rsidDel="00555960">
                <w:rPr>
                  <w:rFonts w:asciiTheme="minorHAnsi" w:eastAsia="Calibri" w:hAnsiTheme="minorHAnsi"/>
                  <w:color w:val="FF0000"/>
                  <w:rPrChange w:id="5632" w:author="Martin Kazík" w:date="2020-01-23T11:23:00Z">
                    <w:rPr>
                      <w:rFonts w:asciiTheme="minorHAnsi" w:eastAsia="Calibri" w:hAnsiTheme="minorHAnsi"/>
                    </w:rPr>
                  </w:rPrChange>
                </w:rPr>
                <w:delText xml:space="preserve">REJZEK, Jiří. 2001. </w:delText>
              </w:r>
              <w:r w:rsidRPr="006217DD" w:rsidDel="00555960">
                <w:rPr>
                  <w:rFonts w:asciiTheme="minorHAnsi" w:eastAsia="Calibri" w:hAnsiTheme="minorHAnsi"/>
                  <w:i/>
                  <w:color w:val="FF0000"/>
                  <w:rPrChange w:id="5633" w:author="Martin Kazík" w:date="2020-01-23T11:23:00Z">
                    <w:rPr>
                      <w:rFonts w:asciiTheme="minorHAnsi" w:eastAsia="Calibri" w:hAnsiTheme="minorHAnsi"/>
                      <w:i/>
                    </w:rPr>
                  </w:rPrChange>
                </w:rPr>
                <w:delText>Český etymologický slovník.</w:delText>
              </w:r>
              <w:r w:rsidRPr="006217DD" w:rsidDel="00555960">
                <w:rPr>
                  <w:rFonts w:asciiTheme="minorHAnsi" w:eastAsia="Calibri" w:hAnsiTheme="minorHAnsi"/>
                  <w:color w:val="FF0000"/>
                  <w:rPrChange w:id="5634" w:author="Martin Kazík" w:date="2020-01-23T11:23:00Z">
                    <w:rPr>
                      <w:rFonts w:asciiTheme="minorHAnsi" w:eastAsia="Calibri" w:hAnsiTheme="minorHAnsi"/>
                    </w:rPr>
                  </w:rPrChange>
                </w:rPr>
                <w:delText xml:space="preserve"> Voznice: Leda. ISBN 8085927853.</w:delText>
              </w:r>
            </w:del>
            <w:r w:rsidRPr="006217DD">
              <w:rPr>
                <w:rFonts w:asciiTheme="minorHAnsi" w:eastAsia="Calibri" w:hAnsiTheme="minorHAnsi"/>
                <w:color w:val="FF0000"/>
                <w:rPrChange w:id="5635" w:author="Martin Kazík" w:date="2020-01-23T11:23:00Z">
                  <w:rPr>
                    <w:rFonts w:asciiTheme="minorHAnsi" w:eastAsia="Calibri" w:hAnsiTheme="minorHAnsi"/>
                  </w:rPr>
                </w:rPrChange>
              </w:rPr>
              <w:t xml:space="preserve"> </w:t>
            </w:r>
          </w:p>
        </w:tc>
      </w:tr>
      <w:tr w:rsidR="00F30086" w:rsidRPr="00F52EEF" w14:paraId="7472B6F5" w14:textId="77777777" w:rsidTr="00126818">
        <w:trPr>
          <w:trHeight w:val="1809"/>
        </w:trPr>
        <w:tc>
          <w:tcPr>
            <w:tcW w:w="10673" w:type="dxa"/>
            <w:gridSpan w:val="8"/>
            <w:tcBorders>
              <w:top w:val="single" w:sz="12" w:space="0" w:color="auto"/>
              <w:left w:val="single" w:sz="2" w:space="0" w:color="auto"/>
              <w:bottom w:val="single" w:sz="2" w:space="0" w:color="auto"/>
              <w:right w:val="single" w:sz="2" w:space="0" w:color="auto"/>
            </w:tcBorders>
            <w:shd w:val="clear" w:color="auto" w:fill="auto"/>
          </w:tcPr>
          <w:p w14:paraId="62EC07DF" w14:textId="77777777" w:rsidR="00F30086" w:rsidRPr="00F30086" w:rsidRDefault="00F30086" w:rsidP="00935F76">
            <w:pPr>
              <w:tabs>
                <w:tab w:val="left" w:pos="567"/>
              </w:tabs>
              <w:rPr>
                <w:rFonts w:asciiTheme="minorHAnsi" w:eastAsia="Calibri" w:hAnsiTheme="minorHAnsi" w:cstheme="minorHAnsi"/>
                <w:b/>
              </w:rPr>
            </w:pPr>
            <w:r w:rsidRPr="00F30086">
              <w:rPr>
                <w:rFonts w:asciiTheme="minorHAnsi" w:eastAsia="Calibri" w:hAnsiTheme="minorHAnsi" w:cstheme="minorHAnsi"/>
                <w:b/>
              </w:rPr>
              <w:t>Doporučená literatura:</w:t>
            </w:r>
          </w:p>
          <w:p w14:paraId="651C890A" w14:textId="77777777" w:rsidR="00555960" w:rsidRDefault="00555960" w:rsidP="00555960">
            <w:pPr>
              <w:tabs>
                <w:tab w:val="left" w:pos="567"/>
              </w:tabs>
              <w:autoSpaceDE w:val="0"/>
              <w:autoSpaceDN w:val="0"/>
              <w:adjustRightInd w:val="0"/>
              <w:rPr>
                <w:ins w:id="5636" w:author="FMK" w:date="2020-02-02T22:33:00Z"/>
                <w:rFonts w:asciiTheme="minorHAnsi" w:hAnsiTheme="minorHAnsi"/>
                <w:color w:val="FF0000"/>
                <w:sz w:val="18"/>
                <w:shd w:val="clear" w:color="auto" w:fill="FAFAFA"/>
              </w:rPr>
            </w:pPr>
            <w:ins w:id="5637" w:author="FMK" w:date="2020-02-02T22:33:00Z">
              <w:r w:rsidRPr="00354C53">
                <w:rPr>
                  <w:rFonts w:asciiTheme="minorHAnsi" w:hAnsiTheme="minorHAnsi"/>
                  <w:color w:val="FF0000"/>
                  <w:sz w:val="18"/>
                  <w:shd w:val="clear" w:color="auto" w:fill="FAFAFA"/>
                </w:rPr>
                <w:t>BEHÚN, Dalibor a Petr BEHÚN.</w:t>
              </w:r>
              <w:r>
                <w:rPr>
                  <w:rFonts w:asciiTheme="minorHAnsi" w:hAnsiTheme="minorHAnsi"/>
                  <w:color w:val="FF0000"/>
                  <w:sz w:val="18"/>
                  <w:shd w:val="clear" w:color="auto" w:fill="FAFAFA"/>
                </w:rPr>
                <w:t>2018.</w:t>
              </w:r>
              <w:r w:rsidRPr="00354C53">
                <w:rPr>
                  <w:rFonts w:asciiTheme="minorHAnsi" w:hAnsiTheme="minorHAnsi"/>
                  <w:color w:val="FF0000"/>
                  <w:sz w:val="18"/>
                  <w:shd w:val="clear" w:color="auto" w:fill="FAFAFA"/>
                </w:rPr>
                <w:t xml:space="preserve"> </w:t>
              </w:r>
              <w:r w:rsidRPr="00D835FA">
                <w:rPr>
                  <w:rFonts w:asciiTheme="minorHAnsi" w:hAnsiTheme="minorHAnsi"/>
                  <w:i/>
                  <w:color w:val="FF0000"/>
                  <w:sz w:val="18"/>
                  <w:shd w:val="clear" w:color="auto" w:fill="FAFAFA"/>
                </w:rPr>
                <w:t>Pište správně česky: poradna šílených korektorů</w:t>
              </w:r>
              <w:r w:rsidRPr="00354C53">
                <w:rPr>
                  <w:rFonts w:asciiTheme="minorHAnsi" w:hAnsiTheme="minorHAnsi"/>
                  <w:color w:val="FF0000"/>
                  <w:sz w:val="18"/>
                  <w:shd w:val="clear" w:color="auto" w:fill="FAFAFA"/>
                </w:rPr>
                <w:t>. Druhé aktualizované, rozšířené vydání</w:t>
              </w:r>
              <w:r>
                <w:rPr>
                  <w:rFonts w:asciiTheme="minorHAnsi" w:hAnsiTheme="minorHAnsi"/>
                  <w:color w:val="FF0000"/>
                  <w:sz w:val="18"/>
                  <w:shd w:val="clear" w:color="auto" w:fill="FAFAFA"/>
                </w:rPr>
                <w:t>. Brno: Zoner Press</w:t>
              </w:r>
              <w:r w:rsidRPr="00354C53">
                <w:rPr>
                  <w:rFonts w:asciiTheme="minorHAnsi" w:hAnsiTheme="minorHAnsi"/>
                  <w:color w:val="FF0000"/>
                  <w:sz w:val="18"/>
                  <w:shd w:val="clear" w:color="auto" w:fill="FAFAFA"/>
                </w:rPr>
                <w:t>. Encyklopedie Zoner Press. ISBN 9788074133770.</w:t>
              </w:r>
            </w:ins>
          </w:p>
          <w:p w14:paraId="13F6D39A" w14:textId="726740B5" w:rsidR="00F30086" w:rsidRPr="006217DD" w:rsidDel="00555960" w:rsidRDefault="00F30086" w:rsidP="00935F76">
            <w:pPr>
              <w:tabs>
                <w:tab w:val="left" w:pos="567"/>
              </w:tabs>
              <w:rPr>
                <w:del w:id="5638" w:author="FMK" w:date="2020-02-02T22:33:00Z"/>
                <w:rFonts w:asciiTheme="minorHAnsi" w:hAnsiTheme="minorHAnsi"/>
                <w:color w:val="FF0000"/>
                <w:rPrChange w:id="5639" w:author="Martin Kazík" w:date="2020-01-23T11:23:00Z">
                  <w:rPr>
                    <w:del w:id="5640" w:author="FMK" w:date="2020-02-02T22:33:00Z"/>
                    <w:rFonts w:asciiTheme="minorHAnsi" w:hAnsiTheme="minorHAnsi"/>
                  </w:rPr>
                </w:rPrChange>
              </w:rPr>
            </w:pPr>
            <w:del w:id="5641" w:author="FMK" w:date="2020-02-02T22:33:00Z">
              <w:r w:rsidRPr="006217DD" w:rsidDel="00555960">
                <w:rPr>
                  <w:rFonts w:asciiTheme="minorHAnsi" w:hAnsiTheme="minorHAnsi"/>
                  <w:color w:val="FF0000"/>
                  <w:rPrChange w:id="5642" w:author="Martin Kazík" w:date="2020-01-23T11:23:00Z">
                    <w:rPr>
                      <w:rFonts w:asciiTheme="minorHAnsi" w:hAnsiTheme="minorHAnsi"/>
                    </w:rPr>
                  </w:rPrChange>
                </w:rPr>
                <w:delText xml:space="preserve">JUNKOVÁ, Bohumila. 2010. </w:delText>
              </w:r>
              <w:r w:rsidRPr="006217DD" w:rsidDel="00555960">
                <w:rPr>
                  <w:rFonts w:asciiTheme="minorHAnsi" w:hAnsiTheme="minorHAnsi"/>
                  <w:i/>
                  <w:color w:val="FF0000"/>
                  <w:rPrChange w:id="5643" w:author="Martin Kazík" w:date="2020-01-23T11:23:00Z">
                    <w:rPr>
                      <w:rFonts w:asciiTheme="minorHAnsi" w:hAnsiTheme="minorHAnsi"/>
                      <w:i/>
                    </w:rPr>
                  </w:rPrChange>
                </w:rPr>
                <w:delText>Jazyková dynamika současné češtiny</w:delText>
              </w:r>
              <w:r w:rsidRPr="006217DD" w:rsidDel="00555960">
                <w:rPr>
                  <w:rFonts w:asciiTheme="minorHAnsi" w:hAnsiTheme="minorHAnsi"/>
                  <w:color w:val="FF0000"/>
                  <w:rPrChange w:id="5644" w:author="Martin Kazík" w:date="2020-01-23T11:23:00Z">
                    <w:rPr>
                      <w:rFonts w:asciiTheme="minorHAnsi" w:hAnsiTheme="minorHAnsi"/>
                    </w:rPr>
                  </w:rPrChange>
                </w:rPr>
                <w:delText>. Praha: ARSCI.</w:delText>
              </w:r>
            </w:del>
          </w:p>
          <w:p w14:paraId="7F206966" w14:textId="405FB978" w:rsidR="00F30086" w:rsidRPr="006217DD" w:rsidDel="00555960" w:rsidRDefault="00F30086" w:rsidP="00935F76">
            <w:pPr>
              <w:tabs>
                <w:tab w:val="left" w:pos="567"/>
              </w:tabs>
              <w:autoSpaceDE w:val="0"/>
              <w:autoSpaceDN w:val="0"/>
              <w:adjustRightInd w:val="0"/>
              <w:rPr>
                <w:del w:id="5645" w:author="FMK" w:date="2020-02-02T22:33:00Z"/>
                <w:rFonts w:asciiTheme="minorHAnsi" w:eastAsia="Calibri" w:hAnsiTheme="minorHAnsi"/>
                <w:color w:val="FF0000"/>
                <w:rPrChange w:id="5646" w:author="Martin Kazík" w:date="2020-01-23T11:23:00Z">
                  <w:rPr>
                    <w:del w:id="5647" w:author="FMK" w:date="2020-02-02T22:33:00Z"/>
                    <w:rFonts w:asciiTheme="minorHAnsi" w:eastAsia="Calibri" w:hAnsiTheme="minorHAnsi"/>
                  </w:rPr>
                </w:rPrChange>
              </w:rPr>
            </w:pPr>
            <w:del w:id="5648" w:author="FMK" w:date="2020-02-02T22:33:00Z">
              <w:r w:rsidRPr="006217DD" w:rsidDel="00555960">
                <w:rPr>
                  <w:rFonts w:asciiTheme="minorHAnsi" w:eastAsia="Calibri" w:hAnsiTheme="minorHAnsi"/>
                  <w:color w:val="FF0000"/>
                  <w:rPrChange w:id="5649" w:author="Martin Kazík" w:date="2020-01-23T11:23:00Z">
                    <w:rPr>
                      <w:rFonts w:asciiTheme="minorHAnsi" w:eastAsia="Calibri" w:hAnsiTheme="minorHAnsi"/>
                    </w:rPr>
                  </w:rPrChange>
                </w:rPr>
                <w:delText xml:space="preserve">HOFFMANOVÁ, Jana. 1997. </w:delText>
              </w:r>
              <w:r w:rsidRPr="006217DD" w:rsidDel="00555960">
                <w:rPr>
                  <w:rFonts w:asciiTheme="minorHAnsi" w:eastAsia="Calibri" w:hAnsiTheme="minorHAnsi"/>
                  <w:i/>
                  <w:color w:val="FF0000"/>
                  <w:rPrChange w:id="5650" w:author="Martin Kazík" w:date="2020-01-23T11:23:00Z">
                    <w:rPr>
                      <w:rFonts w:asciiTheme="minorHAnsi" w:eastAsia="Calibri" w:hAnsiTheme="minorHAnsi"/>
                      <w:i/>
                    </w:rPr>
                  </w:rPrChange>
                </w:rPr>
                <w:delText>Stylistika a …</w:delText>
              </w:r>
              <w:r w:rsidRPr="006217DD" w:rsidDel="00555960">
                <w:rPr>
                  <w:rFonts w:asciiTheme="minorHAnsi" w:eastAsia="Calibri" w:hAnsiTheme="minorHAnsi"/>
                  <w:color w:val="FF0000"/>
                  <w:rPrChange w:id="5651" w:author="Martin Kazík" w:date="2020-01-23T11:23:00Z">
                    <w:rPr>
                      <w:rFonts w:asciiTheme="minorHAnsi" w:eastAsia="Calibri" w:hAnsiTheme="minorHAnsi"/>
                    </w:rPr>
                  </w:rPrChange>
                </w:rPr>
                <w:delText xml:space="preserve"> Praha: Trizonia.</w:delText>
              </w:r>
            </w:del>
          </w:p>
          <w:p w14:paraId="19785F93" w14:textId="0A05F4B1" w:rsidR="00F30086" w:rsidRPr="006217DD" w:rsidDel="00555960" w:rsidRDefault="00F30086" w:rsidP="00935F76">
            <w:pPr>
              <w:tabs>
                <w:tab w:val="left" w:pos="567"/>
              </w:tabs>
              <w:autoSpaceDE w:val="0"/>
              <w:autoSpaceDN w:val="0"/>
              <w:adjustRightInd w:val="0"/>
              <w:rPr>
                <w:del w:id="5652" w:author="FMK" w:date="2020-02-02T22:33:00Z"/>
                <w:rFonts w:asciiTheme="minorHAnsi" w:eastAsia="Calibri" w:hAnsiTheme="minorHAnsi"/>
                <w:color w:val="FF0000"/>
                <w:rPrChange w:id="5653" w:author="Martin Kazík" w:date="2020-01-23T11:23:00Z">
                  <w:rPr>
                    <w:del w:id="5654" w:author="FMK" w:date="2020-02-02T22:33:00Z"/>
                    <w:rFonts w:asciiTheme="minorHAnsi" w:eastAsia="Calibri" w:hAnsiTheme="minorHAnsi"/>
                  </w:rPr>
                </w:rPrChange>
              </w:rPr>
            </w:pPr>
            <w:del w:id="5655" w:author="FMK" w:date="2020-02-02T22:33:00Z">
              <w:r w:rsidRPr="006217DD" w:rsidDel="00555960">
                <w:rPr>
                  <w:rFonts w:asciiTheme="minorHAnsi" w:eastAsia="Calibri" w:hAnsiTheme="minorHAnsi"/>
                  <w:color w:val="FF0000"/>
                  <w:rPrChange w:id="5656" w:author="Martin Kazík" w:date="2020-01-23T11:23:00Z">
                    <w:rPr>
                      <w:rFonts w:asciiTheme="minorHAnsi" w:eastAsia="Calibri" w:hAnsiTheme="minorHAnsi"/>
                    </w:rPr>
                  </w:rPrChange>
                </w:rPr>
                <w:delText xml:space="preserve">SGALL, Petr a Jarmila PANEVOVÁ. 2004. </w:delText>
              </w:r>
              <w:r w:rsidRPr="006217DD" w:rsidDel="00555960">
                <w:rPr>
                  <w:rFonts w:asciiTheme="minorHAnsi" w:eastAsia="Calibri" w:hAnsiTheme="minorHAnsi"/>
                  <w:i/>
                  <w:color w:val="FF0000"/>
                  <w:rPrChange w:id="5657" w:author="Martin Kazík" w:date="2020-01-23T11:23:00Z">
                    <w:rPr>
                      <w:rFonts w:asciiTheme="minorHAnsi" w:eastAsia="Calibri" w:hAnsiTheme="minorHAnsi"/>
                      <w:i/>
                    </w:rPr>
                  </w:rPrChange>
                </w:rPr>
                <w:delText>Jak psát a jak nepsat česky: naše čeština a naše nešvary.</w:delText>
              </w:r>
              <w:r w:rsidRPr="006217DD" w:rsidDel="00555960">
                <w:rPr>
                  <w:rFonts w:asciiTheme="minorHAnsi" w:eastAsia="Calibri" w:hAnsiTheme="minorHAnsi"/>
                  <w:color w:val="FF0000"/>
                  <w:rPrChange w:id="5658" w:author="Martin Kazík" w:date="2020-01-23T11:23:00Z">
                    <w:rPr>
                      <w:rFonts w:asciiTheme="minorHAnsi" w:eastAsia="Calibri" w:hAnsiTheme="minorHAnsi"/>
                    </w:rPr>
                  </w:rPrChange>
                </w:rPr>
                <w:delText xml:space="preserve"> Praha: Karolinum, Učební texty Univerzity Karlovy v Praze. ISBN 80-246-0871-5. </w:delText>
              </w:r>
            </w:del>
          </w:p>
          <w:p w14:paraId="39F74512" w14:textId="5AD6625D" w:rsidR="00F30086" w:rsidRPr="006217DD" w:rsidDel="00555960" w:rsidRDefault="00F30086" w:rsidP="00935F76">
            <w:pPr>
              <w:tabs>
                <w:tab w:val="left" w:pos="567"/>
              </w:tabs>
              <w:autoSpaceDE w:val="0"/>
              <w:autoSpaceDN w:val="0"/>
              <w:adjustRightInd w:val="0"/>
              <w:rPr>
                <w:del w:id="5659" w:author="FMK" w:date="2020-02-02T22:33:00Z"/>
                <w:rFonts w:asciiTheme="minorHAnsi" w:hAnsiTheme="minorHAnsi"/>
                <w:color w:val="FF0000"/>
                <w:shd w:val="clear" w:color="auto" w:fill="FAFAFA"/>
                <w:rPrChange w:id="5660" w:author="Martin Kazík" w:date="2020-01-23T11:23:00Z">
                  <w:rPr>
                    <w:del w:id="5661" w:author="FMK" w:date="2020-02-02T22:33:00Z"/>
                    <w:rFonts w:asciiTheme="minorHAnsi" w:hAnsiTheme="minorHAnsi"/>
                    <w:shd w:val="clear" w:color="auto" w:fill="FAFAFA"/>
                  </w:rPr>
                </w:rPrChange>
              </w:rPr>
            </w:pPr>
            <w:del w:id="5662" w:author="FMK" w:date="2020-02-02T22:33:00Z">
              <w:r w:rsidRPr="006217DD" w:rsidDel="00555960">
                <w:rPr>
                  <w:rFonts w:asciiTheme="minorHAnsi" w:hAnsiTheme="minorHAnsi"/>
                  <w:color w:val="FF0000"/>
                  <w:shd w:val="clear" w:color="auto" w:fill="FAFAFA"/>
                  <w:rPrChange w:id="5663" w:author="Martin Kazík" w:date="2020-01-23T11:23:00Z">
                    <w:rPr>
                      <w:rFonts w:asciiTheme="minorHAnsi" w:hAnsiTheme="minorHAnsi"/>
                      <w:shd w:val="clear" w:color="auto" w:fill="FAFAFA"/>
                    </w:rPr>
                  </w:rPrChange>
                </w:rPr>
                <w:delText xml:space="preserve">MINÁŘOVÁ, Eva. 2009. </w:delText>
              </w:r>
              <w:r w:rsidRPr="006217DD" w:rsidDel="00555960">
                <w:rPr>
                  <w:rFonts w:asciiTheme="minorHAnsi" w:hAnsiTheme="minorHAnsi"/>
                  <w:i/>
                  <w:color w:val="FF0000"/>
                  <w:shd w:val="clear" w:color="auto" w:fill="FAFAFA"/>
                  <w:rPrChange w:id="5664" w:author="Martin Kazík" w:date="2020-01-23T11:23:00Z">
                    <w:rPr>
                      <w:rFonts w:asciiTheme="minorHAnsi" w:hAnsiTheme="minorHAnsi"/>
                      <w:i/>
                      <w:shd w:val="clear" w:color="auto" w:fill="FAFAFA"/>
                    </w:rPr>
                  </w:rPrChange>
                </w:rPr>
                <w:delText>Stylistika češtiny.</w:delText>
              </w:r>
              <w:r w:rsidRPr="006217DD" w:rsidDel="00555960">
                <w:rPr>
                  <w:rFonts w:asciiTheme="minorHAnsi" w:hAnsiTheme="minorHAnsi"/>
                  <w:color w:val="FF0000"/>
                  <w:shd w:val="clear" w:color="auto" w:fill="FAFAFA"/>
                  <w:rPrChange w:id="5665" w:author="Martin Kazík" w:date="2020-01-23T11:23:00Z">
                    <w:rPr>
                      <w:rFonts w:asciiTheme="minorHAnsi" w:hAnsiTheme="minorHAnsi"/>
                      <w:shd w:val="clear" w:color="auto" w:fill="FAFAFA"/>
                    </w:rPr>
                  </w:rPrChange>
                </w:rPr>
                <w:delText xml:space="preserve"> Brno: Masarykova univerzita. </w:delText>
              </w:r>
            </w:del>
          </w:p>
          <w:p w14:paraId="2CC09DCE" w14:textId="114026C8" w:rsidR="00F30086" w:rsidRPr="00126818" w:rsidRDefault="00F30086" w:rsidP="00126818">
            <w:pPr>
              <w:tabs>
                <w:tab w:val="left" w:pos="567"/>
              </w:tabs>
              <w:autoSpaceDE w:val="0"/>
              <w:autoSpaceDN w:val="0"/>
              <w:adjustRightInd w:val="0"/>
              <w:rPr>
                <w:rFonts w:asciiTheme="minorHAnsi" w:eastAsia="Calibri" w:hAnsiTheme="minorHAnsi"/>
                <w:color w:val="FF0000"/>
              </w:rPr>
            </w:pPr>
            <w:del w:id="5666" w:author="FMK" w:date="2020-02-02T22:33:00Z">
              <w:r w:rsidRPr="006217DD" w:rsidDel="00555960">
                <w:rPr>
                  <w:rFonts w:asciiTheme="minorHAnsi" w:hAnsiTheme="minorHAnsi"/>
                  <w:color w:val="FF0000"/>
                  <w:shd w:val="clear" w:color="auto" w:fill="FAFAFA"/>
                  <w:rPrChange w:id="5667" w:author="Martin Kazík" w:date="2020-01-23T11:23:00Z">
                    <w:rPr>
                      <w:rFonts w:asciiTheme="minorHAnsi" w:hAnsiTheme="minorHAnsi"/>
                      <w:shd w:val="clear" w:color="auto" w:fill="FAFAFA"/>
                    </w:rPr>
                  </w:rPrChange>
                </w:rPr>
                <w:delText xml:space="preserve">MINÁŘOVÁ, Eva. 2011. </w:delText>
              </w:r>
              <w:r w:rsidRPr="006217DD" w:rsidDel="00555960">
                <w:rPr>
                  <w:rFonts w:asciiTheme="minorHAnsi" w:hAnsiTheme="minorHAnsi"/>
                  <w:i/>
                  <w:color w:val="FF0000"/>
                  <w:shd w:val="clear" w:color="auto" w:fill="FAFAFA"/>
                  <w:rPrChange w:id="5668" w:author="Martin Kazík" w:date="2020-01-23T11:23:00Z">
                    <w:rPr>
                      <w:rFonts w:asciiTheme="minorHAnsi" w:hAnsiTheme="minorHAnsi"/>
                      <w:i/>
                      <w:shd w:val="clear" w:color="auto" w:fill="FAFAFA"/>
                    </w:rPr>
                  </w:rPrChange>
                </w:rPr>
                <w:delText>Stylistika pro žurnalisty.</w:delText>
              </w:r>
              <w:r w:rsidRPr="006217DD" w:rsidDel="00555960">
                <w:rPr>
                  <w:rFonts w:asciiTheme="minorHAnsi" w:hAnsiTheme="minorHAnsi"/>
                  <w:color w:val="FF0000"/>
                  <w:shd w:val="clear" w:color="auto" w:fill="FAFAFA"/>
                  <w:rPrChange w:id="5669" w:author="Martin Kazík" w:date="2020-01-23T11:23:00Z">
                    <w:rPr>
                      <w:rFonts w:asciiTheme="minorHAnsi" w:hAnsiTheme="minorHAnsi"/>
                      <w:shd w:val="clear" w:color="auto" w:fill="FAFAFA"/>
                    </w:rPr>
                  </w:rPrChange>
                </w:rPr>
                <w:delText xml:space="preserve"> Praha: Grada. ISBN 978-80-247-2979-4..</w:delText>
              </w:r>
            </w:del>
          </w:p>
        </w:tc>
      </w:tr>
      <w:tr w:rsidR="005D26EA" w:rsidRPr="00F52EEF" w14:paraId="470F31A5" w14:textId="77777777" w:rsidTr="00126818">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594855C4" w14:textId="14AA952B" w:rsidR="005D26EA" w:rsidRPr="00F52EEF" w:rsidRDefault="0061031F" w:rsidP="00935F76">
            <w:pPr>
              <w:tabs>
                <w:tab w:val="left" w:pos="567"/>
                <w:tab w:val="left" w:pos="3655"/>
              </w:tabs>
              <w:jc w:val="center"/>
              <w:rPr>
                <w:rFonts w:asciiTheme="minorHAnsi" w:hAnsiTheme="minorHAnsi" w:cstheme="minorHAnsi"/>
              </w:rPr>
            </w:pPr>
            <w:r>
              <w:br w:type="page"/>
            </w:r>
            <w:r w:rsidR="005D26EA" w:rsidRPr="00F52EEF">
              <w:rPr>
                <w:rFonts w:asciiTheme="minorHAnsi" w:hAnsiTheme="minorHAnsi" w:cstheme="minorHAnsi"/>
                <w:b/>
              </w:rPr>
              <w:t>Informace ke kombinované nebo distanční formě</w:t>
            </w:r>
          </w:p>
        </w:tc>
      </w:tr>
      <w:tr w:rsidR="005D26EA" w:rsidRPr="00F52EEF" w14:paraId="2DEBFFEA" w14:textId="77777777" w:rsidTr="00126818">
        <w:tc>
          <w:tcPr>
            <w:tcW w:w="5605" w:type="dxa"/>
            <w:gridSpan w:val="3"/>
            <w:tcBorders>
              <w:top w:val="single" w:sz="2" w:space="0" w:color="auto"/>
            </w:tcBorders>
            <w:shd w:val="clear" w:color="auto" w:fill="F7CAAC"/>
          </w:tcPr>
          <w:p w14:paraId="2CF060EF"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 xml:space="preserve">Rozsah konzultací (soustředění) </w:t>
            </w:r>
          </w:p>
        </w:tc>
        <w:tc>
          <w:tcPr>
            <w:tcW w:w="889" w:type="dxa"/>
            <w:tcBorders>
              <w:top w:val="single" w:sz="2" w:space="0" w:color="auto"/>
            </w:tcBorders>
          </w:tcPr>
          <w:p w14:paraId="1CC36A1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tcBorders>
            <w:shd w:val="clear" w:color="auto" w:fill="F7CAAC"/>
          </w:tcPr>
          <w:p w14:paraId="0FC905B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hodin</w:t>
            </w:r>
          </w:p>
        </w:tc>
      </w:tr>
      <w:tr w:rsidR="005D26EA" w:rsidRPr="00F52EEF" w14:paraId="1FB4F3FA" w14:textId="77777777" w:rsidTr="00126818">
        <w:trPr>
          <w:trHeight w:val="320"/>
        </w:trPr>
        <w:tc>
          <w:tcPr>
            <w:tcW w:w="10673" w:type="dxa"/>
            <w:gridSpan w:val="8"/>
            <w:shd w:val="clear" w:color="auto" w:fill="F7CAAC"/>
          </w:tcPr>
          <w:p w14:paraId="51C578B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39A52FA9" w14:textId="77777777" w:rsidTr="00126818">
        <w:tblPrEx>
          <w:tblLook w:val="0000" w:firstRow="0" w:lastRow="0" w:firstColumn="0" w:lastColumn="0" w:noHBand="0" w:noVBand="0"/>
        </w:tblPrEx>
        <w:trPr>
          <w:trHeight w:val="553"/>
        </w:trPr>
        <w:tc>
          <w:tcPr>
            <w:tcW w:w="10673" w:type="dxa"/>
            <w:gridSpan w:val="8"/>
          </w:tcPr>
          <w:p w14:paraId="7C007C15" w14:textId="755E41C6" w:rsidR="005D26EA" w:rsidRPr="00F52EEF" w:rsidRDefault="0090023A" w:rsidP="00935F76">
            <w:pPr>
              <w:tabs>
                <w:tab w:val="left" w:pos="567"/>
              </w:tabs>
              <w:spacing w:after="160" w:line="259" w:lineRule="auto"/>
              <w:jc w:val="both"/>
              <w:rPr>
                <w:rFonts w:asciiTheme="minorHAns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0ED1A074" w14:textId="77777777" w:rsidR="000A0BF1" w:rsidRDefault="000A0BF1">
      <w:pPr>
        <w:rPr>
          <w:ins w:id="5670" w:author="Radim Bačuvčík" w:date="2020-02-06T15:23:00Z"/>
        </w:rPr>
      </w:pPr>
      <w:ins w:id="5671" w:author="Radim Bačuvčík" w:date="2020-02-06T15:23:00Z">
        <w:r>
          <w:lastRenderedPageBreak/>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78"/>
        <w:gridCol w:w="2094"/>
        <w:gridCol w:w="539"/>
        <w:gridCol w:w="668"/>
      </w:tblGrid>
      <w:tr w:rsidR="005D26EA" w:rsidRPr="00F52EEF" w14:paraId="59559DA5" w14:textId="77777777" w:rsidTr="00935F76">
        <w:tc>
          <w:tcPr>
            <w:tcW w:w="10673" w:type="dxa"/>
            <w:gridSpan w:val="8"/>
            <w:tcBorders>
              <w:bottom w:val="double" w:sz="4" w:space="0" w:color="auto"/>
            </w:tcBorders>
            <w:shd w:val="clear" w:color="auto" w:fill="BDD6EE"/>
          </w:tcPr>
          <w:p w14:paraId="0ABEEB4D" w14:textId="673246C3"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02A12518" w14:textId="77777777" w:rsidTr="00935F76">
        <w:tc>
          <w:tcPr>
            <w:tcW w:w="3904" w:type="dxa"/>
            <w:tcBorders>
              <w:top w:val="double" w:sz="4" w:space="0" w:color="auto"/>
            </w:tcBorders>
            <w:shd w:val="clear" w:color="auto" w:fill="F7CAAC"/>
          </w:tcPr>
          <w:p w14:paraId="448DB76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0BC0E86C" w14:textId="24979B6C" w:rsidR="005D26EA" w:rsidRPr="00F52EEF" w:rsidRDefault="005D26EA" w:rsidP="00935F76">
            <w:pPr>
              <w:tabs>
                <w:tab w:val="left" w:pos="567"/>
              </w:tabs>
              <w:jc w:val="both"/>
              <w:rPr>
                <w:rFonts w:asciiTheme="minorHAnsi" w:hAnsiTheme="minorHAnsi" w:cstheme="minorHAnsi"/>
              </w:rPr>
            </w:pPr>
            <w:del w:id="5672" w:author="Radim Bačuvčík" w:date="2020-02-06T15:22:00Z">
              <w:r w:rsidRPr="00F52EEF" w:rsidDel="000A0BF1">
                <w:rPr>
                  <w:rFonts w:asciiTheme="minorHAnsi" w:hAnsiTheme="minorHAnsi" w:cstheme="minorHAnsi"/>
                </w:rPr>
                <w:delText xml:space="preserve">Propagace </w:delText>
              </w:r>
            </w:del>
            <w:ins w:id="5673" w:author="Radim Bačuvčík" w:date="2020-02-06T15:22:00Z">
              <w:r w:rsidR="000A0BF1">
                <w:rPr>
                  <w:rFonts w:asciiTheme="minorHAnsi" w:hAnsiTheme="minorHAnsi" w:cstheme="minorHAnsi"/>
                </w:rPr>
                <w:t>Marketingová komunikace</w:t>
              </w:r>
              <w:r w:rsidR="000A0BF1" w:rsidRPr="00F52EEF">
                <w:rPr>
                  <w:rFonts w:asciiTheme="minorHAnsi" w:hAnsiTheme="minorHAnsi" w:cstheme="minorHAnsi"/>
                </w:rPr>
                <w:t xml:space="preserve"> </w:t>
              </w:r>
            </w:ins>
            <w:r w:rsidRPr="00F52EEF">
              <w:rPr>
                <w:rFonts w:asciiTheme="minorHAnsi" w:hAnsiTheme="minorHAnsi" w:cstheme="minorHAnsi"/>
              </w:rPr>
              <w:t>na sociálních sítích</w:t>
            </w:r>
          </w:p>
        </w:tc>
      </w:tr>
      <w:tr w:rsidR="005D26EA" w:rsidRPr="00F52EEF" w14:paraId="5C64017E" w14:textId="77777777" w:rsidTr="00935F76">
        <w:tc>
          <w:tcPr>
            <w:tcW w:w="3904" w:type="dxa"/>
            <w:shd w:val="clear" w:color="auto" w:fill="F7CAAC"/>
          </w:tcPr>
          <w:p w14:paraId="7B18C37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4"/>
          </w:tcPr>
          <w:p w14:paraId="00106DFB" w14:textId="289D5D98" w:rsidR="005D26EA" w:rsidRPr="00F52EEF" w:rsidRDefault="008864A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ovinně volitelný</w:t>
            </w:r>
            <w:r w:rsidR="00EC5F37" w:rsidRPr="00F52EEF">
              <w:rPr>
                <w:rFonts w:asciiTheme="minorHAnsi" w:eastAsia="Calibri" w:hAnsiTheme="minorHAnsi" w:cstheme="minorHAnsi"/>
              </w:rPr>
              <w:t>, PZ</w:t>
            </w:r>
          </w:p>
        </w:tc>
        <w:tc>
          <w:tcPr>
            <w:tcW w:w="2633" w:type="dxa"/>
            <w:gridSpan w:val="2"/>
            <w:shd w:val="clear" w:color="auto" w:fill="F7CAAC"/>
          </w:tcPr>
          <w:p w14:paraId="1157D90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722DA6C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LS</w:t>
            </w:r>
          </w:p>
        </w:tc>
      </w:tr>
      <w:tr w:rsidR="005D26EA" w:rsidRPr="00F52EEF" w14:paraId="517F7E08" w14:textId="77777777" w:rsidTr="00935F76">
        <w:tc>
          <w:tcPr>
            <w:tcW w:w="3904" w:type="dxa"/>
            <w:shd w:val="clear" w:color="auto" w:fill="F7CAAC"/>
          </w:tcPr>
          <w:p w14:paraId="039A277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BE8371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10s</w:t>
            </w:r>
          </w:p>
        </w:tc>
        <w:tc>
          <w:tcPr>
            <w:tcW w:w="889" w:type="dxa"/>
            <w:shd w:val="clear" w:color="auto" w:fill="F7CAAC"/>
          </w:tcPr>
          <w:p w14:paraId="2696AF7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tcPr>
          <w:p w14:paraId="7DD766D0" w14:textId="49075EBC"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EC5F37" w:rsidRPr="00F52EEF">
              <w:rPr>
                <w:rFonts w:asciiTheme="minorHAnsi" w:hAnsiTheme="minorHAnsi" w:cstheme="minorHAnsi"/>
              </w:rPr>
              <w:t xml:space="preserve"> hod.</w:t>
            </w:r>
          </w:p>
        </w:tc>
        <w:tc>
          <w:tcPr>
            <w:tcW w:w="2094" w:type="dxa"/>
            <w:shd w:val="clear" w:color="auto" w:fill="F7CAAC"/>
          </w:tcPr>
          <w:p w14:paraId="4B9024E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73E5C9E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2B198ED6" w14:textId="77777777" w:rsidTr="00935F76">
        <w:tc>
          <w:tcPr>
            <w:tcW w:w="3904" w:type="dxa"/>
            <w:shd w:val="clear" w:color="auto" w:fill="F7CAAC"/>
          </w:tcPr>
          <w:p w14:paraId="2312CDF4"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2373C356" w14:textId="5E910EFE" w:rsidR="005D26EA" w:rsidRPr="00F52EEF" w:rsidRDefault="008864A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rerekvizity: Marketing 2, Teorie marketingov</w:t>
            </w:r>
            <w:ins w:id="5674" w:author="Radim Bačuvčík" w:date="2020-02-06T10:07:00Z">
              <w:r w:rsidR="00522A4C">
                <w:rPr>
                  <w:rFonts w:asciiTheme="minorHAnsi" w:eastAsia="Calibri" w:hAnsiTheme="minorHAnsi" w:cstheme="minorHAnsi"/>
                </w:rPr>
                <w:t>é</w:t>
              </w:r>
            </w:ins>
            <w:del w:id="5675" w:author="Radim Bačuvčík" w:date="2020-02-06T10:07:00Z">
              <w:r w:rsidR="005D26EA" w:rsidRPr="00F52EEF" w:rsidDel="00522A4C">
                <w:rPr>
                  <w:rFonts w:asciiTheme="minorHAnsi" w:eastAsia="Calibri" w:hAnsiTheme="minorHAnsi" w:cstheme="minorHAnsi"/>
                </w:rPr>
                <w:delText>ých</w:delText>
              </w:r>
            </w:del>
            <w:r w:rsidR="005D26EA" w:rsidRPr="00F52EEF">
              <w:rPr>
                <w:rFonts w:asciiTheme="minorHAnsi" w:eastAsia="Calibri" w:hAnsiTheme="minorHAnsi" w:cstheme="minorHAnsi"/>
              </w:rPr>
              <w:t xml:space="preserve"> komunikac</w:t>
            </w:r>
            <w:ins w:id="5676" w:author="Radim Bačuvčík" w:date="2020-02-06T10:07:00Z">
              <w:r w:rsidR="00522A4C">
                <w:rPr>
                  <w:rFonts w:asciiTheme="minorHAnsi" w:eastAsia="Calibri" w:hAnsiTheme="minorHAnsi" w:cstheme="minorHAnsi"/>
                </w:rPr>
                <w:t>e</w:t>
              </w:r>
            </w:ins>
            <w:del w:id="5677" w:author="Radim Bačuvčík" w:date="2020-02-06T10:07:00Z">
              <w:r w:rsidR="005D26EA" w:rsidRPr="00F52EEF" w:rsidDel="00522A4C">
                <w:rPr>
                  <w:rFonts w:asciiTheme="minorHAnsi" w:eastAsia="Calibri" w:hAnsiTheme="minorHAnsi" w:cstheme="minorHAnsi"/>
                </w:rPr>
                <w:delText>í</w:delText>
              </w:r>
            </w:del>
          </w:p>
        </w:tc>
      </w:tr>
      <w:tr w:rsidR="005D26EA" w:rsidRPr="00F52EEF" w14:paraId="3C192CFF" w14:textId="77777777" w:rsidTr="00935F76">
        <w:tc>
          <w:tcPr>
            <w:tcW w:w="3904" w:type="dxa"/>
            <w:shd w:val="clear" w:color="auto" w:fill="F7CAAC"/>
          </w:tcPr>
          <w:p w14:paraId="0E89845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4"/>
          </w:tcPr>
          <w:p w14:paraId="4CA75E04" w14:textId="22B17DD9" w:rsidR="005D26EA" w:rsidRPr="00F52EEF" w:rsidRDefault="00825387"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094" w:type="dxa"/>
            <w:shd w:val="clear" w:color="auto" w:fill="F7CAAC"/>
          </w:tcPr>
          <w:p w14:paraId="4BCE99D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4FEFC303" w14:textId="3DCFDEF6" w:rsidR="005D26EA" w:rsidRPr="00F52EEF" w:rsidRDefault="00825387"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5D26EA" w:rsidRPr="00F52EEF">
              <w:rPr>
                <w:rFonts w:asciiTheme="minorHAnsi" w:eastAsia="Calibri" w:hAnsiTheme="minorHAnsi" w:cstheme="minorHAnsi"/>
              </w:rPr>
              <w:t>eminář</w:t>
            </w:r>
          </w:p>
        </w:tc>
      </w:tr>
      <w:tr w:rsidR="005D26EA" w:rsidRPr="00F52EEF" w14:paraId="7AF8C7C8" w14:textId="77777777" w:rsidTr="00935F76">
        <w:tc>
          <w:tcPr>
            <w:tcW w:w="3904" w:type="dxa"/>
            <w:shd w:val="clear" w:color="auto" w:fill="F7CAAC"/>
          </w:tcPr>
          <w:p w14:paraId="2CE0037C"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28F28583"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97F4DA1" w14:textId="77777777" w:rsidTr="00935F76">
        <w:trPr>
          <w:trHeight w:val="554"/>
        </w:trPr>
        <w:tc>
          <w:tcPr>
            <w:tcW w:w="10673" w:type="dxa"/>
            <w:gridSpan w:val="8"/>
            <w:tcBorders>
              <w:top w:val="nil"/>
            </w:tcBorders>
          </w:tcPr>
          <w:p w14:paraId="351531A7" w14:textId="4027A378" w:rsidR="005D26EA" w:rsidRPr="00F30086" w:rsidRDefault="00F30086" w:rsidP="00935F76">
            <w:pPr>
              <w:tabs>
                <w:tab w:val="left" w:pos="567"/>
              </w:tabs>
              <w:rPr>
                <w:rFonts w:asciiTheme="minorHAnsi" w:hAnsiTheme="minorHAnsi" w:cstheme="minorHAnsi"/>
              </w:rPr>
            </w:pPr>
            <w:r>
              <w:rPr>
                <w:rFonts w:asciiTheme="minorHAnsi" w:hAnsiTheme="minorHAnsi" w:cstheme="minorHAnsi"/>
              </w:rPr>
              <w:t xml:space="preserve">1. </w:t>
            </w:r>
            <w:r w:rsidR="005D26EA" w:rsidRPr="00F30086">
              <w:rPr>
                <w:rFonts w:asciiTheme="minorHAnsi" w:hAnsiTheme="minorHAnsi" w:cstheme="minorHAnsi"/>
              </w:rPr>
              <w:t xml:space="preserve">80% účast na </w:t>
            </w:r>
            <w:r w:rsidR="00EC5F37" w:rsidRPr="00F30086">
              <w:rPr>
                <w:rFonts w:asciiTheme="minorHAnsi" w:hAnsiTheme="minorHAnsi" w:cstheme="minorHAnsi"/>
              </w:rPr>
              <w:t>seminářích</w:t>
            </w:r>
            <w:r>
              <w:rPr>
                <w:rFonts w:asciiTheme="minorHAnsi" w:hAnsiTheme="minorHAnsi" w:cstheme="minorHAnsi"/>
              </w:rPr>
              <w:t>.</w:t>
            </w:r>
          </w:p>
          <w:p w14:paraId="091EA006" w14:textId="4BB70790" w:rsidR="005D26EA" w:rsidRPr="00F30086" w:rsidRDefault="00F30086" w:rsidP="00935F76">
            <w:pPr>
              <w:tabs>
                <w:tab w:val="left" w:pos="567"/>
              </w:tabs>
              <w:rPr>
                <w:rFonts w:asciiTheme="minorHAnsi" w:hAnsiTheme="minorHAnsi" w:cstheme="minorHAnsi"/>
              </w:rPr>
            </w:pPr>
            <w:r>
              <w:rPr>
                <w:rFonts w:asciiTheme="minorHAnsi" w:hAnsiTheme="minorHAnsi" w:cstheme="minorHAnsi"/>
              </w:rPr>
              <w:t xml:space="preserve">2. </w:t>
            </w:r>
            <w:r w:rsidR="005D26EA" w:rsidRPr="00F30086">
              <w:rPr>
                <w:rFonts w:asciiTheme="minorHAnsi" w:hAnsiTheme="minorHAnsi" w:cstheme="minorHAnsi"/>
              </w:rPr>
              <w:t>Práce na průběžných úkolech během semestru</w:t>
            </w:r>
            <w:r>
              <w:rPr>
                <w:rFonts w:asciiTheme="minorHAnsi" w:hAnsiTheme="minorHAnsi" w:cstheme="minorHAnsi"/>
              </w:rPr>
              <w:t>.</w:t>
            </w:r>
          </w:p>
          <w:p w14:paraId="76EDBD2D" w14:textId="47A9F867" w:rsidR="005D26EA" w:rsidRPr="00F30086" w:rsidRDefault="00F30086" w:rsidP="00935F76">
            <w:pPr>
              <w:tabs>
                <w:tab w:val="left" w:pos="567"/>
              </w:tabs>
              <w:rPr>
                <w:rFonts w:asciiTheme="minorHAnsi" w:hAnsiTheme="minorHAnsi" w:cstheme="minorHAnsi"/>
              </w:rPr>
            </w:pPr>
            <w:r>
              <w:rPr>
                <w:rFonts w:asciiTheme="minorHAnsi" w:hAnsiTheme="minorHAnsi" w:cstheme="minorHAnsi"/>
              </w:rPr>
              <w:t xml:space="preserve">3. </w:t>
            </w:r>
            <w:r w:rsidR="005D26EA" w:rsidRPr="00F30086">
              <w:rPr>
                <w:rFonts w:asciiTheme="minorHAnsi" w:hAnsiTheme="minorHAnsi" w:cstheme="minorHAnsi"/>
              </w:rPr>
              <w:t>Vypracování seminárního projektu (skupinově)</w:t>
            </w:r>
            <w:r>
              <w:rPr>
                <w:rFonts w:asciiTheme="minorHAnsi" w:hAnsiTheme="minorHAnsi" w:cstheme="minorHAnsi"/>
              </w:rPr>
              <w:t>.</w:t>
            </w:r>
          </w:p>
        </w:tc>
      </w:tr>
      <w:tr w:rsidR="005D26EA" w:rsidRPr="00F52EEF" w14:paraId="4CE96D16" w14:textId="77777777" w:rsidTr="00935F76">
        <w:trPr>
          <w:trHeight w:val="197"/>
        </w:trPr>
        <w:tc>
          <w:tcPr>
            <w:tcW w:w="3904" w:type="dxa"/>
            <w:tcBorders>
              <w:top w:val="nil"/>
            </w:tcBorders>
            <w:shd w:val="clear" w:color="auto" w:fill="F7CAAC"/>
          </w:tcPr>
          <w:p w14:paraId="43D1CAB7"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625AB548"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PhDr. Tomáš Šula, Ph.D.</w:t>
            </w:r>
          </w:p>
        </w:tc>
      </w:tr>
      <w:tr w:rsidR="005D26EA" w:rsidRPr="00F52EEF" w14:paraId="4402427B" w14:textId="77777777" w:rsidTr="00935F76">
        <w:trPr>
          <w:trHeight w:val="243"/>
        </w:trPr>
        <w:tc>
          <w:tcPr>
            <w:tcW w:w="3904" w:type="dxa"/>
            <w:tcBorders>
              <w:top w:val="nil"/>
            </w:tcBorders>
            <w:shd w:val="clear" w:color="auto" w:fill="F7CAAC"/>
          </w:tcPr>
          <w:p w14:paraId="320ACE58"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639AC847"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Garant se podílí na 100% výuky v kombinaci s odborníky z praxe.</w:t>
            </w:r>
          </w:p>
        </w:tc>
      </w:tr>
      <w:tr w:rsidR="005D26EA" w:rsidRPr="00F52EEF" w14:paraId="69E925D4" w14:textId="77777777" w:rsidTr="00935F76">
        <w:tc>
          <w:tcPr>
            <w:tcW w:w="3904" w:type="dxa"/>
            <w:shd w:val="clear" w:color="auto" w:fill="F7CAAC"/>
          </w:tcPr>
          <w:p w14:paraId="25BD37BC"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670FF2F9"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PhDr. Tomáš Šula, Ph.D., odborníci z praxe</w:t>
            </w:r>
          </w:p>
        </w:tc>
      </w:tr>
      <w:tr w:rsidR="005D26EA" w:rsidRPr="00F52EEF" w14:paraId="7EE262F5" w14:textId="77777777" w:rsidTr="00935F76">
        <w:trPr>
          <w:trHeight w:val="169"/>
        </w:trPr>
        <w:tc>
          <w:tcPr>
            <w:tcW w:w="10673" w:type="dxa"/>
            <w:gridSpan w:val="8"/>
            <w:tcBorders>
              <w:top w:val="nil"/>
            </w:tcBorders>
          </w:tcPr>
          <w:p w14:paraId="305D1B05"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A327736" w14:textId="77777777" w:rsidTr="00935F76">
        <w:tc>
          <w:tcPr>
            <w:tcW w:w="3904" w:type="dxa"/>
            <w:shd w:val="clear" w:color="auto" w:fill="F7CAAC"/>
          </w:tcPr>
          <w:p w14:paraId="4DFB508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3D4D513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552C3E50" w14:textId="77777777" w:rsidTr="00935F76">
        <w:trPr>
          <w:trHeight w:val="2750"/>
        </w:trPr>
        <w:tc>
          <w:tcPr>
            <w:tcW w:w="10673" w:type="dxa"/>
            <w:gridSpan w:val="8"/>
            <w:tcBorders>
              <w:top w:val="nil"/>
              <w:bottom w:val="single" w:sz="12" w:space="0" w:color="auto"/>
            </w:tcBorders>
          </w:tcPr>
          <w:p w14:paraId="113F075D" w14:textId="77777777" w:rsidR="005D26EA" w:rsidRPr="00F52EEF" w:rsidRDefault="005D26EA" w:rsidP="00935F76">
            <w:pPr>
              <w:tabs>
                <w:tab w:val="left" w:pos="567"/>
              </w:tabs>
              <w:jc w:val="both"/>
              <w:rPr>
                <w:del w:id="5678" w:author="Martin Kazík" w:date="2020-01-23T11:23:00Z"/>
                <w:rFonts w:asciiTheme="minorHAnsi" w:hAnsiTheme="minorHAnsi" w:cstheme="minorHAnsi"/>
              </w:rPr>
            </w:pPr>
            <w:del w:id="5679" w:author="Martin Kazík" w:date="2020-01-23T11:23:00Z">
              <w:r w:rsidRPr="00F52EEF">
                <w:rPr>
                  <w:rFonts w:asciiTheme="minorHAnsi" w:hAnsiTheme="minorHAnsi" w:cstheme="minorHAnsi"/>
                </w:rPr>
                <w:delText xml:space="preserve">Cílem předmětu je uvést studenty do problematiky marketingové komunikace a kreativity v prostředí nejvyužívanějších sociálních sítí (Facebook, Instagram). Během kurzu budou studenti seznámeni s aktuálními možnostmi a trendy v oblasti propagace a tvorby obsahu na sociálních sítí, a to zejména prostřednictvím analýzy a diskuze nad vybranými případovými studiemi. Důraz bude kladen především na rozvoj kreativního myšlení a schopnosti odlišení se od stále sílící konkurence v digitálním prostředí sociálních sítí. </w:delText>
              </w:r>
            </w:del>
          </w:p>
          <w:p w14:paraId="3A0A378D" w14:textId="77777777" w:rsidR="005D26EA" w:rsidRPr="00F52EEF" w:rsidRDefault="005D26EA" w:rsidP="00935F76">
            <w:pPr>
              <w:tabs>
                <w:tab w:val="left" w:pos="567"/>
              </w:tabs>
              <w:rPr>
                <w:del w:id="5680" w:author="Martin Kazík" w:date="2020-01-23T11:23:00Z"/>
                <w:rFonts w:asciiTheme="minorHAnsi" w:hAnsiTheme="minorHAnsi" w:cstheme="minorHAnsi"/>
              </w:rPr>
            </w:pPr>
          </w:p>
          <w:p w14:paraId="24F3CAEC" w14:textId="350201FA" w:rsidR="005D26EA" w:rsidRDefault="005D26EA" w:rsidP="00935F76">
            <w:pPr>
              <w:tabs>
                <w:tab w:val="left" w:pos="567"/>
              </w:tabs>
              <w:rPr>
                <w:ins w:id="5681" w:author="Martin Kazík" w:date="2020-01-23T11:23:00Z"/>
                <w:rFonts w:asciiTheme="minorHAnsi" w:hAnsiTheme="minorHAnsi" w:cstheme="minorHAnsi"/>
                <w:b/>
              </w:rPr>
            </w:pPr>
            <w:del w:id="5682" w:author="Martin Kazík" w:date="2020-01-23T11:23:00Z">
              <w:r w:rsidRPr="00935F76">
                <w:rPr>
                  <w:rFonts w:asciiTheme="minorHAnsi" w:hAnsiTheme="minorHAnsi" w:cstheme="minorHAnsi"/>
                  <w:b/>
                </w:rPr>
                <w:delText>Obsah:</w:delText>
              </w:r>
              <w:r w:rsidRPr="00F52EEF">
                <w:rPr>
                  <w:rFonts w:asciiTheme="minorHAnsi" w:hAnsiTheme="minorHAnsi" w:cstheme="minorHAnsi"/>
                </w:rPr>
                <w:delText xml:space="preserve"> </w:delText>
              </w:r>
              <w:r w:rsidR="00935F76">
                <w:rPr>
                  <w:rFonts w:asciiTheme="minorHAnsi" w:hAnsiTheme="minorHAnsi" w:cstheme="minorHAnsi"/>
                </w:rPr>
                <w:br/>
              </w:r>
              <w:r w:rsidRPr="00F52EEF">
                <w:rPr>
                  <w:rFonts w:asciiTheme="minorHAnsi" w:hAnsiTheme="minorHAnsi" w:cstheme="minorHAnsi"/>
                </w:rPr>
                <w:delText xml:space="preserve">Základní fakta a statistiky z prostředí sociálních sítí, důležitost sociálních sítí, </w:delText>
              </w:r>
            </w:del>
            <w:ins w:id="5683" w:author="Martin Kazík" w:date="2020-01-23T11:23:00Z">
              <w:r w:rsidR="006217DD">
                <w:rPr>
                  <w:rFonts w:asciiTheme="minorHAnsi" w:hAnsiTheme="minorHAnsi" w:cstheme="minorHAnsi"/>
                  <w:b/>
                </w:rPr>
                <w:t>Probíraná témata:</w:t>
              </w:r>
            </w:ins>
          </w:p>
          <w:p w14:paraId="2B3B3B2F" w14:textId="77777777" w:rsidR="006217DD" w:rsidRPr="006217DD" w:rsidRDefault="006217DD" w:rsidP="006217DD">
            <w:pPr>
              <w:tabs>
                <w:tab w:val="left" w:pos="567"/>
              </w:tabs>
              <w:rPr>
                <w:ins w:id="5684" w:author="Martin Kazík" w:date="2020-01-23T11:23:00Z"/>
                <w:rFonts w:asciiTheme="minorHAnsi" w:hAnsiTheme="minorHAnsi" w:cstheme="minorHAnsi"/>
              </w:rPr>
            </w:pPr>
            <w:ins w:id="5685" w:author="Martin Kazík" w:date="2020-01-23T11:23:00Z">
              <w:r w:rsidRPr="006217DD">
                <w:rPr>
                  <w:rFonts w:asciiTheme="minorHAnsi" w:hAnsiTheme="minorHAnsi" w:cstheme="minorHAnsi"/>
                </w:rPr>
                <w:t>- základní fakta a statistiky z prostředí sociálních sítí </w:t>
              </w:r>
            </w:ins>
          </w:p>
          <w:p w14:paraId="1A5A4F1F" w14:textId="77777777" w:rsidR="006217DD" w:rsidRPr="006217DD" w:rsidRDefault="006217DD" w:rsidP="006217DD">
            <w:pPr>
              <w:tabs>
                <w:tab w:val="left" w:pos="567"/>
              </w:tabs>
              <w:rPr>
                <w:ins w:id="5686" w:author="Martin Kazík" w:date="2020-01-23T11:23:00Z"/>
                <w:rFonts w:asciiTheme="minorHAnsi" w:hAnsiTheme="minorHAnsi" w:cstheme="minorHAnsi"/>
              </w:rPr>
            </w:pPr>
            <w:ins w:id="5687" w:author="Martin Kazík" w:date="2020-01-23T11:23:00Z">
              <w:r w:rsidRPr="006217DD">
                <w:rPr>
                  <w:rFonts w:asciiTheme="minorHAnsi" w:hAnsiTheme="minorHAnsi" w:cstheme="minorHAnsi"/>
                </w:rPr>
                <w:t>- důležitost sociálních sítí </w:t>
              </w:r>
            </w:ins>
          </w:p>
          <w:p w14:paraId="159A11F6" w14:textId="2912A0EC" w:rsidR="006217DD" w:rsidRPr="006217DD" w:rsidRDefault="006217DD" w:rsidP="006217DD">
            <w:pPr>
              <w:tabs>
                <w:tab w:val="left" w:pos="567"/>
              </w:tabs>
              <w:rPr>
                <w:ins w:id="5688" w:author="Martin Kazík" w:date="2020-01-23T11:23:00Z"/>
                <w:rFonts w:asciiTheme="minorHAnsi" w:hAnsiTheme="minorHAnsi" w:cstheme="minorHAnsi"/>
              </w:rPr>
            </w:pPr>
            <w:ins w:id="5689" w:author="Martin Kazík" w:date="2020-01-23T11:23:00Z">
              <w:r w:rsidRPr="006217DD">
                <w:rPr>
                  <w:rFonts w:asciiTheme="minorHAnsi" w:hAnsiTheme="minorHAnsi" w:cstheme="minorHAnsi"/>
                </w:rPr>
                <w:t>- </w:t>
              </w:r>
            </w:ins>
            <w:r w:rsidRPr="006217DD">
              <w:rPr>
                <w:rFonts w:asciiTheme="minorHAnsi" w:hAnsiTheme="minorHAnsi" w:cstheme="minorHAnsi"/>
              </w:rPr>
              <w:t>základní reklamní formáty a jejich výhody či nevýhody</w:t>
            </w:r>
            <w:del w:id="5690" w:author="Martin Kazík" w:date="2020-01-23T11:23:00Z">
              <w:r w:rsidR="005D26EA" w:rsidRPr="00F52EEF">
                <w:rPr>
                  <w:rFonts w:asciiTheme="minorHAnsi" w:hAnsiTheme="minorHAnsi" w:cstheme="minorHAnsi"/>
                </w:rPr>
                <w:delText xml:space="preserve">, </w:delText>
              </w:r>
            </w:del>
            <w:ins w:id="5691" w:author="Martin Kazík" w:date="2020-01-23T11:23:00Z">
              <w:r w:rsidRPr="006217DD">
                <w:rPr>
                  <w:rFonts w:asciiTheme="minorHAnsi" w:hAnsiTheme="minorHAnsi" w:cstheme="minorHAnsi"/>
                </w:rPr>
                <w:t> </w:t>
              </w:r>
            </w:ins>
          </w:p>
          <w:p w14:paraId="52AFB899" w14:textId="18D4656F" w:rsidR="006217DD" w:rsidRPr="006217DD" w:rsidRDefault="006217DD" w:rsidP="006217DD">
            <w:pPr>
              <w:tabs>
                <w:tab w:val="left" w:pos="567"/>
              </w:tabs>
              <w:rPr>
                <w:ins w:id="5692" w:author="Martin Kazík" w:date="2020-01-23T11:23:00Z"/>
                <w:rFonts w:asciiTheme="minorHAnsi" w:hAnsiTheme="minorHAnsi" w:cstheme="minorHAnsi"/>
              </w:rPr>
            </w:pPr>
            <w:ins w:id="5693" w:author="Martin Kazík" w:date="2020-01-23T11:23:00Z">
              <w:r w:rsidRPr="006217DD">
                <w:rPr>
                  <w:rFonts w:asciiTheme="minorHAnsi" w:hAnsiTheme="minorHAnsi" w:cstheme="minorHAnsi"/>
                </w:rPr>
                <w:t>- </w:t>
              </w:r>
            </w:ins>
            <w:r w:rsidRPr="006217DD">
              <w:rPr>
                <w:rFonts w:asciiTheme="minorHAnsi" w:hAnsiTheme="minorHAnsi" w:cstheme="minorHAnsi"/>
              </w:rPr>
              <w:t>trendy na</w:t>
            </w:r>
            <w:del w:id="5694" w:author="Martin Kazík" w:date="2020-01-23T11:23:00Z">
              <w:r w:rsidR="005D26EA" w:rsidRPr="00F52EEF">
                <w:rPr>
                  <w:rFonts w:asciiTheme="minorHAnsi" w:hAnsiTheme="minorHAnsi" w:cstheme="minorHAnsi"/>
                </w:rPr>
                <w:delText xml:space="preserve"> </w:delText>
              </w:r>
            </w:del>
            <w:ins w:id="5695" w:author="Martin Kazík" w:date="2020-01-23T11:23:00Z">
              <w:r w:rsidRPr="006217DD">
                <w:rPr>
                  <w:rFonts w:asciiTheme="minorHAnsi" w:hAnsiTheme="minorHAnsi" w:cstheme="minorHAnsi"/>
                </w:rPr>
                <w:t> </w:t>
              </w:r>
            </w:ins>
            <w:r w:rsidRPr="006217DD">
              <w:rPr>
                <w:rFonts w:asciiTheme="minorHAnsi" w:hAnsiTheme="minorHAnsi" w:cstheme="minorHAnsi"/>
              </w:rPr>
              <w:t>sociálních</w:t>
            </w:r>
            <w:del w:id="5696" w:author="Martin Kazík" w:date="2020-01-23T11:23:00Z">
              <w:r w:rsidR="005D26EA" w:rsidRPr="00F52EEF">
                <w:rPr>
                  <w:rFonts w:asciiTheme="minorHAnsi" w:hAnsiTheme="minorHAnsi" w:cstheme="minorHAnsi"/>
                </w:rPr>
                <w:delText xml:space="preserve"> </w:delText>
              </w:r>
            </w:del>
            <w:ins w:id="5697" w:author="Martin Kazík" w:date="2020-01-23T11:23:00Z">
              <w:r w:rsidRPr="006217DD">
                <w:rPr>
                  <w:rFonts w:asciiTheme="minorHAnsi" w:hAnsiTheme="minorHAnsi" w:cstheme="minorHAnsi"/>
                </w:rPr>
                <w:t> </w:t>
              </w:r>
            </w:ins>
            <w:r w:rsidRPr="006217DD">
              <w:rPr>
                <w:rFonts w:asciiTheme="minorHAnsi" w:hAnsiTheme="minorHAnsi" w:cstheme="minorHAnsi"/>
              </w:rPr>
              <w:t>sítích</w:t>
            </w:r>
            <w:del w:id="5698" w:author="Martin Kazík" w:date="2020-01-23T11:23:00Z">
              <w:r w:rsidR="005D26EA" w:rsidRPr="00F52EEF">
                <w:rPr>
                  <w:rFonts w:asciiTheme="minorHAnsi" w:hAnsiTheme="minorHAnsi" w:cstheme="minorHAnsi"/>
                </w:rPr>
                <w:delText xml:space="preserve">, </w:delText>
              </w:r>
            </w:del>
            <w:ins w:id="5699" w:author="Martin Kazík" w:date="2020-01-23T11:23:00Z">
              <w:r w:rsidRPr="006217DD">
                <w:rPr>
                  <w:rFonts w:asciiTheme="minorHAnsi" w:hAnsiTheme="minorHAnsi" w:cstheme="minorHAnsi"/>
                </w:rPr>
                <w:t> </w:t>
              </w:r>
            </w:ins>
          </w:p>
          <w:p w14:paraId="3A49A232" w14:textId="27440FF2" w:rsidR="006217DD" w:rsidRPr="006217DD" w:rsidRDefault="006217DD" w:rsidP="006217DD">
            <w:pPr>
              <w:tabs>
                <w:tab w:val="left" w:pos="567"/>
              </w:tabs>
              <w:rPr>
                <w:ins w:id="5700" w:author="Martin Kazík" w:date="2020-01-23T11:23:00Z"/>
                <w:rFonts w:asciiTheme="minorHAnsi" w:hAnsiTheme="minorHAnsi" w:cstheme="minorHAnsi"/>
              </w:rPr>
            </w:pPr>
            <w:ins w:id="5701" w:author="Martin Kazík" w:date="2020-01-23T11:23:00Z">
              <w:r w:rsidRPr="006217DD">
                <w:rPr>
                  <w:rFonts w:asciiTheme="minorHAnsi" w:hAnsiTheme="minorHAnsi" w:cstheme="minorHAnsi"/>
                </w:rPr>
                <w:t>- </w:t>
              </w:r>
            </w:ins>
            <w:r w:rsidRPr="006217DD">
              <w:rPr>
                <w:rFonts w:asciiTheme="minorHAnsi" w:hAnsiTheme="minorHAnsi" w:cstheme="minorHAnsi"/>
              </w:rPr>
              <w:t>vybrané případové studie</w:t>
            </w:r>
            <w:del w:id="5702" w:author="Martin Kazík" w:date="2020-01-23T11:23:00Z">
              <w:r w:rsidR="005D26EA" w:rsidRPr="00F52EEF">
                <w:rPr>
                  <w:rFonts w:asciiTheme="minorHAnsi" w:hAnsiTheme="minorHAnsi" w:cstheme="minorHAnsi"/>
                </w:rPr>
                <w:delText xml:space="preserve">, </w:delText>
              </w:r>
            </w:del>
            <w:ins w:id="5703" w:author="Martin Kazík" w:date="2020-01-23T11:23:00Z">
              <w:r w:rsidRPr="006217DD">
                <w:rPr>
                  <w:rFonts w:asciiTheme="minorHAnsi" w:hAnsiTheme="minorHAnsi" w:cstheme="minorHAnsi"/>
                </w:rPr>
                <w:t> </w:t>
              </w:r>
            </w:ins>
          </w:p>
          <w:p w14:paraId="35E01F1F" w14:textId="4797BAED" w:rsidR="006217DD" w:rsidRPr="006217DD" w:rsidRDefault="006217DD" w:rsidP="006217DD">
            <w:pPr>
              <w:tabs>
                <w:tab w:val="left" w:pos="567"/>
              </w:tabs>
              <w:rPr>
                <w:rFonts w:asciiTheme="minorHAnsi" w:hAnsiTheme="minorHAnsi" w:cstheme="minorHAnsi"/>
              </w:rPr>
            </w:pPr>
            <w:ins w:id="5704" w:author="Martin Kazík" w:date="2020-01-23T11:23:00Z">
              <w:r w:rsidRPr="006217DD">
                <w:rPr>
                  <w:rFonts w:asciiTheme="minorHAnsi" w:hAnsiTheme="minorHAnsi" w:cstheme="minorHAnsi"/>
                </w:rPr>
                <w:t>- </w:t>
              </w:r>
            </w:ins>
            <w:r w:rsidRPr="006217DD">
              <w:rPr>
                <w:rFonts w:asciiTheme="minorHAnsi" w:hAnsiTheme="minorHAnsi" w:cstheme="minorHAnsi"/>
              </w:rPr>
              <w:t>kreativní proces přípravy kampaní na</w:t>
            </w:r>
            <w:del w:id="5705" w:author="Martin Kazík" w:date="2020-01-23T11:23:00Z">
              <w:r w:rsidR="005D26EA" w:rsidRPr="00F52EEF">
                <w:rPr>
                  <w:rFonts w:asciiTheme="minorHAnsi" w:hAnsiTheme="minorHAnsi" w:cstheme="minorHAnsi"/>
                </w:rPr>
                <w:delText xml:space="preserve"> </w:delText>
              </w:r>
            </w:del>
            <w:ins w:id="5706" w:author="Martin Kazík" w:date="2020-01-23T11:23:00Z">
              <w:r w:rsidRPr="006217DD">
                <w:rPr>
                  <w:rFonts w:asciiTheme="minorHAnsi" w:hAnsiTheme="minorHAnsi" w:cstheme="minorHAnsi"/>
                </w:rPr>
                <w:t> </w:t>
              </w:r>
            </w:ins>
            <w:r w:rsidRPr="006217DD">
              <w:rPr>
                <w:rFonts w:asciiTheme="minorHAnsi" w:hAnsiTheme="minorHAnsi" w:cstheme="minorHAnsi"/>
              </w:rPr>
              <w:t>sociálních</w:t>
            </w:r>
            <w:del w:id="5707" w:author="Martin Kazík" w:date="2020-01-23T11:23:00Z">
              <w:r w:rsidR="005D26EA" w:rsidRPr="00F52EEF">
                <w:rPr>
                  <w:rFonts w:asciiTheme="minorHAnsi" w:hAnsiTheme="minorHAnsi" w:cstheme="minorHAnsi"/>
                </w:rPr>
                <w:delText xml:space="preserve"> </w:delText>
              </w:r>
            </w:del>
            <w:ins w:id="5708" w:author="Martin Kazík" w:date="2020-01-23T11:23:00Z">
              <w:r w:rsidRPr="006217DD">
                <w:rPr>
                  <w:rFonts w:asciiTheme="minorHAnsi" w:hAnsiTheme="minorHAnsi" w:cstheme="minorHAnsi"/>
                </w:rPr>
                <w:t> </w:t>
              </w:r>
            </w:ins>
            <w:r w:rsidRPr="006217DD">
              <w:rPr>
                <w:rFonts w:asciiTheme="minorHAnsi" w:hAnsiTheme="minorHAnsi" w:cstheme="minorHAnsi"/>
              </w:rPr>
              <w:t>sítích</w:t>
            </w:r>
            <w:del w:id="5709" w:author="Martin Kazík" w:date="2020-01-23T11:23:00Z">
              <w:r w:rsidR="005D26EA" w:rsidRPr="00F52EEF">
                <w:rPr>
                  <w:rFonts w:asciiTheme="minorHAnsi" w:hAnsiTheme="minorHAnsi" w:cstheme="minorHAnsi"/>
                </w:rPr>
                <w:delText>.</w:delText>
              </w:r>
            </w:del>
            <w:ins w:id="5710" w:author="Martin Kazík" w:date="2020-01-23T11:23:00Z">
              <w:r w:rsidRPr="006217DD">
                <w:rPr>
                  <w:rFonts w:asciiTheme="minorHAnsi" w:hAnsiTheme="minorHAnsi" w:cstheme="minorHAnsi"/>
                </w:rPr>
                <w:t> </w:t>
              </w:r>
            </w:ins>
          </w:p>
          <w:p w14:paraId="72EA54D1" w14:textId="77777777" w:rsidR="006217DD" w:rsidRPr="006217DD" w:rsidRDefault="006217DD" w:rsidP="00935F76">
            <w:pPr>
              <w:tabs>
                <w:tab w:val="left" w:pos="567"/>
              </w:tabs>
              <w:rPr>
                <w:ins w:id="5711" w:author="Martin Kazík" w:date="2020-01-23T11:23:00Z"/>
                <w:rFonts w:asciiTheme="minorHAnsi" w:hAnsiTheme="minorHAnsi" w:cstheme="minorHAnsi"/>
              </w:rPr>
            </w:pPr>
          </w:p>
          <w:p w14:paraId="37BC7DA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E9E0814" w14:textId="77777777" w:rsidTr="00935F76">
        <w:trPr>
          <w:trHeight w:val="265"/>
        </w:trPr>
        <w:tc>
          <w:tcPr>
            <w:tcW w:w="4471" w:type="dxa"/>
            <w:gridSpan w:val="2"/>
            <w:tcBorders>
              <w:top w:val="nil"/>
            </w:tcBorders>
            <w:shd w:val="clear" w:color="auto" w:fill="F7CAAC"/>
          </w:tcPr>
          <w:p w14:paraId="1D5F5F1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6ECF37D6"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369952B5" w14:textId="77777777" w:rsidTr="00935F76">
        <w:trPr>
          <w:trHeight w:val="2809"/>
        </w:trPr>
        <w:tc>
          <w:tcPr>
            <w:tcW w:w="10673" w:type="dxa"/>
            <w:gridSpan w:val="8"/>
            <w:tcBorders>
              <w:top w:val="nil"/>
            </w:tcBorders>
          </w:tcPr>
          <w:p w14:paraId="2FA89A25" w14:textId="77777777" w:rsidR="005D26EA" w:rsidRPr="00935F76" w:rsidRDefault="005D26EA" w:rsidP="00935F76">
            <w:pPr>
              <w:tabs>
                <w:tab w:val="left" w:pos="567"/>
              </w:tabs>
              <w:jc w:val="both"/>
              <w:rPr>
                <w:rFonts w:asciiTheme="minorHAnsi" w:hAnsiTheme="minorHAnsi" w:cstheme="minorHAnsi"/>
                <w:b/>
              </w:rPr>
            </w:pPr>
            <w:r w:rsidRPr="00935F76">
              <w:rPr>
                <w:rFonts w:asciiTheme="minorHAnsi" w:hAnsiTheme="minorHAnsi" w:cstheme="minorHAnsi"/>
                <w:b/>
              </w:rPr>
              <w:t>Povinná literatura:</w:t>
            </w:r>
          </w:p>
          <w:p w14:paraId="722E3DBA"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JANOUCH, Viktor. 2014. </w:t>
            </w:r>
            <w:r w:rsidRPr="00F52EEF">
              <w:rPr>
                <w:rFonts w:asciiTheme="minorHAnsi" w:hAnsiTheme="minorHAnsi" w:cstheme="minorHAnsi"/>
                <w:i/>
              </w:rPr>
              <w:t>Internetový marketing.</w:t>
            </w:r>
            <w:r w:rsidRPr="00F52EEF">
              <w:rPr>
                <w:rFonts w:asciiTheme="minorHAnsi" w:hAnsiTheme="minorHAnsi" w:cstheme="minorHAnsi"/>
              </w:rPr>
              <w:t xml:space="preserve"> 2. vyd. Brno: Computer Press. ISBN 978-80-251-4311-7.</w:t>
            </w:r>
          </w:p>
          <w:p w14:paraId="730302ED"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ŘEZÁČ, Jan. 2014.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ostrý jako břitva: návrh fungujícího webu pro webdesignery a zadavatele projektů.</w:t>
            </w:r>
            <w:r w:rsidRPr="00F52EEF">
              <w:rPr>
                <w:rFonts w:asciiTheme="minorHAnsi" w:hAnsiTheme="minorHAnsi" w:cstheme="minorHAnsi"/>
              </w:rPr>
              <w:t xml:space="preserve"> Jihlava: Baroque Partners. ISBN 978-80-87923-01-6. </w:t>
            </w:r>
          </w:p>
          <w:p w14:paraId="55942FC3" w14:textId="77777777" w:rsidR="005D26EA" w:rsidRPr="00F52EEF" w:rsidRDefault="005D26EA" w:rsidP="00935F76">
            <w:pPr>
              <w:tabs>
                <w:tab w:val="left" w:pos="567"/>
              </w:tabs>
              <w:jc w:val="both"/>
              <w:rPr>
                <w:rFonts w:asciiTheme="minorHAnsi" w:hAnsiTheme="minorHAnsi" w:cstheme="minorHAnsi"/>
              </w:rPr>
            </w:pPr>
          </w:p>
          <w:p w14:paraId="30F93ACF" w14:textId="77777777" w:rsidR="005D26EA" w:rsidRPr="00935F76" w:rsidRDefault="005D26EA" w:rsidP="00935F76">
            <w:pPr>
              <w:tabs>
                <w:tab w:val="left" w:pos="567"/>
              </w:tabs>
              <w:jc w:val="both"/>
              <w:rPr>
                <w:rFonts w:asciiTheme="minorHAnsi" w:hAnsiTheme="minorHAnsi" w:cstheme="minorHAnsi"/>
                <w:b/>
              </w:rPr>
            </w:pPr>
            <w:r w:rsidRPr="00935F76">
              <w:rPr>
                <w:rFonts w:asciiTheme="minorHAnsi" w:hAnsiTheme="minorHAnsi" w:cstheme="minorHAnsi"/>
                <w:b/>
              </w:rPr>
              <w:t>Doporučená literatura:</w:t>
            </w:r>
          </w:p>
          <w:p w14:paraId="6451F169" w14:textId="2B475B90" w:rsidR="005D26EA" w:rsidDel="00B44246" w:rsidRDefault="005D26EA" w:rsidP="00935F76">
            <w:pPr>
              <w:tabs>
                <w:tab w:val="left" w:pos="567"/>
              </w:tabs>
              <w:jc w:val="both"/>
              <w:rPr>
                <w:del w:id="5712" w:author="FMK" w:date="2020-02-02T18:05:00Z"/>
                <w:rFonts w:asciiTheme="minorHAnsi" w:hAnsiTheme="minorHAnsi"/>
                <w:color w:val="FF0000"/>
              </w:rPr>
            </w:pPr>
            <w:del w:id="5713" w:author="FMK" w:date="2020-02-02T18:05:00Z">
              <w:r w:rsidRPr="006217DD" w:rsidDel="00B44246">
                <w:rPr>
                  <w:rFonts w:asciiTheme="minorHAnsi" w:hAnsiTheme="minorHAnsi"/>
                  <w:color w:val="FF0000"/>
                  <w:rPrChange w:id="5714" w:author="Martin Kazík" w:date="2020-01-23T11:23:00Z">
                    <w:rPr>
                      <w:rFonts w:asciiTheme="minorHAnsi" w:hAnsiTheme="minorHAnsi"/>
                    </w:rPr>
                  </w:rPrChange>
                </w:rPr>
                <w:delText xml:space="preserve">MILLER, Michael. 2009. </w:delText>
              </w:r>
              <w:r w:rsidRPr="006217DD" w:rsidDel="00B44246">
                <w:rPr>
                  <w:rFonts w:asciiTheme="minorHAnsi" w:hAnsiTheme="minorHAnsi"/>
                  <w:i/>
                  <w:color w:val="FF0000"/>
                  <w:rPrChange w:id="5715" w:author="Martin Kazík" w:date="2020-01-23T11:23:00Z">
                    <w:rPr>
                      <w:rFonts w:asciiTheme="minorHAnsi" w:hAnsiTheme="minorHAnsi"/>
                      <w:i/>
                    </w:rPr>
                  </w:rPrChange>
                </w:rPr>
                <w:delText>YouTube for business: online video marketing for any business.</w:delText>
              </w:r>
              <w:r w:rsidRPr="006217DD" w:rsidDel="00B44246">
                <w:rPr>
                  <w:rFonts w:asciiTheme="minorHAnsi" w:hAnsiTheme="minorHAnsi"/>
                  <w:color w:val="FF0000"/>
                  <w:rPrChange w:id="5716" w:author="Martin Kazík" w:date="2020-01-23T11:23:00Z">
                    <w:rPr>
                      <w:rFonts w:asciiTheme="minorHAnsi" w:hAnsiTheme="minorHAnsi"/>
                    </w:rPr>
                  </w:rPrChange>
                </w:rPr>
                <w:delText xml:space="preserve"> Indianapolis, Ind.: Que. ISBN 978-0-7897-3797-7.</w:delText>
              </w:r>
            </w:del>
          </w:p>
          <w:p w14:paraId="6B907788" w14:textId="77777777" w:rsidR="00B44246" w:rsidRPr="006217DD" w:rsidRDefault="00B44246" w:rsidP="00935F76">
            <w:pPr>
              <w:tabs>
                <w:tab w:val="left" w:pos="567"/>
              </w:tabs>
              <w:jc w:val="both"/>
              <w:rPr>
                <w:ins w:id="5717" w:author="FMK" w:date="2020-02-02T18:06:00Z"/>
                <w:rFonts w:asciiTheme="minorHAnsi" w:hAnsiTheme="minorHAnsi"/>
                <w:color w:val="FF0000"/>
                <w:rPrChange w:id="5718" w:author="Martin Kazík" w:date="2020-01-23T11:23:00Z">
                  <w:rPr>
                    <w:ins w:id="5719" w:author="FMK" w:date="2020-02-02T18:06:00Z"/>
                    <w:rFonts w:asciiTheme="minorHAnsi" w:hAnsiTheme="minorHAnsi"/>
                  </w:rPr>
                </w:rPrChange>
              </w:rPr>
            </w:pPr>
          </w:p>
          <w:p w14:paraId="50C7B547" w14:textId="77777777" w:rsidR="00B44246" w:rsidRDefault="005D26EA" w:rsidP="00B44246">
            <w:pPr>
              <w:tabs>
                <w:tab w:val="left" w:pos="567"/>
              </w:tabs>
              <w:jc w:val="both"/>
              <w:rPr>
                <w:ins w:id="5720" w:author="FMK" w:date="2020-02-02T18:07:00Z"/>
                <w:rFonts w:asciiTheme="minorHAnsi" w:hAnsiTheme="minorHAnsi"/>
                <w:color w:val="FF0000"/>
              </w:rPr>
            </w:pPr>
            <w:del w:id="5721" w:author="FMK" w:date="2020-02-02T18:05:00Z">
              <w:r w:rsidRPr="006217DD" w:rsidDel="00B44246">
                <w:rPr>
                  <w:rFonts w:asciiTheme="minorHAnsi" w:hAnsiTheme="minorHAnsi"/>
                  <w:color w:val="FF0000"/>
                  <w:rPrChange w:id="5722" w:author="Martin Kazík" w:date="2020-01-23T11:23:00Z">
                    <w:rPr>
                      <w:rFonts w:asciiTheme="minorHAnsi" w:hAnsiTheme="minorHAnsi"/>
                    </w:rPr>
                  </w:rPrChange>
                </w:rPr>
                <w:delText xml:space="preserve">CLIFTON, Brian. 2012. </w:delText>
              </w:r>
              <w:r w:rsidRPr="006217DD" w:rsidDel="00B44246">
                <w:rPr>
                  <w:rFonts w:asciiTheme="minorHAnsi" w:hAnsiTheme="minorHAnsi"/>
                  <w:i/>
                  <w:color w:val="FF0000"/>
                  <w:rPrChange w:id="5723" w:author="Martin Kazík" w:date="2020-01-23T11:23:00Z">
                    <w:rPr>
                      <w:rFonts w:asciiTheme="minorHAnsi" w:hAnsiTheme="minorHAnsi"/>
                      <w:i/>
                    </w:rPr>
                  </w:rPrChange>
                </w:rPr>
                <w:delText>Advanced Web metrics with Google Analytics</w:delText>
              </w:r>
              <w:r w:rsidRPr="006217DD" w:rsidDel="00B44246">
                <w:rPr>
                  <w:rFonts w:asciiTheme="minorHAnsi" w:hAnsiTheme="minorHAnsi"/>
                  <w:color w:val="FF0000"/>
                  <w:rPrChange w:id="5724" w:author="Martin Kazík" w:date="2020-01-23T11:23:00Z">
                    <w:rPr>
                      <w:rFonts w:asciiTheme="minorHAnsi" w:hAnsiTheme="minorHAnsi"/>
                    </w:rPr>
                  </w:rPrChange>
                </w:rPr>
                <w:delText>. 3rd ed. Indianapolis, Ind: Wiley. ISBN 978-111-8168-448.</w:delText>
              </w:r>
            </w:del>
          </w:p>
          <w:p w14:paraId="30E9E53C" w14:textId="77777777" w:rsidR="00B44246" w:rsidRDefault="00B44246" w:rsidP="00B44246">
            <w:pPr>
              <w:tabs>
                <w:tab w:val="left" w:pos="567"/>
              </w:tabs>
              <w:jc w:val="both"/>
              <w:rPr>
                <w:ins w:id="5725" w:author="FMK" w:date="2020-02-02T18:07:00Z"/>
                <w:rFonts w:asciiTheme="minorHAnsi" w:hAnsiTheme="minorHAnsi"/>
                <w:color w:val="FF0000"/>
              </w:rPr>
            </w:pPr>
          </w:p>
          <w:p w14:paraId="5691EB75" w14:textId="06ACDEBE" w:rsidR="00B44246" w:rsidRDefault="00B44246" w:rsidP="00B44246">
            <w:pPr>
              <w:tabs>
                <w:tab w:val="left" w:pos="567"/>
              </w:tabs>
              <w:jc w:val="both"/>
              <w:rPr>
                <w:ins w:id="5726" w:author="FMK" w:date="2020-02-02T18:05:00Z"/>
                <w:rFonts w:asciiTheme="minorHAnsi" w:hAnsiTheme="minorHAnsi"/>
                <w:color w:val="FF0000"/>
              </w:rPr>
            </w:pPr>
            <w:ins w:id="5727" w:author="FMK" w:date="2020-02-02T18:05:00Z">
              <w:r w:rsidRPr="00F77671">
                <w:rPr>
                  <w:rFonts w:asciiTheme="minorHAnsi" w:hAnsiTheme="minorHAnsi"/>
                  <w:color w:val="FF0000"/>
                </w:rPr>
                <w:t>GOLDEN, Matt.</w:t>
              </w:r>
              <w:r>
                <w:rPr>
                  <w:rFonts w:asciiTheme="minorHAnsi" w:hAnsiTheme="minorHAnsi"/>
                  <w:color w:val="FF0000"/>
                </w:rPr>
                <w:t xml:space="preserve"> 2019.</w:t>
              </w:r>
              <w:r w:rsidRPr="00F77671">
                <w:rPr>
                  <w:rFonts w:asciiTheme="minorHAnsi" w:hAnsiTheme="minorHAnsi"/>
                  <w:color w:val="FF0000"/>
                </w:rPr>
                <w:t xml:space="preserve"> </w:t>
              </w:r>
              <w:r w:rsidRPr="00D835FA">
                <w:rPr>
                  <w:rFonts w:asciiTheme="minorHAnsi" w:hAnsiTheme="minorHAnsi"/>
                  <w:i/>
                  <w:color w:val="FF0000"/>
                </w:rPr>
                <w:t>Social media marketing: unlock the secrets of YouTube, Facebook advertising, LinkedIn, Pinterest, Twitter and Instagram</w:t>
              </w:r>
              <w:r w:rsidRPr="00F77671">
                <w:rPr>
                  <w:rFonts w:asciiTheme="minorHAnsi" w:hAnsiTheme="minorHAnsi"/>
                  <w:color w:val="FF0000"/>
                </w:rPr>
                <w:t>. Spojené státy</w:t>
              </w:r>
              <w:r>
                <w:rPr>
                  <w:rFonts w:asciiTheme="minorHAnsi" w:hAnsiTheme="minorHAnsi"/>
                  <w:color w:val="FF0000"/>
                </w:rPr>
                <w:t xml:space="preserve"> americké</w:t>
              </w:r>
              <w:r w:rsidRPr="00F77671">
                <w:rPr>
                  <w:rFonts w:asciiTheme="minorHAnsi" w:hAnsiTheme="minorHAnsi"/>
                  <w:color w:val="FF0000"/>
                </w:rPr>
                <w:t>. ISBN 9781795683494.</w:t>
              </w:r>
            </w:ins>
          </w:p>
          <w:p w14:paraId="3702D520" w14:textId="77777777" w:rsidR="00B44246" w:rsidRDefault="00B44246" w:rsidP="00B44246">
            <w:pPr>
              <w:tabs>
                <w:tab w:val="left" w:pos="567"/>
              </w:tabs>
              <w:jc w:val="both"/>
              <w:rPr>
                <w:ins w:id="5728" w:author="FMK" w:date="2020-02-02T18:05:00Z"/>
                <w:rFonts w:asciiTheme="minorHAnsi" w:hAnsiTheme="minorHAnsi"/>
                <w:color w:val="FF0000"/>
              </w:rPr>
            </w:pPr>
            <w:ins w:id="5729" w:author="FMK" w:date="2020-02-02T18:05:00Z">
              <w:r w:rsidRPr="00F77671">
                <w:rPr>
                  <w:rFonts w:asciiTheme="minorHAnsi" w:hAnsiTheme="minorHAnsi"/>
                  <w:color w:val="FF0000"/>
                </w:rPr>
                <w:t xml:space="preserve">FLORÈS, Laurent. </w:t>
              </w:r>
              <w:r>
                <w:rPr>
                  <w:rFonts w:asciiTheme="minorHAnsi" w:hAnsiTheme="minorHAnsi"/>
                  <w:color w:val="FF0000"/>
                </w:rPr>
                <w:t xml:space="preserve">2014. </w:t>
              </w:r>
              <w:r w:rsidRPr="00D835FA">
                <w:rPr>
                  <w:rFonts w:asciiTheme="minorHAnsi" w:hAnsiTheme="minorHAnsi"/>
                  <w:i/>
                  <w:color w:val="FF0000"/>
                </w:rPr>
                <w:t>How to measure digital marketing: metrics for assessing impact and designing success.</w:t>
              </w:r>
              <w:r w:rsidRPr="00F77671">
                <w:rPr>
                  <w:rFonts w:asciiTheme="minorHAnsi" w:hAnsiTheme="minorHAnsi"/>
                  <w:color w:val="FF0000"/>
                </w:rPr>
                <w:t xml:space="preserve"> Houndmills, Basingstoke, Hampshire: Palg</w:t>
              </w:r>
              <w:r>
                <w:rPr>
                  <w:rFonts w:asciiTheme="minorHAnsi" w:hAnsiTheme="minorHAnsi"/>
                  <w:color w:val="FF0000"/>
                </w:rPr>
                <w:t>rave Macmillan</w:t>
              </w:r>
              <w:r w:rsidRPr="00F77671">
                <w:rPr>
                  <w:rFonts w:asciiTheme="minorHAnsi" w:hAnsiTheme="minorHAnsi"/>
                  <w:color w:val="FF0000"/>
                </w:rPr>
                <w:t>. ISBN 9781137340689.</w:t>
              </w:r>
            </w:ins>
          </w:p>
          <w:p w14:paraId="15AEA581" w14:textId="77777777" w:rsidR="00B44246" w:rsidRPr="006217DD" w:rsidRDefault="00B44246" w:rsidP="00935F76">
            <w:pPr>
              <w:tabs>
                <w:tab w:val="left" w:pos="567"/>
              </w:tabs>
              <w:jc w:val="both"/>
              <w:rPr>
                <w:rFonts w:asciiTheme="minorHAnsi" w:hAnsiTheme="minorHAnsi"/>
                <w:color w:val="FF0000"/>
                <w:rPrChange w:id="5730" w:author="Martin Kazík" w:date="2020-01-23T11:23:00Z">
                  <w:rPr>
                    <w:rFonts w:asciiTheme="minorHAnsi" w:hAnsiTheme="minorHAnsi"/>
                  </w:rPr>
                </w:rPrChange>
              </w:rPr>
            </w:pPr>
          </w:p>
          <w:p w14:paraId="48F5412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COOPER, Nate a Kim GEE. 2015. </w:t>
            </w:r>
            <w:r w:rsidRPr="00F52EEF">
              <w:rPr>
                <w:rFonts w:asciiTheme="minorHAnsi" w:hAnsiTheme="minorHAnsi" w:cstheme="minorHAnsi"/>
                <w:i/>
                <w:iCs/>
              </w:rPr>
              <w:t>Vytvoř si [ku:l] web</w:t>
            </w:r>
            <w:r w:rsidRPr="00F52EEF">
              <w:rPr>
                <w:rFonts w:asciiTheme="minorHAnsi" w:hAnsiTheme="minorHAnsi" w:cstheme="minorHAnsi"/>
              </w:rPr>
              <w:t>. Brno: Computer Press. ISBN 978-802-5145-869.</w:t>
            </w:r>
          </w:p>
          <w:p w14:paraId="03D251D0"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254572FF" w14:textId="77777777" w:rsidTr="00935F76">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3306C1CC"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51FC62F8" w14:textId="77777777" w:rsidTr="00935F76">
        <w:tc>
          <w:tcPr>
            <w:tcW w:w="5605" w:type="dxa"/>
            <w:gridSpan w:val="3"/>
            <w:tcBorders>
              <w:top w:val="single" w:sz="2" w:space="0" w:color="auto"/>
            </w:tcBorders>
            <w:shd w:val="clear" w:color="auto" w:fill="F7CAAC"/>
          </w:tcPr>
          <w:p w14:paraId="745969D7"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253E48B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tcBorders>
            <w:shd w:val="clear" w:color="auto" w:fill="F7CAAC"/>
          </w:tcPr>
          <w:p w14:paraId="6177F4E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3A61EAB9" w14:textId="77777777" w:rsidTr="00935F76">
        <w:tc>
          <w:tcPr>
            <w:tcW w:w="10673" w:type="dxa"/>
            <w:gridSpan w:val="8"/>
            <w:shd w:val="clear" w:color="auto" w:fill="F7CAAC"/>
          </w:tcPr>
          <w:p w14:paraId="5A6D9E6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317AEA7C" w14:textId="77777777" w:rsidTr="00935F76">
        <w:trPr>
          <w:trHeight w:val="3314"/>
        </w:trPr>
        <w:tc>
          <w:tcPr>
            <w:tcW w:w="10673" w:type="dxa"/>
            <w:gridSpan w:val="8"/>
          </w:tcPr>
          <w:p w14:paraId="59767BDE" w14:textId="22EED9D2"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lastRenderedPageBreak/>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53827408" w14:textId="77777777" w:rsidR="005D26EA" w:rsidRPr="00F52EEF" w:rsidRDefault="005D26EA" w:rsidP="00935F76">
      <w:pPr>
        <w:tabs>
          <w:tab w:val="left" w:pos="567"/>
        </w:tabs>
        <w:rPr>
          <w:rFonts w:asciiTheme="minorHAnsi" w:hAnsiTheme="minorHAnsi" w:cstheme="minorHAnsi"/>
        </w:rPr>
      </w:pPr>
    </w:p>
    <w:p w14:paraId="1E422709" w14:textId="77777777" w:rsidR="008445AD" w:rsidRDefault="008445AD">
      <w:pPr>
        <w:rPr>
          <w:ins w:id="5731" w:author="Radim Bačuvčík" w:date="2020-02-06T15:11:00Z"/>
        </w:rPr>
      </w:pPr>
      <w:ins w:id="5732" w:author="Radim Bačuvčík" w:date="2020-02-06T15:11:00Z">
        <w:r>
          <w:br w:type="page"/>
        </w:r>
      </w:ins>
    </w:p>
    <w:tbl>
      <w:tblPr>
        <w:tblW w:w="1067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4"/>
        <w:gridCol w:w="567"/>
        <w:gridCol w:w="1134"/>
        <w:gridCol w:w="889"/>
        <w:gridCol w:w="878"/>
        <w:gridCol w:w="2094"/>
        <w:gridCol w:w="539"/>
        <w:gridCol w:w="668"/>
      </w:tblGrid>
      <w:tr w:rsidR="005D26EA" w:rsidRPr="00F52EEF" w14:paraId="358122AC" w14:textId="77777777" w:rsidTr="005D26EA">
        <w:tc>
          <w:tcPr>
            <w:tcW w:w="10673" w:type="dxa"/>
            <w:gridSpan w:val="8"/>
            <w:tcBorders>
              <w:bottom w:val="double" w:sz="4" w:space="0" w:color="auto"/>
            </w:tcBorders>
            <w:shd w:val="clear" w:color="auto" w:fill="BDD6EE"/>
          </w:tcPr>
          <w:p w14:paraId="1988F08D" w14:textId="0E8BA4E9"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B-III – Charakteristika studijního předmětu</w:t>
            </w:r>
          </w:p>
        </w:tc>
      </w:tr>
      <w:tr w:rsidR="005D26EA" w:rsidRPr="00F52EEF" w14:paraId="18247C35" w14:textId="77777777" w:rsidTr="005D26EA">
        <w:tc>
          <w:tcPr>
            <w:tcW w:w="3904" w:type="dxa"/>
            <w:tcBorders>
              <w:top w:val="double" w:sz="4" w:space="0" w:color="auto"/>
            </w:tcBorders>
            <w:shd w:val="clear" w:color="auto" w:fill="F7CAAC"/>
          </w:tcPr>
          <w:p w14:paraId="361BE4F8"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předmětu</w:t>
            </w:r>
          </w:p>
        </w:tc>
        <w:tc>
          <w:tcPr>
            <w:tcW w:w="6769" w:type="dxa"/>
            <w:gridSpan w:val="7"/>
            <w:tcBorders>
              <w:top w:val="double" w:sz="4" w:space="0" w:color="auto"/>
            </w:tcBorders>
          </w:tcPr>
          <w:p w14:paraId="672BD8A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Reklamní systémy PPC</w:t>
            </w:r>
          </w:p>
        </w:tc>
      </w:tr>
      <w:tr w:rsidR="005D26EA" w:rsidRPr="00F52EEF" w14:paraId="5087D021" w14:textId="77777777" w:rsidTr="005D26EA">
        <w:tc>
          <w:tcPr>
            <w:tcW w:w="3904" w:type="dxa"/>
            <w:shd w:val="clear" w:color="auto" w:fill="F7CAAC"/>
          </w:tcPr>
          <w:p w14:paraId="4ABDAD6F"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Typ předmětu</w:t>
            </w:r>
          </w:p>
        </w:tc>
        <w:tc>
          <w:tcPr>
            <w:tcW w:w="3468" w:type="dxa"/>
            <w:gridSpan w:val="4"/>
          </w:tcPr>
          <w:p w14:paraId="69B34D4B" w14:textId="0F46C36D" w:rsidR="005D26EA" w:rsidRPr="00F52EEF" w:rsidRDefault="008864A0"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ovinně volitelný</w:t>
            </w:r>
            <w:r w:rsidR="00EC5F37" w:rsidRPr="00F52EEF">
              <w:rPr>
                <w:rFonts w:asciiTheme="minorHAnsi" w:eastAsia="Calibri" w:hAnsiTheme="minorHAnsi" w:cstheme="minorHAnsi"/>
              </w:rPr>
              <w:t>, PZ</w:t>
            </w:r>
          </w:p>
        </w:tc>
        <w:tc>
          <w:tcPr>
            <w:tcW w:w="2633" w:type="dxa"/>
            <w:gridSpan w:val="2"/>
            <w:shd w:val="clear" w:color="auto" w:fill="F7CAAC"/>
          </w:tcPr>
          <w:p w14:paraId="1EA92B83"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doporučený ročník/semestr</w:t>
            </w:r>
          </w:p>
        </w:tc>
        <w:tc>
          <w:tcPr>
            <w:tcW w:w="668" w:type="dxa"/>
          </w:tcPr>
          <w:p w14:paraId="5AF6FE5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LS</w:t>
            </w:r>
          </w:p>
        </w:tc>
      </w:tr>
      <w:tr w:rsidR="005D26EA" w:rsidRPr="00F52EEF" w14:paraId="622EFF75" w14:textId="77777777" w:rsidTr="005D26EA">
        <w:tc>
          <w:tcPr>
            <w:tcW w:w="3904" w:type="dxa"/>
            <w:shd w:val="clear" w:color="auto" w:fill="F7CAAC"/>
          </w:tcPr>
          <w:p w14:paraId="0548663F"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Rozsah studijního předmětu</w:t>
            </w:r>
          </w:p>
        </w:tc>
        <w:tc>
          <w:tcPr>
            <w:tcW w:w="1701" w:type="dxa"/>
            <w:gridSpan w:val="2"/>
          </w:tcPr>
          <w:p w14:paraId="458733B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eastAsia="Calibri" w:hAnsiTheme="minorHAnsi" w:cstheme="minorHAnsi"/>
              </w:rPr>
              <w:t>10s</w:t>
            </w:r>
          </w:p>
        </w:tc>
        <w:tc>
          <w:tcPr>
            <w:tcW w:w="889" w:type="dxa"/>
            <w:shd w:val="clear" w:color="auto" w:fill="F7CAAC"/>
          </w:tcPr>
          <w:p w14:paraId="6ED7A92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 </w:t>
            </w:r>
          </w:p>
        </w:tc>
        <w:tc>
          <w:tcPr>
            <w:tcW w:w="878" w:type="dxa"/>
          </w:tcPr>
          <w:p w14:paraId="628032EC" w14:textId="3402930D"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r w:rsidR="00EC5F37" w:rsidRPr="00F52EEF">
              <w:rPr>
                <w:rFonts w:asciiTheme="minorHAnsi" w:hAnsiTheme="minorHAnsi" w:cstheme="minorHAnsi"/>
              </w:rPr>
              <w:t xml:space="preserve"> hod.</w:t>
            </w:r>
          </w:p>
        </w:tc>
        <w:tc>
          <w:tcPr>
            <w:tcW w:w="2094" w:type="dxa"/>
            <w:shd w:val="clear" w:color="auto" w:fill="F7CAAC"/>
          </w:tcPr>
          <w:p w14:paraId="6B2E8324"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kreditů</w:t>
            </w:r>
          </w:p>
        </w:tc>
        <w:tc>
          <w:tcPr>
            <w:tcW w:w="1207" w:type="dxa"/>
            <w:gridSpan w:val="2"/>
          </w:tcPr>
          <w:p w14:paraId="7269DC2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4</w:t>
            </w:r>
          </w:p>
        </w:tc>
      </w:tr>
      <w:tr w:rsidR="005D26EA" w:rsidRPr="00F52EEF" w14:paraId="73B25E79" w14:textId="77777777" w:rsidTr="005D26EA">
        <w:tc>
          <w:tcPr>
            <w:tcW w:w="3904" w:type="dxa"/>
            <w:shd w:val="clear" w:color="auto" w:fill="F7CAAC"/>
          </w:tcPr>
          <w:p w14:paraId="400B1621"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Prerekvizity, korekvizity, ekvivalence</w:t>
            </w:r>
          </w:p>
        </w:tc>
        <w:tc>
          <w:tcPr>
            <w:tcW w:w="6769" w:type="dxa"/>
            <w:gridSpan w:val="7"/>
          </w:tcPr>
          <w:p w14:paraId="045CB5AD" w14:textId="5931F468" w:rsidR="005D26EA" w:rsidRPr="00F52EEF" w:rsidRDefault="008864A0"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w:t>
            </w:r>
            <w:r w:rsidR="005D26EA" w:rsidRPr="00F52EEF">
              <w:rPr>
                <w:rFonts w:asciiTheme="minorHAnsi" w:eastAsia="Calibri" w:hAnsiTheme="minorHAnsi" w:cstheme="minorHAnsi"/>
              </w:rPr>
              <w:t>rerekvizity: Marketing 2, Teorie marketingov</w:t>
            </w:r>
            <w:ins w:id="5733" w:author="Radim Bačuvčík" w:date="2020-02-06T10:07:00Z">
              <w:r w:rsidR="00522A4C">
                <w:rPr>
                  <w:rFonts w:asciiTheme="minorHAnsi" w:eastAsia="Calibri" w:hAnsiTheme="minorHAnsi" w:cstheme="minorHAnsi"/>
                </w:rPr>
                <w:t>é</w:t>
              </w:r>
            </w:ins>
            <w:del w:id="5734" w:author="Radim Bačuvčík" w:date="2020-02-06T10:07:00Z">
              <w:r w:rsidR="005D26EA" w:rsidRPr="00F52EEF" w:rsidDel="00522A4C">
                <w:rPr>
                  <w:rFonts w:asciiTheme="minorHAnsi" w:eastAsia="Calibri" w:hAnsiTheme="minorHAnsi" w:cstheme="minorHAnsi"/>
                </w:rPr>
                <w:delText>ých</w:delText>
              </w:r>
            </w:del>
            <w:r w:rsidR="005D26EA" w:rsidRPr="00F52EEF">
              <w:rPr>
                <w:rFonts w:asciiTheme="minorHAnsi" w:eastAsia="Calibri" w:hAnsiTheme="minorHAnsi" w:cstheme="minorHAnsi"/>
              </w:rPr>
              <w:t xml:space="preserve"> komunikac</w:t>
            </w:r>
            <w:ins w:id="5735" w:author="Radim Bačuvčík" w:date="2020-02-06T10:07:00Z">
              <w:r w:rsidR="00522A4C">
                <w:rPr>
                  <w:rFonts w:asciiTheme="minorHAnsi" w:eastAsia="Calibri" w:hAnsiTheme="minorHAnsi" w:cstheme="minorHAnsi"/>
                </w:rPr>
                <w:t>e</w:t>
              </w:r>
            </w:ins>
            <w:del w:id="5736" w:author="Radim Bačuvčík" w:date="2020-02-06T10:07:00Z">
              <w:r w:rsidR="005D26EA" w:rsidRPr="00F52EEF" w:rsidDel="00522A4C">
                <w:rPr>
                  <w:rFonts w:asciiTheme="minorHAnsi" w:eastAsia="Calibri" w:hAnsiTheme="minorHAnsi" w:cstheme="minorHAnsi"/>
                </w:rPr>
                <w:delText>í</w:delText>
              </w:r>
            </w:del>
          </w:p>
        </w:tc>
      </w:tr>
      <w:tr w:rsidR="005D26EA" w:rsidRPr="00F52EEF" w14:paraId="73351466" w14:textId="77777777" w:rsidTr="005D26EA">
        <w:tc>
          <w:tcPr>
            <w:tcW w:w="3904" w:type="dxa"/>
            <w:shd w:val="clear" w:color="auto" w:fill="F7CAAC"/>
          </w:tcPr>
          <w:p w14:paraId="1CDF43BE"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Způsob ověření studijních výsledků</w:t>
            </w:r>
          </w:p>
        </w:tc>
        <w:tc>
          <w:tcPr>
            <w:tcW w:w="3468" w:type="dxa"/>
            <w:gridSpan w:val="4"/>
          </w:tcPr>
          <w:p w14:paraId="3C368632" w14:textId="4DB5757A" w:rsidR="005D26EA" w:rsidRPr="00F52EEF" w:rsidRDefault="00BC05E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K</w:t>
            </w:r>
            <w:r w:rsidR="005D26EA" w:rsidRPr="00F52EEF">
              <w:rPr>
                <w:rFonts w:asciiTheme="minorHAnsi" w:eastAsia="Calibri" w:hAnsiTheme="minorHAnsi" w:cstheme="minorHAnsi"/>
              </w:rPr>
              <w:t>lasifikovaný zápočet</w:t>
            </w:r>
          </w:p>
        </w:tc>
        <w:tc>
          <w:tcPr>
            <w:tcW w:w="2094" w:type="dxa"/>
            <w:shd w:val="clear" w:color="auto" w:fill="F7CAAC"/>
          </w:tcPr>
          <w:p w14:paraId="12C7128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Forma výuky</w:t>
            </w:r>
          </w:p>
        </w:tc>
        <w:tc>
          <w:tcPr>
            <w:tcW w:w="1207" w:type="dxa"/>
            <w:gridSpan w:val="2"/>
          </w:tcPr>
          <w:p w14:paraId="7A1E306F" w14:textId="5A36EE57" w:rsidR="005D26EA" w:rsidRPr="00F52EEF" w:rsidRDefault="00BC05E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S</w:t>
            </w:r>
            <w:r w:rsidR="00EC5F37" w:rsidRPr="00F52EEF">
              <w:rPr>
                <w:rFonts w:asciiTheme="minorHAnsi" w:eastAsia="Calibri" w:hAnsiTheme="minorHAnsi" w:cstheme="minorHAnsi"/>
              </w:rPr>
              <w:t>eminář</w:t>
            </w:r>
          </w:p>
        </w:tc>
      </w:tr>
      <w:tr w:rsidR="005D26EA" w:rsidRPr="00F52EEF" w14:paraId="786BC52C" w14:textId="77777777" w:rsidTr="005D26EA">
        <w:tc>
          <w:tcPr>
            <w:tcW w:w="3904" w:type="dxa"/>
            <w:shd w:val="clear" w:color="auto" w:fill="F7CAAC"/>
          </w:tcPr>
          <w:p w14:paraId="565C737B"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33C71B36"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1BB6EB5B" w14:textId="77777777" w:rsidTr="005D26EA">
        <w:trPr>
          <w:trHeight w:val="554"/>
        </w:trPr>
        <w:tc>
          <w:tcPr>
            <w:tcW w:w="10673" w:type="dxa"/>
            <w:gridSpan w:val="8"/>
            <w:tcBorders>
              <w:top w:val="nil"/>
            </w:tcBorders>
          </w:tcPr>
          <w:p w14:paraId="59783207" w14:textId="112D81BD" w:rsidR="005D26EA" w:rsidRPr="00935F76" w:rsidRDefault="00935F76" w:rsidP="00935F76">
            <w:pPr>
              <w:tabs>
                <w:tab w:val="left" w:pos="567"/>
              </w:tabs>
              <w:rPr>
                <w:rFonts w:asciiTheme="minorHAnsi" w:hAnsiTheme="minorHAnsi" w:cstheme="minorHAnsi"/>
              </w:rPr>
            </w:pPr>
            <w:r>
              <w:rPr>
                <w:rFonts w:asciiTheme="minorHAnsi" w:hAnsiTheme="minorHAnsi" w:cstheme="minorHAnsi"/>
              </w:rPr>
              <w:t xml:space="preserve">1. </w:t>
            </w:r>
            <w:r w:rsidR="005D26EA" w:rsidRPr="00935F76">
              <w:rPr>
                <w:rFonts w:asciiTheme="minorHAnsi" w:hAnsiTheme="minorHAnsi" w:cstheme="minorHAnsi"/>
              </w:rPr>
              <w:t xml:space="preserve">80% účast na </w:t>
            </w:r>
            <w:r w:rsidR="00EC5F37" w:rsidRPr="00935F76">
              <w:rPr>
                <w:rFonts w:asciiTheme="minorHAnsi" w:hAnsiTheme="minorHAnsi" w:cstheme="minorHAnsi"/>
              </w:rPr>
              <w:t>seminářích</w:t>
            </w:r>
            <w:r>
              <w:rPr>
                <w:rFonts w:asciiTheme="minorHAnsi" w:hAnsiTheme="minorHAnsi" w:cstheme="minorHAnsi"/>
              </w:rPr>
              <w:t>.</w:t>
            </w:r>
          </w:p>
          <w:p w14:paraId="732418EC" w14:textId="19D6DF3E" w:rsidR="005D26EA" w:rsidRPr="00935F76" w:rsidRDefault="00935F76" w:rsidP="00935F76">
            <w:pPr>
              <w:tabs>
                <w:tab w:val="left" w:pos="567"/>
              </w:tabs>
              <w:rPr>
                <w:rFonts w:asciiTheme="minorHAnsi" w:hAnsiTheme="minorHAnsi" w:cstheme="minorHAnsi"/>
              </w:rPr>
            </w:pPr>
            <w:r>
              <w:rPr>
                <w:rFonts w:asciiTheme="minorHAnsi" w:hAnsiTheme="minorHAnsi" w:cstheme="minorHAnsi"/>
              </w:rPr>
              <w:t xml:space="preserve">2. </w:t>
            </w:r>
            <w:r w:rsidR="005D26EA" w:rsidRPr="00935F76">
              <w:rPr>
                <w:rFonts w:asciiTheme="minorHAnsi" w:hAnsiTheme="minorHAnsi" w:cstheme="minorHAnsi"/>
              </w:rPr>
              <w:t>Práce na průběžných seminárních úkolech</w:t>
            </w:r>
            <w:r>
              <w:rPr>
                <w:rFonts w:asciiTheme="minorHAnsi" w:hAnsiTheme="minorHAnsi" w:cstheme="minorHAnsi"/>
              </w:rPr>
              <w:t>.</w:t>
            </w:r>
          </w:p>
          <w:p w14:paraId="4ADD0288" w14:textId="633F0E1C" w:rsidR="005D26EA" w:rsidRPr="00935F76" w:rsidRDefault="00935F76" w:rsidP="00935F76">
            <w:pPr>
              <w:tabs>
                <w:tab w:val="left" w:pos="567"/>
              </w:tabs>
              <w:rPr>
                <w:rFonts w:asciiTheme="minorHAnsi" w:hAnsiTheme="minorHAnsi" w:cstheme="minorHAnsi"/>
              </w:rPr>
            </w:pPr>
            <w:r>
              <w:rPr>
                <w:rFonts w:asciiTheme="minorHAnsi" w:hAnsiTheme="minorHAnsi" w:cstheme="minorHAnsi"/>
              </w:rPr>
              <w:t xml:space="preserve">3. </w:t>
            </w:r>
            <w:r w:rsidR="005D26EA" w:rsidRPr="00935F76">
              <w:rPr>
                <w:rFonts w:asciiTheme="minorHAnsi" w:hAnsiTheme="minorHAnsi" w:cstheme="minorHAnsi"/>
              </w:rPr>
              <w:t>Zakončení předmětu klasifikovaným zápočtem – hranice úspěšnosti 70 % (písemný test)</w:t>
            </w:r>
            <w:r>
              <w:rPr>
                <w:rFonts w:asciiTheme="minorHAnsi" w:hAnsiTheme="minorHAnsi" w:cstheme="minorHAnsi"/>
              </w:rPr>
              <w:t>.</w:t>
            </w:r>
          </w:p>
        </w:tc>
      </w:tr>
      <w:tr w:rsidR="005D26EA" w:rsidRPr="00F52EEF" w14:paraId="33ECE311" w14:textId="77777777" w:rsidTr="005D26EA">
        <w:trPr>
          <w:trHeight w:val="197"/>
        </w:trPr>
        <w:tc>
          <w:tcPr>
            <w:tcW w:w="3904" w:type="dxa"/>
            <w:tcBorders>
              <w:top w:val="nil"/>
            </w:tcBorders>
            <w:shd w:val="clear" w:color="auto" w:fill="F7CAAC"/>
          </w:tcPr>
          <w:p w14:paraId="536FD4A1"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Garant předmětu</w:t>
            </w:r>
          </w:p>
        </w:tc>
        <w:tc>
          <w:tcPr>
            <w:tcW w:w="6769" w:type="dxa"/>
            <w:gridSpan w:val="7"/>
            <w:tcBorders>
              <w:top w:val="nil"/>
            </w:tcBorders>
          </w:tcPr>
          <w:p w14:paraId="043D04C6"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PhDr. Tomáš Šula, Ph.D.</w:t>
            </w:r>
          </w:p>
        </w:tc>
      </w:tr>
      <w:tr w:rsidR="005D26EA" w:rsidRPr="00F52EEF" w14:paraId="2EFC1703" w14:textId="77777777" w:rsidTr="005D26EA">
        <w:trPr>
          <w:trHeight w:val="243"/>
        </w:trPr>
        <w:tc>
          <w:tcPr>
            <w:tcW w:w="3904" w:type="dxa"/>
            <w:tcBorders>
              <w:top w:val="nil"/>
            </w:tcBorders>
            <w:shd w:val="clear" w:color="auto" w:fill="F7CAAC"/>
          </w:tcPr>
          <w:p w14:paraId="21CFD36D" w14:textId="77777777" w:rsidR="005D26EA" w:rsidRPr="00F52EEF" w:rsidRDefault="005D26EA" w:rsidP="00935F76">
            <w:pPr>
              <w:tabs>
                <w:tab w:val="left" w:pos="567"/>
              </w:tabs>
              <w:rPr>
                <w:rFonts w:asciiTheme="minorHAnsi" w:hAnsiTheme="minorHAnsi" w:cstheme="minorHAnsi"/>
                <w:b/>
              </w:rPr>
            </w:pPr>
            <w:r w:rsidRPr="00F52EEF">
              <w:rPr>
                <w:rFonts w:asciiTheme="minorHAnsi" w:hAnsiTheme="minorHAnsi" w:cstheme="minorHAnsi"/>
                <w:b/>
              </w:rPr>
              <w:t>Zapojení garanta do výuky předmětu</w:t>
            </w:r>
          </w:p>
        </w:tc>
        <w:tc>
          <w:tcPr>
            <w:tcW w:w="6769" w:type="dxa"/>
            <w:gridSpan w:val="7"/>
            <w:tcBorders>
              <w:top w:val="nil"/>
            </w:tcBorders>
          </w:tcPr>
          <w:p w14:paraId="3CEEC4AE"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Garant se podílí na 100% výuky v kombinaci s odborníky z praxe.</w:t>
            </w:r>
          </w:p>
        </w:tc>
      </w:tr>
      <w:tr w:rsidR="005D26EA" w:rsidRPr="00F52EEF" w14:paraId="5AB10DAF" w14:textId="77777777" w:rsidTr="005D26EA">
        <w:tc>
          <w:tcPr>
            <w:tcW w:w="3904" w:type="dxa"/>
            <w:shd w:val="clear" w:color="auto" w:fill="F7CAAC"/>
          </w:tcPr>
          <w:p w14:paraId="180B92BA"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6769" w:type="dxa"/>
            <w:gridSpan w:val="7"/>
            <w:tcBorders>
              <w:bottom w:val="nil"/>
            </w:tcBorders>
          </w:tcPr>
          <w:p w14:paraId="0F08ABBC"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PhDr. Tomáš Šula, Ph.D., odborníci z praxe</w:t>
            </w:r>
          </w:p>
        </w:tc>
      </w:tr>
      <w:tr w:rsidR="005D26EA" w:rsidRPr="00F52EEF" w14:paraId="635B1493" w14:textId="77777777" w:rsidTr="005D26EA">
        <w:trPr>
          <w:trHeight w:val="169"/>
        </w:trPr>
        <w:tc>
          <w:tcPr>
            <w:tcW w:w="10673" w:type="dxa"/>
            <w:gridSpan w:val="8"/>
            <w:tcBorders>
              <w:top w:val="nil"/>
            </w:tcBorders>
          </w:tcPr>
          <w:p w14:paraId="5566C9DD"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6633CB2" w14:textId="77777777" w:rsidTr="005D26EA">
        <w:tc>
          <w:tcPr>
            <w:tcW w:w="3904" w:type="dxa"/>
            <w:shd w:val="clear" w:color="auto" w:fill="F7CAAC"/>
          </w:tcPr>
          <w:p w14:paraId="38313DD2"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Stručná anotace předmětu</w:t>
            </w:r>
          </w:p>
        </w:tc>
        <w:tc>
          <w:tcPr>
            <w:tcW w:w="6769" w:type="dxa"/>
            <w:gridSpan w:val="7"/>
            <w:tcBorders>
              <w:bottom w:val="nil"/>
            </w:tcBorders>
          </w:tcPr>
          <w:p w14:paraId="541D62C7"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0AAE3DF7" w14:textId="77777777" w:rsidTr="005D26EA">
        <w:trPr>
          <w:trHeight w:val="2602"/>
        </w:trPr>
        <w:tc>
          <w:tcPr>
            <w:tcW w:w="10673" w:type="dxa"/>
            <w:gridSpan w:val="8"/>
            <w:tcBorders>
              <w:top w:val="nil"/>
              <w:bottom w:val="single" w:sz="12" w:space="0" w:color="auto"/>
            </w:tcBorders>
          </w:tcPr>
          <w:p w14:paraId="0AFA390D" w14:textId="77777777" w:rsidR="00126818" w:rsidRPr="00126818" w:rsidRDefault="00126818" w:rsidP="00126818">
            <w:pPr>
              <w:tabs>
                <w:tab w:val="left" w:pos="567"/>
              </w:tabs>
              <w:jc w:val="both"/>
              <w:rPr>
                <w:rStyle w:val="apple-converted-space"/>
                <w:rFonts w:asciiTheme="minorHAnsi" w:hAnsiTheme="minorHAnsi" w:cstheme="minorHAnsi"/>
                <w:b/>
                <w:color w:val="000000"/>
                <w:shd w:val="clear" w:color="auto" w:fill="FFFFFF"/>
              </w:rPr>
            </w:pPr>
            <w:r w:rsidRPr="00126818">
              <w:rPr>
                <w:rStyle w:val="apple-converted-space"/>
                <w:rFonts w:asciiTheme="minorHAnsi" w:hAnsiTheme="minorHAnsi" w:cstheme="minorHAnsi"/>
                <w:b/>
                <w:color w:val="000000"/>
                <w:shd w:val="clear" w:color="auto" w:fill="FFFFFF"/>
              </w:rPr>
              <w:t>Probíraná témata:</w:t>
            </w:r>
          </w:p>
          <w:p w14:paraId="3C6B6F94" w14:textId="77777777" w:rsidR="00126818" w:rsidRPr="00126818" w:rsidRDefault="00126818" w:rsidP="001D1E68">
            <w:pPr>
              <w:pStyle w:val="Odstavecseseznamem"/>
              <w:numPr>
                <w:ilvl w:val="0"/>
                <w:numId w:val="19"/>
              </w:numPr>
              <w:tabs>
                <w:tab w:val="left" w:pos="360"/>
              </w:tabs>
              <w:spacing w:line="240" w:lineRule="auto"/>
              <w:ind w:left="354" w:hanging="283"/>
              <w:rPr>
                <w:rFonts w:asciiTheme="minorHAnsi" w:hAnsiTheme="minorHAnsi" w:cstheme="minorHAnsi"/>
                <w:sz w:val="20"/>
                <w:szCs w:val="20"/>
              </w:rPr>
            </w:pPr>
            <w:r w:rsidRPr="00126818">
              <w:rPr>
                <w:rFonts w:asciiTheme="minorHAnsi" w:hAnsiTheme="minorHAnsi" w:cstheme="minorHAnsi"/>
                <w:sz w:val="20"/>
                <w:szCs w:val="20"/>
              </w:rPr>
              <w:t>úvod do reklamních systémů</w:t>
            </w:r>
          </w:p>
          <w:p w14:paraId="00A46207" w14:textId="77777777" w:rsidR="00126818" w:rsidRPr="00126818" w:rsidRDefault="00126818" w:rsidP="001D1E68">
            <w:pPr>
              <w:pStyle w:val="Odstavecseseznamem"/>
              <w:numPr>
                <w:ilvl w:val="0"/>
                <w:numId w:val="19"/>
              </w:numPr>
              <w:tabs>
                <w:tab w:val="left" w:pos="360"/>
              </w:tabs>
              <w:spacing w:line="240" w:lineRule="auto"/>
              <w:ind w:left="354" w:hanging="283"/>
              <w:rPr>
                <w:rFonts w:asciiTheme="minorHAnsi" w:hAnsiTheme="minorHAnsi" w:cstheme="minorHAnsi"/>
                <w:sz w:val="20"/>
                <w:szCs w:val="20"/>
              </w:rPr>
            </w:pPr>
            <w:r w:rsidRPr="00126818">
              <w:rPr>
                <w:rFonts w:asciiTheme="minorHAnsi" w:hAnsiTheme="minorHAnsi" w:cstheme="minorHAnsi"/>
                <w:sz w:val="20"/>
                <w:szCs w:val="20"/>
              </w:rPr>
              <w:t>terminologie, principy a strategie přístupů ke správě kampaní</w:t>
            </w:r>
          </w:p>
          <w:p w14:paraId="3D51512D" w14:textId="77777777" w:rsidR="00126818" w:rsidRPr="00126818" w:rsidRDefault="00126818" w:rsidP="001D1E68">
            <w:pPr>
              <w:pStyle w:val="Odstavecseseznamem"/>
              <w:numPr>
                <w:ilvl w:val="0"/>
                <w:numId w:val="19"/>
              </w:numPr>
              <w:tabs>
                <w:tab w:val="left" w:pos="360"/>
              </w:tabs>
              <w:spacing w:line="240" w:lineRule="auto"/>
              <w:ind w:left="354" w:hanging="283"/>
              <w:rPr>
                <w:rFonts w:asciiTheme="minorHAnsi" w:hAnsiTheme="minorHAnsi" w:cstheme="minorHAnsi"/>
                <w:sz w:val="20"/>
                <w:szCs w:val="20"/>
              </w:rPr>
            </w:pPr>
            <w:r w:rsidRPr="00126818">
              <w:rPr>
                <w:rFonts w:asciiTheme="minorHAnsi" w:hAnsiTheme="minorHAnsi" w:cstheme="minorHAnsi"/>
                <w:sz w:val="20"/>
                <w:szCs w:val="20"/>
              </w:rPr>
              <w:t>představení Google Ads</w:t>
            </w:r>
          </w:p>
          <w:p w14:paraId="73A412BF" w14:textId="77777777" w:rsidR="00126818" w:rsidRPr="00126818" w:rsidRDefault="00126818" w:rsidP="001D1E68">
            <w:pPr>
              <w:pStyle w:val="Odstavecseseznamem"/>
              <w:numPr>
                <w:ilvl w:val="0"/>
                <w:numId w:val="19"/>
              </w:numPr>
              <w:tabs>
                <w:tab w:val="left" w:pos="360"/>
              </w:tabs>
              <w:spacing w:line="240" w:lineRule="auto"/>
              <w:ind w:left="354" w:hanging="283"/>
              <w:rPr>
                <w:rFonts w:asciiTheme="minorHAnsi" w:hAnsiTheme="minorHAnsi" w:cstheme="minorHAnsi"/>
                <w:sz w:val="20"/>
                <w:szCs w:val="20"/>
              </w:rPr>
            </w:pPr>
            <w:r w:rsidRPr="00126818">
              <w:rPr>
                <w:rFonts w:asciiTheme="minorHAnsi" w:hAnsiTheme="minorHAnsi" w:cstheme="minorHAnsi"/>
                <w:sz w:val="20"/>
                <w:szCs w:val="20"/>
              </w:rPr>
              <w:t>představení Seznam Sklik</w:t>
            </w:r>
          </w:p>
          <w:p w14:paraId="136CB6C0" w14:textId="77777777" w:rsidR="00126818" w:rsidRPr="00126818" w:rsidRDefault="00126818" w:rsidP="001D1E68">
            <w:pPr>
              <w:pStyle w:val="Odstavecseseznamem"/>
              <w:numPr>
                <w:ilvl w:val="0"/>
                <w:numId w:val="19"/>
              </w:numPr>
              <w:tabs>
                <w:tab w:val="left" w:pos="360"/>
              </w:tabs>
              <w:spacing w:line="240" w:lineRule="auto"/>
              <w:ind w:left="354" w:hanging="283"/>
              <w:rPr>
                <w:rFonts w:asciiTheme="minorHAnsi" w:hAnsiTheme="minorHAnsi" w:cstheme="minorHAnsi"/>
                <w:sz w:val="20"/>
                <w:szCs w:val="20"/>
              </w:rPr>
            </w:pPr>
            <w:r w:rsidRPr="00126818">
              <w:rPr>
                <w:rFonts w:asciiTheme="minorHAnsi" w:hAnsiTheme="minorHAnsi" w:cstheme="minorHAnsi"/>
                <w:sz w:val="20"/>
                <w:szCs w:val="20"/>
              </w:rPr>
              <w:t>příprava reklamní kampaně v systénu Google Ads</w:t>
            </w:r>
          </w:p>
          <w:p w14:paraId="4B5EB0B7" w14:textId="68B218C2" w:rsidR="005D26EA" w:rsidRPr="00126818" w:rsidRDefault="00126818" w:rsidP="001D1E68">
            <w:pPr>
              <w:pStyle w:val="Odstavecseseznamem"/>
              <w:numPr>
                <w:ilvl w:val="0"/>
                <w:numId w:val="19"/>
              </w:numPr>
              <w:tabs>
                <w:tab w:val="left" w:pos="360"/>
              </w:tabs>
              <w:spacing w:line="240" w:lineRule="auto"/>
              <w:ind w:left="354" w:hanging="283"/>
              <w:rPr>
                <w:rFonts w:asciiTheme="minorHAnsi" w:hAnsiTheme="minorHAnsi" w:cstheme="minorHAnsi"/>
                <w:sz w:val="20"/>
              </w:rPr>
            </w:pPr>
            <w:r w:rsidRPr="00126818">
              <w:rPr>
                <w:rFonts w:asciiTheme="minorHAnsi" w:hAnsiTheme="minorHAnsi" w:cstheme="minorHAnsi"/>
                <w:sz w:val="20"/>
                <w:szCs w:val="20"/>
              </w:rPr>
              <w:t>příprava reklamní kampaně v systému Sklik</w:t>
            </w:r>
          </w:p>
        </w:tc>
      </w:tr>
      <w:tr w:rsidR="005D26EA" w:rsidRPr="00F52EEF" w14:paraId="14024FE3" w14:textId="77777777" w:rsidTr="005D26EA">
        <w:trPr>
          <w:trHeight w:val="265"/>
        </w:trPr>
        <w:tc>
          <w:tcPr>
            <w:tcW w:w="4471" w:type="dxa"/>
            <w:gridSpan w:val="2"/>
            <w:tcBorders>
              <w:top w:val="nil"/>
            </w:tcBorders>
            <w:shd w:val="clear" w:color="auto" w:fill="F7CAAC"/>
          </w:tcPr>
          <w:p w14:paraId="598BEC45"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b/>
              </w:rPr>
              <w:t>Studijní literatura a studijní pomůcky</w:t>
            </w:r>
          </w:p>
        </w:tc>
        <w:tc>
          <w:tcPr>
            <w:tcW w:w="6202" w:type="dxa"/>
            <w:gridSpan w:val="6"/>
            <w:tcBorders>
              <w:top w:val="nil"/>
              <w:bottom w:val="nil"/>
            </w:tcBorders>
          </w:tcPr>
          <w:p w14:paraId="67F3EE1A"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6F247D9" w14:textId="77777777" w:rsidTr="00935F76">
        <w:trPr>
          <w:trHeight w:val="3658"/>
        </w:trPr>
        <w:tc>
          <w:tcPr>
            <w:tcW w:w="10673" w:type="dxa"/>
            <w:gridSpan w:val="8"/>
            <w:tcBorders>
              <w:top w:val="nil"/>
            </w:tcBorders>
          </w:tcPr>
          <w:p w14:paraId="37BF7548" w14:textId="77777777" w:rsidR="005D26EA" w:rsidRPr="00935F76" w:rsidRDefault="005D26EA" w:rsidP="00935F76">
            <w:pPr>
              <w:tabs>
                <w:tab w:val="left" w:pos="567"/>
              </w:tabs>
              <w:jc w:val="both"/>
              <w:rPr>
                <w:rFonts w:asciiTheme="minorHAnsi" w:hAnsiTheme="minorHAnsi" w:cstheme="minorHAnsi"/>
                <w:b/>
              </w:rPr>
            </w:pPr>
            <w:r w:rsidRPr="00935F76">
              <w:rPr>
                <w:rFonts w:asciiTheme="minorHAnsi" w:hAnsiTheme="minorHAnsi" w:cstheme="minorHAnsi"/>
                <w:b/>
              </w:rPr>
              <w:t>Povinná literatura:</w:t>
            </w:r>
          </w:p>
          <w:p w14:paraId="47031F60"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JANOUCH, Viktor. 2014. </w:t>
            </w:r>
            <w:r w:rsidRPr="00F52EEF">
              <w:rPr>
                <w:rFonts w:asciiTheme="minorHAnsi" w:hAnsiTheme="minorHAnsi" w:cstheme="minorHAnsi"/>
                <w:i/>
              </w:rPr>
              <w:t>Internetový marketing.</w:t>
            </w:r>
            <w:r w:rsidRPr="00F52EEF">
              <w:rPr>
                <w:rFonts w:asciiTheme="minorHAnsi" w:hAnsiTheme="minorHAnsi" w:cstheme="minorHAnsi"/>
              </w:rPr>
              <w:t xml:space="preserve"> 2. vyd. Brno: Computer Press. ISBN 978-80-251-4311-7.</w:t>
            </w:r>
          </w:p>
          <w:p w14:paraId="5DD78602"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ŘEZÁČ, Jan. 2014. </w:t>
            </w:r>
            <w:proofErr w:type="gramStart"/>
            <w:r w:rsidRPr="00F52EEF">
              <w:rPr>
                <w:rFonts w:asciiTheme="minorHAnsi" w:hAnsiTheme="minorHAnsi" w:cstheme="minorHAnsi"/>
                <w:i/>
              </w:rPr>
              <w:t>Web</w:t>
            </w:r>
            <w:proofErr w:type="gramEnd"/>
            <w:r w:rsidRPr="00F52EEF">
              <w:rPr>
                <w:rFonts w:asciiTheme="minorHAnsi" w:hAnsiTheme="minorHAnsi" w:cstheme="minorHAnsi"/>
                <w:i/>
              </w:rPr>
              <w:t xml:space="preserve"> ostrý jako břitva: návrh fungujícího webu pro webdesignery a zadavatele projektů.</w:t>
            </w:r>
            <w:r w:rsidRPr="00F52EEF">
              <w:rPr>
                <w:rFonts w:asciiTheme="minorHAnsi" w:hAnsiTheme="minorHAnsi" w:cstheme="minorHAnsi"/>
              </w:rPr>
              <w:t xml:space="preserve"> Jihlava: Baroque Partners. ISBN 978-80-87923-01-6. </w:t>
            </w:r>
          </w:p>
          <w:p w14:paraId="303CD64A" w14:textId="77777777" w:rsidR="005D26EA" w:rsidRPr="00F52EEF" w:rsidRDefault="005D26EA" w:rsidP="00935F76">
            <w:pPr>
              <w:tabs>
                <w:tab w:val="left" w:pos="567"/>
              </w:tabs>
              <w:jc w:val="both"/>
              <w:rPr>
                <w:rFonts w:asciiTheme="minorHAnsi" w:hAnsiTheme="minorHAnsi" w:cstheme="minorHAnsi"/>
              </w:rPr>
            </w:pPr>
          </w:p>
          <w:p w14:paraId="28F5AD60" w14:textId="77777777" w:rsidR="005D26EA" w:rsidRPr="00935F76" w:rsidRDefault="005D26EA" w:rsidP="00935F76">
            <w:pPr>
              <w:tabs>
                <w:tab w:val="left" w:pos="567"/>
              </w:tabs>
              <w:jc w:val="both"/>
              <w:rPr>
                <w:rFonts w:asciiTheme="minorHAnsi" w:hAnsiTheme="minorHAnsi" w:cstheme="minorHAnsi"/>
                <w:b/>
              </w:rPr>
            </w:pPr>
            <w:r w:rsidRPr="00935F76">
              <w:rPr>
                <w:rFonts w:asciiTheme="minorHAnsi" w:hAnsiTheme="minorHAnsi" w:cstheme="minorHAnsi"/>
                <w:b/>
              </w:rPr>
              <w:t>Doporučená literatura:</w:t>
            </w:r>
          </w:p>
          <w:p w14:paraId="028C9A43" w14:textId="0F585266" w:rsidR="006217DD" w:rsidDel="00B44246" w:rsidRDefault="006217DD" w:rsidP="00935F76">
            <w:pPr>
              <w:tabs>
                <w:tab w:val="left" w:pos="567"/>
              </w:tabs>
              <w:jc w:val="both"/>
              <w:rPr>
                <w:del w:id="5737" w:author="FMK" w:date="2020-02-02T18:07:00Z"/>
                <w:rFonts w:asciiTheme="minorHAnsi" w:hAnsiTheme="minorHAnsi"/>
                <w:color w:val="FF0000"/>
                <w:rPrChange w:id="5738" w:author="Martin Kazík" w:date="2020-01-23T11:23:00Z">
                  <w:rPr>
                    <w:del w:id="5739" w:author="FMK" w:date="2020-02-02T18:07:00Z"/>
                    <w:rFonts w:asciiTheme="minorHAnsi" w:hAnsiTheme="minorHAnsi"/>
                  </w:rPr>
                </w:rPrChange>
              </w:rPr>
            </w:pPr>
            <w:del w:id="5740" w:author="FMK" w:date="2020-02-02T18:07:00Z">
              <w:r w:rsidRPr="006217DD" w:rsidDel="00B44246">
                <w:rPr>
                  <w:rFonts w:asciiTheme="minorHAnsi" w:hAnsiTheme="minorHAnsi"/>
                  <w:color w:val="FF0000"/>
                  <w:rPrChange w:id="5741" w:author="Martin Kazík" w:date="2020-01-23T11:23:00Z">
                    <w:rPr>
                      <w:rFonts w:asciiTheme="minorHAnsi" w:hAnsiTheme="minorHAnsi"/>
                    </w:rPr>
                  </w:rPrChange>
                </w:rPr>
                <w:delText xml:space="preserve">MILLER, Michael. </w:delText>
              </w:r>
              <w:r w:rsidR="005D26EA" w:rsidRPr="00F52EEF" w:rsidDel="00B44246">
                <w:rPr>
                  <w:rFonts w:asciiTheme="minorHAnsi" w:hAnsiTheme="minorHAnsi" w:cstheme="minorHAnsi"/>
                </w:rPr>
                <w:delText xml:space="preserve">2009. </w:delText>
              </w:r>
              <w:r w:rsidR="005D26EA" w:rsidRPr="00F52EEF" w:rsidDel="00B44246">
                <w:rPr>
                  <w:rFonts w:asciiTheme="minorHAnsi" w:hAnsiTheme="minorHAnsi" w:cstheme="minorHAnsi"/>
                  <w:i/>
                </w:rPr>
                <w:delText>YouTube for business: online video marketing for any business.</w:delText>
              </w:r>
              <w:r w:rsidR="005D26EA" w:rsidRPr="00F52EEF" w:rsidDel="00B44246">
                <w:rPr>
                  <w:rFonts w:asciiTheme="minorHAnsi" w:hAnsiTheme="minorHAnsi" w:cstheme="minorHAnsi"/>
                </w:rPr>
                <w:delText xml:space="preserve"> Indianapolis, Ind.: Que. ISBN 978-0-7897-3797-7.</w:delText>
              </w:r>
            </w:del>
            <w:ins w:id="5742" w:author="Martin Kazík" w:date="2020-01-23T11:23:00Z">
              <w:del w:id="5743" w:author="FMK" w:date="2020-02-02T18:07:00Z">
                <w:r w:rsidRPr="006217DD" w:rsidDel="00B44246">
                  <w:rPr>
                    <w:rFonts w:asciiTheme="minorHAnsi" w:hAnsiTheme="minorHAnsi" w:cstheme="minorHAnsi"/>
                    <w:color w:val="FF0000"/>
                  </w:rPr>
                  <w:delText xml:space="preserve">Internetový marketing s YouTube: průvodce využitím on-line videa v byznysu. Brno: Computer Press, 2012, 296 s. ISBN 9788025136720. </w:delText>
                </w:r>
              </w:del>
            </w:ins>
          </w:p>
          <w:p w14:paraId="18CCDF19" w14:textId="6EEAB00B" w:rsidR="005D26EA" w:rsidDel="00B44246" w:rsidRDefault="005D26EA" w:rsidP="00935F76">
            <w:pPr>
              <w:tabs>
                <w:tab w:val="left" w:pos="567"/>
              </w:tabs>
              <w:jc w:val="both"/>
              <w:rPr>
                <w:del w:id="5744" w:author="FMK" w:date="2020-02-02T18:07:00Z"/>
                <w:rFonts w:asciiTheme="minorHAnsi" w:hAnsiTheme="minorHAnsi"/>
                <w:color w:val="FF0000"/>
              </w:rPr>
            </w:pPr>
            <w:del w:id="5745" w:author="FMK" w:date="2020-02-02T18:07:00Z">
              <w:r w:rsidRPr="006217DD" w:rsidDel="00B44246">
                <w:rPr>
                  <w:rFonts w:asciiTheme="minorHAnsi" w:hAnsiTheme="minorHAnsi"/>
                  <w:color w:val="FF0000"/>
                  <w:rPrChange w:id="5746" w:author="Martin Kazík" w:date="2020-01-23T11:23:00Z">
                    <w:rPr>
                      <w:rFonts w:asciiTheme="minorHAnsi" w:hAnsiTheme="minorHAnsi"/>
                    </w:rPr>
                  </w:rPrChange>
                </w:rPr>
                <w:delText xml:space="preserve">CLIFTON, Brian. 2012. </w:delText>
              </w:r>
              <w:r w:rsidRPr="006217DD" w:rsidDel="00B44246">
                <w:rPr>
                  <w:rFonts w:asciiTheme="minorHAnsi" w:hAnsiTheme="minorHAnsi"/>
                  <w:i/>
                  <w:color w:val="FF0000"/>
                  <w:rPrChange w:id="5747" w:author="Martin Kazík" w:date="2020-01-23T11:23:00Z">
                    <w:rPr>
                      <w:rFonts w:asciiTheme="minorHAnsi" w:hAnsiTheme="minorHAnsi"/>
                      <w:i/>
                    </w:rPr>
                  </w:rPrChange>
                </w:rPr>
                <w:delText>Advanced Web metrics with Google Analytics</w:delText>
              </w:r>
              <w:r w:rsidRPr="006217DD" w:rsidDel="00B44246">
                <w:rPr>
                  <w:rFonts w:asciiTheme="minorHAnsi" w:hAnsiTheme="minorHAnsi"/>
                  <w:color w:val="FF0000"/>
                  <w:rPrChange w:id="5748" w:author="Martin Kazík" w:date="2020-01-23T11:23:00Z">
                    <w:rPr>
                      <w:rFonts w:asciiTheme="minorHAnsi" w:hAnsiTheme="minorHAnsi"/>
                    </w:rPr>
                  </w:rPrChange>
                </w:rPr>
                <w:delText>. 3rd ed. Indianapolis, Ind: Wiley. ISBN 978-111-8168-448.</w:delText>
              </w:r>
            </w:del>
          </w:p>
          <w:p w14:paraId="3C707C6C" w14:textId="77777777" w:rsidR="00B44246" w:rsidRDefault="00B44246" w:rsidP="00935F76">
            <w:pPr>
              <w:tabs>
                <w:tab w:val="left" w:pos="567"/>
              </w:tabs>
              <w:jc w:val="both"/>
              <w:rPr>
                <w:ins w:id="5749" w:author="FMK" w:date="2020-02-02T18:08:00Z"/>
                <w:rFonts w:asciiTheme="minorHAnsi" w:hAnsiTheme="minorHAnsi"/>
                <w:color w:val="FF0000"/>
              </w:rPr>
            </w:pPr>
          </w:p>
          <w:p w14:paraId="3975C1C6" w14:textId="77777777" w:rsidR="00B44246" w:rsidRDefault="00B44246" w:rsidP="00B44246">
            <w:pPr>
              <w:tabs>
                <w:tab w:val="left" w:pos="567"/>
              </w:tabs>
              <w:jc w:val="both"/>
              <w:rPr>
                <w:ins w:id="5750" w:author="FMK" w:date="2020-02-02T18:08:00Z"/>
                <w:rFonts w:asciiTheme="minorHAnsi" w:hAnsiTheme="minorHAnsi"/>
                <w:color w:val="FF0000"/>
              </w:rPr>
            </w:pPr>
            <w:ins w:id="5751" w:author="FMK" w:date="2020-02-02T18:08:00Z">
              <w:r w:rsidRPr="00F77671">
                <w:rPr>
                  <w:rFonts w:asciiTheme="minorHAnsi" w:hAnsiTheme="minorHAnsi"/>
                  <w:color w:val="FF0000"/>
                </w:rPr>
                <w:t>GOLDEN, Matt.</w:t>
              </w:r>
              <w:r>
                <w:rPr>
                  <w:rFonts w:asciiTheme="minorHAnsi" w:hAnsiTheme="minorHAnsi"/>
                  <w:color w:val="FF0000"/>
                </w:rPr>
                <w:t xml:space="preserve"> 2019.</w:t>
              </w:r>
              <w:r w:rsidRPr="00F77671">
                <w:rPr>
                  <w:rFonts w:asciiTheme="minorHAnsi" w:hAnsiTheme="minorHAnsi"/>
                  <w:color w:val="FF0000"/>
                </w:rPr>
                <w:t xml:space="preserve"> </w:t>
              </w:r>
              <w:r w:rsidRPr="00D835FA">
                <w:rPr>
                  <w:rFonts w:asciiTheme="minorHAnsi" w:hAnsiTheme="minorHAnsi"/>
                  <w:i/>
                  <w:color w:val="FF0000"/>
                </w:rPr>
                <w:t>Social media marketing: unlock the secrets of YouTube, Facebook advertising, LinkedIn, Pinterest, Twitter and Instagram</w:t>
              </w:r>
              <w:r w:rsidRPr="00F77671">
                <w:rPr>
                  <w:rFonts w:asciiTheme="minorHAnsi" w:hAnsiTheme="minorHAnsi"/>
                  <w:color w:val="FF0000"/>
                </w:rPr>
                <w:t>. Spojené státy</w:t>
              </w:r>
              <w:r>
                <w:rPr>
                  <w:rFonts w:asciiTheme="minorHAnsi" w:hAnsiTheme="minorHAnsi"/>
                  <w:color w:val="FF0000"/>
                </w:rPr>
                <w:t xml:space="preserve"> americké</w:t>
              </w:r>
              <w:r w:rsidRPr="00F77671">
                <w:rPr>
                  <w:rFonts w:asciiTheme="minorHAnsi" w:hAnsiTheme="minorHAnsi"/>
                  <w:color w:val="FF0000"/>
                </w:rPr>
                <w:t>. ISBN 9781795683494.</w:t>
              </w:r>
            </w:ins>
          </w:p>
          <w:p w14:paraId="75979953" w14:textId="77777777" w:rsidR="00B44246" w:rsidRDefault="00B44246" w:rsidP="00B44246">
            <w:pPr>
              <w:tabs>
                <w:tab w:val="left" w:pos="567"/>
              </w:tabs>
              <w:jc w:val="both"/>
              <w:rPr>
                <w:ins w:id="5752" w:author="FMK" w:date="2020-02-02T18:08:00Z"/>
                <w:rFonts w:asciiTheme="minorHAnsi" w:hAnsiTheme="minorHAnsi"/>
                <w:color w:val="FF0000"/>
              </w:rPr>
            </w:pPr>
            <w:ins w:id="5753" w:author="FMK" w:date="2020-02-02T18:08:00Z">
              <w:r w:rsidRPr="00F77671">
                <w:rPr>
                  <w:rFonts w:asciiTheme="minorHAnsi" w:hAnsiTheme="minorHAnsi"/>
                  <w:color w:val="FF0000"/>
                </w:rPr>
                <w:t xml:space="preserve">FLORÈS, Laurent. </w:t>
              </w:r>
              <w:r>
                <w:rPr>
                  <w:rFonts w:asciiTheme="minorHAnsi" w:hAnsiTheme="minorHAnsi"/>
                  <w:color w:val="FF0000"/>
                </w:rPr>
                <w:t xml:space="preserve">2014. </w:t>
              </w:r>
              <w:r w:rsidRPr="00D835FA">
                <w:rPr>
                  <w:rFonts w:asciiTheme="minorHAnsi" w:hAnsiTheme="minorHAnsi"/>
                  <w:i/>
                  <w:color w:val="FF0000"/>
                </w:rPr>
                <w:t>How to measure digital marketing: metrics for assessing impact and designing success.</w:t>
              </w:r>
              <w:r w:rsidRPr="00F77671">
                <w:rPr>
                  <w:rFonts w:asciiTheme="minorHAnsi" w:hAnsiTheme="minorHAnsi"/>
                  <w:color w:val="FF0000"/>
                </w:rPr>
                <w:t xml:space="preserve"> Houndmills, Basingstoke, Hampshire: Palg</w:t>
              </w:r>
              <w:r>
                <w:rPr>
                  <w:rFonts w:asciiTheme="minorHAnsi" w:hAnsiTheme="minorHAnsi"/>
                  <w:color w:val="FF0000"/>
                </w:rPr>
                <w:t>rave Macmillan</w:t>
              </w:r>
              <w:r w:rsidRPr="00F77671">
                <w:rPr>
                  <w:rFonts w:asciiTheme="minorHAnsi" w:hAnsiTheme="minorHAnsi"/>
                  <w:color w:val="FF0000"/>
                </w:rPr>
                <w:t>. ISBN 9781137340689.</w:t>
              </w:r>
            </w:ins>
          </w:p>
          <w:p w14:paraId="0ED956A3" w14:textId="77777777" w:rsidR="00B44246" w:rsidRPr="006217DD" w:rsidRDefault="00B44246" w:rsidP="00935F76">
            <w:pPr>
              <w:tabs>
                <w:tab w:val="left" w:pos="567"/>
              </w:tabs>
              <w:jc w:val="both"/>
              <w:rPr>
                <w:ins w:id="5754" w:author="FMK" w:date="2020-02-02T18:08:00Z"/>
                <w:rFonts w:asciiTheme="minorHAnsi" w:hAnsiTheme="minorHAnsi"/>
                <w:color w:val="FF0000"/>
                <w:rPrChange w:id="5755" w:author="Martin Kazík" w:date="2020-01-23T11:23:00Z">
                  <w:rPr>
                    <w:ins w:id="5756" w:author="FMK" w:date="2020-02-02T18:08:00Z"/>
                    <w:rFonts w:asciiTheme="minorHAnsi" w:hAnsiTheme="minorHAnsi"/>
                  </w:rPr>
                </w:rPrChange>
              </w:rPr>
            </w:pPr>
          </w:p>
          <w:p w14:paraId="069789A4"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 xml:space="preserve">COOPER, Nate a Kim GEE. 2015. </w:t>
            </w:r>
            <w:r w:rsidRPr="00F52EEF">
              <w:rPr>
                <w:rFonts w:asciiTheme="minorHAnsi" w:hAnsiTheme="minorHAnsi" w:cstheme="minorHAnsi"/>
                <w:i/>
                <w:iCs/>
              </w:rPr>
              <w:t>Vytvoř si [ku:l] web</w:t>
            </w:r>
            <w:r w:rsidRPr="00F52EEF">
              <w:rPr>
                <w:rFonts w:asciiTheme="minorHAnsi" w:hAnsiTheme="minorHAnsi" w:cstheme="minorHAnsi"/>
              </w:rPr>
              <w:t>. Brno: Computer Press. ISBN 978-802-5145-869.</w:t>
            </w:r>
          </w:p>
          <w:p w14:paraId="7E881DF5" w14:textId="77777777" w:rsidR="005D26EA" w:rsidRPr="00F52EEF" w:rsidRDefault="005D26EA" w:rsidP="00935F76">
            <w:pPr>
              <w:tabs>
                <w:tab w:val="left" w:pos="567"/>
              </w:tabs>
              <w:jc w:val="both"/>
              <w:rPr>
                <w:rFonts w:asciiTheme="minorHAnsi" w:hAnsiTheme="minorHAnsi" w:cstheme="minorHAnsi"/>
              </w:rPr>
            </w:pPr>
          </w:p>
        </w:tc>
      </w:tr>
      <w:tr w:rsidR="005D26EA" w:rsidRPr="00F52EEF" w14:paraId="440C2835" w14:textId="77777777" w:rsidTr="005D26EA">
        <w:tc>
          <w:tcPr>
            <w:tcW w:w="10673" w:type="dxa"/>
            <w:gridSpan w:val="8"/>
            <w:tcBorders>
              <w:top w:val="single" w:sz="12" w:space="0" w:color="auto"/>
              <w:left w:val="single" w:sz="2" w:space="0" w:color="auto"/>
              <w:bottom w:val="single" w:sz="2" w:space="0" w:color="auto"/>
              <w:right w:val="single" w:sz="2" w:space="0" w:color="auto"/>
            </w:tcBorders>
            <w:shd w:val="clear" w:color="auto" w:fill="F7CAAC"/>
          </w:tcPr>
          <w:p w14:paraId="57BB35CF" w14:textId="77777777" w:rsidR="005D26EA" w:rsidRPr="00F52EEF" w:rsidRDefault="005D26EA" w:rsidP="00935F76">
            <w:pPr>
              <w:tabs>
                <w:tab w:val="left" w:pos="567"/>
              </w:tabs>
              <w:jc w:val="center"/>
              <w:rPr>
                <w:rFonts w:asciiTheme="minorHAnsi" w:hAnsiTheme="minorHAnsi" w:cstheme="minorHAnsi"/>
                <w:b/>
              </w:rPr>
            </w:pPr>
            <w:r w:rsidRPr="00F52EEF">
              <w:rPr>
                <w:rFonts w:asciiTheme="minorHAnsi" w:hAnsiTheme="minorHAnsi" w:cstheme="minorHAnsi"/>
                <w:b/>
              </w:rPr>
              <w:t>Informace ke kombinované nebo distanční formě</w:t>
            </w:r>
          </w:p>
        </w:tc>
      </w:tr>
      <w:tr w:rsidR="005D26EA" w:rsidRPr="00F52EEF" w14:paraId="57DA3015" w14:textId="77777777" w:rsidTr="005D26EA">
        <w:tc>
          <w:tcPr>
            <w:tcW w:w="5605" w:type="dxa"/>
            <w:gridSpan w:val="3"/>
            <w:tcBorders>
              <w:top w:val="single" w:sz="2" w:space="0" w:color="auto"/>
            </w:tcBorders>
            <w:shd w:val="clear" w:color="auto" w:fill="F7CAAC"/>
          </w:tcPr>
          <w:p w14:paraId="216F4336" w14:textId="77777777" w:rsidR="005D26EA" w:rsidRPr="00F52EEF" w:rsidRDefault="005D26EA"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b/>
              </w:rPr>
              <w:t>Rozsah konzultací (soustředění)</w:t>
            </w:r>
            <w:r w:rsidRPr="00F52EEF">
              <w:rPr>
                <w:rFonts w:asciiTheme="minorHAnsi" w:eastAsia="Calibri" w:hAnsiTheme="minorHAnsi" w:cstheme="minorHAnsi"/>
              </w:rPr>
              <w:t xml:space="preserve"> </w:t>
            </w:r>
          </w:p>
        </w:tc>
        <w:tc>
          <w:tcPr>
            <w:tcW w:w="889" w:type="dxa"/>
            <w:tcBorders>
              <w:top w:val="single" w:sz="2" w:space="0" w:color="auto"/>
            </w:tcBorders>
          </w:tcPr>
          <w:p w14:paraId="44722CCF" w14:textId="77777777" w:rsidR="005D26EA" w:rsidRPr="00F52EEF" w:rsidRDefault="005D26EA" w:rsidP="00935F76">
            <w:pPr>
              <w:tabs>
                <w:tab w:val="left" w:pos="567"/>
              </w:tabs>
              <w:jc w:val="both"/>
              <w:rPr>
                <w:rFonts w:asciiTheme="minorHAnsi" w:hAnsiTheme="minorHAnsi" w:cstheme="minorHAnsi"/>
              </w:rPr>
            </w:pPr>
            <w:r w:rsidRPr="00F52EEF">
              <w:rPr>
                <w:rFonts w:asciiTheme="minorHAnsi" w:hAnsiTheme="minorHAnsi" w:cstheme="minorHAnsi"/>
              </w:rPr>
              <w:t>10</w:t>
            </w:r>
          </w:p>
        </w:tc>
        <w:tc>
          <w:tcPr>
            <w:tcW w:w="4179" w:type="dxa"/>
            <w:gridSpan w:val="4"/>
            <w:tcBorders>
              <w:top w:val="single" w:sz="2" w:space="0" w:color="auto"/>
            </w:tcBorders>
            <w:shd w:val="clear" w:color="auto" w:fill="F7CAAC"/>
          </w:tcPr>
          <w:p w14:paraId="6B2DD1E5"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hodin </w:t>
            </w:r>
          </w:p>
        </w:tc>
      </w:tr>
      <w:tr w:rsidR="005D26EA" w:rsidRPr="00F52EEF" w14:paraId="30121A0F" w14:textId="77777777" w:rsidTr="005D26EA">
        <w:tc>
          <w:tcPr>
            <w:tcW w:w="10673" w:type="dxa"/>
            <w:gridSpan w:val="8"/>
            <w:shd w:val="clear" w:color="auto" w:fill="F7CAAC"/>
          </w:tcPr>
          <w:p w14:paraId="68737310" w14:textId="77777777" w:rsidR="005D26EA" w:rsidRPr="00F52EEF" w:rsidRDefault="005D26EA" w:rsidP="00935F76">
            <w:pPr>
              <w:tabs>
                <w:tab w:val="left" w:pos="567"/>
              </w:tabs>
              <w:jc w:val="both"/>
              <w:rPr>
                <w:rFonts w:asciiTheme="minorHAnsi" w:hAnsiTheme="minorHAnsi" w:cstheme="minorHAnsi"/>
                <w:b/>
              </w:rPr>
            </w:pPr>
            <w:r w:rsidRPr="00F52EEF">
              <w:rPr>
                <w:rFonts w:asciiTheme="minorHAnsi" w:hAnsiTheme="minorHAnsi" w:cstheme="minorHAnsi"/>
                <w:b/>
              </w:rPr>
              <w:t>Informace o způsobu kontaktu s vyučujícím</w:t>
            </w:r>
          </w:p>
        </w:tc>
      </w:tr>
      <w:tr w:rsidR="005D26EA" w:rsidRPr="00F52EEF" w14:paraId="2DBB32AE" w14:textId="77777777" w:rsidTr="00935F76">
        <w:trPr>
          <w:trHeight w:val="2898"/>
        </w:trPr>
        <w:tc>
          <w:tcPr>
            <w:tcW w:w="10673" w:type="dxa"/>
            <w:gridSpan w:val="8"/>
          </w:tcPr>
          <w:p w14:paraId="417E84D8" w14:textId="269DD2B6" w:rsidR="005D26EA" w:rsidRPr="00F52EEF" w:rsidRDefault="0090023A" w:rsidP="00935F76">
            <w:pPr>
              <w:tabs>
                <w:tab w:val="left" w:pos="567"/>
              </w:tabs>
              <w:autoSpaceDE w:val="0"/>
              <w:autoSpaceDN w:val="0"/>
              <w:adjustRightInd w:val="0"/>
              <w:jc w:val="both"/>
              <w:rPr>
                <w:rFonts w:asciiTheme="minorHAnsi" w:eastAsia="Calibri" w:hAnsiTheme="minorHAnsi" w:cstheme="minorHAnsi"/>
              </w:rPr>
            </w:pPr>
            <w:r w:rsidRPr="00F52EEF">
              <w:rPr>
                <w:rFonts w:asciiTheme="minorHAnsi" w:hAnsiTheme="minorHAnsi" w:cstheme="minorHAnsi"/>
              </w:rPr>
              <w:t>Studenti kombinované formy studia mají k dispozici studijní opo</w:t>
            </w:r>
            <w:r>
              <w:rPr>
                <w:rFonts w:asciiTheme="minorHAnsi" w:hAnsiTheme="minorHAnsi" w:cstheme="minorHAnsi"/>
              </w:rPr>
              <w:t>ry a další materiály, které</w:t>
            </w:r>
            <w:r w:rsidRPr="00F52EEF">
              <w:rPr>
                <w:rFonts w:asciiTheme="minorHAnsi" w:hAnsiTheme="minorHAnsi" w:cstheme="minorHAnsi"/>
              </w:rPr>
              <w:t xml:space="preserve"> jim</w:t>
            </w:r>
            <w:r>
              <w:rPr>
                <w:rFonts w:asciiTheme="minorHAnsi" w:hAnsiTheme="minorHAnsi" w:cstheme="minorHAnsi"/>
              </w:rPr>
              <w:t xml:space="preserve"> jsou </w:t>
            </w:r>
            <w:r w:rsidRPr="00F52EEF">
              <w:rPr>
                <w:rFonts w:asciiTheme="minorHAnsi" w:hAnsiTheme="minorHAnsi" w:cstheme="minorHAnsi"/>
              </w:rPr>
              <w:t>rozesílány na školní em</w:t>
            </w:r>
            <w:r>
              <w:rPr>
                <w:rFonts w:asciiTheme="minorHAnsi" w:hAnsiTheme="minorHAnsi" w:cstheme="minorHAnsi"/>
              </w:rPr>
              <w:t xml:space="preserve">aily a zároveň je </w:t>
            </w:r>
            <w:r w:rsidRPr="00F52EEF">
              <w:rPr>
                <w:rFonts w:asciiTheme="minorHAnsi" w:hAnsiTheme="minorHAnsi" w:cstheme="minorHAnsi"/>
              </w:rPr>
              <w:t>mají k dispozici na sdíleném disku Onedrive (produkt Microsoft Office). V rámci předmětu je průběžně konzultována problematika příslušného modulu v rámci kontaktních hodin, konzultačních hodin, prostřednictvím e-mailu, systému Skype, telefonicky. Průběžně jsou hodnoceny korespondenční a další úkoly, které jsou součástí studijní opory k předmětu. Každý ročník má svého zástupce, který komunikuje všechny potřebné problémy a dotazy za celý ročník s vedení fakulty, ústavu i jednotlivými pedagogy. Studenti mezi sebou komunikují zpravidla uzavřenými skupinami na sociálních</w:t>
            </w:r>
            <w:r>
              <w:rPr>
                <w:rFonts w:asciiTheme="minorHAnsi" w:hAnsiTheme="minorHAnsi" w:cstheme="minorHAnsi"/>
              </w:rPr>
              <w:t xml:space="preserve"> sítích. Ředitel </w:t>
            </w:r>
            <w:r w:rsidRPr="00F52EEF">
              <w:rPr>
                <w:rFonts w:asciiTheme="minorHAnsi" w:hAnsiTheme="minorHAnsi" w:cstheme="minorHAnsi"/>
              </w:rPr>
              <w:t xml:space="preserve">ÚMK se pravidelně dvakrát </w:t>
            </w:r>
            <w:r>
              <w:rPr>
                <w:rFonts w:asciiTheme="minorHAnsi" w:hAnsiTheme="minorHAnsi" w:cstheme="minorHAnsi"/>
              </w:rPr>
              <w:t>za akademický rok schází se stu</w:t>
            </w:r>
            <w:r w:rsidRPr="00F52EEF">
              <w:rPr>
                <w:rFonts w:asciiTheme="minorHAnsi" w:hAnsiTheme="minorHAnsi" w:cstheme="minorHAnsi"/>
              </w:rPr>
              <w:t>denty kombinované formy a řeší aktuální problémy či připomínky.</w:t>
            </w:r>
          </w:p>
        </w:tc>
      </w:tr>
    </w:tbl>
    <w:p w14:paraId="0193F962" w14:textId="00ACDB72" w:rsidR="005D26EA" w:rsidRPr="00F52EEF" w:rsidDel="000F5CEF" w:rsidRDefault="005D26EA" w:rsidP="00935F76">
      <w:pPr>
        <w:tabs>
          <w:tab w:val="left" w:pos="567"/>
        </w:tabs>
        <w:rPr>
          <w:del w:id="5757" w:author="Radim Bačuvčík" w:date="2020-02-06T15:11:00Z"/>
          <w:rFonts w:asciiTheme="minorHAnsi" w:hAnsiTheme="minorHAnsi" w:cstheme="minorHAnsi"/>
        </w:rPr>
      </w:pPr>
    </w:p>
    <w:tbl>
      <w:tblPr>
        <w:tblW w:w="1059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05"/>
        <w:gridCol w:w="3259"/>
        <w:gridCol w:w="804"/>
        <w:gridCol w:w="1800"/>
        <w:gridCol w:w="900"/>
        <w:gridCol w:w="1930"/>
      </w:tblGrid>
      <w:tr w:rsidR="008313B6" w:rsidRPr="00D710A4" w14:paraId="6046C46C" w14:textId="77777777" w:rsidTr="00935F76">
        <w:tc>
          <w:tcPr>
            <w:tcW w:w="10598" w:type="dxa"/>
            <w:gridSpan w:val="6"/>
            <w:tcBorders>
              <w:bottom w:val="double" w:sz="4" w:space="0" w:color="auto"/>
            </w:tcBorders>
            <w:shd w:val="clear" w:color="auto" w:fill="BDD6EE"/>
          </w:tcPr>
          <w:p w14:paraId="0FF5B5A9"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lastRenderedPageBreak/>
              <w:t>B-IV – Údaje o odborné praxi</w:t>
            </w:r>
          </w:p>
        </w:tc>
      </w:tr>
      <w:tr w:rsidR="008313B6" w:rsidRPr="00D710A4" w14:paraId="58B116FE" w14:textId="77777777" w:rsidTr="00935F76">
        <w:tc>
          <w:tcPr>
            <w:tcW w:w="10598" w:type="dxa"/>
            <w:gridSpan w:val="6"/>
            <w:tcBorders>
              <w:top w:val="single" w:sz="12" w:space="0" w:color="auto"/>
            </w:tcBorders>
            <w:shd w:val="clear" w:color="auto" w:fill="F7CAAC"/>
          </w:tcPr>
          <w:p w14:paraId="15EA4DA3"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t>Charakteristika povinné odborné praxe</w:t>
            </w:r>
          </w:p>
        </w:tc>
      </w:tr>
      <w:tr w:rsidR="008313B6" w:rsidRPr="00D710A4" w14:paraId="570181C8" w14:textId="77777777" w:rsidTr="00935F76">
        <w:trPr>
          <w:trHeight w:val="2247"/>
        </w:trPr>
        <w:tc>
          <w:tcPr>
            <w:tcW w:w="10598" w:type="dxa"/>
            <w:gridSpan w:val="6"/>
          </w:tcPr>
          <w:p w14:paraId="1CCBF1A1" w14:textId="61EB293B"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Odborná praxe v bakalářském studijním programu</w:t>
            </w:r>
            <w:r w:rsidR="0051030C" w:rsidRPr="00D710A4">
              <w:rPr>
                <w:rFonts w:asciiTheme="minorHAnsi" w:hAnsiTheme="minorHAnsi" w:cstheme="minorHAnsi"/>
              </w:rPr>
              <w:t xml:space="preserve"> probíhá</w:t>
            </w:r>
            <w:r w:rsidRPr="00D710A4">
              <w:rPr>
                <w:rFonts w:asciiTheme="minorHAnsi" w:hAnsiTheme="minorHAnsi" w:cstheme="minorHAnsi"/>
              </w:rPr>
              <w:t xml:space="preserve"> formou předmětu Agenturní praxe</w:t>
            </w:r>
            <w:r w:rsidR="0051030C" w:rsidRPr="00D710A4">
              <w:rPr>
                <w:rFonts w:asciiTheme="minorHAnsi" w:hAnsiTheme="minorHAnsi" w:cstheme="minorHAnsi"/>
              </w:rPr>
              <w:t>.</w:t>
            </w:r>
            <w:r w:rsidRPr="00D710A4">
              <w:rPr>
                <w:rFonts w:asciiTheme="minorHAnsi" w:hAnsiTheme="minorHAnsi" w:cstheme="minorHAnsi"/>
              </w:rPr>
              <w:t xml:space="preserve"> Tento předmět musí absolvovat student 3. ročníku v rámci bloku povinných předmětů a absolvovat tak 12 týdnů praxe v agentuře. Zaměření a volbu agentury si studenti vybírají buď z nabídky agentur, kterou každoročně zveřejňuje Ústav marketingových komunikací </w:t>
            </w:r>
            <w:del w:id="5758" w:author="Josef Kocourek" w:date="2020-02-10T13:39:00Z">
              <w:r w:rsidRPr="00D710A4" w:rsidDel="003E33DE">
                <w:rPr>
                  <w:rFonts w:asciiTheme="minorHAnsi" w:hAnsiTheme="minorHAnsi" w:cstheme="minorHAnsi"/>
                </w:rPr>
                <w:delText>(servisní katedra pro studenty studijního programu Marketingov</w:delText>
              </w:r>
            </w:del>
            <w:ins w:id="5759" w:author="Radim Bačuvčík" w:date="2020-02-06T10:11:00Z">
              <w:del w:id="5760" w:author="Josef Kocourek" w:date="2020-02-10T13:39:00Z">
                <w:r w:rsidR="00B80E26" w:rsidDel="003E33DE">
                  <w:rPr>
                    <w:rFonts w:asciiTheme="minorHAnsi" w:hAnsiTheme="minorHAnsi" w:cstheme="minorHAnsi"/>
                  </w:rPr>
                  <w:delText>á</w:delText>
                </w:r>
              </w:del>
            </w:ins>
            <w:del w:id="5761" w:author="Josef Kocourek" w:date="2020-02-10T13:39:00Z">
              <w:r w:rsidRPr="00D710A4" w:rsidDel="003E33DE">
                <w:rPr>
                  <w:rFonts w:asciiTheme="minorHAnsi" w:hAnsiTheme="minorHAnsi" w:cstheme="minorHAnsi"/>
                </w:rPr>
                <w:delText xml:space="preserve">é komunikace) </w:delText>
              </w:r>
            </w:del>
            <w:r w:rsidRPr="00D710A4">
              <w:rPr>
                <w:rFonts w:asciiTheme="minorHAnsi" w:hAnsiTheme="minorHAnsi" w:cstheme="minorHAnsi"/>
              </w:rPr>
              <w:t>nebo si mohou odbornou praxi domluvit přímo v agentuře a po schválení agentury garantem předmětu ji mohou absolvovat. Ke každé odborné praxi je uzavírána smlouva o výkonu odborné agenturní praxe studentů s poskytovatelem praxe (seznam vybraných agentur níže, smlouvy doloženy v elektronické podobě). Součástí hodnocení odborné praxe je závěrečná zpráva z praxe a dva vyplněné dotazníky, které mají za cíl měřit připravenost studenta na reálnou praxi. Jedním dotazníkem hodnotí student svou připravenost na praxi a druhým hodnotí agentura studenta. Data získána z těchto dotazníků slouží k evaluaci celého bakalářského studia.</w:t>
            </w:r>
          </w:p>
        </w:tc>
      </w:tr>
      <w:tr w:rsidR="008313B6" w:rsidRPr="00D710A4" w14:paraId="265D0ACB" w14:textId="77777777" w:rsidTr="00935F76">
        <w:tc>
          <w:tcPr>
            <w:tcW w:w="1905" w:type="dxa"/>
            <w:shd w:val="clear" w:color="auto" w:fill="F7CAAC"/>
          </w:tcPr>
          <w:p w14:paraId="6FDCBCC1"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t>Rozsah</w:t>
            </w:r>
          </w:p>
        </w:tc>
        <w:tc>
          <w:tcPr>
            <w:tcW w:w="3259" w:type="dxa"/>
          </w:tcPr>
          <w:p w14:paraId="024235EC"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dvanáct</w:t>
            </w:r>
          </w:p>
        </w:tc>
        <w:tc>
          <w:tcPr>
            <w:tcW w:w="804" w:type="dxa"/>
            <w:shd w:val="clear" w:color="auto" w:fill="F7CAAC"/>
          </w:tcPr>
          <w:p w14:paraId="411B5150"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t>týdnů</w:t>
            </w:r>
          </w:p>
        </w:tc>
        <w:tc>
          <w:tcPr>
            <w:tcW w:w="1800" w:type="dxa"/>
          </w:tcPr>
          <w:p w14:paraId="500B34D8"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240</w:t>
            </w:r>
          </w:p>
        </w:tc>
        <w:tc>
          <w:tcPr>
            <w:tcW w:w="900" w:type="dxa"/>
            <w:shd w:val="clear" w:color="auto" w:fill="F7CAAC"/>
          </w:tcPr>
          <w:p w14:paraId="58F71796"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t>hodin</w:t>
            </w:r>
          </w:p>
        </w:tc>
        <w:tc>
          <w:tcPr>
            <w:tcW w:w="1930" w:type="dxa"/>
          </w:tcPr>
          <w:p w14:paraId="1A50BC85" w14:textId="77777777" w:rsidR="008313B6" w:rsidRPr="00D710A4" w:rsidRDefault="008313B6" w:rsidP="00935F76">
            <w:pPr>
              <w:tabs>
                <w:tab w:val="left" w:pos="567"/>
              </w:tabs>
              <w:jc w:val="both"/>
              <w:rPr>
                <w:rFonts w:asciiTheme="minorHAnsi" w:hAnsiTheme="minorHAnsi" w:cstheme="minorHAnsi"/>
              </w:rPr>
            </w:pPr>
          </w:p>
        </w:tc>
      </w:tr>
      <w:tr w:rsidR="008313B6" w:rsidRPr="00D710A4" w14:paraId="2E72B709" w14:textId="77777777" w:rsidTr="00935F76">
        <w:tc>
          <w:tcPr>
            <w:tcW w:w="8668" w:type="dxa"/>
            <w:gridSpan w:val="5"/>
            <w:shd w:val="clear" w:color="auto" w:fill="F7CAAC"/>
          </w:tcPr>
          <w:p w14:paraId="5A73C45E"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t>Přehled pracovišť, na kterých má být praxe uskutečňována</w:t>
            </w:r>
          </w:p>
        </w:tc>
        <w:tc>
          <w:tcPr>
            <w:tcW w:w="1930" w:type="dxa"/>
            <w:shd w:val="clear" w:color="auto" w:fill="F7CAAC"/>
          </w:tcPr>
          <w:p w14:paraId="264133F3" w14:textId="77777777" w:rsidR="008313B6" w:rsidRPr="00D710A4" w:rsidRDefault="008313B6" w:rsidP="00935F76">
            <w:pPr>
              <w:tabs>
                <w:tab w:val="left" w:pos="567"/>
              </w:tabs>
              <w:jc w:val="both"/>
              <w:rPr>
                <w:rFonts w:asciiTheme="minorHAnsi" w:hAnsiTheme="minorHAnsi" w:cstheme="minorHAnsi"/>
                <w:b/>
              </w:rPr>
            </w:pPr>
            <w:r w:rsidRPr="00D710A4">
              <w:rPr>
                <w:rFonts w:asciiTheme="minorHAnsi" w:hAnsiTheme="minorHAnsi" w:cstheme="minorHAnsi"/>
                <w:b/>
              </w:rPr>
              <w:t>Smluvně zajištěno</w:t>
            </w:r>
          </w:p>
        </w:tc>
      </w:tr>
      <w:tr w:rsidR="008313B6" w:rsidRPr="00D710A4" w14:paraId="4AF0ACD9" w14:textId="77777777" w:rsidTr="00935F76">
        <w:tc>
          <w:tcPr>
            <w:tcW w:w="8668" w:type="dxa"/>
            <w:gridSpan w:val="5"/>
          </w:tcPr>
          <w:p w14:paraId="01E4B23C"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TRIAD Advertising, s. r. o.</w:t>
            </w:r>
          </w:p>
        </w:tc>
        <w:tc>
          <w:tcPr>
            <w:tcW w:w="1930" w:type="dxa"/>
          </w:tcPr>
          <w:p w14:paraId="3D9652BB"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4D5F1137" w14:textId="77777777" w:rsidTr="00935F76">
        <w:tc>
          <w:tcPr>
            <w:tcW w:w="8668" w:type="dxa"/>
            <w:gridSpan w:val="5"/>
          </w:tcPr>
          <w:p w14:paraId="0E23D44E"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RUBIKON Public Relations, s. r. o.</w:t>
            </w:r>
          </w:p>
        </w:tc>
        <w:tc>
          <w:tcPr>
            <w:tcW w:w="1930" w:type="dxa"/>
          </w:tcPr>
          <w:p w14:paraId="0F947527"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 xml:space="preserve"> ANO</w:t>
            </w:r>
          </w:p>
        </w:tc>
      </w:tr>
      <w:tr w:rsidR="008313B6" w:rsidRPr="00D710A4" w14:paraId="0C177F32" w14:textId="77777777" w:rsidTr="00935F76">
        <w:tc>
          <w:tcPr>
            <w:tcW w:w="8668" w:type="dxa"/>
            <w:gridSpan w:val="5"/>
          </w:tcPr>
          <w:p w14:paraId="53243FB9"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REMEMBERSHIP, s. r. o.</w:t>
            </w:r>
          </w:p>
        </w:tc>
        <w:tc>
          <w:tcPr>
            <w:tcW w:w="1930" w:type="dxa"/>
          </w:tcPr>
          <w:p w14:paraId="30AD86C2"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560C1DDB" w14:textId="77777777" w:rsidTr="00935F76">
        <w:tc>
          <w:tcPr>
            <w:tcW w:w="8668" w:type="dxa"/>
            <w:gridSpan w:val="5"/>
          </w:tcPr>
          <w:p w14:paraId="7C7755E9"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PPCguru.cz</w:t>
            </w:r>
          </w:p>
        </w:tc>
        <w:tc>
          <w:tcPr>
            <w:tcW w:w="1930" w:type="dxa"/>
          </w:tcPr>
          <w:p w14:paraId="0927C70E"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378C8272" w14:textId="77777777" w:rsidTr="00935F76">
        <w:tc>
          <w:tcPr>
            <w:tcW w:w="8668" w:type="dxa"/>
            <w:gridSpan w:val="5"/>
          </w:tcPr>
          <w:p w14:paraId="29E2361F"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Mindshare, s. r. o.</w:t>
            </w:r>
          </w:p>
        </w:tc>
        <w:tc>
          <w:tcPr>
            <w:tcW w:w="1930" w:type="dxa"/>
          </w:tcPr>
          <w:p w14:paraId="66431BC0"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46C56248" w14:textId="77777777" w:rsidTr="00935F76">
        <w:tc>
          <w:tcPr>
            <w:tcW w:w="8668" w:type="dxa"/>
            <w:gridSpan w:val="5"/>
          </w:tcPr>
          <w:p w14:paraId="24752642"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Konektor Social, s. r. o.</w:t>
            </w:r>
          </w:p>
        </w:tc>
        <w:tc>
          <w:tcPr>
            <w:tcW w:w="1930" w:type="dxa"/>
          </w:tcPr>
          <w:p w14:paraId="3D497975"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63526DEC" w14:textId="77777777" w:rsidTr="00935F76">
        <w:tc>
          <w:tcPr>
            <w:tcW w:w="8668" w:type="dxa"/>
            <w:gridSpan w:val="5"/>
          </w:tcPr>
          <w:p w14:paraId="1D5849C3"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JAD Productions, s. r. o.</w:t>
            </w:r>
          </w:p>
        </w:tc>
        <w:tc>
          <w:tcPr>
            <w:tcW w:w="1930" w:type="dxa"/>
          </w:tcPr>
          <w:p w14:paraId="5F127D01"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1E9DA664" w14:textId="77777777" w:rsidTr="00935F76">
        <w:tc>
          <w:tcPr>
            <w:tcW w:w="8668" w:type="dxa"/>
            <w:gridSpan w:val="5"/>
          </w:tcPr>
          <w:p w14:paraId="6C4FD96A"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IS Produkce, s. r. o.</w:t>
            </w:r>
          </w:p>
        </w:tc>
        <w:tc>
          <w:tcPr>
            <w:tcW w:w="1930" w:type="dxa"/>
          </w:tcPr>
          <w:p w14:paraId="4E5499D0"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3678D80E" w14:textId="77777777" w:rsidTr="00935F76">
        <w:tc>
          <w:tcPr>
            <w:tcW w:w="8668" w:type="dxa"/>
            <w:gridSpan w:val="5"/>
          </w:tcPr>
          <w:p w14:paraId="21051E66"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HIVE, s. r. o.</w:t>
            </w:r>
          </w:p>
        </w:tc>
        <w:tc>
          <w:tcPr>
            <w:tcW w:w="1930" w:type="dxa"/>
          </w:tcPr>
          <w:p w14:paraId="5C6C0140"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6F25E504" w14:textId="77777777" w:rsidTr="00935F76">
        <w:tc>
          <w:tcPr>
            <w:tcW w:w="8668" w:type="dxa"/>
            <w:gridSpan w:val="5"/>
          </w:tcPr>
          <w:p w14:paraId="550568D3"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Ewing Public Relations, s. r. o.</w:t>
            </w:r>
          </w:p>
        </w:tc>
        <w:tc>
          <w:tcPr>
            <w:tcW w:w="1930" w:type="dxa"/>
          </w:tcPr>
          <w:p w14:paraId="4B935B64"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7CCCAD08" w14:textId="77777777" w:rsidTr="00935F76">
        <w:tc>
          <w:tcPr>
            <w:tcW w:w="8668" w:type="dxa"/>
            <w:gridSpan w:val="5"/>
          </w:tcPr>
          <w:p w14:paraId="1BCFB48E"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B-inside, s. r. o.</w:t>
            </w:r>
          </w:p>
        </w:tc>
        <w:tc>
          <w:tcPr>
            <w:tcW w:w="1930" w:type="dxa"/>
          </w:tcPr>
          <w:p w14:paraId="0A4E66DC"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2DE9B902" w14:textId="77777777" w:rsidTr="00935F76">
        <w:tc>
          <w:tcPr>
            <w:tcW w:w="8668" w:type="dxa"/>
            <w:gridSpan w:val="5"/>
          </w:tcPr>
          <w:p w14:paraId="53170511"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Česká televize</w:t>
            </w:r>
          </w:p>
        </w:tc>
        <w:tc>
          <w:tcPr>
            <w:tcW w:w="1930" w:type="dxa"/>
          </w:tcPr>
          <w:p w14:paraId="352A2C14"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7EB3013D" w14:textId="77777777" w:rsidTr="00935F76">
        <w:tc>
          <w:tcPr>
            <w:tcW w:w="8668" w:type="dxa"/>
            <w:gridSpan w:val="5"/>
          </w:tcPr>
          <w:p w14:paraId="7A6B4EF9"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H1.cz</w:t>
            </w:r>
          </w:p>
        </w:tc>
        <w:tc>
          <w:tcPr>
            <w:tcW w:w="1930" w:type="dxa"/>
          </w:tcPr>
          <w:p w14:paraId="01C1B114"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1E7E4689" w14:textId="77777777" w:rsidTr="00935F76">
        <w:tc>
          <w:tcPr>
            <w:tcW w:w="8668" w:type="dxa"/>
            <w:gridSpan w:val="5"/>
          </w:tcPr>
          <w:p w14:paraId="34436B1D"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KNOW HOW solutions, s. r. o.</w:t>
            </w:r>
          </w:p>
        </w:tc>
        <w:tc>
          <w:tcPr>
            <w:tcW w:w="1930" w:type="dxa"/>
          </w:tcPr>
          <w:p w14:paraId="1970FBF3"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57F082B0" w14:textId="77777777" w:rsidTr="00935F76">
        <w:tc>
          <w:tcPr>
            <w:tcW w:w="8668" w:type="dxa"/>
            <w:gridSpan w:val="5"/>
          </w:tcPr>
          <w:p w14:paraId="6D64C484"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DigitalBrain Company, s. r. o.</w:t>
            </w:r>
          </w:p>
        </w:tc>
        <w:tc>
          <w:tcPr>
            <w:tcW w:w="1930" w:type="dxa"/>
          </w:tcPr>
          <w:p w14:paraId="4DD3F87C"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0FA8AAAF" w14:textId="77777777" w:rsidTr="00935F76">
        <w:tc>
          <w:tcPr>
            <w:tcW w:w="8668" w:type="dxa"/>
            <w:gridSpan w:val="5"/>
          </w:tcPr>
          <w:p w14:paraId="40D28B61"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Comtech group</w:t>
            </w:r>
          </w:p>
        </w:tc>
        <w:tc>
          <w:tcPr>
            <w:tcW w:w="1930" w:type="dxa"/>
          </w:tcPr>
          <w:p w14:paraId="6839E23A"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3B4D9BC4" w14:textId="77777777" w:rsidTr="00935F76">
        <w:tc>
          <w:tcPr>
            <w:tcW w:w="8668" w:type="dxa"/>
            <w:gridSpan w:val="5"/>
          </w:tcPr>
          <w:p w14:paraId="54A8A65B"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rPr>
              <w:t>OGILVY ONE, a. s.</w:t>
            </w:r>
          </w:p>
        </w:tc>
        <w:tc>
          <w:tcPr>
            <w:tcW w:w="1930" w:type="dxa"/>
          </w:tcPr>
          <w:p w14:paraId="6502E665" w14:textId="77777777" w:rsidR="008313B6" w:rsidRPr="00D710A4" w:rsidRDefault="008313B6" w:rsidP="00935F76">
            <w:pPr>
              <w:tabs>
                <w:tab w:val="left" w:pos="567"/>
              </w:tabs>
              <w:jc w:val="center"/>
              <w:rPr>
                <w:rFonts w:asciiTheme="minorHAnsi" w:hAnsiTheme="minorHAnsi" w:cstheme="minorHAnsi"/>
              </w:rPr>
            </w:pPr>
            <w:r w:rsidRPr="00D710A4">
              <w:rPr>
                <w:rFonts w:asciiTheme="minorHAnsi" w:hAnsiTheme="minorHAnsi" w:cstheme="minorHAnsi"/>
              </w:rPr>
              <w:t>ANO</w:t>
            </w:r>
          </w:p>
        </w:tc>
      </w:tr>
      <w:tr w:rsidR="008313B6" w:rsidRPr="00D710A4" w14:paraId="3BB7DC82" w14:textId="77777777" w:rsidTr="00935F76">
        <w:tc>
          <w:tcPr>
            <w:tcW w:w="10598" w:type="dxa"/>
            <w:gridSpan w:val="6"/>
            <w:shd w:val="clear" w:color="auto" w:fill="F7CAAC"/>
          </w:tcPr>
          <w:p w14:paraId="2B5D7756" w14:textId="77777777" w:rsidR="008313B6" w:rsidRPr="00D710A4" w:rsidRDefault="008313B6" w:rsidP="00935F76">
            <w:pPr>
              <w:tabs>
                <w:tab w:val="left" w:pos="567"/>
              </w:tabs>
              <w:jc w:val="both"/>
              <w:rPr>
                <w:rFonts w:asciiTheme="minorHAnsi" w:hAnsiTheme="minorHAnsi" w:cstheme="minorHAnsi"/>
              </w:rPr>
            </w:pPr>
            <w:r w:rsidRPr="00D710A4">
              <w:rPr>
                <w:rFonts w:asciiTheme="minorHAnsi" w:hAnsiTheme="minorHAnsi" w:cstheme="minorHAnsi"/>
                <w:b/>
              </w:rPr>
              <w:t>Zajištění odborné praxe v cizím jazyce (u studijních programů uskutečňovaných v cizím jazyce)</w:t>
            </w:r>
          </w:p>
        </w:tc>
      </w:tr>
      <w:tr w:rsidR="008313B6" w:rsidRPr="00D710A4" w14:paraId="06E09E9A" w14:textId="77777777" w:rsidTr="00935F76">
        <w:trPr>
          <w:trHeight w:val="6223"/>
        </w:trPr>
        <w:tc>
          <w:tcPr>
            <w:tcW w:w="10598" w:type="dxa"/>
            <w:gridSpan w:val="6"/>
          </w:tcPr>
          <w:p w14:paraId="17933EE5" w14:textId="77777777" w:rsidR="008313B6" w:rsidRPr="00D710A4" w:rsidRDefault="008313B6" w:rsidP="00935F76">
            <w:pPr>
              <w:tabs>
                <w:tab w:val="left" w:pos="567"/>
              </w:tabs>
              <w:jc w:val="both"/>
              <w:rPr>
                <w:rFonts w:asciiTheme="minorHAnsi" w:hAnsiTheme="minorHAnsi" w:cstheme="minorHAnsi"/>
              </w:rPr>
            </w:pPr>
          </w:p>
        </w:tc>
      </w:tr>
    </w:tbl>
    <w:p w14:paraId="35A5758E" w14:textId="77777777" w:rsidR="00114C26" w:rsidRPr="00F52EEF" w:rsidRDefault="00114C26" w:rsidP="00935F76">
      <w:pPr>
        <w:tabs>
          <w:tab w:val="left" w:pos="567"/>
        </w:tabs>
        <w:rPr>
          <w:rFonts w:asciiTheme="minorHAnsi" w:hAnsiTheme="minorHAnsi" w:cstheme="minorHAnsi"/>
        </w:rPr>
      </w:pPr>
    </w:p>
    <w:tbl>
      <w:tblPr>
        <w:tblW w:w="106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6"/>
        <w:gridCol w:w="829"/>
        <w:gridCol w:w="1721"/>
        <w:gridCol w:w="524"/>
        <w:gridCol w:w="395"/>
        <w:gridCol w:w="709"/>
        <w:gridCol w:w="850"/>
        <w:gridCol w:w="294"/>
        <w:gridCol w:w="557"/>
        <w:gridCol w:w="768"/>
        <w:gridCol w:w="694"/>
      </w:tblGrid>
      <w:tr w:rsidR="00B46AA1" w:rsidRPr="00F52EEF" w14:paraId="72826D89" w14:textId="77777777" w:rsidTr="000E0A66">
        <w:tc>
          <w:tcPr>
            <w:tcW w:w="10677" w:type="dxa"/>
            <w:gridSpan w:val="11"/>
            <w:tcBorders>
              <w:bottom w:val="double" w:sz="4" w:space="0" w:color="auto"/>
            </w:tcBorders>
            <w:shd w:val="clear" w:color="auto" w:fill="BDD6EE"/>
          </w:tcPr>
          <w:p w14:paraId="53800D13" w14:textId="77777777" w:rsidR="00B46AA1" w:rsidRPr="00F52EEF" w:rsidRDefault="00B46AA1" w:rsidP="00935F76">
            <w:pPr>
              <w:tabs>
                <w:tab w:val="left" w:pos="567"/>
              </w:tabs>
              <w:jc w:val="both"/>
              <w:rPr>
                <w:rFonts w:asciiTheme="minorHAnsi" w:hAnsiTheme="minorHAnsi" w:cstheme="minorHAnsi"/>
                <w:b/>
              </w:rPr>
            </w:pPr>
            <w:bookmarkStart w:id="5762" w:name="_Hlk17782337"/>
            <w:r w:rsidRPr="00F52EEF">
              <w:rPr>
                <w:rFonts w:asciiTheme="minorHAnsi" w:hAnsiTheme="minorHAnsi" w:cstheme="minorHAnsi"/>
                <w:b/>
              </w:rPr>
              <w:lastRenderedPageBreak/>
              <w:t>C-I – Personální zabezpečení</w:t>
            </w:r>
          </w:p>
        </w:tc>
      </w:tr>
      <w:tr w:rsidR="00B46AA1" w:rsidRPr="00F52EEF" w14:paraId="7BAD0AEA" w14:textId="77777777" w:rsidTr="000E0A66">
        <w:tc>
          <w:tcPr>
            <w:tcW w:w="3336" w:type="dxa"/>
            <w:tcBorders>
              <w:top w:val="double" w:sz="4" w:space="0" w:color="auto"/>
            </w:tcBorders>
            <w:shd w:val="clear" w:color="auto" w:fill="F7CAAC"/>
          </w:tcPr>
          <w:p w14:paraId="10B12698"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10"/>
          </w:tcPr>
          <w:p w14:paraId="77225894"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B46AA1" w:rsidRPr="00F52EEF" w14:paraId="279353E6" w14:textId="77777777" w:rsidTr="000E0A66">
        <w:tc>
          <w:tcPr>
            <w:tcW w:w="3336" w:type="dxa"/>
            <w:shd w:val="clear" w:color="auto" w:fill="F7CAAC"/>
          </w:tcPr>
          <w:p w14:paraId="3888BB9A"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10"/>
          </w:tcPr>
          <w:p w14:paraId="7091E1E0"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B46AA1" w:rsidRPr="00F52EEF" w14:paraId="2C2476AC" w14:textId="77777777" w:rsidTr="000E0A66">
        <w:tc>
          <w:tcPr>
            <w:tcW w:w="3336" w:type="dxa"/>
            <w:shd w:val="clear" w:color="auto" w:fill="F7CAAC"/>
          </w:tcPr>
          <w:p w14:paraId="5A066C67"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10"/>
          </w:tcPr>
          <w:p w14:paraId="4379A10E" w14:textId="6582DB44"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763" w:author="Radim Bačuvčík" w:date="2020-02-06T10:11:00Z">
              <w:r w:rsidR="005B7E4B">
                <w:rPr>
                  <w:rFonts w:asciiTheme="minorHAnsi" w:hAnsiTheme="minorHAnsi" w:cstheme="minorHAnsi"/>
                </w:rPr>
                <w:t>á</w:t>
              </w:r>
            </w:ins>
            <w:del w:id="5764" w:author="Radim Bačuvčík" w:date="2020-02-06T10:11:00Z">
              <w:r w:rsidRPr="00F52EEF" w:rsidDel="005B7E4B">
                <w:rPr>
                  <w:rFonts w:asciiTheme="minorHAnsi" w:hAnsiTheme="minorHAnsi" w:cstheme="minorHAnsi"/>
                </w:rPr>
                <w:delText>é</w:delText>
              </w:r>
            </w:del>
            <w:r w:rsidRPr="00F52EEF">
              <w:rPr>
                <w:rFonts w:asciiTheme="minorHAnsi" w:hAnsiTheme="minorHAnsi" w:cstheme="minorHAnsi"/>
              </w:rPr>
              <w:t xml:space="preserve"> komunikace</w:t>
            </w:r>
          </w:p>
        </w:tc>
      </w:tr>
      <w:tr w:rsidR="00B46AA1" w:rsidRPr="00F52EEF" w14:paraId="315324FF" w14:textId="77777777" w:rsidTr="00A163AD">
        <w:tc>
          <w:tcPr>
            <w:tcW w:w="3336" w:type="dxa"/>
            <w:shd w:val="clear" w:color="auto" w:fill="F7CAAC"/>
          </w:tcPr>
          <w:p w14:paraId="0DE95D22"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178" w:type="dxa"/>
            <w:gridSpan w:val="5"/>
          </w:tcPr>
          <w:p w14:paraId="4CA6A11D"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Blandína Šramová</w:t>
            </w:r>
          </w:p>
        </w:tc>
        <w:tc>
          <w:tcPr>
            <w:tcW w:w="850" w:type="dxa"/>
            <w:shd w:val="clear" w:color="auto" w:fill="F7CAAC"/>
          </w:tcPr>
          <w:p w14:paraId="2F7FC57B"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13" w:type="dxa"/>
            <w:gridSpan w:val="4"/>
          </w:tcPr>
          <w:p w14:paraId="53C7C165"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doc., PhDr., Ph.D.</w:t>
            </w:r>
          </w:p>
        </w:tc>
      </w:tr>
      <w:tr w:rsidR="00B46AA1" w:rsidRPr="00F52EEF" w14:paraId="4E08C4CC" w14:textId="77777777" w:rsidTr="00A163AD">
        <w:tc>
          <w:tcPr>
            <w:tcW w:w="3336" w:type="dxa"/>
            <w:shd w:val="clear" w:color="auto" w:fill="F7CAAC"/>
          </w:tcPr>
          <w:p w14:paraId="5DBF144A"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067A49EE"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1967</w:t>
            </w:r>
          </w:p>
        </w:tc>
        <w:tc>
          <w:tcPr>
            <w:tcW w:w="1721" w:type="dxa"/>
            <w:shd w:val="clear" w:color="auto" w:fill="F7CAAC"/>
          </w:tcPr>
          <w:p w14:paraId="1C72EA48"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919" w:type="dxa"/>
            <w:gridSpan w:val="2"/>
          </w:tcPr>
          <w:p w14:paraId="7F92962F" w14:textId="762E665C" w:rsidR="00B46AA1" w:rsidRPr="00F52EEF" w:rsidRDefault="00B46AA1"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r w:rsidR="004D4E17" w:rsidRPr="00F52EEF">
              <w:rPr>
                <w:rFonts w:asciiTheme="minorHAnsi" w:eastAsia="Calibri" w:hAnsiTheme="minorHAnsi" w:cstheme="minorHAnsi"/>
              </w:rPr>
              <w:t>.</w:t>
            </w:r>
          </w:p>
        </w:tc>
        <w:tc>
          <w:tcPr>
            <w:tcW w:w="709" w:type="dxa"/>
            <w:shd w:val="clear" w:color="auto" w:fill="F7CAAC"/>
          </w:tcPr>
          <w:p w14:paraId="35987499"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tcPr>
          <w:p w14:paraId="34BDDE3C" w14:textId="194B3DCE" w:rsidR="00B46AA1"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4</w:t>
            </w:r>
            <w:r w:rsidR="00B46AA1" w:rsidRPr="00F52EEF">
              <w:rPr>
                <w:rFonts w:asciiTheme="minorHAnsi" w:hAnsiTheme="minorHAnsi" w:cstheme="minorHAnsi"/>
              </w:rPr>
              <w:t>0h/t</w:t>
            </w:r>
            <w:r w:rsidR="00507FF1">
              <w:rPr>
                <w:rFonts w:asciiTheme="minorHAnsi" w:hAnsiTheme="minorHAnsi" w:cstheme="minorHAnsi"/>
              </w:rPr>
              <w:t>ýd.</w:t>
            </w:r>
          </w:p>
        </w:tc>
        <w:tc>
          <w:tcPr>
            <w:tcW w:w="851" w:type="dxa"/>
            <w:gridSpan w:val="2"/>
            <w:shd w:val="clear" w:color="auto" w:fill="F7CAAC"/>
          </w:tcPr>
          <w:p w14:paraId="66EC53E9" w14:textId="3F60AA89"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do</w:t>
            </w:r>
            <w:r w:rsidR="004D4E17" w:rsidRPr="00F52EEF">
              <w:rPr>
                <w:rFonts w:asciiTheme="minorHAnsi" w:hAnsiTheme="minorHAnsi" w:cstheme="minorHAnsi"/>
                <w:b/>
              </w:rPr>
              <w:t xml:space="preserve"> </w:t>
            </w:r>
            <w:r w:rsidRPr="00F52EEF">
              <w:rPr>
                <w:rFonts w:asciiTheme="minorHAnsi" w:hAnsiTheme="minorHAnsi" w:cstheme="minorHAnsi"/>
                <w:b/>
              </w:rPr>
              <w:t>kdy</w:t>
            </w:r>
          </w:p>
        </w:tc>
        <w:tc>
          <w:tcPr>
            <w:tcW w:w="1462" w:type="dxa"/>
            <w:gridSpan w:val="2"/>
          </w:tcPr>
          <w:p w14:paraId="135C111A"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B46AA1" w:rsidRPr="00F52EEF" w14:paraId="51D11BEB" w14:textId="77777777" w:rsidTr="00A163AD">
        <w:tc>
          <w:tcPr>
            <w:tcW w:w="5886" w:type="dxa"/>
            <w:gridSpan w:val="3"/>
            <w:shd w:val="clear" w:color="auto" w:fill="F7CAAC"/>
          </w:tcPr>
          <w:p w14:paraId="4172A259"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919" w:type="dxa"/>
            <w:gridSpan w:val="2"/>
          </w:tcPr>
          <w:p w14:paraId="65CAFACF" w14:textId="6D19D380" w:rsidR="00B46AA1" w:rsidRPr="00F52EEF" w:rsidRDefault="00B46AA1"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r w:rsidR="004D4E17" w:rsidRPr="00F52EEF">
              <w:rPr>
                <w:rFonts w:asciiTheme="minorHAnsi" w:eastAsia="Calibri" w:hAnsiTheme="minorHAnsi" w:cstheme="minorHAnsi"/>
              </w:rPr>
              <w:t>.</w:t>
            </w:r>
          </w:p>
        </w:tc>
        <w:tc>
          <w:tcPr>
            <w:tcW w:w="709" w:type="dxa"/>
            <w:shd w:val="clear" w:color="auto" w:fill="F7CAAC"/>
          </w:tcPr>
          <w:p w14:paraId="3704C62B"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tcPr>
          <w:p w14:paraId="4D3339D6" w14:textId="22A2274A" w:rsidR="00B46AA1" w:rsidRPr="00F52EEF" w:rsidRDefault="009125CE" w:rsidP="00935F76">
            <w:pPr>
              <w:tabs>
                <w:tab w:val="left" w:pos="567"/>
              </w:tabs>
              <w:jc w:val="both"/>
              <w:rPr>
                <w:rFonts w:asciiTheme="minorHAnsi" w:hAnsiTheme="minorHAnsi" w:cstheme="minorHAnsi"/>
              </w:rPr>
            </w:pPr>
            <w:r w:rsidRPr="00F52EEF">
              <w:rPr>
                <w:rFonts w:asciiTheme="minorHAnsi" w:hAnsiTheme="minorHAnsi" w:cstheme="minorHAnsi"/>
              </w:rPr>
              <w:t>4</w:t>
            </w:r>
            <w:r w:rsidR="00B46AA1" w:rsidRPr="00F52EEF">
              <w:rPr>
                <w:rFonts w:asciiTheme="minorHAnsi" w:hAnsiTheme="minorHAnsi" w:cstheme="minorHAnsi"/>
              </w:rPr>
              <w:t>0h/t</w:t>
            </w:r>
            <w:r w:rsidR="00A163AD">
              <w:rPr>
                <w:rFonts w:asciiTheme="minorHAnsi" w:hAnsiTheme="minorHAnsi" w:cstheme="minorHAnsi"/>
              </w:rPr>
              <w:t>ýd.</w:t>
            </w:r>
          </w:p>
        </w:tc>
        <w:tc>
          <w:tcPr>
            <w:tcW w:w="851" w:type="dxa"/>
            <w:gridSpan w:val="2"/>
            <w:shd w:val="clear" w:color="auto" w:fill="F7CAAC"/>
          </w:tcPr>
          <w:p w14:paraId="413E94E5"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462" w:type="dxa"/>
            <w:gridSpan w:val="2"/>
          </w:tcPr>
          <w:p w14:paraId="18E2D9FA"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B46AA1" w:rsidRPr="00F52EEF" w14:paraId="7193F49F" w14:textId="77777777" w:rsidTr="00A163AD">
        <w:tc>
          <w:tcPr>
            <w:tcW w:w="6805" w:type="dxa"/>
            <w:gridSpan w:val="5"/>
            <w:shd w:val="clear" w:color="auto" w:fill="F7CAAC"/>
          </w:tcPr>
          <w:p w14:paraId="622E1DC7" w14:textId="19DF6B2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559" w:type="dxa"/>
            <w:gridSpan w:val="2"/>
            <w:shd w:val="clear" w:color="auto" w:fill="F7CAAC"/>
          </w:tcPr>
          <w:p w14:paraId="1E39458B"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13" w:type="dxa"/>
            <w:gridSpan w:val="4"/>
            <w:shd w:val="clear" w:color="auto" w:fill="F7CAAC"/>
          </w:tcPr>
          <w:p w14:paraId="162DAEB4"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B46AA1" w:rsidRPr="00F52EEF" w14:paraId="0645A449" w14:textId="77777777" w:rsidTr="00A163AD">
        <w:tc>
          <w:tcPr>
            <w:tcW w:w="6805" w:type="dxa"/>
            <w:gridSpan w:val="5"/>
          </w:tcPr>
          <w:p w14:paraId="541C71AB"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UK Bratislava</w:t>
            </w:r>
          </w:p>
        </w:tc>
        <w:tc>
          <w:tcPr>
            <w:tcW w:w="1559" w:type="dxa"/>
            <w:gridSpan w:val="2"/>
          </w:tcPr>
          <w:p w14:paraId="62419B57"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pp.</w:t>
            </w:r>
          </w:p>
        </w:tc>
        <w:tc>
          <w:tcPr>
            <w:tcW w:w="2313" w:type="dxa"/>
            <w:gridSpan w:val="4"/>
          </w:tcPr>
          <w:p w14:paraId="09F139DE"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7,5h/t</w:t>
            </w:r>
          </w:p>
        </w:tc>
      </w:tr>
      <w:tr w:rsidR="00B46AA1" w:rsidRPr="00F52EEF" w14:paraId="6DBB4047" w14:textId="77777777" w:rsidTr="00A163AD">
        <w:tc>
          <w:tcPr>
            <w:tcW w:w="6805" w:type="dxa"/>
            <w:gridSpan w:val="5"/>
          </w:tcPr>
          <w:p w14:paraId="38BC458F" w14:textId="77777777" w:rsidR="00B46AA1" w:rsidRPr="00F52EEF" w:rsidRDefault="00B46AA1" w:rsidP="00935F76">
            <w:pPr>
              <w:tabs>
                <w:tab w:val="left" w:pos="567"/>
              </w:tabs>
              <w:jc w:val="both"/>
              <w:rPr>
                <w:rFonts w:asciiTheme="minorHAnsi" w:hAnsiTheme="minorHAnsi" w:cstheme="minorHAnsi"/>
              </w:rPr>
            </w:pPr>
          </w:p>
        </w:tc>
        <w:tc>
          <w:tcPr>
            <w:tcW w:w="1559" w:type="dxa"/>
            <w:gridSpan w:val="2"/>
          </w:tcPr>
          <w:p w14:paraId="29C54BE7" w14:textId="77777777" w:rsidR="00B46AA1" w:rsidRPr="00F52EEF" w:rsidRDefault="00B46AA1" w:rsidP="00935F76">
            <w:pPr>
              <w:tabs>
                <w:tab w:val="left" w:pos="567"/>
              </w:tabs>
              <w:jc w:val="both"/>
              <w:rPr>
                <w:rFonts w:asciiTheme="minorHAnsi" w:hAnsiTheme="minorHAnsi" w:cstheme="minorHAnsi"/>
              </w:rPr>
            </w:pPr>
          </w:p>
        </w:tc>
        <w:tc>
          <w:tcPr>
            <w:tcW w:w="2313" w:type="dxa"/>
            <w:gridSpan w:val="4"/>
          </w:tcPr>
          <w:p w14:paraId="10FDA54D" w14:textId="77777777" w:rsidR="00B46AA1" w:rsidRPr="00F52EEF" w:rsidRDefault="00B46AA1" w:rsidP="00935F76">
            <w:pPr>
              <w:tabs>
                <w:tab w:val="left" w:pos="567"/>
              </w:tabs>
              <w:jc w:val="both"/>
              <w:rPr>
                <w:rFonts w:asciiTheme="minorHAnsi" w:hAnsiTheme="minorHAnsi" w:cstheme="minorHAnsi"/>
              </w:rPr>
            </w:pPr>
          </w:p>
        </w:tc>
      </w:tr>
      <w:tr w:rsidR="00B46AA1" w:rsidRPr="00F52EEF" w14:paraId="7F3DB967" w14:textId="77777777" w:rsidTr="00A163AD">
        <w:tc>
          <w:tcPr>
            <w:tcW w:w="6805" w:type="dxa"/>
            <w:gridSpan w:val="5"/>
          </w:tcPr>
          <w:p w14:paraId="439DE4AB" w14:textId="77777777" w:rsidR="00B46AA1" w:rsidRPr="00F52EEF" w:rsidRDefault="00B46AA1" w:rsidP="00935F76">
            <w:pPr>
              <w:tabs>
                <w:tab w:val="left" w:pos="567"/>
              </w:tabs>
              <w:jc w:val="both"/>
              <w:rPr>
                <w:rFonts w:asciiTheme="minorHAnsi" w:hAnsiTheme="minorHAnsi" w:cstheme="minorHAnsi"/>
              </w:rPr>
            </w:pPr>
          </w:p>
        </w:tc>
        <w:tc>
          <w:tcPr>
            <w:tcW w:w="1559" w:type="dxa"/>
            <w:gridSpan w:val="2"/>
          </w:tcPr>
          <w:p w14:paraId="1B5A5E26" w14:textId="77777777" w:rsidR="00B46AA1" w:rsidRPr="00F52EEF" w:rsidRDefault="00B46AA1" w:rsidP="00935F76">
            <w:pPr>
              <w:tabs>
                <w:tab w:val="left" w:pos="567"/>
              </w:tabs>
              <w:jc w:val="both"/>
              <w:rPr>
                <w:rFonts w:asciiTheme="minorHAnsi" w:hAnsiTheme="minorHAnsi" w:cstheme="minorHAnsi"/>
              </w:rPr>
            </w:pPr>
          </w:p>
        </w:tc>
        <w:tc>
          <w:tcPr>
            <w:tcW w:w="2313" w:type="dxa"/>
            <w:gridSpan w:val="4"/>
          </w:tcPr>
          <w:p w14:paraId="74DA8C1A" w14:textId="77777777" w:rsidR="00B46AA1" w:rsidRPr="00F52EEF" w:rsidRDefault="00B46AA1" w:rsidP="00935F76">
            <w:pPr>
              <w:tabs>
                <w:tab w:val="left" w:pos="567"/>
              </w:tabs>
              <w:jc w:val="both"/>
              <w:rPr>
                <w:rFonts w:asciiTheme="minorHAnsi" w:hAnsiTheme="minorHAnsi" w:cstheme="minorHAnsi"/>
              </w:rPr>
            </w:pPr>
          </w:p>
        </w:tc>
      </w:tr>
      <w:tr w:rsidR="00B46AA1" w:rsidRPr="00F52EEF" w14:paraId="0AE24099" w14:textId="77777777" w:rsidTr="00A163AD">
        <w:tc>
          <w:tcPr>
            <w:tcW w:w="6805" w:type="dxa"/>
            <w:gridSpan w:val="5"/>
          </w:tcPr>
          <w:p w14:paraId="7DFE9D46" w14:textId="77777777" w:rsidR="00B46AA1" w:rsidRPr="00F52EEF" w:rsidRDefault="00B46AA1" w:rsidP="00935F76">
            <w:pPr>
              <w:tabs>
                <w:tab w:val="left" w:pos="567"/>
              </w:tabs>
              <w:jc w:val="both"/>
              <w:rPr>
                <w:rFonts w:asciiTheme="minorHAnsi" w:hAnsiTheme="minorHAnsi" w:cstheme="minorHAnsi"/>
              </w:rPr>
            </w:pPr>
          </w:p>
        </w:tc>
        <w:tc>
          <w:tcPr>
            <w:tcW w:w="1559" w:type="dxa"/>
            <w:gridSpan w:val="2"/>
          </w:tcPr>
          <w:p w14:paraId="2BE4862F" w14:textId="77777777" w:rsidR="00B46AA1" w:rsidRPr="00F52EEF" w:rsidRDefault="00B46AA1" w:rsidP="00935F76">
            <w:pPr>
              <w:tabs>
                <w:tab w:val="left" w:pos="567"/>
              </w:tabs>
              <w:jc w:val="both"/>
              <w:rPr>
                <w:rFonts w:asciiTheme="minorHAnsi" w:hAnsiTheme="minorHAnsi" w:cstheme="minorHAnsi"/>
              </w:rPr>
            </w:pPr>
          </w:p>
        </w:tc>
        <w:tc>
          <w:tcPr>
            <w:tcW w:w="2313" w:type="dxa"/>
            <w:gridSpan w:val="4"/>
          </w:tcPr>
          <w:p w14:paraId="78FC875F" w14:textId="77777777" w:rsidR="00B46AA1" w:rsidRPr="00F52EEF" w:rsidRDefault="00B46AA1" w:rsidP="00935F76">
            <w:pPr>
              <w:tabs>
                <w:tab w:val="left" w:pos="567"/>
              </w:tabs>
              <w:jc w:val="both"/>
              <w:rPr>
                <w:rFonts w:asciiTheme="minorHAnsi" w:hAnsiTheme="minorHAnsi" w:cstheme="minorHAnsi"/>
              </w:rPr>
            </w:pPr>
          </w:p>
        </w:tc>
      </w:tr>
      <w:tr w:rsidR="00B46AA1" w:rsidRPr="00F52EEF" w14:paraId="18D8AAF2" w14:textId="77777777" w:rsidTr="000E0A66">
        <w:tc>
          <w:tcPr>
            <w:tcW w:w="10677" w:type="dxa"/>
            <w:gridSpan w:val="11"/>
            <w:shd w:val="clear" w:color="auto" w:fill="F7CAAC"/>
          </w:tcPr>
          <w:p w14:paraId="24D4F571" w14:textId="77777777" w:rsidR="00B46AA1" w:rsidRPr="00F52EEF" w:rsidRDefault="00B46AA1"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B46AA1" w:rsidRPr="00F52EEF" w14:paraId="4007BF89" w14:textId="77777777" w:rsidTr="000E0A66">
        <w:trPr>
          <w:trHeight w:val="1118"/>
        </w:trPr>
        <w:tc>
          <w:tcPr>
            <w:tcW w:w="10677" w:type="dxa"/>
            <w:gridSpan w:val="11"/>
            <w:tcBorders>
              <w:top w:val="nil"/>
            </w:tcBorders>
          </w:tcPr>
          <w:p w14:paraId="4B22D6E9" w14:textId="7B8DC67F" w:rsidR="00B46AA1" w:rsidRPr="00F52EEF" w:rsidRDefault="00B46AA1" w:rsidP="00935F76">
            <w:pPr>
              <w:tabs>
                <w:tab w:val="left" w:pos="567"/>
              </w:tabs>
              <w:jc w:val="both"/>
              <w:rPr>
                <w:rFonts w:asciiTheme="minorHAnsi" w:eastAsia="Calibri" w:hAnsiTheme="minorHAnsi" w:cstheme="minorHAnsi"/>
                <w:b/>
              </w:rPr>
            </w:pPr>
            <w:bookmarkStart w:id="5765" w:name="_Hlk17782330"/>
            <w:r w:rsidRPr="00F52EEF">
              <w:rPr>
                <w:rFonts w:asciiTheme="minorHAnsi" w:eastAsia="Calibri" w:hAnsiTheme="minorHAnsi" w:cstheme="minorHAnsi"/>
                <w:b/>
              </w:rPr>
              <w:t xml:space="preserve">Garantka bakalářského </w:t>
            </w:r>
            <w:del w:id="5766" w:author="Josef Kocourek" w:date="2020-02-10T15:03:00Z">
              <w:r w:rsidRPr="00F52EEF" w:rsidDel="0000527E">
                <w:rPr>
                  <w:rFonts w:asciiTheme="minorHAnsi" w:eastAsia="Calibri" w:hAnsiTheme="minorHAnsi" w:cstheme="minorHAnsi"/>
                  <w:b/>
                </w:rPr>
                <w:delText xml:space="preserve">a navazujícího magisterského </w:delText>
              </w:r>
            </w:del>
            <w:r w:rsidRPr="00F52EEF">
              <w:rPr>
                <w:rFonts w:asciiTheme="minorHAnsi" w:eastAsia="Calibri" w:hAnsiTheme="minorHAnsi" w:cstheme="minorHAnsi"/>
                <w:b/>
              </w:rPr>
              <w:t>studijního programu Marketingov</w:t>
            </w:r>
            <w:ins w:id="5767" w:author="Radim Bačuvčík" w:date="2020-02-06T10:11:00Z">
              <w:r w:rsidR="005B7E4B">
                <w:rPr>
                  <w:rFonts w:asciiTheme="minorHAnsi" w:eastAsia="Calibri" w:hAnsiTheme="minorHAnsi" w:cstheme="minorHAnsi"/>
                  <w:b/>
                </w:rPr>
                <w:t>á</w:t>
              </w:r>
            </w:ins>
            <w:del w:id="5768" w:author="Radim Bačuvčík" w:date="2020-02-06T10:11:00Z">
              <w:r w:rsidRPr="00F52EEF" w:rsidDel="005B7E4B">
                <w:rPr>
                  <w:rFonts w:asciiTheme="minorHAnsi" w:eastAsia="Calibri" w:hAnsiTheme="minorHAnsi" w:cstheme="minorHAnsi"/>
                  <w:b/>
                </w:rPr>
                <w:delText>é</w:delText>
              </w:r>
            </w:del>
            <w:r w:rsidRPr="00F52EEF">
              <w:rPr>
                <w:rFonts w:asciiTheme="minorHAnsi" w:eastAsia="Calibri" w:hAnsiTheme="minorHAnsi" w:cstheme="minorHAnsi"/>
                <w:b/>
              </w:rPr>
              <w:t xml:space="preserve"> komunikace.</w:t>
            </w:r>
          </w:p>
          <w:bookmarkEnd w:id="5765"/>
          <w:p w14:paraId="129B900C" w14:textId="77777777"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Základy psychologie – prezenční i kombinovaná forma studia</w:t>
            </w:r>
          </w:p>
          <w:p w14:paraId="74F1E94F" w14:textId="77777777"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Psychologie v MK – prezenční i kombinovaná forma studia</w:t>
            </w:r>
          </w:p>
          <w:p w14:paraId="7F906A71" w14:textId="77777777"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Psychologie v médiích 1, 2 – prezenční i kombinovaná forma studia</w:t>
            </w:r>
          </w:p>
          <w:p w14:paraId="0AFB97FE" w14:textId="77777777" w:rsidR="00B46AA1" w:rsidRDefault="00B46AA1" w:rsidP="00935F76">
            <w:pPr>
              <w:tabs>
                <w:tab w:val="left" w:pos="567"/>
              </w:tabs>
              <w:jc w:val="both"/>
              <w:rPr>
                <w:ins w:id="5769" w:author="Josef Kocourek" w:date="2020-02-10T15:02:00Z"/>
                <w:rFonts w:asciiTheme="minorHAnsi" w:eastAsia="Calibri" w:hAnsiTheme="minorHAnsi" w:cstheme="minorHAnsi"/>
              </w:rPr>
            </w:pPr>
            <w:r w:rsidRPr="00F52EEF">
              <w:rPr>
                <w:rFonts w:asciiTheme="minorHAnsi" w:eastAsia="Calibri" w:hAnsiTheme="minorHAnsi" w:cstheme="minorHAnsi"/>
              </w:rPr>
              <w:t xml:space="preserve">Spotřebitelské chování </w:t>
            </w:r>
            <w:proofErr w:type="gramStart"/>
            <w:r w:rsidRPr="00F52EEF">
              <w:rPr>
                <w:rFonts w:asciiTheme="minorHAnsi" w:eastAsia="Calibri" w:hAnsiTheme="minorHAnsi" w:cstheme="minorHAnsi"/>
              </w:rPr>
              <w:t>–  prezenční</w:t>
            </w:r>
            <w:proofErr w:type="gramEnd"/>
            <w:r w:rsidRPr="00F52EEF">
              <w:rPr>
                <w:rFonts w:asciiTheme="minorHAnsi" w:eastAsia="Calibri" w:hAnsiTheme="minorHAnsi" w:cstheme="minorHAnsi"/>
              </w:rPr>
              <w:t xml:space="preserve"> i kombinovaná forma studia</w:t>
            </w:r>
          </w:p>
          <w:p w14:paraId="62505CDF" w14:textId="76F0DA40" w:rsidR="0000527E" w:rsidRPr="0000527E" w:rsidRDefault="0000527E">
            <w:pPr>
              <w:tabs>
                <w:tab w:val="left" w:pos="567"/>
              </w:tabs>
              <w:autoSpaceDE w:val="0"/>
              <w:autoSpaceDN w:val="0"/>
              <w:adjustRightInd w:val="0"/>
              <w:rPr>
                <w:rFonts w:asciiTheme="minorHAnsi" w:hAnsiTheme="minorHAnsi" w:cstheme="minorHAnsi"/>
                <w:rPrChange w:id="5770" w:author="Josef Kocourek" w:date="2020-02-10T15:02:00Z">
                  <w:rPr>
                    <w:rFonts w:asciiTheme="minorHAnsi" w:eastAsia="Calibri" w:hAnsiTheme="minorHAnsi" w:cstheme="minorHAnsi"/>
                  </w:rPr>
                </w:rPrChange>
              </w:rPr>
              <w:pPrChange w:id="5771" w:author="Josef Kocourek" w:date="2020-02-10T15:02:00Z">
                <w:pPr>
                  <w:tabs>
                    <w:tab w:val="left" w:pos="567"/>
                  </w:tabs>
                  <w:jc w:val="both"/>
                </w:pPr>
              </w:pPrChange>
            </w:pPr>
            <w:ins w:id="5772" w:author="Josef Kocourek" w:date="2020-02-10T15:02:00Z">
              <w:r w:rsidRPr="00F52EEF">
                <w:rPr>
                  <w:rFonts w:asciiTheme="minorHAnsi" w:hAnsiTheme="minorHAnsi" w:cstheme="minorHAnsi"/>
                </w:rPr>
                <w:t>Seminář k bakalářské práci 1</w:t>
              </w:r>
              <w:r>
                <w:rPr>
                  <w:rFonts w:asciiTheme="minorHAnsi" w:hAnsiTheme="minorHAnsi" w:cstheme="minorHAnsi"/>
                </w:rPr>
                <w:t>, 2</w:t>
              </w:r>
              <w:r w:rsidRPr="00F52EEF">
                <w:rPr>
                  <w:rFonts w:asciiTheme="minorHAnsi" w:hAnsiTheme="minorHAnsi" w:cstheme="minorHAnsi"/>
                </w:rPr>
                <w:t xml:space="preserve"> - </w:t>
              </w:r>
              <w:r>
                <w:rPr>
                  <w:rFonts w:asciiTheme="minorHAnsi" w:hAnsiTheme="minorHAnsi" w:cstheme="minorHAnsi"/>
                </w:rPr>
                <w:t>garant</w:t>
              </w:r>
              <w:r w:rsidRPr="00F52EEF">
                <w:rPr>
                  <w:rFonts w:asciiTheme="minorHAnsi" w:hAnsiTheme="minorHAnsi" w:cstheme="minorHAnsi"/>
                </w:rPr>
                <w:t xml:space="preserve"> </w:t>
              </w:r>
              <w:r>
                <w:rPr>
                  <w:rFonts w:asciiTheme="minorHAnsi" w:hAnsiTheme="minorHAnsi" w:cstheme="minorHAnsi"/>
                </w:rPr>
                <w:t>předmětu</w:t>
              </w:r>
              <w:r w:rsidRPr="00F52EEF">
                <w:rPr>
                  <w:rFonts w:asciiTheme="minorHAnsi" w:hAnsiTheme="minorHAnsi" w:cstheme="minorHAnsi"/>
                </w:rPr>
                <w:t xml:space="preserve"> </w:t>
              </w:r>
            </w:ins>
          </w:p>
        </w:tc>
      </w:tr>
      <w:tr w:rsidR="00B46AA1" w:rsidRPr="00F52EEF" w14:paraId="6BFE6C9B" w14:textId="77777777" w:rsidTr="000E0A66">
        <w:tc>
          <w:tcPr>
            <w:tcW w:w="10677" w:type="dxa"/>
            <w:gridSpan w:val="11"/>
            <w:shd w:val="clear" w:color="auto" w:fill="F7CAAC"/>
          </w:tcPr>
          <w:p w14:paraId="044BD386"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B46AA1" w:rsidRPr="00F52EEF" w14:paraId="49255A37" w14:textId="77777777" w:rsidTr="000E0A66">
        <w:trPr>
          <w:trHeight w:val="1055"/>
        </w:trPr>
        <w:tc>
          <w:tcPr>
            <w:tcW w:w="10677" w:type="dxa"/>
            <w:gridSpan w:val="11"/>
          </w:tcPr>
          <w:p w14:paraId="1A99679A" w14:textId="68BC2410"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1990</w:t>
            </w:r>
            <w:r w:rsidR="00935F76">
              <w:rPr>
                <w:rFonts w:asciiTheme="minorHAnsi" w:eastAsia="Calibri" w:hAnsiTheme="minorHAnsi" w:cstheme="minorHAnsi"/>
              </w:rPr>
              <w:t>:</w:t>
            </w:r>
            <w:r w:rsidRPr="00F52EEF">
              <w:rPr>
                <w:rFonts w:asciiTheme="minorHAnsi" w:eastAsia="Calibri" w:hAnsiTheme="minorHAnsi" w:cstheme="minorHAnsi"/>
              </w:rPr>
              <w:t xml:space="preserve"> obor psychologie, FF UK Bratislava</w:t>
            </w:r>
            <w:r w:rsidR="00935F76">
              <w:rPr>
                <w:rFonts w:asciiTheme="minorHAnsi" w:eastAsia="Calibri" w:hAnsiTheme="minorHAnsi" w:cstheme="minorHAnsi"/>
              </w:rPr>
              <w:t xml:space="preserve"> (Mgr.)</w:t>
            </w:r>
          </w:p>
          <w:p w14:paraId="0A284B00" w14:textId="3C1F46AA"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199</w:t>
            </w:r>
            <w:r w:rsidR="0090023A">
              <w:rPr>
                <w:rFonts w:asciiTheme="minorHAnsi" w:eastAsia="Calibri" w:hAnsiTheme="minorHAnsi" w:cstheme="minorHAnsi"/>
              </w:rPr>
              <w:t>9</w:t>
            </w:r>
            <w:r w:rsidR="00935F76">
              <w:rPr>
                <w:rFonts w:asciiTheme="minorHAnsi" w:eastAsia="Calibri" w:hAnsiTheme="minorHAnsi" w:cstheme="minorHAnsi"/>
              </w:rPr>
              <w:t>:</w:t>
            </w:r>
            <w:r w:rsidRPr="00F52EEF">
              <w:rPr>
                <w:rFonts w:asciiTheme="minorHAnsi" w:eastAsia="Calibri" w:hAnsiTheme="minorHAnsi" w:cstheme="minorHAnsi"/>
              </w:rPr>
              <w:t xml:space="preserve"> obor Psychologie</w:t>
            </w:r>
            <w:r w:rsidR="00A163AD">
              <w:rPr>
                <w:rFonts w:asciiTheme="minorHAnsi" w:eastAsia="Calibri" w:hAnsiTheme="minorHAnsi" w:cstheme="minorHAnsi"/>
              </w:rPr>
              <w:t xml:space="preserve">, </w:t>
            </w:r>
            <w:r w:rsidR="00A163AD" w:rsidRPr="00F52EEF">
              <w:rPr>
                <w:rFonts w:asciiTheme="minorHAnsi" w:eastAsia="Calibri" w:hAnsiTheme="minorHAnsi" w:cstheme="minorHAnsi"/>
              </w:rPr>
              <w:t>FF UK Bratislava</w:t>
            </w:r>
            <w:r w:rsidR="00935F76">
              <w:rPr>
                <w:rFonts w:asciiTheme="minorHAnsi" w:eastAsia="Calibri" w:hAnsiTheme="minorHAnsi" w:cstheme="minorHAnsi"/>
              </w:rPr>
              <w:t xml:space="preserve"> (Ph.D.)</w:t>
            </w:r>
          </w:p>
          <w:p w14:paraId="46D2007D" w14:textId="341A1C4A"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2008</w:t>
            </w:r>
            <w:r w:rsidR="00935F76">
              <w:rPr>
                <w:rFonts w:asciiTheme="minorHAnsi" w:eastAsia="Calibri" w:hAnsiTheme="minorHAnsi" w:cstheme="minorHAnsi"/>
              </w:rPr>
              <w:t>:</w:t>
            </w:r>
            <w:r w:rsidRPr="00F52EEF">
              <w:rPr>
                <w:rFonts w:asciiTheme="minorHAnsi" w:eastAsia="Calibri" w:hAnsiTheme="minorHAnsi" w:cstheme="minorHAnsi"/>
              </w:rPr>
              <w:t xml:space="preserve"> obor Psychologie</w:t>
            </w:r>
            <w:r w:rsidR="00A163AD">
              <w:rPr>
                <w:rFonts w:asciiTheme="minorHAnsi" w:eastAsia="Calibri" w:hAnsiTheme="minorHAnsi" w:cstheme="minorHAnsi"/>
              </w:rPr>
              <w:t xml:space="preserve">, </w:t>
            </w:r>
            <w:r w:rsidR="00A163AD" w:rsidRPr="00F52EEF">
              <w:rPr>
                <w:rFonts w:asciiTheme="minorHAnsi" w:eastAsia="Calibri" w:hAnsiTheme="minorHAnsi" w:cstheme="minorHAnsi"/>
              </w:rPr>
              <w:t>FF UK Bratislava</w:t>
            </w:r>
            <w:r w:rsidR="00935F76">
              <w:rPr>
                <w:rFonts w:asciiTheme="minorHAnsi" w:eastAsia="Calibri" w:hAnsiTheme="minorHAnsi" w:cstheme="minorHAnsi"/>
              </w:rPr>
              <w:t xml:space="preserve"> (doc.)</w:t>
            </w:r>
          </w:p>
          <w:p w14:paraId="01698BD0" w14:textId="77777777" w:rsidR="00B46AA1" w:rsidRPr="00F52EEF" w:rsidRDefault="00B46AA1" w:rsidP="00935F76">
            <w:pPr>
              <w:tabs>
                <w:tab w:val="left" w:pos="567"/>
              </w:tabs>
              <w:jc w:val="both"/>
              <w:rPr>
                <w:rFonts w:asciiTheme="minorHAnsi" w:eastAsia="Calibri" w:hAnsiTheme="minorHAnsi" w:cstheme="minorHAnsi"/>
              </w:rPr>
            </w:pPr>
          </w:p>
        </w:tc>
      </w:tr>
      <w:tr w:rsidR="00B46AA1" w:rsidRPr="00F52EEF" w14:paraId="3E07B7C4" w14:textId="77777777" w:rsidTr="000E0A66">
        <w:tc>
          <w:tcPr>
            <w:tcW w:w="10677" w:type="dxa"/>
            <w:gridSpan w:val="11"/>
            <w:shd w:val="clear" w:color="auto" w:fill="F7CAAC"/>
          </w:tcPr>
          <w:p w14:paraId="3902DDE7"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B46AA1" w:rsidRPr="00F52EEF" w14:paraId="520483D5" w14:textId="77777777" w:rsidTr="000E0A66">
        <w:trPr>
          <w:trHeight w:val="1090"/>
        </w:trPr>
        <w:tc>
          <w:tcPr>
            <w:tcW w:w="10677" w:type="dxa"/>
            <w:gridSpan w:val="11"/>
          </w:tcPr>
          <w:p w14:paraId="4921B3AB" w14:textId="65133F18" w:rsidR="00B46AA1" w:rsidRPr="00F52EEF" w:rsidRDefault="00B46AA1" w:rsidP="00935F76">
            <w:pPr>
              <w:pStyle w:val="Normlnweb"/>
              <w:shd w:val="clear" w:color="auto" w:fill="FFFFFF"/>
              <w:tabs>
                <w:tab w:val="left" w:pos="567"/>
              </w:tabs>
              <w:spacing w:before="0" w:beforeAutospacing="0" w:after="0" w:afterAutospacing="0"/>
              <w:rPr>
                <w:rFonts w:asciiTheme="minorHAnsi" w:hAnsiTheme="minorHAnsi" w:cstheme="minorHAnsi"/>
                <w:sz w:val="20"/>
                <w:szCs w:val="20"/>
              </w:rPr>
            </w:pPr>
            <w:r w:rsidRPr="00F52EEF">
              <w:rPr>
                <w:rFonts w:asciiTheme="minorHAnsi" w:hAnsiTheme="minorHAnsi" w:cstheme="minorHAnsi"/>
                <w:sz w:val="20"/>
                <w:szCs w:val="20"/>
              </w:rPr>
              <w:t>1990 – 1994</w:t>
            </w:r>
            <w:r w:rsidR="00935F76">
              <w:rPr>
                <w:rFonts w:asciiTheme="minorHAnsi" w:hAnsiTheme="minorHAnsi" w:cstheme="minorHAnsi"/>
                <w:sz w:val="20"/>
                <w:szCs w:val="20"/>
              </w:rPr>
              <w:t xml:space="preserve">: </w:t>
            </w:r>
            <w:r w:rsidRPr="00F52EEF">
              <w:rPr>
                <w:rFonts w:asciiTheme="minorHAnsi" w:hAnsiTheme="minorHAnsi" w:cstheme="minorHAnsi"/>
                <w:sz w:val="20"/>
                <w:szCs w:val="20"/>
              </w:rPr>
              <w:t>PPP Bratislava, psycholog</w:t>
            </w:r>
          </w:p>
          <w:p w14:paraId="2CF67C51" w14:textId="7FD93985" w:rsidR="00B46AA1" w:rsidRPr="00F52EEF" w:rsidRDefault="00B46AA1" w:rsidP="00935F76">
            <w:pPr>
              <w:pStyle w:val="Normlnweb"/>
              <w:shd w:val="clear" w:color="auto" w:fill="FFFFFF"/>
              <w:tabs>
                <w:tab w:val="left" w:pos="567"/>
              </w:tabs>
              <w:spacing w:before="0" w:beforeAutospacing="0" w:after="0" w:afterAutospacing="0"/>
              <w:rPr>
                <w:rFonts w:asciiTheme="minorHAnsi" w:hAnsiTheme="minorHAnsi" w:cstheme="minorHAnsi"/>
                <w:sz w:val="20"/>
                <w:szCs w:val="20"/>
              </w:rPr>
            </w:pPr>
            <w:r w:rsidRPr="00F52EEF">
              <w:rPr>
                <w:rFonts w:asciiTheme="minorHAnsi" w:hAnsiTheme="minorHAnsi" w:cstheme="minorHAnsi"/>
                <w:sz w:val="20"/>
                <w:szCs w:val="20"/>
              </w:rPr>
              <w:t>1994 – 2009</w:t>
            </w:r>
            <w:r w:rsidR="00935F76">
              <w:rPr>
                <w:rFonts w:asciiTheme="minorHAnsi" w:hAnsiTheme="minorHAnsi" w:cstheme="minorHAnsi"/>
                <w:sz w:val="20"/>
                <w:szCs w:val="20"/>
              </w:rPr>
              <w:t xml:space="preserve">: </w:t>
            </w:r>
            <w:r w:rsidRPr="00F52EEF">
              <w:rPr>
                <w:rFonts w:asciiTheme="minorHAnsi" w:hAnsiTheme="minorHAnsi" w:cstheme="minorHAnsi"/>
                <w:sz w:val="20"/>
                <w:szCs w:val="20"/>
              </w:rPr>
              <w:t>UKF Nitra, vysokoškolský pedagog</w:t>
            </w:r>
          </w:p>
          <w:p w14:paraId="070BF710" w14:textId="721426C8" w:rsidR="00B46AA1" w:rsidRPr="00F52EEF" w:rsidRDefault="00B46AA1" w:rsidP="00935F76">
            <w:pPr>
              <w:pStyle w:val="Normlnweb"/>
              <w:shd w:val="clear" w:color="auto" w:fill="FFFFFF"/>
              <w:tabs>
                <w:tab w:val="left" w:pos="567"/>
              </w:tabs>
              <w:spacing w:before="0" w:beforeAutospacing="0" w:after="0" w:afterAutospacing="0"/>
              <w:rPr>
                <w:rFonts w:asciiTheme="minorHAnsi" w:hAnsiTheme="minorHAnsi" w:cstheme="minorHAnsi"/>
                <w:sz w:val="20"/>
                <w:szCs w:val="20"/>
              </w:rPr>
            </w:pPr>
            <w:r w:rsidRPr="00F52EEF">
              <w:rPr>
                <w:rFonts w:asciiTheme="minorHAnsi" w:hAnsiTheme="minorHAnsi" w:cstheme="minorHAnsi"/>
                <w:sz w:val="20"/>
                <w:szCs w:val="20"/>
              </w:rPr>
              <w:t>2010</w:t>
            </w:r>
            <w:r w:rsidR="00935F76">
              <w:rPr>
                <w:rFonts w:asciiTheme="minorHAnsi" w:hAnsiTheme="minorHAnsi" w:cstheme="minorHAnsi"/>
                <w:sz w:val="20"/>
                <w:szCs w:val="20"/>
              </w:rPr>
              <w:t xml:space="preserve">: </w:t>
            </w:r>
            <w:r w:rsidRPr="00F52EEF">
              <w:rPr>
                <w:rFonts w:asciiTheme="minorHAnsi" w:hAnsiTheme="minorHAnsi" w:cstheme="minorHAnsi"/>
                <w:sz w:val="20"/>
                <w:szCs w:val="20"/>
              </w:rPr>
              <w:t>UK, Bratislava, docent</w:t>
            </w:r>
          </w:p>
          <w:p w14:paraId="7111C6CC" w14:textId="138312D8" w:rsidR="00B46AA1" w:rsidRPr="00F52EEF" w:rsidRDefault="00B46AA1" w:rsidP="00935F76">
            <w:pPr>
              <w:pStyle w:val="Normlnweb"/>
              <w:shd w:val="clear" w:color="auto" w:fill="FFFFFF"/>
              <w:tabs>
                <w:tab w:val="left" w:pos="567"/>
              </w:tabs>
              <w:spacing w:before="0" w:beforeAutospacing="0" w:after="0" w:afterAutospacing="0"/>
              <w:rPr>
                <w:rFonts w:asciiTheme="minorHAnsi" w:eastAsia="Calibri" w:hAnsiTheme="minorHAnsi" w:cstheme="minorHAnsi"/>
                <w:sz w:val="20"/>
                <w:szCs w:val="20"/>
              </w:rPr>
            </w:pPr>
            <w:r w:rsidRPr="00F52EEF">
              <w:rPr>
                <w:rFonts w:asciiTheme="minorHAnsi" w:hAnsiTheme="minorHAnsi" w:cstheme="minorHAnsi"/>
                <w:sz w:val="20"/>
                <w:szCs w:val="20"/>
              </w:rPr>
              <w:t>2010</w:t>
            </w:r>
            <w:r w:rsidR="00935F76">
              <w:rPr>
                <w:rFonts w:asciiTheme="minorHAnsi" w:hAnsiTheme="minorHAnsi" w:cstheme="minorHAnsi"/>
                <w:sz w:val="20"/>
                <w:szCs w:val="20"/>
              </w:rPr>
              <w:t>:</w:t>
            </w:r>
            <w:r w:rsidRPr="00F52EEF">
              <w:rPr>
                <w:rFonts w:asciiTheme="minorHAnsi" w:hAnsiTheme="minorHAnsi" w:cstheme="minorHAnsi"/>
                <w:sz w:val="20"/>
                <w:szCs w:val="20"/>
              </w:rPr>
              <w:t xml:space="preserve"> UTB ve Zlíně, docent</w:t>
            </w:r>
          </w:p>
        </w:tc>
      </w:tr>
      <w:tr w:rsidR="00B46AA1" w:rsidRPr="00F52EEF" w14:paraId="18BB8C4B" w14:textId="77777777" w:rsidTr="000E0A66">
        <w:trPr>
          <w:trHeight w:val="250"/>
        </w:trPr>
        <w:tc>
          <w:tcPr>
            <w:tcW w:w="10677" w:type="dxa"/>
            <w:gridSpan w:val="11"/>
            <w:shd w:val="clear" w:color="auto" w:fill="F7CAAC"/>
          </w:tcPr>
          <w:p w14:paraId="124268CF"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B46AA1" w:rsidRPr="00F52EEF" w14:paraId="55C16AC2" w14:textId="77777777" w:rsidTr="000E0A66">
        <w:trPr>
          <w:trHeight w:val="673"/>
        </w:trPr>
        <w:tc>
          <w:tcPr>
            <w:tcW w:w="10677" w:type="dxa"/>
            <w:gridSpan w:val="11"/>
          </w:tcPr>
          <w:p w14:paraId="6E01CA79" w14:textId="77777777"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Bakalářské práce – 60, Diplomové práce – 80, doktorské práce – 6.</w:t>
            </w:r>
          </w:p>
        </w:tc>
      </w:tr>
      <w:tr w:rsidR="00B46AA1" w:rsidRPr="00F52EEF" w14:paraId="69B05D21" w14:textId="77777777" w:rsidTr="000E0A66">
        <w:trPr>
          <w:trHeight w:val="250"/>
        </w:trPr>
        <w:tc>
          <w:tcPr>
            <w:tcW w:w="10677" w:type="dxa"/>
            <w:gridSpan w:val="11"/>
            <w:shd w:val="clear" w:color="auto" w:fill="F7CAAC"/>
          </w:tcPr>
          <w:p w14:paraId="78297668"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eastAsia="Trebuchet MS" w:hAnsiTheme="minorHAnsi" w:cstheme="minorHAnsi"/>
                <w:b/>
                <w:lang w:eastAsia="en-US"/>
              </w:rPr>
              <w:t>Zkušenosti s členstvím v orgánech grantových agentur, odborných společností apod. na národní a mezinárodní úrovni</w:t>
            </w:r>
          </w:p>
        </w:tc>
      </w:tr>
      <w:tr w:rsidR="00B46AA1" w:rsidRPr="00F52EEF" w14:paraId="2A2640D3" w14:textId="77777777" w:rsidTr="000E0A66">
        <w:trPr>
          <w:trHeight w:val="673"/>
        </w:trPr>
        <w:tc>
          <w:tcPr>
            <w:tcW w:w="10677" w:type="dxa"/>
            <w:gridSpan w:val="11"/>
          </w:tcPr>
          <w:p w14:paraId="2DF1A3D0" w14:textId="77777777" w:rsidR="00B46AA1" w:rsidRPr="00F52EEF" w:rsidRDefault="00B46AA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členka Slovenské psychologické společnosti, členka redakční rady Mládež a spoločnosť, Analýza a výskum v marketingovej komunikácii; školitelka v Ph.D. programoch: odbor Psychológia, Špeciálna pedagogika, Masmediálné štúdiá.</w:t>
            </w:r>
          </w:p>
        </w:tc>
      </w:tr>
      <w:tr w:rsidR="00B46AA1" w:rsidRPr="00F52EEF" w14:paraId="2DEDE76B" w14:textId="77777777" w:rsidTr="000E0A66">
        <w:trPr>
          <w:cantSplit/>
        </w:trPr>
        <w:tc>
          <w:tcPr>
            <w:tcW w:w="4165" w:type="dxa"/>
            <w:gridSpan w:val="2"/>
            <w:tcBorders>
              <w:top w:val="single" w:sz="12" w:space="0" w:color="auto"/>
            </w:tcBorders>
            <w:shd w:val="clear" w:color="auto" w:fill="F7CAAC"/>
          </w:tcPr>
          <w:p w14:paraId="1891A576"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2"/>
            <w:tcBorders>
              <w:top w:val="single" w:sz="12" w:space="0" w:color="auto"/>
            </w:tcBorders>
            <w:shd w:val="clear" w:color="auto" w:fill="F7CAAC"/>
          </w:tcPr>
          <w:p w14:paraId="26856C4C"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248" w:type="dxa"/>
            <w:gridSpan w:val="4"/>
            <w:tcBorders>
              <w:top w:val="single" w:sz="12" w:space="0" w:color="auto"/>
              <w:right w:val="single" w:sz="12" w:space="0" w:color="auto"/>
            </w:tcBorders>
            <w:shd w:val="clear" w:color="auto" w:fill="F7CAAC"/>
          </w:tcPr>
          <w:p w14:paraId="67985D93"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019" w:type="dxa"/>
            <w:gridSpan w:val="3"/>
            <w:tcBorders>
              <w:top w:val="single" w:sz="12" w:space="0" w:color="auto"/>
              <w:left w:val="single" w:sz="12" w:space="0" w:color="auto"/>
            </w:tcBorders>
            <w:shd w:val="clear" w:color="auto" w:fill="F7CAAC"/>
          </w:tcPr>
          <w:p w14:paraId="5B4AB28F"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5BB0EFD7" w14:textId="77777777" w:rsidR="00B46AA1" w:rsidRPr="00F52EEF" w:rsidRDefault="00B46AA1" w:rsidP="00935F76">
            <w:pPr>
              <w:tabs>
                <w:tab w:val="left" w:pos="567"/>
              </w:tabs>
              <w:rPr>
                <w:rFonts w:asciiTheme="minorHAnsi" w:hAnsiTheme="minorHAnsi" w:cstheme="minorHAnsi"/>
                <w:b/>
              </w:rPr>
            </w:pPr>
          </w:p>
        </w:tc>
      </w:tr>
      <w:tr w:rsidR="00B46AA1" w:rsidRPr="00F52EEF" w14:paraId="0238D9B7" w14:textId="77777777" w:rsidTr="00A163AD">
        <w:trPr>
          <w:cantSplit/>
        </w:trPr>
        <w:tc>
          <w:tcPr>
            <w:tcW w:w="4165" w:type="dxa"/>
            <w:gridSpan w:val="2"/>
          </w:tcPr>
          <w:p w14:paraId="1AD3C552" w14:textId="77777777" w:rsidR="00B46AA1" w:rsidRPr="00F52EEF" w:rsidRDefault="00B46AA1" w:rsidP="00935F76">
            <w:pPr>
              <w:tabs>
                <w:tab w:val="left" w:pos="567"/>
              </w:tabs>
              <w:jc w:val="both"/>
              <w:rPr>
                <w:rFonts w:asciiTheme="minorHAnsi" w:hAnsiTheme="minorHAnsi" w:cstheme="minorHAnsi"/>
                <w:color w:val="FF0000"/>
                <w:lang w:val="sk-SK"/>
              </w:rPr>
            </w:pPr>
            <w:r w:rsidRPr="00F52EEF">
              <w:rPr>
                <w:rFonts w:asciiTheme="minorHAnsi" w:hAnsiTheme="minorHAnsi" w:cstheme="minorHAnsi"/>
                <w:lang w:val="sk-SK"/>
              </w:rPr>
              <w:t>Psychologie</w:t>
            </w:r>
          </w:p>
        </w:tc>
        <w:tc>
          <w:tcPr>
            <w:tcW w:w="2245" w:type="dxa"/>
            <w:gridSpan w:val="2"/>
          </w:tcPr>
          <w:p w14:paraId="49459F46" w14:textId="77777777" w:rsidR="00B46AA1" w:rsidRPr="00F52EEF" w:rsidRDefault="00B46AA1" w:rsidP="00935F76">
            <w:pPr>
              <w:tabs>
                <w:tab w:val="left" w:pos="567"/>
              </w:tabs>
              <w:jc w:val="both"/>
              <w:rPr>
                <w:rFonts w:asciiTheme="minorHAnsi" w:hAnsiTheme="minorHAnsi" w:cstheme="minorHAnsi"/>
                <w:color w:val="FF0000"/>
              </w:rPr>
            </w:pPr>
            <w:r w:rsidRPr="00F52EEF">
              <w:rPr>
                <w:rFonts w:asciiTheme="minorHAnsi" w:hAnsiTheme="minorHAnsi" w:cstheme="minorHAnsi"/>
              </w:rPr>
              <w:t>2008</w:t>
            </w:r>
          </w:p>
        </w:tc>
        <w:tc>
          <w:tcPr>
            <w:tcW w:w="2248" w:type="dxa"/>
            <w:gridSpan w:val="4"/>
            <w:tcBorders>
              <w:right w:val="single" w:sz="12" w:space="0" w:color="auto"/>
            </w:tcBorders>
          </w:tcPr>
          <w:p w14:paraId="0EFC1B05" w14:textId="77777777" w:rsidR="00B46AA1" w:rsidRPr="00F52EEF" w:rsidRDefault="00B46AA1" w:rsidP="00935F76">
            <w:pPr>
              <w:tabs>
                <w:tab w:val="left" w:pos="567"/>
              </w:tabs>
              <w:rPr>
                <w:rFonts w:asciiTheme="minorHAnsi" w:hAnsiTheme="minorHAnsi" w:cstheme="minorHAnsi"/>
                <w:color w:val="FF0000"/>
              </w:rPr>
            </w:pPr>
            <w:r w:rsidRPr="00F52EEF">
              <w:rPr>
                <w:rFonts w:asciiTheme="minorHAnsi" w:hAnsiTheme="minorHAnsi" w:cstheme="minorHAnsi"/>
              </w:rPr>
              <w:t>UK Bratislava</w:t>
            </w:r>
          </w:p>
        </w:tc>
        <w:tc>
          <w:tcPr>
            <w:tcW w:w="557" w:type="dxa"/>
            <w:tcBorders>
              <w:left w:val="single" w:sz="12" w:space="0" w:color="auto"/>
            </w:tcBorders>
            <w:shd w:val="clear" w:color="auto" w:fill="F7CAAC"/>
          </w:tcPr>
          <w:p w14:paraId="78A55971"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768" w:type="dxa"/>
            <w:shd w:val="clear" w:color="auto" w:fill="F7CAAC"/>
          </w:tcPr>
          <w:p w14:paraId="7A6540F4"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Scopus</w:t>
            </w:r>
          </w:p>
          <w:p w14:paraId="1979C90E" w14:textId="77777777" w:rsidR="00B46AA1" w:rsidRPr="00F52EEF" w:rsidRDefault="00B46AA1" w:rsidP="00935F76">
            <w:pPr>
              <w:tabs>
                <w:tab w:val="left" w:pos="567"/>
              </w:tabs>
              <w:jc w:val="center"/>
              <w:rPr>
                <w:rFonts w:asciiTheme="minorHAnsi" w:hAnsiTheme="minorHAnsi" w:cstheme="minorHAnsi"/>
              </w:rPr>
            </w:pPr>
          </w:p>
        </w:tc>
        <w:tc>
          <w:tcPr>
            <w:tcW w:w="694" w:type="dxa"/>
            <w:shd w:val="clear" w:color="auto" w:fill="F7CAAC"/>
          </w:tcPr>
          <w:p w14:paraId="7022CDAA"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B46AA1" w:rsidRPr="00F52EEF" w14:paraId="15FF2918" w14:textId="77777777" w:rsidTr="00A163AD">
        <w:trPr>
          <w:cantSplit/>
          <w:trHeight w:val="70"/>
        </w:trPr>
        <w:tc>
          <w:tcPr>
            <w:tcW w:w="4165" w:type="dxa"/>
            <w:gridSpan w:val="2"/>
            <w:shd w:val="clear" w:color="auto" w:fill="F7CAAC"/>
          </w:tcPr>
          <w:p w14:paraId="5A04E4C5"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2"/>
            <w:shd w:val="clear" w:color="auto" w:fill="F7CAAC"/>
          </w:tcPr>
          <w:p w14:paraId="08C9489E"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248" w:type="dxa"/>
            <w:gridSpan w:val="4"/>
            <w:tcBorders>
              <w:right w:val="single" w:sz="12" w:space="0" w:color="auto"/>
            </w:tcBorders>
            <w:shd w:val="clear" w:color="auto" w:fill="F7CAAC"/>
          </w:tcPr>
          <w:p w14:paraId="2CF380DC" w14:textId="77777777" w:rsidR="00B46AA1" w:rsidRPr="00F52EEF" w:rsidRDefault="00B46AA1" w:rsidP="00935F76">
            <w:pPr>
              <w:tabs>
                <w:tab w:val="left" w:pos="567"/>
              </w:tabs>
              <w:rPr>
                <w:rFonts w:asciiTheme="minorHAnsi" w:hAnsiTheme="minorHAnsi" w:cstheme="minorHAnsi"/>
              </w:rPr>
            </w:pPr>
            <w:r w:rsidRPr="00F52EEF">
              <w:rPr>
                <w:rFonts w:asciiTheme="minorHAnsi" w:hAnsiTheme="minorHAnsi" w:cstheme="minorHAnsi"/>
                <w:b/>
              </w:rPr>
              <w:t>Řízení konáno na VŠ</w:t>
            </w:r>
          </w:p>
        </w:tc>
        <w:tc>
          <w:tcPr>
            <w:tcW w:w="557" w:type="dxa"/>
            <w:vMerge w:val="restart"/>
            <w:tcBorders>
              <w:left w:val="single" w:sz="12" w:space="0" w:color="auto"/>
            </w:tcBorders>
          </w:tcPr>
          <w:p w14:paraId="14A338E3" w14:textId="042BC11C"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1</w:t>
            </w:r>
            <w:r w:rsidR="00132033" w:rsidRPr="00F52EEF">
              <w:rPr>
                <w:rFonts w:asciiTheme="minorHAnsi" w:hAnsiTheme="minorHAnsi" w:cstheme="minorHAnsi"/>
                <w:b/>
              </w:rPr>
              <w:t>9</w:t>
            </w:r>
          </w:p>
        </w:tc>
        <w:tc>
          <w:tcPr>
            <w:tcW w:w="768" w:type="dxa"/>
            <w:vMerge w:val="restart"/>
          </w:tcPr>
          <w:p w14:paraId="54CA2272" w14:textId="064F1E46" w:rsidR="00B46AA1" w:rsidRPr="00F52EEF" w:rsidRDefault="00B46AA1" w:rsidP="00935F76">
            <w:pPr>
              <w:tabs>
                <w:tab w:val="left" w:pos="567"/>
              </w:tabs>
              <w:jc w:val="center"/>
              <w:rPr>
                <w:rFonts w:asciiTheme="minorHAnsi" w:hAnsiTheme="minorHAnsi" w:cstheme="minorHAnsi"/>
                <w:b/>
              </w:rPr>
            </w:pPr>
            <w:r w:rsidRPr="00F52EEF">
              <w:rPr>
                <w:rFonts w:asciiTheme="minorHAnsi" w:hAnsiTheme="minorHAnsi" w:cstheme="minorHAnsi"/>
                <w:b/>
              </w:rPr>
              <w:t>1</w:t>
            </w:r>
            <w:r w:rsidR="00132033" w:rsidRPr="00F52EEF">
              <w:rPr>
                <w:rFonts w:asciiTheme="minorHAnsi" w:hAnsiTheme="minorHAnsi" w:cstheme="minorHAnsi"/>
                <w:b/>
              </w:rPr>
              <w:t>2</w:t>
            </w:r>
          </w:p>
        </w:tc>
        <w:tc>
          <w:tcPr>
            <w:tcW w:w="694" w:type="dxa"/>
            <w:vMerge w:val="restart"/>
          </w:tcPr>
          <w:p w14:paraId="69986247" w14:textId="45E804C4" w:rsidR="00B46AA1" w:rsidRPr="00F52EEF" w:rsidRDefault="00132033" w:rsidP="00935F76">
            <w:pPr>
              <w:tabs>
                <w:tab w:val="left" w:pos="567"/>
              </w:tabs>
              <w:jc w:val="both"/>
              <w:rPr>
                <w:rFonts w:asciiTheme="minorHAnsi" w:hAnsiTheme="minorHAnsi" w:cstheme="minorHAnsi"/>
                <w:b/>
              </w:rPr>
            </w:pPr>
            <w:r w:rsidRPr="00F52EEF">
              <w:rPr>
                <w:rFonts w:asciiTheme="minorHAnsi" w:hAnsiTheme="minorHAnsi" w:cstheme="minorHAnsi"/>
                <w:b/>
              </w:rPr>
              <w:t>92</w:t>
            </w:r>
          </w:p>
        </w:tc>
      </w:tr>
      <w:tr w:rsidR="00B46AA1" w:rsidRPr="00F52EEF" w14:paraId="01AE2D85" w14:textId="77777777" w:rsidTr="00A163AD">
        <w:trPr>
          <w:trHeight w:val="205"/>
        </w:trPr>
        <w:tc>
          <w:tcPr>
            <w:tcW w:w="4165" w:type="dxa"/>
            <w:gridSpan w:val="2"/>
          </w:tcPr>
          <w:p w14:paraId="78D83563" w14:textId="77777777" w:rsidR="00B46AA1" w:rsidRPr="00F52EEF" w:rsidRDefault="00B46AA1" w:rsidP="00935F76">
            <w:pPr>
              <w:tabs>
                <w:tab w:val="left" w:pos="567"/>
              </w:tabs>
              <w:jc w:val="both"/>
              <w:rPr>
                <w:rFonts w:asciiTheme="minorHAnsi" w:hAnsiTheme="minorHAnsi" w:cstheme="minorHAnsi"/>
              </w:rPr>
            </w:pPr>
          </w:p>
        </w:tc>
        <w:tc>
          <w:tcPr>
            <w:tcW w:w="2245" w:type="dxa"/>
            <w:gridSpan w:val="2"/>
          </w:tcPr>
          <w:p w14:paraId="19851599" w14:textId="77777777" w:rsidR="00B46AA1" w:rsidRPr="00F52EEF" w:rsidRDefault="00B46AA1" w:rsidP="00935F76">
            <w:pPr>
              <w:tabs>
                <w:tab w:val="left" w:pos="567"/>
              </w:tabs>
              <w:jc w:val="both"/>
              <w:rPr>
                <w:rFonts w:asciiTheme="minorHAnsi" w:hAnsiTheme="minorHAnsi" w:cstheme="minorHAnsi"/>
              </w:rPr>
            </w:pPr>
          </w:p>
        </w:tc>
        <w:tc>
          <w:tcPr>
            <w:tcW w:w="2248" w:type="dxa"/>
            <w:gridSpan w:val="4"/>
            <w:tcBorders>
              <w:right w:val="single" w:sz="12" w:space="0" w:color="auto"/>
            </w:tcBorders>
          </w:tcPr>
          <w:p w14:paraId="219A4129" w14:textId="77777777" w:rsidR="00B46AA1" w:rsidRPr="00F52EEF" w:rsidRDefault="00B46AA1" w:rsidP="00935F76">
            <w:pPr>
              <w:tabs>
                <w:tab w:val="left" w:pos="567"/>
              </w:tabs>
              <w:jc w:val="both"/>
              <w:rPr>
                <w:rFonts w:asciiTheme="minorHAnsi" w:hAnsiTheme="minorHAnsi" w:cstheme="minorHAnsi"/>
              </w:rPr>
            </w:pPr>
          </w:p>
        </w:tc>
        <w:tc>
          <w:tcPr>
            <w:tcW w:w="557" w:type="dxa"/>
            <w:vMerge/>
            <w:tcBorders>
              <w:left w:val="single" w:sz="12" w:space="0" w:color="auto"/>
            </w:tcBorders>
            <w:vAlign w:val="center"/>
          </w:tcPr>
          <w:p w14:paraId="35C28CAD" w14:textId="77777777" w:rsidR="00B46AA1" w:rsidRPr="00F52EEF" w:rsidRDefault="00B46AA1" w:rsidP="00935F76">
            <w:pPr>
              <w:tabs>
                <w:tab w:val="left" w:pos="567"/>
              </w:tabs>
              <w:rPr>
                <w:rFonts w:asciiTheme="minorHAnsi" w:hAnsiTheme="minorHAnsi" w:cstheme="minorHAnsi"/>
                <w:b/>
              </w:rPr>
            </w:pPr>
          </w:p>
        </w:tc>
        <w:tc>
          <w:tcPr>
            <w:tcW w:w="768" w:type="dxa"/>
            <w:vMerge/>
            <w:vAlign w:val="center"/>
          </w:tcPr>
          <w:p w14:paraId="039B86F8" w14:textId="77777777" w:rsidR="00B46AA1" w:rsidRPr="00F52EEF" w:rsidRDefault="00B46AA1" w:rsidP="00935F76">
            <w:pPr>
              <w:tabs>
                <w:tab w:val="left" w:pos="567"/>
              </w:tabs>
              <w:rPr>
                <w:rFonts w:asciiTheme="minorHAnsi" w:hAnsiTheme="minorHAnsi" w:cstheme="minorHAnsi"/>
                <w:b/>
              </w:rPr>
            </w:pPr>
          </w:p>
        </w:tc>
        <w:tc>
          <w:tcPr>
            <w:tcW w:w="694" w:type="dxa"/>
            <w:vMerge/>
            <w:vAlign w:val="center"/>
          </w:tcPr>
          <w:p w14:paraId="00957B77" w14:textId="77777777" w:rsidR="00B46AA1" w:rsidRPr="00F52EEF" w:rsidRDefault="00B46AA1" w:rsidP="00935F76">
            <w:pPr>
              <w:tabs>
                <w:tab w:val="left" w:pos="567"/>
              </w:tabs>
              <w:rPr>
                <w:rFonts w:asciiTheme="minorHAnsi" w:hAnsiTheme="minorHAnsi" w:cstheme="minorHAnsi"/>
                <w:b/>
              </w:rPr>
            </w:pPr>
          </w:p>
        </w:tc>
      </w:tr>
      <w:tr w:rsidR="00B46AA1" w:rsidRPr="00F52EEF" w14:paraId="4A61B55B" w14:textId="77777777" w:rsidTr="000E0A66">
        <w:tc>
          <w:tcPr>
            <w:tcW w:w="10677" w:type="dxa"/>
            <w:gridSpan w:val="11"/>
            <w:shd w:val="clear" w:color="auto" w:fill="F7CAAC"/>
          </w:tcPr>
          <w:p w14:paraId="1214FE05"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B46AA1" w:rsidRPr="00F52EEF" w14:paraId="4BC1BFA2" w14:textId="77777777" w:rsidTr="000E0A66">
        <w:trPr>
          <w:trHeight w:val="1266"/>
        </w:trPr>
        <w:tc>
          <w:tcPr>
            <w:tcW w:w="10677" w:type="dxa"/>
            <w:gridSpan w:val="11"/>
          </w:tcPr>
          <w:p w14:paraId="217743B5" w14:textId="77777777" w:rsidR="00B46AA1" w:rsidRPr="00F52EEF" w:rsidRDefault="00B46AA1" w:rsidP="00935F76">
            <w:pPr>
              <w:tabs>
                <w:tab w:val="left" w:pos="567"/>
              </w:tabs>
              <w:rPr>
                <w:rFonts w:asciiTheme="minorHAnsi" w:hAnsiTheme="minorHAnsi" w:cstheme="minorHAnsi"/>
                <w:shd w:val="clear" w:color="auto" w:fill="FFFFFF"/>
              </w:rPr>
            </w:pPr>
            <w:r w:rsidRPr="00F52EEF">
              <w:rPr>
                <w:rFonts w:asciiTheme="minorHAnsi" w:hAnsiTheme="minorHAnsi" w:cstheme="minorHAnsi"/>
                <w:shd w:val="clear" w:color="auto" w:fill="FFFFFF"/>
              </w:rPr>
              <w:t xml:space="preserve">Šramová, B., &amp; Pavelka, J. (2019). </w:t>
            </w:r>
            <w:r w:rsidRPr="00F52EEF">
              <w:rPr>
                <w:rFonts w:asciiTheme="minorHAnsi" w:hAnsiTheme="minorHAnsi" w:cstheme="minorHAnsi"/>
                <w:lang w:eastAsia="en-US"/>
              </w:rPr>
              <w:t xml:space="preserve">Gender differences and wellbeing indicators tendencies in motivational structure of adolescent online shopping behavior. </w:t>
            </w:r>
            <w:r w:rsidRPr="00F52EEF">
              <w:rPr>
                <w:rFonts w:asciiTheme="minorHAnsi" w:hAnsiTheme="minorHAnsi" w:cstheme="minorHAnsi"/>
                <w:i/>
                <w:lang w:eastAsia="en-US"/>
              </w:rPr>
              <w:t>International Journal of Retail &amp; Distribution Management</w:t>
            </w:r>
            <w:r w:rsidRPr="00F52EEF">
              <w:rPr>
                <w:rFonts w:asciiTheme="minorHAnsi" w:hAnsiTheme="minorHAnsi" w:cstheme="minorHAnsi"/>
                <w:i/>
              </w:rPr>
              <w:t xml:space="preserve">. </w:t>
            </w:r>
            <w:hyperlink r:id="rId23" w:history="1">
              <w:r w:rsidRPr="00F52EEF">
                <w:rPr>
                  <w:rStyle w:val="Hypertextovodkaz"/>
                  <w:rFonts w:asciiTheme="minorHAnsi" w:hAnsiTheme="minorHAnsi" w:cstheme="minorHAnsi"/>
                  <w:bdr w:val="none" w:sz="0" w:space="0" w:color="auto" w:frame="1"/>
                </w:rPr>
                <w:t>doi: 10.1108/IJRDM-08-2017-0173</w:t>
              </w:r>
            </w:hyperlink>
            <w:r w:rsidRPr="00F52EEF">
              <w:rPr>
                <w:rStyle w:val="Hypertextovodkaz"/>
                <w:rFonts w:asciiTheme="minorHAnsi" w:hAnsiTheme="minorHAnsi" w:cstheme="minorHAnsi"/>
                <w:bdr w:val="none" w:sz="0" w:space="0" w:color="auto" w:frame="1"/>
              </w:rPr>
              <w:t xml:space="preserve">; </w:t>
            </w:r>
            <w:r w:rsidRPr="00F52EEF">
              <w:rPr>
                <w:rFonts w:asciiTheme="minorHAnsi" w:hAnsiTheme="minorHAnsi" w:cstheme="minorHAnsi"/>
                <w:shd w:val="clear" w:color="auto" w:fill="FFFFFF"/>
              </w:rPr>
              <w:t>Scopus; SJR 2017 = 0,742.</w:t>
            </w:r>
          </w:p>
          <w:p w14:paraId="341372EC" w14:textId="77777777" w:rsidR="00B46AA1" w:rsidRPr="00F52EEF" w:rsidRDefault="00B46AA1" w:rsidP="00935F76">
            <w:pPr>
              <w:tabs>
                <w:tab w:val="left" w:pos="567"/>
              </w:tabs>
              <w:rPr>
                <w:rFonts w:asciiTheme="minorHAnsi" w:hAnsiTheme="minorHAnsi" w:cstheme="minorHAnsi"/>
                <w:shd w:val="clear" w:color="auto" w:fill="FFFFFF"/>
              </w:rPr>
            </w:pPr>
            <w:r w:rsidRPr="00F52EEF">
              <w:rPr>
                <w:rFonts w:asciiTheme="minorHAnsi" w:hAnsiTheme="minorHAnsi" w:cstheme="minorHAnsi"/>
                <w:shd w:val="clear" w:color="auto" w:fill="FFFFFF"/>
              </w:rPr>
              <w:t>Šramová, B., &amp; Pavelka, J. (2017). The perception of media messages by preschool children. </w:t>
            </w:r>
            <w:r w:rsidRPr="00F52EEF">
              <w:rPr>
                <w:rFonts w:asciiTheme="minorHAnsi" w:hAnsiTheme="minorHAnsi" w:cstheme="minorHAnsi"/>
                <w:i/>
                <w:iCs/>
              </w:rPr>
              <w:t>Young Consumers: Insight and Ideas for Responsible Marketers</w:t>
            </w:r>
            <w:r w:rsidRPr="00F52EEF">
              <w:rPr>
                <w:rFonts w:asciiTheme="minorHAnsi" w:hAnsiTheme="minorHAnsi" w:cstheme="minorHAnsi"/>
                <w:shd w:val="clear" w:color="auto" w:fill="FFFFFF"/>
              </w:rPr>
              <w:t>, </w:t>
            </w:r>
            <w:r w:rsidRPr="00F52EEF">
              <w:rPr>
                <w:rFonts w:asciiTheme="minorHAnsi" w:hAnsiTheme="minorHAnsi" w:cstheme="minorHAnsi"/>
                <w:i/>
                <w:iCs/>
              </w:rPr>
              <w:t>18</w:t>
            </w:r>
            <w:r w:rsidRPr="00F52EEF">
              <w:rPr>
                <w:rFonts w:asciiTheme="minorHAnsi" w:hAnsiTheme="minorHAnsi" w:cstheme="minorHAnsi"/>
                <w:shd w:val="clear" w:color="auto" w:fill="FFFFFF"/>
              </w:rPr>
              <w:t xml:space="preserve">(2), 121-140. </w:t>
            </w:r>
            <w:hyperlink r:id="rId24" w:history="1">
              <w:r w:rsidRPr="00F52EEF">
                <w:rPr>
                  <w:rStyle w:val="Hypertextovodkaz"/>
                  <w:rFonts w:asciiTheme="minorHAnsi" w:hAnsiTheme="minorHAnsi" w:cstheme="minorHAnsi"/>
                  <w:shd w:val="clear" w:color="auto" w:fill="FFFFFF"/>
                </w:rPr>
                <w:t>doi: 10.1108/YC-11-2016-00643</w:t>
              </w:r>
            </w:hyperlink>
          </w:p>
          <w:p w14:paraId="692C9DD3" w14:textId="77777777" w:rsidR="00B46AA1" w:rsidRPr="00F52EEF" w:rsidRDefault="00B46AA1" w:rsidP="00935F76">
            <w:pPr>
              <w:tabs>
                <w:tab w:val="left" w:pos="567"/>
              </w:tabs>
              <w:rPr>
                <w:rStyle w:val="st"/>
                <w:rFonts w:asciiTheme="minorHAnsi" w:hAnsiTheme="minorHAnsi" w:cstheme="minorHAnsi"/>
              </w:rPr>
            </w:pPr>
            <w:r w:rsidRPr="00F52EEF">
              <w:rPr>
                <w:rFonts w:asciiTheme="minorHAnsi" w:hAnsiTheme="minorHAnsi" w:cstheme="minorHAnsi"/>
              </w:rPr>
              <w:t>WOS:000404865700001; Scopus; SJR 2017 = 0,361.</w:t>
            </w:r>
          </w:p>
          <w:p w14:paraId="28B4D67B" w14:textId="4C19BF42" w:rsidR="00935F76" w:rsidRDefault="00B46AA1" w:rsidP="00935F76">
            <w:pPr>
              <w:tabs>
                <w:tab w:val="left" w:pos="567"/>
              </w:tabs>
              <w:rPr>
                <w:rFonts w:asciiTheme="minorHAnsi" w:hAnsiTheme="minorHAnsi" w:cstheme="minorHAnsi"/>
              </w:rPr>
            </w:pPr>
            <w:r w:rsidRPr="00F52EEF">
              <w:rPr>
                <w:rFonts w:asciiTheme="minorHAnsi" w:hAnsiTheme="minorHAnsi" w:cstheme="minorHAnsi"/>
                <w:shd w:val="clear" w:color="auto" w:fill="FFFFFF"/>
              </w:rPr>
              <w:t xml:space="preserve">Šramová, B., &amp; Pavelka, J. (2017). </w:t>
            </w:r>
            <w:r w:rsidRPr="00F52EEF">
              <w:rPr>
                <w:rFonts w:asciiTheme="minorHAnsi" w:hAnsiTheme="minorHAnsi" w:cstheme="minorHAnsi"/>
              </w:rPr>
              <w:t xml:space="preserve">Adolescent motivational structure in relation to online shopping. In B. de Faultrier (Ed.), </w:t>
            </w:r>
            <w:r w:rsidRPr="00F52EEF">
              <w:rPr>
                <w:rFonts w:asciiTheme="minorHAnsi" w:hAnsiTheme="minorHAnsi" w:cstheme="minorHAnsi"/>
                <w:i/>
              </w:rPr>
              <w:t xml:space="preserve">3rd International Colloquium on Kids and Retailing: “Wellbeing of the Child”, </w:t>
            </w:r>
            <w:r w:rsidRPr="00F52EEF">
              <w:rPr>
                <w:rFonts w:asciiTheme="minorHAnsi" w:hAnsiTheme="minorHAnsi" w:cstheme="minorHAnsi"/>
              </w:rPr>
              <w:t xml:space="preserve">(pp. 243-256). </w:t>
            </w:r>
            <w:r w:rsidRPr="00F52EEF">
              <w:rPr>
                <w:rFonts w:asciiTheme="minorHAnsi" w:hAnsiTheme="minorHAnsi" w:cstheme="minorHAnsi"/>
                <w:i/>
              </w:rPr>
              <w:t xml:space="preserve"> </w:t>
            </w:r>
            <w:r w:rsidRPr="00F52EEF">
              <w:rPr>
                <w:rFonts w:asciiTheme="minorHAnsi" w:hAnsiTheme="minorHAnsi" w:cstheme="minorHAnsi"/>
              </w:rPr>
              <w:t xml:space="preserve">Conference Proceedings, Bordeaux: Emerald. </w:t>
            </w:r>
          </w:p>
          <w:p w14:paraId="12CB2AA2" w14:textId="77777777" w:rsidR="00935F76" w:rsidRDefault="00935F76" w:rsidP="00935F76">
            <w:pPr>
              <w:tabs>
                <w:tab w:val="left" w:pos="567"/>
              </w:tabs>
              <w:rPr>
                <w:rFonts w:asciiTheme="minorHAnsi" w:hAnsiTheme="minorHAnsi" w:cstheme="minorHAnsi"/>
              </w:rPr>
            </w:pPr>
          </w:p>
          <w:p w14:paraId="3C53326A" w14:textId="77777777" w:rsidR="00935F76" w:rsidRDefault="00935F76" w:rsidP="00935F76">
            <w:pPr>
              <w:widowControl w:val="0"/>
              <w:tabs>
                <w:tab w:val="left" w:pos="567"/>
              </w:tabs>
              <w:autoSpaceDE w:val="0"/>
              <w:autoSpaceDN w:val="0"/>
              <w:adjustRightInd w:val="0"/>
              <w:rPr>
                <w:rFonts w:asciiTheme="minorHAnsi" w:hAnsiTheme="minorHAnsi" w:cstheme="minorHAnsi"/>
              </w:rPr>
            </w:pPr>
          </w:p>
          <w:p w14:paraId="6B3F2C21" w14:textId="3C9507A6" w:rsidR="00B46AA1" w:rsidRPr="00F52EEF" w:rsidRDefault="00B46AA1" w:rsidP="00935F76">
            <w:pPr>
              <w:widowControl w:val="0"/>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lastRenderedPageBreak/>
              <w:t xml:space="preserve">Hamranová, A., </w:t>
            </w:r>
            <w:r w:rsidRPr="00F52EEF">
              <w:rPr>
                <w:rFonts w:asciiTheme="minorHAnsi" w:hAnsiTheme="minorHAnsi" w:cstheme="minorHAnsi"/>
                <w:shd w:val="clear" w:color="auto" w:fill="FFFFFF"/>
              </w:rPr>
              <w:t>&amp;</w:t>
            </w:r>
            <w:r w:rsidRPr="00F52EEF">
              <w:rPr>
                <w:rFonts w:asciiTheme="minorHAnsi" w:hAnsiTheme="minorHAnsi" w:cstheme="minorHAnsi"/>
              </w:rPr>
              <w:t xml:space="preserve"> Šramová, B. (2017). Preferred Value Structure By Adolescent Girls And Boys</w:t>
            </w:r>
            <w:r w:rsidRPr="00F52EEF">
              <w:rPr>
                <w:rFonts w:asciiTheme="minorHAnsi" w:hAnsiTheme="minorHAnsi" w:cstheme="minorHAnsi"/>
                <w:i/>
              </w:rPr>
              <w:t>. Turkish Online Journal of Educational Technology,</w:t>
            </w:r>
            <w:r w:rsidRPr="00F52EEF">
              <w:rPr>
                <w:rFonts w:asciiTheme="minorHAnsi" w:hAnsiTheme="minorHAnsi" w:cstheme="minorHAnsi"/>
              </w:rPr>
              <w:t xml:space="preserve"> 743-748. Scopus; SJR 2017 = 0,159.</w:t>
            </w:r>
          </w:p>
          <w:p w14:paraId="43140828" w14:textId="77777777" w:rsidR="00B46AA1" w:rsidRPr="00F52EEF" w:rsidRDefault="00B46AA1" w:rsidP="00935F76">
            <w:pPr>
              <w:shd w:val="clear" w:color="auto" w:fill="FFFFFF"/>
              <w:tabs>
                <w:tab w:val="left" w:pos="567"/>
              </w:tabs>
              <w:rPr>
                <w:rFonts w:asciiTheme="minorHAnsi" w:hAnsiTheme="minorHAnsi" w:cstheme="minorHAnsi"/>
              </w:rPr>
            </w:pPr>
            <w:r w:rsidRPr="00F52EEF">
              <w:rPr>
                <w:rFonts w:asciiTheme="minorHAnsi" w:hAnsiTheme="minorHAnsi" w:cstheme="minorHAnsi"/>
              </w:rPr>
              <w:t xml:space="preserve">Šramová, B., Hamranová, A. (2016). Values and value orientation of high school students. </w:t>
            </w:r>
            <w:r w:rsidRPr="00F52EEF">
              <w:rPr>
                <w:rFonts w:asciiTheme="minorHAnsi" w:hAnsiTheme="minorHAnsi" w:cstheme="minorHAnsi"/>
                <w:i/>
              </w:rPr>
              <w:t>Turkish Online Journal of Educational Technology</w:t>
            </w:r>
            <w:r w:rsidRPr="00F52EEF">
              <w:rPr>
                <w:rFonts w:asciiTheme="minorHAnsi" w:hAnsiTheme="minorHAnsi" w:cstheme="minorHAnsi"/>
              </w:rPr>
              <w:t>, 1297-1300. Scopus; SJR 2017 = 0,159.</w:t>
            </w:r>
          </w:p>
          <w:p w14:paraId="291614A7" w14:textId="77777777" w:rsidR="00B46AA1" w:rsidRPr="00F52EEF" w:rsidRDefault="00B46AA1" w:rsidP="00935F76">
            <w:pPr>
              <w:widowControl w:val="0"/>
              <w:tabs>
                <w:tab w:val="left" w:pos="567"/>
              </w:tabs>
              <w:autoSpaceDE w:val="0"/>
              <w:autoSpaceDN w:val="0"/>
              <w:adjustRightInd w:val="0"/>
              <w:ind w:hanging="36"/>
              <w:rPr>
                <w:rFonts w:asciiTheme="minorHAnsi" w:hAnsiTheme="minorHAnsi" w:cstheme="minorHAnsi"/>
              </w:rPr>
            </w:pPr>
            <w:r w:rsidRPr="00F52EEF">
              <w:rPr>
                <w:rFonts w:asciiTheme="minorHAnsi" w:hAnsiTheme="minorHAnsi" w:cstheme="minorHAnsi"/>
              </w:rPr>
              <w:t xml:space="preserve">Šramová, B., </w:t>
            </w:r>
            <w:r w:rsidRPr="00F52EEF">
              <w:rPr>
                <w:rFonts w:asciiTheme="minorHAnsi" w:hAnsiTheme="minorHAnsi" w:cstheme="minorHAnsi"/>
                <w:shd w:val="clear" w:color="auto" w:fill="FFFFFF"/>
              </w:rPr>
              <w:t xml:space="preserve">&amp; </w:t>
            </w:r>
            <w:r w:rsidRPr="00F52EEF">
              <w:rPr>
                <w:rFonts w:asciiTheme="minorHAnsi" w:hAnsiTheme="minorHAnsi" w:cstheme="minorHAnsi"/>
              </w:rPr>
              <w:t xml:space="preserve">Hamranová, A. (2015). Value orientation of adolescents in digital age. </w:t>
            </w:r>
            <w:r w:rsidRPr="00F52EEF">
              <w:rPr>
                <w:rFonts w:asciiTheme="minorHAnsi" w:hAnsiTheme="minorHAnsi" w:cstheme="minorHAnsi"/>
                <w:i/>
              </w:rPr>
              <w:t>Marketing Identity 2015: Digital Life,</w:t>
            </w:r>
            <w:r w:rsidRPr="00F52EEF">
              <w:rPr>
                <w:rFonts w:asciiTheme="minorHAnsi" w:hAnsiTheme="minorHAnsi" w:cstheme="minorHAnsi"/>
              </w:rPr>
              <w:t xml:space="preserve"> (pp. 507-514). Trnava: Univerzita sv. Cyrila a Metoda. WOS:000380527400044.</w:t>
            </w:r>
          </w:p>
          <w:p w14:paraId="0E8D8B52" w14:textId="77777777" w:rsidR="00B46AA1" w:rsidRPr="00F52EEF" w:rsidRDefault="00B46AA1" w:rsidP="00935F76">
            <w:pPr>
              <w:shd w:val="clear" w:color="auto" w:fill="FFFFFF"/>
              <w:tabs>
                <w:tab w:val="left" w:pos="567"/>
              </w:tabs>
              <w:rPr>
                <w:rFonts w:asciiTheme="minorHAnsi" w:hAnsiTheme="minorHAnsi" w:cstheme="minorHAnsi"/>
              </w:rPr>
            </w:pPr>
            <w:r w:rsidRPr="00F52EEF">
              <w:rPr>
                <w:rFonts w:asciiTheme="minorHAnsi" w:hAnsiTheme="minorHAnsi" w:cstheme="minorHAnsi"/>
              </w:rPr>
              <w:t xml:space="preserve">Šramová, B. (2013). Adolescent´s attitudes towards quality of life. Psychology </w:t>
            </w:r>
            <w:r w:rsidRPr="00F52EEF">
              <w:rPr>
                <w:rFonts w:asciiTheme="minorHAnsi" w:hAnsiTheme="minorHAnsi" w:cstheme="minorHAnsi"/>
              </w:rPr>
              <w:sym w:font="Symbol" w:char="F026"/>
            </w:r>
            <w:r w:rsidRPr="00F52EEF">
              <w:rPr>
                <w:rFonts w:asciiTheme="minorHAnsi" w:hAnsiTheme="minorHAnsi" w:cstheme="minorHAnsi"/>
              </w:rPr>
              <w:t xml:space="preserve"> Health, 28 (Special Issue). WOS:000322613800769, Q1, Impact Factor 2017 = 2,459.</w:t>
            </w:r>
          </w:p>
          <w:p w14:paraId="672684CE" w14:textId="5663AC5E" w:rsidR="00B46AA1" w:rsidRPr="00F52EEF" w:rsidRDefault="00132033" w:rsidP="00935F76">
            <w:pPr>
              <w:widowControl w:val="0"/>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h-index: 2</w:t>
            </w:r>
          </w:p>
        </w:tc>
      </w:tr>
      <w:tr w:rsidR="00B46AA1" w:rsidRPr="00F52EEF" w14:paraId="7F0A800A" w14:textId="77777777" w:rsidTr="000E0A66">
        <w:trPr>
          <w:trHeight w:val="218"/>
        </w:trPr>
        <w:tc>
          <w:tcPr>
            <w:tcW w:w="10677" w:type="dxa"/>
            <w:gridSpan w:val="11"/>
            <w:shd w:val="clear" w:color="auto" w:fill="F7CAAC"/>
          </w:tcPr>
          <w:p w14:paraId="62E179CC" w14:textId="77777777" w:rsidR="00B46AA1" w:rsidRPr="00F52EEF" w:rsidRDefault="00B46AA1" w:rsidP="00935F76">
            <w:pPr>
              <w:tabs>
                <w:tab w:val="left" w:pos="567"/>
              </w:tabs>
              <w:rPr>
                <w:rFonts w:asciiTheme="minorHAnsi" w:hAnsiTheme="minorHAnsi" w:cstheme="minorHAnsi"/>
                <w:b/>
              </w:rPr>
            </w:pPr>
            <w:r w:rsidRPr="00F52EEF">
              <w:rPr>
                <w:rFonts w:asciiTheme="minorHAnsi" w:hAnsiTheme="minorHAnsi" w:cstheme="minorHAnsi"/>
                <w:b/>
              </w:rPr>
              <w:lastRenderedPageBreak/>
              <w:t>Působení v zahraničí</w:t>
            </w:r>
          </w:p>
        </w:tc>
      </w:tr>
      <w:tr w:rsidR="00B46AA1" w:rsidRPr="00F52EEF" w14:paraId="1220DC5E" w14:textId="77777777" w:rsidTr="00A163AD">
        <w:trPr>
          <w:trHeight w:val="11262"/>
        </w:trPr>
        <w:tc>
          <w:tcPr>
            <w:tcW w:w="10677" w:type="dxa"/>
            <w:gridSpan w:val="11"/>
          </w:tcPr>
          <w:p w14:paraId="50DF0647" w14:textId="762924C3" w:rsidR="00B46AA1" w:rsidRPr="00F52EEF" w:rsidRDefault="00B46AA1" w:rsidP="00935F76">
            <w:pPr>
              <w:tabs>
                <w:tab w:val="left" w:pos="567"/>
              </w:tabs>
              <w:rPr>
                <w:rFonts w:asciiTheme="minorHAnsi" w:hAnsiTheme="minorHAnsi" w:cstheme="minorHAnsi"/>
              </w:rPr>
            </w:pPr>
            <w:r w:rsidRPr="00F52EEF">
              <w:rPr>
                <w:rFonts w:asciiTheme="minorHAnsi" w:hAnsiTheme="minorHAnsi" w:cstheme="minorHAnsi"/>
              </w:rPr>
              <w:t>2007 – ERASMUS, Riga, Lotyšsko</w:t>
            </w:r>
            <w:r w:rsidR="009125CE" w:rsidRPr="00F52EEF">
              <w:rPr>
                <w:rFonts w:asciiTheme="minorHAnsi" w:hAnsiTheme="minorHAnsi" w:cstheme="minorHAnsi"/>
              </w:rPr>
              <w:t>, 2 měsíce</w:t>
            </w:r>
          </w:p>
          <w:p w14:paraId="1700BB5F" w14:textId="627AFC3E" w:rsidR="00B46AA1" w:rsidRPr="00F52EEF" w:rsidRDefault="00B46AA1" w:rsidP="00935F76">
            <w:pPr>
              <w:tabs>
                <w:tab w:val="left" w:pos="567"/>
              </w:tabs>
              <w:rPr>
                <w:rFonts w:asciiTheme="minorHAnsi" w:hAnsiTheme="minorHAnsi" w:cstheme="minorHAnsi"/>
                <w:b/>
                <w:color w:val="FF0000"/>
              </w:rPr>
            </w:pPr>
            <w:r w:rsidRPr="00F52EEF">
              <w:rPr>
                <w:rFonts w:asciiTheme="minorHAnsi" w:hAnsiTheme="minorHAnsi" w:cstheme="minorHAnsi"/>
              </w:rPr>
              <w:t>2008 – ERASMUS, Krakow, Polsko</w:t>
            </w:r>
            <w:r w:rsidR="009125CE" w:rsidRPr="00F52EEF">
              <w:rPr>
                <w:rFonts w:asciiTheme="minorHAnsi" w:hAnsiTheme="minorHAnsi" w:cstheme="minorHAnsi"/>
              </w:rPr>
              <w:t>, 2. měsíce</w:t>
            </w:r>
          </w:p>
        </w:tc>
      </w:tr>
      <w:tr w:rsidR="00B46AA1" w:rsidRPr="00F52EEF" w14:paraId="30870B81" w14:textId="77777777" w:rsidTr="00A163AD">
        <w:trPr>
          <w:cantSplit/>
          <w:trHeight w:val="409"/>
        </w:trPr>
        <w:tc>
          <w:tcPr>
            <w:tcW w:w="3336" w:type="dxa"/>
            <w:shd w:val="clear" w:color="auto" w:fill="F7CAAC"/>
          </w:tcPr>
          <w:p w14:paraId="11B2C61D" w14:textId="77777777" w:rsidR="00B46AA1" w:rsidRPr="00F52EEF" w:rsidRDefault="00B46AA1"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178" w:type="dxa"/>
            <w:gridSpan w:val="5"/>
          </w:tcPr>
          <w:p w14:paraId="1266F059"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rPr>
              <w:t>Blandína Šramová, v. r.</w:t>
            </w:r>
          </w:p>
        </w:tc>
        <w:tc>
          <w:tcPr>
            <w:tcW w:w="1144" w:type="dxa"/>
            <w:gridSpan w:val="2"/>
            <w:shd w:val="clear" w:color="auto" w:fill="F7CAAC"/>
          </w:tcPr>
          <w:p w14:paraId="121F4773" w14:textId="77777777" w:rsidR="00B46AA1" w:rsidRPr="00F52EEF" w:rsidRDefault="00B46AA1"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019" w:type="dxa"/>
            <w:gridSpan w:val="3"/>
          </w:tcPr>
          <w:p w14:paraId="5504B455" w14:textId="77777777" w:rsidR="00B46AA1" w:rsidRPr="00F52EEF" w:rsidRDefault="00B46AA1" w:rsidP="00935F76">
            <w:pPr>
              <w:tabs>
                <w:tab w:val="left" w:pos="567"/>
              </w:tabs>
              <w:jc w:val="both"/>
              <w:rPr>
                <w:rFonts w:asciiTheme="minorHAnsi" w:hAnsiTheme="minorHAnsi" w:cstheme="minorHAnsi"/>
              </w:rPr>
            </w:pPr>
          </w:p>
        </w:tc>
      </w:tr>
      <w:bookmarkEnd w:id="5762"/>
    </w:tbl>
    <w:p w14:paraId="6CF1E229" w14:textId="77777777" w:rsidR="000F5CEF" w:rsidRDefault="000F5CEF">
      <w:pPr>
        <w:rPr>
          <w:ins w:id="5773" w:author="Radim Bačuvčík" w:date="2020-02-06T15:11:00Z"/>
        </w:rPr>
      </w:pPr>
      <w:ins w:id="5774" w:author="Radim Bačuvčík" w:date="2020-02-06T15:11:00Z">
        <w:r>
          <w:lastRenderedPageBreak/>
          <w:br w:type="page"/>
        </w:r>
      </w:ins>
    </w:p>
    <w:tbl>
      <w:tblPr>
        <w:tblW w:w="106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6"/>
        <w:gridCol w:w="709"/>
        <w:gridCol w:w="120"/>
        <w:gridCol w:w="1439"/>
        <w:gridCol w:w="67"/>
        <w:gridCol w:w="142"/>
        <w:gridCol w:w="73"/>
        <w:gridCol w:w="143"/>
        <w:gridCol w:w="67"/>
        <w:gridCol w:w="142"/>
        <w:gridCol w:w="75"/>
        <w:gridCol w:w="67"/>
        <w:gridCol w:w="30"/>
        <w:gridCol w:w="111"/>
        <w:gridCol w:w="142"/>
        <w:gridCol w:w="359"/>
        <w:gridCol w:w="66"/>
        <w:gridCol w:w="284"/>
        <w:gridCol w:w="567"/>
        <w:gridCol w:w="142"/>
        <w:gridCol w:w="75"/>
        <w:gridCol w:w="66"/>
        <w:gridCol w:w="142"/>
        <w:gridCol w:w="284"/>
        <w:gridCol w:w="358"/>
        <w:gridCol w:w="67"/>
        <w:gridCol w:w="425"/>
        <w:gridCol w:w="284"/>
        <w:gridCol w:w="75"/>
        <w:gridCol w:w="66"/>
        <w:gridCol w:w="709"/>
        <w:gridCol w:w="45"/>
      </w:tblGrid>
      <w:tr w:rsidR="00E5029C" w:rsidRPr="00F52EEF" w14:paraId="62B7940F" w14:textId="77777777" w:rsidTr="000E0A66">
        <w:tc>
          <w:tcPr>
            <w:tcW w:w="10677" w:type="dxa"/>
            <w:gridSpan w:val="32"/>
            <w:tcBorders>
              <w:bottom w:val="double" w:sz="4" w:space="0" w:color="auto"/>
            </w:tcBorders>
            <w:shd w:val="clear" w:color="auto" w:fill="BDD6EE"/>
          </w:tcPr>
          <w:p w14:paraId="0CD1ABC6" w14:textId="026B6442"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E5029C" w:rsidRPr="00F52EEF" w14:paraId="67627E3B" w14:textId="77777777" w:rsidTr="000E0A66">
        <w:tc>
          <w:tcPr>
            <w:tcW w:w="3336" w:type="dxa"/>
            <w:tcBorders>
              <w:top w:val="double" w:sz="4" w:space="0" w:color="auto"/>
            </w:tcBorders>
            <w:shd w:val="clear" w:color="auto" w:fill="F7CAAC"/>
          </w:tcPr>
          <w:p w14:paraId="37B7E81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31"/>
          </w:tcPr>
          <w:p w14:paraId="254F1EE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64E7CD0A" w14:textId="77777777" w:rsidTr="000E0A66">
        <w:tc>
          <w:tcPr>
            <w:tcW w:w="3336" w:type="dxa"/>
            <w:shd w:val="clear" w:color="auto" w:fill="F7CAAC"/>
          </w:tcPr>
          <w:p w14:paraId="48917B3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31"/>
          </w:tcPr>
          <w:p w14:paraId="1031E34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345EA2DA" w14:textId="77777777" w:rsidTr="000E0A66">
        <w:tc>
          <w:tcPr>
            <w:tcW w:w="3336" w:type="dxa"/>
            <w:shd w:val="clear" w:color="auto" w:fill="F7CAAC"/>
          </w:tcPr>
          <w:p w14:paraId="2BB1DAB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31"/>
          </w:tcPr>
          <w:p w14:paraId="61206F67" w14:textId="17CCFD1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775" w:author="Radim Bačuvčík" w:date="2020-02-06T10:11:00Z">
              <w:r w:rsidR="005B7E4B">
                <w:rPr>
                  <w:rFonts w:asciiTheme="minorHAnsi" w:hAnsiTheme="minorHAnsi" w:cstheme="minorHAnsi"/>
                </w:rPr>
                <w:t>á</w:t>
              </w:r>
            </w:ins>
            <w:del w:id="5776" w:author="Radim Bačuvčík" w:date="2020-02-06T10:11:00Z">
              <w:r w:rsidRPr="00F52EEF" w:rsidDel="005B7E4B">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2DB615E0" w14:textId="77777777" w:rsidTr="000E0A66">
        <w:tc>
          <w:tcPr>
            <w:tcW w:w="3336" w:type="dxa"/>
            <w:shd w:val="clear" w:color="auto" w:fill="F7CAAC"/>
          </w:tcPr>
          <w:p w14:paraId="2D9A564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17"/>
          </w:tcPr>
          <w:p w14:paraId="14EC5D1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Radim Bačuvčík</w:t>
            </w:r>
          </w:p>
        </w:tc>
        <w:tc>
          <w:tcPr>
            <w:tcW w:w="850" w:type="dxa"/>
            <w:gridSpan w:val="4"/>
            <w:shd w:val="clear" w:color="auto" w:fill="F7CAAC"/>
          </w:tcPr>
          <w:p w14:paraId="4ABB6AB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55" w:type="dxa"/>
            <w:gridSpan w:val="10"/>
          </w:tcPr>
          <w:p w14:paraId="12FA770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doc. Mgr. Ing. Ph.D.</w:t>
            </w:r>
          </w:p>
        </w:tc>
      </w:tr>
      <w:tr w:rsidR="00E5029C" w:rsidRPr="00F52EEF" w14:paraId="12497D14" w14:textId="77777777" w:rsidTr="000E0A66">
        <w:tc>
          <w:tcPr>
            <w:tcW w:w="3336" w:type="dxa"/>
            <w:shd w:val="clear" w:color="auto" w:fill="F7CAAC"/>
          </w:tcPr>
          <w:p w14:paraId="3D71F84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2"/>
          </w:tcPr>
          <w:p w14:paraId="584ECE0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1975</w:t>
            </w:r>
          </w:p>
        </w:tc>
        <w:tc>
          <w:tcPr>
            <w:tcW w:w="1721" w:type="dxa"/>
            <w:gridSpan w:val="4"/>
            <w:shd w:val="clear" w:color="auto" w:fill="F7CAAC"/>
          </w:tcPr>
          <w:p w14:paraId="6243B82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777" w:type="dxa"/>
            <w:gridSpan w:val="8"/>
          </w:tcPr>
          <w:p w14:paraId="149AA073" w14:textId="2D29B65F" w:rsidR="00E5029C" w:rsidRPr="00F52EEF" w:rsidRDefault="004D4E17"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p>
        </w:tc>
        <w:tc>
          <w:tcPr>
            <w:tcW w:w="709" w:type="dxa"/>
            <w:gridSpan w:val="3"/>
            <w:shd w:val="clear" w:color="auto" w:fill="F7CAAC"/>
          </w:tcPr>
          <w:p w14:paraId="0B0A22D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4"/>
          </w:tcPr>
          <w:p w14:paraId="1EE64089" w14:textId="49CB1279" w:rsidR="00E5029C" w:rsidRPr="00F52EEF" w:rsidRDefault="004D4E17" w:rsidP="00935F76">
            <w:pPr>
              <w:tabs>
                <w:tab w:val="left" w:pos="567"/>
              </w:tabs>
              <w:jc w:val="both"/>
              <w:rPr>
                <w:rFonts w:asciiTheme="minorHAnsi" w:hAnsiTheme="minorHAnsi" w:cstheme="minorHAnsi"/>
              </w:rPr>
            </w:pPr>
            <w:r w:rsidRPr="00F52EEF">
              <w:rPr>
                <w:rFonts w:asciiTheme="minorHAnsi" w:hAnsiTheme="minorHAnsi" w:cstheme="minorHAnsi"/>
              </w:rPr>
              <w:t>40h/t</w:t>
            </w:r>
            <w:r w:rsidR="00A163AD">
              <w:rPr>
                <w:rFonts w:asciiTheme="minorHAnsi" w:hAnsiTheme="minorHAnsi" w:cstheme="minorHAnsi"/>
              </w:rPr>
              <w:t>ýd</w:t>
            </w:r>
            <w:r w:rsidR="00140E7C" w:rsidRPr="00F52EEF">
              <w:rPr>
                <w:rFonts w:asciiTheme="minorHAnsi" w:hAnsiTheme="minorHAnsi" w:cstheme="minorHAnsi"/>
              </w:rPr>
              <w:t>.</w:t>
            </w:r>
          </w:p>
        </w:tc>
        <w:tc>
          <w:tcPr>
            <w:tcW w:w="851" w:type="dxa"/>
            <w:gridSpan w:val="4"/>
            <w:shd w:val="clear" w:color="auto" w:fill="F7CAAC"/>
          </w:tcPr>
          <w:p w14:paraId="0246796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6"/>
          </w:tcPr>
          <w:p w14:paraId="64AB14C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7F1661F8" w14:textId="77777777" w:rsidTr="000E0A66">
        <w:tc>
          <w:tcPr>
            <w:tcW w:w="5886" w:type="dxa"/>
            <w:gridSpan w:val="7"/>
            <w:shd w:val="clear" w:color="auto" w:fill="F7CAAC"/>
          </w:tcPr>
          <w:p w14:paraId="28501DC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777" w:type="dxa"/>
            <w:gridSpan w:val="8"/>
          </w:tcPr>
          <w:p w14:paraId="2492B635" w14:textId="6CC3A656" w:rsidR="00E5029C" w:rsidRPr="00F52EEF" w:rsidRDefault="004D4E17"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p>
        </w:tc>
        <w:tc>
          <w:tcPr>
            <w:tcW w:w="709" w:type="dxa"/>
            <w:gridSpan w:val="3"/>
            <w:shd w:val="clear" w:color="auto" w:fill="F7CAAC"/>
          </w:tcPr>
          <w:p w14:paraId="2B64C61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4"/>
          </w:tcPr>
          <w:p w14:paraId="5410ABC9" w14:textId="57FF8513" w:rsidR="00E5029C" w:rsidRPr="00F52EEF" w:rsidRDefault="004D4E17" w:rsidP="00935F76">
            <w:pPr>
              <w:tabs>
                <w:tab w:val="left" w:pos="567"/>
              </w:tabs>
              <w:jc w:val="both"/>
              <w:rPr>
                <w:rFonts w:asciiTheme="minorHAnsi" w:hAnsiTheme="minorHAnsi" w:cstheme="minorHAnsi"/>
              </w:rPr>
            </w:pPr>
            <w:r w:rsidRPr="00F52EEF">
              <w:rPr>
                <w:rFonts w:asciiTheme="minorHAnsi" w:hAnsiTheme="minorHAnsi" w:cstheme="minorHAnsi"/>
              </w:rPr>
              <w:t>40h/t</w:t>
            </w:r>
            <w:r w:rsidR="00A163AD">
              <w:rPr>
                <w:rFonts w:asciiTheme="minorHAnsi" w:hAnsiTheme="minorHAnsi" w:cstheme="minorHAnsi"/>
              </w:rPr>
              <w:t>ýd</w:t>
            </w:r>
            <w:r w:rsidR="00140E7C" w:rsidRPr="00F52EEF">
              <w:rPr>
                <w:rFonts w:asciiTheme="minorHAnsi" w:hAnsiTheme="minorHAnsi" w:cstheme="minorHAnsi"/>
              </w:rPr>
              <w:t>.</w:t>
            </w:r>
          </w:p>
        </w:tc>
        <w:tc>
          <w:tcPr>
            <w:tcW w:w="851" w:type="dxa"/>
            <w:gridSpan w:val="4"/>
            <w:shd w:val="clear" w:color="auto" w:fill="F7CAAC"/>
          </w:tcPr>
          <w:p w14:paraId="1E9B1DC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6"/>
          </w:tcPr>
          <w:p w14:paraId="3FD23A61" w14:textId="34462810" w:rsidR="00E5029C" w:rsidRPr="00F52EEF" w:rsidRDefault="004D4E17"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4B54D2D3" w14:textId="77777777" w:rsidTr="000E0A66">
        <w:tc>
          <w:tcPr>
            <w:tcW w:w="6663" w:type="dxa"/>
            <w:gridSpan w:val="15"/>
            <w:shd w:val="clear" w:color="auto" w:fill="F7CAAC"/>
          </w:tcPr>
          <w:p w14:paraId="18B952E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559" w:type="dxa"/>
            <w:gridSpan w:val="7"/>
            <w:shd w:val="clear" w:color="auto" w:fill="F7CAAC"/>
          </w:tcPr>
          <w:p w14:paraId="18AEC389" w14:textId="3F1BBF09"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typ prac. </w:t>
            </w:r>
            <w:r w:rsidR="00A163AD" w:rsidRPr="00F52EEF">
              <w:rPr>
                <w:rFonts w:asciiTheme="minorHAnsi" w:hAnsiTheme="minorHAnsi" w:cstheme="minorHAnsi"/>
                <w:b/>
              </w:rPr>
              <w:t>V</w:t>
            </w:r>
            <w:r w:rsidRPr="00F52EEF">
              <w:rPr>
                <w:rFonts w:asciiTheme="minorHAnsi" w:hAnsiTheme="minorHAnsi" w:cstheme="minorHAnsi"/>
                <w:b/>
              </w:rPr>
              <w:t>ztahu</w:t>
            </w:r>
          </w:p>
        </w:tc>
        <w:tc>
          <w:tcPr>
            <w:tcW w:w="2455" w:type="dxa"/>
            <w:gridSpan w:val="10"/>
            <w:shd w:val="clear" w:color="auto" w:fill="F7CAAC"/>
          </w:tcPr>
          <w:p w14:paraId="0390212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24731FB6" w14:textId="77777777" w:rsidTr="000E0A66">
        <w:tc>
          <w:tcPr>
            <w:tcW w:w="6663" w:type="dxa"/>
            <w:gridSpan w:val="15"/>
          </w:tcPr>
          <w:p w14:paraId="1028B39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FF UP Olomouc</w:t>
            </w:r>
          </w:p>
        </w:tc>
        <w:tc>
          <w:tcPr>
            <w:tcW w:w="1559" w:type="dxa"/>
            <w:gridSpan w:val="7"/>
          </w:tcPr>
          <w:p w14:paraId="047E272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DPP</w:t>
            </w:r>
          </w:p>
        </w:tc>
        <w:tc>
          <w:tcPr>
            <w:tcW w:w="2455" w:type="dxa"/>
            <w:gridSpan w:val="10"/>
          </w:tcPr>
          <w:p w14:paraId="76B1F78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 h/semestr</w:t>
            </w:r>
          </w:p>
        </w:tc>
      </w:tr>
      <w:tr w:rsidR="00E5029C" w:rsidRPr="00F52EEF" w14:paraId="5869E83F" w14:textId="77777777" w:rsidTr="000E0A66">
        <w:tc>
          <w:tcPr>
            <w:tcW w:w="6663" w:type="dxa"/>
            <w:gridSpan w:val="15"/>
          </w:tcPr>
          <w:p w14:paraId="6F945F35" w14:textId="77777777" w:rsidR="00E5029C" w:rsidRPr="00F52EEF" w:rsidRDefault="00E5029C" w:rsidP="00935F76">
            <w:pPr>
              <w:tabs>
                <w:tab w:val="left" w:pos="567"/>
              </w:tabs>
              <w:jc w:val="both"/>
              <w:rPr>
                <w:rFonts w:asciiTheme="minorHAnsi" w:hAnsiTheme="minorHAnsi" w:cstheme="minorHAnsi"/>
              </w:rPr>
            </w:pPr>
          </w:p>
        </w:tc>
        <w:tc>
          <w:tcPr>
            <w:tcW w:w="1559" w:type="dxa"/>
            <w:gridSpan w:val="7"/>
          </w:tcPr>
          <w:p w14:paraId="2A156925" w14:textId="77777777" w:rsidR="00E5029C" w:rsidRPr="00F52EEF" w:rsidRDefault="00E5029C" w:rsidP="00935F76">
            <w:pPr>
              <w:tabs>
                <w:tab w:val="left" w:pos="567"/>
              </w:tabs>
              <w:jc w:val="both"/>
              <w:rPr>
                <w:rFonts w:asciiTheme="minorHAnsi" w:hAnsiTheme="minorHAnsi" w:cstheme="minorHAnsi"/>
              </w:rPr>
            </w:pPr>
          </w:p>
        </w:tc>
        <w:tc>
          <w:tcPr>
            <w:tcW w:w="2455" w:type="dxa"/>
            <w:gridSpan w:val="10"/>
          </w:tcPr>
          <w:p w14:paraId="126F71B5"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75F46C7F" w14:textId="77777777" w:rsidTr="000E0A66">
        <w:tc>
          <w:tcPr>
            <w:tcW w:w="10677" w:type="dxa"/>
            <w:gridSpan w:val="32"/>
            <w:shd w:val="clear" w:color="auto" w:fill="F7CAAC"/>
          </w:tcPr>
          <w:p w14:paraId="71FF9B44"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3A2B5E39" w14:textId="77777777" w:rsidTr="000E0A66">
        <w:trPr>
          <w:trHeight w:val="1118"/>
        </w:trPr>
        <w:tc>
          <w:tcPr>
            <w:tcW w:w="10677" w:type="dxa"/>
            <w:gridSpan w:val="32"/>
            <w:tcBorders>
              <w:top w:val="nil"/>
            </w:tcBorders>
          </w:tcPr>
          <w:p w14:paraId="3CF33A73"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Metodika tvůrčí práce – garant, vedoucí semináře</w:t>
            </w:r>
          </w:p>
          <w:p w14:paraId="5A16206C"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Ekonomika a podnikání – garant, přednášející, vedoucí semináře</w:t>
            </w:r>
          </w:p>
          <w:p w14:paraId="1DE6B67D"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Sociální marketing – garant, vedoucí semináře</w:t>
            </w:r>
          </w:p>
          <w:p w14:paraId="36F3986D"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p>
        </w:tc>
      </w:tr>
      <w:tr w:rsidR="00E5029C" w:rsidRPr="00F52EEF" w14:paraId="6E019342" w14:textId="77777777" w:rsidTr="000E0A66">
        <w:tc>
          <w:tcPr>
            <w:tcW w:w="10677" w:type="dxa"/>
            <w:gridSpan w:val="32"/>
            <w:shd w:val="clear" w:color="auto" w:fill="F7CAAC"/>
          </w:tcPr>
          <w:p w14:paraId="2CCA754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1F2F7442" w14:textId="77777777" w:rsidTr="000E0A66">
        <w:trPr>
          <w:trHeight w:val="1055"/>
        </w:trPr>
        <w:tc>
          <w:tcPr>
            <w:tcW w:w="10677" w:type="dxa"/>
            <w:gridSpan w:val="32"/>
          </w:tcPr>
          <w:p w14:paraId="4D7B37D9" w14:textId="7C3A5910" w:rsidR="00E5029C" w:rsidRPr="00F52EEF" w:rsidRDefault="00935F76"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1998: </w:t>
            </w:r>
            <w:r w:rsidR="00E5029C" w:rsidRPr="00F52EEF">
              <w:rPr>
                <w:rFonts w:asciiTheme="minorHAnsi" w:eastAsia="Calibri" w:hAnsiTheme="minorHAnsi" w:cstheme="minorHAnsi"/>
              </w:rPr>
              <w:t>Ekonomika a management, FaME VUT Brno</w:t>
            </w:r>
            <w:r>
              <w:rPr>
                <w:rFonts w:asciiTheme="minorHAnsi" w:eastAsia="Calibri" w:hAnsiTheme="minorHAnsi" w:cstheme="minorHAnsi"/>
              </w:rPr>
              <w:t xml:space="preserve"> </w:t>
            </w:r>
            <w:r w:rsidRPr="00F52EEF">
              <w:rPr>
                <w:rFonts w:asciiTheme="minorHAnsi" w:eastAsia="Calibri" w:hAnsiTheme="minorHAnsi" w:cstheme="minorHAnsi"/>
              </w:rPr>
              <w:t>(Ing.)</w:t>
            </w:r>
          </w:p>
          <w:p w14:paraId="0B1A56D4" w14:textId="6765548A" w:rsidR="00E5029C" w:rsidRPr="00F52EEF" w:rsidRDefault="00935F76"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2000: </w:t>
            </w:r>
            <w:r w:rsidR="00E5029C" w:rsidRPr="00F52EEF">
              <w:rPr>
                <w:rFonts w:asciiTheme="minorHAnsi" w:eastAsia="Calibri" w:hAnsiTheme="minorHAnsi" w:cstheme="minorHAnsi"/>
              </w:rPr>
              <w:t>Hudební věda</w:t>
            </w:r>
            <w:r>
              <w:rPr>
                <w:rFonts w:asciiTheme="minorHAnsi" w:eastAsia="Calibri" w:hAnsiTheme="minorHAnsi" w:cstheme="minorHAnsi"/>
              </w:rPr>
              <w:t>,</w:t>
            </w:r>
            <w:r w:rsidR="00E5029C" w:rsidRPr="00F52EEF">
              <w:rPr>
                <w:rFonts w:asciiTheme="minorHAnsi" w:eastAsia="Calibri" w:hAnsiTheme="minorHAnsi" w:cstheme="minorHAnsi"/>
              </w:rPr>
              <w:t xml:space="preserve"> FF UP Olomouc</w:t>
            </w:r>
            <w:r>
              <w:rPr>
                <w:rFonts w:asciiTheme="minorHAnsi" w:eastAsia="Calibri" w:hAnsiTheme="minorHAnsi" w:cstheme="minorHAnsi"/>
              </w:rPr>
              <w:t xml:space="preserve"> (Bc.)</w:t>
            </w:r>
          </w:p>
          <w:p w14:paraId="0C81B213" w14:textId="01C4E9C6" w:rsidR="00E5029C" w:rsidRPr="00F52EEF" w:rsidRDefault="00935F76"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2005: </w:t>
            </w:r>
            <w:r w:rsidR="00E5029C" w:rsidRPr="00F52EEF">
              <w:rPr>
                <w:rFonts w:asciiTheme="minorHAnsi" w:eastAsia="Calibri" w:hAnsiTheme="minorHAnsi" w:cstheme="minorHAnsi"/>
              </w:rPr>
              <w:t>Mediální studia, marketingov</w:t>
            </w:r>
            <w:ins w:id="5777" w:author="Radim Bačuvčík" w:date="2020-02-06T15:13:00Z">
              <w:r w:rsidR="000F5CEF">
                <w:rPr>
                  <w:rFonts w:asciiTheme="minorHAnsi" w:eastAsia="Calibri" w:hAnsiTheme="minorHAnsi" w:cstheme="minorHAnsi"/>
                </w:rPr>
                <w:t>é</w:t>
              </w:r>
            </w:ins>
            <w:del w:id="5778" w:author="Radim Bačuvčík" w:date="2020-02-06T10:11:00Z">
              <w:r w:rsidR="00E5029C" w:rsidRPr="00F52EEF" w:rsidDel="005B7E4B">
                <w:rPr>
                  <w:rFonts w:asciiTheme="minorHAnsi" w:eastAsia="Calibri" w:hAnsiTheme="minorHAnsi" w:cstheme="minorHAnsi"/>
                </w:rPr>
                <w:delText>é</w:delText>
              </w:r>
            </w:del>
            <w:r w:rsidR="00E5029C" w:rsidRPr="00F52EEF">
              <w:rPr>
                <w:rFonts w:asciiTheme="minorHAnsi" w:eastAsia="Calibri" w:hAnsiTheme="minorHAnsi" w:cstheme="minorHAnsi"/>
              </w:rPr>
              <w:t xml:space="preserve"> komunikace</w:t>
            </w:r>
            <w:r>
              <w:rPr>
                <w:rFonts w:asciiTheme="minorHAnsi" w:eastAsia="Calibri" w:hAnsiTheme="minorHAnsi" w:cstheme="minorHAnsi"/>
              </w:rPr>
              <w:t xml:space="preserve">, </w:t>
            </w:r>
            <w:r w:rsidR="00E5029C" w:rsidRPr="00F52EEF">
              <w:rPr>
                <w:rFonts w:asciiTheme="minorHAnsi" w:eastAsia="Calibri" w:hAnsiTheme="minorHAnsi" w:cstheme="minorHAnsi"/>
              </w:rPr>
              <w:t>FMK UTB ve Zlíně</w:t>
            </w:r>
            <w:r>
              <w:rPr>
                <w:rFonts w:asciiTheme="minorHAnsi" w:eastAsia="Calibri" w:hAnsiTheme="minorHAnsi" w:cstheme="minorHAnsi"/>
              </w:rPr>
              <w:t xml:space="preserve"> (Mgr.)</w:t>
            </w:r>
          </w:p>
          <w:p w14:paraId="66993913" w14:textId="5ACE1DD0" w:rsidR="00E5029C" w:rsidRPr="00F52EEF" w:rsidRDefault="00935F76"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2010: </w:t>
            </w:r>
            <w:r w:rsidR="00E5029C" w:rsidRPr="00F52EEF">
              <w:rPr>
                <w:rFonts w:asciiTheme="minorHAnsi" w:eastAsia="Calibri" w:hAnsiTheme="minorHAnsi" w:cstheme="minorHAnsi"/>
              </w:rPr>
              <w:t>Teorie a dějiny hudby</w:t>
            </w:r>
            <w:r>
              <w:rPr>
                <w:rFonts w:asciiTheme="minorHAnsi" w:eastAsia="Calibri" w:hAnsiTheme="minorHAnsi" w:cstheme="minorHAnsi"/>
              </w:rPr>
              <w:t xml:space="preserve">, </w:t>
            </w:r>
            <w:r w:rsidR="00E5029C" w:rsidRPr="00F52EEF">
              <w:rPr>
                <w:rFonts w:asciiTheme="minorHAnsi" w:eastAsia="Calibri" w:hAnsiTheme="minorHAnsi" w:cstheme="minorHAnsi"/>
              </w:rPr>
              <w:t>FF UP Olomouc</w:t>
            </w:r>
            <w:r>
              <w:rPr>
                <w:rFonts w:asciiTheme="minorHAnsi" w:eastAsia="Calibri" w:hAnsiTheme="minorHAnsi" w:cstheme="minorHAnsi"/>
              </w:rPr>
              <w:t xml:space="preserve"> (Ph.D.)</w:t>
            </w:r>
          </w:p>
        </w:tc>
      </w:tr>
      <w:tr w:rsidR="00E5029C" w:rsidRPr="00F52EEF" w14:paraId="5E555ACB" w14:textId="77777777" w:rsidTr="000E0A66">
        <w:tc>
          <w:tcPr>
            <w:tcW w:w="10677" w:type="dxa"/>
            <w:gridSpan w:val="32"/>
            <w:shd w:val="clear" w:color="auto" w:fill="F7CAAC"/>
          </w:tcPr>
          <w:p w14:paraId="7A8BC01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53FDE398" w14:textId="77777777" w:rsidTr="000E0A66">
        <w:trPr>
          <w:trHeight w:val="857"/>
        </w:trPr>
        <w:tc>
          <w:tcPr>
            <w:tcW w:w="10677" w:type="dxa"/>
            <w:gridSpan w:val="32"/>
          </w:tcPr>
          <w:p w14:paraId="0B89042D" w14:textId="4B1B4A55"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2000 </w:t>
            </w:r>
            <w:r w:rsidR="00935F76">
              <w:rPr>
                <w:rFonts w:asciiTheme="minorHAnsi" w:hAnsiTheme="minorHAnsi" w:cstheme="minorHAnsi"/>
              </w:rPr>
              <w:t>–</w:t>
            </w:r>
            <w:r w:rsidRPr="00F52EEF">
              <w:rPr>
                <w:rFonts w:asciiTheme="minorHAnsi" w:hAnsiTheme="minorHAnsi" w:cstheme="minorHAnsi"/>
              </w:rPr>
              <w:t xml:space="preserve"> 2002</w:t>
            </w:r>
            <w:r w:rsidR="00935F76">
              <w:rPr>
                <w:rFonts w:asciiTheme="minorHAnsi" w:hAnsiTheme="minorHAnsi" w:cstheme="minorHAnsi"/>
              </w:rPr>
              <w:t xml:space="preserve">: </w:t>
            </w:r>
            <w:r w:rsidRPr="00F52EEF">
              <w:rPr>
                <w:rFonts w:asciiTheme="minorHAnsi" w:hAnsiTheme="minorHAnsi" w:cstheme="minorHAnsi"/>
              </w:rPr>
              <w:t>Charita Zlín, asistent pro fundraising a public relations</w:t>
            </w:r>
          </w:p>
          <w:p w14:paraId="2271F170" w14:textId="075E389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2002 </w:t>
            </w:r>
            <w:r w:rsidR="00935F76">
              <w:rPr>
                <w:rFonts w:asciiTheme="minorHAnsi" w:hAnsiTheme="minorHAnsi" w:cstheme="minorHAnsi"/>
              </w:rPr>
              <w:t>–</w:t>
            </w:r>
            <w:r w:rsidRPr="00F52EEF">
              <w:rPr>
                <w:rFonts w:asciiTheme="minorHAnsi" w:hAnsiTheme="minorHAnsi" w:cstheme="minorHAnsi"/>
              </w:rPr>
              <w:t xml:space="preserve"> 2003</w:t>
            </w:r>
            <w:r w:rsidR="00935F76">
              <w:rPr>
                <w:rFonts w:asciiTheme="minorHAnsi" w:hAnsiTheme="minorHAnsi" w:cstheme="minorHAnsi"/>
              </w:rPr>
              <w:t xml:space="preserve">: </w:t>
            </w:r>
            <w:r w:rsidRPr="00F52EEF">
              <w:rPr>
                <w:rFonts w:asciiTheme="minorHAnsi" w:hAnsiTheme="minorHAnsi" w:cstheme="minorHAnsi"/>
              </w:rPr>
              <w:t>Agentura Ogar Luhačovice, manager public relations</w:t>
            </w:r>
          </w:p>
          <w:p w14:paraId="08482D48" w14:textId="61AB0B66"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2003 </w:t>
            </w:r>
            <w:r w:rsidR="00935F76">
              <w:rPr>
                <w:rFonts w:asciiTheme="minorHAnsi" w:hAnsiTheme="minorHAnsi" w:cstheme="minorHAnsi"/>
              </w:rPr>
              <w:t>–</w:t>
            </w:r>
            <w:r w:rsidRPr="00F52EEF">
              <w:rPr>
                <w:rFonts w:asciiTheme="minorHAnsi" w:hAnsiTheme="minorHAnsi" w:cstheme="minorHAnsi"/>
              </w:rPr>
              <w:t xml:space="preserve"> doposud</w:t>
            </w:r>
            <w:r w:rsidR="00935F76">
              <w:rPr>
                <w:rFonts w:asciiTheme="minorHAnsi" w:hAnsiTheme="minorHAnsi" w:cstheme="minorHAnsi"/>
              </w:rPr>
              <w:t xml:space="preserve">: </w:t>
            </w:r>
            <w:r w:rsidRPr="00F52EEF">
              <w:rPr>
                <w:rFonts w:asciiTheme="minorHAnsi" w:hAnsiTheme="minorHAnsi" w:cstheme="minorHAnsi"/>
              </w:rPr>
              <w:t xml:space="preserve">Univerzita Tomáše Bati ve Zlíně, Fakulta multimediálních komunikací, akademický pracovník </w:t>
            </w:r>
          </w:p>
        </w:tc>
      </w:tr>
      <w:tr w:rsidR="00E5029C" w:rsidRPr="00F52EEF" w14:paraId="020B3B28" w14:textId="77777777" w:rsidTr="000E0A66">
        <w:trPr>
          <w:trHeight w:val="250"/>
        </w:trPr>
        <w:tc>
          <w:tcPr>
            <w:tcW w:w="10677" w:type="dxa"/>
            <w:gridSpan w:val="32"/>
            <w:shd w:val="clear" w:color="auto" w:fill="F7CAAC"/>
          </w:tcPr>
          <w:p w14:paraId="4E11202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7A31EEC9" w14:textId="77777777" w:rsidTr="000E0A66">
        <w:trPr>
          <w:trHeight w:val="488"/>
        </w:trPr>
        <w:tc>
          <w:tcPr>
            <w:tcW w:w="10677" w:type="dxa"/>
            <w:gridSpan w:val="32"/>
          </w:tcPr>
          <w:p w14:paraId="03E92FD9"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Bakalářské práce – 135</w:t>
            </w:r>
          </w:p>
          <w:p w14:paraId="23DD41C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 xml:space="preserve">Diplomové práce – 117 </w:t>
            </w:r>
          </w:p>
        </w:tc>
      </w:tr>
      <w:tr w:rsidR="00E5029C" w:rsidRPr="00F52EEF" w14:paraId="4A6EF648" w14:textId="77777777" w:rsidTr="000E0A66">
        <w:trPr>
          <w:cantSplit/>
        </w:trPr>
        <w:tc>
          <w:tcPr>
            <w:tcW w:w="4165" w:type="dxa"/>
            <w:gridSpan w:val="3"/>
            <w:tcBorders>
              <w:top w:val="single" w:sz="12" w:space="0" w:color="auto"/>
            </w:tcBorders>
            <w:shd w:val="clear" w:color="auto" w:fill="F7CAAC"/>
          </w:tcPr>
          <w:p w14:paraId="68A2951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10"/>
            <w:tcBorders>
              <w:top w:val="single" w:sz="12" w:space="0" w:color="auto"/>
            </w:tcBorders>
            <w:shd w:val="clear" w:color="auto" w:fill="F7CAAC"/>
          </w:tcPr>
          <w:p w14:paraId="403F2D9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0"/>
            <w:tcBorders>
              <w:top w:val="single" w:sz="12" w:space="0" w:color="auto"/>
              <w:right w:val="single" w:sz="12" w:space="0" w:color="auto"/>
            </w:tcBorders>
            <w:shd w:val="clear" w:color="auto" w:fill="F7CAAC"/>
          </w:tcPr>
          <w:p w14:paraId="52C59CB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9"/>
            <w:tcBorders>
              <w:top w:val="single" w:sz="12" w:space="0" w:color="auto"/>
              <w:left w:val="single" w:sz="12" w:space="0" w:color="auto"/>
            </w:tcBorders>
            <w:shd w:val="clear" w:color="auto" w:fill="F7CAAC"/>
          </w:tcPr>
          <w:p w14:paraId="021A6A5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E5029C" w:rsidRPr="00F52EEF" w14:paraId="194B9E65" w14:textId="77777777" w:rsidTr="000E0A66">
        <w:trPr>
          <w:cantSplit/>
        </w:trPr>
        <w:tc>
          <w:tcPr>
            <w:tcW w:w="4165" w:type="dxa"/>
            <w:gridSpan w:val="3"/>
          </w:tcPr>
          <w:p w14:paraId="1DEAFE1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Masmediální studia</w:t>
            </w:r>
          </w:p>
        </w:tc>
        <w:tc>
          <w:tcPr>
            <w:tcW w:w="2245" w:type="dxa"/>
            <w:gridSpan w:val="10"/>
          </w:tcPr>
          <w:p w14:paraId="5B23030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2015</w:t>
            </w:r>
          </w:p>
        </w:tc>
        <w:tc>
          <w:tcPr>
            <w:tcW w:w="1954" w:type="dxa"/>
            <w:gridSpan w:val="10"/>
            <w:tcBorders>
              <w:right w:val="single" w:sz="12" w:space="0" w:color="auto"/>
            </w:tcBorders>
          </w:tcPr>
          <w:p w14:paraId="6938571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FF UK Bratislava</w:t>
            </w:r>
          </w:p>
        </w:tc>
        <w:tc>
          <w:tcPr>
            <w:tcW w:w="709" w:type="dxa"/>
            <w:gridSpan w:val="3"/>
            <w:tcBorders>
              <w:left w:val="single" w:sz="12" w:space="0" w:color="auto"/>
            </w:tcBorders>
            <w:shd w:val="clear" w:color="auto" w:fill="F7CAAC"/>
          </w:tcPr>
          <w:p w14:paraId="31712F7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4"/>
            <w:shd w:val="clear" w:color="auto" w:fill="F7CAAC"/>
          </w:tcPr>
          <w:p w14:paraId="5E36F7F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gridSpan w:val="2"/>
            <w:shd w:val="clear" w:color="auto" w:fill="F7CAAC"/>
          </w:tcPr>
          <w:p w14:paraId="7DD2C13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4EAF1149" w14:textId="77777777" w:rsidTr="000E0A66">
        <w:trPr>
          <w:cantSplit/>
          <w:trHeight w:val="70"/>
        </w:trPr>
        <w:tc>
          <w:tcPr>
            <w:tcW w:w="4165" w:type="dxa"/>
            <w:gridSpan w:val="3"/>
            <w:shd w:val="clear" w:color="auto" w:fill="F7CAAC"/>
          </w:tcPr>
          <w:p w14:paraId="050857B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10"/>
            <w:shd w:val="clear" w:color="auto" w:fill="F7CAAC"/>
          </w:tcPr>
          <w:p w14:paraId="2C1ADFB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0"/>
            <w:tcBorders>
              <w:right w:val="single" w:sz="12" w:space="0" w:color="auto"/>
            </w:tcBorders>
            <w:shd w:val="clear" w:color="auto" w:fill="F7CAAC"/>
          </w:tcPr>
          <w:p w14:paraId="1E04C16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3"/>
            <w:vMerge w:val="restart"/>
            <w:tcBorders>
              <w:left w:val="single" w:sz="12" w:space="0" w:color="auto"/>
            </w:tcBorders>
          </w:tcPr>
          <w:p w14:paraId="377C4B0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13</w:t>
            </w:r>
          </w:p>
        </w:tc>
        <w:tc>
          <w:tcPr>
            <w:tcW w:w="850" w:type="dxa"/>
            <w:gridSpan w:val="4"/>
            <w:vMerge w:val="restart"/>
          </w:tcPr>
          <w:p w14:paraId="3658529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3</w:t>
            </w:r>
          </w:p>
        </w:tc>
        <w:tc>
          <w:tcPr>
            <w:tcW w:w="754" w:type="dxa"/>
            <w:gridSpan w:val="2"/>
            <w:vMerge w:val="restart"/>
          </w:tcPr>
          <w:p w14:paraId="75656A61"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7E2F6CD4" w14:textId="77777777" w:rsidTr="000E0A66">
        <w:trPr>
          <w:trHeight w:val="205"/>
        </w:trPr>
        <w:tc>
          <w:tcPr>
            <w:tcW w:w="4165" w:type="dxa"/>
            <w:gridSpan w:val="3"/>
          </w:tcPr>
          <w:p w14:paraId="2D36F5B6" w14:textId="77777777" w:rsidR="00E5029C" w:rsidRPr="00F52EEF" w:rsidRDefault="00E5029C" w:rsidP="00935F76">
            <w:pPr>
              <w:tabs>
                <w:tab w:val="left" w:pos="567"/>
              </w:tabs>
              <w:jc w:val="both"/>
              <w:rPr>
                <w:rFonts w:asciiTheme="minorHAnsi" w:hAnsiTheme="minorHAnsi" w:cstheme="minorHAnsi"/>
              </w:rPr>
            </w:pPr>
          </w:p>
        </w:tc>
        <w:tc>
          <w:tcPr>
            <w:tcW w:w="2245" w:type="dxa"/>
            <w:gridSpan w:val="10"/>
          </w:tcPr>
          <w:p w14:paraId="307D18F1" w14:textId="77777777" w:rsidR="00E5029C" w:rsidRPr="00F52EEF" w:rsidRDefault="00E5029C" w:rsidP="00935F76">
            <w:pPr>
              <w:tabs>
                <w:tab w:val="left" w:pos="567"/>
              </w:tabs>
              <w:jc w:val="both"/>
              <w:rPr>
                <w:rFonts w:asciiTheme="minorHAnsi" w:hAnsiTheme="minorHAnsi" w:cstheme="minorHAnsi"/>
              </w:rPr>
            </w:pPr>
          </w:p>
        </w:tc>
        <w:tc>
          <w:tcPr>
            <w:tcW w:w="1954" w:type="dxa"/>
            <w:gridSpan w:val="10"/>
            <w:tcBorders>
              <w:right w:val="single" w:sz="12" w:space="0" w:color="auto"/>
            </w:tcBorders>
          </w:tcPr>
          <w:p w14:paraId="4A329683" w14:textId="77777777" w:rsidR="00E5029C" w:rsidRPr="00F52EEF" w:rsidRDefault="00E5029C" w:rsidP="00935F76">
            <w:pPr>
              <w:tabs>
                <w:tab w:val="left" w:pos="567"/>
              </w:tabs>
              <w:jc w:val="both"/>
              <w:rPr>
                <w:rFonts w:asciiTheme="minorHAnsi" w:hAnsiTheme="minorHAnsi" w:cstheme="minorHAnsi"/>
              </w:rPr>
            </w:pPr>
          </w:p>
        </w:tc>
        <w:tc>
          <w:tcPr>
            <w:tcW w:w="709" w:type="dxa"/>
            <w:gridSpan w:val="3"/>
            <w:vMerge/>
            <w:tcBorders>
              <w:left w:val="single" w:sz="12" w:space="0" w:color="auto"/>
            </w:tcBorders>
            <w:vAlign w:val="center"/>
          </w:tcPr>
          <w:p w14:paraId="11C50BF0" w14:textId="77777777" w:rsidR="00E5029C" w:rsidRPr="00F52EEF" w:rsidRDefault="00E5029C" w:rsidP="00935F76">
            <w:pPr>
              <w:tabs>
                <w:tab w:val="left" w:pos="567"/>
              </w:tabs>
              <w:rPr>
                <w:rFonts w:asciiTheme="minorHAnsi" w:hAnsiTheme="minorHAnsi" w:cstheme="minorHAnsi"/>
                <w:b/>
              </w:rPr>
            </w:pPr>
          </w:p>
        </w:tc>
        <w:tc>
          <w:tcPr>
            <w:tcW w:w="850" w:type="dxa"/>
            <w:gridSpan w:val="4"/>
            <w:vMerge/>
            <w:vAlign w:val="center"/>
          </w:tcPr>
          <w:p w14:paraId="4F67C2B0" w14:textId="77777777" w:rsidR="00E5029C" w:rsidRPr="00F52EEF" w:rsidRDefault="00E5029C" w:rsidP="00935F76">
            <w:pPr>
              <w:tabs>
                <w:tab w:val="left" w:pos="567"/>
              </w:tabs>
              <w:rPr>
                <w:rFonts w:asciiTheme="minorHAnsi" w:hAnsiTheme="minorHAnsi" w:cstheme="minorHAnsi"/>
                <w:b/>
              </w:rPr>
            </w:pPr>
          </w:p>
        </w:tc>
        <w:tc>
          <w:tcPr>
            <w:tcW w:w="754" w:type="dxa"/>
            <w:gridSpan w:val="2"/>
            <w:vMerge/>
            <w:vAlign w:val="center"/>
          </w:tcPr>
          <w:p w14:paraId="5AA4C53C" w14:textId="77777777" w:rsidR="00E5029C" w:rsidRPr="00F52EEF" w:rsidRDefault="00E5029C" w:rsidP="00935F76">
            <w:pPr>
              <w:tabs>
                <w:tab w:val="left" w:pos="567"/>
              </w:tabs>
              <w:rPr>
                <w:rFonts w:asciiTheme="minorHAnsi" w:hAnsiTheme="minorHAnsi" w:cstheme="minorHAnsi"/>
                <w:b/>
              </w:rPr>
            </w:pPr>
          </w:p>
        </w:tc>
      </w:tr>
      <w:tr w:rsidR="00E5029C" w:rsidRPr="00F52EEF" w14:paraId="495235E2" w14:textId="77777777" w:rsidTr="000E0A66">
        <w:tc>
          <w:tcPr>
            <w:tcW w:w="10677" w:type="dxa"/>
            <w:gridSpan w:val="32"/>
            <w:shd w:val="clear" w:color="auto" w:fill="F7CAAC"/>
          </w:tcPr>
          <w:p w14:paraId="7C6EFFA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014AC33D" w14:textId="77777777" w:rsidTr="000E0A66">
        <w:trPr>
          <w:trHeight w:val="1849"/>
        </w:trPr>
        <w:tc>
          <w:tcPr>
            <w:tcW w:w="10677" w:type="dxa"/>
            <w:gridSpan w:val="32"/>
          </w:tcPr>
          <w:p w14:paraId="21061470" w14:textId="59D2C902" w:rsidR="00E5029C" w:rsidRPr="00F52EEF" w:rsidRDefault="00E5029C" w:rsidP="00935F76">
            <w:pPr>
              <w:tabs>
                <w:tab w:val="left" w:pos="567"/>
              </w:tabs>
              <w:spacing w:before="120"/>
              <w:rPr>
                <w:rFonts w:asciiTheme="minorHAnsi" w:hAnsiTheme="minorHAnsi" w:cstheme="minorHAnsi"/>
              </w:rPr>
            </w:pPr>
            <w:r w:rsidRPr="00F52EEF">
              <w:rPr>
                <w:rFonts w:asciiTheme="minorHAnsi" w:hAnsiTheme="minorHAnsi" w:cstheme="minorHAnsi"/>
              </w:rPr>
              <w:t xml:space="preserve">Šindleryová Butoracová, I., </w:t>
            </w:r>
            <w:r w:rsidRPr="00F52EEF">
              <w:rPr>
                <w:rFonts w:asciiTheme="minorHAnsi" w:hAnsiTheme="minorHAnsi" w:cstheme="minorHAnsi"/>
                <w:lang w:val="en-US"/>
              </w:rPr>
              <w:t>&amp;</w:t>
            </w:r>
            <w:r w:rsidRPr="00F52EEF">
              <w:rPr>
                <w:rFonts w:asciiTheme="minorHAnsi" w:hAnsiTheme="minorHAnsi" w:cstheme="minorHAnsi"/>
              </w:rPr>
              <w:t xml:space="preserve"> Bačuvčík, R. (2019). Dreams and reality – church versus target groups. </w:t>
            </w:r>
            <w:r w:rsidRPr="00F52EEF">
              <w:rPr>
                <w:rFonts w:asciiTheme="minorHAnsi" w:hAnsiTheme="minorHAnsi" w:cstheme="minorHAnsi"/>
                <w:i/>
              </w:rPr>
              <w:t>European Journal of Science and Theology,</w:t>
            </w:r>
            <w:r w:rsidRPr="00F52EEF">
              <w:rPr>
                <w:rFonts w:asciiTheme="minorHAnsi" w:hAnsiTheme="minorHAnsi" w:cstheme="minorHAnsi"/>
              </w:rPr>
              <w:t xml:space="preserve"> </w:t>
            </w:r>
            <w:r w:rsidRPr="00F52EEF">
              <w:rPr>
                <w:rFonts w:asciiTheme="minorHAnsi" w:hAnsiTheme="minorHAnsi" w:cstheme="minorHAnsi"/>
                <w:i/>
              </w:rPr>
              <w:t>15,</w:t>
            </w:r>
            <w:r w:rsidRPr="00F52EEF">
              <w:rPr>
                <w:rFonts w:asciiTheme="minorHAnsi" w:hAnsiTheme="minorHAnsi" w:cstheme="minorHAnsi"/>
              </w:rPr>
              <w:t xml:space="preserve"> 47-59. </w:t>
            </w:r>
            <w:r w:rsidR="0076267C" w:rsidRPr="00F52EEF">
              <w:rPr>
                <w:rFonts w:asciiTheme="minorHAnsi" w:hAnsiTheme="minorHAnsi" w:cstheme="minorHAnsi"/>
              </w:rPr>
              <w:br/>
            </w:r>
            <w:r w:rsidRPr="00F52EEF">
              <w:rPr>
                <w:rFonts w:asciiTheme="minorHAnsi" w:hAnsiTheme="minorHAnsi" w:cstheme="minorHAnsi"/>
              </w:rPr>
              <w:t xml:space="preserve">Bačuvčík, R. (2018). </w:t>
            </w:r>
            <w:r w:rsidRPr="00F52EEF">
              <w:rPr>
                <w:rFonts w:asciiTheme="minorHAnsi" w:hAnsiTheme="minorHAnsi" w:cstheme="minorHAnsi"/>
                <w:i/>
                <w:iCs/>
              </w:rPr>
              <w:t>Kulturní zboží jako dar: nákupní chování na trzích kulturních produktů 2018</w:t>
            </w:r>
            <w:r w:rsidRPr="00F52EEF">
              <w:rPr>
                <w:rFonts w:asciiTheme="minorHAnsi" w:hAnsiTheme="minorHAnsi" w:cstheme="minorHAnsi"/>
              </w:rPr>
              <w:t>. Zlín: Verbum.</w:t>
            </w:r>
            <w:r w:rsidR="0076267C" w:rsidRPr="00F52EEF">
              <w:rPr>
                <w:rFonts w:asciiTheme="minorHAnsi" w:hAnsiTheme="minorHAnsi" w:cstheme="minorHAnsi"/>
              </w:rPr>
              <w:br/>
            </w:r>
            <w:r w:rsidRPr="00F52EEF">
              <w:rPr>
                <w:rFonts w:asciiTheme="minorHAnsi" w:hAnsiTheme="minorHAnsi" w:cstheme="minorHAnsi"/>
              </w:rPr>
              <w:t xml:space="preserve">Bačuvčík, R. (2017). </w:t>
            </w:r>
            <w:r w:rsidRPr="00F52EEF">
              <w:rPr>
                <w:rFonts w:asciiTheme="minorHAnsi" w:hAnsiTheme="minorHAnsi" w:cstheme="minorHAnsi"/>
                <w:i/>
                <w:iCs/>
              </w:rPr>
              <w:t>Spotřebitelské typologie: nákupní chování na trzích zboží a služeb 2015</w:t>
            </w:r>
            <w:r w:rsidRPr="00F52EEF">
              <w:rPr>
                <w:rFonts w:asciiTheme="minorHAnsi" w:hAnsiTheme="minorHAnsi" w:cstheme="minorHAnsi"/>
              </w:rPr>
              <w:t>. Zlín: Verbum.</w:t>
            </w:r>
            <w:r w:rsidR="0076267C" w:rsidRPr="00F52EEF">
              <w:rPr>
                <w:rFonts w:asciiTheme="minorHAnsi" w:hAnsiTheme="minorHAnsi" w:cstheme="minorHAnsi"/>
              </w:rPr>
              <w:br/>
            </w:r>
            <w:r w:rsidRPr="00F52EEF">
              <w:rPr>
                <w:rFonts w:asciiTheme="minorHAnsi" w:hAnsiTheme="minorHAnsi" w:cstheme="minorHAnsi"/>
              </w:rPr>
              <w:t xml:space="preserve">Bačuvčík, R., </w:t>
            </w:r>
            <w:r w:rsidRPr="00F52EEF">
              <w:rPr>
                <w:rFonts w:asciiTheme="minorHAnsi" w:hAnsiTheme="minorHAnsi" w:cstheme="minorHAnsi"/>
                <w:lang w:val="en-US"/>
              </w:rPr>
              <w:t xml:space="preserve">&amp; </w:t>
            </w:r>
            <w:r w:rsidRPr="00F52EEF">
              <w:rPr>
                <w:rFonts w:asciiTheme="minorHAnsi" w:hAnsiTheme="minorHAnsi" w:cstheme="minorHAnsi"/>
              </w:rPr>
              <w:t xml:space="preserve">Harantová, L. (2016). </w:t>
            </w:r>
            <w:r w:rsidRPr="00F52EEF">
              <w:rPr>
                <w:rFonts w:asciiTheme="minorHAnsi" w:hAnsiTheme="minorHAnsi" w:cstheme="minorHAnsi"/>
                <w:i/>
                <w:iCs/>
              </w:rPr>
              <w:t>Sociální marketing</w:t>
            </w:r>
            <w:r w:rsidRPr="00F52EEF">
              <w:rPr>
                <w:rFonts w:asciiTheme="minorHAnsi" w:hAnsiTheme="minorHAnsi" w:cstheme="minorHAnsi"/>
              </w:rPr>
              <w:t>. Zlín: Verbum.</w:t>
            </w:r>
            <w:r w:rsidR="0076267C" w:rsidRPr="00F52EEF">
              <w:rPr>
                <w:rFonts w:asciiTheme="minorHAnsi" w:hAnsiTheme="minorHAnsi" w:cstheme="minorHAnsi"/>
              </w:rPr>
              <w:br/>
            </w:r>
            <w:r w:rsidRPr="00F52EEF">
              <w:rPr>
                <w:rFonts w:asciiTheme="minorHAnsi" w:hAnsiTheme="minorHAnsi" w:cstheme="minorHAnsi"/>
              </w:rPr>
              <w:t xml:space="preserve">Bačuvčík, R. (2015). </w:t>
            </w:r>
            <w:r w:rsidRPr="00F52EEF">
              <w:rPr>
                <w:rFonts w:asciiTheme="minorHAnsi" w:hAnsiTheme="minorHAnsi" w:cstheme="minorHAnsi"/>
                <w:i/>
                <w:iCs/>
              </w:rPr>
              <w:t>Knihy a čtení: nákupní chování na trzích kulturních produktů 2014</w:t>
            </w:r>
            <w:r w:rsidRPr="00F52EEF">
              <w:rPr>
                <w:rFonts w:asciiTheme="minorHAnsi" w:hAnsiTheme="minorHAnsi" w:cstheme="minorHAnsi"/>
              </w:rPr>
              <w:t>. Zlín: Verbum.</w:t>
            </w:r>
          </w:p>
        </w:tc>
      </w:tr>
      <w:tr w:rsidR="00E5029C" w:rsidRPr="00F52EEF" w14:paraId="6401655E" w14:textId="77777777" w:rsidTr="000E0A66">
        <w:trPr>
          <w:trHeight w:val="218"/>
        </w:trPr>
        <w:tc>
          <w:tcPr>
            <w:tcW w:w="10677" w:type="dxa"/>
            <w:gridSpan w:val="32"/>
            <w:shd w:val="clear" w:color="auto" w:fill="F7CAAC"/>
          </w:tcPr>
          <w:p w14:paraId="2C30B7A1"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5D67D14D" w14:textId="77777777" w:rsidTr="000E0A66">
        <w:trPr>
          <w:trHeight w:val="2695"/>
        </w:trPr>
        <w:tc>
          <w:tcPr>
            <w:tcW w:w="10677" w:type="dxa"/>
            <w:gridSpan w:val="32"/>
          </w:tcPr>
          <w:p w14:paraId="7E3E4420" w14:textId="77777777" w:rsidR="00E5029C" w:rsidRPr="00F52EEF" w:rsidRDefault="00E5029C" w:rsidP="00935F76">
            <w:pPr>
              <w:tabs>
                <w:tab w:val="left" w:pos="567"/>
              </w:tabs>
              <w:rPr>
                <w:rFonts w:asciiTheme="minorHAnsi" w:hAnsiTheme="minorHAnsi" w:cstheme="minorHAnsi"/>
                <w:b/>
              </w:rPr>
            </w:pPr>
          </w:p>
          <w:p w14:paraId="65393814" w14:textId="77777777" w:rsidR="00030948" w:rsidRPr="00F52EEF" w:rsidRDefault="00030948" w:rsidP="00935F76">
            <w:pPr>
              <w:tabs>
                <w:tab w:val="left" w:pos="567"/>
              </w:tabs>
              <w:rPr>
                <w:rFonts w:asciiTheme="minorHAnsi" w:hAnsiTheme="minorHAnsi" w:cstheme="minorHAnsi"/>
                <w:b/>
              </w:rPr>
            </w:pPr>
          </w:p>
          <w:p w14:paraId="4BA3BB17" w14:textId="77777777" w:rsidR="00030948" w:rsidRPr="00F52EEF" w:rsidRDefault="00030948" w:rsidP="00935F76">
            <w:pPr>
              <w:tabs>
                <w:tab w:val="left" w:pos="567"/>
              </w:tabs>
              <w:rPr>
                <w:rFonts w:asciiTheme="minorHAnsi" w:hAnsiTheme="minorHAnsi" w:cstheme="minorHAnsi"/>
                <w:b/>
              </w:rPr>
            </w:pPr>
          </w:p>
          <w:p w14:paraId="26129142" w14:textId="77777777" w:rsidR="00030948" w:rsidRPr="00F52EEF" w:rsidRDefault="00030948" w:rsidP="00935F76">
            <w:pPr>
              <w:tabs>
                <w:tab w:val="left" w:pos="567"/>
              </w:tabs>
              <w:rPr>
                <w:rFonts w:asciiTheme="minorHAnsi" w:hAnsiTheme="minorHAnsi" w:cstheme="minorHAnsi"/>
                <w:b/>
              </w:rPr>
            </w:pPr>
          </w:p>
          <w:p w14:paraId="197158DF" w14:textId="77777777" w:rsidR="00030948" w:rsidRPr="00F52EEF" w:rsidRDefault="00030948" w:rsidP="00935F76">
            <w:pPr>
              <w:tabs>
                <w:tab w:val="left" w:pos="567"/>
              </w:tabs>
              <w:rPr>
                <w:rFonts w:asciiTheme="minorHAnsi" w:hAnsiTheme="minorHAnsi" w:cstheme="minorHAnsi"/>
                <w:b/>
              </w:rPr>
            </w:pPr>
          </w:p>
          <w:p w14:paraId="249AB03D" w14:textId="2C6B1644" w:rsidR="00030948" w:rsidRPr="00F52EEF" w:rsidRDefault="00030948" w:rsidP="00935F76">
            <w:pPr>
              <w:tabs>
                <w:tab w:val="left" w:pos="567"/>
              </w:tabs>
              <w:rPr>
                <w:rFonts w:asciiTheme="minorHAnsi" w:hAnsiTheme="minorHAnsi" w:cstheme="minorHAnsi"/>
                <w:b/>
              </w:rPr>
            </w:pPr>
          </w:p>
        </w:tc>
      </w:tr>
      <w:tr w:rsidR="00E5029C" w:rsidRPr="00F52EEF" w14:paraId="78ECE57D" w14:textId="77777777" w:rsidTr="000E0A66">
        <w:trPr>
          <w:cantSplit/>
          <w:trHeight w:val="410"/>
        </w:trPr>
        <w:tc>
          <w:tcPr>
            <w:tcW w:w="3336" w:type="dxa"/>
            <w:shd w:val="clear" w:color="auto" w:fill="F7CAAC"/>
          </w:tcPr>
          <w:p w14:paraId="72D5593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17"/>
          </w:tcPr>
          <w:p w14:paraId="7DCBFEB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Radim Bačuvčík, v. r.</w:t>
            </w:r>
          </w:p>
        </w:tc>
        <w:tc>
          <w:tcPr>
            <w:tcW w:w="992" w:type="dxa"/>
            <w:gridSpan w:val="5"/>
            <w:shd w:val="clear" w:color="auto" w:fill="F7CAAC"/>
          </w:tcPr>
          <w:p w14:paraId="15F8E41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9"/>
          </w:tcPr>
          <w:p w14:paraId="08532631"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02CCDB3" w14:textId="77777777" w:rsidTr="000E0A66">
        <w:tc>
          <w:tcPr>
            <w:tcW w:w="10677" w:type="dxa"/>
            <w:gridSpan w:val="32"/>
            <w:tcBorders>
              <w:bottom w:val="double" w:sz="4" w:space="0" w:color="auto"/>
            </w:tcBorders>
            <w:shd w:val="clear" w:color="auto" w:fill="BDD6EE"/>
          </w:tcPr>
          <w:p w14:paraId="3FABE2E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724C4699" w14:textId="77777777" w:rsidTr="000E0A66">
        <w:tc>
          <w:tcPr>
            <w:tcW w:w="3336" w:type="dxa"/>
            <w:tcBorders>
              <w:top w:val="double" w:sz="4" w:space="0" w:color="auto"/>
            </w:tcBorders>
            <w:shd w:val="clear" w:color="auto" w:fill="F7CAAC"/>
          </w:tcPr>
          <w:p w14:paraId="11DC29B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31"/>
          </w:tcPr>
          <w:p w14:paraId="463820B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19403FB4" w14:textId="77777777" w:rsidTr="000E0A66">
        <w:tc>
          <w:tcPr>
            <w:tcW w:w="3336" w:type="dxa"/>
            <w:shd w:val="clear" w:color="auto" w:fill="F7CAAC"/>
          </w:tcPr>
          <w:p w14:paraId="733D634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31"/>
          </w:tcPr>
          <w:p w14:paraId="151672D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5A0ED44D" w14:textId="77777777" w:rsidTr="000E0A66">
        <w:tc>
          <w:tcPr>
            <w:tcW w:w="3336" w:type="dxa"/>
            <w:shd w:val="clear" w:color="auto" w:fill="F7CAAC"/>
          </w:tcPr>
          <w:p w14:paraId="50D8AC9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31"/>
          </w:tcPr>
          <w:p w14:paraId="2360F7CA" w14:textId="7CCE674B"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del w:id="5779" w:author="Radim Bačuvčík" w:date="2020-02-06T10:12:00Z">
              <w:r w:rsidRPr="00F52EEF" w:rsidDel="005B7E4B">
                <w:rPr>
                  <w:rFonts w:asciiTheme="minorHAnsi" w:hAnsiTheme="minorHAnsi" w:cstheme="minorHAnsi"/>
                </w:rPr>
                <w:delText>é</w:delText>
              </w:r>
            </w:del>
            <w:ins w:id="5780" w:author="Radim Bačuvčík" w:date="2020-02-06T10:12:00Z">
              <w:r w:rsidR="005B7E4B">
                <w:rPr>
                  <w:rFonts w:asciiTheme="minorHAnsi" w:hAnsiTheme="minorHAnsi" w:cstheme="minorHAnsi"/>
                </w:rPr>
                <w:t>á</w:t>
              </w:r>
            </w:ins>
            <w:r w:rsidRPr="00F52EEF">
              <w:rPr>
                <w:rFonts w:asciiTheme="minorHAnsi" w:hAnsiTheme="minorHAnsi" w:cstheme="minorHAnsi"/>
              </w:rPr>
              <w:t xml:space="preserve"> komunikace</w:t>
            </w:r>
          </w:p>
        </w:tc>
      </w:tr>
      <w:tr w:rsidR="00E5029C" w:rsidRPr="00F52EEF" w14:paraId="198D322B" w14:textId="77777777" w:rsidTr="000E0A66">
        <w:tc>
          <w:tcPr>
            <w:tcW w:w="3336" w:type="dxa"/>
            <w:shd w:val="clear" w:color="auto" w:fill="F7CAAC"/>
          </w:tcPr>
          <w:p w14:paraId="05F3789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686" w:type="dxa"/>
            <w:gridSpan w:val="15"/>
          </w:tcPr>
          <w:p w14:paraId="68664B4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Milan Banyár</w:t>
            </w:r>
          </w:p>
        </w:tc>
        <w:tc>
          <w:tcPr>
            <w:tcW w:w="1134" w:type="dxa"/>
            <w:gridSpan w:val="5"/>
            <w:shd w:val="clear" w:color="auto" w:fill="F7CAAC"/>
          </w:tcPr>
          <w:p w14:paraId="376246B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521" w:type="dxa"/>
            <w:gridSpan w:val="11"/>
          </w:tcPr>
          <w:p w14:paraId="503EF01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doc., PhD., PhDr., Mgr.</w:t>
            </w:r>
          </w:p>
        </w:tc>
      </w:tr>
      <w:tr w:rsidR="00E5029C" w:rsidRPr="00F52EEF" w14:paraId="634E8362" w14:textId="77777777" w:rsidTr="000E0A66">
        <w:trPr>
          <w:trHeight w:val="201"/>
        </w:trPr>
        <w:tc>
          <w:tcPr>
            <w:tcW w:w="3336" w:type="dxa"/>
            <w:shd w:val="clear" w:color="auto" w:fill="F7CAAC"/>
          </w:tcPr>
          <w:p w14:paraId="58CA5B9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709" w:type="dxa"/>
          </w:tcPr>
          <w:p w14:paraId="66294E2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1982</w:t>
            </w:r>
          </w:p>
        </w:tc>
        <w:tc>
          <w:tcPr>
            <w:tcW w:w="1559" w:type="dxa"/>
            <w:gridSpan w:val="2"/>
            <w:shd w:val="clear" w:color="auto" w:fill="F7CAAC"/>
          </w:tcPr>
          <w:p w14:paraId="59A8303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709" w:type="dxa"/>
            <w:gridSpan w:val="7"/>
          </w:tcPr>
          <w:p w14:paraId="244FA0F4"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iCs/>
              </w:rPr>
              <w:t xml:space="preserve">DPP </w:t>
            </w:r>
          </w:p>
        </w:tc>
        <w:tc>
          <w:tcPr>
            <w:tcW w:w="709" w:type="dxa"/>
            <w:gridSpan w:val="5"/>
            <w:shd w:val="clear" w:color="auto" w:fill="F7CAAC"/>
          </w:tcPr>
          <w:p w14:paraId="1DDE6FB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5"/>
          </w:tcPr>
          <w:p w14:paraId="79713086" w14:textId="6ED6DCD6"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4h/týd</w:t>
            </w:r>
            <w:r w:rsidR="00A163AD">
              <w:rPr>
                <w:rFonts w:asciiTheme="minorHAnsi" w:hAnsiTheme="minorHAnsi" w:cstheme="minorHAnsi"/>
              </w:rPr>
              <w:t>.</w:t>
            </w:r>
          </w:p>
        </w:tc>
        <w:tc>
          <w:tcPr>
            <w:tcW w:w="850" w:type="dxa"/>
            <w:gridSpan w:val="4"/>
            <w:shd w:val="clear" w:color="auto" w:fill="F7CAAC"/>
          </w:tcPr>
          <w:p w14:paraId="065F6B7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71" w:type="dxa"/>
            <w:gridSpan w:val="7"/>
          </w:tcPr>
          <w:p w14:paraId="15AB2F9E" w14:textId="1FE3594E"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12</w:t>
            </w:r>
            <w:r w:rsidR="004D4E17" w:rsidRPr="00F52EEF">
              <w:rPr>
                <w:rFonts w:asciiTheme="minorHAnsi" w:eastAsia="Calibri" w:hAnsiTheme="minorHAnsi" w:cstheme="minorHAnsi"/>
              </w:rPr>
              <w:t>/</w:t>
            </w:r>
            <w:r w:rsidRPr="00F52EEF">
              <w:rPr>
                <w:rFonts w:asciiTheme="minorHAnsi" w:eastAsia="Calibri" w:hAnsiTheme="minorHAnsi" w:cstheme="minorHAnsi"/>
              </w:rPr>
              <w:t>2019</w:t>
            </w:r>
          </w:p>
        </w:tc>
      </w:tr>
      <w:tr w:rsidR="00E5029C" w:rsidRPr="00F52EEF" w14:paraId="36CEA1DD" w14:textId="77777777" w:rsidTr="000E0A66">
        <w:tc>
          <w:tcPr>
            <w:tcW w:w="5604" w:type="dxa"/>
            <w:gridSpan w:val="4"/>
            <w:shd w:val="clear" w:color="auto" w:fill="F7CAAC"/>
          </w:tcPr>
          <w:p w14:paraId="56132F4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709" w:type="dxa"/>
            <w:gridSpan w:val="7"/>
          </w:tcPr>
          <w:p w14:paraId="3909871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DPP</w:t>
            </w:r>
          </w:p>
        </w:tc>
        <w:tc>
          <w:tcPr>
            <w:tcW w:w="709" w:type="dxa"/>
            <w:gridSpan w:val="5"/>
            <w:shd w:val="clear" w:color="auto" w:fill="F7CAAC"/>
          </w:tcPr>
          <w:p w14:paraId="3D9158F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5"/>
          </w:tcPr>
          <w:p w14:paraId="0C0E2DF5" w14:textId="32C0A48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4</w:t>
            </w:r>
            <w:r w:rsidR="00A163AD">
              <w:rPr>
                <w:rFonts w:asciiTheme="minorHAnsi" w:hAnsiTheme="minorHAnsi" w:cstheme="minorHAnsi"/>
              </w:rPr>
              <w:t>h</w:t>
            </w:r>
            <w:r w:rsidRPr="00F52EEF">
              <w:rPr>
                <w:rFonts w:asciiTheme="minorHAnsi" w:hAnsiTheme="minorHAnsi" w:cstheme="minorHAnsi"/>
              </w:rPr>
              <w:t>/týd</w:t>
            </w:r>
            <w:r w:rsidR="00A163AD">
              <w:rPr>
                <w:rFonts w:asciiTheme="minorHAnsi" w:hAnsiTheme="minorHAnsi" w:cstheme="minorHAnsi"/>
              </w:rPr>
              <w:t>.</w:t>
            </w:r>
          </w:p>
        </w:tc>
        <w:tc>
          <w:tcPr>
            <w:tcW w:w="850" w:type="dxa"/>
            <w:gridSpan w:val="4"/>
            <w:shd w:val="clear" w:color="auto" w:fill="F7CAAC"/>
          </w:tcPr>
          <w:p w14:paraId="1705D50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71" w:type="dxa"/>
            <w:gridSpan w:val="7"/>
          </w:tcPr>
          <w:p w14:paraId="55C9B918" w14:textId="60236C5B"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12</w:t>
            </w:r>
            <w:r w:rsidR="004D4E17" w:rsidRPr="00F52EEF">
              <w:rPr>
                <w:rFonts w:asciiTheme="minorHAnsi" w:eastAsia="Calibri" w:hAnsiTheme="minorHAnsi" w:cstheme="minorHAnsi"/>
              </w:rPr>
              <w:t>/</w:t>
            </w:r>
            <w:r w:rsidRPr="00F52EEF">
              <w:rPr>
                <w:rFonts w:asciiTheme="minorHAnsi" w:eastAsia="Calibri" w:hAnsiTheme="minorHAnsi" w:cstheme="minorHAnsi"/>
              </w:rPr>
              <w:t>2019</w:t>
            </w:r>
          </w:p>
        </w:tc>
      </w:tr>
      <w:tr w:rsidR="00E5029C" w:rsidRPr="00F52EEF" w14:paraId="2E15B367" w14:textId="77777777" w:rsidTr="000E0A66">
        <w:tc>
          <w:tcPr>
            <w:tcW w:w="6313" w:type="dxa"/>
            <w:gridSpan w:val="11"/>
            <w:shd w:val="clear" w:color="auto" w:fill="F7CAAC"/>
          </w:tcPr>
          <w:p w14:paraId="3024747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843" w:type="dxa"/>
            <w:gridSpan w:val="10"/>
            <w:shd w:val="clear" w:color="auto" w:fill="F7CAAC"/>
          </w:tcPr>
          <w:p w14:paraId="01943F7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521" w:type="dxa"/>
            <w:gridSpan w:val="11"/>
            <w:shd w:val="clear" w:color="auto" w:fill="F7CAAC"/>
          </w:tcPr>
          <w:p w14:paraId="2F5369F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53C7ABCF" w14:textId="77777777" w:rsidTr="000E0A66">
        <w:tc>
          <w:tcPr>
            <w:tcW w:w="6313" w:type="dxa"/>
            <w:gridSpan w:val="11"/>
          </w:tcPr>
          <w:p w14:paraId="11904702" w14:textId="4ACAA822" w:rsidR="00E5029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lang w:val="sk-SK" w:eastAsia="en-US"/>
              </w:rPr>
              <w:t>FF UK v Bratislavě</w:t>
            </w:r>
          </w:p>
        </w:tc>
        <w:tc>
          <w:tcPr>
            <w:tcW w:w="1843" w:type="dxa"/>
            <w:gridSpan w:val="10"/>
          </w:tcPr>
          <w:p w14:paraId="6700C59E" w14:textId="6DE54DB8" w:rsidR="00E5029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pp.</w:t>
            </w:r>
          </w:p>
        </w:tc>
        <w:tc>
          <w:tcPr>
            <w:tcW w:w="2521" w:type="dxa"/>
            <w:gridSpan w:val="11"/>
          </w:tcPr>
          <w:p w14:paraId="23AA353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40 h/týdně</w:t>
            </w:r>
          </w:p>
        </w:tc>
      </w:tr>
      <w:tr w:rsidR="00E5029C" w:rsidRPr="00F52EEF" w14:paraId="7D7F301C" w14:textId="77777777" w:rsidTr="000E0A66">
        <w:tc>
          <w:tcPr>
            <w:tcW w:w="10677" w:type="dxa"/>
            <w:gridSpan w:val="32"/>
            <w:shd w:val="clear" w:color="auto" w:fill="F7CAAC"/>
          </w:tcPr>
          <w:p w14:paraId="3D72F073"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3B192562" w14:textId="77777777" w:rsidTr="000E0A66">
        <w:trPr>
          <w:trHeight w:val="425"/>
        </w:trPr>
        <w:tc>
          <w:tcPr>
            <w:tcW w:w="10677" w:type="dxa"/>
            <w:gridSpan w:val="32"/>
            <w:tcBorders>
              <w:top w:val="nil"/>
            </w:tcBorders>
          </w:tcPr>
          <w:p w14:paraId="13659531" w14:textId="4414411C"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b/>
              </w:rPr>
              <w:t>Teorie marketingov</w:t>
            </w:r>
            <w:ins w:id="5781" w:author="Radim Bačuvčík" w:date="2020-02-06T10:12:00Z">
              <w:r w:rsidR="005B7E4B">
                <w:rPr>
                  <w:rFonts w:asciiTheme="minorHAnsi" w:eastAsia="Calibri" w:hAnsiTheme="minorHAnsi" w:cstheme="minorHAnsi"/>
                  <w:b/>
                </w:rPr>
                <w:t>é</w:t>
              </w:r>
            </w:ins>
            <w:del w:id="5782" w:author="Radim Bačuvčík" w:date="2020-02-06T10:12:00Z">
              <w:r w:rsidRPr="00F52EEF" w:rsidDel="005B7E4B">
                <w:rPr>
                  <w:rFonts w:asciiTheme="minorHAnsi" w:eastAsia="Calibri" w:hAnsiTheme="minorHAnsi" w:cstheme="minorHAnsi"/>
                  <w:b/>
                </w:rPr>
                <w:delText>ých</w:delText>
              </w:r>
            </w:del>
            <w:r w:rsidRPr="00F52EEF">
              <w:rPr>
                <w:rFonts w:asciiTheme="minorHAnsi" w:eastAsia="Calibri" w:hAnsiTheme="minorHAnsi" w:cstheme="minorHAnsi"/>
                <w:b/>
              </w:rPr>
              <w:t xml:space="preserve"> komunikac</w:t>
            </w:r>
            <w:ins w:id="5783" w:author="Radim Bačuvčík" w:date="2020-02-06T10:12:00Z">
              <w:r w:rsidR="005B7E4B">
                <w:rPr>
                  <w:rFonts w:asciiTheme="minorHAnsi" w:eastAsia="Calibri" w:hAnsiTheme="minorHAnsi" w:cstheme="minorHAnsi"/>
                  <w:b/>
                </w:rPr>
                <w:t>e</w:t>
              </w:r>
            </w:ins>
            <w:del w:id="5784" w:author="Radim Bačuvčík" w:date="2020-02-06T10:12:00Z">
              <w:r w:rsidRPr="00F52EEF" w:rsidDel="005B7E4B">
                <w:rPr>
                  <w:rFonts w:asciiTheme="minorHAnsi" w:eastAsia="Calibri" w:hAnsiTheme="minorHAnsi" w:cstheme="minorHAnsi"/>
                  <w:b/>
                </w:rPr>
                <w:delText>í</w:delText>
              </w:r>
            </w:del>
            <w:r w:rsidRPr="00F52EEF">
              <w:rPr>
                <w:rFonts w:asciiTheme="minorHAnsi" w:eastAsia="Calibri" w:hAnsiTheme="minorHAnsi" w:cstheme="minorHAnsi"/>
              </w:rPr>
              <w:t xml:space="preserve"> – garant předmětu, přednášející, vede semináře </w:t>
            </w:r>
          </w:p>
        </w:tc>
      </w:tr>
      <w:tr w:rsidR="00E5029C" w:rsidRPr="00F52EEF" w14:paraId="1CF3ADAE" w14:textId="77777777" w:rsidTr="000E0A66">
        <w:tc>
          <w:tcPr>
            <w:tcW w:w="10677" w:type="dxa"/>
            <w:gridSpan w:val="32"/>
            <w:shd w:val="clear" w:color="auto" w:fill="F7CAAC"/>
          </w:tcPr>
          <w:p w14:paraId="4EBBFD5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008E530D" w14:textId="77777777" w:rsidTr="000E0A66">
        <w:trPr>
          <w:trHeight w:val="1055"/>
        </w:trPr>
        <w:tc>
          <w:tcPr>
            <w:tcW w:w="10677" w:type="dxa"/>
            <w:gridSpan w:val="32"/>
          </w:tcPr>
          <w:p w14:paraId="3EAFFD1F" w14:textId="75E6EA56" w:rsidR="00E5029C" w:rsidRPr="00F52EEF" w:rsidRDefault="00E5029C" w:rsidP="00935F76">
            <w:pPr>
              <w:pStyle w:val="Normlnweb"/>
              <w:tabs>
                <w:tab w:val="left" w:pos="567"/>
              </w:tabs>
              <w:spacing w:before="0" w:beforeAutospacing="0" w:after="0"/>
              <w:rPr>
                <w:rFonts w:asciiTheme="minorHAnsi" w:hAnsiTheme="minorHAnsi" w:cstheme="minorHAnsi"/>
                <w:sz w:val="20"/>
                <w:szCs w:val="20"/>
                <w:lang w:val="sk-SK"/>
              </w:rPr>
            </w:pPr>
            <w:r w:rsidRPr="00F52EEF">
              <w:rPr>
                <w:rFonts w:asciiTheme="minorHAnsi" w:hAnsiTheme="minorHAnsi" w:cstheme="minorHAnsi"/>
                <w:sz w:val="20"/>
                <w:szCs w:val="20"/>
              </w:rPr>
              <w:t xml:space="preserve">2005: </w:t>
            </w:r>
            <w:r w:rsidRPr="00F52EEF">
              <w:rPr>
                <w:rFonts w:asciiTheme="minorHAnsi" w:hAnsiTheme="minorHAnsi" w:cstheme="minorHAnsi"/>
                <w:sz w:val="20"/>
                <w:szCs w:val="20"/>
                <w:shd w:val="clear" w:color="auto" w:fill="FFFFFF"/>
                <w:lang w:val="sk-SK"/>
              </w:rPr>
              <w:t>Univerzita Konštantína Filozofa v Nitre, Pedagogická fakulta, Ústav literárnej a umeleckej komunikácie, Katedra výtvarnej tvorby a výchovy, odbor: Učiteľstvo všeobecnovzdelávacích predmetov, výtvarná výchova – estetika</w:t>
            </w:r>
            <w:r w:rsidR="000E0A66">
              <w:rPr>
                <w:rFonts w:asciiTheme="minorHAnsi" w:hAnsiTheme="minorHAnsi" w:cstheme="minorHAnsi"/>
                <w:sz w:val="20"/>
                <w:szCs w:val="20"/>
                <w:shd w:val="clear" w:color="auto" w:fill="FFFFFF"/>
                <w:lang w:val="sk-SK"/>
              </w:rPr>
              <w:t xml:space="preserve"> (Mgr.)</w:t>
            </w:r>
            <w:r w:rsidR="004D4E17" w:rsidRPr="00F52EEF">
              <w:rPr>
                <w:rFonts w:asciiTheme="minorHAnsi" w:hAnsiTheme="minorHAnsi" w:cstheme="minorHAnsi"/>
                <w:sz w:val="20"/>
                <w:szCs w:val="20"/>
                <w:lang w:val="sk-SK"/>
              </w:rPr>
              <w:br/>
            </w:r>
            <w:r w:rsidRPr="00F52EEF">
              <w:rPr>
                <w:rFonts w:asciiTheme="minorHAnsi" w:hAnsiTheme="minorHAnsi" w:cstheme="minorHAnsi"/>
                <w:sz w:val="20"/>
                <w:szCs w:val="20"/>
              </w:rPr>
              <w:t xml:space="preserve">2008: </w:t>
            </w:r>
            <w:r w:rsidRPr="00F52EEF">
              <w:rPr>
                <w:rFonts w:asciiTheme="minorHAnsi" w:hAnsiTheme="minorHAnsi" w:cstheme="minorHAnsi"/>
                <w:sz w:val="20"/>
                <w:szCs w:val="20"/>
                <w:lang w:val="sk-SK"/>
              </w:rPr>
              <w:t>Univerzita Konštantína Filozofa v Nitre, Filozofická fakulta, Katedra masmediálnej komunikácie a reklamy, odbor: 3.2.3 Masmediálne štúdiá</w:t>
            </w:r>
            <w:r w:rsidR="000E0A66">
              <w:rPr>
                <w:rFonts w:asciiTheme="minorHAnsi" w:hAnsiTheme="minorHAnsi" w:cstheme="minorHAnsi"/>
                <w:sz w:val="20"/>
                <w:szCs w:val="20"/>
                <w:lang w:val="sk-SK"/>
              </w:rPr>
              <w:t xml:space="preserve"> (PhD.)</w:t>
            </w:r>
            <w:r w:rsidR="004D4E17" w:rsidRPr="00F52EEF">
              <w:rPr>
                <w:rFonts w:asciiTheme="minorHAnsi" w:hAnsiTheme="minorHAnsi" w:cstheme="minorHAnsi"/>
                <w:sz w:val="20"/>
                <w:szCs w:val="20"/>
                <w:lang w:val="sk-SK"/>
              </w:rPr>
              <w:br/>
            </w:r>
            <w:r w:rsidRPr="00F52EEF">
              <w:rPr>
                <w:rFonts w:asciiTheme="minorHAnsi" w:hAnsiTheme="minorHAnsi" w:cstheme="minorHAnsi"/>
                <w:sz w:val="20"/>
                <w:szCs w:val="20"/>
              </w:rPr>
              <w:t xml:space="preserve">2015: </w:t>
            </w:r>
            <w:r w:rsidRPr="00F52EEF">
              <w:rPr>
                <w:rFonts w:asciiTheme="minorHAnsi" w:hAnsiTheme="minorHAnsi" w:cstheme="minorHAnsi"/>
                <w:sz w:val="20"/>
                <w:szCs w:val="20"/>
                <w:lang w:val="sk-SK"/>
              </w:rPr>
              <w:t>Univerzita Komenského v Bratislave, Filozofická fakulta, Katedra marketingovej komunikácie, odbor: 3.2.3 Masmediálne štúdiá</w:t>
            </w:r>
            <w:r w:rsidR="000E0A66">
              <w:rPr>
                <w:rFonts w:asciiTheme="minorHAnsi" w:hAnsiTheme="minorHAnsi" w:cstheme="minorHAnsi"/>
                <w:sz w:val="20"/>
                <w:szCs w:val="20"/>
                <w:lang w:val="sk-SK"/>
              </w:rPr>
              <w:t xml:space="preserve"> (PhDr.)</w:t>
            </w:r>
            <w:r w:rsidR="004D4E17" w:rsidRPr="00F52EEF">
              <w:rPr>
                <w:rFonts w:asciiTheme="minorHAnsi" w:hAnsiTheme="minorHAnsi" w:cstheme="minorHAnsi"/>
                <w:sz w:val="20"/>
                <w:szCs w:val="20"/>
                <w:lang w:val="sk-SK"/>
              </w:rPr>
              <w:br/>
            </w:r>
            <w:r w:rsidRPr="00F52EEF">
              <w:rPr>
                <w:rFonts w:asciiTheme="minorHAnsi" w:hAnsiTheme="minorHAnsi" w:cstheme="minorHAnsi"/>
                <w:sz w:val="20"/>
                <w:szCs w:val="20"/>
              </w:rPr>
              <w:t xml:space="preserve">2018: </w:t>
            </w:r>
            <w:r w:rsidRPr="00F52EEF">
              <w:rPr>
                <w:rFonts w:asciiTheme="minorHAnsi" w:hAnsiTheme="minorHAnsi" w:cstheme="minorHAnsi"/>
                <w:sz w:val="20"/>
                <w:szCs w:val="20"/>
                <w:lang w:val="sk-SK"/>
              </w:rPr>
              <w:t>Univerzita Komenského v Bratislave, Filozofická fakulta, Katedra marketingovej komunikácie, odbor: 3.2.3 Masmediálne štúdiá</w:t>
            </w:r>
            <w:r w:rsidR="000E0A66">
              <w:rPr>
                <w:rFonts w:asciiTheme="minorHAnsi" w:hAnsiTheme="minorHAnsi" w:cstheme="minorHAnsi"/>
                <w:sz w:val="20"/>
                <w:szCs w:val="20"/>
                <w:lang w:val="sk-SK"/>
              </w:rPr>
              <w:t xml:space="preserve"> (doc.)</w:t>
            </w:r>
          </w:p>
        </w:tc>
      </w:tr>
      <w:tr w:rsidR="00E5029C" w:rsidRPr="00F52EEF" w14:paraId="0A9B4004" w14:textId="77777777" w:rsidTr="000E0A66">
        <w:tc>
          <w:tcPr>
            <w:tcW w:w="10677" w:type="dxa"/>
            <w:gridSpan w:val="32"/>
            <w:shd w:val="clear" w:color="auto" w:fill="F7CAAC"/>
          </w:tcPr>
          <w:p w14:paraId="6F14C37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2904B91F" w14:textId="77777777" w:rsidTr="000E0A66">
        <w:trPr>
          <w:trHeight w:val="1090"/>
        </w:trPr>
        <w:tc>
          <w:tcPr>
            <w:tcW w:w="10677" w:type="dxa"/>
            <w:gridSpan w:val="32"/>
          </w:tcPr>
          <w:p w14:paraId="1DF3B21D" w14:textId="6282D1A1" w:rsidR="00E5029C" w:rsidRPr="00F52EEF" w:rsidRDefault="00E5029C" w:rsidP="00935F76">
            <w:pPr>
              <w:pStyle w:val="Zkladntextodsazen"/>
              <w:tabs>
                <w:tab w:val="left" w:pos="567"/>
              </w:tabs>
              <w:ind w:left="0"/>
              <w:rPr>
                <w:rFonts w:asciiTheme="minorHAnsi" w:hAnsiTheme="minorHAnsi" w:cstheme="minorHAnsi"/>
                <w:iCs/>
                <w:lang w:val="sk-SK" w:eastAsia="en-US"/>
              </w:rPr>
            </w:pPr>
            <w:r w:rsidRPr="00F52EEF">
              <w:rPr>
                <w:rFonts w:asciiTheme="minorHAnsi" w:hAnsiTheme="minorHAnsi" w:cstheme="minorHAnsi"/>
                <w:iCs/>
                <w:lang w:val="sk-SK" w:eastAsia="en-US"/>
              </w:rPr>
              <w:t xml:space="preserve">2005 </w:t>
            </w:r>
            <w:r w:rsidR="001E1A39" w:rsidRPr="00F52EEF">
              <w:rPr>
                <w:rFonts w:asciiTheme="minorHAnsi" w:hAnsiTheme="minorHAnsi" w:cstheme="minorHAnsi"/>
                <w:iCs/>
                <w:lang w:val="sk-SK" w:eastAsia="en-US"/>
              </w:rPr>
              <w:t>-</w:t>
            </w:r>
            <w:r w:rsidRPr="00F52EEF">
              <w:rPr>
                <w:rFonts w:asciiTheme="minorHAnsi" w:hAnsiTheme="minorHAnsi" w:cstheme="minorHAnsi"/>
                <w:iCs/>
                <w:lang w:val="sk-SK" w:eastAsia="en-US"/>
              </w:rPr>
              <w:t xml:space="preserve"> 2008: Univerzita Konštantína Filozofa v Nitre, Filozofická fakulta, Katedra masmediálnej komunikácie a reklamy, interný doktorand</w:t>
            </w:r>
            <w:r w:rsidR="00DA3B6B" w:rsidRPr="00F52EEF">
              <w:rPr>
                <w:rFonts w:asciiTheme="minorHAnsi" w:hAnsiTheme="minorHAnsi" w:cstheme="minorHAnsi"/>
                <w:iCs/>
                <w:lang w:val="sk-SK" w:eastAsia="en-US"/>
              </w:rPr>
              <w:br/>
            </w:r>
            <w:r w:rsidRPr="00F52EEF">
              <w:rPr>
                <w:rFonts w:asciiTheme="minorHAnsi" w:hAnsiTheme="minorHAnsi" w:cstheme="minorHAnsi"/>
                <w:iCs/>
                <w:lang w:val="sk-SK" w:eastAsia="en-US"/>
              </w:rPr>
              <w:t xml:space="preserve">2008 </w:t>
            </w:r>
            <w:r w:rsidR="001E1A39" w:rsidRPr="00F52EEF">
              <w:rPr>
                <w:rFonts w:asciiTheme="minorHAnsi" w:hAnsiTheme="minorHAnsi" w:cstheme="minorHAnsi"/>
                <w:iCs/>
                <w:lang w:val="sk-SK" w:eastAsia="en-US"/>
              </w:rPr>
              <w:t>-</w:t>
            </w:r>
            <w:r w:rsidRPr="00F52EEF">
              <w:rPr>
                <w:rFonts w:asciiTheme="minorHAnsi" w:hAnsiTheme="minorHAnsi" w:cstheme="minorHAnsi"/>
                <w:iCs/>
                <w:lang w:val="sk-SK" w:eastAsia="en-US"/>
              </w:rPr>
              <w:t xml:space="preserve"> 2009: Univerzita Sv. Cyrila a Metoda v Trnave, Fakulta masmediálnej komunikácie, Katedra marketingovej komunikácie, odborný asistent</w:t>
            </w:r>
            <w:r w:rsidR="00DA3B6B" w:rsidRPr="00F52EEF">
              <w:rPr>
                <w:rFonts w:asciiTheme="minorHAnsi" w:hAnsiTheme="minorHAnsi" w:cstheme="minorHAnsi"/>
                <w:iCs/>
                <w:lang w:val="sk-SK" w:eastAsia="en-US"/>
              </w:rPr>
              <w:br/>
            </w:r>
            <w:r w:rsidRPr="00F52EEF">
              <w:rPr>
                <w:rFonts w:asciiTheme="minorHAnsi" w:hAnsiTheme="minorHAnsi" w:cstheme="minorHAnsi"/>
                <w:iCs/>
                <w:lang w:val="sk-SK" w:eastAsia="en-US"/>
              </w:rPr>
              <w:t xml:space="preserve">2008 </w:t>
            </w:r>
            <w:r w:rsidR="001E1A39" w:rsidRPr="00F52EEF">
              <w:rPr>
                <w:rFonts w:asciiTheme="minorHAnsi" w:hAnsiTheme="minorHAnsi" w:cstheme="minorHAnsi"/>
                <w:iCs/>
                <w:lang w:val="sk-SK" w:eastAsia="en-US"/>
              </w:rPr>
              <w:t>-</w:t>
            </w:r>
            <w:r w:rsidRPr="00F52EEF">
              <w:rPr>
                <w:rFonts w:asciiTheme="minorHAnsi" w:hAnsiTheme="minorHAnsi" w:cstheme="minorHAnsi"/>
                <w:iCs/>
                <w:lang w:val="sk-SK" w:eastAsia="en-US"/>
              </w:rPr>
              <w:t xml:space="preserve"> doposud: Univerzita Tomáše Bati v Zlíne, Fakulta multimediálních komunikací, Ústav marketingových komunikací, akademický pracovník </w:t>
            </w:r>
            <w:r w:rsidR="00DA3B6B" w:rsidRPr="00F52EEF">
              <w:rPr>
                <w:rFonts w:asciiTheme="minorHAnsi" w:hAnsiTheme="minorHAnsi" w:cstheme="minorHAnsi"/>
                <w:iCs/>
                <w:lang w:val="sk-SK" w:eastAsia="en-US"/>
              </w:rPr>
              <w:t>–</w:t>
            </w:r>
            <w:r w:rsidRPr="00F52EEF">
              <w:rPr>
                <w:rFonts w:asciiTheme="minorHAnsi" w:hAnsiTheme="minorHAnsi" w:cstheme="minorHAnsi"/>
                <w:iCs/>
                <w:lang w:val="sk-SK" w:eastAsia="en-US"/>
              </w:rPr>
              <w:t xml:space="preserve"> asistent</w:t>
            </w:r>
            <w:r w:rsidR="00DA3B6B" w:rsidRPr="00F52EEF">
              <w:rPr>
                <w:rFonts w:asciiTheme="minorHAnsi" w:hAnsiTheme="minorHAnsi" w:cstheme="minorHAnsi"/>
                <w:iCs/>
                <w:lang w:val="sk-SK" w:eastAsia="en-US"/>
              </w:rPr>
              <w:br/>
            </w:r>
            <w:r w:rsidRPr="00F52EEF">
              <w:rPr>
                <w:rFonts w:asciiTheme="minorHAnsi" w:hAnsiTheme="minorHAnsi" w:cstheme="minorHAnsi"/>
                <w:iCs/>
                <w:lang w:val="sk-SK" w:eastAsia="en-US"/>
              </w:rPr>
              <w:t xml:space="preserve">2009 </w:t>
            </w:r>
            <w:r w:rsidR="001E1A39" w:rsidRPr="00F52EEF">
              <w:rPr>
                <w:rFonts w:asciiTheme="minorHAnsi" w:hAnsiTheme="minorHAnsi" w:cstheme="minorHAnsi"/>
                <w:iCs/>
                <w:lang w:val="sk-SK" w:eastAsia="en-US"/>
              </w:rPr>
              <w:t>-</w:t>
            </w:r>
            <w:r w:rsidRPr="00F52EEF">
              <w:rPr>
                <w:rFonts w:asciiTheme="minorHAnsi" w:hAnsiTheme="minorHAnsi" w:cstheme="minorHAnsi"/>
                <w:iCs/>
                <w:lang w:val="sk-SK" w:eastAsia="en-US"/>
              </w:rPr>
              <w:t xml:space="preserve"> doposud: </w:t>
            </w:r>
            <w:r w:rsidRPr="00F52EEF">
              <w:rPr>
                <w:rFonts w:asciiTheme="minorHAnsi" w:hAnsiTheme="minorHAnsi" w:cstheme="minorHAnsi"/>
                <w:lang w:val="sk-SK" w:eastAsia="en-US"/>
              </w:rPr>
              <w:t>Univerzita Komenského v Bratislave, Filozofická fakulta, Katedra marketingovej komunikácie, docent</w:t>
            </w:r>
          </w:p>
        </w:tc>
      </w:tr>
      <w:tr w:rsidR="00E5029C" w:rsidRPr="00F52EEF" w14:paraId="408ED6B1" w14:textId="77777777" w:rsidTr="000E0A66">
        <w:trPr>
          <w:trHeight w:val="250"/>
        </w:trPr>
        <w:tc>
          <w:tcPr>
            <w:tcW w:w="10677" w:type="dxa"/>
            <w:gridSpan w:val="32"/>
            <w:shd w:val="clear" w:color="auto" w:fill="F7CAAC"/>
          </w:tcPr>
          <w:p w14:paraId="353EAD6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1F5B05ED" w14:textId="77777777" w:rsidTr="000E0A66">
        <w:trPr>
          <w:trHeight w:val="312"/>
        </w:trPr>
        <w:tc>
          <w:tcPr>
            <w:tcW w:w="10677" w:type="dxa"/>
            <w:gridSpan w:val="32"/>
          </w:tcPr>
          <w:p w14:paraId="42CF2213" w14:textId="77777777" w:rsidR="00E5029C" w:rsidRPr="00F52EEF" w:rsidRDefault="00E5029C" w:rsidP="00935F76">
            <w:pPr>
              <w:tabs>
                <w:tab w:val="left" w:pos="567"/>
              </w:tabs>
              <w:rPr>
                <w:rFonts w:asciiTheme="minorHAnsi" w:hAnsiTheme="minorHAnsi" w:cstheme="minorHAnsi"/>
                <w:lang w:val="sk-SK"/>
              </w:rPr>
            </w:pPr>
            <w:r w:rsidRPr="00F52EEF">
              <w:rPr>
                <w:rFonts w:asciiTheme="minorHAnsi" w:hAnsiTheme="minorHAnsi" w:cstheme="minorHAnsi"/>
                <w:lang w:val="sk-SK"/>
              </w:rPr>
              <w:t xml:space="preserve">Počet vedených diplomových prací: </w:t>
            </w:r>
            <w:r w:rsidRPr="00F52EEF">
              <w:rPr>
                <w:rFonts w:asciiTheme="minorHAnsi" w:hAnsiTheme="minorHAnsi" w:cstheme="minorHAnsi"/>
                <w:b/>
                <w:lang w:val="sk-SK"/>
              </w:rPr>
              <w:t>33</w:t>
            </w:r>
            <w:r w:rsidRPr="00F52EEF">
              <w:rPr>
                <w:rFonts w:asciiTheme="minorHAnsi" w:hAnsiTheme="minorHAnsi" w:cstheme="minorHAnsi"/>
                <w:lang w:val="sk-SK"/>
              </w:rPr>
              <w:t xml:space="preserve">, počet vedených bakalářských prací: </w:t>
            </w:r>
            <w:r w:rsidRPr="00F52EEF">
              <w:rPr>
                <w:rFonts w:asciiTheme="minorHAnsi" w:hAnsiTheme="minorHAnsi" w:cstheme="minorHAnsi"/>
                <w:b/>
                <w:lang w:val="sk-SK"/>
              </w:rPr>
              <w:t>22</w:t>
            </w:r>
          </w:p>
        </w:tc>
      </w:tr>
      <w:tr w:rsidR="00E5029C" w:rsidRPr="00F52EEF" w14:paraId="703EF8B6" w14:textId="77777777" w:rsidTr="000E0A66">
        <w:trPr>
          <w:cantSplit/>
        </w:trPr>
        <w:tc>
          <w:tcPr>
            <w:tcW w:w="4045" w:type="dxa"/>
            <w:gridSpan w:val="2"/>
            <w:tcBorders>
              <w:top w:val="single" w:sz="12" w:space="0" w:color="auto"/>
            </w:tcBorders>
            <w:shd w:val="clear" w:color="auto" w:fill="F7CAAC"/>
          </w:tcPr>
          <w:p w14:paraId="01FF127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1984" w:type="dxa"/>
            <w:gridSpan w:val="6"/>
            <w:tcBorders>
              <w:top w:val="single" w:sz="12" w:space="0" w:color="auto"/>
            </w:tcBorders>
            <w:shd w:val="clear" w:color="auto" w:fill="F7CAAC"/>
          </w:tcPr>
          <w:p w14:paraId="3174300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7" w:type="dxa"/>
            <w:gridSpan w:val="13"/>
            <w:tcBorders>
              <w:top w:val="single" w:sz="12" w:space="0" w:color="auto"/>
              <w:right w:val="single" w:sz="12" w:space="0" w:color="auto"/>
            </w:tcBorders>
            <w:shd w:val="clear" w:color="auto" w:fill="F7CAAC"/>
          </w:tcPr>
          <w:p w14:paraId="516268D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521" w:type="dxa"/>
            <w:gridSpan w:val="11"/>
            <w:tcBorders>
              <w:top w:val="single" w:sz="12" w:space="0" w:color="auto"/>
              <w:left w:val="single" w:sz="12" w:space="0" w:color="auto"/>
            </w:tcBorders>
            <w:shd w:val="clear" w:color="auto" w:fill="F7CAAC"/>
          </w:tcPr>
          <w:p w14:paraId="475DB03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E5029C" w:rsidRPr="00F52EEF" w14:paraId="4FF46373" w14:textId="77777777" w:rsidTr="000E0A66">
        <w:trPr>
          <w:cantSplit/>
        </w:trPr>
        <w:tc>
          <w:tcPr>
            <w:tcW w:w="4045" w:type="dxa"/>
            <w:gridSpan w:val="2"/>
          </w:tcPr>
          <w:p w14:paraId="3AD8552E"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3.2.3 Masmediálne štúdiá/</w:t>
            </w:r>
          </w:p>
          <w:p w14:paraId="1848915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marketingová komunikácia</w:t>
            </w:r>
          </w:p>
        </w:tc>
        <w:tc>
          <w:tcPr>
            <w:tcW w:w="1984" w:type="dxa"/>
            <w:gridSpan w:val="6"/>
          </w:tcPr>
          <w:p w14:paraId="32FB8E7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2018</w:t>
            </w:r>
          </w:p>
        </w:tc>
        <w:tc>
          <w:tcPr>
            <w:tcW w:w="2127" w:type="dxa"/>
            <w:gridSpan w:val="13"/>
            <w:tcBorders>
              <w:right w:val="single" w:sz="12" w:space="0" w:color="auto"/>
            </w:tcBorders>
          </w:tcPr>
          <w:p w14:paraId="7795545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shd w:val="clear" w:color="auto" w:fill="FFFFFF"/>
              </w:rPr>
              <w:t>FF UK v Bratislavě</w:t>
            </w:r>
          </w:p>
        </w:tc>
        <w:tc>
          <w:tcPr>
            <w:tcW w:w="850" w:type="dxa"/>
            <w:gridSpan w:val="4"/>
            <w:tcBorders>
              <w:left w:val="single" w:sz="12" w:space="0" w:color="auto"/>
            </w:tcBorders>
            <w:shd w:val="clear" w:color="auto" w:fill="F7CAAC"/>
          </w:tcPr>
          <w:p w14:paraId="36D1FAD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WOS</w:t>
            </w:r>
          </w:p>
        </w:tc>
        <w:tc>
          <w:tcPr>
            <w:tcW w:w="851" w:type="dxa"/>
            <w:gridSpan w:val="4"/>
            <w:shd w:val="clear" w:color="auto" w:fill="F7CAAC"/>
          </w:tcPr>
          <w:p w14:paraId="309073D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820" w:type="dxa"/>
            <w:gridSpan w:val="3"/>
            <w:shd w:val="clear" w:color="auto" w:fill="F7CAAC"/>
          </w:tcPr>
          <w:p w14:paraId="30B94E0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ostatní</w:t>
            </w:r>
          </w:p>
        </w:tc>
      </w:tr>
      <w:tr w:rsidR="00E5029C" w:rsidRPr="00F52EEF" w14:paraId="0C959233" w14:textId="77777777" w:rsidTr="000E0A66">
        <w:trPr>
          <w:cantSplit/>
          <w:trHeight w:val="70"/>
        </w:trPr>
        <w:tc>
          <w:tcPr>
            <w:tcW w:w="4045" w:type="dxa"/>
            <w:gridSpan w:val="2"/>
            <w:shd w:val="clear" w:color="auto" w:fill="F7CAAC"/>
          </w:tcPr>
          <w:p w14:paraId="6D980FF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1984" w:type="dxa"/>
            <w:gridSpan w:val="6"/>
            <w:shd w:val="clear" w:color="auto" w:fill="F7CAAC"/>
          </w:tcPr>
          <w:p w14:paraId="7DAA353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7" w:type="dxa"/>
            <w:gridSpan w:val="13"/>
            <w:tcBorders>
              <w:right w:val="single" w:sz="12" w:space="0" w:color="auto"/>
            </w:tcBorders>
            <w:shd w:val="clear" w:color="auto" w:fill="F7CAAC"/>
          </w:tcPr>
          <w:p w14:paraId="05C9B81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850" w:type="dxa"/>
            <w:gridSpan w:val="4"/>
            <w:vMerge w:val="restart"/>
            <w:tcBorders>
              <w:left w:val="single" w:sz="12" w:space="0" w:color="auto"/>
            </w:tcBorders>
          </w:tcPr>
          <w:p w14:paraId="26A7E3C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3</w:t>
            </w:r>
          </w:p>
        </w:tc>
        <w:tc>
          <w:tcPr>
            <w:tcW w:w="851" w:type="dxa"/>
            <w:gridSpan w:val="4"/>
            <w:vMerge w:val="restart"/>
          </w:tcPr>
          <w:p w14:paraId="11D9530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820" w:type="dxa"/>
            <w:gridSpan w:val="3"/>
            <w:vMerge w:val="restart"/>
          </w:tcPr>
          <w:p w14:paraId="5954282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47</w:t>
            </w:r>
          </w:p>
        </w:tc>
      </w:tr>
      <w:tr w:rsidR="00E5029C" w:rsidRPr="00F52EEF" w14:paraId="5D269810" w14:textId="77777777" w:rsidTr="000E0A66">
        <w:trPr>
          <w:trHeight w:val="205"/>
        </w:trPr>
        <w:tc>
          <w:tcPr>
            <w:tcW w:w="4045" w:type="dxa"/>
            <w:gridSpan w:val="2"/>
          </w:tcPr>
          <w:p w14:paraId="6116782E" w14:textId="77777777" w:rsidR="00E5029C" w:rsidRPr="00F52EEF" w:rsidRDefault="00E5029C" w:rsidP="00935F76">
            <w:pPr>
              <w:tabs>
                <w:tab w:val="left" w:pos="567"/>
              </w:tabs>
              <w:jc w:val="both"/>
              <w:rPr>
                <w:rFonts w:asciiTheme="minorHAnsi" w:hAnsiTheme="minorHAnsi" w:cstheme="minorHAnsi"/>
              </w:rPr>
            </w:pPr>
          </w:p>
        </w:tc>
        <w:tc>
          <w:tcPr>
            <w:tcW w:w="1984" w:type="dxa"/>
            <w:gridSpan w:val="6"/>
          </w:tcPr>
          <w:p w14:paraId="360D6BC1" w14:textId="77777777" w:rsidR="00E5029C" w:rsidRPr="00F52EEF" w:rsidRDefault="00E5029C" w:rsidP="00935F76">
            <w:pPr>
              <w:tabs>
                <w:tab w:val="left" w:pos="567"/>
              </w:tabs>
              <w:jc w:val="both"/>
              <w:rPr>
                <w:rFonts w:asciiTheme="minorHAnsi" w:hAnsiTheme="minorHAnsi" w:cstheme="minorHAnsi"/>
              </w:rPr>
            </w:pPr>
          </w:p>
        </w:tc>
        <w:tc>
          <w:tcPr>
            <w:tcW w:w="2127" w:type="dxa"/>
            <w:gridSpan w:val="13"/>
            <w:tcBorders>
              <w:right w:val="single" w:sz="12" w:space="0" w:color="auto"/>
            </w:tcBorders>
          </w:tcPr>
          <w:p w14:paraId="3BEBAC4C" w14:textId="77777777" w:rsidR="00E5029C" w:rsidRPr="00F52EEF" w:rsidRDefault="00E5029C" w:rsidP="00935F76">
            <w:pPr>
              <w:tabs>
                <w:tab w:val="left" w:pos="567"/>
              </w:tabs>
              <w:jc w:val="both"/>
              <w:rPr>
                <w:rFonts w:asciiTheme="minorHAnsi" w:hAnsiTheme="minorHAnsi" w:cstheme="minorHAnsi"/>
              </w:rPr>
            </w:pPr>
          </w:p>
        </w:tc>
        <w:tc>
          <w:tcPr>
            <w:tcW w:w="850" w:type="dxa"/>
            <w:gridSpan w:val="4"/>
            <w:vMerge/>
            <w:tcBorders>
              <w:left w:val="single" w:sz="12" w:space="0" w:color="auto"/>
            </w:tcBorders>
            <w:vAlign w:val="center"/>
          </w:tcPr>
          <w:p w14:paraId="5B3DA9A3" w14:textId="77777777" w:rsidR="00E5029C" w:rsidRPr="00F52EEF" w:rsidRDefault="00E5029C" w:rsidP="00935F76">
            <w:pPr>
              <w:tabs>
                <w:tab w:val="left" w:pos="567"/>
              </w:tabs>
              <w:rPr>
                <w:rFonts w:asciiTheme="minorHAnsi" w:hAnsiTheme="minorHAnsi" w:cstheme="minorHAnsi"/>
                <w:b/>
              </w:rPr>
            </w:pPr>
          </w:p>
        </w:tc>
        <w:tc>
          <w:tcPr>
            <w:tcW w:w="851" w:type="dxa"/>
            <w:gridSpan w:val="4"/>
            <w:vMerge/>
            <w:vAlign w:val="center"/>
          </w:tcPr>
          <w:p w14:paraId="67A1BDBC" w14:textId="77777777" w:rsidR="00E5029C" w:rsidRPr="00F52EEF" w:rsidRDefault="00E5029C" w:rsidP="00935F76">
            <w:pPr>
              <w:tabs>
                <w:tab w:val="left" w:pos="567"/>
              </w:tabs>
              <w:rPr>
                <w:rFonts w:asciiTheme="minorHAnsi" w:hAnsiTheme="minorHAnsi" w:cstheme="minorHAnsi"/>
                <w:b/>
              </w:rPr>
            </w:pPr>
          </w:p>
        </w:tc>
        <w:tc>
          <w:tcPr>
            <w:tcW w:w="820" w:type="dxa"/>
            <w:gridSpan w:val="3"/>
            <w:vMerge/>
            <w:vAlign w:val="center"/>
          </w:tcPr>
          <w:p w14:paraId="42F8C83D" w14:textId="77777777" w:rsidR="00E5029C" w:rsidRPr="00F52EEF" w:rsidRDefault="00E5029C" w:rsidP="00935F76">
            <w:pPr>
              <w:tabs>
                <w:tab w:val="left" w:pos="567"/>
              </w:tabs>
              <w:rPr>
                <w:rFonts w:asciiTheme="minorHAnsi" w:hAnsiTheme="minorHAnsi" w:cstheme="minorHAnsi"/>
                <w:b/>
              </w:rPr>
            </w:pPr>
          </w:p>
        </w:tc>
      </w:tr>
      <w:tr w:rsidR="00E5029C" w:rsidRPr="00F52EEF" w14:paraId="3C91F336" w14:textId="77777777" w:rsidTr="000E0A66">
        <w:tc>
          <w:tcPr>
            <w:tcW w:w="10677" w:type="dxa"/>
            <w:gridSpan w:val="32"/>
            <w:shd w:val="clear" w:color="auto" w:fill="F7CAAC"/>
          </w:tcPr>
          <w:p w14:paraId="2CA477B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61F227B5" w14:textId="77777777" w:rsidTr="000E0A66">
        <w:trPr>
          <w:trHeight w:val="567"/>
        </w:trPr>
        <w:tc>
          <w:tcPr>
            <w:tcW w:w="10677" w:type="dxa"/>
            <w:gridSpan w:val="32"/>
          </w:tcPr>
          <w:p w14:paraId="462C33E3" w14:textId="77777777" w:rsidR="00E5029C" w:rsidRPr="00F52EEF" w:rsidRDefault="00E5029C" w:rsidP="00935F76">
            <w:pPr>
              <w:pStyle w:val="Odstavecseseznamem"/>
              <w:widowControl w:val="0"/>
              <w:tabs>
                <w:tab w:val="left" w:pos="567"/>
              </w:tabs>
              <w:autoSpaceDE w:val="0"/>
              <w:autoSpaceDN w:val="0"/>
              <w:adjustRightInd w:val="0"/>
              <w:spacing w:after="0" w:line="240" w:lineRule="auto"/>
              <w:ind w:left="0"/>
              <w:rPr>
                <w:rFonts w:asciiTheme="minorHAnsi" w:hAnsiTheme="minorHAnsi" w:cstheme="minorHAnsi"/>
                <w:sz w:val="20"/>
                <w:szCs w:val="20"/>
              </w:rPr>
            </w:pPr>
            <w:r w:rsidRPr="00F52EEF">
              <w:rPr>
                <w:rFonts w:asciiTheme="minorHAnsi" w:hAnsiTheme="minorHAnsi" w:cstheme="minorHAnsi"/>
                <w:sz w:val="20"/>
                <w:szCs w:val="20"/>
              </w:rPr>
              <w:t xml:space="preserve">Banyár, M. (2018). </w:t>
            </w:r>
            <w:r w:rsidRPr="00F52EEF">
              <w:rPr>
                <w:rFonts w:asciiTheme="minorHAnsi" w:hAnsiTheme="minorHAnsi" w:cstheme="minorHAnsi"/>
                <w:i/>
                <w:sz w:val="20"/>
                <w:szCs w:val="20"/>
              </w:rPr>
              <w:t>Guerilla, Viral, Buzz, Word of Mouth marketing – implementácia nových foriem marketingovej komunikácie do prostredia slovenskej a českej marketingovej praxe.</w:t>
            </w:r>
            <w:r w:rsidRPr="00F52EEF">
              <w:rPr>
                <w:rFonts w:asciiTheme="minorHAnsi" w:hAnsiTheme="minorHAnsi" w:cstheme="minorHAnsi"/>
                <w:sz w:val="20"/>
                <w:szCs w:val="20"/>
              </w:rPr>
              <w:t xml:space="preserve"> Bratislava:</w:t>
            </w:r>
            <w:r w:rsidRPr="00F52EEF">
              <w:rPr>
                <w:rFonts w:asciiTheme="minorHAnsi" w:hAnsiTheme="minorHAnsi" w:cstheme="minorHAnsi"/>
                <w:sz w:val="20"/>
                <w:szCs w:val="20"/>
                <w:shd w:val="clear" w:color="auto" w:fill="FFFFFF"/>
              </w:rPr>
              <w:t xml:space="preserve"> Univerzita Komenského.</w:t>
            </w:r>
          </w:p>
          <w:p w14:paraId="28CF5A11" w14:textId="77777777" w:rsidR="00E5029C" w:rsidRPr="00F52EEF" w:rsidRDefault="00E5029C" w:rsidP="00935F76">
            <w:pPr>
              <w:widowControl w:val="0"/>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Banyár, M. (2017). </w:t>
            </w:r>
            <w:r w:rsidRPr="00F52EEF">
              <w:rPr>
                <w:rFonts w:asciiTheme="minorHAnsi" w:hAnsiTheme="minorHAnsi" w:cstheme="minorHAnsi"/>
                <w:i/>
              </w:rPr>
              <w:t>Značka a logo - vizuálne prvky značky a ich význam v procese brandingu.</w:t>
            </w:r>
            <w:r w:rsidRPr="00F52EEF">
              <w:rPr>
                <w:rFonts w:asciiTheme="minorHAnsi" w:hAnsiTheme="minorHAnsi" w:cstheme="minorHAnsi"/>
              </w:rPr>
              <w:t xml:space="preserve"> Zlín: Univerzita Tomáše Bati.</w:t>
            </w:r>
          </w:p>
          <w:p w14:paraId="35BF0668" w14:textId="77777777" w:rsidR="00E5029C" w:rsidRPr="00F52EEF" w:rsidRDefault="00E5029C" w:rsidP="00935F76">
            <w:pPr>
              <w:pStyle w:val="Odstavecseseznamem"/>
              <w:widowControl w:val="0"/>
              <w:tabs>
                <w:tab w:val="left" w:pos="567"/>
              </w:tabs>
              <w:autoSpaceDE w:val="0"/>
              <w:autoSpaceDN w:val="0"/>
              <w:adjustRightInd w:val="0"/>
              <w:spacing w:after="0" w:line="240" w:lineRule="auto"/>
              <w:ind w:left="0"/>
              <w:rPr>
                <w:rFonts w:asciiTheme="minorHAnsi" w:hAnsiTheme="minorHAnsi" w:cstheme="minorHAnsi"/>
                <w:sz w:val="20"/>
                <w:szCs w:val="20"/>
              </w:rPr>
            </w:pPr>
            <w:r w:rsidRPr="00F52EEF">
              <w:rPr>
                <w:rFonts w:asciiTheme="minorHAnsi" w:hAnsiTheme="minorHAnsi" w:cstheme="minorHAnsi"/>
                <w:sz w:val="20"/>
                <w:szCs w:val="20"/>
              </w:rPr>
              <w:t xml:space="preserve">Banyár, M., </w:t>
            </w:r>
            <w:r w:rsidRPr="00F52EEF">
              <w:rPr>
                <w:rFonts w:asciiTheme="minorHAnsi" w:hAnsiTheme="minorHAnsi" w:cstheme="minorHAnsi"/>
                <w:sz w:val="20"/>
                <w:szCs w:val="20"/>
                <w:lang w:val="en-US"/>
              </w:rPr>
              <w:t>&amp;</w:t>
            </w:r>
            <w:r w:rsidRPr="00F52EEF">
              <w:rPr>
                <w:rFonts w:asciiTheme="minorHAnsi" w:hAnsiTheme="minorHAnsi" w:cstheme="minorHAnsi"/>
                <w:sz w:val="20"/>
                <w:szCs w:val="20"/>
              </w:rPr>
              <w:t xml:space="preserve"> Šula, T. (2017). Ambient media in the view of the general public and their relation to this communication form. </w:t>
            </w:r>
            <w:r w:rsidRPr="00F52EEF">
              <w:rPr>
                <w:rFonts w:asciiTheme="minorHAnsi" w:hAnsiTheme="minorHAnsi" w:cstheme="minorHAnsi"/>
                <w:i/>
                <w:sz w:val="20"/>
                <w:szCs w:val="20"/>
              </w:rPr>
              <w:t>Strategic innovative marketing.</w:t>
            </w:r>
            <w:r w:rsidRPr="00F52EEF">
              <w:rPr>
                <w:rFonts w:asciiTheme="minorHAnsi" w:hAnsiTheme="minorHAnsi" w:cstheme="minorHAnsi"/>
                <w:sz w:val="20"/>
                <w:szCs w:val="20"/>
              </w:rPr>
              <w:t xml:space="preserve"> Mykonos, Springer, 3-9. </w:t>
            </w:r>
          </w:p>
          <w:p w14:paraId="7C65A183" w14:textId="77777777" w:rsidR="00E5029C" w:rsidRPr="00F52EEF" w:rsidRDefault="00E5029C" w:rsidP="00935F76">
            <w:pPr>
              <w:pStyle w:val="Odstavecseseznamem"/>
              <w:widowControl w:val="0"/>
              <w:tabs>
                <w:tab w:val="left" w:pos="567"/>
              </w:tabs>
              <w:autoSpaceDE w:val="0"/>
              <w:autoSpaceDN w:val="0"/>
              <w:adjustRightInd w:val="0"/>
              <w:spacing w:after="0" w:line="240" w:lineRule="auto"/>
              <w:ind w:left="0"/>
              <w:rPr>
                <w:rFonts w:asciiTheme="minorHAnsi" w:hAnsiTheme="minorHAnsi" w:cstheme="minorHAnsi"/>
                <w:sz w:val="20"/>
                <w:szCs w:val="20"/>
              </w:rPr>
            </w:pPr>
            <w:r w:rsidRPr="00F52EEF">
              <w:rPr>
                <w:rFonts w:asciiTheme="minorHAnsi" w:hAnsiTheme="minorHAnsi" w:cstheme="minorHAnsi"/>
                <w:sz w:val="20"/>
                <w:szCs w:val="20"/>
              </w:rPr>
              <w:t xml:space="preserve">Banyár, M., </w:t>
            </w:r>
            <w:r w:rsidRPr="00F52EEF">
              <w:rPr>
                <w:rFonts w:asciiTheme="minorHAnsi" w:hAnsiTheme="minorHAnsi" w:cstheme="minorHAnsi"/>
                <w:sz w:val="20"/>
                <w:szCs w:val="20"/>
                <w:lang w:val="en-US"/>
              </w:rPr>
              <w:t>&amp;</w:t>
            </w:r>
            <w:r w:rsidRPr="00F52EEF">
              <w:rPr>
                <w:rFonts w:asciiTheme="minorHAnsi" w:hAnsiTheme="minorHAnsi" w:cstheme="minorHAnsi"/>
                <w:sz w:val="20"/>
                <w:szCs w:val="20"/>
              </w:rPr>
              <w:t xml:space="preserve"> Šula, T. (2015). Innovative marketing as a tool for building a positive image of an institution of higher education and increasing the competitiveness of its graduates: analysis of the functional use of projectsof the Department of marketing communications at the Faculty of multimedia communications of TBU in Zlín and their potential for integration into the teaching process. </w:t>
            </w:r>
            <w:r w:rsidRPr="00F52EEF">
              <w:rPr>
                <w:rFonts w:asciiTheme="minorHAnsi" w:hAnsiTheme="minorHAnsi" w:cstheme="minorHAnsi"/>
                <w:i/>
                <w:sz w:val="20"/>
                <w:szCs w:val="20"/>
              </w:rPr>
              <w:t>Procedia,</w:t>
            </w:r>
            <w:r w:rsidRPr="00F52EEF">
              <w:rPr>
                <w:rFonts w:asciiTheme="minorHAnsi" w:hAnsiTheme="minorHAnsi" w:cstheme="minorHAnsi"/>
                <w:sz w:val="20"/>
                <w:szCs w:val="20"/>
              </w:rPr>
              <w:t xml:space="preserve"> </w:t>
            </w:r>
            <w:r w:rsidRPr="00F52EEF">
              <w:rPr>
                <w:rFonts w:asciiTheme="minorHAnsi" w:hAnsiTheme="minorHAnsi" w:cstheme="minorHAnsi"/>
                <w:i/>
                <w:sz w:val="20"/>
                <w:szCs w:val="20"/>
              </w:rPr>
              <w:t>175.</w:t>
            </w:r>
            <w:r w:rsidRPr="00F52EEF">
              <w:rPr>
                <w:rFonts w:asciiTheme="minorHAnsi" w:hAnsiTheme="minorHAnsi" w:cstheme="minorHAnsi"/>
                <w:sz w:val="20"/>
                <w:szCs w:val="20"/>
              </w:rPr>
              <w:t xml:space="preserve"> Amsterdam, Elsevier, 146-153. </w:t>
            </w:r>
          </w:p>
        </w:tc>
      </w:tr>
      <w:tr w:rsidR="00E5029C" w:rsidRPr="00F52EEF" w14:paraId="30E091FE" w14:textId="77777777" w:rsidTr="000E0A66">
        <w:trPr>
          <w:trHeight w:val="218"/>
        </w:trPr>
        <w:tc>
          <w:tcPr>
            <w:tcW w:w="10677" w:type="dxa"/>
            <w:gridSpan w:val="32"/>
            <w:shd w:val="clear" w:color="auto" w:fill="F7CAAC"/>
          </w:tcPr>
          <w:p w14:paraId="21EA342E"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639FDCBE" w14:textId="77777777" w:rsidTr="00A163AD">
        <w:trPr>
          <w:trHeight w:val="1367"/>
        </w:trPr>
        <w:tc>
          <w:tcPr>
            <w:tcW w:w="10677" w:type="dxa"/>
            <w:gridSpan w:val="32"/>
          </w:tcPr>
          <w:p w14:paraId="0D46A417" w14:textId="77777777" w:rsidR="00E5029C" w:rsidRPr="00F52EEF" w:rsidRDefault="00E5029C" w:rsidP="00935F76">
            <w:pPr>
              <w:tabs>
                <w:tab w:val="left" w:pos="567"/>
              </w:tabs>
              <w:rPr>
                <w:rFonts w:asciiTheme="minorHAnsi" w:hAnsiTheme="minorHAnsi" w:cstheme="minorHAnsi"/>
                <w:b/>
              </w:rPr>
            </w:pPr>
          </w:p>
          <w:p w14:paraId="485A4C4A" w14:textId="77777777" w:rsidR="004D4E17" w:rsidRPr="00F52EEF" w:rsidRDefault="004D4E17" w:rsidP="00935F76">
            <w:pPr>
              <w:tabs>
                <w:tab w:val="left" w:pos="567"/>
              </w:tabs>
              <w:rPr>
                <w:rFonts w:asciiTheme="minorHAnsi" w:hAnsiTheme="minorHAnsi" w:cstheme="minorHAnsi"/>
                <w:b/>
              </w:rPr>
            </w:pPr>
          </w:p>
          <w:p w14:paraId="324D897A" w14:textId="6A11CFB5" w:rsidR="004D4E17" w:rsidRPr="00F52EEF" w:rsidRDefault="004D4E17" w:rsidP="00935F76">
            <w:pPr>
              <w:tabs>
                <w:tab w:val="left" w:pos="567"/>
              </w:tabs>
              <w:rPr>
                <w:rFonts w:asciiTheme="minorHAnsi" w:hAnsiTheme="minorHAnsi" w:cstheme="minorHAnsi"/>
                <w:b/>
              </w:rPr>
            </w:pPr>
          </w:p>
        </w:tc>
      </w:tr>
      <w:tr w:rsidR="00E5029C" w:rsidRPr="00F52EEF" w14:paraId="3D7ECC5A" w14:textId="77777777" w:rsidTr="000E0A66">
        <w:trPr>
          <w:cantSplit/>
          <w:trHeight w:val="421"/>
        </w:trPr>
        <w:tc>
          <w:tcPr>
            <w:tcW w:w="3336" w:type="dxa"/>
            <w:shd w:val="clear" w:color="auto" w:fill="F7CAAC"/>
          </w:tcPr>
          <w:p w14:paraId="06E4538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686" w:type="dxa"/>
            <w:gridSpan w:val="15"/>
          </w:tcPr>
          <w:p w14:paraId="0065D24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Milan Banyár, v. r.</w:t>
            </w:r>
          </w:p>
        </w:tc>
        <w:tc>
          <w:tcPr>
            <w:tcW w:w="1134" w:type="dxa"/>
            <w:gridSpan w:val="5"/>
            <w:shd w:val="clear" w:color="auto" w:fill="F7CAAC"/>
          </w:tcPr>
          <w:p w14:paraId="5D403B3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521" w:type="dxa"/>
            <w:gridSpan w:val="11"/>
          </w:tcPr>
          <w:p w14:paraId="042C95E3" w14:textId="77777777" w:rsidR="00E5029C" w:rsidRPr="00F52EEF" w:rsidRDefault="00E5029C" w:rsidP="00935F76">
            <w:pPr>
              <w:tabs>
                <w:tab w:val="left" w:pos="567"/>
              </w:tabs>
              <w:jc w:val="both"/>
              <w:rPr>
                <w:rFonts w:asciiTheme="minorHAnsi" w:hAnsiTheme="minorHAnsi" w:cstheme="minorHAnsi"/>
              </w:rPr>
            </w:pPr>
          </w:p>
        </w:tc>
      </w:tr>
      <w:tr w:rsidR="00140E7C" w:rsidRPr="00F52EEF" w14:paraId="7D3B1B22" w14:textId="77777777" w:rsidTr="000E0A66">
        <w:trPr>
          <w:gridAfter w:val="1"/>
          <w:wAfter w:w="45" w:type="dxa"/>
        </w:trPr>
        <w:tc>
          <w:tcPr>
            <w:tcW w:w="10632" w:type="dxa"/>
            <w:gridSpan w:val="31"/>
            <w:tcBorders>
              <w:bottom w:val="double" w:sz="4" w:space="0" w:color="auto"/>
            </w:tcBorders>
            <w:shd w:val="clear" w:color="auto" w:fill="BDD6EE"/>
          </w:tcPr>
          <w:p w14:paraId="4BE3CCF8" w14:textId="1DF1B7B5" w:rsidR="00140E7C" w:rsidRPr="00F52EEF" w:rsidRDefault="000E0A66" w:rsidP="00935F76">
            <w:pPr>
              <w:tabs>
                <w:tab w:val="left" w:pos="567"/>
              </w:tabs>
              <w:rPr>
                <w:rFonts w:asciiTheme="minorHAnsi" w:hAnsiTheme="minorHAnsi" w:cstheme="minorHAnsi"/>
                <w:b/>
              </w:rPr>
            </w:pPr>
            <w:r>
              <w:lastRenderedPageBreak/>
              <w:br w:type="page"/>
            </w:r>
            <w:r w:rsidR="00140E7C" w:rsidRPr="00F52EEF">
              <w:rPr>
                <w:rFonts w:asciiTheme="minorHAnsi" w:hAnsiTheme="minorHAnsi" w:cstheme="minorHAnsi"/>
                <w:b/>
              </w:rPr>
              <w:t>C-I – Personální zabezpečení</w:t>
            </w:r>
          </w:p>
        </w:tc>
      </w:tr>
      <w:tr w:rsidR="00140E7C" w:rsidRPr="00F52EEF" w14:paraId="2C364609" w14:textId="77777777" w:rsidTr="000E0A66">
        <w:trPr>
          <w:gridAfter w:val="1"/>
          <w:wAfter w:w="45" w:type="dxa"/>
        </w:trPr>
        <w:tc>
          <w:tcPr>
            <w:tcW w:w="3336" w:type="dxa"/>
            <w:tcBorders>
              <w:top w:val="double" w:sz="4" w:space="0" w:color="auto"/>
            </w:tcBorders>
            <w:shd w:val="clear" w:color="auto" w:fill="F7CAAC"/>
          </w:tcPr>
          <w:p w14:paraId="5F8CEDC5"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Vysoká škola</w:t>
            </w:r>
          </w:p>
        </w:tc>
        <w:tc>
          <w:tcPr>
            <w:tcW w:w="7296" w:type="dxa"/>
            <w:gridSpan w:val="30"/>
          </w:tcPr>
          <w:p w14:paraId="3C8A99AD"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Univerzita Tomáše Bati ve Zlíně</w:t>
            </w:r>
          </w:p>
        </w:tc>
      </w:tr>
      <w:tr w:rsidR="00140E7C" w:rsidRPr="00F52EEF" w14:paraId="43C7FB70" w14:textId="77777777" w:rsidTr="000E0A66">
        <w:trPr>
          <w:gridAfter w:val="1"/>
          <w:wAfter w:w="45" w:type="dxa"/>
        </w:trPr>
        <w:tc>
          <w:tcPr>
            <w:tcW w:w="3336" w:type="dxa"/>
            <w:shd w:val="clear" w:color="auto" w:fill="F7CAAC"/>
          </w:tcPr>
          <w:p w14:paraId="392985FC"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Součást vysoké školy</w:t>
            </w:r>
          </w:p>
        </w:tc>
        <w:tc>
          <w:tcPr>
            <w:tcW w:w="7296" w:type="dxa"/>
            <w:gridSpan w:val="30"/>
          </w:tcPr>
          <w:p w14:paraId="0905EFA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Fakulta multimediálních komunikací</w:t>
            </w:r>
          </w:p>
        </w:tc>
      </w:tr>
      <w:tr w:rsidR="00140E7C" w:rsidRPr="00F52EEF" w14:paraId="17A40FCC" w14:textId="77777777" w:rsidTr="000E0A66">
        <w:trPr>
          <w:gridAfter w:val="1"/>
          <w:wAfter w:w="45" w:type="dxa"/>
        </w:trPr>
        <w:tc>
          <w:tcPr>
            <w:tcW w:w="3336" w:type="dxa"/>
            <w:shd w:val="clear" w:color="auto" w:fill="F7CAAC"/>
          </w:tcPr>
          <w:p w14:paraId="6A05D7BE"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Název studijního programu</w:t>
            </w:r>
          </w:p>
        </w:tc>
        <w:tc>
          <w:tcPr>
            <w:tcW w:w="7296" w:type="dxa"/>
            <w:gridSpan w:val="30"/>
          </w:tcPr>
          <w:p w14:paraId="7D328EFA" w14:textId="5812A5A3"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Marketingov</w:t>
            </w:r>
            <w:ins w:id="5785" w:author="Radim Bačuvčík" w:date="2020-02-06T10:13:00Z">
              <w:r w:rsidR="005B7E4B">
                <w:rPr>
                  <w:rFonts w:asciiTheme="minorHAnsi" w:hAnsiTheme="minorHAnsi" w:cstheme="minorHAnsi"/>
                </w:rPr>
                <w:t>á</w:t>
              </w:r>
            </w:ins>
            <w:del w:id="5786" w:author="Radim Bačuvčík" w:date="2020-02-06T10:13:00Z">
              <w:r w:rsidRPr="00F52EEF" w:rsidDel="005B7E4B">
                <w:rPr>
                  <w:rFonts w:asciiTheme="minorHAnsi" w:hAnsiTheme="minorHAnsi" w:cstheme="minorHAnsi"/>
                </w:rPr>
                <w:delText>é</w:delText>
              </w:r>
            </w:del>
            <w:r w:rsidRPr="00F52EEF">
              <w:rPr>
                <w:rFonts w:asciiTheme="minorHAnsi" w:hAnsiTheme="minorHAnsi" w:cstheme="minorHAnsi"/>
              </w:rPr>
              <w:t xml:space="preserve"> komunikace</w:t>
            </w:r>
          </w:p>
        </w:tc>
      </w:tr>
      <w:tr w:rsidR="00140E7C" w:rsidRPr="00F52EEF" w14:paraId="10A8171A" w14:textId="77777777" w:rsidTr="000E0A66">
        <w:trPr>
          <w:gridAfter w:val="1"/>
          <w:wAfter w:w="45" w:type="dxa"/>
        </w:trPr>
        <w:tc>
          <w:tcPr>
            <w:tcW w:w="3336" w:type="dxa"/>
            <w:shd w:val="clear" w:color="auto" w:fill="F7CAAC"/>
          </w:tcPr>
          <w:p w14:paraId="0BFECC12"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Jméno a příjmení</w:t>
            </w:r>
          </w:p>
        </w:tc>
        <w:tc>
          <w:tcPr>
            <w:tcW w:w="3752" w:type="dxa"/>
            <w:gridSpan w:val="16"/>
          </w:tcPr>
          <w:p w14:paraId="48E7828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Olga Zbranek Biernátová</w:t>
            </w:r>
          </w:p>
        </w:tc>
        <w:tc>
          <w:tcPr>
            <w:tcW w:w="1560" w:type="dxa"/>
            <w:gridSpan w:val="7"/>
            <w:shd w:val="clear" w:color="auto" w:fill="F7CAAC"/>
          </w:tcPr>
          <w:p w14:paraId="7487C438"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Tituly</w:t>
            </w:r>
          </w:p>
        </w:tc>
        <w:tc>
          <w:tcPr>
            <w:tcW w:w="1984" w:type="dxa"/>
            <w:gridSpan w:val="7"/>
          </w:tcPr>
          <w:p w14:paraId="177F7B40"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Mgr.</w:t>
            </w:r>
          </w:p>
        </w:tc>
      </w:tr>
      <w:tr w:rsidR="00140E7C" w:rsidRPr="00F52EEF" w14:paraId="5DAC6051" w14:textId="77777777" w:rsidTr="000E0A66">
        <w:trPr>
          <w:gridAfter w:val="1"/>
          <w:wAfter w:w="45" w:type="dxa"/>
        </w:trPr>
        <w:tc>
          <w:tcPr>
            <w:tcW w:w="3336" w:type="dxa"/>
            <w:shd w:val="clear" w:color="auto" w:fill="F7CAAC"/>
          </w:tcPr>
          <w:p w14:paraId="1B8AF38D"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Rok narození</w:t>
            </w:r>
          </w:p>
        </w:tc>
        <w:tc>
          <w:tcPr>
            <w:tcW w:w="829" w:type="dxa"/>
            <w:gridSpan w:val="2"/>
          </w:tcPr>
          <w:p w14:paraId="3CAE170E"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1986</w:t>
            </w:r>
          </w:p>
        </w:tc>
        <w:tc>
          <w:tcPr>
            <w:tcW w:w="1648" w:type="dxa"/>
            <w:gridSpan w:val="3"/>
            <w:shd w:val="clear" w:color="auto" w:fill="F7CAAC"/>
          </w:tcPr>
          <w:p w14:paraId="7DB73BB7"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typ vztahu k VŠ</w:t>
            </w:r>
          </w:p>
        </w:tc>
        <w:tc>
          <w:tcPr>
            <w:tcW w:w="567" w:type="dxa"/>
            <w:gridSpan w:val="6"/>
          </w:tcPr>
          <w:p w14:paraId="797ACE31"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DPP</w:t>
            </w:r>
          </w:p>
        </w:tc>
        <w:tc>
          <w:tcPr>
            <w:tcW w:w="708" w:type="dxa"/>
            <w:gridSpan w:val="5"/>
            <w:shd w:val="clear" w:color="auto" w:fill="F7CAAC"/>
          </w:tcPr>
          <w:p w14:paraId="77453199"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rozsah</w:t>
            </w:r>
          </w:p>
        </w:tc>
        <w:tc>
          <w:tcPr>
            <w:tcW w:w="1560" w:type="dxa"/>
            <w:gridSpan w:val="7"/>
          </w:tcPr>
          <w:p w14:paraId="348CA7E7" w14:textId="11935713" w:rsidR="00140E7C" w:rsidRPr="00F52EEF" w:rsidRDefault="00140E7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2h/týd</w:t>
            </w:r>
            <w:r w:rsidR="00A163AD">
              <w:rPr>
                <w:rFonts w:asciiTheme="minorHAnsi" w:hAnsiTheme="minorHAnsi" w:cstheme="minorHAnsi"/>
              </w:rPr>
              <w:t>.</w:t>
            </w:r>
          </w:p>
        </w:tc>
        <w:tc>
          <w:tcPr>
            <w:tcW w:w="850" w:type="dxa"/>
            <w:gridSpan w:val="3"/>
            <w:shd w:val="clear" w:color="auto" w:fill="F7CAAC"/>
          </w:tcPr>
          <w:p w14:paraId="1312235C"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do kdy</w:t>
            </w:r>
          </w:p>
        </w:tc>
        <w:tc>
          <w:tcPr>
            <w:tcW w:w="1134" w:type="dxa"/>
            <w:gridSpan w:val="4"/>
          </w:tcPr>
          <w:p w14:paraId="39E33D1D" w14:textId="77777777" w:rsidR="00140E7C" w:rsidRPr="00F52EEF" w:rsidRDefault="00140E7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12/2019</w:t>
            </w:r>
          </w:p>
        </w:tc>
      </w:tr>
      <w:tr w:rsidR="00140E7C" w:rsidRPr="00F52EEF" w14:paraId="11974B19" w14:textId="77777777" w:rsidTr="000E0A66">
        <w:trPr>
          <w:gridAfter w:val="1"/>
          <w:wAfter w:w="45" w:type="dxa"/>
        </w:trPr>
        <w:tc>
          <w:tcPr>
            <w:tcW w:w="5813" w:type="dxa"/>
            <w:gridSpan w:val="6"/>
            <w:shd w:val="clear" w:color="auto" w:fill="F7CAAC"/>
          </w:tcPr>
          <w:p w14:paraId="38F7FB03"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567" w:type="dxa"/>
            <w:gridSpan w:val="6"/>
          </w:tcPr>
          <w:p w14:paraId="1C657809" w14:textId="77777777" w:rsidR="00140E7C" w:rsidRPr="00F52EEF" w:rsidRDefault="00140E7C" w:rsidP="00935F76">
            <w:pPr>
              <w:tabs>
                <w:tab w:val="left" w:pos="567"/>
              </w:tabs>
              <w:rPr>
                <w:rFonts w:asciiTheme="minorHAnsi" w:hAnsiTheme="minorHAnsi" w:cstheme="minorHAnsi"/>
              </w:rPr>
            </w:pPr>
            <w:r w:rsidRPr="00F52EEF">
              <w:rPr>
                <w:rFonts w:asciiTheme="minorHAnsi" w:eastAsia="Calibri" w:hAnsiTheme="minorHAnsi" w:cstheme="minorHAnsi"/>
              </w:rPr>
              <w:t>DPP</w:t>
            </w:r>
          </w:p>
        </w:tc>
        <w:tc>
          <w:tcPr>
            <w:tcW w:w="708" w:type="dxa"/>
            <w:gridSpan w:val="5"/>
            <w:shd w:val="clear" w:color="auto" w:fill="F7CAAC"/>
          </w:tcPr>
          <w:p w14:paraId="7BBAB1DB"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rozsah</w:t>
            </w:r>
          </w:p>
        </w:tc>
        <w:tc>
          <w:tcPr>
            <w:tcW w:w="1560" w:type="dxa"/>
            <w:gridSpan w:val="7"/>
          </w:tcPr>
          <w:p w14:paraId="44460E6D" w14:textId="693E6A13" w:rsidR="00140E7C" w:rsidRPr="00F52EEF" w:rsidRDefault="00A163AD" w:rsidP="00935F76">
            <w:pPr>
              <w:tabs>
                <w:tab w:val="left" w:pos="567"/>
              </w:tabs>
              <w:autoSpaceDE w:val="0"/>
              <w:autoSpaceDN w:val="0"/>
              <w:adjustRightInd w:val="0"/>
              <w:rPr>
                <w:rFonts w:asciiTheme="minorHAnsi" w:hAnsiTheme="minorHAnsi" w:cstheme="minorHAnsi"/>
              </w:rPr>
            </w:pPr>
            <w:r>
              <w:rPr>
                <w:rFonts w:asciiTheme="minorHAnsi" w:hAnsiTheme="minorHAnsi" w:cstheme="minorHAnsi"/>
              </w:rPr>
              <w:t>2h/týd.</w:t>
            </w:r>
          </w:p>
        </w:tc>
        <w:tc>
          <w:tcPr>
            <w:tcW w:w="850" w:type="dxa"/>
            <w:gridSpan w:val="3"/>
            <w:shd w:val="clear" w:color="auto" w:fill="F7CAAC"/>
          </w:tcPr>
          <w:p w14:paraId="4EA44CC7"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do kdy</w:t>
            </w:r>
          </w:p>
        </w:tc>
        <w:tc>
          <w:tcPr>
            <w:tcW w:w="1134" w:type="dxa"/>
            <w:gridSpan w:val="4"/>
          </w:tcPr>
          <w:p w14:paraId="10225EB0"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12/2019</w:t>
            </w:r>
          </w:p>
        </w:tc>
      </w:tr>
      <w:tr w:rsidR="00140E7C" w:rsidRPr="00F52EEF" w14:paraId="436D3F31" w14:textId="77777777" w:rsidTr="000E0A66">
        <w:trPr>
          <w:gridAfter w:val="1"/>
          <w:wAfter w:w="45" w:type="dxa"/>
        </w:trPr>
        <w:tc>
          <w:tcPr>
            <w:tcW w:w="6380" w:type="dxa"/>
            <w:gridSpan w:val="12"/>
            <w:shd w:val="clear" w:color="auto" w:fill="F7CAAC"/>
          </w:tcPr>
          <w:p w14:paraId="7428CAA8"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2268" w:type="dxa"/>
            <w:gridSpan w:val="12"/>
            <w:shd w:val="clear" w:color="auto" w:fill="F7CAAC"/>
          </w:tcPr>
          <w:p w14:paraId="5BF3814C"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typ prac. vztahu</w:t>
            </w:r>
          </w:p>
        </w:tc>
        <w:tc>
          <w:tcPr>
            <w:tcW w:w="1984" w:type="dxa"/>
            <w:gridSpan w:val="7"/>
            <w:shd w:val="clear" w:color="auto" w:fill="F7CAAC"/>
          </w:tcPr>
          <w:p w14:paraId="27B41A9A"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Rozsah</w:t>
            </w:r>
          </w:p>
        </w:tc>
      </w:tr>
      <w:tr w:rsidR="00140E7C" w:rsidRPr="00F52EEF" w14:paraId="207B6B49" w14:textId="77777777" w:rsidTr="000E0A66">
        <w:trPr>
          <w:gridAfter w:val="1"/>
          <w:wAfter w:w="45" w:type="dxa"/>
        </w:trPr>
        <w:tc>
          <w:tcPr>
            <w:tcW w:w="6380" w:type="dxa"/>
            <w:gridSpan w:val="12"/>
          </w:tcPr>
          <w:p w14:paraId="511E0BF3"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Masarykova univerzita Brno</w:t>
            </w:r>
          </w:p>
        </w:tc>
        <w:tc>
          <w:tcPr>
            <w:tcW w:w="2268" w:type="dxa"/>
            <w:gridSpan w:val="12"/>
          </w:tcPr>
          <w:p w14:paraId="08BD3841"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DPP</w:t>
            </w:r>
          </w:p>
        </w:tc>
        <w:tc>
          <w:tcPr>
            <w:tcW w:w="1984" w:type="dxa"/>
            <w:gridSpan w:val="7"/>
          </w:tcPr>
          <w:p w14:paraId="5E23DA52"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4 h/týden</w:t>
            </w:r>
          </w:p>
        </w:tc>
      </w:tr>
      <w:tr w:rsidR="00140E7C" w:rsidRPr="00F52EEF" w14:paraId="5CAC1FC7" w14:textId="77777777" w:rsidTr="000E0A66">
        <w:trPr>
          <w:gridAfter w:val="1"/>
          <w:wAfter w:w="45" w:type="dxa"/>
        </w:trPr>
        <w:tc>
          <w:tcPr>
            <w:tcW w:w="6380" w:type="dxa"/>
            <w:gridSpan w:val="12"/>
          </w:tcPr>
          <w:p w14:paraId="39CF8DC9" w14:textId="77777777" w:rsidR="00140E7C" w:rsidRPr="00F52EEF" w:rsidRDefault="00140E7C" w:rsidP="00935F76">
            <w:pPr>
              <w:tabs>
                <w:tab w:val="left" w:pos="567"/>
              </w:tabs>
              <w:rPr>
                <w:rFonts w:asciiTheme="minorHAnsi" w:hAnsiTheme="minorHAnsi" w:cstheme="minorHAnsi"/>
              </w:rPr>
            </w:pPr>
          </w:p>
        </w:tc>
        <w:tc>
          <w:tcPr>
            <w:tcW w:w="2268" w:type="dxa"/>
            <w:gridSpan w:val="12"/>
          </w:tcPr>
          <w:p w14:paraId="6A7F2FAF" w14:textId="77777777" w:rsidR="00140E7C" w:rsidRPr="00F52EEF" w:rsidRDefault="00140E7C" w:rsidP="00935F76">
            <w:pPr>
              <w:tabs>
                <w:tab w:val="left" w:pos="567"/>
              </w:tabs>
              <w:rPr>
                <w:rFonts w:asciiTheme="minorHAnsi" w:hAnsiTheme="minorHAnsi" w:cstheme="minorHAnsi"/>
              </w:rPr>
            </w:pPr>
          </w:p>
        </w:tc>
        <w:tc>
          <w:tcPr>
            <w:tcW w:w="1984" w:type="dxa"/>
            <w:gridSpan w:val="7"/>
          </w:tcPr>
          <w:p w14:paraId="2C553A58" w14:textId="77777777" w:rsidR="00140E7C" w:rsidRPr="00F52EEF" w:rsidRDefault="00140E7C" w:rsidP="00935F76">
            <w:pPr>
              <w:tabs>
                <w:tab w:val="left" w:pos="567"/>
              </w:tabs>
              <w:rPr>
                <w:rFonts w:asciiTheme="minorHAnsi" w:hAnsiTheme="minorHAnsi" w:cstheme="minorHAnsi"/>
              </w:rPr>
            </w:pPr>
          </w:p>
        </w:tc>
      </w:tr>
      <w:tr w:rsidR="00140E7C" w:rsidRPr="00F52EEF" w14:paraId="30B3E240" w14:textId="77777777" w:rsidTr="000E0A66">
        <w:trPr>
          <w:gridAfter w:val="1"/>
          <w:wAfter w:w="45" w:type="dxa"/>
        </w:trPr>
        <w:tc>
          <w:tcPr>
            <w:tcW w:w="6380" w:type="dxa"/>
            <w:gridSpan w:val="12"/>
          </w:tcPr>
          <w:p w14:paraId="524BFF04" w14:textId="77777777" w:rsidR="00140E7C" w:rsidRPr="00F52EEF" w:rsidRDefault="00140E7C" w:rsidP="00935F76">
            <w:pPr>
              <w:tabs>
                <w:tab w:val="left" w:pos="567"/>
              </w:tabs>
              <w:rPr>
                <w:rFonts w:asciiTheme="minorHAnsi" w:hAnsiTheme="minorHAnsi" w:cstheme="minorHAnsi"/>
              </w:rPr>
            </w:pPr>
          </w:p>
        </w:tc>
        <w:tc>
          <w:tcPr>
            <w:tcW w:w="2268" w:type="dxa"/>
            <w:gridSpan w:val="12"/>
          </w:tcPr>
          <w:p w14:paraId="4883219B" w14:textId="77777777" w:rsidR="00140E7C" w:rsidRPr="00F52EEF" w:rsidRDefault="00140E7C" w:rsidP="00935F76">
            <w:pPr>
              <w:tabs>
                <w:tab w:val="left" w:pos="567"/>
              </w:tabs>
              <w:rPr>
                <w:rFonts w:asciiTheme="minorHAnsi" w:hAnsiTheme="minorHAnsi" w:cstheme="minorHAnsi"/>
              </w:rPr>
            </w:pPr>
          </w:p>
        </w:tc>
        <w:tc>
          <w:tcPr>
            <w:tcW w:w="1984" w:type="dxa"/>
            <w:gridSpan w:val="7"/>
          </w:tcPr>
          <w:p w14:paraId="69AD1963" w14:textId="77777777" w:rsidR="00140E7C" w:rsidRPr="00F52EEF" w:rsidRDefault="00140E7C" w:rsidP="00935F76">
            <w:pPr>
              <w:tabs>
                <w:tab w:val="left" w:pos="567"/>
              </w:tabs>
              <w:rPr>
                <w:rFonts w:asciiTheme="minorHAnsi" w:hAnsiTheme="minorHAnsi" w:cstheme="minorHAnsi"/>
              </w:rPr>
            </w:pPr>
          </w:p>
        </w:tc>
      </w:tr>
      <w:tr w:rsidR="00140E7C" w:rsidRPr="00F52EEF" w14:paraId="34F73CB6" w14:textId="77777777" w:rsidTr="000E0A66">
        <w:trPr>
          <w:gridAfter w:val="1"/>
          <w:wAfter w:w="45" w:type="dxa"/>
        </w:trPr>
        <w:tc>
          <w:tcPr>
            <w:tcW w:w="6380" w:type="dxa"/>
            <w:gridSpan w:val="12"/>
          </w:tcPr>
          <w:p w14:paraId="7FFB91AE" w14:textId="77777777" w:rsidR="00140E7C" w:rsidRPr="00F52EEF" w:rsidRDefault="00140E7C" w:rsidP="00935F76">
            <w:pPr>
              <w:tabs>
                <w:tab w:val="left" w:pos="567"/>
              </w:tabs>
              <w:rPr>
                <w:rFonts w:asciiTheme="minorHAnsi" w:hAnsiTheme="minorHAnsi" w:cstheme="minorHAnsi"/>
              </w:rPr>
            </w:pPr>
          </w:p>
        </w:tc>
        <w:tc>
          <w:tcPr>
            <w:tcW w:w="2268" w:type="dxa"/>
            <w:gridSpan w:val="12"/>
          </w:tcPr>
          <w:p w14:paraId="7110B7A5" w14:textId="77777777" w:rsidR="00140E7C" w:rsidRPr="00F52EEF" w:rsidRDefault="00140E7C" w:rsidP="00935F76">
            <w:pPr>
              <w:tabs>
                <w:tab w:val="left" w:pos="567"/>
              </w:tabs>
              <w:rPr>
                <w:rFonts w:asciiTheme="minorHAnsi" w:hAnsiTheme="minorHAnsi" w:cstheme="minorHAnsi"/>
              </w:rPr>
            </w:pPr>
          </w:p>
        </w:tc>
        <w:tc>
          <w:tcPr>
            <w:tcW w:w="1984" w:type="dxa"/>
            <w:gridSpan w:val="7"/>
          </w:tcPr>
          <w:p w14:paraId="29622376" w14:textId="77777777" w:rsidR="00140E7C" w:rsidRPr="00F52EEF" w:rsidRDefault="00140E7C" w:rsidP="00935F76">
            <w:pPr>
              <w:tabs>
                <w:tab w:val="left" w:pos="567"/>
              </w:tabs>
              <w:rPr>
                <w:rFonts w:asciiTheme="minorHAnsi" w:hAnsiTheme="minorHAnsi" w:cstheme="minorHAnsi"/>
              </w:rPr>
            </w:pPr>
          </w:p>
        </w:tc>
      </w:tr>
      <w:tr w:rsidR="00140E7C" w:rsidRPr="00F52EEF" w14:paraId="4C08A75C" w14:textId="77777777" w:rsidTr="000E0A66">
        <w:trPr>
          <w:gridAfter w:val="1"/>
          <w:wAfter w:w="45" w:type="dxa"/>
        </w:trPr>
        <w:tc>
          <w:tcPr>
            <w:tcW w:w="10632" w:type="dxa"/>
            <w:gridSpan w:val="31"/>
            <w:shd w:val="clear" w:color="auto" w:fill="F7CAAC"/>
          </w:tcPr>
          <w:p w14:paraId="0BE0D99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140E7C" w:rsidRPr="00F52EEF" w14:paraId="6B166750" w14:textId="77777777" w:rsidTr="000E0A66">
        <w:trPr>
          <w:gridAfter w:val="1"/>
          <w:wAfter w:w="45" w:type="dxa"/>
          <w:trHeight w:val="1118"/>
        </w:trPr>
        <w:tc>
          <w:tcPr>
            <w:tcW w:w="10632" w:type="dxa"/>
            <w:gridSpan w:val="31"/>
            <w:tcBorders>
              <w:top w:val="nil"/>
            </w:tcBorders>
          </w:tcPr>
          <w:p w14:paraId="03095A07" w14:textId="781FE4F5"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Sociální média - garant, vede semináře</w:t>
            </w:r>
          </w:p>
          <w:p w14:paraId="18CF7DB6" w14:textId="77777777" w:rsidR="00140E7C" w:rsidRPr="00F52EEF" w:rsidRDefault="00140E7C" w:rsidP="00935F76">
            <w:pPr>
              <w:tabs>
                <w:tab w:val="left" w:pos="567"/>
              </w:tabs>
              <w:autoSpaceDE w:val="0"/>
              <w:autoSpaceDN w:val="0"/>
              <w:adjustRightInd w:val="0"/>
              <w:rPr>
                <w:rFonts w:asciiTheme="minorHAnsi" w:hAnsiTheme="minorHAnsi" w:cstheme="minorHAnsi"/>
              </w:rPr>
            </w:pPr>
          </w:p>
        </w:tc>
      </w:tr>
      <w:tr w:rsidR="00140E7C" w:rsidRPr="00F52EEF" w14:paraId="1F60B5A1" w14:textId="77777777" w:rsidTr="000E0A66">
        <w:trPr>
          <w:gridAfter w:val="1"/>
          <w:wAfter w:w="45" w:type="dxa"/>
        </w:trPr>
        <w:tc>
          <w:tcPr>
            <w:tcW w:w="10632" w:type="dxa"/>
            <w:gridSpan w:val="31"/>
            <w:shd w:val="clear" w:color="auto" w:fill="F7CAAC"/>
          </w:tcPr>
          <w:p w14:paraId="558661BF"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 xml:space="preserve">Údaje o vzdělání na VŠ </w:t>
            </w:r>
          </w:p>
        </w:tc>
      </w:tr>
      <w:tr w:rsidR="00140E7C" w:rsidRPr="00F52EEF" w14:paraId="50D9991C" w14:textId="77777777" w:rsidTr="000E0A66">
        <w:trPr>
          <w:gridAfter w:val="1"/>
          <w:wAfter w:w="45" w:type="dxa"/>
          <w:trHeight w:val="1055"/>
        </w:trPr>
        <w:tc>
          <w:tcPr>
            <w:tcW w:w="10632" w:type="dxa"/>
            <w:gridSpan w:val="31"/>
          </w:tcPr>
          <w:p w14:paraId="5C24A1C6" w14:textId="256A384D" w:rsidR="00140E7C" w:rsidRPr="00F52EEF" w:rsidRDefault="000E0A66"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2010: </w:t>
            </w:r>
            <w:r w:rsidR="00140E7C" w:rsidRPr="00F52EEF">
              <w:rPr>
                <w:rFonts w:asciiTheme="minorHAnsi" w:eastAsia="Calibri" w:hAnsiTheme="minorHAnsi" w:cstheme="minorHAnsi"/>
              </w:rPr>
              <w:t>Informační studia a knihovnictví, Masarykova univerzita Brno, Filozofická fakulta</w:t>
            </w:r>
            <w:r>
              <w:rPr>
                <w:rFonts w:asciiTheme="minorHAnsi" w:eastAsia="Calibri" w:hAnsiTheme="minorHAnsi" w:cstheme="minorHAnsi"/>
              </w:rPr>
              <w:t xml:space="preserve"> (Mgr.)</w:t>
            </w:r>
          </w:p>
          <w:p w14:paraId="045F234B" w14:textId="77777777" w:rsidR="00140E7C" w:rsidRPr="00F52EEF" w:rsidRDefault="00140E7C" w:rsidP="00935F76">
            <w:pPr>
              <w:tabs>
                <w:tab w:val="left" w:pos="567"/>
              </w:tabs>
              <w:rPr>
                <w:rFonts w:asciiTheme="minorHAnsi" w:hAnsiTheme="minorHAnsi" w:cstheme="minorHAnsi"/>
                <w:b/>
              </w:rPr>
            </w:pPr>
          </w:p>
        </w:tc>
      </w:tr>
      <w:tr w:rsidR="00140E7C" w:rsidRPr="00F52EEF" w14:paraId="41F12973" w14:textId="77777777" w:rsidTr="000E0A66">
        <w:trPr>
          <w:gridAfter w:val="1"/>
          <w:wAfter w:w="45" w:type="dxa"/>
        </w:trPr>
        <w:tc>
          <w:tcPr>
            <w:tcW w:w="10632" w:type="dxa"/>
            <w:gridSpan w:val="31"/>
            <w:shd w:val="clear" w:color="auto" w:fill="F7CAAC"/>
          </w:tcPr>
          <w:p w14:paraId="46D3AF19"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Údaje o odborném působení od absolvování VŠ</w:t>
            </w:r>
          </w:p>
        </w:tc>
      </w:tr>
      <w:tr w:rsidR="00140E7C" w:rsidRPr="00F52EEF" w14:paraId="13FF4D33" w14:textId="77777777" w:rsidTr="000E0A66">
        <w:trPr>
          <w:gridAfter w:val="1"/>
          <w:wAfter w:w="45" w:type="dxa"/>
          <w:trHeight w:val="1090"/>
        </w:trPr>
        <w:tc>
          <w:tcPr>
            <w:tcW w:w="10632" w:type="dxa"/>
            <w:gridSpan w:val="31"/>
          </w:tcPr>
          <w:p w14:paraId="5BCFF2AC" w14:textId="6F0297EE"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2008</w:t>
            </w:r>
            <w:r w:rsidR="00884E64" w:rsidRPr="00F52EEF">
              <w:rPr>
                <w:rFonts w:asciiTheme="minorHAnsi" w:eastAsia="Calibri" w:hAnsiTheme="minorHAnsi" w:cstheme="minorHAnsi"/>
              </w:rPr>
              <w:t xml:space="preserve"> </w:t>
            </w:r>
            <w:r w:rsidR="000E0A66">
              <w:rPr>
                <w:rFonts w:asciiTheme="minorHAnsi" w:eastAsia="Calibri" w:hAnsiTheme="minorHAnsi" w:cstheme="minorHAnsi"/>
              </w:rPr>
              <w:t>–</w:t>
            </w:r>
            <w:r w:rsidR="00D756F2" w:rsidRPr="00F52EEF">
              <w:rPr>
                <w:rFonts w:asciiTheme="minorHAnsi" w:eastAsia="Calibri" w:hAnsiTheme="minorHAnsi" w:cstheme="minorHAnsi"/>
              </w:rPr>
              <w:t xml:space="preserve"> </w:t>
            </w:r>
            <w:r w:rsidRPr="00F52EEF">
              <w:rPr>
                <w:rFonts w:asciiTheme="minorHAnsi" w:eastAsia="Calibri" w:hAnsiTheme="minorHAnsi" w:cstheme="minorHAnsi"/>
              </w:rPr>
              <w:t>2013</w:t>
            </w:r>
            <w:r w:rsidR="000E0A66">
              <w:rPr>
                <w:rFonts w:asciiTheme="minorHAnsi" w:eastAsia="Calibri" w:hAnsiTheme="minorHAnsi" w:cstheme="minorHAnsi"/>
              </w:rPr>
              <w:t>:</w:t>
            </w:r>
            <w:r w:rsidRPr="00F52EEF">
              <w:rPr>
                <w:rFonts w:asciiTheme="minorHAnsi" w:eastAsia="Calibri" w:hAnsiTheme="minorHAnsi" w:cstheme="minorHAnsi"/>
              </w:rPr>
              <w:t xml:space="preserve"> Informační specialista a marketingový manažer, Univerzita Tomáše Bati ve Zlíně, Knihovna</w:t>
            </w:r>
          </w:p>
          <w:p w14:paraId="539D9EC7" w14:textId="4D2454AB"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2011</w:t>
            </w:r>
            <w:r w:rsidR="000E0A66">
              <w:rPr>
                <w:rFonts w:asciiTheme="minorHAnsi" w:eastAsia="Calibri" w:hAnsiTheme="minorHAnsi" w:cstheme="minorHAnsi"/>
              </w:rPr>
              <w:t xml:space="preserve"> –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w:t>
            </w:r>
            <w:r w:rsidRPr="00F52EEF">
              <w:rPr>
                <w:rFonts w:asciiTheme="minorHAnsi" w:eastAsia="Calibri" w:hAnsiTheme="minorHAnsi" w:cstheme="minorHAnsi"/>
              </w:rPr>
              <w:t xml:space="preserve"> Vedoucí semináře Sociální média, Univerzita Tomáše Bati ve Zlíně, Fakulta multimediálních komunikací</w:t>
            </w:r>
          </w:p>
          <w:p w14:paraId="60E12084" w14:textId="5B3A28B4"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2011</w:t>
            </w:r>
            <w:r w:rsidR="00D756F2" w:rsidRPr="00F52EEF">
              <w:rPr>
                <w:rFonts w:asciiTheme="minorHAnsi" w:eastAsia="Calibri" w:hAnsiTheme="minorHAnsi" w:cstheme="minorHAnsi"/>
              </w:rPr>
              <w:t xml:space="preserve"> </w:t>
            </w:r>
            <w:r w:rsidR="000E0A66">
              <w:rPr>
                <w:rFonts w:asciiTheme="minorHAnsi" w:eastAsia="Calibri" w:hAnsiTheme="minorHAnsi" w:cstheme="minorHAnsi"/>
              </w:rPr>
              <w:t>–</w:t>
            </w:r>
            <w:r w:rsidR="00884E64"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w:t>
            </w:r>
            <w:r w:rsidRPr="00F52EEF">
              <w:rPr>
                <w:rFonts w:asciiTheme="minorHAnsi" w:eastAsia="Calibri" w:hAnsiTheme="minorHAnsi" w:cstheme="minorHAnsi"/>
              </w:rPr>
              <w:t xml:space="preserve"> Přednášející v předmětu Základy marketingu, Masarykova univerzita v brně, Filozofická fakulta</w:t>
            </w:r>
          </w:p>
          <w:p w14:paraId="37A95B32" w14:textId="0F7F16A1"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2013</w:t>
            </w:r>
            <w:r w:rsidR="00884E64" w:rsidRPr="00F52EEF">
              <w:rPr>
                <w:rFonts w:asciiTheme="minorHAnsi" w:eastAsia="Calibri" w:hAnsiTheme="minorHAnsi" w:cstheme="minorHAnsi"/>
              </w:rPr>
              <w:t xml:space="preserve"> </w:t>
            </w:r>
            <w:r w:rsidR="000E0A66">
              <w:rPr>
                <w:rFonts w:asciiTheme="minorHAnsi" w:eastAsia="Calibri" w:hAnsiTheme="minorHAnsi" w:cstheme="minorHAnsi"/>
              </w:rPr>
              <w:t>–</w:t>
            </w:r>
            <w:r w:rsidR="00884E64" w:rsidRPr="00F52EEF">
              <w:rPr>
                <w:rFonts w:asciiTheme="minorHAnsi" w:eastAsia="Calibri" w:hAnsiTheme="minorHAnsi" w:cstheme="minorHAnsi"/>
              </w:rPr>
              <w:t xml:space="preserve"> </w:t>
            </w:r>
            <w:r w:rsidRPr="00F52EEF">
              <w:rPr>
                <w:rFonts w:asciiTheme="minorHAnsi" w:eastAsia="Calibri" w:hAnsiTheme="minorHAnsi" w:cstheme="minorHAnsi"/>
              </w:rPr>
              <w:t>2017</w:t>
            </w:r>
            <w:r w:rsidR="000E0A66">
              <w:rPr>
                <w:rFonts w:asciiTheme="minorHAnsi" w:eastAsia="Calibri" w:hAnsiTheme="minorHAnsi" w:cstheme="minorHAnsi"/>
              </w:rPr>
              <w:t>:</w:t>
            </w:r>
            <w:r w:rsidRPr="00F52EEF">
              <w:rPr>
                <w:rFonts w:asciiTheme="minorHAnsi" w:eastAsia="Calibri" w:hAnsiTheme="minorHAnsi" w:cstheme="minorHAnsi"/>
              </w:rPr>
              <w:t xml:space="preserve"> Marketing Coordinator, Neoluxor a Neoluxor Books</w:t>
            </w:r>
          </w:p>
          <w:p w14:paraId="771C4E93" w14:textId="735AAA4A"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2017</w:t>
            </w:r>
            <w:r w:rsidR="00884E64" w:rsidRPr="00F52EEF">
              <w:rPr>
                <w:rFonts w:asciiTheme="minorHAnsi" w:eastAsia="Calibri" w:hAnsiTheme="minorHAnsi" w:cstheme="minorHAnsi"/>
              </w:rPr>
              <w:t xml:space="preserve"> </w:t>
            </w:r>
            <w:r w:rsidR="000E0A66">
              <w:rPr>
                <w:rFonts w:asciiTheme="minorHAnsi" w:eastAsia="Calibri" w:hAnsiTheme="minorHAnsi" w:cstheme="minorHAnsi"/>
              </w:rPr>
              <w:t>–</w:t>
            </w:r>
            <w:r w:rsidR="00884E64"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w:t>
            </w:r>
            <w:r w:rsidRPr="00F52EEF">
              <w:rPr>
                <w:rFonts w:asciiTheme="minorHAnsi" w:eastAsia="Calibri" w:hAnsiTheme="minorHAnsi" w:cstheme="minorHAnsi"/>
              </w:rPr>
              <w:t xml:space="preserve"> Online a Content Marketing Manager, Albatros Media</w:t>
            </w:r>
          </w:p>
        </w:tc>
      </w:tr>
      <w:tr w:rsidR="00140E7C" w:rsidRPr="00F52EEF" w14:paraId="18D8E485" w14:textId="77777777" w:rsidTr="000E0A66">
        <w:trPr>
          <w:gridAfter w:val="1"/>
          <w:wAfter w:w="45" w:type="dxa"/>
          <w:trHeight w:val="250"/>
        </w:trPr>
        <w:tc>
          <w:tcPr>
            <w:tcW w:w="10632" w:type="dxa"/>
            <w:gridSpan w:val="31"/>
            <w:shd w:val="clear" w:color="auto" w:fill="F7CAAC"/>
          </w:tcPr>
          <w:p w14:paraId="4441514E"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140E7C" w:rsidRPr="00F52EEF" w14:paraId="0FC0D96F" w14:textId="77777777" w:rsidTr="000E0A66">
        <w:trPr>
          <w:gridAfter w:val="1"/>
          <w:wAfter w:w="45" w:type="dxa"/>
          <w:trHeight w:val="1105"/>
        </w:trPr>
        <w:tc>
          <w:tcPr>
            <w:tcW w:w="10632" w:type="dxa"/>
            <w:gridSpan w:val="31"/>
          </w:tcPr>
          <w:p w14:paraId="53C38B39" w14:textId="77777777" w:rsidR="00140E7C" w:rsidRPr="00F52EEF" w:rsidRDefault="00140E7C" w:rsidP="00935F76">
            <w:pPr>
              <w:tabs>
                <w:tab w:val="left" w:pos="567"/>
              </w:tabs>
              <w:rPr>
                <w:rFonts w:asciiTheme="minorHAnsi" w:hAnsiTheme="minorHAnsi" w:cstheme="minorHAnsi"/>
              </w:rPr>
            </w:pPr>
            <w:r w:rsidRPr="00F52EEF">
              <w:rPr>
                <w:rFonts w:asciiTheme="minorHAnsi" w:eastAsia="Calibri" w:hAnsiTheme="minorHAnsi" w:cstheme="minorHAnsi"/>
              </w:rPr>
              <w:t>14 bakalářských a magisterských prací. Vše na Masarykově univerzitě v Brně</w:t>
            </w:r>
          </w:p>
        </w:tc>
      </w:tr>
      <w:tr w:rsidR="00140E7C" w:rsidRPr="00F52EEF" w14:paraId="7DD3D8E5" w14:textId="77777777" w:rsidTr="000E0A66">
        <w:trPr>
          <w:gridAfter w:val="1"/>
          <w:wAfter w:w="45" w:type="dxa"/>
          <w:cantSplit/>
        </w:trPr>
        <w:tc>
          <w:tcPr>
            <w:tcW w:w="4165" w:type="dxa"/>
            <w:gridSpan w:val="3"/>
            <w:tcBorders>
              <w:top w:val="single" w:sz="12" w:space="0" w:color="auto"/>
            </w:tcBorders>
            <w:shd w:val="clear" w:color="auto" w:fill="F7CAAC"/>
          </w:tcPr>
          <w:p w14:paraId="746234FD"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 xml:space="preserve">Obor habilitačního řízení </w:t>
            </w:r>
          </w:p>
        </w:tc>
        <w:tc>
          <w:tcPr>
            <w:tcW w:w="1931" w:type="dxa"/>
            <w:gridSpan w:val="6"/>
            <w:tcBorders>
              <w:top w:val="single" w:sz="12" w:space="0" w:color="auto"/>
            </w:tcBorders>
            <w:shd w:val="clear" w:color="auto" w:fill="F7CAAC"/>
          </w:tcPr>
          <w:p w14:paraId="7697BA8E"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Rok udělení hodnosti</w:t>
            </w:r>
          </w:p>
        </w:tc>
        <w:tc>
          <w:tcPr>
            <w:tcW w:w="1843" w:type="dxa"/>
            <w:gridSpan w:val="10"/>
            <w:tcBorders>
              <w:top w:val="single" w:sz="12" w:space="0" w:color="auto"/>
              <w:right w:val="single" w:sz="12" w:space="0" w:color="auto"/>
            </w:tcBorders>
            <w:shd w:val="clear" w:color="auto" w:fill="F7CAAC"/>
          </w:tcPr>
          <w:p w14:paraId="35DCC21D"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Řízení konáno na VŠ</w:t>
            </w:r>
          </w:p>
        </w:tc>
        <w:tc>
          <w:tcPr>
            <w:tcW w:w="2693" w:type="dxa"/>
            <w:gridSpan w:val="12"/>
            <w:tcBorders>
              <w:top w:val="single" w:sz="12" w:space="0" w:color="auto"/>
              <w:left w:val="single" w:sz="12" w:space="0" w:color="auto"/>
            </w:tcBorders>
            <w:shd w:val="clear" w:color="auto" w:fill="F7CAAC"/>
          </w:tcPr>
          <w:p w14:paraId="710F94FE"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Ohlasy publikací</w:t>
            </w:r>
          </w:p>
        </w:tc>
      </w:tr>
      <w:tr w:rsidR="00140E7C" w:rsidRPr="00F52EEF" w14:paraId="4AE51CD0" w14:textId="77777777" w:rsidTr="000E0A66">
        <w:trPr>
          <w:gridAfter w:val="1"/>
          <w:wAfter w:w="45" w:type="dxa"/>
          <w:cantSplit/>
        </w:trPr>
        <w:tc>
          <w:tcPr>
            <w:tcW w:w="4165" w:type="dxa"/>
            <w:gridSpan w:val="3"/>
          </w:tcPr>
          <w:p w14:paraId="4334B683" w14:textId="77777777" w:rsidR="00140E7C" w:rsidRPr="00F52EEF" w:rsidRDefault="00140E7C" w:rsidP="00935F76">
            <w:pPr>
              <w:tabs>
                <w:tab w:val="left" w:pos="567"/>
              </w:tabs>
              <w:autoSpaceDE w:val="0"/>
              <w:autoSpaceDN w:val="0"/>
              <w:adjustRightInd w:val="0"/>
              <w:rPr>
                <w:rFonts w:asciiTheme="minorHAnsi" w:hAnsiTheme="minorHAnsi" w:cstheme="minorHAnsi"/>
              </w:rPr>
            </w:pPr>
          </w:p>
          <w:p w14:paraId="584A9A07" w14:textId="77777777" w:rsidR="00140E7C" w:rsidRPr="00F52EEF" w:rsidRDefault="00140E7C" w:rsidP="00935F76">
            <w:pPr>
              <w:tabs>
                <w:tab w:val="left" w:pos="567"/>
              </w:tabs>
              <w:rPr>
                <w:rFonts w:asciiTheme="minorHAnsi" w:hAnsiTheme="minorHAnsi" w:cstheme="minorHAnsi"/>
              </w:rPr>
            </w:pPr>
          </w:p>
        </w:tc>
        <w:tc>
          <w:tcPr>
            <w:tcW w:w="1931" w:type="dxa"/>
            <w:gridSpan w:val="6"/>
          </w:tcPr>
          <w:p w14:paraId="4103E199" w14:textId="77777777" w:rsidR="00140E7C" w:rsidRPr="00F52EEF" w:rsidRDefault="00140E7C" w:rsidP="00935F76">
            <w:pPr>
              <w:tabs>
                <w:tab w:val="left" w:pos="567"/>
              </w:tabs>
              <w:rPr>
                <w:rFonts w:asciiTheme="minorHAnsi" w:hAnsiTheme="minorHAnsi" w:cstheme="minorHAnsi"/>
              </w:rPr>
            </w:pPr>
          </w:p>
        </w:tc>
        <w:tc>
          <w:tcPr>
            <w:tcW w:w="1843" w:type="dxa"/>
            <w:gridSpan w:val="10"/>
            <w:tcBorders>
              <w:right w:val="single" w:sz="12" w:space="0" w:color="auto"/>
            </w:tcBorders>
          </w:tcPr>
          <w:p w14:paraId="4CF2895E" w14:textId="77777777" w:rsidR="00140E7C" w:rsidRPr="00F52EEF" w:rsidRDefault="00140E7C" w:rsidP="00935F76">
            <w:pPr>
              <w:tabs>
                <w:tab w:val="left" w:pos="567"/>
              </w:tabs>
              <w:autoSpaceDE w:val="0"/>
              <w:autoSpaceDN w:val="0"/>
              <w:adjustRightInd w:val="0"/>
              <w:rPr>
                <w:rFonts w:asciiTheme="minorHAnsi" w:hAnsiTheme="minorHAnsi" w:cstheme="minorHAnsi"/>
              </w:rPr>
            </w:pPr>
          </w:p>
          <w:p w14:paraId="0F8CAC60" w14:textId="77777777" w:rsidR="00140E7C" w:rsidRPr="00F52EEF" w:rsidRDefault="00140E7C" w:rsidP="00935F76">
            <w:pPr>
              <w:tabs>
                <w:tab w:val="left" w:pos="567"/>
              </w:tabs>
              <w:rPr>
                <w:rFonts w:asciiTheme="minorHAnsi" w:hAnsiTheme="minorHAnsi" w:cstheme="minorHAnsi"/>
              </w:rPr>
            </w:pPr>
          </w:p>
        </w:tc>
        <w:tc>
          <w:tcPr>
            <w:tcW w:w="709" w:type="dxa"/>
            <w:gridSpan w:val="5"/>
            <w:tcBorders>
              <w:left w:val="single" w:sz="12" w:space="0" w:color="auto"/>
            </w:tcBorders>
            <w:shd w:val="clear" w:color="auto" w:fill="F7CAAC"/>
          </w:tcPr>
          <w:p w14:paraId="22BD8E75"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WOS</w:t>
            </w:r>
          </w:p>
        </w:tc>
        <w:tc>
          <w:tcPr>
            <w:tcW w:w="1134" w:type="dxa"/>
            <w:gridSpan w:val="4"/>
            <w:shd w:val="clear" w:color="auto" w:fill="F7CAAC"/>
          </w:tcPr>
          <w:p w14:paraId="5D0EDF17"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Scopus</w:t>
            </w:r>
          </w:p>
        </w:tc>
        <w:tc>
          <w:tcPr>
            <w:tcW w:w="850" w:type="dxa"/>
            <w:gridSpan w:val="3"/>
            <w:shd w:val="clear" w:color="auto" w:fill="F7CAAC"/>
          </w:tcPr>
          <w:p w14:paraId="1E91653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ostatní</w:t>
            </w:r>
          </w:p>
        </w:tc>
      </w:tr>
      <w:tr w:rsidR="00140E7C" w:rsidRPr="00F52EEF" w14:paraId="5351AB6E" w14:textId="77777777" w:rsidTr="000E0A66">
        <w:trPr>
          <w:gridAfter w:val="1"/>
          <w:wAfter w:w="45" w:type="dxa"/>
          <w:cantSplit/>
          <w:trHeight w:val="70"/>
        </w:trPr>
        <w:tc>
          <w:tcPr>
            <w:tcW w:w="4165" w:type="dxa"/>
            <w:gridSpan w:val="3"/>
            <w:shd w:val="clear" w:color="auto" w:fill="F7CAAC"/>
          </w:tcPr>
          <w:p w14:paraId="528F40FC"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Obor jmenovacího řízení</w:t>
            </w:r>
          </w:p>
        </w:tc>
        <w:tc>
          <w:tcPr>
            <w:tcW w:w="1931" w:type="dxa"/>
            <w:gridSpan w:val="6"/>
            <w:shd w:val="clear" w:color="auto" w:fill="F7CAAC"/>
          </w:tcPr>
          <w:p w14:paraId="5CBCF330"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Rok udělení hodnosti</w:t>
            </w:r>
          </w:p>
        </w:tc>
        <w:tc>
          <w:tcPr>
            <w:tcW w:w="1843" w:type="dxa"/>
            <w:gridSpan w:val="10"/>
            <w:tcBorders>
              <w:right w:val="single" w:sz="12" w:space="0" w:color="auto"/>
            </w:tcBorders>
            <w:shd w:val="clear" w:color="auto" w:fill="F7CAAC"/>
          </w:tcPr>
          <w:p w14:paraId="57CA6B00"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Řízení konáno na VŠ</w:t>
            </w:r>
          </w:p>
        </w:tc>
        <w:tc>
          <w:tcPr>
            <w:tcW w:w="709" w:type="dxa"/>
            <w:gridSpan w:val="5"/>
            <w:vMerge w:val="restart"/>
            <w:tcBorders>
              <w:left w:val="single" w:sz="12" w:space="0" w:color="auto"/>
            </w:tcBorders>
          </w:tcPr>
          <w:p w14:paraId="0B77D4CA" w14:textId="77777777" w:rsidR="00140E7C" w:rsidRPr="00F52EEF" w:rsidRDefault="00140E7C" w:rsidP="00935F76">
            <w:pPr>
              <w:tabs>
                <w:tab w:val="left" w:pos="567"/>
              </w:tabs>
              <w:rPr>
                <w:rFonts w:asciiTheme="minorHAnsi" w:hAnsiTheme="minorHAnsi" w:cstheme="minorHAnsi"/>
                <w:b/>
              </w:rPr>
            </w:pPr>
          </w:p>
        </w:tc>
        <w:tc>
          <w:tcPr>
            <w:tcW w:w="1134" w:type="dxa"/>
            <w:gridSpan w:val="4"/>
            <w:vMerge w:val="restart"/>
          </w:tcPr>
          <w:p w14:paraId="0F2B118B" w14:textId="77777777" w:rsidR="00140E7C" w:rsidRPr="00F52EEF" w:rsidRDefault="00140E7C" w:rsidP="00935F76">
            <w:pPr>
              <w:tabs>
                <w:tab w:val="left" w:pos="567"/>
              </w:tabs>
              <w:rPr>
                <w:rFonts w:asciiTheme="minorHAnsi" w:hAnsiTheme="minorHAnsi" w:cstheme="minorHAnsi"/>
                <w:b/>
              </w:rPr>
            </w:pPr>
          </w:p>
        </w:tc>
        <w:tc>
          <w:tcPr>
            <w:tcW w:w="850" w:type="dxa"/>
            <w:gridSpan w:val="3"/>
            <w:vMerge w:val="restart"/>
          </w:tcPr>
          <w:p w14:paraId="024CB1E7" w14:textId="77777777" w:rsidR="00140E7C" w:rsidRPr="00F52EEF" w:rsidRDefault="00140E7C" w:rsidP="00935F76">
            <w:pPr>
              <w:tabs>
                <w:tab w:val="left" w:pos="567"/>
              </w:tabs>
              <w:rPr>
                <w:rFonts w:asciiTheme="minorHAnsi" w:hAnsiTheme="minorHAnsi" w:cstheme="minorHAnsi"/>
                <w:b/>
              </w:rPr>
            </w:pPr>
          </w:p>
        </w:tc>
      </w:tr>
      <w:tr w:rsidR="00140E7C" w:rsidRPr="00F52EEF" w14:paraId="238ECA54" w14:textId="77777777" w:rsidTr="000E0A66">
        <w:trPr>
          <w:gridAfter w:val="1"/>
          <w:wAfter w:w="45" w:type="dxa"/>
          <w:trHeight w:val="205"/>
        </w:trPr>
        <w:tc>
          <w:tcPr>
            <w:tcW w:w="4165" w:type="dxa"/>
            <w:gridSpan w:val="3"/>
          </w:tcPr>
          <w:p w14:paraId="7F2A83DC" w14:textId="77777777" w:rsidR="00140E7C" w:rsidRPr="00F52EEF" w:rsidRDefault="00140E7C" w:rsidP="00935F76">
            <w:pPr>
              <w:tabs>
                <w:tab w:val="left" w:pos="567"/>
              </w:tabs>
              <w:rPr>
                <w:rFonts w:asciiTheme="minorHAnsi" w:hAnsiTheme="minorHAnsi" w:cstheme="minorHAnsi"/>
              </w:rPr>
            </w:pPr>
          </w:p>
        </w:tc>
        <w:tc>
          <w:tcPr>
            <w:tcW w:w="1931" w:type="dxa"/>
            <w:gridSpan w:val="6"/>
          </w:tcPr>
          <w:p w14:paraId="1D118B28" w14:textId="77777777" w:rsidR="00140E7C" w:rsidRPr="00F52EEF" w:rsidRDefault="00140E7C" w:rsidP="00935F76">
            <w:pPr>
              <w:tabs>
                <w:tab w:val="left" w:pos="567"/>
              </w:tabs>
              <w:rPr>
                <w:rFonts w:asciiTheme="minorHAnsi" w:hAnsiTheme="minorHAnsi" w:cstheme="minorHAnsi"/>
              </w:rPr>
            </w:pPr>
          </w:p>
        </w:tc>
        <w:tc>
          <w:tcPr>
            <w:tcW w:w="1843" w:type="dxa"/>
            <w:gridSpan w:val="10"/>
            <w:tcBorders>
              <w:right w:val="single" w:sz="12" w:space="0" w:color="auto"/>
            </w:tcBorders>
          </w:tcPr>
          <w:p w14:paraId="4514374D" w14:textId="77777777" w:rsidR="00140E7C" w:rsidRPr="00F52EEF" w:rsidRDefault="00140E7C" w:rsidP="00935F76">
            <w:pPr>
              <w:tabs>
                <w:tab w:val="left" w:pos="567"/>
              </w:tabs>
              <w:rPr>
                <w:rFonts w:asciiTheme="minorHAnsi" w:hAnsiTheme="minorHAnsi" w:cstheme="minorHAnsi"/>
              </w:rPr>
            </w:pPr>
          </w:p>
        </w:tc>
        <w:tc>
          <w:tcPr>
            <w:tcW w:w="709" w:type="dxa"/>
            <w:gridSpan w:val="5"/>
            <w:vMerge/>
            <w:tcBorders>
              <w:left w:val="single" w:sz="12" w:space="0" w:color="auto"/>
            </w:tcBorders>
            <w:vAlign w:val="center"/>
          </w:tcPr>
          <w:p w14:paraId="339A6089" w14:textId="77777777" w:rsidR="00140E7C" w:rsidRPr="00F52EEF" w:rsidRDefault="00140E7C" w:rsidP="00935F76">
            <w:pPr>
              <w:tabs>
                <w:tab w:val="left" w:pos="567"/>
              </w:tabs>
              <w:rPr>
                <w:rFonts w:asciiTheme="minorHAnsi" w:hAnsiTheme="minorHAnsi" w:cstheme="minorHAnsi"/>
                <w:b/>
              </w:rPr>
            </w:pPr>
          </w:p>
        </w:tc>
        <w:tc>
          <w:tcPr>
            <w:tcW w:w="1134" w:type="dxa"/>
            <w:gridSpan w:val="4"/>
            <w:vMerge/>
            <w:vAlign w:val="center"/>
          </w:tcPr>
          <w:p w14:paraId="44764043" w14:textId="77777777" w:rsidR="00140E7C" w:rsidRPr="00F52EEF" w:rsidRDefault="00140E7C" w:rsidP="00935F76">
            <w:pPr>
              <w:tabs>
                <w:tab w:val="left" w:pos="567"/>
              </w:tabs>
              <w:rPr>
                <w:rFonts w:asciiTheme="minorHAnsi" w:hAnsiTheme="minorHAnsi" w:cstheme="minorHAnsi"/>
                <w:b/>
              </w:rPr>
            </w:pPr>
          </w:p>
        </w:tc>
        <w:tc>
          <w:tcPr>
            <w:tcW w:w="850" w:type="dxa"/>
            <w:gridSpan w:val="3"/>
            <w:vMerge/>
            <w:vAlign w:val="center"/>
          </w:tcPr>
          <w:p w14:paraId="078C11AD" w14:textId="77777777" w:rsidR="00140E7C" w:rsidRPr="00F52EEF" w:rsidRDefault="00140E7C" w:rsidP="00935F76">
            <w:pPr>
              <w:tabs>
                <w:tab w:val="left" w:pos="567"/>
              </w:tabs>
              <w:rPr>
                <w:rFonts w:asciiTheme="minorHAnsi" w:hAnsiTheme="minorHAnsi" w:cstheme="minorHAnsi"/>
                <w:b/>
              </w:rPr>
            </w:pPr>
          </w:p>
        </w:tc>
      </w:tr>
      <w:tr w:rsidR="00140E7C" w:rsidRPr="00F52EEF" w14:paraId="43767E6A" w14:textId="77777777" w:rsidTr="000E0A66">
        <w:trPr>
          <w:gridAfter w:val="1"/>
          <w:wAfter w:w="45" w:type="dxa"/>
        </w:trPr>
        <w:tc>
          <w:tcPr>
            <w:tcW w:w="10632" w:type="dxa"/>
            <w:gridSpan w:val="31"/>
            <w:shd w:val="clear" w:color="auto" w:fill="F7CAAC"/>
          </w:tcPr>
          <w:p w14:paraId="37F4BFFF"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140E7C" w:rsidRPr="00F52EEF" w14:paraId="6871E594" w14:textId="77777777" w:rsidTr="000E0A66">
        <w:trPr>
          <w:gridAfter w:val="1"/>
          <w:wAfter w:w="45" w:type="dxa"/>
          <w:trHeight w:val="1434"/>
        </w:trPr>
        <w:tc>
          <w:tcPr>
            <w:tcW w:w="10632" w:type="dxa"/>
            <w:gridSpan w:val="31"/>
          </w:tcPr>
          <w:p w14:paraId="33DC8E1D" w14:textId="5BF85471"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2008</w:t>
            </w:r>
            <w:r w:rsidR="00CC364B" w:rsidRPr="00F52EEF">
              <w:rPr>
                <w:rFonts w:asciiTheme="minorHAnsi" w:eastAsia="Calibri" w:hAnsiTheme="minorHAnsi" w:cstheme="minorHAnsi"/>
              </w:rPr>
              <w:t xml:space="preserve"> </w:t>
            </w:r>
            <w:r w:rsidR="000E0A66">
              <w:rPr>
                <w:rFonts w:asciiTheme="minorHAnsi" w:eastAsia="Calibri" w:hAnsiTheme="minorHAnsi" w:cstheme="minorHAnsi"/>
              </w:rPr>
              <w:t xml:space="preserve">– </w:t>
            </w:r>
            <w:r w:rsidRPr="00F52EEF">
              <w:rPr>
                <w:rFonts w:asciiTheme="minorHAnsi" w:eastAsia="Calibri" w:hAnsiTheme="minorHAnsi" w:cstheme="minorHAnsi"/>
              </w:rPr>
              <w:t>2013</w:t>
            </w:r>
            <w:r w:rsidR="000E0A66">
              <w:rPr>
                <w:rFonts w:asciiTheme="minorHAnsi" w:eastAsia="Calibri" w:hAnsiTheme="minorHAnsi" w:cstheme="minorHAnsi"/>
              </w:rPr>
              <w:t>:</w:t>
            </w:r>
            <w:r w:rsidRPr="00F52EEF">
              <w:rPr>
                <w:rFonts w:asciiTheme="minorHAnsi" w:eastAsia="Calibri" w:hAnsiTheme="minorHAnsi" w:cstheme="minorHAnsi"/>
              </w:rPr>
              <w:t xml:space="preserve"> Informační specialista a marketingový manažer, Univerzita Tomáše Bati ve Zlíně, Knihovna</w:t>
            </w:r>
          </w:p>
          <w:p w14:paraId="2F44ADB3" w14:textId="56C909E6"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2011</w:t>
            </w:r>
            <w:r w:rsidR="00CC364B" w:rsidRPr="00F52EEF">
              <w:rPr>
                <w:rFonts w:asciiTheme="minorHAnsi" w:eastAsia="Calibri" w:hAnsiTheme="minorHAnsi" w:cstheme="minorHAnsi"/>
              </w:rPr>
              <w:t xml:space="preserve"> </w:t>
            </w:r>
            <w:r w:rsidR="000E0A66">
              <w:rPr>
                <w:rFonts w:asciiTheme="minorHAnsi" w:eastAsia="Calibri" w:hAnsiTheme="minorHAnsi" w:cstheme="minorHAnsi"/>
              </w:rPr>
              <w:t>–</w:t>
            </w:r>
            <w:r w:rsidR="00CC364B"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w:t>
            </w:r>
            <w:r w:rsidRPr="00F52EEF">
              <w:rPr>
                <w:rFonts w:asciiTheme="minorHAnsi" w:eastAsia="Calibri" w:hAnsiTheme="minorHAnsi" w:cstheme="minorHAnsi"/>
              </w:rPr>
              <w:t xml:space="preserve"> Vedoucí semináře Sociální média, Univerzita Tomáše Bati ve Zlíně, Fakulta multimediálních komunikací</w:t>
            </w:r>
          </w:p>
          <w:p w14:paraId="78C88A95" w14:textId="0BDD3CE3"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2011</w:t>
            </w:r>
            <w:r w:rsidR="00CC364B" w:rsidRPr="00F52EEF">
              <w:rPr>
                <w:rFonts w:asciiTheme="minorHAnsi" w:eastAsia="Calibri" w:hAnsiTheme="minorHAnsi" w:cstheme="minorHAnsi"/>
              </w:rPr>
              <w:t xml:space="preserve"> </w:t>
            </w:r>
            <w:r w:rsidR="000E0A66">
              <w:rPr>
                <w:rFonts w:asciiTheme="minorHAnsi" w:eastAsia="Calibri" w:hAnsiTheme="minorHAnsi" w:cstheme="minorHAnsi"/>
              </w:rPr>
              <w:t>–</w:t>
            </w:r>
            <w:r w:rsidR="00CC364B"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w:t>
            </w:r>
            <w:r w:rsidRPr="00F52EEF">
              <w:rPr>
                <w:rFonts w:asciiTheme="minorHAnsi" w:eastAsia="Calibri" w:hAnsiTheme="minorHAnsi" w:cstheme="minorHAnsi"/>
              </w:rPr>
              <w:t xml:space="preserve"> Přednášející v předmětu Základy marketingu, Masarykova univerzita v Brně, Filozofická fakulta</w:t>
            </w:r>
          </w:p>
          <w:p w14:paraId="40797F2C" w14:textId="4FF7507E"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2013</w:t>
            </w:r>
            <w:r w:rsidR="00CC364B" w:rsidRPr="00F52EEF">
              <w:rPr>
                <w:rFonts w:asciiTheme="minorHAnsi" w:eastAsia="Calibri" w:hAnsiTheme="minorHAnsi" w:cstheme="minorHAnsi"/>
              </w:rPr>
              <w:t xml:space="preserve"> </w:t>
            </w:r>
            <w:r w:rsidR="000E0A66">
              <w:rPr>
                <w:rFonts w:asciiTheme="minorHAnsi" w:eastAsia="Calibri" w:hAnsiTheme="minorHAnsi" w:cstheme="minorHAnsi"/>
              </w:rPr>
              <w:t>–</w:t>
            </w:r>
            <w:r w:rsidR="00CC364B" w:rsidRPr="00F52EEF">
              <w:rPr>
                <w:rFonts w:asciiTheme="minorHAnsi" w:eastAsia="Calibri" w:hAnsiTheme="minorHAnsi" w:cstheme="minorHAnsi"/>
              </w:rPr>
              <w:t xml:space="preserve"> </w:t>
            </w:r>
            <w:r w:rsidRPr="00F52EEF">
              <w:rPr>
                <w:rFonts w:asciiTheme="minorHAnsi" w:eastAsia="Calibri" w:hAnsiTheme="minorHAnsi" w:cstheme="minorHAnsi"/>
              </w:rPr>
              <w:t>2017</w:t>
            </w:r>
            <w:r w:rsidR="000E0A66">
              <w:rPr>
                <w:rFonts w:asciiTheme="minorHAnsi" w:eastAsia="Calibri" w:hAnsiTheme="minorHAnsi" w:cstheme="minorHAnsi"/>
              </w:rPr>
              <w:t>:</w:t>
            </w:r>
            <w:r w:rsidRPr="00F52EEF">
              <w:rPr>
                <w:rFonts w:asciiTheme="minorHAnsi" w:eastAsia="Calibri" w:hAnsiTheme="minorHAnsi" w:cstheme="minorHAnsi"/>
              </w:rPr>
              <w:t xml:space="preserve"> Marketing Coordinator, Neoluxor a Neoluxor Books</w:t>
            </w:r>
          </w:p>
          <w:p w14:paraId="10109D5E" w14:textId="78D7C2BE" w:rsidR="00140E7C" w:rsidRPr="00F52EEF" w:rsidRDefault="00140E7C" w:rsidP="00935F76">
            <w:pPr>
              <w:tabs>
                <w:tab w:val="left" w:pos="567"/>
              </w:tabs>
              <w:rPr>
                <w:rFonts w:asciiTheme="minorHAnsi" w:hAnsiTheme="minorHAnsi" w:cstheme="minorHAnsi"/>
                <w:b/>
              </w:rPr>
            </w:pPr>
            <w:r w:rsidRPr="00F52EEF">
              <w:rPr>
                <w:rFonts w:asciiTheme="minorHAnsi" w:eastAsia="Calibri" w:hAnsiTheme="minorHAnsi" w:cstheme="minorHAnsi"/>
              </w:rPr>
              <w:t>2017</w:t>
            </w:r>
            <w:r w:rsidR="00CC364B" w:rsidRPr="00F52EEF">
              <w:rPr>
                <w:rFonts w:asciiTheme="minorHAnsi" w:eastAsia="Calibri" w:hAnsiTheme="minorHAnsi" w:cstheme="minorHAnsi"/>
              </w:rPr>
              <w:t xml:space="preserve"> </w:t>
            </w:r>
            <w:r w:rsidR="000E0A66">
              <w:rPr>
                <w:rFonts w:asciiTheme="minorHAnsi" w:eastAsia="Calibri" w:hAnsiTheme="minorHAnsi" w:cstheme="minorHAnsi"/>
              </w:rPr>
              <w:t>–</w:t>
            </w:r>
            <w:r w:rsidR="00CE55DA"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w:t>
            </w:r>
            <w:r w:rsidRPr="00F52EEF">
              <w:rPr>
                <w:rFonts w:asciiTheme="minorHAnsi" w:eastAsia="Calibri" w:hAnsiTheme="minorHAnsi" w:cstheme="minorHAnsi"/>
              </w:rPr>
              <w:t xml:space="preserve"> Online a Content Marketing Manager, Albatros Media</w:t>
            </w:r>
          </w:p>
        </w:tc>
      </w:tr>
      <w:tr w:rsidR="00140E7C" w:rsidRPr="00F52EEF" w14:paraId="20A9B2D7" w14:textId="77777777" w:rsidTr="000E0A66">
        <w:trPr>
          <w:gridAfter w:val="1"/>
          <w:wAfter w:w="45" w:type="dxa"/>
          <w:trHeight w:val="218"/>
        </w:trPr>
        <w:tc>
          <w:tcPr>
            <w:tcW w:w="10632" w:type="dxa"/>
            <w:gridSpan w:val="31"/>
            <w:shd w:val="clear" w:color="auto" w:fill="F7CAAC"/>
          </w:tcPr>
          <w:p w14:paraId="74815513"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140E7C" w:rsidRPr="00F52EEF" w14:paraId="61FA3B6B" w14:textId="77777777" w:rsidTr="000E0A66">
        <w:trPr>
          <w:gridAfter w:val="1"/>
          <w:wAfter w:w="45" w:type="dxa"/>
          <w:trHeight w:val="1395"/>
        </w:trPr>
        <w:tc>
          <w:tcPr>
            <w:tcW w:w="10632" w:type="dxa"/>
            <w:gridSpan w:val="31"/>
          </w:tcPr>
          <w:p w14:paraId="293E9C2D" w14:textId="77777777" w:rsidR="00140E7C" w:rsidRPr="00F52EEF" w:rsidRDefault="00140E7C" w:rsidP="00935F76">
            <w:pPr>
              <w:tabs>
                <w:tab w:val="left" w:pos="567"/>
              </w:tabs>
              <w:rPr>
                <w:rFonts w:asciiTheme="minorHAnsi" w:hAnsiTheme="minorHAnsi" w:cstheme="minorHAnsi"/>
                <w:b/>
              </w:rPr>
            </w:pPr>
          </w:p>
        </w:tc>
      </w:tr>
      <w:tr w:rsidR="00140E7C" w:rsidRPr="00F52EEF" w14:paraId="4E06A142" w14:textId="77777777" w:rsidTr="000E0A66">
        <w:trPr>
          <w:gridAfter w:val="1"/>
          <w:wAfter w:w="45" w:type="dxa"/>
          <w:cantSplit/>
          <w:trHeight w:val="457"/>
        </w:trPr>
        <w:tc>
          <w:tcPr>
            <w:tcW w:w="3336" w:type="dxa"/>
            <w:shd w:val="clear" w:color="auto" w:fill="F7CAAC"/>
          </w:tcPr>
          <w:p w14:paraId="57C6663D"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 xml:space="preserve">Podpis </w:t>
            </w:r>
          </w:p>
        </w:tc>
        <w:tc>
          <w:tcPr>
            <w:tcW w:w="3752" w:type="dxa"/>
            <w:gridSpan w:val="16"/>
          </w:tcPr>
          <w:p w14:paraId="714D215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Olga Zbranek Biernátová, v. r.</w:t>
            </w:r>
          </w:p>
        </w:tc>
        <w:tc>
          <w:tcPr>
            <w:tcW w:w="851" w:type="dxa"/>
            <w:gridSpan w:val="2"/>
            <w:shd w:val="clear" w:color="auto" w:fill="F7CAAC"/>
          </w:tcPr>
          <w:p w14:paraId="370568D1"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datum</w:t>
            </w:r>
          </w:p>
        </w:tc>
        <w:tc>
          <w:tcPr>
            <w:tcW w:w="2693" w:type="dxa"/>
            <w:gridSpan w:val="12"/>
          </w:tcPr>
          <w:p w14:paraId="6592DBC9" w14:textId="77777777" w:rsidR="00140E7C" w:rsidRPr="00F52EEF" w:rsidRDefault="00140E7C" w:rsidP="00935F76">
            <w:pPr>
              <w:tabs>
                <w:tab w:val="left" w:pos="567"/>
              </w:tabs>
              <w:rPr>
                <w:rFonts w:asciiTheme="minorHAnsi" w:hAnsiTheme="minorHAnsi" w:cstheme="minorHAnsi"/>
              </w:rPr>
            </w:pPr>
          </w:p>
        </w:tc>
      </w:tr>
      <w:tr w:rsidR="00E5029C" w:rsidRPr="00F52EEF" w14:paraId="333F0C76" w14:textId="77777777" w:rsidTr="000E0A66">
        <w:tc>
          <w:tcPr>
            <w:tcW w:w="10677" w:type="dxa"/>
            <w:gridSpan w:val="32"/>
            <w:tcBorders>
              <w:bottom w:val="double" w:sz="4" w:space="0" w:color="auto"/>
            </w:tcBorders>
            <w:shd w:val="clear" w:color="auto" w:fill="BDD6EE"/>
          </w:tcPr>
          <w:p w14:paraId="13B21E3F" w14:textId="495143CC"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5980DD18" w14:textId="77777777" w:rsidTr="000E0A66">
        <w:tc>
          <w:tcPr>
            <w:tcW w:w="3336" w:type="dxa"/>
            <w:tcBorders>
              <w:top w:val="double" w:sz="4" w:space="0" w:color="auto"/>
            </w:tcBorders>
            <w:shd w:val="clear" w:color="auto" w:fill="F7CAAC"/>
          </w:tcPr>
          <w:p w14:paraId="14CDDFD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31"/>
          </w:tcPr>
          <w:p w14:paraId="3910EDD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59FC9FA7" w14:textId="77777777" w:rsidTr="000E0A66">
        <w:tc>
          <w:tcPr>
            <w:tcW w:w="3336" w:type="dxa"/>
            <w:shd w:val="clear" w:color="auto" w:fill="F7CAAC"/>
          </w:tcPr>
          <w:p w14:paraId="3FAEBDF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31"/>
          </w:tcPr>
          <w:p w14:paraId="2DBA2A7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7AD6F965" w14:textId="77777777" w:rsidTr="000E0A66">
        <w:tc>
          <w:tcPr>
            <w:tcW w:w="3336" w:type="dxa"/>
            <w:shd w:val="clear" w:color="auto" w:fill="F7CAAC"/>
          </w:tcPr>
          <w:p w14:paraId="4B85A3E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31"/>
          </w:tcPr>
          <w:p w14:paraId="60ECE340" w14:textId="5E694F94"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787" w:author="Radim Bačuvčík" w:date="2020-02-06T10:13:00Z">
              <w:r w:rsidR="005B7E4B">
                <w:rPr>
                  <w:rFonts w:asciiTheme="minorHAnsi" w:hAnsiTheme="minorHAnsi" w:cstheme="minorHAnsi"/>
                </w:rPr>
                <w:t>á</w:t>
              </w:r>
            </w:ins>
            <w:del w:id="5788" w:author="Radim Bačuvčík" w:date="2020-02-06T10:13:00Z">
              <w:r w:rsidRPr="00F52EEF" w:rsidDel="005B7E4B">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56F665F6" w14:textId="77777777" w:rsidTr="000E0A66">
        <w:tc>
          <w:tcPr>
            <w:tcW w:w="3336" w:type="dxa"/>
            <w:shd w:val="clear" w:color="auto" w:fill="F7CAAC"/>
          </w:tcPr>
          <w:p w14:paraId="242A8E2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752" w:type="dxa"/>
            <w:gridSpan w:val="16"/>
          </w:tcPr>
          <w:p w14:paraId="0F9C4EC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Vladislav Bureš</w:t>
            </w:r>
          </w:p>
        </w:tc>
        <w:tc>
          <w:tcPr>
            <w:tcW w:w="993" w:type="dxa"/>
            <w:gridSpan w:val="3"/>
            <w:shd w:val="clear" w:color="auto" w:fill="F7CAAC"/>
          </w:tcPr>
          <w:p w14:paraId="7A85FAC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596" w:type="dxa"/>
            <w:gridSpan w:val="12"/>
          </w:tcPr>
          <w:p w14:paraId="00F1CA9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Mgr.</w:t>
            </w:r>
          </w:p>
        </w:tc>
      </w:tr>
      <w:tr w:rsidR="00E5029C" w:rsidRPr="00F52EEF" w14:paraId="56D73E8B" w14:textId="77777777" w:rsidTr="000E0A66">
        <w:tc>
          <w:tcPr>
            <w:tcW w:w="3336" w:type="dxa"/>
            <w:shd w:val="clear" w:color="auto" w:fill="F7CAAC"/>
          </w:tcPr>
          <w:p w14:paraId="45B27D6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2"/>
          </w:tcPr>
          <w:p w14:paraId="6B8211C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1981</w:t>
            </w:r>
          </w:p>
        </w:tc>
        <w:tc>
          <w:tcPr>
            <w:tcW w:w="1506" w:type="dxa"/>
            <w:gridSpan w:val="2"/>
            <w:shd w:val="clear" w:color="auto" w:fill="F7CAAC"/>
          </w:tcPr>
          <w:p w14:paraId="77F15AC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567" w:type="dxa"/>
            <w:gridSpan w:val="5"/>
          </w:tcPr>
          <w:p w14:paraId="3475995D" w14:textId="3D2E15D5"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DPP</w:t>
            </w:r>
          </w:p>
        </w:tc>
        <w:tc>
          <w:tcPr>
            <w:tcW w:w="850" w:type="dxa"/>
            <w:gridSpan w:val="7"/>
            <w:shd w:val="clear" w:color="auto" w:fill="F7CAAC"/>
          </w:tcPr>
          <w:p w14:paraId="1E8951D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3" w:type="dxa"/>
            <w:gridSpan w:val="3"/>
          </w:tcPr>
          <w:p w14:paraId="4C9C7958" w14:textId="59EE3E10"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1</w:t>
            </w:r>
            <w:r w:rsidR="00A163AD">
              <w:rPr>
                <w:rFonts w:asciiTheme="minorHAnsi" w:eastAsia="Calibri" w:hAnsiTheme="minorHAnsi" w:cstheme="minorHAnsi"/>
              </w:rPr>
              <w:t>h</w:t>
            </w:r>
            <w:r w:rsidRPr="00F52EEF">
              <w:rPr>
                <w:rFonts w:asciiTheme="minorHAnsi" w:eastAsia="Calibri" w:hAnsiTheme="minorHAnsi" w:cstheme="minorHAnsi"/>
              </w:rPr>
              <w:t>/t</w:t>
            </w:r>
            <w:r w:rsidR="00A163AD">
              <w:rPr>
                <w:rFonts w:asciiTheme="minorHAnsi" w:eastAsia="Calibri" w:hAnsiTheme="minorHAnsi" w:cstheme="minorHAnsi"/>
              </w:rPr>
              <w:t>ý</w:t>
            </w:r>
            <w:r w:rsidRPr="00F52EEF">
              <w:rPr>
                <w:rFonts w:asciiTheme="minorHAnsi" w:eastAsia="Calibri" w:hAnsiTheme="minorHAnsi" w:cstheme="minorHAnsi"/>
              </w:rPr>
              <w:t>d.</w:t>
            </w:r>
          </w:p>
        </w:tc>
        <w:tc>
          <w:tcPr>
            <w:tcW w:w="992" w:type="dxa"/>
            <w:gridSpan w:val="6"/>
            <w:shd w:val="clear" w:color="auto" w:fill="F7CAAC"/>
          </w:tcPr>
          <w:p w14:paraId="29E8004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6"/>
          </w:tcPr>
          <w:p w14:paraId="11E9F135" w14:textId="384B31D9"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12</w:t>
            </w:r>
            <w:r w:rsidR="004D4E17" w:rsidRPr="00F52EEF">
              <w:rPr>
                <w:rFonts w:asciiTheme="minorHAnsi" w:eastAsia="Calibri" w:hAnsiTheme="minorHAnsi" w:cstheme="minorHAnsi"/>
              </w:rPr>
              <w:t>/</w:t>
            </w:r>
            <w:r w:rsidRPr="00F52EEF">
              <w:rPr>
                <w:rFonts w:asciiTheme="minorHAnsi" w:eastAsia="Calibri" w:hAnsiTheme="minorHAnsi" w:cstheme="minorHAnsi"/>
              </w:rPr>
              <w:t>2019</w:t>
            </w:r>
          </w:p>
        </w:tc>
      </w:tr>
      <w:tr w:rsidR="00E5029C" w:rsidRPr="00F52EEF" w14:paraId="55E87898" w14:textId="77777777" w:rsidTr="000E0A66">
        <w:tc>
          <w:tcPr>
            <w:tcW w:w="5671" w:type="dxa"/>
            <w:gridSpan w:val="5"/>
            <w:shd w:val="clear" w:color="auto" w:fill="F7CAAC"/>
          </w:tcPr>
          <w:p w14:paraId="1A872E7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567" w:type="dxa"/>
            <w:gridSpan w:val="5"/>
          </w:tcPr>
          <w:p w14:paraId="4F0F6300"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DPP</w:t>
            </w:r>
          </w:p>
        </w:tc>
        <w:tc>
          <w:tcPr>
            <w:tcW w:w="850" w:type="dxa"/>
            <w:gridSpan w:val="7"/>
            <w:shd w:val="clear" w:color="auto" w:fill="F7CAAC"/>
          </w:tcPr>
          <w:p w14:paraId="1C55DEE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3" w:type="dxa"/>
            <w:gridSpan w:val="3"/>
          </w:tcPr>
          <w:p w14:paraId="25560177" w14:textId="1C6C5FF9"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1h/t</w:t>
            </w:r>
            <w:r w:rsidR="00A163AD">
              <w:rPr>
                <w:rFonts w:asciiTheme="minorHAnsi" w:eastAsia="Calibri" w:hAnsiTheme="minorHAnsi" w:cstheme="minorHAnsi"/>
              </w:rPr>
              <w:t>ý</w:t>
            </w:r>
            <w:r w:rsidRPr="00F52EEF">
              <w:rPr>
                <w:rFonts w:asciiTheme="minorHAnsi" w:eastAsia="Calibri" w:hAnsiTheme="minorHAnsi" w:cstheme="minorHAnsi"/>
              </w:rPr>
              <w:t>d.</w:t>
            </w:r>
          </w:p>
        </w:tc>
        <w:tc>
          <w:tcPr>
            <w:tcW w:w="992" w:type="dxa"/>
            <w:gridSpan w:val="6"/>
            <w:shd w:val="clear" w:color="auto" w:fill="F7CAAC"/>
          </w:tcPr>
          <w:p w14:paraId="6F83042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6"/>
          </w:tcPr>
          <w:p w14:paraId="10422DEC" w14:textId="2F43C3F5"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12</w:t>
            </w:r>
            <w:r w:rsidR="004D4E17" w:rsidRPr="00F52EEF">
              <w:rPr>
                <w:rFonts w:asciiTheme="minorHAnsi" w:hAnsiTheme="minorHAnsi" w:cstheme="minorHAnsi"/>
              </w:rPr>
              <w:t>/</w:t>
            </w:r>
            <w:r w:rsidRPr="00F52EEF">
              <w:rPr>
                <w:rFonts w:asciiTheme="minorHAnsi" w:hAnsiTheme="minorHAnsi" w:cstheme="minorHAnsi"/>
              </w:rPr>
              <w:t>2019</w:t>
            </w:r>
          </w:p>
        </w:tc>
      </w:tr>
      <w:tr w:rsidR="00E5029C" w:rsidRPr="00F52EEF" w14:paraId="303045A2" w14:textId="77777777" w:rsidTr="000E0A66">
        <w:tc>
          <w:tcPr>
            <w:tcW w:w="6238" w:type="dxa"/>
            <w:gridSpan w:val="10"/>
            <w:shd w:val="clear" w:color="auto" w:fill="F7CAAC"/>
          </w:tcPr>
          <w:p w14:paraId="5267527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843" w:type="dxa"/>
            <w:gridSpan w:val="10"/>
            <w:shd w:val="clear" w:color="auto" w:fill="F7CAAC"/>
          </w:tcPr>
          <w:p w14:paraId="60D33A4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596" w:type="dxa"/>
            <w:gridSpan w:val="12"/>
            <w:shd w:val="clear" w:color="auto" w:fill="F7CAAC"/>
          </w:tcPr>
          <w:p w14:paraId="226FA59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4B457991" w14:textId="77777777" w:rsidTr="000E0A66">
        <w:tc>
          <w:tcPr>
            <w:tcW w:w="6238" w:type="dxa"/>
            <w:gridSpan w:val="10"/>
          </w:tcPr>
          <w:p w14:paraId="46EC1F09" w14:textId="77777777" w:rsidR="00E5029C" w:rsidRPr="00F52EEF" w:rsidRDefault="00E5029C" w:rsidP="00935F76">
            <w:pPr>
              <w:tabs>
                <w:tab w:val="left" w:pos="567"/>
              </w:tabs>
              <w:jc w:val="both"/>
              <w:rPr>
                <w:rFonts w:asciiTheme="minorHAnsi" w:hAnsiTheme="minorHAnsi" w:cstheme="minorHAnsi"/>
              </w:rPr>
            </w:pPr>
          </w:p>
        </w:tc>
        <w:tc>
          <w:tcPr>
            <w:tcW w:w="1843" w:type="dxa"/>
            <w:gridSpan w:val="10"/>
          </w:tcPr>
          <w:p w14:paraId="6B6F652C" w14:textId="77777777" w:rsidR="00E5029C" w:rsidRPr="00F52EEF" w:rsidRDefault="00E5029C" w:rsidP="00935F76">
            <w:pPr>
              <w:tabs>
                <w:tab w:val="left" w:pos="567"/>
              </w:tabs>
              <w:jc w:val="both"/>
              <w:rPr>
                <w:rFonts w:asciiTheme="minorHAnsi" w:hAnsiTheme="minorHAnsi" w:cstheme="minorHAnsi"/>
              </w:rPr>
            </w:pPr>
          </w:p>
        </w:tc>
        <w:tc>
          <w:tcPr>
            <w:tcW w:w="2596" w:type="dxa"/>
            <w:gridSpan w:val="12"/>
          </w:tcPr>
          <w:p w14:paraId="2B893F13"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3DE6AE13" w14:textId="77777777" w:rsidTr="000E0A66">
        <w:tc>
          <w:tcPr>
            <w:tcW w:w="6238" w:type="dxa"/>
            <w:gridSpan w:val="10"/>
          </w:tcPr>
          <w:p w14:paraId="43559C52" w14:textId="77777777" w:rsidR="00E5029C" w:rsidRPr="00F52EEF" w:rsidRDefault="00E5029C" w:rsidP="00935F76">
            <w:pPr>
              <w:tabs>
                <w:tab w:val="left" w:pos="567"/>
              </w:tabs>
              <w:jc w:val="both"/>
              <w:rPr>
                <w:rFonts w:asciiTheme="minorHAnsi" w:hAnsiTheme="minorHAnsi" w:cstheme="minorHAnsi"/>
              </w:rPr>
            </w:pPr>
          </w:p>
        </w:tc>
        <w:tc>
          <w:tcPr>
            <w:tcW w:w="1843" w:type="dxa"/>
            <w:gridSpan w:val="10"/>
          </w:tcPr>
          <w:p w14:paraId="465ADE2A" w14:textId="77777777" w:rsidR="00E5029C" w:rsidRPr="00F52EEF" w:rsidRDefault="00E5029C" w:rsidP="00935F76">
            <w:pPr>
              <w:tabs>
                <w:tab w:val="left" w:pos="567"/>
              </w:tabs>
              <w:jc w:val="both"/>
              <w:rPr>
                <w:rFonts w:asciiTheme="minorHAnsi" w:hAnsiTheme="minorHAnsi" w:cstheme="minorHAnsi"/>
              </w:rPr>
            </w:pPr>
          </w:p>
        </w:tc>
        <w:tc>
          <w:tcPr>
            <w:tcW w:w="2596" w:type="dxa"/>
            <w:gridSpan w:val="12"/>
          </w:tcPr>
          <w:p w14:paraId="2709CC13"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3C2BCEF" w14:textId="77777777" w:rsidTr="000E0A66">
        <w:tc>
          <w:tcPr>
            <w:tcW w:w="6238" w:type="dxa"/>
            <w:gridSpan w:val="10"/>
          </w:tcPr>
          <w:p w14:paraId="55B0D915" w14:textId="77777777" w:rsidR="00E5029C" w:rsidRPr="00F52EEF" w:rsidRDefault="00E5029C" w:rsidP="00935F76">
            <w:pPr>
              <w:tabs>
                <w:tab w:val="left" w:pos="567"/>
              </w:tabs>
              <w:jc w:val="both"/>
              <w:rPr>
                <w:rFonts w:asciiTheme="minorHAnsi" w:hAnsiTheme="minorHAnsi" w:cstheme="minorHAnsi"/>
              </w:rPr>
            </w:pPr>
          </w:p>
        </w:tc>
        <w:tc>
          <w:tcPr>
            <w:tcW w:w="1843" w:type="dxa"/>
            <w:gridSpan w:val="10"/>
          </w:tcPr>
          <w:p w14:paraId="7C84CDB9" w14:textId="77777777" w:rsidR="00E5029C" w:rsidRPr="00F52EEF" w:rsidRDefault="00E5029C" w:rsidP="00935F76">
            <w:pPr>
              <w:tabs>
                <w:tab w:val="left" w:pos="567"/>
              </w:tabs>
              <w:jc w:val="both"/>
              <w:rPr>
                <w:rFonts w:asciiTheme="minorHAnsi" w:hAnsiTheme="minorHAnsi" w:cstheme="minorHAnsi"/>
              </w:rPr>
            </w:pPr>
          </w:p>
        </w:tc>
        <w:tc>
          <w:tcPr>
            <w:tcW w:w="2596" w:type="dxa"/>
            <w:gridSpan w:val="12"/>
          </w:tcPr>
          <w:p w14:paraId="0DD51CE9"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7E79BA0F" w14:textId="77777777" w:rsidTr="000E0A66">
        <w:tc>
          <w:tcPr>
            <w:tcW w:w="6238" w:type="dxa"/>
            <w:gridSpan w:val="10"/>
          </w:tcPr>
          <w:p w14:paraId="20D6EFB2" w14:textId="77777777" w:rsidR="00E5029C" w:rsidRPr="00F52EEF" w:rsidRDefault="00E5029C" w:rsidP="00935F76">
            <w:pPr>
              <w:tabs>
                <w:tab w:val="left" w:pos="567"/>
              </w:tabs>
              <w:jc w:val="both"/>
              <w:rPr>
                <w:rFonts w:asciiTheme="minorHAnsi" w:hAnsiTheme="minorHAnsi" w:cstheme="minorHAnsi"/>
              </w:rPr>
            </w:pPr>
          </w:p>
        </w:tc>
        <w:tc>
          <w:tcPr>
            <w:tcW w:w="1843" w:type="dxa"/>
            <w:gridSpan w:val="10"/>
          </w:tcPr>
          <w:p w14:paraId="70B65574" w14:textId="77777777" w:rsidR="00E5029C" w:rsidRPr="00F52EEF" w:rsidRDefault="00E5029C" w:rsidP="00935F76">
            <w:pPr>
              <w:tabs>
                <w:tab w:val="left" w:pos="567"/>
              </w:tabs>
              <w:jc w:val="both"/>
              <w:rPr>
                <w:rFonts w:asciiTheme="minorHAnsi" w:hAnsiTheme="minorHAnsi" w:cstheme="minorHAnsi"/>
              </w:rPr>
            </w:pPr>
          </w:p>
        </w:tc>
        <w:tc>
          <w:tcPr>
            <w:tcW w:w="2596" w:type="dxa"/>
            <w:gridSpan w:val="12"/>
          </w:tcPr>
          <w:p w14:paraId="1DF94285"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5E8DA3D" w14:textId="77777777" w:rsidTr="000E0A66">
        <w:tc>
          <w:tcPr>
            <w:tcW w:w="10677" w:type="dxa"/>
            <w:gridSpan w:val="32"/>
            <w:shd w:val="clear" w:color="auto" w:fill="F7CAAC"/>
          </w:tcPr>
          <w:p w14:paraId="1EE3D82C"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794E7A9E" w14:textId="77777777" w:rsidTr="000E0A66">
        <w:trPr>
          <w:trHeight w:val="1118"/>
        </w:trPr>
        <w:tc>
          <w:tcPr>
            <w:tcW w:w="10677" w:type="dxa"/>
            <w:gridSpan w:val="32"/>
            <w:tcBorders>
              <w:top w:val="nil"/>
            </w:tcBorders>
          </w:tcPr>
          <w:p w14:paraId="71093039"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Copywriting – garant předmětu, přednášející, vede semináře</w:t>
            </w:r>
          </w:p>
          <w:p w14:paraId="088BE14A" w14:textId="77777777" w:rsidR="00E5029C" w:rsidRPr="00F52EEF" w:rsidRDefault="00E5029C" w:rsidP="00935F76">
            <w:pPr>
              <w:tabs>
                <w:tab w:val="left" w:pos="567"/>
              </w:tabs>
              <w:autoSpaceDE w:val="0"/>
              <w:autoSpaceDN w:val="0"/>
              <w:adjustRightInd w:val="0"/>
              <w:rPr>
                <w:rFonts w:asciiTheme="minorHAnsi" w:hAnsiTheme="minorHAnsi" w:cstheme="minorHAnsi"/>
              </w:rPr>
            </w:pPr>
          </w:p>
        </w:tc>
      </w:tr>
      <w:tr w:rsidR="00E5029C" w:rsidRPr="00F52EEF" w14:paraId="1D4D6EB3" w14:textId="77777777" w:rsidTr="000E0A66">
        <w:tc>
          <w:tcPr>
            <w:tcW w:w="10677" w:type="dxa"/>
            <w:gridSpan w:val="32"/>
            <w:shd w:val="clear" w:color="auto" w:fill="F7CAAC"/>
          </w:tcPr>
          <w:p w14:paraId="52C2FC1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1497D015" w14:textId="77777777" w:rsidTr="000E0A66">
        <w:trPr>
          <w:trHeight w:val="1055"/>
        </w:trPr>
        <w:tc>
          <w:tcPr>
            <w:tcW w:w="10677" w:type="dxa"/>
            <w:gridSpan w:val="32"/>
          </w:tcPr>
          <w:p w14:paraId="3E9C7DED" w14:textId="210CB160"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2005</w:t>
            </w:r>
            <w:r w:rsidR="000E0A66">
              <w:rPr>
                <w:rFonts w:asciiTheme="minorHAnsi" w:eastAsia="Calibri" w:hAnsiTheme="minorHAnsi" w:cstheme="minorHAnsi"/>
              </w:rPr>
              <w:t xml:space="preserve">: </w:t>
            </w:r>
            <w:r w:rsidRPr="00F52EEF">
              <w:rPr>
                <w:rFonts w:asciiTheme="minorHAnsi" w:eastAsia="Calibri" w:hAnsiTheme="minorHAnsi" w:cstheme="minorHAnsi"/>
              </w:rPr>
              <w:t>obor Marketingové komunikace, FMK UTB ve Zlíně</w:t>
            </w:r>
            <w:r w:rsidR="000E0A66">
              <w:rPr>
                <w:rFonts w:asciiTheme="minorHAnsi" w:eastAsia="Calibri" w:hAnsiTheme="minorHAnsi" w:cstheme="minorHAnsi"/>
              </w:rPr>
              <w:t xml:space="preserve"> (Mgr.)</w:t>
            </w:r>
          </w:p>
        </w:tc>
      </w:tr>
      <w:tr w:rsidR="00E5029C" w:rsidRPr="00F52EEF" w14:paraId="397D65F9" w14:textId="77777777" w:rsidTr="000E0A66">
        <w:tc>
          <w:tcPr>
            <w:tcW w:w="10677" w:type="dxa"/>
            <w:gridSpan w:val="32"/>
            <w:shd w:val="clear" w:color="auto" w:fill="F7CAAC"/>
          </w:tcPr>
          <w:p w14:paraId="1F16671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216869DE" w14:textId="77777777" w:rsidTr="000E0A66">
        <w:trPr>
          <w:trHeight w:val="1090"/>
        </w:trPr>
        <w:tc>
          <w:tcPr>
            <w:tcW w:w="10677" w:type="dxa"/>
            <w:gridSpan w:val="32"/>
          </w:tcPr>
          <w:p w14:paraId="1ABDD707" w14:textId="4185C52D"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2005 </w:t>
            </w:r>
            <w:r w:rsidR="000E0A66">
              <w:rPr>
                <w:rFonts w:asciiTheme="minorHAnsi" w:eastAsia="Calibri" w:hAnsiTheme="minorHAnsi" w:cstheme="minorHAnsi"/>
              </w:rPr>
              <w:t>–</w:t>
            </w:r>
            <w:r w:rsidRPr="00F52EEF">
              <w:rPr>
                <w:rFonts w:asciiTheme="minorHAnsi" w:eastAsia="Calibri" w:hAnsiTheme="minorHAnsi" w:cstheme="minorHAnsi"/>
              </w:rPr>
              <w:t xml:space="preserve"> 2006</w:t>
            </w:r>
            <w:r w:rsidR="000E0A66">
              <w:rPr>
                <w:rFonts w:asciiTheme="minorHAnsi" w:eastAsia="Calibri" w:hAnsiTheme="minorHAnsi" w:cstheme="minorHAnsi"/>
              </w:rPr>
              <w:t>:</w:t>
            </w:r>
            <w:r w:rsidRPr="00F52EEF">
              <w:rPr>
                <w:rFonts w:asciiTheme="minorHAnsi" w:eastAsia="Calibri" w:hAnsiTheme="minorHAnsi" w:cstheme="minorHAnsi"/>
              </w:rPr>
              <w:t xml:space="preserve"> Copywriter Ogilvy Mather</w:t>
            </w:r>
          </w:p>
          <w:p w14:paraId="7FEEEBA6" w14:textId="75FD5E8C"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2007 </w:t>
            </w:r>
            <w:r w:rsidR="000E0A66">
              <w:rPr>
                <w:rFonts w:asciiTheme="minorHAnsi" w:eastAsia="Calibri" w:hAnsiTheme="minorHAnsi" w:cstheme="minorHAnsi"/>
              </w:rPr>
              <w:t>–</w:t>
            </w:r>
            <w:r w:rsidRPr="00F52EEF">
              <w:rPr>
                <w:rFonts w:asciiTheme="minorHAnsi" w:eastAsia="Calibri" w:hAnsiTheme="minorHAnsi" w:cstheme="minorHAnsi"/>
              </w:rPr>
              <w:t xml:space="preserve"> 2010</w:t>
            </w:r>
            <w:r w:rsidR="000E0A66">
              <w:rPr>
                <w:rFonts w:asciiTheme="minorHAnsi" w:eastAsia="Calibri" w:hAnsiTheme="minorHAnsi" w:cstheme="minorHAnsi"/>
              </w:rPr>
              <w:t xml:space="preserve">: </w:t>
            </w:r>
            <w:r w:rsidRPr="00F52EEF">
              <w:rPr>
                <w:rFonts w:asciiTheme="minorHAnsi" w:eastAsia="Calibri" w:hAnsiTheme="minorHAnsi" w:cstheme="minorHAnsi"/>
              </w:rPr>
              <w:t>Copywriter Proximity Prague</w:t>
            </w:r>
          </w:p>
          <w:p w14:paraId="0BD343C8" w14:textId="6CB403BF"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2010 </w:t>
            </w:r>
            <w:r w:rsidR="000E0A66">
              <w:rPr>
                <w:rFonts w:asciiTheme="minorHAnsi" w:eastAsia="Calibri" w:hAnsiTheme="minorHAnsi" w:cstheme="minorHAnsi"/>
              </w:rPr>
              <w:t>–</w:t>
            </w:r>
            <w:r w:rsidRPr="00F52EEF">
              <w:rPr>
                <w:rFonts w:asciiTheme="minorHAnsi" w:eastAsia="Calibri" w:hAnsiTheme="minorHAnsi" w:cstheme="minorHAnsi"/>
              </w:rPr>
              <w:t xml:space="preserve"> 2014</w:t>
            </w:r>
            <w:r w:rsidR="000E0A66">
              <w:rPr>
                <w:rFonts w:asciiTheme="minorHAnsi" w:eastAsia="Calibri" w:hAnsiTheme="minorHAnsi" w:cstheme="minorHAnsi"/>
              </w:rPr>
              <w:t>:</w:t>
            </w:r>
            <w:r w:rsidRPr="00F52EEF">
              <w:rPr>
                <w:rFonts w:asciiTheme="minorHAnsi" w:eastAsia="Calibri" w:hAnsiTheme="minorHAnsi" w:cstheme="minorHAnsi"/>
              </w:rPr>
              <w:t xml:space="preserve"> Senior Copywriter OgilvyOne Prague</w:t>
            </w:r>
          </w:p>
          <w:p w14:paraId="42DC0887" w14:textId="5BCAB671"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2014 </w:t>
            </w:r>
            <w:r w:rsidR="000E0A66">
              <w:rPr>
                <w:rFonts w:asciiTheme="minorHAnsi" w:eastAsia="Calibri" w:hAnsiTheme="minorHAnsi" w:cstheme="minorHAnsi"/>
              </w:rPr>
              <w:t>–</w:t>
            </w:r>
            <w:r w:rsidRPr="00F52EEF">
              <w:rPr>
                <w:rFonts w:asciiTheme="minorHAnsi" w:eastAsia="Calibri" w:hAnsiTheme="minorHAnsi" w:cstheme="minorHAnsi"/>
              </w:rPr>
              <w:t xml:space="preserve"> 2019</w:t>
            </w:r>
            <w:r w:rsidR="000E0A66">
              <w:rPr>
                <w:rFonts w:asciiTheme="minorHAnsi" w:eastAsia="Calibri" w:hAnsiTheme="minorHAnsi" w:cstheme="minorHAnsi"/>
              </w:rPr>
              <w:t>:</w:t>
            </w:r>
            <w:r w:rsidRPr="00F52EEF">
              <w:rPr>
                <w:rFonts w:asciiTheme="minorHAnsi" w:eastAsia="Calibri" w:hAnsiTheme="minorHAnsi" w:cstheme="minorHAnsi"/>
              </w:rPr>
              <w:t xml:space="preserve"> Creative Leader/Senior Copywriter OgilvyOne Prague</w:t>
            </w:r>
          </w:p>
          <w:p w14:paraId="0E3FF7B7" w14:textId="413BAFE1"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2016 </w:t>
            </w:r>
            <w:r w:rsidR="000E0A66">
              <w:rPr>
                <w:rFonts w:asciiTheme="minorHAnsi" w:eastAsia="Calibri" w:hAnsiTheme="minorHAnsi" w:cstheme="minorHAnsi"/>
              </w:rPr>
              <w:t>–</w:t>
            </w:r>
            <w:r w:rsidRPr="00F52EEF">
              <w:rPr>
                <w:rFonts w:asciiTheme="minorHAnsi" w:eastAsia="Calibri" w:hAnsiTheme="minorHAnsi" w:cstheme="minorHAnsi"/>
              </w:rPr>
              <w:t xml:space="preserve"> do</w:t>
            </w:r>
            <w:r w:rsidR="000E0A66">
              <w:rPr>
                <w:rFonts w:asciiTheme="minorHAnsi" w:eastAsia="Calibri" w:hAnsiTheme="minorHAnsi" w:cstheme="minorHAnsi"/>
              </w:rPr>
              <w:t>posud:</w:t>
            </w:r>
            <w:r w:rsidRPr="00F52EEF">
              <w:rPr>
                <w:rFonts w:asciiTheme="minorHAnsi" w:eastAsia="Calibri" w:hAnsiTheme="minorHAnsi" w:cstheme="minorHAnsi"/>
              </w:rPr>
              <w:t xml:space="preserve"> freelance Creative Leader/Copywriter</w:t>
            </w:r>
          </w:p>
          <w:p w14:paraId="470EE4B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7536A4BE" w14:textId="77777777" w:rsidTr="000E0A66">
        <w:trPr>
          <w:trHeight w:val="250"/>
        </w:trPr>
        <w:tc>
          <w:tcPr>
            <w:tcW w:w="10677" w:type="dxa"/>
            <w:gridSpan w:val="32"/>
            <w:shd w:val="clear" w:color="auto" w:fill="F7CAAC"/>
          </w:tcPr>
          <w:p w14:paraId="3DB21E0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2C02EE1F" w14:textId="77777777" w:rsidTr="000E0A66">
        <w:trPr>
          <w:trHeight w:val="622"/>
        </w:trPr>
        <w:tc>
          <w:tcPr>
            <w:tcW w:w="10677" w:type="dxa"/>
            <w:gridSpan w:val="32"/>
          </w:tcPr>
          <w:p w14:paraId="4C5B01B0" w14:textId="77777777" w:rsidR="00E5029C" w:rsidRPr="00F52EEF" w:rsidRDefault="00E5029C" w:rsidP="00935F76">
            <w:pPr>
              <w:tabs>
                <w:tab w:val="left" w:pos="567"/>
              </w:tabs>
              <w:autoSpaceDE w:val="0"/>
              <w:autoSpaceDN w:val="0"/>
              <w:adjustRightInd w:val="0"/>
              <w:rPr>
                <w:rFonts w:asciiTheme="minorHAnsi" w:hAnsiTheme="minorHAnsi" w:cstheme="minorHAnsi"/>
              </w:rPr>
            </w:pPr>
          </w:p>
          <w:p w14:paraId="5A5C8FBB"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7123E328" w14:textId="77777777" w:rsidTr="000E0A66">
        <w:trPr>
          <w:cantSplit/>
        </w:trPr>
        <w:tc>
          <w:tcPr>
            <w:tcW w:w="4165" w:type="dxa"/>
            <w:gridSpan w:val="3"/>
            <w:tcBorders>
              <w:top w:val="single" w:sz="12" w:space="0" w:color="auto"/>
            </w:tcBorders>
            <w:shd w:val="clear" w:color="auto" w:fill="F7CAAC"/>
          </w:tcPr>
          <w:p w14:paraId="0775F86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10"/>
            <w:tcBorders>
              <w:top w:val="single" w:sz="12" w:space="0" w:color="auto"/>
            </w:tcBorders>
            <w:shd w:val="clear" w:color="auto" w:fill="F7CAAC"/>
          </w:tcPr>
          <w:p w14:paraId="53C7326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671" w:type="dxa"/>
            <w:gridSpan w:val="7"/>
            <w:tcBorders>
              <w:top w:val="single" w:sz="12" w:space="0" w:color="auto"/>
              <w:right w:val="single" w:sz="12" w:space="0" w:color="auto"/>
            </w:tcBorders>
            <w:shd w:val="clear" w:color="auto" w:fill="F7CAAC"/>
          </w:tcPr>
          <w:p w14:paraId="1BE6637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596" w:type="dxa"/>
            <w:gridSpan w:val="12"/>
            <w:tcBorders>
              <w:top w:val="single" w:sz="12" w:space="0" w:color="auto"/>
              <w:left w:val="single" w:sz="12" w:space="0" w:color="auto"/>
            </w:tcBorders>
            <w:shd w:val="clear" w:color="auto" w:fill="F7CAAC"/>
          </w:tcPr>
          <w:p w14:paraId="70831E0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E5029C" w:rsidRPr="00F52EEF" w14:paraId="77C9FC69" w14:textId="77777777" w:rsidTr="000E0A66">
        <w:trPr>
          <w:cantSplit/>
        </w:trPr>
        <w:tc>
          <w:tcPr>
            <w:tcW w:w="4165" w:type="dxa"/>
            <w:gridSpan w:val="3"/>
          </w:tcPr>
          <w:p w14:paraId="08CE7609" w14:textId="77777777" w:rsidR="00E5029C" w:rsidRPr="00F52EEF" w:rsidRDefault="00E5029C" w:rsidP="00935F76">
            <w:pPr>
              <w:tabs>
                <w:tab w:val="left" w:pos="567"/>
              </w:tabs>
              <w:autoSpaceDE w:val="0"/>
              <w:autoSpaceDN w:val="0"/>
              <w:adjustRightInd w:val="0"/>
              <w:rPr>
                <w:rFonts w:asciiTheme="minorHAnsi" w:hAnsiTheme="minorHAnsi" w:cstheme="minorHAnsi"/>
              </w:rPr>
            </w:pPr>
          </w:p>
          <w:p w14:paraId="7392FE86" w14:textId="77777777" w:rsidR="00E5029C" w:rsidRPr="00F52EEF" w:rsidRDefault="00E5029C" w:rsidP="00935F76">
            <w:pPr>
              <w:tabs>
                <w:tab w:val="left" w:pos="567"/>
              </w:tabs>
              <w:jc w:val="both"/>
              <w:rPr>
                <w:rFonts w:asciiTheme="minorHAnsi" w:hAnsiTheme="minorHAnsi" w:cstheme="minorHAnsi"/>
              </w:rPr>
            </w:pPr>
          </w:p>
        </w:tc>
        <w:tc>
          <w:tcPr>
            <w:tcW w:w="2245" w:type="dxa"/>
            <w:gridSpan w:val="10"/>
          </w:tcPr>
          <w:p w14:paraId="693B50EA" w14:textId="77777777" w:rsidR="00E5029C" w:rsidRPr="00F52EEF" w:rsidRDefault="00E5029C" w:rsidP="00935F76">
            <w:pPr>
              <w:tabs>
                <w:tab w:val="left" w:pos="567"/>
              </w:tabs>
              <w:jc w:val="both"/>
              <w:rPr>
                <w:rFonts w:asciiTheme="minorHAnsi" w:hAnsiTheme="minorHAnsi" w:cstheme="minorHAnsi"/>
              </w:rPr>
            </w:pPr>
          </w:p>
        </w:tc>
        <w:tc>
          <w:tcPr>
            <w:tcW w:w="1671" w:type="dxa"/>
            <w:gridSpan w:val="7"/>
            <w:tcBorders>
              <w:right w:val="single" w:sz="12" w:space="0" w:color="auto"/>
            </w:tcBorders>
          </w:tcPr>
          <w:p w14:paraId="239C1320" w14:textId="77777777" w:rsidR="00E5029C" w:rsidRPr="00F52EEF" w:rsidRDefault="00E5029C" w:rsidP="00935F76">
            <w:pPr>
              <w:tabs>
                <w:tab w:val="left" w:pos="567"/>
              </w:tabs>
              <w:jc w:val="both"/>
              <w:rPr>
                <w:rFonts w:asciiTheme="minorHAnsi" w:hAnsiTheme="minorHAnsi" w:cstheme="minorHAnsi"/>
              </w:rPr>
            </w:pPr>
          </w:p>
        </w:tc>
        <w:tc>
          <w:tcPr>
            <w:tcW w:w="992" w:type="dxa"/>
            <w:gridSpan w:val="6"/>
            <w:tcBorders>
              <w:left w:val="single" w:sz="12" w:space="0" w:color="auto"/>
            </w:tcBorders>
            <w:shd w:val="clear" w:color="auto" w:fill="F7CAAC"/>
          </w:tcPr>
          <w:p w14:paraId="35967E9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4"/>
            <w:shd w:val="clear" w:color="auto" w:fill="F7CAAC"/>
          </w:tcPr>
          <w:p w14:paraId="6983BAD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gridSpan w:val="2"/>
            <w:shd w:val="clear" w:color="auto" w:fill="F7CAAC"/>
          </w:tcPr>
          <w:p w14:paraId="7DA32B8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25BF8D92" w14:textId="77777777" w:rsidTr="000E0A66">
        <w:trPr>
          <w:cantSplit/>
          <w:trHeight w:val="70"/>
        </w:trPr>
        <w:tc>
          <w:tcPr>
            <w:tcW w:w="4165" w:type="dxa"/>
            <w:gridSpan w:val="3"/>
            <w:shd w:val="clear" w:color="auto" w:fill="F7CAAC"/>
          </w:tcPr>
          <w:p w14:paraId="1AE539A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10"/>
            <w:shd w:val="clear" w:color="auto" w:fill="F7CAAC"/>
          </w:tcPr>
          <w:p w14:paraId="66E1E96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671" w:type="dxa"/>
            <w:gridSpan w:val="7"/>
            <w:tcBorders>
              <w:right w:val="single" w:sz="12" w:space="0" w:color="auto"/>
            </w:tcBorders>
            <w:shd w:val="clear" w:color="auto" w:fill="F7CAAC"/>
          </w:tcPr>
          <w:p w14:paraId="03C4DD0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992" w:type="dxa"/>
            <w:gridSpan w:val="6"/>
            <w:vMerge w:val="restart"/>
            <w:tcBorders>
              <w:left w:val="single" w:sz="12" w:space="0" w:color="auto"/>
            </w:tcBorders>
          </w:tcPr>
          <w:p w14:paraId="32612F7D" w14:textId="77777777" w:rsidR="00E5029C" w:rsidRPr="00F52EEF" w:rsidRDefault="00E5029C" w:rsidP="00935F76">
            <w:pPr>
              <w:tabs>
                <w:tab w:val="left" w:pos="567"/>
              </w:tabs>
              <w:jc w:val="both"/>
              <w:rPr>
                <w:rFonts w:asciiTheme="minorHAnsi" w:hAnsiTheme="minorHAnsi" w:cstheme="minorHAnsi"/>
                <w:b/>
              </w:rPr>
            </w:pPr>
          </w:p>
        </w:tc>
        <w:tc>
          <w:tcPr>
            <w:tcW w:w="850" w:type="dxa"/>
            <w:gridSpan w:val="4"/>
            <w:vMerge w:val="restart"/>
          </w:tcPr>
          <w:p w14:paraId="55679A3D" w14:textId="77777777" w:rsidR="00E5029C" w:rsidRPr="00F52EEF" w:rsidRDefault="00E5029C" w:rsidP="00935F76">
            <w:pPr>
              <w:tabs>
                <w:tab w:val="left" w:pos="567"/>
              </w:tabs>
              <w:jc w:val="both"/>
              <w:rPr>
                <w:rFonts w:asciiTheme="minorHAnsi" w:hAnsiTheme="minorHAnsi" w:cstheme="minorHAnsi"/>
                <w:b/>
              </w:rPr>
            </w:pPr>
          </w:p>
        </w:tc>
        <w:tc>
          <w:tcPr>
            <w:tcW w:w="754" w:type="dxa"/>
            <w:gridSpan w:val="2"/>
            <w:vMerge w:val="restart"/>
          </w:tcPr>
          <w:p w14:paraId="0294E91C"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39755B4D" w14:textId="77777777" w:rsidTr="000E0A66">
        <w:trPr>
          <w:trHeight w:val="205"/>
        </w:trPr>
        <w:tc>
          <w:tcPr>
            <w:tcW w:w="4165" w:type="dxa"/>
            <w:gridSpan w:val="3"/>
          </w:tcPr>
          <w:p w14:paraId="40A6EEEF" w14:textId="77777777" w:rsidR="00E5029C" w:rsidRPr="00F52EEF" w:rsidRDefault="00E5029C" w:rsidP="00935F76">
            <w:pPr>
              <w:tabs>
                <w:tab w:val="left" w:pos="567"/>
              </w:tabs>
              <w:jc w:val="both"/>
              <w:rPr>
                <w:rFonts w:asciiTheme="minorHAnsi" w:hAnsiTheme="minorHAnsi" w:cstheme="minorHAnsi"/>
              </w:rPr>
            </w:pPr>
          </w:p>
        </w:tc>
        <w:tc>
          <w:tcPr>
            <w:tcW w:w="2245" w:type="dxa"/>
            <w:gridSpan w:val="10"/>
          </w:tcPr>
          <w:p w14:paraId="5F292FF2" w14:textId="77777777" w:rsidR="00E5029C" w:rsidRPr="00F52EEF" w:rsidRDefault="00E5029C" w:rsidP="00935F76">
            <w:pPr>
              <w:tabs>
                <w:tab w:val="left" w:pos="567"/>
              </w:tabs>
              <w:jc w:val="both"/>
              <w:rPr>
                <w:rFonts w:asciiTheme="minorHAnsi" w:hAnsiTheme="minorHAnsi" w:cstheme="minorHAnsi"/>
              </w:rPr>
            </w:pPr>
          </w:p>
        </w:tc>
        <w:tc>
          <w:tcPr>
            <w:tcW w:w="1671" w:type="dxa"/>
            <w:gridSpan w:val="7"/>
            <w:tcBorders>
              <w:right w:val="single" w:sz="12" w:space="0" w:color="auto"/>
            </w:tcBorders>
          </w:tcPr>
          <w:p w14:paraId="4A21510C" w14:textId="77777777" w:rsidR="00E5029C" w:rsidRPr="00F52EEF" w:rsidRDefault="00E5029C" w:rsidP="00935F76">
            <w:pPr>
              <w:tabs>
                <w:tab w:val="left" w:pos="567"/>
              </w:tabs>
              <w:jc w:val="both"/>
              <w:rPr>
                <w:rFonts w:asciiTheme="minorHAnsi" w:hAnsiTheme="minorHAnsi" w:cstheme="minorHAnsi"/>
              </w:rPr>
            </w:pPr>
          </w:p>
        </w:tc>
        <w:tc>
          <w:tcPr>
            <w:tcW w:w="992" w:type="dxa"/>
            <w:gridSpan w:val="6"/>
            <w:vMerge/>
            <w:tcBorders>
              <w:left w:val="single" w:sz="12" w:space="0" w:color="auto"/>
            </w:tcBorders>
            <w:vAlign w:val="center"/>
          </w:tcPr>
          <w:p w14:paraId="7B2F160B" w14:textId="77777777" w:rsidR="00E5029C" w:rsidRPr="00F52EEF" w:rsidRDefault="00E5029C" w:rsidP="00935F76">
            <w:pPr>
              <w:tabs>
                <w:tab w:val="left" w:pos="567"/>
              </w:tabs>
              <w:rPr>
                <w:rFonts w:asciiTheme="minorHAnsi" w:hAnsiTheme="minorHAnsi" w:cstheme="minorHAnsi"/>
                <w:b/>
              </w:rPr>
            </w:pPr>
          </w:p>
        </w:tc>
        <w:tc>
          <w:tcPr>
            <w:tcW w:w="850" w:type="dxa"/>
            <w:gridSpan w:val="4"/>
            <w:vMerge/>
            <w:vAlign w:val="center"/>
          </w:tcPr>
          <w:p w14:paraId="586D9849" w14:textId="77777777" w:rsidR="00E5029C" w:rsidRPr="00F52EEF" w:rsidRDefault="00E5029C" w:rsidP="00935F76">
            <w:pPr>
              <w:tabs>
                <w:tab w:val="left" w:pos="567"/>
              </w:tabs>
              <w:rPr>
                <w:rFonts w:asciiTheme="minorHAnsi" w:hAnsiTheme="minorHAnsi" w:cstheme="minorHAnsi"/>
                <w:b/>
              </w:rPr>
            </w:pPr>
          </w:p>
        </w:tc>
        <w:tc>
          <w:tcPr>
            <w:tcW w:w="754" w:type="dxa"/>
            <w:gridSpan w:val="2"/>
            <w:vMerge/>
            <w:vAlign w:val="center"/>
          </w:tcPr>
          <w:p w14:paraId="7F77FEC2" w14:textId="77777777" w:rsidR="00E5029C" w:rsidRPr="00F52EEF" w:rsidRDefault="00E5029C" w:rsidP="00935F76">
            <w:pPr>
              <w:tabs>
                <w:tab w:val="left" w:pos="567"/>
              </w:tabs>
              <w:rPr>
                <w:rFonts w:asciiTheme="minorHAnsi" w:hAnsiTheme="minorHAnsi" w:cstheme="minorHAnsi"/>
                <w:b/>
              </w:rPr>
            </w:pPr>
          </w:p>
        </w:tc>
      </w:tr>
      <w:tr w:rsidR="00E5029C" w:rsidRPr="00F52EEF" w14:paraId="38E7DD68" w14:textId="77777777" w:rsidTr="000E0A66">
        <w:tc>
          <w:tcPr>
            <w:tcW w:w="10677" w:type="dxa"/>
            <w:gridSpan w:val="32"/>
            <w:shd w:val="clear" w:color="auto" w:fill="F7CAAC"/>
          </w:tcPr>
          <w:p w14:paraId="663C788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3F5EDC88" w14:textId="77777777" w:rsidTr="000E0A66">
        <w:trPr>
          <w:trHeight w:val="1133"/>
        </w:trPr>
        <w:tc>
          <w:tcPr>
            <w:tcW w:w="10677" w:type="dxa"/>
            <w:gridSpan w:val="32"/>
          </w:tcPr>
          <w:p w14:paraId="3225B1E1" w14:textId="0A6A1F23"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2010 </w:t>
            </w:r>
            <w:r w:rsidR="000E0A66">
              <w:rPr>
                <w:rFonts w:asciiTheme="minorHAnsi" w:eastAsia="Calibri" w:hAnsiTheme="minorHAnsi" w:cstheme="minorHAnsi"/>
              </w:rPr>
              <w:t>–</w:t>
            </w:r>
            <w:r w:rsidRPr="00F52EEF">
              <w:rPr>
                <w:rFonts w:asciiTheme="minorHAnsi" w:eastAsia="Calibri" w:hAnsiTheme="minorHAnsi" w:cstheme="minorHAnsi"/>
              </w:rPr>
              <w:t xml:space="preserve"> 2014</w:t>
            </w:r>
            <w:r w:rsidR="000E0A66">
              <w:rPr>
                <w:rFonts w:asciiTheme="minorHAnsi" w:eastAsia="Calibri" w:hAnsiTheme="minorHAnsi" w:cstheme="minorHAnsi"/>
              </w:rPr>
              <w:t>:</w:t>
            </w:r>
            <w:r w:rsidRPr="00F52EEF">
              <w:rPr>
                <w:rFonts w:asciiTheme="minorHAnsi" w:eastAsia="Calibri" w:hAnsiTheme="minorHAnsi" w:cstheme="minorHAnsi"/>
              </w:rPr>
              <w:t xml:space="preserve"> Senior Copywriter OgilvyOne Prague</w:t>
            </w:r>
          </w:p>
          <w:p w14:paraId="6B25C912" w14:textId="7878BE8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2014 </w:t>
            </w:r>
            <w:r w:rsidR="000E0A66">
              <w:rPr>
                <w:rFonts w:asciiTheme="minorHAnsi" w:eastAsia="Calibri" w:hAnsiTheme="minorHAnsi" w:cstheme="minorHAnsi"/>
              </w:rPr>
              <w:t>–</w:t>
            </w:r>
            <w:r w:rsidRPr="00F52EEF">
              <w:rPr>
                <w:rFonts w:asciiTheme="minorHAnsi" w:eastAsia="Calibri" w:hAnsiTheme="minorHAnsi" w:cstheme="minorHAnsi"/>
              </w:rPr>
              <w:t xml:space="preserve"> 2016</w:t>
            </w:r>
            <w:r w:rsidR="000E0A66">
              <w:rPr>
                <w:rFonts w:asciiTheme="minorHAnsi" w:eastAsia="Calibri" w:hAnsiTheme="minorHAnsi" w:cstheme="minorHAnsi"/>
              </w:rPr>
              <w:t>:</w:t>
            </w:r>
            <w:r w:rsidRPr="00F52EEF">
              <w:rPr>
                <w:rFonts w:asciiTheme="minorHAnsi" w:eastAsia="Calibri" w:hAnsiTheme="minorHAnsi" w:cstheme="minorHAnsi"/>
              </w:rPr>
              <w:t xml:space="preserve"> Creative Leader/Senior Copywriter OgilvyOne Prague</w:t>
            </w:r>
          </w:p>
          <w:p w14:paraId="239FAA8E" w14:textId="08F3F35E" w:rsidR="00E5029C" w:rsidRPr="00F52EEF" w:rsidRDefault="00E5029C" w:rsidP="00935F76">
            <w:pPr>
              <w:tabs>
                <w:tab w:val="left" w:pos="567"/>
              </w:tabs>
              <w:jc w:val="both"/>
              <w:rPr>
                <w:rFonts w:asciiTheme="minorHAnsi" w:hAnsiTheme="minorHAnsi" w:cstheme="minorHAnsi"/>
                <w:bCs/>
              </w:rPr>
            </w:pPr>
            <w:r w:rsidRPr="00F52EEF">
              <w:rPr>
                <w:rFonts w:asciiTheme="minorHAnsi" w:hAnsiTheme="minorHAnsi" w:cstheme="minorHAnsi"/>
                <w:bCs/>
              </w:rPr>
              <w:t xml:space="preserve">2012 </w:t>
            </w:r>
            <w:r w:rsidR="000E0A66">
              <w:rPr>
                <w:rFonts w:asciiTheme="minorHAnsi" w:hAnsiTheme="minorHAnsi" w:cstheme="minorHAnsi"/>
                <w:bCs/>
              </w:rPr>
              <w:t>–</w:t>
            </w:r>
            <w:r w:rsidRPr="00F52EEF">
              <w:rPr>
                <w:rFonts w:asciiTheme="minorHAnsi" w:hAnsiTheme="minorHAnsi" w:cstheme="minorHAnsi"/>
                <w:bCs/>
              </w:rPr>
              <w:t xml:space="preserve"> do</w:t>
            </w:r>
            <w:r w:rsidR="000E0A66">
              <w:rPr>
                <w:rFonts w:asciiTheme="minorHAnsi" w:hAnsiTheme="minorHAnsi" w:cstheme="minorHAnsi"/>
                <w:bCs/>
              </w:rPr>
              <w:t>posud:</w:t>
            </w:r>
            <w:r w:rsidRPr="00F52EEF">
              <w:rPr>
                <w:rFonts w:asciiTheme="minorHAnsi" w:hAnsiTheme="minorHAnsi" w:cstheme="minorHAnsi"/>
                <w:bCs/>
              </w:rPr>
              <w:t xml:space="preserve"> Externí lektor e-mailing marketingu H1.cz</w:t>
            </w:r>
          </w:p>
        </w:tc>
      </w:tr>
      <w:tr w:rsidR="00E5029C" w:rsidRPr="00F52EEF" w14:paraId="53418884" w14:textId="77777777" w:rsidTr="000E0A66">
        <w:trPr>
          <w:trHeight w:val="285"/>
        </w:trPr>
        <w:tc>
          <w:tcPr>
            <w:tcW w:w="10677" w:type="dxa"/>
            <w:gridSpan w:val="32"/>
            <w:shd w:val="clear" w:color="auto" w:fill="F7CAAC"/>
          </w:tcPr>
          <w:p w14:paraId="353F2A2B"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049F6FBE" w14:textId="77777777" w:rsidTr="000E0A66">
        <w:trPr>
          <w:trHeight w:val="1395"/>
        </w:trPr>
        <w:tc>
          <w:tcPr>
            <w:tcW w:w="10677" w:type="dxa"/>
            <w:gridSpan w:val="32"/>
          </w:tcPr>
          <w:p w14:paraId="4DC6CA02" w14:textId="77777777" w:rsidR="00E5029C" w:rsidRPr="00F52EEF" w:rsidRDefault="00E5029C" w:rsidP="00935F76">
            <w:pPr>
              <w:tabs>
                <w:tab w:val="left" w:pos="567"/>
              </w:tabs>
              <w:rPr>
                <w:rFonts w:asciiTheme="minorHAnsi" w:hAnsiTheme="minorHAnsi" w:cstheme="minorHAnsi"/>
                <w:b/>
              </w:rPr>
            </w:pPr>
          </w:p>
          <w:p w14:paraId="6CFA91E3" w14:textId="77777777" w:rsidR="00030948" w:rsidRPr="00F52EEF" w:rsidRDefault="00030948" w:rsidP="00935F76">
            <w:pPr>
              <w:tabs>
                <w:tab w:val="left" w:pos="567"/>
              </w:tabs>
              <w:rPr>
                <w:rFonts w:asciiTheme="minorHAnsi" w:hAnsiTheme="minorHAnsi" w:cstheme="minorHAnsi"/>
                <w:b/>
              </w:rPr>
            </w:pPr>
          </w:p>
          <w:p w14:paraId="2964AF68" w14:textId="77777777" w:rsidR="00030948" w:rsidRPr="00F52EEF" w:rsidRDefault="00030948" w:rsidP="00935F76">
            <w:pPr>
              <w:tabs>
                <w:tab w:val="left" w:pos="567"/>
              </w:tabs>
              <w:rPr>
                <w:rFonts w:asciiTheme="minorHAnsi" w:hAnsiTheme="minorHAnsi" w:cstheme="minorHAnsi"/>
                <w:b/>
              </w:rPr>
            </w:pPr>
          </w:p>
          <w:p w14:paraId="141F0214" w14:textId="16A9FBBB" w:rsidR="004D4E17" w:rsidRPr="00F52EEF" w:rsidRDefault="004D4E17" w:rsidP="00935F76">
            <w:pPr>
              <w:tabs>
                <w:tab w:val="left" w:pos="567"/>
              </w:tabs>
              <w:rPr>
                <w:rFonts w:asciiTheme="minorHAnsi" w:hAnsiTheme="minorHAnsi" w:cstheme="minorHAnsi"/>
                <w:b/>
              </w:rPr>
            </w:pPr>
          </w:p>
        </w:tc>
      </w:tr>
      <w:tr w:rsidR="00E5029C" w:rsidRPr="00F52EEF" w14:paraId="1E34070E" w14:textId="77777777" w:rsidTr="000E0A66">
        <w:trPr>
          <w:cantSplit/>
          <w:trHeight w:val="422"/>
        </w:trPr>
        <w:tc>
          <w:tcPr>
            <w:tcW w:w="3336" w:type="dxa"/>
            <w:shd w:val="clear" w:color="auto" w:fill="F7CAAC"/>
          </w:tcPr>
          <w:p w14:paraId="738E818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752" w:type="dxa"/>
            <w:gridSpan w:val="16"/>
          </w:tcPr>
          <w:p w14:paraId="3D0BBFA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Vladimír Bureš, v. r.</w:t>
            </w:r>
          </w:p>
        </w:tc>
        <w:tc>
          <w:tcPr>
            <w:tcW w:w="993" w:type="dxa"/>
            <w:gridSpan w:val="3"/>
            <w:shd w:val="clear" w:color="auto" w:fill="F7CAAC"/>
          </w:tcPr>
          <w:p w14:paraId="06C5538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596" w:type="dxa"/>
            <w:gridSpan w:val="12"/>
          </w:tcPr>
          <w:p w14:paraId="5B210E7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369DF09F" w14:textId="77777777" w:rsidTr="000E0A66">
        <w:tc>
          <w:tcPr>
            <w:tcW w:w="10677" w:type="dxa"/>
            <w:gridSpan w:val="32"/>
            <w:tcBorders>
              <w:bottom w:val="double" w:sz="4" w:space="0" w:color="auto"/>
            </w:tcBorders>
            <w:shd w:val="clear" w:color="auto" w:fill="BDD6EE"/>
          </w:tcPr>
          <w:p w14:paraId="4106A2BC" w14:textId="31C1058F"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E5029C" w:rsidRPr="00F52EEF" w14:paraId="74CBE0E4" w14:textId="77777777" w:rsidTr="000E0A66">
        <w:tc>
          <w:tcPr>
            <w:tcW w:w="3336" w:type="dxa"/>
            <w:tcBorders>
              <w:top w:val="double" w:sz="4" w:space="0" w:color="auto"/>
            </w:tcBorders>
            <w:shd w:val="clear" w:color="auto" w:fill="F7CAAC"/>
          </w:tcPr>
          <w:p w14:paraId="6424D3E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31"/>
          </w:tcPr>
          <w:p w14:paraId="73E35F4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63615D83" w14:textId="77777777" w:rsidTr="000E0A66">
        <w:tc>
          <w:tcPr>
            <w:tcW w:w="3336" w:type="dxa"/>
            <w:shd w:val="clear" w:color="auto" w:fill="F7CAAC"/>
          </w:tcPr>
          <w:p w14:paraId="4C7F757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31"/>
          </w:tcPr>
          <w:p w14:paraId="50C9A8E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748F1DB9" w14:textId="77777777" w:rsidTr="000E0A66">
        <w:tc>
          <w:tcPr>
            <w:tcW w:w="3336" w:type="dxa"/>
            <w:shd w:val="clear" w:color="auto" w:fill="F7CAAC"/>
          </w:tcPr>
          <w:p w14:paraId="294D624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31"/>
          </w:tcPr>
          <w:p w14:paraId="18BF0E2A" w14:textId="398E539D"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789" w:author="Radim Bačuvčík" w:date="2020-02-06T10:16:00Z">
              <w:r w:rsidR="008F3D0A">
                <w:rPr>
                  <w:rFonts w:asciiTheme="minorHAnsi" w:hAnsiTheme="minorHAnsi" w:cstheme="minorHAnsi"/>
                </w:rPr>
                <w:t>á</w:t>
              </w:r>
            </w:ins>
            <w:del w:id="5790" w:author="Radim Bačuvčík" w:date="2020-02-06T10:16:00Z">
              <w:r w:rsidRPr="00F52EEF" w:rsidDel="008F3D0A">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235C343B" w14:textId="77777777" w:rsidTr="000E0A66">
        <w:tc>
          <w:tcPr>
            <w:tcW w:w="3336" w:type="dxa"/>
            <w:shd w:val="clear" w:color="auto" w:fill="F7CAAC"/>
          </w:tcPr>
          <w:p w14:paraId="3174327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17"/>
          </w:tcPr>
          <w:p w14:paraId="51C0438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Olga Dolínková</w:t>
            </w:r>
          </w:p>
        </w:tc>
        <w:tc>
          <w:tcPr>
            <w:tcW w:w="850" w:type="dxa"/>
            <w:gridSpan w:val="4"/>
            <w:shd w:val="clear" w:color="auto" w:fill="F7CAAC"/>
          </w:tcPr>
          <w:p w14:paraId="57EADB5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55" w:type="dxa"/>
            <w:gridSpan w:val="10"/>
          </w:tcPr>
          <w:p w14:paraId="67EDA83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Doc. Mgr. Ing. Ph.D.</w:t>
            </w:r>
          </w:p>
        </w:tc>
      </w:tr>
      <w:tr w:rsidR="00E5029C" w:rsidRPr="00F52EEF" w14:paraId="41D545A0" w14:textId="77777777" w:rsidTr="000E0A66">
        <w:tc>
          <w:tcPr>
            <w:tcW w:w="3336" w:type="dxa"/>
            <w:shd w:val="clear" w:color="auto" w:fill="F7CAAC"/>
          </w:tcPr>
          <w:p w14:paraId="234C8FE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2"/>
          </w:tcPr>
          <w:p w14:paraId="4B38796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1966</w:t>
            </w:r>
          </w:p>
        </w:tc>
        <w:tc>
          <w:tcPr>
            <w:tcW w:w="1721" w:type="dxa"/>
            <w:gridSpan w:val="4"/>
            <w:shd w:val="clear" w:color="auto" w:fill="F7CAAC"/>
          </w:tcPr>
          <w:p w14:paraId="5096A6B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635" w:type="dxa"/>
            <w:gridSpan w:val="7"/>
          </w:tcPr>
          <w:p w14:paraId="406CC447" w14:textId="50EF155F"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851" w:type="dxa"/>
            <w:gridSpan w:val="4"/>
            <w:shd w:val="clear" w:color="auto" w:fill="F7CAAC"/>
          </w:tcPr>
          <w:p w14:paraId="27B2BD8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4"/>
          </w:tcPr>
          <w:p w14:paraId="73991808" w14:textId="1FD8D00A"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40h/t</w:t>
            </w:r>
            <w:r w:rsidR="00A163AD">
              <w:rPr>
                <w:rFonts w:asciiTheme="minorHAnsi" w:hAnsiTheme="minorHAnsi" w:cstheme="minorHAnsi"/>
              </w:rPr>
              <w:t>ýd</w:t>
            </w:r>
            <w:r w:rsidR="00140E7C" w:rsidRPr="00F52EEF">
              <w:rPr>
                <w:rFonts w:asciiTheme="minorHAnsi" w:hAnsiTheme="minorHAnsi" w:cstheme="minorHAnsi"/>
              </w:rPr>
              <w:t>.</w:t>
            </w:r>
          </w:p>
        </w:tc>
        <w:tc>
          <w:tcPr>
            <w:tcW w:w="851" w:type="dxa"/>
            <w:gridSpan w:val="4"/>
            <w:shd w:val="clear" w:color="auto" w:fill="F7CAAC"/>
          </w:tcPr>
          <w:p w14:paraId="1DE063B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6"/>
          </w:tcPr>
          <w:p w14:paraId="445D140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10A4A737" w14:textId="77777777" w:rsidTr="000E0A66">
        <w:tc>
          <w:tcPr>
            <w:tcW w:w="5886" w:type="dxa"/>
            <w:gridSpan w:val="7"/>
            <w:shd w:val="clear" w:color="auto" w:fill="F7CAAC"/>
          </w:tcPr>
          <w:p w14:paraId="2DDCEE1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7"/>
          </w:tcPr>
          <w:p w14:paraId="0FA759A1" w14:textId="7F13C090"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851" w:type="dxa"/>
            <w:gridSpan w:val="4"/>
            <w:shd w:val="clear" w:color="auto" w:fill="F7CAAC"/>
          </w:tcPr>
          <w:p w14:paraId="2226247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4"/>
          </w:tcPr>
          <w:p w14:paraId="2C51E52A" w14:textId="4DBC3929"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40h/t</w:t>
            </w:r>
            <w:r w:rsidR="00A163AD">
              <w:rPr>
                <w:rFonts w:asciiTheme="minorHAnsi" w:eastAsia="Calibri" w:hAnsiTheme="minorHAnsi" w:cstheme="minorHAnsi"/>
              </w:rPr>
              <w:t>ýd</w:t>
            </w:r>
            <w:r w:rsidR="00140E7C" w:rsidRPr="00F52EEF">
              <w:rPr>
                <w:rFonts w:asciiTheme="minorHAnsi" w:eastAsia="Calibri" w:hAnsiTheme="minorHAnsi" w:cstheme="minorHAnsi"/>
              </w:rPr>
              <w:t>.</w:t>
            </w:r>
          </w:p>
        </w:tc>
        <w:tc>
          <w:tcPr>
            <w:tcW w:w="851" w:type="dxa"/>
            <w:gridSpan w:val="4"/>
            <w:shd w:val="clear" w:color="auto" w:fill="F7CAAC"/>
          </w:tcPr>
          <w:p w14:paraId="5CD1405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6"/>
          </w:tcPr>
          <w:p w14:paraId="629F344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166C10C2" w14:textId="77777777" w:rsidTr="000E0A66">
        <w:tc>
          <w:tcPr>
            <w:tcW w:w="6521" w:type="dxa"/>
            <w:gridSpan w:val="14"/>
            <w:shd w:val="clear" w:color="auto" w:fill="F7CAAC"/>
          </w:tcPr>
          <w:p w14:paraId="17AF974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464BAF19"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color w:val="FF0000"/>
              </w:rPr>
            </w:pPr>
          </w:p>
        </w:tc>
        <w:tc>
          <w:tcPr>
            <w:tcW w:w="1701" w:type="dxa"/>
            <w:gridSpan w:val="8"/>
            <w:shd w:val="clear" w:color="auto" w:fill="F7CAAC"/>
          </w:tcPr>
          <w:p w14:paraId="60893B4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455" w:type="dxa"/>
            <w:gridSpan w:val="10"/>
            <w:shd w:val="clear" w:color="auto" w:fill="F7CAAC"/>
          </w:tcPr>
          <w:p w14:paraId="0BB413E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7E21F1F4" w14:textId="77777777" w:rsidTr="000E0A66">
        <w:tc>
          <w:tcPr>
            <w:tcW w:w="6521" w:type="dxa"/>
            <w:gridSpan w:val="14"/>
          </w:tcPr>
          <w:p w14:paraId="4ACBB0C7" w14:textId="77777777" w:rsidR="00E5029C" w:rsidRPr="00F52EEF" w:rsidRDefault="00E5029C" w:rsidP="00935F76">
            <w:pPr>
              <w:tabs>
                <w:tab w:val="left" w:pos="567"/>
              </w:tabs>
              <w:jc w:val="both"/>
              <w:rPr>
                <w:rFonts w:asciiTheme="minorHAnsi" w:hAnsiTheme="minorHAnsi" w:cstheme="minorHAnsi"/>
              </w:rPr>
            </w:pPr>
          </w:p>
        </w:tc>
        <w:tc>
          <w:tcPr>
            <w:tcW w:w="1701" w:type="dxa"/>
            <w:gridSpan w:val="8"/>
          </w:tcPr>
          <w:p w14:paraId="03499505" w14:textId="77777777" w:rsidR="00E5029C" w:rsidRPr="00F52EEF" w:rsidRDefault="00E5029C" w:rsidP="00935F76">
            <w:pPr>
              <w:tabs>
                <w:tab w:val="left" w:pos="567"/>
              </w:tabs>
              <w:jc w:val="both"/>
              <w:rPr>
                <w:rFonts w:asciiTheme="minorHAnsi" w:hAnsiTheme="minorHAnsi" w:cstheme="minorHAnsi"/>
              </w:rPr>
            </w:pPr>
          </w:p>
        </w:tc>
        <w:tc>
          <w:tcPr>
            <w:tcW w:w="2455" w:type="dxa"/>
            <w:gridSpan w:val="10"/>
          </w:tcPr>
          <w:p w14:paraId="38E6824F"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04100B3" w14:textId="77777777" w:rsidTr="000E0A66">
        <w:tc>
          <w:tcPr>
            <w:tcW w:w="10677" w:type="dxa"/>
            <w:gridSpan w:val="32"/>
            <w:shd w:val="clear" w:color="auto" w:fill="F7CAAC"/>
          </w:tcPr>
          <w:p w14:paraId="774C2C00"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4C59EB7E" w14:textId="77777777" w:rsidTr="000E0A66">
        <w:trPr>
          <w:trHeight w:val="1118"/>
        </w:trPr>
        <w:tc>
          <w:tcPr>
            <w:tcW w:w="10677" w:type="dxa"/>
            <w:gridSpan w:val="32"/>
            <w:tcBorders>
              <w:top w:val="nil"/>
            </w:tcBorders>
          </w:tcPr>
          <w:p w14:paraId="18C4A0E1" w14:textId="63BBAFA4"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Public relations 1 – garant předmětu, přednášející, vede semináře</w:t>
            </w:r>
          </w:p>
          <w:p w14:paraId="4A5CA703" w14:textId="324E2249"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Public relations 2 – </w:t>
            </w:r>
            <w:r w:rsidRPr="00F52EEF">
              <w:rPr>
                <w:rFonts w:asciiTheme="minorHAnsi" w:eastAsia="Calibri" w:hAnsiTheme="minorHAnsi" w:cstheme="minorHAnsi"/>
              </w:rPr>
              <w:t>garant předmětu, přednášející, vede semináře</w:t>
            </w:r>
          </w:p>
          <w:p w14:paraId="0F093DE8"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rPr>
              <w:t xml:space="preserve">Média v MK 1 – </w:t>
            </w:r>
            <w:r w:rsidRPr="00F52EEF">
              <w:rPr>
                <w:rFonts w:asciiTheme="minorHAnsi" w:eastAsia="Calibri" w:hAnsiTheme="minorHAnsi" w:cstheme="minorHAnsi"/>
              </w:rPr>
              <w:t xml:space="preserve">garant předmětu, přednášející, vede </w:t>
            </w:r>
            <w:r w:rsidR="00140E7C" w:rsidRPr="00F52EEF">
              <w:rPr>
                <w:rFonts w:asciiTheme="minorHAnsi" w:eastAsia="Calibri" w:hAnsiTheme="minorHAnsi" w:cstheme="minorHAnsi"/>
              </w:rPr>
              <w:t>cvičení, semináře</w:t>
            </w:r>
          </w:p>
          <w:p w14:paraId="5F7FFEAC" w14:textId="74BA5764" w:rsidR="00140E7C" w:rsidRPr="00F52EEF" w:rsidRDefault="00140E7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Komunikační a prezentační dovednosti – garant předmětu, vede cvičení</w:t>
            </w:r>
          </w:p>
        </w:tc>
      </w:tr>
      <w:tr w:rsidR="00E5029C" w:rsidRPr="00F52EEF" w14:paraId="575D357F" w14:textId="77777777" w:rsidTr="000E0A66">
        <w:tc>
          <w:tcPr>
            <w:tcW w:w="10677" w:type="dxa"/>
            <w:gridSpan w:val="32"/>
            <w:shd w:val="clear" w:color="auto" w:fill="F7CAAC"/>
          </w:tcPr>
          <w:p w14:paraId="30AC26E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502750BF" w14:textId="77777777" w:rsidTr="000E0A66">
        <w:trPr>
          <w:trHeight w:val="1055"/>
        </w:trPr>
        <w:tc>
          <w:tcPr>
            <w:tcW w:w="10677" w:type="dxa"/>
            <w:gridSpan w:val="32"/>
          </w:tcPr>
          <w:p w14:paraId="13C37E8A" w14:textId="48E9CA70" w:rsidR="00003B5A" w:rsidRPr="00F52EEF" w:rsidRDefault="00003B5A" w:rsidP="00935F76">
            <w:pPr>
              <w:tabs>
                <w:tab w:val="left" w:pos="567"/>
              </w:tabs>
              <w:jc w:val="both"/>
              <w:rPr>
                <w:rFonts w:asciiTheme="minorHAnsi" w:hAnsiTheme="minorHAnsi" w:cstheme="minorHAnsi"/>
              </w:rPr>
            </w:pPr>
            <w:r w:rsidRPr="00F52EEF">
              <w:rPr>
                <w:rFonts w:asciiTheme="minorHAnsi" w:hAnsiTheme="minorHAnsi" w:cstheme="minorHAnsi"/>
              </w:rPr>
              <w:t>1989</w:t>
            </w:r>
            <w:r w:rsidR="000E0A66">
              <w:rPr>
                <w:rFonts w:asciiTheme="minorHAnsi" w:hAnsiTheme="minorHAnsi" w:cstheme="minorHAnsi"/>
              </w:rPr>
              <w:t>:</w:t>
            </w:r>
            <w:r w:rsidRPr="00F52EEF">
              <w:rPr>
                <w:rFonts w:asciiTheme="minorHAnsi" w:hAnsiTheme="minorHAnsi" w:cstheme="minorHAnsi"/>
              </w:rPr>
              <w:t xml:space="preserve"> VŠCHT, FCHI inženýrské studium obor Měřicí technika</w:t>
            </w:r>
            <w:r w:rsidR="000E0A66">
              <w:rPr>
                <w:rFonts w:asciiTheme="minorHAnsi" w:hAnsiTheme="minorHAnsi" w:cstheme="minorHAnsi"/>
              </w:rPr>
              <w:t xml:space="preserve"> (Ing.)</w:t>
            </w:r>
          </w:p>
          <w:p w14:paraId="6BDE4696" w14:textId="5B639C2C" w:rsidR="00003B5A" w:rsidRPr="00F52EEF" w:rsidRDefault="00003B5A" w:rsidP="00935F76">
            <w:pPr>
              <w:tabs>
                <w:tab w:val="left" w:pos="567"/>
              </w:tabs>
              <w:jc w:val="both"/>
              <w:rPr>
                <w:rFonts w:asciiTheme="minorHAnsi" w:hAnsiTheme="minorHAnsi" w:cstheme="minorHAnsi"/>
              </w:rPr>
            </w:pPr>
            <w:r w:rsidRPr="00F52EEF">
              <w:rPr>
                <w:rFonts w:asciiTheme="minorHAnsi" w:hAnsiTheme="minorHAnsi" w:cstheme="minorHAnsi"/>
              </w:rPr>
              <w:t>2006</w:t>
            </w:r>
            <w:r w:rsidR="000E0A66">
              <w:rPr>
                <w:rFonts w:asciiTheme="minorHAnsi" w:hAnsiTheme="minorHAnsi" w:cstheme="minorHAnsi"/>
              </w:rPr>
              <w:t>:</w:t>
            </w:r>
            <w:r w:rsidRPr="00F52EEF">
              <w:rPr>
                <w:rFonts w:asciiTheme="minorHAnsi" w:hAnsiTheme="minorHAnsi" w:cstheme="minorHAnsi"/>
              </w:rPr>
              <w:t xml:space="preserve"> UTB, FMK magisterské studium obor Marketingov</w:t>
            </w:r>
            <w:ins w:id="5791" w:author="Radim Bačuvčík" w:date="2020-02-06T15:16:00Z">
              <w:r w:rsidR="000F5CEF">
                <w:rPr>
                  <w:rFonts w:asciiTheme="minorHAnsi" w:hAnsiTheme="minorHAnsi" w:cstheme="minorHAnsi"/>
                </w:rPr>
                <w:t>é</w:t>
              </w:r>
            </w:ins>
            <w:del w:id="5792" w:author="Radim Bačuvčík" w:date="2020-02-06T10:21: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r w:rsidR="000E0A66">
              <w:rPr>
                <w:rFonts w:asciiTheme="minorHAnsi" w:hAnsiTheme="minorHAnsi" w:cstheme="minorHAnsi"/>
              </w:rPr>
              <w:t xml:space="preserve"> (Mgr.)</w:t>
            </w:r>
          </w:p>
          <w:p w14:paraId="2DDA3137" w14:textId="699FCC5A"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2010</w:t>
            </w:r>
            <w:r w:rsidR="000E0A66">
              <w:rPr>
                <w:rFonts w:asciiTheme="minorHAnsi" w:hAnsiTheme="minorHAnsi" w:cstheme="minorHAnsi"/>
              </w:rPr>
              <w:t>:</w:t>
            </w:r>
            <w:r w:rsidRPr="00F52EEF">
              <w:rPr>
                <w:rFonts w:asciiTheme="minorHAnsi" w:hAnsiTheme="minorHAnsi" w:cstheme="minorHAnsi"/>
              </w:rPr>
              <w:t xml:space="preserve"> UTB, FAME doktorské studium obor Ekonomika a management</w:t>
            </w:r>
            <w:r w:rsidR="000E0A66">
              <w:rPr>
                <w:rFonts w:asciiTheme="minorHAnsi" w:hAnsiTheme="minorHAnsi" w:cstheme="minorHAnsi"/>
              </w:rPr>
              <w:t xml:space="preserve"> (Ph</w:t>
            </w:r>
            <w:r w:rsidR="000F7C52">
              <w:rPr>
                <w:rFonts w:asciiTheme="minorHAnsi" w:hAnsiTheme="minorHAnsi" w:cstheme="minorHAnsi"/>
              </w:rPr>
              <w:t>.</w:t>
            </w:r>
            <w:r w:rsidR="000E0A66">
              <w:rPr>
                <w:rFonts w:asciiTheme="minorHAnsi" w:hAnsiTheme="minorHAnsi" w:cstheme="minorHAnsi"/>
              </w:rPr>
              <w:t>D.)</w:t>
            </w:r>
          </w:p>
          <w:p w14:paraId="7164FAC1" w14:textId="77777777" w:rsidR="000E0A66" w:rsidRDefault="000E0A66" w:rsidP="00935F76">
            <w:pPr>
              <w:tabs>
                <w:tab w:val="left" w:pos="567"/>
              </w:tabs>
              <w:jc w:val="both"/>
              <w:rPr>
                <w:rFonts w:asciiTheme="minorHAnsi" w:hAnsiTheme="minorHAnsi" w:cstheme="minorHAnsi"/>
              </w:rPr>
            </w:pPr>
          </w:p>
          <w:p w14:paraId="2C5B487B" w14:textId="326F8BB6" w:rsidR="000E0A66" w:rsidRPr="00F52EEF" w:rsidRDefault="000E0A66" w:rsidP="000E0A66">
            <w:pPr>
              <w:tabs>
                <w:tab w:val="left" w:pos="567"/>
              </w:tabs>
              <w:jc w:val="both"/>
              <w:rPr>
                <w:rFonts w:asciiTheme="minorHAnsi" w:hAnsiTheme="minorHAnsi" w:cstheme="minorHAnsi"/>
              </w:rPr>
            </w:pPr>
            <w:r w:rsidRPr="00F52EEF">
              <w:rPr>
                <w:rFonts w:asciiTheme="minorHAnsi" w:hAnsiTheme="minorHAnsi" w:cstheme="minorHAnsi"/>
              </w:rPr>
              <w:t>2001</w:t>
            </w:r>
            <w:r>
              <w:rPr>
                <w:rFonts w:asciiTheme="minorHAnsi" w:hAnsiTheme="minorHAnsi" w:cstheme="minorHAnsi"/>
              </w:rPr>
              <w:t>:</w:t>
            </w:r>
            <w:r w:rsidRPr="00F52EEF">
              <w:rPr>
                <w:rFonts w:asciiTheme="minorHAnsi" w:hAnsiTheme="minorHAnsi" w:cstheme="minorHAnsi"/>
              </w:rPr>
              <w:t xml:space="preserve"> Český institut pro marketing certifikát CIMA-B</w:t>
            </w:r>
          </w:p>
          <w:p w14:paraId="44F85A58" w14:textId="77777777" w:rsidR="000E0A66" w:rsidRPr="00F52EEF" w:rsidRDefault="000E0A66" w:rsidP="000E0A66">
            <w:pPr>
              <w:tabs>
                <w:tab w:val="left" w:pos="567"/>
              </w:tabs>
              <w:jc w:val="both"/>
              <w:rPr>
                <w:rFonts w:asciiTheme="minorHAnsi" w:hAnsiTheme="minorHAnsi" w:cstheme="minorHAnsi"/>
              </w:rPr>
            </w:pPr>
            <w:r w:rsidRPr="00F52EEF">
              <w:rPr>
                <w:rFonts w:asciiTheme="minorHAnsi" w:hAnsiTheme="minorHAnsi" w:cstheme="minorHAnsi"/>
              </w:rPr>
              <w:t>2001</w:t>
            </w:r>
            <w:r>
              <w:rPr>
                <w:rFonts w:asciiTheme="minorHAnsi" w:hAnsiTheme="minorHAnsi" w:cstheme="minorHAnsi"/>
              </w:rPr>
              <w:t>:</w:t>
            </w:r>
            <w:r w:rsidRPr="00F52EEF">
              <w:rPr>
                <w:rFonts w:asciiTheme="minorHAnsi" w:hAnsiTheme="minorHAnsi" w:cstheme="minorHAnsi"/>
              </w:rPr>
              <w:t xml:space="preserve"> London School of Public Relations odborný certifikát</w:t>
            </w:r>
          </w:p>
          <w:p w14:paraId="5C4C504C" w14:textId="21A1C590" w:rsidR="000E0A66" w:rsidRPr="00F52EEF" w:rsidRDefault="000E0A66" w:rsidP="000E0A66">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Ogilvyinstitute.com certifikovaný vzdělávací kurz v oblasti marketingov</w:t>
            </w:r>
            <w:ins w:id="5793" w:author="Radim Bačuvčík" w:date="2020-02-06T10:21:00Z">
              <w:r w:rsidR="008B593D">
                <w:rPr>
                  <w:rFonts w:asciiTheme="minorHAnsi" w:hAnsiTheme="minorHAnsi" w:cstheme="minorHAnsi"/>
                </w:rPr>
                <w:t>é</w:t>
              </w:r>
            </w:ins>
            <w:del w:id="5794" w:author="Radim Bačuvčík" w:date="2020-02-06T10:21:00Z">
              <w:r w:rsidRPr="00F52EEF" w:rsidDel="008B593D">
                <w:rPr>
                  <w:rFonts w:asciiTheme="minorHAnsi" w:hAnsiTheme="minorHAnsi" w:cstheme="minorHAnsi"/>
                </w:rPr>
                <w:delText>ých</w:delText>
              </w:r>
            </w:del>
            <w:r w:rsidRPr="00F52EEF">
              <w:rPr>
                <w:rFonts w:asciiTheme="minorHAnsi" w:hAnsiTheme="minorHAnsi" w:cstheme="minorHAnsi"/>
              </w:rPr>
              <w:t xml:space="preserve"> komunikac</w:t>
            </w:r>
            <w:ins w:id="5795" w:author="Radim Bačuvčík" w:date="2020-02-06T10:21:00Z">
              <w:r w:rsidR="008B593D">
                <w:rPr>
                  <w:rFonts w:asciiTheme="minorHAnsi" w:hAnsiTheme="minorHAnsi" w:cstheme="minorHAnsi"/>
                </w:rPr>
                <w:t>e</w:t>
              </w:r>
            </w:ins>
            <w:del w:id="5796" w:author="Radim Bačuvčík" w:date="2020-02-06T10:21:00Z">
              <w:r w:rsidRPr="00F52EEF" w:rsidDel="008B593D">
                <w:rPr>
                  <w:rFonts w:asciiTheme="minorHAnsi" w:hAnsiTheme="minorHAnsi" w:cstheme="minorHAnsi"/>
                </w:rPr>
                <w:delText>í</w:delText>
              </w:r>
            </w:del>
          </w:p>
          <w:p w14:paraId="4C8F42AC" w14:textId="0BDAFC1B" w:rsidR="000E0A66" w:rsidRDefault="000E0A66" w:rsidP="00935F76">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IPMA Certifikovaný Projektový praktikant level D</w:t>
            </w:r>
          </w:p>
          <w:p w14:paraId="2A428961" w14:textId="49F4B9F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APRA ocenění Merkur 2006 v kategorii Osobnost roku za jedinečné využívání prostředků public relations  </w:t>
            </w:r>
          </w:p>
          <w:p w14:paraId="559D211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Členka redakční rady odborného časopisu Marketing Science Inspirations</w:t>
            </w:r>
          </w:p>
          <w:p w14:paraId="080C04F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Členka Hlavního výboru České marketingové společnosti</w:t>
            </w:r>
          </w:p>
        </w:tc>
      </w:tr>
      <w:tr w:rsidR="00E5029C" w:rsidRPr="00F52EEF" w14:paraId="44D3D5B6" w14:textId="77777777" w:rsidTr="000E0A66">
        <w:tc>
          <w:tcPr>
            <w:tcW w:w="10677" w:type="dxa"/>
            <w:gridSpan w:val="32"/>
            <w:shd w:val="clear" w:color="auto" w:fill="F7CAAC"/>
          </w:tcPr>
          <w:p w14:paraId="0F51812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5880D132" w14:textId="77777777" w:rsidTr="000E0A66">
        <w:trPr>
          <w:trHeight w:val="1090"/>
        </w:trPr>
        <w:tc>
          <w:tcPr>
            <w:tcW w:w="10677" w:type="dxa"/>
            <w:gridSpan w:val="32"/>
          </w:tcPr>
          <w:p w14:paraId="0DBA713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Závodní nemocnice Zlín, laborantka; Svit, a.s., Zlín, specialista pro PR; Yucca Public, s.r.o., Zlín, spolumajitelka PR agentury; Vitar, s.r.o., Zlín, vedoucí oddělení marketingu; Smoza-Antalis, s.r.o., Hranice n. M., ředitelka marketingu; Stavospol, s.r.o. Brno, ředitelka marketingu; </w:t>
            </w:r>
          </w:p>
          <w:p w14:paraId="449663D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od 2005 UTB FMK Zlín, akademický pracovník; od 09/2007 UTB FMK Zlín, ředitelka Ústavu marketingových komunikací, od 03/2018 UTB FMK Zlín, akademický pracovník</w:t>
            </w:r>
          </w:p>
        </w:tc>
      </w:tr>
      <w:tr w:rsidR="00E5029C" w:rsidRPr="00F52EEF" w14:paraId="00A97E3C" w14:textId="77777777" w:rsidTr="000E0A66">
        <w:trPr>
          <w:trHeight w:val="250"/>
        </w:trPr>
        <w:tc>
          <w:tcPr>
            <w:tcW w:w="10677" w:type="dxa"/>
            <w:gridSpan w:val="32"/>
            <w:shd w:val="clear" w:color="auto" w:fill="F7CAAC"/>
          </w:tcPr>
          <w:p w14:paraId="60E65DC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50140FBC" w14:textId="77777777" w:rsidTr="000E0A66">
        <w:trPr>
          <w:trHeight w:val="380"/>
        </w:trPr>
        <w:tc>
          <w:tcPr>
            <w:tcW w:w="10677" w:type="dxa"/>
            <w:gridSpan w:val="32"/>
          </w:tcPr>
          <w:p w14:paraId="015C6179"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vedení bakalářských a diplomových prací – 10 kvalifikačních prací / akademický rok</w:t>
            </w:r>
          </w:p>
        </w:tc>
      </w:tr>
      <w:tr w:rsidR="00E5029C" w:rsidRPr="00F52EEF" w14:paraId="6D88ACF4" w14:textId="77777777" w:rsidTr="000E0A66">
        <w:trPr>
          <w:cantSplit/>
        </w:trPr>
        <w:tc>
          <w:tcPr>
            <w:tcW w:w="4165" w:type="dxa"/>
            <w:gridSpan w:val="3"/>
            <w:tcBorders>
              <w:top w:val="single" w:sz="12" w:space="0" w:color="auto"/>
            </w:tcBorders>
            <w:shd w:val="clear" w:color="auto" w:fill="F7CAAC"/>
          </w:tcPr>
          <w:p w14:paraId="2CAC8E2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1931" w:type="dxa"/>
            <w:gridSpan w:val="6"/>
            <w:tcBorders>
              <w:top w:val="single" w:sz="12" w:space="0" w:color="auto"/>
            </w:tcBorders>
            <w:shd w:val="clear" w:color="auto" w:fill="F7CAAC"/>
          </w:tcPr>
          <w:p w14:paraId="72D63A2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268" w:type="dxa"/>
            <w:gridSpan w:val="14"/>
            <w:tcBorders>
              <w:top w:val="single" w:sz="12" w:space="0" w:color="auto"/>
              <w:right w:val="single" w:sz="12" w:space="0" w:color="auto"/>
            </w:tcBorders>
            <w:shd w:val="clear" w:color="auto" w:fill="F7CAAC"/>
          </w:tcPr>
          <w:p w14:paraId="1F817E5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9"/>
            <w:tcBorders>
              <w:top w:val="single" w:sz="12" w:space="0" w:color="auto"/>
              <w:left w:val="single" w:sz="12" w:space="0" w:color="auto"/>
            </w:tcBorders>
            <w:shd w:val="clear" w:color="auto" w:fill="F7CAAC"/>
          </w:tcPr>
          <w:p w14:paraId="45D80AB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0C211E00" w14:textId="77777777" w:rsidR="00E5029C" w:rsidRPr="00F52EEF" w:rsidRDefault="00E5029C" w:rsidP="00935F76">
            <w:pPr>
              <w:tabs>
                <w:tab w:val="left" w:pos="567"/>
              </w:tabs>
              <w:rPr>
                <w:rFonts w:asciiTheme="minorHAnsi" w:hAnsiTheme="minorHAnsi" w:cstheme="minorHAnsi"/>
                <w:b/>
              </w:rPr>
            </w:pPr>
          </w:p>
        </w:tc>
      </w:tr>
      <w:tr w:rsidR="00E5029C" w:rsidRPr="00F52EEF" w14:paraId="11399050" w14:textId="77777777" w:rsidTr="000E0A66">
        <w:trPr>
          <w:cantSplit/>
        </w:trPr>
        <w:tc>
          <w:tcPr>
            <w:tcW w:w="4165" w:type="dxa"/>
            <w:gridSpan w:val="3"/>
          </w:tcPr>
          <w:p w14:paraId="2F600D5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Masmediální komunikace</w:t>
            </w:r>
          </w:p>
        </w:tc>
        <w:tc>
          <w:tcPr>
            <w:tcW w:w="1931" w:type="dxa"/>
            <w:gridSpan w:val="6"/>
          </w:tcPr>
          <w:p w14:paraId="12EDAB6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2015</w:t>
            </w:r>
          </w:p>
        </w:tc>
        <w:tc>
          <w:tcPr>
            <w:tcW w:w="2268" w:type="dxa"/>
            <w:gridSpan w:val="14"/>
            <w:tcBorders>
              <w:right w:val="single" w:sz="12" w:space="0" w:color="auto"/>
            </w:tcBorders>
          </w:tcPr>
          <w:p w14:paraId="42D4BF7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UK Bratislava</w:t>
            </w:r>
          </w:p>
        </w:tc>
        <w:tc>
          <w:tcPr>
            <w:tcW w:w="709" w:type="dxa"/>
            <w:gridSpan w:val="3"/>
            <w:tcBorders>
              <w:left w:val="single" w:sz="12" w:space="0" w:color="auto"/>
            </w:tcBorders>
            <w:shd w:val="clear" w:color="auto" w:fill="F7CAAC"/>
          </w:tcPr>
          <w:p w14:paraId="76C1410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4"/>
            <w:shd w:val="clear" w:color="auto" w:fill="F7CAAC"/>
          </w:tcPr>
          <w:p w14:paraId="6EE8370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gridSpan w:val="2"/>
            <w:shd w:val="clear" w:color="auto" w:fill="F7CAAC"/>
          </w:tcPr>
          <w:p w14:paraId="5D93FC0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73877001" w14:textId="77777777" w:rsidTr="000E0A66">
        <w:trPr>
          <w:cantSplit/>
          <w:trHeight w:val="70"/>
        </w:trPr>
        <w:tc>
          <w:tcPr>
            <w:tcW w:w="4165" w:type="dxa"/>
            <w:gridSpan w:val="3"/>
            <w:shd w:val="clear" w:color="auto" w:fill="F7CAAC"/>
          </w:tcPr>
          <w:p w14:paraId="6861FDC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1931" w:type="dxa"/>
            <w:gridSpan w:val="6"/>
            <w:shd w:val="clear" w:color="auto" w:fill="F7CAAC"/>
          </w:tcPr>
          <w:p w14:paraId="1251249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268" w:type="dxa"/>
            <w:gridSpan w:val="14"/>
            <w:tcBorders>
              <w:right w:val="single" w:sz="12" w:space="0" w:color="auto"/>
            </w:tcBorders>
            <w:shd w:val="clear" w:color="auto" w:fill="F7CAAC"/>
          </w:tcPr>
          <w:p w14:paraId="4DF58D4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3"/>
            <w:vMerge w:val="restart"/>
            <w:tcBorders>
              <w:left w:val="single" w:sz="12" w:space="0" w:color="auto"/>
            </w:tcBorders>
          </w:tcPr>
          <w:p w14:paraId="603976CB" w14:textId="569444CF"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850" w:type="dxa"/>
            <w:gridSpan w:val="4"/>
            <w:vMerge w:val="restart"/>
          </w:tcPr>
          <w:p w14:paraId="178F24B6" w14:textId="11209A29"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2</w:t>
            </w:r>
          </w:p>
        </w:tc>
        <w:tc>
          <w:tcPr>
            <w:tcW w:w="754" w:type="dxa"/>
            <w:gridSpan w:val="2"/>
            <w:vMerge w:val="restart"/>
          </w:tcPr>
          <w:p w14:paraId="69802139"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2C5D02F5" w14:textId="77777777" w:rsidTr="000E0A66">
        <w:trPr>
          <w:trHeight w:val="205"/>
        </w:trPr>
        <w:tc>
          <w:tcPr>
            <w:tcW w:w="4165" w:type="dxa"/>
            <w:gridSpan w:val="3"/>
          </w:tcPr>
          <w:p w14:paraId="2DE0D093" w14:textId="77777777" w:rsidR="00E5029C" w:rsidRPr="00F52EEF" w:rsidRDefault="00E5029C" w:rsidP="00935F76">
            <w:pPr>
              <w:tabs>
                <w:tab w:val="left" w:pos="567"/>
              </w:tabs>
              <w:jc w:val="both"/>
              <w:rPr>
                <w:rFonts w:asciiTheme="minorHAnsi" w:hAnsiTheme="minorHAnsi" w:cstheme="minorHAnsi"/>
              </w:rPr>
            </w:pPr>
          </w:p>
        </w:tc>
        <w:tc>
          <w:tcPr>
            <w:tcW w:w="1931" w:type="dxa"/>
            <w:gridSpan w:val="6"/>
          </w:tcPr>
          <w:p w14:paraId="24AE54C5" w14:textId="77777777" w:rsidR="00E5029C" w:rsidRPr="00F52EEF" w:rsidRDefault="00E5029C" w:rsidP="00935F76">
            <w:pPr>
              <w:tabs>
                <w:tab w:val="left" w:pos="567"/>
              </w:tabs>
              <w:jc w:val="both"/>
              <w:rPr>
                <w:rFonts w:asciiTheme="minorHAnsi" w:hAnsiTheme="minorHAnsi" w:cstheme="minorHAnsi"/>
              </w:rPr>
            </w:pPr>
          </w:p>
        </w:tc>
        <w:tc>
          <w:tcPr>
            <w:tcW w:w="2268" w:type="dxa"/>
            <w:gridSpan w:val="14"/>
            <w:tcBorders>
              <w:right w:val="single" w:sz="12" w:space="0" w:color="auto"/>
            </w:tcBorders>
          </w:tcPr>
          <w:p w14:paraId="4EF6DA57" w14:textId="77777777" w:rsidR="00E5029C" w:rsidRPr="00F52EEF" w:rsidRDefault="00E5029C" w:rsidP="00935F76">
            <w:pPr>
              <w:tabs>
                <w:tab w:val="left" w:pos="567"/>
              </w:tabs>
              <w:jc w:val="both"/>
              <w:rPr>
                <w:rFonts w:asciiTheme="minorHAnsi" w:hAnsiTheme="minorHAnsi" w:cstheme="minorHAnsi"/>
              </w:rPr>
            </w:pPr>
          </w:p>
        </w:tc>
        <w:tc>
          <w:tcPr>
            <w:tcW w:w="709" w:type="dxa"/>
            <w:gridSpan w:val="3"/>
            <w:vMerge/>
            <w:tcBorders>
              <w:left w:val="single" w:sz="12" w:space="0" w:color="auto"/>
            </w:tcBorders>
            <w:vAlign w:val="center"/>
          </w:tcPr>
          <w:p w14:paraId="6F230E19" w14:textId="77777777" w:rsidR="00E5029C" w:rsidRPr="00F52EEF" w:rsidRDefault="00E5029C" w:rsidP="00935F76">
            <w:pPr>
              <w:tabs>
                <w:tab w:val="left" w:pos="567"/>
              </w:tabs>
              <w:rPr>
                <w:rFonts w:asciiTheme="minorHAnsi" w:hAnsiTheme="minorHAnsi" w:cstheme="minorHAnsi"/>
                <w:b/>
              </w:rPr>
            </w:pPr>
          </w:p>
        </w:tc>
        <w:tc>
          <w:tcPr>
            <w:tcW w:w="850" w:type="dxa"/>
            <w:gridSpan w:val="4"/>
            <w:vMerge/>
            <w:vAlign w:val="center"/>
          </w:tcPr>
          <w:p w14:paraId="2EE0D4C3" w14:textId="77777777" w:rsidR="00E5029C" w:rsidRPr="00F52EEF" w:rsidRDefault="00E5029C" w:rsidP="00935F76">
            <w:pPr>
              <w:tabs>
                <w:tab w:val="left" w:pos="567"/>
              </w:tabs>
              <w:rPr>
                <w:rFonts w:asciiTheme="minorHAnsi" w:hAnsiTheme="minorHAnsi" w:cstheme="minorHAnsi"/>
                <w:b/>
              </w:rPr>
            </w:pPr>
          </w:p>
        </w:tc>
        <w:tc>
          <w:tcPr>
            <w:tcW w:w="754" w:type="dxa"/>
            <w:gridSpan w:val="2"/>
            <w:vMerge/>
            <w:vAlign w:val="center"/>
          </w:tcPr>
          <w:p w14:paraId="024F041A" w14:textId="77777777" w:rsidR="00E5029C" w:rsidRPr="00F52EEF" w:rsidRDefault="00E5029C" w:rsidP="00935F76">
            <w:pPr>
              <w:tabs>
                <w:tab w:val="left" w:pos="567"/>
              </w:tabs>
              <w:rPr>
                <w:rFonts w:asciiTheme="minorHAnsi" w:hAnsiTheme="minorHAnsi" w:cstheme="minorHAnsi"/>
                <w:b/>
              </w:rPr>
            </w:pPr>
          </w:p>
        </w:tc>
      </w:tr>
      <w:tr w:rsidR="00E5029C" w:rsidRPr="00F52EEF" w14:paraId="52ED01B7" w14:textId="77777777" w:rsidTr="000E0A66">
        <w:tc>
          <w:tcPr>
            <w:tcW w:w="10677" w:type="dxa"/>
            <w:gridSpan w:val="32"/>
            <w:shd w:val="clear" w:color="auto" w:fill="F7CAAC"/>
          </w:tcPr>
          <w:p w14:paraId="07473C9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4A0C7645" w14:textId="77777777" w:rsidTr="000E0A66">
        <w:trPr>
          <w:trHeight w:val="992"/>
        </w:trPr>
        <w:tc>
          <w:tcPr>
            <w:tcW w:w="10677" w:type="dxa"/>
            <w:gridSpan w:val="32"/>
          </w:tcPr>
          <w:p w14:paraId="6967A989"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Jurášková, O., Juříková, M., </w:t>
            </w:r>
            <w:r w:rsidRPr="00F52EEF">
              <w:rPr>
                <w:rFonts w:asciiTheme="minorHAnsi" w:hAnsiTheme="minorHAnsi" w:cstheme="minorHAnsi"/>
                <w:lang w:val="en-US"/>
              </w:rPr>
              <w:t xml:space="preserve">&amp; </w:t>
            </w:r>
            <w:r w:rsidRPr="00F52EEF">
              <w:rPr>
                <w:rFonts w:asciiTheme="minorHAnsi" w:hAnsiTheme="minorHAnsi" w:cstheme="minorHAnsi"/>
              </w:rPr>
              <w:t xml:space="preserve">Kocourek, J. (2017). Impact of image attributes on branding of small and medium-sized enterprises. </w:t>
            </w:r>
            <w:r w:rsidRPr="00F52EEF">
              <w:rPr>
                <w:rFonts w:asciiTheme="minorHAnsi" w:hAnsiTheme="minorHAnsi" w:cstheme="minorHAnsi"/>
                <w:i/>
              </w:rPr>
              <w:t>Proceedings of Business System Laboratory,</w:t>
            </w:r>
            <w:r w:rsidRPr="00F52EEF">
              <w:rPr>
                <w:rFonts w:asciiTheme="minorHAnsi" w:hAnsiTheme="minorHAnsi" w:cstheme="minorHAnsi"/>
              </w:rPr>
              <w:t xml:space="preserve"> Roma, IT.</w:t>
            </w:r>
          </w:p>
          <w:p w14:paraId="48DFE7BA"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Jurášková, O., Juříková, M., </w:t>
            </w:r>
            <w:r w:rsidRPr="00F52EEF">
              <w:rPr>
                <w:rFonts w:asciiTheme="minorHAnsi" w:hAnsiTheme="minorHAnsi" w:cstheme="minorHAnsi"/>
                <w:lang w:val="en-US"/>
              </w:rPr>
              <w:t xml:space="preserve">&amp; </w:t>
            </w:r>
            <w:r w:rsidRPr="00F52EEF">
              <w:rPr>
                <w:rFonts w:asciiTheme="minorHAnsi" w:hAnsiTheme="minorHAnsi" w:cstheme="minorHAnsi"/>
              </w:rPr>
              <w:t xml:space="preserve">Kocourek, J. (2015). Innovation of Educational Proces as a Factor of Enhancing Competitiveness, </w:t>
            </w:r>
            <w:r w:rsidRPr="00F52EEF">
              <w:rPr>
                <w:rFonts w:asciiTheme="minorHAnsi" w:hAnsiTheme="minorHAnsi" w:cstheme="minorHAnsi"/>
                <w:i/>
              </w:rPr>
              <w:t>Turkish Online Journal of Educational Technology,</w:t>
            </w:r>
            <w:r w:rsidRPr="00F52EEF">
              <w:rPr>
                <w:rFonts w:asciiTheme="minorHAnsi" w:hAnsiTheme="minorHAnsi" w:cstheme="minorHAnsi"/>
              </w:rPr>
              <w:t xml:space="preserve"> </w:t>
            </w:r>
            <w:r w:rsidRPr="00F52EEF">
              <w:rPr>
                <w:rFonts w:asciiTheme="minorHAnsi" w:hAnsiTheme="minorHAnsi" w:cstheme="minorHAnsi"/>
                <w:i/>
              </w:rPr>
              <w:t>INTE.</w:t>
            </w:r>
          </w:p>
          <w:p w14:paraId="50C9A72E"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Jurášková, O. (2014). </w:t>
            </w:r>
            <w:r w:rsidRPr="00F52EEF">
              <w:rPr>
                <w:rFonts w:asciiTheme="minorHAnsi" w:hAnsiTheme="minorHAnsi" w:cstheme="minorHAnsi"/>
                <w:i/>
              </w:rPr>
              <w:t>Public relations – how relationship can create brands that people trust</w:t>
            </w:r>
            <w:r w:rsidRPr="00F52EEF">
              <w:rPr>
                <w:rFonts w:asciiTheme="minorHAnsi" w:hAnsiTheme="minorHAnsi" w:cstheme="minorHAnsi"/>
              </w:rPr>
              <w:t>. Zlín: Verbum.</w:t>
            </w:r>
          </w:p>
          <w:p w14:paraId="631F7D08"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Jurášková, O. (2014). Emoce při budování značky</w:t>
            </w:r>
            <w:r w:rsidRPr="00F52EEF">
              <w:rPr>
                <w:rFonts w:asciiTheme="minorHAnsi" w:hAnsiTheme="minorHAnsi" w:cstheme="minorHAnsi"/>
                <w:i/>
              </w:rPr>
              <w:t>. Emoce v marketingu</w:t>
            </w:r>
            <w:r w:rsidRPr="00F52EEF">
              <w:rPr>
                <w:rFonts w:asciiTheme="minorHAnsi" w:hAnsiTheme="minorHAnsi" w:cstheme="minorHAnsi"/>
              </w:rPr>
              <w:t>. Praha: Grada Publishing.</w:t>
            </w:r>
          </w:p>
        </w:tc>
      </w:tr>
      <w:tr w:rsidR="00E5029C" w:rsidRPr="00F52EEF" w14:paraId="44F8E813" w14:textId="77777777" w:rsidTr="000E0A66">
        <w:trPr>
          <w:trHeight w:val="218"/>
        </w:trPr>
        <w:tc>
          <w:tcPr>
            <w:tcW w:w="10677" w:type="dxa"/>
            <w:gridSpan w:val="32"/>
            <w:shd w:val="clear" w:color="auto" w:fill="F7CAAC"/>
          </w:tcPr>
          <w:p w14:paraId="5B221127"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45A62C37" w14:textId="77777777" w:rsidTr="000E0A66">
        <w:trPr>
          <w:trHeight w:val="976"/>
        </w:trPr>
        <w:tc>
          <w:tcPr>
            <w:tcW w:w="10677" w:type="dxa"/>
            <w:gridSpan w:val="32"/>
          </w:tcPr>
          <w:p w14:paraId="2C89E1E5" w14:textId="77777777" w:rsidR="00E5029C" w:rsidRPr="00F52EEF" w:rsidRDefault="00E5029C" w:rsidP="00935F76">
            <w:pPr>
              <w:tabs>
                <w:tab w:val="left" w:pos="567"/>
              </w:tabs>
              <w:rPr>
                <w:rFonts w:asciiTheme="minorHAnsi" w:hAnsiTheme="minorHAnsi" w:cstheme="minorHAnsi"/>
                <w:b/>
                <w:color w:val="FF0000"/>
              </w:rPr>
            </w:pPr>
          </w:p>
          <w:p w14:paraId="19458261" w14:textId="77777777" w:rsidR="004D4E17" w:rsidRPr="00F52EEF" w:rsidRDefault="004D4E17" w:rsidP="00935F76">
            <w:pPr>
              <w:tabs>
                <w:tab w:val="left" w:pos="567"/>
              </w:tabs>
              <w:rPr>
                <w:rFonts w:asciiTheme="minorHAnsi" w:hAnsiTheme="minorHAnsi" w:cstheme="minorHAnsi"/>
                <w:b/>
                <w:color w:val="FF0000"/>
              </w:rPr>
            </w:pPr>
          </w:p>
          <w:p w14:paraId="1BEBF1C1" w14:textId="40ABC8DC" w:rsidR="004D4E17" w:rsidRPr="00F52EEF" w:rsidRDefault="004D4E17" w:rsidP="00935F76">
            <w:pPr>
              <w:tabs>
                <w:tab w:val="left" w:pos="567"/>
              </w:tabs>
              <w:rPr>
                <w:rFonts w:asciiTheme="minorHAnsi" w:hAnsiTheme="minorHAnsi" w:cstheme="minorHAnsi"/>
                <w:b/>
                <w:color w:val="FF0000"/>
              </w:rPr>
            </w:pPr>
          </w:p>
        </w:tc>
      </w:tr>
      <w:tr w:rsidR="00E5029C" w:rsidRPr="00F52EEF" w14:paraId="1C94D245" w14:textId="77777777" w:rsidTr="000E0A66">
        <w:trPr>
          <w:cantSplit/>
          <w:trHeight w:val="409"/>
        </w:trPr>
        <w:tc>
          <w:tcPr>
            <w:tcW w:w="3336" w:type="dxa"/>
            <w:shd w:val="clear" w:color="auto" w:fill="F7CAAC"/>
          </w:tcPr>
          <w:p w14:paraId="12FB0F2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17"/>
          </w:tcPr>
          <w:p w14:paraId="4481F8FB"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Olga Dolínková, v. r.</w:t>
            </w:r>
          </w:p>
        </w:tc>
        <w:tc>
          <w:tcPr>
            <w:tcW w:w="992" w:type="dxa"/>
            <w:gridSpan w:val="5"/>
            <w:shd w:val="clear" w:color="auto" w:fill="F7CAAC"/>
          </w:tcPr>
          <w:p w14:paraId="4939818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9"/>
          </w:tcPr>
          <w:p w14:paraId="3E2B4221" w14:textId="77777777" w:rsidR="00E5029C" w:rsidRPr="00F52EEF" w:rsidRDefault="00E5029C" w:rsidP="00935F76">
            <w:pPr>
              <w:tabs>
                <w:tab w:val="left" w:pos="567"/>
              </w:tabs>
              <w:jc w:val="both"/>
              <w:rPr>
                <w:rFonts w:asciiTheme="minorHAnsi" w:hAnsiTheme="minorHAnsi" w:cstheme="minorHAnsi"/>
              </w:rPr>
            </w:pPr>
          </w:p>
        </w:tc>
      </w:tr>
      <w:tr w:rsidR="00140E7C" w:rsidRPr="00F52EEF" w14:paraId="6FAE1E65" w14:textId="77777777" w:rsidTr="000E0A66">
        <w:tc>
          <w:tcPr>
            <w:tcW w:w="10677" w:type="dxa"/>
            <w:gridSpan w:val="32"/>
            <w:tcBorders>
              <w:bottom w:val="double" w:sz="4" w:space="0" w:color="auto"/>
            </w:tcBorders>
            <w:shd w:val="clear" w:color="auto" w:fill="BDD6EE"/>
          </w:tcPr>
          <w:p w14:paraId="47324C83" w14:textId="0F683D8E"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140E7C" w:rsidRPr="00F52EEF" w14:paraId="3147A37A" w14:textId="77777777" w:rsidTr="000E0A66">
        <w:tc>
          <w:tcPr>
            <w:tcW w:w="3336" w:type="dxa"/>
            <w:tcBorders>
              <w:top w:val="double" w:sz="4" w:space="0" w:color="auto"/>
            </w:tcBorders>
            <w:shd w:val="clear" w:color="auto" w:fill="F7CAAC"/>
          </w:tcPr>
          <w:p w14:paraId="05D0FC9C"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Vysoká škola</w:t>
            </w:r>
          </w:p>
        </w:tc>
        <w:tc>
          <w:tcPr>
            <w:tcW w:w="7341" w:type="dxa"/>
            <w:gridSpan w:val="31"/>
          </w:tcPr>
          <w:p w14:paraId="3D77A026"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Univerzita Tomáše Bati ve Zlíně</w:t>
            </w:r>
          </w:p>
        </w:tc>
      </w:tr>
      <w:tr w:rsidR="00140E7C" w:rsidRPr="00F52EEF" w14:paraId="182D57B9" w14:textId="77777777" w:rsidTr="000E0A66">
        <w:tc>
          <w:tcPr>
            <w:tcW w:w="3336" w:type="dxa"/>
            <w:shd w:val="clear" w:color="auto" w:fill="F7CAAC"/>
          </w:tcPr>
          <w:p w14:paraId="245758B6"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Součást vysoké školy</w:t>
            </w:r>
          </w:p>
        </w:tc>
        <w:tc>
          <w:tcPr>
            <w:tcW w:w="7341" w:type="dxa"/>
            <w:gridSpan w:val="31"/>
          </w:tcPr>
          <w:p w14:paraId="45F30C58"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Fakulta multimediálních komunikací</w:t>
            </w:r>
          </w:p>
        </w:tc>
      </w:tr>
      <w:tr w:rsidR="00140E7C" w:rsidRPr="00F52EEF" w14:paraId="782C0A85" w14:textId="77777777" w:rsidTr="000E0A66">
        <w:tc>
          <w:tcPr>
            <w:tcW w:w="3336" w:type="dxa"/>
            <w:shd w:val="clear" w:color="auto" w:fill="F7CAAC"/>
          </w:tcPr>
          <w:p w14:paraId="1E8B2030"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31"/>
          </w:tcPr>
          <w:p w14:paraId="5A5E8BF5" w14:textId="62B6BFD9"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Marketingov</w:t>
            </w:r>
            <w:ins w:id="5797" w:author="Radim Bačuvčík" w:date="2020-02-06T10:21:00Z">
              <w:r w:rsidR="008B593D">
                <w:rPr>
                  <w:rFonts w:asciiTheme="minorHAnsi" w:hAnsiTheme="minorHAnsi" w:cstheme="minorHAnsi"/>
                </w:rPr>
                <w:t>á</w:t>
              </w:r>
            </w:ins>
            <w:del w:id="5798" w:author="Radim Bačuvčík" w:date="2020-02-06T10:21: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140E7C" w:rsidRPr="00F52EEF" w14:paraId="058901D3" w14:textId="77777777" w:rsidTr="000E0A66">
        <w:tc>
          <w:tcPr>
            <w:tcW w:w="3336" w:type="dxa"/>
            <w:shd w:val="clear" w:color="auto" w:fill="F7CAAC"/>
          </w:tcPr>
          <w:p w14:paraId="4C9C8C53"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Jméno a příjmení</w:t>
            </w:r>
          </w:p>
        </w:tc>
        <w:tc>
          <w:tcPr>
            <w:tcW w:w="3752" w:type="dxa"/>
            <w:gridSpan w:val="16"/>
          </w:tcPr>
          <w:p w14:paraId="2CC0174F"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Eva Gartnerová</w:t>
            </w:r>
          </w:p>
        </w:tc>
        <w:tc>
          <w:tcPr>
            <w:tcW w:w="993" w:type="dxa"/>
            <w:gridSpan w:val="3"/>
            <w:shd w:val="clear" w:color="auto" w:fill="F7CAAC"/>
          </w:tcPr>
          <w:p w14:paraId="604AEC4B"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Tituly</w:t>
            </w:r>
          </w:p>
        </w:tc>
        <w:tc>
          <w:tcPr>
            <w:tcW w:w="2596" w:type="dxa"/>
            <w:gridSpan w:val="12"/>
          </w:tcPr>
          <w:p w14:paraId="3557D4BC"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Mgr.</w:t>
            </w:r>
          </w:p>
        </w:tc>
      </w:tr>
      <w:tr w:rsidR="00140E7C" w:rsidRPr="00F52EEF" w14:paraId="7EA9E74D" w14:textId="77777777" w:rsidTr="000E0A66">
        <w:tc>
          <w:tcPr>
            <w:tcW w:w="3336" w:type="dxa"/>
            <w:shd w:val="clear" w:color="auto" w:fill="F7CAAC"/>
          </w:tcPr>
          <w:p w14:paraId="7417A0BD"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Rok narození</w:t>
            </w:r>
          </w:p>
        </w:tc>
        <w:tc>
          <w:tcPr>
            <w:tcW w:w="829" w:type="dxa"/>
            <w:gridSpan w:val="2"/>
          </w:tcPr>
          <w:p w14:paraId="497E6F7E"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1991</w:t>
            </w:r>
          </w:p>
        </w:tc>
        <w:tc>
          <w:tcPr>
            <w:tcW w:w="1721" w:type="dxa"/>
            <w:gridSpan w:val="4"/>
            <w:shd w:val="clear" w:color="auto" w:fill="F7CAAC"/>
          </w:tcPr>
          <w:p w14:paraId="1287FFEE"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typ vztahu k VŠ</w:t>
            </w:r>
          </w:p>
        </w:tc>
        <w:tc>
          <w:tcPr>
            <w:tcW w:w="494" w:type="dxa"/>
            <w:gridSpan w:val="5"/>
          </w:tcPr>
          <w:p w14:paraId="0672080F"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pp.</w:t>
            </w:r>
          </w:p>
        </w:tc>
        <w:tc>
          <w:tcPr>
            <w:tcW w:w="708" w:type="dxa"/>
            <w:gridSpan w:val="5"/>
            <w:shd w:val="clear" w:color="auto" w:fill="F7CAAC"/>
          </w:tcPr>
          <w:p w14:paraId="5FABDC92"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rozsah</w:t>
            </w:r>
          </w:p>
        </w:tc>
        <w:tc>
          <w:tcPr>
            <w:tcW w:w="993" w:type="dxa"/>
            <w:gridSpan w:val="3"/>
          </w:tcPr>
          <w:p w14:paraId="5F39C4EC" w14:textId="14869AB5" w:rsidR="00140E7C" w:rsidRPr="00F52EEF" w:rsidRDefault="00140E7C" w:rsidP="00935F76">
            <w:pPr>
              <w:tabs>
                <w:tab w:val="left" w:pos="567"/>
              </w:tabs>
              <w:rPr>
                <w:rFonts w:asciiTheme="minorHAnsi" w:eastAsia="Calibri" w:hAnsiTheme="minorHAnsi" w:cstheme="minorHAnsi"/>
              </w:rPr>
            </w:pPr>
            <w:r w:rsidRPr="00F52EEF">
              <w:rPr>
                <w:rFonts w:asciiTheme="minorHAnsi" w:hAnsiTheme="minorHAnsi" w:cstheme="minorHAnsi"/>
              </w:rPr>
              <w:t>40h/t</w:t>
            </w:r>
            <w:r w:rsidR="00A163AD">
              <w:rPr>
                <w:rFonts w:asciiTheme="minorHAnsi" w:hAnsiTheme="minorHAnsi" w:cstheme="minorHAnsi"/>
              </w:rPr>
              <w:t>ýd</w:t>
            </w:r>
            <w:r w:rsidRPr="00F52EEF">
              <w:rPr>
                <w:rFonts w:asciiTheme="minorHAnsi" w:hAnsiTheme="minorHAnsi" w:cstheme="minorHAnsi"/>
              </w:rPr>
              <w:t>.</w:t>
            </w:r>
          </w:p>
        </w:tc>
        <w:tc>
          <w:tcPr>
            <w:tcW w:w="992" w:type="dxa"/>
            <w:gridSpan w:val="6"/>
            <w:shd w:val="clear" w:color="auto" w:fill="F7CAAC"/>
          </w:tcPr>
          <w:p w14:paraId="4644838D"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do kdy</w:t>
            </w:r>
          </w:p>
        </w:tc>
        <w:tc>
          <w:tcPr>
            <w:tcW w:w="1604" w:type="dxa"/>
            <w:gridSpan w:val="6"/>
          </w:tcPr>
          <w:p w14:paraId="4D778EB0" w14:textId="77777777" w:rsidR="00140E7C" w:rsidRPr="00F52EEF" w:rsidRDefault="00140E7C" w:rsidP="00935F76">
            <w:pPr>
              <w:tabs>
                <w:tab w:val="left" w:pos="567"/>
              </w:tabs>
              <w:rPr>
                <w:rFonts w:asciiTheme="minorHAnsi" w:hAnsiTheme="minorHAnsi" w:cstheme="minorHAnsi"/>
              </w:rPr>
            </w:pPr>
            <w:r w:rsidRPr="00F52EEF">
              <w:rPr>
                <w:rFonts w:asciiTheme="minorHAnsi" w:eastAsia="Calibri" w:hAnsiTheme="minorHAnsi" w:cstheme="minorHAnsi"/>
              </w:rPr>
              <w:t>04/21</w:t>
            </w:r>
          </w:p>
        </w:tc>
      </w:tr>
      <w:tr w:rsidR="00140E7C" w:rsidRPr="00F52EEF" w14:paraId="78B6C70C" w14:textId="77777777" w:rsidTr="000E0A66">
        <w:tc>
          <w:tcPr>
            <w:tcW w:w="5886" w:type="dxa"/>
            <w:gridSpan w:val="7"/>
            <w:shd w:val="clear" w:color="auto" w:fill="F7CAAC"/>
          </w:tcPr>
          <w:p w14:paraId="571B6E5B"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494" w:type="dxa"/>
            <w:gridSpan w:val="5"/>
          </w:tcPr>
          <w:p w14:paraId="52657CC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pp.</w:t>
            </w:r>
          </w:p>
        </w:tc>
        <w:tc>
          <w:tcPr>
            <w:tcW w:w="708" w:type="dxa"/>
            <w:gridSpan w:val="5"/>
            <w:shd w:val="clear" w:color="auto" w:fill="F7CAAC"/>
          </w:tcPr>
          <w:p w14:paraId="1A712228"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rozsah</w:t>
            </w:r>
          </w:p>
        </w:tc>
        <w:tc>
          <w:tcPr>
            <w:tcW w:w="993" w:type="dxa"/>
            <w:gridSpan w:val="3"/>
          </w:tcPr>
          <w:p w14:paraId="01382B08" w14:textId="45237B66" w:rsidR="00140E7C" w:rsidRPr="00F52EEF" w:rsidRDefault="00140E7C" w:rsidP="00935F76">
            <w:pPr>
              <w:tabs>
                <w:tab w:val="left" w:pos="567"/>
              </w:tabs>
              <w:rPr>
                <w:rFonts w:asciiTheme="minorHAnsi" w:eastAsia="Calibri" w:hAnsiTheme="minorHAnsi" w:cstheme="minorHAnsi"/>
              </w:rPr>
            </w:pPr>
            <w:r w:rsidRPr="00F52EEF">
              <w:rPr>
                <w:rFonts w:asciiTheme="minorHAnsi" w:hAnsiTheme="minorHAnsi" w:cstheme="minorHAnsi"/>
              </w:rPr>
              <w:t>40h/t</w:t>
            </w:r>
            <w:r w:rsidR="00A163AD">
              <w:rPr>
                <w:rFonts w:asciiTheme="minorHAnsi" w:hAnsiTheme="minorHAnsi" w:cstheme="minorHAnsi"/>
              </w:rPr>
              <w:t>ýd</w:t>
            </w:r>
            <w:r w:rsidRPr="00F52EEF">
              <w:rPr>
                <w:rFonts w:asciiTheme="minorHAnsi" w:hAnsiTheme="minorHAnsi" w:cstheme="minorHAnsi"/>
              </w:rPr>
              <w:t>.</w:t>
            </w:r>
          </w:p>
        </w:tc>
        <w:tc>
          <w:tcPr>
            <w:tcW w:w="992" w:type="dxa"/>
            <w:gridSpan w:val="6"/>
            <w:shd w:val="clear" w:color="auto" w:fill="F7CAAC"/>
          </w:tcPr>
          <w:p w14:paraId="62D784DB"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do kdy</w:t>
            </w:r>
          </w:p>
        </w:tc>
        <w:tc>
          <w:tcPr>
            <w:tcW w:w="1604" w:type="dxa"/>
            <w:gridSpan w:val="6"/>
          </w:tcPr>
          <w:p w14:paraId="0110B32F"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04/21</w:t>
            </w:r>
          </w:p>
        </w:tc>
      </w:tr>
      <w:tr w:rsidR="00140E7C" w:rsidRPr="00F52EEF" w14:paraId="4213D85A" w14:textId="77777777" w:rsidTr="000E0A66">
        <w:tc>
          <w:tcPr>
            <w:tcW w:w="6380" w:type="dxa"/>
            <w:gridSpan w:val="12"/>
            <w:shd w:val="clear" w:color="auto" w:fill="F7CAAC"/>
          </w:tcPr>
          <w:p w14:paraId="16FF0150"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701" w:type="dxa"/>
            <w:gridSpan w:val="8"/>
            <w:shd w:val="clear" w:color="auto" w:fill="F7CAAC"/>
          </w:tcPr>
          <w:p w14:paraId="4FE212EF"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typ prac. vztahu</w:t>
            </w:r>
          </w:p>
        </w:tc>
        <w:tc>
          <w:tcPr>
            <w:tcW w:w="2596" w:type="dxa"/>
            <w:gridSpan w:val="12"/>
            <w:shd w:val="clear" w:color="auto" w:fill="F7CAAC"/>
          </w:tcPr>
          <w:p w14:paraId="2EFD2F7F"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rozsah</w:t>
            </w:r>
          </w:p>
        </w:tc>
      </w:tr>
      <w:tr w:rsidR="00140E7C" w:rsidRPr="00F52EEF" w14:paraId="426E85D8" w14:textId="77777777" w:rsidTr="000E0A66">
        <w:tc>
          <w:tcPr>
            <w:tcW w:w="6380" w:type="dxa"/>
            <w:gridSpan w:val="12"/>
          </w:tcPr>
          <w:p w14:paraId="0E5FDDE6" w14:textId="77777777" w:rsidR="00140E7C" w:rsidRPr="00F52EEF" w:rsidRDefault="00140E7C" w:rsidP="00935F76">
            <w:pPr>
              <w:tabs>
                <w:tab w:val="left" w:pos="567"/>
              </w:tabs>
              <w:rPr>
                <w:rFonts w:asciiTheme="minorHAnsi" w:hAnsiTheme="minorHAnsi" w:cstheme="minorHAnsi"/>
              </w:rPr>
            </w:pPr>
          </w:p>
        </w:tc>
        <w:tc>
          <w:tcPr>
            <w:tcW w:w="1701" w:type="dxa"/>
            <w:gridSpan w:val="8"/>
          </w:tcPr>
          <w:p w14:paraId="0ED074EF" w14:textId="77777777" w:rsidR="00140E7C" w:rsidRPr="00F52EEF" w:rsidRDefault="00140E7C" w:rsidP="00935F76">
            <w:pPr>
              <w:tabs>
                <w:tab w:val="left" w:pos="567"/>
              </w:tabs>
              <w:rPr>
                <w:rFonts w:asciiTheme="minorHAnsi" w:hAnsiTheme="minorHAnsi" w:cstheme="minorHAnsi"/>
              </w:rPr>
            </w:pPr>
          </w:p>
        </w:tc>
        <w:tc>
          <w:tcPr>
            <w:tcW w:w="2596" w:type="dxa"/>
            <w:gridSpan w:val="12"/>
          </w:tcPr>
          <w:p w14:paraId="6E22A706" w14:textId="77777777" w:rsidR="00140E7C" w:rsidRPr="00F52EEF" w:rsidRDefault="00140E7C" w:rsidP="00935F76">
            <w:pPr>
              <w:tabs>
                <w:tab w:val="left" w:pos="567"/>
              </w:tabs>
              <w:rPr>
                <w:rFonts w:asciiTheme="minorHAnsi" w:hAnsiTheme="minorHAnsi" w:cstheme="minorHAnsi"/>
              </w:rPr>
            </w:pPr>
          </w:p>
        </w:tc>
      </w:tr>
      <w:tr w:rsidR="00140E7C" w:rsidRPr="00F52EEF" w14:paraId="6CE22F15" w14:textId="77777777" w:rsidTr="000E0A66">
        <w:tc>
          <w:tcPr>
            <w:tcW w:w="6380" w:type="dxa"/>
            <w:gridSpan w:val="12"/>
          </w:tcPr>
          <w:p w14:paraId="25118244" w14:textId="77777777" w:rsidR="00140E7C" w:rsidRPr="00F52EEF" w:rsidRDefault="00140E7C" w:rsidP="00935F76">
            <w:pPr>
              <w:tabs>
                <w:tab w:val="left" w:pos="567"/>
              </w:tabs>
              <w:rPr>
                <w:rFonts w:asciiTheme="minorHAnsi" w:hAnsiTheme="minorHAnsi" w:cstheme="minorHAnsi"/>
              </w:rPr>
            </w:pPr>
          </w:p>
        </w:tc>
        <w:tc>
          <w:tcPr>
            <w:tcW w:w="1701" w:type="dxa"/>
            <w:gridSpan w:val="8"/>
          </w:tcPr>
          <w:p w14:paraId="2BBF3987" w14:textId="77777777" w:rsidR="00140E7C" w:rsidRPr="00F52EEF" w:rsidRDefault="00140E7C" w:rsidP="00935F76">
            <w:pPr>
              <w:tabs>
                <w:tab w:val="left" w:pos="567"/>
              </w:tabs>
              <w:rPr>
                <w:rFonts w:asciiTheme="minorHAnsi" w:hAnsiTheme="minorHAnsi" w:cstheme="minorHAnsi"/>
              </w:rPr>
            </w:pPr>
          </w:p>
        </w:tc>
        <w:tc>
          <w:tcPr>
            <w:tcW w:w="2596" w:type="dxa"/>
            <w:gridSpan w:val="12"/>
          </w:tcPr>
          <w:p w14:paraId="620ECD2D" w14:textId="77777777" w:rsidR="00140E7C" w:rsidRPr="00F52EEF" w:rsidRDefault="00140E7C" w:rsidP="00935F76">
            <w:pPr>
              <w:tabs>
                <w:tab w:val="left" w:pos="567"/>
              </w:tabs>
              <w:rPr>
                <w:rFonts w:asciiTheme="minorHAnsi" w:hAnsiTheme="minorHAnsi" w:cstheme="minorHAnsi"/>
              </w:rPr>
            </w:pPr>
          </w:p>
        </w:tc>
      </w:tr>
      <w:tr w:rsidR="00140E7C" w:rsidRPr="00F52EEF" w14:paraId="7AC4BD01" w14:textId="77777777" w:rsidTr="000E0A66">
        <w:tc>
          <w:tcPr>
            <w:tcW w:w="6380" w:type="dxa"/>
            <w:gridSpan w:val="12"/>
          </w:tcPr>
          <w:p w14:paraId="3C351C82" w14:textId="77777777" w:rsidR="00140E7C" w:rsidRPr="00F52EEF" w:rsidRDefault="00140E7C" w:rsidP="00935F76">
            <w:pPr>
              <w:tabs>
                <w:tab w:val="left" w:pos="567"/>
              </w:tabs>
              <w:rPr>
                <w:rFonts w:asciiTheme="minorHAnsi" w:hAnsiTheme="minorHAnsi" w:cstheme="minorHAnsi"/>
              </w:rPr>
            </w:pPr>
          </w:p>
        </w:tc>
        <w:tc>
          <w:tcPr>
            <w:tcW w:w="1701" w:type="dxa"/>
            <w:gridSpan w:val="8"/>
          </w:tcPr>
          <w:p w14:paraId="5C938602" w14:textId="77777777" w:rsidR="00140E7C" w:rsidRPr="00F52EEF" w:rsidRDefault="00140E7C" w:rsidP="00935F76">
            <w:pPr>
              <w:tabs>
                <w:tab w:val="left" w:pos="567"/>
              </w:tabs>
              <w:rPr>
                <w:rFonts w:asciiTheme="minorHAnsi" w:hAnsiTheme="minorHAnsi" w:cstheme="minorHAnsi"/>
              </w:rPr>
            </w:pPr>
          </w:p>
        </w:tc>
        <w:tc>
          <w:tcPr>
            <w:tcW w:w="2596" w:type="dxa"/>
            <w:gridSpan w:val="12"/>
          </w:tcPr>
          <w:p w14:paraId="2288F250" w14:textId="77777777" w:rsidR="00140E7C" w:rsidRPr="00F52EEF" w:rsidRDefault="00140E7C" w:rsidP="00935F76">
            <w:pPr>
              <w:tabs>
                <w:tab w:val="left" w:pos="567"/>
              </w:tabs>
              <w:rPr>
                <w:rFonts w:asciiTheme="minorHAnsi" w:hAnsiTheme="minorHAnsi" w:cstheme="minorHAnsi"/>
              </w:rPr>
            </w:pPr>
          </w:p>
        </w:tc>
      </w:tr>
      <w:tr w:rsidR="00140E7C" w:rsidRPr="00F52EEF" w14:paraId="40D3D0E2" w14:textId="77777777" w:rsidTr="000E0A66">
        <w:tc>
          <w:tcPr>
            <w:tcW w:w="6380" w:type="dxa"/>
            <w:gridSpan w:val="12"/>
          </w:tcPr>
          <w:p w14:paraId="6893B650" w14:textId="77777777" w:rsidR="00140E7C" w:rsidRPr="00F52EEF" w:rsidRDefault="00140E7C" w:rsidP="00935F76">
            <w:pPr>
              <w:tabs>
                <w:tab w:val="left" w:pos="567"/>
              </w:tabs>
              <w:rPr>
                <w:rFonts w:asciiTheme="minorHAnsi" w:hAnsiTheme="minorHAnsi" w:cstheme="minorHAnsi"/>
              </w:rPr>
            </w:pPr>
          </w:p>
        </w:tc>
        <w:tc>
          <w:tcPr>
            <w:tcW w:w="1701" w:type="dxa"/>
            <w:gridSpan w:val="8"/>
          </w:tcPr>
          <w:p w14:paraId="05C60B16" w14:textId="77777777" w:rsidR="00140E7C" w:rsidRPr="00F52EEF" w:rsidRDefault="00140E7C" w:rsidP="00935F76">
            <w:pPr>
              <w:tabs>
                <w:tab w:val="left" w:pos="567"/>
              </w:tabs>
              <w:rPr>
                <w:rFonts w:asciiTheme="minorHAnsi" w:hAnsiTheme="minorHAnsi" w:cstheme="minorHAnsi"/>
              </w:rPr>
            </w:pPr>
          </w:p>
        </w:tc>
        <w:tc>
          <w:tcPr>
            <w:tcW w:w="2596" w:type="dxa"/>
            <w:gridSpan w:val="12"/>
          </w:tcPr>
          <w:p w14:paraId="19A3ED50" w14:textId="77777777" w:rsidR="00140E7C" w:rsidRPr="00F52EEF" w:rsidRDefault="00140E7C" w:rsidP="00935F76">
            <w:pPr>
              <w:tabs>
                <w:tab w:val="left" w:pos="567"/>
              </w:tabs>
              <w:rPr>
                <w:rFonts w:asciiTheme="minorHAnsi" w:hAnsiTheme="minorHAnsi" w:cstheme="minorHAnsi"/>
              </w:rPr>
            </w:pPr>
          </w:p>
        </w:tc>
      </w:tr>
      <w:tr w:rsidR="00140E7C" w:rsidRPr="00F52EEF" w14:paraId="5ED33582" w14:textId="77777777" w:rsidTr="000E0A66">
        <w:tc>
          <w:tcPr>
            <w:tcW w:w="10677" w:type="dxa"/>
            <w:gridSpan w:val="32"/>
            <w:shd w:val="clear" w:color="auto" w:fill="F7CAAC"/>
          </w:tcPr>
          <w:p w14:paraId="19013822"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140E7C" w:rsidRPr="00F52EEF" w14:paraId="5EE565DB" w14:textId="77777777" w:rsidTr="000E0A66">
        <w:trPr>
          <w:trHeight w:val="1118"/>
        </w:trPr>
        <w:tc>
          <w:tcPr>
            <w:tcW w:w="10677" w:type="dxa"/>
            <w:gridSpan w:val="32"/>
            <w:tcBorders>
              <w:top w:val="nil"/>
            </w:tcBorders>
          </w:tcPr>
          <w:p w14:paraId="67B8AF2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 xml:space="preserve">Intercultural projects – garant, vede semináře </w:t>
            </w:r>
          </w:p>
          <w:p w14:paraId="3324D086"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 xml:space="preserve">Komunikační agentura 3, 4 – vede semináře </w:t>
            </w:r>
          </w:p>
          <w:p w14:paraId="26607E98" w14:textId="77777777" w:rsidR="00140E7C" w:rsidRPr="00F52EEF" w:rsidRDefault="00140E7C" w:rsidP="00935F76">
            <w:pPr>
              <w:tabs>
                <w:tab w:val="left" w:pos="567"/>
              </w:tabs>
              <w:rPr>
                <w:rFonts w:asciiTheme="minorHAnsi" w:hAnsiTheme="minorHAnsi" w:cstheme="minorHAnsi"/>
              </w:rPr>
            </w:pPr>
          </w:p>
        </w:tc>
      </w:tr>
      <w:tr w:rsidR="00140E7C" w:rsidRPr="00F52EEF" w14:paraId="7FD2EC66" w14:textId="77777777" w:rsidTr="000E0A66">
        <w:tc>
          <w:tcPr>
            <w:tcW w:w="10677" w:type="dxa"/>
            <w:gridSpan w:val="32"/>
            <w:shd w:val="clear" w:color="auto" w:fill="F7CAAC"/>
          </w:tcPr>
          <w:p w14:paraId="21817E31"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 xml:space="preserve">Údaje o vzdělání na VŠ </w:t>
            </w:r>
          </w:p>
        </w:tc>
      </w:tr>
      <w:tr w:rsidR="00140E7C" w:rsidRPr="00F52EEF" w14:paraId="04393364" w14:textId="77777777" w:rsidTr="000E0A66">
        <w:trPr>
          <w:trHeight w:val="1055"/>
        </w:trPr>
        <w:tc>
          <w:tcPr>
            <w:tcW w:w="10677" w:type="dxa"/>
            <w:gridSpan w:val="32"/>
          </w:tcPr>
          <w:p w14:paraId="59C3F3A6" w14:textId="07CAC6A2" w:rsidR="00140E7C" w:rsidRPr="00F52EEF" w:rsidRDefault="00140E7C" w:rsidP="00935F76">
            <w:pPr>
              <w:tabs>
                <w:tab w:val="left" w:pos="567"/>
              </w:tabs>
              <w:rPr>
                <w:rFonts w:asciiTheme="minorHAnsi" w:eastAsia="Calibri" w:hAnsiTheme="minorHAnsi" w:cstheme="minorHAnsi"/>
              </w:rPr>
            </w:pPr>
            <w:r w:rsidRPr="00F52EEF">
              <w:rPr>
                <w:rFonts w:asciiTheme="minorHAnsi" w:eastAsia="Calibri" w:hAnsiTheme="minorHAnsi" w:cstheme="minorHAnsi"/>
              </w:rPr>
              <w:t>2016</w:t>
            </w:r>
            <w:r w:rsidR="000E0A66">
              <w:rPr>
                <w:rFonts w:asciiTheme="minorHAnsi" w:eastAsia="Calibri" w:hAnsiTheme="minorHAnsi" w:cstheme="minorHAnsi"/>
              </w:rPr>
              <w:t>:</w:t>
            </w:r>
            <w:r w:rsidRPr="00F52EEF">
              <w:rPr>
                <w:rFonts w:asciiTheme="minorHAnsi" w:eastAsia="Calibri" w:hAnsiTheme="minorHAnsi" w:cstheme="minorHAnsi"/>
              </w:rPr>
              <w:t xml:space="preserve"> obor Marketingov</w:t>
            </w:r>
            <w:ins w:id="5799" w:author="Radim Bačuvčík" w:date="2020-02-06T15:16:00Z">
              <w:r w:rsidR="000F5CEF">
                <w:rPr>
                  <w:rFonts w:asciiTheme="minorHAnsi" w:eastAsia="Calibri" w:hAnsiTheme="minorHAnsi" w:cstheme="minorHAnsi"/>
                </w:rPr>
                <w:t>é</w:t>
              </w:r>
            </w:ins>
            <w:del w:id="5800" w:author="Radim Bačuvčík" w:date="2020-02-06T10:22:00Z">
              <w:r w:rsidRPr="00F52EEF" w:rsidDel="008B593D">
                <w:rPr>
                  <w:rFonts w:asciiTheme="minorHAnsi" w:eastAsia="Calibri" w:hAnsiTheme="minorHAnsi" w:cstheme="minorHAnsi"/>
                </w:rPr>
                <w:delText>é</w:delText>
              </w:r>
            </w:del>
            <w:r w:rsidRPr="00F52EEF">
              <w:rPr>
                <w:rFonts w:asciiTheme="minorHAnsi" w:eastAsia="Calibri" w:hAnsiTheme="minorHAnsi" w:cstheme="minorHAnsi"/>
              </w:rPr>
              <w:t xml:space="preserve"> komunikace, FMK UTB ve Zlíně </w:t>
            </w:r>
            <w:r w:rsidR="000E0A66">
              <w:rPr>
                <w:rFonts w:asciiTheme="minorHAnsi" w:eastAsia="Calibri" w:hAnsiTheme="minorHAnsi" w:cstheme="minorHAnsi"/>
              </w:rPr>
              <w:t>(Mgr.)</w:t>
            </w:r>
          </w:p>
          <w:p w14:paraId="4D67050A" w14:textId="14E3484E" w:rsidR="005B4B9B" w:rsidRPr="00F52EEF" w:rsidRDefault="00140E7C" w:rsidP="00935F76">
            <w:pPr>
              <w:tabs>
                <w:tab w:val="left" w:pos="567"/>
              </w:tabs>
              <w:rPr>
                <w:rFonts w:asciiTheme="minorHAnsi" w:eastAsia="Calibri" w:hAnsiTheme="minorHAnsi" w:cstheme="minorHAnsi"/>
              </w:rPr>
            </w:pPr>
            <w:r w:rsidRPr="00F52EEF">
              <w:rPr>
                <w:rFonts w:asciiTheme="minorHAnsi" w:eastAsia="Calibri" w:hAnsiTheme="minorHAnsi" w:cstheme="minorHAnsi"/>
              </w:rPr>
              <w:t xml:space="preserve">2016 </w:t>
            </w:r>
            <w:r w:rsidR="000E0A66">
              <w:rPr>
                <w:rFonts w:asciiTheme="minorHAnsi" w:eastAsia="Calibri" w:hAnsiTheme="minorHAnsi" w:cstheme="minorHAnsi"/>
              </w:rPr>
              <w:t>–</w:t>
            </w:r>
            <w:r w:rsidR="005B4B9B"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0E0A66">
              <w:rPr>
                <w:rFonts w:asciiTheme="minorHAnsi" w:eastAsia="Calibri" w:hAnsiTheme="minorHAnsi" w:cstheme="minorHAnsi"/>
              </w:rPr>
              <w:t>po</w:t>
            </w:r>
            <w:r w:rsidRPr="00F52EEF">
              <w:rPr>
                <w:rFonts w:asciiTheme="minorHAnsi" w:eastAsia="Calibri" w:hAnsiTheme="minorHAnsi" w:cstheme="minorHAnsi"/>
              </w:rPr>
              <w:t>sud</w:t>
            </w:r>
            <w:r w:rsidR="000E0A66">
              <w:rPr>
                <w:rFonts w:asciiTheme="minorHAnsi" w:eastAsia="Calibri" w:hAnsiTheme="minorHAnsi" w:cstheme="minorHAnsi"/>
              </w:rPr>
              <w:t xml:space="preserve">: </w:t>
            </w:r>
            <w:r w:rsidRPr="00F52EEF">
              <w:rPr>
                <w:rFonts w:asciiTheme="minorHAnsi" w:eastAsia="Calibri" w:hAnsiTheme="minorHAnsi" w:cstheme="minorHAnsi"/>
              </w:rPr>
              <w:t>studium, obor Multimédia a design, FMK UTB Zlín (předpokládané ukončení 2019)</w:t>
            </w:r>
            <w:r w:rsidR="000E0A66">
              <w:rPr>
                <w:rFonts w:asciiTheme="minorHAnsi" w:eastAsia="Calibri" w:hAnsiTheme="minorHAnsi" w:cstheme="minorHAnsi"/>
              </w:rPr>
              <w:t xml:space="preserve"> (Ph</w:t>
            </w:r>
            <w:r w:rsidR="000F7C52">
              <w:rPr>
                <w:rFonts w:asciiTheme="minorHAnsi" w:eastAsia="Calibri" w:hAnsiTheme="minorHAnsi" w:cstheme="minorHAnsi"/>
              </w:rPr>
              <w:t>.</w:t>
            </w:r>
            <w:r w:rsidR="000E0A66">
              <w:rPr>
                <w:rFonts w:asciiTheme="minorHAnsi" w:eastAsia="Calibri" w:hAnsiTheme="minorHAnsi" w:cstheme="minorHAnsi"/>
              </w:rPr>
              <w:t>D.)</w:t>
            </w:r>
          </w:p>
        </w:tc>
      </w:tr>
      <w:tr w:rsidR="00140E7C" w:rsidRPr="00F52EEF" w14:paraId="2B1473DE" w14:textId="77777777" w:rsidTr="000E0A66">
        <w:tc>
          <w:tcPr>
            <w:tcW w:w="10677" w:type="dxa"/>
            <w:gridSpan w:val="32"/>
            <w:shd w:val="clear" w:color="auto" w:fill="F7CAAC"/>
          </w:tcPr>
          <w:p w14:paraId="2175463E"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Údaje o odborném působení od absolvování VŠ</w:t>
            </w:r>
          </w:p>
        </w:tc>
      </w:tr>
      <w:tr w:rsidR="00140E7C" w:rsidRPr="00F52EEF" w14:paraId="0B7AC766" w14:textId="77777777" w:rsidTr="000E0A66">
        <w:trPr>
          <w:trHeight w:val="431"/>
        </w:trPr>
        <w:tc>
          <w:tcPr>
            <w:tcW w:w="10677" w:type="dxa"/>
            <w:gridSpan w:val="32"/>
          </w:tcPr>
          <w:p w14:paraId="4AADE018" w14:textId="758CE825" w:rsidR="00140E7C" w:rsidRPr="00F52EEF" w:rsidRDefault="00140E7C" w:rsidP="00935F76">
            <w:pPr>
              <w:tabs>
                <w:tab w:val="left" w:pos="567"/>
              </w:tabs>
              <w:rPr>
                <w:rFonts w:asciiTheme="minorHAnsi" w:eastAsia="Calibri" w:hAnsiTheme="minorHAnsi" w:cstheme="minorHAnsi"/>
              </w:rPr>
            </w:pPr>
            <w:r w:rsidRPr="00F52EEF">
              <w:rPr>
                <w:rFonts w:asciiTheme="minorHAnsi" w:eastAsia="Calibri" w:hAnsiTheme="minorHAnsi" w:cstheme="minorHAnsi"/>
              </w:rPr>
              <w:t>2016</w:t>
            </w:r>
            <w:r w:rsidR="009C1AC7" w:rsidRPr="00F52EEF">
              <w:rPr>
                <w:rFonts w:asciiTheme="minorHAnsi" w:eastAsia="Calibri" w:hAnsiTheme="minorHAnsi" w:cstheme="minorHAnsi"/>
              </w:rPr>
              <w:t xml:space="preserve"> </w:t>
            </w:r>
            <w:r w:rsidR="000E0A66">
              <w:rPr>
                <w:rFonts w:asciiTheme="minorHAnsi" w:eastAsia="Calibri" w:hAnsiTheme="minorHAnsi" w:cstheme="minorHAnsi"/>
              </w:rPr>
              <w:t>–</w:t>
            </w:r>
            <w:r w:rsidR="009C1AC7" w:rsidRPr="00F52EEF">
              <w:rPr>
                <w:rFonts w:asciiTheme="minorHAnsi" w:eastAsia="Calibri" w:hAnsiTheme="minorHAnsi" w:cstheme="minorHAnsi"/>
              </w:rPr>
              <w:t xml:space="preserve"> </w:t>
            </w:r>
            <w:r w:rsidRPr="00F52EEF">
              <w:rPr>
                <w:rFonts w:asciiTheme="minorHAnsi" w:eastAsia="Calibri" w:hAnsiTheme="minorHAnsi" w:cstheme="minorHAnsi"/>
              </w:rPr>
              <w:t>2017</w:t>
            </w:r>
            <w:r w:rsidR="000E0A66">
              <w:rPr>
                <w:rFonts w:asciiTheme="minorHAnsi" w:eastAsia="Calibri" w:hAnsiTheme="minorHAnsi" w:cstheme="minorHAnsi"/>
              </w:rPr>
              <w:t>:</w:t>
            </w:r>
            <w:r w:rsidRPr="00F52EEF">
              <w:rPr>
                <w:rFonts w:asciiTheme="minorHAnsi" w:eastAsia="Calibri" w:hAnsiTheme="minorHAnsi" w:cstheme="minorHAnsi"/>
              </w:rPr>
              <w:t xml:space="preserve"> Technologické inovační centrum Zlín, marketingový specialista</w:t>
            </w:r>
          </w:p>
        </w:tc>
      </w:tr>
      <w:tr w:rsidR="00140E7C" w:rsidRPr="00F52EEF" w14:paraId="3B6CD071" w14:textId="77777777" w:rsidTr="000E0A66">
        <w:trPr>
          <w:trHeight w:val="250"/>
        </w:trPr>
        <w:tc>
          <w:tcPr>
            <w:tcW w:w="10677" w:type="dxa"/>
            <w:gridSpan w:val="32"/>
            <w:shd w:val="clear" w:color="auto" w:fill="F7CAAC"/>
          </w:tcPr>
          <w:p w14:paraId="00403CE5"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140E7C" w:rsidRPr="00F52EEF" w14:paraId="101472DA" w14:textId="77777777" w:rsidTr="000E0A66">
        <w:trPr>
          <w:trHeight w:val="494"/>
        </w:trPr>
        <w:tc>
          <w:tcPr>
            <w:tcW w:w="10677" w:type="dxa"/>
            <w:gridSpan w:val="32"/>
          </w:tcPr>
          <w:p w14:paraId="5885622E" w14:textId="77777777" w:rsidR="00140E7C" w:rsidRPr="00F52EEF" w:rsidRDefault="00140E7C" w:rsidP="00935F76">
            <w:pPr>
              <w:tabs>
                <w:tab w:val="left" w:pos="567"/>
              </w:tabs>
              <w:rPr>
                <w:rFonts w:asciiTheme="minorHAnsi" w:eastAsia="Calibri" w:hAnsiTheme="minorHAnsi" w:cstheme="minorHAnsi"/>
              </w:rPr>
            </w:pPr>
            <w:r w:rsidRPr="00F52EEF">
              <w:rPr>
                <w:rFonts w:asciiTheme="minorHAnsi" w:eastAsia="Calibri" w:hAnsiTheme="minorHAnsi" w:cstheme="minorHAnsi"/>
              </w:rPr>
              <w:t>8 bakalářských prací</w:t>
            </w:r>
          </w:p>
        </w:tc>
      </w:tr>
      <w:tr w:rsidR="00140E7C" w:rsidRPr="00F52EEF" w14:paraId="52BD1E1F" w14:textId="77777777" w:rsidTr="000E0A66">
        <w:trPr>
          <w:cantSplit/>
        </w:trPr>
        <w:tc>
          <w:tcPr>
            <w:tcW w:w="4165" w:type="dxa"/>
            <w:gridSpan w:val="3"/>
            <w:tcBorders>
              <w:top w:val="single" w:sz="12" w:space="0" w:color="auto"/>
            </w:tcBorders>
            <w:shd w:val="clear" w:color="auto" w:fill="F7CAAC"/>
          </w:tcPr>
          <w:p w14:paraId="7B86DD7F"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10"/>
            <w:tcBorders>
              <w:top w:val="single" w:sz="12" w:space="0" w:color="auto"/>
            </w:tcBorders>
            <w:shd w:val="clear" w:color="auto" w:fill="F7CAAC"/>
          </w:tcPr>
          <w:p w14:paraId="7FEC5C33"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Rok udělení hodnosti</w:t>
            </w:r>
          </w:p>
        </w:tc>
        <w:tc>
          <w:tcPr>
            <w:tcW w:w="1671" w:type="dxa"/>
            <w:gridSpan w:val="7"/>
            <w:tcBorders>
              <w:top w:val="single" w:sz="12" w:space="0" w:color="auto"/>
              <w:right w:val="single" w:sz="12" w:space="0" w:color="auto"/>
            </w:tcBorders>
            <w:shd w:val="clear" w:color="auto" w:fill="F7CAAC"/>
          </w:tcPr>
          <w:p w14:paraId="299A1587"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Řízení konáno na VŠ</w:t>
            </w:r>
          </w:p>
        </w:tc>
        <w:tc>
          <w:tcPr>
            <w:tcW w:w="2596" w:type="dxa"/>
            <w:gridSpan w:val="12"/>
            <w:tcBorders>
              <w:top w:val="single" w:sz="12" w:space="0" w:color="auto"/>
              <w:left w:val="single" w:sz="12" w:space="0" w:color="auto"/>
            </w:tcBorders>
            <w:shd w:val="clear" w:color="auto" w:fill="F7CAAC"/>
          </w:tcPr>
          <w:p w14:paraId="17389F68"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Ohlasy publikací</w:t>
            </w:r>
          </w:p>
          <w:p w14:paraId="72481792" w14:textId="77777777" w:rsidR="00140E7C" w:rsidRPr="00F52EEF" w:rsidRDefault="00140E7C" w:rsidP="00935F76">
            <w:pPr>
              <w:tabs>
                <w:tab w:val="left" w:pos="567"/>
              </w:tabs>
              <w:rPr>
                <w:rFonts w:asciiTheme="minorHAnsi" w:hAnsiTheme="minorHAnsi" w:cstheme="minorHAnsi"/>
                <w:b/>
              </w:rPr>
            </w:pPr>
          </w:p>
        </w:tc>
      </w:tr>
      <w:tr w:rsidR="00140E7C" w:rsidRPr="00F52EEF" w14:paraId="35D0C5D6" w14:textId="77777777" w:rsidTr="000E0A66">
        <w:trPr>
          <w:cantSplit/>
        </w:trPr>
        <w:tc>
          <w:tcPr>
            <w:tcW w:w="4165" w:type="dxa"/>
            <w:gridSpan w:val="3"/>
          </w:tcPr>
          <w:p w14:paraId="3C395C42" w14:textId="77777777" w:rsidR="00140E7C" w:rsidRPr="00F52EEF" w:rsidRDefault="00140E7C" w:rsidP="00935F76">
            <w:pPr>
              <w:tabs>
                <w:tab w:val="left" w:pos="567"/>
              </w:tabs>
              <w:rPr>
                <w:rFonts w:asciiTheme="minorHAnsi" w:hAnsiTheme="minorHAnsi" w:cstheme="minorHAnsi"/>
              </w:rPr>
            </w:pPr>
          </w:p>
        </w:tc>
        <w:tc>
          <w:tcPr>
            <w:tcW w:w="2245" w:type="dxa"/>
            <w:gridSpan w:val="10"/>
          </w:tcPr>
          <w:p w14:paraId="7F953760" w14:textId="77777777" w:rsidR="00140E7C" w:rsidRPr="00F52EEF" w:rsidRDefault="00140E7C" w:rsidP="00935F76">
            <w:pPr>
              <w:tabs>
                <w:tab w:val="left" w:pos="567"/>
              </w:tabs>
              <w:rPr>
                <w:rFonts w:asciiTheme="minorHAnsi" w:hAnsiTheme="minorHAnsi" w:cstheme="minorHAnsi"/>
              </w:rPr>
            </w:pPr>
          </w:p>
        </w:tc>
        <w:tc>
          <w:tcPr>
            <w:tcW w:w="1671" w:type="dxa"/>
            <w:gridSpan w:val="7"/>
            <w:tcBorders>
              <w:right w:val="single" w:sz="12" w:space="0" w:color="auto"/>
            </w:tcBorders>
          </w:tcPr>
          <w:p w14:paraId="1A7A5131" w14:textId="77777777" w:rsidR="00140E7C" w:rsidRPr="00F52EEF" w:rsidRDefault="00140E7C" w:rsidP="00935F76">
            <w:pPr>
              <w:tabs>
                <w:tab w:val="left" w:pos="567"/>
              </w:tabs>
              <w:rPr>
                <w:rFonts w:asciiTheme="minorHAnsi" w:hAnsiTheme="minorHAnsi" w:cstheme="minorHAnsi"/>
              </w:rPr>
            </w:pPr>
          </w:p>
        </w:tc>
        <w:tc>
          <w:tcPr>
            <w:tcW w:w="992" w:type="dxa"/>
            <w:gridSpan w:val="6"/>
            <w:tcBorders>
              <w:left w:val="single" w:sz="12" w:space="0" w:color="auto"/>
            </w:tcBorders>
            <w:shd w:val="clear" w:color="auto" w:fill="F7CAAC"/>
          </w:tcPr>
          <w:p w14:paraId="61898D41"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WOS</w:t>
            </w:r>
          </w:p>
        </w:tc>
        <w:tc>
          <w:tcPr>
            <w:tcW w:w="850" w:type="dxa"/>
            <w:gridSpan w:val="4"/>
            <w:shd w:val="clear" w:color="auto" w:fill="F7CAAC"/>
          </w:tcPr>
          <w:p w14:paraId="74FCE940"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Scopus</w:t>
            </w:r>
          </w:p>
        </w:tc>
        <w:tc>
          <w:tcPr>
            <w:tcW w:w="754" w:type="dxa"/>
            <w:gridSpan w:val="2"/>
            <w:shd w:val="clear" w:color="auto" w:fill="F7CAAC"/>
          </w:tcPr>
          <w:p w14:paraId="258D3902"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ostatní</w:t>
            </w:r>
          </w:p>
        </w:tc>
      </w:tr>
      <w:tr w:rsidR="00140E7C" w:rsidRPr="00F52EEF" w14:paraId="31920B9A" w14:textId="77777777" w:rsidTr="000E0A66">
        <w:trPr>
          <w:cantSplit/>
          <w:trHeight w:val="70"/>
        </w:trPr>
        <w:tc>
          <w:tcPr>
            <w:tcW w:w="4165" w:type="dxa"/>
            <w:gridSpan w:val="3"/>
            <w:shd w:val="clear" w:color="auto" w:fill="F7CAAC"/>
          </w:tcPr>
          <w:p w14:paraId="254280DB"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Obor jmenovacího řízení</w:t>
            </w:r>
          </w:p>
        </w:tc>
        <w:tc>
          <w:tcPr>
            <w:tcW w:w="2245" w:type="dxa"/>
            <w:gridSpan w:val="10"/>
            <w:shd w:val="clear" w:color="auto" w:fill="F7CAAC"/>
          </w:tcPr>
          <w:p w14:paraId="03560A6F"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Rok udělení hodnosti</w:t>
            </w:r>
          </w:p>
        </w:tc>
        <w:tc>
          <w:tcPr>
            <w:tcW w:w="1671" w:type="dxa"/>
            <w:gridSpan w:val="7"/>
            <w:tcBorders>
              <w:right w:val="single" w:sz="12" w:space="0" w:color="auto"/>
            </w:tcBorders>
            <w:shd w:val="clear" w:color="auto" w:fill="F7CAAC"/>
          </w:tcPr>
          <w:p w14:paraId="16DAF2A2"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Řízení konáno na VŠ</w:t>
            </w:r>
          </w:p>
        </w:tc>
        <w:tc>
          <w:tcPr>
            <w:tcW w:w="992" w:type="dxa"/>
            <w:gridSpan w:val="6"/>
            <w:vMerge w:val="restart"/>
            <w:tcBorders>
              <w:left w:val="single" w:sz="12" w:space="0" w:color="auto"/>
            </w:tcBorders>
          </w:tcPr>
          <w:p w14:paraId="689AEE11" w14:textId="77777777" w:rsidR="00140E7C" w:rsidRPr="00F52EEF" w:rsidRDefault="00140E7C" w:rsidP="00935F76">
            <w:pPr>
              <w:tabs>
                <w:tab w:val="left" w:pos="567"/>
              </w:tabs>
              <w:rPr>
                <w:rFonts w:asciiTheme="minorHAnsi" w:hAnsiTheme="minorHAnsi" w:cstheme="minorHAnsi"/>
                <w:b/>
              </w:rPr>
            </w:pPr>
          </w:p>
        </w:tc>
        <w:tc>
          <w:tcPr>
            <w:tcW w:w="850" w:type="dxa"/>
            <w:gridSpan w:val="4"/>
            <w:vMerge w:val="restart"/>
          </w:tcPr>
          <w:p w14:paraId="1AABEB61" w14:textId="77777777" w:rsidR="00140E7C" w:rsidRPr="00F52EEF" w:rsidRDefault="00140E7C" w:rsidP="00935F76">
            <w:pPr>
              <w:tabs>
                <w:tab w:val="left" w:pos="567"/>
              </w:tabs>
              <w:rPr>
                <w:rFonts w:asciiTheme="minorHAnsi" w:hAnsiTheme="minorHAnsi" w:cstheme="minorHAnsi"/>
                <w:b/>
              </w:rPr>
            </w:pPr>
          </w:p>
        </w:tc>
        <w:tc>
          <w:tcPr>
            <w:tcW w:w="754" w:type="dxa"/>
            <w:gridSpan w:val="2"/>
            <w:vMerge w:val="restart"/>
          </w:tcPr>
          <w:p w14:paraId="50719C9D" w14:textId="77777777" w:rsidR="00140E7C" w:rsidRPr="00F52EEF" w:rsidRDefault="00140E7C" w:rsidP="00935F76">
            <w:pPr>
              <w:tabs>
                <w:tab w:val="left" w:pos="567"/>
              </w:tabs>
              <w:rPr>
                <w:rFonts w:asciiTheme="minorHAnsi" w:hAnsiTheme="minorHAnsi" w:cstheme="minorHAnsi"/>
                <w:b/>
              </w:rPr>
            </w:pPr>
          </w:p>
        </w:tc>
      </w:tr>
      <w:tr w:rsidR="00140E7C" w:rsidRPr="00F52EEF" w14:paraId="50DCBFF5" w14:textId="77777777" w:rsidTr="000E0A66">
        <w:trPr>
          <w:trHeight w:val="205"/>
        </w:trPr>
        <w:tc>
          <w:tcPr>
            <w:tcW w:w="4165" w:type="dxa"/>
            <w:gridSpan w:val="3"/>
          </w:tcPr>
          <w:p w14:paraId="4AD3E13F" w14:textId="77777777" w:rsidR="00140E7C" w:rsidRPr="00F52EEF" w:rsidRDefault="00140E7C" w:rsidP="00935F76">
            <w:pPr>
              <w:tabs>
                <w:tab w:val="left" w:pos="567"/>
              </w:tabs>
              <w:rPr>
                <w:rFonts w:asciiTheme="minorHAnsi" w:hAnsiTheme="minorHAnsi" w:cstheme="minorHAnsi"/>
              </w:rPr>
            </w:pPr>
          </w:p>
        </w:tc>
        <w:tc>
          <w:tcPr>
            <w:tcW w:w="2245" w:type="dxa"/>
            <w:gridSpan w:val="10"/>
          </w:tcPr>
          <w:p w14:paraId="3D75009C" w14:textId="77777777" w:rsidR="00140E7C" w:rsidRPr="00F52EEF" w:rsidRDefault="00140E7C" w:rsidP="00935F76">
            <w:pPr>
              <w:tabs>
                <w:tab w:val="left" w:pos="567"/>
              </w:tabs>
              <w:rPr>
                <w:rFonts w:asciiTheme="minorHAnsi" w:hAnsiTheme="minorHAnsi" w:cstheme="minorHAnsi"/>
              </w:rPr>
            </w:pPr>
          </w:p>
        </w:tc>
        <w:tc>
          <w:tcPr>
            <w:tcW w:w="1671" w:type="dxa"/>
            <w:gridSpan w:val="7"/>
            <w:tcBorders>
              <w:right w:val="single" w:sz="12" w:space="0" w:color="auto"/>
            </w:tcBorders>
          </w:tcPr>
          <w:p w14:paraId="4CA52887" w14:textId="77777777" w:rsidR="00140E7C" w:rsidRPr="00F52EEF" w:rsidRDefault="00140E7C" w:rsidP="00935F76">
            <w:pPr>
              <w:tabs>
                <w:tab w:val="left" w:pos="567"/>
              </w:tabs>
              <w:rPr>
                <w:rFonts w:asciiTheme="minorHAnsi" w:hAnsiTheme="minorHAnsi" w:cstheme="minorHAnsi"/>
              </w:rPr>
            </w:pPr>
          </w:p>
        </w:tc>
        <w:tc>
          <w:tcPr>
            <w:tcW w:w="992" w:type="dxa"/>
            <w:gridSpan w:val="6"/>
            <w:vMerge/>
            <w:vAlign w:val="center"/>
          </w:tcPr>
          <w:p w14:paraId="7710A44C" w14:textId="77777777" w:rsidR="00140E7C" w:rsidRPr="00F52EEF" w:rsidRDefault="00140E7C" w:rsidP="00935F76">
            <w:pPr>
              <w:tabs>
                <w:tab w:val="left" w:pos="567"/>
              </w:tabs>
              <w:rPr>
                <w:rFonts w:asciiTheme="minorHAnsi" w:hAnsiTheme="minorHAnsi" w:cstheme="minorHAnsi"/>
                <w:b/>
              </w:rPr>
            </w:pPr>
          </w:p>
        </w:tc>
        <w:tc>
          <w:tcPr>
            <w:tcW w:w="850" w:type="dxa"/>
            <w:gridSpan w:val="4"/>
            <w:vMerge/>
            <w:vAlign w:val="center"/>
          </w:tcPr>
          <w:p w14:paraId="547BEEF8" w14:textId="77777777" w:rsidR="00140E7C" w:rsidRPr="00F52EEF" w:rsidRDefault="00140E7C" w:rsidP="00935F76">
            <w:pPr>
              <w:tabs>
                <w:tab w:val="left" w:pos="567"/>
              </w:tabs>
              <w:rPr>
                <w:rFonts w:asciiTheme="minorHAnsi" w:hAnsiTheme="minorHAnsi" w:cstheme="minorHAnsi"/>
                <w:b/>
              </w:rPr>
            </w:pPr>
          </w:p>
        </w:tc>
        <w:tc>
          <w:tcPr>
            <w:tcW w:w="754" w:type="dxa"/>
            <w:gridSpan w:val="2"/>
            <w:vMerge/>
            <w:vAlign w:val="center"/>
          </w:tcPr>
          <w:p w14:paraId="318B8792" w14:textId="77777777" w:rsidR="00140E7C" w:rsidRPr="00F52EEF" w:rsidRDefault="00140E7C" w:rsidP="00935F76">
            <w:pPr>
              <w:tabs>
                <w:tab w:val="left" w:pos="567"/>
              </w:tabs>
              <w:rPr>
                <w:rFonts w:asciiTheme="minorHAnsi" w:hAnsiTheme="minorHAnsi" w:cstheme="minorHAnsi"/>
                <w:b/>
              </w:rPr>
            </w:pPr>
          </w:p>
        </w:tc>
      </w:tr>
      <w:tr w:rsidR="00140E7C" w:rsidRPr="00F52EEF" w14:paraId="51675A2C" w14:textId="77777777" w:rsidTr="000E0A66">
        <w:tc>
          <w:tcPr>
            <w:tcW w:w="10677" w:type="dxa"/>
            <w:gridSpan w:val="32"/>
            <w:shd w:val="clear" w:color="auto" w:fill="F7CAAC"/>
          </w:tcPr>
          <w:p w14:paraId="3FBD04A1"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140E7C" w:rsidRPr="00F52EEF" w14:paraId="10A6DF05" w14:textId="77777777" w:rsidTr="000E0A66">
        <w:trPr>
          <w:trHeight w:val="2545"/>
        </w:trPr>
        <w:tc>
          <w:tcPr>
            <w:tcW w:w="10677" w:type="dxa"/>
            <w:gridSpan w:val="32"/>
          </w:tcPr>
          <w:p w14:paraId="04FB20FB" w14:textId="77777777" w:rsidR="00140E7C" w:rsidRPr="00F52EEF" w:rsidRDefault="00140E7C" w:rsidP="00A163AD">
            <w:pPr>
              <w:tabs>
                <w:tab w:val="left" w:pos="567"/>
              </w:tabs>
              <w:rPr>
                <w:rFonts w:asciiTheme="minorHAnsi" w:hAnsiTheme="minorHAnsi" w:cstheme="minorHAnsi"/>
              </w:rPr>
            </w:pPr>
            <w:r w:rsidRPr="00F52EEF">
              <w:rPr>
                <w:rFonts w:asciiTheme="minorHAnsi" w:hAnsiTheme="minorHAnsi" w:cstheme="minorHAnsi"/>
              </w:rPr>
              <w:t xml:space="preserve">Gartnerová, E. (2017). Case Study of Communication of the Project Water for All. </w:t>
            </w:r>
            <w:r w:rsidRPr="00F52EEF">
              <w:rPr>
                <w:rFonts w:asciiTheme="minorHAnsi" w:hAnsiTheme="minorHAnsi" w:cstheme="minorHAnsi"/>
                <w:i/>
                <w:iCs/>
              </w:rPr>
              <w:t>Dokbat 2017 - 13th Annual International Bata Conference for Ph.D. Students and Young Researchers</w:t>
            </w:r>
            <w:r w:rsidRPr="00F52EEF">
              <w:rPr>
                <w:rFonts w:asciiTheme="minorHAnsi" w:hAnsiTheme="minorHAnsi" w:cstheme="minorHAnsi"/>
              </w:rPr>
              <w:t>. Zlín: Fakulta managementu a ekonomiky UTB, 5. doi: 10.7441/dokbat.2017.11. ISBN 978-80-7454-654-9. ISSN 978-80-7454-654-9.</w:t>
            </w:r>
          </w:p>
          <w:p w14:paraId="312CEC3D" w14:textId="77777777" w:rsidR="00140E7C" w:rsidRPr="00F52EEF" w:rsidRDefault="00140E7C" w:rsidP="00A163AD">
            <w:pPr>
              <w:tabs>
                <w:tab w:val="left" w:pos="567"/>
              </w:tabs>
              <w:rPr>
                <w:rFonts w:asciiTheme="minorHAnsi" w:hAnsiTheme="minorHAnsi" w:cstheme="minorHAnsi"/>
              </w:rPr>
            </w:pPr>
            <w:r w:rsidRPr="00F52EEF">
              <w:rPr>
                <w:rFonts w:asciiTheme="minorHAnsi" w:hAnsiTheme="minorHAnsi" w:cstheme="minorHAnsi"/>
              </w:rPr>
              <w:t xml:space="preserve">Gartnerová, E. (2018). Interdisciplinary Cooperation at University and its Potential for Creative and Cultural Industries in the Czech Republic. </w:t>
            </w:r>
            <w:r w:rsidRPr="00F52EEF">
              <w:rPr>
                <w:rFonts w:asciiTheme="minorHAnsi" w:hAnsiTheme="minorHAnsi" w:cstheme="minorHAnsi"/>
                <w:i/>
                <w:iCs/>
              </w:rPr>
              <w:t>ICERI 2018 Proceedings</w:t>
            </w:r>
            <w:r w:rsidRPr="00F52EEF">
              <w:rPr>
                <w:rFonts w:asciiTheme="minorHAnsi" w:hAnsiTheme="minorHAnsi" w:cstheme="minorHAnsi"/>
              </w:rPr>
              <w:t xml:space="preserve">. Sevillla: ICERI, 10. </w:t>
            </w:r>
          </w:p>
          <w:p w14:paraId="236FBCB3" w14:textId="77777777" w:rsidR="00140E7C" w:rsidRPr="00F52EEF" w:rsidRDefault="00140E7C" w:rsidP="00A163AD">
            <w:pPr>
              <w:tabs>
                <w:tab w:val="left" w:pos="567"/>
              </w:tabs>
              <w:rPr>
                <w:rFonts w:asciiTheme="minorHAnsi" w:hAnsiTheme="minorHAnsi" w:cstheme="minorHAnsi"/>
                <w:b/>
              </w:rPr>
            </w:pPr>
            <w:r w:rsidRPr="00F52EEF">
              <w:rPr>
                <w:rFonts w:asciiTheme="minorHAnsi" w:hAnsiTheme="minorHAnsi" w:cstheme="minorHAnsi"/>
              </w:rPr>
              <w:t xml:space="preserve">Gartnerová, E. (2017). Voda pro všechny. </w:t>
            </w:r>
            <w:r w:rsidRPr="00F52EEF">
              <w:rPr>
                <w:rFonts w:asciiTheme="minorHAnsi" w:hAnsiTheme="minorHAnsi" w:cstheme="minorHAnsi"/>
                <w:i/>
                <w:iCs/>
              </w:rPr>
              <w:t>ICERI2018 Proceedings</w:t>
            </w:r>
            <w:r w:rsidRPr="00F52EEF">
              <w:rPr>
                <w:rFonts w:asciiTheme="minorHAnsi" w:hAnsiTheme="minorHAnsi" w:cstheme="minorHAnsi"/>
              </w:rPr>
              <w:t xml:space="preserve">. Zlín: Univerzita Tomáše Bati, 10. </w:t>
            </w:r>
          </w:p>
        </w:tc>
      </w:tr>
      <w:tr w:rsidR="00140E7C" w:rsidRPr="00F52EEF" w14:paraId="156724E7" w14:textId="77777777" w:rsidTr="000E0A66">
        <w:trPr>
          <w:trHeight w:val="218"/>
        </w:trPr>
        <w:tc>
          <w:tcPr>
            <w:tcW w:w="10677" w:type="dxa"/>
            <w:gridSpan w:val="32"/>
            <w:shd w:val="clear" w:color="auto" w:fill="F7CAAC"/>
          </w:tcPr>
          <w:p w14:paraId="6CC67AEF"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140E7C" w:rsidRPr="00F52EEF" w14:paraId="4AB4C0A3" w14:textId="77777777" w:rsidTr="000E0A66">
        <w:trPr>
          <w:trHeight w:val="1295"/>
        </w:trPr>
        <w:tc>
          <w:tcPr>
            <w:tcW w:w="10677" w:type="dxa"/>
            <w:gridSpan w:val="32"/>
          </w:tcPr>
          <w:p w14:paraId="30FF71FC"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Centro Culturale Padova , Itálie– 2 měsíce</w:t>
            </w:r>
          </w:p>
          <w:p w14:paraId="52C48FA3"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SKUC gallery, Ljubljana, Slovinsko, 2 měsíce</w:t>
            </w:r>
          </w:p>
          <w:p w14:paraId="59C737CE" w14:textId="77777777" w:rsidR="00140E7C" w:rsidRPr="00F52EEF" w:rsidRDefault="00140E7C" w:rsidP="00935F76">
            <w:pPr>
              <w:tabs>
                <w:tab w:val="left" w:pos="567"/>
              </w:tabs>
              <w:rPr>
                <w:rFonts w:asciiTheme="minorHAnsi" w:eastAsia="Calibri" w:hAnsiTheme="minorHAnsi" w:cstheme="minorHAnsi"/>
              </w:rPr>
            </w:pPr>
          </w:p>
        </w:tc>
      </w:tr>
      <w:tr w:rsidR="00140E7C" w:rsidRPr="00F52EEF" w14:paraId="344A8EFB" w14:textId="77777777" w:rsidTr="000E0A66">
        <w:trPr>
          <w:cantSplit/>
          <w:trHeight w:val="421"/>
        </w:trPr>
        <w:tc>
          <w:tcPr>
            <w:tcW w:w="3336" w:type="dxa"/>
            <w:shd w:val="clear" w:color="auto" w:fill="F7CAAC"/>
          </w:tcPr>
          <w:p w14:paraId="134F0F26"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 xml:space="preserve">Podpis </w:t>
            </w:r>
          </w:p>
        </w:tc>
        <w:tc>
          <w:tcPr>
            <w:tcW w:w="3752" w:type="dxa"/>
            <w:gridSpan w:val="16"/>
          </w:tcPr>
          <w:p w14:paraId="5B04E7CA"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rPr>
              <w:t>Eva Gartnerová, v. r.</w:t>
            </w:r>
          </w:p>
        </w:tc>
        <w:tc>
          <w:tcPr>
            <w:tcW w:w="993" w:type="dxa"/>
            <w:gridSpan w:val="3"/>
            <w:shd w:val="clear" w:color="auto" w:fill="F7CAAC"/>
          </w:tcPr>
          <w:p w14:paraId="663D190E"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datum</w:t>
            </w:r>
          </w:p>
        </w:tc>
        <w:tc>
          <w:tcPr>
            <w:tcW w:w="2596" w:type="dxa"/>
            <w:gridSpan w:val="12"/>
          </w:tcPr>
          <w:p w14:paraId="50F724C6" w14:textId="77777777" w:rsidR="00140E7C" w:rsidRPr="00F52EEF" w:rsidRDefault="00140E7C" w:rsidP="00935F76">
            <w:pPr>
              <w:tabs>
                <w:tab w:val="left" w:pos="567"/>
              </w:tabs>
              <w:rPr>
                <w:rFonts w:asciiTheme="minorHAnsi" w:hAnsiTheme="minorHAnsi" w:cstheme="minorHAnsi"/>
              </w:rPr>
            </w:pPr>
          </w:p>
        </w:tc>
      </w:tr>
    </w:tbl>
    <w:p w14:paraId="5B860E2D" w14:textId="2BB7998E" w:rsidR="00E5029C" w:rsidRPr="00F52EEF" w:rsidRDefault="00E5029C" w:rsidP="00935F76">
      <w:pPr>
        <w:tabs>
          <w:tab w:val="left" w:pos="567"/>
        </w:tabs>
        <w:spacing w:after="160" w:line="259" w:lineRule="auto"/>
        <w:rPr>
          <w:rFonts w:asciiTheme="minorHAnsi" w:hAnsiTheme="minorHAnsi" w:cstheme="minorHAnsi"/>
        </w:rPr>
      </w:pPr>
      <w:r w:rsidRPr="00F52EEF">
        <w:rPr>
          <w:rFonts w:asciiTheme="minorHAnsi" w:hAnsiTheme="minorHAnsi" w:cstheme="minorHAnsi"/>
        </w:rPr>
        <w:br w:type="page"/>
      </w:r>
    </w:p>
    <w:tbl>
      <w:tblPr>
        <w:tblW w:w="106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6"/>
        <w:gridCol w:w="829"/>
        <w:gridCol w:w="1721"/>
        <w:gridCol w:w="352"/>
        <w:gridCol w:w="358"/>
        <w:gridCol w:w="776"/>
        <w:gridCol w:w="850"/>
        <w:gridCol w:w="75"/>
        <w:gridCol w:w="709"/>
        <w:gridCol w:w="851"/>
        <w:gridCol w:w="820"/>
      </w:tblGrid>
      <w:tr w:rsidR="00E5029C" w:rsidRPr="00F52EEF" w14:paraId="222DC408" w14:textId="77777777" w:rsidTr="000E0A66">
        <w:tc>
          <w:tcPr>
            <w:tcW w:w="10677" w:type="dxa"/>
            <w:gridSpan w:val="11"/>
            <w:tcBorders>
              <w:bottom w:val="double" w:sz="4" w:space="0" w:color="auto"/>
            </w:tcBorders>
            <w:shd w:val="clear" w:color="auto" w:fill="BDD6EE"/>
          </w:tcPr>
          <w:p w14:paraId="40DABA6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255AF509" w14:textId="77777777" w:rsidTr="000E0A66">
        <w:tc>
          <w:tcPr>
            <w:tcW w:w="3336" w:type="dxa"/>
            <w:tcBorders>
              <w:top w:val="double" w:sz="4" w:space="0" w:color="auto"/>
            </w:tcBorders>
            <w:shd w:val="clear" w:color="auto" w:fill="F7CAAC"/>
          </w:tcPr>
          <w:p w14:paraId="50C62CB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10"/>
          </w:tcPr>
          <w:p w14:paraId="5DAF339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3A9C61CF" w14:textId="77777777" w:rsidTr="000E0A66">
        <w:tc>
          <w:tcPr>
            <w:tcW w:w="3336" w:type="dxa"/>
            <w:shd w:val="clear" w:color="auto" w:fill="F7CAAC"/>
          </w:tcPr>
          <w:p w14:paraId="2D77113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10"/>
          </w:tcPr>
          <w:p w14:paraId="4BDB641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3BDDF887" w14:textId="77777777" w:rsidTr="000E0A66">
        <w:tc>
          <w:tcPr>
            <w:tcW w:w="3336" w:type="dxa"/>
            <w:shd w:val="clear" w:color="auto" w:fill="F7CAAC"/>
          </w:tcPr>
          <w:p w14:paraId="1C6121A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10"/>
          </w:tcPr>
          <w:p w14:paraId="5555139B" w14:textId="288FA18F"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01" w:author="Radim Bačuvčík" w:date="2020-02-06T10:22:00Z">
              <w:r w:rsidR="008B593D">
                <w:rPr>
                  <w:rFonts w:asciiTheme="minorHAnsi" w:hAnsiTheme="minorHAnsi" w:cstheme="minorHAnsi"/>
                </w:rPr>
                <w:t>á</w:t>
              </w:r>
            </w:ins>
            <w:del w:id="5802" w:author="Radim Bačuvčík" w:date="2020-02-06T10:22: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42263976" w14:textId="77777777" w:rsidTr="00A163AD">
        <w:tc>
          <w:tcPr>
            <w:tcW w:w="3336" w:type="dxa"/>
            <w:shd w:val="clear" w:color="auto" w:fill="F7CAAC"/>
          </w:tcPr>
          <w:p w14:paraId="4D94170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5"/>
          </w:tcPr>
          <w:p w14:paraId="4543518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Marcela Göttlichová</w:t>
            </w:r>
          </w:p>
        </w:tc>
        <w:tc>
          <w:tcPr>
            <w:tcW w:w="850" w:type="dxa"/>
            <w:shd w:val="clear" w:color="auto" w:fill="F7CAAC"/>
          </w:tcPr>
          <w:p w14:paraId="429BDC3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55" w:type="dxa"/>
            <w:gridSpan w:val="4"/>
          </w:tcPr>
          <w:p w14:paraId="705D30C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PaedDr.</w:t>
            </w:r>
          </w:p>
        </w:tc>
      </w:tr>
      <w:tr w:rsidR="00E5029C" w:rsidRPr="00F52EEF" w14:paraId="693B7E55" w14:textId="77777777" w:rsidTr="00A163AD">
        <w:tc>
          <w:tcPr>
            <w:tcW w:w="3336" w:type="dxa"/>
            <w:shd w:val="clear" w:color="auto" w:fill="F7CAAC"/>
          </w:tcPr>
          <w:p w14:paraId="4F7729A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2984BD1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1959</w:t>
            </w:r>
          </w:p>
        </w:tc>
        <w:tc>
          <w:tcPr>
            <w:tcW w:w="1721" w:type="dxa"/>
            <w:shd w:val="clear" w:color="auto" w:fill="F7CAAC"/>
          </w:tcPr>
          <w:p w14:paraId="6456C64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710" w:type="dxa"/>
            <w:gridSpan w:val="2"/>
          </w:tcPr>
          <w:p w14:paraId="13400B94" w14:textId="1CEE2C0F"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iCs/>
              </w:rPr>
              <w:t>pp.</w:t>
            </w:r>
          </w:p>
        </w:tc>
        <w:tc>
          <w:tcPr>
            <w:tcW w:w="776" w:type="dxa"/>
            <w:shd w:val="clear" w:color="auto" w:fill="F7CAAC"/>
          </w:tcPr>
          <w:p w14:paraId="1B08F6B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tcPr>
          <w:p w14:paraId="41EDD566" w14:textId="0B766F6C" w:rsidR="00E5029C" w:rsidRPr="00F52EEF" w:rsidRDefault="004D4E17" w:rsidP="00935F76">
            <w:pPr>
              <w:tabs>
                <w:tab w:val="left" w:pos="567"/>
              </w:tabs>
              <w:jc w:val="both"/>
              <w:rPr>
                <w:rFonts w:asciiTheme="minorHAnsi" w:hAnsiTheme="minorHAnsi" w:cstheme="minorHAnsi"/>
              </w:rPr>
            </w:pPr>
            <w:r w:rsidRPr="00F52EEF">
              <w:rPr>
                <w:rFonts w:asciiTheme="minorHAnsi" w:hAnsiTheme="minorHAnsi" w:cstheme="minorHAnsi"/>
              </w:rPr>
              <w:t>40h/t</w:t>
            </w:r>
            <w:r w:rsidR="00A163AD">
              <w:rPr>
                <w:rFonts w:asciiTheme="minorHAnsi" w:hAnsiTheme="minorHAnsi" w:cstheme="minorHAnsi"/>
              </w:rPr>
              <w:t>ýd.</w:t>
            </w:r>
          </w:p>
        </w:tc>
        <w:tc>
          <w:tcPr>
            <w:tcW w:w="784" w:type="dxa"/>
            <w:gridSpan w:val="2"/>
            <w:shd w:val="clear" w:color="auto" w:fill="F7CAAC"/>
          </w:tcPr>
          <w:p w14:paraId="5C207AC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71" w:type="dxa"/>
            <w:gridSpan w:val="2"/>
          </w:tcPr>
          <w:p w14:paraId="0008B605" w14:textId="68B10343"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 N</w:t>
            </w:r>
          </w:p>
        </w:tc>
      </w:tr>
      <w:tr w:rsidR="00E5029C" w:rsidRPr="00F52EEF" w14:paraId="505EE8FC" w14:textId="77777777" w:rsidTr="00A163AD">
        <w:tc>
          <w:tcPr>
            <w:tcW w:w="5886" w:type="dxa"/>
            <w:gridSpan w:val="3"/>
            <w:shd w:val="clear" w:color="auto" w:fill="F7CAAC"/>
          </w:tcPr>
          <w:p w14:paraId="2A6A7CA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710" w:type="dxa"/>
            <w:gridSpan w:val="2"/>
          </w:tcPr>
          <w:p w14:paraId="523C670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p>
        </w:tc>
        <w:tc>
          <w:tcPr>
            <w:tcW w:w="776" w:type="dxa"/>
            <w:shd w:val="clear" w:color="auto" w:fill="F7CAAC"/>
          </w:tcPr>
          <w:p w14:paraId="724A8F3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tcPr>
          <w:p w14:paraId="316589AD" w14:textId="53E44923" w:rsidR="00E5029C" w:rsidRPr="00F52EEF" w:rsidRDefault="004D4E17" w:rsidP="00935F76">
            <w:pPr>
              <w:tabs>
                <w:tab w:val="left" w:pos="567"/>
              </w:tabs>
              <w:jc w:val="both"/>
              <w:rPr>
                <w:rFonts w:asciiTheme="minorHAnsi" w:hAnsiTheme="minorHAnsi" w:cstheme="minorHAnsi"/>
              </w:rPr>
            </w:pPr>
            <w:r w:rsidRPr="00F52EEF">
              <w:rPr>
                <w:rFonts w:asciiTheme="minorHAnsi" w:hAnsiTheme="minorHAnsi" w:cstheme="minorHAnsi"/>
              </w:rPr>
              <w:t>40h/t</w:t>
            </w:r>
            <w:r w:rsidR="00A163AD">
              <w:rPr>
                <w:rFonts w:asciiTheme="minorHAnsi" w:hAnsiTheme="minorHAnsi" w:cstheme="minorHAnsi"/>
              </w:rPr>
              <w:t>ýd.</w:t>
            </w:r>
          </w:p>
        </w:tc>
        <w:tc>
          <w:tcPr>
            <w:tcW w:w="784" w:type="dxa"/>
            <w:gridSpan w:val="2"/>
            <w:shd w:val="clear" w:color="auto" w:fill="F7CAAC"/>
          </w:tcPr>
          <w:p w14:paraId="1F5F710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71" w:type="dxa"/>
            <w:gridSpan w:val="2"/>
          </w:tcPr>
          <w:p w14:paraId="2B7F5EA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0F157A39" w14:textId="77777777" w:rsidTr="000E0A66">
        <w:tc>
          <w:tcPr>
            <w:tcW w:w="6596" w:type="dxa"/>
            <w:gridSpan w:val="5"/>
            <w:shd w:val="clear" w:color="auto" w:fill="F7CAAC"/>
          </w:tcPr>
          <w:p w14:paraId="641CEDD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44DDAA06"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p>
        </w:tc>
        <w:tc>
          <w:tcPr>
            <w:tcW w:w="1626" w:type="dxa"/>
            <w:gridSpan w:val="2"/>
            <w:shd w:val="clear" w:color="auto" w:fill="F7CAAC"/>
          </w:tcPr>
          <w:p w14:paraId="06D07C4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455" w:type="dxa"/>
            <w:gridSpan w:val="4"/>
            <w:shd w:val="clear" w:color="auto" w:fill="F7CAAC"/>
          </w:tcPr>
          <w:p w14:paraId="073B757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432EFED7" w14:textId="77777777" w:rsidTr="000E0A66">
        <w:tc>
          <w:tcPr>
            <w:tcW w:w="6596" w:type="dxa"/>
            <w:gridSpan w:val="5"/>
          </w:tcPr>
          <w:p w14:paraId="45FE8E16" w14:textId="77777777" w:rsidR="00E5029C" w:rsidRPr="00F52EEF" w:rsidRDefault="00E5029C" w:rsidP="00935F76">
            <w:pPr>
              <w:tabs>
                <w:tab w:val="left" w:pos="567"/>
              </w:tabs>
              <w:jc w:val="both"/>
              <w:rPr>
                <w:rFonts w:asciiTheme="minorHAnsi" w:hAnsiTheme="minorHAnsi" w:cstheme="minorHAnsi"/>
              </w:rPr>
            </w:pPr>
          </w:p>
        </w:tc>
        <w:tc>
          <w:tcPr>
            <w:tcW w:w="1626" w:type="dxa"/>
            <w:gridSpan w:val="2"/>
          </w:tcPr>
          <w:p w14:paraId="519DB05E" w14:textId="77777777" w:rsidR="00E5029C" w:rsidRPr="00F52EEF" w:rsidRDefault="00E5029C" w:rsidP="00935F76">
            <w:pPr>
              <w:tabs>
                <w:tab w:val="left" w:pos="567"/>
              </w:tabs>
              <w:jc w:val="both"/>
              <w:rPr>
                <w:rFonts w:asciiTheme="minorHAnsi" w:hAnsiTheme="minorHAnsi" w:cstheme="minorHAnsi"/>
              </w:rPr>
            </w:pPr>
          </w:p>
        </w:tc>
        <w:tc>
          <w:tcPr>
            <w:tcW w:w="2455" w:type="dxa"/>
            <w:gridSpan w:val="4"/>
          </w:tcPr>
          <w:p w14:paraId="2983DFD7"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1FACA323" w14:textId="77777777" w:rsidTr="000E0A66">
        <w:tc>
          <w:tcPr>
            <w:tcW w:w="10677" w:type="dxa"/>
            <w:gridSpan w:val="11"/>
            <w:shd w:val="clear" w:color="auto" w:fill="F7CAAC"/>
          </w:tcPr>
          <w:p w14:paraId="7CF35FBC"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67D9E6B8" w14:textId="77777777" w:rsidTr="000E0A66">
        <w:trPr>
          <w:trHeight w:val="531"/>
        </w:trPr>
        <w:tc>
          <w:tcPr>
            <w:tcW w:w="10677" w:type="dxa"/>
            <w:gridSpan w:val="11"/>
            <w:tcBorders>
              <w:top w:val="nil"/>
            </w:tcBorders>
          </w:tcPr>
          <w:p w14:paraId="3CFB48A9"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Dějiny výtvarné kultury 1 - </w:t>
            </w:r>
            <w:r w:rsidRPr="00F52EEF">
              <w:rPr>
                <w:rFonts w:asciiTheme="minorHAnsi" w:eastAsia="Calibri" w:hAnsiTheme="minorHAnsi" w:cstheme="minorHAnsi"/>
              </w:rPr>
              <w:t>garant předmětu, přednášející, vede semináře</w:t>
            </w:r>
            <w:r w:rsidRPr="00F52EEF">
              <w:rPr>
                <w:rFonts w:asciiTheme="minorHAnsi" w:hAnsiTheme="minorHAnsi" w:cstheme="minorHAnsi"/>
              </w:rPr>
              <w:br/>
              <w:t xml:space="preserve">Dějiny výtvarné kultury 2 - </w:t>
            </w:r>
            <w:r w:rsidRPr="00F52EEF">
              <w:rPr>
                <w:rFonts w:asciiTheme="minorHAnsi" w:eastAsia="Calibri" w:hAnsiTheme="minorHAnsi" w:cstheme="minorHAnsi"/>
              </w:rPr>
              <w:t>garant předmětu, přednášející, vede semináře</w:t>
            </w:r>
          </w:p>
          <w:p w14:paraId="0F1F5829"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rPr>
              <w:t xml:space="preserve">Mluvená řeč 1 - </w:t>
            </w:r>
            <w:r w:rsidRPr="00F52EEF">
              <w:rPr>
                <w:rFonts w:asciiTheme="minorHAnsi" w:eastAsia="Calibri" w:hAnsiTheme="minorHAnsi" w:cstheme="minorHAnsi"/>
              </w:rPr>
              <w:t>garant předmětu, přednášející, vede semináře</w:t>
            </w:r>
            <w:r w:rsidRPr="00F52EEF">
              <w:rPr>
                <w:rFonts w:asciiTheme="minorHAnsi" w:eastAsia="Calibri" w:hAnsiTheme="minorHAnsi" w:cstheme="minorHAnsi"/>
              </w:rPr>
              <w:br/>
              <w:t xml:space="preserve">Mluvená řeč 2 - garant předmětu, přednášející, vede semináře </w:t>
            </w:r>
          </w:p>
          <w:p w14:paraId="4085CB6D"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Jazyk český a stylistika - garant předmětu, přednášející, vede semináře</w:t>
            </w:r>
          </w:p>
        </w:tc>
      </w:tr>
      <w:tr w:rsidR="00E5029C" w:rsidRPr="00F52EEF" w14:paraId="7C34D812" w14:textId="77777777" w:rsidTr="000E0A66">
        <w:tc>
          <w:tcPr>
            <w:tcW w:w="10677" w:type="dxa"/>
            <w:gridSpan w:val="11"/>
            <w:shd w:val="clear" w:color="auto" w:fill="F7CAAC"/>
          </w:tcPr>
          <w:p w14:paraId="2D74FDA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6C35E732" w14:textId="77777777" w:rsidTr="000E0A66">
        <w:trPr>
          <w:trHeight w:val="505"/>
        </w:trPr>
        <w:tc>
          <w:tcPr>
            <w:tcW w:w="10677" w:type="dxa"/>
            <w:gridSpan w:val="11"/>
          </w:tcPr>
          <w:p w14:paraId="12521EE8" w14:textId="77D6AF3C" w:rsidR="00E5029C" w:rsidRPr="00F52EEF" w:rsidRDefault="00E5029C" w:rsidP="00935F76">
            <w:pPr>
              <w:shd w:val="clear" w:color="auto" w:fill="FFFFFF"/>
              <w:tabs>
                <w:tab w:val="left" w:pos="567"/>
              </w:tabs>
              <w:ind w:left="-104" w:firstLine="104"/>
              <w:rPr>
                <w:rFonts w:asciiTheme="minorHAnsi" w:hAnsiTheme="minorHAnsi" w:cstheme="minorHAnsi"/>
              </w:rPr>
            </w:pPr>
            <w:r w:rsidRPr="00F52EEF">
              <w:rPr>
                <w:rFonts w:asciiTheme="minorHAnsi" w:hAnsiTheme="minorHAnsi" w:cstheme="minorHAnsi"/>
              </w:rPr>
              <w:t>1983</w:t>
            </w:r>
            <w:r w:rsidR="000E0A66">
              <w:rPr>
                <w:rFonts w:asciiTheme="minorHAnsi" w:hAnsiTheme="minorHAnsi" w:cstheme="minorHAnsi"/>
              </w:rPr>
              <w:t>:</w:t>
            </w:r>
            <w:r w:rsidRPr="00F52EEF">
              <w:rPr>
                <w:rFonts w:asciiTheme="minorHAnsi" w:hAnsiTheme="minorHAnsi" w:cstheme="minorHAnsi"/>
              </w:rPr>
              <w:t xml:space="preserve"> Pedagogická fakulta UP Olomouc</w:t>
            </w:r>
            <w:r w:rsidR="000E0A66">
              <w:rPr>
                <w:rFonts w:asciiTheme="minorHAnsi" w:hAnsiTheme="minorHAnsi" w:cstheme="minorHAnsi"/>
              </w:rPr>
              <w:t xml:space="preserve"> (Mgr.)</w:t>
            </w:r>
          </w:p>
          <w:p w14:paraId="73786133" w14:textId="257D6D26" w:rsidR="00E5029C" w:rsidRPr="00F52EEF" w:rsidRDefault="00E5029C" w:rsidP="00935F76">
            <w:pPr>
              <w:shd w:val="clear" w:color="auto" w:fill="FFFFFF"/>
              <w:tabs>
                <w:tab w:val="left" w:pos="567"/>
              </w:tabs>
              <w:ind w:left="-104" w:firstLine="104"/>
              <w:rPr>
                <w:rFonts w:asciiTheme="minorHAnsi" w:hAnsiTheme="minorHAnsi" w:cstheme="minorHAnsi"/>
              </w:rPr>
            </w:pPr>
            <w:r w:rsidRPr="00F52EEF">
              <w:rPr>
                <w:rFonts w:asciiTheme="minorHAnsi" w:hAnsiTheme="minorHAnsi" w:cstheme="minorHAnsi"/>
              </w:rPr>
              <w:t>1987</w:t>
            </w:r>
            <w:r w:rsidR="000E0A66">
              <w:rPr>
                <w:rFonts w:asciiTheme="minorHAnsi" w:hAnsiTheme="minorHAnsi" w:cstheme="minorHAnsi"/>
              </w:rPr>
              <w:t xml:space="preserve">: </w:t>
            </w:r>
            <w:r w:rsidRPr="00F52EEF">
              <w:rPr>
                <w:rFonts w:asciiTheme="minorHAnsi" w:hAnsiTheme="minorHAnsi" w:cstheme="minorHAnsi"/>
              </w:rPr>
              <w:t>doktorát Pedagogická fakulta UP Olomouc</w:t>
            </w:r>
            <w:r w:rsidR="000E0A66">
              <w:rPr>
                <w:rFonts w:asciiTheme="minorHAnsi" w:hAnsiTheme="minorHAnsi" w:cstheme="minorHAnsi"/>
              </w:rPr>
              <w:t xml:space="preserve"> (PaeDr.)</w:t>
            </w:r>
          </w:p>
        </w:tc>
      </w:tr>
      <w:tr w:rsidR="00E5029C" w:rsidRPr="00F52EEF" w14:paraId="176309CB" w14:textId="77777777" w:rsidTr="000E0A66">
        <w:tc>
          <w:tcPr>
            <w:tcW w:w="10677" w:type="dxa"/>
            <w:gridSpan w:val="11"/>
            <w:shd w:val="clear" w:color="auto" w:fill="F7CAAC"/>
          </w:tcPr>
          <w:p w14:paraId="6AF36B2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1BD91164" w14:textId="77777777" w:rsidTr="000E0A66">
        <w:trPr>
          <w:trHeight w:val="610"/>
        </w:trPr>
        <w:tc>
          <w:tcPr>
            <w:tcW w:w="10677" w:type="dxa"/>
            <w:gridSpan w:val="11"/>
          </w:tcPr>
          <w:p w14:paraId="4D7B7B00" w14:textId="02E58FF0" w:rsidR="00E5029C" w:rsidRPr="00F52EEF" w:rsidRDefault="00E5029C" w:rsidP="00935F76">
            <w:pPr>
              <w:shd w:val="clear" w:color="auto" w:fill="FFFFFF"/>
              <w:tabs>
                <w:tab w:val="left" w:pos="567"/>
              </w:tabs>
              <w:ind w:left="38"/>
              <w:rPr>
                <w:rFonts w:asciiTheme="minorHAnsi" w:hAnsiTheme="minorHAnsi" w:cstheme="minorHAnsi"/>
              </w:rPr>
            </w:pPr>
            <w:r w:rsidRPr="00F52EEF">
              <w:rPr>
                <w:rFonts w:asciiTheme="minorHAnsi" w:hAnsiTheme="minorHAnsi" w:cstheme="minorHAnsi"/>
              </w:rPr>
              <w:t>1993</w:t>
            </w:r>
            <w:r w:rsidR="00935F18" w:rsidRPr="00F52EEF">
              <w:rPr>
                <w:rFonts w:asciiTheme="minorHAnsi" w:hAnsiTheme="minorHAnsi" w:cstheme="minorHAnsi"/>
              </w:rPr>
              <w:t xml:space="preserve"> </w:t>
            </w:r>
            <w:r w:rsidR="00F66197" w:rsidRPr="00F52EEF">
              <w:rPr>
                <w:rFonts w:asciiTheme="minorHAnsi" w:hAnsiTheme="minorHAnsi" w:cstheme="minorHAnsi"/>
              </w:rPr>
              <w:t>-</w:t>
            </w:r>
            <w:r w:rsidR="00935F18" w:rsidRPr="00F52EEF">
              <w:rPr>
                <w:rFonts w:asciiTheme="minorHAnsi" w:hAnsiTheme="minorHAnsi" w:cstheme="minorHAnsi"/>
              </w:rPr>
              <w:t xml:space="preserve"> </w:t>
            </w:r>
            <w:r w:rsidRPr="00F52EEF">
              <w:rPr>
                <w:rFonts w:asciiTheme="minorHAnsi" w:hAnsiTheme="minorHAnsi" w:cstheme="minorHAnsi"/>
              </w:rPr>
              <w:t>2001, SSOš Zlín</w:t>
            </w:r>
          </w:p>
          <w:p w14:paraId="152A8911" w14:textId="247EEFDA" w:rsidR="00E5029C" w:rsidRPr="00F52EEF" w:rsidRDefault="00E5029C" w:rsidP="00935F76">
            <w:pPr>
              <w:shd w:val="clear" w:color="auto" w:fill="FFFFFF"/>
              <w:tabs>
                <w:tab w:val="left" w:pos="567"/>
              </w:tabs>
              <w:ind w:left="38"/>
              <w:rPr>
                <w:rFonts w:asciiTheme="minorHAnsi" w:hAnsiTheme="minorHAnsi" w:cstheme="minorHAnsi"/>
              </w:rPr>
            </w:pPr>
            <w:r w:rsidRPr="00F52EEF">
              <w:rPr>
                <w:rFonts w:asciiTheme="minorHAnsi" w:hAnsiTheme="minorHAnsi" w:cstheme="minorHAnsi"/>
              </w:rPr>
              <w:t>2001</w:t>
            </w:r>
            <w:r w:rsidR="00935F18" w:rsidRPr="00F52EEF">
              <w:rPr>
                <w:rFonts w:asciiTheme="minorHAnsi" w:hAnsiTheme="minorHAnsi" w:cstheme="minorHAnsi"/>
              </w:rPr>
              <w:t xml:space="preserve"> </w:t>
            </w:r>
            <w:r w:rsidR="00F66197" w:rsidRPr="00F52EEF">
              <w:rPr>
                <w:rFonts w:asciiTheme="minorHAnsi" w:hAnsiTheme="minorHAnsi" w:cstheme="minorHAnsi"/>
              </w:rPr>
              <w:t>-</w:t>
            </w:r>
            <w:r w:rsidR="00935F18" w:rsidRPr="00F52EEF">
              <w:rPr>
                <w:rFonts w:asciiTheme="minorHAnsi" w:hAnsiTheme="minorHAnsi" w:cstheme="minorHAnsi"/>
              </w:rPr>
              <w:t xml:space="preserve"> </w:t>
            </w:r>
            <w:r w:rsidRPr="00F52EEF">
              <w:rPr>
                <w:rFonts w:asciiTheme="minorHAnsi" w:hAnsiTheme="minorHAnsi" w:cstheme="minorHAnsi"/>
              </w:rPr>
              <w:t>dosud, Fakulta multimediálních komunikací UTB ve Zlíně</w:t>
            </w:r>
          </w:p>
        </w:tc>
      </w:tr>
      <w:tr w:rsidR="00E5029C" w:rsidRPr="00F52EEF" w14:paraId="6203D068" w14:textId="77777777" w:rsidTr="000E0A66">
        <w:trPr>
          <w:trHeight w:val="250"/>
        </w:trPr>
        <w:tc>
          <w:tcPr>
            <w:tcW w:w="10677" w:type="dxa"/>
            <w:gridSpan w:val="11"/>
            <w:shd w:val="clear" w:color="auto" w:fill="F7CAAC"/>
          </w:tcPr>
          <w:p w14:paraId="717CF65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249230A4" w14:textId="77777777" w:rsidTr="000E0A66">
        <w:trPr>
          <w:trHeight w:val="388"/>
        </w:trPr>
        <w:tc>
          <w:tcPr>
            <w:tcW w:w="10677" w:type="dxa"/>
            <w:gridSpan w:val="11"/>
          </w:tcPr>
          <w:p w14:paraId="475F0D68" w14:textId="67C62D3B"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BP </w:t>
            </w:r>
            <w:r w:rsidR="00F66197" w:rsidRPr="00F52EEF">
              <w:rPr>
                <w:rFonts w:asciiTheme="minorHAnsi" w:hAnsiTheme="minorHAnsi" w:cstheme="minorHAnsi"/>
              </w:rPr>
              <w:t>-</w:t>
            </w:r>
            <w:r w:rsidRPr="00F52EEF">
              <w:rPr>
                <w:rFonts w:asciiTheme="minorHAnsi" w:hAnsiTheme="minorHAnsi" w:cstheme="minorHAnsi"/>
              </w:rPr>
              <w:t xml:space="preserve"> 204, DP - 65</w:t>
            </w:r>
          </w:p>
        </w:tc>
      </w:tr>
      <w:tr w:rsidR="00E5029C" w:rsidRPr="00F52EEF" w14:paraId="2DA7EA31" w14:textId="77777777" w:rsidTr="000E0A66">
        <w:trPr>
          <w:cantSplit/>
        </w:trPr>
        <w:tc>
          <w:tcPr>
            <w:tcW w:w="4165" w:type="dxa"/>
            <w:gridSpan w:val="2"/>
            <w:tcBorders>
              <w:top w:val="single" w:sz="12" w:space="0" w:color="auto"/>
            </w:tcBorders>
            <w:shd w:val="clear" w:color="auto" w:fill="F7CAAC"/>
          </w:tcPr>
          <w:p w14:paraId="1760BF9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2"/>
            <w:tcBorders>
              <w:top w:val="single" w:sz="12" w:space="0" w:color="auto"/>
            </w:tcBorders>
            <w:shd w:val="clear" w:color="auto" w:fill="F7CAAC"/>
          </w:tcPr>
          <w:p w14:paraId="75A3170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059" w:type="dxa"/>
            <w:gridSpan w:val="4"/>
            <w:tcBorders>
              <w:top w:val="single" w:sz="12" w:space="0" w:color="auto"/>
              <w:right w:val="single" w:sz="12" w:space="0" w:color="auto"/>
            </w:tcBorders>
            <w:shd w:val="clear" w:color="auto" w:fill="F7CAAC"/>
          </w:tcPr>
          <w:p w14:paraId="0CB6C46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80" w:type="dxa"/>
            <w:gridSpan w:val="3"/>
            <w:tcBorders>
              <w:top w:val="single" w:sz="12" w:space="0" w:color="auto"/>
              <w:left w:val="single" w:sz="12" w:space="0" w:color="auto"/>
            </w:tcBorders>
            <w:shd w:val="clear" w:color="auto" w:fill="F7CAAC"/>
          </w:tcPr>
          <w:p w14:paraId="5A99761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4C532B10" w14:textId="77777777" w:rsidR="00E5029C" w:rsidRPr="00F52EEF" w:rsidRDefault="00E5029C" w:rsidP="00935F76">
            <w:pPr>
              <w:tabs>
                <w:tab w:val="left" w:pos="567"/>
              </w:tabs>
              <w:rPr>
                <w:rFonts w:asciiTheme="minorHAnsi" w:hAnsiTheme="minorHAnsi" w:cstheme="minorHAnsi"/>
                <w:b/>
              </w:rPr>
            </w:pPr>
          </w:p>
        </w:tc>
      </w:tr>
      <w:tr w:rsidR="00E5029C" w:rsidRPr="00F52EEF" w14:paraId="20590044" w14:textId="77777777" w:rsidTr="000E0A66">
        <w:trPr>
          <w:cantSplit/>
        </w:trPr>
        <w:tc>
          <w:tcPr>
            <w:tcW w:w="4165" w:type="dxa"/>
            <w:gridSpan w:val="2"/>
          </w:tcPr>
          <w:p w14:paraId="1DD02A6D" w14:textId="77777777" w:rsidR="00E5029C" w:rsidRPr="00F52EEF" w:rsidRDefault="00E5029C" w:rsidP="00935F76">
            <w:pPr>
              <w:tabs>
                <w:tab w:val="left" w:pos="567"/>
              </w:tabs>
              <w:jc w:val="both"/>
              <w:rPr>
                <w:rFonts w:asciiTheme="minorHAnsi" w:hAnsiTheme="minorHAnsi" w:cstheme="minorHAnsi"/>
              </w:rPr>
            </w:pPr>
          </w:p>
        </w:tc>
        <w:tc>
          <w:tcPr>
            <w:tcW w:w="2073" w:type="dxa"/>
            <w:gridSpan w:val="2"/>
          </w:tcPr>
          <w:p w14:paraId="55F85C28" w14:textId="77777777" w:rsidR="00E5029C" w:rsidRPr="00F52EEF" w:rsidRDefault="00E5029C" w:rsidP="00935F76">
            <w:pPr>
              <w:tabs>
                <w:tab w:val="left" w:pos="567"/>
              </w:tabs>
              <w:jc w:val="both"/>
              <w:rPr>
                <w:rFonts w:asciiTheme="minorHAnsi" w:hAnsiTheme="minorHAnsi" w:cstheme="minorHAnsi"/>
              </w:rPr>
            </w:pPr>
          </w:p>
        </w:tc>
        <w:tc>
          <w:tcPr>
            <w:tcW w:w="2059" w:type="dxa"/>
            <w:gridSpan w:val="4"/>
            <w:tcBorders>
              <w:right w:val="single" w:sz="12" w:space="0" w:color="auto"/>
            </w:tcBorders>
          </w:tcPr>
          <w:p w14:paraId="33F44C17" w14:textId="77777777" w:rsidR="00E5029C" w:rsidRPr="00F52EEF" w:rsidRDefault="00E5029C" w:rsidP="00935F76">
            <w:pPr>
              <w:tabs>
                <w:tab w:val="left" w:pos="567"/>
              </w:tabs>
              <w:jc w:val="both"/>
              <w:rPr>
                <w:rFonts w:asciiTheme="minorHAnsi" w:hAnsiTheme="minorHAnsi" w:cstheme="minorHAnsi"/>
              </w:rPr>
            </w:pPr>
          </w:p>
        </w:tc>
        <w:tc>
          <w:tcPr>
            <w:tcW w:w="709" w:type="dxa"/>
            <w:tcBorders>
              <w:left w:val="single" w:sz="12" w:space="0" w:color="auto"/>
            </w:tcBorders>
            <w:shd w:val="clear" w:color="auto" w:fill="F7CAAC"/>
          </w:tcPr>
          <w:p w14:paraId="3E17D4D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shd w:val="clear" w:color="auto" w:fill="F7CAAC"/>
          </w:tcPr>
          <w:p w14:paraId="334DF93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820" w:type="dxa"/>
            <w:shd w:val="clear" w:color="auto" w:fill="F7CAAC"/>
          </w:tcPr>
          <w:p w14:paraId="515E0E5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231599F7" w14:textId="77777777" w:rsidTr="000E0A66">
        <w:trPr>
          <w:cantSplit/>
          <w:trHeight w:val="70"/>
        </w:trPr>
        <w:tc>
          <w:tcPr>
            <w:tcW w:w="4165" w:type="dxa"/>
            <w:gridSpan w:val="2"/>
            <w:shd w:val="clear" w:color="auto" w:fill="F7CAAC"/>
          </w:tcPr>
          <w:p w14:paraId="116BF05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2"/>
            <w:shd w:val="clear" w:color="auto" w:fill="F7CAAC"/>
          </w:tcPr>
          <w:p w14:paraId="74EF356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059" w:type="dxa"/>
            <w:gridSpan w:val="4"/>
            <w:tcBorders>
              <w:right w:val="single" w:sz="12" w:space="0" w:color="auto"/>
            </w:tcBorders>
            <w:shd w:val="clear" w:color="auto" w:fill="F7CAAC"/>
          </w:tcPr>
          <w:p w14:paraId="17E1AD4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vMerge w:val="restart"/>
            <w:tcBorders>
              <w:left w:val="single" w:sz="12" w:space="0" w:color="auto"/>
            </w:tcBorders>
          </w:tcPr>
          <w:p w14:paraId="47C1616C" w14:textId="2AC6CC05"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7</w:t>
            </w:r>
          </w:p>
        </w:tc>
        <w:tc>
          <w:tcPr>
            <w:tcW w:w="851" w:type="dxa"/>
            <w:vMerge w:val="restart"/>
          </w:tcPr>
          <w:p w14:paraId="60C343E6" w14:textId="278DAD57"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820" w:type="dxa"/>
            <w:vMerge w:val="restart"/>
          </w:tcPr>
          <w:p w14:paraId="3E10BC53"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1B3DAA2B" w14:textId="77777777" w:rsidTr="000E0A66">
        <w:trPr>
          <w:trHeight w:val="205"/>
        </w:trPr>
        <w:tc>
          <w:tcPr>
            <w:tcW w:w="4165" w:type="dxa"/>
            <w:gridSpan w:val="2"/>
          </w:tcPr>
          <w:p w14:paraId="0EC05C18" w14:textId="77777777" w:rsidR="00E5029C" w:rsidRPr="00F52EEF" w:rsidRDefault="00E5029C" w:rsidP="00935F76">
            <w:pPr>
              <w:tabs>
                <w:tab w:val="left" w:pos="567"/>
              </w:tabs>
              <w:jc w:val="both"/>
              <w:rPr>
                <w:rFonts w:asciiTheme="minorHAnsi" w:hAnsiTheme="minorHAnsi" w:cstheme="minorHAnsi"/>
              </w:rPr>
            </w:pPr>
          </w:p>
        </w:tc>
        <w:tc>
          <w:tcPr>
            <w:tcW w:w="2073" w:type="dxa"/>
            <w:gridSpan w:val="2"/>
          </w:tcPr>
          <w:p w14:paraId="0499C383" w14:textId="77777777" w:rsidR="00E5029C" w:rsidRPr="00F52EEF" w:rsidRDefault="00E5029C" w:rsidP="00935F76">
            <w:pPr>
              <w:tabs>
                <w:tab w:val="left" w:pos="567"/>
              </w:tabs>
              <w:jc w:val="both"/>
              <w:rPr>
                <w:rFonts w:asciiTheme="minorHAnsi" w:hAnsiTheme="minorHAnsi" w:cstheme="minorHAnsi"/>
              </w:rPr>
            </w:pPr>
          </w:p>
        </w:tc>
        <w:tc>
          <w:tcPr>
            <w:tcW w:w="2059" w:type="dxa"/>
            <w:gridSpan w:val="4"/>
            <w:tcBorders>
              <w:right w:val="single" w:sz="12" w:space="0" w:color="auto"/>
            </w:tcBorders>
          </w:tcPr>
          <w:p w14:paraId="19EE344F" w14:textId="77777777" w:rsidR="00E5029C" w:rsidRPr="00F52EEF" w:rsidRDefault="00E5029C" w:rsidP="00935F76">
            <w:pPr>
              <w:tabs>
                <w:tab w:val="left" w:pos="567"/>
              </w:tabs>
              <w:jc w:val="both"/>
              <w:rPr>
                <w:rFonts w:asciiTheme="minorHAnsi" w:hAnsiTheme="minorHAnsi" w:cstheme="minorHAnsi"/>
              </w:rPr>
            </w:pPr>
          </w:p>
        </w:tc>
        <w:tc>
          <w:tcPr>
            <w:tcW w:w="709" w:type="dxa"/>
            <w:vMerge/>
            <w:tcBorders>
              <w:left w:val="single" w:sz="12" w:space="0" w:color="auto"/>
            </w:tcBorders>
            <w:vAlign w:val="center"/>
          </w:tcPr>
          <w:p w14:paraId="62598B9F" w14:textId="77777777" w:rsidR="00E5029C" w:rsidRPr="00F52EEF" w:rsidRDefault="00E5029C" w:rsidP="00935F76">
            <w:pPr>
              <w:tabs>
                <w:tab w:val="left" w:pos="567"/>
              </w:tabs>
              <w:rPr>
                <w:rFonts w:asciiTheme="minorHAnsi" w:hAnsiTheme="minorHAnsi" w:cstheme="minorHAnsi"/>
                <w:b/>
              </w:rPr>
            </w:pPr>
          </w:p>
        </w:tc>
        <w:tc>
          <w:tcPr>
            <w:tcW w:w="851" w:type="dxa"/>
            <w:vMerge/>
            <w:vAlign w:val="center"/>
          </w:tcPr>
          <w:p w14:paraId="204E3332" w14:textId="77777777" w:rsidR="00E5029C" w:rsidRPr="00F52EEF" w:rsidRDefault="00E5029C" w:rsidP="00935F76">
            <w:pPr>
              <w:tabs>
                <w:tab w:val="left" w:pos="567"/>
              </w:tabs>
              <w:rPr>
                <w:rFonts w:asciiTheme="minorHAnsi" w:hAnsiTheme="minorHAnsi" w:cstheme="minorHAnsi"/>
                <w:b/>
              </w:rPr>
            </w:pPr>
          </w:p>
        </w:tc>
        <w:tc>
          <w:tcPr>
            <w:tcW w:w="820" w:type="dxa"/>
            <w:vMerge/>
            <w:vAlign w:val="center"/>
          </w:tcPr>
          <w:p w14:paraId="730ED63C" w14:textId="77777777" w:rsidR="00E5029C" w:rsidRPr="00F52EEF" w:rsidRDefault="00E5029C" w:rsidP="00935F76">
            <w:pPr>
              <w:tabs>
                <w:tab w:val="left" w:pos="567"/>
              </w:tabs>
              <w:rPr>
                <w:rFonts w:asciiTheme="minorHAnsi" w:hAnsiTheme="minorHAnsi" w:cstheme="minorHAnsi"/>
                <w:b/>
              </w:rPr>
            </w:pPr>
          </w:p>
        </w:tc>
      </w:tr>
      <w:tr w:rsidR="00E5029C" w:rsidRPr="00F52EEF" w14:paraId="0BA596C5" w14:textId="77777777" w:rsidTr="000E0A66">
        <w:tc>
          <w:tcPr>
            <w:tcW w:w="10677" w:type="dxa"/>
            <w:gridSpan w:val="11"/>
            <w:shd w:val="clear" w:color="auto" w:fill="F7CAAC"/>
          </w:tcPr>
          <w:p w14:paraId="27B5FC8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27300977" w14:textId="77777777" w:rsidTr="000E0A66">
        <w:trPr>
          <w:trHeight w:val="3628"/>
        </w:trPr>
        <w:tc>
          <w:tcPr>
            <w:tcW w:w="10677" w:type="dxa"/>
            <w:gridSpan w:val="11"/>
          </w:tcPr>
          <w:p w14:paraId="6A95C13B" w14:textId="77777777" w:rsidR="00E5029C" w:rsidRPr="00F52EEF" w:rsidRDefault="00E5029C" w:rsidP="00935F76">
            <w:pPr>
              <w:tabs>
                <w:tab w:val="left" w:pos="567"/>
              </w:tabs>
              <w:ind w:left="38"/>
              <w:jc w:val="both"/>
              <w:rPr>
                <w:rFonts w:asciiTheme="minorHAnsi" w:hAnsiTheme="minorHAnsi" w:cstheme="minorHAnsi"/>
              </w:rPr>
            </w:pPr>
            <w:r w:rsidRPr="00F52EEF">
              <w:rPr>
                <w:rFonts w:asciiTheme="minorHAnsi" w:hAnsiTheme="minorHAnsi" w:cstheme="minorHAnsi"/>
              </w:rPr>
              <w:t xml:space="preserve">Göttlichová, M. (2018). Increasing Level of Tertiary Education = Increasing Employability of the Youth. </w:t>
            </w:r>
            <w:r w:rsidRPr="00F52EEF">
              <w:rPr>
                <w:rFonts w:asciiTheme="minorHAnsi" w:hAnsiTheme="minorHAnsi" w:cstheme="minorHAnsi"/>
                <w:i/>
              </w:rPr>
              <w:t>Proceedings of the 4 th International Conference on European Integration.</w:t>
            </w:r>
            <w:r w:rsidRPr="00F52EEF">
              <w:rPr>
                <w:rFonts w:asciiTheme="minorHAnsi" w:hAnsiTheme="minorHAnsi" w:cstheme="minorHAnsi"/>
              </w:rPr>
              <w:t xml:space="preserve"> Ostrava: Technical University of Ostrava, (pp. 320-329).</w:t>
            </w:r>
          </w:p>
          <w:p w14:paraId="0E22E115" w14:textId="75AD8FD2"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Göttlichová, M. (2017). Changes in the Legal System of the Non-governmental Organizations in the Czech Republic and the Possibilities for Innovation of Communication Policy in the Non-profit Sector. </w:t>
            </w:r>
            <w:r w:rsidRPr="00F52EEF">
              <w:rPr>
                <w:rFonts w:asciiTheme="minorHAnsi" w:hAnsiTheme="minorHAnsi" w:cstheme="minorHAnsi"/>
                <w:i/>
              </w:rPr>
              <w:t>Strategic Innovative Marketing</w:t>
            </w:r>
            <w:r w:rsidRPr="00F52EEF">
              <w:rPr>
                <w:rFonts w:asciiTheme="minorHAnsi" w:hAnsiTheme="minorHAnsi" w:cstheme="minorHAnsi"/>
              </w:rPr>
              <w:t>. Springer International Publishing AG, (pp. 323-329). doi:org/10.1007/978-3-319-33865-1_41. P. 764.</w:t>
            </w:r>
          </w:p>
          <w:p w14:paraId="6B21A4A3" w14:textId="1114D48D"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Göttlichová, M. (2017). </w:t>
            </w:r>
            <w:r w:rsidRPr="00F52EEF">
              <w:rPr>
                <w:rFonts w:asciiTheme="minorHAnsi" w:hAnsiTheme="minorHAnsi" w:cstheme="minorHAnsi"/>
                <w:i/>
              </w:rPr>
              <w:t>The Phonetics of Advertising in terms of Perception Assessment.</w:t>
            </w:r>
            <w:r w:rsidRPr="00F52EEF">
              <w:rPr>
                <w:rFonts w:asciiTheme="minorHAnsi" w:hAnsiTheme="minorHAnsi" w:cstheme="minorHAnsi"/>
              </w:rPr>
              <w:t xml:space="preserve"> Zlín: Tomas Bata University.</w:t>
            </w:r>
          </w:p>
          <w:p w14:paraId="04B60265" w14:textId="452EC042"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Göttlichová, M. (2016). Enhancing the interdependence of activities between universities and the real-life practice – A new challenge in the field of higher education in the Czech Republic. </w:t>
            </w:r>
            <w:r w:rsidRPr="00F52EEF">
              <w:rPr>
                <w:rFonts w:asciiTheme="minorHAnsi" w:hAnsiTheme="minorHAnsi" w:cstheme="minorHAnsi"/>
                <w:i/>
              </w:rPr>
              <w:t>International Technology, Education and Development (IATED), INTED Proceedings.Valencia, SP</w:t>
            </w:r>
            <w:r w:rsidRPr="00F52EEF">
              <w:rPr>
                <w:rFonts w:asciiTheme="minorHAnsi" w:hAnsiTheme="minorHAnsi" w:cstheme="minorHAnsi"/>
              </w:rPr>
              <w:t xml:space="preserve">.(pp 6420-6429). doi: 10.21125/inted.2016.0508. </w:t>
            </w:r>
          </w:p>
          <w:p w14:paraId="5E03ABE4" w14:textId="4DE63B92"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Göttlichová, M. (2016). The cohesion and competitiveness of tbe European Union in the area of the tertiary education: The qualification – the innovation – the employment. </w:t>
            </w:r>
            <w:r w:rsidRPr="00F52EEF">
              <w:rPr>
                <w:rFonts w:asciiTheme="minorHAnsi" w:hAnsiTheme="minorHAnsi" w:cstheme="minorHAnsi"/>
                <w:i/>
              </w:rPr>
              <w:t>Proceedings ICERI, IATED,</w:t>
            </w:r>
            <w:r w:rsidRPr="00F52EEF">
              <w:rPr>
                <w:rFonts w:asciiTheme="minorHAnsi" w:hAnsiTheme="minorHAnsi" w:cstheme="minorHAnsi"/>
              </w:rPr>
              <w:t xml:space="preserve"> (pp. 520-530).  doi: 10.21125/iceri.2016.1128. </w:t>
            </w:r>
          </w:p>
          <w:p w14:paraId="558695DC" w14:textId="48180EFC" w:rsidR="00030948" w:rsidRPr="00F52EEF" w:rsidRDefault="00030948" w:rsidP="00935F76">
            <w:pPr>
              <w:tabs>
                <w:tab w:val="left" w:pos="567"/>
              </w:tabs>
              <w:ind w:left="38"/>
              <w:jc w:val="both"/>
              <w:rPr>
                <w:rFonts w:asciiTheme="minorHAnsi" w:hAnsiTheme="minorHAnsi" w:cstheme="minorHAnsi"/>
              </w:rPr>
            </w:pPr>
          </w:p>
        </w:tc>
      </w:tr>
      <w:tr w:rsidR="00E5029C" w:rsidRPr="00F52EEF" w14:paraId="748873D9" w14:textId="77777777" w:rsidTr="000E0A66">
        <w:trPr>
          <w:trHeight w:val="218"/>
        </w:trPr>
        <w:tc>
          <w:tcPr>
            <w:tcW w:w="10677" w:type="dxa"/>
            <w:gridSpan w:val="11"/>
            <w:shd w:val="clear" w:color="auto" w:fill="F7CAAC"/>
          </w:tcPr>
          <w:p w14:paraId="78E7ED53"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4364DDC7" w14:textId="77777777" w:rsidTr="000E0A66">
        <w:trPr>
          <w:trHeight w:val="1337"/>
        </w:trPr>
        <w:tc>
          <w:tcPr>
            <w:tcW w:w="10677" w:type="dxa"/>
            <w:gridSpan w:val="11"/>
          </w:tcPr>
          <w:p w14:paraId="70F5716A" w14:textId="77777777" w:rsidR="00E5029C" w:rsidRPr="00F52EEF" w:rsidRDefault="00E5029C" w:rsidP="00935F76">
            <w:pPr>
              <w:tabs>
                <w:tab w:val="left" w:pos="567"/>
              </w:tabs>
              <w:rPr>
                <w:rFonts w:asciiTheme="minorHAnsi" w:hAnsiTheme="minorHAnsi" w:cstheme="minorHAnsi"/>
                <w:b/>
              </w:rPr>
            </w:pPr>
          </w:p>
          <w:p w14:paraId="6E6F77AA" w14:textId="77777777" w:rsidR="00030948" w:rsidRPr="00F52EEF" w:rsidRDefault="00030948" w:rsidP="00935F76">
            <w:pPr>
              <w:tabs>
                <w:tab w:val="left" w:pos="567"/>
              </w:tabs>
              <w:rPr>
                <w:rFonts w:asciiTheme="minorHAnsi" w:hAnsiTheme="minorHAnsi" w:cstheme="minorHAnsi"/>
                <w:b/>
              </w:rPr>
            </w:pPr>
          </w:p>
          <w:p w14:paraId="31D13ED9" w14:textId="454E98B6" w:rsidR="00030948" w:rsidRPr="00F52EEF" w:rsidRDefault="00030948" w:rsidP="00935F76">
            <w:pPr>
              <w:tabs>
                <w:tab w:val="left" w:pos="567"/>
              </w:tabs>
              <w:rPr>
                <w:rFonts w:asciiTheme="minorHAnsi" w:hAnsiTheme="minorHAnsi" w:cstheme="minorHAnsi"/>
                <w:b/>
              </w:rPr>
            </w:pPr>
          </w:p>
        </w:tc>
      </w:tr>
      <w:tr w:rsidR="00E5029C" w:rsidRPr="00F52EEF" w14:paraId="6DD9ECD8" w14:textId="77777777" w:rsidTr="00A163AD">
        <w:trPr>
          <w:cantSplit/>
          <w:trHeight w:val="421"/>
        </w:trPr>
        <w:tc>
          <w:tcPr>
            <w:tcW w:w="3336" w:type="dxa"/>
            <w:shd w:val="clear" w:color="auto" w:fill="F7CAAC"/>
          </w:tcPr>
          <w:p w14:paraId="0F9CF80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5"/>
          </w:tcPr>
          <w:p w14:paraId="13E505F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Marcela Göttlichová, v. r.</w:t>
            </w:r>
          </w:p>
        </w:tc>
        <w:tc>
          <w:tcPr>
            <w:tcW w:w="925" w:type="dxa"/>
            <w:gridSpan w:val="2"/>
            <w:shd w:val="clear" w:color="auto" w:fill="F7CAAC"/>
          </w:tcPr>
          <w:p w14:paraId="5423404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80" w:type="dxa"/>
            <w:gridSpan w:val="3"/>
          </w:tcPr>
          <w:p w14:paraId="6766CD2C" w14:textId="77777777" w:rsidR="00E5029C" w:rsidRPr="00F52EEF" w:rsidRDefault="00E5029C" w:rsidP="00935F76">
            <w:pPr>
              <w:tabs>
                <w:tab w:val="left" w:pos="567"/>
              </w:tabs>
              <w:jc w:val="both"/>
              <w:rPr>
                <w:rFonts w:asciiTheme="minorHAnsi" w:hAnsiTheme="minorHAnsi" w:cstheme="minorHAnsi"/>
              </w:rPr>
            </w:pPr>
          </w:p>
        </w:tc>
      </w:tr>
    </w:tbl>
    <w:p w14:paraId="5C600ED5" w14:textId="77777777" w:rsidR="00E5029C" w:rsidRPr="00F52EEF" w:rsidRDefault="00E5029C" w:rsidP="00935F76">
      <w:pPr>
        <w:tabs>
          <w:tab w:val="left" w:pos="567"/>
        </w:tabs>
        <w:rPr>
          <w:rFonts w:asciiTheme="minorHAnsi" w:hAnsiTheme="minorHAnsi" w:cstheme="minorHAnsi"/>
        </w:rPr>
      </w:pPr>
    </w:p>
    <w:tbl>
      <w:tblPr>
        <w:tblW w:w="106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6"/>
        <w:gridCol w:w="829"/>
        <w:gridCol w:w="1721"/>
        <w:gridCol w:w="352"/>
        <w:gridCol w:w="567"/>
        <w:gridCol w:w="709"/>
        <w:gridCol w:w="850"/>
        <w:gridCol w:w="709"/>
        <w:gridCol w:w="850"/>
        <w:gridCol w:w="754"/>
      </w:tblGrid>
      <w:tr w:rsidR="00E5029C" w:rsidRPr="00F52EEF" w14:paraId="29D50AD1" w14:textId="77777777" w:rsidTr="00742FCD">
        <w:tc>
          <w:tcPr>
            <w:tcW w:w="10677" w:type="dxa"/>
            <w:gridSpan w:val="10"/>
            <w:tcBorders>
              <w:bottom w:val="double" w:sz="4" w:space="0" w:color="auto"/>
            </w:tcBorders>
            <w:shd w:val="clear" w:color="auto" w:fill="BDD6EE"/>
          </w:tcPr>
          <w:p w14:paraId="03DBFF12" w14:textId="0C45F933"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E5029C" w:rsidRPr="00F52EEF" w14:paraId="03D50DA0" w14:textId="77777777" w:rsidTr="00742FCD">
        <w:tc>
          <w:tcPr>
            <w:tcW w:w="3336" w:type="dxa"/>
            <w:tcBorders>
              <w:top w:val="double" w:sz="4" w:space="0" w:color="auto"/>
            </w:tcBorders>
            <w:shd w:val="clear" w:color="auto" w:fill="F7CAAC"/>
          </w:tcPr>
          <w:p w14:paraId="6D0CAD0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9"/>
          </w:tcPr>
          <w:p w14:paraId="1A56826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45467D8C" w14:textId="77777777" w:rsidTr="00742FCD">
        <w:tc>
          <w:tcPr>
            <w:tcW w:w="3336" w:type="dxa"/>
            <w:shd w:val="clear" w:color="auto" w:fill="F7CAAC"/>
          </w:tcPr>
          <w:p w14:paraId="1F7857B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9"/>
          </w:tcPr>
          <w:p w14:paraId="66C8ED5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7A5A0731" w14:textId="77777777" w:rsidTr="00742FCD">
        <w:tc>
          <w:tcPr>
            <w:tcW w:w="3336" w:type="dxa"/>
            <w:shd w:val="clear" w:color="auto" w:fill="F7CAAC"/>
          </w:tcPr>
          <w:p w14:paraId="3C4B344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9"/>
          </w:tcPr>
          <w:p w14:paraId="2C209DFF" w14:textId="09C664DE"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del w:id="5803" w:author="Radim Bačuvčík" w:date="2020-02-06T10:22:00Z">
              <w:r w:rsidRPr="00F52EEF" w:rsidDel="008B593D">
                <w:rPr>
                  <w:rFonts w:asciiTheme="minorHAnsi" w:hAnsiTheme="minorHAnsi" w:cstheme="minorHAnsi"/>
                </w:rPr>
                <w:delText>é</w:delText>
              </w:r>
            </w:del>
            <w:ins w:id="5804" w:author="Radim Bačuvčík" w:date="2020-02-06T10:22:00Z">
              <w:r w:rsidR="008B593D">
                <w:rPr>
                  <w:rFonts w:asciiTheme="minorHAnsi" w:hAnsiTheme="minorHAnsi" w:cstheme="minorHAnsi"/>
                </w:rPr>
                <w:t>á</w:t>
              </w:r>
            </w:ins>
            <w:r w:rsidRPr="00F52EEF">
              <w:rPr>
                <w:rFonts w:asciiTheme="minorHAnsi" w:hAnsiTheme="minorHAnsi" w:cstheme="minorHAnsi"/>
              </w:rPr>
              <w:t xml:space="preserve"> komunikace</w:t>
            </w:r>
          </w:p>
        </w:tc>
      </w:tr>
      <w:tr w:rsidR="00E5029C" w:rsidRPr="00F52EEF" w14:paraId="0BCE6814" w14:textId="77777777" w:rsidTr="00A163AD">
        <w:tc>
          <w:tcPr>
            <w:tcW w:w="3336" w:type="dxa"/>
            <w:shd w:val="clear" w:color="auto" w:fill="F7CAAC"/>
          </w:tcPr>
          <w:p w14:paraId="6AD2CE8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178" w:type="dxa"/>
            <w:gridSpan w:val="5"/>
          </w:tcPr>
          <w:p w14:paraId="344AB27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Lenka Harantová</w:t>
            </w:r>
          </w:p>
        </w:tc>
        <w:tc>
          <w:tcPr>
            <w:tcW w:w="850" w:type="dxa"/>
            <w:shd w:val="clear" w:color="auto" w:fill="F7CAAC"/>
          </w:tcPr>
          <w:p w14:paraId="30AE595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13" w:type="dxa"/>
            <w:gridSpan w:val="3"/>
          </w:tcPr>
          <w:p w14:paraId="2BA59EE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Ing., Ph.D.</w:t>
            </w:r>
          </w:p>
        </w:tc>
      </w:tr>
      <w:tr w:rsidR="00E5029C" w:rsidRPr="00F52EEF" w14:paraId="4707A679" w14:textId="77777777" w:rsidTr="00A163AD">
        <w:tc>
          <w:tcPr>
            <w:tcW w:w="3336" w:type="dxa"/>
            <w:shd w:val="clear" w:color="auto" w:fill="F7CAAC"/>
          </w:tcPr>
          <w:p w14:paraId="087B7E6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04AD765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1984</w:t>
            </w:r>
          </w:p>
        </w:tc>
        <w:tc>
          <w:tcPr>
            <w:tcW w:w="1721" w:type="dxa"/>
            <w:shd w:val="clear" w:color="auto" w:fill="F7CAAC"/>
          </w:tcPr>
          <w:p w14:paraId="0DA276B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919" w:type="dxa"/>
            <w:gridSpan w:val="2"/>
          </w:tcPr>
          <w:p w14:paraId="070F2EE6" w14:textId="34A7D52A"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iCs/>
              </w:rPr>
              <w:t>pp</w:t>
            </w:r>
            <w:r w:rsidR="00BB6876" w:rsidRPr="00F52EEF">
              <w:rPr>
                <w:rFonts w:asciiTheme="minorHAnsi" w:eastAsia="Calibri" w:hAnsiTheme="minorHAnsi" w:cstheme="minorHAnsi"/>
                <w:iCs/>
              </w:rPr>
              <w:t>.</w:t>
            </w:r>
          </w:p>
        </w:tc>
        <w:tc>
          <w:tcPr>
            <w:tcW w:w="709" w:type="dxa"/>
            <w:shd w:val="clear" w:color="auto" w:fill="F7CAAC"/>
          </w:tcPr>
          <w:p w14:paraId="6C86ED5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tcPr>
          <w:p w14:paraId="51F1FA5F" w14:textId="66DEEEF8"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40h/t</w:t>
            </w:r>
            <w:r w:rsidR="00A163AD">
              <w:rPr>
                <w:rFonts w:asciiTheme="minorHAnsi" w:eastAsia="Calibri" w:hAnsiTheme="minorHAnsi" w:cstheme="minorHAnsi"/>
              </w:rPr>
              <w:t>ýd.</w:t>
            </w:r>
          </w:p>
        </w:tc>
        <w:tc>
          <w:tcPr>
            <w:tcW w:w="709" w:type="dxa"/>
            <w:shd w:val="clear" w:color="auto" w:fill="F7CAAC"/>
          </w:tcPr>
          <w:p w14:paraId="4B1F01C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2"/>
          </w:tcPr>
          <w:p w14:paraId="7F930A8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01/2021</w:t>
            </w:r>
          </w:p>
        </w:tc>
      </w:tr>
      <w:tr w:rsidR="00E5029C" w:rsidRPr="00F52EEF" w14:paraId="7B98FDC8" w14:textId="77777777" w:rsidTr="00A163AD">
        <w:tc>
          <w:tcPr>
            <w:tcW w:w="5886" w:type="dxa"/>
            <w:gridSpan w:val="3"/>
            <w:shd w:val="clear" w:color="auto" w:fill="F7CAAC"/>
          </w:tcPr>
          <w:p w14:paraId="0B8A4A1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919" w:type="dxa"/>
            <w:gridSpan w:val="2"/>
          </w:tcPr>
          <w:p w14:paraId="53496843" w14:textId="42DD4105"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w:t>
            </w:r>
            <w:r w:rsidR="00BB6876" w:rsidRPr="00F52EEF">
              <w:rPr>
                <w:rFonts w:asciiTheme="minorHAnsi" w:eastAsia="Calibri" w:hAnsiTheme="minorHAnsi" w:cstheme="minorHAnsi"/>
              </w:rPr>
              <w:t>p.</w:t>
            </w:r>
          </w:p>
        </w:tc>
        <w:tc>
          <w:tcPr>
            <w:tcW w:w="709" w:type="dxa"/>
            <w:shd w:val="clear" w:color="auto" w:fill="F7CAAC"/>
          </w:tcPr>
          <w:p w14:paraId="4231C19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tcPr>
          <w:p w14:paraId="09DD4D66" w14:textId="26A4DBA1"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40h/t</w:t>
            </w:r>
            <w:r w:rsidR="00A163AD">
              <w:rPr>
                <w:rFonts w:asciiTheme="minorHAnsi" w:eastAsia="Calibri" w:hAnsiTheme="minorHAnsi" w:cstheme="minorHAnsi"/>
              </w:rPr>
              <w:t>ýd.</w:t>
            </w:r>
          </w:p>
        </w:tc>
        <w:tc>
          <w:tcPr>
            <w:tcW w:w="709" w:type="dxa"/>
            <w:shd w:val="clear" w:color="auto" w:fill="F7CAAC"/>
          </w:tcPr>
          <w:p w14:paraId="09EEFFB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2"/>
          </w:tcPr>
          <w:p w14:paraId="30D5227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01/2021</w:t>
            </w:r>
          </w:p>
        </w:tc>
      </w:tr>
      <w:tr w:rsidR="00E5029C" w:rsidRPr="00F52EEF" w14:paraId="54A3272E" w14:textId="77777777" w:rsidTr="00A163AD">
        <w:tc>
          <w:tcPr>
            <w:tcW w:w="6805" w:type="dxa"/>
            <w:gridSpan w:val="5"/>
            <w:shd w:val="clear" w:color="auto" w:fill="F7CAAC"/>
          </w:tcPr>
          <w:p w14:paraId="374CE2D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1BA6E4EA"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color w:val="FF0000"/>
              </w:rPr>
            </w:pPr>
          </w:p>
        </w:tc>
        <w:tc>
          <w:tcPr>
            <w:tcW w:w="1559" w:type="dxa"/>
            <w:gridSpan w:val="2"/>
            <w:shd w:val="clear" w:color="auto" w:fill="F7CAAC"/>
          </w:tcPr>
          <w:p w14:paraId="6CA8AF2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13" w:type="dxa"/>
            <w:gridSpan w:val="3"/>
            <w:shd w:val="clear" w:color="auto" w:fill="F7CAAC"/>
          </w:tcPr>
          <w:p w14:paraId="1E55978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00CAF287" w14:textId="77777777" w:rsidTr="00A163AD">
        <w:tc>
          <w:tcPr>
            <w:tcW w:w="6805" w:type="dxa"/>
            <w:gridSpan w:val="5"/>
          </w:tcPr>
          <w:p w14:paraId="1222E356" w14:textId="77777777" w:rsidR="00E5029C" w:rsidRPr="00F52EEF" w:rsidRDefault="00E5029C" w:rsidP="00935F76">
            <w:pPr>
              <w:tabs>
                <w:tab w:val="left" w:pos="567"/>
              </w:tabs>
              <w:jc w:val="both"/>
              <w:rPr>
                <w:rFonts w:asciiTheme="minorHAnsi" w:hAnsiTheme="minorHAnsi" w:cstheme="minorHAnsi"/>
              </w:rPr>
            </w:pPr>
          </w:p>
        </w:tc>
        <w:tc>
          <w:tcPr>
            <w:tcW w:w="1559" w:type="dxa"/>
            <w:gridSpan w:val="2"/>
          </w:tcPr>
          <w:p w14:paraId="5F7802A0" w14:textId="77777777" w:rsidR="00E5029C" w:rsidRPr="00F52EEF" w:rsidRDefault="00E5029C" w:rsidP="00935F76">
            <w:pPr>
              <w:tabs>
                <w:tab w:val="left" w:pos="567"/>
              </w:tabs>
              <w:jc w:val="both"/>
              <w:rPr>
                <w:rFonts w:asciiTheme="minorHAnsi" w:hAnsiTheme="minorHAnsi" w:cstheme="minorHAnsi"/>
              </w:rPr>
            </w:pPr>
          </w:p>
        </w:tc>
        <w:tc>
          <w:tcPr>
            <w:tcW w:w="2313" w:type="dxa"/>
            <w:gridSpan w:val="3"/>
          </w:tcPr>
          <w:p w14:paraId="1A09B0A9"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403D689" w14:textId="77777777" w:rsidTr="00A163AD">
        <w:tc>
          <w:tcPr>
            <w:tcW w:w="6805" w:type="dxa"/>
            <w:gridSpan w:val="5"/>
          </w:tcPr>
          <w:p w14:paraId="04C6E230" w14:textId="77777777" w:rsidR="00E5029C" w:rsidRPr="00F52EEF" w:rsidRDefault="00E5029C" w:rsidP="00935F76">
            <w:pPr>
              <w:tabs>
                <w:tab w:val="left" w:pos="567"/>
              </w:tabs>
              <w:jc w:val="both"/>
              <w:rPr>
                <w:rFonts w:asciiTheme="minorHAnsi" w:hAnsiTheme="minorHAnsi" w:cstheme="minorHAnsi"/>
              </w:rPr>
            </w:pPr>
          </w:p>
        </w:tc>
        <w:tc>
          <w:tcPr>
            <w:tcW w:w="1559" w:type="dxa"/>
            <w:gridSpan w:val="2"/>
          </w:tcPr>
          <w:p w14:paraId="5CE0074E" w14:textId="77777777" w:rsidR="00E5029C" w:rsidRPr="00F52EEF" w:rsidRDefault="00E5029C" w:rsidP="00935F76">
            <w:pPr>
              <w:tabs>
                <w:tab w:val="left" w:pos="567"/>
              </w:tabs>
              <w:jc w:val="both"/>
              <w:rPr>
                <w:rFonts w:asciiTheme="minorHAnsi" w:hAnsiTheme="minorHAnsi" w:cstheme="minorHAnsi"/>
              </w:rPr>
            </w:pPr>
          </w:p>
        </w:tc>
        <w:tc>
          <w:tcPr>
            <w:tcW w:w="2313" w:type="dxa"/>
            <w:gridSpan w:val="3"/>
          </w:tcPr>
          <w:p w14:paraId="198525B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04541BA9" w14:textId="77777777" w:rsidTr="00A163AD">
        <w:tc>
          <w:tcPr>
            <w:tcW w:w="6805" w:type="dxa"/>
            <w:gridSpan w:val="5"/>
          </w:tcPr>
          <w:p w14:paraId="424A1A70" w14:textId="77777777" w:rsidR="00E5029C" w:rsidRPr="00F52EEF" w:rsidRDefault="00E5029C" w:rsidP="00935F76">
            <w:pPr>
              <w:tabs>
                <w:tab w:val="left" w:pos="567"/>
              </w:tabs>
              <w:jc w:val="both"/>
              <w:rPr>
                <w:rFonts w:asciiTheme="minorHAnsi" w:hAnsiTheme="minorHAnsi" w:cstheme="minorHAnsi"/>
              </w:rPr>
            </w:pPr>
          </w:p>
        </w:tc>
        <w:tc>
          <w:tcPr>
            <w:tcW w:w="1559" w:type="dxa"/>
            <w:gridSpan w:val="2"/>
          </w:tcPr>
          <w:p w14:paraId="2FE51E45" w14:textId="77777777" w:rsidR="00E5029C" w:rsidRPr="00F52EEF" w:rsidRDefault="00E5029C" w:rsidP="00935F76">
            <w:pPr>
              <w:tabs>
                <w:tab w:val="left" w:pos="567"/>
              </w:tabs>
              <w:jc w:val="both"/>
              <w:rPr>
                <w:rFonts w:asciiTheme="minorHAnsi" w:hAnsiTheme="minorHAnsi" w:cstheme="minorHAnsi"/>
              </w:rPr>
            </w:pPr>
          </w:p>
        </w:tc>
        <w:tc>
          <w:tcPr>
            <w:tcW w:w="2313" w:type="dxa"/>
            <w:gridSpan w:val="3"/>
          </w:tcPr>
          <w:p w14:paraId="03C6FFE8"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3FA9BFE2" w14:textId="77777777" w:rsidTr="00742FCD">
        <w:tc>
          <w:tcPr>
            <w:tcW w:w="10677" w:type="dxa"/>
            <w:gridSpan w:val="10"/>
            <w:shd w:val="clear" w:color="auto" w:fill="F7CAAC"/>
          </w:tcPr>
          <w:p w14:paraId="29B5D499"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7986558E" w14:textId="77777777" w:rsidTr="00742FCD">
        <w:trPr>
          <w:trHeight w:val="1118"/>
        </w:trPr>
        <w:tc>
          <w:tcPr>
            <w:tcW w:w="10677" w:type="dxa"/>
            <w:gridSpan w:val="10"/>
            <w:tcBorders>
              <w:top w:val="nil"/>
            </w:tcBorders>
          </w:tcPr>
          <w:p w14:paraId="6E3313D2" w14:textId="552A06B2"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Marketing 2 – garant, přednášející, vede seminář</w:t>
            </w:r>
          </w:p>
          <w:p w14:paraId="388C4D82" w14:textId="484FB002"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Osobní prodej – garant, vede seminář</w:t>
            </w:r>
          </w:p>
        </w:tc>
      </w:tr>
      <w:tr w:rsidR="00E5029C" w:rsidRPr="00F52EEF" w14:paraId="0F1AC271" w14:textId="77777777" w:rsidTr="00742FCD">
        <w:tc>
          <w:tcPr>
            <w:tcW w:w="10677" w:type="dxa"/>
            <w:gridSpan w:val="10"/>
            <w:shd w:val="clear" w:color="auto" w:fill="F7CAAC"/>
          </w:tcPr>
          <w:p w14:paraId="318D26E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3663D642" w14:textId="77777777" w:rsidTr="00742FCD">
        <w:trPr>
          <w:trHeight w:val="758"/>
        </w:trPr>
        <w:tc>
          <w:tcPr>
            <w:tcW w:w="10677" w:type="dxa"/>
            <w:gridSpan w:val="10"/>
          </w:tcPr>
          <w:p w14:paraId="10A21DF4" w14:textId="7E8E1962" w:rsidR="00E5029C" w:rsidRPr="00F52EEF" w:rsidRDefault="00E5029C" w:rsidP="00935F76">
            <w:pPr>
              <w:pStyle w:val="Normlnweb"/>
              <w:tabs>
                <w:tab w:val="left" w:pos="567"/>
              </w:tabs>
              <w:rPr>
                <w:rFonts w:asciiTheme="minorHAnsi" w:hAnsiTheme="minorHAnsi" w:cstheme="minorHAnsi"/>
                <w:sz w:val="20"/>
                <w:szCs w:val="20"/>
              </w:rPr>
            </w:pPr>
            <w:r w:rsidRPr="00F52EEF">
              <w:rPr>
                <w:rFonts w:asciiTheme="minorHAnsi" w:hAnsiTheme="minorHAnsi" w:cstheme="minorHAnsi"/>
                <w:sz w:val="20"/>
                <w:szCs w:val="20"/>
              </w:rPr>
              <w:t>2006: Univerzita Tomáše Bati ve Zlíně, Fakulta managementu a ekonomiky, Management a ekonomika</w:t>
            </w:r>
            <w:r w:rsidR="000E0A66">
              <w:rPr>
                <w:rFonts w:asciiTheme="minorHAnsi" w:hAnsiTheme="minorHAnsi" w:cstheme="minorHAnsi"/>
                <w:sz w:val="20"/>
                <w:szCs w:val="20"/>
              </w:rPr>
              <w:t xml:space="preserve"> (</w:t>
            </w:r>
            <w:r w:rsidRPr="00F52EEF">
              <w:rPr>
                <w:rFonts w:asciiTheme="minorHAnsi" w:hAnsiTheme="minorHAnsi" w:cstheme="minorHAnsi"/>
                <w:sz w:val="20"/>
                <w:szCs w:val="20"/>
              </w:rPr>
              <w:t>Bc.</w:t>
            </w:r>
            <w:r w:rsidR="000E0A66">
              <w:rPr>
                <w:rFonts w:asciiTheme="minorHAnsi" w:hAnsiTheme="minorHAnsi" w:cstheme="minorHAnsi"/>
                <w:sz w:val="20"/>
                <w:szCs w:val="20"/>
              </w:rPr>
              <w:t>)</w:t>
            </w:r>
            <w:r w:rsidRPr="00F52EEF">
              <w:rPr>
                <w:rFonts w:asciiTheme="minorHAnsi" w:hAnsiTheme="minorHAnsi" w:cstheme="minorHAnsi"/>
                <w:sz w:val="20"/>
                <w:szCs w:val="20"/>
              </w:rPr>
              <w:br/>
              <w:t>2008: Univerzita Tomáše Bati ve Zlíně, Fakulta managementu a ekonomiky, Management a marketing</w:t>
            </w:r>
            <w:r w:rsidR="000E0A66">
              <w:rPr>
                <w:rFonts w:asciiTheme="minorHAnsi" w:hAnsiTheme="minorHAnsi" w:cstheme="minorHAnsi"/>
                <w:sz w:val="20"/>
                <w:szCs w:val="20"/>
              </w:rPr>
              <w:t xml:space="preserve"> (</w:t>
            </w:r>
            <w:r w:rsidRPr="00F52EEF">
              <w:rPr>
                <w:rFonts w:asciiTheme="minorHAnsi" w:hAnsiTheme="minorHAnsi" w:cstheme="minorHAnsi"/>
                <w:sz w:val="20"/>
                <w:szCs w:val="20"/>
              </w:rPr>
              <w:t>Ing.</w:t>
            </w:r>
            <w:r w:rsidR="000E0A66">
              <w:rPr>
                <w:rFonts w:asciiTheme="minorHAnsi" w:hAnsiTheme="minorHAnsi" w:cstheme="minorHAnsi"/>
                <w:sz w:val="20"/>
                <w:szCs w:val="20"/>
              </w:rPr>
              <w:t>)</w:t>
            </w:r>
            <w:r w:rsidRPr="00F52EEF">
              <w:rPr>
                <w:rFonts w:asciiTheme="minorHAnsi" w:hAnsiTheme="minorHAnsi" w:cstheme="minorHAnsi"/>
                <w:sz w:val="20"/>
                <w:szCs w:val="20"/>
              </w:rPr>
              <w:br/>
              <w:t>2014: Univerzita Tomáše Bati ve Zlíně, Fakulta managementu a ekonomiky, Management a ekonomika</w:t>
            </w:r>
            <w:r w:rsidR="000E0A66">
              <w:rPr>
                <w:rFonts w:asciiTheme="minorHAnsi" w:hAnsiTheme="minorHAnsi" w:cstheme="minorHAnsi"/>
                <w:sz w:val="20"/>
                <w:szCs w:val="20"/>
              </w:rPr>
              <w:t xml:space="preserve"> (</w:t>
            </w:r>
            <w:r w:rsidRPr="00F52EEF">
              <w:rPr>
                <w:rFonts w:asciiTheme="minorHAnsi" w:hAnsiTheme="minorHAnsi" w:cstheme="minorHAnsi"/>
                <w:sz w:val="20"/>
                <w:szCs w:val="20"/>
              </w:rPr>
              <w:t>Ph.D.</w:t>
            </w:r>
            <w:r w:rsidR="000E0A66">
              <w:rPr>
                <w:rFonts w:asciiTheme="minorHAnsi" w:hAnsiTheme="minorHAnsi" w:cstheme="minorHAnsi"/>
                <w:sz w:val="20"/>
                <w:szCs w:val="20"/>
              </w:rPr>
              <w:t>)</w:t>
            </w:r>
          </w:p>
        </w:tc>
      </w:tr>
      <w:tr w:rsidR="00E5029C" w:rsidRPr="00F52EEF" w14:paraId="65903616" w14:textId="77777777" w:rsidTr="00742FCD">
        <w:tc>
          <w:tcPr>
            <w:tcW w:w="10677" w:type="dxa"/>
            <w:gridSpan w:val="10"/>
            <w:shd w:val="clear" w:color="auto" w:fill="F7CAAC"/>
          </w:tcPr>
          <w:p w14:paraId="2F1F79C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659397A0" w14:textId="77777777" w:rsidTr="00742FCD">
        <w:trPr>
          <w:trHeight w:val="1090"/>
        </w:trPr>
        <w:tc>
          <w:tcPr>
            <w:tcW w:w="10677" w:type="dxa"/>
            <w:gridSpan w:val="10"/>
          </w:tcPr>
          <w:p w14:paraId="6877E5EC" w14:textId="776BCDC8"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2010</w:t>
            </w:r>
            <w:r w:rsidR="003D2B94" w:rsidRPr="00F52EEF">
              <w:rPr>
                <w:rFonts w:asciiTheme="minorHAnsi" w:eastAsia="Calibri" w:hAnsiTheme="minorHAnsi" w:cstheme="minorHAnsi"/>
              </w:rPr>
              <w:t xml:space="preserve"> </w:t>
            </w:r>
            <w:r w:rsidR="00742FCD">
              <w:rPr>
                <w:rFonts w:asciiTheme="minorHAnsi" w:eastAsia="Calibri" w:hAnsiTheme="minorHAnsi" w:cstheme="minorHAnsi"/>
              </w:rPr>
              <w:t>–</w:t>
            </w:r>
            <w:r w:rsidR="003D2B94" w:rsidRPr="00F52EEF">
              <w:rPr>
                <w:rFonts w:asciiTheme="minorHAnsi" w:eastAsia="Calibri" w:hAnsiTheme="minorHAnsi" w:cstheme="minorHAnsi"/>
              </w:rPr>
              <w:t xml:space="preserve"> </w:t>
            </w:r>
            <w:r w:rsidRPr="00F52EEF">
              <w:rPr>
                <w:rFonts w:asciiTheme="minorHAnsi" w:eastAsia="Calibri" w:hAnsiTheme="minorHAnsi" w:cstheme="minorHAnsi"/>
              </w:rPr>
              <w:t>2012: Regionální podpůrný zdroj, s.r.o., projektový manažer</w:t>
            </w:r>
          </w:p>
          <w:p w14:paraId="5ABC7935" w14:textId="3B948E8C"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2013</w:t>
            </w:r>
            <w:r w:rsidR="003D2B94" w:rsidRPr="00F52EEF">
              <w:rPr>
                <w:rFonts w:asciiTheme="minorHAnsi" w:eastAsia="Calibri" w:hAnsiTheme="minorHAnsi" w:cstheme="minorHAnsi"/>
              </w:rPr>
              <w:t xml:space="preserve"> </w:t>
            </w:r>
            <w:r w:rsidR="00742FCD">
              <w:rPr>
                <w:rFonts w:asciiTheme="minorHAnsi" w:eastAsia="Calibri" w:hAnsiTheme="minorHAnsi" w:cstheme="minorHAnsi"/>
              </w:rPr>
              <w:t>–</w:t>
            </w:r>
            <w:r w:rsidR="00BE1250" w:rsidRPr="00F52EEF">
              <w:rPr>
                <w:rFonts w:asciiTheme="minorHAnsi" w:eastAsia="Calibri" w:hAnsiTheme="minorHAnsi" w:cstheme="minorHAnsi"/>
              </w:rPr>
              <w:t xml:space="preserve"> </w:t>
            </w:r>
            <w:r w:rsidRPr="00F52EEF">
              <w:rPr>
                <w:rFonts w:asciiTheme="minorHAnsi" w:eastAsia="Calibri" w:hAnsiTheme="minorHAnsi" w:cstheme="minorHAnsi"/>
              </w:rPr>
              <w:t>2019: Univerzita Tomáše Bati ve Zlíně, Fakulta multimediálních komunikací, odborný asistent</w:t>
            </w:r>
          </w:p>
          <w:p w14:paraId="0B82C45E" w14:textId="5F68E1C1"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2016</w:t>
            </w:r>
            <w:r w:rsidR="003D2B94" w:rsidRPr="00F52EEF">
              <w:rPr>
                <w:rFonts w:asciiTheme="minorHAnsi" w:eastAsia="Calibri" w:hAnsiTheme="minorHAnsi" w:cstheme="minorHAnsi"/>
              </w:rPr>
              <w:t xml:space="preserve"> </w:t>
            </w:r>
            <w:r w:rsidR="00742FCD">
              <w:rPr>
                <w:rFonts w:asciiTheme="minorHAnsi" w:eastAsia="Calibri" w:hAnsiTheme="minorHAnsi" w:cstheme="minorHAnsi"/>
              </w:rPr>
              <w:t>–</w:t>
            </w:r>
            <w:r w:rsidR="00BE1250" w:rsidRPr="00F52EEF">
              <w:rPr>
                <w:rFonts w:asciiTheme="minorHAnsi" w:eastAsia="Calibri" w:hAnsiTheme="minorHAnsi" w:cstheme="minorHAnsi"/>
              </w:rPr>
              <w:t xml:space="preserve"> </w:t>
            </w:r>
            <w:r w:rsidRPr="00F52EEF">
              <w:rPr>
                <w:rFonts w:asciiTheme="minorHAnsi" w:eastAsia="Calibri" w:hAnsiTheme="minorHAnsi" w:cstheme="minorHAnsi"/>
              </w:rPr>
              <w:t>2019: Univerzita Tomáše Bati ve Zlíně, Fakulta multimediálních komunikací, Proděkan pro pedagogickou činnost</w:t>
            </w:r>
          </w:p>
          <w:p w14:paraId="32B40305" w14:textId="06136A61"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2019</w:t>
            </w:r>
            <w:r w:rsidR="004761D3" w:rsidRPr="00F52EEF">
              <w:rPr>
                <w:rFonts w:asciiTheme="minorHAnsi" w:eastAsia="Calibri" w:hAnsiTheme="minorHAnsi" w:cstheme="minorHAnsi"/>
              </w:rPr>
              <w:t xml:space="preserve"> </w:t>
            </w:r>
            <w:r w:rsidR="00742FCD">
              <w:rPr>
                <w:rFonts w:asciiTheme="minorHAnsi" w:eastAsia="Calibri" w:hAnsiTheme="minorHAnsi" w:cstheme="minorHAnsi"/>
              </w:rPr>
              <w:t>–</w:t>
            </w:r>
            <w:r w:rsidR="003D2B94"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742FCD">
              <w:rPr>
                <w:rFonts w:asciiTheme="minorHAnsi" w:eastAsia="Calibri" w:hAnsiTheme="minorHAnsi" w:cstheme="minorHAnsi"/>
              </w:rPr>
              <w:t>po</w:t>
            </w:r>
            <w:r w:rsidRPr="00F52EEF">
              <w:rPr>
                <w:rFonts w:asciiTheme="minorHAnsi" w:eastAsia="Calibri" w:hAnsiTheme="minorHAnsi" w:cstheme="minorHAnsi"/>
              </w:rPr>
              <w:t>sud: mateřská/rodičovská dovolená</w:t>
            </w:r>
          </w:p>
          <w:p w14:paraId="3EE4AB7C" w14:textId="77777777" w:rsidR="00E5029C" w:rsidRPr="00F52EEF" w:rsidRDefault="00E5029C" w:rsidP="00935F76">
            <w:pPr>
              <w:tabs>
                <w:tab w:val="left" w:pos="567"/>
              </w:tabs>
              <w:autoSpaceDE w:val="0"/>
              <w:autoSpaceDN w:val="0"/>
              <w:adjustRightInd w:val="0"/>
              <w:rPr>
                <w:rFonts w:asciiTheme="minorHAnsi" w:hAnsiTheme="minorHAnsi" w:cstheme="minorHAnsi"/>
                <w:color w:val="FF0000"/>
              </w:rPr>
            </w:pPr>
          </w:p>
        </w:tc>
      </w:tr>
      <w:tr w:rsidR="00E5029C" w:rsidRPr="00F52EEF" w14:paraId="518E50E4" w14:textId="77777777" w:rsidTr="00742FCD">
        <w:trPr>
          <w:trHeight w:val="250"/>
        </w:trPr>
        <w:tc>
          <w:tcPr>
            <w:tcW w:w="10677" w:type="dxa"/>
            <w:gridSpan w:val="10"/>
            <w:shd w:val="clear" w:color="auto" w:fill="F7CAAC"/>
          </w:tcPr>
          <w:p w14:paraId="6A2CBE5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15FCE77F" w14:textId="77777777" w:rsidTr="00742FCD">
        <w:trPr>
          <w:trHeight w:val="490"/>
        </w:trPr>
        <w:tc>
          <w:tcPr>
            <w:tcW w:w="10677" w:type="dxa"/>
            <w:gridSpan w:val="10"/>
          </w:tcPr>
          <w:p w14:paraId="5BC21364"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Počet obhájených bakalářských prací: 69</w:t>
            </w:r>
          </w:p>
          <w:p w14:paraId="3F6ED7FE"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Počet obhájených diplomových prací: 34</w:t>
            </w:r>
          </w:p>
          <w:p w14:paraId="1A60FDFF"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D286017" w14:textId="77777777" w:rsidTr="00A163AD">
        <w:trPr>
          <w:cantSplit/>
        </w:trPr>
        <w:tc>
          <w:tcPr>
            <w:tcW w:w="4165" w:type="dxa"/>
            <w:gridSpan w:val="2"/>
            <w:tcBorders>
              <w:top w:val="single" w:sz="12" w:space="0" w:color="auto"/>
            </w:tcBorders>
            <w:shd w:val="clear" w:color="auto" w:fill="F7CAAC"/>
          </w:tcPr>
          <w:p w14:paraId="2249AE0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2"/>
            <w:tcBorders>
              <w:top w:val="single" w:sz="12" w:space="0" w:color="auto"/>
            </w:tcBorders>
            <w:shd w:val="clear" w:color="auto" w:fill="F7CAAC"/>
          </w:tcPr>
          <w:p w14:paraId="7FA639E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3"/>
            <w:tcBorders>
              <w:top w:val="single" w:sz="12" w:space="0" w:color="auto"/>
              <w:right w:val="single" w:sz="12" w:space="0" w:color="auto"/>
            </w:tcBorders>
            <w:shd w:val="clear" w:color="auto" w:fill="F7CAAC"/>
          </w:tcPr>
          <w:p w14:paraId="27083A5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3"/>
            <w:tcBorders>
              <w:top w:val="single" w:sz="12" w:space="0" w:color="auto"/>
              <w:left w:val="single" w:sz="12" w:space="0" w:color="auto"/>
            </w:tcBorders>
            <w:shd w:val="clear" w:color="auto" w:fill="F7CAAC"/>
          </w:tcPr>
          <w:p w14:paraId="01B228B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2AD1C968" w14:textId="77777777" w:rsidR="00E5029C" w:rsidRPr="00F52EEF" w:rsidRDefault="00E5029C" w:rsidP="00935F76">
            <w:pPr>
              <w:tabs>
                <w:tab w:val="left" w:pos="567"/>
              </w:tabs>
              <w:rPr>
                <w:rFonts w:asciiTheme="minorHAnsi" w:hAnsiTheme="minorHAnsi" w:cstheme="minorHAnsi"/>
                <w:b/>
              </w:rPr>
            </w:pPr>
          </w:p>
        </w:tc>
      </w:tr>
      <w:tr w:rsidR="00E5029C" w:rsidRPr="00F52EEF" w14:paraId="33DA29F0" w14:textId="77777777" w:rsidTr="00A163AD">
        <w:trPr>
          <w:cantSplit/>
        </w:trPr>
        <w:tc>
          <w:tcPr>
            <w:tcW w:w="4165" w:type="dxa"/>
            <w:gridSpan w:val="2"/>
          </w:tcPr>
          <w:p w14:paraId="20FB43E0" w14:textId="77777777" w:rsidR="00E5029C" w:rsidRPr="00F52EEF" w:rsidRDefault="00E5029C" w:rsidP="00935F76">
            <w:pPr>
              <w:tabs>
                <w:tab w:val="left" w:pos="567"/>
              </w:tabs>
              <w:jc w:val="both"/>
              <w:rPr>
                <w:rFonts w:asciiTheme="minorHAnsi" w:hAnsiTheme="minorHAnsi" w:cstheme="minorHAnsi"/>
                <w:color w:val="FF0000"/>
              </w:rPr>
            </w:pPr>
          </w:p>
        </w:tc>
        <w:tc>
          <w:tcPr>
            <w:tcW w:w="2073" w:type="dxa"/>
            <w:gridSpan w:val="2"/>
          </w:tcPr>
          <w:p w14:paraId="6267A2F8" w14:textId="77777777" w:rsidR="00E5029C" w:rsidRPr="00F52EEF" w:rsidRDefault="00E5029C" w:rsidP="00935F76">
            <w:pPr>
              <w:tabs>
                <w:tab w:val="left" w:pos="567"/>
              </w:tabs>
              <w:jc w:val="both"/>
              <w:rPr>
                <w:rFonts w:asciiTheme="minorHAnsi" w:hAnsiTheme="minorHAnsi" w:cstheme="minorHAnsi"/>
                <w:color w:val="FF0000"/>
              </w:rPr>
            </w:pPr>
          </w:p>
        </w:tc>
        <w:tc>
          <w:tcPr>
            <w:tcW w:w="2126" w:type="dxa"/>
            <w:gridSpan w:val="3"/>
            <w:tcBorders>
              <w:right w:val="single" w:sz="12" w:space="0" w:color="auto"/>
            </w:tcBorders>
          </w:tcPr>
          <w:p w14:paraId="3CE3DF95" w14:textId="77777777" w:rsidR="00E5029C" w:rsidRPr="00F52EEF" w:rsidRDefault="00E5029C" w:rsidP="00935F76">
            <w:pPr>
              <w:tabs>
                <w:tab w:val="left" w:pos="567"/>
              </w:tabs>
              <w:jc w:val="both"/>
              <w:rPr>
                <w:rFonts w:asciiTheme="minorHAnsi" w:hAnsiTheme="minorHAnsi" w:cstheme="minorHAnsi"/>
                <w:color w:val="FF0000"/>
              </w:rPr>
            </w:pPr>
          </w:p>
        </w:tc>
        <w:tc>
          <w:tcPr>
            <w:tcW w:w="709" w:type="dxa"/>
            <w:tcBorders>
              <w:left w:val="single" w:sz="12" w:space="0" w:color="auto"/>
            </w:tcBorders>
            <w:shd w:val="clear" w:color="auto" w:fill="F7CAAC"/>
          </w:tcPr>
          <w:p w14:paraId="0D0528A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shd w:val="clear" w:color="auto" w:fill="F7CAAC"/>
          </w:tcPr>
          <w:p w14:paraId="19F55A2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shd w:val="clear" w:color="auto" w:fill="F7CAAC"/>
          </w:tcPr>
          <w:p w14:paraId="748F2DB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7850F106" w14:textId="77777777" w:rsidTr="00A163AD">
        <w:trPr>
          <w:cantSplit/>
          <w:trHeight w:val="70"/>
        </w:trPr>
        <w:tc>
          <w:tcPr>
            <w:tcW w:w="4165" w:type="dxa"/>
            <w:gridSpan w:val="2"/>
            <w:shd w:val="clear" w:color="auto" w:fill="F7CAAC"/>
          </w:tcPr>
          <w:p w14:paraId="5387AF4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2"/>
            <w:shd w:val="clear" w:color="auto" w:fill="F7CAAC"/>
          </w:tcPr>
          <w:p w14:paraId="175C47D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3"/>
            <w:tcBorders>
              <w:right w:val="single" w:sz="12" w:space="0" w:color="auto"/>
            </w:tcBorders>
            <w:shd w:val="clear" w:color="auto" w:fill="F7CAAC"/>
          </w:tcPr>
          <w:p w14:paraId="4A3D693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vMerge w:val="restart"/>
            <w:tcBorders>
              <w:left w:val="single" w:sz="12" w:space="0" w:color="auto"/>
            </w:tcBorders>
          </w:tcPr>
          <w:p w14:paraId="30FA0F7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4</w:t>
            </w:r>
          </w:p>
        </w:tc>
        <w:tc>
          <w:tcPr>
            <w:tcW w:w="850" w:type="dxa"/>
            <w:vMerge w:val="restart"/>
          </w:tcPr>
          <w:p w14:paraId="0431043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4</w:t>
            </w:r>
          </w:p>
        </w:tc>
        <w:tc>
          <w:tcPr>
            <w:tcW w:w="754" w:type="dxa"/>
            <w:vMerge w:val="restart"/>
          </w:tcPr>
          <w:p w14:paraId="677B17E7"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2224C012" w14:textId="77777777" w:rsidTr="00A163AD">
        <w:trPr>
          <w:trHeight w:val="205"/>
        </w:trPr>
        <w:tc>
          <w:tcPr>
            <w:tcW w:w="4165" w:type="dxa"/>
            <w:gridSpan w:val="2"/>
          </w:tcPr>
          <w:p w14:paraId="543B79E6" w14:textId="77777777" w:rsidR="00E5029C" w:rsidRPr="00F52EEF" w:rsidRDefault="00E5029C" w:rsidP="00935F76">
            <w:pPr>
              <w:tabs>
                <w:tab w:val="left" w:pos="567"/>
              </w:tabs>
              <w:jc w:val="both"/>
              <w:rPr>
                <w:rFonts w:asciiTheme="minorHAnsi" w:hAnsiTheme="minorHAnsi" w:cstheme="minorHAnsi"/>
              </w:rPr>
            </w:pPr>
          </w:p>
        </w:tc>
        <w:tc>
          <w:tcPr>
            <w:tcW w:w="2073" w:type="dxa"/>
            <w:gridSpan w:val="2"/>
          </w:tcPr>
          <w:p w14:paraId="08C05D2D" w14:textId="77777777" w:rsidR="00E5029C" w:rsidRPr="00F52EEF" w:rsidRDefault="00E5029C" w:rsidP="00935F76">
            <w:pPr>
              <w:tabs>
                <w:tab w:val="left" w:pos="567"/>
              </w:tabs>
              <w:jc w:val="both"/>
              <w:rPr>
                <w:rFonts w:asciiTheme="minorHAnsi" w:hAnsiTheme="minorHAnsi" w:cstheme="minorHAnsi"/>
              </w:rPr>
            </w:pPr>
          </w:p>
        </w:tc>
        <w:tc>
          <w:tcPr>
            <w:tcW w:w="2126" w:type="dxa"/>
            <w:gridSpan w:val="3"/>
            <w:tcBorders>
              <w:right w:val="single" w:sz="12" w:space="0" w:color="auto"/>
            </w:tcBorders>
          </w:tcPr>
          <w:p w14:paraId="56C33B0C" w14:textId="77777777" w:rsidR="00E5029C" w:rsidRPr="00F52EEF" w:rsidRDefault="00E5029C" w:rsidP="00935F76">
            <w:pPr>
              <w:tabs>
                <w:tab w:val="left" w:pos="567"/>
              </w:tabs>
              <w:jc w:val="both"/>
              <w:rPr>
                <w:rFonts w:asciiTheme="minorHAnsi" w:hAnsiTheme="minorHAnsi" w:cstheme="minorHAnsi"/>
              </w:rPr>
            </w:pPr>
          </w:p>
        </w:tc>
        <w:tc>
          <w:tcPr>
            <w:tcW w:w="709" w:type="dxa"/>
            <w:vMerge/>
            <w:tcBorders>
              <w:left w:val="single" w:sz="12" w:space="0" w:color="auto"/>
            </w:tcBorders>
            <w:vAlign w:val="center"/>
          </w:tcPr>
          <w:p w14:paraId="1ABD21F0" w14:textId="77777777" w:rsidR="00E5029C" w:rsidRPr="00F52EEF" w:rsidRDefault="00E5029C" w:rsidP="00935F76">
            <w:pPr>
              <w:tabs>
                <w:tab w:val="left" w:pos="567"/>
              </w:tabs>
              <w:rPr>
                <w:rFonts w:asciiTheme="minorHAnsi" w:hAnsiTheme="minorHAnsi" w:cstheme="minorHAnsi"/>
                <w:b/>
              </w:rPr>
            </w:pPr>
          </w:p>
        </w:tc>
        <w:tc>
          <w:tcPr>
            <w:tcW w:w="850" w:type="dxa"/>
            <w:vMerge/>
            <w:vAlign w:val="center"/>
          </w:tcPr>
          <w:p w14:paraId="64CBC136" w14:textId="77777777" w:rsidR="00E5029C" w:rsidRPr="00F52EEF" w:rsidRDefault="00E5029C" w:rsidP="00935F76">
            <w:pPr>
              <w:tabs>
                <w:tab w:val="left" w:pos="567"/>
              </w:tabs>
              <w:rPr>
                <w:rFonts w:asciiTheme="minorHAnsi" w:hAnsiTheme="minorHAnsi" w:cstheme="minorHAnsi"/>
                <w:b/>
              </w:rPr>
            </w:pPr>
          </w:p>
        </w:tc>
        <w:tc>
          <w:tcPr>
            <w:tcW w:w="754" w:type="dxa"/>
            <w:vMerge/>
            <w:vAlign w:val="center"/>
          </w:tcPr>
          <w:p w14:paraId="77C02A54" w14:textId="77777777" w:rsidR="00E5029C" w:rsidRPr="00F52EEF" w:rsidRDefault="00E5029C" w:rsidP="00935F76">
            <w:pPr>
              <w:tabs>
                <w:tab w:val="left" w:pos="567"/>
              </w:tabs>
              <w:rPr>
                <w:rFonts w:asciiTheme="minorHAnsi" w:hAnsiTheme="minorHAnsi" w:cstheme="minorHAnsi"/>
                <w:b/>
              </w:rPr>
            </w:pPr>
          </w:p>
        </w:tc>
      </w:tr>
      <w:tr w:rsidR="00E5029C" w:rsidRPr="00F52EEF" w14:paraId="6992370E" w14:textId="77777777" w:rsidTr="00742FCD">
        <w:tc>
          <w:tcPr>
            <w:tcW w:w="10677" w:type="dxa"/>
            <w:gridSpan w:val="10"/>
            <w:shd w:val="clear" w:color="auto" w:fill="F7CAAC"/>
          </w:tcPr>
          <w:p w14:paraId="76E9273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661CAFD8" w14:textId="77777777" w:rsidTr="00742FCD">
        <w:trPr>
          <w:trHeight w:val="2070"/>
        </w:trPr>
        <w:tc>
          <w:tcPr>
            <w:tcW w:w="10677" w:type="dxa"/>
            <w:gridSpan w:val="10"/>
          </w:tcPr>
          <w:p w14:paraId="2956F86B"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Kotyzová, P., </w:t>
            </w:r>
            <w:r w:rsidRPr="00F52EEF">
              <w:rPr>
                <w:rFonts w:asciiTheme="minorHAnsi" w:hAnsiTheme="minorHAnsi" w:cstheme="minorHAnsi"/>
                <w:lang w:val="en-US"/>
              </w:rPr>
              <w:t>&amp; Harantová, L</w:t>
            </w:r>
            <w:r w:rsidRPr="00F52EEF">
              <w:rPr>
                <w:rFonts w:asciiTheme="minorHAnsi" w:hAnsiTheme="minorHAnsi" w:cstheme="minorHAnsi"/>
              </w:rPr>
              <w:t xml:space="preserve">. (2015).  </w:t>
            </w:r>
            <w:r w:rsidRPr="00F52EEF">
              <w:rPr>
                <w:rFonts w:asciiTheme="minorHAnsi" w:hAnsiTheme="minorHAnsi" w:cstheme="minorHAnsi"/>
                <w:i/>
              </w:rPr>
              <w:t>Propagace firmy Baťa do roku 1939.</w:t>
            </w:r>
            <w:r w:rsidRPr="00F52EEF">
              <w:rPr>
                <w:rFonts w:asciiTheme="minorHAnsi" w:hAnsiTheme="minorHAnsi" w:cstheme="minorHAnsi"/>
              </w:rPr>
              <w:t xml:space="preserve"> Zlín: Verbum.</w:t>
            </w:r>
          </w:p>
          <w:p w14:paraId="0884DCAB"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Bačuvčík, R.</w:t>
            </w:r>
            <w:del w:id="5805" w:author="Radim Bačuvčík" w:date="2020-02-06T10:22:00Z">
              <w:r w:rsidRPr="00F52EEF" w:rsidDel="008B593D">
                <w:rPr>
                  <w:rFonts w:asciiTheme="minorHAnsi" w:hAnsiTheme="minorHAnsi" w:cstheme="minorHAnsi"/>
                </w:rPr>
                <w:delText>.</w:delText>
              </w:r>
            </w:del>
            <w:r w:rsidRPr="00F52EEF">
              <w:rPr>
                <w:rFonts w:asciiTheme="minorHAnsi" w:hAnsiTheme="minorHAnsi" w:cstheme="minorHAnsi"/>
              </w:rPr>
              <w:t xml:space="preserve">, </w:t>
            </w:r>
            <w:r w:rsidRPr="00F52EEF">
              <w:rPr>
                <w:rFonts w:asciiTheme="minorHAnsi" w:hAnsiTheme="minorHAnsi" w:cstheme="minorHAnsi"/>
                <w:lang w:val="en-US"/>
              </w:rPr>
              <w:t>&amp;</w:t>
            </w:r>
            <w:r w:rsidRPr="00F52EEF">
              <w:rPr>
                <w:rFonts w:asciiTheme="minorHAnsi" w:hAnsiTheme="minorHAnsi" w:cstheme="minorHAnsi"/>
              </w:rPr>
              <w:t xml:space="preserve"> </w:t>
            </w:r>
            <w:r w:rsidRPr="00F52EEF">
              <w:rPr>
                <w:rFonts w:asciiTheme="minorHAnsi" w:hAnsiTheme="minorHAnsi" w:cstheme="minorHAnsi"/>
                <w:lang w:val="en-US"/>
              </w:rPr>
              <w:t>Harantová, L.</w:t>
            </w:r>
            <w:r w:rsidRPr="00F52EEF">
              <w:rPr>
                <w:rFonts w:asciiTheme="minorHAnsi" w:hAnsiTheme="minorHAnsi" w:cstheme="minorHAnsi"/>
              </w:rPr>
              <w:t xml:space="preserve"> (2016). </w:t>
            </w:r>
            <w:r w:rsidRPr="00F52EEF">
              <w:rPr>
                <w:rFonts w:asciiTheme="minorHAnsi" w:hAnsiTheme="minorHAnsi" w:cstheme="minorHAnsi"/>
                <w:i/>
              </w:rPr>
              <w:t>Sociální marketing.</w:t>
            </w:r>
            <w:r w:rsidRPr="00F52EEF">
              <w:rPr>
                <w:rFonts w:asciiTheme="minorHAnsi" w:hAnsiTheme="minorHAnsi" w:cstheme="minorHAnsi"/>
              </w:rPr>
              <w:t xml:space="preserve"> Zlín: Verbum.</w:t>
            </w:r>
          </w:p>
          <w:p w14:paraId="6C123DA5"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Bačuvčík, R.</w:t>
            </w:r>
            <w:del w:id="5806" w:author="Radim Bačuvčík" w:date="2020-02-06T10:23:00Z">
              <w:r w:rsidRPr="00F52EEF" w:rsidDel="008B593D">
                <w:rPr>
                  <w:rFonts w:asciiTheme="minorHAnsi" w:hAnsiTheme="minorHAnsi" w:cstheme="minorHAnsi"/>
                </w:rPr>
                <w:delText>.</w:delText>
              </w:r>
            </w:del>
            <w:r w:rsidRPr="00F52EEF">
              <w:rPr>
                <w:rFonts w:asciiTheme="minorHAnsi" w:hAnsiTheme="minorHAnsi" w:cstheme="minorHAnsi"/>
              </w:rPr>
              <w:t xml:space="preserve">, </w:t>
            </w:r>
            <w:r w:rsidRPr="00F52EEF">
              <w:rPr>
                <w:rFonts w:asciiTheme="minorHAnsi" w:hAnsiTheme="minorHAnsi" w:cstheme="minorHAnsi"/>
                <w:lang w:val="en-US"/>
              </w:rPr>
              <w:t>&amp;</w:t>
            </w:r>
            <w:r w:rsidRPr="00F52EEF">
              <w:rPr>
                <w:rFonts w:asciiTheme="minorHAnsi" w:hAnsiTheme="minorHAnsi" w:cstheme="minorHAnsi"/>
              </w:rPr>
              <w:t xml:space="preserve"> </w:t>
            </w:r>
            <w:r w:rsidRPr="00F52EEF">
              <w:rPr>
                <w:rFonts w:asciiTheme="minorHAnsi" w:hAnsiTheme="minorHAnsi" w:cstheme="minorHAnsi"/>
                <w:lang w:val="en-US"/>
              </w:rPr>
              <w:t>Harantová, L.</w:t>
            </w:r>
            <w:r w:rsidRPr="00F52EEF">
              <w:rPr>
                <w:rFonts w:asciiTheme="minorHAnsi" w:hAnsiTheme="minorHAnsi" w:cstheme="minorHAnsi"/>
              </w:rPr>
              <w:t xml:space="preserve"> (2016). </w:t>
            </w:r>
            <w:r w:rsidRPr="00F52EEF">
              <w:rPr>
                <w:rFonts w:asciiTheme="minorHAnsi" w:hAnsiTheme="minorHAnsi" w:cstheme="minorHAnsi"/>
                <w:i/>
              </w:rPr>
              <w:t>Sociální marketingové kampaně v Česku II. Bezpečnost a prevence zranění</w:t>
            </w:r>
            <w:r w:rsidRPr="00F52EEF">
              <w:rPr>
                <w:rFonts w:asciiTheme="minorHAnsi" w:hAnsiTheme="minorHAnsi" w:cstheme="minorHAnsi"/>
              </w:rPr>
              <w:t>. Zlín: Verbum.</w:t>
            </w:r>
          </w:p>
          <w:p w14:paraId="01B4B75A" w14:textId="77777777" w:rsidR="008B593D" w:rsidRDefault="00E5029C" w:rsidP="00935F76">
            <w:pPr>
              <w:tabs>
                <w:tab w:val="left" w:pos="567"/>
              </w:tabs>
              <w:rPr>
                <w:ins w:id="5807" w:author="Radim Bačuvčík" w:date="2020-02-06T10:23:00Z"/>
                <w:rFonts w:asciiTheme="minorHAnsi" w:hAnsiTheme="minorHAnsi" w:cstheme="minorHAnsi"/>
              </w:rPr>
            </w:pPr>
            <w:r w:rsidRPr="00F52EEF">
              <w:rPr>
                <w:rFonts w:asciiTheme="minorHAnsi" w:hAnsiTheme="minorHAnsi" w:cstheme="minorHAnsi"/>
              </w:rPr>
              <w:t>Bačuvčík, R.</w:t>
            </w:r>
            <w:del w:id="5808" w:author="Radim Bačuvčík" w:date="2020-02-06T10:23:00Z">
              <w:r w:rsidRPr="00F52EEF" w:rsidDel="008B593D">
                <w:rPr>
                  <w:rFonts w:asciiTheme="minorHAnsi" w:hAnsiTheme="minorHAnsi" w:cstheme="minorHAnsi"/>
                </w:rPr>
                <w:delText>.</w:delText>
              </w:r>
            </w:del>
            <w:r w:rsidRPr="00F52EEF">
              <w:rPr>
                <w:rFonts w:asciiTheme="minorHAnsi" w:hAnsiTheme="minorHAnsi" w:cstheme="minorHAnsi"/>
              </w:rPr>
              <w:t xml:space="preserve">, </w:t>
            </w:r>
            <w:r w:rsidRPr="00F52EEF">
              <w:rPr>
                <w:rFonts w:asciiTheme="minorHAnsi" w:hAnsiTheme="minorHAnsi" w:cstheme="minorHAnsi"/>
                <w:lang w:val="en-US"/>
              </w:rPr>
              <w:t>&amp;</w:t>
            </w:r>
            <w:r w:rsidRPr="00F52EEF">
              <w:rPr>
                <w:rFonts w:asciiTheme="minorHAnsi" w:hAnsiTheme="minorHAnsi" w:cstheme="minorHAnsi"/>
              </w:rPr>
              <w:t xml:space="preserve"> </w:t>
            </w:r>
            <w:r w:rsidRPr="00F52EEF">
              <w:rPr>
                <w:rFonts w:asciiTheme="minorHAnsi" w:hAnsiTheme="minorHAnsi" w:cstheme="minorHAnsi"/>
                <w:lang w:val="en-US"/>
              </w:rPr>
              <w:t>Harantová, L.</w:t>
            </w:r>
            <w:r w:rsidRPr="00F52EEF">
              <w:rPr>
                <w:rFonts w:asciiTheme="minorHAnsi" w:hAnsiTheme="minorHAnsi" w:cstheme="minorHAnsi"/>
              </w:rPr>
              <w:t xml:space="preserve"> (2017). </w:t>
            </w:r>
            <w:r w:rsidRPr="00F52EEF">
              <w:rPr>
                <w:rFonts w:asciiTheme="minorHAnsi" w:hAnsiTheme="minorHAnsi" w:cstheme="minorHAnsi"/>
                <w:i/>
              </w:rPr>
              <w:t>Sociální marketingové kampaně v Česku III. Lidská práva</w:t>
            </w:r>
            <w:r w:rsidRPr="00F52EEF">
              <w:rPr>
                <w:rFonts w:asciiTheme="minorHAnsi" w:hAnsiTheme="minorHAnsi" w:cstheme="minorHAnsi"/>
              </w:rPr>
              <w:t xml:space="preserve">. Zlín: Verbum. </w:t>
            </w:r>
          </w:p>
          <w:p w14:paraId="12D3E59F" w14:textId="4294020D"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Bačuvčík, R</w:t>
            </w:r>
            <w:del w:id="5809" w:author="Radim Bačuvčík" w:date="2020-02-06T10:23:00Z">
              <w:r w:rsidRPr="00F52EEF" w:rsidDel="008B593D">
                <w:rPr>
                  <w:rFonts w:asciiTheme="minorHAnsi" w:hAnsiTheme="minorHAnsi" w:cstheme="minorHAnsi"/>
                </w:rPr>
                <w:delText>.</w:delText>
              </w:r>
            </w:del>
            <w:r w:rsidRPr="00F52EEF">
              <w:rPr>
                <w:rFonts w:asciiTheme="minorHAnsi" w:hAnsiTheme="minorHAnsi" w:cstheme="minorHAnsi"/>
              </w:rPr>
              <w:t xml:space="preserve">., </w:t>
            </w:r>
            <w:r w:rsidRPr="00F52EEF">
              <w:rPr>
                <w:rFonts w:asciiTheme="minorHAnsi" w:hAnsiTheme="minorHAnsi" w:cstheme="minorHAnsi"/>
                <w:lang w:val="en-US"/>
              </w:rPr>
              <w:t>&amp;</w:t>
            </w:r>
            <w:r w:rsidRPr="00F52EEF">
              <w:rPr>
                <w:rFonts w:asciiTheme="minorHAnsi" w:hAnsiTheme="minorHAnsi" w:cstheme="minorHAnsi"/>
              </w:rPr>
              <w:t xml:space="preserve"> </w:t>
            </w:r>
            <w:r w:rsidRPr="00F52EEF">
              <w:rPr>
                <w:rFonts w:asciiTheme="minorHAnsi" w:hAnsiTheme="minorHAnsi" w:cstheme="minorHAnsi"/>
                <w:lang w:val="en-US"/>
              </w:rPr>
              <w:t>Harantová, L.</w:t>
            </w:r>
            <w:r w:rsidRPr="00F52EEF">
              <w:rPr>
                <w:rFonts w:asciiTheme="minorHAnsi" w:hAnsiTheme="minorHAnsi" w:cstheme="minorHAnsi"/>
              </w:rPr>
              <w:t xml:space="preserve"> (2018). </w:t>
            </w:r>
            <w:r w:rsidRPr="00F52EEF">
              <w:rPr>
                <w:rFonts w:asciiTheme="minorHAnsi" w:hAnsiTheme="minorHAnsi" w:cstheme="minorHAnsi"/>
                <w:i/>
              </w:rPr>
              <w:t>Sociální marketingové kampaně v Česku IV. Ochrana životního prostředí</w:t>
            </w:r>
            <w:r w:rsidRPr="00F52EEF">
              <w:rPr>
                <w:rFonts w:asciiTheme="minorHAnsi" w:hAnsiTheme="minorHAnsi" w:cstheme="minorHAnsi"/>
              </w:rPr>
              <w:t>. Zlín: Verbum.</w:t>
            </w:r>
          </w:p>
        </w:tc>
      </w:tr>
      <w:tr w:rsidR="00E5029C" w:rsidRPr="00F52EEF" w14:paraId="1E1AEA04" w14:textId="77777777" w:rsidTr="00742FCD">
        <w:trPr>
          <w:trHeight w:val="218"/>
        </w:trPr>
        <w:tc>
          <w:tcPr>
            <w:tcW w:w="10677" w:type="dxa"/>
            <w:gridSpan w:val="10"/>
            <w:shd w:val="clear" w:color="auto" w:fill="F7CAAC"/>
          </w:tcPr>
          <w:p w14:paraId="7592DC50"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03ABEA0C" w14:textId="77777777" w:rsidTr="00742FCD">
        <w:trPr>
          <w:trHeight w:val="1281"/>
        </w:trPr>
        <w:tc>
          <w:tcPr>
            <w:tcW w:w="10677" w:type="dxa"/>
            <w:gridSpan w:val="10"/>
          </w:tcPr>
          <w:p w14:paraId="09906629" w14:textId="77777777" w:rsidR="00E5029C" w:rsidRPr="00F52EEF" w:rsidRDefault="00E5029C" w:rsidP="00935F76">
            <w:pPr>
              <w:tabs>
                <w:tab w:val="left" w:pos="567"/>
              </w:tabs>
              <w:rPr>
                <w:rFonts w:asciiTheme="minorHAnsi" w:hAnsiTheme="minorHAnsi" w:cstheme="minorHAnsi"/>
                <w:b/>
                <w:color w:val="FF0000"/>
              </w:rPr>
            </w:pPr>
            <w:r w:rsidRPr="00F52EEF">
              <w:rPr>
                <w:rFonts w:asciiTheme="minorHAnsi" w:eastAsia="Calibri" w:hAnsiTheme="minorHAnsi" w:cstheme="minorHAnsi"/>
                <w:color w:val="FF0000"/>
              </w:rPr>
              <w:t xml:space="preserve"> </w:t>
            </w:r>
          </w:p>
        </w:tc>
      </w:tr>
      <w:tr w:rsidR="00E5029C" w:rsidRPr="00F52EEF" w14:paraId="6C628105" w14:textId="77777777" w:rsidTr="00A163AD">
        <w:trPr>
          <w:cantSplit/>
          <w:trHeight w:val="421"/>
        </w:trPr>
        <w:tc>
          <w:tcPr>
            <w:tcW w:w="3336" w:type="dxa"/>
            <w:shd w:val="clear" w:color="auto" w:fill="F7CAAC"/>
          </w:tcPr>
          <w:p w14:paraId="753E75D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178" w:type="dxa"/>
            <w:gridSpan w:val="5"/>
          </w:tcPr>
          <w:p w14:paraId="783BD51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Lenka Harantová, v. r.</w:t>
            </w:r>
          </w:p>
        </w:tc>
        <w:tc>
          <w:tcPr>
            <w:tcW w:w="850" w:type="dxa"/>
            <w:shd w:val="clear" w:color="auto" w:fill="F7CAAC"/>
          </w:tcPr>
          <w:p w14:paraId="2A6B4D8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3"/>
          </w:tcPr>
          <w:p w14:paraId="718A9427" w14:textId="77777777" w:rsidR="00E5029C" w:rsidRPr="00F52EEF" w:rsidRDefault="00E5029C" w:rsidP="00935F76">
            <w:pPr>
              <w:tabs>
                <w:tab w:val="left" w:pos="567"/>
              </w:tabs>
              <w:jc w:val="both"/>
              <w:rPr>
                <w:rFonts w:asciiTheme="minorHAnsi" w:hAnsiTheme="minorHAnsi" w:cstheme="minorHAnsi"/>
              </w:rPr>
            </w:pPr>
          </w:p>
        </w:tc>
      </w:tr>
    </w:tbl>
    <w:p w14:paraId="3A47D23E" w14:textId="77777777" w:rsidR="00E5029C" w:rsidRPr="00F52EEF" w:rsidRDefault="00E5029C" w:rsidP="00935F76">
      <w:pPr>
        <w:tabs>
          <w:tab w:val="left" w:pos="567"/>
        </w:tabs>
        <w:rPr>
          <w:rFonts w:asciiTheme="minorHAnsi" w:hAnsiTheme="minorHAnsi" w:cstheme="minorHAnsi"/>
        </w:rPr>
      </w:pPr>
    </w:p>
    <w:tbl>
      <w:tblPr>
        <w:tblW w:w="106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6"/>
        <w:gridCol w:w="634"/>
        <w:gridCol w:w="195"/>
        <w:gridCol w:w="1721"/>
        <w:gridCol w:w="210"/>
        <w:gridCol w:w="314"/>
        <w:gridCol w:w="111"/>
        <w:gridCol w:w="709"/>
        <w:gridCol w:w="142"/>
        <w:gridCol w:w="709"/>
        <w:gridCol w:w="283"/>
        <w:gridCol w:w="567"/>
        <w:gridCol w:w="142"/>
        <w:gridCol w:w="709"/>
        <w:gridCol w:w="141"/>
        <w:gridCol w:w="709"/>
        <w:gridCol w:w="45"/>
      </w:tblGrid>
      <w:tr w:rsidR="00E5029C" w:rsidRPr="00F52EEF" w14:paraId="77D14CBB" w14:textId="77777777" w:rsidTr="00742FCD">
        <w:trPr>
          <w:gridAfter w:val="1"/>
          <w:wAfter w:w="45" w:type="dxa"/>
        </w:trPr>
        <w:tc>
          <w:tcPr>
            <w:tcW w:w="10632" w:type="dxa"/>
            <w:gridSpan w:val="16"/>
            <w:tcBorders>
              <w:bottom w:val="double" w:sz="4" w:space="0" w:color="auto"/>
            </w:tcBorders>
            <w:shd w:val="clear" w:color="auto" w:fill="BDD6EE"/>
          </w:tcPr>
          <w:p w14:paraId="32C62DA1" w14:textId="50EF9E61" w:rsidR="00E5029C" w:rsidRPr="00F52EEF" w:rsidRDefault="00E5029C" w:rsidP="00935F76">
            <w:pPr>
              <w:pStyle w:val="Nadpis2"/>
              <w:tabs>
                <w:tab w:val="left" w:pos="567"/>
              </w:tabs>
              <w:rPr>
                <w:rFonts w:asciiTheme="minorHAnsi" w:hAnsiTheme="minorHAnsi" w:cstheme="minorHAnsi"/>
                <w:b/>
                <w:color w:val="auto"/>
                <w:sz w:val="20"/>
                <w:szCs w:val="20"/>
              </w:rPr>
            </w:pPr>
            <w:r w:rsidRPr="00F52EEF">
              <w:rPr>
                <w:rFonts w:asciiTheme="minorHAnsi" w:hAnsiTheme="minorHAnsi" w:cstheme="minorHAnsi"/>
              </w:rPr>
              <w:lastRenderedPageBreak/>
              <w:br w:type="page"/>
            </w:r>
            <w:r w:rsidRPr="00F52EEF">
              <w:rPr>
                <w:rFonts w:asciiTheme="minorHAnsi" w:hAnsiTheme="minorHAnsi" w:cstheme="minorHAnsi"/>
                <w:b/>
                <w:color w:val="auto"/>
                <w:sz w:val="20"/>
                <w:szCs w:val="20"/>
              </w:rPr>
              <w:t>C-I – Personální zabezpečení</w:t>
            </w:r>
          </w:p>
        </w:tc>
      </w:tr>
      <w:tr w:rsidR="00E5029C" w:rsidRPr="00F52EEF" w14:paraId="3263AA24" w14:textId="77777777" w:rsidTr="00742FCD">
        <w:trPr>
          <w:gridAfter w:val="1"/>
          <w:wAfter w:w="45" w:type="dxa"/>
        </w:trPr>
        <w:tc>
          <w:tcPr>
            <w:tcW w:w="3336" w:type="dxa"/>
            <w:tcBorders>
              <w:top w:val="double" w:sz="4" w:space="0" w:color="auto"/>
            </w:tcBorders>
            <w:shd w:val="clear" w:color="auto" w:fill="F7CAAC"/>
          </w:tcPr>
          <w:p w14:paraId="33799A9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296" w:type="dxa"/>
            <w:gridSpan w:val="15"/>
          </w:tcPr>
          <w:p w14:paraId="5B2B979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6BBC0C98" w14:textId="77777777" w:rsidTr="00742FCD">
        <w:trPr>
          <w:gridAfter w:val="1"/>
          <w:wAfter w:w="45" w:type="dxa"/>
        </w:trPr>
        <w:tc>
          <w:tcPr>
            <w:tcW w:w="3336" w:type="dxa"/>
            <w:shd w:val="clear" w:color="auto" w:fill="F7CAAC"/>
          </w:tcPr>
          <w:p w14:paraId="3482ED9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296" w:type="dxa"/>
            <w:gridSpan w:val="15"/>
          </w:tcPr>
          <w:p w14:paraId="1DE16A6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0300B472" w14:textId="77777777" w:rsidTr="00742FCD">
        <w:trPr>
          <w:gridAfter w:val="1"/>
          <w:wAfter w:w="45" w:type="dxa"/>
        </w:trPr>
        <w:tc>
          <w:tcPr>
            <w:tcW w:w="3336" w:type="dxa"/>
            <w:shd w:val="clear" w:color="auto" w:fill="F7CAAC"/>
          </w:tcPr>
          <w:p w14:paraId="283C03E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296" w:type="dxa"/>
            <w:gridSpan w:val="15"/>
          </w:tcPr>
          <w:p w14:paraId="216D8E81" w14:textId="431F7A2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10" w:author="Radim Bačuvčík" w:date="2020-02-06T10:23:00Z">
              <w:r w:rsidR="008B593D">
                <w:rPr>
                  <w:rFonts w:asciiTheme="minorHAnsi" w:hAnsiTheme="minorHAnsi" w:cstheme="minorHAnsi"/>
                </w:rPr>
                <w:t>á</w:t>
              </w:r>
            </w:ins>
            <w:del w:id="5811" w:author="Radim Bačuvčík" w:date="2020-02-06T10:23: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7BA08561" w14:textId="77777777" w:rsidTr="00A163AD">
        <w:trPr>
          <w:gridAfter w:val="1"/>
          <w:wAfter w:w="45" w:type="dxa"/>
        </w:trPr>
        <w:tc>
          <w:tcPr>
            <w:tcW w:w="3336" w:type="dxa"/>
            <w:shd w:val="clear" w:color="auto" w:fill="F7CAAC"/>
          </w:tcPr>
          <w:p w14:paraId="4D173B2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7"/>
          </w:tcPr>
          <w:p w14:paraId="0F441FEF" w14:textId="5B8ABCF5" w:rsidR="00140E7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Pavel Horňák </w:t>
            </w:r>
          </w:p>
        </w:tc>
        <w:tc>
          <w:tcPr>
            <w:tcW w:w="851" w:type="dxa"/>
            <w:gridSpan w:val="2"/>
            <w:shd w:val="clear" w:color="auto" w:fill="F7CAAC"/>
          </w:tcPr>
          <w:p w14:paraId="4389CE1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551" w:type="dxa"/>
            <w:gridSpan w:val="6"/>
          </w:tcPr>
          <w:p w14:paraId="18B53AE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Prof., PhDr., Ph.D.</w:t>
            </w:r>
          </w:p>
        </w:tc>
      </w:tr>
      <w:tr w:rsidR="00E5029C" w:rsidRPr="00F52EEF" w14:paraId="37C07AA5" w14:textId="77777777" w:rsidTr="00A163AD">
        <w:trPr>
          <w:gridAfter w:val="1"/>
          <w:wAfter w:w="45" w:type="dxa"/>
          <w:trHeight w:val="219"/>
        </w:trPr>
        <w:tc>
          <w:tcPr>
            <w:tcW w:w="3336" w:type="dxa"/>
            <w:shd w:val="clear" w:color="auto" w:fill="F7CAAC"/>
          </w:tcPr>
          <w:p w14:paraId="5829CA8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634" w:type="dxa"/>
          </w:tcPr>
          <w:p w14:paraId="564C8E37" w14:textId="35F68FF5" w:rsidR="00140E7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w:t>
            </w:r>
            <w:r w:rsidR="00BB6876" w:rsidRPr="00F52EEF">
              <w:rPr>
                <w:rFonts w:asciiTheme="minorHAnsi" w:hAnsiTheme="minorHAnsi" w:cstheme="minorHAnsi"/>
              </w:rPr>
              <w:t>9</w:t>
            </w:r>
            <w:r w:rsidRPr="00F52EEF">
              <w:rPr>
                <w:rFonts w:asciiTheme="minorHAnsi" w:hAnsiTheme="minorHAnsi" w:cstheme="minorHAnsi"/>
              </w:rPr>
              <w:t>5</w:t>
            </w:r>
            <w:r w:rsidR="00140E7C" w:rsidRPr="00F52EEF">
              <w:rPr>
                <w:rFonts w:asciiTheme="minorHAnsi" w:hAnsiTheme="minorHAnsi" w:cstheme="minorHAnsi"/>
              </w:rPr>
              <w:t>3</w:t>
            </w:r>
          </w:p>
        </w:tc>
        <w:tc>
          <w:tcPr>
            <w:tcW w:w="1916" w:type="dxa"/>
            <w:gridSpan w:val="2"/>
            <w:shd w:val="clear" w:color="auto" w:fill="F7CAAC"/>
          </w:tcPr>
          <w:p w14:paraId="51F8ABA5" w14:textId="71D93646" w:rsidR="00140E7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w:t>
            </w:r>
            <w:r w:rsidR="00140E7C" w:rsidRPr="00F52EEF">
              <w:rPr>
                <w:rFonts w:asciiTheme="minorHAnsi" w:hAnsiTheme="minorHAnsi" w:cstheme="minorHAnsi"/>
                <w:b/>
              </w:rPr>
              <w:t> </w:t>
            </w:r>
            <w:r w:rsidRPr="00F52EEF">
              <w:rPr>
                <w:rFonts w:asciiTheme="minorHAnsi" w:hAnsiTheme="minorHAnsi" w:cstheme="minorHAnsi"/>
                <w:b/>
              </w:rPr>
              <w:t>VŠ</w:t>
            </w:r>
          </w:p>
        </w:tc>
        <w:tc>
          <w:tcPr>
            <w:tcW w:w="635" w:type="dxa"/>
            <w:gridSpan w:val="3"/>
          </w:tcPr>
          <w:p w14:paraId="4BDDC6B6" w14:textId="17B3E504" w:rsidR="00140E7C" w:rsidRPr="00F52EEF" w:rsidRDefault="00BB6876"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pp.</w:t>
            </w:r>
          </w:p>
        </w:tc>
        <w:tc>
          <w:tcPr>
            <w:tcW w:w="709" w:type="dxa"/>
            <w:shd w:val="clear" w:color="auto" w:fill="F7CAAC"/>
          </w:tcPr>
          <w:p w14:paraId="6FDB6063" w14:textId="4E0DAEF9" w:rsidR="00E5029C" w:rsidRPr="00A163AD" w:rsidRDefault="00E5029C" w:rsidP="00A163AD">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2"/>
          </w:tcPr>
          <w:p w14:paraId="74459AD2" w14:textId="7A46E684" w:rsidR="00E5029C" w:rsidRPr="00F52EEF" w:rsidRDefault="00BB6876" w:rsidP="00935F76">
            <w:pPr>
              <w:tabs>
                <w:tab w:val="left" w:pos="567"/>
              </w:tabs>
              <w:spacing w:line="480" w:lineRule="auto"/>
              <w:jc w:val="both"/>
              <w:rPr>
                <w:rFonts w:asciiTheme="minorHAnsi" w:hAnsiTheme="minorHAnsi" w:cstheme="minorHAnsi"/>
                <w:vertAlign w:val="superscript"/>
              </w:rPr>
            </w:pPr>
            <w:r w:rsidRPr="00F52EEF">
              <w:rPr>
                <w:rFonts w:asciiTheme="minorHAnsi" w:hAnsiTheme="minorHAnsi" w:cstheme="minorHAnsi"/>
              </w:rPr>
              <w:t>20h/t</w:t>
            </w:r>
            <w:r w:rsidR="00A163AD">
              <w:rPr>
                <w:rFonts w:asciiTheme="minorHAnsi" w:hAnsiTheme="minorHAnsi" w:cstheme="minorHAnsi"/>
              </w:rPr>
              <w:t>ýd</w:t>
            </w:r>
            <w:r w:rsidR="00140E7C" w:rsidRPr="00F52EEF">
              <w:rPr>
                <w:rFonts w:asciiTheme="minorHAnsi" w:hAnsiTheme="minorHAnsi" w:cstheme="minorHAnsi"/>
              </w:rPr>
              <w:t>.</w:t>
            </w:r>
          </w:p>
        </w:tc>
        <w:tc>
          <w:tcPr>
            <w:tcW w:w="850" w:type="dxa"/>
            <w:gridSpan w:val="2"/>
            <w:shd w:val="clear" w:color="auto" w:fill="F7CAAC"/>
          </w:tcPr>
          <w:p w14:paraId="2D514F7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01" w:type="dxa"/>
            <w:gridSpan w:val="4"/>
          </w:tcPr>
          <w:p w14:paraId="6F1C9D03" w14:textId="2DF3756F"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N</w:t>
            </w:r>
          </w:p>
        </w:tc>
      </w:tr>
      <w:tr w:rsidR="00E5029C" w:rsidRPr="00F52EEF" w14:paraId="069DB89C" w14:textId="77777777" w:rsidTr="00A163AD">
        <w:trPr>
          <w:gridAfter w:val="1"/>
          <w:wAfter w:w="45" w:type="dxa"/>
        </w:trPr>
        <w:tc>
          <w:tcPr>
            <w:tcW w:w="5886" w:type="dxa"/>
            <w:gridSpan w:val="4"/>
            <w:shd w:val="clear" w:color="auto" w:fill="F7CAAC"/>
          </w:tcPr>
          <w:p w14:paraId="6E2DDDD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3"/>
          </w:tcPr>
          <w:p w14:paraId="70A44909" w14:textId="6139EA60" w:rsidR="00E5029C" w:rsidRPr="00F52EEF" w:rsidRDefault="00BB687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pp.</w:t>
            </w:r>
          </w:p>
        </w:tc>
        <w:tc>
          <w:tcPr>
            <w:tcW w:w="709" w:type="dxa"/>
            <w:shd w:val="clear" w:color="auto" w:fill="F7CAAC"/>
          </w:tcPr>
          <w:p w14:paraId="6992C67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2"/>
          </w:tcPr>
          <w:p w14:paraId="3ED5C317" w14:textId="48859E72"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20h/t</w:t>
            </w:r>
            <w:r w:rsidR="00A163AD">
              <w:rPr>
                <w:rFonts w:asciiTheme="minorHAnsi" w:hAnsiTheme="minorHAnsi" w:cstheme="minorHAnsi"/>
              </w:rPr>
              <w:t>ýd</w:t>
            </w:r>
            <w:r w:rsidR="00140E7C" w:rsidRPr="00F52EEF">
              <w:rPr>
                <w:rFonts w:asciiTheme="minorHAnsi" w:hAnsiTheme="minorHAnsi" w:cstheme="minorHAnsi"/>
              </w:rPr>
              <w:t>.</w:t>
            </w:r>
          </w:p>
        </w:tc>
        <w:tc>
          <w:tcPr>
            <w:tcW w:w="850" w:type="dxa"/>
            <w:gridSpan w:val="2"/>
            <w:shd w:val="clear" w:color="auto" w:fill="F7CAAC"/>
          </w:tcPr>
          <w:p w14:paraId="29AA11B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01" w:type="dxa"/>
            <w:gridSpan w:val="4"/>
          </w:tcPr>
          <w:p w14:paraId="7C7744F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6C09EF34" w14:textId="77777777" w:rsidTr="00A163AD">
        <w:trPr>
          <w:gridAfter w:val="1"/>
          <w:wAfter w:w="45" w:type="dxa"/>
        </w:trPr>
        <w:tc>
          <w:tcPr>
            <w:tcW w:w="6521" w:type="dxa"/>
            <w:gridSpan w:val="7"/>
            <w:shd w:val="clear" w:color="auto" w:fill="F7CAAC"/>
          </w:tcPr>
          <w:p w14:paraId="3F40238B" w14:textId="77C26A6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560" w:type="dxa"/>
            <w:gridSpan w:val="3"/>
            <w:shd w:val="clear" w:color="auto" w:fill="F7CAAC"/>
          </w:tcPr>
          <w:p w14:paraId="1AA05D3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551" w:type="dxa"/>
            <w:gridSpan w:val="6"/>
            <w:shd w:val="clear" w:color="auto" w:fill="F7CAAC"/>
          </w:tcPr>
          <w:p w14:paraId="1525F3E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58BFBD1C" w14:textId="77777777" w:rsidTr="00A163AD">
        <w:trPr>
          <w:gridAfter w:val="1"/>
          <w:wAfter w:w="45" w:type="dxa"/>
        </w:trPr>
        <w:tc>
          <w:tcPr>
            <w:tcW w:w="6521" w:type="dxa"/>
            <w:gridSpan w:val="7"/>
          </w:tcPr>
          <w:p w14:paraId="542A906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FF UK v Bratislavě</w:t>
            </w:r>
          </w:p>
        </w:tc>
        <w:tc>
          <w:tcPr>
            <w:tcW w:w="1560" w:type="dxa"/>
            <w:gridSpan w:val="3"/>
          </w:tcPr>
          <w:p w14:paraId="7FF1C80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PP</w:t>
            </w:r>
          </w:p>
        </w:tc>
        <w:tc>
          <w:tcPr>
            <w:tcW w:w="2551" w:type="dxa"/>
            <w:gridSpan w:val="6"/>
          </w:tcPr>
          <w:p w14:paraId="7994B3B9" w14:textId="388F0F61"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40h/t</w:t>
            </w:r>
          </w:p>
        </w:tc>
      </w:tr>
      <w:tr w:rsidR="00E5029C" w:rsidRPr="00F52EEF" w14:paraId="3CAFD0FF" w14:textId="77777777" w:rsidTr="00742FCD">
        <w:trPr>
          <w:gridAfter w:val="1"/>
          <w:wAfter w:w="45" w:type="dxa"/>
        </w:trPr>
        <w:tc>
          <w:tcPr>
            <w:tcW w:w="10632" w:type="dxa"/>
            <w:gridSpan w:val="16"/>
            <w:shd w:val="clear" w:color="auto" w:fill="F7CAAC"/>
          </w:tcPr>
          <w:p w14:paraId="4EC6D395"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5D9989B2" w14:textId="77777777" w:rsidTr="00742FCD">
        <w:trPr>
          <w:gridAfter w:val="1"/>
          <w:wAfter w:w="45" w:type="dxa"/>
          <w:trHeight w:val="433"/>
        </w:trPr>
        <w:tc>
          <w:tcPr>
            <w:tcW w:w="10632" w:type="dxa"/>
            <w:gridSpan w:val="16"/>
            <w:tcBorders>
              <w:top w:val="nil"/>
            </w:tcBorders>
          </w:tcPr>
          <w:p w14:paraId="3FF1A69F" w14:textId="35D1AD7B"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Reklama 1 – garant předmětu</w:t>
            </w:r>
            <w:r w:rsidR="00140E7C" w:rsidRPr="00F52EEF">
              <w:rPr>
                <w:rFonts w:asciiTheme="minorHAnsi" w:hAnsiTheme="minorHAnsi" w:cstheme="minorHAnsi"/>
              </w:rPr>
              <w:t>, přednášející</w:t>
            </w:r>
          </w:p>
          <w:p w14:paraId="3491EF63" w14:textId="408B5751"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Reklama 2 – garant předmětu</w:t>
            </w:r>
            <w:r w:rsidR="00140E7C" w:rsidRPr="00F52EEF">
              <w:rPr>
                <w:rFonts w:asciiTheme="minorHAnsi" w:hAnsiTheme="minorHAnsi" w:cstheme="minorHAnsi"/>
              </w:rPr>
              <w:t>, přednášející</w:t>
            </w:r>
          </w:p>
        </w:tc>
      </w:tr>
      <w:tr w:rsidR="00E5029C" w:rsidRPr="00F52EEF" w14:paraId="67EE648E" w14:textId="77777777" w:rsidTr="00742FCD">
        <w:trPr>
          <w:gridAfter w:val="1"/>
          <w:wAfter w:w="45" w:type="dxa"/>
        </w:trPr>
        <w:tc>
          <w:tcPr>
            <w:tcW w:w="10632" w:type="dxa"/>
            <w:gridSpan w:val="16"/>
            <w:shd w:val="clear" w:color="auto" w:fill="F7CAAC"/>
          </w:tcPr>
          <w:p w14:paraId="66445E9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7EF74D3F" w14:textId="77777777" w:rsidTr="00742FCD">
        <w:trPr>
          <w:gridAfter w:val="1"/>
          <w:wAfter w:w="45" w:type="dxa"/>
          <w:trHeight w:val="1055"/>
        </w:trPr>
        <w:tc>
          <w:tcPr>
            <w:tcW w:w="10632" w:type="dxa"/>
            <w:gridSpan w:val="16"/>
          </w:tcPr>
          <w:p w14:paraId="3F948C47" w14:textId="33C9CDFD"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1978</w:t>
            </w:r>
            <w:r w:rsidR="00742FCD">
              <w:rPr>
                <w:rFonts w:asciiTheme="minorHAnsi" w:hAnsiTheme="minorHAnsi" w:cstheme="minorHAnsi"/>
              </w:rPr>
              <w:t>:</w:t>
            </w:r>
            <w:r w:rsidRPr="00F52EEF">
              <w:rPr>
                <w:rFonts w:asciiTheme="minorHAnsi" w:hAnsiTheme="minorHAnsi" w:cstheme="minorHAnsi"/>
              </w:rPr>
              <w:t xml:space="preserve"> VŠ – odbor: žurnalistika, FF UK Bratislava</w:t>
            </w:r>
            <w:r w:rsidR="00742FCD">
              <w:rPr>
                <w:rFonts w:asciiTheme="minorHAnsi" w:hAnsiTheme="minorHAnsi" w:cstheme="minorHAnsi"/>
              </w:rPr>
              <w:t xml:space="preserve"> (Bc.)</w:t>
            </w:r>
          </w:p>
          <w:p w14:paraId="40D660D3" w14:textId="638876FC"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1980</w:t>
            </w:r>
            <w:r w:rsidR="00742FCD">
              <w:rPr>
                <w:rFonts w:asciiTheme="minorHAnsi" w:hAnsiTheme="minorHAnsi" w:cstheme="minorHAnsi"/>
              </w:rPr>
              <w:t xml:space="preserve">: </w:t>
            </w:r>
            <w:r w:rsidRPr="00F52EEF">
              <w:rPr>
                <w:rFonts w:asciiTheme="minorHAnsi" w:hAnsiTheme="minorHAnsi" w:cstheme="minorHAnsi"/>
              </w:rPr>
              <w:t>(československé dejiny so zameraním na novinárstvo) FF UK, Bratislava</w:t>
            </w:r>
            <w:r w:rsidR="00742FCD">
              <w:rPr>
                <w:rFonts w:asciiTheme="minorHAnsi" w:hAnsiTheme="minorHAnsi" w:cstheme="minorHAnsi"/>
              </w:rPr>
              <w:t xml:space="preserve"> (PhDr.)</w:t>
            </w:r>
          </w:p>
          <w:p w14:paraId="7B4D611B" w14:textId="31E1DD45"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1989</w:t>
            </w:r>
            <w:r w:rsidR="00742FCD">
              <w:rPr>
                <w:rFonts w:asciiTheme="minorHAnsi" w:hAnsiTheme="minorHAnsi" w:cstheme="minorHAnsi"/>
              </w:rPr>
              <w:t xml:space="preserve">: </w:t>
            </w:r>
            <w:r w:rsidRPr="00F52EEF">
              <w:rPr>
                <w:rFonts w:asciiTheme="minorHAnsi" w:hAnsiTheme="minorHAnsi" w:cstheme="minorHAnsi"/>
              </w:rPr>
              <w:t>(sociológia) FF UK, Bratislava</w:t>
            </w:r>
            <w:r w:rsidR="00742FCD">
              <w:rPr>
                <w:rFonts w:asciiTheme="minorHAnsi" w:hAnsiTheme="minorHAnsi" w:cstheme="minorHAnsi"/>
              </w:rPr>
              <w:t xml:space="preserve"> (CSc.)</w:t>
            </w:r>
          </w:p>
          <w:p w14:paraId="62933C92" w14:textId="13FA2163"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1996</w:t>
            </w:r>
            <w:r w:rsidR="00742FCD">
              <w:rPr>
                <w:rFonts w:asciiTheme="minorHAnsi" w:hAnsiTheme="minorHAnsi" w:cstheme="minorHAnsi"/>
              </w:rPr>
              <w:t xml:space="preserve">: </w:t>
            </w:r>
            <w:r w:rsidRPr="00F52EEF">
              <w:rPr>
                <w:rFonts w:asciiTheme="minorHAnsi" w:hAnsiTheme="minorHAnsi" w:cstheme="minorHAnsi"/>
              </w:rPr>
              <w:t>(žurnalistika) FF UK, Bratislava</w:t>
            </w:r>
            <w:r w:rsidR="00742FCD">
              <w:rPr>
                <w:rFonts w:asciiTheme="minorHAnsi" w:hAnsiTheme="minorHAnsi" w:cstheme="minorHAnsi"/>
              </w:rPr>
              <w:t xml:space="preserve"> (doc.)</w:t>
            </w:r>
          </w:p>
          <w:p w14:paraId="45879F4E" w14:textId="1C67A4FE"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2010</w:t>
            </w:r>
            <w:r w:rsidR="00742FCD">
              <w:rPr>
                <w:rFonts w:asciiTheme="minorHAnsi" w:hAnsiTheme="minorHAnsi" w:cstheme="minorHAnsi"/>
              </w:rPr>
              <w:t xml:space="preserve">: </w:t>
            </w:r>
            <w:r w:rsidRPr="00F52EEF">
              <w:rPr>
                <w:rFonts w:asciiTheme="minorHAnsi" w:hAnsiTheme="minorHAnsi" w:cstheme="minorHAnsi"/>
              </w:rPr>
              <w:t>(masmediálne štúdiá) FF UKF Nitra.</w:t>
            </w:r>
            <w:r w:rsidR="00742FCD">
              <w:rPr>
                <w:rFonts w:asciiTheme="minorHAnsi" w:hAnsiTheme="minorHAnsi" w:cstheme="minorHAnsi"/>
              </w:rPr>
              <w:t xml:space="preserve"> (</w:t>
            </w:r>
            <w:proofErr w:type="gramStart"/>
            <w:r w:rsidR="00742FCD">
              <w:rPr>
                <w:rFonts w:asciiTheme="minorHAnsi" w:hAnsiTheme="minorHAnsi" w:cstheme="minorHAnsi"/>
              </w:rPr>
              <w:t>Prof.</w:t>
            </w:r>
            <w:proofErr w:type="gramEnd"/>
            <w:r w:rsidR="00742FCD">
              <w:rPr>
                <w:rFonts w:asciiTheme="minorHAnsi" w:hAnsiTheme="minorHAnsi" w:cstheme="minorHAnsi"/>
              </w:rPr>
              <w:t>)</w:t>
            </w:r>
          </w:p>
        </w:tc>
      </w:tr>
      <w:tr w:rsidR="00E5029C" w:rsidRPr="00F52EEF" w14:paraId="7DD3C82B" w14:textId="77777777" w:rsidTr="00742FCD">
        <w:trPr>
          <w:gridAfter w:val="1"/>
          <w:wAfter w:w="45" w:type="dxa"/>
        </w:trPr>
        <w:tc>
          <w:tcPr>
            <w:tcW w:w="10632" w:type="dxa"/>
            <w:gridSpan w:val="16"/>
            <w:shd w:val="clear" w:color="auto" w:fill="F7CAAC"/>
          </w:tcPr>
          <w:p w14:paraId="705B68E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1F1B7A66" w14:textId="77777777" w:rsidTr="00742FCD">
        <w:trPr>
          <w:gridAfter w:val="1"/>
          <w:wAfter w:w="45" w:type="dxa"/>
          <w:trHeight w:val="1090"/>
        </w:trPr>
        <w:tc>
          <w:tcPr>
            <w:tcW w:w="10632" w:type="dxa"/>
            <w:gridSpan w:val="16"/>
          </w:tcPr>
          <w:p w14:paraId="40B315A1" w14:textId="77777777" w:rsidR="00E5029C" w:rsidRPr="00742FCD" w:rsidRDefault="00E5029C" w:rsidP="00935F76">
            <w:pPr>
              <w:widowControl w:val="0"/>
              <w:tabs>
                <w:tab w:val="left" w:pos="567"/>
              </w:tabs>
              <w:rPr>
                <w:rFonts w:asciiTheme="minorHAnsi" w:hAnsiTheme="minorHAnsi" w:cstheme="minorHAnsi"/>
                <w:b/>
              </w:rPr>
            </w:pPr>
            <w:r w:rsidRPr="00742FCD">
              <w:rPr>
                <w:rFonts w:asciiTheme="minorHAnsi" w:hAnsiTheme="minorHAnsi" w:cstheme="minorHAnsi"/>
                <w:b/>
              </w:rPr>
              <w:t xml:space="preserve">Zaměstnání: </w:t>
            </w:r>
          </w:p>
          <w:p w14:paraId="6975EE8F" w14:textId="262A99CA" w:rsidR="00140E7C" w:rsidRPr="00F52EEF" w:rsidRDefault="00E5029C" w:rsidP="00935F76">
            <w:pPr>
              <w:widowControl w:val="0"/>
              <w:tabs>
                <w:tab w:val="left" w:pos="567"/>
              </w:tabs>
              <w:rPr>
                <w:rFonts w:asciiTheme="minorHAnsi" w:hAnsiTheme="minorHAnsi" w:cstheme="minorHAnsi"/>
              </w:rPr>
            </w:pPr>
            <w:r w:rsidRPr="00F52EEF">
              <w:rPr>
                <w:rFonts w:asciiTheme="minorHAnsi" w:hAnsiTheme="minorHAnsi" w:cstheme="minorHAnsi"/>
              </w:rPr>
              <w:t xml:space="preserve">1978 </w:t>
            </w:r>
            <w:r w:rsidR="00742FCD">
              <w:rPr>
                <w:rFonts w:asciiTheme="minorHAnsi" w:hAnsiTheme="minorHAnsi" w:cstheme="minorHAnsi"/>
              </w:rPr>
              <w:t>–</w:t>
            </w:r>
            <w:r w:rsidR="00F66197" w:rsidRPr="00F52EEF">
              <w:rPr>
                <w:rFonts w:asciiTheme="minorHAnsi" w:hAnsiTheme="minorHAnsi" w:cstheme="minorHAnsi"/>
              </w:rPr>
              <w:t xml:space="preserve"> </w:t>
            </w:r>
            <w:r w:rsidRPr="00F52EEF">
              <w:rPr>
                <w:rFonts w:asciiTheme="minorHAnsi" w:hAnsiTheme="minorHAnsi" w:cstheme="minorHAnsi"/>
              </w:rPr>
              <w:t>1995</w:t>
            </w:r>
            <w:r w:rsidR="00742FCD">
              <w:rPr>
                <w:rFonts w:asciiTheme="minorHAnsi" w:hAnsiTheme="minorHAnsi" w:cstheme="minorHAnsi"/>
              </w:rPr>
              <w:t xml:space="preserve">: </w:t>
            </w:r>
            <w:r w:rsidRPr="00F52EEF">
              <w:rPr>
                <w:rFonts w:asciiTheme="minorHAnsi" w:hAnsiTheme="minorHAnsi" w:cstheme="minorHAnsi"/>
              </w:rPr>
              <w:t xml:space="preserve">asistent, odb. asistent, docent Katedry žurnalistiky FF UK, Bratislava, SR,                                               </w:t>
            </w:r>
          </w:p>
          <w:p w14:paraId="5A9A1200" w14:textId="77777777" w:rsidR="00742FCD" w:rsidRDefault="00E5029C" w:rsidP="00935F76">
            <w:pPr>
              <w:widowControl w:val="0"/>
              <w:tabs>
                <w:tab w:val="left" w:pos="567"/>
              </w:tabs>
              <w:rPr>
                <w:rFonts w:asciiTheme="minorHAnsi" w:hAnsiTheme="minorHAnsi" w:cstheme="minorHAnsi"/>
              </w:rPr>
            </w:pPr>
            <w:r w:rsidRPr="00F52EEF">
              <w:rPr>
                <w:rFonts w:asciiTheme="minorHAnsi" w:hAnsiTheme="minorHAnsi" w:cstheme="minorHAnsi"/>
              </w:rPr>
              <w:t xml:space="preserve">1996 </w:t>
            </w:r>
            <w:r w:rsidR="00742FCD">
              <w:rPr>
                <w:rFonts w:asciiTheme="minorHAnsi" w:hAnsiTheme="minorHAnsi" w:cstheme="minorHAnsi"/>
              </w:rPr>
              <w:t>–</w:t>
            </w:r>
            <w:r w:rsidRPr="00F52EEF">
              <w:rPr>
                <w:rFonts w:asciiTheme="minorHAnsi" w:hAnsiTheme="minorHAnsi" w:cstheme="minorHAnsi"/>
              </w:rPr>
              <w:t xml:space="preserve"> doposud</w:t>
            </w:r>
            <w:r w:rsidR="00742FCD">
              <w:rPr>
                <w:rFonts w:asciiTheme="minorHAnsi" w:hAnsiTheme="minorHAnsi" w:cstheme="minorHAnsi"/>
              </w:rPr>
              <w:t>:</w:t>
            </w:r>
            <w:r w:rsidRPr="00F52EEF">
              <w:rPr>
                <w:rFonts w:asciiTheme="minorHAnsi" w:hAnsiTheme="minorHAnsi" w:cstheme="minorHAnsi"/>
              </w:rPr>
              <w:t xml:space="preserve"> vedoucí Katedry marketingovej komunikácie, FF UK     </w:t>
            </w:r>
          </w:p>
          <w:p w14:paraId="31518CA5" w14:textId="46022033" w:rsidR="00E5029C" w:rsidRPr="00F52EEF" w:rsidRDefault="00E5029C" w:rsidP="00935F76">
            <w:pPr>
              <w:widowControl w:val="0"/>
              <w:tabs>
                <w:tab w:val="left" w:pos="567"/>
              </w:tabs>
              <w:rPr>
                <w:rFonts w:asciiTheme="minorHAnsi" w:hAnsiTheme="minorHAnsi" w:cstheme="minorHAnsi"/>
              </w:rPr>
            </w:pPr>
            <w:r w:rsidRPr="00F52EEF">
              <w:rPr>
                <w:rFonts w:asciiTheme="minorHAnsi" w:hAnsiTheme="minorHAnsi" w:cstheme="minorHAnsi"/>
              </w:rPr>
              <w:t xml:space="preserve">     </w:t>
            </w:r>
          </w:p>
          <w:p w14:paraId="208D508A" w14:textId="77777777" w:rsidR="00E5029C" w:rsidRPr="00742FCD" w:rsidRDefault="00E5029C" w:rsidP="00935F76">
            <w:pPr>
              <w:widowControl w:val="0"/>
              <w:tabs>
                <w:tab w:val="left" w:pos="567"/>
              </w:tabs>
              <w:rPr>
                <w:rFonts w:asciiTheme="minorHAnsi" w:hAnsiTheme="minorHAnsi" w:cstheme="minorHAnsi"/>
                <w:b/>
              </w:rPr>
            </w:pPr>
            <w:r w:rsidRPr="00742FCD">
              <w:rPr>
                <w:rFonts w:asciiTheme="minorHAnsi" w:hAnsiTheme="minorHAnsi" w:cstheme="minorHAnsi"/>
                <w:b/>
              </w:rPr>
              <w:t>Členství ve vzdělávacích a jiných reklamních institucích:</w:t>
            </w:r>
            <w:r w:rsidRPr="00742FCD">
              <w:rPr>
                <w:rFonts w:asciiTheme="minorHAnsi" w:hAnsiTheme="minorHAnsi" w:cstheme="minorHAnsi"/>
                <w:b/>
              </w:rPr>
              <w:tab/>
            </w:r>
          </w:p>
          <w:p w14:paraId="68577341" w14:textId="33D938CE" w:rsidR="00E5029C" w:rsidRPr="00F52EEF" w:rsidRDefault="00E5029C" w:rsidP="00935F76">
            <w:pPr>
              <w:widowControl w:val="0"/>
              <w:tabs>
                <w:tab w:val="left" w:pos="567"/>
              </w:tabs>
              <w:rPr>
                <w:rFonts w:asciiTheme="minorHAnsi" w:hAnsiTheme="minorHAnsi" w:cstheme="minorHAnsi"/>
              </w:rPr>
            </w:pPr>
            <w:r w:rsidRPr="00F52EEF">
              <w:rPr>
                <w:rFonts w:asciiTheme="minorHAnsi" w:hAnsiTheme="minorHAnsi" w:cstheme="minorHAnsi"/>
              </w:rPr>
              <w:t xml:space="preserve">1990 </w:t>
            </w:r>
            <w:r w:rsidR="00742FCD">
              <w:rPr>
                <w:rFonts w:asciiTheme="minorHAnsi" w:hAnsiTheme="minorHAnsi" w:cstheme="minorHAnsi"/>
              </w:rPr>
              <w:t>–</w:t>
            </w:r>
            <w:r w:rsidRPr="00F52EEF">
              <w:rPr>
                <w:rFonts w:asciiTheme="minorHAnsi" w:hAnsiTheme="minorHAnsi" w:cstheme="minorHAnsi"/>
              </w:rPr>
              <w:t xml:space="preserve"> 1994</w:t>
            </w:r>
            <w:r w:rsidR="00742FCD">
              <w:rPr>
                <w:rFonts w:asciiTheme="minorHAnsi" w:hAnsiTheme="minorHAnsi" w:cstheme="minorHAnsi"/>
              </w:rPr>
              <w:t xml:space="preserve">: </w:t>
            </w:r>
            <w:r w:rsidRPr="00F52EEF">
              <w:rPr>
                <w:rFonts w:asciiTheme="minorHAnsi" w:hAnsiTheme="minorHAnsi" w:cstheme="minorHAnsi"/>
              </w:rPr>
              <w:t xml:space="preserve">zakládající člen - Moravskosliezska spoločnosť pre propagáciu a PR - Brno </w:t>
            </w:r>
          </w:p>
          <w:p w14:paraId="7DED7C7F" w14:textId="615D799A" w:rsidR="00E5029C" w:rsidRPr="00F52EEF" w:rsidRDefault="00E5029C" w:rsidP="00935F76">
            <w:pPr>
              <w:widowControl w:val="0"/>
              <w:tabs>
                <w:tab w:val="left" w:pos="567"/>
              </w:tabs>
              <w:rPr>
                <w:rFonts w:asciiTheme="minorHAnsi" w:hAnsiTheme="minorHAnsi" w:cstheme="minorHAnsi"/>
              </w:rPr>
            </w:pPr>
            <w:r w:rsidRPr="00F52EEF">
              <w:rPr>
                <w:rFonts w:asciiTheme="minorHAnsi" w:hAnsiTheme="minorHAnsi" w:cstheme="minorHAnsi"/>
              </w:rPr>
              <w:t xml:space="preserve">1994 </w:t>
            </w:r>
            <w:r w:rsidR="00742FCD">
              <w:rPr>
                <w:rFonts w:asciiTheme="minorHAnsi" w:hAnsiTheme="minorHAnsi" w:cstheme="minorHAnsi"/>
              </w:rPr>
              <w:t>–</w:t>
            </w:r>
            <w:r w:rsidRPr="00F52EEF">
              <w:rPr>
                <w:rFonts w:asciiTheme="minorHAnsi" w:hAnsiTheme="minorHAnsi" w:cstheme="minorHAnsi"/>
              </w:rPr>
              <w:t xml:space="preserve"> 1995</w:t>
            </w:r>
            <w:r w:rsidR="00742FCD">
              <w:rPr>
                <w:rFonts w:asciiTheme="minorHAnsi" w:hAnsiTheme="minorHAnsi" w:cstheme="minorHAnsi"/>
              </w:rPr>
              <w:t xml:space="preserve">: </w:t>
            </w:r>
            <w:r w:rsidRPr="00F52EEF">
              <w:rPr>
                <w:rFonts w:asciiTheme="minorHAnsi" w:hAnsiTheme="minorHAnsi" w:cstheme="minorHAnsi"/>
              </w:rPr>
              <w:t xml:space="preserve">kontaktní kancelář pro SR - Česká spoločnosť pre propagáciu a PR - Brno </w:t>
            </w:r>
          </w:p>
          <w:p w14:paraId="1ACE05F5" w14:textId="4A11A42E" w:rsidR="00E5029C" w:rsidRPr="00F52EEF" w:rsidRDefault="00E5029C" w:rsidP="00935F76">
            <w:pPr>
              <w:widowControl w:val="0"/>
              <w:tabs>
                <w:tab w:val="left" w:pos="567"/>
              </w:tabs>
              <w:rPr>
                <w:rFonts w:asciiTheme="minorHAnsi" w:hAnsiTheme="minorHAnsi" w:cstheme="minorHAnsi"/>
              </w:rPr>
            </w:pPr>
            <w:r w:rsidRPr="00F52EEF">
              <w:rPr>
                <w:rFonts w:asciiTheme="minorHAnsi" w:hAnsiTheme="minorHAnsi" w:cstheme="minorHAnsi"/>
              </w:rPr>
              <w:t xml:space="preserve">1995 </w:t>
            </w:r>
            <w:r w:rsidR="00742FCD">
              <w:rPr>
                <w:rFonts w:asciiTheme="minorHAnsi" w:hAnsiTheme="minorHAnsi" w:cstheme="minorHAnsi"/>
              </w:rPr>
              <w:t>–</w:t>
            </w:r>
            <w:r w:rsidRPr="00F52EEF">
              <w:rPr>
                <w:rFonts w:asciiTheme="minorHAnsi" w:hAnsiTheme="minorHAnsi" w:cstheme="minorHAnsi"/>
              </w:rPr>
              <w:t xml:space="preserve"> doposud</w:t>
            </w:r>
            <w:r w:rsidR="00742FCD">
              <w:rPr>
                <w:rFonts w:asciiTheme="minorHAnsi" w:hAnsiTheme="minorHAnsi" w:cstheme="minorHAnsi"/>
              </w:rPr>
              <w:t xml:space="preserve">: </w:t>
            </w:r>
            <w:r w:rsidRPr="00F52EEF">
              <w:rPr>
                <w:rFonts w:asciiTheme="minorHAnsi" w:hAnsiTheme="minorHAnsi" w:cstheme="minorHAnsi"/>
              </w:rPr>
              <w:t>prezident - Slovenská spoločnosť pre propagáciu - Bratislava</w:t>
            </w:r>
          </w:p>
          <w:p w14:paraId="6CC7382E" w14:textId="486E9E97" w:rsidR="00E5029C" w:rsidRPr="00F52EEF" w:rsidRDefault="00E5029C" w:rsidP="00935F76">
            <w:pPr>
              <w:widowControl w:val="0"/>
              <w:tabs>
                <w:tab w:val="left" w:pos="567"/>
              </w:tabs>
              <w:rPr>
                <w:rFonts w:asciiTheme="minorHAnsi" w:hAnsiTheme="minorHAnsi" w:cstheme="minorHAnsi"/>
              </w:rPr>
            </w:pPr>
            <w:r w:rsidRPr="00F52EEF">
              <w:rPr>
                <w:rFonts w:asciiTheme="minorHAnsi" w:hAnsiTheme="minorHAnsi" w:cstheme="minorHAnsi"/>
              </w:rPr>
              <w:t xml:space="preserve">1995 </w:t>
            </w:r>
            <w:r w:rsidR="00742FCD">
              <w:rPr>
                <w:rFonts w:asciiTheme="minorHAnsi" w:hAnsiTheme="minorHAnsi" w:cstheme="minorHAnsi"/>
              </w:rPr>
              <w:t>–</w:t>
            </w:r>
            <w:r w:rsidRPr="00F52EEF">
              <w:rPr>
                <w:rFonts w:asciiTheme="minorHAnsi" w:hAnsiTheme="minorHAnsi" w:cstheme="minorHAnsi"/>
              </w:rPr>
              <w:t xml:space="preserve"> 1998</w:t>
            </w:r>
            <w:r w:rsidR="00742FCD">
              <w:rPr>
                <w:rFonts w:asciiTheme="minorHAnsi" w:hAnsiTheme="minorHAnsi" w:cstheme="minorHAnsi"/>
              </w:rPr>
              <w:t xml:space="preserve">: </w:t>
            </w:r>
            <w:r w:rsidRPr="00F52EEF">
              <w:rPr>
                <w:rFonts w:asciiTheme="minorHAnsi" w:hAnsiTheme="minorHAnsi" w:cstheme="minorHAnsi"/>
              </w:rPr>
              <w:t xml:space="preserve">zakládající člen - Rada pre reklamu SR – Bratislava </w:t>
            </w:r>
          </w:p>
          <w:p w14:paraId="31C3350C" w14:textId="3BA7D5F9" w:rsidR="00E5029C" w:rsidRPr="00F52EEF" w:rsidRDefault="00E5029C" w:rsidP="00935F76">
            <w:pPr>
              <w:widowControl w:val="0"/>
              <w:tabs>
                <w:tab w:val="left" w:pos="567"/>
              </w:tabs>
              <w:rPr>
                <w:rFonts w:asciiTheme="minorHAnsi" w:hAnsiTheme="minorHAnsi" w:cstheme="minorHAnsi"/>
              </w:rPr>
            </w:pPr>
            <w:r w:rsidRPr="00F52EEF">
              <w:rPr>
                <w:rFonts w:asciiTheme="minorHAnsi" w:hAnsiTheme="minorHAnsi" w:cstheme="minorHAnsi"/>
              </w:rPr>
              <w:t xml:space="preserve">1996 </w:t>
            </w:r>
            <w:r w:rsidR="00742FCD">
              <w:rPr>
                <w:rFonts w:asciiTheme="minorHAnsi" w:hAnsiTheme="minorHAnsi" w:cstheme="minorHAnsi"/>
              </w:rPr>
              <w:t>–</w:t>
            </w:r>
            <w:r w:rsidRPr="00F52EEF">
              <w:rPr>
                <w:rFonts w:asciiTheme="minorHAnsi" w:hAnsiTheme="minorHAnsi" w:cstheme="minorHAnsi"/>
              </w:rPr>
              <w:t xml:space="preserve"> 2003</w:t>
            </w:r>
            <w:r w:rsidR="00742FCD">
              <w:rPr>
                <w:rFonts w:asciiTheme="minorHAnsi" w:hAnsiTheme="minorHAnsi" w:cstheme="minorHAnsi"/>
              </w:rPr>
              <w:t xml:space="preserve">: </w:t>
            </w:r>
            <w:r w:rsidRPr="00F52EEF">
              <w:rPr>
                <w:rFonts w:asciiTheme="minorHAnsi" w:hAnsiTheme="minorHAnsi" w:cstheme="minorHAnsi"/>
              </w:rPr>
              <w:t xml:space="preserve">zakládající člen - Arbitrážna komisia Rady pre reklamu SR - Bratislava </w:t>
            </w:r>
          </w:p>
          <w:p w14:paraId="28D6DC69" w14:textId="287B9719" w:rsidR="00E5029C" w:rsidRPr="00F52EEF" w:rsidRDefault="00E5029C" w:rsidP="00935F76">
            <w:pPr>
              <w:tabs>
                <w:tab w:val="left" w:pos="567"/>
              </w:tabs>
              <w:ind w:right="-648"/>
              <w:rPr>
                <w:rFonts w:asciiTheme="minorHAnsi" w:hAnsiTheme="minorHAnsi" w:cstheme="minorHAnsi"/>
                <w:lang w:val="pt-PT"/>
              </w:rPr>
            </w:pPr>
            <w:r w:rsidRPr="00F52EEF">
              <w:rPr>
                <w:rFonts w:asciiTheme="minorHAnsi" w:hAnsiTheme="minorHAnsi" w:cstheme="minorHAnsi"/>
                <w:lang w:val="pt-PT"/>
              </w:rPr>
              <w:t>2003 -  2005</w:t>
            </w:r>
            <w:r w:rsidR="00742FCD">
              <w:rPr>
                <w:rFonts w:asciiTheme="minorHAnsi" w:hAnsiTheme="minorHAnsi" w:cstheme="minorHAnsi"/>
                <w:lang w:val="pt-PT"/>
              </w:rPr>
              <w:t xml:space="preserve">: </w:t>
            </w:r>
            <w:r w:rsidRPr="00F52EEF">
              <w:rPr>
                <w:rFonts w:asciiTheme="minorHAnsi" w:hAnsiTheme="minorHAnsi" w:cstheme="minorHAnsi"/>
                <w:lang w:val="pt-PT"/>
              </w:rPr>
              <w:t>člen Vědecké a umělecké rady  Fakulty multimediálních komunikací, UTB Zlín, ČR,</w:t>
            </w:r>
          </w:p>
          <w:p w14:paraId="55D273D2" w14:textId="2988D8EC" w:rsidR="00E5029C" w:rsidRPr="00F52EEF" w:rsidRDefault="00E5029C" w:rsidP="00935F76">
            <w:pPr>
              <w:tabs>
                <w:tab w:val="left" w:pos="567"/>
              </w:tabs>
              <w:rPr>
                <w:rFonts w:asciiTheme="minorHAnsi" w:hAnsiTheme="minorHAnsi" w:cstheme="minorHAnsi"/>
                <w:lang w:val="pt-PT"/>
              </w:rPr>
            </w:pPr>
            <w:r w:rsidRPr="00F52EEF">
              <w:rPr>
                <w:rFonts w:asciiTheme="minorHAnsi" w:hAnsiTheme="minorHAnsi" w:cstheme="minorHAnsi"/>
                <w:lang w:val="pt-PT"/>
              </w:rPr>
              <w:t xml:space="preserve">2006 </w:t>
            </w:r>
            <w:r w:rsidR="00742FCD">
              <w:rPr>
                <w:rFonts w:asciiTheme="minorHAnsi" w:hAnsiTheme="minorHAnsi" w:cstheme="minorHAnsi"/>
                <w:lang w:val="pt-PT"/>
              </w:rPr>
              <w:t>–</w:t>
            </w:r>
            <w:r w:rsidRPr="00F52EEF">
              <w:rPr>
                <w:rFonts w:asciiTheme="minorHAnsi" w:hAnsiTheme="minorHAnsi" w:cstheme="minorHAnsi"/>
                <w:lang w:val="pt-PT"/>
              </w:rPr>
              <w:t xml:space="preserve"> doposud</w:t>
            </w:r>
            <w:r w:rsidR="00742FCD">
              <w:rPr>
                <w:rFonts w:asciiTheme="minorHAnsi" w:hAnsiTheme="minorHAnsi" w:cstheme="minorHAnsi"/>
                <w:lang w:val="pt-PT"/>
              </w:rPr>
              <w:t xml:space="preserve">: </w:t>
            </w:r>
            <w:r w:rsidRPr="00F52EEF">
              <w:rPr>
                <w:rFonts w:asciiTheme="minorHAnsi" w:hAnsiTheme="minorHAnsi" w:cstheme="minorHAnsi"/>
                <w:lang w:val="pt-PT"/>
              </w:rPr>
              <w:t>člen redakčnej rady medzinárodného čas. Marketing Inspirations</w:t>
            </w:r>
          </w:p>
          <w:p w14:paraId="05B22AAA" w14:textId="3C47D16A" w:rsidR="00E5029C" w:rsidRPr="00F52EEF" w:rsidRDefault="00E5029C" w:rsidP="00935F76">
            <w:pPr>
              <w:tabs>
                <w:tab w:val="left" w:pos="567"/>
              </w:tabs>
              <w:rPr>
                <w:rFonts w:asciiTheme="minorHAnsi" w:hAnsiTheme="minorHAnsi" w:cstheme="minorHAnsi"/>
                <w:lang w:val="pt-PT"/>
              </w:rPr>
            </w:pPr>
            <w:r w:rsidRPr="00F52EEF">
              <w:rPr>
                <w:rFonts w:asciiTheme="minorHAnsi" w:hAnsiTheme="minorHAnsi" w:cstheme="minorHAnsi"/>
                <w:lang w:val="pt-PT"/>
              </w:rPr>
              <w:t xml:space="preserve">2012 </w:t>
            </w:r>
            <w:r w:rsidR="00742FCD">
              <w:rPr>
                <w:rFonts w:asciiTheme="minorHAnsi" w:hAnsiTheme="minorHAnsi" w:cstheme="minorHAnsi"/>
                <w:lang w:val="pt-PT"/>
              </w:rPr>
              <w:t>–</w:t>
            </w:r>
            <w:r w:rsidRPr="00F52EEF">
              <w:rPr>
                <w:rFonts w:asciiTheme="minorHAnsi" w:hAnsiTheme="minorHAnsi" w:cstheme="minorHAnsi"/>
                <w:lang w:val="pt-PT"/>
              </w:rPr>
              <w:t xml:space="preserve"> doposud</w:t>
            </w:r>
            <w:r w:rsidR="00742FCD">
              <w:rPr>
                <w:rFonts w:asciiTheme="minorHAnsi" w:hAnsiTheme="minorHAnsi" w:cstheme="minorHAnsi"/>
                <w:lang w:val="pt-PT"/>
              </w:rPr>
              <w:t xml:space="preserve">: </w:t>
            </w:r>
            <w:r w:rsidRPr="00F52EEF">
              <w:rPr>
                <w:rFonts w:asciiTheme="minorHAnsi" w:hAnsiTheme="minorHAnsi" w:cstheme="minorHAnsi"/>
                <w:lang w:val="pt-PT"/>
              </w:rPr>
              <w:t>člen Vědecké a umělecké rady  Fakulty multimediálních komunikací, UTB Zlín, ČR.</w:t>
            </w:r>
          </w:p>
        </w:tc>
      </w:tr>
      <w:tr w:rsidR="00E5029C" w:rsidRPr="00F52EEF" w14:paraId="5C3DD0B1" w14:textId="77777777" w:rsidTr="00742FCD">
        <w:trPr>
          <w:gridAfter w:val="1"/>
          <w:wAfter w:w="45" w:type="dxa"/>
          <w:trHeight w:val="250"/>
        </w:trPr>
        <w:tc>
          <w:tcPr>
            <w:tcW w:w="10632" w:type="dxa"/>
            <w:gridSpan w:val="16"/>
            <w:shd w:val="clear" w:color="auto" w:fill="F7CAAC"/>
          </w:tcPr>
          <w:p w14:paraId="7C336F3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109E5C68" w14:textId="77777777" w:rsidTr="00742FCD">
        <w:trPr>
          <w:gridAfter w:val="1"/>
          <w:wAfter w:w="45" w:type="dxa"/>
          <w:trHeight w:val="280"/>
        </w:trPr>
        <w:tc>
          <w:tcPr>
            <w:tcW w:w="10632" w:type="dxa"/>
            <w:gridSpan w:val="16"/>
          </w:tcPr>
          <w:p w14:paraId="4A7BF622"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Bc. – min. 100, DP – min.  120, PhD. -  9 </w:t>
            </w:r>
          </w:p>
        </w:tc>
      </w:tr>
      <w:tr w:rsidR="00E5029C" w:rsidRPr="00F52EEF" w14:paraId="001C0636" w14:textId="77777777" w:rsidTr="00A163AD">
        <w:trPr>
          <w:gridAfter w:val="1"/>
          <w:wAfter w:w="45" w:type="dxa"/>
          <w:cantSplit/>
        </w:trPr>
        <w:tc>
          <w:tcPr>
            <w:tcW w:w="3970" w:type="dxa"/>
            <w:gridSpan w:val="2"/>
            <w:tcBorders>
              <w:top w:val="single" w:sz="12" w:space="0" w:color="auto"/>
            </w:tcBorders>
            <w:shd w:val="clear" w:color="auto" w:fill="F7CAAC"/>
          </w:tcPr>
          <w:p w14:paraId="264BC46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126" w:type="dxa"/>
            <w:gridSpan w:val="3"/>
            <w:tcBorders>
              <w:top w:val="single" w:sz="12" w:space="0" w:color="auto"/>
            </w:tcBorders>
            <w:shd w:val="clear" w:color="auto" w:fill="F7CAAC"/>
          </w:tcPr>
          <w:p w14:paraId="43BA1C8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85" w:type="dxa"/>
            <w:gridSpan w:val="5"/>
            <w:tcBorders>
              <w:top w:val="single" w:sz="12" w:space="0" w:color="auto"/>
              <w:right w:val="single" w:sz="12" w:space="0" w:color="auto"/>
            </w:tcBorders>
            <w:shd w:val="clear" w:color="auto" w:fill="F7CAAC"/>
          </w:tcPr>
          <w:p w14:paraId="55E5259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551" w:type="dxa"/>
            <w:gridSpan w:val="6"/>
            <w:tcBorders>
              <w:top w:val="single" w:sz="12" w:space="0" w:color="auto"/>
              <w:left w:val="single" w:sz="12" w:space="0" w:color="auto"/>
            </w:tcBorders>
            <w:shd w:val="clear" w:color="auto" w:fill="F7CAAC"/>
          </w:tcPr>
          <w:p w14:paraId="0E3AC81F" w14:textId="02BFAD94"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E5029C" w:rsidRPr="00F52EEF" w14:paraId="042B68A5" w14:textId="77777777" w:rsidTr="00A163AD">
        <w:trPr>
          <w:gridAfter w:val="1"/>
          <w:wAfter w:w="45" w:type="dxa"/>
          <w:cantSplit/>
        </w:trPr>
        <w:tc>
          <w:tcPr>
            <w:tcW w:w="3970" w:type="dxa"/>
            <w:gridSpan w:val="2"/>
          </w:tcPr>
          <w:p w14:paraId="4E26FAE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Žurnalistika </w:t>
            </w:r>
          </w:p>
        </w:tc>
        <w:tc>
          <w:tcPr>
            <w:tcW w:w="2126" w:type="dxa"/>
            <w:gridSpan w:val="3"/>
          </w:tcPr>
          <w:p w14:paraId="4873DC4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1996</w:t>
            </w:r>
          </w:p>
        </w:tc>
        <w:tc>
          <w:tcPr>
            <w:tcW w:w="1985" w:type="dxa"/>
            <w:gridSpan w:val="5"/>
            <w:tcBorders>
              <w:right w:val="single" w:sz="12" w:space="0" w:color="auto"/>
            </w:tcBorders>
          </w:tcPr>
          <w:p w14:paraId="0FA2451C" w14:textId="68BCC7F8" w:rsidR="00E5029C" w:rsidRPr="00F52EEF" w:rsidRDefault="00030948" w:rsidP="00935F76">
            <w:pPr>
              <w:tabs>
                <w:tab w:val="left" w:pos="567"/>
              </w:tabs>
              <w:jc w:val="both"/>
              <w:rPr>
                <w:rFonts w:asciiTheme="minorHAnsi" w:hAnsiTheme="minorHAnsi" w:cstheme="minorHAnsi"/>
              </w:rPr>
            </w:pPr>
            <w:r w:rsidRPr="00F52EEF">
              <w:rPr>
                <w:rFonts w:asciiTheme="minorHAnsi" w:hAnsiTheme="minorHAnsi" w:cstheme="minorHAnsi"/>
              </w:rPr>
              <w:t>FF, UK v Bratislavě</w:t>
            </w:r>
          </w:p>
        </w:tc>
        <w:tc>
          <w:tcPr>
            <w:tcW w:w="850" w:type="dxa"/>
            <w:gridSpan w:val="2"/>
            <w:tcBorders>
              <w:left w:val="single" w:sz="12" w:space="0" w:color="auto"/>
            </w:tcBorders>
            <w:shd w:val="clear" w:color="auto" w:fill="F7CAAC"/>
          </w:tcPr>
          <w:p w14:paraId="5F41EF2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992" w:type="dxa"/>
            <w:gridSpan w:val="3"/>
            <w:shd w:val="clear" w:color="auto" w:fill="F7CAAC"/>
          </w:tcPr>
          <w:p w14:paraId="7F809CE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09" w:type="dxa"/>
            <w:shd w:val="clear" w:color="auto" w:fill="F7CAAC"/>
          </w:tcPr>
          <w:p w14:paraId="0410662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29625082" w14:textId="77777777" w:rsidTr="00A163AD">
        <w:trPr>
          <w:gridAfter w:val="1"/>
          <w:wAfter w:w="45" w:type="dxa"/>
          <w:cantSplit/>
          <w:trHeight w:val="70"/>
        </w:trPr>
        <w:tc>
          <w:tcPr>
            <w:tcW w:w="3970" w:type="dxa"/>
            <w:gridSpan w:val="2"/>
            <w:shd w:val="clear" w:color="auto" w:fill="F7CAAC"/>
          </w:tcPr>
          <w:p w14:paraId="105A353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126" w:type="dxa"/>
            <w:gridSpan w:val="3"/>
            <w:shd w:val="clear" w:color="auto" w:fill="F7CAAC"/>
          </w:tcPr>
          <w:p w14:paraId="6FB77BE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85" w:type="dxa"/>
            <w:gridSpan w:val="5"/>
            <w:tcBorders>
              <w:right w:val="single" w:sz="12" w:space="0" w:color="auto"/>
            </w:tcBorders>
            <w:shd w:val="clear" w:color="auto" w:fill="F7CAAC"/>
          </w:tcPr>
          <w:p w14:paraId="6D1A3F3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850" w:type="dxa"/>
            <w:gridSpan w:val="2"/>
            <w:vMerge w:val="restart"/>
            <w:tcBorders>
              <w:left w:val="single" w:sz="12" w:space="0" w:color="auto"/>
            </w:tcBorders>
          </w:tcPr>
          <w:p w14:paraId="22F7EE3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4</w:t>
            </w:r>
          </w:p>
        </w:tc>
        <w:tc>
          <w:tcPr>
            <w:tcW w:w="992" w:type="dxa"/>
            <w:gridSpan w:val="3"/>
            <w:vMerge w:val="restart"/>
          </w:tcPr>
          <w:p w14:paraId="1C7B31C4" w14:textId="54FFF6E6"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709" w:type="dxa"/>
            <w:vMerge w:val="restart"/>
          </w:tcPr>
          <w:p w14:paraId="3D30E7F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133</w:t>
            </w:r>
          </w:p>
          <w:p w14:paraId="1840F988" w14:textId="77777777" w:rsidR="00E5029C" w:rsidRPr="00F52EEF" w:rsidRDefault="00E5029C" w:rsidP="00935F76">
            <w:pPr>
              <w:tabs>
                <w:tab w:val="left" w:pos="567"/>
              </w:tabs>
              <w:jc w:val="both"/>
              <w:rPr>
                <w:rFonts w:asciiTheme="minorHAnsi" w:hAnsiTheme="minorHAnsi" w:cstheme="minorHAnsi"/>
              </w:rPr>
            </w:pPr>
          </w:p>
          <w:p w14:paraId="0FB18C5C"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905C752" w14:textId="77777777" w:rsidTr="00A163AD">
        <w:trPr>
          <w:gridAfter w:val="1"/>
          <w:wAfter w:w="45" w:type="dxa"/>
          <w:trHeight w:val="205"/>
        </w:trPr>
        <w:tc>
          <w:tcPr>
            <w:tcW w:w="3970" w:type="dxa"/>
            <w:gridSpan w:val="2"/>
          </w:tcPr>
          <w:p w14:paraId="3BB74FB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Masmediálne štúdiá</w:t>
            </w:r>
          </w:p>
        </w:tc>
        <w:tc>
          <w:tcPr>
            <w:tcW w:w="2126" w:type="dxa"/>
            <w:gridSpan w:val="3"/>
          </w:tcPr>
          <w:p w14:paraId="0279D3B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2010</w:t>
            </w:r>
          </w:p>
        </w:tc>
        <w:tc>
          <w:tcPr>
            <w:tcW w:w="1985" w:type="dxa"/>
            <w:gridSpan w:val="5"/>
            <w:tcBorders>
              <w:right w:val="single" w:sz="12" w:space="0" w:color="auto"/>
            </w:tcBorders>
          </w:tcPr>
          <w:p w14:paraId="16BB9163" w14:textId="2394D810" w:rsidR="00E5029C" w:rsidRPr="00F52EEF" w:rsidRDefault="00030948" w:rsidP="00935F76">
            <w:pPr>
              <w:tabs>
                <w:tab w:val="left" w:pos="567"/>
              </w:tabs>
              <w:jc w:val="both"/>
              <w:rPr>
                <w:rFonts w:asciiTheme="minorHAnsi" w:hAnsiTheme="minorHAnsi" w:cstheme="minorHAnsi"/>
              </w:rPr>
            </w:pPr>
            <w:r w:rsidRPr="00F52EEF">
              <w:rPr>
                <w:rFonts w:asciiTheme="minorHAnsi" w:hAnsiTheme="minorHAnsi" w:cstheme="minorHAnsi"/>
              </w:rPr>
              <w:t>FF, UKF</w:t>
            </w:r>
            <w:r w:rsidR="00E5029C" w:rsidRPr="00F52EEF">
              <w:rPr>
                <w:rFonts w:asciiTheme="minorHAnsi" w:hAnsiTheme="minorHAnsi" w:cstheme="minorHAnsi"/>
              </w:rPr>
              <w:t>, Nitra</w:t>
            </w:r>
          </w:p>
        </w:tc>
        <w:tc>
          <w:tcPr>
            <w:tcW w:w="850" w:type="dxa"/>
            <w:gridSpan w:val="2"/>
            <w:vMerge/>
            <w:tcBorders>
              <w:left w:val="single" w:sz="12" w:space="0" w:color="auto"/>
            </w:tcBorders>
            <w:vAlign w:val="center"/>
          </w:tcPr>
          <w:p w14:paraId="34C53326" w14:textId="77777777" w:rsidR="00E5029C" w:rsidRPr="00F52EEF" w:rsidRDefault="00E5029C" w:rsidP="00935F76">
            <w:pPr>
              <w:tabs>
                <w:tab w:val="left" w:pos="567"/>
              </w:tabs>
              <w:rPr>
                <w:rFonts w:asciiTheme="minorHAnsi" w:hAnsiTheme="minorHAnsi" w:cstheme="minorHAnsi"/>
                <w:b/>
              </w:rPr>
            </w:pPr>
          </w:p>
        </w:tc>
        <w:tc>
          <w:tcPr>
            <w:tcW w:w="992" w:type="dxa"/>
            <w:gridSpan w:val="3"/>
            <w:vMerge/>
            <w:vAlign w:val="center"/>
          </w:tcPr>
          <w:p w14:paraId="0C47FB6B" w14:textId="77777777" w:rsidR="00E5029C" w:rsidRPr="00F52EEF" w:rsidRDefault="00E5029C" w:rsidP="00935F76">
            <w:pPr>
              <w:tabs>
                <w:tab w:val="left" w:pos="567"/>
              </w:tabs>
              <w:rPr>
                <w:rFonts w:asciiTheme="minorHAnsi" w:hAnsiTheme="minorHAnsi" w:cstheme="minorHAnsi"/>
                <w:b/>
              </w:rPr>
            </w:pPr>
          </w:p>
        </w:tc>
        <w:tc>
          <w:tcPr>
            <w:tcW w:w="709" w:type="dxa"/>
            <w:vMerge/>
            <w:vAlign w:val="center"/>
          </w:tcPr>
          <w:p w14:paraId="4084FDB4" w14:textId="77777777" w:rsidR="00E5029C" w:rsidRPr="00F52EEF" w:rsidRDefault="00E5029C" w:rsidP="00935F76">
            <w:pPr>
              <w:tabs>
                <w:tab w:val="left" w:pos="567"/>
              </w:tabs>
              <w:rPr>
                <w:rFonts w:asciiTheme="minorHAnsi" w:hAnsiTheme="minorHAnsi" w:cstheme="minorHAnsi"/>
                <w:b/>
              </w:rPr>
            </w:pPr>
          </w:p>
        </w:tc>
      </w:tr>
      <w:tr w:rsidR="00E5029C" w:rsidRPr="00F52EEF" w14:paraId="3F071E04" w14:textId="77777777" w:rsidTr="00742FCD">
        <w:trPr>
          <w:gridAfter w:val="1"/>
          <w:wAfter w:w="45" w:type="dxa"/>
        </w:trPr>
        <w:tc>
          <w:tcPr>
            <w:tcW w:w="10632" w:type="dxa"/>
            <w:gridSpan w:val="16"/>
            <w:shd w:val="clear" w:color="auto" w:fill="F7CAAC"/>
          </w:tcPr>
          <w:p w14:paraId="7DBC61F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25160A97" w14:textId="77777777" w:rsidTr="00742FCD">
        <w:trPr>
          <w:gridAfter w:val="1"/>
          <w:wAfter w:w="45" w:type="dxa"/>
          <w:trHeight w:val="2126"/>
        </w:trPr>
        <w:tc>
          <w:tcPr>
            <w:tcW w:w="10632" w:type="dxa"/>
            <w:gridSpan w:val="16"/>
          </w:tcPr>
          <w:p w14:paraId="0F175ED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lang w:val="de-CH"/>
              </w:rPr>
              <w:t xml:space="preserve">Horňák, P. (2017). </w:t>
            </w:r>
            <w:r w:rsidRPr="00F52EEF">
              <w:rPr>
                <w:rFonts w:asciiTheme="minorHAnsi" w:hAnsiTheme="minorHAnsi" w:cstheme="minorHAnsi"/>
                <w:lang w:val="en-US"/>
              </w:rPr>
              <w:t>Humour - the strongest emotional appeal in advertising.</w:t>
            </w:r>
            <w:r w:rsidRPr="00F52EEF">
              <w:rPr>
                <w:rFonts w:asciiTheme="minorHAnsi" w:hAnsiTheme="minorHAnsi" w:cstheme="minorHAnsi"/>
                <w:lang w:val="de-CH"/>
              </w:rPr>
              <w:t xml:space="preserve"> </w:t>
            </w:r>
            <w:r w:rsidRPr="00F52EEF">
              <w:rPr>
                <w:rFonts w:asciiTheme="minorHAnsi" w:hAnsiTheme="minorHAnsi" w:cstheme="minorHAnsi"/>
                <w:i/>
                <w:lang w:val="de-CH"/>
              </w:rPr>
              <w:t>Strategic innovative marketing.</w:t>
            </w:r>
            <w:r w:rsidRPr="00F52EEF">
              <w:rPr>
                <w:rFonts w:asciiTheme="minorHAnsi" w:hAnsiTheme="minorHAnsi" w:cstheme="minorHAnsi"/>
                <w:lang w:val="de-CH"/>
              </w:rPr>
              <w:t xml:space="preserve"> Mykonos: Springer, 259-264. </w:t>
            </w:r>
          </w:p>
          <w:p w14:paraId="0E9E1A5A" w14:textId="77777777" w:rsidR="00E5029C" w:rsidRPr="00F52EEF" w:rsidRDefault="00E5029C" w:rsidP="00935F76">
            <w:pPr>
              <w:tabs>
                <w:tab w:val="left" w:pos="567"/>
              </w:tabs>
              <w:jc w:val="both"/>
              <w:rPr>
                <w:rFonts w:asciiTheme="minorHAnsi" w:hAnsiTheme="minorHAnsi" w:cstheme="minorHAnsi"/>
                <w:lang w:val="de-CH"/>
              </w:rPr>
            </w:pPr>
            <w:r w:rsidRPr="00F52EEF">
              <w:rPr>
                <w:rFonts w:asciiTheme="minorHAnsi" w:hAnsiTheme="minorHAnsi" w:cstheme="minorHAnsi"/>
                <w:lang w:val="de-CH"/>
              </w:rPr>
              <w:t xml:space="preserve">Horňák, P. (2018). </w:t>
            </w:r>
            <w:r w:rsidRPr="00F52EEF">
              <w:rPr>
                <w:rFonts w:asciiTheme="minorHAnsi" w:hAnsiTheme="minorHAnsi" w:cstheme="minorHAnsi"/>
                <w:i/>
                <w:lang w:val="de-CH"/>
              </w:rPr>
              <w:t>Reklama, teoreticko-historické základy reklamy a marketingovej komunikácie</w:t>
            </w:r>
            <w:r w:rsidRPr="00F52EEF">
              <w:rPr>
                <w:rFonts w:asciiTheme="minorHAnsi" w:hAnsiTheme="minorHAnsi" w:cstheme="minorHAnsi"/>
                <w:lang w:val="de-CH"/>
              </w:rPr>
              <w:t>. Zlín: Verbum.</w:t>
            </w:r>
          </w:p>
          <w:p w14:paraId="6265A3AB" w14:textId="77777777" w:rsidR="00E5029C" w:rsidRPr="00F52EEF" w:rsidRDefault="00E5029C" w:rsidP="00935F76">
            <w:pPr>
              <w:tabs>
                <w:tab w:val="left" w:pos="567"/>
              </w:tabs>
              <w:jc w:val="both"/>
              <w:rPr>
                <w:rFonts w:asciiTheme="minorHAnsi" w:hAnsiTheme="minorHAnsi" w:cstheme="minorHAnsi"/>
                <w:lang w:val="de-CH"/>
              </w:rPr>
            </w:pPr>
            <w:r w:rsidRPr="00F52EEF">
              <w:rPr>
                <w:rFonts w:asciiTheme="minorHAnsi" w:hAnsiTheme="minorHAnsi" w:cstheme="minorHAnsi"/>
              </w:rPr>
              <w:t xml:space="preserve">Horňák, P. (2017). Vzťah verejnosti k súčasnej podobe reklamy (televízna reklama – nepriateľ č. 1). </w:t>
            </w:r>
            <w:r w:rsidRPr="00F52EEF">
              <w:rPr>
                <w:rFonts w:asciiTheme="minorHAnsi" w:hAnsiTheme="minorHAnsi" w:cstheme="minorHAnsi"/>
                <w:i/>
              </w:rPr>
              <w:t>Marketingová komunikácia a médiá 16,</w:t>
            </w:r>
            <w:r w:rsidRPr="00F52EEF">
              <w:rPr>
                <w:rFonts w:asciiTheme="minorHAnsi" w:hAnsiTheme="minorHAnsi" w:cstheme="minorHAnsi"/>
              </w:rPr>
              <w:t xml:space="preserve"> Zborník vedeckých štúdií z oblasti histórie a teorie marketingovej komunikácie a médií. Bratislava: Book&amp;Book</w:t>
            </w:r>
            <w:r w:rsidRPr="00F52EEF">
              <w:rPr>
                <w:rFonts w:asciiTheme="minorHAnsi" w:hAnsiTheme="minorHAnsi" w:cstheme="minorHAnsi"/>
                <w:lang w:val="de-CH"/>
              </w:rPr>
              <w:t xml:space="preserve">. </w:t>
            </w:r>
          </w:p>
          <w:p w14:paraId="7044C11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lang w:val="de-CH"/>
              </w:rPr>
              <w:t xml:space="preserve">Horňák, P. (2018). Vzťah verejnosti k súčasnej podoby reklamy II. </w:t>
            </w:r>
            <w:r w:rsidRPr="00F52EEF">
              <w:rPr>
                <w:rFonts w:asciiTheme="minorHAnsi" w:hAnsiTheme="minorHAnsi" w:cstheme="minorHAnsi"/>
                <w:i/>
                <w:lang w:val="de-CH"/>
              </w:rPr>
              <w:t>Reklama. 17 Zborník vedeckých štúdií pre otázky teórie a histórie reklamy a public relations.</w:t>
            </w:r>
            <w:r w:rsidRPr="00F52EEF">
              <w:rPr>
                <w:rFonts w:asciiTheme="minorHAnsi" w:hAnsiTheme="minorHAnsi" w:cstheme="minorHAnsi"/>
              </w:rPr>
              <w:t xml:space="preserve"> Bratislava: Book&amp;Book.</w:t>
            </w:r>
          </w:p>
          <w:p w14:paraId="18AFA33D" w14:textId="77777777" w:rsidR="00E5029C" w:rsidRPr="00F52EEF" w:rsidRDefault="00E5029C" w:rsidP="00935F76">
            <w:pPr>
              <w:tabs>
                <w:tab w:val="left" w:pos="567"/>
              </w:tabs>
              <w:jc w:val="both"/>
              <w:rPr>
                <w:rFonts w:asciiTheme="minorHAnsi" w:hAnsiTheme="minorHAnsi" w:cstheme="minorHAnsi"/>
                <w:lang w:val="de-CH"/>
              </w:rPr>
            </w:pPr>
            <w:r w:rsidRPr="00F52EEF">
              <w:rPr>
                <w:rFonts w:asciiTheme="minorHAnsi" w:hAnsiTheme="minorHAnsi" w:cstheme="minorHAnsi"/>
                <w:bCs/>
              </w:rPr>
              <w:t>Horňák, P. (2019). Quo vadis advertisement?</w:t>
            </w:r>
            <w:r w:rsidRPr="00F52EEF">
              <w:rPr>
                <w:rFonts w:asciiTheme="minorHAnsi" w:hAnsiTheme="minorHAnsi" w:cstheme="minorHAnsi"/>
              </w:rPr>
              <w:t xml:space="preserve">: Positives and negatives o current ad. </w:t>
            </w:r>
            <w:r w:rsidRPr="00F52EEF">
              <w:rPr>
                <w:rFonts w:asciiTheme="minorHAnsi" w:hAnsiTheme="minorHAnsi" w:cstheme="minorHAnsi"/>
                <w:i/>
              </w:rPr>
              <w:t>Strategic innovative marketing.</w:t>
            </w:r>
            <w:r w:rsidRPr="00F52EEF">
              <w:rPr>
                <w:rFonts w:asciiTheme="minorHAnsi" w:hAnsiTheme="minorHAnsi" w:cstheme="minorHAnsi"/>
              </w:rPr>
              <w:t xml:space="preserve">  Switzerland: Springer Nature. Springer International Publishing AG.</w:t>
            </w:r>
          </w:p>
        </w:tc>
      </w:tr>
      <w:tr w:rsidR="00E5029C" w:rsidRPr="00F52EEF" w14:paraId="14B70BC3" w14:textId="77777777" w:rsidTr="00742FCD">
        <w:trPr>
          <w:gridAfter w:val="1"/>
          <w:wAfter w:w="45" w:type="dxa"/>
          <w:trHeight w:val="218"/>
        </w:trPr>
        <w:tc>
          <w:tcPr>
            <w:tcW w:w="10632" w:type="dxa"/>
            <w:gridSpan w:val="16"/>
            <w:shd w:val="clear" w:color="auto" w:fill="F7CAAC"/>
          </w:tcPr>
          <w:p w14:paraId="59A11BDE"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030948" w:rsidRPr="00F52EEF" w14:paraId="6E6C7F3C" w14:textId="77777777" w:rsidTr="00742FCD">
        <w:trPr>
          <w:gridAfter w:val="1"/>
          <w:wAfter w:w="45" w:type="dxa"/>
          <w:trHeight w:val="218"/>
        </w:trPr>
        <w:tc>
          <w:tcPr>
            <w:tcW w:w="10632" w:type="dxa"/>
            <w:gridSpan w:val="16"/>
            <w:shd w:val="clear" w:color="auto" w:fill="auto"/>
          </w:tcPr>
          <w:p w14:paraId="5C84D1AB" w14:textId="77777777" w:rsidR="00030948" w:rsidRPr="00F52EEF" w:rsidRDefault="00030948" w:rsidP="00935F76">
            <w:pPr>
              <w:tabs>
                <w:tab w:val="left" w:pos="567"/>
              </w:tabs>
              <w:rPr>
                <w:rFonts w:asciiTheme="minorHAnsi" w:hAnsiTheme="minorHAnsi" w:cstheme="minorHAnsi"/>
              </w:rPr>
            </w:pPr>
          </w:p>
        </w:tc>
      </w:tr>
      <w:tr w:rsidR="00E5029C" w:rsidRPr="00F52EEF" w14:paraId="26BE8A7C" w14:textId="77777777" w:rsidTr="00A163AD">
        <w:trPr>
          <w:gridAfter w:val="1"/>
          <w:wAfter w:w="45" w:type="dxa"/>
          <w:cantSplit/>
          <w:trHeight w:val="381"/>
        </w:trPr>
        <w:tc>
          <w:tcPr>
            <w:tcW w:w="3336" w:type="dxa"/>
            <w:shd w:val="clear" w:color="auto" w:fill="F7CAAC"/>
          </w:tcPr>
          <w:p w14:paraId="75BF18F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7"/>
          </w:tcPr>
          <w:p w14:paraId="3F2D5DD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Pavel Horňák, v. r.</w:t>
            </w:r>
          </w:p>
        </w:tc>
        <w:tc>
          <w:tcPr>
            <w:tcW w:w="851" w:type="dxa"/>
            <w:gridSpan w:val="2"/>
            <w:shd w:val="clear" w:color="auto" w:fill="F7CAAC"/>
          </w:tcPr>
          <w:p w14:paraId="4A75340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551" w:type="dxa"/>
            <w:gridSpan w:val="6"/>
          </w:tcPr>
          <w:p w14:paraId="0D58E7BA"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D110A26" w14:textId="77777777" w:rsidTr="00742FCD">
        <w:tc>
          <w:tcPr>
            <w:tcW w:w="10677" w:type="dxa"/>
            <w:gridSpan w:val="17"/>
            <w:tcBorders>
              <w:bottom w:val="double" w:sz="4" w:space="0" w:color="auto"/>
            </w:tcBorders>
            <w:shd w:val="clear" w:color="auto" w:fill="BDD6EE"/>
          </w:tcPr>
          <w:p w14:paraId="76D38E8F" w14:textId="0E72C40F"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3905427A" w14:textId="77777777" w:rsidTr="00742FCD">
        <w:tc>
          <w:tcPr>
            <w:tcW w:w="3336" w:type="dxa"/>
            <w:tcBorders>
              <w:top w:val="double" w:sz="4" w:space="0" w:color="auto"/>
            </w:tcBorders>
            <w:shd w:val="clear" w:color="auto" w:fill="F7CAAC"/>
          </w:tcPr>
          <w:p w14:paraId="01BF139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16"/>
          </w:tcPr>
          <w:p w14:paraId="1A5E919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1F726BC1" w14:textId="77777777" w:rsidTr="00742FCD">
        <w:tc>
          <w:tcPr>
            <w:tcW w:w="3336" w:type="dxa"/>
            <w:shd w:val="clear" w:color="auto" w:fill="F7CAAC"/>
          </w:tcPr>
          <w:p w14:paraId="19D4184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16"/>
          </w:tcPr>
          <w:p w14:paraId="78B3A94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51C6F5B7" w14:textId="77777777" w:rsidTr="00742FCD">
        <w:tc>
          <w:tcPr>
            <w:tcW w:w="3336" w:type="dxa"/>
            <w:shd w:val="clear" w:color="auto" w:fill="F7CAAC"/>
          </w:tcPr>
          <w:p w14:paraId="039C85F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16"/>
          </w:tcPr>
          <w:p w14:paraId="26CAEBDB" w14:textId="299E595A"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12" w:author="Radim Bačuvčík" w:date="2020-02-06T10:24:00Z">
              <w:r w:rsidR="008B593D">
                <w:rPr>
                  <w:rFonts w:asciiTheme="minorHAnsi" w:hAnsiTheme="minorHAnsi" w:cstheme="minorHAnsi"/>
                </w:rPr>
                <w:t>á</w:t>
              </w:r>
            </w:ins>
            <w:del w:id="5813" w:author="Radim Bačuvčík" w:date="2020-02-06T10:24: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27575B42" w14:textId="77777777" w:rsidTr="00A163AD">
        <w:tc>
          <w:tcPr>
            <w:tcW w:w="3336" w:type="dxa"/>
            <w:shd w:val="clear" w:color="auto" w:fill="F7CAAC"/>
          </w:tcPr>
          <w:p w14:paraId="58CD606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7"/>
          </w:tcPr>
          <w:p w14:paraId="59F8DB2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Rostislav Illík</w:t>
            </w:r>
          </w:p>
        </w:tc>
        <w:tc>
          <w:tcPr>
            <w:tcW w:w="851" w:type="dxa"/>
            <w:gridSpan w:val="2"/>
            <w:shd w:val="clear" w:color="auto" w:fill="F7CAAC"/>
          </w:tcPr>
          <w:p w14:paraId="3AFBA7A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596" w:type="dxa"/>
            <w:gridSpan w:val="7"/>
          </w:tcPr>
          <w:p w14:paraId="635AA42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dr ak. soch.</w:t>
            </w:r>
          </w:p>
        </w:tc>
      </w:tr>
      <w:tr w:rsidR="00E5029C" w:rsidRPr="00F52EEF" w14:paraId="61E00478" w14:textId="77777777" w:rsidTr="00A163AD">
        <w:tc>
          <w:tcPr>
            <w:tcW w:w="3336" w:type="dxa"/>
            <w:shd w:val="clear" w:color="auto" w:fill="F7CAAC"/>
          </w:tcPr>
          <w:p w14:paraId="5D54C19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2"/>
          </w:tcPr>
          <w:p w14:paraId="17931300" w14:textId="77777777" w:rsidR="00E5029C" w:rsidRPr="00F52EEF" w:rsidRDefault="00E5029C"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1952</w:t>
            </w:r>
          </w:p>
        </w:tc>
        <w:tc>
          <w:tcPr>
            <w:tcW w:w="1721" w:type="dxa"/>
            <w:shd w:val="clear" w:color="auto" w:fill="F7CAAC"/>
          </w:tcPr>
          <w:p w14:paraId="004C9E6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635" w:type="dxa"/>
            <w:gridSpan w:val="3"/>
          </w:tcPr>
          <w:p w14:paraId="16648545" w14:textId="53B7C6AE" w:rsidR="00E5029C" w:rsidRPr="00F52EEF" w:rsidRDefault="00BB6876" w:rsidP="00935F76">
            <w:pPr>
              <w:tabs>
                <w:tab w:val="left" w:pos="567"/>
              </w:tabs>
              <w:autoSpaceDE w:val="0"/>
              <w:autoSpaceDN w:val="0"/>
              <w:adjustRightInd w:val="0"/>
              <w:rPr>
                <w:rFonts w:asciiTheme="minorHAnsi" w:eastAsia="Calibri" w:hAnsiTheme="minorHAnsi" w:cstheme="minorHAnsi"/>
                <w:color w:val="1F497D" w:themeColor="text2"/>
              </w:rPr>
            </w:pPr>
            <w:r w:rsidRPr="00F52EEF">
              <w:rPr>
                <w:rFonts w:asciiTheme="minorHAnsi" w:eastAsia="Calibri" w:hAnsiTheme="minorHAnsi" w:cstheme="minorHAnsi"/>
                <w:iCs/>
              </w:rPr>
              <w:t>pp.</w:t>
            </w:r>
          </w:p>
        </w:tc>
        <w:tc>
          <w:tcPr>
            <w:tcW w:w="709" w:type="dxa"/>
            <w:shd w:val="clear" w:color="auto" w:fill="F7CAAC"/>
          </w:tcPr>
          <w:p w14:paraId="29596AF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2"/>
          </w:tcPr>
          <w:p w14:paraId="6669E8E4" w14:textId="6DDCB903" w:rsidR="00E5029C" w:rsidRPr="00F52EEF" w:rsidRDefault="00BB6876"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rPr>
              <w:t>20h/t</w:t>
            </w:r>
            <w:r w:rsidR="00A163AD">
              <w:rPr>
                <w:rFonts w:asciiTheme="minorHAnsi" w:hAnsiTheme="minorHAnsi" w:cstheme="minorHAnsi"/>
              </w:rPr>
              <w:t>ýd.</w:t>
            </w:r>
          </w:p>
        </w:tc>
        <w:tc>
          <w:tcPr>
            <w:tcW w:w="850" w:type="dxa"/>
            <w:gridSpan w:val="2"/>
            <w:shd w:val="clear" w:color="auto" w:fill="F7CAAC"/>
          </w:tcPr>
          <w:p w14:paraId="081870B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46" w:type="dxa"/>
            <w:gridSpan w:val="5"/>
          </w:tcPr>
          <w:p w14:paraId="5E64F38B" w14:textId="3176B42D"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color w:val="1F497D" w:themeColor="text2"/>
              </w:rPr>
              <w:t xml:space="preserve"> </w:t>
            </w:r>
            <w:r w:rsidRPr="00F52EEF">
              <w:rPr>
                <w:rFonts w:asciiTheme="minorHAnsi" w:eastAsia="Calibri" w:hAnsiTheme="minorHAnsi" w:cstheme="minorHAnsi"/>
                <w:color w:val="000000" w:themeColor="text1"/>
              </w:rPr>
              <w:t>N</w:t>
            </w:r>
            <w:r w:rsidRPr="00F52EEF">
              <w:rPr>
                <w:rFonts w:asciiTheme="minorHAnsi" w:eastAsia="Calibri" w:hAnsiTheme="minorHAnsi" w:cstheme="minorHAnsi"/>
                <w:color w:val="1F497D" w:themeColor="text2"/>
              </w:rPr>
              <w:t xml:space="preserve"> </w:t>
            </w:r>
          </w:p>
        </w:tc>
      </w:tr>
      <w:tr w:rsidR="00E5029C" w:rsidRPr="00F52EEF" w14:paraId="296349EE" w14:textId="77777777" w:rsidTr="00A163AD">
        <w:tc>
          <w:tcPr>
            <w:tcW w:w="5886" w:type="dxa"/>
            <w:gridSpan w:val="4"/>
            <w:shd w:val="clear" w:color="auto" w:fill="F7CAAC"/>
          </w:tcPr>
          <w:p w14:paraId="6A185BC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3"/>
          </w:tcPr>
          <w:p w14:paraId="43863950" w14:textId="062A8F09"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pp.</w:t>
            </w:r>
          </w:p>
        </w:tc>
        <w:tc>
          <w:tcPr>
            <w:tcW w:w="709" w:type="dxa"/>
            <w:shd w:val="clear" w:color="auto" w:fill="F7CAAC"/>
          </w:tcPr>
          <w:p w14:paraId="0F517F3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2"/>
          </w:tcPr>
          <w:p w14:paraId="448B2472" w14:textId="7EC056AB" w:rsidR="00E5029C" w:rsidRPr="00F52EEF" w:rsidRDefault="00BB6876" w:rsidP="00935F76">
            <w:pPr>
              <w:tabs>
                <w:tab w:val="left" w:pos="567"/>
              </w:tabs>
              <w:jc w:val="both"/>
              <w:rPr>
                <w:rFonts w:asciiTheme="minorHAnsi" w:hAnsiTheme="minorHAnsi" w:cstheme="minorHAnsi"/>
                <w:color w:val="1F497D" w:themeColor="text2"/>
              </w:rPr>
            </w:pPr>
            <w:r w:rsidRPr="00F52EEF">
              <w:rPr>
                <w:rFonts w:asciiTheme="minorHAnsi" w:hAnsiTheme="minorHAnsi" w:cstheme="minorHAnsi"/>
              </w:rPr>
              <w:t>20h/t</w:t>
            </w:r>
            <w:r w:rsidR="00A163AD">
              <w:rPr>
                <w:rFonts w:asciiTheme="minorHAnsi" w:hAnsiTheme="minorHAnsi" w:cstheme="minorHAnsi"/>
              </w:rPr>
              <w:t>ýd.</w:t>
            </w:r>
          </w:p>
        </w:tc>
        <w:tc>
          <w:tcPr>
            <w:tcW w:w="850" w:type="dxa"/>
            <w:gridSpan w:val="2"/>
            <w:shd w:val="clear" w:color="auto" w:fill="F7CAAC"/>
          </w:tcPr>
          <w:p w14:paraId="290208B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46" w:type="dxa"/>
            <w:gridSpan w:val="5"/>
          </w:tcPr>
          <w:p w14:paraId="4E157CD8" w14:textId="52701594"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4716AFFF" w14:textId="77777777" w:rsidTr="00A163AD">
        <w:tc>
          <w:tcPr>
            <w:tcW w:w="6521" w:type="dxa"/>
            <w:gridSpan w:val="7"/>
            <w:shd w:val="clear" w:color="auto" w:fill="F7CAAC"/>
          </w:tcPr>
          <w:p w14:paraId="6117F2A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6EC587B3"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color w:val="FF0000"/>
              </w:rPr>
            </w:pPr>
            <w:r w:rsidRPr="00F52EEF">
              <w:rPr>
                <w:rFonts w:asciiTheme="minorHAnsi" w:eastAsia="Calibri" w:hAnsiTheme="minorHAnsi" w:cstheme="minorHAnsi"/>
                <w:color w:val="FF0000"/>
              </w:rPr>
              <w:t>.</w:t>
            </w:r>
          </w:p>
        </w:tc>
        <w:tc>
          <w:tcPr>
            <w:tcW w:w="1560" w:type="dxa"/>
            <w:gridSpan w:val="3"/>
            <w:shd w:val="clear" w:color="auto" w:fill="F7CAAC"/>
          </w:tcPr>
          <w:p w14:paraId="2AF3C85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596" w:type="dxa"/>
            <w:gridSpan w:val="7"/>
            <w:shd w:val="clear" w:color="auto" w:fill="F7CAAC"/>
          </w:tcPr>
          <w:p w14:paraId="6559F4F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5F95C1D0" w14:textId="77777777" w:rsidTr="00A163AD">
        <w:tc>
          <w:tcPr>
            <w:tcW w:w="6521" w:type="dxa"/>
            <w:gridSpan w:val="7"/>
          </w:tcPr>
          <w:p w14:paraId="4C6A996F" w14:textId="77777777" w:rsidR="00E5029C" w:rsidRPr="00F52EEF" w:rsidRDefault="00E5029C" w:rsidP="00935F76">
            <w:pPr>
              <w:tabs>
                <w:tab w:val="left" w:pos="567"/>
              </w:tabs>
              <w:jc w:val="both"/>
              <w:rPr>
                <w:rFonts w:asciiTheme="minorHAnsi" w:hAnsiTheme="minorHAnsi" w:cstheme="minorHAnsi"/>
              </w:rPr>
            </w:pPr>
          </w:p>
        </w:tc>
        <w:tc>
          <w:tcPr>
            <w:tcW w:w="1560" w:type="dxa"/>
            <w:gridSpan w:val="3"/>
          </w:tcPr>
          <w:p w14:paraId="308D2253" w14:textId="77777777" w:rsidR="00E5029C" w:rsidRPr="00F52EEF" w:rsidRDefault="00E5029C" w:rsidP="00935F76">
            <w:pPr>
              <w:tabs>
                <w:tab w:val="left" w:pos="567"/>
              </w:tabs>
              <w:jc w:val="both"/>
              <w:rPr>
                <w:rFonts w:asciiTheme="minorHAnsi" w:hAnsiTheme="minorHAnsi" w:cstheme="minorHAnsi"/>
              </w:rPr>
            </w:pPr>
          </w:p>
        </w:tc>
        <w:tc>
          <w:tcPr>
            <w:tcW w:w="2596" w:type="dxa"/>
            <w:gridSpan w:val="7"/>
          </w:tcPr>
          <w:p w14:paraId="316A8C51"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03EDB8B9" w14:textId="77777777" w:rsidTr="00A163AD">
        <w:tc>
          <w:tcPr>
            <w:tcW w:w="6521" w:type="dxa"/>
            <w:gridSpan w:val="7"/>
          </w:tcPr>
          <w:p w14:paraId="0F391FDB" w14:textId="77777777" w:rsidR="00E5029C" w:rsidRPr="00F52EEF" w:rsidRDefault="00E5029C" w:rsidP="00935F76">
            <w:pPr>
              <w:tabs>
                <w:tab w:val="left" w:pos="567"/>
              </w:tabs>
              <w:jc w:val="both"/>
              <w:rPr>
                <w:rFonts w:asciiTheme="minorHAnsi" w:hAnsiTheme="minorHAnsi" w:cstheme="minorHAnsi"/>
              </w:rPr>
            </w:pPr>
          </w:p>
        </w:tc>
        <w:tc>
          <w:tcPr>
            <w:tcW w:w="1560" w:type="dxa"/>
            <w:gridSpan w:val="3"/>
          </w:tcPr>
          <w:p w14:paraId="1D87DF7D" w14:textId="77777777" w:rsidR="00E5029C" w:rsidRPr="00F52EEF" w:rsidRDefault="00E5029C" w:rsidP="00935F76">
            <w:pPr>
              <w:tabs>
                <w:tab w:val="left" w:pos="567"/>
              </w:tabs>
              <w:jc w:val="both"/>
              <w:rPr>
                <w:rFonts w:asciiTheme="minorHAnsi" w:hAnsiTheme="minorHAnsi" w:cstheme="minorHAnsi"/>
              </w:rPr>
            </w:pPr>
          </w:p>
        </w:tc>
        <w:tc>
          <w:tcPr>
            <w:tcW w:w="2596" w:type="dxa"/>
            <w:gridSpan w:val="7"/>
          </w:tcPr>
          <w:p w14:paraId="00958A77"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0DFDCF08" w14:textId="77777777" w:rsidTr="00A163AD">
        <w:tc>
          <w:tcPr>
            <w:tcW w:w="6521" w:type="dxa"/>
            <w:gridSpan w:val="7"/>
          </w:tcPr>
          <w:p w14:paraId="51D43B3E" w14:textId="77777777" w:rsidR="00E5029C" w:rsidRPr="00F52EEF" w:rsidRDefault="00E5029C" w:rsidP="00935F76">
            <w:pPr>
              <w:tabs>
                <w:tab w:val="left" w:pos="567"/>
              </w:tabs>
              <w:jc w:val="both"/>
              <w:rPr>
                <w:rFonts w:asciiTheme="minorHAnsi" w:hAnsiTheme="minorHAnsi" w:cstheme="minorHAnsi"/>
              </w:rPr>
            </w:pPr>
          </w:p>
        </w:tc>
        <w:tc>
          <w:tcPr>
            <w:tcW w:w="1560" w:type="dxa"/>
            <w:gridSpan w:val="3"/>
          </w:tcPr>
          <w:p w14:paraId="55F19B09" w14:textId="77777777" w:rsidR="00E5029C" w:rsidRPr="00F52EEF" w:rsidRDefault="00E5029C" w:rsidP="00935F76">
            <w:pPr>
              <w:tabs>
                <w:tab w:val="left" w:pos="567"/>
              </w:tabs>
              <w:jc w:val="both"/>
              <w:rPr>
                <w:rFonts w:asciiTheme="minorHAnsi" w:hAnsiTheme="minorHAnsi" w:cstheme="minorHAnsi"/>
              </w:rPr>
            </w:pPr>
          </w:p>
        </w:tc>
        <w:tc>
          <w:tcPr>
            <w:tcW w:w="2596" w:type="dxa"/>
            <w:gridSpan w:val="7"/>
          </w:tcPr>
          <w:p w14:paraId="30D59D3C"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EFC0F8C" w14:textId="77777777" w:rsidTr="00742FCD">
        <w:tc>
          <w:tcPr>
            <w:tcW w:w="10677" w:type="dxa"/>
            <w:gridSpan w:val="17"/>
            <w:shd w:val="clear" w:color="auto" w:fill="F7CAAC"/>
          </w:tcPr>
          <w:p w14:paraId="5CFC1D47"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5E4734E4" w14:textId="77777777" w:rsidTr="00742FCD">
        <w:trPr>
          <w:trHeight w:val="411"/>
        </w:trPr>
        <w:tc>
          <w:tcPr>
            <w:tcW w:w="10677" w:type="dxa"/>
            <w:gridSpan w:val="17"/>
            <w:tcBorders>
              <w:top w:val="nil"/>
            </w:tcBorders>
          </w:tcPr>
          <w:p w14:paraId="36ED5722"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Corporate Design – garant předmětu, přednášející, vede semináře</w:t>
            </w:r>
          </w:p>
          <w:p w14:paraId="4A34950F" w14:textId="77777777" w:rsidR="00E5029C" w:rsidRPr="00F52EEF" w:rsidRDefault="00E5029C" w:rsidP="00935F76">
            <w:pPr>
              <w:pStyle w:val="Odstavecseseznamem"/>
              <w:tabs>
                <w:tab w:val="left" w:pos="567"/>
              </w:tabs>
              <w:autoSpaceDE w:val="0"/>
              <w:autoSpaceDN w:val="0"/>
              <w:adjustRightInd w:val="0"/>
              <w:rPr>
                <w:rFonts w:asciiTheme="minorHAnsi" w:hAnsiTheme="minorHAnsi" w:cstheme="minorHAnsi"/>
                <w:color w:val="1F497D" w:themeColor="text2"/>
                <w:sz w:val="20"/>
                <w:szCs w:val="20"/>
              </w:rPr>
            </w:pPr>
          </w:p>
        </w:tc>
      </w:tr>
      <w:tr w:rsidR="00E5029C" w:rsidRPr="00F52EEF" w14:paraId="5D322AD9" w14:textId="77777777" w:rsidTr="00742FCD">
        <w:tc>
          <w:tcPr>
            <w:tcW w:w="10677" w:type="dxa"/>
            <w:gridSpan w:val="17"/>
            <w:shd w:val="clear" w:color="auto" w:fill="F7CAAC"/>
          </w:tcPr>
          <w:p w14:paraId="6CC503D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715B75E3" w14:textId="77777777" w:rsidTr="00742FCD">
        <w:trPr>
          <w:trHeight w:val="1055"/>
        </w:trPr>
        <w:tc>
          <w:tcPr>
            <w:tcW w:w="10677" w:type="dxa"/>
            <w:gridSpan w:val="17"/>
          </w:tcPr>
          <w:p w14:paraId="7DAB6238" w14:textId="5FF04417" w:rsidR="001927B9" w:rsidRPr="00F52EEF" w:rsidRDefault="001927B9" w:rsidP="00935F76">
            <w:pPr>
              <w:tabs>
                <w:tab w:val="left" w:pos="567"/>
              </w:tabs>
              <w:jc w:val="both"/>
              <w:rPr>
                <w:rFonts w:asciiTheme="minorHAnsi" w:hAnsiTheme="minorHAnsi" w:cstheme="minorHAnsi"/>
              </w:rPr>
            </w:pPr>
            <w:r w:rsidRPr="00F52EEF">
              <w:rPr>
                <w:rFonts w:asciiTheme="minorHAnsi" w:hAnsiTheme="minorHAnsi" w:cstheme="minorHAnsi"/>
              </w:rPr>
              <w:t>1980</w:t>
            </w:r>
            <w:r w:rsidR="00742FCD">
              <w:rPr>
                <w:rFonts w:asciiTheme="minorHAnsi" w:hAnsiTheme="minorHAnsi" w:cstheme="minorHAnsi"/>
              </w:rPr>
              <w:t>:</w:t>
            </w:r>
            <w:r w:rsidRPr="00F52EEF">
              <w:rPr>
                <w:rFonts w:asciiTheme="minorHAnsi" w:hAnsiTheme="minorHAnsi" w:cstheme="minorHAnsi"/>
              </w:rPr>
              <w:t xml:space="preserve"> studium VŠUP Praha, obor tvarování strojů a nástrojů ve Zlíně (prof. Kovář) </w:t>
            </w:r>
            <w:r w:rsidR="00742FCD">
              <w:rPr>
                <w:rFonts w:asciiTheme="minorHAnsi" w:hAnsiTheme="minorHAnsi" w:cstheme="minorHAnsi"/>
              </w:rPr>
              <w:t>(</w:t>
            </w:r>
            <w:r w:rsidRPr="00F52EEF">
              <w:rPr>
                <w:rFonts w:asciiTheme="minorHAnsi" w:hAnsiTheme="minorHAnsi" w:cstheme="minorHAnsi"/>
              </w:rPr>
              <w:t xml:space="preserve">akad. </w:t>
            </w:r>
            <w:r w:rsidR="00742FCD">
              <w:rPr>
                <w:rFonts w:asciiTheme="minorHAnsi" w:hAnsiTheme="minorHAnsi" w:cstheme="minorHAnsi"/>
              </w:rPr>
              <w:t>s</w:t>
            </w:r>
            <w:r w:rsidRPr="00F52EEF">
              <w:rPr>
                <w:rFonts w:asciiTheme="minorHAnsi" w:hAnsiTheme="minorHAnsi" w:cstheme="minorHAnsi"/>
              </w:rPr>
              <w:t>ochař</w:t>
            </w:r>
            <w:r w:rsidR="00742FCD">
              <w:rPr>
                <w:rFonts w:asciiTheme="minorHAnsi" w:hAnsiTheme="minorHAnsi" w:cstheme="minorHAnsi"/>
              </w:rPr>
              <w:t>)</w:t>
            </w:r>
          </w:p>
          <w:p w14:paraId="75FFCCA9" w14:textId="1F7116C0" w:rsidR="00E5029C" w:rsidRPr="00F52EEF" w:rsidRDefault="001927B9" w:rsidP="00935F76">
            <w:pPr>
              <w:tabs>
                <w:tab w:val="left" w:pos="567"/>
              </w:tabs>
              <w:jc w:val="both"/>
              <w:rPr>
                <w:rFonts w:asciiTheme="minorHAnsi" w:hAnsiTheme="minorHAnsi" w:cstheme="minorHAnsi"/>
              </w:rPr>
            </w:pPr>
            <w:r w:rsidRPr="00F52EEF">
              <w:rPr>
                <w:rFonts w:asciiTheme="minorHAnsi" w:hAnsiTheme="minorHAnsi" w:cstheme="minorHAnsi"/>
              </w:rPr>
              <w:t>2007</w:t>
            </w:r>
            <w:r w:rsidR="00742FCD">
              <w:rPr>
                <w:rFonts w:asciiTheme="minorHAnsi" w:hAnsiTheme="minorHAnsi" w:cstheme="minorHAnsi"/>
              </w:rPr>
              <w:t>:</w:t>
            </w:r>
            <w:r w:rsidR="000541EC" w:rsidRPr="00F52EEF">
              <w:rPr>
                <w:rFonts w:asciiTheme="minorHAnsi" w:hAnsiTheme="minorHAnsi" w:cstheme="minorHAnsi"/>
              </w:rPr>
              <w:t xml:space="preserve"> </w:t>
            </w:r>
            <w:r w:rsidRPr="00F52EEF">
              <w:rPr>
                <w:rFonts w:asciiTheme="minorHAnsi" w:hAnsiTheme="minorHAnsi" w:cstheme="minorHAnsi"/>
              </w:rPr>
              <w:t>doktorandské studi</w:t>
            </w:r>
            <w:r w:rsidR="00742FCD">
              <w:rPr>
                <w:rFonts w:asciiTheme="minorHAnsi" w:hAnsiTheme="minorHAnsi" w:cstheme="minorHAnsi"/>
              </w:rPr>
              <w:t>um</w:t>
            </w:r>
            <w:r w:rsidRPr="00F52EEF">
              <w:rPr>
                <w:rFonts w:asciiTheme="minorHAnsi" w:hAnsiTheme="minorHAnsi" w:cstheme="minorHAnsi"/>
              </w:rPr>
              <w:t xml:space="preserve"> na ASP Krakow, v oblasti užitého umění – doktor sztuki</w:t>
            </w:r>
            <w:r w:rsidR="00742FCD">
              <w:rPr>
                <w:rFonts w:asciiTheme="minorHAnsi" w:hAnsiTheme="minorHAnsi" w:cstheme="minorHAnsi"/>
              </w:rPr>
              <w:t xml:space="preserve"> (Dr.)</w:t>
            </w:r>
          </w:p>
        </w:tc>
      </w:tr>
      <w:tr w:rsidR="00E5029C" w:rsidRPr="00F52EEF" w14:paraId="4747BFC4" w14:textId="77777777" w:rsidTr="00742FCD">
        <w:tc>
          <w:tcPr>
            <w:tcW w:w="10677" w:type="dxa"/>
            <w:gridSpan w:val="17"/>
            <w:shd w:val="clear" w:color="auto" w:fill="F7CAAC"/>
          </w:tcPr>
          <w:p w14:paraId="5CC6877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10004CA3" w14:textId="77777777" w:rsidTr="00742FCD">
        <w:trPr>
          <w:trHeight w:val="1090"/>
        </w:trPr>
        <w:tc>
          <w:tcPr>
            <w:tcW w:w="10677" w:type="dxa"/>
            <w:gridSpan w:val="17"/>
          </w:tcPr>
          <w:p w14:paraId="736FBD5C" w14:textId="52CFA141" w:rsidR="00E5029C"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1980 </w:t>
            </w:r>
            <w:r w:rsidR="000541EC" w:rsidRPr="00F52EEF">
              <w:rPr>
                <w:rFonts w:asciiTheme="minorHAnsi" w:hAnsiTheme="minorHAnsi" w:cstheme="minorHAnsi"/>
              </w:rPr>
              <w:t>-</w:t>
            </w:r>
            <w:r w:rsidRPr="00F52EEF">
              <w:rPr>
                <w:rFonts w:asciiTheme="minorHAnsi" w:hAnsiTheme="minorHAnsi" w:cstheme="minorHAnsi"/>
              </w:rPr>
              <w:t xml:space="preserve"> 1986 zaměstnán na VŠUP Praha detašovaný ateliér tvarování strojů a nástrojů ve Zlíně – asistent – 100% PP</w:t>
            </w:r>
          </w:p>
          <w:p w14:paraId="026A20BF" w14:textId="37E01606" w:rsidR="00742FCD" w:rsidRPr="00F52EEF" w:rsidRDefault="00742FCD" w:rsidP="00935F76">
            <w:pPr>
              <w:tabs>
                <w:tab w:val="left" w:pos="567"/>
              </w:tabs>
              <w:jc w:val="both"/>
              <w:rPr>
                <w:rFonts w:asciiTheme="minorHAnsi" w:hAnsiTheme="minorHAnsi" w:cstheme="minorHAnsi"/>
              </w:rPr>
            </w:pPr>
            <w:r w:rsidRPr="00F52EEF">
              <w:rPr>
                <w:rFonts w:asciiTheme="minorHAnsi" w:hAnsiTheme="minorHAnsi" w:cstheme="minorHAnsi"/>
              </w:rPr>
              <w:t xml:space="preserve">1980 </w:t>
            </w:r>
            <w:r>
              <w:rPr>
                <w:rFonts w:asciiTheme="minorHAnsi" w:hAnsiTheme="minorHAnsi" w:cstheme="minorHAnsi"/>
              </w:rPr>
              <w:t>–</w:t>
            </w:r>
            <w:r w:rsidRPr="00F52EEF">
              <w:rPr>
                <w:rFonts w:asciiTheme="minorHAnsi" w:hAnsiTheme="minorHAnsi" w:cstheme="minorHAnsi"/>
              </w:rPr>
              <w:t xml:space="preserve"> 1986</w:t>
            </w:r>
            <w:r>
              <w:rPr>
                <w:rFonts w:asciiTheme="minorHAnsi" w:hAnsiTheme="minorHAnsi" w:cstheme="minorHAnsi"/>
              </w:rPr>
              <w:t>:</w:t>
            </w:r>
            <w:r w:rsidRPr="00F52EEF">
              <w:rPr>
                <w:rFonts w:asciiTheme="minorHAnsi" w:hAnsiTheme="minorHAnsi" w:cstheme="minorHAnsi"/>
              </w:rPr>
              <w:t xml:space="preserve"> zaměstnán na VŠUP Praha detašovaný ateliér tvarování strojů a nástrojů ve Zlíně – asistent</w:t>
            </w:r>
          </w:p>
          <w:p w14:paraId="48973DA9" w14:textId="534AEA7D" w:rsidR="001927B9" w:rsidRPr="00F52EEF" w:rsidRDefault="001927B9" w:rsidP="00935F76">
            <w:pPr>
              <w:tabs>
                <w:tab w:val="left" w:pos="567"/>
              </w:tabs>
              <w:jc w:val="both"/>
              <w:rPr>
                <w:rFonts w:asciiTheme="minorHAnsi" w:hAnsiTheme="minorHAnsi" w:cstheme="minorHAnsi"/>
              </w:rPr>
            </w:pPr>
            <w:r w:rsidRPr="00F52EEF">
              <w:rPr>
                <w:rFonts w:asciiTheme="minorHAnsi" w:hAnsiTheme="minorHAnsi" w:cstheme="minorHAnsi"/>
              </w:rPr>
              <w:t xml:space="preserve">1986 </w:t>
            </w:r>
            <w:r w:rsidR="000541EC" w:rsidRPr="00F52EEF">
              <w:rPr>
                <w:rFonts w:asciiTheme="minorHAnsi" w:hAnsiTheme="minorHAnsi" w:cstheme="minorHAnsi"/>
              </w:rPr>
              <w:t>-</w:t>
            </w:r>
            <w:r w:rsidRPr="00F52EEF">
              <w:rPr>
                <w:rFonts w:asciiTheme="minorHAnsi" w:hAnsiTheme="minorHAnsi" w:cstheme="minorHAnsi"/>
              </w:rPr>
              <w:t xml:space="preserve"> 1997 svobodné povolání, tvorba v oblasti průmyslového a grafického designu</w:t>
            </w:r>
          </w:p>
          <w:p w14:paraId="20C06570" w14:textId="49C97A6C" w:rsidR="00E5029C" w:rsidRPr="00F52EEF" w:rsidRDefault="001927B9" w:rsidP="00935F76">
            <w:pPr>
              <w:tabs>
                <w:tab w:val="left" w:pos="567"/>
              </w:tabs>
              <w:jc w:val="both"/>
              <w:rPr>
                <w:rFonts w:asciiTheme="minorHAnsi" w:hAnsiTheme="minorHAnsi" w:cstheme="minorHAnsi"/>
              </w:rPr>
            </w:pPr>
            <w:r w:rsidRPr="00F52EEF">
              <w:rPr>
                <w:rFonts w:asciiTheme="minorHAnsi" w:hAnsiTheme="minorHAnsi" w:cstheme="minorHAnsi"/>
              </w:rPr>
              <w:t>1997</w:t>
            </w:r>
            <w:r w:rsidR="0075635E" w:rsidRPr="00F52EEF">
              <w:rPr>
                <w:rFonts w:asciiTheme="minorHAnsi" w:hAnsiTheme="minorHAnsi" w:cstheme="minorHAnsi"/>
              </w:rPr>
              <w:t xml:space="preserve"> </w:t>
            </w:r>
            <w:r w:rsidR="000541EC" w:rsidRPr="00F52EEF">
              <w:rPr>
                <w:rFonts w:asciiTheme="minorHAnsi" w:hAnsiTheme="minorHAnsi" w:cstheme="minorHAnsi"/>
              </w:rPr>
              <w:t>-</w:t>
            </w:r>
            <w:r w:rsidR="0075635E" w:rsidRPr="00F52EEF">
              <w:rPr>
                <w:rFonts w:asciiTheme="minorHAnsi" w:hAnsiTheme="minorHAnsi" w:cstheme="minorHAnsi"/>
              </w:rPr>
              <w:t xml:space="preserve"> </w:t>
            </w:r>
            <w:r w:rsidRPr="00F52EEF">
              <w:rPr>
                <w:rFonts w:asciiTheme="minorHAnsi" w:hAnsiTheme="minorHAnsi" w:cstheme="minorHAnsi"/>
              </w:rPr>
              <w:t xml:space="preserve">dosud akademický pracovník na FMK UTB ve Zlíně na pozici odborný asistent ateliéru Grafický design, vedoucí ateliéru Grafický design – 100% PP </w:t>
            </w:r>
          </w:p>
        </w:tc>
      </w:tr>
      <w:tr w:rsidR="00E5029C" w:rsidRPr="00F52EEF" w14:paraId="772BBEED" w14:textId="77777777" w:rsidTr="00742FCD">
        <w:trPr>
          <w:trHeight w:val="250"/>
        </w:trPr>
        <w:tc>
          <w:tcPr>
            <w:tcW w:w="10677" w:type="dxa"/>
            <w:gridSpan w:val="17"/>
            <w:shd w:val="clear" w:color="auto" w:fill="F7CAAC"/>
          </w:tcPr>
          <w:p w14:paraId="7688BF9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4CC94AE9" w14:textId="77777777" w:rsidTr="00742FCD">
        <w:trPr>
          <w:trHeight w:val="615"/>
        </w:trPr>
        <w:tc>
          <w:tcPr>
            <w:tcW w:w="10677" w:type="dxa"/>
            <w:gridSpan w:val="17"/>
          </w:tcPr>
          <w:p w14:paraId="644882A8"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color w:val="FF0000"/>
              </w:rPr>
            </w:pPr>
            <w:r w:rsidRPr="00F52EEF">
              <w:rPr>
                <w:rFonts w:asciiTheme="minorHAnsi" w:hAnsiTheme="minorHAnsi" w:cstheme="minorHAnsi"/>
                <w:bCs/>
              </w:rPr>
              <w:t>Od roku 2001 vedení bakalářských a diplomových prací na FMK v rámci ateliéru Grafický design kolem 80 ks</w:t>
            </w:r>
          </w:p>
        </w:tc>
      </w:tr>
      <w:tr w:rsidR="00E5029C" w:rsidRPr="00F52EEF" w14:paraId="04E722B9" w14:textId="77777777" w:rsidTr="00A163AD">
        <w:trPr>
          <w:cantSplit/>
        </w:trPr>
        <w:tc>
          <w:tcPr>
            <w:tcW w:w="4165" w:type="dxa"/>
            <w:gridSpan w:val="3"/>
            <w:tcBorders>
              <w:top w:val="single" w:sz="12" w:space="0" w:color="auto"/>
            </w:tcBorders>
            <w:shd w:val="clear" w:color="auto" w:fill="F7CAAC"/>
          </w:tcPr>
          <w:p w14:paraId="614BAB5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3"/>
            <w:tcBorders>
              <w:top w:val="single" w:sz="12" w:space="0" w:color="auto"/>
            </w:tcBorders>
            <w:shd w:val="clear" w:color="auto" w:fill="F7CAAC"/>
          </w:tcPr>
          <w:p w14:paraId="2EF98C50" w14:textId="77777777" w:rsidR="00E5029C" w:rsidRPr="00F52EEF" w:rsidRDefault="00E5029C" w:rsidP="00935F76">
            <w:pPr>
              <w:tabs>
                <w:tab w:val="left" w:pos="567"/>
              </w:tabs>
              <w:jc w:val="both"/>
              <w:rPr>
                <w:rFonts w:asciiTheme="minorHAnsi" w:hAnsiTheme="minorHAnsi" w:cstheme="minorHAnsi"/>
                <w:highlight w:val="black"/>
              </w:rPr>
            </w:pPr>
            <w:r w:rsidRPr="00F52EEF">
              <w:rPr>
                <w:rFonts w:asciiTheme="minorHAnsi" w:hAnsiTheme="minorHAnsi" w:cstheme="minorHAnsi"/>
                <w:b/>
              </w:rPr>
              <w:t>Rok udělení hodnosti</w:t>
            </w:r>
          </w:p>
        </w:tc>
        <w:tc>
          <w:tcPr>
            <w:tcW w:w="1954" w:type="dxa"/>
            <w:gridSpan w:val="5"/>
            <w:tcBorders>
              <w:top w:val="single" w:sz="12" w:space="0" w:color="auto"/>
              <w:right w:val="single" w:sz="12" w:space="0" w:color="auto"/>
            </w:tcBorders>
            <w:shd w:val="clear" w:color="auto" w:fill="F7CAAC"/>
          </w:tcPr>
          <w:p w14:paraId="3688B321" w14:textId="77777777" w:rsidR="00E5029C" w:rsidRPr="00F52EEF" w:rsidRDefault="00E5029C" w:rsidP="00935F76">
            <w:pPr>
              <w:tabs>
                <w:tab w:val="left" w:pos="567"/>
              </w:tabs>
              <w:jc w:val="both"/>
              <w:rPr>
                <w:rFonts w:asciiTheme="minorHAnsi" w:hAnsiTheme="minorHAnsi" w:cstheme="minorHAnsi"/>
                <w:highlight w:val="black"/>
              </w:rPr>
            </w:pPr>
            <w:r w:rsidRPr="00F52EEF">
              <w:rPr>
                <w:rFonts w:asciiTheme="minorHAnsi" w:hAnsiTheme="minorHAnsi" w:cstheme="minorHAnsi"/>
                <w:b/>
              </w:rPr>
              <w:t>Řízení konáno na VŠ</w:t>
            </w:r>
          </w:p>
        </w:tc>
        <w:tc>
          <w:tcPr>
            <w:tcW w:w="2313" w:type="dxa"/>
            <w:gridSpan w:val="6"/>
            <w:tcBorders>
              <w:top w:val="single" w:sz="12" w:space="0" w:color="auto"/>
              <w:left w:val="single" w:sz="12" w:space="0" w:color="auto"/>
            </w:tcBorders>
            <w:shd w:val="clear" w:color="auto" w:fill="F7CAAC"/>
          </w:tcPr>
          <w:p w14:paraId="354CB93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5B69CCEA" w14:textId="77777777" w:rsidR="00E5029C" w:rsidRPr="00F52EEF" w:rsidRDefault="00E5029C" w:rsidP="00935F76">
            <w:pPr>
              <w:tabs>
                <w:tab w:val="left" w:pos="567"/>
              </w:tabs>
              <w:rPr>
                <w:rFonts w:asciiTheme="minorHAnsi" w:hAnsiTheme="minorHAnsi" w:cstheme="minorHAnsi"/>
                <w:b/>
              </w:rPr>
            </w:pPr>
          </w:p>
        </w:tc>
      </w:tr>
      <w:tr w:rsidR="00E5029C" w:rsidRPr="00F52EEF" w14:paraId="4C47FB9A" w14:textId="77777777" w:rsidTr="00A163AD">
        <w:trPr>
          <w:cantSplit/>
        </w:trPr>
        <w:tc>
          <w:tcPr>
            <w:tcW w:w="4165" w:type="dxa"/>
            <w:gridSpan w:val="3"/>
          </w:tcPr>
          <w:p w14:paraId="322BD465" w14:textId="77777777" w:rsidR="00E5029C" w:rsidRPr="00F52EEF" w:rsidRDefault="00E5029C" w:rsidP="00935F76">
            <w:pPr>
              <w:tabs>
                <w:tab w:val="left" w:pos="567"/>
              </w:tabs>
              <w:jc w:val="both"/>
              <w:rPr>
                <w:rFonts w:asciiTheme="minorHAnsi" w:hAnsiTheme="minorHAnsi" w:cstheme="minorHAnsi"/>
                <w:color w:val="FF0000"/>
              </w:rPr>
            </w:pPr>
          </w:p>
        </w:tc>
        <w:tc>
          <w:tcPr>
            <w:tcW w:w="2245" w:type="dxa"/>
            <w:gridSpan w:val="3"/>
          </w:tcPr>
          <w:p w14:paraId="56800194" w14:textId="77777777" w:rsidR="00E5029C" w:rsidRPr="00F52EEF" w:rsidRDefault="00E5029C" w:rsidP="00935F76">
            <w:pPr>
              <w:tabs>
                <w:tab w:val="left" w:pos="567"/>
              </w:tabs>
              <w:jc w:val="both"/>
              <w:rPr>
                <w:rFonts w:asciiTheme="minorHAnsi" w:hAnsiTheme="minorHAnsi" w:cstheme="minorHAnsi"/>
                <w:color w:val="FF0000"/>
              </w:rPr>
            </w:pPr>
          </w:p>
        </w:tc>
        <w:tc>
          <w:tcPr>
            <w:tcW w:w="1954" w:type="dxa"/>
            <w:gridSpan w:val="5"/>
            <w:tcBorders>
              <w:right w:val="single" w:sz="12" w:space="0" w:color="auto"/>
            </w:tcBorders>
          </w:tcPr>
          <w:p w14:paraId="07C97145" w14:textId="77777777" w:rsidR="00E5029C" w:rsidRPr="00F52EEF" w:rsidRDefault="00E5029C" w:rsidP="00935F76">
            <w:pPr>
              <w:tabs>
                <w:tab w:val="left" w:pos="567"/>
              </w:tabs>
              <w:jc w:val="both"/>
              <w:rPr>
                <w:rFonts w:asciiTheme="minorHAnsi" w:hAnsiTheme="minorHAnsi" w:cstheme="minorHAnsi"/>
                <w:color w:val="FF0000"/>
              </w:rPr>
            </w:pPr>
          </w:p>
        </w:tc>
        <w:tc>
          <w:tcPr>
            <w:tcW w:w="567" w:type="dxa"/>
            <w:tcBorders>
              <w:left w:val="single" w:sz="12" w:space="0" w:color="auto"/>
            </w:tcBorders>
            <w:shd w:val="clear" w:color="auto" w:fill="F7CAAC"/>
          </w:tcPr>
          <w:p w14:paraId="560B2A2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gridSpan w:val="2"/>
            <w:shd w:val="clear" w:color="auto" w:fill="F7CAAC"/>
          </w:tcPr>
          <w:p w14:paraId="055BE11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895" w:type="dxa"/>
            <w:gridSpan w:val="3"/>
            <w:shd w:val="clear" w:color="auto" w:fill="F7CAAC"/>
          </w:tcPr>
          <w:p w14:paraId="30D73CE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02EDFF8E" w14:textId="77777777" w:rsidTr="00A163AD">
        <w:trPr>
          <w:cantSplit/>
          <w:trHeight w:val="70"/>
        </w:trPr>
        <w:tc>
          <w:tcPr>
            <w:tcW w:w="4165" w:type="dxa"/>
            <w:gridSpan w:val="3"/>
            <w:shd w:val="clear" w:color="auto" w:fill="F7CAAC"/>
          </w:tcPr>
          <w:p w14:paraId="008C17B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3"/>
            <w:shd w:val="clear" w:color="auto" w:fill="F7CAAC"/>
          </w:tcPr>
          <w:p w14:paraId="1975A57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5"/>
            <w:tcBorders>
              <w:right w:val="single" w:sz="12" w:space="0" w:color="auto"/>
            </w:tcBorders>
            <w:shd w:val="clear" w:color="auto" w:fill="F7CAAC"/>
          </w:tcPr>
          <w:p w14:paraId="515A6B2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567" w:type="dxa"/>
            <w:vMerge w:val="restart"/>
            <w:tcBorders>
              <w:left w:val="single" w:sz="12" w:space="0" w:color="auto"/>
            </w:tcBorders>
          </w:tcPr>
          <w:p w14:paraId="14CC913E" w14:textId="77777777" w:rsidR="00E5029C" w:rsidRPr="00F52EEF" w:rsidRDefault="00E5029C" w:rsidP="00935F76">
            <w:pPr>
              <w:tabs>
                <w:tab w:val="left" w:pos="567"/>
              </w:tabs>
              <w:jc w:val="both"/>
              <w:rPr>
                <w:rFonts w:asciiTheme="minorHAnsi" w:hAnsiTheme="minorHAnsi" w:cstheme="minorHAnsi"/>
                <w:b/>
              </w:rPr>
            </w:pPr>
          </w:p>
        </w:tc>
        <w:tc>
          <w:tcPr>
            <w:tcW w:w="851" w:type="dxa"/>
            <w:gridSpan w:val="2"/>
            <w:vMerge w:val="restart"/>
          </w:tcPr>
          <w:p w14:paraId="06ECB4D2" w14:textId="77777777" w:rsidR="00E5029C" w:rsidRPr="00F52EEF" w:rsidRDefault="00E5029C" w:rsidP="00935F76">
            <w:pPr>
              <w:tabs>
                <w:tab w:val="left" w:pos="567"/>
              </w:tabs>
              <w:jc w:val="both"/>
              <w:rPr>
                <w:rFonts w:asciiTheme="minorHAnsi" w:hAnsiTheme="minorHAnsi" w:cstheme="minorHAnsi"/>
                <w:b/>
              </w:rPr>
            </w:pPr>
          </w:p>
        </w:tc>
        <w:tc>
          <w:tcPr>
            <w:tcW w:w="895" w:type="dxa"/>
            <w:gridSpan w:val="3"/>
            <w:vMerge w:val="restart"/>
          </w:tcPr>
          <w:p w14:paraId="41E17FBB"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0135737B" w14:textId="77777777" w:rsidTr="00A163AD">
        <w:trPr>
          <w:trHeight w:val="205"/>
        </w:trPr>
        <w:tc>
          <w:tcPr>
            <w:tcW w:w="4165" w:type="dxa"/>
            <w:gridSpan w:val="3"/>
          </w:tcPr>
          <w:p w14:paraId="7F719D29" w14:textId="77777777" w:rsidR="00E5029C" w:rsidRPr="00F52EEF" w:rsidRDefault="00E5029C" w:rsidP="00935F76">
            <w:pPr>
              <w:tabs>
                <w:tab w:val="left" w:pos="567"/>
              </w:tabs>
              <w:jc w:val="both"/>
              <w:rPr>
                <w:rFonts w:asciiTheme="minorHAnsi" w:hAnsiTheme="minorHAnsi" w:cstheme="minorHAnsi"/>
              </w:rPr>
            </w:pPr>
          </w:p>
        </w:tc>
        <w:tc>
          <w:tcPr>
            <w:tcW w:w="2245" w:type="dxa"/>
            <w:gridSpan w:val="3"/>
          </w:tcPr>
          <w:p w14:paraId="44A71F0A" w14:textId="77777777" w:rsidR="00E5029C" w:rsidRPr="00F52EEF" w:rsidRDefault="00E5029C" w:rsidP="00935F76">
            <w:pPr>
              <w:tabs>
                <w:tab w:val="left" w:pos="567"/>
              </w:tabs>
              <w:jc w:val="both"/>
              <w:rPr>
                <w:rFonts w:asciiTheme="minorHAnsi" w:hAnsiTheme="minorHAnsi" w:cstheme="minorHAnsi"/>
              </w:rPr>
            </w:pPr>
          </w:p>
        </w:tc>
        <w:tc>
          <w:tcPr>
            <w:tcW w:w="1954" w:type="dxa"/>
            <w:gridSpan w:val="5"/>
            <w:tcBorders>
              <w:right w:val="single" w:sz="12" w:space="0" w:color="auto"/>
            </w:tcBorders>
          </w:tcPr>
          <w:p w14:paraId="5A5E97D3" w14:textId="77777777" w:rsidR="00E5029C" w:rsidRPr="00F52EEF" w:rsidRDefault="00E5029C" w:rsidP="00935F76">
            <w:pPr>
              <w:tabs>
                <w:tab w:val="left" w:pos="567"/>
              </w:tabs>
              <w:jc w:val="both"/>
              <w:rPr>
                <w:rFonts w:asciiTheme="minorHAnsi" w:hAnsiTheme="minorHAnsi" w:cstheme="minorHAnsi"/>
              </w:rPr>
            </w:pPr>
          </w:p>
        </w:tc>
        <w:tc>
          <w:tcPr>
            <w:tcW w:w="567" w:type="dxa"/>
            <w:vMerge/>
            <w:tcBorders>
              <w:left w:val="single" w:sz="12" w:space="0" w:color="auto"/>
            </w:tcBorders>
            <w:vAlign w:val="center"/>
          </w:tcPr>
          <w:p w14:paraId="79F367A5" w14:textId="77777777" w:rsidR="00E5029C" w:rsidRPr="00F52EEF" w:rsidRDefault="00E5029C" w:rsidP="00935F76">
            <w:pPr>
              <w:tabs>
                <w:tab w:val="left" w:pos="567"/>
              </w:tabs>
              <w:rPr>
                <w:rFonts w:asciiTheme="minorHAnsi" w:hAnsiTheme="minorHAnsi" w:cstheme="minorHAnsi"/>
                <w:b/>
              </w:rPr>
            </w:pPr>
          </w:p>
        </w:tc>
        <w:tc>
          <w:tcPr>
            <w:tcW w:w="851" w:type="dxa"/>
            <w:gridSpan w:val="2"/>
            <w:vMerge/>
            <w:vAlign w:val="center"/>
          </w:tcPr>
          <w:p w14:paraId="09DC17A9" w14:textId="77777777" w:rsidR="00E5029C" w:rsidRPr="00F52EEF" w:rsidRDefault="00E5029C" w:rsidP="00935F76">
            <w:pPr>
              <w:tabs>
                <w:tab w:val="left" w:pos="567"/>
              </w:tabs>
              <w:rPr>
                <w:rFonts w:asciiTheme="minorHAnsi" w:hAnsiTheme="minorHAnsi" w:cstheme="minorHAnsi"/>
                <w:b/>
              </w:rPr>
            </w:pPr>
          </w:p>
        </w:tc>
        <w:tc>
          <w:tcPr>
            <w:tcW w:w="895" w:type="dxa"/>
            <w:gridSpan w:val="3"/>
            <w:vMerge/>
            <w:vAlign w:val="center"/>
          </w:tcPr>
          <w:p w14:paraId="5B846577" w14:textId="77777777" w:rsidR="00E5029C" w:rsidRPr="00F52EEF" w:rsidRDefault="00E5029C" w:rsidP="00935F76">
            <w:pPr>
              <w:tabs>
                <w:tab w:val="left" w:pos="567"/>
              </w:tabs>
              <w:rPr>
                <w:rFonts w:asciiTheme="minorHAnsi" w:hAnsiTheme="minorHAnsi" w:cstheme="minorHAnsi"/>
                <w:b/>
              </w:rPr>
            </w:pPr>
          </w:p>
        </w:tc>
      </w:tr>
      <w:tr w:rsidR="00E5029C" w:rsidRPr="00F52EEF" w14:paraId="495566B0" w14:textId="77777777" w:rsidTr="00742FCD">
        <w:tc>
          <w:tcPr>
            <w:tcW w:w="10677" w:type="dxa"/>
            <w:gridSpan w:val="17"/>
            <w:shd w:val="clear" w:color="auto" w:fill="F7CAAC"/>
          </w:tcPr>
          <w:p w14:paraId="7A9BE2B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08438C0D" w14:textId="77777777" w:rsidTr="00742FCD">
        <w:trPr>
          <w:trHeight w:val="2279"/>
        </w:trPr>
        <w:tc>
          <w:tcPr>
            <w:tcW w:w="10677" w:type="dxa"/>
            <w:gridSpan w:val="17"/>
          </w:tcPr>
          <w:p w14:paraId="6C515C01" w14:textId="77777777" w:rsidR="00E5029C" w:rsidRPr="00F52EEF" w:rsidRDefault="00E5029C" w:rsidP="00935F76">
            <w:pPr>
              <w:tabs>
                <w:tab w:val="left" w:pos="567"/>
              </w:tabs>
              <w:rPr>
                <w:rFonts w:asciiTheme="minorHAnsi" w:hAnsiTheme="minorHAnsi" w:cstheme="minorHAnsi"/>
                <w:b/>
                <w:bCs/>
              </w:rPr>
            </w:pPr>
          </w:p>
        </w:tc>
      </w:tr>
      <w:tr w:rsidR="00E5029C" w:rsidRPr="00F52EEF" w14:paraId="6B58B13B" w14:textId="77777777" w:rsidTr="00742FCD">
        <w:trPr>
          <w:trHeight w:val="218"/>
        </w:trPr>
        <w:tc>
          <w:tcPr>
            <w:tcW w:w="10677" w:type="dxa"/>
            <w:gridSpan w:val="17"/>
            <w:shd w:val="clear" w:color="auto" w:fill="F7CAAC"/>
          </w:tcPr>
          <w:p w14:paraId="2260819A"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016E1D0E" w14:textId="77777777" w:rsidTr="00742FCD">
        <w:trPr>
          <w:trHeight w:val="1423"/>
        </w:trPr>
        <w:tc>
          <w:tcPr>
            <w:tcW w:w="10677" w:type="dxa"/>
            <w:gridSpan w:val="17"/>
          </w:tcPr>
          <w:p w14:paraId="44941ECB" w14:textId="1EFF808B" w:rsidR="00E5029C" w:rsidRPr="00F52EEF" w:rsidRDefault="00E5029C" w:rsidP="00935F76">
            <w:pPr>
              <w:tabs>
                <w:tab w:val="left" w:pos="567"/>
              </w:tabs>
              <w:rPr>
                <w:rFonts w:asciiTheme="minorHAnsi" w:hAnsiTheme="minorHAnsi" w:cstheme="minorHAnsi"/>
                <w:b/>
                <w:color w:val="FF0000"/>
              </w:rPr>
            </w:pPr>
            <w:r w:rsidRPr="00F52EEF">
              <w:rPr>
                <w:rFonts w:asciiTheme="minorHAnsi" w:hAnsiTheme="minorHAnsi" w:cstheme="minorHAnsi"/>
              </w:rPr>
              <w:t>Studium doktorátu v Polsku, mezinárodní krátkodobé pedagogické stáže ERASMUS ASP Polsko, Kraków, Katowice, Výtvarná akademie Estonsko, Talin, Izmir – výtvarná akademie v</w:t>
            </w:r>
            <w:r w:rsidR="00003B5A" w:rsidRPr="00F52EEF">
              <w:rPr>
                <w:rFonts w:asciiTheme="minorHAnsi" w:hAnsiTheme="minorHAnsi" w:cstheme="minorHAnsi"/>
              </w:rPr>
              <w:t> </w:t>
            </w:r>
            <w:r w:rsidRPr="00F52EEF">
              <w:rPr>
                <w:rFonts w:asciiTheme="minorHAnsi" w:hAnsiTheme="minorHAnsi" w:cstheme="minorHAnsi"/>
              </w:rPr>
              <w:t>Turecku</w:t>
            </w:r>
          </w:p>
        </w:tc>
      </w:tr>
      <w:tr w:rsidR="00E5029C" w:rsidRPr="00F52EEF" w14:paraId="3573E013" w14:textId="77777777" w:rsidTr="00A163AD">
        <w:trPr>
          <w:cantSplit/>
          <w:trHeight w:val="422"/>
        </w:trPr>
        <w:tc>
          <w:tcPr>
            <w:tcW w:w="3336" w:type="dxa"/>
            <w:shd w:val="clear" w:color="auto" w:fill="F7CAAC"/>
          </w:tcPr>
          <w:p w14:paraId="785D444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7"/>
          </w:tcPr>
          <w:p w14:paraId="2D1044D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Rostislav Illík, v. r.</w:t>
            </w:r>
          </w:p>
        </w:tc>
        <w:tc>
          <w:tcPr>
            <w:tcW w:w="1134" w:type="dxa"/>
            <w:gridSpan w:val="3"/>
            <w:shd w:val="clear" w:color="auto" w:fill="F7CAAC"/>
          </w:tcPr>
          <w:p w14:paraId="642E89C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6"/>
          </w:tcPr>
          <w:p w14:paraId="68699487"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19BC10A2" w14:textId="77777777" w:rsidTr="00742FCD">
        <w:tc>
          <w:tcPr>
            <w:tcW w:w="10677" w:type="dxa"/>
            <w:gridSpan w:val="17"/>
            <w:tcBorders>
              <w:bottom w:val="double" w:sz="4" w:space="0" w:color="auto"/>
            </w:tcBorders>
            <w:shd w:val="clear" w:color="auto" w:fill="BDD6EE"/>
          </w:tcPr>
          <w:p w14:paraId="79C51B7A" w14:textId="4AF87145"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Pr="00F52EEF">
              <w:rPr>
                <w:rFonts w:asciiTheme="minorHAnsi" w:hAnsiTheme="minorHAnsi" w:cstheme="minorHAnsi"/>
                <w:b/>
              </w:rPr>
              <w:t>C-I – Personální zabezpečení</w:t>
            </w:r>
          </w:p>
        </w:tc>
      </w:tr>
      <w:tr w:rsidR="00E5029C" w:rsidRPr="00F52EEF" w14:paraId="3385F874" w14:textId="77777777" w:rsidTr="00742FCD">
        <w:tc>
          <w:tcPr>
            <w:tcW w:w="3336" w:type="dxa"/>
            <w:tcBorders>
              <w:top w:val="double" w:sz="4" w:space="0" w:color="auto"/>
            </w:tcBorders>
            <w:shd w:val="clear" w:color="auto" w:fill="F7CAAC"/>
          </w:tcPr>
          <w:p w14:paraId="5ED6CD5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16"/>
          </w:tcPr>
          <w:p w14:paraId="718FC50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7E23D2EA" w14:textId="77777777" w:rsidTr="00742FCD">
        <w:tc>
          <w:tcPr>
            <w:tcW w:w="3336" w:type="dxa"/>
            <w:shd w:val="clear" w:color="auto" w:fill="F7CAAC"/>
          </w:tcPr>
          <w:p w14:paraId="3599576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16"/>
          </w:tcPr>
          <w:p w14:paraId="56BBCFE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67FACDD0" w14:textId="77777777" w:rsidTr="00742FCD">
        <w:tc>
          <w:tcPr>
            <w:tcW w:w="3336" w:type="dxa"/>
            <w:shd w:val="clear" w:color="auto" w:fill="F7CAAC"/>
          </w:tcPr>
          <w:p w14:paraId="3F5F60D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16"/>
          </w:tcPr>
          <w:p w14:paraId="49128EBD" w14:textId="3AD69F1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14" w:author="Radim Bačuvčík" w:date="2020-02-06T10:24:00Z">
              <w:r w:rsidR="008B593D">
                <w:rPr>
                  <w:rFonts w:asciiTheme="minorHAnsi" w:hAnsiTheme="minorHAnsi" w:cstheme="minorHAnsi"/>
                </w:rPr>
                <w:t>á</w:t>
              </w:r>
            </w:ins>
            <w:del w:id="5815" w:author="Radim Bačuvčík" w:date="2020-02-06T10:24: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2EA97C61" w14:textId="77777777" w:rsidTr="00A163AD">
        <w:tc>
          <w:tcPr>
            <w:tcW w:w="3336" w:type="dxa"/>
            <w:shd w:val="clear" w:color="auto" w:fill="F7CAAC"/>
          </w:tcPr>
          <w:p w14:paraId="1BB686A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8"/>
          </w:tcPr>
          <w:p w14:paraId="445838D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Daniel Jesenský</w:t>
            </w:r>
          </w:p>
        </w:tc>
        <w:tc>
          <w:tcPr>
            <w:tcW w:w="992" w:type="dxa"/>
            <w:gridSpan w:val="2"/>
            <w:shd w:val="clear" w:color="auto" w:fill="F7CAAC"/>
          </w:tcPr>
          <w:p w14:paraId="078A56B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13" w:type="dxa"/>
            <w:gridSpan w:val="6"/>
          </w:tcPr>
          <w:p w14:paraId="612DA1E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color w:val="000000" w:themeColor="text1"/>
              </w:rPr>
              <w:t>MSc., MBA, PhD.</w:t>
            </w:r>
          </w:p>
        </w:tc>
      </w:tr>
      <w:tr w:rsidR="00E5029C" w:rsidRPr="00F52EEF" w14:paraId="670ED52C" w14:textId="77777777" w:rsidTr="00A163AD">
        <w:tc>
          <w:tcPr>
            <w:tcW w:w="3336" w:type="dxa"/>
            <w:shd w:val="clear" w:color="auto" w:fill="F7CAAC"/>
          </w:tcPr>
          <w:p w14:paraId="37155E1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2"/>
          </w:tcPr>
          <w:p w14:paraId="49C6A14B" w14:textId="77777777" w:rsidR="00E5029C" w:rsidRPr="00F52EEF" w:rsidRDefault="00E5029C" w:rsidP="00935F76">
            <w:pPr>
              <w:tabs>
                <w:tab w:val="left" w:pos="567"/>
              </w:tabs>
              <w:jc w:val="both"/>
              <w:rPr>
                <w:rFonts w:asciiTheme="minorHAnsi" w:hAnsiTheme="minorHAnsi" w:cstheme="minorHAnsi"/>
                <w:color w:val="000000" w:themeColor="text1"/>
              </w:rPr>
            </w:pPr>
            <w:r w:rsidRPr="00F52EEF">
              <w:rPr>
                <w:rFonts w:asciiTheme="minorHAnsi" w:hAnsiTheme="minorHAnsi" w:cstheme="minorHAnsi"/>
                <w:color w:val="000000" w:themeColor="text1"/>
              </w:rPr>
              <w:t>1974</w:t>
            </w:r>
          </w:p>
        </w:tc>
        <w:tc>
          <w:tcPr>
            <w:tcW w:w="1721" w:type="dxa"/>
            <w:shd w:val="clear" w:color="auto" w:fill="F7CAAC"/>
          </w:tcPr>
          <w:p w14:paraId="6426A26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635" w:type="dxa"/>
            <w:gridSpan w:val="3"/>
          </w:tcPr>
          <w:p w14:paraId="24661144" w14:textId="2212DA7F" w:rsidR="00E5029C" w:rsidRPr="00F52EEF" w:rsidRDefault="00E5029C" w:rsidP="00935F76">
            <w:pPr>
              <w:tabs>
                <w:tab w:val="left" w:pos="567"/>
              </w:tabs>
              <w:autoSpaceDE w:val="0"/>
              <w:autoSpaceDN w:val="0"/>
              <w:adjustRightInd w:val="0"/>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DPP</w:t>
            </w:r>
          </w:p>
        </w:tc>
        <w:tc>
          <w:tcPr>
            <w:tcW w:w="851" w:type="dxa"/>
            <w:gridSpan w:val="2"/>
            <w:shd w:val="clear" w:color="auto" w:fill="F7CAAC"/>
          </w:tcPr>
          <w:p w14:paraId="7AB126C1" w14:textId="77777777" w:rsidR="00E5029C" w:rsidRPr="00F52EEF" w:rsidRDefault="00E5029C" w:rsidP="00935F76">
            <w:pPr>
              <w:tabs>
                <w:tab w:val="left" w:pos="567"/>
              </w:tabs>
              <w:jc w:val="both"/>
              <w:rPr>
                <w:rFonts w:asciiTheme="minorHAnsi" w:hAnsiTheme="minorHAnsi" w:cstheme="minorHAnsi"/>
                <w:b/>
                <w:color w:val="000000" w:themeColor="text1"/>
              </w:rPr>
            </w:pPr>
            <w:r w:rsidRPr="00F52EEF">
              <w:rPr>
                <w:rFonts w:asciiTheme="minorHAnsi" w:hAnsiTheme="minorHAnsi" w:cstheme="minorHAnsi"/>
                <w:b/>
                <w:color w:val="000000" w:themeColor="text1"/>
              </w:rPr>
              <w:t>rozsah</w:t>
            </w:r>
          </w:p>
        </w:tc>
        <w:tc>
          <w:tcPr>
            <w:tcW w:w="992" w:type="dxa"/>
            <w:gridSpan w:val="2"/>
          </w:tcPr>
          <w:p w14:paraId="7928BE22" w14:textId="6BA98376"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1,5h/t</w:t>
            </w:r>
            <w:r w:rsidR="00A163AD">
              <w:rPr>
                <w:rFonts w:asciiTheme="minorHAnsi" w:hAnsiTheme="minorHAnsi" w:cstheme="minorHAnsi"/>
              </w:rPr>
              <w:t>ýd</w:t>
            </w:r>
            <w:r w:rsidR="00140E7C" w:rsidRPr="00F52EEF">
              <w:rPr>
                <w:rFonts w:asciiTheme="minorHAnsi" w:hAnsiTheme="minorHAnsi" w:cstheme="minorHAnsi"/>
              </w:rPr>
              <w:t>.</w:t>
            </w:r>
          </w:p>
        </w:tc>
        <w:tc>
          <w:tcPr>
            <w:tcW w:w="709" w:type="dxa"/>
            <w:gridSpan w:val="2"/>
            <w:shd w:val="clear" w:color="auto" w:fill="F7CAAC"/>
          </w:tcPr>
          <w:p w14:paraId="2B1320A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17D87BB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12/2019</w:t>
            </w:r>
          </w:p>
        </w:tc>
      </w:tr>
      <w:tr w:rsidR="00E5029C" w:rsidRPr="00F52EEF" w14:paraId="6D99D31E" w14:textId="77777777" w:rsidTr="00A163AD">
        <w:tc>
          <w:tcPr>
            <w:tcW w:w="5886" w:type="dxa"/>
            <w:gridSpan w:val="4"/>
            <w:shd w:val="clear" w:color="auto" w:fill="F7CAAC"/>
          </w:tcPr>
          <w:p w14:paraId="3F14F3F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3"/>
          </w:tcPr>
          <w:p w14:paraId="21DF412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color w:val="000000" w:themeColor="text1"/>
              </w:rPr>
              <w:t>DPP</w:t>
            </w:r>
          </w:p>
        </w:tc>
        <w:tc>
          <w:tcPr>
            <w:tcW w:w="851" w:type="dxa"/>
            <w:gridSpan w:val="2"/>
            <w:shd w:val="clear" w:color="auto" w:fill="F7CAAC"/>
          </w:tcPr>
          <w:p w14:paraId="0CD3AF38" w14:textId="2FFE811A"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 </w:t>
            </w:r>
            <w:r w:rsidR="00BB6876" w:rsidRPr="00F52EEF">
              <w:rPr>
                <w:rFonts w:asciiTheme="minorHAnsi" w:hAnsiTheme="minorHAnsi" w:cstheme="minorHAnsi"/>
                <w:b/>
              </w:rPr>
              <w:t>rozsah</w:t>
            </w:r>
          </w:p>
        </w:tc>
        <w:tc>
          <w:tcPr>
            <w:tcW w:w="992" w:type="dxa"/>
            <w:gridSpan w:val="2"/>
          </w:tcPr>
          <w:p w14:paraId="2FF5AB58" w14:textId="7923A017" w:rsidR="00E5029C" w:rsidRPr="00F52EEF" w:rsidRDefault="00BB6876" w:rsidP="00935F76">
            <w:pPr>
              <w:tabs>
                <w:tab w:val="left" w:pos="567"/>
              </w:tabs>
              <w:jc w:val="both"/>
              <w:rPr>
                <w:rFonts w:asciiTheme="minorHAnsi" w:hAnsiTheme="minorHAnsi" w:cstheme="minorHAnsi"/>
              </w:rPr>
            </w:pPr>
            <w:r w:rsidRPr="00F52EEF">
              <w:rPr>
                <w:rFonts w:asciiTheme="minorHAnsi" w:eastAsia="Calibri" w:hAnsiTheme="minorHAnsi" w:cstheme="minorHAnsi"/>
              </w:rPr>
              <w:t>1,5h/t</w:t>
            </w:r>
            <w:r w:rsidR="00A163AD">
              <w:rPr>
                <w:rFonts w:asciiTheme="minorHAnsi" w:eastAsia="Calibri" w:hAnsiTheme="minorHAnsi" w:cstheme="minorHAnsi"/>
              </w:rPr>
              <w:t>ýd</w:t>
            </w:r>
            <w:r w:rsidR="00140E7C" w:rsidRPr="00F52EEF">
              <w:rPr>
                <w:rFonts w:asciiTheme="minorHAnsi" w:eastAsia="Calibri" w:hAnsiTheme="minorHAnsi" w:cstheme="minorHAnsi"/>
              </w:rPr>
              <w:t>.</w:t>
            </w:r>
          </w:p>
        </w:tc>
        <w:tc>
          <w:tcPr>
            <w:tcW w:w="709" w:type="dxa"/>
            <w:gridSpan w:val="2"/>
            <w:shd w:val="clear" w:color="auto" w:fill="F7CAAC"/>
          </w:tcPr>
          <w:p w14:paraId="7EBB2B0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6D6F9AFD" w14:textId="5973BF5E"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12/2019</w:t>
            </w:r>
          </w:p>
        </w:tc>
      </w:tr>
      <w:tr w:rsidR="00E5029C" w:rsidRPr="00F52EEF" w14:paraId="1A1E2313" w14:textId="77777777" w:rsidTr="00A163AD">
        <w:tc>
          <w:tcPr>
            <w:tcW w:w="6521" w:type="dxa"/>
            <w:gridSpan w:val="7"/>
            <w:shd w:val="clear" w:color="auto" w:fill="F7CAAC"/>
          </w:tcPr>
          <w:p w14:paraId="14C805B6" w14:textId="69FCEB54"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843" w:type="dxa"/>
            <w:gridSpan w:val="4"/>
            <w:shd w:val="clear" w:color="auto" w:fill="F7CAAC"/>
          </w:tcPr>
          <w:p w14:paraId="22CE7331" w14:textId="49820C8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13" w:type="dxa"/>
            <w:gridSpan w:val="6"/>
            <w:shd w:val="clear" w:color="auto" w:fill="F7CAAC"/>
          </w:tcPr>
          <w:p w14:paraId="770F1ED1" w14:textId="2F715639"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0841A25C" w14:textId="77777777" w:rsidTr="00A163AD">
        <w:tc>
          <w:tcPr>
            <w:tcW w:w="6521" w:type="dxa"/>
            <w:gridSpan w:val="7"/>
          </w:tcPr>
          <w:p w14:paraId="1134602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color w:val="000000" w:themeColor="text1"/>
              </w:rPr>
              <w:t>VŠE, Praha</w:t>
            </w:r>
          </w:p>
        </w:tc>
        <w:tc>
          <w:tcPr>
            <w:tcW w:w="1843" w:type="dxa"/>
            <w:gridSpan w:val="4"/>
          </w:tcPr>
          <w:p w14:paraId="2159804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DPP</w:t>
            </w:r>
          </w:p>
        </w:tc>
        <w:tc>
          <w:tcPr>
            <w:tcW w:w="2313" w:type="dxa"/>
            <w:gridSpan w:val="6"/>
          </w:tcPr>
          <w:p w14:paraId="0199E70E" w14:textId="77777777" w:rsidR="00E5029C" w:rsidRPr="00F52EEF" w:rsidRDefault="00E5029C" w:rsidP="00935F76">
            <w:pPr>
              <w:tabs>
                <w:tab w:val="left" w:pos="567"/>
              </w:tabs>
              <w:jc w:val="both"/>
              <w:rPr>
                <w:rFonts w:asciiTheme="minorHAnsi" w:hAnsiTheme="minorHAnsi" w:cstheme="minorHAnsi"/>
                <w:bCs/>
              </w:rPr>
            </w:pPr>
            <w:r w:rsidRPr="00F52EEF">
              <w:rPr>
                <w:rFonts w:asciiTheme="minorHAnsi" w:hAnsiTheme="minorHAnsi" w:cstheme="minorHAnsi"/>
                <w:bCs/>
              </w:rPr>
              <w:t>1,5 hod týdně</w:t>
            </w:r>
          </w:p>
        </w:tc>
      </w:tr>
      <w:tr w:rsidR="00E5029C" w:rsidRPr="00F52EEF" w14:paraId="543F141D" w14:textId="77777777" w:rsidTr="00A163AD">
        <w:tc>
          <w:tcPr>
            <w:tcW w:w="6521" w:type="dxa"/>
            <w:gridSpan w:val="7"/>
          </w:tcPr>
          <w:p w14:paraId="58FE659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color w:val="000000" w:themeColor="text1"/>
              </w:rPr>
              <w:t>UK FSV, MKPR</w:t>
            </w:r>
          </w:p>
        </w:tc>
        <w:tc>
          <w:tcPr>
            <w:tcW w:w="1843" w:type="dxa"/>
            <w:gridSpan w:val="4"/>
          </w:tcPr>
          <w:p w14:paraId="328BF96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DPP</w:t>
            </w:r>
          </w:p>
        </w:tc>
        <w:tc>
          <w:tcPr>
            <w:tcW w:w="2313" w:type="dxa"/>
            <w:gridSpan w:val="6"/>
          </w:tcPr>
          <w:p w14:paraId="3EEAE424" w14:textId="77777777" w:rsidR="00E5029C" w:rsidRPr="00F52EEF" w:rsidRDefault="00E5029C" w:rsidP="00935F76">
            <w:pPr>
              <w:tabs>
                <w:tab w:val="left" w:pos="567"/>
              </w:tabs>
              <w:jc w:val="both"/>
              <w:rPr>
                <w:rFonts w:asciiTheme="minorHAnsi" w:hAnsiTheme="minorHAnsi" w:cstheme="minorHAnsi"/>
                <w:bCs/>
              </w:rPr>
            </w:pPr>
            <w:r w:rsidRPr="00F52EEF">
              <w:rPr>
                <w:rFonts w:asciiTheme="minorHAnsi" w:hAnsiTheme="minorHAnsi" w:cstheme="minorHAnsi"/>
                <w:bCs/>
              </w:rPr>
              <w:t>1,5 hod týdně</w:t>
            </w:r>
          </w:p>
        </w:tc>
      </w:tr>
      <w:tr w:rsidR="00E5029C" w:rsidRPr="00F52EEF" w14:paraId="0D5CC376" w14:textId="77777777" w:rsidTr="00A163AD">
        <w:tc>
          <w:tcPr>
            <w:tcW w:w="6521" w:type="dxa"/>
            <w:gridSpan w:val="7"/>
          </w:tcPr>
          <w:p w14:paraId="12F390FA" w14:textId="77777777" w:rsidR="00E5029C" w:rsidRPr="00F52EEF" w:rsidRDefault="00E5029C" w:rsidP="00935F76">
            <w:pPr>
              <w:tabs>
                <w:tab w:val="left" w:pos="567"/>
              </w:tabs>
              <w:jc w:val="both"/>
              <w:rPr>
                <w:rFonts w:asciiTheme="minorHAnsi" w:hAnsiTheme="minorHAnsi" w:cstheme="minorHAnsi"/>
              </w:rPr>
            </w:pPr>
          </w:p>
        </w:tc>
        <w:tc>
          <w:tcPr>
            <w:tcW w:w="1843" w:type="dxa"/>
            <w:gridSpan w:val="4"/>
          </w:tcPr>
          <w:p w14:paraId="250D84A3" w14:textId="77777777" w:rsidR="00E5029C" w:rsidRPr="00F52EEF" w:rsidRDefault="00E5029C" w:rsidP="00935F76">
            <w:pPr>
              <w:tabs>
                <w:tab w:val="left" w:pos="567"/>
              </w:tabs>
              <w:jc w:val="both"/>
              <w:rPr>
                <w:rFonts w:asciiTheme="minorHAnsi" w:hAnsiTheme="minorHAnsi" w:cstheme="minorHAnsi"/>
              </w:rPr>
            </w:pPr>
          </w:p>
        </w:tc>
        <w:tc>
          <w:tcPr>
            <w:tcW w:w="2313" w:type="dxa"/>
            <w:gridSpan w:val="6"/>
          </w:tcPr>
          <w:p w14:paraId="12A63570"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302D4EFC" w14:textId="77777777" w:rsidTr="00A163AD">
        <w:tc>
          <w:tcPr>
            <w:tcW w:w="6521" w:type="dxa"/>
            <w:gridSpan w:val="7"/>
          </w:tcPr>
          <w:p w14:paraId="3AC33B11" w14:textId="77777777" w:rsidR="00E5029C" w:rsidRPr="00F52EEF" w:rsidRDefault="00E5029C" w:rsidP="00935F76">
            <w:pPr>
              <w:tabs>
                <w:tab w:val="left" w:pos="567"/>
              </w:tabs>
              <w:jc w:val="both"/>
              <w:rPr>
                <w:rFonts w:asciiTheme="minorHAnsi" w:hAnsiTheme="minorHAnsi" w:cstheme="minorHAnsi"/>
              </w:rPr>
            </w:pPr>
          </w:p>
        </w:tc>
        <w:tc>
          <w:tcPr>
            <w:tcW w:w="1843" w:type="dxa"/>
            <w:gridSpan w:val="4"/>
          </w:tcPr>
          <w:p w14:paraId="6EBDD3AA" w14:textId="77777777" w:rsidR="00E5029C" w:rsidRPr="00F52EEF" w:rsidRDefault="00E5029C" w:rsidP="00935F76">
            <w:pPr>
              <w:tabs>
                <w:tab w:val="left" w:pos="567"/>
              </w:tabs>
              <w:jc w:val="both"/>
              <w:rPr>
                <w:rFonts w:asciiTheme="minorHAnsi" w:hAnsiTheme="minorHAnsi" w:cstheme="minorHAnsi"/>
              </w:rPr>
            </w:pPr>
          </w:p>
        </w:tc>
        <w:tc>
          <w:tcPr>
            <w:tcW w:w="2313" w:type="dxa"/>
            <w:gridSpan w:val="6"/>
          </w:tcPr>
          <w:p w14:paraId="036E0E75"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7534AE52" w14:textId="77777777" w:rsidTr="00742FCD">
        <w:tc>
          <w:tcPr>
            <w:tcW w:w="10677" w:type="dxa"/>
            <w:gridSpan w:val="17"/>
            <w:shd w:val="clear" w:color="auto" w:fill="F7CAAC"/>
          </w:tcPr>
          <w:p w14:paraId="553BE107"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6324BA1E" w14:textId="77777777" w:rsidTr="00742FCD">
        <w:trPr>
          <w:trHeight w:val="242"/>
        </w:trPr>
        <w:tc>
          <w:tcPr>
            <w:tcW w:w="10677" w:type="dxa"/>
            <w:gridSpan w:val="17"/>
            <w:tcBorders>
              <w:top w:val="nil"/>
            </w:tcBorders>
          </w:tcPr>
          <w:p w14:paraId="01106565" w14:textId="141F7214" w:rsidR="00E5029C" w:rsidRPr="00F52EEF" w:rsidRDefault="00E5029C" w:rsidP="00935F76">
            <w:pPr>
              <w:tabs>
                <w:tab w:val="left" w:pos="567"/>
              </w:tabs>
              <w:autoSpaceDE w:val="0"/>
              <w:autoSpaceDN w:val="0"/>
              <w:adjustRightInd w:val="0"/>
              <w:rPr>
                <w:rFonts w:asciiTheme="minorHAnsi" w:hAnsiTheme="minorHAnsi" w:cstheme="minorHAnsi"/>
                <w:color w:val="000000" w:themeColor="text1"/>
              </w:rPr>
            </w:pPr>
            <w:del w:id="5816" w:author="Radim Bačuvčík" w:date="2020-02-06T14:46:00Z">
              <w:r w:rsidRPr="00F52EEF" w:rsidDel="000143A8">
                <w:rPr>
                  <w:rFonts w:asciiTheme="minorHAnsi" w:eastAsia="Calibri" w:hAnsiTheme="minorHAnsi" w:cstheme="minorHAnsi"/>
                  <w:color w:val="000000" w:themeColor="text1"/>
                </w:rPr>
                <w:delText>Shopper Marketing a In-store marketingová komunikace</w:delText>
              </w:r>
            </w:del>
            <w:ins w:id="5817" w:author="Radim Bačuvčík" w:date="2020-02-06T14:46:00Z">
              <w:r w:rsidR="000143A8">
                <w:rPr>
                  <w:rFonts w:asciiTheme="minorHAnsi" w:eastAsia="Calibri" w:hAnsiTheme="minorHAnsi" w:cstheme="minorHAnsi"/>
                  <w:color w:val="000000" w:themeColor="text1"/>
                </w:rPr>
                <w:t>Podpora prodeje</w:t>
              </w:r>
            </w:ins>
            <w:r w:rsidRPr="00F52EEF">
              <w:rPr>
                <w:rFonts w:asciiTheme="minorHAnsi" w:eastAsia="Calibri" w:hAnsiTheme="minorHAnsi" w:cstheme="minorHAnsi"/>
                <w:color w:val="000000" w:themeColor="text1"/>
              </w:rPr>
              <w:t xml:space="preserve"> - garant předmětu, přednášející, vede semináře</w:t>
            </w:r>
          </w:p>
          <w:p w14:paraId="6D0E92DB"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1BC0328" w14:textId="77777777" w:rsidTr="00742FCD">
        <w:tc>
          <w:tcPr>
            <w:tcW w:w="10677" w:type="dxa"/>
            <w:gridSpan w:val="17"/>
            <w:shd w:val="clear" w:color="auto" w:fill="F7CAAC"/>
          </w:tcPr>
          <w:p w14:paraId="1304FF1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0B692888" w14:textId="77777777" w:rsidTr="00742FCD">
        <w:trPr>
          <w:trHeight w:val="902"/>
        </w:trPr>
        <w:tc>
          <w:tcPr>
            <w:tcW w:w="10677" w:type="dxa"/>
            <w:gridSpan w:val="17"/>
          </w:tcPr>
          <w:p w14:paraId="64D1E687" w14:textId="66701D4C"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2004</w:t>
            </w:r>
            <w:r w:rsidR="00742FCD">
              <w:rPr>
                <w:rFonts w:asciiTheme="minorHAnsi" w:hAnsiTheme="minorHAnsi" w:cstheme="minorHAnsi"/>
              </w:rPr>
              <w:t>:</w:t>
            </w:r>
            <w:r w:rsidRPr="00F52EEF">
              <w:rPr>
                <w:rFonts w:asciiTheme="minorHAnsi" w:hAnsiTheme="minorHAnsi" w:cstheme="minorHAnsi"/>
              </w:rPr>
              <w:t xml:space="preserve"> International marketing, ESCEM – Ecole Superieure de Commerce et de Management, Francie</w:t>
            </w:r>
            <w:r w:rsidR="00742FCD">
              <w:rPr>
                <w:rFonts w:asciiTheme="minorHAnsi" w:hAnsiTheme="minorHAnsi" w:cstheme="minorHAnsi"/>
              </w:rPr>
              <w:t xml:space="preserve"> (</w:t>
            </w:r>
            <w:r w:rsidRPr="00F52EEF">
              <w:rPr>
                <w:rFonts w:asciiTheme="minorHAnsi" w:hAnsiTheme="minorHAnsi" w:cstheme="minorHAnsi"/>
              </w:rPr>
              <w:t>MBA.</w:t>
            </w:r>
            <w:r w:rsidR="00742FCD">
              <w:rPr>
                <w:rFonts w:asciiTheme="minorHAnsi" w:hAnsiTheme="minorHAnsi" w:cstheme="minorHAnsi"/>
              </w:rPr>
              <w:t>)</w:t>
            </w:r>
          </w:p>
          <w:p w14:paraId="6385B071" w14:textId="6F8D29E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2011</w:t>
            </w:r>
            <w:r w:rsidR="00742FCD">
              <w:rPr>
                <w:rFonts w:asciiTheme="minorHAnsi" w:hAnsiTheme="minorHAnsi" w:cstheme="minorHAnsi"/>
              </w:rPr>
              <w:t xml:space="preserve">: </w:t>
            </w:r>
            <w:r w:rsidRPr="00F52EEF">
              <w:rPr>
                <w:rFonts w:asciiTheme="minorHAnsi" w:hAnsiTheme="minorHAnsi" w:cstheme="minorHAnsi"/>
              </w:rPr>
              <w:t xml:space="preserve">Management studies, Nottingham Trent University, UK </w:t>
            </w:r>
            <w:r w:rsidR="00742FCD">
              <w:rPr>
                <w:rFonts w:asciiTheme="minorHAnsi" w:hAnsiTheme="minorHAnsi" w:cstheme="minorHAnsi"/>
              </w:rPr>
              <w:t>(</w:t>
            </w:r>
            <w:r w:rsidRPr="00F52EEF">
              <w:rPr>
                <w:rFonts w:asciiTheme="minorHAnsi" w:hAnsiTheme="minorHAnsi" w:cstheme="minorHAnsi"/>
              </w:rPr>
              <w:t>MSc.</w:t>
            </w:r>
            <w:r w:rsidR="00742FCD">
              <w:rPr>
                <w:rFonts w:asciiTheme="minorHAnsi" w:hAnsiTheme="minorHAnsi" w:cstheme="minorHAnsi"/>
              </w:rPr>
              <w:t>)</w:t>
            </w:r>
          </w:p>
          <w:p w14:paraId="1ACED25E" w14:textId="5656659B"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rPr>
              <w:t>2013</w:t>
            </w:r>
            <w:r w:rsidR="00742FCD">
              <w:rPr>
                <w:rFonts w:asciiTheme="minorHAnsi" w:hAnsiTheme="minorHAnsi" w:cstheme="minorHAnsi"/>
              </w:rPr>
              <w:t>:</w:t>
            </w:r>
            <w:r w:rsidRPr="00F52EEF">
              <w:rPr>
                <w:rFonts w:asciiTheme="minorHAnsi" w:hAnsiTheme="minorHAnsi" w:cstheme="minorHAnsi"/>
              </w:rPr>
              <w:t xml:space="preserve"> Economics and Business Administration, University of Jyvaskyla - School of Business and Economics, Finsko </w:t>
            </w:r>
            <w:r w:rsidR="00742FCD">
              <w:rPr>
                <w:rFonts w:asciiTheme="minorHAnsi" w:hAnsiTheme="minorHAnsi" w:cstheme="minorHAnsi"/>
              </w:rPr>
              <w:t>(</w:t>
            </w:r>
            <w:r w:rsidRPr="00F52EEF">
              <w:rPr>
                <w:rFonts w:asciiTheme="minorHAnsi" w:hAnsiTheme="minorHAnsi" w:cstheme="minorHAnsi"/>
              </w:rPr>
              <w:t>Ph.D.</w:t>
            </w:r>
            <w:r w:rsidR="00742FCD">
              <w:rPr>
                <w:rFonts w:asciiTheme="minorHAnsi" w:hAnsiTheme="minorHAnsi" w:cstheme="minorHAnsi"/>
              </w:rPr>
              <w:t>)</w:t>
            </w:r>
          </w:p>
        </w:tc>
      </w:tr>
      <w:tr w:rsidR="00E5029C" w:rsidRPr="00F52EEF" w14:paraId="51EF7CFE" w14:textId="77777777" w:rsidTr="00742FCD">
        <w:tc>
          <w:tcPr>
            <w:tcW w:w="10677" w:type="dxa"/>
            <w:gridSpan w:val="17"/>
            <w:shd w:val="clear" w:color="auto" w:fill="F7CAAC"/>
          </w:tcPr>
          <w:p w14:paraId="5C44AEB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2A6B183E" w14:textId="77777777" w:rsidTr="00742FCD">
        <w:trPr>
          <w:trHeight w:val="1090"/>
        </w:trPr>
        <w:tc>
          <w:tcPr>
            <w:tcW w:w="10677" w:type="dxa"/>
            <w:gridSpan w:val="17"/>
          </w:tcPr>
          <w:p w14:paraId="6B9B064B" w14:textId="5B209D6A"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2017</w:t>
            </w:r>
            <w:r w:rsidR="000911E1" w:rsidRPr="00F52EEF">
              <w:rPr>
                <w:rFonts w:asciiTheme="minorHAnsi" w:hAnsiTheme="minorHAnsi" w:cstheme="minorHAnsi"/>
              </w:rPr>
              <w:t xml:space="preserve"> </w:t>
            </w:r>
            <w:r w:rsidR="00742FCD">
              <w:rPr>
                <w:rFonts w:asciiTheme="minorHAnsi" w:hAnsiTheme="minorHAnsi" w:cstheme="minorHAnsi"/>
              </w:rPr>
              <w:t>–</w:t>
            </w:r>
            <w:r w:rsidR="000911E1" w:rsidRPr="00F52EEF">
              <w:rPr>
                <w:rFonts w:asciiTheme="minorHAnsi" w:hAnsiTheme="minorHAnsi" w:cstheme="minorHAnsi"/>
              </w:rPr>
              <w:t xml:space="preserve"> </w:t>
            </w:r>
            <w:r w:rsidRPr="00F52EEF">
              <w:rPr>
                <w:rFonts w:asciiTheme="minorHAnsi" w:hAnsiTheme="minorHAnsi" w:cstheme="minorHAnsi"/>
              </w:rPr>
              <w:t>2019</w:t>
            </w:r>
            <w:r w:rsidR="00742FCD">
              <w:rPr>
                <w:rFonts w:asciiTheme="minorHAnsi" w:hAnsiTheme="minorHAnsi" w:cstheme="minorHAnsi"/>
              </w:rPr>
              <w:t xml:space="preserve">: </w:t>
            </w:r>
            <w:proofErr w:type="gramStart"/>
            <w:r w:rsidRPr="00F52EEF">
              <w:rPr>
                <w:rFonts w:asciiTheme="minorHAnsi" w:hAnsiTheme="minorHAnsi" w:cstheme="minorHAnsi"/>
              </w:rPr>
              <w:t>pre</w:t>
            </w:r>
            <w:r w:rsidR="000911E1" w:rsidRPr="00F52EEF">
              <w:rPr>
                <w:rFonts w:asciiTheme="minorHAnsi" w:hAnsiTheme="minorHAnsi" w:cstheme="minorHAnsi"/>
              </w:rPr>
              <w:t>z</w:t>
            </w:r>
            <w:r w:rsidRPr="00F52EEF">
              <w:rPr>
                <w:rFonts w:asciiTheme="minorHAnsi" w:hAnsiTheme="minorHAnsi" w:cstheme="minorHAnsi"/>
              </w:rPr>
              <w:t>ident  POPAI</w:t>
            </w:r>
            <w:proofErr w:type="gramEnd"/>
            <w:r w:rsidRPr="00F52EEF">
              <w:rPr>
                <w:rFonts w:asciiTheme="minorHAnsi" w:hAnsiTheme="minorHAnsi" w:cstheme="minorHAnsi"/>
              </w:rPr>
              <w:t xml:space="preserve"> Central Europe</w:t>
            </w:r>
          </w:p>
          <w:p w14:paraId="354D6C46" w14:textId="280DA68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2013</w:t>
            </w:r>
            <w:r w:rsidR="000911E1" w:rsidRPr="00F52EEF">
              <w:rPr>
                <w:rFonts w:asciiTheme="minorHAnsi" w:hAnsiTheme="minorHAnsi" w:cstheme="minorHAnsi"/>
              </w:rPr>
              <w:t xml:space="preserve"> </w:t>
            </w:r>
            <w:r w:rsidR="00742FCD">
              <w:rPr>
                <w:rFonts w:asciiTheme="minorHAnsi" w:hAnsiTheme="minorHAnsi" w:cstheme="minorHAnsi"/>
              </w:rPr>
              <w:t>–</w:t>
            </w:r>
            <w:r w:rsidR="000911E1" w:rsidRPr="00F52EEF">
              <w:rPr>
                <w:rFonts w:asciiTheme="minorHAnsi" w:hAnsiTheme="minorHAnsi" w:cstheme="minorHAnsi"/>
              </w:rPr>
              <w:t xml:space="preserve"> </w:t>
            </w:r>
            <w:r w:rsidRPr="00F52EEF">
              <w:rPr>
                <w:rFonts w:asciiTheme="minorHAnsi" w:hAnsiTheme="minorHAnsi" w:cstheme="minorHAnsi"/>
              </w:rPr>
              <w:t>2015</w:t>
            </w:r>
            <w:r w:rsidR="00742FCD">
              <w:rPr>
                <w:rFonts w:asciiTheme="minorHAnsi" w:hAnsiTheme="minorHAnsi" w:cstheme="minorHAnsi"/>
              </w:rPr>
              <w:t xml:space="preserve">: </w:t>
            </w:r>
            <w:proofErr w:type="gramStart"/>
            <w:r w:rsidRPr="00F52EEF">
              <w:rPr>
                <w:rFonts w:asciiTheme="minorHAnsi" w:hAnsiTheme="minorHAnsi" w:cstheme="minorHAnsi"/>
              </w:rPr>
              <w:t>pre</w:t>
            </w:r>
            <w:r w:rsidR="000911E1" w:rsidRPr="00F52EEF">
              <w:rPr>
                <w:rFonts w:asciiTheme="minorHAnsi" w:hAnsiTheme="minorHAnsi" w:cstheme="minorHAnsi"/>
              </w:rPr>
              <w:t>z</w:t>
            </w:r>
            <w:r w:rsidRPr="00F52EEF">
              <w:rPr>
                <w:rFonts w:asciiTheme="minorHAnsi" w:hAnsiTheme="minorHAnsi" w:cstheme="minorHAnsi"/>
              </w:rPr>
              <w:t>ident  POPAI</w:t>
            </w:r>
            <w:proofErr w:type="gramEnd"/>
            <w:r w:rsidRPr="00F52EEF">
              <w:rPr>
                <w:rFonts w:asciiTheme="minorHAnsi" w:hAnsiTheme="minorHAnsi" w:cstheme="minorHAnsi"/>
              </w:rPr>
              <w:t xml:space="preserve"> Central Europe</w:t>
            </w:r>
          </w:p>
          <w:p w14:paraId="763F8B2C" w14:textId="7DE09A52"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od 2013</w:t>
            </w:r>
            <w:r w:rsidR="00742FCD">
              <w:rPr>
                <w:rFonts w:asciiTheme="minorHAnsi" w:hAnsiTheme="minorHAnsi" w:cstheme="minorHAnsi"/>
              </w:rPr>
              <w:t xml:space="preserve">: </w:t>
            </w:r>
            <w:r w:rsidRPr="00F52EEF">
              <w:rPr>
                <w:rFonts w:asciiTheme="minorHAnsi" w:hAnsiTheme="minorHAnsi" w:cstheme="minorHAnsi"/>
              </w:rPr>
              <w:t>člen Vědecké a umělecké rady FMK UTB</w:t>
            </w:r>
          </w:p>
          <w:p w14:paraId="7ECB1DB4" w14:textId="2709E0C6"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od 2010</w:t>
            </w:r>
            <w:r w:rsidR="00742FCD">
              <w:rPr>
                <w:rFonts w:asciiTheme="minorHAnsi" w:hAnsiTheme="minorHAnsi" w:cstheme="minorHAnsi"/>
              </w:rPr>
              <w:t xml:space="preserve">: </w:t>
            </w:r>
            <w:r w:rsidRPr="00F52EEF">
              <w:rPr>
                <w:rFonts w:asciiTheme="minorHAnsi" w:hAnsiTheme="minorHAnsi" w:cstheme="minorHAnsi"/>
              </w:rPr>
              <w:t xml:space="preserve">člen výkonné rady Marketingového institutu </w:t>
            </w:r>
          </w:p>
          <w:p w14:paraId="513F7302" w14:textId="4E8286CD"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od 2010</w:t>
            </w:r>
            <w:r w:rsidR="00742FCD">
              <w:rPr>
                <w:rFonts w:asciiTheme="minorHAnsi" w:hAnsiTheme="minorHAnsi" w:cstheme="minorHAnsi"/>
              </w:rPr>
              <w:t xml:space="preserve">: </w:t>
            </w:r>
            <w:r w:rsidRPr="00F52EEF">
              <w:rPr>
                <w:rFonts w:asciiTheme="minorHAnsi" w:hAnsiTheme="minorHAnsi" w:cstheme="minorHAnsi"/>
              </w:rPr>
              <w:t>člen výkonného výboru České marketingové společnosti</w:t>
            </w:r>
          </w:p>
          <w:p w14:paraId="0A2BEDDE" w14:textId="2AF03EA5"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2009</w:t>
            </w:r>
            <w:r w:rsidR="002F6699" w:rsidRPr="00F52EEF">
              <w:rPr>
                <w:rFonts w:asciiTheme="minorHAnsi" w:hAnsiTheme="minorHAnsi" w:cstheme="minorHAnsi"/>
              </w:rPr>
              <w:t xml:space="preserve"> </w:t>
            </w:r>
            <w:r w:rsidR="00742FCD">
              <w:rPr>
                <w:rFonts w:asciiTheme="minorHAnsi" w:hAnsiTheme="minorHAnsi" w:cstheme="minorHAnsi"/>
              </w:rPr>
              <w:t>–</w:t>
            </w:r>
            <w:r w:rsidR="002F6699" w:rsidRPr="00F52EEF">
              <w:rPr>
                <w:rFonts w:asciiTheme="minorHAnsi" w:hAnsiTheme="minorHAnsi" w:cstheme="minorHAnsi"/>
              </w:rPr>
              <w:t xml:space="preserve"> </w:t>
            </w:r>
            <w:r w:rsidRPr="00F52EEF">
              <w:rPr>
                <w:rFonts w:asciiTheme="minorHAnsi" w:hAnsiTheme="minorHAnsi" w:cstheme="minorHAnsi"/>
              </w:rPr>
              <w:t>2011</w:t>
            </w:r>
            <w:r w:rsidR="00742FCD">
              <w:rPr>
                <w:rFonts w:asciiTheme="minorHAnsi" w:hAnsiTheme="minorHAnsi" w:cstheme="minorHAnsi"/>
              </w:rPr>
              <w:t xml:space="preserve">: </w:t>
            </w:r>
            <w:proofErr w:type="gramStart"/>
            <w:r w:rsidRPr="00F52EEF">
              <w:rPr>
                <w:rFonts w:asciiTheme="minorHAnsi" w:hAnsiTheme="minorHAnsi" w:cstheme="minorHAnsi"/>
              </w:rPr>
              <w:t>pre</w:t>
            </w:r>
            <w:r w:rsidR="000B4CB5" w:rsidRPr="00F52EEF">
              <w:rPr>
                <w:rFonts w:asciiTheme="minorHAnsi" w:hAnsiTheme="minorHAnsi" w:cstheme="minorHAnsi"/>
              </w:rPr>
              <w:t>z</w:t>
            </w:r>
            <w:r w:rsidRPr="00F52EEF">
              <w:rPr>
                <w:rFonts w:asciiTheme="minorHAnsi" w:hAnsiTheme="minorHAnsi" w:cstheme="minorHAnsi"/>
              </w:rPr>
              <w:t>ident  POPAI</w:t>
            </w:r>
            <w:proofErr w:type="gramEnd"/>
            <w:r w:rsidRPr="00F52EEF">
              <w:rPr>
                <w:rFonts w:asciiTheme="minorHAnsi" w:hAnsiTheme="minorHAnsi" w:cstheme="minorHAnsi"/>
              </w:rPr>
              <w:t xml:space="preserve"> Central Europe</w:t>
            </w:r>
          </w:p>
          <w:p w14:paraId="525124D4" w14:textId="504F9ACE"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2003</w:t>
            </w:r>
            <w:r w:rsidR="002F6699" w:rsidRPr="00F52EEF">
              <w:rPr>
                <w:rFonts w:asciiTheme="minorHAnsi" w:hAnsiTheme="minorHAnsi" w:cstheme="minorHAnsi"/>
              </w:rPr>
              <w:t xml:space="preserve"> </w:t>
            </w:r>
            <w:r w:rsidR="00742FCD">
              <w:rPr>
                <w:rFonts w:asciiTheme="minorHAnsi" w:hAnsiTheme="minorHAnsi" w:cstheme="minorHAnsi"/>
              </w:rPr>
              <w:t>–</w:t>
            </w:r>
            <w:r w:rsidR="002F6699" w:rsidRPr="00F52EEF">
              <w:rPr>
                <w:rFonts w:asciiTheme="minorHAnsi" w:hAnsiTheme="minorHAnsi" w:cstheme="minorHAnsi"/>
              </w:rPr>
              <w:t xml:space="preserve"> </w:t>
            </w:r>
            <w:r w:rsidRPr="00F52EEF">
              <w:rPr>
                <w:rFonts w:asciiTheme="minorHAnsi" w:hAnsiTheme="minorHAnsi" w:cstheme="minorHAnsi"/>
              </w:rPr>
              <w:t>2009</w:t>
            </w:r>
            <w:r w:rsidR="00742FCD">
              <w:rPr>
                <w:rFonts w:asciiTheme="minorHAnsi" w:hAnsiTheme="minorHAnsi" w:cstheme="minorHAnsi"/>
              </w:rPr>
              <w:t xml:space="preserve">: </w:t>
            </w:r>
            <w:r w:rsidRPr="00F52EEF">
              <w:rPr>
                <w:rFonts w:asciiTheme="minorHAnsi" w:hAnsiTheme="minorHAnsi" w:cstheme="minorHAnsi"/>
              </w:rPr>
              <w:t xml:space="preserve">vice – </w:t>
            </w:r>
            <w:proofErr w:type="gramStart"/>
            <w:r w:rsidRPr="00F52EEF">
              <w:rPr>
                <w:rFonts w:asciiTheme="minorHAnsi" w:hAnsiTheme="minorHAnsi" w:cstheme="minorHAnsi"/>
              </w:rPr>
              <w:t>pre</w:t>
            </w:r>
            <w:r w:rsidR="000B4CB5" w:rsidRPr="00F52EEF">
              <w:rPr>
                <w:rFonts w:asciiTheme="minorHAnsi" w:hAnsiTheme="minorHAnsi" w:cstheme="minorHAnsi"/>
              </w:rPr>
              <w:t>z</w:t>
            </w:r>
            <w:r w:rsidRPr="00F52EEF">
              <w:rPr>
                <w:rFonts w:asciiTheme="minorHAnsi" w:hAnsiTheme="minorHAnsi" w:cstheme="minorHAnsi"/>
              </w:rPr>
              <w:t>ident  POPAI</w:t>
            </w:r>
            <w:proofErr w:type="gramEnd"/>
            <w:r w:rsidRPr="00F52EEF">
              <w:rPr>
                <w:rFonts w:asciiTheme="minorHAnsi" w:hAnsiTheme="minorHAnsi" w:cstheme="minorHAnsi"/>
              </w:rPr>
              <w:t xml:space="preserve"> Central Europe</w:t>
            </w:r>
          </w:p>
          <w:p w14:paraId="0DFEC84A" w14:textId="084F07C0"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od 2002</w:t>
            </w:r>
            <w:r w:rsidR="00742FCD">
              <w:rPr>
                <w:rFonts w:asciiTheme="minorHAnsi" w:hAnsiTheme="minorHAnsi" w:cstheme="minorHAnsi"/>
              </w:rPr>
              <w:t xml:space="preserve">: </w:t>
            </w:r>
            <w:r w:rsidRPr="00F52EEF">
              <w:rPr>
                <w:rFonts w:asciiTheme="minorHAnsi" w:hAnsiTheme="minorHAnsi" w:cstheme="minorHAnsi"/>
              </w:rPr>
              <w:t xml:space="preserve">člen výkonné rady POPAI Central Europe </w:t>
            </w:r>
          </w:p>
          <w:p w14:paraId="0256683F" w14:textId="6BF19839"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od 1998</w:t>
            </w:r>
            <w:r w:rsidR="00742FCD">
              <w:rPr>
                <w:rFonts w:asciiTheme="minorHAnsi" w:hAnsiTheme="minorHAnsi" w:cstheme="minorHAnsi"/>
              </w:rPr>
              <w:t xml:space="preserve">: </w:t>
            </w:r>
            <w:r w:rsidRPr="00F52EEF">
              <w:rPr>
                <w:rFonts w:asciiTheme="minorHAnsi" w:hAnsiTheme="minorHAnsi" w:cstheme="minorHAnsi"/>
              </w:rPr>
              <w:t>DAGO A.P.C. , s.r.o., managing director</w:t>
            </w:r>
          </w:p>
          <w:p w14:paraId="47E9F68D" w14:textId="7F15B3F5"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1998</w:t>
            </w:r>
            <w:r w:rsidR="002F6699" w:rsidRPr="00F52EEF">
              <w:rPr>
                <w:rFonts w:asciiTheme="minorHAnsi" w:hAnsiTheme="minorHAnsi" w:cstheme="minorHAnsi"/>
              </w:rPr>
              <w:t xml:space="preserve"> </w:t>
            </w:r>
            <w:r w:rsidR="00742FCD">
              <w:rPr>
                <w:rFonts w:asciiTheme="minorHAnsi" w:hAnsiTheme="minorHAnsi" w:cstheme="minorHAnsi"/>
              </w:rPr>
              <w:t>–</w:t>
            </w:r>
            <w:r w:rsidR="002F6699" w:rsidRPr="00F52EEF">
              <w:rPr>
                <w:rFonts w:asciiTheme="minorHAnsi" w:hAnsiTheme="minorHAnsi" w:cstheme="minorHAnsi"/>
              </w:rPr>
              <w:t xml:space="preserve"> </w:t>
            </w:r>
            <w:r w:rsidRPr="00F52EEF">
              <w:rPr>
                <w:rFonts w:asciiTheme="minorHAnsi" w:hAnsiTheme="minorHAnsi" w:cstheme="minorHAnsi"/>
              </w:rPr>
              <w:t>2003</w:t>
            </w:r>
            <w:r w:rsidR="00742FCD">
              <w:rPr>
                <w:rFonts w:asciiTheme="minorHAnsi" w:hAnsiTheme="minorHAnsi" w:cstheme="minorHAnsi"/>
              </w:rPr>
              <w:t xml:space="preserve">: </w:t>
            </w:r>
            <w:r w:rsidRPr="00F52EEF">
              <w:rPr>
                <w:rFonts w:asciiTheme="minorHAnsi" w:hAnsiTheme="minorHAnsi" w:cstheme="minorHAnsi"/>
              </w:rPr>
              <w:t>člen rady, průběžně předseda, nebo místo-předeseda A3DR</w:t>
            </w:r>
            <w:proofErr w:type="gramStart"/>
            <w:r w:rsidRPr="00F52EEF">
              <w:rPr>
                <w:rFonts w:asciiTheme="minorHAnsi" w:hAnsiTheme="minorHAnsi" w:cstheme="minorHAnsi"/>
              </w:rPr>
              <w:t>–  Asociace</w:t>
            </w:r>
            <w:proofErr w:type="gramEnd"/>
            <w:r w:rsidRPr="00F52EEF">
              <w:rPr>
                <w:rFonts w:asciiTheme="minorHAnsi" w:hAnsiTheme="minorHAnsi" w:cstheme="minorHAnsi"/>
              </w:rPr>
              <w:t xml:space="preserve"> třídimenzionální reklamy</w:t>
            </w:r>
          </w:p>
          <w:p w14:paraId="75A46BDE" w14:textId="43A88025"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1997</w:t>
            </w:r>
            <w:r w:rsidR="002F6699" w:rsidRPr="00F52EEF">
              <w:rPr>
                <w:rFonts w:asciiTheme="minorHAnsi" w:hAnsiTheme="minorHAnsi" w:cstheme="minorHAnsi"/>
              </w:rPr>
              <w:t xml:space="preserve"> </w:t>
            </w:r>
            <w:r w:rsidR="00742FCD">
              <w:rPr>
                <w:rFonts w:asciiTheme="minorHAnsi" w:hAnsiTheme="minorHAnsi" w:cstheme="minorHAnsi"/>
              </w:rPr>
              <w:t>–</w:t>
            </w:r>
            <w:r w:rsidR="002F6699" w:rsidRPr="00F52EEF">
              <w:rPr>
                <w:rFonts w:asciiTheme="minorHAnsi" w:hAnsiTheme="minorHAnsi" w:cstheme="minorHAnsi"/>
              </w:rPr>
              <w:t xml:space="preserve"> </w:t>
            </w:r>
            <w:r w:rsidRPr="00F52EEF">
              <w:rPr>
                <w:rFonts w:asciiTheme="minorHAnsi" w:hAnsiTheme="minorHAnsi" w:cstheme="minorHAnsi"/>
              </w:rPr>
              <w:t>2001</w:t>
            </w:r>
            <w:r w:rsidR="00742FCD">
              <w:rPr>
                <w:rFonts w:asciiTheme="minorHAnsi" w:hAnsiTheme="minorHAnsi" w:cstheme="minorHAnsi"/>
              </w:rPr>
              <w:t xml:space="preserve">: </w:t>
            </w:r>
            <w:r w:rsidRPr="00F52EEF">
              <w:rPr>
                <w:rFonts w:asciiTheme="minorHAnsi" w:hAnsiTheme="minorHAnsi" w:cstheme="minorHAnsi"/>
              </w:rPr>
              <w:t>Promotional production specialists , s.r.o. , Managing director</w:t>
            </w:r>
          </w:p>
          <w:p w14:paraId="3FCB2307" w14:textId="50716991"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1993</w:t>
            </w:r>
            <w:r w:rsidR="002F6699" w:rsidRPr="00F52EEF">
              <w:rPr>
                <w:rFonts w:asciiTheme="minorHAnsi" w:hAnsiTheme="minorHAnsi" w:cstheme="minorHAnsi"/>
              </w:rPr>
              <w:t xml:space="preserve"> </w:t>
            </w:r>
            <w:r w:rsidR="00742FCD">
              <w:rPr>
                <w:rFonts w:asciiTheme="minorHAnsi" w:hAnsiTheme="minorHAnsi" w:cstheme="minorHAnsi"/>
              </w:rPr>
              <w:t>–</w:t>
            </w:r>
            <w:r w:rsidR="002F6699" w:rsidRPr="00F52EEF">
              <w:rPr>
                <w:rFonts w:asciiTheme="minorHAnsi" w:hAnsiTheme="minorHAnsi" w:cstheme="minorHAnsi"/>
              </w:rPr>
              <w:t xml:space="preserve"> </w:t>
            </w:r>
            <w:r w:rsidRPr="00F52EEF">
              <w:rPr>
                <w:rFonts w:asciiTheme="minorHAnsi" w:hAnsiTheme="minorHAnsi" w:cstheme="minorHAnsi"/>
              </w:rPr>
              <w:t>1997</w:t>
            </w:r>
            <w:r w:rsidR="00742FCD">
              <w:rPr>
                <w:rFonts w:asciiTheme="minorHAnsi" w:hAnsiTheme="minorHAnsi" w:cstheme="minorHAnsi"/>
              </w:rPr>
              <w:t xml:space="preserve">: </w:t>
            </w:r>
            <w:r w:rsidRPr="00F52EEF">
              <w:rPr>
                <w:rFonts w:asciiTheme="minorHAnsi" w:hAnsiTheme="minorHAnsi" w:cstheme="minorHAnsi"/>
              </w:rPr>
              <w:t>Dago Promotion s.r.o. – Managing director</w:t>
            </w:r>
          </w:p>
          <w:p w14:paraId="6F0B954A" w14:textId="53E17F33"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1992</w:t>
            </w:r>
            <w:r w:rsidR="002F6699" w:rsidRPr="00F52EEF">
              <w:rPr>
                <w:rFonts w:asciiTheme="minorHAnsi" w:hAnsiTheme="minorHAnsi" w:cstheme="minorHAnsi"/>
              </w:rPr>
              <w:t xml:space="preserve"> </w:t>
            </w:r>
            <w:r w:rsidR="00742FCD">
              <w:rPr>
                <w:rFonts w:asciiTheme="minorHAnsi" w:hAnsiTheme="minorHAnsi" w:cstheme="minorHAnsi"/>
              </w:rPr>
              <w:t>–</w:t>
            </w:r>
            <w:r w:rsidR="002F6699" w:rsidRPr="00F52EEF">
              <w:rPr>
                <w:rFonts w:asciiTheme="minorHAnsi" w:hAnsiTheme="minorHAnsi" w:cstheme="minorHAnsi"/>
              </w:rPr>
              <w:t xml:space="preserve"> </w:t>
            </w:r>
            <w:r w:rsidRPr="00F52EEF">
              <w:rPr>
                <w:rFonts w:asciiTheme="minorHAnsi" w:hAnsiTheme="minorHAnsi" w:cstheme="minorHAnsi"/>
              </w:rPr>
              <w:t>1993</w:t>
            </w:r>
            <w:r w:rsidR="00742FCD">
              <w:rPr>
                <w:rFonts w:asciiTheme="minorHAnsi" w:hAnsiTheme="minorHAnsi" w:cstheme="minorHAnsi"/>
              </w:rPr>
              <w:t xml:space="preserve">: </w:t>
            </w:r>
            <w:r w:rsidRPr="00F52EEF">
              <w:rPr>
                <w:rFonts w:asciiTheme="minorHAnsi" w:hAnsiTheme="minorHAnsi" w:cstheme="minorHAnsi"/>
              </w:rPr>
              <w:t>Komerční banka a.s., devizové obchody cizozemců</w:t>
            </w:r>
          </w:p>
        </w:tc>
      </w:tr>
      <w:tr w:rsidR="00E5029C" w:rsidRPr="00F52EEF" w14:paraId="7FF5C85A" w14:textId="77777777" w:rsidTr="00742FCD">
        <w:trPr>
          <w:trHeight w:val="250"/>
        </w:trPr>
        <w:tc>
          <w:tcPr>
            <w:tcW w:w="10677" w:type="dxa"/>
            <w:gridSpan w:val="17"/>
            <w:shd w:val="clear" w:color="auto" w:fill="F7CAAC"/>
          </w:tcPr>
          <w:p w14:paraId="698DCCC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08C10752" w14:textId="77777777" w:rsidTr="00742FCD">
        <w:trPr>
          <w:trHeight w:val="358"/>
        </w:trPr>
        <w:tc>
          <w:tcPr>
            <w:tcW w:w="10677" w:type="dxa"/>
            <w:gridSpan w:val="17"/>
          </w:tcPr>
          <w:p w14:paraId="131431A3" w14:textId="77777777" w:rsidR="00E5029C" w:rsidRPr="00F52EEF" w:rsidRDefault="00E5029C" w:rsidP="00935F76">
            <w:pPr>
              <w:tabs>
                <w:tab w:val="left" w:pos="567"/>
              </w:tabs>
              <w:jc w:val="both"/>
              <w:rPr>
                <w:rFonts w:asciiTheme="minorHAnsi" w:eastAsia="Calibri" w:hAnsiTheme="minorHAnsi" w:cstheme="minorHAnsi"/>
                <w:color w:val="000000" w:themeColor="text1"/>
              </w:rPr>
            </w:pPr>
            <w:r w:rsidRPr="00F52EEF">
              <w:rPr>
                <w:rFonts w:asciiTheme="minorHAnsi" w:eastAsia="Calibri" w:hAnsiTheme="minorHAnsi" w:cstheme="minorHAnsi"/>
                <w:color w:val="000000" w:themeColor="text1"/>
              </w:rPr>
              <w:t>Bakalářské práce 16x, Diplomové práce 2x</w:t>
            </w:r>
          </w:p>
        </w:tc>
      </w:tr>
      <w:tr w:rsidR="00E5029C" w:rsidRPr="00F52EEF" w14:paraId="41C4138F" w14:textId="77777777" w:rsidTr="00A163AD">
        <w:trPr>
          <w:cantSplit/>
        </w:trPr>
        <w:tc>
          <w:tcPr>
            <w:tcW w:w="4165" w:type="dxa"/>
            <w:gridSpan w:val="3"/>
            <w:tcBorders>
              <w:top w:val="single" w:sz="12" w:space="0" w:color="auto"/>
            </w:tcBorders>
            <w:shd w:val="clear" w:color="auto" w:fill="F7CAAC"/>
          </w:tcPr>
          <w:p w14:paraId="704284B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3"/>
            <w:tcBorders>
              <w:top w:val="single" w:sz="12" w:space="0" w:color="auto"/>
            </w:tcBorders>
            <w:shd w:val="clear" w:color="auto" w:fill="F7CAAC"/>
          </w:tcPr>
          <w:p w14:paraId="42EB507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5"/>
            <w:tcBorders>
              <w:top w:val="single" w:sz="12" w:space="0" w:color="auto"/>
              <w:right w:val="single" w:sz="12" w:space="0" w:color="auto"/>
            </w:tcBorders>
            <w:shd w:val="clear" w:color="auto" w:fill="F7CAAC"/>
          </w:tcPr>
          <w:p w14:paraId="587A4D7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6"/>
            <w:tcBorders>
              <w:top w:val="single" w:sz="12" w:space="0" w:color="auto"/>
              <w:left w:val="single" w:sz="12" w:space="0" w:color="auto"/>
            </w:tcBorders>
            <w:shd w:val="clear" w:color="auto" w:fill="F7CAAC"/>
          </w:tcPr>
          <w:p w14:paraId="66FB2B4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4CB7C9C3" w14:textId="77777777" w:rsidR="00E5029C" w:rsidRPr="00F52EEF" w:rsidRDefault="00E5029C" w:rsidP="00935F76">
            <w:pPr>
              <w:tabs>
                <w:tab w:val="left" w:pos="567"/>
              </w:tabs>
              <w:rPr>
                <w:rFonts w:asciiTheme="minorHAnsi" w:hAnsiTheme="minorHAnsi" w:cstheme="minorHAnsi"/>
                <w:b/>
              </w:rPr>
            </w:pPr>
          </w:p>
        </w:tc>
      </w:tr>
      <w:tr w:rsidR="00E5029C" w:rsidRPr="00F52EEF" w14:paraId="56F6AA0F" w14:textId="77777777" w:rsidTr="00A163AD">
        <w:trPr>
          <w:cantSplit/>
          <w:trHeight w:val="300"/>
        </w:trPr>
        <w:tc>
          <w:tcPr>
            <w:tcW w:w="4165" w:type="dxa"/>
            <w:gridSpan w:val="3"/>
          </w:tcPr>
          <w:p w14:paraId="1A2F2700" w14:textId="77777777" w:rsidR="00E5029C" w:rsidRPr="00F52EEF" w:rsidRDefault="00E5029C" w:rsidP="00935F76">
            <w:pPr>
              <w:tabs>
                <w:tab w:val="left" w:pos="567"/>
              </w:tabs>
              <w:jc w:val="both"/>
              <w:rPr>
                <w:rFonts w:asciiTheme="minorHAnsi" w:hAnsiTheme="minorHAnsi" w:cstheme="minorHAnsi"/>
                <w:color w:val="FF0000"/>
              </w:rPr>
            </w:pPr>
          </w:p>
        </w:tc>
        <w:tc>
          <w:tcPr>
            <w:tcW w:w="2245" w:type="dxa"/>
            <w:gridSpan w:val="3"/>
          </w:tcPr>
          <w:p w14:paraId="1DF7DA82" w14:textId="77777777" w:rsidR="00E5029C" w:rsidRPr="00F52EEF" w:rsidRDefault="00E5029C" w:rsidP="00935F76">
            <w:pPr>
              <w:tabs>
                <w:tab w:val="left" w:pos="567"/>
              </w:tabs>
              <w:jc w:val="both"/>
              <w:rPr>
                <w:rFonts w:asciiTheme="minorHAnsi" w:hAnsiTheme="minorHAnsi" w:cstheme="minorHAnsi"/>
                <w:color w:val="FF0000"/>
              </w:rPr>
            </w:pPr>
          </w:p>
        </w:tc>
        <w:tc>
          <w:tcPr>
            <w:tcW w:w="1954" w:type="dxa"/>
            <w:gridSpan w:val="5"/>
            <w:tcBorders>
              <w:right w:val="single" w:sz="12" w:space="0" w:color="auto"/>
            </w:tcBorders>
          </w:tcPr>
          <w:p w14:paraId="488666D9" w14:textId="77777777" w:rsidR="00E5029C" w:rsidRPr="00F52EEF" w:rsidRDefault="00E5029C" w:rsidP="00935F76">
            <w:pPr>
              <w:tabs>
                <w:tab w:val="left" w:pos="567"/>
              </w:tabs>
              <w:jc w:val="both"/>
              <w:rPr>
                <w:rFonts w:asciiTheme="minorHAnsi" w:hAnsiTheme="minorHAnsi" w:cstheme="minorHAnsi"/>
                <w:color w:val="FF0000"/>
              </w:rPr>
            </w:pPr>
          </w:p>
        </w:tc>
        <w:tc>
          <w:tcPr>
            <w:tcW w:w="709" w:type="dxa"/>
            <w:gridSpan w:val="2"/>
            <w:tcBorders>
              <w:left w:val="single" w:sz="12" w:space="0" w:color="auto"/>
            </w:tcBorders>
            <w:shd w:val="clear" w:color="auto" w:fill="F7CAAC"/>
          </w:tcPr>
          <w:p w14:paraId="6724607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2"/>
            <w:shd w:val="clear" w:color="auto" w:fill="F7CAAC"/>
          </w:tcPr>
          <w:p w14:paraId="7995493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gridSpan w:val="2"/>
            <w:shd w:val="clear" w:color="auto" w:fill="F7CAAC"/>
          </w:tcPr>
          <w:p w14:paraId="6F276FB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535D8F62" w14:textId="77777777" w:rsidTr="00A163AD">
        <w:trPr>
          <w:cantSplit/>
          <w:trHeight w:val="70"/>
        </w:trPr>
        <w:tc>
          <w:tcPr>
            <w:tcW w:w="4165" w:type="dxa"/>
            <w:gridSpan w:val="3"/>
            <w:shd w:val="clear" w:color="auto" w:fill="F7CAAC"/>
          </w:tcPr>
          <w:p w14:paraId="4FE6D9C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3"/>
            <w:shd w:val="clear" w:color="auto" w:fill="F7CAAC"/>
          </w:tcPr>
          <w:p w14:paraId="663DFA2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5"/>
            <w:tcBorders>
              <w:right w:val="single" w:sz="12" w:space="0" w:color="auto"/>
            </w:tcBorders>
            <w:shd w:val="clear" w:color="auto" w:fill="F7CAAC"/>
          </w:tcPr>
          <w:p w14:paraId="72B2162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2"/>
            <w:vMerge w:val="restart"/>
            <w:tcBorders>
              <w:left w:val="single" w:sz="12" w:space="0" w:color="auto"/>
            </w:tcBorders>
          </w:tcPr>
          <w:p w14:paraId="35090FFE" w14:textId="77777777" w:rsidR="00E5029C" w:rsidRPr="00F52EEF" w:rsidRDefault="00E5029C" w:rsidP="00935F76">
            <w:pPr>
              <w:tabs>
                <w:tab w:val="left" w:pos="567"/>
              </w:tabs>
              <w:jc w:val="both"/>
              <w:rPr>
                <w:rFonts w:asciiTheme="minorHAnsi" w:hAnsiTheme="minorHAnsi" w:cstheme="minorHAnsi"/>
                <w:b/>
              </w:rPr>
            </w:pPr>
          </w:p>
        </w:tc>
        <w:tc>
          <w:tcPr>
            <w:tcW w:w="850" w:type="dxa"/>
            <w:gridSpan w:val="2"/>
            <w:vMerge w:val="restart"/>
          </w:tcPr>
          <w:p w14:paraId="37B748BC" w14:textId="77777777" w:rsidR="00E5029C" w:rsidRPr="00F52EEF" w:rsidRDefault="00E5029C" w:rsidP="00935F76">
            <w:pPr>
              <w:tabs>
                <w:tab w:val="left" w:pos="567"/>
              </w:tabs>
              <w:jc w:val="both"/>
              <w:rPr>
                <w:rFonts w:asciiTheme="minorHAnsi" w:hAnsiTheme="minorHAnsi" w:cstheme="minorHAnsi"/>
                <w:b/>
              </w:rPr>
            </w:pPr>
          </w:p>
        </w:tc>
        <w:tc>
          <w:tcPr>
            <w:tcW w:w="754" w:type="dxa"/>
            <w:gridSpan w:val="2"/>
            <w:vMerge w:val="restart"/>
          </w:tcPr>
          <w:p w14:paraId="0D6E1663"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7365C299" w14:textId="77777777" w:rsidTr="00A163AD">
        <w:trPr>
          <w:trHeight w:val="205"/>
        </w:trPr>
        <w:tc>
          <w:tcPr>
            <w:tcW w:w="4165" w:type="dxa"/>
            <w:gridSpan w:val="3"/>
          </w:tcPr>
          <w:p w14:paraId="47527E04" w14:textId="77777777" w:rsidR="00E5029C" w:rsidRPr="00F52EEF" w:rsidRDefault="00E5029C" w:rsidP="00935F76">
            <w:pPr>
              <w:tabs>
                <w:tab w:val="left" w:pos="567"/>
              </w:tabs>
              <w:jc w:val="both"/>
              <w:rPr>
                <w:rFonts w:asciiTheme="minorHAnsi" w:hAnsiTheme="minorHAnsi" w:cstheme="minorHAnsi"/>
              </w:rPr>
            </w:pPr>
          </w:p>
        </w:tc>
        <w:tc>
          <w:tcPr>
            <w:tcW w:w="2245" w:type="dxa"/>
            <w:gridSpan w:val="3"/>
          </w:tcPr>
          <w:p w14:paraId="42B92A02" w14:textId="77777777" w:rsidR="00E5029C" w:rsidRPr="00F52EEF" w:rsidRDefault="00E5029C" w:rsidP="00935F76">
            <w:pPr>
              <w:tabs>
                <w:tab w:val="left" w:pos="567"/>
              </w:tabs>
              <w:jc w:val="both"/>
              <w:rPr>
                <w:rFonts w:asciiTheme="minorHAnsi" w:hAnsiTheme="minorHAnsi" w:cstheme="minorHAnsi"/>
              </w:rPr>
            </w:pPr>
          </w:p>
        </w:tc>
        <w:tc>
          <w:tcPr>
            <w:tcW w:w="1954" w:type="dxa"/>
            <w:gridSpan w:val="5"/>
            <w:tcBorders>
              <w:right w:val="single" w:sz="12" w:space="0" w:color="auto"/>
            </w:tcBorders>
          </w:tcPr>
          <w:p w14:paraId="548D5E4D" w14:textId="77777777" w:rsidR="00E5029C" w:rsidRPr="00F52EEF" w:rsidRDefault="00E5029C" w:rsidP="00935F76">
            <w:pPr>
              <w:tabs>
                <w:tab w:val="left" w:pos="567"/>
              </w:tabs>
              <w:jc w:val="both"/>
              <w:rPr>
                <w:rFonts w:asciiTheme="minorHAnsi" w:hAnsiTheme="minorHAnsi" w:cstheme="minorHAnsi"/>
              </w:rPr>
            </w:pPr>
          </w:p>
        </w:tc>
        <w:tc>
          <w:tcPr>
            <w:tcW w:w="709" w:type="dxa"/>
            <w:gridSpan w:val="2"/>
            <w:vMerge/>
            <w:tcBorders>
              <w:left w:val="single" w:sz="12" w:space="0" w:color="auto"/>
            </w:tcBorders>
            <w:vAlign w:val="center"/>
          </w:tcPr>
          <w:p w14:paraId="4E678611" w14:textId="77777777" w:rsidR="00E5029C" w:rsidRPr="00F52EEF" w:rsidRDefault="00E5029C" w:rsidP="00935F76">
            <w:pPr>
              <w:tabs>
                <w:tab w:val="left" w:pos="567"/>
              </w:tabs>
              <w:rPr>
                <w:rFonts w:asciiTheme="minorHAnsi" w:hAnsiTheme="minorHAnsi" w:cstheme="minorHAnsi"/>
                <w:b/>
              </w:rPr>
            </w:pPr>
          </w:p>
        </w:tc>
        <w:tc>
          <w:tcPr>
            <w:tcW w:w="850" w:type="dxa"/>
            <w:gridSpan w:val="2"/>
            <w:vMerge/>
            <w:vAlign w:val="center"/>
          </w:tcPr>
          <w:p w14:paraId="748F08B3" w14:textId="77777777" w:rsidR="00E5029C" w:rsidRPr="00F52EEF" w:rsidRDefault="00E5029C" w:rsidP="00935F76">
            <w:pPr>
              <w:tabs>
                <w:tab w:val="left" w:pos="567"/>
              </w:tabs>
              <w:rPr>
                <w:rFonts w:asciiTheme="minorHAnsi" w:hAnsiTheme="minorHAnsi" w:cstheme="minorHAnsi"/>
                <w:b/>
              </w:rPr>
            </w:pPr>
          </w:p>
        </w:tc>
        <w:tc>
          <w:tcPr>
            <w:tcW w:w="754" w:type="dxa"/>
            <w:gridSpan w:val="2"/>
            <w:vMerge/>
            <w:vAlign w:val="center"/>
          </w:tcPr>
          <w:p w14:paraId="2E4DA2A8" w14:textId="77777777" w:rsidR="00E5029C" w:rsidRPr="00F52EEF" w:rsidRDefault="00E5029C" w:rsidP="00935F76">
            <w:pPr>
              <w:tabs>
                <w:tab w:val="left" w:pos="567"/>
              </w:tabs>
              <w:rPr>
                <w:rFonts w:asciiTheme="minorHAnsi" w:hAnsiTheme="minorHAnsi" w:cstheme="minorHAnsi"/>
                <w:b/>
              </w:rPr>
            </w:pPr>
          </w:p>
        </w:tc>
      </w:tr>
      <w:tr w:rsidR="00E5029C" w:rsidRPr="00F52EEF" w14:paraId="4218A349" w14:textId="77777777" w:rsidTr="00742FCD">
        <w:tc>
          <w:tcPr>
            <w:tcW w:w="10677" w:type="dxa"/>
            <w:gridSpan w:val="17"/>
            <w:shd w:val="clear" w:color="auto" w:fill="F7CAAC"/>
          </w:tcPr>
          <w:p w14:paraId="21E750E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0FD89E5D" w14:textId="77777777" w:rsidTr="00742FCD">
        <w:trPr>
          <w:trHeight w:val="1417"/>
        </w:trPr>
        <w:tc>
          <w:tcPr>
            <w:tcW w:w="10677" w:type="dxa"/>
            <w:gridSpan w:val="17"/>
          </w:tcPr>
          <w:p w14:paraId="463D05C7" w14:textId="77777777" w:rsidR="00E5029C" w:rsidRPr="00F52EEF" w:rsidRDefault="00E5029C" w:rsidP="00935F76">
            <w:pPr>
              <w:tabs>
                <w:tab w:val="left" w:pos="567"/>
              </w:tabs>
              <w:jc w:val="both"/>
              <w:rPr>
                <w:rFonts w:asciiTheme="minorHAnsi" w:eastAsia="Calibri" w:hAnsiTheme="minorHAnsi" w:cstheme="minorHAnsi"/>
                <w:color w:val="FF0000"/>
              </w:rPr>
            </w:pPr>
            <w:r w:rsidRPr="00F52EEF">
              <w:rPr>
                <w:rFonts w:asciiTheme="minorHAnsi" w:hAnsiTheme="minorHAnsi" w:cstheme="minorHAnsi"/>
                <w:bCs/>
              </w:rPr>
              <w:t xml:space="preserve">Jesenský, D. et al. (2019). </w:t>
            </w:r>
            <w:r w:rsidRPr="00F52EEF">
              <w:rPr>
                <w:rFonts w:asciiTheme="minorHAnsi" w:hAnsiTheme="minorHAnsi" w:cstheme="minorHAnsi"/>
                <w:bCs/>
                <w:i/>
              </w:rPr>
              <w:t xml:space="preserve">P.O.P. ROI STANDARDS - Základní kritéria rentability investic do in-store marketingové komunikace. </w:t>
            </w:r>
            <w:r w:rsidRPr="00F52EEF">
              <w:rPr>
                <w:rFonts w:asciiTheme="minorHAnsi" w:hAnsiTheme="minorHAnsi" w:cstheme="minorHAnsi"/>
                <w:bCs/>
                <w:lang w:val="en-US"/>
              </w:rPr>
              <w:t xml:space="preserve">POPAI Central Europe, Praha. </w:t>
            </w:r>
          </w:p>
          <w:p w14:paraId="2E139077" w14:textId="77777777" w:rsidR="00E5029C" w:rsidRPr="00F52EEF" w:rsidRDefault="00E5029C" w:rsidP="00935F76">
            <w:pPr>
              <w:tabs>
                <w:tab w:val="left" w:pos="567"/>
              </w:tabs>
              <w:jc w:val="both"/>
              <w:rPr>
                <w:rFonts w:asciiTheme="minorHAnsi" w:eastAsia="Calibri" w:hAnsiTheme="minorHAnsi" w:cstheme="minorHAnsi"/>
                <w:color w:val="FF0000"/>
              </w:rPr>
            </w:pPr>
            <w:r w:rsidRPr="00F52EEF">
              <w:rPr>
                <w:rFonts w:asciiTheme="minorHAnsi" w:hAnsiTheme="minorHAnsi" w:cstheme="minorHAnsi"/>
                <w:bCs/>
              </w:rPr>
              <w:t xml:space="preserve">Jesenský, D. et al. (2018). </w:t>
            </w:r>
            <w:r w:rsidRPr="00F52EEF">
              <w:rPr>
                <w:rFonts w:asciiTheme="minorHAnsi" w:hAnsiTheme="minorHAnsi" w:cstheme="minorHAnsi"/>
                <w:bCs/>
                <w:i/>
              </w:rPr>
              <w:t xml:space="preserve">Marketingová komunikace v místě prodeje. </w:t>
            </w:r>
            <w:r w:rsidRPr="00F52EEF">
              <w:rPr>
                <w:rFonts w:asciiTheme="minorHAnsi" w:hAnsiTheme="minorHAnsi" w:cstheme="minorHAnsi"/>
                <w:bCs/>
                <w:lang w:val="en-US"/>
              </w:rPr>
              <w:t xml:space="preserve">Grada Publishing, Praha. </w:t>
            </w:r>
          </w:p>
          <w:p w14:paraId="3F99F1A8" w14:textId="77777777" w:rsidR="00E5029C" w:rsidRPr="00F52EEF" w:rsidRDefault="00E5029C" w:rsidP="00935F76">
            <w:pPr>
              <w:tabs>
                <w:tab w:val="left" w:pos="567"/>
              </w:tabs>
              <w:jc w:val="both"/>
              <w:rPr>
                <w:rFonts w:asciiTheme="minorHAnsi" w:hAnsiTheme="minorHAnsi" w:cstheme="minorHAnsi"/>
                <w:bCs/>
                <w:lang w:val="en-US"/>
              </w:rPr>
            </w:pPr>
            <w:r w:rsidRPr="00F52EEF">
              <w:rPr>
                <w:rFonts w:asciiTheme="minorHAnsi" w:hAnsiTheme="minorHAnsi" w:cstheme="minorHAnsi"/>
                <w:bCs/>
              </w:rPr>
              <w:t xml:space="preserve">Jesenský, D. (2013). </w:t>
            </w:r>
            <w:r w:rsidRPr="00F52EEF">
              <w:rPr>
                <w:rFonts w:asciiTheme="minorHAnsi" w:hAnsiTheme="minorHAnsi" w:cstheme="minorHAnsi"/>
                <w:bCs/>
                <w:i/>
              </w:rPr>
              <w:t xml:space="preserve">Interpretative research about role of pop advertising displays in customer purchase decision Making. </w:t>
            </w:r>
            <w:r w:rsidRPr="00F52EEF">
              <w:rPr>
                <w:rFonts w:asciiTheme="minorHAnsi" w:hAnsiTheme="minorHAnsi" w:cstheme="minorHAnsi"/>
                <w:bCs/>
              </w:rPr>
              <w:t xml:space="preserve">Research series </w:t>
            </w:r>
            <w:r w:rsidRPr="00F52EEF">
              <w:rPr>
                <w:rFonts w:asciiTheme="minorHAnsi" w:hAnsiTheme="minorHAnsi" w:cstheme="minorHAnsi"/>
                <w:bCs/>
                <w:lang w:val="en-US"/>
              </w:rPr>
              <w:t>Jyväskylä</w:t>
            </w:r>
            <w:r w:rsidRPr="00F52EEF">
              <w:rPr>
                <w:rFonts w:asciiTheme="minorHAnsi" w:hAnsiTheme="minorHAnsi" w:cstheme="minorHAnsi"/>
                <w:bCs/>
              </w:rPr>
              <w:t xml:space="preserve">: University of </w:t>
            </w:r>
            <w:r w:rsidRPr="00F52EEF">
              <w:rPr>
                <w:rFonts w:asciiTheme="minorHAnsi" w:hAnsiTheme="minorHAnsi" w:cstheme="minorHAnsi"/>
                <w:bCs/>
                <w:lang w:val="en-US"/>
              </w:rPr>
              <w:t xml:space="preserve">Jyväskylä. Retrieved from </w:t>
            </w:r>
            <w:r w:rsidRPr="00F52EEF">
              <w:rPr>
                <w:rStyle w:val="Hypertextovodkaz"/>
                <w:rFonts w:asciiTheme="minorHAnsi" w:hAnsiTheme="minorHAnsi" w:cstheme="minorHAnsi"/>
                <w:bCs/>
                <w:lang w:val="en-US"/>
              </w:rPr>
              <w:t>https://jyx.jyu.fi/dspace/handle/123456789/41903.</w:t>
            </w:r>
          </w:p>
        </w:tc>
      </w:tr>
      <w:tr w:rsidR="00E5029C" w:rsidRPr="00F52EEF" w14:paraId="28EF32A9" w14:textId="77777777" w:rsidTr="00742FCD">
        <w:trPr>
          <w:trHeight w:val="218"/>
        </w:trPr>
        <w:tc>
          <w:tcPr>
            <w:tcW w:w="10677" w:type="dxa"/>
            <w:gridSpan w:val="17"/>
            <w:shd w:val="clear" w:color="auto" w:fill="F7CAAC"/>
          </w:tcPr>
          <w:p w14:paraId="04401195"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26F9886B" w14:textId="77777777" w:rsidTr="00742FCD">
        <w:trPr>
          <w:trHeight w:val="934"/>
        </w:trPr>
        <w:tc>
          <w:tcPr>
            <w:tcW w:w="10677" w:type="dxa"/>
            <w:gridSpan w:val="17"/>
          </w:tcPr>
          <w:p w14:paraId="7B773357" w14:textId="77777777" w:rsidR="00E5029C" w:rsidRPr="00F52EEF" w:rsidRDefault="00E5029C" w:rsidP="00935F76">
            <w:pPr>
              <w:tabs>
                <w:tab w:val="left" w:pos="567"/>
              </w:tabs>
              <w:rPr>
                <w:rFonts w:asciiTheme="minorHAnsi" w:hAnsiTheme="minorHAnsi" w:cstheme="minorHAnsi"/>
                <w:b/>
                <w:color w:val="FF0000"/>
              </w:rPr>
            </w:pPr>
          </w:p>
        </w:tc>
      </w:tr>
      <w:tr w:rsidR="00E5029C" w:rsidRPr="00F52EEF" w14:paraId="0E549A7E" w14:textId="77777777" w:rsidTr="00A163AD">
        <w:trPr>
          <w:cantSplit/>
          <w:trHeight w:val="410"/>
        </w:trPr>
        <w:tc>
          <w:tcPr>
            <w:tcW w:w="3336" w:type="dxa"/>
            <w:shd w:val="clear" w:color="auto" w:fill="F7CAAC"/>
          </w:tcPr>
          <w:p w14:paraId="4DF3356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8"/>
          </w:tcPr>
          <w:p w14:paraId="06559E8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Daniel Jesenský, v. r.</w:t>
            </w:r>
          </w:p>
        </w:tc>
        <w:tc>
          <w:tcPr>
            <w:tcW w:w="992" w:type="dxa"/>
            <w:gridSpan w:val="2"/>
            <w:shd w:val="clear" w:color="auto" w:fill="F7CAAC"/>
          </w:tcPr>
          <w:p w14:paraId="1DAF1AD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6"/>
          </w:tcPr>
          <w:p w14:paraId="61A4E791"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EC10887" w14:textId="77777777" w:rsidTr="00742FCD">
        <w:tc>
          <w:tcPr>
            <w:tcW w:w="10677" w:type="dxa"/>
            <w:gridSpan w:val="17"/>
            <w:tcBorders>
              <w:bottom w:val="double" w:sz="4" w:space="0" w:color="auto"/>
            </w:tcBorders>
            <w:shd w:val="clear" w:color="auto" w:fill="BDD6EE"/>
          </w:tcPr>
          <w:p w14:paraId="374D624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504D7DA8" w14:textId="77777777" w:rsidTr="00742FCD">
        <w:tc>
          <w:tcPr>
            <w:tcW w:w="3336" w:type="dxa"/>
            <w:tcBorders>
              <w:top w:val="double" w:sz="4" w:space="0" w:color="auto"/>
            </w:tcBorders>
            <w:shd w:val="clear" w:color="auto" w:fill="F7CAAC"/>
          </w:tcPr>
          <w:p w14:paraId="3E70F3B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16"/>
          </w:tcPr>
          <w:p w14:paraId="0E438B8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688C27A5" w14:textId="77777777" w:rsidTr="00742FCD">
        <w:tc>
          <w:tcPr>
            <w:tcW w:w="3336" w:type="dxa"/>
            <w:shd w:val="clear" w:color="auto" w:fill="F7CAAC"/>
          </w:tcPr>
          <w:p w14:paraId="47DA834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16"/>
          </w:tcPr>
          <w:p w14:paraId="24EB0E3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34C4FB39" w14:textId="77777777" w:rsidTr="00742FCD">
        <w:tc>
          <w:tcPr>
            <w:tcW w:w="3336" w:type="dxa"/>
            <w:shd w:val="clear" w:color="auto" w:fill="F7CAAC"/>
          </w:tcPr>
          <w:p w14:paraId="63D9C77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16"/>
          </w:tcPr>
          <w:p w14:paraId="34C64154" w14:textId="2B93B69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del w:id="5818" w:author="Radim Bačuvčík" w:date="2020-02-06T10:24:00Z">
              <w:r w:rsidRPr="00F52EEF" w:rsidDel="008B593D">
                <w:rPr>
                  <w:rFonts w:asciiTheme="minorHAnsi" w:hAnsiTheme="minorHAnsi" w:cstheme="minorHAnsi"/>
                </w:rPr>
                <w:delText>é</w:delText>
              </w:r>
            </w:del>
            <w:ins w:id="5819" w:author="Radim Bačuvčík" w:date="2020-02-06T10:24:00Z">
              <w:r w:rsidR="008B593D">
                <w:rPr>
                  <w:rFonts w:asciiTheme="minorHAnsi" w:hAnsiTheme="minorHAnsi" w:cstheme="minorHAnsi"/>
                </w:rPr>
                <w:t>á</w:t>
              </w:r>
            </w:ins>
            <w:r w:rsidRPr="00F52EEF">
              <w:rPr>
                <w:rFonts w:asciiTheme="minorHAnsi" w:hAnsiTheme="minorHAnsi" w:cstheme="minorHAnsi"/>
              </w:rPr>
              <w:t xml:space="preserve"> komunikace</w:t>
            </w:r>
          </w:p>
        </w:tc>
      </w:tr>
      <w:tr w:rsidR="00E5029C" w:rsidRPr="00F52EEF" w14:paraId="2BC6E6F8" w14:textId="77777777" w:rsidTr="00A163AD">
        <w:tc>
          <w:tcPr>
            <w:tcW w:w="3336" w:type="dxa"/>
            <w:shd w:val="clear" w:color="auto" w:fill="F7CAAC"/>
          </w:tcPr>
          <w:p w14:paraId="03E68D0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7"/>
          </w:tcPr>
          <w:p w14:paraId="3EBD1EC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Martina Juříková</w:t>
            </w:r>
          </w:p>
        </w:tc>
        <w:tc>
          <w:tcPr>
            <w:tcW w:w="1134" w:type="dxa"/>
            <w:gridSpan w:val="3"/>
            <w:shd w:val="clear" w:color="auto" w:fill="F7CAAC"/>
          </w:tcPr>
          <w:p w14:paraId="7852C54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13" w:type="dxa"/>
            <w:gridSpan w:val="6"/>
          </w:tcPr>
          <w:p w14:paraId="1A683BB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Ing., Ph.D.</w:t>
            </w:r>
          </w:p>
        </w:tc>
      </w:tr>
      <w:tr w:rsidR="00E5029C" w:rsidRPr="00F52EEF" w14:paraId="72F5FC8D" w14:textId="77777777" w:rsidTr="00A163AD">
        <w:tc>
          <w:tcPr>
            <w:tcW w:w="3336" w:type="dxa"/>
            <w:shd w:val="clear" w:color="auto" w:fill="F7CAAC"/>
          </w:tcPr>
          <w:p w14:paraId="089780A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gridSpan w:val="2"/>
          </w:tcPr>
          <w:p w14:paraId="372E4D5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1977</w:t>
            </w:r>
          </w:p>
        </w:tc>
        <w:tc>
          <w:tcPr>
            <w:tcW w:w="1721" w:type="dxa"/>
            <w:shd w:val="clear" w:color="auto" w:fill="F7CAAC"/>
          </w:tcPr>
          <w:p w14:paraId="065B07C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635" w:type="dxa"/>
            <w:gridSpan w:val="3"/>
          </w:tcPr>
          <w:p w14:paraId="42074595" w14:textId="2691B398" w:rsidR="00E5029C" w:rsidRPr="00F52EEF" w:rsidRDefault="00BB6876"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p>
        </w:tc>
        <w:tc>
          <w:tcPr>
            <w:tcW w:w="709" w:type="dxa"/>
            <w:shd w:val="clear" w:color="auto" w:fill="F7CAAC"/>
          </w:tcPr>
          <w:p w14:paraId="2C0533E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3"/>
          </w:tcPr>
          <w:p w14:paraId="5EA414E7" w14:textId="3260976A"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40h/t</w:t>
            </w:r>
            <w:r w:rsidR="00A163AD">
              <w:rPr>
                <w:rFonts w:asciiTheme="minorHAnsi" w:hAnsiTheme="minorHAnsi" w:cstheme="minorHAnsi"/>
              </w:rPr>
              <w:t>ýd.</w:t>
            </w:r>
          </w:p>
        </w:tc>
        <w:tc>
          <w:tcPr>
            <w:tcW w:w="709" w:type="dxa"/>
            <w:gridSpan w:val="2"/>
            <w:shd w:val="clear" w:color="auto" w:fill="F7CAAC"/>
          </w:tcPr>
          <w:p w14:paraId="57C2DDC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69C2D86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651E580D" w14:textId="77777777" w:rsidTr="00A163AD">
        <w:tc>
          <w:tcPr>
            <w:tcW w:w="5886" w:type="dxa"/>
            <w:gridSpan w:val="4"/>
            <w:shd w:val="clear" w:color="auto" w:fill="F7CAAC"/>
          </w:tcPr>
          <w:p w14:paraId="61E6B27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3"/>
          </w:tcPr>
          <w:p w14:paraId="6A5897C1" w14:textId="7475A6A2" w:rsidR="00E5029C" w:rsidRPr="00F52EEF" w:rsidRDefault="00BB6876"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p>
        </w:tc>
        <w:tc>
          <w:tcPr>
            <w:tcW w:w="709" w:type="dxa"/>
            <w:shd w:val="clear" w:color="auto" w:fill="F7CAAC"/>
          </w:tcPr>
          <w:p w14:paraId="63C2A6D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3"/>
          </w:tcPr>
          <w:p w14:paraId="3D889819" w14:textId="713EBC06"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40h/t</w:t>
            </w:r>
            <w:r w:rsidR="00A163AD">
              <w:rPr>
                <w:rFonts w:asciiTheme="minorHAnsi" w:hAnsiTheme="minorHAnsi" w:cstheme="minorHAnsi"/>
              </w:rPr>
              <w:t>ýd.</w:t>
            </w:r>
          </w:p>
        </w:tc>
        <w:tc>
          <w:tcPr>
            <w:tcW w:w="709" w:type="dxa"/>
            <w:gridSpan w:val="2"/>
            <w:shd w:val="clear" w:color="auto" w:fill="F7CAAC"/>
          </w:tcPr>
          <w:p w14:paraId="3C3FBDD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7461C06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0749941E" w14:textId="77777777" w:rsidTr="00A163AD">
        <w:tc>
          <w:tcPr>
            <w:tcW w:w="6521" w:type="dxa"/>
            <w:gridSpan w:val="7"/>
            <w:shd w:val="clear" w:color="auto" w:fill="F7CAAC"/>
          </w:tcPr>
          <w:p w14:paraId="5824CCA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16CC0C05"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p>
        </w:tc>
        <w:tc>
          <w:tcPr>
            <w:tcW w:w="1843" w:type="dxa"/>
            <w:gridSpan w:val="4"/>
            <w:shd w:val="clear" w:color="auto" w:fill="F7CAAC"/>
          </w:tcPr>
          <w:p w14:paraId="2CF5DE2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13" w:type="dxa"/>
            <w:gridSpan w:val="6"/>
            <w:shd w:val="clear" w:color="auto" w:fill="F7CAAC"/>
          </w:tcPr>
          <w:p w14:paraId="6F57684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7391256D" w14:textId="77777777" w:rsidTr="00A163AD">
        <w:tc>
          <w:tcPr>
            <w:tcW w:w="6521" w:type="dxa"/>
            <w:gridSpan w:val="7"/>
          </w:tcPr>
          <w:p w14:paraId="2CC3E84A" w14:textId="77777777" w:rsidR="00E5029C" w:rsidRPr="00F52EEF" w:rsidRDefault="00E5029C" w:rsidP="00935F76">
            <w:pPr>
              <w:tabs>
                <w:tab w:val="left" w:pos="567"/>
              </w:tabs>
              <w:jc w:val="both"/>
              <w:rPr>
                <w:rFonts w:asciiTheme="minorHAnsi" w:hAnsiTheme="minorHAnsi" w:cstheme="minorHAnsi"/>
              </w:rPr>
            </w:pPr>
          </w:p>
        </w:tc>
        <w:tc>
          <w:tcPr>
            <w:tcW w:w="1843" w:type="dxa"/>
            <w:gridSpan w:val="4"/>
          </w:tcPr>
          <w:p w14:paraId="72B32ADB" w14:textId="77777777" w:rsidR="00E5029C" w:rsidRPr="00F52EEF" w:rsidRDefault="00E5029C" w:rsidP="00935F76">
            <w:pPr>
              <w:tabs>
                <w:tab w:val="left" w:pos="567"/>
              </w:tabs>
              <w:jc w:val="both"/>
              <w:rPr>
                <w:rFonts w:asciiTheme="minorHAnsi" w:hAnsiTheme="minorHAnsi" w:cstheme="minorHAnsi"/>
              </w:rPr>
            </w:pPr>
          </w:p>
        </w:tc>
        <w:tc>
          <w:tcPr>
            <w:tcW w:w="2313" w:type="dxa"/>
            <w:gridSpan w:val="6"/>
          </w:tcPr>
          <w:p w14:paraId="5E801ACD"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7628DD1A" w14:textId="77777777" w:rsidTr="00A163AD">
        <w:tc>
          <w:tcPr>
            <w:tcW w:w="6521" w:type="dxa"/>
            <w:gridSpan w:val="7"/>
          </w:tcPr>
          <w:p w14:paraId="2255C993" w14:textId="77777777" w:rsidR="00E5029C" w:rsidRPr="00F52EEF" w:rsidRDefault="00E5029C" w:rsidP="00935F76">
            <w:pPr>
              <w:tabs>
                <w:tab w:val="left" w:pos="567"/>
              </w:tabs>
              <w:jc w:val="both"/>
              <w:rPr>
                <w:rFonts w:asciiTheme="minorHAnsi" w:hAnsiTheme="minorHAnsi" w:cstheme="minorHAnsi"/>
              </w:rPr>
            </w:pPr>
          </w:p>
        </w:tc>
        <w:tc>
          <w:tcPr>
            <w:tcW w:w="1843" w:type="dxa"/>
            <w:gridSpan w:val="4"/>
          </w:tcPr>
          <w:p w14:paraId="5022D35C" w14:textId="77777777" w:rsidR="00E5029C" w:rsidRPr="00F52EEF" w:rsidRDefault="00E5029C" w:rsidP="00935F76">
            <w:pPr>
              <w:tabs>
                <w:tab w:val="left" w:pos="567"/>
              </w:tabs>
              <w:jc w:val="both"/>
              <w:rPr>
                <w:rFonts w:asciiTheme="minorHAnsi" w:hAnsiTheme="minorHAnsi" w:cstheme="minorHAnsi"/>
              </w:rPr>
            </w:pPr>
          </w:p>
        </w:tc>
        <w:tc>
          <w:tcPr>
            <w:tcW w:w="2313" w:type="dxa"/>
            <w:gridSpan w:val="6"/>
          </w:tcPr>
          <w:p w14:paraId="63134AC9"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7E13854" w14:textId="77777777" w:rsidTr="00742FCD">
        <w:tc>
          <w:tcPr>
            <w:tcW w:w="10677" w:type="dxa"/>
            <w:gridSpan w:val="17"/>
            <w:shd w:val="clear" w:color="auto" w:fill="F7CAAC"/>
          </w:tcPr>
          <w:p w14:paraId="18B737B7"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585DAC5D" w14:textId="77777777" w:rsidTr="00742FCD">
        <w:trPr>
          <w:trHeight w:val="1118"/>
        </w:trPr>
        <w:tc>
          <w:tcPr>
            <w:tcW w:w="10677" w:type="dxa"/>
            <w:gridSpan w:val="17"/>
            <w:tcBorders>
              <w:top w:val="nil"/>
            </w:tcBorders>
          </w:tcPr>
          <w:p w14:paraId="263AC7FB"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Marketingový výzkum 1 – garant, přednášející, vedoucí seminář</w:t>
            </w:r>
          </w:p>
          <w:p w14:paraId="3816BD61"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Marketingový výzkum 2 - garant, přednášející, vedoucí seminář</w:t>
            </w:r>
          </w:p>
          <w:p w14:paraId="5B6BF9DE" w14:textId="77777777" w:rsidR="00E5029C" w:rsidRPr="00F52EEF" w:rsidRDefault="00E5029C" w:rsidP="00935F76">
            <w:pPr>
              <w:tabs>
                <w:tab w:val="left" w:pos="567"/>
              </w:tabs>
              <w:autoSpaceDE w:val="0"/>
              <w:autoSpaceDN w:val="0"/>
              <w:adjustRightInd w:val="0"/>
              <w:rPr>
                <w:rFonts w:asciiTheme="minorHAnsi" w:hAnsiTheme="minorHAnsi" w:cstheme="minorHAnsi"/>
              </w:rPr>
            </w:pPr>
          </w:p>
        </w:tc>
      </w:tr>
      <w:tr w:rsidR="00E5029C" w:rsidRPr="00F52EEF" w14:paraId="4BC4F6B8" w14:textId="77777777" w:rsidTr="00742FCD">
        <w:tc>
          <w:tcPr>
            <w:tcW w:w="10677" w:type="dxa"/>
            <w:gridSpan w:val="17"/>
            <w:shd w:val="clear" w:color="auto" w:fill="F7CAAC"/>
          </w:tcPr>
          <w:p w14:paraId="1CAA492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44E210AA" w14:textId="77777777" w:rsidTr="00742FCD">
        <w:trPr>
          <w:trHeight w:val="665"/>
        </w:trPr>
        <w:tc>
          <w:tcPr>
            <w:tcW w:w="10677" w:type="dxa"/>
            <w:gridSpan w:val="17"/>
          </w:tcPr>
          <w:p w14:paraId="5E39C85C" w14:textId="19203921"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2000</w:t>
            </w:r>
            <w:r w:rsidR="00742FCD">
              <w:rPr>
                <w:rFonts w:asciiTheme="minorHAnsi" w:hAnsiTheme="minorHAnsi" w:cstheme="minorHAnsi"/>
              </w:rPr>
              <w:t>:</w:t>
            </w:r>
            <w:r w:rsidRPr="00F52EEF">
              <w:rPr>
                <w:rFonts w:asciiTheme="minorHAnsi" w:hAnsiTheme="minorHAnsi" w:cstheme="minorHAnsi"/>
              </w:rPr>
              <w:t xml:space="preserve"> Obchodně-podnikatelská fakulta Slezské univerzity v Karviné, obor Marketing a management  (Ing.)</w:t>
            </w:r>
          </w:p>
          <w:p w14:paraId="69C85141" w14:textId="043C6CFA"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2009</w:t>
            </w:r>
            <w:r w:rsidR="00742FCD">
              <w:rPr>
                <w:rFonts w:asciiTheme="minorHAnsi" w:hAnsiTheme="minorHAnsi" w:cstheme="minorHAnsi"/>
              </w:rPr>
              <w:t>:</w:t>
            </w:r>
            <w:r w:rsidRPr="00F52EEF">
              <w:rPr>
                <w:rFonts w:asciiTheme="minorHAnsi" w:hAnsiTheme="minorHAnsi" w:cstheme="minorHAnsi"/>
              </w:rPr>
              <w:t xml:space="preserve"> Fakulta managementu a ekonomiky UTB Zlín, obor Ekonomika a management (Ph.D.)</w:t>
            </w:r>
          </w:p>
        </w:tc>
      </w:tr>
      <w:tr w:rsidR="00E5029C" w:rsidRPr="00F52EEF" w14:paraId="15F51C22" w14:textId="77777777" w:rsidTr="00742FCD">
        <w:tc>
          <w:tcPr>
            <w:tcW w:w="10677" w:type="dxa"/>
            <w:gridSpan w:val="17"/>
            <w:shd w:val="clear" w:color="auto" w:fill="F7CAAC"/>
          </w:tcPr>
          <w:p w14:paraId="2FA632B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31D3DE4C" w14:textId="77777777" w:rsidTr="00742FCD">
        <w:trPr>
          <w:trHeight w:val="607"/>
        </w:trPr>
        <w:tc>
          <w:tcPr>
            <w:tcW w:w="10677" w:type="dxa"/>
            <w:gridSpan w:val="17"/>
          </w:tcPr>
          <w:p w14:paraId="774502EA" w14:textId="66B951A2"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2000 </w:t>
            </w:r>
            <w:r w:rsidR="00742FCD">
              <w:rPr>
                <w:rFonts w:asciiTheme="minorHAnsi" w:hAnsiTheme="minorHAnsi" w:cstheme="minorHAnsi"/>
              </w:rPr>
              <w:t>–</w:t>
            </w:r>
            <w:r w:rsidRPr="00F52EEF">
              <w:rPr>
                <w:rFonts w:asciiTheme="minorHAnsi" w:hAnsiTheme="minorHAnsi" w:cstheme="minorHAnsi"/>
              </w:rPr>
              <w:t xml:space="preserve"> 2005</w:t>
            </w:r>
            <w:r w:rsidR="00742FCD">
              <w:rPr>
                <w:rFonts w:asciiTheme="minorHAnsi" w:hAnsiTheme="minorHAnsi" w:cstheme="minorHAnsi"/>
              </w:rPr>
              <w:t>:</w:t>
            </w:r>
            <w:r w:rsidRPr="00F52EEF">
              <w:rPr>
                <w:rFonts w:asciiTheme="minorHAnsi" w:hAnsiTheme="minorHAnsi" w:cstheme="minorHAnsi"/>
              </w:rPr>
              <w:t xml:space="preserve"> pedagog na Obchodní akademii a Vyšší odborné škole ekonomické Zlín</w:t>
            </w:r>
          </w:p>
          <w:p w14:paraId="2D8DBE8C" w14:textId="5D7E62E9"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2005</w:t>
            </w:r>
            <w:r w:rsidR="00742FCD">
              <w:rPr>
                <w:rFonts w:asciiTheme="minorHAnsi" w:hAnsiTheme="minorHAnsi" w:cstheme="minorHAnsi"/>
              </w:rPr>
              <w:t xml:space="preserve"> – </w:t>
            </w:r>
            <w:r w:rsidRPr="00F52EEF">
              <w:rPr>
                <w:rFonts w:asciiTheme="minorHAnsi" w:hAnsiTheme="minorHAnsi" w:cstheme="minorHAnsi"/>
              </w:rPr>
              <w:t>do</w:t>
            </w:r>
            <w:r w:rsidR="00742FCD">
              <w:rPr>
                <w:rFonts w:asciiTheme="minorHAnsi" w:hAnsiTheme="minorHAnsi" w:cstheme="minorHAnsi"/>
              </w:rPr>
              <w:t>po</w:t>
            </w:r>
            <w:r w:rsidRPr="00F52EEF">
              <w:rPr>
                <w:rFonts w:asciiTheme="minorHAnsi" w:hAnsiTheme="minorHAnsi" w:cstheme="minorHAnsi"/>
              </w:rPr>
              <w:t>sud</w:t>
            </w:r>
            <w:r w:rsidR="00742FCD">
              <w:rPr>
                <w:rFonts w:asciiTheme="minorHAnsi" w:hAnsiTheme="minorHAnsi" w:cstheme="minorHAnsi"/>
              </w:rPr>
              <w:t>:</w:t>
            </w:r>
            <w:r w:rsidRPr="00F52EEF">
              <w:rPr>
                <w:rFonts w:asciiTheme="minorHAnsi" w:hAnsiTheme="minorHAnsi" w:cstheme="minorHAnsi"/>
              </w:rPr>
              <w:t xml:space="preserve"> akademický pracovník na Fakultě multimediálních komunikací    </w:t>
            </w:r>
            <w:r w:rsidRPr="00F52EEF">
              <w:rPr>
                <w:rFonts w:asciiTheme="minorHAnsi" w:hAnsiTheme="minorHAnsi" w:cstheme="minorHAnsi"/>
              </w:rPr>
              <w:br/>
            </w:r>
          </w:p>
        </w:tc>
      </w:tr>
      <w:tr w:rsidR="00E5029C" w:rsidRPr="00F52EEF" w14:paraId="3562452B" w14:textId="77777777" w:rsidTr="00742FCD">
        <w:trPr>
          <w:trHeight w:val="250"/>
        </w:trPr>
        <w:tc>
          <w:tcPr>
            <w:tcW w:w="10677" w:type="dxa"/>
            <w:gridSpan w:val="17"/>
            <w:shd w:val="clear" w:color="auto" w:fill="F7CAAC"/>
          </w:tcPr>
          <w:p w14:paraId="2803D07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4150418C" w14:textId="77777777" w:rsidTr="00742FCD">
        <w:trPr>
          <w:trHeight w:val="408"/>
        </w:trPr>
        <w:tc>
          <w:tcPr>
            <w:tcW w:w="10677" w:type="dxa"/>
            <w:gridSpan w:val="17"/>
          </w:tcPr>
          <w:p w14:paraId="160462D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89 bakalářských prací, 139 diplomových prací</w:t>
            </w:r>
          </w:p>
        </w:tc>
      </w:tr>
      <w:tr w:rsidR="00E5029C" w:rsidRPr="00F52EEF" w14:paraId="117B0FD9" w14:textId="77777777" w:rsidTr="00A163AD">
        <w:trPr>
          <w:cantSplit/>
        </w:trPr>
        <w:tc>
          <w:tcPr>
            <w:tcW w:w="4165" w:type="dxa"/>
            <w:gridSpan w:val="3"/>
            <w:tcBorders>
              <w:top w:val="single" w:sz="12" w:space="0" w:color="auto"/>
            </w:tcBorders>
            <w:shd w:val="clear" w:color="auto" w:fill="F7CAAC"/>
          </w:tcPr>
          <w:p w14:paraId="3EEF6C3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3"/>
            <w:tcBorders>
              <w:top w:val="single" w:sz="12" w:space="0" w:color="auto"/>
            </w:tcBorders>
            <w:shd w:val="clear" w:color="auto" w:fill="F7CAAC"/>
          </w:tcPr>
          <w:p w14:paraId="0217DB2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5"/>
            <w:tcBorders>
              <w:top w:val="single" w:sz="12" w:space="0" w:color="auto"/>
              <w:right w:val="single" w:sz="12" w:space="0" w:color="auto"/>
            </w:tcBorders>
            <w:shd w:val="clear" w:color="auto" w:fill="F7CAAC"/>
          </w:tcPr>
          <w:p w14:paraId="683EC76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6"/>
            <w:tcBorders>
              <w:top w:val="single" w:sz="12" w:space="0" w:color="auto"/>
              <w:left w:val="single" w:sz="12" w:space="0" w:color="auto"/>
            </w:tcBorders>
            <w:shd w:val="clear" w:color="auto" w:fill="F7CAAC"/>
          </w:tcPr>
          <w:p w14:paraId="4B746D4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4C91D3E7" w14:textId="77777777" w:rsidR="00E5029C" w:rsidRPr="00F52EEF" w:rsidRDefault="00E5029C" w:rsidP="00935F76">
            <w:pPr>
              <w:tabs>
                <w:tab w:val="left" w:pos="567"/>
              </w:tabs>
              <w:rPr>
                <w:rFonts w:asciiTheme="minorHAnsi" w:hAnsiTheme="minorHAnsi" w:cstheme="minorHAnsi"/>
                <w:b/>
              </w:rPr>
            </w:pPr>
          </w:p>
        </w:tc>
      </w:tr>
      <w:tr w:rsidR="00E5029C" w:rsidRPr="00F52EEF" w14:paraId="64A475D3" w14:textId="77777777" w:rsidTr="00A163AD">
        <w:trPr>
          <w:cantSplit/>
        </w:trPr>
        <w:tc>
          <w:tcPr>
            <w:tcW w:w="4165" w:type="dxa"/>
            <w:gridSpan w:val="3"/>
          </w:tcPr>
          <w:p w14:paraId="391BC3E3" w14:textId="77777777" w:rsidR="00E5029C" w:rsidRPr="00F52EEF" w:rsidRDefault="00E5029C" w:rsidP="00935F76">
            <w:pPr>
              <w:tabs>
                <w:tab w:val="left" w:pos="567"/>
              </w:tabs>
              <w:jc w:val="both"/>
              <w:rPr>
                <w:rFonts w:asciiTheme="minorHAnsi" w:hAnsiTheme="minorHAnsi" w:cstheme="minorHAnsi"/>
              </w:rPr>
            </w:pPr>
          </w:p>
        </w:tc>
        <w:tc>
          <w:tcPr>
            <w:tcW w:w="2245" w:type="dxa"/>
            <w:gridSpan w:val="3"/>
          </w:tcPr>
          <w:p w14:paraId="79369CF3" w14:textId="77777777" w:rsidR="00E5029C" w:rsidRPr="00F52EEF" w:rsidRDefault="00E5029C" w:rsidP="00935F76">
            <w:pPr>
              <w:tabs>
                <w:tab w:val="left" w:pos="567"/>
              </w:tabs>
              <w:jc w:val="both"/>
              <w:rPr>
                <w:rFonts w:asciiTheme="minorHAnsi" w:hAnsiTheme="minorHAnsi" w:cstheme="minorHAnsi"/>
              </w:rPr>
            </w:pPr>
          </w:p>
        </w:tc>
        <w:tc>
          <w:tcPr>
            <w:tcW w:w="1954" w:type="dxa"/>
            <w:gridSpan w:val="5"/>
            <w:tcBorders>
              <w:right w:val="single" w:sz="12" w:space="0" w:color="auto"/>
            </w:tcBorders>
          </w:tcPr>
          <w:p w14:paraId="3F300D0A" w14:textId="77777777" w:rsidR="00E5029C" w:rsidRPr="00F52EEF" w:rsidRDefault="00E5029C" w:rsidP="00935F76">
            <w:pPr>
              <w:tabs>
                <w:tab w:val="left" w:pos="567"/>
              </w:tabs>
              <w:jc w:val="both"/>
              <w:rPr>
                <w:rFonts w:asciiTheme="minorHAnsi" w:hAnsiTheme="minorHAnsi" w:cstheme="minorHAnsi"/>
              </w:rPr>
            </w:pPr>
          </w:p>
        </w:tc>
        <w:tc>
          <w:tcPr>
            <w:tcW w:w="709" w:type="dxa"/>
            <w:gridSpan w:val="2"/>
            <w:tcBorders>
              <w:left w:val="single" w:sz="12" w:space="0" w:color="auto"/>
            </w:tcBorders>
            <w:shd w:val="clear" w:color="auto" w:fill="F7CAAC"/>
          </w:tcPr>
          <w:p w14:paraId="31710EB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2"/>
            <w:shd w:val="clear" w:color="auto" w:fill="F7CAAC"/>
          </w:tcPr>
          <w:p w14:paraId="594EC41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gridSpan w:val="2"/>
            <w:shd w:val="clear" w:color="auto" w:fill="F7CAAC"/>
          </w:tcPr>
          <w:p w14:paraId="3DC5B45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475D5729" w14:textId="77777777" w:rsidTr="00A163AD">
        <w:trPr>
          <w:cantSplit/>
          <w:trHeight w:val="70"/>
        </w:trPr>
        <w:tc>
          <w:tcPr>
            <w:tcW w:w="4165" w:type="dxa"/>
            <w:gridSpan w:val="3"/>
            <w:shd w:val="clear" w:color="auto" w:fill="F7CAAC"/>
          </w:tcPr>
          <w:p w14:paraId="1449020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3"/>
            <w:shd w:val="clear" w:color="auto" w:fill="F7CAAC"/>
          </w:tcPr>
          <w:p w14:paraId="4FDFD9B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5"/>
            <w:tcBorders>
              <w:right w:val="single" w:sz="12" w:space="0" w:color="auto"/>
            </w:tcBorders>
            <w:shd w:val="clear" w:color="auto" w:fill="F7CAAC"/>
          </w:tcPr>
          <w:p w14:paraId="59AF9E5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2"/>
            <w:vMerge w:val="restart"/>
            <w:tcBorders>
              <w:left w:val="single" w:sz="12" w:space="0" w:color="auto"/>
            </w:tcBorders>
          </w:tcPr>
          <w:p w14:paraId="415A422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850" w:type="dxa"/>
            <w:gridSpan w:val="2"/>
            <w:vMerge w:val="restart"/>
          </w:tcPr>
          <w:p w14:paraId="3EA998A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3</w:t>
            </w:r>
          </w:p>
        </w:tc>
        <w:tc>
          <w:tcPr>
            <w:tcW w:w="754" w:type="dxa"/>
            <w:gridSpan w:val="2"/>
            <w:vMerge w:val="restart"/>
          </w:tcPr>
          <w:p w14:paraId="0B5141F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164</w:t>
            </w:r>
          </w:p>
        </w:tc>
      </w:tr>
      <w:tr w:rsidR="00E5029C" w:rsidRPr="00F52EEF" w14:paraId="1D9DE700" w14:textId="77777777" w:rsidTr="00A163AD">
        <w:trPr>
          <w:trHeight w:val="205"/>
        </w:trPr>
        <w:tc>
          <w:tcPr>
            <w:tcW w:w="4165" w:type="dxa"/>
            <w:gridSpan w:val="3"/>
          </w:tcPr>
          <w:p w14:paraId="62E587F9" w14:textId="77777777" w:rsidR="00E5029C" w:rsidRPr="00F52EEF" w:rsidRDefault="00E5029C" w:rsidP="00935F76">
            <w:pPr>
              <w:tabs>
                <w:tab w:val="left" w:pos="567"/>
              </w:tabs>
              <w:jc w:val="both"/>
              <w:rPr>
                <w:rFonts w:asciiTheme="minorHAnsi" w:hAnsiTheme="minorHAnsi" w:cstheme="minorHAnsi"/>
              </w:rPr>
            </w:pPr>
          </w:p>
        </w:tc>
        <w:tc>
          <w:tcPr>
            <w:tcW w:w="2245" w:type="dxa"/>
            <w:gridSpan w:val="3"/>
          </w:tcPr>
          <w:p w14:paraId="1A9E519F" w14:textId="77777777" w:rsidR="00E5029C" w:rsidRPr="00F52EEF" w:rsidRDefault="00E5029C" w:rsidP="00935F76">
            <w:pPr>
              <w:tabs>
                <w:tab w:val="left" w:pos="567"/>
              </w:tabs>
              <w:jc w:val="both"/>
              <w:rPr>
                <w:rFonts w:asciiTheme="minorHAnsi" w:hAnsiTheme="minorHAnsi" w:cstheme="minorHAnsi"/>
              </w:rPr>
            </w:pPr>
          </w:p>
        </w:tc>
        <w:tc>
          <w:tcPr>
            <w:tcW w:w="1954" w:type="dxa"/>
            <w:gridSpan w:val="5"/>
            <w:tcBorders>
              <w:right w:val="single" w:sz="12" w:space="0" w:color="auto"/>
            </w:tcBorders>
          </w:tcPr>
          <w:p w14:paraId="46AE0565" w14:textId="77777777" w:rsidR="00E5029C" w:rsidRPr="00F52EEF" w:rsidRDefault="00E5029C" w:rsidP="00935F76">
            <w:pPr>
              <w:tabs>
                <w:tab w:val="left" w:pos="567"/>
              </w:tabs>
              <w:jc w:val="both"/>
              <w:rPr>
                <w:rFonts w:asciiTheme="minorHAnsi" w:hAnsiTheme="minorHAnsi" w:cstheme="minorHAnsi"/>
              </w:rPr>
            </w:pPr>
          </w:p>
        </w:tc>
        <w:tc>
          <w:tcPr>
            <w:tcW w:w="709" w:type="dxa"/>
            <w:gridSpan w:val="2"/>
            <w:vMerge/>
            <w:tcBorders>
              <w:left w:val="single" w:sz="12" w:space="0" w:color="auto"/>
            </w:tcBorders>
            <w:vAlign w:val="center"/>
          </w:tcPr>
          <w:p w14:paraId="1D11DC38" w14:textId="77777777" w:rsidR="00E5029C" w:rsidRPr="00F52EEF" w:rsidRDefault="00E5029C" w:rsidP="00935F76">
            <w:pPr>
              <w:tabs>
                <w:tab w:val="left" w:pos="567"/>
              </w:tabs>
              <w:rPr>
                <w:rFonts w:asciiTheme="minorHAnsi" w:hAnsiTheme="minorHAnsi" w:cstheme="minorHAnsi"/>
                <w:b/>
              </w:rPr>
            </w:pPr>
          </w:p>
        </w:tc>
        <w:tc>
          <w:tcPr>
            <w:tcW w:w="850" w:type="dxa"/>
            <w:gridSpan w:val="2"/>
            <w:vMerge/>
            <w:vAlign w:val="center"/>
          </w:tcPr>
          <w:p w14:paraId="513A12BB" w14:textId="77777777" w:rsidR="00E5029C" w:rsidRPr="00F52EEF" w:rsidRDefault="00E5029C" w:rsidP="00935F76">
            <w:pPr>
              <w:tabs>
                <w:tab w:val="left" w:pos="567"/>
              </w:tabs>
              <w:rPr>
                <w:rFonts w:asciiTheme="minorHAnsi" w:hAnsiTheme="minorHAnsi" w:cstheme="minorHAnsi"/>
                <w:b/>
              </w:rPr>
            </w:pPr>
          </w:p>
        </w:tc>
        <w:tc>
          <w:tcPr>
            <w:tcW w:w="754" w:type="dxa"/>
            <w:gridSpan w:val="2"/>
            <w:vMerge/>
            <w:vAlign w:val="center"/>
          </w:tcPr>
          <w:p w14:paraId="3BED673A" w14:textId="77777777" w:rsidR="00E5029C" w:rsidRPr="00F52EEF" w:rsidRDefault="00E5029C" w:rsidP="00935F76">
            <w:pPr>
              <w:tabs>
                <w:tab w:val="left" w:pos="567"/>
              </w:tabs>
              <w:rPr>
                <w:rFonts w:asciiTheme="minorHAnsi" w:hAnsiTheme="minorHAnsi" w:cstheme="minorHAnsi"/>
                <w:b/>
              </w:rPr>
            </w:pPr>
          </w:p>
        </w:tc>
      </w:tr>
      <w:tr w:rsidR="00E5029C" w:rsidRPr="00F52EEF" w14:paraId="02825594" w14:textId="77777777" w:rsidTr="00742FCD">
        <w:tc>
          <w:tcPr>
            <w:tcW w:w="10677" w:type="dxa"/>
            <w:gridSpan w:val="17"/>
            <w:shd w:val="clear" w:color="auto" w:fill="F7CAAC"/>
          </w:tcPr>
          <w:p w14:paraId="4DB3B70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620B131E" w14:textId="77777777" w:rsidTr="00742FCD">
        <w:trPr>
          <w:trHeight w:val="566"/>
        </w:trPr>
        <w:tc>
          <w:tcPr>
            <w:tcW w:w="10677" w:type="dxa"/>
            <w:gridSpan w:val="17"/>
          </w:tcPr>
          <w:p w14:paraId="5D19B8CD" w14:textId="77777777" w:rsidR="00E5029C" w:rsidRPr="00F52EEF" w:rsidRDefault="00E5029C" w:rsidP="00935F76">
            <w:pPr>
              <w:pStyle w:val="paragraph"/>
              <w:tabs>
                <w:tab w:val="left" w:pos="567"/>
              </w:tabs>
              <w:spacing w:before="0" w:beforeAutospacing="0" w:after="0" w:afterAutospacing="0"/>
              <w:textAlignment w:val="baseline"/>
              <w:rPr>
                <w:rStyle w:val="eop"/>
                <w:rFonts w:asciiTheme="minorHAnsi" w:eastAsiaTheme="majorEastAsia" w:hAnsiTheme="minorHAnsi" w:cstheme="minorHAnsi"/>
                <w:sz w:val="20"/>
                <w:szCs w:val="20"/>
              </w:rPr>
            </w:pPr>
            <w:r w:rsidRPr="00F52EEF">
              <w:rPr>
                <w:rFonts w:asciiTheme="minorHAnsi" w:hAnsiTheme="minorHAnsi" w:cstheme="minorHAnsi"/>
                <w:sz w:val="20"/>
                <w:szCs w:val="20"/>
              </w:rPr>
              <w:t xml:space="preserve">Juříková, M., </w:t>
            </w:r>
            <w:r w:rsidRPr="00F52EEF">
              <w:rPr>
                <w:rFonts w:asciiTheme="minorHAnsi" w:hAnsiTheme="minorHAnsi" w:cstheme="minorHAnsi"/>
                <w:sz w:val="20"/>
                <w:szCs w:val="20"/>
                <w:lang w:val="en-US"/>
              </w:rPr>
              <w:t xml:space="preserve">&amp; </w:t>
            </w:r>
            <w:r w:rsidRPr="00F52EEF">
              <w:rPr>
                <w:rFonts w:asciiTheme="minorHAnsi" w:hAnsiTheme="minorHAnsi" w:cstheme="minorHAnsi"/>
                <w:sz w:val="20"/>
                <w:szCs w:val="20"/>
              </w:rPr>
              <w:t xml:space="preserve">Kocourek, J. (2018). The Importance of Marketing in the Fulfillment of the Third Role of University. </w:t>
            </w:r>
            <w:r w:rsidRPr="00F52EEF">
              <w:rPr>
                <w:rFonts w:asciiTheme="minorHAnsi" w:hAnsiTheme="minorHAnsi" w:cstheme="minorHAnsi"/>
                <w:i/>
                <w:iCs/>
                <w:sz w:val="20"/>
                <w:szCs w:val="20"/>
                <w:bdr w:val="none" w:sz="0" w:space="0" w:color="auto" w:frame="1"/>
              </w:rPr>
              <w:t>12th International Technology, Education and Development Conference (INTED)</w:t>
            </w:r>
            <w:r w:rsidRPr="00F52EEF">
              <w:rPr>
                <w:rFonts w:asciiTheme="minorHAnsi" w:hAnsiTheme="minorHAnsi" w:cstheme="minorHAnsi"/>
                <w:sz w:val="20"/>
                <w:szCs w:val="20"/>
              </w:rPr>
              <w:t>. Valencia: International Academy of Technology, Education and Development (IATED), 8165-8170. Retrieved from </w:t>
            </w:r>
            <w:r w:rsidRPr="00F52EEF">
              <w:rPr>
                <w:rStyle w:val="Hypertextovodkaz"/>
                <w:rFonts w:asciiTheme="minorHAnsi" w:hAnsiTheme="minorHAnsi" w:cstheme="minorHAnsi"/>
                <w:sz w:val="20"/>
                <w:szCs w:val="20"/>
              </w:rPr>
              <w:t>https://library.iated.org/view/JURIKOVA2018IMP</w:t>
            </w:r>
            <w:r w:rsidRPr="00F52EEF">
              <w:rPr>
                <w:rFonts w:asciiTheme="minorHAnsi" w:hAnsiTheme="minorHAnsi" w:cstheme="minorHAnsi"/>
                <w:sz w:val="20"/>
                <w:szCs w:val="20"/>
              </w:rPr>
              <w:t>. </w:t>
            </w:r>
            <w:r w:rsidRPr="00F52EEF">
              <w:rPr>
                <w:rStyle w:val="eop"/>
                <w:rFonts w:asciiTheme="minorHAnsi" w:eastAsiaTheme="majorEastAsia" w:hAnsiTheme="minorHAnsi" w:cstheme="minorHAnsi"/>
                <w:sz w:val="20"/>
                <w:szCs w:val="20"/>
              </w:rPr>
              <w:t> </w:t>
            </w:r>
          </w:p>
          <w:p w14:paraId="3ED3667E" w14:textId="77777777" w:rsidR="00E5029C" w:rsidRPr="00F52EEF" w:rsidRDefault="00E5029C" w:rsidP="00935F76">
            <w:pPr>
              <w:pStyle w:val="paragraph"/>
              <w:tabs>
                <w:tab w:val="left" w:pos="567"/>
              </w:tabs>
              <w:spacing w:before="0" w:beforeAutospacing="0" w:after="0" w:afterAutospacing="0"/>
              <w:textAlignment w:val="baseline"/>
              <w:rPr>
                <w:rFonts w:asciiTheme="minorHAnsi" w:hAnsiTheme="minorHAnsi" w:cstheme="minorHAnsi"/>
                <w:sz w:val="20"/>
                <w:szCs w:val="20"/>
              </w:rPr>
            </w:pPr>
            <w:r w:rsidRPr="00F52EEF">
              <w:rPr>
                <w:rFonts w:asciiTheme="minorHAnsi" w:hAnsiTheme="minorHAnsi" w:cstheme="minorHAnsi"/>
                <w:sz w:val="20"/>
                <w:szCs w:val="20"/>
              </w:rPr>
              <w:t xml:space="preserve">Juříková, M. (2017). University attitude to the applicability and solution of the society-wide problem of water management. </w:t>
            </w:r>
            <w:r w:rsidRPr="00F52EEF">
              <w:rPr>
                <w:rFonts w:asciiTheme="minorHAnsi" w:hAnsiTheme="minorHAnsi" w:cstheme="minorHAnsi"/>
                <w:i/>
                <w:iCs/>
                <w:sz w:val="20"/>
                <w:szCs w:val="20"/>
                <w:bdr w:val="none" w:sz="0" w:space="0" w:color="auto" w:frame="1"/>
              </w:rPr>
              <w:t>Proceedings of the 30th International Business Information Management Association Conference, IBIMA 2017 - Vision 2020: Sustainable Economic development, Innovation Management, and Global Growth</w:t>
            </w:r>
            <w:r w:rsidRPr="00F52EEF">
              <w:rPr>
                <w:rFonts w:asciiTheme="minorHAnsi" w:hAnsiTheme="minorHAnsi" w:cstheme="minorHAnsi"/>
                <w:sz w:val="20"/>
                <w:szCs w:val="20"/>
              </w:rPr>
              <w:t>. Madrid: International Business Information Management Association (IBIMA), 2764-2770. </w:t>
            </w:r>
          </w:p>
          <w:p w14:paraId="4F0FCE55" w14:textId="77777777" w:rsidR="00E5029C" w:rsidRPr="00F52EEF" w:rsidRDefault="00E5029C" w:rsidP="00935F76">
            <w:pPr>
              <w:pStyle w:val="paragraph"/>
              <w:tabs>
                <w:tab w:val="left" w:pos="567"/>
              </w:tabs>
              <w:spacing w:before="0" w:beforeAutospacing="0" w:after="0" w:afterAutospacing="0"/>
              <w:textAlignment w:val="baseline"/>
              <w:rPr>
                <w:rFonts w:asciiTheme="minorHAnsi" w:hAnsiTheme="minorHAnsi" w:cstheme="minorHAnsi"/>
                <w:sz w:val="20"/>
                <w:szCs w:val="20"/>
              </w:rPr>
            </w:pPr>
            <w:r w:rsidRPr="00F52EEF">
              <w:rPr>
                <w:rFonts w:asciiTheme="minorHAnsi" w:hAnsiTheme="minorHAnsi" w:cstheme="minorHAnsi"/>
                <w:sz w:val="20"/>
                <w:szCs w:val="20"/>
              </w:rPr>
              <w:t xml:space="preserve">Juříková, M., Jurášková, O., Koucourek, J., </w:t>
            </w:r>
            <w:proofErr w:type="gramStart"/>
            <w:r w:rsidRPr="00F52EEF">
              <w:rPr>
                <w:rFonts w:asciiTheme="minorHAnsi" w:hAnsiTheme="minorHAnsi" w:cstheme="minorHAnsi"/>
                <w:sz w:val="20"/>
                <w:szCs w:val="20"/>
                <w:lang w:val="en-US"/>
              </w:rPr>
              <w:t>&amp;</w:t>
            </w:r>
            <w:r w:rsidRPr="00F52EEF">
              <w:rPr>
                <w:rFonts w:asciiTheme="minorHAnsi" w:hAnsiTheme="minorHAnsi" w:cstheme="minorHAnsi"/>
                <w:sz w:val="20"/>
                <w:szCs w:val="20"/>
              </w:rPr>
              <w:t xml:space="preserve">  Kovářová</w:t>
            </w:r>
            <w:proofErr w:type="gramEnd"/>
            <w:r w:rsidRPr="00F52EEF">
              <w:rPr>
                <w:rFonts w:asciiTheme="minorHAnsi" w:hAnsiTheme="minorHAnsi" w:cstheme="minorHAnsi"/>
                <w:sz w:val="20"/>
                <w:szCs w:val="20"/>
              </w:rPr>
              <w:t xml:space="preserve">, K., (2017). Significant Parameters in Brand Building of a University. </w:t>
            </w:r>
            <w:r w:rsidRPr="00F52EEF">
              <w:rPr>
                <w:rFonts w:asciiTheme="minorHAnsi" w:hAnsiTheme="minorHAnsi" w:cstheme="minorHAnsi"/>
                <w:i/>
                <w:iCs/>
                <w:sz w:val="20"/>
                <w:szCs w:val="20"/>
                <w:bdr w:val="none" w:sz="0" w:space="0" w:color="auto" w:frame="1"/>
              </w:rPr>
              <w:t xml:space="preserve">Marketing Identity: Brands We Love, Pt 1. </w:t>
            </w:r>
            <w:r w:rsidRPr="00F52EEF">
              <w:rPr>
                <w:rFonts w:asciiTheme="minorHAnsi" w:hAnsiTheme="minorHAnsi" w:cstheme="minorHAnsi"/>
                <w:sz w:val="20"/>
                <w:szCs w:val="20"/>
              </w:rPr>
              <w:t xml:space="preserve">Slovak Acad Sci: Univerzita sv. Cyrila a Metoda v Trnave, 123-131. </w:t>
            </w:r>
          </w:p>
          <w:p w14:paraId="2C6B7590" w14:textId="77777777" w:rsidR="00E5029C" w:rsidRPr="00F52EEF" w:rsidRDefault="00E5029C" w:rsidP="00935F76">
            <w:pPr>
              <w:pStyle w:val="paragraph"/>
              <w:tabs>
                <w:tab w:val="left" w:pos="567"/>
              </w:tabs>
              <w:spacing w:before="0" w:beforeAutospacing="0" w:after="0" w:afterAutospacing="0"/>
              <w:textAlignment w:val="baseline"/>
              <w:rPr>
                <w:rStyle w:val="normaltextrun"/>
                <w:rFonts w:asciiTheme="minorHAnsi" w:hAnsiTheme="minorHAnsi" w:cstheme="minorHAnsi"/>
                <w:i/>
                <w:iCs/>
                <w:sz w:val="20"/>
                <w:szCs w:val="20"/>
              </w:rPr>
            </w:pPr>
            <w:r w:rsidRPr="00F52EEF">
              <w:rPr>
                <w:rFonts w:asciiTheme="minorHAnsi" w:hAnsiTheme="minorHAnsi" w:cstheme="minorHAnsi"/>
                <w:sz w:val="20"/>
                <w:szCs w:val="20"/>
              </w:rPr>
              <w:t xml:space="preserve">Juříková, M., </w:t>
            </w:r>
            <w:r w:rsidRPr="00F52EEF">
              <w:rPr>
                <w:rStyle w:val="normaltextrun"/>
                <w:rFonts w:asciiTheme="minorHAnsi" w:hAnsiTheme="minorHAnsi" w:cstheme="minorHAnsi"/>
                <w:sz w:val="20"/>
                <w:szCs w:val="20"/>
              </w:rPr>
              <w:t xml:space="preserve">Kocourek, J. </w:t>
            </w:r>
            <w:r w:rsidRPr="00F52EEF">
              <w:rPr>
                <w:rFonts w:asciiTheme="minorHAnsi" w:hAnsiTheme="minorHAnsi" w:cstheme="minorHAnsi"/>
                <w:sz w:val="20"/>
                <w:szCs w:val="20"/>
                <w:lang w:val="en-US"/>
              </w:rPr>
              <w:t>&amp;</w:t>
            </w:r>
            <w:r w:rsidRPr="00F52EEF">
              <w:rPr>
                <w:rStyle w:val="normaltextrun"/>
                <w:rFonts w:asciiTheme="minorHAnsi" w:hAnsiTheme="minorHAnsi" w:cstheme="minorHAnsi"/>
                <w:sz w:val="20"/>
                <w:szCs w:val="20"/>
              </w:rPr>
              <w:t xml:space="preserve"> Gartnerová, E. (2017). Project </w:t>
            </w:r>
            <w:r w:rsidRPr="00F52EEF">
              <w:rPr>
                <w:rStyle w:val="spellingerror"/>
                <w:rFonts w:asciiTheme="minorHAnsi" w:hAnsiTheme="minorHAnsi" w:cstheme="minorHAnsi"/>
                <w:sz w:val="20"/>
                <w:szCs w:val="20"/>
              </w:rPr>
              <w:t>teaching</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at</w:t>
            </w:r>
            <w:r w:rsidRPr="00F52EEF">
              <w:rPr>
                <w:rStyle w:val="normaltextrun"/>
                <w:rFonts w:asciiTheme="minorHAnsi" w:hAnsiTheme="minorHAnsi" w:cstheme="minorHAnsi"/>
                <w:sz w:val="20"/>
                <w:szCs w:val="20"/>
              </w:rPr>
              <w:t> </w:t>
            </w:r>
            <w:r w:rsidRPr="00F52EEF">
              <w:rPr>
                <w:rStyle w:val="contextualspellingandgrammarerror"/>
                <w:rFonts w:asciiTheme="minorHAnsi" w:hAnsiTheme="minorHAnsi" w:cstheme="minorHAnsi"/>
                <w:sz w:val="20"/>
                <w:szCs w:val="20"/>
              </w:rPr>
              <w:t>University -A</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tool</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for</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presenting</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proposals</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for</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prevention</w:t>
            </w:r>
            <w:r w:rsidRPr="00F52EEF">
              <w:rPr>
                <w:rStyle w:val="normaltextrun"/>
                <w:rFonts w:asciiTheme="minorHAnsi" w:hAnsiTheme="minorHAnsi" w:cstheme="minorHAnsi"/>
                <w:sz w:val="20"/>
                <w:szCs w:val="20"/>
              </w:rPr>
              <w:t> and </w:t>
            </w:r>
            <w:r w:rsidRPr="00F52EEF">
              <w:rPr>
                <w:rStyle w:val="spellingerror"/>
                <w:rFonts w:asciiTheme="minorHAnsi" w:hAnsiTheme="minorHAnsi" w:cstheme="minorHAnsi"/>
                <w:sz w:val="20"/>
                <w:szCs w:val="20"/>
              </w:rPr>
              <w:t>solving</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the</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problem</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of</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the</w:t>
            </w:r>
            <w:r w:rsidRPr="00F52EEF">
              <w:rPr>
                <w:rStyle w:val="normaltextrun"/>
                <w:rFonts w:asciiTheme="minorHAnsi" w:hAnsiTheme="minorHAnsi" w:cstheme="minorHAnsi"/>
                <w:sz w:val="20"/>
                <w:szCs w:val="20"/>
              </w:rPr>
              <w:t> </w:t>
            </w:r>
            <w:r w:rsidRPr="00F52EEF">
              <w:rPr>
                <w:rStyle w:val="spellingerror"/>
                <w:rFonts w:asciiTheme="minorHAnsi" w:hAnsiTheme="minorHAnsi" w:cstheme="minorHAnsi"/>
                <w:sz w:val="20"/>
                <w:szCs w:val="20"/>
              </w:rPr>
              <w:t>general</w:t>
            </w:r>
            <w:r w:rsidRPr="00F52EEF">
              <w:rPr>
                <w:rStyle w:val="normaltextrun"/>
                <w:rFonts w:asciiTheme="minorHAnsi" w:hAnsiTheme="minorHAnsi" w:cstheme="minorHAnsi"/>
                <w:sz w:val="20"/>
                <w:szCs w:val="20"/>
              </w:rPr>
              <w:t> public. </w:t>
            </w:r>
            <w:r w:rsidRPr="00F52EEF">
              <w:rPr>
                <w:rStyle w:val="spellingerror"/>
                <w:rFonts w:asciiTheme="minorHAnsi" w:hAnsiTheme="minorHAnsi" w:cstheme="minorHAnsi"/>
                <w:i/>
                <w:iCs/>
                <w:sz w:val="20"/>
                <w:szCs w:val="20"/>
              </w:rPr>
              <w:t>Turkish</w:t>
            </w:r>
            <w:r w:rsidRPr="00F52EEF">
              <w:rPr>
                <w:rStyle w:val="normaltextrun"/>
                <w:rFonts w:asciiTheme="minorHAnsi" w:hAnsiTheme="minorHAnsi" w:cstheme="minorHAnsi"/>
                <w:i/>
                <w:iCs/>
                <w:sz w:val="20"/>
                <w:szCs w:val="20"/>
              </w:rPr>
              <w:t> Online </w:t>
            </w:r>
            <w:r w:rsidRPr="00F52EEF">
              <w:rPr>
                <w:rStyle w:val="spellingerror"/>
                <w:rFonts w:asciiTheme="minorHAnsi" w:hAnsiTheme="minorHAnsi" w:cstheme="minorHAnsi"/>
                <w:i/>
                <w:iCs/>
                <w:sz w:val="20"/>
                <w:szCs w:val="20"/>
              </w:rPr>
              <w:t>Journal</w:t>
            </w:r>
            <w:r w:rsidRPr="00F52EEF">
              <w:rPr>
                <w:rStyle w:val="normaltextrun"/>
                <w:rFonts w:asciiTheme="minorHAnsi" w:hAnsiTheme="minorHAnsi" w:cstheme="minorHAnsi"/>
                <w:i/>
                <w:iCs/>
                <w:sz w:val="20"/>
                <w:szCs w:val="20"/>
              </w:rPr>
              <w:t> </w:t>
            </w:r>
            <w:r w:rsidRPr="00F52EEF">
              <w:rPr>
                <w:rStyle w:val="spellingerror"/>
                <w:rFonts w:asciiTheme="minorHAnsi" w:hAnsiTheme="minorHAnsi" w:cstheme="minorHAnsi"/>
                <w:i/>
                <w:iCs/>
                <w:sz w:val="20"/>
                <w:szCs w:val="20"/>
              </w:rPr>
              <w:t>of</w:t>
            </w:r>
            <w:r w:rsidRPr="00F52EEF">
              <w:rPr>
                <w:rStyle w:val="normaltextrun"/>
                <w:rFonts w:asciiTheme="minorHAnsi" w:hAnsiTheme="minorHAnsi" w:cstheme="minorHAnsi"/>
                <w:i/>
                <w:iCs/>
                <w:sz w:val="20"/>
                <w:szCs w:val="20"/>
              </w:rPr>
              <w:t> </w:t>
            </w:r>
          </w:p>
          <w:p w14:paraId="3189D142" w14:textId="77777777" w:rsidR="00E5029C" w:rsidRPr="00F52EEF" w:rsidRDefault="00E5029C" w:rsidP="00935F76">
            <w:pPr>
              <w:pStyle w:val="paragraph"/>
              <w:tabs>
                <w:tab w:val="left" w:pos="567"/>
              </w:tabs>
              <w:spacing w:before="0" w:beforeAutospacing="0" w:after="0" w:afterAutospacing="0"/>
              <w:textAlignment w:val="baseline"/>
              <w:rPr>
                <w:rStyle w:val="normaltextrun"/>
                <w:rFonts w:asciiTheme="minorHAnsi" w:hAnsiTheme="minorHAnsi" w:cstheme="minorHAnsi"/>
                <w:sz w:val="20"/>
                <w:szCs w:val="20"/>
              </w:rPr>
            </w:pPr>
            <w:r w:rsidRPr="00F52EEF">
              <w:rPr>
                <w:rStyle w:val="spellingerror"/>
                <w:rFonts w:asciiTheme="minorHAnsi" w:hAnsiTheme="minorHAnsi" w:cstheme="minorHAnsi"/>
                <w:i/>
                <w:iCs/>
                <w:sz w:val="20"/>
                <w:szCs w:val="20"/>
              </w:rPr>
              <w:t>Educational</w:t>
            </w:r>
            <w:r w:rsidRPr="00F52EEF">
              <w:rPr>
                <w:rStyle w:val="normaltextrun"/>
                <w:rFonts w:asciiTheme="minorHAnsi" w:hAnsiTheme="minorHAnsi" w:cstheme="minorHAnsi"/>
                <w:i/>
                <w:iCs/>
                <w:sz w:val="20"/>
                <w:szCs w:val="20"/>
              </w:rPr>
              <w:t> Technology</w:t>
            </w:r>
            <w:r w:rsidRPr="00F52EEF">
              <w:rPr>
                <w:rStyle w:val="normaltextrun"/>
                <w:rFonts w:asciiTheme="minorHAnsi" w:hAnsiTheme="minorHAnsi" w:cstheme="minorHAnsi"/>
                <w:sz w:val="20"/>
                <w:szCs w:val="20"/>
              </w:rPr>
              <w:t xml:space="preserve">, </w:t>
            </w:r>
            <w:r w:rsidRPr="00F52EEF">
              <w:rPr>
                <w:rStyle w:val="normaltextrun"/>
                <w:rFonts w:asciiTheme="minorHAnsi" w:hAnsiTheme="minorHAnsi" w:cstheme="minorHAnsi"/>
                <w:i/>
                <w:sz w:val="20"/>
                <w:szCs w:val="20"/>
              </w:rPr>
              <w:t>INTE,</w:t>
            </w:r>
            <w:r w:rsidRPr="00F52EEF">
              <w:rPr>
                <w:rStyle w:val="normaltextrun"/>
                <w:rFonts w:asciiTheme="minorHAnsi" w:hAnsiTheme="minorHAnsi" w:cstheme="minorHAnsi"/>
                <w:sz w:val="20"/>
                <w:szCs w:val="20"/>
              </w:rPr>
              <w:t xml:space="preserve"> 768-774. </w:t>
            </w:r>
          </w:p>
          <w:p w14:paraId="0F2D9072" w14:textId="77777777" w:rsidR="00E5029C" w:rsidRPr="00F52EEF" w:rsidRDefault="00E5029C" w:rsidP="00935F76">
            <w:pPr>
              <w:pStyle w:val="paragraph"/>
              <w:tabs>
                <w:tab w:val="left" w:pos="567"/>
              </w:tabs>
              <w:spacing w:before="0" w:beforeAutospacing="0" w:after="0" w:afterAutospacing="0"/>
              <w:textAlignment w:val="baseline"/>
              <w:rPr>
                <w:rFonts w:asciiTheme="minorHAnsi" w:hAnsiTheme="minorHAnsi" w:cstheme="minorHAnsi"/>
                <w:sz w:val="20"/>
                <w:szCs w:val="20"/>
              </w:rPr>
            </w:pPr>
            <w:r w:rsidRPr="00F52EEF">
              <w:rPr>
                <w:rFonts w:asciiTheme="minorHAnsi" w:hAnsiTheme="minorHAnsi" w:cstheme="minorHAnsi"/>
                <w:sz w:val="20"/>
                <w:szCs w:val="20"/>
              </w:rPr>
              <w:t>Juříková, M. (</w:t>
            </w:r>
            <w:r w:rsidRPr="00F52EEF">
              <w:rPr>
                <w:rStyle w:val="normaltextrun"/>
                <w:rFonts w:asciiTheme="minorHAnsi" w:hAnsiTheme="minorHAnsi" w:cstheme="minorHAnsi"/>
                <w:sz w:val="20"/>
                <w:szCs w:val="20"/>
              </w:rPr>
              <w:t xml:space="preserve">2014). </w:t>
            </w:r>
            <w:r w:rsidRPr="00F52EEF">
              <w:rPr>
                <w:rStyle w:val="normaltextrun"/>
                <w:rFonts w:asciiTheme="minorHAnsi" w:hAnsiTheme="minorHAnsi" w:cstheme="minorHAnsi"/>
                <w:i/>
                <w:sz w:val="20"/>
                <w:szCs w:val="20"/>
              </w:rPr>
              <w:t>Marketing </w:t>
            </w:r>
            <w:r w:rsidRPr="00F52EEF">
              <w:rPr>
                <w:rStyle w:val="spellingerror"/>
                <w:rFonts w:asciiTheme="minorHAnsi" w:hAnsiTheme="minorHAnsi" w:cstheme="minorHAnsi"/>
                <w:i/>
                <w:sz w:val="20"/>
                <w:szCs w:val="20"/>
              </w:rPr>
              <w:t>Services</w:t>
            </w:r>
            <w:r w:rsidRPr="00F52EEF">
              <w:rPr>
                <w:rStyle w:val="normaltextrun"/>
                <w:rFonts w:asciiTheme="minorHAnsi" w:hAnsiTheme="minorHAnsi" w:cstheme="minorHAnsi"/>
                <w:i/>
                <w:sz w:val="20"/>
                <w:szCs w:val="20"/>
              </w:rPr>
              <w:t>: </w:t>
            </w:r>
            <w:r w:rsidRPr="00F52EEF">
              <w:rPr>
                <w:rStyle w:val="spellingerror"/>
                <w:rFonts w:asciiTheme="minorHAnsi" w:hAnsiTheme="minorHAnsi" w:cstheme="minorHAnsi"/>
                <w:i/>
                <w:sz w:val="20"/>
                <w:szCs w:val="20"/>
              </w:rPr>
              <w:t>Opportunities</w:t>
            </w:r>
            <w:r w:rsidRPr="00F52EEF">
              <w:rPr>
                <w:rStyle w:val="normaltextrun"/>
                <w:rFonts w:asciiTheme="minorHAnsi" w:hAnsiTheme="minorHAnsi" w:cstheme="minorHAnsi"/>
                <w:i/>
                <w:sz w:val="20"/>
                <w:szCs w:val="20"/>
              </w:rPr>
              <w:t> and </w:t>
            </w:r>
            <w:r w:rsidRPr="00F52EEF">
              <w:rPr>
                <w:rStyle w:val="spellingerror"/>
                <w:rFonts w:asciiTheme="minorHAnsi" w:hAnsiTheme="minorHAnsi" w:cstheme="minorHAnsi"/>
                <w:i/>
                <w:sz w:val="20"/>
                <w:szCs w:val="20"/>
              </w:rPr>
              <w:t>Limits</w:t>
            </w:r>
            <w:r w:rsidRPr="00F52EEF">
              <w:rPr>
                <w:rStyle w:val="normaltextrun"/>
                <w:rFonts w:asciiTheme="minorHAnsi" w:hAnsiTheme="minorHAnsi" w:cstheme="minorHAnsi"/>
                <w:i/>
                <w:sz w:val="20"/>
                <w:szCs w:val="20"/>
              </w:rPr>
              <w:t> </w:t>
            </w:r>
            <w:r w:rsidRPr="00F52EEF">
              <w:rPr>
                <w:rStyle w:val="spellingerror"/>
                <w:rFonts w:asciiTheme="minorHAnsi" w:hAnsiTheme="minorHAnsi" w:cstheme="minorHAnsi"/>
                <w:i/>
                <w:sz w:val="20"/>
                <w:szCs w:val="20"/>
              </w:rPr>
              <w:t>of</w:t>
            </w:r>
            <w:r w:rsidRPr="00F52EEF">
              <w:rPr>
                <w:rStyle w:val="normaltextrun"/>
                <w:rFonts w:asciiTheme="minorHAnsi" w:hAnsiTheme="minorHAnsi" w:cstheme="minorHAnsi"/>
                <w:i/>
                <w:sz w:val="20"/>
                <w:szCs w:val="20"/>
              </w:rPr>
              <w:t> </w:t>
            </w:r>
            <w:r w:rsidRPr="00F52EEF">
              <w:rPr>
                <w:rStyle w:val="spellingerror"/>
                <w:rFonts w:asciiTheme="minorHAnsi" w:hAnsiTheme="minorHAnsi" w:cstheme="minorHAnsi"/>
                <w:i/>
                <w:sz w:val="20"/>
                <w:szCs w:val="20"/>
              </w:rPr>
              <w:t>the</w:t>
            </w:r>
            <w:r w:rsidRPr="00F52EEF">
              <w:rPr>
                <w:rStyle w:val="normaltextrun"/>
                <w:rFonts w:asciiTheme="minorHAnsi" w:hAnsiTheme="minorHAnsi" w:cstheme="minorHAnsi"/>
                <w:i/>
                <w:sz w:val="20"/>
                <w:szCs w:val="20"/>
              </w:rPr>
              <w:t> </w:t>
            </w:r>
            <w:r w:rsidRPr="00F52EEF">
              <w:rPr>
                <w:rStyle w:val="spellingerror"/>
                <w:rFonts w:asciiTheme="minorHAnsi" w:hAnsiTheme="minorHAnsi" w:cstheme="minorHAnsi"/>
                <w:i/>
                <w:sz w:val="20"/>
                <w:szCs w:val="20"/>
              </w:rPr>
              <w:t>Implementation</w:t>
            </w:r>
            <w:r w:rsidRPr="00F52EEF">
              <w:rPr>
                <w:rStyle w:val="normaltextrun"/>
                <w:rFonts w:asciiTheme="minorHAnsi" w:hAnsiTheme="minorHAnsi" w:cstheme="minorHAnsi"/>
                <w:i/>
                <w:sz w:val="20"/>
                <w:szCs w:val="20"/>
              </w:rPr>
              <w:t> in Czech </w:t>
            </w:r>
            <w:r w:rsidRPr="00F52EEF">
              <w:rPr>
                <w:rStyle w:val="spellingerror"/>
                <w:rFonts w:asciiTheme="minorHAnsi" w:hAnsiTheme="minorHAnsi" w:cstheme="minorHAnsi"/>
                <w:i/>
                <w:sz w:val="20"/>
                <w:szCs w:val="20"/>
              </w:rPr>
              <w:t>Firms</w:t>
            </w:r>
            <w:r w:rsidRPr="00F52EEF">
              <w:rPr>
                <w:rStyle w:val="normaltextrun"/>
                <w:rFonts w:asciiTheme="minorHAnsi" w:hAnsiTheme="minorHAnsi" w:cstheme="minorHAnsi"/>
                <w:i/>
                <w:sz w:val="20"/>
                <w:szCs w:val="20"/>
              </w:rPr>
              <w:t>.</w:t>
            </w:r>
            <w:r w:rsidRPr="00F52EEF">
              <w:rPr>
                <w:rStyle w:val="normaltextrun"/>
                <w:rFonts w:asciiTheme="minorHAnsi" w:hAnsiTheme="minorHAnsi" w:cstheme="minorHAnsi"/>
                <w:sz w:val="20"/>
                <w:szCs w:val="20"/>
              </w:rPr>
              <w:t xml:space="preserve"> Zlín: </w:t>
            </w:r>
            <w:r w:rsidRPr="00F52EEF">
              <w:rPr>
                <w:rStyle w:val="spellingerror"/>
                <w:rFonts w:asciiTheme="minorHAnsi" w:hAnsiTheme="minorHAnsi" w:cstheme="minorHAnsi"/>
                <w:sz w:val="20"/>
                <w:szCs w:val="20"/>
              </w:rPr>
              <w:t>Verbum.</w:t>
            </w:r>
          </w:p>
        </w:tc>
      </w:tr>
      <w:tr w:rsidR="00E5029C" w:rsidRPr="00F52EEF" w14:paraId="5CD9924F" w14:textId="77777777" w:rsidTr="00742FCD">
        <w:trPr>
          <w:trHeight w:val="218"/>
        </w:trPr>
        <w:tc>
          <w:tcPr>
            <w:tcW w:w="10677" w:type="dxa"/>
            <w:gridSpan w:val="17"/>
            <w:shd w:val="clear" w:color="auto" w:fill="F7CAAC"/>
          </w:tcPr>
          <w:p w14:paraId="5DE95E75"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1286956E" w14:textId="77777777" w:rsidTr="00742FCD">
        <w:trPr>
          <w:trHeight w:val="1337"/>
        </w:trPr>
        <w:tc>
          <w:tcPr>
            <w:tcW w:w="10677" w:type="dxa"/>
            <w:gridSpan w:val="17"/>
          </w:tcPr>
          <w:p w14:paraId="2A44E936" w14:textId="39449991"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2006 </w:t>
            </w:r>
            <w:r w:rsidR="00742FCD">
              <w:rPr>
                <w:rFonts w:asciiTheme="minorHAnsi" w:hAnsiTheme="minorHAnsi" w:cstheme="minorHAnsi"/>
              </w:rPr>
              <w:t>–</w:t>
            </w:r>
            <w:r w:rsidRPr="00F52EEF">
              <w:rPr>
                <w:rFonts w:asciiTheme="minorHAnsi" w:hAnsiTheme="minorHAnsi" w:cstheme="minorHAnsi"/>
              </w:rPr>
              <w:t xml:space="preserve"> 2008</w:t>
            </w:r>
            <w:r w:rsidR="00742FCD">
              <w:rPr>
                <w:rFonts w:asciiTheme="minorHAnsi" w:hAnsiTheme="minorHAnsi" w:cstheme="minorHAnsi"/>
              </w:rPr>
              <w:t>:</w:t>
            </w:r>
            <w:r w:rsidRPr="00F52EEF">
              <w:rPr>
                <w:rFonts w:asciiTheme="minorHAnsi" w:hAnsiTheme="minorHAnsi" w:cstheme="minorHAnsi"/>
              </w:rPr>
              <w:t xml:space="preserve"> Univerzita Konštantína Filozófa v Nitre, Slovenská republika, externí pedagog</w:t>
            </w:r>
          </w:p>
          <w:p w14:paraId="7013AC8D" w14:textId="77777777" w:rsidR="00030948" w:rsidRPr="00F52EEF" w:rsidRDefault="00030948" w:rsidP="00935F76">
            <w:pPr>
              <w:tabs>
                <w:tab w:val="left" w:pos="567"/>
              </w:tabs>
              <w:jc w:val="both"/>
              <w:rPr>
                <w:rFonts w:asciiTheme="minorHAnsi" w:hAnsiTheme="minorHAnsi" w:cstheme="minorHAnsi"/>
              </w:rPr>
            </w:pPr>
          </w:p>
          <w:p w14:paraId="5DEEB1C3" w14:textId="77777777" w:rsidR="00030948" w:rsidRPr="00F52EEF" w:rsidRDefault="00030948" w:rsidP="00935F76">
            <w:pPr>
              <w:tabs>
                <w:tab w:val="left" w:pos="567"/>
              </w:tabs>
              <w:jc w:val="both"/>
              <w:rPr>
                <w:rFonts w:asciiTheme="minorHAnsi" w:hAnsiTheme="minorHAnsi" w:cstheme="minorHAnsi"/>
              </w:rPr>
            </w:pPr>
          </w:p>
          <w:p w14:paraId="21CEB871" w14:textId="3DCF8A05" w:rsidR="00030948" w:rsidRPr="00F52EEF" w:rsidRDefault="00030948" w:rsidP="00935F76">
            <w:pPr>
              <w:tabs>
                <w:tab w:val="left" w:pos="567"/>
              </w:tabs>
              <w:jc w:val="both"/>
              <w:rPr>
                <w:rFonts w:asciiTheme="minorHAnsi" w:hAnsiTheme="minorHAnsi" w:cstheme="minorHAnsi"/>
              </w:rPr>
            </w:pPr>
          </w:p>
        </w:tc>
      </w:tr>
      <w:tr w:rsidR="00E5029C" w:rsidRPr="00F52EEF" w14:paraId="5C005B65" w14:textId="77777777" w:rsidTr="00A163AD">
        <w:trPr>
          <w:cantSplit/>
          <w:trHeight w:val="421"/>
        </w:trPr>
        <w:tc>
          <w:tcPr>
            <w:tcW w:w="3336" w:type="dxa"/>
            <w:shd w:val="clear" w:color="auto" w:fill="F7CAAC"/>
          </w:tcPr>
          <w:p w14:paraId="501F504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7"/>
          </w:tcPr>
          <w:p w14:paraId="5C57EA9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Martina Juříková, v. r.</w:t>
            </w:r>
          </w:p>
        </w:tc>
        <w:tc>
          <w:tcPr>
            <w:tcW w:w="1134" w:type="dxa"/>
            <w:gridSpan w:val="3"/>
            <w:shd w:val="clear" w:color="auto" w:fill="F7CAAC"/>
          </w:tcPr>
          <w:p w14:paraId="33D0910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6"/>
          </w:tcPr>
          <w:p w14:paraId="6358AD61" w14:textId="77777777" w:rsidR="00E5029C" w:rsidRPr="00F52EEF" w:rsidRDefault="00E5029C" w:rsidP="00935F76">
            <w:pPr>
              <w:tabs>
                <w:tab w:val="left" w:pos="567"/>
              </w:tabs>
              <w:jc w:val="both"/>
              <w:rPr>
                <w:rFonts w:asciiTheme="minorHAnsi" w:hAnsiTheme="minorHAnsi" w:cstheme="minorHAnsi"/>
              </w:rPr>
            </w:pPr>
          </w:p>
        </w:tc>
      </w:tr>
    </w:tbl>
    <w:p w14:paraId="14BF26E2" w14:textId="77777777" w:rsidR="00E5029C" w:rsidRPr="00F52EEF" w:rsidRDefault="00E5029C" w:rsidP="00935F76">
      <w:pPr>
        <w:tabs>
          <w:tab w:val="left" w:pos="567"/>
        </w:tabs>
        <w:rPr>
          <w:rFonts w:asciiTheme="minorHAnsi" w:hAnsiTheme="minorHAnsi" w:cstheme="minorHAnsi"/>
        </w:rPr>
      </w:pPr>
    </w:p>
    <w:tbl>
      <w:tblPr>
        <w:tblW w:w="106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6"/>
        <w:gridCol w:w="829"/>
        <w:gridCol w:w="1721"/>
        <w:gridCol w:w="285"/>
        <w:gridCol w:w="67"/>
        <w:gridCol w:w="142"/>
        <w:gridCol w:w="30"/>
        <w:gridCol w:w="45"/>
        <w:gridCol w:w="66"/>
        <w:gridCol w:w="142"/>
        <w:gridCol w:w="425"/>
        <w:gridCol w:w="75"/>
        <w:gridCol w:w="67"/>
        <w:gridCol w:w="142"/>
        <w:gridCol w:w="709"/>
        <w:gridCol w:w="75"/>
        <w:gridCol w:w="66"/>
        <w:gridCol w:w="142"/>
        <w:gridCol w:w="567"/>
        <w:gridCol w:w="75"/>
        <w:gridCol w:w="67"/>
        <w:gridCol w:w="709"/>
        <w:gridCol w:w="75"/>
        <w:gridCol w:w="66"/>
        <w:gridCol w:w="754"/>
      </w:tblGrid>
      <w:tr w:rsidR="00E5029C" w:rsidRPr="00F52EEF" w14:paraId="56438269" w14:textId="77777777" w:rsidTr="000F7C52">
        <w:tc>
          <w:tcPr>
            <w:tcW w:w="10677" w:type="dxa"/>
            <w:gridSpan w:val="25"/>
            <w:tcBorders>
              <w:bottom w:val="double" w:sz="4" w:space="0" w:color="auto"/>
            </w:tcBorders>
            <w:shd w:val="clear" w:color="auto" w:fill="BDD6EE"/>
          </w:tcPr>
          <w:p w14:paraId="13D10F4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1384A4A6" w14:textId="77777777" w:rsidTr="000F7C52">
        <w:tc>
          <w:tcPr>
            <w:tcW w:w="3336" w:type="dxa"/>
            <w:tcBorders>
              <w:top w:val="double" w:sz="4" w:space="0" w:color="auto"/>
            </w:tcBorders>
            <w:shd w:val="clear" w:color="auto" w:fill="F7CAAC"/>
          </w:tcPr>
          <w:p w14:paraId="76EEE6C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24"/>
          </w:tcPr>
          <w:p w14:paraId="4617A0E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327FA544" w14:textId="77777777" w:rsidTr="000F7C52">
        <w:tc>
          <w:tcPr>
            <w:tcW w:w="3336" w:type="dxa"/>
            <w:shd w:val="clear" w:color="auto" w:fill="F7CAAC"/>
          </w:tcPr>
          <w:p w14:paraId="62AD28E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24"/>
          </w:tcPr>
          <w:p w14:paraId="2807136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70CE94C1" w14:textId="77777777" w:rsidTr="000F7C52">
        <w:tc>
          <w:tcPr>
            <w:tcW w:w="3336" w:type="dxa"/>
            <w:shd w:val="clear" w:color="auto" w:fill="F7CAAC"/>
          </w:tcPr>
          <w:p w14:paraId="65F3F58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24"/>
          </w:tcPr>
          <w:p w14:paraId="5B1FDF83" w14:textId="5CD09B9E"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20" w:author="Radim Bačuvčík" w:date="2020-02-06T10:24:00Z">
              <w:r w:rsidR="008B593D">
                <w:rPr>
                  <w:rFonts w:asciiTheme="minorHAnsi" w:hAnsiTheme="minorHAnsi" w:cstheme="minorHAnsi"/>
                </w:rPr>
                <w:t>á</w:t>
              </w:r>
            </w:ins>
            <w:del w:id="5821" w:author="Radim Bačuvčík" w:date="2020-02-06T10:24: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152DAAF6" w14:textId="77777777" w:rsidTr="000F7C52">
        <w:tc>
          <w:tcPr>
            <w:tcW w:w="3336" w:type="dxa"/>
            <w:shd w:val="clear" w:color="auto" w:fill="F7CAAC"/>
          </w:tcPr>
          <w:p w14:paraId="402DAD1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752" w:type="dxa"/>
            <w:gridSpan w:val="10"/>
          </w:tcPr>
          <w:p w14:paraId="33564AA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Eliška Káčerková</w:t>
            </w:r>
          </w:p>
        </w:tc>
        <w:tc>
          <w:tcPr>
            <w:tcW w:w="1134" w:type="dxa"/>
            <w:gridSpan w:val="6"/>
            <w:shd w:val="clear" w:color="auto" w:fill="F7CAAC"/>
          </w:tcPr>
          <w:p w14:paraId="107B002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55" w:type="dxa"/>
            <w:gridSpan w:val="8"/>
          </w:tcPr>
          <w:p w14:paraId="59C27C7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Mgr., Ph.D.</w:t>
            </w:r>
          </w:p>
        </w:tc>
      </w:tr>
      <w:tr w:rsidR="00E5029C" w:rsidRPr="00F52EEF" w14:paraId="001FFB4F" w14:textId="77777777" w:rsidTr="000F7C52">
        <w:tc>
          <w:tcPr>
            <w:tcW w:w="3336" w:type="dxa"/>
            <w:shd w:val="clear" w:color="auto" w:fill="F7CAAC"/>
          </w:tcPr>
          <w:p w14:paraId="14046F0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0923C98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1982</w:t>
            </w:r>
          </w:p>
        </w:tc>
        <w:tc>
          <w:tcPr>
            <w:tcW w:w="1721" w:type="dxa"/>
            <w:shd w:val="clear" w:color="auto" w:fill="F7CAAC"/>
          </w:tcPr>
          <w:p w14:paraId="3CF6975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494" w:type="dxa"/>
            <w:gridSpan w:val="3"/>
          </w:tcPr>
          <w:p w14:paraId="786D2BC8" w14:textId="744B7928"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708" w:type="dxa"/>
            <w:gridSpan w:val="5"/>
            <w:shd w:val="clear" w:color="auto" w:fill="F7CAAC"/>
          </w:tcPr>
          <w:p w14:paraId="0F358BC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6"/>
          </w:tcPr>
          <w:p w14:paraId="1440D991" w14:textId="58CCE2EC"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40h/t</w:t>
            </w:r>
            <w:r w:rsidR="00A163AD">
              <w:rPr>
                <w:rFonts w:asciiTheme="minorHAnsi" w:hAnsiTheme="minorHAnsi" w:cstheme="minorHAnsi"/>
              </w:rPr>
              <w:t>ýd.</w:t>
            </w:r>
          </w:p>
        </w:tc>
        <w:tc>
          <w:tcPr>
            <w:tcW w:w="851" w:type="dxa"/>
            <w:gridSpan w:val="4"/>
            <w:shd w:val="clear" w:color="auto" w:fill="F7CAAC"/>
          </w:tcPr>
          <w:p w14:paraId="16E75BF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44BF760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71AC0ECB" w14:textId="77777777" w:rsidTr="000F7C52">
        <w:tc>
          <w:tcPr>
            <w:tcW w:w="5886" w:type="dxa"/>
            <w:gridSpan w:val="3"/>
            <w:shd w:val="clear" w:color="auto" w:fill="F7CAAC"/>
          </w:tcPr>
          <w:p w14:paraId="65F8B67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494" w:type="dxa"/>
            <w:gridSpan w:val="3"/>
          </w:tcPr>
          <w:p w14:paraId="117D49AE" w14:textId="58668354"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708" w:type="dxa"/>
            <w:gridSpan w:val="5"/>
            <w:shd w:val="clear" w:color="auto" w:fill="F7CAAC"/>
          </w:tcPr>
          <w:p w14:paraId="0E80548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6"/>
          </w:tcPr>
          <w:p w14:paraId="6C37A159" w14:textId="0C43B9DD"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40h/t</w:t>
            </w:r>
            <w:r w:rsidR="00A163AD">
              <w:rPr>
                <w:rFonts w:asciiTheme="minorHAnsi" w:hAnsiTheme="minorHAnsi" w:cstheme="minorHAnsi"/>
              </w:rPr>
              <w:t>ýd.</w:t>
            </w:r>
          </w:p>
        </w:tc>
        <w:tc>
          <w:tcPr>
            <w:tcW w:w="851" w:type="dxa"/>
            <w:gridSpan w:val="4"/>
            <w:shd w:val="clear" w:color="auto" w:fill="F7CAAC"/>
          </w:tcPr>
          <w:p w14:paraId="2D35B92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010D2E0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1423C330" w14:textId="77777777" w:rsidTr="000F7C52">
        <w:tc>
          <w:tcPr>
            <w:tcW w:w="6380" w:type="dxa"/>
            <w:gridSpan w:val="6"/>
            <w:shd w:val="clear" w:color="auto" w:fill="F7CAAC"/>
          </w:tcPr>
          <w:p w14:paraId="70C087C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25265A7A"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p>
        </w:tc>
        <w:tc>
          <w:tcPr>
            <w:tcW w:w="1842" w:type="dxa"/>
            <w:gridSpan w:val="11"/>
            <w:shd w:val="clear" w:color="auto" w:fill="F7CAAC"/>
          </w:tcPr>
          <w:p w14:paraId="4B69CB2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455" w:type="dxa"/>
            <w:gridSpan w:val="8"/>
            <w:shd w:val="clear" w:color="auto" w:fill="F7CAAC"/>
          </w:tcPr>
          <w:p w14:paraId="34A40A1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391CFDB7" w14:textId="77777777" w:rsidTr="000F7C52">
        <w:tc>
          <w:tcPr>
            <w:tcW w:w="6380" w:type="dxa"/>
            <w:gridSpan w:val="6"/>
          </w:tcPr>
          <w:p w14:paraId="3B03D012" w14:textId="77777777" w:rsidR="00E5029C" w:rsidRPr="00F52EEF" w:rsidRDefault="00E5029C" w:rsidP="00935F76">
            <w:pPr>
              <w:tabs>
                <w:tab w:val="left" w:pos="567"/>
              </w:tabs>
              <w:jc w:val="both"/>
              <w:rPr>
                <w:rFonts w:asciiTheme="minorHAnsi" w:hAnsiTheme="minorHAnsi" w:cstheme="minorHAnsi"/>
              </w:rPr>
            </w:pPr>
          </w:p>
        </w:tc>
        <w:tc>
          <w:tcPr>
            <w:tcW w:w="1842" w:type="dxa"/>
            <w:gridSpan w:val="11"/>
          </w:tcPr>
          <w:p w14:paraId="1C520EE5" w14:textId="77777777" w:rsidR="00E5029C" w:rsidRPr="00F52EEF" w:rsidRDefault="00E5029C" w:rsidP="00935F76">
            <w:pPr>
              <w:tabs>
                <w:tab w:val="left" w:pos="567"/>
              </w:tabs>
              <w:jc w:val="both"/>
              <w:rPr>
                <w:rFonts w:asciiTheme="minorHAnsi" w:hAnsiTheme="minorHAnsi" w:cstheme="minorHAnsi"/>
              </w:rPr>
            </w:pPr>
          </w:p>
        </w:tc>
        <w:tc>
          <w:tcPr>
            <w:tcW w:w="2455" w:type="dxa"/>
            <w:gridSpan w:val="8"/>
          </w:tcPr>
          <w:p w14:paraId="13121E31"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6B48211" w14:textId="77777777" w:rsidTr="000F7C52">
        <w:tc>
          <w:tcPr>
            <w:tcW w:w="6380" w:type="dxa"/>
            <w:gridSpan w:val="6"/>
          </w:tcPr>
          <w:p w14:paraId="283E2D00" w14:textId="77777777" w:rsidR="00E5029C" w:rsidRPr="00F52EEF" w:rsidRDefault="00E5029C" w:rsidP="00935F76">
            <w:pPr>
              <w:tabs>
                <w:tab w:val="left" w:pos="567"/>
              </w:tabs>
              <w:jc w:val="both"/>
              <w:rPr>
                <w:rFonts w:asciiTheme="minorHAnsi" w:hAnsiTheme="minorHAnsi" w:cstheme="minorHAnsi"/>
              </w:rPr>
            </w:pPr>
          </w:p>
        </w:tc>
        <w:tc>
          <w:tcPr>
            <w:tcW w:w="1842" w:type="dxa"/>
            <w:gridSpan w:val="11"/>
          </w:tcPr>
          <w:p w14:paraId="74511278" w14:textId="77777777" w:rsidR="00E5029C" w:rsidRPr="00F52EEF" w:rsidRDefault="00E5029C" w:rsidP="00935F76">
            <w:pPr>
              <w:tabs>
                <w:tab w:val="left" w:pos="567"/>
              </w:tabs>
              <w:jc w:val="both"/>
              <w:rPr>
                <w:rFonts w:asciiTheme="minorHAnsi" w:hAnsiTheme="minorHAnsi" w:cstheme="minorHAnsi"/>
              </w:rPr>
            </w:pPr>
          </w:p>
        </w:tc>
        <w:tc>
          <w:tcPr>
            <w:tcW w:w="2455" w:type="dxa"/>
            <w:gridSpan w:val="8"/>
          </w:tcPr>
          <w:p w14:paraId="653E6BA5"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1902FB21" w14:textId="77777777" w:rsidTr="000F7C52">
        <w:tc>
          <w:tcPr>
            <w:tcW w:w="6380" w:type="dxa"/>
            <w:gridSpan w:val="6"/>
          </w:tcPr>
          <w:p w14:paraId="75EE99F1" w14:textId="77777777" w:rsidR="00E5029C" w:rsidRPr="00F52EEF" w:rsidRDefault="00E5029C" w:rsidP="00935F76">
            <w:pPr>
              <w:tabs>
                <w:tab w:val="left" w:pos="567"/>
              </w:tabs>
              <w:jc w:val="both"/>
              <w:rPr>
                <w:rFonts w:asciiTheme="minorHAnsi" w:hAnsiTheme="minorHAnsi" w:cstheme="minorHAnsi"/>
              </w:rPr>
            </w:pPr>
          </w:p>
        </w:tc>
        <w:tc>
          <w:tcPr>
            <w:tcW w:w="1842" w:type="dxa"/>
            <w:gridSpan w:val="11"/>
          </w:tcPr>
          <w:p w14:paraId="5D94B599" w14:textId="77777777" w:rsidR="00E5029C" w:rsidRPr="00F52EEF" w:rsidRDefault="00E5029C" w:rsidP="00935F76">
            <w:pPr>
              <w:tabs>
                <w:tab w:val="left" w:pos="567"/>
              </w:tabs>
              <w:jc w:val="both"/>
              <w:rPr>
                <w:rFonts w:asciiTheme="minorHAnsi" w:hAnsiTheme="minorHAnsi" w:cstheme="minorHAnsi"/>
              </w:rPr>
            </w:pPr>
          </w:p>
        </w:tc>
        <w:tc>
          <w:tcPr>
            <w:tcW w:w="2455" w:type="dxa"/>
            <w:gridSpan w:val="8"/>
          </w:tcPr>
          <w:p w14:paraId="2D07A2F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A722D7E" w14:textId="77777777" w:rsidTr="000F7C52">
        <w:tc>
          <w:tcPr>
            <w:tcW w:w="10677" w:type="dxa"/>
            <w:gridSpan w:val="25"/>
            <w:shd w:val="clear" w:color="auto" w:fill="F7CAAC"/>
          </w:tcPr>
          <w:p w14:paraId="2268D2F8"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65A5C159" w14:textId="77777777" w:rsidTr="000F7C52">
        <w:trPr>
          <w:trHeight w:val="1823"/>
        </w:trPr>
        <w:tc>
          <w:tcPr>
            <w:tcW w:w="10677" w:type="dxa"/>
            <w:gridSpan w:val="25"/>
            <w:tcBorders>
              <w:top w:val="nil"/>
            </w:tcBorders>
          </w:tcPr>
          <w:p w14:paraId="7947F37E"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Informační zdroje a jejich využívání </w:t>
            </w:r>
            <w:r w:rsidRPr="00F52EEF">
              <w:rPr>
                <w:rFonts w:asciiTheme="minorHAnsi" w:eastAsia="Calibri" w:hAnsiTheme="minorHAnsi" w:cstheme="minorHAnsi"/>
              </w:rPr>
              <w:t xml:space="preserve">– </w:t>
            </w:r>
            <w:r w:rsidRPr="00F52EEF">
              <w:rPr>
                <w:rFonts w:asciiTheme="minorHAnsi" w:hAnsiTheme="minorHAnsi" w:cstheme="minorHAnsi"/>
              </w:rPr>
              <w:t xml:space="preserve">garant předmětu, vede semináře </w:t>
            </w:r>
          </w:p>
          <w:p w14:paraId="585515DE" w14:textId="2B1F9E7F"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Ročníková práce 1</w:t>
            </w:r>
            <w:r w:rsidR="00063A5A" w:rsidRPr="00F52EEF">
              <w:rPr>
                <w:rFonts w:asciiTheme="minorHAnsi" w:eastAsia="Calibri" w:hAnsiTheme="minorHAnsi" w:cstheme="minorHAnsi"/>
              </w:rPr>
              <w:t>-</w:t>
            </w:r>
            <w:r w:rsidRPr="00F52EEF">
              <w:rPr>
                <w:rFonts w:asciiTheme="minorHAnsi" w:eastAsia="Calibri" w:hAnsiTheme="minorHAnsi" w:cstheme="minorHAnsi"/>
              </w:rPr>
              <w:t xml:space="preserve"> </w:t>
            </w:r>
            <w:r w:rsidRPr="00F52EEF">
              <w:rPr>
                <w:rFonts w:asciiTheme="minorHAnsi" w:hAnsiTheme="minorHAnsi" w:cstheme="minorHAnsi"/>
              </w:rPr>
              <w:t>garant předmětu, vede semináře</w:t>
            </w:r>
          </w:p>
          <w:p w14:paraId="5334D178" w14:textId="7AED1EDC"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Ročníková práce 2</w:t>
            </w:r>
            <w:r w:rsidR="00063A5A" w:rsidRPr="00F52EEF">
              <w:rPr>
                <w:rFonts w:asciiTheme="minorHAnsi" w:hAnsiTheme="minorHAnsi" w:cstheme="minorHAnsi"/>
              </w:rPr>
              <w:t xml:space="preserve"> </w:t>
            </w:r>
            <w:r w:rsidR="00063A5A" w:rsidRPr="00F52EEF">
              <w:rPr>
                <w:rFonts w:asciiTheme="minorHAnsi" w:eastAsia="Calibri" w:hAnsiTheme="minorHAnsi" w:cstheme="minorHAnsi"/>
              </w:rPr>
              <w:t>-</w:t>
            </w:r>
            <w:r w:rsidRPr="00F52EEF">
              <w:rPr>
                <w:rFonts w:asciiTheme="minorHAnsi" w:eastAsia="Calibri" w:hAnsiTheme="minorHAnsi" w:cstheme="minorHAnsi"/>
              </w:rPr>
              <w:t xml:space="preserve"> </w:t>
            </w:r>
            <w:r w:rsidRPr="00F52EEF">
              <w:rPr>
                <w:rFonts w:asciiTheme="minorHAnsi" w:hAnsiTheme="minorHAnsi" w:cstheme="minorHAnsi"/>
              </w:rPr>
              <w:t>garant předmětu, vede semináře</w:t>
            </w:r>
          </w:p>
          <w:p w14:paraId="2C54D10C" w14:textId="0AA0BE12"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Seminář k bakalářské práci 1</w:t>
            </w:r>
            <w:ins w:id="5822" w:author="Josef Kocourek" w:date="2020-02-10T15:01:00Z">
              <w:r w:rsidR="0000527E">
                <w:rPr>
                  <w:rFonts w:asciiTheme="minorHAnsi" w:hAnsiTheme="minorHAnsi" w:cstheme="minorHAnsi"/>
                </w:rPr>
                <w:t>, 2</w:t>
              </w:r>
            </w:ins>
            <w:r w:rsidRPr="00F52EEF">
              <w:rPr>
                <w:rFonts w:asciiTheme="minorHAnsi" w:hAnsiTheme="minorHAnsi" w:cstheme="minorHAnsi"/>
              </w:rPr>
              <w:t xml:space="preserve"> - </w:t>
            </w:r>
            <w:del w:id="5823" w:author="Josef Kocourek" w:date="2020-02-10T15:01:00Z">
              <w:r w:rsidRPr="00F52EEF" w:rsidDel="0000527E">
                <w:rPr>
                  <w:rFonts w:asciiTheme="minorHAnsi" w:hAnsiTheme="minorHAnsi" w:cstheme="minorHAnsi"/>
                </w:rPr>
                <w:delText xml:space="preserve">garant předmětu, </w:delText>
              </w:r>
            </w:del>
            <w:r w:rsidRPr="00F52EEF">
              <w:rPr>
                <w:rFonts w:asciiTheme="minorHAnsi" w:hAnsiTheme="minorHAnsi" w:cstheme="minorHAnsi"/>
              </w:rPr>
              <w:t xml:space="preserve">vede semináře </w:t>
            </w:r>
          </w:p>
          <w:p w14:paraId="4CE474C7" w14:textId="0726E45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Reklama 1 </w:t>
            </w:r>
            <w:proofErr w:type="gramStart"/>
            <w:r w:rsidR="00063A5A" w:rsidRPr="00F52EEF">
              <w:rPr>
                <w:rFonts w:asciiTheme="minorHAnsi" w:hAnsiTheme="minorHAnsi" w:cstheme="minorHAnsi"/>
              </w:rPr>
              <w:t xml:space="preserve">- </w:t>
            </w:r>
            <w:r w:rsidRPr="00F52EEF">
              <w:rPr>
                <w:rFonts w:asciiTheme="minorHAnsi" w:hAnsiTheme="minorHAnsi" w:cstheme="minorHAnsi"/>
              </w:rPr>
              <w:t xml:space="preserve"> podílí</w:t>
            </w:r>
            <w:proofErr w:type="gramEnd"/>
            <w:r w:rsidRPr="00F52EEF">
              <w:rPr>
                <w:rFonts w:asciiTheme="minorHAnsi" w:hAnsiTheme="minorHAnsi" w:cstheme="minorHAnsi"/>
              </w:rPr>
              <w:t xml:space="preserve"> se na přednáškách a seminářích s garantem předmětu</w:t>
            </w:r>
          </w:p>
          <w:p w14:paraId="7360D1B4" w14:textId="7868376F"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Reklama 2 </w:t>
            </w:r>
            <w:r w:rsidR="00063A5A" w:rsidRPr="00F52EEF">
              <w:rPr>
                <w:rFonts w:asciiTheme="minorHAnsi" w:hAnsiTheme="minorHAnsi" w:cstheme="minorHAnsi"/>
              </w:rPr>
              <w:t xml:space="preserve">- </w:t>
            </w:r>
            <w:r w:rsidRPr="00F52EEF">
              <w:rPr>
                <w:rFonts w:asciiTheme="minorHAnsi" w:hAnsiTheme="minorHAnsi" w:cstheme="minorHAnsi"/>
              </w:rPr>
              <w:t>podílí se na přednáškách a seminářích s garantem předmětu</w:t>
            </w:r>
          </w:p>
          <w:p w14:paraId="6459D74E" w14:textId="69DFFC5E"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Počátky a vývoj marketingov</w:t>
            </w:r>
            <w:ins w:id="5824" w:author="Radim Bačuvčík" w:date="2020-02-06T10:24:00Z">
              <w:r w:rsidR="008B593D">
                <w:rPr>
                  <w:rFonts w:asciiTheme="minorHAnsi" w:hAnsiTheme="minorHAnsi" w:cstheme="minorHAnsi"/>
                </w:rPr>
                <w:t>é</w:t>
              </w:r>
            </w:ins>
            <w:del w:id="5825" w:author="Radim Bačuvčík" w:date="2020-02-06T10:24:00Z">
              <w:r w:rsidRPr="00F52EEF" w:rsidDel="008B593D">
                <w:rPr>
                  <w:rFonts w:asciiTheme="minorHAnsi" w:hAnsiTheme="minorHAnsi" w:cstheme="minorHAnsi"/>
                </w:rPr>
                <w:delText>ých</w:delText>
              </w:r>
            </w:del>
            <w:r w:rsidRPr="00F52EEF">
              <w:rPr>
                <w:rFonts w:asciiTheme="minorHAnsi" w:hAnsiTheme="minorHAnsi" w:cstheme="minorHAnsi"/>
              </w:rPr>
              <w:t xml:space="preserve"> komunikac</w:t>
            </w:r>
            <w:ins w:id="5826" w:author="Radim Bačuvčík" w:date="2020-02-06T10:24:00Z">
              <w:r w:rsidR="008B593D">
                <w:rPr>
                  <w:rFonts w:asciiTheme="minorHAnsi" w:hAnsiTheme="minorHAnsi" w:cstheme="minorHAnsi"/>
                </w:rPr>
                <w:t>e</w:t>
              </w:r>
            </w:ins>
            <w:del w:id="5827" w:author="Radim Bačuvčík" w:date="2020-02-06T10:24:00Z">
              <w:r w:rsidRPr="00F52EEF" w:rsidDel="008B593D">
                <w:rPr>
                  <w:rFonts w:asciiTheme="minorHAnsi" w:hAnsiTheme="minorHAnsi" w:cstheme="minorHAnsi"/>
                </w:rPr>
                <w:delText>í</w:delText>
              </w:r>
            </w:del>
            <w:r w:rsidRPr="00F52EEF">
              <w:rPr>
                <w:rFonts w:asciiTheme="minorHAnsi" w:hAnsiTheme="minorHAnsi" w:cstheme="minorHAnsi"/>
              </w:rPr>
              <w:t xml:space="preserve"> </w:t>
            </w:r>
            <w:r w:rsidRPr="00F52EEF">
              <w:rPr>
                <w:rFonts w:asciiTheme="minorHAnsi" w:eastAsia="Calibri" w:hAnsiTheme="minorHAnsi" w:cstheme="minorHAnsi"/>
              </w:rPr>
              <w:t xml:space="preserve">– </w:t>
            </w:r>
            <w:r w:rsidRPr="00F52EEF">
              <w:rPr>
                <w:rFonts w:asciiTheme="minorHAnsi" w:hAnsiTheme="minorHAnsi" w:cstheme="minorHAnsi"/>
              </w:rPr>
              <w:t>garant předmětu, přednášející, vede semináře</w:t>
            </w:r>
          </w:p>
        </w:tc>
      </w:tr>
      <w:tr w:rsidR="00E5029C" w:rsidRPr="00F52EEF" w14:paraId="04D3FD19" w14:textId="77777777" w:rsidTr="000F7C52">
        <w:tc>
          <w:tcPr>
            <w:tcW w:w="10677" w:type="dxa"/>
            <w:gridSpan w:val="25"/>
            <w:shd w:val="clear" w:color="auto" w:fill="F7CAAC"/>
          </w:tcPr>
          <w:p w14:paraId="22F7506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5B2EA6CF" w14:textId="77777777" w:rsidTr="000F7C52">
        <w:trPr>
          <w:trHeight w:val="2085"/>
        </w:trPr>
        <w:tc>
          <w:tcPr>
            <w:tcW w:w="10677" w:type="dxa"/>
            <w:gridSpan w:val="25"/>
          </w:tcPr>
          <w:p w14:paraId="7E12ED04" w14:textId="00557836" w:rsidR="000F7C52" w:rsidRDefault="000F7C52"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2007: Univerzita Tomáše Bati ve Zlíně, Fakulta multimediálních komunikací, </w:t>
            </w:r>
            <w:r w:rsidRPr="00F52EEF">
              <w:rPr>
                <w:rFonts w:asciiTheme="minorHAnsi" w:hAnsiTheme="minorHAnsi" w:cstheme="minorHAnsi"/>
              </w:rPr>
              <w:t>magisterské studium obor Marketingov</w:t>
            </w:r>
            <w:ins w:id="5828" w:author="Radim Bačuvčík" w:date="2020-02-06T15:17:00Z">
              <w:r w:rsidR="000F5CEF">
                <w:rPr>
                  <w:rFonts w:asciiTheme="minorHAnsi" w:hAnsiTheme="minorHAnsi" w:cstheme="minorHAnsi"/>
                </w:rPr>
                <w:t>é</w:t>
              </w:r>
            </w:ins>
            <w:del w:id="5829" w:author="Radim Bačuvčík" w:date="2020-02-06T10:25: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r w:rsidRPr="00F52EEF">
              <w:rPr>
                <w:rFonts w:asciiTheme="minorHAnsi" w:eastAsia="Calibri" w:hAnsiTheme="minorHAnsi" w:cstheme="minorHAnsi"/>
              </w:rPr>
              <w:t xml:space="preserve"> </w:t>
            </w:r>
            <w:r>
              <w:rPr>
                <w:rFonts w:asciiTheme="minorHAnsi" w:eastAsia="Calibri" w:hAnsiTheme="minorHAnsi" w:cstheme="minorHAnsi"/>
              </w:rPr>
              <w:t>(Mgr.)</w:t>
            </w:r>
          </w:p>
          <w:p w14:paraId="53A169B8" w14:textId="6F82196A"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2012: Univerzita Tomáše Bati ve Zlíně, Fakulta managementu a ekonomiky, obor Management a ekonomika – doktorský studijní program</w:t>
            </w:r>
            <w:r w:rsidR="000F7C52">
              <w:rPr>
                <w:rFonts w:asciiTheme="minorHAnsi" w:eastAsia="Calibri" w:hAnsiTheme="minorHAnsi" w:cstheme="minorHAnsi"/>
              </w:rPr>
              <w:t xml:space="preserve"> (Ph.D.)</w:t>
            </w:r>
          </w:p>
          <w:p w14:paraId="48302521" w14:textId="77777777" w:rsidR="00A163AD" w:rsidRDefault="00A163AD" w:rsidP="00935F76">
            <w:pPr>
              <w:tabs>
                <w:tab w:val="left" w:pos="567"/>
              </w:tabs>
              <w:autoSpaceDE w:val="0"/>
              <w:autoSpaceDN w:val="0"/>
              <w:adjustRightInd w:val="0"/>
              <w:rPr>
                <w:rFonts w:asciiTheme="minorHAnsi" w:eastAsia="Calibri" w:hAnsiTheme="minorHAnsi" w:cstheme="minorHAnsi"/>
              </w:rPr>
            </w:pPr>
          </w:p>
          <w:p w14:paraId="54A243C9" w14:textId="7D4E8423" w:rsidR="000F7C52"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2009: Univerzita Tomáše Bati ve Zlíně, Fakulta aplikované informatiky– doplňující pedagogické studium</w:t>
            </w:r>
            <w:r w:rsidRPr="00F52EEF">
              <w:rPr>
                <w:rFonts w:asciiTheme="minorHAnsi" w:hAnsiTheme="minorHAnsi" w:cstheme="minorHAnsi"/>
              </w:rPr>
              <w:t xml:space="preserve"> </w:t>
            </w:r>
          </w:p>
          <w:p w14:paraId="590B57ED" w14:textId="3BCB239B"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2006: Akademie Public Relations </w:t>
            </w:r>
            <w:r w:rsidR="000F7C52">
              <w:rPr>
                <w:rFonts w:asciiTheme="minorHAnsi" w:eastAsia="Calibri" w:hAnsiTheme="minorHAnsi" w:cstheme="minorHAnsi"/>
              </w:rPr>
              <w:t>–</w:t>
            </w:r>
            <w:r w:rsidRPr="00F52EEF">
              <w:rPr>
                <w:rFonts w:asciiTheme="minorHAnsi" w:eastAsia="Calibri" w:hAnsiTheme="minorHAnsi" w:cstheme="minorHAnsi"/>
              </w:rPr>
              <w:t xml:space="preserve"> Certifikát ze vzdělávacího programu</w:t>
            </w:r>
          </w:p>
          <w:p w14:paraId="5EB42E71" w14:textId="7D2C3B24" w:rsidR="000F7C52" w:rsidRPr="00F52EEF" w:rsidRDefault="000F7C52" w:rsidP="000F7C52">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rPr>
              <w:t>2011: Ogilvyinstitute.com certifikovaný vzdělávací kurz v oblasti marketingov</w:t>
            </w:r>
            <w:ins w:id="5830" w:author="Radim Bačuvčík" w:date="2020-02-06T10:25:00Z">
              <w:r w:rsidR="008B593D">
                <w:rPr>
                  <w:rFonts w:asciiTheme="minorHAnsi" w:hAnsiTheme="minorHAnsi" w:cstheme="minorHAnsi"/>
                </w:rPr>
                <w:t>é</w:t>
              </w:r>
            </w:ins>
            <w:del w:id="5831" w:author="Radim Bačuvčík" w:date="2020-02-06T10:25:00Z">
              <w:r w:rsidRPr="00F52EEF" w:rsidDel="008B593D">
                <w:rPr>
                  <w:rFonts w:asciiTheme="minorHAnsi" w:hAnsiTheme="minorHAnsi" w:cstheme="minorHAnsi"/>
                </w:rPr>
                <w:delText>ých</w:delText>
              </w:r>
            </w:del>
            <w:r w:rsidRPr="00F52EEF">
              <w:rPr>
                <w:rFonts w:asciiTheme="minorHAnsi" w:hAnsiTheme="minorHAnsi" w:cstheme="minorHAnsi"/>
              </w:rPr>
              <w:t xml:space="preserve"> komunikac</w:t>
            </w:r>
            <w:ins w:id="5832" w:author="Radim Bačuvčík" w:date="2020-02-06T10:25:00Z">
              <w:r w:rsidR="008B593D">
                <w:rPr>
                  <w:rFonts w:asciiTheme="minorHAnsi" w:hAnsiTheme="minorHAnsi" w:cstheme="minorHAnsi"/>
                </w:rPr>
                <w:t>e</w:t>
              </w:r>
            </w:ins>
            <w:del w:id="5833" w:author="Radim Bačuvčík" w:date="2020-02-06T10:25:00Z">
              <w:r w:rsidRPr="00F52EEF" w:rsidDel="008B593D">
                <w:rPr>
                  <w:rFonts w:asciiTheme="minorHAnsi" w:hAnsiTheme="minorHAnsi" w:cstheme="minorHAnsi"/>
                </w:rPr>
                <w:delText>í</w:delText>
              </w:r>
            </w:del>
          </w:p>
          <w:p w14:paraId="41669CC9" w14:textId="77777777" w:rsidR="000F7C52" w:rsidRPr="00F52EEF" w:rsidRDefault="000F7C52" w:rsidP="000F7C52">
            <w:pPr>
              <w:tabs>
                <w:tab w:val="left" w:pos="567"/>
              </w:tabs>
              <w:jc w:val="both"/>
              <w:rPr>
                <w:rFonts w:asciiTheme="minorHAnsi" w:hAnsiTheme="minorHAnsi" w:cstheme="minorHAnsi"/>
              </w:rPr>
            </w:pPr>
            <w:r w:rsidRPr="00F52EEF">
              <w:rPr>
                <w:rFonts w:asciiTheme="minorHAnsi" w:hAnsiTheme="minorHAnsi" w:cstheme="minorHAnsi"/>
              </w:rPr>
              <w:t>2010: IPMA Certifikovaný Projektový praktikant level D</w:t>
            </w:r>
          </w:p>
          <w:p w14:paraId="2338F57E" w14:textId="793DDDF9" w:rsidR="00E5029C" w:rsidRPr="00F52EEF" w:rsidRDefault="00E5029C" w:rsidP="00935F76">
            <w:pPr>
              <w:tabs>
                <w:tab w:val="left" w:pos="567"/>
              </w:tabs>
              <w:autoSpaceDE w:val="0"/>
              <w:autoSpaceDN w:val="0"/>
              <w:adjustRightInd w:val="0"/>
              <w:rPr>
                <w:rFonts w:asciiTheme="minorHAnsi" w:hAnsiTheme="minorHAnsi" w:cstheme="minorHAnsi"/>
              </w:rPr>
            </w:pPr>
          </w:p>
        </w:tc>
      </w:tr>
      <w:tr w:rsidR="00E5029C" w:rsidRPr="00F52EEF" w14:paraId="5EDF2EF5" w14:textId="77777777" w:rsidTr="000F7C52">
        <w:tc>
          <w:tcPr>
            <w:tcW w:w="10677" w:type="dxa"/>
            <w:gridSpan w:val="25"/>
            <w:shd w:val="clear" w:color="auto" w:fill="F7CAAC"/>
          </w:tcPr>
          <w:p w14:paraId="27C22A5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61AB6888" w14:textId="77777777" w:rsidTr="000F7C52">
        <w:trPr>
          <w:trHeight w:val="657"/>
        </w:trPr>
        <w:tc>
          <w:tcPr>
            <w:tcW w:w="10677" w:type="dxa"/>
            <w:gridSpan w:val="25"/>
          </w:tcPr>
          <w:p w14:paraId="331967AA" w14:textId="5AFC9CA8"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2008 - do</w:t>
            </w:r>
            <w:r w:rsidR="000F7C52">
              <w:rPr>
                <w:rFonts w:asciiTheme="minorHAnsi" w:eastAsia="Calibri" w:hAnsiTheme="minorHAnsi" w:cstheme="minorHAnsi"/>
              </w:rPr>
              <w:t>po</w:t>
            </w:r>
            <w:r w:rsidRPr="00F52EEF">
              <w:rPr>
                <w:rFonts w:asciiTheme="minorHAnsi" w:eastAsia="Calibri" w:hAnsiTheme="minorHAnsi" w:cstheme="minorHAnsi"/>
              </w:rPr>
              <w:t>sud: Univerzita Tomáše Bati ve Zlíně, Fakulta multimediálních komunikací, Ústav marketingových komunikací, odborný asistent</w:t>
            </w:r>
          </w:p>
          <w:p w14:paraId="70AAA57E" w14:textId="714ADC56"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2016 - do</w:t>
            </w:r>
            <w:r w:rsidR="000F7C52">
              <w:rPr>
                <w:rFonts w:asciiTheme="minorHAnsi" w:eastAsia="Calibri" w:hAnsiTheme="minorHAnsi" w:cstheme="minorHAnsi"/>
              </w:rPr>
              <w:t>po</w:t>
            </w:r>
            <w:r w:rsidRPr="00F52EEF">
              <w:rPr>
                <w:rFonts w:asciiTheme="minorHAnsi" w:eastAsia="Calibri" w:hAnsiTheme="minorHAnsi" w:cstheme="minorHAnsi"/>
              </w:rPr>
              <w:t>sud: Zlín Film Festival, Zlín, PR asistent</w:t>
            </w:r>
          </w:p>
          <w:p w14:paraId="5D9BD094" w14:textId="091F32D4"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2012 </w:t>
            </w:r>
            <w:r w:rsidR="00063A5A" w:rsidRPr="00F52EEF">
              <w:rPr>
                <w:rFonts w:asciiTheme="minorHAnsi" w:eastAsia="Calibri" w:hAnsiTheme="minorHAnsi" w:cstheme="minorHAnsi"/>
              </w:rPr>
              <w:t xml:space="preserve">- </w:t>
            </w:r>
            <w:r w:rsidRPr="00F52EEF">
              <w:rPr>
                <w:rFonts w:asciiTheme="minorHAnsi" w:eastAsia="Calibri" w:hAnsiTheme="minorHAnsi" w:cstheme="minorHAnsi"/>
              </w:rPr>
              <w:t>2017: mateřská/rodičovská dovolená</w:t>
            </w:r>
          </w:p>
          <w:p w14:paraId="5F91CB0C" w14:textId="77777777" w:rsidR="00E5029C"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2008 - 2013: Comtech Group, s. r. o. – práce na pozici PR executive a copywriter (od 01/2010 externí spolupráce)</w:t>
            </w:r>
          </w:p>
          <w:p w14:paraId="3D9D96B5" w14:textId="2FFB87B4" w:rsidR="003A35BA" w:rsidRPr="00F52EEF" w:rsidRDefault="003A35BA" w:rsidP="00935F76">
            <w:pPr>
              <w:tabs>
                <w:tab w:val="left" w:pos="567"/>
              </w:tabs>
              <w:autoSpaceDE w:val="0"/>
              <w:autoSpaceDN w:val="0"/>
              <w:adjustRightInd w:val="0"/>
              <w:rPr>
                <w:rFonts w:asciiTheme="minorHAnsi" w:eastAsia="Calibri" w:hAnsiTheme="minorHAnsi" w:cstheme="minorHAnsi"/>
              </w:rPr>
            </w:pPr>
          </w:p>
        </w:tc>
      </w:tr>
      <w:tr w:rsidR="00E5029C" w:rsidRPr="00F52EEF" w14:paraId="39DF8732" w14:textId="77777777" w:rsidTr="000F7C52">
        <w:trPr>
          <w:trHeight w:val="250"/>
        </w:trPr>
        <w:tc>
          <w:tcPr>
            <w:tcW w:w="10677" w:type="dxa"/>
            <w:gridSpan w:val="25"/>
            <w:shd w:val="clear" w:color="auto" w:fill="F7CAAC"/>
          </w:tcPr>
          <w:p w14:paraId="07D60DE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3DF2C487" w14:textId="77777777" w:rsidTr="000F7C52">
        <w:trPr>
          <w:trHeight w:val="511"/>
        </w:trPr>
        <w:tc>
          <w:tcPr>
            <w:tcW w:w="10677" w:type="dxa"/>
            <w:gridSpan w:val="25"/>
          </w:tcPr>
          <w:p w14:paraId="4F5258D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Počet vedených BP: 39</w:t>
            </w:r>
          </w:p>
          <w:p w14:paraId="252600A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Počet vedených DP: 9</w:t>
            </w:r>
          </w:p>
        </w:tc>
      </w:tr>
      <w:tr w:rsidR="00E5029C" w:rsidRPr="00F52EEF" w14:paraId="49EF9F54" w14:textId="77777777" w:rsidTr="000F7C52">
        <w:trPr>
          <w:cantSplit/>
        </w:trPr>
        <w:tc>
          <w:tcPr>
            <w:tcW w:w="4165" w:type="dxa"/>
            <w:gridSpan w:val="2"/>
            <w:tcBorders>
              <w:top w:val="single" w:sz="12" w:space="0" w:color="auto"/>
            </w:tcBorders>
            <w:shd w:val="clear" w:color="auto" w:fill="F7CAAC"/>
          </w:tcPr>
          <w:p w14:paraId="256A570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5"/>
            <w:tcBorders>
              <w:top w:val="single" w:sz="12" w:space="0" w:color="auto"/>
            </w:tcBorders>
            <w:shd w:val="clear" w:color="auto" w:fill="F7CAAC"/>
          </w:tcPr>
          <w:p w14:paraId="7B9A1F5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top w:val="single" w:sz="12" w:space="0" w:color="auto"/>
              <w:right w:val="single" w:sz="12" w:space="0" w:color="auto"/>
            </w:tcBorders>
            <w:shd w:val="clear" w:color="auto" w:fill="F7CAAC"/>
          </w:tcPr>
          <w:p w14:paraId="62B0CDA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7"/>
            <w:tcBorders>
              <w:top w:val="single" w:sz="12" w:space="0" w:color="auto"/>
              <w:left w:val="single" w:sz="12" w:space="0" w:color="auto"/>
            </w:tcBorders>
            <w:shd w:val="clear" w:color="auto" w:fill="F7CAAC"/>
          </w:tcPr>
          <w:p w14:paraId="33CE6E7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11717DB1" w14:textId="77777777" w:rsidR="00E5029C" w:rsidRPr="00F52EEF" w:rsidRDefault="00E5029C" w:rsidP="00935F76">
            <w:pPr>
              <w:tabs>
                <w:tab w:val="left" w:pos="567"/>
              </w:tabs>
              <w:rPr>
                <w:rFonts w:asciiTheme="minorHAnsi" w:hAnsiTheme="minorHAnsi" w:cstheme="minorHAnsi"/>
                <w:b/>
              </w:rPr>
            </w:pPr>
          </w:p>
        </w:tc>
      </w:tr>
      <w:tr w:rsidR="00E5029C" w:rsidRPr="00F52EEF" w14:paraId="2382DE58" w14:textId="77777777" w:rsidTr="000F7C52">
        <w:trPr>
          <w:cantSplit/>
        </w:trPr>
        <w:tc>
          <w:tcPr>
            <w:tcW w:w="4165" w:type="dxa"/>
            <w:gridSpan w:val="2"/>
          </w:tcPr>
          <w:p w14:paraId="08C043EB" w14:textId="77777777" w:rsidR="00E5029C" w:rsidRPr="00F52EEF" w:rsidRDefault="00E5029C" w:rsidP="00935F76">
            <w:pPr>
              <w:tabs>
                <w:tab w:val="left" w:pos="567"/>
              </w:tabs>
              <w:jc w:val="both"/>
              <w:rPr>
                <w:rFonts w:asciiTheme="minorHAnsi" w:hAnsiTheme="minorHAnsi" w:cstheme="minorHAnsi"/>
              </w:rPr>
            </w:pPr>
          </w:p>
        </w:tc>
        <w:tc>
          <w:tcPr>
            <w:tcW w:w="2245" w:type="dxa"/>
            <w:gridSpan w:val="5"/>
          </w:tcPr>
          <w:p w14:paraId="52FA3F26" w14:textId="77777777" w:rsidR="00E5029C" w:rsidRPr="00F52EEF" w:rsidRDefault="00E5029C" w:rsidP="00935F76">
            <w:pPr>
              <w:tabs>
                <w:tab w:val="left" w:pos="567"/>
              </w:tabs>
              <w:jc w:val="both"/>
              <w:rPr>
                <w:rFonts w:asciiTheme="minorHAnsi" w:hAnsiTheme="minorHAnsi" w:cstheme="minorHAnsi"/>
              </w:rPr>
            </w:pPr>
          </w:p>
        </w:tc>
        <w:tc>
          <w:tcPr>
            <w:tcW w:w="1954" w:type="dxa"/>
            <w:gridSpan w:val="11"/>
            <w:tcBorders>
              <w:right w:val="single" w:sz="12" w:space="0" w:color="auto"/>
            </w:tcBorders>
          </w:tcPr>
          <w:p w14:paraId="65557828" w14:textId="77777777" w:rsidR="00E5029C" w:rsidRPr="00F52EEF" w:rsidRDefault="00E5029C" w:rsidP="00935F76">
            <w:pPr>
              <w:tabs>
                <w:tab w:val="left" w:pos="567"/>
              </w:tabs>
              <w:jc w:val="both"/>
              <w:rPr>
                <w:rFonts w:asciiTheme="minorHAnsi" w:hAnsiTheme="minorHAnsi" w:cstheme="minorHAnsi"/>
              </w:rPr>
            </w:pPr>
          </w:p>
        </w:tc>
        <w:tc>
          <w:tcPr>
            <w:tcW w:w="709" w:type="dxa"/>
            <w:gridSpan w:val="3"/>
            <w:tcBorders>
              <w:left w:val="single" w:sz="12" w:space="0" w:color="auto"/>
            </w:tcBorders>
            <w:shd w:val="clear" w:color="auto" w:fill="F7CAAC"/>
          </w:tcPr>
          <w:p w14:paraId="1AEF913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3"/>
            <w:shd w:val="clear" w:color="auto" w:fill="F7CAAC"/>
          </w:tcPr>
          <w:p w14:paraId="73A1C58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shd w:val="clear" w:color="auto" w:fill="F7CAAC"/>
          </w:tcPr>
          <w:p w14:paraId="2024169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38C1ABFD" w14:textId="77777777" w:rsidTr="000F7C52">
        <w:trPr>
          <w:cantSplit/>
          <w:trHeight w:val="70"/>
        </w:trPr>
        <w:tc>
          <w:tcPr>
            <w:tcW w:w="4165" w:type="dxa"/>
            <w:gridSpan w:val="2"/>
            <w:shd w:val="clear" w:color="auto" w:fill="F7CAAC"/>
          </w:tcPr>
          <w:p w14:paraId="6E98A0B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5"/>
            <w:shd w:val="clear" w:color="auto" w:fill="F7CAAC"/>
          </w:tcPr>
          <w:p w14:paraId="705BA3D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right w:val="single" w:sz="12" w:space="0" w:color="auto"/>
            </w:tcBorders>
            <w:shd w:val="clear" w:color="auto" w:fill="F7CAAC"/>
          </w:tcPr>
          <w:p w14:paraId="06AA457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3"/>
            <w:vMerge w:val="restart"/>
            <w:tcBorders>
              <w:left w:val="single" w:sz="12" w:space="0" w:color="auto"/>
            </w:tcBorders>
          </w:tcPr>
          <w:p w14:paraId="4D3749D5" w14:textId="77777777" w:rsidR="00E5029C" w:rsidRPr="00F52EEF" w:rsidRDefault="00E5029C" w:rsidP="00935F76">
            <w:pPr>
              <w:tabs>
                <w:tab w:val="left" w:pos="567"/>
              </w:tabs>
              <w:jc w:val="both"/>
              <w:rPr>
                <w:rFonts w:asciiTheme="minorHAnsi" w:hAnsiTheme="minorHAnsi" w:cstheme="minorHAnsi"/>
                <w:b/>
              </w:rPr>
            </w:pPr>
          </w:p>
        </w:tc>
        <w:tc>
          <w:tcPr>
            <w:tcW w:w="850" w:type="dxa"/>
            <w:gridSpan w:val="3"/>
            <w:vMerge w:val="restart"/>
          </w:tcPr>
          <w:p w14:paraId="5D185049" w14:textId="77777777" w:rsidR="00E5029C" w:rsidRPr="00F52EEF" w:rsidRDefault="00E5029C" w:rsidP="00935F76">
            <w:pPr>
              <w:tabs>
                <w:tab w:val="left" w:pos="567"/>
              </w:tabs>
              <w:jc w:val="both"/>
              <w:rPr>
                <w:rFonts w:asciiTheme="minorHAnsi" w:hAnsiTheme="minorHAnsi" w:cstheme="minorHAnsi"/>
                <w:b/>
              </w:rPr>
            </w:pPr>
          </w:p>
        </w:tc>
        <w:tc>
          <w:tcPr>
            <w:tcW w:w="754" w:type="dxa"/>
            <w:vMerge w:val="restart"/>
          </w:tcPr>
          <w:p w14:paraId="08CCED8B"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168C5850" w14:textId="77777777" w:rsidTr="000F7C52">
        <w:trPr>
          <w:trHeight w:val="205"/>
        </w:trPr>
        <w:tc>
          <w:tcPr>
            <w:tcW w:w="4165" w:type="dxa"/>
            <w:gridSpan w:val="2"/>
          </w:tcPr>
          <w:p w14:paraId="78EFCF1D" w14:textId="77777777" w:rsidR="00E5029C" w:rsidRPr="00F52EEF" w:rsidRDefault="00E5029C" w:rsidP="00935F76">
            <w:pPr>
              <w:tabs>
                <w:tab w:val="left" w:pos="567"/>
              </w:tabs>
              <w:jc w:val="both"/>
              <w:rPr>
                <w:rFonts w:asciiTheme="minorHAnsi" w:hAnsiTheme="minorHAnsi" w:cstheme="minorHAnsi"/>
              </w:rPr>
            </w:pPr>
          </w:p>
        </w:tc>
        <w:tc>
          <w:tcPr>
            <w:tcW w:w="2245" w:type="dxa"/>
            <w:gridSpan w:val="5"/>
          </w:tcPr>
          <w:p w14:paraId="22E9934F" w14:textId="77777777" w:rsidR="00E5029C" w:rsidRPr="00F52EEF" w:rsidRDefault="00E5029C" w:rsidP="00935F76">
            <w:pPr>
              <w:tabs>
                <w:tab w:val="left" w:pos="567"/>
              </w:tabs>
              <w:jc w:val="both"/>
              <w:rPr>
                <w:rFonts w:asciiTheme="minorHAnsi" w:hAnsiTheme="minorHAnsi" w:cstheme="minorHAnsi"/>
              </w:rPr>
            </w:pPr>
          </w:p>
        </w:tc>
        <w:tc>
          <w:tcPr>
            <w:tcW w:w="1954" w:type="dxa"/>
            <w:gridSpan w:val="11"/>
            <w:tcBorders>
              <w:right w:val="single" w:sz="12" w:space="0" w:color="auto"/>
            </w:tcBorders>
          </w:tcPr>
          <w:p w14:paraId="75C4F644" w14:textId="77777777" w:rsidR="00E5029C" w:rsidRPr="00F52EEF" w:rsidRDefault="00E5029C" w:rsidP="00935F76">
            <w:pPr>
              <w:tabs>
                <w:tab w:val="left" w:pos="567"/>
              </w:tabs>
              <w:jc w:val="both"/>
              <w:rPr>
                <w:rFonts w:asciiTheme="minorHAnsi" w:hAnsiTheme="minorHAnsi" w:cstheme="minorHAnsi"/>
              </w:rPr>
            </w:pPr>
          </w:p>
        </w:tc>
        <w:tc>
          <w:tcPr>
            <w:tcW w:w="709" w:type="dxa"/>
            <w:gridSpan w:val="3"/>
            <w:vMerge/>
            <w:tcBorders>
              <w:left w:val="single" w:sz="12" w:space="0" w:color="auto"/>
            </w:tcBorders>
            <w:vAlign w:val="center"/>
          </w:tcPr>
          <w:p w14:paraId="2028943A" w14:textId="77777777" w:rsidR="00E5029C" w:rsidRPr="00F52EEF" w:rsidRDefault="00E5029C" w:rsidP="00935F76">
            <w:pPr>
              <w:tabs>
                <w:tab w:val="left" w:pos="567"/>
              </w:tabs>
              <w:rPr>
                <w:rFonts w:asciiTheme="minorHAnsi" w:hAnsiTheme="minorHAnsi" w:cstheme="minorHAnsi"/>
                <w:b/>
              </w:rPr>
            </w:pPr>
          </w:p>
        </w:tc>
        <w:tc>
          <w:tcPr>
            <w:tcW w:w="850" w:type="dxa"/>
            <w:gridSpan w:val="3"/>
            <w:vMerge/>
            <w:vAlign w:val="center"/>
          </w:tcPr>
          <w:p w14:paraId="4FCB42EC" w14:textId="77777777" w:rsidR="00E5029C" w:rsidRPr="00F52EEF" w:rsidRDefault="00E5029C" w:rsidP="00935F76">
            <w:pPr>
              <w:tabs>
                <w:tab w:val="left" w:pos="567"/>
              </w:tabs>
              <w:rPr>
                <w:rFonts w:asciiTheme="minorHAnsi" w:hAnsiTheme="minorHAnsi" w:cstheme="minorHAnsi"/>
                <w:b/>
              </w:rPr>
            </w:pPr>
          </w:p>
        </w:tc>
        <w:tc>
          <w:tcPr>
            <w:tcW w:w="754" w:type="dxa"/>
            <w:vMerge/>
            <w:vAlign w:val="center"/>
          </w:tcPr>
          <w:p w14:paraId="43D32702" w14:textId="77777777" w:rsidR="00E5029C" w:rsidRPr="00F52EEF" w:rsidRDefault="00E5029C" w:rsidP="00935F76">
            <w:pPr>
              <w:tabs>
                <w:tab w:val="left" w:pos="567"/>
              </w:tabs>
              <w:rPr>
                <w:rFonts w:asciiTheme="minorHAnsi" w:hAnsiTheme="minorHAnsi" w:cstheme="minorHAnsi"/>
                <w:b/>
              </w:rPr>
            </w:pPr>
          </w:p>
        </w:tc>
      </w:tr>
      <w:tr w:rsidR="00E5029C" w:rsidRPr="00F52EEF" w14:paraId="1728DEE2" w14:textId="77777777" w:rsidTr="000F7C52">
        <w:tc>
          <w:tcPr>
            <w:tcW w:w="10677" w:type="dxa"/>
            <w:gridSpan w:val="25"/>
            <w:shd w:val="clear" w:color="auto" w:fill="F7CAAC"/>
          </w:tcPr>
          <w:p w14:paraId="2124ADB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7EAB79D2" w14:textId="77777777" w:rsidTr="000F7C52">
        <w:trPr>
          <w:trHeight w:val="708"/>
        </w:trPr>
        <w:tc>
          <w:tcPr>
            <w:tcW w:w="10677" w:type="dxa"/>
            <w:gridSpan w:val="25"/>
          </w:tcPr>
          <w:p w14:paraId="15FB4DAF"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Káčerková, E. (2018). Preferences of Communication Tools in Choice of High school. </w:t>
            </w:r>
            <w:r w:rsidRPr="00F52EEF">
              <w:rPr>
                <w:rFonts w:asciiTheme="minorHAnsi" w:eastAsia="Calibri" w:hAnsiTheme="minorHAnsi" w:cstheme="minorHAnsi"/>
                <w:i/>
              </w:rPr>
              <w:t>Marketing Indetity. Digital Mirrors – part I.: Conference Proceedings from the Annual International Scientific Conference.</w:t>
            </w:r>
            <w:r w:rsidRPr="00F52EEF">
              <w:rPr>
                <w:rFonts w:asciiTheme="minorHAnsi" w:eastAsia="Calibri" w:hAnsiTheme="minorHAnsi" w:cstheme="minorHAnsi"/>
              </w:rPr>
              <w:t xml:space="preserve"> Smolenice, Slovak Republic, 85 – 92. </w:t>
            </w:r>
          </w:p>
          <w:p w14:paraId="64DFF449"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65A16874" w14:textId="77777777" w:rsidTr="000F7C52">
        <w:trPr>
          <w:trHeight w:val="218"/>
        </w:trPr>
        <w:tc>
          <w:tcPr>
            <w:tcW w:w="10677" w:type="dxa"/>
            <w:gridSpan w:val="25"/>
            <w:shd w:val="clear" w:color="auto" w:fill="F7CAAC"/>
          </w:tcPr>
          <w:p w14:paraId="136D5D4F"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01978D29" w14:textId="77777777" w:rsidTr="000F7C52">
        <w:trPr>
          <w:trHeight w:val="457"/>
        </w:trPr>
        <w:tc>
          <w:tcPr>
            <w:tcW w:w="10677" w:type="dxa"/>
            <w:gridSpan w:val="25"/>
          </w:tcPr>
          <w:p w14:paraId="7C31124A" w14:textId="77777777" w:rsidR="00E5029C" w:rsidRPr="00F52EEF" w:rsidRDefault="00E5029C" w:rsidP="00935F76">
            <w:pPr>
              <w:tabs>
                <w:tab w:val="left" w:pos="567"/>
              </w:tabs>
              <w:rPr>
                <w:rFonts w:asciiTheme="minorHAnsi" w:hAnsiTheme="minorHAnsi" w:cstheme="minorHAnsi"/>
                <w:b/>
              </w:rPr>
            </w:pPr>
          </w:p>
        </w:tc>
      </w:tr>
      <w:tr w:rsidR="00E5029C" w:rsidRPr="00F52EEF" w14:paraId="2F940ED9" w14:textId="77777777" w:rsidTr="000F7C52">
        <w:trPr>
          <w:cantSplit/>
          <w:trHeight w:val="421"/>
        </w:trPr>
        <w:tc>
          <w:tcPr>
            <w:tcW w:w="3336" w:type="dxa"/>
            <w:shd w:val="clear" w:color="auto" w:fill="F7CAAC"/>
          </w:tcPr>
          <w:p w14:paraId="2E0EFD2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752" w:type="dxa"/>
            <w:gridSpan w:val="10"/>
          </w:tcPr>
          <w:p w14:paraId="10121E1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Eliška Káčerková, v.r.</w:t>
            </w:r>
          </w:p>
        </w:tc>
        <w:tc>
          <w:tcPr>
            <w:tcW w:w="1276" w:type="dxa"/>
            <w:gridSpan w:val="7"/>
            <w:shd w:val="clear" w:color="auto" w:fill="F7CAAC"/>
          </w:tcPr>
          <w:p w14:paraId="2219B07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7"/>
          </w:tcPr>
          <w:p w14:paraId="4E946FDB" w14:textId="77777777" w:rsidR="00E5029C" w:rsidRPr="00F52EEF" w:rsidRDefault="00E5029C" w:rsidP="00935F76">
            <w:pPr>
              <w:tabs>
                <w:tab w:val="left" w:pos="567"/>
              </w:tabs>
              <w:jc w:val="both"/>
              <w:rPr>
                <w:rFonts w:asciiTheme="minorHAnsi" w:hAnsiTheme="minorHAnsi" w:cstheme="minorHAnsi"/>
              </w:rPr>
            </w:pPr>
          </w:p>
        </w:tc>
      </w:tr>
      <w:tr w:rsidR="00140E7C" w:rsidRPr="00F52EEF" w14:paraId="087F8973" w14:textId="77777777" w:rsidTr="0051030C">
        <w:tc>
          <w:tcPr>
            <w:tcW w:w="10677" w:type="dxa"/>
            <w:gridSpan w:val="25"/>
            <w:tcBorders>
              <w:bottom w:val="double" w:sz="4" w:space="0" w:color="auto"/>
            </w:tcBorders>
            <w:shd w:val="clear" w:color="auto" w:fill="BDD6EE"/>
          </w:tcPr>
          <w:p w14:paraId="03E1CCEE"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140E7C" w:rsidRPr="00F52EEF" w14:paraId="0372F744" w14:textId="77777777" w:rsidTr="0051030C">
        <w:tc>
          <w:tcPr>
            <w:tcW w:w="3336" w:type="dxa"/>
            <w:tcBorders>
              <w:top w:val="double" w:sz="4" w:space="0" w:color="auto"/>
            </w:tcBorders>
            <w:shd w:val="clear" w:color="auto" w:fill="F7CAAC"/>
          </w:tcPr>
          <w:p w14:paraId="1FC8C317"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24"/>
          </w:tcPr>
          <w:p w14:paraId="73F119AD"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140E7C" w:rsidRPr="00F52EEF" w14:paraId="2116BAB3" w14:textId="77777777" w:rsidTr="0051030C">
        <w:tc>
          <w:tcPr>
            <w:tcW w:w="3336" w:type="dxa"/>
            <w:shd w:val="clear" w:color="auto" w:fill="F7CAAC"/>
          </w:tcPr>
          <w:p w14:paraId="6C849117"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24"/>
          </w:tcPr>
          <w:p w14:paraId="34BF11B2"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140E7C" w:rsidRPr="00F52EEF" w14:paraId="73CC9895" w14:textId="77777777" w:rsidTr="0051030C">
        <w:tc>
          <w:tcPr>
            <w:tcW w:w="3336" w:type="dxa"/>
            <w:shd w:val="clear" w:color="auto" w:fill="F7CAAC"/>
          </w:tcPr>
          <w:p w14:paraId="00052120"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24"/>
          </w:tcPr>
          <w:p w14:paraId="5FD46FA9" w14:textId="24E5D7BB"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34" w:author="Radim Bačuvčík" w:date="2020-02-06T10:25:00Z">
              <w:r w:rsidR="008B593D">
                <w:rPr>
                  <w:rFonts w:asciiTheme="minorHAnsi" w:hAnsiTheme="minorHAnsi" w:cstheme="minorHAnsi"/>
                </w:rPr>
                <w:t>á</w:t>
              </w:r>
            </w:ins>
            <w:del w:id="5835" w:author="Radim Bačuvčík" w:date="2020-02-06T10:25: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140E7C" w:rsidRPr="00F52EEF" w14:paraId="58B15068" w14:textId="77777777" w:rsidTr="000F7C52">
        <w:tc>
          <w:tcPr>
            <w:tcW w:w="3336" w:type="dxa"/>
            <w:shd w:val="clear" w:color="auto" w:fill="F7CAAC"/>
          </w:tcPr>
          <w:p w14:paraId="0B06934E"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12"/>
          </w:tcPr>
          <w:p w14:paraId="164DBE87"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Patrik Kamas</w:t>
            </w:r>
          </w:p>
        </w:tc>
        <w:tc>
          <w:tcPr>
            <w:tcW w:w="1134" w:type="dxa"/>
            <w:gridSpan w:val="5"/>
            <w:shd w:val="clear" w:color="auto" w:fill="F7CAAC"/>
          </w:tcPr>
          <w:p w14:paraId="3F92F472"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13" w:type="dxa"/>
            <w:gridSpan w:val="7"/>
          </w:tcPr>
          <w:p w14:paraId="03B8841F"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Mgr.</w:t>
            </w:r>
          </w:p>
        </w:tc>
      </w:tr>
      <w:tr w:rsidR="00140E7C" w:rsidRPr="00F52EEF" w14:paraId="56986B29" w14:textId="77777777" w:rsidTr="000F7C52">
        <w:tc>
          <w:tcPr>
            <w:tcW w:w="3336" w:type="dxa"/>
            <w:shd w:val="clear" w:color="auto" w:fill="F7CAAC"/>
          </w:tcPr>
          <w:p w14:paraId="256699FF"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6C2E9AE9"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1973</w:t>
            </w:r>
          </w:p>
        </w:tc>
        <w:tc>
          <w:tcPr>
            <w:tcW w:w="1721" w:type="dxa"/>
            <w:shd w:val="clear" w:color="auto" w:fill="F7CAAC"/>
          </w:tcPr>
          <w:p w14:paraId="52F9BD3A"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635" w:type="dxa"/>
            <w:gridSpan w:val="6"/>
          </w:tcPr>
          <w:p w14:paraId="51DD3927" w14:textId="77777777" w:rsidR="00140E7C" w:rsidRPr="00F52EEF" w:rsidRDefault="00140E7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DPP</w:t>
            </w:r>
          </w:p>
        </w:tc>
        <w:tc>
          <w:tcPr>
            <w:tcW w:w="709" w:type="dxa"/>
            <w:gridSpan w:val="4"/>
            <w:shd w:val="clear" w:color="auto" w:fill="F7CAAC"/>
          </w:tcPr>
          <w:p w14:paraId="2EE67A44"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5"/>
          </w:tcPr>
          <w:p w14:paraId="5AED4829" w14:textId="720396EB"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1h/týd.</w:t>
            </w:r>
          </w:p>
        </w:tc>
        <w:tc>
          <w:tcPr>
            <w:tcW w:w="709" w:type="dxa"/>
            <w:gridSpan w:val="3"/>
            <w:shd w:val="clear" w:color="auto" w:fill="F7CAAC"/>
          </w:tcPr>
          <w:p w14:paraId="5BF63558"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0F6952C1"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12/19</w:t>
            </w:r>
          </w:p>
        </w:tc>
      </w:tr>
      <w:tr w:rsidR="00140E7C" w:rsidRPr="00F52EEF" w14:paraId="1FCF9F2F" w14:textId="77777777" w:rsidTr="000F7C52">
        <w:tc>
          <w:tcPr>
            <w:tcW w:w="5886" w:type="dxa"/>
            <w:gridSpan w:val="3"/>
            <w:shd w:val="clear" w:color="auto" w:fill="F7CAAC"/>
          </w:tcPr>
          <w:p w14:paraId="3053F4D0"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6"/>
          </w:tcPr>
          <w:p w14:paraId="1FE39F23"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eastAsia="Calibri" w:hAnsiTheme="minorHAnsi" w:cstheme="minorHAnsi"/>
              </w:rPr>
              <w:t>DPP</w:t>
            </w:r>
          </w:p>
        </w:tc>
        <w:tc>
          <w:tcPr>
            <w:tcW w:w="709" w:type="dxa"/>
            <w:gridSpan w:val="4"/>
            <w:shd w:val="clear" w:color="auto" w:fill="F7CAAC"/>
          </w:tcPr>
          <w:p w14:paraId="7A5CD7CE"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5"/>
          </w:tcPr>
          <w:p w14:paraId="56CFEEB9" w14:textId="605C01D9"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1h/týd.</w:t>
            </w:r>
          </w:p>
        </w:tc>
        <w:tc>
          <w:tcPr>
            <w:tcW w:w="709" w:type="dxa"/>
            <w:gridSpan w:val="3"/>
            <w:shd w:val="clear" w:color="auto" w:fill="F7CAAC"/>
          </w:tcPr>
          <w:p w14:paraId="020616D6"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3EA6CB3C"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12/19</w:t>
            </w:r>
          </w:p>
        </w:tc>
      </w:tr>
      <w:tr w:rsidR="00140E7C" w:rsidRPr="00F52EEF" w14:paraId="7473B4D3" w14:textId="77777777" w:rsidTr="000F7C52">
        <w:tc>
          <w:tcPr>
            <w:tcW w:w="6521" w:type="dxa"/>
            <w:gridSpan w:val="9"/>
            <w:shd w:val="clear" w:color="auto" w:fill="F7CAAC"/>
          </w:tcPr>
          <w:p w14:paraId="7B1A8525"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843" w:type="dxa"/>
            <w:gridSpan w:val="9"/>
            <w:shd w:val="clear" w:color="auto" w:fill="F7CAAC"/>
          </w:tcPr>
          <w:p w14:paraId="4372C9B0"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13" w:type="dxa"/>
            <w:gridSpan w:val="7"/>
            <w:shd w:val="clear" w:color="auto" w:fill="F7CAAC"/>
          </w:tcPr>
          <w:p w14:paraId="25B0387C"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140E7C" w:rsidRPr="00F52EEF" w14:paraId="0E9AACFD" w14:textId="77777777" w:rsidTr="000F7C52">
        <w:tc>
          <w:tcPr>
            <w:tcW w:w="6521" w:type="dxa"/>
            <w:gridSpan w:val="9"/>
          </w:tcPr>
          <w:p w14:paraId="15ED034F" w14:textId="77777777" w:rsidR="00140E7C" w:rsidRPr="00F52EEF" w:rsidRDefault="00140E7C" w:rsidP="00935F76">
            <w:pPr>
              <w:tabs>
                <w:tab w:val="left" w:pos="567"/>
              </w:tabs>
              <w:jc w:val="both"/>
              <w:rPr>
                <w:rFonts w:asciiTheme="minorHAnsi" w:hAnsiTheme="minorHAnsi" w:cstheme="minorHAnsi"/>
              </w:rPr>
            </w:pPr>
          </w:p>
        </w:tc>
        <w:tc>
          <w:tcPr>
            <w:tcW w:w="1843" w:type="dxa"/>
            <w:gridSpan w:val="9"/>
          </w:tcPr>
          <w:p w14:paraId="40A49C88" w14:textId="77777777" w:rsidR="00140E7C" w:rsidRPr="00F52EEF" w:rsidRDefault="00140E7C" w:rsidP="00935F76">
            <w:pPr>
              <w:tabs>
                <w:tab w:val="left" w:pos="567"/>
              </w:tabs>
              <w:jc w:val="both"/>
              <w:rPr>
                <w:rFonts w:asciiTheme="minorHAnsi" w:hAnsiTheme="minorHAnsi" w:cstheme="minorHAnsi"/>
              </w:rPr>
            </w:pPr>
          </w:p>
        </w:tc>
        <w:tc>
          <w:tcPr>
            <w:tcW w:w="2313" w:type="dxa"/>
            <w:gridSpan w:val="7"/>
          </w:tcPr>
          <w:p w14:paraId="0615D50B" w14:textId="77777777" w:rsidR="00140E7C" w:rsidRPr="00F52EEF" w:rsidRDefault="00140E7C" w:rsidP="00935F76">
            <w:pPr>
              <w:tabs>
                <w:tab w:val="left" w:pos="567"/>
              </w:tabs>
              <w:jc w:val="both"/>
              <w:rPr>
                <w:rFonts w:asciiTheme="minorHAnsi" w:hAnsiTheme="minorHAnsi" w:cstheme="minorHAnsi"/>
              </w:rPr>
            </w:pPr>
          </w:p>
        </w:tc>
      </w:tr>
      <w:tr w:rsidR="00140E7C" w:rsidRPr="00F52EEF" w14:paraId="7CC0D68E" w14:textId="77777777" w:rsidTr="0051030C">
        <w:tc>
          <w:tcPr>
            <w:tcW w:w="10677" w:type="dxa"/>
            <w:gridSpan w:val="25"/>
            <w:shd w:val="clear" w:color="auto" w:fill="F7CAAC"/>
          </w:tcPr>
          <w:p w14:paraId="5EEB1CE8" w14:textId="77777777" w:rsidR="00140E7C" w:rsidRPr="00F52EEF" w:rsidRDefault="00140E7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140E7C" w:rsidRPr="00F52EEF" w14:paraId="12E267DE" w14:textId="77777777" w:rsidTr="0051030C">
        <w:trPr>
          <w:trHeight w:val="1118"/>
        </w:trPr>
        <w:tc>
          <w:tcPr>
            <w:tcW w:w="10677" w:type="dxa"/>
            <w:gridSpan w:val="25"/>
            <w:tcBorders>
              <w:top w:val="nil"/>
            </w:tcBorders>
          </w:tcPr>
          <w:p w14:paraId="0CF40378"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Integrovaná marketingová komunikace v praxi – podílí se na vedení cvičení</w:t>
            </w:r>
          </w:p>
          <w:p w14:paraId="0835CC11" w14:textId="77777777" w:rsidR="00140E7C" w:rsidRPr="00F52EEF" w:rsidRDefault="00140E7C" w:rsidP="00935F76">
            <w:pPr>
              <w:tabs>
                <w:tab w:val="left" w:pos="567"/>
              </w:tabs>
              <w:autoSpaceDE w:val="0"/>
              <w:autoSpaceDN w:val="0"/>
              <w:adjustRightInd w:val="0"/>
              <w:rPr>
                <w:rFonts w:asciiTheme="minorHAnsi" w:hAnsiTheme="minorHAnsi" w:cstheme="minorHAnsi"/>
              </w:rPr>
            </w:pPr>
          </w:p>
        </w:tc>
      </w:tr>
      <w:tr w:rsidR="00140E7C" w:rsidRPr="00F52EEF" w14:paraId="22A73A2D" w14:textId="77777777" w:rsidTr="0051030C">
        <w:tc>
          <w:tcPr>
            <w:tcW w:w="10677" w:type="dxa"/>
            <w:gridSpan w:val="25"/>
            <w:shd w:val="clear" w:color="auto" w:fill="F7CAAC"/>
          </w:tcPr>
          <w:p w14:paraId="12B77243"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140E7C" w:rsidRPr="00F52EEF" w14:paraId="46CA742F" w14:textId="77777777" w:rsidTr="0051030C">
        <w:trPr>
          <w:trHeight w:val="1055"/>
        </w:trPr>
        <w:tc>
          <w:tcPr>
            <w:tcW w:w="10677" w:type="dxa"/>
            <w:gridSpan w:val="25"/>
          </w:tcPr>
          <w:p w14:paraId="046F8EEB" w14:textId="1B3BC4DD"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2005</w:t>
            </w:r>
            <w:r w:rsidR="000F7C52">
              <w:rPr>
                <w:rFonts w:asciiTheme="minorHAnsi" w:eastAsia="Calibri" w:hAnsiTheme="minorHAnsi" w:cstheme="minorHAnsi"/>
              </w:rPr>
              <w:t>:</w:t>
            </w:r>
            <w:r w:rsidRPr="00F52EEF">
              <w:rPr>
                <w:rFonts w:asciiTheme="minorHAnsi" w:eastAsia="Calibri" w:hAnsiTheme="minorHAnsi" w:cstheme="minorHAnsi"/>
              </w:rPr>
              <w:t xml:space="preserve"> obor Marketingové a sociální komunikace, FMK UTB ve Zlíně</w:t>
            </w:r>
            <w:r w:rsidR="000F7C52">
              <w:rPr>
                <w:rFonts w:asciiTheme="minorHAnsi" w:eastAsia="Calibri" w:hAnsiTheme="minorHAnsi" w:cstheme="minorHAnsi"/>
              </w:rPr>
              <w:t xml:space="preserve"> (Mgr.)</w:t>
            </w:r>
          </w:p>
        </w:tc>
      </w:tr>
      <w:tr w:rsidR="00140E7C" w:rsidRPr="00F52EEF" w14:paraId="7E5F04BA" w14:textId="77777777" w:rsidTr="0051030C">
        <w:tc>
          <w:tcPr>
            <w:tcW w:w="10677" w:type="dxa"/>
            <w:gridSpan w:val="25"/>
            <w:shd w:val="clear" w:color="auto" w:fill="F7CAAC"/>
          </w:tcPr>
          <w:p w14:paraId="5FD80C5C"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140E7C" w:rsidRPr="00F52EEF" w14:paraId="49C2DE7B" w14:textId="77777777" w:rsidTr="0051030C">
        <w:trPr>
          <w:trHeight w:val="1090"/>
        </w:trPr>
        <w:tc>
          <w:tcPr>
            <w:tcW w:w="10677" w:type="dxa"/>
            <w:gridSpan w:val="25"/>
          </w:tcPr>
          <w:p w14:paraId="1E455593"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Vedoucí tiskového odboru a tiskový mluvčí Zlínský kraj 8 let (Zlínský kraj)</w:t>
            </w:r>
          </w:p>
          <w:p w14:paraId="64F0A192"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Vedoucí marketingu hokejového klubu PSG Zlín 2 roky (PSG Zlín s.r.o.)</w:t>
            </w:r>
          </w:p>
          <w:p w14:paraId="7E734E94"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Manažer PR a marketingu stavební skupiny PSG 10 let (PSG Construction a.s.)</w:t>
            </w:r>
          </w:p>
          <w:p w14:paraId="289A7D3A"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p>
        </w:tc>
      </w:tr>
      <w:tr w:rsidR="00140E7C" w:rsidRPr="00F52EEF" w14:paraId="0325C717" w14:textId="77777777" w:rsidTr="0051030C">
        <w:trPr>
          <w:trHeight w:val="250"/>
        </w:trPr>
        <w:tc>
          <w:tcPr>
            <w:tcW w:w="10677" w:type="dxa"/>
            <w:gridSpan w:val="25"/>
            <w:shd w:val="clear" w:color="auto" w:fill="F7CAAC"/>
          </w:tcPr>
          <w:p w14:paraId="53DDE84D"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140E7C" w:rsidRPr="00F52EEF" w14:paraId="2A8F9364" w14:textId="77777777" w:rsidTr="0051030C">
        <w:trPr>
          <w:trHeight w:val="636"/>
        </w:trPr>
        <w:tc>
          <w:tcPr>
            <w:tcW w:w="10677" w:type="dxa"/>
            <w:gridSpan w:val="25"/>
          </w:tcPr>
          <w:p w14:paraId="5B536D29"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p>
        </w:tc>
      </w:tr>
      <w:tr w:rsidR="00140E7C" w:rsidRPr="00F52EEF" w14:paraId="13BC4CED" w14:textId="77777777" w:rsidTr="0051030C">
        <w:trPr>
          <w:cantSplit/>
        </w:trPr>
        <w:tc>
          <w:tcPr>
            <w:tcW w:w="4165" w:type="dxa"/>
            <w:gridSpan w:val="2"/>
            <w:tcBorders>
              <w:top w:val="single" w:sz="12" w:space="0" w:color="auto"/>
            </w:tcBorders>
            <w:shd w:val="clear" w:color="auto" w:fill="F7CAAC"/>
          </w:tcPr>
          <w:p w14:paraId="61163779"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5"/>
            <w:tcBorders>
              <w:top w:val="single" w:sz="12" w:space="0" w:color="auto"/>
            </w:tcBorders>
            <w:shd w:val="clear" w:color="auto" w:fill="F7CAAC"/>
          </w:tcPr>
          <w:p w14:paraId="2C5AF620"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top w:val="single" w:sz="12" w:space="0" w:color="auto"/>
              <w:right w:val="single" w:sz="12" w:space="0" w:color="auto"/>
            </w:tcBorders>
            <w:shd w:val="clear" w:color="auto" w:fill="F7CAAC"/>
          </w:tcPr>
          <w:p w14:paraId="38A0E2F2"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7"/>
            <w:tcBorders>
              <w:top w:val="single" w:sz="12" w:space="0" w:color="auto"/>
              <w:left w:val="single" w:sz="12" w:space="0" w:color="auto"/>
            </w:tcBorders>
            <w:shd w:val="clear" w:color="auto" w:fill="F7CAAC"/>
          </w:tcPr>
          <w:p w14:paraId="0F2F3608"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21389BC3" w14:textId="77777777" w:rsidR="00140E7C" w:rsidRPr="00F52EEF" w:rsidRDefault="00140E7C" w:rsidP="00935F76">
            <w:pPr>
              <w:tabs>
                <w:tab w:val="left" w:pos="567"/>
              </w:tabs>
              <w:jc w:val="both"/>
              <w:rPr>
                <w:rFonts w:asciiTheme="minorHAnsi" w:hAnsiTheme="minorHAnsi" w:cstheme="minorHAnsi"/>
                <w:b/>
              </w:rPr>
            </w:pPr>
          </w:p>
        </w:tc>
      </w:tr>
      <w:tr w:rsidR="00140E7C" w:rsidRPr="00F52EEF" w14:paraId="741F9AC2" w14:textId="77777777" w:rsidTr="0051030C">
        <w:trPr>
          <w:cantSplit/>
        </w:trPr>
        <w:tc>
          <w:tcPr>
            <w:tcW w:w="4165" w:type="dxa"/>
            <w:gridSpan w:val="2"/>
          </w:tcPr>
          <w:p w14:paraId="39DFE5B5"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p>
        </w:tc>
        <w:tc>
          <w:tcPr>
            <w:tcW w:w="2245" w:type="dxa"/>
            <w:gridSpan w:val="5"/>
          </w:tcPr>
          <w:p w14:paraId="5D7C20C7" w14:textId="77777777" w:rsidR="00140E7C" w:rsidRPr="00F52EEF" w:rsidRDefault="00140E7C" w:rsidP="00935F76">
            <w:pPr>
              <w:tabs>
                <w:tab w:val="left" w:pos="567"/>
              </w:tabs>
              <w:jc w:val="both"/>
              <w:rPr>
                <w:rFonts w:asciiTheme="minorHAnsi" w:hAnsiTheme="minorHAnsi" w:cstheme="minorHAnsi"/>
              </w:rPr>
            </w:pPr>
          </w:p>
        </w:tc>
        <w:tc>
          <w:tcPr>
            <w:tcW w:w="1954" w:type="dxa"/>
            <w:gridSpan w:val="11"/>
            <w:tcBorders>
              <w:right w:val="single" w:sz="12" w:space="0" w:color="auto"/>
            </w:tcBorders>
          </w:tcPr>
          <w:p w14:paraId="7E024BD4"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p>
        </w:tc>
        <w:tc>
          <w:tcPr>
            <w:tcW w:w="709" w:type="dxa"/>
            <w:gridSpan w:val="3"/>
            <w:tcBorders>
              <w:left w:val="single" w:sz="12" w:space="0" w:color="auto"/>
            </w:tcBorders>
            <w:shd w:val="clear" w:color="auto" w:fill="F7CAAC"/>
          </w:tcPr>
          <w:p w14:paraId="3924068B"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3"/>
            <w:shd w:val="clear" w:color="auto" w:fill="F7CAAC"/>
          </w:tcPr>
          <w:p w14:paraId="361BC628"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shd w:val="clear" w:color="auto" w:fill="F7CAAC"/>
          </w:tcPr>
          <w:p w14:paraId="628DC731"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140E7C" w:rsidRPr="00F52EEF" w14:paraId="133A6552" w14:textId="77777777" w:rsidTr="0051030C">
        <w:trPr>
          <w:cantSplit/>
          <w:trHeight w:val="70"/>
        </w:trPr>
        <w:tc>
          <w:tcPr>
            <w:tcW w:w="4165" w:type="dxa"/>
            <w:gridSpan w:val="2"/>
            <w:shd w:val="clear" w:color="auto" w:fill="F7CAAC"/>
          </w:tcPr>
          <w:p w14:paraId="7B80FD42"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5"/>
            <w:shd w:val="clear" w:color="auto" w:fill="F7CAAC"/>
          </w:tcPr>
          <w:p w14:paraId="1E80C5B0"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right w:val="single" w:sz="12" w:space="0" w:color="auto"/>
            </w:tcBorders>
            <w:shd w:val="clear" w:color="auto" w:fill="F7CAAC"/>
          </w:tcPr>
          <w:p w14:paraId="4D2CBC64"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3"/>
            <w:vMerge w:val="restart"/>
            <w:tcBorders>
              <w:left w:val="single" w:sz="12" w:space="0" w:color="auto"/>
            </w:tcBorders>
          </w:tcPr>
          <w:p w14:paraId="48441ECC" w14:textId="77777777" w:rsidR="00140E7C" w:rsidRPr="00F52EEF" w:rsidRDefault="00140E7C" w:rsidP="00935F76">
            <w:pPr>
              <w:tabs>
                <w:tab w:val="left" w:pos="567"/>
              </w:tabs>
              <w:jc w:val="both"/>
              <w:rPr>
                <w:rFonts w:asciiTheme="minorHAnsi" w:hAnsiTheme="minorHAnsi" w:cstheme="minorHAnsi"/>
                <w:b/>
              </w:rPr>
            </w:pPr>
          </w:p>
        </w:tc>
        <w:tc>
          <w:tcPr>
            <w:tcW w:w="850" w:type="dxa"/>
            <w:gridSpan w:val="3"/>
            <w:vMerge w:val="restart"/>
          </w:tcPr>
          <w:p w14:paraId="785E431C" w14:textId="77777777" w:rsidR="00140E7C" w:rsidRPr="00F52EEF" w:rsidRDefault="00140E7C" w:rsidP="00935F76">
            <w:pPr>
              <w:tabs>
                <w:tab w:val="left" w:pos="567"/>
              </w:tabs>
              <w:jc w:val="both"/>
              <w:rPr>
                <w:rFonts w:asciiTheme="minorHAnsi" w:hAnsiTheme="minorHAnsi" w:cstheme="minorHAnsi"/>
                <w:b/>
              </w:rPr>
            </w:pPr>
          </w:p>
        </w:tc>
        <w:tc>
          <w:tcPr>
            <w:tcW w:w="754" w:type="dxa"/>
            <w:vMerge w:val="restart"/>
          </w:tcPr>
          <w:p w14:paraId="5341828E" w14:textId="77777777" w:rsidR="00140E7C" w:rsidRPr="00F52EEF" w:rsidRDefault="00140E7C" w:rsidP="00935F76">
            <w:pPr>
              <w:tabs>
                <w:tab w:val="left" w:pos="567"/>
              </w:tabs>
              <w:jc w:val="both"/>
              <w:rPr>
                <w:rFonts w:asciiTheme="minorHAnsi" w:hAnsiTheme="minorHAnsi" w:cstheme="minorHAnsi"/>
                <w:b/>
              </w:rPr>
            </w:pPr>
          </w:p>
        </w:tc>
      </w:tr>
      <w:tr w:rsidR="00140E7C" w:rsidRPr="00F52EEF" w14:paraId="3DCBE417" w14:textId="77777777" w:rsidTr="0051030C">
        <w:trPr>
          <w:trHeight w:val="205"/>
        </w:trPr>
        <w:tc>
          <w:tcPr>
            <w:tcW w:w="4165" w:type="dxa"/>
            <w:gridSpan w:val="2"/>
          </w:tcPr>
          <w:p w14:paraId="424DA533" w14:textId="77777777" w:rsidR="00140E7C" w:rsidRPr="00F52EEF" w:rsidRDefault="00140E7C" w:rsidP="00935F76">
            <w:pPr>
              <w:tabs>
                <w:tab w:val="left" w:pos="567"/>
              </w:tabs>
              <w:jc w:val="both"/>
              <w:rPr>
                <w:rFonts w:asciiTheme="minorHAnsi" w:hAnsiTheme="minorHAnsi" w:cstheme="minorHAnsi"/>
              </w:rPr>
            </w:pPr>
          </w:p>
        </w:tc>
        <w:tc>
          <w:tcPr>
            <w:tcW w:w="2245" w:type="dxa"/>
            <w:gridSpan w:val="5"/>
          </w:tcPr>
          <w:p w14:paraId="37C76806" w14:textId="77777777" w:rsidR="00140E7C" w:rsidRPr="00F52EEF" w:rsidRDefault="00140E7C" w:rsidP="00935F76">
            <w:pPr>
              <w:tabs>
                <w:tab w:val="left" w:pos="567"/>
              </w:tabs>
              <w:jc w:val="both"/>
              <w:rPr>
                <w:rFonts w:asciiTheme="minorHAnsi" w:hAnsiTheme="minorHAnsi" w:cstheme="minorHAnsi"/>
              </w:rPr>
            </w:pPr>
          </w:p>
        </w:tc>
        <w:tc>
          <w:tcPr>
            <w:tcW w:w="1954" w:type="dxa"/>
            <w:gridSpan w:val="11"/>
            <w:tcBorders>
              <w:right w:val="single" w:sz="12" w:space="0" w:color="auto"/>
            </w:tcBorders>
          </w:tcPr>
          <w:p w14:paraId="77EE877E" w14:textId="77777777" w:rsidR="00140E7C" w:rsidRPr="00F52EEF" w:rsidRDefault="00140E7C" w:rsidP="00935F76">
            <w:pPr>
              <w:tabs>
                <w:tab w:val="left" w:pos="567"/>
              </w:tabs>
              <w:jc w:val="both"/>
              <w:rPr>
                <w:rFonts w:asciiTheme="minorHAnsi" w:hAnsiTheme="minorHAnsi" w:cstheme="minorHAnsi"/>
              </w:rPr>
            </w:pPr>
          </w:p>
        </w:tc>
        <w:tc>
          <w:tcPr>
            <w:tcW w:w="709" w:type="dxa"/>
            <w:gridSpan w:val="3"/>
            <w:vMerge/>
            <w:tcBorders>
              <w:left w:val="single" w:sz="12" w:space="0" w:color="auto"/>
            </w:tcBorders>
            <w:vAlign w:val="center"/>
          </w:tcPr>
          <w:p w14:paraId="14D0DA66" w14:textId="77777777" w:rsidR="00140E7C" w:rsidRPr="00F52EEF" w:rsidRDefault="00140E7C" w:rsidP="00935F76">
            <w:pPr>
              <w:tabs>
                <w:tab w:val="left" w:pos="567"/>
              </w:tabs>
              <w:rPr>
                <w:rFonts w:asciiTheme="minorHAnsi" w:hAnsiTheme="minorHAnsi" w:cstheme="minorHAnsi"/>
                <w:b/>
              </w:rPr>
            </w:pPr>
          </w:p>
        </w:tc>
        <w:tc>
          <w:tcPr>
            <w:tcW w:w="850" w:type="dxa"/>
            <w:gridSpan w:val="3"/>
            <w:vMerge/>
            <w:vAlign w:val="center"/>
          </w:tcPr>
          <w:p w14:paraId="2B5724A4" w14:textId="77777777" w:rsidR="00140E7C" w:rsidRPr="00F52EEF" w:rsidRDefault="00140E7C" w:rsidP="00935F76">
            <w:pPr>
              <w:tabs>
                <w:tab w:val="left" w:pos="567"/>
              </w:tabs>
              <w:rPr>
                <w:rFonts w:asciiTheme="minorHAnsi" w:hAnsiTheme="minorHAnsi" w:cstheme="minorHAnsi"/>
                <w:b/>
              </w:rPr>
            </w:pPr>
          </w:p>
        </w:tc>
        <w:tc>
          <w:tcPr>
            <w:tcW w:w="754" w:type="dxa"/>
            <w:vMerge/>
            <w:vAlign w:val="center"/>
          </w:tcPr>
          <w:p w14:paraId="49257A26" w14:textId="77777777" w:rsidR="00140E7C" w:rsidRPr="00F52EEF" w:rsidRDefault="00140E7C" w:rsidP="00935F76">
            <w:pPr>
              <w:tabs>
                <w:tab w:val="left" w:pos="567"/>
              </w:tabs>
              <w:rPr>
                <w:rFonts w:asciiTheme="minorHAnsi" w:hAnsiTheme="minorHAnsi" w:cstheme="minorHAnsi"/>
                <w:b/>
              </w:rPr>
            </w:pPr>
          </w:p>
        </w:tc>
      </w:tr>
      <w:tr w:rsidR="00140E7C" w:rsidRPr="00F52EEF" w14:paraId="004AF707" w14:textId="77777777" w:rsidTr="0051030C">
        <w:tc>
          <w:tcPr>
            <w:tcW w:w="10677" w:type="dxa"/>
            <w:gridSpan w:val="25"/>
            <w:shd w:val="clear" w:color="auto" w:fill="F7CAAC"/>
          </w:tcPr>
          <w:p w14:paraId="51FA097E"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140E7C" w:rsidRPr="00F52EEF" w14:paraId="00A2C957" w14:textId="77777777" w:rsidTr="000F7C52">
        <w:trPr>
          <w:trHeight w:val="2613"/>
        </w:trPr>
        <w:tc>
          <w:tcPr>
            <w:tcW w:w="10677" w:type="dxa"/>
            <w:gridSpan w:val="25"/>
          </w:tcPr>
          <w:p w14:paraId="56F36942"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Vedoucí tiskového odboru a tiskový mluvčí Zlínský kraj 8 let (Zlínský kraj)</w:t>
            </w:r>
          </w:p>
          <w:p w14:paraId="5319FF24"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Vedoucí marketingu hokejového klubu PSG Zlín 2 roky (PSG Zlín s.r.o.)</w:t>
            </w:r>
          </w:p>
          <w:p w14:paraId="275DDB1A"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Manažer PR a marketingu stavební skupiny PSG 10 let (PSG Construction a.s.)</w:t>
            </w:r>
          </w:p>
          <w:p w14:paraId="56AB31CF" w14:textId="77777777" w:rsidR="00140E7C" w:rsidRPr="00F52EEF" w:rsidRDefault="00140E7C" w:rsidP="00935F76">
            <w:pPr>
              <w:tabs>
                <w:tab w:val="left" w:pos="567"/>
              </w:tabs>
              <w:autoSpaceDE w:val="0"/>
              <w:autoSpaceDN w:val="0"/>
              <w:adjustRightInd w:val="0"/>
              <w:rPr>
                <w:rFonts w:asciiTheme="minorHAnsi" w:eastAsia="Calibri" w:hAnsiTheme="minorHAnsi" w:cstheme="minorHAnsi"/>
              </w:rPr>
            </w:pPr>
          </w:p>
        </w:tc>
      </w:tr>
      <w:tr w:rsidR="00140E7C" w:rsidRPr="00F52EEF" w14:paraId="6992BDF9" w14:textId="77777777" w:rsidTr="0051030C">
        <w:trPr>
          <w:trHeight w:val="218"/>
        </w:trPr>
        <w:tc>
          <w:tcPr>
            <w:tcW w:w="10677" w:type="dxa"/>
            <w:gridSpan w:val="25"/>
            <w:shd w:val="clear" w:color="auto" w:fill="F7CAAC"/>
          </w:tcPr>
          <w:p w14:paraId="0012BABE" w14:textId="77777777" w:rsidR="00140E7C" w:rsidRPr="00F52EEF" w:rsidRDefault="00140E7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140E7C" w:rsidRPr="00F52EEF" w14:paraId="0435338B" w14:textId="77777777" w:rsidTr="00A163AD">
        <w:trPr>
          <w:trHeight w:val="1719"/>
        </w:trPr>
        <w:tc>
          <w:tcPr>
            <w:tcW w:w="10677" w:type="dxa"/>
            <w:gridSpan w:val="25"/>
          </w:tcPr>
          <w:p w14:paraId="3D8EF294" w14:textId="77777777" w:rsidR="00140E7C" w:rsidRPr="00F52EEF" w:rsidRDefault="00140E7C" w:rsidP="00935F76">
            <w:pPr>
              <w:tabs>
                <w:tab w:val="left" w:pos="567"/>
              </w:tabs>
              <w:rPr>
                <w:rFonts w:asciiTheme="minorHAnsi" w:hAnsiTheme="minorHAnsi" w:cstheme="minorHAnsi"/>
                <w:b/>
              </w:rPr>
            </w:pPr>
          </w:p>
          <w:p w14:paraId="2FFCE16C" w14:textId="77777777" w:rsidR="00140E7C" w:rsidRPr="00F52EEF" w:rsidRDefault="00140E7C" w:rsidP="00935F76">
            <w:pPr>
              <w:tabs>
                <w:tab w:val="left" w:pos="567"/>
              </w:tabs>
              <w:rPr>
                <w:rFonts w:asciiTheme="minorHAnsi" w:hAnsiTheme="minorHAnsi" w:cstheme="minorHAnsi"/>
                <w:b/>
              </w:rPr>
            </w:pPr>
          </w:p>
          <w:p w14:paraId="1360B4EB" w14:textId="77777777" w:rsidR="00140E7C" w:rsidRPr="00F52EEF" w:rsidRDefault="00140E7C" w:rsidP="00935F76">
            <w:pPr>
              <w:tabs>
                <w:tab w:val="left" w:pos="567"/>
              </w:tabs>
              <w:rPr>
                <w:rFonts w:asciiTheme="minorHAnsi" w:hAnsiTheme="minorHAnsi" w:cstheme="minorHAnsi"/>
                <w:b/>
              </w:rPr>
            </w:pPr>
          </w:p>
          <w:p w14:paraId="00095632" w14:textId="77777777" w:rsidR="00140E7C" w:rsidRPr="00F52EEF" w:rsidRDefault="00140E7C" w:rsidP="00935F76">
            <w:pPr>
              <w:tabs>
                <w:tab w:val="left" w:pos="567"/>
              </w:tabs>
              <w:rPr>
                <w:rFonts w:asciiTheme="minorHAnsi" w:hAnsiTheme="minorHAnsi" w:cstheme="minorHAnsi"/>
                <w:b/>
              </w:rPr>
            </w:pPr>
          </w:p>
          <w:p w14:paraId="013C5FD6" w14:textId="77777777" w:rsidR="00140E7C" w:rsidRPr="00F52EEF" w:rsidRDefault="00140E7C" w:rsidP="00935F76">
            <w:pPr>
              <w:tabs>
                <w:tab w:val="left" w:pos="567"/>
              </w:tabs>
              <w:rPr>
                <w:rFonts w:asciiTheme="minorHAnsi" w:hAnsiTheme="minorHAnsi" w:cstheme="minorHAnsi"/>
                <w:b/>
              </w:rPr>
            </w:pPr>
          </w:p>
        </w:tc>
      </w:tr>
      <w:tr w:rsidR="00140E7C" w:rsidRPr="00F52EEF" w14:paraId="429868F1" w14:textId="77777777" w:rsidTr="000F7C52">
        <w:trPr>
          <w:cantSplit/>
          <w:trHeight w:val="421"/>
        </w:trPr>
        <w:tc>
          <w:tcPr>
            <w:tcW w:w="3336" w:type="dxa"/>
            <w:shd w:val="clear" w:color="auto" w:fill="F7CAAC"/>
          </w:tcPr>
          <w:p w14:paraId="08070F5E" w14:textId="77777777" w:rsidR="00140E7C" w:rsidRPr="00F52EEF" w:rsidRDefault="00140E7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12"/>
          </w:tcPr>
          <w:p w14:paraId="11E543F5" w14:textId="1D8BD928"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rPr>
              <w:t>Patrik Kamas, v. r.</w:t>
            </w:r>
          </w:p>
        </w:tc>
        <w:tc>
          <w:tcPr>
            <w:tcW w:w="1134" w:type="dxa"/>
            <w:gridSpan w:val="5"/>
            <w:shd w:val="clear" w:color="auto" w:fill="F7CAAC"/>
          </w:tcPr>
          <w:p w14:paraId="236CC125" w14:textId="77777777" w:rsidR="00140E7C" w:rsidRPr="00F52EEF" w:rsidRDefault="00140E7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7"/>
          </w:tcPr>
          <w:p w14:paraId="1E3A6DF1" w14:textId="77777777" w:rsidR="00140E7C" w:rsidRPr="00F52EEF" w:rsidRDefault="00140E7C" w:rsidP="00935F76">
            <w:pPr>
              <w:tabs>
                <w:tab w:val="left" w:pos="567"/>
              </w:tabs>
              <w:jc w:val="both"/>
              <w:rPr>
                <w:rFonts w:asciiTheme="minorHAnsi" w:hAnsiTheme="minorHAnsi" w:cstheme="minorHAnsi"/>
              </w:rPr>
            </w:pPr>
          </w:p>
        </w:tc>
      </w:tr>
      <w:tr w:rsidR="00E5029C" w:rsidRPr="00F52EEF" w14:paraId="03D0DB92" w14:textId="77777777" w:rsidTr="0088760D">
        <w:tc>
          <w:tcPr>
            <w:tcW w:w="10677" w:type="dxa"/>
            <w:gridSpan w:val="25"/>
            <w:tcBorders>
              <w:bottom w:val="double" w:sz="4" w:space="0" w:color="auto"/>
            </w:tcBorders>
            <w:shd w:val="clear" w:color="auto" w:fill="BDD6EE"/>
          </w:tcPr>
          <w:p w14:paraId="23F4DD0C" w14:textId="1DED1BC1" w:rsidR="00E5029C" w:rsidRPr="00F52EEF" w:rsidRDefault="00BB6876" w:rsidP="00935F76">
            <w:pPr>
              <w:tabs>
                <w:tab w:val="left" w:pos="567"/>
              </w:tabs>
              <w:jc w:val="both"/>
              <w:rPr>
                <w:rFonts w:asciiTheme="minorHAnsi" w:hAnsiTheme="minorHAnsi" w:cstheme="minorHAnsi"/>
                <w:b/>
              </w:rPr>
            </w:pPr>
            <w:r w:rsidRPr="00F52EEF">
              <w:rPr>
                <w:rFonts w:asciiTheme="minorHAnsi" w:hAnsiTheme="minorHAnsi" w:cstheme="minorHAnsi"/>
              </w:rPr>
              <w:lastRenderedPageBreak/>
              <w:br w:type="page"/>
            </w:r>
            <w:r w:rsidR="00E5029C" w:rsidRPr="00F52EEF">
              <w:rPr>
                <w:rFonts w:asciiTheme="minorHAnsi" w:hAnsiTheme="minorHAnsi" w:cstheme="minorHAnsi"/>
                <w:b/>
              </w:rPr>
              <w:t>C-I – Personální zabezpečení</w:t>
            </w:r>
          </w:p>
        </w:tc>
      </w:tr>
      <w:tr w:rsidR="00E5029C" w:rsidRPr="00F52EEF" w14:paraId="4F10AA8C" w14:textId="77777777" w:rsidTr="0088760D">
        <w:tc>
          <w:tcPr>
            <w:tcW w:w="3336" w:type="dxa"/>
            <w:tcBorders>
              <w:top w:val="double" w:sz="4" w:space="0" w:color="auto"/>
            </w:tcBorders>
            <w:shd w:val="clear" w:color="auto" w:fill="F7CAAC"/>
          </w:tcPr>
          <w:p w14:paraId="7E842B1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24"/>
          </w:tcPr>
          <w:p w14:paraId="2F75A39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43227BF6" w14:textId="77777777" w:rsidTr="0088760D">
        <w:tc>
          <w:tcPr>
            <w:tcW w:w="3336" w:type="dxa"/>
            <w:shd w:val="clear" w:color="auto" w:fill="F7CAAC"/>
          </w:tcPr>
          <w:p w14:paraId="4D6B918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24"/>
          </w:tcPr>
          <w:p w14:paraId="32BACBA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69BBE42C" w14:textId="77777777" w:rsidTr="0088760D">
        <w:tc>
          <w:tcPr>
            <w:tcW w:w="3336" w:type="dxa"/>
            <w:shd w:val="clear" w:color="auto" w:fill="F7CAAC"/>
          </w:tcPr>
          <w:p w14:paraId="1CFA671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24"/>
          </w:tcPr>
          <w:p w14:paraId="4D524F60" w14:textId="2091D9F5"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36" w:author="Radim Bačuvčík" w:date="2020-02-06T10:26:00Z">
              <w:r w:rsidR="008B593D">
                <w:rPr>
                  <w:rFonts w:asciiTheme="minorHAnsi" w:hAnsiTheme="minorHAnsi" w:cstheme="minorHAnsi"/>
                </w:rPr>
                <w:t>á</w:t>
              </w:r>
            </w:ins>
            <w:del w:id="5837" w:author="Radim Bačuvčík" w:date="2020-02-06T10:26: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1C4105D5" w14:textId="77777777" w:rsidTr="0088760D">
        <w:tc>
          <w:tcPr>
            <w:tcW w:w="3336" w:type="dxa"/>
            <w:shd w:val="clear" w:color="auto" w:fill="F7CAAC"/>
          </w:tcPr>
          <w:p w14:paraId="682D651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12"/>
          </w:tcPr>
          <w:p w14:paraId="308B2B6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Josef Kocourek</w:t>
            </w:r>
          </w:p>
        </w:tc>
        <w:tc>
          <w:tcPr>
            <w:tcW w:w="851" w:type="dxa"/>
            <w:gridSpan w:val="2"/>
            <w:shd w:val="clear" w:color="auto" w:fill="F7CAAC"/>
          </w:tcPr>
          <w:p w14:paraId="660CA2F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596" w:type="dxa"/>
            <w:gridSpan w:val="10"/>
          </w:tcPr>
          <w:p w14:paraId="0DD4154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Mgr., Ph.D.</w:t>
            </w:r>
          </w:p>
        </w:tc>
      </w:tr>
      <w:tr w:rsidR="00E5029C" w:rsidRPr="00F52EEF" w14:paraId="12388C41" w14:textId="77777777" w:rsidTr="0088760D">
        <w:tc>
          <w:tcPr>
            <w:tcW w:w="3336" w:type="dxa"/>
            <w:shd w:val="clear" w:color="auto" w:fill="F7CAAC"/>
          </w:tcPr>
          <w:p w14:paraId="0589895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08664A4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1984</w:t>
            </w:r>
          </w:p>
        </w:tc>
        <w:tc>
          <w:tcPr>
            <w:tcW w:w="1721" w:type="dxa"/>
            <w:shd w:val="clear" w:color="auto" w:fill="F7CAAC"/>
          </w:tcPr>
          <w:p w14:paraId="573BB1A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635" w:type="dxa"/>
            <w:gridSpan w:val="6"/>
          </w:tcPr>
          <w:p w14:paraId="3007C6F3" w14:textId="3D8A467B"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709" w:type="dxa"/>
            <w:gridSpan w:val="4"/>
            <w:shd w:val="clear" w:color="auto" w:fill="F7CAAC"/>
          </w:tcPr>
          <w:p w14:paraId="356832F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2"/>
          </w:tcPr>
          <w:p w14:paraId="79771925" w14:textId="7495A31A"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40h/t</w:t>
            </w:r>
            <w:r w:rsidR="00A163AD">
              <w:rPr>
                <w:rFonts w:asciiTheme="minorHAnsi" w:hAnsiTheme="minorHAnsi" w:cstheme="minorHAnsi"/>
              </w:rPr>
              <w:t>ýd.</w:t>
            </w:r>
          </w:p>
        </w:tc>
        <w:tc>
          <w:tcPr>
            <w:tcW w:w="850" w:type="dxa"/>
            <w:gridSpan w:val="4"/>
            <w:shd w:val="clear" w:color="auto" w:fill="F7CAAC"/>
          </w:tcPr>
          <w:p w14:paraId="690C993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46" w:type="dxa"/>
            <w:gridSpan w:val="6"/>
          </w:tcPr>
          <w:p w14:paraId="235F186B" w14:textId="14789939" w:rsidR="00E5029C" w:rsidRPr="00F52EEF" w:rsidRDefault="00030948"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170E7DF6" w14:textId="77777777" w:rsidTr="0088760D">
        <w:tc>
          <w:tcPr>
            <w:tcW w:w="5886" w:type="dxa"/>
            <w:gridSpan w:val="3"/>
            <w:shd w:val="clear" w:color="auto" w:fill="F7CAAC"/>
          </w:tcPr>
          <w:p w14:paraId="1E6942C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6"/>
          </w:tcPr>
          <w:p w14:paraId="47328EE0" w14:textId="7CBEAD14"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709" w:type="dxa"/>
            <w:gridSpan w:val="4"/>
            <w:shd w:val="clear" w:color="auto" w:fill="F7CAAC"/>
          </w:tcPr>
          <w:p w14:paraId="799FFA0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2"/>
          </w:tcPr>
          <w:p w14:paraId="09477912" w14:textId="71635EDB"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40h/t</w:t>
            </w:r>
            <w:r w:rsidR="00A163AD">
              <w:rPr>
                <w:rFonts w:asciiTheme="minorHAnsi" w:eastAsia="Calibri" w:hAnsiTheme="minorHAnsi" w:cstheme="minorHAnsi"/>
              </w:rPr>
              <w:t>ýd.</w:t>
            </w:r>
          </w:p>
        </w:tc>
        <w:tc>
          <w:tcPr>
            <w:tcW w:w="850" w:type="dxa"/>
            <w:gridSpan w:val="4"/>
            <w:shd w:val="clear" w:color="auto" w:fill="F7CAAC"/>
          </w:tcPr>
          <w:p w14:paraId="15FC66B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46" w:type="dxa"/>
            <w:gridSpan w:val="6"/>
          </w:tcPr>
          <w:p w14:paraId="0EFCE5F4" w14:textId="5EA12158" w:rsidR="00E5029C" w:rsidRPr="00F52EEF" w:rsidRDefault="00030948"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552443BB" w14:textId="77777777" w:rsidTr="0088760D">
        <w:tc>
          <w:tcPr>
            <w:tcW w:w="6521" w:type="dxa"/>
            <w:gridSpan w:val="9"/>
            <w:shd w:val="clear" w:color="auto" w:fill="F7CAAC"/>
          </w:tcPr>
          <w:p w14:paraId="2203025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560" w:type="dxa"/>
            <w:gridSpan w:val="6"/>
            <w:shd w:val="clear" w:color="auto" w:fill="F7CAAC"/>
          </w:tcPr>
          <w:p w14:paraId="687C768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596" w:type="dxa"/>
            <w:gridSpan w:val="10"/>
            <w:shd w:val="clear" w:color="auto" w:fill="F7CAAC"/>
          </w:tcPr>
          <w:p w14:paraId="09DBED1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3536884F" w14:textId="77777777" w:rsidTr="0088760D">
        <w:tc>
          <w:tcPr>
            <w:tcW w:w="6521" w:type="dxa"/>
            <w:gridSpan w:val="9"/>
          </w:tcPr>
          <w:p w14:paraId="6B4740BC" w14:textId="77777777" w:rsidR="00E5029C" w:rsidRPr="00F52EEF" w:rsidRDefault="00E5029C" w:rsidP="00935F76">
            <w:pPr>
              <w:tabs>
                <w:tab w:val="left" w:pos="567"/>
              </w:tabs>
              <w:jc w:val="both"/>
              <w:rPr>
                <w:rFonts w:asciiTheme="minorHAnsi" w:hAnsiTheme="minorHAnsi" w:cstheme="minorHAnsi"/>
              </w:rPr>
            </w:pPr>
          </w:p>
        </w:tc>
        <w:tc>
          <w:tcPr>
            <w:tcW w:w="1560" w:type="dxa"/>
            <w:gridSpan w:val="6"/>
          </w:tcPr>
          <w:p w14:paraId="278B6A67" w14:textId="77777777" w:rsidR="00E5029C" w:rsidRPr="00F52EEF" w:rsidRDefault="00E5029C" w:rsidP="00935F76">
            <w:pPr>
              <w:tabs>
                <w:tab w:val="left" w:pos="567"/>
              </w:tabs>
              <w:jc w:val="both"/>
              <w:rPr>
                <w:rFonts w:asciiTheme="minorHAnsi" w:hAnsiTheme="minorHAnsi" w:cstheme="minorHAnsi"/>
              </w:rPr>
            </w:pPr>
          </w:p>
        </w:tc>
        <w:tc>
          <w:tcPr>
            <w:tcW w:w="2596" w:type="dxa"/>
            <w:gridSpan w:val="10"/>
          </w:tcPr>
          <w:p w14:paraId="2A7DBFDF"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1B842512" w14:textId="77777777" w:rsidTr="0088760D">
        <w:tc>
          <w:tcPr>
            <w:tcW w:w="10677" w:type="dxa"/>
            <w:gridSpan w:val="25"/>
            <w:shd w:val="clear" w:color="auto" w:fill="F7CAAC"/>
          </w:tcPr>
          <w:p w14:paraId="0817FE51"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24396A37" w14:textId="77777777" w:rsidTr="0088760D">
        <w:trPr>
          <w:trHeight w:val="429"/>
        </w:trPr>
        <w:tc>
          <w:tcPr>
            <w:tcW w:w="10677" w:type="dxa"/>
            <w:gridSpan w:val="25"/>
            <w:tcBorders>
              <w:top w:val="nil"/>
            </w:tcBorders>
          </w:tcPr>
          <w:p w14:paraId="378EED7E"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Marketing 1 – garant předmětu, přednášející i vede semináře </w:t>
            </w:r>
          </w:p>
          <w:p w14:paraId="0139DF55" w14:textId="31BC196E"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Agenturní praxe – garant předmětu</w:t>
            </w:r>
            <w:r w:rsidR="00140E7C" w:rsidRPr="00F52EEF">
              <w:rPr>
                <w:rFonts w:asciiTheme="minorHAnsi" w:hAnsiTheme="minorHAnsi" w:cstheme="minorHAnsi"/>
              </w:rPr>
              <w:t>, koordinuje realizaci praxí, komunikuje s firmami</w:t>
            </w:r>
          </w:p>
        </w:tc>
      </w:tr>
      <w:tr w:rsidR="00E5029C" w:rsidRPr="00F52EEF" w14:paraId="7B70E329" w14:textId="77777777" w:rsidTr="0088760D">
        <w:tc>
          <w:tcPr>
            <w:tcW w:w="10677" w:type="dxa"/>
            <w:gridSpan w:val="25"/>
            <w:shd w:val="clear" w:color="auto" w:fill="F7CAAC"/>
          </w:tcPr>
          <w:p w14:paraId="49AC8B8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68186446" w14:textId="77777777" w:rsidTr="0088760D">
        <w:trPr>
          <w:trHeight w:val="693"/>
        </w:trPr>
        <w:tc>
          <w:tcPr>
            <w:tcW w:w="10677" w:type="dxa"/>
            <w:gridSpan w:val="25"/>
          </w:tcPr>
          <w:p w14:paraId="34C797D4" w14:textId="6A6DF8AB"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2003: SOŠ, SOU Otrokovice, obor Management obchodu a služeb, specializace Hotelový provoz</w:t>
            </w:r>
            <w:r w:rsidRPr="00F52EEF">
              <w:rPr>
                <w:rFonts w:asciiTheme="minorHAnsi" w:hAnsiTheme="minorHAnsi" w:cstheme="minorHAnsi"/>
              </w:rPr>
              <w:br/>
              <w:t>2011: Marketingov</w:t>
            </w:r>
            <w:ins w:id="5838" w:author="Radim Bačuvčík" w:date="2020-02-06T15:17:00Z">
              <w:r w:rsidR="000F5CEF">
                <w:rPr>
                  <w:rFonts w:asciiTheme="minorHAnsi" w:hAnsiTheme="minorHAnsi" w:cstheme="minorHAnsi"/>
                </w:rPr>
                <w:t>é</w:t>
              </w:r>
            </w:ins>
            <w:del w:id="5839" w:author="Radim Bačuvčík" w:date="2020-02-06T10:26: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 Univerzita Tomáše Bati ve Zlíně, Fakulta multimediálních komunikací</w:t>
            </w:r>
            <w:r w:rsidR="000F7C52">
              <w:rPr>
                <w:rFonts w:asciiTheme="minorHAnsi" w:hAnsiTheme="minorHAnsi" w:cstheme="minorHAnsi"/>
              </w:rPr>
              <w:t xml:space="preserve"> (</w:t>
            </w:r>
            <w:r w:rsidRPr="00F52EEF">
              <w:rPr>
                <w:rFonts w:asciiTheme="minorHAnsi" w:hAnsiTheme="minorHAnsi" w:cstheme="minorHAnsi"/>
              </w:rPr>
              <w:t>Mgr.</w:t>
            </w:r>
            <w:r w:rsidR="000F7C52">
              <w:rPr>
                <w:rFonts w:asciiTheme="minorHAnsi" w:hAnsiTheme="minorHAnsi" w:cstheme="minorHAnsi"/>
              </w:rPr>
              <w:t>)</w:t>
            </w:r>
            <w:r w:rsidRPr="00F52EEF">
              <w:rPr>
                <w:rFonts w:asciiTheme="minorHAnsi" w:hAnsiTheme="minorHAnsi" w:cstheme="minorHAnsi"/>
              </w:rPr>
              <w:br/>
              <w:t xml:space="preserve">2015: Marketingová komunikácia, Univerzita Komenského v Bratislavě, Filozofická fakulta </w:t>
            </w:r>
            <w:r w:rsidR="000F7C52">
              <w:rPr>
                <w:rFonts w:asciiTheme="minorHAnsi" w:hAnsiTheme="minorHAnsi" w:cstheme="minorHAnsi"/>
              </w:rPr>
              <w:t>(</w:t>
            </w:r>
            <w:r w:rsidRPr="00F52EEF">
              <w:rPr>
                <w:rFonts w:asciiTheme="minorHAnsi" w:hAnsiTheme="minorHAnsi" w:cstheme="minorHAnsi"/>
              </w:rPr>
              <w:t>Ph.D.</w:t>
            </w:r>
            <w:r w:rsidR="000F7C52">
              <w:rPr>
                <w:rFonts w:asciiTheme="minorHAnsi" w:hAnsiTheme="minorHAnsi" w:cstheme="minorHAnsi"/>
              </w:rPr>
              <w:t>)</w:t>
            </w:r>
          </w:p>
        </w:tc>
      </w:tr>
      <w:tr w:rsidR="00E5029C" w:rsidRPr="00F52EEF" w14:paraId="4530C850" w14:textId="77777777" w:rsidTr="0088760D">
        <w:tc>
          <w:tcPr>
            <w:tcW w:w="10677" w:type="dxa"/>
            <w:gridSpan w:val="25"/>
            <w:shd w:val="clear" w:color="auto" w:fill="F7CAAC"/>
          </w:tcPr>
          <w:p w14:paraId="0ACBBD7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14AA9206" w14:textId="77777777" w:rsidTr="0088760D">
        <w:trPr>
          <w:trHeight w:val="1090"/>
        </w:trPr>
        <w:tc>
          <w:tcPr>
            <w:tcW w:w="10677" w:type="dxa"/>
            <w:gridSpan w:val="25"/>
          </w:tcPr>
          <w:p w14:paraId="7B817A7A" w14:textId="598C0FB8"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2005</w:t>
            </w:r>
            <w:r w:rsidR="00D96531" w:rsidRPr="00F52EEF">
              <w:rPr>
                <w:rFonts w:asciiTheme="minorHAnsi" w:hAnsiTheme="minorHAnsi" w:cstheme="minorHAnsi"/>
              </w:rPr>
              <w:t xml:space="preserve"> </w:t>
            </w:r>
            <w:r w:rsidR="000F7C52">
              <w:rPr>
                <w:rFonts w:asciiTheme="minorHAnsi" w:hAnsiTheme="minorHAnsi" w:cstheme="minorHAnsi"/>
              </w:rPr>
              <w:t>–</w:t>
            </w:r>
            <w:r w:rsidR="00D96531" w:rsidRPr="00F52EEF">
              <w:rPr>
                <w:rFonts w:asciiTheme="minorHAnsi" w:hAnsiTheme="minorHAnsi" w:cstheme="minorHAnsi"/>
              </w:rPr>
              <w:t xml:space="preserve"> </w:t>
            </w:r>
            <w:r w:rsidRPr="00F52EEF">
              <w:rPr>
                <w:rFonts w:asciiTheme="minorHAnsi" w:hAnsiTheme="minorHAnsi" w:cstheme="minorHAnsi"/>
              </w:rPr>
              <w:t>2012: Univerzita Tomáše Bati ve Zlíně, Fakulta multimediálních komunikací, tajemník ústavu, odborný referent administrativy</w:t>
            </w:r>
            <w:r w:rsidRPr="00F52EEF">
              <w:rPr>
                <w:rFonts w:asciiTheme="minorHAnsi" w:hAnsiTheme="minorHAnsi" w:cstheme="minorHAnsi"/>
              </w:rPr>
              <w:br/>
              <w:t>2012</w:t>
            </w:r>
            <w:r w:rsidR="00D96531" w:rsidRPr="00F52EEF">
              <w:rPr>
                <w:rFonts w:asciiTheme="minorHAnsi" w:hAnsiTheme="minorHAnsi" w:cstheme="minorHAnsi"/>
              </w:rPr>
              <w:t xml:space="preserve"> </w:t>
            </w:r>
            <w:r w:rsidR="000F7C52">
              <w:rPr>
                <w:rFonts w:asciiTheme="minorHAnsi" w:hAnsiTheme="minorHAnsi" w:cstheme="minorHAnsi"/>
              </w:rPr>
              <w:t>–</w:t>
            </w:r>
            <w:r w:rsidR="00D96531" w:rsidRPr="00F52EEF">
              <w:rPr>
                <w:rFonts w:asciiTheme="minorHAnsi" w:hAnsiTheme="minorHAnsi" w:cstheme="minorHAnsi"/>
              </w:rPr>
              <w:t xml:space="preserve"> </w:t>
            </w:r>
            <w:r w:rsidRPr="00F52EEF">
              <w:rPr>
                <w:rFonts w:asciiTheme="minorHAnsi" w:hAnsiTheme="minorHAnsi" w:cstheme="minorHAnsi"/>
              </w:rPr>
              <w:t>do</w:t>
            </w:r>
            <w:r w:rsidR="000F7C52">
              <w:rPr>
                <w:rFonts w:asciiTheme="minorHAnsi" w:hAnsiTheme="minorHAnsi" w:cstheme="minorHAnsi"/>
              </w:rPr>
              <w:t>po</w:t>
            </w:r>
            <w:r w:rsidRPr="00F52EEF">
              <w:rPr>
                <w:rFonts w:asciiTheme="minorHAnsi" w:hAnsiTheme="minorHAnsi" w:cstheme="minorHAnsi"/>
              </w:rPr>
              <w:t>sud: Univerzita Tomáše Bati ve Zlíně, Fakulta multimediálních komunikací, odborný asistent</w:t>
            </w:r>
            <w:r w:rsidRPr="00F52EEF">
              <w:rPr>
                <w:rFonts w:asciiTheme="minorHAnsi" w:hAnsiTheme="minorHAnsi" w:cstheme="minorHAnsi"/>
              </w:rPr>
              <w:br/>
              <w:t>2013</w:t>
            </w:r>
            <w:r w:rsidR="00D96531" w:rsidRPr="00F52EEF">
              <w:rPr>
                <w:rFonts w:asciiTheme="minorHAnsi" w:hAnsiTheme="minorHAnsi" w:cstheme="minorHAnsi"/>
              </w:rPr>
              <w:t xml:space="preserve"> </w:t>
            </w:r>
            <w:r w:rsidR="000F7C52">
              <w:rPr>
                <w:rFonts w:asciiTheme="minorHAnsi" w:hAnsiTheme="minorHAnsi" w:cstheme="minorHAnsi"/>
              </w:rPr>
              <w:t>–</w:t>
            </w:r>
            <w:r w:rsidR="00D96531" w:rsidRPr="00F52EEF">
              <w:rPr>
                <w:rFonts w:asciiTheme="minorHAnsi" w:hAnsiTheme="minorHAnsi" w:cstheme="minorHAnsi"/>
              </w:rPr>
              <w:t xml:space="preserve"> </w:t>
            </w:r>
            <w:r w:rsidRPr="00F52EEF">
              <w:rPr>
                <w:rFonts w:asciiTheme="minorHAnsi" w:hAnsiTheme="minorHAnsi" w:cstheme="minorHAnsi"/>
              </w:rPr>
              <w:t>2018: Univerzita Tomáše Bati ve Zlíně, Fakulta multimediálních komunikací, ředitel Komunikační agentury</w:t>
            </w:r>
          </w:p>
          <w:p w14:paraId="31449D39" w14:textId="70D79CC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2018</w:t>
            </w:r>
            <w:r w:rsidR="00D96531" w:rsidRPr="00F52EEF">
              <w:rPr>
                <w:rFonts w:asciiTheme="minorHAnsi" w:hAnsiTheme="minorHAnsi" w:cstheme="minorHAnsi"/>
              </w:rPr>
              <w:t xml:space="preserve"> </w:t>
            </w:r>
            <w:r w:rsidR="000F7C52">
              <w:rPr>
                <w:rFonts w:asciiTheme="minorHAnsi" w:hAnsiTheme="minorHAnsi" w:cstheme="minorHAnsi"/>
              </w:rPr>
              <w:t>–</w:t>
            </w:r>
            <w:r w:rsidR="00D96531" w:rsidRPr="00F52EEF">
              <w:rPr>
                <w:rFonts w:asciiTheme="minorHAnsi" w:hAnsiTheme="minorHAnsi" w:cstheme="minorHAnsi"/>
              </w:rPr>
              <w:t xml:space="preserve"> </w:t>
            </w:r>
            <w:r w:rsidRPr="00F52EEF">
              <w:rPr>
                <w:rFonts w:asciiTheme="minorHAnsi" w:hAnsiTheme="minorHAnsi" w:cstheme="minorHAnsi"/>
              </w:rPr>
              <w:t>do</w:t>
            </w:r>
            <w:r w:rsidR="000F7C52">
              <w:rPr>
                <w:rFonts w:asciiTheme="minorHAnsi" w:hAnsiTheme="minorHAnsi" w:cstheme="minorHAnsi"/>
              </w:rPr>
              <w:t>po</w:t>
            </w:r>
            <w:r w:rsidRPr="00F52EEF">
              <w:rPr>
                <w:rFonts w:asciiTheme="minorHAnsi" w:hAnsiTheme="minorHAnsi" w:cstheme="minorHAnsi"/>
              </w:rPr>
              <w:t>sud: Univerzita Tomáše Bati ve Zlíně, Fakulta multimediálních komunikací, ředitel Ústavu marketingových komunikací</w:t>
            </w:r>
          </w:p>
          <w:p w14:paraId="305053C6" w14:textId="2812180A"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2015</w:t>
            </w:r>
            <w:r w:rsidR="00D96531" w:rsidRPr="00F52EEF">
              <w:rPr>
                <w:rFonts w:asciiTheme="minorHAnsi" w:hAnsiTheme="minorHAnsi" w:cstheme="minorHAnsi"/>
              </w:rPr>
              <w:t xml:space="preserve"> </w:t>
            </w:r>
            <w:r w:rsidR="000F7C52">
              <w:rPr>
                <w:rFonts w:asciiTheme="minorHAnsi" w:hAnsiTheme="minorHAnsi" w:cstheme="minorHAnsi"/>
              </w:rPr>
              <w:t>–</w:t>
            </w:r>
            <w:r w:rsidR="00D96531" w:rsidRPr="00F52EEF">
              <w:rPr>
                <w:rFonts w:asciiTheme="minorHAnsi" w:hAnsiTheme="minorHAnsi" w:cstheme="minorHAnsi"/>
              </w:rPr>
              <w:t xml:space="preserve"> </w:t>
            </w:r>
            <w:r w:rsidRPr="00F52EEF">
              <w:rPr>
                <w:rFonts w:asciiTheme="minorHAnsi" w:hAnsiTheme="minorHAnsi" w:cstheme="minorHAnsi"/>
              </w:rPr>
              <w:t>do</w:t>
            </w:r>
            <w:r w:rsidR="000F7C52">
              <w:rPr>
                <w:rFonts w:asciiTheme="minorHAnsi" w:hAnsiTheme="minorHAnsi" w:cstheme="minorHAnsi"/>
              </w:rPr>
              <w:t>po</w:t>
            </w:r>
            <w:r w:rsidRPr="00F52EEF">
              <w:rPr>
                <w:rFonts w:asciiTheme="minorHAnsi" w:hAnsiTheme="minorHAnsi" w:cstheme="minorHAnsi"/>
              </w:rPr>
              <w:t>sud: OSVČ v oblasti konzultací marketingových a komunikačních strategií, budování značek</w:t>
            </w:r>
          </w:p>
        </w:tc>
      </w:tr>
      <w:tr w:rsidR="00E5029C" w:rsidRPr="00F52EEF" w14:paraId="092CF996" w14:textId="77777777" w:rsidTr="0088760D">
        <w:trPr>
          <w:trHeight w:val="250"/>
        </w:trPr>
        <w:tc>
          <w:tcPr>
            <w:tcW w:w="10677" w:type="dxa"/>
            <w:gridSpan w:val="25"/>
            <w:shd w:val="clear" w:color="auto" w:fill="F7CAAC"/>
          </w:tcPr>
          <w:p w14:paraId="6EB0A16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600247CC" w14:textId="77777777" w:rsidTr="0088760D">
        <w:trPr>
          <w:trHeight w:val="380"/>
        </w:trPr>
        <w:tc>
          <w:tcPr>
            <w:tcW w:w="10677" w:type="dxa"/>
            <w:gridSpan w:val="25"/>
          </w:tcPr>
          <w:p w14:paraId="1D6FAB10" w14:textId="7777777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počet bakalářských prací: 55, diplomových prací: 42</w:t>
            </w:r>
          </w:p>
        </w:tc>
      </w:tr>
      <w:tr w:rsidR="00E5029C" w:rsidRPr="00F52EEF" w14:paraId="77BF6317" w14:textId="77777777" w:rsidTr="0088760D">
        <w:trPr>
          <w:cantSplit/>
        </w:trPr>
        <w:tc>
          <w:tcPr>
            <w:tcW w:w="4165" w:type="dxa"/>
            <w:gridSpan w:val="2"/>
            <w:tcBorders>
              <w:top w:val="single" w:sz="12" w:space="0" w:color="auto"/>
            </w:tcBorders>
            <w:shd w:val="clear" w:color="auto" w:fill="F7CAAC"/>
          </w:tcPr>
          <w:p w14:paraId="528945C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
            <w:tcBorders>
              <w:top w:val="single" w:sz="12" w:space="0" w:color="auto"/>
            </w:tcBorders>
            <w:shd w:val="clear" w:color="auto" w:fill="F7CAAC"/>
          </w:tcPr>
          <w:p w14:paraId="7747005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13"/>
            <w:tcBorders>
              <w:top w:val="single" w:sz="12" w:space="0" w:color="auto"/>
              <w:right w:val="single" w:sz="12" w:space="0" w:color="auto"/>
            </w:tcBorders>
            <w:shd w:val="clear" w:color="auto" w:fill="F7CAAC"/>
          </w:tcPr>
          <w:p w14:paraId="79E4FF0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7"/>
            <w:tcBorders>
              <w:top w:val="single" w:sz="12" w:space="0" w:color="auto"/>
              <w:left w:val="single" w:sz="12" w:space="0" w:color="auto"/>
            </w:tcBorders>
            <w:shd w:val="clear" w:color="auto" w:fill="F7CAAC"/>
          </w:tcPr>
          <w:p w14:paraId="61182E9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E5029C" w:rsidRPr="00F52EEF" w14:paraId="45C884B7" w14:textId="77777777" w:rsidTr="0088760D">
        <w:trPr>
          <w:cantSplit/>
        </w:trPr>
        <w:tc>
          <w:tcPr>
            <w:tcW w:w="4165" w:type="dxa"/>
            <w:gridSpan w:val="2"/>
          </w:tcPr>
          <w:p w14:paraId="04495136" w14:textId="77777777" w:rsidR="00E5029C" w:rsidRPr="00F52EEF" w:rsidRDefault="00E5029C" w:rsidP="00935F76">
            <w:pPr>
              <w:tabs>
                <w:tab w:val="left" w:pos="567"/>
              </w:tabs>
              <w:jc w:val="both"/>
              <w:rPr>
                <w:rFonts w:asciiTheme="minorHAnsi" w:hAnsiTheme="minorHAnsi" w:cstheme="minorHAnsi"/>
              </w:rPr>
            </w:pPr>
          </w:p>
        </w:tc>
        <w:tc>
          <w:tcPr>
            <w:tcW w:w="2073" w:type="dxa"/>
            <w:gridSpan w:val="3"/>
          </w:tcPr>
          <w:p w14:paraId="0BBD2ECE" w14:textId="77777777" w:rsidR="00E5029C" w:rsidRPr="00F52EEF" w:rsidRDefault="00E5029C" w:rsidP="00935F76">
            <w:pPr>
              <w:tabs>
                <w:tab w:val="left" w:pos="567"/>
              </w:tabs>
              <w:jc w:val="both"/>
              <w:rPr>
                <w:rFonts w:asciiTheme="minorHAnsi" w:hAnsiTheme="minorHAnsi" w:cstheme="minorHAnsi"/>
              </w:rPr>
            </w:pPr>
          </w:p>
        </w:tc>
        <w:tc>
          <w:tcPr>
            <w:tcW w:w="2126" w:type="dxa"/>
            <w:gridSpan w:val="13"/>
            <w:tcBorders>
              <w:right w:val="single" w:sz="12" w:space="0" w:color="auto"/>
            </w:tcBorders>
          </w:tcPr>
          <w:p w14:paraId="73B9526D" w14:textId="77777777" w:rsidR="00E5029C" w:rsidRPr="00F52EEF" w:rsidRDefault="00E5029C" w:rsidP="00935F76">
            <w:pPr>
              <w:tabs>
                <w:tab w:val="left" w:pos="567"/>
              </w:tabs>
              <w:jc w:val="both"/>
              <w:rPr>
                <w:rFonts w:asciiTheme="minorHAnsi" w:hAnsiTheme="minorHAnsi" w:cstheme="minorHAnsi"/>
              </w:rPr>
            </w:pPr>
          </w:p>
        </w:tc>
        <w:tc>
          <w:tcPr>
            <w:tcW w:w="567" w:type="dxa"/>
            <w:tcBorders>
              <w:left w:val="single" w:sz="12" w:space="0" w:color="auto"/>
            </w:tcBorders>
            <w:shd w:val="clear" w:color="auto" w:fill="F7CAAC"/>
          </w:tcPr>
          <w:p w14:paraId="279C054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gridSpan w:val="3"/>
            <w:shd w:val="clear" w:color="auto" w:fill="F7CAAC"/>
          </w:tcPr>
          <w:p w14:paraId="27833B0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895" w:type="dxa"/>
            <w:gridSpan w:val="3"/>
            <w:shd w:val="clear" w:color="auto" w:fill="F7CAAC"/>
          </w:tcPr>
          <w:p w14:paraId="707B506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24836560" w14:textId="77777777" w:rsidTr="0088760D">
        <w:trPr>
          <w:cantSplit/>
          <w:trHeight w:val="70"/>
        </w:trPr>
        <w:tc>
          <w:tcPr>
            <w:tcW w:w="4165" w:type="dxa"/>
            <w:gridSpan w:val="2"/>
            <w:shd w:val="clear" w:color="auto" w:fill="F7CAAC"/>
          </w:tcPr>
          <w:p w14:paraId="38983FB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
            <w:shd w:val="clear" w:color="auto" w:fill="F7CAAC"/>
          </w:tcPr>
          <w:p w14:paraId="43D1242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13"/>
            <w:tcBorders>
              <w:right w:val="single" w:sz="12" w:space="0" w:color="auto"/>
            </w:tcBorders>
            <w:shd w:val="clear" w:color="auto" w:fill="F7CAAC"/>
          </w:tcPr>
          <w:p w14:paraId="4964A96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567" w:type="dxa"/>
            <w:vMerge w:val="restart"/>
            <w:tcBorders>
              <w:left w:val="single" w:sz="12" w:space="0" w:color="auto"/>
            </w:tcBorders>
          </w:tcPr>
          <w:p w14:paraId="35C2FDCD" w14:textId="7AAFB89B"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851" w:type="dxa"/>
            <w:gridSpan w:val="3"/>
            <w:vMerge w:val="restart"/>
          </w:tcPr>
          <w:p w14:paraId="148F7C37" w14:textId="424A1775"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2</w:t>
            </w:r>
          </w:p>
        </w:tc>
        <w:tc>
          <w:tcPr>
            <w:tcW w:w="895" w:type="dxa"/>
            <w:gridSpan w:val="3"/>
            <w:vMerge w:val="restart"/>
          </w:tcPr>
          <w:p w14:paraId="5F9CFC2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12</w:t>
            </w:r>
          </w:p>
        </w:tc>
      </w:tr>
      <w:tr w:rsidR="00E5029C" w:rsidRPr="00F52EEF" w14:paraId="3022A072" w14:textId="77777777" w:rsidTr="0088760D">
        <w:trPr>
          <w:trHeight w:val="205"/>
        </w:trPr>
        <w:tc>
          <w:tcPr>
            <w:tcW w:w="4165" w:type="dxa"/>
            <w:gridSpan w:val="2"/>
          </w:tcPr>
          <w:p w14:paraId="5FD4E698" w14:textId="77777777" w:rsidR="00E5029C" w:rsidRPr="00F52EEF" w:rsidRDefault="00E5029C" w:rsidP="00935F76">
            <w:pPr>
              <w:tabs>
                <w:tab w:val="left" w:pos="567"/>
              </w:tabs>
              <w:jc w:val="both"/>
              <w:rPr>
                <w:rFonts w:asciiTheme="minorHAnsi" w:hAnsiTheme="minorHAnsi" w:cstheme="minorHAnsi"/>
              </w:rPr>
            </w:pPr>
          </w:p>
        </w:tc>
        <w:tc>
          <w:tcPr>
            <w:tcW w:w="2073" w:type="dxa"/>
            <w:gridSpan w:val="3"/>
          </w:tcPr>
          <w:p w14:paraId="059F4371" w14:textId="77777777" w:rsidR="00E5029C" w:rsidRPr="00F52EEF" w:rsidRDefault="00E5029C" w:rsidP="00935F76">
            <w:pPr>
              <w:tabs>
                <w:tab w:val="left" w:pos="567"/>
              </w:tabs>
              <w:jc w:val="both"/>
              <w:rPr>
                <w:rFonts w:asciiTheme="minorHAnsi" w:hAnsiTheme="minorHAnsi" w:cstheme="minorHAnsi"/>
              </w:rPr>
            </w:pPr>
          </w:p>
        </w:tc>
        <w:tc>
          <w:tcPr>
            <w:tcW w:w="2126" w:type="dxa"/>
            <w:gridSpan w:val="13"/>
            <w:tcBorders>
              <w:right w:val="single" w:sz="12" w:space="0" w:color="auto"/>
            </w:tcBorders>
          </w:tcPr>
          <w:p w14:paraId="49EB00F2" w14:textId="77777777" w:rsidR="00E5029C" w:rsidRPr="00F52EEF" w:rsidRDefault="00E5029C" w:rsidP="00935F76">
            <w:pPr>
              <w:tabs>
                <w:tab w:val="left" w:pos="567"/>
              </w:tabs>
              <w:jc w:val="both"/>
              <w:rPr>
                <w:rFonts w:asciiTheme="minorHAnsi" w:hAnsiTheme="minorHAnsi" w:cstheme="minorHAnsi"/>
              </w:rPr>
            </w:pPr>
          </w:p>
        </w:tc>
        <w:tc>
          <w:tcPr>
            <w:tcW w:w="567" w:type="dxa"/>
            <w:vMerge/>
            <w:tcBorders>
              <w:left w:val="single" w:sz="12" w:space="0" w:color="auto"/>
            </w:tcBorders>
            <w:vAlign w:val="center"/>
          </w:tcPr>
          <w:p w14:paraId="579014E9" w14:textId="77777777" w:rsidR="00E5029C" w:rsidRPr="00F52EEF" w:rsidRDefault="00E5029C" w:rsidP="00935F76">
            <w:pPr>
              <w:tabs>
                <w:tab w:val="left" w:pos="567"/>
              </w:tabs>
              <w:rPr>
                <w:rFonts w:asciiTheme="minorHAnsi" w:hAnsiTheme="minorHAnsi" w:cstheme="minorHAnsi"/>
                <w:b/>
              </w:rPr>
            </w:pPr>
          </w:p>
        </w:tc>
        <w:tc>
          <w:tcPr>
            <w:tcW w:w="851" w:type="dxa"/>
            <w:gridSpan w:val="3"/>
            <w:vMerge/>
            <w:vAlign w:val="center"/>
          </w:tcPr>
          <w:p w14:paraId="4D7F160C" w14:textId="77777777" w:rsidR="00E5029C" w:rsidRPr="00F52EEF" w:rsidRDefault="00E5029C" w:rsidP="00935F76">
            <w:pPr>
              <w:tabs>
                <w:tab w:val="left" w:pos="567"/>
              </w:tabs>
              <w:rPr>
                <w:rFonts w:asciiTheme="minorHAnsi" w:hAnsiTheme="minorHAnsi" w:cstheme="minorHAnsi"/>
                <w:b/>
              </w:rPr>
            </w:pPr>
          </w:p>
        </w:tc>
        <w:tc>
          <w:tcPr>
            <w:tcW w:w="895" w:type="dxa"/>
            <w:gridSpan w:val="3"/>
            <w:vMerge/>
            <w:vAlign w:val="center"/>
          </w:tcPr>
          <w:p w14:paraId="1F7D9750" w14:textId="77777777" w:rsidR="00E5029C" w:rsidRPr="00F52EEF" w:rsidRDefault="00E5029C" w:rsidP="00935F76">
            <w:pPr>
              <w:tabs>
                <w:tab w:val="left" w:pos="567"/>
              </w:tabs>
              <w:rPr>
                <w:rFonts w:asciiTheme="minorHAnsi" w:hAnsiTheme="minorHAnsi" w:cstheme="minorHAnsi"/>
                <w:b/>
              </w:rPr>
            </w:pPr>
          </w:p>
        </w:tc>
      </w:tr>
      <w:tr w:rsidR="00E5029C" w:rsidRPr="00F52EEF" w14:paraId="1EAC65B9" w14:textId="77777777" w:rsidTr="0088760D">
        <w:tc>
          <w:tcPr>
            <w:tcW w:w="10677" w:type="dxa"/>
            <w:gridSpan w:val="25"/>
            <w:shd w:val="clear" w:color="auto" w:fill="F7CAAC"/>
          </w:tcPr>
          <w:p w14:paraId="3B71FAB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26D03FB3" w14:textId="77777777" w:rsidTr="0088760D">
        <w:trPr>
          <w:trHeight w:val="3817"/>
        </w:trPr>
        <w:tc>
          <w:tcPr>
            <w:tcW w:w="10677" w:type="dxa"/>
            <w:gridSpan w:val="25"/>
          </w:tcPr>
          <w:p w14:paraId="56C72DDE" w14:textId="77777777" w:rsidR="00E5029C" w:rsidRPr="00F52EEF" w:rsidRDefault="00E5029C" w:rsidP="00935F76">
            <w:pPr>
              <w:pStyle w:val="paragraph"/>
              <w:tabs>
                <w:tab w:val="left" w:pos="567"/>
              </w:tabs>
              <w:spacing w:before="0" w:beforeAutospacing="0" w:after="0" w:afterAutospacing="0"/>
              <w:textAlignment w:val="baseline"/>
              <w:rPr>
                <w:rStyle w:val="eop"/>
                <w:rFonts w:asciiTheme="minorHAnsi" w:hAnsiTheme="minorHAnsi" w:cstheme="minorHAnsi"/>
                <w:sz w:val="20"/>
                <w:szCs w:val="20"/>
              </w:rPr>
            </w:pPr>
            <w:r w:rsidRPr="00F52EEF">
              <w:rPr>
                <w:rFonts w:asciiTheme="minorHAnsi" w:hAnsiTheme="minorHAnsi" w:cstheme="minorHAnsi"/>
                <w:sz w:val="20"/>
                <w:szCs w:val="20"/>
              </w:rPr>
              <w:t xml:space="preserve">Juříková, M., </w:t>
            </w:r>
            <w:r w:rsidRPr="00F52EEF">
              <w:rPr>
                <w:rFonts w:asciiTheme="minorHAnsi" w:hAnsiTheme="minorHAnsi" w:cstheme="minorHAnsi"/>
                <w:sz w:val="20"/>
                <w:szCs w:val="20"/>
                <w:lang w:val="en-US"/>
              </w:rPr>
              <w:t xml:space="preserve">&amp; </w:t>
            </w:r>
            <w:r w:rsidRPr="00F52EEF">
              <w:rPr>
                <w:rFonts w:asciiTheme="minorHAnsi" w:hAnsiTheme="minorHAnsi" w:cstheme="minorHAnsi"/>
                <w:sz w:val="20"/>
                <w:szCs w:val="20"/>
              </w:rPr>
              <w:t xml:space="preserve">Kocourek, J. (2018). The Importance of Marketing in the Fulfillment of the Third Role of University. </w:t>
            </w:r>
            <w:r w:rsidRPr="00F52EEF">
              <w:rPr>
                <w:rFonts w:asciiTheme="minorHAnsi" w:hAnsiTheme="minorHAnsi" w:cstheme="minorHAnsi"/>
                <w:i/>
                <w:iCs/>
                <w:sz w:val="20"/>
                <w:szCs w:val="20"/>
                <w:bdr w:val="none" w:sz="0" w:space="0" w:color="auto" w:frame="1"/>
              </w:rPr>
              <w:t>12th International Technology, Education and Development Conference (INTED)</w:t>
            </w:r>
            <w:r w:rsidRPr="00F52EEF">
              <w:rPr>
                <w:rFonts w:asciiTheme="minorHAnsi" w:hAnsiTheme="minorHAnsi" w:cstheme="minorHAnsi"/>
                <w:sz w:val="20"/>
                <w:szCs w:val="20"/>
              </w:rPr>
              <w:t xml:space="preserve">. Valencia: International Academy of Technology, Education and Development (IATED), 8165-8170. Retrieved from </w:t>
            </w:r>
            <w:hyperlink r:id="rId25" w:history="1">
              <w:r w:rsidRPr="00F52EEF">
                <w:rPr>
                  <w:rStyle w:val="Hypertextovodkaz"/>
                  <w:rFonts w:asciiTheme="minorHAnsi" w:eastAsiaTheme="majorEastAsia" w:hAnsiTheme="minorHAnsi" w:cstheme="minorHAnsi"/>
                  <w:sz w:val="20"/>
                  <w:szCs w:val="20"/>
                </w:rPr>
                <w:t>https://library.iated.org/view/JURIKOVA2018IMP</w:t>
              </w:r>
            </w:hyperlink>
            <w:r w:rsidRPr="00F52EEF">
              <w:rPr>
                <w:rFonts w:asciiTheme="minorHAnsi" w:hAnsiTheme="minorHAnsi" w:cstheme="minorHAnsi"/>
                <w:sz w:val="20"/>
                <w:szCs w:val="20"/>
              </w:rPr>
              <w:t>. </w:t>
            </w:r>
            <w:r w:rsidRPr="00F52EEF">
              <w:rPr>
                <w:rStyle w:val="eop"/>
                <w:rFonts w:asciiTheme="minorHAnsi" w:hAnsiTheme="minorHAnsi" w:cstheme="minorHAnsi"/>
                <w:sz w:val="20"/>
                <w:szCs w:val="20"/>
              </w:rPr>
              <w:t> </w:t>
            </w:r>
          </w:p>
          <w:p w14:paraId="32377850"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Juříková, M., Kocourek, J. </w:t>
            </w:r>
            <w:r w:rsidRPr="00F52EEF">
              <w:rPr>
                <w:rFonts w:asciiTheme="minorHAnsi" w:hAnsiTheme="minorHAnsi" w:cstheme="minorHAnsi"/>
                <w:lang w:val="en-US"/>
              </w:rPr>
              <w:t xml:space="preserve">&amp; </w:t>
            </w:r>
            <w:r w:rsidRPr="00F52EEF">
              <w:rPr>
                <w:rFonts w:asciiTheme="minorHAnsi" w:hAnsiTheme="minorHAnsi" w:cstheme="minorHAnsi"/>
              </w:rPr>
              <w:t>Gartnerová, E. (2017). Project teaching at University - A tool for presenting proposals for prevention and solving the problem of the general public. </w:t>
            </w:r>
            <w:r w:rsidRPr="00F52EEF">
              <w:rPr>
                <w:rFonts w:asciiTheme="minorHAnsi" w:hAnsiTheme="minorHAnsi" w:cstheme="minorHAnsi"/>
                <w:i/>
                <w:iCs/>
                <w:bdr w:val="none" w:sz="0" w:space="0" w:color="auto" w:frame="1"/>
              </w:rPr>
              <w:t>Turkish Online Journal of Educational Technology</w:t>
            </w:r>
            <w:r w:rsidRPr="00F52EEF">
              <w:rPr>
                <w:rFonts w:asciiTheme="minorHAnsi" w:hAnsiTheme="minorHAnsi" w:cstheme="minorHAnsi"/>
              </w:rPr>
              <w:t xml:space="preserve">, </w:t>
            </w:r>
            <w:r w:rsidRPr="00F52EEF">
              <w:rPr>
                <w:rFonts w:asciiTheme="minorHAnsi" w:hAnsiTheme="minorHAnsi" w:cstheme="minorHAnsi"/>
                <w:i/>
              </w:rPr>
              <w:t>INTE,</w:t>
            </w:r>
            <w:r w:rsidRPr="00F52EEF">
              <w:rPr>
                <w:rFonts w:asciiTheme="minorHAnsi" w:hAnsiTheme="minorHAnsi" w:cstheme="minorHAnsi"/>
              </w:rPr>
              <w:t xml:space="preserve"> 768-774.</w:t>
            </w:r>
          </w:p>
          <w:p w14:paraId="150F66AA" w14:textId="77777777" w:rsidR="00E5029C" w:rsidRPr="00F52EEF" w:rsidRDefault="00E5029C" w:rsidP="00935F76">
            <w:pPr>
              <w:tabs>
                <w:tab w:val="left" w:pos="567"/>
              </w:tabs>
              <w:rPr>
                <w:rFonts w:asciiTheme="minorHAnsi" w:hAnsiTheme="minorHAnsi" w:cstheme="minorHAnsi"/>
                <w:b/>
                <w:bCs/>
              </w:rPr>
            </w:pPr>
            <w:r w:rsidRPr="00F52EEF">
              <w:rPr>
                <w:rFonts w:asciiTheme="minorHAnsi" w:hAnsiTheme="minorHAnsi" w:cstheme="minorHAnsi"/>
              </w:rPr>
              <w:t xml:space="preserve">Kocourek, J., </w:t>
            </w:r>
            <w:r w:rsidRPr="00F52EEF">
              <w:rPr>
                <w:rFonts w:asciiTheme="minorHAnsi" w:hAnsiTheme="minorHAnsi" w:cstheme="minorHAnsi"/>
                <w:lang w:val="en-US"/>
              </w:rPr>
              <w:t>&amp;</w:t>
            </w:r>
            <w:r w:rsidRPr="00F52EEF">
              <w:rPr>
                <w:rFonts w:asciiTheme="minorHAnsi" w:hAnsiTheme="minorHAnsi" w:cstheme="minorHAnsi"/>
              </w:rPr>
              <w:t xml:space="preserve"> Čočková, R. (2017). The quality of university teachers as one of the tools of image building. </w:t>
            </w:r>
            <w:r w:rsidRPr="00F52EEF">
              <w:rPr>
                <w:rFonts w:asciiTheme="minorHAnsi" w:hAnsiTheme="minorHAnsi" w:cstheme="minorHAnsi"/>
                <w:i/>
                <w:iCs/>
                <w:bdr w:val="none" w:sz="0" w:space="0" w:color="auto" w:frame="1"/>
              </w:rPr>
              <w:t>Proceedings of the 30th International Business Information Management Association Conference, IBIMA 2017 - Vision 2020: Sustainable Economic development, Innovation Management, and Global Growth</w:t>
            </w:r>
            <w:r w:rsidRPr="00F52EEF">
              <w:rPr>
                <w:rFonts w:asciiTheme="minorHAnsi" w:hAnsiTheme="minorHAnsi" w:cstheme="minorHAnsi"/>
              </w:rPr>
              <w:t>. Madrid: International Business Information Management Association, 2591-2596.</w:t>
            </w:r>
          </w:p>
          <w:p w14:paraId="0AE233D2"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Cs/>
              </w:rPr>
              <w:t>Jurášková</w:t>
            </w:r>
            <w:r w:rsidRPr="00F52EEF">
              <w:rPr>
                <w:rFonts w:asciiTheme="minorHAnsi" w:hAnsiTheme="minorHAnsi" w:cstheme="minorHAnsi"/>
              </w:rPr>
              <w:t xml:space="preserve">, </w:t>
            </w:r>
            <w:r w:rsidRPr="00F52EEF">
              <w:rPr>
                <w:rFonts w:asciiTheme="minorHAnsi" w:hAnsiTheme="minorHAnsi" w:cstheme="minorHAnsi"/>
                <w:bCs/>
              </w:rPr>
              <w:t>O.,</w:t>
            </w:r>
            <w:r w:rsidRPr="00F52EEF">
              <w:rPr>
                <w:rFonts w:asciiTheme="minorHAnsi" w:hAnsiTheme="minorHAnsi" w:cstheme="minorHAnsi"/>
              </w:rPr>
              <w:t xml:space="preserve"> </w:t>
            </w:r>
            <w:r w:rsidRPr="00F52EEF">
              <w:rPr>
                <w:rFonts w:asciiTheme="minorHAnsi" w:hAnsiTheme="minorHAnsi" w:cstheme="minorHAnsi"/>
                <w:bCs/>
              </w:rPr>
              <w:t>Juříková</w:t>
            </w:r>
            <w:r w:rsidRPr="00F52EEF">
              <w:rPr>
                <w:rFonts w:asciiTheme="minorHAnsi" w:hAnsiTheme="minorHAnsi" w:cstheme="minorHAnsi"/>
              </w:rPr>
              <w:t xml:space="preserve">, </w:t>
            </w:r>
            <w:r w:rsidRPr="00F52EEF">
              <w:rPr>
                <w:rFonts w:asciiTheme="minorHAnsi" w:hAnsiTheme="minorHAnsi" w:cstheme="minorHAnsi"/>
                <w:bCs/>
              </w:rPr>
              <w:t xml:space="preserve">M., </w:t>
            </w:r>
            <w:r w:rsidRPr="00F52EEF">
              <w:rPr>
                <w:rFonts w:asciiTheme="minorHAnsi" w:hAnsiTheme="minorHAnsi" w:cstheme="minorHAnsi"/>
                <w:lang w:val="en-US"/>
              </w:rPr>
              <w:t>&amp;</w:t>
            </w:r>
            <w:r w:rsidRPr="00F52EEF">
              <w:rPr>
                <w:rFonts w:asciiTheme="minorHAnsi" w:hAnsiTheme="minorHAnsi" w:cstheme="minorHAnsi"/>
              </w:rPr>
              <w:t xml:space="preserve"> </w:t>
            </w:r>
            <w:r w:rsidRPr="00F52EEF">
              <w:rPr>
                <w:rFonts w:asciiTheme="minorHAnsi" w:hAnsiTheme="minorHAnsi" w:cstheme="minorHAnsi"/>
                <w:bCs/>
              </w:rPr>
              <w:t>Kocourek</w:t>
            </w:r>
            <w:r w:rsidRPr="00F52EEF">
              <w:rPr>
                <w:rFonts w:asciiTheme="minorHAnsi" w:hAnsiTheme="minorHAnsi" w:cstheme="minorHAnsi"/>
              </w:rPr>
              <w:t xml:space="preserve">, </w:t>
            </w:r>
            <w:r w:rsidRPr="00F52EEF">
              <w:rPr>
                <w:rFonts w:asciiTheme="minorHAnsi" w:hAnsiTheme="minorHAnsi" w:cstheme="minorHAnsi"/>
                <w:bCs/>
              </w:rPr>
              <w:t>J. (2016)</w:t>
            </w:r>
            <w:r w:rsidRPr="00F52EEF">
              <w:rPr>
                <w:rFonts w:asciiTheme="minorHAnsi" w:hAnsiTheme="minorHAnsi" w:cstheme="minorHAnsi"/>
              </w:rPr>
              <w:t xml:space="preserve">. Differences in the expected contribution of higher education in the millennials generation and the generation Z. </w:t>
            </w:r>
            <w:r w:rsidRPr="00F52EEF">
              <w:rPr>
                <w:rFonts w:asciiTheme="minorHAnsi" w:hAnsiTheme="minorHAnsi" w:cstheme="minorHAnsi"/>
                <w:i/>
                <w:iCs/>
              </w:rPr>
              <w:t>Proceedings of 9th International Conference of Education, research and Innovation</w:t>
            </w:r>
            <w:r w:rsidRPr="00F52EEF">
              <w:rPr>
                <w:rFonts w:asciiTheme="minorHAnsi" w:hAnsiTheme="minorHAnsi" w:cstheme="minorHAnsi"/>
              </w:rPr>
              <w:t xml:space="preserve">. Seville: ICERI, 235-239. - Pedagogika a školství </w:t>
            </w:r>
          </w:p>
          <w:p w14:paraId="22EAAB46" w14:textId="77777777" w:rsidR="00E5029C" w:rsidRPr="00F52EEF" w:rsidRDefault="00E5029C" w:rsidP="00935F76">
            <w:pPr>
              <w:pStyle w:val="paragraph"/>
              <w:tabs>
                <w:tab w:val="left" w:pos="567"/>
              </w:tabs>
              <w:spacing w:before="0" w:beforeAutospacing="0" w:after="0" w:afterAutospacing="0"/>
              <w:textAlignment w:val="baseline"/>
              <w:rPr>
                <w:rFonts w:asciiTheme="minorHAnsi" w:hAnsiTheme="minorHAnsi" w:cstheme="minorHAnsi"/>
                <w:sz w:val="20"/>
                <w:szCs w:val="20"/>
              </w:rPr>
            </w:pPr>
            <w:r w:rsidRPr="00F52EEF">
              <w:rPr>
                <w:rFonts w:asciiTheme="minorHAnsi" w:hAnsiTheme="minorHAnsi" w:cstheme="minorHAnsi"/>
                <w:sz w:val="20"/>
                <w:szCs w:val="20"/>
              </w:rPr>
              <w:t xml:space="preserve">Juříková, M., Jurášková, O., Koucourek, J., </w:t>
            </w:r>
            <w:proofErr w:type="gramStart"/>
            <w:r w:rsidRPr="00F52EEF">
              <w:rPr>
                <w:rFonts w:asciiTheme="minorHAnsi" w:hAnsiTheme="minorHAnsi" w:cstheme="minorHAnsi"/>
                <w:sz w:val="20"/>
                <w:szCs w:val="20"/>
                <w:lang w:val="en-US"/>
              </w:rPr>
              <w:t>&amp;</w:t>
            </w:r>
            <w:r w:rsidRPr="00F52EEF">
              <w:rPr>
                <w:rFonts w:asciiTheme="minorHAnsi" w:hAnsiTheme="minorHAnsi" w:cstheme="minorHAnsi"/>
                <w:sz w:val="20"/>
                <w:szCs w:val="20"/>
              </w:rPr>
              <w:t xml:space="preserve">  Kovářová</w:t>
            </w:r>
            <w:proofErr w:type="gramEnd"/>
            <w:r w:rsidRPr="00F52EEF">
              <w:rPr>
                <w:rFonts w:asciiTheme="minorHAnsi" w:hAnsiTheme="minorHAnsi" w:cstheme="minorHAnsi"/>
                <w:sz w:val="20"/>
                <w:szCs w:val="20"/>
              </w:rPr>
              <w:t xml:space="preserve">, K., (2017). Significant Parameters in Brand Building of a University. </w:t>
            </w:r>
            <w:r w:rsidRPr="00F52EEF">
              <w:rPr>
                <w:rFonts w:asciiTheme="minorHAnsi" w:hAnsiTheme="minorHAnsi" w:cstheme="minorHAnsi"/>
                <w:i/>
                <w:iCs/>
                <w:sz w:val="20"/>
                <w:szCs w:val="20"/>
                <w:bdr w:val="none" w:sz="0" w:space="0" w:color="auto" w:frame="1"/>
              </w:rPr>
              <w:t xml:space="preserve">Marketing Identity: Brands We Love, Pt 1. </w:t>
            </w:r>
            <w:r w:rsidRPr="00F52EEF">
              <w:rPr>
                <w:rFonts w:asciiTheme="minorHAnsi" w:hAnsiTheme="minorHAnsi" w:cstheme="minorHAnsi"/>
                <w:sz w:val="20"/>
                <w:szCs w:val="20"/>
              </w:rPr>
              <w:t xml:space="preserve">Slovak Acad Sci: Univerzita sv. Cyrila a Metoda v Trnave, 123-131. </w:t>
            </w:r>
          </w:p>
          <w:p w14:paraId="1FB967CF" w14:textId="3F3F667E" w:rsidR="00030948" w:rsidRPr="00F52EEF" w:rsidRDefault="00E5029C" w:rsidP="000F7C52">
            <w:pPr>
              <w:tabs>
                <w:tab w:val="left" w:pos="567"/>
              </w:tabs>
              <w:rPr>
                <w:rFonts w:asciiTheme="minorHAnsi" w:hAnsiTheme="minorHAnsi" w:cstheme="minorHAnsi"/>
              </w:rPr>
            </w:pPr>
            <w:r w:rsidRPr="00F52EEF">
              <w:rPr>
                <w:rFonts w:asciiTheme="minorHAnsi" w:hAnsiTheme="minorHAnsi" w:cstheme="minorHAnsi"/>
              </w:rPr>
              <w:t>- Písemnictví, mas-media, audiovize</w:t>
            </w:r>
          </w:p>
        </w:tc>
      </w:tr>
      <w:tr w:rsidR="00E5029C" w:rsidRPr="00F52EEF" w14:paraId="1388FBD1" w14:textId="77777777" w:rsidTr="0088760D">
        <w:trPr>
          <w:trHeight w:val="218"/>
        </w:trPr>
        <w:tc>
          <w:tcPr>
            <w:tcW w:w="10677" w:type="dxa"/>
            <w:gridSpan w:val="25"/>
            <w:shd w:val="clear" w:color="auto" w:fill="F7CAAC"/>
          </w:tcPr>
          <w:p w14:paraId="1E288527"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41B6ADF1" w14:textId="77777777" w:rsidTr="0088760D">
        <w:trPr>
          <w:trHeight w:val="1437"/>
        </w:trPr>
        <w:tc>
          <w:tcPr>
            <w:tcW w:w="10677" w:type="dxa"/>
            <w:gridSpan w:val="25"/>
          </w:tcPr>
          <w:p w14:paraId="093141D1" w14:textId="77777777" w:rsidR="00E5029C" w:rsidRPr="00F52EEF" w:rsidRDefault="00E5029C" w:rsidP="00935F76">
            <w:pPr>
              <w:tabs>
                <w:tab w:val="left" w:pos="567"/>
              </w:tabs>
              <w:rPr>
                <w:rFonts w:asciiTheme="minorHAnsi" w:hAnsiTheme="minorHAnsi" w:cstheme="minorHAnsi"/>
                <w:b/>
              </w:rPr>
            </w:pPr>
          </w:p>
        </w:tc>
      </w:tr>
      <w:tr w:rsidR="00E5029C" w:rsidRPr="00F52EEF" w14:paraId="693A3206" w14:textId="77777777" w:rsidTr="0088760D">
        <w:trPr>
          <w:cantSplit/>
          <w:trHeight w:val="408"/>
        </w:trPr>
        <w:tc>
          <w:tcPr>
            <w:tcW w:w="3336" w:type="dxa"/>
            <w:shd w:val="clear" w:color="auto" w:fill="F7CAAC"/>
          </w:tcPr>
          <w:p w14:paraId="183BC72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12"/>
          </w:tcPr>
          <w:p w14:paraId="4854CDE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Josef Kocourek, v. r.</w:t>
            </w:r>
          </w:p>
        </w:tc>
        <w:tc>
          <w:tcPr>
            <w:tcW w:w="1134" w:type="dxa"/>
            <w:gridSpan w:val="5"/>
            <w:shd w:val="clear" w:color="auto" w:fill="F7CAAC"/>
          </w:tcPr>
          <w:p w14:paraId="786C1ED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7"/>
          </w:tcPr>
          <w:p w14:paraId="66E7E49C"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0442816D" w14:textId="77777777" w:rsidTr="0088760D">
        <w:tc>
          <w:tcPr>
            <w:tcW w:w="10677" w:type="dxa"/>
            <w:gridSpan w:val="25"/>
            <w:tcBorders>
              <w:bottom w:val="double" w:sz="4" w:space="0" w:color="auto"/>
            </w:tcBorders>
            <w:shd w:val="clear" w:color="auto" w:fill="BDD6EE"/>
          </w:tcPr>
          <w:p w14:paraId="74EB5C5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00E1A3DB" w14:textId="77777777" w:rsidTr="0088760D">
        <w:tc>
          <w:tcPr>
            <w:tcW w:w="3336" w:type="dxa"/>
            <w:tcBorders>
              <w:top w:val="double" w:sz="4" w:space="0" w:color="auto"/>
            </w:tcBorders>
            <w:shd w:val="clear" w:color="auto" w:fill="F7CAAC"/>
          </w:tcPr>
          <w:p w14:paraId="066BE3F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24"/>
          </w:tcPr>
          <w:p w14:paraId="7415BC3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43370CA5" w14:textId="77777777" w:rsidTr="0088760D">
        <w:tc>
          <w:tcPr>
            <w:tcW w:w="3336" w:type="dxa"/>
            <w:shd w:val="clear" w:color="auto" w:fill="F7CAAC"/>
          </w:tcPr>
          <w:p w14:paraId="6B57CC5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24"/>
          </w:tcPr>
          <w:p w14:paraId="22481AC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65C6DE2A" w14:textId="77777777" w:rsidTr="0088760D">
        <w:tc>
          <w:tcPr>
            <w:tcW w:w="3336" w:type="dxa"/>
            <w:shd w:val="clear" w:color="auto" w:fill="F7CAAC"/>
          </w:tcPr>
          <w:p w14:paraId="31ECE81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24"/>
          </w:tcPr>
          <w:p w14:paraId="688F8AA6" w14:textId="79D7743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40" w:author="Radim Bačuvčík" w:date="2020-02-06T10:27:00Z">
              <w:r w:rsidR="008B593D">
                <w:rPr>
                  <w:rFonts w:asciiTheme="minorHAnsi" w:hAnsiTheme="minorHAnsi" w:cstheme="minorHAnsi"/>
                </w:rPr>
                <w:t>á</w:t>
              </w:r>
            </w:ins>
            <w:del w:id="5841" w:author="Radim Bačuvčík" w:date="2020-02-06T10:27: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490FFDBB" w14:textId="77777777" w:rsidTr="0088760D">
        <w:tc>
          <w:tcPr>
            <w:tcW w:w="3336" w:type="dxa"/>
            <w:shd w:val="clear" w:color="auto" w:fill="F7CAAC"/>
          </w:tcPr>
          <w:p w14:paraId="1945E5A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13"/>
          </w:tcPr>
          <w:p w14:paraId="2986E1F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Jiří Pavelka</w:t>
            </w:r>
          </w:p>
        </w:tc>
        <w:tc>
          <w:tcPr>
            <w:tcW w:w="992" w:type="dxa"/>
            <w:gridSpan w:val="4"/>
            <w:shd w:val="clear" w:color="auto" w:fill="F7CAAC"/>
          </w:tcPr>
          <w:p w14:paraId="3697E5C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13" w:type="dxa"/>
            <w:gridSpan w:val="7"/>
          </w:tcPr>
          <w:p w14:paraId="7C57A2D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Prof., PhDr., CSc.</w:t>
            </w:r>
          </w:p>
        </w:tc>
      </w:tr>
      <w:tr w:rsidR="00E5029C" w:rsidRPr="00F52EEF" w14:paraId="3941C02B" w14:textId="77777777" w:rsidTr="0088760D">
        <w:tc>
          <w:tcPr>
            <w:tcW w:w="3336" w:type="dxa"/>
            <w:shd w:val="clear" w:color="auto" w:fill="F7CAAC"/>
          </w:tcPr>
          <w:p w14:paraId="0585DC1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7B59C43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1949</w:t>
            </w:r>
          </w:p>
        </w:tc>
        <w:tc>
          <w:tcPr>
            <w:tcW w:w="1721" w:type="dxa"/>
            <w:shd w:val="clear" w:color="auto" w:fill="F7CAAC"/>
          </w:tcPr>
          <w:p w14:paraId="3DCA162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777" w:type="dxa"/>
            <w:gridSpan w:val="7"/>
          </w:tcPr>
          <w:p w14:paraId="0CBFABDC" w14:textId="2604A4A8"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709" w:type="dxa"/>
            <w:gridSpan w:val="4"/>
            <w:shd w:val="clear" w:color="auto" w:fill="F7CAAC"/>
          </w:tcPr>
          <w:p w14:paraId="3030CF6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2" w:type="dxa"/>
            <w:gridSpan w:val="4"/>
          </w:tcPr>
          <w:p w14:paraId="5B92140F" w14:textId="64F1049A"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40h/t</w:t>
            </w:r>
            <w:r w:rsidR="00A163AD">
              <w:rPr>
                <w:rFonts w:asciiTheme="minorHAnsi" w:hAnsiTheme="minorHAnsi" w:cstheme="minorHAnsi"/>
              </w:rPr>
              <w:t>ýd</w:t>
            </w:r>
            <w:r w:rsidR="00FD23B5" w:rsidRPr="00F52EEF">
              <w:rPr>
                <w:rFonts w:asciiTheme="minorHAnsi" w:hAnsiTheme="minorHAnsi" w:cstheme="minorHAnsi"/>
              </w:rPr>
              <w:t>.</w:t>
            </w:r>
          </w:p>
        </w:tc>
        <w:tc>
          <w:tcPr>
            <w:tcW w:w="709" w:type="dxa"/>
            <w:gridSpan w:val="3"/>
            <w:shd w:val="clear" w:color="auto" w:fill="F7CAAC"/>
          </w:tcPr>
          <w:p w14:paraId="5C4BDD2D" w14:textId="20A2F102"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w:t>
            </w:r>
            <w:r w:rsidR="00BB6876" w:rsidRPr="00F52EEF">
              <w:rPr>
                <w:rFonts w:asciiTheme="minorHAnsi" w:hAnsiTheme="minorHAnsi" w:cstheme="minorHAnsi"/>
                <w:b/>
              </w:rPr>
              <w:t xml:space="preserve"> </w:t>
            </w:r>
            <w:r w:rsidRPr="00F52EEF">
              <w:rPr>
                <w:rFonts w:asciiTheme="minorHAnsi" w:hAnsiTheme="minorHAnsi" w:cstheme="minorHAnsi"/>
                <w:b/>
              </w:rPr>
              <w:t>kdy</w:t>
            </w:r>
          </w:p>
        </w:tc>
        <w:tc>
          <w:tcPr>
            <w:tcW w:w="1604" w:type="dxa"/>
            <w:gridSpan w:val="4"/>
          </w:tcPr>
          <w:p w14:paraId="6570F3B1" w14:textId="4F4A24B4" w:rsidR="00E5029C" w:rsidRPr="00F52EEF" w:rsidRDefault="0090023A" w:rsidP="00935F76">
            <w:pPr>
              <w:tabs>
                <w:tab w:val="left" w:pos="567"/>
              </w:tabs>
              <w:jc w:val="both"/>
              <w:rPr>
                <w:rFonts w:asciiTheme="minorHAnsi" w:hAnsiTheme="minorHAnsi" w:cstheme="minorHAnsi"/>
              </w:rPr>
            </w:pPr>
            <w:r>
              <w:rPr>
                <w:rFonts w:asciiTheme="minorHAnsi" w:hAnsiTheme="minorHAnsi" w:cstheme="minorHAnsi"/>
              </w:rPr>
              <w:t>N</w:t>
            </w:r>
          </w:p>
        </w:tc>
      </w:tr>
      <w:tr w:rsidR="00E5029C" w:rsidRPr="00F52EEF" w14:paraId="01A10592" w14:textId="77777777" w:rsidTr="0088760D">
        <w:tc>
          <w:tcPr>
            <w:tcW w:w="5886" w:type="dxa"/>
            <w:gridSpan w:val="3"/>
            <w:shd w:val="clear" w:color="auto" w:fill="F7CAAC"/>
          </w:tcPr>
          <w:p w14:paraId="2A75F68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777" w:type="dxa"/>
            <w:gridSpan w:val="7"/>
          </w:tcPr>
          <w:p w14:paraId="0A8083A0" w14:textId="1B2D8D16"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pp</w:t>
            </w:r>
            <w:r w:rsidR="00BB6876" w:rsidRPr="00F52EEF">
              <w:rPr>
                <w:rFonts w:asciiTheme="minorHAnsi" w:hAnsiTheme="minorHAnsi" w:cstheme="minorHAnsi"/>
              </w:rPr>
              <w:t>.</w:t>
            </w:r>
          </w:p>
        </w:tc>
        <w:tc>
          <w:tcPr>
            <w:tcW w:w="709" w:type="dxa"/>
            <w:gridSpan w:val="4"/>
            <w:shd w:val="clear" w:color="auto" w:fill="F7CAAC"/>
          </w:tcPr>
          <w:p w14:paraId="7F46430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2" w:type="dxa"/>
            <w:gridSpan w:val="4"/>
          </w:tcPr>
          <w:p w14:paraId="45863C55" w14:textId="7A3166B4"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40h/t</w:t>
            </w:r>
            <w:r w:rsidR="00A163AD">
              <w:rPr>
                <w:rFonts w:asciiTheme="minorHAnsi" w:hAnsiTheme="minorHAnsi" w:cstheme="minorHAnsi"/>
              </w:rPr>
              <w:t>ýd</w:t>
            </w:r>
            <w:r w:rsidR="00FD23B5" w:rsidRPr="00F52EEF">
              <w:rPr>
                <w:rFonts w:asciiTheme="minorHAnsi" w:hAnsiTheme="minorHAnsi" w:cstheme="minorHAnsi"/>
              </w:rPr>
              <w:t>.</w:t>
            </w:r>
          </w:p>
        </w:tc>
        <w:tc>
          <w:tcPr>
            <w:tcW w:w="709" w:type="dxa"/>
            <w:gridSpan w:val="3"/>
            <w:shd w:val="clear" w:color="auto" w:fill="F7CAAC"/>
          </w:tcPr>
          <w:p w14:paraId="49C56C2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35D32E39" w14:textId="700536E8" w:rsidR="00E5029C" w:rsidRPr="00F52EEF" w:rsidRDefault="0090023A" w:rsidP="00935F76">
            <w:pPr>
              <w:tabs>
                <w:tab w:val="left" w:pos="567"/>
              </w:tabs>
              <w:jc w:val="both"/>
              <w:rPr>
                <w:rFonts w:asciiTheme="minorHAnsi" w:hAnsiTheme="minorHAnsi" w:cstheme="minorHAnsi"/>
              </w:rPr>
            </w:pPr>
            <w:r>
              <w:rPr>
                <w:rFonts w:asciiTheme="minorHAnsi" w:hAnsiTheme="minorHAnsi" w:cstheme="minorHAnsi"/>
              </w:rPr>
              <w:t>N</w:t>
            </w:r>
          </w:p>
        </w:tc>
      </w:tr>
      <w:tr w:rsidR="00E5029C" w:rsidRPr="00F52EEF" w14:paraId="3FD6FBDD" w14:textId="77777777" w:rsidTr="0088760D">
        <w:tc>
          <w:tcPr>
            <w:tcW w:w="6663" w:type="dxa"/>
            <w:gridSpan w:val="10"/>
            <w:shd w:val="clear" w:color="auto" w:fill="F7CAAC"/>
          </w:tcPr>
          <w:p w14:paraId="195F62B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Další současná působení jako akademický pracovník na jiných VŠ</w:t>
            </w:r>
          </w:p>
        </w:tc>
        <w:tc>
          <w:tcPr>
            <w:tcW w:w="1701" w:type="dxa"/>
            <w:gridSpan w:val="8"/>
            <w:shd w:val="clear" w:color="auto" w:fill="F7CAAC"/>
          </w:tcPr>
          <w:p w14:paraId="7B5BEF6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13" w:type="dxa"/>
            <w:gridSpan w:val="7"/>
            <w:shd w:val="clear" w:color="auto" w:fill="F7CAAC"/>
          </w:tcPr>
          <w:p w14:paraId="10FC731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5874C8E7" w14:textId="77777777" w:rsidTr="0088760D">
        <w:tc>
          <w:tcPr>
            <w:tcW w:w="6663" w:type="dxa"/>
            <w:gridSpan w:val="10"/>
          </w:tcPr>
          <w:p w14:paraId="358918F7" w14:textId="77777777" w:rsidR="00E5029C" w:rsidRPr="00F52EEF" w:rsidRDefault="00E5029C" w:rsidP="00935F76">
            <w:pPr>
              <w:tabs>
                <w:tab w:val="left" w:pos="567"/>
              </w:tabs>
              <w:jc w:val="both"/>
              <w:rPr>
                <w:rFonts w:asciiTheme="minorHAnsi" w:hAnsiTheme="minorHAnsi" w:cstheme="minorHAnsi"/>
              </w:rPr>
            </w:pPr>
          </w:p>
        </w:tc>
        <w:tc>
          <w:tcPr>
            <w:tcW w:w="1701" w:type="dxa"/>
            <w:gridSpan w:val="8"/>
          </w:tcPr>
          <w:p w14:paraId="678F80BD" w14:textId="77777777" w:rsidR="00E5029C" w:rsidRPr="00F52EEF" w:rsidRDefault="00E5029C" w:rsidP="00935F76">
            <w:pPr>
              <w:tabs>
                <w:tab w:val="left" w:pos="567"/>
              </w:tabs>
              <w:jc w:val="both"/>
              <w:rPr>
                <w:rFonts w:asciiTheme="minorHAnsi" w:hAnsiTheme="minorHAnsi" w:cstheme="minorHAnsi"/>
              </w:rPr>
            </w:pPr>
          </w:p>
        </w:tc>
        <w:tc>
          <w:tcPr>
            <w:tcW w:w="2313" w:type="dxa"/>
            <w:gridSpan w:val="7"/>
          </w:tcPr>
          <w:p w14:paraId="074AB7AB"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56B09890" w14:textId="77777777" w:rsidTr="0088760D">
        <w:tc>
          <w:tcPr>
            <w:tcW w:w="6663" w:type="dxa"/>
            <w:gridSpan w:val="10"/>
          </w:tcPr>
          <w:p w14:paraId="134C1F16" w14:textId="77777777" w:rsidR="00E5029C" w:rsidRPr="00F52EEF" w:rsidRDefault="00E5029C" w:rsidP="00935F76">
            <w:pPr>
              <w:tabs>
                <w:tab w:val="left" w:pos="567"/>
              </w:tabs>
              <w:jc w:val="both"/>
              <w:rPr>
                <w:rFonts w:asciiTheme="minorHAnsi" w:hAnsiTheme="minorHAnsi" w:cstheme="minorHAnsi"/>
              </w:rPr>
            </w:pPr>
          </w:p>
        </w:tc>
        <w:tc>
          <w:tcPr>
            <w:tcW w:w="1701" w:type="dxa"/>
            <w:gridSpan w:val="8"/>
          </w:tcPr>
          <w:p w14:paraId="6A51484F" w14:textId="77777777" w:rsidR="00E5029C" w:rsidRPr="00F52EEF" w:rsidRDefault="00E5029C" w:rsidP="00935F76">
            <w:pPr>
              <w:tabs>
                <w:tab w:val="left" w:pos="567"/>
              </w:tabs>
              <w:jc w:val="both"/>
              <w:rPr>
                <w:rFonts w:asciiTheme="minorHAnsi" w:hAnsiTheme="minorHAnsi" w:cstheme="minorHAnsi"/>
              </w:rPr>
            </w:pPr>
          </w:p>
        </w:tc>
        <w:tc>
          <w:tcPr>
            <w:tcW w:w="2313" w:type="dxa"/>
            <w:gridSpan w:val="7"/>
          </w:tcPr>
          <w:p w14:paraId="4B4FFD2E"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6E6B7972" w14:textId="77777777" w:rsidTr="0088760D">
        <w:tc>
          <w:tcPr>
            <w:tcW w:w="10677" w:type="dxa"/>
            <w:gridSpan w:val="25"/>
            <w:shd w:val="clear" w:color="auto" w:fill="FBD4B4" w:themeFill="accent6" w:themeFillTint="66"/>
          </w:tcPr>
          <w:p w14:paraId="4FD9B7C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6B40D61F" w14:textId="77777777" w:rsidTr="0088760D">
        <w:tc>
          <w:tcPr>
            <w:tcW w:w="10677" w:type="dxa"/>
            <w:gridSpan w:val="25"/>
          </w:tcPr>
          <w:p w14:paraId="3C6E9203" w14:textId="51009DC4"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Teorie komunikace – garant předmětu</w:t>
            </w:r>
            <w:r w:rsidR="00BB6876" w:rsidRPr="00F52EEF">
              <w:rPr>
                <w:rFonts w:asciiTheme="minorHAnsi" w:hAnsiTheme="minorHAnsi" w:cstheme="minorHAnsi"/>
              </w:rPr>
              <w:t>, přednášející</w:t>
            </w:r>
          </w:p>
          <w:p w14:paraId="78E45940"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AF7747B" w14:textId="77777777" w:rsidTr="0088760D">
        <w:tc>
          <w:tcPr>
            <w:tcW w:w="10677" w:type="dxa"/>
            <w:gridSpan w:val="25"/>
            <w:shd w:val="clear" w:color="auto" w:fill="F7CAAC"/>
          </w:tcPr>
          <w:p w14:paraId="3163566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Trebuchet MS" w:hAnsiTheme="minorHAnsi" w:cstheme="minorHAnsi"/>
                <w:b/>
                <w:lang w:eastAsia="en-US"/>
              </w:rPr>
              <w:t>Údaje o vzdělání na VŠ</w:t>
            </w:r>
          </w:p>
        </w:tc>
      </w:tr>
      <w:tr w:rsidR="00E5029C" w:rsidRPr="00F52EEF" w14:paraId="660978DB" w14:textId="77777777" w:rsidTr="0088760D">
        <w:trPr>
          <w:trHeight w:val="1553"/>
        </w:trPr>
        <w:tc>
          <w:tcPr>
            <w:tcW w:w="10677" w:type="dxa"/>
            <w:gridSpan w:val="25"/>
            <w:tcBorders>
              <w:top w:val="nil"/>
            </w:tcBorders>
          </w:tcPr>
          <w:p w14:paraId="123C6735" w14:textId="02A3568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1972: FF UJEP v Brně, studijní obory čeština a filozofie (diplomová práce Principy artikulace v poetice)</w:t>
            </w:r>
            <w:r w:rsidR="000F7C52">
              <w:rPr>
                <w:rFonts w:asciiTheme="minorHAnsi" w:hAnsiTheme="minorHAnsi" w:cstheme="minorHAnsi"/>
              </w:rPr>
              <w:t xml:space="preserve"> (Mgr.)</w:t>
            </w:r>
          </w:p>
          <w:p w14:paraId="32500B89" w14:textId="4F3B41F3"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1972: Na FF MU studoval dále obor filmová věda</w:t>
            </w:r>
          </w:p>
          <w:p w14:paraId="43D751D9" w14:textId="5A2D4B9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1974</w:t>
            </w:r>
            <w:r w:rsidR="00A163AD">
              <w:rPr>
                <w:rFonts w:asciiTheme="minorHAnsi" w:hAnsiTheme="minorHAnsi" w:cstheme="minorHAnsi"/>
              </w:rPr>
              <w:t>:</w:t>
            </w:r>
            <w:r w:rsidR="00F17048" w:rsidRPr="00F52EEF">
              <w:rPr>
                <w:rFonts w:asciiTheme="minorHAnsi" w:hAnsiTheme="minorHAnsi" w:cstheme="minorHAnsi"/>
              </w:rPr>
              <w:t xml:space="preserve"> </w:t>
            </w:r>
            <w:r w:rsidRPr="00F52EEF">
              <w:rPr>
                <w:rFonts w:asciiTheme="minorHAnsi" w:hAnsiTheme="minorHAnsi" w:cstheme="minorHAnsi"/>
              </w:rPr>
              <w:t xml:space="preserve">FF UJEP v Brně, obhájil doktorskou disertaci Artikulace literárního díla </w:t>
            </w:r>
            <w:r w:rsidR="000F7C52">
              <w:rPr>
                <w:rFonts w:asciiTheme="minorHAnsi" w:hAnsiTheme="minorHAnsi" w:cstheme="minorHAnsi"/>
              </w:rPr>
              <w:t>(</w:t>
            </w:r>
            <w:r w:rsidRPr="00F52EEF">
              <w:rPr>
                <w:rFonts w:asciiTheme="minorHAnsi" w:hAnsiTheme="minorHAnsi" w:cstheme="minorHAnsi"/>
              </w:rPr>
              <w:t>PhDr.</w:t>
            </w:r>
            <w:r w:rsidR="000F7C52">
              <w:rPr>
                <w:rFonts w:asciiTheme="minorHAnsi" w:hAnsiTheme="minorHAnsi" w:cstheme="minorHAnsi"/>
              </w:rPr>
              <w:t>)</w:t>
            </w:r>
          </w:p>
          <w:p w14:paraId="366BCBD2" w14:textId="16BA25AB"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1982</w:t>
            </w:r>
            <w:r w:rsidR="00A163AD">
              <w:rPr>
                <w:rFonts w:asciiTheme="minorHAnsi" w:hAnsiTheme="minorHAnsi" w:cstheme="minorHAnsi"/>
              </w:rPr>
              <w:t>:</w:t>
            </w:r>
            <w:r w:rsidR="00F17048" w:rsidRPr="00F52EEF">
              <w:rPr>
                <w:rFonts w:asciiTheme="minorHAnsi" w:hAnsiTheme="minorHAnsi" w:cstheme="minorHAnsi"/>
              </w:rPr>
              <w:t xml:space="preserve"> </w:t>
            </w:r>
            <w:r w:rsidRPr="00F52EEF">
              <w:rPr>
                <w:rFonts w:asciiTheme="minorHAnsi" w:hAnsiTheme="minorHAnsi" w:cstheme="minorHAnsi"/>
              </w:rPr>
              <w:t xml:space="preserve">FF UJEP v Brně, obhájil kandidátskou disertaci Umělecký obraz v literatuře </w:t>
            </w:r>
            <w:r w:rsidR="000F7C52">
              <w:rPr>
                <w:rFonts w:asciiTheme="minorHAnsi" w:hAnsiTheme="minorHAnsi" w:cstheme="minorHAnsi"/>
              </w:rPr>
              <w:t>(</w:t>
            </w:r>
            <w:r w:rsidRPr="00F52EEF">
              <w:rPr>
                <w:rFonts w:asciiTheme="minorHAnsi" w:hAnsiTheme="minorHAnsi" w:cstheme="minorHAnsi"/>
              </w:rPr>
              <w:t>CSc.</w:t>
            </w:r>
            <w:r w:rsidR="000F7C52">
              <w:rPr>
                <w:rFonts w:asciiTheme="minorHAnsi" w:hAnsiTheme="minorHAnsi" w:cstheme="minorHAnsi"/>
              </w:rPr>
              <w:t>)</w:t>
            </w:r>
          </w:p>
          <w:p w14:paraId="607716E5" w14:textId="5726606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1988</w:t>
            </w:r>
            <w:r w:rsidR="00A163AD">
              <w:rPr>
                <w:rFonts w:asciiTheme="minorHAnsi" w:hAnsiTheme="minorHAnsi" w:cstheme="minorHAnsi"/>
              </w:rPr>
              <w:t>:</w:t>
            </w:r>
            <w:r w:rsidR="00F17048" w:rsidRPr="00F52EEF">
              <w:rPr>
                <w:rFonts w:asciiTheme="minorHAnsi" w:hAnsiTheme="minorHAnsi" w:cstheme="minorHAnsi"/>
              </w:rPr>
              <w:t xml:space="preserve"> </w:t>
            </w:r>
            <w:r w:rsidRPr="00F52EEF">
              <w:rPr>
                <w:rFonts w:asciiTheme="minorHAnsi" w:hAnsiTheme="minorHAnsi" w:cstheme="minorHAnsi"/>
              </w:rPr>
              <w:t>FF UJEP v Brně, byl jmenován docentem</w:t>
            </w:r>
            <w:r w:rsidR="000F7C52">
              <w:rPr>
                <w:rFonts w:asciiTheme="minorHAnsi" w:hAnsiTheme="minorHAnsi" w:cstheme="minorHAnsi"/>
              </w:rPr>
              <w:t xml:space="preserve"> (doc.)</w:t>
            </w:r>
          </w:p>
          <w:p w14:paraId="53B646B3" w14:textId="2C652FBF"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1997</w:t>
            </w:r>
            <w:r w:rsidR="00A163AD">
              <w:rPr>
                <w:rFonts w:asciiTheme="minorHAnsi" w:hAnsiTheme="minorHAnsi" w:cstheme="minorHAnsi"/>
              </w:rPr>
              <w:t xml:space="preserve">: </w:t>
            </w:r>
            <w:r w:rsidRPr="00F52EEF">
              <w:rPr>
                <w:rFonts w:asciiTheme="minorHAnsi" w:hAnsiTheme="minorHAnsi" w:cstheme="minorHAnsi"/>
              </w:rPr>
              <w:t>FF MU v Brně, obhájil habilitační práci Předpoklady literárního dorozumívání</w:t>
            </w:r>
          </w:p>
          <w:p w14:paraId="12C3365E" w14:textId="549D377D"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2008</w:t>
            </w:r>
            <w:r w:rsidR="00A163AD">
              <w:rPr>
                <w:rFonts w:asciiTheme="minorHAnsi" w:hAnsiTheme="minorHAnsi" w:cstheme="minorHAnsi"/>
              </w:rPr>
              <w:t>:</w:t>
            </w:r>
            <w:r w:rsidR="00F17048" w:rsidRPr="00F52EEF">
              <w:rPr>
                <w:rFonts w:asciiTheme="minorHAnsi" w:hAnsiTheme="minorHAnsi" w:cstheme="minorHAnsi"/>
              </w:rPr>
              <w:t xml:space="preserve"> </w:t>
            </w:r>
            <w:r w:rsidRPr="00F52EEF">
              <w:rPr>
                <w:rFonts w:asciiTheme="minorHAnsi" w:hAnsiTheme="minorHAnsi" w:cstheme="minorHAnsi"/>
              </w:rPr>
              <w:t>FF UKF v Nitře, profesorské řízení</w:t>
            </w:r>
            <w:r w:rsidR="000F7C52">
              <w:rPr>
                <w:rFonts w:asciiTheme="minorHAnsi" w:hAnsiTheme="minorHAnsi" w:cstheme="minorHAnsi"/>
              </w:rPr>
              <w:t xml:space="preserve"> (</w:t>
            </w:r>
            <w:proofErr w:type="gramStart"/>
            <w:r w:rsidR="000F7C52">
              <w:rPr>
                <w:rFonts w:asciiTheme="minorHAnsi" w:hAnsiTheme="minorHAnsi" w:cstheme="minorHAnsi"/>
              </w:rPr>
              <w:t>Prof.</w:t>
            </w:r>
            <w:proofErr w:type="gramEnd"/>
            <w:r w:rsidR="000F7C52">
              <w:rPr>
                <w:rFonts w:asciiTheme="minorHAnsi" w:hAnsiTheme="minorHAnsi" w:cstheme="minorHAnsi"/>
              </w:rPr>
              <w:t>)</w:t>
            </w:r>
          </w:p>
        </w:tc>
      </w:tr>
      <w:tr w:rsidR="00E5029C" w:rsidRPr="00F52EEF" w14:paraId="685B2C59" w14:textId="77777777" w:rsidTr="0088760D">
        <w:tc>
          <w:tcPr>
            <w:tcW w:w="10677" w:type="dxa"/>
            <w:gridSpan w:val="25"/>
            <w:shd w:val="clear" w:color="auto" w:fill="F7CAAC"/>
          </w:tcPr>
          <w:p w14:paraId="146E590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Trebuchet MS" w:hAnsiTheme="minorHAnsi" w:cstheme="minorHAnsi"/>
                <w:b/>
                <w:lang w:eastAsia="en-US"/>
              </w:rPr>
              <w:t>Údaje o odborném působení od absolvování VŠ</w:t>
            </w:r>
          </w:p>
        </w:tc>
      </w:tr>
      <w:tr w:rsidR="00E5029C" w:rsidRPr="00F52EEF" w14:paraId="31B4CA66" w14:textId="77777777" w:rsidTr="0088760D">
        <w:trPr>
          <w:trHeight w:val="1055"/>
        </w:trPr>
        <w:tc>
          <w:tcPr>
            <w:tcW w:w="10677" w:type="dxa"/>
            <w:gridSpan w:val="25"/>
          </w:tcPr>
          <w:p w14:paraId="0CC1505D" w14:textId="2DB2EA01" w:rsidR="00E5029C" w:rsidRPr="00F52EEF" w:rsidRDefault="00E5029C" w:rsidP="00935F76">
            <w:pPr>
              <w:tabs>
                <w:tab w:val="left" w:pos="567"/>
              </w:tabs>
              <w:rPr>
                <w:rFonts w:asciiTheme="minorHAnsi" w:eastAsia="Calibri" w:hAnsiTheme="minorHAnsi" w:cstheme="minorHAnsi"/>
              </w:rPr>
            </w:pPr>
            <w:r w:rsidRPr="00F52EEF">
              <w:rPr>
                <w:rFonts w:asciiTheme="minorHAnsi" w:eastAsia="Calibri" w:hAnsiTheme="minorHAnsi" w:cstheme="minorHAnsi"/>
              </w:rPr>
              <w:t>1973</w:t>
            </w:r>
            <w:r w:rsidR="0051321C" w:rsidRPr="00F52EEF">
              <w:rPr>
                <w:rFonts w:asciiTheme="minorHAnsi" w:eastAsia="Calibri" w:hAnsiTheme="minorHAnsi" w:cstheme="minorHAnsi"/>
              </w:rPr>
              <w:t xml:space="preserve"> - </w:t>
            </w:r>
            <w:r w:rsidRPr="00F52EEF">
              <w:rPr>
                <w:rFonts w:asciiTheme="minorHAnsi" w:eastAsia="Calibri" w:hAnsiTheme="minorHAnsi" w:cstheme="minorHAnsi"/>
              </w:rPr>
              <w:t>1998: Filozofická fakulta Univerzity J. E. Purkyně (od roku 1990 Masarykova univerzita v Brně), Katedra české a slovenské literatury a literární vědy; asistent, odborný asistent, docent.</w:t>
            </w:r>
          </w:p>
          <w:p w14:paraId="6F34C730" w14:textId="689E2711" w:rsidR="00E5029C" w:rsidRPr="00F52EEF" w:rsidRDefault="00E5029C" w:rsidP="00935F76">
            <w:pPr>
              <w:tabs>
                <w:tab w:val="left" w:pos="567"/>
              </w:tabs>
              <w:rPr>
                <w:rFonts w:asciiTheme="minorHAnsi" w:eastAsia="Calibri" w:hAnsiTheme="minorHAnsi" w:cstheme="minorHAnsi"/>
              </w:rPr>
            </w:pPr>
            <w:r w:rsidRPr="00F52EEF">
              <w:rPr>
                <w:rFonts w:asciiTheme="minorHAnsi" w:eastAsia="Calibri" w:hAnsiTheme="minorHAnsi" w:cstheme="minorHAnsi"/>
              </w:rPr>
              <w:t>1998</w:t>
            </w:r>
            <w:r w:rsidR="0051321C" w:rsidRPr="00F52EEF">
              <w:rPr>
                <w:rFonts w:asciiTheme="minorHAnsi" w:eastAsia="Calibri" w:hAnsiTheme="minorHAnsi" w:cstheme="minorHAnsi"/>
              </w:rPr>
              <w:t xml:space="preserve"> - </w:t>
            </w:r>
            <w:r w:rsidRPr="00F52EEF">
              <w:rPr>
                <w:rFonts w:asciiTheme="minorHAnsi" w:eastAsia="Calibri" w:hAnsiTheme="minorHAnsi" w:cstheme="minorHAnsi"/>
              </w:rPr>
              <w:t>2017: Fakulta sociálních studií (Katedra mediálních studií a žurnalistiky). Po roce 1998 rovněž výuka na Katedře religionistiky (FF MU) a Katedře antropologie (Přírodovědecká fakulta MU), docent, profesor.</w:t>
            </w:r>
          </w:p>
          <w:p w14:paraId="56CA809C" w14:textId="411BAB8D" w:rsidR="00E5029C" w:rsidRPr="00F52EEF" w:rsidRDefault="00E5029C" w:rsidP="00935F76">
            <w:pPr>
              <w:tabs>
                <w:tab w:val="left" w:pos="567"/>
              </w:tabs>
              <w:rPr>
                <w:rFonts w:asciiTheme="minorHAnsi" w:hAnsiTheme="minorHAnsi" w:cstheme="minorHAnsi"/>
              </w:rPr>
            </w:pPr>
            <w:r w:rsidRPr="00F52EEF">
              <w:rPr>
                <w:rFonts w:asciiTheme="minorHAnsi" w:eastAsia="Calibri" w:hAnsiTheme="minorHAnsi" w:cstheme="minorHAnsi"/>
              </w:rPr>
              <w:t xml:space="preserve">2006 </w:t>
            </w:r>
            <w:r w:rsidR="0051321C" w:rsidRPr="00F52EEF">
              <w:rPr>
                <w:rFonts w:asciiTheme="minorHAnsi" w:eastAsia="Calibri" w:hAnsiTheme="minorHAnsi" w:cstheme="minorHAnsi"/>
              </w:rPr>
              <w:t>-</w:t>
            </w:r>
            <w:r w:rsidRPr="00F52EEF">
              <w:rPr>
                <w:rFonts w:asciiTheme="minorHAnsi" w:eastAsia="Calibri" w:hAnsiTheme="minorHAnsi" w:cstheme="minorHAnsi"/>
              </w:rPr>
              <w:t xml:space="preserve"> do</w:t>
            </w:r>
            <w:r w:rsidR="000F7C52">
              <w:rPr>
                <w:rFonts w:asciiTheme="minorHAnsi" w:eastAsia="Calibri" w:hAnsiTheme="minorHAnsi" w:cstheme="minorHAnsi"/>
              </w:rPr>
              <w:t>po</w:t>
            </w:r>
            <w:r w:rsidRPr="00F52EEF">
              <w:rPr>
                <w:rFonts w:asciiTheme="minorHAnsi" w:eastAsia="Calibri" w:hAnsiTheme="minorHAnsi" w:cstheme="minorHAnsi"/>
              </w:rPr>
              <w:t>sud: Fakulta multimediálních komunikací Univerzity Tomáše Bati ve Zlíně (Ústav marketingových komunikací), docent, profesor</w:t>
            </w:r>
            <w:r w:rsidRPr="00F52EEF">
              <w:rPr>
                <w:rFonts w:asciiTheme="minorHAnsi" w:hAnsiTheme="minorHAnsi" w:cstheme="minorHAnsi"/>
              </w:rPr>
              <w:t>.</w:t>
            </w:r>
          </w:p>
        </w:tc>
      </w:tr>
      <w:tr w:rsidR="00E5029C" w:rsidRPr="00F52EEF" w14:paraId="537A658D" w14:textId="77777777" w:rsidTr="0088760D">
        <w:tc>
          <w:tcPr>
            <w:tcW w:w="10677" w:type="dxa"/>
            <w:gridSpan w:val="25"/>
            <w:shd w:val="clear" w:color="auto" w:fill="F7CAAC"/>
          </w:tcPr>
          <w:p w14:paraId="7FC569D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Zkušenosti s vedením kvalifikačních a rigorózních prací.</w:t>
            </w:r>
          </w:p>
        </w:tc>
      </w:tr>
      <w:tr w:rsidR="00E5029C" w:rsidRPr="00F52EEF" w14:paraId="430082BF" w14:textId="77777777" w:rsidTr="0088760D">
        <w:trPr>
          <w:trHeight w:val="485"/>
        </w:trPr>
        <w:tc>
          <w:tcPr>
            <w:tcW w:w="10677" w:type="dxa"/>
            <w:gridSpan w:val="25"/>
          </w:tcPr>
          <w:p w14:paraId="1996A339"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vedení cca 110 bakalářských prací, 90 diplomových prací, 25 disertačních prací. </w:t>
            </w:r>
          </w:p>
        </w:tc>
      </w:tr>
      <w:tr w:rsidR="00E5029C" w:rsidRPr="00F52EEF" w14:paraId="188E1FFD" w14:textId="77777777" w:rsidTr="0088760D">
        <w:trPr>
          <w:trHeight w:val="250"/>
        </w:trPr>
        <w:tc>
          <w:tcPr>
            <w:tcW w:w="10677" w:type="dxa"/>
            <w:gridSpan w:val="25"/>
            <w:shd w:val="clear" w:color="auto" w:fill="F7CAAC"/>
          </w:tcPr>
          <w:p w14:paraId="05A4A65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Trebuchet MS" w:hAnsiTheme="minorHAnsi" w:cstheme="minorHAnsi"/>
                <w:b/>
                <w:lang w:eastAsia="en-US"/>
              </w:rPr>
              <w:t>Zkušenosti s členstvím v orgánech grantových agentur, odborných společností apod. na národní a mezinárodní úrovni</w:t>
            </w:r>
          </w:p>
        </w:tc>
      </w:tr>
      <w:tr w:rsidR="00E5029C" w:rsidRPr="00F52EEF" w14:paraId="712B85CA" w14:textId="77777777" w:rsidTr="0088760D">
        <w:trPr>
          <w:trHeight w:val="685"/>
        </w:trPr>
        <w:tc>
          <w:tcPr>
            <w:tcW w:w="10677" w:type="dxa"/>
            <w:gridSpan w:val="25"/>
          </w:tcPr>
          <w:p w14:paraId="1F6DF23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Člen vědecké rady FSS MU</w:t>
            </w:r>
          </w:p>
          <w:p w14:paraId="57F228DB" w14:textId="77777777" w:rsidR="00E5029C" w:rsidRPr="00F52EEF" w:rsidRDefault="00E5029C" w:rsidP="00935F76">
            <w:pPr>
              <w:tabs>
                <w:tab w:val="left" w:pos="567"/>
              </w:tabs>
              <w:spacing w:line="240" w:lineRule="atLeast"/>
              <w:rPr>
                <w:rFonts w:asciiTheme="minorHAnsi" w:hAnsiTheme="minorHAnsi" w:cstheme="minorHAnsi"/>
              </w:rPr>
            </w:pPr>
            <w:r w:rsidRPr="00F52EEF">
              <w:rPr>
                <w:rFonts w:asciiTheme="minorHAnsi" w:hAnsiTheme="minorHAnsi" w:cstheme="minorHAnsi"/>
              </w:rPr>
              <w:t xml:space="preserve">Člen vědecké rady Fakulty masmediálnej komunikácie Univerzity sv. Cyrila a Metoda v Trnavě, Slovensko </w:t>
            </w:r>
          </w:p>
          <w:p w14:paraId="00164396" w14:textId="77777777" w:rsidR="00E5029C" w:rsidRPr="00F52EEF" w:rsidRDefault="00E5029C" w:rsidP="00935F76">
            <w:pPr>
              <w:tabs>
                <w:tab w:val="left" w:pos="567"/>
              </w:tabs>
              <w:spacing w:line="240" w:lineRule="atLeast"/>
              <w:rPr>
                <w:rFonts w:asciiTheme="minorHAnsi" w:hAnsiTheme="minorHAnsi" w:cstheme="minorHAnsi"/>
              </w:rPr>
            </w:pPr>
            <w:r w:rsidRPr="00F52EEF">
              <w:rPr>
                <w:rFonts w:asciiTheme="minorHAnsi" w:hAnsiTheme="minorHAnsi" w:cstheme="minorHAnsi"/>
              </w:rPr>
              <w:t>Člen vědecké rady Univerzity sv. Cyrila a Metoda v Trnavě, Slovensko</w:t>
            </w:r>
          </w:p>
        </w:tc>
      </w:tr>
      <w:tr w:rsidR="00E5029C" w:rsidRPr="00F52EEF" w14:paraId="68CE63AC" w14:textId="77777777" w:rsidTr="0088760D">
        <w:trPr>
          <w:cantSplit/>
        </w:trPr>
        <w:tc>
          <w:tcPr>
            <w:tcW w:w="4165" w:type="dxa"/>
            <w:gridSpan w:val="2"/>
            <w:tcBorders>
              <w:top w:val="single" w:sz="12" w:space="0" w:color="auto"/>
            </w:tcBorders>
            <w:shd w:val="clear" w:color="auto" w:fill="F7CAAC"/>
          </w:tcPr>
          <w:p w14:paraId="2DB88E5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3"/>
            <w:tcBorders>
              <w:top w:val="single" w:sz="12" w:space="0" w:color="auto"/>
            </w:tcBorders>
            <w:shd w:val="clear" w:color="auto" w:fill="F7CAAC"/>
          </w:tcPr>
          <w:p w14:paraId="1C39A61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13"/>
            <w:tcBorders>
              <w:top w:val="single" w:sz="12" w:space="0" w:color="auto"/>
              <w:right w:val="single" w:sz="12" w:space="0" w:color="auto"/>
            </w:tcBorders>
            <w:shd w:val="clear" w:color="auto" w:fill="F7CAAC"/>
          </w:tcPr>
          <w:p w14:paraId="6AA60F0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7"/>
            <w:tcBorders>
              <w:top w:val="single" w:sz="12" w:space="0" w:color="auto"/>
              <w:left w:val="single" w:sz="12" w:space="0" w:color="auto"/>
            </w:tcBorders>
            <w:shd w:val="clear" w:color="auto" w:fill="F7CAAC"/>
          </w:tcPr>
          <w:p w14:paraId="7F9A983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E5029C" w:rsidRPr="00F52EEF" w14:paraId="5BB88867" w14:textId="77777777" w:rsidTr="0088760D">
        <w:trPr>
          <w:cantSplit/>
        </w:trPr>
        <w:tc>
          <w:tcPr>
            <w:tcW w:w="4165" w:type="dxa"/>
            <w:gridSpan w:val="2"/>
          </w:tcPr>
          <w:p w14:paraId="50D2BAB0" w14:textId="77777777" w:rsidR="00E5029C" w:rsidRPr="00F52EEF" w:rsidRDefault="00E5029C" w:rsidP="00935F76">
            <w:pPr>
              <w:tabs>
                <w:tab w:val="left" w:pos="567"/>
              </w:tabs>
              <w:jc w:val="both"/>
              <w:rPr>
                <w:rFonts w:asciiTheme="minorHAnsi" w:hAnsiTheme="minorHAnsi" w:cstheme="minorHAnsi"/>
                <w:color w:val="FF0000"/>
                <w:lang w:val="sk-SK"/>
              </w:rPr>
            </w:pPr>
            <w:r w:rsidRPr="00F52EEF">
              <w:rPr>
                <w:rFonts w:asciiTheme="minorHAnsi" w:hAnsiTheme="minorHAnsi" w:cstheme="minorHAnsi"/>
                <w:lang w:val="sk-SK"/>
              </w:rPr>
              <w:t>Česká literatura</w:t>
            </w:r>
          </w:p>
        </w:tc>
        <w:tc>
          <w:tcPr>
            <w:tcW w:w="2073" w:type="dxa"/>
            <w:gridSpan w:val="3"/>
          </w:tcPr>
          <w:p w14:paraId="3F50DFC8" w14:textId="77777777" w:rsidR="00E5029C" w:rsidRPr="00F52EEF" w:rsidRDefault="00E5029C" w:rsidP="00935F76">
            <w:pPr>
              <w:tabs>
                <w:tab w:val="left" w:pos="567"/>
              </w:tabs>
              <w:jc w:val="both"/>
              <w:rPr>
                <w:rFonts w:asciiTheme="minorHAnsi" w:hAnsiTheme="minorHAnsi" w:cstheme="minorHAnsi"/>
                <w:color w:val="FF0000"/>
              </w:rPr>
            </w:pPr>
            <w:r w:rsidRPr="00F52EEF">
              <w:rPr>
                <w:rFonts w:asciiTheme="minorHAnsi" w:hAnsiTheme="minorHAnsi" w:cstheme="minorHAnsi"/>
              </w:rPr>
              <w:t>1988</w:t>
            </w:r>
          </w:p>
        </w:tc>
        <w:tc>
          <w:tcPr>
            <w:tcW w:w="2126" w:type="dxa"/>
            <w:gridSpan w:val="13"/>
            <w:tcBorders>
              <w:right w:val="single" w:sz="12" w:space="0" w:color="auto"/>
            </w:tcBorders>
          </w:tcPr>
          <w:p w14:paraId="1CA5E070" w14:textId="77777777" w:rsidR="00E5029C" w:rsidRPr="00F52EEF" w:rsidRDefault="00E5029C" w:rsidP="00935F76">
            <w:pPr>
              <w:tabs>
                <w:tab w:val="left" w:pos="567"/>
              </w:tabs>
              <w:rPr>
                <w:rFonts w:asciiTheme="minorHAnsi" w:hAnsiTheme="minorHAnsi" w:cstheme="minorHAnsi"/>
                <w:color w:val="FF0000"/>
              </w:rPr>
            </w:pPr>
            <w:r w:rsidRPr="00F52EEF">
              <w:rPr>
                <w:rFonts w:asciiTheme="minorHAnsi" w:hAnsiTheme="minorHAnsi" w:cstheme="minorHAnsi"/>
              </w:rPr>
              <w:t>UJEP v Brně</w:t>
            </w:r>
          </w:p>
        </w:tc>
        <w:tc>
          <w:tcPr>
            <w:tcW w:w="709" w:type="dxa"/>
            <w:gridSpan w:val="3"/>
            <w:tcBorders>
              <w:left w:val="single" w:sz="12" w:space="0" w:color="auto"/>
            </w:tcBorders>
            <w:shd w:val="clear" w:color="auto" w:fill="F7CAAC"/>
          </w:tcPr>
          <w:p w14:paraId="229FE7E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3"/>
            <w:shd w:val="clear" w:color="auto" w:fill="F7CAAC"/>
          </w:tcPr>
          <w:p w14:paraId="6B9154A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shd w:val="clear" w:color="auto" w:fill="F7CAAC"/>
          </w:tcPr>
          <w:p w14:paraId="41685CA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2DC3259E" w14:textId="77777777" w:rsidTr="0088760D">
        <w:trPr>
          <w:cantSplit/>
          <w:trHeight w:val="70"/>
        </w:trPr>
        <w:tc>
          <w:tcPr>
            <w:tcW w:w="4165" w:type="dxa"/>
            <w:gridSpan w:val="2"/>
            <w:shd w:val="clear" w:color="auto" w:fill="F7CAAC"/>
          </w:tcPr>
          <w:p w14:paraId="5155C7A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3"/>
            <w:shd w:val="clear" w:color="auto" w:fill="F7CAAC"/>
          </w:tcPr>
          <w:p w14:paraId="62D97BF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13"/>
            <w:tcBorders>
              <w:right w:val="single" w:sz="12" w:space="0" w:color="auto"/>
            </w:tcBorders>
            <w:shd w:val="clear" w:color="auto" w:fill="F7CAAC"/>
          </w:tcPr>
          <w:p w14:paraId="4C76210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3"/>
            <w:vMerge w:val="restart"/>
            <w:tcBorders>
              <w:left w:val="single" w:sz="12" w:space="0" w:color="auto"/>
            </w:tcBorders>
          </w:tcPr>
          <w:p w14:paraId="6ADCEE8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9</w:t>
            </w:r>
          </w:p>
        </w:tc>
        <w:tc>
          <w:tcPr>
            <w:tcW w:w="850" w:type="dxa"/>
            <w:gridSpan w:val="3"/>
            <w:vMerge w:val="restart"/>
          </w:tcPr>
          <w:p w14:paraId="38B71EE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754" w:type="dxa"/>
            <w:vMerge w:val="restart"/>
          </w:tcPr>
          <w:p w14:paraId="6429AC4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130</w:t>
            </w:r>
          </w:p>
        </w:tc>
      </w:tr>
      <w:tr w:rsidR="00E5029C" w:rsidRPr="00F52EEF" w14:paraId="177BE1A7" w14:textId="77777777" w:rsidTr="0088760D">
        <w:trPr>
          <w:trHeight w:val="205"/>
        </w:trPr>
        <w:tc>
          <w:tcPr>
            <w:tcW w:w="4165" w:type="dxa"/>
            <w:gridSpan w:val="2"/>
          </w:tcPr>
          <w:p w14:paraId="3286E19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2.1.23 Teória literatúry a dejiny konkrétnych národných literatúr</w:t>
            </w:r>
          </w:p>
        </w:tc>
        <w:tc>
          <w:tcPr>
            <w:tcW w:w="2073" w:type="dxa"/>
            <w:gridSpan w:val="3"/>
          </w:tcPr>
          <w:p w14:paraId="7B89F4E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2008</w:t>
            </w:r>
          </w:p>
        </w:tc>
        <w:tc>
          <w:tcPr>
            <w:tcW w:w="2126" w:type="dxa"/>
            <w:gridSpan w:val="13"/>
            <w:tcBorders>
              <w:right w:val="single" w:sz="12" w:space="0" w:color="auto"/>
            </w:tcBorders>
          </w:tcPr>
          <w:p w14:paraId="768492C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FF UKF v Nitře</w:t>
            </w:r>
          </w:p>
        </w:tc>
        <w:tc>
          <w:tcPr>
            <w:tcW w:w="709" w:type="dxa"/>
            <w:gridSpan w:val="3"/>
            <w:vMerge/>
            <w:tcBorders>
              <w:left w:val="single" w:sz="12" w:space="0" w:color="auto"/>
            </w:tcBorders>
            <w:vAlign w:val="center"/>
          </w:tcPr>
          <w:p w14:paraId="57001FA1" w14:textId="77777777" w:rsidR="00E5029C" w:rsidRPr="00F52EEF" w:rsidRDefault="00E5029C" w:rsidP="00935F76">
            <w:pPr>
              <w:tabs>
                <w:tab w:val="left" w:pos="567"/>
              </w:tabs>
              <w:rPr>
                <w:rFonts w:asciiTheme="minorHAnsi" w:hAnsiTheme="minorHAnsi" w:cstheme="minorHAnsi"/>
                <w:b/>
              </w:rPr>
            </w:pPr>
          </w:p>
        </w:tc>
        <w:tc>
          <w:tcPr>
            <w:tcW w:w="850" w:type="dxa"/>
            <w:gridSpan w:val="3"/>
            <w:vMerge/>
            <w:vAlign w:val="center"/>
          </w:tcPr>
          <w:p w14:paraId="3ACA5202" w14:textId="77777777" w:rsidR="00E5029C" w:rsidRPr="00F52EEF" w:rsidRDefault="00E5029C" w:rsidP="00935F76">
            <w:pPr>
              <w:tabs>
                <w:tab w:val="left" w:pos="567"/>
              </w:tabs>
              <w:rPr>
                <w:rFonts w:asciiTheme="minorHAnsi" w:hAnsiTheme="minorHAnsi" w:cstheme="minorHAnsi"/>
                <w:b/>
              </w:rPr>
            </w:pPr>
          </w:p>
        </w:tc>
        <w:tc>
          <w:tcPr>
            <w:tcW w:w="754" w:type="dxa"/>
            <w:vMerge/>
            <w:vAlign w:val="center"/>
          </w:tcPr>
          <w:p w14:paraId="7EB8ED7D" w14:textId="77777777" w:rsidR="00E5029C" w:rsidRPr="00F52EEF" w:rsidRDefault="00E5029C" w:rsidP="00935F76">
            <w:pPr>
              <w:tabs>
                <w:tab w:val="left" w:pos="567"/>
              </w:tabs>
              <w:rPr>
                <w:rFonts w:asciiTheme="minorHAnsi" w:hAnsiTheme="minorHAnsi" w:cstheme="minorHAnsi"/>
                <w:b/>
              </w:rPr>
            </w:pPr>
          </w:p>
        </w:tc>
      </w:tr>
      <w:tr w:rsidR="00E5029C" w:rsidRPr="00F52EEF" w14:paraId="58083DFD" w14:textId="77777777" w:rsidTr="0088760D">
        <w:tc>
          <w:tcPr>
            <w:tcW w:w="10677" w:type="dxa"/>
            <w:gridSpan w:val="25"/>
            <w:shd w:val="clear" w:color="auto" w:fill="F7CAAC"/>
          </w:tcPr>
          <w:p w14:paraId="068C864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7618D0E8" w14:textId="77777777" w:rsidTr="00C667EB">
        <w:trPr>
          <w:trHeight w:val="3386"/>
        </w:trPr>
        <w:tc>
          <w:tcPr>
            <w:tcW w:w="10677" w:type="dxa"/>
            <w:gridSpan w:val="25"/>
          </w:tcPr>
          <w:p w14:paraId="4F3EF7D7" w14:textId="77777777" w:rsidR="00E5029C" w:rsidRPr="00F52EEF" w:rsidRDefault="00E5029C" w:rsidP="00935F76">
            <w:pPr>
              <w:tabs>
                <w:tab w:val="left" w:pos="567"/>
              </w:tabs>
              <w:rPr>
                <w:rFonts w:asciiTheme="minorHAnsi" w:hAnsiTheme="minorHAnsi" w:cstheme="minorHAnsi"/>
                <w:color w:val="333333"/>
                <w:shd w:val="clear" w:color="auto" w:fill="FFFFFF"/>
              </w:rPr>
            </w:pPr>
            <w:r w:rsidRPr="00F52EEF">
              <w:rPr>
                <w:rFonts w:asciiTheme="minorHAnsi" w:hAnsiTheme="minorHAnsi" w:cstheme="minorHAnsi"/>
                <w:color w:val="333333"/>
                <w:shd w:val="clear" w:color="auto" w:fill="FFFFFF"/>
              </w:rPr>
              <w:t xml:space="preserve">Šramová, B., &amp; Pavelka, J. (2019). </w:t>
            </w:r>
            <w:r w:rsidRPr="00F52EEF">
              <w:rPr>
                <w:rFonts w:asciiTheme="minorHAnsi" w:hAnsiTheme="minorHAnsi" w:cstheme="minorHAnsi"/>
                <w:lang w:eastAsia="en-US"/>
              </w:rPr>
              <w:t xml:space="preserve">Gender differences and wellbeing indicators tendencies in motivational structure of adolescent online shopping behavior. </w:t>
            </w:r>
            <w:r w:rsidRPr="00F52EEF">
              <w:rPr>
                <w:rFonts w:asciiTheme="minorHAnsi" w:hAnsiTheme="minorHAnsi" w:cstheme="minorHAnsi"/>
                <w:i/>
                <w:lang w:eastAsia="en-US"/>
              </w:rPr>
              <w:t>International Journal of Retail &amp; Distribution Management</w:t>
            </w:r>
            <w:r w:rsidRPr="00F52EEF">
              <w:rPr>
                <w:rFonts w:asciiTheme="minorHAnsi" w:hAnsiTheme="minorHAnsi" w:cstheme="minorHAnsi"/>
                <w:i/>
              </w:rPr>
              <w:t xml:space="preserve">. </w:t>
            </w:r>
            <w:r w:rsidRPr="00F52EEF">
              <w:rPr>
                <w:rStyle w:val="Hypertextovodkaz"/>
                <w:rFonts w:asciiTheme="minorHAnsi" w:hAnsiTheme="minorHAnsi" w:cstheme="minorHAnsi"/>
                <w:bdr w:val="none" w:sz="0" w:space="0" w:color="auto" w:frame="1"/>
              </w:rPr>
              <w:t>doi: 10.1108/IJRDM-08-2017-0173.</w:t>
            </w:r>
          </w:p>
          <w:p w14:paraId="3DB6C048" w14:textId="77777777" w:rsidR="00E5029C" w:rsidRPr="00F52EEF" w:rsidRDefault="00E5029C" w:rsidP="00935F76">
            <w:pPr>
              <w:tabs>
                <w:tab w:val="left" w:pos="567"/>
              </w:tabs>
              <w:rPr>
                <w:rStyle w:val="Hypertextovodkaz"/>
                <w:rFonts w:asciiTheme="minorHAnsi" w:hAnsiTheme="minorHAnsi" w:cstheme="minorHAnsi"/>
                <w:color w:val="0066CC"/>
                <w:bdr w:val="none" w:sz="0" w:space="0" w:color="auto" w:frame="1"/>
              </w:rPr>
            </w:pPr>
            <w:r w:rsidRPr="00F52EEF">
              <w:rPr>
                <w:rFonts w:asciiTheme="minorHAnsi" w:hAnsiTheme="minorHAnsi" w:cstheme="minorHAnsi"/>
                <w:iCs/>
              </w:rPr>
              <w:t>Pavelka, J</w:t>
            </w:r>
            <w:r w:rsidRPr="00F52EEF">
              <w:rPr>
                <w:rFonts w:asciiTheme="minorHAnsi" w:hAnsiTheme="minorHAnsi" w:cstheme="minorHAnsi"/>
              </w:rPr>
              <w:t xml:space="preserve">. (2018).  </w:t>
            </w:r>
            <w:r w:rsidRPr="00F52EEF">
              <w:rPr>
                <w:rFonts w:asciiTheme="minorHAnsi" w:hAnsiTheme="minorHAnsi" w:cstheme="minorHAnsi"/>
                <w:color w:val="000000"/>
              </w:rPr>
              <w:t xml:space="preserve">Student projects as a tool of university PR and brand building. </w:t>
            </w:r>
            <w:r w:rsidRPr="00F52EEF">
              <w:rPr>
                <w:rFonts w:asciiTheme="minorHAnsi" w:hAnsiTheme="minorHAnsi" w:cstheme="minorHAnsi"/>
                <w:i/>
                <w:color w:val="000000"/>
              </w:rPr>
              <w:t>European Proceedings of Social and Behavioural Sciences, 8</w:t>
            </w:r>
            <w:r w:rsidRPr="00F52EEF">
              <w:rPr>
                <w:rFonts w:asciiTheme="minorHAnsi" w:hAnsiTheme="minorHAnsi" w:cstheme="minorHAnsi"/>
                <w:color w:val="000000"/>
              </w:rPr>
              <w:t xml:space="preserve">(51), 535-543. </w:t>
            </w:r>
            <w:hyperlink r:id="rId26" w:history="1">
              <w:r w:rsidRPr="00F52EEF">
                <w:rPr>
                  <w:rStyle w:val="Hypertextovodkaz"/>
                  <w:rFonts w:asciiTheme="minorHAnsi" w:hAnsiTheme="minorHAnsi" w:cstheme="minorHAnsi"/>
                </w:rPr>
                <w:t>doi: 10.15405/epsbs.2019.01.51</w:t>
              </w:r>
            </w:hyperlink>
          </w:p>
          <w:p w14:paraId="26FB6772" w14:textId="77777777" w:rsidR="00E5029C" w:rsidRPr="00F52EEF" w:rsidRDefault="00E5029C" w:rsidP="00935F76">
            <w:pPr>
              <w:tabs>
                <w:tab w:val="left" w:pos="567"/>
              </w:tabs>
              <w:rPr>
                <w:rFonts w:asciiTheme="minorHAnsi" w:hAnsiTheme="minorHAnsi" w:cstheme="minorHAnsi"/>
                <w:color w:val="333333"/>
                <w:shd w:val="clear" w:color="auto" w:fill="FFFFFF"/>
              </w:rPr>
            </w:pPr>
            <w:r w:rsidRPr="00F52EEF">
              <w:rPr>
                <w:rFonts w:asciiTheme="minorHAnsi" w:hAnsiTheme="minorHAnsi" w:cstheme="minorHAnsi"/>
                <w:color w:val="333333"/>
                <w:shd w:val="clear" w:color="auto" w:fill="FFFFFF"/>
              </w:rPr>
              <w:t>Šramová, B., &amp; Pavelka, J. (2017). The perception of media messages by preschool children. </w:t>
            </w:r>
            <w:r w:rsidRPr="00F52EEF">
              <w:rPr>
                <w:rFonts w:asciiTheme="minorHAnsi" w:hAnsiTheme="minorHAnsi" w:cstheme="minorHAnsi"/>
                <w:i/>
                <w:iCs/>
                <w:color w:val="333333"/>
              </w:rPr>
              <w:t>Young Consumers:</w:t>
            </w:r>
            <w:r w:rsidRPr="00F52EEF">
              <w:rPr>
                <w:rFonts w:asciiTheme="minorHAnsi" w:hAnsiTheme="minorHAnsi" w:cstheme="minorHAnsi"/>
                <w:i/>
                <w:iCs/>
              </w:rPr>
              <w:t xml:space="preserve"> Insight and Ideas for Responsible Marketers</w:t>
            </w:r>
            <w:r w:rsidRPr="00F52EEF">
              <w:rPr>
                <w:rFonts w:asciiTheme="minorHAnsi" w:hAnsiTheme="minorHAnsi" w:cstheme="minorHAnsi"/>
                <w:color w:val="333333"/>
                <w:shd w:val="clear" w:color="auto" w:fill="FFFFFF"/>
              </w:rPr>
              <w:t>, </w:t>
            </w:r>
            <w:r w:rsidRPr="00F52EEF">
              <w:rPr>
                <w:rFonts w:asciiTheme="minorHAnsi" w:hAnsiTheme="minorHAnsi" w:cstheme="minorHAnsi"/>
                <w:i/>
                <w:iCs/>
                <w:color w:val="333333"/>
              </w:rPr>
              <w:t>18</w:t>
            </w:r>
            <w:r w:rsidRPr="00F52EEF">
              <w:rPr>
                <w:rFonts w:asciiTheme="minorHAnsi" w:hAnsiTheme="minorHAnsi" w:cstheme="minorHAnsi"/>
                <w:color w:val="333333"/>
                <w:shd w:val="clear" w:color="auto" w:fill="FFFFFF"/>
              </w:rPr>
              <w:t xml:space="preserve">(2), 121-140. </w:t>
            </w:r>
            <w:hyperlink r:id="rId27" w:history="1">
              <w:r w:rsidRPr="00F52EEF">
                <w:rPr>
                  <w:rStyle w:val="Hypertextovodkaz"/>
                  <w:rFonts w:asciiTheme="minorHAnsi" w:hAnsiTheme="minorHAnsi" w:cstheme="minorHAnsi"/>
                  <w:shd w:val="clear" w:color="auto" w:fill="FFFFFF"/>
                </w:rPr>
                <w:t>doi: 10.1108/YC-11-2016-00643</w:t>
              </w:r>
            </w:hyperlink>
          </w:p>
          <w:p w14:paraId="15BC395D"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color w:val="333333"/>
                <w:shd w:val="clear" w:color="auto" w:fill="FFFFFF"/>
              </w:rPr>
              <w:t xml:space="preserve">Šramová, B., &amp; Pavelka, J. (2017). </w:t>
            </w:r>
            <w:r w:rsidRPr="00F52EEF">
              <w:rPr>
                <w:rFonts w:asciiTheme="minorHAnsi" w:hAnsiTheme="minorHAnsi" w:cstheme="minorHAnsi"/>
              </w:rPr>
              <w:t xml:space="preserve">Adolescent motivational structure in relation to online shopping. In B. de Faultrier (Ed.), </w:t>
            </w:r>
            <w:r w:rsidRPr="00F52EEF">
              <w:rPr>
                <w:rFonts w:asciiTheme="minorHAnsi" w:hAnsiTheme="minorHAnsi" w:cstheme="minorHAnsi"/>
                <w:i/>
              </w:rPr>
              <w:t xml:space="preserve">3rd International Colloquium on Kids and Retailing: “Wellbeing of the Child”, </w:t>
            </w:r>
            <w:r w:rsidRPr="00F52EEF">
              <w:rPr>
                <w:rFonts w:asciiTheme="minorHAnsi" w:hAnsiTheme="minorHAnsi" w:cstheme="minorHAnsi"/>
              </w:rPr>
              <w:t xml:space="preserve">(pp. 243-256). </w:t>
            </w:r>
            <w:r w:rsidRPr="00F52EEF">
              <w:rPr>
                <w:rFonts w:asciiTheme="minorHAnsi" w:hAnsiTheme="minorHAnsi" w:cstheme="minorHAnsi"/>
                <w:i/>
              </w:rPr>
              <w:t xml:space="preserve"> </w:t>
            </w:r>
            <w:r w:rsidRPr="00F52EEF">
              <w:rPr>
                <w:rFonts w:asciiTheme="minorHAnsi" w:hAnsiTheme="minorHAnsi" w:cstheme="minorHAnsi"/>
              </w:rPr>
              <w:t xml:space="preserve">Conference Proceedings, Bordeaux: Emerald. </w:t>
            </w:r>
          </w:p>
          <w:p w14:paraId="70F15A0E" w14:textId="77777777" w:rsidR="00E5029C" w:rsidRPr="00F52EEF" w:rsidRDefault="00E5029C" w:rsidP="00935F76">
            <w:pPr>
              <w:tabs>
                <w:tab w:val="left" w:pos="567"/>
              </w:tabs>
              <w:rPr>
                <w:rFonts w:asciiTheme="minorHAnsi" w:hAnsiTheme="minorHAnsi" w:cstheme="minorHAnsi"/>
                <w:iCs/>
                <w:color w:val="000000"/>
              </w:rPr>
            </w:pPr>
            <w:r w:rsidRPr="00F52EEF">
              <w:rPr>
                <w:rFonts w:asciiTheme="minorHAnsi" w:hAnsiTheme="minorHAnsi" w:cstheme="minorHAnsi"/>
                <w:iCs/>
              </w:rPr>
              <w:t>Pavelka, J</w:t>
            </w:r>
            <w:r w:rsidRPr="00F52EEF">
              <w:rPr>
                <w:rFonts w:asciiTheme="minorHAnsi" w:hAnsiTheme="minorHAnsi" w:cstheme="minorHAnsi"/>
              </w:rPr>
              <w:t>. (2016).  Remediation of Sign Texts as the Theme of Cultural Studies.</w:t>
            </w:r>
            <w:r w:rsidRPr="00F52EEF">
              <w:rPr>
                <w:rFonts w:asciiTheme="minorHAnsi" w:hAnsiTheme="minorHAnsi" w:cstheme="minorHAnsi"/>
                <w:b/>
              </w:rPr>
              <w:t xml:space="preserve"> </w:t>
            </w:r>
            <w:r w:rsidRPr="00F52EEF">
              <w:rPr>
                <w:rFonts w:asciiTheme="minorHAnsi" w:hAnsiTheme="minorHAnsi" w:cstheme="minorHAnsi"/>
                <w:i/>
                <w:iCs/>
                <w:color w:val="000000"/>
              </w:rPr>
              <w:t>Procedia - Social and Behavioral Sciences</w:t>
            </w:r>
            <w:r w:rsidRPr="00F52EEF">
              <w:rPr>
                <w:rFonts w:asciiTheme="minorHAnsi" w:hAnsiTheme="minorHAnsi" w:cstheme="minorHAnsi"/>
                <w:color w:val="000000"/>
              </w:rPr>
              <w:t xml:space="preserve">, </w:t>
            </w:r>
            <w:r w:rsidRPr="00F52EEF">
              <w:rPr>
                <w:rFonts w:asciiTheme="minorHAnsi" w:hAnsiTheme="minorHAnsi" w:cstheme="minorHAnsi"/>
                <w:i/>
                <w:iCs/>
                <w:color w:val="000000"/>
              </w:rPr>
              <w:t>217</w:t>
            </w:r>
            <w:r w:rsidRPr="00F52EEF">
              <w:rPr>
                <w:rFonts w:asciiTheme="minorHAnsi" w:hAnsiTheme="minorHAnsi" w:cstheme="minorHAnsi"/>
                <w:i/>
                <w:color w:val="000000"/>
              </w:rPr>
              <w:t>,</w:t>
            </w:r>
            <w:r w:rsidRPr="00F52EEF">
              <w:rPr>
                <w:rFonts w:asciiTheme="minorHAnsi" w:hAnsiTheme="minorHAnsi" w:cstheme="minorHAnsi"/>
                <w:color w:val="000000"/>
              </w:rPr>
              <w:t xml:space="preserve"> </w:t>
            </w:r>
            <w:r w:rsidRPr="00F52EEF">
              <w:rPr>
                <w:rFonts w:asciiTheme="minorHAnsi" w:hAnsiTheme="minorHAnsi" w:cstheme="minorHAnsi"/>
                <w:iCs/>
                <w:color w:val="000000"/>
              </w:rPr>
              <w:t>1233-1240. Elsevier.</w:t>
            </w:r>
            <w:r w:rsidRPr="00F52EEF">
              <w:rPr>
                <w:rFonts w:asciiTheme="minorHAnsi" w:hAnsiTheme="minorHAnsi" w:cstheme="minorHAnsi"/>
              </w:rPr>
              <w:t xml:space="preserve"> </w:t>
            </w:r>
          </w:p>
        </w:tc>
      </w:tr>
      <w:tr w:rsidR="00E5029C" w:rsidRPr="00F52EEF" w14:paraId="4A3E9197" w14:textId="77777777" w:rsidTr="0088760D">
        <w:trPr>
          <w:trHeight w:val="218"/>
        </w:trPr>
        <w:tc>
          <w:tcPr>
            <w:tcW w:w="10677" w:type="dxa"/>
            <w:gridSpan w:val="25"/>
            <w:shd w:val="clear" w:color="auto" w:fill="F7CAAC"/>
          </w:tcPr>
          <w:p w14:paraId="31133E02" w14:textId="40C39E88" w:rsidR="00E5029C" w:rsidRPr="00F52EEF" w:rsidRDefault="00C667EB" w:rsidP="00935F76">
            <w:pPr>
              <w:tabs>
                <w:tab w:val="left" w:pos="567"/>
              </w:tabs>
              <w:rPr>
                <w:rFonts w:asciiTheme="minorHAnsi" w:hAnsiTheme="minorHAnsi" w:cstheme="minorHAnsi"/>
                <w:b/>
              </w:rPr>
            </w:pPr>
            <w:r>
              <w:lastRenderedPageBreak/>
              <w:br w:type="page"/>
            </w:r>
            <w:r w:rsidR="000F7C52">
              <w:br w:type="page"/>
            </w:r>
            <w:r w:rsidR="00E5029C" w:rsidRPr="00F52EEF">
              <w:rPr>
                <w:rFonts w:asciiTheme="minorHAnsi" w:hAnsiTheme="minorHAnsi" w:cstheme="minorHAnsi"/>
                <w:b/>
              </w:rPr>
              <w:t xml:space="preserve"> Působení v zahraničí</w:t>
            </w:r>
          </w:p>
        </w:tc>
      </w:tr>
      <w:tr w:rsidR="00E5029C" w:rsidRPr="00F52EEF" w14:paraId="2B191E48" w14:textId="77777777" w:rsidTr="0088760D">
        <w:trPr>
          <w:trHeight w:val="13485"/>
        </w:trPr>
        <w:tc>
          <w:tcPr>
            <w:tcW w:w="10677" w:type="dxa"/>
            <w:gridSpan w:val="25"/>
          </w:tcPr>
          <w:p w14:paraId="5D6436E7"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Dlouhodobé působení v zahraničí</w:t>
            </w:r>
          </w:p>
          <w:p w14:paraId="689B2F15"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1979−1982: Universitet u Beogradu, Filološki fakultet, bývalá Jugoslávie, odborný asistent.</w:t>
            </w:r>
          </w:p>
          <w:p w14:paraId="246A1970"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1988−1990: University of Nebraska at Omaha, Faculty of Arts, USA, (v rámci Fulbrightovy nadace), docent.</w:t>
            </w:r>
          </w:p>
          <w:p w14:paraId="155EAB3E"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2009−2014: Univerzita Konštantína Filozofa v Nitre, Filozofická fakulta, Katedra masmediálnej komunikácie a reklamy, Slovenská republika, profesor.</w:t>
            </w:r>
          </w:p>
          <w:p w14:paraId="6BDC1CEC"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Krátkodobé studijní a přednáškové pobyty v zahraničí</w:t>
            </w:r>
          </w:p>
          <w:p w14:paraId="764E7ACC"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Skup slavista. Beograd, Priština, Tršič, Novi Sad 2. - 22. 9. 1985, bývalá Jugoslávie.</w:t>
            </w:r>
          </w:p>
          <w:p w14:paraId="3BC9E80F"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Institut für fremdsprachliche Philologien, Otto-von-Guericke-Universität, 1996. Magdeburg, Německo. Vedoucí: prof. dr. Reinhard Ibler.</w:t>
            </w:r>
          </w:p>
          <w:p w14:paraId="4BD85C58"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Institut für Kommunikationswissenschaft und Journalistik der Universität Hamburg. Vedoucí: </w:t>
            </w:r>
            <w:proofErr w:type="gramStart"/>
            <w:r w:rsidRPr="00F52EEF">
              <w:rPr>
                <w:rFonts w:asciiTheme="minorHAnsi" w:hAnsiTheme="minorHAnsi" w:cstheme="minorHAnsi"/>
              </w:rPr>
              <w:t>Prof.</w:t>
            </w:r>
            <w:proofErr w:type="gramEnd"/>
            <w:r w:rsidRPr="00F52EEF">
              <w:rPr>
                <w:rFonts w:asciiTheme="minorHAnsi" w:hAnsiTheme="minorHAnsi" w:cstheme="minorHAnsi"/>
              </w:rPr>
              <w:t xml:space="preserve"> Dr. Irene Neverla, 28. října 1999.</w:t>
            </w:r>
          </w:p>
          <w:p w14:paraId="465B6E17"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Institut für Publizistik- und Kommunikationswissenschaft der Universität Wien. Vedoucí: </w:t>
            </w:r>
            <w:proofErr w:type="gramStart"/>
            <w:r w:rsidRPr="00F52EEF">
              <w:rPr>
                <w:rFonts w:asciiTheme="minorHAnsi" w:hAnsiTheme="minorHAnsi" w:cstheme="minorHAnsi"/>
              </w:rPr>
              <w:t>Prof.</w:t>
            </w:r>
            <w:proofErr w:type="gramEnd"/>
            <w:r w:rsidRPr="00F52EEF">
              <w:rPr>
                <w:rFonts w:asciiTheme="minorHAnsi" w:hAnsiTheme="minorHAnsi" w:cstheme="minorHAnsi"/>
              </w:rPr>
              <w:t xml:space="preserve"> dr. Wolfgang R. Langenbucher,15. - 19. 5. 2000.</w:t>
            </w:r>
          </w:p>
          <w:p w14:paraId="3C9B4531"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Bohemicum, Institut für Slavistik der Universität Regensburg. Vedoucí: </w:t>
            </w:r>
            <w:proofErr w:type="gramStart"/>
            <w:r w:rsidRPr="00F52EEF">
              <w:rPr>
                <w:rFonts w:asciiTheme="minorHAnsi" w:hAnsiTheme="minorHAnsi" w:cstheme="minorHAnsi"/>
              </w:rPr>
              <w:t>Prof.</w:t>
            </w:r>
            <w:proofErr w:type="gramEnd"/>
            <w:r w:rsidRPr="00F52EEF">
              <w:rPr>
                <w:rFonts w:asciiTheme="minorHAnsi" w:hAnsiTheme="minorHAnsi" w:cstheme="minorHAnsi"/>
              </w:rPr>
              <w:t xml:space="preserve"> dr. Marek Nekula, 13. - 17. 5. 2002.</w:t>
            </w:r>
          </w:p>
          <w:p w14:paraId="2BBA44AA"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Vergleichende Kulturwissenschaft, Institut für Medien-, Informations- und Kulturwissenschaft der Universität Regensburg. Vedoucí: </w:t>
            </w:r>
            <w:proofErr w:type="gramStart"/>
            <w:r w:rsidRPr="00F52EEF">
              <w:rPr>
                <w:rFonts w:asciiTheme="minorHAnsi" w:hAnsiTheme="minorHAnsi" w:cstheme="minorHAnsi"/>
              </w:rPr>
              <w:t>Prof.</w:t>
            </w:r>
            <w:proofErr w:type="gramEnd"/>
            <w:r w:rsidRPr="00F52EEF">
              <w:rPr>
                <w:rFonts w:asciiTheme="minorHAnsi" w:hAnsiTheme="minorHAnsi" w:cstheme="minorHAnsi"/>
              </w:rPr>
              <w:t xml:space="preserve"> dr. Daniel Drascek, 13. – 17. 5. 2002.</w:t>
            </w:r>
          </w:p>
          <w:p w14:paraId="23E8FBC3"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Bauhaus-Universität Weimar, Workshop: Einsätze der Medienphilosophie. Aktuelle deutsche und tschechische Positionen. Weimar 19. - 20. 12. 2013.</w:t>
            </w:r>
          </w:p>
          <w:p w14:paraId="3C0F1EB0"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rPr>
              <w:t xml:space="preserve">Instytut Kulturoznawstwa, Uniwersytet im. Adama Mickiewicza w Poznaniu (Adam Mickiewicz University in Poznań). Vedoucí: </w:t>
            </w:r>
            <w:proofErr w:type="gramStart"/>
            <w:r w:rsidRPr="00F52EEF">
              <w:rPr>
                <w:rFonts w:asciiTheme="minorHAnsi" w:hAnsiTheme="minorHAnsi" w:cstheme="minorHAnsi"/>
              </w:rPr>
              <w:t>Prof.</w:t>
            </w:r>
            <w:proofErr w:type="gramEnd"/>
            <w:r w:rsidRPr="00F52EEF">
              <w:rPr>
                <w:rFonts w:asciiTheme="minorHAnsi" w:hAnsiTheme="minorHAnsi" w:cstheme="minorHAnsi"/>
              </w:rPr>
              <w:t xml:space="preserve"> Dr. Andrzej Przyłębski, 02. 11. -7. 11. 2015.</w:t>
            </w:r>
          </w:p>
        </w:tc>
      </w:tr>
      <w:tr w:rsidR="00E5029C" w:rsidRPr="00F52EEF" w14:paraId="1D7FB400" w14:textId="77777777" w:rsidTr="0088760D">
        <w:trPr>
          <w:cantSplit/>
          <w:trHeight w:val="409"/>
        </w:trPr>
        <w:tc>
          <w:tcPr>
            <w:tcW w:w="3336" w:type="dxa"/>
            <w:shd w:val="clear" w:color="auto" w:fill="F7CAAC"/>
          </w:tcPr>
          <w:p w14:paraId="7DAB698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13"/>
          </w:tcPr>
          <w:p w14:paraId="33FD254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Jiří Pavelka, v. r.</w:t>
            </w:r>
          </w:p>
        </w:tc>
        <w:tc>
          <w:tcPr>
            <w:tcW w:w="992" w:type="dxa"/>
            <w:gridSpan w:val="4"/>
            <w:shd w:val="clear" w:color="auto" w:fill="F7CAAC"/>
          </w:tcPr>
          <w:p w14:paraId="118D0E8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7"/>
          </w:tcPr>
          <w:p w14:paraId="6B725DA7"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3F0C8A1" w14:textId="77777777" w:rsidTr="0088760D">
        <w:tc>
          <w:tcPr>
            <w:tcW w:w="10677" w:type="dxa"/>
            <w:gridSpan w:val="25"/>
            <w:tcBorders>
              <w:bottom w:val="double" w:sz="4" w:space="0" w:color="auto"/>
            </w:tcBorders>
            <w:shd w:val="clear" w:color="auto" w:fill="BDD6EE"/>
          </w:tcPr>
          <w:p w14:paraId="574317B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7C6967CC" w14:textId="77777777" w:rsidTr="0088760D">
        <w:tc>
          <w:tcPr>
            <w:tcW w:w="3336" w:type="dxa"/>
            <w:tcBorders>
              <w:top w:val="double" w:sz="4" w:space="0" w:color="auto"/>
            </w:tcBorders>
            <w:shd w:val="clear" w:color="auto" w:fill="F7CAAC"/>
          </w:tcPr>
          <w:p w14:paraId="074D8E7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24"/>
          </w:tcPr>
          <w:p w14:paraId="455F847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5AB08A82" w14:textId="77777777" w:rsidTr="0088760D">
        <w:tc>
          <w:tcPr>
            <w:tcW w:w="3336" w:type="dxa"/>
            <w:shd w:val="clear" w:color="auto" w:fill="F7CAAC"/>
          </w:tcPr>
          <w:p w14:paraId="72C0018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24"/>
          </w:tcPr>
          <w:p w14:paraId="4B06B09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73CC0266" w14:textId="77777777" w:rsidTr="0088760D">
        <w:tc>
          <w:tcPr>
            <w:tcW w:w="3336" w:type="dxa"/>
            <w:shd w:val="clear" w:color="auto" w:fill="F7CAAC"/>
          </w:tcPr>
          <w:p w14:paraId="41BE834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24"/>
          </w:tcPr>
          <w:p w14:paraId="44BF23C4" w14:textId="599298A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42" w:author="Radim Bačuvčík" w:date="2020-02-06T10:27:00Z">
              <w:r w:rsidR="008B593D">
                <w:rPr>
                  <w:rFonts w:asciiTheme="minorHAnsi" w:hAnsiTheme="minorHAnsi" w:cstheme="minorHAnsi"/>
                </w:rPr>
                <w:t>á</w:t>
              </w:r>
            </w:ins>
            <w:del w:id="5843" w:author="Radim Bačuvčík" w:date="2020-02-06T10:27: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035C0583" w14:textId="77777777" w:rsidTr="0088760D">
        <w:tc>
          <w:tcPr>
            <w:tcW w:w="3336" w:type="dxa"/>
            <w:shd w:val="clear" w:color="auto" w:fill="F7CAAC"/>
          </w:tcPr>
          <w:p w14:paraId="7484E7F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12"/>
          </w:tcPr>
          <w:p w14:paraId="29C47BC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Michal Rožek</w:t>
            </w:r>
          </w:p>
        </w:tc>
        <w:tc>
          <w:tcPr>
            <w:tcW w:w="1134" w:type="dxa"/>
            <w:gridSpan w:val="5"/>
            <w:shd w:val="clear" w:color="auto" w:fill="F7CAAC"/>
          </w:tcPr>
          <w:p w14:paraId="71CE257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13" w:type="dxa"/>
            <w:gridSpan w:val="7"/>
          </w:tcPr>
          <w:p w14:paraId="0C7F1BD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Mgr. </w:t>
            </w:r>
          </w:p>
        </w:tc>
      </w:tr>
      <w:tr w:rsidR="00E5029C" w:rsidRPr="00F52EEF" w14:paraId="778642DD" w14:textId="77777777" w:rsidTr="0088760D">
        <w:tc>
          <w:tcPr>
            <w:tcW w:w="3336" w:type="dxa"/>
            <w:shd w:val="clear" w:color="auto" w:fill="F7CAAC"/>
          </w:tcPr>
          <w:p w14:paraId="7C4C367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12D2AF8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1978</w:t>
            </w:r>
          </w:p>
        </w:tc>
        <w:tc>
          <w:tcPr>
            <w:tcW w:w="1721" w:type="dxa"/>
            <w:shd w:val="clear" w:color="auto" w:fill="F7CAAC"/>
          </w:tcPr>
          <w:p w14:paraId="37A4935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635" w:type="dxa"/>
            <w:gridSpan w:val="6"/>
          </w:tcPr>
          <w:p w14:paraId="3FB5BE36" w14:textId="20F3C5D1" w:rsidR="00E5029C" w:rsidRPr="00F52EEF" w:rsidRDefault="00BB6876"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DPP</w:t>
            </w:r>
          </w:p>
        </w:tc>
        <w:tc>
          <w:tcPr>
            <w:tcW w:w="709" w:type="dxa"/>
            <w:gridSpan w:val="4"/>
            <w:shd w:val="clear" w:color="auto" w:fill="F7CAAC"/>
          </w:tcPr>
          <w:p w14:paraId="3A4EE14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5"/>
          </w:tcPr>
          <w:p w14:paraId="7F253B74" w14:textId="472A8021"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w:t>
            </w:r>
            <w:r w:rsidR="00C667EB">
              <w:rPr>
                <w:rFonts w:asciiTheme="minorHAnsi" w:hAnsiTheme="minorHAnsi" w:cstheme="minorHAnsi"/>
              </w:rPr>
              <w:t>h</w:t>
            </w:r>
            <w:r w:rsidRPr="00F52EEF">
              <w:rPr>
                <w:rFonts w:asciiTheme="minorHAnsi" w:hAnsiTheme="minorHAnsi" w:cstheme="minorHAnsi"/>
              </w:rPr>
              <w:t>/týd.</w:t>
            </w:r>
          </w:p>
        </w:tc>
        <w:tc>
          <w:tcPr>
            <w:tcW w:w="709" w:type="dxa"/>
            <w:gridSpan w:val="3"/>
            <w:shd w:val="clear" w:color="auto" w:fill="F7CAAC"/>
          </w:tcPr>
          <w:p w14:paraId="5266C91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4C3DBCF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12/2019</w:t>
            </w:r>
          </w:p>
        </w:tc>
      </w:tr>
      <w:tr w:rsidR="00E5029C" w:rsidRPr="00F52EEF" w14:paraId="0E5BD04C" w14:textId="77777777" w:rsidTr="0088760D">
        <w:tc>
          <w:tcPr>
            <w:tcW w:w="5886" w:type="dxa"/>
            <w:gridSpan w:val="3"/>
            <w:shd w:val="clear" w:color="auto" w:fill="F7CAAC"/>
          </w:tcPr>
          <w:p w14:paraId="74C005E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6"/>
          </w:tcPr>
          <w:p w14:paraId="05AF653C" w14:textId="6F9186E4" w:rsidR="00E5029C" w:rsidRPr="00F52EEF" w:rsidRDefault="00BB6876" w:rsidP="00935F76">
            <w:pPr>
              <w:tabs>
                <w:tab w:val="left" w:pos="567"/>
              </w:tabs>
              <w:jc w:val="both"/>
              <w:rPr>
                <w:rFonts w:asciiTheme="minorHAnsi" w:hAnsiTheme="minorHAnsi" w:cstheme="minorHAnsi"/>
              </w:rPr>
            </w:pPr>
            <w:r w:rsidRPr="00F52EEF">
              <w:rPr>
                <w:rFonts w:asciiTheme="minorHAnsi" w:eastAsia="Calibri" w:hAnsiTheme="minorHAnsi" w:cstheme="minorHAnsi"/>
              </w:rPr>
              <w:t>DPP</w:t>
            </w:r>
          </w:p>
        </w:tc>
        <w:tc>
          <w:tcPr>
            <w:tcW w:w="709" w:type="dxa"/>
            <w:gridSpan w:val="4"/>
            <w:shd w:val="clear" w:color="auto" w:fill="F7CAAC"/>
          </w:tcPr>
          <w:p w14:paraId="34CB5B1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gridSpan w:val="5"/>
          </w:tcPr>
          <w:p w14:paraId="7871F584" w14:textId="1231BB53"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w:t>
            </w:r>
            <w:r w:rsidR="00C667EB">
              <w:rPr>
                <w:rFonts w:asciiTheme="minorHAnsi" w:hAnsiTheme="minorHAnsi" w:cstheme="minorHAnsi"/>
              </w:rPr>
              <w:t>h</w:t>
            </w:r>
            <w:r w:rsidRPr="00F52EEF">
              <w:rPr>
                <w:rFonts w:asciiTheme="minorHAnsi" w:hAnsiTheme="minorHAnsi" w:cstheme="minorHAnsi"/>
              </w:rPr>
              <w:t>/týd.</w:t>
            </w:r>
          </w:p>
        </w:tc>
        <w:tc>
          <w:tcPr>
            <w:tcW w:w="709" w:type="dxa"/>
            <w:gridSpan w:val="3"/>
            <w:shd w:val="clear" w:color="auto" w:fill="F7CAAC"/>
          </w:tcPr>
          <w:p w14:paraId="46E4AE5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4E00C39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12/2019</w:t>
            </w:r>
          </w:p>
        </w:tc>
      </w:tr>
      <w:tr w:rsidR="00E5029C" w:rsidRPr="00F52EEF" w14:paraId="207DC727" w14:textId="77777777" w:rsidTr="0088760D">
        <w:tc>
          <w:tcPr>
            <w:tcW w:w="6521" w:type="dxa"/>
            <w:gridSpan w:val="9"/>
            <w:shd w:val="clear" w:color="auto" w:fill="F7CAAC"/>
          </w:tcPr>
          <w:p w14:paraId="7352AAA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456AC275"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p>
        </w:tc>
        <w:tc>
          <w:tcPr>
            <w:tcW w:w="1843" w:type="dxa"/>
            <w:gridSpan w:val="9"/>
            <w:shd w:val="clear" w:color="auto" w:fill="F7CAAC"/>
          </w:tcPr>
          <w:p w14:paraId="2BB2D60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13" w:type="dxa"/>
            <w:gridSpan w:val="7"/>
            <w:shd w:val="clear" w:color="auto" w:fill="F7CAAC"/>
          </w:tcPr>
          <w:p w14:paraId="06CA788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7A3AFFDD" w14:textId="77777777" w:rsidTr="0088760D">
        <w:tc>
          <w:tcPr>
            <w:tcW w:w="6521" w:type="dxa"/>
            <w:gridSpan w:val="9"/>
          </w:tcPr>
          <w:p w14:paraId="144DF84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w:t>
            </w:r>
          </w:p>
        </w:tc>
        <w:tc>
          <w:tcPr>
            <w:tcW w:w="1843" w:type="dxa"/>
            <w:gridSpan w:val="9"/>
          </w:tcPr>
          <w:p w14:paraId="0E3AEF8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w:t>
            </w:r>
          </w:p>
        </w:tc>
        <w:tc>
          <w:tcPr>
            <w:tcW w:w="2313" w:type="dxa"/>
            <w:gridSpan w:val="7"/>
          </w:tcPr>
          <w:p w14:paraId="06049E5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w:t>
            </w:r>
          </w:p>
        </w:tc>
      </w:tr>
      <w:tr w:rsidR="00E5029C" w:rsidRPr="00F52EEF" w14:paraId="6F8DFE69" w14:textId="77777777" w:rsidTr="0088760D">
        <w:tc>
          <w:tcPr>
            <w:tcW w:w="6521" w:type="dxa"/>
            <w:gridSpan w:val="9"/>
          </w:tcPr>
          <w:p w14:paraId="4476AB15" w14:textId="77777777" w:rsidR="00E5029C" w:rsidRPr="00F52EEF" w:rsidRDefault="00E5029C" w:rsidP="00935F76">
            <w:pPr>
              <w:tabs>
                <w:tab w:val="left" w:pos="567"/>
              </w:tabs>
              <w:jc w:val="both"/>
              <w:rPr>
                <w:rFonts w:asciiTheme="minorHAnsi" w:hAnsiTheme="minorHAnsi" w:cstheme="minorHAnsi"/>
              </w:rPr>
            </w:pPr>
          </w:p>
        </w:tc>
        <w:tc>
          <w:tcPr>
            <w:tcW w:w="1843" w:type="dxa"/>
            <w:gridSpan w:val="9"/>
          </w:tcPr>
          <w:p w14:paraId="178E30C1" w14:textId="77777777" w:rsidR="00E5029C" w:rsidRPr="00F52EEF" w:rsidRDefault="00E5029C" w:rsidP="00935F76">
            <w:pPr>
              <w:tabs>
                <w:tab w:val="left" w:pos="567"/>
              </w:tabs>
              <w:jc w:val="both"/>
              <w:rPr>
                <w:rFonts w:asciiTheme="minorHAnsi" w:hAnsiTheme="minorHAnsi" w:cstheme="minorHAnsi"/>
              </w:rPr>
            </w:pPr>
          </w:p>
        </w:tc>
        <w:tc>
          <w:tcPr>
            <w:tcW w:w="2313" w:type="dxa"/>
            <w:gridSpan w:val="7"/>
          </w:tcPr>
          <w:p w14:paraId="44F113B6"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5EABCB4" w14:textId="77777777" w:rsidTr="0088760D">
        <w:tc>
          <w:tcPr>
            <w:tcW w:w="10677" w:type="dxa"/>
            <w:gridSpan w:val="25"/>
            <w:shd w:val="clear" w:color="auto" w:fill="F7CAAC"/>
          </w:tcPr>
          <w:p w14:paraId="3566056B"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3594A7A7" w14:textId="77777777" w:rsidTr="0088760D">
        <w:trPr>
          <w:trHeight w:val="507"/>
        </w:trPr>
        <w:tc>
          <w:tcPr>
            <w:tcW w:w="10677" w:type="dxa"/>
            <w:gridSpan w:val="25"/>
            <w:tcBorders>
              <w:top w:val="nil"/>
            </w:tcBorders>
          </w:tcPr>
          <w:p w14:paraId="39560F4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Brand building – garant předmětu, přednášející, vede semináře</w:t>
            </w:r>
          </w:p>
        </w:tc>
      </w:tr>
      <w:tr w:rsidR="00E5029C" w:rsidRPr="00F52EEF" w14:paraId="00643491" w14:textId="77777777" w:rsidTr="0088760D">
        <w:tc>
          <w:tcPr>
            <w:tcW w:w="10677" w:type="dxa"/>
            <w:gridSpan w:val="25"/>
            <w:shd w:val="clear" w:color="auto" w:fill="F7CAAC"/>
          </w:tcPr>
          <w:p w14:paraId="22F0867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13FF327F" w14:textId="77777777" w:rsidTr="0088760D">
        <w:trPr>
          <w:trHeight w:val="617"/>
        </w:trPr>
        <w:tc>
          <w:tcPr>
            <w:tcW w:w="10677" w:type="dxa"/>
            <w:gridSpan w:val="25"/>
          </w:tcPr>
          <w:p w14:paraId="1F415946" w14:textId="18EC279C" w:rsidR="00E5029C" w:rsidRPr="00F52EEF" w:rsidRDefault="00E5029C" w:rsidP="00935F76">
            <w:pPr>
              <w:pStyle w:val="Normln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sidRPr="00F52EEF">
              <w:rPr>
                <w:rFonts w:asciiTheme="minorHAnsi" w:hAnsiTheme="minorHAnsi" w:cstheme="minorHAnsi"/>
              </w:rPr>
              <w:t>2003</w:t>
            </w:r>
            <w:r w:rsidR="000F7C52">
              <w:rPr>
                <w:rFonts w:asciiTheme="minorHAnsi" w:hAnsiTheme="minorHAnsi" w:cstheme="minorHAnsi"/>
              </w:rPr>
              <w:t>:</w:t>
            </w:r>
            <w:r w:rsidRPr="00F52EEF">
              <w:rPr>
                <w:rFonts w:asciiTheme="minorHAnsi" w:hAnsiTheme="minorHAnsi" w:cstheme="minorHAnsi"/>
              </w:rPr>
              <w:t xml:space="preserve"> obor Marketingové a sociální komunikace, Fakulta multimediálních komunikací, Zlín</w:t>
            </w:r>
            <w:r w:rsidR="000F7C52">
              <w:rPr>
                <w:rFonts w:asciiTheme="minorHAnsi" w:hAnsiTheme="minorHAnsi" w:cstheme="minorHAnsi"/>
              </w:rPr>
              <w:t xml:space="preserve"> (</w:t>
            </w:r>
            <w:r w:rsidRPr="00F52EEF">
              <w:rPr>
                <w:rFonts w:asciiTheme="minorHAnsi" w:hAnsiTheme="minorHAnsi" w:cstheme="minorHAnsi"/>
              </w:rPr>
              <w:t>Mgr.</w:t>
            </w:r>
            <w:r w:rsidR="000F7C52">
              <w:rPr>
                <w:rFonts w:asciiTheme="minorHAnsi" w:hAnsiTheme="minorHAnsi" w:cstheme="minorHAnsi"/>
              </w:rPr>
              <w:t>)</w:t>
            </w:r>
          </w:p>
          <w:p w14:paraId="290A878F" w14:textId="77777777" w:rsidR="00E5029C" w:rsidRPr="00F52EEF" w:rsidRDefault="00E5029C" w:rsidP="00935F76">
            <w:pPr>
              <w:tabs>
                <w:tab w:val="left" w:pos="567"/>
              </w:tabs>
              <w:spacing w:before="40"/>
              <w:jc w:val="both"/>
              <w:rPr>
                <w:rFonts w:asciiTheme="minorHAnsi" w:hAnsiTheme="minorHAnsi" w:cstheme="minorHAnsi"/>
              </w:rPr>
            </w:pPr>
          </w:p>
        </w:tc>
      </w:tr>
      <w:tr w:rsidR="00E5029C" w:rsidRPr="00F52EEF" w14:paraId="1795689A" w14:textId="77777777" w:rsidTr="0088760D">
        <w:tc>
          <w:tcPr>
            <w:tcW w:w="10677" w:type="dxa"/>
            <w:gridSpan w:val="25"/>
            <w:shd w:val="clear" w:color="auto" w:fill="F7CAAC"/>
          </w:tcPr>
          <w:p w14:paraId="4040F8C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0CA94D57" w14:textId="77777777" w:rsidTr="0088760D">
        <w:trPr>
          <w:trHeight w:val="729"/>
        </w:trPr>
        <w:tc>
          <w:tcPr>
            <w:tcW w:w="10677" w:type="dxa"/>
            <w:gridSpan w:val="25"/>
          </w:tcPr>
          <w:p w14:paraId="59DAA227" w14:textId="4857EB95" w:rsidR="00E5029C" w:rsidRPr="00F52EEF" w:rsidRDefault="00E5029C" w:rsidP="00935F76">
            <w:pPr>
              <w:pStyle w:val="Normln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sidRPr="00F52EEF">
              <w:rPr>
                <w:rFonts w:asciiTheme="minorHAnsi" w:hAnsiTheme="minorHAnsi" w:cstheme="minorHAnsi"/>
              </w:rPr>
              <w:t>2003 - do</w:t>
            </w:r>
            <w:r w:rsidR="00C91E73">
              <w:rPr>
                <w:rFonts w:asciiTheme="minorHAnsi" w:hAnsiTheme="minorHAnsi" w:cstheme="minorHAnsi"/>
              </w:rPr>
              <w:t>po</w:t>
            </w:r>
            <w:r w:rsidRPr="00F52EEF">
              <w:rPr>
                <w:rFonts w:asciiTheme="minorHAnsi" w:hAnsiTheme="minorHAnsi" w:cstheme="minorHAnsi"/>
              </w:rPr>
              <w:t>sud Komunikační agentura Aetna, Brno postupně na pozicích copywriter, strategic planner, new business developer</w:t>
            </w:r>
          </w:p>
          <w:p w14:paraId="338B9393" w14:textId="77777777" w:rsidR="00E5029C" w:rsidRPr="00F52EEF" w:rsidRDefault="00E5029C" w:rsidP="00935F76">
            <w:pPr>
              <w:tabs>
                <w:tab w:val="left" w:pos="567"/>
              </w:tabs>
              <w:spacing w:before="40"/>
              <w:jc w:val="both"/>
              <w:rPr>
                <w:rFonts w:asciiTheme="minorHAnsi" w:hAnsiTheme="minorHAnsi" w:cstheme="minorHAnsi"/>
              </w:rPr>
            </w:pPr>
            <w:r w:rsidRPr="00F52EEF">
              <w:rPr>
                <w:rFonts w:asciiTheme="minorHAnsi" w:hAnsiTheme="minorHAnsi" w:cstheme="minorHAnsi"/>
              </w:rPr>
              <w:t>průběžně - Konzultační činnost pro společnosti Meduse a Keraservis</w:t>
            </w:r>
          </w:p>
        </w:tc>
      </w:tr>
      <w:tr w:rsidR="00E5029C" w:rsidRPr="00F52EEF" w14:paraId="280A2C1F" w14:textId="77777777" w:rsidTr="0088760D">
        <w:trPr>
          <w:trHeight w:val="250"/>
        </w:trPr>
        <w:tc>
          <w:tcPr>
            <w:tcW w:w="10677" w:type="dxa"/>
            <w:gridSpan w:val="25"/>
            <w:shd w:val="clear" w:color="auto" w:fill="F7CAAC"/>
          </w:tcPr>
          <w:p w14:paraId="5608BB6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4C127068" w14:textId="77777777" w:rsidTr="0088760D">
        <w:trPr>
          <w:trHeight w:val="441"/>
        </w:trPr>
        <w:tc>
          <w:tcPr>
            <w:tcW w:w="10677" w:type="dxa"/>
            <w:gridSpan w:val="25"/>
          </w:tcPr>
          <w:p w14:paraId="294B629A"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6164BAE3" w14:textId="77777777" w:rsidTr="0088760D">
        <w:trPr>
          <w:cantSplit/>
        </w:trPr>
        <w:tc>
          <w:tcPr>
            <w:tcW w:w="4165" w:type="dxa"/>
            <w:gridSpan w:val="2"/>
            <w:tcBorders>
              <w:top w:val="single" w:sz="12" w:space="0" w:color="auto"/>
            </w:tcBorders>
            <w:shd w:val="clear" w:color="auto" w:fill="F7CAAC"/>
          </w:tcPr>
          <w:p w14:paraId="7A6F240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5"/>
            <w:tcBorders>
              <w:top w:val="single" w:sz="12" w:space="0" w:color="auto"/>
            </w:tcBorders>
            <w:shd w:val="clear" w:color="auto" w:fill="F7CAAC"/>
          </w:tcPr>
          <w:p w14:paraId="14C680C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top w:val="single" w:sz="12" w:space="0" w:color="auto"/>
              <w:right w:val="single" w:sz="12" w:space="0" w:color="auto"/>
            </w:tcBorders>
            <w:shd w:val="clear" w:color="auto" w:fill="F7CAAC"/>
          </w:tcPr>
          <w:p w14:paraId="1E482B5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7"/>
            <w:tcBorders>
              <w:top w:val="single" w:sz="12" w:space="0" w:color="auto"/>
              <w:left w:val="single" w:sz="12" w:space="0" w:color="auto"/>
            </w:tcBorders>
            <w:shd w:val="clear" w:color="auto" w:fill="F7CAAC"/>
          </w:tcPr>
          <w:p w14:paraId="51B36D8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6B7E252A" w14:textId="77777777" w:rsidR="00E5029C" w:rsidRPr="00F52EEF" w:rsidRDefault="00E5029C" w:rsidP="00935F76">
            <w:pPr>
              <w:tabs>
                <w:tab w:val="left" w:pos="567"/>
              </w:tabs>
              <w:rPr>
                <w:rFonts w:asciiTheme="minorHAnsi" w:hAnsiTheme="minorHAnsi" w:cstheme="minorHAnsi"/>
                <w:b/>
              </w:rPr>
            </w:pPr>
          </w:p>
        </w:tc>
      </w:tr>
      <w:tr w:rsidR="00E5029C" w:rsidRPr="00F52EEF" w14:paraId="697E183F" w14:textId="77777777" w:rsidTr="0088760D">
        <w:trPr>
          <w:cantSplit/>
        </w:trPr>
        <w:tc>
          <w:tcPr>
            <w:tcW w:w="4165" w:type="dxa"/>
            <w:gridSpan w:val="2"/>
          </w:tcPr>
          <w:p w14:paraId="70626F6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t>
            </w:r>
          </w:p>
        </w:tc>
        <w:tc>
          <w:tcPr>
            <w:tcW w:w="2245" w:type="dxa"/>
            <w:gridSpan w:val="5"/>
          </w:tcPr>
          <w:p w14:paraId="0B58B39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t>
            </w:r>
          </w:p>
        </w:tc>
        <w:tc>
          <w:tcPr>
            <w:tcW w:w="1954" w:type="dxa"/>
            <w:gridSpan w:val="11"/>
            <w:tcBorders>
              <w:right w:val="single" w:sz="12" w:space="0" w:color="auto"/>
            </w:tcBorders>
          </w:tcPr>
          <w:p w14:paraId="64ED599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t>
            </w:r>
          </w:p>
        </w:tc>
        <w:tc>
          <w:tcPr>
            <w:tcW w:w="709" w:type="dxa"/>
            <w:gridSpan w:val="3"/>
            <w:tcBorders>
              <w:left w:val="single" w:sz="12" w:space="0" w:color="auto"/>
            </w:tcBorders>
            <w:shd w:val="clear" w:color="auto" w:fill="F7CAAC"/>
          </w:tcPr>
          <w:p w14:paraId="00925A7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3"/>
            <w:shd w:val="clear" w:color="auto" w:fill="F7CAAC"/>
          </w:tcPr>
          <w:p w14:paraId="09A41BB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shd w:val="clear" w:color="auto" w:fill="F7CAAC"/>
          </w:tcPr>
          <w:p w14:paraId="77C8B2B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5951821B" w14:textId="77777777" w:rsidTr="0088760D">
        <w:trPr>
          <w:cantSplit/>
          <w:trHeight w:val="70"/>
        </w:trPr>
        <w:tc>
          <w:tcPr>
            <w:tcW w:w="4165" w:type="dxa"/>
            <w:gridSpan w:val="2"/>
            <w:shd w:val="clear" w:color="auto" w:fill="F7CAAC"/>
          </w:tcPr>
          <w:p w14:paraId="25751CC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5"/>
            <w:shd w:val="clear" w:color="auto" w:fill="F7CAAC"/>
          </w:tcPr>
          <w:p w14:paraId="18DEBE3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right w:val="single" w:sz="12" w:space="0" w:color="auto"/>
            </w:tcBorders>
            <w:shd w:val="clear" w:color="auto" w:fill="F7CAAC"/>
          </w:tcPr>
          <w:p w14:paraId="3434F4D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3"/>
            <w:vMerge w:val="restart"/>
            <w:tcBorders>
              <w:left w:val="single" w:sz="12" w:space="0" w:color="auto"/>
            </w:tcBorders>
          </w:tcPr>
          <w:p w14:paraId="6EA29FCB" w14:textId="77777777" w:rsidR="00E5029C" w:rsidRPr="00F52EEF" w:rsidRDefault="00E5029C" w:rsidP="00935F76">
            <w:pPr>
              <w:tabs>
                <w:tab w:val="left" w:pos="567"/>
              </w:tabs>
              <w:jc w:val="both"/>
              <w:rPr>
                <w:rFonts w:asciiTheme="minorHAnsi" w:hAnsiTheme="minorHAnsi" w:cstheme="minorHAnsi"/>
                <w:b/>
              </w:rPr>
            </w:pPr>
          </w:p>
        </w:tc>
        <w:tc>
          <w:tcPr>
            <w:tcW w:w="850" w:type="dxa"/>
            <w:gridSpan w:val="3"/>
            <w:vMerge w:val="restart"/>
          </w:tcPr>
          <w:p w14:paraId="6FD922F5" w14:textId="77777777" w:rsidR="00E5029C" w:rsidRPr="00F52EEF" w:rsidRDefault="00E5029C" w:rsidP="00935F76">
            <w:pPr>
              <w:tabs>
                <w:tab w:val="left" w:pos="567"/>
              </w:tabs>
              <w:jc w:val="both"/>
              <w:rPr>
                <w:rFonts w:asciiTheme="minorHAnsi" w:hAnsiTheme="minorHAnsi" w:cstheme="minorHAnsi"/>
                <w:b/>
              </w:rPr>
            </w:pPr>
          </w:p>
        </w:tc>
        <w:tc>
          <w:tcPr>
            <w:tcW w:w="754" w:type="dxa"/>
            <w:vMerge w:val="restart"/>
          </w:tcPr>
          <w:p w14:paraId="781F06B7"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09DFF003" w14:textId="77777777" w:rsidTr="0088760D">
        <w:trPr>
          <w:trHeight w:val="205"/>
        </w:trPr>
        <w:tc>
          <w:tcPr>
            <w:tcW w:w="4165" w:type="dxa"/>
            <w:gridSpan w:val="2"/>
          </w:tcPr>
          <w:p w14:paraId="26F927BE" w14:textId="77777777" w:rsidR="00E5029C" w:rsidRPr="00F52EEF" w:rsidRDefault="00E5029C" w:rsidP="00935F76">
            <w:pPr>
              <w:tabs>
                <w:tab w:val="left" w:pos="567"/>
              </w:tabs>
              <w:jc w:val="both"/>
              <w:rPr>
                <w:rFonts w:asciiTheme="minorHAnsi" w:hAnsiTheme="minorHAnsi" w:cstheme="minorHAnsi"/>
              </w:rPr>
            </w:pPr>
          </w:p>
        </w:tc>
        <w:tc>
          <w:tcPr>
            <w:tcW w:w="2245" w:type="dxa"/>
            <w:gridSpan w:val="5"/>
          </w:tcPr>
          <w:p w14:paraId="3F766702" w14:textId="77777777" w:rsidR="00E5029C" w:rsidRPr="00F52EEF" w:rsidRDefault="00E5029C" w:rsidP="00935F76">
            <w:pPr>
              <w:tabs>
                <w:tab w:val="left" w:pos="567"/>
              </w:tabs>
              <w:jc w:val="both"/>
              <w:rPr>
                <w:rFonts w:asciiTheme="minorHAnsi" w:hAnsiTheme="minorHAnsi" w:cstheme="minorHAnsi"/>
              </w:rPr>
            </w:pPr>
          </w:p>
        </w:tc>
        <w:tc>
          <w:tcPr>
            <w:tcW w:w="1954" w:type="dxa"/>
            <w:gridSpan w:val="11"/>
            <w:tcBorders>
              <w:right w:val="single" w:sz="12" w:space="0" w:color="auto"/>
            </w:tcBorders>
          </w:tcPr>
          <w:p w14:paraId="3C5AA067" w14:textId="77777777" w:rsidR="00E5029C" w:rsidRPr="00F52EEF" w:rsidRDefault="00E5029C" w:rsidP="00935F76">
            <w:pPr>
              <w:tabs>
                <w:tab w:val="left" w:pos="567"/>
              </w:tabs>
              <w:jc w:val="both"/>
              <w:rPr>
                <w:rFonts w:asciiTheme="minorHAnsi" w:hAnsiTheme="minorHAnsi" w:cstheme="minorHAnsi"/>
              </w:rPr>
            </w:pPr>
          </w:p>
        </w:tc>
        <w:tc>
          <w:tcPr>
            <w:tcW w:w="709" w:type="dxa"/>
            <w:gridSpan w:val="3"/>
            <w:vMerge/>
            <w:tcBorders>
              <w:left w:val="single" w:sz="12" w:space="0" w:color="auto"/>
            </w:tcBorders>
            <w:vAlign w:val="center"/>
          </w:tcPr>
          <w:p w14:paraId="7BC85FBD" w14:textId="77777777" w:rsidR="00E5029C" w:rsidRPr="00F52EEF" w:rsidRDefault="00E5029C" w:rsidP="00935F76">
            <w:pPr>
              <w:tabs>
                <w:tab w:val="left" w:pos="567"/>
              </w:tabs>
              <w:rPr>
                <w:rFonts w:asciiTheme="minorHAnsi" w:hAnsiTheme="minorHAnsi" w:cstheme="minorHAnsi"/>
                <w:b/>
              </w:rPr>
            </w:pPr>
          </w:p>
        </w:tc>
        <w:tc>
          <w:tcPr>
            <w:tcW w:w="850" w:type="dxa"/>
            <w:gridSpan w:val="3"/>
            <w:vMerge/>
            <w:vAlign w:val="center"/>
          </w:tcPr>
          <w:p w14:paraId="510DCB12" w14:textId="77777777" w:rsidR="00E5029C" w:rsidRPr="00F52EEF" w:rsidRDefault="00E5029C" w:rsidP="00935F76">
            <w:pPr>
              <w:tabs>
                <w:tab w:val="left" w:pos="567"/>
              </w:tabs>
              <w:rPr>
                <w:rFonts w:asciiTheme="minorHAnsi" w:hAnsiTheme="minorHAnsi" w:cstheme="minorHAnsi"/>
                <w:b/>
              </w:rPr>
            </w:pPr>
          </w:p>
        </w:tc>
        <w:tc>
          <w:tcPr>
            <w:tcW w:w="754" w:type="dxa"/>
            <w:vMerge/>
            <w:vAlign w:val="center"/>
          </w:tcPr>
          <w:p w14:paraId="193463A8" w14:textId="77777777" w:rsidR="00E5029C" w:rsidRPr="00F52EEF" w:rsidRDefault="00E5029C" w:rsidP="00935F76">
            <w:pPr>
              <w:tabs>
                <w:tab w:val="left" w:pos="567"/>
              </w:tabs>
              <w:rPr>
                <w:rFonts w:asciiTheme="minorHAnsi" w:hAnsiTheme="minorHAnsi" w:cstheme="minorHAnsi"/>
                <w:b/>
              </w:rPr>
            </w:pPr>
          </w:p>
        </w:tc>
      </w:tr>
      <w:tr w:rsidR="00E5029C" w:rsidRPr="00F52EEF" w14:paraId="089EFE32" w14:textId="77777777" w:rsidTr="0088760D">
        <w:tc>
          <w:tcPr>
            <w:tcW w:w="10677" w:type="dxa"/>
            <w:gridSpan w:val="25"/>
            <w:shd w:val="clear" w:color="auto" w:fill="F7CAAC"/>
          </w:tcPr>
          <w:p w14:paraId="6F075D9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5AD566C3" w14:textId="77777777" w:rsidTr="0088760D">
        <w:trPr>
          <w:trHeight w:val="3845"/>
        </w:trPr>
        <w:tc>
          <w:tcPr>
            <w:tcW w:w="10677" w:type="dxa"/>
            <w:gridSpan w:val="25"/>
          </w:tcPr>
          <w:p w14:paraId="568A7371" w14:textId="14669216" w:rsidR="00E5029C" w:rsidRPr="00F52EEF" w:rsidRDefault="00E5029C" w:rsidP="00935F76">
            <w:pPr>
              <w:pStyle w:val="Normln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r w:rsidRPr="00F52EEF">
              <w:rPr>
                <w:rFonts w:asciiTheme="minorHAnsi" w:hAnsiTheme="minorHAnsi" w:cstheme="minorHAnsi"/>
              </w:rPr>
              <w:t xml:space="preserve">2003 </w:t>
            </w:r>
            <w:r w:rsidR="00C91E73">
              <w:rPr>
                <w:rFonts w:asciiTheme="minorHAnsi" w:hAnsiTheme="minorHAnsi" w:cstheme="minorHAnsi"/>
              </w:rPr>
              <w:t>–</w:t>
            </w:r>
            <w:r w:rsidRPr="00F52EEF">
              <w:rPr>
                <w:rFonts w:asciiTheme="minorHAnsi" w:hAnsiTheme="minorHAnsi" w:cstheme="minorHAnsi"/>
              </w:rPr>
              <w:t xml:space="preserve"> do</w:t>
            </w:r>
            <w:r w:rsidR="00C91E73">
              <w:rPr>
                <w:rFonts w:asciiTheme="minorHAnsi" w:hAnsiTheme="minorHAnsi" w:cstheme="minorHAnsi"/>
              </w:rPr>
              <w:t>po</w:t>
            </w:r>
            <w:r w:rsidRPr="00F52EEF">
              <w:rPr>
                <w:rFonts w:asciiTheme="minorHAnsi" w:hAnsiTheme="minorHAnsi" w:cstheme="minorHAnsi"/>
              </w:rPr>
              <w:t>sud</w:t>
            </w:r>
            <w:r w:rsidR="00C91E73">
              <w:rPr>
                <w:rFonts w:asciiTheme="minorHAnsi" w:hAnsiTheme="minorHAnsi" w:cstheme="minorHAnsi"/>
              </w:rPr>
              <w:t>:</w:t>
            </w:r>
            <w:r w:rsidRPr="00F52EEF">
              <w:rPr>
                <w:rFonts w:asciiTheme="minorHAnsi" w:hAnsiTheme="minorHAnsi" w:cstheme="minorHAnsi"/>
              </w:rPr>
              <w:t xml:space="preserve"> Komunikační agentura Aetna, Brno postupně na pozicích copywriter, strategic planner, new business developer</w:t>
            </w:r>
          </w:p>
          <w:p w14:paraId="187BA77F" w14:textId="77777777" w:rsidR="00E5029C" w:rsidRPr="00F52EEF" w:rsidRDefault="00E5029C" w:rsidP="00935F76">
            <w:pPr>
              <w:tabs>
                <w:tab w:val="left" w:pos="567"/>
              </w:tabs>
              <w:spacing w:before="40"/>
              <w:jc w:val="both"/>
              <w:rPr>
                <w:rFonts w:asciiTheme="minorHAnsi" w:hAnsiTheme="minorHAnsi" w:cstheme="minorHAnsi"/>
              </w:rPr>
            </w:pPr>
            <w:r w:rsidRPr="00F52EEF">
              <w:rPr>
                <w:rFonts w:asciiTheme="minorHAnsi" w:hAnsiTheme="minorHAnsi" w:cstheme="minorHAnsi"/>
              </w:rPr>
              <w:t>průběžně - Konzultační činnost pro společnosti Meduse a Keraservis</w:t>
            </w:r>
          </w:p>
        </w:tc>
      </w:tr>
      <w:tr w:rsidR="00E5029C" w:rsidRPr="00F52EEF" w14:paraId="30D3DAED" w14:textId="77777777" w:rsidTr="0088760D">
        <w:trPr>
          <w:trHeight w:val="218"/>
        </w:trPr>
        <w:tc>
          <w:tcPr>
            <w:tcW w:w="10677" w:type="dxa"/>
            <w:gridSpan w:val="25"/>
            <w:shd w:val="clear" w:color="auto" w:fill="F7CAAC"/>
          </w:tcPr>
          <w:p w14:paraId="47D42673"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0C37EE9D" w14:textId="77777777" w:rsidTr="0088760D">
        <w:trPr>
          <w:trHeight w:val="1423"/>
        </w:trPr>
        <w:tc>
          <w:tcPr>
            <w:tcW w:w="10677" w:type="dxa"/>
            <w:gridSpan w:val="25"/>
          </w:tcPr>
          <w:p w14:paraId="4A828512"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w:t>
            </w:r>
          </w:p>
        </w:tc>
      </w:tr>
      <w:tr w:rsidR="00E5029C" w:rsidRPr="00F52EEF" w14:paraId="58754049" w14:textId="77777777" w:rsidTr="0088760D">
        <w:trPr>
          <w:cantSplit/>
          <w:trHeight w:val="422"/>
        </w:trPr>
        <w:tc>
          <w:tcPr>
            <w:tcW w:w="3336" w:type="dxa"/>
            <w:shd w:val="clear" w:color="auto" w:fill="F7CAAC"/>
          </w:tcPr>
          <w:p w14:paraId="58C9C62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12"/>
          </w:tcPr>
          <w:p w14:paraId="4FC41DE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Michal Rožek, v. r.</w:t>
            </w:r>
          </w:p>
        </w:tc>
        <w:tc>
          <w:tcPr>
            <w:tcW w:w="1134" w:type="dxa"/>
            <w:gridSpan w:val="5"/>
            <w:shd w:val="clear" w:color="auto" w:fill="F7CAAC"/>
          </w:tcPr>
          <w:p w14:paraId="31BB652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7"/>
          </w:tcPr>
          <w:p w14:paraId="7D2390C1"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D3BBA63" w14:textId="77777777" w:rsidTr="0088760D">
        <w:tc>
          <w:tcPr>
            <w:tcW w:w="10677" w:type="dxa"/>
            <w:gridSpan w:val="25"/>
            <w:tcBorders>
              <w:bottom w:val="double" w:sz="4" w:space="0" w:color="auto"/>
            </w:tcBorders>
            <w:shd w:val="clear" w:color="auto" w:fill="BDD6EE"/>
          </w:tcPr>
          <w:p w14:paraId="59264BE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74E9EBF9" w14:textId="77777777" w:rsidTr="0088760D">
        <w:tc>
          <w:tcPr>
            <w:tcW w:w="3336" w:type="dxa"/>
            <w:tcBorders>
              <w:top w:val="double" w:sz="4" w:space="0" w:color="auto"/>
            </w:tcBorders>
            <w:shd w:val="clear" w:color="auto" w:fill="F7CAAC"/>
          </w:tcPr>
          <w:p w14:paraId="676A220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24"/>
          </w:tcPr>
          <w:p w14:paraId="6DA8845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2FFCA226" w14:textId="77777777" w:rsidTr="0088760D">
        <w:tc>
          <w:tcPr>
            <w:tcW w:w="3336" w:type="dxa"/>
            <w:shd w:val="clear" w:color="auto" w:fill="F7CAAC"/>
          </w:tcPr>
          <w:p w14:paraId="4D0E9EB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24"/>
          </w:tcPr>
          <w:p w14:paraId="44EC155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672C76F9" w14:textId="77777777" w:rsidTr="0088760D">
        <w:tc>
          <w:tcPr>
            <w:tcW w:w="3336" w:type="dxa"/>
            <w:shd w:val="clear" w:color="auto" w:fill="F7CAAC"/>
          </w:tcPr>
          <w:p w14:paraId="09E54DF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24"/>
          </w:tcPr>
          <w:p w14:paraId="3CECE57B" w14:textId="67F738E0"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44" w:author="Radim Bačuvčík" w:date="2020-02-06T10:27:00Z">
              <w:r w:rsidR="008B593D">
                <w:rPr>
                  <w:rFonts w:asciiTheme="minorHAnsi" w:hAnsiTheme="minorHAnsi" w:cstheme="minorHAnsi"/>
                </w:rPr>
                <w:t>á</w:t>
              </w:r>
            </w:ins>
            <w:del w:id="5845" w:author="Radim Bačuvčík" w:date="2020-02-06T10:27: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0C45FB3E" w14:textId="77777777" w:rsidTr="0088760D">
        <w:tc>
          <w:tcPr>
            <w:tcW w:w="3336" w:type="dxa"/>
            <w:shd w:val="clear" w:color="auto" w:fill="F7CAAC"/>
          </w:tcPr>
          <w:p w14:paraId="2FDD1FC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13"/>
          </w:tcPr>
          <w:p w14:paraId="5117D4C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Tomáš Rygl</w:t>
            </w:r>
          </w:p>
        </w:tc>
        <w:tc>
          <w:tcPr>
            <w:tcW w:w="992" w:type="dxa"/>
            <w:gridSpan w:val="4"/>
            <w:shd w:val="clear" w:color="auto" w:fill="F7CAAC"/>
          </w:tcPr>
          <w:p w14:paraId="1A4BA45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313" w:type="dxa"/>
            <w:gridSpan w:val="7"/>
          </w:tcPr>
          <w:p w14:paraId="62EBD48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Ing.</w:t>
            </w:r>
          </w:p>
        </w:tc>
      </w:tr>
      <w:tr w:rsidR="00E5029C" w:rsidRPr="00F52EEF" w14:paraId="024C2F3C" w14:textId="77777777" w:rsidTr="0088760D">
        <w:tc>
          <w:tcPr>
            <w:tcW w:w="3336" w:type="dxa"/>
            <w:shd w:val="clear" w:color="auto" w:fill="F7CAAC"/>
          </w:tcPr>
          <w:p w14:paraId="73C4411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4B01880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1990</w:t>
            </w:r>
          </w:p>
        </w:tc>
        <w:tc>
          <w:tcPr>
            <w:tcW w:w="1721" w:type="dxa"/>
            <w:shd w:val="clear" w:color="auto" w:fill="F7CAAC"/>
          </w:tcPr>
          <w:p w14:paraId="14CBBCB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635" w:type="dxa"/>
            <w:gridSpan w:val="6"/>
          </w:tcPr>
          <w:p w14:paraId="7E86565E" w14:textId="15370A51"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p>
        </w:tc>
        <w:tc>
          <w:tcPr>
            <w:tcW w:w="851" w:type="dxa"/>
            <w:gridSpan w:val="5"/>
            <w:shd w:val="clear" w:color="auto" w:fill="F7CAAC"/>
          </w:tcPr>
          <w:p w14:paraId="02AC495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2" w:type="dxa"/>
            <w:gridSpan w:val="4"/>
          </w:tcPr>
          <w:p w14:paraId="26864561" w14:textId="5912DBAB"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40h/t</w:t>
            </w:r>
            <w:r w:rsidR="00C667EB">
              <w:rPr>
                <w:rFonts w:asciiTheme="minorHAnsi" w:hAnsiTheme="minorHAnsi" w:cstheme="minorHAnsi"/>
              </w:rPr>
              <w:t>ýd</w:t>
            </w:r>
            <w:r w:rsidRPr="00F52EEF">
              <w:rPr>
                <w:rFonts w:asciiTheme="minorHAnsi" w:hAnsiTheme="minorHAnsi" w:cstheme="minorHAnsi"/>
              </w:rPr>
              <w:t>.</w:t>
            </w:r>
          </w:p>
        </w:tc>
        <w:tc>
          <w:tcPr>
            <w:tcW w:w="709" w:type="dxa"/>
            <w:gridSpan w:val="3"/>
            <w:shd w:val="clear" w:color="auto" w:fill="F7CAAC"/>
          </w:tcPr>
          <w:p w14:paraId="08206B9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5ECD3A8D" w14:textId="17C6BB5F" w:rsidR="00E5029C" w:rsidRPr="00F52EEF" w:rsidRDefault="00030948" w:rsidP="00935F76">
            <w:pPr>
              <w:tabs>
                <w:tab w:val="left" w:pos="567"/>
              </w:tabs>
              <w:jc w:val="both"/>
              <w:rPr>
                <w:rFonts w:asciiTheme="minorHAnsi" w:hAnsiTheme="minorHAnsi" w:cstheme="minorHAnsi"/>
              </w:rPr>
            </w:pPr>
            <w:r w:rsidRPr="00F52EEF">
              <w:rPr>
                <w:rFonts w:asciiTheme="minorHAnsi" w:hAnsiTheme="minorHAnsi" w:cstheme="minorHAnsi"/>
              </w:rPr>
              <w:t>08/2022</w:t>
            </w:r>
          </w:p>
        </w:tc>
      </w:tr>
      <w:tr w:rsidR="00E5029C" w:rsidRPr="00F52EEF" w14:paraId="41037AEF" w14:textId="77777777" w:rsidTr="0088760D">
        <w:tc>
          <w:tcPr>
            <w:tcW w:w="5886" w:type="dxa"/>
            <w:gridSpan w:val="3"/>
            <w:shd w:val="clear" w:color="auto" w:fill="F7CAAC"/>
          </w:tcPr>
          <w:p w14:paraId="3FBCB58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6"/>
          </w:tcPr>
          <w:p w14:paraId="458C3C9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p>
        </w:tc>
        <w:tc>
          <w:tcPr>
            <w:tcW w:w="851" w:type="dxa"/>
            <w:gridSpan w:val="5"/>
            <w:shd w:val="clear" w:color="auto" w:fill="F7CAAC"/>
          </w:tcPr>
          <w:p w14:paraId="2FFCF06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2" w:type="dxa"/>
            <w:gridSpan w:val="4"/>
          </w:tcPr>
          <w:p w14:paraId="159E8152" w14:textId="7119DA75"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40h/t</w:t>
            </w:r>
            <w:r w:rsidR="00C667EB">
              <w:rPr>
                <w:rFonts w:asciiTheme="minorHAnsi" w:hAnsiTheme="minorHAnsi" w:cstheme="minorHAnsi"/>
              </w:rPr>
              <w:t>ýd</w:t>
            </w:r>
            <w:r w:rsidR="00030948" w:rsidRPr="00F52EEF">
              <w:rPr>
                <w:rFonts w:asciiTheme="minorHAnsi" w:hAnsiTheme="minorHAnsi" w:cstheme="minorHAnsi"/>
              </w:rPr>
              <w:t>.</w:t>
            </w:r>
          </w:p>
        </w:tc>
        <w:tc>
          <w:tcPr>
            <w:tcW w:w="709" w:type="dxa"/>
            <w:gridSpan w:val="3"/>
            <w:shd w:val="clear" w:color="auto" w:fill="F7CAAC"/>
          </w:tcPr>
          <w:p w14:paraId="7CD3F69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6AA7C37D" w14:textId="294003BB" w:rsidR="00E5029C" w:rsidRPr="00F52EEF" w:rsidRDefault="00030948" w:rsidP="00935F76">
            <w:pPr>
              <w:tabs>
                <w:tab w:val="left" w:pos="567"/>
              </w:tabs>
              <w:jc w:val="both"/>
              <w:rPr>
                <w:rFonts w:asciiTheme="minorHAnsi" w:hAnsiTheme="minorHAnsi" w:cstheme="minorHAnsi"/>
              </w:rPr>
            </w:pPr>
            <w:r w:rsidRPr="00F52EEF">
              <w:rPr>
                <w:rFonts w:asciiTheme="minorHAnsi" w:hAnsiTheme="minorHAnsi" w:cstheme="minorHAnsi"/>
              </w:rPr>
              <w:t>08/2022</w:t>
            </w:r>
          </w:p>
        </w:tc>
      </w:tr>
      <w:tr w:rsidR="00E5029C" w:rsidRPr="00F52EEF" w14:paraId="52D165EB" w14:textId="77777777" w:rsidTr="0088760D">
        <w:tc>
          <w:tcPr>
            <w:tcW w:w="6521" w:type="dxa"/>
            <w:gridSpan w:val="9"/>
            <w:shd w:val="clear" w:color="auto" w:fill="F7CAAC"/>
          </w:tcPr>
          <w:p w14:paraId="3D900B9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5A18DDB1"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p>
        </w:tc>
        <w:tc>
          <w:tcPr>
            <w:tcW w:w="1843" w:type="dxa"/>
            <w:gridSpan w:val="9"/>
            <w:shd w:val="clear" w:color="auto" w:fill="F7CAAC"/>
          </w:tcPr>
          <w:p w14:paraId="06FDC09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313" w:type="dxa"/>
            <w:gridSpan w:val="7"/>
            <w:shd w:val="clear" w:color="auto" w:fill="F7CAAC"/>
          </w:tcPr>
          <w:p w14:paraId="4FD2534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0018BD1C" w14:textId="77777777" w:rsidTr="0088760D">
        <w:tc>
          <w:tcPr>
            <w:tcW w:w="6521" w:type="dxa"/>
            <w:gridSpan w:val="9"/>
          </w:tcPr>
          <w:p w14:paraId="463FB8C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w:t>
            </w:r>
          </w:p>
        </w:tc>
        <w:tc>
          <w:tcPr>
            <w:tcW w:w="1843" w:type="dxa"/>
            <w:gridSpan w:val="9"/>
          </w:tcPr>
          <w:p w14:paraId="15A0339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w:t>
            </w:r>
          </w:p>
        </w:tc>
        <w:tc>
          <w:tcPr>
            <w:tcW w:w="2313" w:type="dxa"/>
            <w:gridSpan w:val="7"/>
          </w:tcPr>
          <w:p w14:paraId="3DE7C90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w:t>
            </w:r>
          </w:p>
        </w:tc>
      </w:tr>
      <w:tr w:rsidR="00E5029C" w:rsidRPr="00F52EEF" w14:paraId="1B6DD1FD" w14:textId="77777777" w:rsidTr="0088760D">
        <w:tc>
          <w:tcPr>
            <w:tcW w:w="6521" w:type="dxa"/>
            <w:gridSpan w:val="9"/>
          </w:tcPr>
          <w:p w14:paraId="501B964A" w14:textId="77777777" w:rsidR="00E5029C" w:rsidRPr="00F52EEF" w:rsidRDefault="00E5029C" w:rsidP="00935F76">
            <w:pPr>
              <w:tabs>
                <w:tab w:val="left" w:pos="567"/>
              </w:tabs>
              <w:jc w:val="both"/>
              <w:rPr>
                <w:rFonts w:asciiTheme="minorHAnsi" w:hAnsiTheme="minorHAnsi" w:cstheme="minorHAnsi"/>
              </w:rPr>
            </w:pPr>
          </w:p>
        </w:tc>
        <w:tc>
          <w:tcPr>
            <w:tcW w:w="1843" w:type="dxa"/>
            <w:gridSpan w:val="9"/>
          </w:tcPr>
          <w:p w14:paraId="4D617AC9" w14:textId="77777777" w:rsidR="00E5029C" w:rsidRPr="00F52EEF" w:rsidRDefault="00E5029C" w:rsidP="00935F76">
            <w:pPr>
              <w:tabs>
                <w:tab w:val="left" w:pos="567"/>
              </w:tabs>
              <w:jc w:val="both"/>
              <w:rPr>
                <w:rFonts w:asciiTheme="minorHAnsi" w:hAnsiTheme="minorHAnsi" w:cstheme="minorHAnsi"/>
              </w:rPr>
            </w:pPr>
          </w:p>
        </w:tc>
        <w:tc>
          <w:tcPr>
            <w:tcW w:w="2313" w:type="dxa"/>
            <w:gridSpan w:val="7"/>
          </w:tcPr>
          <w:p w14:paraId="2FB059B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0F749A0C" w14:textId="77777777" w:rsidTr="0088760D">
        <w:tc>
          <w:tcPr>
            <w:tcW w:w="10677" w:type="dxa"/>
            <w:gridSpan w:val="25"/>
            <w:shd w:val="clear" w:color="auto" w:fill="F7CAAC"/>
          </w:tcPr>
          <w:p w14:paraId="5F1DA5F5"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2D6934E8" w14:textId="77777777" w:rsidTr="0088760D">
        <w:trPr>
          <w:trHeight w:val="1118"/>
        </w:trPr>
        <w:tc>
          <w:tcPr>
            <w:tcW w:w="10677" w:type="dxa"/>
            <w:gridSpan w:val="25"/>
            <w:tcBorders>
              <w:top w:val="nil"/>
            </w:tcBorders>
          </w:tcPr>
          <w:p w14:paraId="0746835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Management - garant předmětu, přednášející, vede semináře</w:t>
            </w:r>
          </w:p>
          <w:p w14:paraId="372A922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Týmová práce - garant předmětu, přednášející, vede semináře</w:t>
            </w:r>
          </w:p>
          <w:p w14:paraId="7735B64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Strategický marketing - garant předmětu, přednášející, vede semináře</w:t>
            </w:r>
          </w:p>
          <w:p w14:paraId="629FF43A"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7E47E12" w14:textId="77777777" w:rsidTr="0088760D">
        <w:tc>
          <w:tcPr>
            <w:tcW w:w="10677" w:type="dxa"/>
            <w:gridSpan w:val="25"/>
            <w:shd w:val="clear" w:color="auto" w:fill="F7CAAC"/>
          </w:tcPr>
          <w:p w14:paraId="381F67F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12BEF95C" w14:textId="77777777" w:rsidTr="0088760D">
        <w:trPr>
          <w:trHeight w:val="1055"/>
        </w:trPr>
        <w:tc>
          <w:tcPr>
            <w:tcW w:w="10677" w:type="dxa"/>
            <w:gridSpan w:val="25"/>
          </w:tcPr>
          <w:p w14:paraId="1FBBBFF9" w14:textId="07DE9DDD" w:rsidR="00EC101C" w:rsidRPr="00F52EEF" w:rsidRDefault="00EC101C" w:rsidP="00C91E73">
            <w:pPr>
              <w:tabs>
                <w:tab w:val="left" w:pos="567"/>
              </w:tabs>
              <w:jc w:val="both"/>
              <w:rPr>
                <w:rFonts w:asciiTheme="minorHAnsi" w:hAnsiTheme="minorHAnsi" w:cstheme="minorHAnsi"/>
              </w:rPr>
            </w:pPr>
            <w:r w:rsidRPr="00F52EEF">
              <w:rPr>
                <w:rFonts w:asciiTheme="minorHAnsi" w:hAnsiTheme="minorHAnsi" w:cstheme="minorHAnsi"/>
              </w:rPr>
              <w:t>2012</w:t>
            </w:r>
            <w:r w:rsidR="00C91E73">
              <w:rPr>
                <w:rFonts w:asciiTheme="minorHAnsi" w:hAnsiTheme="minorHAnsi" w:cstheme="minorHAnsi"/>
              </w:rPr>
              <w:t>:</w:t>
            </w:r>
            <w:r w:rsidRPr="00F52EEF">
              <w:rPr>
                <w:rFonts w:asciiTheme="minorHAnsi" w:hAnsiTheme="minorHAnsi" w:cstheme="minorHAnsi"/>
              </w:rPr>
              <w:t xml:space="preserve"> Soukromá vysoká škola ekonomická, Znojmo (Bc.)</w:t>
            </w:r>
          </w:p>
          <w:p w14:paraId="5B8D3945" w14:textId="025AD55F" w:rsidR="00EC101C" w:rsidRPr="00C91E73" w:rsidRDefault="00EC101C" w:rsidP="00C91E73">
            <w:pPr>
              <w:tabs>
                <w:tab w:val="left" w:pos="567"/>
              </w:tabs>
              <w:jc w:val="both"/>
              <w:rPr>
                <w:rFonts w:asciiTheme="minorHAnsi" w:hAnsiTheme="minorHAnsi" w:cstheme="minorHAnsi"/>
              </w:rPr>
            </w:pPr>
            <w:r w:rsidRPr="00F52EEF">
              <w:rPr>
                <w:rFonts w:asciiTheme="minorHAnsi" w:hAnsiTheme="minorHAnsi" w:cstheme="minorHAnsi"/>
              </w:rPr>
              <w:t>2014</w:t>
            </w:r>
            <w:r w:rsidR="00C91E73">
              <w:rPr>
                <w:rFonts w:asciiTheme="minorHAnsi" w:hAnsiTheme="minorHAnsi" w:cstheme="minorHAnsi"/>
              </w:rPr>
              <w:t>:</w:t>
            </w:r>
            <w:r w:rsidRPr="00F52EEF">
              <w:rPr>
                <w:rFonts w:asciiTheme="minorHAnsi" w:hAnsiTheme="minorHAnsi" w:cstheme="minorHAnsi"/>
              </w:rPr>
              <w:t xml:space="preserve"> </w:t>
            </w:r>
            <w:r w:rsidRPr="00C91E73">
              <w:rPr>
                <w:rFonts w:asciiTheme="minorHAnsi" w:hAnsiTheme="minorHAnsi" w:cstheme="minorHAnsi"/>
                <w:bCs/>
              </w:rPr>
              <w:t xml:space="preserve">VUT Brno </w:t>
            </w:r>
            <w:r w:rsidRPr="00C91E73">
              <w:rPr>
                <w:rFonts w:asciiTheme="minorHAnsi" w:hAnsiTheme="minorHAnsi" w:cstheme="minorHAnsi"/>
              </w:rPr>
              <w:t xml:space="preserve">– fakulta podnikatelská, řízení a ekonomika podniku (Ing.) </w:t>
            </w:r>
          </w:p>
          <w:p w14:paraId="5182673A" w14:textId="71B845D2" w:rsidR="00E5029C" w:rsidRPr="00F52EEF" w:rsidRDefault="00E5029C" w:rsidP="00C91E73">
            <w:pPr>
              <w:tabs>
                <w:tab w:val="left" w:pos="567"/>
              </w:tabs>
              <w:jc w:val="both"/>
              <w:rPr>
                <w:rFonts w:asciiTheme="minorHAnsi" w:hAnsiTheme="minorHAnsi" w:cstheme="minorHAnsi"/>
              </w:rPr>
            </w:pPr>
            <w:r w:rsidRPr="00C91E73">
              <w:rPr>
                <w:rFonts w:asciiTheme="minorHAnsi" w:hAnsiTheme="minorHAnsi" w:cstheme="minorHAnsi"/>
              </w:rPr>
              <w:t>2016</w:t>
            </w:r>
            <w:r w:rsidR="00C91E73" w:rsidRPr="00C91E73">
              <w:rPr>
                <w:rFonts w:asciiTheme="minorHAnsi" w:hAnsiTheme="minorHAnsi" w:cstheme="minorHAnsi"/>
              </w:rPr>
              <w:t>:</w:t>
            </w:r>
            <w:r w:rsidRPr="00C91E73">
              <w:rPr>
                <w:rFonts w:asciiTheme="minorHAnsi" w:hAnsiTheme="minorHAnsi" w:cstheme="minorHAnsi"/>
              </w:rPr>
              <w:t xml:space="preserve"> </w:t>
            </w:r>
            <w:r w:rsidRPr="00C91E73">
              <w:rPr>
                <w:rFonts w:asciiTheme="minorHAnsi" w:hAnsiTheme="minorHAnsi" w:cstheme="minorHAnsi"/>
                <w:bCs/>
              </w:rPr>
              <w:t>VUT Brno</w:t>
            </w:r>
            <w:r w:rsidRPr="00F52EEF">
              <w:rPr>
                <w:rFonts w:asciiTheme="minorHAnsi" w:hAnsiTheme="minorHAnsi" w:cstheme="minorHAnsi"/>
                <w:b/>
                <w:bCs/>
              </w:rPr>
              <w:t xml:space="preserve"> </w:t>
            </w:r>
            <w:r w:rsidRPr="00F52EEF">
              <w:rPr>
                <w:rFonts w:asciiTheme="minorHAnsi" w:hAnsiTheme="minorHAnsi" w:cstheme="minorHAnsi"/>
              </w:rPr>
              <w:t>– řízení</w:t>
            </w:r>
            <w:r w:rsidR="00C91E73">
              <w:rPr>
                <w:rFonts w:asciiTheme="minorHAnsi" w:hAnsiTheme="minorHAnsi" w:cstheme="minorHAnsi"/>
              </w:rPr>
              <w:t xml:space="preserve"> </w:t>
            </w:r>
            <w:r w:rsidRPr="00F52EEF">
              <w:rPr>
                <w:rFonts w:asciiTheme="minorHAnsi" w:hAnsiTheme="minorHAnsi" w:cstheme="minorHAnsi"/>
              </w:rPr>
              <w:t>a ekonomika podniku, doktorské studium – přerušeno</w:t>
            </w:r>
          </w:p>
        </w:tc>
      </w:tr>
      <w:tr w:rsidR="00E5029C" w:rsidRPr="00F52EEF" w14:paraId="5FCEACC9" w14:textId="77777777" w:rsidTr="0088760D">
        <w:tc>
          <w:tcPr>
            <w:tcW w:w="10677" w:type="dxa"/>
            <w:gridSpan w:val="25"/>
            <w:shd w:val="clear" w:color="auto" w:fill="F7CAAC"/>
          </w:tcPr>
          <w:p w14:paraId="4370F75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6CF450AF" w14:textId="77777777" w:rsidTr="0088760D">
        <w:trPr>
          <w:trHeight w:val="1090"/>
        </w:trPr>
        <w:tc>
          <w:tcPr>
            <w:tcW w:w="10677" w:type="dxa"/>
            <w:gridSpan w:val="25"/>
          </w:tcPr>
          <w:p w14:paraId="29523D38" w14:textId="36940996" w:rsidR="000E68AF" w:rsidRPr="00F52EEF" w:rsidRDefault="000E68AF" w:rsidP="00C91E73">
            <w:pPr>
              <w:tabs>
                <w:tab w:val="left" w:pos="567"/>
              </w:tabs>
              <w:jc w:val="both"/>
              <w:rPr>
                <w:rFonts w:asciiTheme="minorHAnsi" w:hAnsiTheme="minorHAnsi" w:cstheme="minorHAnsi"/>
              </w:rPr>
            </w:pPr>
            <w:r w:rsidRPr="00F52EEF">
              <w:rPr>
                <w:rFonts w:asciiTheme="minorHAnsi" w:hAnsiTheme="minorHAnsi" w:cstheme="minorHAnsi"/>
              </w:rPr>
              <w:t xml:space="preserve">2011 </w:t>
            </w:r>
            <w:r w:rsidR="00C91E73">
              <w:rPr>
                <w:rFonts w:asciiTheme="minorHAnsi" w:hAnsiTheme="minorHAnsi" w:cstheme="minorHAnsi"/>
              </w:rPr>
              <w:t>–</w:t>
            </w:r>
            <w:r w:rsidRPr="00F52EEF">
              <w:rPr>
                <w:rFonts w:asciiTheme="minorHAnsi" w:hAnsiTheme="minorHAnsi" w:cstheme="minorHAnsi"/>
              </w:rPr>
              <w:t xml:space="preserve"> 2012</w:t>
            </w:r>
            <w:r w:rsidR="00C91E73">
              <w:rPr>
                <w:rFonts w:asciiTheme="minorHAnsi" w:hAnsiTheme="minorHAnsi" w:cstheme="minorHAnsi"/>
              </w:rPr>
              <w:t>:</w:t>
            </w:r>
            <w:r w:rsidRPr="00F52EEF">
              <w:rPr>
                <w:rFonts w:asciiTheme="minorHAnsi" w:hAnsiTheme="minorHAnsi" w:cstheme="minorHAnsi"/>
              </w:rPr>
              <w:t xml:space="preserve"> Ammann Česká republika – asistent generálního ředitele</w:t>
            </w:r>
          </w:p>
          <w:p w14:paraId="194C5783" w14:textId="498D65F2" w:rsidR="000E68AF" w:rsidRPr="00F52EEF" w:rsidRDefault="000E68AF" w:rsidP="00C91E73">
            <w:pPr>
              <w:tabs>
                <w:tab w:val="left" w:pos="567"/>
              </w:tabs>
              <w:jc w:val="both"/>
              <w:rPr>
                <w:rFonts w:asciiTheme="minorHAnsi" w:hAnsiTheme="minorHAnsi" w:cstheme="minorHAnsi"/>
              </w:rPr>
            </w:pPr>
            <w:r w:rsidRPr="00F52EEF">
              <w:rPr>
                <w:rFonts w:asciiTheme="minorHAnsi" w:hAnsiTheme="minorHAnsi" w:cstheme="minorHAnsi"/>
              </w:rPr>
              <w:t xml:space="preserve">2013 </w:t>
            </w:r>
            <w:r w:rsidR="00C91E73">
              <w:rPr>
                <w:rFonts w:asciiTheme="minorHAnsi" w:hAnsiTheme="minorHAnsi" w:cstheme="minorHAnsi"/>
              </w:rPr>
              <w:t>–</w:t>
            </w:r>
            <w:r w:rsidRPr="00F52EEF">
              <w:rPr>
                <w:rFonts w:asciiTheme="minorHAnsi" w:hAnsiTheme="minorHAnsi" w:cstheme="minorHAnsi"/>
              </w:rPr>
              <w:t xml:space="preserve"> 2014</w:t>
            </w:r>
            <w:r w:rsidR="00C91E73">
              <w:rPr>
                <w:rFonts w:asciiTheme="minorHAnsi" w:hAnsiTheme="minorHAnsi" w:cstheme="minorHAnsi"/>
              </w:rPr>
              <w:t>:</w:t>
            </w:r>
            <w:r w:rsidRPr="00F52EEF">
              <w:rPr>
                <w:rFonts w:asciiTheme="minorHAnsi" w:hAnsiTheme="minorHAnsi" w:cstheme="minorHAnsi"/>
              </w:rPr>
              <w:t xml:space="preserve"> TrebicNow.cz marketingový specialista</w:t>
            </w:r>
          </w:p>
          <w:p w14:paraId="6871817D" w14:textId="7878FFFF" w:rsidR="000E68AF" w:rsidRPr="00F52EEF" w:rsidRDefault="000E68AF" w:rsidP="00C91E73">
            <w:pPr>
              <w:tabs>
                <w:tab w:val="left" w:pos="567"/>
              </w:tabs>
              <w:jc w:val="both"/>
              <w:rPr>
                <w:rFonts w:asciiTheme="minorHAnsi" w:hAnsiTheme="minorHAnsi" w:cstheme="minorHAnsi"/>
              </w:rPr>
            </w:pPr>
            <w:r w:rsidRPr="00F52EEF">
              <w:rPr>
                <w:rFonts w:asciiTheme="minorHAnsi" w:hAnsiTheme="minorHAnsi" w:cstheme="minorHAnsi"/>
              </w:rPr>
              <w:t xml:space="preserve">2014 </w:t>
            </w:r>
            <w:r w:rsidR="00C91E73">
              <w:rPr>
                <w:rFonts w:asciiTheme="minorHAnsi" w:hAnsiTheme="minorHAnsi" w:cstheme="minorHAnsi"/>
              </w:rPr>
              <w:t>–</w:t>
            </w:r>
            <w:r w:rsidRPr="00F52EEF">
              <w:rPr>
                <w:rFonts w:asciiTheme="minorHAnsi" w:hAnsiTheme="minorHAnsi" w:cstheme="minorHAnsi"/>
              </w:rPr>
              <w:t xml:space="preserve"> 2015</w:t>
            </w:r>
            <w:r w:rsidR="00C91E73">
              <w:rPr>
                <w:rFonts w:asciiTheme="minorHAnsi" w:hAnsiTheme="minorHAnsi" w:cstheme="minorHAnsi"/>
              </w:rPr>
              <w:t>:</w:t>
            </w:r>
            <w:r w:rsidRPr="00F52EEF">
              <w:rPr>
                <w:rFonts w:asciiTheme="minorHAnsi" w:hAnsiTheme="minorHAnsi" w:cstheme="minorHAnsi"/>
              </w:rPr>
              <w:t xml:space="preserve"> Sportz.cz marketingový specialista, copywriter</w:t>
            </w:r>
          </w:p>
          <w:p w14:paraId="67489C31" w14:textId="26B044A7" w:rsidR="000E68AF" w:rsidRPr="00F52EEF" w:rsidRDefault="000E68AF" w:rsidP="00C91E73">
            <w:pPr>
              <w:tabs>
                <w:tab w:val="left" w:pos="567"/>
              </w:tabs>
              <w:jc w:val="both"/>
              <w:rPr>
                <w:rFonts w:asciiTheme="minorHAnsi" w:hAnsiTheme="minorHAnsi" w:cstheme="minorHAnsi"/>
              </w:rPr>
            </w:pPr>
            <w:r w:rsidRPr="00F52EEF">
              <w:rPr>
                <w:rFonts w:asciiTheme="minorHAnsi" w:hAnsiTheme="minorHAnsi" w:cstheme="minorHAnsi"/>
              </w:rPr>
              <w:t xml:space="preserve">2015 </w:t>
            </w:r>
            <w:r w:rsidR="00C91E73">
              <w:rPr>
                <w:rFonts w:asciiTheme="minorHAnsi" w:hAnsiTheme="minorHAnsi" w:cstheme="minorHAnsi"/>
              </w:rPr>
              <w:t>–</w:t>
            </w:r>
            <w:r w:rsidRPr="00F52EEF">
              <w:rPr>
                <w:rFonts w:asciiTheme="minorHAnsi" w:hAnsiTheme="minorHAnsi" w:cstheme="minorHAnsi"/>
              </w:rPr>
              <w:t xml:space="preserve"> do</w:t>
            </w:r>
            <w:r w:rsidR="00C91E73">
              <w:rPr>
                <w:rFonts w:asciiTheme="minorHAnsi" w:hAnsiTheme="minorHAnsi" w:cstheme="minorHAnsi"/>
              </w:rPr>
              <w:t>po</w:t>
            </w:r>
            <w:r w:rsidRPr="00F52EEF">
              <w:rPr>
                <w:rFonts w:asciiTheme="minorHAnsi" w:hAnsiTheme="minorHAnsi" w:cstheme="minorHAnsi"/>
              </w:rPr>
              <w:t>sud</w:t>
            </w:r>
            <w:r w:rsidR="00C91E73">
              <w:rPr>
                <w:rFonts w:asciiTheme="minorHAnsi" w:hAnsiTheme="minorHAnsi" w:cstheme="minorHAnsi"/>
              </w:rPr>
              <w:t>:</w:t>
            </w:r>
            <w:r w:rsidRPr="00F52EEF">
              <w:rPr>
                <w:rFonts w:asciiTheme="minorHAnsi" w:hAnsiTheme="minorHAnsi" w:cstheme="minorHAnsi"/>
              </w:rPr>
              <w:t xml:space="preserve"> Fitnessrecepty.net – spolumajitel, strategické plánování a vydání 2 tištěných kuchařek</w:t>
            </w:r>
          </w:p>
          <w:p w14:paraId="0923406A" w14:textId="5C7BA512" w:rsidR="000E68AF" w:rsidRPr="00F52EEF" w:rsidRDefault="000E68AF" w:rsidP="00C91E73">
            <w:pPr>
              <w:tabs>
                <w:tab w:val="left" w:pos="567"/>
              </w:tabs>
              <w:jc w:val="both"/>
              <w:rPr>
                <w:rFonts w:asciiTheme="minorHAnsi" w:hAnsiTheme="minorHAnsi" w:cstheme="minorHAnsi"/>
              </w:rPr>
            </w:pPr>
            <w:r w:rsidRPr="00F52EEF">
              <w:rPr>
                <w:rFonts w:asciiTheme="minorHAnsi" w:hAnsiTheme="minorHAnsi" w:cstheme="minorHAnsi"/>
              </w:rPr>
              <w:t xml:space="preserve">2016 </w:t>
            </w:r>
            <w:r w:rsidR="00C91E73">
              <w:rPr>
                <w:rFonts w:asciiTheme="minorHAnsi" w:hAnsiTheme="minorHAnsi" w:cstheme="minorHAnsi"/>
              </w:rPr>
              <w:t>–</w:t>
            </w:r>
            <w:r w:rsidRPr="00F52EEF">
              <w:rPr>
                <w:rFonts w:asciiTheme="minorHAnsi" w:hAnsiTheme="minorHAnsi" w:cstheme="minorHAnsi"/>
              </w:rPr>
              <w:t xml:space="preserve"> do</w:t>
            </w:r>
            <w:r w:rsidR="00C91E73">
              <w:rPr>
                <w:rFonts w:asciiTheme="minorHAnsi" w:hAnsiTheme="minorHAnsi" w:cstheme="minorHAnsi"/>
              </w:rPr>
              <w:t>po</w:t>
            </w:r>
            <w:r w:rsidRPr="00F52EEF">
              <w:rPr>
                <w:rFonts w:asciiTheme="minorHAnsi" w:hAnsiTheme="minorHAnsi" w:cstheme="minorHAnsi"/>
              </w:rPr>
              <w:t>sud</w:t>
            </w:r>
            <w:r w:rsidR="00C91E73">
              <w:rPr>
                <w:rFonts w:asciiTheme="minorHAnsi" w:hAnsiTheme="minorHAnsi" w:cstheme="minorHAnsi"/>
              </w:rPr>
              <w:t>:</w:t>
            </w:r>
            <w:r w:rsidRPr="00F52EEF">
              <w:rPr>
                <w:rFonts w:asciiTheme="minorHAnsi" w:hAnsiTheme="minorHAnsi" w:cstheme="minorHAnsi"/>
              </w:rPr>
              <w:t xml:space="preserve"> Realizace workshopů rozvoje potenciálu a koučování (na základě ročního výcviku ČAK VP0031092012)</w:t>
            </w:r>
          </w:p>
          <w:p w14:paraId="32DAA97B" w14:textId="4B4BFF82" w:rsidR="000E68AF" w:rsidRPr="00F52EEF" w:rsidRDefault="000E68AF" w:rsidP="00C91E73">
            <w:pPr>
              <w:tabs>
                <w:tab w:val="left" w:pos="567"/>
              </w:tabs>
              <w:jc w:val="both"/>
              <w:rPr>
                <w:rFonts w:asciiTheme="minorHAnsi" w:hAnsiTheme="minorHAnsi" w:cstheme="minorHAnsi"/>
              </w:rPr>
            </w:pPr>
            <w:r w:rsidRPr="00F52EEF">
              <w:rPr>
                <w:rFonts w:asciiTheme="minorHAnsi" w:hAnsiTheme="minorHAnsi" w:cstheme="minorHAnsi"/>
              </w:rPr>
              <w:t xml:space="preserve">2015 </w:t>
            </w:r>
            <w:r w:rsidR="00C91E73">
              <w:rPr>
                <w:rFonts w:asciiTheme="minorHAnsi" w:hAnsiTheme="minorHAnsi" w:cstheme="minorHAnsi"/>
              </w:rPr>
              <w:t>–</w:t>
            </w:r>
            <w:r w:rsidRPr="00F52EEF">
              <w:rPr>
                <w:rFonts w:asciiTheme="minorHAnsi" w:hAnsiTheme="minorHAnsi" w:cstheme="minorHAnsi"/>
              </w:rPr>
              <w:t xml:space="preserve"> 2016</w:t>
            </w:r>
            <w:r w:rsidR="00C91E73">
              <w:rPr>
                <w:rFonts w:asciiTheme="minorHAnsi" w:hAnsiTheme="minorHAnsi" w:cstheme="minorHAnsi"/>
              </w:rPr>
              <w:t xml:space="preserve">: </w:t>
            </w:r>
            <w:r w:rsidRPr="00F52EEF">
              <w:rPr>
                <w:rFonts w:asciiTheme="minorHAnsi" w:hAnsiTheme="minorHAnsi" w:cstheme="minorHAnsi"/>
              </w:rPr>
              <w:t xml:space="preserve"> Mautilus, s. r. o. Marketingový specialista </w:t>
            </w:r>
          </w:p>
          <w:p w14:paraId="09A07D51" w14:textId="7B709A86" w:rsidR="00E5029C" w:rsidRPr="00F52EEF" w:rsidRDefault="000E68AF" w:rsidP="00C91E73">
            <w:pPr>
              <w:tabs>
                <w:tab w:val="left" w:pos="567"/>
              </w:tabs>
              <w:jc w:val="both"/>
              <w:rPr>
                <w:rFonts w:asciiTheme="minorHAnsi" w:hAnsiTheme="minorHAnsi" w:cstheme="minorHAnsi"/>
              </w:rPr>
            </w:pPr>
            <w:r w:rsidRPr="00F52EEF">
              <w:rPr>
                <w:rFonts w:asciiTheme="minorHAnsi" w:hAnsiTheme="minorHAnsi" w:cstheme="minorHAnsi"/>
              </w:rPr>
              <w:t xml:space="preserve">2016 </w:t>
            </w:r>
            <w:r w:rsidR="00C91E73">
              <w:rPr>
                <w:rFonts w:asciiTheme="minorHAnsi" w:hAnsiTheme="minorHAnsi" w:cstheme="minorHAnsi"/>
              </w:rPr>
              <w:t>–</w:t>
            </w:r>
            <w:r w:rsidRPr="00F52EEF">
              <w:rPr>
                <w:rFonts w:asciiTheme="minorHAnsi" w:hAnsiTheme="minorHAnsi" w:cstheme="minorHAnsi"/>
              </w:rPr>
              <w:t xml:space="preserve"> 2019</w:t>
            </w:r>
            <w:r w:rsidR="00C91E73">
              <w:rPr>
                <w:rFonts w:asciiTheme="minorHAnsi" w:hAnsiTheme="minorHAnsi" w:cstheme="minorHAnsi"/>
              </w:rPr>
              <w:t>:</w:t>
            </w:r>
            <w:r w:rsidRPr="00F52EEF">
              <w:rPr>
                <w:rFonts w:asciiTheme="minorHAnsi" w:hAnsiTheme="minorHAnsi" w:cstheme="minorHAnsi"/>
              </w:rPr>
              <w:t xml:space="preserve"> Newton College, a. s. – vysokoškolský učitel (strategický management, cestovní ruch, marketing)</w:t>
            </w:r>
          </w:p>
        </w:tc>
      </w:tr>
      <w:tr w:rsidR="00E5029C" w:rsidRPr="00F52EEF" w14:paraId="62BDEBE7" w14:textId="77777777" w:rsidTr="0088760D">
        <w:trPr>
          <w:trHeight w:val="250"/>
        </w:trPr>
        <w:tc>
          <w:tcPr>
            <w:tcW w:w="10677" w:type="dxa"/>
            <w:gridSpan w:val="25"/>
            <w:shd w:val="clear" w:color="auto" w:fill="F7CAAC"/>
          </w:tcPr>
          <w:p w14:paraId="73C8359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1B1E9199" w14:textId="77777777" w:rsidTr="0088760D">
        <w:trPr>
          <w:trHeight w:val="441"/>
        </w:trPr>
        <w:tc>
          <w:tcPr>
            <w:tcW w:w="10677" w:type="dxa"/>
            <w:gridSpan w:val="25"/>
          </w:tcPr>
          <w:p w14:paraId="2B0FE059" w14:textId="68F02A2E" w:rsidR="00E5029C" w:rsidRPr="00F52EEF" w:rsidRDefault="00535DCB" w:rsidP="00935F76">
            <w:pPr>
              <w:tabs>
                <w:tab w:val="left" w:pos="567"/>
              </w:tabs>
              <w:jc w:val="both"/>
              <w:rPr>
                <w:rFonts w:asciiTheme="minorHAnsi" w:hAnsiTheme="minorHAnsi" w:cstheme="minorHAnsi"/>
              </w:rPr>
            </w:pPr>
            <w:r w:rsidRPr="00F52EEF">
              <w:rPr>
                <w:rFonts w:asciiTheme="minorHAnsi" w:hAnsiTheme="minorHAnsi" w:cstheme="minorHAnsi"/>
              </w:rPr>
              <w:t>Počet vedených BP – 21 ks</w:t>
            </w:r>
          </w:p>
        </w:tc>
      </w:tr>
      <w:tr w:rsidR="00E5029C" w:rsidRPr="00F52EEF" w14:paraId="40591F7A" w14:textId="77777777" w:rsidTr="0088760D">
        <w:trPr>
          <w:cantSplit/>
        </w:trPr>
        <w:tc>
          <w:tcPr>
            <w:tcW w:w="4165" w:type="dxa"/>
            <w:gridSpan w:val="2"/>
            <w:tcBorders>
              <w:top w:val="single" w:sz="12" w:space="0" w:color="auto"/>
            </w:tcBorders>
            <w:shd w:val="clear" w:color="auto" w:fill="F7CAAC"/>
          </w:tcPr>
          <w:p w14:paraId="7EC4573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5"/>
            <w:tcBorders>
              <w:top w:val="single" w:sz="12" w:space="0" w:color="auto"/>
            </w:tcBorders>
            <w:shd w:val="clear" w:color="auto" w:fill="F7CAAC"/>
          </w:tcPr>
          <w:p w14:paraId="4D52175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top w:val="single" w:sz="12" w:space="0" w:color="auto"/>
              <w:right w:val="single" w:sz="12" w:space="0" w:color="auto"/>
            </w:tcBorders>
            <w:shd w:val="clear" w:color="auto" w:fill="F7CAAC"/>
          </w:tcPr>
          <w:p w14:paraId="6156604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7"/>
            <w:tcBorders>
              <w:top w:val="single" w:sz="12" w:space="0" w:color="auto"/>
              <w:left w:val="single" w:sz="12" w:space="0" w:color="auto"/>
            </w:tcBorders>
            <w:shd w:val="clear" w:color="auto" w:fill="F7CAAC"/>
          </w:tcPr>
          <w:p w14:paraId="49B9B2A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7406B4F5" w14:textId="77777777" w:rsidR="00E5029C" w:rsidRPr="00F52EEF" w:rsidRDefault="00E5029C" w:rsidP="00935F76">
            <w:pPr>
              <w:tabs>
                <w:tab w:val="left" w:pos="567"/>
              </w:tabs>
              <w:rPr>
                <w:rFonts w:asciiTheme="minorHAnsi" w:hAnsiTheme="minorHAnsi" w:cstheme="minorHAnsi"/>
                <w:b/>
              </w:rPr>
            </w:pPr>
          </w:p>
        </w:tc>
      </w:tr>
      <w:tr w:rsidR="00E5029C" w:rsidRPr="00F52EEF" w14:paraId="6EA52450" w14:textId="77777777" w:rsidTr="0088760D">
        <w:trPr>
          <w:cantSplit/>
        </w:trPr>
        <w:tc>
          <w:tcPr>
            <w:tcW w:w="4165" w:type="dxa"/>
            <w:gridSpan w:val="2"/>
          </w:tcPr>
          <w:p w14:paraId="36196A8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t>
            </w:r>
          </w:p>
        </w:tc>
        <w:tc>
          <w:tcPr>
            <w:tcW w:w="2245" w:type="dxa"/>
            <w:gridSpan w:val="5"/>
          </w:tcPr>
          <w:p w14:paraId="08199E4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t>
            </w:r>
          </w:p>
        </w:tc>
        <w:tc>
          <w:tcPr>
            <w:tcW w:w="1954" w:type="dxa"/>
            <w:gridSpan w:val="11"/>
            <w:tcBorders>
              <w:right w:val="single" w:sz="12" w:space="0" w:color="auto"/>
            </w:tcBorders>
          </w:tcPr>
          <w:p w14:paraId="59D9073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t>
            </w:r>
          </w:p>
        </w:tc>
        <w:tc>
          <w:tcPr>
            <w:tcW w:w="709" w:type="dxa"/>
            <w:gridSpan w:val="3"/>
            <w:tcBorders>
              <w:left w:val="single" w:sz="12" w:space="0" w:color="auto"/>
            </w:tcBorders>
            <w:shd w:val="clear" w:color="auto" w:fill="F7CAAC"/>
          </w:tcPr>
          <w:p w14:paraId="75F5CBF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3"/>
            <w:shd w:val="clear" w:color="auto" w:fill="F7CAAC"/>
          </w:tcPr>
          <w:p w14:paraId="719FF6B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shd w:val="clear" w:color="auto" w:fill="F7CAAC"/>
          </w:tcPr>
          <w:p w14:paraId="20C9894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1634B4E6" w14:textId="77777777" w:rsidTr="0088760D">
        <w:trPr>
          <w:cantSplit/>
          <w:trHeight w:val="70"/>
        </w:trPr>
        <w:tc>
          <w:tcPr>
            <w:tcW w:w="4165" w:type="dxa"/>
            <w:gridSpan w:val="2"/>
            <w:shd w:val="clear" w:color="auto" w:fill="F7CAAC"/>
          </w:tcPr>
          <w:p w14:paraId="506F0CF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5"/>
            <w:shd w:val="clear" w:color="auto" w:fill="F7CAAC"/>
          </w:tcPr>
          <w:p w14:paraId="4F5256E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right w:val="single" w:sz="12" w:space="0" w:color="auto"/>
            </w:tcBorders>
            <w:shd w:val="clear" w:color="auto" w:fill="F7CAAC"/>
          </w:tcPr>
          <w:p w14:paraId="24DC7B3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3"/>
            <w:vMerge w:val="restart"/>
            <w:tcBorders>
              <w:left w:val="single" w:sz="12" w:space="0" w:color="auto"/>
            </w:tcBorders>
          </w:tcPr>
          <w:p w14:paraId="3970AA27" w14:textId="77777777" w:rsidR="00E5029C" w:rsidRPr="00F52EEF" w:rsidRDefault="00E5029C" w:rsidP="00935F76">
            <w:pPr>
              <w:tabs>
                <w:tab w:val="left" w:pos="567"/>
              </w:tabs>
              <w:jc w:val="both"/>
              <w:rPr>
                <w:rFonts w:asciiTheme="minorHAnsi" w:hAnsiTheme="minorHAnsi" w:cstheme="minorHAnsi"/>
                <w:b/>
              </w:rPr>
            </w:pPr>
          </w:p>
        </w:tc>
        <w:tc>
          <w:tcPr>
            <w:tcW w:w="850" w:type="dxa"/>
            <w:gridSpan w:val="3"/>
            <w:vMerge w:val="restart"/>
          </w:tcPr>
          <w:p w14:paraId="323C6F96" w14:textId="77777777" w:rsidR="00E5029C" w:rsidRPr="00F52EEF" w:rsidRDefault="00E5029C" w:rsidP="00935F76">
            <w:pPr>
              <w:tabs>
                <w:tab w:val="left" w:pos="567"/>
              </w:tabs>
              <w:jc w:val="both"/>
              <w:rPr>
                <w:rFonts w:asciiTheme="minorHAnsi" w:hAnsiTheme="minorHAnsi" w:cstheme="minorHAnsi"/>
                <w:b/>
              </w:rPr>
            </w:pPr>
          </w:p>
        </w:tc>
        <w:tc>
          <w:tcPr>
            <w:tcW w:w="754" w:type="dxa"/>
            <w:vMerge w:val="restart"/>
          </w:tcPr>
          <w:p w14:paraId="5391AA07"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22FEDD63" w14:textId="77777777" w:rsidTr="0088760D">
        <w:trPr>
          <w:trHeight w:val="205"/>
        </w:trPr>
        <w:tc>
          <w:tcPr>
            <w:tcW w:w="4165" w:type="dxa"/>
            <w:gridSpan w:val="2"/>
          </w:tcPr>
          <w:p w14:paraId="7F0C93AC" w14:textId="77777777" w:rsidR="00E5029C" w:rsidRPr="00F52EEF" w:rsidRDefault="00E5029C" w:rsidP="00935F76">
            <w:pPr>
              <w:tabs>
                <w:tab w:val="left" w:pos="567"/>
              </w:tabs>
              <w:jc w:val="both"/>
              <w:rPr>
                <w:rFonts w:asciiTheme="minorHAnsi" w:hAnsiTheme="minorHAnsi" w:cstheme="minorHAnsi"/>
              </w:rPr>
            </w:pPr>
          </w:p>
        </w:tc>
        <w:tc>
          <w:tcPr>
            <w:tcW w:w="2245" w:type="dxa"/>
            <w:gridSpan w:val="5"/>
          </w:tcPr>
          <w:p w14:paraId="208A2F90" w14:textId="77777777" w:rsidR="00E5029C" w:rsidRPr="00F52EEF" w:rsidRDefault="00E5029C" w:rsidP="00935F76">
            <w:pPr>
              <w:tabs>
                <w:tab w:val="left" w:pos="567"/>
              </w:tabs>
              <w:jc w:val="both"/>
              <w:rPr>
                <w:rFonts w:asciiTheme="minorHAnsi" w:hAnsiTheme="minorHAnsi" w:cstheme="minorHAnsi"/>
              </w:rPr>
            </w:pPr>
          </w:p>
        </w:tc>
        <w:tc>
          <w:tcPr>
            <w:tcW w:w="1954" w:type="dxa"/>
            <w:gridSpan w:val="11"/>
            <w:tcBorders>
              <w:right w:val="single" w:sz="12" w:space="0" w:color="auto"/>
            </w:tcBorders>
          </w:tcPr>
          <w:p w14:paraId="704F6760" w14:textId="77777777" w:rsidR="00E5029C" w:rsidRPr="00F52EEF" w:rsidRDefault="00E5029C" w:rsidP="00935F76">
            <w:pPr>
              <w:tabs>
                <w:tab w:val="left" w:pos="567"/>
              </w:tabs>
              <w:jc w:val="both"/>
              <w:rPr>
                <w:rFonts w:asciiTheme="minorHAnsi" w:hAnsiTheme="minorHAnsi" w:cstheme="minorHAnsi"/>
              </w:rPr>
            </w:pPr>
          </w:p>
        </w:tc>
        <w:tc>
          <w:tcPr>
            <w:tcW w:w="709" w:type="dxa"/>
            <w:gridSpan w:val="3"/>
            <w:vMerge/>
            <w:tcBorders>
              <w:left w:val="single" w:sz="12" w:space="0" w:color="auto"/>
            </w:tcBorders>
            <w:vAlign w:val="center"/>
          </w:tcPr>
          <w:p w14:paraId="313DB354" w14:textId="77777777" w:rsidR="00E5029C" w:rsidRPr="00F52EEF" w:rsidRDefault="00E5029C" w:rsidP="00935F76">
            <w:pPr>
              <w:tabs>
                <w:tab w:val="left" w:pos="567"/>
              </w:tabs>
              <w:rPr>
                <w:rFonts w:asciiTheme="minorHAnsi" w:hAnsiTheme="minorHAnsi" w:cstheme="minorHAnsi"/>
                <w:b/>
              </w:rPr>
            </w:pPr>
          </w:p>
        </w:tc>
        <w:tc>
          <w:tcPr>
            <w:tcW w:w="850" w:type="dxa"/>
            <w:gridSpan w:val="3"/>
            <w:vMerge/>
            <w:vAlign w:val="center"/>
          </w:tcPr>
          <w:p w14:paraId="27157542" w14:textId="77777777" w:rsidR="00E5029C" w:rsidRPr="00F52EEF" w:rsidRDefault="00E5029C" w:rsidP="00935F76">
            <w:pPr>
              <w:tabs>
                <w:tab w:val="left" w:pos="567"/>
              </w:tabs>
              <w:rPr>
                <w:rFonts w:asciiTheme="minorHAnsi" w:hAnsiTheme="minorHAnsi" w:cstheme="minorHAnsi"/>
                <w:b/>
              </w:rPr>
            </w:pPr>
          </w:p>
        </w:tc>
        <w:tc>
          <w:tcPr>
            <w:tcW w:w="754" w:type="dxa"/>
            <w:vMerge/>
            <w:vAlign w:val="center"/>
          </w:tcPr>
          <w:p w14:paraId="7D403359" w14:textId="77777777" w:rsidR="00E5029C" w:rsidRPr="00F52EEF" w:rsidRDefault="00E5029C" w:rsidP="00935F76">
            <w:pPr>
              <w:tabs>
                <w:tab w:val="left" w:pos="567"/>
              </w:tabs>
              <w:rPr>
                <w:rFonts w:asciiTheme="minorHAnsi" w:hAnsiTheme="minorHAnsi" w:cstheme="minorHAnsi"/>
                <w:b/>
              </w:rPr>
            </w:pPr>
          </w:p>
        </w:tc>
      </w:tr>
      <w:tr w:rsidR="00E5029C" w:rsidRPr="00F52EEF" w14:paraId="132BAE88" w14:textId="77777777" w:rsidTr="0088760D">
        <w:tc>
          <w:tcPr>
            <w:tcW w:w="10677" w:type="dxa"/>
            <w:gridSpan w:val="25"/>
            <w:shd w:val="clear" w:color="auto" w:fill="F7CAAC"/>
          </w:tcPr>
          <w:p w14:paraId="267FE2C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32EE5D20" w14:textId="77777777" w:rsidTr="0088760D">
        <w:trPr>
          <w:trHeight w:val="1818"/>
        </w:trPr>
        <w:tc>
          <w:tcPr>
            <w:tcW w:w="10677" w:type="dxa"/>
            <w:gridSpan w:val="25"/>
          </w:tcPr>
          <w:p w14:paraId="79AB126A" w14:textId="1324D376" w:rsidR="00E5029C" w:rsidRPr="00F52EEF" w:rsidRDefault="00E5029C" w:rsidP="00935F76">
            <w:pPr>
              <w:pStyle w:val="Normlnweb"/>
              <w:tabs>
                <w:tab w:val="left" w:pos="567"/>
              </w:tabs>
              <w:spacing w:before="0" w:beforeAutospacing="0" w:after="0" w:line="216" w:lineRule="atLeast"/>
              <w:rPr>
                <w:rFonts w:asciiTheme="minorHAnsi" w:hAnsiTheme="minorHAnsi" w:cstheme="minorHAnsi"/>
                <w:sz w:val="20"/>
                <w:szCs w:val="20"/>
              </w:rPr>
            </w:pPr>
            <w:r w:rsidRPr="00F52EEF">
              <w:rPr>
                <w:rStyle w:val="s6"/>
                <w:rFonts w:asciiTheme="minorHAnsi" w:hAnsiTheme="minorHAnsi" w:cstheme="minorHAnsi"/>
                <w:sz w:val="20"/>
                <w:szCs w:val="20"/>
              </w:rPr>
              <w:t xml:space="preserve">Rygl, T. (2015). Vnímání pojmu sociální marketing v čase. </w:t>
            </w:r>
            <w:r w:rsidRPr="00F52EEF">
              <w:rPr>
                <w:rStyle w:val="s6"/>
                <w:rFonts w:asciiTheme="minorHAnsi" w:hAnsiTheme="minorHAnsi" w:cstheme="minorHAnsi"/>
                <w:i/>
                <w:sz w:val="20"/>
                <w:szCs w:val="20"/>
              </w:rPr>
              <w:t>Quaere.</w:t>
            </w:r>
            <w:r w:rsidRPr="00F52EEF">
              <w:rPr>
                <w:rStyle w:val="s6"/>
                <w:rFonts w:asciiTheme="minorHAnsi" w:hAnsiTheme="minorHAnsi" w:cstheme="minorHAnsi"/>
                <w:sz w:val="20"/>
                <w:szCs w:val="20"/>
              </w:rPr>
              <w:t xml:space="preserve"> Hradec Králové: Magnanimitas, 235-241. </w:t>
            </w:r>
            <w:r w:rsidR="00EC101C" w:rsidRPr="00F52EEF">
              <w:rPr>
                <w:rFonts w:asciiTheme="minorHAnsi" w:hAnsiTheme="minorHAnsi" w:cstheme="minorHAnsi"/>
                <w:sz w:val="20"/>
                <w:szCs w:val="20"/>
              </w:rPr>
              <w:t>2013–2014 TrebicNow.cz marketingový specialista</w:t>
            </w:r>
            <w:r w:rsidR="00EC101C" w:rsidRPr="00F52EEF">
              <w:rPr>
                <w:rFonts w:asciiTheme="minorHAnsi" w:hAnsiTheme="minorHAnsi" w:cstheme="minorHAnsi"/>
                <w:sz w:val="20"/>
                <w:szCs w:val="20"/>
              </w:rPr>
              <w:br/>
              <w:t>2014–2015 Sportz.cz marketingový specialista, copywriter</w:t>
            </w:r>
            <w:r w:rsidR="00EC101C" w:rsidRPr="00F52EEF">
              <w:rPr>
                <w:rFonts w:asciiTheme="minorHAnsi" w:hAnsiTheme="minorHAnsi" w:cstheme="minorHAnsi"/>
                <w:sz w:val="20"/>
                <w:szCs w:val="20"/>
              </w:rPr>
              <w:br/>
              <w:t xml:space="preserve">2015–2016 Mautilus, s. r. o. Marketingový specialista </w:t>
            </w:r>
            <w:r w:rsidR="00EC101C" w:rsidRPr="00F52EEF">
              <w:rPr>
                <w:rFonts w:asciiTheme="minorHAnsi" w:hAnsiTheme="minorHAnsi" w:cstheme="minorHAnsi"/>
                <w:sz w:val="20"/>
                <w:szCs w:val="20"/>
              </w:rPr>
              <w:br/>
              <w:t>2</w:t>
            </w:r>
            <w:r w:rsidRPr="00F52EEF">
              <w:rPr>
                <w:rFonts w:asciiTheme="minorHAnsi" w:hAnsiTheme="minorHAnsi" w:cstheme="minorHAnsi"/>
                <w:sz w:val="20"/>
                <w:szCs w:val="20"/>
              </w:rPr>
              <w:t>016 – dosud Realizace workshopů rozvoje potenciálu a koučování (na základě ročního výcviku ČAK VP0031092012)</w:t>
            </w:r>
          </w:p>
        </w:tc>
      </w:tr>
      <w:tr w:rsidR="00E5029C" w:rsidRPr="00F52EEF" w14:paraId="69E11C62" w14:textId="77777777" w:rsidTr="0088760D">
        <w:trPr>
          <w:trHeight w:val="218"/>
        </w:trPr>
        <w:tc>
          <w:tcPr>
            <w:tcW w:w="10677" w:type="dxa"/>
            <w:gridSpan w:val="25"/>
            <w:shd w:val="clear" w:color="auto" w:fill="F7CAAC"/>
          </w:tcPr>
          <w:p w14:paraId="7D776EC3"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451B5C7A" w14:textId="77777777" w:rsidTr="0088760D">
        <w:trPr>
          <w:trHeight w:val="1437"/>
        </w:trPr>
        <w:tc>
          <w:tcPr>
            <w:tcW w:w="10677" w:type="dxa"/>
            <w:gridSpan w:val="25"/>
          </w:tcPr>
          <w:p w14:paraId="7C0ACB04"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w:t>
            </w:r>
          </w:p>
        </w:tc>
      </w:tr>
      <w:tr w:rsidR="00E5029C" w:rsidRPr="00F52EEF" w14:paraId="50996B80" w14:textId="77777777" w:rsidTr="0088760D">
        <w:trPr>
          <w:cantSplit/>
          <w:trHeight w:val="422"/>
        </w:trPr>
        <w:tc>
          <w:tcPr>
            <w:tcW w:w="3336" w:type="dxa"/>
            <w:shd w:val="clear" w:color="auto" w:fill="F7CAAC"/>
          </w:tcPr>
          <w:p w14:paraId="45B7904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13"/>
          </w:tcPr>
          <w:p w14:paraId="2E2608F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Tomáš Rygl, v. r.</w:t>
            </w:r>
          </w:p>
        </w:tc>
        <w:tc>
          <w:tcPr>
            <w:tcW w:w="992" w:type="dxa"/>
            <w:gridSpan w:val="4"/>
            <w:shd w:val="clear" w:color="auto" w:fill="F7CAAC"/>
          </w:tcPr>
          <w:p w14:paraId="0432050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7"/>
          </w:tcPr>
          <w:p w14:paraId="0DF6D015"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33D7E68D" w14:textId="77777777" w:rsidTr="0088760D">
        <w:tc>
          <w:tcPr>
            <w:tcW w:w="10677" w:type="dxa"/>
            <w:gridSpan w:val="25"/>
            <w:tcBorders>
              <w:bottom w:val="double" w:sz="4" w:space="0" w:color="auto"/>
            </w:tcBorders>
            <w:shd w:val="clear" w:color="auto" w:fill="BDD6EE"/>
          </w:tcPr>
          <w:p w14:paraId="1214679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106ABF3D" w14:textId="77777777" w:rsidTr="0088760D">
        <w:tc>
          <w:tcPr>
            <w:tcW w:w="3336" w:type="dxa"/>
            <w:tcBorders>
              <w:top w:val="double" w:sz="4" w:space="0" w:color="auto"/>
            </w:tcBorders>
            <w:shd w:val="clear" w:color="auto" w:fill="F7CAAC"/>
          </w:tcPr>
          <w:p w14:paraId="7CB4740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24"/>
          </w:tcPr>
          <w:p w14:paraId="31D340D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29137850" w14:textId="77777777" w:rsidTr="0088760D">
        <w:tc>
          <w:tcPr>
            <w:tcW w:w="3336" w:type="dxa"/>
            <w:shd w:val="clear" w:color="auto" w:fill="F7CAAC"/>
          </w:tcPr>
          <w:p w14:paraId="6A373FC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24"/>
          </w:tcPr>
          <w:p w14:paraId="6497A7F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02E6FA75" w14:textId="77777777" w:rsidTr="0088760D">
        <w:tc>
          <w:tcPr>
            <w:tcW w:w="3336" w:type="dxa"/>
            <w:shd w:val="clear" w:color="auto" w:fill="F7CAAC"/>
          </w:tcPr>
          <w:p w14:paraId="6AFB56C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24"/>
          </w:tcPr>
          <w:p w14:paraId="473CCF3C" w14:textId="124DCD0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46" w:author="Radim Bačuvčík" w:date="2020-02-06T10:27:00Z">
              <w:r w:rsidR="008B593D">
                <w:rPr>
                  <w:rFonts w:asciiTheme="minorHAnsi" w:hAnsiTheme="minorHAnsi" w:cstheme="minorHAnsi"/>
                </w:rPr>
                <w:t>á</w:t>
              </w:r>
            </w:ins>
            <w:del w:id="5847" w:author="Radim Bačuvčík" w:date="2020-02-06T10:27: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7F030A8C" w14:textId="77777777" w:rsidTr="0088760D">
        <w:tc>
          <w:tcPr>
            <w:tcW w:w="3336" w:type="dxa"/>
            <w:shd w:val="clear" w:color="auto" w:fill="F7CAAC"/>
          </w:tcPr>
          <w:p w14:paraId="7222FCD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27" w:type="dxa"/>
            <w:gridSpan w:val="11"/>
          </w:tcPr>
          <w:p w14:paraId="4349E57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Radomila Soukalová</w:t>
            </w:r>
          </w:p>
        </w:tc>
        <w:tc>
          <w:tcPr>
            <w:tcW w:w="993" w:type="dxa"/>
            <w:gridSpan w:val="4"/>
            <w:shd w:val="clear" w:color="auto" w:fill="F7CAAC"/>
          </w:tcPr>
          <w:p w14:paraId="04F533F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521" w:type="dxa"/>
            <w:gridSpan w:val="9"/>
          </w:tcPr>
          <w:p w14:paraId="4DD8535E" w14:textId="1F2522DB"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Ing. Ph</w:t>
            </w:r>
            <w:r w:rsidR="0088760D">
              <w:rPr>
                <w:rFonts w:asciiTheme="minorHAnsi" w:hAnsiTheme="minorHAnsi" w:cstheme="minorHAnsi"/>
              </w:rPr>
              <w:t>.</w:t>
            </w:r>
            <w:r w:rsidRPr="00F52EEF">
              <w:rPr>
                <w:rFonts w:asciiTheme="minorHAnsi" w:hAnsiTheme="minorHAnsi" w:cstheme="minorHAnsi"/>
              </w:rPr>
              <w:t>D.</w:t>
            </w:r>
          </w:p>
        </w:tc>
      </w:tr>
      <w:tr w:rsidR="00E5029C" w:rsidRPr="00F52EEF" w14:paraId="682BB51B" w14:textId="77777777" w:rsidTr="0088760D">
        <w:tc>
          <w:tcPr>
            <w:tcW w:w="3336" w:type="dxa"/>
            <w:shd w:val="clear" w:color="auto" w:fill="F7CAAC"/>
          </w:tcPr>
          <w:p w14:paraId="32B88F0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6D54B8A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1957</w:t>
            </w:r>
          </w:p>
        </w:tc>
        <w:tc>
          <w:tcPr>
            <w:tcW w:w="1721" w:type="dxa"/>
            <w:shd w:val="clear" w:color="auto" w:fill="F7CAAC"/>
          </w:tcPr>
          <w:p w14:paraId="663D54E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569" w:type="dxa"/>
            <w:gridSpan w:val="5"/>
          </w:tcPr>
          <w:p w14:paraId="59EE3725" w14:textId="7B937BAC"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r w:rsidRPr="00F52EEF">
              <w:rPr>
                <w:rFonts w:asciiTheme="minorHAnsi" w:eastAsia="Calibri" w:hAnsiTheme="minorHAnsi" w:cstheme="minorHAnsi"/>
              </w:rPr>
              <w:t xml:space="preserve"> </w:t>
            </w:r>
          </w:p>
        </w:tc>
        <w:tc>
          <w:tcPr>
            <w:tcW w:w="708" w:type="dxa"/>
            <w:gridSpan w:val="4"/>
            <w:shd w:val="clear" w:color="auto" w:fill="F7CAAC"/>
          </w:tcPr>
          <w:p w14:paraId="22C6668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3" w:type="dxa"/>
            <w:gridSpan w:val="4"/>
          </w:tcPr>
          <w:p w14:paraId="30571118" w14:textId="621E61D0" w:rsidR="00E5029C" w:rsidRPr="00F52EEF" w:rsidRDefault="00BB6876" w:rsidP="00935F76">
            <w:pPr>
              <w:tabs>
                <w:tab w:val="left" w:pos="567"/>
              </w:tabs>
              <w:autoSpaceDE w:val="0"/>
              <w:autoSpaceDN w:val="0"/>
              <w:adjustRightInd w:val="0"/>
              <w:rPr>
                <w:rFonts w:asciiTheme="minorHAnsi" w:eastAsia="Calibri" w:hAnsiTheme="minorHAnsi" w:cstheme="minorHAnsi"/>
              </w:rPr>
            </w:pPr>
            <w:r w:rsidRPr="00F52EEF">
              <w:rPr>
                <w:rFonts w:asciiTheme="minorHAnsi" w:hAnsiTheme="minorHAnsi" w:cstheme="minorHAnsi"/>
              </w:rPr>
              <w:t>40h/t</w:t>
            </w:r>
            <w:r w:rsidR="00C667EB">
              <w:rPr>
                <w:rFonts w:asciiTheme="minorHAnsi" w:hAnsiTheme="minorHAnsi" w:cstheme="minorHAnsi"/>
              </w:rPr>
              <w:t>ýd</w:t>
            </w:r>
            <w:r w:rsidR="00E5029C" w:rsidRPr="00F52EEF">
              <w:rPr>
                <w:rFonts w:asciiTheme="minorHAnsi" w:eastAsia="Calibri" w:hAnsiTheme="minorHAnsi" w:cstheme="minorHAnsi"/>
              </w:rPr>
              <w:t>.</w:t>
            </w:r>
          </w:p>
        </w:tc>
        <w:tc>
          <w:tcPr>
            <w:tcW w:w="850" w:type="dxa"/>
            <w:gridSpan w:val="4"/>
            <w:shd w:val="clear" w:color="auto" w:fill="F7CAAC"/>
          </w:tcPr>
          <w:p w14:paraId="1737A25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71" w:type="dxa"/>
            <w:gridSpan w:val="5"/>
          </w:tcPr>
          <w:p w14:paraId="4C5B5DD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73BA8705" w14:textId="77777777" w:rsidTr="0088760D">
        <w:tc>
          <w:tcPr>
            <w:tcW w:w="5886" w:type="dxa"/>
            <w:gridSpan w:val="3"/>
            <w:shd w:val="clear" w:color="auto" w:fill="F7CAAC"/>
          </w:tcPr>
          <w:p w14:paraId="6FCFA8E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569" w:type="dxa"/>
            <w:gridSpan w:val="5"/>
          </w:tcPr>
          <w:p w14:paraId="0C8F3C1A" w14:textId="63FC62CE"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r w:rsidR="00BB6876" w:rsidRPr="00F52EEF">
              <w:rPr>
                <w:rFonts w:asciiTheme="minorHAnsi" w:eastAsia="Calibri" w:hAnsiTheme="minorHAnsi" w:cstheme="minorHAnsi"/>
              </w:rPr>
              <w:t>.</w:t>
            </w:r>
          </w:p>
        </w:tc>
        <w:tc>
          <w:tcPr>
            <w:tcW w:w="708" w:type="dxa"/>
            <w:gridSpan w:val="4"/>
            <w:shd w:val="clear" w:color="auto" w:fill="F7CAAC"/>
          </w:tcPr>
          <w:p w14:paraId="6E015BE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3" w:type="dxa"/>
            <w:gridSpan w:val="4"/>
          </w:tcPr>
          <w:p w14:paraId="453092ED" w14:textId="5957DAB3"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40h/t</w:t>
            </w:r>
            <w:r w:rsidR="00C667EB">
              <w:rPr>
                <w:rFonts w:asciiTheme="minorHAnsi" w:hAnsiTheme="minorHAnsi" w:cstheme="minorHAnsi"/>
              </w:rPr>
              <w:t>ýd</w:t>
            </w:r>
            <w:r w:rsidRPr="00F52EEF">
              <w:rPr>
                <w:rFonts w:asciiTheme="minorHAnsi" w:hAnsiTheme="minorHAnsi" w:cstheme="minorHAnsi"/>
              </w:rPr>
              <w:t>.</w:t>
            </w:r>
          </w:p>
        </w:tc>
        <w:tc>
          <w:tcPr>
            <w:tcW w:w="850" w:type="dxa"/>
            <w:gridSpan w:val="4"/>
            <w:shd w:val="clear" w:color="auto" w:fill="F7CAAC"/>
          </w:tcPr>
          <w:p w14:paraId="7381637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71" w:type="dxa"/>
            <w:gridSpan w:val="5"/>
          </w:tcPr>
          <w:p w14:paraId="45D0BB9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2A596301" w14:textId="77777777" w:rsidTr="0088760D">
        <w:trPr>
          <w:trHeight w:val="181"/>
        </w:trPr>
        <w:tc>
          <w:tcPr>
            <w:tcW w:w="6455" w:type="dxa"/>
            <w:gridSpan w:val="8"/>
            <w:shd w:val="clear" w:color="auto" w:fill="F7CAAC"/>
          </w:tcPr>
          <w:p w14:paraId="42A6136D" w14:textId="466C0BA0" w:rsidR="00E5029C" w:rsidRPr="00F52EEF" w:rsidRDefault="00E5029C" w:rsidP="00C91E73">
            <w:pPr>
              <w:tabs>
                <w:tab w:val="left" w:pos="567"/>
              </w:tabs>
              <w:jc w:val="both"/>
              <w:rPr>
                <w:rFonts w:asciiTheme="minorHAnsi" w:eastAsia="Calibri" w:hAnsiTheme="minorHAnsi" w:cstheme="minorHAnsi"/>
              </w:rPr>
            </w:pPr>
            <w:r w:rsidRPr="00F52EEF">
              <w:rPr>
                <w:rFonts w:asciiTheme="minorHAnsi" w:hAnsiTheme="minorHAnsi" w:cstheme="minorHAnsi"/>
                <w:b/>
              </w:rPr>
              <w:t>Další současná působení jako akademický pracovník na jiných VŠ</w:t>
            </w:r>
          </w:p>
        </w:tc>
        <w:tc>
          <w:tcPr>
            <w:tcW w:w="1701" w:type="dxa"/>
            <w:gridSpan w:val="8"/>
            <w:shd w:val="clear" w:color="auto" w:fill="F7CAAC"/>
          </w:tcPr>
          <w:p w14:paraId="78441FF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521" w:type="dxa"/>
            <w:gridSpan w:val="9"/>
            <w:shd w:val="clear" w:color="auto" w:fill="F7CAAC"/>
          </w:tcPr>
          <w:p w14:paraId="688AA7E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4C748B17" w14:textId="77777777" w:rsidTr="0088760D">
        <w:tc>
          <w:tcPr>
            <w:tcW w:w="6455" w:type="dxa"/>
            <w:gridSpan w:val="8"/>
          </w:tcPr>
          <w:p w14:paraId="67A56079" w14:textId="77777777" w:rsidR="00E5029C" w:rsidRPr="00F52EEF" w:rsidRDefault="00E5029C" w:rsidP="00935F76">
            <w:pPr>
              <w:tabs>
                <w:tab w:val="left" w:pos="567"/>
              </w:tabs>
              <w:jc w:val="both"/>
              <w:rPr>
                <w:rFonts w:asciiTheme="minorHAnsi" w:hAnsiTheme="minorHAnsi" w:cstheme="minorHAnsi"/>
              </w:rPr>
            </w:pPr>
          </w:p>
        </w:tc>
        <w:tc>
          <w:tcPr>
            <w:tcW w:w="1701" w:type="dxa"/>
            <w:gridSpan w:val="8"/>
          </w:tcPr>
          <w:p w14:paraId="4E72F51F" w14:textId="77777777" w:rsidR="00E5029C" w:rsidRPr="00F52EEF" w:rsidRDefault="00E5029C" w:rsidP="00935F76">
            <w:pPr>
              <w:tabs>
                <w:tab w:val="left" w:pos="567"/>
              </w:tabs>
              <w:jc w:val="both"/>
              <w:rPr>
                <w:rFonts w:asciiTheme="minorHAnsi" w:hAnsiTheme="minorHAnsi" w:cstheme="minorHAnsi"/>
              </w:rPr>
            </w:pPr>
          </w:p>
        </w:tc>
        <w:tc>
          <w:tcPr>
            <w:tcW w:w="2521" w:type="dxa"/>
            <w:gridSpan w:val="9"/>
          </w:tcPr>
          <w:p w14:paraId="2B32871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2652EF8" w14:textId="77777777" w:rsidTr="0088760D">
        <w:tc>
          <w:tcPr>
            <w:tcW w:w="10677" w:type="dxa"/>
            <w:gridSpan w:val="25"/>
            <w:shd w:val="clear" w:color="auto" w:fill="F7CAAC"/>
          </w:tcPr>
          <w:p w14:paraId="2E08CB1F"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6A01F35F" w14:textId="77777777" w:rsidTr="0088760D">
        <w:trPr>
          <w:trHeight w:val="284"/>
        </w:trPr>
        <w:tc>
          <w:tcPr>
            <w:tcW w:w="10677" w:type="dxa"/>
            <w:gridSpan w:val="25"/>
            <w:tcBorders>
              <w:top w:val="nil"/>
            </w:tcBorders>
          </w:tcPr>
          <w:p w14:paraId="1EC7973E"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Teorie komunikace – přednášející, vedení seminářů </w:t>
            </w:r>
          </w:p>
        </w:tc>
      </w:tr>
      <w:tr w:rsidR="00E5029C" w:rsidRPr="00F52EEF" w14:paraId="764E8762" w14:textId="77777777" w:rsidTr="0088760D">
        <w:tc>
          <w:tcPr>
            <w:tcW w:w="10677" w:type="dxa"/>
            <w:gridSpan w:val="25"/>
            <w:shd w:val="clear" w:color="auto" w:fill="F7CAAC"/>
          </w:tcPr>
          <w:p w14:paraId="67E2792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19083643" w14:textId="77777777" w:rsidTr="0088760D">
        <w:trPr>
          <w:trHeight w:val="1288"/>
        </w:trPr>
        <w:tc>
          <w:tcPr>
            <w:tcW w:w="10677" w:type="dxa"/>
            <w:gridSpan w:val="25"/>
          </w:tcPr>
          <w:p w14:paraId="2629515B" w14:textId="2D1F6D54" w:rsidR="001E2EC7" w:rsidRPr="00F52EEF" w:rsidRDefault="001E2EC7" w:rsidP="00935F76">
            <w:pPr>
              <w:tabs>
                <w:tab w:val="left" w:pos="567"/>
              </w:tabs>
              <w:jc w:val="both"/>
              <w:rPr>
                <w:rFonts w:asciiTheme="minorHAnsi" w:eastAsia="Calibri" w:hAnsiTheme="minorHAnsi" w:cstheme="minorHAnsi"/>
              </w:rPr>
            </w:pPr>
            <w:r w:rsidRPr="00F52EEF">
              <w:rPr>
                <w:rFonts w:asciiTheme="minorHAnsi" w:hAnsiTheme="minorHAnsi" w:cstheme="minorHAnsi"/>
              </w:rPr>
              <w:t xml:space="preserve">2004 - UTB FAME Zlín, Ph.D., diplom v doktorském studijním programu, ekonomika a podnikání   </w:t>
            </w:r>
          </w:p>
          <w:p w14:paraId="0CCDE131" w14:textId="1A6DF86B" w:rsidR="001E2EC7" w:rsidRPr="00F52EEF" w:rsidRDefault="001E2EC7" w:rsidP="00935F76">
            <w:pPr>
              <w:tabs>
                <w:tab w:val="left" w:pos="567"/>
              </w:tabs>
              <w:jc w:val="both"/>
              <w:rPr>
                <w:rFonts w:asciiTheme="minorHAnsi" w:hAnsiTheme="minorHAnsi" w:cstheme="minorHAnsi"/>
              </w:rPr>
            </w:pPr>
            <w:r w:rsidRPr="00F52EEF">
              <w:rPr>
                <w:rFonts w:asciiTheme="minorHAnsi" w:hAnsiTheme="minorHAnsi" w:cstheme="minorHAnsi"/>
              </w:rPr>
              <w:t>2004</w:t>
            </w:r>
            <w:r w:rsidR="0088760D">
              <w:rPr>
                <w:rFonts w:asciiTheme="minorHAnsi" w:hAnsiTheme="minorHAnsi" w:cstheme="minorHAnsi"/>
              </w:rPr>
              <w:t>:</w:t>
            </w:r>
            <w:r w:rsidRPr="00F52EEF">
              <w:rPr>
                <w:rFonts w:asciiTheme="minorHAnsi" w:hAnsiTheme="minorHAnsi" w:cstheme="minorHAnsi"/>
              </w:rPr>
              <w:t xml:space="preserve"> doktorandské studium UTB FAME ve Zlíně</w:t>
            </w:r>
            <w:r w:rsidR="0088760D">
              <w:rPr>
                <w:rFonts w:asciiTheme="minorHAnsi" w:hAnsiTheme="minorHAnsi" w:cstheme="minorHAnsi"/>
              </w:rPr>
              <w:t xml:space="preserve"> (Ph.D.)</w:t>
            </w:r>
          </w:p>
          <w:p w14:paraId="57737593" w14:textId="07DFF039" w:rsidR="001E2EC7" w:rsidRPr="00F52EEF" w:rsidRDefault="001E2EC7" w:rsidP="00935F76">
            <w:pPr>
              <w:tabs>
                <w:tab w:val="left" w:pos="567"/>
              </w:tabs>
              <w:jc w:val="both"/>
              <w:rPr>
                <w:rFonts w:asciiTheme="minorHAnsi" w:hAnsiTheme="minorHAnsi" w:cstheme="minorHAnsi"/>
              </w:rPr>
            </w:pPr>
            <w:r w:rsidRPr="00F52EEF">
              <w:rPr>
                <w:rFonts w:asciiTheme="minorHAnsi" w:hAnsiTheme="minorHAnsi" w:cstheme="minorHAnsi"/>
              </w:rPr>
              <w:t>2002</w:t>
            </w:r>
            <w:r w:rsidR="0088760D">
              <w:rPr>
                <w:rFonts w:asciiTheme="minorHAnsi" w:hAnsiTheme="minorHAnsi" w:cstheme="minorHAnsi"/>
              </w:rPr>
              <w:t>:</w:t>
            </w:r>
            <w:r w:rsidRPr="00F52EEF">
              <w:rPr>
                <w:rFonts w:asciiTheme="minorHAnsi" w:hAnsiTheme="minorHAnsi" w:cstheme="minorHAnsi"/>
              </w:rPr>
              <w:t xml:space="preserve"> doktorandské studium Fakulta podnikatelská VUT Brno</w:t>
            </w:r>
            <w:r w:rsidR="0088760D">
              <w:rPr>
                <w:rFonts w:asciiTheme="minorHAnsi" w:hAnsiTheme="minorHAnsi" w:cstheme="minorHAnsi"/>
              </w:rPr>
              <w:t xml:space="preserve"> (Ph.D.)</w:t>
            </w:r>
          </w:p>
          <w:p w14:paraId="58B0B95B" w14:textId="350F7BE5" w:rsidR="001E2EC7" w:rsidRPr="00F52EEF" w:rsidRDefault="001E2EC7" w:rsidP="00935F76">
            <w:pPr>
              <w:tabs>
                <w:tab w:val="left" w:pos="567"/>
              </w:tabs>
              <w:jc w:val="both"/>
              <w:rPr>
                <w:rFonts w:asciiTheme="minorHAnsi" w:hAnsiTheme="minorHAnsi" w:cstheme="minorHAnsi"/>
              </w:rPr>
            </w:pPr>
            <w:r w:rsidRPr="00F52EEF">
              <w:rPr>
                <w:rFonts w:asciiTheme="minorHAnsi" w:hAnsiTheme="minorHAnsi" w:cstheme="minorHAnsi"/>
              </w:rPr>
              <w:t>1985</w:t>
            </w:r>
            <w:r w:rsidR="0088760D">
              <w:rPr>
                <w:rFonts w:asciiTheme="minorHAnsi" w:hAnsiTheme="minorHAnsi" w:cstheme="minorHAnsi"/>
              </w:rPr>
              <w:t>:</w:t>
            </w:r>
            <w:r w:rsidRPr="00F52EEF">
              <w:rPr>
                <w:rFonts w:asciiTheme="minorHAnsi" w:hAnsiTheme="minorHAnsi" w:cstheme="minorHAnsi"/>
              </w:rPr>
              <w:t xml:space="preserve"> Univerzita Palackého v Olomouci Fakulta přírodovědecká - doplňkové pedagogické studium</w:t>
            </w:r>
          </w:p>
          <w:p w14:paraId="539BBF56" w14:textId="2E10DB15" w:rsidR="001E2EC7" w:rsidRPr="00F52EEF" w:rsidRDefault="001E2EC7" w:rsidP="00935F76">
            <w:pPr>
              <w:tabs>
                <w:tab w:val="left" w:pos="567"/>
              </w:tabs>
              <w:jc w:val="both"/>
              <w:rPr>
                <w:rFonts w:asciiTheme="minorHAnsi" w:hAnsiTheme="minorHAnsi" w:cstheme="minorHAnsi"/>
              </w:rPr>
            </w:pPr>
            <w:r w:rsidRPr="00F52EEF">
              <w:rPr>
                <w:rFonts w:asciiTheme="minorHAnsi" w:hAnsiTheme="minorHAnsi" w:cstheme="minorHAnsi"/>
              </w:rPr>
              <w:t>1982</w:t>
            </w:r>
            <w:r w:rsidR="0088760D">
              <w:rPr>
                <w:rFonts w:asciiTheme="minorHAnsi" w:hAnsiTheme="minorHAnsi" w:cstheme="minorHAnsi"/>
              </w:rPr>
              <w:t>:</w:t>
            </w:r>
            <w:r w:rsidRPr="00F52EEF">
              <w:rPr>
                <w:rFonts w:asciiTheme="minorHAnsi" w:hAnsiTheme="minorHAnsi" w:cstheme="minorHAnsi"/>
              </w:rPr>
              <w:t xml:space="preserve"> VUT Brno - FT ve Zlíně Ekonomika a řízení spotřebního průmyslu </w:t>
            </w:r>
            <w:r w:rsidR="0088760D">
              <w:rPr>
                <w:rFonts w:asciiTheme="minorHAnsi" w:hAnsiTheme="minorHAnsi" w:cstheme="minorHAnsi"/>
              </w:rPr>
              <w:t>(</w:t>
            </w:r>
            <w:r w:rsidRPr="00F52EEF">
              <w:rPr>
                <w:rFonts w:asciiTheme="minorHAnsi" w:hAnsiTheme="minorHAnsi" w:cstheme="minorHAnsi"/>
              </w:rPr>
              <w:t>Ing</w:t>
            </w:r>
            <w:r w:rsidR="0088760D">
              <w:rPr>
                <w:rFonts w:asciiTheme="minorHAnsi" w:hAnsiTheme="minorHAnsi" w:cstheme="minorHAnsi"/>
              </w:rPr>
              <w:t>.)</w:t>
            </w:r>
          </w:p>
        </w:tc>
      </w:tr>
      <w:tr w:rsidR="00E5029C" w:rsidRPr="00F52EEF" w14:paraId="56FAADFF" w14:textId="77777777" w:rsidTr="0088760D">
        <w:tc>
          <w:tcPr>
            <w:tcW w:w="10677" w:type="dxa"/>
            <w:gridSpan w:val="25"/>
            <w:shd w:val="clear" w:color="auto" w:fill="F7CAAC"/>
          </w:tcPr>
          <w:p w14:paraId="6B16710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2D55A0C5" w14:textId="77777777" w:rsidTr="0088760D">
        <w:trPr>
          <w:trHeight w:val="2422"/>
        </w:trPr>
        <w:tc>
          <w:tcPr>
            <w:tcW w:w="10677" w:type="dxa"/>
            <w:gridSpan w:val="25"/>
          </w:tcPr>
          <w:p w14:paraId="3C3A8B2B" w14:textId="7EA79178" w:rsidR="001E2EC7" w:rsidRPr="00F52EEF" w:rsidRDefault="001E2EC7" w:rsidP="0088760D">
            <w:pPr>
              <w:pStyle w:val="Odstavecseseznamem1"/>
              <w:tabs>
                <w:tab w:val="left" w:pos="567"/>
              </w:tabs>
              <w:spacing w:after="0"/>
              <w:ind w:left="0"/>
              <w:rPr>
                <w:rFonts w:asciiTheme="minorHAnsi" w:hAnsiTheme="minorHAnsi" w:cstheme="minorHAnsi"/>
              </w:rPr>
            </w:pPr>
            <w:r w:rsidRPr="00F52EEF">
              <w:rPr>
                <w:rFonts w:asciiTheme="minorHAnsi" w:hAnsiTheme="minorHAnsi" w:cstheme="minorHAnsi"/>
              </w:rPr>
              <w:t xml:space="preserve">1982 </w:t>
            </w:r>
            <w:r w:rsidR="0088760D">
              <w:rPr>
                <w:rFonts w:asciiTheme="minorHAnsi" w:hAnsiTheme="minorHAnsi" w:cstheme="minorHAnsi"/>
              </w:rPr>
              <w:t>–</w:t>
            </w:r>
            <w:r w:rsidRPr="00F52EEF">
              <w:rPr>
                <w:rFonts w:asciiTheme="minorHAnsi" w:hAnsiTheme="minorHAnsi" w:cstheme="minorHAnsi"/>
              </w:rPr>
              <w:t xml:space="preserve"> 1992</w:t>
            </w:r>
            <w:r w:rsidR="0088760D">
              <w:rPr>
                <w:rFonts w:asciiTheme="minorHAnsi" w:hAnsiTheme="minorHAnsi" w:cstheme="minorHAnsi"/>
              </w:rPr>
              <w:t>:</w:t>
            </w:r>
            <w:r w:rsidRPr="00F52EEF">
              <w:rPr>
                <w:rFonts w:asciiTheme="minorHAnsi" w:hAnsiTheme="minorHAnsi" w:cstheme="minorHAnsi"/>
              </w:rPr>
              <w:t xml:space="preserve"> vyučující odborných předmětů a ekonomiky na Středním odborném Učilišti obuvnickém ve Zlíně</w:t>
            </w:r>
          </w:p>
          <w:p w14:paraId="1007C111" w14:textId="72B9CBB5" w:rsidR="001E2EC7" w:rsidRPr="00F52EEF" w:rsidRDefault="001E2EC7" w:rsidP="0088760D">
            <w:pPr>
              <w:pStyle w:val="Odstavecseseznamem1"/>
              <w:tabs>
                <w:tab w:val="left" w:pos="567"/>
              </w:tabs>
              <w:spacing w:after="0"/>
              <w:ind w:left="0"/>
              <w:rPr>
                <w:rFonts w:asciiTheme="minorHAnsi" w:hAnsiTheme="minorHAnsi" w:cstheme="minorHAnsi"/>
              </w:rPr>
            </w:pPr>
            <w:r w:rsidRPr="00F52EEF">
              <w:rPr>
                <w:rFonts w:asciiTheme="minorHAnsi" w:hAnsiTheme="minorHAnsi" w:cstheme="minorHAnsi"/>
              </w:rPr>
              <w:t xml:space="preserve">1992 </w:t>
            </w:r>
            <w:r w:rsidR="0088760D">
              <w:rPr>
                <w:rFonts w:asciiTheme="minorHAnsi" w:hAnsiTheme="minorHAnsi" w:cstheme="minorHAnsi"/>
              </w:rPr>
              <w:t>–</w:t>
            </w:r>
            <w:r w:rsidR="00B84813" w:rsidRPr="00F52EEF">
              <w:rPr>
                <w:rFonts w:asciiTheme="minorHAnsi" w:hAnsiTheme="minorHAnsi" w:cstheme="minorHAnsi"/>
              </w:rPr>
              <w:t xml:space="preserve"> </w:t>
            </w:r>
            <w:r w:rsidRPr="00F52EEF">
              <w:rPr>
                <w:rFonts w:asciiTheme="minorHAnsi" w:hAnsiTheme="minorHAnsi" w:cstheme="minorHAnsi"/>
              </w:rPr>
              <w:t>1993</w:t>
            </w:r>
            <w:r w:rsidR="0088760D">
              <w:rPr>
                <w:rFonts w:asciiTheme="minorHAnsi" w:hAnsiTheme="minorHAnsi" w:cstheme="minorHAnsi"/>
              </w:rPr>
              <w:t>:</w:t>
            </w:r>
            <w:r w:rsidRPr="00F52EEF">
              <w:rPr>
                <w:rFonts w:asciiTheme="minorHAnsi" w:hAnsiTheme="minorHAnsi" w:cstheme="minorHAnsi"/>
              </w:rPr>
              <w:t xml:space="preserve"> externí výuka ekonomických předmětů na Gymnáziu Zlín, na Gymnáziu T. G. M ve Zlíně</w:t>
            </w:r>
            <w:r w:rsidRPr="00F52EEF">
              <w:rPr>
                <w:rFonts w:asciiTheme="minorHAnsi" w:hAnsiTheme="minorHAnsi" w:cstheme="minorHAnsi"/>
              </w:rPr>
              <w:br/>
              <w:t xml:space="preserve">1992 </w:t>
            </w:r>
            <w:r w:rsidR="0088760D">
              <w:rPr>
                <w:rFonts w:asciiTheme="minorHAnsi" w:hAnsiTheme="minorHAnsi" w:cstheme="minorHAnsi"/>
              </w:rPr>
              <w:t>–</w:t>
            </w:r>
            <w:r w:rsidRPr="00F52EEF">
              <w:rPr>
                <w:rFonts w:asciiTheme="minorHAnsi" w:hAnsiTheme="minorHAnsi" w:cstheme="minorHAnsi"/>
              </w:rPr>
              <w:t xml:space="preserve"> 1999</w:t>
            </w:r>
            <w:r w:rsidR="0088760D">
              <w:rPr>
                <w:rFonts w:asciiTheme="minorHAnsi" w:hAnsiTheme="minorHAnsi" w:cstheme="minorHAnsi"/>
              </w:rPr>
              <w:t>:</w:t>
            </w:r>
            <w:r w:rsidRPr="00F52EEF">
              <w:rPr>
                <w:rFonts w:asciiTheme="minorHAnsi" w:hAnsiTheme="minorHAnsi" w:cstheme="minorHAnsi"/>
              </w:rPr>
              <w:t xml:space="preserve"> výuka ekonomických předmětů a marketingu na Obchodní akademii T. Bati ve Zlíně, přednášky a v bakalářském studijním programu na VOŠE Zlín</w:t>
            </w:r>
          </w:p>
          <w:p w14:paraId="4CDCACB8" w14:textId="780E0851" w:rsidR="001E2EC7" w:rsidRPr="00F52EEF" w:rsidRDefault="001E2EC7" w:rsidP="0088760D">
            <w:pPr>
              <w:pStyle w:val="Odstavecseseznamem1"/>
              <w:tabs>
                <w:tab w:val="left" w:pos="567"/>
              </w:tabs>
              <w:spacing w:after="0"/>
              <w:ind w:left="0"/>
              <w:rPr>
                <w:rFonts w:asciiTheme="minorHAnsi" w:hAnsiTheme="minorHAnsi" w:cstheme="minorHAnsi"/>
              </w:rPr>
            </w:pPr>
            <w:r w:rsidRPr="00F52EEF">
              <w:rPr>
                <w:rFonts w:asciiTheme="minorHAnsi" w:hAnsiTheme="minorHAnsi" w:cstheme="minorHAnsi"/>
              </w:rPr>
              <w:t xml:space="preserve">1999 </w:t>
            </w:r>
            <w:r w:rsidR="0088760D">
              <w:rPr>
                <w:rFonts w:asciiTheme="minorHAnsi" w:hAnsiTheme="minorHAnsi" w:cstheme="minorHAnsi"/>
              </w:rPr>
              <w:t>–</w:t>
            </w:r>
            <w:r w:rsidRPr="00F52EEF">
              <w:rPr>
                <w:rFonts w:asciiTheme="minorHAnsi" w:hAnsiTheme="minorHAnsi" w:cstheme="minorHAnsi"/>
              </w:rPr>
              <w:t xml:space="preserve"> 2003</w:t>
            </w:r>
            <w:r w:rsidR="0088760D">
              <w:rPr>
                <w:rFonts w:asciiTheme="minorHAnsi" w:hAnsiTheme="minorHAnsi" w:cstheme="minorHAnsi"/>
              </w:rPr>
              <w:t>:</w:t>
            </w:r>
            <w:r w:rsidRPr="00F52EEF">
              <w:rPr>
                <w:rFonts w:asciiTheme="minorHAnsi" w:hAnsiTheme="minorHAnsi" w:cstheme="minorHAnsi"/>
              </w:rPr>
              <w:t xml:space="preserve"> vedoucí oboru Marketingu v bakalářském studijním programu FaME UTB realizovaném na OA T. Bati a VOŠE Zlín </w:t>
            </w:r>
            <w:r w:rsidRPr="00F52EEF">
              <w:rPr>
                <w:rFonts w:asciiTheme="minorHAnsi" w:hAnsiTheme="minorHAnsi" w:cstheme="minorHAnsi"/>
              </w:rPr>
              <w:br/>
              <w:t xml:space="preserve">2001 </w:t>
            </w:r>
            <w:r w:rsidR="0088760D">
              <w:rPr>
                <w:rFonts w:asciiTheme="minorHAnsi" w:hAnsiTheme="minorHAnsi" w:cstheme="minorHAnsi"/>
              </w:rPr>
              <w:t>–</w:t>
            </w:r>
            <w:r w:rsidRPr="00F52EEF">
              <w:rPr>
                <w:rFonts w:asciiTheme="minorHAnsi" w:hAnsiTheme="minorHAnsi" w:cstheme="minorHAnsi"/>
              </w:rPr>
              <w:t xml:space="preserve"> 2003</w:t>
            </w:r>
            <w:r w:rsidR="0088760D">
              <w:rPr>
                <w:rFonts w:asciiTheme="minorHAnsi" w:hAnsiTheme="minorHAnsi" w:cstheme="minorHAnsi"/>
              </w:rPr>
              <w:t>:</w:t>
            </w:r>
            <w:r w:rsidRPr="00F52EEF">
              <w:rPr>
                <w:rFonts w:asciiTheme="minorHAnsi" w:hAnsiTheme="minorHAnsi" w:cstheme="minorHAnsi"/>
              </w:rPr>
              <w:t xml:space="preserve"> externí přednášky a semináře na FMK v předmětech marketing, osobní prodej, ekonomika a podnikání</w:t>
            </w:r>
            <w:r w:rsidRPr="00F52EEF">
              <w:rPr>
                <w:rFonts w:asciiTheme="minorHAnsi" w:hAnsiTheme="minorHAnsi" w:cstheme="minorHAnsi"/>
              </w:rPr>
              <w:br/>
              <w:t xml:space="preserve">2003 </w:t>
            </w:r>
            <w:r w:rsidR="0088760D">
              <w:rPr>
                <w:rFonts w:asciiTheme="minorHAnsi" w:hAnsiTheme="minorHAnsi" w:cstheme="minorHAnsi"/>
              </w:rPr>
              <w:t>–</w:t>
            </w:r>
            <w:r w:rsidRPr="00F52EEF">
              <w:rPr>
                <w:rFonts w:asciiTheme="minorHAnsi" w:hAnsiTheme="minorHAnsi" w:cstheme="minorHAnsi"/>
              </w:rPr>
              <w:t xml:space="preserve"> 2005</w:t>
            </w:r>
            <w:r w:rsidR="0088760D">
              <w:rPr>
                <w:rFonts w:asciiTheme="minorHAnsi" w:hAnsiTheme="minorHAnsi" w:cstheme="minorHAnsi"/>
              </w:rPr>
              <w:t>:</w:t>
            </w:r>
            <w:r w:rsidRPr="00F52EEF">
              <w:rPr>
                <w:rFonts w:asciiTheme="minorHAnsi" w:hAnsiTheme="minorHAnsi" w:cstheme="minorHAnsi"/>
              </w:rPr>
              <w:t xml:space="preserve"> odborná asistentka na FMK UTB Zlín</w:t>
            </w:r>
          </w:p>
          <w:p w14:paraId="75001922" w14:textId="0271749C" w:rsidR="001E2EC7" w:rsidRPr="00F52EEF" w:rsidRDefault="001E2EC7" w:rsidP="0088760D">
            <w:pPr>
              <w:pStyle w:val="Odstavecseseznamem1"/>
              <w:tabs>
                <w:tab w:val="left" w:pos="567"/>
              </w:tabs>
              <w:spacing w:after="0"/>
              <w:ind w:left="0"/>
              <w:rPr>
                <w:rFonts w:asciiTheme="minorHAnsi" w:hAnsiTheme="minorHAnsi" w:cstheme="minorHAnsi"/>
              </w:rPr>
            </w:pPr>
            <w:r w:rsidRPr="00F52EEF">
              <w:rPr>
                <w:rFonts w:asciiTheme="minorHAnsi" w:hAnsiTheme="minorHAnsi" w:cstheme="minorHAnsi"/>
              </w:rPr>
              <w:t xml:space="preserve">2005 </w:t>
            </w:r>
            <w:r w:rsidR="0088760D">
              <w:rPr>
                <w:rFonts w:asciiTheme="minorHAnsi" w:hAnsiTheme="minorHAnsi" w:cstheme="minorHAnsi"/>
              </w:rPr>
              <w:t>–</w:t>
            </w:r>
            <w:r w:rsidRPr="00F52EEF">
              <w:rPr>
                <w:rFonts w:asciiTheme="minorHAnsi" w:hAnsiTheme="minorHAnsi" w:cstheme="minorHAnsi"/>
              </w:rPr>
              <w:t xml:space="preserve"> 2008</w:t>
            </w:r>
            <w:r w:rsidR="0088760D">
              <w:rPr>
                <w:rFonts w:asciiTheme="minorHAnsi" w:hAnsiTheme="minorHAnsi" w:cstheme="minorHAnsi"/>
              </w:rPr>
              <w:t>:</w:t>
            </w:r>
            <w:r w:rsidRPr="00F52EEF">
              <w:rPr>
                <w:rFonts w:asciiTheme="minorHAnsi" w:hAnsiTheme="minorHAnsi" w:cstheme="minorHAnsi"/>
              </w:rPr>
              <w:t xml:space="preserve"> proděkanka pro tvůrčí činnost na FMK UTB Zlín, odborná asistentka ÚMK</w:t>
            </w:r>
            <w:r w:rsidRPr="00F52EEF">
              <w:rPr>
                <w:rFonts w:asciiTheme="minorHAnsi" w:hAnsiTheme="minorHAnsi" w:cstheme="minorHAnsi"/>
              </w:rPr>
              <w:br/>
              <w:t xml:space="preserve">2008 </w:t>
            </w:r>
            <w:r w:rsidR="0088760D">
              <w:rPr>
                <w:rFonts w:asciiTheme="minorHAnsi" w:hAnsiTheme="minorHAnsi" w:cstheme="minorHAnsi"/>
              </w:rPr>
              <w:t>–</w:t>
            </w:r>
            <w:r w:rsidRPr="00F52EEF">
              <w:rPr>
                <w:rFonts w:asciiTheme="minorHAnsi" w:hAnsiTheme="minorHAnsi" w:cstheme="minorHAnsi"/>
              </w:rPr>
              <w:t xml:space="preserve"> 2012</w:t>
            </w:r>
            <w:r w:rsidR="0088760D">
              <w:rPr>
                <w:rFonts w:asciiTheme="minorHAnsi" w:hAnsiTheme="minorHAnsi" w:cstheme="minorHAnsi"/>
              </w:rPr>
              <w:t>:</w:t>
            </w:r>
            <w:r w:rsidRPr="00F52EEF">
              <w:rPr>
                <w:rFonts w:asciiTheme="minorHAnsi" w:hAnsiTheme="minorHAnsi" w:cstheme="minorHAnsi"/>
              </w:rPr>
              <w:t xml:space="preserve"> proděkanka pro tvůrčí činnost Fakulta multimediálních komunikací UTB , Zlín, odborná asistentka Ústavu marketingových komunikací  </w:t>
            </w:r>
          </w:p>
          <w:p w14:paraId="21C212BD" w14:textId="67067896" w:rsidR="00E5029C" w:rsidRPr="00F52EEF" w:rsidRDefault="001E2EC7" w:rsidP="0088760D">
            <w:pPr>
              <w:pStyle w:val="Odstavecseseznamem1"/>
              <w:tabs>
                <w:tab w:val="left" w:pos="567"/>
              </w:tabs>
              <w:spacing w:after="0"/>
              <w:ind w:left="0"/>
              <w:rPr>
                <w:rFonts w:asciiTheme="minorHAnsi" w:hAnsiTheme="minorHAnsi" w:cstheme="minorHAnsi"/>
              </w:rPr>
            </w:pPr>
            <w:r w:rsidRPr="00F52EEF">
              <w:rPr>
                <w:rFonts w:asciiTheme="minorHAnsi" w:hAnsiTheme="minorHAnsi" w:cstheme="minorHAnsi"/>
              </w:rPr>
              <w:t>2013</w:t>
            </w:r>
            <w:r w:rsidR="004A7019" w:rsidRPr="00F52EEF">
              <w:rPr>
                <w:rFonts w:asciiTheme="minorHAnsi" w:hAnsiTheme="minorHAnsi" w:cstheme="minorHAnsi"/>
              </w:rPr>
              <w:t xml:space="preserve"> </w:t>
            </w:r>
            <w:proofErr w:type="gramStart"/>
            <w:r w:rsidRPr="00F52EEF">
              <w:rPr>
                <w:rFonts w:asciiTheme="minorHAnsi" w:hAnsiTheme="minorHAnsi" w:cstheme="minorHAnsi"/>
              </w:rPr>
              <w:t>-  do</w:t>
            </w:r>
            <w:r w:rsidR="0088760D">
              <w:rPr>
                <w:rFonts w:asciiTheme="minorHAnsi" w:hAnsiTheme="minorHAnsi" w:cstheme="minorHAnsi"/>
              </w:rPr>
              <w:t>po</w:t>
            </w:r>
            <w:r w:rsidRPr="00F52EEF">
              <w:rPr>
                <w:rFonts w:asciiTheme="minorHAnsi" w:hAnsiTheme="minorHAnsi" w:cstheme="minorHAnsi"/>
              </w:rPr>
              <w:t>sud</w:t>
            </w:r>
            <w:proofErr w:type="gramEnd"/>
            <w:r w:rsidR="0088760D">
              <w:rPr>
                <w:rFonts w:asciiTheme="minorHAnsi" w:hAnsiTheme="minorHAnsi" w:cstheme="minorHAnsi"/>
              </w:rPr>
              <w:t>:</w:t>
            </w:r>
            <w:r w:rsidRPr="00F52EEF">
              <w:rPr>
                <w:rFonts w:asciiTheme="minorHAnsi" w:hAnsiTheme="minorHAnsi" w:cstheme="minorHAnsi"/>
              </w:rPr>
              <w:t xml:space="preserve"> odborná asistentka Ústavu marketingových komunikací, FMK UTB Zlín</w:t>
            </w:r>
          </w:p>
        </w:tc>
      </w:tr>
      <w:tr w:rsidR="00E5029C" w:rsidRPr="00F52EEF" w14:paraId="73996314" w14:textId="77777777" w:rsidTr="0088760D">
        <w:trPr>
          <w:trHeight w:val="250"/>
        </w:trPr>
        <w:tc>
          <w:tcPr>
            <w:tcW w:w="10677" w:type="dxa"/>
            <w:gridSpan w:val="25"/>
            <w:shd w:val="clear" w:color="auto" w:fill="F7CAAC"/>
          </w:tcPr>
          <w:p w14:paraId="490583A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2D87D457" w14:textId="77777777" w:rsidTr="0088760D">
        <w:trPr>
          <w:trHeight w:val="268"/>
        </w:trPr>
        <w:tc>
          <w:tcPr>
            <w:tcW w:w="10677" w:type="dxa"/>
            <w:gridSpan w:val="25"/>
          </w:tcPr>
          <w:p w14:paraId="5E7AF14C"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Počet bakalářských prací: 96, počet diplomových prací: 166</w:t>
            </w:r>
          </w:p>
        </w:tc>
      </w:tr>
      <w:tr w:rsidR="00E5029C" w:rsidRPr="00F52EEF" w14:paraId="5EA3551E" w14:textId="77777777" w:rsidTr="0088760D">
        <w:trPr>
          <w:cantSplit/>
        </w:trPr>
        <w:tc>
          <w:tcPr>
            <w:tcW w:w="4165" w:type="dxa"/>
            <w:gridSpan w:val="2"/>
            <w:tcBorders>
              <w:top w:val="single" w:sz="12" w:space="0" w:color="auto"/>
            </w:tcBorders>
            <w:shd w:val="clear" w:color="auto" w:fill="F7CAAC"/>
          </w:tcPr>
          <w:p w14:paraId="4EE9DE6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06" w:type="dxa"/>
            <w:gridSpan w:val="2"/>
            <w:tcBorders>
              <w:top w:val="single" w:sz="12" w:space="0" w:color="auto"/>
            </w:tcBorders>
            <w:shd w:val="clear" w:color="auto" w:fill="F7CAAC"/>
          </w:tcPr>
          <w:p w14:paraId="7D0501B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85" w:type="dxa"/>
            <w:gridSpan w:val="12"/>
            <w:tcBorders>
              <w:top w:val="single" w:sz="12" w:space="0" w:color="auto"/>
              <w:right w:val="single" w:sz="12" w:space="0" w:color="auto"/>
            </w:tcBorders>
            <w:shd w:val="clear" w:color="auto" w:fill="F7CAAC"/>
          </w:tcPr>
          <w:p w14:paraId="4420629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521" w:type="dxa"/>
            <w:gridSpan w:val="9"/>
            <w:tcBorders>
              <w:top w:val="single" w:sz="12" w:space="0" w:color="auto"/>
              <w:left w:val="single" w:sz="12" w:space="0" w:color="auto"/>
            </w:tcBorders>
            <w:shd w:val="clear" w:color="auto" w:fill="F7CAAC"/>
          </w:tcPr>
          <w:p w14:paraId="2973E84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E5029C" w:rsidRPr="00F52EEF" w14:paraId="1CFC65BD" w14:textId="77777777" w:rsidTr="0088760D">
        <w:trPr>
          <w:cantSplit/>
        </w:trPr>
        <w:tc>
          <w:tcPr>
            <w:tcW w:w="4165" w:type="dxa"/>
            <w:gridSpan w:val="2"/>
          </w:tcPr>
          <w:p w14:paraId="3B0551DD" w14:textId="77777777" w:rsidR="00E5029C" w:rsidRPr="00F52EEF" w:rsidRDefault="00E5029C" w:rsidP="00935F76">
            <w:pPr>
              <w:tabs>
                <w:tab w:val="left" w:pos="567"/>
              </w:tabs>
              <w:jc w:val="both"/>
              <w:rPr>
                <w:rFonts w:asciiTheme="minorHAnsi" w:hAnsiTheme="minorHAnsi" w:cstheme="minorHAnsi"/>
              </w:rPr>
            </w:pPr>
          </w:p>
        </w:tc>
        <w:tc>
          <w:tcPr>
            <w:tcW w:w="2006" w:type="dxa"/>
            <w:gridSpan w:val="2"/>
          </w:tcPr>
          <w:p w14:paraId="56226FB0" w14:textId="77777777" w:rsidR="00E5029C" w:rsidRPr="00F52EEF" w:rsidRDefault="00E5029C" w:rsidP="00935F76">
            <w:pPr>
              <w:tabs>
                <w:tab w:val="left" w:pos="567"/>
              </w:tabs>
              <w:jc w:val="both"/>
              <w:rPr>
                <w:rFonts w:asciiTheme="minorHAnsi" w:hAnsiTheme="minorHAnsi" w:cstheme="minorHAnsi"/>
              </w:rPr>
            </w:pPr>
          </w:p>
        </w:tc>
        <w:tc>
          <w:tcPr>
            <w:tcW w:w="1985" w:type="dxa"/>
            <w:gridSpan w:val="12"/>
            <w:tcBorders>
              <w:right w:val="single" w:sz="12" w:space="0" w:color="auto"/>
            </w:tcBorders>
          </w:tcPr>
          <w:p w14:paraId="02239C11" w14:textId="77777777" w:rsidR="00E5029C" w:rsidRPr="00F52EEF" w:rsidRDefault="00E5029C" w:rsidP="00935F76">
            <w:pPr>
              <w:tabs>
                <w:tab w:val="left" w:pos="567"/>
              </w:tabs>
              <w:jc w:val="both"/>
              <w:rPr>
                <w:rFonts w:asciiTheme="minorHAnsi" w:hAnsiTheme="minorHAnsi" w:cstheme="minorHAnsi"/>
              </w:rPr>
            </w:pPr>
          </w:p>
        </w:tc>
        <w:tc>
          <w:tcPr>
            <w:tcW w:w="850" w:type="dxa"/>
            <w:gridSpan w:val="4"/>
            <w:tcBorders>
              <w:left w:val="single" w:sz="12" w:space="0" w:color="auto"/>
            </w:tcBorders>
            <w:shd w:val="clear" w:color="auto" w:fill="F7CAAC"/>
          </w:tcPr>
          <w:p w14:paraId="2B26E59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WOS</w:t>
            </w:r>
          </w:p>
        </w:tc>
        <w:tc>
          <w:tcPr>
            <w:tcW w:w="851" w:type="dxa"/>
            <w:gridSpan w:val="3"/>
            <w:shd w:val="clear" w:color="auto" w:fill="F7CAAC"/>
          </w:tcPr>
          <w:p w14:paraId="0E4261D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820" w:type="dxa"/>
            <w:gridSpan w:val="2"/>
            <w:shd w:val="clear" w:color="auto" w:fill="F7CAAC"/>
          </w:tcPr>
          <w:p w14:paraId="23AF73D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1D99E1C5" w14:textId="77777777" w:rsidTr="0088760D">
        <w:trPr>
          <w:cantSplit/>
          <w:trHeight w:val="70"/>
        </w:trPr>
        <w:tc>
          <w:tcPr>
            <w:tcW w:w="4165" w:type="dxa"/>
            <w:gridSpan w:val="2"/>
            <w:shd w:val="clear" w:color="auto" w:fill="F7CAAC"/>
          </w:tcPr>
          <w:p w14:paraId="19D7BA9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06" w:type="dxa"/>
            <w:gridSpan w:val="2"/>
            <w:shd w:val="clear" w:color="auto" w:fill="F7CAAC"/>
          </w:tcPr>
          <w:p w14:paraId="041DC57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85" w:type="dxa"/>
            <w:gridSpan w:val="12"/>
            <w:tcBorders>
              <w:right w:val="single" w:sz="12" w:space="0" w:color="auto"/>
            </w:tcBorders>
            <w:shd w:val="clear" w:color="auto" w:fill="F7CAAC"/>
          </w:tcPr>
          <w:p w14:paraId="052C355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850" w:type="dxa"/>
            <w:gridSpan w:val="4"/>
            <w:vMerge w:val="restart"/>
            <w:tcBorders>
              <w:left w:val="single" w:sz="12" w:space="0" w:color="auto"/>
            </w:tcBorders>
          </w:tcPr>
          <w:p w14:paraId="0C06909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13</w:t>
            </w:r>
          </w:p>
        </w:tc>
        <w:tc>
          <w:tcPr>
            <w:tcW w:w="851" w:type="dxa"/>
            <w:gridSpan w:val="3"/>
            <w:vMerge w:val="restart"/>
          </w:tcPr>
          <w:p w14:paraId="72E69A3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2</w:t>
            </w:r>
          </w:p>
        </w:tc>
        <w:tc>
          <w:tcPr>
            <w:tcW w:w="820" w:type="dxa"/>
            <w:gridSpan w:val="2"/>
            <w:vMerge w:val="restart"/>
          </w:tcPr>
          <w:p w14:paraId="13B83A1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25</w:t>
            </w:r>
          </w:p>
        </w:tc>
      </w:tr>
      <w:tr w:rsidR="00E5029C" w:rsidRPr="00F52EEF" w14:paraId="161C7A7B" w14:textId="77777777" w:rsidTr="0088760D">
        <w:trPr>
          <w:trHeight w:val="205"/>
        </w:trPr>
        <w:tc>
          <w:tcPr>
            <w:tcW w:w="4165" w:type="dxa"/>
            <w:gridSpan w:val="2"/>
          </w:tcPr>
          <w:p w14:paraId="337712BE" w14:textId="77777777" w:rsidR="00E5029C" w:rsidRPr="00F52EEF" w:rsidRDefault="00E5029C" w:rsidP="00935F76">
            <w:pPr>
              <w:tabs>
                <w:tab w:val="left" w:pos="567"/>
              </w:tabs>
              <w:jc w:val="both"/>
              <w:rPr>
                <w:rFonts w:asciiTheme="minorHAnsi" w:hAnsiTheme="minorHAnsi" w:cstheme="minorHAnsi"/>
              </w:rPr>
            </w:pPr>
          </w:p>
        </w:tc>
        <w:tc>
          <w:tcPr>
            <w:tcW w:w="2006" w:type="dxa"/>
            <w:gridSpan w:val="2"/>
          </w:tcPr>
          <w:p w14:paraId="7A16C422" w14:textId="77777777" w:rsidR="00E5029C" w:rsidRPr="00F52EEF" w:rsidRDefault="00E5029C" w:rsidP="00935F76">
            <w:pPr>
              <w:tabs>
                <w:tab w:val="left" w:pos="567"/>
              </w:tabs>
              <w:jc w:val="both"/>
              <w:rPr>
                <w:rFonts w:asciiTheme="minorHAnsi" w:hAnsiTheme="minorHAnsi" w:cstheme="minorHAnsi"/>
              </w:rPr>
            </w:pPr>
          </w:p>
        </w:tc>
        <w:tc>
          <w:tcPr>
            <w:tcW w:w="1985" w:type="dxa"/>
            <w:gridSpan w:val="12"/>
            <w:tcBorders>
              <w:right w:val="single" w:sz="12" w:space="0" w:color="auto"/>
            </w:tcBorders>
          </w:tcPr>
          <w:p w14:paraId="566F46A2" w14:textId="77777777" w:rsidR="00E5029C" w:rsidRPr="00F52EEF" w:rsidRDefault="00E5029C" w:rsidP="00935F76">
            <w:pPr>
              <w:tabs>
                <w:tab w:val="left" w:pos="567"/>
              </w:tabs>
              <w:jc w:val="both"/>
              <w:rPr>
                <w:rFonts w:asciiTheme="minorHAnsi" w:hAnsiTheme="minorHAnsi" w:cstheme="minorHAnsi"/>
              </w:rPr>
            </w:pPr>
          </w:p>
        </w:tc>
        <w:tc>
          <w:tcPr>
            <w:tcW w:w="850" w:type="dxa"/>
            <w:gridSpan w:val="4"/>
            <w:vMerge/>
            <w:tcBorders>
              <w:left w:val="single" w:sz="12" w:space="0" w:color="auto"/>
            </w:tcBorders>
            <w:vAlign w:val="center"/>
          </w:tcPr>
          <w:p w14:paraId="05F59F7A" w14:textId="77777777" w:rsidR="00E5029C" w:rsidRPr="00F52EEF" w:rsidRDefault="00E5029C" w:rsidP="00935F76">
            <w:pPr>
              <w:tabs>
                <w:tab w:val="left" w:pos="567"/>
              </w:tabs>
              <w:rPr>
                <w:rFonts w:asciiTheme="minorHAnsi" w:hAnsiTheme="minorHAnsi" w:cstheme="minorHAnsi"/>
                <w:b/>
              </w:rPr>
            </w:pPr>
          </w:p>
        </w:tc>
        <w:tc>
          <w:tcPr>
            <w:tcW w:w="851" w:type="dxa"/>
            <w:gridSpan w:val="3"/>
            <w:vMerge/>
            <w:vAlign w:val="center"/>
          </w:tcPr>
          <w:p w14:paraId="3AF3D101" w14:textId="77777777" w:rsidR="00E5029C" w:rsidRPr="00F52EEF" w:rsidRDefault="00E5029C" w:rsidP="00935F76">
            <w:pPr>
              <w:tabs>
                <w:tab w:val="left" w:pos="567"/>
              </w:tabs>
              <w:rPr>
                <w:rFonts w:asciiTheme="minorHAnsi" w:hAnsiTheme="minorHAnsi" w:cstheme="minorHAnsi"/>
                <w:b/>
              </w:rPr>
            </w:pPr>
          </w:p>
        </w:tc>
        <w:tc>
          <w:tcPr>
            <w:tcW w:w="820" w:type="dxa"/>
            <w:gridSpan w:val="2"/>
            <w:vMerge/>
            <w:vAlign w:val="center"/>
          </w:tcPr>
          <w:p w14:paraId="36A5EA5B" w14:textId="77777777" w:rsidR="00E5029C" w:rsidRPr="00F52EEF" w:rsidRDefault="00E5029C" w:rsidP="00935F76">
            <w:pPr>
              <w:tabs>
                <w:tab w:val="left" w:pos="567"/>
              </w:tabs>
              <w:rPr>
                <w:rFonts w:asciiTheme="minorHAnsi" w:hAnsiTheme="minorHAnsi" w:cstheme="minorHAnsi"/>
                <w:b/>
              </w:rPr>
            </w:pPr>
          </w:p>
        </w:tc>
      </w:tr>
      <w:tr w:rsidR="00E5029C" w:rsidRPr="00F52EEF" w14:paraId="7D4395E8" w14:textId="77777777" w:rsidTr="0088760D">
        <w:tc>
          <w:tcPr>
            <w:tcW w:w="10677" w:type="dxa"/>
            <w:gridSpan w:val="25"/>
            <w:shd w:val="clear" w:color="auto" w:fill="F7CAAC"/>
          </w:tcPr>
          <w:p w14:paraId="5D9376D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4236845F" w14:textId="77777777" w:rsidTr="0088760D">
        <w:trPr>
          <w:trHeight w:val="1922"/>
        </w:trPr>
        <w:tc>
          <w:tcPr>
            <w:tcW w:w="10677" w:type="dxa"/>
            <w:gridSpan w:val="25"/>
          </w:tcPr>
          <w:p w14:paraId="24DAEA22" w14:textId="77777777" w:rsidR="00E5029C" w:rsidRPr="00F52EEF" w:rsidRDefault="00E5029C" w:rsidP="00935F76">
            <w:pPr>
              <w:tabs>
                <w:tab w:val="left" w:pos="567"/>
              </w:tabs>
              <w:rPr>
                <w:rFonts w:asciiTheme="minorHAnsi" w:eastAsia="Calibri" w:hAnsiTheme="minorHAnsi" w:cstheme="minorHAnsi"/>
              </w:rPr>
            </w:pPr>
            <w:r w:rsidRPr="00F52EEF">
              <w:rPr>
                <w:rFonts w:asciiTheme="minorHAnsi" w:eastAsia="Calibri" w:hAnsiTheme="minorHAnsi" w:cstheme="minorHAnsi"/>
              </w:rPr>
              <w:t xml:space="preserve">Soukalová R. et al. (2016). </w:t>
            </w:r>
            <w:r w:rsidRPr="00F52EEF">
              <w:rPr>
                <w:rFonts w:asciiTheme="minorHAnsi" w:eastAsia="Calibri" w:hAnsiTheme="minorHAnsi" w:cstheme="minorHAnsi"/>
                <w:i/>
              </w:rPr>
              <w:t>Design stories aneb kreativní inovace a problémy jejich transferu do praxe.</w:t>
            </w:r>
            <w:r w:rsidRPr="00F52EEF">
              <w:rPr>
                <w:rFonts w:asciiTheme="minorHAnsi" w:eastAsia="Calibri" w:hAnsiTheme="minorHAnsi" w:cstheme="minorHAnsi"/>
              </w:rPr>
              <w:t xml:space="preserve"> Zlín: </w:t>
            </w:r>
            <w:r w:rsidRPr="00F52EEF">
              <w:rPr>
                <w:rStyle w:val="field264"/>
                <w:rFonts w:asciiTheme="minorHAnsi" w:eastAsiaTheme="majorEastAsia" w:hAnsiTheme="minorHAnsi" w:cstheme="minorHAnsi"/>
              </w:rPr>
              <w:t>FMK UTB Zlín.</w:t>
            </w:r>
            <w:r w:rsidRPr="00F52EEF">
              <w:rPr>
                <w:rFonts w:asciiTheme="minorHAnsi" w:eastAsia="Calibri" w:hAnsiTheme="minorHAnsi" w:cstheme="minorHAnsi"/>
              </w:rPr>
              <w:t xml:space="preserve"> </w:t>
            </w:r>
          </w:p>
          <w:p w14:paraId="7D54CFC6" w14:textId="77777777" w:rsidR="00E5029C" w:rsidRPr="00F52EEF" w:rsidRDefault="00E5029C" w:rsidP="00935F76">
            <w:pPr>
              <w:tabs>
                <w:tab w:val="left" w:pos="567"/>
              </w:tabs>
              <w:rPr>
                <w:rFonts w:asciiTheme="minorHAnsi" w:hAnsiTheme="minorHAnsi" w:cstheme="minorHAnsi"/>
              </w:rPr>
            </w:pPr>
            <w:r w:rsidRPr="00F52EEF">
              <w:rPr>
                <w:rFonts w:asciiTheme="minorHAnsi" w:eastAsia="Calibri" w:hAnsiTheme="minorHAnsi" w:cstheme="minorHAnsi"/>
              </w:rPr>
              <w:t xml:space="preserve">Soukalová, R. (2016). </w:t>
            </w:r>
            <w:r w:rsidRPr="00F52EEF">
              <w:rPr>
                <w:rFonts w:asciiTheme="minorHAnsi" w:eastAsia="Calibri" w:hAnsiTheme="minorHAnsi" w:cstheme="minorHAnsi"/>
                <w:i/>
              </w:rPr>
              <w:t>Marketing …je věda kreativní.</w:t>
            </w:r>
            <w:r w:rsidRPr="00F52EEF">
              <w:rPr>
                <w:rFonts w:asciiTheme="minorHAnsi" w:eastAsia="Calibri" w:hAnsiTheme="minorHAnsi" w:cstheme="minorHAnsi"/>
              </w:rPr>
              <w:t xml:space="preserve"> Zlín: </w:t>
            </w:r>
            <w:r w:rsidRPr="00F52EEF">
              <w:rPr>
                <w:rFonts w:asciiTheme="minorHAnsi" w:hAnsiTheme="minorHAnsi" w:cstheme="minorHAnsi"/>
              </w:rPr>
              <w:t>Verbum.</w:t>
            </w:r>
          </w:p>
          <w:p w14:paraId="39B3CC53"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Soukalová, R. (2016). </w:t>
            </w:r>
            <w:hyperlink r:id="rId28" w:tooltip="Show document details" w:history="1">
              <w:r w:rsidRPr="00F52EEF">
                <w:rPr>
                  <w:rFonts w:asciiTheme="minorHAnsi" w:hAnsiTheme="minorHAnsi" w:cstheme="minorHAnsi"/>
                </w:rPr>
                <w:t>Identification of the critical factors of the process of innovation transfer at universities in the Czech Republic</w:t>
              </w:r>
            </w:hyperlink>
            <w:r w:rsidRPr="00F52EEF">
              <w:rPr>
                <w:rFonts w:asciiTheme="minorHAnsi" w:hAnsiTheme="minorHAnsi" w:cstheme="minorHAnsi"/>
              </w:rPr>
              <w:t xml:space="preserve">, </w:t>
            </w:r>
            <w:hyperlink r:id="rId29" w:tooltip="Show source title details" w:history="1">
              <w:r w:rsidRPr="00F52EEF">
                <w:rPr>
                  <w:rFonts w:asciiTheme="minorHAnsi" w:hAnsiTheme="minorHAnsi" w:cstheme="minorHAnsi"/>
                  <w:i/>
                </w:rPr>
                <w:t>Turkish Online Journal of Educational Technology</w:t>
              </w:r>
            </w:hyperlink>
            <w:r w:rsidRPr="00F52EEF">
              <w:rPr>
                <w:rFonts w:asciiTheme="minorHAnsi" w:hAnsiTheme="minorHAnsi" w:cstheme="minorHAnsi"/>
                <w:i/>
              </w:rPr>
              <w:t>,</w:t>
            </w:r>
            <w:r w:rsidRPr="00F52EEF">
              <w:rPr>
                <w:rFonts w:asciiTheme="minorHAnsi" w:hAnsiTheme="minorHAnsi" w:cstheme="minorHAnsi"/>
              </w:rPr>
              <w:t xml:space="preserve"> 1149-1154.</w:t>
            </w:r>
          </w:p>
          <w:p w14:paraId="41B26D7C"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Soukalova, R. (2016). </w:t>
            </w:r>
            <w:hyperlink r:id="rId30" w:history="1">
              <w:r w:rsidRPr="00F52EEF">
                <w:rPr>
                  <w:rFonts w:asciiTheme="minorHAnsi" w:hAnsiTheme="minorHAnsi" w:cstheme="minorHAnsi"/>
                </w:rPr>
                <w:t xml:space="preserve">The Role of Universities in the Transfer of Innovations in the Creative Industry in the Czech Republic. </w:t>
              </w:r>
            </w:hyperlink>
            <w:r w:rsidRPr="00F52EEF">
              <w:rPr>
                <w:rFonts w:asciiTheme="minorHAnsi" w:hAnsiTheme="minorHAnsi" w:cstheme="minorHAnsi"/>
                <w:i/>
              </w:rPr>
              <w:t>27th International Business Information Management Association</w:t>
            </w:r>
            <w:r w:rsidRPr="00F52EEF">
              <w:rPr>
                <w:rFonts w:asciiTheme="minorHAnsi" w:hAnsiTheme="minorHAnsi" w:cstheme="minorHAnsi"/>
              </w:rPr>
              <w:t>, Milan, Italy, 3166-3174.</w:t>
            </w:r>
          </w:p>
          <w:p w14:paraId="751F0603"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Soukalová, R. (2015). The Role of the Creative Class and Business Sustainability in the Region.</w:t>
            </w:r>
            <w:r w:rsidRPr="00F52EEF">
              <w:rPr>
                <w:rFonts w:asciiTheme="minorHAnsi" w:hAnsiTheme="minorHAnsi" w:cstheme="minorHAnsi"/>
                <w:u w:val="single"/>
              </w:rPr>
              <w:t xml:space="preserve"> </w:t>
            </w:r>
            <w:r w:rsidRPr="00F52EEF">
              <w:rPr>
                <w:rFonts w:asciiTheme="minorHAnsi" w:hAnsiTheme="minorHAnsi" w:cstheme="minorHAnsi"/>
                <w:i/>
              </w:rPr>
              <w:t>26th International-Business-Information-Management-Association Conference</w:t>
            </w:r>
            <w:r w:rsidRPr="00F52EEF">
              <w:rPr>
                <w:rFonts w:asciiTheme="minorHAnsi" w:hAnsiTheme="minorHAnsi" w:cstheme="minorHAnsi"/>
              </w:rPr>
              <w:t>, Madrid, Spain.</w:t>
            </w:r>
          </w:p>
        </w:tc>
      </w:tr>
      <w:tr w:rsidR="00E5029C" w:rsidRPr="00F52EEF" w14:paraId="2F99C5D6" w14:textId="77777777" w:rsidTr="0088760D">
        <w:trPr>
          <w:trHeight w:val="218"/>
        </w:trPr>
        <w:tc>
          <w:tcPr>
            <w:tcW w:w="10677" w:type="dxa"/>
            <w:gridSpan w:val="25"/>
            <w:shd w:val="clear" w:color="auto" w:fill="F7CAAC"/>
          </w:tcPr>
          <w:p w14:paraId="4080FDEA"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12FB3497" w14:textId="77777777" w:rsidTr="0088760D">
        <w:trPr>
          <w:trHeight w:val="1842"/>
        </w:trPr>
        <w:tc>
          <w:tcPr>
            <w:tcW w:w="10677" w:type="dxa"/>
            <w:gridSpan w:val="25"/>
          </w:tcPr>
          <w:p w14:paraId="394775B0" w14:textId="77777777" w:rsidR="00E5029C" w:rsidRPr="00F52EEF" w:rsidRDefault="00E5029C" w:rsidP="00935F76">
            <w:pPr>
              <w:pStyle w:val="Odstavecseseznamem1"/>
              <w:tabs>
                <w:tab w:val="left" w:pos="567"/>
              </w:tabs>
              <w:ind w:left="0"/>
              <w:rPr>
                <w:rFonts w:asciiTheme="minorHAnsi" w:hAnsiTheme="minorHAnsi" w:cstheme="minorHAnsi"/>
              </w:rPr>
            </w:pPr>
            <w:r w:rsidRPr="00F52EEF">
              <w:rPr>
                <w:rFonts w:asciiTheme="minorHAnsi" w:hAnsiTheme="minorHAnsi" w:cstheme="minorHAnsi"/>
              </w:rPr>
              <w:t>Srpen 2005 – English bussines school Malta – 3 týdny</w:t>
            </w:r>
          </w:p>
          <w:p w14:paraId="057ABDB4" w14:textId="77777777" w:rsidR="00E5029C" w:rsidRPr="00F52EEF" w:rsidRDefault="00E5029C" w:rsidP="00935F76">
            <w:pPr>
              <w:pStyle w:val="Odstavecseseznamem1"/>
              <w:tabs>
                <w:tab w:val="left" w:pos="567"/>
              </w:tabs>
              <w:ind w:left="0"/>
              <w:rPr>
                <w:rFonts w:asciiTheme="minorHAnsi" w:hAnsiTheme="minorHAnsi" w:cstheme="minorHAnsi"/>
              </w:rPr>
            </w:pPr>
            <w:r w:rsidRPr="00F52EEF">
              <w:rPr>
                <w:rFonts w:asciiTheme="minorHAnsi" w:hAnsiTheme="minorHAnsi" w:cstheme="minorHAnsi"/>
              </w:rPr>
              <w:t>Srpen 2007 – English bussines school Dublin, Irsko – 2 týdny</w:t>
            </w:r>
          </w:p>
          <w:p w14:paraId="50CC50EC" w14:textId="77777777" w:rsidR="00E5029C" w:rsidRPr="00F52EEF" w:rsidRDefault="00E5029C" w:rsidP="00935F76">
            <w:pPr>
              <w:pStyle w:val="Odstavecseseznamem1"/>
              <w:tabs>
                <w:tab w:val="left" w:pos="567"/>
              </w:tabs>
              <w:ind w:left="0"/>
              <w:rPr>
                <w:rFonts w:asciiTheme="minorHAnsi" w:hAnsiTheme="minorHAnsi" w:cstheme="minorHAnsi"/>
              </w:rPr>
            </w:pPr>
            <w:r w:rsidRPr="00F52EEF">
              <w:rPr>
                <w:rFonts w:asciiTheme="minorHAnsi" w:hAnsiTheme="minorHAnsi" w:cstheme="minorHAnsi"/>
              </w:rPr>
              <w:t>2006/2007, 2007/</w:t>
            </w:r>
            <w:proofErr w:type="gramStart"/>
            <w:r w:rsidRPr="00F52EEF">
              <w:rPr>
                <w:rFonts w:asciiTheme="minorHAnsi" w:hAnsiTheme="minorHAnsi" w:cstheme="minorHAnsi"/>
              </w:rPr>
              <w:t>2008  přednášky</w:t>
            </w:r>
            <w:proofErr w:type="gramEnd"/>
            <w:r w:rsidRPr="00F52EEF">
              <w:rPr>
                <w:rFonts w:asciiTheme="minorHAnsi" w:hAnsiTheme="minorHAnsi" w:cstheme="minorHAnsi"/>
              </w:rPr>
              <w:t xml:space="preserve"> a semináře oblasti Podpory prodeje a Direct marketingu na Univerzitě Konstantina Filozofa v Nitře, Fakulta filozofická, Katedra Masmediálnej komunikácie, SR</w:t>
            </w:r>
          </w:p>
          <w:p w14:paraId="49493FDB" w14:textId="77777777" w:rsidR="00E5029C" w:rsidRPr="00F52EEF" w:rsidRDefault="00E5029C" w:rsidP="00935F76">
            <w:pPr>
              <w:pStyle w:val="Odstavecseseznamem1"/>
              <w:tabs>
                <w:tab w:val="left" w:pos="567"/>
              </w:tabs>
              <w:ind w:left="0"/>
              <w:rPr>
                <w:rFonts w:asciiTheme="minorHAnsi" w:hAnsiTheme="minorHAnsi" w:cstheme="minorHAnsi"/>
              </w:rPr>
            </w:pPr>
            <w:r w:rsidRPr="00F52EEF">
              <w:rPr>
                <w:rFonts w:asciiTheme="minorHAnsi" w:hAnsiTheme="minorHAnsi" w:cstheme="minorHAnsi"/>
              </w:rPr>
              <w:t xml:space="preserve">duben 2012 – týdenní pobyt </w:t>
            </w:r>
            <w:proofErr w:type="gramStart"/>
            <w:r w:rsidRPr="00F52EEF">
              <w:rPr>
                <w:rFonts w:asciiTheme="minorHAnsi" w:hAnsiTheme="minorHAnsi" w:cstheme="minorHAnsi"/>
              </w:rPr>
              <w:t>-  program</w:t>
            </w:r>
            <w:proofErr w:type="gramEnd"/>
            <w:r w:rsidRPr="00F52EEF">
              <w:rPr>
                <w:rFonts w:asciiTheme="minorHAnsi" w:hAnsiTheme="minorHAnsi" w:cstheme="minorHAnsi"/>
              </w:rPr>
              <w:t xml:space="preserve"> Erasmus, Izmir Turecko, téma přednášky: Tomáš Baťa a jeho podnikatelská filosofie</w:t>
            </w:r>
          </w:p>
          <w:p w14:paraId="1A239166" w14:textId="77777777" w:rsidR="00E5029C" w:rsidRPr="00F52EEF" w:rsidRDefault="00E5029C" w:rsidP="00935F76">
            <w:pPr>
              <w:pStyle w:val="Odstavecseseznamem1"/>
              <w:tabs>
                <w:tab w:val="left" w:pos="567"/>
              </w:tabs>
              <w:ind w:left="0"/>
              <w:rPr>
                <w:rFonts w:asciiTheme="minorHAnsi" w:hAnsiTheme="minorHAnsi" w:cstheme="minorHAnsi"/>
              </w:rPr>
            </w:pPr>
            <w:r w:rsidRPr="00F52EEF">
              <w:rPr>
                <w:rFonts w:asciiTheme="minorHAnsi" w:hAnsiTheme="minorHAnsi" w:cstheme="minorHAnsi"/>
              </w:rPr>
              <w:t>2013 - pobyt v rámci programu Erasmus, UK Bratislava, Slovensko, téma přednášky: Tomáš Baťa a jeho podnikatelská filosofie</w:t>
            </w:r>
          </w:p>
          <w:p w14:paraId="618DAB8D" w14:textId="77777777" w:rsidR="00E5029C" w:rsidRPr="00F52EEF" w:rsidRDefault="00E5029C" w:rsidP="0088760D">
            <w:pPr>
              <w:pStyle w:val="Odstavecseseznamem1"/>
              <w:tabs>
                <w:tab w:val="left" w:pos="567"/>
              </w:tabs>
              <w:spacing w:after="0"/>
              <w:ind w:left="0"/>
              <w:rPr>
                <w:rFonts w:asciiTheme="minorHAnsi" w:hAnsiTheme="minorHAnsi" w:cstheme="minorHAnsi"/>
              </w:rPr>
            </w:pPr>
            <w:r w:rsidRPr="00F52EEF">
              <w:rPr>
                <w:rFonts w:asciiTheme="minorHAnsi" w:hAnsiTheme="minorHAnsi" w:cstheme="minorHAnsi"/>
              </w:rPr>
              <w:t xml:space="preserve">2012-2017 přednášky na zahraničních konferencích: Montreux, Madrid, Benátky, Budapešť, Malta, Vídeň, Berlín. </w:t>
            </w:r>
          </w:p>
        </w:tc>
      </w:tr>
      <w:tr w:rsidR="00E5029C" w:rsidRPr="00F52EEF" w14:paraId="3B3F5AB3" w14:textId="77777777" w:rsidTr="0088760D">
        <w:trPr>
          <w:cantSplit/>
          <w:trHeight w:val="423"/>
        </w:trPr>
        <w:tc>
          <w:tcPr>
            <w:tcW w:w="3336" w:type="dxa"/>
            <w:shd w:val="clear" w:color="auto" w:fill="F7CAAC"/>
          </w:tcPr>
          <w:p w14:paraId="4A1D3BB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27" w:type="dxa"/>
            <w:gridSpan w:val="11"/>
          </w:tcPr>
          <w:p w14:paraId="5E8840B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Radomila Soukalová, v. r.</w:t>
            </w:r>
          </w:p>
        </w:tc>
        <w:tc>
          <w:tcPr>
            <w:tcW w:w="993" w:type="dxa"/>
            <w:gridSpan w:val="4"/>
            <w:shd w:val="clear" w:color="auto" w:fill="F7CAAC"/>
          </w:tcPr>
          <w:p w14:paraId="2C2825B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521" w:type="dxa"/>
            <w:gridSpan w:val="9"/>
          </w:tcPr>
          <w:p w14:paraId="1B3AD663"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9415F7F" w14:textId="77777777" w:rsidTr="0088760D">
        <w:tc>
          <w:tcPr>
            <w:tcW w:w="10677" w:type="dxa"/>
            <w:gridSpan w:val="25"/>
            <w:tcBorders>
              <w:bottom w:val="double" w:sz="4" w:space="0" w:color="auto"/>
            </w:tcBorders>
            <w:shd w:val="clear" w:color="auto" w:fill="BDD6EE"/>
          </w:tcPr>
          <w:p w14:paraId="08874A7D" w14:textId="292D9D8C"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1DDF3F93" w14:textId="77777777" w:rsidTr="0088760D">
        <w:tc>
          <w:tcPr>
            <w:tcW w:w="3336" w:type="dxa"/>
            <w:tcBorders>
              <w:top w:val="double" w:sz="4" w:space="0" w:color="auto"/>
            </w:tcBorders>
            <w:shd w:val="clear" w:color="auto" w:fill="F7CAAC"/>
          </w:tcPr>
          <w:p w14:paraId="6BF96CE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24"/>
          </w:tcPr>
          <w:p w14:paraId="5AD44EC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0FA9BC89" w14:textId="77777777" w:rsidTr="0088760D">
        <w:tc>
          <w:tcPr>
            <w:tcW w:w="3336" w:type="dxa"/>
            <w:shd w:val="clear" w:color="auto" w:fill="F7CAAC"/>
          </w:tcPr>
          <w:p w14:paraId="1896B9F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24"/>
          </w:tcPr>
          <w:p w14:paraId="696981E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3A775C5F" w14:textId="77777777" w:rsidTr="0088760D">
        <w:tc>
          <w:tcPr>
            <w:tcW w:w="3336" w:type="dxa"/>
            <w:shd w:val="clear" w:color="auto" w:fill="F7CAAC"/>
          </w:tcPr>
          <w:p w14:paraId="7DB2950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24"/>
          </w:tcPr>
          <w:p w14:paraId="470C35C3" w14:textId="4DBF75B6"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48" w:author="Radim Bačuvčík" w:date="2020-02-06T10:29:00Z">
              <w:r w:rsidR="008B593D">
                <w:rPr>
                  <w:rFonts w:asciiTheme="minorHAnsi" w:hAnsiTheme="minorHAnsi" w:cstheme="minorHAnsi"/>
                </w:rPr>
                <w:t>á</w:t>
              </w:r>
            </w:ins>
            <w:del w:id="5849" w:author="Radim Bačuvčík" w:date="2020-02-06T10:29: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7BE2863C" w14:textId="77777777" w:rsidTr="0088760D">
        <w:tc>
          <w:tcPr>
            <w:tcW w:w="3336" w:type="dxa"/>
            <w:shd w:val="clear" w:color="auto" w:fill="F7CAAC"/>
          </w:tcPr>
          <w:p w14:paraId="101F7CE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13"/>
          </w:tcPr>
          <w:p w14:paraId="2306B1C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Michal Stránský</w:t>
            </w:r>
          </w:p>
        </w:tc>
        <w:tc>
          <w:tcPr>
            <w:tcW w:w="850" w:type="dxa"/>
            <w:gridSpan w:val="3"/>
            <w:shd w:val="clear" w:color="auto" w:fill="F7CAAC"/>
          </w:tcPr>
          <w:p w14:paraId="52E0258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55" w:type="dxa"/>
            <w:gridSpan w:val="8"/>
          </w:tcPr>
          <w:p w14:paraId="7C0C388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Mgr., Ph.D.</w:t>
            </w:r>
          </w:p>
        </w:tc>
      </w:tr>
      <w:tr w:rsidR="00E5029C" w:rsidRPr="00F52EEF" w14:paraId="62E2D92D" w14:textId="77777777" w:rsidTr="0088760D">
        <w:tc>
          <w:tcPr>
            <w:tcW w:w="3336" w:type="dxa"/>
            <w:shd w:val="clear" w:color="auto" w:fill="F7CAAC"/>
          </w:tcPr>
          <w:p w14:paraId="3C44A64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30ACD79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1988</w:t>
            </w:r>
          </w:p>
        </w:tc>
        <w:tc>
          <w:tcPr>
            <w:tcW w:w="1721" w:type="dxa"/>
            <w:shd w:val="clear" w:color="auto" w:fill="F7CAAC"/>
          </w:tcPr>
          <w:p w14:paraId="71D7090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777" w:type="dxa"/>
            <w:gridSpan w:val="7"/>
          </w:tcPr>
          <w:p w14:paraId="01251AF0" w14:textId="5E9A885C" w:rsidR="00E5029C" w:rsidRPr="00F52EEF" w:rsidRDefault="00BB6876"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p>
        </w:tc>
        <w:tc>
          <w:tcPr>
            <w:tcW w:w="709" w:type="dxa"/>
            <w:gridSpan w:val="4"/>
            <w:shd w:val="clear" w:color="auto" w:fill="F7CAAC"/>
          </w:tcPr>
          <w:p w14:paraId="07870B5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3"/>
          </w:tcPr>
          <w:p w14:paraId="32600F1C" w14:textId="4DD96FA0"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40h/t</w:t>
            </w:r>
            <w:r w:rsidR="00C667EB">
              <w:rPr>
                <w:rFonts w:asciiTheme="minorHAnsi" w:hAnsiTheme="minorHAnsi" w:cstheme="minorHAnsi"/>
              </w:rPr>
              <w:t>ýd</w:t>
            </w:r>
            <w:r w:rsidRPr="00F52EEF">
              <w:rPr>
                <w:rFonts w:asciiTheme="minorHAnsi" w:hAnsiTheme="minorHAnsi" w:cstheme="minorHAnsi"/>
              </w:rPr>
              <w:t xml:space="preserve">. </w:t>
            </w:r>
          </w:p>
        </w:tc>
        <w:tc>
          <w:tcPr>
            <w:tcW w:w="851" w:type="dxa"/>
            <w:gridSpan w:val="4"/>
            <w:shd w:val="clear" w:color="auto" w:fill="F7CAAC"/>
          </w:tcPr>
          <w:p w14:paraId="2A30783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207FD388" w14:textId="0F3C6DF9" w:rsidR="00E5029C" w:rsidRPr="00F52EEF" w:rsidRDefault="00FD23B5" w:rsidP="00935F76">
            <w:pPr>
              <w:tabs>
                <w:tab w:val="left" w:pos="567"/>
              </w:tabs>
              <w:jc w:val="both"/>
              <w:rPr>
                <w:rFonts w:asciiTheme="minorHAnsi" w:hAnsiTheme="minorHAnsi" w:cstheme="minorHAnsi"/>
              </w:rPr>
            </w:pPr>
            <w:r w:rsidRPr="00F52EEF">
              <w:rPr>
                <w:rFonts w:asciiTheme="minorHAnsi" w:eastAsia="Calibri" w:hAnsiTheme="minorHAnsi" w:cstheme="minorHAnsi"/>
              </w:rPr>
              <w:t>0</w:t>
            </w:r>
            <w:r w:rsidR="00BB6876" w:rsidRPr="00F52EEF">
              <w:rPr>
                <w:rFonts w:asciiTheme="minorHAnsi" w:eastAsia="Calibri" w:hAnsiTheme="minorHAnsi" w:cstheme="minorHAnsi"/>
              </w:rPr>
              <w:t>8/2022</w:t>
            </w:r>
          </w:p>
        </w:tc>
      </w:tr>
      <w:tr w:rsidR="00E5029C" w:rsidRPr="00F52EEF" w14:paraId="294D8FEA" w14:textId="77777777" w:rsidTr="0088760D">
        <w:tc>
          <w:tcPr>
            <w:tcW w:w="5886" w:type="dxa"/>
            <w:gridSpan w:val="3"/>
            <w:shd w:val="clear" w:color="auto" w:fill="F7CAAC"/>
          </w:tcPr>
          <w:p w14:paraId="33B28C3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777" w:type="dxa"/>
            <w:gridSpan w:val="7"/>
          </w:tcPr>
          <w:p w14:paraId="6437F64B" w14:textId="6244C578" w:rsidR="00E5029C" w:rsidRPr="00F52EEF" w:rsidRDefault="00BB6876"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p>
        </w:tc>
        <w:tc>
          <w:tcPr>
            <w:tcW w:w="709" w:type="dxa"/>
            <w:gridSpan w:val="4"/>
            <w:shd w:val="clear" w:color="auto" w:fill="F7CAAC"/>
          </w:tcPr>
          <w:p w14:paraId="51F0917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gridSpan w:val="3"/>
          </w:tcPr>
          <w:p w14:paraId="3DBA7DB6" w14:textId="659B4E65"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40h/t</w:t>
            </w:r>
            <w:r w:rsidR="00C667EB">
              <w:rPr>
                <w:rFonts w:asciiTheme="minorHAnsi" w:hAnsiTheme="minorHAnsi" w:cstheme="minorHAnsi"/>
              </w:rPr>
              <w:t>ýd</w:t>
            </w:r>
            <w:r w:rsidRPr="00F52EEF">
              <w:rPr>
                <w:rFonts w:asciiTheme="minorHAnsi" w:hAnsiTheme="minorHAnsi" w:cstheme="minorHAnsi"/>
              </w:rPr>
              <w:t>.</w:t>
            </w:r>
          </w:p>
        </w:tc>
        <w:tc>
          <w:tcPr>
            <w:tcW w:w="851" w:type="dxa"/>
            <w:gridSpan w:val="4"/>
            <w:shd w:val="clear" w:color="auto" w:fill="F7CAAC"/>
          </w:tcPr>
          <w:p w14:paraId="367571E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529E9882" w14:textId="1C53A2EE" w:rsidR="00E5029C" w:rsidRPr="00F52EEF" w:rsidRDefault="00FD23B5" w:rsidP="00935F76">
            <w:pPr>
              <w:tabs>
                <w:tab w:val="left" w:pos="567"/>
              </w:tabs>
              <w:jc w:val="both"/>
              <w:rPr>
                <w:rFonts w:asciiTheme="minorHAnsi" w:hAnsiTheme="minorHAnsi" w:cstheme="minorHAnsi"/>
              </w:rPr>
            </w:pPr>
            <w:r w:rsidRPr="00F52EEF">
              <w:rPr>
                <w:rFonts w:asciiTheme="minorHAnsi" w:hAnsiTheme="minorHAnsi" w:cstheme="minorHAnsi"/>
              </w:rPr>
              <w:t>0</w:t>
            </w:r>
            <w:r w:rsidR="00BB6876" w:rsidRPr="00F52EEF">
              <w:rPr>
                <w:rFonts w:asciiTheme="minorHAnsi" w:hAnsiTheme="minorHAnsi" w:cstheme="minorHAnsi"/>
              </w:rPr>
              <w:t>8/2022</w:t>
            </w:r>
          </w:p>
        </w:tc>
      </w:tr>
      <w:tr w:rsidR="00E5029C" w:rsidRPr="00F52EEF" w14:paraId="7F81B7ED" w14:textId="77777777" w:rsidTr="0088760D">
        <w:tc>
          <w:tcPr>
            <w:tcW w:w="6663" w:type="dxa"/>
            <w:gridSpan w:val="10"/>
            <w:shd w:val="clear" w:color="auto" w:fill="F7CAAC"/>
          </w:tcPr>
          <w:p w14:paraId="1F96D1E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78009410"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p>
        </w:tc>
        <w:tc>
          <w:tcPr>
            <w:tcW w:w="1559" w:type="dxa"/>
            <w:gridSpan w:val="7"/>
            <w:shd w:val="clear" w:color="auto" w:fill="F7CAAC"/>
          </w:tcPr>
          <w:p w14:paraId="493D2CA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455" w:type="dxa"/>
            <w:gridSpan w:val="8"/>
            <w:shd w:val="clear" w:color="auto" w:fill="F7CAAC"/>
          </w:tcPr>
          <w:p w14:paraId="4AE648C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5BEC97BF" w14:textId="77777777" w:rsidTr="0088760D">
        <w:tc>
          <w:tcPr>
            <w:tcW w:w="6663" w:type="dxa"/>
            <w:gridSpan w:val="10"/>
          </w:tcPr>
          <w:p w14:paraId="2E79F88F" w14:textId="77777777" w:rsidR="00E5029C" w:rsidRPr="00F52EEF" w:rsidRDefault="00E5029C" w:rsidP="00935F76">
            <w:pPr>
              <w:tabs>
                <w:tab w:val="left" w:pos="567"/>
              </w:tabs>
              <w:jc w:val="both"/>
              <w:rPr>
                <w:rFonts w:asciiTheme="minorHAnsi" w:hAnsiTheme="minorHAnsi" w:cstheme="minorHAnsi"/>
              </w:rPr>
            </w:pPr>
          </w:p>
        </w:tc>
        <w:tc>
          <w:tcPr>
            <w:tcW w:w="1559" w:type="dxa"/>
            <w:gridSpan w:val="7"/>
          </w:tcPr>
          <w:p w14:paraId="18414A5D" w14:textId="77777777" w:rsidR="00E5029C" w:rsidRPr="00F52EEF" w:rsidRDefault="00E5029C" w:rsidP="00935F76">
            <w:pPr>
              <w:tabs>
                <w:tab w:val="left" w:pos="567"/>
              </w:tabs>
              <w:jc w:val="both"/>
              <w:rPr>
                <w:rFonts w:asciiTheme="minorHAnsi" w:hAnsiTheme="minorHAnsi" w:cstheme="minorHAnsi"/>
              </w:rPr>
            </w:pPr>
          </w:p>
        </w:tc>
        <w:tc>
          <w:tcPr>
            <w:tcW w:w="2455" w:type="dxa"/>
            <w:gridSpan w:val="8"/>
          </w:tcPr>
          <w:p w14:paraId="1BCE7F0B"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62CCD6CC" w14:textId="77777777" w:rsidTr="0088760D">
        <w:tc>
          <w:tcPr>
            <w:tcW w:w="6663" w:type="dxa"/>
            <w:gridSpan w:val="10"/>
          </w:tcPr>
          <w:p w14:paraId="1E86508E" w14:textId="77777777" w:rsidR="00E5029C" w:rsidRPr="00F52EEF" w:rsidRDefault="00E5029C" w:rsidP="00935F76">
            <w:pPr>
              <w:tabs>
                <w:tab w:val="left" w:pos="567"/>
              </w:tabs>
              <w:jc w:val="both"/>
              <w:rPr>
                <w:rFonts w:asciiTheme="minorHAnsi" w:hAnsiTheme="minorHAnsi" w:cstheme="minorHAnsi"/>
              </w:rPr>
            </w:pPr>
          </w:p>
        </w:tc>
        <w:tc>
          <w:tcPr>
            <w:tcW w:w="1559" w:type="dxa"/>
            <w:gridSpan w:val="7"/>
          </w:tcPr>
          <w:p w14:paraId="21CD2D15" w14:textId="77777777" w:rsidR="00E5029C" w:rsidRPr="00F52EEF" w:rsidRDefault="00E5029C" w:rsidP="00935F76">
            <w:pPr>
              <w:tabs>
                <w:tab w:val="left" w:pos="567"/>
              </w:tabs>
              <w:jc w:val="both"/>
              <w:rPr>
                <w:rFonts w:asciiTheme="minorHAnsi" w:hAnsiTheme="minorHAnsi" w:cstheme="minorHAnsi"/>
              </w:rPr>
            </w:pPr>
          </w:p>
        </w:tc>
        <w:tc>
          <w:tcPr>
            <w:tcW w:w="2455" w:type="dxa"/>
            <w:gridSpan w:val="8"/>
          </w:tcPr>
          <w:p w14:paraId="57473BC5"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57F2E2EE" w14:textId="77777777" w:rsidTr="0088760D">
        <w:tc>
          <w:tcPr>
            <w:tcW w:w="6663" w:type="dxa"/>
            <w:gridSpan w:val="10"/>
          </w:tcPr>
          <w:p w14:paraId="67592EF7" w14:textId="77777777" w:rsidR="00E5029C" w:rsidRPr="00F52EEF" w:rsidRDefault="00E5029C" w:rsidP="00935F76">
            <w:pPr>
              <w:tabs>
                <w:tab w:val="left" w:pos="567"/>
              </w:tabs>
              <w:jc w:val="both"/>
              <w:rPr>
                <w:rFonts w:asciiTheme="minorHAnsi" w:hAnsiTheme="minorHAnsi" w:cstheme="minorHAnsi"/>
              </w:rPr>
            </w:pPr>
          </w:p>
        </w:tc>
        <w:tc>
          <w:tcPr>
            <w:tcW w:w="1559" w:type="dxa"/>
            <w:gridSpan w:val="7"/>
          </w:tcPr>
          <w:p w14:paraId="636BB848" w14:textId="77777777" w:rsidR="00E5029C" w:rsidRPr="00F52EEF" w:rsidRDefault="00E5029C" w:rsidP="00935F76">
            <w:pPr>
              <w:tabs>
                <w:tab w:val="left" w:pos="567"/>
              </w:tabs>
              <w:jc w:val="both"/>
              <w:rPr>
                <w:rFonts w:asciiTheme="minorHAnsi" w:hAnsiTheme="minorHAnsi" w:cstheme="minorHAnsi"/>
              </w:rPr>
            </w:pPr>
          </w:p>
        </w:tc>
        <w:tc>
          <w:tcPr>
            <w:tcW w:w="2455" w:type="dxa"/>
            <w:gridSpan w:val="8"/>
          </w:tcPr>
          <w:p w14:paraId="36899A58"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61CCDD30" w14:textId="77777777" w:rsidTr="0088760D">
        <w:tc>
          <w:tcPr>
            <w:tcW w:w="6663" w:type="dxa"/>
            <w:gridSpan w:val="10"/>
          </w:tcPr>
          <w:p w14:paraId="1BF8B0CF" w14:textId="77777777" w:rsidR="00E5029C" w:rsidRPr="00F52EEF" w:rsidRDefault="00E5029C" w:rsidP="00935F76">
            <w:pPr>
              <w:tabs>
                <w:tab w:val="left" w:pos="567"/>
              </w:tabs>
              <w:jc w:val="both"/>
              <w:rPr>
                <w:rFonts w:asciiTheme="minorHAnsi" w:hAnsiTheme="minorHAnsi" w:cstheme="minorHAnsi"/>
              </w:rPr>
            </w:pPr>
          </w:p>
        </w:tc>
        <w:tc>
          <w:tcPr>
            <w:tcW w:w="1559" w:type="dxa"/>
            <w:gridSpan w:val="7"/>
          </w:tcPr>
          <w:p w14:paraId="2EA3C1B4" w14:textId="77777777" w:rsidR="00E5029C" w:rsidRPr="00F52EEF" w:rsidRDefault="00E5029C" w:rsidP="00935F76">
            <w:pPr>
              <w:tabs>
                <w:tab w:val="left" w:pos="567"/>
              </w:tabs>
              <w:jc w:val="both"/>
              <w:rPr>
                <w:rFonts w:asciiTheme="minorHAnsi" w:hAnsiTheme="minorHAnsi" w:cstheme="minorHAnsi"/>
              </w:rPr>
            </w:pPr>
          </w:p>
        </w:tc>
        <w:tc>
          <w:tcPr>
            <w:tcW w:w="2455" w:type="dxa"/>
            <w:gridSpan w:val="8"/>
          </w:tcPr>
          <w:p w14:paraId="5B4ADB53"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56C79C2E" w14:textId="77777777" w:rsidTr="0088760D">
        <w:tc>
          <w:tcPr>
            <w:tcW w:w="10677" w:type="dxa"/>
            <w:gridSpan w:val="25"/>
            <w:shd w:val="clear" w:color="auto" w:fill="F7CAAC"/>
          </w:tcPr>
          <w:p w14:paraId="0B4E52B5"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45CEC4BB" w14:textId="77777777" w:rsidTr="0088760D">
        <w:trPr>
          <w:trHeight w:val="576"/>
        </w:trPr>
        <w:tc>
          <w:tcPr>
            <w:tcW w:w="10677" w:type="dxa"/>
            <w:gridSpan w:val="25"/>
            <w:tcBorders>
              <w:top w:val="nil"/>
            </w:tcBorders>
          </w:tcPr>
          <w:p w14:paraId="05A94EC8"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Filosofie - garant předmětu, přednášející, vede semináře</w:t>
            </w:r>
          </w:p>
          <w:p w14:paraId="42BF73EB" w14:textId="3C1FBF45" w:rsidR="00FD23B5" w:rsidRPr="00F52EEF" w:rsidRDefault="00FD23B5"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Neformální logika – garant předmětu, přednášející, vede semináře.</w:t>
            </w:r>
          </w:p>
        </w:tc>
      </w:tr>
      <w:tr w:rsidR="00E5029C" w:rsidRPr="00F52EEF" w14:paraId="39A2A1B3" w14:textId="77777777" w:rsidTr="0088760D">
        <w:tc>
          <w:tcPr>
            <w:tcW w:w="10677" w:type="dxa"/>
            <w:gridSpan w:val="25"/>
            <w:shd w:val="clear" w:color="auto" w:fill="F7CAAC"/>
          </w:tcPr>
          <w:p w14:paraId="285E02E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0779D353" w14:textId="77777777" w:rsidTr="0088760D">
        <w:trPr>
          <w:trHeight w:val="309"/>
        </w:trPr>
        <w:tc>
          <w:tcPr>
            <w:tcW w:w="10677" w:type="dxa"/>
            <w:gridSpan w:val="25"/>
          </w:tcPr>
          <w:p w14:paraId="2F222FF0" w14:textId="5B7BB0A8" w:rsidR="00E5029C" w:rsidRPr="00F52EEF" w:rsidRDefault="0088760D" w:rsidP="00935F76">
            <w:pPr>
              <w:tabs>
                <w:tab w:val="left" w:pos="567"/>
              </w:tabs>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2016: </w:t>
            </w:r>
            <w:r w:rsidR="00E5029C" w:rsidRPr="00F52EEF">
              <w:rPr>
                <w:rFonts w:asciiTheme="minorHAnsi" w:eastAsia="Calibri" w:hAnsiTheme="minorHAnsi" w:cstheme="minorHAnsi"/>
              </w:rPr>
              <w:t>obor Filozofie, rok ukončení, FF MU</w:t>
            </w:r>
            <w:r>
              <w:rPr>
                <w:rFonts w:asciiTheme="minorHAnsi" w:eastAsia="Calibri" w:hAnsiTheme="minorHAnsi" w:cstheme="minorHAnsi"/>
              </w:rPr>
              <w:t xml:space="preserve"> (Ph.D.)</w:t>
            </w:r>
          </w:p>
          <w:p w14:paraId="4D95D0D8"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6DB4F3D4" w14:textId="77777777" w:rsidTr="0088760D">
        <w:tc>
          <w:tcPr>
            <w:tcW w:w="10677" w:type="dxa"/>
            <w:gridSpan w:val="25"/>
            <w:shd w:val="clear" w:color="auto" w:fill="F7CAAC"/>
          </w:tcPr>
          <w:p w14:paraId="67ACDD5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22144B83" w14:textId="77777777" w:rsidTr="0088760D">
        <w:trPr>
          <w:trHeight w:val="428"/>
        </w:trPr>
        <w:tc>
          <w:tcPr>
            <w:tcW w:w="10677" w:type="dxa"/>
            <w:gridSpan w:val="25"/>
          </w:tcPr>
          <w:p w14:paraId="51FAEAF3" w14:textId="3334F453"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2016 – doposud</w:t>
            </w:r>
            <w:r w:rsidR="0088760D">
              <w:rPr>
                <w:rFonts w:asciiTheme="minorHAnsi" w:eastAsia="Calibri" w:hAnsiTheme="minorHAnsi" w:cstheme="minorHAnsi"/>
              </w:rPr>
              <w:t>:</w:t>
            </w:r>
            <w:r w:rsidRPr="00F52EEF">
              <w:rPr>
                <w:rFonts w:asciiTheme="minorHAnsi" w:eastAsia="Calibri" w:hAnsiTheme="minorHAnsi" w:cstheme="minorHAnsi"/>
              </w:rPr>
              <w:t xml:space="preserve"> Univerzita Tomáše Bati ve Zlíně, odborný asistent.</w:t>
            </w:r>
          </w:p>
        </w:tc>
      </w:tr>
      <w:tr w:rsidR="00E5029C" w:rsidRPr="00F52EEF" w14:paraId="79B3888E" w14:textId="77777777" w:rsidTr="0088760D">
        <w:trPr>
          <w:trHeight w:val="250"/>
        </w:trPr>
        <w:tc>
          <w:tcPr>
            <w:tcW w:w="10677" w:type="dxa"/>
            <w:gridSpan w:val="25"/>
            <w:shd w:val="clear" w:color="auto" w:fill="F7CAAC"/>
          </w:tcPr>
          <w:p w14:paraId="7FA1B54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5DC7E642" w14:textId="77777777" w:rsidTr="0088760D">
        <w:trPr>
          <w:trHeight w:val="741"/>
        </w:trPr>
        <w:tc>
          <w:tcPr>
            <w:tcW w:w="10677" w:type="dxa"/>
            <w:gridSpan w:val="25"/>
          </w:tcPr>
          <w:p w14:paraId="778A98DB"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Vedoucí 7 bakalářských prací</w:t>
            </w:r>
          </w:p>
          <w:p w14:paraId="1B1711B5"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Vedoucí 2 diplomových prací</w:t>
            </w:r>
          </w:p>
          <w:p w14:paraId="5F0F01E0"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B16438E" w14:textId="77777777" w:rsidTr="0088760D">
        <w:trPr>
          <w:cantSplit/>
        </w:trPr>
        <w:tc>
          <w:tcPr>
            <w:tcW w:w="4165" w:type="dxa"/>
            <w:gridSpan w:val="2"/>
            <w:tcBorders>
              <w:top w:val="single" w:sz="12" w:space="0" w:color="auto"/>
            </w:tcBorders>
            <w:shd w:val="clear" w:color="auto" w:fill="F7CAAC"/>
          </w:tcPr>
          <w:p w14:paraId="58D963C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5"/>
            <w:tcBorders>
              <w:top w:val="single" w:sz="12" w:space="0" w:color="auto"/>
            </w:tcBorders>
            <w:shd w:val="clear" w:color="auto" w:fill="F7CAAC"/>
          </w:tcPr>
          <w:p w14:paraId="26D6393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top w:val="single" w:sz="12" w:space="0" w:color="auto"/>
              <w:right w:val="single" w:sz="12" w:space="0" w:color="auto"/>
            </w:tcBorders>
            <w:shd w:val="clear" w:color="auto" w:fill="F7CAAC"/>
          </w:tcPr>
          <w:p w14:paraId="035DBDF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7"/>
            <w:tcBorders>
              <w:top w:val="single" w:sz="12" w:space="0" w:color="auto"/>
              <w:left w:val="single" w:sz="12" w:space="0" w:color="auto"/>
            </w:tcBorders>
            <w:shd w:val="clear" w:color="auto" w:fill="F7CAAC"/>
          </w:tcPr>
          <w:p w14:paraId="3E4E3F9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5AE98167" w14:textId="77777777" w:rsidR="00E5029C" w:rsidRPr="00F52EEF" w:rsidRDefault="00E5029C" w:rsidP="00935F76">
            <w:pPr>
              <w:tabs>
                <w:tab w:val="left" w:pos="567"/>
              </w:tabs>
              <w:rPr>
                <w:rFonts w:asciiTheme="minorHAnsi" w:hAnsiTheme="minorHAnsi" w:cstheme="minorHAnsi"/>
                <w:b/>
              </w:rPr>
            </w:pPr>
          </w:p>
        </w:tc>
      </w:tr>
      <w:tr w:rsidR="00E5029C" w:rsidRPr="00F52EEF" w14:paraId="3080CBC1" w14:textId="77777777" w:rsidTr="0088760D">
        <w:trPr>
          <w:cantSplit/>
        </w:trPr>
        <w:tc>
          <w:tcPr>
            <w:tcW w:w="4165" w:type="dxa"/>
            <w:gridSpan w:val="2"/>
          </w:tcPr>
          <w:p w14:paraId="302A7115" w14:textId="77777777" w:rsidR="00E5029C" w:rsidRPr="00F52EEF" w:rsidRDefault="00E5029C" w:rsidP="00935F76">
            <w:pPr>
              <w:tabs>
                <w:tab w:val="left" w:pos="567"/>
              </w:tabs>
              <w:jc w:val="both"/>
              <w:rPr>
                <w:rFonts w:asciiTheme="minorHAnsi" w:hAnsiTheme="minorHAnsi" w:cstheme="minorHAnsi"/>
              </w:rPr>
            </w:pPr>
          </w:p>
        </w:tc>
        <w:tc>
          <w:tcPr>
            <w:tcW w:w="2245" w:type="dxa"/>
            <w:gridSpan w:val="5"/>
          </w:tcPr>
          <w:p w14:paraId="67410BF1" w14:textId="77777777" w:rsidR="00E5029C" w:rsidRPr="00F52EEF" w:rsidRDefault="00E5029C" w:rsidP="00935F76">
            <w:pPr>
              <w:tabs>
                <w:tab w:val="left" w:pos="567"/>
              </w:tabs>
              <w:jc w:val="both"/>
              <w:rPr>
                <w:rFonts w:asciiTheme="minorHAnsi" w:hAnsiTheme="minorHAnsi" w:cstheme="minorHAnsi"/>
              </w:rPr>
            </w:pPr>
          </w:p>
        </w:tc>
        <w:tc>
          <w:tcPr>
            <w:tcW w:w="1954" w:type="dxa"/>
            <w:gridSpan w:val="11"/>
            <w:tcBorders>
              <w:right w:val="single" w:sz="12" w:space="0" w:color="auto"/>
            </w:tcBorders>
          </w:tcPr>
          <w:p w14:paraId="45740A2C" w14:textId="77777777" w:rsidR="00E5029C" w:rsidRPr="00F52EEF" w:rsidRDefault="00E5029C" w:rsidP="00935F76">
            <w:pPr>
              <w:tabs>
                <w:tab w:val="left" w:pos="567"/>
              </w:tabs>
              <w:jc w:val="both"/>
              <w:rPr>
                <w:rFonts w:asciiTheme="minorHAnsi" w:hAnsiTheme="minorHAnsi" w:cstheme="minorHAnsi"/>
              </w:rPr>
            </w:pPr>
          </w:p>
        </w:tc>
        <w:tc>
          <w:tcPr>
            <w:tcW w:w="709" w:type="dxa"/>
            <w:gridSpan w:val="3"/>
            <w:tcBorders>
              <w:left w:val="single" w:sz="12" w:space="0" w:color="auto"/>
            </w:tcBorders>
            <w:shd w:val="clear" w:color="auto" w:fill="F7CAAC"/>
          </w:tcPr>
          <w:p w14:paraId="0FB709D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3"/>
            <w:shd w:val="clear" w:color="auto" w:fill="F7CAAC"/>
          </w:tcPr>
          <w:p w14:paraId="7C02088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shd w:val="clear" w:color="auto" w:fill="F7CAAC"/>
          </w:tcPr>
          <w:p w14:paraId="750DE11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4E3B37B7" w14:textId="77777777" w:rsidTr="0088760D">
        <w:trPr>
          <w:cantSplit/>
          <w:trHeight w:val="70"/>
        </w:trPr>
        <w:tc>
          <w:tcPr>
            <w:tcW w:w="4165" w:type="dxa"/>
            <w:gridSpan w:val="2"/>
            <w:shd w:val="clear" w:color="auto" w:fill="F7CAAC"/>
          </w:tcPr>
          <w:p w14:paraId="58157EF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5"/>
            <w:shd w:val="clear" w:color="auto" w:fill="F7CAAC"/>
          </w:tcPr>
          <w:p w14:paraId="4BB460A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right w:val="single" w:sz="12" w:space="0" w:color="auto"/>
            </w:tcBorders>
            <w:shd w:val="clear" w:color="auto" w:fill="F7CAAC"/>
          </w:tcPr>
          <w:p w14:paraId="61ECFD3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3"/>
            <w:vMerge w:val="restart"/>
            <w:tcBorders>
              <w:left w:val="single" w:sz="12" w:space="0" w:color="auto"/>
            </w:tcBorders>
          </w:tcPr>
          <w:p w14:paraId="5BBA6425" w14:textId="28F99DA6" w:rsidR="00E5029C" w:rsidRPr="00F52EEF" w:rsidRDefault="00FD23B5"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850" w:type="dxa"/>
            <w:gridSpan w:val="3"/>
            <w:vMerge w:val="restart"/>
          </w:tcPr>
          <w:p w14:paraId="18A0B862" w14:textId="0B21AC25" w:rsidR="00E5029C" w:rsidRPr="00F52EEF" w:rsidRDefault="00FD23B5" w:rsidP="00935F76">
            <w:pPr>
              <w:tabs>
                <w:tab w:val="left" w:pos="567"/>
              </w:tabs>
              <w:jc w:val="both"/>
              <w:rPr>
                <w:rFonts w:asciiTheme="minorHAnsi" w:hAnsiTheme="minorHAnsi" w:cstheme="minorHAnsi"/>
                <w:b/>
              </w:rPr>
            </w:pPr>
            <w:r w:rsidRPr="00F52EEF">
              <w:rPr>
                <w:rFonts w:asciiTheme="minorHAnsi" w:hAnsiTheme="minorHAnsi" w:cstheme="minorHAnsi"/>
                <w:b/>
              </w:rPr>
              <w:t>3</w:t>
            </w:r>
          </w:p>
        </w:tc>
        <w:tc>
          <w:tcPr>
            <w:tcW w:w="754" w:type="dxa"/>
            <w:vMerge w:val="restart"/>
          </w:tcPr>
          <w:p w14:paraId="68CE5261" w14:textId="1393197E" w:rsidR="00E5029C" w:rsidRPr="00F52EEF" w:rsidRDefault="00FD23B5" w:rsidP="00935F76">
            <w:pPr>
              <w:tabs>
                <w:tab w:val="left" w:pos="567"/>
              </w:tabs>
              <w:jc w:val="both"/>
              <w:rPr>
                <w:rFonts w:asciiTheme="minorHAnsi" w:hAnsiTheme="minorHAnsi" w:cstheme="minorHAnsi"/>
                <w:b/>
              </w:rPr>
            </w:pPr>
            <w:r w:rsidRPr="00F52EEF">
              <w:rPr>
                <w:rFonts w:asciiTheme="minorHAnsi" w:hAnsiTheme="minorHAnsi" w:cstheme="minorHAnsi"/>
                <w:b/>
              </w:rPr>
              <w:t>19</w:t>
            </w:r>
          </w:p>
        </w:tc>
      </w:tr>
      <w:tr w:rsidR="00E5029C" w:rsidRPr="00F52EEF" w14:paraId="6865F720" w14:textId="77777777" w:rsidTr="0088760D">
        <w:trPr>
          <w:trHeight w:val="205"/>
        </w:trPr>
        <w:tc>
          <w:tcPr>
            <w:tcW w:w="4165" w:type="dxa"/>
            <w:gridSpan w:val="2"/>
          </w:tcPr>
          <w:p w14:paraId="50D55793" w14:textId="77777777" w:rsidR="00E5029C" w:rsidRPr="00F52EEF" w:rsidRDefault="00E5029C" w:rsidP="00935F76">
            <w:pPr>
              <w:tabs>
                <w:tab w:val="left" w:pos="567"/>
              </w:tabs>
              <w:jc w:val="both"/>
              <w:rPr>
                <w:rFonts w:asciiTheme="minorHAnsi" w:hAnsiTheme="minorHAnsi" w:cstheme="minorHAnsi"/>
              </w:rPr>
            </w:pPr>
          </w:p>
        </w:tc>
        <w:tc>
          <w:tcPr>
            <w:tcW w:w="2245" w:type="dxa"/>
            <w:gridSpan w:val="5"/>
          </w:tcPr>
          <w:p w14:paraId="238D720E" w14:textId="77777777" w:rsidR="00E5029C" w:rsidRPr="00F52EEF" w:rsidRDefault="00E5029C" w:rsidP="00935F76">
            <w:pPr>
              <w:tabs>
                <w:tab w:val="left" w:pos="567"/>
              </w:tabs>
              <w:jc w:val="both"/>
              <w:rPr>
                <w:rFonts w:asciiTheme="minorHAnsi" w:hAnsiTheme="minorHAnsi" w:cstheme="minorHAnsi"/>
              </w:rPr>
            </w:pPr>
          </w:p>
        </w:tc>
        <w:tc>
          <w:tcPr>
            <w:tcW w:w="1954" w:type="dxa"/>
            <w:gridSpan w:val="11"/>
            <w:tcBorders>
              <w:right w:val="single" w:sz="12" w:space="0" w:color="auto"/>
            </w:tcBorders>
          </w:tcPr>
          <w:p w14:paraId="045D39CA" w14:textId="77777777" w:rsidR="00E5029C" w:rsidRPr="00F52EEF" w:rsidRDefault="00E5029C" w:rsidP="00935F76">
            <w:pPr>
              <w:tabs>
                <w:tab w:val="left" w:pos="567"/>
              </w:tabs>
              <w:jc w:val="both"/>
              <w:rPr>
                <w:rFonts w:asciiTheme="minorHAnsi" w:hAnsiTheme="minorHAnsi" w:cstheme="minorHAnsi"/>
              </w:rPr>
            </w:pPr>
          </w:p>
        </w:tc>
        <w:tc>
          <w:tcPr>
            <w:tcW w:w="709" w:type="dxa"/>
            <w:gridSpan w:val="3"/>
            <w:vMerge/>
            <w:tcBorders>
              <w:left w:val="single" w:sz="12" w:space="0" w:color="auto"/>
            </w:tcBorders>
            <w:vAlign w:val="center"/>
          </w:tcPr>
          <w:p w14:paraId="077E9E6D" w14:textId="77777777" w:rsidR="00E5029C" w:rsidRPr="00F52EEF" w:rsidRDefault="00E5029C" w:rsidP="00935F76">
            <w:pPr>
              <w:tabs>
                <w:tab w:val="left" w:pos="567"/>
              </w:tabs>
              <w:rPr>
                <w:rFonts w:asciiTheme="minorHAnsi" w:hAnsiTheme="minorHAnsi" w:cstheme="minorHAnsi"/>
                <w:b/>
              </w:rPr>
            </w:pPr>
          </w:p>
        </w:tc>
        <w:tc>
          <w:tcPr>
            <w:tcW w:w="850" w:type="dxa"/>
            <w:gridSpan w:val="3"/>
            <w:vMerge/>
            <w:vAlign w:val="center"/>
          </w:tcPr>
          <w:p w14:paraId="1F907D3D" w14:textId="77777777" w:rsidR="00E5029C" w:rsidRPr="00F52EEF" w:rsidRDefault="00E5029C" w:rsidP="00935F76">
            <w:pPr>
              <w:tabs>
                <w:tab w:val="left" w:pos="567"/>
              </w:tabs>
              <w:rPr>
                <w:rFonts w:asciiTheme="minorHAnsi" w:hAnsiTheme="minorHAnsi" w:cstheme="minorHAnsi"/>
                <w:b/>
              </w:rPr>
            </w:pPr>
          </w:p>
        </w:tc>
        <w:tc>
          <w:tcPr>
            <w:tcW w:w="754" w:type="dxa"/>
            <w:vMerge/>
            <w:vAlign w:val="center"/>
          </w:tcPr>
          <w:p w14:paraId="05214523" w14:textId="77777777" w:rsidR="00E5029C" w:rsidRPr="00F52EEF" w:rsidRDefault="00E5029C" w:rsidP="00935F76">
            <w:pPr>
              <w:tabs>
                <w:tab w:val="left" w:pos="567"/>
              </w:tabs>
              <w:rPr>
                <w:rFonts w:asciiTheme="minorHAnsi" w:hAnsiTheme="minorHAnsi" w:cstheme="minorHAnsi"/>
                <w:b/>
              </w:rPr>
            </w:pPr>
          </w:p>
        </w:tc>
      </w:tr>
      <w:tr w:rsidR="00E5029C" w:rsidRPr="00F52EEF" w14:paraId="1A8EA2F4" w14:textId="77777777" w:rsidTr="0088760D">
        <w:tc>
          <w:tcPr>
            <w:tcW w:w="10677" w:type="dxa"/>
            <w:gridSpan w:val="25"/>
            <w:shd w:val="clear" w:color="auto" w:fill="F7CAAC"/>
          </w:tcPr>
          <w:p w14:paraId="2AC6754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09C5A3E1" w14:textId="77777777" w:rsidTr="0088760D">
        <w:trPr>
          <w:trHeight w:val="3397"/>
        </w:trPr>
        <w:tc>
          <w:tcPr>
            <w:tcW w:w="10677" w:type="dxa"/>
            <w:gridSpan w:val="25"/>
          </w:tcPr>
          <w:p w14:paraId="6D0E22E9"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Stránský, M. (2018). </w:t>
            </w:r>
            <w:r w:rsidRPr="00F52EEF">
              <w:rPr>
                <w:rFonts w:asciiTheme="minorHAnsi" w:eastAsia="Calibri" w:hAnsiTheme="minorHAnsi" w:cstheme="minorHAnsi"/>
                <w:i/>
              </w:rPr>
              <w:t>Praktický význam morální filosofie.</w:t>
            </w:r>
            <w:r w:rsidRPr="00F52EEF">
              <w:rPr>
                <w:rFonts w:asciiTheme="minorHAnsi" w:eastAsia="Calibri" w:hAnsiTheme="minorHAnsi" w:cstheme="minorHAnsi"/>
              </w:rPr>
              <w:t xml:space="preserve"> Zlín: Nakladatelství UTB.</w:t>
            </w:r>
          </w:p>
          <w:p w14:paraId="525E2E4B"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Nesiba, J., </w:t>
            </w:r>
            <w:r w:rsidRPr="00F52EEF">
              <w:rPr>
                <w:rFonts w:asciiTheme="minorHAnsi" w:hAnsiTheme="minorHAnsi" w:cstheme="minorHAnsi"/>
                <w:lang w:val="en-US"/>
              </w:rPr>
              <w:t>&amp;</w:t>
            </w:r>
            <w:r w:rsidRPr="00F52EEF">
              <w:rPr>
                <w:rFonts w:asciiTheme="minorHAnsi" w:eastAsia="Calibri" w:hAnsiTheme="minorHAnsi" w:cstheme="minorHAnsi"/>
              </w:rPr>
              <w:t xml:space="preserve"> Stránský, M. (2018). Etický management veřejných institucí ČR. In Klímová, V., Žítek, V. (eds.) </w:t>
            </w:r>
            <w:r w:rsidRPr="00F52EEF">
              <w:rPr>
                <w:rFonts w:asciiTheme="minorHAnsi" w:eastAsia="Calibri" w:hAnsiTheme="minorHAnsi" w:cstheme="minorHAnsi"/>
                <w:i/>
              </w:rPr>
              <w:t xml:space="preserve">XXI. mezinárodní kolokvium o regionálních vědách. </w:t>
            </w:r>
            <w:r w:rsidRPr="00F52EEF">
              <w:rPr>
                <w:rFonts w:asciiTheme="minorHAnsi" w:eastAsia="Calibri" w:hAnsiTheme="minorHAnsi" w:cstheme="minorHAnsi"/>
              </w:rPr>
              <w:t xml:space="preserve">Brno: Masarykova univerzita. </w:t>
            </w:r>
          </w:p>
          <w:p w14:paraId="0222D196" w14:textId="2340E410"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Stránský, M. (2014). Naturalistic Future of Ethics. In Zámečník, L</w:t>
            </w:r>
            <w:r w:rsidRPr="00F52EEF">
              <w:rPr>
                <w:rFonts w:asciiTheme="minorHAnsi" w:eastAsia="Calibri" w:hAnsiTheme="minorHAnsi" w:cstheme="minorHAnsi"/>
                <w:i/>
              </w:rPr>
              <w:t>. The Future of Philosophy</w:t>
            </w:r>
            <w:r w:rsidRPr="00F52EEF">
              <w:rPr>
                <w:rFonts w:asciiTheme="minorHAnsi" w:eastAsia="Calibri" w:hAnsiTheme="minorHAnsi" w:cstheme="minorHAnsi"/>
              </w:rPr>
              <w:t xml:space="preserve">. Olomouc: Univerzita Palackého v Olomouci. </w:t>
            </w:r>
          </w:p>
          <w:p w14:paraId="0CCF0EE8" w14:textId="3686F92C"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Stránský, M. (2014). The Persuasive Lot of the Modern Ethics. In Klimová, I. et al. </w:t>
            </w:r>
            <w:r w:rsidRPr="00F52EEF">
              <w:rPr>
                <w:rFonts w:asciiTheme="minorHAnsi" w:eastAsia="Calibri" w:hAnsiTheme="minorHAnsi" w:cstheme="minorHAnsi"/>
                <w:i/>
              </w:rPr>
              <w:t xml:space="preserve">The Character of Current Philosophy and its Methods. </w:t>
            </w:r>
            <w:r w:rsidRPr="00F52EEF">
              <w:rPr>
                <w:rFonts w:asciiTheme="minorHAnsi" w:eastAsia="Calibri" w:hAnsiTheme="minorHAnsi" w:cstheme="minorHAnsi"/>
              </w:rPr>
              <w:t>Bratislava: Filozofický ústav SAV.</w:t>
            </w:r>
          </w:p>
          <w:p w14:paraId="2E262E29" w14:textId="27D13555"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Stránský, M. (2014). Lhát vědu. In Drozenová, W. </w:t>
            </w:r>
            <w:r w:rsidRPr="00F52EEF">
              <w:rPr>
                <w:rFonts w:asciiTheme="minorHAnsi" w:eastAsia="Calibri" w:hAnsiTheme="minorHAnsi" w:cstheme="minorHAnsi"/>
                <w:i/>
              </w:rPr>
              <w:t>Etika a věda: etická dilemata ve vědecké práci.</w:t>
            </w:r>
            <w:r w:rsidRPr="00F52EEF">
              <w:rPr>
                <w:rFonts w:asciiTheme="minorHAnsi" w:eastAsia="Calibri" w:hAnsiTheme="minorHAnsi" w:cstheme="minorHAnsi"/>
              </w:rPr>
              <w:t xml:space="preserve"> Ostrava: Ostravská univerzita v Ostravě.</w:t>
            </w:r>
          </w:p>
        </w:tc>
      </w:tr>
      <w:tr w:rsidR="00E5029C" w:rsidRPr="00F52EEF" w14:paraId="10DF2F16" w14:textId="77777777" w:rsidTr="0088760D">
        <w:trPr>
          <w:trHeight w:val="218"/>
        </w:trPr>
        <w:tc>
          <w:tcPr>
            <w:tcW w:w="10677" w:type="dxa"/>
            <w:gridSpan w:val="25"/>
            <w:shd w:val="clear" w:color="auto" w:fill="F7CAAC"/>
          </w:tcPr>
          <w:p w14:paraId="7E2C9F10"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68973628" w14:textId="77777777" w:rsidTr="0088760D">
        <w:trPr>
          <w:trHeight w:val="1437"/>
        </w:trPr>
        <w:tc>
          <w:tcPr>
            <w:tcW w:w="10677" w:type="dxa"/>
            <w:gridSpan w:val="25"/>
          </w:tcPr>
          <w:p w14:paraId="715C5CF8" w14:textId="330BC71B" w:rsidR="00A87D7A" w:rsidRPr="00F52EEF" w:rsidRDefault="00A87D7A" w:rsidP="00935F76">
            <w:pPr>
              <w:tabs>
                <w:tab w:val="left" w:pos="567"/>
              </w:tabs>
              <w:rPr>
                <w:rFonts w:asciiTheme="minorHAnsi" w:hAnsiTheme="minorHAnsi" w:cstheme="minorHAnsi"/>
                <w:b/>
              </w:rPr>
            </w:pPr>
          </w:p>
          <w:p w14:paraId="65E2136C" w14:textId="2D10146A" w:rsidR="00BB6876" w:rsidRPr="00F52EEF" w:rsidRDefault="00BB6876" w:rsidP="00935F76">
            <w:pPr>
              <w:tabs>
                <w:tab w:val="left" w:pos="567"/>
              </w:tabs>
              <w:rPr>
                <w:rFonts w:asciiTheme="minorHAnsi" w:hAnsiTheme="minorHAnsi" w:cstheme="minorHAnsi"/>
                <w:b/>
              </w:rPr>
            </w:pPr>
          </w:p>
          <w:p w14:paraId="5D1E25A6" w14:textId="62339EB4" w:rsidR="00A87D7A" w:rsidRPr="00F52EEF" w:rsidRDefault="00A87D7A" w:rsidP="00935F76">
            <w:pPr>
              <w:tabs>
                <w:tab w:val="left" w:pos="567"/>
              </w:tabs>
              <w:rPr>
                <w:rFonts w:asciiTheme="minorHAnsi" w:hAnsiTheme="minorHAnsi" w:cstheme="minorHAnsi"/>
                <w:b/>
              </w:rPr>
            </w:pPr>
          </w:p>
        </w:tc>
      </w:tr>
      <w:tr w:rsidR="00E5029C" w:rsidRPr="00F52EEF" w14:paraId="7FDC7D80" w14:textId="77777777" w:rsidTr="0088760D">
        <w:trPr>
          <w:cantSplit/>
          <w:trHeight w:val="422"/>
        </w:trPr>
        <w:tc>
          <w:tcPr>
            <w:tcW w:w="3336" w:type="dxa"/>
            <w:shd w:val="clear" w:color="auto" w:fill="F7CAAC"/>
          </w:tcPr>
          <w:p w14:paraId="0C05891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13"/>
          </w:tcPr>
          <w:p w14:paraId="4B698BD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Michal Stránský, v. r.</w:t>
            </w:r>
          </w:p>
        </w:tc>
        <w:tc>
          <w:tcPr>
            <w:tcW w:w="992" w:type="dxa"/>
            <w:gridSpan w:val="4"/>
            <w:shd w:val="clear" w:color="auto" w:fill="F7CAAC"/>
          </w:tcPr>
          <w:p w14:paraId="2B27092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7"/>
          </w:tcPr>
          <w:p w14:paraId="13961626" w14:textId="77777777" w:rsidR="00E5029C" w:rsidRPr="00F52EEF" w:rsidRDefault="00E5029C" w:rsidP="00935F76">
            <w:pPr>
              <w:tabs>
                <w:tab w:val="left" w:pos="567"/>
              </w:tabs>
              <w:jc w:val="both"/>
              <w:rPr>
                <w:rFonts w:asciiTheme="minorHAnsi" w:hAnsiTheme="minorHAnsi" w:cstheme="minorHAnsi"/>
              </w:rPr>
            </w:pPr>
          </w:p>
        </w:tc>
      </w:tr>
      <w:tr w:rsidR="00A87D7A" w:rsidRPr="00F52EEF" w14:paraId="195F13A7" w14:textId="77777777" w:rsidTr="0088760D">
        <w:tc>
          <w:tcPr>
            <w:tcW w:w="10677" w:type="dxa"/>
            <w:gridSpan w:val="25"/>
            <w:tcBorders>
              <w:bottom w:val="double" w:sz="4" w:space="0" w:color="auto"/>
            </w:tcBorders>
            <w:shd w:val="clear" w:color="auto" w:fill="BDD6EE"/>
          </w:tcPr>
          <w:p w14:paraId="685ED6B0" w14:textId="1B9E0783"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A87D7A" w:rsidRPr="00F52EEF" w14:paraId="5E8515FD" w14:textId="77777777" w:rsidTr="0088760D">
        <w:tc>
          <w:tcPr>
            <w:tcW w:w="3336" w:type="dxa"/>
            <w:tcBorders>
              <w:top w:val="double" w:sz="4" w:space="0" w:color="auto"/>
            </w:tcBorders>
            <w:shd w:val="clear" w:color="auto" w:fill="F7CAAC"/>
          </w:tcPr>
          <w:p w14:paraId="6F81AEDA"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24"/>
          </w:tcPr>
          <w:p w14:paraId="5D1DE272"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A87D7A" w:rsidRPr="00F52EEF" w14:paraId="7B417456" w14:textId="77777777" w:rsidTr="0088760D">
        <w:tc>
          <w:tcPr>
            <w:tcW w:w="3336" w:type="dxa"/>
            <w:shd w:val="clear" w:color="auto" w:fill="F7CAAC"/>
          </w:tcPr>
          <w:p w14:paraId="32A97E4D"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24"/>
          </w:tcPr>
          <w:p w14:paraId="2B5F1F53"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A87D7A" w:rsidRPr="00F52EEF" w14:paraId="54E539B8" w14:textId="77777777" w:rsidTr="0088760D">
        <w:tc>
          <w:tcPr>
            <w:tcW w:w="3336" w:type="dxa"/>
            <w:shd w:val="clear" w:color="auto" w:fill="F7CAAC"/>
          </w:tcPr>
          <w:p w14:paraId="1919087F"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24"/>
          </w:tcPr>
          <w:p w14:paraId="7067B059" w14:textId="1C970E3D"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Marketingov</w:t>
            </w:r>
            <w:del w:id="5850" w:author="Radim Bačuvčík" w:date="2020-02-06T10:29:00Z">
              <w:r w:rsidRPr="00F52EEF" w:rsidDel="008B593D">
                <w:rPr>
                  <w:rFonts w:asciiTheme="minorHAnsi" w:hAnsiTheme="minorHAnsi" w:cstheme="minorHAnsi"/>
                </w:rPr>
                <w:delText>é</w:delText>
              </w:r>
            </w:del>
            <w:ins w:id="5851" w:author="Radim Bačuvčík" w:date="2020-02-06T10:29:00Z">
              <w:r w:rsidR="008B593D">
                <w:rPr>
                  <w:rFonts w:asciiTheme="minorHAnsi" w:hAnsiTheme="minorHAnsi" w:cstheme="minorHAnsi"/>
                </w:rPr>
                <w:t>á</w:t>
              </w:r>
            </w:ins>
            <w:r w:rsidRPr="00F52EEF">
              <w:rPr>
                <w:rFonts w:asciiTheme="minorHAnsi" w:hAnsiTheme="minorHAnsi" w:cstheme="minorHAnsi"/>
              </w:rPr>
              <w:t xml:space="preserve"> komunikace</w:t>
            </w:r>
          </w:p>
        </w:tc>
      </w:tr>
      <w:tr w:rsidR="00A87D7A" w:rsidRPr="00F52EEF" w14:paraId="0FC700C5" w14:textId="77777777" w:rsidTr="0088760D">
        <w:tc>
          <w:tcPr>
            <w:tcW w:w="3336" w:type="dxa"/>
            <w:shd w:val="clear" w:color="auto" w:fill="F7CAAC"/>
          </w:tcPr>
          <w:p w14:paraId="78E43D8E"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752" w:type="dxa"/>
            <w:gridSpan w:val="10"/>
          </w:tcPr>
          <w:p w14:paraId="671A5823"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Libor Šnédar</w:t>
            </w:r>
          </w:p>
        </w:tc>
        <w:tc>
          <w:tcPr>
            <w:tcW w:w="993" w:type="dxa"/>
            <w:gridSpan w:val="4"/>
            <w:shd w:val="clear" w:color="auto" w:fill="F7CAAC"/>
          </w:tcPr>
          <w:p w14:paraId="78B411C0"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596" w:type="dxa"/>
            <w:gridSpan w:val="10"/>
          </w:tcPr>
          <w:p w14:paraId="2F19E731"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 xml:space="preserve">JUDr. Ph.D. Mgr. </w:t>
            </w:r>
          </w:p>
        </w:tc>
      </w:tr>
      <w:tr w:rsidR="00A87D7A" w:rsidRPr="00F52EEF" w14:paraId="39FF8FE7" w14:textId="77777777" w:rsidTr="0088760D">
        <w:tc>
          <w:tcPr>
            <w:tcW w:w="3336" w:type="dxa"/>
            <w:shd w:val="clear" w:color="auto" w:fill="F7CAAC"/>
          </w:tcPr>
          <w:p w14:paraId="6075415C"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0D593E51"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1959</w:t>
            </w:r>
          </w:p>
        </w:tc>
        <w:tc>
          <w:tcPr>
            <w:tcW w:w="1721" w:type="dxa"/>
            <w:shd w:val="clear" w:color="auto" w:fill="F7CAAC"/>
          </w:tcPr>
          <w:p w14:paraId="33B85F60"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494" w:type="dxa"/>
            <w:gridSpan w:val="3"/>
          </w:tcPr>
          <w:p w14:paraId="432FB752" w14:textId="6BA947C5" w:rsidR="00A87D7A"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pp.</w:t>
            </w:r>
          </w:p>
        </w:tc>
        <w:tc>
          <w:tcPr>
            <w:tcW w:w="708" w:type="dxa"/>
            <w:gridSpan w:val="5"/>
            <w:shd w:val="clear" w:color="auto" w:fill="F7CAAC"/>
          </w:tcPr>
          <w:p w14:paraId="1898AFA4"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3" w:type="dxa"/>
            <w:gridSpan w:val="4"/>
          </w:tcPr>
          <w:p w14:paraId="3496DACE" w14:textId="3DE95531" w:rsidR="00A87D7A"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40h/t</w:t>
            </w:r>
            <w:r w:rsidR="00C667EB">
              <w:rPr>
                <w:rFonts w:asciiTheme="minorHAnsi" w:hAnsiTheme="minorHAnsi" w:cstheme="minorHAnsi"/>
              </w:rPr>
              <w:t>ýd</w:t>
            </w:r>
            <w:r w:rsidRPr="00F52EEF">
              <w:rPr>
                <w:rFonts w:asciiTheme="minorHAnsi" w:hAnsiTheme="minorHAnsi" w:cstheme="minorHAnsi"/>
              </w:rPr>
              <w:t>.</w:t>
            </w:r>
          </w:p>
        </w:tc>
        <w:tc>
          <w:tcPr>
            <w:tcW w:w="992" w:type="dxa"/>
            <w:gridSpan w:val="6"/>
            <w:shd w:val="clear" w:color="auto" w:fill="F7CAAC"/>
          </w:tcPr>
          <w:p w14:paraId="1A54DB78"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44743AC6"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A87D7A" w:rsidRPr="00F52EEF" w14:paraId="25218E96" w14:textId="77777777" w:rsidTr="0088760D">
        <w:tc>
          <w:tcPr>
            <w:tcW w:w="5886" w:type="dxa"/>
            <w:gridSpan w:val="3"/>
            <w:shd w:val="clear" w:color="auto" w:fill="F7CAAC"/>
          </w:tcPr>
          <w:p w14:paraId="1C405FD2"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494" w:type="dxa"/>
            <w:gridSpan w:val="3"/>
          </w:tcPr>
          <w:p w14:paraId="6CA8B907" w14:textId="5C576CDC" w:rsidR="00A87D7A"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pp.</w:t>
            </w:r>
          </w:p>
        </w:tc>
        <w:tc>
          <w:tcPr>
            <w:tcW w:w="708" w:type="dxa"/>
            <w:gridSpan w:val="5"/>
            <w:shd w:val="clear" w:color="auto" w:fill="F7CAAC"/>
          </w:tcPr>
          <w:p w14:paraId="1FCF3529"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3" w:type="dxa"/>
            <w:gridSpan w:val="4"/>
          </w:tcPr>
          <w:p w14:paraId="6B3723DC" w14:textId="387734A0" w:rsidR="00A87D7A"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40h/t</w:t>
            </w:r>
            <w:r w:rsidR="00C667EB">
              <w:rPr>
                <w:rFonts w:asciiTheme="minorHAnsi" w:hAnsiTheme="minorHAnsi" w:cstheme="minorHAnsi"/>
              </w:rPr>
              <w:t>ýd</w:t>
            </w:r>
            <w:r w:rsidRPr="00F52EEF">
              <w:rPr>
                <w:rFonts w:asciiTheme="minorHAnsi" w:hAnsiTheme="minorHAnsi" w:cstheme="minorHAnsi"/>
              </w:rPr>
              <w:t>.</w:t>
            </w:r>
          </w:p>
        </w:tc>
        <w:tc>
          <w:tcPr>
            <w:tcW w:w="992" w:type="dxa"/>
            <w:gridSpan w:val="6"/>
            <w:shd w:val="clear" w:color="auto" w:fill="F7CAAC"/>
          </w:tcPr>
          <w:p w14:paraId="3D679114"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4935844E"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A87D7A" w:rsidRPr="00F52EEF" w14:paraId="2A28AA3F" w14:textId="77777777" w:rsidTr="0088760D">
        <w:tc>
          <w:tcPr>
            <w:tcW w:w="6380" w:type="dxa"/>
            <w:gridSpan w:val="6"/>
            <w:shd w:val="clear" w:color="auto" w:fill="F7CAAC"/>
          </w:tcPr>
          <w:p w14:paraId="1367D9B3"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Další současná působení jako akademický pracovník na jiných VŠ</w:t>
            </w:r>
          </w:p>
        </w:tc>
        <w:tc>
          <w:tcPr>
            <w:tcW w:w="1701" w:type="dxa"/>
            <w:gridSpan w:val="9"/>
            <w:shd w:val="clear" w:color="auto" w:fill="F7CAAC"/>
          </w:tcPr>
          <w:p w14:paraId="12176D44"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596" w:type="dxa"/>
            <w:gridSpan w:val="10"/>
            <w:shd w:val="clear" w:color="auto" w:fill="F7CAAC"/>
          </w:tcPr>
          <w:p w14:paraId="27C776E3"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A87D7A" w:rsidRPr="00F52EEF" w14:paraId="32AEAC73" w14:textId="77777777" w:rsidTr="0088760D">
        <w:tc>
          <w:tcPr>
            <w:tcW w:w="6380" w:type="dxa"/>
            <w:gridSpan w:val="6"/>
          </w:tcPr>
          <w:p w14:paraId="75180D2C" w14:textId="77777777" w:rsidR="00A87D7A" w:rsidRPr="00F52EEF" w:rsidRDefault="00A87D7A" w:rsidP="00935F76">
            <w:pPr>
              <w:tabs>
                <w:tab w:val="left" w:pos="567"/>
              </w:tabs>
              <w:jc w:val="both"/>
              <w:rPr>
                <w:rFonts w:asciiTheme="minorHAnsi" w:hAnsiTheme="minorHAnsi" w:cstheme="minorHAnsi"/>
              </w:rPr>
            </w:pPr>
          </w:p>
        </w:tc>
        <w:tc>
          <w:tcPr>
            <w:tcW w:w="1701" w:type="dxa"/>
            <w:gridSpan w:val="9"/>
          </w:tcPr>
          <w:p w14:paraId="36BE4C78" w14:textId="77777777" w:rsidR="00A87D7A" w:rsidRPr="00F52EEF" w:rsidRDefault="00A87D7A" w:rsidP="00935F76">
            <w:pPr>
              <w:tabs>
                <w:tab w:val="left" w:pos="567"/>
              </w:tabs>
              <w:jc w:val="both"/>
              <w:rPr>
                <w:rFonts w:asciiTheme="minorHAnsi" w:hAnsiTheme="minorHAnsi" w:cstheme="minorHAnsi"/>
              </w:rPr>
            </w:pPr>
          </w:p>
        </w:tc>
        <w:tc>
          <w:tcPr>
            <w:tcW w:w="2596" w:type="dxa"/>
            <w:gridSpan w:val="10"/>
          </w:tcPr>
          <w:p w14:paraId="3D885842" w14:textId="77777777" w:rsidR="00A87D7A" w:rsidRPr="00F52EEF" w:rsidRDefault="00A87D7A" w:rsidP="00935F76">
            <w:pPr>
              <w:tabs>
                <w:tab w:val="left" w:pos="567"/>
              </w:tabs>
              <w:jc w:val="both"/>
              <w:rPr>
                <w:rFonts w:asciiTheme="minorHAnsi" w:hAnsiTheme="minorHAnsi" w:cstheme="minorHAnsi"/>
              </w:rPr>
            </w:pPr>
          </w:p>
        </w:tc>
      </w:tr>
      <w:tr w:rsidR="00A87D7A" w:rsidRPr="00F52EEF" w14:paraId="4A34AC34" w14:textId="77777777" w:rsidTr="0088760D">
        <w:tc>
          <w:tcPr>
            <w:tcW w:w="6380" w:type="dxa"/>
            <w:gridSpan w:val="6"/>
          </w:tcPr>
          <w:p w14:paraId="721A94C3" w14:textId="77777777" w:rsidR="00A87D7A" w:rsidRPr="00F52EEF" w:rsidRDefault="00A87D7A" w:rsidP="00935F76">
            <w:pPr>
              <w:tabs>
                <w:tab w:val="left" w:pos="567"/>
              </w:tabs>
              <w:jc w:val="both"/>
              <w:rPr>
                <w:rFonts w:asciiTheme="minorHAnsi" w:hAnsiTheme="minorHAnsi" w:cstheme="minorHAnsi"/>
              </w:rPr>
            </w:pPr>
          </w:p>
        </w:tc>
        <w:tc>
          <w:tcPr>
            <w:tcW w:w="1701" w:type="dxa"/>
            <w:gridSpan w:val="9"/>
          </w:tcPr>
          <w:p w14:paraId="00C9E6A5" w14:textId="77777777" w:rsidR="00A87D7A" w:rsidRPr="00F52EEF" w:rsidRDefault="00A87D7A" w:rsidP="00935F76">
            <w:pPr>
              <w:tabs>
                <w:tab w:val="left" w:pos="567"/>
              </w:tabs>
              <w:jc w:val="both"/>
              <w:rPr>
                <w:rFonts w:asciiTheme="minorHAnsi" w:hAnsiTheme="minorHAnsi" w:cstheme="minorHAnsi"/>
              </w:rPr>
            </w:pPr>
          </w:p>
        </w:tc>
        <w:tc>
          <w:tcPr>
            <w:tcW w:w="2596" w:type="dxa"/>
            <w:gridSpan w:val="10"/>
          </w:tcPr>
          <w:p w14:paraId="5CA1E756" w14:textId="77777777" w:rsidR="00A87D7A" w:rsidRPr="00F52EEF" w:rsidRDefault="00A87D7A" w:rsidP="00935F76">
            <w:pPr>
              <w:tabs>
                <w:tab w:val="left" w:pos="567"/>
              </w:tabs>
              <w:jc w:val="both"/>
              <w:rPr>
                <w:rFonts w:asciiTheme="minorHAnsi" w:hAnsiTheme="minorHAnsi" w:cstheme="minorHAnsi"/>
              </w:rPr>
            </w:pPr>
          </w:p>
        </w:tc>
      </w:tr>
      <w:tr w:rsidR="00A87D7A" w:rsidRPr="00F52EEF" w14:paraId="4F3C2F29" w14:textId="77777777" w:rsidTr="0088760D">
        <w:tc>
          <w:tcPr>
            <w:tcW w:w="6380" w:type="dxa"/>
            <w:gridSpan w:val="6"/>
          </w:tcPr>
          <w:p w14:paraId="61BF23A6" w14:textId="77777777" w:rsidR="00A87D7A" w:rsidRPr="00F52EEF" w:rsidRDefault="00A87D7A" w:rsidP="00935F76">
            <w:pPr>
              <w:tabs>
                <w:tab w:val="left" w:pos="567"/>
              </w:tabs>
              <w:jc w:val="both"/>
              <w:rPr>
                <w:rFonts w:asciiTheme="minorHAnsi" w:hAnsiTheme="minorHAnsi" w:cstheme="minorHAnsi"/>
              </w:rPr>
            </w:pPr>
          </w:p>
        </w:tc>
        <w:tc>
          <w:tcPr>
            <w:tcW w:w="1701" w:type="dxa"/>
            <w:gridSpan w:val="9"/>
          </w:tcPr>
          <w:p w14:paraId="7CC7928F" w14:textId="77777777" w:rsidR="00A87D7A" w:rsidRPr="00F52EEF" w:rsidRDefault="00A87D7A" w:rsidP="00935F76">
            <w:pPr>
              <w:tabs>
                <w:tab w:val="left" w:pos="567"/>
              </w:tabs>
              <w:jc w:val="both"/>
              <w:rPr>
                <w:rFonts w:asciiTheme="minorHAnsi" w:hAnsiTheme="minorHAnsi" w:cstheme="minorHAnsi"/>
              </w:rPr>
            </w:pPr>
          </w:p>
        </w:tc>
        <w:tc>
          <w:tcPr>
            <w:tcW w:w="2596" w:type="dxa"/>
            <w:gridSpan w:val="10"/>
          </w:tcPr>
          <w:p w14:paraId="0F4E7070" w14:textId="77777777" w:rsidR="00A87D7A" w:rsidRPr="00F52EEF" w:rsidRDefault="00A87D7A" w:rsidP="00935F76">
            <w:pPr>
              <w:tabs>
                <w:tab w:val="left" w:pos="567"/>
              </w:tabs>
              <w:jc w:val="both"/>
              <w:rPr>
                <w:rFonts w:asciiTheme="minorHAnsi" w:hAnsiTheme="minorHAnsi" w:cstheme="minorHAnsi"/>
              </w:rPr>
            </w:pPr>
          </w:p>
        </w:tc>
      </w:tr>
      <w:tr w:rsidR="00A87D7A" w:rsidRPr="00F52EEF" w14:paraId="199AE9C0" w14:textId="77777777" w:rsidTr="0088760D">
        <w:tc>
          <w:tcPr>
            <w:tcW w:w="6380" w:type="dxa"/>
            <w:gridSpan w:val="6"/>
          </w:tcPr>
          <w:p w14:paraId="52EA13C1" w14:textId="77777777" w:rsidR="00A87D7A" w:rsidRPr="00F52EEF" w:rsidRDefault="00A87D7A" w:rsidP="00935F76">
            <w:pPr>
              <w:tabs>
                <w:tab w:val="left" w:pos="567"/>
              </w:tabs>
              <w:jc w:val="both"/>
              <w:rPr>
                <w:rFonts w:asciiTheme="minorHAnsi" w:hAnsiTheme="minorHAnsi" w:cstheme="minorHAnsi"/>
              </w:rPr>
            </w:pPr>
          </w:p>
        </w:tc>
        <w:tc>
          <w:tcPr>
            <w:tcW w:w="1701" w:type="dxa"/>
            <w:gridSpan w:val="9"/>
          </w:tcPr>
          <w:p w14:paraId="7904C779" w14:textId="77777777" w:rsidR="00A87D7A" w:rsidRPr="00F52EEF" w:rsidRDefault="00A87D7A" w:rsidP="00935F76">
            <w:pPr>
              <w:tabs>
                <w:tab w:val="left" w:pos="567"/>
              </w:tabs>
              <w:jc w:val="both"/>
              <w:rPr>
                <w:rFonts w:asciiTheme="minorHAnsi" w:hAnsiTheme="minorHAnsi" w:cstheme="minorHAnsi"/>
              </w:rPr>
            </w:pPr>
          </w:p>
        </w:tc>
        <w:tc>
          <w:tcPr>
            <w:tcW w:w="2596" w:type="dxa"/>
            <w:gridSpan w:val="10"/>
          </w:tcPr>
          <w:p w14:paraId="47657088" w14:textId="77777777" w:rsidR="00A87D7A" w:rsidRPr="00F52EEF" w:rsidRDefault="00A87D7A" w:rsidP="00935F76">
            <w:pPr>
              <w:tabs>
                <w:tab w:val="left" w:pos="567"/>
              </w:tabs>
              <w:jc w:val="both"/>
              <w:rPr>
                <w:rFonts w:asciiTheme="minorHAnsi" w:hAnsiTheme="minorHAnsi" w:cstheme="minorHAnsi"/>
              </w:rPr>
            </w:pPr>
          </w:p>
        </w:tc>
      </w:tr>
      <w:tr w:rsidR="00A87D7A" w:rsidRPr="00F52EEF" w14:paraId="71A57E86" w14:textId="77777777" w:rsidTr="0088760D">
        <w:tc>
          <w:tcPr>
            <w:tcW w:w="10677" w:type="dxa"/>
            <w:gridSpan w:val="25"/>
            <w:shd w:val="clear" w:color="auto" w:fill="F7CAAC"/>
          </w:tcPr>
          <w:p w14:paraId="67062425"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A87D7A" w:rsidRPr="00F52EEF" w14:paraId="125EC847" w14:textId="77777777" w:rsidTr="0088760D">
        <w:trPr>
          <w:trHeight w:val="391"/>
        </w:trPr>
        <w:tc>
          <w:tcPr>
            <w:tcW w:w="10677" w:type="dxa"/>
            <w:gridSpan w:val="25"/>
            <w:tcBorders>
              <w:top w:val="nil"/>
            </w:tcBorders>
          </w:tcPr>
          <w:p w14:paraId="74F3C7C6" w14:textId="6A9E1A30"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Právní aspekty v MK, Občanské právo</w:t>
            </w:r>
            <w:r w:rsidR="00FD23B5" w:rsidRPr="00F52EEF">
              <w:rPr>
                <w:rFonts w:asciiTheme="minorHAnsi" w:hAnsiTheme="minorHAnsi" w:cstheme="minorHAnsi"/>
              </w:rPr>
              <w:t xml:space="preserve"> – garant předmětu, přednášející</w:t>
            </w:r>
          </w:p>
          <w:p w14:paraId="4743E2C0" w14:textId="77777777" w:rsidR="00A87D7A" w:rsidRPr="00F52EEF" w:rsidRDefault="00A87D7A" w:rsidP="00935F76">
            <w:pPr>
              <w:tabs>
                <w:tab w:val="left" w:pos="567"/>
              </w:tabs>
              <w:jc w:val="both"/>
              <w:rPr>
                <w:rFonts w:asciiTheme="minorHAnsi" w:hAnsiTheme="minorHAnsi" w:cstheme="minorHAnsi"/>
              </w:rPr>
            </w:pPr>
          </w:p>
        </w:tc>
      </w:tr>
      <w:tr w:rsidR="00A87D7A" w:rsidRPr="00F52EEF" w14:paraId="09CAD202" w14:textId="77777777" w:rsidTr="0088760D">
        <w:tc>
          <w:tcPr>
            <w:tcW w:w="10677" w:type="dxa"/>
            <w:gridSpan w:val="25"/>
            <w:shd w:val="clear" w:color="auto" w:fill="F7CAAC"/>
          </w:tcPr>
          <w:p w14:paraId="59360E2E"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A87D7A" w:rsidRPr="00F52EEF" w14:paraId="09812477" w14:textId="77777777" w:rsidTr="0088760D">
        <w:trPr>
          <w:trHeight w:val="1055"/>
        </w:trPr>
        <w:tc>
          <w:tcPr>
            <w:tcW w:w="10677" w:type="dxa"/>
            <w:gridSpan w:val="25"/>
          </w:tcPr>
          <w:p w14:paraId="44E73B4B" w14:textId="502AB93D"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1984</w:t>
            </w:r>
            <w:r w:rsidR="0088760D">
              <w:rPr>
                <w:rFonts w:asciiTheme="minorHAnsi" w:hAnsiTheme="minorHAnsi" w:cstheme="minorHAnsi"/>
              </w:rPr>
              <w:t>:</w:t>
            </w:r>
            <w:r w:rsidRPr="00F52EEF">
              <w:rPr>
                <w:rFonts w:asciiTheme="minorHAnsi" w:hAnsiTheme="minorHAnsi" w:cstheme="minorHAnsi"/>
              </w:rPr>
              <w:t xml:space="preserve">  Filosofická fakulta UP Olomouc ( Mgr.) </w:t>
            </w:r>
          </w:p>
          <w:p w14:paraId="75DA784C" w14:textId="12112E35"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1995</w:t>
            </w:r>
            <w:r w:rsidR="0088760D">
              <w:rPr>
                <w:rFonts w:asciiTheme="minorHAnsi" w:hAnsiTheme="minorHAnsi" w:cstheme="minorHAnsi"/>
              </w:rPr>
              <w:t>:</w:t>
            </w:r>
            <w:r w:rsidRPr="00F52EEF">
              <w:rPr>
                <w:rFonts w:asciiTheme="minorHAnsi" w:hAnsiTheme="minorHAnsi" w:cstheme="minorHAnsi"/>
              </w:rPr>
              <w:t xml:space="preserve"> Právnická fakulta MU Brno (Mgr.)</w:t>
            </w:r>
          </w:p>
          <w:p w14:paraId="5945E375" w14:textId="382660F3"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2002</w:t>
            </w:r>
            <w:r w:rsidR="0088760D">
              <w:rPr>
                <w:rFonts w:asciiTheme="minorHAnsi" w:hAnsiTheme="minorHAnsi" w:cstheme="minorHAnsi"/>
              </w:rPr>
              <w:t>:</w:t>
            </w:r>
            <w:r w:rsidRPr="00F52EEF">
              <w:rPr>
                <w:rFonts w:asciiTheme="minorHAnsi" w:hAnsiTheme="minorHAnsi" w:cstheme="minorHAnsi"/>
              </w:rPr>
              <w:t xml:space="preserve"> Právnická fakulta MU Brno Ph.D.)</w:t>
            </w:r>
          </w:p>
          <w:p w14:paraId="6933F66A" w14:textId="437E358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2003</w:t>
            </w:r>
            <w:r w:rsidR="0088760D">
              <w:rPr>
                <w:rFonts w:asciiTheme="minorHAnsi" w:hAnsiTheme="minorHAnsi" w:cstheme="minorHAnsi"/>
              </w:rPr>
              <w:t>:</w:t>
            </w:r>
            <w:r w:rsidR="00E0638E" w:rsidRPr="00F52EEF">
              <w:rPr>
                <w:rFonts w:asciiTheme="minorHAnsi" w:hAnsiTheme="minorHAnsi" w:cstheme="minorHAnsi"/>
              </w:rPr>
              <w:t xml:space="preserve"> </w:t>
            </w:r>
            <w:r w:rsidRPr="00F52EEF">
              <w:rPr>
                <w:rFonts w:asciiTheme="minorHAnsi" w:hAnsiTheme="minorHAnsi" w:cstheme="minorHAnsi"/>
              </w:rPr>
              <w:t xml:space="preserve">Právnická fakulta MU Brno (JUDr.) </w:t>
            </w:r>
          </w:p>
        </w:tc>
      </w:tr>
      <w:tr w:rsidR="00A87D7A" w:rsidRPr="00F52EEF" w14:paraId="292EC8FE" w14:textId="77777777" w:rsidTr="0088760D">
        <w:tc>
          <w:tcPr>
            <w:tcW w:w="10677" w:type="dxa"/>
            <w:gridSpan w:val="25"/>
            <w:shd w:val="clear" w:color="auto" w:fill="F7CAAC"/>
          </w:tcPr>
          <w:p w14:paraId="3A60A88C"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A87D7A" w:rsidRPr="00F52EEF" w14:paraId="28A5FDC6" w14:textId="77777777" w:rsidTr="0088760D">
        <w:trPr>
          <w:trHeight w:val="449"/>
        </w:trPr>
        <w:tc>
          <w:tcPr>
            <w:tcW w:w="10677" w:type="dxa"/>
            <w:gridSpan w:val="25"/>
          </w:tcPr>
          <w:p w14:paraId="02E192B7"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SEŠ ( OA TB) Zlín</w:t>
            </w:r>
          </w:p>
          <w:p w14:paraId="22C6332D"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 xml:space="preserve">UTB Zlín –dosud </w:t>
            </w:r>
          </w:p>
        </w:tc>
      </w:tr>
      <w:tr w:rsidR="00A87D7A" w:rsidRPr="00F52EEF" w14:paraId="7EDF769E" w14:textId="77777777" w:rsidTr="0088760D">
        <w:trPr>
          <w:trHeight w:val="250"/>
        </w:trPr>
        <w:tc>
          <w:tcPr>
            <w:tcW w:w="10677" w:type="dxa"/>
            <w:gridSpan w:val="25"/>
            <w:shd w:val="clear" w:color="auto" w:fill="F7CAAC"/>
          </w:tcPr>
          <w:p w14:paraId="030556CC"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A87D7A" w:rsidRPr="00F52EEF" w14:paraId="0CCD2392" w14:textId="77777777" w:rsidTr="0088760D">
        <w:trPr>
          <w:trHeight w:val="673"/>
        </w:trPr>
        <w:tc>
          <w:tcPr>
            <w:tcW w:w="10677" w:type="dxa"/>
            <w:gridSpan w:val="25"/>
          </w:tcPr>
          <w:p w14:paraId="5DD6998A"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Vedení a oponování bakalářských a magisterských prací z daného oboru (právo)</w:t>
            </w:r>
          </w:p>
        </w:tc>
      </w:tr>
      <w:tr w:rsidR="00A87D7A" w:rsidRPr="00F52EEF" w14:paraId="25EBA34B" w14:textId="77777777" w:rsidTr="0088760D">
        <w:trPr>
          <w:cantSplit/>
        </w:trPr>
        <w:tc>
          <w:tcPr>
            <w:tcW w:w="4165" w:type="dxa"/>
            <w:gridSpan w:val="2"/>
            <w:tcBorders>
              <w:top w:val="single" w:sz="12" w:space="0" w:color="auto"/>
            </w:tcBorders>
            <w:shd w:val="clear" w:color="auto" w:fill="F7CAAC"/>
          </w:tcPr>
          <w:p w14:paraId="34DA42C0"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5"/>
            <w:tcBorders>
              <w:top w:val="single" w:sz="12" w:space="0" w:color="auto"/>
            </w:tcBorders>
            <w:shd w:val="clear" w:color="auto" w:fill="F7CAAC"/>
          </w:tcPr>
          <w:p w14:paraId="343F87C2"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top w:val="single" w:sz="12" w:space="0" w:color="auto"/>
              <w:right w:val="single" w:sz="12" w:space="0" w:color="auto"/>
            </w:tcBorders>
            <w:shd w:val="clear" w:color="auto" w:fill="F7CAAC"/>
          </w:tcPr>
          <w:p w14:paraId="0447E650"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7"/>
            <w:tcBorders>
              <w:top w:val="single" w:sz="12" w:space="0" w:color="auto"/>
              <w:left w:val="single" w:sz="12" w:space="0" w:color="auto"/>
            </w:tcBorders>
            <w:shd w:val="clear" w:color="auto" w:fill="F7CAAC"/>
          </w:tcPr>
          <w:p w14:paraId="555B2D74"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A87D7A" w:rsidRPr="00F52EEF" w14:paraId="5A71BF41" w14:textId="77777777" w:rsidTr="0088760D">
        <w:trPr>
          <w:cantSplit/>
        </w:trPr>
        <w:tc>
          <w:tcPr>
            <w:tcW w:w="4165" w:type="dxa"/>
            <w:gridSpan w:val="2"/>
          </w:tcPr>
          <w:p w14:paraId="5BE43A27" w14:textId="77777777" w:rsidR="00A87D7A" w:rsidRPr="00F52EEF" w:rsidRDefault="00A87D7A" w:rsidP="00935F76">
            <w:pPr>
              <w:tabs>
                <w:tab w:val="left" w:pos="567"/>
              </w:tabs>
              <w:jc w:val="both"/>
              <w:rPr>
                <w:rFonts w:asciiTheme="minorHAnsi" w:hAnsiTheme="minorHAnsi" w:cstheme="minorHAnsi"/>
              </w:rPr>
            </w:pPr>
          </w:p>
        </w:tc>
        <w:tc>
          <w:tcPr>
            <w:tcW w:w="2245" w:type="dxa"/>
            <w:gridSpan w:val="5"/>
          </w:tcPr>
          <w:p w14:paraId="5D97D610" w14:textId="77777777" w:rsidR="00A87D7A" w:rsidRPr="00F52EEF" w:rsidRDefault="00A87D7A" w:rsidP="00935F76">
            <w:pPr>
              <w:tabs>
                <w:tab w:val="left" w:pos="567"/>
              </w:tabs>
              <w:jc w:val="both"/>
              <w:rPr>
                <w:rFonts w:asciiTheme="minorHAnsi" w:hAnsiTheme="minorHAnsi" w:cstheme="minorHAnsi"/>
              </w:rPr>
            </w:pPr>
          </w:p>
        </w:tc>
        <w:tc>
          <w:tcPr>
            <w:tcW w:w="1954" w:type="dxa"/>
            <w:gridSpan w:val="11"/>
            <w:tcBorders>
              <w:right w:val="single" w:sz="12" w:space="0" w:color="auto"/>
            </w:tcBorders>
          </w:tcPr>
          <w:p w14:paraId="24FC133C" w14:textId="77777777" w:rsidR="00A87D7A" w:rsidRPr="00F52EEF" w:rsidRDefault="00A87D7A" w:rsidP="00935F76">
            <w:pPr>
              <w:tabs>
                <w:tab w:val="left" w:pos="567"/>
              </w:tabs>
              <w:jc w:val="both"/>
              <w:rPr>
                <w:rFonts w:asciiTheme="minorHAnsi" w:hAnsiTheme="minorHAnsi" w:cstheme="minorHAnsi"/>
              </w:rPr>
            </w:pPr>
          </w:p>
        </w:tc>
        <w:tc>
          <w:tcPr>
            <w:tcW w:w="709" w:type="dxa"/>
            <w:gridSpan w:val="3"/>
            <w:tcBorders>
              <w:left w:val="single" w:sz="12" w:space="0" w:color="auto"/>
            </w:tcBorders>
            <w:shd w:val="clear" w:color="auto" w:fill="F7CAAC"/>
          </w:tcPr>
          <w:p w14:paraId="757A9C17"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3"/>
            <w:shd w:val="clear" w:color="auto" w:fill="F7CAAC"/>
          </w:tcPr>
          <w:p w14:paraId="7BC32081"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shd w:val="clear" w:color="auto" w:fill="F7CAAC"/>
          </w:tcPr>
          <w:p w14:paraId="07C2E256"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A87D7A" w:rsidRPr="00F52EEF" w14:paraId="10AD7F96" w14:textId="77777777" w:rsidTr="0088760D">
        <w:trPr>
          <w:cantSplit/>
          <w:trHeight w:val="70"/>
        </w:trPr>
        <w:tc>
          <w:tcPr>
            <w:tcW w:w="4165" w:type="dxa"/>
            <w:gridSpan w:val="2"/>
            <w:shd w:val="clear" w:color="auto" w:fill="F7CAAC"/>
          </w:tcPr>
          <w:p w14:paraId="58C2FB6D"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5"/>
            <w:shd w:val="clear" w:color="auto" w:fill="F7CAAC"/>
          </w:tcPr>
          <w:p w14:paraId="4B346422"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right w:val="single" w:sz="12" w:space="0" w:color="auto"/>
            </w:tcBorders>
            <w:shd w:val="clear" w:color="auto" w:fill="F7CAAC"/>
          </w:tcPr>
          <w:p w14:paraId="33F23688"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3"/>
            <w:vMerge w:val="restart"/>
            <w:tcBorders>
              <w:left w:val="single" w:sz="12" w:space="0" w:color="auto"/>
            </w:tcBorders>
          </w:tcPr>
          <w:p w14:paraId="6E22D280" w14:textId="77777777" w:rsidR="00A87D7A" w:rsidRPr="00F52EEF" w:rsidRDefault="00A87D7A" w:rsidP="00935F76">
            <w:pPr>
              <w:tabs>
                <w:tab w:val="left" w:pos="567"/>
              </w:tabs>
              <w:jc w:val="both"/>
              <w:rPr>
                <w:rFonts w:asciiTheme="minorHAnsi" w:hAnsiTheme="minorHAnsi" w:cstheme="minorHAnsi"/>
                <w:b/>
              </w:rPr>
            </w:pPr>
          </w:p>
        </w:tc>
        <w:tc>
          <w:tcPr>
            <w:tcW w:w="850" w:type="dxa"/>
            <w:gridSpan w:val="3"/>
            <w:vMerge w:val="restart"/>
          </w:tcPr>
          <w:p w14:paraId="48F26333" w14:textId="77777777" w:rsidR="00A87D7A" w:rsidRPr="00F52EEF" w:rsidRDefault="00A87D7A" w:rsidP="00935F76">
            <w:pPr>
              <w:tabs>
                <w:tab w:val="left" w:pos="567"/>
              </w:tabs>
              <w:jc w:val="both"/>
              <w:rPr>
                <w:rFonts w:asciiTheme="minorHAnsi" w:hAnsiTheme="minorHAnsi" w:cstheme="minorHAnsi"/>
                <w:b/>
              </w:rPr>
            </w:pPr>
          </w:p>
        </w:tc>
        <w:tc>
          <w:tcPr>
            <w:tcW w:w="754" w:type="dxa"/>
            <w:vMerge w:val="restart"/>
          </w:tcPr>
          <w:p w14:paraId="15D4682F" w14:textId="77777777" w:rsidR="00A87D7A" w:rsidRPr="00F52EEF" w:rsidRDefault="00A87D7A" w:rsidP="00935F76">
            <w:pPr>
              <w:tabs>
                <w:tab w:val="left" w:pos="567"/>
              </w:tabs>
              <w:jc w:val="both"/>
              <w:rPr>
                <w:rFonts w:asciiTheme="minorHAnsi" w:hAnsiTheme="minorHAnsi" w:cstheme="minorHAnsi"/>
                <w:b/>
              </w:rPr>
            </w:pPr>
          </w:p>
        </w:tc>
      </w:tr>
      <w:tr w:rsidR="00A87D7A" w:rsidRPr="00F52EEF" w14:paraId="5B82C7FE" w14:textId="77777777" w:rsidTr="0088760D">
        <w:trPr>
          <w:trHeight w:val="205"/>
        </w:trPr>
        <w:tc>
          <w:tcPr>
            <w:tcW w:w="4165" w:type="dxa"/>
            <w:gridSpan w:val="2"/>
          </w:tcPr>
          <w:p w14:paraId="6B044CEB" w14:textId="77777777" w:rsidR="00A87D7A" w:rsidRPr="00F52EEF" w:rsidRDefault="00A87D7A" w:rsidP="00935F76">
            <w:pPr>
              <w:tabs>
                <w:tab w:val="left" w:pos="567"/>
              </w:tabs>
              <w:jc w:val="both"/>
              <w:rPr>
                <w:rFonts w:asciiTheme="minorHAnsi" w:hAnsiTheme="minorHAnsi" w:cstheme="minorHAnsi"/>
              </w:rPr>
            </w:pPr>
          </w:p>
        </w:tc>
        <w:tc>
          <w:tcPr>
            <w:tcW w:w="2245" w:type="dxa"/>
            <w:gridSpan w:val="5"/>
          </w:tcPr>
          <w:p w14:paraId="1F07D2C0" w14:textId="77777777" w:rsidR="00A87D7A" w:rsidRPr="00F52EEF" w:rsidRDefault="00A87D7A" w:rsidP="00935F76">
            <w:pPr>
              <w:tabs>
                <w:tab w:val="left" w:pos="567"/>
              </w:tabs>
              <w:jc w:val="both"/>
              <w:rPr>
                <w:rFonts w:asciiTheme="minorHAnsi" w:hAnsiTheme="minorHAnsi" w:cstheme="minorHAnsi"/>
              </w:rPr>
            </w:pPr>
          </w:p>
        </w:tc>
        <w:tc>
          <w:tcPr>
            <w:tcW w:w="1954" w:type="dxa"/>
            <w:gridSpan w:val="11"/>
            <w:tcBorders>
              <w:right w:val="single" w:sz="12" w:space="0" w:color="auto"/>
            </w:tcBorders>
          </w:tcPr>
          <w:p w14:paraId="0A2CE180" w14:textId="77777777" w:rsidR="00A87D7A" w:rsidRPr="00F52EEF" w:rsidRDefault="00A87D7A" w:rsidP="00935F76">
            <w:pPr>
              <w:tabs>
                <w:tab w:val="left" w:pos="567"/>
              </w:tabs>
              <w:jc w:val="both"/>
              <w:rPr>
                <w:rFonts w:asciiTheme="minorHAnsi" w:hAnsiTheme="minorHAnsi" w:cstheme="minorHAnsi"/>
              </w:rPr>
            </w:pPr>
          </w:p>
        </w:tc>
        <w:tc>
          <w:tcPr>
            <w:tcW w:w="709" w:type="dxa"/>
            <w:gridSpan w:val="3"/>
            <w:vMerge/>
            <w:tcBorders>
              <w:left w:val="single" w:sz="12" w:space="0" w:color="auto"/>
            </w:tcBorders>
            <w:vAlign w:val="center"/>
          </w:tcPr>
          <w:p w14:paraId="76D3A57E" w14:textId="77777777" w:rsidR="00A87D7A" w:rsidRPr="00F52EEF" w:rsidRDefault="00A87D7A" w:rsidP="00935F76">
            <w:pPr>
              <w:tabs>
                <w:tab w:val="left" w:pos="567"/>
              </w:tabs>
              <w:rPr>
                <w:rFonts w:asciiTheme="minorHAnsi" w:hAnsiTheme="minorHAnsi" w:cstheme="minorHAnsi"/>
                <w:b/>
              </w:rPr>
            </w:pPr>
          </w:p>
        </w:tc>
        <w:tc>
          <w:tcPr>
            <w:tcW w:w="850" w:type="dxa"/>
            <w:gridSpan w:val="3"/>
            <w:vMerge/>
            <w:vAlign w:val="center"/>
          </w:tcPr>
          <w:p w14:paraId="3080C33E" w14:textId="77777777" w:rsidR="00A87D7A" w:rsidRPr="00F52EEF" w:rsidRDefault="00A87D7A" w:rsidP="00935F76">
            <w:pPr>
              <w:tabs>
                <w:tab w:val="left" w:pos="567"/>
              </w:tabs>
              <w:rPr>
                <w:rFonts w:asciiTheme="minorHAnsi" w:hAnsiTheme="minorHAnsi" w:cstheme="minorHAnsi"/>
                <w:b/>
              </w:rPr>
            </w:pPr>
          </w:p>
        </w:tc>
        <w:tc>
          <w:tcPr>
            <w:tcW w:w="754" w:type="dxa"/>
            <w:vMerge/>
            <w:vAlign w:val="center"/>
          </w:tcPr>
          <w:p w14:paraId="56CEEDB9" w14:textId="77777777" w:rsidR="00A87D7A" w:rsidRPr="00F52EEF" w:rsidRDefault="00A87D7A" w:rsidP="00935F76">
            <w:pPr>
              <w:tabs>
                <w:tab w:val="left" w:pos="567"/>
              </w:tabs>
              <w:rPr>
                <w:rFonts w:asciiTheme="minorHAnsi" w:hAnsiTheme="minorHAnsi" w:cstheme="minorHAnsi"/>
                <w:b/>
              </w:rPr>
            </w:pPr>
          </w:p>
        </w:tc>
      </w:tr>
      <w:tr w:rsidR="00A87D7A" w:rsidRPr="00F52EEF" w14:paraId="6DFEC783" w14:textId="77777777" w:rsidTr="0088760D">
        <w:tc>
          <w:tcPr>
            <w:tcW w:w="10677" w:type="dxa"/>
            <w:gridSpan w:val="25"/>
            <w:shd w:val="clear" w:color="auto" w:fill="F7CAAC"/>
          </w:tcPr>
          <w:p w14:paraId="433F49CB"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A87D7A" w:rsidRPr="00F52EEF" w14:paraId="068AC215" w14:textId="77777777" w:rsidTr="0088760D">
        <w:trPr>
          <w:trHeight w:val="3425"/>
        </w:trPr>
        <w:tc>
          <w:tcPr>
            <w:tcW w:w="10677" w:type="dxa"/>
            <w:gridSpan w:val="25"/>
          </w:tcPr>
          <w:p w14:paraId="6238D377"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Šnédar, L.</w:t>
            </w:r>
            <w:r w:rsidRPr="00F52EEF">
              <w:rPr>
                <w:rFonts w:asciiTheme="minorHAnsi" w:hAnsiTheme="minorHAnsi" w:cstheme="minorHAnsi"/>
                <w:i/>
              </w:rPr>
              <w:t xml:space="preserve"> České medicínské právo v světle nové občanskoprávní a medicínské legislativy</w:t>
            </w:r>
            <w:r w:rsidRPr="00F52EEF">
              <w:rPr>
                <w:rFonts w:asciiTheme="minorHAnsi" w:hAnsiTheme="minorHAnsi" w:cstheme="minorHAnsi"/>
              </w:rPr>
              <w:t xml:space="preserve"> , Žilina: Georg 2016,  ISBN: 978-80-8154-100-1</w:t>
            </w:r>
          </w:p>
          <w:p w14:paraId="39156535"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 xml:space="preserve">Šnédar, L., </w:t>
            </w:r>
            <w:r w:rsidRPr="00F52EEF">
              <w:rPr>
                <w:rFonts w:asciiTheme="minorHAnsi" w:hAnsiTheme="minorHAnsi" w:cstheme="minorHAnsi"/>
                <w:i/>
              </w:rPr>
              <w:t xml:space="preserve">Některé možnosti harmonizace soukromého a pracovního života zaměstnanců, </w:t>
            </w:r>
            <w:r w:rsidRPr="00F52EEF">
              <w:rPr>
                <w:rFonts w:asciiTheme="minorHAnsi" w:hAnsiTheme="minorHAnsi" w:cstheme="minorHAnsi"/>
              </w:rPr>
              <w:t xml:space="preserve">In: Sborník z mezinárodní vědecké konference Slaďování pracovního a rodinného života, Třešť 2015, ISBN: 978-80-210-8121-5 </w:t>
            </w:r>
          </w:p>
          <w:p w14:paraId="04D86817"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 xml:space="preserve">Šnédar, L., </w:t>
            </w:r>
            <w:r w:rsidRPr="00F52EEF">
              <w:rPr>
                <w:rFonts w:asciiTheme="minorHAnsi" w:hAnsiTheme="minorHAnsi" w:cstheme="minorHAnsi"/>
                <w:i/>
              </w:rPr>
              <w:t xml:space="preserve">Pracovně-lékařské služby a výkon závislé práce, </w:t>
            </w:r>
            <w:r w:rsidRPr="00F52EEF">
              <w:rPr>
                <w:rFonts w:asciiTheme="minorHAnsi" w:hAnsiTheme="minorHAnsi" w:cstheme="minorHAnsi"/>
              </w:rPr>
              <w:t>In: Sborník z mezinárodní vědecké konference na téma: Pracovní doba-teorie a praxe, Třešť 2016, ISBN: 978-80-210-5095-2</w:t>
            </w:r>
          </w:p>
          <w:p w14:paraId="7D1DF8EB"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 xml:space="preserve">Šnédar, L. </w:t>
            </w:r>
            <w:r w:rsidRPr="00F52EEF">
              <w:rPr>
                <w:rFonts w:asciiTheme="minorHAnsi" w:hAnsiTheme="minorHAnsi" w:cstheme="minorHAnsi"/>
                <w:i/>
              </w:rPr>
              <w:t xml:space="preserve">K některým otázkám ochrany osobních údajů při poskytování zdravotních služeb a zdravotní péče ve vztahu k výkonu závislé práce, </w:t>
            </w:r>
            <w:r w:rsidRPr="00F52EEF">
              <w:rPr>
                <w:rFonts w:asciiTheme="minorHAnsi" w:hAnsiTheme="minorHAnsi" w:cstheme="minorHAnsi"/>
              </w:rPr>
              <w:t>In Sborník příspěvků z vědecké mezinárodní konference na téma: Ochrana osobních údajů a pracovní právo, Třešť 2017, ISBN: 978-80-215-1431-8</w:t>
            </w:r>
          </w:p>
          <w:p w14:paraId="01E342EA"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Šnédar, L.,</w:t>
            </w:r>
            <w:r w:rsidRPr="00F52EEF">
              <w:rPr>
                <w:rFonts w:asciiTheme="minorHAnsi" w:hAnsiTheme="minorHAnsi" w:cstheme="minorHAnsi"/>
                <w:i/>
                <w:lang w:val="en-GB"/>
              </w:rPr>
              <w:t xml:space="preserve">Funding Healthcare Services in the Czech Republic: Development Trajectories and Healthcare Policy. </w:t>
            </w:r>
            <w:r w:rsidRPr="00F52EEF">
              <w:rPr>
                <w:rFonts w:asciiTheme="minorHAnsi" w:hAnsiTheme="minorHAnsi" w:cstheme="minorHAnsi"/>
                <w:lang w:val="en-GB"/>
              </w:rPr>
              <w:t xml:space="preserve">New Trend 2017, </w:t>
            </w:r>
            <w:r w:rsidRPr="00F52EEF">
              <w:rPr>
                <w:rFonts w:asciiTheme="minorHAnsi" w:hAnsiTheme="minorHAnsi" w:cstheme="minorHAnsi"/>
              </w:rPr>
              <w:t xml:space="preserve">ISBN: 978-80-87314-90-6 </w:t>
            </w:r>
          </w:p>
        </w:tc>
      </w:tr>
      <w:tr w:rsidR="00A87D7A" w:rsidRPr="00F52EEF" w14:paraId="1F1D99FB" w14:textId="77777777" w:rsidTr="0088760D">
        <w:trPr>
          <w:trHeight w:val="218"/>
        </w:trPr>
        <w:tc>
          <w:tcPr>
            <w:tcW w:w="10677" w:type="dxa"/>
            <w:gridSpan w:val="25"/>
            <w:shd w:val="clear" w:color="auto" w:fill="F7CAAC"/>
          </w:tcPr>
          <w:p w14:paraId="14446684" w14:textId="77777777" w:rsidR="00A87D7A" w:rsidRPr="00F52EEF" w:rsidRDefault="00A87D7A"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A87D7A" w:rsidRPr="00F52EEF" w14:paraId="668EA2D3" w14:textId="77777777" w:rsidTr="0088760D">
        <w:trPr>
          <w:trHeight w:val="1437"/>
        </w:trPr>
        <w:tc>
          <w:tcPr>
            <w:tcW w:w="10677" w:type="dxa"/>
            <w:gridSpan w:val="25"/>
          </w:tcPr>
          <w:p w14:paraId="4DA8FA14" w14:textId="77777777" w:rsidR="00A87D7A" w:rsidRPr="00F52EEF" w:rsidRDefault="00A87D7A" w:rsidP="00935F76">
            <w:pPr>
              <w:tabs>
                <w:tab w:val="left" w:pos="567"/>
              </w:tabs>
              <w:rPr>
                <w:rFonts w:asciiTheme="minorHAnsi" w:hAnsiTheme="minorHAnsi" w:cstheme="minorHAnsi"/>
                <w:b/>
              </w:rPr>
            </w:pPr>
          </w:p>
        </w:tc>
      </w:tr>
      <w:tr w:rsidR="00A87D7A" w:rsidRPr="00F52EEF" w14:paraId="7F9EBB85" w14:textId="77777777" w:rsidTr="0088760D">
        <w:trPr>
          <w:cantSplit/>
          <w:trHeight w:val="409"/>
        </w:trPr>
        <w:tc>
          <w:tcPr>
            <w:tcW w:w="3336" w:type="dxa"/>
            <w:shd w:val="clear" w:color="auto" w:fill="F7CAAC"/>
          </w:tcPr>
          <w:p w14:paraId="09095AD0" w14:textId="77777777" w:rsidR="00A87D7A" w:rsidRPr="00F52EEF" w:rsidRDefault="00A87D7A"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752" w:type="dxa"/>
            <w:gridSpan w:val="10"/>
          </w:tcPr>
          <w:p w14:paraId="46ED8F17"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rPr>
              <w:t>Libor Šnédar, v. r.</w:t>
            </w:r>
          </w:p>
        </w:tc>
        <w:tc>
          <w:tcPr>
            <w:tcW w:w="1276" w:type="dxa"/>
            <w:gridSpan w:val="7"/>
            <w:shd w:val="clear" w:color="auto" w:fill="F7CAAC"/>
          </w:tcPr>
          <w:p w14:paraId="229741AB" w14:textId="77777777" w:rsidR="00A87D7A" w:rsidRPr="00F52EEF" w:rsidRDefault="00A87D7A"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7"/>
          </w:tcPr>
          <w:p w14:paraId="1FBF0E92" w14:textId="77777777" w:rsidR="00A87D7A" w:rsidRPr="00F52EEF" w:rsidRDefault="00A87D7A" w:rsidP="00935F76">
            <w:pPr>
              <w:tabs>
                <w:tab w:val="left" w:pos="567"/>
              </w:tabs>
              <w:jc w:val="both"/>
              <w:rPr>
                <w:rFonts w:asciiTheme="minorHAnsi" w:hAnsiTheme="minorHAnsi" w:cstheme="minorHAnsi"/>
              </w:rPr>
            </w:pPr>
          </w:p>
        </w:tc>
      </w:tr>
      <w:tr w:rsidR="00E5029C" w:rsidRPr="00F52EEF" w14:paraId="67AAD4CF" w14:textId="77777777" w:rsidTr="0088760D">
        <w:tc>
          <w:tcPr>
            <w:tcW w:w="10677" w:type="dxa"/>
            <w:gridSpan w:val="25"/>
            <w:tcBorders>
              <w:bottom w:val="double" w:sz="4" w:space="0" w:color="auto"/>
            </w:tcBorders>
            <w:shd w:val="clear" w:color="auto" w:fill="BDD6EE"/>
          </w:tcPr>
          <w:p w14:paraId="52B793B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6F0AC57E" w14:textId="77777777" w:rsidTr="0088760D">
        <w:tc>
          <w:tcPr>
            <w:tcW w:w="3336" w:type="dxa"/>
            <w:tcBorders>
              <w:top w:val="double" w:sz="4" w:space="0" w:color="auto"/>
            </w:tcBorders>
            <w:shd w:val="clear" w:color="auto" w:fill="F7CAAC"/>
          </w:tcPr>
          <w:p w14:paraId="1FB2E75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24"/>
          </w:tcPr>
          <w:p w14:paraId="2D60A0E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0E4742CE" w14:textId="77777777" w:rsidTr="0088760D">
        <w:tc>
          <w:tcPr>
            <w:tcW w:w="3336" w:type="dxa"/>
            <w:shd w:val="clear" w:color="auto" w:fill="F7CAAC"/>
          </w:tcPr>
          <w:p w14:paraId="0B47565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24"/>
          </w:tcPr>
          <w:p w14:paraId="4AC8A3F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64E5FF8F" w14:textId="77777777" w:rsidTr="0088760D">
        <w:tc>
          <w:tcPr>
            <w:tcW w:w="3336" w:type="dxa"/>
            <w:shd w:val="clear" w:color="auto" w:fill="F7CAAC"/>
          </w:tcPr>
          <w:p w14:paraId="5EDA86E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24"/>
          </w:tcPr>
          <w:p w14:paraId="0076B40D" w14:textId="6A0A04F0"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52" w:author="Radim Bačuvčík" w:date="2020-02-06T10:29:00Z">
              <w:r w:rsidR="008B593D">
                <w:rPr>
                  <w:rFonts w:asciiTheme="minorHAnsi" w:hAnsiTheme="minorHAnsi" w:cstheme="minorHAnsi"/>
                </w:rPr>
                <w:t>á</w:t>
              </w:r>
            </w:ins>
            <w:del w:id="5853" w:author="Radim Bačuvčík" w:date="2020-02-06T10:29: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675DAC87" w14:textId="77777777" w:rsidTr="0088760D">
        <w:tc>
          <w:tcPr>
            <w:tcW w:w="3336" w:type="dxa"/>
            <w:shd w:val="clear" w:color="auto" w:fill="F7CAAC"/>
          </w:tcPr>
          <w:p w14:paraId="6689EA9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12"/>
          </w:tcPr>
          <w:p w14:paraId="53F884E8"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Peter Štarchoň</w:t>
            </w:r>
          </w:p>
        </w:tc>
        <w:tc>
          <w:tcPr>
            <w:tcW w:w="851" w:type="dxa"/>
            <w:gridSpan w:val="2"/>
            <w:shd w:val="clear" w:color="auto" w:fill="F7CAAC"/>
          </w:tcPr>
          <w:p w14:paraId="000F960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596" w:type="dxa"/>
            <w:gridSpan w:val="10"/>
          </w:tcPr>
          <w:p w14:paraId="70FAFA35" w14:textId="750C66D1"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prof. Mgr., Ph</w:t>
            </w:r>
            <w:r w:rsidR="0088760D">
              <w:rPr>
                <w:rFonts w:asciiTheme="minorHAnsi" w:eastAsia="Calibri" w:hAnsiTheme="minorHAnsi" w:cstheme="minorHAnsi"/>
              </w:rPr>
              <w:t>.</w:t>
            </w:r>
            <w:r w:rsidRPr="00F52EEF">
              <w:rPr>
                <w:rFonts w:asciiTheme="minorHAnsi" w:eastAsia="Calibri" w:hAnsiTheme="minorHAnsi" w:cstheme="minorHAnsi"/>
              </w:rPr>
              <w:t>D.</w:t>
            </w:r>
          </w:p>
        </w:tc>
      </w:tr>
      <w:tr w:rsidR="00E5029C" w:rsidRPr="00F52EEF" w14:paraId="39D74BF2" w14:textId="77777777" w:rsidTr="0088760D">
        <w:tc>
          <w:tcPr>
            <w:tcW w:w="3336" w:type="dxa"/>
            <w:shd w:val="clear" w:color="auto" w:fill="F7CAAC"/>
          </w:tcPr>
          <w:p w14:paraId="0FB0A67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06EEDA88"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1971</w:t>
            </w:r>
          </w:p>
        </w:tc>
        <w:tc>
          <w:tcPr>
            <w:tcW w:w="1721" w:type="dxa"/>
            <w:shd w:val="clear" w:color="auto" w:fill="F7CAAC"/>
          </w:tcPr>
          <w:p w14:paraId="144248D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494" w:type="dxa"/>
            <w:gridSpan w:val="3"/>
          </w:tcPr>
          <w:p w14:paraId="4DF0DA69" w14:textId="15329439" w:rsidR="00E5029C" w:rsidRPr="00F52EEF" w:rsidRDefault="00BB687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pp.</w:t>
            </w:r>
          </w:p>
        </w:tc>
        <w:tc>
          <w:tcPr>
            <w:tcW w:w="850" w:type="dxa"/>
            <w:gridSpan w:val="7"/>
            <w:shd w:val="clear" w:color="auto" w:fill="F7CAAC"/>
          </w:tcPr>
          <w:p w14:paraId="2BF7CF7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2"/>
          </w:tcPr>
          <w:p w14:paraId="5CDF5349" w14:textId="56472D9F"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20h/t</w:t>
            </w:r>
            <w:r w:rsidR="00C667EB">
              <w:rPr>
                <w:rFonts w:asciiTheme="minorHAnsi" w:hAnsiTheme="minorHAnsi" w:cstheme="minorHAnsi"/>
              </w:rPr>
              <w:t>ýd</w:t>
            </w:r>
            <w:r w:rsidRPr="00F52EEF">
              <w:rPr>
                <w:rFonts w:asciiTheme="minorHAnsi" w:hAnsiTheme="minorHAnsi" w:cstheme="minorHAnsi"/>
              </w:rPr>
              <w:t>.</w:t>
            </w:r>
          </w:p>
        </w:tc>
        <w:tc>
          <w:tcPr>
            <w:tcW w:w="992" w:type="dxa"/>
            <w:gridSpan w:val="6"/>
            <w:shd w:val="clear" w:color="auto" w:fill="F7CAAC"/>
          </w:tcPr>
          <w:p w14:paraId="7E8AFAC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6B691854" w14:textId="1E0679D9"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N</w:t>
            </w:r>
          </w:p>
        </w:tc>
      </w:tr>
      <w:tr w:rsidR="00E5029C" w:rsidRPr="00F52EEF" w14:paraId="7ACCCC85" w14:textId="77777777" w:rsidTr="0088760D">
        <w:tc>
          <w:tcPr>
            <w:tcW w:w="5886" w:type="dxa"/>
            <w:gridSpan w:val="3"/>
            <w:shd w:val="clear" w:color="auto" w:fill="F7CAAC"/>
          </w:tcPr>
          <w:p w14:paraId="13895F7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494" w:type="dxa"/>
            <w:gridSpan w:val="3"/>
          </w:tcPr>
          <w:p w14:paraId="181FA522" w14:textId="63E63CBF" w:rsidR="00E5029C" w:rsidRPr="00F52EEF" w:rsidRDefault="00BB6876"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pp.</w:t>
            </w:r>
          </w:p>
        </w:tc>
        <w:tc>
          <w:tcPr>
            <w:tcW w:w="850" w:type="dxa"/>
            <w:gridSpan w:val="7"/>
            <w:shd w:val="clear" w:color="auto" w:fill="F7CAAC"/>
          </w:tcPr>
          <w:p w14:paraId="110EC17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2"/>
          </w:tcPr>
          <w:p w14:paraId="7E211AAA" w14:textId="492B71FE" w:rsidR="00E5029C" w:rsidRPr="00F52EEF" w:rsidRDefault="00BB6876" w:rsidP="00935F76">
            <w:pPr>
              <w:tabs>
                <w:tab w:val="left" w:pos="567"/>
              </w:tabs>
              <w:jc w:val="both"/>
              <w:rPr>
                <w:rFonts w:asciiTheme="minorHAnsi" w:hAnsiTheme="minorHAnsi" w:cstheme="minorHAnsi"/>
              </w:rPr>
            </w:pPr>
            <w:r w:rsidRPr="00F52EEF">
              <w:rPr>
                <w:rFonts w:asciiTheme="minorHAnsi" w:hAnsiTheme="minorHAnsi" w:cstheme="minorHAnsi"/>
              </w:rPr>
              <w:t>20h/t</w:t>
            </w:r>
            <w:r w:rsidR="00C667EB">
              <w:rPr>
                <w:rFonts w:asciiTheme="minorHAnsi" w:hAnsiTheme="minorHAnsi" w:cstheme="minorHAnsi"/>
              </w:rPr>
              <w:t>ýd</w:t>
            </w:r>
            <w:r w:rsidRPr="00F52EEF">
              <w:rPr>
                <w:rFonts w:asciiTheme="minorHAnsi" w:hAnsiTheme="minorHAnsi" w:cstheme="minorHAnsi"/>
              </w:rPr>
              <w:t>.</w:t>
            </w:r>
          </w:p>
        </w:tc>
        <w:tc>
          <w:tcPr>
            <w:tcW w:w="992" w:type="dxa"/>
            <w:gridSpan w:val="6"/>
            <w:shd w:val="clear" w:color="auto" w:fill="F7CAAC"/>
          </w:tcPr>
          <w:p w14:paraId="5708F88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0E33F864"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N</w:t>
            </w:r>
          </w:p>
        </w:tc>
      </w:tr>
      <w:tr w:rsidR="00E5029C" w:rsidRPr="00F52EEF" w14:paraId="0682BA05" w14:textId="77777777" w:rsidTr="0088760D">
        <w:tc>
          <w:tcPr>
            <w:tcW w:w="6380" w:type="dxa"/>
            <w:gridSpan w:val="6"/>
            <w:shd w:val="clear" w:color="auto" w:fill="F7CAAC"/>
          </w:tcPr>
          <w:p w14:paraId="1DCF135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701" w:type="dxa"/>
            <w:gridSpan w:val="9"/>
            <w:shd w:val="clear" w:color="auto" w:fill="F7CAAC"/>
          </w:tcPr>
          <w:p w14:paraId="2C2692C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596" w:type="dxa"/>
            <w:gridSpan w:val="10"/>
            <w:shd w:val="clear" w:color="auto" w:fill="F7CAAC"/>
          </w:tcPr>
          <w:p w14:paraId="5EDAAF4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53F98A65" w14:textId="77777777" w:rsidTr="0088760D">
        <w:tc>
          <w:tcPr>
            <w:tcW w:w="6380" w:type="dxa"/>
            <w:gridSpan w:val="6"/>
          </w:tcPr>
          <w:p w14:paraId="6026FE06"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Univerzita Komenského v Bratislavě, Fakulta managementu</w:t>
            </w:r>
          </w:p>
        </w:tc>
        <w:tc>
          <w:tcPr>
            <w:tcW w:w="1701" w:type="dxa"/>
            <w:gridSpan w:val="9"/>
          </w:tcPr>
          <w:p w14:paraId="52EC0C76"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PP</w:t>
            </w:r>
          </w:p>
        </w:tc>
        <w:tc>
          <w:tcPr>
            <w:tcW w:w="2596" w:type="dxa"/>
            <w:gridSpan w:val="10"/>
          </w:tcPr>
          <w:p w14:paraId="44A6F45E"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38</w:t>
            </w:r>
          </w:p>
        </w:tc>
      </w:tr>
      <w:tr w:rsidR="00E5029C" w:rsidRPr="00F52EEF" w14:paraId="7F553C03" w14:textId="77777777" w:rsidTr="0088760D">
        <w:tc>
          <w:tcPr>
            <w:tcW w:w="6380" w:type="dxa"/>
            <w:gridSpan w:val="6"/>
          </w:tcPr>
          <w:p w14:paraId="273F3323" w14:textId="77777777" w:rsidR="00E5029C" w:rsidRPr="00F52EEF" w:rsidRDefault="00E5029C" w:rsidP="00935F76">
            <w:pPr>
              <w:tabs>
                <w:tab w:val="left" w:pos="567"/>
              </w:tabs>
              <w:jc w:val="both"/>
              <w:rPr>
                <w:rFonts w:asciiTheme="minorHAnsi" w:hAnsiTheme="minorHAnsi" w:cstheme="minorHAnsi"/>
              </w:rPr>
            </w:pPr>
          </w:p>
        </w:tc>
        <w:tc>
          <w:tcPr>
            <w:tcW w:w="1701" w:type="dxa"/>
            <w:gridSpan w:val="9"/>
          </w:tcPr>
          <w:p w14:paraId="3E999584" w14:textId="77777777" w:rsidR="00E5029C" w:rsidRPr="00F52EEF" w:rsidRDefault="00E5029C" w:rsidP="00935F76">
            <w:pPr>
              <w:tabs>
                <w:tab w:val="left" w:pos="567"/>
              </w:tabs>
              <w:jc w:val="both"/>
              <w:rPr>
                <w:rFonts w:asciiTheme="minorHAnsi" w:hAnsiTheme="minorHAnsi" w:cstheme="minorHAnsi"/>
              </w:rPr>
            </w:pPr>
          </w:p>
        </w:tc>
        <w:tc>
          <w:tcPr>
            <w:tcW w:w="2596" w:type="dxa"/>
            <w:gridSpan w:val="10"/>
          </w:tcPr>
          <w:p w14:paraId="2509AD97"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1B80F856" w14:textId="77777777" w:rsidTr="0088760D">
        <w:tc>
          <w:tcPr>
            <w:tcW w:w="10677" w:type="dxa"/>
            <w:gridSpan w:val="25"/>
            <w:shd w:val="clear" w:color="auto" w:fill="F7CAAC"/>
          </w:tcPr>
          <w:p w14:paraId="03EC4E35"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16ED3C33" w14:textId="77777777" w:rsidTr="0088760D">
        <w:trPr>
          <w:trHeight w:val="575"/>
        </w:trPr>
        <w:tc>
          <w:tcPr>
            <w:tcW w:w="10677" w:type="dxa"/>
            <w:gridSpan w:val="25"/>
            <w:tcBorders>
              <w:top w:val="nil"/>
            </w:tcBorders>
          </w:tcPr>
          <w:p w14:paraId="3DC3ADBF"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Direct marketing – garant předmětu, přednášející, vede semináře</w:t>
            </w:r>
          </w:p>
        </w:tc>
      </w:tr>
      <w:tr w:rsidR="00E5029C" w:rsidRPr="00F52EEF" w14:paraId="6247528E" w14:textId="77777777" w:rsidTr="0088760D">
        <w:tc>
          <w:tcPr>
            <w:tcW w:w="10677" w:type="dxa"/>
            <w:gridSpan w:val="25"/>
            <w:shd w:val="clear" w:color="auto" w:fill="F7CAAC"/>
          </w:tcPr>
          <w:p w14:paraId="262B32C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576ED635" w14:textId="77777777" w:rsidTr="0088760D">
        <w:trPr>
          <w:trHeight w:val="1055"/>
        </w:trPr>
        <w:tc>
          <w:tcPr>
            <w:tcW w:w="10677" w:type="dxa"/>
            <w:gridSpan w:val="25"/>
          </w:tcPr>
          <w:p w14:paraId="5C9CC60B" w14:textId="4D538A08" w:rsidR="0088760D" w:rsidRDefault="0088760D" w:rsidP="0088760D">
            <w:pPr>
              <w:tabs>
                <w:tab w:val="left" w:pos="567"/>
              </w:tabs>
              <w:jc w:val="both"/>
              <w:rPr>
                <w:rFonts w:asciiTheme="minorHAnsi" w:eastAsia="Calibri" w:hAnsiTheme="minorHAnsi" w:cstheme="minorHAnsi"/>
              </w:rPr>
            </w:pPr>
            <w:r>
              <w:rPr>
                <w:rFonts w:asciiTheme="minorHAnsi" w:eastAsia="Calibri" w:hAnsiTheme="minorHAnsi" w:cstheme="minorHAnsi"/>
              </w:rPr>
              <w:t xml:space="preserve">1995: </w:t>
            </w:r>
            <w:r w:rsidR="00E5029C" w:rsidRPr="00F52EEF">
              <w:rPr>
                <w:rFonts w:asciiTheme="minorHAnsi" w:eastAsia="Calibri" w:hAnsiTheme="minorHAnsi" w:cstheme="minorHAnsi"/>
              </w:rPr>
              <w:t>Vysokoškolské vzdělán</w:t>
            </w:r>
            <w:r w:rsidR="00E5029C" w:rsidRPr="00F52EEF">
              <w:rPr>
                <w:rFonts w:asciiTheme="minorHAnsi" w:eastAsia="Calibri" w:hAnsiTheme="minorHAnsi" w:cstheme="minorHAnsi"/>
                <w:lang w:val="sk-SK"/>
              </w:rPr>
              <w:t>í</w:t>
            </w:r>
            <w:r w:rsidR="00E5029C" w:rsidRPr="00F52EEF">
              <w:rPr>
                <w:rFonts w:asciiTheme="minorHAnsi" w:eastAsia="Calibri" w:hAnsiTheme="minorHAnsi" w:cstheme="minorHAnsi"/>
              </w:rPr>
              <w:t xml:space="preserve"> druhého stupně: Univerzita Komenského v Bratislavě, Filozofická fakulta, odbor Sociológia</w:t>
            </w:r>
            <w:r>
              <w:rPr>
                <w:rFonts w:asciiTheme="minorHAnsi" w:eastAsia="Calibri" w:hAnsiTheme="minorHAnsi" w:cstheme="minorHAnsi"/>
              </w:rPr>
              <w:t xml:space="preserve"> (Mgr.)</w:t>
            </w:r>
          </w:p>
          <w:p w14:paraId="0BB26F91" w14:textId="60609A4D" w:rsidR="00C207E9" w:rsidRPr="00F52EEF" w:rsidRDefault="0088760D" w:rsidP="0088760D">
            <w:pPr>
              <w:tabs>
                <w:tab w:val="left" w:pos="567"/>
              </w:tabs>
              <w:jc w:val="both"/>
              <w:rPr>
                <w:rFonts w:asciiTheme="minorHAnsi" w:eastAsia="Calibri" w:hAnsiTheme="minorHAnsi" w:cstheme="minorHAnsi"/>
              </w:rPr>
            </w:pPr>
            <w:r>
              <w:rPr>
                <w:rFonts w:asciiTheme="minorHAnsi" w:eastAsia="Calibri" w:hAnsiTheme="minorHAnsi" w:cstheme="minorHAnsi"/>
              </w:rPr>
              <w:t xml:space="preserve">2003: </w:t>
            </w:r>
            <w:r w:rsidR="00E5029C" w:rsidRPr="00F52EEF">
              <w:rPr>
                <w:rFonts w:asciiTheme="minorHAnsi" w:eastAsia="Calibri" w:hAnsiTheme="minorHAnsi" w:cstheme="minorHAnsi"/>
              </w:rPr>
              <w:t>Vysokoškolské vzdělání třetího stupně: Univerzita Komenského v Bratislavě, Fakulta managementu, odbor a program 62-90-9 podnikový manažment</w:t>
            </w:r>
            <w:r>
              <w:rPr>
                <w:rFonts w:asciiTheme="minorHAnsi" w:eastAsia="Calibri" w:hAnsiTheme="minorHAnsi" w:cstheme="minorHAnsi"/>
              </w:rPr>
              <w:t xml:space="preserve"> (Ph.D.)</w:t>
            </w:r>
          </w:p>
        </w:tc>
      </w:tr>
      <w:tr w:rsidR="00E5029C" w:rsidRPr="00F52EEF" w14:paraId="2AC73AC6" w14:textId="77777777" w:rsidTr="0088760D">
        <w:tc>
          <w:tcPr>
            <w:tcW w:w="10677" w:type="dxa"/>
            <w:gridSpan w:val="25"/>
            <w:shd w:val="clear" w:color="auto" w:fill="F7CAAC"/>
          </w:tcPr>
          <w:p w14:paraId="521C828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6A55DDFF" w14:textId="77777777" w:rsidTr="0088760D">
        <w:trPr>
          <w:trHeight w:val="1090"/>
        </w:trPr>
        <w:tc>
          <w:tcPr>
            <w:tcW w:w="10677" w:type="dxa"/>
            <w:gridSpan w:val="25"/>
          </w:tcPr>
          <w:p w14:paraId="38268257"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Univerzita Komenského v Bratislavě, Fakulta managementu</w:t>
            </w:r>
          </w:p>
          <w:p w14:paraId="0BD498A2" w14:textId="5BBE9849" w:rsidR="00C207E9" w:rsidRPr="00F52EEF" w:rsidRDefault="00C207E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1997 </w:t>
            </w:r>
            <w:r w:rsidR="0088760D">
              <w:rPr>
                <w:rFonts w:asciiTheme="minorHAnsi" w:eastAsia="Calibri" w:hAnsiTheme="minorHAnsi" w:cstheme="minorHAnsi"/>
              </w:rPr>
              <w:t>–</w:t>
            </w:r>
            <w:r w:rsidRPr="00F52EEF">
              <w:rPr>
                <w:rFonts w:asciiTheme="minorHAnsi" w:eastAsia="Calibri" w:hAnsiTheme="minorHAnsi" w:cstheme="minorHAnsi"/>
              </w:rPr>
              <w:t xml:space="preserve"> 2002: asistent/tajemník katedry</w:t>
            </w:r>
          </w:p>
          <w:p w14:paraId="1B712A8F" w14:textId="5D9B6C43" w:rsidR="00C207E9" w:rsidRPr="00F52EEF" w:rsidRDefault="00C207E9"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2002 </w:t>
            </w:r>
            <w:r w:rsidR="0088760D">
              <w:rPr>
                <w:rFonts w:asciiTheme="minorHAnsi" w:eastAsia="Calibri" w:hAnsiTheme="minorHAnsi" w:cstheme="minorHAnsi"/>
              </w:rPr>
              <w:t>–</w:t>
            </w:r>
            <w:r w:rsidRPr="00F52EEF">
              <w:rPr>
                <w:rFonts w:asciiTheme="minorHAnsi" w:eastAsia="Calibri" w:hAnsiTheme="minorHAnsi" w:cstheme="minorHAnsi"/>
              </w:rPr>
              <w:t xml:space="preserve"> 2004:</w:t>
            </w:r>
            <w:r w:rsidR="0088760D">
              <w:rPr>
                <w:rFonts w:asciiTheme="minorHAnsi" w:eastAsia="Calibri" w:hAnsiTheme="minorHAnsi" w:cstheme="minorHAnsi"/>
              </w:rPr>
              <w:t xml:space="preserve"> </w:t>
            </w:r>
            <w:r w:rsidRPr="00F52EEF">
              <w:rPr>
                <w:rFonts w:asciiTheme="minorHAnsi" w:eastAsia="Calibri" w:hAnsiTheme="minorHAnsi" w:cstheme="minorHAnsi"/>
              </w:rPr>
              <w:t>odborný asistent/tajemník katedry</w:t>
            </w:r>
          </w:p>
          <w:p w14:paraId="399D8075" w14:textId="367E6271"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2004 </w:t>
            </w:r>
            <w:r w:rsidR="00C207E9" w:rsidRPr="00F52EEF">
              <w:rPr>
                <w:rFonts w:asciiTheme="minorHAnsi" w:eastAsia="Calibri" w:hAnsiTheme="minorHAnsi" w:cstheme="minorHAnsi"/>
              </w:rPr>
              <w:t>-</w:t>
            </w:r>
            <w:r w:rsidRPr="00F52EEF">
              <w:rPr>
                <w:rFonts w:asciiTheme="minorHAnsi" w:eastAsia="Calibri" w:hAnsiTheme="minorHAnsi" w:cstheme="minorHAnsi"/>
              </w:rPr>
              <w:t xml:space="preserve"> do</w:t>
            </w:r>
            <w:r w:rsidR="0088760D">
              <w:rPr>
                <w:rFonts w:asciiTheme="minorHAnsi" w:eastAsia="Calibri" w:hAnsiTheme="minorHAnsi" w:cstheme="minorHAnsi"/>
              </w:rPr>
              <w:t>po</w:t>
            </w:r>
            <w:r w:rsidRPr="00F52EEF">
              <w:rPr>
                <w:rFonts w:asciiTheme="minorHAnsi" w:eastAsia="Calibri" w:hAnsiTheme="minorHAnsi" w:cstheme="minorHAnsi"/>
              </w:rPr>
              <w:t>sud: vedoucí Katedry marketing</w:t>
            </w:r>
            <w:r w:rsidR="00C207E9" w:rsidRPr="00F52EEF">
              <w:rPr>
                <w:rFonts w:asciiTheme="minorHAnsi" w:eastAsia="Calibri" w:hAnsiTheme="minorHAnsi" w:cstheme="minorHAnsi"/>
              </w:rPr>
              <w:t>u</w:t>
            </w:r>
          </w:p>
        </w:tc>
      </w:tr>
      <w:tr w:rsidR="00E5029C" w:rsidRPr="00F52EEF" w14:paraId="57123E4F" w14:textId="77777777" w:rsidTr="0088760D">
        <w:trPr>
          <w:trHeight w:val="250"/>
        </w:trPr>
        <w:tc>
          <w:tcPr>
            <w:tcW w:w="10677" w:type="dxa"/>
            <w:gridSpan w:val="25"/>
            <w:shd w:val="clear" w:color="auto" w:fill="F7CAAC"/>
          </w:tcPr>
          <w:p w14:paraId="7B32632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180261F1" w14:textId="77777777" w:rsidTr="0088760D">
        <w:trPr>
          <w:trHeight w:val="450"/>
        </w:trPr>
        <w:tc>
          <w:tcPr>
            <w:tcW w:w="10677" w:type="dxa"/>
            <w:gridSpan w:val="25"/>
          </w:tcPr>
          <w:p w14:paraId="71ED3BA1"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Počet obhájených bakalářských prací: 7</w:t>
            </w:r>
          </w:p>
          <w:p w14:paraId="35159503"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Počet obhájených diplomových prací: 22</w:t>
            </w:r>
          </w:p>
        </w:tc>
      </w:tr>
      <w:tr w:rsidR="00E5029C" w:rsidRPr="00F52EEF" w14:paraId="4630B14F" w14:textId="77777777" w:rsidTr="0088760D">
        <w:trPr>
          <w:cantSplit/>
        </w:trPr>
        <w:tc>
          <w:tcPr>
            <w:tcW w:w="4165" w:type="dxa"/>
            <w:gridSpan w:val="2"/>
            <w:tcBorders>
              <w:top w:val="single" w:sz="12" w:space="0" w:color="auto"/>
            </w:tcBorders>
            <w:shd w:val="clear" w:color="auto" w:fill="F7CAAC"/>
          </w:tcPr>
          <w:p w14:paraId="2E7429D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5"/>
            <w:tcBorders>
              <w:top w:val="single" w:sz="12" w:space="0" w:color="auto"/>
            </w:tcBorders>
            <w:shd w:val="clear" w:color="auto" w:fill="F7CAAC"/>
          </w:tcPr>
          <w:p w14:paraId="3975643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top w:val="single" w:sz="12" w:space="0" w:color="auto"/>
              <w:right w:val="single" w:sz="12" w:space="0" w:color="auto"/>
            </w:tcBorders>
            <w:shd w:val="clear" w:color="auto" w:fill="F7CAAC"/>
          </w:tcPr>
          <w:p w14:paraId="679330C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7"/>
            <w:tcBorders>
              <w:top w:val="single" w:sz="12" w:space="0" w:color="auto"/>
              <w:left w:val="single" w:sz="12" w:space="0" w:color="auto"/>
            </w:tcBorders>
            <w:shd w:val="clear" w:color="auto" w:fill="F7CAAC"/>
          </w:tcPr>
          <w:p w14:paraId="14C434F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E5029C" w:rsidRPr="00F52EEF" w14:paraId="32628812" w14:textId="77777777" w:rsidTr="0088760D">
        <w:trPr>
          <w:cantSplit/>
          <w:trHeight w:val="431"/>
        </w:trPr>
        <w:tc>
          <w:tcPr>
            <w:tcW w:w="4165" w:type="dxa"/>
            <w:gridSpan w:val="2"/>
          </w:tcPr>
          <w:p w14:paraId="550F0BC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3.3.15. manažment</w:t>
            </w:r>
          </w:p>
        </w:tc>
        <w:tc>
          <w:tcPr>
            <w:tcW w:w="2245" w:type="dxa"/>
            <w:gridSpan w:val="5"/>
          </w:tcPr>
          <w:p w14:paraId="3D43903C"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2005</w:t>
            </w:r>
          </w:p>
        </w:tc>
        <w:tc>
          <w:tcPr>
            <w:tcW w:w="1954" w:type="dxa"/>
            <w:gridSpan w:val="11"/>
            <w:tcBorders>
              <w:right w:val="single" w:sz="12" w:space="0" w:color="auto"/>
            </w:tcBorders>
          </w:tcPr>
          <w:p w14:paraId="64011773" w14:textId="77777777" w:rsidR="00E5029C" w:rsidRPr="00F52EEF" w:rsidRDefault="00E5029C" w:rsidP="00935F76">
            <w:pPr>
              <w:tabs>
                <w:tab w:val="left" w:pos="567"/>
              </w:tabs>
              <w:rPr>
                <w:rFonts w:asciiTheme="minorHAnsi" w:eastAsia="Calibri" w:hAnsiTheme="minorHAnsi" w:cstheme="minorHAnsi"/>
              </w:rPr>
            </w:pPr>
            <w:r w:rsidRPr="00F52EEF">
              <w:rPr>
                <w:rFonts w:asciiTheme="minorHAnsi" w:eastAsia="Calibri" w:hAnsiTheme="minorHAnsi" w:cstheme="minorHAnsi"/>
              </w:rPr>
              <w:t>Fakulta managementu UK v Bratislavě</w:t>
            </w:r>
          </w:p>
        </w:tc>
        <w:tc>
          <w:tcPr>
            <w:tcW w:w="709" w:type="dxa"/>
            <w:gridSpan w:val="3"/>
            <w:tcBorders>
              <w:left w:val="single" w:sz="12" w:space="0" w:color="auto"/>
            </w:tcBorders>
            <w:shd w:val="clear" w:color="auto" w:fill="F7CAAC"/>
          </w:tcPr>
          <w:p w14:paraId="18ED85D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3"/>
            <w:shd w:val="clear" w:color="auto" w:fill="F7CAAC"/>
          </w:tcPr>
          <w:p w14:paraId="6B33AA7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shd w:val="clear" w:color="auto" w:fill="F7CAAC"/>
          </w:tcPr>
          <w:p w14:paraId="381FADF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5C768515" w14:textId="77777777" w:rsidTr="0088760D">
        <w:trPr>
          <w:cantSplit/>
          <w:trHeight w:val="70"/>
        </w:trPr>
        <w:tc>
          <w:tcPr>
            <w:tcW w:w="4165" w:type="dxa"/>
            <w:gridSpan w:val="2"/>
            <w:shd w:val="clear" w:color="auto" w:fill="F7CAAC"/>
          </w:tcPr>
          <w:p w14:paraId="090AE71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5"/>
            <w:shd w:val="clear" w:color="auto" w:fill="F7CAAC"/>
          </w:tcPr>
          <w:p w14:paraId="025135C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right w:val="single" w:sz="12" w:space="0" w:color="auto"/>
            </w:tcBorders>
            <w:shd w:val="clear" w:color="auto" w:fill="F7CAAC"/>
          </w:tcPr>
          <w:p w14:paraId="0089D36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3"/>
            <w:vMerge w:val="restart"/>
            <w:tcBorders>
              <w:left w:val="single" w:sz="12" w:space="0" w:color="auto"/>
            </w:tcBorders>
          </w:tcPr>
          <w:p w14:paraId="427F559C"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25</w:t>
            </w:r>
          </w:p>
          <w:p w14:paraId="2A040793" w14:textId="77777777" w:rsidR="00E5029C" w:rsidRPr="00F52EEF" w:rsidRDefault="00E5029C" w:rsidP="00935F76">
            <w:pPr>
              <w:tabs>
                <w:tab w:val="left" w:pos="567"/>
              </w:tabs>
              <w:jc w:val="both"/>
              <w:rPr>
                <w:rFonts w:asciiTheme="minorHAnsi" w:eastAsia="Calibri" w:hAnsiTheme="minorHAnsi" w:cstheme="minorHAnsi"/>
              </w:rPr>
            </w:pPr>
          </w:p>
        </w:tc>
        <w:tc>
          <w:tcPr>
            <w:tcW w:w="850" w:type="dxa"/>
            <w:gridSpan w:val="3"/>
            <w:vMerge w:val="restart"/>
          </w:tcPr>
          <w:p w14:paraId="77A36B30" w14:textId="1EE3F735" w:rsidR="00E5029C" w:rsidRPr="00F52EEF" w:rsidRDefault="00FE4E41"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32</w:t>
            </w:r>
          </w:p>
        </w:tc>
        <w:tc>
          <w:tcPr>
            <w:tcW w:w="754" w:type="dxa"/>
            <w:vMerge w:val="restart"/>
          </w:tcPr>
          <w:p w14:paraId="53541A01"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317</w:t>
            </w:r>
          </w:p>
        </w:tc>
      </w:tr>
      <w:tr w:rsidR="00E5029C" w:rsidRPr="00F52EEF" w14:paraId="3C9A3A2F" w14:textId="77777777" w:rsidTr="0088760D">
        <w:trPr>
          <w:trHeight w:val="205"/>
        </w:trPr>
        <w:tc>
          <w:tcPr>
            <w:tcW w:w="4165" w:type="dxa"/>
            <w:gridSpan w:val="2"/>
          </w:tcPr>
          <w:p w14:paraId="49DC65F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3.3.15. manažment</w:t>
            </w:r>
          </w:p>
        </w:tc>
        <w:tc>
          <w:tcPr>
            <w:tcW w:w="2245" w:type="dxa"/>
            <w:gridSpan w:val="5"/>
          </w:tcPr>
          <w:p w14:paraId="2740D82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2015</w:t>
            </w:r>
          </w:p>
        </w:tc>
        <w:tc>
          <w:tcPr>
            <w:tcW w:w="1954" w:type="dxa"/>
            <w:gridSpan w:val="11"/>
            <w:tcBorders>
              <w:right w:val="single" w:sz="12" w:space="0" w:color="auto"/>
            </w:tcBorders>
          </w:tcPr>
          <w:p w14:paraId="7DB109B6" w14:textId="77777777" w:rsidR="00E5029C" w:rsidRPr="00F52EEF" w:rsidRDefault="00E5029C" w:rsidP="00935F76">
            <w:pPr>
              <w:tabs>
                <w:tab w:val="left" w:pos="567"/>
              </w:tabs>
              <w:rPr>
                <w:rFonts w:asciiTheme="minorHAnsi" w:hAnsiTheme="minorHAnsi" w:cstheme="minorHAnsi"/>
              </w:rPr>
            </w:pPr>
            <w:r w:rsidRPr="00F52EEF">
              <w:rPr>
                <w:rFonts w:asciiTheme="minorHAnsi" w:eastAsia="Calibri" w:hAnsiTheme="minorHAnsi" w:cstheme="minorHAnsi"/>
              </w:rPr>
              <w:t>Fakulta managementu UK v Bratislavě</w:t>
            </w:r>
          </w:p>
        </w:tc>
        <w:tc>
          <w:tcPr>
            <w:tcW w:w="709" w:type="dxa"/>
            <w:gridSpan w:val="3"/>
            <w:vMerge/>
            <w:tcBorders>
              <w:left w:val="single" w:sz="12" w:space="0" w:color="auto"/>
            </w:tcBorders>
            <w:vAlign w:val="center"/>
          </w:tcPr>
          <w:p w14:paraId="0BCE7824" w14:textId="77777777" w:rsidR="00E5029C" w:rsidRPr="00F52EEF" w:rsidRDefault="00E5029C" w:rsidP="00935F76">
            <w:pPr>
              <w:tabs>
                <w:tab w:val="left" w:pos="567"/>
              </w:tabs>
              <w:rPr>
                <w:rFonts w:asciiTheme="minorHAnsi" w:hAnsiTheme="minorHAnsi" w:cstheme="minorHAnsi"/>
                <w:b/>
              </w:rPr>
            </w:pPr>
          </w:p>
        </w:tc>
        <w:tc>
          <w:tcPr>
            <w:tcW w:w="850" w:type="dxa"/>
            <w:gridSpan w:val="3"/>
            <w:vMerge/>
            <w:vAlign w:val="center"/>
          </w:tcPr>
          <w:p w14:paraId="0AE3BBA6" w14:textId="77777777" w:rsidR="00E5029C" w:rsidRPr="00F52EEF" w:rsidRDefault="00E5029C" w:rsidP="00935F76">
            <w:pPr>
              <w:tabs>
                <w:tab w:val="left" w:pos="567"/>
              </w:tabs>
              <w:rPr>
                <w:rFonts w:asciiTheme="minorHAnsi" w:hAnsiTheme="minorHAnsi" w:cstheme="minorHAnsi"/>
                <w:b/>
              </w:rPr>
            </w:pPr>
          </w:p>
        </w:tc>
        <w:tc>
          <w:tcPr>
            <w:tcW w:w="754" w:type="dxa"/>
            <w:vMerge/>
            <w:vAlign w:val="center"/>
          </w:tcPr>
          <w:p w14:paraId="5DA2761E" w14:textId="77777777" w:rsidR="00E5029C" w:rsidRPr="00F52EEF" w:rsidRDefault="00E5029C" w:rsidP="00935F76">
            <w:pPr>
              <w:tabs>
                <w:tab w:val="left" w:pos="567"/>
              </w:tabs>
              <w:rPr>
                <w:rFonts w:asciiTheme="minorHAnsi" w:hAnsiTheme="minorHAnsi" w:cstheme="minorHAnsi"/>
                <w:b/>
              </w:rPr>
            </w:pPr>
          </w:p>
        </w:tc>
      </w:tr>
      <w:tr w:rsidR="00E5029C" w:rsidRPr="00F52EEF" w14:paraId="1DFD173E" w14:textId="77777777" w:rsidTr="0088760D">
        <w:tc>
          <w:tcPr>
            <w:tcW w:w="10677" w:type="dxa"/>
            <w:gridSpan w:val="25"/>
            <w:shd w:val="clear" w:color="auto" w:fill="F7CAAC"/>
          </w:tcPr>
          <w:p w14:paraId="03B6FC6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749FD3DB" w14:textId="77777777" w:rsidTr="0088760D">
        <w:trPr>
          <w:trHeight w:val="2576"/>
        </w:trPr>
        <w:tc>
          <w:tcPr>
            <w:tcW w:w="10677" w:type="dxa"/>
            <w:gridSpan w:val="25"/>
          </w:tcPr>
          <w:p w14:paraId="11715E9F"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Štarchoň, P. (2017).  </w:t>
            </w:r>
            <w:r w:rsidRPr="00F52EEF">
              <w:rPr>
                <w:rFonts w:asciiTheme="minorHAnsi" w:eastAsia="Calibri" w:hAnsiTheme="minorHAnsi" w:cstheme="minorHAnsi"/>
                <w:i/>
              </w:rPr>
              <w:t>Bankový marketing: princípy a špecifiká.</w:t>
            </w:r>
            <w:r w:rsidRPr="00F52EEF">
              <w:rPr>
                <w:rFonts w:asciiTheme="minorHAnsi" w:eastAsia="Calibri" w:hAnsiTheme="minorHAnsi" w:cstheme="minorHAnsi"/>
              </w:rPr>
              <w:t xml:space="preserve"> Praha: Wolters Kluwer.</w:t>
            </w:r>
          </w:p>
          <w:p w14:paraId="4547BCF9"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Štarchoň, P., Jurášková, O., Weberová, D., Juříková, M., Kocourek, J., Ližbetinová, L., Vilčeková, L., </w:t>
            </w:r>
            <w:r w:rsidRPr="00F52EEF">
              <w:rPr>
                <w:rFonts w:asciiTheme="minorHAnsi" w:hAnsiTheme="minorHAnsi" w:cstheme="minorHAnsi"/>
                <w:lang w:val="en-US"/>
              </w:rPr>
              <w:t xml:space="preserve">&amp; </w:t>
            </w:r>
            <w:r w:rsidRPr="00F52EEF">
              <w:rPr>
                <w:rFonts w:asciiTheme="minorHAnsi" w:eastAsia="Calibri" w:hAnsiTheme="minorHAnsi" w:cstheme="minorHAnsi"/>
              </w:rPr>
              <w:t xml:space="preserve">Kovářová, K. (2015). </w:t>
            </w:r>
            <w:r w:rsidRPr="00F52EEF">
              <w:rPr>
                <w:rFonts w:asciiTheme="minorHAnsi" w:eastAsia="Calibri" w:hAnsiTheme="minorHAnsi" w:cstheme="minorHAnsi"/>
                <w:i/>
              </w:rPr>
              <w:t>Značky a český zákazník.</w:t>
            </w:r>
            <w:r w:rsidRPr="00F52EEF">
              <w:rPr>
                <w:rFonts w:asciiTheme="minorHAnsi" w:eastAsia="Calibri" w:hAnsiTheme="minorHAnsi" w:cstheme="minorHAnsi"/>
              </w:rPr>
              <w:t xml:space="preserve"> Zlín: VeRBum.</w:t>
            </w:r>
          </w:p>
          <w:p w14:paraId="6C2973AC"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Slabá, M., Štarchoň, P., </w:t>
            </w:r>
            <w:r w:rsidRPr="00F52EEF">
              <w:rPr>
                <w:rFonts w:asciiTheme="minorHAnsi" w:hAnsiTheme="minorHAnsi" w:cstheme="minorHAnsi"/>
                <w:lang w:val="en-US"/>
              </w:rPr>
              <w:t xml:space="preserve">&amp; </w:t>
            </w:r>
            <w:r w:rsidRPr="00F52EEF">
              <w:rPr>
                <w:rFonts w:asciiTheme="minorHAnsi" w:eastAsia="Calibri" w:hAnsiTheme="minorHAnsi" w:cstheme="minorHAnsi"/>
              </w:rPr>
              <w:t xml:space="preserve">Jáč, I. (2014). Identification and prioritization of key stakeholder groups in marketing communication of colleges. </w:t>
            </w:r>
            <w:r w:rsidRPr="00F52EEF">
              <w:rPr>
                <w:rFonts w:asciiTheme="minorHAnsi" w:eastAsia="Calibri" w:hAnsiTheme="minorHAnsi" w:cstheme="minorHAnsi"/>
                <w:i/>
              </w:rPr>
              <w:t>E+M Ekonomie a Management,17,</w:t>
            </w:r>
            <w:r w:rsidRPr="00F52EEF">
              <w:rPr>
                <w:rFonts w:asciiTheme="minorHAnsi" w:eastAsia="Calibri" w:hAnsiTheme="minorHAnsi" w:cstheme="minorHAnsi"/>
              </w:rPr>
              <w:t xml:space="preserve"> (4), 101-110. </w:t>
            </w:r>
          </w:p>
          <w:p w14:paraId="0D4777D0"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 xml:space="preserve">Štarchoň, P., Vetráková, M., Metke, J., Lorincová, S., Hitka, M., </w:t>
            </w:r>
            <w:r w:rsidRPr="00F52EEF">
              <w:rPr>
                <w:rFonts w:asciiTheme="minorHAnsi" w:hAnsiTheme="minorHAnsi" w:cstheme="minorHAnsi"/>
                <w:lang w:val="en-US"/>
              </w:rPr>
              <w:t xml:space="preserve">&amp; </w:t>
            </w:r>
            <w:r w:rsidRPr="00F52EEF">
              <w:rPr>
                <w:rFonts w:asciiTheme="minorHAnsi" w:eastAsia="Calibri" w:hAnsiTheme="minorHAnsi" w:cstheme="minorHAnsi"/>
              </w:rPr>
              <w:t xml:space="preserve">Weberová, D. (2018). Introduction of a new mobile player app store in selected countries </w:t>
            </w:r>
            <w:proofErr w:type="gramStart"/>
            <w:r w:rsidRPr="00F52EEF">
              <w:rPr>
                <w:rFonts w:asciiTheme="minorHAnsi" w:eastAsia="Calibri" w:hAnsiTheme="minorHAnsi" w:cstheme="minorHAnsi"/>
              </w:rPr>
              <w:t>of  Southeast</w:t>
            </w:r>
            <w:proofErr w:type="gramEnd"/>
            <w:r w:rsidRPr="00F52EEF">
              <w:rPr>
                <w:rFonts w:asciiTheme="minorHAnsi" w:eastAsia="Calibri" w:hAnsiTheme="minorHAnsi" w:cstheme="minorHAnsi"/>
              </w:rPr>
              <w:t xml:space="preserve"> Asia</w:t>
            </w:r>
            <w:r w:rsidRPr="00F52EEF">
              <w:rPr>
                <w:rFonts w:asciiTheme="minorHAnsi" w:eastAsia="Calibri" w:hAnsiTheme="minorHAnsi" w:cstheme="minorHAnsi"/>
                <w:i/>
              </w:rPr>
              <w:t>. Social sciences, 7</w:t>
            </w:r>
            <w:r w:rsidRPr="00F52EEF">
              <w:rPr>
                <w:rFonts w:asciiTheme="minorHAnsi" w:eastAsia="Calibri" w:hAnsiTheme="minorHAnsi" w:cstheme="minorHAnsi"/>
              </w:rPr>
              <w:t xml:space="preserve"> (9), 1-15.</w:t>
            </w:r>
          </w:p>
          <w:p w14:paraId="09CC107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eastAsia="Calibri" w:hAnsiTheme="minorHAnsi" w:cstheme="minorHAnsi"/>
              </w:rPr>
              <w:t xml:space="preserve">Ližbetinová, L., Štarchoň, P., Lorincová, S., Weberová, D., </w:t>
            </w:r>
            <w:r w:rsidRPr="00F52EEF">
              <w:rPr>
                <w:rFonts w:asciiTheme="minorHAnsi" w:hAnsiTheme="minorHAnsi" w:cstheme="minorHAnsi"/>
                <w:lang w:val="en-US"/>
              </w:rPr>
              <w:t xml:space="preserve">&amp; </w:t>
            </w:r>
            <w:r w:rsidRPr="00F52EEF">
              <w:rPr>
                <w:rFonts w:asciiTheme="minorHAnsi" w:eastAsia="Calibri" w:hAnsiTheme="minorHAnsi" w:cstheme="minorHAnsi"/>
              </w:rPr>
              <w:t>Průša, P. (2019). Application of Cluster Analysis in Marketing Communications in Small and Medium-Sized Enterprises: An Empirical Study in the Slovak Republic.</w:t>
            </w:r>
            <w:r w:rsidRPr="00F52EEF">
              <w:rPr>
                <w:rFonts w:asciiTheme="minorHAnsi" w:hAnsiTheme="minorHAnsi" w:cstheme="minorHAnsi"/>
              </w:rPr>
              <w:t xml:space="preserve"> </w:t>
            </w:r>
            <w:r w:rsidRPr="00F52EEF">
              <w:rPr>
                <w:rFonts w:asciiTheme="minorHAnsi" w:eastAsia="Calibri" w:hAnsiTheme="minorHAnsi" w:cstheme="minorHAnsi"/>
                <w:i/>
              </w:rPr>
              <w:t>Sustainability,</w:t>
            </w:r>
            <w:r w:rsidRPr="00F52EEF">
              <w:rPr>
                <w:rFonts w:asciiTheme="minorHAnsi" w:eastAsia="Calibri" w:hAnsiTheme="minorHAnsi" w:cstheme="minorHAnsi"/>
              </w:rPr>
              <w:t xml:space="preserve"> </w:t>
            </w:r>
            <w:r w:rsidRPr="00F52EEF">
              <w:rPr>
                <w:rFonts w:asciiTheme="minorHAnsi" w:eastAsia="Calibri" w:hAnsiTheme="minorHAnsi" w:cstheme="minorHAnsi"/>
                <w:i/>
              </w:rPr>
              <w:t xml:space="preserve">11 </w:t>
            </w:r>
            <w:r w:rsidRPr="00F52EEF">
              <w:rPr>
                <w:rFonts w:asciiTheme="minorHAnsi" w:eastAsia="Calibri" w:hAnsiTheme="minorHAnsi" w:cstheme="minorHAnsi"/>
              </w:rPr>
              <w:t>(8), 2302, doi: https://doi.org/10.3390/su11082302.</w:t>
            </w:r>
          </w:p>
        </w:tc>
      </w:tr>
      <w:tr w:rsidR="00E5029C" w:rsidRPr="00F52EEF" w14:paraId="439773EB" w14:textId="77777777" w:rsidTr="0088760D">
        <w:trPr>
          <w:trHeight w:val="218"/>
        </w:trPr>
        <w:tc>
          <w:tcPr>
            <w:tcW w:w="10677" w:type="dxa"/>
            <w:gridSpan w:val="25"/>
            <w:shd w:val="clear" w:color="auto" w:fill="F7CAAC"/>
          </w:tcPr>
          <w:p w14:paraId="328F6EB9"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4A605E21" w14:textId="77777777" w:rsidTr="0088760D">
        <w:trPr>
          <w:trHeight w:val="1311"/>
        </w:trPr>
        <w:tc>
          <w:tcPr>
            <w:tcW w:w="10677" w:type="dxa"/>
            <w:gridSpan w:val="25"/>
          </w:tcPr>
          <w:p w14:paraId="2446C781" w14:textId="77777777" w:rsidR="00E5029C" w:rsidRPr="00F52EEF" w:rsidRDefault="00E5029C" w:rsidP="00935F76">
            <w:pPr>
              <w:tabs>
                <w:tab w:val="left" w:pos="567"/>
              </w:tabs>
              <w:rPr>
                <w:rFonts w:asciiTheme="minorHAnsi" w:hAnsiTheme="minorHAnsi" w:cstheme="minorHAnsi"/>
                <w:b/>
              </w:rPr>
            </w:pPr>
            <w:r w:rsidRPr="00F52EEF">
              <w:rPr>
                <w:rFonts w:asciiTheme="minorHAnsi" w:eastAsia="Calibri" w:hAnsiTheme="minorHAnsi" w:cstheme="minorHAnsi"/>
              </w:rPr>
              <w:t>-</w:t>
            </w:r>
          </w:p>
        </w:tc>
      </w:tr>
      <w:tr w:rsidR="00E5029C" w:rsidRPr="00F52EEF" w14:paraId="59AB0CF7" w14:textId="77777777" w:rsidTr="0088760D">
        <w:trPr>
          <w:cantSplit/>
          <w:trHeight w:val="410"/>
        </w:trPr>
        <w:tc>
          <w:tcPr>
            <w:tcW w:w="3336" w:type="dxa"/>
            <w:shd w:val="clear" w:color="auto" w:fill="F7CAAC"/>
          </w:tcPr>
          <w:p w14:paraId="6E07EFA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12"/>
          </w:tcPr>
          <w:p w14:paraId="4181C77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Peter Štarchoň, v. r.</w:t>
            </w:r>
          </w:p>
        </w:tc>
        <w:tc>
          <w:tcPr>
            <w:tcW w:w="1134" w:type="dxa"/>
            <w:gridSpan w:val="5"/>
            <w:shd w:val="clear" w:color="auto" w:fill="F7CAAC"/>
          </w:tcPr>
          <w:p w14:paraId="2ACCF19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7"/>
          </w:tcPr>
          <w:p w14:paraId="135C5EBC"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C5772C5" w14:textId="77777777" w:rsidTr="00A87D7A">
        <w:tc>
          <w:tcPr>
            <w:tcW w:w="10677" w:type="dxa"/>
            <w:gridSpan w:val="25"/>
            <w:tcBorders>
              <w:bottom w:val="double" w:sz="4" w:space="0" w:color="auto"/>
            </w:tcBorders>
            <w:shd w:val="clear" w:color="auto" w:fill="BDD6EE"/>
          </w:tcPr>
          <w:p w14:paraId="79D71BE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28E70329" w14:textId="77777777" w:rsidTr="00A87D7A">
        <w:tc>
          <w:tcPr>
            <w:tcW w:w="3336" w:type="dxa"/>
            <w:tcBorders>
              <w:top w:val="double" w:sz="4" w:space="0" w:color="auto"/>
            </w:tcBorders>
            <w:shd w:val="clear" w:color="auto" w:fill="F7CAAC"/>
          </w:tcPr>
          <w:p w14:paraId="51DACC6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24"/>
          </w:tcPr>
          <w:p w14:paraId="51E0674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6D7B3E8B" w14:textId="77777777" w:rsidTr="00A87D7A">
        <w:tc>
          <w:tcPr>
            <w:tcW w:w="3336" w:type="dxa"/>
            <w:shd w:val="clear" w:color="auto" w:fill="F7CAAC"/>
          </w:tcPr>
          <w:p w14:paraId="4170F2B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24"/>
          </w:tcPr>
          <w:p w14:paraId="251D3B5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6E41F69D" w14:textId="77777777" w:rsidTr="00A87D7A">
        <w:tc>
          <w:tcPr>
            <w:tcW w:w="3336" w:type="dxa"/>
            <w:shd w:val="clear" w:color="auto" w:fill="F7CAAC"/>
          </w:tcPr>
          <w:p w14:paraId="2C1B399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24"/>
          </w:tcPr>
          <w:p w14:paraId="2B7CCFF0" w14:textId="1D6C4FAB"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54" w:author="Radim Bačuvčík" w:date="2020-02-06T10:29:00Z">
              <w:r w:rsidR="008B593D">
                <w:rPr>
                  <w:rFonts w:asciiTheme="minorHAnsi" w:hAnsiTheme="minorHAnsi" w:cstheme="minorHAnsi"/>
                </w:rPr>
                <w:t>á</w:t>
              </w:r>
            </w:ins>
            <w:del w:id="5855" w:author="Radim Bačuvčík" w:date="2020-02-06T10:29: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4142C553" w14:textId="77777777" w:rsidTr="004F0BFA">
        <w:tc>
          <w:tcPr>
            <w:tcW w:w="3336" w:type="dxa"/>
            <w:shd w:val="clear" w:color="auto" w:fill="F7CAAC"/>
          </w:tcPr>
          <w:p w14:paraId="739EC95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894" w:type="dxa"/>
            <w:gridSpan w:val="12"/>
          </w:tcPr>
          <w:p w14:paraId="2D9FD70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Dušan Štrauss</w:t>
            </w:r>
          </w:p>
        </w:tc>
        <w:tc>
          <w:tcPr>
            <w:tcW w:w="851" w:type="dxa"/>
            <w:gridSpan w:val="2"/>
            <w:shd w:val="clear" w:color="auto" w:fill="F7CAAC"/>
          </w:tcPr>
          <w:p w14:paraId="6808936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596" w:type="dxa"/>
            <w:gridSpan w:val="10"/>
          </w:tcPr>
          <w:p w14:paraId="2C0B1C20" w14:textId="2A3BB375"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PhDr., Ph</w:t>
            </w:r>
            <w:r w:rsidR="001067E4">
              <w:rPr>
                <w:rFonts w:asciiTheme="minorHAnsi" w:hAnsiTheme="minorHAnsi" w:cstheme="minorHAnsi"/>
              </w:rPr>
              <w:t>.</w:t>
            </w:r>
            <w:r w:rsidRPr="00F52EEF">
              <w:rPr>
                <w:rFonts w:asciiTheme="minorHAnsi" w:hAnsiTheme="minorHAnsi" w:cstheme="minorHAnsi"/>
              </w:rPr>
              <w:t>D.</w:t>
            </w:r>
          </w:p>
        </w:tc>
      </w:tr>
      <w:tr w:rsidR="00E5029C" w:rsidRPr="00F52EEF" w14:paraId="776F198E" w14:textId="77777777" w:rsidTr="004F0BFA">
        <w:tc>
          <w:tcPr>
            <w:tcW w:w="3336" w:type="dxa"/>
            <w:shd w:val="clear" w:color="auto" w:fill="F7CAAC"/>
          </w:tcPr>
          <w:p w14:paraId="3998E8D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3A29DC0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1978</w:t>
            </w:r>
          </w:p>
        </w:tc>
        <w:tc>
          <w:tcPr>
            <w:tcW w:w="1721" w:type="dxa"/>
            <w:shd w:val="clear" w:color="auto" w:fill="F7CAAC"/>
          </w:tcPr>
          <w:p w14:paraId="72EA8A1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635" w:type="dxa"/>
            <w:gridSpan w:val="6"/>
          </w:tcPr>
          <w:p w14:paraId="1F36ED68" w14:textId="6ED1BB36" w:rsidR="00E5029C" w:rsidRPr="00F52EEF" w:rsidRDefault="00BB6876"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DPČ</w:t>
            </w:r>
          </w:p>
        </w:tc>
        <w:tc>
          <w:tcPr>
            <w:tcW w:w="709" w:type="dxa"/>
            <w:gridSpan w:val="4"/>
            <w:shd w:val="clear" w:color="auto" w:fill="F7CAAC"/>
          </w:tcPr>
          <w:p w14:paraId="193E73B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2"/>
          </w:tcPr>
          <w:p w14:paraId="0BEA1185" w14:textId="602B2153"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8</w:t>
            </w:r>
            <w:r w:rsidR="004F0BFA" w:rsidRPr="00F52EEF">
              <w:rPr>
                <w:rFonts w:asciiTheme="minorHAnsi" w:eastAsia="Calibri" w:hAnsiTheme="minorHAnsi" w:cstheme="minorHAnsi"/>
              </w:rPr>
              <w:t>h</w:t>
            </w:r>
            <w:r w:rsidRPr="00F52EEF">
              <w:rPr>
                <w:rFonts w:asciiTheme="minorHAnsi" w:eastAsia="Calibri" w:hAnsiTheme="minorHAnsi" w:cstheme="minorHAnsi"/>
              </w:rPr>
              <w:t>/t</w:t>
            </w:r>
            <w:r w:rsidR="00C667EB">
              <w:rPr>
                <w:rFonts w:asciiTheme="minorHAnsi" w:eastAsia="Calibri" w:hAnsiTheme="minorHAnsi" w:cstheme="minorHAnsi"/>
              </w:rPr>
              <w:t>ýd</w:t>
            </w:r>
            <w:r w:rsidR="004F0BFA" w:rsidRPr="00F52EEF">
              <w:rPr>
                <w:rFonts w:asciiTheme="minorHAnsi" w:eastAsia="Calibri" w:hAnsiTheme="minorHAnsi" w:cstheme="minorHAnsi"/>
              </w:rPr>
              <w:t>.</w:t>
            </w:r>
          </w:p>
        </w:tc>
        <w:tc>
          <w:tcPr>
            <w:tcW w:w="992" w:type="dxa"/>
            <w:gridSpan w:val="6"/>
            <w:shd w:val="clear" w:color="auto" w:fill="F7CAAC"/>
          </w:tcPr>
          <w:p w14:paraId="2DAECD38"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2603B62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12/2019</w:t>
            </w:r>
          </w:p>
        </w:tc>
      </w:tr>
      <w:tr w:rsidR="00E5029C" w:rsidRPr="00F52EEF" w14:paraId="56867A4A" w14:textId="77777777" w:rsidTr="004F0BFA">
        <w:tc>
          <w:tcPr>
            <w:tcW w:w="5886" w:type="dxa"/>
            <w:gridSpan w:val="3"/>
            <w:shd w:val="clear" w:color="auto" w:fill="F7CAAC"/>
          </w:tcPr>
          <w:p w14:paraId="7C34494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6"/>
          </w:tcPr>
          <w:p w14:paraId="7CED24C0" w14:textId="7AE99D77" w:rsidR="00E5029C" w:rsidRPr="00F52EEF" w:rsidRDefault="00BB6876" w:rsidP="00935F76">
            <w:pPr>
              <w:tabs>
                <w:tab w:val="left" w:pos="567"/>
              </w:tabs>
              <w:jc w:val="both"/>
              <w:rPr>
                <w:rFonts w:asciiTheme="minorHAnsi" w:hAnsiTheme="minorHAnsi" w:cstheme="minorHAnsi"/>
              </w:rPr>
            </w:pPr>
            <w:r w:rsidRPr="00F52EEF">
              <w:rPr>
                <w:rFonts w:asciiTheme="minorHAnsi" w:eastAsia="Calibri" w:hAnsiTheme="minorHAnsi" w:cstheme="minorHAnsi"/>
              </w:rPr>
              <w:t>DPČ</w:t>
            </w:r>
          </w:p>
        </w:tc>
        <w:tc>
          <w:tcPr>
            <w:tcW w:w="709" w:type="dxa"/>
            <w:gridSpan w:val="4"/>
            <w:shd w:val="clear" w:color="auto" w:fill="F7CAAC"/>
          </w:tcPr>
          <w:p w14:paraId="30A7DDD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1" w:type="dxa"/>
            <w:gridSpan w:val="2"/>
          </w:tcPr>
          <w:p w14:paraId="32F6B0AA" w14:textId="30D91D40"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8</w:t>
            </w:r>
            <w:r w:rsidR="004F0BFA" w:rsidRPr="00F52EEF">
              <w:rPr>
                <w:rFonts w:asciiTheme="minorHAnsi" w:eastAsia="Calibri" w:hAnsiTheme="minorHAnsi" w:cstheme="minorHAnsi"/>
              </w:rPr>
              <w:t>h</w:t>
            </w:r>
            <w:r w:rsidRPr="00F52EEF">
              <w:rPr>
                <w:rFonts w:asciiTheme="minorHAnsi" w:eastAsia="Calibri" w:hAnsiTheme="minorHAnsi" w:cstheme="minorHAnsi"/>
              </w:rPr>
              <w:t>/t</w:t>
            </w:r>
            <w:r w:rsidR="00C667EB">
              <w:rPr>
                <w:rFonts w:asciiTheme="minorHAnsi" w:eastAsia="Calibri" w:hAnsiTheme="minorHAnsi" w:cstheme="minorHAnsi"/>
              </w:rPr>
              <w:t>ýd</w:t>
            </w:r>
            <w:r w:rsidR="004F0BFA" w:rsidRPr="00F52EEF">
              <w:rPr>
                <w:rFonts w:asciiTheme="minorHAnsi" w:eastAsia="Calibri" w:hAnsiTheme="minorHAnsi" w:cstheme="minorHAnsi"/>
              </w:rPr>
              <w:t>.</w:t>
            </w:r>
          </w:p>
        </w:tc>
        <w:tc>
          <w:tcPr>
            <w:tcW w:w="992" w:type="dxa"/>
            <w:gridSpan w:val="6"/>
            <w:shd w:val="clear" w:color="auto" w:fill="F7CAAC"/>
          </w:tcPr>
          <w:p w14:paraId="3CE433A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4"/>
          </w:tcPr>
          <w:p w14:paraId="199DD1C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12/2019</w:t>
            </w:r>
          </w:p>
        </w:tc>
      </w:tr>
      <w:tr w:rsidR="00E5029C" w:rsidRPr="00F52EEF" w14:paraId="250637F3" w14:textId="77777777" w:rsidTr="004F0BFA">
        <w:tc>
          <w:tcPr>
            <w:tcW w:w="6521" w:type="dxa"/>
            <w:gridSpan w:val="9"/>
            <w:shd w:val="clear" w:color="auto" w:fill="F7CAAC"/>
          </w:tcPr>
          <w:p w14:paraId="000E5A6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41AEDC03"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p>
        </w:tc>
        <w:tc>
          <w:tcPr>
            <w:tcW w:w="1560" w:type="dxa"/>
            <w:gridSpan w:val="6"/>
            <w:shd w:val="clear" w:color="auto" w:fill="F7CAAC"/>
          </w:tcPr>
          <w:p w14:paraId="6C3B3A9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596" w:type="dxa"/>
            <w:gridSpan w:val="10"/>
            <w:shd w:val="clear" w:color="auto" w:fill="F7CAAC"/>
          </w:tcPr>
          <w:p w14:paraId="37431EE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31439A8B" w14:textId="77777777" w:rsidTr="004F0BFA">
        <w:tc>
          <w:tcPr>
            <w:tcW w:w="6521" w:type="dxa"/>
            <w:gridSpan w:val="9"/>
          </w:tcPr>
          <w:p w14:paraId="7A9D348C" w14:textId="77777777" w:rsidR="00E5029C" w:rsidRPr="00F52EEF" w:rsidRDefault="00E5029C" w:rsidP="00935F76">
            <w:pPr>
              <w:tabs>
                <w:tab w:val="left" w:pos="567"/>
              </w:tabs>
              <w:jc w:val="both"/>
              <w:rPr>
                <w:rFonts w:asciiTheme="minorHAnsi" w:hAnsiTheme="minorHAnsi" w:cstheme="minorHAnsi"/>
              </w:rPr>
            </w:pPr>
          </w:p>
        </w:tc>
        <w:tc>
          <w:tcPr>
            <w:tcW w:w="1560" w:type="dxa"/>
            <w:gridSpan w:val="6"/>
          </w:tcPr>
          <w:p w14:paraId="7BF5E5CD" w14:textId="77777777" w:rsidR="00E5029C" w:rsidRPr="00F52EEF" w:rsidRDefault="00E5029C" w:rsidP="00935F76">
            <w:pPr>
              <w:tabs>
                <w:tab w:val="left" w:pos="567"/>
              </w:tabs>
              <w:jc w:val="both"/>
              <w:rPr>
                <w:rFonts w:asciiTheme="minorHAnsi" w:hAnsiTheme="minorHAnsi" w:cstheme="minorHAnsi"/>
              </w:rPr>
            </w:pPr>
          </w:p>
        </w:tc>
        <w:tc>
          <w:tcPr>
            <w:tcW w:w="2596" w:type="dxa"/>
            <w:gridSpan w:val="10"/>
          </w:tcPr>
          <w:p w14:paraId="237DEEEC"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70ED4C10" w14:textId="77777777" w:rsidTr="00A87D7A">
        <w:tc>
          <w:tcPr>
            <w:tcW w:w="10677" w:type="dxa"/>
            <w:gridSpan w:val="25"/>
            <w:shd w:val="clear" w:color="auto" w:fill="F7CAAC"/>
          </w:tcPr>
          <w:p w14:paraId="098C92ED"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43B57922" w14:textId="77777777" w:rsidTr="00A87D7A">
        <w:trPr>
          <w:trHeight w:val="603"/>
        </w:trPr>
        <w:tc>
          <w:tcPr>
            <w:tcW w:w="10677" w:type="dxa"/>
            <w:gridSpan w:val="25"/>
            <w:tcBorders>
              <w:top w:val="nil"/>
            </w:tcBorders>
          </w:tcPr>
          <w:p w14:paraId="5A8BE3F8" w14:textId="20FECB07" w:rsidR="00E5029C" w:rsidRPr="00F52EEF" w:rsidRDefault="00E5029C" w:rsidP="00935F76">
            <w:pPr>
              <w:tabs>
                <w:tab w:val="left" w:pos="567"/>
              </w:tabs>
              <w:autoSpaceDE w:val="0"/>
              <w:autoSpaceDN w:val="0"/>
              <w:adjustRightInd w:val="0"/>
              <w:rPr>
                <w:rFonts w:asciiTheme="minorHAnsi" w:hAnsiTheme="minorHAnsi" w:cstheme="minorHAnsi"/>
              </w:rPr>
            </w:pPr>
            <w:r w:rsidRPr="00F52EEF">
              <w:rPr>
                <w:rFonts w:asciiTheme="minorHAnsi" w:eastAsia="Calibri" w:hAnsiTheme="minorHAnsi" w:cstheme="minorHAnsi"/>
              </w:rPr>
              <w:t xml:space="preserve">Úvod do sociologie </w:t>
            </w:r>
            <w:r w:rsidR="001067E4">
              <w:rPr>
                <w:rFonts w:asciiTheme="minorHAnsi" w:eastAsia="Calibri" w:hAnsiTheme="minorHAnsi" w:cstheme="minorHAnsi"/>
              </w:rPr>
              <w:t>–</w:t>
            </w:r>
            <w:r w:rsidRPr="00F52EEF">
              <w:rPr>
                <w:rFonts w:asciiTheme="minorHAnsi" w:eastAsia="Calibri" w:hAnsiTheme="minorHAnsi" w:cstheme="minorHAnsi"/>
              </w:rPr>
              <w:t xml:space="preserve"> garant předmětu, přednášející, vede semináře</w:t>
            </w:r>
          </w:p>
        </w:tc>
      </w:tr>
      <w:tr w:rsidR="00E5029C" w:rsidRPr="00F52EEF" w14:paraId="07CB9827" w14:textId="77777777" w:rsidTr="00A87D7A">
        <w:tc>
          <w:tcPr>
            <w:tcW w:w="10677" w:type="dxa"/>
            <w:gridSpan w:val="25"/>
            <w:shd w:val="clear" w:color="auto" w:fill="F7CAAC"/>
          </w:tcPr>
          <w:p w14:paraId="23F4F79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46820283" w14:textId="77777777" w:rsidTr="00A87D7A">
        <w:trPr>
          <w:trHeight w:val="743"/>
        </w:trPr>
        <w:tc>
          <w:tcPr>
            <w:tcW w:w="10677" w:type="dxa"/>
            <w:gridSpan w:val="25"/>
          </w:tcPr>
          <w:p w14:paraId="2898D567" w14:textId="58A239E6" w:rsidR="00E5029C" w:rsidRPr="00F52EEF" w:rsidRDefault="001067E4" w:rsidP="00935F76">
            <w:pPr>
              <w:tabs>
                <w:tab w:val="left" w:pos="567"/>
              </w:tabs>
              <w:jc w:val="both"/>
              <w:rPr>
                <w:rFonts w:asciiTheme="minorHAnsi" w:eastAsia="Calibri" w:hAnsiTheme="minorHAnsi" w:cstheme="minorHAnsi"/>
              </w:rPr>
            </w:pPr>
            <w:r>
              <w:rPr>
                <w:rFonts w:asciiTheme="minorHAnsi" w:eastAsia="Calibri" w:hAnsiTheme="minorHAnsi" w:cstheme="minorHAnsi"/>
              </w:rPr>
              <w:t>O</w:t>
            </w:r>
            <w:r w:rsidR="00E5029C" w:rsidRPr="00F52EEF">
              <w:rPr>
                <w:rFonts w:asciiTheme="minorHAnsi" w:eastAsia="Calibri" w:hAnsiTheme="minorHAnsi" w:cstheme="minorHAnsi"/>
              </w:rPr>
              <w:t xml:space="preserve">bor politologie, Fakulta politických vied a medzinárodných vzťahov, Univerzita Mateja Bela v Banskej Bystrici </w:t>
            </w:r>
            <w:r>
              <w:rPr>
                <w:rFonts w:asciiTheme="minorHAnsi" w:eastAsia="Calibri" w:hAnsiTheme="minorHAnsi" w:cstheme="minorHAnsi"/>
              </w:rPr>
              <w:t>(Mgr.)</w:t>
            </w:r>
          </w:p>
          <w:p w14:paraId="0A3FA3F7" w14:textId="4060E6C3" w:rsidR="00E5029C" w:rsidRPr="00F52EEF" w:rsidRDefault="001067E4" w:rsidP="00935F76">
            <w:pPr>
              <w:tabs>
                <w:tab w:val="left" w:pos="567"/>
              </w:tabs>
              <w:jc w:val="both"/>
              <w:rPr>
                <w:rFonts w:asciiTheme="minorHAnsi" w:hAnsiTheme="minorHAnsi" w:cstheme="minorHAnsi"/>
                <w:b/>
              </w:rPr>
            </w:pPr>
            <w:r>
              <w:rPr>
                <w:rFonts w:asciiTheme="minorHAnsi" w:eastAsia="Calibri" w:hAnsiTheme="minorHAnsi" w:cstheme="minorHAnsi"/>
              </w:rPr>
              <w:t>O</w:t>
            </w:r>
            <w:r w:rsidR="00E5029C" w:rsidRPr="00F52EEF">
              <w:rPr>
                <w:rFonts w:asciiTheme="minorHAnsi" w:eastAsia="Calibri" w:hAnsiTheme="minorHAnsi" w:cstheme="minorHAnsi"/>
              </w:rPr>
              <w:t>bor politologie, Filozofická fakulta, Univerzita Komenského</w:t>
            </w:r>
            <w:r>
              <w:rPr>
                <w:rFonts w:asciiTheme="minorHAnsi" w:eastAsia="Calibri" w:hAnsiTheme="minorHAnsi" w:cstheme="minorHAnsi"/>
              </w:rPr>
              <w:t xml:space="preserve"> (Ph.D.)</w:t>
            </w:r>
          </w:p>
        </w:tc>
      </w:tr>
      <w:tr w:rsidR="00E5029C" w:rsidRPr="00F52EEF" w14:paraId="1DCACDDC" w14:textId="77777777" w:rsidTr="00A87D7A">
        <w:tc>
          <w:tcPr>
            <w:tcW w:w="10677" w:type="dxa"/>
            <w:gridSpan w:val="25"/>
            <w:shd w:val="clear" w:color="auto" w:fill="F7CAAC"/>
          </w:tcPr>
          <w:p w14:paraId="04A735E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483320EA" w14:textId="77777777" w:rsidTr="00A87D7A">
        <w:trPr>
          <w:trHeight w:val="1090"/>
        </w:trPr>
        <w:tc>
          <w:tcPr>
            <w:tcW w:w="10677" w:type="dxa"/>
            <w:gridSpan w:val="25"/>
          </w:tcPr>
          <w:p w14:paraId="08483197"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Filozofická fakulta Univerzity sv.Cyrila a Metoda v Trnave – asistent 14/týden</w:t>
            </w:r>
          </w:p>
          <w:p w14:paraId="54A317F7"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CUP Trenčianska univeriza Alexandra Dubčeka v Trenčíne – odborný asistent 12/týden</w:t>
            </w:r>
          </w:p>
          <w:p w14:paraId="688EC547" w14:textId="27CCCBE0"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Fakulta masmédií Paneurópska vysoká škola – lektor 4/týden</w:t>
            </w:r>
          </w:p>
        </w:tc>
      </w:tr>
      <w:tr w:rsidR="00E5029C" w:rsidRPr="00F52EEF" w14:paraId="67B39164" w14:textId="77777777" w:rsidTr="00A87D7A">
        <w:trPr>
          <w:trHeight w:val="250"/>
        </w:trPr>
        <w:tc>
          <w:tcPr>
            <w:tcW w:w="10677" w:type="dxa"/>
            <w:gridSpan w:val="25"/>
            <w:shd w:val="clear" w:color="auto" w:fill="F7CAAC"/>
          </w:tcPr>
          <w:p w14:paraId="6C828EF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437694DD" w14:textId="77777777" w:rsidTr="00A87D7A">
        <w:trPr>
          <w:trHeight w:val="416"/>
        </w:trPr>
        <w:tc>
          <w:tcPr>
            <w:tcW w:w="10677" w:type="dxa"/>
            <w:gridSpan w:val="25"/>
          </w:tcPr>
          <w:p w14:paraId="6EDD8650"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Bakalářské práce: 150, Diplomové práce: 111</w:t>
            </w:r>
          </w:p>
        </w:tc>
      </w:tr>
      <w:tr w:rsidR="00E5029C" w:rsidRPr="00F52EEF" w14:paraId="16A893B5" w14:textId="77777777" w:rsidTr="00A87D7A">
        <w:trPr>
          <w:cantSplit/>
        </w:trPr>
        <w:tc>
          <w:tcPr>
            <w:tcW w:w="4165" w:type="dxa"/>
            <w:gridSpan w:val="2"/>
            <w:tcBorders>
              <w:top w:val="single" w:sz="12" w:space="0" w:color="auto"/>
            </w:tcBorders>
            <w:shd w:val="clear" w:color="auto" w:fill="F7CAAC"/>
          </w:tcPr>
          <w:p w14:paraId="3739A80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5"/>
            <w:tcBorders>
              <w:top w:val="single" w:sz="12" w:space="0" w:color="auto"/>
            </w:tcBorders>
            <w:shd w:val="clear" w:color="auto" w:fill="F7CAAC"/>
          </w:tcPr>
          <w:p w14:paraId="39F08BF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top w:val="single" w:sz="12" w:space="0" w:color="auto"/>
              <w:right w:val="single" w:sz="12" w:space="0" w:color="auto"/>
            </w:tcBorders>
            <w:shd w:val="clear" w:color="auto" w:fill="F7CAAC"/>
          </w:tcPr>
          <w:p w14:paraId="5C36074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7"/>
            <w:tcBorders>
              <w:top w:val="single" w:sz="12" w:space="0" w:color="auto"/>
              <w:left w:val="single" w:sz="12" w:space="0" w:color="auto"/>
            </w:tcBorders>
            <w:shd w:val="clear" w:color="auto" w:fill="F7CAAC"/>
          </w:tcPr>
          <w:p w14:paraId="1FC2F1E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14C64DEF" w14:textId="77777777" w:rsidR="00E5029C" w:rsidRPr="00F52EEF" w:rsidRDefault="00E5029C" w:rsidP="00935F76">
            <w:pPr>
              <w:tabs>
                <w:tab w:val="left" w:pos="567"/>
              </w:tabs>
              <w:rPr>
                <w:rFonts w:asciiTheme="minorHAnsi" w:hAnsiTheme="minorHAnsi" w:cstheme="minorHAnsi"/>
                <w:b/>
              </w:rPr>
            </w:pPr>
          </w:p>
        </w:tc>
      </w:tr>
      <w:tr w:rsidR="00E5029C" w:rsidRPr="00F52EEF" w14:paraId="5B3C2FBB" w14:textId="77777777" w:rsidTr="00A87D7A">
        <w:trPr>
          <w:cantSplit/>
          <w:trHeight w:val="202"/>
        </w:trPr>
        <w:tc>
          <w:tcPr>
            <w:tcW w:w="4165" w:type="dxa"/>
            <w:gridSpan w:val="2"/>
          </w:tcPr>
          <w:p w14:paraId="5C373DFA" w14:textId="77777777" w:rsidR="00E5029C" w:rsidRPr="00F52EEF" w:rsidRDefault="00E5029C" w:rsidP="00935F76">
            <w:pPr>
              <w:tabs>
                <w:tab w:val="left" w:pos="567"/>
              </w:tabs>
              <w:jc w:val="both"/>
              <w:rPr>
                <w:rFonts w:asciiTheme="minorHAnsi" w:hAnsiTheme="minorHAnsi" w:cstheme="minorHAnsi"/>
              </w:rPr>
            </w:pPr>
          </w:p>
        </w:tc>
        <w:tc>
          <w:tcPr>
            <w:tcW w:w="2245" w:type="dxa"/>
            <w:gridSpan w:val="5"/>
          </w:tcPr>
          <w:p w14:paraId="4E5174A3" w14:textId="77777777" w:rsidR="00E5029C" w:rsidRPr="00F52EEF" w:rsidRDefault="00E5029C" w:rsidP="00935F76">
            <w:pPr>
              <w:tabs>
                <w:tab w:val="left" w:pos="567"/>
              </w:tabs>
              <w:jc w:val="both"/>
              <w:rPr>
                <w:rFonts w:asciiTheme="minorHAnsi" w:hAnsiTheme="minorHAnsi" w:cstheme="minorHAnsi"/>
              </w:rPr>
            </w:pPr>
          </w:p>
        </w:tc>
        <w:tc>
          <w:tcPr>
            <w:tcW w:w="1954" w:type="dxa"/>
            <w:gridSpan w:val="11"/>
            <w:tcBorders>
              <w:right w:val="single" w:sz="12" w:space="0" w:color="auto"/>
            </w:tcBorders>
          </w:tcPr>
          <w:p w14:paraId="25F482BC" w14:textId="77777777" w:rsidR="00E5029C" w:rsidRPr="00F52EEF" w:rsidRDefault="00E5029C" w:rsidP="00935F76">
            <w:pPr>
              <w:tabs>
                <w:tab w:val="left" w:pos="567"/>
              </w:tabs>
              <w:jc w:val="both"/>
              <w:rPr>
                <w:rFonts w:asciiTheme="minorHAnsi" w:hAnsiTheme="minorHAnsi" w:cstheme="minorHAnsi"/>
              </w:rPr>
            </w:pPr>
          </w:p>
        </w:tc>
        <w:tc>
          <w:tcPr>
            <w:tcW w:w="709" w:type="dxa"/>
            <w:gridSpan w:val="3"/>
            <w:tcBorders>
              <w:left w:val="single" w:sz="12" w:space="0" w:color="auto"/>
            </w:tcBorders>
            <w:shd w:val="clear" w:color="auto" w:fill="F7CAAC"/>
          </w:tcPr>
          <w:p w14:paraId="304820E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gridSpan w:val="3"/>
            <w:shd w:val="clear" w:color="auto" w:fill="F7CAAC"/>
          </w:tcPr>
          <w:p w14:paraId="5A22A65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shd w:val="clear" w:color="auto" w:fill="F7CAAC"/>
          </w:tcPr>
          <w:p w14:paraId="7E5342F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795F96C8" w14:textId="77777777" w:rsidTr="00A87D7A">
        <w:trPr>
          <w:cantSplit/>
          <w:trHeight w:val="70"/>
        </w:trPr>
        <w:tc>
          <w:tcPr>
            <w:tcW w:w="4165" w:type="dxa"/>
            <w:gridSpan w:val="2"/>
            <w:shd w:val="clear" w:color="auto" w:fill="F7CAAC"/>
          </w:tcPr>
          <w:p w14:paraId="2EFFEF7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5"/>
            <w:shd w:val="clear" w:color="auto" w:fill="F7CAAC"/>
          </w:tcPr>
          <w:p w14:paraId="2B92ED4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11"/>
            <w:tcBorders>
              <w:right w:val="single" w:sz="12" w:space="0" w:color="auto"/>
            </w:tcBorders>
            <w:shd w:val="clear" w:color="auto" w:fill="F7CAAC"/>
          </w:tcPr>
          <w:p w14:paraId="3EA6252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gridSpan w:val="3"/>
            <w:vMerge w:val="restart"/>
            <w:tcBorders>
              <w:left w:val="single" w:sz="12" w:space="0" w:color="auto"/>
            </w:tcBorders>
          </w:tcPr>
          <w:p w14:paraId="06EBE08D" w14:textId="77777777" w:rsidR="00E5029C" w:rsidRPr="00F52EEF" w:rsidRDefault="00E5029C" w:rsidP="00935F76">
            <w:pPr>
              <w:tabs>
                <w:tab w:val="left" w:pos="567"/>
              </w:tabs>
              <w:jc w:val="both"/>
              <w:rPr>
                <w:rFonts w:asciiTheme="minorHAnsi" w:hAnsiTheme="minorHAnsi" w:cstheme="minorHAnsi"/>
                <w:b/>
              </w:rPr>
            </w:pPr>
          </w:p>
        </w:tc>
        <w:tc>
          <w:tcPr>
            <w:tcW w:w="850" w:type="dxa"/>
            <w:gridSpan w:val="3"/>
            <w:vMerge w:val="restart"/>
          </w:tcPr>
          <w:p w14:paraId="2212281D" w14:textId="77777777" w:rsidR="00E5029C" w:rsidRPr="00F52EEF" w:rsidRDefault="00E5029C" w:rsidP="00935F76">
            <w:pPr>
              <w:tabs>
                <w:tab w:val="left" w:pos="567"/>
              </w:tabs>
              <w:jc w:val="both"/>
              <w:rPr>
                <w:rFonts w:asciiTheme="minorHAnsi" w:hAnsiTheme="minorHAnsi" w:cstheme="minorHAnsi"/>
                <w:b/>
              </w:rPr>
            </w:pPr>
          </w:p>
        </w:tc>
        <w:tc>
          <w:tcPr>
            <w:tcW w:w="754" w:type="dxa"/>
            <w:vMerge w:val="restart"/>
          </w:tcPr>
          <w:p w14:paraId="2D999E6D"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3CFF2836" w14:textId="77777777" w:rsidTr="00A87D7A">
        <w:trPr>
          <w:trHeight w:val="205"/>
        </w:trPr>
        <w:tc>
          <w:tcPr>
            <w:tcW w:w="4165" w:type="dxa"/>
            <w:gridSpan w:val="2"/>
          </w:tcPr>
          <w:p w14:paraId="63287908" w14:textId="77777777" w:rsidR="00E5029C" w:rsidRPr="00F52EEF" w:rsidRDefault="00E5029C" w:rsidP="00935F76">
            <w:pPr>
              <w:tabs>
                <w:tab w:val="left" w:pos="567"/>
              </w:tabs>
              <w:jc w:val="both"/>
              <w:rPr>
                <w:rFonts w:asciiTheme="minorHAnsi" w:hAnsiTheme="minorHAnsi" w:cstheme="minorHAnsi"/>
              </w:rPr>
            </w:pPr>
          </w:p>
        </w:tc>
        <w:tc>
          <w:tcPr>
            <w:tcW w:w="2245" w:type="dxa"/>
            <w:gridSpan w:val="5"/>
          </w:tcPr>
          <w:p w14:paraId="22B803D8" w14:textId="77777777" w:rsidR="00E5029C" w:rsidRPr="00F52EEF" w:rsidRDefault="00E5029C" w:rsidP="00935F76">
            <w:pPr>
              <w:tabs>
                <w:tab w:val="left" w:pos="567"/>
              </w:tabs>
              <w:jc w:val="both"/>
              <w:rPr>
                <w:rFonts w:asciiTheme="minorHAnsi" w:hAnsiTheme="minorHAnsi" w:cstheme="minorHAnsi"/>
              </w:rPr>
            </w:pPr>
          </w:p>
        </w:tc>
        <w:tc>
          <w:tcPr>
            <w:tcW w:w="1954" w:type="dxa"/>
            <w:gridSpan w:val="11"/>
            <w:tcBorders>
              <w:right w:val="single" w:sz="12" w:space="0" w:color="auto"/>
            </w:tcBorders>
          </w:tcPr>
          <w:p w14:paraId="08784A71" w14:textId="77777777" w:rsidR="00E5029C" w:rsidRPr="00F52EEF" w:rsidRDefault="00E5029C" w:rsidP="00935F76">
            <w:pPr>
              <w:tabs>
                <w:tab w:val="left" w:pos="567"/>
              </w:tabs>
              <w:jc w:val="both"/>
              <w:rPr>
                <w:rFonts w:asciiTheme="minorHAnsi" w:hAnsiTheme="minorHAnsi" w:cstheme="minorHAnsi"/>
              </w:rPr>
            </w:pPr>
          </w:p>
        </w:tc>
        <w:tc>
          <w:tcPr>
            <w:tcW w:w="709" w:type="dxa"/>
            <w:gridSpan w:val="3"/>
            <w:vMerge/>
            <w:tcBorders>
              <w:left w:val="single" w:sz="12" w:space="0" w:color="auto"/>
            </w:tcBorders>
            <w:vAlign w:val="center"/>
          </w:tcPr>
          <w:p w14:paraId="09CC83C8" w14:textId="77777777" w:rsidR="00E5029C" w:rsidRPr="00F52EEF" w:rsidRDefault="00E5029C" w:rsidP="00935F76">
            <w:pPr>
              <w:tabs>
                <w:tab w:val="left" w:pos="567"/>
              </w:tabs>
              <w:rPr>
                <w:rFonts w:asciiTheme="minorHAnsi" w:hAnsiTheme="minorHAnsi" w:cstheme="minorHAnsi"/>
                <w:b/>
              </w:rPr>
            </w:pPr>
          </w:p>
        </w:tc>
        <w:tc>
          <w:tcPr>
            <w:tcW w:w="850" w:type="dxa"/>
            <w:gridSpan w:val="3"/>
            <w:vMerge/>
            <w:vAlign w:val="center"/>
          </w:tcPr>
          <w:p w14:paraId="05E84203" w14:textId="77777777" w:rsidR="00E5029C" w:rsidRPr="00F52EEF" w:rsidRDefault="00E5029C" w:rsidP="00935F76">
            <w:pPr>
              <w:tabs>
                <w:tab w:val="left" w:pos="567"/>
              </w:tabs>
              <w:rPr>
                <w:rFonts w:asciiTheme="minorHAnsi" w:hAnsiTheme="minorHAnsi" w:cstheme="minorHAnsi"/>
                <w:b/>
              </w:rPr>
            </w:pPr>
          </w:p>
        </w:tc>
        <w:tc>
          <w:tcPr>
            <w:tcW w:w="754" w:type="dxa"/>
            <w:vMerge/>
            <w:vAlign w:val="center"/>
          </w:tcPr>
          <w:p w14:paraId="3A3922F7" w14:textId="77777777" w:rsidR="00E5029C" w:rsidRPr="00F52EEF" w:rsidRDefault="00E5029C" w:rsidP="00935F76">
            <w:pPr>
              <w:tabs>
                <w:tab w:val="left" w:pos="567"/>
              </w:tabs>
              <w:rPr>
                <w:rFonts w:asciiTheme="minorHAnsi" w:hAnsiTheme="minorHAnsi" w:cstheme="minorHAnsi"/>
                <w:b/>
              </w:rPr>
            </w:pPr>
          </w:p>
        </w:tc>
      </w:tr>
      <w:tr w:rsidR="00E5029C" w:rsidRPr="00F52EEF" w14:paraId="27C92CEC" w14:textId="77777777" w:rsidTr="00A87D7A">
        <w:tc>
          <w:tcPr>
            <w:tcW w:w="10677" w:type="dxa"/>
            <w:gridSpan w:val="25"/>
            <w:shd w:val="clear" w:color="auto" w:fill="F7CAAC"/>
          </w:tcPr>
          <w:p w14:paraId="23B6683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387FF440" w14:textId="77777777" w:rsidTr="001067E4">
        <w:trPr>
          <w:trHeight w:val="3693"/>
        </w:trPr>
        <w:tc>
          <w:tcPr>
            <w:tcW w:w="10677" w:type="dxa"/>
            <w:gridSpan w:val="25"/>
          </w:tcPr>
          <w:p w14:paraId="14F57C0B" w14:textId="77777777" w:rsidR="000B4899" w:rsidRPr="00F52EEF" w:rsidRDefault="000B4899" w:rsidP="00935F76">
            <w:pPr>
              <w:tabs>
                <w:tab w:val="left" w:pos="567"/>
              </w:tabs>
              <w:rPr>
                <w:rFonts w:asciiTheme="minorHAnsi" w:hAnsiTheme="minorHAnsi" w:cstheme="minorHAnsi"/>
              </w:rPr>
            </w:pPr>
            <w:r w:rsidRPr="00F52EEF">
              <w:rPr>
                <w:rFonts w:asciiTheme="minorHAnsi" w:hAnsiTheme="minorHAnsi" w:cstheme="minorHAnsi"/>
              </w:rPr>
              <w:t xml:space="preserve">Štrauss, D. (2012). </w:t>
            </w:r>
            <w:r w:rsidRPr="00F52EEF">
              <w:rPr>
                <w:rFonts w:asciiTheme="minorHAnsi" w:hAnsiTheme="minorHAnsi" w:cstheme="minorHAnsi"/>
                <w:i/>
              </w:rPr>
              <w:t>Sociálny štát, sociálna politika, obyvateľstvo a finančná kríza</w:t>
            </w:r>
            <w:r w:rsidRPr="00F52EEF">
              <w:rPr>
                <w:rFonts w:asciiTheme="minorHAnsi" w:hAnsiTheme="minorHAnsi" w:cstheme="minorHAnsi"/>
              </w:rPr>
              <w:t>. SSRP, Trnava. ISBN 978-80-969043-5-8.</w:t>
            </w:r>
          </w:p>
          <w:p w14:paraId="6BCD27E2" w14:textId="13CD77D6" w:rsidR="00E5029C" w:rsidRPr="00F52EEF" w:rsidRDefault="000B4899" w:rsidP="00935F76">
            <w:pPr>
              <w:tabs>
                <w:tab w:val="left" w:pos="567"/>
              </w:tabs>
              <w:spacing w:after="100"/>
              <w:rPr>
                <w:rFonts w:asciiTheme="minorHAnsi" w:hAnsiTheme="minorHAnsi" w:cstheme="minorHAnsi"/>
                <w:color w:val="000000"/>
                <w:kern w:val="1"/>
              </w:rPr>
            </w:pPr>
            <w:r w:rsidRPr="00F52EEF">
              <w:rPr>
                <w:rFonts w:asciiTheme="minorHAnsi" w:hAnsiTheme="minorHAnsi" w:cstheme="minorHAnsi"/>
              </w:rPr>
              <w:t xml:space="preserve">Štrauss, D. (2009). </w:t>
            </w:r>
            <w:r w:rsidRPr="00F52EEF">
              <w:rPr>
                <w:rFonts w:asciiTheme="minorHAnsi" w:hAnsiTheme="minorHAnsi" w:cstheme="minorHAnsi"/>
                <w:i/>
              </w:rPr>
              <w:t>Štát a občianska spoločnosť v čase hospodárskej krízy</w:t>
            </w:r>
            <w:r w:rsidRPr="00F52EEF">
              <w:rPr>
                <w:rFonts w:asciiTheme="minorHAnsi" w:hAnsiTheme="minorHAnsi" w:cstheme="minorHAnsi"/>
              </w:rPr>
              <w:t xml:space="preserve">, In: Občianska spoločnosť v transformujúcich sa krajinách. Malacky. </w:t>
            </w:r>
            <w:r w:rsidRPr="00F52EEF">
              <w:rPr>
                <w:rFonts w:asciiTheme="minorHAnsi" w:hAnsiTheme="minorHAnsi" w:cstheme="minorHAnsi"/>
                <w:bCs/>
              </w:rPr>
              <w:t>ISBN:</w:t>
            </w:r>
            <w:r w:rsidRPr="00F52EEF">
              <w:rPr>
                <w:rFonts w:asciiTheme="minorHAnsi" w:hAnsiTheme="minorHAnsi" w:cstheme="minorHAnsi"/>
                <w:b/>
                <w:bCs/>
              </w:rPr>
              <w:t xml:space="preserve"> </w:t>
            </w:r>
            <w:r w:rsidRPr="00F52EEF">
              <w:rPr>
                <w:rFonts w:asciiTheme="minorHAnsi" w:hAnsiTheme="minorHAnsi" w:cstheme="minorHAnsi"/>
              </w:rPr>
              <w:t>978-80-970316-1-9.</w:t>
            </w:r>
            <w:r w:rsidRPr="00F52EEF">
              <w:rPr>
                <w:rFonts w:asciiTheme="minorHAnsi" w:hAnsiTheme="minorHAnsi" w:cstheme="minorHAnsi"/>
              </w:rPr>
              <w:br/>
              <w:t xml:space="preserve">Štrauss, D. (2011). </w:t>
            </w:r>
            <w:r w:rsidRPr="00F52EEF">
              <w:rPr>
                <w:rFonts w:asciiTheme="minorHAnsi" w:hAnsiTheme="minorHAnsi" w:cstheme="minorHAnsi"/>
                <w:i/>
              </w:rPr>
              <w:t>Premeny moci a demokracie</w:t>
            </w:r>
            <w:r w:rsidRPr="00F52EEF">
              <w:rPr>
                <w:rFonts w:asciiTheme="minorHAnsi" w:hAnsiTheme="minorHAnsi" w:cstheme="minorHAnsi"/>
              </w:rPr>
              <w:t>, In: Bočáková, O., Tomášiková, A., Aktuálne otázky politiky, TnUAD, Trenčín. ISBN 978-80-8075-485-3.</w:t>
            </w:r>
            <w:r w:rsidRPr="00F52EEF">
              <w:rPr>
                <w:rFonts w:asciiTheme="minorHAnsi" w:hAnsiTheme="minorHAnsi" w:cstheme="minorHAnsi"/>
                <w:color w:val="000000"/>
                <w:kern w:val="1"/>
              </w:rPr>
              <w:br/>
            </w:r>
            <w:r w:rsidRPr="00F52EEF">
              <w:rPr>
                <w:rFonts w:asciiTheme="minorHAnsi" w:hAnsiTheme="minorHAnsi" w:cstheme="minorHAnsi"/>
              </w:rPr>
              <w:t xml:space="preserve">Štrauss, D. (2012). </w:t>
            </w:r>
            <w:r w:rsidRPr="00F52EEF">
              <w:rPr>
                <w:rFonts w:asciiTheme="minorHAnsi" w:hAnsiTheme="minorHAnsi" w:cstheme="minorHAnsi"/>
                <w:i/>
              </w:rPr>
              <w:t>Sociálny štát, sociálna politika, obyvateľstvo a finančná kríza</w:t>
            </w:r>
            <w:r w:rsidRPr="00F52EEF">
              <w:rPr>
                <w:rFonts w:asciiTheme="minorHAnsi" w:hAnsiTheme="minorHAnsi" w:cstheme="minorHAnsi"/>
              </w:rPr>
              <w:t>. SSRP, Trnava. ISBN 978-80-969043-5-8.</w:t>
            </w:r>
            <w:r w:rsidRPr="00F52EEF">
              <w:rPr>
                <w:rFonts w:asciiTheme="minorHAnsi" w:hAnsiTheme="minorHAnsi" w:cstheme="minorHAnsi"/>
                <w:color w:val="000000"/>
                <w:kern w:val="1"/>
              </w:rPr>
              <w:br/>
            </w:r>
            <w:r w:rsidRPr="00F52EEF">
              <w:rPr>
                <w:rFonts w:asciiTheme="minorHAnsi" w:hAnsiTheme="minorHAnsi" w:cstheme="minorHAnsi"/>
              </w:rPr>
              <w:t xml:space="preserve">Štrauss, D.(ed.) (2012). </w:t>
            </w:r>
            <w:r w:rsidRPr="00F52EEF">
              <w:rPr>
                <w:rFonts w:asciiTheme="minorHAnsi" w:hAnsiTheme="minorHAnsi" w:cstheme="minorHAnsi"/>
                <w:i/>
              </w:rPr>
              <w:t>Voľby 2012</w:t>
            </w:r>
            <w:r w:rsidRPr="00F52EEF">
              <w:rPr>
                <w:rFonts w:asciiTheme="minorHAnsi" w:hAnsiTheme="minorHAnsi" w:cstheme="minorHAnsi"/>
              </w:rPr>
              <w:t>, Transparentnosť, Trenčín. ISBN 978-80-971197-7-5.</w:t>
            </w:r>
          </w:p>
        </w:tc>
      </w:tr>
      <w:tr w:rsidR="00E5029C" w:rsidRPr="00F52EEF" w14:paraId="2527F595" w14:textId="77777777" w:rsidTr="00A87D7A">
        <w:trPr>
          <w:trHeight w:val="218"/>
        </w:trPr>
        <w:tc>
          <w:tcPr>
            <w:tcW w:w="10677" w:type="dxa"/>
            <w:gridSpan w:val="25"/>
            <w:shd w:val="clear" w:color="auto" w:fill="F7CAAC"/>
          </w:tcPr>
          <w:p w14:paraId="1FCA0B80"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25668319" w14:textId="77777777" w:rsidTr="00173FE3">
        <w:trPr>
          <w:trHeight w:val="601"/>
        </w:trPr>
        <w:tc>
          <w:tcPr>
            <w:tcW w:w="10677" w:type="dxa"/>
            <w:gridSpan w:val="25"/>
          </w:tcPr>
          <w:p w14:paraId="475A604E" w14:textId="77777777" w:rsidR="00E5029C" w:rsidRPr="00F52EEF" w:rsidRDefault="00E5029C" w:rsidP="00935F76">
            <w:pPr>
              <w:tabs>
                <w:tab w:val="left" w:pos="567"/>
              </w:tabs>
              <w:rPr>
                <w:rFonts w:asciiTheme="minorHAnsi" w:hAnsiTheme="minorHAnsi" w:cstheme="minorHAnsi"/>
                <w:b/>
              </w:rPr>
            </w:pPr>
          </w:p>
          <w:p w14:paraId="75691C5D" w14:textId="77777777" w:rsidR="00A87D7A" w:rsidRPr="00F52EEF" w:rsidRDefault="00A87D7A" w:rsidP="00935F76">
            <w:pPr>
              <w:tabs>
                <w:tab w:val="left" w:pos="567"/>
              </w:tabs>
              <w:rPr>
                <w:rFonts w:asciiTheme="minorHAnsi" w:hAnsiTheme="minorHAnsi" w:cstheme="minorHAnsi"/>
                <w:b/>
              </w:rPr>
            </w:pPr>
          </w:p>
          <w:p w14:paraId="1E472614" w14:textId="77777777" w:rsidR="00A87D7A" w:rsidRPr="00F52EEF" w:rsidRDefault="00A87D7A" w:rsidP="00935F76">
            <w:pPr>
              <w:tabs>
                <w:tab w:val="left" w:pos="567"/>
              </w:tabs>
              <w:rPr>
                <w:rFonts w:asciiTheme="minorHAnsi" w:hAnsiTheme="minorHAnsi" w:cstheme="minorHAnsi"/>
                <w:b/>
              </w:rPr>
            </w:pPr>
          </w:p>
          <w:p w14:paraId="6AE06E72" w14:textId="77777777" w:rsidR="00A87D7A" w:rsidRPr="00F52EEF" w:rsidRDefault="00A87D7A" w:rsidP="00935F76">
            <w:pPr>
              <w:tabs>
                <w:tab w:val="left" w:pos="567"/>
              </w:tabs>
              <w:rPr>
                <w:rFonts w:asciiTheme="minorHAnsi" w:hAnsiTheme="minorHAnsi" w:cstheme="minorHAnsi"/>
                <w:b/>
              </w:rPr>
            </w:pPr>
          </w:p>
          <w:p w14:paraId="090524EE" w14:textId="2CD94D8B" w:rsidR="00A87D7A" w:rsidRPr="00F52EEF" w:rsidRDefault="00A87D7A" w:rsidP="00935F76">
            <w:pPr>
              <w:tabs>
                <w:tab w:val="left" w:pos="567"/>
              </w:tabs>
              <w:rPr>
                <w:rFonts w:asciiTheme="minorHAnsi" w:hAnsiTheme="minorHAnsi" w:cstheme="minorHAnsi"/>
                <w:b/>
              </w:rPr>
            </w:pPr>
          </w:p>
        </w:tc>
      </w:tr>
      <w:tr w:rsidR="00E5029C" w:rsidRPr="00F52EEF" w14:paraId="5D7989C4" w14:textId="77777777" w:rsidTr="001067E4">
        <w:trPr>
          <w:cantSplit/>
          <w:trHeight w:val="351"/>
        </w:trPr>
        <w:tc>
          <w:tcPr>
            <w:tcW w:w="3336" w:type="dxa"/>
            <w:shd w:val="clear" w:color="auto" w:fill="F7CAAC"/>
          </w:tcPr>
          <w:p w14:paraId="68C0183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894" w:type="dxa"/>
            <w:gridSpan w:val="12"/>
          </w:tcPr>
          <w:p w14:paraId="2C6EEB46" w14:textId="3A1F8778" w:rsidR="00E5029C" w:rsidRPr="00F52EEF" w:rsidRDefault="00FD23B5" w:rsidP="00935F76">
            <w:pPr>
              <w:tabs>
                <w:tab w:val="left" w:pos="567"/>
              </w:tabs>
              <w:jc w:val="both"/>
              <w:rPr>
                <w:rFonts w:asciiTheme="minorHAnsi" w:hAnsiTheme="minorHAnsi" w:cstheme="minorHAnsi"/>
              </w:rPr>
            </w:pPr>
            <w:r w:rsidRPr="00F52EEF">
              <w:rPr>
                <w:rFonts w:asciiTheme="minorHAnsi" w:hAnsiTheme="minorHAnsi" w:cstheme="minorHAnsi"/>
              </w:rPr>
              <w:t>Dušan Štrauss, v. r.</w:t>
            </w:r>
          </w:p>
        </w:tc>
        <w:tc>
          <w:tcPr>
            <w:tcW w:w="1134" w:type="dxa"/>
            <w:gridSpan w:val="5"/>
            <w:shd w:val="clear" w:color="auto" w:fill="F7CAAC"/>
          </w:tcPr>
          <w:p w14:paraId="3644B3B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7"/>
          </w:tcPr>
          <w:p w14:paraId="04AF8B24" w14:textId="77777777" w:rsidR="00E5029C" w:rsidRPr="00F52EEF" w:rsidRDefault="00E5029C" w:rsidP="00935F76">
            <w:pPr>
              <w:tabs>
                <w:tab w:val="left" w:pos="567"/>
              </w:tabs>
              <w:jc w:val="both"/>
              <w:rPr>
                <w:rFonts w:asciiTheme="minorHAnsi" w:hAnsiTheme="minorHAnsi" w:cstheme="minorHAnsi"/>
              </w:rPr>
            </w:pPr>
          </w:p>
        </w:tc>
      </w:tr>
    </w:tbl>
    <w:p w14:paraId="1AA70C0E" w14:textId="77777777" w:rsidR="00E5029C" w:rsidRPr="00F52EEF" w:rsidRDefault="00E5029C" w:rsidP="00935F76">
      <w:pPr>
        <w:tabs>
          <w:tab w:val="left" w:pos="567"/>
        </w:tabs>
        <w:rPr>
          <w:rFonts w:asciiTheme="minorHAnsi" w:hAnsiTheme="minorHAnsi" w:cstheme="minorHAnsi"/>
        </w:rPr>
      </w:pPr>
    </w:p>
    <w:tbl>
      <w:tblPr>
        <w:tblW w:w="106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6"/>
        <w:gridCol w:w="634"/>
        <w:gridCol w:w="1916"/>
        <w:gridCol w:w="494"/>
        <w:gridCol w:w="708"/>
        <w:gridCol w:w="1134"/>
        <w:gridCol w:w="851"/>
        <w:gridCol w:w="850"/>
        <w:gridCol w:w="754"/>
      </w:tblGrid>
      <w:tr w:rsidR="00E5029C" w:rsidRPr="00F52EEF" w14:paraId="21B85FBC" w14:textId="77777777" w:rsidTr="001067E4">
        <w:tc>
          <w:tcPr>
            <w:tcW w:w="10677" w:type="dxa"/>
            <w:gridSpan w:val="9"/>
            <w:tcBorders>
              <w:bottom w:val="double" w:sz="4" w:space="0" w:color="auto"/>
            </w:tcBorders>
            <w:shd w:val="clear" w:color="auto" w:fill="BDD6EE"/>
          </w:tcPr>
          <w:p w14:paraId="5B247C1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1C6A2435" w14:textId="77777777" w:rsidTr="001067E4">
        <w:tc>
          <w:tcPr>
            <w:tcW w:w="3336" w:type="dxa"/>
            <w:tcBorders>
              <w:top w:val="double" w:sz="4" w:space="0" w:color="auto"/>
            </w:tcBorders>
            <w:shd w:val="clear" w:color="auto" w:fill="F7CAAC"/>
          </w:tcPr>
          <w:p w14:paraId="393D74A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8"/>
          </w:tcPr>
          <w:p w14:paraId="05B218B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6FC644F2" w14:textId="77777777" w:rsidTr="001067E4">
        <w:tc>
          <w:tcPr>
            <w:tcW w:w="3336" w:type="dxa"/>
            <w:shd w:val="clear" w:color="auto" w:fill="F7CAAC"/>
          </w:tcPr>
          <w:p w14:paraId="2EFBB9E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8"/>
          </w:tcPr>
          <w:p w14:paraId="0A18AD8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488D7CA1" w14:textId="77777777" w:rsidTr="001067E4">
        <w:tc>
          <w:tcPr>
            <w:tcW w:w="3336" w:type="dxa"/>
            <w:shd w:val="clear" w:color="auto" w:fill="F7CAAC"/>
          </w:tcPr>
          <w:p w14:paraId="244FF28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8"/>
          </w:tcPr>
          <w:p w14:paraId="2A16D245" w14:textId="5F391CD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56" w:author="Radim Bačuvčík" w:date="2020-02-06T10:29:00Z">
              <w:r w:rsidR="008B593D">
                <w:rPr>
                  <w:rFonts w:asciiTheme="minorHAnsi" w:hAnsiTheme="minorHAnsi" w:cstheme="minorHAnsi"/>
                </w:rPr>
                <w:t>á</w:t>
              </w:r>
            </w:ins>
            <w:del w:id="5857" w:author="Radim Bačuvčík" w:date="2020-02-06T10:29: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617920A2" w14:textId="77777777" w:rsidTr="001067E4">
        <w:tc>
          <w:tcPr>
            <w:tcW w:w="3336" w:type="dxa"/>
            <w:shd w:val="clear" w:color="auto" w:fill="F7CAAC"/>
          </w:tcPr>
          <w:p w14:paraId="76F304F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752" w:type="dxa"/>
            <w:gridSpan w:val="4"/>
          </w:tcPr>
          <w:p w14:paraId="6412D88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Tomáš Šula</w:t>
            </w:r>
          </w:p>
        </w:tc>
        <w:tc>
          <w:tcPr>
            <w:tcW w:w="1134" w:type="dxa"/>
            <w:shd w:val="clear" w:color="auto" w:fill="F7CAAC"/>
          </w:tcPr>
          <w:p w14:paraId="420916C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55" w:type="dxa"/>
            <w:gridSpan w:val="3"/>
          </w:tcPr>
          <w:p w14:paraId="71BC579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PhDr., Ph.D.</w:t>
            </w:r>
          </w:p>
        </w:tc>
      </w:tr>
      <w:tr w:rsidR="00E5029C" w:rsidRPr="00F52EEF" w14:paraId="6C5A8D95" w14:textId="77777777" w:rsidTr="001067E4">
        <w:tc>
          <w:tcPr>
            <w:tcW w:w="3336" w:type="dxa"/>
            <w:shd w:val="clear" w:color="auto" w:fill="F7CAAC"/>
          </w:tcPr>
          <w:p w14:paraId="7EE5CC8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634" w:type="dxa"/>
          </w:tcPr>
          <w:p w14:paraId="50E4438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1984</w:t>
            </w:r>
          </w:p>
        </w:tc>
        <w:tc>
          <w:tcPr>
            <w:tcW w:w="1916" w:type="dxa"/>
            <w:shd w:val="clear" w:color="auto" w:fill="F7CAAC"/>
          </w:tcPr>
          <w:p w14:paraId="5FFFDF9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494" w:type="dxa"/>
          </w:tcPr>
          <w:p w14:paraId="4852C281" w14:textId="202CA353" w:rsidR="00E5029C" w:rsidRPr="00F52EEF" w:rsidRDefault="004F0BFA"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pp.</w:t>
            </w:r>
          </w:p>
        </w:tc>
        <w:tc>
          <w:tcPr>
            <w:tcW w:w="708" w:type="dxa"/>
            <w:shd w:val="clear" w:color="auto" w:fill="F7CAAC"/>
          </w:tcPr>
          <w:p w14:paraId="29FCA02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tcPr>
          <w:p w14:paraId="5B9921CE" w14:textId="0E319DCA" w:rsidR="00E5029C" w:rsidRPr="00F52EEF" w:rsidRDefault="004F0BFA" w:rsidP="00935F76">
            <w:pPr>
              <w:tabs>
                <w:tab w:val="left" w:pos="567"/>
              </w:tabs>
              <w:jc w:val="both"/>
              <w:rPr>
                <w:rFonts w:asciiTheme="minorHAnsi" w:hAnsiTheme="minorHAnsi" w:cstheme="minorHAnsi"/>
              </w:rPr>
            </w:pPr>
            <w:r w:rsidRPr="00F52EEF">
              <w:rPr>
                <w:rFonts w:asciiTheme="minorHAnsi" w:hAnsiTheme="minorHAnsi" w:cstheme="minorHAnsi"/>
              </w:rPr>
              <w:t>40h/t</w:t>
            </w:r>
            <w:r w:rsidR="00C667EB">
              <w:rPr>
                <w:rFonts w:asciiTheme="minorHAnsi" w:hAnsiTheme="minorHAnsi" w:cstheme="minorHAnsi"/>
              </w:rPr>
              <w:t>ýd</w:t>
            </w:r>
            <w:r w:rsidRPr="00F52EEF">
              <w:rPr>
                <w:rFonts w:asciiTheme="minorHAnsi" w:hAnsiTheme="minorHAnsi" w:cstheme="minorHAnsi"/>
              </w:rPr>
              <w:t>.</w:t>
            </w:r>
          </w:p>
        </w:tc>
        <w:tc>
          <w:tcPr>
            <w:tcW w:w="851" w:type="dxa"/>
            <w:shd w:val="clear" w:color="auto" w:fill="F7CAAC"/>
          </w:tcPr>
          <w:p w14:paraId="1CB2BEA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2"/>
          </w:tcPr>
          <w:p w14:paraId="1049700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31769B33" w14:textId="77777777" w:rsidTr="001067E4">
        <w:trPr>
          <w:trHeight w:val="194"/>
        </w:trPr>
        <w:tc>
          <w:tcPr>
            <w:tcW w:w="5886" w:type="dxa"/>
            <w:gridSpan w:val="3"/>
            <w:shd w:val="clear" w:color="auto" w:fill="F7CAAC"/>
          </w:tcPr>
          <w:p w14:paraId="68F6884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494" w:type="dxa"/>
          </w:tcPr>
          <w:p w14:paraId="54D83037" w14:textId="433CE301" w:rsidR="00E5029C" w:rsidRPr="00F52EEF" w:rsidRDefault="004F0BFA"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p>
        </w:tc>
        <w:tc>
          <w:tcPr>
            <w:tcW w:w="708" w:type="dxa"/>
            <w:shd w:val="clear" w:color="auto" w:fill="F7CAAC"/>
          </w:tcPr>
          <w:p w14:paraId="04BE8EF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1134" w:type="dxa"/>
          </w:tcPr>
          <w:p w14:paraId="1D7E68AD" w14:textId="45F549E2" w:rsidR="00E5029C" w:rsidRPr="00F52EEF" w:rsidRDefault="004F0BFA" w:rsidP="00935F76">
            <w:pPr>
              <w:tabs>
                <w:tab w:val="left" w:pos="567"/>
              </w:tabs>
              <w:jc w:val="both"/>
              <w:rPr>
                <w:rFonts w:asciiTheme="minorHAnsi" w:hAnsiTheme="minorHAnsi" w:cstheme="minorHAnsi"/>
              </w:rPr>
            </w:pPr>
            <w:r w:rsidRPr="00F52EEF">
              <w:rPr>
                <w:rFonts w:asciiTheme="minorHAnsi" w:hAnsiTheme="minorHAnsi" w:cstheme="minorHAnsi"/>
              </w:rPr>
              <w:t>40h/t</w:t>
            </w:r>
            <w:r w:rsidR="00C667EB">
              <w:rPr>
                <w:rFonts w:asciiTheme="minorHAnsi" w:hAnsiTheme="minorHAnsi" w:cstheme="minorHAnsi"/>
              </w:rPr>
              <w:t>ýd</w:t>
            </w:r>
            <w:r w:rsidRPr="00F52EEF">
              <w:rPr>
                <w:rFonts w:asciiTheme="minorHAnsi" w:hAnsiTheme="minorHAnsi" w:cstheme="minorHAnsi"/>
              </w:rPr>
              <w:t>.</w:t>
            </w:r>
          </w:p>
        </w:tc>
        <w:tc>
          <w:tcPr>
            <w:tcW w:w="851" w:type="dxa"/>
            <w:shd w:val="clear" w:color="auto" w:fill="F7CAAC"/>
          </w:tcPr>
          <w:p w14:paraId="1582865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2"/>
          </w:tcPr>
          <w:p w14:paraId="4B69B5F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63E23787" w14:textId="77777777" w:rsidTr="001067E4">
        <w:tc>
          <w:tcPr>
            <w:tcW w:w="6380" w:type="dxa"/>
            <w:gridSpan w:val="4"/>
            <w:shd w:val="clear" w:color="auto" w:fill="F7CAAC"/>
          </w:tcPr>
          <w:p w14:paraId="05963A6E" w14:textId="1D892C93"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842" w:type="dxa"/>
            <w:gridSpan w:val="2"/>
            <w:shd w:val="clear" w:color="auto" w:fill="F7CAAC"/>
          </w:tcPr>
          <w:p w14:paraId="6F4C4B5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455" w:type="dxa"/>
            <w:gridSpan w:val="3"/>
            <w:shd w:val="clear" w:color="auto" w:fill="F7CAAC"/>
          </w:tcPr>
          <w:p w14:paraId="5CF2A64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42980F2E" w14:textId="77777777" w:rsidTr="001067E4">
        <w:tc>
          <w:tcPr>
            <w:tcW w:w="6380" w:type="dxa"/>
            <w:gridSpan w:val="4"/>
          </w:tcPr>
          <w:p w14:paraId="78791D4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Komenského v Bratislavě</w:t>
            </w:r>
          </w:p>
        </w:tc>
        <w:tc>
          <w:tcPr>
            <w:tcW w:w="1842" w:type="dxa"/>
            <w:gridSpan w:val="2"/>
          </w:tcPr>
          <w:p w14:paraId="5965AB9F" w14:textId="6AE704B8" w:rsidR="00E5029C" w:rsidRPr="00F52EEF" w:rsidRDefault="004F0BFA" w:rsidP="00935F76">
            <w:pPr>
              <w:tabs>
                <w:tab w:val="left" w:pos="567"/>
              </w:tabs>
              <w:jc w:val="both"/>
              <w:rPr>
                <w:rFonts w:asciiTheme="minorHAnsi" w:hAnsiTheme="minorHAnsi" w:cstheme="minorHAnsi"/>
              </w:rPr>
            </w:pPr>
            <w:r w:rsidRPr="00F52EEF">
              <w:rPr>
                <w:rFonts w:asciiTheme="minorHAnsi" w:hAnsiTheme="minorHAnsi" w:cstheme="minorHAnsi"/>
              </w:rPr>
              <w:t>pp.</w:t>
            </w:r>
          </w:p>
        </w:tc>
        <w:tc>
          <w:tcPr>
            <w:tcW w:w="2455" w:type="dxa"/>
            <w:gridSpan w:val="3"/>
          </w:tcPr>
          <w:p w14:paraId="2C75E9D3" w14:textId="53A3C7E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20h</w:t>
            </w:r>
            <w:r w:rsidR="004F0BFA" w:rsidRPr="00F52EEF">
              <w:rPr>
                <w:rFonts w:asciiTheme="minorHAnsi" w:hAnsiTheme="minorHAnsi" w:cstheme="minorHAnsi"/>
              </w:rPr>
              <w:t>/t.</w:t>
            </w:r>
          </w:p>
        </w:tc>
      </w:tr>
      <w:tr w:rsidR="00E5029C" w:rsidRPr="00F52EEF" w14:paraId="7F216515" w14:textId="77777777" w:rsidTr="001067E4">
        <w:tc>
          <w:tcPr>
            <w:tcW w:w="6380" w:type="dxa"/>
            <w:gridSpan w:val="4"/>
          </w:tcPr>
          <w:p w14:paraId="5E8B3525" w14:textId="77777777" w:rsidR="00E5029C" w:rsidRPr="00F52EEF" w:rsidRDefault="00E5029C" w:rsidP="00935F76">
            <w:pPr>
              <w:tabs>
                <w:tab w:val="left" w:pos="567"/>
              </w:tabs>
              <w:jc w:val="both"/>
              <w:rPr>
                <w:rFonts w:asciiTheme="minorHAnsi" w:hAnsiTheme="minorHAnsi" w:cstheme="minorHAnsi"/>
              </w:rPr>
            </w:pPr>
          </w:p>
        </w:tc>
        <w:tc>
          <w:tcPr>
            <w:tcW w:w="1842" w:type="dxa"/>
            <w:gridSpan w:val="2"/>
          </w:tcPr>
          <w:p w14:paraId="1D82B9B0" w14:textId="77777777" w:rsidR="00E5029C" w:rsidRPr="00F52EEF" w:rsidRDefault="00E5029C" w:rsidP="00935F76">
            <w:pPr>
              <w:tabs>
                <w:tab w:val="left" w:pos="567"/>
              </w:tabs>
              <w:jc w:val="both"/>
              <w:rPr>
                <w:rFonts w:asciiTheme="minorHAnsi" w:hAnsiTheme="minorHAnsi" w:cstheme="minorHAnsi"/>
              </w:rPr>
            </w:pPr>
          </w:p>
        </w:tc>
        <w:tc>
          <w:tcPr>
            <w:tcW w:w="2455" w:type="dxa"/>
            <w:gridSpan w:val="3"/>
          </w:tcPr>
          <w:p w14:paraId="3B1A6855"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A9EEC20" w14:textId="77777777" w:rsidTr="001067E4">
        <w:tc>
          <w:tcPr>
            <w:tcW w:w="10677" w:type="dxa"/>
            <w:gridSpan w:val="9"/>
            <w:shd w:val="clear" w:color="auto" w:fill="F7CAAC"/>
          </w:tcPr>
          <w:p w14:paraId="3F2FDF86"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1C8267DF" w14:textId="77777777" w:rsidTr="001067E4">
        <w:trPr>
          <w:trHeight w:val="1118"/>
        </w:trPr>
        <w:tc>
          <w:tcPr>
            <w:tcW w:w="10677" w:type="dxa"/>
            <w:gridSpan w:val="9"/>
            <w:tcBorders>
              <w:top w:val="nil"/>
            </w:tcBorders>
          </w:tcPr>
          <w:p w14:paraId="2DD5564D" w14:textId="327FB7C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Digitální komunikace 1 - garant předmětu, přednášející, vede semináře</w:t>
            </w:r>
          </w:p>
          <w:p w14:paraId="6C5C972B" w14:textId="68BA25DB"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Digitální komunikace 2 - garant předmětu, přednášející, vede semináře</w:t>
            </w:r>
            <w:r w:rsidRPr="00F52EEF">
              <w:rPr>
                <w:rFonts w:asciiTheme="minorHAnsi" w:hAnsiTheme="minorHAnsi" w:cstheme="minorHAnsi"/>
              </w:rPr>
              <w:tab/>
            </w:r>
            <w:r w:rsidRPr="00F52EEF">
              <w:rPr>
                <w:rFonts w:asciiTheme="minorHAnsi" w:hAnsiTheme="minorHAnsi" w:cstheme="minorHAnsi"/>
              </w:rPr>
              <w:tab/>
            </w:r>
          </w:p>
          <w:p w14:paraId="37204C99" w14:textId="0C51898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Média v marketingov</w:t>
            </w:r>
            <w:ins w:id="5858" w:author="Radim Bačuvčík" w:date="2020-02-06T10:29:00Z">
              <w:r w:rsidR="008B593D">
                <w:rPr>
                  <w:rFonts w:asciiTheme="minorHAnsi" w:hAnsiTheme="minorHAnsi" w:cstheme="minorHAnsi"/>
                </w:rPr>
                <w:t>é</w:t>
              </w:r>
            </w:ins>
            <w:del w:id="5859" w:author="Radim Bačuvčík" w:date="2020-02-06T10:29:00Z">
              <w:r w:rsidRPr="00F52EEF" w:rsidDel="008B593D">
                <w:rPr>
                  <w:rFonts w:asciiTheme="minorHAnsi" w:hAnsiTheme="minorHAnsi" w:cstheme="minorHAnsi"/>
                </w:rPr>
                <w:delText>ých</w:delText>
              </w:r>
            </w:del>
            <w:r w:rsidRPr="00F52EEF">
              <w:rPr>
                <w:rFonts w:asciiTheme="minorHAnsi" w:hAnsiTheme="minorHAnsi" w:cstheme="minorHAnsi"/>
              </w:rPr>
              <w:t xml:space="preserve"> komunikac</w:t>
            </w:r>
            <w:ins w:id="5860" w:author="Radim Bačuvčík" w:date="2020-02-06T10:29:00Z">
              <w:r w:rsidR="008B593D">
                <w:rPr>
                  <w:rFonts w:asciiTheme="minorHAnsi" w:hAnsiTheme="minorHAnsi" w:cstheme="minorHAnsi"/>
                </w:rPr>
                <w:t>i</w:t>
              </w:r>
            </w:ins>
            <w:del w:id="5861" w:author="Radim Bačuvčík" w:date="2020-02-06T10:29:00Z">
              <w:r w:rsidRPr="00F52EEF" w:rsidDel="008B593D">
                <w:rPr>
                  <w:rFonts w:asciiTheme="minorHAnsi" w:hAnsiTheme="minorHAnsi" w:cstheme="minorHAnsi"/>
                </w:rPr>
                <w:delText>ích</w:delText>
              </w:r>
            </w:del>
            <w:r w:rsidRPr="00F52EEF">
              <w:rPr>
                <w:rFonts w:asciiTheme="minorHAnsi" w:hAnsiTheme="minorHAnsi" w:cstheme="minorHAnsi"/>
              </w:rPr>
              <w:t xml:space="preserve"> 2 - garant předmětu, přednášející, vede semináře</w:t>
            </w:r>
          </w:p>
          <w:p w14:paraId="72C0B638" w14:textId="39A10BDD" w:rsidR="00FD23B5" w:rsidRPr="00F52EEF" w:rsidRDefault="00FD23B5" w:rsidP="00935F76">
            <w:pPr>
              <w:tabs>
                <w:tab w:val="left" w:pos="567"/>
              </w:tabs>
              <w:jc w:val="both"/>
              <w:rPr>
                <w:rFonts w:asciiTheme="minorHAnsi" w:hAnsiTheme="minorHAnsi" w:cstheme="minorHAnsi"/>
              </w:rPr>
            </w:pPr>
            <w:r w:rsidRPr="00F52EEF">
              <w:rPr>
                <w:rFonts w:asciiTheme="minorHAnsi" w:hAnsiTheme="minorHAnsi" w:cstheme="minorHAnsi"/>
              </w:rPr>
              <w:t>Média v marketingov</w:t>
            </w:r>
            <w:ins w:id="5862" w:author="Radim Bačuvčík" w:date="2020-02-06T10:29:00Z">
              <w:r w:rsidR="008B593D">
                <w:rPr>
                  <w:rFonts w:asciiTheme="minorHAnsi" w:hAnsiTheme="minorHAnsi" w:cstheme="minorHAnsi"/>
                </w:rPr>
                <w:t>é</w:t>
              </w:r>
            </w:ins>
            <w:del w:id="5863" w:author="Radim Bačuvčík" w:date="2020-02-06T10:29:00Z">
              <w:r w:rsidRPr="00F52EEF" w:rsidDel="008B593D">
                <w:rPr>
                  <w:rFonts w:asciiTheme="minorHAnsi" w:hAnsiTheme="minorHAnsi" w:cstheme="minorHAnsi"/>
                </w:rPr>
                <w:delText>ých</w:delText>
              </w:r>
            </w:del>
            <w:r w:rsidRPr="00F52EEF">
              <w:rPr>
                <w:rFonts w:asciiTheme="minorHAnsi" w:hAnsiTheme="minorHAnsi" w:cstheme="minorHAnsi"/>
              </w:rPr>
              <w:t xml:space="preserve"> komunikac</w:t>
            </w:r>
            <w:ins w:id="5864" w:author="Radim Bačuvčík" w:date="2020-02-06T10:29:00Z">
              <w:r w:rsidR="008B593D">
                <w:rPr>
                  <w:rFonts w:asciiTheme="minorHAnsi" w:hAnsiTheme="minorHAnsi" w:cstheme="minorHAnsi"/>
                </w:rPr>
                <w:t>i</w:t>
              </w:r>
            </w:ins>
            <w:del w:id="5865" w:author="Radim Bačuvčík" w:date="2020-02-06T10:29:00Z">
              <w:r w:rsidRPr="00F52EEF" w:rsidDel="008B593D">
                <w:rPr>
                  <w:rFonts w:asciiTheme="minorHAnsi" w:hAnsiTheme="minorHAnsi" w:cstheme="minorHAnsi"/>
                </w:rPr>
                <w:delText>ích</w:delText>
              </w:r>
            </w:del>
            <w:r w:rsidRPr="00F52EEF">
              <w:rPr>
                <w:rFonts w:asciiTheme="minorHAnsi" w:hAnsiTheme="minorHAnsi" w:cstheme="minorHAnsi"/>
              </w:rPr>
              <w:t xml:space="preserve"> 3 - garant, přednášející, cvičící, vede seminář</w:t>
            </w:r>
          </w:p>
          <w:p w14:paraId="661B77AE" w14:textId="65A6BF08" w:rsidR="00FD23B5" w:rsidRPr="00F52EEF" w:rsidRDefault="00FD23B5" w:rsidP="00935F76">
            <w:pPr>
              <w:tabs>
                <w:tab w:val="left" w:pos="567"/>
              </w:tabs>
              <w:jc w:val="both"/>
              <w:rPr>
                <w:rFonts w:asciiTheme="minorHAnsi" w:hAnsiTheme="minorHAnsi" w:cstheme="minorHAnsi"/>
              </w:rPr>
            </w:pPr>
            <w:del w:id="5866" w:author="Radim Bačuvčík" w:date="2020-02-06T10:30:00Z">
              <w:r w:rsidRPr="00F52EEF" w:rsidDel="008B593D">
                <w:rPr>
                  <w:rFonts w:asciiTheme="minorHAnsi" w:hAnsiTheme="minorHAnsi" w:cstheme="minorHAnsi"/>
                </w:rPr>
                <w:delText xml:space="preserve">Propagace </w:delText>
              </w:r>
            </w:del>
            <w:ins w:id="5867" w:author="Radim Bačuvčík" w:date="2020-02-06T10:30:00Z">
              <w:r w:rsidR="008B593D">
                <w:rPr>
                  <w:rFonts w:asciiTheme="minorHAnsi" w:hAnsiTheme="minorHAnsi" w:cstheme="minorHAnsi"/>
                </w:rPr>
                <w:t>Marketingová komunikace</w:t>
              </w:r>
              <w:r w:rsidR="008B593D" w:rsidRPr="00F52EEF">
                <w:rPr>
                  <w:rFonts w:asciiTheme="minorHAnsi" w:hAnsiTheme="minorHAnsi" w:cstheme="minorHAnsi"/>
                </w:rPr>
                <w:t xml:space="preserve"> </w:t>
              </w:r>
            </w:ins>
            <w:r w:rsidRPr="00F52EEF">
              <w:rPr>
                <w:rFonts w:asciiTheme="minorHAnsi" w:hAnsiTheme="minorHAnsi" w:cstheme="minorHAnsi"/>
              </w:rPr>
              <w:t>na sociálních sítích 1 – garant, podílí se na výuce</w:t>
            </w:r>
          </w:p>
          <w:p w14:paraId="6D276CB6" w14:textId="5FC1C02E" w:rsidR="00E5029C" w:rsidRPr="00F52EEF" w:rsidRDefault="00FD23B5" w:rsidP="00935F76">
            <w:pPr>
              <w:tabs>
                <w:tab w:val="left" w:pos="567"/>
              </w:tabs>
              <w:jc w:val="both"/>
              <w:rPr>
                <w:rFonts w:asciiTheme="minorHAnsi" w:hAnsiTheme="minorHAnsi" w:cstheme="minorHAnsi"/>
              </w:rPr>
            </w:pPr>
            <w:r w:rsidRPr="00F52EEF">
              <w:rPr>
                <w:rFonts w:asciiTheme="minorHAnsi" w:hAnsiTheme="minorHAnsi" w:cstheme="minorHAnsi"/>
              </w:rPr>
              <w:t>Reklamní PPC systémy 1 – garant, podílí se na výuce</w:t>
            </w:r>
          </w:p>
        </w:tc>
      </w:tr>
      <w:tr w:rsidR="00E5029C" w:rsidRPr="00F52EEF" w14:paraId="589F2598" w14:textId="77777777" w:rsidTr="001067E4">
        <w:tc>
          <w:tcPr>
            <w:tcW w:w="10677" w:type="dxa"/>
            <w:gridSpan w:val="9"/>
            <w:shd w:val="clear" w:color="auto" w:fill="F7CAAC"/>
          </w:tcPr>
          <w:p w14:paraId="51D7A34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6F5F58CA" w14:textId="77777777" w:rsidTr="001067E4">
        <w:trPr>
          <w:trHeight w:val="869"/>
        </w:trPr>
        <w:tc>
          <w:tcPr>
            <w:tcW w:w="10677" w:type="dxa"/>
            <w:gridSpan w:val="9"/>
          </w:tcPr>
          <w:p w14:paraId="6C721367" w14:textId="3A3F6E12" w:rsidR="00E5029C" w:rsidRPr="00F52EEF" w:rsidRDefault="00E5029C" w:rsidP="00935F76">
            <w:pPr>
              <w:pStyle w:val="Normlnweb"/>
              <w:tabs>
                <w:tab w:val="left" w:pos="567"/>
              </w:tabs>
              <w:rPr>
                <w:rFonts w:asciiTheme="minorHAnsi" w:hAnsiTheme="minorHAnsi" w:cstheme="minorHAnsi"/>
                <w:sz w:val="20"/>
                <w:szCs w:val="20"/>
              </w:rPr>
            </w:pPr>
            <w:r w:rsidRPr="00F52EEF">
              <w:rPr>
                <w:rFonts w:asciiTheme="minorHAnsi" w:hAnsiTheme="minorHAnsi" w:cstheme="minorHAnsi"/>
                <w:sz w:val="20"/>
                <w:szCs w:val="20"/>
              </w:rPr>
              <w:t>2007: FMK UTB ve Zlíně, Marketingov</w:t>
            </w:r>
            <w:ins w:id="5868" w:author="Radim Bačuvčík" w:date="2020-02-06T15:20:00Z">
              <w:r w:rsidR="000F5CEF">
                <w:rPr>
                  <w:rFonts w:asciiTheme="minorHAnsi" w:hAnsiTheme="minorHAnsi" w:cstheme="minorHAnsi"/>
                  <w:sz w:val="20"/>
                  <w:szCs w:val="20"/>
                </w:rPr>
                <w:t>é</w:t>
              </w:r>
            </w:ins>
            <w:del w:id="5869" w:author="Radim Bačuvčík" w:date="2020-02-06T10:30:00Z">
              <w:r w:rsidRPr="00F52EEF" w:rsidDel="008B593D">
                <w:rPr>
                  <w:rFonts w:asciiTheme="minorHAnsi" w:hAnsiTheme="minorHAnsi" w:cstheme="minorHAnsi"/>
                  <w:sz w:val="20"/>
                  <w:szCs w:val="20"/>
                </w:rPr>
                <w:delText>é</w:delText>
              </w:r>
            </w:del>
            <w:r w:rsidRPr="00F52EEF">
              <w:rPr>
                <w:rFonts w:asciiTheme="minorHAnsi" w:hAnsiTheme="minorHAnsi" w:cstheme="minorHAnsi"/>
                <w:sz w:val="20"/>
                <w:szCs w:val="20"/>
              </w:rPr>
              <w:t xml:space="preserve"> komunikace</w:t>
            </w:r>
            <w:r w:rsidR="001067E4">
              <w:rPr>
                <w:rFonts w:asciiTheme="minorHAnsi" w:hAnsiTheme="minorHAnsi" w:cstheme="minorHAnsi"/>
                <w:sz w:val="20"/>
                <w:szCs w:val="20"/>
              </w:rPr>
              <w:t xml:space="preserve"> (</w:t>
            </w:r>
            <w:r w:rsidRPr="00F52EEF">
              <w:rPr>
                <w:rFonts w:asciiTheme="minorHAnsi" w:hAnsiTheme="minorHAnsi" w:cstheme="minorHAnsi"/>
                <w:sz w:val="20"/>
                <w:szCs w:val="20"/>
              </w:rPr>
              <w:t>Bc.</w:t>
            </w:r>
            <w:r w:rsidR="001067E4">
              <w:rPr>
                <w:rFonts w:asciiTheme="minorHAnsi" w:hAnsiTheme="minorHAnsi" w:cstheme="minorHAnsi"/>
                <w:sz w:val="20"/>
                <w:szCs w:val="20"/>
              </w:rPr>
              <w:t>)</w:t>
            </w:r>
            <w:r w:rsidRPr="00F52EEF">
              <w:rPr>
                <w:rFonts w:asciiTheme="minorHAnsi" w:hAnsiTheme="minorHAnsi" w:cstheme="minorHAnsi"/>
                <w:sz w:val="20"/>
                <w:szCs w:val="20"/>
              </w:rPr>
              <w:br/>
              <w:t>2009: FMK UTB ve Zlíně, Marketingov</w:t>
            </w:r>
            <w:ins w:id="5870" w:author="Radim Bačuvčík" w:date="2020-02-06T15:20:00Z">
              <w:r w:rsidR="000F5CEF">
                <w:rPr>
                  <w:rFonts w:asciiTheme="minorHAnsi" w:hAnsiTheme="minorHAnsi" w:cstheme="minorHAnsi"/>
                  <w:sz w:val="20"/>
                  <w:szCs w:val="20"/>
                </w:rPr>
                <w:t>é</w:t>
              </w:r>
            </w:ins>
            <w:del w:id="5871" w:author="Radim Bačuvčík" w:date="2020-02-06T10:30:00Z">
              <w:r w:rsidRPr="00F52EEF" w:rsidDel="008B593D">
                <w:rPr>
                  <w:rFonts w:asciiTheme="minorHAnsi" w:hAnsiTheme="minorHAnsi" w:cstheme="minorHAnsi"/>
                  <w:sz w:val="20"/>
                  <w:szCs w:val="20"/>
                </w:rPr>
                <w:delText>é</w:delText>
              </w:r>
            </w:del>
            <w:r w:rsidRPr="00F52EEF">
              <w:rPr>
                <w:rFonts w:asciiTheme="minorHAnsi" w:hAnsiTheme="minorHAnsi" w:cstheme="minorHAnsi"/>
                <w:sz w:val="20"/>
                <w:szCs w:val="20"/>
              </w:rPr>
              <w:t xml:space="preserve"> komunikace </w:t>
            </w:r>
            <w:r w:rsidR="001067E4">
              <w:rPr>
                <w:rFonts w:asciiTheme="minorHAnsi" w:hAnsiTheme="minorHAnsi" w:cstheme="minorHAnsi"/>
                <w:sz w:val="20"/>
                <w:szCs w:val="20"/>
              </w:rPr>
              <w:t>(</w:t>
            </w:r>
            <w:r w:rsidRPr="00F52EEF">
              <w:rPr>
                <w:rFonts w:asciiTheme="minorHAnsi" w:hAnsiTheme="minorHAnsi" w:cstheme="minorHAnsi"/>
                <w:sz w:val="20"/>
                <w:szCs w:val="20"/>
              </w:rPr>
              <w:t>Mgr.</w:t>
            </w:r>
            <w:r w:rsidR="001067E4">
              <w:rPr>
                <w:rFonts w:asciiTheme="minorHAnsi" w:hAnsiTheme="minorHAnsi" w:cstheme="minorHAnsi"/>
                <w:sz w:val="20"/>
                <w:szCs w:val="20"/>
              </w:rPr>
              <w:t>)</w:t>
            </w:r>
            <w:r w:rsidRPr="00F52EEF">
              <w:rPr>
                <w:rFonts w:asciiTheme="minorHAnsi" w:hAnsiTheme="minorHAnsi" w:cstheme="minorHAnsi"/>
                <w:sz w:val="20"/>
                <w:szCs w:val="20"/>
              </w:rPr>
              <w:br/>
              <w:t>2015: FF UK Bratislava, Marketingov</w:t>
            </w:r>
            <w:ins w:id="5872" w:author="Radim Bačuvčík" w:date="2020-02-06T10:30:00Z">
              <w:r w:rsidR="008B593D">
                <w:rPr>
                  <w:rFonts w:asciiTheme="minorHAnsi" w:hAnsiTheme="minorHAnsi" w:cstheme="minorHAnsi"/>
                  <w:sz w:val="20"/>
                  <w:szCs w:val="20"/>
                </w:rPr>
                <w:t>á</w:t>
              </w:r>
            </w:ins>
            <w:del w:id="5873" w:author="Radim Bačuvčík" w:date="2020-02-06T10:30:00Z">
              <w:r w:rsidRPr="00F52EEF" w:rsidDel="008B593D">
                <w:rPr>
                  <w:rFonts w:asciiTheme="minorHAnsi" w:hAnsiTheme="minorHAnsi" w:cstheme="minorHAnsi"/>
                  <w:sz w:val="20"/>
                  <w:szCs w:val="20"/>
                </w:rPr>
                <w:delText>é</w:delText>
              </w:r>
            </w:del>
            <w:r w:rsidRPr="00F52EEF">
              <w:rPr>
                <w:rFonts w:asciiTheme="minorHAnsi" w:hAnsiTheme="minorHAnsi" w:cstheme="minorHAnsi"/>
                <w:sz w:val="20"/>
                <w:szCs w:val="20"/>
              </w:rPr>
              <w:t xml:space="preserve"> komunikace</w:t>
            </w:r>
            <w:r w:rsidR="001067E4">
              <w:rPr>
                <w:rFonts w:asciiTheme="minorHAnsi" w:hAnsiTheme="minorHAnsi" w:cstheme="minorHAnsi"/>
                <w:sz w:val="20"/>
                <w:szCs w:val="20"/>
              </w:rPr>
              <w:t xml:space="preserve"> (</w:t>
            </w:r>
            <w:r w:rsidRPr="00F52EEF">
              <w:rPr>
                <w:rFonts w:asciiTheme="minorHAnsi" w:hAnsiTheme="minorHAnsi" w:cstheme="minorHAnsi"/>
                <w:sz w:val="20"/>
                <w:szCs w:val="20"/>
              </w:rPr>
              <w:t>PhDr.</w:t>
            </w:r>
            <w:r w:rsidR="001067E4">
              <w:rPr>
                <w:rFonts w:asciiTheme="minorHAnsi" w:hAnsiTheme="minorHAnsi" w:cstheme="minorHAnsi"/>
                <w:sz w:val="20"/>
                <w:szCs w:val="20"/>
              </w:rPr>
              <w:t>)</w:t>
            </w:r>
            <w:r w:rsidRPr="00F52EEF">
              <w:rPr>
                <w:rFonts w:asciiTheme="minorHAnsi" w:hAnsiTheme="minorHAnsi" w:cstheme="minorHAnsi"/>
                <w:sz w:val="20"/>
                <w:szCs w:val="20"/>
              </w:rPr>
              <w:br/>
              <w:t xml:space="preserve">2016: FMK UTB ve Zlíně, Výtvarná umění </w:t>
            </w:r>
            <w:r w:rsidR="001067E4">
              <w:rPr>
                <w:rFonts w:asciiTheme="minorHAnsi" w:hAnsiTheme="minorHAnsi" w:cstheme="minorHAnsi"/>
                <w:sz w:val="20"/>
                <w:szCs w:val="20"/>
              </w:rPr>
              <w:t>(</w:t>
            </w:r>
            <w:r w:rsidRPr="00F52EEF">
              <w:rPr>
                <w:rFonts w:asciiTheme="minorHAnsi" w:hAnsiTheme="minorHAnsi" w:cstheme="minorHAnsi"/>
                <w:sz w:val="20"/>
                <w:szCs w:val="20"/>
              </w:rPr>
              <w:t>Ph.D.</w:t>
            </w:r>
            <w:r w:rsidR="001067E4">
              <w:rPr>
                <w:rFonts w:asciiTheme="minorHAnsi" w:hAnsiTheme="minorHAnsi" w:cstheme="minorHAnsi"/>
                <w:sz w:val="20"/>
                <w:szCs w:val="20"/>
              </w:rPr>
              <w:t>)</w:t>
            </w:r>
          </w:p>
        </w:tc>
      </w:tr>
      <w:tr w:rsidR="00E5029C" w:rsidRPr="00F52EEF" w14:paraId="643DF19E" w14:textId="77777777" w:rsidTr="001067E4">
        <w:tc>
          <w:tcPr>
            <w:tcW w:w="10677" w:type="dxa"/>
            <w:gridSpan w:val="9"/>
            <w:shd w:val="clear" w:color="auto" w:fill="F7CAAC"/>
          </w:tcPr>
          <w:p w14:paraId="37DE3FA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22E2CF1A" w14:textId="77777777" w:rsidTr="001067E4">
        <w:trPr>
          <w:trHeight w:val="360"/>
        </w:trPr>
        <w:tc>
          <w:tcPr>
            <w:tcW w:w="10677" w:type="dxa"/>
            <w:gridSpan w:val="9"/>
          </w:tcPr>
          <w:p w14:paraId="376B1A75" w14:textId="77777777" w:rsidR="00E5029C" w:rsidRPr="00F52EEF" w:rsidRDefault="00E5029C" w:rsidP="00935F76">
            <w:pPr>
              <w:tabs>
                <w:tab w:val="left" w:pos="567"/>
              </w:tabs>
              <w:jc w:val="both"/>
              <w:rPr>
                <w:rFonts w:asciiTheme="minorHAnsi" w:hAnsiTheme="minorHAnsi" w:cstheme="minorHAnsi"/>
                <w:color w:val="FF0000"/>
              </w:rPr>
            </w:pPr>
            <w:r w:rsidRPr="00F52EEF">
              <w:rPr>
                <w:rFonts w:asciiTheme="minorHAnsi" w:eastAsia="Calibri" w:hAnsiTheme="minorHAnsi" w:cstheme="minorHAnsi"/>
              </w:rPr>
              <w:t>2014 – dosud – jednatel/spolumajitel komunikační agentury</w:t>
            </w:r>
          </w:p>
        </w:tc>
      </w:tr>
      <w:tr w:rsidR="00E5029C" w:rsidRPr="00F52EEF" w14:paraId="2F19499F" w14:textId="77777777" w:rsidTr="001067E4">
        <w:trPr>
          <w:trHeight w:val="250"/>
        </w:trPr>
        <w:tc>
          <w:tcPr>
            <w:tcW w:w="10677" w:type="dxa"/>
            <w:gridSpan w:val="9"/>
            <w:shd w:val="clear" w:color="auto" w:fill="F7CAAC"/>
          </w:tcPr>
          <w:p w14:paraId="722FCEB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05FB0E96" w14:textId="77777777" w:rsidTr="001067E4">
        <w:trPr>
          <w:trHeight w:val="422"/>
        </w:trPr>
        <w:tc>
          <w:tcPr>
            <w:tcW w:w="10677" w:type="dxa"/>
            <w:gridSpan w:val="9"/>
          </w:tcPr>
          <w:p w14:paraId="782A3332"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Bakalářské práce 103, Diplomové práce 55</w:t>
            </w:r>
          </w:p>
        </w:tc>
      </w:tr>
      <w:tr w:rsidR="00E5029C" w:rsidRPr="00F52EEF" w14:paraId="1B4DC73D" w14:textId="77777777" w:rsidTr="001067E4">
        <w:trPr>
          <w:cantSplit/>
        </w:trPr>
        <w:tc>
          <w:tcPr>
            <w:tcW w:w="3970" w:type="dxa"/>
            <w:gridSpan w:val="2"/>
            <w:tcBorders>
              <w:top w:val="single" w:sz="12" w:space="0" w:color="auto"/>
            </w:tcBorders>
            <w:shd w:val="clear" w:color="auto" w:fill="F7CAAC"/>
          </w:tcPr>
          <w:p w14:paraId="0B6B491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410" w:type="dxa"/>
            <w:gridSpan w:val="2"/>
            <w:tcBorders>
              <w:top w:val="single" w:sz="12" w:space="0" w:color="auto"/>
            </w:tcBorders>
            <w:shd w:val="clear" w:color="auto" w:fill="F7CAAC"/>
          </w:tcPr>
          <w:p w14:paraId="2DDEC9F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842" w:type="dxa"/>
            <w:gridSpan w:val="2"/>
            <w:tcBorders>
              <w:top w:val="single" w:sz="12" w:space="0" w:color="auto"/>
              <w:right w:val="single" w:sz="12" w:space="0" w:color="auto"/>
            </w:tcBorders>
            <w:shd w:val="clear" w:color="auto" w:fill="F7CAAC"/>
          </w:tcPr>
          <w:p w14:paraId="56F7232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455" w:type="dxa"/>
            <w:gridSpan w:val="3"/>
            <w:tcBorders>
              <w:top w:val="single" w:sz="12" w:space="0" w:color="auto"/>
              <w:left w:val="single" w:sz="12" w:space="0" w:color="auto"/>
            </w:tcBorders>
            <w:shd w:val="clear" w:color="auto" w:fill="F7CAAC"/>
          </w:tcPr>
          <w:p w14:paraId="620C9D3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18F8C943" w14:textId="77777777" w:rsidR="00E5029C" w:rsidRPr="00F52EEF" w:rsidRDefault="00E5029C" w:rsidP="00935F76">
            <w:pPr>
              <w:tabs>
                <w:tab w:val="left" w:pos="567"/>
              </w:tabs>
              <w:rPr>
                <w:rFonts w:asciiTheme="minorHAnsi" w:hAnsiTheme="minorHAnsi" w:cstheme="minorHAnsi"/>
                <w:b/>
              </w:rPr>
            </w:pPr>
          </w:p>
        </w:tc>
      </w:tr>
      <w:tr w:rsidR="00E5029C" w:rsidRPr="00F52EEF" w14:paraId="448C8203" w14:textId="77777777" w:rsidTr="001067E4">
        <w:trPr>
          <w:cantSplit/>
        </w:trPr>
        <w:tc>
          <w:tcPr>
            <w:tcW w:w="3970" w:type="dxa"/>
            <w:gridSpan w:val="2"/>
          </w:tcPr>
          <w:p w14:paraId="11E135F8" w14:textId="77777777" w:rsidR="00E5029C" w:rsidRPr="00F52EEF" w:rsidRDefault="00E5029C" w:rsidP="00935F76">
            <w:pPr>
              <w:tabs>
                <w:tab w:val="left" w:pos="567"/>
              </w:tabs>
              <w:jc w:val="both"/>
              <w:rPr>
                <w:rFonts w:asciiTheme="minorHAnsi" w:hAnsiTheme="minorHAnsi" w:cstheme="minorHAnsi"/>
                <w:color w:val="FF0000"/>
              </w:rPr>
            </w:pPr>
          </w:p>
        </w:tc>
        <w:tc>
          <w:tcPr>
            <w:tcW w:w="2410" w:type="dxa"/>
            <w:gridSpan w:val="2"/>
          </w:tcPr>
          <w:p w14:paraId="07E03786" w14:textId="77777777" w:rsidR="00E5029C" w:rsidRPr="00F52EEF" w:rsidRDefault="00E5029C" w:rsidP="00935F76">
            <w:pPr>
              <w:tabs>
                <w:tab w:val="left" w:pos="567"/>
              </w:tabs>
              <w:jc w:val="both"/>
              <w:rPr>
                <w:rFonts w:asciiTheme="minorHAnsi" w:hAnsiTheme="minorHAnsi" w:cstheme="minorHAnsi"/>
                <w:color w:val="FF0000"/>
              </w:rPr>
            </w:pPr>
          </w:p>
        </w:tc>
        <w:tc>
          <w:tcPr>
            <w:tcW w:w="1842" w:type="dxa"/>
            <w:gridSpan w:val="2"/>
            <w:tcBorders>
              <w:right w:val="single" w:sz="12" w:space="0" w:color="auto"/>
            </w:tcBorders>
          </w:tcPr>
          <w:p w14:paraId="3FBECDA5" w14:textId="77777777" w:rsidR="00E5029C" w:rsidRPr="00F52EEF" w:rsidRDefault="00E5029C" w:rsidP="00935F76">
            <w:pPr>
              <w:tabs>
                <w:tab w:val="left" w:pos="567"/>
              </w:tabs>
              <w:jc w:val="both"/>
              <w:rPr>
                <w:rFonts w:asciiTheme="minorHAnsi" w:hAnsiTheme="minorHAnsi" w:cstheme="minorHAnsi"/>
                <w:color w:val="FF0000"/>
              </w:rPr>
            </w:pPr>
          </w:p>
        </w:tc>
        <w:tc>
          <w:tcPr>
            <w:tcW w:w="851" w:type="dxa"/>
            <w:tcBorders>
              <w:left w:val="single" w:sz="12" w:space="0" w:color="auto"/>
            </w:tcBorders>
            <w:shd w:val="clear" w:color="auto" w:fill="F7CAAC"/>
          </w:tcPr>
          <w:p w14:paraId="15E4151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shd w:val="clear" w:color="auto" w:fill="F7CAAC"/>
          </w:tcPr>
          <w:p w14:paraId="6A0A37F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shd w:val="clear" w:color="auto" w:fill="F7CAAC"/>
          </w:tcPr>
          <w:p w14:paraId="251227C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4B9B424F" w14:textId="77777777" w:rsidTr="001067E4">
        <w:trPr>
          <w:cantSplit/>
          <w:trHeight w:val="70"/>
        </w:trPr>
        <w:tc>
          <w:tcPr>
            <w:tcW w:w="3970" w:type="dxa"/>
            <w:gridSpan w:val="2"/>
            <w:shd w:val="clear" w:color="auto" w:fill="F7CAAC"/>
          </w:tcPr>
          <w:p w14:paraId="5D6497F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410" w:type="dxa"/>
            <w:gridSpan w:val="2"/>
            <w:shd w:val="clear" w:color="auto" w:fill="F7CAAC"/>
          </w:tcPr>
          <w:p w14:paraId="7725ACC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842" w:type="dxa"/>
            <w:gridSpan w:val="2"/>
            <w:tcBorders>
              <w:right w:val="single" w:sz="12" w:space="0" w:color="auto"/>
            </w:tcBorders>
            <w:shd w:val="clear" w:color="auto" w:fill="F7CAAC"/>
          </w:tcPr>
          <w:p w14:paraId="7B6218E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851" w:type="dxa"/>
            <w:vMerge w:val="restart"/>
            <w:tcBorders>
              <w:left w:val="single" w:sz="12" w:space="0" w:color="auto"/>
            </w:tcBorders>
          </w:tcPr>
          <w:p w14:paraId="7D62EC4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4</w:t>
            </w:r>
          </w:p>
        </w:tc>
        <w:tc>
          <w:tcPr>
            <w:tcW w:w="850" w:type="dxa"/>
            <w:vMerge w:val="restart"/>
          </w:tcPr>
          <w:p w14:paraId="570F31D7" w14:textId="6E22B7E5" w:rsidR="00E5029C" w:rsidRPr="00F52EEF" w:rsidRDefault="00FE4E41" w:rsidP="00935F76">
            <w:pPr>
              <w:tabs>
                <w:tab w:val="left" w:pos="567"/>
              </w:tabs>
              <w:jc w:val="both"/>
              <w:rPr>
                <w:rFonts w:asciiTheme="minorHAnsi" w:hAnsiTheme="minorHAnsi" w:cstheme="minorHAnsi"/>
                <w:b/>
              </w:rPr>
            </w:pPr>
            <w:r w:rsidRPr="00F52EEF">
              <w:rPr>
                <w:rFonts w:asciiTheme="minorHAnsi" w:hAnsiTheme="minorHAnsi" w:cstheme="minorHAnsi"/>
                <w:b/>
              </w:rPr>
              <w:t>0</w:t>
            </w:r>
          </w:p>
        </w:tc>
        <w:tc>
          <w:tcPr>
            <w:tcW w:w="754" w:type="dxa"/>
            <w:vMerge w:val="restart"/>
          </w:tcPr>
          <w:p w14:paraId="7CF7DB0B"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7D76FD96" w14:textId="77777777" w:rsidTr="001067E4">
        <w:trPr>
          <w:trHeight w:val="205"/>
        </w:trPr>
        <w:tc>
          <w:tcPr>
            <w:tcW w:w="3970" w:type="dxa"/>
            <w:gridSpan w:val="2"/>
          </w:tcPr>
          <w:p w14:paraId="1E4BC0B8" w14:textId="77777777" w:rsidR="00E5029C" w:rsidRPr="00F52EEF" w:rsidRDefault="00E5029C" w:rsidP="00935F76">
            <w:pPr>
              <w:tabs>
                <w:tab w:val="left" w:pos="567"/>
              </w:tabs>
              <w:jc w:val="both"/>
              <w:rPr>
                <w:rFonts w:asciiTheme="minorHAnsi" w:hAnsiTheme="minorHAnsi" w:cstheme="minorHAnsi"/>
              </w:rPr>
            </w:pPr>
          </w:p>
        </w:tc>
        <w:tc>
          <w:tcPr>
            <w:tcW w:w="2410" w:type="dxa"/>
            <w:gridSpan w:val="2"/>
          </w:tcPr>
          <w:p w14:paraId="5B2D1B86" w14:textId="77777777" w:rsidR="00E5029C" w:rsidRPr="00F52EEF" w:rsidRDefault="00E5029C" w:rsidP="00935F76">
            <w:pPr>
              <w:tabs>
                <w:tab w:val="left" w:pos="567"/>
              </w:tabs>
              <w:jc w:val="both"/>
              <w:rPr>
                <w:rFonts w:asciiTheme="minorHAnsi" w:hAnsiTheme="minorHAnsi" w:cstheme="minorHAnsi"/>
              </w:rPr>
            </w:pPr>
          </w:p>
        </w:tc>
        <w:tc>
          <w:tcPr>
            <w:tcW w:w="1842" w:type="dxa"/>
            <w:gridSpan w:val="2"/>
            <w:tcBorders>
              <w:right w:val="single" w:sz="12" w:space="0" w:color="auto"/>
            </w:tcBorders>
          </w:tcPr>
          <w:p w14:paraId="6C85C4DC" w14:textId="77777777" w:rsidR="00E5029C" w:rsidRPr="00F52EEF" w:rsidRDefault="00E5029C" w:rsidP="00935F76">
            <w:pPr>
              <w:tabs>
                <w:tab w:val="left" w:pos="567"/>
              </w:tabs>
              <w:jc w:val="both"/>
              <w:rPr>
                <w:rFonts w:asciiTheme="minorHAnsi" w:hAnsiTheme="minorHAnsi" w:cstheme="minorHAnsi"/>
              </w:rPr>
            </w:pPr>
          </w:p>
        </w:tc>
        <w:tc>
          <w:tcPr>
            <w:tcW w:w="851" w:type="dxa"/>
            <w:vMerge/>
            <w:tcBorders>
              <w:left w:val="single" w:sz="12" w:space="0" w:color="auto"/>
            </w:tcBorders>
            <w:vAlign w:val="center"/>
          </w:tcPr>
          <w:p w14:paraId="62DE1C50" w14:textId="77777777" w:rsidR="00E5029C" w:rsidRPr="00F52EEF" w:rsidRDefault="00E5029C" w:rsidP="00935F76">
            <w:pPr>
              <w:tabs>
                <w:tab w:val="left" w:pos="567"/>
              </w:tabs>
              <w:rPr>
                <w:rFonts w:asciiTheme="minorHAnsi" w:hAnsiTheme="minorHAnsi" w:cstheme="minorHAnsi"/>
                <w:b/>
              </w:rPr>
            </w:pPr>
          </w:p>
        </w:tc>
        <w:tc>
          <w:tcPr>
            <w:tcW w:w="850" w:type="dxa"/>
            <w:vMerge/>
            <w:vAlign w:val="center"/>
          </w:tcPr>
          <w:p w14:paraId="7DF11495" w14:textId="77777777" w:rsidR="00E5029C" w:rsidRPr="00F52EEF" w:rsidRDefault="00E5029C" w:rsidP="00935F76">
            <w:pPr>
              <w:tabs>
                <w:tab w:val="left" w:pos="567"/>
              </w:tabs>
              <w:rPr>
                <w:rFonts w:asciiTheme="minorHAnsi" w:hAnsiTheme="minorHAnsi" w:cstheme="minorHAnsi"/>
                <w:b/>
              </w:rPr>
            </w:pPr>
          </w:p>
        </w:tc>
        <w:tc>
          <w:tcPr>
            <w:tcW w:w="754" w:type="dxa"/>
            <w:vMerge/>
            <w:vAlign w:val="center"/>
          </w:tcPr>
          <w:p w14:paraId="24AF8B12" w14:textId="77777777" w:rsidR="00E5029C" w:rsidRPr="00F52EEF" w:rsidRDefault="00E5029C" w:rsidP="00935F76">
            <w:pPr>
              <w:tabs>
                <w:tab w:val="left" w:pos="567"/>
              </w:tabs>
              <w:rPr>
                <w:rFonts w:asciiTheme="minorHAnsi" w:hAnsiTheme="minorHAnsi" w:cstheme="minorHAnsi"/>
                <w:b/>
              </w:rPr>
            </w:pPr>
          </w:p>
        </w:tc>
      </w:tr>
      <w:tr w:rsidR="00E5029C" w:rsidRPr="00F52EEF" w14:paraId="5B75FD4D" w14:textId="77777777" w:rsidTr="001067E4">
        <w:tc>
          <w:tcPr>
            <w:tcW w:w="10677" w:type="dxa"/>
            <w:gridSpan w:val="9"/>
            <w:shd w:val="clear" w:color="auto" w:fill="F7CAAC"/>
          </w:tcPr>
          <w:p w14:paraId="58EB71B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6EA01A15" w14:textId="77777777" w:rsidTr="001067E4">
        <w:trPr>
          <w:trHeight w:val="3316"/>
        </w:trPr>
        <w:tc>
          <w:tcPr>
            <w:tcW w:w="10677" w:type="dxa"/>
            <w:gridSpan w:val="9"/>
          </w:tcPr>
          <w:p w14:paraId="588356E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 xml:space="preserve">Šula, T. (2017). </w:t>
            </w:r>
            <w:r w:rsidRPr="00F52EEF">
              <w:rPr>
                <w:rFonts w:asciiTheme="minorHAnsi" w:hAnsiTheme="minorHAnsi" w:cstheme="minorHAnsi"/>
                <w:i/>
              </w:rPr>
              <w:t>Ambientní média v reklamě: Význam designu při tvorbě ambientních médií.</w:t>
            </w:r>
            <w:r w:rsidRPr="00F52EEF">
              <w:rPr>
                <w:rFonts w:asciiTheme="minorHAnsi" w:hAnsiTheme="minorHAnsi" w:cstheme="minorHAnsi"/>
              </w:rPr>
              <w:t xml:space="preserve"> Zlín: Univerzita Tomáše Bati ve Zlíně.</w:t>
            </w:r>
          </w:p>
          <w:p w14:paraId="41AAA7C7"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Šula, T., </w:t>
            </w:r>
            <w:r w:rsidRPr="00F52EEF">
              <w:rPr>
                <w:rFonts w:asciiTheme="minorHAnsi" w:hAnsiTheme="minorHAnsi" w:cstheme="minorHAnsi"/>
                <w:lang w:val="en-US"/>
              </w:rPr>
              <w:t>&amp;</w:t>
            </w:r>
            <w:r w:rsidRPr="00F52EEF">
              <w:rPr>
                <w:rFonts w:asciiTheme="minorHAnsi" w:hAnsiTheme="minorHAnsi" w:cstheme="minorHAnsi"/>
              </w:rPr>
              <w:t xml:space="preserve"> Banyár, M. (2016). Ambient Media in the View of the General Public and Their Relation to this Communication Form. </w:t>
            </w:r>
            <w:r w:rsidRPr="00F52EEF">
              <w:rPr>
                <w:rFonts w:asciiTheme="minorHAnsi" w:hAnsiTheme="minorHAnsi" w:cstheme="minorHAnsi"/>
                <w:i/>
                <w:iCs/>
              </w:rPr>
              <w:t>Springer Proceedings in Business and Economics</w:t>
            </w:r>
            <w:r w:rsidRPr="00F52EEF">
              <w:rPr>
                <w:rFonts w:asciiTheme="minorHAnsi" w:hAnsiTheme="minorHAnsi" w:cstheme="minorHAnsi"/>
              </w:rPr>
              <w:t xml:space="preserve">. Cham: Springer International Publishing Switzerland, 3-9. </w:t>
            </w:r>
          </w:p>
          <w:p w14:paraId="4AF3436D"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Šula, T., </w:t>
            </w:r>
            <w:r w:rsidRPr="00F52EEF">
              <w:rPr>
                <w:rFonts w:asciiTheme="minorHAnsi" w:hAnsiTheme="minorHAnsi" w:cstheme="minorHAnsi"/>
                <w:lang w:val="en-US"/>
              </w:rPr>
              <w:t>&amp;</w:t>
            </w:r>
            <w:r w:rsidRPr="00F52EEF">
              <w:rPr>
                <w:rFonts w:asciiTheme="minorHAnsi" w:hAnsiTheme="minorHAnsi" w:cstheme="minorHAnsi"/>
              </w:rPr>
              <w:t xml:space="preserve"> Banyár, M. (2015). An empirical study of public perceptions on ambient media. </w:t>
            </w:r>
            <w:r w:rsidRPr="00F52EEF">
              <w:rPr>
                <w:rFonts w:asciiTheme="minorHAnsi" w:hAnsiTheme="minorHAnsi" w:cstheme="minorHAnsi"/>
                <w:i/>
                <w:iCs/>
              </w:rPr>
              <w:t>International Journal of Strategic Innovative Marketing</w:t>
            </w:r>
            <w:r w:rsidRPr="00F52EEF">
              <w:rPr>
                <w:rFonts w:asciiTheme="minorHAnsi" w:hAnsiTheme="minorHAnsi" w:cstheme="minorHAnsi"/>
              </w:rPr>
              <w:t>,</w:t>
            </w:r>
            <w:r w:rsidRPr="00F52EEF">
              <w:rPr>
                <w:rFonts w:asciiTheme="minorHAnsi" w:hAnsiTheme="minorHAnsi" w:cstheme="minorHAnsi"/>
                <w:i/>
              </w:rPr>
              <w:t xml:space="preserve"> 2</w:t>
            </w:r>
            <w:r w:rsidRPr="00F52EEF">
              <w:rPr>
                <w:rFonts w:asciiTheme="minorHAnsi" w:hAnsiTheme="minorHAnsi" w:cstheme="minorHAnsi"/>
              </w:rPr>
              <w:t xml:space="preserve"> (4), 49-64. </w:t>
            </w:r>
          </w:p>
          <w:p w14:paraId="716E8709"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Šula, T., </w:t>
            </w:r>
            <w:r w:rsidRPr="00F52EEF">
              <w:rPr>
                <w:rFonts w:asciiTheme="minorHAnsi" w:hAnsiTheme="minorHAnsi" w:cstheme="minorHAnsi"/>
                <w:lang w:val="en-US"/>
              </w:rPr>
              <w:t>&amp;</w:t>
            </w:r>
            <w:r w:rsidRPr="00F52EEF">
              <w:rPr>
                <w:rFonts w:asciiTheme="minorHAnsi" w:hAnsiTheme="minorHAnsi" w:cstheme="minorHAnsi"/>
              </w:rPr>
              <w:t xml:space="preserve"> Banyár, M. (2015). Innovative Marketing as a Tool for Building a Positive Image of an Institution of Higher Education and Increasing the Competitiveness of its Graduates – Analysis of the Functional Use of Projects of the Department of Marketing Communications at the Faculty of Multimedia Communications of TBU in Zlín and their Potential for Integration into the Teaching Process. </w:t>
            </w:r>
            <w:r w:rsidRPr="00F52EEF">
              <w:rPr>
                <w:rFonts w:asciiTheme="minorHAnsi" w:hAnsiTheme="minorHAnsi" w:cstheme="minorHAnsi"/>
                <w:i/>
                <w:iCs/>
              </w:rPr>
              <w:t>Procedia - Social and Behavioral Sciences</w:t>
            </w:r>
            <w:r w:rsidRPr="00F52EEF">
              <w:rPr>
                <w:rFonts w:asciiTheme="minorHAnsi" w:hAnsiTheme="minorHAnsi" w:cstheme="minorHAnsi"/>
              </w:rPr>
              <w:t xml:space="preserve">. Elsevier Ltd., 146-153. </w:t>
            </w:r>
          </w:p>
          <w:p w14:paraId="383F4753"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Šula, T., </w:t>
            </w:r>
            <w:r w:rsidRPr="00F52EEF">
              <w:rPr>
                <w:rFonts w:asciiTheme="minorHAnsi" w:hAnsiTheme="minorHAnsi" w:cstheme="minorHAnsi"/>
                <w:lang w:val="en-US"/>
              </w:rPr>
              <w:t>&amp;</w:t>
            </w:r>
            <w:r w:rsidRPr="00F52EEF">
              <w:rPr>
                <w:rFonts w:asciiTheme="minorHAnsi" w:hAnsiTheme="minorHAnsi" w:cstheme="minorHAnsi"/>
              </w:rPr>
              <w:t xml:space="preserve"> Banyár, M. (2016). The Analysis of Microsites and Their Functionality as Part of the Promotion of Higher Education Institutions, Universities and Their Individual Degree Courses. </w:t>
            </w:r>
            <w:r w:rsidRPr="00F52EEF">
              <w:rPr>
                <w:rFonts w:asciiTheme="minorHAnsi" w:hAnsiTheme="minorHAnsi" w:cstheme="minorHAnsi"/>
                <w:i/>
                <w:iCs/>
              </w:rPr>
              <w:t xml:space="preserve">International Journal of Education and Information Technologies, 8 </w:t>
            </w:r>
            <w:r w:rsidRPr="00F52EEF">
              <w:rPr>
                <w:rFonts w:asciiTheme="minorHAnsi" w:hAnsiTheme="minorHAnsi" w:cstheme="minorHAnsi"/>
                <w:iCs/>
              </w:rPr>
              <w:t>(1)</w:t>
            </w:r>
            <w:r w:rsidRPr="00F52EEF">
              <w:rPr>
                <w:rFonts w:asciiTheme="minorHAnsi" w:hAnsiTheme="minorHAnsi" w:cstheme="minorHAnsi"/>
                <w:i/>
                <w:iCs/>
              </w:rPr>
              <w:t>,</w:t>
            </w:r>
            <w:r w:rsidRPr="00F52EEF">
              <w:rPr>
                <w:rFonts w:asciiTheme="minorHAnsi" w:hAnsiTheme="minorHAnsi" w:cstheme="minorHAnsi"/>
              </w:rPr>
              <w:t xml:space="preserve"> 9-17. </w:t>
            </w:r>
          </w:p>
        </w:tc>
      </w:tr>
      <w:tr w:rsidR="00E5029C" w:rsidRPr="00F52EEF" w14:paraId="4B3AAF05" w14:textId="77777777" w:rsidTr="001067E4">
        <w:trPr>
          <w:trHeight w:val="218"/>
        </w:trPr>
        <w:tc>
          <w:tcPr>
            <w:tcW w:w="10677" w:type="dxa"/>
            <w:gridSpan w:val="9"/>
            <w:shd w:val="clear" w:color="auto" w:fill="F7CAAC"/>
          </w:tcPr>
          <w:p w14:paraId="0F159D28"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677DACF0" w14:textId="77777777" w:rsidTr="001067E4">
        <w:trPr>
          <w:trHeight w:val="1155"/>
        </w:trPr>
        <w:tc>
          <w:tcPr>
            <w:tcW w:w="10677" w:type="dxa"/>
            <w:gridSpan w:val="9"/>
          </w:tcPr>
          <w:p w14:paraId="4D554CE3" w14:textId="5496CC5B" w:rsidR="00E5029C" w:rsidRPr="00F52EEF" w:rsidRDefault="00141D9E" w:rsidP="00935F76">
            <w:pPr>
              <w:tabs>
                <w:tab w:val="left" w:pos="567"/>
              </w:tabs>
              <w:rPr>
                <w:rFonts w:asciiTheme="minorHAnsi" w:hAnsiTheme="minorHAnsi" w:cstheme="minorHAnsi"/>
                <w:b/>
                <w:color w:val="FF0000"/>
              </w:rPr>
            </w:pPr>
            <w:r w:rsidRPr="00F52EEF">
              <w:rPr>
                <w:rFonts w:asciiTheme="minorHAnsi" w:hAnsiTheme="minorHAnsi" w:cstheme="minorHAnsi"/>
              </w:rPr>
              <w:t>2019 – Polsko, Malopolsku Wyzsu Szkolu Ekonomicznu, Erasmus +</w:t>
            </w:r>
          </w:p>
          <w:p w14:paraId="547E3BA3" w14:textId="77777777" w:rsidR="00A87D7A" w:rsidRPr="00F52EEF" w:rsidRDefault="00A87D7A" w:rsidP="00935F76">
            <w:pPr>
              <w:tabs>
                <w:tab w:val="left" w:pos="567"/>
              </w:tabs>
              <w:rPr>
                <w:rFonts w:asciiTheme="minorHAnsi" w:hAnsiTheme="minorHAnsi" w:cstheme="minorHAnsi"/>
                <w:b/>
                <w:color w:val="FF0000"/>
              </w:rPr>
            </w:pPr>
          </w:p>
          <w:p w14:paraId="0FAF132A" w14:textId="77777777" w:rsidR="00A87D7A" w:rsidRPr="00F52EEF" w:rsidRDefault="00A87D7A" w:rsidP="00935F76">
            <w:pPr>
              <w:tabs>
                <w:tab w:val="left" w:pos="567"/>
              </w:tabs>
              <w:rPr>
                <w:rFonts w:asciiTheme="minorHAnsi" w:hAnsiTheme="minorHAnsi" w:cstheme="minorHAnsi"/>
                <w:b/>
                <w:color w:val="FF0000"/>
              </w:rPr>
            </w:pPr>
          </w:p>
          <w:p w14:paraId="25592218" w14:textId="5B3710C0" w:rsidR="00A87D7A" w:rsidRPr="00F52EEF" w:rsidRDefault="00A87D7A" w:rsidP="00935F76">
            <w:pPr>
              <w:tabs>
                <w:tab w:val="left" w:pos="567"/>
              </w:tabs>
              <w:rPr>
                <w:rFonts w:asciiTheme="minorHAnsi" w:hAnsiTheme="minorHAnsi" w:cstheme="minorHAnsi"/>
                <w:b/>
                <w:color w:val="FF0000"/>
              </w:rPr>
            </w:pPr>
          </w:p>
        </w:tc>
      </w:tr>
      <w:tr w:rsidR="00E5029C" w:rsidRPr="00F52EEF" w14:paraId="0EAB0EE1" w14:textId="77777777" w:rsidTr="001067E4">
        <w:trPr>
          <w:cantSplit/>
          <w:trHeight w:val="407"/>
        </w:trPr>
        <w:tc>
          <w:tcPr>
            <w:tcW w:w="3336" w:type="dxa"/>
            <w:shd w:val="clear" w:color="auto" w:fill="F7CAAC"/>
          </w:tcPr>
          <w:p w14:paraId="5B60523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752" w:type="dxa"/>
            <w:gridSpan w:val="4"/>
          </w:tcPr>
          <w:p w14:paraId="193E2E4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Tomáš Šula, v. r.</w:t>
            </w:r>
          </w:p>
        </w:tc>
        <w:tc>
          <w:tcPr>
            <w:tcW w:w="1134" w:type="dxa"/>
            <w:shd w:val="clear" w:color="auto" w:fill="F7CAAC"/>
          </w:tcPr>
          <w:p w14:paraId="0182BCD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455" w:type="dxa"/>
            <w:gridSpan w:val="3"/>
          </w:tcPr>
          <w:p w14:paraId="0F92D2BB" w14:textId="77777777" w:rsidR="00E5029C" w:rsidRPr="00F52EEF" w:rsidRDefault="00E5029C" w:rsidP="00935F76">
            <w:pPr>
              <w:tabs>
                <w:tab w:val="left" w:pos="567"/>
              </w:tabs>
              <w:jc w:val="both"/>
              <w:rPr>
                <w:rFonts w:asciiTheme="minorHAnsi" w:hAnsiTheme="minorHAnsi" w:cstheme="minorHAnsi"/>
              </w:rPr>
            </w:pPr>
          </w:p>
        </w:tc>
      </w:tr>
    </w:tbl>
    <w:p w14:paraId="53667C88" w14:textId="21E86448" w:rsidR="004F0BFA" w:rsidRPr="00F52EEF" w:rsidRDefault="004F0BFA" w:rsidP="00935F76">
      <w:pPr>
        <w:tabs>
          <w:tab w:val="left" w:pos="567"/>
        </w:tabs>
        <w:rPr>
          <w:rFonts w:asciiTheme="minorHAnsi" w:hAnsiTheme="minorHAnsi" w:cstheme="minorHAnsi"/>
        </w:rPr>
      </w:pPr>
    </w:p>
    <w:tbl>
      <w:tblPr>
        <w:tblW w:w="106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36"/>
        <w:gridCol w:w="829"/>
        <w:gridCol w:w="1721"/>
        <w:gridCol w:w="352"/>
        <w:gridCol w:w="283"/>
        <w:gridCol w:w="851"/>
        <w:gridCol w:w="850"/>
        <w:gridCol w:w="142"/>
        <w:gridCol w:w="709"/>
        <w:gridCol w:w="850"/>
        <w:gridCol w:w="754"/>
      </w:tblGrid>
      <w:tr w:rsidR="00E5029C" w:rsidRPr="00F52EEF" w14:paraId="1252B512" w14:textId="77777777" w:rsidTr="001067E4">
        <w:tc>
          <w:tcPr>
            <w:tcW w:w="10677" w:type="dxa"/>
            <w:gridSpan w:val="11"/>
            <w:tcBorders>
              <w:bottom w:val="double" w:sz="4" w:space="0" w:color="auto"/>
            </w:tcBorders>
            <w:shd w:val="clear" w:color="auto" w:fill="BDD6EE"/>
          </w:tcPr>
          <w:p w14:paraId="0D8DC1D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7F840146" w14:textId="77777777" w:rsidTr="001067E4">
        <w:tc>
          <w:tcPr>
            <w:tcW w:w="3336" w:type="dxa"/>
            <w:tcBorders>
              <w:top w:val="double" w:sz="4" w:space="0" w:color="auto"/>
            </w:tcBorders>
            <w:shd w:val="clear" w:color="auto" w:fill="F7CAAC"/>
          </w:tcPr>
          <w:p w14:paraId="09F9241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10"/>
          </w:tcPr>
          <w:p w14:paraId="35EA7B2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12D2B23B" w14:textId="77777777" w:rsidTr="001067E4">
        <w:tc>
          <w:tcPr>
            <w:tcW w:w="3336" w:type="dxa"/>
            <w:shd w:val="clear" w:color="auto" w:fill="F7CAAC"/>
          </w:tcPr>
          <w:p w14:paraId="0631E6C6"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10"/>
          </w:tcPr>
          <w:p w14:paraId="436EF5A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49858331" w14:textId="77777777" w:rsidTr="001067E4">
        <w:tc>
          <w:tcPr>
            <w:tcW w:w="3336" w:type="dxa"/>
            <w:shd w:val="clear" w:color="auto" w:fill="F7CAAC"/>
          </w:tcPr>
          <w:p w14:paraId="380C3B8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10"/>
          </w:tcPr>
          <w:p w14:paraId="485394EF" w14:textId="382C218A"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74" w:author="Radim Bačuvčík" w:date="2020-02-06T10:31:00Z">
              <w:r w:rsidR="008B593D">
                <w:rPr>
                  <w:rFonts w:asciiTheme="minorHAnsi" w:hAnsiTheme="minorHAnsi" w:cstheme="minorHAnsi"/>
                </w:rPr>
                <w:t>á</w:t>
              </w:r>
            </w:ins>
            <w:del w:id="5875" w:author="Radim Bačuvčík" w:date="2020-02-06T10:31: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4A2D9C7E" w14:textId="77777777" w:rsidTr="001067E4">
        <w:tc>
          <w:tcPr>
            <w:tcW w:w="3336" w:type="dxa"/>
            <w:shd w:val="clear" w:color="auto" w:fill="F7CAAC"/>
          </w:tcPr>
          <w:p w14:paraId="2206DDF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5"/>
          </w:tcPr>
          <w:p w14:paraId="7C7F486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Eva Šviráková</w:t>
            </w:r>
          </w:p>
        </w:tc>
        <w:tc>
          <w:tcPr>
            <w:tcW w:w="850" w:type="dxa"/>
            <w:shd w:val="clear" w:color="auto" w:fill="F7CAAC"/>
          </w:tcPr>
          <w:p w14:paraId="3A090C7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55" w:type="dxa"/>
            <w:gridSpan w:val="4"/>
          </w:tcPr>
          <w:p w14:paraId="083090B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Ing., Ph.D.</w:t>
            </w:r>
          </w:p>
        </w:tc>
      </w:tr>
      <w:tr w:rsidR="00E5029C" w:rsidRPr="00F52EEF" w14:paraId="40654874" w14:textId="77777777" w:rsidTr="001067E4">
        <w:tc>
          <w:tcPr>
            <w:tcW w:w="3336" w:type="dxa"/>
            <w:shd w:val="clear" w:color="auto" w:fill="F7CAAC"/>
          </w:tcPr>
          <w:p w14:paraId="52D974F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7B686CA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1965</w:t>
            </w:r>
          </w:p>
        </w:tc>
        <w:tc>
          <w:tcPr>
            <w:tcW w:w="1721" w:type="dxa"/>
            <w:shd w:val="clear" w:color="auto" w:fill="F7CAAC"/>
          </w:tcPr>
          <w:p w14:paraId="701E70A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635" w:type="dxa"/>
            <w:gridSpan w:val="2"/>
          </w:tcPr>
          <w:p w14:paraId="5AD5ADD5" w14:textId="38D3EE91"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pp</w:t>
            </w:r>
            <w:r w:rsidR="004F0BFA" w:rsidRPr="00F52EEF">
              <w:rPr>
                <w:rFonts w:asciiTheme="minorHAnsi" w:hAnsiTheme="minorHAnsi" w:cstheme="minorHAnsi"/>
              </w:rPr>
              <w:t>.</w:t>
            </w:r>
          </w:p>
        </w:tc>
        <w:tc>
          <w:tcPr>
            <w:tcW w:w="851" w:type="dxa"/>
            <w:shd w:val="clear" w:color="auto" w:fill="F7CAAC"/>
          </w:tcPr>
          <w:p w14:paraId="527AB080" w14:textId="738D446D" w:rsidR="00E5029C" w:rsidRPr="00F52EEF" w:rsidRDefault="004F0BFA"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tcPr>
          <w:p w14:paraId="47D1FC76" w14:textId="7E1ECDC9"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40h/t</w:t>
            </w:r>
            <w:r w:rsidR="00C667EB">
              <w:rPr>
                <w:rFonts w:asciiTheme="minorHAnsi" w:hAnsiTheme="minorHAnsi" w:cstheme="minorHAnsi"/>
              </w:rPr>
              <w:t>ýd</w:t>
            </w:r>
            <w:r w:rsidR="004F0BFA" w:rsidRPr="00F52EEF">
              <w:rPr>
                <w:rFonts w:asciiTheme="minorHAnsi" w:hAnsiTheme="minorHAnsi" w:cstheme="minorHAnsi"/>
              </w:rPr>
              <w:t>.</w:t>
            </w:r>
          </w:p>
        </w:tc>
        <w:tc>
          <w:tcPr>
            <w:tcW w:w="851" w:type="dxa"/>
            <w:gridSpan w:val="2"/>
            <w:shd w:val="clear" w:color="auto" w:fill="F7CAAC"/>
          </w:tcPr>
          <w:p w14:paraId="5DCF0C2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2"/>
          </w:tcPr>
          <w:p w14:paraId="6B12842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N</w:t>
            </w:r>
          </w:p>
        </w:tc>
      </w:tr>
      <w:tr w:rsidR="00E5029C" w:rsidRPr="00F52EEF" w14:paraId="33006383" w14:textId="77777777" w:rsidTr="001067E4">
        <w:tc>
          <w:tcPr>
            <w:tcW w:w="5886" w:type="dxa"/>
            <w:gridSpan w:val="3"/>
            <w:shd w:val="clear" w:color="auto" w:fill="F7CAAC"/>
          </w:tcPr>
          <w:p w14:paraId="0899541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2"/>
          </w:tcPr>
          <w:p w14:paraId="7D3C0145" w14:textId="3574039F"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pp</w:t>
            </w:r>
            <w:r w:rsidR="004F0BFA" w:rsidRPr="00F52EEF">
              <w:rPr>
                <w:rFonts w:asciiTheme="minorHAnsi" w:hAnsiTheme="minorHAnsi" w:cstheme="minorHAnsi"/>
              </w:rPr>
              <w:t>.</w:t>
            </w:r>
          </w:p>
        </w:tc>
        <w:tc>
          <w:tcPr>
            <w:tcW w:w="851" w:type="dxa"/>
            <w:shd w:val="clear" w:color="auto" w:fill="F7CAAC"/>
          </w:tcPr>
          <w:p w14:paraId="0209AB2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tcPr>
          <w:p w14:paraId="47F6DC97" w14:textId="1418B488"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40h/t</w:t>
            </w:r>
            <w:r w:rsidR="00C667EB">
              <w:rPr>
                <w:rFonts w:asciiTheme="minorHAnsi" w:hAnsiTheme="minorHAnsi" w:cstheme="minorHAnsi"/>
              </w:rPr>
              <w:t>ýd</w:t>
            </w:r>
            <w:r w:rsidR="004F0BFA" w:rsidRPr="00F52EEF">
              <w:rPr>
                <w:rFonts w:asciiTheme="minorHAnsi" w:hAnsiTheme="minorHAnsi" w:cstheme="minorHAnsi"/>
              </w:rPr>
              <w:t>.</w:t>
            </w:r>
          </w:p>
        </w:tc>
        <w:tc>
          <w:tcPr>
            <w:tcW w:w="851" w:type="dxa"/>
            <w:gridSpan w:val="2"/>
            <w:shd w:val="clear" w:color="auto" w:fill="F7CAAC"/>
          </w:tcPr>
          <w:p w14:paraId="6479714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2"/>
          </w:tcPr>
          <w:p w14:paraId="21FAF11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E5029C" w:rsidRPr="00F52EEF" w14:paraId="5B20F553" w14:textId="77777777" w:rsidTr="001067E4">
        <w:tc>
          <w:tcPr>
            <w:tcW w:w="6521" w:type="dxa"/>
            <w:gridSpan w:val="5"/>
            <w:shd w:val="clear" w:color="auto" w:fill="F7CAAC"/>
          </w:tcPr>
          <w:p w14:paraId="30F6761A"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p w14:paraId="7A1D914B"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color w:val="FF0000"/>
              </w:rPr>
            </w:pPr>
          </w:p>
        </w:tc>
        <w:tc>
          <w:tcPr>
            <w:tcW w:w="1701" w:type="dxa"/>
            <w:gridSpan w:val="2"/>
            <w:shd w:val="clear" w:color="auto" w:fill="F7CAAC"/>
          </w:tcPr>
          <w:p w14:paraId="5B5BDFE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455" w:type="dxa"/>
            <w:gridSpan w:val="4"/>
            <w:shd w:val="clear" w:color="auto" w:fill="F7CAAC"/>
          </w:tcPr>
          <w:p w14:paraId="6EA8C1D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0500ADEB" w14:textId="77777777" w:rsidTr="001067E4">
        <w:tc>
          <w:tcPr>
            <w:tcW w:w="6521" w:type="dxa"/>
            <w:gridSpan w:val="5"/>
          </w:tcPr>
          <w:p w14:paraId="1A704F31" w14:textId="77777777" w:rsidR="00E5029C" w:rsidRPr="00F52EEF" w:rsidRDefault="00E5029C" w:rsidP="00935F76">
            <w:pPr>
              <w:tabs>
                <w:tab w:val="left" w:pos="567"/>
              </w:tabs>
              <w:jc w:val="both"/>
              <w:rPr>
                <w:rFonts w:asciiTheme="minorHAnsi" w:hAnsiTheme="minorHAnsi" w:cstheme="minorHAnsi"/>
              </w:rPr>
            </w:pPr>
          </w:p>
        </w:tc>
        <w:tc>
          <w:tcPr>
            <w:tcW w:w="1701" w:type="dxa"/>
            <w:gridSpan w:val="2"/>
          </w:tcPr>
          <w:p w14:paraId="619ABCB4" w14:textId="77777777" w:rsidR="00E5029C" w:rsidRPr="00F52EEF" w:rsidRDefault="00E5029C" w:rsidP="00935F76">
            <w:pPr>
              <w:tabs>
                <w:tab w:val="left" w:pos="567"/>
              </w:tabs>
              <w:jc w:val="both"/>
              <w:rPr>
                <w:rFonts w:asciiTheme="minorHAnsi" w:hAnsiTheme="minorHAnsi" w:cstheme="minorHAnsi"/>
              </w:rPr>
            </w:pPr>
          </w:p>
        </w:tc>
        <w:tc>
          <w:tcPr>
            <w:tcW w:w="2455" w:type="dxa"/>
            <w:gridSpan w:val="4"/>
          </w:tcPr>
          <w:p w14:paraId="08461E2F"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4B889F0" w14:textId="77777777" w:rsidTr="001067E4">
        <w:tc>
          <w:tcPr>
            <w:tcW w:w="6521" w:type="dxa"/>
            <w:gridSpan w:val="5"/>
          </w:tcPr>
          <w:p w14:paraId="061CD6BC" w14:textId="77777777" w:rsidR="00E5029C" w:rsidRPr="00F52EEF" w:rsidRDefault="00E5029C" w:rsidP="00935F76">
            <w:pPr>
              <w:tabs>
                <w:tab w:val="left" w:pos="567"/>
              </w:tabs>
              <w:jc w:val="both"/>
              <w:rPr>
                <w:rFonts w:asciiTheme="minorHAnsi" w:hAnsiTheme="minorHAnsi" w:cstheme="minorHAnsi"/>
              </w:rPr>
            </w:pPr>
          </w:p>
        </w:tc>
        <w:tc>
          <w:tcPr>
            <w:tcW w:w="1701" w:type="dxa"/>
            <w:gridSpan w:val="2"/>
          </w:tcPr>
          <w:p w14:paraId="1B668CEB" w14:textId="77777777" w:rsidR="00E5029C" w:rsidRPr="00F52EEF" w:rsidRDefault="00E5029C" w:rsidP="00935F76">
            <w:pPr>
              <w:tabs>
                <w:tab w:val="left" w:pos="567"/>
              </w:tabs>
              <w:jc w:val="both"/>
              <w:rPr>
                <w:rFonts w:asciiTheme="minorHAnsi" w:hAnsiTheme="minorHAnsi" w:cstheme="minorHAnsi"/>
              </w:rPr>
            </w:pPr>
          </w:p>
        </w:tc>
        <w:tc>
          <w:tcPr>
            <w:tcW w:w="2455" w:type="dxa"/>
            <w:gridSpan w:val="4"/>
          </w:tcPr>
          <w:p w14:paraId="4838C3B3"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4BB02D92" w14:textId="77777777" w:rsidTr="001067E4">
        <w:tc>
          <w:tcPr>
            <w:tcW w:w="6521" w:type="dxa"/>
            <w:gridSpan w:val="5"/>
          </w:tcPr>
          <w:p w14:paraId="769082D8" w14:textId="77777777" w:rsidR="00E5029C" w:rsidRPr="00F52EEF" w:rsidRDefault="00E5029C" w:rsidP="00935F76">
            <w:pPr>
              <w:tabs>
                <w:tab w:val="left" w:pos="567"/>
              </w:tabs>
              <w:jc w:val="both"/>
              <w:rPr>
                <w:rFonts w:asciiTheme="minorHAnsi" w:hAnsiTheme="minorHAnsi" w:cstheme="minorHAnsi"/>
              </w:rPr>
            </w:pPr>
          </w:p>
        </w:tc>
        <w:tc>
          <w:tcPr>
            <w:tcW w:w="1701" w:type="dxa"/>
            <w:gridSpan w:val="2"/>
          </w:tcPr>
          <w:p w14:paraId="20F87D53" w14:textId="77777777" w:rsidR="00E5029C" w:rsidRPr="00F52EEF" w:rsidRDefault="00E5029C" w:rsidP="00935F76">
            <w:pPr>
              <w:tabs>
                <w:tab w:val="left" w:pos="567"/>
              </w:tabs>
              <w:jc w:val="both"/>
              <w:rPr>
                <w:rFonts w:asciiTheme="minorHAnsi" w:hAnsiTheme="minorHAnsi" w:cstheme="minorHAnsi"/>
              </w:rPr>
            </w:pPr>
          </w:p>
        </w:tc>
        <w:tc>
          <w:tcPr>
            <w:tcW w:w="2455" w:type="dxa"/>
            <w:gridSpan w:val="4"/>
          </w:tcPr>
          <w:p w14:paraId="77EC9F8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F817596" w14:textId="77777777" w:rsidTr="001067E4">
        <w:tc>
          <w:tcPr>
            <w:tcW w:w="10677" w:type="dxa"/>
            <w:gridSpan w:val="11"/>
            <w:shd w:val="clear" w:color="auto" w:fill="F7CAAC"/>
          </w:tcPr>
          <w:p w14:paraId="40D110E2"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5C50DEE2" w14:textId="77777777" w:rsidTr="001067E4">
        <w:trPr>
          <w:trHeight w:val="525"/>
        </w:trPr>
        <w:tc>
          <w:tcPr>
            <w:tcW w:w="10677" w:type="dxa"/>
            <w:gridSpan w:val="11"/>
            <w:tcBorders>
              <w:top w:val="nil"/>
            </w:tcBorders>
          </w:tcPr>
          <w:p w14:paraId="1488B9E9" w14:textId="77777777" w:rsidR="00E5029C" w:rsidRPr="00F52EEF" w:rsidRDefault="00E5029C" w:rsidP="00935F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rPr>
            </w:pPr>
            <w:r w:rsidRPr="00F52EEF">
              <w:rPr>
                <w:rFonts w:asciiTheme="minorHAnsi" w:hAnsiTheme="minorHAnsi" w:cstheme="minorHAnsi"/>
              </w:rPr>
              <w:t xml:space="preserve">Projektové </w:t>
            </w:r>
            <w:proofErr w:type="gramStart"/>
            <w:r w:rsidRPr="00F52EEF">
              <w:rPr>
                <w:rFonts w:asciiTheme="minorHAnsi" w:hAnsiTheme="minorHAnsi" w:cstheme="minorHAnsi"/>
              </w:rPr>
              <w:t xml:space="preserve">řízení </w:t>
            </w:r>
            <w:r w:rsidRPr="00F52EEF">
              <w:rPr>
                <w:rFonts w:asciiTheme="minorHAnsi" w:eastAsia="Calibri" w:hAnsiTheme="minorHAnsi" w:cstheme="minorHAnsi"/>
              </w:rPr>
              <w:t xml:space="preserve"> –</w:t>
            </w:r>
            <w:proofErr w:type="gramEnd"/>
            <w:r w:rsidRPr="00F52EEF">
              <w:rPr>
                <w:rFonts w:asciiTheme="minorHAnsi" w:eastAsia="Calibri" w:hAnsiTheme="minorHAnsi" w:cstheme="minorHAnsi"/>
              </w:rPr>
              <w:t xml:space="preserve">  garant předmětu, přednášející, vede semináře</w:t>
            </w:r>
          </w:p>
        </w:tc>
      </w:tr>
      <w:tr w:rsidR="00E5029C" w:rsidRPr="00F52EEF" w14:paraId="3D78240C" w14:textId="77777777" w:rsidTr="001067E4">
        <w:tc>
          <w:tcPr>
            <w:tcW w:w="10677" w:type="dxa"/>
            <w:gridSpan w:val="11"/>
            <w:shd w:val="clear" w:color="auto" w:fill="F7CAAC"/>
          </w:tcPr>
          <w:p w14:paraId="258369A2"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3A15AE99" w14:textId="77777777" w:rsidTr="001067E4">
        <w:trPr>
          <w:trHeight w:val="909"/>
        </w:trPr>
        <w:tc>
          <w:tcPr>
            <w:tcW w:w="10677" w:type="dxa"/>
            <w:gridSpan w:val="11"/>
          </w:tcPr>
          <w:p w14:paraId="450BC30A" w14:textId="12D271B1"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1987: Vysoká škola báňská v Ostravě, Ekonomická fakulta, Ekonomika průmyslu</w:t>
            </w:r>
            <w:r w:rsidR="001067E4">
              <w:rPr>
                <w:rFonts w:asciiTheme="minorHAnsi" w:eastAsia="Calibri" w:hAnsiTheme="minorHAnsi" w:cstheme="minorHAnsi"/>
              </w:rPr>
              <w:t xml:space="preserve"> (</w:t>
            </w:r>
            <w:r w:rsidRPr="00F52EEF">
              <w:rPr>
                <w:rFonts w:asciiTheme="minorHAnsi" w:eastAsia="Calibri" w:hAnsiTheme="minorHAnsi" w:cstheme="minorHAnsi"/>
              </w:rPr>
              <w:t>Ing.</w:t>
            </w:r>
            <w:r w:rsidR="001067E4">
              <w:rPr>
                <w:rFonts w:asciiTheme="minorHAnsi" w:eastAsia="Calibri" w:hAnsiTheme="minorHAnsi" w:cstheme="minorHAnsi"/>
              </w:rPr>
              <w:t>)</w:t>
            </w:r>
          </w:p>
          <w:p w14:paraId="6F4638F0" w14:textId="618071CA"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2006: Univerzita Tomáše Bati ve Zlíně, Ekonomika a management, Management a ekonomika, Fakulta managementu a ekonomiky</w:t>
            </w:r>
            <w:r w:rsidR="001067E4">
              <w:rPr>
                <w:rFonts w:asciiTheme="minorHAnsi" w:eastAsia="Calibri" w:hAnsiTheme="minorHAnsi" w:cstheme="minorHAnsi"/>
              </w:rPr>
              <w:t xml:space="preserve"> (</w:t>
            </w:r>
            <w:r w:rsidRPr="00F52EEF">
              <w:rPr>
                <w:rFonts w:asciiTheme="minorHAnsi" w:eastAsia="Calibri" w:hAnsiTheme="minorHAnsi" w:cstheme="minorHAnsi"/>
              </w:rPr>
              <w:t>Ph.D.</w:t>
            </w:r>
            <w:r w:rsidR="001067E4">
              <w:rPr>
                <w:rFonts w:asciiTheme="minorHAnsi" w:eastAsia="Calibri" w:hAnsiTheme="minorHAnsi" w:cstheme="minorHAnsi"/>
              </w:rPr>
              <w:t>)</w:t>
            </w:r>
          </w:p>
          <w:p w14:paraId="74033503" w14:textId="77777777" w:rsidR="00E5029C" w:rsidRPr="00F52EEF" w:rsidRDefault="00E5029C" w:rsidP="00935F76">
            <w:pPr>
              <w:tabs>
                <w:tab w:val="left" w:pos="567"/>
              </w:tabs>
              <w:autoSpaceDE w:val="0"/>
              <w:autoSpaceDN w:val="0"/>
              <w:adjustRightInd w:val="0"/>
              <w:rPr>
                <w:rFonts w:asciiTheme="minorHAnsi" w:hAnsiTheme="minorHAnsi" w:cstheme="minorHAnsi"/>
                <w:b/>
              </w:rPr>
            </w:pPr>
          </w:p>
        </w:tc>
      </w:tr>
      <w:tr w:rsidR="00E5029C" w:rsidRPr="00F52EEF" w14:paraId="350AEAF1" w14:textId="77777777" w:rsidTr="001067E4">
        <w:tc>
          <w:tcPr>
            <w:tcW w:w="10677" w:type="dxa"/>
            <w:gridSpan w:val="11"/>
            <w:shd w:val="clear" w:color="auto" w:fill="F7CAAC"/>
          </w:tcPr>
          <w:p w14:paraId="6CD7FCD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2E412AE3" w14:textId="77777777" w:rsidTr="001067E4">
        <w:trPr>
          <w:trHeight w:val="1179"/>
        </w:trPr>
        <w:tc>
          <w:tcPr>
            <w:tcW w:w="10677" w:type="dxa"/>
            <w:gridSpan w:val="11"/>
          </w:tcPr>
          <w:p w14:paraId="7EE3F3B1" w14:textId="1873AD24" w:rsidR="00E5029C" w:rsidRPr="00F52EEF" w:rsidRDefault="00E5029C" w:rsidP="00935F76">
            <w:pPr>
              <w:tabs>
                <w:tab w:val="left" w:pos="567"/>
              </w:tabs>
              <w:rPr>
                <w:rFonts w:asciiTheme="minorHAnsi" w:eastAsia="Calibri" w:hAnsiTheme="minorHAnsi" w:cstheme="minorHAnsi"/>
              </w:rPr>
            </w:pPr>
            <w:r w:rsidRPr="00F52EEF">
              <w:rPr>
                <w:rFonts w:asciiTheme="minorHAnsi" w:eastAsia="Calibri" w:hAnsiTheme="minorHAnsi" w:cstheme="minorHAnsi"/>
              </w:rPr>
              <w:t>1994</w:t>
            </w:r>
            <w:r w:rsidR="00E95800" w:rsidRPr="00F52EEF">
              <w:rPr>
                <w:rFonts w:asciiTheme="minorHAnsi" w:eastAsia="Calibri" w:hAnsiTheme="minorHAnsi" w:cstheme="minorHAnsi"/>
              </w:rPr>
              <w:t xml:space="preserve"> </w:t>
            </w:r>
            <w:r w:rsidR="001067E4">
              <w:rPr>
                <w:rFonts w:asciiTheme="minorHAnsi" w:eastAsia="Calibri" w:hAnsiTheme="minorHAnsi" w:cstheme="minorHAnsi"/>
              </w:rPr>
              <w:t>–</w:t>
            </w:r>
            <w:r w:rsidR="00E95800" w:rsidRPr="00F52EEF">
              <w:rPr>
                <w:rFonts w:asciiTheme="minorHAnsi" w:eastAsia="Calibri" w:hAnsiTheme="minorHAnsi" w:cstheme="minorHAnsi"/>
              </w:rPr>
              <w:t xml:space="preserve"> </w:t>
            </w:r>
            <w:r w:rsidRPr="00F52EEF">
              <w:rPr>
                <w:rFonts w:asciiTheme="minorHAnsi" w:eastAsia="Calibri" w:hAnsiTheme="minorHAnsi" w:cstheme="minorHAnsi"/>
              </w:rPr>
              <w:t>2000: firma Stival, s.r.o., ekonom, hlavní účetní</w:t>
            </w:r>
          </w:p>
          <w:p w14:paraId="0A08CCD5" w14:textId="0A123A38" w:rsidR="00E5029C" w:rsidRPr="00F52EEF" w:rsidRDefault="00E5029C" w:rsidP="00935F76">
            <w:pPr>
              <w:tabs>
                <w:tab w:val="left" w:pos="567"/>
              </w:tabs>
              <w:rPr>
                <w:rFonts w:asciiTheme="minorHAnsi" w:eastAsia="Calibri" w:hAnsiTheme="minorHAnsi" w:cstheme="minorHAnsi"/>
              </w:rPr>
            </w:pPr>
            <w:r w:rsidRPr="00F52EEF">
              <w:rPr>
                <w:rFonts w:asciiTheme="minorHAnsi" w:eastAsia="Calibri" w:hAnsiTheme="minorHAnsi" w:cstheme="minorHAnsi"/>
              </w:rPr>
              <w:t>2000</w:t>
            </w:r>
            <w:r w:rsidR="00E95800" w:rsidRPr="00F52EEF">
              <w:rPr>
                <w:rFonts w:asciiTheme="minorHAnsi" w:eastAsia="Calibri" w:hAnsiTheme="minorHAnsi" w:cstheme="minorHAnsi"/>
              </w:rPr>
              <w:t xml:space="preserve"> </w:t>
            </w:r>
            <w:r w:rsidR="001067E4">
              <w:rPr>
                <w:rFonts w:asciiTheme="minorHAnsi" w:eastAsia="Calibri" w:hAnsiTheme="minorHAnsi" w:cstheme="minorHAnsi"/>
              </w:rPr>
              <w:t>–</w:t>
            </w:r>
            <w:r w:rsidR="00E95800" w:rsidRPr="00F52EEF">
              <w:rPr>
                <w:rFonts w:asciiTheme="minorHAnsi" w:eastAsia="Calibri" w:hAnsiTheme="minorHAnsi" w:cstheme="minorHAnsi"/>
              </w:rPr>
              <w:t xml:space="preserve"> </w:t>
            </w:r>
            <w:r w:rsidRPr="00F52EEF">
              <w:rPr>
                <w:rFonts w:asciiTheme="minorHAnsi" w:eastAsia="Calibri" w:hAnsiTheme="minorHAnsi" w:cstheme="minorHAnsi"/>
              </w:rPr>
              <w:t>2009: Univerzita Tomáše Bati ve Zlíně, vedoucí ekonomického odboru rektorátu UTB, tajemnice Fakulty multimediálních komunikací, manažerka Komunikační agentury na Fakultě multimediálních komunikací</w:t>
            </w:r>
          </w:p>
          <w:p w14:paraId="0EA6C0DA" w14:textId="3EA77212" w:rsidR="00E5029C" w:rsidRPr="00F52EEF" w:rsidRDefault="00E5029C" w:rsidP="00935F76">
            <w:pPr>
              <w:tabs>
                <w:tab w:val="left" w:pos="567"/>
              </w:tabs>
              <w:rPr>
                <w:rFonts w:asciiTheme="minorHAnsi" w:eastAsia="Calibri" w:hAnsiTheme="minorHAnsi" w:cstheme="minorHAnsi"/>
              </w:rPr>
            </w:pPr>
            <w:r w:rsidRPr="00F52EEF">
              <w:rPr>
                <w:rFonts w:asciiTheme="minorHAnsi" w:eastAsia="Calibri" w:hAnsiTheme="minorHAnsi" w:cstheme="minorHAnsi"/>
              </w:rPr>
              <w:t>2009</w:t>
            </w:r>
            <w:r w:rsidR="00E95800" w:rsidRPr="00F52EEF">
              <w:rPr>
                <w:rFonts w:asciiTheme="minorHAnsi" w:eastAsia="Calibri" w:hAnsiTheme="minorHAnsi" w:cstheme="minorHAnsi"/>
              </w:rPr>
              <w:t xml:space="preserve"> </w:t>
            </w:r>
            <w:r w:rsidR="001067E4">
              <w:rPr>
                <w:rFonts w:asciiTheme="minorHAnsi" w:eastAsia="Calibri" w:hAnsiTheme="minorHAnsi" w:cstheme="minorHAnsi"/>
              </w:rPr>
              <w:t>–</w:t>
            </w:r>
            <w:r w:rsidR="00E95800" w:rsidRPr="00F52EEF">
              <w:rPr>
                <w:rFonts w:asciiTheme="minorHAnsi" w:eastAsia="Calibri" w:hAnsiTheme="minorHAnsi" w:cstheme="minorHAnsi"/>
              </w:rPr>
              <w:t xml:space="preserve"> </w:t>
            </w:r>
            <w:r w:rsidRPr="00F52EEF">
              <w:rPr>
                <w:rFonts w:asciiTheme="minorHAnsi" w:eastAsia="Calibri" w:hAnsiTheme="minorHAnsi" w:cstheme="minorHAnsi"/>
              </w:rPr>
              <w:t>do</w:t>
            </w:r>
            <w:r w:rsidR="001067E4">
              <w:rPr>
                <w:rFonts w:asciiTheme="minorHAnsi" w:eastAsia="Calibri" w:hAnsiTheme="minorHAnsi" w:cstheme="minorHAnsi"/>
              </w:rPr>
              <w:t>po</w:t>
            </w:r>
            <w:r w:rsidRPr="00F52EEF">
              <w:rPr>
                <w:rFonts w:asciiTheme="minorHAnsi" w:eastAsia="Calibri" w:hAnsiTheme="minorHAnsi" w:cstheme="minorHAnsi"/>
              </w:rPr>
              <w:t>sud: Univerzita Tomáše Bati ve Zlíně, Fakulta multimediálních komunikací, Kabinet teoretických studií, odborný asistent</w:t>
            </w:r>
          </w:p>
        </w:tc>
      </w:tr>
      <w:tr w:rsidR="00E5029C" w:rsidRPr="00F52EEF" w14:paraId="2FC40A1A" w14:textId="77777777" w:rsidTr="001067E4">
        <w:trPr>
          <w:trHeight w:val="250"/>
        </w:trPr>
        <w:tc>
          <w:tcPr>
            <w:tcW w:w="10677" w:type="dxa"/>
            <w:gridSpan w:val="11"/>
            <w:shd w:val="clear" w:color="auto" w:fill="F7CAAC"/>
          </w:tcPr>
          <w:p w14:paraId="15170914"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203043FE" w14:textId="77777777" w:rsidTr="001067E4">
        <w:trPr>
          <w:trHeight w:val="582"/>
        </w:trPr>
        <w:tc>
          <w:tcPr>
            <w:tcW w:w="10677" w:type="dxa"/>
            <w:gridSpan w:val="11"/>
          </w:tcPr>
          <w:p w14:paraId="0EC44604"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Počet obhájených bakalářských prací: 16</w:t>
            </w:r>
          </w:p>
          <w:p w14:paraId="1ABEAE45"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Počet obhájených diplomových prací: 14</w:t>
            </w:r>
          </w:p>
        </w:tc>
      </w:tr>
      <w:tr w:rsidR="00E5029C" w:rsidRPr="00F52EEF" w14:paraId="723DDCDE" w14:textId="77777777" w:rsidTr="001067E4">
        <w:trPr>
          <w:cantSplit/>
        </w:trPr>
        <w:tc>
          <w:tcPr>
            <w:tcW w:w="4165" w:type="dxa"/>
            <w:gridSpan w:val="2"/>
            <w:tcBorders>
              <w:top w:val="single" w:sz="12" w:space="0" w:color="auto"/>
            </w:tcBorders>
            <w:shd w:val="clear" w:color="auto" w:fill="F7CAAC"/>
          </w:tcPr>
          <w:p w14:paraId="76AD203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2"/>
            <w:tcBorders>
              <w:top w:val="single" w:sz="12" w:space="0" w:color="auto"/>
            </w:tcBorders>
            <w:shd w:val="clear" w:color="auto" w:fill="F7CAAC"/>
          </w:tcPr>
          <w:p w14:paraId="6AB9DFF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4"/>
            <w:tcBorders>
              <w:top w:val="single" w:sz="12" w:space="0" w:color="auto"/>
              <w:right w:val="single" w:sz="12" w:space="0" w:color="auto"/>
            </w:tcBorders>
            <w:shd w:val="clear" w:color="auto" w:fill="F7CAAC"/>
          </w:tcPr>
          <w:p w14:paraId="77D27FB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3"/>
            <w:tcBorders>
              <w:top w:val="single" w:sz="12" w:space="0" w:color="auto"/>
              <w:left w:val="single" w:sz="12" w:space="0" w:color="auto"/>
            </w:tcBorders>
            <w:shd w:val="clear" w:color="auto" w:fill="F7CAAC"/>
          </w:tcPr>
          <w:p w14:paraId="617A800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338E396D" w14:textId="77777777" w:rsidR="00E5029C" w:rsidRPr="00F52EEF" w:rsidRDefault="00E5029C" w:rsidP="00935F76">
            <w:pPr>
              <w:tabs>
                <w:tab w:val="left" w:pos="567"/>
              </w:tabs>
              <w:rPr>
                <w:rFonts w:asciiTheme="minorHAnsi" w:hAnsiTheme="minorHAnsi" w:cstheme="minorHAnsi"/>
                <w:b/>
              </w:rPr>
            </w:pPr>
          </w:p>
        </w:tc>
      </w:tr>
      <w:tr w:rsidR="00E5029C" w:rsidRPr="00F52EEF" w14:paraId="25B98445" w14:textId="77777777" w:rsidTr="001067E4">
        <w:trPr>
          <w:cantSplit/>
        </w:trPr>
        <w:tc>
          <w:tcPr>
            <w:tcW w:w="4165" w:type="dxa"/>
            <w:gridSpan w:val="2"/>
          </w:tcPr>
          <w:p w14:paraId="4A4F1B6C" w14:textId="77777777" w:rsidR="00E5029C" w:rsidRPr="00F52EEF" w:rsidRDefault="00E5029C" w:rsidP="00935F76">
            <w:pPr>
              <w:tabs>
                <w:tab w:val="left" w:pos="567"/>
              </w:tabs>
              <w:jc w:val="both"/>
              <w:rPr>
                <w:rFonts w:asciiTheme="minorHAnsi" w:hAnsiTheme="minorHAnsi" w:cstheme="minorHAnsi"/>
                <w:color w:val="FF0000"/>
              </w:rPr>
            </w:pPr>
          </w:p>
        </w:tc>
        <w:tc>
          <w:tcPr>
            <w:tcW w:w="2073" w:type="dxa"/>
            <w:gridSpan w:val="2"/>
          </w:tcPr>
          <w:p w14:paraId="57DBD1EE" w14:textId="77777777" w:rsidR="00E5029C" w:rsidRPr="00F52EEF" w:rsidRDefault="00E5029C" w:rsidP="00935F76">
            <w:pPr>
              <w:tabs>
                <w:tab w:val="left" w:pos="567"/>
              </w:tabs>
              <w:jc w:val="both"/>
              <w:rPr>
                <w:rFonts w:asciiTheme="minorHAnsi" w:hAnsiTheme="minorHAnsi" w:cstheme="minorHAnsi"/>
                <w:color w:val="FF0000"/>
              </w:rPr>
            </w:pPr>
          </w:p>
        </w:tc>
        <w:tc>
          <w:tcPr>
            <w:tcW w:w="2126" w:type="dxa"/>
            <w:gridSpan w:val="4"/>
            <w:tcBorders>
              <w:right w:val="single" w:sz="12" w:space="0" w:color="auto"/>
            </w:tcBorders>
          </w:tcPr>
          <w:p w14:paraId="27116D2E" w14:textId="77777777" w:rsidR="00E5029C" w:rsidRPr="00F52EEF" w:rsidRDefault="00E5029C" w:rsidP="00935F76">
            <w:pPr>
              <w:tabs>
                <w:tab w:val="left" w:pos="567"/>
              </w:tabs>
              <w:jc w:val="both"/>
              <w:rPr>
                <w:rFonts w:asciiTheme="minorHAnsi" w:hAnsiTheme="minorHAnsi" w:cstheme="minorHAnsi"/>
                <w:color w:val="FF0000"/>
              </w:rPr>
            </w:pPr>
          </w:p>
        </w:tc>
        <w:tc>
          <w:tcPr>
            <w:tcW w:w="709" w:type="dxa"/>
            <w:tcBorders>
              <w:left w:val="single" w:sz="12" w:space="0" w:color="auto"/>
            </w:tcBorders>
            <w:shd w:val="clear" w:color="auto" w:fill="F7CAAC"/>
          </w:tcPr>
          <w:p w14:paraId="62964FC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shd w:val="clear" w:color="auto" w:fill="F7CAAC"/>
          </w:tcPr>
          <w:p w14:paraId="3B7E9B5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754" w:type="dxa"/>
            <w:shd w:val="clear" w:color="auto" w:fill="F7CAAC"/>
          </w:tcPr>
          <w:p w14:paraId="031A5EF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2DEBDE0D" w14:textId="77777777" w:rsidTr="001067E4">
        <w:trPr>
          <w:cantSplit/>
          <w:trHeight w:val="70"/>
        </w:trPr>
        <w:tc>
          <w:tcPr>
            <w:tcW w:w="4165" w:type="dxa"/>
            <w:gridSpan w:val="2"/>
            <w:shd w:val="clear" w:color="auto" w:fill="F7CAAC"/>
          </w:tcPr>
          <w:p w14:paraId="5914057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2"/>
            <w:shd w:val="clear" w:color="auto" w:fill="F7CAAC"/>
          </w:tcPr>
          <w:p w14:paraId="7021774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2126" w:type="dxa"/>
            <w:gridSpan w:val="4"/>
            <w:tcBorders>
              <w:right w:val="single" w:sz="12" w:space="0" w:color="auto"/>
            </w:tcBorders>
            <w:shd w:val="clear" w:color="auto" w:fill="F7CAAC"/>
          </w:tcPr>
          <w:p w14:paraId="4EE98D3F"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709" w:type="dxa"/>
            <w:vMerge w:val="restart"/>
            <w:tcBorders>
              <w:left w:val="single" w:sz="12" w:space="0" w:color="auto"/>
            </w:tcBorders>
          </w:tcPr>
          <w:p w14:paraId="70DC9B67" w14:textId="220E6EB4"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w:t>
            </w:r>
            <w:r w:rsidR="00FE4E41" w:rsidRPr="00F52EEF">
              <w:rPr>
                <w:rFonts w:asciiTheme="minorHAnsi" w:hAnsiTheme="minorHAnsi" w:cstheme="minorHAnsi"/>
              </w:rPr>
              <w:t>5</w:t>
            </w:r>
          </w:p>
        </w:tc>
        <w:tc>
          <w:tcPr>
            <w:tcW w:w="850" w:type="dxa"/>
            <w:vMerge w:val="restart"/>
          </w:tcPr>
          <w:p w14:paraId="5A429F60" w14:textId="546D3C04" w:rsidR="00E5029C" w:rsidRPr="00F52EEF" w:rsidRDefault="00FE4E41" w:rsidP="00935F76">
            <w:pPr>
              <w:tabs>
                <w:tab w:val="left" w:pos="567"/>
              </w:tabs>
              <w:jc w:val="both"/>
              <w:rPr>
                <w:rFonts w:asciiTheme="minorHAnsi" w:hAnsiTheme="minorHAnsi" w:cstheme="minorHAnsi"/>
              </w:rPr>
            </w:pPr>
            <w:r w:rsidRPr="00F52EEF">
              <w:rPr>
                <w:rFonts w:asciiTheme="minorHAnsi" w:hAnsiTheme="minorHAnsi" w:cstheme="minorHAnsi"/>
              </w:rPr>
              <w:t>3</w:t>
            </w:r>
          </w:p>
        </w:tc>
        <w:tc>
          <w:tcPr>
            <w:tcW w:w="754" w:type="dxa"/>
            <w:vMerge w:val="restart"/>
          </w:tcPr>
          <w:p w14:paraId="48E90183"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5</w:t>
            </w:r>
          </w:p>
        </w:tc>
      </w:tr>
      <w:tr w:rsidR="00E5029C" w:rsidRPr="00F52EEF" w14:paraId="2A3D43C2" w14:textId="77777777" w:rsidTr="001067E4">
        <w:trPr>
          <w:trHeight w:val="205"/>
        </w:trPr>
        <w:tc>
          <w:tcPr>
            <w:tcW w:w="4165" w:type="dxa"/>
            <w:gridSpan w:val="2"/>
          </w:tcPr>
          <w:p w14:paraId="4CB25BEF" w14:textId="77777777" w:rsidR="00E5029C" w:rsidRPr="00F52EEF" w:rsidRDefault="00E5029C" w:rsidP="00935F76">
            <w:pPr>
              <w:tabs>
                <w:tab w:val="left" w:pos="567"/>
              </w:tabs>
              <w:jc w:val="both"/>
              <w:rPr>
                <w:rFonts w:asciiTheme="minorHAnsi" w:hAnsiTheme="minorHAnsi" w:cstheme="minorHAnsi"/>
              </w:rPr>
            </w:pPr>
          </w:p>
        </w:tc>
        <w:tc>
          <w:tcPr>
            <w:tcW w:w="2073" w:type="dxa"/>
            <w:gridSpan w:val="2"/>
          </w:tcPr>
          <w:p w14:paraId="717DB70A" w14:textId="77777777" w:rsidR="00E5029C" w:rsidRPr="00F52EEF" w:rsidRDefault="00E5029C" w:rsidP="00935F76">
            <w:pPr>
              <w:tabs>
                <w:tab w:val="left" w:pos="567"/>
              </w:tabs>
              <w:jc w:val="both"/>
              <w:rPr>
                <w:rFonts w:asciiTheme="minorHAnsi" w:hAnsiTheme="minorHAnsi" w:cstheme="minorHAnsi"/>
              </w:rPr>
            </w:pPr>
          </w:p>
        </w:tc>
        <w:tc>
          <w:tcPr>
            <w:tcW w:w="2126" w:type="dxa"/>
            <w:gridSpan w:val="4"/>
            <w:tcBorders>
              <w:right w:val="single" w:sz="12" w:space="0" w:color="auto"/>
            </w:tcBorders>
          </w:tcPr>
          <w:p w14:paraId="7EE3E4F4" w14:textId="77777777" w:rsidR="00E5029C" w:rsidRPr="00F52EEF" w:rsidRDefault="00E5029C" w:rsidP="00935F76">
            <w:pPr>
              <w:tabs>
                <w:tab w:val="left" w:pos="567"/>
              </w:tabs>
              <w:jc w:val="both"/>
              <w:rPr>
                <w:rFonts w:asciiTheme="minorHAnsi" w:hAnsiTheme="minorHAnsi" w:cstheme="minorHAnsi"/>
              </w:rPr>
            </w:pPr>
          </w:p>
        </w:tc>
        <w:tc>
          <w:tcPr>
            <w:tcW w:w="709" w:type="dxa"/>
            <w:vMerge/>
            <w:tcBorders>
              <w:left w:val="single" w:sz="12" w:space="0" w:color="auto"/>
            </w:tcBorders>
            <w:vAlign w:val="center"/>
          </w:tcPr>
          <w:p w14:paraId="07D35B42" w14:textId="77777777" w:rsidR="00E5029C" w:rsidRPr="00F52EEF" w:rsidRDefault="00E5029C" w:rsidP="00935F76">
            <w:pPr>
              <w:tabs>
                <w:tab w:val="left" w:pos="567"/>
              </w:tabs>
              <w:rPr>
                <w:rFonts w:asciiTheme="minorHAnsi" w:hAnsiTheme="minorHAnsi" w:cstheme="minorHAnsi"/>
                <w:b/>
              </w:rPr>
            </w:pPr>
          </w:p>
        </w:tc>
        <w:tc>
          <w:tcPr>
            <w:tcW w:w="850" w:type="dxa"/>
            <w:vMerge/>
            <w:vAlign w:val="center"/>
          </w:tcPr>
          <w:p w14:paraId="526094C5" w14:textId="77777777" w:rsidR="00E5029C" w:rsidRPr="00F52EEF" w:rsidRDefault="00E5029C" w:rsidP="00935F76">
            <w:pPr>
              <w:tabs>
                <w:tab w:val="left" w:pos="567"/>
              </w:tabs>
              <w:rPr>
                <w:rFonts w:asciiTheme="minorHAnsi" w:hAnsiTheme="minorHAnsi" w:cstheme="minorHAnsi"/>
                <w:b/>
              </w:rPr>
            </w:pPr>
          </w:p>
        </w:tc>
        <w:tc>
          <w:tcPr>
            <w:tcW w:w="754" w:type="dxa"/>
            <w:vMerge/>
            <w:vAlign w:val="center"/>
          </w:tcPr>
          <w:p w14:paraId="5E382055" w14:textId="77777777" w:rsidR="00E5029C" w:rsidRPr="00F52EEF" w:rsidRDefault="00E5029C" w:rsidP="00935F76">
            <w:pPr>
              <w:tabs>
                <w:tab w:val="left" w:pos="567"/>
              </w:tabs>
              <w:rPr>
                <w:rFonts w:asciiTheme="minorHAnsi" w:hAnsiTheme="minorHAnsi" w:cstheme="minorHAnsi"/>
                <w:b/>
              </w:rPr>
            </w:pPr>
          </w:p>
        </w:tc>
      </w:tr>
      <w:tr w:rsidR="00E5029C" w:rsidRPr="00F52EEF" w14:paraId="106E5452" w14:textId="77777777" w:rsidTr="001067E4">
        <w:tc>
          <w:tcPr>
            <w:tcW w:w="10677" w:type="dxa"/>
            <w:gridSpan w:val="11"/>
            <w:shd w:val="clear" w:color="auto" w:fill="F7CAAC"/>
          </w:tcPr>
          <w:p w14:paraId="0B5D2C0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686D1EC2" w14:textId="77777777" w:rsidTr="001067E4">
        <w:trPr>
          <w:trHeight w:val="2347"/>
        </w:trPr>
        <w:tc>
          <w:tcPr>
            <w:tcW w:w="10677" w:type="dxa"/>
            <w:gridSpan w:val="11"/>
          </w:tcPr>
          <w:p w14:paraId="73A59079"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Šviráková, E. (2014). Forecasting Outcomes Achieved in Cultural and Creative Projects: System Dynamics Approach. </w:t>
            </w:r>
            <w:r w:rsidRPr="00F52EEF">
              <w:rPr>
                <w:rFonts w:asciiTheme="minorHAnsi" w:hAnsiTheme="minorHAnsi" w:cstheme="minorHAnsi"/>
                <w:i/>
              </w:rPr>
              <w:t>The System Dynamics Society</w:t>
            </w:r>
            <w:r w:rsidRPr="00F52EEF">
              <w:rPr>
                <w:rFonts w:asciiTheme="minorHAnsi" w:hAnsiTheme="minorHAnsi" w:cstheme="minorHAnsi"/>
              </w:rPr>
              <w:t>, New York: University at Albany, State University of New York. Retrieved from http://www.systemdynamics.org/conferences/2014/proceed/index.html.</w:t>
            </w:r>
          </w:p>
          <w:p w14:paraId="31A4651F"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Šviráková, E. (2014). </w:t>
            </w:r>
            <w:r w:rsidRPr="00F52EEF">
              <w:rPr>
                <w:rFonts w:asciiTheme="minorHAnsi" w:hAnsiTheme="minorHAnsi" w:cstheme="minorHAnsi"/>
                <w:i/>
              </w:rPr>
              <w:t>Kreativní projektový management</w:t>
            </w:r>
            <w:r w:rsidRPr="00F52EEF">
              <w:rPr>
                <w:rFonts w:asciiTheme="minorHAnsi" w:hAnsiTheme="minorHAnsi" w:cstheme="minorHAnsi"/>
              </w:rPr>
              <w:t>. Project Planning and Management in Cultural and Creative Industries. Zlín: Verbum.</w:t>
            </w:r>
          </w:p>
          <w:p w14:paraId="0AC83726"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Šviráková, E. (2016) Effective Project Management for Creative Europe. </w:t>
            </w:r>
            <w:r w:rsidRPr="00F52EEF">
              <w:rPr>
                <w:rFonts w:asciiTheme="minorHAnsi" w:hAnsiTheme="minorHAnsi" w:cstheme="minorHAnsi"/>
                <w:i/>
              </w:rPr>
              <w:t>Turkish Online Journal of Educational Technology</w:t>
            </w:r>
            <w:r w:rsidRPr="00F52EEF">
              <w:rPr>
                <w:rFonts w:asciiTheme="minorHAnsi" w:hAnsiTheme="minorHAnsi" w:cstheme="minorHAnsi"/>
              </w:rPr>
              <w:t>, 815-820.</w:t>
            </w:r>
          </w:p>
          <w:p w14:paraId="3DF85AF6"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Šviráková, E. (2017). Methods for Project Tracking in Creative Environment. </w:t>
            </w:r>
            <w:r w:rsidRPr="00F52EEF">
              <w:rPr>
                <w:rFonts w:asciiTheme="minorHAnsi" w:hAnsiTheme="minorHAnsi" w:cstheme="minorHAnsi"/>
                <w:i/>
              </w:rPr>
              <w:t>Acta Informatica Pragensia</w:t>
            </w:r>
            <w:r w:rsidRPr="00F52EEF">
              <w:rPr>
                <w:rFonts w:asciiTheme="minorHAnsi" w:hAnsiTheme="minorHAnsi" w:cstheme="minorHAnsi"/>
              </w:rPr>
              <w:t xml:space="preserve">. Praha: Vysoká škola ekonomická v Praze, </w:t>
            </w:r>
            <w:r w:rsidRPr="00F52EEF">
              <w:rPr>
                <w:rFonts w:asciiTheme="minorHAnsi" w:hAnsiTheme="minorHAnsi" w:cstheme="minorHAnsi"/>
                <w:i/>
              </w:rPr>
              <w:t>06</w:t>
            </w:r>
            <w:r w:rsidRPr="00F52EEF">
              <w:rPr>
                <w:rFonts w:asciiTheme="minorHAnsi" w:hAnsiTheme="minorHAnsi" w:cstheme="minorHAnsi"/>
              </w:rPr>
              <w:t>(01), 32-59. doi: 10.18267/j.aip.98</w:t>
            </w:r>
          </w:p>
          <w:p w14:paraId="7BC66502"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 xml:space="preserve">Šviráková, E., </w:t>
            </w:r>
            <w:r w:rsidRPr="00F52EEF">
              <w:rPr>
                <w:rFonts w:asciiTheme="minorHAnsi" w:hAnsiTheme="minorHAnsi" w:cstheme="minorHAnsi"/>
                <w:lang w:val="en-US"/>
              </w:rPr>
              <w:t xml:space="preserve">&amp; </w:t>
            </w:r>
            <w:r w:rsidRPr="00F52EEF">
              <w:rPr>
                <w:rFonts w:asciiTheme="minorHAnsi" w:hAnsiTheme="minorHAnsi" w:cstheme="minorHAnsi"/>
              </w:rPr>
              <w:t xml:space="preserve">Bianchi, G. (2018). BIANCHI G. Design thinking, system thinking, Grounded Theory, and system dynamics modeling - An integrative methodology for social sciences and humanities, </w:t>
            </w:r>
            <w:r w:rsidRPr="00F52EEF">
              <w:rPr>
                <w:rFonts w:asciiTheme="minorHAnsi" w:hAnsiTheme="minorHAnsi" w:cstheme="minorHAnsi"/>
                <w:i/>
              </w:rPr>
              <w:t>Human</w:t>
            </w:r>
            <w:r w:rsidRPr="00F52EEF">
              <w:rPr>
                <w:rFonts w:asciiTheme="minorHAnsi" w:hAnsiTheme="minorHAnsi" w:cstheme="minorHAnsi"/>
              </w:rPr>
              <w:t xml:space="preserve">, </w:t>
            </w:r>
            <w:r w:rsidRPr="00F52EEF">
              <w:rPr>
                <w:rFonts w:asciiTheme="minorHAnsi" w:hAnsiTheme="minorHAnsi" w:cstheme="minorHAnsi"/>
                <w:i/>
              </w:rPr>
              <w:t>28</w:t>
            </w:r>
            <w:r w:rsidRPr="00F52EEF">
              <w:rPr>
                <w:rFonts w:asciiTheme="minorHAnsi" w:hAnsiTheme="minorHAnsi" w:cstheme="minorHAnsi"/>
              </w:rPr>
              <w:t xml:space="preserve"> (3), 312-327.</w:t>
            </w:r>
          </w:p>
          <w:p w14:paraId="051DEF2C"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rPr>
              <w:t>2019 - 2020: Hlavní řešitelka projektu „Manažerský model hodnoty designu pro konkurenceschopnost MSP v ČR“, projekt přijatý v rámci soutěže projektů v programu ÉTA Technologická agentura České republiky.</w:t>
            </w:r>
          </w:p>
        </w:tc>
      </w:tr>
      <w:tr w:rsidR="00E5029C" w:rsidRPr="00F52EEF" w14:paraId="24223D16" w14:textId="77777777" w:rsidTr="001067E4">
        <w:trPr>
          <w:trHeight w:val="218"/>
        </w:trPr>
        <w:tc>
          <w:tcPr>
            <w:tcW w:w="1067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D41E606"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7CEF0482" w14:textId="77777777" w:rsidTr="001067E4">
        <w:trPr>
          <w:trHeight w:val="708"/>
        </w:trPr>
        <w:tc>
          <w:tcPr>
            <w:tcW w:w="10677" w:type="dxa"/>
            <w:gridSpan w:val="11"/>
            <w:tcBorders>
              <w:top w:val="single" w:sz="4" w:space="0" w:color="auto"/>
              <w:left w:val="single" w:sz="4" w:space="0" w:color="auto"/>
              <w:bottom w:val="single" w:sz="4" w:space="0" w:color="auto"/>
              <w:right w:val="single" w:sz="4" w:space="0" w:color="auto"/>
            </w:tcBorders>
          </w:tcPr>
          <w:p w14:paraId="508E44B7" w14:textId="77777777" w:rsidR="00E5029C" w:rsidRPr="00F52EEF" w:rsidRDefault="00E5029C" w:rsidP="00935F76">
            <w:pPr>
              <w:tabs>
                <w:tab w:val="left" w:pos="567"/>
              </w:tabs>
              <w:rPr>
                <w:rFonts w:asciiTheme="minorHAnsi" w:eastAsia="Calibri" w:hAnsiTheme="minorHAnsi" w:cstheme="minorHAnsi"/>
              </w:rPr>
            </w:pPr>
            <w:r w:rsidRPr="00F52EEF">
              <w:rPr>
                <w:rFonts w:asciiTheme="minorHAnsi" w:eastAsia="Calibri" w:hAnsiTheme="minorHAnsi" w:cstheme="minorHAnsi"/>
              </w:rPr>
              <w:t>2015-2016: University of Bergen, Norsko, studijní pobyt, grant z Norských fondů: Kreativita a dynamika v projektovém managementu</w:t>
            </w:r>
          </w:p>
        </w:tc>
      </w:tr>
      <w:tr w:rsidR="00E5029C" w:rsidRPr="00F52EEF" w14:paraId="675C807D" w14:textId="77777777" w:rsidTr="001067E4">
        <w:trPr>
          <w:cantSplit/>
          <w:trHeight w:val="421"/>
        </w:trPr>
        <w:tc>
          <w:tcPr>
            <w:tcW w:w="3336" w:type="dxa"/>
            <w:tcBorders>
              <w:top w:val="single" w:sz="4" w:space="0" w:color="auto"/>
              <w:left w:val="single" w:sz="4" w:space="0" w:color="auto"/>
              <w:bottom w:val="single" w:sz="4" w:space="0" w:color="auto"/>
              <w:right w:val="single" w:sz="4" w:space="0" w:color="auto"/>
            </w:tcBorders>
            <w:shd w:val="clear" w:color="auto" w:fill="F7CAAC"/>
            <w:hideMark/>
          </w:tcPr>
          <w:p w14:paraId="788CDBD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5"/>
            <w:tcBorders>
              <w:top w:val="single" w:sz="4" w:space="0" w:color="auto"/>
              <w:left w:val="single" w:sz="4" w:space="0" w:color="auto"/>
              <w:bottom w:val="single" w:sz="4" w:space="0" w:color="auto"/>
              <w:right w:val="single" w:sz="4" w:space="0" w:color="auto"/>
            </w:tcBorders>
          </w:tcPr>
          <w:p w14:paraId="4EDBE28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Eva Šviráková, v. r.</w:t>
            </w:r>
          </w:p>
        </w:tc>
        <w:tc>
          <w:tcPr>
            <w:tcW w:w="99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48E8A98"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3"/>
            <w:tcBorders>
              <w:top w:val="single" w:sz="4" w:space="0" w:color="auto"/>
              <w:left w:val="single" w:sz="4" w:space="0" w:color="auto"/>
              <w:bottom w:val="single" w:sz="4" w:space="0" w:color="auto"/>
              <w:right w:val="single" w:sz="4" w:space="0" w:color="auto"/>
            </w:tcBorders>
          </w:tcPr>
          <w:p w14:paraId="4B67C77A" w14:textId="77777777" w:rsidR="00E5029C" w:rsidRPr="00F52EEF" w:rsidRDefault="00E5029C" w:rsidP="00935F76">
            <w:pPr>
              <w:tabs>
                <w:tab w:val="left" w:pos="567"/>
              </w:tabs>
              <w:jc w:val="both"/>
              <w:rPr>
                <w:rFonts w:asciiTheme="minorHAnsi" w:hAnsiTheme="minorHAnsi" w:cstheme="minorHAnsi"/>
              </w:rPr>
            </w:pPr>
          </w:p>
        </w:tc>
      </w:tr>
    </w:tbl>
    <w:p w14:paraId="62BA2E33" w14:textId="68DC321C" w:rsidR="004F0BFA" w:rsidRPr="00F52EEF" w:rsidRDefault="004F0BFA" w:rsidP="00935F76">
      <w:pPr>
        <w:tabs>
          <w:tab w:val="left" w:pos="567"/>
        </w:tabs>
        <w:rPr>
          <w:rFonts w:asciiTheme="minorHAnsi" w:hAnsiTheme="minorHAnsi" w:cstheme="minorHAnsi"/>
        </w:rPr>
      </w:pPr>
    </w:p>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5876" w:author="Josef Kocourek" w:date="2020-02-14T11:50:00Z">
          <w:tblPr>
            <w:tblW w:w="1068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486"/>
        <w:gridCol w:w="12"/>
        <w:gridCol w:w="838"/>
        <w:gridCol w:w="829"/>
        <w:gridCol w:w="1648"/>
        <w:gridCol w:w="425"/>
        <w:gridCol w:w="142"/>
        <w:gridCol w:w="708"/>
        <w:gridCol w:w="993"/>
        <w:gridCol w:w="642"/>
        <w:gridCol w:w="40"/>
        <w:gridCol w:w="168"/>
        <w:gridCol w:w="851"/>
        <w:gridCol w:w="283"/>
        <w:gridCol w:w="567"/>
        <w:tblGridChange w:id="5877">
          <w:tblGrid>
            <w:gridCol w:w="2486"/>
            <w:gridCol w:w="12"/>
            <w:gridCol w:w="838"/>
            <w:gridCol w:w="829"/>
            <w:gridCol w:w="1648"/>
            <w:gridCol w:w="425"/>
            <w:gridCol w:w="142"/>
            <w:gridCol w:w="708"/>
            <w:gridCol w:w="993"/>
            <w:gridCol w:w="642"/>
            <w:gridCol w:w="40"/>
            <w:gridCol w:w="168"/>
            <w:gridCol w:w="851"/>
            <w:gridCol w:w="358"/>
            <w:gridCol w:w="46"/>
            <w:gridCol w:w="446"/>
            <w:gridCol w:w="48"/>
          </w:tblGrid>
        </w:tblGridChange>
      </w:tblGrid>
      <w:tr w:rsidR="00E5029C" w:rsidRPr="00F52EEF" w14:paraId="726DF95E" w14:textId="77777777" w:rsidTr="002F0599">
        <w:tc>
          <w:tcPr>
            <w:tcW w:w="10632" w:type="dxa"/>
            <w:gridSpan w:val="15"/>
            <w:tcBorders>
              <w:bottom w:val="double" w:sz="4" w:space="0" w:color="auto"/>
            </w:tcBorders>
            <w:shd w:val="clear" w:color="auto" w:fill="BDD6EE"/>
            <w:tcPrChange w:id="5878" w:author="Josef Kocourek" w:date="2020-02-14T11:50:00Z">
              <w:tcPr>
                <w:tcW w:w="10677" w:type="dxa"/>
                <w:gridSpan w:val="17"/>
                <w:tcBorders>
                  <w:bottom w:val="double" w:sz="4" w:space="0" w:color="auto"/>
                </w:tcBorders>
                <w:shd w:val="clear" w:color="auto" w:fill="BDD6EE"/>
              </w:tcPr>
            </w:tcPrChange>
          </w:tcPr>
          <w:p w14:paraId="47F739B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C-I – Personální zabezpečení</w:t>
            </w:r>
          </w:p>
        </w:tc>
      </w:tr>
      <w:tr w:rsidR="00E5029C" w:rsidRPr="00F52EEF" w14:paraId="25810EEF" w14:textId="77777777" w:rsidTr="002F0599">
        <w:tc>
          <w:tcPr>
            <w:tcW w:w="3336" w:type="dxa"/>
            <w:gridSpan w:val="3"/>
            <w:tcBorders>
              <w:top w:val="double" w:sz="4" w:space="0" w:color="auto"/>
            </w:tcBorders>
            <w:shd w:val="clear" w:color="auto" w:fill="F7CAAC"/>
            <w:tcPrChange w:id="5879" w:author="Josef Kocourek" w:date="2020-02-14T11:50:00Z">
              <w:tcPr>
                <w:tcW w:w="3336" w:type="dxa"/>
                <w:gridSpan w:val="3"/>
                <w:tcBorders>
                  <w:top w:val="double" w:sz="4" w:space="0" w:color="auto"/>
                </w:tcBorders>
                <w:shd w:val="clear" w:color="auto" w:fill="F7CAAC"/>
              </w:tcPr>
            </w:tcPrChange>
          </w:tcPr>
          <w:p w14:paraId="00048DD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296" w:type="dxa"/>
            <w:gridSpan w:val="12"/>
            <w:tcPrChange w:id="5880" w:author="Josef Kocourek" w:date="2020-02-14T11:50:00Z">
              <w:tcPr>
                <w:tcW w:w="7341" w:type="dxa"/>
                <w:gridSpan w:val="14"/>
              </w:tcPr>
            </w:tcPrChange>
          </w:tcPr>
          <w:p w14:paraId="49C1A91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E5029C" w:rsidRPr="00F52EEF" w14:paraId="4F243502" w14:textId="77777777" w:rsidTr="002F0599">
        <w:tc>
          <w:tcPr>
            <w:tcW w:w="3336" w:type="dxa"/>
            <w:gridSpan w:val="3"/>
            <w:shd w:val="clear" w:color="auto" w:fill="F7CAAC"/>
            <w:tcPrChange w:id="5881" w:author="Josef Kocourek" w:date="2020-02-14T11:50:00Z">
              <w:tcPr>
                <w:tcW w:w="3336" w:type="dxa"/>
                <w:gridSpan w:val="3"/>
                <w:shd w:val="clear" w:color="auto" w:fill="F7CAAC"/>
              </w:tcPr>
            </w:tcPrChange>
          </w:tcPr>
          <w:p w14:paraId="6326A8E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296" w:type="dxa"/>
            <w:gridSpan w:val="12"/>
            <w:tcPrChange w:id="5882" w:author="Josef Kocourek" w:date="2020-02-14T11:50:00Z">
              <w:tcPr>
                <w:tcW w:w="7341" w:type="dxa"/>
                <w:gridSpan w:val="14"/>
              </w:tcPr>
            </w:tcPrChange>
          </w:tcPr>
          <w:p w14:paraId="5D2AD46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E5029C" w:rsidRPr="00F52EEF" w14:paraId="14A4510C" w14:textId="77777777" w:rsidTr="002F0599">
        <w:tc>
          <w:tcPr>
            <w:tcW w:w="3336" w:type="dxa"/>
            <w:gridSpan w:val="3"/>
            <w:shd w:val="clear" w:color="auto" w:fill="F7CAAC"/>
            <w:tcPrChange w:id="5883" w:author="Josef Kocourek" w:date="2020-02-14T11:50:00Z">
              <w:tcPr>
                <w:tcW w:w="3336" w:type="dxa"/>
                <w:gridSpan w:val="3"/>
                <w:shd w:val="clear" w:color="auto" w:fill="F7CAAC"/>
              </w:tcPr>
            </w:tcPrChange>
          </w:tcPr>
          <w:p w14:paraId="3B127EA5"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296" w:type="dxa"/>
            <w:gridSpan w:val="12"/>
            <w:tcPrChange w:id="5884" w:author="Josef Kocourek" w:date="2020-02-14T11:50:00Z">
              <w:tcPr>
                <w:tcW w:w="7341" w:type="dxa"/>
                <w:gridSpan w:val="14"/>
              </w:tcPr>
            </w:tcPrChange>
          </w:tcPr>
          <w:p w14:paraId="4F914F84" w14:textId="100F7B4F"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5885" w:author="Radim Bačuvčík" w:date="2020-02-06T10:31:00Z">
              <w:r w:rsidR="008B593D">
                <w:rPr>
                  <w:rFonts w:asciiTheme="minorHAnsi" w:hAnsiTheme="minorHAnsi" w:cstheme="minorHAnsi"/>
                </w:rPr>
                <w:t>á</w:t>
              </w:r>
            </w:ins>
            <w:del w:id="5886" w:author="Radim Bačuvčík" w:date="2020-02-06T10:31:00Z">
              <w:r w:rsidRPr="00F52EEF" w:rsidDel="008B593D">
                <w:rPr>
                  <w:rFonts w:asciiTheme="minorHAnsi" w:hAnsiTheme="minorHAnsi" w:cstheme="minorHAnsi"/>
                </w:rPr>
                <w:delText>é</w:delText>
              </w:r>
            </w:del>
            <w:r w:rsidRPr="00F52EEF">
              <w:rPr>
                <w:rFonts w:asciiTheme="minorHAnsi" w:hAnsiTheme="minorHAnsi" w:cstheme="minorHAnsi"/>
              </w:rPr>
              <w:t xml:space="preserve"> komunikace</w:t>
            </w:r>
          </w:p>
        </w:tc>
      </w:tr>
      <w:tr w:rsidR="00E5029C" w:rsidRPr="00F52EEF" w14:paraId="1F0AE182" w14:textId="77777777" w:rsidTr="002F0599">
        <w:trPr>
          <w:trHeight w:val="213"/>
          <w:trPrChange w:id="5887" w:author="Josef Kocourek" w:date="2020-02-14T11:50:00Z">
            <w:trPr>
              <w:trHeight w:val="213"/>
            </w:trPr>
          </w:trPrChange>
        </w:trPr>
        <w:tc>
          <w:tcPr>
            <w:tcW w:w="3336" w:type="dxa"/>
            <w:gridSpan w:val="3"/>
            <w:shd w:val="clear" w:color="auto" w:fill="F7CAAC"/>
            <w:tcPrChange w:id="5888" w:author="Josef Kocourek" w:date="2020-02-14T11:50:00Z">
              <w:tcPr>
                <w:tcW w:w="3336" w:type="dxa"/>
                <w:gridSpan w:val="3"/>
                <w:shd w:val="clear" w:color="auto" w:fill="F7CAAC"/>
              </w:tcPr>
            </w:tcPrChange>
          </w:tcPr>
          <w:p w14:paraId="7EC607E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3752" w:type="dxa"/>
            <w:gridSpan w:val="5"/>
            <w:tcPrChange w:id="5889" w:author="Josef Kocourek" w:date="2020-02-14T11:50:00Z">
              <w:tcPr>
                <w:tcW w:w="3752" w:type="dxa"/>
                <w:gridSpan w:val="5"/>
              </w:tcPr>
            </w:tcPrChange>
          </w:tcPr>
          <w:p w14:paraId="0E2950BB"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Růžena Vorlová</w:t>
            </w:r>
          </w:p>
        </w:tc>
        <w:tc>
          <w:tcPr>
            <w:tcW w:w="993" w:type="dxa"/>
            <w:shd w:val="clear" w:color="auto" w:fill="F7CAAC"/>
            <w:tcPrChange w:id="5890" w:author="Josef Kocourek" w:date="2020-02-14T11:50:00Z">
              <w:tcPr>
                <w:tcW w:w="993" w:type="dxa"/>
                <w:shd w:val="clear" w:color="auto" w:fill="F7CAAC"/>
              </w:tcPr>
            </w:tcPrChange>
          </w:tcPr>
          <w:p w14:paraId="620AD180"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551" w:type="dxa"/>
            <w:gridSpan w:val="6"/>
            <w:tcPrChange w:id="5891" w:author="Josef Kocourek" w:date="2020-02-14T11:50:00Z">
              <w:tcPr>
                <w:tcW w:w="2596" w:type="dxa"/>
                <w:gridSpan w:val="8"/>
              </w:tcPr>
            </w:tcPrChange>
          </w:tcPr>
          <w:p w14:paraId="541404D9" w14:textId="687E42B5"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Ing., Ph</w:t>
            </w:r>
            <w:r w:rsidR="001067E4">
              <w:rPr>
                <w:rFonts w:asciiTheme="minorHAnsi" w:hAnsiTheme="minorHAnsi" w:cstheme="minorHAnsi"/>
              </w:rPr>
              <w:t>.</w:t>
            </w:r>
            <w:r w:rsidRPr="00F52EEF">
              <w:rPr>
                <w:rFonts w:asciiTheme="minorHAnsi" w:hAnsiTheme="minorHAnsi" w:cstheme="minorHAnsi"/>
              </w:rPr>
              <w:t>D.</w:t>
            </w:r>
          </w:p>
        </w:tc>
      </w:tr>
      <w:tr w:rsidR="00E5029C" w:rsidRPr="00F52EEF" w14:paraId="54F638F2" w14:textId="77777777" w:rsidTr="002F0599">
        <w:tc>
          <w:tcPr>
            <w:tcW w:w="3336" w:type="dxa"/>
            <w:gridSpan w:val="3"/>
            <w:shd w:val="clear" w:color="auto" w:fill="F7CAAC"/>
            <w:tcPrChange w:id="5892" w:author="Josef Kocourek" w:date="2020-02-14T11:50:00Z">
              <w:tcPr>
                <w:tcW w:w="3336" w:type="dxa"/>
                <w:gridSpan w:val="3"/>
                <w:shd w:val="clear" w:color="auto" w:fill="F7CAAC"/>
              </w:tcPr>
            </w:tcPrChange>
          </w:tcPr>
          <w:p w14:paraId="7F7A088C"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Change w:id="5893" w:author="Josef Kocourek" w:date="2020-02-14T11:50:00Z">
              <w:tcPr>
                <w:tcW w:w="829" w:type="dxa"/>
              </w:tcPr>
            </w:tcPrChange>
          </w:tcPr>
          <w:p w14:paraId="07A6D847"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1970</w:t>
            </w:r>
          </w:p>
        </w:tc>
        <w:tc>
          <w:tcPr>
            <w:tcW w:w="1648" w:type="dxa"/>
            <w:shd w:val="clear" w:color="auto" w:fill="F7CAAC"/>
            <w:tcPrChange w:id="5894" w:author="Josef Kocourek" w:date="2020-02-14T11:50:00Z">
              <w:tcPr>
                <w:tcW w:w="1648" w:type="dxa"/>
                <w:shd w:val="clear" w:color="auto" w:fill="F7CAAC"/>
              </w:tcPr>
            </w:tcPrChange>
          </w:tcPr>
          <w:p w14:paraId="26C3C12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567" w:type="dxa"/>
            <w:gridSpan w:val="2"/>
            <w:tcPrChange w:id="5895" w:author="Josef Kocourek" w:date="2020-02-14T11:50:00Z">
              <w:tcPr>
                <w:tcW w:w="567" w:type="dxa"/>
                <w:gridSpan w:val="2"/>
              </w:tcPr>
            </w:tcPrChange>
          </w:tcPr>
          <w:p w14:paraId="3ED6F40D" w14:textId="77777777" w:rsidR="00E5029C" w:rsidRPr="00F52EEF" w:rsidRDefault="00E5029C" w:rsidP="00935F76">
            <w:pPr>
              <w:tabs>
                <w:tab w:val="left" w:pos="567"/>
              </w:tabs>
              <w:autoSpaceDE w:val="0"/>
              <w:autoSpaceDN w:val="0"/>
              <w:adjustRightInd w:val="0"/>
              <w:rPr>
                <w:rFonts w:asciiTheme="minorHAnsi" w:hAnsiTheme="minorHAnsi" w:cstheme="minorHAnsi"/>
                <w:color w:val="1F497D" w:themeColor="text2"/>
              </w:rPr>
            </w:pPr>
            <w:r w:rsidRPr="00F52EEF">
              <w:rPr>
                <w:rFonts w:asciiTheme="minorHAnsi" w:eastAsia="Calibri" w:hAnsiTheme="minorHAnsi" w:cstheme="minorHAnsi"/>
                <w:iCs/>
              </w:rPr>
              <w:t xml:space="preserve">DPP </w:t>
            </w:r>
          </w:p>
        </w:tc>
        <w:tc>
          <w:tcPr>
            <w:tcW w:w="708" w:type="dxa"/>
            <w:shd w:val="clear" w:color="auto" w:fill="F7CAAC"/>
            <w:tcPrChange w:id="5896" w:author="Josef Kocourek" w:date="2020-02-14T11:50:00Z">
              <w:tcPr>
                <w:tcW w:w="708" w:type="dxa"/>
                <w:shd w:val="clear" w:color="auto" w:fill="F7CAAC"/>
              </w:tcPr>
            </w:tcPrChange>
          </w:tcPr>
          <w:p w14:paraId="575D779B"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3" w:type="dxa"/>
            <w:tcPrChange w:id="5897" w:author="Josef Kocourek" w:date="2020-02-14T11:50:00Z">
              <w:tcPr>
                <w:tcW w:w="993" w:type="dxa"/>
              </w:tcPr>
            </w:tcPrChange>
          </w:tcPr>
          <w:p w14:paraId="37C249D4" w14:textId="78B021BE"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w:t>
            </w:r>
            <w:r w:rsidR="00C667EB">
              <w:rPr>
                <w:rFonts w:asciiTheme="minorHAnsi" w:hAnsiTheme="minorHAnsi" w:cstheme="minorHAnsi"/>
              </w:rPr>
              <w:t>h</w:t>
            </w:r>
            <w:r w:rsidRPr="00F52EEF">
              <w:rPr>
                <w:rFonts w:asciiTheme="minorHAnsi" w:hAnsiTheme="minorHAnsi" w:cstheme="minorHAnsi"/>
              </w:rPr>
              <w:t>/t</w:t>
            </w:r>
            <w:r w:rsidR="00C667EB">
              <w:rPr>
                <w:rFonts w:asciiTheme="minorHAnsi" w:hAnsiTheme="minorHAnsi" w:cstheme="minorHAnsi"/>
              </w:rPr>
              <w:t>ý</w:t>
            </w:r>
            <w:r w:rsidRPr="00F52EEF">
              <w:rPr>
                <w:rFonts w:asciiTheme="minorHAnsi" w:hAnsiTheme="minorHAnsi" w:cstheme="minorHAnsi"/>
              </w:rPr>
              <w:t>d</w:t>
            </w:r>
            <w:r w:rsidR="00C667EB">
              <w:rPr>
                <w:rFonts w:asciiTheme="minorHAnsi" w:hAnsiTheme="minorHAnsi" w:cstheme="minorHAnsi"/>
              </w:rPr>
              <w:t>.</w:t>
            </w:r>
          </w:p>
        </w:tc>
        <w:tc>
          <w:tcPr>
            <w:tcW w:w="850" w:type="dxa"/>
            <w:gridSpan w:val="3"/>
            <w:shd w:val="clear" w:color="auto" w:fill="F7CAAC"/>
            <w:tcPrChange w:id="5898" w:author="Josef Kocourek" w:date="2020-02-14T11:50:00Z">
              <w:tcPr>
                <w:tcW w:w="850" w:type="dxa"/>
                <w:gridSpan w:val="3"/>
                <w:shd w:val="clear" w:color="auto" w:fill="F7CAAC"/>
              </w:tcPr>
            </w:tcPrChange>
          </w:tcPr>
          <w:p w14:paraId="33971FA9"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01" w:type="dxa"/>
            <w:gridSpan w:val="3"/>
            <w:tcPrChange w:id="5899" w:author="Josef Kocourek" w:date="2020-02-14T11:50:00Z">
              <w:tcPr>
                <w:tcW w:w="1746" w:type="dxa"/>
                <w:gridSpan w:val="5"/>
              </w:tcPr>
            </w:tcPrChange>
          </w:tcPr>
          <w:p w14:paraId="47A66179" w14:textId="1C929086"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12</w:t>
            </w:r>
            <w:r w:rsidR="00A87D7A" w:rsidRPr="00F52EEF">
              <w:rPr>
                <w:rFonts w:asciiTheme="minorHAnsi" w:eastAsia="Calibri" w:hAnsiTheme="minorHAnsi" w:cstheme="minorHAnsi"/>
              </w:rPr>
              <w:t>/</w:t>
            </w:r>
            <w:r w:rsidRPr="00F52EEF">
              <w:rPr>
                <w:rFonts w:asciiTheme="minorHAnsi" w:eastAsia="Calibri" w:hAnsiTheme="minorHAnsi" w:cstheme="minorHAnsi"/>
              </w:rPr>
              <w:t>2019</w:t>
            </w:r>
          </w:p>
        </w:tc>
      </w:tr>
      <w:tr w:rsidR="00E5029C" w:rsidRPr="00F52EEF" w14:paraId="75C923FC" w14:textId="77777777" w:rsidTr="002F0599">
        <w:tc>
          <w:tcPr>
            <w:tcW w:w="5813" w:type="dxa"/>
            <w:gridSpan w:val="5"/>
            <w:shd w:val="clear" w:color="auto" w:fill="F7CAAC"/>
            <w:tcPrChange w:id="5900" w:author="Josef Kocourek" w:date="2020-02-14T11:50:00Z">
              <w:tcPr>
                <w:tcW w:w="5813" w:type="dxa"/>
                <w:gridSpan w:val="5"/>
                <w:shd w:val="clear" w:color="auto" w:fill="F7CAAC"/>
              </w:tcPr>
            </w:tcPrChange>
          </w:tcPr>
          <w:p w14:paraId="04F37B87"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567" w:type="dxa"/>
            <w:gridSpan w:val="2"/>
            <w:tcPrChange w:id="5901" w:author="Josef Kocourek" w:date="2020-02-14T11:50:00Z">
              <w:tcPr>
                <w:tcW w:w="567" w:type="dxa"/>
                <w:gridSpan w:val="2"/>
              </w:tcPr>
            </w:tcPrChange>
          </w:tcPr>
          <w:p w14:paraId="0BD694D5"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iCs/>
              </w:rPr>
              <w:t>DPP</w:t>
            </w:r>
          </w:p>
        </w:tc>
        <w:tc>
          <w:tcPr>
            <w:tcW w:w="708" w:type="dxa"/>
            <w:shd w:val="clear" w:color="auto" w:fill="F7CAAC"/>
            <w:tcPrChange w:id="5902" w:author="Josef Kocourek" w:date="2020-02-14T11:50:00Z">
              <w:tcPr>
                <w:tcW w:w="708" w:type="dxa"/>
                <w:shd w:val="clear" w:color="auto" w:fill="F7CAAC"/>
              </w:tcPr>
            </w:tcPrChange>
          </w:tcPr>
          <w:p w14:paraId="421857FE"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993" w:type="dxa"/>
            <w:tcPrChange w:id="5903" w:author="Josef Kocourek" w:date="2020-02-14T11:50:00Z">
              <w:tcPr>
                <w:tcW w:w="993" w:type="dxa"/>
              </w:tcPr>
            </w:tcPrChange>
          </w:tcPr>
          <w:p w14:paraId="3AF46FFC" w14:textId="308F6640"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rPr>
              <w:t>1h/t</w:t>
            </w:r>
            <w:r w:rsidR="00C667EB">
              <w:rPr>
                <w:rFonts w:asciiTheme="minorHAnsi" w:hAnsiTheme="minorHAnsi" w:cstheme="minorHAnsi"/>
              </w:rPr>
              <w:t>ý</w:t>
            </w:r>
            <w:r w:rsidRPr="00F52EEF">
              <w:rPr>
                <w:rFonts w:asciiTheme="minorHAnsi" w:hAnsiTheme="minorHAnsi" w:cstheme="minorHAnsi"/>
              </w:rPr>
              <w:t>d</w:t>
            </w:r>
            <w:r w:rsidR="00C667EB">
              <w:rPr>
                <w:rFonts w:asciiTheme="minorHAnsi" w:hAnsiTheme="minorHAnsi" w:cstheme="minorHAnsi"/>
              </w:rPr>
              <w:t>.</w:t>
            </w:r>
          </w:p>
        </w:tc>
        <w:tc>
          <w:tcPr>
            <w:tcW w:w="850" w:type="dxa"/>
            <w:gridSpan w:val="3"/>
            <w:shd w:val="clear" w:color="auto" w:fill="F7CAAC"/>
            <w:tcPrChange w:id="5904" w:author="Josef Kocourek" w:date="2020-02-14T11:50:00Z">
              <w:tcPr>
                <w:tcW w:w="850" w:type="dxa"/>
                <w:gridSpan w:val="3"/>
                <w:shd w:val="clear" w:color="auto" w:fill="F7CAAC"/>
              </w:tcPr>
            </w:tcPrChange>
          </w:tcPr>
          <w:p w14:paraId="4E78DFA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701" w:type="dxa"/>
            <w:gridSpan w:val="3"/>
            <w:tcPrChange w:id="5905" w:author="Josef Kocourek" w:date="2020-02-14T11:50:00Z">
              <w:tcPr>
                <w:tcW w:w="1746" w:type="dxa"/>
                <w:gridSpan w:val="5"/>
              </w:tcPr>
            </w:tcPrChange>
          </w:tcPr>
          <w:p w14:paraId="0E29D47B" w14:textId="149937C9" w:rsidR="00E5029C" w:rsidRPr="00F52EEF" w:rsidRDefault="00E5029C" w:rsidP="00935F76">
            <w:pPr>
              <w:tabs>
                <w:tab w:val="left" w:pos="567"/>
              </w:tabs>
              <w:jc w:val="both"/>
              <w:rPr>
                <w:rFonts w:asciiTheme="minorHAnsi" w:hAnsiTheme="minorHAnsi" w:cstheme="minorHAnsi"/>
              </w:rPr>
            </w:pPr>
            <w:r w:rsidRPr="00F52EEF">
              <w:rPr>
                <w:rFonts w:asciiTheme="minorHAnsi" w:eastAsia="Calibri" w:hAnsiTheme="minorHAnsi" w:cstheme="minorHAnsi"/>
              </w:rPr>
              <w:t>12</w:t>
            </w:r>
            <w:r w:rsidR="00A87D7A" w:rsidRPr="00F52EEF">
              <w:rPr>
                <w:rFonts w:asciiTheme="minorHAnsi" w:eastAsia="Calibri" w:hAnsiTheme="minorHAnsi" w:cstheme="minorHAnsi"/>
              </w:rPr>
              <w:t>/</w:t>
            </w:r>
            <w:r w:rsidRPr="00F52EEF">
              <w:rPr>
                <w:rFonts w:asciiTheme="minorHAnsi" w:eastAsia="Calibri" w:hAnsiTheme="minorHAnsi" w:cstheme="minorHAnsi"/>
              </w:rPr>
              <w:t>2019</w:t>
            </w:r>
          </w:p>
        </w:tc>
      </w:tr>
      <w:tr w:rsidR="00E5029C" w:rsidRPr="00F52EEF" w14:paraId="492F20E1" w14:textId="77777777" w:rsidTr="002F0599">
        <w:tc>
          <w:tcPr>
            <w:tcW w:w="6380" w:type="dxa"/>
            <w:gridSpan w:val="7"/>
            <w:shd w:val="clear" w:color="auto" w:fill="F7CAAC"/>
            <w:tcPrChange w:id="5906" w:author="Josef Kocourek" w:date="2020-02-14T11:50:00Z">
              <w:tcPr>
                <w:tcW w:w="6380" w:type="dxa"/>
                <w:gridSpan w:val="7"/>
                <w:shd w:val="clear" w:color="auto" w:fill="F7CAAC"/>
              </w:tcPr>
            </w:tcPrChange>
          </w:tcPr>
          <w:p w14:paraId="198CC950" w14:textId="6071DF12"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701" w:type="dxa"/>
            <w:gridSpan w:val="2"/>
            <w:shd w:val="clear" w:color="auto" w:fill="F7CAAC"/>
            <w:tcPrChange w:id="5907" w:author="Josef Kocourek" w:date="2020-02-14T11:50:00Z">
              <w:tcPr>
                <w:tcW w:w="1701" w:type="dxa"/>
                <w:gridSpan w:val="2"/>
                <w:shd w:val="clear" w:color="auto" w:fill="F7CAAC"/>
              </w:tcPr>
            </w:tcPrChange>
          </w:tcPr>
          <w:p w14:paraId="4913CC64"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551" w:type="dxa"/>
            <w:gridSpan w:val="6"/>
            <w:shd w:val="clear" w:color="auto" w:fill="F7CAAC"/>
            <w:tcPrChange w:id="5908" w:author="Josef Kocourek" w:date="2020-02-14T11:50:00Z">
              <w:tcPr>
                <w:tcW w:w="2596" w:type="dxa"/>
                <w:gridSpan w:val="8"/>
                <w:shd w:val="clear" w:color="auto" w:fill="F7CAAC"/>
              </w:tcPr>
            </w:tcPrChange>
          </w:tcPr>
          <w:p w14:paraId="1794F95D"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E5029C" w:rsidRPr="00F52EEF" w14:paraId="3EAAD1D5" w14:textId="77777777" w:rsidTr="002F0599">
        <w:tc>
          <w:tcPr>
            <w:tcW w:w="6380" w:type="dxa"/>
            <w:gridSpan w:val="7"/>
            <w:tcPrChange w:id="5909" w:author="Josef Kocourek" w:date="2020-02-14T11:50:00Z">
              <w:tcPr>
                <w:tcW w:w="6380" w:type="dxa"/>
                <w:gridSpan w:val="7"/>
              </w:tcPr>
            </w:tcPrChange>
          </w:tcPr>
          <w:p w14:paraId="300D2524" w14:textId="77777777" w:rsidR="00E5029C" w:rsidRPr="00F52EEF" w:rsidRDefault="00E5029C" w:rsidP="00935F76">
            <w:pPr>
              <w:tabs>
                <w:tab w:val="left" w:pos="567"/>
              </w:tabs>
              <w:jc w:val="both"/>
              <w:rPr>
                <w:rFonts w:asciiTheme="minorHAnsi" w:hAnsiTheme="minorHAnsi" w:cstheme="minorHAnsi"/>
              </w:rPr>
            </w:pPr>
          </w:p>
        </w:tc>
        <w:tc>
          <w:tcPr>
            <w:tcW w:w="1701" w:type="dxa"/>
            <w:gridSpan w:val="2"/>
            <w:tcPrChange w:id="5910" w:author="Josef Kocourek" w:date="2020-02-14T11:50:00Z">
              <w:tcPr>
                <w:tcW w:w="1701" w:type="dxa"/>
                <w:gridSpan w:val="2"/>
              </w:tcPr>
            </w:tcPrChange>
          </w:tcPr>
          <w:p w14:paraId="0356A1E9" w14:textId="77777777" w:rsidR="00E5029C" w:rsidRPr="00F52EEF" w:rsidRDefault="00E5029C" w:rsidP="00935F76">
            <w:pPr>
              <w:tabs>
                <w:tab w:val="left" w:pos="567"/>
              </w:tabs>
              <w:jc w:val="both"/>
              <w:rPr>
                <w:rFonts w:asciiTheme="minorHAnsi" w:hAnsiTheme="minorHAnsi" w:cstheme="minorHAnsi"/>
              </w:rPr>
            </w:pPr>
          </w:p>
        </w:tc>
        <w:tc>
          <w:tcPr>
            <w:tcW w:w="2551" w:type="dxa"/>
            <w:gridSpan w:val="6"/>
            <w:tcPrChange w:id="5911" w:author="Josef Kocourek" w:date="2020-02-14T11:50:00Z">
              <w:tcPr>
                <w:tcW w:w="2596" w:type="dxa"/>
                <w:gridSpan w:val="8"/>
              </w:tcPr>
            </w:tcPrChange>
          </w:tcPr>
          <w:p w14:paraId="2D8E143A"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2F27C950" w14:textId="77777777" w:rsidTr="002F0599">
        <w:tc>
          <w:tcPr>
            <w:tcW w:w="6380" w:type="dxa"/>
            <w:gridSpan w:val="7"/>
            <w:tcPrChange w:id="5912" w:author="Josef Kocourek" w:date="2020-02-14T11:50:00Z">
              <w:tcPr>
                <w:tcW w:w="6380" w:type="dxa"/>
                <w:gridSpan w:val="7"/>
              </w:tcPr>
            </w:tcPrChange>
          </w:tcPr>
          <w:p w14:paraId="3A40AD46" w14:textId="77777777" w:rsidR="00E5029C" w:rsidRPr="00F52EEF" w:rsidRDefault="00E5029C" w:rsidP="00935F76">
            <w:pPr>
              <w:tabs>
                <w:tab w:val="left" w:pos="567"/>
              </w:tabs>
              <w:jc w:val="both"/>
              <w:rPr>
                <w:rFonts w:asciiTheme="minorHAnsi" w:hAnsiTheme="minorHAnsi" w:cstheme="minorHAnsi"/>
              </w:rPr>
            </w:pPr>
          </w:p>
        </w:tc>
        <w:tc>
          <w:tcPr>
            <w:tcW w:w="1701" w:type="dxa"/>
            <w:gridSpan w:val="2"/>
            <w:tcPrChange w:id="5913" w:author="Josef Kocourek" w:date="2020-02-14T11:50:00Z">
              <w:tcPr>
                <w:tcW w:w="1701" w:type="dxa"/>
                <w:gridSpan w:val="2"/>
              </w:tcPr>
            </w:tcPrChange>
          </w:tcPr>
          <w:p w14:paraId="5E44288D" w14:textId="77777777" w:rsidR="00E5029C" w:rsidRPr="00F52EEF" w:rsidRDefault="00E5029C" w:rsidP="00935F76">
            <w:pPr>
              <w:tabs>
                <w:tab w:val="left" w:pos="567"/>
              </w:tabs>
              <w:jc w:val="both"/>
              <w:rPr>
                <w:rFonts w:asciiTheme="minorHAnsi" w:hAnsiTheme="minorHAnsi" w:cstheme="minorHAnsi"/>
              </w:rPr>
            </w:pPr>
          </w:p>
        </w:tc>
        <w:tc>
          <w:tcPr>
            <w:tcW w:w="2551" w:type="dxa"/>
            <w:gridSpan w:val="6"/>
            <w:tcPrChange w:id="5914" w:author="Josef Kocourek" w:date="2020-02-14T11:50:00Z">
              <w:tcPr>
                <w:tcW w:w="2596" w:type="dxa"/>
                <w:gridSpan w:val="8"/>
              </w:tcPr>
            </w:tcPrChange>
          </w:tcPr>
          <w:p w14:paraId="77D4860E"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58CC1F8E" w14:textId="77777777" w:rsidTr="002F0599">
        <w:tc>
          <w:tcPr>
            <w:tcW w:w="6380" w:type="dxa"/>
            <w:gridSpan w:val="7"/>
            <w:tcPrChange w:id="5915" w:author="Josef Kocourek" w:date="2020-02-14T11:50:00Z">
              <w:tcPr>
                <w:tcW w:w="6380" w:type="dxa"/>
                <w:gridSpan w:val="7"/>
              </w:tcPr>
            </w:tcPrChange>
          </w:tcPr>
          <w:p w14:paraId="2462D037" w14:textId="77777777" w:rsidR="00E5029C" w:rsidRPr="00F52EEF" w:rsidRDefault="00E5029C" w:rsidP="00935F76">
            <w:pPr>
              <w:tabs>
                <w:tab w:val="left" w:pos="567"/>
              </w:tabs>
              <w:jc w:val="both"/>
              <w:rPr>
                <w:rFonts w:asciiTheme="minorHAnsi" w:hAnsiTheme="minorHAnsi" w:cstheme="minorHAnsi"/>
              </w:rPr>
            </w:pPr>
          </w:p>
        </w:tc>
        <w:tc>
          <w:tcPr>
            <w:tcW w:w="1701" w:type="dxa"/>
            <w:gridSpan w:val="2"/>
            <w:tcPrChange w:id="5916" w:author="Josef Kocourek" w:date="2020-02-14T11:50:00Z">
              <w:tcPr>
                <w:tcW w:w="1701" w:type="dxa"/>
                <w:gridSpan w:val="2"/>
              </w:tcPr>
            </w:tcPrChange>
          </w:tcPr>
          <w:p w14:paraId="7DDA92C3" w14:textId="77777777" w:rsidR="00E5029C" w:rsidRPr="00F52EEF" w:rsidRDefault="00E5029C" w:rsidP="00935F76">
            <w:pPr>
              <w:tabs>
                <w:tab w:val="left" w:pos="567"/>
              </w:tabs>
              <w:jc w:val="both"/>
              <w:rPr>
                <w:rFonts w:asciiTheme="minorHAnsi" w:hAnsiTheme="minorHAnsi" w:cstheme="minorHAnsi"/>
              </w:rPr>
            </w:pPr>
          </w:p>
        </w:tc>
        <w:tc>
          <w:tcPr>
            <w:tcW w:w="2551" w:type="dxa"/>
            <w:gridSpan w:val="6"/>
            <w:tcPrChange w:id="5917" w:author="Josef Kocourek" w:date="2020-02-14T11:50:00Z">
              <w:tcPr>
                <w:tcW w:w="2596" w:type="dxa"/>
                <w:gridSpan w:val="8"/>
              </w:tcPr>
            </w:tcPrChange>
          </w:tcPr>
          <w:p w14:paraId="453D394D"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1456D259" w14:textId="77777777" w:rsidTr="002F0599">
        <w:tc>
          <w:tcPr>
            <w:tcW w:w="10632" w:type="dxa"/>
            <w:gridSpan w:val="15"/>
            <w:shd w:val="clear" w:color="auto" w:fill="F7CAAC"/>
            <w:tcPrChange w:id="5918" w:author="Josef Kocourek" w:date="2020-02-14T11:50:00Z">
              <w:tcPr>
                <w:tcW w:w="10677" w:type="dxa"/>
                <w:gridSpan w:val="17"/>
                <w:shd w:val="clear" w:color="auto" w:fill="F7CAAC"/>
              </w:tcPr>
            </w:tcPrChange>
          </w:tcPr>
          <w:p w14:paraId="29E36999" w14:textId="77777777" w:rsidR="00E5029C" w:rsidRPr="00F52EEF" w:rsidRDefault="00E5029C"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E5029C" w:rsidRPr="00F52EEF" w14:paraId="15460276" w14:textId="77777777" w:rsidTr="002F0599">
        <w:trPr>
          <w:trHeight w:val="511"/>
          <w:trPrChange w:id="5919" w:author="Josef Kocourek" w:date="2020-02-14T11:50:00Z">
            <w:trPr>
              <w:trHeight w:val="511"/>
            </w:trPr>
          </w:trPrChange>
        </w:trPr>
        <w:tc>
          <w:tcPr>
            <w:tcW w:w="10632" w:type="dxa"/>
            <w:gridSpan w:val="15"/>
            <w:tcBorders>
              <w:top w:val="nil"/>
            </w:tcBorders>
            <w:tcPrChange w:id="5920" w:author="Josef Kocourek" w:date="2020-02-14T11:50:00Z">
              <w:tcPr>
                <w:tcW w:w="10677" w:type="dxa"/>
                <w:gridSpan w:val="17"/>
                <w:tcBorders>
                  <w:top w:val="nil"/>
                </w:tcBorders>
              </w:tcPr>
            </w:tcPrChange>
          </w:tcPr>
          <w:p w14:paraId="137BF7B9" w14:textId="5C6091DC"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Mediální plánování – garant předmětu, přednášející, vede semináře</w:t>
            </w:r>
          </w:p>
          <w:p w14:paraId="15DB3326"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5C4EA90A" w14:textId="77777777" w:rsidTr="002F0599">
        <w:tc>
          <w:tcPr>
            <w:tcW w:w="10632" w:type="dxa"/>
            <w:gridSpan w:val="15"/>
            <w:shd w:val="clear" w:color="auto" w:fill="F7CAAC"/>
            <w:tcPrChange w:id="5921" w:author="Josef Kocourek" w:date="2020-02-14T11:50:00Z">
              <w:tcPr>
                <w:tcW w:w="10677" w:type="dxa"/>
                <w:gridSpan w:val="17"/>
                <w:shd w:val="clear" w:color="auto" w:fill="F7CAAC"/>
              </w:tcPr>
            </w:tcPrChange>
          </w:tcPr>
          <w:p w14:paraId="39D9318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E5029C" w:rsidRPr="00F52EEF" w14:paraId="0107C900" w14:textId="77777777" w:rsidTr="002F0599">
        <w:trPr>
          <w:trHeight w:val="1055"/>
          <w:trPrChange w:id="5922" w:author="Josef Kocourek" w:date="2020-02-14T11:50:00Z">
            <w:trPr>
              <w:trHeight w:val="1055"/>
            </w:trPr>
          </w:trPrChange>
        </w:trPr>
        <w:tc>
          <w:tcPr>
            <w:tcW w:w="10632" w:type="dxa"/>
            <w:gridSpan w:val="15"/>
            <w:tcPrChange w:id="5923" w:author="Josef Kocourek" w:date="2020-02-14T11:50:00Z">
              <w:tcPr>
                <w:tcW w:w="10677" w:type="dxa"/>
                <w:gridSpan w:val="17"/>
              </w:tcPr>
            </w:tcPrChange>
          </w:tcPr>
          <w:p w14:paraId="50B7D506" w14:textId="5358E046"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2000</w:t>
            </w:r>
            <w:r w:rsidR="001067E4">
              <w:rPr>
                <w:rFonts w:asciiTheme="minorHAnsi" w:eastAsia="Calibri" w:hAnsiTheme="minorHAnsi" w:cstheme="minorHAnsi"/>
              </w:rPr>
              <w:t>:</w:t>
            </w:r>
            <w:r w:rsidRPr="00F52EEF">
              <w:rPr>
                <w:rFonts w:asciiTheme="minorHAnsi" w:eastAsia="Calibri" w:hAnsiTheme="minorHAnsi" w:cstheme="minorHAnsi"/>
              </w:rPr>
              <w:t xml:space="preserve"> VUT v Brně, FaME ve Zlíně, obor Marketing a management</w:t>
            </w:r>
            <w:r w:rsidR="001067E4">
              <w:rPr>
                <w:rFonts w:asciiTheme="minorHAnsi" w:eastAsia="Calibri" w:hAnsiTheme="minorHAnsi" w:cstheme="minorHAnsi"/>
              </w:rPr>
              <w:t xml:space="preserve"> (Ing.)</w:t>
            </w:r>
          </w:p>
          <w:p w14:paraId="7FC9EFF7" w14:textId="5610799A" w:rsidR="00BF1587"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2016</w:t>
            </w:r>
            <w:r w:rsidR="001067E4">
              <w:rPr>
                <w:rFonts w:asciiTheme="minorHAnsi" w:eastAsia="Calibri" w:hAnsiTheme="minorHAnsi" w:cstheme="minorHAnsi"/>
              </w:rPr>
              <w:t>:</w:t>
            </w:r>
            <w:r w:rsidRPr="00F52EEF">
              <w:rPr>
                <w:rFonts w:asciiTheme="minorHAnsi" w:eastAsia="Calibri" w:hAnsiTheme="minorHAnsi" w:cstheme="minorHAnsi"/>
              </w:rPr>
              <w:t xml:space="preserve"> Panevropská VŠ, obor Masmediální komunikace</w:t>
            </w:r>
            <w:r w:rsidR="001067E4">
              <w:rPr>
                <w:rFonts w:asciiTheme="minorHAnsi" w:eastAsia="Calibri" w:hAnsiTheme="minorHAnsi" w:cstheme="minorHAnsi"/>
              </w:rPr>
              <w:t xml:space="preserve"> (Ph.D.)</w:t>
            </w:r>
          </w:p>
        </w:tc>
      </w:tr>
      <w:tr w:rsidR="00E5029C" w:rsidRPr="00F52EEF" w14:paraId="56D5B1BC" w14:textId="77777777" w:rsidTr="002F0599">
        <w:tc>
          <w:tcPr>
            <w:tcW w:w="10632" w:type="dxa"/>
            <w:gridSpan w:val="15"/>
            <w:shd w:val="clear" w:color="auto" w:fill="F7CAAC"/>
            <w:tcPrChange w:id="5924" w:author="Josef Kocourek" w:date="2020-02-14T11:50:00Z">
              <w:tcPr>
                <w:tcW w:w="10677" w:type="dxa"/>
                <w:gridSpan w:val="17"/>
                <w:shd w:val="clear" w:color="auto" w:fill="F7CAAC"/>
              </w:tcPr>
            </w:tcPrChange>
          </w:tcPr>
          <w:p w14:paraId="22B6B8A1"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E5029C" w:rsidRPr="00F52EEF" w14:paraId="0F1C27D6" w14:textId="77777777" w:rsidTr="002F0599">
        <w:trPr>
          <w:trHeight w:val="1090"/>
          <w:trPrChange w:id="5925" w:author="Josef Kocourek" w:date="2020-02-14T11:50:00Z">
            <w:trPr>
              <w:trHeight w:val="1090"/>
            </w:trPr>
          </w:trPrChange>
        </w:trPr>
        <w:tc>
          <w:tcPr>
            <w:tcW w:w="10632" w:type="dxa"/>
            <w:gridSpan w:val="15"/>
            <w:tcPrChange w:id="5926" w:author="Josef Kocourek" w:date="2020-02-14T11:50:00Z">
              <w:tcPr>
                <w:tcW w:w="10677" w:type="dxa"/>
                <w:gridSpan w:val="17"/>
              </w:tcPr>
            </w:tcPrChange>
          </w:tcPr>
          <w:p w14:paraId="5F1055F2"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UTB, FaME (OA T. Bati a VOŠE Zlín), vyučující odborných předmětů na bakalářském studiu + VOŠ (Marketing, Reklama, Marketingová komunikace, Marketingový výzkum, Marketing obchodu a služeb, Sociální komunikace, Řízení lidských zdrojů, Rozvoj kariéry), 2004-2015</w:t>
            </w:r>
          </w:p>
          <w:p w14:paraId="10BE0294" w14:textId="77777777" w:rsidR="00E5029C" w:rsidRPr="00F52EEF" w:rsidRDefault="00E5029C" w:rsidP="00935F76">
            <w:pPr>
              <w:tabs>
                <w:tab w:val="left" w:pos="567"/>
              </w:tabs>
              <w:autoSpaceDE w:val="0"/>
              <w:autoSpaceDN w:val="0"/>
              <w:adjustRightInd w:val="0"/>
              <w:rPr>
                <w:rFonts w:asciiTheme="minorHAnsi" w:eastAsia="Calibri" w:hAnsiTheme="minorHAnsi" w:cstheme="minorHAnsi"/>
                <w:color w:val="FF0000"/>
              </w:rPr>
            </w:pPr>
          </w:p>
          <w:p w14:paraId="64759D30" w14:textId="77777777" w:rsidR="00E5029C" w:rsidRPr="00F52EEF" w:rsidRDefault="00E5029C" w:rsidP="00935F76">
            <w:pPr>
              <w:tabs>
                <w:tab w:val="left" w:pos="567"/>
              </w:tabs>
              <w:jc w:val="both"/>
              <w:rPr>
                <w:rFonts w:asciiTheme="minorHAnsi" w:hAnsiTheme="minorHAnsi" w:cstheme="minorHAnsi"/>
                <w:color w:val="FF0000"/>
              </w:rPr>
            </w:pPr>
          </w:p>
        </w:tc>
      </w:tr>
      <w:tr w:rsidR="00E5029C" w:rsidRPr="00F52EEF" w14:paraId="5F9BD915" w14:textId="77777777" w:rsidTr="002F0599">
        <w:trPr>
          <w:trHeight w:val="250"/>
          <w:trPrChange w:id="5927" w:author="Josef Kocourek" w:date="2020-02-14T11:50:00Z">
            <w:trPr>
              <w:trHeight w:val="250"/>
            </w:trPr>
          </w:trPrChange>
        </w:trPr>
        <w:tc>
          <w:tcPr>
            <w:tcW w:w="10632" w:type="dxa"/>
            <w:gridSpan w:val="15"/>
            <w:shd w:val="clear" w:color="auto" w:fill="F7CAAC"/>
            <w:tcPrChange w:id="5928" w:author="Josef Kocourek" w:date="2020-02-14T11:50:00Z">
              <w:tcPr>
                <w:tcW w:w="10677" w:type="dxa"/>
                <w:gridSpan w:val="17"/>
                <w:shd w:val="clear" w:color="auto" w:fill="F7CAAC"/>
              </w:tcPr>
            </w:tcPrChange>
          </w:tcPr>
          <w:p w14:paraId="4630F7B6"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E5029C" w:rsidRPr="00F52EEF" w14:paraId="0F159B7F" w14:textId="77777777" w:rsidTr="002F0599">
        <w:trPr>
          <w:trHeight w:val="593"/>
          <w:trPrChange w:id="5929" w:author="Josef Kocourek" w:date="2020-02-14T11:50:00Z">
            <w:trPr>
              <w:trHeight w:val="593"/>
            </w:trPr>
          </w:trPrChange>
        </w:trPr>
        <w:tc>
          <w:tcPr>
            <w:tcW w:w="10632" w:type="dxa"/>
            <w:gridSpan w:val="15"/>
            <w:tcPrChange w:id="5930" w:author="Josef Kocourek" w:date="2020-02-14T11:50:00Z">
              <w:tcPr>
                <w:tcW w:w="10677" w:type="dxa"/>
                <w:gridSpan w:val="17"/>
              </w:tcPr>
            </w:tcPrChange>
          </w:tcPr>
          <w:p w14:paraId="78E3DDE8"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Diplomové práce – 11x vedení</w:t>
            </w:r>
          </w:p>
          <w:p w14:paraId="58C500F8"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Bakalářské práce – 33x vedení</w:t>
            </w:r>
          </w:p>
          <w:p w14:paraId="18C31552" w14:textId="77777777" w:rsidR="00E5029C" w:rsidRPr="00F52EEF" w:rsidRDefault="00E5029C" w:rsidP="00935F76">
            <w:pPr>
              <w:tabs>
                <w:tab w:val="left" w:pos="567"/>
              </w:tabs>
              <w:jc w:val="both"/>
              <w:rPr>
                <w:rFonts w:asciiTheme="minorHAnsi" w:hAnsiTheme="minorHAnsi" w:cstheme="minorHAnsi"/>
              </w:rPr>
            </w:pPr>
          </w:p>
        </w:tc>
      </w:tr>
      <w:tr w:rsidR="00E5029C" w:rsidRPr="00F52EEF" w14:paraId="54DAF73F" w14:textId="77777777" w:rsidTr="002F0599">
        <w:trPr>
          <w:cantSplit/>
          <w:trPrChange w:id="5931" w:author="Josef Kocourek" w:date="2020-02-14T11:50:00Z">
            <w:trPr>
              <w:cantSplit/>
            </w:trPr>
          </w:trPrChange>
        </w:trPr>
        <w:tc>
          <w:tcPr>
            <w:tcW w:w="4165" w:type="dxa"/>
            <w:gridSpan w:val="4"/>
            <w:tcBorders>
              <w:top w:val="single" w:sz="12" w:space="0" w:color="auto"/>
            </w:tcBorders>
            <w:shd w:val="clear" w:color="auto" w:fill="F7CAAC"/>
            <w:tcPrChange w:id="5932" w:author="Josef Kocourek" w:date="2020-02-14T11:50:00Z">
              <w:tcPr>
                <w:tcW w:w="4165" w:type="dxa"/>
                <w:gridSpan w:val="4"/>
                <w:tcBorders>
                  <w:top w:val="single" w:sz="12" w:space="0" w:color="auto"/>
                </w:tcBorders>
                <w:shd w:val="clear" w:color="auto" w:fill="F7CAAC"/>
              </w:tcPr>
            </w:tcPrChange>
          </w:tcPr>
          <w:p w14:paraId="4AFB0D29"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073" w:type="dxa"/>
            <w:gridSpan w:val="2"/>
            <w:tcBorders>
              <w:top w:val="single" w:sz="12" w:space="0" w:color="auto"/>
            </w:tcBorders>
            <w:shd w:val="clear" w:color="auto" w:fill="F7CAAC"/>
            <w:tcPrChange w:id="5933" w:author="Josef Kocourek" w:date="2020-02-14T11:50:00Z">
              <w:tcPr>
                <w:tcW w:w="2073" w:type="dxa"/>
                <w:gridSpan w:val="2"/>
                <w:tcBorders>
                  <w:top w:val="single" w:sz="12" w:space="0" w:color="auto"/>
                </w:tcBorders>
                <w:shd w:val="clear" w:color="auto" w:fill="F7CAAC"/>
              </w:tcPr>
            </w:tcPrChange>
          </w:tcPr>
          <w:p w14:paraId="1C34B65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843" w:type="dxa"/>
            <w:gridSpan w:val="3"/>
            <w:tcBorders>
              <w:top w:val="single" w:sz="12" w:space="0" w:color="auto"/>
              <w:right w:val="single" w:sz="12" w:space="0" w:color="auto"/>
            </w:tcBorders>
            <w:shd w:val="clear" w:color="auto" w:fill="F7CAAC"/>
            <w:tcPrChange w:id="5934" w:author="Josef Kocourek" w:date="2020-02-14T11:50:00Z">
              <w:tcPr>
                <w:tcW w:w="1843" w:type="dxa"/>
                <w:gridSpan w:val="3"/>
                <w:tcBorders>
                  <w:top w:val="single" w:sz="12" w:space="0" w:color="auto"/>
                  <w:right w:val="single" w:sz="12" w:space="0" w:color="auto"/>
                </w:tcBorders>
                <w:shd w:val="clear" w:color="auto" w:fill="F7CAAC"/>
              </w:tcPr>
            </w:tcPrChange>
          </w:tcPr>
          <w:p w14:paraId="2D42DB6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551" w:type="dxa"/>
            <w:gridSpan w:val="6"/>
            <w:tcBorders>
              <w:top w:val="single" w:sz="12" w:space="0" w:color="auto"/>
              <w:left w:val="single" w:sz="12" w:space="0" w:color="auto"/>
            </w:tcBorders>
            <w:shd w:val="clear" w:color="auto" w:fill="F7CAAC"/>
            <w:tcPrChange w:id="5935" w:author="Josef Kocourek" w:date="2020-02-14T11:50:00Z">
              <w:tcPr>
                <w:tcW w:w="2596" w:type="dxa"/>
                <w:gridSpan w:val="8"/>
                <w:tcBorders>
                  <w:top w:val="single" w:sz="12" w:space="0" w:color="auto"/>
                  <w:left w:val="single" w:sz="12" w:space="0" w:color="auto"/>
                </w:tcBorders>
                <w:shd w:val="clear" w:color="auto" w:fill="F7CAAC"/>
              </w:tcPr>
            </w:tcPrChange>
          </w:tcPr>
          <w:p w14:paraId="78E8BF8F"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p w14:paraId="1409BE6C" w14:textId="77777777" w:rsidR="00E5029C" w:rsidRPr="00F52EEF" w:rsidRDefault="00E5029C" w:rsidP="00935F76">
            <w:pPr>
              <w:tabs>
                <w:tab w:val="left" w:pos="567"/>
              </w:tabs>
              <w:rPr>
                <w:rFonts w:asciiTheme="minorHAnsi" w:hAnsiTheme="minorHAnsi" w:cstheme="minorHAnsi"/>
                <w:b/>
              </w:rPr>
            </w:pPr>
          </w:p>
        </w:tc>
      </w:tr>
      <w:tr w:rsidR="00E5029C" w:rsidRPr="00F52EEF" w14:paraId="473767CA" w14:textId="77777777" w:rsidTr="002F0599">
        <w:trPr>
          <w:cantSplit/>
          <w:trPrChange w:id="5936" w:author="Josef Kocourek" w:date="2020-02-14T11:50:00Z">
            <w:trPr>
              <w:cantSplit/>
            </w:trPr>
          </w:trPrChange>
        </w:trPr>
        <w:tc>
          <w:tcPr>
            <w:tcW w:w="4165" w:type="dxa"/>
            <w:gridSpan w:val="4"/>
            <w:tcPrChange w:id="5937" w:author="Josef Kocourek" w:date="2020-02-14T11:50:00Z">
              <w:tcPr>
                <w:tcW w:w="4165" w:type="dxa"/>
                <w:gridSpan w:val="4"/>
              </w:tcPr>
            </w:tcPrChange>
          </w:tcPr>
          <w:p w14:paraId="6F4C06B2" w14:textId="77777777" w:rsidR="00E5029C" w:rsidRPr="00F52EEF" w:rsidRDefault="00E5029C" w:rsidP="00935F76">
            <w:pPr>
              <w:tabs>
                <w:tab w:val="left" w:pos="567"/>
              </w:tabs>
              <w:jc w:val="both"/>
              <w:rPr>
                <w:rFonts w:asciiTheme="minorHAnsi" w:hAnsiTheme="minorHAnsi" w:cstheme="minorHAnsi"/>
                <w:color w:val="FF0000"/>
              </w:rPr>
            </w:pPr>
          </w:p>
        </w:tc>
        <w:tc>
          <w:tcPr>
            <w:tcW w:w="2073" w:type="dxa"/>
            <w:gridSpan w:val="2"/>
            <w:tcPrChange w:id="5938" w:author="Josef Kocourek" w:date="2020-02-14T11:50:00Z">
              <w:tcPr>
                <w:tcW w:w="2073" w:type="dxa"/>
                <w:gridSpan w:val="2"/>
              </w:tcPr>
            </w:tcPrChange>
          </w:tcPr>
          <w:p w14:paraId="52A9E08F" w14:textId="77777777" w:rsidR="00E5029C" w:rsidRPr="00F52EEF" w:rsidRDefault="00E5029C" w:rsidP="00935F76">
            <w:pPr>
              <w:tabs>
                <w:tab w:val="left" w:pos="567"/>
              </w:tabs>
              <w:jc w:val="both"/>
              <w:rPr>
                <w:rFonts w:asciiTheme="minorHAnsi" w:hAnsiTheme="minorHAnsi" w:cstheme="minorHAnsi"/>
                <w:color w:val="FF0000"/>
              </w:rPr>
            </w:pPr>
          </w:p>
        </w:tc>
        <w:tc>
          <w:tcPr>
            <w:tcW w:w="1843" w:type="dxa"/>
            <w:gridSpan w:val="3"/>
            <w:tcBorders>
              <w:right w:val="single" w:sz="12" w:space="0" w:color="auto"/>
            </w:tcBorders>
            <w:tcPrChange w:id="5939" w:author="Josef Kocourek" w:date="2020-02-14T11:50:00Z">
              <w:tcPr>
                <w:tcW w:w="1843" w:type="dxa"/>
                <w:gridSpan w:val="3"/>
                <w:tcBorders>
                  <w:right w:val="single" w:sz="12" w:space="0" w:color="auto"/>
                </w:tcBorders>
              </w:tcPr>
            </w:tcPrChange>
          </w:tcPr>
          <w:p w14:paraId="5A18BE91" w14:textId="77777777" w:rsidR="00E5029C" w:rsidRPr="00F52EEF" w:rsidRDefault="00E5029C" w:rsidP="00935F76">
            <w:pPr>
              <w:tabs>
                <w:tab w:val="left" w:pos="567"/>
              </w:tabs>
              <w:jc w:val="both"/>
              <w:rPr>
                <w:rFonts w:asciiTheme="minorHAnsi" w:hAnsiTheme="minorHAnsi" w:cstheme="minorHAnsi"/>
                <w:color w:val="FF0000"/>
              </w:rPr>
            </w:pPr>
          </w:p>
        </w:tc>
        <w:tc>
          <w:tcPr>
            <w:tcW w:w="850" w:type="dxa"/>
            <w:gridSpan w:val="3"/>
            <w:tcBorders>
              <w:left w:val="single" w:sz="12" w:space="0" w:color="auto"/>
            </w:tcBorders>
            <w:shd w:val="clear" w:color="auto" w:fill="F7CAAC"/>
            <w:tcPrChange w:id="5940" w:author="Josef Kocourek" w:date="2020-02-14T11:50:00Z">
              <w:tcPr>
                <w:tcW w:w="850" w:type="dxa"/>
                <w:gridSpan w:val="3"/>
                <w:tcBorders>
                  <w:left w:val="single" w:sz="12" w:space="0" w:color="auto"/>
                </w:tcBorders>
                <w:shd w:val="clear" w:color="auto" w:fill="F7CAAC"/>
              </w:tcPr>
            </w:tcPrChange>
          </w:tcPr>
          <w:p w14:paraId="02539AB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1" w:type="dxa"/>
            <w:shd w:val="clear" w:color="auto" w:fill="F7CAAC"/>
            <w:tcPrChange w:id="5941" w:author="Josef Kocourek" w:date="2020-02-14T11:50:00Z">
              <w:tcPr>
                <w:tcW w:w="851" w:type="dxa"/>
                <w:shd w:val="clear" w:color="auto" w:fill="F7CAAC"/>
              </w:tcPr>
            </w:tcPrChange>
          </w:tcPr>
          <w:p w14:paraId="5C642B3C"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Scopus</w:t>
            </w:r>
          </w:p>
        </w:tc>
        <w:tc>
          <w:tcPr>
            <w:tcW w:w="850" w:type="dxa"/>
            <w:gridSpan w:val="2"/>
            <w:shd w:val="clear" w:color="auto" w:fill="F7CAAC"/>
            <w:tcPrChange w:id="5942" w:author="Josef Kocourek" w:date="2020-02-14T11:50:00Z">
              <w:tcPr>
                <w:tcW w:w="895" w:type="dxa"/>
                <w:gridSpan w:val="4"/>
                <w:shd w:val="clear" w:color="auto" w:fill="F7CAAC"/>
              </w:tcPr>
            </w:tcPrChange>
          </w:tcPr>
          <w:p w14:paraId="09DB9031"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E5029C" w:rsidRPr="00F52EEF" w14:paraId="405F6163" w14:textId="77777777" w:rsidTr="002F0599">
        <w:trPr>
          <w:cantSplit/>
          <w:trHeight w:val="70"/>
          <w:trPrChange w:id="5943" w:author="Josef Kocourek" w:date="2020-02-14T11:50:00Z">
            <w:trPr>
              <w:cantSplit/>
              <w:trHeight w:val="70"/>
            </w:trPr>
          </w:trPrChange>
        </w:trPr>
        <w:tc>
          <w:tcPr>
            <w:tcW w:w="4165" w:type="dxa"/>
            <w:gridSpan w:val="4"/>
            <w:shd w:val="clear" w:color="auto" w:fill="F7CAAC"/>
            <w:tcPrChange w:id="5944" w:author="Josef Kocourek" w:date="2020-02-14T11:50:00Z">
              <w:tcPr>
                <w:tcW w:w="4165" w:type="dxa"/>
                <w:gridSpan w:val="4"/>
                <w:shd w:val="clear" w:color="auto" w:fill="F7CAAC"/>
              </w:tcPr>
            </w:tcPrChange>
          </w:tcPr>
          <w:p w14:paraId="33958EDE"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073" w:type="dxa"/>
            <w:gridSpan w:val="2"/>
            <w:shd w:val="clear" w:color="auto" w:fill="F7CAAC"/>
            <w:tcPrChange w:id="5945" w:author="Josef Kocourek" w:date="2020-02-14T11:50:00Z">
              <w:tcPr>
                <w:tcW w:w="2073" w:type="dxa"/>
                <w:gridSpan w:val="2"/>
                <w:shd w:val="clear" w:color="auto" w:fill="F7CAAC"/>
              </w:tcPr>
            </w:tcPrChange>
          </w:tcPr>
          <w:p w14:paraId="0B96B65D"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843" w:type="dxa"/>
            <w:gridSpan w:val="3"/>
            <w:tcBorders>
              <w:right w:val="single" w:sz="12" w:space="0" w:color="auto"/>
            </w:tcBorders>
            <w:shd w:val="clear" w:color="auto" w:fill="F7CAAC"/>
            <w:tcPrChange w:id="5946" w:author="Josef Kocourek" w:date="2020-02-14T11:50:00Z">
              <w:tcPr>
                <w:tcW w:w="1843" w:type="dxa"/>
                <w:gridSpan w:val="3"/>
                <w:tcBorders>
                  <w:right w:val="single" w:sz="12" w:space="0" w:color="auto"/>
                </w:tcBorders>
                <w:shd w:val="clear" w:color="auto" w:fill="F7CAAC"/>
              </w:tcPr>
            </w:tcPrChange>
          </w:tcPr>
          <w:p w14:paraId="2FDECDDA"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850" w:type="dxa"/>
            <w:gridSpan w:val="3"/>
            <w:vMerge w:val="restart"/>
            <w:tcBorders>
              <w:left w:val="single" w:sz="12" w:space="0" w:color="auto"/>
            </w:tcBorders>
            <w:tcPrChange w:id="5947" w:author="Josef Kocourek" w:date="2020-02-14T11:50:00Z">
              <w:tcPr>
                <w:tcW w:w="850" w:type="dxa"/>
                <w:gridSpan w:val="3"/>
                <w:vMerge w:val="restart"/>
                <w:tcBorders>
                  <w:left w:val="single" w:sz="12" w:space="0" w:color="auto"/>
                </w:tcBorders>
              </w:tcPr>
            </w:tcPrChange>
          </w:tcPr>
          <w:p w14:paraId="118BE34A" w14:textId="77777777" w:rsidR="00E5029C" w:rsidRPr="00F52EEF" w:rsidRDefault="00E5029C" w:rsidP="00935F76">
            <w:pPr>
              <w:tabs>
                <w:tab w:val="left" w:pos="567"/>
              </w:tabs>
              <w:jc w:val="both"/>
              <w:rPr>
                <w:rFonts w:asciiTheme="minorHAnsi" w:hAnsiTheme="minorHAnsi" w:cstheme="minorHAnsi"/>
                <w:b/>
              </w:rPr>
            </w:pPr>
          </w:p>
        </w:tc>
        <w:tc>
          <w:tcPr>
            <w:tcW w:w="851" w:type="dxa"/>
            <w:vMerge w:val="restart"/>
            <w:tcPrChange w:id="5948" w:author="Josef Kocourek" w:date="2020-02-14T11:50:00Z">
              <w:tcPr>
                <w:tcW w:w="851" w:type="dxa"/>
                <w:vMerge w:val="restart"/>
              </w:tcPr>
            </w:tcPrChange>
          </w:tcPr>
          <w:p w14:paraId="3E9B3F1C" w14:textId="77777777" w:rsidR="00E5029C" w:rsidRPr="00F52EEF" w:rsidRDefault="00E5029C" w:rsidP="00935F76">
            <w:pPr>
              <w:tabs>
                <w:tab w:val="left" w:pos="567"/>
              </w:tabs>
              <w:jc w:val="both"/>
              <w:rPr>
                <w:rFonts w:asciiTheme="minorHAnsi" w:hAnsiTheme="minorHAnsi" w:cstheme="minorHAnsi"/>
                <w:b/>
              </w:rPr>
            </w:pPr>
          </w:p>
        </w:tc>
        <w:tc>
          <w:tcPr>
            <w:tcW w:w="850" w:type="dxa"/>
            <w:gridSpan w:val="2"/>
            <w:vMerge w:val="restart"/>
            <w:tcPrChange w:id="5949" w:author="Josef Kocourek" w:date="2020-02-14T11:50:00Z">
              <w:tcPr>
                <w:tcW w:w="895" w:type="dxa"/>
                <w:gridSpan w:val="4"/>
                <w:vMerge w:val="restart"/>
              </w:tcPr>
            </w:tcPrChange>
          </w:tcPr>
          <w:p w14:paraId="64D0FBF9" w14:textId="77777777" w:rsidR="00E5029C" w:rsidRPr="00F52EEF" w:rsidRDefault="00E5029C" w:rsidP="00935F76">
            <w:pPr>
              <w:tabs>
                <w:tab w:val="left" w:pos="567"/>
              </w:tabs>
              <w:jc w:val="both"/>
              <w:rPr>
                <w:rFonts w:asciiTheme="minorHAnsi" w:hAnsiTheme="minorHAnsi" w:cstheme="minorHAnsi"/>
                <w:b/>
              </w:rPr>
            </w:pPr>
          </w:p>
        </w:tc>
      </w:tr>
      <w:tr w:rsidR="00E5029C" w:rsidRPr="00F52EEF" w14:paraId="0AEDE857" w14:textId="77777777" w:rsidTr="002F0599">
        <w:trPr>
          <w:trHeight w:val="205"/>
          <w:trPrChange w:id="5950" w:author="Josef Kocourek" w:date="2020-02-14T11:50:00Z">
            <w:trPr>
              <w:trHeight w:val="205"/>
            </w:trPr>
          </w:trPrChange>
        </w:trPr>
        <w:tc>
          <w:tcPr>
            <w:tcW w:w="4165" w:type="dxa"/>
            <w:gridSpan w:val="4"/>
            <w:tcPrChange w:id="5951" w:author="Josef Kocourek" w:date="2020-02-14T11:50:00Z">
              <w:tcPr>
                <w:tcW w:w="4165" w:type="dxa"/>
                <w:gridSpan w:val="4"/>
              </w:tcPr>
            </w:tcPrChange>
          </w:tcPr>
          <w:p w14:paraId="2627FC51" w14:textId="77777777" w:rsidR="00E5029C" w:rsidRPr="00F52EEF" w:rsidRDefault="00E5029C" w:rsidP="00935F76">
            <w:pPr>
              <w:tabs>
                <w:tab w:val="left" w:pos="567"/>
              </w:tabs>
              <w:jc w:val="both"/>
              <w:rPr>
                <w:rFonts w:asciiTheme="minorHAnsi" w:hAnsiTheme="minorHAnsi" w:cstheme="minorHAnsi"/>
              </w:rPr>
            </w:pPr>
          </w:p>
        </w:tc>
        <w:tc>
          <w:tcPr>
            <w:tcW w:w="2073" w:type="dxa"/>
            <w:gridSpan w:val="2"/>
            <w:tcPrChange w:id="5952" w:author="Josef Kocourek" w:date="2020-02-14T11:50:00Z">
              <w:tcPr>
                <w:tcW w:w="2073" w:type="dxa"/>
                <w:gridSpan w:val="2"/>
              </w:tcPr>
            </w:tcPrChange>
          </w:tcPr>
          <w:p w14:paraId="670771BC" w14:textId="77777777" w:rsidR="00E5029C" w:rsidRPr="00F52EEF" w:rsidRDefault="00E5029C" w:rsidP="00935F76">
            <w:pPr>
              <w:tabs>
                <w:tab w:val="left" w:pos="567"/>
              </w:tabs>
              <w:jc w:val="both"/>
              <w:rPr>
                <w:rFonts w:asciiTheme="minorHAnsi" w:hAnsiTheme="minorHAnsi" w:cstheme="minorHAnsi"/>
              </w:rPr>
            </w:pPr>
          </w:p>
        </w:tc>
        <w:tc>
          <w:tcPr>
            <w:tcW w:w="1843" w:type="dxa"/>
            <w:gridSpan w:val="3"/>
            <w:tcBorders>
              <w:right w:val="single" w:sz="12" w:space="0" w:color="auto"/>
            </w:tcBorders>
            <w:tcPrChange w:id="5953" w:author="Josef Kocourek" w:date="2020-02-14T11:50:00Z">
              <w:tcPr>
                <w:tcW w:w="1843" w:type="dxa"/>
                <w:gridSpan w:val="3"/>
                <w:tcBorders>
                  <w:right w:val="single" w:sz="12" w:space="0" w:color="auto"/>
                </w:tcBorders>
              </w:tcPr>
            </w:tcPrChange>
          </w:tcPr>
          <w:p w14:paraId="23A32FFC" w14:textId="77777777" w:rsidR="00E5029C" w:rsidRPr="00F52EEF" w:rsidRDefault="00E5029C" w:rsidP="00935F76">
            <w:pPr>
              <w:tabs>
                <w:tab w:val="left" w:pos="567"/>
              </w:tabs>
              <w:jc w:val="both"/>
              <w:rPr>
                <w:rFonts w:asciiTheme="minorHAnsi" w:hAnsiTheme="minorHAnsi" w:cstheme="minorHAnsi"/>
              </w:rPr>
            </w:pPr>
          </w:p>
        </w:tc>
        <w:tc>
          <w:tcPr>
            <w:tcW w:w="850" w:type="dxa"/>
            <w:gridSpan w:val="3"/>
            <w:vMerge/>
            <w:tcBorders>
              <w:left w:val="single" w:sz="12" w:space="0" w:color="auto"/>
            </w:tcBorders>
            <w:vAlign w:val="center"/>
            <w:tcPrChange w:id="5954" w:author="Josef Kocourek" w:date="2020-02-14T11:50:00Z">
              <w:tcPr>
                <w:tcW w:w="850" w:type="dxa"/>
                <w:gridSpan w:val="3"/>
                <w:vMerge/>
                <w:tcBorders>
                  <w:left w:val="single" w:sz="12" w:space="0" w:color="auto"/>
                </w:tcBorders>
                <w:vAlign w:val="center"/>
              </w:tcPr>
            </w:tcPrChange>
          </w:tcPr>
          <w:p w14:paraId="4674A599" w14:textId="77777777" w:rsidR="00E5029C" w:rsidRPr="00F52EEF" w:rsidRDefault="00E5029C" w:rsidP="00935F76">
            <w:pPr>
              <w:tabs>
                <w:tab w:val="left" w:pos="567"/>
              </w:tabs>
              <w:rPr>
                <w:rFonts w:asciiTheme="minorHAnsi" w:hAnsiTheme="minorHAnsi" w:cstheme="minorHAnsi"/>
                <w:b/>
              </w:rPr>
            </w:pPr>
          </w:p>
        </w:tc>
        <w:tc>
          <w:tcPr>
            <w:tcW w:w="851" w:type="dxa"/>
            <w:vMerge/>
            <w:vAlign w:val="center"/>
            <w:tcPrChange w:id="5955" w:author="Josef Kocourek" w:date="2020-02-14T11:50:00Z">
              <w:tcPr>
                <w:tcW w:w="851" w:type="dxa"/>
                <w:vMerge/>
                <w:vAlign w:val="center"/>
              </w:tcPr>
            </w:tcPrChange>
          </w:tcPr>
          <w:p w14:paraId="0401AA43" w14:textId="77777777" w:rsidR="00E5029C" w:rsidRPr="00F52EEF" w:rsidRDefault="00E5029C" w:rsidP="00935F76">
            <w:pPr>
              <w:tabs>
                <w:tab w:val="left" w:pos="567"/>
              </w:tabs>
              <w:rPr>
                <w:rFonts w:asciiTheme="minorHAnsi" w:hAnsiTheme="minorHAnsi" w:cstheme="minorHAnsi"/>
                <w:b/>
              </w:rPr>
            </w:pPr>
          </w:p>
        </w:tc>
        <w:tc>
          <w:tcPr>
            <w:tcW w:w="850" w:type="dxa"/>
            <w:gridSpan w:val="2"/>
            <w:vMerge/>
            <w:vAlign w:val="center"/>
            <w:tcPrChange w:id="5956" w:author="Josef Kocourek" w:date="2020-02-14T11:50:00Z">
              <w:tcPr>
                <w:tcW w:w="895" w:type="dxa"/>
                <w:gridSpan w:val="4"/>
                <w:vMerge/>
                <w:vAlign w:val="center"/>
              </w:tcPr>
            </w:tcPrChange>
          </w:tcPr>
          <w:p w14:paraId="4EED9159" w14:textId="77777777" w:rsidR="00E5029C" w:rsidRPr="00F52EEF" w:rsidRDefault="00E5029C" w:rsidP="00935F76">
            <w:pPr>
              <w:tabs>
                <w:tab w:val="left" w:pos="567"/>
              </w:tabs>
              <w:rPr>
                <w:rFonts w:asciiTheme="minorHAnsi" w:hAnsiTheme="minorHAnsi" w:cstheme="minorHAnsi"/>
                <w:b/>
              </w:rPr>
            </w:pPr>
          </w:p>
        </w:tc>
      </w:tr>
      <w:tr w:rsidR="00E5029C" w:rsidRPr="00F52EEF" w14:paraId="15B05222" w14:textId="77777777" w:rsidTr="002F0599">
        <w:tc>
          <w:tcPr>
            <w:tcW w:w="10632" w:type="dxa"/>
            <w:gridSpan w:val="15"/>
            <w:shd w:val="clear" w:color="auto" w:fill="F7CAAC"/>
            <w:tcPrChange w:id="5957" w:author="Josef Kocourek" w:date="2020-02-14T11:50:00Z">
              <w:tcPr>
                <w:tcW w:w="10677" w:type="dxa"/>
                <w:gridSpan w:val="17"/>
                <w:shd w:val="clear" w:color="auto" w:fill="F7CAAC"/>
              </w:tcPr>
            </w:tcPrChange>
          </w:tcPr>
          <w:p w14:paraId="63F6FF63"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E5029C" w:rsidRPr="00F52EEF" w14:paraId="1BB138A2" w14:textId="77777777" w:rsidTr="002F0599">
        <w:trPr>
          <w:trHeight w:val="2899"/>
          <w:trPrChange w:id="5958" w:author="Josef Kocourek" w:date="2020-02-14T11:50:00Z">
            <w:trPr>
              <w:trHeight w:val="2899"/>
            </w:trPr>
          </w:trPrChange>
        </w:trPr>
        <w:tc>
          <w:tcPr>
            <w:tcW w:w="10632" w:type="dxa"/>
            <w:gridSpan w:val="15"/>
            <w:tcPrChange w:id="5959" w:author="Josef Kocourek" w:date="2020-02-14T11:50:00Z">
              <w:tcPr>
                <w:tcW w:w="10677" w:type="dxa"/>
                <w:gridSpan w:val="17"/>
              </w:tcPr>
            </w:tcPrChange>
          </w:tcPr>
          <w:p w14:paraId="284B9BAC"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Praxe:</w:t>
            </w:r>
          </w:p>
          <w:p w14:paraId="779FED99" w14:textId="77777777" w:rsidR="00E5029C"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Radio United Services, s. r. o., 2014, PR a promo manažer Rádio Kiss Publikum</w:t>
            </w:r>
          </w:p>
          <w:p w14:paraId="4D6AF7CC" w14:textId="5FB3F2CA" w:rsidR="00BF1587" w:rsidRPr="00F52EEF" w:rsidRDefault="00E5029C"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(předchozí praxe – 1993-2007 rádia: 6 let redaktor zpravodajství Rádio Kiss Publikum + 8 let moderátor Rádio Kiss Publikum + AZ Rádio Zlín)</w:t>
            </w:r>
          </w:p>
        </w:tc>
      </w:tr>
      <w:tr w:rsidR="00E5029C" w:rsidRPr="00F52EEF" w14:paraId="54E426DD" w14:textId="77777777" w:rsidTr="002F0599">
        <w:trPr>
          <w:trHeight w:val="218"/>
          <w:trPrChange w:id="5960" w:author="Josef Kocourek" w:date="2020-02-14T11:50:00Z">
            <w:trPr>
              <w:trHeight w:val="218"/>
            </w:trPr>
          </w:trPrChange>
        </w:trPr>
        <w:tc>
          <w:tcPr>
            <w:tcW w:w="10632" w:type="dxa"/>
            <w:gridSpan w:val="15"/>
            <w:shd w:val="clear" w:color="auto" w:fill="F7CAAC"/>
            <w:tcPrChange w:id="5961" w:author="Josef Kocourek" w:date="2020-02-14T11:50:00Z">
              <w:tcPr>
                <w:tcW w:w="10677" w:type="dxa"/>
                <w:gridSpan w:val="17"/>
                <w:shd w:val="clear" w:color="auto" w:fill="F7CAAC"/>
              </w:tcPr>
            </w:tcPrChange>
          </w:tcPr>
          <w:p w14:paraId="78D66B6D" w14:textId="77777777" w:rsidR="00E5029C" w:rsidRPr="00F52EEF" w:rsidRDefault="00E5029C" w:rsidP="00935F76">
            <w:pPr>
              <w:tabs>
                <w:tab w:val="left" w:pos="567"/>
              </w:tabs>
              <w:rPr>
                <w:rFonts w:asciiTheme="minorHAnsi" w:hAnsiTheme="minorHAnsi" w:cstheme="minorHAnsi"/>
                <w:b/>
              </w:rPr>
            </w:pPr>
            <w:r w:rsidRPr="00F52EEF">
              <w:rPr>
                <w:rFonts w:asciiTheme="minorHAnsi" w:hAnsiTheme="minorHAnsi" w:cstheme="minorHAnsi"/>
                <w:b/>
              </w:rPr>
              <w:t>Působení v zahraničí</w:t>
            </w:r>
          </w:p>
        </w:tc>
      </w:tr>
      <w:tr w:rsidR="00E5029C" w:rsidRPr="00F52EEF" w14:paraId="71AD8FC7" w14:textId="77777777" w:rsidTr="002F0599">
        <w:trPr>
          <w:trHeight w:val="328"/>
          <w:trPrChange w:id="5962" w:author="Josef Kocourek" w:date="2020-02-14T11:50:00Z">
            <w:trPr>
              <w:trHeight w:val="328"/>
            </w:trPr>
          </w:trPrChange>
        </w:trPr>
        <w:tc>
          <w:tcPr>
            <w:tcW w:w="10632" w:type="dxa"/>
            <w:gridSpan w:val="15"/>
            <w:tcPrChange w:id="5963" w:author="Josef Kocourek" w:date="2020-02-14T11:50:00Z">
              <w:tcPr>
                <w:tcW w:w="10677" w:type="dxa"/>
                <w:gridSpan w:val="17"/>
              </w:tcPr>
            </w:tcPrChange>
          </w:tcPr>
          <w:p w14:paraId="4FB3C646" w14:textId="77777777" w:rsidR="00E5029C" w:rsidRPr="00F52EEF" w:rsidRDefault="00E5029C" w:rsidP="00935F76">
            <w:pPr>
              <w:tabs>
                <w:tab w:val="left" w:pos="567"/>
              </w:tabs>
              <w:rPr>
                <w:rFonts w:asciiTheme="minorHAnsi" w:eastAsia="Calibri" w:hAnsiTheme="minorHAnsi" w:cstheme="minorHAnsi"/>
              </w:rPr>
            </w:pPr>
            <w:r w:rsidRPr="00F52EEF">
              <w:rPr>
                <w:rFonts w:asciiTheme="minorHAnsi" w:eastAsia="Calibri" w:hAnsiTheme="minorHAnsi" w:cstheme="minorHAnsi"/>
              </w:rPr>
              <w:t>---</w:t>
            </w:r>
          </w:p>
          <w:p w14:paraId="0066048F" w14:textId="77777777" w:rsidR="00E5029C" w:rsidRPr="00F52EEF" w:rsidRDefault="00E5029C" w:rsidP="00935F76">
            <w:pPr>
              <w:tabs>
                <w:tab w:val="left" w:pos="567"/>
              </w:tabs>
              <w:rPr>
                <w:rFonts w:asciiTheme="minorHAnsi" w:hAnsiTheme="minorHAnsi" w:cstheme="minorHAnsi"/>
                <w:b/>
                <w:color w:val="FF0000"/>
              </w:rPr>
            </w:pPr>
          </w:p>
          <w:p w14:paraId="25539E51" w14:textId="77777777" w:rsidR="004F0BFA" w:rsidRPr="00F52EEF" w:rsidRDefault="004F0BFA" w:rsidP="00935F76">
            <w:pPr>
              <w:tabs>
                <w:tab w:val="left" w:pos="567"/>
              </w:tabs>
              <w:rPr>
                <w:rFonts w:asciiTheme="minorHAnsi" w:hAnsiTheme="minorHAnsi" w:cstheme="minorHAnsi"/>
                <w:b/>
                <w:color w:val="FF0000"/>
              </w:rPr>
            </w:pPr>
          </w:p>
          <w:p w14:paraId="0FCD5584" w14:textId="77777777" w:rsidR="004F0BFA" w:rsidRPr="00F52EEF" w:rsidRDefault="004F0BFA" w:rsidP="00935F76">
            <w:pPr>
              <w:tabs>
                <w:tab w:val="left" w:pos="567"/>
              </w:tabs>
              <w:rPr>
                <w:rFonts w:asciiTheme="minorHAnsi" w:hAnsiTheme="minorHAnsi" w:cstheme="minorHAnsi"/>
                <w:b/>
                <w:color w:val="FF0000"/>
              </w:rPr>
            </w:pPr>
          </w:p>
          <w:p w14:paraId="3ECA4B0A" w14:textId="13ED406D" w:rsidR="004F0BFA" w:rsidRPr="00F52EEF" w:rsidRDefault="004F0BFA" w:rsidP="00935F76">
            <w:pPr>
              <w:tabs>
                <w:tab w:val="left" w:pos="567"/>
              </w:tabs>
              <w:rPr>
                <w:rFonts w:asciiTheme="minorHAnsi" w:hAnsiTheme="minorHAnsi" w:cstheme="minorHAnsi"/>
                <w:b/>
                <w:color w:val="FF0000"/>
              </w:rPr>
            </w:pPr>
          </w:p>
        </w:tc>
      </w:tr>
      <w:tr w:rsidR="00E5029C" w:rsidRPr="00F52EEF" w14:paraId="2A8B4849" w14:textId="77777777" w:rsidTr="002F0599">
        <w:trPr>
          <w:cantSplit/>
          <w:trHeight w:val="342"/>
          <w:trPrChange w:id="5964" w:author="Josef Kocourek" w:date="2020-02-14T11:50:00Z">
            <w:trPr>
              <w:cantSplit/>
              <w:trHeight w:val="342"/>
            </w:trPr>
          </w:trPrChange>
        </w:trPr>
        <w:tc>
          <w:tcPr>
            <w:tcW w:w="3336" w:type="dxa"/>
            <w:gridSpan w:val="3"/>
            <w:shd w:val="clear" w:color="auto" w:fill="F7CAAC"/>
            <w:tcPrChange w:id="5965" w:author="Josef Kocourek" w:date="2020-02-14T11:50:00Z">
              <w:tcPr>
                <w:tcW w:w="3336" w:type="dxa"/>
                <w:gridSpan w:val="3"/>
                <w:shd w:val="clear" w:color="auto" w:fill="F7CAAC"/>
              </w:tcPr>
            </w:tcPrChange>
          </w:tcPr>
          <w:p w14:paraId="2A71BAA2" w14:textId="77777777" w:rsidR="00E5029C" w:rsidRPr="00F52EEF" w:rsidRDefault="00E5029C"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3752" w:type="dxa"/>
            <w:gridSpan w:val="5"/>
            <w:tcPrChange w:id="5966" w:author="Josef Kocourek" w:date="2020-02-14T11:50:00Z">
              <w:tcPr>
                <w:tcW w:w="3752" w:type="dxa"/>
                <w:gridSpan w:val="5"/>
              </w:tcPr>
            </w:tcPrChange>
          </w:tcPr>
          <w:p w14:paraId="68119DB5" w14:textId="77777777" w:rsidR="00E5029C" w:rsidRPr="00F52EEF" w:rsidRDefault="00E5029C" w:rsidP="00935F76">
            <w:pPr>
              <w:tabs>
                <w:tab w:val="left" w:pos="567"/>
              </w:tabs>
              <w:jc w:val="both"/>
              <w:rPr>
                <w:rFonts w:asciiTheme="minorHAnsi" w:hAnsiTheme="minorHAnsi" w:cstheme="minorHAnsi"/>
              </w:rPr>
            </w:pPr>
          </w:p>
        </w:tc>
        <w:tc>
          <w:tcPr>
            <w:tcW w:w="993" w:type="dxa"/>
            <w:shd w:val="clear" w:color="auto" w:fill="F7CAAC"/>
            <w:tcPrChange w:id="5967" w:author="Josef Kocourek" w:date="2020-02-14T11:50:00Z">
              <w:tcPr>
                <w:tcW w:w="993" w:type="dxa"/>
                <w:shd w:val="clear" w:color="auto" w:fill="F7CAAC"/>
              </w:tcPr>
            </w:tcPrChange>
          </w:tcPr>
          <w:p w14:paraId="06DC2630" w14:textId="77777777" w:rsidR="00E5029C" w:rsidRPr="00F52EEF" w:rsidRDefault="00E5029C"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551" w:type="dxa"/>
            <w:gridSpan w:val="6"/>
            <w:tcPrChange w:id="5968" w:author="Josef Kocourek" w:date="2020-02-14T11:50:00Z">
              <w:tcPr>
                <w:tcW w:w="2596" w:type="dxa"/>
                <w:gridSpan w:val="8"/>
              </w:tcPr>
            </w:tcPrChange>
          </w:tcPr>
          <w:p w14:paraId="46B1B576" w14:textId="77777777" w:rsidR="00E5029C" w:rsidRPr="00F52EEF" w:rsidRDefault="00E5029C" w:rsidP="00935F76">
            <w:pPr>
              <w:tabs>
                <w:tab w:val="left" w:pos="567"/>
              </w:tabs>
              <w:jc w:val="both"/>
              <w:rPr>
                <w:rFonts w:asciiTheme="minorHAnsi" w:hAnsiTheme="minorHAnsi" w:cstheme="minorHAnsi"/>
              </w:rPr>
            </w:pPr>
          </w:p>
        </w:tc>
      </w:tr>
      <w:tr w:rsidR="002009D3" w:rsidRPr="00D710A4" w14:paraId="12999783" w14:textId="77777777" w:rsidTr="002F0599">
        <w:trPr>
          <w:trPrChange w:id="5969" w:author="Josef Kocourek" w:date="2020-02-14T11:50:00Z">
            <w:trPr>
              <w:gridAfter w:val="0"/>
              <w:wAfter w:w="48" w:type="dxa"/>
            </w:trPr>
          </w:trPrChange>
        </w:trPr>
        <w:tc>
          <w:tcPr>
            <w:tcW w:w="10632" w:type="dxa"/>
            <w:gridSpan w:val="15"/>
            <w:tcBorders>
              <w:bottom w:val="double" w:sz="4" w:space="0" w:color="auto"/>
            </w:tcBorders>
            <w:shd w:val="clear" w:color="auto" w:fill="BDD6EE"/>
            <w:tcPrChange w:id="5970" w:author="Josef Kocourek" w:date="2020-02-14T11:50:00Z">
              <w:tcPr>
                <w:tcW w:w="10632" w:type="dxa"/>
                <w:gridSpan w:val="16"/>
                <w:tcBorders>
                  <w:bottom w:val="double" w:sz="4" w:space="0" w:color="auto"/>
                </w:tcBorders>
                <w:shd w:val="clear" w:color="auto" w:fill="BDD6EE"/>
              </w:tcPr>
            </w:tcPrChange>
          </w:tcPr>
          <w:p w14:paraId="45F2E720" w14:textId="486B82A1" w:rsidR="002009D3" w:rsidRPr="00D710A4" w:rsidRDefault="002009D3" w:rsidP="00935F76">
            <w:pPr>
              <w:tabs>
                <w:tab w:val="left" w:pos="567"/>
              </w:tabs>
              <w:jc w:val="both"/>
              <w:rPr>
                <w:rFonts w:asciiTheme="minorHAnsi" w:hAnsiTheme="minorHAnsi" w:cstheme="minorHAnsi"/>
                <w:b/>
              </w:rPr>
            </w:pPr>
            <w:r w:rsidRPr="00D710A4">
              <w:rPr>
                <w:rFonts w:asciiTheme="minorHAnsi" w:hAnsiTheme="minorHAnsi" w:cstheme="minorHAnsi"/>
              </w:rPr>
              <w:lastRenderedPageBreak/>
              <w:br w:type="page"/>
            </w:r>
            <w:r w:rsidRPr="00D710A4">
              <w:rPr>
                <w:rFonts w:asciiTheme="minorHAnsi" w:hAnsiTheme="minorHAnsi" w:cstheme="minorHAnsi"/>
                <w:b/>
              </w:rPr>
              <w:t>C-II – Související tvůrčí, resp. vědecká a umělecká činnost</w:t>
            </w:r>
          </w:p>
        </w:tc>
      </w:tr>
      <w:tr w:rsidR="002009D3" w:rsidRPr="00D710A4" w14:paraId="69B2B707" w14:textId="77777777" w:rsidTr="002F0599">
        <w:trPr>
          <w:trHeight w:val="318"/>
          <w:trPrChange w:id="5971" w:author="Josef Kocourek" w:date="2020-02-14T11:50:00Z">
            <w:trPr>
              <w:gridAfter w:val="0"/>
              <w:wAfter w:w="48" w:type="dxa"/>
              <w:trHeight w:val="318"/>
            </w:trPr>
          </w:trPrChange>
        </w:trPr>
        <w:tc>
          <w:tcPr>
            <w:tcW w:w="10632" w:type="dxa"/>
            <w:gridSpan w:val="15"/>
            <w:shd w:val="clear" w:color="auto" w:fill="F7CAAC"/>
            <w:tcPrChange w:id="5972" w:author="Josef Kocourek" w:date="2020-02-14T11:50:00Z">
              <w:tcPr>
                <w:tcW w:w="10632" w:type="dxa"/>
                <w:gridSpan w:val="16"/>
                <w:shd w:val="clear" w:color="auto" w:fill="F7CAAC"/>
              </w:tcPr>
            </w:tcPrChange>
          </w:tcPr>
          <w:p w14:paraId="29562ABF" w14:textId="77777777" w:rsidR="002009D3" w:rsidRPr="00D710A4" w:rsidRDefault="002009D3" w:rsidP="00935F76">
            <w:pPr>
              <w:tabs>
                <w:tab w:val="left" w:pos="567"/>
              </w:tabs>
              <w:rPr>
                <w:rFonts w:asciiTheme="minorHAnsi" w:hAnsiTheme="minorHAnsi" w:cstheme="minorHAnsi"/>
                <w:b/>
              </w:rPr>
            </w:pPr>
            <w:r w:rsidRPr="00D710A4">
              <w:rPr>
                <w:rFonts w:asciiTheme="minorHAnsi" w:hAnsiTheme="minorHAnsi" w:cstheme="minorHAnsi"/>
                <w:b/>
              </w:rPr>
              <w:t xml:space="preserve">Přehled řešených grantů a projektů u akademicky zaměřeného bakalářského studijního programu a u magisterského a doktorského studijního programu  </w:t>
            </w:r>
          </w:p>
        </w:tc>
      </w:tr>
      <w:tr w:rsidR="002009D3" w:rsidRPr="00D710A4" w14:paraId="46FE6843" w14:textId="77777777" w:rsidTr="002F0599">
        <w:trPr>
          <w:cantSplit/>
          <w:trPrChange w:id="5973" w:author="Josef Kocourek" w:date="2020-02-14T11:50:00Z">
            <w:trPr>
              <w:gridAfter w:val="0"/>
              <w:wAfter w:w="48" w:type="dxa"/>
              <w:cantSplit/>
            </w:trPr>
          </w:trPrChange>
        </w:trPr>
        <w:tc>
          <w:tcPr>
            <w:tcW w:w="2486" w:type="dxa"/>
            <w:shd w:val="clear" w:color="auto" w:fill="F7CAAC"/>
            <w:tcPrChange w:id="5974" w:author="Josef Kocourek" w:date="2020-02-14T11:50:00Z">
              <w:tcPr>
                <w:tcW w:w="2486" w:type="dxa"/>
                <w:shd w:val="clear" w:color="auto" w:fill="F7CAAC"/>
              </w:tcPr>
            </w:tcPrChange>
          </w:tcPr>
          <w:p w14:paraId="082478FD" w14:textId="77777777" w:rsidR="002009D3" w:rsidRPr="00D710A4" w:rsidRDefault="002009D3" w:rsidP="00935F76">
            <w:pPr>
              <w:tabs>
                <w:tab w:val="left" w:pos="567"/>
              </w:tabs>
              <w:jc w:val="both"/>
              <w:rPr>
                <w:rFonts w:asciiTheme="minorHAnsi" w:hAnsiTheme="minorHAnsi" w:cstheme="minorHAnsi"/>
                <w:b/>
              </w:rPr>
            </w:pPr>
            <w:r w:rsidRPr="00D710A4">
              <w:rPr>
                <w:rFonts w:asciiTheme="minorHAnsi" w:hAnsiTheme="minorHAnsi" w:cstheme="minorHAnsi"/>
                <w:b/>
              </w:rPr>
              <w:t>Řešitel/spoluřešitel</w:t>
            </w:r>
          </w:p>
        </w:tc>
        <w:tc>
          <w:tcPr>
            <w:tcW w:w="6237" w:type="dxa"/>
            <w:gridSpan w:val="9"/>
            <w:shd w:val="clear" w:color="auto" w:fill="F7CAAC"/>
            <w:tcPrChange w:id="5975" w:author="Josef Kocourek" w:date="2020-02-14T11:50:00Z">
              <w:tcPr>
                <w:tcW w:w="6237" w:type="dxa"/>
                <w:gridSpan w:val="9"/>
                <w:shd w:val="clear" w:color="auto" w:fill="F7CAAC"/>
              </w:tcPr>
            </w:tcPrChange>
          </w:tcPr>
          <w:p w14:paraId="7A423588" w14:textId="77777777" w:rsidR="002009D3" w:rsidRPr="00D710A4" w:rsidRDefault="002009D3" w:rsidP="00935F76">
            <w:pPr>
              <w:tabs>
                <w:tab w:val="left" w:pos="567"/>
              </w:tabs>
              <w:jc w:val="both"/>
              <w:rPr>
                <w:rFonts w:asciiTheme="minorHAnsi" w:hAnsiTheme="minorHAnsi" w:cstheme="minorHAnsi"/>
                <w:b/>
              </w:rPr>
            </w:pPr>
            <w:r w:rsidRPr="00D710A4">
              <w:rPr>
                <w:rFonts w:asciiTheme="minorHAnsi" w:hAnsiTheme="minorHAnsi" w:cstheme="minorHAnsi"/>
                <w:b/>
              </w:rPr>
              <w:t>Názvy grantů a projektů získaných pro vědeckou, výzkumnou, uměleckou a další tvůrčí činnost v příslušné oblasti vzdělávání</w:t>
            </w:r>
          </w:p>
        </w:tc>
        <w:tc>
          <w:tcPr>
            <w:tcW w:w="1342" w:type="dxa"/>
            <w:gridSpan w:val="4"/>
            <w:shd w:val="clear" w:color="auto" w:fill="F7CAAC"/>
            <w:tcPrChange w:id="5976" w:author="Josef Kocourek" w:date="2020-02-14T11:50:00Z">
              <w:tcPr>
                <w:tcW w:w="1417" w:type="dxa"/>
                <w:gridSpan w:val="4"/>
                <w:shd w:val="clear" w:color="auto" w:fill="F7CAAC"/>
              </w:tcPr>
            </w:tcPrChange>
          </w:tcPr>
          <w:p w14:paraId="590CA860" w14:textId="77777777" w:rsidR="002009D3" w:rsidRPr="00D710A4" w:rsidRDefault="002009D3" w:rsidP="00935F76">
            <w:pPr>
              <w:tabs>
                <w:tab w:val="left" w:pos="567"/>
              </w:tabs>
              <w:jc w:val="center"/>
              <w:rPr>
                <w:rFonts w:asciiTheme="minorHAnsi" w:hAnsiTheme="minorHAnsi" w:cstheme="minorHAnsi"/>
                <w:b/>
              </w:rPr>
            </w:pPr>
            <w:r w:rsidRPr="00D710A4">
              <w:rPr>
                <w:rFonts w:asciiTheme="minorHAnsi" w:hAnsiTheme="minorHAnsi" w:cstheme="minorHAnsi"/>
                <w:b/>
              </w:rPr>
              <w:t>Zdroj</w:t>
            </w:r>
          </w:p>
        </w:tc>
        <w:tc>
          <w:tcPr>
            <w:tcW w:w="567" w:type="dxa"/>
            <w:shd w:val="clear" w:color="auto" w:fill="F7CAAC"/>
            <w:tcPrChange w:id="5977" w:author="Josef Kocourek" w:date="2020-02-14T11:50:00Z">
              <w:tcPr>
                <w:tcW w:w="492" w:type="dxa"/>
                <w:gridSpan w:val="2"/>
                <w:shd w:val="clear" w:color="auto" w:fill="F7CAAC"/>
              </w:tcPr>
            </w:tcPrChange>
          </w:tcPr>
          <w:p w14:paraId="55A46262" w14:textId="77777777" w:rsidR="002009D3" w:rsidRPr="00D710A4" w:rsidRDefault="002009D3" w:rsidP="00935F76">
            <w:pPr>
              <w:tabs>
                <w:tab w:val="left" w:pos="567"/>
              </w:tabs>
              <w:jc w:val="center"/>
              <w:rPr>
                <w:rFonts w:asciiTheme="minorHAnsi" w:hAnsiTheme="minorHAnsi" w:cstheme="minorHAnsi"/>
                <w:b/>
              </w:rPr>
            </w:pPr>
            <w:r w:rsidRPr="00D710A4">
              <w:rPr>
                <w:rFonts w:asciiTheme="minorHAnsi" w:hAnsiTheme="minorHAnsi" w:cstheme="minorHAnsi"/>
                <w:b/>
              </w:rPr>
              <w:t>Období</w:t>
            </w:r>
          </w:p>
          <w:p w14:paraId="1E5F3EF1" w14:textId="77777777" w:rsidR="002009D3" w:rsidRPr="00D710A4" w:rsidRDefault="002009D3" w:rsidP="00935F76">
            <w:pPr>
              <w:tabs>
                <w:tab w:val="left" w:pos="567"/>
              </w:tabs>
              <w:jc w:val="center"/>
              <w:rPr>
                <w:rFonts w:asciiTheme="minorHAnsi" w:hAnsiTheme="minorHAnsi" w:cstheme="minorHAnsi"/>
                <w:b/>
              </w:rPr>
            </w:pPr>
          </w:p>
        </w:tc>
      </w:tr>
      <w:tr w:rsidR="002009D3" w:rsidRPr="00D710A4" w14:paraId="586386C8" w14:textId="77777777" w:rsidTr="002F0599">
        <w:trPr>
          <w:trPrChange w:id="5978" w:author="Josef Kocourek" w:date="2020-02-14T11:50:00Z">
            <w:trPr>
              <w:gridAfter w:val="0"/>
              <w:wAfter w:w="48" w:type="dxa"/>
            </w:trPr>
          </w:trPrChange>
        </w:trPr>
        <w:tc>
          <w:tcPr>
            <w:tcW w:w="2486" w:type="dxa"/>
            <w:tcPrChange w:id="5979" w:author="Josef Kocourek" w:date="2020-02-14T11:50:00Z">
              <w:tcPr>
                <w:tcW w:w="2486" w:type="dxa"/>
              </w:tcPr>
            </w:tcPrChange>
          </w:tcPr>
          <w:p w14:paraId="28F29B79" w14:textId="77777777" w:rsidR="002009D3" w:rsidRPr="00D710A4" w:rsidRDefault="002009D3" w:rsidP="00935F76">
            <w:pPr>
              <w:tabs>
                <w:tab w:val="left" w:pos="567"/>
              </w:tabs>
              <w:jc w:val="both"/>
              <w:rPr>
                <w:rFonts w:asciiTheme="minorHAnsi" w:hAnsiTheme="minorHAnsi" w:cstheme="minorHAnsi"/>
              </w:rPr>
            </w:pPr>
            <w:r w:rsidRPr="00D710A4">
              <w:rPr>
                <w:rFonts w:asciiTheme="minorHAnsi" w:hAnsiTheme="minorHAnsi" w:cstheme="minorHAnsi"/>
              </w:rPr>
              <w:t>Ing. Eva Šviráková, Ph.D.</w:t>
            </w:r>
          </w:p>
        </w:tc>
        <w:tc>
          <w:tcPr>
            <w:tcW w:w="6237" w:type="dxa"/>
            <w:gridSpan w:val="9"/>
            <w:tcPrChange w:id="5980" w:author="Josef Kocourek" w:date="2020-02-14T11:50:00Z">
              <w:tcPr>
                <w:tcW w:w="6237" w:type="dxa"/>
                <w:gridSpan w:val="9"/>
              </w:tcPr>
            </w:tcPrChange>
          </w:tcPr>
          <w:p w14:paraId="7E432F38"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Kvantitativní a kvalitativní výzkum dopadů na ekonomiku firem, které se rozhodly inovovat design svých výrobků a služeb za současné inovace designu vizuální komunikace těchto zapojených firem</w:t>
            </w:r>
          </w:p>
        </w:tc>
        <w:tc>
          <w:tcPr>
            <w:tcW w:w="1342" w:type="dxa"/>
            <w:gridSpan w:val="4"/>
            <w:tcPrChange w:id="5981" w:author="Josef Kocourek" w:date="2020-02-14T11:50:00Z">
              <w:tcPr>
                <w:tcW w:w="1417" w:type="dxa"/>
                <w:gridSpan w:val="4"/>
              </w:tcPr>
            </w:tcPrChange>
          </w:tcPr>
          <w:p w14:paraId="7277755F"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B - TAČR</w:t>
            </w:r>
          </w:p>
        </w:tc>
        <w:tc>
          <w:tcPr>
            <w:tcW w:w="567" w:type="dxa"/>
            <w:tcPrChange w:id="5982" w:author="Josef Kocourek" w:date="2020-02-14T11:50:00Z">
              <w:tcPr>
                <w:tcW w:w="492" w:type="dxa"/>
                <w:gridSpan w:val="2"/>
              </w:tcPr>
            </w:tcPrChange>
          </w:tcPr>
          <w:p w14:paraId="6BDEAB6E" w14:textId="77777777" w:rsidR="002009D3" w:rsidRPr="0090023A" w:rsidRDefault="002009D3" w:rsidP="00935F76">
            <w:pPr>
              <w:tabs>
                <w:tab w:val="left" w:pos="567"/>
              </w:tabs>
              <w:jc w:val="center"/>
              <w:rPr>
                <w:rFonts w:asciiTheme="minorHAnsi" w:hAnsiTheme="minorHAnsi" w:cstheme="minorHAnsi"/>
                <w:color w:val="0000FF"/>
                <w:sz w:val="16"/>
              </w:rPr>
            </w:pPr>
            <w:r w:rsidRPr="0090023A">
              <w:rPr>
                <w:rFonts w:asciiTheme="minorHAnsi" w:hAnsiTheme="minorHAnsi" w:cstheme="minorHAnsi"/>
                <w:sz w:val="16"/>
              </w:rPr>
              <w:t>2019-2020</w:t>
            </w:r>
          </w:p>
        </w:tc>
      </w:tr>
      <w:tr w:rsidR="002F0599" w14:paraId="25AF7BC3" w14:textId="77777777" w:rsidTr="002F0599">
        <w:trPr>
          <w:ins w:id="5983" w:author="Josef Kocourek" w:date="2020-02-14T11:49:00Z"/>
        </w:trPr>
        <w:tc>
          <w:tcPr>
            <w:tcW w:w="2498" w:type="dxa"/>
            <w:gridSpan w:val="2"/>
            <w:tcBorders>
              <w:top w:val="single" w:sz="4" w:space="0" w:color="auto"/>
              <w:left w:val="single" w:sz="4" w:space="0" w:color="auto"/>
              <w:bottom w:val="single" w:sz="4" w:space="0" w:color="auto"/>
              <w:right w:val="single" w:sz="4" w:space="0" w:color="auto"/>
            </w:tcBorders>
            <w:hideMark/>
            <w:tcPrChange w:id="5984" w:author="Josef Kocourek" w:date="2020-02-14T11:50:00Z">
              <w:tcPr>
                <w:tcW w:w="2498" w:type="dxa"/>
                <w:gridSpan w:val="2"/>
                <w:tcBorders>
                  <w:top w:val="single" w:sz="4" w:space="0" w:color="auto"/>
                  <w:left w:val="single" w:sz="4" w:space="0" w:color="auto"/>
                  <w:bottom w:val="single" w:sz="4" w:space="0" w:color="auto"/>
                  <w:right w:val="single" w:sz="4" w:space="0" w:color="auto"/>
                </w:tcBorders>
                <w:hideMark/>
              </w:tcPr>
            </w:tcPrChange>
          </w:tcPr>
          <w:p w14:paraId="565715E8" w14:textId="77777777" w:rsidR="002F0599" w:rsidRDefault="002F0599">
            <w:pPr>
              <w:tabs>
                <w:tab w:val="left" w:pos="567"/>
              </w:tabs>
              <w:jc w:val="both"/>
              <w:rPr>
                <w:ins w:id="5985" w:author="Josef Kocourek" w:date="2020-02-14T11:49:00Z"/>
                <w:rFonts w:asciiTheme="minorHAnsi" w:hAnsiTheme="minorHAnsi" w:cstheme="minorHAnsi"/>
                <w:lang w:bidi="he-IL"/>
              </w:rPr>
            </w:pPr>
            <w:ins w:id="5986" w:author="Josef Kocourek" w:date="2020-02-14T11:49:00Z">
              <w:r>
                <w:rPr>
                  <w:rFonts w:asciiTheme="minorHAnsi" w:hAnsiTheme="minorHAnsi" w:cstheme="minorHAnsi"/>
                  <w:lang w:bidi="he-IL"/>
                </w:rPr>
                <w:t xml:space="preserve">FMK spoluřešitel, doc. PhDr. Blandína Šramová, </w:t>
              </w:r>
              <w:proofErr w:type="gramStart"/>
              <w:r>
                <w:rPr>
                  <w:rFonts w:asciiTheme="minorHAnsi" w:hAnsiTheme="minorHAnsi" w:cstheme="minorHAnsi"/>
                  <w:lang w:bidi="he-IL"/>
                </w:rPr>
                <w:t>Ph.D</w:t>
              </w:r>
              <w:proofErr w:type="gramEnd"/>
            </w:ins>
          </w:p>
        </w:tc>
        <w:tc>
          <w:tcPr>
            <w:tcW w:w="6265" w:type="dxa"/>
            <w:gridSpan w:val="9"/>
            <w:tcBorders>
              <w:top w:val="single" w:sz="4" w:space="0" w:color="auto"/>
              <w:left w:val="single" w:sz="4" w:space="0" w:color="auto"/>
              <w:bottom w:val="single" w:sz="4" w:space="0" w:color="auto"/>
              <w:right w:val="single" w:sz="4" w:space="0" w:color="auto"/>
            </w:tcBorders>
            <w:hideMark/>
            <w:tcPrChange w:id="5987" w:author="Josef Kocourek" w:date="2020-02-14T11:50:00Z">
              <w:tcPr>
                <w:tcW w:w="6265" w:type="dxa"/>
                <w:gridSpan w:val="9"/>
                <w:tcBorders>
                  <w:top w:val="single" w:sz="4" w:space="0" w:color="auto"/>
                  <w:left w:val="single" w:sz="4" w:space="0" w:color="auto"/>
                  <w:bottom w:val="single" w:sz="4" w:space="0" w:color="auto"/>
                  <w:right w:val="single" w:sz="4" w:space="0" w:color="auto"/>
                </w:tcBorders>
                <w:hideMark/>
              </w:tcPr>
            </w:tcPrChange>
          </w:tcPr>
          <w:p w14:paraId="65F04C28" w14:textId="77777777" w:rsidR="002F0599" w:rsidRDefault="002F0599">
            <w:pPr>
              <w:tabs>
                <w:tab w:val="left" w:pos="567"/>
              </w:tabs>
              <w:jc w:val="center"/>
              <w:rPr>
                <w:ins w:id="5988" w:author="Josef Kocourek" w:date="2020-02-14T11:49:00Z"/>
                <w:rFonts w:asciiTheme="minorHAnsi" w:hAnsiTheme="minorHAnsi" w:cstheme="minorHAnsi"/>
                <w:lang w:bidi="he-IL"/>
              </w:rPr>
            </w:pPr>
            <w:ins w:id="5989" w:author="Josef Kocourek" w:date="2020-02-14T11:49:00Z">
              <w:r>
                <w:rPr>
                  <w:rFonts w:asciiTheme="minorHAnsi" w:hAnsiTheme="minorHAnsi" w:cstheme="minorHAnsi"/>
                  <w:lang w:bidi="he-IL"/>
                </w:rPr>
                <w:t>Tvorba a implementace metodiky pro práci v oblasti prevence násilí v intimních vztazích dospívajících, číslo: 043UK-4/2017</w:t>
              </w:r>
            </w:ins>
          </w:p>
        </w:tc>
        <w:tc>
          <w:tcPr>
            <w:tcW w:w="1302" w:type="dxa"/>
            <w:gridSpan w:val="3"/>
            <w:tcBorders>
              <w:top w:val="single" w:sz="4" w:space="0" w:color="auto"/>
              <w:left w:val="single" w:sz="4" w:space="0" w:color="auto"/>
              <w:bottom w:val="single" w:sz="4" w:space="0" w:color="auto"/>
              <w:right w:val="single" w:sz="4" w:space="0" w:color="auto"/>
            </w:tcBorders>
            <w:hideMark/>
            <w:tcPrChange w:id="5990" w:author="Josef Kocourek" w:date="2020-02-14T11:50:00Z">
              <w:tcPr>
                <w:tcW w:w="1423" w:type="dxa"/>
                <w:gridSpan w:val="4"/>
                <w:tcBorders>
                  <w:top w:val="single" w:sz="4" w:space="0" w:color="auto"/>
                  <w:left w:val="single" w:sz="4" w:space="0" w:color="auto"/>
                  <w:bottom w:val="single" w:sz="4" w:space="0" w:color="auto"/>
                  <w:right w:val="single" w:sz="4" w:space="0" w:color="auto"/>
                </w:tcBorders>
                <w:hideMark/>
              </w:tcPr>
            </w:tcPrChange>
          </w:tcPr>
          <w:p w14:paraId="4EA68EE5" w14:textId="77777777" w:rsidR="002F0599" w:rsidRDefault="002F0599">
            <w:pPr>
              <w:tabs>
                <w:tab w:val="left" w:pos="567"/>
              </w:tabs>
              <w:jc w:val="center"/>
              <w:rPr>
                <w:ins w:id="5991" w:author="Josef Kocourek" w:date="2020-02-14T11:49:00Z"/>
                <w:rFonts w:asciiTheme="minorHAnsi" w:hAnsiTheme="minorHAnsi" w:cstheme="minorHAnsi"/>
                <w:lang w:bidi="he-IL"/>
              </w:rPr>
            </w:pPr>
            <w:proofErr w:type="gramStart"/>
            <w:ins w:id="5992" w:author="Josef Kocourek" w:date="2020-02-14T11:49:00Z">
              <w:r>
                <w:rPr>
                  <w:rFonts w:asciiTheme="minorHAnsi" w:hAnsiTheme="minorHAnsi" w:cstheme="minorHAnsi"/>
                  <w:lang w:bidi="he-IL"/>
                </w:rPr>
                <w:t>B - KEGA</w:t>
              </w:r>
              <w:proofErr w:type="gramEnd"/>
              <w:r>
                <w:rPr>
                  <w:rFonts w:asciiTheme="minorHAnsi" w:hAnsiTheme="minorHAnsi" w:cstheme="minorHAnsi"/>
                  <w:lang w:bidi="he-IL"/>
                </w:rPr>
                <w:t xml:space="preserve"> </w:t>
              </w:r>
            </w:ins>
          </w:p>
        </w:tc>
        <w:tc>
          <w:tcPr>
            <w:tcW w:w="567" w:type="dxa"/>
            <w:tcBorders>
              <w:top w:val="single" w:sz="4" w:space="0" w:color="auto"/>
              <w:left w:val="single" w:sz="4" w:space="0" w:color="auto"/>
              <w:bottom w:val="single" w:sz="4" w:space="0" w:color="auto"/>
              <w:right w:val="single" w:sz="4" w:space="0" w:color="auto"/>
            </w:tcBorders>
            <w:hideMark/>
            <w:tcPrChange w:id="5993" w:author="Josef Kocourek" w:date="2020-02-14T11:50:00Z">
              <w:tcPr>
                <w:tcW w:w="494" w:type="dxa"/>
                <w:gridSpan w:val="2"/>
                <w:tcBorders>
                  <w:top w:val="single" w:sz="4" w:space="0" w:color="auto"/>
                  <w:left w:val="single" w:sz="4" w:space="0" w:color="auto"/>
                  <w:bottom w:val="single" w:sz="4" w:space="0" w:color="auto"/>
                  <w:right w:val="single" w:sz="4" w:space="0" w:color="auto"/>
                </w:tcBorders>
                <w:hideMark/>
              </w:tcPr>
            </w:tcPrChange>
          </w:tcPr>
          <w:p w14:paraId="66C4C466" w14:textId="77777777" w:rsidR="002F0599" w:rsidRDefault="002F0599">
            <w:pPr>
              <w:tabs>
                <w:tab w:val="left" w:pos="567"/>
              </w:tabs>
              <w:jc w:val="center"/>
              <w:rPr>
                <w:ins w:id="5994" w:author="Josef Kocourek" w:date="2020-02-14T11:49:00Z"/>
                <w:rFonts w:asciiTheme="minorHAnsi" w:hAnsiTheme="minorHAnsi" w:cstheme="minorHAnsi"/>
                <w:sz w:val="16"/>
                <w:lang w:bidi="he-IL"/>
              </w:rPr>
            </w:pPr>
            <w:ins w:id="5995" w:author="Josef Kocourek" w:date="2020-02-14T11:49:00Z">
              <w:r>
                <w:rPr>
                  <w:rFonts w:asciiTheme="minorHAnsi" w:hAnsiTheme="minorHAnsi" w:cstheme="minorHAnsi"/>
                  <w:sz w:val="16"/>
                  <w:lang w:bidi="he-IL"/>
                </w:rPr>
                <w:t>2017-2019</w:t>
              </w:r>
            </w:ins>
          </w:p>
        </w:tc>
      </w:tr>
      <w:tr w:rsidR="002009D3" w:rsidRPr="00D710A4" w14:paraId="6E98077C" w14:textId="77777777" w:rsidTr="002F0599">
        <w:trPr>
          <w:trPrChange w:id="5996" w:author="Josef Kocourek" w:date="2020-02-14T11:50:00Z">
            <w:trPr>
              <w:gridAfter w:val="0"/>
              <w:wAfter w:w="48" w:type="dxa"/>
            </w:trPr>
          </w:trPrChange>
        </w:trPr>
        <w:tc>
          <w:tcPr>
            <w:tcW w:w="2486" w:type="dxa"/>
            <w:tcPrChange w:id="5997" w:author="Josef Kocourek" w:date="2020-02-14T11:50:00Z">
              <w:tcPr>
                <w:tcW w:w="2486" w:type="dxa"/>
              </w:tcPr>
            </w:tcPrChange>
          </w:tcPr>
          <w:p w14:paraId="7D368F2E" w14:textId="77777777" w:rsidR="002009D3" w:rsidRPr="00D710A4" w:rsidRDefault="002009D3" w:rsidP="00935F76">
            <w:pPr>
              <w:tabs>
                <w:tab w:val="left" w:pos="567"/>
              </w:tabs>
              <w:jc w:val="both"/>
              <w:rPr>
                <w:rFonts w:asciiTheme="minorHAnsi" w:hAnsiTheme="minorHAnsi" w:cstheme="minorHAnsi"/>
              </w:rPr>
            </w:pPr>
            <w:r w:rsidRPr="00D710A4">
              <w:rPr>
                <w:rFonts w:asciiTheme="minorHAnsi" w:hAnsiTheme="minorHAnsi" w:cstheme="minorHAnsi"/>
              </w:rPr>
              <w:t>Hlavní koordinátor FMK, partner Národní technické muzeum</w:t>
            </w:r>
          </w:p>
        </w:tc>
        <w:tc>
          <w:tcPr>
            <w:tcW w:w="6237" w:type="dxa"/>
            <w:gridSpan w:val="9"/>
            <w:tcPrChange w:id="5998" w:author="Josef Kocourek" w:date="2020-02-14T11:50:00Z">
              <w:tcPr>
                <w:tcW w:w="6237" w:type="dxa"/>
                <w:gridSpan w:val="9"/>
              </w:tcPr>
            </w:tcPrChange>
          </w:tcPr>
          <w:p w14:paraId="311FC076"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Designeři v českých zemích a československý strojírenský průmysl</w:t>
            </w:r>
          </w:p>
        </w:tc>
        <w:tc>
          <w:tcPr>
            <w:tcW w:w="1342" w:type="dxa"/>
            <w:gridSpan w:val="4"/>
            <w:tcPrChange w:id="5999" w:author="Josef Kocourek" w:date="2020-02-14T11:50:00Z">
              <w:tcPr>
                <w:tcW w:w="1417" w:type="dxa"/>
                <w:gridSpan w:val="4"/>
              </w:tcPr>
            </w:tcPrChange>
          </w:tcPr>
          <w:p w14:paraId="2A27464F"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C – Ministerstvo kultury, NAKI</w:t>
            </w:r>
          </w:p>
        </w:tc>
        <w:tc>
          <w:tcPr>
            <w:tcW w:w="567" w:type="dxa"/>
            <w:tcPrChange w:id="6000" w:author="Josef Kocourek" w:date="2020-02-14T11:50:00Z">
              <w:tcPr>
                <w:tcW w:w="492" w:type="dxa"/>
                <w:gridSpan w:val="2"/>
              </w:tcPr>
            </w:tcPrChange>
          </w:tcPr>
          <w:p w14:paraId="3FC11D91" w14:textId="0E055DC2" w:rsidR="002009D3" w:rsidRPr="0090023A" w:rsidRDefault="002009D3" w:rsidP="00935F76">
            <w:pPr>
              <w:tabs>
                <w:tab w:val="left" w:pos="567"/>
              </w:tabs>
              <w:jc w:val="center"/>
              <w:rPr>
                <w:rFonts w:asciiTheme="minorHAnsi" w:hAnsiTheme="minorHAnsi" w:cstheme="minorHAnsi"/>
                <w:sz w:val="16"/>
              </w:rPr>
            </w:pPr>
            <w:r w:rsidRPr="0090023A">
              <w:rPr>
                <w:rFonts w:asciiTheme="minorHAnsi" w:hAnsiTheme="minorHAnsi" w:cstheme="minorHAnsi"/>
                <w:sz w:val="16"/>
              </w:rPr>
              <w:t>2018-2022</w:t>
            </w:r>
          </w:p>
        </w:tc>
      </w:tr>
      <w:tr w:rsidR="002009D3" w:rsidRPr="00D710A4" w14:paraId="161E5E40" w14:textId="77777777" w:rsidTr="002F0599">
        <w:trPr>
          <w:trHeight w:val="318"/>
          <w:trPrChange w:id="6001" w:author="Josef Kocourek" w:date="2020-02-14T11:50:00Z">
            <w:trPr>
              <w:gridAfter w:val="0"/>
              <w:wAfter w:w="48" w:type="dxa"/>
              <w:trHeight w:val="318"/>
            </w:trPr>
          </w:trPrChange>
        </w:trPr>
        <w:tc>
          <w:tcPr>
            <w:tcW w:w="10632" w:type="dxa"/>
            <w:gridSpan w:val="15"/>
            <w:shd w:val="clear" w:color="auto" w:fill="F7CAAC"/>
            <w:tcPrChange w:id="6002" w:author="Josef Kocourek" w:date="2020-02-14T11:50:00Z">
              <w:tcPr>
                <w:tcW w:w="10632" w:type="dxa"/>
                <w:gridSpan w:val="16"/>
                <w:shd w:val="clear" w:color="auto" w:fill="F7CAAC"/>
              </w:tcPr>
            </w:tcPrChange>
          </w:tcPr>
          <w:p w14:paraId="18F55083" w14:textId="77777777" w:rsidR="002009D3" w:rsidRPr="00D710A4" w:rsidRDefault="002009D3" w:rsidP="00935F76">
            <w:pPr>
              <w:tabs>
                <w:tab w:val="left" w:pos="567"/>
              </w:tabs>
              <w:jc w:val="center"/>
              <w:rPr>
                <w:rFonts w:asciiTheme="minorHAnsi" w:hAnsiTheme="minorHAnsi" w:cstheme="minorHAnsi"/>
                <w:b/>
              </w:rPr>
            </w:pPr>
            <w:r w:rsidRPr="00D710A4">
              <w:rPr>
                <w:rFonts w:asciiTheme="minorHAnsi" w:hAnsiTheme="minorHAnsi" w:cstheme="minorHAnsi"/>
                <w:b/>
              </w:rPr>
              <w:t>Přehled řešených projektů a dalších aktivit v rámci spolupráce s praxí u profesně zaměřeného bakalářského a magisterského studijního programu</w:t>
            </w:r>
          </w:p>
        </w:tc>
      </w:tr>
      <w:tr w:rsidR="002009D3" w:rsidRPr="00D710A4" w14:paraId="514219FF" w14:textId="77777777" w:rsidTr="002F0599">
        <w:trPr>
          <w:cantSplit/>
          <w:trHeight w:val="283"/>
          <w:trPrChange w:id="6003" w:author="Josef Kocourek" w:date="2020-02-14T11:50:00Z">
            <w:trPr>
              <w:gridAfter w:val="0"/>
              <w:wAfter w:w="48" w:type="dxa"/>
              <w:cantSplit/>
              <w:trHeight w:val="283"/>
            </w:trPr>
          </w:trPrChange>
        </w:trPr>
        <w:tc>
          <w:tcPr>
            <w:tcW w:w="2486" w:type="dxa"/>
            <w:shd w:val="clear" w:color="auto" w:fill="F7CAAC"/>
            <w:tcPrChange w:id="6004" w:author="Josef Kocourek" w:date="2020-02-14T11:50:00Z">
              <w:tcPr>
                <w:tcW w:w="2486" w:type="dxa"/>
                <w:shd w:val="clear" w:color="auto" w:fill="F7CAAC"/>
              </w:tcPr>
            </w:tcPrChange>
          </w:tcPr>
          <w:p w14:paraId="26127A9E" w14:textId="77777777" w:rsidR="002009D3" w:rsidRPr="00D710A4" w:rsidRDefault="002009D3" w:rsidP="00935F76">
            <w:pPr>
              <w:tabs>
                <w:tab w:val="left" w:pos="567"/>
              </w:tabs>
              <w:jc w:val="both"/>
              <w:rPr>
                <w:rFonts w:asciiTheme="minorHAnsi" w:hAnsiTheme="minorHAnsi" w:cstheme="minorHAnsi"/>
                <w:b/>
              </w:rPr>
            </w:pPr>
            <w:r w:rsidRPr="00D710A4">
              <w:rPr>
                <w:rFonts w:asciiTheme="minorHAnsi" w:hAnsiTheme="minorHAnsi" w:cstheme="minorHAnsi"/>
                <w:b/>
              </w:rPr>
              <w:t>Pracoviště praxe</w:t>
            </w:r>
          </w:p>
        </w:tc>
        <w:tc>
          <w:tcPr>
            <w:tcW w:w="6237" w:type="dxa"/>
            <w:gridSpan w:val="9"/>
            <w:shd w:val="clear" w:color="auto" w:fill="F7CAAC"/>
            <w:tcPrChange w:id="6005" w:author="Josef Kocourek" w:date="2020-02-14T11:50:00Z">
              <w:tcPr>
                <w:tcW w:w="6237" w:type="dxa"/>
                <w:gridSpan w:val="9"/>
                <w:shd w:val="clear" w:color="auto" w:fill="F7CAAC"/>
              </w:tcPr>
            </w:tcPrChange>
          </w:tcPr>
          <w:p w14:paraId="2DF6D02C" w14:textId="77777777" w:rsidR="002009D3" w:rsidRPr="00D710A4" w:rsidRDefault="002009D3" w:rsidP="00935F76">
            <w:pPr>
              <w:tabs>
                <w:tab w:val="left" w:pos="567"/>
              </w:tabs>
              <w:jc w:val="both"/>
              <w:rPr>
                <w:rFonts w:asciiTheme="minorHAnsi" w:hAnsiTheme="minorHAnsi" w:cstheme="minorHAnsi"/>
                <w:b/>
              </w:rPr>
            </w:pPr>
            <w:r w:rsidRPr="00D710A4">
              <w:rPr>
                <w:rFonts w:asciiTheme="minorHAnsi" w:hAnsiTheme="minorHAnsi" w:cstheme="minorHAnsi"/>
                <w:b/>
              </w:rPr>
              <w:t xml:space="preserve">Název či popis projektu uskutečňovaného ve spolupráci s praxí </w:t>
            </w:r>
          </w:p>
        </w:tc>
        <w:tc>
          <w:tcPr>
            <w:tcW w:w="1909" w:type="dxa"/>
            <w:gridSpan w:val="5"/>
            <w:shd w:val="clear" w:color="auto" w:fill="F7CAAC"/>
            <w:tcPrChange w:id="6006" w:author="Josef Kocourek" w:date="2020-02-14T11:50:00Z">
              <w:tcPr>
                <w:tcW w:w="1909" w:type="dxa"/>
                <w:gridSpan w:val="6"/>
                <w:shd w:val="clear" w:color="auto" w:fill="F7CAAC"/>
              </w:tcPr>
            </w:tcPrChange>
          </w:tcPr>
          <w:p w14:paraId="709CFA7A" w14:textId="77777777" w:rsidR="002009D3" w:rsidRPr="00D710A4" w:rsidRDefault="002009D3" w:rsidP="00935F76">
            <w:pPr>
              <w:tabs>
                <w:tab w:val="left" w:pos="567"/>
              </w:tabs>
              <w:jc w:val="center"/>
              <w:rPr>
                <w:rFonts w:asciiTheme="minorHAnsi" w:hAnsiTheme="minorHAnsi" w:cstheme="minorHAnsi"/>
                <w:b/>
              </w:rPr>
            </w:pPr>
            <w:r w:rsidRPr="00D710A4">
              <w:rPr>
                <w:rFonts w:asciiTheme="minorHAnsi" w:hAnsiTheme="minorHAnsi" w:cstheme="minorHAnsi"/>
                <w:b/>
              </w:rPr>
              <w:t>Období</w:t>
            </w:r>
          </w:p>
        </w:tc>
      </w:tr>
      <w:tr w:rsidR="00173FE3" w:rsidRPr="00D710A4" w14:paraId="11576C38" w14:textId="77777777" w:rsidTr="002F0599">
        <w:trPr>
          <w:cantSplit/>
          <w:trHeight w:val="283"/>
          <w:trPrChange w:id="6007" w:author="Josef Kocourek" w:date="2020-02-14T11:50:00Z">
            <w:trPr>
              <w:gridAfter w:val="0"/>
              <w:wAfter w:w="48" w:type="dxa"/>
              <w:cantSplit/>
              <w:trHeight w:val="283"/>
            </w:trPr>
          </w:trPrChange>
        </w:trPr>
        <w:tc>
          <w:tcPr>
            <w:tcW w:w="2486" w:type="dxa"/>
            <w:shd w:val="clear" w:color="auto" w:fill="auto"/>
            <w:tcPrChange w:id="6008" w:author="Josef Kocourek" w:date="2020-02-14T11:50:00Z">
              <w:tcPr>
                <w:tcW w:w="2486" w:type="dxa"/>
                <w:shd w:val="clear" w:color="auto" w:fill="auto"/>
              </w:tcPr>
            </w:tcPrChange>
          </w:tcPr>
          <w:p w14:paraId="7DBB6930" w14:textId="4F3E65C1" w:rsidR="00173FE3" w:rsidRPr="00D710A4" w:rsidRDefault="00173FE3" w:rsidP="00935F76">
            <w:pPr>
              <w:tabs>
                <w:tab w:val="left" w:pos="567"/>
              </w:tabs>
              <w:rPr>
                <w:rFonts w:asciiTheme="minorHAnsi" w:hAnsiTheme="minorHAnsi" w:cstheme="minorHAnsi"/>
              </w:rPr>
            </w:pPr>
            <w:bookmarkStart w:id="6009" w:name="_Hlk21610250"/>
            <w:r w:rsidRPr="00D710A4">
              <w:rPr>
                <w:rFonts w:asciiTheme="minorHAnsi" w:hAnsiTheme="minorHAnsi" w:cstheme="minorHAnsi"/>
              </w:rPr>
              <w:t>Ústav marketingových komunikací</w:t>
            </w:r>
          </w:p>
        </w:tc>
        <w:tc>
          <w:tcPr>
            <w:tcW w:w="6237" w:type="dxa"/>
            <w:gridSpan w:val="9"/>
            <w:shd w:val="clear" w:color="auto" w:fill="auto"/>
            <w:tcPrChange w:id="6010" w:author="Josef Kocourek" w:date="2020-02-14T11:50:00Z">
              <w:tcPr>
                <w:tcW w:w="6237" w:type="dxa"/>
                <w:gridSpan w:val="9"/>
                <w:shd w:val="clear" w:color="auto" w:fill="auto"/>
              </w:tcPr>
            </w:tcPrChange>
          </w:tcPr>
          <w:p w14:paraId="19BF3F68" w14:textId="7F625ED1" w:rsidR="00173FE3" w:rsidRPr="00D710A4" w:rsidRDefault="00173FE3" w:rsidP="00935F76">
            <w:pPr>
              <w:tabs>
                <w:tab w:val="left" w:pos="567"/>
              </w:tabs>
              <w:jc w:val="center"/>
              <w:rPr>
                <w:rFonts w:asciiTheme="minorHAnsi" w:hAnsiTheme="minorHAnsi" w:cstheme="minorHAnsi"/>
              </w:rPr>
            </w:pPr>
            <w:r w:rsidRPr="00D710A4">
              <w:rPr>
                <w:rFonts w:asciiTheme="minorHAnsi" w:hAnsiTheme="minorHAnsi" w:cstheme="minorHAnsi"/>
              </w:rPr>
              <w:t>Smlouva o dílo – Komunikační strategie města Frenštát pod Radhoštěm (celková výše 96.000,-)</w:t>
            </w:r>
          </w:p>
        </w:tc>
        <w:tc>
          <w:tcPr>
            <w:tcW w:w="1909" w:type="dxa"/>
            <w:gridSpan w:val="5"/>
            <w:shd w:val="clear" w:color="auto" w:fill="auto"/>
            <w:tcPrChange w:id="6011" w:author="Josef Kocourek" w:date="2020-02-14T11:50:00Z">
              <w:tcPr>
                <w:tcW w:w="1909" w:type="dxa"/>
                <w:gridSpan w:val="6"/>
                <w:shd w:val="clear" w:color="auto" w:fill="auto"/>
              </w:tcPr>
            </w:tcPrChange>
          </w:tcPr>
          <w:p w14:paraId="58F02F67" w14:textId="0ABFDC4A" w:rsidR="00173FE3" w:rsidRPr="00D710A4" w:rsidRDefault="00173FE3" w:rsidP="00935F76">
            <w:pPr>
              <w:tabs>
                <w:tab w:val="left" w:pos="567"/>
              </w:tabs>
              <w:jc w:val="center"/>
              <w:rPr>
                <w:rFonts w:asciiTheme="minorHAnsi" w:hAnsiTheme="minorHAnsi" w:cstheme="minorHAnsi"/>
              </w:rPr>
            </w:pPr>
            <w:r w:rsidRPr="00D710A4">
              <w:rPr>
                <w:rFonts w:asciiTheme="minorHAnsi" w:hAnsiTheme="minorHAnsi" w:cstheme="minorHAnsi"/>
              </w:rPr>
              <w:t>2016</w:t>
            </w:r>
          </w:p>
        </w:tc>
      </w:tr>
      <w:bookmarkEnd w:id="6009"/>
      <w:tr w:rsidR="002009D3" w:rsidRPr="00D710A4" w14:paraId="0557BC42" w14:textId="77777777" w:rsidTr="002F0599">
        <w:trPr>
          <w:trPrChange w:id="6012" w:author="Josef Kocourek" w:date="2020-02-14T11:50:00Z">
            <w:trPr>
              <w:gridAfter w:val="0"/>
              <w:wAfter w:w="48" w:type="dxa"/>
            </w:trPr>
          </w:trPrChange>
        </w:trPr>
        <w:tc>
          <w:tcPr>
            <w:tcW w:w="2486" w:type="dxa"/>
            <w:tcPrChange w:id="6013" w:author="Josef Kocourek" w:date="2020-02-14T11:50:00Z">
              <w:tcPr>
                <w:tcW w:w="2486" w:type="dxa"/>
              </w:tcPr>
            </w:tcPrChange>
          </w:tcPr>
          <w:p w14:paraId="6FEC3941" w14:textId="77777777" w:rsidR="002009D3" w:rsidRPr="00D710A4" w:rsidRDefault="002009D3" w:rsidP="00935F76">
            <w:pPr>
              <w:tabs>
                <w:tab w:val="left" w:pos="567"/>
              </w:tabs>
              <w:jc w:val="both"/>
              <w:rPr>
                <w:rFonts w:asciiTheme="minorHAnsi" w:hAnsiTheme="minorHAnsi" w:cstheme="minorHAnsi"/>
              </w:rPr>
            </w:pPr>
            <w:r w:rsidRPr="00D710A4">
              <w:rPr>
                <w:rFonts w:asciiTheme="minorHAnsi" w:hAnsiTheme="minorHAnsi" w:cstheme="minorHAnsi"/>
              </w:rPr>
              <w:t>Ústav marketingových komunikací</w:t>
            </w:r>
          </w:p>
        </w:tc>
        <w:tc>
          <w:tcPr>
            <w:tcW w:w="6237" w:type="dxa"/>
            <w:gridSpan w:val="9"/>
            <w:tcPrChange w:id="6014" w:author="Josef Kocourek" w:date="2020-02-14T11:50:00Z">
              <w:tcPr>
                <w:tcW w:w="6237" w:type="dxa"/>
                <w:gridSpan w:val="9"/>
              </w:tcPr>
            </w:tcPrChange>
          </w:tcPr>
          <w:p w14:paraId="545D68D9"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909" w:type="dxa"/>
            <w:gridSpan w:val="5"/>
            <w:tcPrChange w:id="6015" w:author="Josef Kocourek" w:date="2020-02-14T11:50:00Z">
              <w:tcPr>
                <w:tcW w:w="1909" w:type="dxa"/>
                <w:gridSpan w:val="6"/>
              </w:tcPr>
            </w:tcPrChange>
          </w:tcPr>
          <w:p w14:paraId="1E8C3EF3"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2019</w:t>
            </w:r>
          </w:p>
        </w:tc>
      </w:tr>
      <w:tr w:rsidR="002009D3" w:rsidRPr="00D710A4" w14:paraId="27D6BFED" w14:textId="77777777" w:rsidTr="002F0599">
        <w:trPr>
          <w:trPrChange w:id="6016" w:author="Josef Kocourek" w:date="2020-02-14T11:50:00Z">
            <w:trPr>
              <w:gridAfter w:val="0"/>
              <w:wAfter w:w="48" w:type="dxa"/>
            </w:trPr>
          </w:trPrChange>
        </w:trPr>
        <w:tc>
          <w:tcPr>
            <w:tcW w:w="2486" w:type="dxa"/>
            <w:tcPrChange w:id="6017" w:author="Josef Kocourek" w:date="2020-02-14T11:50:00Z">
              <w:tcPr>
                <w:tcW w:w="2486" w:type="dxa"/>
              </w:tcPr>
            </w:tcPrChange>
          </w:tcPr>
          <w:p w14:paraId="11DDEA80" w14:textId="77777777" w:rsidR="002009D3" w:rsidRPr="00D710A4" w:rsidRDefault="002009D3" w:rsidP="00935F76">
            <w:pPr>
              <w:tabs>
                <w:tab w:val="left" w:pos="567"/>
              </w:tabs>
              <w:jc w:val="both"/>
              <w:rPr>
                <w:rFonts w:asciiTheme="minorHAnsi" w:hAnsiTheme="minorHAnsi" w:cstheme="minorHAnsi"/>
              </w:rPr>
            </w:pPr>
            <w:r w:rsidRPr="00D710A4">
              <w:rPr>
                <w:rFonts w:asciiTheme="minorHAnsi" w:hAnsiTheme="minorHAnsi" w:cstheme="minorHAnsi"/>
              </w:rPr>
              <w:t>Ústav marketingových komunikací a Fakulta aplikované informatiky</w:t>
            </w:r>
          </w:p>
        </w:tc>
        <w:tc>
          <w:tcPr>
            <w:tcW w:w="6237" w:type="dxa"/>
            <w:gridSpan w:val="9"/>
            <w:tcPrChange w:id="6018" w:author="Josef Kocourek" w:date="2020-02-14T11:50:00Z">
              <w:tcPr>
                <w:tcW w:w="6237" w:type="dxa"/>
                <w:gridSpan w:val="9"/>
              </w:tcPr>
            </w:tcPrChange>
          </w:tcPr>
          <w:p w14:paraId="0979DEA9"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909" w:type="dxa"/>
            <w:gridSpan w:val="5"/>
            <w:tcPrChange w:id="6019" w:author="Josef Kocourek" w:date="2020-02-14T11:50:00Z">
              <w:tcPr>
                <w:tcW w:w="1909" w:type="dxa"/>
                <w:gridSpan w:val="6"/>
              </w:tcPr>
            </w:tcPrChange>
          </w:tcPr>
          <w:p w14:paraId="235FA8AD"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2019</w:t>
            </w:r>
          </w:p>
        </w:tc>
      </w:tr>
      <w:tr w:rsidR="002009D3" w:rsidRPr="00D710A4" w14:paraId="281620C5" w14:textId="77777777" w:rsidTr="002F0599">
        <w:trPr>
          <w:trPrChange w:id="6020" w:author="Josef Kocourek" w:date="2020-02-14T11:50:00Z">
            <w:trPr>
              <w:gridAfter w:val="0"/>
              <w:wAfter w:w="48" w:type="dxa"/>
            </w:trPr>
          </w:trPrChange>
        </w:trPr>
        <w:tc>
          <w:tcPr>
            <w:tcW w:w="2486" w:type="dxa"/>
            <w:tcPrChange w:id="6021" w:author="Josef Kocourek" w:date="2020-02-14T11:50:00Z">
              <w:tcPr>
                <w:tcW w:w="2486" w:type="dxa"/>
              </w:tcPr>
            </w:tcPrChange>
          </w:tcPr>
          <w:p w14:paraId="748DC115" w14:textId="77777777" w:rsidR="002009D3" w:rsidRPr="00D710A4" w:rsidRDefault="002009D3" w:rsidP="00935F76">
            <w:pPr>
              <w:tabs>
                <w:tab w:val="left" w:pos="567"/>
              </w:tabs>
              <w:jc w:val="both"/>
              <w:rPr>
                <w:rFonts w:asciiTheme="minorHAnsi" w:hAnsiTheme="minorHAnsi" w:cstheme="minorHAnsi"/>
              </w:rPr>
            </w:pPr>
            <w:r w:rsidRPr="00D710A4">
              <w:rPr>
                <w:rFonts w:asciiTheme="minorHAnsi" w:hAnsiTheme="minorHAnsi" w:cstheme="minorHAnsi"/>
              </w:rPr>
              <w:t>Ústav marketingových komunikací, ateliér Digitální design, FMK</w:t>
            </w:r>
          </w:p>
        </w:tc>
        <w:tc>
          <w:tcPr>
            <w:tcW w:w="6237" w:type="dxa"/>
            <w:gridSpan w:val="9"/>
            <w:tcPrChange w:id="6022" w:author="Josef Kocourek" w:date="2020-02-14T11:50:00Z">
              <w:tcPr>
                <w:tcW w:w="6237" w:type="dxa"/>
                <w:gridSpan w:val="9"/>
              </w:tcPr>
            </w:tcPrChange>
          </w:tcPr>
          <w:p w14:paraId="7D354899"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909" w:type="dxa"/>
            <w:gridSpan w:val="5"/>
            <w:tcPrChange w:id="6023" w:author="Josef Kocourek" w:date="2020-02-14T11:50:00Z">
              <w:tcPr>
                <w:tcW w:w="1909" w:type="dxa"/>
                <w:gridSpan w:val="6"/>
              </w:tcPr>
            </w:tcPrChange>
          </w:tcPr>
          <w:p w14:paraId="002F0D19"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2019</w:t>
            </w:r>
          </w:p>
        </w:tc>
      </w:tr>
      <w:tr w:rsidR="002009D3" w:rsidRPr="00D710A4" w14:paraId="61AD8D42" w14:textId="77777777" w:rsidTr="002F0599">
        <w:trPr>
          <w:trPrChange w:id="6024" w:author="Josef Kocourek" w:date="2020-02-14T11:50:00Z">
            <w:trPr>
              <w:gridAfter w:val="0"/>
              <w:wAfter w:w="48" w:type="dxa"/>
            </w:trPr>
          </w:trPrChange>
        </w:trPr>
        <w:tc>
          <w:tcPr>
            <w:tcW w:w="2486" w:type="dxa"/>
            <w:tcPrChange w:id="6025" w:author="Josef Kocourek" w:date="2020-02-14T11:50:00Z">
              <w:tcPr>
                <w:tcW w:w="2486" w:type="dxa"/>
              </w:tcPr>
            </w:tcPrChange>
          </w:tcPr>
          <w:p w14:paraId="73F3F13E" w14:textId="77777777" w:rsidR="002009D3" w:rsidRPr="00D710A4" w:rsidRDefault="002009D3" w:rsidP="00935F76">
            <w:pPr>
              <w:tabs>
                <w:tab w:val="left" w:pos="567"/>
              </w:tabs>
              <w:jc w:val="both"/>
              <w:rPr>
                <w:rFonts w:asciiTheme="minorHAnsi" w:hAnsiTheme="minorHAnsi" w:cstheme="minorHAnsi"/>
              </w:rPr>
            </w:pPr>
            <w:r w:rsidRPr="00D710A4">
              <w:rPr>
                <w:rFonts w:asciiTheme="minorHAnsi" w:hAnsiTheme="minorHAnsi" w:cstheme="minorHAnsi"/>
              </w:rPr>
              <w:t>Ústav marketingových komunikací</w:t>
            </w:r>
          </w:p>
        </w:tc>
        <w:tc>
          <w:tcPr>
            <w:tcW w:w="6237" w:type="dxa"/>
            <w:gridSpan w:val="9"/>
            <w:tcPrChange w:id="6026" w:author="Josef Kocourek" w:date="2020-02-14T11:50:00Z">
              <w:tcPr>
                <w:tcW w:w="6237" w:type="dxa"/>
                <w:gridSpan w:val="9"/>
              </w:tcPr>
            </w:tcPrChange>
          </w:tcPr>
          <w:p w14:paraId="707AD147"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Smlouva o dílo – V-podlahy – Kvalitativní výzkum řemeslníků na trhu B2B (celková výše 120.000,-)</w:t>
            </w:r>
          </w:p>
        </w:tc>
        <w:tc>
          <w:tcPr>
            <w:tcW w:w="1909" w:type="dxa"/>
            <w:gridSpan w:val="5"/>
            <w:tcPrChange w:id="6027" w:author="Josef Kocourek" w:date="2020-02-14T11:50:00Z">
              <w:tcPr>
                <w:tcW w:w="1909" w:type="dxa"/>
                <w:gridSpan w:val="6"/>
              </w:tcPr>
            </w:tcPrChange>
          </w:tcPr>
          <w:p w14:paraId="32BB9771" w14:textId="77777777" w:rsidR="002009D3" w:rsidRPr="00D710A4" w:rsidRDefault="002009D3" w:rsidP="00935F76">
            <w:pPr>
              <w:tabs>
                <w:tab w:val="left" w:pos="567"/>
              </w:tabs>
              <w:jc w:val="center"/>
              <w:rPr>
                <w:rFonts w:asciiTheme="minorHAnsi" w:hAnsiTheme="minorHAnsi" w:cstheme="minorHAnsi"/>
              </w:rPr>
            </w:pPr>
            <w:r w:rsidRPr="00D710A4">
              <w:rPr>
                <w:rFonts w:asciiTheme="minorHAnsi" w:hAnsiTheme="minorHAnsi" w:cstheme="minorHAnsi"/>
              </w:rPr>
              <w:t>2019</w:t>
            </w:r>
          </w:p>
        </w:tc>
      </w:tr>
      <w:tr w:rsidR="00173FE3" w:rsidRPr="00D710A4" w14:paraId="2172D25A" w14:textId="77777777" w:rsidTr="002F0599">
        <w:trPr>
          <w:trPrChange w:id="6028" w:author="Josef Kocourek" w:date="2020-02-14T11:50:00Z">
            <w:trPr>
              <w:gridAfter w:val="0"/>
              <w:wAfter w:w="48" w:type="dxa"/>
            </w:trPr>
          </w:trPrChange>
        </w:trPr>
        <w:tc>
          <w:tcPr>
            <w:tcW w:w="2486" w:type="dxa"/>
            <w:tcPrChange w:id="6029" w:author="Josef Kocourek" w:date="2020-02-14T11:50:00Z">
              <w:tcPr>
                <w:tcW w:w="2486" w:type="dxa"/>
              </w:tcPr>
            </w:tcPrChange>
          </w:tcPr>
          <w:p w14:paraId="123B22C8" w14:textId="14F561CE" w:rsidR="00173FE3" w:rsidRPr="00D710A4" w:rsidRDefault="00173FE3" w:rsidP="00935F76">
            <w:pPr>
              <w:tabs>
                <w:tab w:val="left" w:pos="567"/>
              </w:tabs>
              <w:jc w:val="both"/>
              <w:rPr>
                <w:rFonts w:asciiTheme="minorHAnsi" w:hAnsiTheme="minorHAnsi" w:cstheme="minorHAnsi"/>
              </w:rPr>
            </w:pPr>
            <w:r w:rsidRPr="00D710A4">
              <w:rPr>
                <w:rFonts w:asciiTheme="minorHAnsi" w:hAnsiTheme="minorHAnsi" w:cstheme="minorHAnsi"/>
              </w:rPr>
              <w:t>Ústav marketingových komunikací</w:t>
            </w:r>
          </w:p>
        </w:tc>
        <w:tc>
          <w:tcPr>
            <w:tcW w:w="6237" w:type="dxa"/>
            <w:gridSpan w:val="9"/>
            <w:shd w:val="clear" w:color="auto" w:fill="auto"/>
            <w:tcPrChange w:id="6030" w:author="Josef Kocourek" w:date="2020-02-14T11:50:00Z">
              <w:tcPr>
                <w:tcW w:w="6237" w:type="dxa"/>
                <w:gridSpan w:val="9"/>
                <w:shd w:val="clear" w:color="auto" w:fill="auto"/>
              </w:tcPr>
            </w:tcPrChange>
          </w:tcPr>
          <w:p w14:paraId="01B2017E" w14:textId="09987471" w:rsidR="00173FE3" w:rsidRPr="00D710A4" w:rsidRDefault="00173FE3" w:rsidP="00935F76">
            <w:pPr>
              <w:tabs>
                <w:tab w:val="left" w:pos="567"/>
              </w:tabs>
              <w:jc w:val="center"/>
              <w:rPr>
                <w:rFonts w:asciiTheme="minorHAnsi" w:hAnsiTheme="minorHAnsi" w:cstheme="minorHAnsi"/>
              </w:rPr>
            </w:pPr>
            <w:r w:rsidRPr="00D710A4">
              <w:rPr>
                <w:rFonts w:asciiTheme="minorHAnsi" w:hAnsiTheme="minorHAnsi" w:cstheme="minorHAnsi"/>
              </w:rPr>
              <w:t>Smlouva o poskytnutí služeb - Zajištění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1909" w:type="dxa"/>
            <w:gridSpan w:val="5"/>
            <w:tcPrChange w:id="6031" w:author="Josef Kocourek" w:date="2020-02-14T11:50:00Z">
              <w:tcPr>
                <w:tcW w:w="1909" w:type="dxa"/>
                <w:gridSpan w:val="6"/>
              </w:tcPr>
            </w:tcPrChange>
          </w:tcPr>
          <w:p w14:paraId="24EFE00B" w14:textId="34BD239D" w:rsidR="00173FE3" w:rsidRPr="00D710A4" w:rsidRDefault="00173FE3" w:rsidP="00935F76">
            <w:pPr>
              <w:tabs>
                <w:tab w:val="left" w:pos="567"/>
              </w:tabs>
              <w:jc w:val="center"/>
              <w:rPr>
                <w:rFonts w:asciiTheme="minorHAnsi" w:hAnsiTheme="minorHAnsi" w:cstheme="minorHAnsi"/>
              </w:rPr>
            </w:pPr>
            <w:r w:rsidRPr="00D710A4">
              <w:rPr>
                <w:rFonts w:asciiTheme="minorHAnsi" w:hAnsiTheme="minorHAnsi" w:cstheme="minorHAnsi"/>
              </w:rPr>
              <w:t>2019</w:t>
            </w:r>
          </w:p>
        </w:tc>
      </w:tr>
      <w:tr w:rsidR="002009D3" w:rsidRPr="00D710A4" w14:paraId="28C6C348" w14:textId="77777777" w:rsidTr="002F0599">
        <w:trPr>
          <w:trPrChange w:id="6032" w:author="Josef Kocourek" w:date="2020-02-14T11:50:00Z">
            <w:trPr>
              <w:gridAfter w:val="0"/>
              <w:wAfter w:w="48" w:type="dxa"/>
            </w:trPr>
          </w:trPrChange>
        </w:trPr>
        <w:tc>
          <w:tcPr>
            <w:tcW w:w="10632" w:type="dxa"/>
            <w:gridSpan w:val="15"/>
            <w:shd w:val="clear" w:color="auto" w:fill="F7CAAC"/>
            <w:tcPrChange w:id="6033" w:author="Josef Kocourek" w:date="2020-02-14T11:50:00Z">
              <w:tcPr>
                <w:tcW w:w="10632" w:type="dxa"/>
                <w:gridSpan w:val="16"/>
                <w:shd w:val="clear" w:color="auto" w:fill="F7CAAC"/>
              </w:tcPr>
            </w:tcPrChange>
          </w:tcPr>
          <w:p w14:paraId="65BD432B" w14:textId="77777777" w:rsidR="002009D3" w:rsidRPr="00D710A4" w:rsidRDefault="002009D3" w:rsidP="00935F76">
            <w:pPr>
              <w:tabs>
                <w:tab w:val="left" w:pos="567"/>
              </w:tabs>
              <w:rPr>
                <w:rFonts w:asciiTheme="minorHAnsi" w:hAnsiTheme="minorHAnsi" w:cstheme="minorHAnsi"/>
              </w:rPr>
            </w:pPr>
            <w:r w:rsidRPr="00D710A4">
              <w:rPr>
                <w:rFonts w:asciiTheme="minorHAnsi" w:hAnsiTheme="minorHAnsi" w:cstheme="minorHAnsi"/>
                <w:b/>
              </w:rPr>
              <w:t>Odborné aktivity vztahující se k tvůrčí, resp. vědecké a umělecké činnosti vysoké školy, která souvisí se studijním programem</w:t>
            </w:r>
          </w:p>
        </w:tc>
      </w:tr>
      <w:tr w:rsidR="002009D3" w:rsidRPr="00D710A4" w14:paraId="1D2C3A66" w14:textId="77777777" w:rsidTr="002F0599">
        <w:trPr>
          <w:trHeight w:val="2422"/>
          <w:trPrChange w:id="6034" w:author="Josef Kocourek" w:date="2020-02-14T11:50:00Z">
            <w:trPr>
              <w:gridAfter w:val="0"/>
              <w:wAfter w:w="48" w:type="dxa"/>
              <w:trHeight w:val="2422"/>
            </w:trPr>
          </w:trPrChange>
        </w:trPr>
        <w:tc>
          <w:tcPr>
            <w:tcW w:w="10632" w:type="dxa"/>
            <w:gridSpan w:val="15"/>
            <w:shd w:val="clear" w:color="auto" w:fill="FFFFFF"/>
            <w:tcPrChange w:id="6035" w:author="Josef Kocourek" w:date="2020-02-14T11:50:00Z">
              <w:tcPr>
                <w:tcW w:w="10632" w:type="dxa"/>
                <w:gridSpan w:val="16"/>
                <w:shd w:val="clear" w:color="auto" w:fill="FFFFFF"/>
              </w:tcPr>
            </w:tcPrChange>
          </w:tcPr>
          <w:p w14:paraId="6C3E61E4" w14:textId="1D37D624" w:rsidR="002009D3" w:rsidRPr="00D710A4" w:rsidRDefault="002009D3" w:rsidP="00935F76">
            <w:pPr>
              <w:tabs>
                <w:tab w:val="left" w:pos="567"/>
              </w:tabs>
              <w:jc w:val="both"/>
              <w:rPr>
                <w:rFonts w:asciiTheme="minorHAnsi" w:hAnsiTheme="minorHAnsi" w:cstheme="minorHAnsi"/>
                <w:color w:val="000000"/>
              </w:rPr>
            </w:pPr>
            <w:del w:id="6036" w:author="Josef Kocourek" w:date="2020-02-10T13:39:00Z">
              <w:r w:rsidRPr="00D710A4" w:rsidDel="003E33DE">
                <w:rPr>
                  <w:rFonts w:asciiTheme="minorHAnsi" w:hAnsiTheme="minorHAnsi" w:cstheme="minorHAnsi"/>
                  <w:color w:val="000000"/>
                </w:rPr>
                <w:delText>Servisní pracoviště studijního programu Marketingov</w:delText>
              </w:r>
            </w:del>
            <w:ins w:id="6037" w:author="Radim Bačuvčík" w:date="2020-02-06T10:31:00Z">
              <w:del w:id="6038" w:author="Josef Kocourek" w:date="2020-02-10T13:39:00Z">
                <w:r w:rsidR="00231813" w:rsidDel="003E33DE">
                  <w:rPr>
                    <w:rFonts w:asciiTheme="minorHAnsi" w:hAnsiTheme="minorHAnsi" w:cstheme="minorHAnsi"/>
                    <w:color w:val="000000"/>
                  </w:rPr>
                  <w:delText>á</w:delText>
                </w:r>
              </w:del>
            </w:ins>
            <w:del w:id="6039" w:author="Josef Kocourek" w:date="2020-02-10T13:39:00Z">
              <w:r w:rsidRPr="00D710A4" w:rsidDel="003E33DE">
                <w:rPr>
                  <w:rFonts w:asciiTheme="minorHAnsi" w:hAnsiTheme="minorHAnsi" w:cstheme="minorHAnsi"/>
                  <w:color w:val="000000"/>
                </w:rPr>
                <w:delText xml:space="preserve">é komunikace </w:delText>
              </w:r>
            </w:del>
            <w:r w:rsidRPr="00D710A4">
              <w:rPr>
                <w:rFonts w:asciiTheme="minorHAnsi" w:hAnsiTheme="minorHAnsi" w:cstheme="minorHAnsi"/>
                <w:color w:val="000000"/>
              </w:rPr>
              <w:t>Ústav marketingových komunikací (dále jen „ÚMK) se odborně dlouhodobě zaměřuje na výzkum rozhodovacích procesů a hodnotových orientací adolescentů, což je jeden z excelentní směrů pracoviště. Data z každoročního realizovaného výzkumu slouží nejen k tvůrčí činnosti pedagogů ústavu, ale i k efektivnějšímu cílení komunikace směrem k cílové skupině uchazečů o studium na VŠ. Komplexnost a kontinuita dosavadního výzkumu vedla garantku studijního programu doc. Šramovou k podání grantové přihlášky do GAČR v roce 2019.</w:t>
            </w:r>
          </w:p>
          <w:p w14:paraId="303E65A2" w14:textId="45AC2FDD" w:rsidR="002009D3" w:rsidRPr="00D710A4" w:rsidRDefault="002009D3" w:rsidP="00935F76">
            <w:pPr>
              <w:tabs>
                <w:tab w:val="left" w:pos="567"/>
              </w:tabs>
              <w:jc w:val="both"/>
              <w:rPr>
                <w:rFonts w:asciiTheme="minorHAnsi" w:hAnsiTheme="minorHAnsi" w:cstheme="minorHAnsi"/>
                <w:color w:val="000000"/>
              </w:rPr>
            </w:pPr>
            <w:r w:rsidRPr="00D710A4">
              <w:rPr>
                <w:rFonts w:asciiTheme="minorHAnsi" w:hAnsiTheme="minorHAnsi" w:cstheme="minorHAnsi"/>
                <w:color w:val="000000"/>
              </w:rPr>
              <w:t xml:space="preserve">Další významnou výzkumnou aktivitou pracoviště je každoroční výzkumné šetření u různých cílových skupin. Cílem těchto šetření je analyzovat a vyhodnocovat aktuálnost studijního plánu v reflexi na praxi. Výzkumná šetření realizována v rámci studia jsou popsány níže. Důležitým faktorem z hlediska aktuálnosti studijního plánu je reflexe zaměstnavatelů z řad malých, středních a velkých firem, reklamních agentur nebo veřejného sektoru. V roce 2019 ÚMK realizoval výzkumné šetření u zmíněné cílové skupiny, která přinesla řadu zajímavých podnětů pro ještě efektivnější nastavení studijních předmětů a povinností ve studijním plánu. Jednalo se například o zavedení nových předmětů jako Reklamní PPC systémy, </w:t>
            </w:r>
            <w:del w:id="6040" w:author="Radim Bačuvčík" w:date="2020-02-06T15:21:00Z">
              <w:r w:rsidRPr="00D710A4" w:rsidDel="000F5CEF">
                <w:rPr>
                  <w:rFonts w:asciiTheme="minorHAnsi" w:hAnsiTheme="minorHAnsi" w:cstheme="minorHAnsi"/>
                  <w:color w:val="000000"/>
                </w:rPr>
                <w:delText xml:space="preserve">Propagace </w:delText>
              </w:r>
            </w:del>
            <w:ins w:id="6041" w:author="Radim Bačuvčík" w:date="2020-02-06T15:21:00Z">
              <w:r w:rsidR="000F5CEF">
                <w:rPr>
                  <w:rFonts w:asciiTheme="minorHAnsi" w:hAnsiTheme="minorHAnsi" w:cstheme="minorHAnsi"/>
                  <w:color w:val="000000"/>
                </w:rPr>
                <w:t>Marketingová komunikace</w:t>
              </w:r>
              <w:r w:rsidR="000F5CEF" w:rsidRPr="00D710A4">
                <w:rPr>
                  <w:rFonts w:asciiTheme="minorHAnsi" w:hAnsiTheme="minorHAnsi" w:cstheme="minorHAnsi"/>
                  <w:color w:val="000000"/>
                </w:rPr>
                <w:t xml:space="preserve"> </w:t>
              </w:r>
            </w:ins>
            <w:r w:rsidRPr="00D710A4">
              <w:rPr>
                <w:rFonts w:asciiTheme="minorHAnsi" w:hAnsiTheme="minorHAnsi" w:cstheme="minorHAnsi"/>
                <w:color w:val="000000"/>
              </w:rPr>
              <w:t xml:space="preserve">na sociálních sítích, Cultural management nebo Design Thinking. </w:t>
            </w:r>
          </w:p>
          <w:p w14:paraId="5EC21076" w14:textId="116A9508" w:rsidR="00FD23B5" w:rsidRPr="00D710A4" w:rsidDel="002F0599" w:rsidRDefault="00FD23B5" w:rsidP="00935F76">
            <w:pPr>
              <w:tabs>
                <w:tab w:val="left" w:pos="567"/>
              </w:tabs>
              <w:spacing w:before="40" w:after="40"/>
              <w:jc w:val="both"/>
              <w:textAlignment w:val="baseline"/>
              <w:rPr>
                <w:del w:id="6042" w:author="Josef Kocourek" w:date="2020-02-14T11:50:00Z"/>
                <w:rFonts w:asciiTheme="minorHAnsi" w:hAnsiTheme="minorHAnsi" w:cstheme="minorHAnsi"/>
              </w:rPr>
            </w:pPr>
          </w:p>
          <w:p w14:paraId="0AACA7D0" w14:textId="554980A3" w:rsidR="00FD23B5" w:rsidRPr="00D710A4" w:rsidRDefault="00FD23B5" w:rsidP="00935F76">
            <w:pPr>
              <w:tabs>
                <w:tab w:val="left" w:pos="567"/>
              </w:tabs>
              <w:spacing w:before="40" w:after="40"/>
              <w:jc w:val="both"/>
              <w:textAlignment w:val="baseline"/>
              <w:rPr>
                <w:rFonts w:asciiTheme="minorHAnsi" w:hAnsiTheme="minorHAnsi" w:cstheme="minorHAnsi"/>
              </w:rPr>
            </w:pPr>
            <w:bookmarkStart w:id="6043" w:name="_GoBack"/>
            <w:bookmarkEnd w:id="6043"/>
            <w:r w:rsidRPr="00D710A4">
              <w:rPr>
                <w:rFonts w:asciiTheme="minorHAnsi" w:hAnsiTheme="minorHAnsi" w:cstheme="minorHAnsi"/>
              </w:rPr>
              <w:t>Mezi nejvýznamnější mezioborové projekty Fakulty multimediálních komunikacích, na kterých se velmi významně podílejí studenti programu Marketingov</w:t>
            </w:r>
            <w:ins w:id="6044" w:author="Radim Bačuvčík" w:date="2020-02-06T10:32:00Z">
              <w:r w:rsidR="00231813">
                <w:rPr>
                  <w:rFonts w:asciiTheme="minorHAnsi" w:hAnsiTheme="minorHAnsi" w:cstheme="minorHAnsi"/>
                </w:rPr>
                <w:t>á</w:t>
              </w:r>
            </w:ins>
            <w:del w:id="6045" w:author="Radim Bačuvčík" w:date="2020-02-06T10:32:00Z">
              <w:r w:rsidRPr="00D710A4" w:rsidDel="00231813">
                <w:rPr>
                  <w:rFonts w:asciiTheme="minorHAnsi" w:hAnsiTheme="minorHAnsi" w:cstheme="minorHAnsi"/>
                </w:rPr>
                <w:delText>é</w:delText>
              </w:r>
            </w:del>
            <w:r w:rsidRPr="00D710A4">
              <w:rPr>
                <w:rFonts w:asciiTheme="minorHAnsi" w:hAnsiTheme="minorHAnsi" w:cstheme="minorHAnsi"/>
              </w:rPr>
              <w:t xml:space="preserve"> komunikace, patří </w:t>
            </w:r>
            <w:r w:rsidR="002F0599">
              <w:fldChar w:fldCharType="begin"/>
            </w:r>
            <w:r w:rsidR="002F0599">
              <w:instrText xml:space="preserve"> HYPERLINK "https://z</w:instrText>
            </w:r>
            <w:r w:rsidR="002F0599">
              <w:instrText xml:space="preserve">lindesignweek.com/" </w:instrText>
            </w:r>
            <w:r w:rsidR="002F0599">
              <w:fldChar w:fldCharType="separate"/>
            </w:r>
            <w:r w:rsidRPr="00D710A4">
              <w:rPr>
                <w:rStyle w:val="Hypertextovodkaz"/>
                <w:rFonts w:asciiTheme="minorHAnsi" w:hAnsiTheme="minorHAnsi" w:cstheme="minorHAnsi"/>
              </w:rPr>
              <w:t>Zlin Design Week </w:t>
            </w:r>
            <w:r w:rsidR="002F0599">
              <w:rPr>
                <w:rStyle w:val="Hypertextovodkaz"/>
                <w:rFonts w:asciiTheme="minorHAnsi" w:hAnsiTheme="minorHAnsi" w:cstheme="minorHAnsi"/>
              </w:rPr>
              <w:fldChar w:fldCharType="end"/>
            </w:r>
            <w:r w:rsidRPr="00D710A4">
              <w:rPr>
                <w:rFonts w:asciiTheme="minorHAnsi" w:hAnsiTheme="minorHAnsi" w:cstheme="minorHAnsi"/>
              </w:rPr>
              <w:t xml:space="preserve"> (dále jen „ZDW“). Ten spojuje již pátým rokem cca 80 studentů FMK, kteří zajišťují sponzory, organizují, propagují, realizují a vyhodnocují hlavní aktivity projektu, což jsou: </w:t>
            </w:r>
          </w:p>
          <w:p w14:paraId="1CAE9821" w14:textId="77777777" w:rsidR="00FD23B5" w:rsidRPr="00D710A4" w:rsidRDefault="00FD23B5" w:rsidP="00935F76">
            <w:pPr>
              <w:pStyle w:val="Odstavecseseznamem"/>
              <w:numPr>
                <w:ilvl w:val="0"/>
                <w:numId w:val="2"/>
              </w:numPr>
              <w:tabs>
                <w:tab w:val="left" w:pos="567"/>
              </w:tabs>
              <w:spacing w:after="0" w:line="240" w:lineRule="auto"/>
              <w:ind w:left="459" w:hanging="357"/>
              <w:textAlignment w:val="baseline"/>
              <w:rPr>
                <w:rFonts w:asciiTheme="minorHAnsi" w:hAnsiTheme="minorHAnsi" w:cstheme="minorHAnsi"/>
                <w:sz w:val="20"/>
                <w:szCs w:val="20"/>
              </w:rPr>
            </w:pPr>
            <w:r w:rsidRPr="00D710A4">
              <w:rPr>
                <w:rFonts w:asciiTheme="minorHAnsi" w:hAnsiTheme="minorHAnsi" w:cstheme="minorHAnsi"/>
                <w:sz w:val="20"/>
                <w:szCs w:val="20"/>
              </w:rPr>
              <w:t>mezinárodní soutěž Best in Design, do které se v loňském roce přihlásilo více než 700 talentů z celého světa; </w:t>
            </w:r>
          </w:p>
          <w:p w14:paraId="710EDAFD" w14:textId="77777777" w:rsidR="00FD23B5" w:rsidRPr="00D710A4" w:rsidRDefault="00FD23B5" w:rsidP="00935F76">
            <w:pPr>
              <w:pStyle w:val="Odstavecseseznamem"/>
              <w:numPr>
                <w:ilvl w:val="0"/>
                <w:numId w:val="2"/>
              </w:numPr>
              <w:tabs>
                <w:tab w:val="left" w:pos="567"/>
              </w:tabs>
              <w:spacing w:after="0" w:line="240" w:lineRule="auto"/>
              <w:ind w:left="459" w:hanging="357"/>
              <w:textAlignment w:val="baseline"/>
              <w:rPr>
                <w:rFonts w:asciiTheme="minorHAnsi" w:hAnsiTheme="minorHAnsi" w:cstheme="minorHAnsi"/>
                <w:sz w:val="20"/>
                <w:szCs w:val="20"/>
              </w:rPr>
            </w:pPr>
            <w:r w:rsidRPr="00D710A4">
              <w:rPr>
                <w:rFonts w:asciiTheme="minorHAnsi" w:hAnsiTheme="minorHAnsi" w:cstheme="minorHAnsi"/>
                <w:sz w:val="20"/>
                <w:szCs w:val="20"/>
              </w:rPr>
              <w:t>design v ulicích (řada workshopů, dílčích i komplexních výstav v interiérech zlínských budov i ve veřejném prostoru); </w:t>
            </w:r>
          </w:p>
          <w:p w14:paraId="61F4142B" w14:textId="77777777" w:rsidR="00FD23B5" w:rsidRPr="00D710A4" w:rsidRDefault="00FD23B5" w:rsidP="00935F76">
            <w:pPr>
              <w:pStyle w:val="Odstavecseseznamem"/>
              <w:numPr>
                <w:ilvl w:val="0"/>
                <w:numId w:val="2"/>
              </w:numPr>
              <w:tabs>
                <w:tab w:val="left" w:pos="567"/>
              </w:tabs>
              <w:spacing w:after="0" w:line="240" w:lineRule="auto"/>
              <w:ind w:left="459" w:hanging="357"/>
              <w:contextualSpacing w:val="0"/>
              <w:textAlignment w:val="baseline"/>
              <w:rPr>
                <w:rFonts w:asciiTheme="minorHAnsi" w:hAnsiTheme="minorHAnsi" w:cstheme="minorHAnsi"/>
                <w:sz w:val="20"/>
                <w:szCs w:val="20"/>
              </w:rPr>
            </w:pPr>
            <w:r w:rsidRPr="00D710A4">
              <w:rPr>
                <w:rFonts w:asciiTheme="minorHAnsi" w:hAnsiTheme="minorHAnsi" w:cstheme="minorHAnsi"/>
                <w:sz w:val="20"/>
                <w:szCs w:val="20"/>
              </w:rPr>
              <w:t>konference, které se účastní světoví odborníci, propojující poznatky marketingu a designu. </w:t>
            </w:r>
          </w:p>
          <w:p w14:paraId="6BB6A3FD" w14:textId="77777777" w:rsidR="00FD23B5" w:rsidRPr="00D710A4" w:rsidRDefault="00FD23B5" w:rsidP="00935F76">
            <w:pPr>
              <w:tabs>
                <w:tab w:val="left" w:pos="567"/>
              </w:tabs>
              <w:spacing w:before="40" w:after="40"/>
              <w:jc w:val="both"/>
              <w:textAlignment w:val="baseline"/>
              <w:rPr>
                <w:rFonts w:asciiTheme="minorHAnsi" w:hAnsiTheme="minorHAnsi" w:cstheme="minorHAnsi"/>
              </w:rPr>
            </w:pPr>
            <w:r w:rsidRPr="00D710A4">
              <w:rPr>
                <w:rFonts w:asciiTheme="minorHAnsi" w:hAnsiTheme="minorHAnsi" w:cstheme="minorHAnsi"/>
              </w:rPr>
              <w:t xml:space="preserve">Tvůrčí aktivity prezentované na ZDW spojuje téma: Voda (2017), dále Hra (2018) či (R)evoluce (2019). Toto téma se prolíná jak jednotlivými výstavami, tak je hlavním tématem v rámci marketingových aktivit. Vedle těchto velkých mezioborových projektů je tvůrčí činnost studentů rozvíjena v rámci dalších projektů, a to z oblasti neziskových organizací. Mezi nejvýznamnější projekty, které podporují neziskový sektor patří Percipio, Paraparáda, Útulkové Vánoce či jaro, výstava neziskových organizací Zlínského kraje Život není zebra aj. </w:t>
            </w:r>
          </w:p>
          <w:p w14:paraId="58BE101A" w14:textId="2ED3890D" w:rsidR="00FD23B5" w:rsidRPr="00D710A4" w:rsidRDefault="00FD23B5" w:rsidP="00935F76">
            <w:pPr>
              <w:pStyle w:val="Bezmezer"/>
              <w:tabs>
                <w:tab w:val="left" w:pos="567"/>
              </w:tabs>
              <w:rPr>
                <w:rStyle w:val="dn"/>
                <w:rFonts w:asciiTheme="minorHAnsi" w:hAnsiTheme="minorHAnsi" w:cstheme="minorHAnsi"/>
                <w:sz w:val="20"/>
              </w:rPr>
            </w:pPr>
            <w:del w:id="6046" w:author="Josef Kocourek" w:date="2020-02-10T09:49:00Z">
              <w:r w:rsidRPr="00D710A4" w:rsidDel="00CF1EB2">
                <w:rPr>
                  <w:rFonts w:asciiTheme="minorHAnsi" w:hAnsiTheme="minorHAnsi" w:cstheme="minorHAnsi"/>
                  <w:sz w:val="20"/>
                </w:rPr>
                <w:delText xml:space="preserve">Servisní středisko </w:delText>
              </w:r>
            </w:del>
            <w:r w:rsidRPr="00D710A4">
              <w:rPr>
                <w:rFonts w:asciiTheme="minorHAnsi" w:hAnsiTheme="minorHAnsi" w:cstheme="minorHAnsi"/>
                <w:sz w:val="20"/>
              </w:rPr>
              <w:t xml:space="preserve">Ústav marketingových komunikací organizuje pro studenty již sedmým rokem soutěž </w:t>
            </w:r>
            <w:r w:rsidR="00A91BC2">
              <w:fldChar w:fldCharType="begin"/>
            </w:r>
            <w:r w:rsidR="00A91BC2">
              <w:instrText xml:space="preserve"> HYPERLINK "http://talentmk.cz/" </w:instrText>
            </w:r>
            <w:r w:rsidR="00A91BC2">
              <w:fldChar w:fldCharType="separate"/>
            </w:r>
            <w:r w:rsidRPr="00D710A4">
              <w:rPr>
                <w:rStyle w:val="Hypertextovodkaz"/>
                <w:rFonts w:asciiTheme="minorHAnsi" w:hAnsiTheme="minorHAnsi" w:cstheme="minorHAnsi"/>
                <w:sz w:val="20"/>
              </w:rPr>
              <w:t>Talent marketingov</w:t>
            </w:r>
            <w:ins w:id="6047" w:author="Radim Bačuvčík" w:date="2020-02-06T10:32:00Z">
              <w:r w:rsidR="00231813">
                <w:rPr>
                  <w:rStyle w:val="Hypertextovodkaz"/>
                  <w:rFonts w:asciiTheme="minorHAnsi" w:hAnsiTheme="minorHAnsi" w:cstheme="minorHAnsi"/>
                  <w:sz w:val="20"/>
                </w:rPr>
                <w:t>é</w:t>
              </w:r>
            </w:ins>
            <w:del w:id="6048" w:author="Radim Bačuvčík" w:date="2020-02-06T10:32:00Z">
              <w:r w:rsidRPr="00D710A4" w:rsidDel="00231813">
                <w:rPr>
                  <w:rStyle w:val="Hypertextovodkaz"/>
                  <w:rFonts w:asciiTheme="minorHAnsi" w:hAnsiTheme="minorHAnsi" w:cstheme="minorHAnsi"/>
                  <w:sz w:val="20"/>
                </w:rPr>
                <w:delText>ých</w:delText>
              </w:r>
            </w:del>
            <w:r w:rsidRPr="00D710A4">
              <w:rPr>
                <w:rStyle w:val="Hypertextovodkaz"/>
                <w:rFonts w:asciiTheme="minorHAnsi" w:hAnsiTheme="minorHAnsi" w:cstheme="minorHAnsi"/>
                <w:sz w:val="20"/>
              </w:rPr>
              <w:t xml:space="preserve"> komunikac</w:t>
            </w:r>
            <w:ins w:id="6049" w:author="Radim Bačuvčík" w:date="2020-02-06T10:32:00Z">
              <w:r w:rsidR="00231813">
                <w:rPr>
                  <w:rStyle w:val="Hypertextovodkaz"/>
                  <w:rFonts w:asciiTheme="minorHAnsi" w:hAnsiTheme="minorHAnsi" w:cstheme="minorHAnsi"/>
                  <w:sz w:val="20"/>
                </w:rPr>
                <w:t>e</w:t>
              </w:r>
            </w:ins>
            <w:del w:id="6050" w:author="Radim Bačuvčík" w:date="2020-02-06T10:32:00Z">
              <w:r w:rsidRPr="00D710A4" w:rsidDel="00231813">
                <w:rPr>
                  <w:rStyle w:val="Hypertextovodkaz"/>
                  <w:rFonts w:asciiTheme="minorHAnsi" w:hAnsiTheme="minorHAnsi" w:cstheme="minorHAnsi"/>
                  <w:sz w:val="20"/>
                </w:rPr>
                <w:delText>í</w:delText>
              </w:r>
            </w:del>
            <w:r w:rsidR="00A91BC2">
              <w:rPr>
                <w:rStyle w:val="Hypertextovodkaz"/>
                <w:rFonts w:asciiTheme="minorHAnsi" w:hAnsiTheme="minorHAnsi" w:cstheme="minorHAnsi"/>
                <w:sz w:val="20"/>
              </w:rPr>
              <w:fldChar w:fldCharType="end"/>
            </w:r>
            <w:r w:rsidRPr="00D710A4">
              <w:rPr>
                <w:rFonts w:asciiTheme="minorHAnsi" w:hAnsiTheme="minorHAnsi" w:cstheme="minorHAnsi"/>
                <w:sz w:val="20"/>
              </w:rPr>
              <w:t>. S</w:t>
            </w:r>
            <w:r w:rsidRPr="00D710A4">
              <w:rPr>
                <w:rStyle w:val="dn"/>
                <w:rFonts w:asciiTheme="minorHAnsi" w:hAnsiTheme="minorHAnsi" w:cstheme="minorHAnsi"/>
                <w:sz w:val="20"/>
              </w:rPr>
              <w:t xml:space="preserve">outěž je realizována </w:t>
            </w:r>
            <w:r w:rsidRPr="00D710A4">
              <w:rPr>
                <w:rStyle w:val="normaltextrun"/>
                <w:rFonts w:asciiTheme="minorHAnsi" w:hAnsiTheme="minorHAnsi" w:cstheme="minorHAnsi"/>
                <w:sz w:val="20"/>
              </w:rPr>
              <w:t>podle konceptu mezinárodní kreativní soutěže </w:t>
            </w:r>
            <w:r w:rsidRPr="00D710A4">
              <w:rPr>
                <w:rStyle w:val="spellingerror"/>
                <w:rFonts w:asciiTheme="minorHAnsi" w:hAnsiTheme="minorHAnsi" w:cstheme="minorHAnsi"/>
                <w:sz w:val="20"/>
              </w:rPr>
              <w:t>Young Lions</w:t>
            </w:r>
            <w:r w:rsidRPr="00D710A4">
              <w:rPr>
                <w:rStyle w:val="normaltextrun"/>
                <w:rFonts w:asciiTheme="minorHAnsi" w:hAnsiTheme="minorHAnsi" w:cstheme="minorHAnsi"/>
                <w:sz w:val="20"/>
              </w:rPr>
              <w:t xml:space="preserve">, kdy studenti pracují 24 hodin na konkrétním zadání z firem, zástupci firem jsou mentory studentských týmů a na základě prezentací jejich návrhů a řešení pak studenti mají možnost zapojit se do firemních týmů, získávají možnost stáží a později i pracovní nabídky. </w:t>
            </w:r>
            <w:r w:rsidRPr="00D710A4">
              <w:rPr>
                <w:rFonts w:asciiTheme="minorHAnsi" w:hAnsiTheme="minorHAnsi" w:cstheme="minorHAnsi"/>
                <w:sz w:val="20"/>
              </w:rPr>
              <w:t>Tento koncept připravuje studenty na vstup do praxe, nabízí jim kontakty na odborníky z praxe a zvyšuje uplatnitelnost absolventů v oboru marketingov</w:t>
            </w:r>
            <w:ins w:id="6051" w:author="Radim Bačuvčík" w:date="2020-02-06T10:33:00Z">
              <w:r w:rsidR="00231813">
                <w:rPr>
                  <w:rFonts w:asciiTheme="minorHAnsi" w:hAnsiTheme="minorHAnsi" w:cstheme="minorHAnsi"/>
                  <w:sz w:val="20"/>
                </w:rPr>
                <w:t>é</w:t>
              </w:r>
            </w:ins>
            <w:del w:id="6052" w:author="Radim Bačuvčík" w:date="2020-02-06T10:33:00Z">
              <w:r w:rsidRPr="00D710A4" w:rsidDel="00231813">
                <w:rPr>
                  <w:rFonts w:asciiTheme="minorHAnsi" w:hAnsiTheme="minorHAnsi" w:cstheme="minorHAnsi"/>
                  <w:sz w:val="20"/>
                </w:rPr>
                <w:delText>ých</w:delText>
              </w:r>
            </w:del>
            <w:r w:rsidRPr="00D710A4">
              <w:rPr>
                <w:rFonts w:asciiTheme="minorHAnsi" w:hAnsiTheme="minorHAnsi" w:cstheme="minorHAnsi"/>
                <w:sz w:val="20"/>
              </w:rPr>
              <w:t xml:space="preserve"> komunikac</w:t>
            </w:r>
            <w:ins w:id="6053" w:author="Radim Bačuvčík" w:date="2020-02-06T10:33:00Z">
              <w:r w:rsidR="00231813">
                <w:rPr>
                  <w:rFonts w:asciiTheme="minorHAnsi" w:hAnsiTheme="minorHAnsi" w:cstheme="minorHAnsi"/>
                  <w:sz w:val="20"/>
                </w:rPr>
                <w:t>e</w:t>
              </w:r>
            </w:ins>
            <w:del w:id="6054" w:author="Radim Bačuvčík" w:date="2020-02-06T10:33:00Z">
              <w:r w:rsidRPr="00D710A4" w:rsidDel="00231813">
                <w:rPr>
                  <w:rFonts w:asciiTheme="minorHAnsi" w:hAnsiTheme="minorHAnsi" w:cstheme="minorHAnsi"/>
                  <w:sz w:val="20"/>
                </w:rPr>
                <w:delText>í</w:delText>
              </w:r>
            </w:del>
            <w:r w:rsidRPr="00D710A4">
              <w:rPr>
                <w:rFonts w:asciiTheme="minorHAnsi" w:hAnsiTheme="minorHAnsi" w:cstheme="minorHAnsi"/>
                <w:sz w:val="20"/>
              </w:rPr>
              <w:t>.</w:t>
            </w:r>
          </w:p>
          <w:p w14:paraId="4F4BE4D9" w14:textId="43495AB7" w:rsidR="002009D3" w:rsidRPr="00D710A4" w:rsidRDefault="002009D3" w:rsidP="00935F76">
            <w:pPr>
              <w:shd w:val="clear" w:color="auto" w:fill="FFFFFF"/>
              <w:tabs>
                <w:tab w:val="left" w:pos="365"/>
                <w:tab w:val="left" w:pos="567"/>
              </w:tabs>
              <w:spacing w:before="40" w:after="40"/>
              <w:jc w:val="both"/>
              <w:rPr>
                <w:rFonts w:asciiTheme="minorHAnsi" w:hAnsiTheme="minorHAnsi" w:cstheme="minorHAnsi"/>
              </w:rPr>
            </w:pPr>
            <w:r w:rsidRPr="00D710A4">
              <w:rPr>
                <w:rFonts w:asciiTheme="minorHAnsi" w:hAnsiTheme="minorHAnsi" w:cstheme="minorHAnsi"/>
              </w:rPr>
              <w:t xml:space="preserve">Zázemí pro nastartování tvůrčí, profesně zaměřené činnosti studentů a absolventů v oblasti reklamy nebo poradenství v oblasti podnikání, mohou nalézt v Centru kreativních průmyslů a podnikání UPPER. </w:t>
            </w:r>
            <w:r w:rsidR="002F0599">
              <w:fldChar w:fldCharType="begin"/>
            </w:r>
            <w:r w:rsidR="002F0599">
              <w:instrText xml:space="preserve"> HYPERLINK "https://upper.utb.cz/" </w:instrText>
            </w:r>
            <w:r w:rsidR="002F0599">
              <w:fldChar w:fldCharType="separate"/>
            </w:r>
            <w:proofErr w:type="gramStart"/>
            <w:r w:rsidRPr="00D710A4">
              <w:rPr>
                <w:rStyle w:val="Hypertextovodkaz"/>
                <w:rFonts w:asciiTheme="minorHAnsi" w:hAnsiTheme="minorHAnsi" w:cstheme="minorHAnsi"/>
              </w:rPr>
              <w:t>Centrum  kreativních</w:t>
            </w:r>
            <w:proofErr w:type="gramEnd"/>
            <w:r w:rsidRPr="00D710A4">
              <w:rPr>
                <w:rStyle w:val="Hypertextovodkaz"/>
                <w:rFonts w:asciiTheme="minorHAnsi" w:hAnsiTheme="minorHAnsi" w:cstheme="minorHAnsi"/>
              </w:rPr>
              <w:t xml:space="preserve"> průmyslů a podnikání</w:t>
            </w:r>
            <w:r w:rsidR="002F0599">
              <w:rPr>
                <w:rStyle w:val="Hypertextovodkaz"/>
                <w:rFonts w:asciiTheme="minorHAnsi" w:hAnsiTheme="minorHAnsi" w:cstheme="minorHAnsi"/>
              </w:rPr>
              <w:fldChar w:fldCharType="end"/>
            </w:r>
            <w:r w:rsidRPr="00D710A4">
              <w:rPr>
                <w:rFonts w:asciiTheme="minorHAnsi" w:hAnsiTheme="minorHAnsi" w:cstheme="minorHAnsi"/>
                <w:color w:val="000000"/>
              </w:rPr>
              <w:t xml:space="preserve"> UPPER je prostředí, které studentům nabízí řadu odborných kurzů nejen z oblasti marketingov</w:t>
            </w:r>
            <w:ins w:id="6055" w:author="Radim Bačuvčík" w:date="2020-02-06T10:33:00Z">
              <w:r w:rsidR="00231813">
                <w:rPr>
                  <w:rFonts w:asciiTheme="minorHAnsi" w:hAnsiTheme="minorHAnsi" w:cstheme="minorHAnsi"/>
                  <w:color w:val="000000"/>
                </w:rPr>
                <w:t>é</w:t>
              </w:r>
            </w:ins>
            <w:del w:id="6056" w:author="Radim Bačuvčík" w:date="2020-02-06T10:33:00Z">
              <w:r w:rsidRPr="00D710A4" w:rsidDel="00231813">
                <w:rPr>
                  <w:rFonts w:asciiTheme="minorHAnsi" w:hAnsiTheme="minorHAnsi" w:cstheme="minorHAnsi"/>
                  <w:color w:val="000000"/>
                </w:rPr>
                <w:delText>ých</w:delText>
              </w:r>
            </w:del>
            <w:r w:rsidRPr="00D710A4">
              <w:rPr>
                <w:rFonts w:asciiTheme="minorHAnsi" w:hAnsiTheme="minorHAnsi" w:cstheme="minorHAnsi"/>
                <w:color w:val="000000"/>
              </w:rPr>
              <w:t xml:space="preserve"> komunikac</w:t>
            </w:r>
            <w:ins w:id="6057" w:author="Radim Bačuvčík" w:date="2020-02-06T10:33:00Z">
              <w:r w:rsidR="00231813">
                <w:rPr>
                  <w:rFonts w:asciiTheme="minorHAnsi" w:hAnsiTheme="minorHAnsi" w:cstheme="minorHAnsi"/>
                  <w:color w:val="000000"/>
                </w:rPr>
                <w:t>e</w:t>
              </w:r>
            </w:ins>
            <w:del w:id="6058" w:author="Radim Bačuvčík" w:date="2020-02-06T10:33:00Z">
              <w:r w:rsidRPr="00D710A4" w:rsidDel="00231813">
                <w:rPr>
                  <w:rFonts w:asciiTheme="minorHAnsi" w:hAnsiTheme="minorHAnsi" w:cstheme="minorHAnsi"/>
                  <w:color w:val="000000"/>
                </w:rPr>
                <w:delText>í</w:delText>
              </w:r>
            </w:del>
            <w:r w:rsidRPr="00D710A4">
              <w:rPr>
                <w:rFonts w:asciiTheme="minorHAnsi" w:hAnsiTheme="minorHAnsi" w:cstheme="minorHAnsi"/>
                <w:color w:val="000000"/>
              </w:rPr>
              <w:t xml:space="preserve">, ale i podnikání nebo osobního rozvoje. Dále zde mohou využít pronájmu prostor k networkingu či založení svého startupu. </w:t>
            </w:r>
          </w:p>
          <w:p w14:paraId="2D97372B" w14:textId="0CC0F59D" w:rsidR="002009D3" w:rsidRPr="00D710A4" w:rsidRDefault="002009D3" w:rsidP="00935F76">
            <w:pPr>
              <w:shd w:val="clear" w:color="auto" w:fill="FFFFFF"/>
              <w:tabs>
                <w:tab w:val="left" w:pos="365"/>
                <w:tab w:val="left" w:pos="567"/>
              </w:tabs>
              <w:spacing w:before="40" w:after="40"/>
              <w:jc w:val="both"/>
              <w:rPr>
                <w:rFonts w:asciiTheme="minorHAnsi" w:hAnsiTheme="minorHAnsi" w:cstheme="minorHAnsi"/>
              </w:rPr>
            </w:pPr>
            <w:r w:rsidRPr="00D710A4">
              <w:rPr>
                <w:rFonts w:asciiTheme="minorHAnsi" w:hAnsiTheme="minorHAnsi" w:cstheme="minorHAnsi"/>
              </w:rPr>
              <w:t>V současné době vzniká Výzkumná marketingová laboratoř, která má za cíl realizovat vzdělávací projekty (jednorázové i kontinuální kurzy/předměty), a také podporovat spolupráci s praxí formou smluvních aplikovaných výzkumů. Budou zde testovány návrhy na přístrojích typu oční kamera, brýle na virtuální realitu aj. při využití zkušeností z oblasti design thinking, service prototyping a dalších marketingových výzkumných metod uplatňovaných v zahraničí. Aktuálně zde pracují doktorandi z uměleckých oborů, kteří ve spolupráci se studenty a pedagogy ÚMK zkoumají využití virtuální reality v různých oblastech marketingov</w:t>
            </w:r>
            <w:ins w:id="6059" w:author="Radim Bačuvčík" w:date="2020-02-06T10:33:00Z">
              <w:r w:rsidR="00231813">
                <w:rPr>
                  <w:rFonts w:asciiTheme="minorHAnsi" w:hAnsiTheme="minorHAnsi" w:cstheme="minorHAnsi"/>
                </w:rPr>
                <w:t>é</w:t>
              </w:r>
            </w:ins>
            <w:del w:id="6060" w:author="Radim Bačuvčík" w:date="2020-02-06T10:33:00Z">
              <w:r w:rsidRPr="00D710A4" w:rsidDel="00231813">
                <w:rPr>
                  <w:rFonts w:asciiTheme="minorHAnsi" w:hAnsiTheme="minorHAnsi" w:cstheme="minorHAnsi"/>
                </w:rPr>
                <w:delText>ých</w:delText>
              </w:r>
            </w:del>
            <w:r w:rsidRPr="00D710A4">
              <w:rPr>
                <w:rFonts w:asciiTheme="minorHAnsi" w:hAnsiTheme="minorHAnsi" w:cstheme="minorHAnsi"/>
              </w:rPr>
              <w:t xml:space="preserve"> komunikac</w:t>
            </w:r>
            <w:ins w:id="6061" w:author="Radim Bačuvčík" w:date="2020-02-06T10:33:00Z">
              <w:r w:rsidR="00231813">
                <w:rPr>
                  <w:rFonts w:asciiTheme="minorHAnsi" w:hAnsiTheme="minorHAnsi" w:cstheme="minorHAnsi"/>
                </w:rPr>
                <w:t>e</w:t>
              </w:r>
            </w:ins>
            <w:del w:id="6062" w:author="Radim Bačuvčík" w:date="2020-02-06T10:33:00Z">
              <w:r w:rsidRPr="00D710A4" w:rsidDel="00231813">
                <w:rPr>
                  <w:rFonts w:asciiTheme="minorHAnsi" w:hAnsiTheme="minorHAnsi" w:cstheme="minorHAnsi"/>
                </w:rPr>
                <w:delText>í</w:delText>
              </w:r>
            </w:del>
            <w:r w:rsidRPr="00D710A4">
              <w:rPr>
                <w:rFonts w:asciiTheme="minorHAnsi" w:hAnsiTheme="minorHAnsi" w:cstheme="minorHAnsi"/>
              </w:rPr>
              <w:t xml:space="preserve"> (např. instore komunikace nebo webové platformy aj.).</w:t>
            </w:r>
          </w:p>
        </w:tc>
      </w:tr>
      <w:tr w:rsidR="002009D3" w:rsidRPr="00D710A4" w14:paraId="735E651F" w14:textId="77777777" w:rsidTr="002F0599">
        <w:trPr>
          <w:trHeight w:val="306"/>
          <w:trPrChange w:id="6063" w:author="Josef Kocourek" w:date="2020-02-14T11:50:00Z">
            <w:trPr>
              <w:gridAfter w:val="0"/>
              <w:wAfter w:w="48" w:type="dxa"/>
              <w:trHeight w:val="306"/>
            </w:trPr>
          </w:trPrChange>
        </w:trPr>
        <w:tc>
          <w:tcPr>
            <w:tcW w:w="10632" w:type="dxa"/>
            <w:gridSpan w:val="15"/>
            <w:shd w:val="clear" w:color="auto" w:fill="F7CAAC"/>
            <w:vAlign w:val="center"/>
            <w:tcPrChange w:id="6064" w:author="Josef Kocourek" w:date="2020-02-14T11:50:00Z">
              <w:tcPr>
                <w:tcW w:w="10632" w:type="dxa"/>
                <w:gridSpan w:val="16"/>
                <w:shd w:val="clear" w:color="auto" w:fill="F7CAAC"/>
                <w:vAlign w:val="center"/>
              </w:tcPr>
            </w:tcPrChange>
          </w:tcPr>
          <w:p w14:paraId="44C9235C" w14:textId="77777777" w:rsidR="002009D3" w:rsidRPr="00D710A4" w:rsidRDefault="002009D3" w:rsidP="00935F76">
            <w:pPr>
              <w:tabs>
                <w:tab w:val="left" w:pos="567"/>
              </w:tabs>
              <w:rPr>
                <w:rFonts w:asciiTheme="minorHAnsi" w:hAnsiTheme="minorHAnsi" w:cstheme="minorHAnsi"/>
                <w:b/>
              </w:rPr>
            </w:pPr>
            <w:r w:rsidRPr="00D710A4">
              <w:rPr>
                <w:rFonts w:asciiTheme="minorHAnsi" w:hAnsiTheme="minorHAnsi" w:cstheme="minorHAnsi"/>
                <w:b/>
              </w:rPr>
              <w:lastRenderedPageBreak/>
              <w:t>Informace o spolupráci s praxí vztahující se ke studijnímu programu</w:t>
            </w:r>
          </w:p>
        </w:tc>
      </w:tr>
      <w:tr w:rsidR="002009D3" w:rsidRPr="00D710A4" w14:paraId="1F90F68E" w14:textId="77777777" w:rsidTr="002F0599">
        <w:trPr>
          <w:trHeight w:val="6542"/>
          <w:trPrChange w:id="6065" w:author="Josef Kocourek" w:date="2020-02-14T11:50:00Z">
            <w:trPr>
              <w:gridAfter w:val="0"/>
              <w:wAfter w:w="48" w:type="dxa"/>
              <w:trHeight w:val="6542"/>
            </w:trPr>
          </w:trPrChange>
        </w:trPr>
        <w:tc>
          <w:tcPr>
            <w:tcW w:w="10632" w:type="dxa"/>
            <w:gridSpan w:val="15"/>
            <w:shd w:val="clear" w:color="auto" w:fill="FFFFFF"/>
            <w:tcPrChange w:id="6066" w:author="Josef Kocourek" w:date="2020-02-14T11:50:00Z">
              <w:tcPr>
                <w:tcW w:w="10632" w:type="dxa"/>
                <w:gridSpan w:val="16"/>
                <w:shd w:val="clear" w:color="auto" w:fill="FFFFFF"/>
              </w:tcPr>
            </w:tcPrChange>
          </w:tcPr>
          <w:p w14:paraId="19001DDD" w14:textId="619B2D59" w:rsidR="00FD23B5" w:rsidRPr="00D710A4" w:rsidRDefault="00FD23B5" w:rsidP="00935F76">
            <w:pPr>
              <w:pStyle w:val="Normlnweb"/>
              <w:tabs>
                <w:tab w:val="left" w:pos="567"/>
              </w:tabs>
              <w:spacing w:before="0" w:beforeAutospacing="0" w:after="0" w:afterAutospacing="0"/>
              <w:jc w:val="both"/>
              <w:rPr>
                <w:rFonts w:asciiTheme="minorHAnsi" w:hAnsiTheme="minorHAnsi" w:cstheme="minorHAnsi"/>
                <w:sz w:val="20"/>
                <w:szCs w:val="20"/>
              </w:rPr>
            </w:pPr>
            <w:r w:rsidRPr="00D710A4">
              <w:rPr>
                <w:rFonts w:asciiTheme="minorHAnsi" w:hAnsiTheme="minorHAnsi" w:cstheme="minorHAnsi"/>
                <w:sz w:val="20"/>
                <w:szCs w:val="20"/>
              </w:rPr>
              <w:t>Ucelenost koncepce profesně zaměřeného studijního programu Marketingov</w:t>
            </w:r>
            <w:ins w:id="6067" w:author="Radim Bačuvčík" w:date="2020-02-06T10:33:00Z">
              <w:r w:rsidR="00231813">
                <w:rPr>
                  <w:rFonts w:asciiTheme="minorHAnsi" w:hAnsiTheme="minorHAnsi" w:cstheme="minorHAnsi"/>
                  <w:sz w:val="20"/>
                  <w:szCs w:val="20"/>
                </w:rPr>
                <w:t>á</w:t>
              </w:r>
            </w:ins>
            <w:del w:id="6068" w:author="Radim Bačuvčík" w:date="2020-02-06T10:33:00Z">
              <w:r w:rsidRPr="00D710A4" w:rsidDel="00231813">
                <w:rPr>
                  <w:rFonts w:asciiTheme="minorHAnsi" w:hAnsiTheme="minorHAnsi" w:cstheme="minorHAnsi"/>
                  <w:sz w:val="20"/>
                  <w:szCs w:val="20"/>
                </w:rPr>
                <w:delText>é</w:delText>
              </w:r>
            </w:del>
            <w:r w:rsidRPr="00D710A4">
              <w:rPr>
                <w:rFonts w:asciiTheme="minorHAnsi" w:hAnsiTheme="minorHAnsi" w:cstheme="minorHAnsi"/>
                <w:sz w:val="20"/>
                <w:szCs w:val="20"/>
              </w:rPr>
              <w:t xml:space="preserve"> komunikace je podpořena posloupností jednotlivých kroků, které student musí absolvovat.</w:t>
            </w:r>
          </w:p>
          <w:p w14:paraId="34866B9F" w14:textId="09E758C6" w:rsidR="00FD23B5" w:rsidRPr="00D710A4" w:rsidRDefault="00FD23B5" w:rsidP="00935F76">
            <w:pPr>
              <w:pStyle w:val="Normlnweb"/>
              <w:tabs>
                <w:tab w:val="left" w:pos="567"/>
              </w:tabs>
              <w:spacing w:before="0" w:beforeAutospacing="0" w:after="0" w:afterAutospacing="0"/>
              <w:jc w:val="both"/>
              <w:rPr>
                <w:rFonts w:asciiTheme="minorHAnsi" w:hAnsiTheme="minorHAnsi" w:cstheme="minorHAnsi"/>
                <w:sz w:val="20"/>
                <w:szCs w:val="20"/>
              </w:rPr>
            </w:pPr>
            <w:r w:rsidRPr="00D710A4">
              <w:rPr>
                <w:rFonts w:asciiTheme="minorHAnsi" w:hAnsiTheme="minorHAnsi" w:cstheme="minorHAnsi"/>
                <w:sz w:val="20"/>
                <w:szCs w:val="20"/>
              </w:rPr>
              <w:t>V </w:t>
            </w:r>
            <w:r w:rsidR="0090023A">
              <w:rPr>
                <w:rFonts w:asciiTheme="minorHAnsi" w:hAnsiTheme="minorHAnsi" w:cstheme="minorHAnsi"/>
                <w:sz w:val="20"/>
                <w:szCs w:val="20"/>
              </w:rPr>
              <w:t>prvním</w:t>
            </w:r>
            <w:r w:rsidRPr="00D710A4">
              <w:rPr>
                <w:rFonts w:asciiTheme="minorHAnsi" w:hAnsiTheme="minorHAnsi" w:cstheme="minorHAnsi"/>
                <w:sz w:val="20"/>
                <w:szCs w:val="20"/>
              </w:rPr>
              <w:t xml:space="preserve"> ročníku bakalářského studia v prezenční formě je do povinně volitelných předmětů zahrnut předmět Principy fungování reklamní agentury, který garantuje pedagog ÚMK ve spolupráci s významnou reklamní agenturou, která umožňuje studentům setkat se s reálnými rolemi v marketingové/komunikační agentuře, zjistit, jak vypadá klientské zadání, jak funguje velká agentura, kdo, s kým a jak musí spolupracovat, přičemž zástupci agentury dávají studentům zpětnou vazbu k jednotlivým krokům na komunikačním projektu.</w:t>
            </w:r>
          </w:p>
          <w:p w14:paraId="23DB7F6A" w14:textId="555A5371" w:rsidR="00FD23B5" w:rsidRPr="00D710A4" w:rsidRDefault="00FD23B5" w:rsidP="00935F76">
            <w:pPr>
              <w:pStyle w:val="Normlnweb"/>
              <w:tabs>
                <w:tab w:val="left" w:pos="567"/>
              </w:tabs>
              <w:spacing w:before="0" w:beforeAutospacing="0" w:after="120" w:afterAutospacing="0"/>
              <w:jc w:val="both"/>
              <w:rPr>
                <w:rFonts w:asciiTheme="minorHAnsi" w:hAnsiTheme="minorHAnsi" w:cstheme="minorHAnsi"/>
                <w:sz w:val="20"/>
                <w:szCs w:val="20"/>
              </w:rPr>
            </w:pPr>
            <w:r w:rsidRPr="00D710A4">
              <w:rPr>
                <w:rFonts w:asciiTheme="minorHAnsi" w:hAnsiTheme="minorHAnsi" w:cstheme="minorHAnsi"/>
                <w:sz w:val="20"/>
                <w:szCs w:val="20"/>
              </w:rPr>
              <w:t>Ve druhém ročníku bakalářského studia v prezeční formě jsou studenti zapojeni do projektů Komunikační agentury, kdy si mohou vyzkoušet plánování a realizaci projektu na různých pozicích (od fundraisera, PR specialisty, produkční až po manažera projektu), naučí se také spolupracovat se studenty výtvarných oborů, a to vše pod supervizí pedagogů FMK.</w:t>
            </w:r>
          </w:p>
          <w:p w14:paraId="36B3D861" w14:textId="2565885C" w:rsidR="00FD23B5" w:rsidRPr="00D710A4" w:rsidRDefault="00FD23B5" w:rsidP="00935F76">
            <w:pPr>
              <w:pStyle w:val="Normlnweb"/>
              <w:tabs>
                <w:tab w:val="left" w:pos="567"/>
              </w:tabs>
              <w:spacing w:before="0" w:beforeAutospacing="0" w:after="120" w:afterAutospacing="0"/>
              <w:jc w:val="both"/>
              <w:rPr>
                <w:rFonts w:asciiTheme="minorHAnsi" w:hAnsiTheme="minorHAnsi" w:cstheme="minorHAnsi"/>
                <w:sz w:val="20"/>
                <w:szCs w:val="20"/>
              </w:rPr>
            </w:pPr>
            <w:r w:rsidRPr="00D710A4">
              <w:rPr>
                <w:rFonts w:asciiTheme="minorHAnsi" w:hAnsiTheme="minorHAnsi" w:cstheme="minorHAnsi"/>
                <w:sz w:val="20"/>
                <w:szCs w:val="20"/>
              </w:rPr>
              <w:t>Ve třetím ročníku mají studenti v prezenční i kombinované formě studia povinnou agenturní praxi, kdy se dostanou do reklamní agentury a zažijí min. 12 týdnů práce na reálných projektech. Studenti si zaměření agentury vybírají z hlediska jejich zájmů a budoucí odborné profilace.</w:t>
            </w:r>
          </w:p>
          <w:p w14:paraId="57C0EEAB" w14:textId="2C80D708" w:rsidR="002009D3" w:rsidRPr="00D710A4" w:rsidRDefault="00FD23B5" w:rsidP="00935F76">
            <w:pPr>
              <w:tabs>
                <w:tab w:val="left" w:pos="567"/>
              </w:tabs>
              <w:jc w:val="both"/>
              <w:rPr>
                <w:rFonts w:asciiTheme="minorHAnsi" w:hAnsiTheme="minorHAnsi" w:cstheme="minorHAnsi"/>
                <w:color w:val="000000"/>
              </w:rPr>
            </w:pPr>
            <w:r w:rsidRPr="00D710A4">
              <w:rPr>
                <w:rFonts w:asciiTheme="minorHAnsi" w:hAnsiTheme="minorHAnsi" w:cstheme="minorHAnsi"/>
              </w:rPr>
              <w:t>Další pravidelnou aktivitou je zapojení odborníků z praxe do výuky formou workshopů. Každý interní pedagog má k dispozici určitý rozpočet na aktualizaci svých předmětů, který mu slouží právě k zapojení odborníků do výuky, aktualizaci pracovních pomůcek, nákupu nové literatury či osobnímu rozvoji. Odborníci z praxe v rámci workshopů doplňují ve výuce teoretické znalosti studentů konkrétními příklady, ukázkami reálných kampaní, kreativních konceptů i měření jejich efektivity.</w:t>
            </w:r>
          </w:p>
        </w:tc>
      </w:tr>
    </w:tbl>
    <w:p w14:paraId="22E96840" w14:textId="5A8E433D" w:rsidR="00E826B9" w:rsidRPr="00F52EEF" w:rsidRDefault="00E826B9" w:rsidP="00935F76">
      <w:pPr>
        <w:tabs>
          <w:tab w:val="left" w:pos="567"/>
        </w:tabs>
        <w:rPr>
          <w:rFonts w:asciiTheme="minorHAnsi" w:hAnsiTheme="minorHAnsi" w:cstheme="minorHAnsi"/>
        </w:rPr>
      </w:pPr>
      <w:r w:rsidRPr="00F52EEF">
        <w:rPr>
          <w:rFonts w:asciiTheme="minorHAnsi" w:hAnsiTheme="minorHAnsi" w:cstheme="minorHAnsi"/>
        </w:rPr>
        <w:br w:type="page"/>
      </w:r>
    </w:p>
    <w:tbl>
      <w:tblPr>
        <w:tblW w:w="1067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
        <w:gridCol w:w="3702"/>
        <w:gridCol w:w="127"/>
        <w:gridCol w:w="74"/>
        <w:gridCol w:w="851"/>
        <w:gridCol w:w="423"/>
        <w:gridCol w:w="52"/>
        <w:gridCol w:w="2269"/>
        <w:gridCol w:w="78"/>
        <w:gridCol w:w="2630"/>
        <w:gridCol w:w="108"/>
        <w:gridCol w:w="34"/>
        <w:gridCol w:w="40"/>
      </w:tblGrid>
      <w:tr w:rsidR="00114C26" w:rsidRPr="00F52EEF" w14:paraId="184A6D13" w14:textId="77777777" w:rsidTr="00BA43B1">
        <w:tc>
          <w:tcPr>
            <w:tcW w:w="10672"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6F512D79" w14:textId="77777777" w:rsidR="00114C26" w:rsidRPr="00F52EEF" w:rsidRDefault="00114C26" w:rsidP="00935F76">
            <w:pPr>
              <w:tabs>
                <w:tab w:val="left" w:pos="567"/>
              </w:tabs>
              <w:jc w:val="both"/>
              <w:rPr>
                <w:rFonts w:asciiTheme="minorHAnsi" w:hAnsiTheme="minorHAnsi" w:cstheme="minorHAnsi"/>
                <w:b/>
                <w:sz w:val="28"/>
              </w:rPr>
            </w:pPr>
            <w:r w:rsidRPr="00F52EEF">
              <w:rPr>
                <w:rFonts w:asciiTheme="minorHAnsi" w:hAnsiTheme="minorHAnsi" w:cstheme="minorHAnsi"/>
                <w:b/>
                <w:sz w:val="28"/>
              </w:rPr>
              <w:lastRenderedPageBreak/>
              <w:t>C-III – Informační zabezpečení studijního programu</w:t>
            </w:r>
          </w:p>
        </w:tc>
      </w:tr>
      <w:tr w:rsidR="00114C26" w:rsidRPr="00F52EEF" w14:paraId="1A20A17E" w14:textId="77777777" w:rsidTr="00BA43B1">
        <w:trPr>
          <w:trHeight w:val="283"/>
        </w:trPr>
        <w:tc>
          <w:tcPr>
            <w:tcW w:w="10672" w:type="dxa"/>
            <w:gridSpan w:val="13"/>
            <w:tcBorders>
              <w:top w:val="single" w:sz="2" w:space="0" w:color="auto"/>
              <w:left w:val="single" w:sz="2" w:space="0" w:color="auto"/>
              <w:bottom w:val="single" w:sz="2" w:space="0" w:color="auto"/>
              <w:right w:val="single" w:sz="2" w:space="0" w:color="auto"/>
            </w:tcBorders>
            <w:shd w:val="clear" w:color="auto" w:fill="F7CAAC"/>
            <w:vAlign w:val="center"/>
            <w:hideMark/>
          </w:tcPr>
          <w:p w14:paraId="7A473DF4"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 xml:space="preserve">Název a stručný popis studijního informačního systému </w:t>
            </w:r>
          </w:p>
        </w:tc>
      </w:tr>
      <w:tr w:rsidR="00114C26" w:rsidRPr="00F52EEF" w14:paraId="63B49ED9" w14:textId="77777777" w:rsidTr="00BA43B1">
        <w:trPr>
          <w:trHeight w:val="2268"/>
        </w:trPr>
        <w:tc>
          <w:tcPr>
            <w:tcW w:w="10672" w:type="dxa"/>
            <w:gridSpan w:val="13"/>
            <w:tcBorders>
              <w:top w:val="single" w:sz="2" w:space="0" w:color="auto"/>
              <w:left w:val="single" w:sz="2" w:space="0" w:color="auto"/>
              <w:bottom w:val="single" w:sz="2" w:space="0" w:color="auto"/>
              <w:right w:val="single" w:sz="2" w:space="0" w:color="auto"/>
            </w:tcBorders>
          </w:tcPr>
          <w:p w14:paraId="361372B3" w14:textId="77777777" w:rsidR="006664EF" w:rsidRPr="00F52EEF" w:rsidRDefault="006664EF" w:rsidP="00935F76">
            <w:pPr>
              <w:pStyle w:val="Bezmezer"/>
              <w:tabs>
                <w:tab w:val="left" w:pos="567"/>
              </w:tabs>
              <w:spacing w:before="40" w:after="40"/>
              <w:rPr>
                <w:rFonts w:asciiTheme="minorHAnsi" w:hAnsiTheme="minorHAnsi" w:cstheme="minorHAnsi"/>
                <w:sz w:val="20"/>
              </w:rPr>
            </w:pPr>
            <w:r w:rsidRPr="00F52EEF">
              <w:rPr>
                <w:rFonts w:asciiTheme="minorHAnsi" w:hAnsiTheme="minorHAnsi" w:cstheme="minorHAnsi"/>
                <w:sz w:val="20"/>
              </w:rPr>
              <w:t xml:space="preserve">Vnitřní informační systém funguje prostřednictvím webových stránek univerzity, fakulty, ústavu, ateliérů (včetně možnosti odebírání RSS kanálů – zpráv do mobilních zařízení), sdíleného Onedrive, který slouží pro sdílení materiálů a studijních opor se studenty a také studijní agenda je aktivní prostřednictvím systému IS/STAG. Jako informační kanál slouží i LCD obrazovky rozmístěné po univerzitě (TVIS = televizní informační systém) a informační tabule jednotlivých ústavů/ateliérů. Hodnocení výuky probíhá elektronicky na konci každého semestru prostřednictvím IS/STAG. </w:t>
            </w:r>
          </w:p>
          <w:p w14:paraId="60E3F0F8" w14:textId="77777777" w:rsidR="00114C26" w:rsidRPr="00F52EEF" w:rsidRDefault="006664EF" w:rsidP="00935F76">
            <w:pPr>
              <w:tabs>
                <w:tab w:val="left" w:pos="567"/>
              </w:tabs>
              <w:jc w:val="both"/>
              <w:rPr>
                <w:rFonts w:asciiTheme="minorHAnsi" w:hAnsiTheme="minorHAnsi" w:cstheme="minorHAnsi"/>
                <w:color w:val="000000"/>
              </w:rPr>
            </w:pPr>
            <w:r w:rsidRPr="00F52EEF">
              <w:rPr>
                <w:rFonts w:asciiTheme="minorHAnsi" w:hAnsiTheme="minorHAnsi" w:cstheme="minorHAnsi"/>
                <w:color w:val="000000"/>
              </w:rPr>
              <w:t>Tvůrcem IS/STAG je Západočeská univerzita v Plzni a v současné době systém využívá 11 veřejných vysokých škol v ČR, UTB od roku 2003.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w:t>
            </w:r>
          </w:p>
          <w:p w14:paraId="638440BE" w14:textId="2F9E2451" w:rsidR="00156303" w:rsidRPr="00F52EEF" w:rsidRDefault="00156303" w:rsidP="00935F76">
            <w:pPr>
              <w:tabs>
                <w:tab w:val="left" w:pos="567"/>
              </w:tabs>
              <w:jc w:val="both"/>
              <w:rPr>
                <w:rFonts w:asciiTheme="minorHAnsi" w:hAnsiTheme="minorHAnsi" w:cstheme="minorHAnsi"/>
              </w:rPr>
            </w:pPr>
          </w:p>
        </w:tc>
      </w:tr>
      <w:tr w:rsidR="00114C26" w:rsidRPr="00F52EEF" w14:paraId="3EEE33E6" w14:textId="77777777" w:rsidTr="00BA43B1">
        <w:trPr>
          <w:trHeight w:val="283"/>
        </w:trPr>
        <w:tc>
          <w:tcPr>
            <w:tcW w:w="10672" w:type="dxa"/>
            <w:gridSpan w:val="13"/>
            <w:tcBorders>
              <w:top w:val="single" w:sz="4" w:space="0" w:color="auto"/>
              <w:left w:val="single" w:sz="4" w:space="0" w:color="auto"/>
              <w:bottom w:val="single" w:sz="4" w:space="0" w:color="auto"/>
              <w:right w:val="single" w:sz="4" w:space="0" w:color="auto"/>
            </w:tcBorders>
            <w:shd w:val="clear" w:color="auto" w:fill="F7CAAC"/>
            <w:vAlign w:val="center"/>
            <w:hideMark/>
          </w:tcPr>
          <w:p w14:paraId="233EE544"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Přístup ke studijní literatuře</w:t>
            </w:r>
          </w:p>
        </w:tc>
      </w:tr>
      <w:tr w:rsidR="00114C26" w:rsidRPr="00F52EEF" w14:paraId="768208A1" w14:textId="77777777" w:rsidTr="00BA43B1">
        <w:trPr>
          <w:trHeight w:val="2268"/>
        </w:trPr>
        <w:tc>
          <w:tcPr>
            <w:tcW w:w="10672" w:type="dxa"/>
            <w:gridSpan w:val="13"/>
            <w:tcBorders>
              <w:top w:val="single" w:sz="4" w:space="0" w:color="auto"/>
              <w:left w:val="single" w:sz="4" w:space="0" w:color="auto"/>
              <w:bottom w:val="single" w:sz="4" w:space="0" w:color="auto"/>
              <w:right w:val="single" w:sz="4" w:space="0" w:color="auto"/>
            </w:tcBorders>
          </w:tcPr>
          <w:p w14:paraId="55DF3EF8" w14:textId="77777777" w:rsidR="006664EF" w:rsidRPr="00F52EEF" w:rsidRDefault="006664EF" w:rsidP="00935F76">
            <w:pPr>
              <w:widowControl w:val="0"/>
              <w:tabs>
                <w:tab w:val="left" w:pos="567"/>
              </w:tabs>
              <w:autoSpaceDE w:val="0"/>
              <w:autoSpaceDN w:val="0"/>
              <w:adjustRightInd w:val="0"/>
              <w:snapToGrid w:val="0"/>
              <w:spacing w:before="100" w:beforeAutospacing="1" w:after="100" w:afterAutospacing="1"/>
              <w:jc w:val="both"/>
              <w:rPr>
                <w:rFonts w:asciiTheme="minorHAnsi" w:hAnsiTheme="minorHAnsi" w:cstheme="minorHAnsi"/>
                <w:color w:val="000000"/>
                <w:szCs w:val="24"/>
              </w:rPr>
            </w:pPr>
            <w:r w:rsidRPr="00F52EEF">
              <w:rPr>
                <w:rFonts w:asciiTheme="minorHAnsi" w:hAnsiTheme="minorHAnsi" w:cstheme="minorHAnsi"/>
                <w:color w:val="000000"/>
                <w:szCs w:val="24"/>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F52EEF">
              <w:rPr>
                <w:rFonts w:asciiTheme="minorHAnsi" w:hAnsiTheme="minorHAnsi" w:cstheme="minorHAnsi"/>
                <w:szCs w:val="24"/>
              </w:rPr>
              <w:t>stále</w:t>
            </w:r>
            <w:r w:rsidRPr="00F52EEF">
              <w:rPr>
                <w:rFonts w:asciiTheme="minorHAnsi" w:hAnsiTheme="minorHAnsi" w:cstheme="minorHAnsi"/>
                <w:color w:val="00AF50"/>
                <w:szCs w:val="24"/>
              </w:rPr>
              <w:t xml:space="preserve"> </w:t>
            </w:r>
            <w:r w:rsidRPr="00F52EEF">
              <w:rPr>
                <w:rFonts w:asciiTheme="minorHAnsi" w:hAnsiTheme="minorHAnsi" w:cstheme="minorHAnsi"/>
                <w:color w:val="000000"/>
                <w:szCs w:val="24"/>
              </w:rPr>
              <w:t>doplňován. Knihovna odebírá více než 200 periodik v tištěné podobě. Mimo tištěné časopisy knihovna zpřístupňuje cca. 50 000 elektronických periodik.</w:t>
            </w:r>
          </w:p>
          <w:p w14:paraId="64D08C2A" w14:textId="592629C8" w:rsidR="00114C26" w:rsidRPr="00F52EEF" w:rsidRDefault="006664EF" w:rsidP="00935F76">
            <w:pPr>
              <w:tabs>
                <w:tab w:val="left" w:pos="567"/>
              </w:tabs>
              <w:jc w:val="both"/>
              <w:rPr>
                <w:rFonts w:asciiTheme="minorHAnsi" w:hAnsiTheme="minorHAnsi" w:cstheme="minorHAnsi"/>
              </w:rPr>
            </w:pPr>
            <w:r w:rsidRPr="00F52EEF">
              <w:rPr>
                <w:rFonts w:asciiTheme="minorHAnsi" w:hAnsiTheme="minorHAnsi" w:cstheme="minorHAnsi"/>
              </w:rPr>
              <w:t>Studenti studijního programu Marketingov</w:t>
            </w:r>
            <w:ins w:id="6069" w:author="Radim Bačuvčík" w:date="2020-02-06T10:34:00Z">
              <w:r w:rsidR="00231813">
                <w:rPr>
                  <w:rFonts w:asciiTheme="minorHAnsi" w:hAnsiTheme="minorHAnsi" w:cstheme="minorHAnsi"/>
                </w:rPr>
                <w:t>á</w:t>
              </w:r>
            </w:ins>
            <w:del w:id="6070" w:author="Radim Bačuvčík" w:date="2020-02-06T10:34:00Z">
              <w:r w:rsidRPr="00F52EEF" w:rsidDel="00231813">
                <w:rPr>
                  <w:rFonts w:asciiTheme="minorHAnsi" w:hAnsiTheme="minorHAnsi" w:cstheme="minorHAnsi"/>
                </w:rPr>
                <w:delText>é</w:delText>
              </w:r>
            </w:del>
            <w:r w:rsidRPr="00F52EEF">
              <w:rPr>
                <w:rFonts w:asciiTheme="minorHAnsi" w:hAnsiTheme="minorHAnsi" w:cstheme="minorHAnsi"/>
              </w:rPr>
              <w:t xml:space="preserve"> komunikace mají možnost navštěvovat plně vybavenou univerzitní knihovnu, kde jsou jim k dispozici studijní materiály v tištěné i elektronické verzi. Dále mají k dispozici příruční knihovnu na Ústavu marketingových komunikací, </w:t>
            </w:r>
            <w:del w:id="6071" w:author="Josef Kocourek" w:date="2020-02-10T13:39:00Z">
              <w:r w:rsidRPr="00F52EEF" w:rsidDel="003E33DE">
                <w:rPr>
                  <w:rFonts w:asciiTheme="minorHAnsi" w:hAnsiTheme="minorHAnsi" w:cstheme="minorHAnsi"/>
                </w:rPr>
                <w:delText xml:space="preserve">což je servisní středisko, </w:delText>
              </w:r>
            </w:del>
            <w:r w:rsidRPr="00F52EEF">
              <w:rPr>
                <w:rFonts w:asciiTheme="minorHAnsi" w:hAnsiTheme="minorHAnsi" w:cstheme="minorHAnsi"/>
              </w:rPr>
              <w:t>kter</w:t>
            </w:r>
            <w:del w:id="6072" w:author="Josef Kocourek" w:date="2020-02-10T13:39:00Z">
              <w:r w:rsidRPr="00F52EEF" w:rsidDel="003E33DE">
                <w:rPr>
                  <w:rFonts w:asciiTheme="minorHAnsi" w:hAnsiTheme="minorHAnsi" w:cstheme="minorHAnsi"/>
                </w:rPr>
                <w:delText>é</w:delText>
              </w:r>
            </w:del>
            <w:ins w:id="6073" w:author="Josef Kocourek" w:date="2020-02-10T13:39:00Z">
              <w:r w:rsidR="003E33DE">
                <w:rPr>
                  <w:rFonts w:asciiTheme="minorHAnsi" w:hAnsiTheme="minorHAnsi" w:cstheme="minorHAnsi"/>
                </w:rPr>
                <w:t>ý</w:t>
              </w:r>
            </w:ins>
            <w:r w:rsidRPr="00F52EEF">
              <w:rPr>
                <w:rFonts w:asciiTheme="minorHAnsi" w:hAnsiTheme="minorHAnsi" w:cstheme="minorHAnsi"/>
              </w:rPr>
              <w:t xml:space="preserve"> zabezpečuje skoro 100 % výuky. Ústav disponuje pravidelně doplňovanou oborovou knihovnou, nabízející studentům oborové monografie, skripta a periodika. Pro studenty prezenční i kombinované formy jsou zabezpečeny pravidelné konzultace pedagogů, jejichž rozsah je zveřejněn na webu i u samotných kanceláří. Každý pedagog pak individuálně volí informační kanál, kterým dává k dispozici studentům jednotlivých předmětů studijní opory (v případě kombinovaného studia), studijní literaturu či podklady ke zkouškám. Zpravidla se jedná o sdílený disk Onedrive (produkt Microsoft Office), e-learningové kurzy nebo moodle.</w:t>
            </w:r>
          </w:p>
          <w:p w14:paraId="547DBB29" w14:textId="350A3CF0" w:rsidR="00156303" w:rsidRPr="00F52EEF" w:rsidRDefault="00156303" w:rsidP="00935F76">
            <w:pPr>
              <w:tabs>
                <w:tab w:val="left" w:pos="567"/>
              </w:tabs>
              <w:jc w:val="both"/>
              <w:rPr>
                <w:rFonts w:asciiTheme="minorHAnsi" w:hAnsiTheme="minorHAnsi" w:cstheme="minorHAnsi"/>
                <w:b/>
              </w:rPr>
            </w:pPr>
          </w:p>
        </w:tc>
      </w:tr>
      <w:tr w:rsidR="00114C26" w:rsidRPr="00F52EEF" w14:paraId="7E5E804D" w14:textId="77777777" w:rsidTr="00BA43B1">
        <w:trPr>
          <w:trHeight w:val="283"/>
        </w:trPr>
        <w:tc>
          <w:tcPr>
            <w:tcW w:w="10672" w:type="dxa"/>
            <w:gridSpan w:val="13"/>
            <w:tcBorders>
              <w:top w:val="single" w:sz="4" w:space="0" w:color="auto"/>
              <w:left w:val="single" w:sz="4" w:space="0" w:color="auto"/>
              <w:bottom w:val="single" w:sz="4" w:space="0" w:color="auto"/>
              <w:right w:val="single" w:sz="4" w:space="0" w:color="auto"/>
            </w:tcBorders>
            <w:shd w:val="clear" w:color="auto" w:fill="F7CAAC"/>
            <w:vAlign w:val="center"/>
            <w:hideMark/>
          </w:tcPr>
          <w:p w14:paraId="7592088A"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Přehled zpřístupněných databází</w:t>
            </w:r>
          </w:p>
        </w:tc>
      </w:tr>
      <w:tr w:rsidR="00114C26" w:rsidRPr="00F52EEF" w14:paraId="3A449BB3" w14:textId="77777777" w:rsidTr="00BA43B1">
        <w:trPr>
          <w:trHeight w:val="2268"/>
        </w:trPr>
        <w:tc>
          <w:tcPr>
            <w:tcW w:w="10672" w:type="dxa"/>
            <w:gridSpan w:val="13"/>
            <w:tcBorders>
              <w:top w:val="single" w:sz="4" w:space="0" w:color="auto"/>
              <w:left w:val="single" w:sz="4" w:space="0" w:color="auto"/>
              <w:bottom w:val="single" w:sz="4" w:space="0" w:color="auto"/>
              <w:right w:val="single" w:sz="4" w:space="0" w:color="auto"/>
            </w:tcBorders>
          </w:tcPr>
          <w:p w14:paraId="3B07F08E" w14:textId="77777777" w:rsidR="006664EF" w:rsidRPr="00F52EEF" w:rsidRDefault="006664EF" w:rsidP="00935F76">
            <w:pPr>
              <w:widowControl w:val="0"/>
              <w:tabs>
                <w:tab w:val="left" w:pos="567"/>
              </w:tabs>
              <w:autoSpaceDE w:val="0"/>
              <w:autoSpaceDN w:val="0"/>
              <w:adjustRightInd w:val="0"/>
              <w:snapToGrid w:val="0"/>
              <w:spacing w:before="100" w:beforeAutospacing="1" w:after="100" w:afterAutospacing="1"/>
              <w:jc w:val="both"/>
              <w:rPr>
                <w:rFonts w:asciiTheme="minorHAnsi" w:hAnsiTheme="minorHAnsi" w:cstheme="minorHAnsi"/>
                <w:szCs w:val="24"/>
              </w:rPr>
            </w:pPr>
            <w:r w:rsidRPr="00F52EEF">
              <w:rPr>
                <w:rFonts w:asciiTheme="minorHAnsi" w:hAnsiTheme="minorHAnsi" w:cstheme="minorHAnsi"/>
                <w:color w:val="000000"/>
                <w:szCs w:val="24"/>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F52EEF">
              <w:rPr>
                <w:rFonts w:asciiTheme="minorHAnsi" w:hAnsiTheme="minorHAnsi" w:cstheme="minorHAnsi"/>
                <w:szCs w:val="24"/>
              </w:rPr>
              <w:t>vzdáleného</w:t>
            </w:r>
            <w:r w:rsidRPr="00F52EEF">
              <w:rPr>
                <w:rFonts w:asciiTheme="minorHAnsi" w:hAnsiTheme="minorHAnsi" w:cstheme="minorHAnsi"/>
                <w:color w:val="00AF50"/>
                <w:szCs w:val="24"/>
              </w:rPr>
              <w:t xml:space="preserve"> </w:t>
            </w:r>
            <w:r w:rsidRPr="00F52EEF">
              <w:rPr>
                <w:rFonts w:asciiTheme="minorHAnsi" w:hAnsiTheme="minorHAnsi" w:cstheme="minorHAnsi"/>
                <w:color w:val="000000"/>
                <w:szCs w:val="24"/>
              </w:rPr>
              <w:t>přístupu.</w:t>
            </w:r>
          </w:p>
          <w:p w14:paraId="1CDAB1AB" w14:textId="77777777" w:rsidR="00BA43B1" w:rsidRDefault="006664EF" w:rsidP="00935F76">
            <w:pPr>
              <w:widowControl w:val="0"/>
              <w:tabs>
                <w:tab w:val="left" w:pos="567"/>
              </w:tabs>
              <w:autoSpaceDE w:val="0"/>
              <w:autoSpaceDN w:val="0"/>
              <w:adjustRightInd w:val="0"/>
              <w:snapToGrid w:val="0"/>
              <w:spacing w:before="100" w:beforeAutospacing="1" w:after="100" w:afterAutospacing="1"/>
              <w:rPr>
                <w:rFonts w:asciiTheme="minorHAnsi" w:hAnsiTheme="minorHAnsi" w:cstheme="minorHAnsi"/>
              </w:rPr>
            </w:pPr>
            <w:r w:rsidRPr="00F52EEF">
              <w:rPr>
                <w:rFonts w:asciiTheme="minorHAnsi" w:hAnsiTheme="minorHAnsi" w:cstheme="minorHAnsi"/>
                <w:color w:val="000000"/>
                <w:szCs w:val="24"/>
              </w:rPr>
              <w:t>Konkrétní dostupné databáze:</w:t>
            </w:r>
            <w:r w:rsidRPr="00F52EEF">
              <w:rPr>
                <w:rFonts w:asciiTheme="minorHAnsi" w:hAnsiTheme="minorHAnsi" w:cstheme="minorHAnsi"/>
                <w:szCs w:val="24"/>
              </w:rPr>
              <w:br/>
            </w:r>
            <w:r w:rsidRPr="00F52EEF">
              <w:rPr>
                <w:rFonts w:asciiTheme="minorHAnsi" w:hAnsiTheme="minorHAnsi" w:cstheme="minorHAnsi"/>
                <w:color w:val="000000"/>
                <w:szCs w:val="24"/>
              </w:rPr>
              <w:t>- Citační databáze Web of Science a Scopus</w:t>
            </w:r>
            <w:r w:rsidRPr="00F52EEF">
              <w:rPr>
                <w:rFonts w:asciiTheme="minorHAnsi" w:hAnsiTheme="minorHAnsi" w:cstheme="minorHAnsi"/>
                <w:szCs w:val="24"/>
              </w:rPr>
              <w:br/>
            </w:r>
            <w:r w:rsidRPr="00F52EEF">
              <w:rPr>
                <w:rFonts w:asciiTheme="minorHAnsi" w:hAnsiTheme="minorHAnsi" w:cstheme="minorHAnsi"/>
                <w:color w:val="000000"/>
                <w:szCs w:val="24"/>
              </w:rPr>
              <w:t>- Multioborové kolekce elektronických časopisů Elsevier ScienceDirect, Wiley Online Library, SpringerLink</w:t>
            </w:r>
            <w:r w:rsidRPr="00F52EEF">
              <w:rPr>
                <w:rFonts w:asciiTheme="minorHAnsi" w:hAnsiTheme="minorHAnsi" w:cstheme="minorHAnsi"/>
                <w:szCs w:val="24"/>
              </w:rPr>
              <w:br/>
            </w:r>
            <w:r w:rsidRPr="00F52EEF">
              <w:rPr>
                <w:rFonts w:asciiTheme="minorHAnsi" w:hAnsiTheme="minorHAnsi" w:cstheme="minorHAnsi"/>
                <w:color w:val="000000"/>
                <w:szCs w:val="24"/>
              </w:rPr>
              <w:t>- Multioborové plnotextové databáze Ebsco a ProQues</w:t>
            </w:r>
            <w:r w:rsidRPr="00F52EEF">
              <w:rPr>
                <w:rFonts w:asciiTheme="minorHAnsi" w:hAnsiTheme="minorHAnsi" w:cstheme="minorHAnsi"/>
                <w:color w:val="000000"/>
                <w:szCs w:val="24"/>
              </w:rPr>
              <w:br/>
            </w:r>
            <w:r w:rsidRPr="00F52EEF">
              <w:rPr>
                <w:rFonts w:asciiTheme="minorHAnsi" w:hAnsiTheme="minorHAnsi" w:cstheme="minorHAnsi"/>
                <w:color w:val="000000"/>
                <w:szCs w:val="24"/>
              </w:rPr>
              <w:br/>
            </w:r>
          </w:p>
          <w:p w14:paraId="34A50885" w14:textId="609DB2A1" w:rsidR="00114C26" w:rsidRPr="00F52EEF" w:rsidRDefault="006664EF" w:rsidP="00935F76">
            <w:pPr>
              <w:widowControl w:val="0"/>
              <w:tabs>
                <w:tab w:val="left" w:pos="567"/>
              </w:tabs>
              <w:autoSpaceDE w:val="0"/>
              <w:autoSpaceDN w:val="0"/>
              <w:adjustRightInd w:val="0"/>
              <w:snapToGrid w:val="0"/>
              <w:spacing w:before="100" w:beforeAutospacing="1" w:after="100" w:afterAutospacing="1"/>
              <w:rPr>
                <w:rFonts w:asciiTheme="minorHAnsi" w:hAnsiTheme="minorHAnsi" w:cstheme="minorHAnsi"/>
              </w:rPr>
            </w:pPr>
            <w:r w:rsidRPr="00F52EEF">
              <w:rPr>
                <w:rFonts w:asciiTheme="minorHAnsi" w:hAnsiTheme="minorHAnsi" w:cstheme="minorHAnsi"/>
              </w:rPr>
              <w:t>Odkaz na seznam přístupných elektronických databází včetně popisu:</w:t>
            </w:r>
            <w:r w:rsidRPr="00F52EEF">
              <w:rPr>
                <w:rFonts w:asciiTheme="minorHAnsi" w:hAnsiTheme="minorHAnsi" w:cstheme="minorHAnsi"/>
              </w:rPr>
              <w:br/>
            </w:r>
            <w:hyperlink r:id="rId31" w:history="1">
              <w:r w:rsidRPr="00F52EEF">
                <w:rPr>
                  <w:rStyle w:val="Hypertextovodkaz"/>
                  <w:rFonts w:asciiTheme="minorHAnsi" w:hAnsiTheme="minorHAnsi" w:cstheme="minorHAnsi"/>
                </w:rPr>
                <w:t>http://portal.k.utb.cz/databases/alphabetical/?lang=cze</w:t>
              </w:r>
            </w:hyperlink>
          </w:p>
        </w:tc>
      </w:tr>
      <w:tr w:rsidR="00114C26" w:rsidRPr="00F52EEF" w14:paraId="68917820" w14:textId="77777777" w:rsidTr="00BA43B1">
        <w:trPr>
          <w:trHeight w:val="284"/>
        </w:trPr>
        <w:tc>
          <w:tcPr>
            <w:tcW w:w="10672" w:type="dxa"/>
            <w:gridSpan w:val="13"/>
            <w:tcBorders>
              <w:top w:val="single" w:sz="4" w:space="0" w:color="auto"/>
              <w:left w:val="single" w:sz="4" w:space="0" w:color="auto"/>
              <w:bottom w:val="single" w:sz="4" w:space="0" w:color="auto"/>
              <w:right w:val="single" w:sz="4" w:space="0" w:color="auto"/>
            </w:tcBorders>
            <w:shd w:val="clear" w:color="auto" w:fill="F7CAAC"/>
            <w:vAlign w:val="center"/>
            <w:hideMark/>
          </w:tcPr>
          <w:p w14:paraId="75160382"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lastRenderedPageBreak/>
              <w:t>Název a stručný popis používaného antiplagiátorského systému</w:t>
            </w:r>
          </w:p>
        </w:tc>
      </w:tr>
      <w:tr w:rsidR="00114C26" w:rsidRPr="00F52EEF" w14:paraId="1CC28B9F" w14:textId="77777777" w:rsidTr="00BA43B1">
        <w:trPr>
          <w:trHeight w:val="11604"/>
        </w:trPr>
        <w:tc>
          <w:tcPr>
            <w:tcW w:w="10672" w:type="dxa"/>
            <w:gridSpan w:val="13"/>
            <w:tcBorders>
              <w:top w:val="single" w:sz="4" w:space="0" w:color="auto"/>
              <w:left w:val="single" w:sz="4" w:space="0" w:color="auto"/>
              <w:bottom w:val="single" w:sz="4" w:space="0" w:color="auto"/>
              <w:right w:val="single" w:sz="4" w:space="0" w:color="auto"/>
            </w:tcBorders>
            <w:shd w:val="clear" w:color="auto" w:fill="FFFFFF"/>
            <w:hideMark/>
          </w:tcPr>
          <w:p w14:paraId="2FBA6507" w14:textId="0C206887" w:rsidR="00114C26" w:rsidRPr="00F52EEF" w:rsidRDefault="006664EF" w:rsidP="00935F76">
            <w:pPr>
              <w:tabs>
                <w:tab w:val="left" w:pos="567"/>
              </w:tabs>
              <w:jc w:val="both"/>
              <w:rPr>
                <w:rFonts w:asciiTheme="minorHAnsi" w:hAnsiTheme="minorHAnsi" w:cstheme="minorHAnsi"/>
              </w:rPr>
            </w:pPr>
            <w:r w:rsidRPr="00F52EEF">
              <w:rPr>
                <w:rFonts w:asciiTheme="minorHAnsi" w:hAnsiTheme="minorHAnsi" w:cstheme="minorHAnsi"/>
                <w:color w:val="000000"/>
              </w:rPr>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o vyslovení neplatnosti vykonání státní zkoušky nebo její součásti nebo obhajoby disertační práce a pro řízení o vyslovení neplatnosti jmenování docentem na UTB ve Zlíně“ ze dne 4. dubna 2017. </w:t>
            </w:r>
            <w:r w:rsidR="00B1558E" w:rsidRPr="00F52EEF">
              <w:rPr>
                <w:rFonts w:asciiTheme="minorHAnsi" w:hAnsiTheme="minorHAnsi" w:cstheme="minorHAnsi"/>
                <w:color w:val="000000"/>
              </w:rPr>
              <w:t>Univerzita Tomáš Bati ve Zlíně používá antiplagiátorský systém Theses.</w:t>
            </w:r>
          </w:p>
        </w:tc>
      </w:tr>
      <w:tr w:rsidR="00114C26" w:rsidRPr="00F52EEF" w14:paraId="22B63EC7" w14:textId="77777777" w:rsidTr="00BA43B1">
        <w:trPr>
          <w:gridAfter w:val="1"/>
          <w:wAfter w:w="40" w:type="dxa"/>
        </w:trPr>
        <w:tc>
          <w:tcPr>
            <w:tcW w:w="10632"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443790AE" w14:textId="77777777" w:rsidR="00114C26" w:rsidRPr="00F52EEF" w:rsidRDefault="00114C26" w:rsidP="00935F76">
            <w:pPr>
              <w:tabs>
                <w:tab w:val="left" w:pos="567"/>
              </w:tabs>
              <w:jc w:val="both"/>
              <w:rPr>
                <w:rFonts w:asciiTheme="minorHAnsi" w:hAnsiTheme="minorHAnsi" w:cstheme="minorHAnsi"/>
                <w:b/>
                <w:sz w:val="28"/>
              </w:rPr>
            </w:pPr>
            <w:r w:rsidRPr="00F52EEF">
              <w:rPr>
                <w:rFonts w:asciiTheme="minorHAnsi" w:hAnsiTheme="minorHAnsi" w:cstheme="minorHAnsi"/>
                <w:b/>
                <w:sz w:val="28"/>
              </w:rPr>
              <w:lastRenderedPageBreak/>
              <w:t xml:space="preserve">C-IV – </w:t>
            </w:r>
            <w:r w:rsidRPr="00F52EEF">
              <w:rPr>
                <w:rFonts w:asciiTheme="minorHAnsi" w:hAnsiTheme="minorHAnsi" w:cstheme="minorHAnsi"/>
                <w:b/>
                <w:sz w:val="26"/>
                <w:szCs w:val="26"/>
              </w:rPr>
              <w:t>Materiální zabezpečení studijního programu</w:t>
            </w:r>
          </w:p>
        </w:tc>
      </w:tr>
      <w:tr w:rsidR="00114C26" w:rsidRPr="00F52EEF" w14:paraId="1D00C985" w14:textId="77777777" w:rsidTr="00BA43B1">
        <w:trPr>
          <w:gridAfter w:val="1"/>
          <w:wAfter w:w="40" w:type="dxa"/>
        </w:trPr>
        <w:tc>
          <w:tcPr>
            <w:tcW w:w="3986" w:type="dxa"/>
            <w:gridSpan w:val="2"/>
            <w:tcBorders>
              <w:top w:val="single" w:sz="2" w:space="0" w:color="auto"/>
              <w:left w:val="single" w:sz="2" w:space="0" w:color="auto"/>
              <w:bottom w:val="single" w:sz="2" w:space="0" w:color="auto"/>
              <w:right w:val="single" w:sz="2" w:space="0" w:color="auto"/>
            </w:tcBorders>
            <w:shd w:val="clear" w:color="auto" w:fill="F7CAAC"/>
            <w:hideMark/>
          </w:tcPr>
          <w:p w14:paraId="44930A6C"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Místo uskutečňování studijního programu</w:t>
            </w:r>
          </w:p>
        </w:tc>
        <w:tc>
          <w:tcPr>
            <w:tcW w:w="6646" w:type="dxa"/>
            <w:gridSpan w:val="10"/>
            <w:tcBorders>
              <w:top w:val="single" w:sz="2" w:space="0" w:color="auto"/>
              <w:left w:val="single" w:sz="2" w:space="0" w:color="auto"/>
              <w:bottom w:val="single" w:sz="2" w:space="0" w:color="auto"/>
              <w:right w:val="single" w:sz="2" w:space="0" w:color="auto"/>
            </w:tcBorders>
            <w:hideMark/>
          </w:tcPr>
          <w:p w14:paraId="58039891"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Zlín</w:t>
            </w:r>
          </w:p>
        </w:tc>
      </w:tr>
      <w:tr w:rsidR="00114C26" w:rsidRPr="00F52EEF" w14:paraId="21EE08E4" w14:textId="77777777" w:rsidTr="00BA43B1">
        <w:trPr>
          <w:gridAfter w:val="1"/>
          <w:wAfter w:w="40" w:type="dxa"/>
        </w:trPr>
        <w:tc>
          <w:tcPr>
            <w:tcW w:w="10632"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423FBACC"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Kapacita výukových místností pro teoretickou výuku</w:t>
            </w:r>
          </w:p>
        </w:tc>
      </w:tr>
      <w:tr w:rsidR="00114C26" w:rsidRPr="00F52EEF" w14:paraId="4AB71669" w14:textId="77777777" w:rsidTr="00BA43B1">
        <w:trPr>
          <w:gridAfter w:val="1"/>
          <w:wAfter w:w="40" w:type="dxa"/>
          <w:trHeight w:val="2268"/>
        </w:trPr>
        <w:tc>
          <w:tcPr>
            <w:tcW w:w="10632" w:type="dxa"/>
            <w:gridSpan w:val="12"/>
            <w:tcBorders>
              <w:top w:val="single" w:sz="4" w:space="0" w:color="auto"/>
              <w:left w:val="single" w:sz="4" w:space="0" w:color="auto"/>
              <w:bottom w:val="single" w:sz="4" w:space="0" w:color="auto"/>
              <w:right w:val="single" w:sz="4" w:space="0" w:color="auto"/>
            </w:tcBorders>
            <w:hideMark/>
          </w:tcPr>
          <w:p w14:paraId="43D7D211" w14:textId="77777777" w:rsidR="00114C26" w:rsidRPr="00F52EEF" w:rsidRDefault="00114C26" w:rsidP="00935F76">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U44/215 – posluchárna, </w:t>
            </w:r>
            <w:smartTag w:uri="urn:schemas-microsoft-com:office:smarttags" w:element="metricconverter">
              <w:smartTagPr>
                <w:attr w:name="ProductID" w:val="108 m2"/>
              </w:smartTagPr>
              <w:r w:rsidRPr="00F52EEF">
                <w:rPr>
                  <w:rFonts w:asciiTheme="minorHAnsi" w:hAnsiTheme="minorHAnsi" w:cstheme="minorHAnsi"/>
                  <w:color w:val="000000"/>
                </w:rPr>
                <w:t>108 m2</w:t>
              </w:r>
            </w:smartTag>
            <w:r w:rsidRPr="00F52EEF">
              <w:rPr>
                <w:rFonts w:asciiTheme="minorHAnsi" w:hAnsiTheme="minorHAnsi" w:cstheme="minorHAnsi"/>
                <w:color w:val="000000"/>
              </w:rPr>
              <w:t>, kapacita 90 míst (1x PC, dataprojektor, plátno, zesilovač, ozvučení, zatemnění)</w:t>
            </w:r>
          </w:p>
          <w:p w14:paraId="49A2BBB4" w14:textId="77777777" w:rsidR="00114C26" w:rsidRPr="00F52EEF" w:rsidRDefault="00114C26" w:rsidP="00935F76">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U44/217 – učebna, </w:t>
            </w:r>
            <w:smartTag w:uri="urn:schemas-microsoft-com:office:smarttags" w:element="metricconverter">
              <w:smartTagPr>
                <w:attr w:name="ProductID" w:val="62 m2"/>
              </w:smartTagPr>
              <w:r w:rsidRPr="00F52EEF">
                <w:rPr>
                  <w:rFonts w:asciiTheme="minorHAnsi" w:hAnsiTheme="minorHAnsi" w:cstheme="minorHAnsi"/>
                  <w:color w:val="000000"/>
                </w:rPr>
                <w:t>62 m2</w:t>
              </w:r>
            </w:smartTag>
            <w:r w:rsidRPr="00F52EEF">
              <w:rPr>
                <w:rFonts w:asciiTheme="minorHAnsi" w:hAnsiTheme="minorHAnsi" w:cstheme="minorHAnsi"/>
                <w:color w:val="000000"/>
              </w:rPr>
              <w:t>, kapacita 32 míst (16x PC, dataprojektor, plátno, zesilovač, ozvučení, zatemnění)</w:t>
            </w:r>
          </w:p>
          <w:p w14:paraId="0307C6F4" w14:textId="77777777" w:rsidR="00114C26" w:rsidRPr="00F52EEF" w:rsidRDefault="00114C26" w:rsidP="00935F76">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U44/218 – posluchárna, </w:t>
            </w:r>
            <w:smartTag w:uri="urn:schemas-microsoft-com:office:smarttags" w:element="metricconverter">
              <w:smartTagPr>
                <w:attr w:name="ProductID" w:val="80 m2"/>
              </w:smartTagPr>
              <w:r w:rsidRPr="00F52EEF">
                <w:rPr>
                  <w:rFonts w:asciiTheme="minorHAnsi" w:hAnsiTheme="minorHAnsi" w:cstheme="minorHAnsi"/>
                  <w:color w:val="000000"/>
                </w:rPr>
                <w:t>80 m2</w:t>
              </w:r>
            </w:smartTag>
            <w:r w:rsidRPr="00F52EEF">
              <w:rPr>
                <w:rFonts w:asciiTheme="minorHAnsi" w:hAnsiTheme="minorHAnsi" w:cstheme="minorHAnsi"/>
                <w:color w:val="000000"/>
              </w:rPr>
              <w:t>, kapacita 72 míst (16x PC, dataprojektor, plátno, zesilovač, ozvučení, zatemnění)</w:t>
            </w:r>
          </w:p>
          <w:p w14:paraId="5C683AF5" w14:textId="77777777" w:rsidR="00114C26" w:rsidRPr="00F52EEF" w:rsidRDefault="00114C26" w:rsidP="00935F76">
            <w:pPr>
              <w:tabs>
                <w:tab w:val="left" w:pos="567"/>
              </w:tabs>
              <w:rPr>
                <w:rFonts w:asciiTheme="minorHAnsi" w:hAnsiTheme="minorHAnsi" w:cstheme="minorHAnsi"/>
                <w:color w:val="000000"/>
              </w:rPr>
            </w:pPr>
            <w:r w:rsidRPr="00F52EEF">
              <w:rPr>
                <w:rFonts w:asciiTheme="minorHAnsi" w:hAnsiTheme="minorHAnsi" w:cstheme="minorHAnsi"/>
                <w:color w:val="000000"/>
              </w:rPr>
              <w:t xml:space="preserve">U41/201 – multimediální posluchárna, </w:t>
            </w:r>
            <w:smartTag w:uri="urn:schemas-microsoft-com:office:smarttags" w:element="metricconverter">
              <w:smartTagPr>
                <w:attr w:name="ProductID" w:val="81 m2"/>
              </w:smartTagPr>
              <w:r w:rsidRPr="00F52EEF">
                <w:rPr>
                  <w:rFonts w:asciiTheme="minorHAnsi" w:hAnsiTheme="minorHAnsi" w:cstheme="minorHAnsi"/>
                  <w:color w:val="000000"/>
                </w:rPr>
                <w:t>81 m2</w:t>
              </w:r>
            </w:smartTag>
            <w:r w:rsidRPr="00F52EEF">
              <w:rPr>
                <w:rFonts w:asciiTheme="minorHAnsi" w:hAnsiTheme="minorHAnsi" w:cstheme="minorHAnsi"/>
                <w:color w:val="000000"/>
              </w:rPr>
              <w:t>, kapacita 80 míst (PC, dataprojektor, plátno, vizualizér, CD/DVD/BD, VHS, tape deck, tuner, zesilovač, kompletní ozvučení a automatické zatemnění)</w:t>
            </w:r>
          </w:p>
          <w:p w14:paraId="25AAAB50" w14:textId="77777777" w:rsidR="00114C26" w:rsidRPr="00F52EEF" w:rsidRDefault="00114C26" w:rsidP="00935F76">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U41/211 – učebna, </w:t>
            </w:r>
            <w:smartTag w:uri="urn:schemas-microsoft-com:office:smarttags" w:element="metricconverter">
              <w:smartTagPr>
                <w:attr w:name="ProductID" w:val="59 m2"/>
              </w:smartTagPr>
              <w:r w:rsidRPr="00F52EEF">
                <w:rPr>
                  <w:rFonts w:asciiTheme="minorHAnsi" w:hAnsiTheme="minorHAnsi" w:cstheme="minorHAnsi"/>
                  <w:color w:val="000000"/>
                </w:rPr>
                <w:t>59 m2</w:t>
              </w:r>
            </w:smartTag>
            <w:r w:rsidRPr="00F52EEF">
              <w:rPr>
                <w:rFonts w:asciiTheme="minorHAnsi" w:hAnsiTheme="minorHAnsi" w:cstheme="minorHAnsi"/>
                <w:color w:val="000000"/>
              </w:rPr>
              <w:t xml:space="preserve">, kapacita 37 míst (1x PC, 2x dataprojektor, plátno, aktivní tabule, CD/DVD, VHS, zesilovač, kompletní ozvučení, zatemnění) </w:t>
            </w:r>
          </w:p>
          <w:p w14:paraId="1F7AF288" w14:textId="77777777" w:rsidR="00114C26" w:rsidRPr="00F52EEF" w:rsidRDefault="00114C26" w:rsidP="00935F76">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U42/256 – posluchárna, </w:t>
            </w:r>
            <w:smartTag w:uri="urn:schemas-microsoft-com:office:smarttags" w:element="metricconverter">
              <w:smartTagPr>
                <w:attr w:name="ProductID" w:val="85 m2"/>
              </w:smartTagPr>
              <w:r w:rsidRPr="00F52EEF">
                <w:rPr>
                  <w:rFonts w:asciiTheme="minorHAnsi" w:hAnsiTheme="minorHAnsi" w:cstheme="minorHAnsi"/>
                  <w:color w:val="000000"/>
                </w:rPr>
                <w:t>85 m2</w:t>
              </w:r>
            </w:smartTag>
            <w:r w:rsidRPr="00F52EEF">
              <w:rPr>
                <w:rFonts w:asciiTheme="minorHAnsi" w:hAnsiTheme="minorHAnsi" w:cstheme="minorHAnsi"/>
                <w:color w:val="000000"/>
              </w:rPr>
              <w:t>, kapacita 50 míst (1x PC, dataprojektor, LCD TV 44“, plátno, zesilovač, ozvučení, zatemnění)</w:t>
            </w:r>
          </w:p>
        </w:tc>
      </w:tr>
      <w:tr w:rsidR="00114C26" w:rsidRPr="00F52EEF" w14:paraId="47473EB1" w14:textId="77777777" w:rsidTr="00BA43B1">
        <w:trPr>
          <w:gridAfter w:val="1"/>
          <w:wAfter w:w="40" w:type="dxa"/>
          <w:trHeight w:val="202"/>
        </w:trPr>
        <w:tc>
          <w:tcPr>
            <w:tcW w:w="4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CE38D2A"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Z toho kapacita v prostorách v nájmu</w:t>
            </w:r>
          </w:p>
        </w:tc>
        <w:tc>
          <w:tcPr>
            <w:tcW w:w="1274" w:type="dxa"/>
            <w:gridSpan w:val="2"/>
            <w:tcBorders>
              <w:top w:val="single" w:sz="4" w:space="0" w:color="auto"/>
              <w:left w:val="single" w:sz="4" w:space="0" w:color="auto"/>
              <w:bottom w:val="single" w:sz="4" w:space="0" w:color="auto"/>
              <w:right w:val="single" w:sz="4" w:space="0" w:color="auto"/>
            </w:tcBorders>
          </w:tcPr>
          <w:p w14:paraId="70AB67FC" w14:textId="77777777" w:rsidR="00114C26" w:rsidRPr="00F52EEF" w:rsidRDefault="00114C26" w:rsidP="00935F76">
            <w:pPr>
              <w:tabs>
                <w:tab w:val="left" w:pos="567"/>
              </w:tabs>
              <w:rPr>
                <w:rFonts w:asciiTheme="minorHAnsi" w:hAnsiTheme="minorHAnsi" w:cstheme="minorHAnsi"/>
              </w:rPr>
            </w:pP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C125C1" w14:textId="77777777" w:rsidR="00114C26" w:rsidRPr="00F52EEF" w:rsidRDefault="00114C26" w:rsidP="00935F76">
            <w:pPr>
              <w:tabs>
                <w:tab w:val="left" w:pos="567"/>
              </w:tabs>
              <w:rPr>
                <w:rFonts w:asciiTheme="minorHAnsi" w:hAnsiTheme="minorHAnsi" w:cstheme="minorHAnsi"/>
                <w:b/>
                <w:shd w:val="clear" w:color="auto" w:fill="F7CAAC"/>
              </w:rPr>
            </w:pPr>
            <w:r w:rsidRPr="00F52EEF">
              <w:rPr>
                <w:rFonts w:asciiTheme="minorHAnsi" w:hAnsiTheme="minorHAnsi" w:cstheme="minorHAnsi"/>
                <w:b/>
                <w:shd w:val="clear" w:color="auto" w:fill="F7CAAC"/>
              </w:rPr>
              <w:t>Doba platnosti nájmu</w:t>
            </w:r>
          </w:p>
        </w:tc>
        <w:tc>
          <w:tcPr>
            <w:tcW w:w="2850" w:type="dxa"/>
            <w:gridSpan w:val="4"/>
            <w:tcBorders>
              <w:top w:val="single" w:sz="4" w:space="0" w:color="auto"/>
              <w:left w:val="single" w:sz="4" w:space="0" w:color="auto"/>
              <w:bottom w:val="single" w:sz="4" w:space="0" w:color="auto"/>
              <w:right w:val="single" w:sz="4" w:space="0" w:color="auto"/>
            </w:tcBorders>
          </w:tcPr>
          <w:p w14:paraId="5ED25D04" w14:textId="77777777" w:rsidR="00114C26" w:rsidRPr="00F52EEF" w:rsidRDefault="00114C26" w:rsidP="00935F76">
            <w:pPr>
              <w:tabs>
                <w:tab w:val="left" w:pos="567"/>
              </w:tabs>
              <w:rPr>
                <w:rFonts w:asciiTheme="minorHAnsi" w:hAnsiTheme="minorHAnsi" w:cstheme="minorHAnsi"/>
              </w:rPr>
            </w:pPr>
          </w:p>
        </w:tc>
      </w:tr>
      <w:tr w:rsidR="00114C26" w:rsidRPr="00F52EEF" w14:paraId="20087F44" w14:textId="77777777" w:rsidTr="00BA43B1">
        <w:trPr>
          <w:gridAfter w:val="1"/>
          <w:wAfter w:w="40" w:type="dxa"/>
          <w:trHeight w:val="139"/>
        </w:trPr>
        <w:tc>
          <w:tcPr>
            <w:tcW w:w="10632"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33CD6C8"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Kapacita a popis odborné učebny</w:t>
            </w:r>
          </w:p>
        </w:tc>
      </w:tr>
      <w:tr w:rsidR="00114C26" w:rsidRPr="00F52EEF" w14:paraId="3D583772" w14:textId="77777777" w:rsidTr="00BA43B1">
        <w:trPr>
          <w:gridAfter w:val="1"/>
          <w:wAfter w:w="40" w:type="dxa"/>
          <w:trHeight w:val="1757"/>
        </w:trPr>
        <w:tc>
          <w:tcPr>
            <w:tcW w:w="10632" w:type="dxa"/>
            <w:gridSpan w:val="12"/>
            <w:tcBorders>
              <w:top w:val="single" w:sz="4" w:space="0" w:color="auto"/>
              <w:left w:val="single" w:sz="4" w:space="0" w:color="auto"/>
              <w:bottom w:val="single" w:sz="4" w:space="0" w:color="auto"/>
              <w:right w:val="single" w:sz="4" w:space="0" w:color="auto"/>
            </w:tcBorders>
            <w:hideMark/>
          </w:tcPr>
          <w:p w14:paraId="0107078F" w14:textId="77777777" w:rsidR="00114C26" w:rsidRPr="00F52EEF" w:rsidRDefault="00114C26" w:rsidP="00935F76">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U44/110 – počítačová učebna, </w:t>
            </w:r>
            <w:smartTag w:uri="urn:schemas-microsoft-com:office:smarttags" w:element="metricconverter">
              <w:smartTagPr>
                <w:attr w:name="ProductID" w:val="20 m2"/>
              </w:smartTagPr>
              <w:r w:rsidRPr="00F52EEF">
                <w:rPr>
                  <w:rFonts w:asciiTheme="minorHAnsi" w:hAnsiTheme="minorHAnsi" w:cstheme="minorHAnsi"/>
                  <w:color w:val="000000"/>
                </w:rPr>
                <w:t>20 m2</w:t>
              </w:r>
            </w:smartTag>
            <w:r w:rsidRPr="00F52EEF">
              <w:rPr>
                <w:rFonts w:asciiTheme="minorHAnsi" w:hAnsiTheme="minorHAnsi" w:cstheme="minorHAnsi"/>
                <w:color w:val="000000"/>
              </w:rPr>
              <w:t>, kapacita 16 míst (16x PC, dataprojektor, plátno, zatemnění)</w:t>
            </w:r>
          </w:p>
          <w:p w14:paraId="05B9A0BD" w14:textId="77777777" w:rsidR="00114C26" w:rsidRPr="00F52EEF" w:rsidRDefault="00114C26" w:rsidP="00935F76">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U41/209 – počítačová učebna, </w:t>
            </w:r>
            <w:smartTag w:uri="urn:schemas-microsoft-com:office:smarttags" w:element="metricconverter">
              <w:smartTagPr>
                <w:attr w:name="ProductID" w:val="59 m2"/>
              </w:smartTagPr>
              <w:r w:rsidRPr="00F52EEF">
                <w:rPr>
                  <w:rFonts w:asciiTheme="minorHAnsi" w:hAnsiTheme="minorHAnsi" w:cstheme="minorHAnsi"/>
                  <w:color w:val="000000"/>
                </w:rPr>
                <w:t>59 m2</w:t>
              </w:r>
            </w:smartTag>
            <w:r w:rsidRPr="00F52EEF">
              <w:rPr>
                <w:rFonts w:asciiTheme="minorHAnsi" w:hAnsiTheme="minorHAnsi" w:cstheme="minorHAnsi"/>
                <w:color w:val="000000"/>
              </w:rPr>
              <w:t>, kapacita 17 míst (17x PC, dataprojektor, plátno, zesilovač, ozvučení)</w:t>
            </w:r>
          </w:p>
        </w:tc>
      </w:tr>
      <w:tr w:rsidR="00114C26" w:rsidRPr="00F52EEF" w14:paraId="35A51952" w14:textId="77777777" w:rsidTr="00BA43B1">
        <w:trPr>
          <w:gridAfter w:val="1"/>
          <w:wAfter w:w="40" w:type="dxa"/>
          <w:trHeight w:val="166"/>
        </w:trPr>
        <w:tc>
          <w:tcPr>
            <w:tcW w:w="4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C53EC02"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Z toho kapacita v prostorách v nájmu</w:t>
            </w:r>
          </w:p>
        </w:tc>
        <w:tc>
          <w:tcPr>
            <w:tcW w:w="1274" w:type="dxa"/>
            <w:gridSpan w:val="2"/>
            <w:tcBorders>
              <w:top w:val="single" w:sz="4" w:space="0" w:color="auto"/>
              <w:left w:val="single" w:sz="4" w:space="0" w:color="auto"/>
              <w:bottom w:val="single" w:sz="4" w:space="0" w:color="auto"/>
              <w:right w:val="single" w:sz="4" w:space="0" w:color="auto"/>
            </w:tcBorders>
          </w:tcPr>
          <w:p w14:paraId="3A91F047" w14:textId="77777777" w:rsidR="00114C26" w:rsidRPr="00F52EEF" w:rsidRDefault="00114C26" w:rsidP="00935F76">
            <w:pPr>
              <w:tabs>
                <w:tab w:val="left" w:pos="567"/>
              </w:tabs>
              <w:rPr>
                <w:rFonts w:asciiTheme="minorHAnsi" w:hAnsiTheme="minorHAnsi" w:cstheme="minorHAnsi"/>
              </w:rPr>
            </w:pP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BBAED6"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shd w:val="clear" w:color="auto" w:fill="F7CAAC"/>
              </w:rPr>
              <w:t>Doba platnosti nájmu</w:t>
            </w:r>
          </w:p>
        </w:tc>
        <w:tc>
          <w:tcPr>
            <w:tcW w:w="2850" w:type="dxa"/>
            <w:gridSpan w:val="4"/>
            <w:tcBorders>
              <w:top w:val="single" w:sz="4" w:space="0" w:color="auto"/>
              <w:left w:val="single" w:sz="4" w:space="0" w:color="auto"/>
              <w:bottom w:val="single" w:sz="4" w:space="0" w:color="auto"/>
              <w:right w:val="single" w:sz="4" w:space="0" w:color="auto"/>
            </w:tcBorders>
          </w:tcPr>
          <w:p w14:paraId="3A2EEF74" w14:textId="77777777" w:rsidR="00114C26" w:rsidRPr="00F52EEF" w:rsidRDefault="00114C26" w:rsidP="00935F76">
            <w:pPr>
              <w:tabs>
                <w:tab w:val="left" w:pos="567"/>
              </w:tabs>
              <w:rPr>
                <w:rFonts w:asciiTheme="minorHAnsi" w:hAnsiTheme="minorHAnsi" w:cstheme="minorHAnsi"/>
              </w:rPr>
            </w:pPr>
          </w:p>
        </w:tc>
      </w:tr>
      <w:tr w:rsidR="00114C26" w:rsidRPr="00F52EEF" w14:paraId="56B6B3DC" w14:textId="77777777" w:rsidTr="00BA43B1">
        <w:trPr>
          <w:gridAfter w:val="1"/>
          <w:wAfter w:w="40" w:type="dxa"/>
          <w:trHeight w:val="135"/>
        </w:trPr>
        <w:tc>
          <w:tcPr>
            <w:tcW w:w="10632"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9C93303"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b/>
              </w:rPr>
              <w:t>Kapacita a popis odborné učebny</w:t>
            </w:r>
          </w:p>
        </w:tc>
      </w:tr>
      <w:tr w:rsidR="00114C26" w:rsidRPr="00F52EEF" w14:paraId="4CB09F89" w14:textId="77777777" w:rsidTr="00BA43B1">
        <w:trPr>
          <w:gridAfter w:val="1"/>
          <w:wAfter w:w="40" w:type="dxa"/>
          <w:trHeight w:val="843"/>
        </w:trPr>
        <w:tc>
          <w:tcPr>
            <w:tcW w:w="10632" w:type="dxa"/>
            <w:gridSpan w:val="12"/>
            <w:tcBorders>
              <w:top w:val="single" w:sz="4" w:space="0" w:color="auto"/>
              <w:left w:val="single" w:sz="4" w:space="0" w:color="auto"/>
              <w:bottom w:val="single" w:sz="4" w:space="0" w:color="auto"/>
              <w:right w:val="single" w:sz="4" w:space="0" w:color="auto"/>
            </w:tcBorders>
            <w:hideMark/>
          </w:tcPr>
          <w:p w14:paraId="3A1EDA7C"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w:t>
            </w:r>
          </w:p>
        </w:tc>
      </w:tr>
      <w:tr w:rsidR="00114C26" w:rsidRPr="00F52EEF" w14:paraId="7920E6D6" w14:textId="77777777" w:rsidTr="00BA43B1">
        <w:trPr>
          <w:gridAfter w:val="1"/>
          <w:wAfter w:w="40" w:type="dxa"/>
          <w:trHeight w:val="135"/>
        </w:trPr>
        <w:tc>
          <w:tcPr>
            <w:tcW w:w="4113" w:type="dxa"/>
            <w:gridSpan w:val="3"/>
            <w:tcBorders>
              <w:top w:val="single" w:sz="4" w:space="0" w:color="auto"/>
              <w:left w:val="single" w:sz="4" w:space="0" w:color="auto"/>
              <w:bottom w:val="single" w:sz="4" w:space="0" w:color="auto"/>
              <w:right w:val="single" w:sz="4" w:space="0" w:color="auto"/>
            </w:tcBorders>
            <w:shd w:val="clear" w:color="auto" w:fill="F7CAAC"/>
          </w:tcPr>
          <w:p w14:paraId="2EE53877" w14:textId="77777777" w:rsidR="00114C26" w:rsidRPr="00F52EEF" w:rsidRDefault="00114C26" w:rsidP="00935F76">
            <w:pPr>
              <w:tabs>
                <w:tab w:val="left" w:pos="567"/>
              </w:tabs>
              <w:rPr>
                <w:rFonts w:asciiTheme="minorHAnsi" w:hAnsiTheme="minorHAnsi" w:cstheme="minorHAnsi"/>
                <w:b/>
              </w:rPr>
            </w:pPr>
          </w:p>
        </w:tc>
        <w:tc>
          <w:tcPr>
            <w:tcW w:w="1400" w:type="dxa"/>
            <w:gridSpan w:val="4"/>
            <w:tcBorders>
              <w:top w:val="single" w:sz="4" w:space="0" w:color="auto"/>
              <w:left w:val="single" w:sz="4" w:space="0" w:color="auto"/>
              <w:bottom w:val="single" w:sz="4" w:space="0" w:color="auto"/>
              <w:right w:val="single" w:sz="4" w:space="0" w:color="auto"/>
            </w:tcBorders>
          </w:tcPr>
          <w:p w14:paraId="2AB40413" w14:textId="77777777" w:rsidR="00114C26" w:rsidRPr="00F52EEF" w:rsidRDefault="00114C26" w:rsidP="00935F76">
            <w:pPr>
              <w:tabs>
                <w:tab w:val="left" w:pos="567"/>
              </w:tabs>
              <w:rPr>
                <w:rFonts w:asciiTheme="minorHAnsi" w:hAnsiTheme="minorHAnsi" w:cstheme="minorHAnsi"/>
                <w:b/>
              </w:rPr>
            </w:pP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0D1462"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shd w:val="clear" w:color="auto" w:fill="F7CAAC"/>
              </w:rPr>
              <w:t>Doba platnosti nájmu</w:t>
            </w:r>
          </w:p>
        </w:tc>
        <w:tc>
          <w:tcPr>
            <w:tcW w:w="2772" w:type="dxa"/>
            <w:gridSpan w:val="3"/>
            <w:tcBorders>
              <w:top w:val="single" w:sz="4" w:space="0" w:color="auto"/>
              <w:left w:val="single" w:sz="4" w:space="0" w:color="auto"/>
              <w:bottom w:val="single" w:sz="4" w:space="0" w:color="auto"/>
              <w:right w:val="single" w:sz="4" w:space="0" w:color="auto"/>
            </w:tcBorders>
          </w:tcPr>
          <w:p w14:paraId="2BD3D862" w14:textId="77777777" w:rsidR="00114C26" w:rsidRPr="00F52EEF" w:rsidRDefault="00114C26" w:rsidP="00935F76">
            <w:pPr>
              <w:tabs>
                <w:tab w:val="left" w:pos="567"/>
              </w:tabs>
              <w:rPr>
                <w:rFonts w:asciiTheme="minorHAnsi" w:hAnsiTheme="minorHAnsi" w:cstheme="minorHAnsi"/>
                <w:b/>
              </w:rPr>
            </w:pPr>
          </w:p>
        </w:tc>
      </w:tr>
      <w:tr w:rsidR="00114C26" w:rsidRPr="00F52EEF" w14:paraId="2B79447D" w14:textId="77777777" w:rsidTr="00BA43B1">
        <w:trPr>
          <w:gridAfter w:val="1"/>
          <w:wAfter w:w="40" w:type="dxa"/>
          <w:trHeight w:val="135"/>
        </w:trPr>
        <w:tc>
          <w:tcPr>
            <w:tcW w:w="10632"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E44ABA1"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 xml:space="preserve">Vyjádření orgánu </w:t>
            </w:r>
            <w:r w:rsidRPr="00F52EEF">
              <w:rPr>
                <w:rFonts w:asciiTheme="minorHAnsi" w:hAnsiTheme="minorHAnsi" w:cstheme="minorHAnsi"/>
                <w:b/>
                <w:shd w:val="clear" w:color="auto" w:fill="F7CAAC"/>
              </w:rPr>
              <w:t>hygienické služby ze dne</w:t>
            </w:r>
          </w:p>
        </w:tc>
      </w:tr>
      <w:tr w:rsidR="00114C26" w:rsidRPr="00F52EEF" w14:paraId="07B994B9" w14:textId="77777777" w:rsidTr="00BA43B1">
        <w:trPr>
          <w:gridAfter w:val="1"/>
          <w:wAfter w:w="40" w:type="dxa"/>
          <w:trHeight w:val="680"/>
        </w:trPr>
        <w:tc>
          <w:tcPr>
            <w:tcW w:w="10632" w:type="dxa"/>
            <w:gridSpan w:val="12"/>
            <w:tcBorders>
              <w:top w:val="single" w:sz="4" w:space="0" w:color="auto"/>
              <w:left w:val="single" w:sz="4" w:space="0" w:color="auto"/>
              <w:bottom w:val="single" w:sz="4" w:space="0" w:color="auto"/>
              <w:right w:val="single" w:sz="4" w:space="0" w:color="auto"/>
            </w:tcBorders>
            <w:hideMark/>
          </w:tcPr>
          <w:p w14:paraId="664532C5" w14:textId="77777777" w:rsidR="00114C26" w:rsidRPr="00F52EEF" w:rsidRDefault="00114C26" w:rsidP="00935F76">
            <w:pPr>
              <w:tabs>
                <w:tab w:val="left" w:pos="567"/>
              </w:tabs>
              <w:rPr>
                <w:rFonts w:asciiTheme="minorHAnsi" w:hAnsiTheme="minorHAnsi" w:cstheme="minorHAnsi"/>
              </w:rPr>
            </w:pPr>
            <w:r w:rsidRPr="00F52EEF">
              <w:rPr>
                <w:rFonts w:asciiTheme="minorHAnsi" w:hAnsiTheme="minorHAnsi" w:cstheme="minorHAnsi"/>
              </w:rPr>
              <w:t>---</w:t>
            </w:r>
          </w:p>
        </w:tc>
      </w:tr>
      <w:tr w:rsidR="00114C26" w:rsidRPr="00F52EEF" w14:paraId="7913AD04" w14:textId="77777777" w:rsidTr="00BA43B1">
        <w:trPr>
          <w:gridAfter w:val="1"/>
          <w:wAfter w:w="40" w:type="dxa"/>
          <w:trHeight w:val="205"/>
        </w:trPr>
        <w:tc>
          <w:tcPr>
            <w:tcW w:w="10632"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58B38EC"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Opatření a podmínky k zajištění rovného přístupu</w:t>
            </w:r>
          </w:p>
        </w:tc>
      </w:tr>
      <w:tr w:rsidR="00114C26" w:rsidRPr="00F52EEF" w14:paraId="1EF55D66" w14:textId="77777777" w:rsidTr="00BA43B1">
        <w:trPr>
          <w:gridAfter w:val="1"/>
          <w:wAfter w:w="40" w:type="dxa"/>
          <w:trHeight w:val="5916"/>
        </w:trPr>
        <w:tc>
          <w:tcPr>
            <w:tcW w:w="10632" w:type="dxa"/>
            <w:gridSpan w:val="12"/>
            <w:tcBorders>
              <w:top w:val="single" w:sz="4" w:space="0" w:color="auto"/>
              <w:left w:val="single" w:sz="4" w:space="0" w:color="auto"/>
              <w:bottom w:val="single" w:sz="4" w:space="0" w:color="auto"/>
              <w:right w:val="single" w:sz="4" w:space="0" w:color="auto"/>
            </w:tcBorders>
            <w:hideMark/>
          </w:tcPr>
          <w:p w14:paraId="02E17941" w14:textId="425CD1CC" w:rsidR="00114C26" w:rsidRPr="00F52EEF" w:rsidRDefault="006664EF" w:rsidP="00935F76">
            <w:pPr>
              <w:tabs>
                <w:tab w:val="left" w:pos="567"/>
              </w:tabs>
              <w:jc w:val="both"/>
              <w:rPr>
                <w:rFonts w:asciiTheme="minorHAnsi" w:hAnsiTheme="minorHAnsi" w:cstheme="minorHAnsi"/>
              </w:rPr>
            </w:pPr>
            <w:r w:rsidRPr="00F52EEF">
              <w:rPr>
                <w:rFonts w:asciiTheme="minorHAnsi" w:hAnsiTheme="minorHAnsi" w:cstheme="minorHAnsi"/>
                <w:color w:val="000000"/>
              </w:rPr>
              <w:t>UTB ve Zlíně zajišťuje dostupné služby, stipendia a další podpůrná opatření pro vyrovnání příležitostí studovat na vysoké škole pro studenty se specifickými potřebami. Danou problematiku upravuje směrnice rektora SR/12/2015 „Podpora uchazečů a studentů se specifickými potřebami na UTB ve Zlíně“. Pro uchazeče o studium a studenty se specifickými potřebami na UTB ve Zlíně je k dispozici nabídka informačních a poradenských služeb souvisejících se studiem a s možností uplatnění absolventů studijních programů v praxi. Celouniverzitní pracoviště pro pomoc studentům UTB ve Zlíně, studentům se specifickými potřebami, vyučujícím a zaměstnancům UTB ve Zlíně je Akademická poradna UTB ve Zlíně (dále jen „APO“). Hlavním úkolem APO je zajišťovat, aby studijní obory akreditované na UTB ve Zlíně byly v největší možné míře přístupné i studentům nevidomým a slabozrakým, neslyšícím a nedoslýchavým, s pohybovým handicapem, psychickými a dalšími obtížemi. Studenti se specifickými potřebami mohou využívat následujících služeb: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p>
        </w:tc>
      </w:tr>
      <w:tr w:rsidR="00114C26" w:rsidRPr="00F52EEF" w14:paraId="56AF4E2E" w14:textId="77777777" w:rsidTr="00BA43B1">
        <w:trPr>
          <w:gridBefore w:val="1"/>
          <w:gridAfter w:val="2"/>
          <w:wBefore w:w="284" w:type="dxa"/>
          <w:wAfter w:w="74" w:type="dxa"/>
        </w:trPr>
        <w:tc>
          <w:tcPr>
            <w:tcW w:w="10314" w:type="dxa"/>
            <w:gridSpan w:val="10"/>
            <w:tcBorders>
              <w:top w:val="single" w:sz="4" w:space="0" w:color="auto"/>
              <w:left w:val="single" w:sz="4" w:space="0" w:color="auto"/>
              <w:bottom w:val="double" w:sz="4" w:space="0" w:color="auto"/>
              <w:right w:val="single" w:sz="4" w:space="0" w:color="auto"/>
            </w:tcBorders>
            <w:shd w:val="clear" w:color="auto" w:fill="BDD6EE"/>
            <w:hideMark/>
          </w:tcPr>
          <w:p w14:paraId="668D52D3" w14:textId="77777777" w:rsidR="00114C26" w:rsidRPr="00F52EEF" w:rsidRDefault="00114C26" w:rsidP="00935F76">
            <w:pPr>
              <w:tabs>
                <w:tab w:val="left" w:pos="567"/>
              </w:tabs>
              <w:jc w:val="both"/>
              <w:rPr>
                <w:rFonts w:asciiTheme="minorHAnsi" w:hAnsiTheme="minorHAnsi" w:cstheme="minorHAnsi"/>
                <w:b/>
                <w:sz w:val="28"/>
              </w:rPr>
            </w:pPr>
            <w:r w:rsidRPr="00F52EEF">
              <w:rPr>
                <w:rFonts w:asciiTheme="minorHAnsi" w:hAnsiTheme="minorHAnsi" w:cstheme="minorHAnsi"/>
                <w:b/>
                <w:sz w:val="28"/>
              </w:rPr>
              <w:lastRenderedPageBreak/>
              <w:t>C-V – Finanční zabezpečení studijního programu</w:t>
            </w:r>
          </w:p>
        </w:tc>
      </w:tr>
      <w:tr w:rsidR="00114C26" w:rsidRPr="00F52EEF" w14:paraId="2BE6D7B2" w14:textId="77777777" w:rsidTr="00BA43B1">
        <w:trPr>
          <w:gridBefore w:val="1"/>
          <w:gridAfter w:val="2"/>
          <w:wBefore w:w="284" w:type="dxa"/>
          <w:wAfter w:w="74" w:type="dxa"/>
        </w:trPr>
        <w:tc>
          <w:tcPr>
            <w:tcW w:w="4754" w:type="dxa"/>
            <w:gridSpan w:val="4"/>
            <w:tcBorders>
              <w:top w:val="single" w:sz="12" w:space="0" w:color="auto"/>
              <w:left w:val="single" w:sz="4" w:space="0" w:color="auto"/>
              <w:bottom w:val="single" w:sz="4" w:space="0" w:color="auto"/>
              <w:right w:val="single" w:sz="4" w:space="0" w:color="auto"/>
            </w:tcBorders>
            <w:shd w:val="clear" w:color="auto" w:fill="F7CAAC"/>
            <w:hideMark/>
          </w:tcPr>
          <w:p w14:paraId="1E571946"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Vzdělávací činnost vysoké školy financovaná ze státního rozpočtu</w:t>
            </w:r>
          </w:p>
        </w:tc>
        <w:tc>
          <w:tcPr>
            <w:tcW w:w="5560" w:type="dxa"/>
            <w:gridSpan w:val="6"/>
            <w:tcBorders>
              <w:top w:val="single" w:sz="12" w:space="0" w:color="auto"/>
              <w:left w:val="single" w:sz="4" w:space="0" w:color="auto"/>
              <w:bottom w:val="single" w:sz="4" w:space="0" w:color="auto"/>
              <w:right w:val="single" w:sz="4" w:space="0" w:color="auto"/>
            </w:tcBorders>
            <w:shd w:val="clear" w:color="auto" w:fill="FFFFFF"/>
            <w:hideMark/>
          </w:tcPr>
          <w:p w14:paraId="0E714EC0" w14:textId="77777777" w:rsidR="00114C26" w:rsidRPr="00F52EEF" w:rsidRDefault="00114C26" w:rsidP="00935F76">
            <w:pPr>
              <w:tabs>
                <w:tab w:val="left" w:pos="567"/>
              </w:tabs>
              <w:jc w:val="both"/>
              <w:rPr>
                <w:rFonts w:asciiTheme="minorHAnsi" w:hAnsiTheme="minorHAnsi" w:cstheme="minorHAnsi"/>
                <w:bCs/>
              </w:rPr>
            </w:pPr>
            <w:r w:rsidRPr="00F52EEF">
              <w:rPr>
                <w:rFonts w:asciiTheme="minorHAnsi" w:hAnsiTheme="minorHAnsi" w:cstheme="minorHAnsi"/>
                <w:bCs/>
              </w:rPr>
              <w:t>ano</w:t>
            </w:r>
          </w:p>
        </w:tc>
      </w:tr>
      <w:tr w:rsidR="00114C26" w:rsidRPr="00F52EEF" w14:paraId="2065D10F" w14:textId="77777777" w:rsidTr="00BA43B1">
        <w:trPr>
          <w:gridBefore w:val="1"/>
          <w:gridAfter w:val="2"/>
          <w:wBefore w:w="284" w:type="dxa"/>
          <w:wAfter w:w="74" w:type="dxa"/>
        </w:trPr>
        <w:tc>
          <w:tcPr>
            <w:tcW w:w="10314"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51ED8721" w14:textId="77777777" w:rsidR="00114C26" w:rsidRPr="00F52EEF" w:rsidRDefault="00114C26" w:rsidP="00935F76">
            <w:pPr>
              <w:tabs>
                <w:tab w:val="left" w:pos="567"/>
              </w:tabs>
              <w:jc w:val="both"/>
              <w:rPr>
                <w:rFonts w:asciiTheme="minorHAnsi" w:hAnsiTheme="minorHAnsi" w:cstheme="minorHAnsi"/>
                <w:b/>
              </w:rPr>
            </w:pPr>
            <w:r w:rsidRPr="00F52EEF">
              <w:rPr>
                <w:rFonts w:asciiTheme="minorHAnsi" w:hAnsiTheme="minorHAnsi" w:cstheme="minorHAnsi"/>
                <w:b/>
              </w:rPr>
              <w:t>Zhodnocení předpokládaných nákladů a zdrojů na uskutečňování studijního programu</w:t>
            </w:r>
          </w:p>
        </w:tc>
      </w:tr>
      <w:tr w:rsidR="00114C26" w:rsidRPr="00F52EEF" w14:paraId="3662E3BF" w14:textId="77777777" w:rsidTr="00BA43B1">
        <w:trPr>
          <w:gridBefore w:val="1"/>
          <w:gridAfter w:val="2"/>
          <w:wBefore w:w="284" w:type="dxa"/>
          <w:wAfter w:w="74" w:type="dxa"/>
          <w:trHeight w:val="13043"/>
        </w:trPr>
        <w:tc>
          <w:tcPr>
            <w:tcW w:w="10314" w:type="dxa"/>
            <w:gridSpan w:val="10"/>
            <w:tcBorders>
              <w:top w:val="single" w:sz="4" w:space="0" w:color="auto"/>
              <w:left w:val="single" w:sz="4" w:space="0" w:color="auto"/>
              <w:bottom w:val="single" w:sz="4" w:space="0" w:color="auto"/>
              <w:right w:val="single" w:sz="4" w:space="0" w:color="auto"/>
            </w:tcBorders>
            <w:hideMark/>
          </w:tcPr>
          <w:p w14:paraId="7D11FEA4" w14:textId="77777777"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w:t>
            </w:r>
          </w:p>
        </w:tc>
      </w:tr>
      <w:tr w:rsidR="00114C26" w:rsidRPr="00F52EEF" w14:paraId="1506E0CA" w14:textId="77777777" w:rsidTr="00BA43B1">
        <w:trPr>
          <w:gridAfter w:val="3"/>
          <w:wAfter w:w="182" w:type="dxa"/>
        </w:trPr>
        <w:tc>
          <w:tcPr>
            <w:tcW w:w="10490" w:type="dxa"/>
            <w:gridSpan w:val="10"/>
            <w:tcBorders>
              <w:top w:val="single" w:sz="4" w:space="0" w:color="auto"/>
              <w:left w:val="single" w:sz="4" w:space="0" w:color="auto"/>
              <w:bottom w:val="double" w:sz="4" w:space="0" w:color="auto"/>
              <w:right w:val="single" w:sz="4" w:space="0" w:color="auto"/>
            </w:tcBorders>
            <w:shd w:val="clear" w:color="auto" w:fill="BDD6EE"/>
            <w:hideMark/>
          </w:tcPr>
          <w:p w14:paraId="249C2367" w14:textId="77777777" w:rsidR="00114C26" w:rsidRPr="00F52EEF" w:rsidRDefault="00114C26" w:rsidP="00935F76">
            <w:pPr>
              <w:tabs>
                <w:tab w:val="left" w:pos="567"/>
              </w:tabs>
              <w:jc w:val="both"/>
              <w:rPr>
                <w:rFonts w:asciiTheme="minorHAnsi" w:hAnsiTheme="minorHAnsi" w:cstheme="minorHAnsi"/>
                <w:b/>
                <w:sz w:val="28"/>
              </w:rPr>
            </w:pPr>
            <w:r w:rsidRPr="00F52EEF">
              <w:rPr>
                <w:rFonts w:asciiTheme="minorHAnsi" w:hAnsiTheme="minorHAnsi" w:cstheme="minorHAnsi"/>
                <w:b/>
                <w:sz w:val="28"/>
              </w:rPr>
              <w:lastRenderedPageBreak/>
              <w:t xml:space="preserve">D-I – </w:t>
            </w:r>
            <w:r w:rsidRPr="00F52EEF">
              <w:rPr>
                <w:rFonts w:asciiTheme="minorHAnsi" w:hAnsiTheme="minorHAnsi" w:cstheme="minorHAnsi"/>
                <w:b/>
                <w:sz w:val="26"/>
                <w:szCs w:val="26"/>
              </w:rPr>
              <w:t>Záměr rozvoje a další údaje ke studijnímu programu</w:t>
            </w:r>
          </w:p>
        </w:tc>
      </w:tr>
      <w:tr w:rsidR="00114C26" w:rsidRPr="00F52EEF" w14:paraId="133CC09E" w14:textId="77777777" w:rsidTr="00BA43B1">
        <w:trPr>
          <w:gridAfter w:val="3"/>
          <w:wAfter w:w="182" w:type="dxa"/>
          <w:trHeight w:val="185"/>
        </w:trPr>
        <w:tc>
          <w:tcPr>
            <w:tcW w:w="1049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43EA6BF7"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Záměr rozvoje studijního programu a jeho odůvodnění</w:t>
            </w:r>
          </w:p>
        </w:tc>
      </w:tr>
      <w:tr w:rsidR="00114C26" w:rsidRPr="00F52EEF" w14:paraId="50642B1A" w14:textId="77777777" w:rsidTr="00BA43B1">
        <w:trPr>
          <w:gridAfter w:val="3"/>
          <w:wAfter w:w="182" w:type="dxa"/>
          <w:trHeight w:val="2835"/>
        </w:trPr>
        <w:tc>
          <w:tcPr>
            <w:tcW w:w="10490" w:type="dxa"/>
            <w:gridSpan w:val="10"/>
            <w:tcBorders>
              <w:top w:val="single" w:sz="4" w:space="0" w:color="auto"/>
              <w:left w:val="single" w:sz="4" w:space="0" w:color="auto"/>
              <w:bottom w:val="single" w:sz="4" w:space="0" w:color="auto"/>
              <w:right w:val="single" w:sz="4" w:space="0" w:color="auto"/>
            </w:tcBorders>
            <w:shd w:val="clear" w:color="auto" w:fill="FFFFFF"/>
          </w:tcPr>
          <w:p w14:paraId="7C07E238" w14:textId="1F66D065" w:rsidR="00E65701" w:rsidRPr="00F52EEF" w:rsidRDefault="00E65701" w:rsidP="00935F76">
            <w:pPr>
              <w:tabs>
                <w:tab w:val="left" w:pos="567"/>
              </w:tabs>
              <w:jc w:val="both"/>
              <w:rPr>
                <w:rFonts w:asciiTheme="minorHAnsi" w:hAnsiTheme="minorHAnsi" w:cstheme="minorHAnsi"/>
                <w:color w:val="201F1E"/>
              </w:rPr>
            </w:pPr>
            <w:r w:rsidRPr="00F52EEF">
              <w:rPr>
                <w:rFonts w:asciiTheme="minorHAnsi" w:hAnsiTheme="minorHAnsi" w:cstheme="minorHAnsi"/>
                <w:color w:val="201F1E"/>
              </w:rPr>
              <w:t>Rozvoj studijního programu Marketingov</w:t>
            </w:r>
            <w:ins w:id="6074" w:author="Radim Bačuvčík" w:date="2020-02-06T10:34:00Z">
              <w:r w:rsidR="00231813">
                <w:rPr>
                  <w:rFonts w:asciiTheme="minorHAnsi" w:hAnsiTheme="minorHAnsi" w:cstheme="minorHAnsi"/>
                  <w:color w:val="201F1E"/>
                </w:rPr>
                <w:t>á</w:t>
              </w:r>
            </w:ins>
            <w:del w:id="6075" w:author="Radim Bačuvčík" w:date="2020-02-06T10:34:00Z">
              <w:r w:rsidRPr="00F52EEF" w:rsidDel="00231813">
                <w:rPr>
                  <w:rFonts w:asciiTheme="minorHAnsi" w:hAnsiTheme="minorHAnsi" w:cstheme="minorHAnsi"/>
                  <w:color w:val="201F1E"/>
                </w:rPr>
                <w:delText>é</w:delText>
              </w:r>
            </w:del>
            <w:r w:rsidRPr="00F52EEF">
              <w:rPr>
                <w:rFonts w:asciiTheme="minorHAnsi" w:hAnsiTheme="minorHAnsi" w:cstheme="minorHAnsi"/>
                <w:color w:val="201F1E"/>
              </w:rPr>
              <w:t xml:space="preserve"> komunikace se uskutečňuje v několika oblastech:</w:t>
            </w:r>
          </w:p>
          <w:p w14:paraId="557E7481" w14:textId="77777777" w:rsidR="00E65701" w:rsidRPr="00F52EEF" w:rsidRDefault="00E65701" w:rsidP="00935F76">
            <w:pPr>
              <w:tabs>
                <w:tab w:val="left" w:pos="567"/>
              </w:tabs>
              <w:jc w:val="both"/>
              <w:rPr>
                <w:rFonts w:asciiTheme="minorHAnsi" w:hAnsiTheme="minorHAnsi" w:cstheme="minorHAnsi"/>
                <w:b/>
                <w:color w:val="201F1E"/>
              </w:rPr>
            </w:pPr>
            <w:r w:rsidRPr="00F52EEF">
              <w:rPr>
                <w:rFonts w:asciiTheme="minorHAnsi" w:hAnsiTheme="minorHAnsi" w:cstheme="minorHAnsi"/>
                <w:b/>
                <w:color w:val="201F1E"/>
              </w:rPr>
              <w:t>1) Kvalita výuky, její monitoring, reflexe výsledků v nastavení studijního programu</w:t>
            </w:r>
          </w:p>
          <w:p w14:paraId="6F4863EF" w14:textId="281DB5D9" w:rsidR="00E65701" w:rsidRPr="00F52EEF" w:rsidRDefault="00E65701" w:rsidP="00935F76">
            <w:pPr>
              <w:tabs>
                <w:tab w:val="left" w:pos="567"/>
              </w:tabs>
              <w:jc w:val="both"/>
              <w:rPr>
                <w:rFonts w:asciiTheme="minorHAnsi" w:hAnsiTheme="minorHAnsi" w:cstheme="minorHAnsi"/>
                <w:color w:val="201F1E"/>
              </w:rPr>
            </w:pPr>
            <w:r w:rsidRPr="00F52EEF">
              <w:rPr>
                <w:rFonts w:asciiTheme="minorHAnsi" w:hAnsiTheme="minorHAnsi" w:cstheme="minorHAnsi"/>
                <w:color w:val="201F1E"/>
              </w:rPr>
              <w:t>Udržování a příp. zvyšování kvality výuky je stěžejní prioritou</w:t>
            </w:r>
            <w:del w:id="6076" w:author="Josef Kocourek" w:date="2020-02-10T13:40:00Z">
              <w:r w:rsidRPr="00F52EEF" w:rsidDel="003E33DE">
                <w:rPr>
                  <w:rFonts w:asciiTheme="minorHAnsi" w:hAnsiTheme="minorHAnsi" w:cstheme="minorHAnsi"/>
                  <w:color w:val="201F1E"/>
                </w:rPr>
                <w:delText xml:space="preserve"> servisního střediska studijního programu</w:delText>
              </w:r>
            </w:del>
            <w:r w:rsidRPr="00F52EEF">
              <w:rPr>
                <w:rFonts w:asciiTheme="minorHAnsi" w:hAnsiTheme="minorHAnsi" w:cstheme="minorHAnsi"/>
                <w:color w:val="201F1E"/>
              </w:rPr>
              <w:t>. K tomuto cíli jsou již min. pět let uskutečňována mj.  pravidelná výzkumná šetření, která průběžně monitorují potřeby:</w:t>
            </w:r>
          </w:p>
          <w:p w14:paraId="472EB751" w14:textId="77777777" w:rsidR="00E65701" w:rsidRPr="00F52EEF" w:rsidRDefault="00E65701" w:rsidP="00935F76">
            <w:pPr>
              <w:tabs>
                <w:tab w:val="left" w:pos="567"/>
              </w:tabs>
              <w:jc w:val="both"/>
              <w:rPr>
                <w:rFonts w:asciiTheme="minorHAnsi" w:hAnsiTheme="minorHAnsi" w:cstheme="minorHAnsi"/>
                <w:color w:val="201F1E"/>
              </w:rPr>
            </w:pPr>
            <w:r w:rsidRPr="00F52EEF">
              <w:rPr>
                <w:rFonts w:asciiTheme="minorHAnsi" w:hAnsiTheme="minorHAnsi" w:cstheme="minorHAnsi"/>
                <w:color w:val="201F1E"/>
              </w:rPr>
              <w:t>a) uchazečů -</w:t>
            </w:r>
            <w:r w:rsidRPr="00F52EEF">
              <w:rPr>
                <w:rFonts w:asciiTheme="minorHAnsi" w:hAnsiTheme="minorHAnsi" w:cstheme="minorHAnsi"/>
                <w:color w:val="201F1E"/>
                <w:shd w:val="clear" w:color="auto" w:fill="FFFFFF"/>
              </w:rPr>
              <w:t> s cílem zjistit jejich očekávání, vnímání značky, oboru, konkurenčních výhod studia na FMK,</w:t>
            </w:r>
          </w:p>
          <w:p w14:paraId="663B830D" w14:textId="5CB7054E" w:rsidR="00E65701" w:rsidRPr="00F52EEF" w:rsidRDefault="00E65701" w:rsidP="00935F76">
            <w:pPr>
              <w:tabs>
                <w:tab w:val="left" w:pos="567"/>
              </w:tabs>
              <w:jc w:val="both"/>
              <w:rPr>
                <w:rFonts w:asciiTheme="minorHAnsi" w:hAnsiTheme="minorHAnsi" w:cstheme="minorHAnsi"/>
                <w:color w:val="201F1E"/>
              </w:rPr>
            </w:pPr>
            <w:r w:rsidRPr="00F52EEF">
              <w:rPr>
                <w:rFonts w:asciiTheme="minorHAnsi" w:hAnsiTheme="minorHAnsi" w:cstheme="minorHAnsi"/>
                <w:color w:val="201F1E"/>
              </w:rPr>
              <w:t>b) studentů  - po každém semestru výuky, kdy studenti hodnotí obecně zázemí pro studium i jednotlivé předměty, jejich odborné vedení, dostupnost informačních zdrojů, průběh výuky apod.; </w:t>
            </w:r>
            <w:r w:rsidRPr="00F52EEF">
              <w:rPr>
                <w:rFonts w:asciiTheme="minorHAnsi" w:hAnsiTheme="minorHAnsi" w:cstheme="minorHAnsi"/>
                <w:color w:val="201F1E"/>
                <w:shd w:val="clear" w:color="auto" w:fill="FFFFFF"/>
              </w:rPr>
              <w:t>ale také po absolvování agenturní praxe ve 3. ročníku a diplomové praxe ve 2. ročníku navazujícího magisterského studijního programu, kdy toto šetření zjišťuje, jak se studenti cítí být připraveni na praxi,</w:t>
            </w:r>
          </w:p>
          <w:p w14:paraId="141F87C1" w14:textId="2D1B22F3" w:rsidR="00E65701" w:rsidRPr="00F52EEF" w:rsidRDefault="00E65701" w:rsidP="00935F76">
            <w:pPr>
              <w:tabs>
                <w:tab w:val="left" w:pos="567"/>
              </w:tabs>
              <w:jc w:val="both"/>
              <w:rPr>
                <w:rFonts w:asciiTheme="minorHAnsi" w:hAnsiTheme="minorHAnsi" w:cstheme="minorHAnsi"/>
                <w:color w:val="201F1E"/>
              </w:rPr>
            </w:pPr>
            <w:r w:rsidRPr="00F52EEF">
              <w:rPr>
                <w:rFonts w:asciiTheme="minorHAnsi" w:hAnsiTheme="minorHAnsi" w:cstheme="minorHAnsi"/>
                <w:color w:val="201F1E"/>
              </w:rPr>
              <w:t>c) trhu (tzn. firem, agentur a organizací), kde jsou zjišťovány potřebné dovednosti a znalosti absolventů, ale také, jak se studenti orientují v problémech běžné praxe při výkonu agenturní praxe ve 3. ročníku a diplomové praxe ve 2. ročníku navazujícího magisterského studijního programu.</w:t>
            </w:r>
          </w:p>
          <w:p w14:paraId="18A7BE86" w14:textId="17804E85" w:rsidR="00E65701" w:rsidRPr="00F52EEF" w:rsidRDefault="00E65701" w:rsidP="00935F76">
            <w:pPr>
              <w:tabs>
                <w:tab w:val="left" w:pos="567"/>
              </w:tabs>
              <w:jc w:val="both"/>
              <w:rPr>
                <w:rFonts w:asciiTheme="minorHAnsi" w:hAnsiTheme="minorHAnsi" w:cstheme="minorHAnsi"/>
                <w:color w:val="201F1E"/>
              </w:rPr>
            </w:pPr>
            <w:r w:rsidRPr="00F52EEF">
              <w:rPr>
                <w:rFonts w:asciiTheme="minorHAnsi" w:hAnsiTheme="minorHAnsi" w:cstheme="minorHAnsi"/>
                <w:color w:val="201F1E"/>
              </w:rPr>
              <w:t xml:space="preserve">Vedle těchto pravidelných šetření proběhlo v roce 2019 kvalitativní šetření formou polostrukturovaných rozhovorů u cílové skupiny zaměstnavatelů. Výsledky šetření u zástupců malých, středních i velkých firem a reklamních agentur, ukázaly, že je potřebné v některých oblastech zvýšit připravenost studentů na praxi. Jednalo se hlavně o nástroje online marketingu nebo metod design thinkingu, které byly zahrnuty již do této žádosti o </w:t>
            </w:r>
            <w:r w:rsidR="002E3BEC" w:rsidRPr="00F52EEF">
              <w:rPr>
                <w:rFonts w:asciiTheme="minorHAnsi" w:hAnsiTheme="minorHAnsi" w:cstheme="minorHAnsi"/>
                <w:color w:val="201F1E"/>
              </w:rPr>
              <w:t>udělení</w:t>
            </w:r>
            <w:r w:rsidRPr="00F52EEF">
              <w:rPr>
                <w:rFonts w:asciiTheme="minorHAnsi" w:hAnsiTheme="minorHAnsi" w:cstheme="minorHAnsi"/>
                <w:color w:val="201F1E"/>
              </w:rPr>
              <w:t xml:space="preserve"> akreditace. </w:t>
            </w:r>
          </w:p>
          <w:p w14:paraId="7644D220" w14:textId="5A2298E8" w:rsidR="00E65701" w:rsidRPr="00F52EEF" w:rsidRDefault="00E65701" w:rsidP="00935F76">
            <w:pPr>
              <w:tabs>
                <w:tab w:val="left" w:pos="567"/>
              </w:tabs>
              <w:jc w:val="both"/>
              <w:rPr>
                <w:rFonts w:asciiTheme="minorHAnsi" w:hAnsiTheme="minorHAnsi" w:cstheme="minorHAnsi"/>
                <w:color w:val="201F1E"/>
              </w:rPr>
            </w:pPr>
            <w:r w:rsidRPr="00F52EEF">
              <w:rPr>
                <w:rFonts w:asciiTheme="minorHAnsi" w:hAnsiTheme="minorHAnsi" w:cstheme="minorHAnsi"/>
                <w:color w:val="201F1E"/>
              </w:rPr>
              <w:t>Ústav marketingových komunikací (dále jen ÚMK) hodlá v budoucnu v těchto aktivitách rozhodně pokračovat. </w:t>
            </w:r>
            <w:r w:rsidRPr="00F52EEF">
              <w:rPr>
                <w:rFonts w:asciiTheme="minorHAnsi" w:hAnsiTheme="minorHAnsi" w:cstheme="minorHAnsi"/>
                <w:color w:val="201F1E"/>
                <w:shd w:val="clear" w:color="auto" w:fill="FFFFFF"/>
              </w:rPr>
              <w:t>Jelikož tento ústav zajišťuje 99 % výuky studijního programu Marketingov</w:t>
            </w:r>
            <w:del w:id="6077" w:author="Radim Bačuvčík" w:date="2020-02-06T10:34:00Z">
              <w:r w:rsidRPr="00F52EEF" w:rsidDel="00231813">
                <w:rPr>
                  <w:rFonts w:asciiTheme="minorHAnsi" w:hAnsiTheme="minorHAnsi" w:cstheme="minorHAnsi"/>
                  <w:color w:val="201F1E"/>
                  <w:shd w:val="clear" w:color="auto" w:fill="FFFFFF"/>
                </w:rPr>
                <w:delText>é</w:delText>
              </w:r>
            </w:del>
            <w:ins w:id="6078" w:author="Radim Bačuvčík" w:date="2020-02-06T10:34:00Z">
              <w:r w:rsidR="00231813">
                <w:rPr>
                  <w:rFonts w:asciiTheme="minorHAnsi" w:hAnsiTheme="minorHAnsi" w:cstheme="minorHAnsi"/>
                  <w:color w:val="201F1E"/>
                  <w:shd w:val="clear" w:color="auto" w:fill="FFFFFF"/>
                </w:rPr>
                <w:t>á</w:t>
              </w:r>
            </w:ins>
            <w:r w:rsidRPr="00F52EEF">
              <w:rPr>
                <w:rFonts w:asciiTheme="minorHAnsi" w:hAnsiTheme="minorHAnsi" w:cstheme="minorHAnsi"/>
                <w:color w:val="201F1E"/>
                <w:shd w:val="clear" w:color="auto" w:fill="FFFFFF"/>
              </w:rPr>
              <w:t xml:space="preserve"> komunikace, dokáže flexibilně reagovat na jakékoliv zjištěné podněty a v případě jejich relevance učinit operativní opatření ke zvýšení kvality výuky a/či jejího prostředí.</w:t>
            </w:r>
          </w:p>
          <w:p w14:paraId="493DFF59" w14:textId="77777777" w:rsidR="00E65701" w:rsidRPr="00F52EEF" w:rsidRDefault="00E65701" w:rsidP="00935F76">
            <w:pPr>
              <w:tabs>
                <w:tab w:val="left" w:pos="567"/>
              </w:tabs>
              <w:jc w:val="both"/>
              <w:rPr>
                <w:rFonts w:asciiTheme="minorHAnsi" w:hAnsiTheme="minorHAnsi" w:cstheme="minorHAnsi"/>
                <w:color w:val="201F1E"/>
              </w:rPr>
            </w:pPr>
          </w:p>
          <w:p w14:paraId="6A79DE8F" w14:textId="45136AD9" w:rsidR="00E65701" w:rsidRPr="00F52EEF" w:rsidRDefault="00E65701" w:rsidP="00935F76">
            <w:pPr>
              <w:tabs>
                <w:tab w:val="left" w:pos="567"/>
              </w:tabs>
              <w:jc w:val="both"/>
              <w:rPr>
                <w:rFonts w:asciiTheme="minorHAnsi" w:hAnsiTheme="minorHAnsi" w:cstheme="minorHAnsi"/>
                <w:b/>
                <w:color w:val="201F1E"/>
              </w:rPr>
            </w:pPr>
            <w:r w:rsidRPr="00F52EEF">
              <w:rPr>
                <w:rFonts w:asciiTheme="minorHAnsi" w:hAnsiTheme="minorHAnsi" w:cstheme="minorHAnsi"/>
                <w:b/>
                <w:color w:val="201F1E"/>
              </w:rPr>
              <w:t>2) Podílení se na výzkumu a vývoji trendů v oblasti marketingov</w:t>
            </w:r>
            <w:ins w:id="6079" w:author="Radim Bačuvčík" w:date="2020-02-06T10:34:00Z">
              <w:r w:rsidR="00231813">
                <w:rPr>
                  <w:rFonts w:asciiTheme="minorHAnsi" w:hAnsiTheme="minorHAnsi" w:cstheme="minorHAnsi"/>
                  <w:b/>
                  <w:color w:val="201F1E"/>
                </w:rPr>
                <w:t>é</w:t>
              </w:r>
            </w:ins>
            <w:del w:id="6080" w:author="Radim Bačuvčík" w:date="2020-02-06T10:34:00Z">
              <w:r w:rsidRPr="00F52EEF" w:rsidDel="00231813">
                <w:rPr>
                  <w:rFonts w:asciiTheme="minorHAnsi" w:hAnsiTheme="minorHAnsi" w:cstheme="minorHAnsi"/>
                  <w:b/>
                  <w:color w:val="201F1E"/>
                </w:rPr>
                <w:delText>ých</w:delText>
              </w:r>
            </w:del>
            <w:r w:rsidRPr="00F52EEF">
              <w:rPr>
                <w:rFonts w:asciiTheme="minorHAnsi" w:hAnsiTheme="minorHAnsi" w:cstheme="minorHAnsi"/>
                <w:b/>
                <w:color w:val="201F1E"/>
              </w:rPr>
              <w:t xml:space="preserve"> komunikac</w:t>
            </w:r>
            <w:ins w:id="6081" w:author="Radim Bačuvčík" w:date="2020-02-06T10:34:00Z">
              <w:r w:rsidR="00231813">
                <w:rPr>
                  <w:rFonts w:asciiTheme="minorHAnsi" w:hAnsiTheme="minorHAnsi" w:cstheme="minorHAnsi"/>
                  <w:b/>
                  <w:color w:val="201F1E"/>
                </w:rPr>
                <w:t>e</w:t>
              </w:r>
            </w:ins>
            <w:del w:id="6082" w:author="Radim Bačuvčík" w:date="2020-02-06T10:34:00Z">
              <w:r w:rsidRPr="00F52EEF" w:rsidDel="00231813">
                <w:rPr>
                  <w:rFonts w:asciiTheme="minorHAnsi" w:hAnsiTheme="minorHAnsi" w:cstheme="minorHAnsi"/>
                  <w:b/>
                  <w:color w:val="201F1E"/>
                </w:rPr>
                <w:delText>í</w:delText>
              </w:r>
            </w:del>
          </w:p>
          <w:p w14:paraId="605BFCFF" w14:textId="0DD8A9D6" w:rsidR="00E65701" w:rsidRPr="00F52EEF" w:rsidRDefault="00E65701" w:rsidP="00935F76">
            <w:pPr>
              <w:tabs>
                <w:tab w:val="left" w:pos="567"/>
              </w:tabs>
              <w:jc w:val="both"/>
              <w:rPr>
                <w:rFonts w:asciiTheme="minorHAnsi" w:hAnsiTheme="minorHAnsi" w:cstheme="minorHAnsi"/>
                <w:color w:val="201F1E"/>
              </w:rPr>
            </w:pPr>
            <w:r w:rsidRPr="00F52EEF">
              <w:rPr>
                <w:rFonts w:asciiTheme="minorHAnsi" w:hAnsiTheme="minorHAnsi" w:cstheme="minorHAnsi"/>
                <w:color w:val="201F1E"/>
              </w:rPr>
              <w:t xml:space="preserve">Další důležitou oblastí rozvoje studijního programu je spolupráce s Centrem kreativních průmyslů UPPER (vzniklo a spadá pod FMK), které vytváří zázemí pro nastartování tvůrčí, profesně zaměřené činnosti absolventů v oblasti reklamy, poradenství a mentoringu v oblasti podnikání a udržení talentů v regionu Zlín. Na základě spolupráce s UPPER se mohou studenti vzdělávat v kurzech o podnikání či osobním rozvoji, mohou si pronajat místo k networkingu či zkusit si pronajmout místo pro svůj start-up, což se několika studentům již úspěšně podařilo. Pod centrum UPPER od roku 2019 spadá </w:t>
            </w:r>
            <w:del w:id="6083" w:author="Radim Bačuvčík" w:date="2020-02-06T14:18:00Z">
              <w:r w:rsidRPr="00F52EEF" w:rsidDel="00204727">
                <w:rPr>
                  <w:rFonts w:asciiTheme="minorHAnsi" w:hAnsiTheme="minorHAnsi" w:cstheme="minorHAnsi"/>
                  <w:color w:val="201F1E"/>
                </w:rPr>
                <w:delText xml:space="preserve">výzkumná </w:delText>
              </w:r>
            </w:del>
            <w:ins w:id="6084" w:author="Radim Bačuvčík" w:date="2020-02-06T14:18:00Z">
              <w:r w:rsidR="00204727">
                <w:rPr>
                  <w:rFonts w:asciiTheme="minorHAnsi" w:hAnsiTheme="minorHAnsi" w:cstheme="minorHAnsi"/>
                  <w:color w:val="201F1E"/>
                </w:rPr>
                <w:t>V</w:t>
              </w:r>
              <w:r w:rsidR="00204727" w:rsidRPr="00F52EEF">
                <w:rPr>
                  <w:rFonts w:asciiTheme="minorHAnsi" w:hAnsiTheme="minorHAnsi" w:cstheme="minorHAnsi"/>
                  <w:color w:val="201F1E"/>
                </w:rPr>
                <w:t xml:space="preserve">ýzkumná </w:t>
              </w:r>
            </w:ins>
            <w:r w:rsidRPr="00F52EEF">
              <w:rPr>
                <w:rFonts w:asciiTheme="minorHAnsi" w:hAnsiTheme="minorHAnsi" w:cstheme="minorHAnsi"/>
                <w:color w:val="201F1E"/>
              </w:rPr>
              <w:t>marketingová laboratoř, která vznikla v roce 2017, a slouží k realizaci mezioborových výzkumných projektů pro praxi. Tyto dvě instituce ve spolupráci s pedagogy a studenty studijního programu Marketingov</w:t>
            </w:r>
            <w:ins w:id="6085" w:author="Radim Bačuvčík" w:date="2020-02-06T10:34:00Z">
              <w:r w:rsidR="00231813">
                <w:rPr>
                  <w:rFonts w:asciiTheme="minorHAnsi" w:hAnsiTheme="minorHAnsi" w:cstheme="minorHAnsi"/>
                  <w:color w:val="201F1E"/>
                </w:rPr>
                <w:t>á</w:t>
              </w:r>
            </w:ins>
            <w:del w:id="6086" w:author="Radim Bačuvčík" w:date="2020-02-06T10:34:00Z">
              <w:r w:rsidRPr="00F52EEF" w:rsidDel="00231813">
                <w:rPr>
                  <w:rFonts w:asciiTheme="minorHAnsi" w:hAnsiTheme="minorHAnsi" w:cstheme="minorHAnsi"/>
                  <w:color w:val="201F1E"/>
                </w:rPr>
                <w:delText>é</w:delText>
              </w:r>
            </w:del>
            <w:r w:rsidRPr="00F52EEF">
              <w:rPr>
                <w:rFonts w:asciiTheme="minorHAnsi" w:hAnsiTheme="minorHAnsi" w:cstheme="minorHAnsi"/>
                <w:color w:val="201F1E"/>
              </w:rPr>
              <w:t xml:space="preserve"> komunikace budou sledovat a vytvářet trendy v oboru, bude zde vytvořen prostor pro realizaci firemních zadání na přístrojích typu oční kamera či brýle na virtuální realitu za pomoci využití zkušeností z oblasti design thinking, service prototyping a dalších marketingových výzkumných trendů ze zahraničí. Tato oblast spolupráce přinese budoucím absolventům možnost nastartovat svou profesní kariéru v podobě freelanceringu či založení firmy. Výzkumná</w:t>
            </w:r>
            <w:ins w:id="6087" w:author="Radim Bačuvčík" w:date="2020-02-06T14:18:00Z">
              <w:r w:rsidR="00204727">
                <w:rPr>
                  <w:rFonts w:asciiTheme="minorHAnsi" w:hAnsiTheme="minorHAnsi" w:cstheme="minorHAnsi"/>
                  <w:color w:val="201F1E"/>
                </w:rPr>
                <w:t xml:space="preserve"> marketingová</w:t>
              </w:r>
            </w:ins>
            <w:r w:rsidRPr="00F52EEF">
              <w:rPr>
                <w:rFonts w:asciiTheme="minorHAnsi" w:hAnsiTheme="minorHAnsi" w:cstheme="minorHAnsi"/>
                <w:color w:val="201F1E"/>
              </w:rPr>
              <w:t xml:space="preserve"> laboratoř zase pomůže nabýt nové znalosti a dovednosti v oblasti aktuálních výzkumných metod a zvýší tak jeho kvalifikovaný potenciál na trhu práce.</w:t>
            </w:r>
          </w:p>
          <w:p w14:paraId="4405B5CD" w14:textId="77777777" w:rsidR="00E65701" w:rsidRPr="00F52EEF" w:rsidRDefault="00E65701" w:rsidP="00935F76">
            <w:pPr>
              <w:tabs>
                <w:tab w:val="left" w:pos="567"/>
              </w:tabs>
              <w:jc w:val="both"/>
              <w:rPr>
                <w:rFonts w:asciiTheme="minorHAnsi" w:hAnsiTheme="minorHAnsi" w:cstheme="minorHAnsi"/>
                <w:color w:val="201F1E"/>
              </w:rPr>
            </w:pPr>
          </w:p>
          <w:p w14:paraId="2A1C5A48" w14:textId="77777777" w:rsidR="00E65701" w:rsidRPr="00F52EEF" w:rsidRDefault="00E65701" w:rsidP="00935F76">
            <w:pPr>
              <w:tabs>
                <w:tab w:val="left" w:pos="567"/>
              </w:tabs>
              <w:jc w:val="both"/>
              <w:rPr>
                <w:rFonts w:asciiTheme="minorHAnsi" w:hAnsiTheme="minorHAnsi" w:cstheme="minorHAnsi"/>
                <w:b/>
                <w:color w:val="201F1E"/>
              </w:rPr>
            </w:pPr>
            <w:r w:rsidRPr="00F52EEF">
              <w:rPr>
                <w:rFonts w:asciiTheme="minorHAnsi" w:hAnsiTheme="minorHAnsi" w:cstheme="minorHAnsi"/>
                <w:b/>
                <w:color w:val="201F1E"/>
              </w:rPr>
              <w:t>3) Mezioborová spolupráce, provázanost a návaznost oborů a uplatnitelnost absolventů</w:t>
            </w:r>
          </w:p>
          <w:p w14:paraId="1CC049B6" w14:textId="4D0466A1" w:rsidR="00E65701" w:rsidRPr="00F52EEF" w:rsidRDefault="00E65701" w:rsidP="00935F76">
            <w:pPr>
              <w:tabs>
                <w:tab w:val="left" w:pos="567"/>
              </w:tabs>
              <w:jc w:val="both"/>
              <w:rPr>
                <w:rFonts w:asciiTheme="minorHAnsi" w:hAnsiTheme="minorHAnsi" w:cstheme="minorHAnsi"/>
                <w:color w:val="201F1E"/>
              </w:rPr>
            </w:pPr>
            <w:r w:rsidRPr="00F52EEF">
              <w:rPr>
                <w:rFonts w:asciiTheme="minorHAnsi" w:hAnsiTheme="minorHAnsi" w:cstheme="minorHAnsi"/>
                <w:color w:val="201F1E"/>
              </w:rPr>
              <w:t>Hlavní odlišností studijního programu Marketingov</w:t>
            </w:r>
            <w:ins w:id="6088" w:author="Radim Bačuvčík" w:date="2020-02-06T10:34:00Z">
              <w:r w:rsidR="00231813">
                <w:rPr>
                  <w:rFonts w:asciiTheme="minorHAnsi" w:hAnsiTheme="minorHAnsi" w:cstheme="minorHAnsi"/>
                  <w:color w:val="201F1E"/>
                </w:rPr>
                <w:t>á</w:t>
              </w:r>
            </w:ins>
            <w:del w:id="6089" w:author="Radim Bačuvčík" w:date="2020-02-06T10:34:00Z">
              <w:r w:rsidRPr="00F52EEF" w:rsidDel="00231813">
                <w:rPr>
                  <w:rFonts w:asciiTheme="minorHAnsi" w:hAnsiTheme="minorHAnsi" w:cstheme="minorHAnsi"/>
                  <w:color w:val="201F1E"/>
                </w:rPr>
                <w:delText>é</w:delText>
              </w:r>
            </w:del>
            <w:r w:rsidRPr="00F52EEF">
              <w:rPr>
                <w:rFonts w:asciiTheme="minorHAnsi" w:hAnsiTheme="minorHAnsi" w:cstheme="minorHAnsi"/>
                <w:color w:val="201F1E"/>
              </w:rPr>
              <w:t xml:space="preserve"> komunikace a konkurenční výhodou fakulty je mezioborová spolupráce. Studenti se během studia v rámci předmětu KOMAG (Komunikační agentura) a </w:t>
            </w:r>
            <w:ins w:id="6090" w:author="Josef Kocourek" w:date="2020-02-10T13:28:00Z">
              <w:r w:rsidR="007A5C78">
                <w:rPr>
                  <w:rFonts w:asciiTheme="minorHAnsi" w:hAnsiTheme="minorHAnsi" w:cstheme="minorHAnsi"/>
                  <w:color w:val="201F1E"/>
                </w:rPr>
                <w:t xml:space="preserve">Projekty neziskových organizací </w:t>
              </w:r>
            </w:ins>
            <w:ins w:id="6091" w:author="Josef Kocourek" w:date="2020-02-10T14:27:00Z">
              <w:r w:rsidR="008A6287">
                <w:rPr>
                  <w:rFonts w:asciiTheme="minorHAnsi" w:hAnsiTheme="minorHAnsi" w:cstheme="minorHAnsi"/>
                  <w:color w:val="201F1E"/>
                </w:rPr>
                <w:t xml:space="preserve">(volitelný předmět v prezenční formě studia) </w:t>
              </w:r>
            </w:ins>
            <w:del w:id="6092" w:author="Josef Kocourek" w:date="2020-02-10T13:28:00Z">
              <w:r w:rsidRPr="00F52EEF" w:rsidDel="007A5C78">
                <w:rPr>
                  <w:rFonts w:asciiTheme="minorHAnsi" w:hAnsiTheme="minorHAnsi" w:cstheme="minorHAnsi"/>
                  <w:color w:val="201F1E"/>
                </w:rPr>
                <w:delText xml:space="preserve">Neziskové projekty </w:delText>
              </w:r>
            </w:del>
            <w:r w:rsidRPr="00F52EEF">
              <w:rPr>
                <w:rFonts w:asciiTheme="minorHAnsi" w:hAnsiTheme="minorHAnsi" w:cstheme="minorHAnsi"/>
                <w:color w:val="201F1E"/>
              </w:rPr>
              <w:t>podílí na mnoha projektech různého rozměru a charakteru a jsou vedeni k mezioborové týmové spolupráci, která se v praxi ukazuje jako jedna z nejdůležitějších odlišností absolventů studijního programu v ČR. Mezioborové spolupráci s designery a filmaři je na FMK věnován velký prostor, který je v současnosti podpořen otevřením nového navazujícího studijního programu Art Management. Otevření tohoto programu je úzce spojeno s chodem fakultní galerie G18. Fakultní galerie plní úlohu významné umělecko-marketingové platformy fakulty, na které budou spolupracovat i studenti studijního programu Marketingov</w:t>
            </w:r>
            <w:ins w:id="6093" w:author="Radim Bačuvčík" w:date="2020-02-06T10:35:00Z">
              <w:r w:rsidR="00231813">
                <w:rPr>
                  <w:rFonts w:asciiTheme="minorHAnsi" w:hAnsiTheme="minorHAnsi" w:cstheme="minorHAnsi"/>
                  <w:color w:val="201F1E"/>
                </w:rPr>
                <w:t>á</w:t>
              </w:r>
            </w:ins>
            <w:del w:id="6094" w:author="Radim Bačuvčík" w:date="2020-02-06T10:35:00Z">
              <w:r w:rsidRPr="00F52EEF" w:rsidDel="00231813">
                <w:rPr>
                  <w:rFonts w:asciiTheme="minorHAnsi" w:hAnsiTheme="minorHAnsi" w:cstheme="minorHAnsi"/>
                  <w:color w:val="201F1E"/>
                </w:rPr>
                <w:delText>é</w:delText>
              </w:r>
            </w:del>
            <w:r w:rsidRPr="00F52EEF">
              <w:rPr>
                <w:rFonts w:asciiTheme="minorHAnsi" w:hAnsiTheme="minorHAnsi" w:cstheme="minorHAnsi"/>
                <w:color w:val="201F1E"/>
              </w:rPr>
              <w:t xml:space="preserve"> komunikace, a to zejména při vytváření komunikační strategie, kampaní, v oblasti produkce eventů atd. </w:t>
            </w:r>
          </w:p>
          <w:p w14:paraId="17D87E85" w14:textId="63EBFEF3" w:rsidR="00E65701" w:rsidRPr="00F52EEF" w:rsidRDefault="00E65701" w:rsidP="00935F76">
            <w:pPr>
              <w:tabs>
                <w:tab w:val="left" w:pos="567"/>
              </w:tabs>
              <w:jc w:val="both"/>
              <w:rPr>
                <w:rFonts w:asciiTheme="minorHAnsi" w:hAnsiTheme="minorHAnsi" w:cstheme="minorHAnsi"/>
                <w:color w:val="201F1E"/>
              </w:rPr>
            </w:pPr>
            <w:r w:rsidRPr="00F52EEF">
              <w:rPr>
                <w:rFonts w:asciiTheme="minorHAnsi" w:hAnsiTheme="minorHAnsi" w:cstheme="minorHAnsi"/>
                <w:color w:val="201F1E"/>
              </w:rPr>
              <w:t>Tyto nabyté zkušenosti zlepšují uplatnitelnost absolventů, jejich interdisciplinarita a vnímání marketingov</w:t>
            </w:r>
            <w:ins w:id="6095" w:author="Radim Bačuvčík" w:date="2020-02-06T10:35:00Z">
              <w:r w:rsidR="00231813">
                <w:rPr>
                  <w:rFonts w:asciiTheme="minorHAnsi" w:hAnsiTheme="minorHAnsi" w:cstheme="minorHAnsi"/>
                  <w:color w:val="201F1E"/>
                </w:rPr>
                <w:t>é</w:t>
              </w:r>
            </w:ins>
            <w:del w:id="6096" w:author="Radim Bačuvčík" w:date="2020-02-06T10:35:00Z">
              <w:r w:rsidRPr="00F52EEF" w:rsidDel="00231813">
                <w:rPr>
                  <w:rFonts w:asciiTheme="minorHAnsi" w:hAnsiTheme="minorHAnsi" w:cstheme="minorHAnsi"/>
                  <w:color w:val="201F1E"/>
                </w:rPr>
                <w:delText>ých</w:delText>
              </w:r>
            </w:del>
            <w:r w:rsidRPr="00F52EEF">
              <w:rPr>
                <w:rFonts w:asciiTheme="minorHAnsi" w:hAnsiTheme="minorHAnsi" w:cstheme="minorHAnsi"/>
                <w:color w:val="201F1E"/>
              </w:rPr>
              <w:t xml:space="preserve"> komunikac</w:t>
            </w:r>
            <w:ins w:id="6097" w:author="Radim Bačuvčík" w:date="2020-02-06T10:35:00Z">
              <w:r w:rsidR="00231813">
                <w:rPr>
                  <w:rFonts w:asciiTheme="minorHAnsi" w:hAnsiTheme="minorHAnsi" w:cstheme="minorHAnsi"/>
                  <w:color w:val="201F1E"/>
                </w:rPr>
                <w:t>e</w:t>
              </w:r>
            </w:ins>
            <w:del w:id="6098" w:author="Radim Bačuvčík" w:date="2020-02-06T10:35:00Z">
              <w:r w:rsidRPr="00F52EEF" w:rsidDel="00231813">
                <w:rPr>
                  <w:rFonts w:asciiTheme="minorHAnsi" w:hAnsiTheme="minorHAnsi" w:cstheme="minorHAnsi"/>
                  <w:color w:val="201F1E"/>
                </w:rPr>
                <w:delText>í</w:delText>
              </w:r>
            </w:del>
            <w:r w:rsidRPr="00F52EEF">
              <w:rPr>
                <w:rFonts w:asciiTheme="minorHAnsi" w:hAnsiTheme="minorHAnsi" w:cstheme="minorHAnsi"/>
                <w:color w:val="201F1E"/>
              </w:rPr>
              <w:t xml:space="preserve"> v širším kontextu i aplikaci v různých prostředích (v kultuře, veřejné správě, nekomerční i komerční praxi).</w:t>
            </w:r>
          </w:p>
          <w:p w14:paraId="677A7F05" w14:textId="77777777" w:rsidR="00E65701" w:rsidRPr="00F52EEF" w:rsidRDefault="00E65701" w:rsidP="00935F76">
            <w:pPr>
              <w:tabs>
                <w:tab w:val="left" w:pos="567"/>
              </w:tabs>
              <w:jc w:val="both"/>
              <w:rPr>
                <w:rFonts w:asciiTheme="minorHAnsi" w:hAnsiTheme="minorHAnsi" w:cstheme="minorHAnsi"/>
                <w:color w:val="201F1E"/>
              </w:rPr>
            </w:pPr>
          </w:p>
          <w:p w14:paraId="6167C053" w14:textId="77777777" w:rsidR="00E65701" w:rsidRPr="00F52EEF" w:rsidRDefault="00E65701" w:rsidP="00935F76">
            <w:pPr>
              <w:tabs>
                <w:tab w:val="left" w:pos="567"/>
              </w:tabs>
              <w:jc w:val="both"/>
              <w:rPr>
                <w:rFonts w:asciiTheme="minorHAnsi" w:hAnsiTheme="minorHAnsi" w:cstheme="minorHAnsi"/>
                <w:b/>
                <w:color w:val="201F1E"/>
              </w:rPr>
            </w:pPr>
            <w:r w:rsidRPr="00F52EEF">
              <w:rPr>
                <w:rFonts w:asciiTheme="minorHAnsi" w:hAnsiTheme="minorHAnsi" w:cstheme="minorHAnsi"/>
                <w:b/>
                <w:color w:val="201F1E"/>
              </w:rPr>
              <w:t>4) Rozvoj personálního zabezpečení</w:t>
            </w:r>
          </w:p>
          <w:p w14:paraId="644A245D" w14:textId="2E5648FF" w:rsidR="00E65701" w:rsidRPr="00F52EEF" w:rsidRDefault="00E65701" w:rsidP="00935F76">
            <w:pPr>
              <w:tabs>
                <w:tab w:val="left" w:pos="567"/>
              </w:tabs>
              <w:jc w:val="both"/>
              <w:rPr>
                <w:rFonts w:asciiTheme="minorHAnsi" w:hAnsiTheme="minorHAnsi" w:cstheme="minorHAnsi"/>
                <w:color w:val="201F1E"/>
              </w:rPr>
            </w:pPr>
            <w:r w:rsidRPr="00F52EEF">
              <w:rPr>
                <w:rFonts w:asciiTheme="minorHAnsi" w:hAnsiTheme="minorHAnsi" w:cstheme="minorHAnsi"/>
                <w:color w:val="201F1E"/>
              </w:rPr>
              <w:t xml:space="preserve">Rozvoj studijního programu je spojen také s personálním zabezpečením studijního programu. V této oblasti </w:t>
            </w:r>
            <w:del w:id="6099" w:author="Josef Kocourek" w:date="2020-02-10T13:40:00Z">
              <w:r w:rsidRPr="00F52EEF" w:rsidDel="003E33DE">
                <w:rPr>
                  <w:rFonts w:asciiTheme="minorHAnsi" w:hAnsiTheme="minorHAnsi" w:cstheme="minorHAnsi"/>
                  <w:color w:val="201F1E"/>
                </w:rPr>
                <w:delText xml:space="preserve">servisní středisko </w:delText>
              </w:r>
            </w:del>
            <w:r w:rsidRPr="00F52EEF">
              <w:rPr>
                <w:rFonts w:asciiTheme="minorHAnsi" w:hAnsiTheme="minorHAnsi" w:cstheme="minorHAnsi"/>
                <w:color w:val="201F1E"/>
              </w:rPr>
              <w:t>ÚMK dlouhodobě pracuje na motivačním prostředí, které podporuje profesní růst jednotlivých pedagogů. V současné době má ÚMK silný tým pedagogů </w:t>
            </w:r>
            <w:r w:rsidR="00762505" w:rsidRPr="00F52EEF">
              <w:rPr>
                <w:rFonts w:asciiTheme="minorHAnsi" w:hAnsiTheme="minorHAnsi" w:cstheme="minorHAnsi"/>
                <w:color w:val="201F1E"/>
              </w:rPr>
              <w:t>(celkem 9 pedagogů s Ph.D., 3 docenti a 2 profesoři),</w:t>
            </w:r>
            <w:r w:rsidRPr="00F52EEF">
              <w:rPr>
                <w:rFonts w:asciiTheme="minorHAnsi" w:hAnsiTheme="minorHAnsi" w:cstheme="minorHAnsi"/>
                <w:color w:val="ED5C57"/>
              </w:rPr>
              <w:t> </w:t>
            </w:r>
            <w:r w:rsidRPr="00F52EEF">
              <w:rPr>
                <w:rFonts w:asciiTheme="minorHAnsi" w:hAnsiTheme="minorHAnsi" w:cstheme="minorHAnsi"/>
                <w:color w:val="201F1E"/>
              </w:rPr>
              <w:t>kteří navzájem sdílí své zkušenosti nejen z oblasti pedagogické, ale hlavně tvůrčí. Vizí tvůrčích aktivit studijního programu je pokračovat v tvůrčí činnosti zejména v mezinárodním kontextu, spolupracovat se zahraničními odbornými pracovišti a porovnávat poznatky z oblasti marketingov</w:t>
            </w:r>
            <w:ins w:id="6100" w:author="Radim Bačuvčík" w:date="2020-02-06T10:35:00Z">
              <w:r w:rsidR="00231813">
                <w:rPr>
                  <w:rFonts w:asciiTheme="minorHAnsi" w:hAnsiTheme="minorHAnsi" w:cstheme="minorHAnsi"/>
                  <w:color w:val="201F1E"/>
                </w:rPr>
                <w:t>é</w:t>
              </w:r>
            </w:ins>
            <w:del w:id="6101" w:author="Radim Bačuvčík" w:date="2020-02-06T10:35:00Z">
              <w:r w:rsidRPr="00F52EEF" w:rsidDel="00231813">
                <w:rPr>
                  <w:rFonts w:asciiTheme="minorHAnsi" w:hAnsiTheme="minorHAnsi" w:cstheme="minorHAnsi"/>
                  <w:color w:val="201F1E"/>
                </w:rPr>
                <w:delText>ých</w:delText>
              </w:r>
            </w:del>
            <w:r w:rsidRPr="00F52EEF">
              <w:rPr>
                <w:rFonts w:asciiTheme="minorHAnsi" w:hAnsiTheme="minorHAnsi" w:cstheme="minorHAnsi"/>
                <w:color w:val="201F1E"/>
              </w:rPr>
              <w:t xml:space="preserve"> komunikac</w:t>
            </w:r>
            <w:ins w:id="6102" w:author="Radim Bačuvčík" w:date="2020-02-06T10:35:00Z">
              <w:r w:rsidR="00231813">
                <w:rPr>
                  <w:rFonts w:asciiTheme="minorHAnsi" w:hAnsiTheme="minorHAnsi" w:cstheme="minorHAnsi"/>
                  <w:color w:val="201F1E"/>
                </w:rPr>
                <w:t>e</w:t>
              </w:r>
            </w:ins>
            <w:del w:id="6103" w:author="Radim Bačuvčík" w:date="2020-02-06T10:35:00Z">
              <w:r w:rsidRPr="00F52EEF" w:rsidDel="00231813">
                <w:rPr>
                  <w:rFonts w:asciiTheme="minorHAnsi" w:hAnsiTheme="minorHAnsi" w:cstheme="minorHAnsi"/>
                  <w:color w:val="201F1E"/>
                </w:rPr>
                <w:delText>í</w:delText>
              </w:r>
            </w:del>
            <w:r w:rsidRPr="00F52EEF">
              <w:rPr>
                <w:rFonts w:asciiTheme="minorHAnsi" w:hAnsiTheme="minorHAnsi" w:cstheme="minorHAnsi"/>
                <w:color w:val="201F1E"/>
              </w:rPr>
              <w:t>, trendů ve využívání moderních technologií v marketingu a marketingov</w:t>
            </w:r>
            <w:ins w:id="6104" w:author="Radim Bačuvčík" w:date="2020-02-06T10:35:00Z">
              <w:r w:rsidR="00231813">
                <w:rPr>
                  <w:rFonts w:asciiTheme="minorHAnsi" w:hAnsiTheme="minorHAnsi" w:cstheme="minorHAnsi"/>
                  <w:color w:val="201F1E"/>
                </w:rPr>
                <w:t>é</w:t>
              </w:r>
            </w:ins>
            <w:del w:id="6105" w:author="Radim Bačuvčík" w:date="2020-02-06T10:35:00Z">
              <w:r w:rsidRPr="00F52EEF" w:rsidDel="00231813">
                <w:rPr>
                  <w:rFonts w:asciiTheme="minorHAnsi" w:hAnsiTheme="minorHAnsi" w:cstheme="minorHAnsi"/>
                  <w:color w:val="201F1E"/>
                </w:rPr>
                <w:delText>ých</w:delText>
              </w:r>
            </w:del>
            <w:r w:rsidRPr="00F52EEF">
              <w:rPr>
                <w:rFonts w:asciiTheme="minorHAnsi" w:hAnsiTheme="minorHAnsi" w:cstheme="minorHAnsi"/>
                <w:color w:val="201F1E"/>
              </w:rPr>
              <w:t xml:space="preserve"> komunikac</w:t>
            </w:r>
            <w:ins w:id="6106" w:author="Radim Bačuvčík" w:date="2020-02-06T10:35:00Z">
              <w:r w:rsidR="00231813">
                <w:rPr>
                  <w:rFonts w:asciiTheme="minorHAnsi" w:hAnsiTheme="minorHAnsi" w:cstheme="minorHAnsi"/>
                  <w:color w:val="201F1E"/>
                </w:rPr>
                <w:t>i</w:t>
              </w:r>
            </w:ins>
            <w:del w:id="6107" w:author="Radim Bačuvčík" w:date="2020-02-06T10:35:00Z">
              <w:r w:rsidRPr="00F52EEF" w:rsidDel="00231813">
                <w:rPr>
                  <w:rFonts w:asciiTheme="minorHAnsi" w:hAnsiTheme="minorHAnsi" w:cstheme="minorHAnsi"/>
                  <w:color w:val="201F1E"/>
                </w:rPr>
                <w:delText>ích</w:delText>
              </w:r>
            </w:del>
            <w:r w:rsidRPr="00F52EEF">
              <w:rPr>
                <w:rFonts w:asciiTheme="minorHAnsi" w:hAnsiTheme="minorHAnsi" w:cstheme="minorHAnsi"/>
                <w:color w:val="201F1E"/>
              </w:rPr>
              <w:t xml:space="preserve">, business inteligence, data miningu, ale i při výzkumu spotřebitelského chování, testování emocí atd. Úkolem </w:t>
            </w:r>
            <w:del w:id="6108" w:author="Josef Kocourek" w:date="2020-02-10T13:40:00Z">
              <w:r w:rsidRPr="00F52EEF" w:rsidDel="003E33DE">
                <w:rPr>
                  <w:rFonts w:asciiTheme="minorHAnsi" w:hAnsiTheme="minorHAnsi" w:cstheme="minorHAnsi"/>
                  <w:color w:val="201F1E"/>
                </w:rPr>
                <w:delText xml:space="preserve">servisního střediska </w:delText>
              </w:r>
            </w:del>
            <w:r w:rsidRPr="00F52EEF">
              <w:rPr>
                <w:rFonts w:asciiTheme="minorHAnsi" w:hAnsiTheme="minorHAnsi" w:cstheme="minorHAnsi"/>
                <w:color w:val="201F1E"/>
              </w:rPr>
              <w:t xml:space="preserve">ÚMK je výsledky těchto výzkumů prosadit do impaktovaných odborných časopisů a prestižních odborných databází. Prioritou je rovněž aplikovaný výzkum formou např. projektů TAČR, kdy realizace </w:t>
            </w:r>
            <w:r w:rsidRPr="00F52EEF">
              <w:rPr>
                <w:rFonts w:asciiTheme="minorHAnsi" w:hAnsiTheme="minorHAnsi" w:cstheme="minorHAnsi"/>
                <w:color w:val="201F1E"/>
              </w:rPr>
              <w:lastRenderedPageBreak/>
              <w:t>projektů přináší cenné zkušenosti a poznatky nejen pro realizační tým, ale metodika je přenášena i do výuky k inspiraci ostatních studentů. Velký prostor je také věnován smluvnímu výzkumu s firemním sektorem.</w:t>
            </w:r>
          </w:p>
          <w:p w14:paraId="0B61F96D" w14:textId="77777777" w:rsidR="00E65701" w:rsidRPr="00F52EEF" w:rsidRDefault="00E65701" w:rsidP="00935F76">
            <w:pPr>
              <w:tabs>
                <w:tab w:val="left" w:pos="567"/>
              </w:tabs>
              <w:spacing w:before="40" w:after="40"/>
              <w:jc w:val="both"/>
              <w:rPr>
                <w:rFonts w:asciiTheme="minorHAnsi" w:hAnsiTheme="minorHAnsi" w:cstheme="minorHAnsi"/>
                <w:color w:val="201F1E"/>
              </w:rPr>
            </w:pPr>
          </w:p>
          <w:p w14:paraId="48AA84D1" w14:textId="77777777" w:rsidR="00E65701" w:rsidRPr="00F52EEF" w:rsidRDefault="00E65701" w:rsidP="00935F76">
            <w:pPr>
              <w:tabs>
                <w:tab w:val="left" w:pos="567"/>
              </w:tabs>
              <w:spacing w:before="40" w:after="40"/>
              <w:jc w:val="both"/>
              <w:rPr>
                <w:rFonts w:asciiTheme="minorHAnsi" w:hAnsiTheme="minorHAnsi" w:cstheme="minorHAnsi"/>
                <w:b/>
                <w:color w:val="201F1E"/>
              </w:rPr>
            </w:pPr>
            <w:r w:rsidRPr="00F52EEF">
              <w:rPr>
                <w:rFonts w:asciiTheme="minorHAnsi" w:hAnsiTheme="minorHAnsi" w:cstheme="minorHAnsi"/>
                <w:b/>
                <w:color w:val="201F1E"/>
              </w:rPr>
              <w:t>5) Budování pozitivní image oboru a positioningu značky s konkurenční výhodou v propojení s uměleckými obory</w:t>
            </w:r>
          </w:p>
          <w:p w14:paraId="50B624EF" w14:textId="122859A4" w:rsidR="00E65701" w:rsidRPr="00F52EEF" w:rsidRDefault="00E65701" w:rsidP="00935F76">
            <w:pPr>
              <w:tabs>
                <w:tab w:val="left" w:pos="567"/>
              </w:tabs>
              <w:jc w:val="both"/>
              <w:rPr>
                <w:rFonts w:asciiTheme="minorHAnsi" w:hAnsiTheme="minorHAnsi" w:cstheme="minorHAnsi"/>
                <w:color w:val="201F1E"/>
              </w:rPr>
            </w:pPr>
            <w:r w:rsidRPr="00F52EEF">
              <w:rPr>
                <w:rFonts w:asciiTheme="minorHAnsi" w:hAnsiTheme="minorHAnsi" w:cstheme="minorHAnsi"/>
                <w:color w:val="201F1E"/>
              </w:rPr>
              <w:t>Jak již bylo zmíněno, studijní program Marketingov</w:t>
            </w:r>
            <w:ins w:id="6109" w:author="Radim Bačuvčík" w:date="2020-02-06T10:35:00Z">
              <w:r w:rsidR="00231813">
                <w:rPr>
                  <w:rFonts w:asciiTheme="minorHAnsi" w:hAnsiTheme="minorHAnsi" w:cstheme="minorHAnsi"/>
                  <w:color w:val="201F1E"/>
                </w:rPr>
                <w:t>á</w:t>
              </w:r>
            </w:ins>
            <w:del w:id="6110" w:author="Radim Bačuvčík" w:date="2020-02-06T10:35:00Z">
              <w:r w:rsidRPr="00F52EEF" w:rsidDel="00231813">
                <w:rPr>
                  <w:rFonts w:asciiTheme="minorHAnsi" w:hAnsiTheme="minorHAnsi" w:cstheme="minorHAnsi"/>
                  <w:color w:val="201F1E"/>
                </w:rPr>
                <w:delText>é</w:delText>
              </w:r>
            </w:del>
            <w:r w:rsidRPr="00F52EEF">
              <w:rPr>
                <w:rFonts w:asciiTheme="minorHAnsi" w:hAnsiTheme="minorHAnsi" w:cstheme="minorHAnsi"/>
                <w:color w:val="201F1E"/>
              </w:rPr>
              <w:t xml:space="preserve"> komunikace by měl jednoznačně asociovat uchazečům i zástupcům praxe následující positioning: úzké propojení s praxí, mezioborová týmová spolupráce. K tomuto positioningu budou směřovat všechna manažerská rozhodnutí, tvůrčí aktivity, vědecké a projektové záměry garanta </w:t>
            </w:r>
            <w:del w:id="6111" w:author="Josef Kocourek" w:date="2020-02-10T13:40:00Z">
              <w:r w:rsidRPr="00F52EEF" w:rsidDel="003E33DE">
                <w:rPr>
                  <w:rFonts w:asciiTheme="minorHAnsi" w:hAnsiTheme="minorHAnsi" w:cstheme="minorHAnsi"/>
                  <w:color w:val="201F1E"/>
                </w:rPr>
                <w:delText xml:space="preserve">a servisního střediska </w:delText>
              </w:r>
            </w:del>
            <w:ins w:id="6112" w:author="Josef Kocourek" w:date="2020-02-10T13:40:00Z">
              <w:r w:rsidR="003E33DE">
                <w:rPr>
                  <w:rFonts w:asciiTheme="minorHAnsi" w:hAnsiTheme="minorHAnsi" w:cstheme="minorHAnsi"/>
                  <w:color w:val="201F1E"/>
                </w:rPr>
                <w:t xml:space="preserve">a </w:t>
              </w:r>
            </w:ins>
            <w:r w:rsidRPr="00F52EEF">
              <w:rPr>
                <w:rFonts w:asciiTheme="minorHAnsi" w:hAnsiTheme="minorHAnsi" w:cstheme="minorHAnsi"/>
                <w:color w:val="201F1E"/>
              </w:rPr>
              <w:t>ÚMK.</w:t>
            </w:r>
          </w:p>
          <w:p w14:paraId="76B3CAF3" w14:textId="1664C54C" w:rsidR="00E65701" w:rsidRPr="00F52EEF" w:rsidRDefault="00E65701" w:rsidP="00935F76">
            <w:pPr>
              <w:tabs>
                <w:tab w:val="left" w:pos="567"/>
              </w:tabs>
              <w:jc w:val="both"/>
              <w:rPr>
                <w:rFonts w:asciiTheme="minorHAnsi" w:hAnsiTheme="minorHAnsi" w:cstheme="minorHAnsi"/>
                <w:color w:val="201F1E"/>
              </w:rPr>
            </w:pPr>
            <w:r w:rsidRPr="00F52EEF">
              <w:rPr>
                <w:rFonts w:asciiTheme="minorHAnsi" w:hAnsiTheme="minorHAnsi" w:cstheme="minorHAnsi"/>
                <w:color w:val="201F1E"/>
              </w:rPr>
              <w:t>Dlouhodobá koncepce rozvoje pracoviště a zároveň studijního programu pak stanovuje také střednědobý cíl v podobě přípravy akreditace doktorského studijního programu, který by doplnil návaznost bakalářského a magisterského studia Marketingov</w:t>
            </w:r>
            <w:ins w:id="6113" w:author="Radim Bačuvčík" w:date="2020-02-06T10:36:00Z">
              <w:r w:rsidR="00231813">
                <w:rPr>
                  <w:rFonts w:asciiTheme="minorHAnsi" w:hAnsiTheme="minorHAnsi" w:cstheme="minorHAnsi"/>
                  <w:color w:val="201F1E"/>
                </w:rPr>
                <w:t>é</w:t>
              </w:r>
            </w:ins>
            <w:del w:id="6114" w:author="Radim Bačuvčík" w:date="2020-02-06T10:36:00Z">
              <w:r w:rsidRPr="00F52EEF" w:rsidDel="00231813">
                <w:rPr>
                  <w:rFonts w:asciiTheme="minorHAnsi" w:hAnsiTheme="minorHAnsi" w:cstheme="minorHAnsi"/>
                  <w:color w:val="201F1E"/>
                </w:rPr>
                <w:delText>ýc</w:delText>
              </w:r>
            </w:del>
            <w:del w:id="6115" w:author="Radim Bačuvčík" w:date="2020-02-06T10:35:00Z">
              <w:r w:rsidRPr="00F52EEF" w:rsidDel="00231813">
                <w:rPr>
                  <w:rFonts w:asciiTheme="minorHAnsi" w:hAnsiTheme="minorHAnsi" w:cstheme="minorHAnsi"/>
                  <w:color w:val="201F1E"/>
                </w:rPr>
                <w:delText>h</w:delText>
              </w:r>
            </w:del>
            <w:r w:rsidRPr="00F52EEF">
              <w:rPr>
                <w:rFonts w:asciiTheme="minorHAnsi" w:hAnsiTheme="minorHAnsi" w:cstheme="minorHAnsi"/>
                <w:color w:val="201F1E"/>
              </w:rPr>
              <w:t xml:space="preserve"> komunikac</w:t>
            </w:r>
            <w:ins w:id="6116" w:author="Radim Bačuvčík" w:date="2020-02-06T10:36:00Z">
              <w:r w:rsidR="00231813">
                <w:rPr>
                  <w:rFonts w:asciiTheme="minorHAnsi" w:hAnsiTheme="minorHAnsi" w:cstheme="minorHAnsi"/>
                  <w:color w:val="201F1E"/>
                </w:rPr>
                <w:t>e</w:t>
              </w:r>
            </w:ins>
            <w:del w:id="6117" w:author="Radim Bačuvčík" w:date="2020-02-06T10:36:00Z">
              <w:r w:rsidRPr="00F52EEF" w:rsidDel="00231813">
                <w:rPr>
                  <w:rFonts w:asciiTheme="minorHAnsi" w:hAnsiTheme="minorHAnsi" w:cstheme="minorHAnsi"/>
                  <w:color w:val="201F1E"/>
                </w:rPr>
                <w:delText>í</w:delText>
              </w:r>
            </w:del>
            <w:r w:rsidRPr="00F52EEF">
              <w:rPr>
                <w:rFonts w:asciiTheme="minorHAnsi" w:hAnsiTheme="minorHAnsi" w:cstheme="minorHAnsi"/>
                <w:color w:val="201F1E"/>
              </w:rPr>
              <w:t xml:space="preserve"> na FMK k vytváření mj. akademického a vědeckého potenciálu oboru, resp. programu. Pro splnění tohoto cíle jsou již aktuálně vytvářeny podmínky v personální oblasti, v přípravě habilitačních a profesorských řízení akademických pracovníků, trvale jsou zvyšovány a zkvalitňovány výstupy v oblasti tvůrčí a vědecké práce a výsledky tvůrčí práce jsou přenášeny do výuky.</w:t>
            </w:r>
          </w:p>
          <w:p w14:paraId="07EA557F" w14:textId="6D79E32B" w:rsidR="00114C26" w:rsidRPr="00F52EEF" w:rsidRDefault="00E65701" w:rsidP="00935F76">
            <w:pPr>
              <w:tabs>
                <w:tab w:val="left" w:pos="567"/>
              </w:tabs>
              <w:spacing w:beforeAutospacing="1" w:afterAutospacing="1"/>
              <w:jc w:val="both"/>
              <w:rPr>
                <w:rFonts w:asciiTheme="minorHAnsi" w:hAnsiTheme="minorHAnsi" w:cstheme="minorHAnsi"/>
                <w:color w:val="201F1E"/>
              </w:rPr>
            </w:pPr>
            <w:r w:rsidRPr="00F52EEF">
              <w:rPr>
                <w:rFonts w:asciiTheme="minorHAnsi" w:hAnsiTheme="minorHAnsi" w:cstheme="minorHAnsi"/>
                <w:color w:val="201F1E"/>
              </w:rPr>
              <w:t>Všechny výše zmíněné záměry nelze naplňovat bez otevřeného a vnitřně svobodného studijního prostředí, které je v rámci FMK podporováno a akcentováno. Cílem je podporovat otevřenou komunikaci, sdílenou vnitřní kulturou, která je založena na jasných hodnotách. Dodržováním těchto hodnot vzdělávat studenty nejen v odborné rovině, ale motivovat je k zájmu o celospolečenské problémy. Všechny základní cíle rozvoje studijního programu jsou součástí evaluace, která sleduje dosahování cílů v jednotlivých oblastech a umožňuje jejich reálné definování a efektivní motivaci všech členů akademické obce. </w:t>
            </w:r>
          </w:p>
          <w:p w14:paraId="43DEAB73" w14:textId="77777777" w:rsidR="00114C26" w:rsidRPr="00F52EEF" w:rsidRDefault="00114C26" w:rsidP="00935F76">
            <w:pPr>
              <w:tabs>
                <w:tab w:val="left" w:pos="567"/>
              </w:tabs>
              <w:rPr>
                <w:rFonts w:asciiTheme="minorHAnsi" w:hAnsiTheme="minorHAnsi" w:cstheme="minorHAnsi"/>
              </w:rPr>
            </w:pPr>
          </w:p>
        </w:tc>
      </w:tr>
      <w:tr w:rsidR="00114C26" w:rsidRPr="00F52EEF" w14:paraId="124DFAD1" w14:textId="77777777" w:rsidTr="00BA43B1">
        <w:trPr>
          <w:gridAfter w:val="3"/>
          <w:wAfter w:w="182" w:type="dxa"/>
          <w:trHeight w:val="188"/>
        </w:trPr>
        <w:tc>
          <w:tcPr>
            <w:tcW w:w="1049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2DD6537F"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lastRenderedPageBreak/>
              <w:t>Počet přijímaných uchazečů ke studiu ve studijním programu</w:t>
            </w:r>
          </w:p>
        </w:tc>
      </w:tr>
      <w:tr w:rsidR="00114C26" w:rsidRPr="00F52EEF" w14:paraId="04471E53" w14:textId="77777777" w:rsidTr="00BA43B1">
        <w:trPr>
          <w:gridAfter w:val="3"/>
          <w:wAfter w:w="182" w:type="dxa"/>
          <w:trHeight w:val="2023"/>
        </w:trPr>
        <w:tc>
          <w:tcPr>
            <w:tcW w:w="10490" w:type="dxa"/>
            <w:gridSpan w:val="10"/>
            <w:tcBorders>
              <w:top w:val="single" w:sz="4" w:space="0" w:color="auto"/>
              <w:left w:val="single" w:sz="4" w:space="0" w:color="auto"/>
              <w:bottom w:val="single" w:sz="4" w:space="0" w:color="auto"/>
              <w:right w:val="single" w:sz="4" w:space="0" w:color="auto"/>
            </w:tcBorders>
            <w:shd w:val="clear" w:color="auto" w:fill="FFFFFF"/>
          </w:tcPr>
          <w:p w14:paraId="54762B0E" w14:textId="7876B0A7" w:rsidR="00FD23B5" w:rsidRPr="00F52EEF" w:rsidRDefault="00FD23B5" w:rsidP="00935F76">
            <w:pPr>
              <w:tabs>
                <w:tab w:val="left" w:pos="567"/>
              </w:tabs>
              <w:jc w:val="both"/>
              <w:rPr>
                <w:rFonts w:asciiTheme="minorHAnsi" w:hAnsiTheme="minorHAnsi" w:cstheme="minorHAnsi"/>
              </w:rPr>
            </w:pPr>
            <w:r w:rsidRPr="00F52EEF">
              <w:rPr>
                <w:rFonts w:asciiTheme="minorHAnsi" w:hAnsiTheme="minorHAnsi" w:cstheme="minorHAnsi"/>
              </w:rPr>
              <w:t>Předpokládaný maximálně počet přijatých uchazečů do studijního programu v prezenční formě studia je 65.</w:t>
            </w:r>
          </w:p>
          <w:p w14:paraId="6D0B4867" w14:textId="77777777" w:rsidR="00FD23B5" w:rsidRPr="00F52EEF" w:rsidRDefault="00FD23B5" w:rsidP="00935F76">
            <w:pPr>
              <w:tabs>
                <w:tab w:val="left" w:pos="567"/>
              </w:tabs>
              <w:jc w:val="both"/>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1134"/>
              <w:gridCol w:w="1276"/>
              <w:gridCol w:w="1134"/>
              <w:gridCol w:w="1134"/>
              <w:gridCol w:w="1202"/>
            </w:tblGrid>
            <w:tr w:rsidR="00FD23B5" w:rsidRPr="00F52EEF" w14:paraId="37ED6096" w14:textId="77777777" w:rsidTr="0069084B">
              <w:trPr>
                <w:jc w:val="center"/>
              </w:trPr>
              <w:tc>
                <w:tcPr>
                  <w:tcW w:w="3367" w:type="dxa"/>
                </w:tcPr>
                <w:p w14:paraId="6968F154" w14:textId="289E0C0F" w:rsidR="00FD23B5" w:rsidRPr="00F52EEF" w:rsidRDefault="006738F2" w:rsidP="00935F76">
                  <w:pPr>
                    <w:tabs>
                      <w:tab w:val="left" w:pos="567"/>
                    </w:tabs>
                    <w:rPr>
                      <w:rFonts w:asciiTheme="minorHAnsi" w:hAnsiTheme="minorHAnsi" w:cstheme="minorHAnsi"/>
                      <w:b/>
                    </w:rPr>
                  </w:pPr>
                  <w:r w:rsidRPr="00F52EEF">
                    <w:rPr>
                      <w:rFonts w:asciiTheme="minorHAnsi" w:hAnsiTheme="minorHAnsi" w:cstheme="minorHAnsi"/>
                      <w:b/>
                    </w:rPr>
                    <w:t>PREZENČNÍ FORMA STUDIA</w:t>
                  </w:r>
                </w:p>
              </w:tc>
              <w:tc>
                <w:tcPr>
                  <w:tcW w:w="1134" w:type="dxa"/>
                </w:tcPr>
                <w:p w14:paraId="79FF1CF9"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2015/2016</w:t>
                  </w:r>
                </w:p>
              </w:tc>
              <w:tc>
                <w:tcPr>
                  <w:tcW w:w="1276" w:type="dxa"/>
                </w:tcPr>
                <w:p w14:paraId="4B076728"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2016/2017</w:t>
                  </w:r>
                </w:p>
              </w:tc>
              <w:tc>
                <w:tcPr>
                  <w:tcW w:w="1134" w:type="dxa"/>
                </w:tcPr>
                <w:p w14:paraId="760D362E"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2017/2018</w:t>
                  </w:r>
                </w:p>
              </w:tc>
              <w:tc>
                <w:tcPr>
                  <w:tcW w:w="1134" w:type="dxa"/>
                </w:tcPr>
                <w:p w14:paraId="73E47BF1"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2018/2019</w:t>
                  </w:r>
                </w:p>
              </w:tc>
              <w:tc>
                <w:tcPr>
                  <w:tcW w:w="1202" w:type="dxa"/>
                </w:tcPr>
                <w:p w14:paraId="1F73C8DC"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2019/2020</w:t>
                  </w:r>
                </w:p>
              </w:tc>
            </w:tr>
            <w:tr w:rsidR="00FD23B5" w:rsidRPr="00F52EEF" w14:paraId="50EB613D" w14:textId="77777777" w:rsidTr="0069084B">
              <w:trPr>
                <w:jc w:val="center"/>
              </w:trPr>
              <w:tc>
                <w:tcPr>
                  <w:tcW w:w="3367" w:type="dxa"/>
                </w:tcPr>
                <w:p w14:paraId="289F2AF8" w14:textId="68FF7BC8"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počet přihlášek</w:t>
                  </w:r>
                </w:p>
              </w:tc>
              <w:tc>
                <w:tcPr>
                  <w:tcW w:w="1134" w:type="dxa"/>
                </w:tcPr>
                <w:p w14:paraId="7D4022B7"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535</w:t>
                  </w:r>
                </w:p>
              </w:tc>
              <w:tc>
                <w:tcPr>
                  <w:tcW w:w="1276" w:type="dxa"/>
                </w:tcPr>
                <w:p w14:paraId="2080B048"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532</w:t>
                  </w:r>
                </w:p>
              </w:tc>
              <w:tc>
                <w:tcPr>
                  <w:tcW w:w="1134" w:type="dxa"/>
                </w:tcPr>
                <w:p w14:paraId="03F77FEB"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515</w:t>
                  </w:r>
                </w:p>
              </w:tc>
              <w:tc>
                <w:tcPr>
                  <w:tcW w:w="1134" w:type="dxa"/>
                </w:tcPr>
                <w:p w14:paraId="48F311F8"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457</w:t>
                  </w:r>
                </w:p>
              </w:tc>
              <w:tc>
                <w:tcPr>
                  <w:tcW w:w="1202" w:type="dxa"/>
                </w:tcPr>
                <w:p w14:paraId="30052864"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551</w:t>
                  </w:r>
                </w:p>
              </w:tc>
            </w:tr>
            <w:tr w:rsidR="00FD23B5" w:rsidRPr="00F52EEF" w14:paraId="071F604E" w14:textId="77777777" w:rsidTr="0069084B">
              <w:trPr>
                <w:jc w:val="center"/>
              </w:trPr>
              <w:tc>
                <w:tcPr>
                  <w:tcW w:w="3367" w:type="dxa"/>
                </w:tcPr>
                <w:p w14:paraId="70FE43FD"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zúčastněných</w:t>
                  </w:r>
                </w:p>
              </w:tc>
              <w:tc>
                <w:tcPr>
                  <w:tcW w:w="1134" w:type="dxa"/>
                </w:tcPr>
                <w:p w14:paraId="65833127"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431</w:t>
                  </w:r>
                </w:p>
              </w:tc>
              <w:tc>
                <w:tcPr>
                  <w:tcW w:w="1276" w:type="dxa"/>
                </w:tcPr>
                <w:p w14:paraId="750182E6"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428</w:t>
                  </w:r>
                </w:p>
              </w:tc>
              <w:tc>
                <w:tcPr>
                  <w:tcW w:w="1134" w:type="dxa"/>
                </w:tcPr>
                <w:p w14:paraId="5607BAAC"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398</w:t>
                  </w:r>
                </w:p>
              </w:tc>
              <w:tc>
                <w:tcPr>
                  <w:tcW w:w="1134" w:type="dxa"/>
                </w:tcPr>
                <w:p w14:paraId="019141EA"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355</w:t>
                  </w:r>
                </w:p>
              </w:tc>
              <w:tc>
                <w:tcPr>
                  <w:tcW w:w="1202" w:type="dxa"/>
                </w:tcPr>
                <w:p w14:paraId="3C9A50ED"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412</w:t>
                  </w:r>
                </w:p>
              </w:tc>
            </w:tr>
            <w:tr w:rsidR="00FD23B5" w:rsidRPr="00F52EEF" w14:paraId="2E45E3D1" w14:textId="77777777" w:rsidTr="0069084B">
              <w:trPr>
                <w:jc w:val="center"/>
              </w:trPr>
              <w:tc>
                <w:tcPr>
                  <w:tcW w:w="3367" w:type="dxa"/>
                </w:tcPr>
                <w:p w14:paraId="59BE44DC"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přijati celkem</w:t>
                  </w:r>
                </w:p>
              </w:tc>
              <w:tc>
                <w:tcPr>
                  <w:tcW w:w="1134" w:type="dxa"/>
                </w:tcPr>
                <w:p w14:paraId="7364926C"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58</w:t>
                  </w:r>
                </w:p>
              </w:tc>
              <w:tc>
                <w:tcPr>
                  <w:tcW w:w="1276" w:type="dxa"/>
                </w:tcPr>
                <w:p w14:paraId="745225A7"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64</w:t>
                  </w:r>
                </w:p>
              </w:tc>
              <w:tc>
                <w:tcPr>
                  <w:tcW w:w="1134" w:type="dxa"/>
                </w:tcPr>
                <w:p w14:paraId="0E7B7194"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63</w:t>
                  </w:r>
                </w:p>
              </w:tc>
              <w:tc>
                <w:tcPr>
                  <w:tcW w:w="1134" w:type="dxa"/>
                </w:tcPr>
                <w:p w14:paraId="30C102A0"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67</w:t>
                  </w:r>
                </w:p>
              </w:tc>
              <w:tc>
                <w:tcPr>
                  <w:tcW w:w="1202" w:type="dxa"/>
                </w:tcPr>
                <w:p w14:paraId="778E6F04"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65</w:t>
                  </w:r>
                </w:p>
              </w:tc>
            </w:tr>
            <w:tr w:rsidR="00FD23B5" w:rsidRPr="00F52EEF" w14:paraId="578F7A6A" w14:textId="77777777" w:rsidTr="0069084B">
              <w:trPr>
                <w:jc w:val="center"/>
              </w:trPr>
              <w:tc>
                <w:tcPr>
                  <w:tcW w:w="3367" w:type="dxa"/>
                </w:tcPr>
                <w:p w14:paraId="4A418A0A" w14:textId="77777777" w:rsidR="00FD23B5" w:rsidRPr="00F52EEF" w:rsidRDefault="00FD23B5" w:rsidP="00935F76">
                  <w:pPr>
                    <w:tabs>
                      <w:tab w:val="left" w:pos="567"/>
                    </w:tabs>
                    <w:rPr>
                      <w:rFonts w:asciiTheme="minorHAnsi" w:hAnsiTheme="minorHAnsi" w:cstheme="minorHAnsi"/>
                      <w:b/>
                    </w:rPr>
                  </w:pPr>
                  <w:r w:rsidRPr="00F52EEF">
                    <w:rPr>
                      <w:rFonts w:asciiTheme="minorHAnsi" w:hAnsiTheme="minorHAnsi" w:cstheme="minorHAnsi"/>
                      <w:b/>
                    </w:rPr>
                    <w:t>nastoupili ke studiu</w:t>
                  </w:r>
                </w:p>
              </w:tc>
              <w:tc>
                <w:tcPr>
                  <w:tcW w:w="1134" w:type="dxa"/>
                </w:tcPr>
                <w:p w14:paraId="4F59758D"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57</w:t>
                  </w:r>
                </w:p>
              </w:tc>
              <w:tc>
                <w:tcPr>
                  <w:tcW w:w="1276" w:type="dxa"/>
                </w:tcPr>
                <w:p w14:paraId="35FF8CD9"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62</w:t>
                  </w:r>
                </w:p>
              </w:tc>
              <w:tc>
                <w:tcPr>
                  <w:tcW w:w="1134" w:type="dxa"/>
                </w:tcPr>
                <w:p w14:paraId="27CB2684"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63</w:t>
                  </w:r>
                </w:p>
              </w:tc>
              <w:tc>
                <w:tcPr>
                  <w:tcW w:w="1134" w:type="dxa"/>
                </w:tcPr>
                <w:p w14:paraId="37916CF2"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65</w:t>
                  </w:r>
                </w:p>
              </w:tc>
              <w:tc>
                <w:tcPr>
                  <w:tcW w:w="1202" w:type="dxa"/>
                </w:tcPr>
                <w:p w14:paraId="610D5555" w14:textId="77777777" w:rsidR="00FD23B5" w:rsidRPr="00F52EEF" w:rsidRDefault="00FD23B5" w:rsidP="00935F76">
                  <w:pPr>
                    <w:tabs>
                      <w:tab w:val="left" w:pos="567"/>
                    </w:tabs>
                    <w:jc w:val="center"/>
                    <w:rPr>
                      <w:rFonts w:asciiTheme="minorHAnsi" w:hAnsiTheme="minorHAnsi" w:cstheme="minorHAnsi"/>
                    </w:rPr>
                  </w:pPr>
                  <w:r w:rsidRPr="00F52EEF">
                    <w:rPr>
                      <w:rFonts w:asciiTheme="minorHAnsi" w:hAnsiTheme="minorHAnsi" w:cstheme="minorHAnsi"/>
                    </w:rPr>
                    <w:t>60</w:t>
                  </w:r>
                </w:p>
              </w:tc>
            </w:tr>
          </w:tbl>
          <w:p w14:paraId="65C03717" w14:textId="77777777" w:rsidR="00FD23B5" w:rsidRPr="00F52EEF" w:rsidRDefault="00FD23B5" w:rsidP="00935F76">
            <w:pPr>
              <w:tabs>
                <w:tab w:val="left" w:pos="567"/>
              </w:tabs>
              <w:jc w:val="both"/>
              <w:rPr>
                <w:rFonts w:asciiTheme="minorHAnsi" w:hAnsiTheme="minorHAnsi" w:cstheme="minorHAnsi"/>
              </w:rPr>
            </w:pPr>
          </w:p>
          <w:p w14:paraId="1B9DC731" w14:textId="77777777" w:rsidR="00FD23B5" w:rsidRPr="00F52EEF" w:rsidRDefault="00FD23B5" w:rsidP="00935F76">
            <w:pPr>
              <w:tabs>
                <w:tab w:val="left" w:pos="567"/>
              </w:tabs>
              <w:jc w:val="both"/>
              <w:rPr>
                <w:rFonts w:asciiTheme="minorHAnsi" w:hAnsiTheme="minorHAnsi" w:cstheme="minorHAnsi"/>
              </w:rPr>
            </w:pPr>
          </w:p>
          <w:p w14:paraId="549BE8EF" w14:textId="0C75BB44" w:rsidR="00114C26" w:rsidRPr="00F52EEF" w:rsidRDefault="00114C26" w:rsidP="00935F76">
            <w:pPr>
              <w:tabs>
                <w:tab w:val="left" w:pos="567"/>
              </w:tabs>
              <w:jc w:val="both"/>
              <w:rPr>
                <w:rFonts w:asciiTheme="minorHAnsi" w:hAnsiTheme="minorHAnsi" w:cstheme="minorHAnsi"/>
              </w:rPr>
            </w:pPr>
            <w:r w:rsidRPr="00F52EEF">
              <w:rPr>
                <w:rFonts w:asciiTheme="minorHAnsi" w:hAnsiTheme="minorHAnsi" w:cstheme="minorHAnsi"/>
              </w:rPr>
              <w:t>Předpokládaný maximálně počet přijatých uchazečů do studijního programu</w:t>
            </w:r>
            <w:r w:rsidR="00FD23B5" w:rsidRPr="00F52EEF">
              <w:rPr>
                <w:rFonts w:asciiTheme="minorHAnsi" w:hAnsiTheme="minorHAnsi" w:cstheme="minorHAnsi"/>
              </w:rPr>
              <w:t xml:space="preserve"> v kombinované formě studia</w:t>
            </w:r>
            <w:r w:rsidRPr="00F52EEF">
              <w:rPr>
                <w:rFonts w:asciiTheme="minorHAnsi" w:hAnsiTheme="minorHAnsi" w:cstheme="minorHAnsi"/>
              </w:rPr>
              <w:t xml:space="preserve"> je 60.</w:t>
            </w:r>
          </w:p>
          <w:p w14:paraId="7C43FDD3" w14:textId="77777777" w:rsidR="00114C26" w:rsidRPr="00F52EEF" w:rsidRDefault="00114C26" w:rsidP="00935F76">
            <w:pPr>
              <w:tabs>
                <w:tab w:val="left" w:pos="567"/>
              </w:tabs>
              <w:rPr>
                <w:rFonts w:asciiTheme="minorHAnsi" w:hAnsiTheme="minorHAnsi" w:cstheme="minorHAnsi"/>
              </w:rPr>
            </w:pPr>
          </w:p>
          <w:tbl>
            <w:tblPr>
              <w:tblW w:w="0" w:type="auto"/>
              <w:jc w:val="center"/>
              <w:tblLayout w:type="fixed"/>
              <w:tblLook w:val="04A0" w:firstRow="1" w:lastRow="0" w:firstColumn="1" w:lastColumn="0" w:noHBand="0" w:noVBand="1"/>
            </w:tblPr>
            <w:tblGrid>
              <w:gridCol w:w="3469"/>
              <w:gridCol w:w="1134"/>
              <w:gridCol w:w="1174"/>
              <w:gridCol w:w="1134"/>
              <w:gridCol w:w="1134"/>
              <w:gridCol w:w="1202"/>
            </w:tblGrid>
            <w:tr w:rsidR="00114C26" w:rsidRPr="00F52EEF" w14:paraId="0AEB73CE" w14:textId="77777777" w:rsidTr="0069084B">
              <w:trPr>
                <w:jc w:val="center"/>
              </w:trPr>
              <w:tc>
                <w:tcPr>
                  <w:tcW w:w="3469" w:type="dxa"/>
                  <w:tcBorders>
                    <w:top w:val="single" w:sz="4" w:space="0" w:color="auto"/>
                    <w:left w:val="single" w:sz="4" w:space="0" w:color="auto"/>
                    <w:bottom w:val="single" w:sz="4" w:space="0" w:color="auto"/>
                    <w:right w:val="single" w:sz="4" w:space="0" w:color="auto"/>
                  </w:tcBorders>
                </w:tcPr>
                <w:p w14:paraId="576D8229" w14:textId="2291C99F" w:rsidR="00114C26" w:rsidRPr="00F52EEF" w:rsidRDefault="006738F2" w:rsidP="00935F76">
                  <w:pPr>
                    <w:tabs>
                      <w:tab w:val="left" w:pos="567"/>
                    </w:tabs>
                    <w:rPr>
                      <w:rFonts w:asciiTheme="minorHAnsi" w:hAnsiTheme="minorHAnsi" w:cstheme="minorHAnsi"/>
                      <w:b/>
                    </w:rPr>
                  </w:pPr>
                  <w:r w:rsidRPr="00F52EEF">
                    <w:rPr>
                      <w:rFonts w:asciiTheme="minorHAnsi" w:hAnsiTheme="minorHAnsi" w:cstheme="minorHAnsi"/>
                      <w:b/>
                    </w:rPr>
                    <w:t>KOMBINOVANÁ FORMA STUDIA</w:t>
                  </w:r>
                </w:p>
              </w:tc>
              <w:tc>
                <w:tcPr>
                  <w:tcW w:w="1134" w:type="dxa"/>
                  <w:tcBorders>
                    <w:top w:val="single" w:sz="4" w:space="0" w:color="auto"/>
                    <w:left w:val="single" w:sz="4" w:space="0" w:color="auto"/>
                    <w:bottom w:val="single" w:sz="4" w:space="0" w:color="auto"/>
                    <w:right w:val="single" w:sz="4" w:space="0" w:color="auto"/>
                  </w:tcBorders>
                  <w:hideMark/>
                </w:tcPr>
                <w:p w14:paraId="1F273823"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2015/2016</w:t>
                  </w:r>
                </w:p>
              </w:tc>
              <w:tc>
                <w:tcPr>
                  <w:tcW w:w="1174" w:type="dxa"/>
                  <w:tcBorders>
                    <w:top w:val="single" w:sz="4" w:space="0" w:color="auto"/>
                    <w:left w:val="single" w:sz="4" w:space="0" w:color="auto"/>
                    <w:bottom w:val="single" w:sz="4" w:space="0" w:color="auto"/>
                    <w:right w:val="single" w:sz="4" w:space="0" w:color="auto"/>
                  </w:tcBorders>
                  <w:hideMark/>
                </w:tcPr>
                <w:p w14:paraId="3EA15701"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2016/2017</w:t>
                  </w:r>
                </w:p>
              </w:tc>
              <w:tc>
                <w:tcPr>
                  <w:tcW w:w="1134" w:type="dxa"/>
                  <w:tcBorders>
                    <w:top w:val="single" w:sz="4" w:space="0" w:color="auto"/>
                    <w:left w:val="single" w:sz="4" w:space="0" w:color="auto"/>
                    <w:bottom w:val="single" w:sz="4" w:space="0" w:color="auto"/>
                    <w:right w:val="single" w:sz="4" w:space="0" w:color="auto"/>
                  </w:tcBorders>
                  <w:hideMark/>
                </w:tcPr>
                <w:p w14:paraId="4E93955B"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2017/2018</w:t>
                  </w:r>
                </w:p>
              </w:tc>
              <w:tc>
                <w:tcPr>
                  <w:tcW w:w="1134" w:type="dxa"/>
                  <w:tcBorders>
                    <w:top w:val="single" w:sz="4" w:space="0" w:color="auto"/>
                    <w:left w:val="single" w:sz="4" w:space="0" w:color="auto"/>
                    <w:bottom w:val="single" w:sz="4" w:space="0" w:color="auto"/>
                    <w:right w:val="single" w:sz="4" w:space="0" w:color="auto"/>
                  </w:tcBorders>
                  <w:hideMark/>
                </w:tcPr>
                <w:p w14:paraId="0ED5B5A7"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2018/2019</w:t>
                  </w:r>
                </w:p>
              </w:tc>
              <w:tc>
                <w:tcPr>
                  <w:tcW w:w="1202" w:type="dxa"/>
                  <w:tcBorders>
                    <w:top w:val="single" w:sz="4" w:space="0" w:color="auto"/>
                    <w:left w:val="single" w:sz="4" w:space="0" w:color="auto"/>
                    <w:bottom w:val="single" w:sz="4" w:space="0" w:color="auto"/>
                    <w:right w:val="single" w:sz="4" w:space="0" w:color="auto"/>
                  </w:tcBorders>
                  <w:hideMark/>
                </w:tcPr>
                <w:p w14:paraId="37A6893B"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2019/2020</w:t>
                  </w:r>
                </w:p>
              </w:tc>
            </w:tr>
            <w:tr w:rsidR="00114C26" w:rsidRPr="00F52EEF" w14:paraId="14BB30B0" w14:textId="77777777" w:rsidTr="0069084B">
              <w:trPr>
                <w:jc w:val="center"/>
              </w:trPr>
              <w:tc>
                <w:tcPr>
                  <w:tcW w:w="3469" w:type="dxa"/>
                  <w:tcBorders>
                    <w:top w:val="single" w:sz="4" w:space="0" w:color="auto"/>
                    <w:left w:val="single" w:sz="4" w:space="0" w:color="auto"/>
                    <w:bottom w:val="single" w:sz="4" w:space="0" w:color="auto"/>
                    <w:right w:val="single" w:sz="4" w:space="0" w:color="auto"/>
                  </w:tcBorders>
                  <w:hideMark/>
                </w:tcPr>
                <w:p w14:paraId="05C65160" w14:textId="062B214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počet přihlášek</w:t>
                  </w:r>
                  <w:r w:rsidR="00E91E1A" w:rsidRPr="00F52EEF">
                    <w:rPr>
                      <w:rFonts w:asciiTheme="minorHAnsi" w:hAnsiTheme="minorHAnsi" w:cstheme="minorHAnsi"/>
                      <w:b/>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242C7172"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127</w:t>
                  </w:r>
                </w:p>
              </w:tc>
              <w:tc>
                <w:tcPr>
                  <w:tcW w:w="1174" w:type="dxa"/>
                  <w:tcBorders>
                    <w:top w:val="single" w:sz="4" w:space="0" w:color="auto"/>
                    <w:left w:val="single" w:sz="4" w:space="0" w:color="auto"/>
                    <w:bottom w:val="single" w:sz="4" w:space="0" w:color="auto"/>
                    <w:right w:val="single" w:sz="4" w:space="0" w:color="auto"/>
                  </w:tcBorders>
                  <w:hideMark/>
                </w:tcPr>
                <w:p w14:paraId="5808E446"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103</w:t>
                  </w:r>
                </w:p>
              </w:tc>
              <w:tc>
                <w:tcPr>
                  <w:tcW w:w="1134" w:type="dxa"/>
                  <w:tcBorders>
                    <w:top w:val="single" w:sz="4" w:space="0" w:color="auto"/>
                    <w:left w:val="single" w:sz="4" w:space="0" w:color="auto"/>
                    <w:bottom w:val="single" w:sz="4" w:space="0" w:color="auto"/>
                    <w:right w:val="single" w:sz="4" w:space="0" w:color="auto"/>
                  </w:tcBorders>
                  <w:hideMark/>
                </w:tcPr>
                <w:p w14:paraId="682A44AB"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91</w:t>
                  </w:r>
                </w:p>
              </w:tc>
              <w:tc>
                <w:tcPr>
                  <w:tcW w:w="1134" w:type="dxa"/>
                  <w:tcBorders>
                    <w:top w:val="single" w:sz="4" w:space="0" w:color="auto"/>
                    <w:left w:val="single" w:sz="4" w:space="0" w:color="auto"/>
                    <w:bottom w:val="single" w:sz="4" w:space="0" w:color="auto"/>
                    <w:right w:val="single" w:sz="4" w:space="0" w:color="auto"/>
                  </w:tcBorders>
                  <w:hideMark/>
                </w:tcPr>
                <w:p w14:paraId="38993BE6"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88</w:t>
                  </w:r>
                </w:p>
              </w:tc>
              <w:tc>
                <w:tcPr>
                  <w:tcW w:w="1202" w:type="dxa"/>
                  <w:tcBorders>
                    <w:top w:val="single" w:sz="4" w:space="0" w:color="auto"/>
                    <w:left w:val="single" w:sz="4" w:space="0" w:color="auto"/>
                    <w:bottom w:val="single" w:sz="4" w:space="0" w:color="auto"/>
                    <w:right w:val="single" w:sz="4" w:space="0" w:color="auto"/>
                  </w:tcBorders>
                  <w:hideMark/>
                </w:tcPr>
                <w:p w14:paraId="699BAFFB"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140</w:t>
                  </w:r>
                </w:p>
              </w:tc>
            </w:tr>
            <w:tr w:rsidR="00114C26" w:rsidRPr="00F52EEF" w14:paraId="109C1D76" w14:textId="77777777" w:rsidTr="0069084B">
              <w:trPr>
                <w:jc w:val="center"/>
              </w:trPr>
              <w:tc>
                <w:tcPr>
                  <w:tcW w:w="3469" w:type="dxa"/>
                  <w:tcBorders>
                    <w:top w:val="single" w:sz="4" w:space="0" w:color="auto"/>
                    <w:left w:val="single" w:sz="4" w:space="0" w:color="auto"/>
                    <w:bottom w:val="single" w:sz="4" w:space="0" w:color="auto"/>
                    <w:right w:val="single" w:sz="4" w:space="0" w:color="auto"/>
                  </w:tcBorders>
                  <w:hideMark/>
                </w:tcPr>
                <w:p w14:paraId="6C47971E"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zúčastněných</w:t>
                  </w:r>
                </w:p>
              </w:tc>
              <w:tc>
                <w:tcPr>
                  <w:tcW w:w="1134" w:type="dxa"/>
                  <w:tcBorders>
                    <w:top w:val="single" w:sz="4" w:space="0" w:color="auto"/>
                    <w:left w:val="single" w:sz="4" w:space="0" w:color="auto"/>
                    <w:bottom w:val="single" w:sz="4" w:space="0" w:color="auto"/>
                    <w:right w:val="single" w:sz="4" w:space="0" w:color="auto"/>
                  </w:tcBorders>
                  <w:hideMark/>
                </w:tcPr>
                <w:p w14:paraId="117D492C"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99</w:t>
                  </w:r>
                </w:p>
              </w:tc>
              <w:tc>
                <w:tcPr>
                  <w:tcW w:w="1174" w:type="dxa"/>
                  <w:tcBorders>
                    <w:top w:val="single" w:sz="4" w:space="0" w:color="auto"/>
                    <w:left w:val="single" w:sz="4" w:space="0" w:color="auto"/>
                    <w:bottom w:val="single" w:sz="4" w:space="0" w:color="auto"/>
                    <w:right w:val="single" w:sz="4" w:space="0" w:color="auto"/>
                  </w:tcBorders>
                  <w:hideMark/>
                </w:tcPr>
                <w:p w14:paraId="0E6CC66C"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76</w:t>
                  </w:r>
                </w:p>
              </w:tc>
              <w:tc>
                <w:tcPr>
                  <w:tcW w:w="1134" w:type="dxa"/>
                  <w:tcBorders>
                    <w:top w:val="single" w:sz="4" w:space="0" w:color="auto"/>
                    <w:left w:val="single" w:sz="4" w:space="0" w:color="auto"/>
                    <w:bottom w:val="single" w:sz="4" w:space="0" w:color="auto"/>
                    <w:right w:val="single" w:sz="4" w:space="0" w:color="auto"/>
                  </w:tcBorders>
                  <w:hideMark/>
                </w:tcPr>
                <w:p w14:paraId="7E04E1DD"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65</w:t>
                  </w:r>
                </w:p>
              </w:tc>
              <w:tc>
                <w:tcPr>
                  <w:tcW w:w="1134" w:type="dxa"/>
                  <w:tcBorders>
                    <w:top w:val="single" w:sz="4" w:space="0" w:color="auto"/>
                    <w:left w:val="single" w:sz="4" w:space="0" w:color="auto"/>
                    <w:bottom w:val="single" w:sz="4" w:space="0" w:color="auto"/>
                    <w:right w:val="single" w:sz="4" w:space="0" w:color="auto"/>
                  </w:tcBorders>
                  <w:hideMark/>
                </w:tcPr>
                <w:p w14:paraId="1C59EA2D"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64</w:t>
                  </w:r>
                </w:p>
              </w:tc>
              <w:tc>
                <w:tcPr>
                  <w:tcW w:w="1202" w:type="dxa"/>
                  <w:tcBorders>
                    <w:top w:val="single" w:sz="4" w:space="0" w:color="auto"/>
                    <w:left w:val="single" w:sz="4" w:space="0" w:color="auto"/>
                    <w:bottom w:val="single" w:sz="4" w:space="0" w:color="auto"/>
                    <w:right w:val="single" w:sz="4" w:space="0" w:color="auto"/>
                  </w:tcBorders>
                  <w:hideMark/>
                </w:tcPr>
                <w:p w14:paraId="407982CF"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111</w:t>
                  </w:r>
                </w:p>
              </w:tc>
            </w:tr>
            <w:tr w:rsidR="00114C26" w:rsidRPr="00F52EEF" w14:paraId="2AA1FF79" w14:textId="77777777" w:rsidTr="0069084B">
              <w:trPr>
                <w:jc w:val="center"/>
              </w:trPr>
              <w:tc>
                <w:tcPr>
                  <w:tcW w:w="3469" w:type="dxa"/>
                  <w:tcBorders>
                    <w:top w:val="single" w:sz="4" w:space="0" w:color="auto"/>
                    <w:left w:val="single" w:sz="4" w:space="0" w:color="auto"/>
                    <w:bottom w:val="single" w:sz="4" w:space="0" w:color="auto"/>
                    <w:right w:val="single" w:sz="4" w:space="0" w:color="auto"/>
                  </w:tcBorders>
                  <w:hideMark/>
                </w:tcPr>
                <w:p w14:paraId="5022FEAC"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přijati celkem</w:t>
                  </w:r>
                </w:p>
              </w:tc>
              <w:tc>
                <w:tcPr>
                  <w:tcW w:w="1134" w:type="dxa"/>
                  <w:tcBorders>
                    <w:top w:val="single" w:sz="4" w:space="0" w:color="auto"/>
                    <w:left w:val="single" w:sz="4" w:space="0" w:color="auto"/>
                    <w:bottom w:val="single" w:sz="4" w:space="0" w:color="auto"/>
                    <w:right w:val="single" w:sz="4" w:space="0" w:color="auto"/>
                  </w:tcBorders>
                  <w:hideMark/>
                </w:tcPr>
                <w:p w14:paraId="6990FF46"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33</w:t>
                  </w:r>
                </w:p>
              </w:tc>
              <w:tc>
                <w:tcPr>
                  <w:tcW w:w="1174" w:type="dxa"/>
                  <w:tcBorders>
                    <w:top w:val="single" w:sz="4" w:space="0" w:color="auto"/>
                    <w:left w:val="single" w:sz="4" w:space="0" w:color="auto"/>
                    <w:bottom w:val="single" w:sz="4" w:space="0" w:color="auto"/>
                    <w:right w:val="single" w:sz="4" w:space="0" w:color="auto"/>
                  </w:tcBorders>
                  <w:hideMark/>
                </w:tcPr>
                <w:p w14:paraId="7A9E04C1"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46</w:t>
                  </w:r>
                </w:p>
              </w:tc>
              <w:tc>
                <w:tcPr>
                  <w:tcW w:w="1134" w:type="dxa"/>
                  <w:tcBorders>
                    <w:top w:val="single" w:sz="4" w:space="0" w:color="auto"/>
                    <w:left w:val="single" w:sz="4" w:space="0" w:color="auto"/>
                    <w:bottom w:val="single" w:sz="4" w:space="0" w:color="auto"/>
                    <w:right w:val="single" w:sz="4" w:space="0" w:color="auto"/>
                  </w:tcBorders>
                  <w:hideMark/>
                </w:tcPr>
                <w:p w14:paraId="1B2968A3"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50</w:t>
                  </w:r>
                </w:p>
              </w:tc>
              <w:tc>
                <w:tcPr>
                  <w:tcW w:w="1134" w:type="dxa"/>
                  <w:tcBorders>
                    <w:top w:val="single" w:sz="4" w:space="0" w:color="auto"/>
                    <w:left w:val="single" w:sz="4" w:space="0" w:color="auto"/>
                    <w:bottom w:val="single" w:sz="4" w:space="0" w:color="auto"/>
                    <w:right w:val="single" w:sz="4" w:space="0" w:color="auto"/>
                  </w:tcBorders>
                  <w:hideMark/>
                </w:tcPr>
                <w:p w14:paraId="1E9FE6E5"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55</w:t>
                  </w:r>
                </w:p>
              </w:tc>
              <w:tc>
                <w:tcPr>
                  <w:tcW w:w="1202" w:type="dxa"/>
                  <w:tcBorders>
                    <w:top w:val="single" w:sz="4" w:space="0" w:color="auto"/>
                    <w:left w:val="single" w:sz="4" w:space="0" w:color="auto"/>
                    <w:bottom w:val="single" w:sz="4" w:space="0" w:color="auto"/>
                    <w:right w:val="single" w:sz="4" w:space="0" w:color="auto"/>
                  </w:tcBorders>
                  <w:hideMark/>
                </w:tcPr>
                <w:p w14:paraId="7769A313"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63</w:t>
                  </w:r>
                </w:p>
              </w:tc>
            </w:tr>
            <w:tr w:rsidR="00114C26" w:rsidRPr="00F52EEF" w14:paraId="20337FB8" w14:textId="77777777" w:rsidTr="0069084B">
              <w:trPr>
                <w:jc w:val="center"/>
              </w:trPr>
              <w:tc>
                <w:tcPr>
                  <w:tcW w:w="3469" w:type="dxa"/>
                  <w:tcBorders>
                    <w:top w:val="single" w:sz="4" w:space="0" w:color="auto"/>
                    <w:left w:val="single" w:sz="4" w:space="0" w:color="auto"/>
                    <w:bottom w:val="single" w:sz="4" w:space="0" w:color="auto"/>
                    <w:right w:val="single" w:sz="4" w:space="0" w:color="auto"/>
                  </w:tcBorders>
                  <w:hideMark/>
                </w:tcPr>
                <w:p w14:paraId="23D28A45"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nastoupili ke studiu</w:t>
                  </w:r>
                </w:p>
              </w:tc>
              <w:tc>
                <w:tcPr>
                  <w:tcW w:w="1134" w:type="dxa"/>
                  <w:tcBorders>
                    <w:top w:val="single" w:sz="4" w:space="0" w:color="auto"/>
                    <w:left w:val="single" w:sz="4" w:space="0" w:color="auto"/>
                    <w:bottom w:val="single" w:sz="4" w:space="0" w:color="auto"/>
                    <w:right w:val="single" w:sz="4" w:space="0" w:color="auto"/>
                  </w:tcBorders>
                  <w:hideMark/>
                </w:tcPr>
                <w:p w14:paraId="5F0F2D37"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33</w:t>
                  </w:r>
                </w:p>
              </w:tc>
              <w:tc>
                <w:tcPr>
                  <w:tcW w:w="1174" w:type="dxa"/>
                  <w:tcBorders>
                    <w:top w:val="single" w:sz="4" w:space="0" w:color="auto"/>
                    <w:left w:val="single" w:sz="4" w:space="0" w:color="auto"/>
                    <w:bottom w:val="single" w:sz="4" w:space="0" w:color="auto"/>
                    <w:right w:val="single" w:sz="4" w:space="0" w:color="auto"/>
                  </w:tcBorders>
                  <w:hideMark/>
                </w:tcPr>
                <w:p w14:paraId="64468101"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46</w:t>
                  </w:r>
                </w:p>
              </w:tc>
              <w:tc>
                <w:tcPr>
                  <w:tcW w:w="1134" w:type="dxa"/>
                  <w:tcBorders>
                    <w:top w:val="single" w:sz="4" w:space="0" w:color="auto"/>
                    <w:left w:val="single" w:sz="4" w:space="0" w:color="auto"/>
                    <w:bottom w:val="single" w:sz="4" w:space="0" w:color="auto"/>
                    <w:right w:val="single" w:sz="4" w:space="0" w:color="auto"/>
                  </w:tcBorders>
                  <w:hideMark/>
                </w:tcPr>
                <w:p w14:paraId="7FCFDE06"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50</w:t>
                  </w:r>
                </w:p>
              </w:tc>
              <w:tc>
                <w:tcPr>
                  <w:tcW w:w="1134" w:type="dxa"/>
                  <w:tcBorders>
                    <w:top w:val="single" w:sz="4" w:space="0" w:color="auto"/>
                    <w:left w:val="single" w:sz="4" w:space="0" w:color="auto"/>
                    <w:bottom w:val="single" w:sz="4" w:space="0" w:color="auto"/>
                    <w:right w:val="single" w:sz="4" w:space="0" w:color="auto"/>
                  </w:tcBorders>
                  <w:hideMark/>
                </w:tcPr>
                <w:p w14:paraId="64858423"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55</w:t>
                  </w:r>
                </w:p>
              </w:tc>
              <w:tc>
                <w:tcPr>
                  <w:tcW w:w="1202" w:type="dxa"/>
                  <w:tcBorders>
                    <w:top w:val="single" w:sz="4" w:space="0" w:color="auto"/>
                    <w:left w:val="single" w:sz="4" w:space="0" w:color="auto"/>
                    <w:bottom w:val="single" w:sz="4" w:space="0" w:color="auto"/>
                    <w:right w:val="single" w:sz="4" w:space="0" w:color="auto"/>
                  </w:tcBorders>
                  <w:hideMark/>
                </w:tcPr>
                <w:p w14:paraId="712B2B92" w14:textId="77777777" w:rsidR="00114C26" w:rsidRPr="00F52EEF" w:rsidRDefault="00114C26" w:rsidP="00935F76">
                  <w:pPr>
                    <w:tabs>
                      <w:tab w:val="left" w:pos="567"/>
                    </w:tabs>
                    <w:jc w:val="center"/>
                    <w:rPr>
                      <w:rFonts w:asciiTheme="minorHAnsi" w:hAnsiTheme="minorHAnsi" w:cstheme="minorHAnsi"/>
                    </w:rPr>
                  </w:pPr>
                  <w:r w:rsidRPr="00F52EEF">
                    <w:rPr>
                      <w:rFonts w:asciiTheme="minorHAnsi" w:hAnsiTheme="minorHAnsi" w:cstheme="minorHAnsi"/>
                    </w:rPr>
                    <w:t>49</w:t>
                  </w:r>
                </w:p>
              </w:tc>
            </w:tr>
          </w:tbl>
          <w:p w14:paraId="43B68919" w14:textId="77777777" w:rsidR="00114C26" w:rsidRPr="00F52EEF" w:rsidRDefault="00114C26" w:rsidP="00935F76">
            <w:pPr>
              <w:tabs>
                <w:tab w:val="left" w:pos="567"/>
              </w:tabs>
              <w:rPr>
                <w:rFonts w:asciiTheme="minorHAnsi" w:hAnsiTheme="minorHAnsi" w:cstheme="minorHAnsi"/>
              </w:rPr>
            </w:pPr>
          </w:p>
          <w:p w14:paraId="72B77D19" w14:textId="5C79B235" w:rsidR="00FD23B5" w:rsidRPr="00F52EEF" w:rsidRDefault="00FD23B5" w:rsidP="00935F76">
            <w:pPr>
              <w:tabs>
                <w:tab w:val="left" w:pos="567"/>
              </w:tabs>
              <w:rPr>
                <w:rFonts w:asciiTheme="minorHAnsi" w:hAnsiTheme="minorHAnsi" w:cstheme="minorHAnsi"/>
              </w:rPr>
            </w:pPr>
          </w:p>
        </w:tc>
      </w:tr>
      <w:tr w:rsidR="00114C26" w:rsidRPr="00F52EEF" w14:paraId="6B58CF79" w14:textId="77777777" w:rsidTr="00BA43B1">
        <w:trPr>
          <w:gridAfter w:val="3"/>
          <w:wAfter w:w="182" w:type="dxa"/>
          <w:trHeight w:val="200"/>
        </w:trPr>
        <w:tc>
          <w:tcPr>
            <w:tcW w:w="10490"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3762FB8B" w14:textId="77777777" w:rsidR="00114C26" w:rsidRPr="00F52EEF" w:rsidRDefault="00114C26" w:rsidP="00935F76">
            <w:pPr>
              <w:tabs>
                <w:tab w:val="left" w:pos="567"/>
              </w:tabs>
              <w:rPr>
                <w:rFonts w:asciiTheme="minorHAnsi" w:hAnsiTheme="minorHAnsi" w:cstheme="minorHAnsi"/>
                <w:b/>
              </w:rPr>
            </w:pPr>
            <w:r w:rsidRPr="00F52EEF">
              <w:rPr>
                <w:rFonts w:asciiTheme="minorHAnsi" w:hAnsiTheme="minorHAnsi" w:cstheme="minorHAnsi"/>
                <w:b/>
              </w:rPr>
              <w:t>Předpokládaná uplatnitelnost absolventů na trhu práce</w:t>
            </w:r>
          </w:p>
        </w:tc>
      </w:tr>
      <w:tr w:rsidR="00114C26" w:rsidRPr="00F52EEF" w14:paraId="5A4A4DB3" w14:textId="77777777" w:rsidTr="00BA43B1">
        <w:trPr>
          <w:gridAfter w:val="3"/>
          <w:wAfter w:w="182" w:type="dxa"/>
          <w:trHeight w:val="2466"/>
        </w:trPr>
        <w:tc>
          <w:tcPr>
            <w:tcW w:w="10490" w:type="dxa"/>
            <w:gridSpan w:val="10"/>
            <w:tcBorders>
              <w:top w:val="single" w:sz="4" w:space="0" w:color="auto"/>
              <w:left w:val="single" w:sz="4" w:space="0" w:color="auto"/>
              <w:bottom w:val="single" w:sz="4" w:space="0" w:color="auto"/>
              <w:right w:val="single" w:sz="4" w:space="0" w:color="auto"/>
            </w:tcBorders>
            <w:shd w:val="clear" w:color="auto" w:fill="FFFFFF"/>
            <w:hideMark/>
          </w:tcPr>
          <w:p w14:paraId="491C35D7" w14:textId="27BCD414" w:rsidR="00114C26" w:rsidRPr="00F52EEF" w:rsidRDefault="00114C26" w:rsidP="00935F76">
            <w:pPr>
              <w:shd w:val="clear" w:color="auto" w:fill="FFFFFF"/>
              <w:tabs>
                <w:tab w:val="left" w:pos="360"/>
                <w:tab w:val="left" w:pos="567"/>
              </w:tabs>
              <w:spacing w:after="120" w:line="276" w:lineRule="auto"/>
              <w:ind w:right="6"/>
              <w:jc w:val="both"/>
              <w:rPr>
                <w:rFonts w:asciiTheme="minorHAnsi" w:hAnsiTheme="minorHAnsi" w:cstheme="minorHAnsi"/>
                <w:spacing w:val="-2"/>
              </w:rPr>
            </w:pPr>
            <w:r w:rsidRPr="00F52EEF">
              <w:rPr>
                <w:rFonts w:asciiTheme="minorHAnsi" w:hAnsiTheme="minorHAnsi" w:cstheme="minorHAnsi"/>
                <w:spacing w:val="-2"/>
              </w:rPr>
              <w:t>Studium bakalářského studijního programu</w:t>
            </w:r>
            <w:r w:rsidR="00A767B2" w:rsidRPr="00F52EEF">
              <w:rPr>
                <w:rFonts w:asciiTheme="minorHAnsi" w:hAnsiTheme="minorHAnsi" w:cstheme="minorHAnsi"/>
                <w:spacing w:val="-2"/>
              </w:rPr>
              <w:t xml:space="preserve"> </w:t>
            </w:r>
            <w:r w:rsidRPr="00F52EEF">
              <w:rPr>
                <w:rFonts w:asciiTheme="minorHAnsi" w:hAnsiTheme="minorHAnsi" w:cstheme="minorHAnsi"/>
                <w:spacing w:val="-2"/>
              </w:rPr>
              <w:t>Marketingov</w:t>
            </w:r>
            <w:ins w:id="6118" w:author="Radim Bačuvčík" w:date="2020-02-06T10:36:00Z">
              <w:r w:rsidR="00231813">
                <w:rPr>
                  <w:rFonts w:asciiTheme="minorHAnsi" w:hAnsiTheme="minorHAnsi" w:cstheme="minorHAnsi"/>
                  <w:spacing w:val="-2"/>
                </w:rPr>
                <w:t>á</w:t>
              </w:r>
            </w:ins>
            <w:del w:id="6119" w:author="Radim Bačuvčík" w:date="2020-02-06T10:36:00Z">
              <w:r w:rsidRPr="00F52EEF" w:rsidDel="00231813">
                <w:rPr>
                  <w:rFonts w:asciiTheme="minorHAnsi" w:hAnsiTheme="minorHAnsi" w:cstheme="minorHAnsi"/>
                  <w:spacing w:val="-2"/>
                </w:rPr>
                <w:delText>é</w:delText>
              </w:r>
            </w:del>
            <w:r w:rsidRPr="00F52EEF">
              <w:rPr>
                <w:rFonts w:asciiTheme="minorHAnsi" w:hAnsiTheme="minorHAnsi" w:cstheme="minorHAnsi"/>
                <w:spacing w:val="-2"/>
              </w:rPr>
              <w:t xml:space="preserve"> komunikace</w:t>
            </w:r>
            <w:del w:id="6120" w:author="Radim Bačuvčík" w:date="2020-02-06T10:36:00Z">
              <w:r w:rsidRPr="00F52EEF" w:rsidDel="00231813">
                <w:rPr>
                  <w:rFonts w:asciiTheme="minorHAnsi" w:hAnsiTheme="minorHAnsi" w:cstheme="minorHAnsi"/>
                  <w:spacing w:val="-2"/>
                </w:rPr>
                <w:delText>,</w:delText>
              </w:r>
            </w:del>
            <w:r w:rsidRPr="00F52EEF">
              <w:rPr>
                <w:rFonts w:asciiTheme="minorHAnsi" w:hAnsiTheme="minorHAnsi" w:cstheme="minorHAnsi"/>
                <w:spacing w:val="-2"/>
              </w:rPr>
              <w:t xml:space="preserve"> připravuje absolventa vybaveného dostatečnými profesními znalostmi a kompetencemi, které zabezpečují vysokou míru a rychlost jeho adaptability na konkrétní praktické činnosti při výkonu povolání v </w:t>
            </w:r>
            <w:ins w:id="6121" w:author="Radim Bačuvčík" w:date="2020-02-06T10:38:00Z">
              <w:r w:rsidR="00231813">
                <w:rPr>
                  <w:rFonts w:asciiTheme="minorHAnsi" w:hAnsiTheme="minorHAnsi" w:cstheme="minorHAnsi"/>
                </w:rPr>
                <w:t xml:space="preserve">komunikačních agenturách, podnikatelských organizacích, neziskových organizacích nebo ve veřejné správě, a to </w:t>
              </w:r>
              <w:r w:rsidR="00231813" w:rsidRPr="00F52EEF">
                <w:rPr>
                  <w:rFonts w:asciiTheme="minorHAnsi" w:hAnsiTheme="minorHAnsi" w:cstheme="minorHAnsi"/>
                </w:rPr>
                <w:t>zejména na pracovních pozicích: specialista v oblasti reklamy</w:t>
              </w:r>
              <w:r w:rsidR="00231813">
                <w:rPr>
                  <w:rFonts w:asciiTheme="minorHAnsi" w:hAnsiTheme="minorHAnsi" w:cstheme="minorHAnsi"/>
                </w:rPr>
                <w:t>,</w:t>
              </w:r>
              <w:r w:rsidR="00231813" w:rsidRPr="00F52EEF">
                <w:rPr>
                  <w:rFonts w:asciiTheme="minorHAnsi" w:hAnsiTheme="minorHAnsi" w:cstheme="minorHAnsi"/>
                </w:rPr>
                <w:t xml:space="preserve"> public relations, </w:t>
              </w:r>
              <w:r w:rsidR="00231813">
                <w:rPr>
                  <w:rFonts w:asciiTheme="minorHAnsi" w:hAnsiTheme="minorHAnsi" w:cstheme="minorHAnsi"/>
                </w:rPr>
                <w:t xml:space="preserve">direct marketingu, osobního prodeje, podpory prodeje, digitální marketingové komunikace a nových médií, </w:t>
              </w:r>
              <w:r w:rsidR="00231813" w:rsidRPr="00F52EEF">
                <w:rPr>
                  <w:rFonts w:asciiTheme="minorHAnsi" w:hAnsiTheme="minorHAnsi" w:cstheme="minorHAnsi"/>
                </w:rPr>
                <w:t xml:space="preserve">tiskový mluvčí, account manažer/manažerka, </w:t>
              </w:r>
              <w:r w:rsidR="00231813">
                <w:rPr>
                  <w:rFonts w:asciiTheme="minorHAnsi" w:hAnsiTheme="minorHAnsi" w:cstheme="minorHAnsi"/>
                </w:rPr>
                <w:t xml:space="preserve"> vedoucí kreativních týmů, </w:t>
              </w:r>
              <w:r w:rsidR="00231813" w:rsidRPr="00F52EEF">
                <w:rPr>
                  <w:rFonts w:asciiTheme="minorHAnsi" w:hAnsiTheme="minorHAnsi" w:cstheme="minorHAnsi"/>
                </w:rPr>
                <w:t xml:space="preserve">marketingový </w:t>
              </w:r>
              <w:r w:rsidR="00231813">
                <w:rPr>
                  <w:rFonts w:asciiTheme="minorHAnsi" w:hAnsiTheme="minorHAnsi" w:cstheme="minorHAnsi"/>
                </w:rPr>
                <w:t xml:space="preserve">a projektový </w:t>
              </w:r>
              <w:r w:rsidR="00231813" w:rsidRPr="00F52EEF">
                <w:rPr>
                  <w:rFonts w:asciiTheme="minorHAnsi" w:hAnsiTheme="minorHAnsi" w:cstheme="minorHAnsi"/>
                </w:rPr>
                <w:t>manažer/manažerka</w:t>
              </w:r>
            </w:ins>
            <w:ins w:id="6122" w:author="Radim Bačuvčík" w:date="2020-02-06T10:39:00Z">
              <w:r w:rsidR="00231813">
                <w:rPr>
                  <w:rFonts w:asciiTheme="minorHAnsi" w:hAnsiTheme="minorHAnsi" w:cstheme="minorHAnsi"/>
                </w:rPr>
                <w:t>.</w:t>
              </w:r>
            </w:ins>
            <w:ins w:id="6123" w:author="Radim Bačuvčík" w:date="2020-02-06T10:38:00Z">
              <w:r w:rsidR="00231813" w:rsidRPr="00F52EEF">
                <w:rPr>
                  <w:rFonts w:asciiTheme="minorHAnsi" w:hAnsiTheme="minorHAnsi" w:cstheme="minorHAnsi"/>
                </w:rPr>
                <w:t xml:space="preserve"> </w:t>
              </w:r>
            </w:ins>
            <w:del w:id="6124" w:author="Radim Bačuvčík" w:date="2020-02-06T10:38:00Z">
              <w:r w:rsidRPr="00F52EEF" w:rsidDel="00231813">
                <w:rPr>
                  <w:rFonts w:asciiTheme="minorHAnsi" w:hAnsiTheme="minorHAnsi" w:cstheme="minorHAnsi"/>
                  <w:spacing w:val="-2"/>
                </w:rPr>
                <w:delText xml:space="preserve">marketingových útvarech a komunikačních odděleních firem, reklamních, komunikačních a PR agenturách, v rozpočtových a příspěvkových organizacích, ve státní a veřejné správě. Absolventi bakalářského stupně studijního programu </w:delText>
              </w:r>
              <w:r w:rsidR="00A767B2" w:rsidRPr="00F52EEF" w:rsidDel="00231813">
                <w:rPr>
                  <w:rFonts w:asciiTheme="minorHAnsi" w:hAnsiTheme="minorHAnsi" w:cstheme="minorHAnsi"/>
                  <w:spacing w:val="-2"/>
                </w:rPr>
                <w:delText>Marketingové komunikace</w:delText>
              </w:r>
              <w:r w:rsidRPr="00F52EEF" w:rsidDel="00231813">
                <w:rPr>
                  <w:rFonts w:asciiTheme="minorHAnsi" w:hAnsiTheme="minorHAnsi" w:cstheme="minorHAnsi"/>
                  <w:spacing w:val="-2"/>
                </w:rPr>
                <w:delText xml:space="preserve"> najdou své uplatnění především jako výkonní pracovníci na nižší a střední úrovni řízení, a to zejména na pracovních pozicích: marketingový manažer/manažerka, specialista v oblasti reklamy a public relations, tiskový mluvčí, account manažer/manažerka, člen tvůrčích kolektivů v oblastech audiovize, reklamní fotografie, prostorové prezentace a grafického designu.</w:delText>
              </w:r>
            </w:del>
            <w:r w:rsidRPr="00F52EEF">
              <w:rPr>
                <w:rFonts w:asciiTheme="minorHAnsi" w:hAnsiTheme="minorHAnsi" w:cstheme="minorHAnsi"/>
                <w:spacing w:val="-2"/>
              </w:rPr>
              <w:t xml:space="preserve"> </w:t>
            </w:r>
          </w:p>
        </w:tc>
      </w:tr>
    </w:tbl>
    <w:p w14:paraId="6F93A8A3" w14:textId="77777777" w:rsidR="00114C26" w:rsidRPr="00F52EEF" w:rsidRDefault="00114C26" w:rsidP="00935F76">
      <w:pPr>
        <w:tabs>
          <w:tab w:val="left" w:pos="567"/>
        </w:tabs>
        <w:rPr>
          <w:rFonts w:asciiTheme="minorHAnsi" w:hAnsiTheme="minorHAnsi" w:cstheme="minorHAnsi"/>
        </w:rPr>
      </w:pPr>
    </w:p>
    <w:p w14:paraId="1B37770F" w14:textId="316315BB" w:rsidR="00F52EEF" w:rsidRPr="00F52EEF" w:rsidRDefault="00F52EEF" w:rsidP="00935F76">
      <w:pPr>
        <w:tabs>
          <w:tab w:val="left" w:pos="567"/>
        </w:tabs>
        <w:rPr>
          <w:rFonts w:asciiTheme="minorHAnsi" w:hAnsiTheme="minorHAnsi" w:cstheme="minorHAnsi"/>
          <w:b/>
          <w:sz w:val="28"/>
        </w:rPr>
      </w:pPr>
      <w:r w:rsidRPr="00F52EEF">
        <w:rPr>
          <w:rFonts w:asciiTheme="minorHAnsi" w:hAnsiTheme="minorHAnsi" w:cstheme="minorHAnsi"/>
          <w:b/>
          <w:sz w:val="28"/>
        </w:rPr>
        <w:br w:type="page"/>
      </w:r>
    </w:p>
    <w:p w14:paraId="491D1836" w14:textId="77777777" w:rsidR="00F52EEF" w:rsidRPr="00F52EEF" w:rsidRDefault="00F52EEF" w:rsidP="00935F76">
      <w:pPr>
        <w:tabs>
          <w:tab w:val="left" w:pos="567"/>
        </w:tabs>
        <w:spacing w:line="276" w:lineRule="auto"/>
        <w:jc w:val="center"/>
        <w:rPr>
          <w:rFonts w:asciiTheme="minorHAnsi" w:hAnsiTheme="minorHAnsi" w:cstheme="minorHAnsi"/>
          <w:b/>
          <w:sz w:val="48"/>
          <w:szCs w:val="48"/>
        </w:rPr>
      </w:pPr>
      <w:r w:rsidRPr="00F52EEF">
        <w:rPr>
          <w:rFonts w:asciiTheme="minorHAnsi" w:hAnsiTheme="minorHAnsi" w:cstheme="minorHAnsi"/>
          <w:b/>
          <w:sz w:val="48"/>
          <w:szCs w:val="48"/>
        </w:rPr>
        <w:lastRenderedPageBreak/>
        <w:t xml:space="preserve">  </w:t>
      </w:r>
    </w:p>
    <w:p w14:paraId="7C36B42B" w14:textId="77777777" w:rsidR="00F52EEF" w:rsidRPr="00F52EEF" w:rsidRDefault="00F52EEF" w:rsidP="00935F76">
      <w:pPr>
        <w:tabs>
          <w:tab w:val="left" w:pos="567"/>
        </w:tabs>
        <w:spacing w:line="276" w:lineRule="auto"/>
        <w:jc w:val="center"/>
        <w:rPr>
          <w:rFonts w:asciiTheme="minorHAnsi" w:hAnsiTheme="minorHAnsi" w:cstheme="minorHAnsi"/>
          <w:b/>
          <w:sz w:val="48"/>
          <w:szCs w:val="48"/>
        </w:rPr>
      </w:pPr>
    </w:p>
    <w:p w14:paraId="59AACCAE" w14:textId="77777777" w:rsidR="00F52EEF" w:rsidRPr="00F52EEF" w:rsidRDefault="00F52EEF" w:rsidP="00935F76">
      <w:pPr>
        <w:tabs>
          <w:tab w:val="left" w:pos="567"/>
        </w:tabs>
        <w:jc w:val="center"/>
        <w:rPr>
          <w:rFonts w:asciiTheme="minorHAnsi" w:hAnsiTheme="minorHAnsi" w:cstheme="minorHAnsi"/>
          <w:b/>
          <w:sz w:val="40"/>
          <w:szCs w:val="40"/>
        </w:rPr>
      </w:pPr>
      <w:r w:rsidRPr="00F52EEF">
        <w:rPr>
          <w:rFonts w:asciiTheme="minorHAnsi" w:hAnsiTheme="minorHAnsi" w:cstheme="minorHAnsi"/>
          <w:b/>
          <w:sz w:val="40"/>
          <w:szCs w:val="40"/>
        </w:rPr>
        <w:t>Sebehodnotící zpráva</w:t>
      </w:r>
    </w:p>
    <w:p w14:paraId="087B212E" w14:textId="77777777" w:rsidR="00F52EEF" w:rsidRPr="00F52EEF" w:rsidRDefault="00F52EEF" w:rsidP="00935F76">
      <w:pPr>
        <w:tabs>
          <w:tab w:val="left" w:pos="567"/>
        </w:tabs>
        <w:jc w:val="center"/>
        <w:rPr>
          <w:rFonts w:asciiTheme="minorHAnsi" w:hAnsiTheme="minorHAnsi" w:cstheme="minorHAnsi"/>
          <w:b/>
          <w:sz w:val="40"/>
          <w:szCs w:val="40"/>
        </w:rPr>
      </w:pPr>
    </w:p>
    <w:p w14:paraId="76B49FC0" w14:textId="77777777" w:rsidR="00F52EEF" w:rsidRPr="00F52EEF" w:rsidRDefault="00F52EEF" w:rsidP="00935F76">
      <w:pPr>
        <w:tabs>
          <w:tab w:val="left" w:pos="567"/>
        </w:tabs>
        <w:jc w:val="center"/>
        <w:rPr>
          <w:rFonts w:asciiTheme="minorHAnsi" w:hAnsiTheme="minorHAnsi" w:cstheme="minorHAnsi"/>
          <w:b/>
          <w:sz w:val="40"/>
          <w:szCs w:val="40"/>
        </w:rPr>
      </w:pPr>
      <w:r w:rsidRPr="00F52EEF">
        <w:rPr>
          <w:rFonts w:asciiTheme="minorHAnsi" w:hAnsiTheme="minorHAnsi" w:cstheme="minorHAnsi"/>
          <w:b/>
          <w:sz w:val="40"/>
          <w:szCs w:val="40"/>
        </w:rPr>
        <w:t xml:space="preserve">Fakulta multimediálních komunikací </w:t>
      </w:r>
    </w:p>
    <w:p w14:paraId="0A6171E1" w14:textId="77777777" w:rsidR="00F52EEF" w:rsidRPr="00F52EEF" w:rsidRDefault="00F52EEF" w:rsidP="00935F76">
      <w:pPr>
        <w:tabs>
          <w:tab w:val="left" w:pos="567"/>
        </w:tabs>
        <w:jc w:val="center"/>
        <w:rPr>
          <w:rFonts w:asciiTheme="minorHAnsi" w:hAnsiTheme="minorHAnsi" w:cstheme="minorHAnsi"/>
          <w:b/>
          <w:sz w:val="40"/>
          <w:szCs w:val="40"/>
        </w:rPr>
      </w:pPr>
      <w:r w:rsidRPr="00F52EEF">
        <w:rPr>
          <w:rFonts w:asciiTheme="minorHAnsi" w:hAnsiTheme="minorHAnsi" w:cstheme="minorHAnsi"/>
          <w:b/>
          <w:sz w:val="40"/>
          <w:szCs w:val="40"/>
        </w:rPr>
        <w:t>Univerzita Tomáše Bati Ve Zlíně</w:t>
      </w:r>
    </w:p>
    <w:p w14:paraId="575A7238" w14:textId="77777777" w:rsidR="00F52EEF" w:rsidRPr="00F52EEF" w:rsidRDefault="00F52EEF" w:rsidP="00935F76">
      <w:pPr>
        <w:tabs>
          <w:tab w:val="left" w:pos="567"/>
        </w:tabs>
        <w:jc w:val="center"/>
        <w:rPr>
          <w:rFonts w:asciiTheme="minorHAnsi" w:hAnsiTheme="minorHAnsi" w:cstheme="minorHAnsi"/>
          <w:b/>
          <w:sz w:val="40"/>
          <w:szCs w:val="40"/>
        </w:rPr>
      </w:pPr>
    </w:p>
    <w:p w14:paraId="43DCB200" w14:textId="77777777" w:rsidR="00F52EEF" w:rsidRPr="00F52EEF" w:rsidRDefault="00F52EEF" w:rsidP="00935F76">
      <w:pPr>
        <w:tabs>
          <w:tab w:val="left" w:pos="567"/>
        </w:tabs>
        <w:jc w:val="center"/>
        <w:rPr>
          <w:rFonts w:asciiTheme="minorHAnsi" w:hAnsiTheme="minorHAnsi" w:cstheme="minorHAnsi"/>
          <w:b/>
          <w:sz w:val="40"/>
          <w:szCs w:val="40"/>
        </w:rPr>
      </w:pPr>
    </w:p>
    <w:p w14:paraId="04A573CF" w14:textId="77777777" w:rsidR="00F52EEF" w:rsidRPr="00F52EEF" w:rsidRDefault="00F52EEF" w:rsidP="00935F76">
      <w:pPr>
        <w:tabs>
          <w:tab w:val="left" w:pos="567"/>
        </w:tabs>
        <w:jc w:val="center"/>
        <w:rPr>
          <w:rFonts w:asciiTheme="minorHAnsi" w:hAnsiTheme="minorHAnsi" w:cstheme="minorHAnsi"/>
          <w:b/>
          <w:sz w:val="40"/>
          <w:szCs w:val="40"/>
        </w:rPr>
      </w:pPr>
    </w:p>
    <w:p w14:paraId="5A587C74" w14:textId="77777777" w:rsidR="00F52EEF" w:rsidRPr="00F52EEF" w:rsidRDefault="00F52EEF" w:rsidP="00935F76">
      <w:pPr>
        <w:tabs>
          <w:tab w:val="left" w:pos="567"/>
        </w:tabs>
        <w:jc w:val="center"/>
        <w:rPr>
          <w:rFonts w:asciiTheme="minorHAnsi" w:hAnsiTheme="minorHAnsi" w:cstheme="minorHAnsi"/>
          <w:b/>
          <w:sz w:val="40"/>
          <w:szCs w:val="40"/>
        </w:rPr>
      </w:pPr>
      <w:r w:rsidRPr="00F52EEF">
        <w:rPr>
          <w:rFonts w:asciiTheme="minorHAnsi" w:hAnsiTheme="minorHAnsi" w:cstheme="minorHAnsi"/>
          <w:b/>
          <w:sz w:val="40"/>
          <w:szCs w:val="40"/>
        </w:rPr>
        <w:t xml:space="preserve">Část B. – Oblast vzdělávání </w:t>
      </w:r>
    </w:p>
    <w:p w14:paraId="0FAB4715" w14:textId="77777777" w:rsidR="00F52EEF" w:rsidRPr="00F52EEF" w:rsidRDefault="00F52EEF" w:rsidP="00935F76">
      <w:pPr>
        <w:tabs>
          <w:tab w:val="left" w:pos="567"/>
        </w:tabs>
        <w:jc w:val="center"/>
        <w:rPr>
          <w:rFonts w:asciiTheme="minorHAnsi" w:hAnsiTheme="minorHAnsi" w:cstheme="minorHAnsi"/>
          <w:b/>
          <w:sz w:val="40"/>
          <w:szCs w:val="40"/>
        </w:rPr>
      </w:pPr>
      <w:r w:rsidRPr="00F52EEF">
        <w:rPr>
          <w:rFonts w:asciiTheme="minorHAnsi" w:hAnsiTheme="minorHAnsi" w:cstheme="minorHAnsi"/>
          <w:b/>
          <w:sz w:val="40"/>
          <w:szCs w:val="40"/>
        </w:rPr>
        <w:t>Mediální a komunikační studia</w:t>
      </w:r>
    </w:p>
    <w:p w14:paraId="38D2BB68" w14:textId="77777777" w:rsidR="00F52EEF" w:rsidRPr="00F52EEF" w:rsidRDefault="00F52EEF" w:rsidP="00935F76">
      <w:pPr>
        <w:tabs>
          <w:tab w:val="left" w:pos="567"/>
        </w:tabs>
        <w:jc w:val="center"/>
        <w:rPr>
          <w:rFonts w:asciiTheme="minorHAnsi" w:hAnsiTheme="minorHAnsi" w:cstheme="minorHAnsi"/>
          <w:b/>
          <w:sz w:val="40"/>
          <w:szCs w:val="40"/>
        </w:rPr>
      </w:pPr>
    </w:p>
    <w:p w14:paraId="076C6944" w14:textId="1220CF8C" w:rsidR="00F52EEF" w:rsidRPr="00F52EEF" w:rsidRDefault="00F52EEF" w:rsidP="00935F76">
      <w:pPr>
        <w:tabs>
          <w:tab w:val="left" w:pos="567"/>
        </w:tabs>
        <w:jc w:val="center"/>
        <w:rPr>
          <w:rFonts w:asciiTheme="minorHAnsi" w:hAnsiTheme="minorHAnsi" w:cstheme="minorHAnsi"/>
          <w:b/>
          <w:sz w:val="40"/>
          <w:szCs w:val="40"/>
        </w:rPr>
      </w:pPr>
      <w:r w:rsidRPr="00F52EEF">
        <w:rPr>
          <w:rFonts w:asciiTheme="minorHAnsi" w:hAnsiTheme="minorHAnsi" w:cstheme="minorHAnsi"/>
          <w:b/>
          <w:sz w:val="40"/>
          <w:szCs w:val="40"/>
        </w:rPr>
        <w:t>studijní program: Marketingov</w:t>
      </w:r>
      <w:ins w:id="6125" w:author="Radim Bačuvčík" w:date="2020-02-06T10:39:00Z">
        <w:r w:rsidR="00231813">
          <w:rPr>
            <w:rFonts w:asciiTheme="minorHAnsi" w:hAnsiTheme="minorHAnsi" w:cstheme="minorHAnsi"/>
            <w:b/>
            <w:sz w:val="40"/>
            <w:szCs w:val="40"/>
          </w:rPr>
          <w:t>á</w:t>
        </w:r>
      </w:ins>
      <w:del w:id="6126" w:author="Radim Bačuvčík" w:date="2020-02-06T10:39:00Z">
        <w:r w:rsidRPr="00F52EEF" w:rsidDel="00231813">
          <w:rPr>
            <w:rFonts w:asciiTheme="minorHAnsi" w:hAnsiTheme="minorHAnsi" w:cstheme="minorHAnsi"/>
            <w:b/>
            <w:sz w:val="40"/>
            <w:szCs w:val="40"/>
          </w:rPr>
          <w:delText>é</w:delText>
        </w:r>
      </w:del>
      <w:r w:rsidRPr="00F52EEF">
        <w:rPr>
          <w:rFonts w:asciiTheme="minorHAnsi" w:hAnsiTheme="minorHAnsi" w:cstheme="minorHAnsi"/>
          <w:b/>
          <w:sz w:val="40"/>
          <w:szCs w:val="40"/>
        </w:rPr>
        <w:t xml:space="preserve"> komunikace</w:t>
      </w:r>
    </w:p>
    <w:p w14:paraId="650EF911" w14:textId="77777777" w:rsidR="00F52EEF" w:rsidRPr="00F52EEF" w:rsidRDefault="00F52EEF" w:rsidP="00935F76">
      <w:pPr>
        <w:tabs>
          <w:tab w:val="left" w:pos="567"/>
        </w:tabs>
        <w:jc w:val="center"/>
        <w:rPr>
          <w:rFonts w:asciiTheme="minorHAnsi" w:hAnsiTheme="minorHAnsi" w:cstheme="minorHAnsi"/>
          <w:b/>
          <w:bCs/>
          <w:color w:val="FFFFFF" w:themeColor="background1"/>
          <w:sz w:val="40"/>
          <w:szCs w:val="40"/>
        </w:rPr>
      </w:pPr>
      <w:r w:rsidRPr="00F52EEF">
        <w:rPr>
          <w:rFonts w:asciiTheme="minorHAnsi" w:hAnsiTheme="minorHAnsi" w:cstheme="minorHAnsi"/>
          <w:noProof/>
          <w:sz w:val="32"/>
          <w:szCs w:val="32"/>
        </w:rPr>
        <w:drawing>
          <wp:anchor distT="0" distB="0" distL="114300" distR="114300" simplePos="0" relativeHeight="251659264" behindDoc="1" locked="0" layoutInCell="1" allowOverlap="1" wp14:anchorId="153BED41" wp14:editId="370991A8">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r w:rsidRPr="00F52EEF">
        <w:rPr>
          <w:rFonts w:asciiTheme="minorHAnsi" w:hAnsiTheme="minorHAnsi" w:cstheme="minorHAnsi"/>
          <w:b/>
          <w:bCs/>
          <w:color w:val="FFFFFF" w:themeColor="background1"/>
          <w:sz w:val="40"/>
          <w:szCs w:val="40"/>
        </w:rPr>
        <w:t>0</w:t>
      </w:r>
    </w:p>
    <w:p w14:paraId="0A75F731" w14:textId="77777777" w:rsidR="00F52EEF" w:rsidRPr="00F52EEF" w:rsidRDefault="00F52EEF" w:rsidP="00935F76">
      <w:pPr>
        <w:tabs>
          <w:tab w:val="left" w:pos="567"/>
        </w:tabs>
        <w:jc w:val="center"/>
        <w:rPr>
          <w:rFonts w:asciiTheme="minorHAnsi" w:hAnsiTheme="minorHAnsi" w:cstheme="minorHAnsi"/>
          <w:b/>
          <w:bCs/>
          <w:sz w:val="32"/>
          <w:szCs w:val="32"/>
        </w:rPr>
      </w:pPr>
    </w:p>
    <w:p w14:paraId="6A98C97F" w14:textId="77777777" w:rsidR="00F52EEF" w:rsidRPr="00F52EEF" w:rsidRDefault="00F52EEF" w:rsidP="00935F76">
      <w:pPr>
        <w:tabs>
          <w:tab w:val="left" w:pos="567"/>
        </w:tabs>
        <w:jc w:val="center"/>
        <w:rPr>
          <w:rFonts w:asciiTheme="minorHAnsi" w:hAnsiTheme="minorHAnsi" w:cstheme="minorHAnsi"/>
          <w:b/>
          <w:bCs/>
          <w:sz w:val="32"/>
          <w:szCs w:val="32"/>
        </w:rPr>
      </w:pPr>
    </w:p>
    <w:p w14:paraId="0276FDE8" w14:textId="77777777" w:rsidR="00F52EEF" w:rsidRPr="00F52EEF" w:rsidRDefault="00F52EEF" w:rsidP="00935F76">
      <w:pPr>
        <w:tabs>
          <w:tab w:val="left" w:pos="567"/>
        </w:tabs>
        <w:jc w:val="center"/>
        <w:rPr>
          <w:rFonts w:asciiTheme="minorHAnsi" w:hAnsiTheme="minorHAnsi" w:cstheme="minorHAnsi"/>
          <w:b/>
          <w:bCs/>
          <w:sz w:val="32"/>
          <w:szCs w:val="32"/>
        </w:rPr>
      </w:pPr>
      <w:r w:rsidRPr="00F52EEF">
        <w:rPr>
          <w:rFonts w:asciiTheme="minorHAnsi" w:hAnsiTheme="minorHAnsi" w:cstheme="minorHAnsi"/>
          <w:b/>
          <w:bCs/>
          <w:sz w:val="32"/>
          <w:szCs w:val="32"/>
        </w:rPr>
        <w:t xml:space="preserve"> </w:t>
      </w:r>
    </w:p>
    <w:p w14:paraId="29F76EEC" w14:textId="77777777" w:rsidR="00F52EEF" w:rsidRPr="00F52EEF" w:rsidRDefault="00F52EEF" w:rsidP="00935F76">
      <w:pPr>
        <w:tabs>
          <w:tab w:val="left" w:pos="567"/>
        </w:tabs>
        <w:rPr>
          <w:rFonts w:asciiTheme="minorHAnsi" w:hAnsiTheme="minorHAnsi" w:cstheme="minorHAnsi"/>
          <w:b/>
          <w:sz w:val="28"/>
          <w:szCs w:val="28"/>
        </w:rPr>
      </w:pPr>
    </w:p>
    <w:p w14:paraId="14670BB6" w14:textId="77777777" w:rsidR="00F52EEF" w:rsidRPr="00F52EEF" w:rsidRDefault="00F52EEF" w:rsidP="00935F76">
      <w:pPr>
        <w:tabs>
          <w:tab w:val="left" w:pos="567"/>
        </w:tabs>
        <w:rPr>
          <w:rFonts w:asciiTheme="minorHAnsi" w:hAnsiTheme="minorHAnsi" w:cstheme="minorHAnsi"/>
          <w:b/>
          <w:color w:val="943634" w:themeColor="accent2" w:themeShade="BF"/>
          <w:sz w:val="36"/>
          <w:szCs w:val="36"/>
        </w:rPr>
      </w:pPr>
      <w:r w:rsidRPr="00F52EEF">
        <w:rPr>
          <w:rFonts w:asciiTheme="minorHAnsi" w:hAnsiTheme="minorHAnsi" w:cstheme="minorHAnsi"/>
          <w:b/>
          <w:noProof/>
          <w:color w:val="943634" w:themeColor="accent2" w:themeShade="BF"/>
          <w:sz w:val="36"/>
          <w:szCs w:val="36"/>
        </w:rPr>
        <mc:AlternateContent>
          <mc:Choice Requires="wps">
            <w:drawing>
              <wp:anchor distT="45720" distB="45720" distL="114300" distR="114300" simplePos="0" relativeHeight="251660288" behindDoc="0" locked="0" layoutInCell="1" allowOverlap="1" wp14:anchorId="0525B8F8" wp14:editId="1335BAE4">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4B482B9" w14:textId="77777777" w:rsidR="00CF1EB2" w:rsidRPr="0069084B" w:rsidRDefault="00CF1EB2" w:rsidP="00F52EEF">
                            <w:pPr>
                              <w:jc w:val="center"/>
                              <w:rPr>
                                <w:rFonts w:asciiTheme="minorHAnsi" w:hAnsiTheme="minorHAnsi" w:cstheme="minorHAnsi"/>
                                <w:b/>
                                <w:sz w:val="40"/>
                                <w:szCs w:val="40"/>
                              </w:rPr>
                            </w:pPr>
                            <w:r w:rsidRPr="0069084B">
                              <w:rPr>
                                <w:rFonts w:asciiTheme="minorHAnsi" w:hAnsiTheme="minorHAnsi" w:cstheme="minorHAnsi"/>
                                <w:b/>
                                <w:sz w:val="40"/>
                                <w:szCs w:val="40"/>
                              </w:rPr>
                              <w:t>Zlín</w:t>
                            </w:r>
                          </w:p>
                          <w:p w14:paraId="7C07ED69" w14:textId="77777777" w:rsidR="00CF1EB2" w:rsidRPr="0069084B" w:rsidRDefault="00CF1EB2" w:rsidP="00F52EEF">
                            <w:pPr>
                              <w:jc w:val="center"/>
                              <w:rPr>
                                <w:rFonts w:asciiTheme="minorHAnsi" w:hAnsiTheme="minorHAnsi" w:cstheme="minorHAnsi"/>
                                <w:b/>
                                <w:sz w:val="40"/>
                                <w:szCs w:val="40"/>
                              </w:rPr>
                            </w:pPr>
                            <w:r w:rsidRPr="0069084B">
                              <w:rPr>
                                <w:rFonts w:asciiTheme="minorHAnsi" w:hAnsiTheme="minorHAnsi" w:cstheme="minorHAnsi"/>
                                <w:b/>
                                <w:sz w:val="40"/>
                                <w:szCs w:val="40"/>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525B8F8" id="_x0000_s1027"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JhLQIAACo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" stroked="f">
                <v:textbox style="mso-fit-shape-to-text:t">
                  <w:txbxContent>
                    <w:p w14:paraId="64B482B9" w14:textId="77777777" w:rsidR="00CF1EB2" w:rsidRPr="0069084B" w:rsidRDefault="00CF1EB2" w:rsidP="00F52EEF">
                      <w:pPr>
                        <w:jc w:val="center"/>
                        <w:rPr>
                          <w:rFonts w:asciiTheme="minorHAnsi" w:hAnsiTheme="minorHAnsi" w:cstheme="minorHAnsi"/>
                          <w:b/>
                          <w:sz w:val="40"/>
                          <w:szCs w:val="40"/>
                        </w:rPr>
                      </w:pPr>
                      <w:r w:rsidRPr="0069084B">
                        <w:rPr>
                          <w:rFonts w:asciiTheme="minorHAnsi" w:hAnsiTheme="minorHAnsi" w:cstheme="minorHAnsi"/>
                          <w:b/>
                          <w:sz w:val="40"/>
                          <w:szCs w:val="40"/>
                        </w:rPr>
                        <w:t>Zlín</w:t>
                      </w:r>
                    </w:p>
                    <w:p w14:paraId="7C07ED69" w14:textId="77777777" w:rsidR="00CF1EB2" w:rsidRPr="0069084B" w:rsidRDefault="00CF1EB2" w:rsidP="00F52EEF">
                      <w:pPr>
                        <w:jc w:val="center"/>
                        <w:rPr>
                          <w:rFonts w:asciiTheme="minorHAnsi" w:hAnsiTheme="minorHAnsi" w:cstheme="minorHAnsi"/>
                          <w:b/>
                          <w:sz w:val="40"/>
                          <w:szCs w:val="40"/>
                        </w:rPr>
                      </w:pPr>
                      <w:r w:rsidRPr="0069084B">
                        <w:rPr>
                          <w:rFonts w:asciiTheme="minorHAnsi" w:hAnsiTheme="minorHAnsi" w:cstheme="minorHAnsi"/>
                          <w:b/>
                          <w:sz w:val="40"/>
                          <w:szCs w:val="40"/>
                        </w:rPr>
                        <w:t>Září 2019</w:t>
                      </w:r>
                    </w:p>
                  </w:txbxContent>
                </v:textbox>
                <w10:wrap type="square"/>
              </v:shape>
            </w:pict>
          </mc:Fallback>
        </mc:AlternateContent>
      </w:r>
      <w:r w:rsidRPr="00F52EEF">
        <w:rPr>
          <w:rFonts w:asciiTheme="minorHAnsi" w:hAnsiTheme="minorHAnsi" w:cstheme="minorHAnsi"/>
          <w:b/>
          <w:color w:val="943634" w:themeColor="accent2" w:themeShade="BF"/>
          <w:sz w:val="36"/>
          <w:szCs w:val="36"/>
        </w:rPr>
        <w:br w:type="page"/>
      </w:r>
    </w:p>
    <w:p w14:paraId="50390388" w14:textId="77777777" w:rsidR="00F52EEF" w:rsidRPr="00F52EEF" w:rsidRDefault="00F52EEF" w:rsidP="00935F76">
      <w:pPr>
        <w:tabs>
          <w:tab w:val="left" w:pos="567"/>
        </w:tabs>
        <w:spacing w:after="1800" w:line="276" w:lineRule="auto"/>
        <w:rPr>
          <w:rFonts w:asciiTheme="minorHAnsi" w:hAnsiTheme="minorHAnsi" w:cstheme="minorHAnsi"/>
          <w:b/>
          <w:sz w:val="28"/>
          <w:szCs w:val="28"/>
        </w:rPr>
      </w:pPr>
      <w:r w:rsidRPr="00F52EEF">
        <w:rPr>
          <w:rFonts w:asciiTheme="minorHAnsi" w:hAnsiTheme="minorHAnsi" w:cstheme="minorHAnsi"/>
          <w:b/>
          <w:color w:val="943634" w:themeColor="accent2" w:themeShade="BF"/>
          <w:sz w:val="36"/>
          <w:szCs w:val="36"/>
        </w:rPr>
        <w:lastRenderedPageBreak/>
        <w:t>Úvod</w:t>
      </w:r>
    </w:p>
    <w:p w14:paraId="36495E03" w14:textId="0FC6DDE4" w:rsidR="00F52EEF" w:rsidRPr="00D710A4" w:rsidRDefault="00F52EEF" w:rsidP="00935F76">
      <w:pPr>
        <w:tabs>
          <w:tab w:val="left" w:pos="567"/>
        </w:tabs>
        <w:spacing w:after="120"/>
        <w:jc w:val="both"/>
        <w:rPr>
          <w:rFonts w:asciiTheme="minorHAnsi" w:hAnsiTheme="minorHAnsi" w:cstheme="minorHAnsi"/>
          <w:color w:val="000000"/>
          <w:sz w:val="22"/>
        </w:rPr>
      </w:pPr>
      <w:r w:rsidRPr="00D710A4">
        <w:rPr>
          <w:rFonts w:asciiTheme="minorHAnsi" w:hAnsiTheme="minorHAnsi" w:cstheme="minorHAnsi"/>
          <w:color w:val="000000"/>
          <w:sz w:val="22"/>
        </w:rPr>
        <w:t>Předložený dokument obsahuje část B. Sebehodnotící zprávy studijního programu Marketingov</w:t>
      </w:r>
      <w:ins w:id="6127" w:author="Radim Bačuvčík" w:date="2020-02-06T10:39:00Z">
        <w:r w:rsidR="00231813">
          <w:rPr>
            <w:rFonts w:asciiTheme="minorHAnsi" w:hAnsiTheme="minorHAnsi" w:cstheme="minorHAnsi"/>
            <w:color w:val="000000"/>
            <w:sz w:val="22"/>
          </w:rPr>
          <w:t>á</w:t>
        </w:r>
      </w:ins>
      <w:del w:id="6128" w:author="Radim Bačuvčík" w:date="2020-02-06T10:39:00Z">
        <w:r w:rsidRPr="00D710A4" w:rsidDel="00231813">
          <w:rPr>
            <w:rFonts w:asciiTheme="minorHAnsi" w:hAnsiTheme="minorHAnsi" w:cstheme="minorHAnsi"/>
            <w:color w:val="000000"/>
            <w:sz w:val="22"/>
          </w:rPr>
          <w:delText>é</w:delText>
        </w:r>
      </w:del>
      <w:r w:rsidRPr="00D710A4">
        <w:rPr>
          <w:rFonts w:asciiTheme="minorHAnsi" w:hAnsiTheme="minorHAnsi" w:cstheme="minorHAnsi"/>
          <w:color w:val="000000"/>
          <w:sz w:val="22"/>
        </w:rPr>
        <w:t xml:space="preserve"> komunikace uskutečňovaného na FMK UTB ve Zlíně pro účely udělení akreditace, která popisuje naplnění standardů z nařízení vlády č. 274/2016 Sb., o standardech pro akreditace ve vysokém školství pro oblast vzdělávání Mediální a komunikační studia</w:t>
      </w:r>
      <w:r w:rsidRPr="00D710A4">
        <w:rPr>
          <w:rFonts w:asciiTheme="minorHAnsi" w:hAnsiTheme="minorHAnsi" w:cstheme="minorHAnsi"/>
          <w:b/>
          <w:color w:val="943634" w:themeColor="accent2" w:themeShade="BF"/>
          <w:sz w:val="22"/>
        </w:rPr>
        <w:t>.</w:t>
      </w:r>
      <w:r w:rsidRPr="00D710A4">
        <w:rPr>
          <w:rFonts w:asciiTheme="minorHAnsi" w:hAnsiTheme="minorHAnsi" w:cstheme="minorHAnsi"/>
          <w:color w:val="943634" w:themeColor="accent2" w:themeShade="BF"/>
          <w:sz w:val="22"/>
        </w:rPr>
        <w:t xml:space="preserve"> </w:t>
      </w:r>
      <w:r w:rsidRPr="00D710A4">
        <w:rPr>
          <w:rFonts w:asciiTheme="minorHAnsi" w:hAnsiTheme="minorHAnsi" w:cstheme="minorHAnsi"/>
          <w:color w:val="000000"/>
          <w:sz w:val="22"/>
        </w:rPr>
        <w:t xml:space="preserve">Veškeré informace v ní uvedené jsou platné k 30. 09. 2019.  </w:t>
      </w:r>
    </w:p>
    <w:p w14:paraId="37A85841" w14:textId="77777777" w:rsidR="00F52EEF" w:rsidRPr="00D710A4" w:rsidRDefault="00F52EEF" w:rsidP="00935F76">
      <w:pPr>
        <w:tabs>
          <w:tab w:val="left" w:pos="567"/>
        </w:tabs>
        <w:spacing w:after="120"/>
        <w:jc w:val="both"/>
        <w:rPr>
          <w:rFonts w:asciiTheme="minorHAnsi" w:hAnsiTheme="minorHAnsi" w:cstheme="minorHAnsi"/>
          <w:color w:val="000000"/>
          <w:sz w:val="22"/>
        </w:rPr>
      </w:pPr>
      <w:r w:rsidRPr="00D710A4">
        <w:rPr>
          <w:rFonts w:asciiTheme="minorHAnsi" w:hAnsiTheme="minorHAnsi" w:cstheme="minorHAnsi"/>
          <w:color w:val="000000"/>
          <w:sz w:val="22"/>
        </w:rPr>
        <w:t>Podkladové dokumenty k jednotlivým standardům jsou zpravidla uvedeny v textu Sebehodnotící zprávy prostřednictvím hypertextového odkazu na příslušnou část internetových stránek, odkud jsou volně přístupné. Pokud tomu tak není, podkladové dokumenty jsou připojeny formou textových příloh, jejichž seznam je uveden v závěru dokumentu.</w:t>
      </w:r>
    </w:p>
    <w:p w14:paraId="504E942C" w14:textId="77777777" w:rsidR="00F52EEF" w:rsidRPr="00D710A4" w:rsidRDefault="00F52EEF" w:rsidP="00935F76">
      <w:pPr>
        <w:tabs>
          <w:tab w:val="left" w:pos="567"/>
        </w:tabs>
        <w:rPr>
          <w:rFonts w:asciiTheme="minorHAnsi" w:hAnsiTheme="minorHAnsi" w:cstheme="minorHAnsi"/>
          <w:sz w:val="22"/>
        </w:rPr>
      </w:pPr>
    </w:p>
    <w:p w14:paraId="71973EAA" w14:textId="77777777" w:rsidR="00F52EEF" w:rsidRPr="00D710A4" w:rsidRDefault="00F52EEF" w:rsidP="00935F76">
      <w:pPr>
        <w:tabs>
          <w:tab w:val="left" w:pos="567"/>
        </w:tabs>
        <w:rPr>
          <w:rFonts w:asciiTheme="minorHAnsi" w:hAnsiTheme="minorHAnsi" w:cstheme="minorHAnsi"/>
          <w:sz w:val="22"/>
        </w:rPr>
      </w:pPr>
    </w:p>
    <w:p w14:paraId="524BE210" w14:textId="77777777" w:rsidR="00F52EEF" w:rsidRPr="00D710A4" w:rsidRDefault="00F52EEF" w:rsidP="00935F76">
      <w:pPr>
        <w:tabs>
          <w:tab w:val="left" w:pos="567"/>
        </w:tabs>
        <w:rPr>
          <w:rFonts w:asciiTheme="minorHAnsi" w:hAnsiTheme="minorHAnsi" w:cstheme="minorHAnsi"/>
          <w:sz w:val="22"/>
        </w:rPr>
      </w:pPr>
    </w:p>
    <w:p w14:paraId="442C65A4" w14:textId="77777777" w:rsidR="00F52EEF" w:rsidRPr="00D710A4" w:rsidRDefault="00F52EEF" w:rsidP="00935F76">
      <w:pPr>
        <w:tabs>
          <w:tab w:val="left" w:pos="567"/>
        </w:tabs>
        <w:rPr>
          <w:rFonts w:asciiTheme="minorHAnsi" w:hAnsiTheme="minorHAnsi" w:cstheme="minorHAnsi"/>
          <w:sz w:val="22"/>
        </w:rPr>
      </w:pPr>
    </w:p>
    <w:p w14:paraId="764418A5" w14:textId="77777777" w:rsidR="00F52EEF" w:rsidRPr="00D710A4" w:rsidRDefault="00F52EEF" w:rsidP="00935F76">
      <w:pPr>
        <w:tabs>
          <w:tab w:val="left" w:pos="567"/>
        </w:tabs>
        <w:rPr>
          <w:rFonts w:asciiTheme="minorHAnsi" w:hAnsiTheme="minorHAnsi" w:cstheme="minorHAnsi"/>
          <w:sz w:val="22"/>
        </w:rPr>
      </w:pPr>
    </w:p>
    <w:p w14:paraId="2D726A81" w14:textId="77777777" w:rsidR="00F52EEF" w:rsidRPr="00D710A4" w:rsidRDefault="00F52EEF" w:rsidP="00935F76">
      <w:pPr>
        <w:tabs>
          <w:tab w:val="left" w:pos="567"/>
        </w:tabs>
        <w:rPr>
          <w:rFonts w:asciiTheme="minorHAnsi" w:hAnsiTheme="minorHAnsi" w:cstheme="minorHAnsi"/>
          <w:sz w:val="22"/>
        </w:rPr>
      </w:pPr>
    </w:p>
    <w:p w14:paraId="196C9462" w14:textId="77777777" w:rsidR="00F52EEF" w:rsidRPr="00D710A4" w:rsidRDefault="00F52EEF" w:rsidP="00935F76">
      <w:pPr>
        <w:tabs>
          <w:tab w:val="left" w:pos="567"/>
        </w:tabs>
        <w:rPr>
          <w:rFonts w:asciiTheme="minorHAnsi" w:hAnsiTheme="minorHAnsi" w:cstheme="minorHAnsi"/>
          <w:sz w:val="22"/>
        </w:rPr>
      </w:pPr>
    </w:p>
    <w:p w14:paraId="75852BF2" w14:textId="77777777" w:rsidR="00F52EEF" w:rsidRPr="00D710A4" w:rsidRDefault="00F52EEF" w:rsidP="00935F76">
      <w:pPr>
        <w:tabs>
          <w:tab w:val="left" w:pos="567"/>
        </w:tabs>
        <w:rPr>
          <w:rFonts w:asciiTheme="minorHAnsi" w:hAnsiTheme="minorHAnsi" w:cstheme="minorHAnsi"/>
          <w:sz w:val="22"/>
        </w:rPr>
      </w:pPr>
    </w:p>
    <w:p w14:paraId="10F3D389" w14:textId="77777777" w:rsidR="00F52EEF" w:rsidRPr="00F52EEF" w:rsidRDefault="00F52EEF" w:rsidP="00935F76">
      <w:pPr>
        <w:tabs>
          <w:tab w:val="left" w:pos="567"/>
        </w:tabs>
        <w:rPr>
          <w:rFonts w:asciiTheme="minorHAnsi" w:hAnsiTheme="minorHAnsi" w:cstheme="minorHAnsi"/>
        </w:rPr>
      </w:pPr>
    </w:p>
    <w:p w14:paraId="7506E28B" w14:textId="77777777" w:rsidR="00F52EEF" w:rsidRPr="00F52EEF" w:rsidRDefault="00F52EEF" w:rsidP="00935F76">
      <w:pPr>
        <w:tabs>
          <w:tab w:val="left" w:pos="567"/>
        </w:tabs>
        <w:rPr>
          <w:rFonts w:asciiTheme="minorHAnsi" w:hAnsiTheme="minorHAnsi" w:cstheme="minorHAnsi"/>
        </w:rPr>
      </w:pPr>
    </w:p>
    <w:p w14:paraId="242DDC0B"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ab/>
      </w:r>
      <w:r w:rsidRPr="00F52EEF">
        <w:rPr>
          <w:rFonts w:asciiTheme="minorHAnsi" w:hAnsiTheme="minorHAnsi" w:cstheme="minorHAnsi"/>
        </w:rPr>
        <w:tab/>
      </w:r>
      <w:r w:rsidRPr="00F52EEF">
        <w:rPr>
          <w:rFonts w:asciiTheme="minorHAnsi" w:hAnsiTheme="minorHAnsi" w:cstheme="minorHAnsi"/>
        </w:rPr>
        <w:tab/>
      </w:r>
    </w:p>
    <w:p w14:paraId="0E5F5B0E" w14:textId="77777777" w:rsidR="00F52EEF" w:rsidRPr="00F52EEF" w:rsidRDefault="00F52EEF" w:rsidP="00935F76">
      <w:pPr>
        <w:tabs>
          <w:tab w:val="left" w:pos="567"/>
        </w:tabs>
        <w:rPr>
          <w:rFonts w:asciiTheme="minorHAnsi" w:hAnsiTheme="minorHAnsi" w:cstheme="minorHAnsi"/>
        </w:rPr>
      </w:pPr>
    </w:p>
    <w:p w14:paraId="7B34DF61" w14:textId="77777777" w:rsidR="00F52EEF" w:rsidRPr="00F52EEF" w:rsidRDefault="00F52EEF" w:rsidP="00935F76">
      <w:pPr>
        <w:tabs>
          <w:tab w:val="left" w:pos="567"/>
        </w:tabs>
        <w:rPr>
          <w:rFonts w:asciiTheme="minorHAnsi" w:hAnsiTheme="minorHAnsi" w:cstheme="minorHAnsi"/>
          <w:b/>
          <w:sz w:val="28"/>
          <w:szCs w:val="28"/>
        </w:rPr>
      </w:pPr>
    </w:p>
    <w:p w14:paraId="366A8E64" w14:textId="77777777" w:rsidR="00F52EEF" w:rsidRPr="00F52EEF" w:rsidRDefault="00F52EEF" w:rsidP="00935F76">
      <w:pPr>
        <w:tabs>
          <w:tab w:val="left" w:pos="567"/>
        </w:tabs>
        <w:rPr>
          <w:rFonts w:asciiTheme="minorHAnsi" w:hAnsiTheme="minorHAnsi" w:cstheme="minorHAnsi"/>
          <w:b/>
          <w:sz w:val="28"/>
          <w:szCs w:val="28"/>
        </w:rPr>
      </w:pPr>
    </w:p>
    <w:p w14:paraId="30E55970" w14:textId="77777777" w:rsidR="00F52EEF" w:rsidRPr="00F52EEF" w:rsidRDefault="00F52EEF" w:rsidP="00935F76">
      <w:pPr>
        <w:tabs>
          <w:tab w:val="left" w:pos="567"/>
        </w:tabs>
        <w:rPr>
          <w:rFonts w:asciiTheme="minorHAnsi" w:hAnsiTheme="minorHAnsi" w:cstheme="minorHAnsi"/>
          <w:b/>
          <w:sz w:val="28"/>
          <w:szCs w:val="28"/>
        </w:rPr>
      </w:pPr>
    </w:p>
    <w:p w14:paraId="69A4DF9F" w14:textId="77777777" w:rsidR="00F52EEF" w:rsidRPr="00F52EEF" w:rsidRDefault="00F52EEF" w:rsidP="00935F76">
      <w:pPr>
        <w:tabs>
          <w:tab w:val="left" w:pos="567"/>
        </w:tabs>
        <w:rPr>
          <w:rFonts w:asciiTheme="minorHAnsi" w:hAnsiTheme="minorHAnsi" w:cstheme="minorHAnsi"/>
          <w:b/>
          <w:sz w:val="28"/>
          <w:szCs w:val="28"/>
        </w:rPr>
      </w:pPr>
    </w:p>
    <w:p w14:paraId="7523D0F8" w14:textId="3EAFA52D" w:rsidR="0069084B" w:rsidRDefault="0069084B">
      <w:pPr>
        <w:rPr>
          <w:rFonts w:asciiTheme="minorHAnsi" w:hAnsiTheme="minorHAnsi" w:cstheme="minorHAnsi"/>
          <w:b/>
          <w:sz w:val="28"/>
          <w:szCs w:val="28"/>
        </w:rPr>
      </w:pPr>
      <w:r>
        <w:rPr>
          <w:rFonts w:asciiTheme="minorHAnsi" w:hAnsiTheme="minorHAnsi" w:cstheme="minorHAnsi"/>
          <w:b/>
          <w:sz w:val="28"/>
          <w:szCs w:val="28"/>
        </w:rPr>
        <w:br w:type="page"/>
      </w:r>
    </w:p>
    <w:p w14:paraId="7A149DBF" w14:textId="77777777" w:rsidR="00F52EEF" w:rsidRPr="00F52EEF" w:rsidRDefault="00F52EEF" w:rsidP="004A7921">
      <w:pPr>
        <w:pStyle w:val="Nadpis1"/>
        <w:keepNext/>
        <w:keepLines/>
        <w:numPr>
          <w:ilvl w:val="0"/>
          <w:numId w:val="7"/>
        </w:numPr>
        <w:tabs>
          <w:tab w:val="left" w:pos="567"/>
        </w:tabs>
        <w:spacing w:before="240" w:beforeAutospacing="0" w:after="0" w:afterAutospacing="0" w:line="259" w:lineRule="auto"/>
        <w:rPr>
          <w:rFonts w:asciiTheme="minorHAnsi" w:hAnsiTheme="minorHAnsi" w:cstheme="minorHAnsi"/>
        </w:rPr>
      </w:pPr>
      <w:r w:rsidRPr="00F52EEF">
        <w:rPr>
          <w:rFonts w:asciiTheme="minorHAnsi" w:hAnsiTheme="minorHAnsi" w:cstheme="minorHAnsi"/>
        </w:rPr>
        <w:lastRenderedPageBreak/>
        <w:t>Instituce</w:t>
      </w:r>
    </w:p>
    <w:p w14:paraId="03F498B5" w14:textId="77777777" w:rsidR="00F52EEF" w:rsidRPr="00F52EEF" w:rsidRDefault="00F52EEF" w:rsidP="00935F76">
      <w:pPr>
        <w:pStyle w:val="Nadpis2"/>
        <w:tabs>
          <w:tab w:val="left" w:pos="567"/>
        </w:tabs>
        <w:rPr>
          <w:rFonts w:asciiTheme="minorHAnsi" w:hAnsiTheme="minorHAnsi" w:cstheme="minorHAnsi"/>
        </w:rPr>
      </w:pPr>
      <w:r w:rsidRPr="00F52EEF">
        <w:rPr>
          <w:rFonts w:asciiTheme="minorHAnsi" w:hAnsiTheme="minorHAnsi" w:cstheme="minorHAnsi"/>
        </w:rPr>
        <w:t>Působnost orgánů vysoké školy</w:t>
      </w:r>
    </w:p>
    <w:p w14:paraId="59931605"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Standardy 1.1-1.2</w:t>
      </w:r>
    </w:p>
    <w:p w14:paraId="7AC0957B" w14:textId="77777777" w:rsidR="00F52EEF" w:rsidRPr="00A84531" w:rsidRDefault="00F52EEF" w:rsidP="00935F76">
      <w:pPr>
        <w:tabs>
          <w:tab w:val="left" w:pos="567"/>
          <w:tab w:val="left" w:pos="2835"/>
        </w:tabs>
        <w:ind w:left="426"/>
        <w:jc w:val="both"/>
        <w:rPr>
          <w:rFonts w:asciiTheme="minorHAnsi" w:hAnsiTheme="minorHAnsi" w:cstheme="minorHAnsi"/>
          <w:sz w:val="22"/>
          <w:szCs w:val="22"/>
          <w:rPrChange w:id="6129" w:author="Radim Bačuvčík" w:date="2020-02-04T13:29:00Z">
            <w:rPr>
              <w:rFonts w:asciiTheme="minorHAnsi" w:hAnsiTheme="minorHAnsi" w:cstheme="minorHAnsi"/>
            </w:rPr>
          </w:rPrChange>
        </w:rPr>
      </w:pPr>
      <w:r w:rsidRPr="00A84531">
        <w:rPr>
          <w:rFonts w:asciiTheme="minorHAnsi" w:hAnsiTheme="minorHAnsi" w:cstheme="minorHAnsi"/>
          <w:color w:val="000000"/>
          <w:sz w:val="22"/>
          <w:szCs w:val="22"/>
          <w:rPrChange w:id="6130" w:author="Radim Bačuvčík" w:date="2020-02-04T13:29:00Z">
            <w:rPr>
              <w:rFonts w:asciiTheme="minorHAnsi" w:hAnsiTheme="minorHAnsi" w:cstheme="minorHAnsi"/>
              <w:color w:val="000000"/>
            </w:rPr>
          </w:rPrChange>
        </w:rPr>
        <w:t>Univerzita Tomáše Bati ve Zlíně (dále jen „UTB ve Zlíně“) má vymezen orgán vysoké školy, který plní</w:t>
      </w:r>
      <w:r w:rsidRPr="00A84531">
        <w:rPr>
          <w:rFonts w:asciiTheme="minorHAnsi" w:hAnsiTheme="minorHAnsi" w:cstheme="minorHAnsi"/>
          <w:sz w:val="22"/>
          <w:szCs w:val="22"/>
          <w:rPrChange w:id="6131" w:author="Radim Bačuvčík" w:date="2020-02-04T13:29:00Z">
            <w:rPr>
              <w:rFonts w:asciiTheme="minorHAnsi" w:hAnsiTheme="minorHAnsi" w:cstheme="minorHAnsi"/>
            </w:rPr>
          </w:rPrChange>
        </w:rPr>
        <w:t xml:space="preserve"> </w:t>
      </w:r>
      <w:r w:rsidRPr="00A84531">
        <w:rPr>
          <w:rFonts w:asciiTheme="minorHAnsi" w:hAnsiTheme="minorHAnsi" w:cstheme="minorHAnsi"/>
          <w:color w:val="000000"/>
          <w:sz w:val="22"/>
          <w:szCs w:val="22"/>
          <w:rPrChange w:id="6132" w:author="Radim Bačuvčík" w:date="2020-02-04T13:29:00Z">
            <w:rPr>
              <w:rFonts w:asciiTheme="minorHAnsi" w:hAnsiTheme="minorHAnsi" w:cstheme="minorHAnsi"/>
              <w:color w:val="000000"/>
            </w:rPr>
          </w:rPrChange>
        </w:rPr>
        <w:t>působnost statutárního orgánu, a má vymezeny další orgány, včetně jejich působnosti, pravomoci a</w:t>
      </w:r>
      <w:r w:rsidRPr="00A84531">
        <w:rPr>
          <w:rFonts w:asciiTheme="minorHAnsi" w:hAnsiTheme="minorHAnsi" w:cstheme="minorHAnsi"/>
          <w:sz w:val="22"/>
          <w:szCs w:val="22"/>
          <w:rPrChange w:id="6133" w:author="Radim Bačuvčík" w:date="2020-02-04T13:29:00Z">
            <w:rPr>
              <w:rFonts w:asciiTheme="minorHAnsi" w:hAnsiTheme="minorHAnsi" w:cstheme="minorHAnsi"/>
            </w:rPr>
          </w:rPrChange>
        </w:rPr>
        <w:t xml:space="preserve"> </w:t>
      </w:r>
      <w:r w:rsidRPr="00A84531">
        <w:rPr>
          <w:rFonts w:asciiTheme="minorHAnsi" w:hAnsiTheme="minorHAnsi" w:cstheme="minorHAnsi"/>
          <w:color w:val="000000"/>
          <w:sz w:val="22"/>
          <w:szCs w:val="22"/>
          <w:rPrChange w:id="6134" w:author="Radim Bačuvčík" w:date="2020-02-04T13:29:00Z">
            <w:rPr>
              <w:rFonts w:asciiTheme="minorHAnsi" w:hAnsiTheme="minorHAnsi" w:cstheme="minorHAnsi"/>
              <w:color w:val="000000"/>
            </w:rPr>
          </w:rPrChange>
        </w:rPr>
        <w:t>odpovědnosti. Statutární orgán a další orgány UTB ve Zlíně jsou vymezeny ve „Statutu UTB ve Zlíně“ ze</w:t>
      </w:r>
      <w:r w:rsidRPr="00A84531">
        <w:rPr>
          <w:rFonts w:asciiTheme="minorHAnsi" w:hAnsiTheme="minorHAnsi" w:cstheme="minorHAnsi"/>
          <w:sz w:val="22"/>
          <w:szCs w:val="22"/>
          <w:rPrChange w:id="6135" w:author="Radim Bačuvčík" w:date="2020-02-04T13:29:00Z">
            <w:rPr>
              <w:rFonts w:asciiTheme="minorHAnsi" w:hAnsiTheme="minorHAnsi" w:cstheme="minorHAnsi"/>
            </w:rPr>
          </w:rPrChange>
        </w:rPr>
        <w:t xml:space="preserve"> </w:t>
      </w:r>
      <w:r w:rsidRPr="00A84531">
        <w:rPr>
          <w:rFonts w:asciiTheme="minorHAnsi" w:hAnsiTheme="minorHAnsi" w:cstheme="minorHAnsi"/>
          <w:color w:val="000000"/>
          <w:sz w:val="22"/>
          <w:szCs w:val="22"/>
          <w:rPrChange w:id="6136" w:author="Radim Bačuvčík" w:date="2020-02-04T13:29:00Z">
            <w:rPr>
              <w:rFonts w:asciiTheme="minorHAnsi" w:hAnsiTheme="minorHAnsi" w:cstheme="minorHAnsi"/>
              <w:color w:val="000000"/>
            </w:rPr>
          </w:rPrChange>
        </w:rPr>
        <w:t>dne 25. července 2019.</w:t>
      </w:r>
      <w:r w:rsidRPr="00A84531">
        <w:rPr>
          <w:rStyle w:val="Znakapoznpodarou"/>
          <w:rFonts w:asciiTheme="minorHAnsi" w:hAnsiTheme="minorHAnsi" w:cstheme="minorHAnsi"/>
          <w:sz w:val="22"/>
          <w:szCs w:val="22"/>
          <w:rPrChange w:id="6137" w:author="Radim Bačuvčík" w:date="2020-02-04T13:29:00Z">
            <w:rPr>
              <w:rStyle w:val="Znakapoznpodarou"/>
              <w:rFonts w:asciiTheme="minorHAnsi" w:hAnsiTheme="minorHAnsi" w:cstheme="minorHAnsi"/>
            </w:rPr>
          </w:rPrChange>
        </w:rPr>
        <w:footnoteReference w:id="2"/>
      </w:r>
    </w:p>
    <w:p w14:paraId="49337D74" w14:textId="77777777" w:rsidR="00F52EEF" w:rsidRPr="00F52EEF" w:rsidRDefault="00F52EEF" w:rsidP="00935F76">
      <w:pPr>
        <w:pStyle w:val="Nadpis2"/>
        <w:tabs>
          <w:tab w:val="left" w:pos="567"/>
        </w:tabs>
        <w:spacing w:before="120" w:after="120"/>
        <w:jc w:val="both"/>
        <w:rPr>
          <w:rFonts w:asciiTheme="minorHAnsi" w:hAnsiTheme="minorHAnsi" w:cstheme="minorHAnsi"/>
        </w:rPr>
      </w:pPr>
    </w:p>
    <w:p w14:paraId="5760A906" w14:textId="77777777" w:rsidR="00F52EEF" w:rsidRPr="00F52EEF" w:rsidRDefault="00F52EEF" w:rsidP="00935F76">
      <w:pPr>
        <w:pStyle w:val="Nadpis2"/>
        <w:tabs>
          <w:tab w:val="left" w:pos="567"/>
        </w:tabs>
        <w:jc w:val="both"/>
        <w:rPr>
          <w:rFonts w:asciiTheme="minorHAnsi" w:hAnsiTheme="minorHAnsi" w:cstheme="minorHAnsi"/>
        </w:rPr>
      </w:pPr>
      <w:r w:rsidRPr="00F52EEF">
        <w:rPr>
          <w:rFonts w:asciiTheme="minorHAnsi" w:hAnsiTheme="minorHAnsi" w:cstheme="minorHAnsi"/>
        </w:rPr>
        <w:t xml:space="preserve">Vnitřní systém zajišťování kvality </w:t>
      </w:r>
    </w:p>
    <w:p w14:paraId="32413BDF" w14:textId="77777777" w:rsidR="00F52EEF" w:rsidRPr="00F52EEF" w:rsidRDefault="00F52EEF" w:rsidP="004A7921">
      <w:pPr>
        <w:pStyle w:val="Nadpis3"/>
        <w:numPr>
          <w:ilvl w:val="0"/>
          <w:numId w:val="6"/>
        </w:numPr>
        <w:tabs>
          <w:tab w:val="left" w:pos="567"/>
        </w:tabs>
        <w:spacing w:line="259" w:lineRule="auto"/>
        <w:ind w:left="1077" w:hanging="357"/>
        <w:jc w:val="both"/>
        <w:rPr>
          <w:rFonts w:asciiTheme="minorHAnsi" w:hAnsiTheme="minorHAnsi" w:cstheme="minorHAnsi"/>
        </w:rPr>
      </w:pPr>
      <w:r w:rsidRPr="00F52EEF">
        <w:rPr>
          <w:rFonts w:asciiTheme="minorHAnsi" w:hAnsiTheme="minorHAnsi" w:cstheme="minorHAnsi"/>
        </w:rPr>
        <w:t>Vymezení pravomoci a odpovědnost za kvalitu</w:t>
      </w:r>
    </w:p>
    <w:p w14:paraId="0BA2BB0C"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1.3</w:t>
      </w:r>
    </w:p>
    <w:p w14:paraId="7CEE7773" w14:textId="77777777" w:rsidR="00F52EEF" w:rsidRPr="00A84531"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szCs w:val="22"/>
          <w:rPrChange w:id="6138" w:author="Radim Bačuvčík" w:date="2020-02-04T13:29:00Z">
            <w:rPr>
              <w:rFonts w:asciiTheme="minorHAnsi" w:hAnsiTheme="minorHAnsi" w:cstheme="minorHAnsi"/>
            </w:rPr>
          </w:rPrChange>
        </w:rPr>
      </w:pPr>
      <w:r w:rsidRPr="00A84531">
        <w:rPr>
          <w:rFonts w:asciiTheme="minorHAnsi" w:hAnsiTheme="minorHAnsi" w:cstheme="minorHAnsi"/>
          <w:color w:val="000000"/>
          <w:sz w:val="22"/>
          <w:szCs w:val="22"/>
          <w:rPrChange w:id="6139" w:author="Radim Bačuvčík" w:date="2020-02-04T13:29:00Z">
            <w:rPr>
              <w:rFonts w:asciiTheme="minorHAnsi" w:hAnsiTheme="minorHAnsi" w:cstheme="minorHAnsi"/>
              <w:color w:val="000000"/>
            </w:rPr>
          </w:rPrChange>
        </w:rPr>
        <w:t>UTB ve Zlíně má na všech úrovních řízení vysoké školy vymezeny pravomoci a odpovědnost za kvalitu</w:t>
      </w:r>
      <w:r w:rsidRPr="00A84531">
        <w:rPr>
          <w:rFonts w:asciiTheme="minorHAnsi" w:hAnsiTheme="minorHAnsi" w:cstheme="minorHAnsi"/>
          <w:sz w:val="22"/>
          <w:szCs w:val="22"/>
          <w:rPrChange w:id="6140" w:author="Radim Bačuvčík" w:date="2020-02-04T13:29:00Z">
            <w:rPr>
              <w:rFonts w:asciiTheme="minorHAnsi" w:hAnsiTheme="minorHAnsi" w:cstheme="minorHAnsi"/>
            </w:rPr>
          </w:rPrChange>
        </w:rPr>
        <w:t xml:space="preserve"> </w:t>
      </w:r>
      <w:r w:rsidRPr="00A84531">
        <w:rPr>
          <w:rFonts w:asciiTheme="minorHAnsi" w:hAnsiTheme="minorHAnsi" w:cstheme="minorHAnsi"/>
          <w:color w:val="000000"/>
          <w:sz w:val="22"/>
          <w:szCs w:val="22"/>
          <w:rPrChange w:id="6141" w:author="Radim Bačuvčík" w:date="2020-02-04T13:29:00Z">
            <w:rPr>
              <w:rFonts w:asciiTheme="minorHAnsi" w:hAnsiTheme="minorHAnsi" w:cstheme="minorHAnsi"/>
              <w:color w:val="000000"/>
            </w:rPr>
          </w:rPrChange>
        </w:rPr>
        <w:t>vzdělávací činnosti, vědecké a výzkumné, vývojové a inovační, umělecké nebo další tvůrčí činnosti (dále</w:t>
      </w:r>
      <w:r w:rsidRPr="00A84531">
        <w:rPr>
          <w:rFonts w:asciiTheme="minorHAnsi" w:hAnsiTheme="minorHAnsi" w:cstheme="minorHAnsi"/>
          <w:sz w:val="22"/>
          <w:szCs w:val="22"/>
          <w:rPrChange w:id="6142" w:author="Radim Bačuvčík" w:date="2020-02-04T13:29:00Z">
            <w:rPr>
              <w:rFonts w:asciiTheme="minorHAnsi" w:hAnsiTheme="minorHAnsi" w:cstheme="minorHAnsi"/>
            </w:rPr>
          </w:rPrChange>
        </w:rPr>
        <w:t xml:space="preserve"> </w:t>
      </w:r>
      <w:r w:rsidRPr="00A84531">
        <w:rPr>
          <w:rFonts w:asciiTheme="minorHAnsi" w:hAnsiTheme="minorHAnsi" w:cstheme="minorHAnsi"/>
          <w:color w:val="000000"/>
          <w:sz w:val="22"/>
          <w:szCs w:val="22"/>
          <w:rPrChange w:id="6143" w:author="Radim Bačuvčík" w:date="2020-02-04T13:29:00Z">
            <w:rPr>
              <w:rFonts w:asciiTheme="minorHAnsi" w:hAnsiTheme="minorHAnsi" w:cstheme="minorHAnsi"/>
              <w:color w:val="000000"/>
            </w:rPr>
          </w:rPrChange>
        </w:rPr>
        <w:t>jen „tvůrčí činnost“) a s nimi souvisejících činností tak, aby tvořily funkční celek. Tyto pravomoci a</w:t>
      </w:r>
      <w:r w:rsidRPr="00A84531">
        <w:rPr>
          <w:rFonts w:asciiTheme="minorHAnsi" w:hAnsiTheme="minorHAnsi" w:cstheme="minorHAnsi"/>
          <w:sz w:val="22"/>
          <w:szCs w:val="22"/>
          <w:rPrChange w:id="6144" w:author="Radim Bačuvčík" w:date="2020-02-04T13:29:00Z">
            <w:rPr>
              <w:rFonts w:asciiTheme="minorHAnsi" w:hAnsiTheme="minorHAnsi" w:cstheme="minorHAnsi"/>
            </w:rPr>
          </w:rPrChange>
        </w:rPr>
        <w:t xml:space="preserve"> </w:t>
      </w:r>
      <w:r w:rsidRPr="00A84531">
        <w:rPr>
          <w:rFonts w:asciiTheme="minorHAnsi" w:hAnsiTheme="minorHAnsi" w:cstheme="minorHAnsi"/>
          <w:color w:val="000000"/>
          <w:sz w:val="22"/>
          <w:szCs w:val="22"/>
          <w:rPrChange w:id="6145" w:author="Radim Bačuvčík" w:date="2020-02-04T13:29:00Z">
            <w:rPr>
              <w:rFonts w:asciiTheme="minorHAnsi" w:hAnsiTheme="minorHAnsi" w:cstheme="minorHAnsi"/>
              <w:color w:val="000000"/>
            </w:rPr>
          </w:rPrChange>
        </w:rPr>
        <w:t>odpovědnost jsou vymezeny v „Pravidlech systému zajišťování kvality vzdělávací, tvůrčí a s nimi</w:t>
      </w:r>
      <w:r w:rsidRPr="00A84531">
        <w:rPr>
          <w:rFonts w:asciiTheme="minorHAnsi" w:hAnsiTheme="minorHAnsi" w:cstheme="minorHAnsi"/>
          <w:sz w:val="22"/>
          <w:szCs w:val="22"/>
          <w:rPrChange w:id="6146" w:author="Radim Bačuvčík" w:date="2020-02-04T13:29:00Z">
            <w:rPr>
              <w:rFonts w:asciiTheme="minorHAnsi" w:hAnsiTheme="minorHAnsi" w:cstheme="minorHAnsi"/>
            </w:rPr>
          </w:rPrChange>
        </w:rPr>
        <w:t xml:space="preserve"> </w:t>
      </w:r>
      <w:r w:rsidRPr="00A84531">
        <w:rPr>
          <w:rFonts w:asciiTheme="minorHAnsi" w:hAnsiTheme="minorHAnsi" w:cstheme="minorHAnsi"/>
          <w:color w:val="000000"/>
          <w:sz w:val="22"/>
          <w:szCs w:val="22"/>
          <w:rPrChange w:id="6147" w:author="Radim Bačuvčík" w:date="2020-02-04T13:29:00Z">
            <w:rPr>
              <w:rFonts w:asciiTheme="minorHAnsi" w:hAnsiTheme="minorHAnsi" w:cstheme="minorHAnsi"/>
              <w:color w:val="000000"/>
            </w:rPr>
          </w:rPrChange>
        </w:rPr>
        <w:t>souvisejících činností a vnitřního hodnocení kvality vzdělávací, tvůrčí a s nimi souvisejících činností UTB ve Zlíně“</w:t>
      </w:r>
      <w:r w:rsidRPr="00A84531">
        <w:rPr>
          <w:rFonts w:asciiTheme="minorHAnsi" w:hAnsiTheme="minorHAnsi" w:cstheme="minorHAnsi"/>
          <w:sz w:val="22"/>
          <w:szCs w:val="22"/>
          <w:rPrChange w:id="6148" w:author="Radim Bačuvčík" w:date="2020-02-04T13:29:00Z">
            <w:rPr>
              <w:rFonts w:asciiTheme="minorHAnsi" w:hAnsiTheme="minorHAnsi" w:cstheme="minorHAnsi"/>
            </w:rPr>
          </w:rPrChange>
        </w:rPr>
        <w:t xml:space="preserve"> </w:t>
      </w:r>
      <w:r w:rsidRPr="00A84531">
        <w:rPr>
          <w:rFonts w:asciiTheme="minorHAnsi" w:hAnsiTheme="minorHAnsi" w:cstheme="minorHAnsi"/>
          <w:color w:val="000000"/>
          <w:sz w:val="22"/>
          <w:szCs w:val="22"/>
          <w:rPrChange w:id="6149" w:author="Radim Bačuvčík" w:date="2020-02-04T13:29:00Z">
            <w:rPr>
              <w:rFonts w:asciiTheme="minorHAnsi" w:hAnsiTheme="minorHAnsi" w:cstheme="minorHAnsi"/>
              <w:color w:val="000000"/>
            </w:rPr>
          </w:rPrChange>
        </w:rPr>
        <w:t>ze dne 25. července 2019.</w:t>
      </w:r>
      <w:r w:rsidRPr="00A84531">
        <w:rPr>
          <w:rStyle w:val="Znakapoznpodarou"/>
          <w:rFonts w:asciiTheme="minorHAnsi" w:hAnsiTheme="minorHAnsi" w:cstheme="minorHAnsi"/>
          <w:color w:val="000000"/>
          <w:sz w:val="22"/>
          <w:szCs w:val="22"/>
          <w:rPrChange w:id="6150" w:author="Radim Bačuvčík" w:date="2020-02-04T13:29:00Z">
            <w:rPr>
              <w:rStyle w:val="Znakapoznpodarou"/>
              <w:rFonts w:asciiTheme="minorHAnsi" w:hAnsiTheme="minorHAnsi" w:cstheme="minorHAnsi"/>
              <w:color w:val="000000"/>
            </w:rPr>
          </w:rPrChange>
        </w:rPr>
        <w:footnoteReference w:id="3"/>
      </w:r>
      <w:r w:rsidRPr="00A84531">
        <w:rPr>
          <w:rFonts w:asciiTheme="minorHAnsi" w:hAnsiTheme="minorHAnsi" w:cstheme="minorHAnsi"/>
          <w:color w:val="000000"/>
          <w:sz w:val="22"/>
          <w:szCs w:val="22"/>
          <w:rPrChange w:id="6151" w:author="Radim Bačuvčík" w:date="2020-02-04T13:29:00Z">
            <w:rPr>
              <w:rFonts w:asciiTheme="minorHAnsi" w:hAnsiTheme="minorHAnsi" w:cstheme="minorHAnsi"/>
              <w:color w:val="000000"/>
            </w:rPr>
          </w:rPrChange>
        </w:rPr>
        <w:t xml:space="preserve"> </w:t>
      </w:r>
    </w:p>
    <w:p w14:paraId="63696A8A" w14:textId="77777777" w:rsidR="00F52EEF" w:rsidRPr="00A84531"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szCs w:val="22"/>
          <w:rPrChange w:id="6152" w:author="Radim Bačuvčík" w:date="2020-02-04T13:29:00Z">
            <w:rPr>
              <w:rFonts w:asciiTheme="minorHAnsi" w:hAnsiTheme="minorHAnsi" w:cstheme="minorHAnsi"/>
              <w:color w:val="000000"/>
            </w:rPr>
          </w:rPrChange>
        </w:rPr>
      </w:pPr>
      <w:r w:rsidRPr="00A84531">
        <w:rPr>
          <w:rFonts w:asciiTheme="minorHAnsi" w:hAnsiTheme="minorHAnsi" w:cstheme="minorHAnsi"/>
          <w:color w:val="000000"/>
          <w:sz w:val="22"/>
          <w:szCs w:val="22"/>
          <w:rPrChange w:id="6153" w:author="Radim Bačuvčík" w:date="2020-02-04T13:29:00Z">
            <w:rPr>
              <w:rFonts w:asciiTheme="minorHAnsi" w:hAnsiTheme="minorHAnsi" w:cstheme="minorHAnsi"/>
              <w:color w:val="000000"/>
            </w:rPr>
          </w:rPrChange>
        </w:rPr>
        <w:t>Pro účely zajišťování kvality má pak jmenovánu čtrnáctičlennou Radu pro vnitřní hodnocení UTB ve Zlíně,</w:t>
      </w:r>
      <w:r w:rsidRPr="00A84531">
        <w:rPr>
          <w:rFonts w:asciiTheme="minorHAnsi" w:hAnsiTheme="minorHAnsi" w:cstheme="minorHAnsi"/>
          <w:sz w:val="22"/>
          <w:szCs w:val="22"/>
          <w:rPrChange w:id="6154" w:author="Radim Bačuvčík" w:date="2020-02-04T13:29:00Z">
            <w:rPr>
              <w:rFonts w:asciiTheme="minorHAnsi" w:hAnsiTheme="minorHAnsi" w:cstheme="minorHAnsi"/>
            </w:rPr>
          </w:rPrChange>
        </w:rPr>
        <w:t xml:space="preserve"> </w:t>
      </w:r>
      <w:r w:rsidRPr="00A84531">
        <w:rPr>
          <w:rFonts w:asciiTheme="minorHAnsi" w:hAnsiTheme="minorHAnsi" w:cstheme="minorHAnsi"/>
          <w:color w:val="000000"/>
          <w:sz w:val="22"/>
          <w:szCs w:val="22"/>
          <w:rPrChange w:id="6155" w:author="Radim Bačuvčík" w:date="2020-02-04T13:29:00Z">
            <w:rPr>
              <w:rFonts w:asciiTheme="minorHAnsi" w:hAnsiTheme="minorHAnsi" w:cstheme="minorHAnsi"/>
              <w:color w:val="000000"/>
            </w:rPr>
          </w:rPrChange>
        </w:rPr>
        <w:t>která se řídí „Jednacím řádem Rady pro vnitřní hodnocení UTB ve Zlíně“ (směrnice rektora SR/18/2017) ze dne 15.</w:t>
      </w:r>
      <w:r w:rsidRPr="00A84531">
        <w:rPr>
          <w:rFonts w:asciiTheme="minorHAnsi" w:hAnsiTheme="minorHAnsi" w:cstheme="minorHAnsi"/>
          <w:sz w:val="22"/>
          <w:szCs w:val="22"/>
          <w:rPrChange w:id="6156" w:author="Radim Bačuvčík" w:date="2020-02-04T13:29:00Z">
            <w:rPr>
              <w:rFonts w:asciiTheme="minorHAnsi" w:hAnsiTheme="minorHAnsi" w:cstheme="minorHAnsi"/>
            </w:rPr>
          </w:rPrChange>
        </w:rPr>
        <w:t xml:space="preserve"> </w:t>
      </w:r>
      <w:r w:rsidRPr="00A84531">
        <w:rPr>
          <w:rFonts w:asciiTheme="minorHAnsi" w:hAnsiTheme="minorHAnsi" w:cstheme="minorHAnsi"/>
          <w:color w:val="000000"/>
          <w:sz w:val="22"/>
          <w:szCs w:val="22"/>
          <w:rPrChange w:id="6157" w:author="Radim Bačuvčík" w:date="2020-02-04T13:29:00Z">
            <w:rPr>
              <w:rFonts w:asciiTheme="minorHAnsi" w:hAnsiTheme="minorHAnsi" w:cstheme="minorHAnsi"/>
              <w:color w:val="000000"/>
            </w:rPr>
          </w:rPrChange>
        </w:rPr>
        <w:t>května 2017.</w:t>
      </w:r>
      <w:r w:rsidRPr="00A84531">
        <w:rPr>
          <w:rStyle w:val="Znakapoznpodarou"/>
          <w:rFonts w:asciiTheme="minorHAnsi" w:hAnsiTheme="minorHAnsi" w:cstheme="minorHAnsi"/>
          <w:color w:val="000000"/>
          <w:sz w:val="22"/>
          <w:szCs w:val="22"/>
          <w:rPrChange w:id="6158" w:author="Radim Bačuvčík" w:date="2020-02-04T13:29:00Z">
            <w:rPr>
              <w:rStyle w:val="Znakapoznpodarou"/>
              <w:rFonts w:asciiTheme="minorHAnsi" w:hAnsiTheme="minorHAnsi" w:cstheme="minorHAnsi"/>
              <w:color w:val="000000"/>
            </w:rPr>
          </w:rPrChange>
        </w:rPr>
        <w:footnoteReference w:id="4"/>
      </w:r>
    </w:p>
    <w:p w14:paraId="5E292266" w14:textId="77777777" w:rsidR="00F52EEF" w:rsidRPr="00F52EEF" w:rsidRDefault="00F52EEF" w:rsidP="00935F76">
      <w:pPr>
        <w:tabs>
          <w:tab w:val="left" w:pos="567"/>
          <w:tab w:val="left" w:pos="2835"/>
        </w:tabs>
        <w:spacing w:before="120" w:after="120"/>
        <w:jc w:val="both"/>
        <w:rPr>
          <w:rFonts w:asciiTheme="minorHAnsi" w:hAnsiTheme="minorHAnsi" w:cstheme="minorHAnsi"/>
        </w:rPr>
      </w:pPr>
    </w:p>
    <w:p w14:paraId="6B197CF7" w14:textId="77777777" w:rsidR="00F52EEF" w:rsidRPr="00F52EEF" w:rsidRDefault="00F52EEF" w:rsidP="004A7921">
      <w:pPr>
        <w:pStyle w:val="Nadpis3"/>
        <w:numPr>
          <w:ilvl w:val="0"/>
          <w:numId w:val="6"/>
        </w:numPr>
        <w:tabs>
          <w:tab w:val="left" w:pos="567"/>
        </w:tabs>
        <w:spacing w:line="259" w:lineRule="auto"/>
        <w:ind w:left="1077" w:hanging="357"/>
        <w:jc w:val="both"/>
        <w:rPr>
          <w:rFonts w:asciiTheme="minorHAnsi" w:hAnsiTheme="minorHAnsi" w:cstheme="minorHAnsi"/>
        </w:rPr>
      </w:pPr>
      <w:r w:rsidRPr="00F52EEF">
        <w:rPr>
          <w:rFonts w:asciiTheme="minorHAnsi" w:hAnsiTheme="minorHAnsi" w:cstheme="minorHAnsi"/>
        </w:rPr>
        <w:t>Procesy vzniku a úprav studijních programů</w:t>
      </w:r>
    </w:p>
    <w:p w14:paraId="4BDC0EBC"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1.4</w:t>
      </w:r>
    </w:p>
    <w:p w14:paraId="542E17A4" w14:textId="77777777" w:rsidR="00F52EEF" w:rsidRPr="00A84531" w:rsidRDefault="00F52EEF" w:rsidP="00935F76">
      <w:pPr>
        <w:widowControl w:val="0"/>
        <w:tabs>
          <w:tab w:val="left" w:pos="567"/>
        </w:tabs>
        <w:autoSpaceDE w:val="0"/>
        <w:autoSpaceDN w:val="0"/>
        <w:adjustRightInd w:val="0"/>
        <w:snapToGrid w:val="0"/>
        <w:spacing w:after="60"/>
        <w:ind w:left="425"/>
        <w:jc w:val="both"/>
        <w:rPr>
          <w:rFonts w:asciiTheme="minorHAnsi" w:hAnsiTheme="minorHAnsi" w:cstheme="minorHAnsi"/>
          <w:color w:val="000000"/>
          <w:sz w:val="22"/>
          <w:szCs w:val="22"/>
          <w:rPrChange w:id="6159" w:author="Radim Bačuvčík" w:date="2020-02-04T13:29:00Z">
            <w:rPr>
              <w:rFonts w:asciiTheme="minorHAnsi" w:hAnsiTheme="minorHAnsi" w:cstheme="minorHAnsi"/>
              <w:color w:val="000000"/>
            </w:rPr>
          </w:rPrChange>
        </w:rPr>
      </w:pPr>
      <w:r w:rsidRPr="00A84531">
        <w:rPr>
          <w:rFonts w:asciiTheme="minorHAnsi" w:hAnsiTheme="minorHAnsi" w:cstheme="minorHAnsi"/>
          <w:color w:val="000000"/>
          <w:sz w:val="22"/>
          <w:szCs w:val="22"/>
          <w:rPrChange w:id="6160" w:author="Radim Bačuvčík" w:date="2020-02-04T13:29:00Z">
            <w:rPr>
              <w:rFonts w:asciiTheme="minorHAnsi" w:hAnsiTheme="minorHAnsi" w:cstheme="minorHAnsi"/>
              <w:color w:val="000000"/>
            </w:rPr>
          </w:rPrChange>
        </w:rPr>
        <w:t>Vznik a úprava studijních programů se na UTB ve Zlíně řídí „Řádem pro tvorbu, schvalování, uskutečňování a změny studijních programů“ ze dne 25. července 2019</w:t>
      </w:r>
      <w:r w:rsidRPr="00A84531">
        <w:rPr>
          <w:rStyle w:val="Znakapoznpodarou"/>
          <w:rFonts w:asciiTheme="minorHAnsi" w:hAnsiTheme="minorHAnsi" w:cstheme="minorHAnsi"/>
          <w:color w:val="000000"/>
          <w:sz w:val="22"/>
          <w:szCs w:val="22"/>
          <w:rPrChange w:id="6161" w:author="Radim Bačuvčík" w:date="2020-02-04T13:29:00Z">
            <w:rPr>
              <w:rStyle w:val="Znakapoznpodarou"/>
              <w:rFonts w:asciiTheme="minorHAnsi" w:hAnsiTheme="minorHAnsi" w:cstheme="minorHAnsi"/>
              <w:color w:val="000000"/>
            </w:rPr>
          </w:rPrChange>
        </w:rPr>
        <w:footnoteReference w:id="5"/>
      </w:r>
      <w:r w:rsidRPr="00A84531">
        <w:rPr>
          <w:rFonts w:asciiTheme="minorHAnsi" w:hAnsiTheme="minorHAnsi" w:cstheme="minorHAnsi"/>
          <w:color w:val="000000"/>
          <w:sz w:val="22"/>
          <w:szCs w:val="22"/>
          <w:rPrChange w:id="6162" w:author="Radim Bačuvčík" w:date="2020-02-04T13:29:00Z">
            <w:rPr>
              <w:rFonts w:asciiTheme="minorHAnsi" w:hAnsiTheme="minorHAnsi" w:cstheme="minorHAnsi"/>
              <w:color w:val="000000"/>
            </w:rPr>
          </w:rPrChange>
        </w:rPr>
        <w:t xml:space="preserve"> (dále jen „řád“), který je podle § 17 odst. 1 písm. k) zákona č. 111/1998 Sb., o vysokých školách a o změně a doplnění dalších zákonů (zákon o vysokých školách), ve znění pozdějších předpisů, (dále jen „zákon“) a podle čl. 5 odst. 1 písm. o) Statutu UTB ve Zlíně</w:t>
      </w:r>
      <w:r w:rsidRPr="00A84531">
        <w:rPr>
          <w:rStyle w:val="Znakapoznpodarou"/>
          <w:rFonts w:asciiTheme="minorHAnsi" w:hAnsiTheme="minorHAnsi" w:cstheme="minorHAnsi"/>
          <w:color w:val="000000"/>
          <w:sz w:val="22"/>
          <w:szCs w:val="22"/>
          <w:rPrChange w:id="6163" w:author="Radim Bačuvčík" w:date="2020-02-04T13:29:00Z">
            <w:rPr>
              <w:rStyle w:val="Znakapoznpodarou"/>
              <w:rFonts w:asciiTheme="minorHAnsi" w:hAnsiTheme="minorHAnsi" w:cstheme="minorHAnsi"/>
              <w:color w:val="000000"/>
            </w:rPr>
          </w:rPrChange>
        </w:rPr>
        <w:footnoteReference w:id="6"/>
      </w:r>
      <w:r w:rsidRPr="00A84531">
        <w:rPr>
          <w:rFonts w:asciiTheme="minorHAnsi" w:hAnsiTheme="minorHAnsi" w:cstheme="minorHAnsi"/>
          <w:color w:val="000000"/>
          <w:sz w:val="22"/>
          <w:szCs w:val="22"/>
          <w:rPrChange w:id="6164" w:author="Radim Bačuvčík" w:date="2020-02-04T13:29:00Z">
            <w:rPr>
              <w:rFonts w:asciiTheme="minorHAnsi" w:hAnsiTheme="minorHAnsi" w:cstheme="minorHAnsi"/>
              <w:color w:val="000000"/>
            </w:rPr>
          </w:rPrChange>
        </w:rPr>
        <w:t xml:space="preserve"> vnitřním předpisem UTB ve Zlíně a stanovuje: </w:t>
      </w:r>
    </w:p>
    <w:p w14:paraId="074DC426" w14:textId="3C1C4031" w:rsidR="00F52EEF" w:rsidRPr="00A84531"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szCs w:val="22"/>
          <w:rPrChange w:id="6165" w:author="Radim Bačuvčík" w:date="2020-02-04T13:29:00Z">
            <w:rPr>
              <w:rFonts w:asciiTheme="minorHAnsi" w:hAnsiTheme="minorHAnsi" w:cstheme="minorHAnsi"/>
              <w:color w:val="000000"/>
            </w:rPr>
          </w:rPrChange>
        </w:rPr>
      </w:pPr>
      <w:r w:rsidRPr="00A84531">
        <w:rPr>
          <w:rFonts w:asciiTheme="minorHAnsi" w:hAnsiTheme="minorHAnsi" w:cstheme="minorHAnsi"/>
          <w:color w:val="000000"/>
          <w:sz w:val="22"/>
          <w:szCs w:val="22"/>
          <w:rPrChange w:id="6166" w:author="Radim Bačuvčík" w:date="2020-02-04T13:29:00Z">
            <w:rPr>
              <w:rFonts w:asciiTheme="minorHAnsi" w:hAnsiTheme="minorHAnsi" w:cstheme="minorHAnsi"/>
              <w:color w:val="000000"/>
            </w:rPr>
          </w:rPrChange>
        </w:rPr>
        <w:t>a) pravidla tvorby, schvalování a změn návrhů studijních programů před jejich předložením</w:t>
      </w:r>
      <w:r w:rsidR="0069084B" w:rsidRPr="00A84531">
        <w:rPr>
          <w:rFonts w:asciiTheme="minorHAnsi" w:hAnsiTheme="minorHAnsi" w:cstheme="minorHAnsi"/>
          <w:color w:val="000000"/>
          <w:sz w:val="22"/>
          <w:szCs w:val="22"/>
          <w:rPrChange w:id="6167" w:author="Radim Bačuvčík" w:date="2020-02-04T13:29:00Z">
            <w:rPr>
              <w:rFonts w:asciiTheme="minorHAnsi" w:hAnsiTheme="minorHAnsi" w:cstheme="minorHAnsi"/>
              <w:color w:val="000000"/>
            </w:rPr>
          </w:rPrChange>
        </w:rPr>
        <w:t xml:space="preserve"> </w:t>
      </w:r>
      <w:r w:rsidRPr="00A84531">
        <w:rPr>
          <w:rFonts w:asciiTheme="minorHAnsi" w:hAnsiTheme="minorHAnsi" w:cstheme="minorHAnsi"/>
          <w:color w:val="000000"/>
          <w:sz w:val="22"/>
          <w:szCs w:val="22"/>
          <w:rPrChange w:id="6168" w:author="Radim Bačuvčík" w:date="2020-02-04T13:29:00Z">
            <w:rPr>
              <w:rFonts w:asciiTheme="minorHAnsi" w:hAnsiTheme="minorHAnsi" w:cstheme="minorHAnsi"/>
              <w:color w:val="000000"/>
            </w:rPr>
          </w:rPrChange>
        </w:rPr>
        <w:t xml:space="preserve">k akreditaci Národnímu akreditačnímu úřadu pro vysoké školství (dále jen „Akreditační úřad“), </w:t>
      </w:r>
    </w:p>
    <w:p w14:paraId="4D6AA9EA" w14:textId="77777777" w:rsidR="00F52EEF" w:rsidRPr="00A84531"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szCs w:val="22"/>
          <w:rPrChange w:id="6169" w:author="Radim Bačuvčík" w:date="2020-02-04T13:29:00Z">
            <w:rPr>
              <w:rFonts w:asciiTheme="minorHAnsi" w:hAnsiTheme="minorHAnsi" w:cstheme="minorHAnsi"/>
              <w:color w:val="000000"/>
            </w:rPr>
          </w:rPrChange>
        </w:rPr>
      </w:pPr>
      <w:r w:rsidRPr="00A84531">
        <w:rPr>
          <w:rFonts w:asciiTheme="minorHAnsi" w:hAnsiTheme="minorHAnsi" w:cstheme="minorHAnsi"/>
          <w:color w:val="000000"/>
          <w:sz w:val="22"/>
          <w:szCs w:val="22"/>
          <w:rPrChange w:id="6170" w:author="Radim Bačuvčík" w:date="2020-02-04T13:29:00Z">
            <w:rPr>
              <w:rFonts w:asciiTheme="minorHAnsi" w:hAnsiTheme="minorHAnsi" w:cstheme="minorHAnsi"/>
              <w:color w:val="000000"/>
            </w:rPr>
          </w:rPrChange>
        </w:rPr>
        <w:t xml:space="preserve">b) náležitosti studijních programů a studijních předmětů, </w:t>
      </w:r>
    </w:p>
    <w:p w14:paraId="1005541F" w14:textId="77777777" w:rsidR="00F52EEF" w:rsidRPr="00A84531"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szCs w:val="22"/>
          <w:rPrChange w:id="6171" w:author="Radim Bačuvčík" w:date="2020-02-04T13:29:00Z">
            <w:rPr>
              <w:rFonts w:asciiTheme="minorHAnsi" w:hAnsiTheme="minorHAnsi" w:cstheme="minorHAnsi"/>
              <w:color w:val="000000"/>
            </w:rPr>
          </w:rPrChange>
        </w:rPr>
      </w:pPr>
      <w:r w:rsidRPr="00A84531">
        <w:rPr>
          <w:rFonts w:asciiTheme="minorHAnsi" w:hAnsiTheme="minorHAnsi" w:cstheme="minorHAnsi"/>
          <w:color w:val="000000"/>
          <w:sz w:val="22"/>
          <w:szCs w:val="22"/>
          <w:rPrChange w:id="6172" w:author="Radim Bačuvčík" w:date="2020-02-04T13:29:00Z">
            <w:rPr>
              <w:rFonts w:asciiTheme="minorHAnsi" w:hAnsiTheme="minorHAnsi" w:cstheme="minorHAnsi"/>
              <w:color w:val="000000"/>
            </w:rPr>
          </w:rPrChange>
        </w:rPr>
        <w:t xml:space="preserve">c) pravidla uskutečňování studijních programů na fakultách UTB ve Zlíně nebo přímo UTB ve Zlíně, </w:t>
      </w:r>
    </w:p>
    <w:p w14:paraId="3778E222" w14:textId="77777777" w:rsidR="00F52EEF" w:rsidRPr="00A84531"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szCs w:val="22"/>
          <w:rPrChange w:id="6173" w:author="Radim Bačuvčík" w:date="2020-02-04T13:29:00Z">
            <w:rPr>
              <w:rFonts w:asciiTheme="minorHAnsi" w:hAnsiTheme="minorHAnsi" w:cstheme="minorHAnsi"/>
              <w:color w:val="000000"/>
            </w:rPr>
          </w:rPrChange>
        </w:rPr>
      </w:pPr>
      <w:r w:rsidRPr="00A84531">
        <w:rPr>
          <w:rFonts w:asciiTheme="minorHAnsi" w:hAnsiTheme="minorHAnsi" w:cstheme="minorHAnsi"/>
          <w:color w:val="000000"/>
          <w:sz w:val="22"/>
          <w:szCs w:val="22"/>
          <w:rPrChange w:id="6174" w:author="Radim Bačuvčík" w:date="2020-02-04T13:29:00Z">
            <w:rPr>
              <w:rFonts w:asciiTheme="minorHAnsi" w:hAnsiTheme="minorHAnsi" w:cstheme="minorHAnsi"/>
              <w:color w:val="000000"/>
            </w:rPr>
          </w:rPrChange>
        </w:rPr>
        <w:t xml:space="preserve">d) povinnosti garantů studijních programů a garantů studijních předmětů, </w:t>
      </w:r>
    </w:p>
    <w:p w14:paraId="33880706" w14:textId="77777777" w:rsidR="00F52EEF" w:rsidRPr="00A84531" w:rsidRDefault="00F52EEF" w:rsidP="00935F76">
      <w:pPr>
        <w:widowControl w:val="0"/>
        <w:tabs>
          <w:tab w:val="left" w:pos="567"/>
        </w:tabs>
        <w:autoSpaceDE w:val="0"/>
        <w:autoSpaceDN w:val="0"/>
        <w:adjustRightInd w:val="0"/>
        <w:snapToGrid w:val="0"/>
        <w:ind w:left="426"/>
        <w:jc w:val="both"/>
        <w:rPr>
          <w:rFonts w:asciiTheme="minorHAnsi" w:hAnsiTheme="minorHAnsi" w:cstheme="minorHAnsi"/>
          <w:sz w:val="22"/>
          <w:szCs w:val="22"/>
          <w:rPrChange w:id="6175" w:author="Radim Bačuvčík" w:date="2020-02-04T13:29:00Z">
            <w:rPr>
              <w:rFonts w:asciiTheme="minorHAnsi" w:hAnsiTheme="minorHAnsi" w:cstheme="minorHAnsi"/>
            </w:rPr>
          </w:rPrChange>
        </w:rPr>
      </w:pPr>
      <w:r w:rsidRPr="00A84531">
        <w:rPr>
          <w:rFonts w:asciiTheme="minorHAnsi" w:hAnsiTheme="minorHAnsi" w:cstheme="minorHAnsi"/>
          <w:color w:val="000000"/>
          <w:sz w:val="22"/>
          <w:szCs w:val="22"/>
          <w:rPrChange w:id="6176" w:author="Radim Bačuvčík" w:date="2020-02-04T13:29:00Z">
            <w:rPr>
              <w:rFonts w:asciiTheme="minorHAnsi" w:hAnsiTheme="minorHAnsi" w:cstheme="minorHAnsi"/>
              <w:color w:val="000000"/>
            </w:rPr>
          </w:rPrChange>
        </w:rPr>
        <w:t>e) principy zajišťování kvality studijních programů.</w:t>
      </w:r>
      <w:r w:rsidRPr="00A84531" w:rsidDel="00792F94">
        <w:rPr>
          <w:rFonts w:asciiTheme="minorHAnsi" w:hAnsiTheme="minorHAnsi" w:cstheme="minorHAnsi"/>
          <w:color w:val="000000"/>
          <w:sz w:val="22"/>
          <w:szCs w:val="22"/>
          <w:rPrChange w:id="6177" w:author="Radim Bačuvčík" w:date="2020-02-04T13:29:00Z">
            <w:rPr>
              <w:rFonts w:asciiTheme="minorHAnsi" w:hAnsiTheme="minorHAnsi" w:cstheme="minorHAnsi"/>
              <w:color w:val="000000"/>
            </w:rPr>
          </w:rPrChange>
        </w:rPr>
        <w:t xml:space="preserve"> </w:t>
      </w:r>
    </w:p>
    <w:p w14:paraId="04822E66" w14:textId="77777777" w:rsidR="00F52EEF" w:rsidRPr="00F52EEF" w:rsidRDefault="00F52EEF" w:rsidP="00935F76">
      <w:pPr>
        <w:tabs>
          <w:tab w:val="left" w:pos="567"/>
          <w:tab w:val="left" w:pos="2835"/>
        </w:tabs>
        <w:spacing w:before="120" w:after="120"/>
        <w:jc w:val="both"/>
        <w:rPr>
          <w:rFonts w:asciiTheme="minorHAnsi" w:hAnsiTheme="minorHAnsi" w:cstheme="minorHAnsi"/>
        </w:rPr>
      </w:pPr>
      <w:r w:rsidRPr="00F52EEF">
        <w:rPr>
          <w:rFonts w:asciiTheme="minorHAnsi" w:hAnsiTheme="minorHAnsi" w:cstheme="minorHAnsi"/>
        </w:rPr>
        <w:tab/>
      </w:r>
    </w:p>
    <w:p w14:paraId="113AC1E5" w14:textId="77777777" w:rsidR="00F52EEF" w:rsidRPr="00F52EEF" w:rsidRDefault="00F52EEF" w:rsidP="00935F76">
      <w:pPr>
        <w:tabs>
          <w:tab w:val="left" w:pos="567"/>
          <w:tab w:val="left" w:pos="2835"/>
        </w:tabs>
        <w:spacing w:before="120" w:after="120"/>
        <w:jc w:val="both"/>
        <w:rPr>
          <w:rFonts w:asciiTheme="minorHAnsi" w:hAnsiTheme="minorHAnsi" w:cstheme="minorHAnsi"/>
        </w:rPr>
      </w:pPr>
    </w:p>
    <w:p w14:paraId="162D2292" w14:textId="77777777" w:rsidR="00F52EEF" w:rsidRPr="00F52EEF" w:rsidRDefault="00F52EEF" w:rsidP="004A7921">
      <w:pPr>
        <w:pStyle w:val="Nadpis3"/>
        <w:numPr>
          <w:ilvl w:val="0"/>
          <w:numId w:val="6"/>
        </w:numPr>
        <w:tabs>
          <w:tab w:val="left" w:pos="567"/>
        </w:tabs>
        <w:spacing w:line="259" w:lineRule="auto"/>
        <w:jc w:val="both"/>
        <w:rPr>
          <w:rFonts w:asciiTheme="minorHAnsi" w:hAnsiTheme="minorHAnsi" w:cstheme="minorHAnsi"/>
        </w:rPr>
      </w:pPr>
      <w:r w:rsidRPr="00F52EEF">
        <w:rPr>
          <w:rFonts w:asciiTheme="minorHAnsi" w:hAnsiTheme="minorHAnsi" w:cstheme="minorHAnsi"/>
        </w:rPr>
        <w:lastRenderedPageBreak/>
        <w:t xml:space="preserve">Principy a systém uznávání zahraničního vzdělávání pro přijetí ke studiu </w:t>
      </w:r>
    </w:p>
    <w:p w14:paraId="5C93ED3D"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1.5</w:t>
      </w:r>
    </w:p>
    <w:p w14:paraId="320131D3" w14:textId="77777777" w:rsidR="00F52EEF" w:rsidRPr="00D710A4" w:rsidRDefault="00F52EEF" w:rsidP="00935F76">
      <w:pPr>
        <w:widowControl w:val="0"/>
        <w:tabs>
          <w:tab w:val="left" w:pos="567"/>
        </w:tabs>
        <w:autoSpaceDE w:val="0"/>
        <w:autoSpaceDN w:val="0"/>
        <w:adjustRightInd w:val="0"/>
        <w:snapToGrid w:val="0"/>
        <w:ind w:left="426"/>
        <w:jc w:val="both"/>
        <w:rPr>
          <w:rFonts w:asciiTheme="minorHAnsi" w:hAnsiTheme="minorHAnsi" w:cstheme="minorHAnsi"/>
          <w:sz w:val="22"/>
        </w:rPr>
      </w:pPr>
      <w:r w:rsidRPr="00D710A4">
        <w:rPr>
          <w:rFonts w:asciiTheme="minorHAnsi" w:hAnsiTheme="minorHAnsi" w:cstheme="minorHAnsi"/>
          <w:color w:val="000000"/>
          <w:sz w:val="22"/>
        </w:rPr>
        <w:t>UTB ve Zlíně má vytvořena pravidla a stanoveny principy uznávání zahraničního vzdělávání pro přijetí ke studiu, včetně popsaného procesu posuzování splnění podmínky předchozího vzdělání. Systém a principy jsou vymezeny ve směrnici rektora SR/13/2017 „Uznání zahraničního středoškolského a vysokoškolského vzdělání a kvalifikace“ ze dne 12. 4. 2017.</w:t>
      </w:r>
      <w:r w:rsidRPr="00D710A4">
        <w:rPr>
          <w:rStyle w:val="Znakapoznpodarou"/>
          <w:rFonts w:asciiTheme="minorHAnsi" w:hAnsiTheme="minorHAnsi" w:cstheme="minorHAnsi"/>
          <w:color w:val="000000"/>
          <w:sz w:val="22"/>
        </w:rPr>
        <w:footnoteReference w:id="7"/>
      </w:r>
    </w:p>
    <w:p w14:paraId="72E13E5F" w14:textId="77777777" w:rsidR="00F52EEF" w:rsidRPr="00F52EEF" w:rsidRDefault="00F52EEF" w:rsidP="00935F76">
      <w:pPr>
        <w:tabs>
          <w:tab w:val="left" w:pos="567"/>
          <w:tab w:val="left" w:pos="2835"/>
        </w:tabs>
        <w:spacing w:before="120" w:after="120"/>
        <w:rPr>
          <w:rFonts w:asciiTheme="minorHAnsi" w:hAnsiTheme="minorHAnsi" w:cstheme="minorHAnsi"/>
        </w:rPr>
      </w:pPr>
    </w:p>
    <w:p w14:paraId="4622B0BB"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Vedení kvalifikačních a rigorózních prací </w:t>
      </w:r>
    </w:p>
    <w:p w14:paraId="3BE2D744"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1.6</w:t>
      </w:r>
    </w:p>
    <w:p w14:paraId="086923AC" w14:textId="77777777" w:rsidR="00F52EEF" w:rsidRPr="00F52EEF"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rPr>
      </w:pPr>
      <w:r w:rsidRPr="00F52EEF">
        <w:rPr>
          <w:rFonts w:asciiTheme="minorHAnsi" w:hAnsiTheme="minorHAnsi" w:cstheme="minorHAnsi"/>
          <w:color w:val="000000"/>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448A3A67" w14:textId="77777777" w:rsidR="00F52EEF" w:rsidRPr="00F52EEF" w:rsidRDefault="00F52EEF" w:rsidP="00935F76">
      <w:pPr>
        <w:widowControl w:val="0"/>
        <w:tabs>
          <w:tab w:val="left" w:pos="567"/>
        </w:tabs>
        <w:autoSpaceDE w:val="0"/>
        <w:autoSpaceDN w:val="0"/>
        <w:adjustRightInd w:val="0"/>
        <w:snapToGrid w:val="0"/>
        <w:ind w:left="425"/>
        <w:jc w:val="both"/>
        <w:rPr>
          <w:rFonts w:asciiTheme="minorHAnsi" w:hAnsiTheme="minorHAnsi" w:cstheme="minorHAnsi"/>
          <w:color w:val="000000"/>
        </w:rPr>
      </w:pPr>
      <w:r w:rsidRPr="00F52EEF">
        <w:rPr>
          <w:rFonts w:asciiTheme="minorHAnsi" w:hAnsiTheme="minorHAnsi" w:cstheme="minorHAnsi"/>
          <w:color w:val="000000"/>
        </w:rPr>
        <w:t>Vedení kvalifikačních a rigorózních prací upravuje čl. 16 a 17 „Řádu pro tvorbu, schvalování, uskutečňování a změny studijních programů UTB ve Zlíně“</w:t>
      </w:r>
      <w:r w:rsidRPr="00F52EEF">
        <w:rPr>
          <w:rStyle w:val="Znakapoznpodarou"/>
          <w:rFonts w:asciiTheme="minorHAnsi" w:hAnsiTheme="minorHAnsi" w:cstheme="minorHAnsi"/>
          <w:color w:val="000000"/>
        </w:rPr>
        <w:footnoteReference w:id="8"/>
      </w:r>
      <w:r w:rsidRPr="00F52EEF">
        <w:rPr>
          <w:rFonts w:asciiTheme="minorHAnsi" w:hAnsiTheme="minorHAnsi" w:cstheme="minorHAnsi"/>
          <w:color w:val="000000"/>
        </w:rPr>
        <w:t xml:space="preserve"> a čl. 28 „Studijního a zkušebního řádu UTB ve Zlíně“.</w:t>
      </w:r>
      <w:r w:rsidRPr="00F52EEF">
        <w:rPr>
          <w:rStyle w:val="Znakapoznpodarou"/>
          <w:rFonts w:asciiTheme="minorHAnsi" w:hAnsiTheme="minorHAnsi" w:cstheme="minorHAnsi"/>
          <w:color w:val="000000"/>
        </w:rPr>
        <w:footnoteReference w:id="9"/>
      </w:r>
      <w:r w:rsidRPr="00F52EEF">
        <w:rPr>
          <w:rFonts w:asciiTheme="minorHAnsi" w:hAnsiTheme="minorHAnsi" w:cstheme="minorHAnsi"/>
          <w:color w:val="000000"/>
        </w:rPr>
        <w:t xml:space="preserve"> </w:t>
      </w:r>
    </w:p>
    <w:p w14:paraId="05EF4EBF" w14:textId="77777777" w:rsidR="00F52EEF" w:rsidRPr="00F52EEF" w:rsidRDefault="00F52EEF" w:rsidP="00935F76">
      <w:pPr>
        <w:tabs>
          <w:tab w:val="left" w:pos="567"/>
          <w:tab w:val="left" w:pos="2835"/>
        </w:tabs>
        <w:spacing w:before="120" w:after="120"/>
        <w:ind w:left="426" w:hanging="426"/>
        <w:rPr>
          <w:rFonts w:asciiTheme="minorHAnsi" w:hAnsiTheme="minorHAnsi" w:cstheme="minorHAnsi"/>
        </w:rPr>
      </w:pPr>
    </w:p>
    <w:p w14:paraId="48ACBA3F"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Procesy zpětné vazby při hodnocení kvality </w:t>
      </w:r>
    </w:p>
    <w:p w14:paraId="2571D9F5"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1.7</w:t>
      </w:r>
    </w:p>
    <w:p w14:paraId="1BC34208" w14:textId="77777777" w:rsidR="00F52EEF" w:rsidRPr="00F52EEF"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rPr>
      </w:pPr>
      <w:r w:rsidRPr="00F52EEF">
        <w:rPr>
          <w:rFonts w:asciiTheme="minorHAnsi" w:hAnsiTheme="minorHAnsi" w:cstheme="minorHAnsi"/>
          <w:color w:val="000000"/>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2CC8DEF6" w14:textId="77777777" w:rsidR="00F52EEF" w:rsidRPr="00F52EEF" w:rsidRDefault="00F52EEF" w:rsidP="004A7921">
      <w:pPr>
        <w:widowControl w:val="0"/>
        <w:numPr>
          <w:ilvl w:val="0"/>
          <w:numId w:val="8"/>
        </w:numPr>
        <w:tabs>
          <w:tab w:val="left" w:pos="567"/>
        </w:tabs>
        <w:autoSpaceDE w:val="0"/>
        <w:autoSpaceDN w:val="0"/>
        <w:adjustRightInd w:val="0"/>
        <w:snapToGrid w:val="0"/>
        <w:spacing w:after="120"/>
        <w:ind w:left="709" w:hanging="284"/>
        <w:jc w:val="both"/>
        <w:rPr>
          <w:rFonts w:asciiTheme="minorHAnsi" w:hAnsiTheme="minorHAnsi" w:cstheme="minorHAnsi"/>
        </w:rPr>
      </w:pPr>
      <w:r w:rsidRPr="00F52EEF">
        <w:rPr>
          <w:rFonts w:asciiTheme="minorHAnsi" w:hAnsiTheme="minorHAnsi" w:cstheme="minorHAnsi"/>
          <w:color w:val="000000"/>
        </w:rPr>
        <w:t>Zpráva o vnitřním hodnocení kvality vzdělávací, tvůrčí a s nimi souvisejících činností UTB ve Zlíně</w:t>
      </w:r>
      <w:r w:rsidRPr="00F52EEF">
        <w:rPr>
          <w:rStyle w:val="Znakapoznpodarou"/>
          <w:rFonts w:asciiTheme="minorHAnsi" w:hAnsiTheme="minorHAnsi" w:cstheme="minorHAnsi"/>
          <w:color w:val="000000"/>
        </w:rPr>
        <w:footnoteReference w:id="10"/>
      </w:r>
      <w:r w:rsidRPr="00F52EEF">
        <w:rPr>
          <w:rFonts w:asciiTheme="minorHAnsi" w:hAnsiTheme="minorHAnsi" w:cstheme="minorHAnsi"/>
          <w:color w:val="000000"/>
        </w:rPr>
        <w:t xml:space="preserve"> byla zpracována 30. 6. 2018.</w:t>
      </w:r>
    </w:p>
    <w:p w14:paraId="311E43BB" w14:textId="77777777" w:rsidR="00F52EEF" w:rsidRPr="00F52EEF" w:rsidRDefault="00F52EEF" w:rsidP="00935F76">
      <w:pPr>
        <w:tabs>
          <w:tab w:val="left" w:pos="567"/>
          <w:tab w:val="left" w:pos="2835"/>
        </w:tabs>
        <w:spacing w:before="120" w:after="120"/>
        <w:rPr>
          <w:rFonts w:asciiTheme="minorHAnsi" w:hAnsiTheme="minorHAnsi" w:cstheme="minorHAnsi"/>
        </w:rPr>
      </w:pPr>
    </w:p>
    <w:p w14:paraId="711937E5"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Sledování úspěšnosti uchazečů o studium, studentů a uplatnitelnosti absolventů </w:t>
      </w:r>
    </w:p>
    <w:p w14:paraId="6F8239A9"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1.8</w:t>
      </w:r>
    </w:p>
    <w:p w14:paraId="71EAF0C4" w14:textId="77777777" w:rsidR="00F52EEF" w:rsidRPr="00F52EEF"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rPr>
      </w:pPr>
      <w:r w:rsidRPr="00F52EEF">
        <w:rPr>
          <w:rFonts w:asciiTheme="minorHAnsi" w:hAnsiTheme="minorHAnsi" w:cstheme="minorHAnsi"/>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5D239074" w14:textId="77777777" w:rsidR="00F52EEF" w:rsidRPr="00F52EEF" w:rsidRDefault="00F52EEF" w:rsidP="004A7921">
      <w:pPr>
        <w:widowControl w:val="0"/>
        <w:numPr>
          <w:ilvl w:val="0"/>
          <w:numId w:val="8"/>
        </w:numPr>
        <w:tabs>
          <w:tab w:val="left" w:pos="567"/>
        </w:tabs>
        <w:autoSpaceDE w:val="0"/>
        <w:autoSpaceDN w:val="0"/>
        <w:adjustRightInd w:val="0"/>
        <w:snapToGrid w:val="0"/>
        <w:spacing w:after="120"/>
        <w:ind w:left="709"/>
        <w:jc w:val="both"/>
        <w:rPr>
          <w:rFonts w:asciiTheme="minorHAnsi" w:hAnsiTheme="minorHAnsi" w:cstheme="minorHAnsi"/>
        </w:rPr>
      </w:pPr>
      <w:r w:rsidRPr="00F52EEF">
        <w:rPr>
          <w:rFonts w:asciiTheme="minorHAnsi" w:hAnsiTheme="minorHAnsi" w:cstheme="minorHAnsi"/>
        </w:rPr>
        <w:t>Zpráva o vnitřním hodnocení kvality vzdělávací, tvůrčí a s nimi souvisejících činností UTB ve Zlíně</w:t>
      </w:r>
      <w:r w:rsidRPr="00F52EEF">
        <w:rPr>
          <w:rStyle w:val="Znakapoznpodarou"/>
          <w:rFonts w:asciiTheme="minorHAnsi" w:hAnsiTheme="minorHAnsi" w:cstheme="minorHAnsi"/>
        </w:rPr>
        <w:footnoteReference w:id="11"/>
      </w:r>
      <w:r w:rsidRPr="00F52EEF">
        <w:rPr>
          <w:rFonts w:asciiTheme="minorHAnsi" w:hAnsiTheme="minorHAnsi" w:cstheme="minorHAnsi"/>
        </w:rPr>
        <w:t xml:space="preserve"> byla zpracována 30. 6. 2018.</w:t>
      </w:r>
    </w:p>
    <w:p w14:paraId="386998B8" w14:textId="77777777" w:rsidR="00F52EEF" w:rsidRPr="00F52EEF" w:rsidRDefault="00F52EEF" w:rsidP="00935F76">
      <w:pPr>
        <w:pStyle w:val="Nadpis2"/>
        <w:tabs>
          <w:tab w:val="left" w:pos="567"/>
        </w:tabs>
        <w:rPr>
          <w:rFonts w:asciiTheme="minorHAnsi" w:hAnsiTheme="minorHAnsi" w:cstheme="minorHAnsi"/>
        </w:rPr>
      </w:pPr>
      <w:r w:rsidRPr="00F52EEF">
        <w:rPr>
          <w:rFonts w:asciiTheme="minorHAnsi" w:hAnsiTheme="minorHAnsi" w:cstheme="minorHAnsi"/>
        </w:rPr>
        <w:t>Vzdělávací a tvůrčí činnost</w:t>
      </w:r>
    </w:p>
    <w:p w14:paraId="461497DF"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Mezinárodní rozměr a aplikace soudobého stavu poznání </w:t>
      </w:r>
    </w:p>
    <w:p w14:paraId="1F13155D"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1.9</w:t>
      </w:r>
    </w:p>
    <w:p w14:paraId="3A2751F9"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w:t>
      </w:r>
      <w:r w:rsidRPr="00D710A4">
        <w:rPr>
          <w:rFonts w:asciiTheme="minorHAnsi" w:hAnsiTheme="minorHAnsi" w:cstheme="minorHAnsi"/>
          <w:color w:val="000000"/>
          <w:sz w:val="22"/>
        </w:rPr>
        <w:lastRenderedPageBreak/>
        <w:t>pracovníků.</w:t>
      </w:r>
    </w:p>
    <w:p w14:paraId="11809859"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UTB ve Zlíně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stipendijních programů (CEEPUS, Fulbrightova stipendia).</w:t>
      </w:r>
      <w:r w:rsidRPr="00D710A4">
        <w:rPr>
          <w:rStyle w:val="Znakapoznpodarou"/>
          <w:rFonts w:asciiTheme="minorHAnsi" w:hAnsiTheme="minorHAnsi" w:cstheme="minorHAnsi"/>
          <w:color w:val="000000"/>
          <w:sz w:val="22"/>
        </w:rPr>
        <w:footnoteReference w:id="12"/>
      </w:r>
    </w:p>
    <w:p w14:paraId="0D614E79" w14:textId="1CCDA598"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w:t>
      </w:r>
      <w:r w:rsidR="00D710A4" w:rsidRPr="00D710A4">
        <w:rPr>
          <w:rFonts w:asciiTheme="minorHAnsi" w:hAnsiTheme="minorHAnsi" w:cstheme="minorHAnsi"/>
          <w:color w:val="000000"/>
          <w:sz w:val="22"/>
        </w:rPr>
        <w:t xml:space="preserve"> </w:t>
      </w:r>
      <w:r w:rsidRPr="00D710A4">
        <w:rPr>
          <w:rFonts w:asciiTheme="minorHAnsi" w:hAnsiTheme="minorHAnsi" w:cstheme="minorHAnsi"/>
          <w:color w:val="000000"/>
          <w:sz w:val="22"/>
        </w:rPr>
        <w:t>s jejich popisem.</w:t>
      </w:r>
    </w:p>
    <w:p w14:paraId="690C3E03" w14:textId="77777777" w:rsidR="00F52EEF" w:rsidRPr="00F52EEF" w:rsidRDefault="00F52EEF" w:rsidP="00935F76">
      <w:pPr>
        <w:widowControl w:val="0"/>
        <w:tabs>
          <w:tab w:val="left" w:pos="567"/>
        </w:tabs>
        <w:autoSpaceDE w:val="0"/>
        <w:autoSpaceDN w:val="0"/>
        <w:adjustRightInd w:val="0"/>
        <w:snapToGrid w:val="0"/>
        <w:ind w:left="425"/>
        <w:jc w:val="both"/>
        <w:rPr>
          <w:rFonts w:asciiTheme="minorHAnsi" w:hAnsiTheme="minorHAnsi" w:cstheme="minorHAnsi"/>
        </w:rPr>
      </w:pPr>
      <w:r w:rsidRPr="00D710A4">
        <w:rPr>
          <w:rFonts w:asciiTheme="minorHAnsi" w:hAnsiTheme="minorHAnsi" w:cstheme="minorHAnsi"/>
          <w:color w:val="000000"/>
          <w:sz w:val="22"/>
        </w:rPr>
        <w:t xml:space="preserve">UTB ve Zlíně má rovněž transparentní a jasný proces administrace mobilit. UTB ve Zlíně přitom pečlivě </w:t>
      </w:r>
      <w:r w:rsidRPr="007A5C78">
        <w:rPr>
          <w:rFonts w:asciiTheme="minorHAnsi" w:hAnsiTheme="minorHAnsi" w:cstheme="minorHAnsi"/>
          <w:color w:val="000000"/>
          <w:sz w:val="22"/>
          <w:szCs w:val="22"/>
        </w:rPr>
        <w:t xml:space="preserve">vybírá </w:t>
      </w:r>
      <w:r w:rsidRPr="007A5C78">
        <w:rPr>
          <w:rFonts w:asciiTheme="minorHAnsi" w:hAnsiTheme="minorHAnsi" w:cstheme="minorHAnsi"/>
          <w:color w:val="000000"/>
          <w:sz w:val="22"/>
          <w:szCs w:val="22"/>
          <w:rPrChange w:id="6178" w:author="Josef Kocourek" w:date="2020-02-10T13:31:00Z">
            <w:rPr>
              <w:rFonts w:asciiTheme="minorHAnsi" w:hAnsiTheme="minorHAnsi" w:cstheme="minorHAnsi"/>
              <w:color w:val="000000"/>
            </w:rPr>
          </w:rPrChange>
        </w:rPr>
        <w:t>partnerské instituce na základě kurikul zahraničních studijních programů. Uznávání studia nebo praxe absolvované na zahraniční instituci probíhá v souladu se směrnicí rektora SR/16/2019 „Mobility studentů UTB ve Zlíně do zahraničí a zahraničních studentů na UTB ve Zlíně“.</w:t>
      </w:r>
      <w:r w:rsidRPr="007A5C78">
        <w:rPr>
          <w:rStyle w:val="Znakapoznpodarou"/>
          <w:rFonts w:asciiTheme="minorHAnsi" w:hAnsiTheme="minorHAnsi" w:cstheme="minorHAnsi"/>
          <w:color w:val="000000"/>
          <w:sz w:val="22"/>
          <w:szCs w:val="22"/>
          <w:rPrChange w:id="6179" w:author="Josef Kocourek" w:date="2020-02-10T13:31:00Z">
            <w:rPr>
              <w:rStyle w:val="Znakapoznpodarou"/>
              <w:rFonts w:asciiTheme="minorHAnsi" w:hAnsiTheme="minorHAnsi" w:cstheme="minorHAnsi"/>
              <w:color w:val="000000"/>
            </w:rPr>
          </w:rPrChange>
        </w:rPr>
        <w:footnoteReference w:id="13"/>
      </w:r>
    </w:p>
    <w:p w14:paraId="15B3F2ED" w14:textId="77777777" w:rsidR="00F52EEF" w:rsidRPr="00F52EEF" w:rsidRDefault="00F52EEF" w:rsidP="00935F76">
      <w:pPr>
        <w:tabs>
          <w:tab w:val="left" w:pos="567"/>
        </w:tabs>
        <w:spacing w:before="120" w:after="120"/>
        <w:rPr>
          <w:rFonts w:asciiTheme="minorHAnsi" w:hAnsiTheme="minorHAnsi" w:cstheme="minorHAnsi"/>
        </w:rPr>
      </w:pPr>
    </w:p>
    <w:p w14:paraId="337B2EE9"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Spolupráce s praxí při uskutečňování studijních programů</w:t>
      </w:r>
    </w:p>
    <w:p w14:paraId="17C37F0F"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1.10</w:t>
      </w:r>
    </w:p>
    <w:p w14:paraId="41EE10D4" w14:textId="77777777" w:rsidR="00F52EEF" w:rsidRPr="00D710A4" w:rsidRDefault="00F52EEF" w:rsidP="00935F76">
      <w:pPr>
        <w:widowControl w:val="0"/>
        <w:tabs>
          <w:tab w:val="left" w:pos="567"/>
        </w:tabs>
        <w:autoSpaceDE w:val="0"/>
        <w:autoSpaceDN w:val="0"/>
        <w:adjustRightInd w:val="0"/>
        <w:snapToGrid w:val="0"/>
        <w:ind w:left="426"/>
        <w:jc w:val="both"/>
        <w:rPr>
          <w:rFonts w:asciiTheme="minorHAnsi" w:hAnsiTheme="minorHAnsi" w:cstheme="minorHAnsi"/>
          <w:sz w:val="22"/>
        </w:rPr>
      </w:pPr>
      <w:r w:rsidRPr="00D710A4">
        <w:rPr>
          <w:rFonts w:asciiTheme="minorHAnsi" w:hAnsiTheme="minorHAnsi" w:cstheme="minorHAnsi"/>
          <w:color w:val="000000"/>
          <w:sz w:val="22"/>
        </w:rPr>
        <w:t>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14:paraId="65087F90" w14:textId="77777777" w:rsidR="00F52EEF" w:rsidRPr="00F52EEF" w:rsidRDefault="00F52EEF" w:rsidP="00935F76">
      <w:pPr>
        <w:tabs>
          <w:tab w:val="left" w:pos="567"/>
        </w:tabs>
        <w:spacing w:before="120" w:after="120"/>
        <w:rPr>
          <w:rFonts w:asciiTheme="minorHAnsi" w:hAnsiTheme="minorHAnsi" w:cstheme="minorHAnsi"/>
        </w:rPr>
      </w:pPr>
    </w:p>
    <w:p w14:paraId="12129C65"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Spolupráce s praxí při tvorbě studijních programů </w:t>
      </w:r>
    </w:p>
    <w:p w14:paraId="6F068370"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1.11</w:t>
      </w:r>
    </w:p>
    <w:p w14:paraId="67ED5B18" w14:textId="77777777" w:rsidR="00F52EEF" w:rsidRPr="00D710A4" w:rsidRDefault="00F52EEF" w:rsidP="00935F76">
      <w:pPr>
        <w:widowControl w:val="0"/>
        <w:tabs>
          <w:tab w:val="left" w:pos="567"/>
        </w:tabs>
        <w:autoSpaceDE w:val="0"/>
        <w:autoSpaceDN w:val="0"/>
        <w:adjustRightInd w:val="0"/>
        <w:snapToGrid w:val="0"/>
        <w:ind w:left="426"/>
        <w:jc w:val="both"/>
        <w:rPr>
          <w:rFonts w:asciiTheme="minorHAnsi" w:hAnsiTheme="minorHAnsi" w:cstheme="minorHAnsi"/>
          <w:sz w:val="22"/>
        </w:rPr>
      </w:pPr>
      <w:r w:rsidRPr="00D710A4">
        <w:rPr>
          <w:rFonts w:asciiTheme="minorHAnsi" w:hAnsiTheme="minorHAnsi" w:cstheme="minorHAnsi"/>
          <w:color w:val="000000"/>
          <w:sz w:val="22"/>
        </w:rPr>
        <w:t>UTB ve Zlíně komunikuje s profesními komorami, oborovými sdruženími, organizacemi zaměstnavatelů nebo dalšími odborníky z praxe a zjišťuje jejich očekávání a požadavky na absolventy studijních programů.</w:t>
      </w:r>
    </w:p>
    <w:p w14:paraId="17CC87DB" w14:textId="77777777" w:rsidR="00F52EEF" w:rsidRPr="00F52EEF" w:rsidRDefault="00F52EEF" w:rsidP="00935F76">
      <w:pPr>
        <w:pStyle w:val="Nadpis2"/>
        <w:tabs>
          <w:tab w:val="left" w:pos="567"/>
        </w:tabs>
        <w:spacing w:before="120" w:after="120"/>
        <w:ind w:left="357"/>
        <w:rPr>
          <w:rFonts w:asciiTheme="minorHAnsi" w:hAnsiTheme="minorHAnsi" w:cstheme="minorHAnsi"/>
        </w:rPr>
      </w:pPr>
    </w:p>
    <w:p w14:paraId="1C8491C3" w14:textId="77777777" w:rsidR="00F52EEF" w:rsidRPr="00F52EEF" w:rsidRDefault="00F52EEF" w:rsidP="00935F76">
      <w:pPr>
        <w:tabs>
          <w:tab w:val="left" w:pos="567"/>
        </w:tabs>
        <w:rPr>
          <w:rFonts w:asciiTheme="minorHAnsi" w:hAnsiTheme="minorHAnsi" w:cstheme="minorHAnsi"/>
        </w:rPr>
      </w:pPr>
    </w:p>
    <w:p w14:paraId="24D897F8" w14:textId="77777777" w:rsidR="00F52EEF" w:rsidRPr="00F52EEF" w:rsidRDefault="00F52EEF" w:rsidP="00935F76">
      <w:pPr>
        <w:pStyle w:val="Nadpis2"/>
        <w:tabs>
          <w:tab w:val="left" w:pos="567"/>
        </w:tabs>
        <w:rPr>
          <w:rFonts w:asciiTheme="minorHAnsi" w:hAnsiTheme="minorHAnsi" w:cstheme="minorHAnsi"/>
        </w:rPr>
      </w:pPr>
      <w:r w:rsidRPr="00F52EEF">
        <w:rPr>
          <w:rFonts w:asciiTheme="minorHAnsi" w:hAnsiTheme="minorHAnsi" w:cstheme="minorHAnsi"/>
        </w:rPr>
        <w:t xml:space="preserve">Podpůrné zdroje a administrativa </w:t>
      </w:r>
    </w:p>
    <w:p w14:paraId="244ACC6D"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Informační systém </w:t>
      </w:r>
    </w:p>
    <w:p w14:paraId="64914870"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1.12</w:t>
      </w:r>
    </w:p>
    <w:p w14:paraId="3494DE89"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szCs w:val="22"/>
        </w:rPr>
        <w:t>UTB ve Zlíně má vybudován funkční informační systém a komunikační prostředky, které zajišťují</w:t>
      </w:r>
      <w:r w:rsidRPr="00D710A4">
        <w:rPr>
          <w:rFonts w:asciiTheme="minorHAnsi" w:hAnsiTheme="minorHAnsi" w:cstheme="minorHAnsi"/>
          <w:color w:val="000000"/>
          <w:sz w:val="22"/>
        </w:rPr>
        <w:t xml:space="preserve"> přístup k přesným a srozumitelným informacím o studijních programech, pravidlech studia a požadavcích spojených se studiem.</w:t>
      </w:r>
    </w:p>
    <w:p w14:paraId="4E29EC2F"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UTB ve Zlíně má s ohledem na to funkční informační systém studijní agendy IS/STAG (dále jen „IS/STAG“), který používá od roku 2003. Tvůrcem IS/STAG je Západočeská univerzita v Plzni a                v současné době systém využívá 11 veřejných vysokých škol v ČR.</w:t>
      </w:r>
    </w:p>
    <w:p w14:paraId="3956ACAD"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 xml:space="preserve">IS/STAG pokrývá funkce od přijímacího řízení až po vydání diplomů, eviduje studenty prezenční a </w:t>
      </w:r>
      <w:r w:rsidRPr="00D710A4">
        <w:rPr>
          <w:rFonts w:asciiTheme="minorHAnsi" w:hAnsiTheme="minorHAnsi" w:cstheme="minorHAnsi"/>
          <w:color w:val="000000"/>
          <w:sz w:val="22"/>
        </w:rPr>
        <w:lastRenderedPageBreak/>
        <w:t>kombinované formy studia, studenty celoživotního vzdělávání a účastníky U3V.</w:t>
      </w:r>
    </w:p>
    <w:p w14:paraId="4D2B4E60"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16A9770"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Všichni studenti mají umožněn dálkový, časově neomezený přístup k informacím studijní agendy IS/STAG prostřednictvím portálového rozhraní.</w:t>
      </w:r>
      <w:r w:rsidRPr="00D710A4">
        <w:rPr>
          <w:rStyle w:val="Znakapoznpodarou"/>
          <w:rFonts w:asciiTheme="minorHAnsi" w:hAnsiTheme="minorHAnsi" w:cstheme="minorHAnsi"/>
          <w:color w:val="000000"/>
          <w:sz w:val="22"/>
        </w:rPr>
        <w:footnoteReference w:id="14"/>
      </w:r>
      <w:r w:rsidRPr="00D710A4">
        <w:rPr>
          <w:rFonts w:asciiTheme="minorHAnsi" w:hAnsiTheme="minorHAnsi" w:cstheme="minorHAnsi"/>
          <w:color w:val="000000"/>
          <w:sz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internetových stránek UTB ve Zlíně mají studenti a uchazeči o studium přístup                    k přesným a srozumitelným informacím o pravidlech studia a požadavcích spojených se studiem, které jsou součástí norem UTB ve Zlíně</w:t>
      </w:r>
      <w:r w:rsidRPr="00D710A4">
        <w:rPr>
          <w:rStyle w:val="Znakapoznpodarou"/>
          <w:rFonts w:asciiTheme="minorHAnsi" w:hAnsiTheme="minorHAnsi" w:cstheme="minorHAnsi"/>
          <w:color w:val="000000"/>
          <w:sz w:val="22"/>
        </w:rPr>
        <w:footnoteReference w:id="15"/>
      </w:r>
      <w:r w:rsidRPr="00D710A4">
        <w:rPr>
          <w:rFonts w:asciiTheme="minorHAnsi" w:hAnsiTheme="minorHAnsi" w:cstheme="minorHAnsi"/>
          <w:color w:val="000000"/>
          <w:sz w:val="22"/>
        </w:rPr>
        <w:t>, případně které jsou součástí norem některé z fakult UTB ve Zlíně.</w:t>
      </w:r>
      <w:r w:rsidRPr="00D710A4">
        <w:rPr>
          <w:rStyle w:val="Znakapoznpodarou"/>
          <w:rFonts w:asciiTheme="minorHAnsi" w:hAnsiTheme="minorHAnsi" w:cstheme="minorHAnsi"/>
          <w:color w:val="000000"/>
          <w:sz w:val="22"/>
        </w:rPr>
        <w:footnoteReference w:id="16"/>
      </w:r>
    </w:p>
    <w:p w14:paraId="41406001" w14:textId="77777777" w:rsidR="00F52EEF" w:rsidRPr="00F52EEF" w:rsidRDefault="00F52EEF" w:rsidP="00935F76">
      <w:pPr>
        <w:widowControl w:val="0"/>
        <w:tabs>
          <w:tab w:val="left" w:pos="567"/>
        </w:tabs>
        <w:autoSpaceDE w:val="0"/>
        <w:autoSpaceDN w:val="0"/>
        <w:adjustRightInd w:val="0"/>
        <w:snapToGrid w:val="0"/>
        <w:ind w:left="426"/>
        <w:jc w:val="both"/>
        <w:rPr>
          <w:rFonts w:asciiTheme="minorHAnsi" w:hAnsiTheme="minorHAnsi" w:cstheme="minorHAnsi"/>
        </w:rPr>
      </w:pPr>
      <w:r w:rsidRPr="00D710A4">
        <w:rPr>
          <w:rFonts w:asciiTheme="minorHAnsi" w:hAnsiTheme="minorHAnsi" w:cstheme="minorHAnsi"/>
          <w:color w:val="000000"/>
          <w:sz w:val="22"/>
        </w:rPr>
        <w:t>Na internetových stránkách UTB ve Zlíně jsou rovněž k dispozici veškeré relevantní informace týkající se informačních a poradenských služeb souvisejících se studiem a možností uplatnění absolventů studijních programů v praxi. Ty jsou poskytovány jak „Job centrem UTB ve Zlíně“</w:t>
      </w:r>
      <w:r w:rsidRPr="00D710A4">
        <w:rPr>
          <w:rStyle w:val="Znakapoznpodarou"/>
          <w:rFonts w:asciiTheme="minorHAnsi" w:hAnsiTheme="minorHAnsi" w:cstheme="minorHAnsi"/>
          <w:color w:val="000000"/>
          <w:sz w:val="22"/>
        </w:rPr>
        <w:footnoteReference w:id="17"/>
      </w:r>
      <w:r w:rsidRPr="00D710A4">
        <w:rPr>
          <w:rFonts w:asciiTheme="minorHAnsi" w:hAnsiTheme="minorHAnsi" w:cstheme="minorHAnsi"/>
          <w:color w:val="000000"/>
          <w:sz w:val="22"/>
        </w:rPr>
        <w:t>, které bylo pro tuto činnost speciálně zřízeno, tak jeho portálem s nabídkami pracovních příležitostí, stáží a brigád.</w:t>
      </w:r>
      <w:r w:rsidRPr="00D710A4">
        <w:rPr>
          <w:rStyle w:val="Znakapoznpodarou"/>
          <w:rFonts w:asciiTheme="minorHAnsi" w:hAnsiTheme="minorHAnsi" w:cstheme="minorHAnsi"/>
          <w:color w:val="000000"/>
          <w:sz w:val="22"/>
        </w:rPr>
        <w:footnoteReference w:id="18"/>
      </w:r>
      <w:r w:rsidRPr="00D710A4">
        <w:rPr>
          <w:rFonts w:asciiTheme="minorHAnsi" w:hAnsiTheme="minorHAnsi" w:cstheme="minorHAnsi"/>
          <w:color w:val="000000"/>
          <w:sz w:val="22"/>
        </w:rPr>
        <w:t xml:space="preserve"> V rámci Job centra UTB ve Zlíně také působí Akademická poradna UTB ve Zlíně, která má svůj vlastní informační modul.</w:t>
      </w:r>
      <w:r w:rsidRPr="00D710A4">
        <w:rPr>
          <w:rStyle w:val="Znakapoznpodarou"/>
          <w:rFonts w:asciiTheme="minorHAnsi" w:hAnsiTheme="minorHAnsi" w:cstheme="minorHAnsi"/>
          <w:color w:val="000000"/>
          <w:sz w:val="22"/>
        </w:rPr>
        <w:footnoteReference w:id="19"/>
      </w:r>
    </w:p>
    <w:p w14:paraId="5DAFE8AB" w14:textId="77777777" w:rsidR="00F52EEF" w:rsidRPr="00F52EEF" w:rsidRDefault="00F52EEF" w:rsidP="00935F76">
      <w:pPr>
        <w:tabs>
          <w:tab w:val="left" w:pos="567"/>
          <w:tab w:val="left" w:pos="2835"/>
        </w:tabs>
        <w:spacing w:before="120" w:after="120"/>
        <w:rPr>
          <w:rFonts w:asciiTheme="minorHAnsi" w:hAnsiTheme="minorHAnsi" w:cstheme="minorHAnsi"/>
        </w:rPr>
      </w:pPr>
    </w:p>
    <w:p w14:paraId="407DCDF3"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Knihovny a elektronické zdroje </w:t>
      </w:r>
    </w:p>
    <w:p w14:paraId="3552B759" w14:textId="77777777" w:rsidR="00F52EEF" w:rsidRPr="00F52EEF" w:rsidRDefault="00F52EEF" w:rsidP="00935F76">
      <w:pPr>
        <w:tabs>
          <w:tab w:val="left" w:pos="567"/>
          <w:tab w:val="left" w:pos="2835"/>
        </w:tabs>
        <w:spacing w:before="120" w:after="120"/>
        <w:rPr>
          <w:rFonts w:asciiTheme="minorHAnsi" w:hAnsiTheme="minorHAnsi" w:cstheme="minorHAnsi"/>
        </w:rPr>
      </w:pPr>
      <w:r w:rsidRPr="00F52EEF">
        <w:rPr>
          <w:rFonts w:asciiTheme="minorHAnsi" w:hAnsiTheme="minorHAnsi" w:cstheme="minorHAnsi"/>
        </w:rPr>
        <w:tab/>
      </w:r>
      <w:r w:rsidRPr="00F52EEF">
        <w:rPr>
          <w:rFonts w:asciiTheme="minorHAnsi" w:hAnsiTheme="minorHAnsi" w:cstheme="minorHAnsi"/>
        </w:rPr>
        <w:tab/>
        <w:t>Standard 1.13</w:t>
      </w:r>
    </w:p>
    <w:p w14:paraId="4150A387" w14:textId="77777777" w:rsidR="00F52EEF" w:rsidRPr="00D710A4" w:rsidRDefault="00F52EEF" w:rsidP="00935F76">
      <w:pPr>
        <w:widowControl w:val="0"/>
        <w:tabs>
          <w:tab w:val="left" w:pos="567"/>
        </w:tabs>
        <w:autoSpaceDE w:val="0"/>
        <w:autoSpaceDN w:val="0"/>
        <w:adjustRightInd w:val="0"/>
        <w:snapToGrid w:val="0"/>
        <w:spacing w:after="240"/>
        <w:ind w:left="425"/>
        <w:jc w:val="both"/>
        <w:rPr>
          <w:rFonts w:asciiTheme="minorHAnsi" w:hAnsiTheme="minorHAnsi" w:cstheme="minorHAnsi"/>
          <w:color w:val="000000"/>
          <w:sz w:val="22"/>
        </w:rPr>
      </w:pPr>
      <w:r w:rsidRPr="00D710A4">
        <w:rPr>
          <w:rFonts w:asciiTheme="minorHAnsi" w:hAnsiTheme="minorHAnsi" w:cstheme="minorHAnsi"/>
          <w:color w:val="000000"/>
          <w:sz w:val="22"/>
        </w:rPr>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4D9E55D9" w14:textId="54B27980" w:rsidR="00F52EEF" w:rsidRPr="00F52EEF"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b/>
          <w:i/>
        </w:rPr>
      </w:pPr>
      <w:r w:rsidRPr="00F52EEF">
        <w:rPr>
          <w:rFonts w:asciiTheme="minorHAnsi" w:hAnsiTheme="minorHAnsi" w:cstheme="minorHAnsi"/>
          <w:b/>
          <w:i/>
          <w:color w:val="000000"/>
        </w:rPr>
        <w:t>Dostupnost knihovního fondu</w:t>
      </w:r>
    </w:p>
    <w:p w14:paraId="4E503D93"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ještě i areálovou studovnu v Uherském Hradišti.</w:t>
      </w:r>
    </w:p>
    <w:p w14:paraId="7756FEC6"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 xml:space="preserve">K dispozici je zhruba 500 studijních míst, 230 počítačů a dostatečné množství přípojných míst pro notebooky. Knihovna je vybavena virtuální technologií WMware s klientskými stanicemi Zero </w:t>
      </w:r>
      <w:r w:rsidRPr="00D710A4">
        <w:rPr>
          <w:rFonts w:asciiTheme="minorHAnsi" w:hAnsiTheme="minorHAnsi" w:cstheme="minorHAnsi"/>
          <w:color w:val="000000"/>
          <w:sz w:val="22"/>
        </w:rPr>
        <w:lastRenderedPageBreak/>
        <w:t>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5F78F1FB"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sz w:val="22"/>
        </w:rPr>
      </w:pPr>
      <w:r w:rsidRPr="00D710A4">
        <w:rPr>
          <w:rFonts w:asciiTheme="minorHAnsi" w:hAnsiTheme="minorHAnsi" w:cstheme="minorHAnsi"/>
          <w:color w:val="000000"/>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DE8145C" w14:textId="77777777" w:rsidR="00F52EEF" w:rsidRPr="00D710A4" w:rsidRDefault="00F52EEF" w:rsidP="00935F76">
      <w:pPr>
        <w:widowControl w:val="0"/>
        <w:tabs>
          <w:tab w:val="left" w:pos="567"/>
        </w:tabs>
        <w:autoSpaceDE w:val="0"/>
        <w:autoSpaceDN w:val="0"/>
        <w:adjustRightInd w:val="0"/>
        <w:snapToGrid w:val="0"/>
        <w:spacing w:after="240"/>
        <w:ind w:left="425"/>
        <w:jc w:val="both"/>
        <w:rPr>
          <w:rFonts w:asciiTheme="minorHAnsi" w:hAnsiTheme="minorHAnsi" w:cstheme="minorHAnsi"/>
          <w:color w:val="000000"/>
          <w:sz w:val="22"/>
        </w:rPr>
      </w:pPr>
      <w:r w:rsidRPr="00D710A4">
        <w:rPr>
          <w:rFonts w:asciiTheme="minorHAnsi" w:hAnsiTheme="minorHAnsi" w:cstheme="minorHAnsi"/>
          <w:color w:val="000000"/>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D710A4">
        <w:rPr>
          <w:rFonts w:asciiTheme="minorHAnsi" w:hAnsiTheme="minorHAnsi" w:cstheme="minorHAnsi"/>
          <w:sz w:val="22"/>
        </w:rPr>
        <w:t>stále</w:t>
      </w:r>
      <w:r w:rsidRPr="00D710A4">
        <w:rPr>
          <w:rFonts w:asciiTheme="minorHAnsi" w:hAnsiTheme="minorHAnsi" w:cstheme="minorHAnsi"/>
          <w:color w:val="00AF50"/>
          <w:sz w:val="22"/>
        </w:rPr>
        <w:t xml:space="preserve"> </w:t>
      </w:r>
      <w:r w:rsidRPr="00D710A4">
        <w:rPr>
          <w:rFonts w:asciiTheme="minorHAnsi" w:hAnsiTheme="minorHAnsi" w:cstheme="minorHAnsi"/>
          <w:color w:val="000000"/>
          <w:sz w:val="22"/>
        </w:rPr>
        <w:t>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IS/STAG. Studenti mohou knihovně podávat návrhy na nákup literatury, která jim ve fondu chybí, skrze online formulář v katalogu knihovny. Knihovna dále zajišťuje i přístup k bakalářským, diplomovým a disertačním pracím absolventů UTB ve Zlíně, a to     v rámci digitální knihovny.</w:t>
      </w:r>
      <w:r w:rsidRPr="00D710A4">
        <w:rPr>
          <w:rStyle w:val="Znakapoznpodarou"/>
          <w:rFonts w:asciiTheme="minorHAnsi" w:hAnsiTheme="minorHAnsi" w:cstheme="minorHAnsi"/>
          <w:color w:val="000000"/>
          <w:sz w:val="22"/>
        </w:rPr>
        <w:footnoteReference w:id="20"/>
      </w:r>
      <w:r w:rsidRPr="00D710A4">
        <w:rPr>
          <w:rFonts w:asciiTheme="minorHAnsi" w:hAnsiTheme="minorHAnsi" w:cstheme="minorHAnsi"/>
          <w:color w:val="000000"/>
          <w:sz w:val="22"/>
        </w:rPr>
        <w:t xml:space="preserve"> Práce jsou zde zpravidla dostupné volně v plném textu. Kromě toho provozuje knihovna také repozitář publikační činnosti akademických pracovníků univerzity.</w:t>
      </w:r>
      <w:r w:rsidRPr="00D710A4">
        <w:rPr>
          <w:rStyle w:val="Znakapoznpodarou"/>
          <w:rFonts w:asciiTheme="minorHAnsi" w:hAnsiTheme="minorHAnsi" w:cstheme="minorHAnsi"/>
          <w:color w:val="000000"/>
          <w:sz w:val="22"/>
        </w:rPr>
        <w:footnoteReference w:id="21"/>
      </w:r>
      <w:r w:rsidRPr="00D710A4">
        <w:rPr>
          <w:rFonts w:asciiTheme="minorHAnsi" w:hAnsiTheme="minorHAnsi" w:cstheme="minorHAnsi"/>
          <w:color w:val="000000"/>
          <w:sz w:val="22"/>
        </w:rPr>
        <w:t xml:space="preserve"> </w:t>
      </w:r>
    </w:p>
    <w:p w14:paraId="0B61CFA9" w14:textId="77777777" w:rsidR="00F52EEF" w:rsidRPr="00F52EEF"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b/>
          <w:i/>
        </w:rPr>
      </w:pPr>
      <w:r w:rsidRPr="00F52EEF">
        <w:rPr>
          <w:rFonts w:asciiTheme="minorHAnsi" w:hAnsiTheme="minorHAnsi" w:cstheme="minorHAnsi"/>
          <w:b/>
          <w:i/>
          <w:color w:val="000000"/>
        </w:rPr>
        <w:t>Dostupnost elektronických zdrojů</w:t>
      </w:r>
    </w:p>
    <w:p w14:paraId="42684FC0" w14:textId="77777777" w:rsidR="00F52EEF" w:rsidRPr="00F52EEF" w:rsidRDefault="00F52EEF" w:rsidP="00935F76">
      <w:pPr>
        <w:widowControl w:val="0"/>
        <w:tabs>
          <w:tab w:val="left" w:pos="567"/>
        </w:tabs>
        <w:autoSpaceDE w:val="0"/>
        <w:autoSpaceDN w:val="0"/>
        <w:adjustRightInd w:val="0"/>
        <w:snapToGrid w:val="0"/>
        <w:spacing w:after="120"/>
        <w:ind w:left="426"/>
        <w:jc w:val="both"/>
        <w:rPr>
          <w:rFonts w:asciiTheme="minorHAnsi" w:hAnsiTheme="minorHAnsi" w:cstheme="minorHAnsi"/>
        </w:rPr>
      </w:pPr>
      <w:r w:rsidRPr="00F52EEF">
        <w:rPr>
          <w:rFonts w:asciiTheme="minorHAnsi" w:hAnsiTheme="minorHAnsi" w:cstheme="minorHAnsi"/>
          <w:color w:val="000000"/>
        </w:rPr>
        <w:t>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sidRPr="00F52EEF">
        <w:rPr>
          <w:rStyle w:val="Znakapoznpodarou"/>
          <w:rFonts w:asciiTheme="minorHAnsi" w:hAnsiTheme="minorHAnsi" w:cstheme="minorHAnsi"/>
          <w:color w:val="000000"/>
        </w:rPr>
        <w:footnoteReference w:id="22"/>
      </w:r>
      <w:r w:rsidRPr="00F52EEF">
        <w:rPr>
          <w:rFonts w:asciiTheme="minorHAnsi" w:hAnsiTheme="minorHAnsi" w:cstheme="minorHAnsi"/>
          <w:color w:val="00000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F52EEF">
        <w:rPr>
          <w:rFonts w:asciiTheme="minorHAnsi" w:hAnsiTheme="minorHAnsi" w:cstheme="minorHAnsi"/>
        </w:rPr>
        <w:t>vzdáleného</w:t>
      </w:r>
      <w:r w:rsidRPr="00F52EEF">
        <w:rPr>
          <w:rFonts w:asciiTheme="minorHAnsi" w:hAnsiTheme="minorHAnsi" w:cstheme="minorHAnsi"/>
          <w:color w:val="00AF50"/>
        </w:rPr>
        <w:t xml:space="preserve"> </w:t>
      </w:r>
      <w:r w:rsidRPr="00F52EEF">
        <w:rPr>
          <w:rFonts w:asciiTheme="minorHAnsi" w:hAnsiTheme="minorHAnsi" w:cstheme="minorHAnsi"/>
          <w:color w:val="000000"/>
        </w:rPr>
        <w:t>přístupu.</w:t>
      </w:r>
    </w:p>
    <w:p w14:paraId="36C84BEC" w14:textId="77777777" w:rsidR="00F52EEF" w:rsidRPr="00F52EEF" w:rsidRDefault="00F52EEF" w:rsidP="00935F76">
      <w:pPr>
        <w:widowControl w:val="0"/>
        <w:tabs>
          <w:tab w:val="left" w:pos="567"/>
        </w:tabs>
        <w:autoSpaceDE w:val="0"/>
        <w:autoSpaceDN w:val="0"/>
        <w:adjustRightInd w:val="0"/>
        <w:snapToGrid w:val="0"/>
        <w:ind w:firstLine="426"/>
        <w:jc w:val="both"/>
        <w:rPr>
          <w:rFonts w:asciiTheme="minorHAnsi" w:hAnsiTheme="minorHAnsi" w:cstheme="minorHAnsi"/>
        </w:rPr>
      </w:pPr>
      <w:r w:rsidRPr="00F52EEF">
        <w:rPr>
          <w:rFonts w:asciiTheme="minorHAnsi" w:hAnsiTheme="minorHAnsi" w:cstheme="minorHAnsi"/>
          <w:color w:val="000000"/>
        </w:rPr>
        <w:t>Konkrétní dostupné databáze:</w:t>
      </w:r>
      <w:r w:rsidRPr="00F52EEF">
        <w:rPr>
          <w:rStyle w:val="Znakapoznpodarou"/>
          <w:rFonts w:asciiTheme="minorHAnsi" w:hAnsiTheme="minorHAnsi" w:cstheme="minorHAnsi"/>
          <w:color w:val="000000"/>
        </w:rPr>
        <w:footnoteReference w:id="23"/>
      </w:r>
    </w:p>
    <w:p w14:paraId="3D15680A" w14:textId="77777777" w:rsidR="00F52EEF" w:rsidRPr="00F52EEF" w:rsidRDefault="00F52EEF" w:rsidP="00935F76">
      <w:pPr>
        <w:widowControl w:val="0"/>
        <w:tabs>
          <w:tab w:val="left" w:pos="567"/>
        </w:tabs>
        <w:autoSpaceDE w:val="0"/>
        <w:autoSpaceDN w:val="0"/>
        <w:adjustRightInd w:val="0"/>
        <w:snapToGrid w:val="0"/>
        <w:ind w:firstLine="708"/>
        <w:jc w:val="both"/>
        <w:rPr>
          <w:rFonts w:asciiTheme="minorHAnsi" w:hAnsiTheme="minorHAnsi" w:cstheme="minorHAnsi"/>
        </w:rPr>
      </w:pPr>
      <w:r w:rsidRPr="00F52EEF">
        <w:rPr>
          <w:rFonts w:asciiTheme="minorHAnsi" w:hAnsiTheme="minorHAnsi" w:cstheme="minorHAnsi"/>
          <w:color w:val="000000"/>
        </w:rPr>
        <w:t>- Citační databáze Web of Science a Scopus</w:t>
      </w:r>
    </w:p>
    <w:p w14:paraId="79451029" w14:textId="77777777" w:rsidR="00F52EEF" w:rsidRPr="00F52EEF" w:rsidRDefault="00F52EEF" w:rsidP="00935F76">
      <w:pPr>
        <w:widowControl w:val="0"/>
        <w:tabs>
          <w:tab w:val="left" w:pos="567"/>
        </w:tabs>
        <w:autoSpaceDE w:val="0"/>
        <w:autoSpaceDN w:val="0"/>
        <w:adjustRightInd w:val="0"/>
        <w:snapToGrid w:val="0"/>
        <w:ind w:left="851" w:hanging="143"/>
        <w:jc w:val="both"/>
        <w:rPr>
          <w:rFonts w:asciiTheme="minorHAnsi" w:hAnsiTheme="minorHAnsi" w:cstheme="minorHAnsi"/>
        </w:rPr>
      </w:pPr>
      <w:r w:rsidRPr="00F52EEF">
        <w:rPr>
          <w:rFonts w:asciiTheme="minorHAnsi" w:hAnsiTheme="minorHAnsi" w:cstheme="minorHAnsi"/>
          <w:color w:val="000000"/>
        </w:rPr>
        <w:t>- Multioborové kolekce elektronických časopisů Elsevier ScienceDirect, Wiley Online Library,    SpringerLink</w:t>
      </w:r>
    </w:p>
    <w:p w14:paraId="6989EE80" w14:textId="77777777" w:rsidR="00F52EEF" w:rsidRPr="00F52EEF" w:rsidRDefault="00F52EEF" w:rsidP="00935F76">
      <w:pPr>
        <w:widowControl w:val="0"/>
        <w:tabs>
          <w:tab w:val="left" w:pos="567"/>
        </w:tabs>
        <w:autoSpaceDE w:val="0"/>
        <w:autoSpaceDN w:val="0"/>
        <w:adjustRightInd w:val="0"/>
        <w:snapToGrid w:val="0"/>
        <w:ind w:firstLine="709"/>
        <w:jc w:val="both"/>
        <w:rPr>
          <w:rFonts w:asciiTheme="minorHAnsi" w:hAnsiTheme="minorHAnsi" w:cstheme="minorHAnsi"/>
        </w:rPr>
      </w:pPr>
      <w:r w:rsidRPr="00F52EEF">
        <w:rPr>
          <w:rFonts w:asciiTheme="minorHAnsi" w:hAnsiTheme="minorHAnsi" w:cstheme="minorHAnsi"/>
          <w:color w:val="000000"/>
        </w:rPr>
        <w:t>- Multioborové plnotextové databáze Ebsco a ProQuest</w:t>
      </w:r>
    </w:p>
    <w:p w14:paraId="6B8F9D35" w14:textId="77777777" w:rsidR="00F52EEF" w:rsidRPr="00F52EEF" w:rsidRDefault="00F52EEF" w:rsidP="00935F76">
      <w:pPr>
        <w:pStyle w:val="Nadpis3"/>
        <w:tabs>
          <w:tab w:val="left" w:pos="567"/>
        </w:tabs>
        <w:spacing w:before="120" w:after="120"/>
        <w:ind w:left="1077"/>
        <w:rPr>
          <w:rFonts w:asciiTheme="minorHAnsi" w:hAnsiTheme="minorHAnsi" w:cstheme="minorHAnsi"/>
        </w:rPr>
      </w:pPr>
    </w:p>
    <w:p w14:paraId="7F8EEBFE"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Studium studentů se specifickými potřebami </w:t>
      </w:r>
    </w:p>
    <w:p w14:paraId="2900654A" w14:textId="77777777" w:rsidR="00F52EEF" w:rsidRPr="00F52EEF" w:rsidRDefault="00F52EEF" w:rsidP="00935F76">
      <w:pPr>
        <w:tabs>
          <w:tab w:val="left" w:pos="567"/>
          <w:tab w:val="left" w:pos="2835"/>
        </w:tabs>
        <w:spacing w:before="120" w:after="120"/>
        <w:rPr>
          <w:rFonts w:asciiTheme="minorHAnsi" w:hAnsiTheme="minorHAnsi" w:cstheme="minorHAnsi"/>
        </w:rPr>
      </w:pPr>
      <w:r w:rsidRPr="00F52EEF">
        <w:rPr>
          <w:rFonts w:asciiTheme="minorHAnsi" w:hAnsiTheme="minorHAnsi" w:cstheme="minorHAnsi"/>
        </w:rPr>
        <w:tab/>
      </w:r>
      <w:r w:rsidRPr="00F52EEF">
        <w:rPr>
          <w:rFonts w:asciiTheme="minorHAnsi" w:hAnsiTheme="minorHAnsi" w:cstheme="minorHAnsi"/>
        </w:rPr>
        <w:tab/>
        <w:t>Standard 1.14</w:t>
      </w:r>
    </w:p>
    <w:p w14:paraId="0F3A7EA9" w14:textId="77777777" w:rsidR="00F52EEF" w:rsidRPr="00D710A4" w:rsidRDefault="00F52EEF" w:rsidP="00935F76">
      <w:pPr>
        <w:widowControl w:val="0"/>
        <w:tabs>
          <w:tab w:val="left" w:pos="567"/>
        </w:tabs>
        <w:autoSpaceDE w:val="0"/>
        <w:autoSpaceDN w:val="0"/>
        <w:adjustRightInd w:val="0"/>
        <w:snapToGrid w:val="0"/>
        <w:spacing w:after="120"/>
        <w:ind w:left="426"/>
        <w:jc w:val="both"/>
        <w:rPr>
          <w:rFonts w:asciiTheme="minorHAnsi" w:hAnsiTheme="minorHAnsi" w:cstheme="minorHAnsi"/>
          <w:color w:val="000000"/>
          <w:sz w:val="22"/>
        </w:rPr>
      </w:pPr>
      <w:r w:rsidRPr="00D710A4">
        <w:rPr>
          <w:rFonts w:asciiTheme="minorHAnsi" w:hAnsiTheme="minorHAnsi" w:cstheme="minorHAnsi"/>
          <w:color w:val="000000"/>
          <w:sz w:val="22"/>
        </w:rPr>
        <w:t>UTB ve Zlíně zajišťuje dostupné služby, stipendia a další podpůrná opatření pro vyrovnání příležitostí studovat na vysoké škole pro studenty se specifickými potřebami. Danou problematiku upravuje směrnice rektora SR/18/2018 „Podpora uchazečů a studentů se specifickými potřebami na UTB ve Zlíně“.</w:t>
      </w:r>
      <w:r w:rsidRPr="00D710A4">
        <w:rPr>
          <w:rStyle w:val="Znakapoznpodarou"/>
          <w:rFonts w:asciiTheme="minorHAnsi" w:hAnsiTheme="minorHAnsi" w:cstheme="minorHAnsi"/>
          <w:color w:val="000000"/>
          <w:sz w:val="22"/>
        </w:rPr>
        <w:footnoteReference w:id="24"/>
      </w:r>
      <w:r w:rsidRPr="00D710A4">
        <w:rPr>
          <w:rFonts w:asciiTheme="minorHAnsi" w:hAnsiTheme="minorHAnsi" w:cstheme="minorHAnsi"/>
          <w:color w:val="000000"/>
          <w:sz w:val="22"/>
        </w:rP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5219C467" w14:textId="77777777" w:rsidR="00F52EEF" w:rsidRPr="00D710A4"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sz w:val="22"/>
        </w:rPr>
      </w:pPr>
      <w:r w:rsidRPr="00D710A4">
        <w:rPr>
          <w:rFonts w:asciiTheme="minorHAnsi" w:hAnsiTheme="minorHAnsi" w:cstheme="minorHAnsi"/>
          <w:color w:val="000000"/>
          <w:sz w:val="22"/>
        </w:rPr>
        <w:lastRenderedPageBreak/>
        <w:t>Celouniverzitní pracoviště pro pomoc studentům UTB ve Zlíně, studentům se specifickými potřebami, vyučujícím a zaměstnancům UTB ve Zlíně je Centrum pro studenty se specifickými potřebami (dále jen „CSSP“). Hlavním úkolem CSSP je zajišťovat, aby studijní programy akreditované na UTB ve Zlíně byly v největší možné míře přístupné i studentům nevidomým a slabozrakým, neslyšícím a nedoslýchavým, s pohybovým handicapem, psychickými a dalšími obtížemi. Nad rámec služeb CSSP jsou uchazečům se specifickými potřebami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 a kompenzační pomůcky (dle individuální potřeby) a asistenční služba.</w:t>
      </w:r>
    </w:p>
    <w:p w14:paraId="4190874C" w14:textId="77777777" w:rsidR="00F52EEF" w:rsidRPr="00D710A4" w:rsidRDefault="00F52EEF" w:rsidP="00935F76">
      <w:pPr>
        <w:widowControl w:val="0"/>
        <w:tabs>
          <w:tab w:val="left" w:pos="567"/>
        </w:tabs>
        <w:autoSpaceDE w:val="0"/>
        <w:autoSpaceDN w:val="0"/>
        <w:adjustRightInd w:val="0"/>
        <w:snapToGrid w:val="0"/>
        <w:ind w:left="425"/>
        <w:jc w:val="both"/>
        <w:rPr>
          <w:rFonts w:asciiTheme="minorHAnsi" w:hAnsiTheme="minorHAnsi" w:cstheme="minorHAnsi"/>
          <w:sz w:val="22"/>
        </w:rPr>
      </w:pPr>
      <w:r w:rsidRPr="00D710A4">
        <w:rPr>
          <w:rFonts w:asciiTheme="minorHAnsi" w:hAnsiTheme="minorHAnsi" w:cstheme="minorHAnsi"/>
          <w:color w:val="000000"/>
          <w:sz w:val="22"/>
        </w:rPr>
        <w:t>Studenti se specifickými potřebami mohou využívat následujících služeb poskytovaných UTB ve Zlíně: konzultace s 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Na UTB ve Zlíně probíhá realizace Strategického</w:t>
      </w:r>
      <w:r w:rsidRPr="00D710A4">
        <w:rPr>
          <w:rFonts w:asciiTheme="minorHAnsi" w:hAnsiTheme="minorHAnsi" w:cstheme="minorHAnsi"/>
          <w:sz w:val="22"/>
        </w:rPr>
        <w:t xml:space="preserve"> </w:t>
      </w:r>
      <w:r w:rsidRPr="00D710A4">
        <w:rPr>
          <w:rFonts w:asciiTheme="minorHAnsi" w:hAnsiTheme="minorHAnsi" w:cstheme="minorHAnsi"/>
          <w:color w:val="000000"/>
          <w:sz w:val="22"/>
        </w:rPr>
        <w:t>projektu UTB ve Zlíně (reg. č. CZ/02.2.69/0.0/0.0/16_015/0002204), jehož cílem je další zkvalitnění studia studentů se specifickými potřebami prostřednictvím modifikace studijních materiálů k výuce cizích jazyků, metodik pro studenty se specifickými potřebami a metodiky pro intaktní studenty, osvětových a odborných workshopů, dalšího vzdělávání odborného týmu, akademiků a mnoha dalších aktivit.</w:t>
      </w:r>
    </w:p>
    <w:p w14:paraId="60A34D51" w14:textId="77777777" w:rsidR="00F52EEF" w:rsidRPr="00F52EEF" w:rsidRDefault="00F52EEF" w:rsidP="00935F76">
      <w:pPr>
        <w:widowControl w:val="0"/>
        <w:tabs>
          <w:tab w:val="left" w:pos="567"/>
        </w:tabs>
        <w:autoSpaceDE w:val="0"/>
        <w:autoSpaceDN w:val="0"/>
        <w:adjustRightInd w:val="0"/>
        <w:snapToGrid w:val="0"/>
        <w:spacing w:before="120" w:after="120"/>
        <w:rPr>
          <w:rFonts w:asciiTheme="minorHAnsi" w:hAnsiTheme="minorHAnsi" w:cstheme="minorHAnsi"/>
          <w:color w:val="000000"/>
        </w:rPr>
      </w:pPr>
    </w:p>
    <w:p w14:paraId="73DA0D0A"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Opatření proti neetickému jednání a k ochraně duševního vlastnictví</w:t>
      </w:r>
    </w:p>
    <w:p w14:paraId="0F333910" w14:textId="77777777" w:rsidR="00F52EEF" w:rsidRPr="00F52EEF" w:rsidRDefault="00F52EEF" w:rsidP="00935F76">
      <w:pPr>
        <w:tabs>
          <w:tab w:val="left" w:pos="567"/>
          <w:tab w:val="left" w:pos="2835"/>
        </w:tabs>
        <w:spacing w:before="120" w:after="120"/>
        <w:rPr>
          <w:rFonts w:asciiTheme="minorHAnsi" w:hAnsiTheme="minorHAnsi" w:cstheme="minorHAnsi"/>
        </w:rPr>
      </w:pPr>
      <w:r w:rsidRPr="00F52EEF">
        <w:rPr>
          <w:rFonts w:asciiTheme="minorHAnsi" w:hAnsiTheme="minorHAnsi" w:cstheme="minorHAnsi"/>
        </w:rPr>
        <w:tab/>
      </w:r>
      <w:r w:rsidRPr="00F52EEF">
        <w:rPr>
          <w:rFonts w:asciiTheme="minorHAnsi" w:hAnsiTheme="minorHAnsi" w:cstheme="minorHAnsi"/>
        </w:rPr>
        <w:tab/>
        <w:t>Standard 1.15</w:t>
      </w:r>
    </w:p>
    <w:p w14:paraId="3B20DB2D" w14:textId="77777777" w:rsidR="00F52EEF" w:rsidRPr="00D710A4" w:rsidRDefault="00F52EEF" w:rsidP="00935F76">
      <w:pPr>
        <w:widowControl w:val="0"/>
        <w:tabs>
          <w:tab w:val="left" w:pos="567"/>
        </w:tabs>
        <w:autoSpaceDE w:val="0"/>
        <w:autoSpaceDN w:val="0"/>
        <w:adjustRightInd w:val="0"/>
        <w:snapToGrid w:val="0"/>
        <w:ind w:left="426"/>
        <w:jc w:val="both"/>
        <w:rPr>
          <w:rFonts w:asciiTheme="minorHAnsi" w:hAnsiTheme="minorHAnsi" w:cstheme="minorHAnsi"/>
          <w:sz w:val="22"/>
        </w:rPr>
      </w:pPr>
      <w:r w:rsidRPr="00D710A4">
        <w:rPr>
          <w:rFonts w:asciiTheme="minorHAnsi" w:hAnsiTheme="minorHAnsi" w:cstheme="minorHAnsi"/>
          <w:color w:val="000000"/>
          <w:sz w:val="22"/>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pro řízení o vyslovení neplatnosti vykonání státní závěrečné zkoušky nebo její součásti nebo obhajoby disertační práce a pro řízení o vyslovení neplatnosti jmenování docentem na UTB ve Zlíně“ ze dne 4. dubna 2017.</w:t>
      </w:r>
      <w:r w:rsidRPr="00D710A4">
        <w:rPr>
          <w:rStyle w:val="Znakapoznpodarou"/>
          <w:rFonts w:asciiTheme="minorHAnsi" w:hAnsiTheme="minorHAnsi" w:cstheme="minorHAnsi"/>
          <w:color w:val="000000"/>
          <w:sz w:val="22"/>
        </w:rPr>
        <w:footnoteReference w:id="25"/>
      </w:r>
    </w:p>
    <w:p w14:paraId="7685284F" w14:textId="77777777" w:rsidR="00F52EEF" w:rsidRPr="00F52EEF" w:rsidRDefault="00F52EEF" w:rsidP="00935F76">
      <w:pPr>
        <w:tabs>
          <w:tab w:val="left" w:pos="567"/>
          <w:tab w:val="left" w:pos="2835"/>
        </w:tabs>
        <w:spacing w:before="120" w:after="120"/>
        <w:rPr>
          <w:rFonts w:asciiTheme="minorHAnsi" w:hAnsiTheme="minorHAnsi" w:cstheme="minorHAnsi"/>
        </w:rPr>
      </w:pPr>
    </w:p>
    <w:p w14:paraId="6D684C2B" w14:textId="77777777" w:rsidR="00F52EEF" w:rsidRPr="00F52EEF" w:rsidRDefault="00F52EEF" w:rsidP="00935F76">
      <w:pPr>
        <w:tabs>
          <w:tab w:val="left" w:pos="567"/>
        </w:tabs>
        <w:rPr>
          <w:rFonts w:asciiTheme="minorHAnsi" w:hAnsiTheme="minorHAnsi" w:cstheme="minorHAnsi"/>
          <w:b/>
          <w:sz w:val="28"/>
          <w:szCs w:val="28"/>
        </w:rPr>
      </w:pPr>
    </w:p>
    <w:p w14:paraId="553EF5FF" w14:textId="77777777" w:rsidR="00F52EEF" w:rsidRPr="00F52EEF" w:rsidRDefault="00F52EEF" w:rsidP="00935F76">
      <w:pPr>
        <w:tabs>
          <w:tab w:val="left" w:pos="567"/>
        </w:tabs>
        <w:rPr>
          <w:rFonts w:asciiTheme="minorHAnsi" w:hAnsiTheme="minorHAnsi" w:cstheme="minorHAnsi"/>
          <w:b/>
          <w:sz w:val="28"/>
          <w:szCs w:val="28"/>
        </w:rPr>
      </w:pPr>
    </w:p>
    <w:p w14:paraId="6B701286" w14:textId="77777777" w:rsidR="00F52EEF" w:rsidRPr="00F52EEF" w:rsidRDefault="00F52EEF" w:rsidP="00935F76">
      <w:pPr>
        <w:pStyle w:val="Bezmezer"/>
        <w:tabs>
          <w:tab w:val="left" w:pos="567"/>
        </w:tabs>
        <w:ind w:right="283"/>
        <w:rPr>
          <w:rFonts w:asciiTheme="minorHAnsi" w:hAnsiTheme="minorHAnsi" w:cstheme="minorHAnsi"/>
          <w:color w:val="7030A0"/>
          <w:sz w:val="32"/>
          <w:szCs w:val="32"/>
        </w:rPr>
        <w:sectPr w:rsidR="00F52EEF" w:rsidRPr="00F52EEF" w:rsidSect="00AA5D36">
          <w:headerReference w:type="default" r:id="rId32"/>
          <w:footerReference w:type="default" r:id="rId33"/>
          <w:footerReference w:type="first" r:id="rId34"/>
          <w:pgSz w:w="11906" w:h="16838" w:code="9"/>
          <w:pgMar w:top="1276" w:right="1418" w:bottom="993" w:left="1418" w:header="709" w:footer="709" w:gutter="0"/>
          <w:cols w:space="708"/>
          <w:docGrid w:linePitch="360"/>
        </w:sectPr>
      </w:pPr>
    </w:p>
    <w:p w14:paraId="4583852E" w14:textId="77777777" w:rsidR="00F52EEF" w:rsidRPr="00F52EEF" w:rsidRDefault="00F52EEF" w:rsidP="004A7921">
      <w:pPr>
        <w:pStyle w:val="Nadpis1"/>
        <w:keepNext/>
        <w:keepLines/>
        <w:numPr>
          <w:ilvl w:val="0"/>
          <w:numId w:val="7"/>
        </w:numPr>
        <w:tabs>
          <w:tab w:val="left" w:pos="567"/>
        </w:tabs>
        <w:spacing w:before="0" w:beforeAutospacing="0" w:after="0" w:afterAutospacing="0" w:line="259" w:lineRule="auto"/>
        <w:ind w:left="357" w:hanging="357"/>
        <w:rPr>
          <w:rFonts w:asciiTheme="minorHAnsi" w:hAnsiTheme="minorHAnsi" w:cstheme="minorHAnsi"/>
        </w:rPr>
      </w:pPr>
      <w:r w:rsidRPr="00F52EEF">
        <w:rPr>
          <w:rFonts w:asciiTheme="minorHAnsi" w:hAnsiTheme="minorHAnsi" w:cstheme="minorHAnsi"/>
        </w:rPr>
        <w:lastRenderedPageBreak/>
        <w:t>Studijní program</w:t>
      </w:r>
    </w:p>
    <w:p w14:paraId="61992221" w14:textId="77777777" w:rsidR="00F52EEF" w:rsidRPr="00F52EEF" w:rsidRDefault="00F52EEF" w:rsidP="00935F76">
      <w:pPr>
        <w:tabs>
          <w:tab w:val="left" w:pos="567"/>
        </w:tabs>
        <w:rPr>
          <w:rFonts w:asciiTheme="minorHAnsi" w:hAnsiTheme="minorHAnsi" w:cstheme="minorHAnsi"/>
          <w:bCs/>
          <w:sz w:val="24"/>
          <w:szCs w:val="24"/>
        </w:rPr>
      </w:pPr>
    </w:p>
    <w:p w14:paraId="4ABF45D2" w14:textId="5B3B37DD" w:rsidR="00F52EEF" w:rsidRPr="00F52EEF" w:rsidRDefault="00F52EEF" w:rsidP="00935F76">
      <w:pPr>
        <w:pStyle w:val="Nadpis2"/>
        <w:tabs>
          <w:tab w:val="left" w:pos="567"/>
        </w:tabs>
        <w:spacing w:before="0" w:after="120"/>
        <w:ind w:left="357"/>
        <w:rPr>
          <w:rFonts w:asciiTheme="minorHAnsi" w:hAnsiTheme="minorHAnsi" w:cstheme="minorHAnsi"/>
        </w:rPr>
      </w:pPr>
      <w:r w:rsidRPr="00F52EEF">
        <w:rPr>
          <w:rFonts w:asciiTheme="minorHAnsi" w:hAnsiTheme="minorHAnsi" w:cstheme="minorHAnsi"/>
        </w:rPr>
        <w:t>Soulad studijního programu Marketingov</w:t>
      </w:r>
      <w:ins w:id="6180" w:author="Radim Bačuvčík" w:date="2020-02-06T10:39:00Z">
        <w:r w:rsidR="00231813">
          <w:rPr>
            <w:rFonts w:asciiTheme="minorHAnsi" w:hAnsiTheme="minorHAnsi" w:cstheme="minorHAnsi"/>
          </w:rPr>
          <w:t>á</w:t>
        </w:r>
      </w:ins>
      <w:del w:id="6181" w:author="Radim Bačuvčík" w:date="2020-02-06T10:39:00Z">
        <w:r w:rsidRPr="00F52EEF" w:rsidDel="00231813">
          <w:rPr>
            <w:rFonts w:asciiTheme="minorHAnsi" w:hAnsiTheme="minorHAnsi" w:cstheme="minorHAnsi"/>
          </w:rPr>
          <w:delText>é</w:delText>
        </w:r>
      </w:del>
      <w:r w:rsidRPr="00F52EEF">
        <w:rPr>
          <w:rFonts w:asciiTheme="minorHAnsi" w:hAnsiTheme="minorHAnsi" w:cstheme="minorHAnsi"/>
        </w:rPr>
        <w:t xml:space="preserve"> komunikace s posláním vysoké školy a mezinárodní rozměr studijního programu </w:t>
      </w:r>
    </w:p>
    <w:p w14:paraId="26E67078"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Soulad studijního programu s posláním a strategickými dokumenty vysoké školy</w:t>
      </w:r>
    </w:p>
    <w:p w14:paraId="717563A3"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2.1</w:t>
      </w:r>
    </w:p>
    <w:p w14:paraId="3F7C5F53" w14:textId="59393E10" w:rsidR="00F52EEF" w:rsidRPr="00D710A4" w:rsidRDefault="00C51694" w:rsidP="00935F76">
      <w:pPr>
        <w:tabs>
          <w:tab w:val="left" w:pos="567"/>
        </w:tabs>
        <w:spacing w:after="120"/>
        <w:ind w:left="426"/>
        <w:jc w:val="both"/>
        <w:rPr>
          <w:rFonts w:asciiTheme="minorHAnsi" w:hAnsiTheme="minorHAnsi" w:cstheme="minorHAnsi"/>
          <w:color w:val="000000"/>
          <w:sz w:val="22"/>
        </w:rPr>
      </w:pPr>
      <w:r>
        <w:rPr>
          <w:rFonts w:asciiTheme="minorHAnsi" w:hAnsiTheme="minorHAnsi" w:cstheme="minorHAnsi"/>
          <w:color w:val="000000"/>
          <w:sz w:val="22"/>
        </w:rPr>
        <w:t>P</w:t>
      </w:r>
      <w:r w:rsidR="00F52EEF" w:rsidRPr="00D710A4">
        <w:rPr>
          <w:rFonts w:asciiTheme="minorHAnsi" w:hAnsiTheme="minorHAnsi" w:cstheme="minorHAnsi"/>
          <w:color w:val="000000"/>
          <w:sz w:val="22"/>
        </w:rPr>
        <w:t xml:space="preserve">ředložená žádost o udělení akreditace studijního programu </w:t>
      </w:r>
      <w:del w:id="6182" w:author="Radim Bačuvčík" w:date="2020-02-06T10:44:00Z">
        <w:r w:rsidR="00F52EEF" w:rsidRPr="00D710A4" w:rsidDel="0061525C">
          <w:rPr>
            <w:rFonts w:asciiTheme="minorHAnsi" w:hAnsiTheme="minorHAnsi" w:cstheme="minorHAnsi"/>
            <w:color w:val="000000"/>
            <w:sz w:val="22"/>
          </w:rPr>
          <w:delText xml:space="preserve">Marketingové </w:delText>
        </w:r>
      </w:del>
      <w:ins w:id="6183" w:author="Radim Bačuvčík" w:date="2020-02-06T10:44:00Z">
        <w:r w:rsidR="0061525C" w:rsidRPr="00D710A4">
          <w:rPr>
            <w:rFonts w:asciiTheme="minorHAnsi" w:hAnsiTheme="minorHAnsi" w:cstheme="minorHAnsi"/>
            <w:color w:val="000000"/>
            <w:sz w:val="22"/>
          </w:rPr>
          <w:t>Marketingov</w:t>
        </w:r>
        <w:r w:rsidR="0061525C">
          <w:rPr>
            <w:rFonts w:asciiTheme="minorHAnsi" w:hAnsiTheme="minorHAnsi" w:cstheme="minorHAnsi"/>
            <w:color w:val="000000"/>
            <w:sz w:val="22"/>
          </w:rPr>
          <w:t>á</w:t>
        </w:r>
        <w:r w:rsidR="0061525C" w:rsidRPr="00D710A4">
          <w:rPr>
            <w:rFonts w:asciiTheme="minorHAnsi" w:hAnsiTheme="minorHAnsi" w:cstheme="minorHAnsi"/>
            <w:color w:val="000000"/>
            <w:sz w:val="22"/>
          </w:rPr>
          <w:t xml:space="preserve"> </w:t>
        </w:r>
      </w:ins>
      <w:r w:rsidR="00F52EEF" w:rsidRPr="00D710A4">
        <w:rPr>
          <w:rFonts w:asciiTheme="minorHAnsi" w:hAnsiTheme="minorHAnsi" w:cstheme="minorHAnsi"/>
          <w:color w:val="000000"/>
          <w:sz w:val="22"/>
        </w:rPr>
        <w:t>komunikace navazuje na v současné době realizovaný studijní program Mediální a komunikační studia, obor Marketingové komunikace (platnost akreditace březen 2022). Z hlediska nových pravidel Národního akreditačního úřadu</w:t>
      </w:r>
      <w:r>
        <w:rPr>
          <w:rFonts w:asciiTheme="minorHAnsi" w:hAnsiTheme="minorHAnsi" w:cstheme="minorHAnsi"/>
          <w:color w:val="000000"/>
          <w:sz w:val="22"/>
        </w:rPr>
        <w:t xml:space="preserve"> pro vysoké školství</w:t>
      </w:r>
      <w:r w:rsidR="00F52EEF" w:rsidRPr="00D710A4">
        <w:rPr>
          <w:rFonts w:asciiTheme="minorHAnsi" w:hAnsiTheme="minorHAnsi" w:cstheme="minorHAnsi"/>
          <w:color w:val="000000"/>
          <w:sz w:val="22"/>
        </w:rPr>
        <w:t xml:space="preserve"> žádáme o udělení akreditace pro studijní program Marketingov</w:t>
      </w:r>
      <w:ins w:id="6184" w:author="Radim Bačuvčík" w:date="2020-02-06T10:44:00Z">
        <w:r w:rsidR="00A204BE">
          <w:rPr>
            <w:rFonts w:asciiTheme="minorHAnsi" w:hAnsiTheme="minorHAnsi" w:cstheme="minorHAnsi"/>
            <w:color w:val="000000"/>
            <w:sz w:val="22"/>
          </w:rPr>
          <w:t>á</w:t>
        </w:r>
      </w:ins>
      <w:del w:id="6185" w:author="Radim Bačuvčík" w:date="2020-02-06T10:44:00Z">
        <w:r w:rsidR="00F52EEF" w:rsidRPr="00D710A4" w:rsidDel="00A204BE">
          <w:rPr>
            <w:rFonts w:asciiTheme="minorHAnsi" w:hAnsiTheme="minorHAnsi" w:cstheme="minorHAnsi"/>
            <w:color w:val="000000"/>
            <w:sz w:val="22"/>
          </w:rPr>
          <w:delText>é</w:delText>
        </w:r>
      </w:del>
      <w:r w:rsidR="00F52EEF" w:rsidRPr="00D710A4">
        <w:rPr>
          <w:rFonts w:asciiTheme="minorHAnsi" w:hAnsiTheme="minorHAnsi" w:cstheme="minorHAnsi"/>
          <w:color w:val="000000"/>
          <w:sz w:val="22"/>
        </w:rPr>
        <w:t xml:space="preserve"> komunikace (dále také „MK“). Návrh studijního programu je v souladu s Dlouhodobým záměrem vzdělávací a vědecké, výzkumné, vývojové a inovační, umělecké a další tvůrčí činnosti UTB ve Zlíně na období 2016–2020 (dále jen „Dlouhodobý záměr UTB ve Zlíně“)</w:t>
      </w:r>
      <w:r w:rsidR="00F52EEF" w:rsidRPr="00D710A4">
        <w:rPr>
          <w:rStyle w:val="Znakapoznpodarou"/>
          <w:rFonts w:asciiTheme="minorHAnsi" w:hAnsiTheme="minorHAnsi" w:cstheme="minorHAnsi"/>
          <w:color w:val="000000"/>
          <w:sz w:val="22"/>
        </w:rPr>
        <w:footnoteReference w:id="26"/>
      </w:r>
      <w:r w:rsidR="00F52EEF" w:rsidRPr="00D710A4">
        <w:rPr>
          <w:rFonts w:asciiTheme="minorHAnsi" w:hAnsiTheme="minorHAnsi" w:cstheme="minorHAnsi"/>
          <w:color w:val="000000"/>
          <w:sz w:val="22"/>
        </w:rPr>
        <w:t xml:space="preserve"> a navazujícím Plánem realizace Strategického záměru vzdělávací a tvůrčí činnosti UTB ve Zlíně pro rok 2020 a také s Dlouhodobým záměrem vzdělávací, výzkumné, vývojové a inovační, umělecké a další tvůrčí </w:t>
      </w:r>
      <w:r w:rsidR="00F52EEF" w:rsidRPr="00D710A4">
        <w:rPr>
          <w:rFonts w:asciiTheme="minorHAnsi" w:hAnsiTheme="minorHAnsi" w:cstheme="minorHAnsi"/>
          <w:sz w:val="22"/>
        </w:rPr>
        <w:t xml:space="preserve"> </w:t>
      </w:r>
      <w:r w:rsidR="00F52EEF" w:rsidRPr="00D710A4">
        <w:rPr>
          <w:rFonts w:asciiTheme="minorHAnsi" w:hAnsiTheme="minorHAnsi" w:cstheme="minorHAnsi"/>
          <w:color w:val="000000"/>
          <w:sz w:val="22"/>
        </w:rPr>
        <w:t>činnosti Fakulty multimediálních komunikací UTB ve Zlíně na období 2016–2020 (dále jen „Dlouhodobý záměr FMK“)</w:t>
      </w:r>
      <w:r w:rsidR="00F52EEF" w:rsidRPr="00D710A4">
        <w:rPr>
          <w:rStyle w:val="Znakapoznpodarou"/>
          <w:rFonts w:asciiTheme="minorHAnsi" w:hAnsiTheme="minorHAnsi" w:cstheme="minorHAnsi"/>
          <w:color w:val="000000"/>
          <w:sz w:val="22"/>
        </w:rPr>
        <w:footnoteReference w:id="27"/>
      </w:r>
      <w:r w:rsidR="00F52EEF" w:rsidRPr="00D710A4">
        <w:rPr>
          <w:rFonts w:asciiTheme="minorHAnsi" w:hAnsiTheme="minorHAnsi" w:cstheme="minorHAnsi"/>
          <w:color w:val="000000"/>
          <w:sz w:val="22"/>
        </w:rPr>
        <w:t xml:space="preserve"> a Plánem realizace Strategického záměru vzdělávací a tvůrčí činnosti Fakulty multimediálních komunikací UTB ve Zlíně pro rok 2020. Zaměření a orientace předloženého studijního programu je také v souladu se strategickým dokumentem Statut Fakulty multimediálních komunikací UTB ve Zlíně.</w:t>
      </w:r>
      <w:r w:rsidR="00F52EEF" w:rsidRPr="00D710A4">
        <w:rPr>
          <w:rStyle w:val="Znakapoznpodarou"/>
          <w:rFonts w:asciiTheme="minorHAnsi" w:hAnsiTheme="minorHAnsi" w:cstheme="minorHAnsi"/>
          <w:color w:val="000000"/>
          <w:sz w:val="22"/>
        </w:rPr>
        <w:footnoteReference w:id="28"/>
      </w:r>
      <w:r w:rsidR="00F52EEF" w:rsidRPr="00D710A4">
        <w:rPr>
          <w:rFonts w:asciiTheme="minorHAnsi" w:hAnsiTheme="minorHAnsi" w:cstheme="minorHAnsi"/>
          <w:color w:val="000000"/>
          <w:sz w:val="22"/>
        </w:rPr>
        <w:t xml:space="preserve"> V článcích 2 a 3 jsou vymezeny činnosti z oblasti mediálních a komunikačních studií zaměřené na marketingov</w:t>
      </w:r>
      <w:ins w:id="6186" w:author="Radim Bačuvčík" w:date="2020-02-06T10:44:00Z">
        <w:r w:rsidR="00A204BE">
          <w:rPr>
            <w:rFonts w:asciiTheme="minorHAnsi" w:hAnsiTheme="minorHAnsi" w:cstheme="minorHAnsi"/>
            <w:color w:val="000000"/>
            <w:sz w:val="22"/>
          </w:rPr>
          <w:t>ou</w:t>
        </w:r>
      </w:ins>
      <w:del w:id="6187" w:author="Radim Bačuvčík" w:date="2020-02-06T10:44:00Z">
        <w:r w:rsidR="00F52EEF" w:rsidRPr="00D710A4" w:rsidDel="00A204BE">
          <w:rPr>
            <w:rFonts w:asciiTheme="minorHAnsi" w:hAnsiTheme="minorHAnsi" w:cstheme="minorHAnsi"/>
            <w:color w:val="000000"/>
            <w:sz w:val="22"/>
          </w:rPr>
          <w:delText>é</w:delText>
        </w:r>
      </w:del>
      <w:r w:rsidR="00F52EEF" w:rsidRPr="00D710A4">
        <w:rPr>
          <w:rFonts w:asciiTheme="minorHAnsi" w:hAnsiTheme="minorHAnsi" w:cstheme="minorHAnsi"/>
          <w:color w:val="000000"/>
          <w:sz w:val="22"/>
        </w:rPr>
        <w:t xml:space="preserve"> komunikac</w:t>
      </w:r>
      <w:ins w:id="6188" w:author="Radim Bačuvčík" w:date="2020-02-06T10:44:00Z">
        <w:r w:rsidR="00A204BE">
          <w:rPr>
            <w:rFonts w:asciiTheme="minorHAnsi" w:hAnsiTheme="minorHAnsi" w:cstheme="minorHAnsi"/>
            <w:color w:val="000000"/>
            <w:sz w:val="22"/>
          </w:rPr>
          <w:t>i</w:t>
        </w:r>
      </w:ins>
      <w:del w:id="6189" w:author="Radim Bačuvčík" w:date="2020-02-06T10:44:00Z">
        <w:r w:rsidR="00F52EEF" w:rsidRPr="00D710A4" w:rsidDel="00A204BE">
          <w:rPr>
            <w:rFonts w:asciiTheme="minorHAnsi" w:hAnsiTheme="minorHAnsi" w:cstheme="minorHAnsi"/>
            <w:color w:val="000000"/>
            <w:sz w:val="22"/>
          </w:rPr>
          <w:delText>e</w:delText>
        </w:r>
      </w:del>
      <w:r w:rsidR="00F52EEF" w:rsidRPr="00D710A4">
        <w:rPr>
          <w:rFonts w:asciiTheme="minorHAnsi" w:hAnsiTheme="minorHAnsi" w:cstheme="minorHAnsi"/>
          <w:color w:val="000000"/>
          <w:sz w:val="22"/>
        </w:rPr>
        <w:t>. Předkládaný návrh studijního programu navazuje na dlouhodobou pedagogickou a tvůrčí činnost v oblasti marketingov</w:t>
      </w:r>
      <w:ins w:id="6190" w:author="Radim Bačuvčík" w:date="2020-02-06T10:44:00Z">
        <w:r w:rsidR="00A204BE">
          <w:rPr>
            <w:rFonts w:asciiTheme="minorHAnsi" w:hAnsiTheme="minorHAnsi" w:cstheme="minorHAnsi"/>
            <w:color w:val="000000"/>
            <w:sz w:val="22"/>
          </w:rPr>
          <w:t>é</w:t>
        </w:r>
      </w:ins>
      <w:del w:id="6191" w:author="Radim Bačuvčík" w:date="2020-02-06T10:44:00Z">
        <w:r w:rsidR="00F52EEF" w:rsidRPr="00D710A4" w:rsidDel="00A204BE">
          <w:rPr>
            <w:rFonts w:asciiTheme="minorHAnsi" w:hAnsiTheme="minorHAnsi" w:cstheme="minorHAnsi"/>
            <w:color w:val="000000"/>
            <w:sz w:val="22"/>
          </w:rPr>
          <w:delText>ých</w:delText>
        </w:r>
      </w:del>
      <w:r w:rsidR="00F52EEF" w:rsidRPr="00D710A4">
        <w:rPr>
          <w:rFonts w:asciiTheme="minorHAnsi" w:hAnsiTheme="minorHAnsi" w:cstheme="minorHAnsi"/>
          <w:color w:val="000000"/>
          <w:sz w:val="22"/>
        </w:rPr>
        <w:t xml:space="preserve"> komunikac</w:t>
      </w:r>
      <w:ins w:id="6192" w:author="Radim Bačuvčík" w:date="2020-02-06T10:44:00Z">
        <w:r w:rsidR="00A204BE">
          <w:rPr>
            <w:rFonts w:asciiTheme="minorHAnsi" w:hAnsiTheme="minorHAnsi" w:cstheme="minorHAnsi"/>
            <w:color w:val="000000"/>
            <w:sz w:val="22"/>
          </w:rPr>
          <w:t>e</w:t>
        </w:r>
      </w:ins>
      <w:del w:id="6193" w:author="Radim Bačuvčík" w:date="2020-02-06T10:44:00Z">
        <w:r w:rsidR="00F52EEF" w:rsidRPr="00D710A4" w:rsidDel="00A204BE">
          <w:rPr>
            <w:rFonts w:asciiTheme="minorHAnsi" w:hAnsiTheme="minorHAnsi" w:cstheme="minorHAnsi"/>
            <w:color w:val="000000"/>
            <w:sz w:val="22"/>
          </w:rPr>
          <w:delText>í</w:delText>
        </w:r>
      </w:del>
      <w:r w:rsidR="00F52EEF" w:rsidRPr="00D710A4">
        <w:rPr>
          <w:rFonts w:asciiTheme="minorHAnsi" w:hAnsiTheme="minorHAnsi" w:cstheme="minorHAnsi"/>
          <w:color w:val="000000"/>
          <w:sz w:val="22"/>
        </w:rPr>
        <w:t>. Studjní program je v souladu se strategií UTB ve Zlíně a Fakulty multimediálních komunikací (dále také „FMK“) a efektivně využívá ve výuce odborníky z řad pedagogů FMK, kteří mají přímé napojení na praxi, ale také specialisty jednotlivých fakult. Nedílnou součástí je frekventovaná výuka odborníků z praxe i častá spolupráce s firemním sektorem.</w:t>
      </w:r>
    </w:p>
    <w:p w14:paraId="2161B76A" w14:textId="77777777" w:rsidR="00F52EEF" w:rsidRPr="00F52EEF" w:rsidRDefault="00F52EEF" w:rsidP="00935F76">
      <w:pPr>
        <w:tabs>
          <w:tab w:val="left" w:pos="567"/>
        </w:tabs>
        <w:spacing w:before="120" w:after="120"/>
        <w:ind w:left="426"/>
        <w:rPr>
          <w:rFonts w:asciiTheme="minorHAnsi" w:hAnsiTheme="minorHAnsi" w:cstheme="minorHAnsi"/>
        </w:rPr>
      </w:pPr>
    </w:p>
    <w:p w14:paraId="3CC62331" w14:textId="77777777" w:rsidR="00F52EEF" w:rsidRPr="00F52EEF" w:rsidRDefault="00F52EEF" w:rsidP="004A7921">
      <w:pPr>
        <w:pStyle w:val="Nadpis3"/>
        <w:numPr>
          <w:ilvl w:val="0"/>
          <w:numId w:val="6"/>
        </w:numPr>
        <w:tabs>
          <w:tab w:val="left" w:pos="567"/>
        </w:tabs>
        <w:spacing w:line="259" w:lineRule="auto"/>
        <w:ind w:left="993" w:hanging="284"/>
        <w:rPr>
          <w:rFonts w:asciiTheme="minorHAnsi" w:hAnsiTheme="minorHAnsi" w:cstheme="minorHAnsi"/>
        </w:rPr>
      </w:pPr>
      <w:r w:rsidRPr="00F52EEF">
        <w:rPr>
          <w:rFonts w:asciiTheme="minorHAnsi" w:hAnsiTheme="minorHAnsi" w:cstheme="minorHAnsi"/>
        </w:rPr>
        <w:t>Spolupráce s praxí (pouze pro profesně zaměřené studijní programy)</w:t>
      </w:r>
    </w:p>
    <w:p w14:paraId="1840E5CC" w14:textId="77777777" w:rsidR="00F52EEF" w:rsidRPr="00F52EEF" w:rsidRDefault="00F52EEF" w:rsidP="00935F76">
      <w:pPr>
        <w:tabs>
          <w:tab w:val="left" w:pos="567"/>
        </w:tabs>
        <w:spacing w:before="120" w:after="120"/>
        <w:jc w:val="center"/>
        <w:rPr>
          <w:rFonts w:asciiTheme="minorHAnsi" w:hAnsiTheme="minorHAnsi" w:cstheme="minorHAnsi"/>
          <w:color w:val="000000"/>
        </w:rPr>
      </w:pPr>
      <w:r w:rsidRPr="00F52EEF">
        <w:rPr>
          <w:rFonts w:asciiTheme="minorHAnsi" w:hAnsiTheme="minorHAnsi" w:cstheme="minorHAnsi"/>
        </w:rPr>
        <w:t>Standard 2.2</w:t>
      </w:r>
    </w:p>
    <w:p w14:paraId="0CBC722B" w14:textId="040EE473" w:rsidR="00F52EEF" w:rsidRPr="00F52EEF" w:rsidRDefault="00F52EEF" w:rsidP="00935F76">
      <w:pPr>
        <w:pStyle w:val="Normlnweb"/>
        <w:tabs>
          <w:tab w:val="left" w:pos="567"/>
        </w:tabs>
        <w:spacing w:before="0" w:beforeAutospacing="0" w:after="120" w:afterAutospacing="0" w:line="276" w:lineRule="auto"/>
        <w:ind w:left="284"/>
        <w:jc w:val="both"/>
        <w:rPr>
          <w:rFonts w:asciiTheme="minorHAnsi" w:hAnsiTheme="minorHAnsi" w:cstheme="minorHAnsi"/>
          <w:sz w:val="22"/>
        </w:rPr>
      </w:pPr>
      <w:r w:rsidRPr="00F52EEF">
        <w:rPr>
          <w:rFonts w:asciiTheme="minorHAnsi" w:hAnsiTheme="minorHAnsi" w:cstheme="minorHAnsi"/>
          <w:sz w:val="22"/>
        </w:rPr>
        <w:t>Studijní program Marketingov</w:t>
      </w:r>
      <w:ins w:id="6194" w:author="Radim Bačuvčík" w:date="2020-02-06T10:45:00Z">
        <w:r w:rsidR="00A204BE">
          <w:rPr>
            <w:rFonts w:asciiTheme="minorHAnsi" w:hAnsiTheme="minorHAnsi" w:cstheme="minorHAnsi"/>
            <w:sz w:val="22"/>
          </w:rPr>
          <w:t>á</w:t>
        </w:r>
      </w:ins>
      <w:del w:id="6195" w:author="Radim Bačuvčík" w:date="2020-02-06T10:45:00Z">
        <w:r w:rsidRPr="00F52EEF" w:rsidDel="00A204BE">
          <w:rPr>
            <w:rFonts w:asciiTheme="minorHAnsi" w:hAnsiTheme="minorHAnsi" w:cstheme="minorHAnsi"/>
            <w:sz w:val="22"/>
          </w:rPr>
          <w:delText>é</w:delText>
        </w:r>
      </w:del>
      <w:r w:rsidRPr="00F52EEF">
        <w:rPr>
          <w:rFonts w:asciiTheme="minorHAnsi" w:hAnsiTheme="minorHAnsi" w:cstheme="minorHAnsi"/>
          <w:sz w:val="22"/>
        </w:rPr>
        <w:t xml:space="preserve"> komunikace má dlouhodobě propracovaný systém spolupráce s praxí vzhledem k zapojení komerčních i nekomerčních subjektů do vzdělávání. </w:t>
      </w:r>
    </w:p>
    <w:p w14:paraId="347491CC" w14:textId="77777777" w:rsidR="00F52EEF" w:rsidRPr="00F52EEF" w:rsidRDefault="00F52EEF" w:rsidP="00935F76">
      <w:pPr>
        <w:pStyle w:val="Normlnweb"/>
        <w:tabs>
          <w:tab w:val="left" w:pos="567"/>
        </w:tabs>
        <w:spacing w:before="0" w:beforeAutospacing="0" w:after="0" w:afterAutospacing="0" w:line="276" w:lineRule="auto"/>
        <w:ind w:left="284"/>
        <w:jc w:val="both"/>
        <w:rPr>
          <w:rFonts w:asciiTheme="minorHAnsi" w:hAnsiTheme="minorHAnsi" w:cstheme="minorHAnsi"/>
          <w:sz w:val="22"/>
        </w:rPr>
      </w:pPr>
      <w:r w:rsidRPr="00F52EEF">
        <w:rPr>
          <w:rFonts w:asciiTheme="minorHAnsi" w:hAnsiTheme="minorHAnsi" w:cstheme="minorHAnsi"/>
          <w:sz w:val="22"/>
        </w:rPr>
        <w:t xml:space="preserve">V 1. ročníku bakalářského studia je do povinných předmětů zahrnut modul Principy fungování reklamní agentury, který garantuje pedagog Ústavu marketingových komunikací (dále také „ÚMK“) ve spolupráci s významnou reklamní agenturou, která umožňuje studentům setkat se s reálnými rolemi v marketingové/komunikační agentuře, zjistit, jak vypadá klientské zadání, jak funguje velká agentura, kdo, s kým a jak musí spolupracovat, přičemž zástupci agentury dávají studentům zpětnou vazbu k jednotlivým krokům na komunikačním projektu. Mezi spolupracující reklamní agentury v minulosti patřily např. HAVAS, PRIA, DarkSide nebo nově BrainOne. </w:t>
      </w:r>
    </w:p>
    <w:p w14:paraId="7709FF18" w14:textId="1A2113BA" w:rsidR="00F52EEF" w:rsidRPr="00F52EEF" w:rsidRDefault="00F52EEF" w:rsidP="00935F76">
      <w:pPr>
        <w:pStyle w:val="Normlnweb"/>
        <w:tabs>
          <w:tab w:val="left" w:pos="567"/>
        </w:tabs>
        <w:spacing w:before="0" w:beforeAutospacing="0" w:after="0" w:afterAutospacing="0" w:line="276" w:lineRule="auto"/>
        <w:ind w:left="284"/>
        <w:jc w:val="both"/>
        <w:rPr>
          <w:rFonts w:asciiTheme="minorHAnsi" w:hAnsiTheme="minorHAnsi" w:cstheme="minorHAnsi"/>
          <w:sz w:val="22"/>
          <w:szCs w:val="22"/>
        </w:rPr>
      </w:pPr>
      <w:r w:rsidRPr="00F52EEF">
        <w:rPr>
          <w:rFonts w:asciiTheme="minorHAnsi" w:hAnsiTheme="minorHAnsi" w:cstheme="minorHAnsi"/>
          <w:sz w:val="22"/>
        </w:rPr>
        <w:t xml:space="preserve">Ve </w:t>
      </w:r>
      <w:r w:rsidR="00C51694">
        <w:rPr>
          <w:rFonts w:asciiTheme="minorHAnsi" w:hAnsiTheme="minorHAnsi" w:cstheme="minorHAnsi"/>
          <w:sz w:val="22"/>
        </w:rPr>
        <w:t xml:space="preserve">2. </w:t>
      </w:r>
      <w:r w:rsidRPr="00F52EEF">
        <w:rPr>
          <w:rFonts w:asciiTheme="minorHAnsi" w:hAnsiTheme="minorHAnsi" w:cstheme="minorHAnsi"/>
          <w:sz w:val="22"/>
        </w:rPr>
        <w:t xml:space="preserve">ročníku bakalářského studia jsou studenti zapojeni do projektů Komunikační agentury, kdy si mohou vyzkoušet plánování a realizaci projektu na různých pozicích (od fundraisera, PR specialisty, </w:t>
      </w:r>
      <w:r w:rsidRPr="00F52EEF">
        <w:rPr>
          <w:rFonts w:asciiTheme="minorHAnsi" w:hAnsiTheme="minorHAnsi" w:cstheme="minorHAnsi"/>
          <w:sz w:val="22"/>
        </w:rPr>
        <w:lastRenderedPageBreak/>
        <w:t xml:space="preserve">produkční až po manažera projektu), naučí se také spolupracovat se studenty výtvarných oborů, a to vše pod supervizí odborníků Fakulty multimediálních komunikací. Komunikační </w:t>
      </w:r>
      <w:r w:rsidRPr="00F52EEF">
        <w:rPr>
          <w:rFonts w:asciiTheme="minorHAnsi" w:hAnsiTheme="minorHAnsi" w:cstheme="minorHAnsi"/>
          <w:sz w:val="22"/>
          <w:szCs w:val="22"/>
        </w:rPr>
        <w:t>agentura</w:t>
      </w:r>
      <w:r w:rsidR="00C51694">
        <w:rPr>
          <w:rStyle w:val="Znakapoznpodarou"/>
          <w:rFonts w:asciiTheme="minorHAnsi" w:hAnsiTheme="minorHAnsi" w:cstheme="minorHAnsi"/>
          <w:szCs w:val="22"/>
        </w:rPr>
        <w:footnoteReference w:id="29"/>
      </w:r>
      <w:r w:rsidRPr="00F52EEF">
        <w:rPr>
          <w:rFonts w:asciiTheme="minorHAnsi" w:hAnsiTheme="minorHAnsi" w:cstheme="minorHAnsi"/>
          <w:sz w:val="22"/>
          <w:szCs w:val="22"/>
        </w:rPr>
        <w:t xml:space="preserve"> je</w:t>
      </w:r>
      <w:r w:rsidRPr="00F52EEF">
        <w:rPr>
          <w:rFonts w:asciiTheme="minorHAnsi" w:hAnsiTheme="minorHAnsi" w:cstheme="minorHAnsi"/>
          <w:sz w:val="22"/>
        </w:rPr>
        <w:t xml:space="preserve"> speciální předmět, který propojuje všechny studijní programy realizované na FMK. V rámci tohoto předmětu se studenti podílí na širokém portfóliu projektů. Každoročně realizují projekty: Busfest</w:t>
      </w:r>
      <w:r w:rsidR="00C51694">
        <w:rPr>
          <w:rStyle w:val="Znakapoznpodarou"/>
          <w:rFonts w:asciiTheme="minorHAnsi" w:hAnsiTheme="minorHAnsi" w:cstheme="minorHAnsi"/>
        </w:rPr>
        <w:footnoteReference w:id="30"/>
      </w:r>
      <w:r w:rsidR="00C51694">
        <w:rPr>
          <w:rFonts w:asciiTheme="minorHAnsi" w:hAnsiTheme="minorHAnsi" w:cstheme="minorHAnsi"/>
          <w:sz w:val="22"/>
        </w:rPr>
        <w:t>,</w:t>
      </w:r>
      <w:r w:rsidRPr="00F52EEF">
        <w:rPr>
          <w:rFonts w:asciiTheme="minorHAnsi" w:hAnsiTheme="minorHAnsi" w:cstheme="minorHAnsi"/>
          <w:sz w:val="22"/>
        </w:rPr>
        <w:t xml:space="preserve"> SkrzPrsty</w:t>
      </w:r>
      <w:r w:rsidR="00C51694">
        <w:rPr>
          <w:rStyle w:val="Znakapoznpodarou"/>
          <w:rFonts w:asciiTheme="minorHAnsi" w:hAnsiTheme="minorHAnsi" w:cstheme="minorHAnsi"/>
        </w:rPr>
        <w:footnoteReference w:id="31"/>
      </w:r>
      <w:r w:rsidRPr="00F52EEF">
        <w:rPr>
          <w:rFonts w:asciiTheme="minorHAnsi" w:hAnsiTheme="minorHAnsi" w:cstheme="minorHAnsi"/>
          <w:sz w:val="22"/>
          <w:szCs w:val="22"/>
        </w:rPr>
        <w:t>, LOBBY</w:t>
      </w:r>
      <w:r w:rsidR="00C51694">
        <w:rPr>
          <w:rStyle w:val="Znakapoznpodarou"/>
          <w:rFonts w:asciiTheme="minorHAnsi" w:hAnsiTheme="minorHAnsi" w:cstheme="minorHAnsi"/>
          <w:szCs w:val="22"/>
        </w:rPr>
        <w:footnoteReference w:id="32"/>
      </w:r>
      <w:r w:rsidRPr="00F52EEF">
        <w:rPr>
          <w:rFonts w:asciiTheme="minorHAnsi" w:hAnsiTheme="minorHAnsi" w:cstheme="minorHAnsi"/>
          <w:sz w:val="22"/>
          <w:szCs w:val="22"/>
        </w:rPr>
        <w:t>, FashionPoint</w:t>
      </w:r>
      <w:r w:rsidR="00C51694">
        <w:rPr>
          <w:rStyle w:val="Znakapoznpodarou"/>
          <w:rFonts w:asciiTheme="minorHAnsi" w:hAnsiTheme="minorHAnsi" w:cstheme="minorHAnsi"/>
          <w:szCs w:val="22"/>
        </w:rPr>
        <w:footnoteReference w:id="33"/>
      </w:r>
      <w:r w:rsidRPr="00F52EEF">
        <w:rPr>
          <w:rFonts w:asciiTheme="minorHAnsi" w:hAnsiTheme="minorHAnsi" w:cstheme="minorHAnsi"/>
          <w:sz w:val="22"/>
          <w:szCs w:val="22"/>
        </w:rPr>
        <w:t>, Culturea</w:t>
      </w:r>
      <w:r w:rsidR="00C51694">
        <w:rPr>
          <w:rStyle w:val="Znakapoznpodarou"/>
          <w:rFonts w:asciiTheme="minorHAnsi" w:hAnsiTheme="minorHAnsi" w:cstheme="minorHAnsi"/>
          <w:szCs w:val="22"/>
        </w:rPr>
        <w:footnoteReference w:id="34"/>
      </w:r>
      <w:r w:rsidRPr="00F52EEF">
        <w:rPr>
          <w:rFonts w:asciiTheme="minorHAnsi" w:hAnsiTheme="minorHAnsi" w:cstheme="minorHAnsi"/>
          <w:sz w:val="22"/>
          <w:szCs w:val="22"/>
        </w:rPr>
        <w:t xml:space="preserve"> nebo Zlin Design Week</w:t>
      </w:r>
      <w:r w:rsidR="00C51694">
        <w:rPr>
          <w:rStyle w:val="Znakapoznpodarou"/>
          <w:rFonts w:asciiTheme="minorHAnsi" w:hAnsiTheme="minorHAnsi" w:cstheme="minorHAnsi"/>
          <w:szCs w:val="22"/>
        </w:rPr>
        <w:footnoteReference w:id="35"/>
      </w:r>
      <w:r w:rsidRPr="00F52EEF">
        <w:rPr>
          <w:rFonts w:asciiTheme="minorHAnsi" w:hAnsiTheme="minorHAnsi" w:cstheme="minorHAnsi"/>
          <w:sz w:val="22"/>
          <w:szCs w:val="22"/>
        </w:rPr>
        <w:t xml:space="preserve">. Studenti jsou v rámci předmětu připravováni na celkovou přípravu a realizací projektů a jejich úkolem je zorganizovat v letním semestru dané projekty. Cílem je studenty připravit na reálnou praxi právě pomoci těchto projektů, kdy mají za úkol sehnat finanční prostředky na realizací těchto projektů, připravit vizuální identitu projektu, připravit propagační a </w:t>
      </w:r>
      <w:r w:rsidR="00C51694">
        <w:rPr>
          <w:rFonts w:asciiTheme="minorHAnsi" w:hAnsiTheme="minorHAnsi" w:cstheme="minorHAnsi"/>
          <w:sz w:val="22"/>
          <w:szCs w:val="22"/>
        </w:rPr>
        <w:t>PR</w:t>
      </w:r>
      <w:r w:rsidRPr="00F52EEF">
        <w:rPr>
          <w:rFonts w:asciiTheme="minorHAnsi" w:hAnsiTheme="minorHAnsi" w:cstheme="minorHAnsi"/>
          <w:sz w:val="22"/>
          <w:szCs w:val="22"/>
        </w:rPr>
        <w:t xml:space="preserve"> plán, připravit celkovou produkci akce a zajistit celý program. Jde o komplexní organizaci eventu jak z hlediska příprav, tak realizace. K úspěšné realizaci jim slouží pravidelná t</w:t>
      </w:r>
      <w:r w:rsidR="00C51694">
        <w:rPr>
          <w:rFonts w:asciiTheme="minorHAnsi" w:hAnsiTheme="minorHAnsi" w:cstheme="minorHAnsi"/>
          <w:sz w:val="22"/>
          <w:szCs w:val="22"/>
        </w:rPr>
        <w:t>e</w:t>
      </w:r>
      <w:r w:rsidRPr="00F52EEF">
        <w:rPr>
          <w:rFonts w:asciiTheme="minorHAnsi" w:hAnsiTheme="minorHAnsi" w:cstheme="minorHAnsi"/>
          <w:sz w:val="22"/>
          <w:szCs w:val="22"/>
        </w:rPr>
        <w:t>matická výuka, kterou doplňují specialisté na dané oblasti (PR, MKT specialisti, grafici z praxe) a studenti také využívají konzultací s jednotlivými pedagogy z hlediska svých plánů a výstupů projektů. Mezi</w:t>
      </w:r>
      <w:r w:rsidRPr="00F52EEF">
        <w:rPr>
          <w:rFonts w:asciiTheme="minorHAnsi" w:hAnsiTheme="minorHAnsi" w:cstheme="minorHAnsi"/>
          <w:sz w:val="22"/>
        </w:rPr>
        <w:t xml:space="preserve"> největší a nejvýznamnější projekt patří Zlin Design Week. Každoročně se na přípravě tohoto projektu podílí cca 70 studentů ze všech oborů FMK. Jedná se o největší designový festival na Moravě a nabízí řadu příležitostí pro mladé designéry. Na trhu se odlišuje hlavně a právě tím, že ho celý organizují studenti FMK.</w:t>
      </w:r>
    </w:p>
    <w:p w14:paraId="558C4091" w14:textId="7A82EC02" w:rsidR="00F52EEF" w:rsidRPr="00F52EEF" w:rsidRDefault="00F52EEF" w:rsidP="007A5C78">
      <w:pPr>
        <w:pStyle w:val="Normlnweb"/>
        <w:tabs>
          <w:tab w:val="left" w:pos="567"/>
        </w:tabs>
        <w:spacing w:before="0" w:beforeAutospacing="0" w:after="0" w:afterAutospacing="0" w:line="276" w:lineRule="auto"/>
        <w:ind w:left="284"/>
        <w:jc w:val="both"/>
        <w:rPr>
          <w:rFonts w:asciiTheme="minorHAnsi" w:hAnsiTheme="minorHAnsi" w:cstheme="minorHAnsi"/>
          <w:sz w:val="22"/>
        </w:rPr>
      </w:pPr>
      <w:r w:rsidRPr="00F52EEF">
        <w:rPr>
          <w:rFonts w:asciiTheme="minorHAnsi" w:hAnsiTheme="minorHAnsi" w:cstheme="minorHAnsi"/>
          <w:sz w:val="22"/>
        </w:rPr>
        <w:t xml:space="preserve"> Po absolvování projektů Komunikační agentury je ve třetím ročníku pozornost věnována povinné agenturní praxi, kdy se</w:t>
      </w:r>
      <w:r w:rsidR="00C51694">
        <w:rPr>
          <w:rFonts w:asciiTheme="minorHAnsi" w:hAnsiTheme="minorHAnsi" w:cstheme="minorHAnsi"/>
          <w:sz w:val="22"/>
        </w:rPr>
        <w:t xml:space="preserve"> studenti</w:t>
      </w:r>
      <w:r w:rsidRPr="00F52EEF">
        <w:rPr>
          <w:rFonts w:asciiTheme="minorHAnsi" w:hAnsiTheme="minorHAnsi" w:cstheme="minorHAnsi"/>
          <w:sz w:val="22"/>
        </w:rPr>
        <w:t xml:space="preserve"> dostanou do komunikační</w:t>
      </w:r>
      <w:r w:rsidR="00C51694">
        <w:rPr>
          <w:rFonts w:asciiTheme="minorHAnsi" w:hAnsiTheme="minorHAnsi" w:cstheme="minorHAnsi"/>
          <w:sz w:val="22"/>
        </w:rPr>
        <w:t>-</w:t>
      </w:r>
      <w:r w:rsidRPr="00F52EEF">
        <w:rPr>
          <w:rFonts w:asciiTheme="minorHAnsi" w:hAnsiTheme="minorHAnsi" w:cstheme="minorHAnsi"/>
          <w:sz w:val="22"/>
        </w:rPr>
        <w:t>marketingové</w:t>
      </w:r>
      <w:r w:rsidR="00C51694">
        <w:rPr>
          <w:rFonts w:asciiTheme="minorHAnsi" w:hAnsiTheme="minorHAnsi" w:cstheme="minorHAnsi"/>
          <w:sz w:val="22"/>
        </w:rPr>
        <w:t>-</w:t>
      </w:r>
      <w:r w:rsidRPr="00F52EEF">
        <w:rPr>
          <w:rFonts w:asciiTheme="minorHAnsi" w:hAnsiTheme="minorHAnsi" w:cstheme="minorHAnsi"/>
          <w:sz w:val="22"/>
        </w:rPr>
        <w:t>specializované</w:t>
      </w:r>
      <w:r w:rsidR="00C51694">
        <w:rPr>
          <w:rFonts w:asciiTheme="minorHAnsi" w:hAnsiTheme="minorHAnsi" w:cstheme="minorHAnsi"/>
          <w:sz w:val="22"/>
        </w:rPr>
        <w:t>-</w:t>
      </w:r>
      <w:r w:rsidRPr="00F52EEF">
        <w:rPr>
          <w:rFonts w:asciiTheme="minorHAnsi" w:hAnsiTheme="minorHAnsi" w:cstheme="minorHAnsi"/>
          <w:sz w:val="22"/>
        </w:rPr>
        <w:t xml:space="preserve">výzkumné agentury a zažijí min. 12 týdnů práce na reálných projektech. </w:t>
      </w:r>
    </w:p>
    <w:p w14:paraId="0095D678" w14:textId="5A9AF7A2" w:rsidR="00F52EEF" w:rsidRPr="00F52EEF" w:rsidDel="007A5C78" w:rsidRDefault="00F52EEF">
      <w:pPr>
        <w:pStyle w:val="Normlnweb"/>
        <w:tabs>
          <w:tab w:val="left" w:pos="567"/>
        </w:tabs>
        <w:spacing w:before="0" w:beforeAutospacing="0" w:after="120" w:afterAutospacing="0" w:line="276" w:lineRule="auto"/>
        <w:ind w:left="284"/>
        <w:jc w:val="both"/>
        <w:rPr>
          <w:del w:id="6196" w:author="Josef Kocourek" w:date="2020-02-10T13:32:00Z"/>
          <w:rFonts w:asciiTheme="minorHAnsi" w:hAnsiTheme="minorHAnsi" w:cstheme="minorHAnsi"/>
          <w:sz w:val="22"/>
        </w:rPr>
      </w:pPr>
      <w:del w:id="6197" w:author="Josef Kocourek" w:date="2020-02-10T13:32:00Z">
        <w:r w:rsidRPr="00F52EEF" w:rsidDel="007A5C78">
          <w:rPr>
            <w:rFonts w:asciiTheme="minorHAnsi" w:hAnsiTheme="minorHAnsi" w:cstheme="minorHAnsi"/>
            <w:sz w:val="22"/>
          </w:rPr>
          <w:delText>V 1. ročníku navazujícího magisterského studia prezenční formy se většinou stávají vybraní studenti hlavními manažery Komunikační agentury projektů FMK, podílejí se na výzkumných a jiných aktivitách a letní semestr 2. ročníku navazujícího magisterského studia</w:delText>
        </w:r>
        <w:r w:rsidR="00132BED" w:rsidDel="007A5C78">
          <w:rPr>
            <w:rFonts w:asciiTheme="minorHAnsi" w:hAnsiTheme="minorHAnsi" w:cstheme="minorHAnsi"/>
            <w:sz w:val="22"/>
          </w:rPr>
          <w:delText xml:space="preserve"> je</w:delText>
        </w:r>
        <w:r w:rsidRPr="00F52EEF" w:rsidDel="007A5C78">
          <w:rPr>
            <w:rFonts w:asciiTheme="minorHAnsi" w:hAnsiTheme="minorHAnsi" w:cstheme="minorHAnsi"/>
            <w:sz w:val="22"/>
          </w:rPr>
          <w:delText xml:space="preserve"> opět věnován zapojení do praxe formou předmětu Diplomová praxe. V rámci tohoto předmětu si studenti vyhledají firmu, v níž realizují odbornou praxi na marketingových pozicích a často zde zpracovávají pro firmu/organizaci svou diplomovou práci. </w:delText>
        </w:r>
      </w:del>
    </w:p>
    <w:p w14:paraId="0F515A44" w14:textId="061AD64D" w:rsidR="00F52EEF" w:rsidRPr="00F52EEF" w:rsidRDefault="00F52EEF" w:rsidP="007A5C78">
      <w:pPr>
        <w:pStyle w:val="Normlnweb"/>
        <w:tabs>
          <w:tab w:val="left" w:pos="567"/>
        </w:tabs>
        <w:spacing w:before="0" w:beforeAutospacing="0" w:after="120" w:afterAutospacing="0" w:line="276" w:lineRule="auto"/>
        <w:ind w:left="284"/>
        <w:jc w:val="both"/>
        <w:rPr>
          <w:rFonts w:asciiTheme="minorHAnsi" w:hAnsiTheme="minorHAnsi" w:cstheme="minorHAnsi"/>
          <w:sz w:val="22"/>
        </w:rPr>
      </w:pPr>
      <w:r w:rsidRPr="00F52EEF">
        <w:rPr>
          <w:rFonts w:asciiTheme="minorHAnsi" w:hAnsiTheme="minorHAnsi" w:cstheme="minorHAnsi"/>
          <w:sz w:val="22"/>
        </w:rPr>
        <w:t xml:space="preserve">Z agenturní </w:t>
      </w:r>
      <w:del w:id="6198" w:author="Josef Kocourek" w:date="2020-02-10T13:32:00Z">
        <w:r w:rsidRPr="00F52EEF" w:rsidDel="007A5C78">
          <w:rPr>
            <w:rFonts w:asciiTheme="minorHAnsi" w:hAnsiTheme="minorHAnsi" w:cstheme="minorHAnsi"/>
            <w:sz w:val="22"/>
          </w:rPr>
          <w:delText xml:space="preserve">i diplomové </w:delText>
        </w:r>
      </w:del>
      <w:r w:rsidRPr="00F52EEF">
        <w:rPr>
          <w:rFonts w:asciiTheme="minorHAnsi" w:hAnsiTheme="minorHAnsi" w:cstheme="minorHAnsi"/>
          <w:sz w:val="22"/>
        </w:rPr>
        <w:t>praxe studenti přináší zpětnou vazbu na adekvátnost jejich znalostí a dovedností v praxi. Součástí hodnocení je i sebereflexe studenta, s cílem zjistit případné nedostatky či mezery v dosavadním portfoliu znalostí a dovedností. Tento model je implementován už pět let a ukázal se jako velmi efektivní a přínosný. Zpětná vazba z praxí je pravidelně vyhodnocována a poznatky z ní jsou reflektovány v úpravě studijních plánů formou obsahové aktualizace jednotlivých akreditovaných předmětů nebo v sekci volitelných předmětů. Studenti také díky praxi nacházejí snadné uplatnění a statistické údaje úřadu práce vykazují téměř 100% uplatitelnost absolventů studijního programu.</w:t>
      </w:r>
    </w:p>
    <w:p w14:paraId="3F009DAC" w14:textId="4FB624BB" w:rsidR="00F52EEF" w:rsidRPr="00F52EEF" w:rsidRDefault="00F52EEF">
      <w:pPr>
        <w:pStyle w:val="Bezmezer"/>
        <w:tabs>
          <w:tab w:val="left" w:pos="567"/>
        </w:tabs>
        <w:spacing w:line="276" w:lineRule="auto"/>
        <w:ind w:left="284"/>
        <w:rPr>
          <w:rFonts w:asciiTheme="minorHAnsi" w:hAnsiTheme="minorHAnsi" w:cstheme="minorHAnsi"/>
          <w:szCs w:val="22"/>
        </w:rPr>
        <w:pPrChange w:id="6199" w:author="Josef Kocourek" w:date="2020-02-10T13:32:00Z">
          <w:pPr>
            <w:pStyle w:val="Bezmezer"/>
            <w:tabs>
              <w:tab w:val="left" w:pos="567"/>
            </w:tabs>
            <w:ind w:left="284"/>
          </w:pPr>
        </w:pPrChange>
      </w:pPr>
      <w:r w:rsidRPr="00F52EEF">
        <w:rPr>
          <w:rFonts w:asciiTheme="minorHAnsi" w:hAnsiTheme="minorHAnsi" w:cstheme="minorHAnsi"/>
        </w:rPr>
        <w:t>Propojení výuky s reálnou marketingovo-komunikační praxí je rozvíjeno v několika oblastech. První a stěžejní je odbornost interních pedagogů Ústavu marketingových komunikací, kteří zabezpečuj</w:t>
      </w:r>
      <w:r w:rsidR="00132BED">
        <w:rPr>
          <w:rFonts w:asciiTheme="minorHAnsi" w:hAnsiTheme="minorHAnsi" w:cstheme="minorHAnsi"/>
        </w:rPr>
        <w:t>í</w:t>
      </w:r>
      <w:r w:rsidRPr="00F52EEF">
        <w:rPr>
          <w:rFonts w:asciiTheme="minorHAnsi" w:hAnsiTheme="minorHAnsi" w:cstheme="minorHAnsi"/>
        </w:rPr>
        <w:t xml:space="preserve"> v podstatě 100 % výuky. Převážná většina interních pedagogů se věnuje své odbornosti i v praxi, čímž je zaručena aktuálnost přednášené látky a erudovanost pedagogů. K podpoře propojení teorie s praxí slouží také pravidelné workshopy odborníků z praxe přímo ve výuce. K efektivnímu a motivačnímu fungování rozvoje této oblasti slouží interní systém, kdy každý pedagog má k dispozici finanční rozpočet na aktualizaci svých předmětů. V praxi to funguje tak, že tyto finance může pedagog využít na workshopy s odborníky z praxe, nákupu nových pracovních pomůcek, nákupu nové literatury či osobnímu rozvoji. Odborníci z praxe v rámci workshopů doplňují ve výuce teoretické znalosti studentů konkrétními příklady, ukázkami reálných kampaní, kreativních konceptů i měření jejich efektivity.</w:t>
      </w:r>
    </w:p>
    <w:p w14:paraId="15ADB2F4" w14:textId="32FF090F" w:rsidR="00F52EEF" w:rsidRPr="00F52EEF" w:rsidRDefault="00F52EEF">
      <w:pPr>
        <w:pStyle w:val="Bezmezer"/>
        <w:tabs>
          <w:tab w:val="left" w:pos="567"/>
        </w:tabs>
        <w:spacing w:line="276" w:lineRule="auto"/>
        <w:ind w:left="284"/>
        <w:rPr>
          <w:rStyle w:val="dn"/>
          <w:rFonts w:asciiTheme="minorHAnsi" w:hAnsiTheme="minorHAnsi" w:cstheme="minorHAnsi"/>
          <w:szCs w:val="22"/>
        </w:rPr>
        <w:pPrChange w:id="6200" w:author="Josef Kocourek" w:date="2020-02-10T13:32:00Z">
          <w:pPr>
            <w:pStyle w:val="Bezmezer"/>
            <w:tabs>
              <w:tab w:val="left" w:pos="567"/>
            </w:tabs>
            <w:ind w:left="284"/>
          </w:pPr>
        </w:pPrChange>
      </w:pPr>
      <w:r w:rsidRPr="00F52EEF">
        <w:rPr>
          <w:rFonts w:asciiTheme="minorHAnsi" w:hAnsiTheme="minorHAnsi" w:cstheme="minorHAnsi"/>
          <w:szCs w:val="22"/>
        </w:rPr>
        <w:t xml:space="preserve">Další oblastí je soutěž </w:t>
      </w:r>
      <w:r w:rsidRPr="00132BED">
        <w:rPr>
          <w:rFonts w:asciiTheme="minorHAnsi" w:hAnsiTheme="minorHAnsi" w:cstheme="minorHAnsi"/>
          <w:szCs w:val="22"/>
        </w:rPr>
        <w:t>Talent marketingových komunikací</w:t>
      </w:r>
      <w:r w:rsidR="00132BED">
        <w:rPr>
          <w:rStyle w:val="Znakapoznpodarou"/>
          <w:rFonts w:asciiTheme="minorHAnsi" w:hAnsiTheme="minorHAnsi" w:cstheme="minorHAnsi"/>
          <w:szCs w:val="22"/>
        </w:rPr>
        <w:footnoteReference w:id="36"/>
      </w:r>
      <w:r w:rsidRPr="00F52EEF">
        <w:rPr>
          <w:rFonts w:asciiTheme="minorHAnsi" w:hAnsiTheme="minorHAnsi" w:cstheme="minorHAnsi"/>
          <w:szCs w:val="22"/>
        </w:rPr>
        <w:t>. S</w:t>
      </w:r>
      <w:r w:rsidRPr="00F52EEF">
        <w:rPr>
          <w:rStyle w:val="dn"/>
          <w:rFonts w:asciiTheme="minorHAnsi" w:hAnsiTheme="minorHAnsi" w:cstheme="minorHAnsi"/>
          <w:szCs w:val="22"/>
        </w:rPr>
        <w:t xml:space="preserve">outěž je realizována </w:t>
      </w:r>
      <w:r w:rsidRPr="00F52EEF">
        <w:rPr>
          <w:rStyle w:val="normaltextrun"/>
          <w:rFonts w:asciiTheme="minorHAnsi" w:hAnsiTheme="minorHAnsi" w:cstheme="minorHAnsi"/>
          <w:szCs w:val="22"/>
        </w:rPr>
        <w:t>podle konceptu mezinárodní kreativní soutěže </w:t>
      </w:r>
      <w:r w:rsidRPr="00F52EEF">
        <w:rPr>
          <w:rStyle w:val="spellingerror"/>
          <w:rFonts w:asciiTheme="minorHAnsi" w:hAnsiTheme="minorHAnsi" w:cstheme="minorHAnsi"/>
          <w:szCs w:val="22"/>
        </w:rPr>
        <w:t>Young Lions</w:t>
      </w:r>
      <w:r w:rsidRPr="00F52EEF">
        <w:rPr>
          <w:rStyle w:val="normaltextrun"/>
          <w:rFonts w:asciiTheme="minorHAnsi" w:hAnsiTheme="minorHAnsi" w:cstheme="minorHAnsi"/>
          <w:szCs w:val="22"/>
        </w:rPr>
        <w:t xml:space="preserve">, kdy studenti pracují 24 hodin na konkrétním zadání z </w:t>
      </w:r>
      <w:r w:rsidRPr="00F52EEF">
        <w:rPr>
          <w:rStyle w:val="normaltextrun"/>
          <w:rFonts w:asciiTheme="minorHAnsi" w:hAnsiTheme="minorHAnsi" w:cstheme="minorHAnsi"/>
          <w:szCs w:val="22"/>
        </w:rPr>
        <w:lastRenderedPageBreak/>
        <w:t xml:space="preserve">firem, zástupci firem jsou mentory studentských týmů a na základě prezentací jejich návrhů a řešení pak studenti mají možnost zapojit se do firemních týmů, získávají možnost stáží a později i pracovní nabídky. </w:t>
      </w:r>
      <w:r w:rsidRPr="00F52EEF">
        <w:rPr>
          <w:rFonts w:asciiTheme="minorHAnsi" w:hAnsiTheme="minorHAnsi" w:cstheme="minorHAnsi"/>
          <w:szCs w:val="22"/>
        </w:rPr>
        <w:t>Tento koncept připravuje studenty na vstup do praxe, nabízí jim kontakty na odborníky z praxe a zvyšuje uplatnitelnost absolventů v oboru marketingov</w:t>
      </w:r>
      <w:ins w:id="6201" w:author="Radim Bačuvčík" w:date="2020-02-06T10:45:00Z">
        <w:r w:rsidR="00A204BE">
          <w:rPr>
            <w:rFonts w:asciiTheme="minorHAnsi" w:hAnsiTheme="minorHAnsi" w:cstheme="minorHAnsi"/>
            <w:szCs w:val="22"/>
          </w:rPr>
          <w:t>é</w:t>
        </w:r>
      </w:ins>
      <w:del w:id="6202" w:author="Radim Bačuvčík" w:date="2020-02-06T10:45:00Z">
        <w:r w:rsidRPr="00F52EEF" w:rsidDel="00A204BE">
          <w:rPr>
            <w:rFonts w:asciiTheme="minorHAnsi" w:hAnsiTheme="minorHAnsi" w:cstheme="minorHAnsi"/>
            <w:szCs w:val="22"/>
          </w:rPr>
          <w:delText>ých</w:delText>
        </w:r>
      </w:del>
      <w:r w:rsidRPr="00F52EEF">
        <w:rPr>
          <w:rFonts w:asciiTheme="minorHAnsi" w:hAnsiTheme="minorHAnsi" w:cstheme="minorHAnsi"/>
          <w:szCs w:val="22"/>
        </w:rPr>
        <w:t xml:space="preserve"> komunikac</w:t>
      </w:r>
      <w:ins w:id="6203" w:author="Radim Bačuvčík" w:date="2020-02-06T10:45:00Z">
        <w:r w:rsidR="00A204BE">
          <w:rPr>
            <w:rFonts w:asciiTheme="minorHAnsi" w:hAnsiTheme="minorHAnsi" w:cstheme="minorHAnsi"/>
            <w:szCs w:val="22"/>
          </w:rPr>
          <w:t>e</w:t>
        </w:r>
      </w:ins>
      <w:del w:id="6204" w:author="Radim Bačuvčík" w:date="2020-02-06T10:45:00Z">
        <w:r w:rsidRPr="00F52EEF" w:rsidDel="00A204BE">
          <w:rPr>
            <w:rFonts w:asciiTheme="minorHAnsi" w:hAnsiTheme="minorHAnsi" w:cstheme="minorHAnsi"/>
            <w:szCs w:val="22"/>
          </w:rPr>
          <w:delText>í</w:delText>
        </w:r>
      </w:del>
      <w:r w:rsidRPr="00F52EEF">
        <w:rPr>
          <w:rFonts w:asciiTheme="minorHAnsi" w:hAnsiTheme="minorHAnsi" w:cstheme="minorHAnsi"/>
          <w:szCs w:val="22"/>
        </w:rPr>
        <w:t>.</w:t>
      </w:r>
    </w:p>
    <w:p w14:paraId="43B7062B" w14:textId="3683A1B2" w:rsidR="00F52EEF" w:rsidRPr="00742FA1" w:rsidRDefault="00F52EEF">
      <w:pPr>
        <w:shd w:val="clear" w:color="auto" w:fill="FFFFFF"/>
        <w:tabs>
          <w:tab w:val="left" w:pos="365"/>
          <w:tab w:val="left" w:pos="567"/>
        </w:tabs>
        <w:spacing w:before="40" w:after="40" w:line="276" w:lineRule="auto"/>
        <w:ind w:left="284"/>
        <w:jc w:val="both"/>
        <w:rPr>
          <w:rFonts w:asciiTheme="minorHAnsi" w:hAnsiTheme="minorHAnsi" w:cstheme="minorHAnsi"/>
          <w:sz w:val="22"/>
        </w:rPr>
        <w:pPrChange w:id="6205" w:author="Josef Kocourek" w:date="2020-02-10T13:32:00Z">
          <w:pPr>
            <w:shd w:val="clear" w:color="auto" w:fill="FFFFFF"/>
            <w:tabs>
              <w:tab w:val="left" w:pos="365"/>
              <w:tab w:val="left" w:pos="567"/>
            </w:tabs>
            <w:spacing w:before="40" w:after="40"/>
            <w:ind w:left="284"/>
            <w:jc w:val="both"/>
          </w:pPr>
        </w:pPrChange>
      </w:pPr>
      <w:r w:rsidRPr="00742FA1">
        <w:rPr>
          <w:rFonts w:asciiTheme="minorHAnsi" w:hAnsiTheme="minorHAnsi" w:cstheme="minorHAnsi"/>
          <w:sz w:val="22"/>
        </w:rPr>
        <w:t>Zázemí pro nastartování tvůrčí, profesně zaměřené činnosti studentů a absolventů v oblasti reklamy nebo poradenství v oblasti podnikání, mohou nalézt studenti i absolventi v Centru kreativních průmyslů a podnikání UPPER. Centrum kreativních průmyslů a podnikání</w:t>
      </w:r>
      <w:r w:rsidRPr="00742FA1">
        <w:rPr>
          <w:rFonts w:asciiTheme="minorHAnsi" w:hAnsiTheme="minorHAnsi" w:cstheme="minorHAnsi"/>
          <w:color w:val="000000"/>
          <w:sz w:val="22"/>
        </w:rPr>
        <w:t xml:space="preserve"> UPPER</w:t>
      </w:r>
      <w:r w:rsidR="00132BED" w:rsidRPr="00742FA1">
        <w:rPr>
          <w:rStyle w:val="Znakapoznpodarou"/>
          <w:rFonts w:asciiTheme="minorHAnsi" w:hAnsiTheme="minorHAnsi" w:cstheme="minorHAnsi"/>
          <w:color w:val="000000"/>
          <w:sz w:val="22"/>
        </w:rPr>
        <w:footnoteReference w:id="37"/>
      </w:r>
      <w:r w:rsidRPr="00742FA1">
        <w:rPr>
          <w:rFonts w:asciiTheme="minorHAnsi" w:hAnsiTheme="minorHAnsi" w:cstheme="minorHAnsi"/>
          <w:color w:val="000000"/>
          <w:sz w:val="22"/>
        </w:rPr>
        <w:t xml:space="preserve"> je prostředí, které studentům nabízí řadu odborných kurzů nejen z oblasti marketingov</w:t>
      </w:r>
      <w:ins w:id="6206" w:author="Radim Bačuvčík" w:date="2020-02-06T10:46:00Z">
        <w:r w:rsidR="00A204BE">
          <w:rPr>
            <w:rFonts w:asciiTheme="minorHAnsi" w:hAnsiTheme="minorHAnsi" w:cstheme="minorHAnsi"/>
            <w:color w:val="000000"/>
            <w:sz w:val="22"/>
          </w:rPr>
          <w:t>é</w:t>
        </w:r>
      </w:ins>
      <w:del w:id="6207" w:author="Radim Bačuvčík" w:date="2020-02-06T10:46:00Z">
        <w:r w:rsidRPr="00742FA1" w:rsidDel="00A204BE">
          <w:rPr>
            <w:rFonts w:asciiTheme="minorHAnsi" w:hAnsiTheme="minorHAnsi" w:cstheme="minorHAnsi"/>
            <w:color w:val="000000"/>
            <w:sz w:val="22"/>
          </w:rPr>
          <w:delText>ých</w:delText>
        </w:r>
      </w:del>
      <w:r w:rsidRPr="00742FA1">
        <w:rPr>
          <w:rFonts w:asciiTheme="minorHAnsi" w:hAnsiTheme="minorHAnsi" w:cstheme="minorHAnsi"/>
          <w:color w:val="000000"/>
          <w:sz w:val="22"/>
        </w:rPr>
        <w:t xml:space="preserve"> komunikac</w:t>
      </w:r>
      <w:ins w:id="6208" w:author="Radim Bačuvčík" w:date="2020-02-06T10:46:00Z">
        <w:r w:rsidR="00A204BE">
          <w:rPr>
            <w:rFonts w:asciiTheme="minorHAnsi" w:hAnsiTheme="minorHAnsi" w:cstheme="minorHAnsi"/>
            <w:color w:val="000000"/>
            <w:sz w:val="22"/>
          </w:rPr>
          <w:t>e</w:t>
        </w:r>
      </w:ins>
      <w:del w:id="6209" w:author="Radim Bačuvčík" w:date="2020-02-06T10:46:00Z">
        <w:r w:rsidRPr="00742FA1" w:rsidDel="00A204BE">
          <w:rPr>
            <w:rFonts w:asciiTheme="minorHAnsi" w:hAnsiTheme="minorHAnsi" w:cstheme="minorHAnsi"/>
            <w:color w:val="000000"/>
            <w:sz w:val="22"/>
          </w:rPr>
          <w:delText>í</w:delText>
        </w:r>
      </w:del>
      <w:r w:rsidRPr="00742FA1">
        <w:rPr>
          <w:rFonts w:asciiTheme="minorHAnsi" w:hAnsiTheme="minorHAnsi" w:cstheme="minorHAnsi"/>
          <w:color w:val="000000"/>
          <w:sz w:val="22"/>
        </w:rPr>
        <w:t xml:space="preserve">, ale i podnikání nebo osobního rozvoje. Dále zde mohou využít pronájmu prostor k networkingu či založení svého startupu. </w:t>
      </w:r>
    </w:p>
    <w:p w14:paraId="5F747D0E" w14:textId="3C1547D7" w:rsidR="00F52EEF" w:rsidRPr="00742FA1" w:rsidRDefault="00F52EEF">
      <w:pPr>
        <w:tabs>
          <w:tab w:val="left" w:pos="567"/>
        </w:tabs>
        <w:spacing w:line="276" w:lineRule="auto"/>
        <w:ind w:left="284"/>
        <w:jc w:val="both"/>
        <w:outlineLvl w:val="1"/>
        <w:rPr>
          <w:rFonts w:asciiTheme="minorHAnsi" w:hAnsiTheme="minorHAnsi" w:cstheme="minorHAnsi"/>
          <w:b/>
          <w:bCs/>
          <w:sz w:val="22"/>
        </w:rPr>
        <w:pPrChange w:id="6210" w:author="Josef Kocourek" w:date="2020-02-10T13:32:00Z">
          <w:pPr>
            <w:tabs>
              <w:tab w:val="left" w:pos="567"/>
            </w:tabs>
            <w:ind w:left="284"/>
            <w:jc w:val="both"/>
            <w:outlineLvl w:val="1"/>
          </w:pPr>
        </w:pPrChange>
      </w:pPr>
      <w:r w:rsidRPr="00742FA1">
        <w:rPr>
          <w:rFonts w:asciiTheme="minorHAnsi" w:hAnsiTheme="minorHAnsi" w:cstheme="minorHAnsi"/>
          <w:sz w:val="22"/>
        </w:rPr>
        <w:t>V současné době vzniká Výzkumná marketingová laboratoř, která má za cíl realizovat vzdělávací projekty (jednorázové i kontinuální kurzy/předměty), a také podporovat spolupráci s praxí formou smluvních aplikovaných výzkumů. Budou zde testovány návrhy na přístrojích typu oční kamera, brýle na virtuální realitu aj. při využití zkušeností z oblasti design thinking, service prototyping a dalších marketingových výzkumných metod uplatňovaných v zahraničí. Aktuálně zde pracují doktorandi z uměleckých oborů, kteří ve spolupráci se studenty a pedagogy ÚMK zkoumají využití virtuální reality v různých oblastech marketingov</w:t>
      </w:r>
      <w:ins w:id="6211" w:author="Radim Bačuvčík" w:date="2020-02-06T10:46:00Z">
        <w:r w:rsidR="00A204BE">
          <w:rPr>
            <w:rFonts w:asciiTheme="minorHAnsi" w:hAnsiTheme="minorHAnsi" w:cstheme="minorHAnsi"/>
            <w:sz w:val="22"/>
          </w:rPr>
          <w:t>é</w:t>
        </w:r>
      </w:ins>
      <w:del w:id="6212" w:author="Radim Bačuvčík" w:date="2020-02-06T10:46:00Z">
        <w:r w:rsidRPr="00742FA1" w:rsidDel="00A204BE">
          <w:rPr>
            <w:rFonts w:asciiTheme="minorHAnsi" w:hAnsiTheme="minorHAnsi" w:cstheme="minorHAnsi"/>
            <w:sz w:val="22"/>
          </w:rPr>
          <w:delText>ých</w:delText>
        </w:r>
      </w:del>
      <w:r w:rsidRPr="00742FA1">
        <w:rPr>
          <w:rFonts w:asciiTheme="minorHAnsi" w:hAnsiTheme="minorHAnsi" w:cstheme="minorHAnsi"/>
          <w:sz w:val="22"/>
        </w:rPr>
        <w:t xml:space="preserve"> komunikac</w:t>
      </w:r>
      <w:ins w:id="6213" w:author="Radim Bačuvčík" w:date="2020-02-06T10:46:00Z">
        <w:r w:rsidR="00A204BE">
          <w:rPr>
            <w:rFonts w:asciiTheme="minorHAnsi" w:hAnsiTheme="minorHAnsi" w:cstheme="minorHAnsi"/>
            <w:sz w:val="22"/>
          </w:rPr>
          <w:t>e</w:t>
        </w:r>
      </w:ins>
      <w:del w:id="6214" w:author="Radim Bačuvčík" w:date="2020-02-06T10:46:00Z">
        <w:r w:rsidRPr="00742FA1" w:rsidDel="00A204BE">
          <w:rPr>
            <w:rFonts w:asciiTheme="minorHAnsi" w:hAnsiTheme="minorHAnsi" w:cstheme="minorHAnsi"/>
            <w:sz w:val="22"/>
          </w:rPr>
          <w:delText>í</w:delText>
        </w:r>
      </w:del>
      <w:r w:rsidRPr="00742FA1">
        <w:rPr>
          <w:rFonts w:asciiTheme="minorHAnsi" w:hAnsiTheme="minorHAnsi" w:cstheme="minorHAnsi"/>
          <w:sz w:val="22"/>
        </w:rPr>
        <w:t xml:space="preserve"> (např. instore komunikace nebo webové platformy aj.). Rozvoj </w:t>
      </w:r>
      <w:ins w:id="6215" w:author="Radim Bačuvčík" w:date="2020-02-06T14:19:00Z">
        <w:r w:rsidR="00204727">
          <w:rPr>
            <w:rFonts w:asciiTheme="minorHAnsi" w:hAnsiTheme="minorHAnsi" w:cstheme="minorHAnsi"/>
            <w:sz w:val="22"/>
          </w:rPr>
          <w:t>V</w:t>
        </w:r>
      </w:ins>
      <w:del w:id="6216" w:author="Radim Bačuvčík" w:date="2020-02-06T14:19:00Z">
        <w:r w:rsidRPr="00742FA1" w:rsidDel="00204727">
          <w:rPr>
            <w:rFonts w:asciiTheme="minorHAnsi" w:hAnsiTheme="minorHAnsi" w:cstheme="minorHAnsi"/>
            <w:sz w:val="22"/>
          </w:rPr>
          <w:delText>v</w:delText>
        </w:r>
      </w:del>
      <w:r w:rsidRPr="00742FA1">
        <w:rPr>
          <w:rFonts w:asciiTheme="minorHAnsi" w:hAnsiTheme="minorHAnsi" w:cstheme="minorHAnsi"/>
          <w:sz w:val="22"/>
        </w:rPr>
        <w:t xml:space="preserve">ýzkumné </w:t>
      </w:r>
      <w:ins w:id="6217" w:author="Radim Bačuvčík" w:date="2020-02-06T14:19:00Z">
        <w:r w:rsidR="00204727">
          <w:rPr>
            <w:rFonts w:asciiTheme="minorHAnsi" w:hAnsiTheme="minorHAnsi" w:cstheme="minorHAnsi"/>
            <w:sz w:val="22"/>
          </w:rPr>
          <w:t xml:space="preserve">marketingové </w:t>
        </w:r>
      </w:ins>
      <w:r w:rsidRPr="00742FA1">
        <w:rPr>
          <w:rFonts w:asciiTheme="minorHAnsi" w:hAnsiTheme="minorHAnsi" w:cstheme="minorHAnsi"/>
          <w:sz w:val="22"/>
        </w:rPr>
        <w:t>laboratoře bude podporovat množství a kvalitu tvůrčích výstupů pedagogů FMK a tím napomáhat zkvalitnění těchto výstupů.</w:t>
      </w:r>
    </w:p>
    <w:p w14:paraId="641F6C3B" w14:textId="77777777" w:rsidR="00742FA1" w:rsidRDefault="00742FA1" w:rsidP="00935F76">
      <w:pPr>
        <w:tabs>
          <w:tab w:val="left" w:pos="567"/>
        </w:tabs>
        <w:spacing w:after="120" w:line="276" w:lineRule="auto"/>
        <w:ind w:left="284"/>
        <w:outlineLvl w:val="1"/>
        <w:rPr>
          <w:rFonts w:asciiTheme="minorHAnsi" w:hAnsiTheme="minorHAnsi" w:cstheme="minorHAnsi"/>
          <w:b/>
          <w:bCs/>
        </w:rPr>
      </w:pPr>
    </w:p>
    <w:p w14:paraId="12EE6F56" w14:textId="793E3FB8" w:rsidR="00F52EEF" w:rsidRPr="00742FA1" w:rsidRDefault="00F52EEF" w:rsidP="00935F76">
      <w:pPr>
        <w:tabs>
          <w:tab w:val="left" w:pos="567"/>
        </w:tabs>
        <w:spacing w:after="120" w:line="276" w:lineRule="auto"/>
        <w:ind w:left="284"/>
        <w:outlineLvl w:val="1"/>
        <w:rPr>
          <w:rFonts w:asciiTheme="minorHAnsi" w:hAnsiTheme="minorHAnsi" w:cstheme="minorHAnsi"/>
          <w:b/>
          <w:bCs/>
          <w:sz w:val="22"/>
        </w:rPr>
      </w:pPr>
      <w:r w:rsidRPr="00742FA1">
        <w:rPr>
          <w:rFonts w:asciiTheme="minorHAnsi" w:hAnsiTheme="minorHAnsi" w:cstheme="minorHAnsi"/>
          <w:b/>
          <w:bCs/>
          <w:sz w:val="22"/>
        </w:rPr>
        <w:t>Seznam spolupracujících firem za rok 2017 a 2018 na fakultních projektech Komunikační agentury, které připravují studenti FMK pod vedením odborníků z řad pedagogů FMK</w:t>
      </w:r>
    </w:p>
    <w:p w14:paraId="6031E346"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14|15 BAŤŮV INSTITUT – spolupráce na projektu Zlin Design Week</w:t>
      </w:r>
    </w:p>
    <w:p w14:paraId="74E8D4A2"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AB AUTOBOSS s.r.o. – spolupráce na projektu BusFest</w:t>
      </w:r>
    </w:p>
    <w:p w14:paraId="233253BF"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AGD PRINT, s.r.o. - spolupráce na projektu Zlin Design Week</w:t>
      </w:r>
    </w:p>
    <w:p w14:paraId="5CC39AD4"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BAŤA a.s. – spolupráce na projektu BusFest BROKIS s.r.o. – spolupráce na projektu Zlin Design Week</w:t>
      </w:r>
    </w:p>
    <w:p w14:paraId="5717AC0D"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BUDOVA 13 – spolupráce na projektu Zlin Design Week</w:t>
      </w:r>
    </w:p>
    <w:p w14:paraId="42306449"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CAPTAIN MORGAN - spolupráce na projektu Zlin Design Week</w:t>
      </w:r>
    </w:p>
    <w:p w14:paraId="55841E22"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CONTINENTAL BARUM – spolupráce na projektu Zlin Design Week, BusFest </w:t>
      </w:r>
    </w:p>
    <w:p w14:paraId="4884E17B"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CREAM REAL ESTATE – spolupráce na projektu Zlin Design Week</w:t>
      </w:r>
    </w:p>
    <w:p w14:paraId="2CCB1170"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CZECH DESIGN, v.o.s. - spolupráce na projektu Zlin Design Week</w:t>
      </w:r>
    </w:p>
    <w:p w14:paraId="0568C2CB"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ELEMENTS koupelny - spolupráce na projektu Zlin Design Week</w:t>
      </w:r>
    </w:p>
    <w:p w14:paraId="1F0595B4"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ENAPO - spolupráce na projektu Zlin Design Week</w:t>
      </w:r>
    </w:p>
    <w:p w14:paraId="344CD775"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EURO CAR ZLÍN, s.r.o. – spolupráce na projektech Fashion Point a Zlin Design Week</w:t>
      </w:r>
    </w:p>
    <w:p w14:paraId="02F27EC5"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FALCON MÉDIA, s.r.o. – spolupráce na projektu Zlin Design Week</w:t>
      </w:r>
    </w:p>
    <w:p w14:paraId="2BF6082F"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FATRA, a.s. - spolupráce na projektu Zlin Design Week</w:t>
      </w:r>
    </w:p>
    <w:p w14:paraId="18A4CAE5"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FEDRIGONI - spolupráce na projektu Zlin Design Week</w:t>
      </w:r>
    </w:p>
    <w:p w14:paraId="0508792E"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FIREHAND – spolupráce na projektu Skrz Prsty</w:t>
      </w:r>
    </w:p>
    <w:p w14:paraId="311D7FDA"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GAPA – spolupráce na projektu BusFest</w:t>
      </w:r>
    </w:p>
    <w:p w14:paraId="53BE9321"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GIENGER, s.r.o. – spolupráce na projektu Zlin Design Week</w:t>
      </w:r>
    </w:p>
    <w:p w14:paraId="511F3706"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GOLDEN APPLE CINEMA – spolupráce na projektech Komunikační agentury</w:t>
      </w:r>
    </w:p>
    <w:p w14:paraId="358EB972"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HOLÍK INTERNATIONAL, s.r.o. – spolupráce na projektu Cena Salvator</w:t>
      </w:r>
    </w:p>
    <w:p w14:paraId="3F6D2334"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HYDROMA spol. s r.o. – spolupráce na projektu Fashion Point </w:t>
      </w:r>
    </w:p>
    <w:p w14:paraId="58EC6518"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HYPNOSIS s.r.o. – spolupráce na projektu BusFest</w:t>
      </w:r>
    </w:p>
    <w:p w14:paraId="7FEF3670"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INTERNEXT 2000, s.r.o. - spolupráce na projektu Zlin Design Week</w:t>
      </w:r>
    </w:p>
    <w:p w14:paraId="17085609"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JÁNOŠÍK OKNA-DVEŘE, s.r.o.– spolupráce na projektu Zlin Design Week</w:t>
      </w:r>
    </w:p>
    <w:p w14:paraId="35D947C0"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lastRenderedPageBreak/>
        <w:t>JAROŠOVSKÝ PIVOVAR – spolupráce na projektu Zlin Design Week</w:t>
      </w:r>
    </w:p>
    <w:p w14:paraId="6BA2583B"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KOMA MODULAR, s.r.o. – spolupráce na projektu Zlin Design Week</w:t>
      </w:r>
    </w:p>
    <w:p w14:paraId="4E1FB436"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LEGAL PUBLISHING – spolupráce na projektu Skrz Prsty </w:t>
      </w:r>
    </w:p>
    <w:p w14:paraId="3151614C"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LEO EXPRES s.r.o. – spolupráce na projektu Zlin Design Week</w:t>
      </w:r>
    </w:p>
    <w:p w14:paraId="1A0E66BF"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MĚSTO KROMĚŘÍŽ – spolupráce na projektu Cena Salvator</w:t>
      </w:r>
    </w:p>
    <w:p w14:paraId="35886176"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MĚSTO LUHAČOVICE – spolupráce na projektu Cena Salvator</w:t>
      </w:r>
    </w:p>
    <w:p w14:paraId="4C0FCEEC"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MĚSTO UHERSKÉ HRADIŠTĚ – spolupráce na projektu Cena Salvator</w:t>
      </w:r>
    </w:p>
    <w:p w14:paraId="15821286"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MĚSTO ZLÍN – spolupráce na projektech Cena Salvator, Culturea, Zlin Design Week a Busfest</w:t>
      </w:r>
    </w:p>
    <w:p w14:paraId="3A0D498A"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MMCITÉ a.s. – spolupráce na projektu Zlin Design Week</w:t>
      </w:r>
    </w:p>
    <w:p w14:paraId="2ACB0914"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NADAČNÍ FOND KOVÁRNY VIVA – spolupráce na projektu Fashion Point </w:t>
      </w:r>
    </w:p>
    <w:p w14:paraId="4A2804DB"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NAVLÁČIL STAVEBNÍ FIRMA s.r.o. – spolupráce na projektu Zlin Design Week</w:t>
      </w:r>
    </w:p>
    <w:p w14:paraId="7C4F0F0F"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OBZOR, v.d. - spolupráce na projektu Zlin Design Week</w:t>
      </w:r>
    </w:p>
    <w:p w14:paraId="0001B9EC"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OKNA JÁNOŠÍK – spolupráce na projektu Zlin Design Week </w:t>
      </w:r>
    </w:p>
    <w:p w14:paraId="5D4655CB"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OPLUŠTIL-STAVBY s.r.o. – spolupráce na projektu Culturea</w:t>
      </w:r>
    </w:p>
    <w:p w14:paraId="6E563C63"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POF GROUP s.r.o. – spolupráce na projektu Zlin Design Week</w:t>
      </w:r>
    </w:p>
    <w:p w14:paraId="7D57A263"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PRIM - spolupráce na projektu Zlin Design Week</w:t>
      </w:r>
    </w:p>
    <w:p w14:paraId="25FDBD0F"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RAILREKLAM, s.r.o. – spolupráce na projektu Zlin Design Week</w:t>
      </w:r>
    </w:p>
    <w:p w14:paraId="124A9D20"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RALLYE DESIGN s.r.o. – spolupráce na projektu Zlin Design Week </w:t>
      </w:r>
    </w:p>
    <w:p w14:paraId="537AA2B3"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RED BRICK DESIGN SHOP ZLÍN – spolupráce na projektu Zlin Design Week</w:t>
      </w:r>
    </w:p>
    <w:p w14:paraId="22C09135"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RIM CZ, s.r.o. – spolupráce na projektu Zlin Design Week</w:t>
      </w:r>
    </w:p>
    <w:p w14:paraId="508F7279"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ROBE LIGHTING s.r.o. – spolupráce na projektu Salvator</w:t>
      </w:r>
    </w:p>
    <w:p w14:paraId="2A276C17"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RUDOLF JELÍNEK, a.s. - spolupráce na projektu Zlin Design Week</w:t>
      </w:r>
    </w:p>
    <w:p w14:paraId="456A89EB"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SCADA – spolupráce na projektech Culturea a Fashion Point </w:t>
      </w:r>
    </w:p>
    <w:p w14:paraId="2339D4DD"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SIGNAL BAU a.s. – spolupráce na projektu BusFest </w:t>
      </w:r>
    </w:p>
    <w:p w14:paraId="7CA7E99D"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SPUR – spolupráce na projektu Zlin Design Week </w:t>
      </w:r>
    </w:p>
    <w:p w14:paraId="50BA293D"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SVĚT PLODŮ – spolupráce na projektu Zlin Design Week </w:t>
      </w:r>
    </w:p>
    <w:p w14:paraId="10CCF715"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SVOBODNÁ PŘÍRODA – spolupráce na projektu Skrz Prsty</w:t>
      </w:r>
    </w:p>
    <w:p w14:paraId="222FA604"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TAJMAC-ZPS, a.s. - spolupráce a projektu Zlin Design Week</w:t>
      </w:r>
    </w:p>
    <w:p w14:paraId="1900A293"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TESCOMA, s.r.o. – spolupráce na projektu Zlin Design Week</w:t>
      </w:r>
    </w:p>
    <w:p w14:paraId="4869A0F1"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TCHIBO PRAHA – spolupráce na projektu Zlin Design Week</w:t>
      </w:r>
    </w:p>
    <w:p w14:paraId="17501897"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TON, a.s. – spolupráce na projektu Zlin Design Week</w:t>
      </w:r>
    </w:p>
    <w:p w14:paraId="76CC26ED"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WOODIES.CZ – spolupráce na projektu Fashion Point</w:t>
      </w:r>
    </w:p>
    <w:p w14:paraId="10FE5CA5"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ZLATÉ JABLKO, a.s. – spolupráce na projektu Zlin Design Week</w:t>
      </w:r>
    </w:p>
    <w:p w14:paraId="0934D3E0"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rPr>
      </w:pPr>
      <w:r w:rsidRPr="00F52EEF">
        <w:rPr>
          <w:rFonts w:asciiTheme="minorHAnsi" w:hAnsiTheme="minorHAnsi" w:cstheme="minorHAnsi"/>
          <w:sz w:val="22"/>
          <w:szCs w:val="22"/>
        </w:rPr>
        <w:t>ZLÍNSKÝ KRAJ – spolupráce na projektu Cena Salvator</w:t>
      </w:r>
    </w:p>
    <w:p w14:paraId="4AB0F91D" w14:textId="77777777" w:rsidR="00F52EEF" w:rsidRPr="00F52EEF" w:rsidRDefault="00F52EEF" w:rsidP="004A7921">
      <w:pPr>
        <w:pStyle w:val="Odstavecseseznamem"/>
        <w:widowControl w:val="0"/>
        <w:numPr>
          <w:ilvl w:val="0"/>
          <w:numId w:val="9"/>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ZLÍNSKÝ ZÁMEK, o.p.s. - spolupráce na projektu Zlin Design Week</w:t>
      </w:r>
    </w:p>
    <w:p w14:paraId="0251A4FB" w14:textId="77777777" w:rsidR="00F52EEF" w:rsidRPr="00F52EEF" w:rsidRDefault="00F52EEF" w:rsidP="00935F76">
      <w:pPr>
        <w:pStyle w:val="Normlnweb"/>
        <w:tabs>
          <w:tab w:val="left" w:pos="567"/>
        </w:tabs>
        <w:spacing w:before="0" w:beforeAutospacing="0" w:after="0" w:afterAutospacing="0" w:line="276" w:lineRule="auto"/>
        <w:ind w:left="284"/>
        <w:rPr>
          <w:rFonts w:asciiTheme="minorHAnsi" w:hAnsiTheme="minorHAnsi" w:cstheme="minorHAnsi"/>
          <w:sz w:val="22"/>
          <w:szCs w:val="22"/>
        </w:rPr>
      </w:pPr>
    </w:p>
    <w:p w14:paraId="1132E3B0" w14:textId="1BA02F49" w:rsidR="00F52EEF" w:rsidRPr="00F52EEF" w:rsidRDefault="00F52EEF" w:rsidP="00935F76">
      <w:pPr>
        <w:pStyle w:val="Normlnweb"/>
        <w:tabs>
          <w:tab w:val="left" w:pos="567"/>
        </w:tabs>
        <w:spacing w:before="0" w:beforeAutospacing="0" w:after="0" w:afterAutospacing="0" w:line="276" w:lineRule="auto"/>
        <w:rPr>
          <w:rFonts w:asciiTheme="minorHAnsi" w:hAnsiTheme="minorHAnsi" w:cstheme="minorHAnsi"/>
          <w:b/>
          <w:sz w:val="22"/>
          <w:szCs w:val="22"/>
        </w:rPr>
      </w:pPr>
      <w:r w:rsidRPr="00F52EEF">
        <w:rPr>
          <w:rFonts w:asciiTheme="minorHAnsi" w:hAnsiTheme="minorHAnsi" w:cstheme="minorHAnsi"/>
          <w:b/>
          <w:sz w:val="22"/>
          <w:szCs w:val="22"/>
        </w:rPr>
        <w:t xml:space="preserve">Soutěže Talent marketingových komunikací se v posledních třech letech </w:t>
      </w:r>
      <w:del w:id="6218" w:author="Radim Bačuvčík" w:date="2020-02-06T10:53:00Z">
        <w:r w:rsidRPr="00F52EEF" w:rsidDel="00A204BE">
          <w:rPr>
            <w:rFonts w:asciiTheme="minorHAnsi" w:hAnsiTheme="minorHAnsi" w:cstheme="minorHAnsi"/>
            <w:b/>
            <w:sz w:val="22"/>
            <w:szCs w:val="22"/>
          </w:rPr>
          <w:delText xml:space="preserve">zůčastnili </w:delText>
        </w:r>
      </w:del>
      <w:ins w:id="6219" w:author="Radim Bačuvčík" w:date="2020-02-06T10:53:00Z">
        <w:r w:rsidR="00A204BE" w:rsidRPr="00F52EEF">
          <w:rPr>
            <w:rFonts w:asciiTheme="minorHAnsi" w:hAnsiTheme="minorHAnsi" w:cstheme="minorHAnsi"/>
            <w:b/>
            <w:sz w:val="22"/>
            <w:szCs w:val="22"/>
          </w:rPr>
          <w:t>z</w:t>
        </w:r>
        <w:r w:rsidR="00A204BE">
          <w:rPr>
            <w:rFonts w:asciiTheme="minorHAnsi" w:hAnsiTheme="minorHAnsi" w:cstheme="minorHAnsi"/>
            <w:b/>
            <w:sz w:val="22"/>
            <w:szCs w:val="22"/>
          </w:rPr>
          <w:t>ú</w:t>
        </w:r>
        <w:r w:rsidR="00A204BE" w:rsidRPr="00F52EEF">
          <w:rPr>
            <w:rFonts w:asciiTheme="minorHAnsi" w:hAnsiTheme="minorHAnsi" w:cstheme="minorHAnsi"/>
            <w:b/>
            <w:sz w:val="22"/>
            <w:szCs w:val="22"/>
          </w:rPr>
          <w:t>častnil</w:t>
        </w:r>
        <w:r w:rsidR="00A204BE">
          <w:rPr>
            <w:rFonts w:asciiTheme="minorHAnsi" w:hAnsiTheme="minorHAnsi" w:cstheme="minorHAnsi"/>
            <w:b/>
            <w:sz w:val="22"/>
            <w:szCs w:val="22"/>
          </w:rPr>
          <w:t>y</w:t>
        </w:r>
        <w:r w:rsidR="00A204BE" w:rsidRPr="00F52EEF">
          <w:rPr>
            <w:rFonts w:asciiTheme="minorHAnsi" w:hAnsiTheme="minorHAnsi" w:cstheme="minorHAnsi"/>
            <w:b/>
            <w:sz w:val="22"/>
            <w:szCs w:val="22"/>
          </w:rPr>
          <w:t xml:space="preserve"> </w:t>
        </w:r>
      </w:ins>
      <w:r w:rsidRPr="00F52EEF">
        <w:rPr>
          <w:rFonts w:asciiTheme="minorHAnsi" w:hAnsiTheme="minorHAnsi" w:cstheme="minorHAnsi"/>
          <w:b/>
          <w:sz w:val="22"/>
          <w:szCs w:val="22"/>
        </w:rPr>
        <w:t>firmy:</w:t>
      </w:r>
    </w:p>
    <w:p w14:paraId="68559ABF"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Aqualia</w:t>
      </w:r>
    </w:p>
    <w:p w14:paraId="371E90FE"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Baťa, a.s.</w:t>
      </w:r>
    </w:p>
    <w:p w14:paraId="2AAD2090"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BMW Synot Auto</w:t>
      </w:r>
    </w:p>
    <w:p w14:paraId="4EC7084E"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Dětské centrum Zlín</w:t>
      </w:r>
    </w:p>
    <w:p w14:paraId="449689ED"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finGOOD</w:t>
      </w:r>
    </w:p>
    <w:p w14:paraId="5E363106"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HANÁK NÁBYTEK, a.s.</w:t>
      </w:r>
    </w:p>
    <w:p w14:paraId="60038A8B"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HP TRONIC ZLÍN, s.r.o.</w:t>
      </w:r>
    </w:p>
    <w:p w14:paraId="02E6EEC3"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KOMA MODULAR</w:t>
      </w:r>
    </w:p>
    <w:p w14:paraId="70625068"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LAPP KABEL s.r.o.</w:t>
      </w:r>
    </w:p>
    <w:p w14:paraId="06B38E03"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LEO EXPRESS </w:t>
      </w:r>
    </w:p>
    <w:p w14:paraId="315BC69B"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MarketSoul</w:t>
      </w:r>
    </w:p>
    <w:p w14:paraId="28DF0705"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MISTRAL ENERGY, s.r.o. </w:t>
      </w:r>
    </w:p>
    <w:p w14:paraId="0F1D1513"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40" w:lineRule="auto"/>
        <w:jc w:val="left"/>
        <w:rPr>
          <w:rFonts w:asciiTheme="minorHAnsi" w:hAnsiTheme="minorHAnsi" w:cstheme="minorHAnsi"/>
          <w:sz w:val="22"/>
          <w:szCs w:val="22"/>
        </w:rPr>
      </w:pPr>
      <w:r w:rsidRPr="00F52EEF">
        <w:rPr>
          <w:rFonts w:asciiTheme="minorHAnsi" w:hAnsiTheme="minorHAnsi" w:cstheme="minorHAnsi"/>
          <w:sz w:val="22"/>
          <w:szCs w:val="22"/>
        </w:rPr>
        <w:t xml:space="preserve">NAJDIKÁRU, s.r.o. </w:t>
      </w:r>
    </w:p>
    <w:p w14:paraId="69BE2D9A"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NAVLÁČIL STAVEBNÍ FIRMA, s.r.o.</w:t>
      </w:r>
    </w:p>
    <w:p w14:paraId="3FE85386"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lastRenderedPageBreak/>
        <w:t>OFSITO, s.r.o.</w:t>
      </w:r>
    </w:p>
    <w:p w14:paraId="4ED908B5"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OXALIS</w:t>
      </w:r>
    </w:p>
    <w:p w14:paraId="772FD71A"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Plan3 kuchyně</w:t>
      </w:r>
    </w:p>
    <w:p w14:paraId="015BE800"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Pushketing</w:t>
      </w:r>
    </w:p>
    <w:p w14:paraId="3DDFFCAD"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SIGNAL FESTIVAL</w:t>
      </w:r>
    </w:p>
    <w:p w14:paraId="54ED46EC"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TECHNOLOGICKÉ INOVAČNÍ CENTRUM, s.r.o.</w:t>
      </w:r>
    </w:p>
    <w:p w14:paraId="2DC6BB61"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TESCOMA</w:t>
      </w:r>
    </w:p>
    <w:p w14:paraId="3C0F4471"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TOTAL</w:t>
      </w:r>
    </w:p>
    <w:p w14:paraId="30C1727A"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Vizuální smog</w:t>
      </w:r>
    </w:p>
    <w:p w14:paraId="08517A7B"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ZÁLESÍ, a.s.</w:t>
      </w:r>
    </w:p>
    <w:p w14:paraId="38D47117" w14:textId="77777777" w:rsidR="00F52EEF" w:rsidRPr="00F52EEF" w:rsidRDefault="00F52EEF" w:rsidP="004A7921">
      <w:pPr>
        <w:pStyle w:val="Odstavecseseznamem"/>
        <w:widowControl w:val="0"/>
        <w:numPr>
          <w:ilvl w:val="0"/>
          <w:numId w:val="11"/>
        </w:numPr>
        <w:tabs>
          <w:tab w:val="left" w:pos="567"/>
        </w:tabs>
        <w:autoSpaceDE w:val="0"/>
        <w:autoSpaceDN w:val="0"/>
        <w:adjustRightInd w:val="0"/>
        <w:spacing w:after="0" w:line="256" w:lineRule="auto"/>
        <w:jc w:val="left"/>
        <w:rPr>
          <w:rFonts w:asciiTheme="minorHAnsi" w:hAnsiTheme="minorHAnsi" w:cstheme="minorHAnsi"/>
          <w:sz w:val="22"/>
          <w:szCs w:val="22"/>
        </w:rPr>
      </w:pPr>
      <w:r w:rsidRPr="00F52EEF">
        <w:rPr>
          <w:rFonts w:asciiTheme="minorHAnsi" w:hAnsiTheme="minorHAnsi" w:cstheme="minorHAnsi"/>
          <w:sz w:val="22"/>
          <w:szCs w:val="22"/>
        </w:rPr>
        <w:t>ZARAGUZA CZ, s.r.o.</w:t>
      </w:r>
    </w:p>
    <w:p w14:paraId="49033FDE" w14:textId="77777777" w:rsidR="00F52EEF" w:rsidRPr="00F52EEF" w:rsidRDefault="00F52EEF" w:rsidP="00935F76">
      <w:pPr>
        <w:pStyle w:val="Normlnweb"/>
        <w:tabs>
          <w:tab w:val="left" w:pos="567"/>
        </w:tabs>
        <w:spacing w:before="0" w:beforeAutospacing="0" w:after="0" w:afterAutospacing="0" w:line="276" w:lineRule="auto"/>
        <w:rPr>
          <w:rFonts w:asciiTheme="minorHAnsi" w:hAnsiTheme="minorHAnsi" w:cstheme="minorHAnsi"/>
          <w:sz w:val="22"/>
          <w:szCs w:val="22"/>
        </w:rPr>
      </w:pPr>
    </w:p>
    <w:p w14:paraId="1CB6108D" w14:textId="77777777" w:rsidR="00F52EEF" w:rsidRPr="00F52EEF" w:rsidRDefault="00F52EEF" w:rsidP="00935F76">
      <w:pPr>
        <w:pStyle w:val="Normlnweb"/>
        <w:tabs>
          <w:tab w:val="left" w:pos="567"/>
        </w:tabs>
        <w:spacing w:before="0" w:beforeAutospacing="0" w:after="0" w:afterAutospacing="0" w:line="276" w:lineRule="auto"/>
        <w:rPr>
          <w:rFonts w:asciiTheme="minorHAnsi" w:hAnsiTheme="minorHAnsi" w:cstheme="minorHAnsi"/>
          <w:sz w:val="22"/>
          <w:szCs w:val="22"/>
        </w:rPr>
      </w:pPr>
    </w:p>
    <w:p w14:paraId="0FA5B017" w14:textId="77777777" w:rsidR="00F52EEF" w:rsidRPr="00F52EEF" w:rsidRDefault="00F52EEF" w:rsidP="00935F76">
      <w:pPr>
        <w:pStyle w:val="Normlnweb"/>
        <w:tabs>
          <w:tab w:val="left" w:pos="567"/>
        </w:tabs>
        <w:spacing w:before="0" w:beforeAutospacing="0" w:after="0" w:afterAutospacing="0" w:line="276" w:lineRule="auto"/>
        <w:rPr>
          <w:rFonts w:asciiTheme="minorHAnsi" w:hAnsiTheme="minorHAnsi" w:cstheme="minorHAnsi"/>
          <w:sz w:val="22"/>
          <w:szCs w:val="22"/>
        </w:rPr>
      </w:pPr>
      <w:r w:rsidRPr="00F52EEF">
        <w:rPr>
          <w:rFonts w:asciiTheme="minorHAnsi" w:hAnsiTheme="minorHAnsi" w:cstheme="minorHAnsi"/>
          <w:sz w:val="22"/>
          <w:szCs w:val="22"/>
        </w:rPr>
        <w:t>V oblasti smluvního výzkumu a spolupráce s praxí lze za poslední rok vzpomenout několik významných partnerů:</w:t>
      </w:r>
    </w:p>
    <w:p w14:paraId="6261250A" w14:textId="77777777" w:rsidR="00F52EEF" w:rsidRPr="00F52EEF" w:rsidRDefault="00F52EEF" w:rsidP="00935F76">
      <w:pPr>
        <w:pStyle w:val="Normlnweb"/>
        <w:tabs>
          <w:tab w:val="left" w:pos="567"/>
        </w:tabs>
        <w:spacing w:before="0" w:beforeAutospacing="0" w:after="0" w:afterAutospacing="0" w:line="276" w:lineRule="auto"/>
        <w:rPr>
          <w:rFonts w:asciiTheme="minorHAnsi" w:hAnsiTheme="minorHAnsi" w:cstheme="minorHAnsi"/>
          <w:sz w:val="22"/>
          <w:szCs w:val="22"/>
          <w:highlight w:val="green"/>
        </w:rPr>
      </w:pPr>
    </w:p>
    <w:tbl>
      <w:tblPr>
        <w:tblW w:w="907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36"/>
        <w:gridCol w:w="6237"/>
        <w:gridCol w:w="1200"/>
      </w:tblGrid>
      <w:tr w:rsidR="00F52EEF" w:rsidRPr="00F52EEF" w14:paraId="600A9C7F" w14:textId="77777777" w:rsidTr="00E44DDF">
        <w:trPr>
          <w:cantSplit/>
          <w:trHeight w:val="283"/>
        </w:trPr>
        <w:tc>
          <w:tcPr>
            <w:tcW w:w="1636" w:type="dxa"/>
            <w:shd w:val="clear" w:color="auto" w:fill="F7CAAC"/>
          </w:tcPr>
          <w:p w14:paraId="43D6E3CC"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Pracoviště praxe</w:t>
            </w:r>
          </w:p>
        </w:tc>
        <w:tc>
          <w:tcPr>
            <w:tcW w:w="6237" w:type="dxa"/>
            <w:shd w:val="clear" w:color="auto" w:fill="F7CAAC"/>
          </w:tcPr>
          <w:p w14:paraId="25EDE9EB"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Název či popis projektu uskutečňovaného ve spolupráci s praxí </w:t>
            </w:r>
          </w:p>
        </w:tc>
        <w:tc>
          <w:tcPr>
            <w:tcW w:w="1200" w:type="dxa"/>
            <w:shd w:val="clear" w:color="auto" w:fill="F7CAAC"/>
          </w:tcPr>
          <w:p w14:paraId="3333A9EC" w14:textId="77777777" w:rsidR="00F52EEF" w:rsidRPr="00F52EEF" w:rsidRDefault="00F52EEF" w:rsidP="00935F76">
            <w:pPr>
              <w:tabs>
                <w:tab w:val="left" w:pos="567"/>
              </w:tabs>
              <w:jc w:val="center"/>
              <w:rPr>
                <w:rFonts w:asciiTheme="minorHAnsi" w:hAnsiTheme="minorHAnsi" w:cstheme="minorHAnsi"/>
                <w:b/>
              </w:rPr>
            </w:pPr>
            <w:r w:rsidRPr="00F52EEF">
              <w:rPr>
                <w:rFonts w:asciiTheme="minorHAnsi" w:hAnsiTheme="minorHAnsi" w:cstheme="minorHAnsi"/>
                <w:b/>
              </w:rPr>
              <w:t>Období</w:t>
            </w:r>
          </w:p>
        </w:tc>
      </w:tr>
      <w:tr w:rsidR="00E44DDF" w:rsidRPr="00C84FBF" w14:paraId="3F0C1BD5" w14:textId="77777777" w:rsidTr="00E44DDF">
        <w:trPr>
          <w:cantSplit/>
          <w:trHeight w:val="283"/>
        </w:trPr>
        <w:tc>
          <w:tcPr>
            <w:tcW w:w="1636" w:type="dxa"/>
            <w:tcBorders>
              <w:top w:val="single" w:sz="4" w:space="0" w:color="auto"/>
              <w:left w:val="single" w:sz="4" w:space="0" w:color="auto"/>
              <w:bottom w:val="single" w:sz="4" w:space="0" w:color="auto"/>
              <w:right w:val="single" w:sz="4" w:space="0" w:color="auto"/>
            </w:tcBorders>
            <w:shd w:val="clear" w:color="auto" w:fill="auto"/>
          </w:tcPr>
          <w:p w14:paraId="5A65E1E7" w14:textId="77777777" w:rsidR="00E44DDF" w:rsidRPr="00C84FBF" w:rsidRDefault="00E44DDF" w:rsidP="00935F76">
            <w:pPr>
              <w:tabs>
                <w:tab w:val="left" w:pos="567"/>
              </w:tabs>
              <w:jc w:val="both"/>
              <w:rPr>
                <w:rFonts w:asciiTheme="minorHAnsi" w:hAnsiTheme="minorHAnsi" w:cstheme="minorHAnsi"/>
                <w:lang w:bidi="he-IL"/>
              </w:rPr>
            </w:pPr>
            <w:r w:rsidRPr="00C84FBF">
              <w:rPr>
                <w:rFonts w:asciiTheme="minorHAnsi" w:hAnsiTheme="minorHAnsi" w:cstheme="minorHAnsi"/>
                <w:lang w:bidi="he-IL"/>
              </w:rPr>
              <w:t>Ústav marketingových komunikací</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1984FBC" w14:textId="77777777" w:rsidR="00E44DDF" w:rsidRPr="00C84FBF" w:rsidRDefault="00E44DDF" w:rsidP="00935F76">
            <w:pPr>
              <w:tabs>
                <w:tab w:val="left" w:pos="567"/>
              </w:tabs>
              <w:jc w:val="center"/>
              <w:rPr>
                <w:rFonts w:asciiTheme="minorHAnsi" w:hAnsiTheme="minorHAnsi" w:cstheme="minorHAnsi"/>
                <w:lang w:bidi="he-IL"/>
              </w:rPr>
            </w:pPr>
            <w:r w:rsidRPr="00C84FBF">
              <w:rPr>
                <w:rFonts w:asciiTheme="minorHAnsi" w:hAnsiTheme="minorHAnsi" w:cstheme="minorHAnsi"/>
              </w:rPr>
              <w:t>Smlouva o dílo – Komunikační strategie města Frenštát pod Radhoštěm (celková výše 96.000,-)</w:t>
            </w: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1B379998" w14:textId="77777777" w:rsidR="00E44DDF" w:rsidRPr="00C84FBF" w:rsidRDefault="00E44DDF" w:rsidP="00935F76">
            <w:pPr>
              <w:tabs>
                <w:tab w:val="left" w:pos="567"/>
              </w:tabs>
              <w:jc w:val="center"/>
              <w:rPr>
                <w:rFonts w:asciiTheme="minorHAnsi" w:hAnsiTheme="minorHAnsi" w:cstheme="minorHAnsi"/>
                <w:lang w:bidi="he-IL"/>
              </w:rPr>
            </w:pPr>
            <w:r w:rsidRPr="00C84FBF">
              <w:rPr>
                <w:rFonts w:asciiTheme="minorHAnsi" w:hAnsiTheme="minorHAnsi" w:cstheme="minorHAnsi"/>
                <w:lang w:bidi="he-IL"/>
              </w:rPr>
              <w:t>2016</w:t>
            </w:r>
          </w:p>
        </w:tc>
      </w:tr>
      <w:tr w:rsidR="00F52EEF" w:rsidRPr="00F52EEF" w14:paraId="6B3C7057" w14:textId="77777777" w:rsidTr="00E44DDF">
        <w:tc>
          <w:tcPr>
            <w:tcW w:w="1636" w:type="dxa"/>
          </w:tcPr>
          <w:p w14:paraId="1222A53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56289966"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200" w:type="dxa"/>
          </w:tcPr>
          <w:p w14:paraId="6E91D244"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6170695F" w14:textId="77777777" w:rsidTr="00E44DDF">
        <w:tc>
          <w:tcPr>
            <w:tcW w:w="1636" w:type="dxa"/>
          </w:tcPr>
          <w:p w14:paraId="08AE9A5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2D63C244"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200" w:type="dxa"/>
          </w:tcPr>
          <w:p w14:paraId="67206931"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5F7958D6" w14:textId="77777777" w:rsidTr="00E44DDF">
        <w:tc>
          <w:tcPr>
            <w:tcW w:w="1636" w:type="dxa"/>
          </w:tcPr>
          <w:p w14:paraId="308742E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 ateliér Digitální design, FMK</w:t>
            </w:r>
          </w:p>
        </w:tc>
        <w:tc>
          <w:tcPr>
            <w:tcW w:w="6237" w:type="dxa"/>
          </w:tcPr>
          <w:p w14:paraId="501F104E"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200" w:type="dxa"/>
          </w:tcPr>
          <w:p w14:paraId="52C15F7E"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44880B06" w14:textId="77777777" w:rsidTr="00E44DDF">
        <w:tc>
          <w:tcPr>
            <w:tcW w:w="1636" w:type="dxa"/>
          </w:tcPr>
          <w:p w14:paraId="4D51F17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5BA864E0"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Smlouva o dílo – V-podlahy – Kvalitativní výzkum řemeslníků na trhu B2B (celková výše 120.000,-)</w:t>
            </w:r>
          </w:p>
        </w:tc>
        <w:tc>
          <w:tcPr>
            <w:tcW w:w="1200" w:type="dxa"/>
          </w:tcPr>
          <w:p w14:paraId="6632C3A2"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5CB6CA8D" w14:textId="77777777" w:rsidTr="00E44DDF">
        <w:tc>
          <w:tcPr>
            <w:tcW w:w="1636" w:type="dxa"/>
          </w:tcPr>
          <w:p w14:paraId="321BB19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6B796BA3"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Smlouva o poskytnutí služeb - Zajištění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1200" w:type="dxa"/>
          </w:tcPr>
          <w:p w14:paraId="2C232E5F"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2019-2021</w:t>
            </w:r>
          </w:p>
        </w:tc>
      </w:tr>
    </w:tbl>
    <w:p w14:paraId="6B856D78" w14:textId="77777777" w:rsidR="00F52EEF" w:rsidRPr="00F52EEF" w:rsidRDefault="00F52EEF" w:rsidP="00935F76">
      <w:pPr>
        <w:pStyle w:val="Normlnweb"/>
        <w:tabs>
          <w:tab w:val="left" w:pos="567"/>
        </w:tabs>
        <w:spacing w:before="0" w:beforeAutospacing="0" w:after="0" w:afterAutospacing="0" w:line="276" w:lineRule="auto"/>
        <w:rPr>
          <w:rFonts w:asciiTheme="minorHAnsi" w:hAnsiTheme="minorHAnsi" w:cstheme="minorHAnsi"/>
          <w:sz w:val="22"/>
          <w:szCs w:val="22"/>
          <w:highlight w:val="green"/>
        </w:rPr>
      </w:pPr>
    </w:p>
    <w:p w14:paraId="78C58429" w14:textId="77777777" w:rsidR="00F52EEF" w:rsidRPr="00F52EEF" w:rsidRDefault="00F52EEF" w:rsidP="00935F76">
      <w:pPr>
        <w:pStyle w:val="Normlnweb"/>
        <w:tabs>
          <w:tab w:val="left" w:pos="567"/>
        </w:tabs>
        <w:spacing w:before="0" w:beforeAutospacing="0" w:after="0" w:afterAutospacing="0" w:line="276" w:lineRule="auto"/>
        <w:ind w:left="284"/>
        <w:rPr>
          <w:rFonts w:asciiTheme="minorHAnsi" w:hAnsiTheme="minorHAnsi" w:cstheme="minorHAnsi"/>
          <w:sz w:val="22"/>
          <w:szCs w:val="22"/>
          <w:highlight w:val="green"/>
        </w:rPr>
      </w:pPr>
    </w:p>
    <w:p w14:paraId="4C6C0491" w14:textId="77777777" w:rsidR="00F52EEF" w:rsidRPr="00742FA1" w:rsidRDefault="00F52EEF" w:rsidP="00935F76">
      <w:pPr>
        <w:tabs>
          <w:tab w:val="left" w:pos="567"/>
        </w:tabs>
        <w:spacing w:line="276" w:lineRule="auto"/>
        <w:jc w:val="both"/>
        <w:rPr>
          <w:rFonts w:asciiTheme="minorHAnsi" w:hAnsiTheme="minorHAnsi" w:cstheme="minorHAnsi"/>
          <w:b/>
          <w:sz w:val="22"/>
        </w:rPr>
      </w:pPr>
      <w:r w:rsidRPr="00742FA1">
        <w:rPr>
          <w:rFonts w:asciiTheme="minorHAnsi" w:hAnsiTheme="minorHAnsi" w:cstheme="minorHAnsi"/>
          <w:b/>
          <w:sz w:val="22"/>
        </w:rPr>
        <w:t>FMK dále spolupracuje s regionálními samosprávami a významnými institucemi v regionu:</w:t>
      </w:r>
    </w:p>
    <w:p w14:paraId="66F80943" w14:textId="77777777" w:rsidR="00F52EEF" w:rsidRPr="00F52EEF" w:rsidRDefault="00F52EEF" w:rsidP="004A7921">
      <w:pPr>
        <w:pStyle w:val="Odstavecseseznamem"/>
        <w:numPr>
          <w:ilvl w:val="0"/>
          <w:numId w:val="10"/>
        </w:numPr>
        <w:tabs>
          <w:tab w:val="left" w:pos="567"/>
        </w:tabs>
        <w:spacing w:after="0" w:line="276" w:lineRule="auto"/>
        <w:ind w:left="284" w:firstLine="0"/>
        <w:rPr>
          <w:rFonts w:asciiTheme="minorHAnsi" w:hAnsiTheme="minorHAnsi" w:cstheme="minorHAnsi"/>
          <w:sz w:val="22"/>
          <w:szCs w:val="22"/>
        </w:rPr>
      </w:pPr>
      <w:r w:rsidRPr="00F52EEF">
        <w:rPr>
          <w:rFonts w:asciiTheme="minorHAnsi" w:hAnsiTheme="minorHAnsi" w:cstheme="minorHAnsi"/>
          <w:sz w:val="22"/>
          <w:szCs w:val="22"/>
        </w:rPr>
        <w:t>Dny českoněmecké kultury v Drážďanech - Kultur forum Dresden - riesa efau - realizace celofakultní výstavy Wasser Halt! / Save Water! / Zadrž vodu! – spolupráce se Zlínským krajem.</w:t>
      </w:r>
    </w:p>
    <w:p w14:paraId="54884055" w14:textId="77777777" w:rsidR="00F52EEF" w:rsidRPr="00F52EEF" w:rsidRDefault="00F52EEF" w:rsidP="004A7921">
      <w:pPr>
        <w:pStyle w:val="Odstavecseseznamem"/>
        <w:widowControl w:val="0"/>
        <w:numPr>
          <w:ilvl w:val="0"/>
          <w:numId w:val="10"/>
        </w:numPr>
        <w:tabs>
          <w:tab w:val="left" w:pos="567"/>
        </w:tabs>
        <w:autoSpaceDE w:val="0"/>
        <w:autoSpaceDN w:val="0"/>
        <w:adjustRightInd w:val="0"/>
        <w:spacing w:after="0" w:line="276" w:lineRule="auto"/>
        <w:ind w:left="284" w:firstLine="0"/>
        <w:rPr>
          <w:rFonts w:asciiTheme="minorHAnsi" w:hAnsiTheme="minorHAnsi" w:cstheme="minorHAnsi"/>
          <w:sz w:val="22"/>
          <w:szCs w:val="22"/>
        </w:rPr>
      </w:pPr>
      <w:r w:rsidRPr="00F52EEF">
        <w:rPr>
          <w:rFonts w:asciiTheme="minorHAnsi" w:hAnsiTheme="minorHAnsi" w:cstheme="minorHAnsi"/>
          <w:sz w:val="22"/>
          <w:szCs w:val="22"/>
        </w:rPr>
        <w:t>Voda pro všechny – projekt pod záštitou Ministerstva životního prostřední ČR - ve spolupráci s firmami KOMA Modular, Kovárna VIVA, Město Zlín, mmcité, gymnázium…</w:t>
      </w:r>
    </w:p>
    <w:p w14:paraId="0A18D36D" w14:textId="1C9B07D9" w:rsidR="00F52EEF" w:rsidRPr="00F52EEF" w:rsidRDefault="00132BED" w:rsidP="004A7921">
      <w:pPr>
        <w:pStyle w:val="Odstavecseseznamem"/>
        <w:widowControl w:val="0"/>
        <w:numPr>
          <w:ilvl w:val="0"/>
          <w:numId w:val="10"/>
        </w:numPr>
        <w:tabs>
          <w:tab w:val="left" w:pos="567"/>
        </w:tabs>
        <w:autoSpaceDE w:val="0"/>
        <w:autoSpaceDN w:val="0"/>
        <w:adjustRightInd w:val="0"/>
        <w:spacing w:after="0" w:line="276" w:lineRule="auto"/>
        <w:ind w:left="284" w:firstLine="0"/>
        <w:rPr>
          <w:rFonts w:asciiTheme="minorHAnsi" w:hAnsiTheme="minorHAnsi" w:cstheme="minorHAnsi"/>
          <w:sz w:val="22"/>
          <w:szCs w:val="22"/>
        </w:rPr>
      </w:pPr>
      <w:r>
        <w:rPr>
          <w:rFonts w:asciiTheme="minorHAnsi" w:hAnsiTheme="minorHAnsi" w:cstheme="minorHAnsi"/>
          <w:sz w:val="22"/>
          <w:szCs w:val="22"/>
        </w:rPr>
        <w:lastRenderedPageBreak/>
        <w:t>O</w:t>
      </w:r>
      <w:r w:rsidR="00F52EEF" w:rsidRPr="00F52EEF">
        <w:rPr>
          <w:rFonts w:asciiTheme="minorHAnsi" w:hAnsiTheme="minorHAnsi" w:cstheme="minorHAnsi"/>
          <w:sz w:val="22"/>
          <w:szCs w:val="22"/>
        </w:rPr>
        <w:t>d října 2019 budou pedagogové ÚMK lektorovat 16 odborných školení pro starosty, zastupitele a zaměstnance obcí Mikroregionu Slušovicko, přičemž tato zakázka je vyústěním dlouhodobé spolupráce s Mikroregionem.</w:t>
      </w:r>
    </w:p>
    <w:p w14:paraId="7573A834" w14:textId="77777777" w:rsidR="00F52EEF" w:rsidRPr="00F52EEF" w:rsidRDefault="00F52EEF" w:rsidP="00935F76">
      <w:pPr>
        <w:pStyle w:val="Normlnweb"/>
        <w:tabs>
          <w:tab w:val="left" w:pos="567"/>
        </w:tabs>
        <w:spacing w:before="0" w:beforeAutospacing="0" w:after="0" w:afterAutospacing="0" w:line="276" w:lineRule="auto"/>
        <w:ind w:left="284"/>
        <w:rPr>
          <w:rFonts w:asciiTheme="minorHAnsi" w:hAnsiTheme="minorHAnsi" w:cstheme="minorHAnsi"/>
          <w:sz w:val="22"/>
          <w:szCs w:val="22"/>
        </w:rPr>
      </w:pPr>
    </w:p>
    <w:p w14:paraId="7108C827" w14:textId="77777777" w:rsidR="00F52EEF" w:rsidRPr="00F52EEF" w:rsidRDefault="00F52EEF" w:rsidP="00935F76">
      <w:pPr>
        <w:pStyle w:val="Odstavecseseznamem"/>
        <w:tabs>
          <w:tab w:val="left" w:pos="567"/>
        </w:tabs>
        <w:spacing w:line="276" w:lineRule="auto"/>
        <w:ind w:left="284"/>
        <w:contextualSpacing w:val="0"/>
        <w:rPr>
          <w:rFonts w:asciiTheme="minorHAnsi" w:hAnsiTheme="minorHAnsi" w:cstheme="minorHAnsi"/>
          <w:sz w:val="22"/>
          <w:szCs w:val="22"/>
        </w:rPr>
      </w:pPr>
      <w:r w:rsidRPr="00F52EEF">
        <w:rPr>
          <w:rFonts w:asciiTheme="minorHAnsi" w:hAnsiTheme="minorHAnsi" w:cstheme="minorHAnsi"/>
          <w:sz w:val="22"/>
          <w:szCs w:val="22"/>
        </w:rPr>
        <w:t xml:space="preserve">FMK je řešitelem a spoluřešitelem projektů zaměřených na spolupráci s praxí. Širokou spolupráci s praxí představoval projekt „Kooperace vysokého školství, veřejné správy, podnikatelského a neziskového sektoru pro socioekonomický rozvoj regionu“ podpořený v rámci Operačního programu Lidské zdroje a zaměstnanost (do konce r. 2013). Partnerství mezi sektory bylo zastoupeno představiteli měst, krajské samosprávy, hospodářské komory, úřadu práce, univerzity a asociace neziskových organizací. Cílem projektu bylo vytvořit model komunikační strategie sektorů, využít zahraničních zkušeností a nastavit procesy směřující k rozvoji regionu. </w:t>
      </w:r>
    </w:p>
    <w:p w14:paraId="78F36458" w14:textId="77777777" w:rsidR="00F52EEF" w:rsidRPr="00132BED" w:rsidRDefault="00F52EEF" w:rsidP="00935F76">
      <w:pPr>
        <w:pStyle w:val="Normlnweb"/>
        <w:tabs>
          <w:tab w:val="left" w:pos="567"/>
        </w:tabs>
        <w:spacing w:before="0" w:beforeAutospacing="0" w:after="120" w:afterAutospacing="0" w:line="276" w:lineRule="auto"/>
        <w:ind w:left="284"/>
        <w:jc w:val="both"/>
        <w:rPr>
          <w:rFonts w:asciiTheme="minorHAnsi" w:hAnsiTheme="minorHAnsi" w:cstheme="minorHAnsi"/>
          <w:sz w:val="22"/>
          <w:szCs w:val="22"/>
        </w:rPr>
      </w:pPr>
      <w:r w:rsidRPr="00132BED">
        <w:rPr>
          <w:rFonts w:asciiTheme="minorHAnsi" w:hAnsiTheme="minorHAnsi" w:cstheme="minorHAnsi"/>
          <w:sz w:val="22"/>
          <w:szCs w:val="22"/>
        </w:rPr>
        <w:t>FMK vyvíjí úsilí směřující k aktivní spolupráci s firmami a klastrovými subjekty, hledají se společné projekty a možnosti spolupráce s cílem rozvíjet kreativní průmysly ve Zlínském kraji. Vazba na Zlínský kreativní klastr</w:t>
      </w:r>
      <w:r w:rsidRPr="00132BED">
        <w:rPr>
          <w:rStyle w:val="Znakapoznpodarou"/>
          <w:rFonts w:asciiTheme="minorHAnsi" w:hAnsiTheme="minorHAnsi" w:cstheme="minorHAnsi"/>
          <w:sz w:val="22"/>
          <w:szCs w:val="22"/>
        </w:rPr>
        <w:footnoteReference w:id="38"/>
      </w:r>
      <w:r w:rsidRPr="00132BED">
        <w:rPr>
          <w:rFonts w:asciiTheme="minorHAnsi" w:hAnsiTheme="minorHAnsi" w:cstheme="minorHAnsi"/>
          <w:sz w:val="22"/>
          <w:szCs w:val="22"/>
        </w:rPr>
        <w:t xml:space="preserve">, kterého je FMK také členem, přináší řadu příležitostí v oblasti mezinárodní spolupráce a účasti na projektech. V rámci projektu Visegrad Urban Creativity Cluster Network (od r. 2016) se pracovníci fakulty i doktorandi účastnili studijních cest zaměřených na spolupráci s praxí v kreativních odvětvích do Krakowa, Budapešti, Košic a ukrajinského Rivne. </w:t>
      </w:r>
    </w:p>
    <w:p w14:paraId="2C5D7EA1" w14:textId="31EC1A00" w:rsidR="00F52EEF" w:rsidRPr="00132BED" w:rsidRDefault="00F52EEF" w:rsidP="00935F76">
      <w:pPr>
        <w:tabs>
          <w:tab w:val="left" w:pos="567"/>
        </w:tabs>
        <w:spacing w:after="120" w:line="276" w:lineRule="auto"/>
        <w:ind w:left="284"/>
        <w:jc w:val="both"/>
        <w:rPr>
          <w:rFonts w:asciiTheme="minorHAnsi" w:hAnsiTheme="minorHAnsi" w:cstheme="minorHAnsi"/>
          <w:sz w:val="22"/>
          <w:szCs w:val="22"/>
        </w:rPr>
      </w:pPr>
      <w:r w:rsidRPr="00132BED">
        <w:rPr>
          <w:rFonts w:asciiTheme="minorHAnsi" w:hAnsiTheme="minorHAnsi" w:cstheme="minorHAnsi"/>
          <w:sz w:val="22"/>
          <w:szCs w:val="22"/>
        </w:rPr>
        <w:t>FMK je rovněž členem odborných institucí v oboru marketingu a marketingov</w:t>
      </w:r>
      <w:ins w:id="6220" w:author="Radim Bačuvčík" w:date="2020-02-06T10:53:00Z">
        <w:r w:rsidR="00A204BE">
          <w:rPr>
            <w:rFonts w:asciiTheme="minorHAnsi" w:hAnsiTheme="minorHAnsi" w:cstheme="minorHAnsi"/>
            <w:sz w:val="22"/>
            <w:szCs w:val="22"/>
          </w:rPr>
          <w:t>é</w:t>
        </w:r>
      </w:ins>
      <w:del w:id="6221" w:author="Radim Bačuvčík" w:date="2020-02-06T10:53:00Z">
        <w:r w:rsidRPr="00132BED" w:rsidDel="00A204BE">
          <w:rPr>
            <w:rFonts w:asciiTheme="minorHAnsi" w:hAnsiTheme="minorHAnsi" w:cstheme="minorHAnsi"/>
            <w:sz w:val="22"/>
            <w:szCs w:val="22"/>
          </w:rPr>
          <w:delText>ých</w:delText>
        </w:r>
      </w:del>
      <w:r w:rsidRPr="00132BED">
        <w:rPr>
          <w:rFonts w:asciiTheme="minorHAnsi" w:hAnsiTheme="minorHAnsi" w:cstheme="minorHAnsi"/>
          <w:sz w:val="22"/>
          <w:szCs w:val="22"/>
        </w:rPr>
        <w:t xml:space="preserve"> komunikac</w:t>
      </w:r>
      <w:ins w:id="6222" w:author="Radim Bačuvčík" w:date="2020-02-06T10:53:00Z">
        <w:r w:rsidR="00A204BE">
          <w:rPr>
            <w:rFonts w:asciiTheme="minorHAnsi" w:hAnsiTheme="minorHAnsi" w:cstheme="minorHAnsi"/>
            <w:sz w:val="22"/>
            <w:szCs w:val="22"/>
          </w:rPr>
          <w:t>e</w:t>
        </w:r>
      </w:ins>
      <w:del w:id="6223" w:author="Radim Bačuvčík" w:date="2020-02-06T10:53:00Z">
        <w:r w:rsidRPr="00132BED" w:rsidDel="00A204BE">
          <w:rPr>
            <w:rFonts w:asciiTheme="minorHAnsi" w:hAnsiTheme="minorHAnsi" w:cstheme="minorHAnsi"/>
            <w:sz w:val="22"/>
            <w:szCs w:val="22"/>
          </w:rPr>
          <w:delText>í</w:delText>
        </w:r>
      </w:del>
      <w:r w:rsidRPr="00132BED">
        <w:rPr>
          <w:rFonts w:asciiTheme="minorHAnsi" w:hAnsiTheme="minorHAnsi" w:cstheme="minorHAnsi"/>
          <w:sz w:val="22"/>
          <w:szCs w:val="22"/>
        </w:rPr>
        <w:t>:</w:t>
      </w:r>
    </w:p>
    <w:p w14:paraId="19CFA74E" w14:textId="77777777" w:rsidR="00F52EEF" w:rsidRPr="00132BED" w:rsidRDefault="00F52EEF" w:rsidP="00935F76">
      <w:pPr>
        <w:tabs>
          <w:tab w:val="left" w:pos="567"/>
        </w:tabs>
        <w:spacing w:after="120" w:line="276" w:lineRule="auto"/>
        <w:ind w:left="284"/>
        <w:jc w:val="both"/>
        <w:rPr>
          <w:rFonts w:asciiTheme="minorHAnsi" w:hAnsiTheme="minorHAnsi" w:cstheme="minorHAnsi"/>
          <w:sz w:val="22"/>
          <w:szCs w:val="22"/>
        </w:rPr>
      </w:pPr>
      <w:r w:rsidRPr="00132BED">
        <w:rPr>
          <w:rFonts w:asciiTheme="minorHAnsi" w:hAnsiTheme="minorHAnsi" w:cstheme="minorHAnsi"/>
          <w:sz w:val="22"/>
          <w:szCs w:val="22"/>
        </w:rPr>
        <w:t>a)  POPAI CENTRAL EUROPE</w:t>
      </w:r>
    </w:p>
    <w:p w14:paraId="4E521362" w14:textId="77777777" w:rsidR="00F52EEF" w:rsidRPr="00132BED" w:rsidRDefault="00F52EEF" w:rsidP="00935F76">
      <w:pPr>
        <w:tabs>
          <w:tab w:val="left" w:pos="567"/>
        </w:tabs>
        <w:spacing w:after="120" w:line="276" w:lineRule="auto"/>
        <w:ind w:left="284"/>
        <w:jc w:val="both"/>
        <w:rPr>
          <w:rFonts w:asciiTheme="minorHAnsi" w:hAnsiTheme="minorHAnsi" w:cstheme="minorHAnsi"/>
          <w:color w:val="000000"/>
          <w:sz w:val="22"/>
          <w:szCs w:val="22"/>
          <w:shd w:val="clear" w:color="auto" w:fill="FFFFFF"/>
        </w:rPr>
      </w:pPr>
      <w:r w:rsidRPr="00132BED">
        <w:rPr>
          <w:rFonts w:asciiTheme="minorHAnsi" w:hAnsiTheme="minorHAnsi" w:cstheme="minorHAnsi"/>
          <w:sz w:val="22"/>
          <w:szCs w:val="22"/>
        </w:rPr>
        <w:t>b) Česká marketingová společnost (ČMS)</w:t>
      </w:r>
    </w:p>
    <w:p w14:paraId="3DBE6B59" w14:textId="77777777" w:rsidR="00F52EEF" w:rsidRPr="00132BED" w:rsidRDefault="00F52EEF" w:rsidP="00935F76">
      <w:pPr>
        <w:tabs>
          <w:tab w:val="left" w:pos="567"/>
        </w:tabs>
        <w:spacing w:after="120" w:line="276" w:lineRule="auto"/>
        <w:ind w:left="284"/>
        <w:jc w:val="both"/>
        <w:rPr>
          <w:rFonts w:asciiTheme="minorHAnsi" w:hAnsiTheme="minorHAnsi" w:cstheme="minorHAnsi"/>
          <w:sz w:val="22"/>
          <w:szCs w:val="22"/>
          <w:shd w:val="clear" w:color="auto" w:fill="FFFFFF"/>
        </w:rPr>
      </w:pPr>
      <w:r w:rsidRPr="00132BED">
        <w:rPr>
          <w:rFonts w:asciiTheme="minorHAnsi" w:hAnsiTheme="minorHAnsi" w:cstheme="minorHAnsi"/>
          <w:sz w:val="22"/>
          <w:szCs w:val="22"/>
          <w:shd w:val="clear" w:color="auto" w:fill="FFFFFF"/>
        </w:rPr>
        <w:t>c) Sdružení pro rozhlasovou tvorbu (SRT)</w:t>
      </w:r>
    </w:p>
    <w:p w14:paraId="4D28F984" w14:textId="77AD2287" w:rsidR="00F52EEF" w:rsidRPr="00132BED" w:rsidRDefault="00F52EEF" w:rsidP="00935F76">
      <w:pPr>
        <w:tabs>
          <w:tab w:val="left" w:pos="567"/>
        </w:tabs>
        <w:spacing w:after="120" w:line="276" w:lineRule="auto"/>
        <w:ind w:left="284"/>
        <w:jc w:val="both"/>
        <w:rPr>
          <w:rFonts w:asciiTheme="minorHAnsi" w:hAnsiTheme="minorHAnsi" w:cstheme="minorHAnsi"/>
          <w:sz w:val="22"/>
          <w:szCs w:val="22"/>
          <w:shd w:val="clear" w:color="auto" w:fill="FFFFFF"/>
        </w:rPr>
      </w:pPr>
      <w:r w:rsidRPr="00132BED">
        <w:rPr>
          <w:rFonts w:asciiTheme="minorHAnsi" w:hAnsiTheme="minorHAnsi" w:cstheme="minorHAnsi"/>
          <w:sz w:val="22"/>
          <w:szCs w:val="22"/>
          <w:shd w:val="clear" w:color="auto" w:fill="FFFFFF"/>
        </w:rPr>
        <w:t>Oblast členství v odborných institucích je v současné době nedostačující. Je potřebné, aby se pedagogové ÚMK více zapojovali do hodnocení mezinárodních soutěží, stávali se aktivními členy odborných institucí a do budoucna rozvíjeli i tuto oblast, která zvyšuje kredit celého oboru.</w:t>
      </w:r>
    </w:p>
    <w:p w14:paraId="37F92208" w14:textId="77777777" w:rsidR="00F52EEF" w:rsidRPr="00132BED" w:rsidRDefault="00F52EEF" w:rsidP="00935F76">
      <w:pPr>
        <w:tabs>
          <w:tab w:val="left" w:pos="567"/>
        </w:tabs>
        <w:spacing w:line="276" w:lineRule="auto"/>
        <w:ind w:left="284"/>
        <w:jc w:val="both"/>
        <w:rPr>
          <w:rFonts w:asciiTheme="minorHAnsi" w:hAnsiTheme="minorHAnsi" w:cstheme="minorHAnsi"/>
          <w:sz w:val="22"/>
          <w:szCs w:val="22"/>
        </w:rPr>
      </w:pPr>
      <w:r w:rsidRPr="00132BED">
        <w:rPr>
          <w:rFonts w:asciiTheme="minorHAnsi" w:hAnsiTheme="minorHAnsi" w:cstheme="minorHAnsi"/>
          <w:sz w:val="22"/>
          <w:szCs w:val="22"/>
        </w:rPr>
        <w:t xml:space="preserve">V rámci třetí role univerzity jsou organizovány kurzy celoživotního vzdělávání, jejichž význam a dopad na rozvoj studijního programu trvale roste. V této oblasti je vysoký potenciál rozvoje, například vytvoření nabídky odborných seminářů pro firmy, které koncept celoživotního vzdělávání zaměstnanců stále častěji zařazují do vlastního strategického řízení. Tyto aktivity jsou součástí zodpovědnosti, chápané ve vztahu k vnějšímu prostředí a jsou současně kritériem budování pozitivní image studijního programu a celé FMK. V kontextu veřejné role univerzity jsou v rámci ÚMK organizovány studentské projekty zaměřené na podporu neziskových organizací. Studenti v rámci těchto projektů pomáhají konkrétním lidem, kteří pomoc potřebují, spolupracují s neziskovými organizacemi na místní i celostátní úrovni, v rámci fundraisingu získávají finanční, materiální i lidskou podporu těmto neziskovým organizacím a projektům. Tímto výrazně naplňují roli univerzity v jejím celospolečenském významu. </w:t>
      </w:r>
    </w:p>
    <w:p w14:paraId="6B9B6804" w14:textId="77777777" w:rsidR="00F52EEF" w:rsidRPr="00F52EEF" w:rsidRDefault="00F52EEF" w:rsidP="00935F76">
      <w:pPr>
        <w:pStyle w:val="Nadpis3"/>
        <w:tabs>
          <w:tab w:val="left" w:pos="567"/>
        </w:tabs>
        <w:spacing w:before="120" w:after="120"/>
        <w:rPr>
          <w:rFonts w:asciiTheme="minorHAnsi" w:hAnsiTheme="minorHAnsi" w:cstheme="minorHAnsi"/>
        </w:rPr>
      </w:pPr>
    </w:p>
    <w:p w14:paraId="43F25CDC"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Mezinárodní rozměr studijního programu</w:t>
      </w:r>
    </w:p>
    <w:p w14:paraId="43E1440E"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2.3</w:t>
      </w:r>
    </w:p>
    <w:p w14:paraId="33FCA8A6" w14:textId="77777777" w:rsidR="00F52EEF" w:rsidRPr="00132BED" w:rsidRDefault="00F52EEF" w:rsidP="00132BED">
      <w:pPr>
        <w:widowControl w:val="0"/>
        <w:tabs>
          <w:tab w:val="left" w:pos="567"/>
        </w:tabs>
        <w:autoSpaceDE w:val="0"/>
        <w:autoSpaceDN w:val="0"/>
        <w:adjustRightInd w:val="0"/>
        <w:snapToGrid w:val="0"/>
        <w:spacing w:after="120"/>
        <w:ind w:left="284"/>
        <w:jc w:val="both"/>
        <w:rPr>
          <w:rFonts w:asciiTheme="minorHAnsi" w:hAnsiTheme="minorHAnsi" w:cstheme="minorHAnsi"/>
          <w:color w:val="000000"/>
          <w:sz w:val="22"/>
          <w:szCs w:val="22"/>
        </w:rPr>
      </w:pPr>
      <w:r w:rsidRPr="00132BED">
        <w:rPr>
          <w:rFonts w:asciiTheme="minorHAnsi" w:hAnsiTheme="minorHAnsi" w:cstheme="minorHAnsi"/>
          <w:color w:val="000000"/>
          <w:sz w:val="22"/>
          <w:szCs w:val="22"/>
        </w:rPr>
        <w:t xml:space="preserve">Internacionalizace studijních programů je jedním z prioritních cílů UTB ve Zlíně, což je zakotveno i v Plánu realizace Strategického záměru vzdělávací a tvůrčí činnosti UTB ve Zlíně. Cílem je, aby studenti bakalářských, magisterských i doktorských studijních programů byli v rámci svého studia vysíláni na studijní pobyt nebo stáž v zahraničí trvající alespoň 14 dnů. Podporu má rovněž mezinárodní </w:t>
      </w:r>
      <w:r w:rsidRPr="00132BED">
        <w:rPr>
          <w:rFonts w:asciiTheme="minorHAnsi" w:hAnsiTheme="minorHAnsi" w:cstheme="minorHAnsi"/>
          <w:color w:val="000000"/>
          <w:sz w:val="22"/>
          <w:szCs w:val="22"/>
        </w:rPr>
        <w:lastRenderedPageBreak/>
        <w:t xml:space="preserve">výměna akademických pracovníků. </w:t>
      </w:r>
    </w:p>
    <w:p w14:paraId="7EDEC0CB" w14:textId="77777777" w:rsidR="00F52EEF" w:rsidRPr="00132BED" w:rsidRDefault="00F52EEF" w:rsidP="00132BED">
      <w:pPr>
        <w:shd w:val="clear" w:color="auto" w:fill="FFFFFF"/>
        <w:tabs>
          <w:tab w:val="left" w:pos="365"/>
          <w:tab w:val="left" w:pos="567"/>
        </w:tabs>
        <w:spacing w:after="120"/>
        <w:ind w:left="284" w:firstLine="1"/>
        <w:jc w:val="both"/>
        <w:rPr>
          <w:rFonts w:asciiTheme="minorHAnsi" w:hAnsiTheme="minorHAnsi" w:cstheme="minorHAnsi"/>
          <w:spacing w:val="-3"/>
          <w:sz w:val="22"/>
          <w:szCs w:val="22"/>
        </w:rPr>
      </w:pPr>
      <w:r w:rsidRPr="00132BED">
        <w:rPr>
          <w:rFonts w:asciiTheme="minorHAnsi" w:hAnsiTheme="minorHAnsi" w:cstheme="minorHAnsi"/>
          <w:sz w:val="22"/>
          <w:szCs w:val="22"/>
        </w:rPr>
        <w:t>Fakulta multimediálních komunikací</w:t>
      </w:r>
      <w:r w:rsidRPr="00132BED">
        <w:rPr>
          <w:rFonts w:asciiTheme="minorHAnsi" w:hAnsiTheme="minorHAnsi" w:cstheme="minorHAnsi"/>
          <w:spacing w:val="-3"/>
          <w:sz w:val="22"/>
          <w:szCs w:val="22"/>
        </w:rPr>
        <w:t xml:space="preserve"> považuje aktivity týkající se mezinárodní mobility studentů a akademických pracovníků za vysoce prioritní a vnímá je jako klíčové při svém dalším kvalitativním rozvoji. V současné době má FMK uzavřeno 75 bilaterálních smluv</w:t>
      </w:r>
      <w:r w:rsidRPr="00132BED">
        <w:rPr>
          <w:rStyle w:val="Znakapoznpodarou"/>
          <w:rFonts w:asciiTheme="minorHAnsi" w:hAnsiTheme="minorHAnsi" w:cstheme="minorHAnsi"/>
          <w:spacing w:val="-3"/>
          <w:sz w:val="22"/>
          <w:szCs w:val="22"/>
        </w:rPr>
        <w:footnoteReference w:id="39"/>
      </w:r>
      <w:r w:rsidRPr="00132BED">
        <w:rPr>
          <w:rFonts w:asciiTheme="minorHAnsi" w:hAnsiTheme="minorHAnsi" w:cstheme="minorHAnsi"/>
          <w:spacing w:val="-3"/>
          <w:sz w:val="22"/>
          <w:szCs w:val="22"/>
        </w:rPr>
        <w:t xml:space="preserve"> v rámci programu Erasmus+, mimo to aktivně spolupracuje se 2 vysokoškolskými pracovišti ve Švýcarské konfederaci. </w:t>
      </w:r>
    </w:p>
    <w:p w14:paraId="42971971" w14:textId="3C73F74D" w:rsidR="00F52EEF" w:rsidRPr="00132BED" w:rsidRDefault="00F52EEF" w:rsidP="00132BED">
      <w:pPr>
        <w:widowControl w:val="0"/>
        <w:tabs>
          <w:tab w:val="left" w:pos="567"/>
        </w:tabs>
        <w:autoSpaceDE w:val="0"/>
        <w:autoSpaceDN w:val="0"/>
        <w:adjustRightInd w:val="0"/>
        <w:snapToGrid w:val="0"/>
        <w:spacing w:after="120"/>
        <w:ind w:left="284" w:hanging="1"/>
        <w:jc w:val="both"/>
        <w:rPr>
          <w:rFonts w:asciiTheme="minorHAnsi" w:hAnsiTheme="minorHAnsi" w:cstheme="minorHAnsi"/>
          <w:color w:val="000000"/>
          <w:sz w:val="22"/>
          <w:szCs w:val="22"/>
        </w:rPr>
      </w:pPr>
      <w:r w:rsidRPr="00132BED">
        <w:rPr>
          <w:rFonts w:asciiTheme="minorHAnsi" w:hAnsiTheme="minorHAnsi" w:cstheme="minorHAnsi"/>
          <w:color w:val="000000"/>
          <w:sz w:val="22"/>
          <w:szCs w:val="22"/>
        </w:rPr>
        <w:t>Pracovníci Ústavu marketingových komunikací v současné době pracují na strategickém plánu rozvoje pracoviště v oblasti mezinárodní spolupráce. Jde o jednu ze současných priorit</w:t>
      </w:r>
      <w:r w:rsidR="002B2A5A">
        <w:rPr>
          <w:rFonts w:asciiTheme="minorHAnsi" w:hAnsiTheme="minorHAnsi" w:cstheme="minorHAnsi"/>
          <w:color w:val="000000"/>
          <w:sz w:val="22"/>
          <w:szCs w:val="22"/>
        </w:rPr>
        <w:t xml:space="preserve">, které v minulosti nebyl věnován dostatečný prostor. </w:t>
      </w:r>
      <w:r w:rsidRPr="00132BED">
        <w:rPr>
          <w:rFonts w:asciiTheme="minorHAnsi" w:hAnsiTheme="minorHAnsi" w:cstheme="minorHAnsi"/>
          <w:color w:val="000000"/>
          <w:sz w:val="22"/>
          <w:szCs w:val="22"/>
        </w:rPr>
        <w:t>V současné době je ÚMK personálně stabilizováno i o mladé vědce, kteří pod dohledem garanta studijního programu a na základě diskuzí na poradách ÚMK stanovují střednědobý plán rozvoje. Základní kostrou této strategi</w:t>
      </w:r>
      <w:r w:rsidR="00B233BB">
        <w:rPr>
          <w:rFonts w:asciiTheme="minorHAnsi" w:hAnsiTheme="minorHAnsi" w:cstheme="minorHAnsi"/>
          <w:color w:val="000000"/>
          <w:sz w:val="22"/>
          <w:szCs w:val="22"/>
        </w:rPr>
        <w:t>e</w:t>
      </w:r>
      <w:r w:rsidRPr="00132BED">
        <w:rPr>
          <w:rFonts w:asciiTheme="minorHAnsi" w:hAnsiTheme="minorHAnsi" w:cstheme="minorHAnsi"/>
          <w:color w:val="000000"/>
          <w:sz w:val="22"/>
          <w:szCs w:val="22"/>
        </w:rPr>
        <w:t xml:space="preserve"> by měly být tyto aktivity:</w:t>
      </w:r>
    </w:p>
    <w:p w14:paraId="39B7DAE5" w14:textId="77777777" w:rsidR="00F52EEF" w:rsidRPr="00132BED" w:rsidRDefault="00F52EEF" w:rsidP="004A7921">
      <w:pPr>
        <w:pStyle w:val="Odstavecseseznamem"/>
        <w:widowControl w:val="0"/>
        <w:numPr>
          <w:ilvl w:val="0"/>
          <w:numId w:val="17"/>
        </w:numPr>
        <w:tabs>
          <w:tab w:val="left" w:pos="567"/>
        </w:tabs>
        <w:autoSpaceDE w:val="0"/>
        <w:autoSpaceDN w:val="0"/>
        <w:adjustRightInd w:val="0"/>
        <w:snapToGrid w:val="0"/>
        <w:spacing w:line="240" w:lineRule="auto"/>
        <w:ind w:left="284" w:firstLine="0"/>
        <w:rPr>
          <w:rFonts w:asciiTheme="minorHAnsi" w:eastAsiaTheme="minorHAnsi" w:hAnsiTheme="minorHAnsi" w:cstheme="minorHAnsi"/>
          <w:color w:val="000000"/>
          <w:sz w:val="22"/>
          <w:szCs w:val="22"/>
        </w:rPr>
      </w:pPr>
      <w:r w:rsidRPr="00132BED">
        <w:rPr>
          <w:rFonts w:asciiTheme="minorHAnsi" w:hAnsiTheme="minorHAnsi" w:cstheme="minorHAnsi"/>
          <w:sz w:val="22"/>
          <w:szCs w:val="22"/>
        </w:rPr>
        <w:t xml:space="preserve">Pracovníci ÚMK budou aktivně využívat své účasti na odborných mezinárodních konferencích a kongresech, kde budou vyhledávat kontakty pro zapojení zahraničních partnerů do tvůrčí i vzdělávací činnosti. Zároveň budou využívat příkladů dobré praxe partnerských zahraničních institucí jako inspiraci ke zkvalitňování svých vlastních procesů a výsledků. Budou se zapojovat do projektů, které tyto organizace pořádají v evropském i mimoevropském kontextu. </w:t>
      </w:r>
    </w:p>
    <w:p w14:paraId="5D554AAC" w14:textId="77777777" w:rsidR="00F52EEF" w:rsidRPr="00132BED" w:rsidRDefault="00F52EEF" w:rsidP="004A7921">
      <w:pPr>
        <w:pStyle w:val="Odstavecseseznamem"/>
        <w:widowControl w:val="0"/>
        <w:numPr>
          <w:ilvl w:val="0"/>
          <w:numId w:val="17"/>
        </w:numPr>
        <w:tabs>
          <w:tab w:val="left" w:pos="567"/>
        </w:tabs>
        <w:autoSpaceDE w:val="0"/>
        <w:autoSpaceDN w:val="0"/>
        <w:adjustRightInd w:val="0"/>
        <w:spacing w:after="0" w:line="276" w:lineRule="auto"/>
        <w:ind w:left="284" w:firstLine="0"/>
        <w:rPr>
          <w:rFonts w:asciiTheme="minorHAnsi" w:hAnsiTheme="minorHAnsi" w:cstheme="minorHAnsi"/>
          <w:sz w:val="22"/>
          <w:szCs w:val="22"/>
        </w:rPr>
      </w:pPr>
      <w:r w:rsidRPr="00132BED">
        <w:rPr>
          <w:rFonts w:asciiTheme="minorHAnsi" w:hAnsiTheme="minorHAnsi" w:cstheme="minorHAnsi"/>
          <w:sz w:val="22"/>
          <w:szCs w:val="22"/>
        </w:rPr>
        <w:t>Pracovníci ÚMK budou pracovat na zvyšování kvality pedagogické činnosti ve studijních předmětech a celých studijních programech realizovaných v anglickém jazyce.</w:t>
      </w:r>
    </w:p>
    <w:p w14:paraId="2C1E8D44" w14:textId="07ACDD46" w:rsidR="00F52EEF" w:rsidRPr="00132BED" w:rsidRDefault="00F52EEF" w:rsidP="004A7921">
      <w:pPr>
        <w:pStyle w:val="Odstavecseseznamem"/>
        <w:widowControl w:val="0"/>
        <w:numPr>
          <w:ilvl w:val="0"/>
          <w:numId w:val="17"/>
        </w:numPr>
        <w:tabs>
          <w:tab w:val="left" w:pos="567"/>
        </w:tabs>
        <w:autoSpaceDE w:val="0"/>
        <w:autoSpaceDN w:val="0"/>
        <w:adjustRightInd w:val="0"/>
        <w:spacing w:after="0" w:line="276" w:lineRule="auto"/>
        <w:ind w:left="284" w:firstLine="0"/>
        <w:rPr>
          <w:rFonts w:asciiTheme="minorHAnsi" w:hAnsiTheme="minorHAnsi" w:cstheme="minorHAnsi"/>
          <w:sz w:val="22"/>
          <w:szCs w:val="22"/>
        </w:rPr>
      </w:pPr>
      <w:r w:rsidRPr="00132BED">
        <w:rPr>
          <w:rFonts w:asciiTheme="minorHAnsi" w:hAnsiTheme="minorHAnsi" w:cstheme="minorHAnsi"/>
          <w:sz w:val="22"/>
          <w:szCs w:val="22"/>
        </w:rPr>
        <w:t>Pracovníci ÚMK bud</w:t>
      </w:r>
      <w:r w:rsidR="00B233BB">
        <w:rPr>
          <w:rFonts w:asciiTheme="minorHAnsi" w:hAnsiTheme="minorHAnsi" w:cstheme="minorHAnsi"/>
          <w:sz w:val="22"/>
          <w:szCs w:val="22"/>
        </w:rPr>
        <w:t>ou</w:t>
      </w:r>
      <w:r w:rsidRPr="00132BED">
        <w:rPr>
          <w:rFonts w:asciiTheme="minorHAnsi" w:hAnsiTheme="minorHAnsi" w:cstheme="minorHAnsi"/>
          <w:sz w:val="22"/>
          <w:szCs w:val="22"/>
        </w:rPr>
        <w:t xml:space="preserve"> při aktivitách dotýkajících se internacionalizace dbát na dodržování pravidel trvalé udržitelnosti svých vzdělávacích činností (finančně, kapacitně, z hlediska lidských zdrojů i z hlediska kvality poskytovaných služeb).</w:t>
      </w:r>
    </w:p>
    <w:p w14:paraId="2B1E28F2" w14:textId="77777777" w:rsidR="00F52EEF" w:rsidRPr="00132BED" w:rsidRDefault="00F52EEF" w:rsidP="004A7921">
      <w:pPr>
        <w:pStyle w:val="Odstavecseseznamem"/>
        <w:widowControl w:val="0"/>
        <w:numPr>
          <w:ilvl w:val="0"/>
          <w:numId w:val="17"/>
        </w:numPr>
        <w:tabs>
          <w:tab w:val="left" w:pos="567"/>
        </w:tabs>
        <w:autoSpaceDE w:val="0"/>
        <w:autoSpaceDN w:val="0"/>
        <w:adjustRightInd w:val="0"/>
        <w:spacing w:after="0" w:line="276" w:lineRule="auto"/>
        <w:ind w:left="284" w:firstLine="0"/>
        <w:rPr>
          <w:rFonts w:asciiTheme="minorHAnsi" w:hAnsiTheme="minorHAnsi" w:cstheme="minorHAnsi"/>
          <w:sz w:val="22"/>
          <w:szCs w:val="22"/>
        </w:rPr>
      </w:pPr>
      <w:r w:rsidRPr="00132BED">
        <w:rPr>
          <w:rFonts w:asciiTheme="minorHAnsi" w:hAnsiTheme="minorHAnsi" w:cstheme="minorHAnsi"/>
          <w:sz w:val="22"/>
          <w:szCs w:val="22"/>
        </w:rPr>
        <w:t>Pracovníci ÚMK se primárně zaměří na spolupráci u škol, které nabízí stejné či oborově podobné studijní programy. V horizontu třech let chce ÚMK rozvíjet spolupráci s těmito školami hlavně v oblasti výzkumných projektů, vyměňování zkušenosti v tvůrčí oblasti a vzájemné inspirace.</w:t>
      </w:r>
    </w:p>
    <w:p w14:paraId="3F158B14" w14:textId="295F2C0C" w:rsidR="00F52EEF" w:rsidRPr="00132BED" w:rsidRDefault="00F52EEF" w:rsidP="004A7921">
      <w:pPr>
        <w:pStyle w:val="Odstavecseseznamem"/>
        <w:widowControl w:val="0"/>
        <w:numPr>
          <w:ilvl w:val="0"/>
          <w:numId w:val="17"/>
        </w:numPr>
        <w:tabs>
          <w:tab w:val="left" w:pos="567"/>
        </w:tabs>
        <w:autoSpaceDE w:val="0"/>
        <w:autoSpaceDN w:val="0"/>
        <w:adjustRightInd w:val="0"/>
        <w:spacing w:after="0" w:line="276" w:lineRule="auto"/>
        <w:ind w:left="284" w:firstLine="0"/>
        <w:rPr>
          <w:rFonts w:asciiTheme="minorHAnsi" w:hAnsiTheme="minorHAnsi" w:cstheme="minorHAnsi"/>
          <w:sz w:val="22"/>
          <w:szCs w:val="22"/>
        </w:rPr>
      </w:pPr>
      <w:r w:rsidRPr="00132BED">
        <w:rPr>
          <w:rFonts w:asciiTheme="minorHAnsi" w:hAnsiTheme="minorHAnsi" w:cstheme="minorHAnsi"/>
          <w:sz w:val="22"/>
          <w:szCs w:val="22"/>
        </w:rPr>
        <w:t xml:space="preserve">Pracovníci ÚMK budou aktivně vyhledávat možnosti zahraničních výjezdů v rámci </w:t>
      </w:r>
      <w:r w:rsidR="00B233BB">
        <w:rPr>
          <w:rFonts w:asciiTheme="minorHAnsi" w:hAnsiTheme="minorHAnsi" w:cstheme="minorHAnsi"/>
          <w:sz w:val="22"/>
          <w:szCs w:val="22"/>
        </w:rPr>
        <w:t xml:space="preserve">vzdělávacího programu </w:t>
      </w:r>
      <w:r w:rsidRPr="00132BED">
        <w:rPr>
          <w:rFonts w:asciiTheme="minorHAnsi" w:hAnsiTheme="minorHAnsi" w:cstheme="minorHAnsi"/>
          <w:sz w:val="22"/>
          <w:szCs w:val="22"/>
        </w:rPr>
        <w:t>Erasmus+ a minimálně 1 krát za 3 roky vyjedou na zahraniční spolupracující univerzitu.</w:t>
      </w:r>
    </w:p>
    <w:p w14:paraId="38855CD3" w14:textId="77777777" w:rsidR="00F52EEF" w:rsidRPr="00132BED" w:rsidRDefault="00F52EEF" w:rsidP="00935F76">
      <w:pPr>
        <w:tabs>
          <w:tab w:val="left" w:pos="567"/>
        </w:tabs>
        <w:spacing w:line="276" w:lineRule="auto"/>
        <w:ind w:left="284"/>
        <w:jc w:val="both"/>
        <w:rPr>
          <w:rFonts w:asciiTheme="minorHAnsi" w:hAnsiTheme="minorHAnsi" w:cstheme="minorHAnsi"/>
          <w:sz w:val="22"/>
          <w:szCs w:val="22"/>
        </w:rPr>
      </w:pPr>
    </w:p>
    <w:p w14:paraId="6F46ED55" w14:textId="77777777" w:rsidR="00F52EEF" w:rsidRPr="00132BED" w:rsidRDefault="00F52EEF" w:rsidP="00935F76">
      <w:pPr>
        <w:tabs>
          <w:tab w:val="left" w:pos="567"/>
        </w:tabs>
        <w:spacing w:line="276" w:lineRule="auto"/>
        <w:ind w:left="284"/>
        <w:jc w:val="both"/>
        <w:rPr>
          <w:rFonts w:asciiTheme="minorHAnsi" w:hAnsiTheme="minorHAnsi" w:cstheme="minorHAnsi"/>
          <w:sz w:val="22"/>
          <w:szCs w:val="22"/>
        </w:rPr>
      </w:pPr>
      <w:r w:rsidRPr="00132BED">
        <w:rPr>
          <w:rFonts w:asciiTheme="minorHAnsi" w:hAnsiTheme="minorHAnsi" w:cstheme="minorHAnsi"/>
          <w:sz w:val="22"/>
          <w:szCs w:val="22"/>
        </w:rPr>
        <w:t>Jako podpora těchto aktivit z hlediska vedení ÚMK bude sloužit rozšířená nabídka výuky angličtiny (pro zvyšování jazykové vybavenosti pedagogů), interní finanční motivační žebříček a individuální každoroční pohovory, které budou sloužit zároveň jako kontrolní nástroj pro stanovené cíle.</w:t>
      </w:r>
    </w:p>
    <w:p w14:paraId="0F0BB830" w14:textId="77777777" w:rsidR="00F52EEF" w:rsidRPr="00132BED" w:rsidRDefault="00F52EEF" w:rsidP="00935F76">
      <w:pPr>
        <w:tabs>
          <w:tab w:val="left" w:pos="365"/>
          <w:tab w:val="left" w:pos="567"/>
        </w:tabs>
        <w:spacing w:after="120" w:line="276" w:lineRule="auto"/>
        <w:ind w:left="426" w:hanging="426"/>
        <w:jc w:val="both"/>
        <w:rPr>
          <w:rFonts w:asciiTheme="minorHAnsi" w:hAnsiTheme="minorHAnsi" w:cstheme="minorHAnsi"/>
          <w:spacing w:val="-3"/>
          <w:sz w:val="22"/>
          <w:szCs w:val="22"/>
        </w:rPr>
      </w:pPr>
    </w:p>
    <w:p w14:paraId="4FA5C8E7" w14:textId="49AE35A9" w:rsidR="00F52EEF" w:rsidRPr="00132BED" w:rsidRDefault="00F52EEF" w:rsidP="00935F76">
      <w:pPr>
        <w:tabs>
          <w:tab w:val="left" w:pos="365"/>
          <w:tab w:val="left" w:pos="567"/>
        </w:tabs>
        <w:spacing w:after="120" w:line="276" w:lineRule="auto"/>
        <w:ind w:left="284"/>
        <w:jc w:val="both"/>
        <w:rPr>
          <w:rFonts w:asciiTheme="minorHAnsi" w:hAnsiTheme="minorHAnsi" w:cstheme="minorHAnsi"/>
          <w:spacing w:val="-3"/>
          <w:sz w:val="22"/>
          <w:szCs w:val="22"/>
        </w:rPr>
      </w:pPr>
      <w:r w:rsidRPr="00132BED">
        <w:rPr>
          <w:rFonts w:asciiTheme="minorHAnsi" w:hAnsiTheme="minorHAnsi" w:cstheme="minorHAnsi"/>
          <w:spacing w:val="-3"/>
          <w:sz w:val="22"/>
          <w:szCs w:val="22"/>
        </w:rPr>
        <w:t>Druhou důležitou oblastí mezinárodní spolupráce a obecně internationalizace studijního programu je zapojení studentů. Vedle semestrálních studijních stáží studenti studijního programu Marketingov</w:t>
      </w:r>
      <w:ins w:id="6224" w:author="Radim Bačuvčík" w:date="2020-02-06T10:53:00Z">
        <w:r w:rsidR="00A204BE">
          <w:rPr>
            <w:rFonts w:asciiTheme="minorHAnsi" w:hAnsiTheme="minorHAnsi" w:cstheme="minorHAnsi"/>
            <w:spacing w:val="-3"/>
            <w:sz w:val="22"/>
            <w:szCs w:val="22"/>
          </w:rPr>
          <w:t>á</w:t>
        </w:r>
      </w:ins>
      <w:del w:id="6225" w:author="Radim Bačuvčík" w:date="2020-02-06T10:53:00Z">
        <w:r w:rsidRPr="00132BED" w:rsidDel="00A204BE">
          <w:rPr>
            <w:rFonts w:asciiTheme="minorHAnsi" w:hAnsiTheme="minorHAnsi" w:cstheme="minorHAnsi"/>
            <w:spacing w:val="-3"/>
            <w:sz w:val="22"/>
            <w:szCs w:val="22"/>
          </w:rPr>
          <w:delText>é</w:delText>
        </w:r>
      </w:del>
      <w:r w:rsidRPr="00132BED">
        <w:rPr>
          <w:rFonts w:asciiTheme="minorHAnsi" w:hAnsiTheme="minorHAnsi" w:cstheme="minorHAnsi"/>
          <w:spacing w:val="-3"/>
          <w:sz w:val="22"/>
          <w:szCs w:val="22"/>
        </w:rPr>
        <w:t xml:space="preserve"> komunikace rovněž využívají možnost účastnit se pracovních stáží (typicky 2-3 měsíce) v Evropě (Erasmus+) i za jejími hranicemi (freemoverské pracovní stáže). Od roku 2017 začala FMK spolupracovat s agenturou WorkSpace Europe, která zajišťuje a administruje absolventské pracovní stáže v Evropské unii. Výměnným pobytům studentů je v rámci bakalářského i navazujícího magisterského studia studijního programu věnován velký význam a obecně se dá říct, že většina studentů v rámci svého studia vyjede do zahraničí (více viz tabulka mobilit níže).</w:t>
      </w:r>
    </w:p>
    <w:p w14:paraId="261919FD" w14:textId="24AA640C" w:rsidR="00F52EEF" w:rsidRPr="00132BED" w:rsidRDefault="00F52EEF" w:rsidP="00935F76">
      <w:pPr>
        <w:tabs>
          <w:tab w:val="left" w:pos="365"/>
          <w:tab w:val="left" w:pos="567"/>
        </w:tabs>
        <w:spacing w:after="120" w:line="276" w:lineRule="auto"/>
        <w:ind w:left="284"/>
        <w:jc w:val="both"/>
        <w:rPr>
          <w:rFonts w:asciiTheme="minorHAnsi" w:hAnsiTheme="minorHAnsi" w:cstheme="minorHAnsi"/>
          <w:spacing w:val="-1"/>
          <w:sz w:val="22"/>
          <w:szCs w:val="22"/>
        </w:rPr>
      </w:pPr>
      <w:r w:rsidRPr="00132BED">
        <w:rPr>
          <w:rFonts w:asciiTheme="minorHAnsi" w:hAnsiTheme="minorHAnsi" w:cstheme="minorHAnsi"/>
          <w:spacing w:val="-3"/>
          <w:sz w:val="22"/>
          <w:szCs w:val="22"/>
        </w:rPr>
        <w:t xml:space="preserve">Samostatnou kapitolou je účast na zahraničních výstavách a přehlídkách designu a výtvarného umění; zde aspoň částečně dochází k naplňování cílů internacionalizace. Na těchto zahraničních prezentacích bývají zastoupeni jak studenti a pedagogové z oblasti Umění, tak </w:t>
      </w:r>
      <w:r w:rsidR="00B233BB">
        <w:rPr>
          <w:rFonts w:asciiTheme="minorHAnsi" w:hAnsiTheme="minorHAnsi" w:cstheme="minorHAnsi"/>
          <w:spacing w:val="-3"/>
          <w:sz w:val="22"/>
          <w:szCs w:val="22"/>
        </w:rPr>
        <w:t>m</w:t>
      </w:r>
      <w:r w:rsidRPr="00132BED">
        <w:rPr>
          <w:rFonts w:asciiTheme="minorHAnsi" w:hAnsiTheme="minorHAnsi" w:cstheme="minorHAnsi"/>
          <w:spacing w:val="-3"/>
          <w:sz w:val="22"/>
          <w:szCs w:val="22"/>
        </w:rPr>
        <w:t>arketingov</w:t>
      </w:r>
      <w:ins w:id="6226" w:author="Radim Bačuvčík" w:date="2020-02-06T10:54:00Z">
        <w:r w:rsidR="00A204BE">
          <w:rPr>
            <w:rFonts w:asciiTheme="minorHAnsi" w:hAnsiTheme="minorHAnsi" w:cstheme="minorHAnsi"/>
            <w:spacing w:val="-3"/>
            <w:sz w:val="22"/>
            <w:szCs w:val="22"/>
          </w:rPr>
          <w:t>é</w:t>
        </w:r>
      </w:ins>
      <w:del w:id="6227" w:author="Radim Bačuvčík" w:date="2020-02-06T10:54:00Z">
        <w:r w:rsidRPr="00132BED" w:rsidDel="00A204BE">
          <w:rPr>
            <w:rFonts w:asciiTheme="minorHAnsi" w:hAnsiTheme="minorHAnsi" w:cstheme="minorHAnsi"/>
            <w:spacing w:val="-3"/>
            <w:sz w:val="22"/>
            <w:szCs w:val="22"/>
          </w:rPr>
          <w:delText>ých</w:delText>
        </w:r>
      </w:del>
      <w:r w:rsidRPr="00132BED">
        <w:rPr>
          <w:rFonts w:asciiTheme="minorHAnsi" w:hAnsiTheme="minorHAnsi" w:cstheme="minorHAnsi"/>
          <w:spacing w:val="-3"/>
          <w:sz w:val="22"/>
          <w:szCs w:val="22"/>
        </w:rPr>
        <w:t xml:space="preserve"> komunikac</w:t>
      </w:r>
      <w:ins w:id="6228" w:author="Radim Bačuvčík" w:date="2020-02-06T10:54:00Z">
        <w:r w:rsidR="00A204BE">
          <w:rPr>
            <w:rFonts w:asciiTheme="minorHAnsi" w:hAnsiTheme="minorHAnsi" w:cstheme="minorHAnsi"/>
            <w:spacing w:val="-3"/>
            <w:sz w:val="22"/>
            <w:szCs w:val="22"/>
          </w:rPr>
          <w:t>e</w:t>
        </w:r>
      </w:ins>
      <w:del w:id="6229" w:author="Radim Bačuvčík" w:date="2020-02-06T10:54:00Z">
        <w:r w:rsidRPr="00132BED" w:rsidDel="00A204BE">
          <w:rPr>
            <w:rFonts w:asciiTheme="minorHAnsi" w:hAnsiTheme="minorHAnsi" w:cstheme="minorHAnsi"/>
            <w:spacing w:val="-3"/>
            <w:sz w:val="22"/>
            <w:szCs w:val="22"/>
          </w:rPr>
          <w:delText>í</w:delText>
        </w:r>
      </w:del>
      <w:r w:rsidRPr="00132BED">
        <w:rPr>
          <w:rFonts w:asciiTheme="minorHAnsi" w:hAnsiTheme="minorHAnsi" w:cstheme="minorHAnsi"/>
          <w:spacing w:val="-3"/>
          <w:sz w:val="22"/>
          <w:szCs w:val="22"/>
        </w:rPr>
        <w:t>. V minulosti se jednalo akce např. Milano Design Week – Fuori Salone, Dutch Design Week, Tokyo Design Week, Vienna Design Week, London Design Festival a další</w:t>
      </w:r>
      <w:r w:rsidRPr="00132BED">
        <w:rPr>
          <w:rFonts w:asciiTheme="minorHAnsi" w:hAnsiTheme="minorHAnsi" w:cstheme="minorHAnsi"/>
          <w:spacing w:val="-1"/>
          <w:sz w:val="22"/>
          <w:szCs w:val="22"/>
        </w:rPr>
        <w:t xml:space="preserve">. Význam členů týmu z oboru marketingové komunikace je hlavně v propagaci dané výstavy studentů, </w:t>
      </w:r>
      <w:r w:rsidR="00B233BB">
        <w:rPr>
          <w:rFonts w:asciiTheme="minorHAnsi" w:hAnsiTheme="minorHAnsi" w:cstheme="minorHAnsi"/>
          <w:spacing w:val="-1"/>
          <w:sz w:val="22"/>
          <w:szCs w:val="22"/>
        </w:rPr>
        <w:t>PR</w:t>
      </w:r>
      <w:r w:rsidRPr="00132BED">
        <w:rPr>
          <w:rFonts w:asciiTheme="minorHAnsi" w:hAnsiTheme="minorHAnsi" w:cstheme="minorHAnsi"/>
          <w:spacing w:val="-1"/>
          <w:sz w:val="22"/>
          <w:szCs w:val="22"/>
        </w:rPr>
        <w:t xml:space="preserve"> a produkčních aktivitách.</w:t>
      </w:r>
    </w:p>
    <w:p w14:paraId="2C06D11C" w14:textId="0ED4900A" w:rsidR="00F52EEF" w:rsidRPr="00132BED" w:rsidRDefault="00F52EEF" w:rsidP="00935F76">
      <w:pPr>
        <w:tabs>
          <w:tab w:val="left" w:pos="365"/>
          <w:tab w:val="left" w:pos="567"/>
        </w:tabs>
        <w:spacing w:line="276" w:lineRule="auto"/>
        <w:ind w:left="284"/>
        <w:jc w:val="both"/>
        <w:rPr>
          <w:rFonts w:asciiTheme="minorHAnsi" w:hAnsiTheme="minorHAnsi" w:cstheme="minorHAnsi"/>
          <w:sz w:val="22"/>
          <w:szCs w:val="22"/>
        </w:rPr>
      </w:pPr>
      <w:r w:rsidRPr="00132BED">
        <w:rPr>
          <w:rFonts w:asciiTheme="minorHAnsi" w:hAnsiTheme="minorHAnsi" w:cstheme="minorHAnsi"/>
          <w:spacing w:val="-3"/>
          <w:sz w:val="22"/>
          <w:szCs w:val="22"/>
        </w:rPr>
        <w:lastRenderedPageBreak/>
        <w:t xml:space="preserve">Jako podporu rozvoje mezinárodního prostředí na FMK je vnímán akreditovaný navazující </w:t>
      </w:r>
      <w:r w:rsidR="00B233BB">
        <w:rPr>
          <w:rFonts w:asciiTheme="minorHAnsi" w:hAnsiTheme="minorHAnsi" w:cstheme="minorHAnsi"/>
          <w:spacing w:val="-3"/>
          <w:sz w:val="22"/>
          <w:szCs w:val="22"/>
        </w:rPr>
        <w:t xml:space="preserve">magisterský </w:t>
      </w:r>
      <w:r w:rsidRPr="00132BED">
        <w:rPr>
          <w:rFonts w:asciiTheme="minorHAnsi" w:hAnsiTheme="minorHAnsi" w:cstheme="minorHAnsi"/>
          <w:spacing w:val="-3"/>
          <w:sz w:val="22"/>
          <w:szCs w:val="22"/>
        </w:rPr>
        <w:t>studijní program Marketing Communications v anglickém jazyce. V přiložené tabulce jsou uvedeny veškeré mezinárodní mobility studentů studijního programu a pedagogů ÚMK.</w:t>
      </w:r>
    </w:p>
    <w:p w14:paraId="1C90DC9E" w14:textId="77777777" w:rsidR="00F52EEF" w:rsidRPr="00F52EEF" w:rsidRDefault="00F52EEF" w:rsidP="00935F76">
      <w:pPr>
        <w:tabs>
          <w:tab w:val="left" w:pos="365"/>
          <w:tab w:val="left" w:pos="567"/>
        </w:tabs>
        <w:ind w:left="425" w:hanging="425"/>
        <w:jc w:val="both"/>
        <w:rPr>
          <w:rFonts w:asciiTheme="minorHAnsi" w:hAnsiTheme="minorHAnsi" w:cstheme="minorHAnsi"/>
        </w:rPr>
      </w:pPr>
    </w:p>
    <w:p w14:paraId="7C6C4AC6" w14:textId="77777777" w:rsidR="00F52EEF" w:rsidRPr="00F52EEF" w:rsidRDefault="00F52EEF" w:rsidP="00935F76">
      <w:pPr>
        <w:tabs>
          <w:tab w:val="left" w:pos="365"/>
          <w:tab w:val="left" w:pos="567"/>
        </w:tabs>
        <w:spacing w:after="120" w:line="276" w:lineRule="auto"/>
        <w:jc w:val="both"/>
        <w:rPr>
          <w:rFonts w:asciiTheme="minorHAnsi" w:hAnsiTheme="minorHAnsi" w:cstheme="minorHAnsi"/>
          <w:spacing w:val="-3"/>
        </w:rPr>
      </w:pPr>
      <w:r w:rsidRPr="00F52EEF">
        <w:rPr>
          <w:rFonts w:asciiTheme="minorHAnsi" w:hAnsiTheme="minorHAnsi" w:cstheme="minorHAnsi"/>
          <w:spacing w:val="-3"/>
        </w:rPr>
        <w:tab/>
      </w:r>
      <w:r w:rsidRPr="00F52EEF">
        <w:rPr>
          <w:rFonts w:asciiTheme="minorHAnsi" w:hAnsiTheme="minorHAnsi" w:cstheme="minorHAnsi"/>
          <w:b/>
          <w:spacing w:val="-2"/>
        </w:rPr>
        <w:t>Tab. 1.: Mobility studentů a pedagogů Ústavu marketingových komunikací</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992"/>
        <w:gridCol w:w="961"/>
        <w:gridCol w:w="882"/>
      </w:tblGrid>
      <w:tr w:rsidR="00F52EEF" w:rsidRPr="00F52EEF" w14:paraId="51BCEF67" w14:textId="77777777" w:rsidTr="00B233BB">
        <w:tc>
          <w:tcPr>
            <w:tcW w:w="4532" w:type="dxa"/>
          </w:tcPr>
          <w:p w14:paraId="617D82AB"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p>
        </w:tc>
        <w:tc>
          <w:tcPr>
            <w:tcW w:w="992" w:type="dxa"/>
          </w:tcPr>
          <w:p w14:paraId="270AB3F6"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2016</w:t>
            </w:r>
          </w:p>
        </w:tc>
        <w:tc>
          <w:tcPr>
            <w:tcW w:w="961" w:type="dxa"/>
          </w:tcPr>
          <w:p w14:paraId="60A6B60A"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2017</w:t>
            </w:r>
          </w:p>
        </w:tc>
        <w:tc>
          <w:tcPr>
            <w:tcW w:w="882" w:type="dxa"/>
          </w:tcPr>
          <w:p w14:paraId="76A27705"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2018</w:t>
            </w:r>
          </w:p>
        </w:tc>
      </w:tr>
      <w:tr w:rsidR="00F52EEF" w:rsidRPr="00F52EEF" w14:paraId="5E238222" w14:textId="77777777" w:rsidTr="00B233BB">
        <w:tc>
          <w:tcPr>
            <w:tcW w:w="4532" w:type="dxa"/>
          </w:tcPr>
          <w:p w14:paraId="58393488"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Bakalářský stupeň</w:t>
            </w:r>
          </w:p>
        </w:tc>
        <w:tc>
          <w:tcPr>
            <w:tcW w:w="992" w:type="dxa"/>
          </w:tcPr>
          <w:p w14:paraId="25A137C0"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11</w:t>
            </w:r>
          </w:p>
        </w:tc>
        <w:tc>
          <w:tcPr>
            <w:tcW w:w="961" w:type="dxa"/>
          </w:tcPr>
          <w:p w14:paraId="34E47B45"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22</w:t>
            </w:r>
          </w:p>
        </w:tc>
        <w:tc>
          <w:tcPr>
            <w:tcW w:w="882" w:type="dxa"/>
          </w:tcPr>
          <w:p w14:paraId="3C59DA96"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21</w:t>
            </w:r>
          </w:p>
        </w:tc>
      </w:tr>
      <w:tr w:rsidR="00F52EEF" w:rsidRPr="00F52EEF" w14:paraId="274D1AF0" w14:textId="77777777" w:rsidTr="00B233BB">
        <w:tc>
          <w:tcPr>
            <w:tcW w:w="4532" w:type="dxa"/>
          </w:tcPr>
          <w:p w14:paraId="134443CC" w14:textId="12FBAF44" w:rsidR="00F52EEF" w:rsidRPr="00F52EEF" w:rsidRDefault="00B233BB" w:rsidP="00935F76">
            <w:pPr>
              <w:widowControl w:val="0"/>
              <w:tabs>
                <w:tab w:val="left" w:pos="567"/>
              </w:tabs>
              <w:autoSpaceDE w:val="0"/>
              <w:autoSpaceDN w:val="0"/>
              <w:adjustRightInd w:val="0"/>
              <w:snapToGrid w:val="0"/>
              <w:spacing w:after="120"/>
              <w:jc w:val="both"/>
              <w:rPr>
                <w:rFonts w:asciiTheme="minorHAnsi" w:hAnsiTheme="minorHAnsi" w:cstheme="minorHAnsi"/>
              </w:rPr>
            </w:pPr>
            <w:r>
              <w:rPr>
                <w:rFonts w:asciiTheme="minorHAnsi" w:hAnsiTheme="minorHAnsi" w:cstheme="minorHAnsi"/>
              </w:rPr>
              <w:t>Navazující m</w:t>
            </w:r>
            <w:r w:rsidR="00F52EEF" w:rsidRPr="00F52EEF">
              <w:rPr>
                <w:rFonts w:asciiTheme="minorHAnsi" w:hAnsiTheme="minorHAnsi" w:cstheme="minorHAnsi"/>
              </w:rPr>
              <w:t>agisterský stupeň</w:t>
            </w:r>
          </w:p>
        </w:tc>
        <w:tc>
          <w:tcPr>
            <w:tcW w:w="992" w:type="dxa"/>
          </w:tcPr>
          <w:p w14:paraId="3CE99CBC"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25</w:t>
            </w:r>
          </w:p>
        </w:tc>
        <w:tc>
          <w:tcPr>
            <w:tcW w:w="961" w:type="dxa"/>
          </w:tcPr>
          <w:p w14:paraId="692EB7E7"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28</w:t>
            </w:r>
          </w:p>
        </w:tc>
        <w:tc>
          <w:tcPr>
            <w:tcW w:w="882" w:type="dxa"/>
          </w:tcPr>
          <w:p w14:paraId="4052106E"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29</w:t>
            </w:r>
          </w:p>
        </w:tc>
      </w:tr>
      <w:tr w:rsidR="00F52EEF" w:rsidRPr="00F52EEF" w14:paraId="23F49A5C" w14:textId="77777777" w:rsidTr="00B233BB">
        <w:tc>
          <w:tcPr>
            <w:tcW w:w="4532" w:type="dxa"/>
          </w:tcPr>
          <w:p w14:paraId="540F2DE5"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Pedagogové</w:t>
            </w:r>
          </w:p>
        </w:tc>
        <w:tc>
          <w:tcPr>
            <w:tcW w:w="992" w:type="dxa"/>
          </w:tcPr>
          <w:p w14:paraId="656099AF"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12</w:t>
            </w:r>
          </w:p>
        </w:tc>
        <w:tc>
          <w:tcPr>
            <w:tcW w:w="961" w:type="dxa"/>
          </w:tcPr>
          <w:p w14:paraId="45F4B334"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15</w:t>
            </w:r>
          </w:p>
        </w:tc>
        <w:tc>
          <w:tcPr>
            <w:tcW w:w="882" w:type="dxa"/>
          </w:tcPr>
          <w:p w14:paraId="578BA98E" w14:textId="77777777"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rPr>
            </w:pPr>
            <w:r w:rsidRPr="00F52EEF">
              <w:rPr>
                <w:rFonts w:asciiTheme="minorHAnsi" w:hAnsiTheme="minorHAnsi" w:cstheme="minorHAnsi"/>
              </w:rPr>
              <w:t>17</w:t>
            </w:r>
          </w:p>
        </w:tc>
      </w:tr>
    </w:tbl>
    <w:p w14:paraId="79D272DE" w14:textId="77777777" w:rsidR="00F52EEF" w:rsidRPr="00F52EEF"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rPr>
      </w:pPr>
    </w:p>
    <w:p w14:paraId="198D9860" w14:textId="7582F0DE" w:rsidR="00F52EEF" w:rsidRPr="00132BED"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sz w:val="22"/>
        </w:rPr>
      </w:pPr>
      <w:r w:rsidRPr="00132BED">
        <w:rPr>
          <w:rFonts w:asciiTheme="minorHAnsi" w:hAnsiTheme="minorHAnsi" w:cstheme="minorHAnsi"/>
          <w:color w:val="000000"/>
          <w:sz w:val="22"/>
        </w:rPr>
        <w:t>Studijní program Marketingov</w:t>
      </w:r>
      <w:ins w:id="6230" w:author="Radim Bačuvčík" w:date="2020-02-06T10:54:00Z">
        <w:r w:rsidR="00BA594C">
          <w:rPr>
            <w:rFonts w:asciiTheme="minorHAnsi" w:hAnsiTheme="minorHAnsi" w:cstheme="minorHAnsi"/>
            <w:color w:val="000000"/>
            <w:sz w:val="22"/>
          </w:rPr>
          <w:t>á</w:t>
        </w:r>
      </w:ins>
      <w:del w:id="6231" w:author="Radim Bačuvčík" w:date="2020-02-06T10:54:00Z">
        <w:r w:rsidRPr="00132BED" w:rsidDel="00BA594C">
          <w:rPr>
            <w:rFonts w:asciiTheme="minorHAnsi" w:hAnsiTheme="minorHAnsi" w:cstheme="minorHAnsi"/>
            <w:color w:val="000000"/>
            <w:sz w:val="22"/>
          </w:rPr>
          <w:delText>é</w:delText>
        </w:r>
      </w:del>
      <w:r w:rsidRPr="00132BED">
        <w:rPr>
          <w:rFonts w:asciiTheme="minorHAnsi" w:hAnsiTheme="minorHAnsi" w:cstheme="minorHAnsi"/>
          <w:color w:val="000000"/>
          <w:sz w:val="22"/>
        </w:rPr>
        <w:t xml:space="preserve"> komunikace má jako součást studijních plánů v bakalářském i </w:t>
      </w:r>
      <w:r w:rsidR="00B233BB">
        <w:rPr>
          <w:rFonts w:asciiTheme="minorHAnsi" w:hAnsiTheme="minorHAnsi" w:cstheme="minorHAnsi"/>
          <w:color w:val="000000"/>
          <w:sz w:val="22"/>
        </w:rPr>
        <w:t xml:space="preserve">navazujícím </w:t>
      </w:r>
      <w:r w:rsidRPr="00132BED">
        <w:rPr>
          <w:rFonts w:asciiTheme="minorHAnsi" w:hAnsiTheme="minorHAnsi" w:cstheme="minorHAnsi"/>
          <w:color w:val="000000"/>
          <w:sz w:val="22"/>
        </w:rPr>
        <w:t>magisterském studiu, v obou formách studia, povinný předmět Anglický jazyk, který je oborově zaměřený. Pro samostudium je pro studenty dostupná literatura v anglickém jazyce, která je součástí knihovních fondů univerzitní knihovny a příručních knihoven na FMK. Literatura je neustále aktualizována a doplňována. Mezi předměty vyučované v anglickém jazyce patří: Intercultural projects, Cross-Cultural Communication, International Marketing, The Origins and Development of Comunnication, Global Aspects of Marketing Communication aj.</w:t>
      </w:r>
    </w:p>
    <w:p w14:paraId="681B59BD" w14:textId="77777777" w:rsidR="00F52EEF" w:rsidRPr="00132BED" w:rsidRDefault="00F52EEF" w:rsidP="00935F76">
      <w:pPr>
        <w:tabs>
          <w:tab w:val="left" w:pos="567"/>
        </w:tabs>
        <w:spacing w:after="120"/>
        <w:ind w:left="426"/>
        <w:jc w:val="both"/>
        <w:rPr>
          <w:rFonts w:asciiTheme="minorHAnsi" w:hAnsiTheme="minorHAnsi" w:cstheme="minorHAnsi"/>
          <w:color w:val="000000"/>
          <w:sz w:val="22"/>
        </w:rPr>
      </w:pPr>
      <w:r w:rsidRPr="00132BED">
        <w:rPr>
          <w:rFonts w:asciiTheme="minorHAnsi" w:hAnsiTheme="minorHAnsi" w:cstheme="minorHAnsi"/>
          <w:color w:val="000000"/>
          <w:sz w:val="22"/>
        </w:rPr>
        <w:t>Mezinárodní charakter má celofakultní projekt Zlin Design Week</w:t>
      </w:r>
      <w:r w:rsidRPr="00132BED">
        <w:rPr>
          <w:rStyle w:val="Znakapoznpodarou"/>
          <w:rFonts w:asciiTheme="minorHAnsi" w:hAnsiTheme="minorHAnsi" w:cstheme="minorHAnsi"/>
          <w:color w:val="000000"/>
          <w:sz w:val="22"/>
        </w:rPr>
        <w:footnoteReference w:id="40"/>
      </w:r>
      <w:r w:rsidRPr="00132BED">
        <w:rPr>
          <w:rFonts w:asciiTheme="minorHAnsi" w:hAnsiTheme="minorHAnsi" w:cstheme="minorHAnsi"/>
          <w:color w:val="000000"/>
          <w:sz w:val="22"/>
        </w:rPr>
        <w:t>, který se koná ve Zlíně. Program obsahuje výstavy ve veřejném prostoru a výstavních síních, galavečer, celodenní konferenci design &amp; marketing, instalace v modulech, přednášky, workshopy, exkurze. Mezinárodní soutěže pro mladé designéry Best in Design se dosud celkem zúčastnilo téměř 5 000 soutěžících z domova a zahraničí (nejen studentů).</w:t>
      </w:r>
      <w:r w:rsidRPr="00132BED">
        <w:rPr>
          <w:rStyle w:val="Znakapoznpodarou"/>
          <w:rFonts w:asciiTheme="minorHAnsi" w:hAnsiTheme="minorHAnsi" w:cstheme="minorHAnsi"/>
          <w:color w:val="000000"/>
          <w:sz w:val="22"/>
        </w:rPr>
        <w:footnoteReference w:id="41"/>
      </w:r>
      <w:r w:rsidRPr="00132BED">
        <w:rPr>
          <w:rFonts w:asciiTheme="minorHAnsi" w:hAnsiTheme="minorHAnsi" w:cstheme="minorHAnsi"/>
          <w:color w:val="000000"/>
          <w:sz w:val="22"/>
        </w:rPr>
        <w:t xml:space="preserve"> Studenti studijního programu MK zajišťují propagaci celé akce, starají se o PR aktivity a produkčně celý festival zajišťují. Dále mají na starost celou finančí stránku festivalu, hlavně z hlediska získávání partnerů akce.</w:t>
      </w:r>
    </w:p>
    <w:p w14:paraId="7C4E90B5" w14:textId="77777777" w:rsidR="00F52EEF" w:rsidRPr="00F52EEF" w:rsidRDefault="00F52EEF" w:rsidP="00935F76">
      <w:pPr>
        <w:tabs>
          <w:tab w:val="left" w:pos="567"/>
        </w:tabs>
        <w:jc w:val="both"/>
        <w:rPr>
          <w:rFonts w:asciiTheme="minorHAnsi" w:hAnsiTheme="minorHAnsi" w:cstheme="minorHAnsi"/>
        </w:rPr>
      </w:pPr>
    </w:p>
    <w:p w14:paraId="6D1262EB" w14:textId="77777777" w:rsidR="00F52EEF" w:rsidRPr="00F52EEF" w:rsidRDefault="00F52EEF" w:rsidP="00935F76">
      <w:pPr>
        <w:pStyle w:val="Nadpis2"/>
        <w:tabs>
          <w:tab w:val="left" w:pos="567"/>
        </w:tabs>
        <w:jc w:val="both"/>
        <w:rPr>
          <w:rFonts w:asciiTheme="minorHAnsi" w:hAnsiTheme="minorHAnsi" w:cstheme="minorHAnsi"/>
        </w:rPr>
      </w:pPr>
      <w:r w:rsidRPr="00F52EEF">
        <w:rPr>
          <w:rFonts w:asciiTheme="minorHAnsi" w:hAnsiTheme="minorHAnsi" w:cstheme="minorHAnsi"/>
        </w:rPr>
        <w:t xml:space="preserve">Profil absolventa a obsah studia </w:t>
      </w:r>
    </w:p>
    <w:p w14:paraId="7569B240"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Soulad získaných odborných znalostí, dovedností a způsobilostí s typem a profilem studijního programu </w:t>
      </w:r>
    </w:p>
    <w:p w14:paraId="72E83C34"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2.4</w:t>
      </w:r>
    </w:p>
    <w:p w14:paraId="525A99F0" w14:textId="77777777" w:rsidR="00F52EEF" w:rsidRPr="00F52EEF" w:rsidRDefault="00F52EEF" w:rsidP="00935F76">
      <w:pPr>
        <w:tabs>
          <w:tab w:val="left" w:pos="426"/>
          <w:tab w:val="left" w:pos="567"/>
        </w:tabs>
        <w:spacing w:after="120"/>
        <w:ind w:right="6"/>
        <w:jc w:val="both"/>
        <w:rPr>
          <w:rFonts w:asciiTheme="minorHAnsi" w:hAnsiTheme="minorHAnsi" w:cstheme="minorHAnsi"/>
          <w:b/>
          <w:i/>
          <w:spacing w:val="-2"/>
        </w:rPr>
      </w:pPr>
      <w:r w:rsidRPr="00F52EEF">
        <w:rPr>
          <w:rFonts w:asciiTheme="minorHAnsi" w:hAnsiTheme="minorHAnsi" w:cstheme="minorHAnsi"/>
          <w:b/>
          <w:i/>
          <w:spacing w:val="-2"/>
        </w:rPr>
        <w:tab/>
        <w:t>Bakalářský studijní program</w:t>
      </w:r>
    </w:p>
    <w:p w14:paraId="78D0808C" w14:textId="2D1239F1" w:rsidR="00F52EEF" w:rsidRPr="00982B1E" w:rsidRDefault="00F52EEF" w:rsidP="00935F76">
      <w:pPr>
        <w:tabs>
          <w:tab w:val="left" w:pos="360"/>
          <w:tab w:val="left" w:pos="567"/>
        </w:tabs>
        <w:spacing w:after="120" w:line="276" w:lineRule="auto"/>
        <w:ind w:left="426" w:right="6"/>
        <w:jc w:val="both"/>
        <w:rPr>
          <w:rFonts w:asciiTheme="minorHAnsi" w:hAnsiTheme="minorHAnsi" w:cstheme="minorHAnsi"/>
          <w:spacing w:val="-2"/>
          <w:sz w:val="22"/>
          <w:szCs w:val="22"/>
        </w:rPr>
      </w:pPr>
      <w:r w:rsidRPr="00BA594C">
        <w:rPr>
          <w:rFonts w:asciiTheme="minorHAnsi" w:hAnsiTheme="minorHAnsi" w:cstheme="minorHAnsi"/>
          <w:spacing w:val="-2"/>
          <w:sz w:val="22"/>
          <w:szCs w:val="22"/>
          <w:rPrChange w:id="6232" w:author="Radim Bačuvčík" w:date="2020-02-06T10:55:00Z">
            <w:rPr>
              <w:rFonts w:asciiTheme="minorHAnsi" w:hAnsiTheme="minorHAnsi" w:cstheme="minorHAnsi"/>
              <w:spacing w:val="-2"/>
            </w:rPr>
          </w:rPrChange>
        </w:rPr>
        <w:t>Studium bakalářského studijního programu Marketingov</w:t>
      </w:r>
      <w:del w:id="6233" w:author="Radim Bačuvčík" w:date="2020-02-06T10:54:00Z">
        <w:r w:rsidRPr="00BA594C" w:rsidDel="00BA594C">
          <w:rPr>
            <w:rFonts w:asciiTheme="minorHAnsi" w:hAnsiTheme="minorHAnsi" w:cstheme="minorHAnsi"/>
            <w:spacing w:val="-2"/>
            <w:sz w:val="22"/>
            <w:szCs w:val="22"/>
            <w:rPrChange w:id="6234" w:author="Radim Bačuvčík" w:date="2020-02-06T10:55:00Z">
              <w:rPr>
                <w:rFonts w:asciiTheme="minorHAnsi" w:hAnsiTheme="minorHAnsi" w:cstheme="minorHAnsi"/>
                <w:spacing w:val="-2"/>
              </w:rPr>
            </w:rPrChange>
          </w:rPr>
          <w:delText>é</w:delText>
        </w:r>
      </w:del>
      <w:ins w:id="6235" w:author="Radim Bačuvčík" w:date="2020-02-06T10:54:00Z">
        <w:r w:rsidR="00BA594C" w:rsidRPr="00BA594C">
          <w:rPr>
            <w:rFonts w:asciiTheme="minorHAnsi" w:hAnsiTheme="minorHAnsi" w:cstheme="minorHAnsi"/>
            <w:spacing w:val="-2"/>
            <w:sz w:val="22"/>
            <w:szCs w:val="22"/>
            <w:rPrChange w:id="6236" w:author="Radim Bačuvčík" w:date="2020-02-06T10:55:00Z">
              <w:rPr>
                <w:rFonts w:asciiTheme="minorHAnsi" w:hAnsiTheme="minorHAnsi" w:cstheme="minorHAnsi"/>
                <w:spacing w:val="-2"/>
              </w:rPr>
            </w:rPrChange>
          </w:rPr>
          <w:t>á</w:t>
        </w:r>
      </w:ins>
      <w:r w:rsidRPr="00BA594C">
        <w:rPr>
          <w:rFonts w:asciiTheme="minorHAnsi" w:hAnsiTheme="minorHAnsi" w:cstheme="minorHAnsi"/>
          <w:spacing w:val="-2"/>
          <w:sz w:val="22"/>
          <w:szCs w:val="22"/>
          <w:rPrChange w:id="6237" w:author="Radim Bačuvčík" w:date="2020-02-06T10:55:00Z">
            <w:rPr>
              <w:rFonts w:asciiTheme="minorHAnsi" w:hAnsiTheme="minorHAnsi" w:cstheme="minorHAnsi"/>
              <w:spacing w:val="-2"/>
            </w:rPr>
          </w:rPrChange>
        </w:rPr>
        <w:t xml:space="preserve"> komunikace připravuje absolventa vybaveného </w:t>
      </w:r>
      <w:r w:rsidRPr="00BA594C">
        <w:rPr>
          <w:rFonts w:asciiTheme="minorHAnsi" w:hAnsiTheme="minorHAnsi" w:cstheme="minorHAnsi"/>
          <w:spacing w:val="-2"/>
          <w:sz w:val="22"/>
          <w:szCs w:val="22"/>
        </w:rPr>
        <w:t xml:space="preserve">dostatečnými profesními znalostmi a kompetencemi, které zabezpečují vysokou míru a rychlost jeho adaptability na konkrétní praktické činnosti při výkonu povolání </w:t>
      </w:r>
      <w:ins w:id="6238" w:author="Radim Bačuvčík" w:date="2020-02-06T10:54:00Z">
        <w:r w:rsidR="00BA594C" w:rsidRPr="00BA594C">
          <w:rPr>
            <w:rFonts w:asciiTheme="minorHAnsi" w:hAnsiTheme="minorHAnsi" w:cstheme="minorHAnsi"/>
            <w:sz w:val="22"/>
            <w:szCs w:val="22"/>
            <w:rPrChange w:id="6239" w:author="Radim Bačuvčík" w:date="2020-02-06T10:55:00Z">
              <w:rPr>
                <w:rFonts w:asciiTheme="minorHAnsi" w:hAnsiTheme="minorHAnsi" w:cstheme="minorHAnsi"/>
              </w:rPr>
            </w:rPrChange>
          </w:rPr>
          <w:t>v komunikačních agenturách, podnikatelských organizacích, neziskových organizacích nebo ve veřejné správě, a to zejména na pracovních pozicích: specialista v oblasti reklamy, public relations, direct marketingu, osobního prodeje, podpory prodeje, digitální marketingové komunikace a nových médií, tiskový mluvčí, account manažer/manažerka,  vedoucí kreativních týmů, marketingový a projektový manažer/manažerka</w:t>
        </w:r>
      </w:ins>
      <w:ins w:id="6240" w:author="Radim Bačuvčík" w:date="2020-02-06T10:55:00Z">
        <w:r w:rsidR="00BA594C" w:rsidRPr="00BA594C">
          <w:rPr>
            <w:rFonts w:asciiTheme="minorHAnsi" w:hAnsiTheme="minorHAnsi" w:cstheme="minorHAnsi"/>
            <w:sz w:val="22"/>
            <w:szCs w:val="22"/>
            <w:rPrChange w:id="6241" w:author="Radim Bačuvčík" w:date="2020-02-06T10:55:00Z">
              <w:rPr>
                <w:rFonts w:asciiTheme="minorHAnsi" w:hAnsiTheme="minorHAnsi" w:cstheme="minorHAnsi"/>
              </w:rPr>
            </w:rPrChange>
          </w:rPr>
          <w:t>.</w:t>
        </w:r>
      </w:ins>
      <w:ins w:id="6242" w:author="Radim Bačuvčík" w:date="2020-02-06T10:54:00Z">
        <w:r w:rsidR="00BA594C" w:rsidRPr="00BA594C">
          <w:rPr>
            <w:rFonts w:asciiTheme="minorHAnsi" w:hAnsiTheme="minorHAnsi" w:cstheme="minorHAnsi"/>
            <w:sz w:val="22"/>
            <w:szCs w:val="22"/>
            <w:rPrChange w:id="6243" w:author="Radim Bačuvčík" w:date="2020-02-06T10:55:00Z">
              <w:rPr>
                <w:rFonts w:asciiTheme="minorHAnsi" w:hAnsiTheme="minorHAnsi" w:cstheme="minorHAnsi"/>
              </w:rPr>
            </w:rPrChange>
          </w:rPr>
          <w:t xml:space="preserve"> </w:t>
        </w:r>
      </w:ins>
      <w:del w:id="6244" w:author="Radim Bačuvčík" w:date="2020-02-06T10:55:00Z">
        <w:r w:rsidRPr="00BA594C" w:rsidDel="00BA594C">
          <w:rPr>
            <w:rFonts w:asciiTheme="minorHAnsi" w:hAnsiTheme="minorHAnsi" w:cstheme="minorHAnsi"/>
            <w:spacing w:val="-2"/>
            <w:sz w:val="22"/>
            <w:szCs w:val="22"/>
          </w:rPr>
          <w:delText>v marketingových útvarech a komunikačních odděleních firem, reklamních, komunikačních a PR agenturách, v rozpočtových a příspěvkových organizacích, ve státní a veřejné správě. Absolventi bakalářského stupně studijního programu Marketingové komunikace najdou své uplatnění především jako výkonní pracovníci na nižší a střední úrovni řízení, a to zejména na pracovních pozicích: marketingový manažer/manažerka, specialista v oblasti reklamy a public relations, tiskový mluvčí, account manažer/manažerka,</w:delText>
        </w:r>
        <w:r w:rsidRPr="00204727" w:rsidDel="00BA594C">
          <w:rPr>
            <w:rFonts w:asciiTheme="minorHAnsi" w:hAnsiTheme="minorHAnsi" w:cstheme="minorHAnsi"/>
            <w:spacing w:val="-2"/>
            <w:sz w:val="22"/>
            <w:szCs w:val="22"/>
          </w:rPr>
          <w:delText xml:space="preserve"> člen tvůrčích kolektivů v oblastech audiovize, reklamní fotografie, prostorové prezentace a grafického designu.</w:delText>
        </w:r>
      </w:del>
      <w:r w:rsidRPr="00982B1E">
        <w:rPr>
          <w:rFonts w:asciiTheme="minorHAnsi" w:hAnsiTheme="minorHAnsi" w:cstheme="minorHAnsi"/>
          <w:spacing w:val="-2"/>
          <w:sz w:val="22"/>
          <w:szCs w:val="22"/>
        </w:rPr>
        <w:t xml:space="preserve"> </w:t>
      </w:r>
    </w:p>
    <w:p w14:paraId="71E07E6E" w14:textId="45B2F932" w:rsidR="00F52EEF" w:rsidRDefault="00F52EEF" w:rsidP="00935F76">
      <w:pPr>
        <w:tabs>
          <w:tab w:val="left" w:pos="426"/>
          <w:tab w:val="left" w:pos="567"/>
        </w:tabs>
        <w:ind w:right="6"/>
        <w:jc w:val="both"/>
        <w:rPr>
          <w:rFonts w:asciiTheme="minorHAnsi" w:hAnsiTheme="minorHAnsi" w:cstheme="minorHAnsi"/>
          <w:spacing w:val="-2"/>
          <w:sz w:val="22"/>
        </w:rPr>
      </w:pPr>
      <w:r w:rsidRPr="00132BED">
        <w:rPr>
          <w:rFonts w:asciiTheme="minorHAnsi" w:hAnsiTheme="minorHAnsi" w:cstheme="minorHAnsi"/>
          <w:spacing w:val="-2"/>
          <w:sz w:val="22"/>
        </w:rPr>
        <w:t xml:space="preserve"> </w:t>
      </w:r>
    </w:p>
    <w:p w14:paraId="6CA87C67"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Jazykové kompetence </w:t>
      </w:r>
    </w:p>
    <w:p w14:paraId="16B9758E"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2.5</w:t>
      </w:r>
    </w:p>
    <w:p w14:paraId="63DF7F0F" w14:textId="612FD584" w:rsidR="00F52EEF" w:rsidRPr="00132BED" w:rsidRDefault="00F52EEF" w:rsidP="00935F76">
      <w:pPr>
        <w:tabs>
          <w:tab w:val="left" w:pos="567"/>
          <w:tab w:val="left" w:pos="2835"/>
        </w:tabs>
        <w:spacing w:after="120"/>
        <w:ind w:left="426"/>
        <w:jc w:val="both"/>
        <w:rPr>
          <w:rFonts w:asciiTheme="minorHAnsi" w:hAnsiTheme="minorHAnsi" w:cstheme="minorHAnsi"/>
          <w:color w:val="000000"/>
          <w:sz w:val="22"/>
        </w:rPr>
      </w:pPr>
      <w:r w:rsidRPr="00132BED">
        <w:rPr>
          <w:rFonts w:asciiTheme="minorHAnsi" w:hAnsiTheme="minorHAnsi" w:cstheme="minorHAnsi"/>
          <w:color w:val="000000"/>
          <w:sz w:val="22"/>
        </w:rPr>
        <w:lastRenderedPageBreak/>
        <w:t xml:space="preserve">Studenti v rámci bakalářského i navazujícího magisterského studijního programu mají povinnou výuku angličtiny. V bakalářském studiu je výuka angličtiny zaměřena nejen na zvyšování úrovní jazyka, ale také nabízí možnost přípravy na zkoušky Cambridge C1. </w:t>
      </w:r>
      <w:del w:id="6245" w:author="Josef Kocourek" w:date="2020-02-10T13:33:00Z">
        <w:r w:rsidRPr="00132BED" w:rsidDel="007A5C78">
          <w:rPr>
            <w:rFonts w:asciiTheme="minorHAnsi" w:hAnsiTheme="minorHAnsi" w:cstheme="minorHAnsi"/>
            <w:color w:val="000000"/>
            <w:sz w:val="22"/>
          </w:rPr>
          <w:delText>V navazujícím magisterském studiu pak studenti musí povinně splnit angličtinu minimálně na úrovni B2 a v rámci povinných předmětů mají několik před</w:delText>
        </w:r>
        <w:r w:rsidR="00B233BB" w:rsidDel="007A5C78">
          <w:rPr>
            <w:rFonts w:asciiTheme="minorHAnsi" w:hAnsiTheme="minorHAnsi" w:cstheme="minorHAnsi"/>
            <w:color w:val="000000"/>
            <w:sz w:val="22"/>
          </w:rPr>
          <w:delText>m</w:delText>
        </w:r>
        <w:r w:rsidRPr="00132BED" w:rsidDel="007A5C78">
          <w:rPr>
            <w:rFonts w:asciiTheme="minorHAnsi" w:hAnsiTheme="minorHAnsi" w:cstheme="minorHAnsi"/>
            <w:color w:val="000000"/>
            <w:sz w:val="22"/>
          </w:rPr>
          <w:delText xml:space="preserve">ětů vyučovaných v anglickém jazyce. </w:delText>
        </w:r>
      </w:del>
    </w:p>
    <w:p w14:paraId="101A3E51" w14:textId="0ACF00CE" w:rsidR="00F52EEF" w:rsidRPr="00132BED" w:rsidRDefault="00F52EEF" w:rsidP="00935F76">
      <w:pPr>
        <w:tabs>
          <w:tab w:val="left" w:pos="567"/>
          <w:tab w:val="left" w:pos="2835"/>
        </w:tabs>
        <w:spacing w:after="120"/>
        <w:ind w:left="426"/>
        <w:jc w:val="both"/>
        <w:rPr>
          <w:rFonts w:asciiTheme="minorHAnsi" w:hAnsiTheme="minorHAnsi" w:cstheme="minorHAnsi"/>
          <w:color w:val="000000"/>
          <w:sz w:val="22"/>
        </w:rPr>
      </w:pPr>
      <w:r w:rsidRPr="00132BED">
        <w:rPr>
          <w:rFonts w:asciiTheme="minorHAnsi" w:hAnsiTheme="minorHAnsi" w:cstheme="minorHAnsi"/>
          <w:color w:val="000000"/>
          <w:sz w:val="22"/>
        </w:rPr>
        <w:t>Studenti mají rovněž možnost zpracovat svou kvalifikační práci v anglickém jazyce, což dále rozšiřuje jejich jazykové dovednosti. Neformálním způsobem své schopnosti rozvíjejí i při studiu a zpracování semestrálních nebo seminárních prací, prostřednictvím doporučené literatury v anglickém jazyce. Významnou roli v této oblasti hrají zahraniční pobyty v rámci programu Erasmus+. V nabídce volitelných předmětů si mohou vybrat další ze světových jazyků mimo povinného jazyka anglického.</w:t>
      </w:r>
    </w:p>
    <w:p w14:paraId="59D55110" w14:textId="578BFD3A" w:rsidR="00F52EEF" w:rsidRPr="00132BED"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rPr>
      </w:pPr>
      <w:r w:rsidRPr="00132BED">
        <w:rPr>
          <w:rFonts w:asciiTheme="minorHAnsi" w:hAnsiTheme="minorHAnsi" w:cstheme="minorHAnsi"/>
          <w:color w:val="000000"/>
          <w:sz w:val="22"/>
        </w:rPr>
        <w:t>Pro samostudium je pro studenty dostupná literatura zaměřená na problematiku marketingu, marketingov</w:t>
      </w:r>
      <w:ins w:id="6246" w:author="Radim Bačuvčík" w:date="2020-02-06T10:56:00Z">
        <w:r w:rsidR="00BA594C">
          <w:rPr>
            <w:rFonts w:asciiTheme="minorHAnsi" w:hAnsiTheme="minorHAnsi" w:cstheme="minorHAnsi"/>
            <w:color w:val="000000"/>
            <w:sz w:val="22"/>
          </w:rPr>
          <w:t>é</w:t>
        </w:r>
      </w:ins>
      <w:del w:id="6247" w:author="Radim Bačuvčík" w:date="2020-02-06T10:56:00Z">
        <w:r w:rsidRPr="00132BED" w:rsidDel="00BA594C">
          <w:rPr>
            <w:rFonts w:asciiTheme="minorHAnsi" w:hAnsiTheme="minorHAnsi" w:cstheme="minorHAnsi"/>
            <w:color w:val="000000"/>
            <w:sz w:val="22"/>
          </w:rPr>
          <w:delText>ých</w:delText>
        </w:r>
      </w:del>
      <w:r w:rsidRPr="00132BED">
        <w:rPr>
          <w:rFonts w:asciiTheme="minorHAnsi" w:hAnsiTheme="minorHAnsi" w:cstheme="minorHAnsi"/>
          <w:color w:val="000000"/>
          <w:sz w:val="22"/>
        </w:rPr>
        <w:t xml:space="preserve"> komunikac</w:t>
      </w:r>
      <w:ins w:id="6248" w:author="Radim Bačuvčík" w:date="2020-02-06T10:56:00Z">
        <w:r w:rsidR="00BA594C">
          <w:rPr>
            <w:rFonts w:asciiTheme="minorHAnsi" w:hAnsiTheme="minorHAnsi" w:cstheme="minorHAnsi"/>
            <w:color w:val="000000"/>
            <w:sz w:val="22"/>
          </w:rPr>
          <w:t>e</w:t>
        </w:r>
      </w:ins>
      <w:del w:id="6249" w:author="Radim Bačuvčík" w:date="2020-02-06T10:56:00Z">
        <w:r w:rsidRPr="00132BED" w:rsidDel="00BA594C">
          <w:rPr>
            <w:rFonts w:asciiTheme="minorHAnsi" w:hAnsiTheme="minorHAnsi" w:cstheme="minorHAnsi"/>
            <w:color w:val="000000"/>
            <w:sz w:val="22"/>
          </w:rPr>
          <w:delText>í</w:delText>
        </w:r>
      </w:del>
      <w:r w:rsidRPr="00132BED">
        <w:rPr>
          <w:rFonts w:asciiTheme="minorHAnsi" w:hAnsiTheme="minorHAnsi" w:cstheme="minorHAnsi"/>
          <w:color w:val="000000"/>
          <w:sz w:val="22"/>
        </w:rPr>
        <w:t xml:space="preserve"> a kreativních průmyslů v anglickém jazyce, která je součástí knihovních fondů univerzitní knihovny a příručních knihoven na FMK. Literatura je neustále aktualizována a doplňována.</w:t>
      </w:r>
    </w:p>
    <w:p w14:paraId="6793B005" w14:textId="77777777" w:rsidR="00F52EEF" w:rsidRPr="00F52EEF" w:rsidRDefault="00F52EEF" w:rsidP="00935F76">
      <w:pPr>
        <w:tabs>
          <w:tab w:val="left" w:pos="567"/>
          <w:tab w:val="left" w:pos="2621"/>
        </w:tabs>
        <w:spacing w:before="120" w:after="120"/>
        <w:rPr>
          <w:rFonts w:asciiTheme="minorHAnsi" w:hAnsiTheme="minorHAnsi" w:cstheme="minorHAnsi"/>
        </w:rPr>
      </w:pPr>
      <w:r w:rsidRPr="00F52EEF">
        <w:rPr>
          <w:rFonts w:asciiTheme="minorHAnsi" w:hAnsiTheme="minorHAnsi" w:cstheme="minorHAnsi"/>
        </w:rPr>
        <w:tab/>
      </w:r>
    </w:p>
    <w:p w14:paraId="27D4AE86"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Pravidla a podmínky utváření studijních plánů </w:t>
      </w:r>
    </w:p>
    <w:p w14:paraId="25380414" w14:textId="77777777" w:rsidR="00F52EEF" w:rsidRPr="00F52EEF" w:rsidRDefault="00F52EEF" w:rsidP="00935F76">
      <w:pPr>
        <w:tabs>
          <w:tab w:val="left" w:pos="567"/>
          <w:tab w:val="left" w:pos="2835"/>
        </w:tabs>
        <w:spacing w:before="120" w:after="120"/>
        <w:rPr>
          <w:rFonts w:asciiTheme="minorHAnsi" w:hAnsiTheme="minorHAnsi" w:cstheme="minorHAnsi"/>
          <w:color w:val="000000"/>
        </w:rPr>
      </w:pPr>
      <w:r w:rsidRPr="00F52EEF">
        <w:rPr>
          <w:rFonts w:asciiTheme="minorHAnsi" w:hAnsiTheme="minorHAnsi" w:cstheme="minorHAnsi"/>
        </w:rPr>
        <w:tab/>
      </w:r>
      <w:r w:rsidRPr="00F52EEF">
        <w:rPr>
          <w:rFonts w:asciiTheme="minorHAnsi" w:hAnsiTheme="minorHAnsi" w:cstheme="minorHAnsi"/>
        </w:rPr>
        <w:tab/>
        <w:t>Standard 2.6</w:t>
      </w:r>
    </w:p>
    <w:p w14:paraId="71012BFC" w14:textId="77777777" w:rsidR="00F52EEF" w:rsidRPr="00132BED" w:rsidRDefault="00F52EEF" w:rsidP="00935F76">
      <w:pPr>
        <w:tabs>
          <w:tab w:val="left" w:pos="567"/>
        </w:tabs>
        <w:spacing w:after="120"/>
        <w:ind w:left="425"/>
        <w:jc w:val="both"/>
        <w:rPr>
          <w:rFonts w:asciiTheme="minorHAnsi" w:hAnsiTheme="minorHAnsi" w:cstheme="minorHAnsi"/>
          <w:color w:val="000000"/>
          <w:sz w:val="22"/>
          <w:szCs w:val="22"/>
        </w:rPr>
      </w:pPr>
      <w:r w:rsidRPr="00132BED">
        <w:rPr>
          <w:rFonts w:asciiTheme="minorHAnsi" w:hAnsiTheme="minorHAnsi" w:cstheme="minorHAnsi"/>
          <w:color w:val="000000"/>
          <w:sz w:val="22"/>
          <w:szCs w:val="22"/>
        </w:rPr>
        <w:t>UTB ve Zlíně má nastavena funkční pravidla a podmínky pro vytváření studijních plánů ve vnitřním předpisu „</w:t>
      </w:r>
      <w:hyperlink r:id="rId35" w:history="1">
        <w:r w:rsidRPr="00132BED">
          <w:rPr>
            <w:rFonts w:asciiTheme="minorHAnsi" w:hAnsiTheme="minorHAnsi" w:cstheme="minorHAnsi"/>
            <w:color w:val="000000"/>
            <w:sz w:val="22"/>
            <w:szCs w:val="22"/>
          </w:rPr>
          <w:t>Řád pro tvorbu, schvalování, uskutečňování a změny studijních programů UTB ve Zlíně</w:t>
        </w:r>
      </w:hyperlink>
      <w:r w:rsidRPr="00132BED">
        <w:rPr>
          <w:rFonts w:asciiTheme="minorHAnsi" w:hAnsiTheme="minorHAnsi" w:cstheme="minorHAnsi"/>
          <w:color w:val="000000"/>
          <w:sz w:val="22"/>
          <w:szCs w:val="22"/>
        </w:rPr>
        <w:t>“</w:t>
      </w:r>
      <w:r w:rsidRPr="00132BED">
        <w:rPr>
          <w:rStyle w:val="Znakapoznpodarou"/>
          <w:rFonts w:asciiTheme="minorHAnsi" w:hAnsiTheme="minorHAnsi" w:cstheme="minorHAnsi"/>
          <w:color w:val="000000"/>
          <w:sz w:val="22"/>
          <w:szCs w:val="22"/>
        </w:rPr>
        <w:footnoteReference w:id="42"/>
      </w:r>
      <w:r w:rsidRPr="00132BED">
        <w:rPr>
          <w:rFonts w:asciiTheme="minorHAnsi" w:hAnsiTheme="minorHAnsi" w:cstheme="minorHAnsi"/>
          <w:color w:val="000000"/>
          <w:sz w:val="22"/>
          <w:szCs w:val="22"/>
        </w:rPr>
        <w:t xml:space="preserve">. Řád pro tvorbu, schvalování, uskutečňování a změny studijních programů UTB ve Zlíně je podle § 17 odst. 1 písm. k) zákona a podle statutu vnitřním předpisem UTB ve Zlíně 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 na fakultách UTB ve Zlíně nebo přímo UTB ve Zlíně, povinnosti garantů studijních programů a garantů studijních předmětů a principy zajišťování kvality studijních programů. </w:t>
      </w:r>
    </w:p>
    <w:p w14:paraId="55014FA4" w14:textId="0168F643" w:rsidR="00F52EEF" w:rsidRPr="00132BED" w:rsidRDefault="00F52EEF" w:rsidP="00935F76">
      <w:pPr>
        <w:pStyle w:val="Textpoznpodarou"/>
        <w:tabs>
          <w:tab w:val="left" w:pos="567"/>
        </w:tabs>
        <w:ind w:left="426"/>
        <w:jc w:val="both"/>
        <w:rPr>
          <w:rFonts w:asciiTheme="minorHAnsi" w:hAnsiTheme="minorHAnsi" w:cstheme="minorHAnsi"/>
          <w:sz w:val="22"/>
          <w:szCs w:val="22"/>
        </w:rPr>
      </w:pPr>
      <w:r w:rsidRPr="00132BED">
        <w:rPr>
          <w:rFonts w:asciiTheme="minorHAnsi" w:hAnsiTheme="minorHAnsi" w:cstheme="minorHAnsi"/>
          <w:sz w:val="22"/>
          <w:szCs w:val="22"/>
        </w:rPr>
        <w:t>Studijní program Marketingov</w:t>
      </w:r>
      <w:ins w:id="6250" w:author="Radim Bačuvčík" w:date="2020-02-06T10:56:00Z">
        <w:r w:rsidR="00BA594C">
          <w:rPr>
            <w:rFonts w:asciiTheme="minorHAnsi" w:hAnsiTheme="minorHAnsi" w:cstheme="minorHAnsi"/>
            <w:sz w:val="22"/>
            <w:szCs w:val="22"/>
          </w:rPr>
          <w:t>á</w:t>
        </w:r>
      </w:ins>
      <w:del w:id="6251" w:author="Radim Bačuvčík" w:date="2020-02-06T10:56:00Z">
        <w:r w:rsidRPr="00132BED" w:rsidDel="00BA594C">
          <w:rPr>
            <w:rFonts w:asciiTheme="minorHAnsi" w:hAnsiTheme="minorHAnsi" w:cstheme="minorHAnsi"/>
            <w:sz w:val="22"/>
            <w:szCs w:val="22"/>
          </w:rPr>
          <w:delText>é</w:delText>
        </w:r>
      </w:del>
      <w:r w:rsidRPr="00132BED">
        <w:rPr>
          <w:rFonts w:asciiTheme="minorHAnsi" w:hAnsiTheme="minorHAnsi" w:cstheme="minorHAnsi"/>
          <w:sz w:val="22"/>
          <w:szCs w:val="22"/>
        </w:rPr>
        <w:t xml:space="preserve"> komunikace je studijní program uskutečňovaný v prezenční i kombinované formě v bakalářském i navazujícím magisterském studijním programu. V případě navazujícího studijního programu v prezenční formě studia také v anglickém jazyce. V rámci prezenčního studia tvoří strukturu studijního plánu kategorie předmětů povinného základu, povinně volitelných předmětů a volitelných předmětů. Studenti si volí předměty ze skupiny povinně volitelných předmětů, počet povinně volitelných a volitelných předmětů si stanovují studenti, u povinně volitelných předmětů je však stanoven vždy povinný minimální limit. V případě kombinovaného studia tvoří strukturu studijního plánu kategorie předmětů povinného základu a povinně volitelných předmětů. U povinně volitelných předmětů je však stanoven vždy povinný minimální limit. V rámci kreditového systému ECTS představuje studijní zátěž celkem 13 rozvrhových týdnů u prezenční formy, u kombinovaného studia se jedná o pět dvoudenních </w:t>
      </w:r>
      <w:r w:rsidR="00B233BB">
        <w:rPr>
          <w:rFonts w:asciiTheme="minorHAnsi" w:hAnsiTheme="minorHAnsi" w:cstheme="minorHAnsi"/>
          <w:sz w:val="22"/>
          <w:szCs w:val="22"/>
        </w:rPr>
        <w:t>konzultací</w:t>
      </w:r>
      <w:r w:rsidRPr="00132BED">
        <w:rPr>
          <w:rFonts w:asciiTheme="minorHAnsi" w:hAnsiTheme="minorHAnsi" w:cstheme="minorHAnsi"/>
          <w:sz w:val="22"/>
          <w:szCs w:val="22"/>
        </w:rPr>
        <w:t xml:space="preserve"> (pátek a sobota) za semestr. Jedna výuková hodina trvá 50 minut. Standardní délka bakalářského studia jsou 3 roky, student je povinen získat 180 kreditů.</w:t>
      </w:r>
      <w:del w:id="6252" w:author="Josef Kocourek" w:date="2020-02-10T13:34:00Z">
        <w:r w:rsidRPr="00132BED" w:rsidDel="007A5C78">
          <w:rPr>
            <w:rFonts w:asciiTheme="minorHAnsi" w:hAnsiTheme="minorHAnsi" w:cstheme="minorHAnsi"/>
            <w:sz w:val="22"/>
            <w:szCs w:val="22"/>
          </w:rPr>
          <w:delText xml:space="preserve"> U navazujícího</w:delText>
        </w:r>
        <w:r w:rsidR="00B233BB" w:rsidDel="007A5C78">
          <w:rPr>
            <w:rFonts w:asciiTheme="minorHAnsi" w:hAnsiTheme="minorHAnsi" w:cstheme="minorHAnsi"/>
            <w:sz w:val="22"/>
            <w:szCs w:val="22"/>
          </w:rPr>
          <w:delText xml:space="preserve"> magisterského</w:delText>
        </w:r>
        <w:r w:rsidRPr="00132BED" w:rsidDel="007A5C78">
          <w:rPr>
            <w:rFonts w:asciiTheme="minorHAnsi" w:hAnsiTheme="minorHAnsi" w:cstheme="minorHAnsi"/>
            <w:sz w:val="22"/>
            <w:szCs w:val="22"/>
          </w:rPr>
          <w:delText xml:space="preserve"> studijního programu je délka studia 2 roky, student je povinen získat 120 kreditů.</w:delText>
        </w:r>
      </w:del>
    </w:p>
    <w:p w14:paraId="2E593267" w14:textId="713C3FA0" w:rsidR="00F52EEF" w:rsidRPr="00132BED" w:rsidRDefault="00F52EEF" w:rsidP="00935F76">
      <w:pPr>
        <w:pStyle w:val="Textpoznpodarou"/>
        <w:tabs>
          <w:tab w:val="left" w:pos="567"/>
        </w:tabs>
        <w:ind w:left="426"/>
        <w:jc w:val="both"/>
        <w:rPr>
          <w:rFonts w:asciiTheme="minorHAnsi" w:hAnsiTheme="minorHAnsi" w:cstheme="minorHAnsi"/>
          <w:sz w:val="22"/>
          <w:szCs w:val="22"/>
        </w:rPr>
      </w:pPr>
      <w:r w:rsidRPr="00132BED">
        <w:rPr>
          <w:rFonts w:asciiTheme="minorHAnsi" w:hAnsiTheme="minorHAnsi" w:cstheme="minorHAnsi"/>
          <w:sz w:val="22"/>
          <w:szCs w:val="22"/>
        </w:rPr>
        <w:t>Studijní plán je sestaven tak, aby umožňoval zejména zvládnutí praktických dovedností potřebných k výkonu povolání, podložených získáním nezbytných teoretických znalostí. Součástí studijního plánu v bakalářském studijním programu je 12</w:t>
      </w:r>
      <w:r w:rsidR="00B233BB">
        <w:rPr>
          <w:rFonts w:asciiTheme="minorHAnsi" w:hAnsiTheme="minorHAnsi" w:cstheme="minorHAnsi"/>
          <w:sz w:val="22"/>
          <w:szCs w:val="22"/>
        </w:rPr>
        <w:t xml:space="preserve"> </w:t>
      </w:r>
      <w:r w:rsidRPr="00132BED">
        <w:rPr>
          <w:rFonts w:asciiTheme="minorHAnsi" w:hAnsiTheme="minorHAnsi" w:cstheme="minorHAnsi"/>
          <w:sz w:val="22"/>
          <w:szCs w:val="22"/>
        </w:rPr>
        <w:t>ti týdenní povinná stáž v prostředí reklamních agentur.</w:t>
      </w:r>
      <w:ins w:id="6253" w:author="Josef Kocourek" w:date="2020-02-10T13:34:00Z">
        <w:r w:rsidR="007A5C78">
          <w:rPr>
            <w:rFonts w:asciiTheme="minorHAnsi" w:hAnsiTheme="minorHAnsi" w:cstheme="minorHAnsi"/>
            <w:sz w:val="22"/>
            <w:szCs w:val="22"/>
          </w:rPr>
          <w:t xml:space="preserve"> </w:t>
        </w:r>
      </w:ins>
      <w:del w:id="6254" w:author="Josef Kocourek" w:date="2020-02-10T13:34:00Z">
        <w:r w:rsidRPr="00132BED" w:rsidDel="007A5C78">
          <w:rPr>
            <w:rFonts w:asciiTheme="minorHAnsi" w:hAnsiTheme="minorHAnsi" w:cstheme="minorHAnsi"/>
            <w:sz w:val="22"/>
            <w:szCs w:val="22"/>
          </w:rPr>
          <w:delText xml:space="preserve"> U navazujícího magisterského studia je praxe v délce 6</w:delText>
        </w:r>
        <w:r w:rsidR="00B233BB" w:rsidDel="007A5C78">
          <w:rPr>
            <w:rFonts w:asciiTheme="minorHAnsi" w:hAnsiTheme="minorHAnsi" w:cstheme="minorHAnsi"/>
            <w:sz w:val="22"/>
            <w:szCs w:val="22"/>
          </w:rPr>
          <w:delText xml:space="preserve"> týdnů</w:delText>
        </w:r>
        <w:r w:rsidRPr="00132BED" w:rsidDel="007A5C78">
          <w:rPr>
            <w:rFonts w:asciiTheme="minorHAnsi" w:hAnsiTheme="minorHAnsi" w:cstheme="minorHAnsi"/>
            <w:sz w:val="22"/>
            <w:szCs w:val="22"/>
          </w:rPr>
          <w:delText xml:space="preserve"> se zaměřením výkonu praxe ve firemním sektoru. </w:delText>
        </w:r>
      </w:del>
      <w:r w:rsidRPr="00132BED">
        <w:rPr>
          <w:rFonts w:asciiTheme="minorHAnsi" w:hAnsiTheme="minorHAnsi" w:cstheme="minorHAnsi"/>
          <w:sz w:val="22"/>
          <w:szCs w:val="22"/>
        </w:rPr>
        <w:t>Tato praxe probíhá u obou forem studia.</w:t>
      </w:r>
    </w:p>
    <w:p w14:paraId="2EEF5B82" w14:textId="77777777" w:rsidR="00F52EEF" w:rsidRPr="00132BED" w:rsidRDefault="00F52EEF" w:rsidP="00935F76">
      <w:pPr>
        <w:pStyle w:val="Textpoznpodarou"/>
        <w:tabs>
          <w:tab w:val="left" w:pos="567"/>
        </w:tabs>
        <w:ind w:left="426"/>
        <w:jc w:val="both"/>
        <w:rPr>
          <w:rFonts w:asciiTheme="minorHAnsi" w:hAnsiTheme="minorHAnsi" w:cstheme="minorHAnsi"/>
          <w:sz w:val="22"/>
          <w:szCs w:val="22"/>
        </w:rPr>
      </w:pPr>
    </w:p>
    <w:p w14:paraId="2F9645A5" w14:textId="77777777" w:rsidR="00F52EEF" w:rsidRPr="00132BED" w:rsidRDefault="00F52EEF" w:rsidP="00935F76">
      <w:pPr>
        <w:pStyle w:val="Textpoznpodarou"/>
        <w:tabs>
          <w:tab w:val="left" w:pos="567"/>
        </w:tabs>
        <w:ind w:left="426"/>
        <w:jc w:val="both"/>
        <w:rPr>
          <w:rFonts w:asciiTheme="minorHAnsi" w:hAnsiTheme="minorHAnsi" w:cstheme="minorHAnsi"/>
          <w:sz w:val="22"/>
          <w:szCs w:val="22"/>
        </w:rPr>
      </w:pPr>
      <w:r w:rsidRPr="00132BED">
        <w:rPr>
          <w:rFonts w:asciiTheme="minorHAnsi" w:hAnsiTheme="minorHAnsi" w:cstheme="minorHAnsi"/>
          <w:sz w:val="22"/>
          <w:szCs w:val="22"/>
        </w:rPr>
        <w:t>Realizace praktických výstupů v prezenční formě studia probíhá především v rámci předmětu Komunikační agentura, který mají studenti povinný ve 2. ročníku. V rámci tohoto předmětu studenti připravují a v letním semestru realizují projekty jako Zlin Design Week, Busfest, Culturea či v neziskové oblasti projekty Percipio, Fashion show Dotek aj. Podrobnější vysvětlení předmětu KOMAG viz kapitola 2.2.</w:t>
      </w:r>
    </w:p>
    <w:p w14:paraId="32FAA65B" w14:textId="77777777" w:rsidR="00F52EEF" w:rsidRPr="00F52EEF"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rPr>
      </w:pPr>
    </w:p>
    <w:p w14:paraId="54CCBB9C"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lastRenderedPageBreak/>
        <w:t xml:space="preserve">Vymezení uplatnění absolventů </w:t>
      </w:r>
    </w:p>
    <w:p w14:paraId="4D46459C" w14:textId="77777777" w:rsidR="00F52EEF" w:rsidRPr="00F52EEF" w:rsidRDefault="00F52EEF" w:rsidP="00935F76">
      <w:pPr>
        <w:tabs>
          <w:tab w:val="left" w:pos="567"/>
          <w:tab w:val="left" w:pos="2835"/>
        </w:tabs>
        <w:spacing w:before="120" w:after="120"/>
        <w:rPr>
          <w:rFonts w:asciiTheme="minorHAnsi" w:hAnsiTheme="minorHAnsi" w:cstheme="minorHAnsi"/>
        </w:rPr>
      </w:pPr>
      <w:r w:rsidRPr="00F52EEF">
        <w:rPr>
          <w:rFonts w:asciiTheme="minorHAnsi" w:hAnsiTheme="minorHAnsi" w:cstheme="minorHAnsi"/>
        </w:rPr>
        <w:tab/>
      </w:r>
      <w:r w:rsidRPr="00F52EEF">
        <w:rPr>
          <w:rFonts w:asciiTheme="minorHAnsi" w:hAnsiTheme="minorHAnsi" w:cstheme="minorHAnsi"/>
        </w:rPr>
        <w:tab/>
        <w:t>Standard 2.7</w:t>
      </w:r>
    </w:p>
    <w:p w14:paraId="2BBBF23E" w14:textId="77777777" w:rsidR="00BA594C" w:rsidRPr="00BA594C" w:rsidRDefault="00F52EEF" w:rsidP="00BA594C">
      <w:pPr>
        <w:shd w:val="clear" w:color="auto" w:fill="FFFFFF"/>
        <w:tabs>
          <w:tab w:val="left" w:pos="360"/>
          <w:tab w:val="left" w:pos="567"/>
        </w:tabs>
        <w:ind w:left="426" w:right="6"/>
        <w:jc w:val="both"/>
        <w:rPr>
          <w:ins w:id="6255" w:author="Radim Bačuvčík" w:date="2020-02-06T10:57:00Z"/>
          <w:rFonts w:asciiTheme="minorHAnsi" w:hAnsiTheme="minorHAnsi" w:cstheme="minorHAnsi"/>
          <w:sz w:val="22"/>
          <w:szCs w:val="22"/>
          <w:rPrChange w:id="6256" w:author="Radim Bačuvčík" w:date="2020-02-06T10:58:00Z">
            <w:rPr>
              <w:ins w:id="6257" w:author="Radim Bačuvčík" w:date="2020-02-06T10:57:00Z"/>
              <w:rFonts w:asciiTheme="minorHAnsi" w:hAnsiTheme="minorHAnsi" w:cstheme="minorHAnsi"/>
            </w:rPr>
          </w:rPrChange>
        </w:rPr>
      </w:pPr>
      <w:r w:rsidRPr="00132BED">
        <w:rPr>
          <w:rFonts w:asciiTheme="minorHAnsi" w:hAnsiTheme="minorHAnsi" w:cstheme="minorHAnsi"/>
          <w:sz w:val="22"/>
          <w:szCs w:val="22"/>
        </w:rPr>
        <w:t xml:space="preserve">Cílem bakalářského studia je připravit absolventa vybaveného dostatečnými profesními znalostmi a kompetencemi, které zabezpečují vysokou míru a rychlost jeho adaptability na konkrétní praktické </w:t>
      </w:r>
      <w:r w:rsidRPr="00BA594C">
        <w:rPr>
          <w:rFonts w:asciiTheme="minorHAnsi" w:hAnsiTheme="minorHAnsi" w:cstheme="minorHAnsi"/>
          <w:sz w:val="22"/>
          <w:szCs w:val="22"/>
        </w:rPr>
        <w:t xml:space="preserve">činnosti při výkonu povolání </w:t>
      </w:r>
      <w:ins w:id="6258" w:author="Radim Bačuvčík" w:date="2020-02-06T10:56:00Z">
        <w:r w:rsidR="00BA594C" w:rsidRPr="00BA594C">
          <w:rPr>
            <w:rFonts w:asciiTheme="minorHAnsi" w:hAnsiTheme="minorHAnsi" w:cstheme="minorHAnsi"/>
            <w:sz w:val="22"/>
            <w:szCs w:val="22"/>
            <w:rPrChange w:id="6259" w:author="Radim Bačuvčík" w:date="2020-02-06T10:58:00Z">
              <w:rPr>
                <w:rFonts w:asciiTheme="minorHAnsi" w:hAnsiTheme="minorHAnsi" w:cstheme="minorHAnsi"/>
              </w:rPr>
            </w:rPrChange>
          </w:rPr>
          <w:t xml:space="preserve">v komunikačních agenturách, podnikatelských organizacích, neziskových organizacích nebo ve veřejné správě, a to zejména na pracovních pozicích: </w:t>
        </w:r>
      </w:ins>
    </w:p>
    <w:p w14:paraId="5F743194" w14:textId="77777777" w:rsidR="00BA594C" w:rsidRPr="00BA594C" w:rsidRDefault="00BA594C">
      <w:pPr>
        <w:pStyle w:val="Odstavecseseznamem"/>
        <w:numPr>
          <w:ilvl w:val="0"/>
          <w:numId w:val="25"/>
        </w:numPr>
        <w:shd w:val="clear" w:color="auto" w:fill="FFFFFF"/>
        <w:tabs>
          <w:tab w:val="left" w:pos="360"/>
          <w:tab w:val="left" w:pos="567"/>
        </w:tabs>
        <w:spacing w:after="0" w:line="240" w:lineRule="auto"/>
        <w:ind w:left="1145" w:right="6" w:hanging="357"/>
        <w:jc w:val="left"/>
        <w:rPr>
          <w:ins w:id="6260" w:author="Radim Bačuvčík" w:date="2020-02-06T10:57:00Z"/>
          <w:rFonts w:asciiTheme="minorHAnsi" w:hAnsiTheme="minorHAnsi" w:cstheme="minorHAnsi"/>
          <w:sz w:val="22"/>
          <w:szCs w:val="22"/>
          <w:rPrChange w:id="6261" w:author="Radim Bačuvčík" w:date="2020-02-06T10:58:00Z">
            <w:rPr>
              <w:ins w:id="6262" w:author="Radim Bačuvčík" w:date="2020-02-06T10:57:00Z"/>
            </w:rPr>
          </w:rPrChange>
        </w:rPr>
        <w:pPrChange w:id="6263" w:author="Radim Bačuvčík" w:date="2020-02-06T10:59:00Z">
          <w:pPr>
            <w:shd w:val="clear" w:color="auto" w:fill="FFFFFF"/>
            <w:tabs>
              <w:tab w:val="left" w:pos="360"/>
              <w:tab w:val="left" w:pos="567"/>
            </w:tabs>
            <w:ind w:left="426" w:right="6"/>
            <w:jc w:val="both"/>
          </w:pPr>
        </w:pPrChange>
      </w:pPr>
      <w:ins w:id="6264" w:author="Radim Bačuvčík" w:date="2020-02-06T10:56:00Z">
        <w:r w:rsidRPr="00BA594C">
          <w:rPr>
            <w:rFonts w:asciiTheme="minorHAnsi" w:hAnsiTheme="minorHAnsi" w:cstheme="minorHAnsi"/>
            <w:sz w:val="22"/>
            <w:szCs w:val="22"/>
            <w:rPrChange w:id="6265" w:author="Radim Bačuvčík" w:date="2020-02-06T10:58:00Z">
              <w:rPr/>
            </w:rPrChange>
          </w:rPr>
          <w:t xml:space="preserve">specialista v oblasti reklamy, public relations, direct marketingu, osobního prodeje, podpory prodeje, digitální marketingové komunikace a nových médií, </w:t>
        </w:r>
      </w:ins>
    </w:p>
    <w:p w14:paraId="7742E274" w14:textId="77777777" w:rsidR="00BA594C" w:rsidRPr="00BA594C" w:rsidRDefault="00BA594C">
      <w:pPr>
        <w:pStyle w:val="Odstavecseseznamem"/>
        <w:numPr>
          <w:ilvl w:val="0"/>
          <w:numId w:val="25"/>
        </w:numPr>
        <w:shd w:val="clear" w:color="auto" w:fill="FFFFFF"/>
        <w:tabs>
          <w:tab w:val="left" w:pos="360"/>
          <w:tab w:val="left" w:pos="567"/>
        </w:tabs>
        <w:spacing w:after="0" w:line="240" w:lineRule="auto"/>
        <w:ind w:left="1145" w:right="6" w:hanging="357"/>
        <w:rPr>
          <w:ins w:id="6266" w:author="Radim Bačuvčík" w:date="2020-02-06T10:57:00Z"/>
          <w:rFonts w:asciiTheme="minorHAnsi" w:hAnsiTheme="minorHAnsi" w:cstheme="minorHAnsi"/>
          <w:sz w:val="22"/>
          <w:szCs w:val="22"/>
          <w:rPrChange w:id="6267" w:author="Radim Bačuvčík" w:date="2020-02-06T10:58:00Z">
            <w:rPr>
              <w:ins w:id="6268" w:author="Radim Bačuvčík" w:date="2020-02-06T10:57:00Z"/>
            </w:rPr>
          </w:rPrChange>
        </w:rPr>
        <w:pPrChange w:id="6269" w:author="Radim Bačuvčík" w:date="2020-02-06T10:58:00Z">
          <w:pPr>
            <w:shd w:val="clear" w:color="auto" w:fill="FFFFFF"/>
            <w:tabs>
              <w:tab w:val="left" w:pos="360"/>
              <w:tab w:val="left" w:pos="567"/>
            </w:tabs>
            <w:ind w:left="426" w:right="6"/>
            <w:jc w:val="both"/>
          </w:pPr>
        </w:pPrChange>
      </w:pPr>
      <w:ins w:id="6270" w:author="Radim Bačuvčík" w:date="2020-02-06T10:56:00Z">
        <w:r w:rsidRPr="00BA594C">
          <w:rPr>
            <w:rFonts w:asciiTheme="minorHAnsi" w:hAnsiTheme="minorHAnsi" w:cstheme="minorHAnsi"/>
            <w:sz w:val="22"/>
            <w:szCs w:val="22"/>
            <w:rPrChange w:id="6271" w:author="Radim Bačuvčík" w:date="2020-02-06T10:58:00Z">
              <w:rPr/>
            </w:rPrChange>
          </w:rPr>
          <w:t xml:space="preserve">tiskový mluvčí, </w:t>
        </w:r>
      </w:ins>
    </w:p>
    <w:p w14:paraId="1B0FC214" w14:textId="77777777" w:rsidR="00BA594C" w:rsidRPr="00BA594C" w:rsidRDefault="00BA594C">
      <w:pPr>
        <w:pStyle w:val="Odstavecseseznamem"/>
        <w:numPr>
          <w:ilvl w:val="0"/>
          <w:numId w:val="25"/>
        </w:numPr>
        <w:shd w:val="clear" w:color="auto" w:fill="FFFFFF"/>
        <w:tabs>
          <w:tab w:val="left" w:pos="360"/>
          <w:tab w:val="left" w:pos="567"/>
        </w:tabs>
        <w:spacing w:after="0" w:line="240" w:lineRule="auto"/>
        <w:ind w:left="1145" w:right="6" w:hanging="357"/>
        <w:rPr>
          <w:ins w:id="6272" w:author="Radim Bačuvčík" w:date="2020-02-06T10:57:00Z"/>
          <w:rFonts w:asciiTheme="minorHAnsi" w:hAnsiTheme="minorHAnsi" w:cstheme="minorHAnsi"/>
          <w:sz w:val="22"/>
          <w:szCs w:val="22"/>
          <w:rPrChange w:id="6273" w:author="Radim Bačuvčík" w:date="2020-02-06T10:58:00Z">
            <w:rPr>
              <w:ins w:id="6274" w:author="Radim Bačuvčík" w:date="2020-02-06T10:57:00Z"/>
            </w:rPr>
          </w:rPrChange>
        </w:rPr>
        <w:pPrChange w:id="6275" w:author="Radim Bačuvčík" w:date="2020-02-06T10:58:00Z">
          <w:pPr>
            <w:shd w:val="clear" w:color="auto" w:fill="FFFFFF"/>
            <w:tabs>
              <w:tab w:val="left" w:pos="360"/>
              <w:tab w:val="left" w:pos="567"/>
            </w:tabs>
            <w:ind w:left="426" w:right="6"/>
            <w:jc w:val="both"/>
          </w:pPr>
        </w:pPrChange>
      </w:pPr>
      <w:ins w:id="6276" w:author="Radim Bačuvčík" w:date="2020-02-06T10:56:00Z">
        <w:r w:rsidRPr="00BA594C">
          <w:rPr>
            <w:rFonts w:asciiTheme="minorHAnsi" w:hAnsiTheme="minorHAnsi" w:cstheme="minorHAnsi"/>
            <w:sz w:val="22"/>
            <w:szCs w:val="22"/>
            <w:rPrChange w:id="6277" w:author="Radim Bačuvčík" w:date="2020-02-06T10:58:00Z">
              <w:rPr/>
            </w:rPrChange>
          </w:rPr>
          <w:t xml:space="preserve">account manažer/manažerka,  </w:t>
        </w:r>
      </w:ins>
    </w:p>
    <w:p w14:paraId="66C50575" w14:textId="77777777" w:rsidR="00BA594C" w:rsidRPr="00BA594C" w:rsidRDefault="00BA594C">
      <w:pPr>
        <w:pStyle w:val="Odstavecseseznamem"/>
        <w:numPr>
          <w:ilvl w:val="0"/>
          <w:numId w:val="25"/>
        </w:numPr>
        <w:shd w:val="clear" w:color="auto" w:fill="FFFFFF"/>
        <w:tabs>
          <w:tab w:val="left" w:pos="360"/>
          <w:tab w:val="left" w:pos="567"/>
        </w:tabs>
        <w:spacing w:after="0" w:line="240" w:lineRule="auto"/>
        <w:ind w:left="1145" w:right="6" w:hanging="357"/>
        <w:rPr>
          <w:ins w:id="6278" w:author="Radim Bačuvčík" w:date="2020-02-06T10:57:00Z"/>
          <w:rFonts w:asciiTheme="minorHAnsi" w:hAnsiTheme="minorHAnsi" w:cstheme="minorHAnsi"/>
          <w:sz w:val="22"/>
          <w:szCs w:val="22"/>
          <w:rPrChange w:id="6279" w:author="Radim Bačuvčík" w:date="2020-02-06T10:58:00Z">
            <w:rPr>
              <w:ins w:id="6280" w:author="Radim Bačuvčík" w:date="2020-02-06T10:57:00Z"/>
            </w:rPr>
          </w:rPrChange>
        </w:rPr>
        <w:pPrChange w:id="6281" w:author="Radim Bačuvčík" w:date="2020-02-06T10:58:00Z">
          <w:pPr>
            <w:shd w:val="clear" w:color="auto" w:fill="FFFFFF"/>
            <w:tabs>
              <w:tab w:val="left" w:pos="360"/>
              <w:tab w:val="left" w:pos="567"/>
            </w:tabs>
            <w:ind w:left="426" w:right="6"/>
            <w:jc w:val="both"/>
          </w:pPr>
        </w:pPrChange>
      </w:pPr>
      <w:ins w:id="6282" w:author="Radim Bačuvčík" w:date="2020-02-06T10:56:00Z">
        <w:r w:rsidRPr="00BA594C">
          <w:rPr>
            <w:rFonts w:asciiTheme="minorHAnsi" w:hAnsiTheme="minorHAnsi" w:cstheme="minorHAnsi"/>
            <w:sz w:val="22"/>
            <w:szCs w:val="22"/>
            <w:rPrChange w:id="6283" w:author="Radim Bačuvčík" w:date="2020-02-06T10:58:00Z">
              <w:rPr/>
            </w:rPrChange>
          </w:rPr>
          <w:t xml:space="preserve">vedoucí kreativních týmů, </w:t>
        </w:r>
      </w:ins>
    </w:p>
    <w:p w14:paraId="5A420F6C" w14:textId="77777777" w:rsidR="00BA594C" w:rsidRPr="00BA594C" w:rsidRDefault="00BA594C">
      <w:pPr>
        <w:pStyle w:val="Odstavecseseznamem"/>
        <w:numPr>
          <w:ilvl w:val="0"/>
          <w:numId w:val="25"/>
        </w:numPr>
        <w:shd w:val="clear" w:color="auto" w:fill="FFFFFF"/>
        <w:tabs>
          <w:tab w:val="left" w:pos="360"/>
          <w:tab w:val="left" w:pos="567"/>
        </w:tabs>
        <w:spacing w:after="0" w:line="240" w:lineRule="auto"/>
        <w:ind w:left="1145" w:right="6" w:hanging="357"/>
        <w:rPr>
          <w:ins w:id="6284" w:author="Radim Bačuvčík" w:date="2020-02-06T10:57:00Z"/>
          <w:rFonts w:asciiTheme="minorHAnsi" w:hAnsiTheme="minorHAnsi" w:cstheme="minorHAnsi"/>
          <w:sz w:val="22"/>
          <w:szCs w:val="22"/>
          <w:rPrChange w:id="6285" w:author="Radim Bačuvčík" w:date="2020-02-06T10:58:00Z">
            <w:rPr>
              <w:ins w:id="6286" w:author="Radim Bačuvčík" w:date="2020-02-06T10:57:00Z"/>
            </w:rPr>
          </w:rPrChange>
        </w:rPr>
        <w:pPrChange w:id="6287" w:author="Radim Bačuvčík" w:date="2020-02-06T10:58:00Z">
          <w:pPr>
            <w:shd w:val="clear" w:color="auto" w:fill="FFFFFF"/>
            <w:tabs>
              <w:tab w:val="left" w:pos="360"/>
              <w:tab w:val="left" w:pos="567"/>
            </w:tabs>
            <w:ind w:left="426" w:right="6"/>
            <w:jc w:val="both"/>
          </w:pPr>
        </w:pPrChange>
      </w:pPr>
      <w:ins w:id="6288" w:author="Radim Bačuvčík" w:date="2020-02-06T10:56:00Z">
        <w:r w:rsidRPr="00BA594C">
          <w:rPr>
            <w:rFonts w:asciiTheme="minorHAnsi" w:hAnsiTheme="minorHAnsi" w:cstheme="minorHAnsi"/>
            <w:sz w:val="22"/>
            <w:szCs w:val="22"/>
            <w:rPrChange w:id="6289" w:author="Radim Bačuvčík" w:date="2020-02-06T10:58:00Z">
              <w:rPr/>
            </w:rPrChange>
          </w:rPr>
          <w:t xml:space="preserve">marketingový a projektový manažer/manažerka, </w:t>
        </w:r>
      </w:ins>
    </w:p>
    <w:p w14:paraId="1BE947C4" w14:textId="2F6F41F5" w:rsidR="00F52EEF" w:rsidRPr="00132BED" w:rsidDel="00BA594C" w:rsidRDefault="00F52EEF" w:rsidP="00BA594C">
      <w:pPr>
        <w:shd w:val="clear" w:color="auto" w:fill="FFFFFF"/>
        <w:tabs>
          <w:tab w:val="left" w:pos="360"/>
          <w:tab w:val="left" w:pos="567"/>
        </w:tabs>
        <w:ind w:left="426" w:right="6"/>
        <w:jc w:val="both"/>
        <w:rPr>
          <w:del w:id="6290" w:author="Radim Bačuvčík" w:date="2020-02-06T10:56:00Z"/>
          <w:rFonts w:asciiTheme="minorHAnsi" w:hAnsiTheme="minorHAnsi" w:cstheme="minorHAnsi"/>
          <w:sz w:val="22"/>
          <w:szCs w:val="22"/>
        </w:rPr>
      </w:pPr>
      <w:del w:id="6291" w:author="Radim Bačuvčík" w:date="2020-02-06T10:56:00Z">
        <w:r w:rsidRPr="00132BED" w:rsidDel="00BA594C">
          <w:rPr>
            <w:rFonts w:asciiTheme="minorHAnsi" w:hAnsiTheme="minorHAnsi" w:cstheme="minorHAnsi"/>
            <w:sz w:val="22"/>
            <w:szCs w:val="22"/>
          </w:rPr>
          <w:delText xml:space="preserve">v marketingových útvarech a komunikačních odděleních firem, reklamních, komunikačních a PR agenturách, v rozpočtových a příspěvkových organizacích, ve státní a veřejné správě. Absolventi bakalářského stupně studijního programu Marketingové komunikace najdou své uplatnění především jako výkonní pracovníci na nižší a střední úrovni řízení, a to zejména na pracovních pozicích: </w:delText>
        </w:r>
      </w:del>
    </w:p>
    <w:p w14:paraId="5F72F8BA" w14:textId="70008A9A" w:rsidR="00F52EEF" w:rsidRPr="00132BED" w:rsidDel="00BA594C" w:rsidRDefault="00F52EEF" w:rsidP="00BA594C">
      <w:pPr>
        <w:shd w:val="clear" w:color="auto" w:fill="FFFFFF"/>
        <w:tabs>
          <w:tab w:val="left" w:pos="360"/>
          <w:tab w:val="left" w:pos="567"/>
        </w:tabs>
        <w:ind w:left="426" w:right="6"/>
        <w:jc w:val="both"/>
        <w:rPr>
          <w:del w:id="6292" w:author="Radim Bačuvčík" w:date="2020-02-06T10:56:00Z"/>
          <w:rFonts w:asciiTheme="minorHAnsi" w:hAnsiTheme="minorHAnsi" w:cstheme="minorHAnsi"/>
          <w:sz w:val="22"/>
          <w:szCs w:val="22"/>
        </w:rPr>
      </w:pPr>
    </w:p>
    <w:p w14:paraId="58BCDF32" w14:textId="5FD21853" w:rsidR="00F52EEF" w:rsidRPr="00132BED" w:rsidDel="00BA594C" w:rsidRDefault="00F52EEF">
      <w:pPr>
        <w:shd w:val="clear" w:color="auto" w:fill="FFFFFF"/>
        <w:tabs>
          <w:tab w:val="left" w:pos="360"/>
          <w:tab w:val="left" w:pos="567"/>
        </w:tabs>
        <w:ind w:left="426" w:right="6"/>
        <w:jc w:val="both"/>
        <w:rPr>
          <w:del w:id="6293" w:author="Radim Bačuvčík" w:date="2020-02-06T10:56:00Z"/>
          <w:rFonts w:asciiTheme="minorHAnsi" w:hAnsiTheme="minorHAnsi" w:cstheme="minorHAnsi"/>
          <w:sz w:val="22"/>
          <w:szCs w:val="22"/>
        </w:rPr>
        <w:pPrChange w:id="6294" w:author="Radim Bačuvčík" w:date="2020-02-06T10:56:00Z">
          <w:pPr>
            <w:pStyle w:val="Odstavecseseznamem"/>
            <w:widowControl w:val="0"/>
            <w:numPr>
              <w:numId w:val="12"/>
            </w:numPr>
            <w:shd w:val="clear" w:color="auto" w:fill="FFFFFF"/>
            <w:tabs>
              <w:tab w:val="left" w:pos="360"/>
              <w:tab w:val="left" w:pos="567"/>
            </w:tabs>
            <w:autoSpaceDE w:val="0"/>
            <w:autoSpaceDN w:val="0"/>
            <w:adjustRightInd w:val="0"/>
            <w:spacing w:after="0" w:line="240" w:lineRule="auto"/>
            <w:ind w:left="1146" w:right="6" w:hanging="360"/>
          </w:pPr>
        </w:pPrChange>
      </w:pPr>
      <w:del w:id="6295" w:author="Radim Bačuvčík" w:date="2020-02-06T10:56:00Z">
        <w:r w:rsidRPr="00132BED" w:rsidDel="00BA594C">
          <w:rPr>
            <w:rFonts w:asciiTheme="minorHAnsi" w:hAnsiTheme="minorHAnsi" w:cstheme="minorHAnsi"/>
            <w:sz w:val="22"/>
            <w:szCs w:val="22"/>
          </w:rPr>
          <w:delText>marketingový manažer/manažerka ve firemním i veřejném sektoru,</w:delText>
        </w:r>
      </w:del>
    </w:p>
    <w:p w14:paraId="60CB6305" w14:textId="76BF5E18" w:rsidR="00F52EEF" w:rsidRPr="00132BED" w:rsidDel="00BA594C" w:rsidRDefault="00F52EEF">
      <w:pPr>
        <w:shd w:val="clear" w:color="auto" w:fill="FFFFFF"/>
        <w:tabs>
          <w:tab w:val="left" w:pos="360"/>
          <w:tab w:val="left" w:pos="567"/>
        </w:tabs>
        <w:ind w:left="426" w:right="6"/>
        <w:jc w:val="both"/>
        <w:rPr>
          <w:del w:id="6296" w:author="Radim Bačuvčík" w:date="2020-02-06T10:56:00Z"/>
          <w:rFonts w:asciiTheme="minorHAnsi" w:hAnsiTheme="minorHAnsi" w:cstheme="minorHAnsi"/>
          <w:sz w:val="22"/>
          <w:szCs w:val="22"/>
        </w:rPr>
        <w:pPrChange w:id="6297" w:author="Radim Bačuvčík" w:date="2020-02-06T10:56:00Z">
          <w:pPr>
            <w:pStyle w:val="Odstavecseseznamem"/>
            <w:widowControl w:val="0"/>
            <w:numPr>
              <w:numId w:val="12"/>
            </w:numPr>
            <w:shd w:val="clear" w:color="auto" w:fill="FFFFFF"/>
            <w:tabs>
              <w:tab w:val="left" w:pos="360"/>
              <w:tab w:val="left" w:pos="567"/>
            </w:tabs>
            <w:autoSpaceDE w:val="0"/>
            <w:autoSpaceDN w:val="0"/>
            <w:adjustRightInd w:val="0"/>
            <w:spacing w:after="0" w:line="240" w:lineRule="auto"/>
            <w:ind w:left="1146" w:right="6" w:hanging="360"/>
          </w:pPr>
        </w:pPrChange>
      </w:pPr>
      <w:del w:id="6298" w:author="Radim Bačuvčík" w:date="2020-02-06T10:56:00Z">
        <w:r w:rsidRPr="00132BED" w:rsidDel="00BA594C">
          <w:rPr>
            <w:rFonts w:asciiTheme="minorHAnsi" w:hAnsiTheme="minorHAnsi" w:cstheme="minorHAnsi"/>
            <w:sz w:val="22"/>
            <w:szCs w:val="22"/>
          </w:rPr>
          <w:delText>podnikatel v oblasti marketingových komunikací,</w:delText>
        </w:r>
      </w:del>
    </w:p>
    <w:p w14:paraId="75A29932" w14:textId="2689B389" w:rsidR="00F52EEF" w:rsidRPr="00132BED" w:rsidDel="00BA594C" w:rsidRDefault="00F52EEF">
      <w:pPr>
        <w:shd w:val="clear" w:color="auto" w:fill="FFFFFF"/>
        <w:tabs>
          <w:tab w:val="left" w:pos="360"/>
          <w:tab w:val="left" w:pos="567"/>
        </w:tabs>
        <w:ind w:left="426" w:right="6"/>
        <w:jc w:val="both"/>
        <w:rPr>
          <w:del w:id="6299" w:author="Radim Bačuvčík" w:date="2020-02-06T10:56:00Z"/>
          <w:rFonts w:asciiTheme="minorHAnsi" w:hAnsiTheme="minorHAnsi" w:cstheme="minorHAnsi"/>
          <w:sz w:val="22"/>
          <w:szCs w:val="22"/>
        </w:rPr>
        <w:pPrChange w:id="6300" w:author="Radim Bačuvčík" w:date="2020-02-06T10:56:00Z">
          <w:pPr>
            <w:pStyle w:val="Odstavecseseznamem"/>
            <w:widowControl w:val="0"/>
            <w:numPr>
              <w:numId w:val="12"/>
            </w:numPr>
            <w:shd w:val="clear" w:color="auto" w:fill="FFFFFF"/>
            <w:tabs>
              <w:tab w:val="left" w:pos="360"/>
              <w:tab w:val="left" w:pos="567"/>
            </w:tabs>
            <w:autoSpaceDE w:val="0"/>
            <w:autoSpaceDN w:val="0"/>
            <w:adjustRightInd w:val="0"/>
            <w:spacing w:after="0" w:line="240" w:lineRule="auto"/>
            <w:ind w:left="1146" w:right="6" w:hanging="360"/>
          </w:pPr>
        </w:pPrChange>
      </w:pPr>
      <w:del w:id="6301" w:author="Radim Bačuvčík" w:date="2020-02-06T10:56:00Z">
        <w:r w:rsidRPr="00132BED" w:rsidDel="00BA594C">
          <w:rPr>
            <w:rFonts w:asciiTheme="minorHAnsi" w:hAnsiTheme="minorHAnsi" w:cstheme="minorHAnsi"/>
            <w:sz w:val="22"/>
            <w:szCs w:val="22"/>
          </w:rPr>
          <w:delText xml:space="preserve">specialista v oblasti reklamy a public relations, </w:delText>
        </w:r>
      </w:del>
    </w:p>
    <w:p w14:paraId="79DBFFF5" w14:textId="0BB94924" w:rsidR="00F52EEF" w:rsidRPr="00132BED" w:rsidDel="00BA594C" w:rsidRDefault="00F52EEF">
      <w:pPr>
        <w:shd w:val="clear" w:color="auto" w:fill="FFFFFF"/>
        <w:tabs>
          <w:tab w:val="left" w:pos="360"/>
          <w:tab w:val="left" w:pos="567"/>
        </w:tabs>
        <w:ind w:left="426" w:right="6"/>
        <w:jc w:val="both"/>
        <w:rPr>
          <w:del w:id="6302" w:author="Radim Bačuvčík" w:date="2020-02-06T10:56:00Z"/>
          <w:rFonts w:asciiTheme="minorHAnsi" w:hAnsiTheme="minorHAnsi" w:cstheme="minorHAnsi"/>
          <w:sz w:val="22"/>
          <w:szCs w:val="22"/>
        </w:rPr>
        <w:pPrChange w:id="6303" w:author="Radim Bačuvčík" w:date="2020-02-06T10:56:00Z">
          <w:pPr>
            <w:pStyle w:val="Odstavecseseznamem"/>
            <w:widowControl w:val="0"/>
            <w:numPr>
              <w:numId w:val="12"/>
            </w:numPr>
            <w:shd w:val="clear" w:color="auto" w:fill="FFFFFF"/>
            <w:tabs>
              <w:tab w:val="left" w:pos="360"/>
              <w:tab w:val="left" w:pos="567"/>
            </w:tabs>
            <w:autoSpaceDE w:val="0"/>
            <w:autoSpaceDN w:val="0"/>
            <w:adjustRightInd w:val="0"/>
            <w:spacing w:after="0" w:line="240" w:lineRule="auto"/>
            <w:ind w:left="1146" w:right="6" w:hanging="360"/>
          </w:pPr>
        </w:pPrChange>
      </w:pPr>
      <w:del w:id="6304" w:author="Radim Bačuvčík" w:date="2020-02-06T10:56:00Z">
        <w:r w:rsidRPr="00132BED" w:rsidDel="00BA594C">
          <w:rPr>
            <w:rFonts w:asciiTheme="minorHAnsi" w:hAnsiTheme="minorHAnsi" w:cstheme="minorHAnsi"/>
            <w:sz w:val="22"/>
            <w:szCs w:val="22"/>
          </w:rPr>
          <w:delText xml:space="preserve">tiskový mluvčí, </w:delText>
        </w:r>
      </w:del>
    </w:p>
    <w:p w14:paraId="07F75052" w14:textId="5E37B0A9" w:rsidR="00F52EEF" w:rsidRPr="00132BED" w:rsidDel="00BA594C" w:rsidRDefault="00F52EEF">
      <w:pPr>
        <w:shd w:val="clear" w:color="auto" w:fill="FFFFFF"/>
        <w:tabs>
          <w:tab w:val="left" w:pos="360"/>
          <w:tab w:val="left" w:pos="567"/>
        </w:tabs>
        <w:ind w:left="426" w:right="6"/>
        <w:jc w:val="both"/>
        <w:rPr>
          <w:del w:id="6305" w:author="Radim Bačuvčík" w:date="2020-02-06T10:56:00Z"/>
          <w:rFonts w:asciiTheme="minorHAnsi" w:hAnsiTheme="minorHAnsi" w:cstheme="minorHAnsi"/>
          <w:sz w:val="22"/>
          <w:szCs w:val="22"/>
        </w:rPr>
        <w:pPrChange w:id="6306" w:author="Radim Bačuvčík" w:date="2020-02-06T10:56:00Z">
          <w:pPr>
            <w:pStyle w:val="Odstavecseseznamem"/>
            <w:widowControl w:val="0"/>
            <w:numPr>
              <w:numId w:val="12"/>
            </w:numPr>
            <w:shd w:val="clear" w:color="auto" w:fill="FFFFFF"/>
            <w:tabs>
              <w:tab w:val="left" w:pos="360"/>
              <w:tab w:val="left" w:pos="567"/>
            </w:tabs>
            <w:autoSpaceDE w:val="0"/>
            <w:autoSpaceDN w:val="0"/>
            <w:adjustRightInd w:val="0"/>
            <w:spacing w:after="0" w:line="240" w:lineRule="auto"/>
            <w:ind w:left="1146" w:right="6" w:hanging="360"/>
          </w:pPr>
        </w:pPrChange>
      </w:pPr>
      <w:del w:id="6307" w:author="Radim Bačuvčík" w:date="2020-02-06T10:56:00Z">
        <w:r w:rsidRPr="00132BED" w:rsidDel="00BA594C">
          <w:rPr>
            <w:rFonts w:asciiTheme="minorHAnsi" w:hAnsiTheme="minorHAnsi" w:cstheme="minorHAnsi"/>
            <w:sz w:val="22"/>
            <w:szCs w:val="22"/>
          </w:rPr>
          <w:delText xml:space="preserve">account manažer/manažerka, </w:delText>
        </w:r>
      </w:del>
    </w:p>
    <w:p w14:paraId="35D10613" w14:textId="19812148" w:rsidR="00F52EEF" w:rsidRPr="00132BED" w:rsidDel="00BA594C" w:rsidRDefault="00F52EEF">
      <w:pPr>
        <w:shd w:val="clear" w:color="auto" w:fill="FFFFFF"/>
        <w:tabs>
          <w:tab w:val="left" w:pos="360"/>
          <w:tab w:val="left" w:pos="567"/>
        </w:tabs>
        <w:ind w:left="426" w:right="6"/>
        <w:jc w:val="both"/>
        <w:rPr>
          <w:del w:id="6308" w:author="Radim Bačuvčík" w:date="2020-02-06T10:56:00Z"/>
          <w:rFonts w:asciiTheme="minorHAnsi" w:hAnsiTheme="minorHAnsi" w:cstheme="minorHAnsi"/>
          <w:sz w:val="22"/>
          <w:szCs w:val="22"/>
        </w:rPr>
        <w:pPrChange w:id="6309" w:author="Radim Bačuvčík" w:date="2020-02-06T10:56:00Z">
          <w:pPr>
            <w:pStyle w:val="Odstavecseseznamem"/>
            <w:widowControl w:val="0"/>
            <w:numPr>
              <w:numId w:val="12"/>
            </w:numPr>
            <w:shd w:val="clear" w:color="auto" w:fill="FFFFFF"/>
            <w:tabs>
              <w:tab w:val="left" w:pos="360"/>
              <w:tab w:val="left" w:pos="567"/>
            </w:tabs>
            <w:autoSpaceDE w:val="0"/>
            <w:autoSpaceDN w:val="0"/>
            <w:adjustRightInd w:val="0"/>
            <w:spacing w:after="0" w:line="240" w:lineRule="auto"/>
            <w:ind w:left="1146" w:right="6" w:hanging="360"/>
          </w:pPr>
        </w:pPrChange>
      </w:pPr>
      <w:del w:id="6310" w:author="Radim Bačuvčík" w:date="2020-02-06T10:56:00Z">
        <w:r w:rsidRPr="00132BED" w:rsidDel="00BA594C">
          <w:rPr>
            <w:rFonts w:asciiTheme="minorHAnsi" w:hAnsiTheme="minorHAnsi" w:cstheme="minorHAnsi"/>
            <w:sz w:val="22"/>
            <w:szCs w:val="22"/>
          </w:rPr>
          <w:delText xml:space="preserve">člen tvůrčích kolektivů v oblastech audiovize, </w:delText>
        </w:r>
      </w:del>
    </w:p>
    <w:p w14:paraId="2EE2C7CB" w14:textId="09E6917D" w:rsidR="00F52EEF" w:rsidRPr="00132BED" w:rsidDel="00BA594C" w:rsidRDefault="00F52EEF">
      <w:pPr>
        <w:shd w:val="clear" w:color="auto" w:fill="FFFFFF"/>
        <w:tabs>
          <w:tab w:val="left" w:pos="360"/>
          <w:tab w:val="left" w:pos="567"/>
        </w:tabs>
        <w:ind w:left="426" w:right="6"/>
        <w:jc w:val="both"/>
        <w:rPr>
          <w:del w:id="6311" w:author="Radim Bačuvčík" w:date="2020-02-06T10:56:00Z"/>
          <w:rFonts w:asciiTheme="minorHAnsi" w:hAnsiTheme="minorHAnsi" w:cstheme="minorHAnsi"/>
          <w:sz w:val="22"/>
          <w:szCs w:val="22"/>
        </w:rPr>
        <w:pPrChange w:id="6312" w:author="Radim Bačuvčík" w:date="2020-02-06T10:56:00Z">
          <w:pPr>
            <w:pStyle w:val="Odstavecseseznamem"/>
            <w:widowControl w:val="0"/>
            <w:numPr>
              <w:numId w:val="12"/>
            </w:numPr>
            <w:shd w:val="clear" w:color="auto" w:fill="FFFFFF"/>
            <w:tabs>
              <w:tab w:val="left" w:pos="360"/>
              <w:tab w:val="left" w:pos="567"/>
            </w:tabs>
            <w:autoSpaceDE w:val="0"/>
            <w:autoSpaceDN w:val="0"/>
            <w:adjustRightInd w:val="0"/>
            <w:spacing w:after="0" w:line="240" w:lineRule="auto"/>
            <w:ind w:left="1146" w:right="6" w:hanging="360"/>
          </w:pPr>
        </w:pPrChange>
      </w:pPr>
      <w:del w:id="6313" w:author="Radim Bačuvčík" w:date="2020-02-06T10:56:00Z">
        <w:r w:rsidRPr="00132BED" w:rsidDel="00BA594C">
          <w:rPr>
            <w:rFonts w:asciiTheme="minorHAnsi" w:hAnsiTheme="minorHAnsi" w:cstheme="minorHAnsi"/>
            <w:sz w:val="22"/>
            <w:szCs w:val="22"/>
          </w:rPr>
          <w:delText xml:space="preserve">člen tvůrčích kolektivů v oblasti reklamní fotografie, </w:delText>
        </w:r>
      </w:del>
    </w:p>
    <w:p w14:paraId="4D1775C3" w14:textId="4F1698B9" w:rsidR="00F52EEF" w:rsidRPr="00132BED" w:rsidRDefault="00F52EEF">
      <w:pPr>
        <w:shd w:val="clear" w:color="auto" w:fill="FFFFFF"/>
        <w:tabs>
          <w:tab w:val="left" w:pos="360"/>
          <w:tab w:val="left" w:pos="567"/>
        </w:tabs>
        <w:ind w:left="426" w:right="6"/>
        <w:jc w:val="both"/>
        <w:rPr>
          <w:rFonts w:asciiTheme="minorHAnsi" w:hAnsiTheme="minorHAnsi" w:cstheme="minorHAnsi"/>
          <w:sz w:val="22"/>
          <w:szCs w:val="22"/>
        </w:rPr>
        <w:pPrChange w:id="6314" w:author="Radim Bačuvčík" w:date="2020-02-06T10:56:00Z">
          <w:pPr>
            <w:pStyle w:val="Odstavecseseznamem"/>
            <w:widowControl w:val="0"/>
            <w:numPr>
              <w:numId w:val="12"/>
            </w:numPr>
            <w:shd w:val="clear" w:color="auto" w:fill="FFFFFF"/>
            <w:tabs>
              <w:tab w:val="left" w:pos="360"/>
              <w:tab w:val="left" w:pos="567"/>
            </w:tabs>
            <w:autoSpaceDE w:val="0"/>
            <w:autoSpaceDN w:val="0"/>
            <w:adjustRightInd w:val="0"/>
            <w:spacing w:after="0" w:line="240" w:lineRule="auto"/>
            <w:ind w:left="1146" w:right="6" w:hanging="360"/>
          </w:pPr>
        </w:pPrChange>
      </w:pPr>
      <w:del w:id="6315" w:author="Radim Bačuvčík" w:date="2020-02-06T10:56:00Z">
        <w:r w:rsidRPr="00132BED" w:rsidDel="00BA594C">
          <w:rPr>
            <w:rFonts w:asciiTheme="minorHAnsi" w:hAnsiTheme="minorHAnsi" w:cstheme="minorHAnsi"/>
            <w:sz w:val="22"/>
            <w:szCs w:val="22"/>
          </w:rPr>
          <w:delText>člen tvůrčích kolektivů v oblasti designu.</w:delText>
        </w:r>
      </w:del>
    </w:p>
    <w:p w14:paraId="180D8A77" w14:textId="77777777" w:rsidR="00F52EEF" w:rsidRPr="00132BED" w:rsidRDefault="00F52EEF" w:rsidP="00935F76">
      <w:pPr>
        <w:shd w:val="clear" w:color="auto" w:fill="FFFFFF"/>
        <w:tabs>
          <w:tab w:val="left" w:pos="360"/>
          <w:tab w:val="left" w:pos="567"/>
        </w:tabs>
        <w:ind w:right="6"/>
        <w:jc w:val="both"/>
        <w:rPr>
          <w:rFonts w:asciiTheme="minorHAnsi" w:hAnsiTheme="minorHAnsi" w:cstheme="minorHAnsi"/>
          <w:spacing w:val="-2"/>
          <w:sz w:val="22"/>
          <w:szCs w:val="22"/>
        </w:rPr>
      </w:pPr>
    </w:p>
    <w:p w14:paraId="5A85BBCA" w14:textId="77777777" w:rsidR="00F52EEF" w:rsidRPr="00132BED" w:rsidRDefault="00F52EEF" w:rsidP="00935F76">
      <w:pPr>
        <w:shd w:val="clear" w:color="auto" w:fill="FFFFFF"/>
        <w:tabs>
          <w:tab w:val="left" w:pos="360"/>
          <w:tab w:val="left" w:pos="567"/>
        </w:tabs>
        <w:ind w:right="6"/>
        <w:jc w:val="both"/>
        <w:rPr>
          <w:rFonts w:asciiTheme="minorHAnsi" w:hAnsiTheme="minorHAnsi" w:cstheme="minorHAnsi"/>
          <w:spacing w:val="-2"/>
          <w:sz w:val="22"/>
          <w:szCs w:val="22"/>
        </w:rPr>
      </w:pPr>
    </w:p>
    <w:p w14:paraId="45E3A8B2"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Standardní doba studia </w:t>
      </w:r>
    </w:p>
    <w:p w14:paraId="49CB7F38" w14:textId="77777777" w:rsidR="00F52EEF" w:rsidRPr="00F52EEF" w:rsidRDefault="00F52EEF" w:rsidP="00935F76">
      <w:pPr>
        <w:tabs>
          <w:tab w:val="left" w:pos="567"/>
          <w:tab w:val="left" w:pos="2835"/>
        </w:tabs>
        <w:spacing w:before="120" w:after="120"/>
        <w:ind w:left="426"/>
        <w:jc w:val="center"/>
        <w:rPr>
          <w:rFonts w:asciiTheme="minorHAnsi" w:hAnsiTheme="minorHAnsi" w:cstheme="minorHAnsi"/>
        </w:rPr>
      </w:pPr>
      <w:r w:rsidRPr="00F52EEF">
        <w:rPr>
          <w:rFonts w:asciiTheme="minorHAnsi" w:hAnsiTheme="minorHAnsi" w:cstheme="minorHAnsi"/>
        </w:rPr>
        <w:t>Standard 2.8</w:t>
      </w:r>
    </w:p>
    <w:p w14:paraId="05FF4B78" w14:textId="208664DF" w:rsidR="00F52EEF" w:rsidRPr="00132BED"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sz w:val="22"/>
        </w:rPr>
      </w:pPr>
      <w:r w:rsidRPr="00132BED">
        <w:rPr>
          <w:rFonts w:asciiTheme="minorHAnsi" w:hAnsiTheme="minorHAnsi" w:cstheme="minorHAnsi"/>
          <w:color w:val="000000"/>
          <w:sz w:val="22"/>
        </w:rPr>
        <w:t xml:space="preserve">Standardní doba prezenčního i kombinovaného BSP MK jsou tři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bakalářského studia musí student získat alespoň 180 kreditů, přičemž podmínkou pro pokračování ve studiu po ukončení 1. roku studia je získání minimálně 50 kreditů, po ukončení 2. roku studia je to 100 kreditů.  </w:t>
      </w:r>
    </w:p>
    <w:p w14:paraId="264DEDBE" w14:textId="77777777" w:rsidR="00F52EEF" w:rsidRPr="00F52EEF" w:rsidRDefault="00F52EEF" w:rsidP="00935F76">
      <w:pPr>
        <w:widowControl w:val="0"/>
        <w:tabs>
          <w:tab w:val="left" w:pos="567"/>
        </w:tabs>
        <w:autoSpaceDE w:val="0"/>
        <w:autoSpaceDN w:val="0"/>
        <w:adjustRightInd w:val="0"/>
        <w:snapToGrid w:val="0"/>
        <w:ind w:left="426"/>
        <w:rPr>
          <w:rFonts w:asciiTheme="minorHAnsi" w:hAnsiTheme="minorHAnsi" w:cstheme="minorHAnsi"/>
        </w:rPr>
      </w:pPr>
    </w:p>
    <w:p w14:paraId="16A64D85" w14:textId="77777777" w:rsidR="00F52EEF" w:rsidRPr="00F52EEF" w:rsidRDefault="00F52EEF" w:rsidP="00935F76">
      <w:pPr>
        <w:widowControl w:val="0"/>
        <w:tabs>
          <w:tab w:val="left" w:pos="567"/>
        </w:tabs>
        <w:autoSpaceDE w:val="0"/>
        <w:autoSpaceDN w:val="0"/>
        <w:adjustRightInd w:val="0"/>
        <w:snapToGrid w:val="0"/>
        <w:ind w:left="426"/>
        <w:rPr>
          <w:rFonts w:asciiTheme="minorHAnsi" w:hAnsiTheme="minorHAnsi" w:cstheme="minorHAnsi"/>
        </w:rPr>
      </w:pPr>
    </w:p>
    <w:p w14:paraId="04F8A357" w14:textId="77777777" w:rsidR="00F52EEF" w:rsidRPr="00F52EEF" w:rsidRDefault="00F52EEF" w:rsidP="004A7921">
      <w:pPr>
        <w:pStyle w:val="Nadpis3"/>
        <w:numPr>
          <w:ilvl w:val="0"/>
          <w:numId w:val="6"/>
        </w:numPr>
        <w:tabs>
          <w:tab w:val="left" w:pos="567"/>
        </w:tabs>
        <w:spacing w:line="259" w:lineRule="auto"/>
        <w:ind w:left="1077" w:hanging="357"/>
        <w:rPr>
          <w:rFonts w:asciiTheme="minorHAnsi" w:hAnsiTheme="minorHAnsi" w:cstheme="minorHAnsi"/>
        </w:rPr>
      </w:pPr>
      <w:r w:rsidRPr="00F52EEF">
        <w:rPr>
          <w:rFonts w:asciiTheme="minorHAnsi" w:hAnsiTheme="minorHAnsi" w:cstheme="minorHAnsi"/>
        </w:rPr>
        <w:t xml:space="preserve">Soulad obsahu studia s cíli studia a profilem absolventa </w:t>
      </w:r>
    </w:p>
    <w:p w14:paraId="519EE0AD"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2.9</w:t>
      </w:r>
    </w:p>
    <w:p w14:paraId="571E1CCC" w14:textId="1C7AD80B" w:rsidR="00F52EEF" w:rsidRPr="00132BED" w:rsidRDefault="00F52EEF" w:rsidP="00935F76">
      <w:pPr>
        <w:widowControl w:val="0"/>
        <w:tabs>
          <w:tab w:val="left" w:pos="567"/>
        </w:tabs>
        <w:autoSpaceDE w:val="0"/>
        <w:autoSpaceDN w:val="0"/>
        <w:adjustRightInd w:val="0"/>
        <w:snapToGrid w:val="0"/>
        <w:ind w:left="426"/>
        <w:jc w:val="both"/>
        <w:rPr>
          <w:rFonts w:asciiTheme="minorHAnsi" w:hAnsiTheme="minorHAnsi" w:cstheme="minorHAnsi"/>
          <w:sz w:val="22"/>
        </w:rPr>
      </w:pPr>
      <w:r w:rsidRPr="00132BED">
        <w:rPr>
          <w:rFonts w:asciiTheme="minorHAnsi" w:hAnsiTheme="minorHAnsi" w:cstheme="minorHAnsi"/>
          <w:sz w:val="22"/>
        </w:rPr>
        <w:t>Bakalářský a navazující magisterský studijní program Marketingov</w:t>
      </w:r>
      <w:ins w:id="6316" w:author="Radim Bačuvčík" w:date="2020-02-06T10:59:00Z">
        <w:r w:rsidR="00BA594C">
          <w:rPr>
            <w:rFonts w:asciiTheme="minorHAnsi" w:hAnsiTheme="minorHAnsi" w:cstheme="minorHAnsi"/>
            <w:sz w:val="22"/>
          </w:rPr>
          <w:t>á</w:t>
        </w:r>
      </w:ins>
      <w:del w:id="6317" w:author="Radim Bačuvčík" w:date="2020-02-06T10:59:00Z">
        <w:r w:rsidRPr="00132BED" w:rsidDel="00BA594C">
          <w:rPr>
            <w:rFonts w:asciiTheme="minorHAnsi" w:hAnsiTheme="minorHAnsi" w:cstheme="minorHAnsi"/>
            <w:sz w:val="22"/>
          </w:rPr>
          <w:delText>é</w:delText>
        </w:r>
      </w:del>
      <w:r w:rsidRPr="00132BED">
        <w:rPr>
          <w:rFonts w:asciiTheme="minorHAnsi" w:hAnsiTheme="minorHAnsi" w:cstheme="minorHAnsi"/>
          <w:sz w:val="22"/>
        </w:rPr>
        <w:t xml:space="preserve"> komunikace má za cíl připravit všestranně rozvinuté osobnosti, ale stejně tak profesionály s pevným vědomostním zázemím, kteří obstojí ve svobodném povolání i jako zaměstnanci. Vodítkem k naplnění cíle je důkladně připravený studijní plán, navazující při přechodu do navazujícího magisterského stupně na znalost z bakalářského stupně, přesněji znalost z oblasti teorie a praxe marketingové komunikace. Studijní plán umožňuje i dostatečný prostor pro seberealizaci a zaměření studentů z hlediska preference jejich znalostí a dovedností. Fundovaná náplň přednášek a seminářů je zajištěna zkušenými akademiky a odborníky z prostředí reklamních agentur či marketingovými specialisty z firemního prostředí, kteří jsou zapojeni do výukového procesu a zároveň vedou studenty při praktických cvičeních i praxích v reklamních a jiných agenturách tak, aby jako absolventi obstáli v praxi.</w:t>
      </w:r>
    </w:p>
    <w:p w14:paraId="394390AE" w14:textId="77777777" w:rsidR="00F52EEF" w:rsidRPr="00132BED" w:rsidRDefault="00F52EEF" w:rsidP="00935F76">
      <w:pPr>
        <w:tabs>
          <w:tab w:val="left" w:pos="567"/>
          <w:tab w:val="left" w:pos="2835"/>
        </w:tabs>
        <w:spacing w:before="120" w:after="120"/>
        <w:rPr>
          <w:rFonts w:asciiTheme="minorHAnsi" w:hAnsiTheme="minorHAnsi" w:cstheme="minorHAnsi"/>
          <w:sz w:val="22"/>
        </w:rPr>
      </w:pPr>
    </w:p>
    <w:p w14:paraId="07B42247"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Struktura a rozsah studijních předmětů </w:t>
      </w:r>
    </w:p>
    <w:p w14:paraId="2493A7AE"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2.12</w:t>
      </w:r>
    </w:p>
    <w:p w14:paraId="4F94864B" w14:textId="77777777" w:rsidR="00F52EEF" w:rsidRPr="00132BED" w:rsidRDefault="00F52EEF" w:rsidP="00132BED">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 xml:space="preserve">Struktura studijního plánu je tvořena předměty povinnými, povinně volitelnými a u prezenční formy studia také volitelnými. Více než 75 % studijního plánu tvoří předměty profilujícího základu a základní teoretické předměty profilujícího základu z oblasti marketingové komunikace. </w:t>
      </w:r>
    </w:p>
    <w:p w14:paraId="0FF0BB0C" w14:textId="77777777" w:rsidR="00F52EEF" w:rsidRPr="00132BED" w:rsidRDefault="00F52EEF" w:rsidP="00132BED">
      <w:pPr>
        <w:widowControl w:val="0"/>
        <w:tabs>
          <w:tab w:val="left" w:pos="567"/>
        </w:tabs>
        <w:autoSpaceDE w:val="0"/>
        <w:autoSpaceDN w:val="0"/>
        <w:adjustRightInd w:val="0"/>
        <w:snapToGrid w:val="0"/>
        <w:jc w:val="both"/>
        <w:rPr>
          <w:rFonts w:asciiTheme="minorHAnsi" w:hAnsiTheme="minorHAnsi" w:cstheme="minorHAnsi"/>
          <w:sz w:val="22"/>
        </w:rPr>
      </w:pPr>
      <w:r w:rsidRPr="00132BED">
        <w:rPr>
          <w:rFonts w:asciiTheme="minorHAnsi" w:hAnsiTheme="minorHAnsi" w:cstheme="minorHAnsi"/>
          <w:color w:val="000000"/>
          <w:sz w:val="22"/>
        </w:rPr>
        <w:t xml:space="preserve">Součástí studijního plánu jsou rovněž předměty, které nejsou součástí profilujícího základu. Struktura studijních předmětů je souhrnně uvedena v části B-IIa – Studijní plány a návrh témat prací </w:t>
      </w:r>
      <w:r w:rsidRPr="00132BED">
        <w:rPr>
          <w:rFonts w:asciiTheme="minorHAnsi" w:hAnsiTheme="minorHAnsi" w:cstheme="minorHAnsi"/>
          <w:color w:val="000000"/>
          <w:sz w:val="22"/>
        </w:rPr>
        <w:lastRenderedPageBreak/>
        <w:t xml:space="preserve">akreditačních materiálů. Každý z předmětů je charakterizován v příslušném formuláři B-III – Charakteristika studijního předmětu. </w:t>
      </w:r>
    </w:p>
    <w:p w14:paraId="21447FFF" w14:textId="77777777" w:rsidR="00F52EEF" w:rsidRPr="00F52EEF" w:rsidRDefault="00F52EEF" w:rsidP="00935F76">
      <w:pPr>
        <w:widowControl w:val="0"/>
        <w:tabs>
          <w:tab w:val="left" w:pos="567"/>
        </w:tabs>
        <w:autoSpaceDE w:val="0"/>
        <w:autoSpaceDN w:val="0"/>
        <w:adjustRightInd w:val="0"/>
        <w:snapToGrid w:val="0"/>
        <w:spacing w:before="120" w:after="120"/>
        <w:ind w:left="425"/>
        <w:jc w:val="both"/>
        <w:rPr>
          <w:rFonts w:asciiTheme="minorHAnsi" w:hAnsiTheme="minorHAnsi" w:cstheme="minorHAnsi"/>
        </w:rPr>
      </w:pPr>
    </w:p>
    <w:p w14:paraId="5BEF1BCC" w14:textId="77777777" w:rsidR="00F52EEF" w:rsidRPr="00F52EEF" w:rsidRDefault="00F52EEF" w:rsidP="004A7921">
      <w:pPr>
        <w:pStyle w:val="Nadpis3"/>
        <w:numPr>
          <w:ilvl w:val="0"/>
          <w:numId w:val="6"/>
        </w:numPr>
        <w:tabs>
          <w:tab w:val="left" w:pos="567"/>
        </w:tabs>
        <w:spacing w:line="259" w:lineRule="auto"/>
        <w:ind w:left="1077" w:hanging="357"/>
        <w:jc w:val="both"/>
        <w:rPr>
          <w:rFonts w:asciiTheme="minorHAnsi" w:hAnsiTheme="minorHAnsi" w:cstheme="minorHAnsi"/>
        </w:rPr>
      </w:pPr>
      <w:r w:rsidRPr="00F52EEF">
        <w:rPr>
          <w:rFonts w:asciiTheme="minorHAnsi" w:hAnsiTheme="minorHAnsi" w:cstheme="minorHAnsi"/>
        </w:rPr>
        <w:t xml:space="preserve">Rozsah povinné odborné praxe (pouze pro profesně zaměřené studijní programy) </w:t>
      </w:r>
    </w:p>
    <w:p w14:paraId="7F0A49DB" w14:textId="77777777" w:rsidR="00F52EEF" w:rsidRPr="00F52EEF" w:rsidRDefault="00F52EEF" w:rsidP="00935F76">
      <w:pPr>
        <w:pStyle w:val="Nadpis3"/>
        <w:tabs>
          <w:tab w:val="left" w:pos="567"/>
        </w:tabs>
        <w:ind w:left="1080" w:hanging="357"/>
        <w:jc w:val="both"/>
        <w:rPr>
          <w:rFonts w:asciiTheme="minorHAnsi" w:hAnsiTheme="minorHAnsi" w:cstheme="minorHAnsi"/>
        </w:rPr>
      </w:pPr>
      <w:r w:rsidRPr="00F52EEF">
        <w:rPr>
          <w:rFonts w:asciiTheme="minorHAnsi" w:hAnsiTheme="minorHAnsi" w:cstheme="minorHAnsi"/>
        </w:rPr>
        <w:t xml:space="preserve">       a specifika spolupráce s praxí (pouze pro bakalářské profesně zaměřené studijní programy)</w:t>
      </w:r>
    </w:p>
    <w:p w14:paraId="48C05437"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Standardy 2.13, 2.15</w:t>
      </w:r>
    </w:p>
    <w:p w14:paraId="156B8CFD" w14:textId="5ED89314" w:rsidR="00F52EEF" w:rsidRPr="00132BED" w:rsidRDefault="00F52EEF" w:rsidP="00935F76">
      <w:pPr>
        <w:tabs>
          <w:tab w:val="left" w:pos="567"/>
        </w:tabs>
        <w:spacing w:before="120" w:after="120"/>
        <w:jc w:val="both"/>
        <w:rPr>
          <w:rFonts w:asciiTheme="minorHAnsi" w:hAnsiTheme="minorHAnsi" w:cstheme="minorHAnsi"/>
          <w:sz w:val="22"/>
        </w:rPr>
      </w:pPr>
      <w:r w:rsidRPr="00132BED">
        <w:rPr>
          <w:rFonts w:asciiTheme="minorHAnsi" w:hAnsiTheme="minorHAnsi" w:cstheme="minorHAnsi"/>
          <w:sz w:val="22"/>
        </w:rPr>
        <w:t>Odborná praxe v bakalářském studijním programu v prezenční i kombinované formě studia probíhá formou předmětu Agenturní praxe. Tento předmět musí absolvovat student 3. ročníku v rámci bloku povinných předmětů a absolvovat tak 12 týdnů praxe v agentuře. Zaměření a volbu agentury si studenti vybírají buď z nabídky agentur, kterou každoročně zveřejňuje Ústav marketingových komunikací nebo si mohou odbornou praxi domluvit přímo v agentuře a po schválení agentury garantem předmětu ji mohou absolvovat. Ke každé odborné praxi je uzavírána smlouva o výkonu odborné agenturní praxe studentů s poskytovatelem praxe (seznam vybraných agentur níže, smlouvy doloženy v elektronické podobě). Součástí hodnocení odborné praxe je závěrečná zpráva z praxe a dva vyplněné dotazníky, které mají za cíl měřit připravenost studenta na reálnou praxi. Jedním dotazníkem hodnotí student svou připravenost na praxi a druhým hodnotí agentura studenta. Data získána z těchto dotazníků slouží k evaluaci celého bakalářského studia.</w:t>
      </w:r>
    </w:p>
    <w:p w14:paraId="2A940868" w14:textId="77777777" w:rsidR="00F52EEF" w:rsidRPr="00F52EEF" w:rsidRDefault="00F52EEF" w:rsidP="00935F7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p w14:paraId="0C134E8F" w14:textId="77777777" w:rsidR="00F52EEF" w:rsidRPr="00F52EEF" w:rsidRDefault="00F52EEF" w:rsidP="004A7921">
      <w:pPr>
        <w:pStyle w:val="Nadpis3"/>
        <w:numPr>
          <w:ilvl w:val="0"/>
          <w:numId w:val="6"/>
        </w:numPr>
        <w:tabs>
          <w:tab w:val="left" w:pos="567"/>
        </w:tabs>
        <w:spacing w:line="259" w:lineRule="auto"/>
        <w:jc w:val="both"/>
        <w:rPr>
          <w:rFonts w:asciiTheme="minorHAnsi" w:hAnsiTheme="minorHAnsi" w:cstheme="minorHAnsi"/>
        </w:rPr>
      </w:pPr>
      <w:r w:rsidRPr="00F52EEF">
        <w:rPr>
          <w:rFonts w:asciiTheme="minorHAnsi" w:hAnsiTheme="minorHAnsi" w:cstheme="minorHAnsi"/>
        </w:rPr>
        <w:t xml:space="preserve">Soulad obsahu studijních předmětů, státních zkoušek a kvalifikačních prací s výsledky učení a profilem absolventa  </w:t>
      </w:r>
    </w:p>
    <w:p w14:paraId="5BB97015"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2.14</w:t>
      </w:r>
    </w:p>
    <w:p w14:paraId="740DAEF1" w14:textId="11301FED" w:rsidR="00F52EEF" w:rsidRPr="00132BED" w:rsidRDefault="00F52EEF" w:rsidP="00935F76">
      <w:pPr>
        <w:shd w:val="clear" w:color="auto" w:fill="FFFFFF"/>
        <w:tabs>
          <w:tab w:val="left" w:pos="360"/>
          <w:tab w:val="left" w:pos="567"/>
        </w:tabs>
        <w:spacing w:after="120" w:line="276" w:lineRule="auto"/>
        <w:ind w:right="6"/>
        <w:jc w:val="both"/>
        <w:rPr>
          <w:rFonts w:asciiTheme="minorHAnsi" w:hAnsiTheme="minorHAnsi" w:cstheme="minorHAnsi"/>
          <w:spacing w:val="-2"/>
          <w:sz w:val="22"/>
          <w:szCs w:val="22"/>
        </w:rPr>
      </w:pPr>
      <w:r w:rsidRPr="00132BED">
        <w:rPr>
          <w:rFonts w:asciiTheme="minorHAnsi" w:hAnsiTheme="minorHAnsi" w:cstheme="minorHAnsi"/>
          <w:spacing w:val="-2"/>
          <w:sz w:val="22"/>
          <w:szCs w:val="22"/>
        </w:rPr>
        <w:t>Studium v oblasti vzdělávání Mediální a komunikační studia, studijní program Marketingov</w:t>
      </w:r>
      <w:ins w:id="6318" w:author="Radim Bačuvčík" w:date="2020-02-06T10:59:00Z">
        <w:r w:rsidR="00BA594C">
          <w:rPr>
            <w:rFonts w:asciiTheme="minorHAnsi" w:hAnsiTheme="minorHAnsi" w:cstheme="minorHAnsi"/>
            <w:spacing w:val="-2"/>
            <w:sz w:val="22"/>
            <w:szCs w:val="22"/>
          </w:rPr>
          <w:t>á</w:t>
        </w:r>
      </w:ins>
      <w:del w:id="6319" w:author="Radim Bačuvčík" w:date="2020-02-06T10:59:00Z">
        <w:r w:rsidRPr="00132BED" w:rsidDel="00BA594C">
          <w:rPr>
            <w:rFonts w:asciiTheme="minorHAnsi" w:hAnsiTheme="minorHAnsi" w:cstheme="minorHAnsi"/>
            <w:spacing w:val="-2"/>
            <w:sz w:val="22"/>
            <w:szCs w:val="22"/>
          </w:rPr>
          <w:delText>é</w:delText>
        </w:r>
      </w:del>
      <w:r w:rsidRPr="00132BED">
        <w:rPr>
          <w:rFonts w:asciiTheme="minorHAnsi" w:hAnsiTheme="minorHAnsi" w:cstheme="minorHAnsi"/>
          <w:spacing w:val="-2"/>
          <w:sz w:val="22"/>
          <w:szCs w:val="22"/>
        </w:rPr>
        <w:t xml:space="preserve"> komunikace je bez specializací a uskutečňuje se v bakalářském a navazujícím magisterském stupni v prezenční i kombinované formě. V rámci magisterského studia v prezenční formě studia je realizován i program v anglickém jazyce. Součástí studijního plánu jsou bloky povinných, povinně volitelných a u prezenční formy studia volitelných předmětů. Do bloku povinných předmětů jsou zařazeny jak předměty společenského základu, tak i základní oborové předměty, které dotváří teoretickou základnu pro studenta. Výuku těchto předmětů zabezpečuje Ústav marketingových komunikací Fakulty multimediálních komunikací. V bloku povinně volitelných předmětů jsou studentům nabízeny předměty, které profilují studenta z hlediska jeho znalostí a dovedností. Specializační předměty vyučují pedagogové působící v dané profesní oblasti a tím je zajištěna i aktuálnost předmětů. Celkově struktura povinných a povinně volitelných předmětů zahrnuje základní teorii pro marketingov</w:t>
      </w:r>
      <w:ins w:id="6320" w:author="Radim Bačuvčík" w:date="2020-02-06T11:00:00Z">
        <w:r w:rsidR="00BA594C">
          <w:rPr>
            <w:rFonts w:asciiTheme="minorHAnsi" w:hAnsiTheme="minorHAnsi" w:cstheme="minorHAnsi"/>
            <w:spacing w:val="-2"/>
            <w:sz w:val="22"/>
            <w:szCs w:val="22"/>
          </w:rPr>
          <w:t>ou</w:t>
        </w:r>
      </w:ins>
      <w:del w:id="6321" w:author="Radim Bačuvčík" w:date="2020-02-06T11:00:00Z">
        <w:r w:rsidRPr="00132BED" w:rsidDel="00BA594C">
          <w:rPr>
            <w:rFonts w:asciiTheme="minorHAnsi" w:hAnsiTheme="minorHAnsi" w:cstheme="minorHAnsi"/>
            <w:spacing w:val="-2"/>
            <w:sz w:val="22"/>
            <w:szCs w:val="22"/>
          </w:rPr>
          <w:delText>é</w:delText>
        </w:r>
      </w:del>
      <w:r w:rsidRPr="00132BED">
        <w:rPr>
          <w:rFonts w:asciiTheme="minorHAnsi" w:hAnsiTheme="minorHAnsi" w:cstheme="minorHAnsi"/>
          <w:spacing w:val="-2"/>
          <w:sz w:val="22"/>
          <w:szCs w:val="22"/>
        </w:rPr>
        <w:t xml:space="preserve"> komunikac</w:t>
      </w:r>
      <w:ins w:id="6322" w:author="Radim Bačuvčík" w:date="2020-02-06T11:00:00Z">
        <w:r w:rsidR="00BA594C">
          <w:rPr>
            <w:rFonts w:asciiTheme="minorHAnsi" w:hAnsiTheme="minorHAnsi" w:cstheme="minorHAnsi"/>
            <w:spacing w:val="-2"/>
            <w:sz w:val="22"/>
            <w:szCs w:val="22"/>
          </w:rPr>
          <w:t>i</w:t>
        </w:r>
      </w:ins>
      <w:del w:id="6323" w:author="Radim Bačuvčík" w:date="2020-02-06T11:00:00Z">
        <w:r w:rsidRPr="00132BED" w:rsidDel="00BA594C">
          <w:rPr>
            <w:rFonts w:asciiTheme="minorHAnsi" w:hAnsiTheme="minorHAnsi" w:cstheme="minorHAnsi"/>
            <w:spacing w:val="-2"/>
            <w:sz w:val="22"/>
            <w:szCs w:val="22"/>
          </w:rPr>
          <w:delText>e</w:delText>
        </w:r>
      </w:del>
      <w:r w:rsidRPr="00132BED">
        <w:rPr>
          <w:rFonts w:asciiTheme="minorHAnsi" w:hAnsiTheme="minorHAnsi" w:cstheme="minorHAnsi"/>
          <w:spacing w:val="-2"/>
          <w:sz w:val="22"/>
          <w:szCs w:val="22"/>
        </w:rPr>
        <w:t xml:space="preserve">, předměty společenského základu a základní teoretické předměty jsou ověřovány na praktických cvičeních. V bloku povinných nebo povinně volitelných předmětů je zahrnuta výuka anglického jazyka. Zařazení předmětu se liší z hlediska bakalářského či </w:t>
      </w:r>
      <w:r w:rsidR="00B233BB">
        <w:rPr>
          <w:rFonts w:asciiTheme="minorHAnsi" w:hAnsiTheme="minorHAnsi" w:cstheme="minorHAnsi"/>
          <w:spacing w:val="-2"/>
          <w:sz w:val="22"/>
          <w:szCs w:val="22"/>
        </w:rPr>
        <w:t xml:space="preserve">navazujícího </w:t>
      </w:r>
      <w:r w:rsidRPr="00132BED">
        <w:rPr>
          <w:rFonts w:asciiTheme="minorHAnsi" w:hAnsiTheme="minorHAnsi" w:cstheme="minorHAnsi"/>
          <w:spacing w:val="-2"/>
          <w:sz w:val="22"/>
          <w:szCs w:val="22"/>
        </w:rPr>
        <w:t xml:space="preserve">magisterského studia v závislosti na formě studia. </w:t>
      </w:r>
    </w:p>
    <w:p w14:paraId="4BFD412C" w14:textId="791728CC" w:rsidR="00F52EEF" w:rsidRPr="00132BED" w:rsidRDefault="00F52EEF" w:rsidP="00935F76">
      <w:pPr>
        <w:shd w:val="clear" w:color="auto" w:fill="FFFFFF"/>
        <w:tabs>
          <w:tab w:val="left" w:pos="360"/>
          <w:tab w:val="left" w:pos="567"/>
        </w:tabs>
        <w:spacing w:after="120" w:line="276" w:lineRule="auto"/>
        <w:ind w:right="6"/>
        <w:jc w:val="both"/>
        <w:rPr>
          <w:rFonts w:asciiTheme="minorHAnsi" w:hAnsiTheme="minorHAnsi" w:cstheme="minorHAnsi"/>
          <w:spacing w:val="-2"/>
          <w:sz w:val="22"/>
          <w:szCs w:val="22"/>
        </w:rPr>
      </w:pPr>
      <w:r w:rsidRPr="00132BED">
        <w:rPr>
          <w:rFonts w:asciiTheme="minorHAnsi" w:hAnsiTheme="minorHAnsi" w:cstheme="minorHAnsi"/>
          <w:spacing w:val="-2"/>
          <w:sz w:val="22"/>
          <w:szCs w:val="22"/>
        </w:rPr>
        <w:t>Celofakultním předmětem, který prochází všemi studijními programy v prezenční formě studia na FMK, je Komunikační agentura, v rámci které pracují studenti v týmech n</w:t>
      </w:r>
      <w:r w:rsidR="00742FA1">
        <w:rPr>
          <w:rFonts w:asciiTheme="minorHAnsi" w:hAnsiTheme="minorHAnsi" w:cstheme="minorHAnsi"/>
          <w:spacing w:val="-2"/>
          <w:sz w:val="22"/>
          <w:szCs w:val="22"/>
        </w:rPr>
        <w:t xml:space="preserve">a projektech většího charakteru </w:t>
      </w:r>
      <w:r w:rsidRPr="00132BED">
        <w:rPr>
          <w:rFonts w:asciiTheme="minorHAnsi" w:hAnsiTheme="minorHAnsi" w:cstheme="minorHAnsi"/>
          <w:spacing w:val="-2"/>
          <w:sz w:val="22"/>
          <w:szCs w:val="22"/>
        </w:rPr>
        <w:t>s celospolečenským dopadem (více viz kapitola 2.2). Získané praktické dovednosti jsou v souladu s profilem absolventa.</w:t>
      </w:r>
    </w:p>
    <w:p w14:paraId="4DBA04EF" w14:textId="32BC2449" w:rsidR="00F52EEF" w:rsidRPr="00132BED" w:rsidRDefault="00F52EEF" w:rsidP="00935F76">
      <w:pPr>
        <w:shd w:val="clear" w:color="auto" w:fill="FFFFFF"/>
        <w:tabs>
          <w:tab w:val="left" w:pos="360"/>
          <w:tab w:val="left" w:pos="567"/>
        </w:tabs>
        <w:spacing w:after="120" w:line="276" w:lineRule="auto"/>
        <w:ind w:right="6"/>
        <w:jc w:val="both"/>
        <w:rPr>
          <w:rFonts w:asciiTheme="minorHAnsi" w:hAnsiTheme="minorHAnsi" w:cstheme="minorHAnsi"/>
          <w:spacing w:val="-2"/>
          <w:sz w:val="22"/>
          <w:szCs w:val="22"/>
        </w:rPr>
      </w:pPr>
      <w:r w:rsidRPr="00132BED">
        <w:rPr>
          <w:rFonts w:asciiTheme="minorHAnsi" w:hAnsiTheme="minorHAnsi" w:cstheme="minorHAnsi"/>
          <w:spacing w:val="-2"/>
          <w:sz w:val="22"/>
          <w:szCs w:val="22"/>
        </w:rPr>
        <w:t xml:space="preserve">Součástí studijních plánů v bakalářském </w:t>
      </w:r>
      <w:del w:id="6324" w:author="Josef Kocourek" w:date="2020-02-10T13:35:00Z">
        <w:r w:rsidRPr="00132BED" w:rsidDel="007A5C78">
          <w:rPr>
            <w:rFonts w:asciiTheme="minorHAnsi" w:hAnsiTheme="minorHAnsi" w:cstheme="minorHAnsi"/>
            <w:spacing w:val="-2"/>
            <w:sz w:val="22"/>
            <w:szCs w:val="22"/>
          </w:rPr>
          <w:delText xml:space="preserve">i navazujícím magisterském </w:delText>
        </w:r>
      </w:del>
      <w:r w:rsidRPr="00132BED">
        <w:rPr>
          <w:rFonts w:asciiTheme="minorHAnsi" w:hAnsiTheme="minorHAnsi" w:cstheme="minorHAnsi"/>
          <w:spacing w:val="-2"/>
          <w:sz w:val="22"/>
          <w:szCs w:val="22"/>
        </w:rPr>
        <w:t xml:space="preserve">stupni studia v prezenční i kombinované formě je povinná praxe v profesionálním prostředí. Ve 3. ročníku bakalářského studia mají studenti povinnou praxi v reklamních agenturách a ve 2. ročníku navazujícího magisterského studia pak ve firemním prostředí. V rámci obou praxí probíhají dotazníková šetření, která mají za cíl analyzovat připravenost studenta na reálnou praxi. Hodnocení probíhá jak u studentů, tak agentur či firem. Toto šetření je každoročně vyhodnocováno a </w:t>
      </w:r>
      <w:r w:rsidRPr="00132BED">
        <w:rPr>
          <w:rFonts w:asciiTheme="minorHAnsi" w:hAnsiTheme="minorHAnsi" w:cstheme="minorHAnsi"/>
          <w:spacing w:val="-2"/>
          <w:sz w:val="22"/>
          <w:szCs w:val="22"/>
        </w:rPr>
        <w:lastRenderedPageBreak/>
        <w:t>nejdůležitější poznatky jsou promítnuty do výuky. Model zapojení praxe do vzdělávacího procesu je podrobněji popsán v kapitole o spolupráci s praxí.</w:t>
      </w:r>
    </w:p>
    <w:p w14:paraId="745C1764" w14:textId="00972364" w:rsidR="00F52EEF" w:rsidRPr="00132BED" w:rsidRDefault="00F52EEF" w:rsidP="00935F76">
      <w:pPr>
        <w:shd w:val="clear" w:color="auto" w:fill="FFFFFF"/>
        <w:tabs>
          <w:tab w:val="left" w:pos="360"/>
          <w:tab w:val="left" w:pos="567"/>
        </w:tabs>
        <w:spacing w:after="120" w:line="276" w:lineRule="auto"/>
        <w:ind w:right="6"/>
        <w:jc w:val="both"/>
        <w:rPr>
          <w:rFonts w:asciiTheme="minorHAnsi" w:hAnsiTheme="minorHAnsi" w:cstheme="minorHAnsi"/>
          <w:spacing w:val="-2"/>
          <w:sz w:val="22"/>
          <w:szCs w:val="22"/>
        </w:rPr>
      </w:pPr>
      <w:r w:rsidRPr="00132BED">
        <w:rPr>
          <w:rFonts w:asciiTheme="minorHAnsi" w:hAnsiTheme="minorHAnsi" w:cstheme="minorHAnsi"/>
          <w:spacing w:val="-2"/>
          <w:sz w:val="22"/>
          <w:szCs w:val="22"/>
        </w:rPr>
        <w:t>Během bakalářského stu</w:t>
      </w:r>
      <w:r w:rsidR="00B233BB">
        <w:rPr>
          <w:rFonts w:asciiTheme="minorHAnsi" w:hAnsiTheme="minorHAnsi" w:cstheme="minorHAnsi"/>
          <w:spacing w:val="-2"/>
          <w:sz w:val="22"/>
          <w:szCs w:val="22"/>
        </w:rPr>
        <w:t>dia</w:t>
      </w:r>
      <w:r w:rsidRPr="00132BED">
        <w:rPr>
          <w:rFonts w:asciiTheme="minorHAnsi" w:hAnsiTheme="minorHAnsi" w:cstheme="minorHAnsi"/>
          <w:spacing w:val="-2"/>
          <w:sz w:val="22"/>
          <w:szCs w:val="22"/>
        </w:rPr>
        <w:t xml:space="preserve"> musí student získat alespoň 180 kreditů, aby mohl vykonat státní závěrečnou zkoušku. Témata bakalářských a </w:t>
      </w:r>
      <w:r w:rsidR="00B233BB">
        <w:rPr>
          <w:rFonts w:asciiTheme="minorHAnsi" w:hAnsiTheme="minorHAnsi" w:cstheme="minorHAnsi"/>
          <w:spacing w:val="-2"/>
          <w:sz w:val="22"/>
          <w:szCs w:val="22"/>
        </w:rPr>
        <w:t>diplomových</w:t>
      </w:r>
      <w:r w:rsidRPr="00132BED">
        <w:rPr>
          <w:rFonts w:asciiTheme="minorHAnsi" w:hAnsiTheme="minorHAnsi" w:cstheme="minorHAnsi"/>
          <w:spacing w:val="-2"/>
          <w:sz w:val="22"/>
          <w:szCs w:val="22"/>
        </w:rPr>
        <w:t xml:space="preserve"> prací jsou každoročně aktualizována z hlediska trendů, ale i firemních zadání. Je kladen důraz na realizační část práce, proto jsou oponenty bakalářských prací zástupci firemního prostředí. O studium je ze strany uchazečů velký zájem, který několikanásobně překračuje možnosti přijetí. Absolventi nacházejí uplatnění v praxi.</w:t>
      </w:r>
    </w:p>
    <w:p w14:paraId="0BFA5DFA" w14:textId="0000D2B0" w:rsidR="00F52EEF" w:rsidRPr="00132BED" w:rsidDel="007A5C78" w:rsidRDefault="00F52EEF" w:rsidP="00935F76">
      <w:pPr>
        <w:shd w:val="clear" w:color="auto" w:fill="FFFFFF"/>
        <w:tabs>
          <w:tab w:val="left" w:pos="360"/>
          <w:tab w:val="left" w:pos="567"/>
        </w:tabs>
        <w:spacing w:after="120" w:line="276" w:lineRule="auto"/>
        <w:ind w:right="6"/>
        <w:jc w:val="both"/>
        <w:rPr>
          <w:del w:id="6325" w:author="Josef Kocourek" w:date="2020-02-10T13:36:00Z"/>
          <w:rFonts w:asciiTheme="minorHAnsi" w:hAnsiTheme="minorHAnsi" w:cstheme="minorHAnsi"/>
          <w:spacing w:val="-2"/>
          <w:sz w:val="22"/>
          <w:szCs w:val="22"/>
        </w:rPr>
      </w:pPr>
      <w:del w:id="6326" w:author="Josef Kocourek" w:date="2020-02-10T13:36:00Z">
        <w:r w:rsidRPr="00132BED" w:rsidDel="007A5C78">
          <w:rPr>
            <w:rFonts w:asciiTheme="minorHAnsi" w:hAnsiTheme="minorHAnsi" w:cstheme="minorHAnsi"/>
            <w:spacing w:val="-2"/>
            <w:sz w:val="22"/>
            <w:szCs w:val="22"/>
          </w:rPr>
          <w:delText>Celková struktura studijního plánu navazujícího magisterského studia je složena z povinných a povinně volitelných předmětů které rozvíjí znalostní platformu zaměřenou na mezinárodní kontext předměty Cross-Cultural Marketing, The Origins and Development of Communication, International Marketing nebo Cross-Cultural Communication. Vedle toho se studijní plán zaměřuje na spotřebitelské chování, psychologii zákazníka či teorii argumentace. Několik předmětů je vyučováno v anglickém jazyce, přičemž v bloku povinných (kombinovaná forma studia) či povinně volitelných předmětů (prezenční forma studia) je zahrnuta také výuka anglického jazyka. Student je povinen získat během studia alespoň 120 kreditů. Navazující magisterský stu</w:delText>
        </w:r>
        <w:r w:rsidR="00B233BB" w:rsidDel="007A5C78">
          <w:rPr>
            <w:rFonts w:asciiTheme="minorHAnsi" w:hAnsiTheme="minorHAnsi" w:cstheme="minorHAnsi"/>
            <w:spacing w:val="-2"/>
            <w:sz w:val="22"/>
            <w:szCs w:val="22"/>
          </w:rPr>
          <w:delText>dijní program</w:delText>
        </w:r>
        <w:r w:rsidRPr="00132BED" w:rsidDel="007A5C78">
          <w:rPr>
            <w:rFonts w:asciiTheme="minorHAnsi" w:hAnsiTheme="minorHAnsi" w:cstheme="minorHAnsi"/>
            <w:spacing w:val="-2"/>
            <w:sz w:val="22"/>
            <w:szCs w:val="22"/>
          </w:rPr>
          <w:delText xml:space="preserve"> je realizován v prezenční formě i v anglickém jazyce a je ekvivalentem českého programu.</w:delText>
        </w:r>
      </w:del>
    </w:p>
    <w:p w14:paraId="1EF40309" w14:textId="77777777" w:rsidR="00F52EEF" w:rsidRPr="00132BED" w:rsidRDefault="00F52EEF" w:rsidP="00935F76">
      <w:pPr>
        <w:tabs>
          <w:tab w:val="left" w:pos="567"/>
        </w:tabs>
        <w:spacing w:after="120" w:line="276" w:lineRule="auto"/>
        <w:ind w:right="57"/>
        <w:jc w:val="both"/>
        <w:rPr>
          <w:rFonts w:asciiTheme="minorHAnsi" w:hAnsiTheme="minorHAnsi" w:cstheme="minorHAnsi"/>
          <w:sz w:val="22"/>
          <w:szCs w:val="22"/>
        </w:rPr>
      </w:pPr>
      <w:r w:rsidRPr="00132BED">
        <w:rPr>
          <w:rFonts w:asciiTheme="minorHAnsi" w:hAnsiTheme="minorHAnsi" w:cstheme="minorHAnsi"/>
          <w:sz w:val="22"/>
          <w:szCs w:val="22"/>
        </w:rPr>
        <w:t xml:space="preserve">Ke státním závěrečným zkouškám student přistupuje, jestliže naplnil počet kreditů za povinné předměty a naplnil předepsaný celkový počet kreditů za jednotlivý stupeň studia. Splnění této podmínky kontroluje studijní oddělení FMK. </w:t>
      </w:r>
    </w:p>
    <w:p w14:paraId="12252120" w14:textId="0E9436FE" w:rsidR="00F52EEF" w:rsidRPr="00132BED" w:rsidRDefault="00F52EEF" w:rsidP="00935F76">
      <w:pPr>
        <w:pStyle w:val="Textpoznpodarou"/>
        <w:tabs>
          <w:tab w:val="left" w:pos="567"/>
        </w:tabs>
        <w:spacing w:after="120" w:line="276" w:lineRule="auto"/>
        <w:ind w:left="57" w:right="57"/>
        <w:jc w:val="both"/>
        <w:rPr>
          <w:rFonts w:asciiTheme="minorHAnsi" w:hAnsiTheme="minorHAnsi" w:cstheme="minorHAnsi"/>
          <w:sz w:val="22"/>
          <w:szCs w:val="22"/>
        </w:rPr>
      </w:pPr>
      <w:r w:rsidRPr="00132BED">
        <w:rPr>
          <w:rFonts w:asciiTheme="minorHAnsi" w:hAnsiTheme="minorHAnsi" w:cstheme="minorHAnsi"/>
          <w:sz w:val="22"/>
          <w:szCs w:val="22"/>
        </w:rPr>
        <w:t>Státní závěrečné zkoušky v bakalářském studi</w:t>
      </w:r>
      <w:r w:rsidR="00B233BB">
        <w:rPr>
          <w:rFonts w:asciiTheme="minorHAnsi" w:hAnsiTheme="minorHAnsi" w:cstheme="minorHAnsi"/>
          <w:sz w:val="22"/>
          <w:szCs w:val="22"/>
        </w:rPr>
        <w:t>u</w:t>
      </w:r>
      <w:r w:rsidRPr="00132BED">
        <w:rPr>
          <w:rFonts w:asciiTheme="minorHAnsi" w:hAnsiTheme="minorHAnsi" w:cstheme="minorHAnsi"/>
          <w:sz w:val="22"/>
          <w:szCs w:val="22"/>
        </w:rPr>
        <w:t xml:space="preserve"> jsou složeny ze dvou části. Celá SZZ probíhá formou ústní zkoušky a je složena z těchto předmětů:</w:t>
      </w:r>
    </w:p>
    <w:p w14:paraId="35748C96" w14:textId="4B763FD3" w:rsidR="00F52EEF" w:rsidRPr="00132BED" w:rsidRDefault="00F52EEF" w:rsidP="00935F76">
      <w:pPr>
        <w:pStyle w:val="Textpoznpodarou"/>
        <w:tabs>
          <w:tab w:val="left" w:pos="567"/>
        </w:tabs>
        <w:spacing w:after="120" w:line="276" w:lineRule="auto"/>
        <w:ind w:left="57" w:right="57"/>
        <w:jc w:val="both"/>
        <w:rPr>
          <w:rFonts w:asciiTheme="minorHAnsi" w:hAnsiTheme="minorHAnsi" w:cstheme="minorHAnsi"/>
          <w:b/>
          <w:sz w:val="22"/>
          <w:szCs w:val="22"/>
        </w:rPr>
      </w:pPr>
      <w:r w:rsidRPr="00132BED">
        <w:rPr>
          <w:rFonts w:asciiTheme="minorHAnsi" w:hAnsiTheme="minorHAnsi" w:cstheme="minorHAnsi"/>
          <w:b/>
          <w:sz w:val="22"/>
          <w:szCs w:val="22"/>
        </w:rPr>
        <w:t>– Teorie a praxe marketingov</w:t>
      </w:r>
      <w:ins w:id="6327" w:author="Radim Bačuvčík" w:date="2020-02-06T11:00:00Z">
        <w:r w:rsidR="00BA594C">
          <w:rPr>
            <w:rFonts w:asciiTheme="minorHAnsi" w:hAnsiTheme="minorHAnsi" w:cstheme="minorHAnsi"/>
            <w:b/>
            <w:sz w:val="22"/>
            <w:szCs w:val="22"/>
          </w:rPr>
          <w:t>é</w:t>
        </w:r>
      </w:ins>
      <w:del w:id="6328" w:author="Radim Bačuvčík" w:date="2020-02-06T11:00:00Z">
        <w:r w:rsidRPr="00132BED" w:rsidDel="00BA594C">
          <w:rPr>
            <w:rFonts w:asciiTheme="minorHAnsi" w:hAnsiTheme="minorHAnsi" w:cstheme="minorHAnsi"/>
            <w:b/>
            <w:sz w:val="22"/>
            <w:szCs w:val="22"/>
          </w:rPr>
          <w:delText>ých</w:delText>
        </w:r>
      </w:del>
      <w:r w:rsidRPr="00132BED">
        <w:rPr>
          <w:rFonts w:asciiTheme="minorHAnsi" w:hAnsiTheme="minorHAnsi" w:cstheme="minorHAnsi"/>
          <w:b/>
          <w:sz w:val="22"/>
          <w:szCs w:val="22"/>
        </w:rPr>
        <w:t xml:space="preserve"> komunikac</w:t>
      </w:r>
      <w:ins w:id="6329" w:author="Radim Bačuvčík" w:date="2020-02-06T11:00:00Z">
        <w:r w:rsidR="00BA594C">
          <w:rPr>
            <w:rFonts w:asciiTheme="minorHAnsi" w:hAnsiTheme="minorHAnsi" w:cstheme="minorHAnsi"/>
            <w:b/>
            <w:sz w:val="22"/>
            <w:szCs w:val="22"/>
          </w:rPr>
          <w:t>e</w:t>
        </w:r>
      </w:ins>
      <w:del w:id="6330" w:author="Radim Bačuvčík" w:date="2020-02-06T11:00:00Z">
        <w:r w:rsidRPr="00132BED" w:rsidDel="00BA594C">
          <w:rPr>
            <w:rFonts w:asciiTheme="minorHAnsi" w:hAnsiTheme="minorHAnsi" w:cstheme="minorHAnsi"/>
            <w:b/>
            <w:sz w:val="22"/>
            <w:szCs w:val="22"/>
          </w:rPr>
          <w:delText>í</w:delText>
        </w:r>
      </w:del>
    </w:p>
    <w:p w14:paraId="534226AA" w14:textId="0DB488AC" w:rsidR="00F52EEF" w:rsidRPr="00132BED" w:rsidRDefault="00BA594C" w:rsidP="00935F76">
      <w:pPr>
        <w:tabs>
          <w:tab w:val="left" w:pos="567"/>
        </w:tabs>
        <w:spacing w:after="120" w:line="276" w:lineRule="auto"/>
        <w:jc w:val="both"/>
        <w:rPr>
          <w:rFonts w:asciiTheme="minorHAnsi" w:hAnsiTheme="minorHAnsi" w:cstheme="minorHAnsi"/>
          <w:sz w:val="22"/>
          <w:szCs w:val="22"/>
        </w:rPr>
      </w:pPr>
      <w:ins w:id="6331" w:author="Radim Bačuvčík" w:date="2020-02-06T11:01:00Z">
        <w:r w:rsidRPr="00BA594C">
          <w:rPr>
            <w:rFonts w:asciiTheme="minorHAnsi" w:hAnsiTheme="minorHAnsi" w:cstheme="minorHAnsi"/>
            <w:sz w:val="22"/>
            <w:szCs w:val="22"/>
            <w:rPrChange w:id="6332" w:author="Radim Bačuvčík" w:date="2020-02-06T11:02:00Z">
              <w:rPr>
                <w:rFonts w:asciiTheme="minorHAnsi" w:hAnsiTheme="minorHAnsi" w:cstheme="minorHAnsi"/>
              </w:rPr>
            </w:rPrChange>
          </w:rPr>
          <w:t xml:space="preserve">Obsahem zkoušky je 50 okruhů, které jsou 90 dnů před termínem státní závěrečné zkoušky zveřejněny na webu fakulty. Jednotlivé okruhy shrnují poznatky z předmětů teoretického základu (ZT) a profilujícího základu (PZ), které jsou ve studijním plánu zařazeny jako povinné. Akcent je přitom kladen na předměty, které jsou věnovány systému a jednotlivým formám marketingové komunikace (Teorie marketingové komunikace, Reklama 1 a 2, Public relations 1 a 2, Direct marketing, Osobní prodej, </w:t>
        </w:r>
      </w:ins>
      <w:ins w:id="6333" w:author="Radim Bačuvčík" w:date="2020-02-06T11:15:00Z">
        <w:r w:rsidR="001C17FB">
          <w:rPr>
            <w:rFonts w:asciiTheme="minorHAnsi" w:hAnsiTheme="minorHAnsi" w:cstheme="minorHAnsi"/>
            <w:sz w:val="22"/>
            <w:szCs w:val="22"/>
          </w:rPr>
          <w:t>Podpora prodeje</w:t>
        </w:r>
      </w:ins>
      <w:ins w:id="6334" w:author="Radim Bačuvčík" w:date="2020-02-06T11:01:00Z">
        <w:r w:rsidRPr="00BA594C">
          <w:rPr>
            <w:rFonts w:asciiTheme="minorHAnsi" w:hAnsiTheme="minorHAnsi" w:cstheme="minorHAnsi"/>
            <w:sz w:val="22"/>
            <w:szCs w:val="22"/>
            <w:rPrChange w:id="6335" w:author="Radim Bačuvčík" w:date="2020-02-06T11:02:00Z">
              <w:rPr>
                <w:rFonts w:asciiTheme="minorHAnsi" w:hAnsiTheme="minorHAnsi" w:cstheme="minorHAnsi"/>
              </w:rPr>
            </w:rPrChange>
          </w:rPr>
          <w:t xml:space="preserve">), předměty, které jsou věnovány marketingu a komunikaci obecně (Marketing 1 a 2, Marketingový výzkum 1 a 2, Teorie komunikace) a předměty z oblasti teorie a praxe médií (Média v marketingové komunikaci 1 a 2, Digitální komunikace 1 a 2). </w:t>
        </w:r>
      </w:ins>
      <w:del w:id="6336" w:author="Radim Bačuvčík" w:date="2020-02-06T11:01:00Z">
        <w:r w:rsidR="00F52EEF" w:rsidRPr="00BA594C" w:rsidDel="00BA594C">
          <w:rPr>
            <w:rFonts w:asciiTheme="minorHAnsi" w:hAnsiTheme="minorHAnsi" w:cstheme="minorHAnsi"/>
            <w:sz w:val="22"/>
            <w:szCs w:val="22"/>
          </w:rPr>
          <w:delText>Zkouška je složena</w:delText>
        </w:r>
        <w:r w:rsidR="00F52EEF" w:rsidRPr="00132BED" w:rsidDel="00BA594C">
          <w:rPr>
            <w:rFonts w:asciiTheme="minorHAnsi" w:hAnsiTheme="minorHAnsi" w:cstheme="minorHAnsi"/>
            <w:sz w:val="22"/>
            <w:szCs w:val="22"/>
          </w:rPr>
          <w:delText xml:space="preserve"> z okruhů, které jsou 90 dnů před termínem státní závěrečné zkoušky zveřejněny na webu fakulty. Zveřejněné okruhy jsou složeny z 50 odborných teoretických a profilujících oblastí, které navazují na jednotlivé absolvované předměty. Mezi základní teoretické předměty profilujícího základu, které mají významné zastoupení z hlediska počtu okruhů ke státní závěrečné zkoušce patří Marketing 1, 2, Marketingový výzkum 1, 2, Počátky a vývoj marketingových komunikací, Teorie marketingových komunikací, Reklama 1, 2, Public relations 1, 2, Osobní prodej, Direct marketing, Digitální komunikace 1, 2, Média v MK, Shopper Marketing a In-store marketingová komunikace. Dále jsou v okruzích zastoupeny také předměty profilujícího základu, mezi které patří Projektové řízení, Komunikační a prezentační dovednosti, Týmová práce, Management a Mediální plánování. </w:delText>
        </w:r>
      </w:del>
      <w:r w:rsidR="00F52EEF" w:rsidRPr="00132BED">
        <w:rPr>
          <w:rFonts w:asciiTheme="minorHAnsi" w:hAnsiTheme="minorHAnsi" w:cstheme="minorHAnsi"/>
          <w:sz w:val="22"/>
          <w:szCs w:val="22"/>
        </w:rPr>
        <w:t xml:space="preserve">Více o jednotlivých okruzích viz </w:t>
      </w:r>
      <w:ins w:id="6337" w:author="Josef Kocourek" w:date="2020-02-10T13:26:00Z">
        <w:r w:rsidR="00AD6962" w:rsidRPr="00AD6962">
          <w:rPr>
            <w:rFonts w:asciiTheme="minorHAnsi" w:hAnsiTheme="minorHAnsi" w:cstheme="minorHAnsi"/>
            <w:sz w:val="22"/>
            <w:rPrChange w:id="6338" w:author="Josef Kocourek" w:date="2020-02-10T13:26:00Z">
              <w:rPr>
                <w:rFonts w:asciiTheme="minorHAnsi" w:hAnsiTheme="minorHAnsi" w:cstheme="minorHAnsi"/>
              </w:rPr>
            </w:rPrChange>
          </w:rPr>
          <w:t xml:space="preserve">textový dokument v PDF formátu </w:t>
        </w:r>
      </w:ins>
      <w:del w:id="6339" w:author="Josef Kocourek" w:date="2020-02-10T13:26:00Z">
        <w:r w:rsidR="00F52EEF" w:rsidRPr="00132BED" w:rsidDel="00AD6962">
          <w:rPr>
            <w:rFonts w:asciiTheme="minorHAnsi" w:hAnsiTheme="minorHAnsi" w:cstheme="minorHAnsi"/>
            <w:sz w:val="22"/>
            <w:szCs w:val="22"/>
          </w:rPr>
          <w:delText xml:space="preserve">scan </w:delText>
        </w:r>
      </w:del>
      <w:r w:rsidR="00F52EEF" w:rsidRPr="00132BED">
        <w:rPr>
          <w:rFonts w:asciiTheme="minorHAnsi" w:hAnsiTheme="minorHAnsi" w:cstheme="minorHAnsi"/>
          <w:sz w:val="22"/>
          <w:szCs w:val="22"/>
        </w:rPr>
        <w:t xml:space="preserve">v elektronické podobě žádosti. Státní závěrečná zkouška probíhá formou odborné rozpravy,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w:t>
      </w:r>
      <w:r w:rsidR="00B233BB">
        <w:rPr>
          <w:rFonts w:asciiTheme="minorHAnsi" w:hAnsiTheme="minorHAnsi" w:cstheme="minorHAnsi"/>
          <w:sz w:val="22"/>
          <w:szCs w:val="22"/>
        </w:rPr>
        <w:t>univerzitního</w:t>
      </w:r>
      <w:r w:rsidR="00F52EEF" w:rsidRPr="00132BED">
        <w:rPr>
          <w:rFonts w:asciiTheme="minorHAnsi" w:hAnsiTheme="minorHAnsi" w:cstheme="minorHAnsi"/>
          <w:sz w:val="22"/>
          <w:szCs w:val="22"/>
        </w:rPr>
        <w:t xml:space="preserve"> informačního systému.</w:t>
      </w:r>
    </w:p>
    <w:p w14:paraId="2BD22F3C" w14:textId="77777777" w:rsidR="00F52EEF" w:rsidRPr="00132BED" w:rsidRDefault="00F52EEF" w:rsidP="00935F76">
      <w:pPr>
        <w:tabs>
          <w:tab w:val="left" w:pos="567"/>
        </w:tabs>
        <w:spacing w:after="120" w:line="276" w:lineRule="auto"/>
        <w:jc w:val="both"/>
        <w:rPr>
          <w:rFonts w:asciiTheme="minorHAnsi" w:hAnsiTheme="minorHAnsi" w:cstheme="minorHAnsi"/>
          <w:b/>
          <w:sz w:val="22"/>
          <w:szCs w:val="22"/>
        </w:rPr>
      </w:pPr>
      <w:r w:rsidRPr="00132BED">
        <w:rPr>
          <w:rFonts w:asciiTheme="minorHAnsi" w:hAnsiTheme="minorHAnsi" w:cstheme="minorHAnsi"/>
          <w:b/>
          <w:sz w:val="22"/>
          <w:szCs w:val="22"/>
        </w:rPr>
        <w:t>Obhajoba bakalářské práce</w:t>
      </w:r>
    </w:p>
    <w:p w14:paraId="396AE4B8" w14:textId="093039E2" w:rsidR="00F52EEF" w:rsidRPr="00132BED" w:rsidRDefault="00F52EEF" w:rsidP="00935F76">
      <w:pPr>
        <w:shd w:val="clear" w:color="auto" w:fill="FFFFFF"/>
        <w:tabs>
          <w:tab w:val="left" w:pos="360"/>
          <w:tab w:val="left" w:pos="567"/>
        </w:tabs>
        <w:spacing w:after="120" w:line="276" w:lineRule="auto"/>
        <w:ind w:right="6"/>
        <w:jc w:val="both"/>
        <w:rPr>
          <w:rFonts w:asciiTheme="minorHAnsi" w:hAnsiTheme="minorHAnsi" w:cstheme="minorHAnsi"/>
          <w:sz w:val="22"/>
          <w:szCs w:val="22"/>
        </w:rPr>
      </w:pPr>
      <w:r w:rsidRPr="00132BED">
        <w:rPr>
          <w:rFonts w:asciiTheme="minorHAnsi" w:hAnsiTheme="minorHAnsi" w:cstheme="minorHAnsi"/>
          <w:sz w:val="22"/>
          <w:szCs w:val="22"/>
        </w:rPr>
        <w:t>Studenti mají možnost konzultovat záměry a témata svých bakalářských prací, jsou odborně vedeni k vytvoření kvalitní bakalářské prác</w:t>
      </w:r>
      <w:r w:rsidR="00B233BB">
        <w:rPr>
          <w:rFonts w:asciiTheme="minorHAnsi" w:hAnsiTheme="minorHAnsi" w:cstheme="minorHAnsi"/>
          <w:sz w:val="22"/>
          <w:szCs w:val="22"/>
        </w:rPr>
        <w:t>e</w:t>
      </w:r>
      <w:r w:rsidRPr="00132BED">
        <w:rPr>
          <w:rFonts w:asciiTheme="minorHAnsi" w:hAnsiTheme="minorHAnsi" w:cstheme="minorHAnsi"/>
          <w:sz w:val="22"/>
          <w:szCs w:val="22"/>
        </w:rPr>
        <w:t>. Všechny odevzdané bakalářské práce jsou kontrolovány v systému theses.cz, tím je zajištěna kontrola plagiátorství. Vedoucím práce je interní pedagog, oponentem práce je externí odborník - specialista v daném oboru.</w:t>
      </w:r>
    </w:p>
    <w:p w14:paraId="10E3707F" w14:textId="77777777" w:rsidR="00F52EEF" w:rsidRPr="00F52EEF" w:rsidRDefault="00F52EEF" w:rsidP="00935F76">
      <w:pPr>
        <w:tabs>
          <w:tab w:val="left" w:pos="567"/>
        </w:tabs>
        <w:spacing w:after="120" w:line="276" w:lineRule="auto"/>
        <w:jc w:val="both"/>
        <w:rPr>
          <w:rFonts w:asciiTheme="minorHAnsi" w:hAnsiTheme="minorHAnsi" w:cstheme="minorHAnsi"/>
          <w:b/>
          <w:sz w:val="28"/>
          <w:szCs w:val="28"/>
        </w:rPr>
      </w:pPr>
    </w:p>
    <w:p w14:paraId="005F68C5" w14:textId="77777777" w:rsidR="00F52EEF" w:rsidRPr="00F52EEF" w:rsidRDefault="00F52EEF" w:rsidP="00935F76">
      <w:pPr>
        <w:pStyle w:val="Nadpis2"/>
        <w:tabs>
          <w:tab w:val="left" w:pos="567"/>
        </w:tabs>
        <w:rPr>
          <w:rFonts w:asciiTheme="minorHAnsi" w:hAnsiTheme="minorHAnsi" w:cstheme="minorHAnsi"/>
        </w:rPr>
      </w:pPr>
      <w:r w:rsidRPr="00F52EEF">
        <w:rPr>
          <w:rFonts w:asciiTheme="minorHAnsi" w:hAnsiTheme="minorHAnsi" w:cstheme="minorHAnsi"/>
        </w:rPr>
        <w:t>Vzdělávací a tvůrčí činnost ve studijním programu</w:t>
      </w:r>
    </w:p>
    <w:p w14:paraId="6742FC9F"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Metody výuky a hodnocení výsledků studia</w:t>
      </w:r>
    </w:p>
    <w:p w14:paraId="0FE23C4E" w14:textId="77777777" w:rsidR="00F52EEF" w:rsidRPr="00F52EEF" w:rsidRDefault="00F52EEF" w:rsidP="00935F76">
      <w:pPr>
        <w:tabs>
          <w:tab w:val="left" w:pos="567"/>
        </w:tabs>
        <w:spacing w:before="120" w:after="120"/>
        <w:ind w:left="2829" w:firstLine="709"/>
        <w:rPr>
          <w:rFonts w:asciiTheme="minorHAnsi" w:hAnsiTheme="minorHAnsi" w:cstheme="minorHAnsi"/>
        </w:rPr>
      </w:pPr>
      <w:r w:rsidRPr="00F52EEF">
        <w:rPr>
          <w:rFonts w:asciiTheme="minorHAnsi" w:hAnsiTheme="minorHAnsi" w:cstheme="minorHAnsi"/>
        </w:rPr>
        <w:t>Standardy 3.1-3.4</w:t>
      </w:r>
    </w:p>
    <w:p w14:paraId="75302458" w14:textId="187CD313" w:rsidR="00F52EEF" w:rsidRPr="00132BED"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FMK v rámci organizace studia a výuky uplatňuje kritéria stanovená Studijním a zkušebním řádem UTB ve Zlíně</w:t>
      </w:r>
      <w:r w:rsidRPr="00132BED">
        <w:rPr>
          <w:rStyle w:val="Znakapoznpodarou"/>
          <w:rFonts w:asciiTheme="minorHAnsi" w:hAnsiTheme="minorHAnsi" w:cstheme="minorHAnsi"/>
          <w:color w:val="000000"/>
          <w:sz w:val="22"/>
        </w:rPr>
        <w:footnoteReference w:id="43"/>
      </w:r>
      <w:r w:rsidRPr="00132BED">
        <w:rPr>
          <w:rFonts w:asciiTheme="minorHAnsi" w:hAnsiTheme="minorHAnsi" w:cstheme="minorHAnsi"/>
          <w:color w:val="000000"/>
          <w:sz w:val="22"/>
        </w:rPr>
        <w:t xml:space="preserve"> a Pravidly průběhu studia ve studijních programech uskutečňovaných na FMK</w:t>
      </w:r>
      <w:r w:rsidRPr="00132BED">
        <w:rPr>
          <w:rStyle w:val="Znakapoznpodarou"/>
          <w:rFonts w:asciiTheme="minorHAnsi" w:hAnsiTheme="minorHAnsi" w:cstheme="minorHAnsi"/>
          <w:color w:val="000000"/>
          <w:sz w:val="22"/>
        </w:rPr>
        <w:footnoteReference w:id="44"/>
      </w:r>
      <w:r w:rsidRPr="00132BED">
        <w:rPr>
          <w:rFonts w:asciiTheme="minorHAnsi" w:hAnsiTheme="minorHAnsi" w:cstheme="minorHAnsi"/>
          <w:color w:val="000000"/>
          <w:sz w:val="22"/>
        </w:rPr>
        <w:t xml:space="preserve">, která odpovídají cílům studia, umožňují jeho objektivní hodnocení a jsou využívána k hodnocení studentů. UTB ve Zlíně a FMK transparentně zveřejňuje na portálu IS/STAG podmínky hodnocení studentů, jako jsou zejména podmínky udělení zápočtů, klasifikovaných zápočtů a zkoušek. Podmínky úspěšného </w:t>
      </w:r>
      <w:r w:rsidRPr="00132BED">
        <w:rPr>
          <w:rFonts w:asciiTheme="minorHAnsi" w:hAnsiTheme="minorHAnsi" w:cstheme="minorHAnsi"/>
          <w:color w:val="000000"/>
          <w:sz w:val="22"/>
        </w:rPr>
        <w:lastRenderedPageBreak/>
        <w:t>ukončení studia jsou zveřejněny v</w:t>
      </w:r>
      <w:del w:id="6340" w:author="Josef Kocourek" w:date="2020-02-10T09:52:00Z">
        <w:r w:rsidRPr="00132BED" w:rsidDel="00D77459">
          <w:rPr>
            <w:rFonts w:asciiTheme="minorHAnsi" w:hAnsiTheme="minorHAnsi" w:cstheme="minorHAnsi"/>
            <w:color w:val="000000"/>
            <w:sz w:val="22"/>
          </w:rPr>
          <w:delText xml:space="preserve"> </w:delText>
        </w:r>
      </w:del>
      <w:ins w:id="6341" w:author="Josef Kocourek" w:date="2020-02-10T09:52:00Z">
        <w:r w:rsidR="00D77459">
          <w:rPr>
            <w:rFonts w:asciiTheme="minorHAnsi" w:hAnsiTheme="minorHAnsi" w:cstheme="minorHAnsi"/>
            <w:color w:val="000000"/>
            <w:sz w:val="22"/>
          </w:rPr>
          <w:t xml:space="preserve">e </w:t>
        </w:r>
      </w:ins>
      <w:ins w:id="6342" w:author="Josef Kocourek" w:date="2020-02-10T14:33:00Z">
        <w:r w:rsidR="008E0A95">
          <w:rPr>
            <w:rFonts w:asciiTheme="minorHAnsi" w:hAnsiTheme="minorHAnsi" w:cstheme="minorHAnsi"/>
            <w:color w:val="000000"/>
            <w:sz w:val="22"/>
          </w:rPr>
          <w:t>S</w:t>
        </w:r>
      </w:ins>
      <w:ins w:id="6343" w:author="Josef Kocourek" w:date="2020-02-10T09:52:00Z">
        <w:r w:rsidR="00D77459">
          <w:rPr>
            <w:rFonts w:asciiTheme="minorHAnsi" w:hAnsiTheme="minorHAnsi" w:cstheme="minorHAnsi"/>
            <w:color w:val="000000"/>
            <w:sz w:val="22"/>
          </w:rPr>
          <w:t>t</w:t>
        </w:r>
      </w:ins>
      <w:ins w:id="6344" w:author="Josef Kocourek" w:date="2020-02-10T09:53:00Z">
        <w:r w:rsidR="00D77459">
          <w:rPr>
            <w:rFonts w:asciiTheme="minorHAnsi" w:hAnsiTheme="minorHAnsi" w:cstheme="minorHAnsi"/>
            <w:color w:val="000000"/>
            <w:sz w:val="22"/>
          </w:rPr>
          <w:t>udijním a zkušebním řádu UTB a ve vnitřním předpisu FMK Pravidla</w:t>
        </w:r>
      </w:ins>
      <w:ins w:id="6345" w:author="Josef Kocourek" w:date="2020-02-10T09:54:00Z">
        <w:r w:rsidR="00D77459">
          <w:rPr>
            <w:rFonts w:asciiTheme="minorHAnsi" w:hAnsiTheme="minorHAnsi" w:cstheme="minorHAnsi"/>
            <w:color w:val="000000"/>
            <w:sz w:val="22"/>
          </w:rPr>
          <w:t xml:space="preserve"> průběhu studia ve studijních </w:t>
        </w:r>
      </w:ins>
      <w:ins w:id="6346" w:author="Josef Kocourek" w:date="2020-02-10T09:55:00Z">
        <w:r w:rsidR="00D77459">
          <w:rPr>
            <w:rFonts w:asciiTheme="minorHAnsi" w:hAnsiTheme="minorHAnsi" w:cstheme="minorHAnsi"/>
            <w:color w:val="000000"/>
            <w:sz w:val="22"/>
          </w:rPr>
          <w:t>programech</w:t>
        </w:r>
      </w:ins>
      <w:ins w:id="6347" w:author="Josef Kocourek" w:date="2020-02-10T09:53:00Z">
        <w:r w:rsidR="00D77459">
          <w:rPr>
            <w:rFonts w:asciiTheme="minorHAnsi" w:hAnsiTheme="minorHAnsi" w:cstheme="minorHAnsi"/>
            <w:color w:val="000000"/>
            <w:sz w:val="22"/>
          </w:rPr>
          <w:t xml:space="preserve"> uskutečňov</w:t>
        </w:r>
      </w:ins>
      <w:ins w:id="6348" w:author="Josef Kocourek" w:date="2020-02-10T09:55:00Z">
        <w:r w:rsidR="00D77459">
          <w:rPr>
            <w:rFonts w:asciiTheme="minorHAnsi" w:hAnsiTheme="minorHAnsi" w:cstheme="minorHAnsi"/>
            <w:color w:val="000000"/>
            <w:sz w:val="22"/>
          </w:rPr>
          <w:t>aných na FMK</w:t>
        </w:r>
      </w:ins>
      <w:del w:id="6349" w:author="Josef Kocourek" w:date="2020-02-10T09:52:00Z">
        <w:r w:rsidRPr="00132BED" w:rsidDel="00D77459">
          <w:rPr>
            <w:rFonts w:asciiTheme="minorHAnsi" w:hAnsiTheme="minorHAnsi" w:cstheme="minorHAnsi"/>
            <w:color w:val="000000"/>
            <w:sz w:val="22"/>
          </w:rPr>
          <w:delText>rozhodnutí děkana FMK</w:delText>
        </w:r>
      </w:del>
      <w:del w:id="6350" w:author="Josef Kocourek" w:date="2020-02-10T09:55:00Z">
        <w:r w:rsidRPr="00132BED" w:rsidDel="00D77459">
          <w:rPr>
            <w:rStyle w:val="Znakapoznpodarou"/>
            <w:rFonts w:asciiTheme="minorHAnsi" w:hAnsiTheme="minorHAnsi" w:cstheme="minorHAnsi"/>
            <w:color w:val="000000"/>
            <w:sz w:val="22"/>
          </w:rPr>
          <w:footnoteReference w:id="45"/>
        </w:r>
      </w:del>
      <w:r w:rsidRPr="00132BED">
        <w:rPr>
          <w:rFonts w:asciiTheme="minorHAnsi" w:hAnsiTheme="minorHAnsi" w:cstheme="minorHAnsi"/>
          <w:color w:val="000000"/>
          <w:sz w:val="22"/>
        </w:rPr>
        <w:t xml:space="preserve">. </w:t>
      </w:r>
    </w:p>
    <w:p w14:paraId="52EF4405" w14:textId="062588B7" w:rsidR="00F52EEF" w:rsidRPr="00132BED"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U všech předmětů bakalářského a navazujícího magisterského studijního programu Marketingov</w:t>
      </w:r>
      <w:ins w:id="6353" w:author="Radim Bačuvčík" w:date="2020-02-06T11:16:00Z">
        <w:r w:rsidR="00496755">
          <w:rPr>
            <w:rFonts w:asciiTheme="minorHAnsi" w:hAnsiTheme="minorHAnsi" w:cstheme="minorHAnsi"/>
            <w:color w:val="000000"/>
            <w:sz w:val="22"/>
          </w:rPr>
          <w:t>á</w:t>
        </w:r>
      </w:ins>
      <w:del w:id="6354" w:author="Radim Bačuvčík" w:date="2020-02-06T11:16:00Z">
        <w:r w:rsidRPr="00132BED" w:rsidDel="00496755">
          <w:rPr>
            <w:rFonts w:asciiTheme="minorHAnsi" w:hAnsiTheme="minorHAnsi" w:cstheme="minorHAnsi"/>
            <w:color w:val="000000"/>
            <w:sz w:val="22"/>
          </w:rPr>
          <w:delText>é</w:delText>
        </w:r>
      </w:del>
      <w:r w:rsidRPr="00132BED">
        <w:rPr>
          <w:rFonts w:asciiTheme="minorHAnsi" w:hAnsiTheme="minorHAnsi" w:cstheme="minorHAnsi"/>
          <w:color w:val="000000"/>
          <w:sz w:val="22"/>
        </w:rPr>
        <w:t xml:space="preserve"> komunikace jsou vypracovány karty předmětů, které definují rozsah studijního předmětu, stručnou anotaci, studijní literaturu a pomůcky, předměty jsou evidovány v celouniverzitního systému IS/STAG, kde jsou uvedeny kredity, rozsah, cíl předmětu, požadavky na studenta, obsah, literatura, časová náročnost, předpoklady, způsobilosti, vyučovací a hodnotící metody. Na základě toho je pedagog schopen funkčně aplikovat vyučovací metody podle charakteru jednotlivých předmětů a jejich zaměření a využívat různorodé typy hodnocení. Tyto informace jsou přístupné pro studenty. Pro studenty kombinované formy studia jsou vypracovány studijní opory, které pedagogové využívají v rámci výuky. Ukázky studijních opor jsou přiloženy v elektronické podobě žádosti o akreditaci na odkazu uvedeném ve formuláři A.</w:t>
      </w:r>
    </w:p>
    <w:p w14:paraId="40115DFD" w14:textId="5730CA33" w:rsidR="00F52EEF" w:rsidRPr="00F52EEF"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color w:val="000000"/>
        </w:rPr>
      </w:pPr>
      <w:r w:rsidRPr="00132BED">
        <w:rPr>
          <w:rFonts w:asciiTheme="minorHAnsi" w:hAnsiTheme="minorHAnsi" w:cstheme="minorHAnsi"/>
          <w:color w:val="000000"/>
          <w:sz w:val="22"/>
        </w:rPr>
        <w:t>Poměr přímé výuky a samostudia v rámci studijní zátěže odpovídá profesně zaměřenému studijnímu programu, jeho profilu a formě studia. Studijní zátěž je efektivně rozložena v rámci struktury celého studijního plánu, student prezenční i kombinované formy studia musí za semestr získat optimálně 30 kreditů, v daném ročníku nejméně 50 kreditů. Studium se řádně ukončuje splněním povinností stanovených studijním programem a uvedených v</w:t>
      </w:r>
      <w:ins w:id="6355" w:author="Josef Kocourek" w:date="2020-02-10T14:34:00Z">
        <w:r w:rsidR="008E0A95">
          <w:rPr>
            <w:rFonts w:asciiTheme="minorHAnsi" w:hAnsiTheme="minorHAnsi" w:cstheme="minorHAnsi"/>
            <w:color w:val="000000"/>
            <w:sz w:val="22"/>
          </w:rPr>
          <w:t>e Studijním a zkušebním řádu UTB a ve vnitřním předpisu FMK Pravidla průběhu studia ve studijních progra</w:t>
        </w:r>
      </w:ins>
      <w:ins w:id="6356" w:author="Josef Kocourek" w:date="2020-02-10T14:35:00Z">
        <w:r w:rsidR="008E0A95">
          <w:rPr>
            <w:rFonts w:asciiTheme="minorHAnsi" w:hAnsiTheme="minorHAnsi" w:cstheme="minorHAnsi"/>
            <w:color w:val="000000"/>
            <w:sz w:val="22"/>
          </w:rPr>
          <w:t>mech uskutečňovaných na FMK</w:t>
        </w:r>
      </w:ins>
      <w:del w:id="6357" w:author="Josef Kocourek" w:date="2020-02-10T14:34:00Z">
        <w:r w:rsidRPr="00132BED" w:rsidDel="008E0A95">
          <w:rPr>
            <w:rFonts w:asciiTheme="minorHAnsi" w:hAnsiTheme="minorHAnsi" w:cstheme="minorHAnsi"/>
            <w:color w:val="000000"/>
            <w:sz w:val="22"/>
          </w:rPr>
          <w:delText xml:space="preserve"> rozhodnutí děkana FMK</w:delText>
        </w:r>
        <w:r w:rsidRPr="00132BED" w:rsidDel="008E0A95">
          <w:rPr>
            <w:rStyle w:val="Znakapoznpodarou"/>
            <w:rFonts w:asciiTheme="minorHAnsi" w:hAnsiTheme="minorHAnsi" w:cstheme="minorHAnsi"/>
            <w:color w:val="000000"/>
            <w:sz w:val="22"/>
          </w:rPr>
          <w:footnoteReference w:id="46"/>
        </w:r>
      </w:del>
      <w:r w:rsidRPr="00132BED">
        <w:rPr>
          <w:rFonts w:asciiTheme="minorHAnsi" w:hAnsiTheme="minorHAnsi" w:cstheme="minorHAnsi"/>
          <w:color w:val="000000"/>
          <w:sz w:val="22"/>
        </w:rPr>
        <w:t>. Na konci akademického roku probíhá kontrola splnění studijních povinností. Student musí během bakalářského studia získat alespoň 180 kreditů, během navazujícího magisterského stupně studia alespoň 120 kreditů, aby byl připuštěn ke státní závěrečné zkoušce. Na konci zkouškového období podává přihlášku ke státní závěrečné zkoušce. Termín je každoročně aktualizován</w:t>
      </w:r>
      <w:r w:rsidRPr="00F52EEF">
        <w:rPr>
          <w:rFonts w:asciiTheme="minorHAnsi" w:hAnsiTheme="minorHAnsi" w:cstheme="minorHAnsi"/>
          <w:color w:val="000000"/>
        </w:rPr>
        <w:t>.</w:t>
      </w:r>
    </w:p>
    <w:p w14:paraId="754F9B82" w14:textId="09D8DD87" w:rsidR="00742FA1" w:rsidRDefault="00742FA1">
      <w:pPr>
        <w:rPr>
          <w:rFonts w:asciiTheme="minorHAnsi" w:hAnsiTheme="minorHAnsi" w:cstheme="minorHAnsi"/>
        </w:rPr>
      </w:pPr>
      <w:r>
        <w:rPr>
          <w:rFonts w:asciiTheme="minorHAnsi" w:hAnsiTheme="minorHAnsi" w:cstheme="minorHAnsi"/>
        </w:rPr>
        <w:br w:type="page"/>
      </w:r>
    </w:p>
    <w:p w14:paraId="5FB749CD" w14:textId="77777777" w:rsidR="00F52EEF" w:rsidRPr="00F52EEF" w:rsidRDefault="00F52EEF" w:rsidP="00935F76">
      <w:pPr>
        <w:tabs>
          <w:tab w:val="left" w:pos="567"/>
          <w:tab w:val="left" w:pos="2835"/>
        </w:tabs>
        <w:spacing w:before="120" w:after="120"/>
        <w:rPr>
          <w:rFonts w:asciiTheme="minorHAnsi" w:hAnsiTheme="minorHAnsi" w:cstheme="minorHAnsi"/>
        </w:rPr>
      </w:pPr>
    </w:p>
    <w:p w14:paraId="0A0DB9F3"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 Tvůrčí činnost vztahující se ke studijnímu programu (dle požadavků kladených standardy pro jednotlivé typy a profily studijních programů)</w:t>
      </w:r>
    </w:p>
    <w:p w14:paraId="4BA34C29"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Standardy 3.5-3.7</w:t>
      </w:r>
    </w:p>
    <w:p w14:paraId="52AD932A" w14:textId="7ABB61CD" w:rsidR="00F52EEF" w:rsidRPr="00F52EEF" w:rsidRDefault="00F52EEF" w:rsidP="00132BED">
      <w:pPr>
        <w:pStyle w:val="Zkladntext"/>
        <w:tabs>
          <w:tab w:val="left" w:pos="567"/>
        </w:tabs>
        <w:spacing w:after="120" w:line="276" w:lineRule="auto"/>
        <w:jc w:val="both"/>
        <w:rPr>
          <w:rFonts w:asciiTheme="minorHAnsi" w:hAnsiTheme="minorHAnsi" w:cstheme="minorHAnsi"/>
          <w:sz w:val="22"/>
          <w:szCs w:val="22"/>
        </w:rPr>
      </w:pPr>
      <w:r w:rsidRPr="00F52EEF">
        <w:rPr>
          <w:rFonts w:asciiTheme="minorHAnsi" w:hAnsiTheme="minorHAnsi" w:cstheme="minorHAnsi"/>
          <w:sz w:val="22"/>
          <w:szCs w:val="22"/>
        </w:rPr>
        <w:t>Tvůrčí činnost vztahující se ke studijnímu programu Marketingov</w:t>
      </w:r>
      <w:ins w:id="6360" w:author="Radim Bačuvčík" w:date="2020-02-06T14:13:00Z">
        <w:r w:rsidR="00204727">
          <w:rPr>
            <w:rFonts w:asciiTheme="minorHAnsi" w:hAnsiTheme="minorHAnsi" w:cstheme="minorHAnsi"/>
            <w:sz w:val="22"/>
            <w:szCs w:val="22"/>
          </w:rPr>
          <w:t>á</w:t>
        </w:r>
      </w:ins>
      <w:del w:id="6361" w:author="Radim Bačuvčík" w:date="2020-02-06T14:13:00Z">
        <w:r w:rsidRPr="00F52EEF" w:rsidDel="00204727">
          <w:rPr>
            <w:rFonts w:asciiTheme="minorHAnsi" w:hAnsiTheme="minorHAnsi" w:cstheme="minorHAnsi"/>
            <w:sz w:val="22"/>
            <w:szCs w:val="22"/>
          </w:rPr>
          <w:delText>é</w:delText>
        </w:r>
      </w:del>
      <w:r w:rsidRPr="00F52EEF">
        <w:rPr>
          <w:rFonts w:asciiTheme="minorHAnsi" w:hAnsiTheme="minorHAnsi" w:cstheme="minorHAnsi"/>
          <w:sz w:val="22"/>
          <w:szCs w:val="22"/>
        </w:rPr>
        <w:t xml:space="preserve"> komunikace je realizována v několika oblastech. Jedná se o projektovou a výzkumnou činnost pedagogů, spolupráci s praxí formou aplikačních či smluvních výzkumů, tvůrčí činnost studentů a publikační činnost.</w:t>
      </w:r>
    </w:p>
    <w:p w14:paraId="67F39D07" w14:textId="77777777" w:rsidR="00F52EEF" w:rsidRPr="00F52EEF" w:rsidRDefault="00F52EEF" w:rsidP="00132BED">
      <w:pPr>
        <w:pStyle w:val="Zkladntext"/>
        <w:tabs>
          <w:tab w:val="left" w:pos="567"/>
        </w:tabs>
        <w:spacing w:after="120" w:line="276" w:lineRule="auto"/>
        <w:jc w:val="both"/>
        <w:rPr>
          <w:rFonts w:asciiTheme="minorHAnsi" w:hAnsiTheme="minorHAnsi" w:cstheme="minorHAnsi"/>
          <w:sz w:val="22"/>
          <w:szCs w:val="22"/>
        </w:rPr>
      </w:pPr>
      <w:r w:rsidRPr="00F52EEF">
        <w:rPr>
          <w:rFonts w:asciiTheme="minorHAnsi" w:hAnsiTheme="minorHAnsi" w:cstheme="minorHAnsi"/>
          <w:sz w:val="22"/>
          <w:szCs w:val="22"/>
        </w:rPr>
        <w:t>Obecně pedagogové Ústavu marketingových komunikací realizují tvůrčí čnnost v těchto oblastech:</w:t>
      </w:r>
    </w:p>
    <w:p w14:paraId="07DC0F88" w14:textId="77777777" w:rsidR="00F52EEF" w:rsidRPr="00F52EEF" w:rsidRDefault="00F52EEF" w:rsidP="004A7921">
      <w:pPr>
        <w:pStyle w:val="Odstavecseseznamem"/>
        <w:widowControl w:val="0"/>
        <w:numPr>
          <w:ilvl w:val="0"/>
          <w:numId w:val="13"/>
        </w:numPr>
        <w:shd w:val="clear" w:color="auto" w:fill="FFFFFF"/>
        <w:tabs>
          <w:tab w:val="left" w:pos="567"/>
        </w:tabs>
        <w:autoSpaceDE w:val="0"/>
        <w:autoSpaceDN w:val="0"/>
        <w:adjustRightInd w:val="0"/>
        <w:spacing w:after="0" w:line="276" w:lineRule="auto"/>
        <w:rPr>
          <w:rFonts w:asciiTheme="minorHAnsi" w:hAnsiTheme="minorHAnsi" w:cstheme="minorHAnsi"/>
          <w:sz w:val="22"/>
          <w:szCs w:val="22"/>
        </w:rPr>
      </w:pPr>
      <w:r w:rsidRPr="00F52EEF">
        <w:rPr>
          <w:rFonts w:asciiTheme="minorHAnsi" w:hAnsiTheme="minorHAnsi" w:cstheme="minorHAnsi"/>
          <w:sz w:val="22"/>
          <w:szCs w:val="22"/>
        </w:rPr>
        <w:t>marketingu, teorie médií a mediální kultury, aplikací marketingu v oblasti kultury, služeb, vysokého školství, ale i sociálního prostředí (marketing neziskových organizací a projektů);</w:t>
      </w:r>
    </w:p>
    <w:p w14:paraId="204C7CCB" w14:textId="0B0BF47A" w:rsidR="00F52EEF" w:rsidRPr="00F52EEF" w:rsidRDefault="00F52EEF" w:rsidP="004A7921">
      <w:pPr>
        <w:pStyle w:val="Odstavecseseznamem"/>
        <w:widowControl w:val="0"/>
        <w:numPr>
          <w:ilvl w:val="0"/>
          <w:numId w:val="13"/>
        </w:numPr>
        <w:shd w:val="clear" w:color="auto" w:fill="FFFFFF"/>
        <w:tabs>
          <w:tab w:val="left" w:pos="567"/>
        </w:tabs>
        <w:autoSpaceDE w:val="0"/>
        <w:autoSpaceDN w:val="0"/>
        <w:adjustRightInd w:val="0"/>
        <w:spacing w:after="0" w:line="276" w:lineRule="auto"/>
        <w:rPr>
          <w:rFonts w:asciiTheme="minorHAnsi" w:hAnsiTheme="minorHAnsi" w:cstheme="minorHAnsi"/>
          <w:sz w:val="22"/>
          <w:szCs w:val="22"/>
        </w:rPr>
      </w:pPr>
      <w:r w:rsidRPr="00F52EEF">
        <w:rPr>
          <w:rFonts w:asciiTheme="minorHAnsi" w:hAnsiTheme="minorHAnsi" w:cstheme="minorHAnsi"/>
          <w:sz w:val="22"/>
          <w:szCs w:val="22"/>
        </w:rPr>
        <w:t>marketingov</w:t>
      </w:r>
      <w:ins w:id="6362" w:author="Radim Bačuvčík" w:date="2020-02-06T14:13:00Z">
        <w:r w:rsidR="00204727">
          <w:rPr>
            <w:rFonts w:asciiTheme="minorHAnsi" w:hAnsiTheme="minorHAnsi" w:cstheme="minorHAnsi"/>
            <w:sz w:val="22"/>
            <w:szCs w:val="22"/>
          </w:rPr>
          <w:t>é</w:t>
        </w:r>
      </w:ins>
      <w:del w:id="6363" w:author="Radim Bačuvčík" w:date="2020-02-06T14:13:00Z">
        <w:r w:rsidRPr="00F52EEF" w:rsidDel="00204727">
          <w:rPr>
            <w:rFonts w:asciiTheme="minorHAnsi" w:hAnsiTheme="minorHAnsi" w:cstheme="minorHAnsi"/>
            <w:sz w:val="22"/>
            <w:szCs w:val="22"/>
          </w:rPr>
          <w:delText>ých</w:delText>
        </w:r>
      </w:del>
      <w:r w:rsidRPr="00F52EEF">
        <w:rPr>
          <w:rFonts w:asciiTheme="minorHAnsi" w:hAnsiTheme="minorHAnsi" w:cstheme="minorHAnsi"/>
          <w:sz w:val="22"/>
          <w:szCs w:val="22"/>
        </w:rPr>
        <w:t xml:space="preserve"> komunikac</w:t>
      </w:r>
      <w:ins w:id="6364" w:author="Radim Bačuvčík" w:date="2020-02-06T14:13:00Z">
        <w:r w:rsidR="00204727">
          <w:rPr>
            <w:rFonts w:asciiTheme="minorHAnsi" w:hAnsiTheme="minorHAnsi" w:cstheme="minorHAnsi"/>
            <w:sz w:val="22"/>
            <w:szCs w:val="22"/>
          </w:rPr>
          <w:t>e</w:t>
        </w:r>
      </w:ins>
      <w:del w:id="6365" w:author="Radim Bačuvčík" w:date="2020-02-06T14:13:00Z">
        <w:r w:rsidRPr="00F52EEF" w:rsidDel="00204727">
          <w:rPr>
            <w:rFonts w:asciiTheme="minorHAnsi" w:hAnsiTheme="minorHAnsi" w:cstheme="minorHAnsi"/>
            <w:sz w:val="22"/>
            <w:szCs w:val="22"/>
          </w:rPr>
          <w:delText>í</w:delText>
        </w:r>
      </w:del>
      <w:r w:rsidRPr="00F52EEF">
        <w:rPr>
          <w:rFonts w:asciiTheme="minorHAnsi" w:hAnsiTheme="minorHAnsi" w:cstheme="minorHAnsi"/>
          <w:sz w:val="22"/>
          <w:szCs w:val="22"/>
        </w:rPr>
        <w:t>, distribucí mediálních obsahů, výzkumu médií a mediálního trhu;</w:t>
      </w:r>
    </w:p>
    <w:p w14:paraId="315C4DEA" w14:textId="7236620E" w:rsidR="00F52EEF" w:rsidRPr="00F52EEF" w:rsidRDefault="00F52EEF" w:rsidP="004A7921">
      <w:pPr>
        <w:pStyle w:val="Odstavecseseznamem"/>
        <w:widowControl w:val="0"/>
        <w:numPr>
          <w:ilvl w:val="0"/>
          <w:numId w:val="13"/>
        </w:numPr>
        <w:shd w:val="clear" w:color="auto" w:fill="FFFFFF"/>
        <w:tabs>
          <w:tab w:val="left" w:pos="567"/>
        </w:tabs>
        <w:autoSpaceDE w:val="0"/>
        <w:autoSpaceDN w:val="0"/>
        <w:adjustRightInd w:val="0"/>
        <w:spacing w:line="276" w:lineRule="auto"/>
        <w:rPr>
          <w:rFonts w:asciiTheme="minorHAnsi" w:hAnsiTheme="minorHAnsi" w:cstheme="minorHAnsi"/>
          <w:sz w:val="22"/>
          <w:szCs w:val="22"/>
        </w:rPr>
      </w:pPr>
      <w:r w:rsidRPr="00F52EEF">
        <w:rPr>
          <w:rFonts w:asciiTheme="minorHAnsi" w:hAnsiTheme="minorHAnsi" w:cstheme="minorHAnsi"/>
          <w:sz w:val="22"/>
          <w:szCs w:val="22"/>
        </w:rPr>
        <w:t>interdisciplinárního propojení poznatků psychologie, marketingu, marketingov</w:t>
      </w:r>
      <w:ins w:id="6366" w:author="Radim Bačuvčík" w:date="2020-02-06T14:13:00Z">
        <w:r w:rsidR="00204727">
          <w:rPr>
            <w:rFonts w:asciiTheme="minorHAnsi" w:hAnsiTheme="minorHAnsi" w:cstheme="minorHAnsi"/>
            <w:sz w:val="22"/>
            <w:szCs w:val="22"/>
          </w:rPr>
          <w:t>é</w:t>
        </w:r>
      </w:ins>
      <w:del w:id="6367" w:author="Radim Bačuvčík" w:date="2020-02-06T14:13:00Z">
        <w:r w:rsidRPr="00F52EEF" w:rsidDel="00204727">
          <w:rPr>
            <w:rFonts w:asciiTheme="minorHAnsi" w:hAnsiTheme="minorHAnsi" w:cstheme="minorHAnsi"/>
            <w:sz w:val="22"/>
            <w:szCs w:val="22"/>
          </w:rPr>
          <w:delText>ých</w:delText>
        </w:r>
      </w:del>
      <w:r w:rsidRPr="00F52EEF">
        <w:rPr>
          <w:rFonts w:asciiTheme="minorHAnsi" w:hAnsiTheme="minorHAnsi" w:cstheme="minorHAnsi"/>
          <w:sz w:val="22"/>
          <w:szCs w:val="22"/>
        </w:rPr>
        <w:t xml:space="preserve"> komunikac</w:t>
      </w:r>
      <w:ins w:id="6368" w:author="Radim Bačuvčík" w:date="2020-02-06T14:13:00Z">
        <w:r w:rsidR="00204727">
          <w:rPr>
            <w:rFonts w:asciiTheme="minorHAnsi" w:hAnsiTheme="minorHAnsi" w:cstheme="minorHAnsi"/>
            <w:sz w:val="22"/>
            <w:szCs w:val="22"/>
          </w:rPr>
          <w:t>e</w:t>
        </w:r>
      </w:ins>
      <w:del w:id="6369" w:author="Radim Bačuvčík" w:date="2020-02-06T14:13:00Z">
        <w:r w:rsidRPr="00F52EEF" w:rsidDel="00204727">
          <w:rPr>
            <w:rFonts w:asciiTheme="minorHAnsi" w:hAnsiTheme="minorHAnsi" w:cstheme="minorHAnsi"/>
            <w:sz w:val="22"/>
            <w:szCs w:val="22"/>
          </w:rPr>
          <w:delText>í</w:delText>
        </w:r>
      </w:del>
      <w:r w:rsidRPr="00F52EEF">
        <w:rPr>
          <w:rFonts w:asciiTheme="minorHAnsi" w:hAnsiTheme="minorHAnsi" w:cstheme="minorHAnsi"/>
          <w:sz w:val="22"/>
          <w:szCs w:val="22"/>
        </w:rPr>
        <w:t>, ale i neuroscience, projektového řízení a projektové pedagogiky.</w:t>
      </w:r>
    </w:p>
    <w:p w14:paraId="3D25DF80" w14:textId="77777777" w:rsidR="00F52EEF" w:rsidRPr="00F52EEF" w:rsidRDefault="00F52EEF" w:rsidP="00935F76">
      <w:pPr>
        <w:pStyle w:val="Zkladntext"/>
        <w:tabs>
          <w:tab w:val="left" w:pos="567"/>
        </w:tabs>
        <w:spacing w:after="120" w:line="276" w:lineRule="auto"/>
        <w:rPr>
          <w:rFonts w:asciiTheme="minorHAnsi" w:hAnsiTheme="minorHAnsi" w:cstheme="minorHAnsi"/>
          <w:b/>
          <w:szCs w:val="22"/>
        </w:rPr>
      </w:pPr>
      <w:r w:rsidRPr="00F52EEF">
        <w:rPr>
          <w:rFonts w:asciiTheme="minorHAnsi" w:hAnsiTheme="minorHAnsi" w:cstheme="minorHAnsi"/>
          <w:b/>
          <w:szCs w:val="22"/>
        </w:rPr>
        <w:t>Oblast 1: Projektová a výzkumná činnost</w:t>
      </w:r>
    </w:p>
    <w:p w14:paraId="70FC1501" w14:textId="7EC41179" w:rsidR="00F52EEF" w:rsidRPr="00F52EEF" w:rsidRDefault="00F52EEF" w:rsidP="00132BED">
      <w:pPr>
        <w:pStyle w:val="Zkladntext"/>
        <w:tabs>
          <w:tab w:val="left" w:pos="567"/>
        </w:tabs>
        <w:spacing w:after="120" w:line="276" w:lineRule="auto"/>
        <w:jc w:val="both"/>
        <w:rPr>
          <w:rFonts w:asciiTheme="minorHAnsi" w:hAnsiTheme="minorHAnsi" w:cstheme="minorHAnsi"/>
          <w:sz w:val="22"/>
          <w:szCs w:val="22"/>
        </w:rPr>
      </w:pPr>
      <w:r w:rsidRPr="00F52EEF">
        <w:rPr>
          <w:rFonts w:asciiTheme="minorHAnsi" w:hAnsiTheme="minorHAnsi" w:cstheme="minorHAnsi"/>
          <w:sz w:val="22"/>
          <w:szCs w:val="22"/>
        </w:rPr>
        <w:t>Pedagogové ÚMK se dlouhodobě zajímají a jsou členy dílčích výzkumných týmů, které realizují každoročně několik výzkumných šetření s různými cíli. Od výzkumů aktuálních trendů, přes výzkumy historických souvislostí jednotlivých nástrojů marketingov</w:t>
      </w:r>
      <w:ins w:id="6370" w:author="Radim Bačuvčík" w:date="2020-02-06T14:13:00Z">
        <w:r w:rsidR="00204727">
          <w:rPr>
            <w:rFonts w:asciiTheme="minorHAnsi" w:hAnsiTheme="minorHAnsi" w:cstheme="minorHAnsi"/>
            <w:sz w:val="22"/>
            <w:szCs w:val="22"/>
          </w:rPr>
          <w:t>é</w:t>
        </w:r>
      </w:ins>
      <w:del w:id="6371" w:author="Radim Bačuvčík" w:date="2020-02-06T14:13:00Z">
        <w:r w:rsidRPr="00F52EEF" w:rsidDel="00204727">
          <w:rPr>
            <w:rFonts w:asciiTheme="minorHAnsi" w:hAnsiTheme="minorHAnsi" w:cstheme="minorHAnsi"/>
            <w:sz w:val="22"/>
            <w:szCs w:val="22"/>
          </w:rPr>
          <w:delText>ých</w:delText>
        </w:r>
      </w:del>
      <w:r w:rsidRPr="00F52EEF">
        <w:rPr>
          <w:rFonts w:asciiTheme="minorHAnsi" w:hAnsiTheme="minorHAnsi" w:cstheme="minorHAnsi"/>
          <w:sz w:val="22"/>
          <w:szCs w:val="22"/>
        </w:rPr>
        <w:t xml:space="preserve"> komunikac</w:t>
      </w:r>
      <w:ins w:id="6372" w:author="Radim Bačuvčík" w:date="2020-02-06T14:13:00Z">
        <w:r w:rsidR="00204727">
          <w:rPr>
            <w:rFonts w:asciiTheme="minorHAnsi" w:hAnsiTheme="minorHAnsi" w:cstheme="minorHAnsi"/>
            <w:sz w:val="22"/>
            <w:szCs w:val="22"/>
          </w:rPr>
          <w:t>e</w:t>
        </w:r>
      </w:ins>
      <w:del w:id="6373" w:author="Radim Bačuvčík" w:date="2020-02-06T14:13:00Z">
        <w:r w:rsidRPr="00F52EEF" w:rsidDel="00204727">
          <w:rPr>
            <w:rFonts w:asciiTheme="minorHAnsi" w:hAnsiTheme="minorHAnsi" w:cstheme="minorHAnsi"/>
            <w:sz w:val="22"/>
            <w:szCs w:val="22"/>
          </w:rPr>
          <w:delText>í</w:delText>
        </w:r>
      </w:del>
      <w:r w:rsidRPr="00F52EEF">
        <w:rPr>
          <w:rFonts w:asciiTheme="minorHAnsi" w:hAnsiTheme="minorHAnsi" w:cstheme="minorHAnsi"/>
          <w:sz w:val="22"/>
          <w:szCs w:val="22"/>
        </w:rPr>
        <w:t xml:space="preserve"> a dopadu marketingov</w:t>
      </w:r>
      <w:ins w:id="6374" w:author="Radim Bačuvčík" w:date="2020-02-06T14:13:00Z">
        <w:r w:rsidR="00204727">
          <w:rPr>
            <w:rFonts w:asciiTheme="minorHAnsi" w:hAnsiTheme="minorHAnsi" w:cstheme="minorHAnsi"/>
            <w:sz w:val="22"/>
            <w:szCs w:val="22"/>
          </w:rPr>
          <w:t>é</w:t>
        </w:r>
      </w:ins>
      <w:del w:id="6375" w:author="Radim Bačuvčík" w:date="2020-02-06T14:13:00Z">
        <w:r w:rsidRPr="00F52EEF" w:rsidDel="00204727">
          <w:rPr>
            <w:rFonts w:asciiTheme="minorHAnsi" w:hAnsiTheme="minorHAnsi" w:cstheme="minorHAnsi"/>
            <w:sz w:val="22"/>
            <w:szCs w:val="22"/>
          </w:rPr>
          <w:delText>ých</w:delText>
        </w:r>
      </w:del>
      <w:r w:rsidRPr="00F52EEF">
        <w:rPr>
          <w:rFonts w:asciiTheme="minorHAnsi" w:hAnsiTheme="minorHAnsi" w:cstheme="minorHAnsi"/>
          <w:sz w:val="22"/>
          <w:szCs w:val="22"/>
        </w:rPr>
        <w:t xml:space="preserve"> komunikac</w:t>
      </w:r>
      <w:ins w:id="6376" w:author="Radim Bačuvčík" w:date="2020-02-06T14:13:00Z">
        <w:r w:rsidR="00204727">
          <w:rPr>
            <w:rFonts w:asciiTheme="minorHAnsi" w:hAnsiTheme="minorHAnsi" w:cstheme="minorHAnsi"/>
            <w:sz w:val="22"/>
            <w:szCs w:val="22"/>
          </w:rPr>
          <w:t>e</w:t>
        </w:r>
      </w:ins>
      <w:del w:id="6377" w:author="Radim Bačuvčík" w:date="2020-02-06T14:13:00Z">
        <w:r w:rsidRPr="00F52EEF" w:rsidDel="00204727">
          <w:rPr>
            <w:rFonts w:asciiTheme="minorHAnsi" w:hAnsiTheme="minorHAnsi" w:cstheme="minorHAnsi"/>
            <w:sz w:val="22"/>
            <w:szCs w:val="22"/>
          </w:rPr>
          <w:delText>í</w:delText>
        </w:r>
      </w:del>
      <w:r w:rsidRPr="00F52EEF">
        <w:rPr>
          <w:rFonts w:asciiTheme="minorHAnsi" w:hAnsiTheme="minorHAnsi" w:cstheme="minorHAnsi"/>
          <w:sz w:val="22"/>
          <w:szCs w:val="22"/>
        </w:rPr>
        <w:t xml:space="preserve"> na psychiku mladých lidí. V této oblasti byl v roce 2019 podán projekt do Grantové agentury České republiky s názvem: „Motivace, charakteristiky a prediktory rozhodovacího procesu adolescentů při výběru vysokých škol vzhledem ke studijním oborům“. Dále v roce 2019 získala Ing. Eva Šviráková, Ph.D. projekt v rámci projektu ÉTA Technologické agentury České republiky. V roce 2019 jsou za ÚMK připravovány minimálně dva projekty do programu ÉTA a dva do programu ZÉTA.</w:t>
      </w:r>
    </w:p>
    <w:p w14:paraId="5A7D0B27" w14:textId="278E84E9" w:rsidR="00F52EEF" w:rsidRPr="00F52EEF" w:rsidRDefault="00F52EEF" w:rsidP="00132BED">
      <w:pPr>
        <w:pStyle w:val="Zkladntext"/>
        <w:tabs>
          <w:tab w:val="left" w:pos="567"/>
        </w:tabs>
        <w:spacing w:after="120" w:line="276" w:lineRule="auto"/>
        <w:jc w:val="both"/>
        <w:rPr>
          <w:rFonts w:asciiTheme="minorHAnsi" w:hAnsiTheme="minorHAnsi" w:cstheme="minorHAnsi"/>
          <w:sz w:val="22"/>
          <w:szCs w:val="22"/>
        </w:rPr>
      </w:pPr>
      <w:r w:rsidRPr="00F52EEF">
        <w:rPr>
          <w:rFonts w:asciiTheme="minorHAnsi" w:hAnsiTheme="minorHAnsi" w:cstheme="minorHAnsi"/>
          <w:sz w:val="22"/>
          <w:szCs w:val="22"/>
        </w:rPr>
        <w:t xml:space="preserve">Na začátku roku 2018 proběhl vnitřní audit tvůrčích činností pedagogů ÚMK s cílem nastavit jednotnou strategii rozvoje v této oblasti. Na základě provedeného auditu, diskuze v rámci porady ústavu a rozhodnutí ředitele ústavu vznikla interní ucelená strategie rozvoje projektové a výzkumné činnosti. Byla odhalena slabá místa (málo lidských zdrojů, chybí projektový support v rámci přípravy projektů, neucelená vnitřní filozofie a směřování) a nastavena motivační opatření k jejich odstranění. V současně době můžeme mluvit o několika podpůrných nástrojích. Prvním z nich je vznikající </w:t>
      </w:r>
      <w:del w:id="6378" w:author="Radim Bačuvčík" w:date="2020-02-06T14:17:00Z">
        <w:r w:rsidRPr="00F52EEF" w:rsidDel="00204727">
          <w:rPr>
            <w:rFonts w:asciiTheme="minorHAnsi" w:hAnsiTheme="minorHAnsi" w:cstheme="minorHAnsi"/>
            <w:sz w:val="22"/>
            <w:szCs w:val="22"/>
          </w:rPr>
          <w:delText>výzkumnou-</w:delText>
        </w:r>
      </w:del>
      <w:ins w:id="6379" w:author="Radim Bačuvčík" w:date="2020-02-06T14:17:00Z">
        <w:r w:rsidR="00204727">
          <w:rPr>
            <w:rFonts w:asciiTheme="minorHAnsi" w:hAnsiTheme="minorHAnsi" w:cstheme="minorHAnsi"/>
            <w:sz w:val="22"/>
            <w:szCs w:val="22"/>
          </w:rPr>
          <w:t xml:space="preserve">Výzkumná </w:t>
        </w:r>
      </w:ins>
      <w:r w:rsidRPr="00F52EEF">
        <w:rPr>
          <w:rFonts w:asciiTheme="minorHAnsi" w:hAnsiTheme="minorHAnsi" w:cstheme="minorHAnsi"/>
          <w:sz w:val="22"/>
          <w:szCs w:val="22"/>
        </w:rPr>
        <w:t xml:space="preserve">marketingová laboratoř, která má za cíl realizovat vzdělávací projekty (jednorázové i kontinuální kurzy/předměty), a také podporovat spolupráci s praxí formou smluvních aplikovaných výzkumů. Dalším podpůrným nástrojem je vnitřní motivační žebříček s cílem získávání nových projektů na národní i mezinárodní bázi. </w:t>
      </w:r>
    </w:p>
    <w:p w14:paraId="4A5C8237" w14:textId="77777777" w:rsidR="00F52EEF" w:rsidRPr="00F52EEF" w:rsidRDefault="00F52EEF" w:rsidP="00935F76">
      <w:pPr>
        <w:pStyle w:val="Zkladntext"/>
        <w:tabs>
          <w:tab w:val="left" w:pos="567"/>
        </w:tabs>
        <w:spacing w:after="120" w:line="276" w:lineRule="auto"/>
        <w:rPr>
          <w:rFonts w:asciiTheme="minorHAnsi" w:hAnsiTheme="minorHAnsi" w:cstheme="minorHAnsi"/>
          <w:b/>
          <w:szCs w:val="22"/>
        </w:rPr>
      </w:pPr>
      <w:r w:rsidRPr="00F52EEF">
        <w:rPr>
          <w:rFonts w:asciiTheme="minorHAnsi" w:hAnsiTheme="minorHAnsi" w:cstheme="minorHAnsi"/>
          <w:b/>
          <w:szCs w:val="22"/>
        </w:rPr>
        <w:t>Oblast 2: Spolupráce s praxí formou aplikačních či smluvních výzkumů</w:t>
      </w:r>
    </w:p>
    <w:p w14:paraId="59FC5FAE" w14:textId="77777777" w:rsidR="00F52EEF" w:rsidRPr="00F52EEF" w:rsidRDefault="00F52EEF" w:rsidP="00132BED">
      <w:pPr>
        <w:pStyle w:val="Zkladntext"/>
        <w:tabs>
          <w:tab w:val="left" w:pos="567"/>
        </w:tabs>
        <w:spacing w:after="120" w:line="276" w:lineRule="auto"/>
        <w:jc w:val="both"/>
        <w:rPr>
          <w:rFonts w:asciiTheme="minorHAnsi" w:hAnsiTheme="minorHAnsi" w:cstheme="minorHAnsi"/>
          <w:sz w:val="22"/>
          <w:szCs w:val="22"/>
        </w:rPr>
      </w:pPr>
      <w:r w:rsidRPr="00F52EEF">
        <w:rPr>
          <w:rFonts w:asciiTheme="minorHAnsi" w:hAnsiTheme="minorHAnsi" w:cstheme="minorHAnsi"/>
          <w:sz w:val="22"/>
          <w:szCs w:val="22"/>
        </w:rPr>
        <w:t>Spolupráce s aplikační sférou je dlouhodobě na pracovišti budována a z realizovaného auditu viz výše vyplynulo, že se jedná o jednu ze silných stránek studijního programu. Pro oblast Marketingové komunikace je stěžejní kontinuální spolupráce s firemním i veřejným sektorem. Za poslední rok můžeme vzpomenout několik významných projektů, které jsou uskutečňovány s firemním či veřejným sektorem. Jedná se o:</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35"/>
        <w:gridCol w:w="6237"/>
        <w:gridCol w:w="1200"/>
      </w:tblGrid>
      <w:tr w:rsidR="00F52EEF" w:rsidRPr="00F52EEF" w14:paraId="39BA3C68" w14:textId="77777777" w:rsidTr="00F52EEF">
        <w:trPr>
          <w:cantSplit/>
          <w:trHeight w:val="283"/>
        </w:trPr>
        <w:tc>
          <w:tcPr>
            <w:tcW w:w="1635" w:type="dxa"/>
            <w:shd w:val="clear" w:color="auto" w:fill="F7CAAC"/>
          </w:tcPr>
          <w:p w14:paraId="41EF7F09"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lastRenderedPageBreak/>
              <w:t>Pracoviště praxe</w:t>
            </w:r>
          </w:p>
        </w:tc>
        <w:tc>
          <w:tcPr>
            <w:tcW w:w="6237" w:type="dxa"/>
            <w:shd w:val="clear" w:color="auto" w:fill="F7CAAC"/>
          </w:tcPr>
          <w:p w14:paraId="1BE95A88"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Název či popis projektu uskutečňovaného ve spolupráci s praxí </w:t>
            </w:r>
          </w:p>
        </w:tc>
        <w:tc>
          <w:tcPr>
            <w:tcW w:w="1200" w:type="dxa"/>
            <w:shd w:val="clear" w:color="auto" w:fill="F7CAAC"/>
          </w:tcPr>
          <w:p w14:paraId="6242DA36" w14:textId="77777777" w:rsidR="00F52EEF" w:rsidRPr="00F52EEF" w:rsidRDefault="00F52EEF" w:rsidP="00935F76">
            <w:pPr>
              <w:tabs>
                <w:tab w:val="left" w:pos="567"/>
              </w:tabs>
              <w:jc w:val="center"/>
              <w:rPr>
                <w:rFonts w:asciiTheme="minorHAnsi" w:hAnsiTheme="minorHAnsi" w:cstheme="minorHAnsi"/>
                <w:b/>
              </w:rPr>
            </w:pPr>
            <w:r w:rsidRPr="00F52EEF">
              <w:rPr>
                <w:rFonts w:asciiTheme="minorHAnsi" w:hAnsiTheme="minorHAnsi" w:cstheme="minorHAnsi"/>
                <w:b/>
              </w:rPr>
              <w:t>Období</w:t>
            </w:r>
          </w:p>
        </w:tc>
      </w:tr>
      <w:tr w:rsidR="00F52EEF" w:rsidRPr="00F52EEF" w14:paraId="65E77A17" w14:textId="77777777" w:rsidTr="00F52EEF">
        <w:trPr>
          <w:cantSplit/>
          <w:trHeight w:val="283"/>
        </w:trPr>
        <w:tc>
          <w:tcPr>
            <w:tcW w:w="1635" w:type="dxa"/>
            <w:shd w:val="clear" w:color="auto" w:fill="auto"/>
          </w:tcPr>
          <w:p w14:paraId="38AC461C"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Ústav marketingových komunikací</w:t>
            </w:r>
          </w:p>
        </w:tc>
        <w:tc>
          <w:tcPr>
            <w:tcW w:w="6237" w:type="dxa"/>
            <w:shd w:val="clear" w:color="auto" w:fill="auto"/>
          </w:tcPr>
          <w:p w14:paraId="440A8254"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Smlouva o dílo – Komunikační strategie města Frenštát pod Radhoštěm (celková výše 96.000,-)</w:t>
            </w:r>
          </w:p>
        </w:tc>
        <w:tc>
          <w:tcPr>
            <w:tcW w:w="1200" w:type="dxa"/>
            <w:shd w:val="clear" w:color="auto" w:fill="auto"/>
          </w:tcPr>
          <w:p w14:paraId="6236A868"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2016</w:t>
            </w:r>
          </w:p>
        </w:tc>
      </w:tr>
      <w:tr w:rsidR="00F52EEF" w:rsidRPr="00F52EEF" w14:paraId="798F736C" w14:textId="77777777" w:rsidTr="00F52EEF">
        <w:tc>
          <w:tcPr>
            <w:tcW w:w="1635" w:type="dxa"/>
          </w:tcPr>
          <w:p w14:paraId="7C43BC2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4D96821B"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200" w:type="dxa"/>
          </w:tcPr>
          <w:p w14:paraId="220A208D"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4BDEB674" w14:textId="77777777" w:rsidTr="00F52EEF">
        <w:tc>
          <w:tcPr>
            <w:tcW w:w="1635" w:type="dxa"/>
          </w:tcPr>
          <w:p w14:paraId="0F4BEAE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 a Fakulta aplikované informatiky</w:t>
            </w:r>
          </w:p>
        </w:tc>
        <w:tc>
          <w:tcPr>
            <w:tcW w:w="6237" w:type="dxa"/>
          </w:tcPr>
          <w:p w14:paraId="6E7F4C59"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200" w:type="dxa"/>
          </w:tcPr>
          <w:p w14:paraId="24A0E786"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04DCB0EC" w14:textId="77777777" w:rsidTr="00F52EEF">
        <w:tc>
          <w:tcPr>
            <w:tcW w:w="1635" w:type="dxa"/>
          </w:tcPr>
          <w:p w14:paraId="3A0A518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w:t>
            </w:r>
          </w:p>
          <w:p w14:paraId="38E5F27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gových komunikací, ateliér Digitální design, FMK</w:t>
            </w:r>
          </w:p>
        </w:tc>
        <w:tc>
          <w:tcPr>
            <w:tcW w:w="6237" w:type="dxa"/>
          </w:tcPr>
          <w:p w14:paraId="6893C44D"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200" w:type="dxa"/>
          </w:tcPr>
          <w:p w14:paraId="07DEAE98"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16BAB421" w14:textId="77777777" w:rsidTr="00F52EEF">
        <w:tc>
          <w:tcPr>
            <w:tcW w:w="1635" w:type="dxa"/>
          </w:tcPr>
          <w:p w14:paraId="217C0DF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2F2FF04E"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Smlouva o dílo – V-podlahy – Kvalitativní výzkum řemeslníků na trhu B2B (celková výše 120.000,-)</w:t>
            </w:r>
          </w:p>
        </w:tc>
        <w:tc>
          <w:tcPr>
            <w:tcW w:w="1200" w:type="dxa"/>
          </w:tcPr>
          <w:p w14:paraId="5D22AFAF"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w:t>
            </w:r>
          </w:p>
        </w:tc>
      </w:tr>
      <w:tr w:rsidR="00F52EEF" w:rsidRPr="00F52EEF" w14:paraId="76E4C5C3" w14:textId="77777777" w:rsidTr="00F52EEF">
        <w:tc>
          <w:tcPr>
            <w:tcW w:w="1635" w:type="dxa"/>
          </w:tcPr>
          <w:p w14:paraId="139D0A8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Ústav marketingových komunikací</w:t>
            </w:r>
          </w:p>
        </w:tc>
        <w:tc>
          <w:tcPr>
            <w:tcW w:w="6237" w:type="dxa"/>
          </w:tcPr>
          <w:p w14:paraId="0AA92A18"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Smlouva o poskytnutí služeb - Zajištění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1200" w:type="dxa"/>
          </w:tcPr>
          <w:p w14:paraId="16C0A0C8" w14:textId="77777777" w:rsidR="00F52EEF" w:rsidRPr="00F52EEF" w:rsidRDefault="00F52EEF" w:rsidP="00935F76">
            <w:pPr>
              <w:tabs>
                <w:tab w:val="left" w:pos="567"/>
              </w:tabs>
              <w:jc w:val="center"/>
              <w:rPr>
                <w:rFonts w:asciiTheme="minorHAnsi" w:hAnsiTheme="minorHAnsi" w:cstheme="minorHAnsi"/>
              </w:rPr>
            </w:pPr>
            <w:r w:rsidRPr="00F52EEF">
              <w:rPr>
                <w:rFonts w:asciiTheme="minorHAnsi" w:hAnsiTheme="minorHAnsi" w:cstheme="minorHAnsi"/>
              </w:rPr>
              <w:t>2019-2021</w:t>
            </w:r>
          </w:p>
        </w:tc>
      </w:tr>
    </w:tbl>
    <w:p w14:paraId="742AC4EF" w14:textId="7979A845" w:rsidR="00F52EEF" w:rsidRPr="00F52EEF" w:rsidRDefault="00F52EEF" w:rsidP="00132BED">
      <w:pPr>
        <w:pStyle w:val="Zkladntext"/>
        <w:tabs>
          <w:tab w:val="left" w:pos="567"/>
        </w:tabs>
        <w:spacing w:after="120" w:line="276" w:lineRule="auto"/>
        <w:jc w:val="both"/>
        <w:rPr>
          <w:rFonts w:asciiTheme="minorHAnsi" w:hAnsiTheme="minorHAnsi" w:cstheme="minorHAnsi"/>
          <w:sz w:val="22"/>
          <w:szCs w:val="22"/>
        </w:rPr>
      </w:pPr>
      <w:r w:rsidRPr="00F52EEF">
        <w:rPr>
          <w:rFonts w:asciiTheme="minorHAnsi" w:hAnsiTheme="minorHAnsi" w:cstheme="minorHAnsi"/>
          <w:sz w:val="22"/>
          <w:szCs w:val="22"/>
        </w:rPr>
        <w:t xml:space="preserve">K rozvoji této oblasti bude také sloužit připravovaná </w:t>
      </w:r>
      <w:del w:id="6380" w:author="Radim Bačuvčík" w:date="2020-02-06T14:17:00Z">
        <w:r w:rsidRPr="00F52EEF" w:rsidDel="00204727">
          <w:rPr>
            <w:rFonts w:asciiTheme="minorHAnsi" w:hAnsiTheme="minorHAnsi" w:cstheme="minorHAnsi"/>
            <w:sz w:val="22"/>
            <w:szCs w:val="22"/>
          </w:rPr>
          <w:delText>výzkumno-</w:delText>
        </w:r>
      </w:del>
      <w:ins w:id="6381" w:author="Radim Bačuvčík" w:date="2020-02-06T14:17:00Z">
        <w:r w:rsidR="00204727">
          <w:rPr>
            <w:rFonts w:asciiTheme="minorHAnsi" w:hAnsiTheme="minorHAnsi" w:cstheme="minorHAnsi"/>
            <w:sz w:val="22"/>
            <w:szCs w:val="22"/>
          </w:rPr>
          <w:t xml:space="preserve">Výzkumná </w:t>
        </w:r>
      </w:ins>
      <w:r w:rsidRPr="00F52EEF">
        <w:rPr>
          <w:rFonts w:asciiTheme="minorHAnsi" w:hAnsiTheme="minorHAnsi" w:cstheme="minorHAnsi"/>
          <w:sz w:val="22"/>
          <w:szCs w:val="22"/>
        </w:rPr>
        <w:t>marketingová laboratoř. Její hlavní přínos je v možnostech testování návrhů na přístrojích typu oční kamera, brýle na virtuální realitu aj. při využití zkušeností z oblasti design thinking, service prototyping a dalších marketingových výzkumných metod uplatňovaných v zahraničí. V současnosti probíhá dovybavení laboratoře, ale i tak zde pracují doktorandi z uměleckých oborů, kteří ve spolupráci se studenty a pedagogy ÚMK zkoumají využití virtuální reality v různých oblastech marketingov</w:t>
      </w:r>
      <w:ins w:id="6382" w:author="Radim Bačuvčík" w:date="2020-02-06T14:14:00Z">
        <w:r w:rsidR="00204727">
          <w:rPr>
            <w:rFonts w:asciiTheme="minorHAnsi" w:hAnsiTheme="minorHAnsi" w:cstheme="minorHAnsi"/>
            <w:sz w:val="22"/>
            <w:szCs w:val="22"/>
          </w:rPr>
          <w:t>é</w:t>
        </w:r>
      </w:ins>
      <w:del w:id="6383" w:author="Radim Bačuvčík" w:date="2020-02-06T14:14:00Z">
        <w:r w:rsidRPr="00F52EEF" w:rsidDel="00204727">
          <w:rPr>
            <w:rFonts w:asciiTheme="minorHAnsi" w:hAnsiTheme="minorHAnsi" w:cstheme="minorHAnsi"/>
            <w:sz w:val="22"/>
            <w:szCs w:val="22"/>
          </w:rPr>
          <w:delText>ých</w:delText>
        </w:r>
      </w:del>
      <w:r w:rsidRPr="00F52EEF">
        <w:rPr>
          <w:rFonts w:asciiTheme="minorHAnsi" w:hAnsiTheme="minorHAnsi" w:cstheme="minorHAnsi"/>
          <w:sz w:val="22"/>
          <w:szCs w:val="22"/>
        </w:rPr>
        <w:t xml:space="preserve"> komunikac</w:t>
      </w:r>
      <w:ins w:id="6384" w:author="Radim Bačuvčík" w:date="2020-02-06T14:14:00Z">
        <w:r w:rsidR="00204727">
          <w:rPr>
            <w:rFonts w:asciiTheme="minorHAnsi" w:hAnsiTheme="minorHAnsi" w:cstheme="minorHAnsi"/>
            <w:sz w:val="22"/>
            <w:szCs w:val="22"/>
          </w:rPr>
          <w:t>e</w:t>
        </w:r>
      </w:ins>
      <w:del w:id="6385" w:author="Radim Bačuvčík" w:date="2020-02-06T14:14:00Z">
        <w:r w:rsidRPr="00F52EEF" w:rsidDel="00204727">
          <w:rPr>
            <w:rFonts w:asciiTheme="minorHAnsi" w:hAnsiTheme="minorHAnsi" w:cstheme="minorHAnsi"/>
            <w:sz w:val="22"/>
            <w:szCs w:val="22"/>
          </w:rPr>
          <w:delText>í</w:delText>
        </w:r>
      </w:del>
      <w:r w:rsidRPr="00F52EEF">
        <w:rPr>
          <w:rFonts w:asciiTheme="minorHAnsi" w:hAnsiTheme="minorHAnsi" w:cstheme="minorHAnsi"/>
          <w:sz w:val="22"/>
          <w:szCs w:val="22"/>
        </w:rPr>
        <w:t xml:space="preserve"> (např. instore komunikace nebo webové platformy aj.).</w:t>
      </w:r>
    </w:p>
    <w:p w14:paraId="27D206E7" w14:textId="68BA19A4" w:rsidR="00F52EEF" w:rsidRPr="00F52EEF" w:rsidRDefault="00F52EEF" w:rsidP="00935F76">
      <w:pPr>
        <w:pStyle w:val="Zkladntext"/>
        <w:tabs>
          <w:tab w:val="left" w:pos="567"/>
        </w:tabs>
        <w:spacing w:after="120" w:line="276" w:lineRule="auto"/>
        <w:rPr>
          <w:rFonts w:asciiTheme="minorHAnsi" w:hAnsiTheme="minorHAnsi" w:cstheme="minorHAnsi"/>
          <w:b/>
          <w:szCs w:val="22"/>
        </w:rPr>
      </w:pPr>
      <w:r w:rsidRPr="00F52EEF">
        <w:rPr>
          <w:rFonts w:asciiTheme="minorHAnsi" w:hAnsiTheme="minorHAnsi" w:cstheme="minorHAnsi"/>
          <w:b/>
          <w:szCs w:val="22"/>
        </w:rPr>
        <w:t>Oblast 3: Tvůrčí činnost studentů</w:t>
      </w:r>
    </w:p>
    <w:p w14:paraId="3F5F8BFB" w14:textId="77777777" w:rsidR="00F52EEF" w:rsidRPr="00132BED" w:rsidRDefault="00F52EEF" w:rsidP="00132BED">
      <w:pPr>
        <w:pStyle w:val="Zkladntext"/>
        <w:tabs>
          <w:tab w:val="left" w:pos="567"/>
        </w:tabs>
        <w:spacing w:after="120" w:line="276" w:lineRule="auto"/>
        <w:jc w:val="both"/>
        <w:rPr>
          <w:rFonts w:asciiTheme="minorHAnsi" w:hAnsiTheme="minorHAnsi" w:cstheme="minorHAnsi"/>
          <w:sz w:val="22"/>
          <w:szCs w:val="22"/>
        </w:rPr>
      </w:pPr>
      <w:r w:rsidRPr="00132BED">
        <w:rPr>
          <w:rFonts w:asciiTheme="minorHAnsi" w:hAnsiTheme="minorHAnsi" w:cstheme="minorHAnsi"/>
          <w:sz w:val="22"/>
          <w:szCs w:val="22"/>
        </w:rPr>
        <w:t xml:space="preserve">Správnou připravenost absolventů studijního programu dokládá také mezinárodní úspěch ze soutěže Young Lions z roku 2015. Dvě studentky získaly první místo v národní soutěži Young Lions 2015 v kategorii Média za kampaň pro Národní kroniku a odjely reprezentovat FMK na Young Lions do Cannes, kde vyhrály v mezinárodní konkurenci a staly se prvními studentkami vysoké školy z České republiky, které získaly vítězství. </w:t>
      </w:r>
    </w:p>
    <w:p w14:paraId="4F8A01A3" w14:textId="0BA229BA" w:rsidR="00F52EEF" w:rsidRPr="00132BED" w:rsidRDefault="00F52EEF" w:rsidP="00336FD9">
      <w:pPr>
        <w:pStyle w:val="Zkladntext"/>
        <w:tabs>
          <w:tab w:val="left" w:pos="567"/>
        </w:tabs>
        <w:spacing w:line="276" w:lineRule="auto"/>
        <w:jc w:val="both"/>
        <w:rPr>
          <w:rFonts w:asciiTheme="minorHAnsi" w:hAnsiTheme="minorHAnsi" w:cstheme="minorHAnsi"/>
          <w:sz w:val="22"/>
          <w:szCs w:val="22"/>
        </w:rPr>
      </w:pPr>
      <w:r w:rsidRPr="00132BED">
        <w:rPr>
          <w:rFonts w:asciiTheme="minorHAnsi" w:hAnsiTheme="minorHAnsi" w:cstheme="minorHAnsi"/>
          <w:sz w:val="22"/>
          <w:szCs w:val="22"/>
        </w:rPr>
        <w:t>Další aktivity, na kterých se podílí studenti i pedagogové studijního programu jsou úzce spjaty s uměleckými obory na FMK. Mezi nejvýznamnější mezioborové projekty Fakulty multimediálních komunikacích, na kterých se velmi významně podílejí studenti programu Marketingov</w:t>
      </w:r>
      <w:ins w:id="6386" w:author="Radim Bačuvčík" w:date="2020-02-06T14:14:00Z">
        <w:r w:rsidR="00204727">
          <w:rPr>
            <w:rFonts w:asciiTheme="minorHAnsi" w:hAnsiTheme="minorHAnsi" w:cstheme="minorHAnsi"/>
            <w:sz w:val="22"/>
            <w:szCs w:val="22"/>
          </w:rPr>
          <w:t>á</w:t>
        </w:r>
      </w:ins>
      <w:del w:id="6387" w:author="Radim Bačuvčík" w:date="2020-02-06T14:14:00Z">
        <w:r w:rsidRPr="00132BED" w:rsidDel="00204727">
          <w:rPr>
            <w:rFonts w:asciiTheme="minorHAnsi" w:hAnsiTheme="minorHAnsi" w:cstheme="minorHAnsi"/>
            <w:sz w:val="22"/>
            <w:szCs w:val="22"/>
          </w:rPr>
          <w:delText>é</w:delText>
        </w:r>
      </w:del>
      <w:r w:rsidRPr="00132BED">
        <w:rPr>
          <w:rFonts w:asciiTheme="minorHAnsi" w:hAnsiTheme="minorHAnsi" w:cstheme="minorHAnsi"/>
          <w:sz w:val="22"/>
          <w:szCs w:val="22"/>
        </w:rPr>
        <w:t xml:space="preserve"> komunikace, </w:t>
      </w:r>
      <w:r w:rsidRPr="00132BED">
        <w:rPr>
          <w:rFonts w:asciiTheme="minorHAnsi" w:hAnsiTheme="minorHAnsi" w:cstheme="minorHAnsi"/>
          <w:sz w:val="22"/>
          <w:szCs w:val="22"/>
        </w:rPr>
        <w:lastRenderedPageBreak/>
        <w:t>patří </w:t>
      </w:r>
      <w:r w:rsidRPr="00336FD9">
        <w:rPr>
          <w:rFonts w:asciiTheme="minorHAnsi" w:hAnsiTheme="minorHAnsi" w:cstheme="minorHAnsi"/>
          <w:sz w:val="22"/>
          <w:szCs w:val="22"/>
        </w:rPr>
        <w:t>Zlin Design Week</w:t>
      </w:r>
      <w:r w:rsidR="00336FD9">
        <w:rPr>
          <w:rStyle w:val="Znakapoznpodarou"/>
          <w:rFonts w:asciiTheme="minorHAnsi" w:hAnsiTheme="minorHAnsi" w:cstheme="minorHAnsi"/>
          <w:szCs w:val="22"/>
        </w:rPr>
        <w:footnoteReference w:id="47"/>
      </w:r>
      <w:r w:rsidRPr="00336FD9">
        <w:rPr>
          <w:rFonts w:asciiTheme="minorHAnsi" w:hAnsiTheme="minorHAnsi" w:cstheme="minorHAnsi"/>
          <w:sz w:val="22"/>
          <w:szCs w:val="22"/>
        </w:rPr>
        <w:t> </w:t>
      </w:r>
      <w:r w:rsidRPr="00132BED">
        <w:rPr>
          <w:rFonts w:asciiTheme="minorHAnsi" w:hAnsiTheme="minorHAnsi" w:cstheme="minorHAnsi"/>
          <w:sz w:val="22"/>
          <w:szCs w:val="22"/>
        </w:rPr>
        <w:t>(dále také „ZDW“). Ten spojuje již pátým rokem cca 80 studentů FMK, kteří zajišťují sponzory, organizují, propagují, realizují a vyhodnocují hlavní aktivity projektu, což jsou: </w:t>
      </w:r>
    </w:p>
    <w:p w14:paraId="7C6DA1CD" w14:textId="77777777" w:rsidR="00F52EEF" w:rsidRPr="00132BED" w:rsidRDefault="00F52EEF" w:rsidP="00132BED">
      <w:pPr>
        <w:pStyle w:val="Odstavecseseznamem"/>
        <w:numPr>
          <w:ilvl w:val="0"/>
          <w:numId w:val="2"/>
        </w:numPr>
        <w:tabs>
          <w:tab w:val="left" w:pos="567"/>
        </w:tabs>
        <w:spacing w:after="0" w:line="240" w:lineRule="auto"/>
        <w:ind w:left="459" w:hanging="357"/>
        <w:textAlignment w:val="baseline"/>
        <w:rPr>
          <w:rFonts w:asciiTheme="minorHAnsi" w:hAnsiTheme="minorHAnsi" w:cstheme="minorHAnsi"/>
          <w:sz w:val="22"/>
          <w:szCs w:val="22"/>
        </w:rPr>
      </w:pPr>
      <w:r w:rsidRPr="00132BED">
        <w:rPr>
          <w:rFonts w:asciiTheme="minorHAnsi" w:hAnsiTheme="minorHAnsi" w:cstheme="minorHAnsi"/>
          <w:sz w:val="22"/>
          <w:szCs w:val="22"/>
        </w:rPr>
        <w:t>mezinárodní soutěž Best in Design, do které se v loňském roce přihlásilo více než 700 talentů z celého světa; </w:t>
      </w:r>
    </w:p>
    <w:p w14:paraId="14E542A4" w14:textId="77777777" w:rsidR="00F52EEF" w:rsidRPr="00132BED" w:rsidRDefault="00F52EEF" w:rsidP="00132BED">
      <w:pPr>
        <w:pStyle w:val="Odstavecseseznamem"/>
        <w:numPr>
          <w:ilvl w:val="0"/>
          <w:numId w:val="2"/>
        </w:numPr>
        <w:tabs>
          <w:tab w:val="left" w:pos="567"/>
        </w:tabs>
        <w:spacing w:after="0" w:line="240" w:lineRule="auto"/>
        <w:ind w:left="459" w:hanging="357"/>
        <w:textAlignment w:val="baseline"/>
        <w:rPr>
          <w:rFonts w:asciiTheme="minorHAnsi" w:hAnsiTheme="minorHAnsi" w:cstheme="minorHAnsi"/>
          <w:sz w:val="22"/>
          <w:szCs w:val="22"/>
        </w:rPr>
      </w:pPr>
      <w:r w:rsidRPr="00132BED">
        <w:rPr>
          <w:rFonts w:asciiTheme="minorHAnsi" w:hAnsiTheme="minorHAnsi" w:cstheme="minorHAnsi"/>
          <w:sz w:val="22"/>
          <w:szCs w:val="22"/>
        </w:rPr>
        <w:t>design v ulicích (řada workshopů, dílčích i komplexních výstav v interiérech zlínských budov i ve veřejném prostoru); </w:t>
      </w:r>
    </w:p>
    <w:p w14:paraId="3A3A4926" w14:textId="77777777" w:rsidR="00F52EEF" w:rsidRPr="00132BED" w:rsidRDefault="00F52EEF" w:rsidP="00132BED">
      <w:pPr>
        <w:pStyle w:val="Odstavecseseznamem"/>
        <w:numPr>
          <w:ilvl w:val="0"/>
          <w:numId w:val="2"/>
        </w:numPr>
        <w:tabs>
          <w:tab w:val="left" w:pos="567"/>
        </w:tabs>
        <w:spacing w:after="0" w:line="240" w:lineRule="auto"/>
        <w:ind w:left="459" w:hanging="357"/>
        <w:contextualSpacing w:val="0"/>
        <w:textAlignment w:val="baseline"/>
        <w:rPr>
          <w:rFonts w:asciiTheme="minorHAnsi" w:hAnsiTheme="minorHAnsi" w:cstheme="minorHAnsi"/>
          <w:sz w:val="22"/>
          <w:szCs w:val="22"/>
        </w:rPr>
      </w:pPr>
      <w:r w:rsidRPr="00132BED">
        <w:rPr>
          <w:rFonts w:asciiTheme="minorHAnsi" w:hAnsiTheme="minorHAnsi" w:cstheme="minorHAnsi"/>
          <w:sz w:val="22"/>
          <w:szCs w:val="22"/>
        </w:rPr>
        <w:t>konference, které se účastní světoví odborníci, propojující poznatky marketingu a designu. </w:t>
      </w:r>
    </w:p>
    <w:p w14:paraId="4B4E3580" w14:textId="77777777" w:rsidR="00132BED" w:rsidRDefault="00132BED" w:rsidP="00132BED">
      <w:pPr>
        <w:tabs>
          <w:tab w:val="left" w:pos="567"/>
        </w:tabs>
        <w:spacing w:before="40" w:after="40"/>
        <w:jc w:val="both"/>
        <w:textAlignment w:val="baseline"/>
        <w:rPr>
          <w:rFonts w:asciiTheme="minorHAnsi" w:hAnsiTheme="minorHAnsi" w:cstheme="minorHAnsi"/>
          <w:sz w:val="22"/>
          <w:szCs w:val="22"/>
        </w:rPr>
      </w:pPr>
    </w:p>
    <w:p w14:paraId="6914F9CA" w14:textId="51DDF6B4" w:rsidR="00F52EEF" w:rsidRPr="00132BED" w:rsidRDefault="00F52EEF" w:rsidP="00132BED">
      <w:pPr>
        <w:tabs>
          <w:tab w:val="left" w:pos="567"/>
        </w:tabs>
        <w:spacing w:before="40" w:after="40"/>
        <w:jc w:val="both"/>
        <w:textAlignment w:val="baseline"/>
        <w:rPr>
          <w:rFonts w:asciiTheme="minorHAnsi" w:hAnsiTheme="minorHAnsi" w:cstheme="minorHAnsi"/>
          <w:sz w:val="22"/>
          <w:szCs w:val="22"/>
        </w:rPr>
      </w:pPr>
      <w:r w:rsidRPr="00132BED">
        <w:rPr>
          <w:rFonts w:asciiTheme="minorHAnsi" w:hAnsiTheme="minorHAnsi" w:cstheme="minorHAnsi"/>
          <w:sz w:val="22"/>
          <w:szCs w:val="22"/>
        </w:rPr>
        <w:t xml:space="preserve">Tvůrčí aktivity prezentované na ZDW spojuje téma: Voda (2017), dále Hra (2018) či (R)evoluce (2019). Toto téma se prolíná jak jednotlivými výstavami, tak je hlavním tématem v rámci marketingových aktivit. Vedle těchto velkých mezioborových projektů je tvůrčí činnost studentů rozvíjena v rámci dalších projektů, a to z oblasti neziskových organizací. Mezi nejvýznamnější projekty, které podporují neziskový sektor patří Percipio, Paraparáda, Útulkové Vánoce či jaro, výstava neziskových organizací Zlínského kraje Život není zebra aj. </w:t>
      </w:r>
    </w:p>
    <w:p w14:paraId="64BFA30E" w14:textId="6727701A" w:rsidR="00F52EEF" w:rsidRPr="00132BED" w:rsidRDefault="00F52EEF" w:rsidP="00132BED">
      <w:pPr>
        <w:shd w:val="clear" w:color="auto" w:fill="FFFFFF"/>
        <w:tabs>
          <w:tab w:val="left" w:pos="360"/>
          <w:tab w:val="left" w:pos="567"/>
        </w:tabs>
        <w:spacing w:line="276" w:lineRule="auto"/>
        <w:ind w:right="5"/>
        <w:jc w:val="both"/>
        <w:rPr>
          <w:rFonts w:asciiTheme="minorHAnsi" w:hAnsiTheme="minorHAnsi" w:cstheme="minorHAnsi"/>
          <w:spacing w:val="-2"/>
          <w:sz w:val="22"/>
          <w:szCs w:val="22"/>
        </w:rPr>
      </w:pPr>
      <w:r w:rsidRPr="00132BED">
        <w:rPr>
          <w:rFonts w:asciiTheme="minorHAnsi" w:hAnsiTheme="minorHAnsi" w:cstheme="minorHAnsi"/>
          <w:spacing w:val="-2"/>
          <w:sz w:val="22"/>
          <w:szCs w:val="22"/>
        </w:rPr>
        <w:t>Studenti studijního programu Marketingov</w:t>
      </w:r>
      <w:ins w:id="6388" w:author="Radim Bačuvčík" w:date="2020-02-06T14:14:00Z">
        <w:r w:rsidR="00204727">
          <w:rPr>
            <w:rFonts w:asciiTheme="minorHAnsi" w:hAnsiTheme="minorHAnsi" w:cstheme="minorHAnsi"/>
            <w:spacing w:val="-2"/>
            <w:sz w:val="22"/>
            <w:szCs w:val="22"/>
          </w:rPr>
          <w:t>á</w:t>
        </w:r>
      </w:ins>
      <w:del w:id="6389" w:author="Radim Bačuvčík" w:date="2020-02-06T14:14:00Z">
        <w:r w:rsidRPr="00132BED" w:rsidDel="00204727">
          <w:rPr>
            <w:rFonts w:asciiTheme="minorHAnsi" w:hAnsiTheme="minorHAnsi" w:cstheme="minorHAnsi"/>
            <w:spacing w:val="-2"/>
            <w:sz w:val="22"/>
            <w:szCs w:val="22"/>
          </w:rPr>
          <w:delText>é</w:delText>
        </w:r>
      </w:del>
      <w:r w:rsidRPr="00132BED">
        <w:rPr>
          <w:rFonts w:asciiTheme="minorHAnsi" w:hAnsiTheme="minorHAnsi" w:cstheme="minorHAnsi"/>
          <w:spacing w:val="-2"/>
          <w:sz w:val="22"/>
          <w:szCs w:val="22"/>
        </w:rPr>
        <w:t xml:space="preserve"> komunikace zabezpečují ve výše uvedených projektech celkovou komunikační strategii od tvorby cílů, přes nástroje, získávání sponzorů až po realizaci propagačních aktivit, eventů, vyhodnocení mediálního ohlasu. Tyto aktivity jsou zcela v souladu s profilem absolventa a lze je považovat za nejlepší průpravu pro praxi a uvědomění si, že každý tvůrčí výstup má i procesní stránku, měl by mít bussines plán, v případě neziskových projektů plán fundraisingu apod.</w:t>
      </w:r>
    </w:p>
    <w:p w14:paraId="26DF46C6" w14:textId="5168201A" w:rsidR="00F52EEF" w:rsidRDefault="00F52EEF" w:rsidP="00935F76">
      <w:pPr>
        <w:tabs>
          <w:tab w:val="left" w:pos="567"/>
        </w:tabs>
        <w:spacing w:after="120" w:line="276" w:lineRule="auto"/>
        <w:jc w:val="both"/>
        <w:rPr>
          <w:rFonts w:asciiTheme="minorHAnsi" w:hAnsiTheme="minorHAnsi" w:cstheme="minorHAnsi"/>
          <w:b/>
          <w:sz w:val="28"/>
        </w:rPr>
      </w:pPr>
    </w:p>
    <w:p w14:paraId="5EAAE8FA" w14:textId="77777777" w:rsidR="00F52EEF" w:rsidRPr="00F52EEF" w:rsidRDefault="00F52EEF" w:rsidP="00935F76">
      <w:pPr>
        <w:tabs>
          <w:tab w:val="left" w:pos="567"/>
        </w:tabs>
        <w:spacing w:after="120" w:line="276" w:lineRule="auto"/>
        <w:jc w:val="both"/>
        <w:rPr>
          <w:rFonts w:asciiTheme="minorHAnsi" w:hAnsiTheme="minorHAnsi" w:cstheme="minorHAnsi"/>
          <w:b/>
          <w:sz w:val="24"/>
        </w:rPr>
      </w:pPr>
      <w:r w:rsidRPr="00F52EEF">
        <w:rPr>
          <w:rFonts w:asciiTheme="minorHAnsi" w:hAnsiTheme="minorHAnsi" w:cstheme="minorHAnsi"/>
          <w:b/>
          <w:sz w:val="24"/>
        </w:rPr>
        <w:t>Oblast 4: Publikační činnost</w:t>
      </w:r>
    </w:p>
    <w:p w14:paraId="5DB8B0DC" w14:textId="77777777" w:rsidR="00F52EEF" w:rsidRPr="00F52EEF" w:rsidRDefault="00F52EEF" w:rsidP="00132BED">
      <w:pPr>
        <w:pStyle w:val="Zkladntext"/>
        <w:tabs>
          <w:tab w:val="left" w:pos="567"/>
        </w:tabs>
        <w:spacing w:after="240" w:line="276" w:lineRule="auto"/>
        <w:jc w:val="both"/>
        <w:rPr>
          <w:rFonts w:asciiTheme="minorHAnsi" w:hAnsiTheme="minorHAnsi" w:cstheme="minorHAnsi"/>
          <w:sz w:val="22"/>
          <w:szCs w:val="22"/>
        </w:rPr>
      </w:pPr>
      <w:r w:rsidRPr="00F52EEF">
        <w:rPr>
          <w:rFonts w:asciiTheme="minorHAnsi" w:hAnsiTheme="minorHAnsi" w:cstheme="minorHAnsi"/>
          <w:sz w:val="22"/>
          <w:szCs w:val="22"/>
        </w:rPr>
        <w:t>O mezinárodním přesahu a významu publikačních aktivit svědčí zařazení mnoha výstupů do databází Web of Science a Scopus. Mnohé odborné publikace v poslední době vycházejí také v anglickém jazyce a byly zaslány k zařazení do prestižních databází WoS a Scopus. Pedagogové ÚMK se v současné době soustředí více na publikování v odborných časopisech, které jsou registrovány v databázi WoS nebo SCOPUS. Toto je oblast, které je potřebné věnovat zvýšenou pozornost i do budoucna. V roce 2019 se již některým pedagogům podařilo publikovat své články v prestižních časopisech s impact faktorem. Za poslední období lze vzpomenout:</w:t>
      </w:r>
    </w:p>
    <w:p w14:paraId="745AB2B8" w14:textId="77777777" w:rsidR="00132BED" w:rsidRDefault="00F52EEF" w:rsidP="00132BED">
      <w:pPr>
        <w:pStyle w:val="Zkladntext"/>
        <w:tabs>
          <w:tab w:val="left" w:pos="567"/>
        </w:tabs>
        <w:spacing w:after="240" w:line="276" w:lineRule="auto"/>
        <w:rPr>
          <w:rFonts w:asciiTheme="minorHAnsi" w:hAnsiTheme="minorHAnsi" w:cstheme="minorHAnsi"/>
          <w:b/>
          <w:sz w:val="22"/>
          <w:szCs w:val="22"/>
        </w:rPr>
      </w:pPr>
      <w:r w:rsidRPr="00F52EEF">
        <w:rPr>
          <w:rFonts w:asciiTheme="minorHAnsi" w:hAnsiTheme="minorHAnsi" w:cstheme="minorHAnsi"/>
          <w:b/>
          <w:sz w:val="22"/>
          <w:szCs w:val="22"/>
        </w:rPr>
        <w:t>Příklady publikací v odborných časopisech:</w:t>
      </w:r>
      <w:r w:rsidR="00132BED">
        <w:rPr>
          <w:rFonts w:asciiTheme="minorHAnsi" w:hAnsiTheme="minorHAnsi" w:cstheme="minorHAnsi"/>
          <w:b/>
          <w:sz w:val="22"/>
          <w:szCs w:val="22"/>
        </w:rPr>
        <w:br/>
      </w:r>
    </w:p>
    <w:p w14:paraId="2EE2437F" w14:textId="54299E4C" w:rsidR="00F8515F" w:rsidRPr="00F8515F" w:rsidRDefault="00F52EEF" w:rsidP="004A7921">
      <w:pPr>
        <w:pStyle w:val="Zkladntext"/>
        <w:numPr>
          <w:ilvl w:val="0"/>
          <w:numId w:val="8"/>
        </w:numPr>
        <w:tabs>
          <w:tab w:val="left" w:pos="567"/>
        </w:tabs>
        <w:spacing w:after="240" w:line="276" w:lineRule="auto"/>
        <w:ind w:left="426"/>
        <w:jc w:val="both"/>
        <w:rPr>
          <w:rFonts w:asciiTheme="minorHAnsi" w:hAnsiTheme="minorHAnsi" w:cstheme="minorHAnsi"/>
          <w:sz w:val="22"/>
          <w:szCs w:val="22"/>
        </w:rPr>
      </w:pPr>
      <w:r w:rsidRPr="00132BED">
        <w:rPr>
          <w:rFonts w:asciiTheme="minorHAnsi" w:hAnsiTheme="minorHAnsi" w:cstheme="minorHAnsi"/>
          <w:sz w:val="22"/>
          <w:szCs w:val="22"/>
        </w:rPr>
        <w:t xml:space="preserve">Lorincová, S., </w:t>
      </w:r>
      <w:r w:rsidRPr="00132BED">
        <w:rPr>
          <w:rFonts w:asciiTheme="minorHAnsi" w:hAnsiTheme="minorHAnsi" w:cstheme="minorHAnsi"/>
          <w:sz w:val="22"/>
          <w:szCs w:val="22"/>
          <w:lang w:val="en-US"/>
        </w:rPr>
        <w:t xml:space="preserve">Štarchoň, P., Weberová, D., </w:t>
      </w:r>
      <w:r w:rsidRPr="00132BED">
        <w:rPr>
          <w:rFonts w:asciiTheme="minorHAnsi" w:hAnsiTheme="minorHAnsi" w:cstheme="minorHAnsi"/>
          <w:sz w:val="22"/>
          <w:szCs w:val="22"/>
        </w:rPr>
        <w:t xml:space="preserve">Hitka, M., </w:t>
      </w:r>
      <w:r w:rsidRPr="00132BED">
        <w:rPr>
          <w:rFonts w:asciiTheme="minorHAnsi" w:hAnsiTheme="minorHAnsi" w:cstheme="minorHAnsi"/>
          <w:sz w:val="22"/>
          <w:szCs w:val="22"/>
          <w:lang w:val="en-US"/>
        </w:rPr>
        <w:t>&amp;</w:t>
      </w:r>
      <w:r w:rsidRPr="00132BED">
        <w:rPr>
          <w:rFonts w:asciiTheme="minorHAnsi" w:hAnsiTheme="minorHAnsi" w:cstheme="minorHAnsi"/>
          <w:sz w:val="22"/>
          <w:szCs w:val="22"/>
        </w:rPr>
        <w:t xml:space="preserve"> Lipoldová, M. (2019). Employee Motivation as a Tool to Achieve Sustainability of Business Processes. </w:t>
      </w:r>
      <w:r w:rsidRPr="00132BED">
        <w:rPr>
          <w:rFonts w:asciiTheme="minorHAnsi" w:hAnsiTheme="minorHAnsi" w:cstheme="minorHAnsi"/>
          <w:i/>
          <w:sz w:val="22"/>
          <w:szCs w:val="22"/>
          <w:lang w:val="en-US"/>
        </w:rPr>
        <w:t>Sustainability, 11</w:t>
      </w:r>
      <w:r w:rsidRPr="00132BED">
        <w:rPr>
          <w:rFonts w:asciiTheme="minorHAnsi" w:hAnsiTheme="minorHAnsi" w:cstheme="minorHAnsi"/>
          <w:sz w:val="22"/>
          <w:szCs w:val="22"/>
          <w:lang w:val="en-US"/>
        </w:rPr>
        <w:t xml:space="preserve"> (11), 3509. doi: 10.3390/su11133509.</w:t>
      </w:r>
    </w:p>
    <w:p w14:paraId="4488B9EB" w14:textId="77777777" w:rsidR="00132BED" w:rsidRPr="00132BED" w:rsidRDefault="00F52EEF" w:rsidP="004A7921">
      <w:pPr>
        <w:pStyle w:val="Zkladntext"/>
        <w:numPr>
          <w:ilvl w:val="0"/>
          <w:numId w:val="8"/>
        </w:numPr>
        <w:tabs>
          <w:tab w:val="left" w:pos="567"/>
        </w:tabs>
        <w:spacing w:after="240" w:line="276" w:lineRule="auto"/>
        <w:ind w:left="426"/>
        <w:jc w:val="both"/>
        <w:rPr>
          <w:rFonts w:asciiTheme="minorHAnsi" w:hAnsiTheme="minorHAnsi" w:cstheme="minorHAnsi"/>
          <w:sz w:val="22"/>
          <w:szCs w:val="22"/>
        </w:rPr>
      </w:pPr>
      <w:r w:rsidRPr="00132BED">
        <w:rPr>
          <w:rFonts w:asciiTheme="minorHAnsi" w:hAnsiTheme="minorHAnsi" w:cstheme="minorHAnsi"/>
          <w:sz w:val="22"/>
          <w:szCs w:val="22"/>
        </w:rPr>
        <w:t xml:space="preserve">Hitka, M., Lorincová, S., Gejdoš, M., Klarič, K., </w:t>
      </w:r>
      <w:r w:rsidRPr="00132BED">
        <w:rPr>
          <w:rFonts w:asciiTheme="minorHAnsi" w:hAnsiTheme="minorHAnsi" w:cstheme="minorHAnsi"/>
          <w:sz w:val="22"/>
          <w:szCs w:val="22"/>
          <w:lang w:val="en-US"/>
        </w:rPr>
        <w:t xml:space="preserve">&amp; Weberová, D. (2019). Management Approach to Motivation of White-collar Employees in Forest Enterprises. </w:t>
      </w:r>
      <w:r w:rsidRPr="00132BED">
        <w:rPr>
          <w:rFonts w:asciiTheme="minorHAnsi" w:hAnsiTheme="minorHAnsi" w:cstheme="minorHAnsi"/>
          <w:i/>
          <w:sz w:val="22"/>
          <w:szCs w:val="22"/>
          <w:lang w:val="en-US"/>
        </w:rPr>
        <w:t>BioResources, 14</w:t>
      </w:r>
      <w:r w:rsidRPr="00132BED">
        <w:rPr>
          <w:rFonts w:asciiTheme="minorHAnsi" w:hAnsiTheme="minorHAnsi" w:cstheme="minorHAnsi"/>
          <w:sz w:val="22"/>
          <w:szCs w:val="22"/>
          <w:lang w:val="en-US"/>
        </w:rPr>
        <w:t xml:space="preserve"> (3), 5488-5505. </w:t>
      </w:r>
    </w:p>
    <w:p w14:paraId="1728B070" w14:textId="5022C840" w:rsidR="00F8515F" w:rsidRPr="00F8515F" w:rsidRDefault="00F8515F" w:rsidP="004A7921">
      <w:pPr>
        <w:pStyle w:val="Nadpis1"/>
        <w:keepNext/>
        <w:keepLines/>
        <w:numPr>
          <w:ilvl w:val="0"/>
          <w:numId w:val="16"/>
        </w:numPr>
        <w:shd w:val="clear" w:color="auto" w:fill="FFFFFF"/>
        <w:tabs>
          <w:tab w:val="left" w:pos="567"/>
        </w:tabs>
        <w:spacing w:before="0" w:beforeAutospacing="0" w:after="0" w:afterAutospacing="0" w:line="259" w:lineRule="auto"/>
        <w:ind w:left="426"/>
        <w:jc w:val="both"/>
        <w:rPr>
          <w:rFonts w:asciiTheme="minorHAnsi" w:hAnsiTheme="minorHAnsi" w:cstheme="minorHAnsi"/>
          <w:b w:val="0"/>
          <w:bCs w:val="0"/>
          <w:sz w:val="22"/>
          <w:szCs w:val="22"/>
          <w:lang w:val="en-US"/>
        </w:rPr>
      </w:pPr>
      <w:r w:rsidRPr="00F8515F">
        <w:rPr>
          <w:rFonts w:asciiTheme="minorHAnsi" w:hAnsiTheme="minorHAnsi" w:cstheme="minorHAnsi"/>
          <w:b w:val="0"/>
          <w:bCs w:val="0"/>
          <w:kern w:val="0"/>
          <w:sz w:val="22"/>
          <w:szCs w:val="22"/>
          <w:lang w:val="en-US"/>
        </w:rPr>
        <w:lastRenderedPageBreak/>
        <w:t xml:space="preserve">Ližbetinová, L., Štarchoň, P., Lorincová, S., Weberová, D., &amp; Průša, P. (2019). Application of Cluster Analysis in Marketing Communications in Small and Medium-Sized Enterprises: An Empirical Study in the Slovak Republic. </w:t>
      </w:r>
      <w:r w:rsidRPr="00F8515F">
        <w:rPr>
          <w:rFonts w:asciiTheme="minorHAnsi" w:hAnsiTheme="minorHAnsi" w:cstheme="minorHAnsi"/>
          <w:b w:val="0"/>
          <w:bCs w:val="0"/>
          <w:i/>
          <w:kern w:val="0"/>
          <w:sz w:val="22"/>
          <w:szCs w:val="22"/>
          <w:lang w:val="en-US"/>
        </w:rPr>
        <w:t>Sustainability, 11</w:t>
      </w:r>
      <w:r w:rsidRPr="00F8515F">
        <w:rPr>
          <w:rFonts w:asciiTheme="minorHAnsi" w:hAnsiTheme="minorHAnsi" w:cstheme="minorHAnsi"/>
          <w:b w:val="0"/>
          <w:bCs w:val="0"/>
          <w:kern w:val="0"/>
          <w:sz w:val="22"/>
          <w:szCs w:val="22"/>
          <w:lang w:val="en-US"/>
        </w:rPr>
        <w:t xml:space="preserve"> (8), 2302, doi: </w:t>
      </w:r>
      <w:hyperlink r:id="rId36" w:history="1">
        <w:r w:rsidRPr="00F8515F">
          <w:rPr>
            <w:rStyle w:val="Hypertextovodkaz"/>
            <w:rFonts w:asciiTheme="minorHAnsi" w:hAnsiTheme="minorHAnsi" w:cstheme="minorHAnsi"/>
            <w:b w:val="0"/>
            <w:bCs w:val="0"/>
            <w:kern w:val="0"/>
            <w:sz w:val="22"/>
            <w:szCs w:val="22"/>
            <w:lang w:val="en-US"/>
          </w:rPr>
          <w:t>https://doi.org/10.3390/su11082302</w:t>
        </w:r>
      </w:hyperlink>
      <w:r w:rsidRPr="00F8515F">
        <w:rPr>
          <w:rFonts w:asciiTheme="minorHAnsi" w:hAnsiTheme="minorHAnsi" w:cstheme="minorHAnsi"/>
          <w:b w:val="0"/>
          <w:bCs w:val="0"/>
          <w:kern w:val="0"/>
          <w:sz w:val="22"/>
          <w:szCs w:val="22"/>
          <w:lang w:val="en-US"/>
        </w:rPr>
        <w:t>.</w:t>
      </w:r>
    </w:p>
    <w:p w14:paraId="3641D03E" w14:textId="3363CFD3" w:rsidR="00F52EEF" w:rsidRPr="00F8515F" w:rsidRDefault="00F52EEF" w:rsidP="004A7921">
      <w:pPr>
        <w:pStyle w:val="Nadpis1"/>
        <w:keepNext/>
        <w:keepLines/>
        <w:numPr>
          <w:ilvl w:val="0"/>
          <w:numId w:val="16"/>
        </w:numPr>
        <w:shd w:val="clear" w:color="auto" w:fill="FFFFFF"/>
        <w:tabs>
          <w:tab w:val="left" w:pos="567"/>
        </w:tabs>
        <w:spacing w:before="0" w:beforeAutospacing="0" w:after="0" w:afterAutospacing="0" w:line="259" w:lineRule="auto"/>
        <w:ind w:left="426"/>
        <w:jc w:val="both"/>
        <w:rPr>
          <w:rFonts w:asciiTheme="minorHAnsi" w:hAnsiTheme="minorHAnsi" w:cstheme="minorHAnsi"/>
          <w:b w:val="0"/>
          <w:bCs w:val="0"/>
          <w:sz w:val="22"/>
          <w:szCs w:val="22"/>
          <w:lang w:val="en-US"/>
        </w:rPr>
      </w:pPr>
      <w:r w:rsidRPr="00F8515F">
        <w:rPr>
          <w:rFonts w:asciiTheme="minorHAnsi" w:hAnsiTheme="minorHAnsi" w:cstheme="minorHAnsi"/>
          <w:b w:val="0"/>
          <w:sz w:val="22"/>
          <w:szCs w:val="22"/>
        </w:rPr>
        <w:t xml:space="preserve">Lorincová, S., Hitka, M., </w:t>
      </w:r>
      <w:r w:rsidRPr="00F8515F">
        <w:rPr>
          <w:rFonts w:asciiTheme="minorHAnsi" w:hAnsiTheme="minorHAnsi" w:cstheme="minorHAnsi"/>
          <w:b w:val="0"/>
          <w:sz w:val="22"/>
          <w:szCs w:val="22"/>
          <w:lang w:val="en-US"/>
        </w:rPr>
        <w:t>&amp;</w:t>
      </w:r>
      <w:r w:rsidRPr="00F8515F">
        <w:rPr>
          <w:rFonts w:asciiTheme="minorHAnsi" w:hAnsiTheme="minorHAnsi" w:cstheme="minorHAnsi"/>
          <w:b w:val="0"/>
          <w:sz w:val="22"/>
          <w:szCs w:val="22"/>
        </w:rPr>
        <w:t xml:space="preserve"> Weberová, D. (2018). Evaluating the effectiveness of investment in educational and development activities of middle managers. </w:t>
      </w:r>
      <w:r w:rsidRPr="00F8515F">
        <w:rPr>
          <w:rFonts w:asciiTheme="minorHAnsi" w:hAnsiTheme="minorHAnsi" w:cstheme="minorHAnsi"/>
          <w:b w:val="0"/>
          <w:i/>
          <w:sz w:val="22"/>
          <w:szCs w:val="22"/>
        </w:rPr>
        <w:t>Vision 2020: Sustainable Development and Application of Innovation Management.</w:t>
      </w:r>
      <w:r w:rsidRPr="00F8515F">
        <w:rPr>
          <w:rFonts w:asciiTheme="minorHAnsi" w:hAnsiTheme="minorHAnsi" w:cstheme="minorHAnsi"/>
          <w:b w:val="0"/>
          <w:sz w:val="22"/>
          <w:szCs w:val="22"/>
        </w:rPr>
        <w:t xml:space="preserve"> 32nd International Business Information Management Association Conference. Sevilla, Spain, 4785-4795. </w:t>
      </w:r>
    </w:p>
    <w:p w14:paraId="0BB4C363" w14:textId="77777777" w:rsidR="00F8515F" w:rsidRPr="00F8515F" w:rsidRDefault="00F8515F" w:rsidP="004A7921">
      <w:pPr>
        <w:pStyle w:val="Odstavecseseznamem"/>
        <w:widowControl w:val="0"/>
        <w:numPr>
          <w:ilvl w:val="0"/>
          <w:numId w:val="16"/>
        </w:numPr>
        <w:tabs>
          <w:tab w:val="left" w:pos="567"/>
        </w:tabs>
        <w:autoSpaceDE w:val="0"/>
        <w:autoSpaceDN w:val="0"/>
        <w:adjustRightInd w:val="0"/>
        <w:spacing w:after="0" w:line="240" w:lineRule="auto"/>
        <w:ind w:left="426" w:hanging="426"/>
        <w:jc w:val="left"/>
        <w:rPr>
          <w:rFonts w:asciiTheme="minorHAnsi" w:hAnsiTheme="minorHAnsi" w:cstheme="minorHAnsi"/>
          <w:sz w:val="22"/>
          <w:szCs w:val="22"/>
          <w:shd w:val="clear" w:color="auto" w:fill="FFFFFF"/>
        </w:rPr>
      </w:pPr>
      <w:r w:rsidRPr="00F8515F">
        <w:rPr>
          <w:rFonts w:asciiTheme="minorHAnsi" w:eastAsia="Calibri" w:hAnsiTheme="minorHAnsi" w:cstheme="minorHAnsi"/>
          <w:bCs/>
          <w:kern w:val="36"/>
          <w:sz w:val="22"/>
          <w:szCs w:val="22"/>
        </w:rPr>
        <w:t xml:space="preserve">Štarchoň, P., Vetráková, M., Metke, J., Lorincová, S., Hitka, M., &amp; Weberová, D. (2018). Introduction of a new mobile player app store in selected countries of  Southeast Asia. </w:t>
      </w:r>
      <w:r w:rsidRPr="00F8515F">
        <w:rPr>
          <w:rFonts w:asciiTheme="minorHAnsi" w:eastAsia="Calibri" w:hAnsiTheme="minorHAnsi" w:cstheme="minorHAnsi"/>
          <w:bCs/>
          <w:i/>
          <w:kern w:val="36"/>
          <w:sz w:val="22"/>
          <w:szCs w:val="22"/>
        </w:rPr>
        <w:t>Social sciences, 7</w:t>
      </w:r>
      <w:r w:rsidRPr="00F8515F">
        <w:rPr>
          <w:rFonts w:asciiTheme="minorHAnsi" w:eastAsia="Calibri" w:hAnsiTheme="minorHAnsi" w:cstheme="minorHAnsi"/>
          <w:bCs/>
          <w:kern w:val="36"/>
          <w:sz w:val="22"/>
          <w:szCs w:val="22"/>
        </w:rPr>
        <w:t xml:space="preserve"> (9), 1-15.</w:t>
      </w:r>
    </w:p>
    <w:p w14:paraId="1B78086F" w14:textId="1D5CC9C1" w:rsidR="00F52EEF" w:rsidRPr="00F52EEF" w:rsidRDefault="00F52EEF" w:rsidP="004A7921">
      <w:pPr>
        <w:pStyle w:val="Odstavecseseznamem"/>
        <w:widowControl w:val="0"/>
        <w:numPr>
          <w:ilvl w:val="0"/>
          <w:numId w:val="16"/>
        </w:numPr>
        <w:tabs>
          <w:tab w:val="left" w:pos="567"/>
        </w:tabs>
        <w:autoSpaceDE w:val="0"/>
        <w:autoSpaceDN w:val="0"/>
        <w:adjustRightInd w:val="0"/>
        <w:spacing w:after="0" w:line="240" w:lineRule="auto"/>
        <w:ind w:left="426" w:hanging="426"/>
        <w:jc w:val="left"/>
        <w:rPr>
          <w:rFonts w:asciiTheme="minorHAnsi" w:hAnsiTheme="minorHAnsi" w:cstheme="minorHAnsi"/>
          <w:sz w:val="22"/>
          <w:szCs w:val="22"/>
          <w:shd w:val="clear" w:color="auto" w:fill="FFFFFF"/>
        </w:rPr>
      </w:pPr>
      <w:r w:rsidRPr="00F52EEF">
        <w:rPr>
          <w:rFonts w:asciiTheme="minorHAnsi" w:hAnsiTheme="minorHAnsi" w:cstheme="minorHAnsi"/>
          <w:sz w:val="22"/>
          <w:szCs w:val="22"/>
          <w:shd w:val="clear" w:color="auto" w:fill="FFFFFF"/>
        </w:rPr>
        <w:t xml:space="preserve">Šramová, B., &amp; Pavelka, J. (2019). </w:t>
      </w:r>
      <w:r w:rsidRPr="00F52EEF">
        <w:rPr>
          <w:rFonts w:asciiTheme="minorHAnsi" w:hAnsiTheme="minorHAnsi" w:cstheme="minorHAnsi"/>
          <w:sz w:val="22"/>
          <w:szCs w:val="22"/>
        </w:rPr>
        <w:t xml:space="preserve">Gender differences and wellbeing indicators tendencies in motivational structure of adolescent online shopping behavior. </w:t>
      </w:r>
      <w:r w:rsidRPr="00F52EEF">
        <w:rPr>
          <w:rFonts w:asciiTheme="minorHAnsi" w:hAnsiTheme="minorHAnsi" w:cstheme="minorHAnsi"/>
          <w:i/>
          <w:sz w:val="22"/>
          <w:szCs w:val="22"/>
        </w:rPr>
        <w:t xml:space="preserve">International Journal of Retail &amp; Distribution Management. </w:t>
      </w:r>
      <w:hyperlink r:id="rId37" w:history="1">
        <w:r w:rsidRPr="00F52EEF">
          <w:rPr>
            <w:rStyle w:val="Hypertextovodkaz"/>
            <w:rFonts w:asciiTheme="minorHAnsi" w:hAnsiTheme="minorHAnsi" w:cstheme="minorHAnsi"/>
            <w:sz w:val="22"/>
            <w:szCs w:val="22"/>
            <w:bdr w:val="none" w:sz="0" w:space="0" w:color="auto" w:frame="1"/>
          </w:rPr>
          <w:t>doi: 10.1108/IJRDM-08-2017-0173</w:t>
        </w:r>
      </w:hyperlink>
      <w:r w:rsidRPr="00F52EEF">
        <w:rPr>
          <w:rStyle w:val="Hypertextovodkaz"/>
          <w:rFonts w:asciiTheme="minorHAnsi" w:hAnsiTheme="minorHAnsi" w:cstheme="minorHAnsi"/>
          <w:sz w:val="22"/>
          <w:szCs w:val="22"/>
          <w:bdr w:val="none" w:sz="0" w:space="0" w:color="auto" w:frame="1"/>
        </w:rPr>
        <w:t xml:space="preserve">; </w:t>
      </w:r>
      <w:r w:rsidRPr="00F52EEF">
        <w:rPr>
          <w:rFonts w:asciiTheme="minorHAnsi" w:hAnsiTheme="minorHAnsi" w:cstheme="minorHAnsi"/>
          <w:sz w:val="22"/>
          <w:szCs w:val="22"/>
          <w:shd w:val="clear" w:color="auto" w:fill="FFFFFF"/>
        </w:rPr>
        <w:t>Scopus; SJR 2017 = 0,742.</w:t>
      </w:r>
    </w:p>
    <w:p w14:paraId="793B34C0" w14:textId="77777777" w:rsidR="00F52EEF" w:rsidRPr="00F52EEF" w:rsidRDefault="00F52EEF" w:rsidP="00935F76">
      <w:pPr>
        <w:pStyle w:val="Zkladntext"/>
        <w:tabs>
          <w:tab w:val="left" w:pos="567"/>
        </w:tabs>
        <w:spacing w:after="120" w:line="276" w:lineRule="auto"/>
        <w:rPr>
          <w:rFonts w:asciiTheme="minorHAnsi" w:hAnsiTheme="minorHAnsi" w:cstheme="minorHAnsi"/>
          <w:b/>
          <w:sz w:val="22"/>
          <w:szCs w:val="22"/>
        </w:rPr>
      </w:pPr>
      <w:r w:rsidRPr="00F52EEF">
        <w:rPr>
          <w:rFonts w:asciiTheme="minorHAnsi" w:hAnsiTheme="minorHAnsi" w:cstheme="minorHAnsi"/>
          <w:b/>
          <w:sz w:val="22"/>
          <w:szCs w:val="22"/>
        </w:rPr>
        <w:t>Příklady odborných publikací:</w:t>
      </w:r>
    </w:p>
    <w:p w14:paraId="6F63A022" w14:textId="5718F0A5" w:rsidR="00F52EEF" w:rsidRPr="00F52EEF" w:rsidRDefault="00F52EEF" w:rsidP="004A7921">
      <w:pPr>
        <w:pStyle w:val="Odstavecseseznamem"/>
        <w:widowControl w:val="0"/>
        <w:numPr>
          <w:ilvl w:val="0"/>
          <w:numId w:val="14"/>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sz w:val="22"/>
          <w:szCs w:val="22"/>
        </w:rPr>
        <w:t>B</w:t>
      </w:r>
      <w:r w:rsidR="001A5F2D">
        <w:rPr>
          <w:rFonts w:asciiTheme="minorHAnsi" w:hAnsiTheme="minorHAnsi" w:cstheme="minorHAnsi"/>
          <w:sz w:val="22"/>
          <w:szCs w:val="22"/>
        </w:rPr>
        <w:t>ačuvčík</w:t>
      </w:r>
      <w:r w:rsidRPr="00F52EEF">
        <w:rPr>
          <w:rFonts w:asciiTheme="minorHAnsi" w:hAnsiTheme="minorHAnsi" w:cstheme="minorHAnsi"/>
          <w:sz w:val="22"/>
          <w:szCs w:val="22"/>
        </w:rPr>
        <w:t>, R</w:t>
      </w:r>
      <w:r w:rsidR="001A5F2D">
        <w:rPr>
          <w:rFonts w:asciiTheme="minorHAnsi" w:hAnsiTheme="minorHAnsi" w:cstheme="minorHAnsi"/>
          <w:sz w:val="22"/>
          <w:szCs w:val="22"/>
        </w:rPr>
        <w:t xml:space="preserve">., </w:t>
      </w:r>
      <w:r w:rsidR="001A5F2D" w:rsidRPr="00F52EEF">
        <w:rPr>
          <w:rFonts w:asciiTheme="minorHAnsi" w:hAnsiTheme="minorHAnsi" w:cstheme="minorHAnsi"/>
          <w:sz w:val="22"/>
          <w:szCs w:val="22"/>
          <w:shd w:val="clear" w:color="auto" w:fill="FFFFFF"/>
        </w:rPr>
        <w:t>&amp;</w:t>
      </w:r>
      <w:r w:rsidR="001A5F2D">
        <w:rPr>
          <w:rFonts w:asciiTheme="minorHAnsi" w:hAnsiTheme="minorHAnsi" w:cstheme="minorHAnsi"/>
          <w:sz w:val="22"/>
          <w:szCs w:val="22"/>
        </w:rPr>
        <w:t xml:space="preserve"> </w:t>
      </w:r>
      <w:r w:rsidRPr="00F52EEF">
        <w:rPr>
          <w:rFonts w:asciiTheme="minorHAnsi" w:hAnsiTheme="minorHAnsi" w:cstheme="minorHAnsi"/>
          <w:sz w:val="22"/>
          <w:szCs w:val="22"/>
        </w:rPr>
        <w:t>B</w:t>
      </w:r>
      <w:r w:rsidR="001A5F2D">
        <w:rPr>
          <w:rFonts w:asciiTheme="minorHAnsi" w:hAnsiTheme="minorHAnsi" w:cstheme="minorHAnsi"/>
          <w:sz w:val="22"/>
          <w:szCs w:val="22"/>
        </w:rPr>
        <w:t>ačuvčíková, P.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Smích v televizní reklamě</w:t>
      </w:r>
      <w:r w:rsidRPr="00F52EEF">
        <w:rPr>
          <w:rFonts w:asciiTheme="minorHAnsi" w:hAnsiTheme="minorHAnsi" w:cstheme="minorHAnsi"/>
          <w:sz w:val="22"/>
          <w:szCs w:val="22"/>
        </w:rPr>
        <w:t xml:space="preserve">. </w:t>
      </w:r>
      <w:r w:rsidRPr="00F52EEF">
        <w:rPr>
          <w:rFonts w:asciiTheme="minorHAnsi" w:hAnsiTheme="minorHAnsi" w:cstheme="minorHAnsi"/>
          <w:bCs/>
          <w:sz w:val="22"/>
          <w:szCs w:val="22"/>
        </w:rPr>
        <w:t>VeRBuM</w:t>
      </w:r>
      <w:r w:rsidR="001A5F2D">
        <w:rPr>
          <w:rFonts w:asciiTheme="minorHAnsi" w:hAnsiTheme="minorHAnsi" w:cstheme="minorHAnsi"/>
          <w:bCs/>
          <w:sz w:val="22"/>
          <w:szCs w:val="22"/>
        </w:rPr>
        <w:t>.</w:t>
      </w:r>
    </w:p>
    <w:p w14:paraId="5C033841" w14:textId="0806001A" w:rsidR="00F52EEF" w:rsidRPr="00F52EEF" w:rsidRDefault="00F52EEF" w:rsidP="004A7921">
      <w:pPr>
        <w:pStyle w:val="Odstavecseseznamem"/>
        <w:widowControl w:val="0"/>
        <w:numPr>
          <w:ilvl w:val="0"/>
          <w:numId w:val="14"/>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sz w:val="22"/>
          <w:szCs w:val="22"/>
        </w:rPr>
        <w:t>H</w:t>
      </w:r>
      <w:r w:rsidR="001A5F2D">
        <w:rPr>
          <w:rFonts w:asciiTheme="minorHAnsi" w:hAnsiTheme="minorHAnsi" w:cstheme="minorHAnsi"/>
          <w:sz w:val="22"/>
          <w:szCs w:val="22"/>
        </w:rPr>
        <w:t>arantová</w:t>
      </w:r>
      <w:r w:rsidRPr="00F52EEF">
        <w:rPr>
          <w:rFonts w:asciiTheme="minorHAnsi" w:hAnsiTheme="minorHAnsi" w:cstheme="minorHAnsi"/>
          <w:sz w:val="22"/>
          <w:szCs w:val="22"/>
        </w:rPr>
        <w:t xml:space="preserve"> L.</w:t>
      </w:r>
      <w:r w:rsidR="001A5F2D">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Sociální marketingové kampaně v Česku I.: Ochrana zdraví</w:t>
      </w:r>
      <w:r w:rsidRPr="00F52EEF">
        <w:rPr>
          <w:rFonts w:asciiTheme="minorHAnsi" w:hAnsiTheme="minorHAnsi" w:cstheme="minorHAnsi"/>
          <w:sz w:val="22"/>
          <w:szCs w:val="22"/>
        </w:rPr>
        <w:t xml:space="preserve">. </w:t>
      </w:r>
      <w:r w:rsidRPr="00F52EEF">
        <w:rPr>
          <w:rFonts w:asciiTheme="minorHAnsi" w:hAnsiTheme="minorHAnsi" w:cstheme="minorHAnsi"/>
          <w:bCs/>
          <w:sz w:val="22"/>
          <w:szCs w:val="22"/>
        </w:rPr>
        <w:t>VeRBuM.</w:t>
      </w:r>
    </w:p>
    <w:p w14:paraId="0291F1DB" w14:textId="43B8F838" w:rsidR="00F52EEF" w:rsidRPr="00F52EEF" w:rsidRDefault="00F52EEF" w:rsidP="004A7921">
      <w:pPr>
        <w:pStyle w:val="Odstavecseseznamem"/>
        <w:widowControl w:val="0"/>
        <w:numPr>
          <w:ilvl w:val="0"/>
          <w:numId w:val="14"/>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bCs/>
          <w:sz w:val="22"/>
          <w:szCs w:val="22"/>
        </w:rPr>
        <w:t>H</w:t>
      </w:r>
      <w:r w:rsidR="001A5F2D">
        <w:rPr>
          <w:rFonts w:asciiTheme="minorHAnsi" w:hAnsiTheme="minorHAnsi" w:cstheme="minorHAnsi"/>
          <w:bCs/>
          <w:sz w:val="22"/>
          <w:szCs w:val="22"/>
        </w:rPr>
        <w:t>orňák</w:t>
      </w:r>
      <w:r w:rsidRPr="00F52EEF">
        <w:rPr>
          <w:rFonts w:asciiTheme="minorHAnsi" w:hAnsiTheme="minorHAnsi" w:cstheme="minorHAnsi"/>
          <w:bCs/>
          <w:sz w:val="22"/>
          <w:szCs w:val="22"/>
        </w:rPr>
        <w:t>, P.</w:t>
      </w:r>
      <w:r w:rsidR="001A5F2D">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Kreativita v reklamě</w:t>
      </w:r>
      <w:r w:rsidRPr="00F52EEF">
        <w:rPr>
          <w:rFonts w:asciiTheme="minorHAnsi" w:hAnsiTheme="minorHAnsi" w:cstheme="minorHAnsi"/>
          <w:bCs/>
          <w:sz w:val="22"/>
          <w:szCs w:val="22"/>
        </w:rPr>
        <w:t>. Zlín: VeRBuM.</w:t>
      </w:r>
    </w:p>
    <w:p w14:paraId="33F802AD" w14:textId="23E9F2B0" w:rsidR="00F52EEF" w:rsidRPr="00F52EEF" w:rsidRDefault="00F52EEF" w:rsidP="004A7921">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bCs/>
          <w:sz w:val="22"/>
          <w:szCs w:val="22"/>
        </w:rPr>
      </w:pPr>
      <w:r w:rsidRPr="00F52EEF">
        <w:rPr>
          <w:rFonts w:asciiTheme="minorHAnsi" w:hAnsiTheme="minorHAnsi" w:cstheme="minorHAnsi"/>
          <w:bCs/>
          <w:sz w:val="22"/>
          <w:szCs w:val="22"/>
        </w:rPr>
        <w:t>J</w:t>
      </w:r>
      <w:r w:rsidR="001A5F2D">
        <w:rPr>
          <w:rFonts w:asciiTheme="minorHAnsi" w:hAnsiTheme="minorHAnsi" w:cstheme="minorHAnsi"/>
          <w:bCs/>
          <w:sz w:val="22"/>
          <w:szCs w:val="22"/>
        </w:rPr>
        <w:t>uříková</w:t>
      </w:r>
      <w:r w:rsidRPr="00F52EEF">
        <w:rPr>
          <w:rFonts w:asciiTheme="minorHAnsi" w:hAnsiTheme="minorHAnsi" w:cstheme="minorHAnsi"/>
          <w:bCs/>
          <w:sz w:val="22"/>
          <w:szCs w:val="22"/>
        </w:rPr>
        <w:t>, M</w:t>
      </w:r>
      <w:r w:rsidR="001A5F2D">
        <w:rPr>
          <w:rFonts w:asciiTheme="minorHAnsi" w:hAnsiTheme="minorHAnsi" w:cstheme="minorHAnsi"/>
          <w:bCs/>
          <w:sz w:val="22"/>
          <w:szCs w:val="22"/>
        </w:rPr>
        <w:t>.,</w:t>
      </w:r>
      <w:r w:rsidRPr="00F52EEF">
        <w:rPr>
          <w:rFonts w:asciiTheme="minorHAnsi" w:hAnsiTheme="minorHAnsi" w:cstheme="minorHAnsi"/>
          <w:bCs/>
          <w:sz w:val="22"/>
          <w:szCs w:val="22"/>
        </w:rPr>
        <w:t xml:space="preserve"> Š</w:t>
      </w:r>
      <w:r w:rsidR="001A5F2D">
        <w:rPr>
          <w:rFonts w:asciiTheme="minorHAnsi" w:hAnsiTheme="minorHAnsi" w:cstheme="minorHAnsi"/>
          <w:bCs/>
          <w:sz w:val="22"/>
          <w:szCs w:val="22"/>
        </w:rPr>
        <w:t>tarchoň,</w:t>
      </w:r>
      <w:r w:rsidRPr="00F52EEF">
        <w:rPr>
          <w:rFonts w:asciiTheme="minorHAnsi" w:hAnsiTheme="minorHAnsi" w:cstheme="minorHAnsi"/>
          <w:bCs/>
          <w:sz w:val="22"/>
          <w:szCs w:val="22"/>
        </w:rPr>
        <w:t xml:space="preserve"> P</w:t>
      </w:r>
      <w:r w:rsidR="001A5F2D">
        <w:rPr>
          <w:rFonts w:asciiTheme="minorHAnsi" w:hAnsiTheme="minorHAnsi" w:cstheme="minorHAnsi"/>
          <w:bCs/>
          <w:sz w:val="22"/>
          <w:szCs w:val="22"/>
        </w:rPr>
        <w:t>.,</w:t>
      </w:r>
      <w:r w:rsidRPr="00F52EEF">
        <w:rPr>
          <w:rFonts w:asciiTheme="minorHAnsi" w:hAnsiTheme="minorHAnsi" w:cstheme="minorHAnsi"/>
          <w:bCs/>
          <w:sz w:val="22"/>
          <w:szCs w:val="22"/>
        </w:rPr>
        <w:t xml:space="preserve"> </w:t>
      </w:r>
      <w:r w:rsidR="001A5F2D" w:rsidRPr="00F52EEF">
        <w:rPr>
          <w:rFonts w:asciiTheme="minorHAnsi" w:hAnsiTheme="minorHAnsi" w:cstheme="minorHAnsi"/>
          <w:sz w:val="22"/>
          <w:szCs w:val="22"/>
          <w:shd w:val="clear" w:color="auto" w:fill="FFFFFF"/>
        </w:rPr>
        <w:t>&amp;</w:t>
      </w:r>
      <w:r w:rsidRPr="00F52EEF">
        <w:rPr>
          <w:rFonts w:asciiTheme="minorHAnsi" w:hAnsiTheme="minorHAnsi" w:cstheme="minorHAnsi"/>
          <w:bCs/>
          <w:sz w:val="22"/>
          <w:szCs w:val="22"/>
        </w:rPr>
        <w:t xml:space="preserve"> </w:t>
      </w:r>
      <w:r w:rsidR="001A5F2D">
        <w:rPr>
          <w:rFonts w:asciiTheme="minorHAnsi" w:hAnsiTheme="minorHAnsi" w:cstheme="minorHAnsi"/>
          <w:bCs/>
          <w:sz w:val="22"/>
          <w:szCs w:val="22"/>
        </w:rPr>
        <w:t>al</w:t>
      </w:r>
      <w:r w:rsidRPr="00F52EEF">
        <w:rPr>
          <w:rFonts w:asciiTheme="minorHAnsi" w:hAnsiTheme="minorHAnsi" w:cstheme="minorHAnsi"/>
          <w:bCs/>
          <w:sz w:val="22"/>
          <w:szCs w:val="22"/>
        </w:rPr>
        <w:t>.</w:t>
      </w:r>
      <w:r w:rsidR="001A5F2D">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Značka a český zákazník</w:t>
      </w:r>
      <w:r w:rsidRPr="00F52EEF">
        <w:rPr>
          <w:rFonts w:asciiTheme="minorHAnsi" w:hAnsiTheme="minorHAnsi" w:cstheme="minorHAnsi"/>
          <w:bCs/>
          <w:sz w:val="22"/>
          <w:szCs w:val="22"/>
        </w:rPr>
        <w:t>. VeRBuM.</w:t>
      </w:r>
    </w:p>
    <w:p w14:paraId="4C8B6F74" w14:textId="782599E2" w:rsidR="00F52EEF" w:rsidRPr="00F52EEF" w:rsidRDefault="00F52EEF" w:rsidP="004A7921">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bCs/>
          <w:sz w:val="22"/>
          <w:szCs w:val="22"/>
        </w:rPr>
        <w:t>K</w:t>
      </w:r>
      <w:r w:rsidR="001A5F2D">
        <w:rPr>
          <w:rFonts w:asciiTheme="minorHAnsi" w:hAnsiTheme="minorHAnsi" w:cstheme="minorHAnsi"/>
          <w:bCs/>
          <w:sz w:val="22"/>
          <w:szCs w:val="22"/>
        </w:rPr>
        <w:t>otyzová</w:t>
      </w:r>
      <w:r w:rsidRPr="00F52EEF">
        <w:rPr>
          <w:rFonts w:asciiTheme="minorHAnsi" w:hAnsiTheme="minorHAnsi" w:cstheme="minorHAnsi"/>
          <w:bCs/>
          <w:sz w:val="22"/>
          <w:szCs w:val="22"/>
        </w:rPr>
        <w:t>, P</w:t>
      </w:r>
      <w:r w:rsidR="001A5F2D">
        <w:rPr>
          <w:rFonts w:asciiTheme="minorHAnsi" w:hAnsiTheme="minorHAnsi" w:cstheme="minorHAnsi"/>
          <w:bCs/>
          <w:sz w:val="22"/>
          <w:szCs w:val="22"/>
        </w:rPr>
        <w:t xml:space="preserve">., </w:t>
      </w:r>
      <w:r w:rsidR="001A5F2D" w:rsidRPr="00F52EEF">
        <w:rPr>
          <w:rFonts w:asciiTheme="minorHAnsi" w:hAnsiTheme="minorHAnsi" w:cstheme="minorHAnsi"/>
          <w:sz w:val="22"/>
          <w:szCs w:val="22"/>
          <w:shd w:val="clear" w:color="auto" w:fill="FFFFFF"/>
        </w:rPr>
        <w:t>&amp;</w:t>
      </w:r>
      <w:r w:rsidR="001A5F2D">
        <w:rPr>
          <w:rFonts w:asciiTheme="minorHAnsi" w:hAnsiTheme="minorHAnsi" w:cstheme="minorHAnsi"/>
          <w:sz w:val="22"/>
          <w:szCs w:val="22"/>
          <w:shd w:val="clear" w:color="auto" w:fill="FFFFFF"/>
        </w:rPr>
        <w:t xml:space="preserve"> </w:t>
      </w:r>
      <w:r w:rsidRPr="00F52EEF">
        <w:rPr>
          <w:rFonts w:asciiTheme="minorHAnsi" w:hAnsiTheme="minorHAnsi" w:cstheme="minorHAnsi"/>
          <w:bCs/>
          <w:sz w:val="22"/>
          <w:szCs w:val="22"/>
        </w:rPr>
        <w:t>H</w:t>
      </w:r>
      <w:r w:rsidR="001A5F2D">
        <w:rPr>
          <w:rFonts w:asciiTheme="minorHAnsi" w:hAnsiTheme="minorHAnsi" w:cstheme="minorHAnsi"/>
          <w:bCs/>
          <w:sz w:val="22"/>
          <w:szCs w:val="22"/>
        </w:rPr>
        <w:t>arantová</w:t>
      </w:r>
      <w:r w:rsidRPr="00F52EEF">
        <w:rPr>
          <w:rFonts w:asciiTheme="minorHAnsi" w:hAnsiTheme="minorHAnsi" w:cstheme="minorHAnsi"/>
          <w:bCs/>
          <w:sz w:val="22"/>
          <w:szCs w:val="22"/>
        </w:rPr>
        <w:t>, L.</w:t>
      </w:r>
      <w:r w:rsidR="001A5F2D">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1A5F2D">
        <w:rPr>
          <w:rStyle w:val="obdpole34"/>
          <w:rFonts w:asciiTheme="minorHAnsi" w:hAnsiTheme="minorHAnsi" w:cstheme="minorHAnsi"/>
          <w:i/>
          <w:color w:val="222222"/>
          <w:sz w:val="22"/>
          <w:szCs w:val="22"/>
        </w:rPr>
        <w:t>Propagace firmy Baťa do roku 1939.</w:t>
      </w:r>
      <w:r w:rsidRPr="00F52EEF">
        <w:rPr>
          <w:rStyle w:val="obdpole34"/>
          <w:rFonts w:asciiTheme="minorHAnsi" w:hAnsiTheme="minorHAnsi" w:cstheme="minorHAnsi"/>
          <w:color w:val="222222"/>
          <w:sz w:val="22"/>
          <w:szCs w:val="22"/>
        </w:rPr>
        <w:t xml:space="preserve"> </w:t>
      </w:r>
      <w:r w:rsidRPr="00F52EEF">
        <w:rPr>
          <w:rFonts w:asciiTheme="minorHAnsi" w:hAnsiTheme="minorHAnsi" w:cstheme="minorHAnsi"/>
          <w:bCs/>
          <w:sz w:val="22"/>
          <w:szCs w:val="22"/>
        </w:rPr>
        <w:t>Zlín: VeRBuM</w:t>
      </w:r>
      <w:r w:rsidR="001A5F2D">
        <w:rPr>
          <w:rFonts w:asciiTheme="minorHAnsi" w:hAnsiTheme="minorHAnsi" w:cstheme="minorHAnsi"/>
          <w:bCs/>
          <w:sz w:val="22"/>
          <w:szCs w:val="22"/>
        </w:rPr>
        <w:t>.</w:t>
      </w:r>
    </w:p>
    <w:p w14:paraId="1C3FA65C" w14:textId="5BE0AA08" w:rsidR="00F52EEF" w:rsidRPr="00F52EEF" w:rsidRDefault="00F52EEF" w:rsidP="004A7921">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sidR="001A5F2D">
        <w:rPr>
          <w:rFonts w:asciiTheme="minorHAnsi" w:hAnsiTheme="minorHAnsi" w:cstheme="minorHAnsi"/>
          <w:sz w:val="22"/>
          <w:szCs w:val="22"/>
        </w:rPr>
        <w:t>oukalová</w:t>
      </w:r>
      <w:r w:rsidRPr="00F52EEF">
        <w:rPr>
          <w:rFonts w:asciiTheme="minorHAnsi" w:hAnsiTheme="minorHAnsi" w:cstheme="minorHAnsi"/>
          <w:sz w:val="22"/>
          <w:szCs w:val="22"/>
        </w:rPr>
        <w:t>, R</w:t>
      </w:r>
      <w:r w:rsidR="001A5F2D">
        <w:rPr>
          <w:rFonts w:asciiTheme="minorHAnsi" w:hAnsiTheme="minorHAnsi" w:cstheme="minorHAnsi"/>
          <w:sz w:val="22"/>
          <w:szCs w:val="22"/>
        </w:rPr>
        <w:t>.</w:t>
      </w:r>
      <w:r w:rsidRPr="00F52EEF">
        <w:rPr>
          <w:rFonts w:asciiTheme="minorHAnsi" w:hAnsiTheme="minorHAnsi" w:cstheme="minorHAnsi"/>
          <w:sz w:val="22"/>
          <w:szCs w:val="22"/>
        </w:rPr>
        <w:t>, Š</w:t>
      </w:r>
      <w:r w:rsidR="001A5F2D">
        <w:rPr>
          <w:rFonts w:asciiTheme="minorHAnsi" w:hAnsiTheme="minorHAnsi" w:cstheme="minorHAnsi"/>
          <w:sz w:val="22"/>
          <w:szCs w:val="22"/>
        </w:rPr>
        <w:t>viráková</w:t>
      </w:r>
      <w:r w:rsidRPr="00F52EEF">
        <w:rPr>
          <w:rFonts w:asciiTheme="minorHAnsi" w:hAnsiTheme="minorHAnsi" w:cstheme="minorHAnsi"/>
          <w:sz w:val="22"/>
          <w:szCs w:val="22"/>
        </w:rPr>
        <w:t>, E</w:t>
      </w:r>
      <w:r w:rsidR="001A5F2D">
        <w:rPr>
          <w:rFonts w:asciiTheme="minorHAnsi" w:hAnsiTheme="minorHAnsi" w:cstheme="minorHAnsi"/>
          <w:sz w:val="22"/>
          <w:szCs w:val="22"/>
        </w:rPr>
        <w:t>.</w:t>
      </w:r>
      <w:r w:rsidRPr="00F52EEF">
        <w:rPr>
          <w:rFonts w:asciiTheme="minorHAnsi" w:hAnsiTheme="minorHAnsi" w:cstheme="minorHAnsi"/>
          <w:sz w:val="22"/>
          <w:szCs w:val="22"/>
        </w:rPr>
        <w:t xml:space="preserve">, </w:t>
      </w:r>
      <w:r w:rsidR="001A5F2D" w:rsidRPr="00F52EEF">
        <w:rPr>
          <w:rFonts w:asciiTheme="minorHAnsi" w:hAnsiTheme="minorHAnsi" w:cstheme="minorHAnsi"/>
          <w:sz w:val="22"/>
          <w:szCs w:val="22"/>
          <w:shd w:val="clear" w:color="auto" w:fill="FFFFFF"/>
        </w:rPr>
        <w:t>&amp;</w:t>
      </w:r>
      <w:r w:rsidR="001A5F2D">
        <w:rPr>
          <w:rFonts w:asciiTheme="minorHAnsi" w:hAnsiTheme="minorHAnsi" w:cstheme="minorHAnsi"/>
          <w:sz w:val="22"/>
          <w:szCs w:val="22"/>
          <w:shd w:val="clear" w:color="auto" w:fill="FFFFFF"/>
        </w:rPr>
        <w:t xml:space="preserve"> </w:t>
      </w:r>
      <w:r w:rsidRPr="00F52EEF">
        <w:rPr>
          <w:rFonts w:asciiTheme="minorHAnsi" w:hAnsiTheme="minorHAnsi" w:cstheme="minorHAnsi"/>
          <w:sz w:val="22"/>
          <w:szCs w:val="22"/>
        </w:rPr>
        <w:t>S</w:t>
      </w:r>
      <w:r w:rsidR="001A5F2D">
        <w:rPr>
          <w:rFonts w:asciiTheme="minorHAnsi" w:hAnsiTheme="minorHAnsi" w:cstheme="minorHAnsi"/>
          <w:sz w:val="22"/>
          <w:szCs w:val="22"/>
        </w:rPr>
        <w:t>trážnický</w:t>
      </w:r>
      <w:r w:rsidRPr="00F52EEF">
        <w:rPr>
          <w:rFonts w:asciiTheme="minorHAnsi" w:hAnsiTheme="minorHAnsi" w:cstheme="minorHAnsi"/>
          <w:sz w:val="22"/>
          <w:szCs w:val="22"/>
        </w:rPr>
        <w:t>, P.</w:t>
      </w:r>
      <w:r w:rsidR="001A5F2D">
        <w:rPr>
          <w:rFonts w:asciiTheme="minorHAnsi" w:hAnsiTheme="minorHAnsi" w:cstheme="minorHAnsi"/>
          <w:sz w:val="22"/>
          <w:szCs w:val="22"/>
        </w:rPr>
        <w:t xml:space="preserve"> (2016).</w:t>
      </w:r>
      <w:r w:rsidRPr="00F52EEF">
        <w:rPr>
          <w:rFonts w:asciiTheme="minorHAnsi" w:hAnsiTheme="minorHAnsi" w:cstheme="minorHAnsi"/>
          <w:sz w:val="22"/>
          <w:szCs w:val="22"/>
        </w:rPr>
        <w:t xml:space="preserve"> </w:t>
      </w:r>
      <w:r w:rsidRPr="001A5F2D">
        <w:rPr>
          <w:rFonts w:asciiTheme="minorHAnsi" w:hAnsiTheme="minorHAnsi" w:cstheme="minorHAnsi"/>
          <w:i/>
          <w:sz w:val="22"/>
          <w:szCs w:val="22"/>
        </w:rPr>
        <w:t>Design stories… aneb kreativní inovace a problémy jejich transferu do praxe.</w:t>
      </w:r>
      <w:r w:rsidRPr="00F52EEF">
        <w:rPr>
          <w:rFonts w:asciiTheme="minorHAnsi" w:hAnsiTheme="minorHAnsi" w:cstheme="minorHAnsi"/>
          <w:sz w:val="22"/>
          <w:szCs w:val="22"/>
        </w:rPr>
        <w:t xml:space="preserve"> Zlín: UTB ve Zlíně</w:t>
      </w:r>
      <w:r w:rsidR="001A5F2D">
        <w:rPr>
          <w:rFonts w:asciiTheme="minorHAnsi" w:hAnsiTheme="minorHAnsi" w:cstheme="minorHAnsi"/>
          <w:sz w:val="22"/>
          <w:szCs w:val="22"/>
        </w:rPr>
        <w:t>.</w:t>
      </w:r>
    </w:p>
    <w:p w14:paraId="50DDDC81" w14:textId="233EA97C" w:rsidR="00F52EEF" w:rsidRPr="00F52EEF" w:rsidRDefault="00F52EEF" w:rsidP="004A7921">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bCs/>
          <w:sz w:val="22"/>
          <w:szCs w:val="22"/>
        </w:rPr>
        <w:t>S</w:t>
      </w:r>
      <w:r w:rsidR="001A5F2D">
        <w:rPr>
          <w:rFonts w:asciiTheme="minorHAnsi" w:hAnsiTheme="minorHAnsi" w:cstheme="minorHAnsi"/>
          <w:bCs/>
          <w:sz w:val="22"/>
          <w:szCs w:val="22"/>
        </w:rPr>
        <w:t>oukalová</w:t>
      </w:r>
      <w:r w:rsidRPr="00F52EEF">
        <w:rPr>
          <w:rFonts w:asciiTheme="minorHAnsi" w:hAnsiTheme="minorHAnsi" w:cstheme="minorHAnsi"/>
          <w:bCs/>
          <w:sz w:val="22"/>
          <w:szCs w:val="22"/>
        </w:rPr>
        <w:t>, R.</w:t>
      </w:r>
      <w:r w:rsidR="001A5F2D">
        <w:rPr>
          <w:rFonts w:asciiTheme="minorHAnsi" w:hAnsiTheme="minorHAnsi" w:cstheme="minorHAnsi"/>
          <w:bCs/>
          <w:sz w:val="22"/>
          <w:szCs w:val="22"/>
        </w:rPr>
        <w:t xml:space="preserve"> (2015). </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Marketing… je věda kreativní</w:t>
      </w:r>
      <w:r w:rsidRPr="00F52EEF">
        <w:rPr>
          <w:rFonts w:asciiTheme="minorHAnsi" w:hAnsiTheme="minorHAnsi" w:cstheme="minorHAnsi"/>
          <w:bCs/>
          <w:sz w:val="22"/>
          <w:szCs w:val="22"/>
        </w:rPr>
        <w:t>. Zlín: VeRBuM</w:t>
      </w:r>
      <w:r w:rsidR="001A5F2D">
        <w:rPr>
          <w:rFonts w:asciiTheme="minorHAnsi" w:hAnsiTheme="minorHAnsi" w:cstheme="minorHAnsi"/>
          <w:bCs/>
          <w:sz w:val="22"/>
          <w:szCs w:val="22"/>
        </w:rPr>
        <w:t>.</w:t>
      </w:r>
    </w:p>
    <w:p w14:paraId="6A612CD5" w14:textId="2091D3C7" w:rsidR="00F52EEF" w:rsidRPr="00F52EEF" w:rsidRDefault="00F52EEF" w:rsidP="004A7921">
      <w:pPr>
        <w:pStyle w:val="Odstavecseseznamem"/>
        <w:widowControl w:val="0"/>
        <w:numPr>
          <w:ilvl w:val="0"/>
          <w:numId w:val="14"/>
        </w:numPr>
        <w:tabs>
          <w:tab w:val="left" w:pos="567"/>
        </w:tabs>
        <w:autoSpaceDE w:val="0"/>
        <w:autoSpaceDN w:val="0"/>
        <w:adjustRightInd w:val="0"/>
        <w:spacing w:after="0" w:line="276" w:lineRule="auto"/>
        <w:ind w:left="426" w:hanging="426"/>
        <w:rPr>
          <w:rFonts w:asciiTheme="minorHAnsi" w:hAnsiTheme="minorHAnsi" w:cstheme="minorHAnsi"/>
          <w:bCs/>
          <w:sz w:val="22"/>
          <w:szCs w:val="22"/>
        </w:rPr>
      </w:pPr>
      <w:r w:rsidRPr="00F52EEF">
        <w:rPr>
          <w:rFonts w:asciiTheme="minorHAnsi" w:hAnsiTheme="minorHAnsi" w:cstheme="minorHAnsi"/>
          <w:bCs/>
          <w:sz w:val="22"/>
          <w:szCs w:val="22"/>
        </w:rPr>
        <w:t>Š</w:t>
      </w:r>
      <w:r w:rsidR="001A5F2D">
        <w:rPr>
          <w:rFonts w:asciiTheme="minorHAnsi" w:hAnsiTheme="minorHAnsi" w:cstheme="minorHAnsi"/>
          <w:bCs/>
          <w:sz w:val="22"/>
          <w:szCs w:val="22"/>
        </w:rPr>
        <w:t>ramová</w:t>
      </w:r>
      <w:r w:rsidRPr="00F52EEF">
        <w:rPr>
          <w:rFonts w:asciiTheme="minorHAnsi" w:hAnsiTheme="minorHAnsi" w:cstheme="minorHAnsi"/>
          <w:bCs/>
          <w:sz w:val="22"/>
          <w:szCs w:val="22"/>
        </w:rPr>
        <w:t>, B</w:t>
      </w:r>
      <w:r w:rsidRPr="00F52EEF">
        <w:rPr>
          <w:rFonts w:asciiTheme="minorHAnsi" w:hAnsiTheme="minorHAnsi" w:cstheme="minorHAnsi"/>
          <w:sz w:val="22"/>
          <w:szCs w:val="22"/>
        </w:rPr>
        <w:t>.</w:t>
      </w:r>
      <w:r w:rsidR="001A5F2D">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Osobnosť a sociálno-psychologické kompetencie učiteľov</w:t>
      </w:r>
      <w:r w:rsidRPr="00F52EEF">
        <w:rPr>
          <w:rFonts w:asciiTheme="minorHAnsi" w:hAnsiTheme="minorHAnsi" w:cstheme="minorHAnsi"/>
          <w:sz w:val="22"/>
          <w:szCs w:val="22"/>
        </w:rPr>
        <w:t>. Vydavatelství Univerzity Komenského Bratislava. </w:t>
      </w:r>
    </w:p>
    <w:p w14:paraId="2D01DDC4" w14:textId="0CC72976" w:rsidR="00F52EEF" w:rsidRPr="00F52EEF" w:rsidRDefault="00F52EEF" w:rsidP="004A7921">
      <w:pPr>
        <w:pStyle w:val="Odstavecseseznamem"/>
        <w:widowControl w:val="0"/>
        <w:numPr>
          <w:ilvl w:val="0"/>
          <w:numId w:val="14"/>
        </w:numPr>
        <w:tabs>
          <w:tab w:val="left" w:pos="567"/>
        </w:tabs>
        <w:autoSpaceDE w:val="0"/>
        <w:autoSpaceDN w:val="0"/>
        <w:adjustRightInd w:val="0"/>
        <w:spacing w:after="240" w:line="276" w:lineRule="auto"/>
        <w:ind w:left="425" w:hanging="425"/>
        <w:rPr>
          <w:rFonts w:asciiTheme="minorHAnsi" w:hAnsiTheme="minorHAnsi" w:cstheme="minorHAnsi"/>
          <w:bCs/>
          <w:sz w:val="22"/>
          <w:szCs w:val="22"/>
        </w:rPr>
      </w:pPr>
      <w:r w:rsidRPr="00F52EEF">
        <w:rPr>
          <w:rFonts w:asciiTheme="minorHAnsi" w:hAnsiTheme="minorHAnsi" w:cstheme="minorHAnsi"/>
          <w:bCs/>
          <w:sz w:val="22"/>
          <w:szCs w:val="22"/>
        </w:rPr>
        <w:t>V</w:t>
      </w:r>
      <w:r w:rsidR="001A5F2D">
        <w:rPr>
          <w:rFonts w:asciiTheme="minorHAnsi" w:hAnsiTheme="minorHAnsi" w:cstheme="minorHAnsi"/>
          <w:bCs/>
          <w:sz w:val="22"/>
          <w:szCs w:val="22"/>
        </w:rPr>
        <w:t>ysekalová</w:t>
      </w:r>
      <w:r w:rsidRPr="00F52EEF">
        <w:rPr>
          <w:rFonts w:asciiTheme="minorHAnsi" w:hAnsiTheme="minorHAnsi" w:cstheme="minorHAnsi"/>
          <w:bCs/>
          <w:sz w:val="22"/>
          <w:szCs w:val="22"/>
        </w:rPr>
        <w:t>, J.</w:t>
      </w:r>
      <w:r w:rsidR="001A5F2D">
        <w:rPr>
          <w:rFonts w:asciiTheme="minorHAnsi" w:hAnsiTheme="minorHAnsi" w:cstheme="minorHAnsi"/>
          <w:bCs/>
          <w:sz w:val="22"/>
          <w:szCs w:val="22"/>
        </w:rPr>
        <w:t xml:space="preserve"> (2015). </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Jak být přesvědčivý a neztratit se v davu.</w:t>
      </w:r>
      <w:r w:rsidRPr="00F52EEF">
        <w:rPr>
          <w:rFonts w:asciiTheme="minorHAnsi" w:hAnsiTheme="minorHAnsi" w:cstheme="minorHAnsi"/>
          <w:bCs/>
          <w:sz w:val="22"/>
          <w:szCs w:val="22"/>
        </w:rPr>
        <w:t xml:space="preserve"> Praha: Grada.</w:t>
      </w:r>
    </w:p>
    <w:p w14:paraId="3BA581BE" w14:textId="6F0483BD" w:rsidR="00F52EEF" w:rsidRPr="00F52EEF" w:rsidRDefault="00F52EEF" w:rsidP="00935F76">
      <w:pPr>
        <w:pStyle w:val="Zkladntext"/>
        <w:tabs>
          <w:tab w:val="left" w:pos="567"/>
        </w:tabs>
        <w:spacing w:after="120" w:line="276" w:lineRule="auto"/>
        <w:rPr>
          <w:rFonts w:asciiTheme="minorHAnsi" w:hAnsiTheme="minorHAnsi" w:cstheme="minorHAnsi"/>
          <w:b/>
          <w:sz w:val="22"/>
          <w:szCs w:val="22"/>
        </w:rPr>
      </w:pPr>
      <w:r w:rsidRPr="00F52EEF">
        <w:rPr>
          <w:rFonts w:asciiTheme="minorHAnsi" w:hAnsiTheme="minorHAnsi" w:cstheme="minorHAnsi"/>
          <w:b/>
          <w:sz w:val="22"/>
          <w:szCs w:val="22"/>
        </w:rPr>
        <w:t>Mezi další výstupy hodnocené v RIV patří příspěvky uvedené ve Web of Science – viz výběr nejvýznamnějších pro obor Marketingov</w:t>
      </w:r>
      <w:ins w:id="6390" w:author="Radim Bačuvčík" w:date="2020-02-06T14:15:00Z">
        <w:r w:rsidR="00204727">
          <w:rPr>
            <w:rFonts w:asciiTheme="minorHAnsi" w:hAnsiTheme="minorHAnsi" w:cstheme="minorHAnsi"/>
            <w:b/>
            <w:sz w:val="22"/>
            <w:szCs w:val="22"/>
          </w:rPr>
          <w:t>á</w:t>
        </w:r>
      </w:ins>
      <w:del w:id="6391" w:author="Radim Bačuvčík" w:date="2020-02-06T14:15:00Z">
        <w:r w:rsidRPr="00F52EEF" w:rsidDel="00204727">
          <w:rPr>
            <w:rFonts w:asciiTheme="minorHAnsi" w:hAnsiTheme="minorHAnsi" w:cstheme="minorHAnsi"/>
            <w:b/>
            <w:sz w:val="22"/>
            <w:szCs w:val="22"/>
          </w:rPr>
          <w:delText>é</w:delText>
        </w:r>
      </w:del>
      <w:r w:rsidRPr="00F52EEF">
        <w:rPr>
          <w:rFonts w:asciiTheme="minorHAnsi" w:hAnsiTheme="minorHAnsi" w:cstheme="minorHAnsi"/>
          <w:b/>
          <w:sz w:val="22"/>
          <w:szCs w:val="22"/>
        </w:rPr>
        <w:t xml:space="preserve"> komunikace:</w:t>
      </w:r>
    </w:p>
    <w:p w14:paraId="576F322F" w14:textId="2F6F9555" w:rsidR="00F52EEF" w:rsidRPr="00F52EEF" w:rsidRDefault="00DD164A"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rPr>
        <w:t>Göttlichová, M.</w:t>
      </w:r>
      <w:r w:rsidR="00F52EEF" w:rsidRPr="00F52EEF">
        <w:rPr>
          <w:rFonts w:asciiTheme="minorHAnsi" w:hAnsiTheme="minorHAnsi" w:cstheme="minorHAnsi"/>
          <w:sz w:val="22"/>
          <w:szCs w:val="22"/>
        </w:rPr>
        <w:t>,</w:t>
      </w:r>
      <w:r>
        <w:rPr>
          <w:rFonts w:asciiTheme="minorHAnsi" w:hAnsiTheme="minorHAnsi" w:cstheme="minorHAnsi"/>
          <w:sz w:val="22"/>
          <w:szCs w:val="22"/>
        </w:rPr>
        <w:t xml:space="preserve"> </w:t>
      </w:r>
      <w:r w:rsidRPr="00F52EEF">
        <w:rPr>
          <w:rFonts w:asciiTheme="minorHAnsi" w:hAnsiTheme="minorHAnsi" w:cstheme="minorHAnsi"/>
          <w:sz w:val="22"/>
          <w:szCs w:val="22"/>
          <w:shd w:val="clear" w:color="auto" w:fill="FFFFFF"/>
        </w:rPr>
        <w:t>&amp;</w:t>
      </w:r>
      <w:r w:rsidR="00F52EEF" w:rsidRPr="00F52EEF">
        <w:rPr>
          <w:rFonts w:asciiTheme="minorHAnsi" w:hAnsiTheme="minorHAnsi" w:cstheme="minorHAnsi"/>
          <w:sz w:val="22"/>
          <w:szCs w:val="22"/>
        </w:rPr>
        <w:t xml:space="preserve"> K</w:t>
      </w:r>
      <w:r>
        <w:rPr>
          <w:rFonts w:asciiTheme="minorHAnsi" w:hAnsiTheme="minorHAnsi" w:cstheme="minorHAnsi"/>
          <w:sz w:val="22"/>
          <w:szCs w:val="22"/>
        </w:rPr>
        <w:t>oudelová</w:t>
      </w:r>
      <w:r w:rsidR="00F52EEF" w:rsidRPr="00F52EEF">
        <w:rPr>
          <w:rFonts w:asciiTheme="minorHAnsi" w:hAnsiTheme="minorHAnsi" w:cstheme="minorHAnsi"/>
          <w:sz w:val="22"/>
          <w:szCs w:val="22"/>
        </w:rPr>
        <w:t xml:space="preserve">, P. </w:t>
      </w:r>
      <w:r>
        <w:rPr>
          <w:rFonts w:asciiTheme="minorHAnsi" w:hAnsiTheme="minorHAnsi" w:cstheme="minorHAnsi"/>
          <w:sz w:val="22"/>
          <w:szCs w:val="22"/>
        </w:rPr>
        <w:t xml:space="preserve">(2016). </w:t>
      </w:r>
      <w:r w:rsidR="00F52EEF" w:rsidRPr="00F52EEF">
        <w:rPr>
          <w:rFonts w:asciiTheme="minorHAnsi" w:hAnsiTheme="minorHAnsi" w:cstheme="minorHAnsi"/>
          <w:sz w:val="22"/>
          <w:szCs w:val="22"/>
        </w:rPr>
        <w:t xml:space="preserve">Social Innovation as an Appropriate Tool for Social Innovation. </w:t>
      </w:r>
      <w:r w:rsidR="00F52EEF" w:rsidRPr="00F52EEF">
        <w:rPr>
          <w:rFonts w:asciiTheme="minorHAnsi" w:hAnsiTheme="minorHAnsi" w:cstheme="minorHAnsi"/>
          <w:i/>
          <w:iCs/>
          <w:sz w:val="22"/>
          <w:szCs w:val="22"/>
        </w:rPr>
        <w:t>Aktualne problémy socialnej sfery 2015</w:t>
      </w:r>
      <w:r w:rsidR="00F52EEF" w:rsidRPr="00F52EEF">
        <w:rPr>
          <w:rFonts w:asciiTheme="minorHAnsi" w:hAnsiTheme="minorHAnsi" w:cstheme="minorHAnsi"/>
          <w:sz w:val="22"/>
          <w:szCs w:val="22"/>
        </w:rPr>
        <w:t>. Bratislava: Ekonom</w:t>
      </w:r>
      <w:r>
        <w:rPr>
          <w:rFonts w:asciiTheme="minorHAnsi" w:hAnsiTheme="minorHAnsi" w:cstheme="minorHAnsi"/>
          <w:sz w:val="22"/>
          <w:szCs w:val="22"/>
        </w:rPr>
        <w:t>.</w:t>
      </w:r>
    </w:p>
    <w:p w14:paraId="5FE51EF2" w14:textId="04A5E6AE" w:rsidR="00F52EEF" w:rsidRPr="00F52EEF" w:rsidRDefault="00DD164A"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rPr>
        <w:t>Göttlichová, M.</w:t>
      </w:r>
      <w:r w:rsidRPr="00F52EEF">
        <w:rPr>
          <w:rFonts w:asciiTheme="minorHAnsi" w:hAnsiTheme="minorHAnsi" w:cstheme="minorHAnsi"/>
          <w:sz w:val="22"/>
          <w:szCs w:val="22"/>
        </w:rPr>
        <w:t>,</w:t>
      </w:r>
      <w:r>
        <w:rPr>
          <w:rFonts w:asciiTheme="minorHAnsi" w:hAnsiTheme="minorHAnsi" w:cstheme="minorHAnsi"/>
          <w:sz w:val="22"/>
          <w:szCs w:val="22"/>
        </w:rPr>
        <w:t xml:space="preserve"> </w:t>
      </w:r>
      <w:r w:rsidRPr="00F52EEF">
        <w:rPr>
          <w:rFonts w:asciiTheme="minorHAnsi" w:hAnsiTheme="minorHAnsi" w:cstheme="minorHAnsi"/>
          <w:sz w:val="22"/>
          <w:szCs w:val="22"/>
          <w:shd w:val="clear" w:color="auto" w:fill="FFFFFF"/>
        </w:rPr>
        <w:t>&amp;</w:t>
      </w:r>
      <w:r w:rsidRPr="00F52EEF">
        <w:rPr>
          <w:rFonts w:asciiTheme="minorHAnsi" w:hAnsiTheme="minorHAnsi" w:cstheme="minorHAnsi"/>
          <w:sz w:val="22"/>
          <w:szCs w:val="22"/>
        </w:rPr>
        <w:t xml:space="preserve"> </w:t>
      </w:r>
      <w:r w:rsidR="00F52EEF" w:rsidRPr="00F52EEF">
        <w:rPr>
          <w:rFonts w:asciiTheme="minorHAnsi" w:hAnsiTheme="minorHAnsi" w:cstheme="minorHAnsi"/>
          <w:sz w:val="22"/>
          <w:szCs w:val="22"/>
        </w:rPr>
        <w:t>S</w:t>
      </w:r>
      <w:r>
        <w:rPr>
          <w:rFonts w:asciiTheme="minorHAnsi" w:hAnsiTheme="minorHAnsi" w:cstheme="minorHAnsi"/>
          <w:sz w:val="22"/>
          <w:szCs w:val="22"/>
        </w:rPr>
        <w:t>oukalová</w:t>
      </w:r>
      <w:r w:rsidR="00F52EEF" w:rsidRPr="00F52EEF">
        <w:rPr>
          <w:rFonts w:asciiTheme="minorHAnsi" w:hAnsiTheme="minorHAnsi" w:cstheme="minorHAnsi"/>
          <w:sz w:val="22"/>
          <w:szCs w:val="22"/>
        </w:rPr>
        <w:t xml:space="preserve">, </w:t>
      </w:r>
      <w:r>
        <w:rPr>
          <w:rFonts w:asciiTheme="minorHAnsi" w:hAnsiTheme="minorHAnsi" w:cstheme="minorHAnsi"/>
          <w:sz w:val="22"/>
          <w:szCs w:val="22"/>
        </w:rPr>
        <w:t>R</w:t>
      </w:r>
      <w:r w:rsidR="00F52EEF" w:rsidRPr="00F52EEF">
        <w:rPr>
          <w:rFonts w:asciiTheme="minorHAnsi" w:hAnsiTheme="minorHAnsi" w:cstheme="minorHAnsi"/>
          <w:sz w:val="22"/>
          <w:szCs w:val="22"/>
        </w:rPr>
        <w:t>.</w:t>
      </w:r>
      <w:r>
        <w:rPr>
          <w:rFonts w:asciiTheme="minorHAnsi" w:hAnsiTheme="minorHAnsi" w:cstheme="minorHAnsi"/>
          <w:sz w:val="22"/>
          <w:szCs w:val="22"/>
        </w:rPr>
        <w:t xml:space="preserve"> (2016).</w:t>
      </w:r>
      <w:r w:rsidR="00F52EEF" w:rsidRPr="00F52EEF">
        <w:rPr>
          <w:rFonts w:asciiTheme="minorHAnsi" w:hAnsiTheme="minorHAnsi" w:cstheme="minorHAnsi"/>
          <w:sz w:val="22"/>
          <w:szCs w:val="22"/>
        </w:rPr>
        <w:t xml:space="preserve"> The impact of effective process of higher education on the quality of human resources in the Czech Republic. In </w:t>
      </w:r>
      <w:r w:rsidR="00F52EEF" w:rsidRPr="00F52EEF">
        <w:rPr>
          <w:rFonts w:asciiTheme="minorHAnsi" w:hAnsiTheme="minorHAnsi" w:cstheme="minorHAnsi"/>
          <w:i/>
          <w:iCs/>
          <w:sz w:val="22"/>
          <w:szCs w:val="22"/>
        </w:rPr>
        <w:t>Proceedings Paper</w:t>
      </w:r>
      <w:r w:rsidR="00F52EEF" w:rsidRPr="00F52EEF">
        <w:rPr>
          <w:rFonts w:asciiTheme="minorHAnsi" w:hAnsiTheme="minorHAnsi" w:cstheme="minorHAnsi"/>
          <w:sz w:val="22"/>
          <w:szCs w:val="22"/>
        </w:rPr>
        <w:t xml:space="preserve">. 1000 AE </w:t>
      </w:r>
      <w:r>
        <w:rPr>
          <w:rFonts w:asciiTheme="minorHAnsi" w:hAnsiTheme="minorHAnsi" w:cstheme="minorHAnsi"/>
          <w:sz w:val="22"/>
          <w:szCs w:val="22"/>
        </w:rPr>
        <w:t>Amsterdam</w:t>
      </w:r>
      <w:r w:rsidR="00F52EEF" w:rsidRPr="00F52EEF">
        <w:rPr>
          <w:rFonts w:asciiTheme="minorHAnsi" w:hAnsiTheme="minorHAnsi" w:cstheme="minorHAnsi"/>
          <w:sz w:val="22"/>
          <w:szCs w:val="22"/>
        </w:rPr>
        <w:t xml:space="preserve">, 2015: </w:t>
      </w:r>
      <w:r>
        <w:rPr>
          <w:rFonts w:asciiTheme="minorHAnsi" w:hAnsiTheme="minorHAnsi" w:cstheme="minorHAnsi"/>
          <w:sz w:val="22"/>
          <w:szCs w:val="22"/>
        </w:rPr>
        <w:t>Elsevier Science</w:t>
      </w:r>
      <w:r w:rsidR="00F52EEF" w:rsidRPr="00F52EEF">
        <w:rPr>
          <w:rFonts w:asciiTheme="minorHAnsi" w:hAnsiTheme="minorHAnsi" w:cstheme="minorHAnsi"/>
          <w:sz w:val="22"/>
          <w:szCs w:val="22"/>
        </w:rPr>
        <w:t xml:space="preserve"> BV, </w:t>
      </w:r>
      <w:r>
        <w:rPr>
          <w:rFonts w:asciiTheme="minorHAnsi" w:hAnsiTheme="minorHAnsi" w:cstheme="minorHAnsi"/>
          <w:sz w:val="22"/>
          <w:szCs w:val="22"/>
        </w:rPr>
        <w:t>(pp</w:t>
      </w:r>
      <w:r w:rsidR="00F52EEF" w:rsidRPr="00F52EEF">
        <w:rPr>
          <w:rFonts w:asciiTheme="minorHAnsi" w:hAnsiTheme="minorHAnsi" w:cstheme="minorHAnsi"/>
          <w:sz w:val="22"/>
          <w:szCs w:val="22"/>
        </w:rPr>
        <w:t>. 3715-3723</w:t>
      </w:r>
      <w:r>
        <w:rPr>
          <w:rFonts w:asciiTheme="minorHAnsi" w:hAnsiTheme="minorHAnsi" w:cstheme="minorHAnsi"/>
          <w:sz w:val="22"/>
          <w:szCs w:val="22"/>
        </w:rPr>
        <w:t>)</w:t>
      </w:r>
      <w:r w:rsidR="00F52EEF" w:rsidRPr="00F52EEF">
        <w:rPr>
          <w:rFonts w:asciiTheme="minorHAnsi" w:hAnsiTheme="minorHAnsi" w:cstheme="minorHAnsi"/>
          <w:sz w:val="22"/>
          <w:szCs w:val="22"/>
        </w:rPr>
        <w:t>.</w:t>
      </w:r>
    </w:p>
    <w:p w14:paraId="6D91AC56" w14:textId="77777777" w:rsidR="00DD164A" w:rsidRDefault="00DD164A"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DD164A">
        <w:rPr>
          <w:rFonts w:asciiTheme="minorHAnsi" w:hAnsiTheme="minorHAnsi" w:cstheme="minorHAnsi"/>
          <w:sz w:val="22"/>
          <w:szCs w:val="22"/>
        </w:rPr>
        <w:t xml:space="preserve">Göttlichová, M. (2017). Changes in the Legal System of the Non-governmental Organizations in the Czech Republic and the Possibilities for Innovation of Communication Policy in the Non-profit Sector. </w:t>
      </w:r>
      <w:r w:rsidRPr="00DD164A">
        <w:rPr>
          <w:rFonts w:asciiTheme="minorHAnsi" w:hAnsiTheme="minorHAnsi" w:cstheme="minorHAnsi"/>
          <w:i/>
          <w:sz w:val="22"/>
          <w:szCs w:val="22"/>
        </w:rPr>
        <w:t>Strategic Innovative Marketing.</w:t>
      </w:r>
      <w:r w:rsidRPr="00DD164A">
        <w:rPr>
          <w:rFonts w:asciiTheme="minorHAnsi" w:hAnsiTheme="minorHAnsi" w:cstheme="minorHAnsi"/>
          <w:sz w:val="22"/>
          <w:szCs w:val="22"/>
        </w:rPr>
        <w:t xml:space="preserve"> Springer International Publishing AG, (pp. 323-329). doi:org/10.1007/978-3-319-33865-1_41. P. 764.</w:t>
      </w:r>
    </w:p>
    <w:p w14:paraId="1E228934" w14:textId="2D8366B0" w:rsidR="00F52EEF" w:rsidRPr="00F52EEF" w:rsidRDefault="00DD164A"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rPr>
        <w:t>Göttlichová, M.</w:t>
      </w:r>
      <w:r w:rsidRPr="00F52EEF">
        <w:rPr>
          <w:rFonts w:asciiTheme="minorHAnsi" w:hAnsiTheme="minorHAnsi" w:cstheme="minorHAnsi"/>
          <w:sz w:val="22"/>
          <w:szCs w:val="22"/>
        </w:rPr>
        <w:t>,</w:t>
      </w:r>
      <w:r>
        <w:rPr>
          <w:rFonts w:asciiTheme="minorHAnsi" w:hAnsiTheme="minorHAnsi" w:cstheme="minorHAnsi"/>
          <w:sz w:val="22"/>
          <w:szCs w:val="22"/>
        </w:rPr>
        <w:t xml:space="preserve"> </w:t>
      </w:r>
      <w:r w:rsidRPr="00F52EEF">
        <w:rPr>
          <w:rFonts w:asciiTheme="minorHAnsi" w:hAnsiTheme="minorHAnsi" w:cstheme="minorHAnsi"/>
          <w:sz w:val="22"/>
          <w:szCs w:val="22"/>
          <w:shd w:val="clear" w:color="auto" w:fill="FFFFFF"/>
        </w:rPr>
        <w:t>&amp;</w:t>
      </w:r>
      <w:r w:rsidRPr="00F52EEF">
        <w:rPr>
          <w:rFonts w:asciiTheme="minorHAnsi" w:hAnsiTheme="minorHAnsi" w:cstheme="minorHAnsi"/>
          <w:sz w:val="22"/>
          <w:szCs w:val="22"/>
        </w:rPr>
        <w:t xml:space="preserve"> S</w:t>
      </w:r>
      <w:r>
        <w:rPr>
          <w:rFonts w:asciiTheme="minorHAnsi" w:hAnsiTheme="minorHAnsi" w:cstheme="minorHAnsi"/>
          <w:sz w:val="22"/>
          <w:szCs w:val="22"/>
        </w:rPr>
        <w:t>oukalová</w:t>
      </w:r>
      <w:r w:rsidRPr="00F52EEF">
        <w:rPr>
          <w:rFonts w:asciiTheme="minorHAnsi" w:hAnsiTheme="minorHAnsi" w:cstheme="minorHAnsi"/>
          <w:sz w:val="22"/>
          <w:szCs w:val="22"/>
        </w:rPr>
        <w:t xml:space="preserve">, </w:t>
      </w:r>
      <w:r>
        <w:rPr>
          <w:rFonts w:asciiTheme="minorHAnsi" w:hAnsiTheme="minorHAnsi" w:cstheme="minorHAnsi"/>
          <w:sz w:val="22"/>
          <w:szCs w:val="22"/>
        </w:rPr>
        <w:t>R</w:t>
      </w:r>
      <w:r w:rsidRPr="00F52EEF">
        <w:rPr>
          <w:rFonts w:asciiTheme="minorHAnsi" w:hAnsiTheme="minorHAnsi" w:cstheme="minorHAnsi"/>
          <w:sz w:val="22"/>
          <w:szCs w:val="22"/>
        </w:rPr>
        <w:t>.</w:t>
      </w:r>
      <w:r>
        <w:rPr>
          <w:rFonts w:asciiTheme="minorHAnsi" w:hAnsiTheme="minorHAnsi" w:cstheme="minorHAnsi"/>
          <w:sz w:val="22"/>
          <w:szCs w:val="22"/>
        </w:rPr>
        <w:t xml:space="preserve"> (2016).</w:t>
      </w:r>
      <w:r w:rsidRPr="00F52EEF">
        <w:rPr>
          <w:rFonts w:asciiTheme="minorHAnsi" w:hAnsiTheme="minorHAnsi" w:cstheme="minorHAnsi"/>
          <w:sz w:val="22"/>
          <w:szCs w:val="22"/>
        </w:rPr>
        <w:t xml:space="preserve"> </w:t>
      </w:r>
      <w:r w:rsidR="00F52EEF" w:rsidRPr="00F52EEF">
        <w:rPr>
          <w:rFonts w:asciiTheme="minorHAnsi" w:hAnsiTheme="minorHAnsi" w:cstheme="minorHAnsi"/>
          <w:sz w:val="22"/>
          <w:szCs w:val="22"/>
        </w:rPr>
        <w:t xml:space="preserve">Opions for innovation of marketing approaches to the market i the non-profit sector. In Proceedings of the 3RD Internation Conference on Strategic Innovative Marketing </w:t>
      </w:r>
      <w:r w:rsidR="00F52EEF" w:rsidRPr="00F52EEF">
        <w:rPr>
          <w:rFonts w:asciiTheme="minorHAnsi" w:hAnsiTheme="minorHAnsi" w:cstheme="minorHAnsi"/>
          <w:i/>
          <w:iCs/>
          <w:sz w:val="22"/>
          <w:szCs w:val="22"/>
        </w:rPr>
        <w:t>(IC-SIM 2014)</w:t>
      </w:r>
      <w:r w:rsidR="00F52EEF" w:rsidRPr="00F52EEF">
        <w:rPr>
          <w:rFonts w:asciiTheme="minorHAnsi" w:hAnsiTheme="minorHAnsi" w:cstheme="minorHAnsi"/>
          <w:sz w:val="22"/>
          <w:szCs w:val="22"/>
        </w:rPr>
        <w:t>. Amsterdam: Elesevier Science BV,</w:t>
      </w:r>
      <w:r>
        <w:rPr>
          <w:rFonts w:asciiTheme="minorHAnsi" w:hAnsiTheme="minorHAnsi" w:cstheme="minorHAnsi"/>
          <w:sz w:val="22"/>
          <w:szCs w:val="22"/>
        </w:rPr>
        <w:t xml:space="preserve"> (pp</w:t>
      </w:r>
      <w:r w:rsidR="00F52EEF" w:rsidRPr="00F52EEF">
        <w:rPr>
          <w:rFonts w:asciiTheme="minorHAnsi" w:hAnsiTheme="minorHAnsi" w:cstheme="minorHAnsi"/>
          <w:sz w:val="22"/>
          <w:szCs w:val="22"/>
        </w:rPr>
        <w:t>. 334-341</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2DF661A4" w14:textId="79441D90" w:rsidR="00F52EEF" w:rsidRPr="00F52EEF" w:rsidRDefault="00DD164A"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lang w:val="de-CH"/>
        </w:rPr>
        <w:t>Horňák, P. (201</w:t>
      </w:r>
      <w:r>
        <w:rPr>
          <w:rFonts w:asciiTheme="minorHAnsi" w:hAnsiTheme="minorHAnsi" w:cstheme="minorHAnsi"/>
          <w:lang w:val="de-CH"/>
        </w:rPr>
        <w:t>5</w:t>
      </w:r>
      <w:r w:rsidRPr="00F52EEF">
        <w:rPr>
          <w:rFonts w:asciiTheme="minorHAnsi" w:hAnsiTheme="minorHAnsi" w:cstheme="minorHAnsi"/>
          <w:lang w:val="de-CH"/>
        </w:rPr>
        <w:t>)</w:t>
      </w:r>
      <w:r w:rsidR="00F52EEF" w:rsidRPr="00F52EEF">
        <w:rPr>
          <w:rFonts w:asciiTheme="minorHAnsi" w:hAnsiTheme="minorHAnsi" w:cstheme="minorHAnsi"/>
          <w:sz w:val="22"/>
          <w:szCs w:val="22"/>
        </w:rPr>
        <w:t>. Humour</w:t>
      </w:r>
      <w:r>
        <w:rPr>
          <w:rFonts w:asciiTheme="minorHAnsi" w:hAnsiTheme="minorHAnsi" w:cstheme="minorHAnsi"/>
          <w:sz w:val="22"/>
          <w:szCs w:val="22"/>
        </w:rPr>
        <w:t xml:space="preserve"> - </w:t>
      </w:r>
      <w:r w:rsidR="00F52EEF" w:rsidRPr="00F52EEF">
        <w:rPr>
          <w:rFonts w:asciiTheme="minorHAnsi" w:hAnsiTheme="minorHAnsi" w:cstheme="minorHAnsi"/>
          <w:sz w:val="22"/>
          <w:szCs w:val="22"/>
        </w:rPr>
        <w:t xml:space="preserve">The Strongest Emotional Appeal in Advertising. In </w:t>
      </w:r>
      <w:r w:rsidR="00F52EEF" w:rsidRPr="00F52EEF">
        <w:rPr>
          <w:rFonts w:asciiTheme="minorHAnsi" w:hAnsiTheme="minorHAnsi" w:cstheme="minorHAnsi"/>
          <w:i/>
          <w:iCs/>
          <w:sz w:val="22"/>
          <w:szCs w:val="22"/>
        </w:rPr>
        <w:t>Springer Proceedings in Business and Economics</w:t>
      </w:r>
      <w:r w:rsidR="00F52EEF" w:rsidRPr="00F52EEF">
        <w:rPr>
          <w:rFonts w:asciiTheme="minorHAnsi" w:hAnsiTheme="minorHAnsi" w:cstheme="minorHAnsi"/>
          <w:sz w:val="22"/>
          <w:szCs w:val="22"/>
        </w:rPr>
        <w:t xml:space="preserve">. Cham: Springer International Publishing Switzerland, </w:t>
      </w:r>
      <w:r>
        <w:rPr>
          <w:rFonts w:asciiTheme="minorHAnsi" w:hAnsiTheme="minorHAnsi" w:cstheme="minorHAnsi"/>
          <w:sz w:val="22"/>
          <w:szCs w:val="22"/>
        </w:rPr>
        <w:t>(pp.</w:t>
      </w:r>
      <w:r w:rsidR="00F52EEF" w:rsidRPr="00F52EEF">
        <w:rPr>
          <w:rFonts w:asciiTheme="minorHAnsi" w:hAnsiTheme="minorHAnsi" w:cstheme="minorHAnsi"/>
          <w:sz w:val="22"/>
          <w:szCs w:val="22"/>
        </w:rPr>
        <w:t xml:space="preserve"> 259-264</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501E2995" w14:textId="28282141" w:rsidR="00DD164A" w:rsidRDefault="00DD164A"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DD164A">
        <w:rPr>
          <w:rFonts w:asciiTheme="minorHAnsi" w:hAnsiTheme="minorHAnsi" w:cstheme="minorHAnsi"/>
          <w:sz w:val="22"/>
          <w:szCs w:val="22"/>
        </w:rPr>
        <w:t xml:space="preserve">Jurášková, O., Juříková, M., &amp; Kocourek, J. (2016). Differences in the expected contribution of higher education in the millennials generation and the generation Z. </w:t>
      </w:r>
      <w:r w:rsidRPr="00F916DB">
        <w:rPr>
          <w:rFonts w:asciiTheme="minorHAnsi" w:hAnsiTheme="minorHAnsi" w:cstheme="minorHAnsi"/>
          <w:i/>
          <w:sz w:val="22"/>
          <w:szCs w:val="22"/>
        </w:rPr>
        <w:t xml:space="preserve">Proceedings of 9th </w:t>
      </w:r>
      <w:r w:rsidRPr="00F916DB">
        <w:rPr>
          <w:rFonts w:asciiTheme="minorHAnsi" w:hAnsiTheme="minorHAnsi" w:cstheme="minorHAnsi"/>
          <w:i/>
          <w:sz w:val="22"/>
          <w:szCs w:val="22"/>
        </w:rPr>
        <w:lastRenderedPageBreak/>
        <w:t>International Conference of Education, research and Innovation.</w:t>
      </w:r>
      <w:r w:rsidRPr="00DD164A">
        <w:rPr>
          <w:rFonts w:asciiTheme="minorHAnsi" w:hAnsiTheme="minorHAnsi" w:cstheme="minorHAnsi"/>
          <w:sz w:val="22"/>
          <w:szCs w:val="22"/>
        </w:rPr>
        <w:t xml:space="preserve"> Seville: ICERI, </w:t>
      </w:r>
      <w:r w:rsidR="00F916DB">
        <w:rPr>
          <w:rFonts w:asciiTheme="minorHAnsi" w:hAnsiTheme="minorHAnsi" w:cstheme="minorHAnsi"/>
          <w:sz w:val="22"/>
          <w:szCs w:val="22"/>
        </w:rPr>
        <w:t>(pp.</w:t>
      </w:r>
      <w:r w:rsidRPr="00DD164A">
        <w:rPr>
          <w:rFonts w:asciiTheme="minorHAnsi" w:hAnsiTheme="minorHAnsi" w:cstheme="minorHAnsi"/>
          <w:sz w:val="22"/>
          <w:szCs w:val="22"/>
        </w:rPr>
        <w:t>235-239</w:t>
      </w:r>
      <w:r w:rsidR="00F916DB">
        <w:rPr>
          <w:rFonts w:asciiTheme="minorHAnsi" w:hAnsiTheme="minorHAnsi" w:cstheme="minorHAnsi"/>
          <w:sz w:val="22"/>
          <w:szCs w:val="22"/>
        </w:rPr>
        <w:t>).</w:t>
      </w:r>
    </w:p>
    <w:p w14:paraId="5C2CF381" w14:textId="63723A14" w:rsidR="00F52EEF" w:rsidRPr="00F52EEF" w:rsidRDefault="00F916DB"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DD164A">
        <w:rPr>
          <w:rFonts w:asciiTheme="minorHAnsi" w:hAnsiTheme="minorHAnsi" w:cstheme="minorHAnsi"/>
          <w:sz w:val="22"/>
          <w:szCs w:val="22"/>
        </w:rPr>
        <w:t>Jurášková, O., Juříková, M., &amp; Kocourek, J. (201</w:t>
      </w:r>
      <w:r>
        <w:rPr>
          <w:rFonts w:asciiTheme="minorHAnsi" w:hAnsiTheme="minorHAnsi" w:cstheme="minorHAnsi"/>
          <w:sz w:val="22"/>
          <w:szCs w:val="22"/>
        </w:rPr>
        <w:t>7</w:t>
      </w:r>
      <w:r w:rsidRPr="00DD164A">
        <w:rPr>
          <w:rFonts w:asciiTheme="minorHAnsi" w:hAnsiTheme="minorHAnsi" w:cstheme="minorHAnsi"/>
          <w:sz w:val="22"/>
          <w:szCs w:val="22"/>
        </w:rPr>
        <w:t xml:space="preserve">). </w:t>
      </w:r>
      <w:r w:rsidR="00F52EEF" w:rsidRPr="00F52EEF">
        <w:rPr>
          <w:rFonts w:asciiTheme="minorHAnsi" w:hAnsiTheme="minorHAnsi" w:cstheme="minorHAnsi"/>
          <w:sz w:val="22"/>
          <w:szCs w:val="22"/>
        </w:rPr>
        <w:t xml:space="preserve">Model of Practical Participation of Students in Higher Education to Improve Graduate Preparedness. In </w:t>
      </w:r>
      <w:r w:rsidR="00F52EEF" w:rsidRPr="00F52EEF">
        <w:rPr>
          <w:rFonts w:asciiTheme="minorHAnsi" w:hAnsiTheme="minorHAnsi" w:cstheme="minorHAnsi"/>
          <w:i/>
          <w:iCs/>
          <w:sz w:val="22"/>
          <w:szCs w:val="22"/>
        </w:rPr>
        <w:t>ICERI2016: 9th International Conference of Education, Research and Innovation</w:t>
      </w:r>
      <w:r w:rsidR="00F52EEF" w:rsidRPr="00F52EEF">
        <w:rPr>
          <w:rFonts w:asciiTheme="minorHAnsi" w:hAnsiTheme="minorHAnsi" w:cstheme="minorHAnsi"/>
          <w:sz w:val="22"/>
          <w:szCs w:val="22"/>
        </w:rPr>
        <w:t xml:space="preserve">. Valencia: IATED - International Association for Technology, Education and Development, </w:t>
      </w:r>
      <w:r>
        <w:rPr>
          <w:rFonts w:asciiTheme="minorHAnsi" w:hAnsiTheme="minorHAnsi" w:cstheme="minorHAnsi"/>
          <w:sz w:val="22"/>
          <w:szCs w:val="22"/>
        </w:rPr>
        <w:t>(pp</w:t>
      </w:r>
      <w:r w:rsidR="00F52EEF" w:rsidRPr="00F52EEF">
        <w:rPr>
          <w:rFonts w:asciiTheme="minorHAnsi" w:hAnsiTheme="minorHAnsi" w:cstheme="minorHAnsi"/>
          <w:sz w:val="22"/>
          <w:szCs w:val="22"/>
        </w:rPr>
        <w:t>. 8745-8751</w:t>
      </w:r>
      <w:r>
        <w:rPr>
          <w:rFonts w:asciiTheme="minorHAnsi" w:hAnsiTheme="minorHAnsi" w:cstheme="minorHAnsi"/>
          <w:sz w:val="22"/>
          <w:szCs w:val="22"/>
        </w:rPr>
        <w:t>)</w:t>
      </w:r>
      <w:r w:rsidR="00F52EEF" w:rsidRPr="00F52EEF">
        <w:rPr>
          <w:rFonts w:asciiTheme="minorHAnsi" w:hAnsiTheme="minorHAnsi" w:cstheme="minorHAnsi"/>
          <w:sz w:val="22"/>
          <w:szCs w:val="22"/>
        </w:rPr>
        <w:t>.</w:t>
      </w:r>
    </w:p>
    <w:p w14:paraId="7C850E09" w14:textId="6C446891" w:rsidR="00F916DB" w:rsidRDefault="00F916DB"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916DB">
        <w:rPr>
          <w:rFonts w:asciiTheme="minorHAnsi" w:hAnsiTheme="minorHAnsi" w:cstheme="minorHAnsi"/>
          <w:sz w:val="22"/>
          <w:szCs w:val="22"/>
        </w:rPr>
        <w:t xml:space="preserve">Juříková, M., Jurášková, O., Koucourek, J., &amp; Kovářová, K., (2017). Significant Parameters in Brand Building of a University. Marketing Identity: Brands We Love, Pt 1. Slovak Acad Sci: Univerzita sv. Cyrila a Metoda v Trnave, 123-131. </w:t>
      </w:r>
    </w:p>
    <w:p w14:paraId="1C100184" w14:textId="25028210" w:rsidR="00F52EEF" w:rsidRPr="00F52EEF" w:rsidRDefault="00F916DB"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916DB">
        <w:rPr>
          <w:rFonts w:asciiTheme="minorHAnsi" w:hAnsiTheme="minorHAnsi" w:cstheme="minorHAnsi"/>
          <w:sz w:val="22"/>
          <w:szCs w:val="22"/>
        </w:rPr>
        <w:t>Juříková, M., Jurášková, O.,</w:t>
      </w:r>
      <w:r w:rsidR="00B40308">
        <w:rPr>
          <w:rFonts w:asciiTheme="minorHAnsi" w:hAnsiTheme="minorHAnsi" w:cstheme="minorHAnsi"/>
          <w:sz w:val="22"/>
          <w:szCs w:val="22"/>
        </w:rPr>
        <w:t xml:space="preserve"> </w:t>
      </w:r>
      <w:r w:rsidR="00B40308" w:rsidRPr="00DD164A">
        <w:rPr>
          <w:rFonts w:asciiTheme="minorHAnsi" w:hAnsiTheme="minorHAnsi" w:cstheme="minorHAnsi"/>
          <w:sz w:val="22"/>
          <w:szCs w:val="22"/>
        </w:rPr>
        <w:t>&amp;</w:t>
      </w:r>
      <w:r w:rsidRPr="00F916DB">
        <w:rPr>
          <w:rFonts w:asciiTheme="minorHAnsi" w:hAnsiTheme="minorHAnsi" w:cstheme="minorHAnsi"/>
          <w:sz w:val="22"/>
          <w:szCs w:val="22"/>
        </w:rPr>
        <w:t xml:space="preserve"> Koucourek, J.</w:t>
      </w:r>
      <w:r>
        <w:rPr>
          <w:rFonts w:asciiTheme="minorHAnsi" w:hAnsiTheme="minorHAnsi" w:cstheme="minorHAnsi"/>
          <w:sz w:val="22"/>
          <w:szCs w:val="22"/>
        </w:rPr>
        <w:t xml:space="preserve"> (2016). </w:t>
      </w:r>
      <w:r w:rsidR="00F52EEF" w:rsidRPr="00F52EEF">
        <w:rPr>
          <w:rFonts w:asciiTheme="minorHAnsi" w:hAnsiTheme="minorHAnsi" w:cstheme="minorHAnsi"/>
          <w:sz w:val="22"/>
          <w:szCs w:val="22"/>
        </w:rPr>
        <w:t xml:space="preserve">Student Projekcts as Part of the Teaching Innovations and Their Importance in the Context of University Competitiveness. In </w:t>
      </w:r>
      <w:r w:rsidR="00F52EEF" w:rsidRPr="00F52EEF">
        <w:rPr>
          <w:rFonts w:asciiTheme="minorHAnsi" w:hAnsiTheme="minorHAnsi" w:cstheme="minorHAnsi"/>
          <w:i/>
          <w:iCs/>
          <w:sz w:val="22"/>
          <w:szCs w:val="22"/>
        </w:rPr>
        <w:t>INTED2016 Proceedings</w:t>
      </w:r>
      <w:r w:rsidR="00F52EEF" w:rsidRPr="00F52EEF">
        <w:rPr>
          <w:rFonts w:asciiTheme="minorHAnsi" w:hAnsiTheme="minorHAnsi" w:cstheme="minorHAnsi"/>
          <w:sz w:val="22"/>
          <w:szCs w:val="22"/>
        </w:rPr>
        <w:t xml:space="preserve">. Valencia: IATED Academy, </w:t>
      </w:r>
      <w:r>
        <w:rPr>
          <w:rFonts w:asciiTheme="minorHAnsi" w:hAnsiTheme="minorHAnsi" w:cstheme="minorHAnsi"/>
          <w:sz w:val="22"/>
          <w:szCs w:val="22"/>
        </w:rPr>
        <w:t>(pp.</w:t>
      </w:r>
      <w:r w:rsidR="00F52EEF" w:rsidRPr="00F52EEF">
        <w:rPr>
          <w:rFonts w:asciiTheme="minorHAnsi" w:hAnsiTheme="minorHAnsi" w:cstheme="minorHAnsi"/>
          <w:sz w:val="22"/>
          <w:szCs w:val="22"/>
        </w:rPr>
        <w:t xml:space="preserve"> 803-809</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2D16F13B" w14:textId="655DDDC3" w:rsidR="00F52EEF" w:rsidRPr="00F52EEF" w:rsidRDefault="00F916DB"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DD164A">
        <w:rPr>
          <w:rFonts w:asciiTheme="minorHAnsi" w:hAnsiTheme="minorHAnsi" w:cstheme="minorHAnsi"/>
          <w:sz w:val="22"/>
          <w:szCs w:val="22"/>
        </w:rPr>
        <w:t>Kocourek, J.</w:t>
      </w:r>
      <w:r>
        <w:rPr>
          <w:rFonts w:asciiTheme="minorHAnsi" w:hAnsiTheme="minorHAnsi" w:cstheme="minorHAnsi"/>
          <w:sz w:val="22"/>
          <w:szCs w:val="22"/>
        </w:rPr>
        <w:t xml:space="preserve">, </w:t>
      </w:r>
      <w:r w:rsidRPr="00DD164A">
        <w:rPr>
          <w:rFonts w:asciiTheme="minorHAnsi" w:hAnsiTheme="minorHAnsi" w:cstheme="minorHAnsi"/>
          <w:sz w:val="22"/>
          <w:szCs w:val="22"/>
        </w:rPr>
        <w:t>Jurášková, O., &amp;</w:t>
      </w:r>
      <w:r>
        <w:rPr>
          <w:rFonts w:asciiTheme="minorHAnsi" w:hAnsiTheme="minorHAnsi" w:cstheme="minorHAnsi"/>
          <w:sz w:val="22"/>
          <w:szCs w:val="22"/>
        </w:rPr>
        <w:t xml:space="preserve"> </w:t>
      </w:r>
      <w:r w:rsidRPr="00DD164A">
        <w:rPr>
          <w:rFonts w:asciiTheme="minorHAnsi" w:hAnsiTheme="minorHAnsi" w:cstheme="minorHAnsi"/>
          <w:sz w:val="22"/>
          <w:szCs w:val="22"/>
        </w:rPr>
        <w:t>Juříková, M.</w:t>
      </w:r>
      <w:r>
        <w:rPr>
          <w:rFonts w:asciiTheme="minorHAnsi" w:hAnsiTheme="minorHAnsi" w:cstheme="minorHAnsi"/>
          <w:sz w:val="22"/>
          <w:szCs w:val="22"/>
        </w:rPr>
        <w:t xml:space="preserve"> </w:t>
      </w:r>
      <w:r w:rsidRPr="00DD164A">
        <w:rPr>
          <w:rFonts w:asciiTheme="minorHAnsi" w:hAnsiTheme="minorHAnsi" w:cstheme="minorHAnsi"/>
          <w:sz w:val="22"/>
          <w:szCs w:val="22"/>
        </w:rPr>
        <w:t>(201</w:t>
      </w:r>
      <w:r>
        <w:rPr>
          <w:rFonts w:asciiTheme="minorHAnsi" w:hAnsiTheme="minorHAnsi" w:cstheme="minorHAnsi"/>
          <w:sz w:val="22"/>
          <w:szCs w:val="22"/>
        </w:rPr>
        <w:t>6</w:t>
      </w:r>
      <w:r w:rsidRPr="00DD164A">
        <w:rPr>
          <w:rFonts w:asciiTheme="minorHAnsi" w:hAnsiTheme="minorHAnsi" w:cstheme="minorHAnsi"/>
          <w:sz w:val="22"/>
          <w:szCs w:val="22"/>
        </w:rPr>
        <w:t xml:space="preserve">). </w:t>
      </w:r>
      <w:r w:rsidR="00F52EEF" w:rsidRPr="00F52EEF">
        <w:rPr>
          <w:rFonts w:asciiTheme="minorHAnsi" w:hAnsiTheme="minorHAnsi" w:cstheme="minorHAnsi"/>
          <w:sz w:val="22"/>
          <w:szCs w:val="22"/>
        </w:rPr>
        <w:t xml:space="preserve">Image Analysis as a Tool of Competitiveness of Universities. In </w:t>
      </w:r>
      <w:r w:rsidR="00F52EEF" w:rsidRPr="00F52EEF">
        <w:rPr>
          <w:rFonts w:asciiTheme="minorHAnsi" w:hAnsiTheme="minorHAnsi" w:cstheme="minorHAnsi"/>
          <w:i/>
          <w:iCs/>
          <w:sz w:val="22"/>
          <w:szCs w:val="22"/>
        </w:rPr>
        <w:t>Proceedings of 10th International Technology, Education and Development Conference</w:t>
      </w:r>
      <w:r w:rsidR="00F52EEF" w:rsidRPr="00F52EEF">
        <w:rPr>
          <w:rFonts w:asciiTheme="minorHAnsi" w:hAnsiTheme="minorHAnsi" w:cstheme="minorHAnsi"/>
          <w:sz w:val="22"/>
          <w:szCs w:val="22"/>
        </w:rPr>
        <w:t xml:space="preserve">. Valencia: IATED - International Association for Technology, Education and Development, </w:t>
      </w:r>
      <w:r>
        <w:rPr>
          <w:rFonts w:asciiTheme="minorHAnsi" w:hAnsiTheme="minorHAnsi" w:cstheme="minorHAnsi"/>
          <w:sz w:val="22"/>
          <w:szCs w:val="22"/>
        </w:rPr>
        <w:t>(pp.</w:t>
      </w:r>
      <w:r w:rsidR="00F52EEF" w:rsidRPr="00F52EEF">
        <w:rPr>
          <w:rFonts w:asciiTheme="minorHAnsi" w:hAnsiTheme="minorHAnsi" w:cstheme="minorHAnsi"/>
          <w:sz w:val="22"/>
          <w:szCs w:val="22"/>
        </w:rPr>
        <w:t xml:space="preserve"> 795-802</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64313AD3" w14:textId="13927739" w:rsidR="00F52EEF" w:rsidRPr="00F52EEF" w:rsidRDefault="00F916DB"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132BED">
        <w:rPr>
          <w:rFonts w:asciiTheme="minorHAnsi" w:hAnsiTheme="minorHAnsi" w:cstheme="minorHAnsi"/>
          <w:sz w:val="22"/>
          <w:szCs w:val="22"/>
          <w:lang w:val="en-US"/>
        </w:rPr>
        <w:t>Ližbetinová, L., Weberová, D</w:t>
      </w:r>
      <w:r>
        <w:rPr>
          <w:rFonts w:asciiTheme="minorHAnsi" w:hAnsiTheme="minorHAnsi" w:cstheme="minorHAnsi"/>
          <w:sz w:val="22"/>
          <w:szCs w:val="22"/>
          <w:lang w:val="en-US"/>
        </w:rPr>
        <w:t xml:space="preserve">., </w:t>
      </w:r>
      <w:r w:rsidR="00B40308" w:rsidRPr="00DD164A">
        <w:rPr>
          <w:rFonts w:asciiTheme="minorHAnsi" w:hAnsiTheme="minorHAnsi" w:cstheme="minorHAnsi"/>
          <w:sz w:val="22"/>
          <w:szCs w:val="22"/>
        </w:rPr>
        <w:t>&amp;</w:t>
      </w:r>
      <w:r w:rsidR="00B40308">
        <w:rPr>
          <w:rFonts w:asciiTheme="minorHAnsi" w:hAnsiTheme="minorHAnsi" w:cstheme="minorHAnsi"/>
          <w:sz w:val="22"/>
          <w:szCs w:val="22"/>
        </w:rPr>
        <w:t xml:space="preserve"> </w:t>
      </w:r>
      <w:r w:rsidRPr="00132BED">
        <w:rPr>
          <w:rFonts w:asciiTheme="minorHAnsi" w:hAnsiTheme="minorHAnsi" w:cstheme="minorHAnsi"/>
          <w:sz w:val="22"/>
          <w:szCs w:val="22"/>
          <w:lang w:val="en-US"/>
        </w:rPr>
        <w:t>Štarchoň, P.</w:t>
      </w:r>
      <w:r>
        <w:rPr>
          <w:rFonts w:asciiTheme="minorHAnsi" w:hAnsiTheme="minorHAnsi" w:cstheme="minorHAnsi"/>
          <w:sz w:val="22"/>
          <w:szCs w:val="22"/>
          <w:lang w:val="en-US"/>
        </w:rPr>
        <w:t xml:space="preserve"> </w:t>
      </w:r>
      <w:r w:rsidR="00B40308">
        <w:rPr>
          <w:rFonts w:asciiTheme="minorHAnsi" w:hAnsiTheme="minorHAnsi" w:cstheme="minorHAnsi"/>
          <w:sz w:val="22"/>
          <w:szCs w:val="22"/>
          <w:lang w:val="en-US"/>
        </w:rPr>
        <w:t>(2016)</w:t>
      </w:r>
      <w:r w:rsidRPr="00132BED">
        <w:rPr>
          <w:rFonts w:asciiTheme="minorHAnsi" w:hAnsiTheme="minorHAnsi" w:cstheme="minorHAnsi"/>
          <w:sz w:val="22"/>
          <w:szCs w:val="22"/>
          <w:lang w:val="en-US"/>
        </w:rPr>
        <w:t>.</w:t>
      </w:r>
      <w:r w:rsidR="00B40308">
        <w:rPr>
          <w:rFonts w:asciiTheme="minorHAnsi" w:hAnsiTheme="minorHAnsi" w:cstheme="minorHAnsi"/>
          <w:sz w:val="22"/>
          <w:szCs w:val="22"/>
          <w:lang w:val="en-US"/>
        </w:rPr>
        <w:t xml:space="preserve"> </w:t>
      </w:r>
      <w:r w:rsidR="00F52EEF" w:rsidRPr="00F52EEF">
        <w:rPr>
          <w:rFonts w:asciiTheme="minorHAnsi" w:hAnsiTheme="minorHAnsi" w:cstheme="minorHAnsi"/>
          <w:sz w:val="22"/>
          <w:szCs w:val="22"/>
        </w:rPr>
        <w:t xml:space="preserve">The Importance and Influence of Country-of-Origin on Consumer Brand Perception. In </w:t>
      </w:r>
      <w:r w:rsidR="00F52EEF" w:rsidRPr="00F52EEF">
        <w:rPr>
          <w:rFonts w:asciiTheme="minorHAnsi" w:hAnsiTheme="minorHAnsi" w:cstheme="minorHAnsi"/>
          <w:i/>
          <w:iCs/>
          <w:sz w:val="22"/>
          <w:szCs w:val="22"/>
        </w:rPr>
        <w:t>Proceedings of the 28th International Business Information Management Association Conference</w:t>
      </w:r>
      <w:r w:rsidR="00F52EEF" w:rsidRPr="00F52EEF">
        <w:rPr>
          <w:rFonts w:asciiTheme="minorHAnsi" w:hAnsiTheme="minorHAnsi" w:cstheme="minorHAnsi"/>
          <w:sz w:val="22"/>
          <w:szCs w:val="22"/>
        </w:rPr>
        <w:t xml:space="preserve">. Norristown, PA: IBIMA, </w:t>
      </w:r>
      <w:r w:rsidR="00B40308">
        <w:rPr>
          <w:rFonts w:asciiTheme="minorHAnsi" w:hAnsiTheme="minorHAnsi" w:cstheme="minorHAnsi"/>
          <w:sz w:val="22"/>
          <w:szCs w:val="22"/>
        </w:rPr>
        <w:t>(pp.</w:t>
      </w:r>
      <w:r w:rsidR="00F52EEF" w:rsidRPr="00F52EEF">
        <w:rPr>
          <w:rFonts w:asciiTheme="minorHAnsi" w:hAnsiTheme="minorHAnsi" w:cstheme="minorHAnsi"/>
          <w:sz w:val="22"/>
          <w:szCs w:val="22"/>
        </w:rPr>
        <w:t xml:space="preserve"> 1710-1722</w:t>
      </w:r>
      <w:r w:rsidR="00B40308">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4FAA9B0D" w14:textId="7A369B22" w:rsidR="00F52EEF" w:rsidRPr="00F52EEF" w:rsidRDefault="00B40308"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132BED">
        <w:rPr>
          <w:rFonts w:asciiTheme="minorHAnsi" w:hAnsiTheme="minorHAnsi" w:cstheme="minorHAnsi"/>
          <w:sz w:val="22"/>
          <w:szCs w:val="22"/>
          <w:lang w:val="en-US"/>
        </w:rPr>
        <w:t xml:space="preserve">Ližbetinová, L., </w:t>
      </w:r>
      <w:r w:rsidRPr="00DD164A">
        <w:rPr>
          <w:rFonts w:asciiTheme="minorHAnsi" w:hAnsiTheme="minorHAnsi" w:cstheme="minorHAnsi"/>
          <w:sz w:val="22"/>
          <w:szCs w:val="22"/>
        </w:rPr>
        <w:t>&amp;</w:t>
      </w:r>
      <w:r>
        <w:rPr>
          <w:rFonts w:asciiTheme="minorHAnsi" w:hAnsiTheme="minorHAnsi" w:cstheme="minorHAnsi"/>
          <w:sz w:val="22"/>
          <w:szCs w:val="22"/>
        </w:rPr>
        <w:t xml:space="preserve"> </w:t>
      </w:r>
      <w:r w:rsidRPr="00132BED">
        <w:rPr>
          <w:rFonts w:asciiTheme="minorHAnsi" w:hAnsiTheme="minorHAnsi" w:cstheme="minorHAnsi"/>
          <w:sz w:val="22"/>
          <w:szCs w:val="22"/>
          <w:lang w:val="en-US"/>
        </w:rPr>
        <w:t>Weberová, D</w:t>
      </w:r>
      <w:r>
        <w:rPr>
          <w:rFonts w:asciiTheme="minorHAnsi" w:hAnsiTheme="minorHAnsi" w:cstheme="minorHAnsi"/>
          <w:sz w:val="22"/>
          <w:szCs w:val="22"/>
          <w:lang w:val="en-US"/>
        </w:rPr>
        <w:t>. (2016)</w:t>
      </w:r>
      <w:r w:rsidR="00F52EEF" w:rsidRPr="00F52EEF">
        <w:rPr>
          <w:rFonts w:asciiTheme="minorHAnsi" w:hAnsiTheme="minorHAnsi" w:cstheme="minorHAnsi"/>
          <w:sz w:val="22"/>
          <w:szCs w:val="22"/>
        </w:rPr>
        <w:t xml:space="preserve">. Managing attitudes of consumers towards brands and quality. In </w:t>
      </w:r>
      <w:r w:rsidR="00F52EEF" w:rsidRPr="00F52EE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00F52EEF" w:rsidRPr="00F52EEF">
        <w:rPr>
          <w:rFonts w:asciiTheme="minorHAnsi" w:hAnsiTheme="minorHAnsi" w:cstheme="minorHAnsi"/>
          <w:sz w:val="22"/>
          <w:szCs w:val="22"/>
        </w:rPr>
        <w:t xml:space="preserve">. Norristown, U.S.A.: International Business Information Management Association (IBIMA), </w:t>
      </w:r>
      <w:r>
        <w:rPr>
          <w:rFonts w:asciiTheme="minorHAnsi" w:hAnsiTheme="minorHAnsi" w:cstheme="minorHAnsi"/>
          <w:sz w:val="22"/>
          <w:szCs w:val="22"/>
        </w:rPr>
        <w:t>(pp.</w:t>
      </w:r>
      <w:r w:rsidR="00F52EEF" w:rsidRPr="00F52EEF">
        <w:rPr>
          <w:rFonts w:asciiTheme="minorHAnsi" w:hAnsiTheme="minorHAnsi" w:cstheme="minorHAnsi"/>
          <w:sz w:val="22"/>
          <w:szCs w:val="22"/>
        </w:rPr>
        <w:t xml:space="preserve"> 2147-2156</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5F0B18DD" w14:textId="6B6A4CD3" w:rsidR="00F52EEF" w:rsidRPr="00F52EEF" w:rsidRDefault="00F52EEF"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sidR="00B40308">
        <w:rPr>
          <w:rFonts w:asciiTheme="minorHAnsi" w:hAnsiTheme="minorHAnsi" w:cstheme="minorHAnsi"/>
          <w:sz w:val="22"/>
          <w:szCs w:val="22"/>
        </w:rPr>
        <w:t>molková</w:t>
      </w:r>
      <w:r w:rsidRPr="00F52EEF">
        <w:rPr>
          <w:rFonts w:asciiTheme="minorHAnsi" w:hAnsiTheme="minorHAnsi" w:cstheme="minorHAnsi"/>
          <w:sz w:val="22"/>
          <w:szCs w:val="22"/>
        </w:rPr>
        <w:t>, E</w:t>
      </w:r>
      <w:r w:rsidR="00B40308">
        <w:rPr>
          <w:rFonts w:asciiTheme="minorHAnsi" w:hAnsiTheme="minorHAnsi" w:cstheme="minorHAnsi"/>
          <w:sz w:val="22"/>
          <w:szCs w:val="22"/>
        </w:rPr>
        <w:t>.</w:t>
      </w:r>
      <w:r w:rsidRPr="00F52EEF">
        <w:rPr>
          <w:rFonts w:asciiTheme="minorHAnsi" w:hAnsiTheme="minorHAnsi" w:cstheme="minorHAnsi"/>
          <w:sz w:val="22"/>
          <w:szCs w:val="22"/>
        </w:rPr>
        <w:t xml:space="preserve">, </w:t>
      </w:r>
      <w:r w:rsidR="00B40308" w:rsidRPr="00132BED">
        <w:rPr>
          <w:rFonts w:asciiTheme="minorHAnsi" w:hAnsiTheme="minorHAnsi" w:cstheme="minorHAnsi"/>
          <w:sz w:val="22"/>
          <w:szCs w:val="22"/>
          <w:lang w:val="en-US"/>
        </w:rPr>
        <w:t>Štarchoň, P.</w:t>
      </w:r>
      <w:r w:rsidR="00B40308">
        <w:rPr>
          <w:rFonts w:asciiTheme="minorHAnsi" w:hAnsiTheme="minorHAnsi" w:cstheme="minorHAnsi"/>
          <w:sz w:val="22"/>
          <w:szCs w:val="22"/>
          <w:lang w:val="en-US"/>
        </w:rPr>
        <w:t xml:space="preserve">, </w:t>
      </w:r>
      <w:r w:rsidR="00B40308" w:rsidRPr="00DD164A">
        <w:rPr>
          <w:rFonts w:asciiTheme="minorHAnsi" w:hAnsiTheme="minorHAnsi" w:cstheme="minorHAnsi"/>
          <w:sz w:val="22"/>
          <w:szCs w:val="22"/>
        </w:rPr>
        <w:t>&amp;</w:t>
      </w:r>
      <w:r w:rsidR="00B40308">
        <w:rPr>
          <w:rFonts w:asciiTheme="minorHAnsi" w:hAnsiTheme="minorHAnsi" w:cstheme="minorHAnsi"/>
          <w:sz w:val="22"/>
          <w:szCs w:val="22"/>
        </w:rPr>
        <w:t xml:space="preserve"> </w:t>
      </w:r>
      <w:r w:rsidR="00B40308" w:rsidRPr="00132BED">
        <w:rPr>
          <w:rFonts w:asciiTheme="minorHAnsi" w:hAnsiTheme="minorHAnsi" w:cstheme="minorHAnsi"/>
          <w:sz w:val="22"/>
          <w:szCs w:val="22"/>
          <w:lang w:val="en-US"/>
        </w:rPr>
        <w:t>Weberová, D</w:t>
      </w:r>
      <w:r w:rsidR="00B40308">
        <w:rPr>
          <w:rFonts w:asciiTheme="minorHAnsi" w:hAnsiTheme="minorHAnsi" w:cstheme="minorHAnsi"/>
          <w:sz w:val="22"/>
          <w:szCs w:val="22"/>
          <w:lang w:val="en-US"/>
        </w:rPr>
        <w:t>. (2016)</w:t>
      </w:r>
      <w:r w:rsidR="00B40308" w:rsidRPr="00132BED">
        <w:rPr>
          <w:rFonts w:asciiTheme="minorHAnsi" w:hAnsiTheme="minorHAnsi" w:cstheme="minorHAnsi"/>
          <w:sz w:val="22"/>
          <w:szCs w:val="22"/>
          <w:lang w:val="en-US"/>
        </w:rPr>
        <w:t>.</w:t>
      </w:r>
      <w:r w:rsidR="00B40308">
        <w:rPr>
          <w:rFonts w:asciiTheme="minorHAnsi" w:hAnsiTheme="minorHAnsi" w:cstheme="minorHAnsi"/>
          <w:sz w:val="22"/>
          <w:szCs w:val="22"/>
          <w:lang w:val="en-US"/>
        </w:rPr>
        <w:t xml:space="preserve"> </w:t>
      </w:r>
      <w:r w:rsidRPr="00F52EEF">
        <w:rPr>
          <w:rFonts w:asciiTheme="minorHAnsi" w:hAnsiTheme="minorHAnsi" w:cstheme="minorHAnsi"/>
          <w:sz w:val="22"/>
          <w:szCs w:val="22"/>
        </w:rPr>
        <w:t xml:space="preserve">Country-of-origin brands from the point of view of the Slovak and Czech consumers. In </w:t>
      </w:r>
      <w:r w:rsidRPr="00F52EE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Pr="00F52EEF">
        <w:rPr>
          <w:rFonts w:asciiTheme="minorHAnsi" w:hAnsiTheme="minorHAnsi" w:cstheme="minorHAnsi"/>
          <w:sz w:val="22"/>
          <w:szCs w:val="22"/>
        </w:rPr>
        <w:t xml:space="preserve">. Norristown, U.S.A.: International Business Information Management Association (IBIMA), </w:t>
      </w:r>
      <w:r w:rsidR="00B40308">
        <w:rPr>
          <w:rFonts w:asciiTheme="minorHAnsi" w:hAnsiTheme="minorHAnsi" w:cstheme="minorHAnsi"/>
          <w:sz w:val="22"/>
          <w:szCs w:val="22"/>
        </w:rPr>
        <w:t>(pp</w:t>
      </w:r>
      <w:r w:rsidRPr="00F52EEF">
        <w:rPr>
          <w:rFonts w:asciiTheme="minorHAnsi" w:hAnsiTheme="minorHAnsi" w:cstheme="minorHAnsi"/>
          <w:sz w:val="22"/>
          <w:szCs w:val="22"/>
        </w:rPr>
        <w:t>. 2119-2130</w:t>
      </w:r>
      <w:r w:rsidR="00B40308">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47C5B9A4" w14:textId="1684209C" w:rsidR="00F52EEF" w:rsidRPr="00F52EEF" w:rsidRDefault="00F52EEF"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sidR="00B40308">
        <w:rPr>
          <w:rFonts w:asciiTheme="minorHAnsi" w:hAnsiTheme="minorHAnsi" w:cstheme="minorHAnsi"/>
          <w:sz w:val="22"/>
          <w:szCs w:val="22"/>
        </w:rPr>
        <w:t>oukalová</w:t>
      </w:r>
      <w:r w:rsidRPr="00F52EEF">
        <w:rPr>
          <w:rFonts w:asciiTheme="minorHAnsi" w:hAnsiTheme="minorHAnsi" w:cstheme="minorHAnsi"/>
          <w:sz w:val="22"/>
          <w:szCs w:val="22"/>
        </w:rPr>
        <w:t>, R</w:t>
      </w:r>
      <w:r w:rsidR="00B40308">
        <w:rPr>
          <w:rFonts w:asciiTheme="minorHAnsi" w:hAnsiTheme="minorHAnsi" w:cstheme="minorHAnsi"/>
          <w:sz w:val="22"/>
          <w:szCs w:val="22"/>
        </w:rPr>
        <w:t>.</w:t>
      </w:r>
      <w:r w:rsidRPr="00F52EEF">
        <w:rPr>
          <w:rFonts w:asciiTheme="minorHAnsi" w:hAnsiTheme="minorHAnsi" w:cstheme="minorHAnsi"/>
          <w:sz w:val="22"/>
          <w:szCs w:val="22"/>
        </w:rPr>
        <w:t xml:space="preserve">, </w:t>
      </w:r>
      <w:r w:rsidR="00B40308" w:rsidRPr="00DD164A">
        <w:rPr>
          <w:rFonts w:asciiTheme="minorHAnsi" w:hAnsiTheme="minorHAnsi" w:cstheme="minorHAnsi"/>
          <w:sz w:val="22"/>
          <w:szCs w:val="22"/>
        </w:rPr>
        <w:t>&amp;</w:t>
      </w:r>
      <w:r w:rsidR="00B40308">
        <w:rPr>
          <w:rFonts w:asciiTheme="minorHAnsi" w:hAnsiTheme="minorHAnsi" w:cstheme="minorHAnsi"/>
          <w:sz w:val="22"/>
          <w:szCs w:val="22"/>
        </w:rPr>
        <w:t xml:space="preserve"> </w:t>
      </w:r>
      <w:r w:rsidRPr="00F52EEF">
        <w:rPr>
          <w:rFonts w:asciiTheme="minorHAnsi" w:hAnsiTheme="minorHAnsi" w:cstheme="minorHAnsi"/>
          <w:sz w:val="22"/>
          <w:szCs w:val="22"/>
        </w:rPr>
        <w:t>Š</w:t>
      </w:r>
      <w:r w:rsidR="00B40308">
        <w:rPr>
          <w:rFonts w:asciiTheme="minorHAnsi" w:hAnsiTheme="minorHAnsi" w:cstheme="minorHAnsi"/>
          <w:sz w:val="22"/>
          <w:szCs w:val="22"/>
        </w:rPr>
        <w:t>viráková</w:t>
      </w:r>
      <w:r w:rsidRPr="00F52EEF">
        <w:rPr>
          <w:rFonts w:asciiTheme="minorHAnsi" w:hAnsiTheme="minorHAnsi" w:cstheme="minorHAnsi"/>
          <w:sz w:val="22"/>
          <w:szCs w:val="22"/>
        </w:rPr>
        <w:t>, E.</w:t>
      </w:r>
      <w:r w:rsidR="00B40308">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Endorsement of the Growth of the Creative Class Within Central Europe and the Background for its Development at Regional Level. In </w:t>
      </w:r>
      <w:r w:rsidRPr="00F52EEF">
        <w:rPr>
          <w:rFonts w:asciiTheme="minorHAnsi" w:hAnsiTheme="minorHAnsi" w:cstheme="minorHAnsi"/>
          <w:i/>
          <w:iCs/>
          <w:sz w:val="22"/>
          <w:szCs w:val="22"/>
        </w:rPr>
        <w:t>Innovation Vision 2020: from Regional Development Sustainability to Global Economic Growth</w:t>
      </w:r>
      <w:r w:rsidRPr="00F52EEF">
        <w:rPr>
          <w:rFonts w:asciiTheme="minorHAnsi" w:hAnsiTheme="minorHAnsi" w:cstheme="minorHAnsi"/>
          <w:sz w:val="22"/>
          <w:szCs w:val="22"/>
        </w:rPr>
        <w:t xml:space="preserve">. Amsterdam: IBIMA, </w:t>
      </w:r>
      <w:r w:rsidR="00B40308">
        <w:rPr>
          <w:rFonts w:asciiTheme="minorHAnsi" w:hAnsiTheme="minorHAnsi" w:cstheme="minorHAnsi"/>
          <w:sz w:val="22"/>
          <w:szCs w:val="22"/>
        </w:rPr>
        <w:t>(pp</w:t>
      </w:r>
      <w:r w:rsidRPr="00F52EEF">
        <w:rPr>
          <w:rFonts w:asciiTheme="minorHAnsi" w:hAnsiTheme="minorHAnsi" w:cstheme="minorHAnsi"/>
          <w:sz w:val="22"/>
          <w:szCs w:val="22"/>
        </w:rPr>
        <w:t>. 1057-1067</w:t>
      </w:r>
      <w:r w:rsidR="00B40308">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076F9CE0" w14:textId="4B00737E" w:rsidR="00F52EEF" w:rsidRPr="00F52EEF" w:rsidRDefault="00F52EEF"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sidR="00E42269">
        <w:rPr>
          <w:rFonts w:asciiTheme="minorHAnsi" w:hAnsiTheme="minorHAnsi" w:cstheme="minorHAnsi"/>
          <w:sz w:val="22"/>
          <w:szCs w:val="22"/>
        </w:rPr>
        <w:t>oukalová</w:t>
      </w:r>
      <w:r w:rsidRPr="00F52EEF">
        <w:rPr>
          <w:rFonts w:asciiTheme="minorHAnsi" w:hAnsiTheme="minorHAnsi" w:cstheme="minorHAnsi"/>
          <w:sz w:val="22"/>
          <w:szCs w:val="22"/>
        </w:rPr>
        <w:t xml:space="preserve">, R. </w:t>
      </w:r>
      <w:r w:rsidR="00B40308">
        <w:rPr>
          <w:rFonts w:asciiTheme="minorHAnsi" w:hAnsiTheme="minorHAnsi" w:cstheme="minorHAnsi"/>
          <w:sz w:val="22"/>
          <w:szCs w:val="22"/>
        </w:rPr>
        <w:t xml:space="preserve">(2015). </w:t>
      </w:r>
      <w:r w:rsidRPr="00F52EEF">
        <w:rPr>
          <w:rFonts w:asciiTheme="minorHAnsi" w:hAnsiTheme="minorHAnsi" w:cstheme="minorHAnsi"/>
          <w:sz w:val="22"/>
          <w:szCs w:val="22"/>
        </w:rPr>
        <w:t xml:space="preserve">University Role in the Use of Graduates in the Creative Industries. In </w:t>
      </w:r>
      <w:r w:rsidRPr="00F52EEF">
        <w:rPr>
          <w:rFonts w:asciiTheme="minorHAnsi" w:hAnsiTheme="minorHAnsi" w:cstheme="minorHAnsi"/>
          <w:i/>
          <w:iCs/>
          <w:sz w:val="22"/>
          <w:szCs w:val="22"/>
        </w:rPr>
        <w:t>11th European Conference on Management Leadership and Governance (ECMLG 2015)</w:t>
      </w:r>
      <w:r w:rsidRPr="00F52EEF">
        <w:rPr>
          <w:rFonts w:asciiTheme="minorHAnsi" w:hAnsiTheme="minorHAnsi" w:cstheme="minorHAnsi"/>
          <w:sz w:val="22"/>
          <w:szCs w:val="22"/>
        </w:rPr>
        <w:t xml:space="preserve">. London: Academic Conferences and Publishing International, </w:t>
      </w:r>
      <w:r w:rsidR="00E42269">
        <w:rPr>
          <w:rFonts w:asciiTheme="minorHAnsi" w:hAnsiTheme="minorHAnsi" w:cstheme="minorHAnsi"/>
          <w:sz w:val="22"/>
          <w:szCs w:val="22"/>
        </w:rPr>
        <w:t>(pp</w:t>
      </w:r>
      <w:r w:rsidRPr="00F52EEF">
        <w:rPr>
          <w:rFonts w:asciiTheme="minorHAnsi" w:hAnsiTheme="minorHAnsi" w:cstheme="minorHAnsi"/>
          <w:sz w:val="22"/>
          <w:szCs w:val="22"/>
        </w:rPr>
        <w:t>. 420-428</w:t>
      </w:r>
      <w:r w:rsidR="00E42269">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5FE1FE1D" w14:textId="508BD293" w:rsidR="00F52EEF" w:rsidRPr="00F52EEF" w:rsidRDefault="00E42269"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Pr>
          <w:rFonts w:asciiTheme="minorHAnsi" w:hAnsiTheme="minorHAnsi" w:cstheme="minorHAnsi"/>
          <w:sz w:val="22"/>
          <w:szCs w:val="22"/>
        </w:rPr>
        <w:t>oukalová</w:t>
      </w:r>
      <w:r w:rsidRPr="00F52EEF">
        <w:rPr>
          <w:rFonts w:asciiTheme="minorHAnsi" w:hAnsiTheme="minorHAnsi" w:cstheme="minorHAnsi"/>
          <w:sz w:val="22"/>
          <w:szCs w:val="22"/>
        </w:rPr>
        <w:t xml:space="preserve">, R. </w:t>
      </w:r>
      <w:r>
        <w:rPr>
          <w:rFonts w:asciiTheme="minorHAnsi" w:hAnsiTheme="minorHAnsi" w:cstheme="minorHAnsi"/>
          <w:sz w:val="22"/>
          <w:szCs w:val="22"/>
        </w:rPr>
        <w:t xml:space="preserve">(2015). </w:t>
      </w:r>
      <w:r w:rsidR="00F52EEF" w:rsidRPr="00F52EEF">
        <w:rPr>
          <w:rFonts w:asciiTheme="minorHAnsi" w:hAnsiTheme="minorHAnsi" w:cstheme="minorHAnsi"/>
          <w:sz w:val="22"/>
          <w:szCs w:val="22"/>
        </w:rPr>
        <w:t>The Role of the Creative Class and Business Sustainability in the Region. In Innovation management and Sustainble Economic Competitive Advantage: from regional Develpoment to Global Growth</w:t>
      </w:r>
      <w:r w:rsidR="00F52EEF" w:rsidRPr="00F52EEF">
        <w:rPr>
          <w:rFonts w:asciiTheme="minorHAnsi" w:hAnsiTheme="minorHAnsi" w:cstheme="minorHAnsi"/>
          <w:i/>
          <w:iCs/>
          <w:sz w:val="22"/>
          <w:szCs w:val="22"/>
        </w:rPr>
        <w:t>, VOLS I - VI, 2015</w:t>
      </w:r>
      <w:r w:rsidR="00F52EEF" w:rsidRPr="00F52EEF">
        <w:rPr>
          <w:rFonts w:asciiTheme="minorHAnsi" w:hAnsiTheme="minorHAnsi" w:cstheme="minorHAnsi"/>
          <w:sz w:val="22"/>
          <w:szCs w:val="22"/>
        </w:rPr>
        <w:t xml:space="preserve">. Amsterdam: IBIMA, </w:t>
      </w:r>
      <w:r>
        <w:rPr>
          <w:rFonts w:asciiTheme="minorHAnsi" w:hAnsiTheme="minorHAnsi" w:cstheme="minorHAnsi"/>
          <w:sz w:val="22"/>
          <w:szCs w:val="22"/>
        </w:rPr>
        <w:t>(pp.</w:t>
      </w:r>
      <w:r w:rsidR="00F52EEF" w:rsidRPr="00F52EEF">
        <w:rPr>
          <w:rFonts w:asciiTheme="minorHAnsi" w:hAnsiTheme="minorHAnsi" w:cstheme="minorHAnsi"/>
          <w:sz w:val="22"/>
          <w:szCs w:val="22"/>
        </w:rPr>
        <w:t xml:space="preserve"> 3281-3288</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7BDE75F9" w14:textId="4854A25E" w:rsidR="00F52EEF" w:rsidRPr="00F52EEF" w:rsidRDefault="00E42269"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Pr>
          <w:rFonts w:asciiTheme="minorHAnsi" w:hAnsiTheme="minorHAnsi" w:cstheme="minorHAnsi"/>
          <w:sz w:val="22"/>
          <w:szCs w:val="22"/>
        </w:rPr>
        <w:t>oukalová</w:t>
      </w:r>
      <w:r w:rsidRPr="00F52EEF">
        <w:rPr>
          <w:rFonts w:asciiTheme="minorHAnsi" w:hAnsiTheme="minorHAnsi" w:cstheme="minorHAnsi"/>
          <w:sz w:val="22"/>
          <w:szCs w:val="22"/>
        </w:rPr>
        <w:t xml:space="preserve">, R. </w:t>
      </w:r>
      <w:r>
        <w:rPr>
          <w:rFonts w:asciiTheme="minorHAnsi" w:hAnsiTheme="minorHAnsi" w:cstheme="minorHAnsi"/>
          <w:sz w:val="22"/>
          <w:szCs w:val="22"/>
        </w:rPr>
        <w:t xml:space="preserve">(2016). </w:t>
      </w:r>
      <w:r w:rsidR="00F52EEF" w:rsidRPr="00F52EEF">
        <w:rPr>
          <w:rFonts w:asciiTheme="minorHAnsi" w:hAnsiTheme="minorHAnsi" w:cstheme="minorHAnsi"/>
          <w:sz w:val="22"/>
          <w:szCs w:val="22"/>
        </w:rPr>
        <w:t xml:space="preserve">Problems of creative project implementation process at universities. In </w:t>
      </w:r>
      <w:r w:rsidR="00F52EEF" w:rsidRPr="00F52EEF">
        <w:rPr>
          <w:rFonts w:asciiTheme="minorHAnsi" w:hAnsiTheme="minorHAnsi" w:cstheme="minorHAnsi"/>
          <w:i/>
          <w:iCs/>
          <w:sz w:val="22"/>
          <w:szCs w:val="22"/>
        </w:rPr>
        <w:t>Proceedings of the 28th International Business Information Management Association Conference</w:t>
      </w:r>
      <w:r w:rsidR="00F52EEF" w:rsidRPr="00F52EEF">
        <w:rPr>
          <w:rFonts w:asciiTheme="minorHAnsi" w:hAnsiTheme="minorHAnsi" w:cstheme="minorHAnsi"/>
          <w:sz w:val="22"/>
          <w:szCs w:val="22"/>
        </w:rPr>
        <w:t xml:space="preserve">. neuveden: International Business Information Management Association (IBIMA), </w:t>
      </w:r>
      <w:r>
        <w:rPr>
          <w:rFonts w:asciiTheme="minorHAnsi" w:hAnsiTheme="minorHAnsi" w:cstheme="minorHAnsi"/>
          <w:sz w:val="22"/>
          <w:szCs w:val="22"/>
        </w:rPr>
        <w:t>(pp.</w:t>
      </w:r>
      <w:r w:rsidR="00F52EEF" w:rsidRPr="00F52EEF">
        <w:rPr>
          <w:rFonts w:asciiTheme="minorHAnsi" w:hAnsiTheme="minorHAnsi" w:cstheme="minorHAnsi"/>
          <w:sz w:val="22"/>
          <w:szCs w:val="22"/>
        </w:rPr>
        <w:t xml:space="preserve"> 4034-4042</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2060D0B0" w14:textId="4D58EBA3" w:rsidR="00F52EEF" w:rsidRPr="00F52EEF" w:rsidRDefault="00F52EEF"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sidR="00E42269">
        <w:rPr>
          <w:rFonts w:asciiTheme="minorHAnsi" w:hAnsiTheme="minorHAnsi" w:cstheme="minorHAnsi"/>
          <w:sz w:val="22"/>
          <w:szCs w:val="22"/>
        </w:rPr>
        <w:t>oukalová</w:t>
      </w:r>
      <w:r w:rsidRPr="00F52EEF">
        <w:rPr>
          <w:rFonts w:asciiTheme="minorHAnsi" w:hAnsiTheme="minorHAnsi" w:cstheme="minorHAnsi"/>
          <w:sz w:val="22"/>
          <w:szCs w:val="22"/>
        </w:rPr>
        <w:t>, R</w:t>
      </w:r>
      <w:r w:rsidR="00E42269">
        <w:rPr>
          <w:rFonts w:asciiTheme="minorHAnsi" w:hAnsiTheme="minorHAnsi" w:cstheme="minorHAnsi"/>
          <w:sz w:val="22"/>
          <w:szCs w:val="22"/>
        </w:rPr>
        <w:t>.</w:t>
      </w:r>
      <w:r w:rsidRPr="00F52EEF">
        <w:rPr>
          <w:rFonts w:asciiTheme="minorHAnsi" w:hAnsiTheme="minorHAnsi" w:cstheme="minorHAnsi"/>
          <w:sz w:val="22"/>
          <w:szCs w:val="22"/>
        </w:rPr>
        <w:t xml:space="preserve">, </w:t>
      </w:r>
      <w:r w:rsidR="00E42269" w:rsidRPr="00DD164A">
        <w:rPr>
          <w:rFonts w:asciiTheme="minorHAnsi" w:hAnsiTheme="minorHAnsi" w:cstheme="minorHAnsi"/>
          <w:sz w:val="22"/>
          <w:szCs w:val="22"/>
        </w:rPr>
        <w:t>&amp;</w:t>
      </w:r>
      <w:r w:rsidR="00E42269">
        <w:rPr>
          <w:rFonts w:asciiTheme="minorHAnsi" w:hAnsiTheme="minorHAnsi" w:cstheme="minorHAnsi"/>
          <w:sz w:val="22"/>
          <w:szCs w:val="22"/>
        </w:rPr>
        <w:t xml:space="preserve"> </w:t>
      </w:r>
      <w:r w:rsidR="00E42269" w:rsidRPr="00F52EEF">
        <w:rPr>
          <w:rFonts w:asciiTheme="minorHAnsi" w:hAnsiTheme="minorHAnsi" w:cstheme="minorHAnsi"/>
        </w:rPr>
        <w:t>Göttlichová, M.</w:t>
      </w:r>
      <w:r w:rsidR="00E42269">
        <w:rPr>
          <w:rFonts w:asciiTheme="minorHAnsi" w:hAnsiTheme="minorHAnsi" w:cstheme="minorHAnsi"/>
          <w:sz w:val="22"/>
          <w:szCs w:val="22"/>
        </w:rPr>
        <w:t xml:space="preserve"> (2016)</w:t>
      </w:r>
      <w:r w:rsidRPr="00F52EEF">
        <w:rPr>
          <w:rFonts w:asciiTheme="minorHAnsi" w:hAnsiTheme="minorHAnsi" w:cstheme="minorHAnsi"/>
          <w:sz w:val="22"/>
          <w:szCs w:val="22"/>
        </w:rPr>
        <w:t xml:space="preserve">. The Historical Heritage of Tomas Bata as an Incitement for Application of Creativity in Marketing. In </w:t>
      </w:r>
      <w:r w:rsidRPr="00F52EEF">
        <w:rPr>
          <w:rFonts w:asciiTheme="minorHAnsi" w:hAnsiTheme="minorHAnsi" w:cstheme="minorHAnsi"/>
          <w:i/>
          <w:iCs/>
          <w:sz w:val="22"/>
          <w:szCs w:val="22"/>
        </w:rPr>
        <w:t>Proceedings of the 3RD International Conference on Strategic Innovative (IC-SIM 2014)</w:t>
      </w:r>
      <w:r w:rsidRPr="00F52EEF">
        <w:rPr>
          <w:rFonts w:asciiTheme="minorHAnsi" w:hAnsiTheme="minorHAnsi" w:cstheme="minorHAnsi"/>
          <w:sz w:val="22"/>
          <w:szCs w:val="22"/>
        </w:rPr>
        <w:t xml:space="preserve">. Amsterdam: Elsevier Science BV, </w:t>
      </w:r>
      <w:r w:rsidR="00E42269">
        <w:rPr>
          <w:rFonts w:asciiTheme="minorHAnsi" w:hAnsiTheme="minorHAnsi" w:cstheme="minorHAnsi"/>
          <w:sz w:val="22"/>
          <w:szCs w:val="22"/>
        </w:rPr>
        <w:t>(pp</w:t>
      </w:r>
      <w:r w:rsidRPr="00F52EEF">
        <w:rPr>
          <w:rFonts w:asciiTheme="minorHAnsi" w:hAnsiTheme="minorHAnsi" w:cstheme="minorHAnsi"/>
          <w:sz w:val="22"/>
          <w:szCs w:val="22"/>
        </w:rPr>
        <w:t>. 334-341</w:t>
      </w:r>
      <w:r w:rsidR="00E42269">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3D32B3E6" w14:textId="66309714" w:rsidR="00F52EEF" w:rsidRPr="00F52EEF" w:rsidRDefault="00F52EEF"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sidR="00E42269">
        <w:rPr>
          <w:rFonts w:asciiTheme="minorHAnsi" w:hAnsiTheme="minorHAnsi" w:cstheme="minorHAnsi"/>
          <w:sz w:val="22"/>
          <w:szCs w:val="22"/>
        </w:rPr>
        <w:t>ula</w:t>
      </w:r>
      <w:r w:rsidRPr="00F52EEF">
        <w:rPr>
          <w:rFonts w:asciiTheme="minorHAnsi" w:hAnsiTheme="minorHAnsi" w:cstheme="minorHAnsi"/>
          <w:sz w:val="22"/>
          <w:szCs w:val="22"/>
        </w:rPr>
        <w:t>, T</w:t>
      </w:r>
      <w:r w:rsidR="00E42269">
        <w:rPr>
          <w:rFonts w:asciiTheme="minorHAnsi" w:hAnsiTheme="minorHAnsi" w:cstheme="minorHAnsi"/>
          <w:sz w:val="22"/>
          <w:szCs w:val="22"/>
        </w:rPr>
        <w:t>.</w:t>
      </w:r>
      <w:r w:rsidRPr="00F52EEF">
        <w:rPr>
          <w:rFonts w:asciiTheme="minorHAnsi" w:hAnsiTheme="minorHAnsi" w:cstheme="minorHAnsi"/>
          <w:sz w:val="22"/>
          <w:szCs w:val="22"/>
        </w:rPr>
        <w:t xml:space="preserve">, </w:t>
      </w:r>
      <w:r w:rsidR="0078291D" w:rsidRPr="00DD164A">
        <w:rPr>
          <w:rFonts w:asciiTheme="minorHAnsi" w:hAnsiTheme="minorHAnsi" w:cstheme="minorHAnsi"/>
          <w:sz w:val="22"/>
          <w:szCs w:val="22"/>
        </w:rPr>
        <w:t>&amp;</w:t>
      </w:r>
      <w:r w:rsidR="0078291D">
        <w:rPr>
          <w:rFonts w:asciiTheme="minorHAnsi" w:hAnsiTheme="minorHAnsi" w:cstheme="minorHAnsi"/>
          <w:sz w:val="22"/>
          <w:szCs w:val="22"/>
        </w:rPr>
        <w:t xml:space="preserve"> </w:t>
      </w:r>
      <w:r w:rsidRPr="00F52EEF">
        <w:rPr>
          <w:rFonts w:asciiTheme="minorHAnsi" w:hAnsiTheme="minorHAnsi" w:cstheme="minorHAnsi"/>
          <w:sz w:val="22"/>
          <w:szCs w:val="22"/>
        </w:rPr>
        <w:t>B</w:t>
      </w:r>
      <w:r w:rsidR="00E42269">
        <w:rPr>
          <w:rFonts w:asciiTheme="minorHAnsi" w:hAnsiTheme="minorHAnsi" w:cstheme="minorHAnsi"/>
          <w:sz w:val="22"/>
          <w:szCs w:val="22"/>
        </w:rPr>
        <w:t>anyár</w:t>
      </w:r>
      <w:r w:rsidRPr="00F52EEF">
        <w:rPr>
          <w:rFonts w:asciiTheme="minorHAnsi" w:hAnsiTheme="minorHAnsi" w:cstheme="minorHAnsi"/>
          <w:sz w:val="22"/>
          <w:szCs w:val="22"/>
        </w:rPr>
        <w:t>, M.</w:t>
      </w:r>
      <w:r w:rsidR="0078291D">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Innovative Marketing as a Tool for Building a Positive Image of an </w:t>
      </w:r>
      <w:r w:rsidRPr="00F52EEF">
        <w:rPr>
          <w:rFonts w:asciiTheme="minorHAnsi" w:hAnsiTheme="minorHAnsi" w:cstheme="minorHAnsi"/>
          <w:sz w:val="22"/>
          <w:szCs w:val="22"/>
        </w:rPr>
        <w:lastRenderedPageBreak/>
        <w:t xml:space="preserve">Institution of Higher Education and Increasing the Competitiveness of its Graduates – Analysis of the Functional Use of Projects of the Department of Marketing Communications at the Faculty of Multimedia Communications of TBU in Zlín and their Potential for Integration into the Teaching Process. In </w:t>
      </w:r>
      <w:r w:rsidRPr="00F52EEF">
        <w:rPr>
          <w:rFonts w:asciiTheme="minorHAnsi" w:hAnsiTheme="minorHAnsi" w:cstheme="minorHAnsi"/>
          <w:i/>
          <w:iCs/>
          <w:sz w:val="22"/>
          <w:szCs w:val="22"/>
        </w:rPr>
        <w:t>Procedia - Social and Behavioral Sciences</w:t>
      </w:r>
      <w:r w:rsidRPr="00F52EEF">
        <w:rPr>
          <w:rFonts w:asciiTheme="minorHAnsi" w:hAnsiTheme="minorHAnsi" w:cstheme="minorHAnsi"/>
          <w:sz w:val="22"/>
          <w:szCs w:val="22"/>
        </w:rPr>
        <w:t xml:space="preserve">. Elsevier Ltd., </w:t>
      </w:r>
      <w:r w:rsidR="0078291D">
        <w:rPr>
          <w:rFonts w:asciiTheme="minorHAnsi" w:hAnsiTheme="minorHAnsi" w:cstheme="minorHAnsi"/>
          <w:sz w:val="22"/>
          <w:szCs w:val="22"/>
        </w:rPr>
        <w:t>(pp</w:t>
      </w:r>
      <w:r w:rsidRPr="00F52EEF">
        <w:rPr>
          <w:rFonts w:asciiTheme="minorHAnsi" w:hAnsiTheme="minorHAnsi" w:cstheme="minorHAnsi"/>
          <w:sz w:val="22"/>
          <w:szCs w:val="22"/>
        </w:rPr>
        <w:t>. 146-153</w:t>
      </w:r>
      <w:r w:rsidR="0078291D">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5D2C4EBA" w14:textId="48E0AD83" w:rsidR="00F52EEF" w:rsidRPr="00F52EEF" w:rsidRDefault="0078291D"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Pr>
          <w:rFonts w:asciiTheme="minorHAnsi" w:hAnsiTheme="minorHAnsi" w:cstheme="minorHAnsi"/>
          <w:sz w:val="22"/>
          <w:szCs w:val="22"/>
        </w:rPr>
        <w:t>ula</w:t>
      </w:r>
      <w:r w:rsidRPr="00F52EEF">
        <w:rPr>
          <w:rFonts w:asciiTheme="minorHAnsi" w:hAnsiTheme="minorHAnsi" w:cstheme="minorHAnsi"/>
          <w:sz w:val="22"/>
          <w:szCs w:val="22"/>
        </w:rPr>
        <w:t>, T</w:t>
      </w:r>
      <w:r>
        <w:rPr>
          <w:rFonts w:asciiTheme="minorHAnsi" w:hAnsiTheme="minorHAnsi" w:cstheme="minorHAnsi"/>
          <w:sz w:val="22"/>
          <w:szCs w:val="22"/>
        </w:rPr>
        <w:t>.</w:t>
      </w:r>
      <w:r w:rsidRPr="00F52EEF">
        <w:rPr>
          <w:rFonts w:asciiTheme="minorHAnsi" w:hAnsiTheme="minorHAnsi" w:cstheme="minorHAnsi"/>
          <w:sz w:val="22"/>
          <w:szCs w:val="22"/>
        </w:rPr>
        <w:t xml:space="preserve">, </w:t>
      </w:r>
      <w:r w:rsidR="00F52EEF" w:rsidRPr="00F52EEF">
        <w:rPr>
          <w:rFonts w:asciiTheme="minorHAnsi" w:hAnsiTheme="minorHAnsi" w:cstheme="minorHAnsi"/>
          <w:sz w:val="22"/>
          <w:szCs w:val="22"/>
        </w:rPr>
        <w:t>Č</w:t>
      </w:r>
      <w:r>
        <w:rPr>
          <w:rFonts w:asciiTheme="minorHAnsi" w:hAnsiTheme="minorHAnsi" w:cstheme="minorHAnsi"/>
          <w:sz w:val="22"/>
          <w:szCs w:val="22"/>
        </w:rPr>
        <w:t>ada</w:t>
      </w:r>
      <w:r w:rsidR="00F52EEF" w:rsidRPr="00F52EEF">
        <w:rPr>
          <w:rFonts w:asciiTheme="minorHAnsi" w:hAnsiTheme="minorHAnsi" w:cstheme="minorHAnsi"/>
          <w:sz w:val="22"/>
          <w:szCs w:val="22"/>
        </w:rPr>
        <w:t>, J</w:t>
      </w:r>
      <w:r>
        <w:rPr>
          <w:rFonts w:asciiTheme="minorHAnsi" w:hAnsiTheme="minorHAnsi" w:cstheme="minorHAnsi"/>
          <w:sz w:val="22"/>
          <w:szCs w:val="22"/>
        </w:rPr>
        <w:t>.</w:t>
      </w:r>
      <w:r w:rsidR="00F52EEF" w:rsidRPr="00F52EEF">
        <w:rPr>
          <w:rFonts w:asciiTheme="minorHAnsi" w:hAnsiTheme="minorHAnsi" w:cstheme="minorHAnsi"/>
          <w:sz w:val="22"/>
          <w:szCs w:val="22"/>
        </w:rPr>
        <w:t>,</w:t>
      </w:r>
      <w:r>
        <w:rPr>
          <w:rFonts w:asciiTheme="minorHAnsi" w:hAnsiTheme="minorHAnsi" w:cstheme="minorHAnsi"/>
          <w:sz w:val="22"/>
          <w:szCs w:val="22"/>
        </w:rPr>
        <w:t xml:space="preserve"> </w:t>
      </w:r>
      <w:r w:rsidRPr="00DD164A">
        <w:rPr>
          <w:rFonts w:asciiTheme="minorHAnsi" w:hAnsiTheme="minorHAnsi" w:cstheme="minorHAnsi"/>
          <w:sz w:val="22"/>
          <w:szCs w:val="22"/>
        </w:rPr>
        <w:t>&amp;</w:t>
      </w:r>
      <w:r w:rsidR="00F52EEF" w:rsidRPr="00F52EEF">
        <w:rPr>
          <w:rFonts w:asciiTheme="minorHAnsi" w:hAnsiTheme="minorHAnsi" w:cstheme="minorHAnsi"/>
          <w:sz w:val="22"/>
          <w:szCs w:val="22"/>
        </w:rPr>
        <w:t xml:space="preserve"> J</w:t>
      </w:r>
      <w:r>
        <w:rPr>
          <w:rFonts w:asciiTheme="minorHAnsi" w:hAnsiTheme="minorHAnsi" w:cstheme="minorHAnsi"/>
          <w:sz w:val="22"/>
          <w:szCs w:val="22"/>
        </w:rPr>
        <w:t>urásek</w:t>
      </w:r>
      <w:r w:rsidR="00F52EEF" w:rsidRPr="00F52EEF">
        <w:rPr>
          <w:rFonts w:asciiTheme="minorHAnsi" w:hAnsiTheme="minorHAnsi" w:cstheme="minorHAnsi"/>
          <w:sz w:val="22"/>
          <w:szCs w:val="22"/>
        </w:rPr>
        <w:t>, M.</w:t>
      </w:r>
      <w:r>
        <w:rPr>
          <w:rFonts w:asciiTheme="minorHAnsi" w:hAnsiTheme="minorHAnsi" w:cstheme="minorHAnsi"/>
          <w:sz w:val="22"/>
          <w:szCs w:val="22"/>
        </w:rPr>
        <w:t xml:space="preserve"> (2015).</w:t>
      </w:r>
      <w:r w:rsidR="00F52EEF" w:rsidRPr="00F52EEF">
        <w:rPr>
          <w:rFonts w:asciiTheme="minorHAnsi" w:hAnsiTheme="minorHAnsi" w:cstheme="minorHAnsi"/>
          <w:sz w:val="22"/>
          <w:szCs w:val="22"/>
        </w:rPr>
        <w:t xml:space="preserve"> Incorporation of the university practice medium and its transformation into the community medium. In </w:t>
      </w:r>
      <w:r w:rsidR="00F52EEF" w:rsidRPr="00F52EEF">
        <w:rPr>
          <w:rFonts w:asciiTheme="minorHAnsi" w:hAnsiTheme="minorHAnsi" w:cstheme="minorHAnsi"/>
          <w:i/>
          <w:iCs/>
          <w:sz w:val="22"/>
          <w:szCs w:val="22"/>
        </w:rPr>
        <w:t>Procedia: Social and Behavioral Sciences</w:t>
      </w:r>
      <w:r w:rsidR="00F52EEF" w:rsidRPr="00F52EEF">
        <w:rPr>
          <w:rFonts w:asciiTheme="minorHAnsi" w:hAnsiTheme="minorHAnsi" w:cstheme="minorHAnsi"/>
          <w:sz w:val="22"/>
          <w:szCs w:val="22"/>
        </w:rPr>
        <w:t xml:space="preserve">. Philadelphia: Elsevier, </w:t>
      </w:r>
      <w:r>
        <w:rPr>
          <w:rFonts w:asciiTheme="minorHAnsi" w:hAnsiTheme="minorHAnsi" w:cstheme="minorHAnsi"/>
          <w:sz w:val="22"/>
          <w:szCs w:val="22"/>
        </w:rPr>
        <w:t>(pp</w:t>
      </w:r>
      <w:r w:rsidR="00F52EEF" w:rsidRPr="00F52EEF">
        <w:rPr>
          <w:rFonts w:asciiTheme="minorHAnsi" w:hAnsiTheme="minorHAnsi" w:cstheme="minorHAnsi"/>
          <w:sz w:val="22"/>
          <w:szCs w:val="22"/>
        </w:rPr>
        <w:t>. 114-121</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07D51D0D" w14:textId="4C7445D5" w:rsidR="00F52EEF" w:rsidRPr="00F52EEF" w:rsidRDefault="0078291D"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Pr>
          <w:rFonts w:asciiTheme="minorHAnsi" w:hAnsiTheme="minorHAnsi" w:cstheme="minorHAnsi"/>
          <w:sz w:val="22"/>
          <w:szCs w:val="22"/>
        </w:rPr>
        <w:t>ula</w:t>
      </w:r>
      <w:r w:rsidRPr="00F52EEF">
        <w:rPr>
          <w:rFonts w:asciiTheme="minorHAnsi" w:hAnsiTheme="minorHAnsi" w:cstheme="minorHAnsi"/>
          <w:sz w:val="22"/>
          <w:szCs w:val="22"/>
        </w:rPr>
        <w:t>, T</w:t>
      </w:r>
      <w:r>
        <w:rPr>
          <w:rFonts w:asciiTheme="minorHAnsi" w:hAnsiTheme="minorHAnsi" w:cstheme="minorHAnsi"/>
          <w:sz w:val="22"/>
          <w:szCs w:val="22"/>
        </w:rPr>
        <w:t>.</w:t>
      </w:r>
      <w:r w:rsidRPr="00F52EEF">
        <w:rPr>
          <w:rFonts w:asciiTheme="minorHAnsi" w:hAnsiTheme="minorHAnsi" w:cstheme="minorHAnsi"/>
          <w:sz w:val="22"/>
          <w:szCs w:val="22"/>
        </w:rPr>
        <w:t xml:space="preserve">, </w:t>
      </w:r>
      <w:r w:rsidRPr="00DD164A">
        <w:rPr>
          <w:rFonts w:asciiTheme="minorHAnsi" w:hAnsiTheme="minorHAnsi" w:cstheme="minorHAnsi"/>
          <w:sz w:val="22"/>
          <w:szCs w:val="22"/>
        </w:rPr>
        <w:t>&amp;</w:t>
      </w:r>
      <w:r>
        <w:rPr>
          <w:rFonts w:asciiTheme="minorHAnsi" w:hAnsiTheme="minorHAnsi" w:cstheme="minorHAnsi"/>
          <w:sz w:val="22"/>
          <w:szCs w:val="22"/>
        </w:rPr>
        <w:t xml:space="preserve"> </w:t>
      </w:r>
      <w:r w:rsidRPr="00F52EEF">
        <w:rPr>
          <w:rFonts w:asciiTheme="minorHAnsi" w:hAnsiTheme="minorHAnsi" w:cstheme="minorHAnsi"/>
          <w:sz w:val="22"/>
          <w:szCs w:val="22"/>
        </w:rPr>
        <w:t>B</w:t>
      </w:r>
      <w:r>
        <w:rPr>
          <w:rFonts w:asciiTheme="minorHAnsi" w:hAnsiTheme="minorHAnsi" w:cstheme="minorHAnsi"/>
          <w:sz w:val="22"/>
          <w:szCs w:val="22"/>
        </w:rPr>
        <w:t>anyár</w:t>
      </w:r>
      <w:r w:rsidRPr="00F52EEF">
        <w:rPr>
          <w:rFonts w:asciiTheme="minorHAnsi" w:hAnsiTheme="minorHAnsi" w:cstheme="minorHAnsi"/>
          <w:sz w:val="22"/>
          <w:szCs w:val="22"/>
        </w:rPr>
        <w:t>, M.</w:t>
      </w:r>
      <w:r>
        <w:rPr>
          <w:rFonts w:asciiTheme="minorHAnsi" w:hAnsiTheme="minorHAnsi" w:cstheme="minorHAnsi"/>
          <w:sz w:val="22"/>
          <w:szCs w:val="22"/>
        </w:rPr>
        <w:t xml:space="preserve"> (2016).</w:t>
      </w:r>
      <w:r w:rsidRPr="00F52EEF">
        <w:rPr>
          <w:rFonts w:asciiTheme="minorHAnsi" w:hAnsiTheme="minorHAnsi" w:cstheme="minorHAnsi"/>
          <w:sz w:val="22"/>
          <w:szCs w:val="22"/>
        </w:rPr>
        <w:t xml:space="preserve"> </w:t>
      </w:r>
      <w:r w:rsidR="00F52EEF" w:rsidRPr="00F52EEF">
        <w:rPr>
          <w:rFonts w:asciiTheme="minorHAnsi" w:hAnsiTheme="minorHAnsi" w:cstheme="minorHAnsi"/>
          <w:sz w:val="22"/>
          <w:szCs w:val="22"/>
        </w:rPr>
        <w:t xml:space="preserve">Ambient Media in the View of the General Public and Their Relation to this Communication Form. In </w:t>
      </w:r>
      <w:r w:rsidR="00F52EEF" w:rsidRPr="00F52EEF">
        <w:rPr>
          <w:rFonts w:asciiTheme="minorHAnsi" w:hAnsiTheme="minorHAnsi" w:cstheme="minorHAnsi"/>
          <w:i/>
          <w:iCs/>
          <w:sz w:val="22"/>
          <w:szCs w:val="22"/>
        </w:rPr>
        <w:t>Springer Proceedings in Business and Economics</w:t>
      </w:r>
      <w:r w:rsidR="00F52EEF" w:rsidRPr="00F52EEF">
        <w:rPr>
          <w:rFonts w:asciiTheme="minorHAnsi" w:hAnsiTheme="minorHAnsi" w:cstheme="minorHAnsi"/>
          <w:sz w:val="22"/>
          <w:szCs w:val="22"/>
        </w:rPr>
        <w:t xml:space="preserve">. Cham: Springer International Publishing Switzerland, </w:t>
      </w:r>
      <w:r>
        <w:rPr>
          <w:rFonts w:asciiTheme="minorHAnsi" w:hAnsiTheme="minorHAnsi" w:cstheme="minorHAnsi"/>
          <w:sz w:val="22"/>
          <w:szCs w:val="22"/>
        </w:rPr>
        <w:t>(pp</w:t>
      </w:r>
      <w:r w:rsidR="00F52EEF" w:rsidRPr="00F52EEF">
        <w:rPr>
          <w:rFonts w:asciiTheme="minorHAnsi" w:hAnsiTheme="minorHAnsi" w:cstheme="minorHAnsi"/>
          <w:sz w:val="22"/>
          <w:szCs w:val="22"/>
        </w:rPr>
        <w:t>. 3-9</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15C82948" w14:textId="63BA8CDC" w:rsidR="00F52EEF" w:rsidRPr="00F52EEF" w:rsidRDefault="0078291D"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Pr>
          <w:rFonts w:asciiTheme="minorHAnsi" w:hAnsiTheme="minorHAnsi" w:cstheme="minorHAnsi"/>
          <w:sz w:val="22"/>
          <w:szCs w:val="22"/>
        </w:rPr>
        <w:t>ula</w:t>
      </w:r>
      <w:r w:rsidRPr="00F52EEF">
        <w:rPr>
          <w:rFonts w:asciiTheme="minorHAnsi" w:hAnsiTheme="minorHAnsi" w:cstheme="minorHAnsi"/>
          <w:sz w:val="22"/>
          <w:szCs w:val="22"/>
        </w:rPr>
        <w:t>, T</w:t>
      </w:r>
      <w:r>
        <w:rPr>
          <w:rFonts w:asciiTheme="minorHAnsi" w:hAnsiTheme="minorHAnsi" w:cstheme="minorHAnsi"/>
          <w:sz w:val="22"/>
          <w:szCs w:val="22"/>
        </w:rPr>
        <w:t>.</w:t>
      </w:r>
      <w:r w:rsidRPr="00F52EEF">
        <w:rPr>
          <w:rFonts w:asciiTheme="minorHAnsi" w:hAnsiTheme="minorHAnsi" w:cstheme="minorHAnsi"/>
          <w:sz w:val="22"/>
          <w:szCs w:val="22"/>
        </w:rPr>
        <w:t>, B</w:t>
      </w:r>
      <w:r>
        <w:rPr>
          <w:rFonts w:asciiTheme="minorHAnsi" w:hAnsiTheme="minorHAnsi" w:cstheme="minorHAnsi"/>
          <w:sz w:val="22"/>
          <w:szCs w:val="22"/>
        </w:rPr>
        <w:t>anyár</w:t>
      </w:r>
      <w:r w:rsidRPr="00F52EEF">
        <w:rPr>
          <w:rFonts w:asciiTheme="minorHAnsi" w:hAnsiTheme="minorHAnsi" w:cstheme="minorHAnsi"/>
          <w:sz w:val="22"/>
          <w:szCs w:val="22"/>
        </w:rPr>
        <w:t>, M.</w:t>
      </w:r>
      <w:r>
        <w:rPr>
          <w:rFonts w:asciiTheme="minorHAnsi" w:hAnsiTheme="minorHAnsi" w:cstheme="minorHAnsi"/>
          <w:sz w:val="22"/>
          <w:szCs w:val="22"/>
        </w:rPr>
        <w:t xml:space="preserve">, </w:t>
      </w:r>
      <w:r w:rsidRPr="00DD164A">
        <w:rPr>
          <w:rFonts w:asciiTheme="minorHAnsi" w:hAnsiTheme="minorHAnsi" w:cstheme="minorHAnsi"/>
          <w:sz w:val="22"/>
          <w:szCs w:val="22"/>
        </w:rPr>
        <w:t>&amp;</w:t>
      </w:r>
      <w:r>
        <w:rPr>
          <w:rFonts w:asciiTheme="minorHAnsi" w:hAnsiTheme="minorHAnsi" w:cstheme="minorHAnsi"/>
          <w:sz w:val="22"/>
          <w:szCs w:val="22"/>
        </w:rPr>
        <w:t xml:space="preserve"> </w:t>
      </w:r>
      <w:r w:rsidR="00F52EEF" w:rsidRPr="00F52EEF">
        <w:rPr>
          <w:rFonts w:asciiTheme="minorHAnsi" w:hAnsiTheme="minorHAnsi" w:cstheme="minorHAnsi"/>
          <w:sz w:val="22"/>
          <w:szCs w:val="22"/>
        </w:rPr>
        <w:t>J</w:t>
      </w:r>
      <w:r>
        <w:rPr>
          <w:rFonts w:asciiTheme="minorHAnsi" w:hAnsiTheme="minorHAnsi" w:cstheme="minorHAnsi"/>
          <w:sz w:val="22"/>
          <w:szCs w:val="22"/>
        </w:rPr>
        <w:t>uříková</w:t>
      </w:r>
      <w:r w:rsidR="00F52EEF" w:rsidRPr="00F52EEF">
        <w:rPr>
          <w:rFonts w:asciiTheme="minorHAnsi" w:hAnsiTheme="minorHAnsi" w:cstheme="minorHAnsi"/>
          <w:sz w:val="22"/>
          <w:szCs w:val="22"/>
        </w:rPr>
        <w:t xml:space="preserve">, M. </w:t>
      </w:r>
      <w:r>
        <w:rPr>
          <w:rFonts w:asciiTheme="minorHAnsi" w:hAnsiTheme="minorHAnsi" w:cstheme="minorHAnsi"/>
          <w:sz w:val="22"/>
          <w:szCs w:val="22"/>
        </w:rPr>
        <w:t xml:space="preserve">(2015). </w:t>
      </w:r>
      <w:r w:rsidR="00F52EEF" w:rsidRPr="00F52EEF">
        <w:rPr>
          <w:rFonts w:asciiTheme="minorHAnsi" w:hAnsiTheme="minorHAnsi" w:cstheme="minorHAnsi"/>
          <w:sz w:val="22"/>
          <w:szCs w:val="22"/>
        </w:rPr>
        <w:t xml:space="preserve">Eye tracking measuring of visual perception of erotic appeals in the content of printed advertising communicates and analysis of their impact on consumers. In </w:t>
      </w:r>
      <w:r w:rsidR="00F52EEF" w:rsidRPr="00F52EEF">
        <w:rPr>
          <w:rFonts w:asciiTheme="minorHAnsi" w:hAnsiTheme="minorHAnsi" w:cstheme="minorHAnsi"/>
          <w:i/>
          <w:iCs/>
          <w:sz w:val="22"/>
          <w:szCs w:val="22"/>
        </w:rPr>
        <w:t>Springer Proceedings in Business and Economics</w:t>
      </w:r>
      <w:r w:rsidR="00F52EEF" w:rsidRPr="00F52EEF">
        <w:rPr>
          <w:rFonts w:asciiTheme="minorHAnsi" w:hAnsiTheme="minorHAnsi" w:cstheme="minorHAnsi"/>
          <w:sz w:val="22"/>
          <w:szCs w:val="22"/>
        </w:rPr>
        <w:t xml:space="preserve">. Cham: Springer International Publishing Switzerland, </w:t>
      </w:r>
      <w:r>
        <w:rPr>
          <w:rFonts w:asciiTheme="minorHAnsi" w:hAnsiTheme="minorHAnsi" w:cstheme="minorHAnsi"/>
          <w:sz w:val="22"/>
          <w:szCs w:val="22"/>
        </w:rPr>
        <w:t>(pp</w:t>
      </w:r>
      <w:r w:rsidR="00F52EEF" w:rsidRPr="00F52EEF">
        <w:rPr>
          <w:rFonts w:asciiTheme="minorHAnsi" w:hAnsiTheme="minorHAnsi" w:cstheme="minorHAnsi"/>
          <w:sz w:val="22"/>
          <w:szCs w:val="22"/>
        </w:rPr>
        <w:t>. 189-195</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3AE4736B" w14:textId="2FB71400" w:rsidR="00F52EEF" w:rsidRPr="00F52EEF" w:rsidRDefault="00F52EEF"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sidR="0078291D">
        <w:rPr>
          <w:rFonts w:asciiTheme="minorHAnsi" w:hAnsiTheme="minorHAnsi" w:cstheme="minorHAnsi"/>
          <w:sz w:val="22"/>
          <w:szCs w:val="22"/>
        </w:rPr>
        <w:t>viráková</w:t>
      </w:r>
      <w:r w:rsidRPr="00F52EEF">
        <w:rPr>
          <w:rFonts w:asciiTheme="minorHAnsi" w:hAnsiTheme="minorHAnsi" w:cstheme="minorHAnsi"/>
          <w:sz w:val="22"/>
          <w:szCs w:val="22"/>
        </w:rPr>
        <w:t>, E</w:t>
      </w:r>
      <w:r w:rsidR="0078291D">
        <w:rPr>
          <w:rFonts w:asciiTheme="minorHAnsi" w:hAnsiTheme="minorHAnsi" w:cstheme="minorHAnsi"/>
          <w:sz w:val="22"/>
          <w:szCs w:val="22"/>
        </w:rPr>
        <w:t>.</w:t>
      </w:r>
      <w:r w:rsidRPr="00F52EEF">
        <w:rPr>
          <w:rFonts w:asciiTheme="minorHAnsi" w:hAnsiTheme="minorHAnsi" w:cstheme="minorHAnsi"/>
          <w:sz w:val="22"/>
          <w:szCs w:val="22"/>
        </w:rPr>
        <w:t>,</w:t>
      </w:r>
      <w:r w:rsidR="0078291D">
        <w:rPr>
          <w:rFonts w:asciiTheme="minorHAnsi" w:hAnsiTheme="minorHAnsi" w:cstheme="minorHAnsi"/>
          <w:sz w:val="22"/>
          <w:szCs w:val="22"/>
        </w:rPr>
        <w:t xml:space="preserve"> </w:t>
      </w:r>
      <w:r w:rsidR="0078291D" w:rsidRPr="00DD164A">
        <w:rPr>
          <w:rFonts w:asciiTheme="minorHAnsi" w:hAnsiTheme="minorHAnsi" w:cstheme="minorHAnsi"/>
          <w:sz w:val="22"/>
          <w:szCs w:val="22"/>
        </w:rPr>
        <w:t>&amp;</w:t>
      </w:r>
      <w:r w:rsidRPr="00F52EEF">
        <w:rPr>
          <w:rFonts w:asciiTheme="minorHAnsi" w:hAnsiTheme="minorHAnsi" w:cstheme="minorHAnsi"/>
          <w:sz w:val="22"/>
          <w:szCs w:val="22"/>
        </w:rPr>
        <w:t xml:space="preserve"> S</w:t>
      </w:r>
      <w:r w:rsidR="0078291D">
        <w:rPr>
          <w:rFonts w:asciiTheme="minorHAnsi" w:hAnsiTheme="minorHAnsi" w:cstheme="minorHAnsi"/>
          <w:sz w:val="22"/>
          <w:szCs w:val="22"/>
        </w:rPr>
        <w:t>oukalová</w:t>
      </w:r>
      <w:r w:rsidRPr="00F52EEF">
        <w:rPr>
          <w:rFonts w:asciiTheme="minorHAnsi" w:hAnsiTheme="minorHAnsi" w:cstheme="minorHAnsi"/>
          <w:sz w:val="22"/>
          <w:szCs w:val="22"/>
        </w:rPr>
        <w:t>, R.</w:t>
      </w:r>
      <w:r w:rsidR="0078291D">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Creative Project Management: Reality Modelling. In </w:t>
      </w:r>
      <w:r w:rsidRPr="00F52EEF">
        <w:rPr>
          <w:rFonts w:asciiTheme="minorHAnsi" w:hAnsiTheme="minorHAnsi" w:cstheme="minorHAnsi"/>
          <w:i/>
          <w:iCs/>
          <w:sz w:val="22"/>
          <w:szCs w:val="22"/>
        </w:rPr>
        <w:t>Innovation Vision 2020: from Regional Development Sustainability to Global Economic Growth</w:t>
      </w:r>
      <w:r w:rsidRPr="00F52EEF">
        <w:rPr>
          <w:rFonts w:asciiTheme="minorHAnsi" w:hAnsiTheme="minorHAnsi" w:cstheme="minorHAnsi"/>
          <w:sz w:val="22"/>
          <w:szCs w:val="22"/>
        </w:rPr>
        <w:t xml:space="preserve">. Amsterdam: IBIMA, </w:t>
      </w:r>
      <w:r w:rsidR="0078291D">
        <w:rPr>
          <w:rFonts w:asciiTheme="minorHAnsi" w:hAnsiTheme="minorHAnsi" w:cstheme="minorHAnsi"/>
          <w:sz w:val="22"/>
          <w:szCs w:val="22"/>
        </w:rPr>
        <w:t>(pp</w:t>
      </w:r>
      <w:r w:rsidRPr="00F52EEF">
        <w:rPr>
          <w:rFonts w:asciiTheme="minorHAnsi" w:hAnsiTheme="minorHAnsi" w:cstheme="minorHAnsi"/>
          <w:sz w:val="22"/>
          <w:szCs w:val="22"/>
        </w:rPr>
        <w:t>. 1085-1097</w:t>
      </w:r>
      <w:r w:rsidR="0078291D">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692C958D" w14:textId="44659AF7" w:rsidR="00F52EEF" w:rsidRPr="00F52EEF" w:rsidRDefault="0078291D"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Pr>
          <w:rFonts w:asciiTheme="minorHAnsi" w:hAnsiTheme="minorHAnsi" w:cstheme="minorHAnsi"/>
          <w:sz w:val="22"/>
          <w:szCs w:val="22"/>
        </w:rPr>
        <w:t>viráková</w:t>
      </w:r>
      <w:r w:rsidRPr="00F52EEF">
        <w:rPr>
          <w:rFonts w:asciiTheme="minorHAnsi" w:hAnsiTheme="minorHAnsi" w:cstheme="minorHAnsi"/>
          <w:sz w:val="22"/>
          <w:szCs w:val="22"/>
        </w:rPr>
        <w:t>, E</w:t>
      </w:r>
      <w:r>
        <w:rPr>
          <w:rFonts w:asciiTheme="minorHAnsi" w:hAnsiTheme="minorHAnsi" w:cstheme="minorHAnsi"/>
          <w:sz w:val="22"/>
          <w:szCs w:val="22"/>
        </w:rPr>
        <w:t>. (2015)</w:t>
      </w:r>
      <w:r w:rsidR="00F52EEF" w:rsidRPr="00F52EEF">
        <w:rPr>
          <w:rFonts w:asciiTheme="minorHAnsi" w:hAnsiTheme="minorHAnsi" w:cstheme="minorHAnsi"/>
          <w:sz w:val="22"/>
          <w:szCs w:val="22"/>
        </w:rPr>
        <w:t xml:space="preserve">. System Dynamics In Education: Case Study of a Music Festival. In </w:t>
      </w:r>
      <w:r w:rsidR="00F52EEF" w:rsidRPr="00F52EEF">
        <w:rPr>
          <w:rFonts w:asciiTheme="minorHAnsi" w:hAnsiTheme="minorHAnsi" w:cstheme="minorHAnsi"/>
          <w:i/>
          <w:iCs/>
          <w:sz w:val="22"/>
          <w:szCs w:val="22"/>
        </w:rPr>
        <w:t>Efficiency And Responsibility In Education 2015</w:t>
      </w:r>
      <w:r w:rsidR="00F52EEF" w:rsidRPr="00F52EEF">
        <w:rPr>
          <w:rFonts w:asciiTheme="minorHAnsi" w:hAnsiTheme="minorHAnsi" w:cstheme="minorHAnsi"/>
          <w:sz w:val="22"/>
          <w:szCs w:val="22"/>
        </w:rPr>
        <w:t xml:space="preserve">. Praha: Česká zemědělská univerzita v Praze, </w:t>
      </w:r>
      <w:r>
        <w:rPr>
          <w:rFonts w:asciiTheme="minorHAnsi" w:hAnsiTheme="minorHAnsi" w:cstheme="minorHAnsi"/>
          <w:sz w:val="22"/>
          <w:szCs w:val="22"/>
        </w:rPr>
        <w:t>(pp</w:t>
      </w:r>
      <w:r w:rsidR="00F52EEF" w:rsidRPr="00F52EEF">
        <w:rPr>
          <w:rFonts w:asciiTheme="minorHAnsi" w:hAnsiTheme="minorHAnsi" w:cstheme="minorHAnsi"/>
          <w:sz w:val="22"/>
          <w:szCs w:val="22"/>
        </w:rPr>
        <w:t>. 563-571</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6E723F93" w14:textId="2B1BA5CC" w:rsidR="00F52EEF" w:rsidRPr="00F52EEF" w:rsidRDefault="0078291D"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Pr>
          <w:rFonts w:asciiTheme="minorHAnsi" w:hAnsiTheme="minorHAnsi" w:cstheme="minorHAnsi"/>
          <w:sz w:val="22"/>
          <w:szCs w:val="22"/>
        </w:rPr>
        <w:t>viráková</w:t>
      </w:r>
      <w:r w:rsidRPr="00F52EEF">
        <w:rPr>
          <w:rFonts w:asciiTheme="minorHAnsi" w:hAnsiTheme="minorHAnsi" w:cstheme="minorHAnsi"/>
          <w:sz w:val="22"/>
          <w:szCs w:val="22"/>
        </w:rPr>
        <w:t>, E</w:t>
      </w:r>
      <w:r>
        <w:rPr>
          <w:rFonts w:asciiTheme="minorHAnsi" w:hAnsiTheme="minorHAnsi" w:cstheme="minorHAnsi"/>
          <w:sz w:val="22"/>
          <w:szCs w:val="22"/>
        </w:rPr>
        <w:t>.</w:t>
      </w:r>
      <w:r w:rsidRPr="00F52EEF">
        <w:rPr>
          <w:rFonts w:asciiTheme="minorHAnsi" w:hAnsiTheme="minorHAnsi" w:cstheme="minorHAnsi"/>
          <w:sz w:val="22"/>
          <w:szCs w:val="22"/>
        </w:rPr>
        <w:t>,</w:t>
      </w:r>
      <w:r>
        <w:rPr>
          <w:rFonts w:asciiTheme="minorHAnsi" w:hAnsiTheme="minorHAnsi" w:cstheme="minorHAnsi"/>
          <w:sz w:val="22"/>
          <w:szCs w:val="22"/>
        </w:rPr>
        <w:t xml:space="preserve"> </w:t>
      </w:r>
      <w:r w:rsidRPr="00DD164A">
        <w:rPr>
          <w:rFonts w:asciiTheme="minorHAnsi" w:hAnsiTheme="minorHAnsi" w:cstheme="minorHAnsi"/>
          <w:sz w:val="22"/>
          <w:szCs w:val="22"/>
        </w:rPr>
        <w:t>&amp;</w:t>
      </w:r>
      <w:r w:rsidRPr="00F52EEF">
        <w:rPr>
          <w:rFonts w:asciiTheme="minorHAnsi" w:hAnsiTheme="minorHAnsi" w:cstheme="minorHAnsi"/>
          <w:sz w:val="22"/>
          <w:szCs w:val="22"/>
        </w:rPr>
        <w:t xml:space="preserve"> S</w:t>
      </w:r>
      <w:r>
        <w:rPr>
          <w:rFonts w:asciiTheme="minorHAnsi" w:hAnsiTheme="minorHAnsi" w:cstheme="minorHAnsi"/>
          <w:sz w:val="22"/>
          <w:szCs w:val="22"/>
        </w:rPr>
        <w:t>oukalová</w:t>
      </w:r>
      <w:r w:rsidRPr="00F52EEF">
        <w:rPr>
          <w:rFonts w:asciiTheme="minorHAnsi" w:hAnsiTheme="minorHAnsi" w:cstheme="minorHAnsi"/>
          <w:sz w:val="22"/>
          <w:szCs w:val="22"/>
        </w:rPr>
        <w:t>, R.</w:t>
      </w:r>
      <w:r>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00F52EEF" w:rsidRPr="00F52EEF">
        <w:rPr>
          <w:rFonts w:asciiTheme="minorHAnsi" w:hAnsiTheme="minorHAnsi" w:cstheme="minorHAnsi"/>
          <w:sz w:val="22"/>
          <w:szCs w:val="22"/>
        </w:rPr>
        <w:t xml:space="preserve">Dynamic simulation as an alternative method of creative projects management. In </w:t>
      </w:r>
      <w:r w:rsidR="00F52EEF" w:rsidRPr="00F52EEF">
        <w:rPr>
          <w:rFonts w:asciiTheme="minorHAnsi" w:hAnsiTheme="minorHAnsi" w:cstheme="minorHAnsi"/>
          <w:i/>
          <w:iCs/>
          <w:sz w:val="22"/>
          <w:szCs w:val="22"/>
        </w:rPr>
        <w:t>11th European Conference on Management Leadership and Governance (ECMLG 2015)</w:t>
      </w:r>
      <w:r w:rsidR="00F52EEF" w:rsidRPr="00F52EEF">
        <w:rPr>
          <w:rFonts w:asciiTheme="minorHAnsi" w:hAnsiTheme="minorHAnsi" w:cstheme="minorHAnsi"/>
          <w:sz w:val="22"/>
          <w:szCs w:val="22"/>
        </w:rPr>
        <w:t xml:space="preserve">. London: Academic Conferences and Publishing International, </w:t>
      </w:r>
      <w:r>
        <w:rPr>
          <w:rFonts w:asciiTheme="minorHAnsi" w:hAnsiTheme="minorHAnsi" w:cstheme="minorHAnsi"/>
          <w:sz w:val="22"/>
          <w:szCs w:val="22"/>
        </w:rPr>
        <w:t>(pp</w:t>
      </w:r>
      <w:r w:rsidR="00F52EEF" w:rsidRPr="00F52EEF">
        <w:rPr>
          <w:rFonts w:asciiTheme="minorHAnsi" w:hAnsiTheme="minorHAnsi" w:cstheme="minorHAnsi"/>
          <w:sz w:val="22"/>
          <w:szCs w:val="22"/>
        </w:rPr>
        <w:t>. 470-477</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2FFDE62F" w14:textId="52BA1B11" w:rsidR="00F52EEF" w:rsidRPr="00F52EEF" w:rsidRDefault="0078291D"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Pr>
          <w:rFonts w:asciiTheme="minorHAnsi" w:hAnsiTheme="minorHAnsi" w:cstheme="minorHAnsi"/>
          <w:sz w:val="22"/>
          <w:szCs w:val="22"/>
        </w:rPr>
        <w:t>viráková</w:t>
      </w:r>
      <w:r w:rsidRPr="00F52EEF">
        <w:rPr>
          <w:rFonts w:asciiTheme="minorHAnsi" w:hAnsiTheme="minorHAnsi" w:cstheme="minorHAnsi"/>
          <w:sz w:val="22"/>
          <w:szCs w:val="22"/>
        </w:rPr>
        <w:t>, E</w:t>
      </w:r>
      <w:r>
        <w:rPr>
          <w:rFonts w:asciiTheme="minorHAnsi" w:hAnsiTheme="minorHAnsi" w:cstheme="minorHAnsi"/>
          <w:sz w:val="22"/>
          <w:szCs w:val="22"/>
        </w:rPr>
        <w:t>. (2015)</w:t>
      </w:r>
      <w:r w:rsidRPr="00F52EEF">
        <w:rPr>
          <w:rFonts w:asciiTheme="minorHAnsi" w:hAnsiTheme="minorHAnsi" w:cstheme="minorHAnsi"/>
          <w:sz w:val="22"/>
          <w:szCs w:val="22"/>
        </w:rPr>
        <w:t xml:space="preserve">. </w:t>
      </w:r>
      <w:r w:rsidR="00F52EEF" w:rsidRPr="00F52EEF">
        <w:rPr>
          <w:rFonts w:asciiTheme="minorHAnsi" w:hAnsiTheme="minorHAnsi" w:cstheme="minorHAnsi"/>
          <w:sz w:val="22"/>
          <w:szCs w:val="22"/>
        </w:rPr>
        <w:t xml:space="preserve">Economic Development of Company in Creative Cluster. In </w:t>
      </w:r>
      <w:r w:rsidR="00F52EEF" w:rsidRPr="00F52EEF">
        <w:rPr>
          <w:rFonts w:asciiTheme="minorHAnsi" w:hAnsiTheme="minorHAnsi" w:cstheme="minorHAnsi"/>
          <w:i/>
          <w:iCs/>
          <w:sz w:val="22"/>
          <w:szCs w:val="22"/>
        </w:rPr>
        <w:t>Complete proceedings of the 9th European Conference on Management Leadership and Governance ECMLG 2013 Published by Academic Conferences and Publishing International Limited.</w:t>
      </w:r>
      <w:r w:rsidR="00F52EEF" w:rsidRPr="00F52EEF">
        <w:rPr>
          <w:rFonts w:asciiTheme="minorHAnsi" w:hAnsiTheme="minorHAnsi" w:cstheme="minorHAnsi"/>
          <w:sz w:val="22"/>
          <w:szCs w:val="22"/>
        </w:rPr>
        <w:t xml:space="preserve"> Austria, Klagenfurt: Academic Conferences and Publishing International Limited, </w:t>
      </w:r>
      <w:r>
        <w:rPr>
          <w:rFonts w:asciiTheme="minorHAnsi" w:hAnsiTheme="minorHAnsi" w:cstheme="minorHAnsi"/>
          <w:sz w:val="22"/>
          <w:szCs w:val="22"/>
        </w:rPr>
        <w:t>(pp</w:t>
      </w:r>
      <w:r w:rsidR="00F52EEF" w:rsidRPr="00F52EEF">
        <w:rPr>
          <w:rFonts w:asciiTheme="minorHAnsi" w:hAnsiTheme="minorHAnsi" w:cstheme="minorHAnsi"/>
          <w:sz w:val="22"/>
          <w:szCs w:val="22"/>
        </w:rPr>
        <w:t>. 274-282</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3A74759C" w14:textId="25CC6332" w:rsidR="00F52EEF" w:rsidRPr="00F52EEF" w:rsidRDefault="00F52EEF"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sidR="0078291D">
        <w:rPr>
          <w:rFonts w:asciiTheme="minorHAnsi" w:hAnsiTheme="minorHAnsi" w:cstheme="minorHAnsi"/>
          <w:sz w:val="22"/>
          <w:szCs w:val="22"/>
        </w:rPr>
        <w:t>ramová</w:t>
      </w:r>
      <w:r w:rsidRPr="00F52EEF">
        <w:rPr>
          <w:rFonts w:asciiTheme="minorHAnsi" w:hAnsiTheme="minorHAnsi" w:cstheme="minorHAnsi"/>
          <w:sz w:val="22"/>
          <w:szCs w:val="22"/>
        </w:rPr>
        <w:t>, B</w:t>
      </w:r>
      <w:r w:rsidR="0078291D">
        <w:rPr>
          <w:rFonts w:asciiTheme="minorHAnsi" w:hAnsiTheme="minorHAnsi" w:cstheme="minorHAnsi"/>
          <w:sz w:val="22"/>
          <w:szCs w:val="22"/>
        </w:rPr>
        <w:t>.</w:t>
      </w:r>
      <w:r w:rsidRPr="00F52EEF">
        <w:rPr>
          <w:rFonts w:asciiTheme="minorHAnsi" w:hAnsiTheme="minorHAnsi" w:cstheme="minorHAnsi"/>
          <w:sz w:val="22"/>
          <w:szCs w:val="22"/>
        </w:rPr>
        <w:t xml:space="preserve">, </w:t>
      </w:r>
      <w:r w:rsidR="0078291D" w:rsidRPr="00DD164A">
        <w:rPr>
          <w:rFonts w:asciiTheme="minorHAnsi" w:hAnsiTheme="minorHAnsi" w:cstheme="minorHAnsi"/>
          <w:sz w:val="22"/>
          <w:szCs w:val="22"/>
        </w:rPr>
        <w:t>&amp;</w:t>
      </w:r>
      <w:r w:rsidR="0078291D" w:rsidRPr="00F52EEF">
        <w:rPr>
          <w:rFonts w:asciiTheme="minorHAnsi" w:hAnsiTheme="minorHAnsi" w:cstheme="minorHAnsi"/>
          <w:sz w:val="22"/>
          <w:szCs w:val="22"/>
        </w:rPr>
        <w:t xml:space="preserve"> </w:t>
      </w:r>
      <w:r w:rsidRPr="00F52EEF">
        <w:rPr>
          <w:rFonts w:asciiTheme="minorHAnsi" w:hAnsiTheme="minorHAnsi" w:cstheme="minorHAnsi"/>
          <w:sz w:val="22"/>
          <w:szCs w:val="22"/>
        </w:rPr>
        <w:t>P</w:t>
      </w:r>
      <w:r w:rsidR="0078291D">
        <w:rPr>
          <w:rFonts w:asciiTheme="minorHAnsi" w:hAnsiTheme="minorHAnsi" w:cstheme="minorHAnsi"/>
          <w:sz w:val="22"/>
          <w:szCs w:val="22"/>
        </w:rPr>
        <w:t>avelka</w:t>
      </w:r>
      <w:r w:rsidRPr="00F52EEF">
        <w:rPr>
          <w:rFonts w:asciiTheme="minorHAnsi" w:hAnsiTheme="minorHAnsi" w:cstheme="minorHAnsi"/>
          <w:sz w:val="22"/>
          <w:szCs w:val="22"/>
        </w:rPr>
        <w:t xml:space="preserve">, J. </w:t>
      </w:r>
      <w:r w:rsidR="0078291D">
        <w:rPr>
          <w:rFonts w:asciiTheme="minorHAnsi" w:hAnsiTheme="minorHAnsi" w:cstheme="minorHAnsi"/>
          <w:sz w:val="22"/>
          <w:szCs w:val="22"/>
        </w:rPr>
        <w:t xml:space="preserve">(2017). </w:t>
      </w:r>
      <w:r w:rsidRPr="00F52EEF">
        <w:rPr>
          <w:rFonts w:asciiTheme="minorHAnsi" w:hAnsiTheme="minorHAnsi" w:cstheme="minorHAnsi"/>
          <w:sz w:val="22"/>
          <w:szCs w:val="22"/>
        </w:rPr>
        <w:t xml:space="preserve">The perception of media messages by preschool children. </w:t>
      </w:r>
      <w:r w:rsidRPr="00F52EEF">
        <w:rPr>
          <w:rFonts w:asciiTheme="minorHAnsi" w:hAnsiTheme="minorHAnsi" w:cstheme="minorHAnsi"/>
          <w:i/>
          <w:iCs/>
          <w:sz w:val="22"/>
          <w:szCs w:val="22"/>
        </w:rPr>
        <w:t>Young Consumers</w:t>
      </w:r>
      <w:r w:rsidRPr="00F52EEF">
        <w:rPr>
          <w:rFonts w:asciiTheme="minorHAnsi" w:hAnsiTheme="minorHAnsi" w:cstheme="minorHAnsi"/>
          <w:sz w:val="22"/>
          <w:szCs w:val="22"/>
        </w:rPr>
        <w:t xml:space="preserve">, 18, </w:t>
      </w:r>
      <w:r w:rsidR="0078291D">
        <w:rPr>
          <w:rFonts w:asciiTheme="minorHAnsi" w:hAnsiTheme="minorHAnsi" w:cstheme="minorHAnsi"/>
          <w:sz w:val="22"/>
          <w:szCs w:val="22"/>
        </w:rPr>
        <w:t>(pp</w:t>
      </w:r>
      <w:r w:rsidRPr="00F52EEF">
        <w:rPr>
          <w:rFonts w:asciiTheme="minorHAnsi" w:hAnsiTheme="minorHAnsi" w:cstheme="minorHAnsi"/>
          <w:sz w:val="22"/>
          <w:szCs w:val="22"/>
        </w:rPr>
        <w:t>. 121-140</w:t>
      </w:r>
      <w:r w:rsidR="0078291D">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20D0C807" w14:textId="6C1EA669" w:rsidR="00F52EEF" w:rsidRPr="00F52EEF" w:rsidRDefault="00F52EEF"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Š</w:t>
      </w:r>
      <w:r w:rsidR="00ED2C03">
        <w:rPr>
          <w:rFonts w:asciiTheme="minorHAnsi" w:hAnsiTheme="minorHAnsi" w:cstheme="minorHAnsi"/>
          <w:sz w:val="22"/>
          <w:szCs w:val="22"/>
        </w:rPr>
        <w:t>tarchoň</w:t>
      </w:r>
      <w:r w:rsidRPr="00F52EEF">
        <w:rPr>
          <w:rFonts w:asciiTheme="minorHAnsi" w:hAnsiTheme="minorHAnsi" w:cstheme="minorHAnsi"/>
          <w:sz w:val="22"/>
          <w:szCs w:val="22"/>
        </w:rPr>
        <w:t>, P</w:t>
      </w:r>
      <w:r w:rsidR="00ED2C03">
        <w:rPr>
          <w:rFonts w:asciiTheme="minorHAnsi" w:hAnsiTheme="minorHAnsi" w:cstheme="minorHAnsi"/>
          <w:sz w:val="22"/>
          <w:szCs w:val="22"/>
        </w:rPr>
        <w:t>.</w:t>
      </w:r>
      <w:r w:rsidRPr="00F52EEF">
        <w:rPr>
          <w:rFonts w:asciiTheme="minorHAnsi" w:hAnsiTheme="minorHAnsi" w:cstheme="minorHAnsi"/>
          <w:sz w:val="22"/>
          <w:szCs w:val="22"/>
        </w:rPr>
        <w:t>, L</w:t>
      </w:r>
      <w:r w:rsidR="00ED2C03">
        <w:rPr>
          <w:rFonts w:asciiTheme="minorHAnsi" w:hAnsiTheme="minorHAnsi" w:cstheme="minorHAnsi"/>
          <w:sz w:val="22"/>
          <w:szCs w:val="22"/>
        </w:rPr>
        <w:t>ižbetinová</w:t>
      </w:r>
      <w:r w:rsidRPr="00F52EEF">
        <w:rPr>
          <w:rFonts w:asciiTheme="minorHAnsi" w:hAnsiTheme="minorHAnsi" w:cstheme="minorHAnsi"/>
          <w:sz w:val="22"/>
          <w:szCs w:val="22"/>
        </w:rPr>
        <w:t>, L</w:t>
      </w:r>
      <w:r w:rsidR="00ED2C03">
        <w:rPr>
          <w:rFonts w:asciiTheme="minorHAnsi" w:hAnsiTheme="minorHAnsi" w:cstheme="minorHAnsi"/>
          <w:sz w:val="22"/>
          <w:szCs w:val="22"/>
        </w:rPr>
        <w:t>.</w:t>
      </w:r>
      <w:r w:rsidRPr="00F52EEF">
        <w:rPr>
          <w:rFonts w:asciiTheme="minorHAnsi" w:hAnsiTheme="minorHAnsi" w:cstheme="minorHAnsi"/>
          <w:sz w:val="22"/>
          <w:szCs w:val="22"/>
        </w:rPr>
        <w:t xml:space="preserve">, </w:t>
      </w:r>
      <w:r w:rsidR="00ED2C03" w:rsidRPr="00DD164A">
        <w:rPr>
          <w:rFonts w:asciiTheme="minorHAnsi" w:hAnsiTheme="minorHAnsi" w:cstheme="minorHAnsi"/>
          <w:sz w:val="22"/>
          <w:szCs w:val="22"/>
        </w:rPr>
        <w:t>&amp;</w:t>
      </w:r>
      <w:r w:rsidR="00ED2C03">
        <w:rPr>
          <w:rFonts w:asciiTheme="minorHAnsi" w:hAnsiTheme="minorHAnsi" w:cstheme="minorHAnsi"/>
          <w:sz w:val="22"/>
          <w:szCs w:val="22"/>
        </w:rPr>
        <w:t xml:space="preserve"> </w:t>
      </w:r>
      <w:r w:rsidRPr="00F52EEF">
        <w:rPr>
          <w:rFonts w:asciiTheme="minorHAnsi" w:hAnsiTheme="minorHAnsi" w:cstheme="minorHAnsi"/>
          <w:sz w:val="22"/>
          <w:szCs w:val="22"/>
        </w:rPr>
        <w:t>W</w:t>
      </w:r>
      <w:r w:rsidR="00ED2C03">
        <w:rPr>
          <w:rFonts w:asciiTheme="minorHAnsi" w:hAnsiTheme="minorHAnsi" w:cstheme="minorHAnsi"/>
          <w:sz w:val="22"/>
          <w:szCs w:val="22"/>
        </w:rPr>
        <w:t>eberová</w:t>
      </w:r>
      <w:r w:rsidRPr="00F52EEF">
        <w:rPr>
          <w:rFonts w:asciiTheme="minorHAnsi" w:hAnsiTheme="minorHAnsi" w:cstheme="minorHAnsi"/>
          <w:sz w:val="22"/>
          <w:szCs w:val="22"/>
        </w:rPr>
        <w:t>, D.</w:t>
      </w:r>
      <w:r w:rsidR="00ED2C03">
        <w:rPr>
          <w:rFonts w:asciiTheme="minorHAnsi" w:hAnsiTheme="minorHAnsi" w:cstheme="minorHAnsi"/>
          <w:sz w:val="22"/>
          <w:szCs w:val="22"/>
        </w:rPr>
        <w:t xml:space="preserve"> (2016).</w:t>
      </w:r>
      <w:r w:rsidRPr="00F52EEF">
        <w:rPr>
          <w:rFonts w:asciiTheme="minorHAnsi" w:hAnsiTheme="minorHAnsi" w:cstheme="minorHAnsi"/>
          <w:sz w:val="22"/>
          <w:szCs w:val="22"/>
        </w:rPr>
        <w:t xml:space="preserve"> Clustering in Relation to Brand Perception: An Example Based on Czech Consumers. In </w:t>
      </w:r>
      <w:r w:rsidRPr="00F52EEF">
        <w:rPr>
          <w:rFonts w:asciiTheme="minorHAnsi" w:hAnsiTheme="minorHAnsi" w:cstheme="minorHAnsi"/>
          <w:i/>
          <w:iCs/>
          <w:sz w:val="22"/>
          <w:szCs w:val="22"/>
        </w:rPr>
        <w:t>Proceedings of the 28th International Business Information Management Association Conference</w:t>
      </w:r>
      <w:r w:rsidRPr="00F52EEF">
        <w:rPr>
          <w:rFonts w:asciiTheme="minorHAnsi" w:hAnsiTheme="minorHAnsi" w:cstheme="minorHAnsi"/>
          <w:sz w:val="22"/>
          <w:szCs w:val="22"/>
        </w:rPr>
        <w:t>. Norristown, PA: IBIMA,</w:t>
      </w:r>
      <w:r w:rsidR="00ED2C03">
        <w:rPr>
          <w:rFonts w:asciiTheme="minorHAnsi" w:hAnsiTheme="minorHAnsi" w:cstheme="minorHAnsi"/>
          <w:sz w:val="22"/>
          <w:szCs w:val="22"/>
        </w:rPr>
        <w:t xml:space="preserve"> (pp</w:t>
      </w:r>
      <w:r w:rsidRPr="00F52EEF">
        <w:rPr>
          <w:rFonts w:asciiTheme="minorHAnsi" w:hAnsiTheme="minorHAnsi" w:cstheme="minorHAnsi"/>
          <w:sz w:val="22"/>
          <w:szCs w:val="22"/>
        </w:rPr>
        <w:t>. 2271-2285</w:t>
      </w:r>
      <w:r w:rsidR="00ED2C03">
        <w:rPr>
          <w:rFonts w:asciiTheme="minorHAnsi" w:hAnsiTheme="minorHAnsi" w:cstheme="minorHAnsi"/>
          <w:sz w:val="22"/>
          <w:szCs w:val="22"/>
        </w:rPr>
        <w:t>)</w:t>
      </w:r>
      <w:r w:rsidRPr="00F52EEF">
        <w:rPr>
          <w:rFonts w:asciiTheme="minorHAnsi" w:hAnsiTheme="minorHAnsi" w:cstheme="minorHAnsi"/>
          <w:sz w:val="22"/>
          <w:szCs w:val="22"/>
        </w:rPr>
        <w:t>.</w:t>
      </w:r>
    </w:p>
    <w:p w14:paraId="04966CAB" w14:textId="6ADD8C58" w:rsidR="00F52EEF" w:rsidRPr="00F52EEF" w:rsidRDefault="00F52EEF"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W</w:t>
      </w:r>
      <w:r w:rsidR="00ED2C03">
        <w:rPr>
          <w:rFonts w:asciiTheme="minorHAnsi" w:hAnsiTheme="minorHAnsi" w:cstheme="minorHAnsi"/>
          <w:sz w:val="22"/>
          <w:szCs w:val="22"/>
        </w:rPr>
        <w:t>eberová</w:t>
      </w:r>
      <w:r w:rsidRPr="00F52EEF">
        <w:rPr>
          <w:rFonts w:asciiTheme="minorHAnsi" w:hAnsiTheme="minorHAnsi" w:cstheme="minorHAnsi"/>
          <w:sz w:val="22"/>
          <w:szCs w:val="22"/>
        </w:rPr>
        <w:t>, D</w:t>
      </w:r>
      <w:r w:rsidR="00ED2C03">
        <w:rPr>
          <w:rFonts w:asciiTheme="minorHAnsi" w:hAnsiTheme="minorHAnsi" w:cstheme="minorHAnsi"/>
          <w:sz w:val="22"/>
          <w:szCs w:val="22"/>
        </w:rPr>
        <w:t>.</w:t>
      </w:r>
      <w:r w:rsidRPr="00F52EEF">
        <w:rPr>
          <w:rFonts w:asciiTheme="minorHAnsi" w:hAnsiTheme="minorHAnsi" w:cstheme="minorHAnsi"/>
          <w:sz w:val="22"/>
          <w:szCs w:val="22"/>
        </w:rPr>
        <w:t>, L</w:t>
      </w:r>
      <w:r w:rsidR="00ED2C03">
        <w:rPr>
          <w:rFonts w:asciiTheme="minorHAnsi" w:hAnsiTheme="minorHAnsi" w:cstheme="minorHAnsi"/>
          <w:sz w:val="22"/>
          <w:szCs w:val="22"/>
        </w:rPr>
        <w:t>ižbetinová</w:t>
      </w:r>
      <w:r w:rsidRPr="00F52EEF">
        <w:rPr>
          <w:rFonts w:asciiTheme="minorHAnsi" w:hAnsiTheme="minorHAnsi" w:cstheme="minorHAnsi"/>
          <w:sz w:val="22"/>
          <w:szCs w:val="22"/>
        </w:rPr>
        <w:t>, L</w:t>
      </w:r>
      <w:r w:rsidR="00ED2C03">
        <w:rPr>
          <w:rFonts w:asciiTheme="minorHAnsi" w:hAnsiTheme="minorHAnsi" w:cstheme="minorHAnsi"/>
          <w:sz w:val="22"/>
          <w:szCs w:val="22"/>
        </w:rPr>
        <w:t>.</w:t>
      </w:r>
      <w:r w:rsidRPr="00F52EEF">
        <w:rPr>
          <w:rFonts w:asciiTheme="minorHAnsi" w:hAnsiTheme="minorHAnsi" w:cstheme="minorHAnsi"/>
          <w:sz w:val="22"/>
          <w:szCs w:val="22"/>
        </w:rPr>
        <w:t xml:space="preserve">, </w:t>
      </w:r>
      <w:r w:rsidR="00ED2C03" w:rsidRPr="00DD164A">
        <w:rPr>
          <w:rFonts w:asciiTheme="minorHAnsi" w:hAnsiTheme="minorHAnsi" w:cstheme="minorHAnsi"/>
          <w:sz w:val="22"/>
          <w:szCs w:val="22"/>
        </w:rPr>
        <w:t>&amp;</w:t>
      </w:r>
      <w:r w:rsidR="00ED2C03">
        <w:rPr>
          <w:rFonts w:asciiTheme="minorHAnsi" w:hAnsiTheme="minorHAnsi" w:cstheme="minorHAnsi"/>
          <w:sz w:val="22"/>
          <w:szCs w:val="22"/>
        </w:rPr>
        <w:t xml:space="preserve"> </w:t>
      </w:r>
      <w:r w:rsidRPr="00F52EEF">
        <w:rPr>
          <w:rFonts w:asciiTheme="minorHAnsi" w:hAnsiTheme="minorHAnsi" w:cstheme="minorHAnsi"/>
          <w:sz w:val="22"/>
          <w:szCs w:val="22"/>
        </w:rPr>
        <w:t>Š</w:t>
      </w:r>
      <w:r w:rsidR="00ED2C03">
        <w:rPr>
          <w:rFonts w:asciiTheme="minorHAnsi" w:hAnsiTheme="minorHAnsi" w:cstheme="minorHAnsi"/>
          <w:sz w:val="22"/>
          <w:szCs w:val="22"/>
        </w:rPr>
        <w:t>tarchoň</w:t>
      </w:r>
      <w:r w:rsidRPr="00F52EEF">
        <w:rPr>
          <w:rFonts w:asciiTheme="minorHAnsi" w:hAnsiTheme="minorHAnsi" w:cstheme="minorHAnsi"/>
          <w:sz w:val="22"/>
          <w:szCs w:val="22"/>
        </w:rPr>
        <w:t>, P.</w:t>
      </w:r>
      <w:r w:rsidR="00ED2C03">
        <w:rPr>
          <w:rFonts w:asciiTheme="minorHAnsi" w:hAnsiTheme="minorHAnsi" w:cstheme="minorHAnsi"/>
          <w:sz w:val="22"/>
          <w:szCs w:val="22"/>
        </w:rPr>
        <w:t xml:space="preserve"> (2017).</w:t>
      </w:r>
      <w:r w:rsidRPr="00F52EEF">
        <w:rPr>
          <w:rFonts w:asciiTheme="minorHAnsi" w:hAnsiTheme="minorHAnsi" w:cstheme="minorHAnsi"/>
          <w:sz w:val="22"/>
          <w:szCs w:val="22"/>
        </w:rPr>
        <w:t xml:space="preserve"> Clustering Czech Consumers According to Their Spontaneous Awareness of Foreign Brands. In </w:t>
      </w:r>
      <w:r w:rsidRPr="00F52EEF">
        <w:rPr>
          <w:rFonts w:asciiTheme="minorHAnsi" w:hAnsiTheme="minorHAnsi" w:cstheme="minorHAnsi"/>
          <w:i/>
          <w:iCs/>
          <w:sz w:val="22"/>
          <w:szCs w:val="22"/>
        </w:rPr>
        <w:t>Proceedings of the 29th International Business Information Management Association Conference - Education Excellence and Innovation Management through Vision 2020: From Regional Development Sustainability to Global Economic Growth</w:t>
      </w:r>
      <w:r w:rsidRPr="00F52EEF">
        <w:rPr>
          <w:rFonts w:asciiTheme="minorHAnsi" w:hAnsiTheme="minorHAnsi" w:cstheme="minorHAnsi"/>
          <w:sz w:val="22"/>
          <w:szCs w:val="22"/>
        </w:rPr>
        <w:t xml:space="preserve">. Norristown, U.S.A.: International Business Information Management Association (IBIMA), </w:t>
      </w:r>
      <w:r w:rsidR="00ED2C03">
        <w:rPr>
          <w:rFonts w:asciiTheme="minorHAnsi" w:hAnsiTheme="minorHAnsi" w:cstheme="minorHAnsi"/>
          <w:sz w:val="22"/>
          <w:szCs w:val="22"/>
        </w:rPr>
        <w:t>(pp</w:t>
      </w:r>
      <w:r w:rsidRPr="00F52EEF">
        <w:rPr>
          <w:rFonts w:asciiTheme="minorHAnsi" w:hAnsiTheme="minorHAnsi" w:cstheme="minorHAnsi"/>
          <w:sz w:val="22"/>
          <w:szCs w:val="22"/>
        </w:rPr>
        <w:t>. 1719-1732</w:t>
      </w:r>
      <w:r w:rsidR="00ED2C03">
        <w:rPr>
          <w:rFonts w:asciiTheme="minorHAnsi" w:hAnsiTheme="minorHAnsi" w:cstheme="minorHAnsi"/>
          <w:sz w:val="22"/>
          <w:szCs w:val="22"/>
        </w:rPr>
        <w:t>).</w:t>
      </w:r>
    </w:p>
    <w:p w14:paraId="19D39179" w14:textId="0D3DCCF9" w:rsidR="00F52EEF" w:rsidRPr="00F52EEF" w:rsidRDefault="00F52EEF"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W</w:t>
      </w:r>
      <w:r w:rsidR="00ED2C03">
        <w:rPr>
          <w:rFonts w:asciiTheme="minorHAnsi" w:hAnsiTheme="minorHAnsi" w:cstheme="minorHAnsi"/>
          <w:sz w:val="22"/>
          <w:szCs w:val="22"/>
        </w:rPr>
        <w:t>eberová</w:t>
      </w:r>
      <w:r w:rsidRPr="00F52EEF">
        <w:rPr>
          <w:rFonts w:asciiTheme="minorHAnsi" w:hAnsiTheme="minorHAnsi" w:cstheme="minorHAnsi"/>
          <w:sz w:val="22"/>
          <w:szCs w:val="22"/>
        </w:rPr>
        <w:t>, D</w:t>
      </w:r>
      <w:r w:rsidR="00ED2C03">
        <w:rPr>
          <w:rFonts w:asciiTheme="minorHAnsi" w:hAnsiTheme="minorHAnsi" w:cstheme="minorHAnsi"/>
          <w:sz w:val="22"/>
          <w:szCs w:val="22"/>
        </w:rPr>
        <w:t>.</w:t>
      </w:r>
      <w:r w:rsidRPr="00F52EEF">
        <w:rPr>
          <w:rFonts w:asciiTheme="minorHAnsi" w:hAnsiTheme="minorHAnsi" w:cstheme="minorHAnsi"/>
          <w:sz w:val="22"/>
          <w:szCs w:val="22"/>
        </w:rPr>
        <w:t>, Š</w:t>
      </w:r>
      <w:r w:rsidR="00ED2C03">
        <w:rPr>
          <w:rFonts w:asciiTheme="minorHAnsi" w:hAnsiTheme="minorHAnsi" w:cstheme="minorHAnsi"/>
          <w:sz w:val="22"/>
          <w:szCs w:val="22"/>
        </w:rPr>
        <w:t>tarchoň</w:t>
      </w:r>
      <w:r w:rsidRPr="00F52EEF">
        <w:rPr>
          <w:rFonts w:asciiTheme="minorHAnsi" w:hAnsiTheme="minorHAnsi" w:cstheme="minorHAnsi"/>
          <w:sz w:val="22"/>
          <w:szCs w:val="22"/>
        </w:rPr>
        <w:t>, P</w:t>
      </w:r>
      <w:r w:rsidR="00ED2C03">
        <w:rPr>
          <w:rFonts w:asciiTheme="minorHAnsi" w:hAnsiTheme="minorHAnsi" w:cstheme="minorHAnsi"/>
          <w:sz w:val="22"/>
          <w:szCs w:val="22"/>
        </w:rPr>
        <w:t>.</w:t>
      </w:r>
      <w:r w:rsidRPr="00F52EEF">
        <w:rPr>
          <w:rFonts w:asciiTheme="minorHAnsi" w:hAnsiTheme="minorHAnsi" w:cstheme="minorHAnsi"/>
          <w:sz w:val="22"/>
          <w:szCs w:val="22"/>
        </w:rPr>
        <w:t xml:space="preserve">, </w:t>
      </w:r>
      <w:r w:rsidR="00ED2C03" w:rsidRPr="00DD164A">
        <w:rPr>
          <w:rFonts w:asciiTheme="minorHAnsi" w:hAnsiTheme="minorHAnsi" w:cstheme="minorHAnsi"/>
          <w:sz w:val="22"/>
          <w:szCs w:val="22"/>
        </w:rPr>
        <w:t>&amp;</w:t>
      </w:r>
      <w:r w:rsidR="00ED2C03">
        <w:rPr>
          <w:rFonts w:asciiTheme="minorHAnsi" w:hAnsiTheme="minorHAnsi" w:cstheme="minorHAnsi"/>
          <w:sz w:val="22"/>
          <w:szCs w:val="22"/>
        </w:rPr>
        <w:t xml:space="preserve"> </w:t>
      </w:r>
      <w:r w:rsidR="00ED2C03" w:rsidRPr="00F52EEF">
        <w:rPr>
          <w:rFonts w:asciiTheme="minorHAnsi" w:hAnsiTheme="minorHAnsi" w:cstheme="minorHAnsi"/>
          <w:sz w:val="22"/>
          <w:szCs w:val="22"/>
        </w:rPr>
        <w:t>L</w:t>
      </w:r>
      <w:r w:rsidR="00ED2C03">
        <w:rPr>
          <w:rFonts w:asciiTheme="minorHAnsi" w:hAnsiTheme="minorHAnsi" w:cstheme="minorHAnsi"/>
          <w:sz w:val="22"/>
          <w:szCs w:val="22"/>
        </w:rPr>
        <w:t>ižbetinová</w:t>
      </w:r>
      <w:r w:rsidR="00ED2C03" w:rsidRPr="00F52EEF">
        <w:rPr>
          <w:rFonts w:asciiTheme="minorHAnsi" w:hAnsiTheme="minorHAnsi" w:cstheme="minorHAnsi"/>
          <w:sz w:val="22"/>
          <w:szCs w:val="22"/>
        </w:rPr>
        <w:t>, L</w:t>
      </w:r>
      <w:r w:rsidR="00ED2C03">
        <w:rPr>
          <w:rFonts w:asciiTheme="minorHAnsi" w:hAnsiTheme="minorHAnsi" w:cstheme="minorHAnsi"/>
          <w:sz w:val="22"/>
          <w:szCs w:val="22"/>
        </w:rPr>
        <w:t xml:space="preserve">. (2016). </w:t>
      </w:r>
      <w:r w:rsidRPr="00F52EEF">
        <w:rPr>
          <w:rFonts w:asciiTheme="minorHAnsi" w:hAnsiTheme="minorHAnsi" w:cstheme="minorHAnsi"/>
          <w:sz w:val="22"/>
          <w:szCs w:val="22"/>
        </w:rPr>
        <w:t xml:space="preserve">Product Information and its Impact on Consumer Brand Perception. In </w:t>
      </w:r>
      <w:r w:rsidRPr="00F52EEF">
        <w:rPr>
          <w:rFonts w:asciiTheme="minorHAnsi" w:hAnsiTheme="minorHAnsi" w:cstheme="minorHAnsi"/>
          <w:i/>
          <w:iCs/>
          <w:sz w:val="22"/>
          <w:szCs w:val="22"/>
        </w:rPr>
        <w:t>Proceedings of the 28th International Business Information Management Association Conference</w:t>
      </w:r>
      <w:r w:rsidRPr="00F52EEF">
        <w:rPr>
          <w:rFonts w:asciiTheme="minorHAnsi" w:hAnsiTheme="minorHAnsi" w:cstheme="minorHAnsi"/>
          <w:sz w:val="22"/>
          <w:szCs w:val="22"/>
        </w:rPr>
        <w:t xml:space="preserve">. Norristown, PA: IBIMA, </w:t>
      </w:r>
      <w:r w:rsidR="00ED2C03">
        <w:rPr>
          <w:rFonts w:asciiTheme="minorHAnsi" w:hAnsiTheme="minorHAnsi" w:cstheme="minorHAnsi"/>
          <w:sz w:val="22"/>
          <w:szCs w:val="22"/>
        </w:rPr>
        <w:t>(pp</w:t>
      </w:r>
      <w:r w:rsidRPr="00F52EEF">
        <w:rPr>
          <w:rFonts w:asciiTheme="minorHAnsi" w:hAnsiTheme="minorHAnsi" w:cstheme="minorHAnsi"/>
          <w:sz w:val="22"/>
          <w:szCs w:val="22"/>
        </w:rPr>
        <w:t>. 1964-1974</w:t>
      </w:r>
      <w:r w:rsidR="00ED2C03">
        <w:rPr>
          <w:rFonts w:asciiTheme="minorHAnsi" w:hAnsiTheme="minorHAnsi" w:cstheme="minorHAnsi"/>
          <w:sz w:val="22"/>
          <w:szCs w:val="22"/>
        </w:rPr>
        <w:t>)</w:t>
      </w:r>
      <w:r w:rsidRPr="00F52EEF">
        <w:rPr>
          <w:rFonts w:asciiTheme="minorHAnsi" w:hAnsiTheme="minorHAnsi" w:cstheme="minorHAnsi"/>
          <w:sz w:val="22"/>
          <w:szCs w:val="22"/>
        </w:rPr>
        <w:t xml:space="preserve">. </w:t>
      </w:r>
    </w:p>
    <w:p w14:paraId="66A6D144" w14:textId="16ED3477" w:rsidR="00ED2C03" w:rsidRDefault="00ED2C03" w:rsidP="004A7921">
      <w:pPr>
        <w:pStyle w:val="Odstavecseseznamem"/>
        <w:widowControl w:val="0"/>
        <w:numPr>
          <w:ilvl w:val="0"/>
          <w:numId w:val="15"/>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W</w:t>
      </w:r>
      <w:r>
        <w:rPr>
          <w:rFonts w:asciiTheme="minorHAnsi" w:hAnsiTheme="minorHAnsi" w:cstheme="minorHAnsi"/>
          <w:sz w:val="22"/>
          <w:szCs w:val="22"/>
        </w:rPr>
        <w:t>eberová</w:t>
      </w:r>
      <w:r w:rsidRPr="00F52EEF">
        <w:rPr>
          <w:rFonts w:asciiTheme="minorHAnsi" w:hAnsiTheme="minorHAnsi" w:cstheme="minorHAnsi"/>
          <w:sz w:val="22"/>
          <w:szCs w:val="22"/>
        </w:rPr>
        <w:t>, D</w:t>
      </w:r>
      <w:r>
        <w:rPr>
          <w:rFonts w:asciiTheme="minorHAnsi" w:hAnsiTheme="minorHAnsi" w:cstheme="minorHAnsi"/>
          <w:sz w:val="22"/>
          <w:szCs w:val="22"/>
        </w:rPr>
        <w:t>.</w:t>
      </w:r>
      <w:r w:rsidRPr="00F52EEF">
        <w:rPr>
          <w:rFonts w:asciiTheme="minorHAnsi" w:hAnsiTheme="minorHAnsi" w:cstheme="minorHAnsi"/>
          <w:sz w:val="22"/>
          <w:szCs w:val="22"/>
        </w:rPr>
        <w:t xml:space="preserve">, </w:t>
      </w:r>
      <w:r w:rsidRPr="00DD164A">
        <w:rPr>
          <w:rFonts w:asciiTheme="minorHAnsi" w:hAnsiTheme="minorHAnsi" w:cstheme="minorHAnsi"/>
          <w:sz w:val="22"/>
          <w:szCs w:val="22"/>
        </w:rPr>
        <w:t>&amp;</w:t>
      </w:r>
      <w:r>
        <w:rPr>
          <w:rFonts w:asciiTheme="minorHAnsi" w:hAnsiTheme="minorHAnsi" w:cstheme="minorHAnsi"/>
          <w:sz w:val="22"/>
          <w:szCs w:val="22"/>
        </w:rPr>
        <w:t xml:space="preserve"> </w:t>
      </w:r>
      <w:r w:rsidRPr="00F52EEF">
        <w:rPr>
          <w:rFonts w:asciiTheme="minorHAnsi" w:hAnsiTheme="minorHAnsi" w:cstheme="minorHAnsi"/>
          <w:sz w:val="22"/>
          <w:szCs w:val="22"/>
        </w:rPr>
        <w:t>L</w:t>
      </w:r>
      <w:r>
        <w:rPr>
          <w:rFonts w:asciiTheme="minorHAnsi" w:hAnsiTheme="minorHAnsi" w:cstheme="minorHAnsi"/>
          <w:sz w:val="22"/>
          <w:szCs w:val="22"/>
        </w:rPr>
        <w:t>ižbetinová</w:t>
      </w:r>
      <w:r w:rsidRPr="00F52EEF">
        <w:rPr>
          <w:rFonts w:asciiTheme="minorHAnsi" w:hAnsiTheme="minorHAnsi" w:cstheme="minorHAnsi"/>
          <w:sz w:val="22"/>
          <w:szCs w:val="22"/>
        </w:rPr>
        <w:t>, L</w:t>
      </w:r>
      <w:r>
        <w:rPr>
          <w:rFonts w:asciiTheme="minorHAnsi" w:hAnsiTheme="minorHAnsi" w:cstheme="minorHAnsi"/>
          <w:sz w:val="22"/>
          <w:szCs w:val="22"/>
        </w:rPr>
        <w:t xml:space="preserve">. (2016). </w:t>
      </w:r>
      <w:r w:rsidR="00F52EEF" w:rsidRPr="00F52EEF">
        <w:rPr>
          <w:rFonts w:asciiTheme="minorHAnsi" w:hAnsiTheme="minorHAnsi" w:cstheme="minorHAnsi"/>
          <w:sz w:val="22"/>
          <w:szCs w:val="22"/>
        </w:rPr>
        <w:t xml:space="preserve">Consumer attitudes towards Brands in relation to price. In </w:t>
      </w:r>
      <w:r w:rsidR="00F52EEF" w:rsidRPr="00F52EE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00F52EEF" w:rsidRPr="00F52EEF">
        <w:rPr>
          <w:rFonts w:asciiTheme="minorHAnsi" w:hAnsiTheme="minorHAnsi" w:cstheme="minorHAnsi"/>
          <w:sz w:val="22"/>
          <w:szCs w:val="22"/>
        </w:rPr>
        <w:t xml:space="preserve">. Norristown, U.S.A.: International Business Information Management Association (IBIMA), </w:t>
      </w:r>
      <w:r>
        <w:rPr>
          <w:rFonts w:asciiTheme="minorHAnsi" w:hAnsiTheme="minorHAnsi" w:cstheme="minorHAnsi"/>
          <w:sz w:val="22"/>
          <w:szCs w:val="22"/>
        </w:rPr>
        <w:t>(pp</w:t>
      </w:r>
      <w:r w:rsidR="00F52EEF" w:rsidRPr="00F52EEF">
        <w:rPr>
          <w:rFonts w:asciiTheme="minorHAnsi" w:hAnsiTheme="minorHAnsi" w:cstheme="minorHAnsi"/>
          <w:sz w:val="22"/>
          <w:szCs w:val="22"/>
        </w:rPr>
        <w:t>. 1850-1859</w:t>
      </w:r>
      <w:r>
        <w:rPr>
          <w:rFonts w:asciiTheme="minorHAnsi" w:hAnsiTheme="minorHAnsi" w:cstheme="minorHAnsi"/>
          <w:sz w:val="22"/>
          <w:szCs w:val="22"/>
        </w:rPr>
        <w:t>)</w:t>
      </w:r>
      <w:r w:rsidR="00F52EEF" w:rsidRPr="00F52EEF">
        <w:rPr>
          <w:rFonts w:asciiTheme="minorHAnsi" w:hAnsiTheme="minorHAnsi" w:cstheme="minorHAnsi"/>
          <w:sz w:val="22"/>
          <w:szCs w:val="22"/>
        </w:rPr>
        <w:t xml:space="preserve">. </w:t>
      </w:r>
    </w:p>
    <w:p w14:paraId="64808F05" w14:textId="4D3ADFC1" w:rsidR="00F52EEF" w:rsidRPr="00F52EEF" w:rsidRDefault="00F52EEF" w:rsidP="00ED2C03">
      <w:pPr>
        <w:pStyle w:val="Odstavecseseznamem"/>
        <w:widowControl w:val="0"/>
        <w:tabs>
          <w:tab w:val="left" w:pos="567"/>
        </w:tabs>
        <w:autoSpaceDE w:val="0"/>
        <w:autoSpaceDN w:val="0"/>
        <w:adjustRightInd w:val="0"/>
        <w:spacing w:after="0" w:line="276" w:lineRule="auto"/>
        <w:ind w:left="426"/>
        <w:rPr>
          <w:rFonts w:asciiTheme="minorHAnsi" w:hAnsiTheme="minorHAnsi" w:cstheme="minorHAnsi"/>
          <w:sz w:val="22"/>
          <w:szCs w:val="22"/>
        </w:rPr>
      </w:pPr>
      <w:r w:rsidRPr="00F52EEF">
        <w:rPr>
          <w:rFonts w:asciiTheme="minorHAnsi" w:hAnsiTheme="minorHAnsi" w:cstheme="minorHAnsi"/>
        </w:rPr>
        <w:br/>
      </w:r>
    </w:p>
    <w:p w14:paraId="32FB9845" w14:textId="7964CD32"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sz w:val="22"/>
        </w:rPr>
      </w:pPr>
      <w:r w:rsidRPr="00132BED">
        <w:rPr>
          <w:rFonts w:asciiTheme="minorHAnsi" w:hAnsiTheme="minorHAnsi" w:cstheme="minorHAnsi"/>
          <w:sz w:val="22"/>
        </w:rPr>
        <w:t>FMK uskutečňuje tvůrčí činnost, která odpovídá oblasti vzdělávání, v rámci které má být studijní program příslušného typu uskutečňován. Tvůrčí činnost je na FMK systematicky a dlouhodobě rozvíjena v několika oblastech. Zapojení pracovníků je zřejmé z Centrální evidence projektů a průběžně z Výročních zpráv FMK</w:t>
      </w:r>
      <w:r w:rsidRPr="00132BED">
        <w:rPr>
          <w:rStyle w:val="Znakapoznpodarou"/>
          <w:rFonts w:asciiTheme="minorHAnsi" w:hAnsiTheme="minorHAnsi" w:cstheme="minorHAnsi"/>
          <w:sz w:val="22"/>
        </w:rPr>
        <w:footnoteReference w:id="48"/>
      </w:r>
      <w:r w:rsidRPr="00132BED">
        <w:rPr>
          <w:rFonts w:asciiTheme="minorHAnsi" w:hAnsiTheme="minorHAnsi" w:cstheme="minorHAnsi"/>
          <w:sz w:val="22"/>
        </w:rPr>
        <w:t xml:space="preserve"> a Výročních zpráv UTB ve Zlíně</w:t>
      </w:r>
      <w:r w:rsidRPr="00132BED">
        <w:rPr>
          <w:rStyle w:val="Znakapoznpodarou"/>
          <w:rFonts w:asciiTheme="minorHAnsi" w:hAnsiTheme="minorHAnsi" w:cstheme="minorHAnsi"/>
          <w:sz w:val="22"/>
        </w:rPr>
        <w:footnoteReference w:id="49"/>
      </w:r>
      <w:r w:rsidRPr="00132BED">
        <w:rPr>
          <w:rFonts w:asciiTheme="minorHAnsi" w:hAnsiTheme="minorHAnsi" w:cstheme="minorHAnsi"/>
          <w:sz w:val="22"/>
        </w:rPr>
        <w:t>. Studenti bakalářského a navazujícího magisterského studijního programu MK se zapojují do tvůrčí činnosti FMK zejména v magisterském studijním programu, kdy se podílí např. na řešení interních projektů (IGA UTB). Tento druh spolupráce se studenty také v mnoha případech slouží jako motivace k pokračování studia v rámci doktorského studijního programu</w:t>
      </w:r>
      <w:r w:rsidR="00336FD9">
        <w:rPr>
          <w:rFonts w:asciiTheme="minorHAnsi" w:hAnsiTheme="minorHAnsi" w:cstheme="minorHAnsi"/>
          <w:sz w:val="22"/>
        </w:rPr>
        <w:t xml:space="preserve"> Výtvarná umění</w:t>
      </w:r>
      <w:r w:rsidRPr="00132BED">
        <w:rPr>
          <w:rFonts w:asciiTheme="minorHAnsi" w:hAnsiTheme="minorHAnsi" w:cstheme="minorHAnsi"/>
          <w:sz w:val="22"/>
        </w:rPr>
        <w:t xml:space="preserve">. Současná tvůrčí činnost a spolupráce s praxí odpovídá profilu bakalářského i navazujícího magisterského studijního programu MK. </w:t>
      </w:r>
    </w:p>
    <w:p w14:paraId="790D66A8"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sz w:val="22"/>
        </w:rPr>
      </w:pPr>
    </w:p>
    <w:p w14:paraId="122821D6" w14:textId="71259DEB" w:rsidR="00F52EEF" w:rsidRPr="00132BED" w:rsidRDefault="00F52EEF" w:rsidP="00935F76">
      <w:pPr>
        <w:shd w:val="clear" w:color="auto" w:fill="FFFFFF"/>
        <w:tabs>
          <w:tab w:val="left" w:pos="360"/>
          <w:tab w:val="left" w:pos="567"/>
        </w:tabs>
        <w:spacing w:line="276" w:lineRule="auto"/>
        <w:ind w:right="5"/>
        <w:jc w:val="both"/>
        <w:rPr>
          <w:rFonts w:asciiTheme="minorHAnsi" w:hAnsiTheme="minorHAnsi" w:cstheme="minorHAnsi"/>
          <w:spacing w:val="-2"/>
          <w:sz w:val="22"/>
        </w:rPr>
      </w:pPr>
      <w:r w:rsidRPr="00132BED">
        <w:rPr>
          <w:rFonts w:asciiTheme="minorHAnsi" w:hAnsiTheme="minorHAnsi" w:cstheme="minorHAnsi"/>
          <w:spacing w:val="-2"/>
          <w:sz w:val="22"/>
        </w:rPr>
        <w:t>Vizí tvůrčích aktivit studijního programu potažmo ÚMK je pokračovat ve vědecké a výzkumné činnosti zejména v mezinárodním kontextu, spolupracovat se zahraničními odbornými pracovišti a porovnávat poznatky z oblasti marketingov</w:t>
      </w:r>
      <w:ins w:id="6392" w:author="Radim Bačuvčík" w:date="2020-02-06T14:15:00Z">
        <w:r w:rsidR="00204727">
          <w:rPr>
            <w:rFonts w:asciiTheme="minorHAnsi" w:hAnsiTheme="minorHAnsi" w:cstheme="minorHAnsi"/>
            <w:spacing w:val="-2"/>
            <w:sz w:val="22"/>
          </w:rPr>
          <w:t>é</w:t>
        </w:r>
      </w:ins>
      <w:del w:id="6393" w:author="Radim Bačuvčík" w:date="2020-02-06T14:15:00Z">
        <w:r w:rsidRPr="00132BED" w:rsidDel="00204727">
          <w:rPr>
            <w:rFonts w:asciiTheme="minorHAnsi" w:hAnsiTheme="minorHAnsi" w:cstheme="minorHAnsi"/>
            <w:spacing w:val="-2"/>
            <w:sz w:val="22"/>
          </w:rPr>
          <w:delText>ých</w:delText>
        </w:r>
      </w:del>
      <w:r w:rsidRPr="00132BED">
        <w:rPr>
          <w:rFonts w:asciiTheme="minorHAnsi" w:hAnsiTheme="minorHAnsi" w:cstheme="minorHAnsi"/>
          <w:spacing w:val="-2"/>
          <w:sz w:val="22"/>
        </w:rPr>
        <w:t xml:space="preserve"> komunikac</w:t>
      </w:r>
      <w:ins w:id="6394" w:author="Radim Bačuvčík" w:date="2020-02-06T14:15:00Z">
        <w:r w:rsidR="00204727">
          <w:rPr>
            <w:rFonts w:asciiTheme="minorHAnsi" w:hAnsiTheme="minorHAnsi" w:cstheme="minorHAnsi"/>
            <w:spacing w:val="-2"/>
            <w:sz w:val="22"/>
          </w:rPr>
          <w:t>e</w:t>
        </w:r>
      </w:ins>
      <w:del w:id="6395" w:author="Radim Bačuvčík" w:date="2020-02-06T14:15:00Z">
        <w:r w:rsidRPr="00132BED" w:rsidDel="00204727">
          <w:rPr>
            <w:rFonts w:asciiTheme="minorHAnsi" w:hAnsiTheme="minorHAnsi" w:cstheme="minorHAnsi"/>
            <w:spacing w:val="-2"/>
            <w:sz w:val="22"/>
          </w:rPr>
          <w:delText>í</w:delText>
        </w:r>
      </w:del>
      <w:r w:rsidRPr="00132BED">
        <w:rPr>
          <w:rFonts w:asciiTheme="minorHAnsi" w:hAnsiTheme="minorHAnsi" w:cstheme="minorHAnsi"/>
          <w:spacing w:val="-2"/>
          <w:sz w:val="22"/>
        </w:rPr>
        <w:t>, trendů ve využívání moderních technologií v marketingu a marketingov</w:t>
      </w:r>
      <w:ins w:id="6396" w:author="Radim Bačuvčík" w:date="2020-02-06T14:15:00Z">
        <w:r w:rsidR="00204727">
          <w:rPr>
            <w:rFonts w:asciiTheme="minorHAnsi" w:hAnsiTheme="minorHAnsi" w:cstheme="minorHAnsi"/>
            <w:spacing w:val="-2"/>
            <w:sz w:val="22"/>
          </w:rPr>
          <w:t>é</w:t>
        </w:r>
      </w:ins>
      <w:del w:id="6397" w:author="Radim Bačuvčík" w:date="2020-02-06T14:15:00Z">
        <w:r w:rsidRPr="00132BED" w:rsidDel="00204727">
          <w:rPr>
            <w:rFonts w:asciiTheme="minorHAnsi" w:hAnsiTheme="minorHAnsi" w:cstheme="minorHAnsi"/>
            <w:spacing w:val="-2"/>
            <w:sz w:val="22"/>
          </w:rPr>
          <w:delText>ých</w:delText>
        </w:r>
      </w:del>
      <w:r w:rsidRPr="00132BED">
        <w:rPr>
          <w:rFonts w:asciiTheme="minorHAnsi" w:hAnsiTheme="minorHAnsi" w:cstheme="minorHAnsi"/>
          <w:spacing w:val="-2"/>
          <w:sz w:val="22"/>
        </w:rPr>
        <w:t xml:space="preserve"> komunikac</w:t>
      </w:r>
      <w:ins w:id="6398" w:author="Radim Bačuvčík" w:date="2020-02-06T14:15:00Z">
        <w:r w:rsidR="00204727">
          <w:rPr>
            <w:rFonts w:asciiTheme="minorHAnsi" w:hAnsiTheme="minorHAnsi" w:cstheme="minorHAnsi"/>
            <w:spacing w:val="-2"/>
            <w:sz w:val="22"/>
          </w:rPr>
          <w:t>i</w:t>
        </w:r>
      </w:ins>
      <w:del w:id="6399" w:author="Radim Bačuvčík" w:date="2020-02-06T14:15:00Z">
        <w:r w:rsidRPr="00132BED" w:rsidDel="00204727">
          <w:rPr>
            <w:rFonts w:asciiTheme="minorHAnsi" w:hAnsiTheme="minorHAnsi" w:cstheme="minorHAnsi"/>
            <w:spacing w:val="-2"/>
            <w:sz w:val="22"/>
          </w:rPr>
          <w:delText>ích</w:delText>
        </w:r>
      </w:del>
      <w:r w:rsidRPr="00132BED">
        <w:rPr>
          <w:rFonts w:asciiTheme="minorHAnsi" w:hAnsiTheme="minorHAnsi" w:cstheme="minorHAnsi"/>
          <w:spacing w:val="-2"/>
          <w:sz w:val="22"/>
        </w:rPr>
        <w:t>, business inteligence, data miningu, ale i při výzkumu spotřebitelského chování, testování emocí atd. Výsledky těchto výzkumů je nutné poté prosadit do impaktovaných odborných časopisů a prestižních odborných databází.</w:t>
      </w:r>
    </w:p>
    <w:p w14:paraId="28A6CA50" w14:textId="77777777" w:rsidR="00F52EEF" w:rsidRPr="00F52EEF" w:rsidRDefault="00F52EEF" w:rsidP="00935F76">
      <w:pPr>
        <w:shd w:val="clear" w:color="auto" w:fill="FFFFFF"/>
        <w:tabs>
          <w:tab w:val="left" w:pos="567"/>
        </w:tabs>
        <w:jc w:val="both"/>
        <w:rPr>
          <w:rFonts w:asciiTheme="minorHAnsi" w:hAnsiTheme="minorHAnsi" w:cstheme="minorHAnsi"/>
        </w:rPr>
      </w:pPr>
    </w:p>
    <w:p w14:paraId="01849C99" w14:textId="77777777" w:rsidR="00F52EEF" w:rsidRPr="00F52EEF" w:rsidRDefault="00F52EEF" w:rsidP="00935F76">
      <w:pPr>
        <w:pStyle w:val="Nadpis2"/>
        <w:tabs>
          <w:tab w:val="left" w:pos="567"/>
        </w:tabs>
        <w:rPr>
          <w:rFonts w:asciiTheme="minorHAnsi" w:hAnsiTheme="minorHAnsi" w:cstheme="minorHAnsi"/>
        </w:rPr>
      </w:pPr>
      <w:r w:rsidRPr="00F52EEF">
        <w:rPr>
          <w:rFonts w:asciiTheme="minorHAnsi" w:hAnsiTheme="minorHAnsi" w:cstheme="minorHAnsi"/>
        </w:rPr>
        <w:t>Finanční, materiální a další zabezpečení studijního programu</w:t>
      </w:r>
    </w:p>
    <w:p w14:paraId="57784244"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Finanční zabezpečení studijního programu </w:t>
      </w:r>
    </w:p>
    <w:p w14:paraId="3B931CBF" w14:textId="77777777" w:rsidR="00F52EEF" w:rsidRPr="00F52EEF" w:rsidRDefault="00F52EEF" w:rsidP="00935F76">
      <w:pPr>
        <w:tabs>
          <w:tab w:val="left" w:pos="567"/>
          <w:tab w:val="left" w:pos="2835"/>
        </w:tabs>
        <w:spacing w:before="120" w:after="120"/>
        <w:jc w:val="center"/>
        <w:rPr>
          <w:rFonts w:asciiTheme="minorHAnsi" w:hAnsiTheme="minorHAnsi" w:cstheme="minorHAnsi"/>
        </w:rPr>
      </w:pPr>
      <w:r w:rsidRPr="00F52EEF">
        <w:rPr>
          <w:rFonts w:asciiTheme="minorHAnsi" w:hAnsiTheme="minorHAnsi" w:cstheme="minorHAnsi"/>
        </w:rPr>
        <w:t>Standard 4.1</w:t>
      </w:r>
    </w:p>
    <w:p w14:paraId="15C29BDD" w14:textId="48F25BF4"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sz w:val="22"/>
        </w:rPr>
      </w:pPr>
      <w:r w:rsidRPr="00132BED">
        <w:rPr>
          <w:rFonts w:asciiTheme="minorHAnsi" w:hAnsiTheme="minorHAnsi" w:cstheme="minorHAnsi"/>
          <w:color w:val="000000"/>
          <w:sz w:val="22"/>
        </w:rPr>
        <w:t xml:space="preserve">FMK má zajištěnu infrastrukturu pro výuku bakalářského </w:t>
      </w:r>
      <w:del w:id="6400" w:author="Josef Kocourek" w:date="2020-02-10T13:38:00Z">
        <w:r w:rsidRPr="00132BED" w:rsidDel="003E33DE">
          <w:rPr>
            <w:rFonts w:asciiTheme="minorHAnsi" w:hAnsiTheme="minorHAnsi" w:cstheme="minorHAnsi"/>
            <w:color w:val="000000"/>
            <w:sz w:val="22"/>
          </w:rPr>
          <w:delText xml:space="preserve">i </w:delText>
        </w:r>
        <w:r w:rsidR="00336FD9" w:rsidDel="003E33DE">
          <w:rPr>
            <w:rFonts w:asciiTheme="minorHAnsi" w:hAnsiTheme="minorHAnsi" w:cstheme="minorHAnsi"/>
            <w:color w:val="000000"/>
            <w:sz w:val="22"/>
          </w:rPr>
          <w:delText xml:space="preserve">navazujícího </w:delText>
        </w:r>
        <w:r w:rsidRPr="00132BED" w:rsidDel="003E33DE">
          <w:rPr>
            <w:rFonts w:asciiTheme="minorHAnsi" w:hAnsiTheme="minorHAnsi" w:cstheme="minorHAnsi"/>
            <w:color w:val="000000"/>
            <w:sz w:val="22"/>
          </w:rPr>
          <w:delText xml:space="preserve">magisterského </w:delText>
        </w:r>
      </w:del>
      <w:r w:rsidRPr="00132BED">
        <w:rPr>
          <w:rFonts w:asciiTheme="minorHAnsi" w:hAnsiTheme="minorHAnsi" w:cstheme="minorHAnsi"/>
          <w:color w:val="000000"/>
          <w:sz w:val="22"/>
        </w:rPr>
        <w:t>studijního programu MK,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FMK průběžně sleduje předpokládané finanční prostředky zajištění výuky a hodnotí náklady spojené s uskutečňováním studijního programu, zejména náklady na realizaci konkrétních tvůrčích projektů, technického vybavení, osobních nákladů, nákladů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ve Zlíně je veřejně dostupný dokument</w:t>
      </w:r>
      <w:r w:rsidRPr="00132BED">
        <w:rPr>
          <w:rStyle w:val="Znakapoznpodarou"/>
          <w:rFonts w:asciiTheme="minorHAnsi" w:hAnsiTheme="minorHAnsi" w:cstheme="minorHAnsi"/>
          <w:color w:val="000000"/>
          <w:sz w:val="22"/>
        </w:rPr>
        <w:footnoteReference w:id="50"/>
      </w:r>
      <w:r w:rsidRPr="00132BED">
        <w:rPr>
          <w:rFonts w:asciiTheme="minorHAnsi" w:hAnsiTheme="minorHAnsi" w:cstheme="minorHAnsi"/>
          <w:color w:val="000000"/>
          <w:sz w:val="22"/>
        </w:rPr>
        <w:t>.</w:t>
      </w:r>
    </w:p>
    <w:p w14:paraId="65E223E8" w14:textId="77777777" w:rsidR="00F52EEF" w:rsidRPr="00F52EEF" w:rsidRDefault="00F52EEF" w:rsidP="00935F76">
      <w:pPr>
        <w:widowControl w:val="0"/>
        <w:tabs>
          <w:tab w:val="left" w:pos="567"/>
        </w:tabs>
        <w:autoSpaceDE w:val="0"/>
        <w:autoSpaceDN w:val="0"/>
        <w:adjustRightInd w:val="0"/>
        <w:snapToGrid w:val="0"/>
        <w:ind w:left="426"/>
        <w:jc w:val="both"/>
        <w:rPr>
          <w:rFonts w:asciiTheme="minorHAnsi" w:hAnsiTheme="minorHAnsi" w:cstheme="minorHAnsi"/>
        </w:rPr>
      </w:pPr>
    </w:p>
    <w:p w14:paraId="2F886515"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Materiální a technické zabezpečení studijního programu </w:t>
      </w:r>
    </w:p>
    <w:p w14:paraId="1E9A9C64" w14:textId="77777777" w:rsidR="00F52EEF" w:rsidRPr="00F52EEF" w:rsidRDefault="00F52EEF" w:rsidP="00935F76">
      <w:pPr>
        <w:tabs>
          <w:tab w:val="left" w:pos="567"/>
          <w:tab w:val="left" w:pos="2835"/>
        </w:tabs>
        <w:spacing w:before="120" w:after="120"/>
        <w:jc w:val="center"/>
        <w:rPr>
          <w:rFonts w:asciiTheme="minorHAnsi" w:hAnsiTheme="minorHAnsi" w:cstheme="minorHAnsi"/>
          <w:color w:val="000000"/>
        </w:rPr>
      </w:pPr>
      <w:r w:rsidRPr="00F52EEF">
        <w:rPr>
          <w:rFonts w:asciiTheme="minorHAnsi" w:hAnsiTheme="minorHAnsi" w:cstheme="minorHAnsi"/>
        </w:rPr>
        <w:t>Standard 4.2</w:t>
      </w:r>
    </w:p>
    <w:p w14:paraId="2C6E5FED" w14:textId="77777777" w:rsidR="00F52EEF" w:rsidRPr="00132BED"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Počet připojených počítačů ve výukových objektech FMK: pracovní stanice (PC s Windows 10, Intel Mac Pro s OS X) +  62 přenosných počítačů, využívaných pedagogy a zaměstnanci. Všechny počítače jsou připojeny k páteřní síti CESNET (1 Gbit/s). Všem studentům je všech prostorách FMK k dispozici připojení k bezdrátové síti „eduroam“ o rychlosti 54Mb/s.</w:t>
      </w:r>
    </w:p>
    <w:p w14:paraId="2162D866" w14:textId="34022193" w:rsidR="00F52EEF" w:rsidRPr="00132BED"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Studentům studijního programu Marketingov</w:t>
      </w:r>
      <w:ins w:id="6401" w:author="Radim Bačuvčík" w:date="2020-02-06T14:15:00Z">
        <w:r w:rsidR="00204727">
          <w:rPr>
            <w:rFonts w:asciiTheme="minorHAnsi" w:hAnsiTheme="minorHAnsi" w:cstheme="minorHAnsi"/>
            <w:color w:val="000000"/>
            <w:sz w:val="22"/>
          </w:rPr>
          <w:t>á</w:t>
        </w:r>
      </w:ins>
      <w:del w:id="6402" w:author="Radim Bačuvčík" w:date="2020-02-06T14:15:00Z">
        <w:r w:rsidRPr="00132BED" w:rsidDel="00204727">
          <w:rPr>
            <w:rFonts w:asciiTheme="minorHAnsi" w:hAnsiTheme="minorHAnsi" w:cstheme="minorHAnsi"/>
            <w:color w:val="000000"/>
            <w:sz w:val="22"/>
          </w:rPr>
          <w:delText>é</w:delText>
        </w:r>
      </w:del>
      <w:r w:rsidRPr="00132BED">
        <w:rPr>
          <w:rFonts w:asciiTheme="minorHAnsi" w:hAnsiTheme="minorHAnsi" w:cstheme="minorHAnsi"/>
          <w:color w:val="000000"/>
          <w:sz w:val="22"/>
        </w:rPr>
        <w:t xml:space="preserve"> komunikace jsou k dispozici dvě PC učebny s celkým počtem 33 míst, čtyři přednáškové místnosti s průměrnou velikostí 70 míst a dvě seminární místnosti o velikosti minimálně 30 míst. Dále nově mohou studenti využívat přístroje ve </w:t>
      </w:r>
      <w:del w:id="6403" w:author="Radim Bačuvčík" w:date="2020-02-06T14:17:00Z">
        <w:r w:rsidRPr="00132BED" w:rsidDel="00204727">
          <w:rPr>
            <w:rFonts w:asciiTheme="minorHAnsi" w:hAnsiTheme="minorHAnsi" w:cstheme="minorHAnsi"/>
            <w:color w:val="000000"/>
            <w:sz w:val="22"/>
          </w:rPr>
          <w:delText>výzkumn</w:delText>
        </w:r>
      </w:del>
      <w:ins w:id="6404" w:author="Radim Bačuvčík" w:date="2020-02-06T14:17:00Z">
        <w:r w:rsidR="00204727">
          <w:rPr>
            <w:rFonts w:asciiTheme="minorHAnsi" w:hAnsiTheme="minorHAnsi" w:cstheme="minorHAnsi"/>
            <w:color w:val="000000"/>
            <w:sz w:val="22"/>
          </w:rPr>
          <w:t>V</w:t>
        </w:r>
        <w:r w:rsidR="00204727" w:rsidRPr="00132BED">
          <w:rPr>
            <w:rFonts w:asciiTheme="minorHAnsi" w:hAnsiTheme="minorHAnsi" w:cstheme="minorHAnsi"/>
            <w:color w:val="000000"/>
            <w:sz w:val="22"/>
          </w:rPr>
          <w:t>ýzkumn</w:t>
        </w:r>
        <w:r w:rsidR="00204727">
          <w:rPr>
            <w:rFonts w:asciiTheme="minorHAnsi" w:hAnsiTheme="minorHAnsi" w:cstheme="minorHAnsi"/>
            <w:color w:val="000000"/>
            <w:sz w:val="22"/>
          </w:rPr>
          <w:t xml:space="preserve">é </w:t>
        </w:r>
      </w:ins>
      <w:del w:id="6405" w:author="Radim Bačuvčík" w:date="2020-02-06T14:16:00Z">
        <w:r w:rsidRPr="00132BED" w:rsidDel="00204727">
          <w:rPr>
            <w:rFonts w:asciiTheme="minorHAnsi" w:hAnsiTheme="minorHAnsi" w:cstheme="minorHAnsi"/>
            <w:color w:val="000000"/>
            <w:sz w:val="22"/>
          </w:rPr>
          <w:delText>o-</w:delText>
        </w:r>
      </w:del>
      <w:r w:rsidRPr="00132BED">
        <w:rPr>
          <w:rFonts w:asciiTheme="minorHAnsi" w:hAnsiTheme="minorHAnsi" w:cstheme="minorHAnsi"/>
          <w:color w:val="000000"/>
          <w:sz w:val="22"/>
        </w:rPr>
        <w:t>marketingové laboratoři, kde v současné době probíhá dokoupení posledních přístrojů. Od roce 2020 mohou studenti využívat brýle na virtuální realitu, statickou oční kameru, brýle s integrovanou oční kamerou pro výzkum v terénu.</w:t>
      </w:r>
    </w:p>
    <w:p w14:paraId="6814779A" w14:textId="77777777" w:rsidR="00F52EEF" w:rsidRPr="00F52EEF" w:rsidRDefault="00F52EEF" w:rsidP="00935F76">
      <w:pPr>
        <w:widowControl w:val="0"/>
        <w:tabs>
          <w:tab w:val="left" w:pos="567"/>
        </w:tabs>
        <w:autoSpaceDE w:val="0"/>
        <w:autoSpaceDN w:val="0"/>
        <w:adjustRightInd w:val="0"/>
        <w:snapToGrid w:val="0"/>
        <w:spacing w:after="120"/>
        <w:ind w:left="425"/>
        <w:jc w:val="both"/>
        <w:rPr>
          <w:rFonts w:asciiTheme="minorHAnsi" w:hAnsiTheme="minorHAnsi" w:cstheme="minorHAnsi"/>
          <w:color w:val="000000"/>
        </w:rPr>
      </w:pPr>
    </w:p>
    <w:p w14:paraId="743D31C6"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lastRenderedPageBreak/>
        <w:t xml:space="preserve">Odborná literatura a elektronické databáze odpovídající studijnímu programu </w:t>
      </w:r>
    </w:p>
    <w:p w14:paraId="6AAB692C"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 4.3</w:t>
      </w:r>
    </w:p>
    <w:p w14:paraId="4CEE9AB8" w14:textId="77777777" w:rsidR="00F52EEF" w:rsidRPr="00132BED" w:rsidRDefault="00F52EEF" w:rsidP="00935F76">
      <w:pPr>
        <w:widowControl w:val="0"/>
        <w:tabs>
          <w:tab w:val="left" w:pos="567"/>
        </w:tabs>
        <w:autoSpaceDE w:val="0"/>
        <w:autoSpaceDN w:val="0"/>
        <w:adjustRightInd w:val="0"/>
        <w:snapToGrid w:val="0"/>
        <w:spacing w:before="100" w:beforeAutospacing="1" w:after="100" w:afterAutospacing="1"/>
        <w:jc w:val="both"/>
        <w:rPr>
          <w:rFonts w:asciiTheme="minorHAnsi" w:hAnsiTheme="minorHAnsi" w:cstheme="minorHAnsi"/>
          <w:color w:val="000000"/>
          <w:sz w:val="22"/>
          <w:szCs w:val="24"/>
        </w:rPr>
      </w:pPr>
      <w:r w:rsidRPr="00132BED">
        <w:rPr>
          <w:rFonts w:asciiTheme="minorHAnsi" w:hAnsiTheme="minorHAnsi" w:cstheme="minorHAnsi"/>
          <w:color w:val="000000"/>
          <w:sz w:val="22"/>
          <w:szCs w:val="24"/>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132BED">
        <w:rPr>
          <w:rFonts w:asciiTheme="minorHAnsi" w:hAnsiTheme="minorHAnsi" w:cstheme="minorHAnsi"/>
          <w:sz w:val="22"/>
          <w:szCs w:val="24"/>
        </w:rPr>
        <w:t>stále</w:t>
      </w:r>
      <w:r w:rsidRPr="00132BED">
        <w:rPr>
          <w:rFonts w:asciiTheme="minorHAnsi" w:hAnsiTheme="minorHAnsi" w:cstheme="minorHAnsi"/>
          <w:color w:val="00AF50"/>
          <w:sz w:val="22"/>
          <w:szCs w:val="24"/>
        </w:rPr>
        <w:t xml:space="preserve"> </w:t>
      </w:r>
      <w:r w:rsidRPr="00132BED">
        <w:rPr>
          <w:rFonts w:asciiTheme="minorHAnsi" w:hAnsiTheme="minorHAnsi" w:cstheme="minorHAnsi"/>
          <w:color w:val="000000"/>
          <w:sz w:val="22"/>
          <w:szCs w:val="24"/>
        </w:rPr>
        <w:t>doplňován. Knihovna odebírá více než 200 periodik v tištěné podobě. Mimo tištěné časopisy knihovna zpřístupňuje cca. 50 000 elektronických periodik.</w:t>
      </w:r>
    </w:p>
    <w:p w14:paraId="78B26799" w14:textId="06BFFB62"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sz w:val="22"/>
        </w:rPr>
      </w:pPr>
      <w:r w:rsidRPr="00132BED">
        <w:rPr>
          <w:rFonts w:asciiTheme="minorHAnsi" w:hAnsiTheme="minorHAnsi" w:cstheme="minorHAnsi"/>
          <w:sz w:val="22"/>
        </w:rPr>
        <w:t>Studenti studijního programu Marketingov</w:t>
      </w:r>
      <w:del w:id="6406" w:author="Radim Bačuvčík" w:date="2020-02-06T14:19:00Z">
        <w:r w:rsidRPr="00132BED" w:rsidDel="00204727">
          <w:rPr>
            <w:rFonts w:asciiTheme="minorHAnsi" w:hAnsiTheme="minorHAnsi" w:cstheme="minorHAnsi"/>
            <w:sz w:val="22"/>
          </w:rPr>
          <w:delText>é</w:delText>
        </w:r>
      </w:del>
      <w:ins w:id="6407" w:author="Radim Bačuvčík" w:date="2020-02-06T14:19:00Z">
        <w:r w:rsidR="00204727">
          <w:rPr>
            <w:rFonts w:asciiTheme="minorHAnsi" w:hAnsiTheme="minorHAnsi" w:cstheme="minorHAnsi"/>
            <w:sz w:val="22"/>
          </w:rPr>
          <w:t>á</w:t>
        </w:r>
      </w:ins>
      <w:r w:rsidRPr="00132BED">
        <w:rPr>
          <w:rFonts w:asciiTheme="minorHAnsi" w:hAnsiTheme="minorHAnsi" w:cstheme="minorHAnsi"/>
          <w:sz w:val="22"/>
        </w:rPr>
        <w:t xml:space="preserve"> komunikace mají možnost navštěvovat plně vybavenou univerzitní knihovnu, kde jsou jim k dispozici studijní materiály v tištěné i elektronické verzi. Dále mají k dispozici příruční knihovnu na Ústavu marketingových komunikací, které zabezpečuje skoro 100 % výuky. Ústav disponuje pravidelně doplňovanou oborovou knihovnou, nabízející studentům oborové monografie, skripta a periodika. Pro studenty prezenční i kombinované formy jsou zabezpečeny pravidelné konzultace pedagogů, jejichž rozsah je zveřejněn na webu i u samotných kanceláří. Každý pedagog pak individuálně volí informační kanál, kterým dává k dispozici studentům jednotlivých předmětů studijní opory (v případě kombinovaného studia), studijní literaturu či podklady ke zkouškám. Zpravidla se jedná o sdílený disk Onedrive (produkt Microsoft Office), e-learningové kurzy nebo moodle.</w:t>
      </w:r>
    </w:p>
    <w:p w14:paraId="6F3D41DB" w14:textId="77777777" w:rsidR="00F52EEF" w:rsidRPr="00132BED" w:rsidRDefault="00F52EEF" w:rsidP="00935F76">
      <w:pPr>
        <w:widowControl w:val="0"/>
        <w:tabs>
          <w:tab w:val="left" w:pos="567"/>
        </w:tabs>
        <w:autoSpaceDE w:val="0"/>
        <w:autoSpaceDN w:val="0"/>
        <w:adjustRightInd w:val="0"/>
        <w:snapToGrid w:val="0"/>
        <w:spacing w:before="100" w:beforeAutospacing="1" w:after="100" w:afterAutospacing="1"/>
        <w:jc w:val="both"/>
        <w:rPr>
          <w:rFonts w:asciiTheme="minorHAnsi" w:hAnsiTheme="minorHAnsi" w:cstheme="minorHAnsi"/>
          <w:sz w:val="22"/>
          <w:szCs w:val="24"/>
        </w:rPr>
      </w:pPr>
      <w:r w:rsidRPr="00132BED">
        <w:rPr>
          <w:rFonts w:asciiTheme="minorHAnsi" w:hAnsiTheme="minorHAnsi" w:cstheme="minorHAnsi"/>
          <w:color w:val="000000"/>
          <w:sz w:val="22"/>
          <w:szCs w:val="24"/>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132BED">
        <w:rPr>
          <w:rFonts w:asciiTheme="minorHAnsi" w:hAnsiTheme="minorHAnsi" w:cstheme="minorHAnsi"/>
          <w:sz w:val="22"/>
          <w:szCs w:val="24"/>
        </w:rPr>
        <w:t>vzdáleného</w:t>
      </w:r>
      <w:r w:rsidRPr="00132BED">
        <w:rPr>
          <w:rFonts w:asciiTheme="minorHAnsi" w:hAnsiTheme="minorHAnsi" w:cstheme="minorHAnsi"/>
          <w:color w:val="00AF50"/>
          <w:sz w:val="22"/>
          <w:szCs w:val="24"/>
        </w:rPr>
        <w:t xml:space="preserve"> </w:t>
      </w:r>
      <w:r w:rsidRPr="00132BED">
        <w:rPr>
          <w:rFonts w:asciiTheme="minorHAnsi" w:hAnsiTheme="minorHAnsi" w:cstheme="minorHAnsi"/>
          <w:color w:val="000000"/>
          <w:sz w:val="22"/>
          <w:szCs w:val="24"/>
        </w:rPr>
        <w:t>přístupu.</w:t>
      </w:r>
    </w:p>
    <w:p w14:paraId="1C145058" w14:textId="77777777" w:rsidR="00F52EEF" w:rsidRPr="00132BED" w:rsidRDefault="00F52EEF" w:rsidP="00935F76">
      <w:pPr>
        <w:widowControl w:val="0"/>
        <w:tabs>
          <w:tab w:val="left" w:pos="567"/>
        </w:tabs>
        <w:autoSpaceDE w:val="0"/>
        <w:autoSpaceDN w:val="0"/>
        <w:adjustRightInd w:val="0"/>
        <w:snapToGrid w:val="0"/>
        <w:rPr>
          <w:rFonts w:asciiTheme="minorHAnsi" w:hAnsiTheme="minorHAnsi" w:cstheme="minorHAnsi"/>
          <w:color w:val="000000"/>
          <w:sz w:val="22"/>
        </w:rPr>
      </w:pPr>
      <w:r w:rsidRPr="00132BED">
        <w:rPr>
          <w:rFonts w:asciiTheme="minorHAnsi" w:hAnsiTheme="minorHAnsi" w:cstheme="minorHAnsi"/>
          <w:color w:val="000000"/>
          <w:sz w:val="22"/>
          <w:szCs w:val="24"/>
        </w:rPr>
        <w:t>Konkrétní dostupné databáze:</w:t>
      </w:r>
      <w:r w:rsidRPr="00132BED">
        <w:rPr>
          <w:rFonts w:asciiTheme="minorHAnsi" w:hAnsiTheme="minorHAnsi" w:cstheme="minorHAnsi"/>
          <w:sz w:val="22"/>
          <w:szCs w:val="24"/>
        </w:rPr>
        <w:br/>
      </w:r>
      <w:r w:rsidRPr="00132BED">
        <w:rPr>
          <w:rFonts w:asciiTheme="minorHAnsi" w:hAnsiTheme="minorHAnsi" w:cstheme="minorHAnsi"/>
          <w:color w:val="000000"/>
          <w:sz w:val="22"/>
          <w:szCs w:val="24"/>
        </w:rPr>
        <w:t>- Citační databáze Web of Science a Scopus</w:t>
      </w:r>
      <w:r w:rsidRPr="00132BED">
        <w:rPr>
          <w:rFonts w:asciiTheme="minorHAnsi" w:hAnsiTheme="minorHAnsi" w:cstheme="minorHAnsi"/>
          <w:sz w:val="22"/>
          <w:szCs w:val="24"/>
        </w:rPr>
        <w:br/>
      </w:r>
      <w:r w:rsidRPr="00132BED">
        <w:rPr>
          <w:rFonts w:asciiTheme="minorHAnsi" w:hAnsiTheme="minorHAnsi" w:cstheme="minorHAnsi"/>
          <w:color w:val="000000"/>
          <w:sz w:val="22"/>
          <w:szCs w:val="24"/>
        </w:rPr>
        <w:t>- Multioborové kolekce elektronických časopisů Elsevier ScienceDirect, Wiley Online Library, SpringerLink</w:t>
      </w:r>
      <w:r w:rsidRPr="00132BED">
        <w:rPr>
          <w:rFonts w:asciiTheme="minorHAnsi" w:hAnsiTheme="minorHAnsi" w:cstheme="minorHAnsi"/>
          <w:sz w:val="22"/>
          <w:szCs w:val="24"/>
        </w:rPr>
        <w:br/>
      </w:r>
      <w:r w:rsidRPr="00132BED">
        <w:rPr>
          <w:rFonts w:asciiTheme="minorHAnsi" w:hAnsiTheme="minorHAnsi" w:cstheme="minorHAnsi"/>
          <w:color w:val="000000"/>
          <w:sz w:val="22"/>
          <w:szCs w:val="24"/>
        </w:rPr>
        <w:t>- Multioborové plnotextové databáze Ebsco a ProQues</w:t>
      </w:r>
      <w:r w:rsidRPr="00132BED">
        <w:rPr>
          <w:rFonts w:asciiTheme="minorHAnsi" w:hAnsiTheme="minorHAnsi" w:cstheme="minorHAnsi"/>
          <w:color w:val="000000"/>
          <w:sz w:val="22"/>
          <w:szCs w:val="24"/>
        </w:rPr>
        <w:br/>
      </w:r>
      <w:r w:rsidRPr="00132BED">
        <w:rPr>
          <w:rFonts w:asciiTheme="minorHAnsi" w:hAnsiTheme="minorHAnsi" w:cstheme="minorHAnsi"/>
          <w:color w:val="000000"/>
          <w:sz w:val="22"/>
          <w:szCs w:val="24"/>
        </w:rPr>
        <w:br/>
      </w:r>
      <w:r w:rsidRPr="00132BED">
        <w:rPr>
          <w:rFonts w:asciiTheme="minorHAnsi" w:hAnsiTheme="minorHAnsi" w:cstheme="minorHAnsi"/>
          <w:sz w:val="22"/>
        </w:rPr>
        <w:t>Odkaz na seznam přístupných elektronických databází včetně popisu:</w:t>
      </w:r>
      <w:r w:rsidRPr="00132BED">
        <w:rPr>
          <w:rFonts w:asciiTheme="minorHAnsi" w:hAnsiTheme="minorHAnsi" w:cstheme="minorHAnsi"/>
          <w:sz w:val="22"/>
        </w:rPr>
        <w:br/>
      </w:r>
      <w:hyperlink r:id="rId38" w:history="1">
        <w:r w:rsidRPr="00132BED">
          <w:rPr>
            <w:rStyle w:val="Hypertextovodkaz"/>
            <w:rFonts w:asciiTheme="minorHAnsi" w:hAnsiTheme="minorHAnsi" w:cstheme="minorHAnsi"/>
            <w:sz w:val="22"/>
          </w:rPr>
          <w:t>http://portal.k.utb.cz/databases/alphabetical/?lang=cze</w:t>
        </w:r>
      </w:hyperlink>
    </w:p>
    <w:p w14:paraId="19F10AFA" w14:textId="77777777" w:rsidR="00742FA1" w:rsidRDefault="00742FA1" w:rsidP="00935F76">
      <w:pPr>
        <w:pStyle w:val="Nadpis2"/>
        <w:tabs>
          <w:tab w:val="left" w:pos="567"/>
        </w:tabs>
        <w:ind w:left="357"/>
        <w:jc w:val="center"/>
        <w:rPr>
          <w:rFonts w:asciiTheme="minorHAnsi" w:hAnsiTheme="minorHAnsi" w:cstheme="minorHAnsi"/>
        </w:rPr>
      </w:pPr>
    </w:p>
    <w:p w14:paraId="7B13F4F9" w14:textId="32F5C771" w:rsidR="00F52EEF" w:rsidRPr="00F52EEF" w:rsidRDefault="00F52EEF" w:rsidP="00935F76">
      <w:pPr>
        <w:pStyle w:val="Nadpis2"/>
        <w:tabs>
          <w:tab w:val="left" w:pos="567"/>
        </w:tabs>
        <w:ind w:left="357"/>
        <w:jc w:val="center"/>
        <w:rPr>
          <w:rFonts w:asciiTheme="minorHAnsi" w:hAnsiTheme="minorHAnsi" w:cstheme="minorHAnsi"/>
        </w:rPr>
      </w:pPr>
      <w:r w:rsidRPr="00F52EEF">
        <w:rPr>
          <w:rFonts w:asciiTheme="minorHAnsi" w:hAnsiTheme="minorHAnsi" w:cstheme="minorHAnsi"/>
        </w:rPr>
        <w:t>Garant studijního programu</w:t>
      </w:r>
    </w:p>
    <w:p w14:paraId="47A9F14A" w14:textId="77777777" w:rsidR="00F52EEF" w:rsidRPr="00F52EEF" w:rsidRDefault="00F52EEF" w:rsidP="004A7921">
      <w:pPr>
        <w:pStyle w:val="Nadpis3"/>
        <w:widowControl w:val="0"/>
        <w:numPr>
          <w:ilvl w:val="0"/>
          <w:numId w:val="6"/>
        </w:numPr>
        <w:tabs>
          <w:tab w:val="left" w:pos="567"/>
        </w:tabs>
        <w:autoSpaceDE w:val="0"/>
        <w:autoSpaceDN w:val="0"/>
        <w:adjustRightInd w:val="0"/>
        <w:snapToGrid w:val="0"/>
        <w:spacing w:line="259" w:lineRule="auto"/>
        <w:ind w:left="1077" w:hanging="357"/>
        <w:jc w:val="both"/>
        <w:rPr>
          <w:rFonts w:asciiTheme="minorHAnsi" w:hAnsiTheme="minorHAnsi" w:cstheme="minorHAnsi"/>
        </w:rPr>
      </w:pPr>
      <w:r w:rsidRPr="00F52EEF">
        <w:rPr>
          <w:rFonts w:asciiTheme="minorHAnsi" w:hAnsiTheme="minorHAnsi" w:cstheme="minorHAnsi"/>
        </w:rPr>
        <w:t>Pravomoci a odpovědnost garanta</w:t>
      </w:r>
    </w:p>
    <w:p w14:paraId="5D9A6F09" w14:textId="77777777" w:rsidR="00F52EEF" w:rsidRPr="00F52EEF" w:rsidRDefault="00F52EEF" w:rsidP="00935F76">
      <w:pPr>
        <w:widowControl w:val="0"/>
        <w:tabs>
          <w:tab w:val="left" w:pos="567"/>
        </w:tabs>
        <w:autoSpaceDE w:val="0"/>
        <w:autoSpaceDN w:val="0"/>
        <w:adjustRightInd w:val="0"/>
        <w:snapToGrid w:val="0"/>
        <w:spacing w:before="120" w:after="120"/>
        <w:jc w:val="center"/>
        <w:rPr>
          <w:rFonts w:asciiTheme="minorHAnsi" w:hAnsiTheme="minorHAnsi" w:cstheme="minorHAnsi"/>
        </w:rPr>
      </w:pPr>
      <w:r w:rsidRPr="00F52EEF">
        <w:rPr>
          <w:rFonts w:asciiTheme="minorHAnsi" w:hAnsiTheme="minorHAnsi" w:cstheme="minorHAnsi"/>
        </w:rPr>
        <w:t>Standard 5.1</w:t>
      </w:r>
    </w:p>
    <w:p w14:paraId="08A28D3B" w14:textId="77777777" w:rsidR="00F52EEF" w:rsidRPr="00132BED" w:rsidRDefault="00F52EEF" w:rsidP="00935F76">
      <w:pPr>
        <w:widowControl w:val="0"/>
        <w:tabs>
          <w:tab w:val="left" w:pos="567"/>
        </w:tabs>
        <w:autoSpaceDE w:val="0"/>
        <w:autoSpaceDN w:val="0"/>
        <w:adjustRightInd w:val="0"/>
        <w:snapToGrid w:val="0"/>
        <w:spacing w:after="60"/>
        <w:jc w:val="both"/>
        <w:rPr>
          <w:rFonts w:asciiTheme="minorHAnsi" w:hAnsiTheme="minorHAnsi" w:cstheme="minorHAnsi"/>
          <w:color w:val="000000"/>
          <w:sz w:val="22"/>
        </w:rPr>
      </w:pPr>
      <w:r w:rsidRPr="00132BED">
        <w:rPr>
          <w:rFonts w:asciiTheme="minorHAnsi" w:hAnsiTheme="minorHAnsi" w:cstheme="minorHAnsi"/>
          <w:color w:val="000000"/>
          <w:sz w:val="22"/>
        </w:rPr>
        <w:t xml:space="preserve">Součástí záměru předložit žádost o akreditaci studijního programu je podle čl. 8 Řádu pro tvorbu, schvalování, uskutečňování a změny studijních programu UTB ve Zlíně návrh garanta studijního programu. Garanta studijního programu navrhuje děkan po projednání v: </w:t>
      </w:r>
    </w:p>
    <w:p w14:paraId="5F10C58E"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a) radě studijního programu u bakalářského a magisterského studijního programu, </w:t>
      </w:r>
    </w:p>
    <w:p w14:paraId="2177D079" w14:textId="77777777" w:rsidR="00F52EEF" w:rsidRPr="00132BED" w:rsidRDefault="00F52EEF" w:rsidP="00935F76">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 xml:space="preserve">b) oborové radě u doktorského studijního programu, pokud je ustavena. </w:t>
      </w:r>
    </w:p>
    <w:p w14:paraId="0C857D6A"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7828FB9C" w14:textId="77777777" w:rsidR="00F52EEF" w:rsidRPr="00132BED"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sz w:val="22"/>
        </w:rPr>
      </w:pPr>
    </w:p>
    <w:p w14:paraId="5749810A" w14:textId="7BDB52B8"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Garant bakalářského </w:t>
      </w:r>
      <w:del w:id="6408" w:author="Josef Kocourek" w:date="2020-02-10T14:57:00Z">
        <w:r w:rsidRPr="00132BED" w:rsidDel="00582CEE">
          <w:rPr>
            <w:rFonts w:asciiTheme="minorHAnsi" w:hAnsiTheme="minorHAnsi" w:cstheme="minorHAnsi"/>
            <w:color w:val="000000"/>
            <w:sz w:val="22"/>
          </w:rPr>
          <w:delText xml:space="preserve">a magisterského </w:delText>
        </w:r>
      </w:del>
      <w:r w:rsidRPr="00132BED">
        <w:rPr>
          <w:rFonts w:asciiTheme="minorHAnsi" w:hAnsiTheme="minorHAnsi" w:cstheme="minorHAnsi"/>
          <w:color w:val="000000"/>
          <w:sz w:val="22"/>
        </w:rPr>
        <w:t xml:space="preserve">studijního programu zejména: </w:t>
      </w:r>
    </w:p>
    <w:p w14:paraId="39E82FBB"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a) </w:t>
      </w:r>
      <w:r w:rsidRPr="00132BED">
        <w:rPr>
          <w:rFonts w:asciiTheme="minorHAnsi" w:hAnsiTheme="minorHAnsi" w:cstheme="minorHAnsi"/>
          <w:color w:val="000000"/>
          <w:sz w:val="22"/>
        </w:rPr>
        <w:tab/>
        <w:t xml:space="preserve">koordinuje obsahovou přípravu studijního programu, </w:t>
      </w:r>
    </w:p>
    <w:p w14:paraId="1B7BDD45"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b) </w:t>
      </w:r>
      <w:r w:rsidRPr="00132BED">
        <w:rPr>
          <w:rFonts w:asciiTheme="minorHAnsi" w:hAnsiTheme="minorHAnsi" w:cstheme="minorHAnsi"/>
          <w:color w:val="000000"/>
          <w:sz w:val="22"/>
        </w:rPr>
        <w:tab/>
        <w:t xml:space="preserve">dbá na to, aby studijní program byl uskutečňován v souladu s akreditačním spisem, </w:t>
      </w:r>
    </w:p>
    <w:p w14:paraId="79E46CB7"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c) </w:t>
      </w:r>
      <w:r w:rsidRPr="00132BED">
        <w:rPr>
          <w:rFonts w:asciiTheme="minorHAnsi" w:hAnsiTheme="minorHAnsi" w:cstheme="minorHAnsi"/>
          <w:color w:val="000000"/>
          <w:sz w:val="22"/>
        </w:rPr>
        <w:tab/>
        <w:t xml:space="preserve">dohlíží na kvalitu uskutečňování studijního programu, </w:t>
      </w:r>
    </w:p>
    <w:p w14:paraId="4B2BA1B7"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d) </w:t>
      </w:r>
      <w:r w:rsidRPr="00132BED">
        <w:rPr>
          <w:rFonts w:asciiTheme="minorHAnsi" w:hAnsiTheme="minorHAnsi" w:cstheme="minorHAnsi"/>
          <w:color w:val="000000"/>
          <w:sz w:val="22"/>
        </w:rPr>
        <w:tab/>
        <w:t xml:space="preserve">studentům ve studijním programu poskytuje odborné studijní poradenství, </w:t>
      </w:r>
    </w:p>
    <w:p w14:paraId="63E7BF6C"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e) </w:t>
      </w:r>
      <w:r w:rsidRPr="00132BED">
        <w:rPr>
          <w:rFonts w:asciiTheme="minorHAnsi" w:hAnsiTheme="minorHAnsi" w:cstheme="minorHAnsi"/>
          <w:color w:val="000000"/>
          <w:sz w:val="22"/>
        </w:rPr>
        <w:tab/>
        <w:t xml:space="preserve">schvaluje uznání studijních předmětů studia v zahraničí, </w:t>
      </w:r>
    </w:p>
    <w:p w14:paraId="4CA7792F"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f) </w:t>
      </w:r>
      <w:r w:rsidRPr="00132BED">
        <w:rPr>
          <w:rFonts w:asciiTheme="minorHAnsi" w:hAnsiTheme="minorHAnsi" w:cstheme="minorHAnsi"/>
          <w:color w:val="000000"/>
          <w:sz w:val="22"/>
        </w:rPr>
        <w:tab/>
        <w:t xml:space="preserve">doporučuje uznání části studia podle čl. 24 Studijního a zkušebního řádu UTB ve Zlíně, </w:t>
      </w:r>
    </w:p>
    <w:p w14:paraId="4FE0EFF1" w14:textId="0621D952"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g)</w:t>
      </w:r>
      <w:r w:rsidRPr="00132BED">
        <w:rPr>
          <w:rFonts w:asciiTheme="minorHAnsi" w:hAnsiTheme="minorHAnsi" w:cstheme="minorHAnsi"/>
          <w:color w:val="000000"/>
          <w:sz w:val="22"/>
        </w:rPr>
        <w:tab/>
        <w:t>schvaluje témata bakalářských nebo diplomových prací</w:t>
      </w:r>
      <w:ins w:id="6409" w:author="Josef Kocourek" w:date="2020-02-10T14:57:00Z">
        <w:r w:rsidR="00582CEE">
          <w:rPr>
            <w:rFonts w:asciiTheme="minorHAnsi" w:hAnsiTheme="minorHAnsi" w:cstheme="minorHAnsi"/>
            <w:color w:val="000000"/>
            <w:sz w:val="22"/>
          </w:rPr>
          <w:t>, podílí se na vedení Semináře k BP spol</w:t>
        </w:r>
      </w:ins>
      <w:ins w:id="6410" w:author="Josef Kocourek" w:date="2020-02-10T14:58:00Z">
        <w:r w:rsidR="00582CEE">
          <w:rPr>
            <w:rFonts w:asciiTheme="minorHAnsi" w:hAnsiTheme="minorHAnsi" w:cstheme="minorHAnsi"/>
            <w:color w:val="000000"/>
            <w:sz w:val="22"/>
          </w:rPr>
          <w:t>u s</w:t>
        </w:r>
        <w:r w:rsidR="0000527E">
          <w:rPr>
            <w:rFonts w:asciiTheme="minorHAnsi" w:hAnsiTheme="minorHAnsi" w:cstheme="minorHAnsi"/>
            <w:color w:val="000000"/>
            <w:sz w:val="22"/>
          </w:rPr>
          <w:t> Mgr. Eliškou Káčerkovou, která má na starost organizaci seminářů</w:t>
        </w:r>
      </w:ins>
      <w:r w:rsidRPr="00132BED">
        <w:rPr>
          <w:rFonts w:asciiTheme="minorHAnsi" w:hAnsiTheme="minorHAnsi" w:cstheme="minorHAnsi"/>
          <w:color w:val="000000"/>
          <w:sz w:val="22"/>
        </w:rPr>
        <w:t xml:space="preserve">, </w:t>
      </w:r>
    </w:p>
    <w:p w14:paraId="0361D1A9"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h) obsahově a metodicky rozvíjí studijní program v souladu s aktuální úrovní poznání a potřebami praxe, </w:t>
      </w:r>
    </w:p>
    <w:p w14:paraId="5AB50374"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i)   předkládá radě studijního programu návrhy na změny studijního programu, </w:t>
      </w:r>
    </w:p>
    <w:p w14:paraId="6D5268C8"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j)   účastní se jednání rady studijního programu, </w:t>
      </w:r>
    </w:p>
    <w:p w14:paraId="0D8AB33A"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k)</w:t>
      </w:r>
      <w:r w:rsidRPr="00132BED">
        <w:rPr>
          <w:rFonts w:asciiTheme="minorHAnsi" w:hAnsiTheme="minorHAnsi" w:cstheme="minorHAnsi"/>
          <w:color w:val="000000"/>
          <w:sz w:val="22"/>
        </w:rPr>
        <w:tab/>
        <w:t xml:space="preserve">spolupracuje s proděkany, řediteli ústavů a garanty dalších studijních programů uskutečňovaných na dané součásti, </w:t>
      </w:r>
    </w:p>
    <w:p w14:paraId="1D0A6135"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l) </w:t>
      </w:r>
      <w:r w:rsidRPr="00132BED">
        <w:rPr>
          <w:rFonts w:asciiTheme="minorHAnsi" w:hAnsiTheme="minorHAnsi" w:cstheme="minorHAnsi"/>
          <w:color w:val="000000"/>
          <w:sz w:val="22"/>
        </w:rPr>
        <w:tab/>
        <w:t xml:space="preserve">vyhodnocuje obsah a uskutečňování studijního programu, přičemž se opírá o procesy zpětné vazby, zejména ankety a kvantitativní a kvalitativní průzkumy u studentů, zaměstnavatelů, profesních komor a oborových sdružení, zpracovává hodnotící zprávu o studijním programu jako podklad pro hodnocení kvality uskutečňovaného studijního programu, </w:t>
      </w:r>
    </w:p>
    <w:p w14:paraId="323FFD61"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n) odpovídá za promítnutí závěrů zprávy o hodnocení studijního programu, schválené Radou pro vnitřní hodnocení UTB ve Zlíně (dále jen „rada“), do dalšího uskutečňování studijního programu, případně do přípravy žádosti o prodloužení nebo rozšíření akreditace studijního programu. </w:t>
      </w:r>
    </w:p>
    <w:p w14:paraId="5BE844E2"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Garant studijního programu je ve své činnosti odpovědný děkanovi. </w:t>
      </w:r>
    </w:p>
    <w:p w14:paraId="78A7795A"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Činnost garanta studijního programu je započítávána do hodnocení pedagogických činnost - in </w:t>
      </w:r>
      <w:hyperlink r:id="rId39" w:history="1">
        <w:r w:rsidRPr="00132BED">
          <w:rPr>
            <w:rFonts w:asciiTheme="minorHAnsi" w:hAnsiTheme="minorHAnsi" w:cstheme="minorHAnsi"/>
            <w:color w:val="000000"/>
            <w:sz w:val="22"/>
          </w:rPr>
          <w:t>Řád pro tvorbu, schvalování, uskutečňování a změny studijních programů UTB ve Zlíně</w:t>
        </w:r>
      </w:hyperlink>
      <w:r w:rsidRPr="00132BED">
        <w:rPr>
          <w:rStyle w:val="Znakapoznpodarou"/>
          <w:rFonts w:asciiTheme="minorHAnsi" w:hAnsiTheme="minorHAnsi" w:cstheme="minorHAnsi"/>
          <w:color w:val="000000"/>
          <w:sz w:val="22"/>
        </w:rPr>
        <w:footnoteReference w:id="51"/>
      </w:r>
    </w:p>
    <w:p w14:paraId="4BE75713" w14:textId="77777777" w:rsidR="00F52EEF" w:rsidRPr="00F52EEF" w:rsidRDefault="00F52EEF" w:rsidP="00935F76">
      <w:pPr>
        <w:tabs>
          <w:tab w:val="left" w:pos="567"/>
        </w:tabs>
        <w:rPr>
          <w:rFonts w:asciiTheme="minorHAnsi" w:hAnsiTheme="minorHAnsi" w:cstheme="minorHAnsi"/>
        </w:rPr>
      </w:pPr>
    </w:p>
    <w:p w14:paraId="0504449B"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Zhodnocení osoby garanta z hlediska naplnění standardů (dle požadavků kladených standardy pro jednotlivé typy a profily studijních programů)</w:t>
      </w:r>
    </w:p>
    <w:p w14:paraId="0FC8937A"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Standardy 5.2-5.4</w:t>
      </w:r>
    </w:p>
    <w:p w14:paraId="1CCE6665" w14:textId="2E5B974D"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Garantem současného bakalářského studijního programu Mediální a komunikační studia, obor Marketingové komunikace je akademický pracovník doc. Mgr. Ing. Olga </w:t>
      </w:r>
      <w:r w:rsidR="00336FD9">
        <w:rPr>
          <w:rFonts w:asciiTheme="minorHAnsi" w:hAnsiTheme="minorHAnsi" w:cstheme="minorHAnsi"/>
          <w:color w:val="000000"/>
          <w:sz w:val="22"/>
        </w:rPr>
        <w:t>Dolínková (</w:t>
      </w:r>
      <w:r w:rsidRPr="00132BED">
        <w:rPr>
          <w:rFonts w:asciiTheme="minorHAnsi" w:hAnsiTheme="minorHAnsi" w:cstheme="minorHAnsi"/>
          <w:color w:val="000000"/>
          <w:sz w:val="22"/>
        </w:rPr>
        <w:t>Jurášková</w:t>
      </w:r>
      <w:r w:rsidR="00336FD9">
        <w:rPr>
          <w:rFonts w:asciiTheme="minorHAnsi" w:hAnsiTheme="minorHAnsi" w:cstheme="minorHAnsi"/>
          <w:color w:val="000000"/>
          <w:sz w:val="22"/>
        </w:rPr>
        <w:t>)</w:t>
      </w:r>
      <w:r w:rsidRPr="00132BED">
        <w:rPr>
          <w:rFonts w:asciiTheme="minorHAnsi" w:hAnsiTheme="minorHAnsi" w:cstheme="minorHAnsi"/>
          <w:color w:val="000000"/>
          <w:sz w:val="22"/>
        </w:rPr>
        <w:t>, Ph.D. a v navazujícím magisterském studijním programu doc. PhDr. Blandína Šramová, Ph.D. V souvislosti s žádostí o udělení akreditace studijního programu Marketingov</w:t>
      </w:r>
      <w:ins w:id="6411" w:author="Radim Bačuvčík" w:date="2020-02-06T14:20:00Z">
        <w:r w:rsidR="00204727">
          <w:rPr>
            <w:rFonts w:asciiTheme="minorHAnsi" w:hAnsiTheme="minorHAnsi" w:cstheme="minorHAnsi"/>
            <w:color w:val="000000"/>
            <w:sz w:val="22"/>
          </w:rPr>
          <w:t>á</w:t>
        </w:r>
      </w:ins>
      <w:del w:id="6412" w:author="Radim Bačuvčík" w:date="2020-02-06T14:20:00Z">
        <w:r w:rsidRPr="00132BED" w:rsidDel="00204727">
          <w:rPr>
            <w:rFonts w:asciiTheme="minorHAnsi" w:hAnsiTheme="minorHAnsi" w:cstheme="minorHAnsi"/>
            <w:color w:val="000000"/>
            <w:sz w:val="22"/>
          </w:rPr>
          <w:delText>é</w:delText>
        </w:r>
      </w:del>
      <w:r w:rsidRPr="00132BED">
        <w:rPr>
          <w:rFonts w:asciiTheme="minorHAnsi" w:hAnsiTheme="minorHAnsi" w:cstheme="minorHAnsi"/>
          <w:color w:val="000000"/>
          <w:sz w:val="22"/>
        </w:rPr>
        <w:t xml:space="preserve"> komunikace bude profesně profilující bakalářský i navazující magisterský studijní program garantovat doc. PhDr. Blandína Šramová, Ph.D. působící na FMK na 100% úvazek. Docentka Šramová je dlouholetým pedagogem na FMK, dlouhodobě </w:t>
      </w:r>
      <w:r w:rsidRPr="00132BED">
        <w:rPr>
          <w:rFonts w:asciiTheme="minorHAnsi" w:hAnsiTheme="minorHAnsi" w:cstheme="minorHAnsi"/>
          <w:color w:val="000000"/>
          <w:sz w:val="22"/>
        </w:rPr>
        <w:lastRenderedPageBreak/>
        <w:t>vykazuje kvalitní tvůrčí výstupy a spadá do střední věkové kategorie, což zajišťuje i dlouhodobý rozvoj pracoviště. Je vůdčí osobností v oblasti stanovení excelentních směrů studijního programu a hlavním navrženým řešitelem projektu GAČR, který v roce 2019 podala spolu s dalšími kolegy z ÚMK. Její profesní životopis je součástí akreditačního spisu.</w:t>
      </w:r>
    </w:p>
    <w:p w14:paraId="353AF793" w14:textId="77777777" w:rsidR="00F52EEF" w:rsidRPr="00F52EEF" w:rsidRDefault="00F52EEF" w:rsidP="00935F76">
      <w:pPr>
        <w:widowControl w:val="0"/>
        <w:tabs>
          <w:tab w:val="left" w:pos="567"/>
        </w:tabs>
        <w:autoSpaceDE w:val="0"/>
        <w:autoSpaceDN w:val="0"/>
        <w:adjustRightInd w:val="0"/>
        <w:snapToGrid w:val="0"/>
        <w:rPr>
          <w:rFonts w:asciiTheme="minorHAnsi" w:hAnsiTheme="minorHAnsi" w:cstheme="minorHAnsi"/>
          <w:color w:val="000000"/>
        </w:rPr>
      </w:pPr>
    </w:p>
    <w:p w14:paraId="323895CC" w14:textId="77777777" w:rsidR="00F52EEF" w:rsidRPr="00F52EEF" w:rsidRDefault="00F52EEF" w:rsidP="00935F76">
      <w:pPr>
        <w:pStyle w:val="Nadpis2"/>
        <w:tabs>
          <w:tab w:val="left" w:pos="567"/>
        </w:tabs>
        <w:rPr>
          <w:rFonts w:asciiTheme="minorHAnsi" w:hAnsiTheme="minorHAnsi" w:cstheme="minorHAnsi"/>
        </w:rPr>
      </w:pPr>
      <w:r w:rsidRPr="00F52EEF">
        <w:rPr>
          <w:rFonts w:asciiTheme="minorHAnsi" w:hAnsiTheme="minorHAnsi" w:cstheme="minorHAnsi"/>
        </w:rPr>
        <w:t>Personální zabezpečení studijního programu</w:t>
      </w:r>
    </w:p>
    <w:p w14:paraId="3FD79351" w14:textId="77777777" w:rsidR="00F52EEF" w:rsidRPr="00F52EEF" w:rsidRDefault="00F52EEF" w:rsidP="004A7921">
      <w:pPr>
        <w:pStyle w:val="Nadpis3"/>
        <w:numPr>
          <w:ilvl w:val="0"/>
          <w:numId w:val="6"/>
        </w:numPr>
        <w:tabs>
          <w:tab w:val="left" w:pos="567"/>
        </w:tabs>
        <w:spacing w:before="120" w:after="120" w:line="259" w:lineRule="auto"/>
        <w:ind w:left="1077" w:hanging="357"/>
        <w:rPr>
          <w:rFonts w:asciiTheme="minorHAnsi" w:hAnsiTheme="minorHAnsi" w:cstheme="minorHAnsi"/>
        </w:rPr>
      </w:pPr>
      <w:r w:rsidRPr="00F52EEF">
        <w:rPr>
          <w:rFonts w:asciiTheme="minorHAnsi" w:hAnsiTheme="minorHAnsi" w:cstheme="minorHAnsi"/>
        </w:rPr>
        <w:t>Zhodnocení celkového personálního zabezpečení studijního programu z hlediska naplnění standardů (včetně zhodnocení zapojení odborníků z praxe do výuky u bakalářských a magisterských profesně zaměřených studijních programů)</w:t>
      </w:r>
    </w:p>
    <w:p w14:paraId="4C3B6CF5" w14:textId="77777777" w:rsidR="00F52EEF" w:rsidRPr="00F52EEF" w:rsidRDefault="00F52EEF" w:rsidP="00935F76">
      <w:pPr>
        <w:tabs>
          <w:tab w:val="left" w:pos="567"/>
        </w:tabs>
        <w:spacing w:before="120" w:after="120"/>
        <w:jc w:val="center"/>
        <w:rPr>
          <w:rFonts w:asciiTheme="minorHAnsi" w:hAnsiTheme="minorHAnsi" w:cstheme="minorHAnsi"/>
        </w:rPr>
      </w:pPr>
      <w:r w:rsidRPr="00F52EEF">
        <w:rPr>
          <w:rFonts w:asciiTheme="minorHAnsi" w:hAnsiTheme="minorHAnsi" w:cstheme="minorHAnsi"/>
        </w:rPr>
        <w:t>Standardy 6.1-6.2, 6.7-6.8</w:t>
      </w:r>
    </w:p>
    <w:p w14:paraId="1ECFC760"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Personální zabezpečení výuky: </w:t>
      </w:r>
    </w:p>
    <w:p w14:paraId="24207595"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a) Výuka jednotlivých studijních předmětů je zajištěna akademickými pracovníky, popřípadě i dalšími odborníky s příslušnou kvalifikací. </w:t>
      </w:r>
    </w:p>
    <w:p w14:paraId="0C4BA874"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b) Na vedení seminářů a cvičení se mohou podílet vedle akademických pracovníků také studenti doktorského studijního programu (dále jen „doktorand“) v rozsahu stanoveném individuálním studijním plánem podle čl. 36 Studijního a zkušebního řádu UTB</w:t>
      </w:r>
      <w:r w:rsidRPr="00132BED">
        <w:rPr>
          <w:rStyle w:val="Znakapoznpodarou"/>
          <w:rFonts w:asciiTheme="minorHAnsi" w:hAnsiTheme="minorHAnsi" w:cstheme="minorHAnsi"/>
          <w:color w:val="000000"/>
          <w:sz w:val="22"/>
        </w:rPr>
        <w:footnoteReference w:id="52"/>
      </w:r>
      <w:r w:rsidRPr="00132BED">
        <w:rPr>
          <w:rFonts w:asciiTheme="minorHAnsi" w:hAnsiTheme="minorHAnsi" w:cstheme="minorHAnsi"/>
          <w:color w:val="000000"/>
          <w:sz w:val="22"/>
        </w:rPr>
        <w:t>.</w:t>
      </w:r>
    </w:p>
    <w:p w14:paraId="4D8A1D04" w14:textId="77777777" w:rsidR="00F52EEF" w:rsidRPr="00132BED" w:rsidRDefault="00F52EEF" w:rsidP="00935F76">
      <w:pPr>
        <w:widowControl w:val="0"/>
        <w:tabs>
          <w:tab w:val="left" w:pos="567"/>
        </w:tabs>
        <w:autoSpaceDE w:val="0"/>
        <w:autoSpaceDN w:val="0"/>
        <w:adjustRightInd w:val="0"/>
        <w:snapToGrid w:val="0"/>
        <w:rPr>
          <w:rFonts w:asciiTheme="minorHAnsi" w:hAnsiTheme="minorHAnsi" w:cstheme="minorHAnsi"/>
          <w:color w:val="000000"/>
          <w:sz w:val="22"/>
        </w:rPr>
      </w:pPr>
    </w:p>
    <w:p w14:paraId="4688091B" w14:textId="6B38FDA9"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201F1E"/>
          <w:sz w:val="22"/>
        </w:rPr>
      </w:pPr>
      <w:r w:rsidRPr="00132BED">
        <w:rPr>
          <w:rFonts w:asciiTheme="minorHAnsi" w:hAnsiTheme="minorHAnsi" w:cstheme="minorHAnsi"/>
          <w:color w:val="201F1E"/>
          <w:sz w:val="22"/>
        </w:rPr>
        <w:t>Rozvoj studijního programu je úzce spojen s</w:t>
      </w:r>
      <w:r w:rsidR="00336FD9">
        <w:rPr>
          <w:rFonts w:asciiTheme="minorHAnsi" w:hAnsiTheme="minorHAnsi" w:cstheme="minorHAnsi"/>
          <w:color w:val="201F1E"/>
          <w:sz w:val="22"/>
        </w:rPr>
        <w:t xml:space="preserve"> jeho</w:t>
      </w:r>
      <w:r w:rsidRPr="00132BED">
        <w:rPr>
          <w:rFonts w:asciiTheme="minorHAnsi" w:hAnsiTheme="minorHAnsi" w:cstheme="minorHAnsi"/>
          <w:color w:val="201F1E"/>
          <w:sz w:val="22"/>
        </w:rPr>
        <w:t> personálním zabezpečením studijního programu. V této oblasti vedení ÚMK dlouhodobě pracuje na motivačním prostředí, které podporuje profesní růst jednotlivých pedagogů. V současné době má ÚMK silný tým pedagogů (celkem 9 pedagogů s Ph.D., 3 docenti a 2 profesoři),</w:t>
      </w:r>
      <w:r w:rsidRPr="00132BED">
        <w:rPr>
          <w:rFonts w:asciiTheme="minorHAnsi" w:hAnsiTheme="minorHAnsi" w:cstheme="minorHAnsi"/>
          <w:color w:val="ED5C57"/>
          <w:sz w:val="22"/>
        </w:rPr>
        <w:t> </w:t>
      </w:r>
      <w:r w:rsidRPr="00132BED">
        <w:rPr>
          <w:rFonts w:asciiTheme="minorHAnsi" w:hAnsiTheme="minorHAnsi" w:cstheme="minorHAnsi"/>
          <w:color w:val="201F1E"/>
          <w:sz w:val="22"/>
        </w:rPr>
        <w:t>kteří navzájem sdílí své zkušenosti nejen z oblasti pedagogické, ale hlavně výzkumné a tvůrčí. Vizí tvůrčích aktivit studijního programu je pokračovat v tvůrčí činnosti zejména v mezinárodním kontextu, spolupracovat se zahraničními odbornými pracovišti a porovnávat poznatky z oblasti marketingov</w:t>
      </w:r>
      <w:ins w:id="6413" w:author="Radim Bačuvčík" w:date="2020-02-06T14:20:00Z">
        <w:r w:rsidR="00204727">
          <w:rPr>
            <w:rFonts w:asciiTheme="minorHAnsi" w:hAnsiTheme="minorHAnsi" w:cstheme="minorHAnsi"/>
            <w:color w:val="201F1E"/>
            <w:sz w:val="22"/>
          </w:rPr>
          <w:t>é</w:t>
        </w:r>
      </w:ins>
      <w:del w:id="6414" w:author="Radim Bačuvčík" w:date="2020-02-06T14:20:00Z">
        <w:r w:rsidRPr="00132BED" w:rsidDel="00204727">
          <w:rPr>
            <w:rFonts w:asciiTheme="minorHAnsi" w:hAnsiTheme="minorHAnsi" w:cstheme="minorHAnsi"/>
            <w:color w:val="201F1E"/>
            <w:sz w:val="22"/>
          </w:rPr>
          <w:delText>ých</w:delText>
        </w:r>
      </w:del>
      <w:r w:rsidRPr="00132BED">
        <w:rPr>
          <w:rFonts w:asciiTheme="minorHAnsi" w:hAnsiTheme="minorHAnsi" w:cstheme="minorHAnsi"/>
          <w:color w:val="201F1E"/>
          <w:sz w:val="22"/>
        </w:rPr>
        <w:t xml:space="preserve"> komunikac</w:t>
      </w:r>
      <w:ins w:id="6415" w:author="Radim Bačuvčík" w:date="2020-02-06T14:20:00Z">
        <w:r w:rsidR="00204727">
          <w:rPr>
            <w:rFonts w:asciiTheme="minorHAnsi" w:hAnsiTheme="minorHAnsi" w:cstheme="minorHAnsi"/>
            <w:color w:val="201F1E"/>
            <w:sz w:val="22"/>
          </w:rPr>
          <w:t>e</w:t>
        </w:r>
      </w:ins>
      <w:del w:id="6416" w:author="Radim Bačuvčík" w:date="2020-02-06T14:20:00Z">
        <w:r w:rsidRPr="00132BED" w:rsidDel="00204727">
          <w:rPr>
            <w:rFonts w:asciiTheme="minorHAnsi" w:hAnsiTheme="minorHAnsi" w:cstheme="minorHAnsi"/>
            <w:color w:val="201F1E"/>
            <w:sz w:val="22"/>
          </w:rPr>
          <w:delText>í</w:delText>
        </w:r>
      </w:del>
      <w:r w:rsidRPr="00132BED">
        <w:rPr>
          <w:rFonts w:asciiTheme="minorHAnsi" w:hAnsiTheme="minorHAnsi" w:cstheme="minorHAnsi"/>
          <w:color w:val="201F1E"/>
          <w:sz w:val="22"/>
        </w:rPr>
        <w:t>, trendů ve využívání moderních technologií v marketingu a marketingov</w:t>
      </w:r>
      <w:ins w:id="6417" w:author="Radim Bačuvčík" w:date="2020-02-06T14:20:00Z">
        <w:r w:rsidR="00204727">
          <w:rPr>
            <w:rFonts w:asciiTheme="minorHAnsi" w:hAnsiTheme="minorHAnsi" w:cstheme="minorHAnsi"/>
            <w:color w:val="201F1E"/>
            <w:sz w:val="22"/>
          </w:rPr>
          <w:t>é</w:t>
        </w:r>
      </w:ins>
      <w:del w:id="6418" w:author="Radim Bačuvčík" w:date="2020-02-06T14:20:00Z">
        <w:r w:rsidRPr="00132BED" w:rsidDel="00204727">
          <w:rPr>
            <w:rFonts w:asciiTheme="minorHAnsi" w:hAnsiTheme="minorHAnsi" w:cstheme="minorHAnsi"/>
            <w:color w:val="201F1E"/>
            <w:sz w:val="22"/>
          </w:rPr>
          <w:delText>ých</w:delText>
        </w:r>
      </w:del>
      <w:r w:rsidRPr="00132BED">
        <w:rPr>
          <w:rFonts w:asciiTheme="minorHAnsi" w:hAnsiTheme="minorHAnsi" w:cstheme="minorHAnsi"/>
          <w:color w:val="201F1E"/>
          <w:sz w:val="22"/>
        </w:rPr>
        <w:t xml:space="preserve"> komunikac</w:t>
      </w:r>
      <w:ins w:id="6419" w:author="Radim Bačuvčík" w:date="2020-02-06T14:21:00Z">
        <w:r w:rsidR="00204727">
          <w:rPr>
            <w:rFonts w:asciiTheme="minorHAnsi" w:hAnsiTheme="minorHAnsi" w:cstheme="minorHAnsi"/>
            <w:color w:val="201F1E"/>
            <w:sz w:val="22"/>
          </w:rPr>
          <w:t>i</w:t>
        </w:r>
      </w:ins>
      <w:del w:id="6420" w:author="Radim Bačuvčík" w:date="2020-02-06T14:20:00Z">
        <w:r w:rsidRPr="00132BED" w:rsidDel="00204727">
          <w:rPr>
            <w:rFonts w:asciiTheme="minorHAnsi" w:hAnsiTheme="minorHAnsi" w:cstheme="minorHAnsi"/>
            <w:color w:val="201F1E"/>
            <w:sz w:val="22"/>
          </w:rPr>
          <w:delText>ích</w:delText>
        </w:r>
      </w:del>
      <w:r w:rsidRPr="00132BED">
        <w:rPr>
          <w:rFonts w:asciiTheme="minorHAnsi" w:hAnsiTheme="minorHAnsi" w:cstheme="minorHAnsi"/>
          <w:color w:val="201F1E"/>
          <w:sz w:val="22"/>
        </w:rPr>
        <w:t>, business inteligence, data miningu, ale i při výzkumu spotřebitelského chování, testování emocí atd. Úkolem ÚMK je výsledky těchto výzkumů prosadit do impaktovaných odborných časopisů a prestižních odborných databází. Prioritou je rovněž aplikovaný výzkum formou např. projektů TAČR, kdy realizace projektů přináší cenné zkušenosti a poznatky nejen pro realizační tým, ale metodika je přenášena i do výuky k inspiraci ostatních studentů. Velký prostor je také věnován smluvnímu výzkumu s firemním sektorem.</w:t>
      </w:r>
    </w:p>
    <w:p w14:paraId="6BD224CD"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p>
    <w:p w14:paraId="77DABE10" w14:textId="63F884C6"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Na realizaci bakalářského studijního programu v obou formách studia se podílí řada nejen kvalifikovaných odborníků z řad interních akademických pracovníků, ale také odborníci z praxe. V příložených tabulkách níže lze vidět, že většina interních pedagogů ÚMK realizuje spolupráci s praxí. Zpravidla se jedná o OSVČ či dokonce majitel</w:t>
      </w:r>
      <w:r w:rsidR="00336FD9">
        <w:rPr>
          <w:rFonts w:asciiTheme="minorHAnsi" w:hAnsiTheme="minorHAnsi" w:cstheme="minorHAnsi"/>
          <w:color w:val="000000"/>
          <w:sz w:val="22"/>
        </w:rPr>
        <w:t>e</w:t>
      </w:r>
      <w:r w:rsidRPr="00132BED">
        <w:rPr>
          <w:rFonts w:asciiTheme="minorHAnsi" w:hAnsiTheme="minorHAnsi" w:cstheme="minorHAnsi"/>
          <w:color w:val="000000"/>
          <w:sz w:val="22"/>
        </w:rPr>
        <w:t xml:space="preserve"> reklamích agentur. Vedle odborníků z řad interních pedagogů přednáší i několik významných odborníků z praxe. Jedná se například o dlouholeté spolupracovníky Mgr. Vladimíra Bureše (freelancer), Mgr. Michala Rožka (spolumajitel reklamní agentury Aetna), Mgr. Olga Biernátová Zbranková (freelancer), Mgr. Patrika Kamase (představenstvo PSG, dlouholetý marketingový ředitel několika organizací) nebo </w:t>
      </w:r>
      <w:r w:rsidRPr="00132BED">
        <w:rPr>
          <w:rFonts w:asciiTheme="minorHAnsi" w:hAnsiTheme="minorHAnsi" w:cstheme="minorHAnsi"/>
          <w:sz w:val="22"/>
        </w:rPr>
        <w:t>MSc. Daniel Jesenský, PhD., MBA. (ředitel POPAI). Do řady předmětů jsou interními pedagogy zváni zástupci významných reklamních agentur z celé České republiky. Více o oblasti spolupráce s praxí v kapitole 2. 2.</w:t>
      </w:r>
    </w:p>
    <w:p w14:paraId="1DBA53BE"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p>
    <w:p w14:paraId="102B511B"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Tím je zaručena aktuálnost prakticky zaměřených předmětů a splnění podmínky v podobě dostatečného zapojení odborníků do praxe.</w:t>
      </w:r>
    </w:p>
    <w:p w14:paraId="68D32B4F" w14:textId="77777777" w:rsidR="00F52EEF" w:rsidRPr="00F52EEF" w:rsidRDefault="00F52EEF" w:rsidP="00935F76">
      <w:pPr>
        <w:widowControl w:val="0"/>
        <w:tabs>
          <w:tab w:val="left" w:pos="567"/>
        </w:tabs>
        <w:autoSpaceDE w:val="0"/>
        <w:autoSpaceDN w:val="0"/>
        <w:adjustRightInd w:val="0"/>
        <w:snapToGrid w:val="0"/>
        <w:rPr>
          <w:rFonts w:asciiTheme="minorHAnsi" w:hAnsiTheme="minorHAnsi" w:cstheme="minorHAnsi"/>
          <w:color w:val="000000"/>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77"/>
        <w:gridCol w:w="3402"/>
        <w:gridCol w:w="851"/>
        <w:gridCol w:w="850"/>
        <w:gridCol w:w="1701"/>
      </w:tblGrid>
      <w:tr w:rsidR="00F52EEF" w:rsidRPr="00F52EEF" w14:paraId="6937D69C" w14:textId="77777777" w:rsidTr="00E44DDF">
        <w:tc>
          <w:tcPr>
            <w:tcW w:w="9781" w:type="dxa"/>
            <w:gridSpan w:val="5"/>
            <w:shd w:val="clear" w:color="auto" w:fill="F7CAAC"/>
          </w:tcPr>
          <w:p w14:paraId="08315FE0" w14:textId="0468285F"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Personální zabezpečení bakalářského studijního programu Marketingov</w:t>
            </w:r>
            <w:ins w:id="6421" w:author="Radim Bačuvčík" w:date="2020-02-06T14:21:00Z">
              <w:r w:rsidR="00204727">
                <w:rPr>
                  <w:rFonts w:asciiTheme="minorHAnsi" w:hAnsiTheme="minorHAnsi" w:cstheme="minorHAnsi"/>
                  <w:b/>
                </w:rPr>
                <w:t>á</w:t>
              </w:r>
            </w:ins>
            <w:del w:id="6422" w:author="Radim Bačuvčík" w:date="2020-02-06T14:21:00Z">
              <w:r w:rsidRPr="00F52EEF" w:rsidDel="00204727">
                <w:rPr>
                  <w:rFonts w:asciiTheme="minorHAnsi" w:hAnsiTheme="minorHAnsi" w:cstheme="minorHAnsi"/>
                  <w:b/>
                </w:rPr>
                <w:delText>é</w:delText>
              </w:r>
            </w:del>
            <w:r w:rsidRPr="00F52EEF">
              <w:rPr>
                <w:rFonts w:asciiTheme="minorHAnsi" w:hAnsiTheme="minorHAnsi" w:cstheme="minorHAnsi"/>
                <w:b/>
              </w:rPr>
              <w:t xml:space="preserve"> komunikace, forma studia prezenční</w:t>
            </w:r>
          </w:p>
        </w:tc>
      </w:tr>
      <w:tr w:rsidR="00F52EEF" w:rsidRPr="00F52EEF" w14:paraId="4C3FEA24" w14:textId="77777777" w:rsidTr="00E44DDF">
        <w:trPr>
          <w:trHeight w:val="557"/>
        </w:trPr>
        <w:tc>
          <w:tcPr>
            <w:tcW w:w="2977" w:type="dxa"/>
            <w:shd w:val="clear" w:color="auto" w:fill="F7CAAC"/>
          </w:tcPr>
          <w:p w14:paraId="1E310E64"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Název předmětu</w:t>
            </w:r>
          </w:p>
        </w:tc>
        <w:tc>
          <w:tcPr>
            <w:tcW w:w="3402" w:type="dxa"/>
            <w:shd w:val="clear" w:color="auto" w:fill="F7CAAC"/>
          </w:tcPr>
          <w:p w14:paraId="5B01E57F"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851" w:type="dxa"/>
            <w:shd w:val="clear" w:color="auto" w:fill="F7CAAC"/>
          </w:tcPr>
          <w:p w14:paraId="72CE2AC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interní/</w:t>
            </w:r>
          </w:p>
          <w:p w14:paraId="6A4CE95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externí</w:t>
            </w:r>
          </w:p>
        </w:tc>
        <w:tc>
          <w:tcPr>
            <w:tcW w:w="850" w:type="dxa"/>
            <w:shd w:val="clear" w:color="auto" w:fill="F7CAAC"/>
          </w:tcPr>
          <w:p w14:paraId="23A18E6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úvazek</w:t>
            </w:r>
          </w:p>
        </w:tc>
        <w:tc>
          <w:tcPr>
            <w:tcW w:w="1701" w:type="dxa"/>
            <w:shd w:val="clear" w:color="auto" w:fill="F7CAAC"/>
          </w:tcPr>
          <w:p w14:paraId="07E08AF7"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instituce</w:t>
            </w:r>
          </w:p>
        </w:tc>
      </w:tr>
      <w:tr w:rsidR="00F52EEF" w:rsidRPr="00F52EEF" w14:paraId="3B64F154" w14:textId="77777777" w:rsidTr="00E44DDF">
        <w:tc>
          <w:tcPr>
            <w:tcW w:w="2977" w:type="dxa"/>
          </w:tcPr>
          <w:p w14:paraId="4B063AB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lastRenderedPageBreak/>
              <w:t>Marketing1</w:t>
            </w:r>
          </w:p>
        </w:tc>
        <w:tc>
          <w:tcPr>
            <w:tcW w:w="3402" w:type="dxa"/>
          </w:tcPr>
          <w:p w14:paraId="4906B3C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851" w:type="dxa"/>
          </w:tcPr>
          <w:p w14:paraId="212BAF76"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int.</w:t>
            </w:r>
          </w:p>
        </w:tc>
        <w:tc>
          <w:tcPr>
            <w:tcW w:w="850" w:type="dxa"/>
          </w:tcPr>
          <w:p w14:paraId="23F7175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100%</w:t>
            </w:r>
          </w:p>
        </w:tc>
        <w:tc>
          <w:tcPr>
            <w:tcW w:w="1701" w:type="dxa"/>
          </w:tcPr>
          <w:p w14:paraId="594807ED" w14:textId="77777777" w:rsidR="00F52EEF" w:rsidRPr="00F52EEF" w:rsidRDefault="00F52EEF">
            <w:pPr>
              <w:tabs>
                <w:tab w:val="left" w:pos="567"/>
              </w:tabs>
              <w:rPr>
                <w:rFonts w:asciiTheme="minorHAnsi" w:hAnsiTheme="minorHAnsi" w:cstheme="minorHAnsi"/>
              </w:rPr>
              <w:pPrChange w:id="6423" w:author="Radim Bačuvčík" w:date="2020-02-06T14:23:00Z">
                <w:pPr>
                  <w:tabs>
                    <w:tab w:val="left" w:pos="567"/>
                  </w:tabs>
                  <w:jc w:val="both"/>
                </w:pPr>
              </w:pPrChange>
            </w:pPr>
            <w:r w:rsidRPr="00F52EEF">
              <w:rPr>
                <w:rFonts w:asciiTheme="minorHAnsi" w:hAnsiTheme="minorHAnsi" w:cstheme="minorHAnsi"/>
              </w:rPr>
              <w:t>FMK, OSVČ -  oblast mkt. konzultantství</w:t>
            </w:r>
          </w:p>
        </w:tc>
      </w:tr>
      <w:tr w:rsidR="00F52EEF" w:rsidRPr="00F52EEF" w14:paraId="13B4D8FC" w14:textId="77777777" w:rsidTr="00E44DDF">
        <w:tc>
          <w:tcPr>
            <w:tcW w:w="2977" w:type="dxa"/>
          </w:tcPr>
          <w:p w14:paraId="2A8B0260"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Marketing 2</w:t>
            </w:r>
          </w:p>
        </w:tc>
        <w:tc>
          <w:tcPr>
            <w:tcW w:w="3402" w:type="dxa"/>
          </w:tcPr>
          <w:p w14:paraId="31E6F511"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851" w:type="dxa"/>
          </w:tcPr>
          <w:p w14:paraId="04545F00"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int.</w:t>
            </w:r>
          </w:p>
        </w:tc>
        <w:tc>
          <w:tcPr>
            <w:tcW w:w="850" w:type="dxa"/>
          </w:tcPr>
          <w:p w14:paraId="33CD43F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100%</w:t>
            </w:r>
          </w:p>
        </w:tc>
        <w:tc>
          <w:tcPr>
            <w:tcW w:w="1701" w:type="dxa"/>
          </w:tcPr>
          <w:p w14:paraId="64B520B6" w14:textId="77777777" w:rsidR="00F52EEF" w:rsidRPr="00F52EEF" w:rsidRDefault="00F52EEF">
            <w:pPr>
              <w:tabs>
                <w:tab w:val="left" w:pos="567"/>
              </w:tabs>
              <w:rPr>
                <w:rFonts w:asciiTheme="minorHAnsi" w:hAnsiTheme="minorHAnsi" w:cstheme="minorHAnsi"/>
              </w:rPr>
              <w:pPrChange w:id="6424" w:author="Radim Bačuvčík" w:date="2020-02-06T14:23:00Z">
                <w:pPr>
                  <w:tabs>
                    <w:tab w:val="left" w:pos="567"/>
                  </w:tabs>
                  <w:jc w:val="both"/>
                </w:pPr>
              </w:pPrChange>
            </w:pPr>
            <w:r w:rsidRPr="00F52EEF">
              <w:rPr>
                <w:rFonts w:asciiTheme="minorHAnsi" w:hAnsiTheme="minorHAnsi" w:cstheme="minorHAnsi"/>
              </w:rPr>
              <w:t>FMK</w:t>
            </w:r>
          </w:p>
        </w:tc>
      </w:tr>
      <w:tr w:rsidR="00F52EEF" w:rsidRPr="00F52EEF" w14:paraId="7FCF6AA1" w14:textId="77777777" w:rsidTr="00E44DDF">
        <w:tc>
          <w:tcPr>
            <w:tcW w:w="2977" w:type="dxa"/>
          </w:tcPr>
          <w:p w14:paraId="1BF5007C" w14:textId="254F4765" w:rsidR="00F52EEF" w:rsidRPr="00F52EEF" w:rsidRDefault="00F52EEF">
            <w:pPr>
              <w:tabs>
                <w:tab w:val="left" w:pos="567"/>
              </w:tabs>
              <w:rPr>
                <w:rFonts w:asciiTheme="minorHAnsi" w:hAnsiTheme="minorHAnsi" w:cstheme="minorHAnsi"/>
              </w:rPr>
              <w:pPrChange w:id="6425" w:author="Radim Bačuvčík" w:date="2020-02-06T14:21:00Z">
                <w:pPr>
                  <w:tabs>
                    <w:tab w:val="left" w:pos="567"/>
                  </w:tabs>
                  <w:jc w:val="both"/>
                </w:pPr>
              </w:pPrChange>
            </w:pPr>
            <w:r w:rsidRPr="00F52EEF">
              <w:rPr>
                <w:rFonts w:asciiTheme="minorHAnsi" w:hAnsiTheme="minorHAnsi" w:cstheme="minorHAnsi"/>
              </w:rPr>
              <w:t>Počátky a vývoj marketingov</w:t>
            </w:r>
            <w:ins w:id="6426" w:author="Radim Bačuvčík" w:date="2020-02-06T14:21:00Z">
              <w:r w:rsidR="00204727">
                <w:rPr>
                  <w:rFonts w:asciiTheme="minorHAnsi" w:hAnsiTheme="minorHAnsi" w:cstheme="minorHAnsi"/>
                </w:rPr>
                <w:t>é</w:t>
              </w:r>
            </w:ins>
            <w:del w:id="6427" w:author="Radim Bačuvčík" w:date="2020-02-06T14:21:00Z">
              <w:r w:rsidRPr="00F52EEF" w:rsidDel="00204727">
                <w:rPr>
                  <w:rFonts w:asciiTheme="minorHAnsi" w:hAnsiTheme="minorHAnsi" w:cstheme="minorHAnsi"/>
                </w:rPr>
                <w:delText>ých</w:delText>
              </w:r>
            </w:del>
            <w:r w:rsidRPr="00F52EEF">
              <w:rPr>
                <w:rFonts w:asciiTheme="minorHAnsi" w:hAnsiTheme="minorHAnsi" w:cstheme="minorHAnsi"/>
              </w:rPr>
              <w:t xml:space="preserve"> komunikac</w:t>
            </w:r>
            <w:ins w:id="6428" w:author="Radim Bačuvčík" w:date="2020-02-06T14:21:00Z">
              <w:r w:rsidR="00204727">
                <w:rPr>
                  <w:rFonts w:asciiTheme="minorHAnsi" w:hAnsiTheme="minorHAnsi" w:cstheme="minorHAnsi"/>
                </w:rPr>
                <w:t>e</w:t>
              </w:r>
            </w:ins>
            <w:del w:id="6429" w:author="Radim Bačuvčík" w:date="2020-02-06T14:21:00Z">
              <w:r w:rsidRPr="00F52EEF" w:rsidDel="00204727">
                <w:rPr>
                  <w:rFonts w:asciiTheme="minorHAnsi" w:hAnsiTheme="minorHAnsi" w:cstheme="minorHAnsi"/>
                </w:rPr>
                <w:delText>í</w:delText>
              </w:r>
            </w:del>
          </w:p>
        </w:tc>
        <w:tc>
          <w:tcPr>
            <w:tcW w:w="3402" w:type="dxa"/>
          </w:tcPr>
          <w:p w14:paraId="21204CB9"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851" w:type="dxa"/>
          </w:tcPr>
          <w:p w14:paraId="6F2C071B"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071995F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100%</w:t>
            </w:r>
          </w:p>
        </w:tc>
        <w:tc>
          <w:tcPr>
            <w:tcW w:w="1701" w:type="dxa"/>
          </w:tcPr>
          <w:p w14:paraId="7B9AE1A5" w14:textId="77777777" w:rsidR="00F52EEF" w:rsidRPr="00F52EEF" w:rsidRDefault="00F52EEF">
            <w:pPr>
              <w:tabs>
                <w:tab w:val="left" w:pos="567"/>
              </w:tabs>
              <w:rPr>
                <w:rFonts w:asciiTheme="minorHAnsi" w:hAnsiTheme="minorHAnsi" w:cstheme="minorHAnsi"/>
              </w:rPr>
              <w:pPrChange w:id="6430" w:author="Radim Bačuvčík" w:date="2020-02-06T14:23:00Z">
                <w:pPr>
                  <w:tabs>
                    <w:tab w:val="left" w:pos="567"/>
                  </w:tabs>
                  <w:jc w:val="both"/>
                </w:pPr>
              </w:pPrChange>
            </w:pPr>
            <w:r w:rsidRPr="00F52EEF">
              <w:rPr>
                <w:rFonts w:asciiTheme="minorHAnsi" w:hAnsiTheme="minorHAnsi" w:cstheme="minorHAnsi"/>
              </w:rPr>
              <w:t xml:space="preserve">FMK, OSVČ – oblast PR a reklamy  </w:t>
            </w:r>
          </w:p>
        </w:tc>
      </w:tr>
      <w:tr w:rsidR="00F52EEF" w:rsidRPr="00F52EEF" w14:paraId="5634386F" w14:textId="77777777" w:rsidTr="00E44DDF">
        <w:tc>
          <w:tcPr>
            <w:tcW w:w="2977" w:type="dxa"/>
          </w:tcPr>
          <w:p w14:paraId="533A8DB6" w14:textId="77777777" w:rsidR="00F52EEF" w:rsidRPr="00F52EEF" w:rsidRDefault="00F52EEF">
            <w:pPr>
              <w:tabs>
                <w:tab w:val="left" w:pos="567"/>
              </w:tabs>
              <w:rPr>
                <w:rFonts w:asciiTheme="minorHAnsi" w:hAnsiTheme="minorHAnsi" w:cstheme="minorHAnsi"/>
              </w:rPr>
              <w:pPrChange w:id="6431" w:author="Radim Bačuvčík" w:date="2020-02-06T14:21:00Z">
                <w:pPr>
                  <w:tabs>
                    <w:tab w:val="left" w:pos="567"/>
                  </w:tabs>
                  <w:jc w:val="both"/>
                </w:pPr>
              </w:pPrChange>
            </w:pPr>
            <w:r w:rsidRPr="00F52EEF">
              <w:rPr>
                <w:rFonts w:asciiTheme="minorHAnsi" w:hAnsiTheme="minorHAnsi" w:cstheme="minorHAnsi"/>
              </w:rPr>
              <w:t>Metodika tvůrčí práce</w:t>
            </w:r>
          </w:p>
        </w:tc>
        <w:tc>
          <w:tcPr>
            <w:tcW w:w="3402" w:type="dxa"/>
          </w:tcPr>
          <w:p w14:paraId="085B5643"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851" w:type="dxa"/>
          </w:tcPr>
          <w:p w14:paraId="33090555"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C1E622B"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34A91916" w14:textId="09D6ACF0" w:rsidR="00F52EEF" w:rsidRPr="00F52EEF" w:rsidRDefault="00F52EEF">
            <w:pPr>
              <w:tabs>
                <w:tab w:val="left" w:pos="567"/>
              </w:tabs>
              <w:rPr>
                <w:rFonts w:asciiTheme="minorHAnsi" w:hAnsiTheme="minorHAnsi" w:cstheme="minorHAnsi"/>
              </w:rPr>
              <w:pPrChange w:id="6432" w:author="Radim Bačuvčík" w:date="2020-02-06T14:23:00Z">
                <w:pPr>
                  <w:tabs>
                    <w:tab w:val="left" w:pos="567"/>
                  </w:tabs>
                  <w:jc w:val="both"/>
                </w:pPr>
              </w:pPrChange>
            </w:pPr>
            <w:r w:rsidRPr="00F52EEF">
              <w:rPr>
                <w:rFonts w:asciiTheme="minorHAnsi" w:hAnsiTheme="minorHAnsi" w:cstheme="minorHAnsi"/>
              </w:rPr>
              <w:t>FMK, OSVČ</w:t>
            </w:r>
            <w:ins w:id="6433" w:author="Radim Bačuvčík" w:date="2020-02-06T14:23:00Z">
              <w:r w:rsidR="00982B1E">
                <w:rPr>
                  <w:rFonts w:asciiTheme="minorHAnsi" w:hAnsiTheme="minorHAnsi" w:cstheme="minorHAnsi"/>
                </w:rPr>
                <w:t xml:space="preserve"> – oblast mkt. konzul</w:t>
              </w:r>
            </w:ins>
            <w:ins w:id="6434" w:author="Radim Bačuvčík" w:date="2020-02-06T14:24:00Z">
              <w:r w:rsidR="00982B1E">
                <w:rPr>
                  <w:rFonts w:asciiTheme="minorHAnsi" w:hAnsiTheme="minorHAnsi" w:cstheme="minorHAnsi"/>
                </w:rPr>
                <w:t>tanství a výzkumu</w:t>
              </w:r>
            </w:ins>
          </w:p>
        </w:tc>
      </w:tr>
      <w:tr w:rsidR="00F52EEF" w:rsidRPr="00F52EEF" w14:paraId="70CAD240" w14:textId="77777777" w:rsidTr="00E44DDF">
        <w:tc>
          <w:tcPr>
            <w:tcW w:w="2977" w:type="dxa"/>
          </w:tcPr>
          <w:p w14:paraId="2C65D331" w14:textId="77777777" w:rsidR="00F52EEF" w:rsidRPr="00F52EEF" w:rsidRDefault="00F52EEF">
            <w:pPr>
              <w:tabs>
                <w:tab w:val="left" w:pos="567"/>
              </w:tabs>
              <w:rPr>
                <w:rFonts w:asciiTheme="minorHAnsi" w:hAnsiTheme="minorHAnsi" w:cstheme="minorHAnsi"/>
              </w:rPr>
              <w:pPrChange w:id="6435" w:author="Radim Bačuvčík" w:date="2020-02-06T14:21:00Z">
                <w:pPr>
                  <w:tabs>
                    <w:tab w:val="left" w:pos="567"/>
                  </w:tabs>
                  <w:jc w:val="both"/>
                </w:pPr>
              </w:pPrChange>
            </w:pPr>
            <w:r w:rsidRPr="00F52EEF">
              <w:rPr>
                <w:rFonts w:asciiTheme="minorHAnsi" w:hAnsiTheme="minorHAnsi" w:cstheme="minorHAnsi"/>
              </w:rPr>
              <w:t>Projektové řízení</w:t>
            </w:r>
          </w:p>
        </w:tc>
        <w:tc>
          <w:tcPr>
            <w:tcW w:w="3402" w:type="dxa"/>
          </w:tcPr>
          <w:p w14:paraId="5963C29C"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Eva Šviráková, Ph.D</w:t>
            </w:r>
          </w:p>
        </w:tc>
        <w:tc>
          <w:tcPr>
            <w:tcW w:w="851" w:type="dxa"/>
          </w:tcPr>
          <w:p w14:paraId="632DC345"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6DA91DC8"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BE87B32" w14:textId="77777777" w:rsidR="00F52EEF" w:rsidRPr="00F52EEF" w:rsidRDefault="00F52EEF">
            <w:pPr>
              <w:tabs>
                <w:tab w:val="left" w:pos="567"/>
              </w:tabs>
              <w:rPr>
                <w:rFonts w:asciiTheme="minorHAnsi" w:hAnsiTheme="minorHAnsi" w:cstheme="minorHAnsi"/>
              </w:rPr>
              <w:pPrChange w:id="6436" w:author="Radim Bačuvčík" w:date="2020-02-06T14:23:00Z">
                <w:pPr>
                  <w:tabs>
                    <w:tab w:val="left" w:pos="567"/>
                  </w:tabs>
                  <w:jc w:val="both"/>
                </w:pPr>
              </w:pPrChange>
            </w:pPr>
            <w:r w:rsidRPr="00F52EEF">
              <w:rPr>
                <w:rFonts w:asciiTheme="minorHAnsi" w:hAnsiTheme="minorHAnsi" w:cstheme="minorHAnsi"/>
              </w:rPr>
              <w:t>FMK</w:t>
            </w:r>
          </w:p>
        </w:tc>
      </w:tr>
      <w:tr w:rsidR="00F52EEF" w:rsidRPr="00F52EEF" w14:paraId="290DC959" w14:textId="77777777" w:rsidTr="00E44DDF">
        <w:tc>
          <w:tcPr>
            <w:tcW w:w="2977" w:type="dxa"/>
          </w:tcPr>
          <w:p w14:paraId="2FF0DE15" w14:textId="77777777" w:rsidR="00F52EEF" w:rsidRPr="00F52EEF" w:rsidRDefault="00F52EEF">
            <w:pPr>
              <w:tabs>
                <w:tab w:val="left" w:pos="567"/>
              </w:tabs>
              <w:rPr>
                <w:rFonts w:asciiTheme="minorHAnsi" w:hAnsiTheme="minorHAnsi" w:cstheme="minorHAnsi"/>
              </w:rPr>
              <w:pPrChange w:id="6437" w:author="Radim Bačuvčík" w:date="2020-02-06T14:21:00Z">
                <w:pPr>
                  <w:tabs>
                    <w:tab w:val="left" w:pos="567"/>
                  </w:tabs>
                  <w:jc w:val="both"/>
                </w:pPr>
              </w:pPrChange>
            </w:pPr>
            <w:r w:rsidRPr="00F52EEF">
              <w:rPr>
                <w:rFonts w:asciiTheme="minorHAnsi" w:hAnsiTheme="minorHAnsi" w:cstheme="minorHAnsi"/>
              </w:rPr>
              <w:t>Filozofie</w:t>
            </w:r>
          </w:p>
        </w:tc>
        <w:tc>
          <w:tcPr>
            <w:tcW w:w="3402" w:type="dxa"/>
          </w:tcPr>
          <w:p w14:paraId="468496C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Michal Stránský, Ph.D.</w:t>
            </w:r>
          </w:p>
        </w:tc>
        <w:tc>
          <w:tcPr>
            <w:tcW w:w="851" w:type="dxa"/>
          </w:tcPr>
          <w:p w14:paraId="6799579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00C2FD87"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5384CF33" w14:textId="77777777" w:rsidR="00F52EEF" w:rsidRPr="00F52EEF" w:rsidRDefault="00F52EEF">
            <w:pPr>
              <w:tabs>
                <w:tab w:val="left" w:pos="567"/>
              </w:tabs>
              <w:rPr>
                <w:rFonts w:asciiTheme="minorHAnsi" w:hAnsiTheme="minorHAnsi" w:cstheme="minorHAnsi"/>
              </w:rPr>
              <w:pPrChange w:id="6438" w:author="Radim Bačuvčík" w:date="2020-02-06T14:23:00Z">
                <w:pPr>
                  <w:tabs>
                    <w:tab w:val="left" w:pos="567"/>
                  </w:tabs>
                  <w:jc w:val="both"/>
                </w:pPr>
              </w:pPrChange>
            </w:pPr>
            <w:r w:rsidRPr="00F52EEF">
              <w:rPr>
                <w:rFonts w:asciiTheme="minorHAnsi" w:hAnsiTheme="minorHAnsi" w:cstheme="minorHAnsi"/>
              </w:rPr>
              <w:t>FMK</w:t>
            </w:r>
          </w:p>
        </w:tc>
      </w:tr>
      <w:tr w:rsidR="00F52EEF" w:rsidRPr="00F52EEF" w14:paraId="7B29E889" w14:textId="77777777" w:rsidTr="00E44DDF">
        <w:tc>
          <w:tcPr>
            <w:tcW w:w="2977" w:type="dxa"/>
          </w:tcPr>
          <w:p w14:paraId="10F216E7" w14:textId="77777777" w:rsidR="00F52EEF" w:rsidRPr="00F52EEF" w:rsidRDefault="00F52EEF">
            <w:pPr>
              <w:tabs>
                <w:tab w:val="left" w:pos="567"/>
              </w:tabs>
              <w:rPr>
                <w:rFonts w:asciiTheme="minorHAnsi" w:hAnsiTheme="minorHAnsi" w:cstheme="minorHAnsi"/>
              </w:rPr>
              <w:pPrChange w:id="6439" w:author="Radim Bačuvčík" w:date="2020-02-06T14:21:00Z">
                <w:pPr>
                  <w:tabs>
                    <w:tab w:val="left" w:pos="567"/>
                  </w:tabs>
                  <w:jc w:val="both"/>
                </w:pPr>
              </w:pPrChange>
            </w:pPr>
            <w:r w:rsidRPr="00F52EEF">
              <w:rPr>
                <w:rFonts w:asciiTheme="minorHAnsi" w:hAnsiTheme="minorHAnsi" w:cstheme="minorHAnsi"/>
              </w:rPr>
              <w:t>Komunikační a prezentační dovednosti</w:t>
            </w:r>
          </w:p>
        </w:tc>
        <w:tc>
          <w:tcPr>
            <w:tcW w:w="3402" w:type="dxa"/>
          </w:tcPr>
          <w:p w14:paraId="32655EE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1" w:type="dxa"/>
          </w:tcPr>
          <w:p w14:paraId="75F6AC97"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1348138C"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4F228A8B" w14:textId="77777777" w:rsidR="00F52EEF" w:rsidRPr="00F52EEF" w:rsidRDefault="00F52EEF">
            <w:pPr>
              <w:tabs>
                <w:tab w:val="left" w:pos="567"/>
              </w:tabs>
              <w:rPr>
                <w:rFonts w:asciiTheme="minorHAnsi" w:hAnsiTheme="minorHAnsi" w:cstheme="minorHAnsi"/>
              </w:rPr>
              <w:pPrChange w:id="6440" w:author="Radim Bačuvčík" w:date="2020-02-06T14:23:00Z">
                <w:pPr>
                  <w:tabs>
                    <w:tab w:val="left" w:pos="567"/>
                  </w:tabs>
                  <w:jc w:val="both"/>
                </w:pPr>
              </w:pPrChange>
            </w:pPr>
            <w:r w:rsidRPr="00F52EEF">
              <w:rPr>
                <w:rFonts w:asciiTheme="minorHAnsi" w:hAnsiTheme="minorHAnsi" w:cstheme="minorHAnsi"/>
              </w:rPr>
              <w:t>FMK, OSVČ -  oblast mkt. konzultantství</w:t>
            </w:r>
          </w:p>
        </w:tc>
      </w:tr>
      <w:tr w:rsidR="00F52EEF" w:rsidRPr="00F52EEF" w14:paraId="42AB89E7" w14:textId="77777777" w:rsidTr="00E44DDF">
        <w:tc>
          <w:tcPr>
            <w:tcW w:w="2977" w:type="dxa"/>
          </w:tcPr>
          <w:p w14:paraId="11CABB25" w14:textId="77777777" w:rsidR="00F52EEF" w:rsidRPr="00F52EEF" w:rsidRDefault="00F52EEF">
            <w:pPr>
              <w:tabs>
                <w:tab w:val="left" w:pos="567"/>
              </w:tabs>
              <w:rPr>
                <w:rFonts w:asciiTheme="minorHAnsi" w:hAnsiTheme="minorHAnsi" w:cstheme="minorHAnsi"/>
              </w:rPr>
              <w:pPrChange w:id="6441" w:author="Radim Bačuvčík" w:date="2020-02-06T14:21:00Z">
                <w:pPr>
                  <w:tabs>
                    <w:tab w:val="left" w:pos="567"/>
                  </w:tabs>
                  <w:jc w:val="both"/>
                </w:pPr>
              </w:pPrChange>
            </w:pPr>
            <w:r w:rsidRPr="00F52EEF">
              <w:rPr>
                <w:rFonts w:asciiTheme="minorHAnsi" w:hAnsiTheme="minorHAnsi" w:cstheme="minorHAnsi"/>
              </w:rPr>
              <w:t>Teorie komunikace</w:t>
            </w:r>
          </w:p>
        </w:tc>
        <w:tc>
          <w:tcPr>
            <w:tcW w:w="3402" w:type="dxa"/>
          </w:tcPr>
          <w:p w14:paraId="297A3928"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prof. PhDr. Jiří Pavelka, CSc. (50%)</w:t>
            </w:r>
            <w:r w:rsidRPr="00F52EEF">
              <w:rPr>
                <w:rFonts w:asciiTheme="minorHAnsi" w:hAnsiTheme="minorHAnsi" w:cstheme="minorHAnsi"/>
              </w:rPr>
              <w:t>, Ing. Radomila Soukalová, Ph.D.</w:t>
            </w:r>
          </w:p>
        </w:tc>
        <w:tc>
          <w:tcPr>
            <w:tcW w:w="851" w:type="dxa"/>
          </w:tcPr>
          <w:p w14:paraId="50EF8EA5"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114024F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 100%</w:t>
            </w:r>
          </w:p>
        </w:tc>
        <w:tc>
          <w:tcPr>
            <w:tcW w:w="1701" w:type="dxa"/>
          </w:tcPr>
          <w:p w14:paraId="64D7B79A" w14:textId="77777777" w:rsidR="00F52EEF" w:rsidRPr="00F52EEF" w:rsidRDefault="00F52EEF">
            <w:pPr>
              <w:tabs>
                <w:tab w:val="left" w:pos="567"/>
              </w:tabs>
              <w:rPr>
                <w:rFonts w:asciiTheme="minorHAnsi" w:hAnsiTheme="minorHAnsi" w:cstheme="minorHAnsi"/>
              </w:rPr>
              <w:pPrChange w:id="6442" w:author="Radim Bačuvčík" w:date="2020-02-06T14:23:00Z">
                <w:pPr>
                  <w:tabs>
                    <w:tab w:val="left" w:pos="567"/>
                  </w:tabs>
                  <w:jc w:val="both"/>
                </w:pPr>
              </w:pPrChange>
            </w:pPr>
            <w:r w:rsidRPr="00F52EEF">
              <w:rPr>
                <w:rFonts w:asciiTheme="minorHAnsi" w:hAnsiTheme="minorHAnsi" w:cstheme="minorHAnsi"/>
              </w:rPr>
              <w:t>FMK</w:t>
            </w:r>
          </w:p>
        </w:tc>
      </w:tr>
      <w:tr w:rsidR="00F52EEF" w:rsidRPr="00F52EEF" w14:paraId="11F45826" w14:textId="77777777" w:rsidTr="00E44DDF">
        <w:tc>
          <w:tcPr>
            <w:tcW w:w="2977" w:type="dxa"/>
          </w:tcPr>
          <w:p w14:paraId="49D63F87" w14:textId="77777777" w:rsidR="00F52EEF" w:rsidRPr="00F52EEF" w:rsidRDefault="00F52EEF">
            <w:pPr>
              <w:tabs>
                <w:tab w:val="left" w:pos="567"/>
              </w:tabs>
              <w:rPr>
                <w:rFonts w:asciiTheme="minorHAnsi" w:hAnsiTheme="minorHAnsi" w:cstheme="minorHAnsi"/>
              </w:rPr>
              <w:pPrChange w:id="6443" w:author="Radim Bačuvčík" w:date="2020-02-06T14:21:00Z">
                <w:pPr>
                  <w:tabs>
                    <w:tab w:val="left" w:pos="567"/>
                  </w:tabs>
                  <w:jc w:val="both"/>
                </w:pPr>
              </w:pPrChange>
            </w:pPr>
            <w:r w:rsidRPr="00F52EEF">
              <w:rPr>
                <w:rFonts w:asciiTheme="minorHAnsi" w:hAnsiTheme="minorHAnsi" w:cstheme="minorHAnsi"/>
              </w:rPr>
              <w:t>Základy psychologie</w:t>
            </w:r>
          </w:p>
        </w:tc>
        <w:tc>
          <w:tcPr>
            <w:tcW w:w="3402" w:type="dxa"/>
          </w:tcPr>
          <w:p w14:paraId="3B500B5D"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851" w:type="dxa"/>
          </w:tcPr>
          <w:p w14:paraId="08D0C927"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4CC192E4"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392D17BC" w14:textId="77777777" w:rsidR="00F52EEF" w:rsidRPr="00F52EEF" w:rsidRDefault="00F52EEF">
            <w:pPr>
              <w:tabs>
                <w:tab w:val="left" w:pos="567"/>
              </w:tabs>
              <w:rPr>
                <w:rFonts w:asciiTheme="minorHAnsi" w:hAnsiTheme="minorHAnsi" w:cstheme="minorHAnsi"/>
              </w:rPr>
              <w:pPrChange w:id="6444" w:author="Radim Bačuvčík" w:date="2020-02-06T14:23:00Z">
                <w:pPr>
                  <w:tabs>
                    <w:tab w:val="left" w:pos="567"/>
                  </w:tabs>
                  <w:jc w:val="both"/>
                </w:pPr>
              </w:pPrChange>
            </w:pPr>
            <w:r w:rsidRPr="00F52EEF">
              <w:rPr>
                <w:rFonts w:asciiTheme="minorHAnsi" w:hAnsiTheme="minorHAnsi" w:cstheme="minorHAnsi"/>
              </w:rPr>
              <w:t>FMK</w:t>
            </w:r>
          </w:p>
        </w:tc>
      </w:tr>
      <w:tr w:rsidR="00F52EEF" w:rsidRPr="00F52EEF" w14:paraId="2511E248" w14:textId="77777777" w:rsidTr="00E44DDF">
        <w:tc>
          <w:tcPr>
            <w:tcW w:w="2977" w:type="dxa"/>
          </w:tcPr>
          <w:p w14:paraId="65E65CE7" w14:textId="77777777" w:rsidR="00F52EEF" w:rsidRPr="00F52EEF" w:rsidRDefault="00F52EEF">
            <w:pPr>
              <w:tabs>
                <w:tab w:val="left" w:pos="567"/>
              </w:tabs>
              <w:rPr>
                <w:rFonts w:asciiTheme="minorHAnsi" w:hAnsiTheme="minorHAnsi" w:cstheme="minorHAnsi"/>
              </w:rPr>
              <w:pPrChange w:id="6445" w:author="Radim Bačuvčík" w:date="2020-02-06T14:21:00Z">
                <w:pPr>
                  <w:tabs>
                    <w:tab w:val="left" w:pos="567"/>
                  </w:tabs>
                  <w:jc w:val="both"/>
                </w:pPr>
              </w:pPrChange>
            </w:pPr>
            <w:r w:rsidRPr="00F52EEF">
              <w:rPr>
                <w:rFonts w:asciiTheme="minorHAnsi" w:hAnsiTheme="minorHAnsi" w:cstheme="minorHAnsi"/>
              </w:rPr>
              <w:t>Informační zdroje a jejich využívání</w:t>
            </w:r>
          </w:p>
        </w:tc>
        <w:tc>
          <w:tcPr>
            <w:tcW w:w="3402" w:type="dxa"/>
          </w:tcPr>
          <w:p w14:paraId="51870579"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851" w:type="dxa"/>
          </w:tcPr>
          <w:p w14:paraId="43E9E0F4"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E67BCF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6CCA39A2" w14:textId="77777777" w:rsidR="00F52EEF" w:rsidRPr="00F52EEF" w:rsidRDefault="00F52EEF">
            <w:pPr>
              <w:tabs>
                <w:tab w:val="left" w:pos="567"/>
              </w:tabs>
              <w:rPr>
                <w:rFonts w:asciiTheme="minorHAnsi" w:hAnsiTheme="minorHAnsi" w:cstheme="minorHAnsi"/>
              </w:rPr>
              <w:pPrChange w:id="6446" w:author="Radim Bačuvčík" w:date="2020-02-06T14:23:00Z">
                <w:pPr>
                  <w:tabs>
                    <w:tab w:val="left" w:pos="567"/>
                  </w:tabs>
                  <w:jc w:val="both"/>
                </w:pPr>
              </w:pPrChange>
            </w:pPr>
            <w:r w:rsidRPr="00F52EEF">
              <w:rPr>
                <w:rFonts w:asciiTheme="minorHAnsi" w:hAnsiTheme="minorHAnsi" w:cstheme="minorHAnsi"/>
              </w:rPr>
              <w:t>FMK, OSVČ – oblast PR a reklamy</w:t>
            </w:r>
          </w:p>
        </w:tc>
      </w:tr>
      <w:tr w:rsidR="00F52EEF" w:rsidRPr="00F52EEF" w14:paraId="672A1362" w14:textId="77777777" w:rsidTr="00E44DDF">
        <w:tc>
          <w:tcPr>
            <w:tcW w:w="2977" w:type="dxa"/>
          </w:tcPr>
          <w:p w14:paraId="3A22A352" w14:textId="6718812E" w:rsidR="00F52EEF" w:rsidRPr="00F52EEF" w:rsidRDefault="00F52EEF">
            <w:pPr>
              <w:tabs>
                <w:tab w:val="left" w:pos="567"/>
              </w:tabs>
              <w:rPr>
                <w:rFonts w:asciiTheme="minorHAnsi" w:hAnsiTheme="minorHAnsi" w:cstheme="minorHAnsi"/>
              </w:rPr>
              <w:pPrChange w:id="6447" w:author="Radim Bačuvčík" w:date="2020-02-06T14:21:00Z">
                <w:pPr>
                  <w:tabs>
                    <w:tab w:val="left" w:pos="567"/>
                  </w:tabs>
                  <w:jc w:val="both"/>
                </w:pPr>
              </w:pPrChange>
            </w:pPr>
            <w:r w:rsidRPr="00F52EEF">
              <w:rPr>
                <w:rFonts w:asciiTheme="minorHAnsi" w:hAnsiTheme="minorHAnsi" w:cstheme="minorHAnsi"/>
              </w:rPr>
              <w:t>Teorie marketingov</w:t>
            </w:r>
            <w:ins w:id="6448" w:author="Radim Bačuvčík" w:date="2020-02-06T14:21:00Z">
              <w:r w:rsidR="00204727">
                <w:rPr>
                  <w:rFonts w:asciiTheme="minorHAnsi" w:hAnsiTheme="minorHAnsi" w:cstheme="minorHAnsi"/>
                </w:rPr>
                <w:t>é</w:t>
              </w:r>
            </w:ins>
            <w:del w:id="6449" w:author="Radim Bačuvčík" w:date="2020-02-06T14:21:00Z">
              <w:r w:rsidRPr="00F52EEF" w:rsidDel="00204727">
                <w:rPr>
                  <w:rFonts w:asciiTheme="minorHAnsi" w:hAnsiTheme="minorHAnsi" w:cstheme="minorHAnsi"/>
                </w:rPr>
                <w:delText>ých</w:delText>
              </w:r>
            </w:del>
            <w:r w:rsidRPr="00F52EEF">
              <w:rPr>
                <w:rFonts w:asciiTheme="minorHAnsi" w:hAnsiTheme="minorHAnsi" w:cstheme="minorHAnsi"/>
              </w:rPr>
              <w:t xml:space="preserve"> komunikac</w:t>
            </w:r>
            <w:ins w:id="6450" w:author="Radim Bačuvčík" w:date="2020-02-06T14:21:00Z">
              <w:r w:rsidR="00204727">
                <w:rPr>
                  <w:rFonts w:asciiTheme="minorHAnsi" w:hAnsiTheme="minorHAnsi" w:cstheme="minorHAnsi"/>
                </w:rPr>
                <w:t>e</w:t>
              </w:r>
            </w:ins>
            <w:del w:id="6451" w:author="Radim Bačuvčík" w:date="2020-02-06T14:21:00Z">
              <w:r w:rsidRPr="00F52EEF" w:rsidDel="00204727">
                <w:rPr>
                  <w:rFonts w:asciiTheme="minorHAnsi" w:hAnsiTheme="minorHAnsi" w:cstheme="minorHAnsi"/>
                </w:rPr>
                <w:delText>í</w:delText>
              </w:r>
            </w:del>
          </w:p>
        </w:tc>
        <w:tc>
          <w:tcPr>
            <w:tcW w:w="3402" w:type="dxa"/>
          </w:tcPr>
          <w:p w14:paraId="5DE05F59"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Milan Banyár, Ph.D.</w:t>
            </w:r>
          </w:p>
        </w:tc>
        <w:tc>
          <w:tcPr>
            <w:tcW w:w="851" w:type="dxa"/>
          </w:tcPr>
          <w:p w14:paraId="03B6BC0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ext.</w:t>
            </w:r>
          </w:p>
        </w:tc>
        <w:tc>
          <w:tcPr>
            <w:tcW w:w="850" w:type="dxa"/>
          </w:tcPr>
          <w:p w14:paraId="1457A166" w14:textId="77777777" w:rsidR="00F52EEF" w:rsidRPr="00F52EEF" w:rsidRDefault="00F52EEF" w:rsidP="00935F76">
            <w:pPr>
              <w:tabs>
                <w:tab w:val="left" w:pos="567"/>
              </w:tabs>
              <w:jc w:val="both"/>
              <w:rPr>
                <w:rFonts w:asciiTheme="minorHAnsi" w:hAnsiTheme="minorHAnsi" w:cstheme="minorHAnsi"/>
              </w:rPr>
            </w:pPr>
          </w:p>
        </w:tc>
        <w:tc>
          <w:tcPr>
            <w:tcW w:w="1701" w:type="dxa"/>
          </w:tcPr>
          <w:p w14:paraId="00D78586" w14:textId="77777777" w:rsidR="00F52EEF" w:rsidRPr="00F52EEF" w:rsidRDefault="00F52EEF">
            <w:pPr>
              <w:tabs>
                <w:tab w:val="left" w:pos="567"/>
              </w:tabs>
              <w:rPr>
                <w:rFonts w:asciiTheme="minorHAnsi" w:hAnsiTheme="minorHAnsi" w:cstheme="minorHAnsi"/>
              </w:rPr>
              <w:pPrChange w:id="6452" w:author="Radim Bačuvčík" w:date="2020-02-06T14:23:00Z">
                <w:pPr>
                  <w:tabs>
                    <w:tab w:val="left" w:pos="567"/>
                  </w:tabs>
                  <w:jc w:val="both"/>
                </w:pPr>
              </w:pPrChange>
            </w:pPr>
          </w:p>
        </w:tc>
      </w:tr>
      <w:tr w:rsidR="00F52EEF" w:rsidRPr="00F52EEF" w14:paraId="560AE8B7" w14:textId="77777777" w:rsidTr="00E44DDF">
        <w:tc>
          <w:tcPr>
            <w:tcW w:w="2977" w:type="dxa"/>
          </w:tcPr>
          <w:p w14:paraId="54368F29" w14:textId="77777777" w:rsidR="00F52EEF" w:rsidRPr="00F52EEF" w:rsidRDefault="00F52EEF">
            <w:pPr>
              <w:tabs>
                <w:tab w:val="left" w:pos="567"/>
              </w:tabs>
              <w:rPr>
                <w:rFonts w:asciiTheme="minorHAnsi" w:hAnsiTheme="minorHAnsi" w:cstheme="minorHAnsi"/>
              </w:rPr>
              <w:pPrChange w:id="6453" w:author="Radim Bačuvčík" w:date="2020-02-06T14:21:00Z">
                <w:pPr>
                  <w:tabs>
                    <w:tab w:val="left" w:pos="567"/>
                  </w:tabs>
                  <w:jc w:val="both"/>
                </w:pPr>
              </w:pPrChange>
            </w:pPr>
            <w:r w:rsidRPr="00F52EEF">
              <w:rPr>
                <w:rFonts w:asciiTheme="minorHAnsi" w:hAnsiTheme="minorHAnsi" w:cstheme="minorHAnsi"/>
              </w:rPr>
              <w:t>Týmová práce</w:t>
            </w:r>
          </w:p>
        </w:tc>
        <w:tc>
          <w:tcPr>
            <w:tcW w:w="3402" w:type="dxa"/>
          </w:tcPr>
          <w:p w14:paraId="4C1F072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851" w:type="dxa"/>
          </w:tcPr>
          <w:p w14:paraId="5D62A5FB"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2C867237"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3CD86E44" w14:textId="77777777" w:rsidR="00F52EEF" w:rsidRPr="00F52EEF" w:rsidRDefault="00F52EEF">
            <w:pPr>
              <w:tabs>
                <w:tab w:val="left" w:pos="567"/>
              </w:tabs>
              <w:rPr>
                <w:rFonts w:asciiTheme="minorHAnsi" w:hAnsiTheme="minorHAnsi" w:cstheme="minorHAnsi"/>
              </w:rPr>
              <w:pPrChange w:id="6454" w:author="Radim Bačuvčík" w:date="2020-02-06T14:23:00Z">
                <w:pPr>
                  <w:tabs>
                    <w:tab w:val="left" w:pos="567"/>
                  </w:tabs>
                  <w:jc w:val="both"/>
                </w:pPr>
              </w:pPrChange>
            </w:pPr>
            <w:r w:rsidRPr="00F52EEF">
              <w:rPr>
                <w:rFonts w:asciiTheme="minorHAnsi" w:hAnsiTheme="minorHAnsi" w:cstheme="minorHAnsi"/>
              </w:rPr>
              <w:t>FMK, OSVČ – oblast koučování měkkých dovedností</w:t>
            </w:r>
          </w:p>
        </w:tc>
      </w:tr>
      <w:tr w:rsidR="00F52EEF" w:rsidRPr="00F52EEF" w14:paraId="2F1964B9" w14:textId="77777777" w:rsidTr="00E44DDF">
        <w:tc>
          <w:tcPr>
            <w:tcW w:w="2977" w:type="dxa"/>
          </w:tcPr>
          <w:p w14:paraId="7B8E8F4A" w14:textId="5341D338" w:rsidR="00F52EEF" w:rsidRPr="00F52EEF" w:rsidRDefault="00F52EEF">
            <w:pPr>
              <w:tabs>
                <w:tab w:val="left" w:pos="567"/>
              </w:tabs>
              <w:rPr>
                <w:rFonts w:asciiTheme="minorHAnsi" w:hAnsiTheme="minorHAnsi" w:cstheme="minorHAnsi"/>
              </w:rPr>
              <w:pPrChange w:id="6455" w:author="Radim Bačuvčík" w:date="2020-02-06T14:21:00Z">
                <w:pPr>
                  <w:tabs>
                    <w:tab w:val="left" w:pos="567"/>
                  </w:tabs>
                  <w:jc w:val="both"/>
                </w:pPr>
              </w:pPrChange>
            </w:pPr>
            <w:r w:rsidRPr="00F52EEF">
              <w:rPr>
                <w:rFonts w:asciiTheme="minorHAnsi" w:hAnsiTheme="minorHAnsi" w:cstheme="minorHAnsi"/>
              </w:rPr>
              <w:t>Média v marketingov</w:t>
            </w:r>
            <w:ins w:id="6456" w:author="Radim Bačuvčík" w:date="2020-02-06T14:22:00Z">
              <w:r w:rsidR="00204727">
                <w:rPr>
                  <w:rFonts w:asciiTheme="minorHAnsi" w:hAnsiTheme="minorHAnsi" w:cstheme="minorHAnsi"/>
                </w:rPr>
                <w:t>é</w:t>
              </w:r>
            </w:ins>
            <w:del w:id="6457" w:author="Radim Bačuvčík" w:date="2020-02-06T14:22:00Z">
              <w:r w:rsidRPr="00F52EEF" w:rsidDel="00204727">
                <w:rPr>
                  <w:rFonts w:asciiTheme="minorHAnsi" w:hAnsiTheme="minorHAnsi" w:cstheme="minorHAnsi"/>
                </w:rPr>
                <w:delText xml:space="preserve">ých </w:delText>
              </w:r>
            </w:del>
            <w:r w:rsidRPr="00F52EEF">
              <w:rPr>
                <w:rFonts w:asciiTheme="minorHAnsi" w:hAnsiTheme="minorHAnsi" w:cstheme="minorHAnsi"/>
              </w:rPr>
              <w:t>komunikac</w:t>
            </w:r>
            <w:ins w:id="6458" w:author="Radim Bačuvčík" w:date="2020-02-06T14:22:00Z">
              <w:r w:rsidR="00982B1E">
                <w:rPr>
                  <w:rFonts w:asciiTheme="minorHAnsi" w:hAnsiTheme="minorHAnsi" w:cstheme="minorHAnsi"/>
                </w:rPr>
                <w:t>i</w:t>
              </w:r>
            </w:ins>
            <w:del w:id="6459" w:author="Radim Bačuvčík" w:date="2020-02-06T14:22:00Z">
              <w:r w:rsidRPr="00F52EEF" w:rsidDel="00982B1E">
                <w:rPr>
                  <w:rFonts w:asciiTheme="minorHAnsi" w:hAnsiTheme="minorHAnsi" w:cstheme="minorHAnsi"/>
                </w:rPr>
                <w:delText>ích</w:delText>
              </w:r>
            </w:del>
            <w:r w:rsidRPr="00F52EEF">
              <w:rPr>
                <w:rFonts w:asciiTheme="minorHAnsi" w:hAnsiTheme="minorHAnsi" w:cstheme="minorHAnsi"/>
              </w:rPr>
              <w:t xml:space="preserve"> 1</w:t>
            </w:r>
          </w:p>
        </w:tc>
        <w:tc>
          <w:tcPr>
            <w:tcW w:w="3402" w:type="dxa"/>
          </w:tcPr>
          <w:p w14:paraId="271C0FC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1" w:type="dxa"/>
          </w:tcPr>
          <w:p w14:paraId="7A9635E8"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6F9F05B5"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42AAD77B" w14:textId="77777777" w:rsidR="00F52EEF" w:rsidRPr="00F52EEF" w:rsidRDefault="00F52EEF">
            <w:pPr>
              <w:tabs>
                <w:tab w:val="left" w:pos="567"/>
              </w:tabs>
              <w:rPr>
                <w:rFonts w:asciiTheme="minorHAnsi" w:hAnsiTheme="minorHAnsi" w:cstheme="minorHAnsi"/>
              </w:rPr>
              <w:pPrChange w:id="6460" w:author="Radim Bačuvčík" w:date="2020-02-06T14:23:00Z">
                <w:pPr>
                  <w:tabs>
                    <w:tab w:val="left" w:pos="567"/>
                  </w:tabs>
                  <w:jc w:val="both"/>
                </w:pPr>
              </w:pPrChange>
            </w:pPr>
            <w:r w:rsidRPr="00F52EEF">
              <w:rPr>
                <w:rFonts w:asciiTheme="minorHAnsi" w:hAnsiTheme="minorHAnsi" w:cstheme="minorHAnsi"/>
              </w:rPr>
              <w:t>FMK, OSVČ -  oblast mkt. konzultantství</w:t>
            </w:r>
          </w:p>
        </w:tc>
      </w:tr>
      <w:tr w:rsidR="00F52EEF" w:rsidRPr="00F52EEF" w14:paraId="1760F315" w14:textId="77777777" w:rsidTr="00E44DDF">
        <w:tc>
          <w:tcPr>
            <w:tcW w:w="2977" w:type="dxa"/>
          </w:tcPr>
          <w:p w14:paraId="7C39DB47" w14:textId="77777777" w:rsidR="00F52EEF" w:rsidRPr="00F52EEF" w:rsidRDefault="00F52EEF">
            <w:pPr>
              <w:tabs>
                <w:tab w:val="left" w:pos="567"/>
              </w:tabs>
              <w:rPr>
                <w:rFonts w:asciiTheme="minorHAnsi" w:hAnsiTheme="minorHAnsi" w:cstheme="minorHAnsi"/>
              </w:rPr>
              <w:pPrChange w:id="6461" w:author="Radim Bačuvčík" w:date="2020-02-06T14:21:00Z">
                <w:pPr>
                  <w:tabs>
                    <w:tab w:val="left" w:pos="567"/>
                  </w:tabs>
                  <w:jc w:val="both"/>
                </w:pPr>
              </w:pPrChange>
            </w:pPr>
            <w:r w:rsidRPr="00F52EEF">
              <w:rPr>
                <w:rFonts w:asciiTheme="minorHAnsi" w:hAnsiTheme="minorHAnsi" w:cstheme="minorHAnsi"/>
              </w:rPr>
              <w:t>Neformální logika</w:t>
            </w:r>
          </w:p>
        </w:tc>
        <w:tc>
          <w:tcPr>
            <w:tcW w:w="3402" w:type="dxa"/>
          </w:tcPr>
          <w:p w14:paraId="529E3D56"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Michal Stránský, Ph.D.</w:t>
            </w:r>
          </w:p>
        </w:tc>
        <w:tc>
          <w:tcPr>
            <w:tcW w:w="851" w:type="dxa"/>
          </w:tcPr>
          <w:p w14:paraId="1BA3E08A"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8E9CEDE"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3CB21874" w14:textId="77777777" w:rsidR="00F52EEF" w:rsidRPr="00F52EEF" w:rsidRDefault="00F52EEF">
            <w:pPr>
              <w:tabs>
                <w:tab w:val="left" w:pos="567"/>
              </w:tabs>
              <w:rPr>
                <w:rFonts w:asciiTheme="minorHAnsi" w:hAnsiTheme="minorHAnsi" w:cstheme="minorHAnsi"/>
              </w:rPr>
              <w:pPrChange w:id="6462" w:author="Radim Bačuvčík" w:date="2020-02-06T14:23:00Z">
                <w:pPr>
                  <w:tabs>
                    <w:tab w:val="left" w:pos="567"/>
                  </w:tabs>
                  <w:jc w:val="both"/>
                </w:pPr>
              </w:pPrChange>
            </w:pPr>
            <w:r w:rsidRPr="00F52EEF">
              <w:rPr>
                <w:rFonts w:asciiTheme="minorHAnsi" w:hAnsiTheme="minorHAnsi" w:cstheme="minorHAnsi"/>
              </w:rPr>
              <w:t>FMK</w:t>
            </w:r>
          </w:p>
        </w:tc>
      </w:tr>
      <w:tr w:rsidR="00F52EEF" w:rsidRPr="00F52EEF" w14:paraId="3E411A2F" w14:textId="77777777" w:rsidTr="00E44DDF">
        <w:tc>
          <w:tcPr>
            <w:tcW w:w="2977" w:type="dxa"/>
          </w:tcPr>
          <w:p w14:paraId="7D5A3767" w14:textId="77777777" w:rsidR="00F52EEF" w:rsidRPr="00F52EEF" w:rsidRDefault="00F52EEF">
            <w:pPr>
              <w:tabs>
                <w:tab w:val="left" w:pos="567"/>
              </w:tabs>
              <w:rPr>
                <w:rFonts w:asciiTheme="minorHAnsi" w:hAnsiTheme="minorHAnsi" w:cstheme="minorHAnsi"/>
              </w:rPr>
              <w:pPrChange w:id="6463" w:author="Radim Bačuvčík" w:date="2020-02-06T14:21:00Z">
                <w:pPr>
                  <w:tabs>
                    <w:tab w:val="left" w:pos="567"/>
                  </w:tabs>
                  <w:jc w:val="both"/>
                </w:pPr>
              </w:pPrChange>
            </w:pPr>
            <w:r w:rsidRPr="00F52EEF">
              <w:rPr>
                <w:rFonts w:asciiTheme="minorHAnsi" w:hAnsiTheme="minorHAnsi" w:cstheme="minorHAnsi"/>
              </w:rPr>
              <w:t>Ekonomika a podnikání</w:t>
            </w:r>
          </w:p>
        </w:tc>
        <w:tc>
          <w:tcPr>
            <w:tcW w:w="3402" w:type="dxa"/>
          </w:tcPr>
          <w:p w14:paraId="090C7544"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851" w:type="dxa"/>
          </w:tcPr>
          <w:p w14:paraId="3DFB5525"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6DFE430E"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4E5F6F63" w14:textId="01DFC554" w:rsidR="00F52EEF" w:rsidRPr="00F52EEF" w:rsidRDefault="00F52EEF">
            <w:pPr>
              <w:tabs>
                <w:tab w:val="left" w:pos="567"/>
              </w:tabs>
              <w:rPr>
                <w:rFonts w:asciiTheme="minorHAnsi" w:hAnsiTheme="minorHAnsi" w:cstheme="minorHAnsi"/>
              </w:rPr>
              <w:pPrChange w:id="6464" w:author="Radim Bačuvčík" w:date="2020-02-06T14:23:00Z">
                <w:pPr>
                  <w:tabs>
                    <w:tab w:val="left" w:pos="567"/>
                  </w:tabs>
                  <w:jc w:val="both"/>
                </w:pPr>
              </w:pPrChange>
            </w:pPr>
            <w:r w:rsidRPr="00F52EEF">
              <w:rPr>
                <w:rFonts w:asciiTheme="minorHAnsi" w:hAnsiTheme="minorHAnsi" w:cstheme="minorHAnsi"/>
              </w:rPr>
              <w:t>FMK, OSVČ</w:t>
            </w:r>
            <w:ins w:id="6465" w:author="Radim Bačuvčík" w:date="2020-02-06T14:24:00Z">
              <w:r w:rsidR="00982B1E">
                <w:rPr>
                  <w:rFonts w:asciiTheme="minorHAnsi" w:hAnsiTheme="minorHAnsi" w:cstheme="minorHAnsi"/>
                </w:rPr>
                <w:t xml:space="preserve"> – oblast ekonomického poradentství</w:t>
              </w:r>
            </w:ins>
          </w:p>
        </w:tc>
      </w:tr>
      <w:tr w:rsidR="00F52EEF" w:rsidRPr="00F52EEF" w14:paraId="30C3DE8E" w14:textId="77777777" w:rsidTr="00E44DDF">
        <w:tc>
          <w:tcPr>
            <w:tcW w:w="2977" w:type="dxa"/>
          </w:tcPr>
          <w:p w14:paraId="62964228" w14:textId="77777777" w:rsidR="00F52EEF" w:rsidRPr="00F52EEF" w:rsidRDefault="00F52EEF">
            <w:pPr>
              <w:tabs>
                <w:tab w:val="left" w:pos="567"/>
              </w:tabs>
              <w:rPr>
                <w:rFonts w:asciiTheme="minorHAnsi" w:hAnsiTheme="minorHAnsi" w:cstheme="minorHAnsi"/>
              </w:rPr>
              <w:pPrChange w:id="6466" w:author="Radim Bačuvčík" w:date="2020-02-06T14:21:00Z">
                <w:pPr>
                  <w:tabs>
                    <w:tab w:val="left" w:pos="567"/>
                  </w:tabs>
                  <w:jc w:val="both"/>
                </w:pPr>
              </w:pPrChange>
            </w:pPr>
            <w:r w:rsidRPr="00F52EEF">
              <w:rPr>
                <w:rFonts w:asciiTheme="minorHAnsi" w:hAnsiTheme="minorHAnsi" w:cstheme="minorHAnsi"/>
              </w:rPr>
              <w:t>Psychologie médií 1</w:t>
            </w:r>
          </w:p>
        </w:tc>
        <w:tc>
          <w:tcPr>
            <w:tcW w:w="3402" w:type="dxa"/>
          </w:tcPr>
          <w:p w14:paraId="3974E481"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851" w:type="dxa"/>
          </w:tcPr>
          <w:p w14:paraId="546EF8E3"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404EF601"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30406087" w14:textId="77777777" w:rsidR="00F52EEF" w:rsidRPr="00F52EEF" w:rsidRDefault="00F52EEF">
            <w:pPr>
              <w:tabs>
                <w:tab w:val="left" w:pos="567"/>
              </w:tabs>
              <w:rPr>
                <w:rFonts w:asciiTheme="minorHAnsi" w:hAnsiTheme="minorHAnsi" w:cstheme="minorHAnsi"/>
              </w:rPr>
              <w:pPrChange w:id="6467" w:author="Radim Bačuvčík" w:date="2020-02-06T14:23:00Z">
                <w:pPr>
                  <w:tabs>
                    <w:tab w:val="left" w:pos="567"/>
                  </w:tabs>
                  <w:jc w:val="both"/>
                </w:pPr>
              </w:pPrChange>
            </w:pPr>
            <w:r w:rsidRPr="00F52EEF">
              <w:rPr>
                <w:rFonts w:asciiTheme="minorHAnsi" w:hAnsiTheme="minorHAnsi" w:cstheme="minorHAnsi"/>
              </w:rPr>
              <w:t>FMK</w:t>
            </w:r>
          </w:p>
        </w:tc>
      </w:tr>
      <w:tr w:rsidR="00F52EEF" w:rsidRPr="00F52EEF" w14:paraId="3132C429" w14:textId="77777777" w:rsidTr="00E44DDF">
        <w:tc>
          <w:tcPr>
            <w:tcW w:w="2977" w:type="dxa"/>
          </w:tcPr>
          <w:p w14:paraId="653DBA50" w14:textId="77777777" w:rsidR="00F52EEF" w:rsidRPr="00F52EEF" w:rsidRDefault="00F52EEF">
            <w:pPr>
              <w:tabs>
                <w:tab w:val="left" w:pos="567"/>
              </w:tabs>
              <w:rPr>
                <w:rFonts w:asciiTheme="minorHAnsi" w:hAnsiTheme="minorHAnsi" w:cstheme="minorHAnsi"/>
              </w:rPr>
              <w:pPrChange w:id="6468" w:author="Radim Bačuvčík" w:date="2020-02-06T14:21:00Z">
                <w:pPr>
                  <w:tabs>
                    <w:tab w:val="left" w:pos="567"/>
                  </w:tabs>
                  <w:jc w:val="both"/>
                </w:pPr>
              </w:pPrChange>
            </w:pPr>
            <w:r w:rsidRPr="00F52EEF">
              <w:rPr>
                <w:rFonts w:asciiTheme="minorHAnsi" w:hAnsiTheme="minorHAnsi" w:cstheme="minorHAnsi"/>
              </w:rPr>
              <w:t>Psychologie médií 2</w:t>
            </w:r>
          </w:p>
        </w:tc>
        <w:tc>
          <w:tcPr>
            <w:tcW w:w="3402" w:type="dxa"/>
          </w:tcPr>
          <w:p w14:paraId="0C2168E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851" w:type="dxa"/>
          </w:tcPr>
          <w:p w14:paraId="78C23796"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4DDB753F"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772DC02F" w14:textId="77777777" w:rsidR="00F52EEF" w:rsidRPr="00F52EEF" w:rsidRDefault="00F52EEF">
            <w:pPr>
              <w:tabs>
                <w:tab w:val="left" w:pos="567"/>
              </w:tabs>
              <w:rPr>
                <w:rFonts w:asciiTheme="minorHAnsi" w:hAnsiTheme="minorHAnsi" w:cstheme="minorHAnsi"/>
              </w:rPr>
              <w:pPrChange w:id="6469" w:author="Radim Bačuvčík" w:date="2020-02-06T14:23:00Z">
                <w:pPr>
                  <w:tabs>
                    <w:tab w:val="left" w:pos="567"/>
                  </w:tabs>
                  <w:jc w:val="both"/>
                </w:pPr>
              </w:pPrChange>
            </w:pPr>
            <w:r w:rsidRPr="00F52EEF">
              <w:rPr>
                <w:rFonts w:asciiTheme="minorHAnsi" w:hAnsiTheme="minorHAnsi" w:cstheme="minorHAnsi"/>
              </w:rPr>
              <w:t>FMK</w:t>
            </w:r>
          </w:p>
        </w:tc>
      </w:tr>
      <w:tr w:rsidR="00F52EEF" w:rsidRPr="00F52EEF" w14:paraId="42224395" w14:textId="77777777" w:rsidTr="00E44DDF">
        <w:tc>
          <w:tcPr>
            <w:tcW w:w="2977" w:type="dxa"/>
            <w:tcBorders>
              <w:top w:val="single" w:sz="4" w:space="0" w:color="auto"/>
              <w:left w:val="single" w:sz="4" w:space="0" w:color="auto"/>
              <w:bottom w:val="single" w:sz="4" w:space="0" w:color="auto"/>
              <w:right w:val="single" w:sz="4" w:space="0" w:color="auto"/>
            </w:tcBorders>
            <w:hideMark/>
          </w:tcPr>
          <w:p w14:paraId="039C20C1" w14:textId="77777777" w:rsidR="00F52EEF" w:rsidRPr="00F52EEF" w:rsidRDefault="00F52EEF">
            <w:pPr>
              <w:tabs>
                <w:tab w:val="left" w:pos="567"/>
              </w:tabs>
              <w:rPr>
                <w:rFonts w:asciiTheme="minorHAnsi" w:hAnsiTheme="minorHAnsi" w:cstheme="minorHAnsi"/>
              </w:rPr>
              <w:pPrChange w:id="6470" w:author="Radim Bačuvčík" w:date="2020-02-06T14:21:00Z">
                <w:pPr>
                  <w:tabs>
                    <w:tab w:val="left" w:pos="567"/>
                  </w:tabs>
                  <w:jc w:val="both"/>
                </w:pPr>
              </w:pPrChange>
            </w:pPr>
            <w:r w:rsidRPr="00F52EEF">
              <w:rPr>
                <w:rFonts w:asciiTheme="minorHAnsi" w:hAnsiTheme="minorHAnsi" w:cstheme="minorHAnsi"/>
              </w:rPr>
              <w:t>Corporate design</w:t>
            </w:r>
          </w:p>
        </w:tc>
        <w:tc>
          <w:tcPr>
            <w:tcW w:w="3402" w:type="dxa"/>
            <w:tcBorders>
              <w:top w:val="single" w:sz="4" w:space="0" w:color="auto"/>
              <w:left w:val="single" w:sz="4" w:space="0" w:color="auto"/>
              <w:bottom w:val="single" w:sz="4" w:space="0" w:color="auto"/>
              <w:right w:val="single" w:sz="4" w:space="0" w:color="auto"/>
            </w:tcBorders>
            <w:hideMark/>
          </w:tcPr>
          <w:p w14:paraId="17A1470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dr. akad. soch. Rostislav Illík</w:t>
            </w:r>
          </w:p>
        </w:tc>
        <w:tc>
          <w:tcPr>
            <w:tcW w:w="851" w:type="dxa"/>
            <w:tcBorders>
              <w:top w:val="single" w:sz="4" w:space="0" w:color="auto"/>
              <w:left w:val="single" w:sz="4" w:space="0" w:color="auto"/>
              <w:bottom w:val="single" w:sz="4" w:space="0" w:color="auto"/>
              <w:right w:val="single" w:sz="4" w:space="0" w:color="auto"/>
            </w:tcBorders>
          </w:tcPr>
          <w:p w14:paraId="212DE8B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int.</w:t>
            </w:r>
          </w:p>
        </w:tc>
        <w:tc>
          <w:tcPr>
            <w:tcW w:w="850" w:type="dxa"/>
            <w:tcBorders>
              <w:top w:val="single" w:sz="4" w:space="0" w:color="auto"/>
              <w:left w:val="single" w:sz="4" w:space="0" w:color="auto"/>
              <w:bottom w:val="single" w:sz="4" w:space="0" w:color="auto"/>
              <w:right w:val="single" w:sz="4" w:space="0" w:color="auto"/>
            </w:tcBorders>
          </w:tcPr>
          <w:p w14:paraId="7945E89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09F975A0" w14:textId="77777777" w:rsidR="00F52EEF" w:rsidRPr="00F52EEF" w:rsidRDefault="00F52EEF">
            <w:pPr>
              <w:tabs>
                <w:tab w:val="left" w:pos="567"/>
              </w:tabs>
              <w:rPr>
                <w:rFonts w:asciiTheme="minorHAnsi" w:hAnsiTheme="minorHAnsi" w:cstheme="minorHAnsi"/>
              </w:rPr>
              <w:pPrChange w:id="6471" w:author="Radim Bačuvčík" w:date="2020-02-06T14:23:00Z">
                <w:pPr>
                  <w:tabs>
                    <w:tab w:val="left" w:pos="567"/>
                  </w:tabs>
                  <w:jc w:val="both"/>
                </w:pPr>
              </w:pPrChange>
            </w:pPr>
            <w:r w:rsidRPr="00F52EEF">
              <w:rPr>
                <w:rFonts w:asciiTheme="minorHAnsi" w:hAnsiTheme="minorHAnsi" w:cstheme="minorHAnsi"/>
              </w:rPr>
              <w:t>FMK, OSVČ</w:t>
            </w:r>
          </w:p>
        </w:tc>
      </w:tr>
      <w:tr w:rsidR="00F52EEF" w:rsidRPr="00F52EEF" w14:paraId="73BAE088" w14:textId="77777777" w:rsidTr="00E44DDF">
        <w:tc>
          <w:tcPr>
            <w:tcW w:w="2977" w:type="dxa"/>
          </w:tcPr>
          <w:p w14:paraId="37877768" w14:textId="7FFEB084" w:rsidR="00F52EEF" w:rsidRPr="00F52EEF" w:rsidRDefault="00F52EEF">
            <w:pPr>
              <w:tabs>
                <w:tab w:val="left" w:pos="567"/>
              </w:tabs>
              <w:rPr>
                <w:rFonts w:asciiTheme="minorHAnsi" w:hAnsiTheme="minorHAnsi" w:cstheme="minorHAnsi"/>
              </w:rPr>
              <w:pPrChange w:id="6472" w:author="Radim Bačuvčík" w:date="2020-02-06T14:21:00Z">
                <w:pPr>
                  <w:tabs>
                    <w:tab w:val="left" w:pos="567"/>
                  </w:tabs>
                  <w:jc w:val="both"/>
                </w:pPr>
              </w:pPrChange>
            </w:pPr>
            <w:r w:rsidRPr="00F52EEF">
              <w:rPr>
                <w:rFonts w:asciiTheme="minorHAnsi" w:hAnsiTheme="minorHAnsi" w:cstheme="minorHAnsi"/>
              </w:rPr>
              <w:t>Média v marketingov</w:t>
            </w:r>
            <w:ins w:id="6473" w:author="Radim Bačuvčík" w:date="2020-02-06T14:22:00Z">
              <w:r w:rsidR="00982B1E">
                <w:rPr>
                  <w:rFonts w:asciiTheme="minorHAnsi" w:hAnsiTheme="minorHAnsi" w:cstheme="minorHAnsi"/>
                </w:rPr>
                <w:t>é</w:t>
              </w:r>
            </w:ins>
            <w:del w:id="6474" w:author="Radim Bačuvčík" w:date="2020-02-06T14:22:00Z">
              <w:r w:rsidRPr="00F52EEF" w:rsidDel="00982B1E">
                <w:rPr>
                  <w:rFonts w:asciiTheme="minorHAnsi" w:hAnsiTheme="minorHAnsi" w:cstheme="minorHAnsi"/>
                </w:rPr>
                <w:delText>ých</w:delText>
              </w:r>
            </w:del>
            <w:r w:rsidRPr="00F52EEF">
              <w:rPr>
                <w:rFonts w:asciiTheme="minorHAnsi" w:hAnsiTheme="minorHAnsi" w:cstheme="minorHAnsi"/>
              </w:rPr>
              <w:t xml:space="preserve"> komunikac</w:t>
            </w:r>
            <w:ins w:id="6475" w:author="Radim Bačuvčík" w:date="2020-02-06T14:22:00Z">
              <w:r w:rsidR="00982B1E">
                <w:rPr>
                  <w:rFonts w:asciiTheme="minorHAnsi" w:hAnsiTheme="minorHAnsi" w:cstheme="minorHAnsi"/>
                </w:rPr>
                <w:t>i</w:t>
              </w:r>
            </w:ins>
            <w:del w:id="6476" w:author="Radim Bačuvčík" w:date="2020-02-06T14:22:00Z">
              <w:r w:rsidRPr="00F52EEF" w:rsidDel="00982B1E">
                <w:rPr>
                  <w:rFonts w:asciiTheme="minorHAnsi" w:hAnsiTheme="minorHAnsi" w:cstheme="minorHAnsi"/>
                </w:rPr>
                <w:delText>ích</w:delText>
              </w:r>
            </w:del>
            <w:r w:rsidRPr="00F52EEF">
              <w:rPr>
                <w:rFonts w:asciiTheme="minorHAnsi" w:hAnsiTheme="minorHAnsi" w:cstheme="minorHAnsi"/>
              </w:rPr>
              <w:t xml:space="preserve"> 2, 3</w:t>
            </w:r>
          </w:p>
        </w:tc>
        <w:tc>
          <w:tcPr>
            <w:tcW w:w="3402" w:type="dxa"/>
          </w:tcPr>
          <w:p w14:paraId="62FCA72C"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851" w:type="dxa"/>
          </w:tcPr>
          <w:p w14:paraId="11A62D63"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2F27DFBF"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27BF5F61" w14:textId="77777777" w:rsidR="00F52EEF" w:rsidRPr="00F52EEF" w:rsidRDefault="00F52EEF">
            <w:pPr>
              <w:tabs>
                <w:tab w:val="left" w:pos="567"/>
              </w:tabs>
              <w:rPr>
                <w:rFonts w:asciiTheme="minorHAnsi" w:hAnsiTheme="minorHAnsi" w:cstheme="minorHAnsi"/>
              </w:rPr>
              <w:pPrChange w:id="6477" w:author="Radim Bačuvčík" w:date="2020-02-06T14:23:00Z">
                <w:pPr>
                  <w:tabs>
                    <w:tab w:val="left" w:pos="567"/>
                  </w:tabs>
                  <w:jc w:val="both"/>
                </w:pPr>
              </w:pPrChange>
            </w:pPr>
            <w:r w:rsidRPr="00F52EEF">
              <w:rPr>
                <w:rFonts w:asciiTheme="minorHAnsi" w:hAnsiTheme="minorHAnsi" w:cstheme="minorHAnsi"/>
              </w:rPr>
              <w:t>FMK, OSVČ – majitel reklamní agentury</w:t>
            </w:r>
          </w:p>
        </w:tc>
      </w:tr>
      <w:tr w:rsidR="00F52EEF" w:rsidRPr="00F52EEF" w14:paraId="386834C5" w14:textId="77777777" w:rsidTr="00E44DDF">
        <w:tc>
          <w:tcPr>
            <w:tcW w:w="2977" w:type="dxa"/>
          </w:tcPr>
          <w:p w14:paraId="6344A881" w14:textId="77777777" w:rsidR="00F52EEF" w:rsidRPr="00F52EEF" w:rsidRDefault="00F52EEF">
            <w:pPr>
              <w:tabs>
                <w:tab w:val="left" w:pos="567"/>
              </w:tabs>
              <w:rPr>
                <w:rFonts w:asciiTheme="minorHAnsi" w:hAnsiTheme="minorHAnsi" w:cstheme="minorHAnsi"/>
              </w:rPr>
              <w:pPrChange w:id="6478" w:author="Radim Bačuvčík" w:date="2020-02-06T14:21:00Z">
                <w:pPr>
                  <w:tabs>
                    <w:tab w:val="left" w:pos="567"/>
                  </w:tabs>
                  <w:jc w:val="both"/>
                </w:pPr>
              </w:pPrChange>
            </w:pPr>
            <w:r w:rsidRPr="00F52EEF">
              <w:rPr>
                <w:rFonts w:asciiTheme="minorHAnsi" w:hAnsiTheme="minorHAnsi" w:cstheme="minorHAnsi"/>
              </w:rPr>
              <w:t>Marketingový výzkum 1, 2</w:t>
            </w:r>
          </w:p>
        </w:tc>
        <w:tc>
          <w:tcPr>
            <w:tcW w:w="3402" w:type="dxa"/>
          </w:tcPr>
          <w:p w14:paraId="5C015AA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Martina Juříková, Ph.D.</w:t>
            </w:r>
          </w:p>
        </w:tc>
        <w:tc>
          <w:tcPr>
            <w:tcW w:w="851" w:type="dxa"/>
          </w:tcPr>
          <w:p w14:paraId="3B002AF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107DEFB9"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4A624E71" w14:textId="77777777" w:rsidR="00F52EEF" w:rsidRPr="00F52EEF" w:rsidRDefault="00F52EEF">
            <w:pPr>
              <w:tabs>
                <w:tab w:val="left" w:pos="567"/>
              </w:tabs>
              <w:rPr>
                <w:rFonts w:asciiTheme="minorHAnsi" w:hAnsiTheme="minorHAnsi" w:cstheme="minorHAnsi"/>
              </w:rPr>
              <w:pPrChange w:id="6479" w:author="Radim Bačuvčík" w:date="2020-02-06T14:23:00Z">
                <w:pPr>
                  <w:tabs>
                    <w:tab w:val="left" w:pos="567"/>
                  </w:tabs>
                  <w:jc w:val="both"/>
                </w:pPr>
              </w:pPrChange>
            </w:pPr>
            <w:r w:rsidRPr="00F52EEF">
              <w:rPr>
                <w:rFonts w:asciiTheme="minorHAnsi" w:hAnsiTheme="minorHAnsi" w:cstheme="minorHAnsi"/>
              </w:rPr>
              <w:t>FMK</w:t>
            </w:r>
          </w:p>
        </w:tc>
      </w:tr>
      <w:tr w:rsidR="00F52EEF" w:rsidRPr="00F52EEF" w14:paraId="6736799C" w14:textId="77777777" w:rsidTr="00E44DDF">
        <w:tc>
          <w:tcPr>
            <w:tcW w:w="2977" w:type="dxa"/>
          </w:tcPr>
          <w:p w14:paraId="10BD3CBD" w14:textId="77777777" w:rsidR="00F52EEF" w:rsidRPr="00F52EEF" w:rsidRDefault="00F52EEF">
            <w:pPr>
              <w:tabs>
                <w:tab w:val="left" w:pos="567"/>
              </w:tabs>
              <w:rPr>
                <w:rFonts w:asciiTheme="minorHAnsi" w:hAnsiTheme="minorHAnsi" w:cstheme="minorHAnsi"/>
              </w:rPr>
              <w:pPrChange w:id="6480" w:author="Radim Bačuvčík" w:date="2020-02-06T14:21:00Z">
                <w:pPr>
                  <w:tabs>
                    <w:tab w:val="left" w:pos="567"/>
                  </w:tabs>
                  <w:jc w:val="both"/>
                </w:pPr>
              </w:pPrChange>
            </w:pPr>
            <w:r w:rsidRPr="00F52EEF">
              <w:rPr>
                <w:rFonts w:asciiTheme="minorHAnsi" w:hAnsiTheme="minorHAnsi" w:cstheme="minorHAnsi"/>
              </w:rPr>
              <w:t>Digitální komunikace 1, 2</w:t>
            </w:r>
          </w:p>
        </w:tc>
        <w:tc>
          <w:tcPr>
            <w:tcW w:w="3402" w:type="dxa"/>
          </w:tcPr>
          <w:p w14:paraId="46CFE9F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851" w:type="dxa"/>
          </w:tcPr>
          <w:p w14:paraId="314F7143"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4FB8EA96"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40C4EC4" w14:textId="77777777" w:rsidR="00F52EEF" w:rsidRPr="00F52EEF" w:rsidRDefault="00F52EEF">
            <w:pPr>
              <w:tabs>
                <w:tab w:val="left" w:pos="567"/>
              </w:tabs>
              <w:rPr>
                <w:rFonts w:asciiTheme="minorHAnsi" w:hAnsiTheme="minorHAnsi" w:cstheme="minorHAnsi"/>
              </w:rPr>
              <w:pPrChange w:id="6481" w:author="Radim Bačuvčík" w:date="2020-02-06T14:23:00Z">
                <w:pPr>
                  <w:tabs>
                    <w:tab w:val="left" w:pos="567"/>
                  </w:tabs>
                  <w:jc w:val="both"/>
                </w:pPr>
              </w:pPrChange>
            </w:pPr>
            <w:r w:rsidRPr="00F52EEF">
              <w:rPr>
                <w:rFonts w:asciiTheme="minorHAnsi" w:hAnsiTheme="minorHAnsi" w:cstheme="minorHAnsi"/>
              </w:rPr>
              <w:t>FMK, OSVČ – majitel reklamní agentury</w:t>
            </w:r>
          </w:p>
        </w:tc>
      </w:tr>
      <w:tr w:rsidR="00F52EEF" w:rsidRPr="00F52EEF" w14:paraId="27E84426" w14:textId="77777777" w:rsidTr="00E44DDF">
        <w:tc>
          <w:tcPr>
            <w:tcW w:w="2977" w:type="dxa"/>
          </w:tcPr>
          <w:p w14:paraId="2FE44FA8" w14:textId="77777777" w:rsidR="00F52EEF" w:rsidRPr="00F52EEF" w:rsidRDefault="00F52EEF">
            <w:pPr>
              <w:tabs>
                <w:tab w:val="left" w:pos="567"/>
              </w:tabs>
              <w:rPr>
                <w:rFonts w:asciiTheme="minorHAnsi" w:hAnsiTheme="minorHAnsi" w:cstheme="minorHAnsi"/>
              </w:rPr>
              <w:pPrChange w:id="6482" w:author="Radim Bačuvčík" w:date="2020-02-06T14:21:00Z">
                <w:pPr>
                  <w:tabs>
                    <w:tab w:val="left" w:pos="567"/>
                  </w:tabs>
                  <w:jc w:val="both"/>
                </w:pPr>
              </w:pPrChange>
            </w:pPr>
            <w:r w:rsidRPr="00F52EEF">
              <w:rPr>
                <w:rFonts w:asciiTheme="minorHAnsi" w:hAnsiTheme="minorHAnsi" w:cstheme="minorHAnsi"/>
              </w:rPr>
              <w:t>Ročníková práce 1, 2</w:t>
            </w:r>
          </w:p>
        </w:tc>
        <w:tc>
          <w:tcPr>
            <w:tcW w:w="3402" w:type="dxa"/>
          </w:tcPr>
          <w:p w14:paraId="64D0AEC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 xml:space="preserve">Mgr. Eliška Káčerková, Ph.D. (20%), </w:t>
            </w:r>
            <w:r w:rsidRPr="00F52EEF">
              <w:rPr>
                <w:rFonts w:asciiTheme="minorHAnsi" w:hAnsiTheme="minorHAnsi" w:cstheme="minorHAnsi"/>
              </w:rPr>
              <w:t>vedoucí prací</w:t>
            </w:r>
          </w:p>
        </w:tc>
        <w:tc>
          <w:tcPr>
            <w:tcW w:w="851" w:type="dxa"/>
          </w:tcPr>
          <w:p w14:paraId="34CE04D3"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5E9BE825"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1E25B6F3" w14:textId="77777777" w:rsidR="00F52EEF" w:rsidRPr="00F52EEF" w:rsidRDefault="00F52EEF">
            <w:pPr>
              <w:tabs>
                <w:tab w:val="left" w:pos="567"/>
              </w:tabs>
              <w:rPr>
                <w:rFonts w:asciiTheme="minorHAnsi" w:hAnsiTheme="minorHAnsi" w:cstheme="minorHAnsi"/>
              </w:rPr>
              <w:pPrChange w:id="6483" w:author="Radim Bačuvčík" w:date="2020-02-06T14:23:00Z">
                <w:pPr>
                  <w:tabs>
                    <w:tab w:val="left" w:pos="567"/>
                  </w:tabs>
                  <w:jc w:val="both"/>
                </w:pPr>
              </w:pPrChange>
            </w:pPr>
            <w:r w:rsidRPr="00F52EEF">
              <w:rPr>
                <w:rFonts w:asciiTheme="minorHAnsi" w:hAnsiTheme="minorHAnsi" w:cstheme="minorHAnsi"/>
              </w:rPr>
              <w:t>FMK, OSVČ</w:t>
            </w:r>
          </w:p>
        </w:tc>
      </w:tr>
      <w:tr w:rsidR="00F52EEF" w:rsidRPr="00F52EEF" w14:paraId="7266BF8A" w14:textId="77777777" w:rsidTr="00E44DDF">
        <w:tc>
          <w:tcPr>
            <w:tcW w:w="2977" w:type="dxa"/>
          </w:tcPr>
          <w:p w14:paraId="148B1E4E" w14:textId="77777777" w:rsidR="00F52EEF" w:rsidRPr="00F52EEF" w:rsidRDefault="00F52EEF">
            <w:pPr>
              <w:tabs>
                <w:tab w:val="left" w:pos="567"/>
              </w:tabs>
              <w:rPr>
                <w:rFonts w:asciiTheme="minorHAnsi" w:hAnsiTheme="minorHAnsi" w:cstheme="minorHAnsi"/>
              </w:rPr>
              <w:pPrChange w:id="6484" w:author="Radim Bačuvčík" w:date="2020-02-06T14:21:00Z">
                <w:pPr>
                  <w:tabs>
                    <w:tab w:val="left" w:pos="567"/>
                  </w:tabs>
                  <w:jc w:val="both"/>
                </w:pPr>
              </w:pPrChange>
            </w:pPr>
            <w:r w:rsidRPr="00F52EEF">
              <w:rPr>
                <w:rFonts w:asciiTheme="minorHAnsi" w:hAnsiTheme="minorHAnsi" w:cstheme="minorHAnsi"/>
              </w:rPr>
              <w:t>Public relations 1, 2</w:t>
            </w:r>
          </w:p>
        </w:tc>
        <w:tc>
          <w:tcPr>
            <w:tcW w:w="3402" w:type="dxa"/>
          </w:tcPr>
          <w:p w14:paraId="3816482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1" w:type="dxa"/>
          </w:tcPr>
          <w:p w14:paraId="49DB4514"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BF5F797"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26284834" w14:textId="77777777" w:rsidR="00F52EEF" w:rsidRPr="00F52EEF" w:rsidRDefault="00F52EEF">
            <w:pPr>
              <w:tabs>
                <w:tab w:val="left" w:pos="567"/>
              </w:tabs>
              <w:rPr>
                <w:rFonts w:asciiTheme="minorHAnsi" w:hAnsiTheme="minorHAnsi" w:cstheme="minorHAnsi"/>
              </w:rPr>
              <w:pPrChange w:id="6485" w:author="Radim Bačuvčík" w:date="2020-02-06T14:23:00Z">
                <w:pPr>
                  <w:tabs>
                    <w:tab w:val="left" w:pos="567"/>
                  </w:tabs>
                  <w:jc w:val="both"/>
                </w:pPr>
              </w:pPrChange>
            </w:pPr>
            <w:r w:rsidRPr="00F52EEF">
              <w:rPr>
                <w:rFonts w:asciiTheme="minorHAnsi" w:hAnsiTheme="minorHAnsi" w:cstheme="minorHAnsi"/>
              </w:rPr>
              <w:t>FMK, OSVČ-  oblast mkt. konzultantství</w:t>
            </w:r>
          </w:p>
        </w:tc>
      </w:tr>
      <w:tr w:rsidR="00F52EEF" w:rsidRPr="00F52EEF" w14:paraId="31A5DA44" w14:textId="77777777" w:rsidTr="00E44DDF">
        <w:tc>
          <w:tcPr>
            <w:tcW w:w="2977" w:type="dxa"/>
          </w:tcPr>
          <w:p w14:paraId="6ACF0A5D" w14:textId="77777777" w:rsidR="00F52EEF" w:rsidRPr="00F52EEF" w:rsidRDefault="00F52EEF">
            <w:pPr>
              <w:tabs>
                <w:tab w:val="left" w:pos="567"/>
              </w:tabs>
              <w:rPr>
                <w:rFonts w:asciiTheme="minorHAnsi" w:hAnsiTheme="minorHAnsi" w:cstheme="minorHAnsi"/>
              </w:rPr>
              <w:pPrChange w:id="6486" w:author="Radim Bačuvčík" w:date="2020-02-06T14:21:00Z">
                <w:pPr>
                  <w:tabs>
                    <w:tab w:val="left" w:pos="567"/>
                  </w:tabs>
                  <w:jc w:val="both"/>
                </w:pPr>
              </w:pPrChange>
            </w:pPr>
            <w:r w:rsidRPr="00F52EEF">
              <w:rPr>
                <w:rFonts w:asciiTheme="minorHAnsi" w:hAnsiTheme="minorHAnsi" w:cstheme="minorHAnsi"/>
              </w:rPr>
              <w:t>Komunikační agentura 3, 4</w:t>
            </w:r>
          </w:p>
        </w:tc>
        <w:tc>
          <w:tcPr>
            <w:tcW w:w="3402" w:type="dxa"/>
          </w:tcPr>
          <w:p w14:paraId="23CD8E1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 xml:space="preserve">Mgr. Josef Kocourek, Ph.D. (50%), </w:t>
            </w:r>
            <w:r w:rsidRPr="00F52EEF">
              <w:rPr>
                <w:rFonts w:asciiTheme="minorHAnsi" w:hAnsiTheme="minorHAnsi" w:cstheme="minorHAnsi"/>
              </w:rPr>
              <w:t>Mgr. Eva Gartnerová</w:t>
            </w:r>
          </w:p>
        </w:tc>
        <w:tc>
          <w:tcPr>
            <w:tcW w:w="851" w:type="dxa"/>
          </w:tcPr>
          <w:p w14:paraId="1FD0EF62"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2D7C5313"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 100%</w:t>
            </w:r>
          </w:p>
        </w:tc>
        <w:tc>
          <w:tcPr>
            <w:tcW w:w="1701" w:type="dxa"/>
          </w:tcPr>
          <w:p w14:paraId="158BDCE4" w14:textId="77777777" w:rsidR="00F52EEF" w:rsidRPr="00F52EEF" w:rsidRDefault="00F52EEF">
            <w:pPr>
              <w:tabs>
                <w:tab w:val="left" w:pos="567"/>
              </w:tabs>
              <w:rPr>
                <w:rFonts w:asciiTheme="minorHAnsi" w:hAnsiTheme="minorHAnsi" w:cstheme="minorHAnsi"/>
              </w:rPr>
              <w:pPrChange w:id="6487" w:author="Radim Bačuvčík" w:date="2020-02-06T14:23:00Z">
                <w:pPr>
                  <w:tabs>
                    <w:tab w:val="left" w:pos="567"/>
                  </w:tabs>
                  <w:jc w:val="both"/>
                </w:pPr>
              </w:pPrChange>
            </w:pPr>
            <w:r w:rsidRPr="00F52EEF">
              <w:rPr>
                <w:rFonts w:asciiTheme="minorHAnsi" w:hAnsiTheme="minorHAnsi" w:cstheme="minorHAnsi"/>
              </w:rPr>
              <w:t>FMK, OSVČ – oblast mkt. konzultantství</w:t>
            </w:r>
          </w:p>
        </w:tc>
      </w:tr>
      <w:tr w:rsidR="00F52EEF" w:rsidRPr="00F52EEF" w14:paraId="52765486" w14:textId="77777777" w:rsidTr="00E44DDF">
        <w:tc>
          <w:tcPr>
            <w:tcW w:w="2977" w:type="dxa"/>
          </w:tcPr>
          <w:p w14:paraId="42B32876" w14:textId="77777777" w:rsidR="00F52EEF" w:rsidRPr="00F52EEF" w:rsidRDefault="00F52EEF">
            <w:pPr>
              <w:tabs>
                <w:tab w:val="left" w:pos="567"/>
              </w:tabs>
              <w:rPr>
                <w:rFonts w:asciiTheme="minorHAnsi" w:hAnsiTheme="minorHAnsi" w:cstheme="minorHAnsi"/>
              </w:rPr>
              <w:pPrChange w:id="6488" w:author="Radim Bačuvčík" w:date="2020-02-06T14:21:00Z">
                <w:pPr>
                  <w:tabs>
                    <w:tab w:val="left" w:pos="567"/>
                  </w:tabs>
                  <w:jc w:val="both"/>
                </w:pPr>
              </w:pPrChange>
            </w:pPr>
            <w:r w:rsidRPr="00F52EEF">
              <w:rPr>
                <w:rFonts w:asciiTheme="minorHAnsi" w:hAnsiTheme="minorHAnsi" w:cstheme="minorHAnsi"/>
              </w:rPr>
              <w:t>Osobní prodej</w:t>
            </w:r>
          </w:p>
        </w:tc>
        <w:tc>
          <w:tcPr>
            <w:tcW w:w="3402" w:type="dxa"/>
          </w:tcPr>
          <w:p w14:paraId="6E2414D3"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851" w:type="dxa"/>
          </w:tcPr>
          <w:p w14:paraId="793FDA4F"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21A70C0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2086123C" w14:textId="77777777" w:rsidR="00F52EEF" w:rsidRPr="00F52EEF" w:rsidRDefault="00F52EEF">
            <w:pPr>
              <w:tabs>
                <w:tab w:val="left" w:pos="567"/>
              </w:tabs>
              <w:rPr>
                <w:rFonts w:asciiTheme="minorHAnsi" w:hAnsiTheme="minorHAnsi" w:cstheme="minorHAnsi"/>
              </w:rPr>
              <w:pPrChange w:id="6489" w:author="Radim Bačuvčík" w:date="2020-02-06T14:23:00Z">
                <w:pPr>
                  <w:tabs>
                    <w:tab w:val="left" w:pos="567"/>
                  </w:tabs>
                  <w:jc w:val="both"/>
                </w:pPr>
              </w:pPrChange>
            </w:pPr>
            <w:r w:rsidRPr="00F52EEF">
              <w:rPr>
                <w:rFonts w:asciiTheme="minorHAnsi" w:hAnsiTheme="minorHAnsi" w:cstheme="minorHAnsi"/>
              </w:rPr>
              <w:t>FMK</w:t>
            </w:r>
          </w:p>
        </w:tc>
      </w:tr>
      <w:tr w:rsidR="00F52EEF" w:rsidRPr="00F52EEF" w14:paraId="6336A622" w14:textId="77777777" w:rsidTr="00E44DDF">
        <w:tc>
          <w:tcPr>
            <w:tcW w:w="2977" w:type="dxa"/>
          </w:tcPr>
          <w:p w14:paraId="20957285" w14:textId="77777777" w:rsidR="00F52EEF" w:rsidRPr="00F52EEF" w:rsidRDefault="00F52EEF">
            <w:pPr>
              <w:tabs>
                <w:tab w:val="left" w:pos="567"/>
              </w:tabs>
              <w:rPr>
                <w:rFonts w:asciiTheme="minorHAnsi" w:hAnsiTheme="minorHAnsi" w:cstheme="minorHAnsi"/>
              </w:rPr>
              <w:pPrChange w:id="6490" w:author="Radim Bačuvčík" w:date="2020-02-06T14:21:00Z">
                <w:pPr>
                  <w:tabs>
                    <w:tab w:val="left" w:pos="567"/>
                  </w:tabs>
                  <w:jc w:val="both"/>
                </w:pPr>
              </w:pPrChange>
            </w:pPr>
            <w:r w:rsidRPr="00F52EEF">
              <w:rPr>
                <w:rFonts w:asciiTheme="minorHAnsi" w:hAnsiTheme="minorHAnsi" w:cstheme="minorHAnsi"/>
              </w:rPr>
              <w:t>Management</w:t>
            </w:r>
          </w:p>
        </w:tc>
        <w:tc>
          <w:tcPr>
            <w:tcW w:w="3402" w:type="dxa"/>
          </w:tcPr>
          <w:p w14:paraId="205729F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851" w:type="dxa"/>
          </w:tcPr>
          <w:p w14:paraId="4AF2A84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5A2F6032"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668A5047" w14:textId="77777777" w:rsidR="00F52EEF" w:rsidRPr="00F52EEF" w:rsidRDefault="00F52EEF">
            <w:pPr>
              <w:tabs>
                <w:tab w:val="left" w:pos="567"/>
              </w:tabs>
              <w:rPr>
                <w:rFonts w:asciiTheme="minorHAnsi" w:hAnsiTheme="minorHAnsi" w:cstheme="minorHAnsi"/>
              </w:rPr>
              <w:pPrChange w:id="6491" w:author="Radim Bačuvčík" w:date="2020-02-06T14:23:00Z">
                <w:pPr>
                  <w:tabs>
                    <w:tab w:val="left" w:pos="567"/>
                  </w:tabs>
                  <w:jc w:val="both"/>
                </w:pPr>
              </w:pPrChange>
            </w:pPr>
            <w:r w:rsidRPr="00F52EEF">
              <w:rPr>
                <w:rFonts w:asciiTheme="minorHAnsi" w:hAnsiTheme="minorHAnsi" w:cstheme="minorHAnsi"/>
              </w:rPr>
              <w:t>FMK, OSVČ – oblast koučování měkkých dovedností</w:t>
            </w:r>
          </w:p>
        </w:tc>
      </w:tr>
      <w:tr w:rsidR="00F52EEF" w:rsidRPr="00F52EEF" w14:paraId="13EBAF51" w14:textId="77777777" w:rsidTr="00E44DDF">
        <w:tc>
          <w:tcPr>
            <w:tcW w:w="2977" w:type="dxa"/>
          </w:tcPr>
          <w:p w14:paraId="4290473C" w14:textId="77777777" w:rsidR="00F52EEF" w:rsidRPr="00F52EEF" w:rsidRDefault="00F52EEF">
            <w:pPr>
              <w:tabs>
                <w:tab w:val="left" w:pos="567"/>
              </w:tabs>
              <w:rPr>
                <w:rFonts w:asciiTheme="minorHAnsi" w:hAnsiTheme="minorHAnsi" w:cstheme="minorHAnsi"/>
              </w:rPr>
              <w:pPrChange w:id="6492" w:author="Radim Bačuvčík" w:date="2020-02-06T14:21:00Z">
                <w:pPr>
                  <w:tabs>
                    <w:tab w:val="left" w:pos="567"/>
                  </w:tabs>
                  <w:jc w:val="both"/>
                </w:pPr>
              </w:pPrChange>
            </w:pPr>
            <w:r w:rsidRPr="00F52EEF">
              <w:rPr>
                <w:rFonts w:asciiTheme="minorHAnsi" w:hAnsiTheme="minorHAnsi" w:cstheme="minorHAnsi"/>
              </w:rPr>
              <w:lastRenderedPageBreak/>
              <w:t>Strategický marketing</w:t>
            </w:r>
          </w:p>
        </w:tc>
        <w:tc>
          <w:tcPr>
            <w:tcW w:w="3402" w:type="dxa"/>
          </w:tcPr>
          <w:p w14:paraId="34099D51"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851" w:type="dxa"/>
          </w:tcPr>
          <w:p w14:paraId="6FE50211"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3F8D379E"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279B828A" w14:textId="77777777" w:rsidR="00F52EEF" w:rsidRPr="00F52EEF" w:rsidRDefault="00F52EEF">
            <w:pPr>
              <w:tabs>
                <w:tab w:val="left" w:pos="567"/>
              </w:tabs>
              <w:rPr>
                <w:rFonts w:asciiTheme="minorHAnsi" w:hAnsiTheme="minorHAnsi" w:cstheme="minorHAnsi"/>
              </w:rPr>
              <w:pPrChange w:id="6493" w:author="Radim Bačuvčík" w:date="2020-02-06T14:23:00Z">
                <w:pPr>
                  <w:tabs>
                    <w:tab w:val="left" w:pos="567"/>
                  </w:tabs>
                  <w:jc w:val="both"/>
                </w:pPr>
              </w:pPrChange>
            </w:pPr>
            <w:r w:rsidRPr="00F52EEF">
              <w:rPr>
                <w:rFonts w:asciiTheme="minorHAnsi" w:hAnsiTheme="minorHAnsi" w:cstheme="minorHAnsi"/>
              </w:rPr>
              <w:t>FMK, OSVČ – oblast koučování měkkých dovedností</w:t>
            </w:r>
          </w:p>
        </w:tc>
      </w:tr>
      <w:tr w:rsidR="00F52EEF" w:rsidRPr="00F52EEF" w14:paraId="26A1631B" w14:textId="77777777" w:rsidTr="00E44DDF">
        <w:tc>
          <w:tcPr>
            <w:tcW w:w="2977" w:type="dxa"/>
          </w:tcPr>
          <w:p w14:paraId="53B17F55" w14:textId="77777777" w:rsidR="00F52EEF" w:rsidRPr="00F52EEF" w:rsidRDefault="00F52EEF">
            <w:pPr>
              <w:tabs>
                <w:tab w:val="left" w:pos="567"/>
              </w:tabs>
              <w:rPr>
                <w:rFonts w:asciiTheme="minorHAnsi" w:hAnsiTheme="minorHAnsi" w:cstheme="minorHAnsi"/>
              </w:rPr>
              <w:pPrChange w:id="6494" w:author="Radim Bačuvčík" w:date="2020-02-06T14:21:00Z">
                <w:pPr>
                  <w:tabs>
                    <w:tab w:val="left" w:pos="567"/>
                  </w:tabs>
                  <w:jc w:val="both"/>
                </w:pPr>
              </w:pPrChange>
            </w:pPr>
            <w:r w:rsidRPr="00F52EEF">
              <w:rPr>
                <w:rFonts w:asciiTheme="minorHAnsi" w:hAnsiTheme="minorHAnsi" w:cstheme="minorHAnsi"/>
              </w:rPr>
              <w:t>Úvod do sociologie</w:t>
            </w:r>
          </w:p>
        </w:tc>
        <w:tc>
          <w:tcPr>
            <w:tcW w:w="3402" w:type="dxa"/>
          </w:tcPr>
          <w:p w14:paraId="5B6EAF9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Dušan Štrauss, Ph.D.</w:t>
            </w:r>
          </w:p>
        </w:tc>
        <w:tc>
          <w:tcPr>
            <w:tcW w:w="851" w:type="dxa"/>
          </w:tcPr>
          <w:p w14:paraId="40538AF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ext.</w:t>
            </w:r>
          </w:p>
        </w:tc>
        <w:tc>
          <w:tcPr>
            <w:tcW w:w="850" w:type="dxa"/>
          </w:tcPr>
          <w:p w14:paraId="60075F1A" w14:textId="77777777" w:rsidR="00F52EEF" w:rsidRPr="00F52EEF" w:rsidRDefault="00F52EEF" w:rsidP="00935F76">
            <w:pPr>
              <w:tabs>
                <w:tab w:val="left" w:pos="567"/>
              </w:tabs>
              <w:jc w:val="both"/>
              <w:rPr>
                <w:rFonts w:asciiTheme="minorHAnsi" w:hAnsiTheme="minorHAnsi" w:cstheme="minorHAnsi"/>
              </w:rPr>
            </w:pPr>
          </w:p>
        </w:tc>
        <w:tc>
          <w:tcPr>
            <w:tcW w:w="1701" w:type="dxa"/>
          </w:tcPr>
          <w:p w14:paraId="15D850D3" w14:textId="77777777" w:rsidR="00F52EEF" w:rsidRPr="00F52EEF" w:rsidRDefault="00F52EEF">
            <w:pPr>
              <w:tabs>
                <w:tab w:val="left" w:pos="567"/>
              </w:tabs>
              <w:rPr>
                <w:rFonts w:asciiTheme="minorHAnsi" w:hAnsiTheme="minorHAnsi" w:cstheme="minorHAnsi"/>
              </w:rPr>
              <w:pPrChange w:id="6495" w:author="Radim Bačuvčík" w:date="2020-02-06T14:23:00Z">
                <w:pPr>
                  <w:tabs>
                    <w:tab w:val="left" w:pos="567"/>
                  </w:tabs>
                  <w:jc w:val="both"/>
                </w:pPr>
              </w:pPrChange>
            </w:pPr>
            <w:r w:rsidRPr="00F52EEF">
              <w:rPr>
                <w:rFonts w:asciiTheme="minorHAnsi" w:hAnsiTheme="minorHAnsi" w:cstheme="minorHAnsi"/>
              </w:rPr>
              <w:t>OSVČ</w:t>
            </w:r>
          </w:p>
        </w:tc>
      </w:tr>
      <w:tr w:rsidR="00F52EEF" w:rsidRPr="00F52EEF" w14:paraId="18832F7B" w14:textId="77777777" w:rsidTr="00E44DDF">
        <w:tc>
          <w:tcPr>
            <w:tcW w:w="2977" w:type="dxa"/>
          </w:tcPr>
          <w:p w14:paraId="1863BBFB" w14:textId="77777777" w:rsidR="00F52EEF" w:rsidRPr="00F52EEF" w:rsidRDefault="00F52EEF">
            <w:pPr>
              <w:tabs>
                <w:tab w:val="left" w:pos="567"/>
              </w:tabs>
              <w:rPr>
                <w:rFonts w:asciiTheme="minorHAnsi" w:hAnsiTheme="minorHAnsi" w:cstheme="minorHAnsi"/>
              </w:rPr>
              <w:pPrChange w:id="6496" w:author="Radim Bačuvčík" w:date="2020-02-06T14:21:00Z">
                <w:pPr>
                  <w:tabs>
                    <w:tab w:val="left" w:pos="567"/>
                  </w:tabs>
                  <w:jc w:val="both"/>
                </w:pPr>
              </w:pPrChange>
            </w:pPr>
            <w:r w:rsidRPr="00F52EEF">
              <w:rPr>
                <w:rFonts w:asciiTheme="minorHAnsi" w:hAnsiTheme="minorHAnsi" w:cstheme="minorHAnsi"/>
              </w:rPr>
              <w:t>Reklama 1, 2</w:t>
            </w:r>
          </w:p>
        </w:tc>
        <w:tc>
          <w:tcPr>
            <w:tcW w:w="3402" w:type="dxa"/>
          </w:tcPr>
          <w:p w14:paraId="452F565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prof. PhDr. Pavel Horňák, CSc. (50%),</w:t>
            </w:r>
            <w:r w:rsidRPr="00F52EEF">
              <w:rPr>
                <w:rFonts w:asciiTheme="minorHAnsi" w:hAnsiTheme="minorHAnsi" w:cstheme="minorHAnsi"/>
              </w:rPr>
              <w:t xml:space="preserve"> Mgr. Eliška Káčerková, Ph.D.</w:t>
            </w:r>
          </w:p>
        </w:tc>
        <w:tc>
          <w:tcPr>
            <w:tcW w:w="851" w:type="dxa"/>
          </w:tcPr>
          <w:p w14:paraId="441100E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int.</w:t>
            </w:r>
          </w:p>
        </w:tc>
        <w:tc>
          <w:tcPr>
            <w:tcW w:w="850" w:type="dxa"/>
          </w:tcPr>
          <w:p w14:paraId="5B5BA26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50%, 100%</w:t>
            </w:r>
          </w:p>
        </w:tc>
        <w:tc>
          <w:tcPr>
            <w:tcW w:w="1701" w:type="dxa"/>
          </w:tcPr>
          <w:p w14:paraId="65736F56" w14:textId="77777777" w:rsidR="00F52EEF" w:rsidRPr="00F52EEF" w:rsidRDefault="00F52EEF">
            <w:pPr>
              <w:tabs>
                <w:tab w:val="left" w:pos="567"/>
              </w:tabs>
              <w:rPr>
                <w:rFonts w:asciiTheme="minorHAnsi" w:hAnsiTheme="minorHAnsi" w:cstheme="minorHAnsi"/>
              </w:rPr>
              <w:pPrChange w:id="6497" w:author="Radim Bačuvčík" w:date="2020-02-06T14:23:00Z">
                <w:pPr>
                  <w:tabs>
                    <w:tab w:val="left" w:pos="567"/>
                  </w:tabs>
                  <w:jc w:val="both"/>
                </w:pPr>
              </w:pPrChange>
            </w:pPr>
            <w:r w:rsidRPr="00F52EEF">
              <w:rPr>
                <w:rFonts w:asciiTheme="minorHAnsi" w:hAnsiTheme="minorHAnsi" w:cstheme="minorHAnsi"/>
              </w:rPr>
              <w:t>FMK, OSVČ</w:t>
            </w:r>
          </w:p>
        </w:tc>
      </w:tr>
      <w:tr w:rsidR="00F52EEF" w:rsidRPr="00F52EEF" w14:paraId="17902B04" w14:textId="77777777" w:rsidTr="00E44DDF">
        <w:tc>
          <w:tcPr>
            <w:tcW w:w="2977" w:type="dxa"/>
          </w:tcPr>
          <w:p w14:paraId="7BC1311C" w14:textId="77777777" w:rsidR="00F52EEF" w:rsidRPr="00F52EEF" w:rsidRDefault="00F52EEF">
            <w:pPr>
              <w:tabs>
                <w:tab w:val="left" w:pos="567"/>
              </w:tabs>
              <w:rPr>
                <w:rFonts w:asciiTheme="minorHAnsi" w:hAnsiTheme="minorHAnsi" w:cstheme="minorHAnsi"/>
              </w:rPr>
              <w:pPrChange w:id="6498" w:author="Radim Bačuvčík" w:date="2020-02-06T14:21:00Z">
                <w:pPr>
                  <w:tabs>
                    <w:tab w:val="left" w:pos="567"/>
                  </w:tabs>
                  <w:jc w:val="both"/>
                </w:pPr>
              </w:pPrChange>
            </w:pPr>
            <w:r w:rsidRPr="00F52EEF">
              <w:rPr>
                <w:rFonts w:asciiTheme="minorHAnsi" w:hAnsiTheme="minorHAnsi" w:cstheme="minorHAnsi"/>
              </w:rPr>
              <w:t>Copywriting</w:t>
            </w:r>
          </w:p>
        </w:tc>
        <w:tc>
          <w:tcPr>
            <w:tcW w:w="3402" w:type="dxa"/>
          </w:tcPr>
          <w:p w14:paraId="3D85FE8D"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Vladimír Bureš</w:t>
            </w:r>
          </w:p>
        </w:tc>
        <w:tc>
          <w:tcPr>
            <w:tcW w:w="851" w:type="dxa"/>
          </w:tcPr>
          <w:p w14:paraId="588338F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ext.</w:t>
            </w:r>
          </w:p>
        </w:tc>
        <w:tc>
          <w:tcPr>
            <w:tcW w:w="850" w:type="dxa"/>
          </w:tcPr>
          <w:p w14:paraId="3D2D6274" w14:textId="77777777" w:rsidR="00F52EEF" w:rsidRPr="00F52EEF" w:rsidRDefault="00F52EEF" w:rsidP="00935F76">
            <w:pPr>
              <w:tabs>
                <w:tab w:val="left" w:pos="567"/>
              </w:tabs>
              <w:jc w:val="both"/>
              <w:rPr>
                <w:rFonts w:asciiTheme="minorHAnsi" w:hAnsiTheme="minorHAnsi" w:cstheme="minorHAnsi"/>
              </w:rPr>
            </w:pPr>
          </w:p>
        </w:tc>
        <w:tc>
          <w:tcPr>
            <w:tcW w:w="1701" w:type="dxa"/>
          </w:tcPr>
          <w:p w14:paraId="1126C63F" w14:textId="77777777" w:rsidR="00F52EEF" w:rsidRPr="00F52EEF" w:rsidRDefault="00F52EEF">
            <w:pPr>
              <w:tabs>
                <w:tab w:val="left" w:pos="567"/>
              </w:tabs>
              <w:rPr>
                <w:rFonts w:asciiTheme="minorHAnsi" w:hAnsiTheme="minorHAnsi" w:cstheme="minorHAnsi"/>
              </w:rPr>
              <w:pPrChange w:id="6499" w:author="Radim Bačuvčík" w:date="2020-02-06T14:23:00Z">
                <w:pPr>
                  <w:tabs>
                    <w:tab w:val="left" w:pos="567"/>
                  </w:tabs>
                  <w:jc w:val="both"/>
                </w:pPr>
              </w:pPrChange>
            </w:pPr>
            <w:r w:rsidRPr="00F52EEF">
              <w:rPr>
                <w:rFonts w:asciiTheme="minorHAnsi" w:hAnsiTheme="minorHAnsi" w:cstheme="minorHAnsi"/>
              </w:rPr>
              <w:t>OSVČ – content marketing</w:t>
            </w:r>
          </w:p>
        </w:tc>
      </w:tr>
      <w:tr w:rsidR="00F52EEF" w:rsidRPr="00F52EEF" w14:paraId="4A12C009" w14:textId="77777777" w:rsidTr="00E44DDF">
        <w:tc>
          <w:tcPr>
            <w:tcW w:w="2977" w:type="dxa"/>
          </w:tcPr>
          <w:p w14:paraId="10CF00E9" w14:textId="77777777" w:rsidR="00F52EEF" w:rsidRPr="00F52EEF" w:rsidRDefault="00F52EEF">
            <w:pPr>
              <w:tabs>
                <w:tab w:val="left" w:pos="567"/>
              </w:tabs>
              <w:rPr>
                <w:rFonts w:asciiTheme="minorHAnsi" w:hAnsiTheme="minorHAnsi" w:cstheme="minorHAnsi"/>
              </w:rPr>
              <w:pPrChange w:id="6500" w:author="Radim Bačuvčík" w:date="2020-02-06T14:21:00Z">
                <w:pPr>
                  <w:tabs>
                    <w:tab w:val="left" w:pos="567"/>
                  </w:tabs>
                  <w:jc w:val="both"/>
                </w:pPr>
              </w:pPrChange>
            </w:pPr>
            <w:r w:rsidRPr="00F52EEF">
              <w:rPr>
                <w:rFonts w:asciiTheme="minorHAnsi" w:hAnsiTheme="minorHAnsi" w:cstheme="minorHAnsi"/>
              </w:rPr>
              <w:t>Mediální plánování</w:t>
            </w:r>
          </w:p>
        </w:tc>
        <w:tc>
          <w:tcPr>
            <w:tcW w:w="3402" w:type="dxa"/>
          </w:tcPr>
          <w:p w14:paraId="7062B6E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Růžena Vorlová, Ph.D.</w:t>
            </w:r>
          </w:p>
        </w:tc>
        <w:tc>
          <w:tcPr>
            <w:tcW w:w="851" w:type="dxa"/>
          </w:tcPr>
          <w:p w14:paraId="1610522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ext.</w:t>
            </w:r>
          </w:p>
        </w:tc>
        <w:tc>
          <w:tcPr>
            <w:tcW w:w="850" w:type="dxa"/>
          </w:tcPr>
          <w:p w14:paraId="0B2B801A" w14:textId="77777777" w:rsidR="00F52EEF" w:rsidRPr="00F52EEF" w:rsidRDefault="00F52EEF" w:rsidP="00935F76">
            <w:pPr>
              <w:tabs>
                <w:tab w:val="left" w:pos="567"/>
              </w:tabs>
              <w:jc w:val="both"/>
              <w:rPr>
                <w:rFonts w:asciiTheme="minorHAnsi" w:hAnsiTheme="minorHAnsi" w:cstheme="minorHAnsi"/>
              </w:rPr>
            </w:pPr>
          </w:p>
        </w:tc>
        <w:tc>
          <w:tcPr>
            <w:tcW w:w="1701" w:type="dxa"/>
          </w:tcPr>
          <w:p w14:paraId="1EDE1D32" w14:textId="77777777" w:rsidR="00F52EEF" w:rsidRPr="00F52EEF" w:rsidRDefault="00F52EEF">
            <w:pPr>
              <w:tabs>
                <w:tab w:val="left" w:pos="567"/>
              </w:tabs>
              <w:rPr>
                <w:rFonts w:asciiTheme="minorHAnsi" w:hAnsiTheme="minorHAnsi" w:cstheme="minorHAnsi"/>
              </w:rPr>
              <w:pPrChange w:id="6501" w:author="Radim Bačuvčík" w:date="2020-02-06T14:23:00Z">
                <w:pPr>
                  <w:tabs>
                    <w:tab w:val="left" w:pos="567"/>
                  </w:tabs>
                  <w:jc w:val="both"/>
                </w:pPr>
              </w:pPrChange>
            </w:pPr>
            <w:r w:rsidRPr="00F52EEF">
              <w:rPr>
                <w:rFonts w:asciiTheme="minorHAnsi" w:hAnsiTheme="minorHAnsi" w:cstheme="minorHAnsi"/>
              </w:rPr>
              <w:t>OSVČ v oblasti médií</w:t>
            </w:r>
          </w:p>
        </w:tc>
      </w:tr>
      <w:tr w:rsidR="00F52EEF" w:rsidRPr="00F52EEF" w14:paraId="64568D61" w14:textId="77777777" w:rsidTr="00E44DDF">
        <w:tc>
          <w:tcPr>
            <w:tcW w:w="2977" w:type="dxa"/>
          </w:tcPr>
          <w:p w14:paraId="4C5DEDF0" w14:textId="56348F01" w:rsidR="00F52EEF" w:rsidRPr="00F52EEF" w:rsidRDefault="00F52EEF" w:rsidP="00204727">
            <w:pPr>
              <w:tabs>
                <w:tab w:val="left" w:pos="567"/>
              </w:tabs>
              <w:autoSpaceDE w:val="0"/>
              <w:autoSpaceDN w:val="0"/>
              <w:adjustRightInd w:val="0"/>
              <w:rPr>
                <w:rFonts w:asciiTheme="minorHAnsi" w:hAnsiTheme="minorHAnsi" w:cstheme="minorHAnsi"/>
              </w:rPr>
            </w:pPr>
            <w:del w:id="6502" w:author="Radim Bačuvčík" w:date="2020-02-06T14:22:00Z">
              <w:r w:rsidRPr="00F52EEF" w:rsidDel="00982B1E">
                <w:rPr>
                  <w:rFonts w:asciiTheme="minorHAnsi" w:eastAsia="Calibri" w:hAnsiTheme="minorHAnsi" w:cstheme="minorHAnsi"/>
                </w:rPr>
                <w:delText>Shopper Marketing a In-store marketingová komunikace</w:delText>
              </w:r>
            </w:del>
            <w:ins w:id="6503" w:author="Radim Bačuvčík" w:date="2020-02-06T14:22:00Z">
              <w:r w:rsidR="00982B1E">
                <w:rPr>
                  <w:rFonts w:asciiTheme="minorHAnsi" w:eastAsia="Calibri" w:hAnsiTheme="minorHAnsi" w:cstheme="minorHAnsi"/>
                </w:rPr>
                <w:t>Podpora prodeje</w:t>
              </w:r>
            </w:ins>
          </w:p>
        </w:tc>
        <w:tc>
          <w:tcPr>
            <w:tcW w:w="3402" w:type="dxa"/>
          </w:tcPr>
          <w:p w14:paraId="4A7DF3C4"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MSc. Daniel Jesenský, PhD., MBA.</w:t>
            </w:r>
          </w:p>
        </w:tc>
        <w:tc>
          <w:tcPr>
            <w:tcW w:w="851" w:type="dxa"/>
          </w:tcPr>
          <w:p w14:paraId="5CFD8F6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ext.</w:t>
            </w:r>
          </w:p>
        </w:tc>
        <w:tc>
          <w:tcPr>
            <w:tcW w:w="850" w:type="dxa"/>
          </w:tcPr>
          <w:p w14:paraId="06733D29" w14:textId="77777777" w:rsidR="00F52EEF" w:rsidRPr="00F52EEF" w:rsidRDefault="00F52EEF" w:rsidP="00935F76">
            <w:pPr>
              <w:tabs>
                <w:tab w:val="left" w:pos="567"/>
              </w:tabs>
              <w:jc w:val="both"/>
              <w:rPr>
                <w:rFonts w:asciiTheme="minorHAnsi" w:hAnsiTheme="minorHAnsi" w:cstheme="minorHAnsi"/>
              </w:rPr>
            </w:pPr>
          </w:p>
        </w:tc>
        <w:tc>
          <w:tcPr>
            <w:tcW w:w="1701" w:type="dxa"/>
          </w:tcPr>
          <w:p w14:paraId="0DFE001A" w14:textId="77777777" w:rsidR="00F52EEF" w:rsidRPr="00F52EEF" w:rsidRDefault="00F52EEF">
            <w:pPr>
              <w:tabs>
                <w:tab w:val="left" w:pos="567"/>
              </w:tabs>
              <w:rPr>
                <w:rFonts w:asciiTheme="minorHAnsi" w:hAnsiTheme="minorHAnsi" w:cstheme="minorHAnsi"/>
              </w:rPr>
              <w:pPrChange w:id="6504" w:author="Radim Bačuvčík" w:date="2020-02-06T14:23:00Z">
                <w:pPr>
                  <w:tabs>
                    <w:tab w:val="left" w:pos="567"/>
                  </w:tabs>
                  <w:jc w:val="both"/>
                </w:pPr>
              </w:pPrChange>
            </w:pPr>
            <w:r w:rsidRPr="00F52EEF">
              <w:rPr>
                <w:rFonts w:asciiTheme="minorHAnsi" w:hAnsiTheme="minorHAnsi" w:cstheme="minorHAnsi"/>
              </w:rPr>
              <w:t>OSVČ – majitel firmy DAGO, prezident POPAI</w:t>
            </w:r>
          </w:p>
        </w:tc>
      </w:tr>
      <w:tr w:rsidR="00F52EEF" w:rsidRPr="00F52EEF" w14:paraId="4CA81F81" w14:textId="77777777" w:rsidTr="00E44DDF">
        <w:tc>
          <w:tcPr>
            <w:tcW w:w="2977" w:type="dxa"/>
          </w:tcPr>
          <w:p w14:paraId="677ABB52" w14:textId="77777777" w:rsidR="00F52EEF" w:rsidRPr="00F52EEF" w:rsidRDefault="00F52EEF">
            <w:pPr>
              <w:tabs>
                <w:tab w:val="left" w:pos="567"/>
              </w:tabs>
              <w:rPr>
                <w:rFonts w:asciiTheme="minorHAnsi" w:hAnsiTheme="minorHAnsi" w:cstheme="minorHAnsi"/>
              </w:rPr>
              <w:pPrChange w:id="6505" w:author="Radim Bačuvčík" w:date="2020-02-06T14:21:00Z">
                <w:pPr>
                  <w:tabs>
                    <w:tab w:val="left" w:pos="567"/>
                  </w:tabs>
                  <w:jc w:val="both"/>
                </w:pPr>
              </w:pPrChange>
            </w:pPr>
            <w:r w:rsidRPr="00F52EEF">
              <w:rPr>
                <w:rFonts w:asciiTheme="minorHAnsi" w:hAnsiTheme="minorHAnsi" w:cstheme="minorHAnsi"/>
              </w:rPr>
              <w:t>Direct marketing</w:t>
            </w:r>
          </w:p>
        </w:tc>
        <w:tc>
          <w:tcPr>
            <w:tcW w:w="3402" w:type="dxa"/>
          </w:tcPr>
          <w:p w14:paraId="6A71270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prof. Mgr. Peter Štarchoň, Ph.D.</w:t>
            </w:r>
          </w:p>
        </w:tc>
        <w:tc>
          <w:tcPr>
            <w:tcW w:w="851" w:type="dxa"/>
          </w:tcPr>
          <w:p w14:paraId="11F258F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194C8C8C"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50%</w:t>
            </w:r>
          </w:p>
        </w:tc>
        <w:tc>
          <w:tcPr>
            <w:tcW w:w="1701" w:type="dxa"/>
          </w:tcPr>
          <w:p w14:paraId="28B897E6" w14:textId="77777777" w:rsidR="00F52EEF" w:rsidRPr="00F52EEF" w:rsidRDefault="00F52EEF">
            <w:pPr>
              <w:tabs>
                <w:tab w:val="left" w:pos="567"/>
              </w:tabs>
              <w:rPr>
                <w:rFonts w:asciiTheme="minorHAnsi" w:hAnsiTheme="minorHAnsi" w:cstheme="minorHAnsi"/>
              </w:rPr>
              <w:pPrChange w:id="6506" w:author="Radim Bačuvčík" w:date="2020-02-06T14:23:00Z">
                <w:pPr>
                  <w:tabs>
                    <w:tab w:val="left" w:pos="567"/>
                  </w:tabs>
                  <w:jc w:val="both"/>
                </w:pPr>
              </w:pPrChange>
            </w:pPr>
            <w:r w:rsidRPr="00F52EEF">
              <w:rPr>
                <w:rFonts w:asciiTheme="minorHAnsi" w:hAnsiTheme="minorHAnsi" w:cstheme="minorHAnsi"/>
              </w:rPr>
              <w:t>FMK, OSVČ</w:t>
            </w:r>
          </w:p>
        </w:tc>
      </w:tr>
      <w:tr w:rsidR="00F52EEF" w:rsidRPr="00F52EEF" w14:paraId="26D9538B" w14:textId="77777777" w:rsidTr="00E44DDF">
        <w:tc>
          <w:tcPr>
            <w:tcW w:w="2977" w:type="dxa"/>
          </w:tcPr>
          <w:p w14:paraId="68CD869B" w14:textId="77777777" w:rsidR="00F52EEF" w:rsidRPr="00F52EEF" w:rsidRDefault="00F52EEF">
            <w:pPr>
              <w:tabs>
                <w:tab w:val="left" w:pos="567"/>
              </w:tabs>
              <w:rPr>
                <w:rFonts w:asciiTheme="minorHAnsi" w:hAnsiTheme="minorHAnsi" w:cstheme="minorHAnsi"/>
              </w:rPr>
              <w:pPrChange w:id="6507" w:author="Radim Bačuvčík" w:date="2020-02-06T14:21:00Z">
                <w:pPr>
                  <w:tabs>
                    <w:tab w:val="left" w:pos="567"/>
                  </w:tabs>
                  <w:jc w:val="both"/>
                </w:pPr>
              </w:pPrChange>
            </w:pPr>
            <w:r w:rsidRPr="00F52EEF">
              <w:rPr>
                <w:rFonts w:asciiTheme="minorHAnsi" w:hAnsiTheme="minorHAnsi" w:cstheme="minorHAnsi"/>
              </w:rPr>
              <w:t>Seminář k bakalářské práci 1, 2</w:t>
            </w:r>
          </w:p>
        </w:tc>
        <w:tc>
          <w:tcPr>
            <w:tcW w:w="3402" w:type="dxa"/>
          </w:tcPr>
          <w:p w14:paraId="2FB1D3FB" w14:textId="3BDB8FB2" w:rsidR="00F52EEF" w:rsidRPr="00F52EEF" w:rsidRDefault="0000527E" w:rsidP="00935F76">
            <w:pPr>
              <w:tabs>
                <w:tab w:val="left" w:pos="567"/>
              </w:tabs>
              <w:rPr>
                <w:rFonts w:asciiTheme="minorHAnsi" w:hAnsiTheme="minorHAnsi" w:cstheme="minorHAnsi"/>
                <w:b/>
              </w:rPr>
            </w:pPr>
            <w:ins w:id="6508" w:author="Josef Kocourek" w:date="2020-02-10T15:01:00Z">
              <w:r w:rsidRPr="00F52EEF">
                <w:rPr>
                  <w:rFonts w:asciiTheme="minorHAnsi" w:hAnsiTheme="minorHAnsi" w:cstheme="minorHAnsi"/>
                  <w:b/>
                </w:rPr>
                <w:t>doc. PhDr. Blandína Šramová, Ph.D.</w:t>
              </w:r>
              <w:r>
                <w:rPr>
                  <w:rFonts w:asciiTheme="minorHAnsi" w:hAnsiTheme="minorHAnsi" w:cstheme="minorHAnsi"/>
                  <w:b/>
                </w:rPr>
                <w:t xml:space="preserve"> (60 %), </w:t>
              </w:r>
            </w:ins>
            <w:r w:rsidR="00F52EEF" w:rsidRPr="00F52EEF">
              <w:rPr>
                <w:rFonts w:asciiTheme="minorHAnsi" w:hAnsiTheme="minorHAnsi" w:cstheme="minorHAnsi"/>
                <w:b/>
              </w:rPr>
              <w:t>Mgr. Eliška Káčerková, Ph.D. (</w:t>
            </w:r>
            <w:proofErr w:type="gramStart"/>
            <w:r w:rsidR="00F52EEF" w:rsidRPr="00F52EEF">
              <w:rPr>
                <w:rFonts w:asciiTheme="minorHAnsi" w:hAnsiTheme="minorHAnsi" w:cstheme="minorHAnsi"/>
                <w:b/>
              </w:rPr>
              <w:t>20%</w:t>
            </w:r>
            <w:proofErr w:type="gramEnd"/>
            <w:r w:rsidR="00F52EEF" w:rsidRPr="00F52EEF">
              <w:rPr>
                <w:rFonts w:asciiTheme="minorHAnsi" w:hAnsiTheme="minorHAnsi" w:cstheme="minorHAnsi"/>
                <w:b/>
              </w:rPr>
              <w:t xml:space="preserve">), </w:t>
            </w:r>
            <w:r w:rsidR="00F52EEF" w:rsidRPr="00F52EEF">
              <w:rPr>
                <w:rFonts w:asciiTheme="minorHAnsi" w:hAnsiTheme="minorHAnsi" w:cstheme="minorHAnsi"/>
              </w:rPr>
              <w:t>vedoucí prací</w:t>
            </w:r>
          </w:p>
        </w:tc>
        <w:tc>
          <w:tcPr>
            <w:tcW w:w="851" w:type="dxa"/>
          </w:tcPr>
          <w:p w14:paraId="541E1EB2"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228C7CB1"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298469B" w14:textId="77777777" w:rsidR="00F52EEF" w:rsidRPr="00F52EEF" w:rsidRDefault="00F52EEF">
            <w:pPr>
              <w:tabs>
                <w:tab w:val="left" w:pos="567"/>
              </w:tabs>
              <w:rPr>
                <w:rFonts w:asciiTheme="minorHAnsi" w:hAnsiTheme="minorHAnsi" w:cstheme="minorHAnsi"/>
              </w:rPr>
              <w:pPrChange w:id="6509" w:author="Radim Bačuvčík" w:date="2020-02-06T14:23:00Z">
                <w:pPr>
                  <w:tabs>
                    <w:tab w:val="left" w:pos="567"/>
                  </w:tabs>
                  <w:jc w:val="both"/>
                </w:pPr>
              </w:pPrChange>
            </w:pPr>
            <w:r w:rsidRPr="00F52EEF">
              <w:rPr>
                <w:rFonts w:asciiTheme="minorHAnsi" w:hAnsiTheme="minorHAnsi" w:cstheme="minorHAnsi"/>
              </w:rPr>
              <w:t xml:space="preserve">FMK, OSVČ – oblast PR a reklamy  </w:t>
            </w:r>
          </w:p>
        </w:tc>
      </w:tr>
      <w:tr w:rsidR="00F52EEF" w:rsidRPr="00F52EEF" w14:paraId="039DA493" w14:textId="77777777" w:rsidTr="00E44DDF">
        <w:tc>
          <w:tcPr>
            <w:tcW w:w="2977" w:type="dxa"/>
          </w:tcPr>
          <w:p w14:paraId="7A66CDEB" w14:textId="77777777" w:rsidR="00F52EEF" w:rsidRPr="00F52EEF" w:rsidRDefault="00F52EEF">
            <w:pPr>
              <w:tabs>
                <w:tab w:val="left" w:pos="567"/>
              </w:tabs>
              <w:rPr>
                <w:rFonts w:asciiTheme="minorHAnsi" w:hAnsiTheme="minorHAnsi" w:cstheme="minorHAnsi"/>
              </w:rPr>
              <w:pPrChange w:id="6510" w:author="Radim Bačuvčík" w:date="2020-02-06T14:21:00Z">
                <w:pPr>
                  <w:tabs>
                    <w:tab w:val="left" w:pos="567"/>
                  </w:tabs>
                  <w:jc w:val="both"/>
                </w:pPr>
              </w:pPrChange>
            </w:pPr>
            <w:r w:rsidRPr="00F52EEF">
              <w:rPr>
                <w:rFonts w:asciiTheme="minorHAnsi" w:hAnsiTheme="minorHAnsi" w:cstheme="minorHAnsi"/>
              </w:rPr>
              <w:t>Agenturní praxe</w:t>
            </w:r>
          </w:p>
        </w:tc>
        <w:tc>
          <w:tcPr>
            <w:tcW w:w="3402" w:type="dxa"/>
          </w:tcPr>
          <w:p w14:paraId="54F699B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851" w:type="dxa"/>
          </w:tcPr>
          <w:p w14:paraId="137410AC"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66B04E61"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14BBCC69" w14:textId="77777777" w:rsidR="00F52EEF" w:rsidRPr="00F52EEF" w:rsidRDefault="00F52EEF">
            <w:pPr>
              <w:tabs>
                <w:tab w:val="left" w:pos="567"/>
              </w:tabs>
              <w:rPr>
                <w:rFonts w:asciiTheme="minorHAnsi" w:hAnsiTheme="minorHAnsi" w:cstheme="minorHAnsi"/>
              </w:rPr>
              <w:pPrChange w:id="6511" w:author="Radim Bačuvčík" w:date="2020-02-06T14:23:00Z">
                <w:pPr>
                  <w:tabs>
                    <w:tab w:val="left" w:pos="567"/>
                  </w:tabs>
                  <w:jc w:val="both"/>
                </w:pPr>
              </w:pPrChange>
            </w:pPr>
            <w:r w:rsidRPr="00F52EEF">
              <w:rPr>
                <w:rFonts w:asciiTheme="minorHAnsi" w:hAnsiTheme="minorHAnsi" w:cstheme="minorHAnsi"/>
              </w:rPr>
              <w:t>FMK, OSVČ – oblast mkt. konzultantství</w:t>
            </w:r>
          </w:p>
        </w:tc>
      </w:tr>
      <w:tr w:rsidR="00F52EEF" w:rsidRPr="00F52EEF" w14:paraId="5F3FCE35" w14:textId="77777777" w:rsidTr="00E44DDF">
        <w:tc>
          <w:tcPr>
            <w:tcW w:w="2977" w:type="dxa"/>
          </w:tcPr>
          <w:p w14:paraId="51BF595E" w14:textId="77777777" w:rsidR="00F52EEF" w:rsidRPr="00F52EEF" w:rsidRDefault="00F52EEF">
            <w:pPr>
              <w:tabs>
                <w:tab w:val="left" w:pos="567"/>
              </w:tabs>
              <w:rPr>
                <w:rFonts w:asciiTheme="minorHAnsi" w:hAnsiTheme="minorHAnsi" w:cstheme="minorHAnsi"/>
              </w:rPr>
              <w:pPrChange w:id="6512" w:author="Radim Bačuvčík" w:date="2020-02-06T14:21:00Z">
                <w:pPr>
                  <w:tabs>
                    <w:tab w:val="left" w:pos="567"/>
                  </w:tabs>
                  <w:jc w:val="both"/>
                </w:pPr>
              </w:pPrChange>
            </w:pPr>
            <w:r w:rsidRPr="00F52EEF">
              <w:rPr>
                <w:rFonts w:asciiTheme="minorHAnsi" w:hAnsiTheme="minorHAnsi" w:cstheme="minorHAnsi"/>
              </w:rPr>
              <w:t>Jazyk český a stylistika 1, 2</w:t>
            </w:r>
          </w:p>
        </w:tc>
        <w:tc>
          <w:tcPr>
            <w:tcW w:w="3402" w:type="dxa"/>
          </w:tcPr>
          <w:p w14:paraId="34D44D4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851" w:type="dxa"/>
          </w:tcPr>
          <w:p w14:paraId="4FA6813A"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41B86A62"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5AD6030C" w14:textId="77777777" w:rsidR="00F52EEF" w:rsidRPr="00F52EEF" w:rsidRDefault="00F52EEF">
            <w:pPr>
              <w:tabs>
                <w:tab w:val="left" w:pos="567"/>
              </w:tabs>
              <w:rPr>
                <w:rFonts w:asciiTheme="minorHAnsi" w:hAnsiTheme="minorHAnsi" w:cstheme="minorHAnsi"/>
              </w:rPr>
              <w:pPrChange w:id="6513" w:author="Radim Bačuvčík" w:date="2020-02-06T14:23:00Z">
                <w:pPr>
                  <w:tabs>
                    <w:tab w:val="left" w:pos="567"/>
                  </w:tabs>
                  <w:jc w:val="both"/>
                </w:pPr>
              </w:pPrChange>
            </w:pPr>
            <w:r w:rsidRPr="00F52EEF">
              <w:rPr>
                <w:rFonts w:asciiTheme="minorHAnsi" w:hAnsiTheme="minorHAnsi" w:cstheme="minorHAnsi"/>
              </w:rPr>
              <w:t>FMK</w:t>
            </w:r>
          </w:p>
        </w:tc>
      </w:tr>
      <w:tr w:rsidR="00F52EEF" w:rsidRPr="00F52EEF" w14:paraId="55AB555D" w14:textId="77777777" w:rsidTr="00E44DDF">
        <w:tc>
          <w:tcPr>
            <w:tcW w:w="2977" w:type="dxa"/>
          </w:tcPr>
          <w:p w14:paraId="2DD6A1D8" w14:textId="77777777" w:rsidR="00F52EEF" w:rsidRPr="00F52EEF" w:rsidRDefault="00F52EEF">
            <w:pPr>
              <w:tabs>
                <w:tab w:val="left" w:pos="567"/>
              </w:tabs>
              <w:rPr>
                <w:rFonts w:asciiTheme="minorHAnsi" w:hAnsiTheme="minorHAnsi" w:cstheme="minorHAnsi"/>
              </w:rPr>
              <w:pPrChange w:id="6514" w:author="Radim Bačuvčík" w:date="2020-02-06T14:21:00Z">
                <w:pPr>
                  <w:tabs>
                    <w:tab w:val="left" w:pos="567"/>
                  </w:tabs>
                  <w:jc w:val="both"/>
                </w:pPr>
              </w:pPrChange>
            </w:pPr>
            <w:r w:rsidRPr="00F52EEF">
              <w:rPr>
                <w:rFonts w:asciiTheme="minorHAnsi" w:hAnsiTheme="minorHAnsi" w:cstheme="minorHAnsi"/>
              </w:rPr>
              <w:t>Dějiny výtvarné kultury 1, 2</w:t>
            </w:r>
          </w:p>
        </w:tc>
        <w:tc>
          <w:tcPr>
            <w:tcW w:w="3402" w:type="dxa"/>
          </w:tcPr>
          <w:p w14:paraId="1E0BA61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851" w:type="dxa"/>
          </w:tcPr>
          <w:p w14:paraId="3FEFE3A0"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0FC4318"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18A6E4FC" w14:textId="77777777" w:rsidR="00F52EEF" w:rsidRPr="00F52EEF" w:rsidRDefault="00F52EEF">
            <w:pPr>
              <w:tabs>
                <w:tab w:val="left" w:pos="567"/>
              </w:tabs>
              <w:rPr>
                <w:rFonts w:asciiTheme="minorHAnsi" w:hAnsiTheme="minorHAnsi" w:cstheme="minorHAnsi"/>
              </w:rPr>
              <w:pPrChange w:id="6515" w:author="Radim Bačuvčík" w:date="2020-02-06T14:23:00Z">
                <w:pPr>
                  <w:tabs>
                    <w:tab w:val="left" w:pos="567"/>
                  </w:tabs>
                  <w:jc w:val="both"/>
                </w:pPr>
              </w:pPrChange>
            </w:pPr>
            <w:r w:rsidRPr="00F52EEF">
              <w:rPr>
                <w:rFonts w:asciiTheme="minorHAnsi" w:hAnsiTheme="minorHAnsi" w:cstheme="minorHAnsi"/>
              </w:rPr>
              <w:t>FMK</w:t>
            </w:r>
          </w:p>
        </w:tc>
      </w:tr>
      <w:tr w:rsidR="00F52EEF" w:rsidRPr="00F52EEF" w14:paraId="51CFD126" w14:textId="77777777" w:rsidTr="00E44DDF">
        <w:tc>
          <w:tcPr>
            <w:tcW w:w="2977" w:type="dxa"/>
          </w:tcPr>
          <w:p w14:paraId="28F6A502" w14:textId="77777777" w:rsidR="00F52EEF" w:rsidRPr="00F52EEF" w:rsidRDefault="00F52EEF">
            <w:pPr>
              <w:tabs>
                <w:tab w:val="left" w:pos="567"/>
              </w:tabs>
              <w:rPr>
                <w:rFonts w:asciiTheme="minorHAnsi" w:hAnsiTheme="minorHAnsi" w:cstheme="minorHAnsi"/>
              </w:rPr>
              <w:pPrChange w:id="6516" w:author="Radim Bačuvčík" w:date="2020-02-06T14:21:00Z">
                <w:pPr>
                  <w:tabs>
                    <w:tab w:val="left" w:pos="567"/>
                  </w:tabs>
                  <w:jc w:val="both"/>
                </w:pPr>
              </w:pPrChange>
            </w:pPr>
            <w:r w:rsidRPr="00F52EEF">
              <w:rPr>
                <w:rFonts w:asciiTheme="minorHAnsi" w:hAnsiTheme="minorHAnsi" w:cstheme="minorHAnsi"/>
              </w:rPr>
              <w:t>Sociální marketing</w:t>
            </w:r>
          </w:p>
        </w:tc>
        <w:tc>
          <w:tcPr>
            <w:tcW w:w="3402" w:type="dxa"/>
          </w:tcPr>
          <w:p w14:paraId="1924F780"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851" w:type="dxa"/>
          </w:tcPr>
          <w:p w14:paraId="3A379EB3"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02D01186"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33CE2A7" w14:textId="77777777" w:rsidR="00F52EEF" w:rsidRPr="00F52EEF" w:rsidRDefault="00F52EEF">
            <w:pPr>
              <w:tabs>
                <w:tab w:val="left" w:pos="567"/>
              </w:tabs>
              <w:rPr>
                <w:rFonts w:asciiTheme="minorHAnsi" w:hAnsiTheme="minorHAnsi" w:cstheme="minorHAnsi"/>
              </w:rPr>
              <w:pPrChange w:id="6517" w:author="Radim Bačuvčík" w:date="2020-02-06T14:23:00Z">
                <w:pPr>
                  <w:tabs>
                    <w:tab w:val="left" w:pos="567"/>
                  </w:tabs>
                  <w:jc w:val="both"/>
                </w:pPr>
              </w:pPrChange>
            </w:pPr>
            <w:r w:rsidRPr="00F52EEF">
              <w:rPr>
                <w:rFonts w:asciiTheme="minorHAnsi" w:hAnsiTheme="minorHAnsi" w:cstheme="minorHAnsi"/>
              </w:rPr>
              <w:t>FMK, OSVČ</w:t>
            </w:r>
          </w:p>
        </w:tc>
      </w:tr>
      <w:tr w:rsidR="00F52EEF" w:rsidRPr="00F52EEF" w14:paraId="6A557964" w14:textId="77777777" w:rsidTr="00E44DDF">
        <w:tc>
          <w:tcPr>
            <w:tcW w:w="2977" w:type="dxa"/>
          </w:tcPr>
          <w:p w14:paraId="2C977D49" w14:textId="77777777" w:rsidR="00F52EEF" w:rsidRPr="00F52EEF" w:rsidRDefault="00F52EEF">
            <w:pPr>
              <w:tabs>
                <w:tab w:val="left" w:pos="567"/>
              </w:tabs>
              <w:rPr>
                <w:rFonts w:asciiTheme="minorHAnsi" w:hAnsiTheme="minorHAnsi" w:cstheme="minorHAnsi"/>
              </w:rPr>
              <w:pPrChange w:id="6518" w:author="Radim Bačuvčík" w:date="2020-02-06T14:21:00Z">
                <w:pPr>
                  <w:tabs>
                    <w:tab w:val="left" w:pos="567"/>
                  </w:tabs>
                  <w:jc w:val="both"/>
                </w:pPr>
              </w:pPrChange>
            </w:pPr>
            <w:r w:rsidRPr="00F52EEF">
              <w:rPr>
                <w:rFonts w:asciiTheme="minorHAnsi" w:hAnsiTheme="minorHAnsi" w:cstheme="minorHAnsi"/>
              </w:rPr>
              <w:t>Principy fungování reklamní agentury</w:t>
            </w:r>
          </w:p>
        </w:tc>
        <w:tc>
          <w:tcPr>
            <w:tcW w:w="3402" w:type="dxa"/>
          </w:tcPr>
          <w:p w14:paraId="4AAE2D9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851" w:type="dxa"/>
          </w:tcPr>
          <w:p w14:paraId="1717CC0E"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06FBF288"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A93FCCA" w14:textId="77777777" w:rsidR="00F52EEF" w:rsidRPr="00F52EEF" w:rsidRDefault="00F52EEF">
            <w:pPr>
              <w:tabs>
                <w:tab w:val="left" w:pos="567"/>
              </w:tabs>
              <w:rPr>
                <w:rFonts w:asciiTheme="minorHAnsi" w:hAnsiTheme="minorHAnsi" w:cstheme="minorHAnsi"/>
              </w:rPr>
              <w:pPrChange w:id="6519" w:author="Radim Bačuvčík" w:date="2020-02-06T14:23:00Z">
                <w:pPr>
                  <w:tabs>
                    <w:tab w:val="left" w:pos="567"/>
                  </w:tabs>
                  <w:jc w:val="both"/>
                </w:pPr>
              </w:pPrChange>
            </w:pPr>
            <w:r w:rsidRPr="00F52EEF">
              <w:rPr>
                <w:rFonts w:asciiTheme="minorHAnsi" w:hAnsiTheme="minorHAnsi" w:cstheme="minorHAnsi"/>
              </w:rPr>
              <w:t>FMK, OSVČ – oblast mkt. konzultantství</w:t>
            </w:r>
          </w:p>
        </w:tc>
      </w:tr>
      <w:tr w:rsidR="00F52EEF" w:rsidRPr="00F52EEF" w14:paraId="3F4B53FD" w14:textId="77777777" w:rsidTr="00E44DDF">
        <w:tc>
          <w:tcPr>
            <w:tcW w:w="2977" w:type="dxa"/>
          </w:tcPr>
          <w:p w14:paraId="6C1EF161" w14:textId="77777777" w:rsidR="00F52EEF" w:rsidRPr="00F52EEF" w:rsidRDefault="00F52EEF">
            <w:pPr>
              <w:tabs>
                <w:tab w:val="left" w:pos="567"/>
              </w:tabs>
              <w:rPr>
                <w:rFonts w:asciiTheme="minorHAnsi" w:hAnsiTheme="minorHAnsi" w:cstheme="minorHAnsi"/>
              </w:rPr>
              <w:pPrChange w:id="6520" w:author="Radim Bačuvčík" w:date="2020-02-06T14:21:00Z">
                <w:pPr>
                  <w:tabs>
                    <w:tab w:val="left" w:pos="567"/>
                  </w:tabs>
                  <w:jc w:val="both"/>
                </w:pPr>
              </w:pPrChange>
            </w:pPr>
            <w:r w:rsidRPr="00F52EEF">
              <w:rPr>
                <w:rFonts w:asciiTheme="minorHAnsi" w:hAnsiTheme="minorHAnsi" w:cstheme="minorHAnsi"/>
              </w:rPr>
              <w:t>Intercultural projects 1, 2</w:t>
            </w:r>
          </w:p>
        </w:tc>
        <w:tc>
          <w:tcPr>
            <w:tcW w:w="3402" w:type="dxa"/>
          </w:tcPr>
          <w:p w14:paraId="7A1F005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Mgr. Eva Gartnerová</w:t>
            </w:r>
          </w:p>
        </w:tc>
        <w:tc>
          <w:tcPr>
            <w:tcW w:w="851" w:type="dxa"/>
          </w:tcPr>
          <w:p w14:paraId="125CC4E0"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0BF992EE"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08667DE" w14:textId="77777777" w:rsidR="00F52EEF" w:rsidRPr="00F52EEF" w:rsidRDefault="00F52EEF">
            <w:pPr>
              <w:tabs>
                <w:tab w:val="left" w:pos="567"/>
              </w:tabs>
              <w:rPr>
                <w:rFonts w:asciiTheme="minorHAnsi" w:hAnsiTheme="minorHAnsi" w:cstheme="minorHAnsi"/>
              </w:rPr>
              <w:pPrChange w:id="6521" w:author="Radim Bačuvčík" w:date="2020-02-06T14:23:00Z">
                <w:pPr>
                  <w:tabs>
                    <w:tab w:val="left" w:pos="567"/>
                  </w:tabs>
                  <w:jc w:val="both"/>
                </w:pPr>
              </w:pPrChange>
            </w:pPr>
            <w:r w:rsidRPr="00F52EEF">
              <w:rPr>
                <w:rFonts w:asciiTheme="minorHAnsi" w:hAnsiTheme="minorHAnsi" w:cstheme="minorHAnsi"/>
              </w:rPr>
              <w:t>FMK, OSVČ</w:t>
            </w:r>
          </w:p>
        </w:tc>
      </w:tr>
      <w:tr w:rsidR="00F52EEF" w:rsidRPr="00F52EEF" w14:paraId="721ACEA0" w14:textId="77777777" w:rsidTr="00E44DDF">
        <w:tc>
          <w:tcPr>
            <w:tcW w:w="2977" w:type="dxa"/>
          </w:tcPr>
          <w:p w14:paraId="47E1EE6C" w14:textId="0EF912D3" w:rsidR="00F52EEF" w:rsidRPr="00F52EEF" w:rsidRDefault="00F52EEF">
            <w:pPr>
              <w:tabs>
                <w:tab w:val="left" w:pos="567"/>
              </w:tabs>
              <w:rPr>
                <w:rFonts w:asciiTheme="minorHAnsi" w:hAnsiTheme="minorHAnsi" w:cstheme="minorHAnsi"/>
              </w:rPr>
              <w:pPrChange w:id="6522" w:author="Radim Bačuvčík" w:date="2020-02-06T14:21:00Z">
                <w:pPr>
                  <w:tabs>
                    <w:tab w:val="left" w:pos="567"/>
                  </w:tabs>
                  <w:jc w:val="both"/>
                </w:pPr>
              </w:pPrChange>
            </w:pPr>
            <w:del w:id="6523" w:author="Radim Bačuvčík" w:date="2020-02-06T15:21:00Z">
              <w:r w:rsidRPr="00F52EEF" w:rsidDel="000F5CEF">
                <w:rPr>
                  <w:rFonts w:asciiTheme="minorHAnsi" w:hAnsiTheme="minorHAnsi" w:cstheme="minorHAnsi"/>
                </w:rPr>
                <w:delText xml:space="preserve">Propagace </w:delText>
              </w:r>
            </w:del>
            <w:ins w:id="6524" w:author="Radim Bačuvčík" w:date="2020-02-06T15:21:00Z">
              <w:r w:rsidR="000F5CEF">
                <w:rPr>
                  <w:rFonts w:asciiTheme="minorHAnsi" w:hAnsiTheme="minorHAnsi" w:cstheme="minorHAnsi"/>
                </w:rPr>
                <w:t>Marketingová komunikace</w:t>
              </w:r>
              <w:r w:rsidR="000F5CEF" w:rsidRPr="00F52EEF">
                <w:rPr>
                  <w:rFonts w:asciiTheme="minorHAnsi" w:hAnsiTheme="minorHAnsi" w:cstheme="minorHAnsi"/>
                </w:rPr>
                <w:t xml:space="preserve"> </w:t>
              </w:r>
            </w:ins>
            <w:r w:rsidRPr="00F52EEF">
              <w:rPr>
                <w:rFonts w:asciiTheme="minorHAnsi" w:hAnsiTheme="minorHAnsi" w:cstheme="minorHAnsi"/>
              </w:rPr>
              <w:t>na sociálních sítích</w:t>
            </w:r>
          </w:p>
        </w:tc>
        <w:tc>
          <w:tcPr>
            <w:tcW w:w="3402" w:type="dxa"/>
          </w:tcPr>
          <w:p w14:paraId="41847E8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851" w:type="dxa"/>
          </w:tcPr>
          <w:p w14:paraId="12F7AE7C"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42ED748F"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2A9D5D8E" w14:textId="77777777" w:rsidR="00F52EEF" w:rsidRPr="00F52EEF" w:rsidRDefault="00F52EEF">
            <w:pPr>
              <w:tabs>
                <w:tab w:val="left" w:pos="567"/>
              </w:tabs>
              <w:rPr>
                <w:rFonts w:asciiTheme="minorHAnsi" w:hAnsiTheme="minorHAnsi" w:cstheme="minorHAnsi"/>
              </w:rPr>
              <w:pPrChange w:id="6525" w:author="Radim Bačuvčík" w:date="2020-02-06T14:23:00Z">
                <w:pPr>
                  <w:tabs>
                    <w:tab w:val="left" w:pos="567"/>
                  </w:tabs>
                  <w:jc w:val="both"/>
                </w:pPr>
              </w:pPrChange>
            </w:pPr>
            <w:r w:rsidRPr="00F52EEF">
              <w:rPr>
                <w:rFonts w:asciiTheme="minorHAnsi" w:hAnsiTheme="minorHAnsi" w:cstheme="minorHAnsi"/>
              </w:rPr>
              <w:t>FMK, OSVČ – majitel reklamní agentury</w:t>
            </w:r>
          </w:p>
        </w:tc>
      </w:tr>
      <w:tr w:rsidR="00F52EEF" w:rsidRPr="00F52EEF" w14:paraId="7D1BDAF4" w14:textId="77777777" w:rsidTr="00E44DDF">
        <w:tc>
          <w:tcPr>
            <w:tcW w:w="2977" w:type="dxa"/>
          </w:tcPr>
          <w:p w14:paraId="0975B941" w14:textId="77777777" w:rsidR="00F52EEF" w:rsidRPr="00F52EEF" w:rsidRDefault="00F52EEF">
            <w:pPr>
              <w:tabs>
                <w:tab w:val="left" w:pos="567"/>
              </w:tabs>
              <w:rPr>
                <w:rFonts w:asciiTheme="minorHAnsi" w:hAnsiTheme="minorHAnsi" w:cstheme="minorHAnsi"/>
              </w:rPr>
              <w:pPrChange w:id="6526" w:author="Radim Bačuvčík" w:date="2020-02-06T14:21:00Z">
                <w:pPr>
                  <w:tabs>
                    <w:tab w:val="left" w:pos="567"/>
                  </w:tabs>
                  <w:jc w:val="both"/>
                </w:pPr>
              </w:pPrChange>
            </w:pPr>
            <w:r w:rsidRPr="00F52EEF">
              <w:rPr>
                <w:rFonts w:asciiTheme="minorHAnsi" w:hAnsiTheme="minorHAnsi" w:cstheme="minorHAnsi"/>
              </w:rPr>
              <w:t>Reklamní systémy PPC</w:t>
            </w:r>
          </w:p>
        </w:tc>
        <w:tc>
          <w:tcPr>
            <w:tcW w:w="3402" w:type="dxa"/>
          </w:tcPr>
          <w:p w14:paraId="0450A019"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851" w:type="dxa"/>
          </w:tcPr>
          <w:p w14:paraId="241A9C60"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2BEDD8AE"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5E9E61D4" w14:textId="77777777" w:rsidR="00F52EEF" w:rsidRPr="00F52EEF" w:rsidRDefault="00F52EEF">
            <w:pPr>
              <w:tabs>
                <w:tab w:val="left" w:pos="567"/>
              </w:tabs>
              <w:rPr>
                <w:rFonts w:asciiTheme="minorHAnsi" w:hAnsiTheme="minorHAnsi" w:cstheme="minorHAnsi"/>
              </w:rPr>
              <w:pPrChange w:id="6527" w:author="Radim Bačuvčík" w:date="2020-02-06T14:23:00Z">
                <w:pPr>
                  <w:tabs>
                    <w:tab w:val="left" w:pos="567"/>
                  </w:tabs>
                  <w:jc w:val="both"/>
                </w:pPr>
              </w:pPrChange>
            </w:pPr>
            <w:r w:rsidRPr="00F52EEF">
              <w:rPr>
                <w:rFonts w:asciiTheme="minorHAnsi" w:hAnsiTheme="minorHAnsi" w:cstheme="minorHAnsi"/>
              </w:rPr>
              <w:t>FMK, OSVČ – majitel reklamní agentury</w:t>
            </w:r>
          </w:p>
        </w:tc>
      </w:tr>
      <w:tr w:rsidR="00F52EEF" w:rsidRPr="00F52EEF" w14:paraId="0B3D1D85" w14:textId="77777777" w:rsidTr="00E44DDF">
        <w:tc>
          <w:tcPr>
            <w:tcW w:w="2977" w:type="dxa"/>
          </w:tcPr>
          <w:p w14:paraId="30ABB3C9" w14:textId="77777777" w:rsidR="00F52EEF" w:rsidRPr="00F52EEF" w:rsidRDefault="00F52EEF">
            <w:pPr>
              <w:tabs>
                <w:tab w:val="left" w:pos="567"/>
              </w:tabs>
              <w:rPr>
                <w:rFonts w:asciiTheme="minorHAnsi" w:hAnsiTheme="minorHAnsi" w:cstheme="minorHAnsi"/>
              </w:rPr>
              <w:pPrChange w:id="6528" w:author="Radim Bačuvčík" w:date="2020-02-06T14:21:00Z">
                <w:pPr>
                  <w:tabs>
                    <w:tab w:val="left" w:pos="567"/>
                  </w:tabs>
                  <w:jc w:val="both"/>
                </w:pPr>
              </w:pPrChange>
            </w:pPr>
            <w:r w:rsidRPr="00F52EEF">
              <w:rPr>
                <w:rFonts w:asciiTheme="minorHAnsi" w:hAnsiTheme="minorHAnsi" w:cstheme="minorHAnsi"/>
              </w:rPr>
              <w:t>Právní aspekty v MK</w:t>
            </w:r>
          </w:p>
        </w:tc>
        <w:tc>
          <w:tcPr>
            <w:tcW w:w="3402" w:type="dxa"/>
          </w:tcPr>
          <w:p w14:paraId="461CE449"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JUDr. Libor Šnédar, Ph.D.</w:t>
            </w:r>
          </w:p>
        </w:tc>
        <w:tc>
          <w:tcPr>
            <w:tcW w:w="851" w:type="dxa"/>
          </w:tcPr>
          <w:p w14:paraId="5D6E9C2F"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76AA4D7"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5142D047" w14:textId="77777777" w:rsidR="00F52EEF" w:rsidRPr="00F52EEF" w:rsidRDefault="00F52EEF">
            <w:pPr>
              <w:tabs>
                <w:tab w:val="left" w:pos="567"/>
              </w:tabs>
              <w:rPr>
                <w:rFonts w:asciiTheme="minorHAnsi" w:hAnsiTheme="minorHAnsi" w:cstheme="minorHAnsi"/>
              </w:rPr>
              <w:pPrChange w:id="6529" w:author="Radim Bačuvčík" w:date="2020-02-06T14:23:00Z">
                <w:pPr>
                  <w:tabs>
                    <w:tab w:val="left" w:pos="567"/>
                  </w:tabs>
                  <w:jc w:val="both"/>
                </w:pPr>
              </w:pPrChange>
            </w:pPr>
            <w:r w:rsidRPr="00F52EEF">
              <w:rPr>
                <w:rFonts w:asciiTheme="minorHAnsi" w:hAnsiTheme="minorHAnsi" w:cstheme="minorHAnsi"/>
              </w:rPr>
              <w:t>FaME</w:t>
            </w:r>
          </w:p>
        </w:tc>
      </w:tr>
      <w:tr w:rsidR="00F52EEF" w:rsidRPr="00F52EEF" w14:paraId="7A361DCF" w14:textId="77777777" w:rsidTr="00E44DDF">
        <w:tc>
          <w:tcPr>
            <w:tcW w:w="2977" w:type="dxa"/>
          </w:tcPr>
          <w:p w14:paraId="42A2361B" w14:textId="77777777" w:rsidR="00F52EEF" w:rsidRPr="00F52EEF" w:rsidRDefault="00F52EEF">
            <w:pPr>
              <w:tabs>
                <w:tab w:val="left" w:pos="567"/>
              </w:tabs>
              <w:rPr>
                <w:rFonts w:asciiTheme="minorHAnsi" w:hAnsiTheme="minorHAnsi" w:cstheme="minorHAnsi"/>
              </w:rPr>
              <w:pPrChange w:id="6530" w:author="Radim Bačuvčík" w:date="2020-02-06T14:21:00Z">
                <w:pPr>
                  <w:tabs>
                    <w:tab w:val="left" w:pos="567"/>
                  </w:tabs>
                  <w:jc w:val="both"/>
                </w:pPr>
              </w:pPrChange>
            </w:pPr>
            <w:r w:rsidRPr="00F52EEF">
              <w:rPr>
                <w:rFonts w:asciiTheme="minorHAnsi" w:hAnsiTheme="minorHAnsi" w:cstheme="minorHAnsi"/>
              </w:rPr>
              <w:t>Sociální média</w:t>
            </w:r>
          </w:p>
        </w:tc>
        <w:tc>
          <w:tcPr>
            <w:tcW w:w="3402" w:type="dxa"/>
          </w:tcPr>
          <w:p w14:paraId="64028BE3"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Olga Biernátová Zbranková</w:t>
            </w:r>
          </w:p>
        </w:tc>
        <w:tc>
          <w:tcPr>
            <w:tcW w:w="851" w:type="dxa"/>
          </w:tcPr>
          <w:p w14:paraId="50BD7AC0"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ext.</w:t>
            </w:r>
          </w:p>
        </w:tc>
        <w:tc>
          <w:tcPr>
            <w:tcW w:w="850" w:type="dxa"/>
          </w:tcPr>
          <w:p w14:paraId="101AF830" w14:textId="77777777" w:rsidR="00F52EEF" w:rsidRPr="00F52EEF" w:rsidRDefault="00F52EEF" w:rsidP="00935F76">
            <w:pPr>
              <w:tabs>
                <w:tab w:val="left" w:pos="567"/>
              </w:tabs>
              <w:jc w:val="both"/>
              <w:rPr>
                <w:rFonts w:asciiTheme="minorHAnsi" w:hAnsiTheme="minorHAnsi" w:cstheme="minorHAnsi"/>
              </w:rPr>
            </w:pPr>
          </w:p>
        </w:tc>
        <w:tc>
          <w:tcPr>
            <w:tcW w:w="1701" w:type="dxa"/>
          </w:tcPr>
          <w:p w14:paraId="75AFF425" w14:textId="77777777" w:rsidR="00F52EEF" w:rsidRPr="00F52EEF" w:rsidRDefault="00F52EEF">
            <w:pPr>
              <w:tabs>
                <w:tab w:val="left" w:pos="567"/>
              </w:tabs>
              <w:rPr>
                <w:rFonts w:asciiTheme="minorHAnsi" w:hAnsiTheme="minorHAnsi" w:cstheme="minorHAnsi"/>
              </w:rPr>
              <w:pPrChange w:id="6531" w:author="Radim Bačuvčík" w:date="2020-02-06T14:23:00Z">
                <w:pPr>
                  <w:tabs>
                    <w:tab w:val="left" w:pos="567"/>
                  </w:tabs>
                  <w:jc w:val="both"/>
                </w:pPr>
              </w:pPrChange>
            </w:pPr>
            <w:r w:rsidRPr="00F52EEF">
              <w:rPr>
                <w:rFonts w:asciiTheme="minorHAnsi" w:hAnsiTheme="minorHAnsi" w:cstheme="minorHAnsi"/>
              </w:rPr>
              <w:t>OSVČ – oblast sociálních médií</w:t>
            </w:r>
          </w:p>
        </w:tc>
      </w:tr>
      <w:tr w:rsidR="00F52EEF" w:rsidRPr="00F52EEF" w14:paraId="404C14BF" w14:textId="77777777" w:rsidTr="00E44DDF">
        <w:tc>
          <w:tcPr>
            <w:tcW w:w="2977" w:type="dxa"/>
          </w:tcPr>
          <w:p w14:paraId="09227D79" w14:textId="77777777" w:rsidR="00F52EEF" w:rsidRPr="00F52EEF" w:rsidRDefault="00F52EEF">
            <w:pPr>
              <w:tabs>
                <w:tab w:val="left" w:pos="567"/>
              </w:tabs>
              <w:rPr>
                <w:rFonts w:asciiTheme="minorHAnsi" w:hAnsiTheme="minorHAnsi" w:cstheme="minorHAnsi"/>
              </w:rPr>
              <w:pPrChange w:id="6532" w:author="Radim Bačuvčík" w:date="2020-02-06T14:21:00Z">
                <w:pPr>
                  <w:tabs>
                    <w:tab w:val="left" w:pos="567"/>
                  </w:tabs>
                  <w:jc w:val="both"/>
                </w:pPr>
              </w:pPrChange>
            </w:pPr>
            <w:r w:rsidRPr="00F52EEF">
              <w:rPr>
                <w:rFonts w:asciiTheme="minorHAnsi" w:hAnsiTheme="minorHAnsi" w:cstheme="minorHAnsi"/>
              </w:rPr>
              <w:t>Brandbuilding</w:t>
            </w:r>
          </w:p>
        </w:tc>
        <w:tc>
          <w:tcPr>
            <w:tcW w:w="3402" w:type="dxa"/>
          </w:tcPr>
          <w:p w14:paraId="0B34346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Mgr. Michal Rožek</w:t>
            </w:r>
          </w:p>
        </w:tc>
        <w:tc>
          <w:tcPr>
            <w:tcW w:w="851" w:type="dxa"/>
          </w:tcPr>
          <w:p w14:paraId="6CCACB5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ext.</w:t>
            </w:r>
          </w:p>
        </w:tc>
        <w:tc>
          <w:tcPr>
            <w:tcW w:w="850" w:type="dxa"/>
          </w:tcPr>
          <w:p w14:paraId="3AE717AE" w14:textId="77777777" w:rsidR="00F52EEF" w:rsidRPr="00F52EEF" w:rsidRDefault="00F52EEF" w:rsidP="00935F76">
            <w:pPr>
              <w:tabs>
                <w:tab w:val="left" w:pos="567"/>
              </w:tabs>
              <w:jc w:val="both"/>
              <w:rPr>
                <w:rFonts w:asciiTheme="minorHAnsi" w:hAnsiTheme="minorHAnsi" w:cstheme="minorHAnsi"/>
              </w:rPr>
            </w:pPr>
          </w:p>
        </w:tc>
        <w:tc>
          <w:tcPr>
            <w:tcW w:w="1701" w:type="dxa"/>
          </w:tcPr>
          <w:p w14:paraId="4E8430AC" w14:textId="77777777" w:rsidR="00F52EEF" w:rsidRPr="00F52EEF" w:rsidRDefault="00F52EEF">
            <w:pPr>
              <w:tabs>
                <w:tab w:val="left" w:pos="567"/>
              </w:tabs>
              <w:rPr>
                <w:rFonts w:asciiTheme="minorHAnsi" w:hAnsiTheme="minorHAnsi" w:cstheme="minorHAnsi"/>
              </w:rPr>
              <w:pPrChange w:id="6533" w:author="Radim Bačuvčík" w:date="2020-02-06T14:23:00Z">
                <w:pPr>
                  <w:tabs>
                    <w:tab w:val="left" w:pos="567"/>
                  </w:tabs>
                  <w:jc w:val="both"/>
                </w:pPr>
              </w:pPrChange>
            </w:pPr>
            <w:r w:rsidRPr="00F52EEF">
              <w:rPr>
                <w:rFonts w:asciiTheme="minorHAnsi" w:hAnsiTheme="minorHAnsi" w:cstheme="minorHAnsi"/>
              </w:rPr>
              <w:t>Spolumajitel reklamní agentury Aetna</w:t>
            </w:r>
          </w:p>
        </w:tc>
      </w:tr>
      <w:tr w:rsidR="00F52EEF" w:rsidRPr="00F52EEF" w14:paraId="3D6B5977" w14:textId="77777777" w:rsidTr="00E44DDF">
        <w:trPr>
          <w:trHeight w:val="68"/>
        </w:trPr>
        <w:tc>
          <w:tcPr>
            <w:tcW w:w="2977" w:type="dxa"/>
          </w:tcPr>
          <w:p w14:paraId="41C4AA32" w14:textId="77777777" w:rsidR="00F52EEF" w:rsidRPr="00F52EEF" w:rsidRDefault="00F52EEF">
            <w:pPr>
              <w:tabs>
                <w:tab w:val="left" w:pos="567"/>
              </w:tabs>
              <w:rPr>
                <w:rFonts w:asciiTheme="minorHAnsi" w:hAnsiTheme="minorHAnsi" w:cstheme="minorHAnsi"/>
              </w:rPr>
              <w:pPrChange w:id="6534" w:author="Radim Bačuvčík" w:date="2020-02-06T14:21:00Z">
                <w:pPr>
                  <w:tabs>
                    <w:tab w:val="left" w:pos="567"/>
                  </w:tabs>
                  <w:jc w:val="both"/>
                </w:pPr>
              </w:pPrChange>
            </w:pPr>
            <w:r w:rsidRPr="00F52EEF">
              <w:rPr>
                <w:rFonts w:asciiTheme="minorHAnsi" w:hAnsiTheme="minorHAnsi" w:cstheme="minorHAnsi"/>
              </w:rPr>
              <w:t>Integrovaná marketingová komunikace v praxi</w:t>
            </w:r>
          </w:p>
        </w:tc>
        <w:tc>
          <w:tcPr>
            <w:tcW w:w="3402" w:type="dxa"/>
          </w:tcPr>
          <w:p w14:paraId="30C20C98"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doc. Mgr. Ing Olga Dolínková, Ph.D. (50%), </w:t>
            </w:r>
            <w:r w:rsidRPr="00F52EEF">
              <w:rPr>
                <w:rFonts w:asciiTheme="minorHAnsi" w:hAnsiTheme="minorHAnsi" w:cstheme="minorHAnsi"/>
              </w:rPr>
              <w:t>Mgr. Patrik Kamas</w:t>
            </w:r>
          </w:p>
        </w:tc>
        <w:tc>
          <w:tcPr>
            <w:tcW w:w="851" w:type="dxa"/>
          </w:tcPr>
          <w:p w14:paraId="1F69E130"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3BF0AA3B"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1ABF7154" w14:textId="77777777" w:rsidR="00F52EEF" w:rsidRPr="00F52EEF" w:rsidRDefault="00F52EEF">
            <w:pPr>
              <w:tabs>
                <w:tab w:val="left" w:pos="567"/>
              </w:tabs>
              <w:rPr>
                <w:rFonts w:asciiTheme="minorHAnsi" w:hAnsiTheme="minorHAnsi" w:cstheme="minorHAnsi"/>
              </w:rPr>
              <w:pPrChange w:id="6535" w:author="Radim Bačuvčík" w:date="2020-02-06T14:23:00Z">
                <w:pPr>
                  <w:tabs>
                    <w:tab w:val="left" w:pos="567"/>
                  </w:tabs>
                  <w:jc w:val="both"/>
                </w:pPr>
              </w:pPrChange>
            </w:pPr>
            <w:r w:rsidRPr="00F52EEF">
              <w:rPr>
                <w:rFonts w:asciiTheme="minorHAnsi" w:hAnsiTheme="minorHAnsi" w:cstheme="minorHAnsi"/>
              </w:rPr>
              <w:t>FMK, OSVČ – oblast mkt. konzultantství</w:t>
            </w:r>
          </w:p>
        </w:tc>
      </w:tr>
      <w:tr w:rsidR="00F52EEF" w:rsidRPr="00F52EEF" w14:paraId="599FAC39" w14:textId="77777777" w:rsidTr="00E44DDF">
        <w:tc>
          <w:tcPr>
            <w:tcW w:w="2977" w:type="dxa"/>
          </w:tcPr>
          <w:p w14:paraId="5A53FBAD" w14:textId="77777777" w:rsidR="00F52EEF" w:rsidRPr="00F52EEF" w:rsidRDefault="00F52EEF">
            <w:pPr>
              <w:tabs>
                <w:tab w:val="left" w:pos="567"/>
              </w:tabs>
              <w:rPr>
                <w:rFonts w:asciiTheme="minorHAnsi" w:hAnsiTheme="minorHAnsi" w:cstheme="minorHAnsi"/>
              </w:rPr>
              <w:pPrChange w:id="6536" w:author="Radim Bačuvčík" w:date="2020-02-06T14:21:00Z">
                <w:pPr>
                  <w:tabs>
                    <w:tab w:val="left" w:pos="567"/>
                  </w:tabs>
                  <w:jc w:val="both"/>
                </w:pPr>
              </w:pPrChange>
            </w:pPr>
            <w:r w:rsidRPr="00F52EEF">
              <w:rPr>
                <w:rFonts w:asciiTheme="minorHAnsi" w:hAnsiTheme="minorHAnsi" w:cstheme="minorHAnsi"/>
              </w:rPr>
              <w:t>Mluvená řeč</w:t>
            </w:r>
          </w:p>
        </w:tc>
        <w:tc>
          <w:tcPr>
            <w:tcW w:w="3402" w:type="dxa"/>
          </w:tcPr>
          <w:p w14:paraId="62EB06B2"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PaedDr. Marcela Göttlichová</w:t>
            </w:r>
          </w:p>
        </w:tc>
        <w:tc>
          <w:tcPr>
            <w:tcW w:w="851" w:type="dxa"/>
          </w:tcPr>
          <w:p w14:paraId="6D6CB540"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int.</w:t>
            </w:r>
          </w:p>
        </w:tc>
        <w:tc>
          <w:tcPr>
            <w:tcW w:w="850" w:type="dxa"/>
          </w:tcPr>
          <w:p w14:paraId="7E72493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100%</w:t>
            </w:r>
          </w:p>
        </w:tc>
        <w:tc>
          <w:tcPr>
            <w:tcW w:w="1701" w:type="dxa"/>
          </w:tcPr>
          <w:p w14:paraId="0170A612" w14:textId="77777777" w:rsidR="00F52EEF" w:rsidRPr="00F52EEF" w:rsidRDefault="00F52EEF">
            <w:pPr>
              <w:tabs>
                <w:tab w:val="left" w:pos="567"/>
              </w:tabs>
              <w:rPr>
                <w:rFonts w:asciiTheme="minorHAnsi" w:hAnsiTheme="minorHAnsi" w:cstheme="minorHAnsi"/>
              </w:rPr>
              <w:pPrChange w:id="6537" w:author="Radim Bačuvčík" w:date="2020-02-06T14:23:00Z">
                <w:pPr>
                  <w:tabs>
                    <w:tab w:val="left" w:pos="567"/>
                  </w:tabs>
                  <w:jc w:val="both"/>
                </w:pPr>
              </w:pPrChange>
            </w:pPr>
            <w:r w:rsidRPr="00F52EEF">
              <w:rPr>
                <w:rFonts w:asciiTheme="minorHAnsi" w:hAnsiTheme="minorHAnsi" w:cstheme="minorHAnsi"/>
              </w:rPr>
              <w:t>FMK</w:t>
            </w:r>
          </w:p>
        </w:tc>
      </w:tr>
    </w:tbl>
    <w:p w14:paraId="5D9EDC93" w14:textId="77777777" w:rsidR="00F52EEF" w:rsidRPr="00F52EEF" w:rsidRDefault="00F52EEF" w:rsidP="00935F76">
      <w:pPr>
        <w:widowControl w:val="0"/>
        <w:tabs>
          <w:tab w:val="left" w:pos="567"/>
        </w:tabs>
        <w:autoSpaceDE w:val="0"/>
        <w:autoSpaceDN w:val="0"/>
        <w:adjustRightInd w:val="0"/>
        <w:snapToGrid w:val="0"/>
        <w:rPr>
          <w:rFonts w:asciiTheme="minorHAnsi" w:hAnsiTheme="minorHAnsi" w:cstheme="minorHAnsi"/>
          <w:color w:val="000000"/>
        </w:rPr>
      </w:pPr>
    </w:p>
    <w:p w14:paraId="3280DEDA" w14:textId="77777777" w:rsidR="00F52EEF" w:rsidRPr="00F52EEF" w:rsidRDefault="00F52EEF" w:rsidP="00935F76">
      <w:pPr>
        <w:tabs>
          <w:tab w:val="left" w:pos="567"/>
        </w:tabs>
        <w:rPr>
          <w:rFonts w:asciiTheme="minorHAnsi" w:hAnsiTheme="minorHAnsi" w:cstheme="minorHAnsi"/>
          <w:color w:val="000000"/>
        </w:rPr>
      </w:pPr>
      <w:r w:rsidRPr="00F52EEF">
        <w:rPr>
          <w:rFonts w:asciiTheme="minorHAnsi" w:hAnsiTheme="minorHAnsi" w:cstheme="minorHAnsi"/>
          <w:color w:val="000000"/>
        </w:rPr>
        <w:br w:type="page"/>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7"/>
        <w:gridCol w:w="3121"/>
        <w:gridCol w:w="850"/>
        <w:gridCol w:w="992"/>
        <w:gridCol w:w="1701"/>
      </w:tblGrid>
      <w:tr w:rsidR="00F52EEF" w:rsidRPr="00F52EEF" w14:paraId="2661ACDC" w14:textId="77777777" w:rsidTr="00F52EEF">
        <w:tc>
          <w:tcPr>
            <w:tcW w:w="9781" w:type="dxa"/>
            <w:gridSpan w:val="5"/>
            <w:shd w:val="clear" w:color="auto" w:fill="F7CAAC"/>
          </w:tcPr>
          <w:p w14:paraId="14F216CF" w14:textId="00A1E291" w:rsidR="00F52EEF" w:rsidRPr="00F52EEF" w:rsidRDefault="00F52EEF" w:rsidP="00935F76">
            <w:pPr>
              <w:tabs>
                <w:tab w:val="left" w:pos="567"/>
              </w:tabs>
              <w:rPr>
                <w:rFonts w:asciiTheme="minorHAnsi" w:hAnsiTheme="minorHAnsi" w:cstheme="minorHAnsi"/>
                <w:b/>
              </w:rPr>
            </w:pPr>
            <w:bookmarkStart w:id="6538" w:name="_Hlk21017913"/>
            <w:r w:rsidRPr="00F52EEF">
              <w:rPr>
                <w:rFonts w:asciiTheme="minorHAnsi" w:hAnsiTheme="minorHAnsi" w:cstheme="minorHAnsi"/>
                <w:b/>
              </w:rPr>
              <w:lastRenderedPageBreak/>
              <w:t>Personální zabezpečení bakalářského studijního programu Marketingov</w:t>
            </w:r>
            <w:ins w:id="6539" w:author="Radim Bačuvčík" w:date="2020-02-06T14:25:00Z">
              <w:r w:rsidR="00982B1E">
                <w:rPr>
                  <w:rFonts w:asciiTheme="minorHAnsi" w:hAnsiTheme="minorHAnsi" w:cstheme="minorHAnsi"/>
                  <w:b/>
                </w:rPr>
                <w:t>á</w:t>
              </w:r>
            </w:ins>
            <w:del w:id="6540" w:author="Radim Bačuvčík" w:date="2020-02-06T14:25:00Z">
              <w:r w:rsidRPr="00F52EEF" w:rsidDel="00982B1E">
                <w:rPr>
                  <w:rFonts w:asciiTheme="minorHAnsi" w:hAnsiTheme="minorHAnsi" w:cstheme="minorHAnsi"/>
                  <w:b/>
                </w:rPr>
                <w:delText>é</w:delText>
              </w:r>
            </w:del>
            <w:r w:rsidRPr="00F52EEF">
              <w:rPr>
                <w:rFonts w:asciiTheme="minorHAnsi" w:hAnsiTheme="minorHAnsi" w:cstheme="minorHAnsi"/>
                <w:b/>
              </w:rPr>
              <w:t xml:space="preserve"> komunikace, forma studia kombinovaná</w:t>
            </w:r>
          </w:p>
        </w:tc>
      </w:tr>
      <w:bookmarkEnd w:id="6538"/>
      <w:tr w:rsidR="00F52EEF" w:rsidRPr="00F52EEF" w14:paraId="49CE0FAC" w14:textId="77777777" w:rsidTr="00F52EEF">
        <w:trPr>
          <w:trHeight w:val="449"/>
        </w:trPr>
        <w:tc>
          <w:tcPr>
            <w:tcW w:w="3117" w:type="dxa"/>
            <w:tcBorders>
              <w:top w:val="single" w:sz="4" w:space="0" w:color="auto"/>
              <w:left w:val="single" w:sz="4" w:space="0" w:color="auto"/>
              <w:bottom w:val="single" w:sz="4" w:space="0" w:color="auto"/>
              <w:right w:val="single" w:sz="4" w:space="0" w:color="auto"/>
            </w:tcBorders>
            <w:shd w:val="clear" w:color="auto" w:fill="F7CAAC"/>
            <w:hideMark/>
          </w:tcPr>
          <w:p w14:paraId="0C314D77"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Název předmětu</w:t>
            </w:r>
          </w:p>
        </w:tc>
        <w:tc>
          <w:tcPr>
            <w:tcW w:w="3121" w:type="dxa"/>
            <w:tcBorders>
              <w:top w:val="single" w:sz="4" w:space="0" w:color="auto"/>
              <w:left w:val="single" w:sz="4" w:space="0" w:color="auto"/>
              <w:bottom w:val="single" w:sz="4" w:space="0" w:color="auto"/>
              <w:right w:val="single" w:sz="4" w:space="0" w:color="auto"/>
            </w:tcBorders>
            <w:shd w:val="clear" w:color="auto" w:fill="F7CAAC"/>
            <w:hideMark/>
          </w:tcPr>
          <w:p w14:paraId="5A758407"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14:paraId="6956EA6A"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interní/</w:t>
            </w:r>
          </w:p>
          <w:p w14:paraId="466BD799" w14:textId="77777777" w:rsidR="00F52EEF" w:rsidRPr="00F52EEF" w:rsidRDefault="00F52EEF" w:rsidP="00935F76">
            <w:pPr>
              <w:tabs>
                <w:tab w:val="left" w:pos="567"/>
              </w:tabs>
              <w:jc w:val="both"/>
              <w:rPr>
                <w:rFonts w:asciiTheme="minorHAnsi" w:hAnsiTheme="minorHAnsi" w:cstheme="minorHAnsi"/>
                <w:b/>
                <w:color w:val="FF0000"/>
              </w:rPr>
            </w:pPr>
            <w:r w:rsidRPr="00F52EEF">
              <w:rPr>
                <w:rFonts w:asciiTheme="minorHAnsi" w:hAnsiTheme="minorHAnsi" w:cstheme="minorHAnsi"/>
                <w:b/>
              </w:rPr>
              <w:t>externí</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323AE26C"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úvazek</w:t>
            </w:r>
          </w:p>
        </w:tc>
        <w:tc>
          <w:tcPr>
            <w:tcW w:w="1701" w:type="dxa"/>
            <w:tcBorders>
              <w:top w:val="single" w:sz="4" w:space="0" w:color="auto"/>
              <w:left w:val="single" w:sz="4" w:space="0" w:color="auto"/>
              <w:bottom w:val="single" w:sz="4" w:space="0" w:color="auto"/>
              <w:right w:val="single" w:sz="4" w:space="0" w:color="auto"/>
            </w:tcBorders>
            <w:shd w:val="clear" w:color="auto" w:fill="F7CAAC"/>
          </w:tcPr>
          <w:p w14:paraId="180D1AE9"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instituce</w:t>
            </w:r>
          </w:p>
        </w:tc>
      </w:tr>
      <w:tr w:rsidR="00F52EEF" w:rsidRPr="00F52EEF" w14:paraId="5608DD61"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013C07B7" w14:textId="3099F06A" w:rsidR="00F52EEF" w:rsidRPr="00F52EEF" w:rsidRDefault="00F52EEF">
            <w:pPr>
              <w:tabs>
                <w:tab w:val="left" w:pos="567"/>
              </w:tabs>
              <w:rPr>
                <w:rFonts w:asciiTheme="minorHAnsi" w:hAnsiTheme="minorHAnsi" w:cstheme="minorHAnsi"/>
              </w:rPr>
              <w:pPrChange w:id="6541" w:author="Radim Bačuvčík" w:date="2020-02-06T14:25:00Z">
                <w:pPr>
                  <w:tabs>
                    <w:tab w:val="left" w:pos="567"/>
                  </w:tabs>
                  <w:jc w:val="both"/>
                </w:pPr>
              </w:pPrChange>
            </w:pPr>
            <w:r w:rsidRPr="00F52EEF">
              <w:rPr>
                <w:rFonts w:asciiTheme="minorHAnsi" w:hAnsiTheme="minorHAnsi" w:cstheme="minorHAnsi"/>
              </w:rPr>
              <w:t>Počátky a vývoj marketingov</w:t>
            </w:r>
            <w:ins w:id="6542" w:author="Radim Bačuvčík" w:date="2020-02-06T14:25:00Z">
              <w:r w:rsidR="00982B1E">
                <w:rPr>
                  <w:rFonts w:asciiTheme="minorHAnsi" w:hAnsiTheme="minorHAnsi" w:cstheme="minorHAnsi"/>
                </w:rPr>
                <w:t>é</w:t>
              </w:r>
            </w:ins>
            <w:del w:id="6543" w:author="Radim Bačuvčík" w:date="2020-02-06T14:25:00Z">
              <w:r w:rsidRPr="00F52EEF" w:rsidDel="00982B1E">
                <w:rPr>
                  <w:rFonts w:asciiTheme="minorHAnsi" w:hAnsiTheme="minorHAnsi" w:cstheme="minorHAnsi"/>
                </w:rPr>
                <w:delText>ých</w:delText>
              </w:r>
            </w:del>
            <w:r w:rsidRPr="00F52EEF">
              <w:rPr>
                <w:rFonts w:asciiTheme="minorHAnsi" w:hAnsiTheme="minorHAnsi" w:cstheme="minorHAnsi"/>
              </w:rPr>
              <w:t xml:space="preserve"> komunikac</w:t>
            </w:r>
            <w:ins w:id="6544" w:author="Radim Bačuvčík" w:date="2020-02-06T14:25:00Z">
              <w:r w:rsidR="00982B1E">
                <w:rPr>
                  <w:rFonts w:asciiTheme="minorHAnsi" w:hAnsiTheme="minorHAnsi" w:cstheme="minorHAnsi"/>
                </w:rPr>
                <w:t>e</w:t>
              </w:r>
            </w:ins>
            <w:del w:id="6545" w:author="Radim Bačuvčík" w:date="2020-02-06T14:25:00Z">
              <w:r w:rsidRPr="00F52EEF" w:rsidDel="00982B1E">
                <w:rPr>
                  <w:rFonts w:asciiTheme="minorHAnsi" w:hAnsiTheme="minorHAnsi" w:cstheme="minorHAnsi"/>
                </w:rPr>
                <w:delText>í</w:delText>
              </w:r>
            </w:del>
          </w:p>
        </w:tc>
        <w:tc>
          <w:tcPr>
            <w:tcW w:w="3121" w:type="dxa"/>
            <w:tcBorders>
              <w:top w:val="single" w:sz="4" w:space="0" w:color="auto"/>
              <w:left w:val="single" w:sz="4" w:space="0" w:color="auto"/>
              <w:bottom w:val="single" w:sz="4" w:space="0" w:color="auto"/>
              <w:right w:val="single" w:sz="4" w:space="0" w:color="auto"/>
            </w:tcBorders>
            <w:hideMark/>
          </w:tcPr>
          <w:p w14:paraId="77009CDE"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850" w:type="dxa"/>
            <w:tcBorders>
              <w:top w:val="single" w:sz="4" w:space="0" w:color="auto"/>
              <w:left w:val="single" w:sz="4" w:space="0" w:color="auto"/>
              <w:bottom w:val="single" w:sz="4" w:space="0" w:color="auto"/>
              <w:right w:val="single" w:sz="4" w:space="0" w:color="auto"/>
            </w:tcBorders>
          </w:tcPr>
          <w:p w14:paraId="6D8EE2FD" w14:textId="77777777" w:rsidR="00F52EEF" w:rsidRPr="00F52EEF" w:rsidRDefault="00F52EEF">
            <w:pPr>
              <w:tabs>
                <w:tab w:val="left" w:pos="567"/>
              </w:tabs>
              <w:rPr>
                <w:rFonts w:asciiTheme="minorHAnsi" w:hAnsiTheme="minorHAnsi" w:cstheme="minorHAnsi"/>
              </w:rPr>
              <w:pPrChange w:id="6546"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1DA6F055" w14:textId="77777777" w:rsidR="00F52EEF" w:rsidRPr="00F52EEF" w:rsidRDefault="00F52EEF">
            <w:pPr>
              <w:tabs>
                <w:tab w:val="left" w:pos="567"/>
              </w:tabs>
              <w:rPr>
                <w:rFonts w:asciiTheme="minorHAnsi" w:hAnsiTheme="minorHAnsi" w:cstheme="minorHAnsi"/>
              </w:rPr>
              <w:pPrChange w:id="6547"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285EC06D" w14:textId="77777777" w:rsidR="00F52EEF" w:rsidRPr="00F52EEF" w:rsidRDefault="00F52EEF">
            <w:pPr>
              <w:tabs>
                <w:tab w:val="left" w:pos="567"/>
              </w:tabs>
              <w:rPr>
                <w:rFonts w:asciiTheme="minorHAnsi" w:hAnsiTheme="minorHAnsi" w:cstheme="minorHAnsi"/>
              </w:rPr>
              <w:pPrChange w:id="6548" w:author="Radim Bačuvčík" w:date="2020-02-06T14:25:00Z">
                <w:pPr>
                  <w:tabs>
                    <w:tab w:val="left" w:pos="567"/>
                  </w:tabs>
                  <w:jc w:val="both"/>
                </w:pPr>
              </w:pPrChange>
            </w:pPr>
            <w:r w:rsidRPr="00F52EEF">
              <w:rPr>
                <w:rFonts w:asciiTheme="minorHAnsi" w:hAnsiTheme="minorHAnsi" w:cstheme="minorHAnsi"/>
              </w:rPr>
              <w:t xml:space="preserve">FMK, OSVČ – oblast PR a reklamy  </w:t>
            </w:r>
          </w:p>
        </w:tc>
      </w:tr>
      <w:tr w:rsidR="00F52EEF" w:rsidRPr="00F52EEF" w14:paraId="0A2DCEB9"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2D21AC87" w14:textId="17AB0211" w:rsidR="00F52EEF" w:rsidRPr="00F52EEF" w:rsidRDefault="00F52EEF">
            <w:pPr>
              <w:tabs>
                <w:tab w:val="left" w:pos="567"/>
              </w:tabs>
              <w:rPr>
                <w:rFonts w:asciiTheme="minorHAnsi" w:hAnsiTheme="minorHAnsi" w:cstheme="minorHAnsi"/>
              </w:rPr>
              <w:pPrChange w:id="6549" w:author="Radim Bačuvčík" w:date="2020-02-06T14:25:00Z">
                <w:pPr>
                  <w:tabs>
                    <w:tab w:val="left" w:pos="567"/>
                  </w:tabs>
                  <w:jc w:val="both"/>
                </w:pPr>
              </w:pPrChange>
            </w:pPr>
            <w:r w:rsidRPr="00F52EEF">
              <w:rPr>
                <w:rFonts w:asciiTheme="minorHAnsi" w:hAnsiTheme="minorHAnsi" w:cstheme="minorHAnsi"/>
              </w:rPr>
              <w:t>Teorie marketingov</w:t>
            </w:r>
            <w:ins w:id="6550" w:author="Radim Bačuvčík" w:date="2020-02-06T14:25:00Z">
              <w:r w:rsidR="00982B1E">
                <w:rPr>
                  <w:rFonts w:asciiTheme="minorHAnsi" w:hAnsiTheme="minorHAnsi" w:cstheme="minorHAnsi"/>
                </w:rPr>
                <w:t>é</w:t>
              </w:r>
            </w:ins>
            <w:del w:id="6551" w:author="Radim Bačuvčík" w:date="2020-02-06T14:25:00Z">
              <w:r w:rsidRPr="00F52EEF" w:rsidDel="00982B1E">
                <w:rPr>
                  <w:rFonts w:asciiTheme="minorHAnsi" w:hAnsiTheme="minorHAnsi" w:cstheme="minorHAnsi"/>
                </w:rPr>
                <w:delText>ých</w:delText>
              </w:r>
            </w:del>
            <w:r w:rsidRPr="00F52EEF">
              <w:rPr>
                <w:rFonts w:asciiTheme="minorHAnsi" w:hAnsiTheme="minorHAnsi" w:cstheme="minorHAnsi"/>
              </w:rPr>
              <w:t xml:space="preserve"> komunikac</w:t>
            </w:r>
            <w:ins w:id="6552" w:author="Radim Bačuvčík" w:date="2020-02-06T14:25:00Z">
              <w:r w:rsidR="00982B1E">
                <w:rPr>
                  <w:rFonts w:asciiTheme="minorHAnsi" w:hAnsiTheme="minorHAnsi" w:cstheme="minorHAnsi"/>
                </w:rPr>
                <w:t>e</w:t>
              </w:r>
            </w:ins>
            <w:del w:id="6553" w:author="Radim Bačuvčík" w:date="2020-02-06T14:25:00Z">
              <w:r w:rsidRPr="00F52EEF" w:rsidDel="00982B1E">
                <w:rPr>
                  <w:rFonts w:asciiTheme="minorHAnsi" w:hAnsiTheme="minorHAnsi" w:cstheme="minorHAnsi"/>
                </w:rPr>
                <w:delText>í</w:delText>
              </w:r>
            </w:del>
          </w:p>
        </w:tc>
        <w:tc>
          <w:tcPr>
            <w:tcW w:w="3121" w:type="dxa"/>
            <w:tcBorders>
              <w:top w:val="single" w:sz="4" w:space="0" w:color="auto"/>
              <w:left w:val="single" w:sz="4" w:space="0" w:color="auto"/>
              <w:bottom w:val="single" w:sz="4" w:space="0" w:color="auto"/>
              <w:right w:val="single" w:sz="4" w:space="0" w:color="auto"/>
            </w:tcBorders>
            <w:hideMark/>
          </w:tcPr>
          <w:p w14:paraId="7FE48C28"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doc. PhDr. Milan Banyár, Ph.D.</w:t>
            </w:r>
          </w:p>
        </w:tc>
        <w:tc>
          <w:tcPr>
            <w:tcW w:w="850" w:type="dxa"/>
            <w:tcBorders>
              <w:top w:val="single" w:sz="4" w:space="0" w:color="auto"/>
              <w:left w:val="single" w:sz="4" w:space="0" w:color="auto"/>
              <w:bottom w:val="single" w:sz="4" w:space="0" w:color="auto"/>
              <w:right w:val="single" w:sz="4" w:space="0" w:color="auto"/>
            </w:tcBorders>
          </w:tcPr>
          <w:p w14:paraId="7DE1E7EB" w14:textId="77777777" w:rsidR="00F52EEF" w:rsidRPr="00F52EEF" w:rsidRDefault="00F52EEF">
            <w:pPr>
              <w:tabs>
                <w:tab w:val="left" w:pos="567"/>
              </w:tabs>
              <w:rPr>
                <w:rFonts w:asciiTheme="minorHAnsi" w:hAnsiTheme="minorHAnsi" w:cstheme="minorHAnsi"/>
              </w:rPr>
              <w:pPrChange w:id="6554" w:author="Radim Bačuvčík" w:date="2020-02-06T14:25:00Z">
                <w:pPr>
                  <w:tabs>
                    <w:tab w:val="left" w:pos="567"/>
                  </w:tabs>
                  <w:jc w:val="both"/>
                </w:pPr>
              </w:pPrChange>
            </w:pPr>
            <w:r w:rsidRPr="00F52EEF">
              <w:rPr>
                <w:rFonts w:asciiTheme="minorHAnsi" w:hAnsiTheme="minorHAnsi" w:cstheme="minorHAnsi"/>
              </w:rPr>
              <w:t>ext.</w:t>
            </w:r>
          </w:p>
        </w:tc>
        <w:tc>
          <w:tcPr>
            <w:tcW w:w="992" w:type="dxa"/>
            <w:tcBorders>
              <w:top w:val="single" w:sz="4" w:space="0" w:color="auto"/>
              <w:left w:val="single" w:sz="4" w:space="0" w:color="auto"/>
              <w:bottom w:val="single" w:sz="4" w:space="0" w:color="auto"/>
              <w:right w:val="single" w:sz="4" w:space="0" w:color="auto"/>
            </w:tcBorders>
          </w:tcPr>
          <w:p w14:paraId="5E8B1948" w14:textId="77777777" w:rsidR="00F52EEF" w:rsidRPr="00F52EEF" w:rsidRDefault="00F52EEF">
            <w:pPr>
              <w:tabs>
                <w:tab w:val="left" w:pos="567"/>
              </w:tabs>
              <w:rPr>
                <w:rFonts w:asciiTheme="minorHAnsi" w:hAnsiTheme="minorHAnsi" w:cstheme="minorHAnsi"/>
              </w:rPr>
              <w:pPrChange w:id="6555" w:author="Radim Bačuvčík" w:date="2020-02-06T14:25:00Z">
                <w:pPr>
                  <w:tabs>
                    <w:tab w:val="left" w:pos="567"/>
                  </w:tabs>
                  <w:jc w:val="both"/>
                </w:pPr>
              </w:pPrChange>
            </w:pPr>
          </w:p>
        </w:tc>
        <w:tc>
          <w:tcPr>
            <w:tcW w:w="1701" w:type="dxa"/>
            <w:tcBorders>
              <w:top w:val="single" w:sz="4" w:space="0" w:color="auto"/>
              <w:left w:val="single" w:sz="4" w:space="0" w:color="auto"/>
              <w:bottom w:val="single" w:sz="4" w:space="0" w:color="auto"/>
              <w:right w:val="single" w:sz="4" w:space="0" w:color="auto"/>
            </w:tcBorders>
          </w:tcPr>
          <w:p w14:paraId="1955C330" w14:textId="77777777" w:rsidR="00F52EEF" w:rsidRPr="00F52EEF" w:rsidRDefault="00F52EEF">
            <w:pPr>
              <w:tabs>
                <w:tab w:val="left" w:pos="567"/>
              </w:tabs>
              <w:rPr>
                <w:rFonts w:asciiTheme="minorHAnsi" w:hAnsiTheme="minorHAnsi" w:cstheme="minorHAnsi"/>
              </w:rPr>
              <w:pPrChange w:id="6556" w:author="Radim Bačuvčík" w:date="2020-02-06T14:25:00Z">
                <w:pPr>
                  <w:tabs>
                    <w:tab w:val="left" w:pos="567"/>
                  </w:tabs>
                  <w:jc w:val="both"/>
                </w:pPr>
              </w:pPrChange>
            </w:pPr>
            <w:r w:rsidRPr="00F52EEF">
              <w:rPr>
                <w:rFonts w:asciiTheme="minorHAnsi" w:hAnsiTheme="minorHAnsi" w:cstheme="minorHAnsi"/>
              </w:rPr>
              <w:t>UK</w:t>
            </w:r>
          </w:p>
        </w:tc>
      </w:tr>
      <w:tr w:rsidR="00F52EEF" w:rsidRPr="00F52EEF" w14:paraId="072952C3"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A605139" w14:textId="77777777" w:rsidR="00F52EEF" w:rsidRPr="00F52EEF" w:rsidRDefault="00F52EEF">
            <w:pPr>
              <w:tabs>
                <w:tab w:val="left" w:pos="567"/>
              </w:tabs>
              <w:rPr>
                <w:rFonts w:asciiTheme="minorHAnsi" w:hAnsiTheme="minorHAnsi" w:cstheme="minorHAnsi"/>
              </w:rPr>
              <w:pPrChange w:id="6557" w:author="Radim Bačuvčík" w:date="2020-02-06T14:25:00Z">
                <w:pPr>
                  <w:tabs>
                    <w:tab w:val="left" w:pos="567"/>
                  </w:tabs>
                  <w:jc w:val="both"/>
                </w:pPr>
              </w:pPrChange>
            </w:pPr>
            <w:r w:rsidRPr="00F52EEF">
              <w:rPr>
                <w:rFonts w:asciiTheme="minorHAnsi" w:hAnsiTheme="minorHAnsi" w:cstheme="minorHAnsi"/>
              </w:rPr>
              <w:t xml:space="preserve">Dějiny výtvarné kultury 1 </w:t>
            </w:r>
          </w:p>
        </w:tc>
        <w:tc>
          <w:tcPr>
            <w:tcW w:w="3121" w:type="dxa"/>
            <w:tcBorders>
              <w:top w:val="single" w:sz="4" w:space="0" w:color="auto"/>
              <w:left w:val="single" w:sz="4" w:space="0" w:color="auto"/>
              <w:bottom w:val="single" w:sz="4" w:space="0" w:color="auto"/>
              <w:right w:val="single" w:sz="4" w:space="0" w:color="auto"/>
            </w:tcBorders>
            <w:hideMark/>
          </w:tcPr>
          <w:p w14:paraId="7C18AC27"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850" w:type="dxa"/>
            <w:tcBorders>
              <w:top w:val="single" w:sz="4" w:space="0" w:color="auto"/>
              <w:left w:val="single" w:sz="4" w:space="0" w:color="auto"/>
              <w:bottom w:val="single" w:sz="4" w:space="0" w:color="auto"/>
              <w:right w:val="single" w:sz="4" w:space="0" w:color="auto"/>
            </w:tcBorders>
          </w:tcPr>
          <w:p w14:paraId="59915A10" w14:textId="77777777" w:rsidR="00F52EEF" w:rsidRPr="00F52EEF" w:rsidRDefault="00F52EEF">
            <w:pPr>
              <w:tabs>
                <w:tab w:val="left" w:pos="567"/>
              </w:tabs>
              <w:rPr>
                <w:rFonts w:asciiTheme="minorHAnsi" w:hAnsiTheme="minorHAnsi" w:cstheme="minorHAnsi"/>
              </w:rPr>
              <w:pPrChange w:id="6558"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839086E" w14:textId="77777777" w:rsidR="00F52EEF" w:rsidRPr="00F52EEF" w:rsidRDefault="00F52EEF">
            <w:pPr>
              <w:tabs>
                <w:tab w:val="left" w:pos="567"/>
              </w:tabs>
              <w:rPr>
                <w:rFonts w:asciiTheme="minorHAnsi" w:hAnsiTheme="minorHAnsi" w:cstheme="minorHAnsi"/>
              </w:rPr>
              <w:pPrChange w:id="6559"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F053E05" w14:textId="77777777" w:rsidR="00F52EEF" w:rsidRPr="00F52EEF" w:rsidRDefault="00F52EEF">
            <w:pPr>
              <w:tabs>
                <w:tab w:val="left" w:pos="567"/>
              </w:tabs>
              <w:rPr>
                <w:rFonts w:asciiTheme="minorHAnsi" w:hAnsiTheme="minorHAnsi" w:cstheme="minorHAnsi"/>
              </w:rPr>
              <w:pPrChange w:id="6560"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36CC35CA"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758A994" w14:textId="77777777" w:rsidR="00F52EEF" w:rsidRPr="00F52EEF" w:rsidRDefault="00F52EEF">
            <w:pPr>
              <w:tabs>
                <w:tab w:val="left" w:pos="567"/>
              </w:tabs>
              <w:rPr>
                <w:rFonts w:asciiTheme="minorHAnsi" w:hAnsiTheme="minorHAnsi" w:cstheme="minorHAnsi"/>
              </w:rPr>
              <w:pPrChange w:id="6561" w:author="Radim Bačuvčík" w:date="2020-02-06T14:25:00Z">
                <w:pPr>
                  <w:tabs>
                    <w:tab w:val="left" w:pos="567"/>
                  </w:tabs>
                  <w:jc w:val="both"/>
                </w:pPr>
              </w:pPrChange>
            </w:pPr>
            <w:r w:rsidRPr="00F52EEF">
              <w:rPr>
                <w:rFonts w:asciiTheme="minorHAnsi" w:hAnsiTheme="minorHAnsi" w:cstheme="minorHAnsi"/>
              </w:rPr>
              <w:t>Dějiny výtvarné kultury 2</w:t>
            </w:r>
          </w:p>
        </w:tc>
        <w:tc>
          <w:tcPr>
            <w:tcW w:w="3121" w:type="dxa"/>
            <w:tcBorders>
              <w:top w:val="single" w:sz="4" w:space="0" w:color="auto"/>
              <w:left w:val="single" w:sz="4" w:space="0" w:color="auto"/>
              <w:bottom w:val="single" w:sz="4" w:space="0" w:color="auto"/>
              <w:right w:val="single" w:sz="4" w:space="0" w:color="auto"/>
            </w:tcBorders>
            <w:hideMark/>
          </w:tcPr>
          <w:p w14:paraId="7F6E6914"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850" w:type="dxa"/>
            <w:tcBorders>
              <w:top w:val="single" w:sz="4" w:space="0" w:color="auto"/>
              <w:left w:val="single" w:sz="4" w:space="0" w:color="auto"/>
              <w:bottom w:val="single" w:sz="4" w:space="0" w:color="auto"/>
              <w:right w:val="single" w:sz="4" w:space="0" w:color="auto"/>
            </w:tcBorders>
          </w:tcPr>
          <w:p w14:paraId="49C22E0F" w14:textId="77777777" w:rsidR="00F52EEF" w:rsidRPr="00F52EEF" w:rsidRDefault="00F52EEF">
            <w:pPr>
              <w:tabs>
                <w:tab w:val="left" w:pos="567"/>
              </w:tabs>
              <w:rPr>
                <w:rFonts w:asciiTheme="minorHAnsi" w:hAnsiTheme="minorHAnsi" w:cstheme="minorHAnsi"/>
              </w:rPr>
              <w:pPrChange w:id="6562"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96DD0CA" w14:textId="77777777" w:rsidR="00F52EEF" w:rsidRPr="00F52EEF" w:rsidRDefault="00F52EEF">
            <w:pPr>
              <w:tabs>
                <w:tab w:val="left" w:pos="567"/>
              </w:tabs>
              <w:rPr>
                <w:rFonts w:asciiTheme="minorHAnsi" w:hAnsiTheme="minorHAnsi" w:cstheme="minorHAnsi"/>
              </w:rPr>
              <w:pPrChange w:id="6563"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44EF98F8" w14:textId="77777777" w:rsidR="00F52EEF" w:rsidRPr="00F52EEF" w:rsidRDefault="00F52EEF">
            <w:pPr>
              <w:tabs>
                <w:tab w:val="left" w:pos="567"/>
              </w:tabs>
              <w:rPr>
                <w:rFonts w:asciiTheme="minorHAnsi" w:hAnsiTheme="minorHAnsi" w:cstheme="minorHAnsi"/>
              </w:rPr>
              <w:pPrChange w:id="6564"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20FC9CED"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3385C1A" w14:textId="77777777" w:rsidR="00F52EEF" w:rsidRPr="00F52EEF" w:rsidRDefault="00F52EEF">
            <w:pPr>
              <w:tabs>
                <w:tab w:val="left" w:pos="567"/>
              </w:tabs>
              <w:rPr>
                <w:rFonts w:asciiTheme="minorHAnsi" w:hAnsiTheme="minorHAnsi" w:cstheme="minorHAnsi"/>
              </w:rPr>
              <w:pPrChange w:id="6565" w:author="Radim Bačuvčík" w:date="2020-02-06T14:25:00Z">
                <w:pPr>
                  <w:tabs>
                    <w:tab w:val="left" w:pos="567"/>
                  </w:tabs>
                  <w:jc w:val="both"/>
                </w:pPr>
              </w:pPrChange>
            </w:pPr>
            <w:r w:rsidRPr="00F52EEF">
              <w:rPr>
                <w:rFonts w:asciiTheme="minorHAnsi" w:hAnsiTheme="minorHAnsi" w:cstheme="minorHAnsi"/>
              </w:rPr>
              <w:t>Metodika tvůrčí práce</w:t>
            </w:r>
          </w:p>
        </w:tc>
        <w:tc>
          <w:tcPr>
            <w:tcW w:w="3121" w:type="dxa"/>
            <w:tcBorders>
              <w:top w:val="single" w:sz="4" w:space="0" w:color="auto"/>
              <w:left w:val="single" w:sz="4" w:space="0" w:color="auto"/>
              <w:bottom w:val="single" w:sz="4" w:space="0" w:color="auto"/>
              <w:right w:val="single" w:sz="4" w:space="0" w:color="auto"/>
            </w:tcBorders>
            <w:hideMark/>
          </w:tcPr>
          <w:p w14:paraId="3432237E"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850" w:type="dxa"/>
            <w:tcBorders>
              <w:top w:val="single" w:sz="4" w:space="0" w:color="auto"/>
              <w:left w:val="single" w:sz="4" w:space="0" w:color="auto"/>
              <w:bottom w:val="single" w:sz="4" w:space="0" w:color="auto"/>
              <w:right w:val="single" w:sz="4" w:space="0" w:color="auto"/>
            </w:tcBorders>
          </w:tcPr>
          <w:p w14:paraId="02886EA5" w14:textId="77777777" w:rsidR="00F52EEF" w:rsidRPr="00F52EEF" w:rsidRDefault="00F52EEF">
            <w:pPr>
              <w:tabs>
                <w:tab w:val="left" w:pos="567"/>
              </w:tabs>
              <w:rPr>
                <w:rFonts w:asciiTheme="minorHAnsi" w:hAnsiTheme="minorHAnsi" w:cstheme="minorHAnsi"/>
              </w:rPr>
              <w:pPrChange w:id="6566"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47096990" w14:textId="77777777" w:rsidR="00F52EEF" w:rsidRPr="00F52EEF" w:rsidRDefault="00F52EEF">
            <w:pPr>
              <w:tabs>
                <w:tab w:val="left" w:pos="567"/>
              </w:tabs>
              <w:rPr>
                <w:rFonts w:asciiTheme="minorHAnsi" w:hAnsiTheme="minorHAnsi" w:cstheme="minorHAnsi"/>
              </w:rPr>
              <w:pPrChange w:id="6567"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4F2386F1" w14:textId="0F57E615" w:rsidR="00F52EEF" w:rsidRPr="00F52EEF" w:rsidRDefault="00F52EEF">
            <w:pPr>
              <w:tabs>
                <w:tab w:val="left" w:pos="567"/>
              </w:tabs>
              <w:rPr>
                <w:rFonts w:asciiTheme="minorHAnsi" w:hAnsiTheme="minorHAnsi" w:cstheme="minorHAnsi"/>
              </w:rPr>
              <w:pPrChange w:id="6568" w:author="Radim Bačuvčík" w:date="2020-02-06T14:25:00Z">
                <w:pPr>
                  <w:tabs>
                    <w:tab w:val="left" w:pos="567"/>
                  </w:tabs>
                  <w:jc w:val="both"/>
                </w:pPr>
              </w:pPrChange>
            </w:pPr>
            <w:r w:rsidRPr="00F52EEF">
              <w:rPr>
                <w:rFonts w:asciiTheme="minorHAnsi" w:hAnsiTheme="minorHAnsi" w:cstheme="minorHAnsi"/>
              </w:rPr>
              <w:t>FMK, OSVČ</w:t>
            </w:r>
            <w:ins w:id="6569" w:author="Radim Bačuvčík" w:date="2020-02-06T14:26:00Z">
              <w:r w:rsidR="00982B1E">
                <w:rPr>
                  <w:rFonts w:asciiTheme="minorHAnsi" w:hAnsiTheme="minorHAnsi" w:cstheme="minorHAnsi"/>
                </w:rPr>
                <w:t xml:space="preserve"> – oblast mkt. konzultantství a výzkumu</w:t>
              </w:r>
            </w:ins>
          </w:p>
        </w:tc>
      </w:tr>
      <w:tr w:rsidR="00F52EEF" w:rsidRPr="00F52EEF" w14:paraId="61F20772"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61CED9E" w14:textId="7A65B1C0" w:rsidR="00F52EEF" w:rsidRPr="00F52EEF" w:rsidRDefault="00F52EEF">
            <w:pPr>
              <w:tabs>
                <w:tab w:val="left" w:pos="567"/>
              </w:tabs>
              <w:rPr>
                <w:rFonts w:asciiTheme="minorHAnsi" w:hAnsiTheme="minorHAnsi" w:cstheme="minorHAnsi"/>
              </w:rPr>
              <w:pPrChange w:id="6570" w:author="Radim Bačuvčík" w:date="2020-02-06T14:25:00Z">
                <w:pPr>
                  <w:tabs>
                    <w:tab w:val="left" w:pos="567"/>
                  </w:tabs>
                  <w:jc w:val="both"/>
                </w:pPr>
              </w:pPrChange>
            </w:pPr>
            <w:r w:rsidRPr="00F52EEF">
              <w:rPr>
                <w:rFonts w:asciiTheme="minorHAnsi" w:hAnsiTheme="minorHAnsi" w:cstheme="minorHAnsi"/>
              </w:rPr>
              <w:t>Média v</w:t>
            </w:r>
            <w:del w:id="6571" w:author="Radim Bačuvčík" w:date="2020-02-06T14:26:00Z">
              <w:r w:rsidRPr="00F52EEF" w:rsidDel="00982B1E">
                <w:rPr>
                  <w:rFonts w:asciiTheme="minorHAnsi" w:hAnsiTheme="minorHAnsi" w:cstheme="minorHAnsi"/>
                </w:rPr>
                <w:delText> </w:delText>
              </w:r>
            </w:del>
            <w:ins w:id="6572" w:author="Radim Bačuvčík" w:date="2020-02-06T14:26:00Z">
              <w:r w:rsidR="00982B1E">
                <w:rPr>
                  <w:rFonts w:asciiTheme="minorHAnsi" w:hAnsiTheme="minorHAnsi" w:cstheme="minorHAnsi"/>
                </w:rPr>
                <w:t> </w:t>
              </w:r>
            </w:ins>
            <w:r w:rsidRPr="00F52EEF">
              <w:rPr>
                <w:rFonts w:asciiTheme="minorHAnsi" w:hAnsiTheme="minorHAnsi" w:cstheme="minorHAnsi"/>
              </w:rPr>
              <w:t>marketingov</w:t>
            </w:r>
            <w:ins w:id="6573" w:author="Radim Bačuvčík" w:date="2020-02-06T14:26:00Z">
              <w:r w:rsidR="00982B1E">
                <w:rPr>
                  <w:rFonts w:asciiTheme="minorHAnsi" w:hAnsiTheme="minorHAnsi" w:cstheme="minorHAnsi"/>
                </w:rPr>
                <w:t>é</w:t>
              </w:r>
            </w:ins>
            <w:del w:id="6574" w:author="Radim Bačuvčík" w:date="2020-02-06T14:26:00Z">
              <w:r w:rsidRPr="00F52EEF" w:rsidDel="00982B1E">
                <w:rPr>
                  <w:rFonts w:asciiTheme="minorHAnsi" w:hAnsiTheme="minorHAnsi" w:cstheme="minorHAnsi"/>
                </w:rPr>
                <w:delText>ých</w:delText>
              </w:r>
            </w:del>
            <w:r w:rsidRPr="00F52EEF">
              <w:rPr>
                <w:rFonts w:asciiTheme="minorHAnsi" w:hAnsiTheme="minorHAnsi" w:cstheme="minorHAnsi"/>
              </w:rPr>
              <w:t xml:space="preserve"> komunikac</w:t>
            </w:r>
            <w:ins w:id="6575" w:author="Radim Bačuvčík" w:date="2020-02-06T14:27:00Z">
              <w:r w:rsidR="00982B1E">
                <w:rPr>
                  <w:rFonts w:asciiTheme="minorHAnsi" w:hAnsiTheme="minorHAnsi" w:cstheme="minorHAnsi"/>
                </w:rPr>
                <w:t>i</w:t>
              </w:r>
            </w:ins>
            <w:del w:id="6576" w:author="Radim Bačuvčík" w:date="2020-02-06T14:27:00Z">
              <w:r w:rsidRPr="00F52EEF" w:rsidDel="00982B1E">
                <w:rPr>
                  <w:rFonts w:asciiTheme="minorHAnsi" w:hAnsiTheme="minorHAnsi" w:cstheme="minorHAnsi"/>
                </w:rPr>
                <w:delText>ích</w:delText>
              </w:r>
            </w:del>
            <w:r w:rsidRPr="00F52EEF">
              <w:rPr>
                <w:rFonts w:asciiTheme="minorHAnsi" w:hAnsiTheme="minorHAnsi" w:cstheme="minorHAnsi"/>
              </w:rPr>
              <w:t xml:space="preserve"> 1</w:t>
            </w:r>
          </w:p>
        </w:tc>
        <w:tc>
          <w:tcPr>
            <w:tcW w:w="3121" w:type="dxa"/>
            <w:tcBorders>
              <w:top w:val="single" w:sz="4" w:space="0" w:color="auto"/>
              <w:left w:val="single" w:sz="4" w:space="0" w:color="auto"/>
              <w:bottom w:val="single" w:sz="4" w:space="0" w:color="auto"/>
              <w:right w:val="single" w:sz="4" w:space="0" w:color="auto"/>
            </w:tcBorders>
            <w:hideMark/>
          </w:tcPr>
          <w:p w14:paraId="6ED47EBE"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0" w:type="dxa"/>
            <w:tcBorders>
              <w:top w:val="single" w:sz="4" w:space="0" w:color="auto"/>
              <w:left w:val="single" w:sz="4" w:space="0" w:color="auto"/>
              <w:bottom w:val="single" w:sz="4" w:space="0" w:color="auto"/>
              <w:right w:val="single" w:sz="4" w:space="0" w:color="auto"/>
            </w:tcBorders>
          </w:tcPr>
          <w:p w14:paraId="690F2FA3" w14:textId="77777777" w:rsidR="00F52EEF" w:rsidRPr="00F52EEF" w:rsidRDefault="00F52EEF">
            <w:pPr>
              <w:tabs>
                <w:tab w:val="left" w:pos="567"/>
              </w:tabs>
              <w:rPr>
                <w:rFonts w:asciiTheme="minorHAnsi" w:hAnsiTheme="minorHAnsi" w:cstheme="minorHAnsi"/>
              </w:rPr>
              <w:pPrChange w:id="6577"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06A380B8" w14:textId="77777777" w:rsidR="00F52EEF" w:rsidRPr="00F52EEF" w:rsidRDefault="00F52EEF">
            <w:pPr>
              <w:tabs>
                <w:tab w:val="left" w:pos="567"/>
              </w:tabs>
              <w:rPr>
                <w:rFonts w:asciiTheme="minorHAnsi" w:hAnsiTheme="minorHAnsi" w:cstheme="minorHAnsi"/>
              </w:rPr>
              <w:pPrChange w:id="6578"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498DDA06" w14:textId="77777777" w:rsidR="00F52EEF" w:rsidRPr="00F52EEF" w:rsidRDefault="00F52EEF">
            <w:pPr>
              <w:tabs>
                <w:tab w:val="left" w:pos="567"/>
              </w:tabs>
              <w:rPr>
                <w:rFonts w:asciiTheme="minorHAnsi" w:hAnsiTheme="minorHAnsi" w:cstheme="minorHAnsi"/>
              </w:rPr>
              <w:pPrChange w:id="6579" w:author="Radim Bačuvčík" w:date="2020-02-06T14:25:00Z">
                <w:pPr>
                  <w:tabs>
                    <w:tab w:val="left" w:pos="567"/>
                  </w:tabs>
                  <w:jc w:val="both"/>
                </w:pPr>
              </w:pPrChange>
            </w:pPr>
            <w:r w:rsidRPr="00F52EEF">
              <w:rPr>
                <w:rFonts w:asciiTheme="minorHAnsi" w:hAnsiTheme="minorHAnsi" w:cstheme="minorHAnsi"/>
              </w:rPr>
              <w:t>FMK, OSVČ -  oblast mkt. konzultantství</w:t>
            </w:r>
          </w:p>
        </w:tc>
      </w:tr>
      <w:tr w:rsidR="00F52EEF" w:rsidRPr="00F52EEF" w14:paraId="0ADF66EA"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D149681" w14:textId="66580C75" w:rsidR="00F52EEF" w:rsidRPr="00F52EEF" w:rsidRDefault="00F52EEF">
            <w:pPr>
              <w:tabs>
                <w:tab w:val="left" w:pos="567"/>
              </w:tabs>
              <w:rPr>
                <w:rFonts w:asciiTheme="minorHAnsi" w:hAnsiTheme="minorHAnsi" w:cstheme="minorHAnsi"/>
              </w:rPr>
              <w:pPrChange w:id="6580" w:author="Radim Bačuvčík" w:date="2020-02-06T14:25:00Z">
                <w:pPr>
                  <w:tabs>
                    <w:tab w:val="left" w:pos="567"/>
                  </w:tabs>
                  <w:jc w:val="both"/>
                </w:pPr>
              </w:pPrChange>
            </w:pPr>
            <w:r w:rsidRPr="00F52EEF">
              <w:rPr>
                <w:rFonts w:asciiTheme="minorHAnsi" w:hAnsiTheme="minorHAnsi" w:cstheme="minorHAnsi"/>
              </w:rPr>
              <w:t>Média v marketingov</w:t>
            </w:r>
            <w:ins w:id="6581" w:author="Radim Bačuvčík" w:date="2020-02-06T14:27:00Z">
              <w:r w:rsidR="00982B1E">
                <w:rPr>
                  <w:rFonts w:asciiTheme="minorHAnsi" w:hAnsiTheme="minorHAnsi" w:cstheme="minorHAnsi"/>
                </w:rPr>
                <w:t>é</w:t>
              </w:r>
            </w:ins>
            <w:del w:id="6582" w:author="Radim Bačuvčík" w:date="2020-02-06T14:27:00Z">
              <w:r w:rsidRPr="00F52EEF" w:rsidDel="00982B1E">
                <w:rPr>
                  <w:rFonts w:asciiTheme="minorHAnsi" w:hAnsiTheme="minorHAnsi" w:cstheme="minorHAnsi"/>
                </w:rPr>
                <w:delText>ých</w:delText>
              </w:r>
            </w:del>
            <w:r w:rsidRPr="00F52EEF">
              <w:rPr>
                <w:rFonts w:asciiTheme="minorHAnsi" w:hAnsiTheme="minorHAnsi" w:cstheme="minorHAnsi"/>
              </w:rPr>
              <w:t xml:space="preserve"> komunikac</w:t>
            </w:r>
            <w:ins w:id="6583" w:author="Radim Bačuvčík" w:date="2020-02-06T14:27:00Z">
              <w:r w:rsidR="00982B1E">
                <w:rPr>
                  <w:rFonts w:asciiTheme="minorHAnsi" w:hAnsiTheme="minorHAnsi" w:cstheme="minorHAnsi"/>
                </w:rPr>
                <w:t>i</w:t>
              </w:r>
            </w:ins>
            <w:del w:id="6584" w:author="Radim Bačuvčík" w:date="2020-02-06T14:27:00Z">
              <w:r w:rsidRPr="00F52EEF" w:rsidDel="00982B1E">
                <w:rPr>
                  <w:rFonts w:asciiTheme="minorHAnsi" w:hAnsiTheme="minorHAnsi" w:cstheme="minorHAnsi"/>
                </w:rPr>
                <w:delText>ích</w:delText>
              </w:r>
            </w:del>
            <w:r w:rsidRPr="00F52EEF">
              <w:rPr>
                <w:rFonts w:asciiTheme="minorHAnsi" w:hAnsiTheme="minorHAnsi" w:cstheme="minorHAnsi"/>
              </w:rPr>
              <w:t xml:space="preserve"> 2</w:t>
            </w:r>
          </w:p>
        </w:tc>
        <w:tc>
          <w:tcPr>
            <w:tcW w:w="3121" w:type="dxa"/>
            <w:tcBorders>
              <w:top w:val="single" w:sz="4" w:space="0" w:color="auto"/>
              <w:left w:val="single" w:sz="4" w:space="0" w:color="auto"/>
              <w:bottom w:val="single" w:sz="4" w:space="0" w:color="auto"/>
              <w:right w:val="single" w:sz="4" w:space="0" w:color="auto"/>
            </w:tcBorders>
            <w:hideMark/>
          </w:tcPr>
          <w:p w14:paraId="39DE9088"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850" w:type="dxa"/>
            <w:tcBorders>
              <w:top w:val="single" w:sz="4" w:space="0" w:color="auto"/>
              <w:left w:val="single" w:sz="4" w:space="0" w:color="auto"/>
              <w:bottom w:val="single" w:sz="4" w:space="0" w:color="auto"/>
              <w:right w:val="single" w:sz="4" w:space="0" w:color="auto"/>
            </w:tcBorders>
          </w:tcPr>
          <w:p w14:paraId="2A5B77B1" w14:textId="77777777" w:rsidR="00F52EEF" w:rsidRPr="00F52EEF" w:rsidRDefault="00F52EEF">
            <w:pPr>
              <w:tabs>
                <w:tab w:val="left" w:pos="567"/>
              </w:tabs>
              <w:rPr>
                <w:rFonts w:asciiTheme="minorHAnsi" w:hAnsiTheme="minorHAnsi" w:cstheme="minorHAnsi"/>
              </w:rPr>
              <w:pPrChange w:id="6585"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120B8351" w14:textId="77777777" w:rsidR="00F52EEF" w:rsidRPr="00F52EEF" w:rsidRDefault="00F52EEF">
            <w:pPr>
              <w:tabs>
                <w:tab w:val="left" w:pos="567"/>
              </w:tabs>
              <w:rPr>
                <w:rFonts w:asciiTheme="minorHAnsi" w:hAnsiTheme="minorHAnsi" w:cstheme="minorHAnsi"/>
              </w:rPr>
              <w:pPrChange w:id="6586"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5EB96EE0" w14:textId="77777777" w:rsidR="00F52EEF" w:rsidRPr="00F52EEF" w:rsidRDefault="00F52EEF">
            <w:pPr>
              <w:tabs>
                <w:tab w:val="left" w:pos="567"/>
              </w:tabs>
              <w:rPr>
                <w:rFonts w:asciiTheme="minorHAnsi" w:hAnsiTheme="minorHAnsi" w:cstheme="minorHAnsi"/>
              </w:rPr>
              <w:pPrChange w:id="6587" w:author="Radim Bačuvčík" w:date="2020-02-06T14:25:00Z">
                <w:pPr>
                  <w:tabs>
                    <w:tab w:val="left" w:pos="567"/>
                  </w:tabs>
                  <w:jc w:val="both"/>
                </w:pPr>
              </w:pPrChange>
            </w:pPr>
            <w:r w:rsidRPr="00F52EEF">
              <w:rPr>
                <w:rFonts w:asciiTheme="minorHAnsi" w:hAnsiTheme="minorHAnsi" w:cstheme="minorHAnsi"/>
              </w:rPr>
              <w:t>FMK, OSVČ – majitel reklamní agentury</w:t>
            </w:r>
          </w:p>
        </w:tc>
      </w:tr>
      <w:tr w:rsidR="00F52EEF" w:rsidRPr="00F52EEF" w14:paraId="1A5C425C"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77BC2D3" w14:textId="77777777" w:rsidR="00F52EEF" w:rsidRPr="00F52EEF" w:rsidRDefault="00F52EEF">
            <w:pPr>
              <w:tabs>
                <w:tab w:val="left" w:pos="567"/>
              </w:tabs>
              <w:rPr>
                <w:rFonts w:asciiTheme="minorHAnsi" w:hAnsiTheme="minorHAnsi" w:cstheme="minorHAnsi"/>
              </w:rPr>
              <w:pPrChange w:id="6588" w:author="Radim Bačuvčík" w:date="2020-02-06T14:25:00Z">
                <w:pPr>
                  <w:tabs>
                    <w:tab w:val="left" w:pos="567"/>
                  </w:tabs>
                  <w:jc w:val="both"/>
                </w:pPr>
              </w:pPrChange>
            </w:pPr>
            <w:r w:rsidRPr="00F52EEF">
              <w:rPr>
                <w:rFonts w:asciiTheme="minorHAnsi" w:hAnsiTheme="minorHAnsi" w:cstheme="minorHAnsi"/>
              </w:rPr>
              <w:t>Marketing 1</w:t>
            </w:r>
          </w:p>
        </w:tc>
        <w:tc>
          <w:tcPr>
            <w:tcW w:w="3121" w:type="dxa"/>
            <w:tcBorders>
              <w:top w:val="single" w:sz="4" w:space="0" w:color="auto"/>
              <w:left w:val="single" w:sz="4" w:space="0" w:color="auto"/>
              <w:bottom w:val="single" w:sz="4" w:space="0" w:color="auto"/>
              <w:right w:val="single" w:sz="4" w:space="0" w:color="auto"/>
            </w:tcBorders>
            <w:hideMark/>
          </w:tcPr>
          <w:p w14:paraId="21EDEBC0"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850" w:type="dxa"/>
            <w:tcBorders>
              <w:top w:val="single" w:sz="4" w:space="0" w:color="auto"/>
              <w:left w:val="single" w:sz="4" w:space="0" w:color="auto"/>
              <w:bottom w:val="single" w:sz="4" w:space="0" w:color="auto"/>
              <w:right w:val="single" w:sz="4" w:space="0" w:color="auto"/>
            </w:tcBorders>
          </w:tcPr>
          <w:p w14:paraId="3F79E916" w14:textId="77777777" w:rsidR="00F52EEF" w:rsidRPr="00F52EEF" w:rsidRDefault="00F52EEF">
            <w:pPr>
              <w:tabs>
                <w:tab w:val="left" w:pos="567"/>
              </w:tabs>
              <w:rPr>
                <w:rFonts w:asciiTheme="minorHAnsi" w:hAnsiTheme="minorHAnsi" w:cstheme="minorHAnsi"/>
              </w:rPr>
              <w:pPrChange w:id="6589"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42EFBDA5" w14:textId="77777777" w:rsidR="00F52EEF" w:rsidRPr="00F52EEF" w:rsidRDefault="00F52EEF">
            <w:pPr>
              <w:tabs>
                <w:tab w:val="left" w:pos="567"/>
              </w:tabs>
              <w:rPr>
                <w:rFonts w:asciiTheme="minorHAnsi" w:hAnsiTheme="minorHAnsi" w:cstheme="minorHAnsi"/>
              </w:rPr>
              <w:pPrChange w:id="6590"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024B35D1" w14:textId="77777777" w:rsidR="00F52EEF" w:rsidRPr="00F52EEF" w:rsidRDefault="00F52EEF">
            <w:pPr>
              <w:tabs>
                <w:tab w:val="left" w:pos="567"/>
              </w:tabs>
              <w:rPr>
                <w:rFonts w:asciiTheme="minorHAnsi" w:hAnsiTheme="minorHAnsi" w:cstheme="minorHAnsi"/>
              </w:rPr>
              <w:pPrChange w:id="6591" w:author="Radim Bačuvčík" w:date="2020-02-06T14:25:00Z">
                <w:pPr>
                  <w:tabs>
                    <w:tab w:val="left" w:pos="567"/>
                  </w:tabs>
                  <w:jc w:val="both"/>
                </w:pPr>
              </w:pPrChange>
            </w:pPr>
            <w:r w:rsidRPr="00F52EEF">
              <w:rPr>
                <w:rFonts w:asciiTheme="minorHAnsi" w:hAnsiTheme="minorHAnsi" w:cstheme="minorHAnsi"/>
              </w:rPr>
              <w:t>FMK, OSVČ -  oblast mkt. konzultantství</w:t>
            </w:r>
          </w:p>
        </w:tc>
      </w:tr>
      <w:tr w:rsidR="00F52EEF" w:rsidRPr="00F52EEF" w14:paraId="4A54C023"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06A7613" w14:textId="77777777" w:rsidR="00F52EEF" w:rsidRPr="00F52EEF" w:rsidRDefault="00F52EEF">
            <w:pPr>
              <w:tabs>
                <w:tab w:val="left" w:pos="567"/>
              </w:tabs>
              <w:rPr>
                <w:rFonts w:asciiTheme="minorHAnsi" w:hAnsiTheme="minorHAnsi" w:cstheme="minorHAnsi"/>
              </w:rPr>
              <w:pPrChange w:id="6592" w:author="Radim Bačuvčík" w:date="2020-02-06T14:25:00Z">
                <w:pPr>
                  <w:tabs>
                    <w:tab w:val="left" w:pos="567"/>
                  </w:tabs>
                  <w:jc w:val="both"/>
                </w:pPr>
              </w:pPrChange>
            </w:pPr>
            <w:r w:rsidRPr="00F52EEF">
              <w:rPr>
                <w:rFonts w:asciiTheme="minorHAnsi" w:hAnsiTheme="minorHAnsi" w:cstheme="minorHAnsi"/>
              </w:rPr>
              <w:t>Marketing 2</w:t>
            </w:r>
          </w:p>
        </w:tc>
        <w:tc>
          <w:tcPr>
            <w:tcW w:w="3121" w:type="dxa"/>
            <w:tcBorders>
              <w:top w:val="single" w:sz="4" w:space="0" w:color="auto"/>
              <w:left w:val="single" w:sz="4" w:space="0" w:color="auto"/>
              <w:bottom w:val="single" w:sz="4" w:space="0" w:color="auto"/>
              <w:right w:val="single" w:sz="4" w:space="0" w:color="auto"/>
            </w:tcBorders>
            <w:hideMark/>
          </w:tcPr>
          <w:p w14:paraId="6F409FA6"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850" w:type="dxa"/>
            <w:tcBorders>
              <w:top w:val="single" w:sz="4" w:space="0" w:color="auto"/>
              <w:left w:val="single" w:sz="4" w:space="0" w:color="auto"/>
              <w:bottom w:val="single" w:sz="4" w:space="0" w:color="auto"/>
              <w:right w:val="single" w:sz="4" w:space="0" w:color="auto"/>
            </w:tcBorders>
          </w:tcPr>
          <w:p w14:paraId="1D39A0F6" w14:textId="77777777" w:rsidR="00F52EEF" w:rsidRPr="00F52EEF" w:rsidRDefault="00F52EEF">
            <w:pPr>
              <w:tabs>
                <w:tab w:val="left" w:pos="567"/>
              </w:tabs>
              <w:rPr>
                <w:rFonts w:asciiTheme="minorHAnsi" w:hAnsiTheme="minorHAnsi" w:cstheme="minorHAnsi"/>
              </w:rPr>
              <w:pPrChange w:id="6593"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46E0C85F" w14:textId="77777777" w:rsidR="00F52EEF" w:rsidRPr="00F52EEF" w:rsidRDefault="00F52EEF">
            <w:pPr>
              <w:tabs>
                <w:tab w:val="left" w:pos="567"/>
              </w:tabs>
              <w:rPr>
                <w:rFonts w:asciiTheme="minorHAnsi" w:hAnsiTheme="minorHAnsi" w:cstheme="minorHAnsi"/>
              </w:rPr>
              <w:pPrChange w:id="6594"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3873B788" w14:textId="77777777" w:rsidR="00F52EEF" w:rsidRPr="00F52EEF" w:rsidRDefault="00F52EEF">
            <w:pPr>
              <w:tabs>
                <w:tab w:val="left" w:pos="567"/>
              </w:tabs>
              <w:rPr>
                <w:rFonts w:asciiTheme="minorHAnsi" w:hAnsiTheme="minorHAnsi" w:cstheme="minorHAnsi"/>
              </w:rPr>
              <w:pPrChange w:id="6595"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1B9A18CA"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05BCF7D" w14:textId="77777777" w:rsidR="00F52EEF" w:rsidRPr="00F52EEF" w:rsidRDefault="00F52EEF">
            <w:pPr>
              <w:tabs>
                <w:tab w:val="left" w:pos="567"/>
              </w:tabs>
              <w:rPr>
                <w:rFonts w:asciiTheme="minorHAnsi" w:hAnsiTheme="minorHAnsi" w:cstheme="minorHAnsi"/>
              </w:rPr>
              <w:pPrChange w:id="6596" w:author="Radim Bačuvčík" w:date="2020-02-06T14:25:00Z">
                <w:pPr>
                  <w:tabs>
                    <w:tab w:val="left" w:pos="567"/>
                  </w:tabs>
                  <w:jc w:val="both"/>
                </w:pPr>
              </w:pPrChange>
            </w:pPr>
            <w:r w:rsidRPr="00F52EEF">
              <w:rPr>
                <w:rFonts w:asciiTheme="minorHAnsi" w:hAnsiTheme="minorHAnsi" w:cstheme="minorHAnsi"/>
              </w:rPr>
              <w:t>Teorie komunikace</w:t>
            </w:r>
          </w:p>
        </w:tc>
        <w:tc>
          <w:tcPr>
            <w:tcW w:w="3121" w:type="dxa"/>
            <w:tcBorders>
              <w:top w:val="single" w:sz="4" w:space="0" w:color="auto"/>
              <w:left w:val="single" w:sz="4" w:space="0" w:color="auto"/>
              <w:bottom w:val="single" w:sz="4" w:space="0" w:color="auto"/>
              <w:right w:val="single" w:sz="4" w:space="0" w:color="auto"/>
            </w:tcBorders>
            <w:hideMark/>
          </w:tcPr>
          <w:p w14:paraId="4D33C0E8" w14:textId="77777777" w:rsidR="00F52EEF" w:rsidRPr="00F52EEF" w:rsidRDefault="00F52EEF" w:rsidP="00982B1E">
            <w:pPr>
              <w:tabs>
                <w:tab w:val="left" w:pos="567"/>
              </w:tabs>
              <w:rPr>
                <w:rFonts w:asciiTheme="minorHAnsi" w:hAnsiTheme="minorHAnsi" w:cstheme="minorHAnsi"/>
              </w:rPr>
            </w:pPr>
            <w:r w:rsidRPr="00F52EEF">
              <w:rPr>
                <w:rFonts w:asciiTheme="minorHAnsi" w:hAnsiTheme="minorHAnsi" w:cstheme="minorHAnsi"/>
                <w:b/>
              </w:rPr>
              <w:t>prof. PhDr. Jiří Pavelka, CSc. (50%)</w:t>
            </w:r>
            <w:r w:rsidRPr="00F52EEF">
              <w:rPr>
                <w:rFonts w:asciiTheme="minorHAnsi" w:hAnsiTheme="minorHAnsi" w:cstheme="minorHAnsi"/>
              </w:rPr>
              <w:t>, Ing. Radomila Soukalová, Ph.D.</w:t>
            </w:r>
          </w:p>
        </w:tc>
        <w:tc>
          <w:tcPr>
            <w:tcW w:w="850" w:type="dxa"/>
            <w:tcBorders>
              <w:top w:val="single" w:sz="4" w:space="0" w:color="auto"/>
              <w:left w:val="single" w:sz="4" w:space="0" w:color="auto"/>
              <w:bottom w:val="single" w:sz="4" w:space="0" w:color="auto"/>
              <w:right w:val="single" w:sz="4" w:space="0" w:color="auto"/>
            </w:tcBorders>
          </w:tcPr>
          <w:p w14:paraId="557C5D98" w14:textId="77777777" w:rsidR="00F52EEF" w:rsidRPr="00F52EEF" w:rsidRDefault="00F52EEF">
            <w:pPr>
              <w:tabs>
                <w:tab w:val="left" w:pos="567"/>
              </w:tabs>
              <w:rPr>
                <w:rFonts w:asciiTheme="minorHAnsi" w:hAnsiTheme="minorHAnsi" w:cstheme="minorHAnsi"/>
              </w:rPr>
              <w:pPrChange w:id="6597"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1F1F7DD7" w14:textId="77777777" w:rsidR="00F52EEF" w:rsidRPr="00F52EEF" w:rsidRDefault="00F52EEF">
            <w:pPr>
              <w:tabs>
                <w:tab w:val="left" w:pos="567"/>
              </w:tabs>
              <w:rPr>
                <w:rFonts w:asciiTheme="minorHAnsi" w:hAnsiTheme="minorHAnsi" w:cstheme="minorHAnsi"/>
              </w:rPr>
              <w:pPrChange w:id="6598"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162B70FB" w14:textId="77777777" w:rsidR="00F52EEF" w:rsidRPr="00F52EEF" w:rsidRDefault="00F52EEF">
            <w:pPr>
              <w:tabs>
                <w:tab w:val="left" w:pos="567"/>
              </w:tabs>
              <w:rPr>
                <w:rFonts w:asciiTheme="minorHAnsi" w:hAnsiTheme="minorHAnsi" w:cstheme="minorHAnsi"/>
              </w:rPr>
              <w:pPrChange w:id="6599"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10BE16EC"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01B5BB6D" w14:textId="77777777" w:rsidR="00F52EEF" w:rsidRPr="00F52EEF" w:rsidRDefault="00F52EEF">
            <w:pPr>
              <w:tabs>
                <w:tab w:val="left" w:pos="567"/>
              </w:tabs>
              <w:rPr>
                <w:rFonts w:asciiTheme="minorHAnsi" w:hAnsiTheme="minorHAnsi" w:cstheme="minorHAnsi"/>
              </w:rPr>
              <w:pPrChange w:id="6600" w:author="Radim Bačuvčík" w:date="2020-02-06T14:25:00Z">
                <w:pPr>
                  <w:tabs>
                    <w:tab w:val="left" w:pos="567"/>
                  </w:tabs>
                  <w:jc w:val="both"/>
                </w:pPr>
              </w:pPrChange>
            </w:pPr>
            <w:r w:rsidRPr="00F52EEF">
              <w:rPr>
                <w:rFonts w:asciiTheme="minorHAnsi" w:hAnsiTheme="minorHAnsi" w:cstheme="minorHAnsi"/>
              </w:rPr>
              <w:t>Filozofie</w:t>
            </w:r>
          </w:p>
        </w:tc>
        <w:tc>
          <w:tcPr>
            <w:tcW w:w="3121" w:type="dxa"/>
            <w:tcBorders>
              <w:top w:val="single" w:sz="4" w:space="0" w:color="auto"/>
              <w:left w:val="single" w:sz="4" w:space="0" w:color="auto"/>
              <w:bottom w:val="single" w:sz="4" w:space="0" w:color="auto"/>
              <w:right w:val="single" w:sz="4" w:space="0" w:color="auto"/>
            </w:tcBorders>
            <w:hideMark/>
          </w:tcPr>
          <w:p w14:paraId="33E4075C"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Mgr. Michal Stránský, Ph.D.</w:t>
            </w:r>
          </w:p>
        </w:tc>
        <w:tc>
          <w:tcPr>
            <w:tcW w:w="850" w:type="dxa"/>
            <w:tcBorders>
              <w:top w:val="single" w:sz="4" w:space="0" w:color="auto"/>
              <w:left w:val="single" w:sz="4" w:space="0" w:color="auto"/>
              <w:bottom w:val="single" w:sz="4" w:space="0" w:color="auto"/>
              <w:right w:val="single" w:sz="4" w:space="0" w:color="auto"/>
            </w:tcBorders>
          </w:tcPr>
          <w:p w14:paraId="4DFB2832" w14:textId="77777777" w:rsidR="00F52EEF" w:rsidRPr="00F52EEF" w:rsidRDefault="00F52EEF">
            <w:pPr>
              <w:tabs>
                <w:tab w:val="left" w:pos="567"/>
              </w:tabs>
              <w:rPr>
                <w:rFonts w:asciiTheme="minorHAnsi" w:hAnsiTheme="minorHAnsi" w:cstheme="minorHAnsi"/>
              </w:rPr>
              <w:pPrChange w:id="6601"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741D37E" w14:textId="77777777" w:rsidR="00F52EEF" w:rsidRPr="00F52EEF" w:rsidRDefault="00F52EEF">
            <w:pPr>
              <w:tabs>
                <w:tab w:val="left" w:pos="567"/>
              </w:tabs>
              <w:rPr>
                <w:rFonts w:asciiTheme="minorHAnsi" w:hAnsiTheme="minorHAnsi" w:cstheme="minorHAnsi"/>
              </w:rPr>
              <w:pPrChange w:id="6602"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35B4DA1" w14:textId="77777777" w:rsidR="00F52EEF" w:rsidRPr="00F52EEF" w:rsidRDefault="00F52EEF">
            <w:pPr>
              <w:tabs>
                <w:tab w:val="left" w:pos="567"/>
              </w:tabs>
              <w:rPr>
                <w:rFonts w:asciiTheme="minorHAnsi" w:hAnsiTheme="minorHAnsi" w:cstheme="minorHAnsi"/>
              </w:rPr>
              <w:pPrChange w:id="6603"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6F051AB3"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78211E8" w14:textId="77777777" w:rsidR="00F52EEF" w:rsidRPr="00F52EEF" w:rsidRDefault="00F52EEF">
            <w:pPr>
              <w:tabs>
                <w:tab w:val="left" w:pos="567"/>
              </w:tabs>
              <w:rPr>
                <w:rFonts w:asciiTheme="minorHAnsi" w:hAnsiTheme="minorHAnsi" w:cstheme="minorHAnsi"/>
              </w:rPr>
              <w:pPrChange w:id="6604" w:author="Radim Bačuvčík" w:date="2020-02-06T14:25:00Z">
                <w:pPr>
                  <w:tabs>
                    <w:tab w:val="left" w:pos="567"/>
                  </w:tabs>
                  <w:jc w:val="both"/>
                </w:pPr>
              </w:pPrChange>
            </w:pPr>
            <w:r w:rsidRPr="00F52EEF">
              <w:rPr>
                <w:rFonts w:asciiTheme="minorHAnsi" w:hAnsiTheme="minorHAnsi" w:cstheme="minorHAnsi"/>
              </w:rPr>
              <w:t>Základy psychologie</w:t>
            </w:r>
          </w:p>
        </w:tc>
        <w:tc>
          <w:tcPr>
            <w:tcW w:w="3121" w:type="dxa"/>
            <w:tcBorders>
              <w:top w:val="single" w:sz="4" w:space="0" w:color="auto"/>
              <w:left w:val="single" w:sz="4" w:space="0" w:color="auto"/>
              <w:bottom w:val="single" w:sz="4" w:space="0" w:color="auto"/>
              <w:right w:val="single" w:sz="4" w:space="0" w:color="auto"/>
            </w:tcBorders>
            <w:hideMark/>
          </w:tcPr>
          <w:p w14:paraId="03F5D7A3"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850" w:type="dxa"/>
            <w:tcBorders>
              <w:top w:val="single" w:sz="4" w:space="0" w:color="auto"/>
              <w:left w:val="single" w:sz="4" w:space="0" w:color="auto"/>
              <w:bottom w:val="single" w:sz="4" w:space="0" w:color="auto"/>
              <w:right w:val="single" w:sz="4" w:space="0" w:color="auto"/>
            </w:tcBorders>
          </w:tcPr>
          <w:p w14:paraId="095E4057" w14:textId="77777777" w:rsidR="00F52EEF" w:rsidRPr="00F52EEF" w:rsidRDefault="00F52EEF">
            <w:pPr>
              <w:tabs>
                <w:tab w:val="left" w:pos="567"/>
              </w:tabs>
              <w:rPr>
                <w:rFonts w:asciiTheme="minorHAnsi" w:hAnsiTheme="minorHAnsi" w:cstheme="minorHAnsi"/>
              </w:rPr>
              <w:pPrChange w:id="6605"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7FD6FEF3" w14:textId="77777777" w:rsidR="00F52EEF" w:rsidRPr="00F52EEF" w:rsidRDefault="00F52EEF">
            <w:pPr>
              <w:tabs>
                <w:tab w:val="left" w:pos="567"/>
              </w:tabs>
              <w:rPr>
                <w:rFonts w:asciiTheme="minorHAnsi" w:hAnsiTheme="minorHAnsi" w:cstheme="minorHAnsi"/>
              </w:rPr>
              <w:pPrChange w:id="6606"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5FFBD11" w14:textId="77777777" w:rsidR="00F52EEF" w:rsidRPr="00F52EEF" w:rsidRDefault="00F52EEF">
            <w:pPr>
              <w:tabs>
                <w:tab w:val="left" w:pos="567"/>
              </w:tabs>
              <w:rPr>
                <w:rFonts w:asciiTheme="minorHAnsi" w:hAnsiTheme="minorHAnsi" w:cstheme="minorHAnsi"/>
              </w:rPr>
              <w:pPrChange w:id="6607"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6C47D1E0"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1DE4A07" w14:textId="77777777" w:rsidR="00F52EEF" w:rsidRPr="00F52EEF" w:rsidRDefault="00F52EEF">
            <w:pPr>
              <w:tabs>
                <w:tab w:val="left" w:pos="567"/>
              </w:tabs>
              <w:rPr>
                <w:rFonts w:asciiTheme="minorHAnsi" w:hAnsiTheme="minorHAnsi" w:cstheme="minorHAnsi"/>
              </w:rPr>
              <w:pPrChange w:id="6608" w:author="Radim Bačuvčík" w:date="2020-02-06T14:25:00Z">
                <w:pPr>
                  <w:tabs>
                    <w:tab w:val="left" w:pos="567"/>
                  </w:tabs>
                  <w:jc w:val="both"/>
                </w:pPr>
              </w:pPrChange>
            </w:pPr>
            <w:r w:rsidRPr="00F52EEF">
              <w:rPr>
                <w:rFonts w:asciiTheme="minorHAnsi" w:hAnsiTheme="minorHAnsi" w:cstheme="minorHAnsi"/>
              </w:rPr>
              <w:t>Týmová práce</w:t>
            </w:r>
          </w:p>
        </w:tc>
        <w:tc>
          <w:tcPr>
            <w:tcW w:w="3121" w:type="dxa"/>
            <w:tcBorders>
              <w:top w:val="single" w:sz="4" w:space="0" w:color="auto"/>
              <w:left w:val="single" w:sz="4" w:space="0" w:color="auto"/>
              <w:bottom w:val="single" w:sz="4" w:space="0" w:color="auto"/>
              <w:right w:val="single" w:sz="4" w:space="0" w:color="auto"/>
            </w:tcBorders>
            <w:hideMark/>
          </w:tcPr>
          <w:p w14:paraId="37CAB1E8"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850" w:type="dxa"/>
            <w:tcBorders>
              <w:top w:val="single" w:sz="4" w:space="0" w:color="auto"/>
              <w:left w:val="single" w:sz="4" w:space="0" w:color="auto"/>
              <w:bottom w:val="single" w:sz="4" w:space="0" w:color="auto"/>
              <w:right w:val="single" w:sz="4" w:space="0" w:color="auto"/>
            </w:tcBorders>
          </w:tcPr>
          <w:p w14:paraId="7617D011" w14:textId="77777777" w:rsidR="00F52EEF" w:rsidRPr="00F52EEF" w:rsidRDefault="00F52EEF">
            <w:pPr>
              <w:tabs>
                <w:tab w:val="left" w:pos="567"/>
              </w:tabs>
              <w:rPr>
                <w:rFonts w:asciiTheme="minorHAnsi" w:hAnsiTheme="minorHAnsi" w:cstheme="minorHAnsi"/>
              </w:rPr>
              <w:pPrChange w:id="6609"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0A9624A0" w14:textId="77777777" w:rsidR="00F52EEF" w:rsidRPr="00F52EEF" w:rsidRDefault="00F52EEF">
            <w:pPr>
              <w:tabs>
                <w:tab w:val="left" w:pos="567"/>
              </w:tabs>
              <w:rPr>
                <w:rFonts w:asciiTheme="minorHAnsi" w:hAnsiTheme="minorHAnsi" w:cstheme="minorHAnsi"/>
              </w:rPr>
              <w:pPrChange w:id="6610"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3D07B8C2" w14:textId="77777777" w:rsidR="00F52EEF" w:rsidRPr="00F52EEF" w:rsidRDefault="00F52EEF">
            <w:pPr>
              <w:tabs>
                <w:tab w:val="left" w:pos="567"/>
              </w:tabs>
              <w:rPr>
                <w:rFonts w:asciiTheme="minorHAnsi" w:hAnsiTheme="minorHAnsi" w:cstheme="minorHAnsi"/>
              </w:rPr>
              <w:pPrChange w:id="6611" w:author="Radim Bačuvčík" w:date="2020-02-06T14:25:00Z">
                <w:pPr>
                  <w:tabs>
                    <w:tab w:val="left" w:pos="567"/>
                  </w:tabs>
                  <w:jc w:val="both"/>
                </w:pPr>
              </w:pPrChange>
            </w:pPr>
            <w:r w:rsidRPr="00F52EEF">
              <w:rPr>
                <w:rFonts w:asciiTheme="minorHAnsi" w:hAnsiTheme="minorHAnsi" w:cstheme="minorHAnsi"/>
              </w:rPr>
              <w:t>FMK, OSVČ – oblast koučování měkkých dovedností</w:t>
            </w:r>
          </w:p>
        </w:tc>
      </w:tr>
      <w:tr w:rsidR="00F52EEF" w:rsidRPr="00F52EEF" w14:paraId="24BB975B"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A4B71B1" w14:textId="77777777" w:rsidR="00F52EEF" w:rsidRPr="00F52EEF" w:rsidRDefault="00F52EEF">
            <w:pPr>
              <w:tabs>
                <w:tab w:val="left" w:pos="567"/>
              </w:tabs>
              <w:rPr>
                <w:rFonts w:asciiTheme="minorHAnsi" w:hAnsiTheme="minorHAnsi" w:cstheme="minorHAnsi"/>
              </w:rPr>
              <w:pPrChange w:id="6612" w:author="Radim Bačuvčík" w:date="2020-02-06T14:25:00Z">
                <w:pPr>
                  <w:tabs>
                    <w:tab w:val="left" w:pos="567"/>
                  </w:tabs>
                  <w:jc w:val="both"/>
                </w:pPr>
              </w:pPrChange>
            </w:pPr>
            <w:r w:rsidRPr="00F52EEF">
              <w:rPr>
                <w:rFonts w:asciiTheme="minorHAnsi" w:hAnsiTheme="minorHAnsi" w:cstheme="minorHAnsi"/>
              </w:rPr>
              <w:t>Public relations 1</w:t>
            </w:r>
          </w:p>
        </w:tc>
        <w:tc>
          <w:tcPr>
            <w:tcW w:w="3121" w:type="dxa"/>
            <w:tcBorders>
              <w:top w:val="single" w:sz="4" w:space="0" w:color="auto"/>
              <w:left w:val="single" w:sz="4" w:space="0" w:color="auto"/>
              <w:bottom w:val="single" w:sz="4" w:space="0" w:color="auto"/>
              <w:right w:val="single" w:sz="4" w:space="0" w:color="auto"/>
            </w:tcBorders>
            <w:hideMark/>
          </w:tcPr>
          <w:p w14:paraId="5B555BC1"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0" w:type="dxa"/>
            <w:tcBorders>
              <w:top w:val="single" w:sz="4" w:space="0" w:color="auto"/>
              <w:left w:val="single" w:sz="4" w:space="0" w:color="auto"/>
              <w:bottom w:val="single" w:sz="4" w:space="0" w:color="auto"/>
              <w:right w:val="single" w:sz="4" w:space="0" w:color="auto"/>
            </w:tcBorders>
          </w:tcPr>
          <w:p w14:paraId="74ADEDC0" w14:textId="77777777" w:rsidR="00F52EEF" w:rsidRPr="00F52EEF" w:rsidRDefault="00F52EEF">
            <w:pPr>
              <w:tabs>
                <w:tab w:val="left" w:pos="567"/>
              </w:tabs>
              <w:rPr>
                <w:rFonts w:asciiTheme="minorHAnsi" w:hAnsiTheme="minorHAnsi" w:cstheme="minorHAnsi"/>
              </w:rPr>
              <w:pPrChange w:id="6613"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4F86DB81" w14:textId="77777777" w:rsidR="00F52EEF" w:rsidRPr="00F52EEF" w:rsidRDefault="00F52EEF">
            <w:pPr>
              <w:tabs>
                <w:tab w:val="left" w:pos="567"/>
              </w:tabs>
              <w:rPr>
                <w:rFonts w:asciiTheme="minorHAnsi" w:hAnsiTheme="minorHAnsi" w:cstheme="minorHAnsi"/>
              </w:rPr>
              <w:pPrChange w:id="6614"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039FCE57" w14:textId="77777777" w:rsidR="00F52EEF" w:rsidRPr="00F52EEF" w:rsidRDefault="00F52EEF">
            <w:pPr>
              <w:tabs>
                <w:tab w:val="left" w:pos="567"/>
              </w:tabs>
              <w:rPr>
                <w:rFonts w:asciiTheme="minorHAnsi" w:hAnsiTheme="minorHAnsi" w:cstheme="minorHAnsi"/>
              </w:rPr>
              <w:pPrChange w:id="6615" w:author="Radim Bačuvčík" w:date="2020-02-06T14:25:00Z">
                <w:pPr>
                  <w:tabs>
                    <w:tab w:val="left" w:pos="567"/>
                  </w:tabs>
                  <w:jc w:val="both"/>
                </w:pPr>
              </w:pPrChange>
            </w:pPr>
            <w:r w:rsidRPr="00F52EEF">
              <w:rPr>
                <w:rFonts w:asciiTheme="minorHAnsi" w:hAnsiTheme="minorHAnsi" w:cstheme="minorHAnsi"/>
              </w:rPr>
              <w:t>FMK, OSVČ -  oblast mkt. konzultantství</w:t>
            </w:r>
          </w:p>
        </w:tc>
      </w:tr>
      <w:tr w:rsidR="00F52EEF" w:rsidRPr="00F52EEF" w14:paraId="372D3E2D"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4BAA36EE" w14:textId="77777777" w:rsidR="00F52EEF" w:rsidRPr="00F52EEF" w:rsidRDefault="00F52EEF">
            <w:pPr>
              <w:tabs>
                <w:tab w:val="left" w:pos="567"/>
              </w:tabs>
              <w:rPr>
                <w:rFonts w:asciiTheme="minorHAnsi" w:hAnsiTheme="minorHAnsi" w:cstheme="minorHAnsi"/>
              </w:rPr>
              <w:pPrChange w:id="6616" w:author="Radim Bačuvčík" w:date="2020-02-06T14:25:00Z">
                <w:pPr>
                  <w:tabs>
                    <w:tab w:val="left" w:pos="567"/>
                  </w:tabs>
                  <w:jc w:val="both"/>
                </w:pPr>
              </w:pPrChange>
            </w:pPr>
            <w:r w:rsidRPr="00F52EEF">
              <w:rPr>
                <w:rFonts w:asciiTheme="minorHAnsi" w:hAnsiTheme="minorHAnsi" w:cstheme="minorHAnsi"/>
              </w:rPr>
              <w:t>Public relations 2</w:t>
            </w:r>
          </w:p>
        </w:tc>
        <w:tc>
          <w:tcPr>
            <w:tcW w:w="3121" w:type="dxa"/>
            <w:tcBorders>
              <w:top w:val="single" w:sz="4" w:space="0" w:color="auto"/>
              <w:left w:val="single" w:sz="4" w:space="0" w:color="auto"/>
              <w:bottom w:val="single" w:sz="4" w:space="0" w:color="auto"/>
              <w:right w:val="single" w:sz="4" w:space="0" w:color="auto"/>
            </w:tcBorders>
            <w:hideMark/>
          </w:tcPr>
          <w:p w14:paraId="5C0A1D21"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850" w:type="dxa"/>
            <w:tcBorders>
              <w:top w:val="single" w:sz="4" w:space="0" w:color="auto"/>
              <w:left w:val="single" w:sz="4" w:space="0" w:color="auto"/>
              <w:bottom w:val="single" w:sz="4" w:space="0" w:color="auto"/>
              <w:right w:val="single" w:sz="4" w:space="0" w:color="auto"/>
            </w:tcBorders>
          </w:tcPr>
          <w:p w14:paraId="0B0C5E92" w14:textId="77777777" w:rsidR="00F52EEF" w:rsidRPr="00F52EEF" w:rsidRDefault="00F52EEF">
            <w:pPr>
              <w:tabs>
                <w:tab w:val="left" w:pos="567"/>
              </w:tabs>
              <w:rPr>
                <w:rFonts w:asciiTheme="minorHAnsi" w:hAnsiTheme="minorHAnsi" w:cstheme="minorHAnsi"/>
              </w:rPr>
              <w:pPrChange w:id="6617"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7494C9DF" w14:textId="77777777" w:rsidR="00F52EEF" w:rsidRPr="00F52EEF" w:rsidRDefault="00F52EEF">
            <w:pPr>
              <w:tabs>
                <w:tab w:val="left" w:pos="567"/>
              </w:tabs>
              <w:rPr>
                <w:rFonts w:asciiTheme="minorHAnsi" w:hAnsiTheme="minorHAnsi" w:cstheme="minorHAnsi"/>
              </w:rPr>
              <w:pPrChange w:id="6618"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0B11711E" w14:textId="77777777" w:rsidR="00F52EEF" w:rsidRPr="00F52EEF" w:rsidRDefault="00F52EEF">
            <w:pPr>
              <w:tabs>
                <w:tab w:val="left" w:pos="567"/>
              </w:tabs>
              <w:rPr>
                <w:rFonts w:asciiTheme="minorHAnsi" w:hAnsiTheme="minorHAnsi" w:cstheme="minorHAnsi"/>
              </w:rPr>
              <w:pPrChange w:id="6619" w:author="Radim Bačuvčík" w:date="2020-02-06T14:25:00Z">
                <w:pPr>
                  <w:tabs>
                    <w:tab w:val="left" w:pos="567"/>
                  </w:tabs>
                  <w:jc w:val="both"/>
                </w:pPr>
              </w:pPrChange>
            </w:pPr>
            <w:r w:rsidRPr="00F52EEF">
              <w:rPr>
                <w:rFonts w:asciiTheme="minorHAnsi" w:hAnsiTheme="minorHAnsi" w:cstheme="minorHAnsi"/>
              </w:rPr>
              <w:t>FMK, OSVČ -  oblast mkt. konzultantství</w:t>
            </w:r>
          </w:p>
        </w:tc>
      </w:tr>
      <w:tr w:rsidR="00F52EEF" w:rsidRPr="00F52EEF" w14:paraId="0E503627"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DB7199D" w14:textId="77777777" w:rsidR="00F52EEF" w:rsidRPr="00F52EEF" w:rsidRDefault="00F52EEF">
            <w:pPr>
              <w:tabs>
                <w:tab w:val="left" w:pos="567"/>
              </w:tabs>
              <w:rPr>
                <w:rFonts w:asciiTheme="minorHAnsi" w:hAnsiTheme="minorHAnsi" w:cstheme="minorHAnsi"/>
              </w:rPr>
              <w:pPrChange w:id="6620" w:author="Radim Bačuvčík" w:date="2020-02-06T14:25:00Z">
                <w:pPr>
                  <w:tabs>
                    <w:tab w:val="left" w:pos="567"/>
                  </w:tabs>
                  <w:jc w:val="both"/>
                </w:pPr>
              </w:pPrChange>
            </w:pPr>
            <w:r w:rsidRPr="00F52EEF">
              <w:rPr>
                <w:rFonts w:asciiTheme="minorHAnsi" w:hAnsiTheme="minorHAnsi" w:cstheme="minorHAnsi"/>
              </w:rPr>
              <w:t>Marketingový výzkum 1</w:t>
            </w:r>
          </w:p>
        </w:tc>
        <w:tc>
          <w:tcPr>
            <w:tcW w:w="3121" w:type="dxa"/>
            <w:tcBorders>
              <w:top w:val="single" w:sz="4" w:space="0" w:color="auto"/>
              <w:left w:val="single" w:sz="4" w:space="0" w:color="auto"/>
              <w:bottom w:val="single" w:sz="4" w:space="0" w:color="auto"/>
              <w:right w:val="single" w:sz="4" w:space="0" w:color="auto"/>
            </w:tcBorders>
            <w:hideMark/>
          </w:tcPr>
          <w:p w14:paraId="545E90FF"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Ing. Martina Juříková, Ph.D.</w:t>
            </w:r>
          </w:p>
        </w:tc>
        <w:tc>
          <w:tcPr>
            <w:tcW w:w="850" w:type="dxa"/>
            <w:tcBorders>
              <w:top w:val="single" w:sz="4" w:space="0" w:color="auto"/>
              <w:left w:val="single" w:sz="4" w:space="0" w:color="auto"/>
              <w:bottom w:val="single" w:sz="4" w:space="0" w:color="auto"/>
              <w:right w:val="single" w:sz="4" w:space="0" w:color="auto"/>
            </w:tcBorders>
          </w:tcPr>
          <w:p w14:paraId="4AED753B" w14:textId="77777777" w:rsidR="00F52EEF" w:rsidRPr="00F52EEF" w:rsidRDefault="00F52EEF">
            <w:pPr>
              <w:tabs>
                <w:tab w:val="left" w:pos="567"/>
              </w:tabs>
              <w:rPr>
                <w:rFonts w:asciiTheme="minorHAnsi" w:hAnsiTheme="minorHAnsi" w:cstheme="minorHAnsi"/>
              </w:rPr>
              <w:pPrChange w:id="6621"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12B7362C" w14:textId="77777777" w:rsidR="00F52EEF" w:rsidRPr="00F52EEF" w:rsidRDefault="00F52EEF">
            <w:pPr>
              <w:tabs>
                <w:tab w:val="left" w:pos="567"/>
              </w:tabs>
              <w:rPr>
                <w:rFonts w:asciiTheme="minorHAnsi" w:hAnsiTheme="minorHAnsi" w:cstheme="minorHAnsi"/>
              </w:rPr>
              <w:pPrChange w:id="6622"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19A5F261" w14:textId="77777777" w:rsidR="00F52EEF" w:rsidRPr="00F52EEF" w:rsidRDefault="00F52EEF">
            <w:pPr>
              <w:tabs>
                <w:tab w:val="left" w:pos="567"/>
              </w:tabs>
              <w:rPr>
                <w:rFonts w:asciiTheme="minorHAnsi" w:hAnsiTheme="minorHAnsi" w:cstheme="minorHAnsi"/>
              </w:rPr>
              <w:pPrChange w:id="6623"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096DF3B8"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63A3183" w14:textId="77777777" w:rsidR="00F52EEF" w:rsidRPr="00F52EEF" w:rsidRDefault="00F52EEF">
            <w:pPr>
              <w:tabs>
                <w:tab w:val="left" w:pos="567"/>
              </w:tabs>
              <w:rPr>
                <w:rFonts w:asciiTheme="minorHAnsi" w:hAnsiTheme="minorHAnsi" w:cstheme="minorHAnsi"/>
              </w:rPr>
              <w:pPrChange w:id="6624" w:author="Radim Bačuvčík" w:date="2020-02-06T14:25:00Z">
                <w:pPr>
                  <w:tabs>
                    <w:tab w:val="left" w:pos="567"/>
                  </w:tabs>
                  <w:jc w:val="both"/>
                </w:pPr>
              </w:pPrChange>
            </w:pPr>
            <w:r w:rsidRPr="00F52EEF">
              <w:rPr>
                <w:rFonts w:asciiTheme="minorHAnsi" w:hAnsiTheme="minorHAnsi" w:cstheme="minorHAnsi"/>
              </w:rPr>
              <w:t>Marketingový výzkum 2</w:t>
            </w:r>
          </w:p>
        </w:tc>
        <w:tc>
          <w:tcPr>
            <w:tcW w:w="3121" w:type="dxa"/>
            <w:tcBorders>
              <w:top w:val="single" w:sz="4" w:space="0" w:color="auto"/>
              <w:left w:val="single" w:sz="4" w:space="0" w:color="auto"/>
              <w:bottom w:val="single" w:sz="4" w:space="0" w:color="auto"/>
              <w:right w:val="single" w:sz="4" w:space="0" w:color="auto"/>
            </w:tcBorders>
            <w:hideMark/>
          </w:tcPr>
          <w:p w14:paraId="718A4308" w14:textId="77777777" w:rsidR="00F52EEF" w:rsidRPr="00F52EEF" w:rsidRDefault="00F52EEF" w:rsidP="00982B1E">
            <w:pPr>
              <w:tabs>
                <w:tab w:val="left" w:pos="567"/>
              </w:tabs>
              <w:rPr>
                <w:rFonts w:asciiTheme="minorHAnsi" w:hAnsiTheme="minorHAnsi" w:cstheme="minorHAnsi"/>
              </w:rPr>
            </w:pPr>
            <w:r w:rsidRPr="00F52EEF">
              <w:rPr>
                <w:rFonts w:asciiTheme="minorHAnsi" w:hAnsiTheme="minorHAnsi" w:cstheme="minorHAnsi"/>
                <w:b/>
              </w:rPr>
              <w:t>Ing. Martina Juříková, Ph.D.</w:t>
            </w:r>
          </w:p>
        </w:tc>
        <w:tc>
          <w:tcPr>
            <w:tcW w:w="850" w:type="dxa"/>
            <w:tcBorders>
              <w:top w:val="single" w:sz="4" w:space="0" w:color="auto"/>
              <w:left w:val="single" w:sz="4" w:space="0" w:color="auto"/>
              <w:bottom w:val="single" w:sz="4" w:space="0" w:color="auto"/>
              <w:right w:val="single" w:sz="4" w:space="0" w:color="auto"/>
            </w:tcBorders>
          </w:tcPr>
          <w:p w14:paraId="603A7EF1" w14:textId="77777777" w:rsidR="00F52EEF" w:rsidRPr="00F52EEF" w:rsidRDefault="00F52EEF">
            <w:pPr>
              <w:tabs>
                <w:tab w:val="left" w:pos="567"/>
              </w:tabs>
              <w:rPr>
                <w:rFonts w:asciiTheme="minorHAnsi" w:hAnsiTheme="minorHAnsi" w:cstheme="minorHAnsi"/>
              </w:rPr>
              <w:pPrChange w:id="6625"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F24D943" w14:textId="77777777" w:rsidR="00F52EEF" w:rsidRPr="00F52EEF" w:rsidRDefault="00F52EEF">
            <w:pPr>
              <w:tabs>
                <w:tab w:val="left" w:pos="567"/>
              </w:tabs>
              <w:rPr>
                <w:rFonts w:asciiTheme="minorHAnsi" w:hAnsiTheme="minorHAnsi" w:cstheme="minorHAnsi"/>
              </w:rPr>
              <w:pPrChange w:id="6626"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03AFC6E5" w14:textId="77777777" w:rsidR="00F52EEF" w:rsidRPr="00F52EEF" w:rsidRDefault="00F52EEF">
            <w:pPr>
              <w:tabs>
                <w:tab w:val="left" w:pos="567"/>
              </w:tabs>
              <w:rPr>
                <w:rFonts w:asciiTheme="minorHAnsi" w:hAnsiTheme="minorHAnsi" w:cstheme="minorHAnsi"/>
              </w:rPr>
              <w:pPrChange w:id="6627"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7EB42D1B"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A2B99FB" w14:textId="77777777" w:rsidR="00F52EEF" w:rsidRPr="00F52EEF" w:rsidRDefault="00F52EEF">
            <w:pPr>
              <w:tabs>
                <w:tab w:val="left" w:pos="567"/>
              </w:tabs>
              <w:rPr>
                <w:rFonts w:asciiTheme="minorHAnsi" w:hAnsiTheme="minorHAnsi" w:cstheme="minorHAnsi"/>
              </w:rPr>
              <w:pPrChange w:id="6628" w:author="Radim Bačuvčík" w:date="2020-02-06T14:25:00Z">
                <w:pPr>
                  <w:tabs>
                    <w:tab w:val="left" w:pos="567"/>
                  </w:tabs>
                  <w:jc w:val="both"/>
                </w:pPr>
              </w:pPrChange>
            </w:pPr>
            <w:r w:rsidRPr="00F52EEF">
              <w:rPr>
                <w:rFonts w:asciiTheme="minorHAnsi" w:hAnsiTheme="minorHAnsi" w:cstheme="minorHAnsi"/>
              </w:rPr>
              <w:t>Ročníková práce 1</w:t>
            </w:r>
          </w:p>
        </w:tc>
        <w:tc>
          <w:tcPr>
            <w:tcW w:w="3121" w:type="dxa"/>
            <w:tcBorders>
              <w:top w:val="single" w:sz="4" w:space="0" w:color="auto"/>
              <w:left w:val="single" w:sz="4" w:space="0" w:color="auto"/>
              <w:bottom w:val="single" w:sz="4" w:space="0" w:color="auto"/>
              <w:right w:val="single" w:sz="4" w:space="0" w:color="auto"/>
            </w:tcBorders>
            <w:hideMark/>
          </w:tcPr>
          <w:p w14:paraId="55BF1E9B"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Mgr. Eliška Káčerková, Ph.D. (20%)</w:t>
            </w:r>
            <w:r w:rsidRPr="00F52EEF">
              <w:rPr>
                <w:rFonts w:asciiTheme="minorHAnsi" w:hAnsiTheme="minorHAnsi" w:cstheme="minorHAnsi"/>
              </w:rPr>
              <w:t>,</w:t>
            </w:r>
            <w:r w:rsidRPr="00F52EEF">
              <w:rPr>
                <w:rFonts w:asciiTheme="minorHAnsi" w:hAnsiTheme="minorHAnsi" w:cstheme="minorHAnsi"/>
                <w:b/>
              </w:rPr>
              <w:t xml:space="preserve">, </w:t>
            </w:r>
            <w:r w:rsidRPr="00F52EEF">
              <w:rPr>
                <w:rFonts w:asciiTheme="minorHAnsi" w:hAnsiTheme="minorHAnsi" w:cstheme="minorHAnsi"/>
              </w:rPr>
              <w:t>vedoucí prací</w:t>
            </w:r>
          </w:p>
        </w:tc>
        <w:tc>
          <w:tcPr>
            <w:tcW w:w="850" w:type="dxa"/>
            <w:tcBorders>
              <w:top w:val="single" w:sz="4" w:space="0" w:color="auto"/>
              <w:left w:val="single" w:sz="4" w:space="0" w:color="auto"/>
              <w:bottom w:val="single" w:sz="4" w:space="0" w:color="auto"/>
              <w:right w:val="single" w:sz="4" w:space="0" w:color="auto"/>
            </w:tcBorders>
          </w:tcPr>
          <w:p w14:paraId="2005F3C8" w14:textId="77777777" w:rsidR="00F52EEF" w:rsidRPr="00F52EEF" w:rsidRDefault="00F52EEF">
            <w:pPr>
              <w:tabs>
                <w:tab w:val="left" w:pos="567"/>
              </w:tabs>
              <w:rPr>
                <w:rFonts w:asciiTheme="minorHAnsi" w:hAnsiTheme="minorHAnsi" w:cstheme="minorHAnsi"/>
              </w:rPr>
              <w:pPrChange w:id="6629"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1F660079" w14:textId="77777777" w:rsidR="00F52EEF" w:rsidRPr="00F52EEF" w:rsidRDefault="00F52EEF">
            <w:pPr>
              <w:tabs>
                <w:tab w:val="left" w:pos="567"/>
              </w:tabs>
              <w:rPr>
                <w:rFonts w:asciiTheme="minorHAnsi" w:hAnsiTheme="minorHAnsi" w:cstheme="minorHAnsi"/>
              </w:rPr>
              <w:pPrChange w:id="6630"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272CDA01" w14:textId="77777777" w:rsidR="00F52EEF" w:rsidRPr="00F52EEF" w:rsidRDefault="00F52EEF">
            <w:pPr>
              <w:tabs>
                <w:tab w:val="left" w:pos="567"/>
              </w:tabs>
              <w:rPr>
                <w:rFonts w:asciiTheme="minorHAnsi" w:hAnsiTheme="minorHAnsi" w:cstheme="minorHAnsi"/>
              </w:rPr>
              <w:pPrChange w:id="6631" w:author="Radim Bačuvčík" w:date="2020-02-06T14:25:00Z">
                <w:pPr>
                  <w:tabs>
                    <w:tab w:val="left" w:pos="567"/>
                  </w:tabs>
                  <w:jc w:val="both"/>
                </w:pPr>
              </w:pPrChange>
            </w:pPr>
            <w:r w:rsidRPr="00F52EEF">
              <w:rPr>
                <w:rFonts w:asciiTheme="minorHAnsi" w:hAnsiTheme="minorHAnsi" w:cstheme="minorHAnsi"/>
              </w:rPr>
              <w:t xml:space="preserve">FMK, OSVČ – oblast PR a reklamy  </w:t>
            </w:r>
          </w:p>
        </w:tc>
      </w:tr>
      <w:tr w:rsidR="00F52EEF" w:rsidRPr="00F52EEF" w14:paraId="54F8D38F"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1334F5B" w14:textId="77777777" w:rsidR="00F52EEF" w:rsidRPr="00F52EEF" w:rsidRDefault="00F52EEF">
            <w:pPr>
              <w:tabs>
                <w:tab w:val="left" w:pos="567"/>
              </w:tabs>
              <w:rPr>
                <w:rFonts w:asciiTheme="minorHAnsi" w:hAnsiTheme="minorHAnsi" w:cstheme="minorHAnsi"/>
              </w:rPr>
              <w:pPrChange w:id="6632" w:author="Radim Bačuvčík" w:date="2020-02-06T14:25:00Z">
                <w:pPr>
                  <w:tabs>
                    <w:tab w:val="left" w:pos="567"/>
                  </w:tabs>
                  <w:jc w:val="both"/>
                </w:pPr>
              </w:pPrChange>
            </w:pPr>
            <w:r w:rsidRPr="00F52EEF">
              <w:rPr>
                <w:rFonts w:asciiTheme="minorHAnsi" w:hAnsiTheme="minorHAnsi" w:cstheme="minorHAnsi"/>
              </w:rPr>
              <w:t>Ročníková práce 2</w:t>
            </w:r>
          </w:p>
        </w:tc>
        <w:tc>
          <w:tcPr>
            <w:tcW w:w="3121" w:type="dxa"/>
            <w:tcBorders>
              <w:top w:val="single" w:sz="4" w:space="0" w:color="auto"/>
              <w:left w:val="single" w:sz="4" w:space="0" w:color="auto"/>
              <w:bottom w:val="single" w:sz="4" w:space="0" w:color="auto"/>
              <w:right w:val="single" w:sz="4" w:space="0" w:color="auto"/>
            </w:tcBorders>
            <w:hideMark/>
          </w:tcPr>
          <w:p w14:paraId="08783B4A" w14:textId="77777777" w:rsidR="00F52EEF" w:rsidRPr="00F52EEF" w:rsidRDefault="00F52EEF" w:rsidP="00982B1E">
            <w:pPr>
              <w:tabs>
                <w:tab w:val="left" w:pos="567"/>
              </w:tabs>
              <w:rPr>
                <w:rFonts w:asciiTheme="minorHAnsi" w:hAnsiTheme="minorHAnsi" w:cstheme="minorHAnsi"/>
              </w:rPr>
            </w:pPr>
            <w:r w:rsidRPr="00F52EEF">
              <w:rPr>
                <w:rFonts w:asciiTheme="minorHAnsi" w:hAnsiTheme="minorHAnsi" w:cstheme="minorHAnsi"/>
                <w:b/>
              </w:rPr>
              <w:t>Mgr. Eliška Káčerková, Ph.D. (20%)</w:t>
            </w:r>
            <w:r w:rsidRPr="00F52EEF">
              <w:rPr>
                <w:rFonts w:asciiTheme="minorHAnsi" w:hAnsiTheme="minorHAnsi" w:cstheme="minorHAnsi"/>
              </w:rPr>
              <w:t>,</w:t>
            </w:r>
            <w:r w:rsidRPr="00F52EEF">
              <w:rPr>
                <w:rFonts w:asciiTheme="minorHAnsi" w:hAnsiTheme="minorHAnsi" w:cstheme="minorHAnsi"/>
                <w:b/>
              </w:rPr>
              <w:t xml:space="preserve">, </w:t>
            </w:r>
            <w:r w:rsidRPr="00F52EEF">
              <w:rPr>
                <w:rFonts w:asciiTheme="minorHAnsi" w:hAnsiTheme="minorHAnsi" w:cstheme="minorHAnsi"/>
              </w:rPr>
              <w:t>vedoucí prací</w:t>
            </w:r>
          </w:p>
        </w:tc>
        <w:tc>
          <w:tcPr>
            <w:tcW w:w="850" w:type="dxa"/>
            <w:tcBorders>
              <w:top w:val="single" w:sz="4" w:space="0" w:color="auto"/>
              <w:left w:val="single" w:sz="4" w:space="0" w:color="auto"/>
              <w:bottom w:val="single" w:sz="4" w:space="0" w:color="auto"/>
              <w:right w:val="single" w:sz="4" w:space="0" w:color="auto"/>
            </w:tcBorders>
          </w:tcPr>
          <w:p w14:paraId="07874893" w14:textId="77777777" w:rsidR="00F52EEF" w:rsidRPr="00F52EEF" w:rsidRDefault="00F52EEF">
            <w:pPr>
              <w:tabs>
                <w:tab w:val="left" w:pos="567"/>
              </w:tabs>
              <w:rPr>
                <w:rFonts w:asciiTheme="minorHAnsi" w:hAnsiTheme="minorHAnsi" w:cstheme="minorHAnsi"/>
              </w:rPr>
              <w:pPrChange w:id="6633"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6BF7D5D7" w14:textId="77777777" w:rsidR="00F52EEF" w:rsidRPr="00F52EEF" w:rsidRDefault="00F52EEF">
            <w:pPr>
              <w:tabs>
                <w:tab w:val="left" w:pos="567"/>
              </w:tabs>
              <w:rPr>
                <w:rFonts w:asciiTheme="minorHAnsi" w:hAnsiTheme="minorHAnsi" w:cstheme="minorHAnsi"/>
              </w:rPr>
              <w:pPrChange w:id="6634"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1DD379EA" w14:textId="77777777" w:rsidR="00F52EEF" w:rsidRPr="00F52EEF" w:rsidRDefault="00F52EEF">
            <w:pPr>
              <w:tabs>
                <w:tab w:val="left" w:pos="567"/>
              </w:tabs>
              <w:rPr>
                <w:rFonts w:asciiTheme="minorHAnsi" w:hAnsiTheme="minorHAnsi" w:cstheme="minorHAnsi"/>
              </w:rPr>
              <w:pPrChange w:id="6635" w:author="Radim Bačuvčík" w:date="2020-02-06T14:25:00Z">
                <w:pPr>
                  <w:tabs>
                    <w:tab w:val="left" w:pos="567"/>
                  </w:tabs>
                  <w:jc w:val="both"/>
                </w:pPr>
              </w:pPrChange>
            </w:pPr>
            <w:r w:rsidRPr="00F52EEF">
              <w:rPr>
                <w:rFonts w:asciiTheme="minorHAnsi" w:hAnsiTheme="minorHAnsi" w:cstheme="minorHAnsi"/>
              </w:rPr>
              <w:t xml:space="preserve">FMK, OSVČ – oblast PR a reklamy  </w:t>
            </w:r>
          </w:p>
        </w:tc>
      </w:tr>
      <w:tr w:rsidR="00F52EEF" w:rsidRPr="00F52EEF" w14:paraId="0C75FAFB"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8D8EEB6" w14:textId="77777777" w:rsidR="00F52EEF" w:rsidRPr="00F52EEF" w:rsidRDefault="00F52EEF">
            <w:pPr>
              <w:tabs>
                <w:tab w:val="left" w:pos="567"/>
              </w:tabs>
              <w:rPr>
                <w:rFonts w:asciiTheme="minorHAnsi" w:hAnsiTheme="minorHAnsi" w:cstheme="minorHAnsi"/>
              </w:rPr>
              <w:pPrChange w:id="6636" w:author="Radim Bačuvčík" w:date="2020-02-06T14:25:00Z">
                <w:pPr>
                  <w:tabs>
                    <w:tab w:val="left" w:pos="567"/>
                  </w:tabs>
                  <w:jc w:val="both"/>
                </w:pPr>
              </w:pPrChange>
            </w:pPr>
            <w:r w:rsidRPr="00F52EEF">
              <w:rPr>
                <w:rFonts w:asciiTheme="minorHAnsi" w:hAnsiTheme="minorHAnsi" w:cstheme="minorHAnsi"/>
              </w:rPr>
              <w:t>Psychologie médií 1</w:t>
            </w:r>
          </w:p>
        </w:tc>
        <w:tc>
          <w:tcPr>
            <w:tcW w:w="3121" w:type="dxa"/>
            <w:tcBorders>
              <w:top w:val="single" w:sz="4" w:space="0" w:color="auto"/>
              <w:left w:val="single" w:sz="4" w:space="0" w:color="auto"/>
              <w:bottom w:val="single" w:sz="4" w:space="0" w:color="auto"/>
              <w:right w:val="single" w:sz="4" w:space="0" w:color="auto"/>
            </w:tcBorders>
            <w:hideMark/>
          </w:tcPr>
          <w:p w14:paraId="654AAD2F"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850" w:type="dxa"/>
            <w:tcBorders>
              <w:top w:val="single" w:sz="4" w:space="0" w:color="auto"/>
              <w:left w:val="single" w:sz="4" w:space="0" w:color="auto"/>
              <w:bottom w:val="single" w:sz="4" w:space="0" w:color="auto"/>
              <w:right w:val="single" w:sz="4" w:space="0" w:color="auto"/>
            </w:tcBorders>
          </w:tcPr>
          <w:p w14:paraId="7CE2C195" w14:textId="77777777" w:rsidR="00F52EEF" w:rsidRPr="00F52EEF" w:rsidRDefault="00F52EEF">
            <w:pPr>
              <w:tabs>
                <w:tab w:val="left" w:pos="567"/>
              </w:tabs>
              <w:rPr>
                <w:rFonts w:asciiTheme="minorHAnsi" w:hAnsiTheme="minorHAnsi" w:cstheme="minorHAnsi"/>
              </w:rPr>
              <w:pPrChange w:id="6637"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22296558" w14:textId="77777777" w:rsidR="00F52EEF" w:rsidRPr="00F52EEF" w:rsidRDefault="00F52EEF">
            <w:pPr>
              <w:tabs>
                <w:tab w:val="left" w:pos="567"/>
              </w:tabs>
              <w:rPr>
                <w:rFonts w:asciiTheme="minorHAnsi" w:hAnsiTheme="minorHAnsi" w:cstheme="minorHAnsi"/>
              </w:rPr>
              <w:pPrChange w:id="6638"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2921B052" w14:textId="77777777" w:rsidR="00F52EEF" w:rsidRPr="00F52EEF" w:rsidRDefault="00F52EEF">
            <w:pPr>
              <w:tabs>
                <w:tab w:val="left" w:pos="567"/>
              </w:tabs>
              <w:rPr>
                <w:rFonts w:asciiTheme="minorHAnsi" w:hAnsiTheme="minorHAnsi" w:cstheme="minorHAnsi"/>
              </w:rPr>
              <w:pPrChange w:id="6639"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2447D027"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252A23B6" w14:textId="77777777" w:rsidR="00F52EEF" w:rsidRPr="00F52EEF" w:rsidRDefault="00F52EEF">
            <w:pPr>
              <w:tabs>
                <w:tab w:val="left" w:pos="567"/>
              </w:tabs>
              <w:rPr>
                <w:rFonts w:asciiTheme="minorHAnsi" w:hAnsiTheme="minorHAnsi" w:cstheme="minorHAnsi"/>
              </w:rPr>
              <w:pPrChange w:id="6640" w:author="Radim Bačuvčík" w:date="2020-02-06T14:25:00Z">
                <w:pPr>
                  <w:tabs>
                    <w:tab w:val="left" w:pos="567"/>
                  </w:tabs>
                  <w:jc w:val="both"/>
                </w:pPr>
              </w:pPrChange>
            </w:pPr>
            <w:r w:rsidRPr="00F52EEF">
              <w:rPr>
                <w:rFonts w:asciiTheme="minorHAnsi" w:hAnsiTheme="minorHAnsi" w:cstheme="minorHAnsi"/>
              </w:rPr>
              <w:t>Psychologie médií 2</w:t>
            </w:r>
          </w:p>
        </w:tc>
        <w:tc>
          <w:tcPr>
            <w:tcW w:w="3121" w:type="dxa"/>
            <w:tcBorders>
              <w:top w:val="single" w:sz="4" w:space="0" w:color="auto"/>
              <w:left w:val="single" w:sz="4" w:space="0" w:color="auto"/>
              <w:bottom w:val="single" w:sz="4" w:space="0" w:color="auto"/>
              <w:right w:val="single" w:sz="4" w:space="0" w:color="auto"/>
            </w:tcBorders>
            <w:hideMark/>
          </w:tcPr>
          <w:p w14:paraId="5CA8BD41"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850" w:type="dxa"/>
            <w:tcBorders>
              <w:top w:val="single" w:sz="4" w:space="0" w:color="auto"/>
              <w:left w:val="single" w:sz="4" w:space="0" w:color="auto"/>
              <w:bottom w:val="single" w:sz="4" w:space="0" w:color="auto"/>
              <w:right w:val="single" w:sz="4" w:space="0" w:color="auto"/>
            </w:tcBorders>
          </w:tcPr>
          <w:p w14:paraId="50715309" w14:textId="77777777" w:rsidR="00F52EEF" w:rsidRPr="00F52EEF" w:rsidRDefault="00F52EEF">
            <w:pPr>
              <w:tabs>
                <w:tab w:val="left" w:pos="567"/>
              </w:tabs>
              <w:rPr>
                <w:rFonts w:asciiTheme="minorHAnsi" w:hAnsiTheme="minorHAnsi" w:cstheme="minorHAnsi"/>
              </w:rPr>
              <w:pPrChange w:id="6641"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268B53BE" w14:textId="77777777" w:rsidR="00F52EEF" w:rsidRPr="00F52EEF" w:rsidRDefault="00F52EEF">
            <w:pPr>
              <w:tabs>
                <w:tab w:val="left" w:pos="567"/>
              </w:tabs>
              <w:rPr>
                <w:rFonts w:asciiTheme="minorHAnsi" w:hAnsiTheme="minorHAnsi" w:cstheme="minorHAnsi"/>
              </w:rPr>
              <w:pPrChange w:id="6642"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4A1860D6" w14:textId="77777777" w:rsidR="00F52EEF" w:rsidRPr="00F52EEF" w:rsidRDefault="00F52EEF">
            <w:pPr>
              <w:tabs>
                <w:tab w:val="left" w:pos="567"/>
              </w:tabs>
              <w:rPr>
                <w:rFonts w:asciiTheme="minorHAnsi" w:hAnsiTheme="minorHAnsi" w:cstheme="minorHAnsi"/>
              </w:rPr>
              <w:pPrChange w:id="6643"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673263B2"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72093CE9" w14:textId="77777777" w:rsidR="00F52EEF" w:rsidRPr="00F52EEF" w:rsidRDefault="00F52EEF">
            <w:pPr>
              <w:tabs>
                <w:tab w:val="left" w:pos="567"/>
              </w:tabs>
              <w:rPr>
                <w:rFonts w:asciiTheme="minorHAnsi" w:hAnsiTheme="minorHAnsi" w:cstheme="minorHAnsi"/>
              </w:rPr>
              <w:pPrChange w:id="6644" w:author="Radim Bačuvčík" w:date="2020-02-06T14:25:00Z">
                <w:pPr>
                  <w:tabs>
                    <w:tab w:val="left" w:pos="567"/>
                  </w:tabs>
                  <w:jc w:val="both"/>
                </w:pPr>
              </w:pPrChange>
            </w:pPr>
            <w:r w:rsidRPr="00F52EEF">
              <w:rPr>
                <w:rFonts w:asciiTheme="minorHAnsi" w:hAnsiTheme="minorHAnsi" w:cstheme="minorHAnsi"/>
              </w:rPr>
              <w:t>Corporate design</w:t>
            </w:r>
          </w:p>
        </w:tc>
        <w:tc>
          <w:tcPr>
            <w:tcW w:w="3121" w:type="dxa"/>
            <w:tcBorders>
              <w:top w:val="single" w:sz="4" w:space="0" w:color="auto"/>
              <w:left w:val="single" w:sz="4" w:space="0" w:color="auto"/>
              <w:bottom w:val="single" w:sz="4" w:space="0" w:color="auto"/>
              <w:right w:val="single" w:sz="4" w:space="0" w:color="auto"/>
            </w:tcBorders>
            <w:hideMark/>
          </w:tcPr>
          <w:p w14:paraId="6772A131"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dr. akad. soch. Rostislav Illík</w:t>
            </w:r>
          </w:p>
        </w:tc>
        <w:tc>
          <w:tcPr>
            <w:tcW w:w="850" w:type="dxa"/>
            <w:tcBorders>
              <w:top w:val="single" w:sz="4" w:space="0" w:color="auto"/>
              <w:left w:val="single" w:sz="4" w:space="0" w:color="auto"/>
              <w:bottom w:val="single" w:sz="4" w:space="0" w:color="auto"/>
              <w:right w:val="single" w:sz="4" w:space="0" w:color="auto"/>
            </w:tcBorders>
          </w:tcPr>
          <w:p w14:paraId="339EBA08" w14:textId="77777777" w:rsidR="00F52EEF" w:rsidRPr="00F52EEF" w:rsidRDefault="00F52EEF">
            <w:pPr>
              <w:tabs>
                <w:tab w:val="left" w:pos="567"/>
              </w:tabs>
              <w:rPr>
                <w:rFonts w:asciiTheme="minorHAnsi" w:hAnsiTheme="minorHAnsi" w:cstheme="minorHAnsi"/>
              </w:rPr>
              <w:pPrChange w:id="6645"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6B538797" w14:textId="77777777" w:rsidR="00F52EEF" w:rsidRPr="00F52EEF" w:rsidRDefault="00F52EEF">
            <w:pPr>
              <w:tabs>
                <w:tab w:val="left" w:pos="567"/>
              </w:tabs>
              <w:rPr>
                <w:rFonts w:asciiTheme="minorHAnsi" w:hAnsiTheme="minorHAnsi" w:cstheme="minorHAnsi"/>
              </w:rPr>
              <w:pPrChange w:id="6646"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E859F04" w14:textId="77777777" w:rsidR="00F52EEF" w:rsidRPr="00F52EEF" w:rsidRDefault="00F52EEF">
            <w:pPr>
              <w:tabs>
                <w:tab w:val="left" w:pos="567"/>
              </w:tabs>
              <w:rPr>
                <w:rFonts w:asciiTheme="minorHAnsi" w:hAnsiTheme="minorHAnsi" w:cstheme="minorHAnsi"/>
              </w:rPr>
              <w:pPrChange w:id="6647" w:author="Radim Bačuvčík" w:date="2020-02-06T14:25:00Z">
                <w:pPr>
                  <w:tabs>
                    <w:tab w:val="left" w:pos="567"/>
                  </w:tabs>
                  <w:jc w:val="both"/>
                </w:pPr>
              </w:pPrChange>
            </w:pPr>
            <w:r w:rsidRPr="00F52EEF">
              <w:rPr>
                <w:rFonts w:asciiTheme="minorHAnsi" w:hAnsiTheme="minorHAnsi" w:cstheme="minorHAnsi"/>
              </w:rPr>
              <w:t>FMK, OSVČ</w:t>
            </w:r>
          </w:p>
        </w:tc>
      </w:tr>
      <w:tr w:rsidR="00F52EEF" w:rsidRPr="00F52EEF" w14:paraId="1699CFF9"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3279EA0" w14:textId="77777777" w:rsidR="00F52EEF" w:rsidRPr="00F52EEF" w:rsidRDefault="00F52EEF">
            <w:pPr>
              <w:tabs>
                <w:tab w:val="left" w:pos="567"/>
              </w:tabs>
              <w:rPr>
                <w:rFonts w:asciiTheme="minorHAnsi" w:hAnsiTheme="minorHAnsi" w:cstheme="minorHAnsi"/>
              </w:rPr>
              <w:pPrChange w:id="6648" w:author="Radim Bačuvčík" w:date="2020-02-06T14:25:00Z">
                <w:pPr>
                  <w:tabs>
                    <w:tab w:val="left" w:pos="567"/>
                  </w:tabs>
                  <w:jc w:val="both"/>
                </w:pPr>
              </w:pPrChange>
            </w:pPr>
            <w:r w:rsidRPr="00F52EEF">
              <w:rPr>
                <w:rFonts w:asciiTheme="minorHAnsi" w:hAnsiTheme="minorHAnsi" w:cstheme="minorHAnsi"/>
              </w:rPr>
              <w:t>Digitální komunikace 1, 2</w:t>
            </w:r>
          </w:p>
        </w:tc>
        <w:tc>
          <w:tcPr>
            <w:tcW w:w="3121" w:type="dxa"/>
            <w:tcBorders>
              <w:top w:val="single" w:sz="4" w:space="0" w:color="auto"/>
              <w:left w:val="single" w:sz="4" w:space="0" w:color="auto"/>
              <w:bottom w:val="single" w:sz="4" w:space="0" w:color="auto"/>
              <w:right w:val="single" w:sz="4" w:space="0" w:color="auto"/>
            </w:tcBorders>
            <w:hideMark/>
          </w:tcPr>
          <w:p w14:paraId="71FD165F"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850" w:type="dxa"/>
            <w:tcBorders>
              <w:top w:val="single" w:sz="4" w:space="0" w:color="auto"/>
              <w:left w:val="single" w:sz="4" w:space="0" w:color="auto"/>
              <w:bottom w:val="single" w:sz="4" w:space="0" w:color="auto"/>
              <w:right w:val="single" w:sz="4" w:space="0" w:color="auto"/>
            </w:tcBorders>
          </w:tcPr>
          <w:p w14:paraId="155027D6" w14:textId="77777777" w:rsidR="00F52EEF" w:rsidRPr="00F52EEF" w:rsidRDefault="00F52EEF">
            <w:pPr>
              <w:tabs>
                <w:tab w:val="left" w:pos="567"/>
              </w:tabs>
              <w:rPr>
                <w:rFonts w:asciiTheme="minorHAnsi" w:hAnsiTheme="minorHAnsi" w:cstheme="minorHAnsi"/>
              </w:rPr>
              <w:pPrChange w:id="6649"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F14F0D1" w14:textId="77777777" w:rsidR="00F52EEF" w:rsidRPr="00F52EEF" w:rsidRDefault="00F52EEF">
            <w:pPr>
              <w:tabs>
                <w:tab w:val="left" w:pos="567"/>
              </w:tabs>
              <w:rPr>
                <w:rFonts w:asciiTheme="minorHAnsi" w:hAnsiTheme="minorHAnsi" w:cstheme="minorHAnsi"/>
              </w:rPr>
              <w:pPrChange w:id="6650"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216764FC" w14:textId="77777777" w:rsidR="00F52EEF" w:rsidRPr="00F52EEF" w:rsidRDefault="00F52EEF">
            <w:pPr>
              <w:tabs>
                <w:tab w:val="left" w:pos="567"/>
              </w:tabs>
              <w:rPr>
                <w:rFonts w:asciiTheme="minorHAnsi" w:hAnsiTheme="minorHAnsi" w:cstheme="minorHAnsi"/>
              </w:rPr>
              <w:pPrChange w:id="6651" w:author="Radim Bačuvčík" w:date="2020-02-06T14:25:00Z">
                <w:pPr>
                  <w:tabs>
                    <w:tab w:val="left" w:pos="567"/>
                  </w:tabs>
                  <w:jc w:val="both"/>
                </w:pPr>
              </w:pPrChange>
            </w:pPr>
            <w:r w:rsidRPr="00F52EEF">
              <w:rPr>
                <w:rFonts w:asciiTheme="minorHAnsi" w:hAnsiTheme="minorHAnsi" w:cstheme="minorHAnsi"/>
              </w:rPr>
              <w:t>FMK, OSVČ – majitel reklamní agentury</w:t>
            </w:r>
          </w:p>
        </w:tc>
      </w:tr>
      <w:tr w:rsidR="00F52EEF" w:rsidRPr="00F52EEF" w14:paraId="53444606"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25CC2E51" w14:textId="77777777" w:rsidR="00F52EEF" w:rsidRPr="00F52EEF" w:rsidRDefault="00F52EEF">
            <w:pPr>
              <w:tabs>
                <w:tab w:val="left" w:pos="567"/>
              </w:tabs>
              <w:rPr>
                <w:rFonts w:asciiTheme="minorHAnsi" w:hAnsiTheme="minorHAnsi" w:cstheme="minorHAnsi"/>
              </w:rPr>
              <w:pPrChange w:id="6652" w:author="Radim Bačuvčík" w:date="2020-02-06T14:25:00Z">
                <w:pPr>
                  <w:tabs>
                    <w:tab w:val="left" w:pos="567"/>
                  </w:tabs>
                  <w:jc w:val="both"/>
                </w:pPr>
              </w:pPrChange>
            </w:pPr>
            <w:r w:rsidRPr="00F52EEF">
              <w:rPr>
                <w:rFonts w:asciiTheme="minorHAnsi" w:hAnsiTheme="minorHAnsi" w:cstheme="minorHAnsi"/>
              </w:rPr>
              <w:t>Management</w:t>
            </w:r>
          </w:p>
        </w:tc>
        <w:tc>
          <w:tcPr>
            <w:tcW w:w="3121" w:type="dxa"/>
            <w:tcBorders>
              <w:top w:val="single" w:sz="4" w:space="0" w:color="auto"/>
              <w:left w:val="single" w:sz="4" w:space="0" w:color="auto"/>
              <w:bottom w:val="single" w:sz="4" w:space="0" w:color="auto"/>
              <w:right w:val="single" w:sz="4" w:space="0" w:color="auto"/>
            </w:tcBorders>
            <w:hideMark/>
          </w:tcPr>
          <w:p w14:paraId="2519AF5F"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850" w:type="dxa"/>
            <w:tcBorders>
              <w:top w:val="single" w:sz="4" w:space="0" w:color="auto"/>
              <w:left w:val="single" w:sz="4" w:space="0" w:color="auto"/>
              <w:bottom w:val="single" w:sz="4" w:space="0" w:color="auto"/>
              <w:right w:val="single" w:sz="4" w:space="0" w:color="auto"/>
            </w:tcBorders>
          </w:tcPr>
          <w:p w14:paraId="65699019" w14:textId="77777777" w:rsidR="00F52EEF" w:rsidRPr="00F52EEF" w:rsidRDefault="00F52EEF">
            <w:pPr>
              <w:tabs>
                <w:tab w:val="left" w:pos="567"/>
              </w:tabs>
              <w:rPr>
                <w:rFonts w:asciiTheme="minorHAnsi" w:hAnsiTheme="minorHAnsi" w:cstheme="minorHAnsi"/>
              </w:rPr>
              <w:pPrChange w:id="6653"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1DC9FEF4" w14:textId="77777777" w:rsidR="00F52EEF" w:rsidRPr="00F52EEF" w:rsidRDefault="00F52EEF">
            <w:pPr>
              <w:tabs>
                <w:tab w:val="left" w:pos="567"/>
              </w:tabs>
              <w:rPr>
                <w:rFonts w:asciiTheme="minorHAnsi" w:hAnsiTheme="minorHAnsi" w:cstheme="minorHAnsi"/>
              </w:rPr>
              <w:pPrChange w:id="6654"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69469162" w14:textId="77777777" w:rsidR="00F52EEF" w:rsidRPr="00F52EEF" w:rsidRDefault="00F52EEF">
            <w:pPr>
              <w:tabs>
                <w:tab w:val="left" w:pos="567"/>
              </w:tabs>
              <w:rPr>
                <w:rFonts w:asciiTheme="minorHAnsi" w:hAnsiTheme="minorHAnsi" w:cstheme="minorHAnsi"/>
              </w:rPr>
              <w:pPrChange w:id="6655" w:author="Radim Bačuvčík" w:date="2020-02-06T14:25:00Z">
                <w:pPr>
                  <w:tabs>
                    <w:tab w:val="left" w:pos="567"/>
                  </w:tabs>
                  <w:jc w:val="both"/>
                </w:pPr>
              </w:pPrChange>
            </w:pPr>
            <w:r w:rsidRPr="00F52EEF">
              <w:rPr>
                <w:rFonts w:asciiTheme="minorHAnsi" w:hAnsiTheme="minorHAnsi" w:cstheme="minorHAnsi"/>
              </w:rPr>
              <w:t>FMK, OSVČ – oblast koučování měkkých dovedností</w:t>
            </w:r>
          </w:p>
        </w:tc>
      </w:tr>
      <w:tr w:rsidR="00F52EEF" w:rsidRPr="00F52EEF" w14:paraId="00DC0381"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7D3F43D2" w14:textId="77777777" w:rsidR="00F52EEF" w:rsidRPr="00F52EEF" w:rsidRDefault="00F52EEF">
            <w:pPr>
              <w:tabs>
                <w:tab w:val="left" w:pos="567"/>
              </w:tabs>
              <w:rPr>
                <w:rFonts w:asciiTheme="minorHAnsi" w:hAnsiTheme="minorHAnsi" w:cstheme="minorHAnsi"/>
              </w:rPr>
              <w:pPrChange w:id="6656" w:author="Radim Bačuvčík" w:date="2020-02-06T14:25:00Z">
                <w:pPr>
                  <w:tabs>
                    <w:tab w:val="left" w:pos="567"/>
                  </w:tabs>
                  <w:jc w:val="both"/>
                </w:pPr>
              </w:pPrChange>
            </w:pPr>
            <w:r w:rsidRPr="00F52EEF">
              <w:rPr>
                <w:rFonts w:asciiTheme="minorHAnsi" w:hAnsiTheme="minorHAnsi" w:cstheme="minorHAnsi"/>
              </w:rPr>
              <w:t>Strategický marketing</w:t>
            </w:r>
          </w:p>
        </w:tc>
        <w:tc>
          <w:tcPr>
            <w:tcW w:w="3121" w:type="dxa"/>
            <w:tcBorders>
              <w:top w:val="single" w:sz="4" w:space="0" w:color="auto"/>
              <w:left w:val="single" w:sz="4" w:space="0" w:color="auto"/>
              <w:bottom w:val="single" w:sz="4" w:space="0" w:color="auto"/>
              <w:right w:val="single" w:sz="4" w:space="0" w:color="auto"/>
            </w:tcBorders>
            <w:hideMark/>
          </w:tcPr>
          <w:p w14:paraId="7F19C1DA"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850" w:type="dxa"/>
            <w:tcBorders>
              <w:top w:val="single" w:sz="4" w:space="0" w:color="auto"/>
              <w:left w:val="single" w:sz="4" w:space="0" w:color="auto"/>
              <w:bottom w:val="single" w:sz="4" w:space="0" w:color="auto"/>
              <w:right w:val="single" w:sz="4" w:space="0" w:color="auto"/>
            </w:tcBorders>
          </w:tcPr>
          <w:p w14:paraId="1A2EBE0F" w14:textId="77777777" w:rsidR="00F52EEF" w:rsidRPr="00F52EEF" w:rsidRDefault="00F52EEF">
            <w:pPr>
              <w:tabs>
                <w:tab w:val="left" w:pos="567"/>
              </w:tabs>
              <w:rPr>
                <w:rFonts w:asciiTheme="minorHAnsi" w:hAnsiTheme="minorHAnsi" w:cstheme="minorHAnsi"/>
              </w:rPr>
              <w:pPrChange w:id="6657"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0E3E14A7" w14:textId="77777777" w:rsidR="00F52EEF" w:rsidRPr="00F52EEF" w:rsidRDefault="00F52EEF">
            <w:pPr>
              <w:tabs>
                <w:tab w:val="left" w:pos="567"/>
              </w:tabs>
              <w:rPr>
                <w:rFonts w:asciiTheme="minorHAnsi" w:hAnsiTheme="minorHAnsi" w:cstheme="minorHAnsi"/>
              </w:rPr>
              <w:pPrChange w:id="6658"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EAAFDEA" w14:textId="77777777" w:rsidR="00F52EEF" w:rsidRPr="00F52EEF" w:rsidRDefault="00F52EEF">
            <w:pPr>
              <w:tabs>
                <w:tab w:val="left" w:pos="567"/>
              </w:tabs>
              <w:rPr>
                <w:rFonts w:asciiTheme="minorHAnsi" w:hAnsiTheme="minorHAnsi" w:cstheme="minorHAnsi"/>
              </w:rPr>
              <w:pPrChange w:id="6659" w:author="Radim Bačuvčík" w:date="2020-02-06T14:25:00Z">
                <w:pPr>
                  <w:tabs>
                    <w:tab w:val="left" w:pos="567"/>
                  </w:tabs>
                  <w:jc w:val="both"/>
                </w:pPr>
              </w:pPrChange>
            </w:pPr>
            <w:r w:rsidRPr="00F52EEF">
              <w:rPr>
                <w:rFonts w:asciiTheme="minorHAnsi" w:hAnsiTheme="minorHAnsi" w:cstheme="minorHAnsi"/>
              </w:rPr>
              <w:t xml:space="preserve">FMK, OSVČ – oblast koučování </w:t>
            </w:r>
            <w:r w:rsidRPr="00F52EEF">
              <w:rPr>
                <w:rFonts w:asciiTheme="minorHAnsi" w:hAnsiTheme="minorHAnsi" w:cstheme="minorHAnsi"/>
              </w:rPr>
              <w:lastRenderedPageBreak/>
              <w:t>měkkých dovedností</w:t>
            </w:r>
          </w:p>
        </w:tc>
      </w:tr>
      <w:tr w:rsidR="00F52EEF" w:rsidRPr="00F52EEF" w14:paraId="235F34A4"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37F2B55" w14:textId="77777777" w:rsidR="00F52EEF" w:rsidRPr="00F52EEF" w:rsidRDefault="00F52EEF">
            <w:pPr>
              <w:tabs>
                <w:tab w:val="left" w:pos="567"/>
              </w:tabs>
              <w:rPr>
                <w:rFonts w:asciiTheme="minorHAnsi" w:hAnsiTheme="minorHAnsi" w:cstheme="minorHAnsi"/>
              </w:rPr>
              <w:pPrChange w:id="6660" w:author="Radim Bačuvčík" w:date="2020-02-06T14:25:00Z">
                <w:pPr>
                  <w:tabs>
                    <w:tab w:val="left" w:pos="567"/>
                  </w:tabs>
                  <w:jc w:val="both"/>
                </w:pPr>
              </w:pPrChange>
            </w:pPr>
            <w:r w:rsidRPr="00F52EEF">
              <w:rPr>
                <w:rFonts w:asciiTheme="minorHAnsi" w:hAnsiTheme="minorHAnsi" w:cstheme="minorHAnsi"/>
              </w:rPr>
              <w:lastRenderedPageBreak/>
              <w:t>Úvod do sociologie</w:t>
            </w:r>
          </w:p>
        </w:tc>
        <w:tc>
          <w:tcPr>
            <w:tcW w:w="3121" w:type="dxa"/>
            <w:tcBorders>
              <w:top w:val="single" w:sz="4" w:space="0" w:color="auto"/>
              <w:left w:val="single" w:sz="4" w:space="0" w:color="auto"/>
              <w:bottom w:val="single" w:sz="4" w:space="0" w:color="auto"/>
              <w:right w:val="single" w:sz="4" w:space="0" w:color="auto"/>
            </w:tcBorders>
            <w:hideMark/>
          </w:tcPr>
          <w:p w14:paraId="10AE0997"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PhDr. Dušan Štrauss, Ph.D.</w:t>
            </w:r>
          </w:p>
        </w:tc>
        <w:tc>
          <w:tcPr>
            <w:tcW w:w="850" w:type="dxa"/>
            <w:tcBorders>
              <w:top w:val="single" w:sz="4" w:space="0" w:color="auto"/>
              <w:left w:val="single" w:sz="4" w:space="0" w:color="auto"/>
              <w:bottom w:val="single" w:sz="4" w:space="0" w:color="auto"/>
              <w:right w:val="single" w:sz="4" w:space="0" w:color="auto"/>
            </w:tcBorders>
          </w:tcPr>
          <w:p w14:paraId="7FB29D30" w14:textId="77777777" w:rsidR="00F52EEF" w:rsidRPr="00F52EEF" w:rsidRDefault="00F52EEF">
            <w:pPr>
              <w:tabs>
                <w:tab w:val="left" w:pos="567"/>
              </w:tabs>
              <w:rPr>
                <w:rFonts w:asciiTheme="minorHAnsi" w:hAnsiTheme="minorHAnsi" w:cstheme="minorHAnsi"/>
              </w:rPr>
              <w:pPrChange w:id="6661" w:author="Radim Bačuvčík" w:date="2020-02-06T14:25:00Z">
                <w:pPr>
                  <w:tabs>
                    <w:tab w:val="left" w:pos="567"/>
                  </w:tabs>
                  <w:jc w:val="both"/>
                </w:pPr>
              </w:pPrChange>
            </w:pPr>
            <w:r w:rsidRPr="00F52EEF">
              <w:rPr>
                <w:rFonts w:asciiTheme="minorHAnsi" w:hAnsiTheme="minorHAnsi" w:cstheme="minorHAnsi"/>
              </w:rPr>
              <w:t>ext.</w:t>
            </w:r>
          </w:p>
        </w:tc>
        <w:tc>
          <w:tcPr>
            <w:tcW w:w="992" w:type="dxa"/>
            <w:tcBorders>
              <w:top w:val="single" w:sz="4" w:space="0" w:color="auto"/>
              <w:left w:val="single" w:sz="4" w:space="0" w:color="auto"/>
              <w:bottom w:val="single" w:sz="4" w:space="0" w:color="auto"/>
              <w:right w:val="single" w:sz="4" w:space="0" w:color="auto"/>
            </w:tcBorders>
          </w:tcPr>
          <w:p w14:paraId="02452CE5" w14:textId="77777777" w:rsidR="00F52EEF" w:rsidRPr="00F52EEF" w:rsidRDefault="00F52EEF">
            <w:pPr>
              <w:tabs>
                <w:tab w:val="left" w:pos="567"/>
              </w:tabs>
              <w:rPr>
                <w:rFonts w:asciiTheme="minorHAnsi" w:hAnsiTheme="minorHAnsi" w:cstheme="minorHAnsi"/>
              </w:rPr>
              <w:pPrChange w:id="6662" w:author="Radim Bačuvčík" w:date="2020-02-06T14:25:00Z">
                <w:pPr>
                  <w:tabs>
                    <w:tab w:val="left" w:pos="567"/>
                  </w:tabs>
                  <w:jc w:val="both"/>
                </w:pPr>
              </w:pPrChange>
            </w:pPr>
          </w:p>
        </w:tc>
        <w:tc>
          <w:tcPr>
            <w:tcW w:w="1701" w:type="dxa"/>
            <w:tcBorders>
              <w:top w:val="single" w:sz="4" w:space="0" w:color="auto"/>
              <w:left w:val="single" w:sz="4" w:space="0" w:color="auto"/>
              <w:bottom w:val="single" w:sz="4" w:space="0" w:color="auto"/>
              <w:right w:val="single" w:sz="4" w:space="0" w:color="auto"/>
            </w:tcBorders>
          </w:tcPr>
          <w:p w14:paraId="32D7FF05" w14:textId="77777777" w:rsidR="00F52EEF" w:rsidRPr="00F52EEF" w:rsidRDefault="00F52EEF">
            <w:pPr>
              <w:tabs>
                <w:tab w:val="left" w:pos="567"/>
              </w:tabs>
              <w:rPr>
                <w:rFonts w:asciiTheme="minorHAnsi" w:hAnsiTheme="minorHAnsi" w:cstheme="minorHAnsi"/>
              </w:rPr>
              <w:pPrChange w:id="6663" w:author="Radim Bačuvčík" w:date="2020-02-06T14:25:00Z">
                <w:pPr>
                  <w:tabs>
                    <w:tab w:val="left" w:pos="567"/>
                  </w:tabs>
                  <w:jc w:val="both"/>
                </w:pPr>
              </w:pPrChange>
            </w:pPr>
            <w:r w:rsidRPr="00F52EEF">
              <w:rPr>
                <w:rFonts w:asciiTheme="minorHAnsi" w:hAnsiTheme="minorHAnsi" w:cstheme="minorHAnsi"/>
              </w:rPr>
              <w:t>OSVČ</w:t>
            </w:r>
          </w:p>
        </w:tc>
      </w:tr>
      <w:tr w:rsidR="00F52EEF" w:rsidRPr="00F52EEF" w14:paraId="45A66067"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6734F8C" w14:textId="77777777" w:rsidR="00F52EEF" w:rsidRPr="00F52EEF" w:rsidRDefault="00F52EEF">
            <w:pPr>
              <w:tabs>
                <w:tab w:val="left" w:pos="567"/>
              </w:tabs>
              <w:rPr>
                <w:rFonts w:asciiTheme="minorHAnsi" w:hAnsiTheme="minorHAnsi" w:cstheme="minorHAnsi"/>
              </w:rPr>
              <w:pPrChange w:id="6664" w:author="Radim Bačuvčík" w:date="2020-02-06T14:25:00Z">
                <w:pPr>
                  <w:tabs>
                    <w:tab w:val="left" w:pos="567"/>
                  </w:tabs>
                  <w:jc w:val="both"/>
                </w:pPr>
              </w:pPrChange>
            </w:pPr>
            <w:r w:rsidRPr="00F52EEF">
              <w:rPr>
                <w:rFonts w:asciiTheme="minorHAnsi" w:hAnsiTheme="minorHAnsi" w:cstheme="minorHAnsi"/>
              </w:rPr>
              <w:t>Direct marketing</w:t>
            </w:r>
          </w:p>
        </w:tc>
        <w:tc>
          <w:tcPr>
            <w:tcW w:w="3121" w:type="dxa"/>
            <w:tcBorders>
              <w:top w:val="single" w:sz="4" w:space="0" w:color="auto"/>
              <w:left w:val="single" w:sz="4" w:space="0" w:color="auto"/>
              <w:bottom w:val="single" w:sz="4" w:space="0" w:color="auto"/>
              <w:right w:val="single" w:sz="4" w:space="0" w:color="auto"/>
            </w:tcBorders>
            <w:hideMark/>
          </w:tcPr>
          <w:p w14:paraId="60BF6AC6"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prof. Mgr. Peter Štarchoň, Ph.D.</w:t>
            </w:r>
          </w:p>
        </w:tc>
        <w:tc>
          <w:tcPr>
            <w:tcW w:w="850" w:type="dxa"/>
            <w:tcBorders>
              <w:top w:val="single" w:sz="4" w:space="0" w:color="auto"/>
              <w:left w:val="single" w:sz="4" w:space="0" w:color="auto"/>
              <w:bottom w:val="single" w:sz="4" w:space="0" w:color="auto"/>
              <w:right w:val="single" w:sz="4" w:space="0" w:color="auto"/>
            </w:tcBorders>
          </w:tcPr>
          <w:p w14:paraId="2A70219F" w14:textId="77777777" w:rsidR="00F52EEF" w:rsidRPr="00F52EEF" w:rsidRDefault="00F52EEF">
            <w:pPr>
              <w:tabs>
                <w:tab w:val="left" w:pos="567"/>
              </w:tabs>
              <w:rPr>
                <w:rFonts w:asciiTheme="minorHAnsi" w:hAnsiTheme="minorHAnsi" w:cstheme="minorHAnsi"/>
              </w:rPr>
              <w:pPrChange w:id="6665"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2AC6959F" w14:textId="77777777" w:rsidR="00F52EEF" w:rsidRPr="00F52EEF" w:rsidRDefault="00F52EEF">
            <w:pPr>
              <w:tabs>
                <w:tab w:val="left" w:pos="567"/>
              </w:tabs>
              <w:rPr>
                <w:rFonts w:asciiTheme="minorHAnsi" w:hAnsiTheme="minorHAnsi" w:cstheme="minorHAnsi"/>
              </w:rPr>
              <w:pPrChange w:id="6666" w:author="Radim Bačuvčík" w:date="2020-02-06T14:25:00Z">
                <w:pPr>
                  <w:tabs>
                    <w:tab w:val="left" w:pos="567"/>
                  </w:tabs>
                  <w:jc w:val="both"/>
                </w:pPr>
              </w:pPrChange>
            </w:pPr>
            <w:r w:rsidRPr="00F52EEF">
              <w:rPr>
                <w:rFonts w:asciiTheme="minorHAnsi" w:hAnsiTheme="minorHAnsi" w:cstheme="minorHAnsi"/>
              </w:rPr>
              <w:t>50%</w:t>
            </w:r>
          </w:p>
        </w:tc>
        <w:tc>
          <w:tcPr>
            <w:tcW w:w="1701" w:type="dxa"/>
            <w:tcBorders>
              <w:top w:val="single" w:sz="4" w:space="0" w:color="auto"/>
              <w:left w:val="single" w:sz="4" w:space="0" w:color="auto"/>
              <w:bottom w:val="single" w:sz="4" w:space="0" w:color="auto"/>
              <w:right w:val="single" w:sz="4" w:space="0" w:color="auto"/>
            </w:tcBorders>
          </w:tcPr>
          <w:p w14:paraId="1F66CBD5" w14:textId="77777777" w:rsidR="00F52EEF" w:rsidRPr="00F52EEF" w:rsidRDefault="00F52EEF">
            <w:pPr>
              <w:tabs>
                <w:tab w:val="left" w:pos="567"/>
              </w:tabs>
              <w:rPr>
                <w:rFonts w:asciiTheme="minorHAnsi" w:hAnsiTheme="minorHAnsi" w:cstheme="minorHAnsi"/>
              </w:rPr>
              <w:pPrChange w:id="6667" w:author="Radim Bačuvčík" w:date="2020-02-06T14:25:00Z">
                <w:pPr>
                  <w:tabs>
                    <w:tab w:val="left" w:pos="567"/>
                  </w:tabs>
                  <w:jc w:val="both"/>
                </w:pPr>
              </w:pPrChange>
            </w:pPr>
            <w:r w:rsidRPr="00F52EEF">
              <w:rPr>
                <w:rFonts w:asciiTheme="minorHAnsi" w:hAnsiTheme="minorHAnsi" w:cstheme="minorHAnsi"/>
              </w:rPr>
              <w:t>FMK, OSVČ</w:t>
            </w:r>
          </w:p>
        </w:tc>
      </w:tr>
      <w:tr w:rsidR="00F52EEF" w:rsidRPr="00F52EEF" w14:paraId="44DCA7E2"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ACD27D6" w14:textId="77777777" w:rsidR="00F52EEF" w:rsidRPr="00F52EEF" w:rsidRDefault="00F52EEF">
            <w:pPr>
              <w:tabs>
                <w:tab w:val="left" w:pos="567"/>
              </w:tabs>
              <w:rPr>
                <w:rFonts w:asciiTheme="minorHAnsi" w:hAnsiTheme="minorHAnsi" w:cstheme="minorHAnsi"/>
              </w:rPr>
              <w:pPrChange w:id="6668" w:author="Radim Bačuvčík" w:date="2020-02-06T14:25:00Z">
                <w:pPr>
                  <w:tabs>
                    <w:tab w:val="left" w:pos="567"/>
                  </w:tabs>
                  <w:jc w:val="both"/>
                </w:pPr>
              </w:pPrChange>
            </w:pPr>
            <w:r w:rsidRPr="00F52EEF">
              <w:rPr>
                <w:rFonts w:asciiTheme="minorHAnsi" w:hAnsiTheme="minorHAnsi" w:cstheme="minorHAnsi"/>
              </w:rPr>
              <w:t>Copywriting</w:t>
            </w:r>
          </w:p>
        </w:tc>
        <w:tc>
          <w:tcPr>
            <w:tcW w:w="3121" w:type="dxa"/>
            <w:tcBorders>
              <w:top w:val="single" w:sz="4" w:space="0" w:color="auto"/>
              <w:left w:val="single" w:sz="4" w:space="0" w:color="auto"/>
              <w:bottom w:val="single" w:sz="4" w:space="0" w:color="auto"/>
              <w:right w:val="single" w:sz="4" w:space="0" w:color="auto"/>
            </w:tcBorders>
            <w:hideMark/>
          </w:tcPr>
          <w:p w14:paraId="4B7DFD1B"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Mgr. Vladimír Bureš</w:t>
            </w:r>
          </w:p>
        </w:tc>
        <w:tc>
          <w:tcPr>
            <w:tcW w:w="850" w:type="dxa"/>
            <w:tcBorders>
              <w:top w:val="single" w:sz="4" w:space="0" w:color="auto"/>
              <w:left w:val="single" w:sz="4" w:space="0" w:color="auto"/>
              <w:bottom w:val="single" w:sz="4" w:space="0" w:color="auto"/>
              <w:right w:val="single" w:sz="4" w:space="0" w:color="auto"/>
            </w:tcBorders>
          </w:tcPr>
          <w:p w14:paraId="3B63CFC6" w14:textId="77777777" w:rsidR="00F52EEF" w:rsidRPr="00F52EEF" w:rsidRDefault="00F52EEF">
            <w:pPr>
              <w:tabs>
                <w:tab w:val="left" w:pos="567"/>
              </w:tabs>
              <w:rPr>
                <w:rFonts w:asciiTheme="minorHAnsi" w:hAnsiTheme="minorHAnsi" w:cstheme="minorHAnsi"/>
              </w:rPr>
              <w:pPrChange w:id="6669" w:author="Radim Bačuvčík" w:date="2020-02-06T14:25:00Z">
                <w:pPr>
                  <w:tabs>
                    <w:tab w:val="left" w:pos="567"/>
                  </w:tabs>
                  <w:jc w:val="both"/>
                </w:pPr>
              </w:pPrChange>
            </w:pPr>
            <w:r w:rsidRPr="00F52EEF">
              <w:rPr>
                <w:rFonts w:asciiTheme="minorHAnsi" w:hAnsiTheme="minorHAnsi" w:cstheme="minorHAnsi"/>
              </w:rPr>
              <w:t>ext.</w:t>
            </w:r>
          </w:p>
        </w:tc>
        <w:tc>
          <w:tcPr>
            <w:tcW w:w="992" w:type="dxa"/>
            <w:tcBorders>
              <w:top w:val="single" w:sz="4" w:space="0" w:color="auto"/>
              <w:left w:val="single" w:sz="4" w:space="0" w:color="auto"/>
              <w:bottom w:val="single" w:sz="4" w:space="0" w:color="auto"/>
              <w:right w:val="single" w:sz="4" w:space="0" w:color="auto"/>
            </w:tcBorders>
          </w:tcPr>
          <w:p w14:paraId="7F26A608" w14:textId="77777777" w:rsidR="00F52EEF" w:rsidRPr="00F52EEF" w:rsidRDefault="00F52EEF">
            <w:pPr>
              <w:tabs>
                <w:tab w:val="left" w:pos="567"/>
              </w:tabs>
              <w:rPr>
                <w:rFonts w:asciiTheme="minorHAnsi" w:hAnsiTheme="minorHAnsi" w:cstheme="minorHAnsi"/>
              </w:rPr>
              <w:pPrChange w:id="6670" w:author="Radim Bačuvčík" w:date="2020-02-06T14:25:00Z">
                <w:pPr>
                  <w:tabs>
                    <w:tab w:val="left" w:pos="567"/>
                  </w:tabs>
                  <w:jc w:val="both"/>
                </w:pPr>
              </w:pPrChange>
            </w:pPr>
          </w:p>
        </w:tc>
        <w:tc>
          <w:tcPr>
            <w:tcW w:w="1701" w:type="dxa"/>
            <w:tcBorders>
              <w:top w:val="single" w:sz="4" w:space="0" w:color="auto"/>
              <w:left w:val="single" w:sz="4" w:space="0" w:color="auto"/>
              <w:bottom w:val="single" w:sz="4" w:space="0" w:color="auto"/>
              <w:right w:val="single" w:sz="4" w:space="0" w:color="auto"/>
            </w:tcBorders>
          </w:tcPr>
          <w:p w14:paraId="08BC8F93" w14:textId="77777777" w:rsidR="00F52EEF" w:rsidRPr="00F52EEF" w:rsidRDefault="00F52EEF">
            <w:pPr>
              <w:tabs>
                <w:tab w:val="left" w:pos="567"/>
              </w:tabs>
              <w:rPr>
                <w:rFonts w:asciiTheme="minorHAnsi" w:hAnsiTheme="minorHAnsi" w:cstheme="minorHAnsi"/>
              </w:rPr>
              <w:pPrChange w:id="6671" w:author="Radim Bačuvčík" w:date="2020-02-06T14:25:00Z">
                <w:pPr>
                  <w:tabs>
                    <w:tab w:val="left" w:pos="567"/>
                  </w:tabs>
                  <w:jc w:val="both"/>
                </w:pPr>
              </w:pPrChange>
            </w:pPr>
            <w:r w:rsidRPr="00F52EEF">
              <w:rPr>
                <w:rFonts w:asciiTheme="minorHAnsi" w:hAnsiTheme="minorHAnsi" w:cstheme="minorHAnsi"/>
              </w:rPr>
              <w:t>OSVČ – content marketing</w:t>
            </w:r>
          </w:p>
        </w:tc>
      </w:tr>
      <w:tr w:rsidR="00F52EEF" w:rsidRPr="00F52EEF" w14:paraId="5E12A6BB"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0216CC1" w14:textId="77777777" w:rsidR="00F52EEF" w:rsidRPr="00F52EEF" w:rsidRDefault="00F52EEF">
            <w:pPr>
              <w:tabs>
                <w:tab w:val="left" w:pos="567"/>
              </w:tabs>
              <w:rPr>
                <w:rFonts w:asciiTheme="minorHAnsi" w:hAnsiTheme="minorHAnsi" w:cstheme="minorHAnsi"/>
              </w:rPr>
              <w:pPrChange w:id="6672" w:author="Radim Bačuvčík" w:date="2020-02-06T14:25:00Z">
                <w:pPr>
                  <w:tabs>
                    <w:tab w:val="left" w:pos="567"/>
                  </w:tabs>
                  <w:jc w:val="both"/>
                </w:pPr>
              </w:pPrChange>
            </w:pPr>
            <w:r w:rsidRPr="00F52EEF">
              <w:rPr>
                <w:rFonts w:asciiTheme="minorHAnsi" w:hAnsiTheme="minorHAnsi" w:cstheme="minorHAnsi"/>
              </w:rPr>
              <w:t>Reklama 1, 2</w:t>
            </w:r>
          </w:p>
        </w:tc>
        <w:tc>
          <w:tcPr>
            <w:tcW w:w="3121" w:type="dxa"/>
            <w:tcBorders>
              <w:top w:val="single" w:sz="4" w:space="0" w:color="auto"/>
              <w:left w:val="single" w:sz="4" w:space="0" w:color="auto"/>
              <w:bottom w:val="single" w:sz="4" w:space="0" w:color="auto"/>
              <w:right w:val="single" w:sz="4" w:space="0" w:color="auto"/>
            </w:tcBorders>
            <w:hideMark/>
          </w:tcPr>
          <w:p w14:paraId="7D561847" w14:textId="77777777" w:rsidR="00F52EEF" w:rsidRPr="00F52EEF" w:rsidRDefault="00F52EEF" w:rsidP="00982B1E">
            <w:pPr>
              <w:tabs>
                <w:tab w:val="left" w:pos="567"/>
              </w:tabs>
              <w:rPr>
                <w:rFonts w:asciiTheme="minorHAnsi" w:hAnsiTheme="minorHAnsi" w:cstheme="minorHAnsi"/>
              </w:rPr>
            </w:pPr>
            <w:r w:rsidRPr="00F52EEF">
              <w:rPr>
                <w:rFonts w:asciiTheme="minorHAnsi" w:hAnsiTheme="minorHAnsi" w:cstheme="minorHAnsi"/>
                <w:b/>
              </w:rPr>
              <w:t>prof. PhDr. Pavel Horňák, Ph.D. (50%)</w:t>
            </w:r>
            <w:r w:rsidRPr="00F52EEF">
              <w:rPr>
                <w:rFonts w:asciiTheme="minorHAnsi" w:hAnsiTheme="minorHAnsi" w:cstheme="minorHAnsi"/>
              </w:rPr>
              <w:t>, Mgr. Eliška Káčerková, Ph.D.</w:t>
            </w:r>
          </w:p>
        </w:tc>
        <w:tc>
          <w:tcPr>
            <w:tcW w:w="850" w:type="dxa"/>
            <w:tcBorders>
              <w:top w:val="single" w:sz="4" w:space="0" w:color="auto"/>
              <w:left w:val="single" w:sz="4" w:space="0" w:color="auto"/>
              <w:bottom w:val="single" w:sz="4" w:space="0" w:color="auto"/>
              <w:right w:val="single" w:sz="4" w:space="0" w:color="auto"/>
            </w:tcBorders>
          </w:tcPr>
          <w:p w14:paraId="6AEE58C5" w14:textId="77777777" w:rsidR="00F52EEF" w:rsidRPr="00F52EEF" w:rsidRDefault="00F52EEF">
            <w:pPr>
              <w:tabs>
                <w:tab w:val="left" w:pos="567"/>
              </w:tabs>
              <w:rPr>
                <w:rFonts w:asciiTheme="minorHAnsi" w:hAnsiTheme="minorHAnsi" w:cstheme="minorHAnsi"/>
                <w:b/>
              </w:rPr>
              <w:pPrChange w:id="6673"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54D07CDE" w14:textId="77777777" w:rsidR="00F52EEF" w:rsidRPr="00F52EEF" w:rsidRDefault="00F52EEF">
            <w:pPr>
              <w:tabs>
                <w:tab w:val="left" w:pos="567"/>
              </w:tabs>
              <w:rPr>
                <w:rFonts w:asciiTheme="minorHAnsi" w:hAnsiTheme="minorHAnsi" w:cstheme="minorHAnsi"/>
              </w:rPr>
              <w:pPrChange w:id="6674" w:author="Radim Bačuvčík" w:date="2020-02-06T14:25:00Z">
                <w:pPr>
                  <w:tabs>
                    <w:tab w:val="left" w:pos="567"/>
                  </w:tabs>
                  <w:jc w:val="both"/>
                </w:pPr>
              </w:pPrChange>
            </w:pPr>
            <w:r w:rsidRPr="00F52EEF">
              <w:rPr>
                <w:rFonts w:asciiTheme="minorHAnsi" w:hAnsiTheme="minorHAnsi" w:cstheme="minorHAnsi"/>
              </w:rPr>
              <w:t>50%, 100%</w:t>
            </w:r>
          </w:p>
        </w:tc>
        <w:tc>
          <w:tcPr>
            <w:tcW w:w="1701" w:type="dxa"/>
            <w:tcBorders>
              <w:top w:val="single" w:sz="4" w:space="0" w:color="auto"/>
              <w:left w:val="single" w:sz="4" w:space="0" w:color="auto"/>
              <w:bottom w:val="single" w:sz="4" w:space="0" w:color="auto"/>
              <w:right w:val="single" w:sz="4" w:space="0" w:color="auto"/>
            </w:tcBorders>
          </w:tcPr>
          <w:p w14:paraId="5D5341DD" w14:textId="77777777" w:rsidR="00F52EEF" w:rsidRPr="00F52EEF" w:rsidRDefault="00F52EEF">
            <w:pPr>
              <w:tabs>
                <w:tab w:val="left" w:pos="567"/>
              </w:tabs>
              <w:rPr>
                <w:rFonts w:asciiTheme="minorHAnsi" w:hAnsiTheme="minorHAnsi" w:cstheme="minorHAnsi"/>
              </w:rPr>
              <w:pPrChange w:id="6675" w:author="Radim Bačuvčík" w:date="2020-02-06T14:25:00Z">
                <w:pPr>
                  <w:tabs>
                    <w:tab w:val="left" w:pos="567"/>
                  </w:tabs>
                  <w:jc w:val="both"/>
                </w:pPr>
              </w:pPrChange>
            </w:pPr>
            <w:r w:rsidRPr="00F52EEF">
              <w:rPr>
                <w:rFonts w:asciiTheme="minorHAnsi" w:hAnsiTheme="minorHAnsi" w:cstheme="minorHAnsi"/>
              </w:rPr>
              <w:t xml:space="preserve">FMK, OSVČ – oblast PR a reklamy  </w:t>
            </w:r>
          </w:p>
        </w:tc>
      </w:tr>
      <w:tr w:rsidR="00F52EEF" w:rsidRPr="00F52EEF" w14:paraId="6A79FCAA"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0C933FE9" w14:textId="77777777" w:rsidR="00F52EEF" w:rsidRPr="00F52EEF" w:rsidRDefault="00F52EEF">
            <w:pPr>
              <w:tabs>
                <w:tab w:val="left" w:pos="567"/>
              </w:tabs>
              <w:rPr>
                <w:rFonts w:asciiTheme="minorHAnsi" w:hAnsiTheme="minorHAnsi" w:cstheme="minorHAnsi"/>
              </w:rPr>
              <w:pPrChange w:id="6676" w:author="Radim Bačuvčík" w:date="2020-02-06T14:25:00Z">
                <w:pPr>
                  <w:tabs>
                    <w:tab w:val="left" w:pos="567"/>
                  </w:tabs>
                  <w:jc w:val="both"/>
                </w:pPr>
              </w:pPrChange>
            </w:pPr>
            <w:r w:rsidRPr="00F52EEF">
              <w:rPr>
                <w:rFonts w:asciiTheme="minorHAnsi" w:hAnsiTheme="minorHAnsi" w:cstheme="minorHAnsi"/>
              </w:rPr>
              <w:t>Osobní prodej</w:t>
            </w:r>
          </w:p>
        </w:tc>
        <w:tc>
          <w:tcPr>
            <w:tcW w:w="3121" w:type="dxa"/>
            <w:tcBorders>
              <w:top w:val="single" w:sz="4" w:space="0" w:color="auto"/>
              <w:left w:val="single" w:sz="4" w:space="0" w:color="auto"/>
              <w:bottom w:val="single" w:sz="4" w:space="0" w:color="auto"/>
              <w:right w:val="single" w:sz="4" w:space="0" w:color="auto"/>
            </w:tcBorders>
            <w:hideMark/>
          </w:tcPr>
          <w:p w14:paraId="0807774F"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850" w:type="dxa"/>
            <w:tcBorders>
              <w:top w:val="single" w:sz="4" w:space="0" w:color="auto"/>
              <w:left w:val="single" w:sz="4" w:space="0" w:color="auto"/>
              <w:bottom w:val="single" w:sz="4" w:space="0" w:color="auto"/>
              <w:right w:val="single" w:sz="4" w:space="0" w:color="auto"/>
            </w:tcBorders>
          </w:tcPr>
          <w:p w14:paraId="2178C4E1" w14:textId="77777777" w:rsidR="00F52EEF" w:rsidRPr="00F52EEF" w:rsidRDefault="00F52EEF">
            <w:pPr>
              <w:tabs>
                <w:tab w:val="left" w:pos="567"/>
              </w:tabs>
              <w:rPr>
                <w:rFonts w:asciiTheme="minorHAnsi" w:hAnsiTheme="minorHAnsi" w:cstheme="minorHAnsi"/>
              </w:rPr>
              <w:pPrChange w:id="6677"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125A18A" w14:textId="77777777" w:rsidR="00F52EEF" w:rsidRPr="00F52EEF" w:rsidRDefault="00F52EEF">
            <w:pPr>
              <w:tabs>
                <w:tab w:val="left" w:pos="567"/>
              </w:tabs>
              <w:rPr>
                <w:rFonts w:asciiTheme="minorHAnsi" w:hAnsiTheme="minorHAnsi" w:cstheme="minorHAnsi"/>
              </w:rPr>
              <w:pPrChange w:id="6678"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0BB2EEA6" w14:textId="77777777" w:rsidR="00F52EEF" w:rsidRPr="00F52EEF" w:rsidRDefault="00F52EEF">
            <w:pPr>
              <w:tabs>
                <w:tab w:val="left" w:pos="567"/>
              </w:tabs>
              <w:rPr>
                <w:rFonts w:asciiTheme="minorHAnsi" w:hAnsiTheme="minorHAnsi" w:cstheme="minorHAnsi"/>
              </w:rPr>
              <w:pPrChange w:id="6679"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0B6921D3"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4DF05F5" w14:textId="77777777" w:rsidR="00F52EEF" w:rsidRPr="00F52EEF" w:rsidRDefault="00F52EEF">
            <w:pPr>
              <w:tabs>
                <w:tab w:val="left" w:pos="567"/>
              </w:tabs>
              <w:rPr>
                <w:rFonts w:asciiTheme="minorHAnsi" w:hAnsiTheme="minorHAnsi" w:cstheme="minorHAnsi"/>
              </w:rPr>
              <w:pPrChange w:id="6680" w:author="Radim Bačuvčík" w:date="2020-02-06T14:25:00Z">
                <w:pPr>
                  <w:tabs>
                    <w:tab w:val="left" w:pos="567"/>
                  </w:tabs>
                  <w:jc w:val="both"/>
                </w:pPr>
              </w:pPrChange>
            </w:pPr>
            <w:r w:rsidRPr="00F52EEF">
              <w:rPr>
                <w:rFonts w:asciiTheme="minorHAnsi" w:hAnsiTheme="minorHAnsi" w:cstheme="minorHAnsi"/>
              </w:rPr>
              <w:t>Seminář k bakalářské práci 1, 2</w:t>
            </w:r>
          </w:p>
        </w:tc>
        <w:tc>
          <w:tcPr>
            <w:tcW w:w="3121" w:type="dxa"/>
            <w:tcBorders>
              <w:top w:val="single" w:sz="4" w:space="0" w:color="auto"/>
              <w:left w:val="single" w:sz="4" w:space="0" w:color="auto"/>
              <w:bottom w:val="single" w:sz="4" w:space="0" w:color="auto"/>
              <w:right w:val="single" w:sz="4" w:space="0" w:color="auto"/>
            </w:tcBorders>
            <w:hideMark/>
          </w:tcPr>
          <w:p w14:paraId="5AF4800A" w14:textId="2D46511F" w:rsidR="00F52EEF" w:rsidRPr="00F52EEF" w:rsidRDefault="0000527E" w:rsidP="00982B1E">
            <w:pPr>
              <w:tabs>
                <w:tab w:val="left" w:pos="567"/>
              </w:tabs>
              <w:rPr>
                <w:rFonts w:asciiTheme="minorHAnsi" w:hAnsiTheme="minorHAnsi" w:cstheme="minorHAnsi"/>
              </w:rPr>
            </w:pPr>
            <w:ins w:id="6681" w:author="Josef Kocourek" w:date="2020-02-10T15:01:00Z">
              <w:r w:rsidRPr="00F52EEF">
                <w:rPr>
                  <w:rFonts w:asciiTheme="minorHAnsi" w:hAnsiTheme="minorHAnsi" w:cstheme="minorHAnsi"/>
                  <w:b/>
                </w:rPr>
                <w:t>doc. PhDr. Blandína Šramová, Ph.D.</w:t>
              </w:r>
              <w:r>
                <w:rPr>
                  <w:rFonts w:asciiTheme="minorHAnsi" w:hAnsiTheme="minorHAnsi" w:cstheme="minorHAnsi"/>
                  <w:b/>
                </w:rPr>
                <w:t xml:space="preserve"> (60 %), </w:t>
              </w:r>
            </w:ins>
            <w:r w:rsidR="00F52EEF" w:rsidRPr="00F52EEF">
              <w:rPr>
                <w:rFonts w:asciiTheme="minorHAnsi" w:hAnsiTheme="minorHAnsi" w:cstheme="minorHAnsi"/>
                <w:b/>
              </w:rPr>
              <w:t>Mgr. Eliška Káčerková, Ph.D. (</w:t>
            </w:r>
            <w:proofErr w:type="gramStart"/>
            <w:r w:rsidR="00F52EEF" w:rsidRPr="00F52EEF">
              <w:rPr>
                <w:rFonts w:asciiTheme="minorHAnsi" w:hAnsiTheme="minorHAnsi" w:cstheme="minorHAnsi"/>
                <w:b/>
              </w:rPr>
              <w:t>20%</w:t>
            </w:r>
            <w:proofErr w:type="gramEnd"/>
            <w:r w:rsidR="00F52EEF" w:rsidRPr="00F52EEF">
              <w:rPr>
                <w:rFonts w:asciiTheme="minorHAnsi" w:hAnsiTheme="minorHAnsi" w:cstheme="minorHAnsi"/>
                <w:b/>
              </w:rPr>
              <w:t>)</w:t>
            </w:r>
            <w:r w:rsidR="00F52EEF" w:rsidRPr="00F52EEF">
              <w:rPr>
                <w:rFonts w:asciiTheme="minorHAnsi" w:hAnsiTheme="minorHAnsi" w:cstheme="minorHAnsi"/>
              </w:rPr>
              <w:t>, vedoucí prací</w:t>
            </w:r>
          </w:p>
        </w:tc>
        <w:tc>
          <w:tcPr>
            <w:tcW w:w="850" w:type="dxa"/>
            <w:tcBorders>
              <w:top w:val="single" w:sz="4" w:space="0" w:color="auto"/>
              <w:left w:val="single" w:sz="4" w:space="0" w:color="auto"/>
              <w:bottom w:val="single" w:sz="4" w:space="0" w:color="auto"/>
              <w:right w:val="single" w:sz="4" w:space="0" w:color="auto"/>
            </w:tcBorders>
          </w:tcPr>
          <w:p w14:paraId="70E0D905" w14:textId="77777777" w:rsidR="00F52EEF" w:rsidRPr="00F52EEF" w:rsidRDefault="00F52EEF">
            <w:pPr>
              <w:tabs>
                <w:tab w:val="left" w:pos="567"/>
              </w:tabs>
              <w:rPr>
                <w:rFonts w:asciiTheme="minorHAnsi" w:hAnsiTheme="minorHAnsi" w:cstheme="minorHAnsi"/>
              </w:rPr>
              <w:pPrChange w:id="6682"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7CF28967" w14:textId="77777777" w:rsidR="00F52EEF" w:rsidRPr="00F52EEF" w:rsidRDefault="00F52EEF">
            <w:pPr>
              <w:tabs>
                <w:tab w:val="left" w:pos="567"/>
              </w:tabs>
              <w:rPr>
                <w:rFonts w:asciiTheme="minorHAnsi" w:hAnsiTheme="minorHAnsi" w:cstheme="minorHAnsi"/>
              </w:rPr>
              <w:pPrChange w:id="6683"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F8E2688" w14:textId="77777777" w:rsidR="00F52EEF" w:rsidRPr="00F52EEF" w:rsidRDefault="00F52EEF">
            <w:pPr>
              <w:tabs>
                <w:tab w:val="left" w:pos="567"/>
              </w:tabs>
              <w:rPr>
                <w:rFonts w:asciiTheme="minorHAnsi" w:hAnsiTheme="minorHAnsi" w:cstheme="minorHAnsi"/>
              </w:rPr>
              <w:pPrChange w:id="6684" w:author="Radim Bačuvčík" w:date="2020-02-06T14:25:00Z">
                <w:pPr>
                  <w:tabs>
                    <w:tab w:val="left" w:pos="567"/>
                  </w:tabs>
                  <w:jc w:val="both"/>
                </w:pPr>
              </w:pPrChange>
            </w:pPr>
            <w:r w:rsidRPr="00F52EEF">
              <w:rPr>
                <w:rFonts w:asciiTheme="minorHAnsi" w:hAnsiTheme="minorHAnsi" w:cstheme="minorHAnsi"/>
              </w:rPr>
              <w:t xml:space="preserve">FMK, OSVČ – oblast PR a reklamy  </w:t>
            </w:r>
          </w:p>
        </w:tc>
      </w:tr>
      <w:tr w:rsidR="00F52EEF" w:rsidRPr="00F52EEF" w14:paraId="1D4F94F8"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B435D37" w14:textId="05DA3834" w:rsidR="00F52EEF" w:rsidRPr="00F52EEF" w:rsidRDefault="00F52EEF" w:rsidP="00982B1E">
            <w:pPr>
              <w:tabs>
                <w:tab w:val="left" w:pos="567"/>
              </w:tabs>
              <w:autoSpaceDE w:val="0"/>
              <w:autoSpaceDN w:val="0"/>
              <w:adjustRightInd w:val="0"/>
              <w:rPr>
                <w:rFonts w:asciiTheme="minorHAnsi" w:hAnsiTheme="minorHAnsi" w:cstheme="minorHAnsi"/>
                <w:color w:val="000000" w:themeColor="text1"/>
              </w:rPr>
            </w:pPr>
            <w:del w:id="6685" w:author="Radim Bačuvčík" w:date="2020-02-06T14:27:00Z">
              <w:r w:rsidRPr="00F52EEF" w:rsidDel="00982B1E">
                <w:rPr>
                  <w:rFonts w:asciiTheme="minorHAnsi" w:eastAsia="Calibri" w:hAnsiTheme="minorHAnsi" w:cstheme="minorHAnsi"/>
                  <w:color w:val="000000" w:themeColor="text1"/>
                </w:rPr>
                <w:delText>Shopper Marketing a In-store marketingová komunikace</w:delText>
              </w:r>
            </w:del>
            <w:ins w:id="6686" w:author="Radim Bačuvčík" w:date="2020-02-06T14:27:00Z">
              <w:r w:rsidR="00982B1E">
                <w:rPr>
                  <w:rFonts w:asciiTheme="minorHAnsi" w:eastAsia="Calibri" w:hAnsiTheme="minorHAnsi" w:cstheme="minorHAnsi"/>
                  <w:color w:val="000000" w:themeColor="text1"/>
                </w:rPr>
                <w:t>Podpora prodeje</w:t>
              </w:r>
            </w:ins>
          </w:p>
        </w:tc>
        <w:tc>
          <w:tcPr>
            <w:tcW w:w="3121" w:type="dxa"/>
            <w:tcBorders>
              <w:top w:val="single" w:sz="4" w:space="0" w:color="auto"/>
              <w:left w:val="single" w:sz="4" w:space="0" w:color="auto"/>
              <w:bottom w:val="single" w:sz="4" w:space="0" w:color="auto"/>
              <w:right w:val="single" w:sz="4" w:space="0" w:color="auto"/>
            </w:tcBorders>
            <w:hideMark/>
          </w:tcPr>
          <w:p w14:paraId="425BDE59" w14:textId="77777777" w:rsidR="00F52EEF" w:rsidRPr="00F52EEF" w:rsidRDefault="00F52EEF" w:rsidP="002431C7">
            <w:pPr>
              <w:tabs>
                <w:tab w:val="left" w:pos="567"/>
              </w:tabs>
              <w:rPr>
                <w:rFonts w:asciiTheme="minorHAnsi" w:hAnsiTheme="minorHAnsi" w:cstheme="minorHAnsi"/>
                <w:b/>
              </w:rPr>
            </w:pPr>
            <w:r w:rsidRPr="00F52EEF">
              <w:rPr>
                <w:rFonts w:asciiTheme="minorHAnsi" w:hAnsiTheme="minorHAnsi" w:cstheme="minorHAnsi"/>
                <w:b/>
              </w:rPr>
              <w:t>MSc. Daniel Jesenský, PhD., MBA.</w:t>
            </w:r>
          </w:p>
        </w:tc>
        <w:tc>
          <w:tcPr>
            <w:tcW w:w="850" w:type="dxa"/>
            <w:tcBorders>
              <w:top w:val="single" w:sz="4" w:space="0" w:color="auto"/>
              <w:left w:val="single" w:sz="4" w:space="0" w:color="auto"/>
              <w:bottom w:val="single" w:sz="4" w:space="0" w:color="auto"/>
              <w:right w:val="single" w:sz="4" w:space="0" w:color="auto"/>
            </w:tcBorders>
          </w:tcPr>
          <w:p w14:paraId="596DCE3A" w14:textId="77777777" w:rsidR="00F52EEF" w:rsidRPr="00F52EEF" w:rsidRDefault="00F52EEF">
            <w:pPr>
              <w:tabs>
                <w:tab w:val="left" w:pos="567"/>
              </w:tabs>
              <w:rPr>
                <w:rFonts w:asciiTheme="minorHAnsi" w:hAnsiTheme="minorHAnsi" w:cstheme="minorHAnsi"/>
              </w:rPr>
              <w:pPrChange w:id="6687" w:author="Radim Bačuvčík" w:date="2020-02-06T14:25:00Z">
                <w:pPr>
                  <w:tabs>
                    <w:tab w:val="left" w:pos="567"/>
                  </w:tabs>
                  <w:jc w:val="both"/>
                </w:pPr>
              </w:pPrChange>
            </w:pPr>
            <w:r w:rsidRPr="00F52EEF">
              <w:rPr>
                <w:rFonts w:asciiTheme="minorHAnsi" w:hAnsiTheme="minorHAnsi" w:cstheme="minorHAnsi"/>
              </w:rPr>
              <w:t>ext.</w:t>
            </w:r>
          </w:p>
        </w:tc>
        <w:tc>
          <w:tcPr>
            <w:tcW w:w="992" w:type="dxa"/>
            <w:tcBorders>
              <w:top w:val="single" w:sz="4" w:space="0" w:color="auto"/>
              <w:left w:val="single" w:sz="4" w:space="0" w:color="auto"/>
              <w:bottom w:val="single" w:sz="4" w:space="0" w:color="auto"/>
              <w:right w:val="single" w:sz="4" w:space="0" w:color="auto"/>
            </w:tcBorders>
          </w:tcPr>
          <w:p w14:paraId="648D755D" w14:textId="77777777" w:rsidR="00F52EEF" w:rsidRPr="00F52EEF" w:rsidRDefault="00F52EEF">
            <w:pPr>
              <w:tabs>
                <w:tab w:val="left" w:pos="567"/>
              </w:tabs>
              <w:rPr>
                <w:rFonts w:asciiTheme="minorHAnsi" w:hAnsiTheme="minorHAnsi" w:cstheme="minorHAnsi"/>
              </w:rPr>
              <w:pPrChange w:id="6688" w:author="Radim Bačuvčík" w:date="2020-02-06T14:25:00Z">
                <w:pPr>
                  <w:tabs>
                    <w:tab w:val="left" w:pos="567"/>
                  </w:tabs>
                  <w:jc w:val="both"/>
                </w:pPr>
              </w:pPrChange>
            </w:pPr>
          </w:p>
        </w:tc>
        <w:tc>
          <w:tcPr>
            <w:tcW w:w="1701" w:type="dxa"/>
            <w:tcBorders>
              <w:top w:val="single" w:sz="4" w:space="0" w:color="auto"/>
              <w:left w:val="single" w:sz="4" w:space="0" w:color="auto"/>
              <w:bottom w:val="single" w:sz="4" w:space="0" w:color="auto"/>
              <w:right w:val="single" w:sz="4" w:space="0" w:color="auto"/>
            </w:tcBorders>
          </w:tcPr>
          <w:p w14:paraId="21DC5903" w14:textId="77777777" w:rsidR="00F52EEF" w:rsidRPr="00F52EEF" w:rsidRDefault="00F52EEF">
            <w:pPr>
              <w:tabs>
                <w:tab w:val="left" w:pos="567"/>
              </w:tabs>
              <w:rPr>
                <w:rFonts w:asciiTheme="minorHAnsi" w:hAnsiTheme="minorHAnsi" w:cstheme="minorHAnsi"/>
              </w:rPr>
              <w:pPrChange w:id="6689" w:author="Radim Bačuvčík" w:date="2020-02-06T14:25:00Z">
                <w:pPr>
                  <w:tabs>
                    <w:tab w:val="left" w:pos="567"/>
                  </w:tabs>
                  <w:jc w:val="both"/>
                </w:pPr>
              </w:pPrChange>
            </w:pPr>
            <w:r w:rsidRPr="00F52EEF">
              <w:rPr>
                <w:rFonts w:asciiTheme="minorHAnsi" w:hAnsiTheme="minorHAnsi" w:cstheme="minorHAnsi"/>
              </w:rPr>
              <w:t>OSVČ – majitel firmy DAGO, prezident POPAI</w:t>
            </w:r>
          </w:p>
        </w:tc>
      </w:tr>
      <w:tr w:rsidR="00F52EEF" w:rsidRPr="00F52EEF" w14:paraId="57CB5DC4"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112AF82" w14:textId="77777777" w:rsidR="00F52EEF" w:rsidRPr="00F52EEF" w:rsidRDefault="00F52EEF">
            <w:pPr>
              <w:tabs>
                <w:tab w:val="left" w:pos="567"/>
              </w:tabs>
              <w:rPr>
                <w:rFonts w:asciiTheme="minorHAnsi" w:hAnsiTheme="minorHAnsi" w:cstheme="minorHAnsi"/>
              </w:rPr>
              <w:pPrChange w:id="6690" w:author="Radim Bačuvčík" w:date="2020-02-06T14:25:00Z">
                <w:pPr>
                  <w:tabs>
                    <w:tab w:val="left" w:pos="567"/>
                  </w:tabs>
                  <w:jc w:val="both"/>
                </w:pPr>
              </w:pPrChange>
            </w:pPr>
            <w:r w:rsidRPr="00F52EEF">
              <w:rPr>
                <w:rFonts w:asciiTheme="minorHAnsi" w:hAnsiTheme="minorHAnsi" w:cstheme="minorHAnsi"/>
              </w:rPr>
              <w:t>Mediální plánování</w:t>
            </w:r>
          </w:p>
        </w:tc>
        <w:tc>
          <w:tcPr>
            <w:tcW w:w="3121" w:type="dxa"/>
            <w:tcBorders>
              <w:top w:val="single" w:sz="4" w:space="0" w:color="auto"/>
              <w:left w:val="single" w:sz="4" w:space="0" w:color="auto"/>
              <w:bottom w:val="single" w:sz="4" w:space="0" w:color="auto"/>
              <w:right w:val="single" w:sz="4" w:space="0" w:color="auto"/>
            </w:tcBorders>
            <w:hideMark/>
          </w:tcPr>
          <w:p w14:paraId="14E3D7A9"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Ing. Růžena Vorlová, Ph.D.</w:t>
            </w:r>
          </w:p>
        </w:tc>
        <w:tc>
          <w:tcPr>
            <w:tcW w:w="850" w:type="dxa"/>
            <w:tcBorders>
              <w:top w:val="single" w:sz="4" w:space="0" w:color="auto"/>
              <w:left w:val="single" w:sz="4" w:space="0" w:color="auto"/>
              <w:bottom w:val="single" w:sz="4" w:space="0" w:color="auto"/>
              <w:right w:val="single" w:sz="4" w:space="0" w:color="auto"/>
            </w:tcBorders>
          </w:tcPr>
          <w:p w14:paraId="03D5222D" w14:textId="77777777" w:rsidR="00F52EEF" w:rsidRPr="00F52EEF" w:rsidRDefault="00F52EEF">
            <w:pPr>
              <w:tabs>
                <w:tab w:val="left" w:pos="567"/>
              </w:tabs>
              <w:rPr>
                <w:rFonts w:asciiTheme="minorHAnsi" w:hAnsiTheme="minorHAnsi" w:cstheme="minorHAnsi"/>
              </w:rPr>
              <w:pPrChange w:id="6691" w:author="Radim Bačuvčík" w:date="2020-02-06T14:25:00Z">
                <w:pPr>
                  <w:tabs>
                    <w:tab w:val="left" w:pos="567"/>
                  </w:tabs>
                  <w:jc w:val="both"/>
                </w:pPr>
              </w:pPrChange>
            </w:pPr>
            <w:r w:rsidRPr="00F52EEF">
              <w:rPr>
                <w:rFonts w:asciiTheme="minorHAnsi" w:hAnsiTheme="minorHAnsi" w:cstheme="minorHAnsi"/>
              </w:rPr>
              <w:t>ext.</w:t>
            </w:r>
          </w:p>
        </w:tc>
        <w:tc>
          <w:tcPr>
            <w:tcW w:w="992" w:type="dxa"/>
            <w:tcBorders>
              <w:top w:val="single" w:sz="4" w:space="0" w:color="auto"/>
              <w:left w:val="single" w:sz="4" w:space="0" w:color="auto"/>
              <w:bottom w:val="single" w:sz="4" w:space="0" w:color="auto"/>
              <w:right w:val="single" w:sz="4" w:space="0" w:color="auto"/>
            </w:tcBorders>
          </w:tcPr>
          <w:p w14:paraId="228CB92B" w14:textId="77777777" w:rsidR="00F52EEF" w:rsidRPr="00F52EEF" w:rsidRDefault="00F52EEF">
            <w:pPr>
              <w:tabs>
                <w:tab w:val="left" w:pos="567"/>
              </w:tabs>
              <w:rPr>
                <w:rFonts w:asciiTheme="minorHAnsi" w:hAnsiTheme="minorHAnsi" w:cstheme="minorHAnsi"/>
              </w:rPr>
              <w:pPrChange w:id="6692" w:author="Radim Bačuvčík" w:date="2020-02-06T14:25:00Z">
                <w:pPr>
                  <w:tabs>
                    <w:tab w:val="left" w:pos="567"/>
                  </w:tabs>
                  <w:jc w:val="both"/>
                </w:pPr>
              </w:pPrChange>
            </w:pPr>
          </w:p>
        </w:tc>
        <w:tc>
          <w:tcPr>
            <w:tcW w:w="1701" w:type="dxa"/>
            <w:tcBorders>
              <w:top w:val="single" w:sz="4" w:space="0" w:color="auto"/>
              <w:left w:val="single" w:sz="4" w:space="0" w:color="auto"/>
              <w:bottom w:val="single" w:sz="4" w:space="0" w:color="auto"/>
              <w:right w:val="single" w:sz="4" w:space="0" w:color="auto"/>
            </w:tcBorders>
          </w:tcPr>
          <w:p w14:paraId="0BA86F88" w14:textId="77777777" w:rsidR="00F52EEF" w:rsidRPr="00F52EEF" w:rsidRDefault="00F52EEF">
            <w:pPr>
              <w:tabs>
                <w:tab w:val="left" w:pos="567"/>
              </w:tabs>
              <w:rPr>
                <w:rFonts w:asciiTheme="minorHAnsi" w:hAnsiTheme="minorHAnsi" w:cstheme="minorHAnsi"/>
              </w:rPr>
              <w:pPrChange w:id="6693" w:author="Radim Bačuvčík" w:date="2020-02-06T14:25:00Z">
                <w:pPr>
                  <w:tabs>
                    <w:tab w:val="left" w:pos="567"/>
                  </w:tabs>
                  <w:jc w:val="both"/>
                </w:pPr>
              </w:pPrChange>
            </w:pPr>
            <w:r w:rsidRPr="00F52EEF">
              <w:rPr>
                <w:rFonts w:asciiTheme="minorHAnsi" w:hAnsiTheme="minorHAnsi" w:cstheme="minorHAnsi"/>
              </w:rPr>
              <w:t>OSVČ v oblasti médií</w:t>
            </w:r>
          </w:p>
        </w:tc>
      </w:tr>
      <w:tr w:rsidR="00F52EEF" w:rsidRPr="00F52EEF" w14:paraId="2B907877" w14:textId="77777777" w:rsidTr="00F52EEF">
        <w:tc>
          <w:tcPr>
            <w:tcW w:w="3117" w:type="dxa"/>
            <w:tcBorders>
              <w:top w:val="single" w:sz="4" w:space="0" w:color="auto"/>
              <w:left w:val="single" w:sz="4" w:space="0" w:color="auto"/>
              <w:bottom w:val="single" w:sz="4" w:space="0" w:color="auto"/>
              <w:right w:val="single" w:sz="4" w:space="0" w:color="auto"/>
            </w:tcBorders>
          </w:tcPr>
          <w:p w14:paraId="2FD90C3C" w14:textId="77777777" w:rsidR="00F52EEF" w:rsidRPr="00F52EEF" w:rsidRDefault="00F52EEF">
            <w:pPr>
              <w:tabs>
                <w:tab w:val="left" w:pos="567"/>
              </w:tabs>
              <w:rPr>
                <w:rFonts w:asciiTheme="minorHAnsi" w:hAnsiTheme="minorHAnsi" w:cstheme="minorHAnsi"/>
              </w:rPr>
              <w:pPrChange w:id="6694" w:author="Radim Bačuvčík" w:date="2020-02-06T14:25:00Z">
                <w:pPr>
                  <w:tabs>
                    <w:tab w:val="left" w:pos="567"/>
                  </w:tabs>
                  <w:jc w:val="both"/>
                </w:pPr>
              </w:pPrChange>
            </w:pPr>
            <w:r w:rsidRPr="00F52EEF">
              <w:rPr>
                <w:rFonts w:asciiTheme="minorHAnsi" w:hAnsiTheme="minorHAnsi" w:cstheme="minorHAnsi"/>
              </w:rPr>
              <w:t>Agenturní praxe</w:t>
            </w:r>
          </w:p>
        </w:tc>
        <w:tc>
          <w:tcPr>
            <w:tcW w:w="3121" w:type="dxa"/>
            <w:tcBorders>
              <w:top w:val="single" w:sz="4" w:space="0" w:color="auto"/>
              <w:left w:val="single" w:sz="4" w:space="0" w:color="auto"/>
              <w:bottom w:val="single" w:sz="4" w:space="0" w:color="auto"/>
              <w:right w:val="single" w:sz="4" w:space="0" w:color="auto"/>
            </w:tcBorders>
          </w:tcPr>
          <w:p w14:paraId="34B72015"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850" w:type="dxa"/>
            <w:tcBorders>
              <w:top w:val="single" w:sz="4" w:space="0" w:color="auto"/>
              <w:left w:val="single" w:sz="4" w:space="0" w:color="auto"/>
              <w:bottom w:val="single" w:sz="4" w:space="0" w:color="auto"/>
              <w:right w:val="single" w:sz="4" w:space="0" w:color="auto"/>
            </w:tcBorders>
          </w:tcPr>
          <w:p w14:paraId="705687A3" w14:textId="77777777" w:rsidR="00F52EEF" w:rsidRPr="00F52EEF" w:rsidRDefault="00F52EEF">
            <w:pPr>
              <w:tabs>
                <w:tab w:val="left" w:pos="567"/>
              </w:tabs>
              <w:rPr>
                <w:rFonts w:asciiTheme="minorHAnsi" w:hAnsiTheme="minorHAnsi" w:cstheme="minorHAnsi"/>
              </w:rPr>
              <w:pPrChange w:id="6695"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429E7964" w14:textId="77777777" w:rsidR="00F52EEF" w:rsidRPr="00F52EEF" w:rsidRDefault="00F52EEF">
            <w:pPr>
              <w:tabs>
                <w:tab w:val="left" w:pos="567"/>
              </w:tabs>
              <w:rPr>
                <w:rFonts w:asciiTheme="minorHAnsi" w:hAnsiTheme="minorHAnsi" w:cstheme="minorHAnsi"/>
              </w:rPr>
              <w:pPrChange w:id="6696"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54A3D0DC" w14:textId="77777777" w:rsidR="00F52EEF" w:rsidRPr="00F52EEF" w:rsidRDefault="00F52EEF">
            <w:pPr>
              <w:tabs>
                <w:tab w:val="left" w:pos="567"/>
              </w:tabs>
              <w:rPr>
                <w:rFonts w:asciiTheme="minorHAnsi" w:hAnsiTheme="minorHAnsi" w:cstheme="minorHAnsi"/>
              </w:rPr>
              <w:pPrChange w:id="6697" w:author="Radim Bačuvčík" w:date="2020-02-06T14:25:00Z">
                <w:pPr>
                  <w:tabs>
                    <w:tab w:val="left" w:pos="567"/>
                  </w:tabs>
                  <w:jc w:val="both"/>
                </w:pPr>
              </w:pPrChange>
            </w:pPr>
            <w:r w:rsidRPr="00F52EEF">
              <w:rPr>
                <w:rFonts w:asciiTheme="minorHAnsi" w:hAnsiTheme="minorHAnsi" w:cstheme="minorHAnsi"/>
              </w:rPr>
              <w:t>FMK, OSVČ -  oblast mkt. konzultantství</w:t>
            </w:r>
          </w:p>
        </w:tc>
      </w:tr>
      <w:tr w:rsidR="00F52EEF" w:rsidRPr="00F52EEF" w14:paraId="18397318"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06A4053" w14:textId="77777777" w:rsidR="00F52EEF" w:rsidRPr="00F52EEF" w:rsidRDefault="00F52EEF">
            <w:pPr>
              <w:tabs>
                <w:tab w:val="left" w:pos="567"/>
              </w:tabs>
              <w:rPr>
                <w:rFonts w:asciiTheme="minorHAnsi" w:hAnsiTheme="minorHAnsi" w:cstheme="minorHAnsi"/>
              </w:rPr>
              <w:pPrChange w:id="6698" w:author="Radim Bačuvčík" w:date="2020-02-06T14:25:00Z">
                <w:pPr>
                  <w:tabs>
                    <w:tab w:val="left" w:pos="567"/>
                  </w:tabs>
                  <w:jc w:val="both"/>
                </w:pPr>
              </w:pPrChange>
            </w:pPr>
            <w:r w:rsidRPr="00F52EEF">
              <w:rPr>
                <w:rFonts w:asciiTheme="minorHAnsi" w:hAnsiTheme="minorHAnsi" w:cstheme="minorHAnsi"/>
              </w:rPr>
              <w:t>Mluvená řeč 1, 2</w:t>
            </w:r>
          </w:p>
        </w:tc>
        <w:tc>
          <w:tcPr>
            <w:tcW w:w="3121" w:type="dxa"/>
            <w:tcBorders>
              <w:top w:val="single" w:sz="4" w:space="0" w:color="auto"/>
              <w:left w:val="single" w:sz="4" w:space="0" w:color="auto"/>
              <w:bottom w:val="single" w:sz="4" w:space="0" w:color="auto"/>
              <w:right w:val="single" w:sz="4" w:space="0" w:color="auto"/>
            </w:tcBorders>
            <w:hideMark/>
          </w:tcPr>
          <w:p w14:paraId="67329AD9"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850" w:type="dxa"/>
            <w:tcBorders>
              <w:top w:val="single" w:sz="4" w:space="0" w:color="auto"/>
              <w:left w:val="single" w:sz="4" w:space="0" w:color="auto"/>
              <w:bottom w:val="single" w:sz="4" w:space="0" w:color="auto"/>
              <w:right w:val="single" w:sz="4" w:space="0" w:color="auto"/>
            </w:tcBorders>
          </w:tcPr>
          <w:p w14:paraId="1B6B69D9" w14:textId="77777777" w:rsidR="00F52EEF" w:rsidRPr="00F52EEF" w:rsidRDefault="00F52EEF">
            <w:pPr>
              <w:tabs>
                <w:tab w:val="left" w:pos="567"/>
              </w:tabs>
              <w:rPr>
                <w:rFonts w:asciiTheme="minorHAnsi" w:hAnsiTheme="minorHAnsi" w:cstheme="minorHAnsi"/>
              </w:rPr>
              <w:pPrChange w:id="6699"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02C87CB5" w14:textId="77777777" w:rsidR="00F52EEF" w:rsidRPr="00F52EEF" w:rsidRDefault="00F52EEF">
            <w:pPr>
              <w:tabs>
                <w:tab w:val="left" w:pos="567"/>
              </w:tabs>
              <w:rPr>
                <w:rFonts w:asciiTheme="minorHAnsi" w:hAnsiTheme="minorHAnsi" w:cstheme="minorHAnsi"/>
              </w:rPr>
              <w:pPrChange w:id="6700"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6064DB2F" w14:textId="77777777" w:rsidR="00F52EEF" w:rsidRPr="00F52EEF" w:rsidRDefault="00F52EEF">
            <w:pPr>
              <w:tabs>
                <w:tab w:val="left" w:pos="567"/>
              </w:tabs>
              <w:rPr>
                <w:rFonts w:asciiTheme="minorHAnsi" w:hAnsiTheme="minorHAnsi" w:cstheme="minorHAnsi"/>
              </w:rPr>
              <w:pPrChange w:id="6701"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7439C4E0"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F01221A" w14:textId="77777777" w:rsidR="00F52EEF" w:rsidRPr="00F52EEF" w:rsidRDefault="00F52EEF">
            <w:pPr>
              <w:tabs>
                <w:tab w:val="left" w:pos="567"/>
              </w:tabs>
              <w:rPr>
                <w:rFonts w:asciiTheme="minorHAnsi" w:hAnsiTheme="minorHAnsi" w:cstheme="minorHAnsi"/>
              </w:rPr>
              <w:pPrChange w:id="6702" w:author="Radim Bačuvčík" w:date="2020-02-06T14:25:00Z">
                <w:pPr>
                  <w:tabs>
                    <w:tab w:val="left" w:pos="567"/>
                  </w:tabs>
                  <w:jc w:val="both"/>
                </w:pPr>
              </w:pPrChange>
            </w:pPr>
            <w:r w:rsidRPr="00F52EEF">
              <w:rPr>
                <w:rFonts w:asciiTheme="minorHAnsi" w:hAnsiTheme="minorHAnsi" w:cstheme="minorHAnsi"/>
              </w:rPr>
              <w:t>Brand building</w:t>
            </w:r>
          </w:p>
        </w:tc>
        <w:tc>
          <w:tcPr>
            <w:tcW w:w="3121" w:type="dxa"/>
            <w:tcBorders>
              <w:top w:val="single" w:sz="4" w:space="0" w:color="auto"/>
              <w:left w:val="single" w:sz="4" w:space="0" w:color="auto"/>
              <w:bottom w:val="single" w:sz="4" w:space="0" w:color="auto"/>
              <w:right w:val="single" w:sz="4" w:space="0" w:color="auto"/>
            </w:tcBorders>
            <w:hideMark/>
          </w:tcPr>
          <w:p w14:paraId="19863D1A" w14:textId="77777777" w:rsidR="00F52EEF" w:rsidRPr="00F52EEF" w:rsidRDefault="00F52EEF">
            <w:pPr>
              <w:tabs>
                <w:tab w:val="left" w:pos="567"/>
              </w:tabs>
              <w:rPr>
                <w:rFonts w:asciiTheme="minorHAnsi" w:hAnsiTheme="minorHAnsi" w:cstheme="minorHAnsi"/>
                <w:b/>
              </w:rPr>
              <w:pPrChange w:id="6703" w:author="Radim Bačuvčík" w:date="2020-02-06T14:25:00Z">
                <w:pPr>
                  <w:tabs>
                    <w:tab w:val="left" w:pos="567"/>
                  </w:tabs>
                  <w:jc w:val="both"/>
                </w:pPr>
              </w:pPrChange>
            </w:pPr>
            <w:r w:rsidRPr="00F52EEF">
              <w:rPr>
                <w:rFonts w:asciiTheme="minorHAnsi" w:hAnsiTheme="minorHAnsi" w:cstheme="minorHAnsi"/>
                <w:b/>
              </w:rPr>
              <w:t>Mgr. Michal Rožek</w:t>
            </w:r>
          </w:p>
        </w:tc>
        <w:tc>
          <w:tcPr>
            <w:tcW w:w="850" w:type="dxa"/>
            <w:tcBorders>
              <w:top w:val="single" w:sz="4" w:space="0" w:color="auto"/>
              <w:left w:val="single" w:sz="4" w:space="0" w:color="auto"/>
              <w:bottom w:val="single" w:sz="4" w:space="0" w:color="auto"/>
              <w:right w:val="single" w:sz="4" w:space="0" w:color="auto"/>
            </w:tcBorders>
          </w:tcPr>
          <w:p w14:paraId="4DE2D973" w14:textId="77777777" w:rsidR="00F52EEF" w:rsidRPr="00F52EEF" w:rsidRDefault="00F52EEF">
            <w:pPr>
              <w:tabs>
                <w:tab w:val="left" w:pos="567"/>
              </w:tabs>
              <w:rPr>
                <w:rFonts w:asciiTheme="minorHAnsi" w:hAnsiTheme="minorHAnsi" w:cstheme="minorHAnsi"/>
              </w:rPr>
              <w:pPrChange w:id="6704" w:author="Radim Bačuvčík" w:date="2020-02-06T14:25:00Z">
                <w:pPr>
                  <w:tabs>
                    <w:tab w:val="left" w:pos="567"/>
                  </w:tabs>
                  <w:jc w:val="both"/>
                </w:pPr>
              </w:pPrChange>
            </w:pPr>
            <w:r w:rsidRPr="00F52EEF">
              <w:rPr>
                <w:rFonts w:asciiTheme="minorHAnsi" w:hAnsiTheme="minorHAnsi" w:cstheme="minorHAnsi"/>
              </w:rPr>
              <w:t>ext.</w:t>
            </w:r>
          </w:p>
        </w:tc>
        <w:tc>
          <w:tcPr>
            <w:tcW w:w="992" w:type="dxa"/>
            <w:tcBorders>
              <w:top w:val="single" w:sz="4" w:space="0" w:color="auto"/>
              <w:left w:val="single" w:sz="4" w:space="0" w:color="auto"/>
              <w:bottom w:val="single" w:sz="4" w:space="0" w:color="auto"/>
              <w:right w:val="single" w:sz="4" w:space="0" w:color="auto"/>
            </w:tcBorders>
          </w:tcPr>
          <w:p w14:paraId="12BCE3CD" w14:textId="77777777" w:rsidR="00F52EEF" w:rsidRPr="00F52EEF" w:rsidRDefault="00F52EEF">
            <w:pPr>
              <w:tabs>
                <w:tab w:val="left" w:pos="567"/>
              </w:tabs>
              <w:rPr>
                <w:rFonts w:asciiTheme="minorHAnsi" w:hAnsiTheme="minorHAnsi" w:cstheme="minorHAnsi"/>
              </w:rPr>
              <w:pPrChange w:id="6705" w:author="Radim Bačuvčík" w:date="2020-02-06T14:25:00Z">
                <w:pPr>
                  <w:tabs>
                    <w:tab w:val="left" w:pos="567"/>
                  </w:tabs>
                  <w:jc w:val="both"/>
                </w:pPr>
              </w:pPrChange>
            </w:pPr>
          </w:p>
        </w:tc>
        <w:tc>
          <w:tcPr>
            <w:tcW w:w="1701" w:type="dxa"/>
            <w:tcBorders>
              <w:top w:val="single" w:sz="4" w:space="0" w:color="auto"/>
              <w:left w:val="single" w:sz="4" w:space="0" w:color="auto"/>
              <w:bottom w:val="single" w:sz="4" w:space="0" w:color="auto"/>
              <w:right w:val="single" w:sz="4" w:space="0" w:color="auto"/>
            </w:tcBorders>
          </w:tcPr>
          <w:p w14:paraId="737BECD6" w14:textId="77777777" w:rsidR="00F52EEF" w:rsidRPr="00F52EEF" w:rsidRDefault="00F52EEF">
            <w:pPr>
              <w:tabs>
                <w:tab w:val="left" w:pos="567"/>
              </w:tabs>
              <w:rPr>
                <w:rFonts w:asciiTheme="minorHAnsi" w:hAnsiTheme="minorHAnsi" w:cstheme="minorHAnsi"/>
              </w:rPr>
              <w:pPrChange w:id="6706" w:author="Radim Bačuvčík" w:date="2020-02-06T14:25:00Z">
                <w:pPr>
                  <w:tabs>
                    <w:tab w:val="left" w:pos="567"/>
                  </w:tabs>
                  <w:jc w:val="both"/>
                </w:pPr>
              </w:pPrChange>
            </w:pPr>
            <w:r w:rsidRPr="00F52EEF">
              <w:rPr>
                <w:rFonts w:asciiTheme="minorHAnsi" w:hAnsiTheme="minorHAnsi" w:cstheme="minorHAnsi"/>
              </w:rPr>
              <w:t>majitel reklamní agentury Aetna</w:t>
            </w:r>
          </w:p>
        </w:tc>
      </w:tr>
      <w:tr w:rsidR="00F52EEF" w:rsidRPr="00F52EEF" w14:paraId="3E254F5F"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742BE62" w14:textId="77777777" w:rsidR="00F52EEF" w:rsidRPr="00F52EEF" w:rsidRDefault="00F52EEF">
            <w:pPr>
              <w:tabs>
                <w:tab w:val="left" w:pos="567"/>
              </w:tabs>
              <w:rPr>
                <w:rFonts w:asciiTheme="minorHAnsi" w:hAnsiTheme="minorHAnsi" w:cstheme="minorHAnsi"/>
              </w:rPr>
              <w:pPrChange w:id="6707" w:author="Radim Bačuvčík" w:date="2020-02-06T14:25:00Z">
                <w:pPr>
                  <w:tabs>
                    <w:tab w:val="left" w:pos="567"/>
                  </w:tabs>
                  <w:jc w:val="both"/>
                </w:pPr>
              </w:pPrChange>
            </w:pPr>
            <w:r w:rsidRPr="00F52EEF">
              <w:rPr>
                <w:rFonts w:asciiTheme="minorHAnsi" w:hAnsiTheme="minorHAnsi" w:cstheme="minorHAnsi"/>
              </w:rPr>
              <w:t>Právní aspekty v MK</w:t>
            </w:r>
          </w:p>
        </w:tc>
        <w:tc>
          <w:tcPr>
            <w:tcW w:w="3121" w:type="dxa"/>
            <w:tcBorders>
              <w:top w:val="single" w:sz="4" w:space="0" w:color="auto"/>
              <w:left w:val="single" w:sz="4" w:space="0" w:color="auto"/>
              <w:bottom w:val="single" w:sz="4" w:space="0" w:color="auto"/>
              <w:right w:val="single" w:sz="4" w:space="0" w:color="auto"/>
            </w:tcBorders>
            <w:hideMark/>
          </w:tcPr>
          <w:p w14:paraId="068E9CEE"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JUDr. Libor Šnédar, Ph.D.</w:t>
            </w:r>
          </w:p>
        </w:tc>
        <w:tc>
          <w:tcPr>
            <w:tcW w:w="850" w:type="dxa"/>
            <w:tcBorders>
              <w:top w:val="single" w:sz="4" w:space="0" w:color="auto"/>
              <w:left w:val="single" w:sz="4" w:space="0" w:color="auto"/>
              <w:bottom w:val="single" w:sz="4" w:space="0" w:color="auto"/>
              <w:right w:val="single" w:sz="4" w:space="0" w:color="auto"/>
            </w:tcBorders>
          </w:tcPr>
          <w:p w14:paraId="28271C72" w14:textId="77777777" w:rsidR="00F52EEF" w:rsidRPr="00F52EEF" w:rsidRDefault="00F52EEF">
            <w:pPr>
              <w:tabs>
                <w:tab w:val="left" w:pos="567"/>
              </w:tabs>
              <w:rPr>
                <w:rFonts w:asciiTheme="minorHAnsi" w:hAnsiTheme="minorHAnsi" w:cstheme="minorHAnsi"/>
              </w:rPr>
              <w:pPrChange w:id="6708"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7F7B0DEA" w14:textId="77777777" w:rsidR="00F52EEF" w:rsidRPr="00F52EEF" w:rsidRDefault="00F52EEF">
            <w:pPr>
              <w:tabs>
                <w:tab w:val="left" w:pos="567"/>
              </w:tabs>
              <w:rPr>
                <w:rFonts w:asciiTheme="minorHAnsi" w:hAnsiTheme="minorHAnsi" w:cstheme="minorHAnsi"/>
              </w:rPr>
              <w:pPrChange w:id="6709"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2ED1B54E" w14:textId="77777777" w:rsidR="00F52EEF" w:rsidRPr="00F52EEF" w:rsidRDefault="00F52EEF">
            <w:pPr>
              <w:tabs>
                <w:tab w:val="left" w:pos="567"/>
              </w:tabs>
              <w:rPr>
                <w:rFonts w:asciiTheme="minorHAnsi" w:hAnsiTheme="minorHAnsi" w:cstheme="minorHAnsi"/>
              </w:rPr>
              <w:pPrChange w:id="6710" w:author="Radim Bačuvčík" w:date="2020-02-06T14:25:00Z">
                <w:pPr>
                  <w:tabs>
                    <w:tab w:val="left" w:pos="567"/>
                  </w:tabs>
                  <w:jc w:val="both"/>
                </w:pPr>
              </w:pPrChange>
            </w:pPr>
            <w:r w:rsidRPr="00F52EEF">
              <w:rPr>
                <w:rFonts w:asciiTheme="minorHAnsi" w:hAnsiTheme="minorHAnsi" w:cstheme="minorHAnsi"/>
              </w:rPr>
              <w:t>FaME</w:t>
            </w:r>
          </w:p>
        </w:tc>
      </w:tr>
      <w:tr w:rsidR="00F52EEF" w:rsidRPr="00F52EEF" w14:paraId="6179D829"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862C7C7" w14:textId="77777777" w:rsidR="00F52EEF" w:rsidRPr="00F52EEF" w:rsidRDefault="00F52EEF">
            <w:pPr>
              <w:tabs>
                <w:tab w:val="left" w:pos="567"/>
              </w:tabs>
              <w:rPr>
                <w:rFonts w:asciiTheme="minorHAnsi" w:hAnsiTheme="minorHAnsi" w:cstheme="minorHAnsi"/>
              </w:rPr>
              <w:pPrChange w:id="6711" w:author="Radim Bačuvčík" w:date="2020-02-06T14:25:00Z">
                <w:pPr>
                  <w:tabs>
                    <w:tab w:val="left" w:pos="567"/>
                  </w:tabs>
                  <w:jc w:val="both"/>
                </w:pPr>
              </w:pPrChange>
            </w:pPr>
            <w:r w:rsidRPr="00F52EEF">
              <w:rPr>
                <w:rFonts w:asciiTheme="minorHAnsi" w:hAnsiTheme="minorHAnsi" w:cstheme="minorHAnsi"/>
              </w:rPr>
              <w:t>Projektové řízení</w:t>
            </w:r>
          </w:p>
        </w:tc>
        <w:tc>
          <w:tcPr>
            <w:tcW w:w="3121" w:type="dxa"/>
            <w:tcBorders>
              <w:top w:val="single" w:sz="4" w:space="0" w:color="auto"/>
              <w:left w:val="single" w:sz="4" w:space="0" w:color="auto"/>
              <w:bottom w:val="single" w:sz="4" w:space="0" w:color="auto"/>
              <w:right w:val="single" w:sz="4" w:space="0" w:color="auto"/>
            </w:tcBorders>
            <w:hideMark/>
          </w:tcPr>
          <w:p w14:paraId="4096F615" w14:textId="77777777" w:rsidR="00F52EEF" w:rsidRPr="00F52EEF" w:rsidRDefault="00F52EEF">
            <w:pPr>
              <w:tabs>
                <w:tab w:val="left" w:pos="567"/>
              </w:tabs>
              <w:rPr>
                <w:rFonts w:asciiTheme="minorHAnsi" w:hAnsiTheme="minorHAnsi" w:cstheme="minorHAnsi"/>
                <w:b/>
              </w:rPr>
              <w:pPrChange w:id="6712" w:author="Radim Bačuvčík" w:date="2020-02-06T14:25:00Z">
                <w:pPr>
                  <w:tabs>
                    <w:tab w:val="left" w:pos="567"/>
                  </w:tabs>
                  <w:jc w:val="both"/>
                </w:pPr>
              </w:pPrChange>
            </w:pPr>
            <w:r w:rsidRPr="00F52EEF">
              <w:rPr>
                <w:rFonts w:asciiTheme="minorHAnsi" w:hAnsiTheme="minorHAnsi" w:cstheme="minorHAnsi"/>
                <w:b/>
              </w:rPr>
              <w:t>Ing. Eva Šviráková, Ph.D.</w:t>
            </w:r>
          </w:p>
        </w:tc>
        <w:tc>
          <w:tcPr>
            <w:tcW w:w="850" w:type="dxa"/>
            <w:tcBorders>
              <w:top w:val="single" w:sz="4" w:space="0" w:color="auto"/>
              <w:left w:val="single" w:sz="4" w:space="0" w:color="auto"/>
              <w:bottom w:val="single" w:sz="4" w:space="0" w:color="auto"/>
              <w:right w:val="single" w:sz="4" w:space="0" w:color="auto"/>
            </w:tcBorders>
          </w:tcPr>
          <w:p w14:paraId="7A6B66D5" w14:textId="77777777" w:rsidR="00F52EEF" w:rsidRPr="00F52EEF" w:rsidRDefault="00F52EEF">
            <w:pPr>
              <w:tabs>
                <w:tab w:val="left" w:pos="567"/>
              </w:tabs>
              <w:rPr>
                <w:rFonts w:asciiTheme="minorHAnsi" w:hAnsiTheme="minorHAnsi" w:cstheme="minorHAnsi"/>
              </w:rPr>
              <w:pPrChange w:id="6713"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0554E61B" w14:textId="77777777" w:rsidR="00F52EEF" w:rsidRPr="00F52EEF" w:rsidRDefault="00F52EEF">
            <w:pPr>
              <w:tabs>
                <w:tab w:val="left" w:pos="567"/>
              </w:tabs>
              <w:rPr>
                <w:rFonts w:asciiTheme="minorHAnsi" w:hAnsiTheme="minorHAnsi" w:cstheme="minorHAnsi"/>
              </w:rPr>
              <w:pPrChange w:id="6714"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250C3C81" w14:textId="77777777" w:rsidR="00F52EEF" w:rsidRPr="00F52EEF" w:rsidRDefault="00F52EEF">
            <w:pPr>
              <w:tabs>
                <w:tab w:val="left" w:pos="567"/>
              </w:tabs>
              <w:rPr>
                <w:rFonts w:asciiTheme="minorHAnsi" w:hAnsiTheme="minorHAnsi" w:cstheme="minorHAnsi"/>
              </w:rPr>
              <w:pPrChange w:id="6715"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5794BC9E"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A6678AF" w14:textId="77777777" w:rsidR="00F52EEF" w:rsidRPr="00F52EEF" w:rsidRDefault="00F52EEF">
            <w:pPr>
              <w:tabs>
                <w:tab w:val="left" w:pos="567"/>
              </w:tabs>
              <w:rPr>
                <w:rFonts w:asciiTheme="minorHAnsi" w:hAnsiTheme="minorHAnsi" w:cstheme="minorHAnsi"/>
              </w:rPr>
              <w:pPrChange w:id="6716" w:author="Radim Bačuvčík" w:date="2020-02-06T14:25:00Z">
                <w:pPr>
                  <w:tabs>
                    <w:tab w:val="left" w:pos="567"/>
                  </w:tabs>
                  <w:jc w:val="both"/>
                </w:pPr>
              </w:pPrChange>
            </w:pPr>
            <w:r w:rsidRPr="00F52EEF">
              <w:rPr>
                <w:rFonts w:asciiTheme="minorHAnsi" w:hAnsiTheme="minorHAnsi" w:cstheme="minorHAnsi"/>
              </w:rPr>
              <w:t>Informační zdroje a jejich využívání</w:t>
            </w:r>
          </w:p>
        </w:tc>
        <w:tc>
          <w:tcPr>
            <w:tcW w:w="3121" w:type="dxa"/>
            <w:tcBorders>
              <w:top w:val="single" w:sz="4" w:space="0" w:color="auto"/>
              <w:left w:val="single" w:sz="4" w:space="0" w:color="auto"/>
              <w:bottom w:val="single" w:sz="4" w:space="0" w:color="auto"/>
              <w:right w:val="single" w:sz="4" w:space="0" w:color="auto"/>
            </w:tcBorders>
            <w:hideMark/>
          </w:tcPr>
          <w:p w14:paraId="6830989B"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850" w:type="dxa"/>
            <w:tcBorders>
              <w:top w:val="single" w:sz="4" w:space="0" w:color="auto"/>
              <w:left w:val="single" w:sz="4" w:space="0" w:color="auto"/>
              <w:bottom w:val="single" w:sz="4" w:space="0" w:color="auto"/>
              <w:right w:val="single" w:sz="4" w:space="0" w:color="auto"/>
            </w:tcBorders>
          </w:tcPr>
          <w:p w14:paraId="2B5B53A4" w14:textId="77777777" w:rsidR="00F52EEF" w:rsidRPr="00F52EEF" w:rsidRDefault="00F52EEF">
            <w:pPr>
              <w:tabs>
                <w:tab w:val="left" w:pos="567"/>
              </w:tabs>
              <w:rPr>
                <w:rFonts w:asciiTheme="minorHAnsi" w:hAnsiTheme="minorHAnsi" w:cstheme="minorHAnsi"/>
              </w:rPr>
              <w:pPrChange w:id="6717"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69A4928B" w14:textId="77777777" w:rsidR="00F52EEF" w:rsidRPr="00F52EEF" w:rsidRDefault="00F52EEF">
            <w:pPr>
              <w:tabs>
                <w:tab w:val="left" w:pos="567"/>
              </w:tabs>
              <w:rPr>
                <w:rFonts w:asciiTheme="minorHAnsi" w:hAnsiTheme="minorHAnsi" w:cstheme="minorHAnsi"/>
              </w:rPr>
              <w:pPrChange w:id="6718"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6996C1C6" w14:textId="77777777" w:rsidR="00F52EEF" w:rsidRPr="00F52EEF" w:rsidRDefault="00F52EEF">
            <w:pPr>
              <w:tabs>
                <w:tab w:val="left" w:pos="567"/>
              </w:tabs>
              <w:rPr>
                <w:rFonts w:asciiTheme="minorHAnsi" w:hAnsiTheme="minorHAnsi" w:cstheme="minorHAnsi"/>
              </w:rPr>
              <w:pPrChange w:id="6719" w:author="Radim Bačuvčík" w:date="2020-02-06T14:25:00Z">
                <w:pPr>
                  <w:tabs>
                    <w:tab w:val="left" w:pos="567"/>
                  </w:tabs>
                  <w:jc w:val="both"/>
                </w:pPr>
              </w:pPrChange>
            </w:pPr>
            <w:r w:rsidRPr="00F52EEF">
              <w:rPr>
                <w:rFonts w:asciiTheme="minorHAnsi" w:hAnsiTheme="minorHAnsi" w:cstheme="minorHAnsi"/>
              </w:rPr>
              <w:t xml:space="preserve">FMK, OSVČ – oblast PR a reklamy  </w:t>
            </w:r>
          </w:p>
        </w:tc>
      </w:tr>
      <w:tr w:rsidR="00F52EEF" w:rsidRPr="00F52EEF" w14:paraId="4EF64660"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0014E4A0" w14:textId="77777777" w:rsidR="00F52EEF" w:rsidRPr="00F52EEF" w:rsidRDefault="00F52EEF">
            <w:pPr>
              <w:tabs>
                <w:tab w:val="left" w:pos="567"/>
              </w:tabs>
              <w:rPr>
                <w:rFonts w:asciiTheme="minorHAnsi" w:hAnsiTheme="minorHAnsi" w:cstheme="minorHAnsi"/>
              </w:rPr>
              <w:pPrChange w:id="6720" w:author="Radim Bačuvčík" w:date="2020-02-06T14:25:00Z">
                <w:pPr>
                  <w:tabs>
                    <w:tab w:val="left" w:pos="567"/>
                  </w:tabs>
                  <w:jc w:val="both"/>
                </w:pPr>
              </w:pPrChange>
            </w:pPr>
            <w:r w:rsidRPr="00F52EEF">
              <w:rPr>
                <w:rFonts w:asciiTheme="minorHAnsi" w:hAnsiTheme="minorHAnsi" w:cstheme="minorHAnsi"/>
              </w:rPr>
              <w:t>Sociální marketing</w:t>
            </w:r>
          </w:p>
        </w:tc>
        <w:tc>
          <w:tcPr>
            <w:tcW w:w="3121" w:type="dxa"/>
            <w:tcBorders>
              <w:top w:val="single" w:sz="4" w:space="0" w:color="auto"/>
              <w:left w:val="single" w:sz="4" w:space="0" w:color="auto"/>
              <w:bottom w:val="single" w:sz="4" w:space="0" w:color="auto"/>
              <w:right w:val="single" w:sz="4" w:space="0" w:color="auto"/>
            </w:tcBorders>
            <w:hideMark/>
          </w:tcPr>
          <w:p w14:paraId="3C937ED4" w14:textId="77777777" w:rsidR="00F52EEF" w:rsidRPr="00F52EEF" w:rsidRDefault="00F52EEF">
            <w:pPr>
              <w:tabs>
                <w:tab w:val="left" w:pos="567"/>
              </w:tabs>
              <w:rPr>
                <w:rFonts w:asciiTheme="minorHAnsi" w:hAnsiTheme="minorHAnsi" w:cstheme="minorHAnsi"/>
                <w:b/>
              </w:rPr>
              <w:pPrChange w:id="6721" w:author="Radim Bačuvčík" w:date="2020-02-06T14:25:00Z">
                <w:pPr>
                  <w:tabs>
                    <w:tab w:val="left" w:pos="567"/>
                  </w:tabs>
                  <w:jc w:val="both"/>
                </w:pPr>
              </w:pPrChange>
            </w:pPr>
            <w:r w:rsidRPr="00F52EEF">
              <w:rPr>
                <w:rFonts w:asciiTheme="minorHAnsi" w:hAnsiTheme="minorHAnsi" w:cstheme="minorHAnsi"/>
                <w:b/>
              </w:rPr>
              <w:t>doc. Mgr. Ing. Radim Bačuvčík, Ph.D.</w:t>
            </w:r>
          </w:p>
        </w:tc>
        <w:tc>
          <w:tcPr>
            <w:tcW w:w="850" w:type="dxa"/>
            <w:tcBorders>
              <w:top w:val="single" w:sz="4" w:space="0" w:color="auto"/>
              <w:left w:val="single" w:sz="4" w:space="0" w:color="auto"/>
              <w:bottom w:val="single" w:sz="4" w:space="0" w:color="auto"/>
              <w:right w:val="single" w:sz="4" w:space="0" w:color="auto"/>
            </w:tcBorders>
          </w:tcPr>
          <w:p w14:paraId="01756768" w14:textId="77777777" w:rsidR="00F52EEF" w:rsidRPr="00F52EEF" w:rsidRDefault="00F52EEF">
            <w:pPr>
              <w:tabs>
                <w:tab w:val="left" w:pos="567"/>
              </w:tabs>
              <w:rPr>
                <w:rFonts w:asciiTheme="minorHAnsi" w:hAnsiTheme="minorHAnsi" w:cstheme="minorHAnsi"/>
              </w:rPr>
              <w:pPrChange w:id="6722"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100CC079" w14:textId="77777777" w:rsidR="00F52EEF" w:rsidRPr="00F52EEF" w:rsidRDefault="00F52EEF">
            <w:pPr>
              <w:tabs>
                <w:tab w:val="left" w:pos="567"/>
              </w:tabs>
              <w:rPr>
                <w:rFonts w:asciiTheme="minorHAnsi" w:hAnsiTheme="minorHAnsi" w:cstheme="minorHAnsi"/>
              </w:rPr>
              <w:pPrChange w:id="6723"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5440A492" w14:textId="5A374DDA" w:rsidR="00F52EEF" w:rsidRPr="00F52EEF" w:rsidRDefault="00F52EEF">
            <w:pPr>
              <w:tabs>
                <w:tab w:val="left" w:pos="567"/>
              </w:tabs>
              <w:rPr>
                <w:rFonts w:asciiTheme="minorHAnsi" w:hAnsiTheme="minorHAnsi" w:cstheme="minorHAnsi"/>
              </w:rPr>
              <w:pPrChange w:id="6724" w:author="Radim Bačuvčík" w:date="2020-02-06T14:25:00Z">
                <w:pPr>
                  <w:tabs>
                    <w:tab w:val="left" w:pos="567"/>
                  </w:tabs>
                  <w:jc w:val="both"/>
                </w:pPr>
              </w:pPrChange>
            </w:pPr>
            <w:r w:rsidRPr="00F52EEF">
              <w:rPr>
                <w:rFonts w:asciiTheme="minorHAnsi" w:hAnsiTheme="minorHAnsi" w:cstheme="minorHAnsi"/>
              </w:rPr>
              <w:t>FMK, OSVČ</w:t>
            </w:r>
            <w:ins w:id="6725" w:author="Radim Bačuvčík" w:date="2020-02-06T14:28:00Z">
              <w:r w:rsidR="00982B1E">
                <w:rPr>
                  <w:rFonts w:asciiTheme="minorHAnsi" w:hAnsiTheme="minorHAnsi" w:cstheme="minorHAnsi"/>
                </w:rPr>
                <w:t xml:space="preserve"> – oblast marketingového konzultantství</w:t>
              </w:r>
            </w:ins>
          </w:p>
        </w:tc>
      </w:tr>
      <w:tr w:rsidR="00F52EEF" w:rsidRPr="00F52EEF" w14:paraId="12F9191C"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8F69E0D" w14:textId="77777777" w:rsidR="00F52EEF" w:rsidRPr="00F52EEF" w:rsidRDefault="00F52EEF">
            <w:pPr>
              <w:tabs>
                <w:tab w:val="left" w:pos="567"/>
              </w:tabs>
              <w:rPr>
                <w:rFonts w:asciiTheme="minorHAnsi" w:hAnsiTheme="minorHAnsi" w:cstheme="minorHAnsi"/>
              </w:rPr>
              <w:pPrChange w:id="6726" w:author="Radim Bačuvčík" w:date="2020-02-06T14:25:00Z">
                <w:pPr>
                  <w:tabs>
                    <w:tab w:val="left" w:pos="567"/>
                  </w:tabs>
                  <w:jc w:val="both"/>
                </w:pPr>
              </w:pPrChange>
            </w:pPr>
            <w:r w:rsidRPr="00F52EEF">
              <w:rPr>
                <w:rFonts w:asciiTheme="minorHAnsi" w:hAnsiTheme="minorHAnsi" w:cstheme="minorHAnsi"/>
              </w:rPr>
              <w:t>Ekonomika a podnikání</w:t>
            </w:r>
          </w:p>
        </w:tc>
        <w:tc>
          <w:tcPr>
            <w:tcW w:w="3121" w:type="dxa"/>
            <w:tcBorders>
              <w:top w:val="single" w:sz="4" w:space="0" w:color="auto"/>
              <w:left w:val="single" w:sz="4" w:space="0" w:color="auto"/>
              <w:bottom w:val="single" w:sz="4" w:space="0" w:color="auto"/>
              <w:right w:val="single" w:sz="4" w:space="0" w:color="auto"/>
            </w:tcBorders>
            <w:hideMark/>
          </w:tcPr>
          <w:p w14:paraId="081A3603" w14:textId="77777777" w:rsidR="00F52EEF" w:rsidRPr="00F52EEF" w:rsidRDefault="00F52EEF">
            <w:pPr>
              <w:tabs>
                <w:tab w:val="left" w:pos="567"/>
              </w:tabs>
              <w:rPr>
                <w:rFonts w:asciiTheme="minorHAnsi" w:hAnsiTheme="minorHAnsi" w:cstheme="minorHAnsi"/>
                <w:b/>
              </w:rPr>
              <w:pPrChange w:id="6727" w:author="Radim Bačuvčík" w:date="2020-02-06T14:25:00Z">
                <w:pPr>
                  <w:tabs>
                    <w:tab w:val="left" w:pos="567"/>
                  </w:tabs>
                  <w:jc w:val="both"/>
                </w:pPr>
              </w:pPrChange>
            </w:pPr>
            <w:r w:rsidRPr="00F52EEF">
              <w:rPr>
                <w:rFonts w:asciiTheme="minorHAnsi" w:hAnsiTheme="minorHAnsi" w:cstheme="minorHAnsi"/>
                <w:b/>
              </w:rPr>
              <w:t>doc. Mgr. Ing. Radim Bačuvčík, Ph.D.</w:t>
            </w:r>
          </w:p>
        </w:tc>
        <w:tc>
          <w:tcPr>
            <w:tcW w:w="850" w:type="dxa"/>
            <w:tcBorders>
              <w:top w:val="single" w:sz="4" w:space="0" w:color="auto"/>
              <w:left w:val="single" w:sz="4" w:space="0" w:color="auto"/>
              <w:bottom w:val="single" w:sz="4" w:space="0" w:color="auto"/>
              <w:right w:val="single" w:sz="4" w:space="0" w:color="auto"/>
            </w:tcBorders>
          </w:tcPr>
          <w:p w14:paraId="7096CA08" w14:textId="77777777" w:rsidR="00F52EEF" w:rsidRPr="00F52EEF" w:rsidRDefault="00F52EEF">
            <w:pPr>
              <w:tabs>
                <w:tab w:val="left" w:pos="567"/>
              </w:tabs>
              <w:rPr>
                <w:rFonts w:asciiTheme="minorHAnsi" w:hAnsiTheme="minorHAnsi" w:cstheme="minorHAnsi"/>
              </w:rPr>
              <w:pPrChange w:id="6728"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63D196E8" w14:textId="77777777" w:rsidR="00F52EEF" w:rsidRPr="00F52EEF" w:rsidRDefault="00F52EEF">
            <w:pPr>
              <w:tabs>
                <w:tab w:val="left" w:pos="567"/>
              </w:tabs>
              <w:rPr>
                <w:rFonts w:asciiTheme="minorHAnsi" w:hAnsiTheme="minorHAnsi" w:cstheme="minorHAnsi"/>
              </w:rPr>
              <w:pPrChange w:id="6729"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A9721D0" w14:textId="26F4F832" w:rsidR="00F52EEF" w:rsidRPr="00F52EEF" w:rsidRDefault="00F52EEF">
            <w:pPr>
              <w:tabs>
                <w:tab w:val="left" w:pos="567"/>
              </w:tabs>
              <w:rPr>
                <w:rFonts w:asciiTheme="minorHAnsi" w:hAnsiTheme="minorHAnsi" w:cstheme="minorHAnsi"/>
              </w:rPr>
              <w:pPrChange w:id="6730" w:author="Radim Bačuvčík" w:date="2020-02-06T14:25:00Z">
                <w:pPr>
                  <w:tabs>
                    <w:tab w:val="left" w:pos="567"/>
                  </w:tabs>
                  <w:jc w:val="both"/>
                </w:pPr>
              </w:pPrChange>
            </w:pPr>
            <w:r w:rsidRPr="00F52EEF">
              <w:rPr>
                <w:rFonts w:asciiTheme="minorHAnsi" w:hAnsiTheme="minorHAnsi" w:cstheme="minorHAnsi"/>
              </w:rPr>
              <w:t>FMK, OSVČ</w:t>
            </w:r>
            <w:ins w:id="6731" w:author="Radim Bačuvčík" w:date="2020-02-06T14:27:00Z">
              <w:r w:rsidR="00982B1E">
                <w:rPr>
                  <w:rFonts w:asciiTheme="minorHAnsi" w:hAnsiTheme="minorHAnsi" w:cstheme="minorHAnsi"/>
                </w:rPr>
                <w:t xml:space="preserve"> </w:t>
              </w:r>
            </w:ins>
            <w:ins w:id="6732" w:author="Radim Bačuvčík" w:date="2020-02-06T14:28:00Z">
              <w:r w:rsidR="00982B1E">
                <w:rPr>
                  <w:rFonts w:asciiTheme="minorHAnsi" w:hAnsiTheme="minorHAnsi" w:cstheme="minorHAnsi"/>
                </w:rPr>
                <w:t>–</w:t>
              </w:r>
            </w:ins>
            <w:ins w:id="6733" w:author="Radim Bačuvčík" w:date="2020-02-06T14:27:00Z">
              <w:r w:rsidR="00982B1E">
                <w:rPr>
                  <w:rFonts w:asciiTheme="minorHAnsi" w:hAnsiTheme="minorHAnsi" w:cstheme="minorHAnsi"/>
                </w:rPr>
                <w:t xml:space="preserve"> oblas</w:t>
              </w:r>
            </w:ins>
            <w:ins w:id="6734" w:author="Radim Bačuvčík" w:date="2020-02-06T14:28:00Z">
              <w:r w:rsidR="00982B1E">
                <w:rPr>
                  <w:rFonts w:asciiTheme="minorHAnsi" w:hAnsiTheme="minorHAnsi" w:cstheme="minorHAnsi"/>
                </w:rPr>
                <w:t>t ekonomického poradentství</w:t>
              </w:r>
            </w:ins>
          </w:p>
        </w:tc>
      </w:tr>
      <w:tr w:rsidR="00F52EEF" w:rsidRPr="00F52EEF" w14:paraId="708F8952"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7944F40D" w14:textId="77777777" w:rsidR="00F52EEF" w:rsidRPr="00F52EEF" w:rsidRDefault="00F52EEF">
            <w:pPr>
              <w:tabs>
                <w:tab w:val="left" w:pos="567"/>
              </w:tabs>
              <w:rPr>
                <w:rFonts w:asciiTheme="minorHAnsi" w:hAnsiTheme="minorHAnsi" w:cstheme="minorHAnsi"/>
              </w:rPr>
              <w:pPrChange w:id="6735" w:author="Radim Bačuvčík" w:date="2020-02-06T14:25:00Z">
                <w:pPr>
                  <w:tabs>
                    <w:tab w:val="left" w:pos="567"/>
                  </w:tabs>
                  <w:jc w:val="both"/>
                </w:pPr>
              </w:pPrChange>
            </w:pPr>
            <w:r w:rsidRPr="00F52EEF">
              <w:rPr>
                <w:rFonts w:asciiTheme="minorHAnsi" w:hAnsiTheme="minorHAnsi" w:cstheme="minorHAnsi"/>
              </w:rPr>
              <w:t>Jazyk český a stylistika</w:t>
            </w:r>
          </w:p>
        </w:tc>
        <w:tc>
          <w:tcPr>
            <w:tcW w:w="3121" w:type="dxa"/>
            <w:tcBorders>
              <w:top w:val="single" w:sz="4" w:space="0" w:color="auto"/>
              <w:left w:val="single" w:sz="4" w:space="0" w:color="auto"/>
              <w:bottom w:val="single" w:sz="4" w:space="0" w:color="auto"/>
              <w:right w:val="single" w:sz="4" w:space="0" w:color="auto"/>
            </w:tcBorders>
            <w:hideMark/>
          </w:tcPr>
          <w:p w14:paraId="65538F5B"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PaedDr. Marcela Göttlichová</w:t>
            </w:r>
          </w:p>
        </w:tc>
        <w:tc>
          <w:tcPr>
            <w:tcW w:w="850" w:type="dxa"/>
            <w:tcBorders>
              <w:top w:val="single" w:sz="4" w:space="0" w:color="auto"/>
              <w:left w:val="single" w:sz="4" w:space="0" w:color="auto"/>
              <w:bottom w:val="single" w:sz="4" w:space="0" w:color="auto"/>
              <w:right w:val="single" w:sz="4" w:space="0" w:color="auto"/>
            </w:tcBorders>
          </w:tcPr>
          <w:p w14:paraId="51AF80FB" w14:textId="77777777" w:rsidR="00F52EEF" w:rsidRPr="00F52EEF" w:rsidRDefault="00F52EEF">
            <w:pPr>
              <w:tabs>
                <w:tab w:val="left" w:pos="567"/>
              </w:tabs>
              <w:rPr>
                <w:rFonts w:asciiTheme="minorHAnsi" w:hAnsiTheme="minorHAnsi" w:cstheme="minorHAnsi"/>
              </w:rPr>
              <w:pPrChange w:id="6736"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54F3FEBD" w14:textId="77777777" w:rsidR="00F52EEF" w:rsidRPr="00F52EEF" w:rsidRDefault="00F52EEF">
            <w:pPr>
              <w:tabs>
                <w:tab w:val="left" w:pos="567"/>
              </w:tabs>
              <w:rPr>
                <w:rFonts w:asciiTheme="minorHAnsi" w:hAnsiTheme="minorHAnsi" w:cstheme="minorHAnsi"/>
              </w:rPr>
              <w:pPrChange w:id="6737"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2F808588" w14:textId="77777777" w:rsidR="00F52EEF" w:rsidRPr="00F52EEF" w:rsidRDefault="00F52EEF">
            <w:pPr>
              <w:tabs>
                <w:tab w:val="left" w:pos="567"/>
              </w:tabs>
              <w:rPr>
                <w:rFonts w:asciiTheme="minorHAnsi" w:hAnsiTheme="minorHAnsi" w:cstheme="minorHAnsi"/>
              </w:rPr>
              <w:pPrChange w:id="6738" w:author="Radim Bačuvčík" w:date="2020-02-06T14:25:00Z">
                <w:pPr>
                  <w:tabs>
                    <w:tab w:val="left" w:pos="567"/>
                  </w:tabs>
                  <w:jc w:val="both"/>
                </w:pPr>
              </w:pPrChange>
            </w:pPr>
            <w:r w:rsidRPr="00F52EEF">
              <w:rPr>
                <w:rFonts w:asciiTheme="minorHAnsi" w:hAnsiTheme="minorHAnsi" w:cstheme="minorHAnsi"/>
              </w:rPr>
              <w:t>FMK</w:t>
            </w:r>
          </w:p>
        </w:tc>
      </w:tr>
      <w:tr w:rsidR="00F52EEF" w:rsidRPr="00F52EEF" w14:paraId="22FD7BBF"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4D94039A" w14:textId="0BC911BF" w:rsidR="00F52EEF" w:rsidRPr="00F52EEF" w:rsidRDefault="00F52EEF">
            <w:pPr>
              <w:tabs>
                <w:tab w:val="left" w:pos="567"/>
              </w:tabs>
              <w:rPr>
                <w:rFonts w:asciiTheme="minorHAnsi" w:hAnsiTheme="minorHAnsi" w:cstheme="minorHAnsi"/>
              </w:rPr>
              <w:pPrChange w:id="6739" w:author="Radim Bačuvčík" w:date="2020-02-06T14:25:00Z">
                <w:pPr>
                  <w:tabs>
                    <w:tab w:val="left" w:pos="567"/>
                  </w:tabs>
                  <w:jc w:val="both"/>
                </w:pPr>
              </w:pPrChange>
            </w:pPr>
            <w:del w:id="6740" w:author="Radim Bačuvčík" w:date="2020-02-06T15:21:00Z">
              <w:r w:rsidRPr="00F52EEF" w:rsidDel="000F5CEF">
                <w:rPr>
                  <w:rFonts w:asciiTheme="minorHAnsi" w:hAnsiTheme="minorHAnsi" w:cstheme="minorHAnsi"/>
                </w:rPr>
                <w:delText xml:space="preserve">Propagace </w:delText>
              </w:r>
            </w:del>
            <w:ins w:id="6741" w:author="Radim Bačuvčík" w:date="2020-02-06T15:21:00Z">
              <w:r w:rsidR="000F5CEF">
                <w:rPr>
                  <w:rFonts w:asciiTheme="minorHAnsi" w:hAnsiTheme="minorHAnsi" w:cstheme="minorHAnsi"/>
                </w:rPr>
                <w:t>Marketingová komunikace</w:t>
              </w:r>
              <w:r w:rsidR="000F5CEF" w:rsidRPr="00F52EEF">
                <w:rPr>
                  <w:rFonts w:asciiTheme="minorHAnsi" w:hAnsiTheme="minorHAnsi" w:cstheme="minorHAnsi"/>
                </w:rPr>
                <w:t xml:space="preserve"> </w:t>
              </w:r>
            </w:ins>
            <w:r w:rsidRPr="00F52EEF">
              <w:rPr>
                <w:rFonts w:asciiTheme="minorHAnsi" w:hAnsiTheme="minorHAnsi" w:cstheme="minorHAnsi"/>
              </w:rPr>
              <w:t>na sociálních sítích</w:t>
            </w:r>
          </w:p>
        </w:tc>
        <w:tc>
          <w:tcPr>
            <w:tcW w:w="3121" w:type="dxa"/>
            <w:tcBorders>
              <w:top w:val="single" w:sz="4" w:space="0" w:color="auto"/>
              <w:left w:val="single" w:sz="4" w:space="0" w:color="auto"/>
              <w:bottom w:val="single" w:sz="4" w:space="0" w:color="auto"/>
              <w:right w:val="single" w:sz="4" w:space="0" w:color="auto"/>
            </w:tcBorders>
            <w:hideMark/>
          </w:tcPr>
          <w:p w14:paraId="425B0BAE" w14:textId="77777777" w:rsidR="00F52EEF" w:rsidRPr="00F52EEF" w:rsidRDefault="00F52EEF" w:rsidP="00982B1E">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850" w:type="dxa"/>
            <w:tcBorders>
              <w:top w:val="single" w:sz="4" w:space="0" w:color="auto"/>
              <w:left w:val="single" w:sz="4" w:space="0" w:color="auto"/>
              <w:bottom w:val="single" w:sz="4" w:space="0" w:color="auto"/>
              <w:right w:val="single" w:sz="4" w:space="0" w:color="auto"/>
            </w:tcBorders>
          </w:tcPr>
          <w:p w14:paraId="39DBD8CB" w14:textId="77777777" w:rsidR="00F52EEF" w:rsidRPr="00F52EEF" w:rsidRDefault="00F52EEF">
            <w:pPr>
              <w:tabs>
                <w:tab w:val="left" w:pos="567"/>
              </w:tabs>
              <w:rPr>
                <w:rFonts w:asciiTheme="minorHAnsi" w:hAnsiTheme="minorHAnsi" w:cstheme="minorHAnsi"/>
              </w:rPr>
              <w:pPrChange w:id="6742"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4218C1A2" w14:textId="77777777" w:rsidR="00F52EEF" w:rsidRPr="00F52EEF" w:rsidRDefault="00F52EEF">
            <w:pPr>
              <w:tabs>
                <w:tab w:val="left" w:pos="567"/>
              </w:tabs>
              <w:rPr>
                <w:rFonts w:asciiTheme="minorHAnsi" w:hAnsiTheme="minorHAnsi" w:cstheme="minorHAnsi"/>
              </w:rPr>
              <w:pPrChange w:id="6743"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4AC92E2E" w14:textId="77777777" w:rsidR="00F52EEF" w:rsidRPr="00F52EEF" w:rsidRDefault="00F52EEF">
            <w:pPr>
              <w:tabs>
                <w:tab w:val="left" w:pos="567"/>
              </w:tabs>
              <w:rPr>
                <w:rFonts w:asciiTheme="minorHAnsi" w:hAnsiTheme="minorHAnsi" w:cstheme="minorHAnsi"/>
              </w:rPr>
              <w:pPrChange w:id="6744" w:author="Radim Bačuvčík" w:date="2020-02-06T14:25:00Z">
                <w:pPr>
                  <w:tabs>
                    <w:tab w:val="left" w:pos="567"/>
                  </w:tabs>
                  <w:jc w:val="both"/>
                </w:pPr>
              </w:pPrChange>
            </w:pPr>
            <w:r w:rsidRPr="00F52EEF">
              <w:rPr>
                <w:rFonts w:asciiTheme="minorHAnsi" w:hAnsiTheme="minorHAnsi" w:cstheme="minorHAnsi"/>
              </w:rPr>
              <w:t>FMK, OSVČ – majitel reklamní agentury</w:t>
            </w:r>
          </w:p>
        </w:tc>
      </w:tr>
      <w:tr w:rsidR="00F52EEF" w:rsidRPr="00F52EEF" w14:paraId="07E4A2D0"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71810A7A" w14:textId="77777777" w:rsidR="00F52EEF" w:rsidRPr="00F52EEF" w:rsidRDefault="00F52EEF">
            <w:pPr>
              <w:tabs>
                <w:tab w:val="left" w:pos="567"/>
              </w:tabs>
              <w:rPr>
                <w:rFonts w:asciiTheme="minorHAnsi" w:hAnsiTheme="minorHAnsi" w:cstheme="minorHAnsi"/>
              </w:rPr>
              <w:pPrChange w:id="6745" w:author="Radim Bačuvčík" w:date="2020-02-06T14:25:00Z">
                <w:pPr>
                  <w:tabs>
                    <w:tab w:val="left" w:pos="567"/>
                  </w:tabs>
                  <w:jc w:val="both"/>
                </w:pPr>
              </w:pPrChange>
            </w:pPr>
            <w:r w:rsidRPr="00F52EEF">
              <w:rPr>
                <w:rFonts w:asciiTheme="minorHAnsi" w:hAnsiTheme="minorHAnsi" w:cstheme="minorHAnsi"/>
              </w:rPr>
              <w:t>Reklamní systémy PPC</w:t>
            </w:r>
          </w:p>
        </w:tc>
        <w:tc>
          <w:tcPr>
            <w:tcW w:w="3121" w:type="dxa"/>
            <w:tcBorders>
              <w:top w:val="single" w:sz="4" w:space="0" w:color="auto"/>
              <w:left w:val="single" w:sz="4" w:space="0" w:color="auto"/>
              <w:bottom w:val="single" w:sz="4" w:space="0" w:color="auto"/>
              <w:right w:val="single" w:sz="4" w:space="0" w:color="auto"/>
            </w:tcBorders>
            <w:hideMark/>
          </w:tcPr>
          <w:p w14:paraId="7E7BDE15" w14:textId="77777777" w:rsidR="00F52EEF" w:rsidRPr="00F52EEF" w:rsidRDefault="00F52EEF">
            <w:pPr>
              <w:tabs>
                <w:tab w:val="left" w:pos="567"/>
              </w:tabs>
              <w:rPr>
                <w:rFonts w:asciiTheme="minorHAnsi" w:hAnsiTheme="minorHAnsi" w:cstheme="minorHAnsi"/>
                <w:b/>
              </w:rPr>
              <w:pPrChange w:id="6746" w:author="Radim Bačuvčík" w:date="2020-02-06T14:25:00Z">
                <w:pPr>
                  <w:tabs>
                    <w:tab w:val="left" w:pos="567"/>
                  </w:tabs>
                  <w:jc w:val="both"/>
                </w:pPr>
              </w:pPrChange>
            </w:pPr>
            <w:r w:rsidRPr="00F52EEF">
              <w:rPr>
                <w:rFonts w:asciiTheme="minorHAnsi" w:hAnsiTheme="minorHAnsi" w:cstheme="minorHAnsi"/>
                <w:b/>
              </w:rPr>
              <w:t>PhDr. Tomáš Šula, Ph.D.</w:t>
            </w:r>
          </w:p>
        </w:tc>
        <w:tc>
          <w:tcPr>
            <w:tcW w:w="850" w:type="dxa"/>
            <w:tcBorders>
              <w:top w:val="single" w:sz="4" w:space="0" w:color="auto"/>
              <w:left w:val="single" w:sz="4" w:space="0" w:color="auto"/>
              <w:bottom w:val="single" w:sz="4" w:space="0" w:color="auto"/>
              <w:right w:val="single" w:sz="4" w:space="0" w:color="auto"/>
            </w:tcBorders>
          </w:tcPr>
          <w:p w14:paraId="7103BDE4" w14:textId="77777777" w:rsidR="00F52EEF" w:rsidRPr="00F52EEF" w:rsidRDefault="00F52EEF">
            <w:pPr>
              <w:tabs>
                <w:tab w:val="left" w:pos="567"/>
              </w:tabs>
              <w:rPr>
                <w:rFonts w:asciiTheme="minorHAnsi" w:hAnsiTheme="minorHAnsi" w:cstheme="minorHAnsi"/>
              </w:rPr>
              <w:pPrChange w:id="6747" w:author="Radim Bačuvčík" w:date="2020-02-06T14:25:00Z">
                <w:pPr>
                  <w:tabs>
                    <w:tab w:val="left" w:pos="567"/>
                  </w:tabs>
                  <w:jc w:val="both"/>
                </w:pPr>
              </w:pPrChange>
            </w:pPr>
            <w:r w:rsidRPr="00F52EEF">
              <w:rPr>
                <w:rFonts w:asciiTheme="minorHAnsi" w:hAnsiTheme="minorHAnsi" w:cstheme="minorHAnsi"/>
              </w:rPr>
              <w:t>int.</w:t>
            </w:r>
          </w:p>
        </w:tc>
        <w:tc>
          <w:tcPr>
            <w:tcW w:w="992" w:type="dxa"/>
            <w:tcBorders>
              <w:top w:val="single" w:sz="4" w:space="0" w:color="auto"/>
              <w:left w:val="single" w:sz="4" w:space="0" w:color="auto"/>
              <w:bottom w:val="single" w:sz="4" w:space="0" w:color="auto"/>
              <w:right w:val="single" w:sz="4" w:space="0" w:color="auto"/>
            </w:tcBorders>
          </w:tcPr>
          <w:p w14:paraId="3798D42E" w14:textId="77777777" w:rsidR="00F52EEF" w:rsidRPr="00F52EEF" w:rsidRDefault="00F52EEF">
            <w:pPr>
              <w:tabs>
                <w:tab w:val="left" w:pos="567"/>
              </w:tabs>
              <w:rPr>
                <w:rFonts w:asciiTheme="minorHAnsi" w:hAnsiTheme="minorHAnsi" w:cstheme="minorHAnsi"/>
              </w:rPr>
              <w:pPrChange w:id="6748" w:author="Radim Bačuvčík" w:date="2020-02-06T14:25:00Z">
                <w:pPr>
                  <w:tabs>
                    <w:tab w:val="left" w:pos="567"/>
                  </w:tabs>
                  <w:jc w:val="both"/>
                </w:pPr>
              </w:pPrChange>
            </w:pPr>
            <w:r w:rsidRPr="00F52EEF">
              <w:rPr>
                <w:rFonts w:asciiTheme="minorHAnsi" w:hAnsiTheme="minorHAnsi" w:cstheme="minorHAnsi"/>
              </w:rPr>
              <w:t>100%</w:t>
            </w:r>
          </w:p>
        </w:tc>
        <w:tc>
          <w:tcPr>
            <w:tcW w:w="1701" w:type="dxa"/>
            <w:tcBorders>
              <w:top w:val="single" w:sz="4" w:space="0" w:color="auto"/>
              <w:left w:val="single" w:sz="4" w:space="0" w:color="auto"/>
              <w:bottom w:val="single" w:sz="4" w:space="0" w:color="auto"/>
              <w:right w:val="single" w:sz="4" w:space="0" w:color="auto"/>
            </w:tcBorders>
          </w:tcPr>
          <w:p w14:paraId="7D10C864" w14:textId="77777777" w:rsidR="00F52EEF" w:rsidRPr="00F52EEF" w:rsidRDefault="00F52EEF">
            <w:pPr>
              <w:tabs>
                <w:tab w:val="left" w:pos="567"/>
              </w:tabs>
              <w:rPr>
                <w:rFonts w:asciiTheme="minorHAnsi" w:hAnsiTheme="minorHAnsi" w:cstheme="minorHAnsi"/>
              </w:rPr>
              <w:pPrChange w:id="6749" w:author="Radim Bačuvčík" w:date="2020-02-06T14:25:00Z">
                <w:pPr>
                  <w:tabs>
                    <w:tab w:val="left" w:pos="567"/>
                  </w:tabs>
                  <w:jc w:val="both"/>
                </w:pPr>
              </w:pPrChange>
            </w:pPr>
            <w:r w:rsidRPr="00F52EEF">
              <w:rPr>
                <w:rFonts w:asciiTheme="minorHAnsi" w:hAnsiTheme="minorHAnsi" w:cstheme="minorHAnsi"/>
              </w:rPr>
              <w:t>FMK, OSVČ – majitel reklamní agentury</w:t>
            </w:r>
          </w:p>
        </w:tc>
      </w:tr>
    </w:tbl>
    <w:p w14:paraId="6946AA0D" w14:textId="77777777" w:rsidR="00F52EEF" w:rsidRPr="00F52EEF" w:rsidRDefault="00F52EEF" w:rsidP="00935F76">
      <w:pPr>
        <w:widowControl w:val="0"/>
        <w:tabs>
          <w:tab w:val="left" w:pos="567"/>
        </w:tabs>
        <w:autoSpaceDE w:val="0"/>
        <w:autoSpaceDN w:val="0"/>
        <w:adjustRightInd w:val="0"/>
        <w:snapToGrid w:val="0"/>
        <w:rPr>
          <w:rFonts w:asciiTheme="minorHAnsi" w:hAnsiTheme="minorHAnsi" w:cstheme="minorHAnsi"/>
          <w:color w:val="000000"/>
        </w:rPr>
      </w:pPr>
      <w:r w:rsidRPr="00F52EEF">
        <w:rPr>
          <w:rFonts w:asciiTheme="minorHAnsi" w:hAnsiTheme="minorHAnsi" w:cstheme="minorHAnsi"/>
          <w:color w:val="000000"/>
        </w:rPr>
        <w:t xml:space="preserve"> </w:t>
      </w:r>
    </w:p>
    <w:p w14:paraId="56F6A02B" w14:textId="77777777" w:rsidR="00F52EEF" w:rsidRPr="00F52EEF" w:rsidRDefault="00F52EEF" w:rsidP="00935F76">
      <w:pPr>
        <w:tabs>
          <w:tab w:val="left" w:pos="567"/>
        </w:tabs>
        <w:spacing w:before="120" w:after="120"/>
        <w:rPr>
          <w:rFonts w:asciiTheme="minorHAnsi" w:hAnsiTheme="minorHAnsi" w:cstheme="minorHAnsi"/>
        </w:rPr>
      </w:pPr>
    </w:p>
    <w:p w14:paraId="4E6B7D98"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Personální zabezpečení předmětů profilujícího základuˇ</w:t>
      </w:r>
    </w:p>
    <w:p w14:paraId="0CBE003F" w14:textId="77777777" w:rsidR="00F52EEF" w:rsidRPr="00F52EEF" w:rsidRDefault="00F52EEF" w:rsidP="00935F76">
      <w:pPr>
        <w:pStyle w:val="Nadpis3"/>
        <w:tabs>
          <w:tab w:val="left" w:pos="567"/>
        </w:tabs>
        <w:spacing w:before="120" w:after="120"/>
        <w:jc w:val="center"/>
        <w:rPr>
          <w:rFonts w:asciiTheme="minorHAnsi" w:hAnsiTheme="minorHAnsi" w:cstheme="minorHAnsi"/>
        </w:rPr>
      </w:pPr>
      <w:r w:rsidRPr="00F52EEF">
        <w:rPr>
          <w:rFonts w:asciiTheme="minorHAnsi" w:hAnsiTheme="minorHAnsi" w:cstheme="minorHAnsi"/>
        </w:rPr>
        <w:t>Standardy 6.4, 6.9-6.10</w:t>
      </w:r>
    </w:p>
    <w:p w14:paraId="701C240F" w14:textId="77777777" w:rsidR="00F52EEF" w:rsidRPr="00132BED" w:rsidRDefault="00F52EEF" w:rsidP="00132BED">
      <w:pPr>
        <w:tabs>
          <w:tab w:val="left" w:pos="567"/>
        </w:tabs>
        <w:jc w:val="both"/>
        <w:rPr>
          <w:rFonts w:asciiTheme="minorHAnsi" w:hAnsiTheme="minorHAnsi" w:cstheme="minorHAnsi"/>
          <w:spacing w:val="-2"/>
          <w:sz w:val="22"/>
        </w:rPr>
      </w:pPr>
      <w:r w:rsidRPr="00132BED">
        <w:rPr>
          <w:rFonts w:asciiTheme="minorHAnsi" w:hAnsiTheme="minorHAnsi" w:cstheme="minorHAnsi"/>
          <w:spacing w:val="-2"/>
          <w:sz w:val="22"/>
        </w:rPr>
        <w:t xml:space="preserve">Personální struktura vzdělávací činnosti u všech typů předmětů se opírá o teoretiky zaměřené na daný obor a odborníky z marketingové praxe. </w:t>
      </w:r>
    </w:p>
    <w:p w14:paraId="02A055FA" w14:textId="4237E990" w:rsidR="00F52EEF" w:rsidRPr="00132BED" w:rsidRDefault="00F52EEF" w:rsidP="00132BED">
      <w:pPr>
        <w:tabs>
          <w:tab w:val="left" w:pos="567"/>
        </w:tabs>
        <w:jc w:val="both"/>
        <w:rPr>
          <w:rFonts w:asciiTheme="minorHAnsi" w:hAnsiTheme="minorHAnsi" w:cstheme="minorHAnsi"/>
          <w:spacing w:val="-4"/>
          <w:sz w:val="22"/>
        </w:rPr>
      </w:pPr>
      <w:r w:rsidRPr="00132BED">
        <w:rPr>
          <w:rFonts w:asciiTheme="minorHAnsi" w:hAnsiTheme="minorHAnsi" w:cstheme="minorHAnsi"/>
          <w:spacing w:val="-2"/>
          <w:sz w:val="22"/>
        </w:rPr>
        <w:t>Většina p</w:t>
      </w:r>
      <w:r w:rsidRPr="00132BED">
        <w:rPr>
          <w:rFonts w:asciiTheme="minorHAnsi" w:hAnsiTheme="minorHAnsi" w:cstheme="minorHAnsi"/>
          <w:spacing w:val="-4"/>
          <w:sz w:val="22"/>
        </w:rPr>
        <w:t>ovinných předmětů je zabezpečena interními pedagogy, kteří mají zpravidla smlouvu na dobu neurčitou, tudíž mohou garantovat nejen odbornost, ale také kontinuitu. Řada interních pedagogů se věnuje marketingové praxi i v rámci svých aktivit či jsou zapojeni do řešení smluvního aplikačního výzkumu. Základní teoretické předměty</w:t>
      </w:r>
      <w:r w:rsidR="00336FD9">
        <w:rPr>
          <w:rFonts w:asciiTheme="minorHAnsi" w:hAnsiTheme="minorHAnsi" w:cstheme="minorHAnsi"/>
          <w:spacing w:val="-4"/>
          <w:sz w:val="22"/>
        </w:rPr>
        <w:t xml:space="preserve"> profilujícího základu</w:t>
      </w:r>
      <w:r w:rsidRPr="00132BED">
        <w:rPr>
          <w:rFonts w:asciiTheme="minorHAnsi" w:hAnsiTheme="minorHAnsi" w:cstheme="minorHAnsi"/>
          <w:spacing w:val="-4"/>
          <w:sz w:val="22"/>
        </w:rPr>
        <w:t xml:space="preserve"> a předměty profilujícího základu zajišťují teoretikové z daného oboru a odborníci z praxe, kteří jsou v těchto oblastech publikačně aktivní. Všichni interní </w:t>
      </w:r>
      <w:r w:rsidRPr="00132BED">
        <w:rPr>
          <w:rFonts w:asciiTheme="minorHAnsi" w:hAnsiTheme="minorHAnsi" w:cstheme="minorHAnsi"/>
          <w:spacing w:val="-4"/>
          <w:sz w:val="22"/>
        </w:rPr>
        <w:lastRenderedPageBreak/>
        <w:t xml:space="preserve">pedagogové, kteří se podílejí na výuce v navazujícím magisterském studijním programu jsou publikačně činní a vykazují své tvůrčí výstupy do RIV. </w:t>
      </w:r>
    </w:p>
    <w:p w14:paraId="5C0F1B7B"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p>
    <w:p w14:paraId="4A9E1859" w14:textId="77777777" w:rsidR="00F52EEF" w:rsidRPr="00132BED" w:rsidRDefault="00F52EEF" w:rsidP="00132BED">
      <w:pPr>
        <w:widowControl w:val="0"/>
        <w:tabs>
          <w:tab w:val="left" w:pos="567"/>
        </w:tabs>
        <w:autoSpaceDE w:val="0"/>
        <w:autoSpaceDN w:val="0"/>
        <w:adjustRightInd w:val="0"/>
        <w:snapToGrid w:val="0"/>
        <w:spacing w:after="120"/>
        <w:jc w:val="both"/>
        <w:rPr>
          <w:rFonts w:asciiTheme="minorHAnsi" w:hAnsiTheme="minorHAnsi" w:cstheme="minorHAnsi"/>
          <w:color w:val="000000"/>
          <w:sz w:val="22"/>
        </w:rPr>
      </w:pPr>
      <w:r w:rsidRPr="00132BED">
        <w:rPr>
          <w:rFonts w:asciiTheme="minorHAnsi" w:hAnsiTheme="minorHAnsi" w:cstheme="minorHAnsi"/>
          <w:color w:val="000000"/>
          <w:sz w:val="22"/>
        </w:rPr>
        <w:t xml:space="preserve">Personální zabezpečení výuky: </w:t>
      </w:r>
    </w:p>
    <w:p w14:paraId="2E18F6EF" w14:textId="1BFF7065" w:rsidR="00F52EEF" w:rsidRPr="00132BED" w:rsidRDefault="00F52EEF" w:rsidP="00132BED">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sz w:val="22"/>
        </w:rPr>
        <w:t>Vyučující v bakalářském studijním programu a vedoucí bakalářských prací musí mít minimálně vysokoškolské vzdělání získané řádným ukončením studia v magisterském studijním programu. Tuto podmínku studijní program bohatě naplňuje. Kromě mladých doktorandů jsou pouze dva interní pedagogové</w:t>
      </w:r>
      <w:r w:rsidRPr="00132BED">
        <w:rPr>
          <w:rFonts w:asciiTheme="minorHAnsi" w:hAnsiTheme="minorHAnsi" w:cstheme="minorHAnsi"/>
          <w:color w:val="000000"/>
          <w:sz w:val="22"/>
        </w:rPr>
        <w:t xml:space="preserve">, kteří nemají dokončeno doktorské studium. PaedDr. Marcela Göttlichová-předpokládané ukončení duben 2020 a Ing. Tomáš </w:t>
      </w:r>
      <w:del w:id="6750" w:author="Radim Bačuvčík" w:date="2020-02-04T13:30:00Z">
        <w:r w:rsidRPr="00132BED" w:rsidDel="00A84531">
          <w:rPr>
            <w:rFonts w:asciiTheme="minorHAnsi" w:hAnsiTheme="minorHAnsi" w:cstheme="minorHAnsi"/>
            <w:color w:val="000000"/>
            <w:sz w:val="22"/>
          </w:rPr>
          <w:delText>Rýgl</w:delText>
        </w:r>
      </w:del>
      <w:ins w:id="6751" w:author="Radim Bačuvčík" w:date="2020-02-04T13:30:00Z">
        <w:r w:rsidR="00A84531" w:rsidRPr="00132BED">
          <w:rPr>
            <w:rFonts w:asciiTheme="minorHAnsi" w:hAnsiTheme="minorHAnsi" w:cstheme="minorHAnsi"/>
            <w:color w:val="000000"/>
            <w:sz w:val="22"/>
          </w:rPr>
          <w:t>R</w:t>
        </w:r>
        <w:r w:rsidR="00A84531">
          <w:rPr>
            <w:rFonts w:asciiTheme="minorHAnsi" w:hAnsiTheme="minorHAnsi" w:cstheme="minorHAnsi"/>
            <w:color w:val="000000"/>
            <w:sz w:val="22"/>
          </w:rPr>
          <w:t>y</w:t>
        </w:r>
        <w:r w:rsidR="00A84531" w:rsidRPr="00132BED">
          <w:rPr>
            <w:rFonts w:asciiTheme="minorHAnsi" w:hAnsiTheme="minorHAnsi" w:cstheme="minorHAnsi"/>
            <w:color w:val="000000"/>
            <w:sz w:val="22"/>
          </w:rPr>
          <w:t>gl</w:t>
        </w:r>
      </w:ins>
      <w:r w:rsidRPr="00132BED">
        <w:rPr>
          <w:rFonts w:asciiTheme="minorHAnsi" w:hAnsiTheme="minorHAnsi" w:cstheme="minorHAnsi"/>
          <w:color w:val="000000"/>
          <w:sz w:val="22"/>
        </w:rPr>
        <w:t xml:space="preserve">, který na univerzitě pracuje od prosince 2018. Na jaro 2020 je v plánu </w:t>
      </w:r>
      <w:del w:id="6752" w:author="Radim Bačuvčík" w:date="2020-02-04T13:30:00Z">
        <w:r w:rsidRPr="00132BED" w:rsidDel="00A84531">
          <w:rPr>
            <w:rFonts w:asciiTheme="minorHAnsi" w:hAnsiTheme="minorHAnsi" w:cstheme="minorHAnsi"/>
            <w:color w:val="000000"/>
            <w:sz w:val="22"/>
          </w:rPr>
          <w:delText xml:space="preserve">započatí </w:delText>
        </w:r>
      </w:del>
      <w:ins w:id="6753" w:author="Radim Bačuvčík" w:date="2020-02-04T13:30:00Z">
        <w:r w:rsidR="00A84531" w:rsidRPr="00132BED">
          <w:rPr>
            <w:rFonts w:asciiTheme="minorHAnsi" w:hAnsiTheme="minorHAnsi" w:cstheme="minorHAnsi"/>
            <w:color w:val="000000"/>
            <w:sz w:val="22"/>
          </w:rPr>
          <w:t>započ</w:t>
        </w:r>
        <w:r w:rsidR="00A84531">
          <w:rPr>
            <w:rFonts w:asciiTheme="minorHAnsi" w:hAnsiTheme="minorHAnsi" w:cstheme="minorHAnsi"/>
            <w:color w:val="000000"/>
            <w:sz w:val="22"/>
          </w:rPr>
          <w:t>e</w:t>
        </w:r>
        <w:r w:rsidR="00A84531" w:rsidRPr="00132BED">
          <w:rPr>
            <w:rFonts w:asciiTheme="minorHAnsi" w:hAnsiTheme="minorHAnsi" w:cstheme="minorHAnsi"/>
            <w:color w:val="000000"/>
            <w:sz w:val="22"/>
          </w:rPr>
          <w:t xml:space="preserve">tí </w:t>
        </w:r>
      </w:ins>
      <w:r w:rsidRPr="00132BED">
        <w:rPr>
          <w:rFonts w:asciiTheme="minorHAnsi" w:hAnsiTheme="minorHAnsi" w:cstheme="minorHAnsi"/>
          <w:color w:val="000000"/>
          <w:sz w:val="22"/>
        </w:rPr>
        <w:t>jeho doktorského studia.</w:t>
      </w:r>
    </w:p>
    <w:p w14:paraId="0EC5F82F" w14:textId="77777777" w:rsidR="00F52EEF" w:rsidRPr="00132BED" w:rsidRDefault="00F52EEF" w:rsidP="00132BED">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sz w:val="22"/>
        </w:rPr>
        <w:t>Prioritou pracoviště je motivovat mladé odborné asistenty k zahájení habilitačního řízení a zajistit tak dlouhodobou personální stabilitu studijního programu.</w:t>
      </w:r>
    </w:p>
    <w:p w14:paraId="5BCECFE1" w14:textId="77777777" w:rsidR="00F52EEF" w:rsidRPr="00F52EEF"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highlight w:val="red"/>
        </w:rPr>
      </w:pPr>
    </w:p>
    <w:p w14:paraId="2809DC68" w14:textId="77777777" w:rsidR="00F52EEF" w:rsidRPr="00F52EEF" w:rsidRDefault="00F52EEF" w:rsidP="00935F76">
      <w:pPr>
        <w:widowControl w:val="0"/>
        <w:tabs>
          <w:tab w:val="left" w:pos="567"/>
        </w:tabs>
        <w:autoSpaceDE w:val="0"/>
        <w:autoSpaceDN w:val="0"/>
        <w:adjustRightInd w:val="0"/>
        <w:snapToGrid w:val="0"/>
        <w:ind w:left="426"/>
        <w:jc w:val="both"/>
        <w:rPr>
          <w:rFonts w:asciiTheme="minorHAnsi" w:hAnsiTheme="minorHAnsi" w:cstheme="minorHAnsi"/>
          <w:color w:val="000000"/>
          <w:highlight w:val="red"/>
        </w:rPr>
      </w:pPr>
    </w:p>
    <w:p w14:paraId="1D594A50" w14:textId="77777777" w:rsidR="00F52EEF" w:rsidRPr="00F52EEF" w:rsidRDefault="00F52EEF" w:rsidP="00935F76">
      <w:pPr>
        <w:tabs>
          <w:tab w:val="left" w:pos="567"/>
        </w:tabs>
        <w:rPr>
          <w:rFonts w:asciiTheme="minorHAnsi" w:hAnsiTheme="minorHAnsi" w:cstheme="minorHAnsi"/>
          <w:highlight w:val="red"/>
        </w:rPr>
      </w:pPr>
      <w:r w:rsidRPr="00F52EEF">
        <w:rPr>
          <w:rFonts w:asciiTheme="minorHAnsi" w:hAnsiTheme="minorHAnsi" w:cstheme="minorHAnsi"/>
          <w:highlight w:val="red"/>
        </w:rPr>
        <w:br w:type="page"/>
      </w:r>
    </w:p>
    <w:p w14:paraId="0584B250" w14:textId="77777777" w:rsidR="00F52EEF" w:rsidRPr="00F52EEF" w:rsidRDefault="00F52EEF" w:rsidP="00935F76">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61"/>
        <w:gridCol w:w="3402"/>
        <w:gridCol w:w="1276"/>
        <w:gridCol w:w="1842"/>
      </w:tblGrid>
      <w:tr w:rsidR="00F52EEF" w:rsidRPr="00F52EEF" w14:paraId="36B0DEDE" w14:textId="77777777" w:rsidTr="00F52EEF">
        <w:tc>
          <w:tcPr>
            <w:tcW w:w="9781" w:type="dxa"/>
            <w:gridSpan w:val="4"/>
            <w:shd w:val="clear" w:color="auto" w:fill="F7CAAC"/>
          </w:tcPr>
          <w:p w14:paraId="4EB952F8" w14:textId="16B28FA5"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Personální zabezpečení základních teoretických studijních předmětů</w:t>
            </w:r>
            <w:r w:rsidR="00336FD9">
              <w:rPr>
                <w:rFonts w:asciiTheme="minorHAnsi" w:hAnsiTheme="minorHAnsi" w:cstheme="minorHAnsi"/>
                <w:b/>
              </w:rPr>
              <w:t xml:space="preserve"> profilujícího základu</w:t>
            </w:r>
            <w:r w:rsidRPr="00F52EEF">
              <w:rPr>
                <w:rFonts w:asciiTheme="minorHAnsi" w:hAnsiTheme="minorHAnsi" w:cstheme="minorHAnsi"/>
                <w:b/>
              </w:rPr>
              <w:t xml:space="preserve"> (ZT) a</w:t>
            </w:r>
            <w:r w:rsidR="00336FD9">
              <w:rPr>
                <w:rFonts w:asciiTheme="minorHAnsi" w:hAnsiTheme="minorHAnsi" w:cstheme="minorHAnsi"/>
                <w:b/>
              </w:rPr>
              <w:t xml:space="preserve"> předmětů</w:t>
            </w:r>
            <w:r w:rsidRPr="00F52EEF">
              <w:rPr>
                <w:rFonts w:asciiTheme="minorHAnsi" w:hAnsiTheme="minorHAnsi" w:cstheme="minorHAnsi"/>
                <w:b/>
              </w:rPr>
              <w:t xml:space="preserve"> profilujícíh</w:t>
            </w:r>
            <w:r w:rsidR="00336FD9">
              <w:rPr>
                <w:rFonts w:asciiTheme="minorHAnsi" w:hAnsiTheme="minorHAnsi" w:cstheme="minorHAnsi"/>
                <w:b/>
              </w:rPr>
              <w:t>o</w:t>
            </w:r>
            <w:r w:rsidRPr="00F52EEF">
              <w:rPr>
                <w:rFonts w:asciiTheme="minorHAnsi" w:hAnsiTheme="minorHAnsi" w:cstheme="minorHAnsi"/>
                <w:b/>
              </w:rPr>
              <w:t xml:space="preserve"> </w:t>
            </w:r>
            <w:r w:rsidR="00336FD9">
              <w:rPr>
                <w:rFonts w:asciiTheme="minorHAnsi" w:hAnsiTheme="minorHAnsi" w:cstheme="minorHAnsi"/>
                <w:b/>
              </w:rPr>
              <w:t>základu</w:t>
            </w:r>
            <w:r w:rsidRPr="00F52EEF">
              <w:rPr>
                <w:rFonts w:asciiTheme="minorHAnsi" w:hAnsiTheme="minorHAnsi" w:cstheme="minorHAnsi"/>
                <w:b/>
              </w:rPr>
              <w:t xml:space="preserve"> (PZ) bakalářského studijního programu Marketingov</w:t>
            </w:r>
            <w:ins w:id="6754" w:author="Radim Bačuvčík" w:date="2020-02-06T14:29:00Z">
              <w:r w:rsidR="00982B1E">
                <w:rPr>
                  <w:rFonts w:asciiTheme="minorHAnsi" w:hAnsiTheme="minorHAnsi" w:cstheme="minorHAnsi"/>
                  <w:b/>
                </w:rPr>
                <w:t>á</w:t>
              </w:r>
            </w:ins>
            <w:del w:id="6755" w:author="Radim Bačuvčík" w:date="2020-02-06T14:29:00Z">
              <w:r w:rsidRPr="00F52EEF" w:rsidDel="00982B1E">
                <w:rPr>
                  <w:rFonts w:asciiTheme="minorHAnsi" w:hAnsiTheme="minorHAnsi" w:cstheme="minorHAnsi"/>
                  <w:b/>
                </w:rPr>
                <w:delText>é</w:delText>
              </w:r>
            </w:del>
            <w:r w:rsidRPr="00F52EEF">
              <w:rPr>
                <w:rFonts w:asciiTheme="minorHAnsi" w:hAnsiTheme="minorHAnsi" w:cstheme="minorHAnsi"/>
                <w:b/>
              </w:rPr>
              <w:t xml:space="preserve"> komunikace, forma studia prezenční </w:t>
            </w:r>
          </w:p>
        </w:tc>
      </w:tr>
      <w:tr w:rsidR="00F52EEF" w:rsidRPr="00F52EEF" w14:paraId="6804EFDC" w14:textId="77777777" w:rsidTr="00F52EEF">
        <w:tc>
          <w:tcPr>
            <w:tcW w:w="3261" w:type="dxa"/>
            <w:shd w:val="clear" w:color="auto" w:fill="F7CAAC"/>
          </w:tcPr>
          <w:p w14:paraId="3A62BE4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Název předmětu</w:t>
            </w:r>
          </w:p>
        </w:tc>
        <w:tc>
          <w:tcPr>
            <w:tcW w:w="3402" w:type="dxa"/>
            <w:shd w:val="clear" w:color="auto" w:fill="F7CAAC"/>
          </w:tcPr>
          <w:p w14:paraId="792A2BD0"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1276" w:type="dxa"/>
            <w:shd w:val="clear" w:color="auto" w:fill="F7CAAC"/>
          </w:tcPr>
          <w:p w14:paraId="61DFC717"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platnost smlouvy</w:t>
            </w:r>
          </w:p>
        </w:tc>
        <w:tc>
          <w:tcPr>
            <w:tcW w:w="1842" w:type="dxa"/>
            <w:shd w:val="clear" w:color="auto" w:fill="F7CAAC"/>
          </w:tcPr>
          <w:p w14:paraId="60E5B95C"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profil. základ</w:t>
            </w:r>
          </w:p>
        </w:tc>
      </w:tr>
      <w:tr w:rsidR="00F52EEF" w:rsidRPr="00F52EEF" w14:paraId="4F0A926E" w14:textId="77777777" w:rsidTr="00F52EEF">
        <w:tc>
          <w:tcPr>
            <w:tcW w:w="3261" w:type="dxa"/>
          </w:tcPr>
          <w:p w14:paraId="2072CB47" w14:textId="77777777" w:rsidR="00F52EEF" w:rsidRPr="00F52EEF" w:rsidRDefault="00F52EEF">
            <w:pPr>
              <w:tabs>
                <w:tab w:val="left" w:pos="567"/>
              </w:tabs>
              <w:rPr>
                <w:rFonts w:asciiTheme="minorHAnsi" w:hAnsiTheme="minorHAnsi" w:cstheme="minorHAnsi"/>
              </w:rPr>
              <w:pPrChange w:id="6756" w:author="Radim Bačuvčík" w:date="2020-02-06T14:29:00Z">
                <w:pPr>
                  <w:tabs>
                    <w:tab w:val="left" w:pos="567"/>
                  </w:tabs>
                  <w:jc w:val="both"/>
                </w:pPr>
              </w:pPrChange>
            </w:pPr>
            <w:r w:rsidRPr="00F52EEF">
              <w:rPr>
                <w:rFonts w:asciiTheme="minorHAnsi" w:hAnsiTheme="minorHAnsi" w:cstheme="minorHAnsi"/>
              </w:rPr>
              <w:t>Marketing1</w:t>
            </w:r>
          </w:p>
        </w:tc>
        <w:tc>
          <w:tcPr>
            <w:tcW w:w="3402" w:type="dxa"/>
          </w:tcPr>
          <w:p w14:paraId="6EED1C09"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1276" w:type="dxa"/>
          </w:tcPr>
          <w:p w14:paraId="19597CC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Pr>
          <w:p w14:paraId="1914D3B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23F2DC68" w14:textId="77777777" w:rsidTr="00F52EEF">
        <w:tc>
          <w:tcPr>
            <w:tcW w:w="3261" w:type="dxa"/>
          </w:tcPr>
          <w:p w14:paraId="63A07155" w14:textId="77777777" w:rsidR="00F52EEF" w:rsidRPr="00F52EEF" w:rsidRDefault="00F52EEF">
            <w:pPr>
              <w:tabs>
                <w:tab w:val="left" w:pos="567"/>
              </w:tabs>
              <w:rPr>
                <w:rFonts w:asciiTheme="minorHAnsi" w:hAnsiTheme="minorHAnsi" w:cstheme="minorHAnsi"/>
              </w:rPr>
              <w:pPrChange w:id="6757" w:author="Radim Bačuvčík" w:date="2020-02-06T14:29:00Z">
                <w:pPr>
                  <w:tabs>
                    <w:tab w:val="left" w:pos="567"/>
                  </w:tabs>
                  <w:jc w:val="both"/>
                </w:pPr>
              </w:pPrChange>
            </w:pPr>
            <w:r w:rsidRPr="00F52EEF">
              <w:rPr>
                <w:rFonts w:asciiTheme="minorHAnsi" w:hAnsiTheme="minorHAnsi" w:cstheme="minorHAnsi"/>
              </w:rPr>
              <w:t>Marketing2</w:t>
            </w:r>
          </w:p>
        </w:tc>
        <w:tc>
          <w:tcPr>
            <w:tcW w:w="3402" w:type="dxa"/>
          </w:tcPr>
          <w:p w14:paraId="1D28AEE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1276" w:type="dxa"/>
          </w:tcPr>
          <w:p w14:paraId="3CC9E83F" w14:textId="1417D28D"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01/2021</w:t>
            </w:r>
          </w:p>
        </w:tc>
        <w:tc>
          <w:tcPr>
            <w:tcW w:w="1842" w:type="dxa"/>
          </w:tcPr>
          <w:p w14:paraId="28DF920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FC6BB04" w14:textId="77777777" w:rsidTr="00F52EEF">
        <w:tc>
          <w:tcPr>
            <w:tcW w:w="3261" w:type="dxa"/>
          </w:tcPr>
          <w:p w14:paraId="36FE59E6" w14:textId="5F605B3F" w:rsidR="00F52EEF" w:rsidRPr="00F52EEF" w:rsidRDefault="00F52EEF">
            <w:pPr>
              <w:tabs>
                <w:tab w:val="left" w:pos="567"/>
              </w:tabs>
              <w:rPr>
                <w:rFonts w:asciiTheme="minorHAnsi" w:hAnsiTheme="minorHAnsi" w:cstheme="minorHAnsi"/>
              </w:rPr>
              <w:pPrChange w:id="6758" w:author="Radim Bačuvčík" w:date="2020-02-06T14:29:00Z">
                <w:pPr>
                  <w:tabs>
                    <w:tab w:val="left" w:pos="567"/>
                  </w:tabs>
                  <w:jc w:val="both"/>
                </w:pPr>
              </w:pPrChange>
            </w:pPr>
            <w:r w:rsidRPr="00F52EEF">
              <w:rPr>
                <w:rFonts w:asciiTheme="minorHAnsi" w:hAnsiTheme="minorHAnsi" w:cstheme="minorHAnsi"/>
              </w:rPr>
              <w:t>Počátky a vývoj marketingov</w:t>
            </w:r>
            <w:ins w:id="6759" w:author="Radim Bačuvčík" w:date="2020-02-06T14:29:00Z">
              <w:r w:rsidR="00982B1E">
                <w:rPr>
                  <w:rFonts w:asciiTheme="minorHAnsi" w:hAnsiTheme="minorHAnsi" w:cstheme="minorHAnsi"/>
                </w:rPr>
                <w:t>é</w:t>
              </w:r>
            </w:ins>
            <w:del w:id="6760" w:author="Radim Bačuvčík" w:date="2020-02-06T14:29:00Z">
              <w:r w:rsidRPr="00F52EEF" w:rsidDel="00982B1E">
                <w:rPr>
                  <w:rFonts w:asciiTheme="minorHAnsi" w:hAnsiTheme="minorHAnsi" w:cstheme="minorHAnsi"/>
                </w:rPr>
                <w:delText>ých</w:delText>
              </w:r>
            </w:del>
            <w:r w:rsidRPr="00F52EEF">
              <w:rPr>
                <w:rFonts w:asciiTheme="minorHAnsi" w:hAnsiTheme="minorHAnsi" w:cstheme="minorHAnsi"/>
              </w:rPr>
              <w:t xml:space="preserve"> komunikac</w:t>
            </w:r>
            <w:ins w:id="6761" w:author="Radim Bačuvčík" w:date="2020-02-06T14:29:00Z">
              <w:r w:rsidR="00982B1E">
                <w:rPr>
                  <w:rFonts w:asciiTheme="minorHAnsi" w:hAnsiTheme="minorHAnsi" w:cstheme="minorHAnsi"/>
                </w:rPr>
                <w:t>e</w:t>
              </w:r>
            </w:ins>
            <w:del w:id="6762" w:author="Radim Bačuvčík" w:date="2020-02-06T14:29:00Z">
              <w:r w:rsidRPr="00F52EEF" w:rsidDel="00982B1E">
                <w:rPr>
                  <w:rFonts w:asciiTheme="minorHAnsi" w:hAnsiTheme="minorHAnsi" w:cstheme="minorHAnsi"/>
                </w:rPr>
                <w:delText>í</w:delText>
              </w:r>
            </w:del>
          </w:p>
        </w:tc>
        <w:tc>
          <w:tcPr>
            <w:tcW w:w="3402" w:type="dxa"/>
          </w:tcPr>
          <w:p w14:paraId="56CB976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1276" w:type="dxa"/>
          </w:tcPr>
          <w:p w14:paraId="5B7C5C3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Pr>
          <w:p w14:paraId="4CEB090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75F2A52" w14:textId="77777777" w:rsidTr="00F52EEF">
        <w:tc>
          <w:tcPr>
            <w:tcW w:w="3261" w:type="dxa"/>
          </w:tcPr>
          <w:p w14:paraId="3601885B" w14:textId="77777777" w:rsidR="00F52EEF" w:rsidRPr="00F52EEF" w:rsidRDefault="00F52EEF">
            <w:pPr>
              <w:tabs>
                <w:tab w:val="left" w:pos="567"/>
              </w:tabs>
              <w:rPr>
                <w:rFonts w:asciiTheme="minorHAnsi" w:hAnsiTheme="minorHAnsi" w:cstheme="minorHAnsi"/>
              </w:rPr>
              <w:pPrChange w:id="6763" w:author="Radim Bačuvčík" w:date="2020-02-06T14:29:00Z">
                <w:pPr>
                  <w:tabs>
                    <w:tab w:val="left" w:pos="567"/>
                  </w:tabs>
                  <w:jc w:val="both"/>
                </w:pPr>
              </w:pPrChange>
            </w:pPr>
            <w:r w:rsidRPr="00F52EEF">
              <w:rPr>
                <w:rFonts w:asciiTheme="minorHAnsi" w:hAnsiTheme="minorHAnsi" w:cstheme="minorHAnsi"/>
              </w:rPr>
              <w:t>Projektové řízení</w:t>
            </w:r>
          </w:p>
        </w:tc>
        <w:tc>
          <w:tcPr>
            <w:tcW w:w="3402" w:type="dxa"/>
          </w:tcPr>
          <w:p w14:paraId="73D8E74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Eva Šviráková, Ph.D</w:t>
            </w:r>
          </w:p>
        </w:tc>
        <w:tc>
          <w:tcPr>
            <w:tcW w:w="1276" w:type="dxa"/>
          </w:tcPr>
          <w:p w14:paraId="632E1916" w14:textId="70F53241"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7A85501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47959185" w14:textId="77777777" w:rsidTr="00F52EEF">
        <w:tc>
          <w:tcPr>
            <w:tcW w:w="3261" w:type="dxa"/>
          </w:tcPr>
          <w:p w14:paraId="48E77836" w14:textId="77777777" w:rsidR="00F52EEF" w:rsidRPr="00F52EEF" w:rsidRDefault="00F52EEF">
            <w:pPr>
              <w:tabs>
                <w:tab w:val="left" w:pos="567"/>
              </w:tabs>
              <w:rPr>
                <w:rFonts w:asciiTheme="minorHAnsi" w:hAnsiTheme="minorHAnsi" w:cstheme="minorHAnsi"/>
              </w:rPr>
              <w:pPrChange w:id="6764" w:author="Radim Bačuvčík" w:date="2020-02-06T14:29:00Z">
                <w:pPr>
                  <w:tabs>
                    <w:tab w:val="left" w:pos="567"/>
                  </w:tabs>
                  <w:jc w:val="both"/>
                </w:pPr>
              </w:pPrChange>
            </w:pPr>
            <w:r w:rsidRPr="00F52EEF">
              <w:rPr>
                <w:rFonts w:asciiTheme="minorHAnsi" w:hAnsiTheme="minorHAnsi" w:cstheme="minorHAnsi"/>
              </w:rPr>
              <w:t>Komunikační a prezentační dovednosti</w:t>
            </w:r>
          </w:p>
        </w:tc>
        <w:tc>
          <w:tcPr>
            <w:tcW w:w="3402" w:type="dxa"/>
          </w:tcPr>
          <w:p w14:paraId="72FB8316"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Pr>
          <w:p w14:paraId="35E0CA2B" w14:textId="194C51E4"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0BB8B21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53206258" w14:textId="77777777" w:rsidTr="00F52EEF">
        <w:tc>
          <w:tcPr>
            <w:tcW w:w="3261" w:type="dxa"/>
          </w:tcPr>
          <w:p w14:paraId="4FFC81BE" w14:textId="77777777" w:rsidR="00F52EEF" w:rsidRPr="00F52EEF" w:rsidRDefault="00F52EEF">
            <w:pPr>
              <w:tabs>
                <w:tab w:val="left" w:pos="567"/>
              </w:tabs>
              <w:rPr>
                <w:rFonts w:asciiTheme="minorHAnsi" w:hAnsiTheme="minorHAnsi" w:cstheme="minorHAnsi"/>
              </w:rPr>
              <w:pPrChange w:id="6765" w:author="Radim Bačuvčík" w:date="2020-02-06T14:29:00Z">
                <w:pPr>
                  <w:tabs>
                    <w:tab w:val="left" w:pos="567"/>
                  </w:tabs>
                  <w:jc w:val="both"/>
                </w:pPr>
              </w:pPrChange>
            </w:pPr>
            <w:r w:rsidRPr="00F52EEF">
              <w:rPr>
                <w:rFonts w:asciiTheme="minorHAnsi" w:hAnsiTheme="minorHAnsi" w:cstheme="minorHAnsi"/>
              </w:rPr>
              <w:t>Teorie komunikace</w:t>
            </w:r>
          </w:p>
        </w:tc>
        <w:tc>
          <w:tcPr>
            <w:tcW w:w="3402" w:type="dxa"/>
          </w:tcPr>
          <w:p w14:paraId="250A3B7A"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prof. PhDr. Jiří Pavelka, CSc. (50%)</w:t>
            </w:r>
            <w:r w:rsidRPr="00F52EEF">
              <w:rPr>
                <w:rFonts w:asciiTheme="minorHAnsi" w:hAnsiTheme="minorHAnsi" w:cstheme="minorHAnsi"/>
              </w:rPr>
              <w:t>, Ing. Radomila Soukalová, Ph.D.</w:t>
            </w:r>
          </w:p>
        </w:tc>
        <w:tc>
          <w:tcPr>
            <w:tcW w:w="1276" w:type="dxa"/>
          </w:tcPr>
          <w:p w14:paraId="78DC4395" w14:textId="77777777" w:rsidR="00742FA1" w:rsidRDefault="00742FA1" w:rsidP="00935F76">
            <w:pPr>
              <w:tabs>
                <w:tab w:val="left" w:pos="567"/>
              </w:tabs>
              <w:jc w:val="both"/>
              <w:rPr>
                <w:rFonts w:asciiTheme="minorHAnsi" w:hAnsiTheme="minorHAnsi" w:cstheme="minorHAnsi"/>
              </w:rPr>
            </w:pPr>
            <w:r>
              <w:rPr>
                <w:rFonts w:asciiTheme="minorHAnsi" w:hAnsiTheme="minorHAnsi" w:cstheme="minorHAnsi"/>
              </w:rPr>
              <w:t>N</w:t>
            </w:r>
          </w:p>
          <w:p w14:paraId="14988EEA" w14:textId="3519B0BA"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3BAF677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78E97913" w14:textId="77777777" w:rsidTr="00F52EEF">
        <w:tc>
          <w:tcPr>
            <w:tcW w:w="3261" w:type="dxa"/>
          </w:tcPr>
          <w:p w14:paraId="1C69B352" w14:textId="2C0886C3" w:rsidR="00F52EEF" w:rsidRPr="00F52EEF" w:rsidRDefault="00F52EEF">
            <w:pPr>
              <w:tabs>
                <w:tab w:val="left" w:pos="567"/>
              </w:tabs>
              <w:rPr>
                <w:rFonts w:asciiTheme="minorHAnsi" w:hAnsiTheme="minorHAnsi" w:cstheme="minorHAnsi"/>
              </w:rPr>
              <w:pPrChange w:id="6766" w:author="Radim Bačuvčík" w:date="2020-02-06T14:29:00Z">
                <w:pPr>
                  <w:tabs>
                    <w:tab w:val="left" w:pos="567"/>
                  </w:tabs>
                  <w:jc w:val="both"/>
                </w:pPr>
              </w:pPrChange>
            </w:pPr>
            <w:r w:rsidRPr="00F52EEF">
              <w:rPr>
                <w:rFonts w:asciiTheme="minorHAnsi" w:hAnsiTheme="minorHAnsi" w:cstheme="minorHAnsi"/>
              </w:rPr>
              <w:t>Teorie marketingov</w:t>
            </w:r>
            <w:ins w:id="6767" w:author="Radim Bačuvčík" w:date="2020-02-06T14:29:00Z">
              <w:r w:rsidR="00982B1E">
                <w:rPr>
                  <w:rFonts w:asciiTheme="minorHAnsi" w:hAnsiTheme="minorHAnsi" w:cstheme="minorHAnsi"/>
                </w:rPr>
                <w:t>é</w:t>
              </w:r>
            </w:ins>
            <w:del w:id="6768" w:author="Radim Bačuvčík" w:date="2020-02-06T14:29:00Z">
              <w:r w:rsidRPr="00F52EEF" w:rsidDel="00982B1E">
                <w:rPr>
                  <w:rFonts w:asciiTheme="minorHAnsi" w:hAnsiTheme="minorHAnsi" w:cstheme="minorHAnsi"/>
                </w:rPr>
                <w:delText>ých</w:delText>
              </w:r>
            </w:del>
            <w:r w:rsidRPr="00F52EEF">
              <w:rPr>
                <w:rFonts w:asciiTheme="minorHAnsi" w:hAnsiTheme="minorHAnsi" w:cstheme="minorHAnsi"/>
              </w:rPr>
              <w:t xml:space="preserve"> komunikac</w:t>
            </w:r>
            <w:ins w:id="6769" w:author="Radim Bačuvčík" w:date="2020-02-06T14:29:00Z">
              <w:r w:rsidR="00982B1E">
                <w:rPr>
                  <w:rFonts w:asciiTheme="minorHAnsi" w:hAnsiTheme="minorHAnsi" w:cstheme="minorHAnsi"/>
                </w:rPr>
                <w:t>e</w:t>
              </w:r>
            </w:ins>
            <w:del w:id="6770" w:author="Radim Bačuvčík" w:date="2020-02-06T14:29:00Z">
              <w:r w:rsidRPr="00F52EEF" w:rsidDel="00982B1E">
                <w:rPr>
                  <w:rFonts w:asciiTheme="minorHAnsi" w:hAnsiTheme="minorHAnsi" w:cstheme="minorHAnsi"/>
                </w:rPr>
                <w:delText>í</w:delText>
              </w:r>
            </w:del>
          </w:p>
        </w:tc>
        <w:tc>
          <w:tcPr>
            <w:tcW w:w="3402" w:type="dxa"/>
          </w:tcPr>
          <w:p w14:paraId="1E11131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Milan Banyár, Ph.D.</w:t>
            </w:r>
          </w:p>
        </w:tc>
        <w:tc>
          <w:tcPr>
            <w:tcW w:w="1276" w:type="dxa"/>
          </w:tcPr>
          <w:p w14:paraId="10169CC6" w14:textId="1FFDF7A2"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4E89009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521DF5D" w14:textId="77777777" w:rsidTr="00F52EEF">
        <w:tc>
          <w:tcPr>
            <w:tcW w:w="3261" w:type="dxa"/>
          </w:tcPr>
          <w:p w14:paraId="2FD6B947" w14:textId="77777777" w:rsidR="00F52EEF" w:rsidRPr="00F52EEF" w:rsidRDefault="00F52EEF">
            <w:pPr>
              <w:tabs>
                <w:tab w:val="left" w:pos="567"/>
              </w:tabs>
              <w:rPr>
                <w:rFonts w:asciiTheme="minorHAnsi" w:hAnsiTheme="minorHAnsi" w:cstheme="minorHAnsi"/>
              </w:rPr>
              <w:pPrChange w:id="6771" w:author="Radim Bačuvčík" w:date="2020-02-06T14:29:00Z">
                <w:pPr>
                  <w:tabs>
                    <w:tab w:val="left" w:pos="567"/>
                  </w:tabs>
                  <w:jc w:val="both"/>
                </w:pPr>
              </w:pPrChange>
            </w:pPr>
            <w:r w:rsidRPr="00F52EEF">
              <w:rPr>
                <w:rFonts w:asciiTheme="minorHAnsi" w:hAnsiTheme="minorHAnsi" w:cstheme="minorHAnsi"/>
              </w:rPr>
              <w:t>Týmová práce</w:t>
            </w:r>
          </w:p>
        </w:tc>
        <w:tc>
          <w:tcPr>
            <w:tcW w:w="3402" w:type="dxa"/>
          </w:tcPr>
          <w:p w14:paraId="5B8E978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1276" w:type="dxa"/>
          </w:tcPr>
          <w:p w14:paraId="08573158" w14:textId="3640D824"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08/2022</w:t>
            </w:r>
          </w:p>
        </w:tc>
        <w:tc>
          <w:tcPr>
            <w:tcW w:w="1842" w:type="dxa"/>
          </w:tcPr>
          <w:p w14:paraId="140CABA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2E76D97F" w14:textId="77777777" w:rsidTr="00F52EEF">
        <w:tc>
          <w:tcPr>
            <w:tcW w:w="3261" w:type="dxa"/>
          </w:tcPr>
          <w:p w14:paraId="3F82C761" w14:textId="0C620B6D" w:rsidR="00F52EEF" w:rsidRPr="00F52EEF" w:rsidRDefault="00F52EEF">
            <w:pPr>
              <w:tabs>
                <w:tab w:val="left" w:pos="567"/>
              </w:tabs>
              <w:rPr>
                <w:rFonts w:asciiTheme="minorHAnsi" w:hAnsiTheme="minorHAnsi" w:cstheme="minorHAnsi"/>
              </w:rPr>
              <w:pPrChange w:id="6772" w:author="Radim Bačuvčík" w:date="2020-02-06T14:29:00Z">
                <w:pPr>
                  <w:tabs>
                    <w:tab w:val="left" w:pos="567"/>
                  </w:tabs>
                  <w:jc w:val="both"/>
                </w:pPr>
              </w:pPrChange>
            </w:pPr>
            <w:r w:rsidRPr="00F52EEF">
              <w:rPr>
                <w:rFonts w:asciiTheme="minorHAnsi" w:hAnsiTheme="minorHAnsi" w:cstheme="minorHAnsi"/>
              </w:rPr>
              <w:t>Média v marketingov</w:t>
            </w:r>
            <w:ins w:id="6773" w:author="Radim Bačuvčík" w:date="2020-02-06T14:29:00Z">
              <w:r w:rsidR="00982B1E">
                <w:rPr>
                  <w:rFonts w:asciiTheme="minorHAnsi" w:hAnsiTheme="minorHAnsi" w:cstheme="minorHAnsi"/>
                </w:rPr>
                <w:t>é</w:t>
              </w:r>
            </w:ins>
            <w:del w:id="6774" w:author="Radim Bačuvčík" w:date="2020-02-06T14:29:00Z">
              <w:r w:rsidRPr="00F52EEF" w:rsidDel="00982B1E">
                <w:rPr>
                  <w:rFonts w:asciiTheme="minorHAnsi" w:hAnsiTheme="minorHAnsi" w:cstheme="minorHAnsi"/>
                </w:rPr>
                <w:delText>ých</w:delText>
              </w:r>
            </w:del>
            <w:r w:rsidRPr="00F52EEF">
              <w:rPr>
                <w:rFonts w:asciiTheme="minorHAnsi" w:hAnsiTheme="minorHAnsi" w:cstheme="minorHAnsi"/>
              </w:rPr>
              <w:t xml:space="preserve"> komunikac</w:t>
            </w:r>
            <w:ins w:id="6775" w:author="Radim Bačuvčík" w:date="2020-02-06T14:29:00Z">
              <w:r w:rsidR="00982B1E">
                <w:rPr>
                  <w:rFonts w:asciiTheme="minorHAnsi" w:hAnsiTheme="minorHAnsi" w:cstheme="minorHAnsi"/>
                </w:rPr>
                <w:t>i</w:t>
              </w:r>
            </w:ins>
            <w:del w:id="6776" w:author="Radim Bačuvčík" w:date="2020-02-06T14:29:00Z">
              <w:r w:rsidRPr="00F52EEF" w:rsidDel="00982B1E">
                <w:rPr>
                  <w:rFonts w:asciiTheme="minorHAnsi" w:hAnsiTheme="minorHAnsi" w:cstheme="minorHAnsi"/>
                </w:rPr>
                <w:delText>ích</w:delText>
              </w:r>
            </w:del>
            <w:r w:rsidRPr="00F52EEF">
              <w:rPr>
                <w:rFonts w:asciiTheme="minorHAnsi" w:hAnsiTheme="minorHAnsi" w:cstheme="minorHAnsi"/>
              </w:rPr>
              <w:t xml:space="preserve"> 1</w:t>
            </w:r>
          </w:p>
        </w:tc>
        <w:tc>
          <w:tcPr>
            <w:tcW w:w="3402" w:type="dxa"/>
          </w:tcPr>
          <w:p w14:paraId="1727B0D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Pr>
          <w:p w14:paraId="68B86226" w14:textId="70B0B1BF"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049A4C8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F415585" w14:textId="77777777" w:rsidTr="00F52EEF">
        <w:tc>
          <w:tcPr>
            <w:tcW w:w="3261" w:type="dxa"/>
          </w:tcPr>
          <w:p w14:paraId="208299AE" w14:textId="77777777" w:rsidR="00F52EEF" w:rsidRPr="00F52EEF" w:rsidRDefault="00F52EEF">
            <w:pPr>
              <w:tabs>
                <w:tab w:val="left" w:pos="567"/>
              </w:tabs>
              <w:rPr>
                <w:rFonts w:asciiTheme="minorHAnsi" w:hAnsiTheme="minorHAnsi" w:cstheme="minorHAnsi"/>
              </w:rPr>
              <w:pPrChange w:id="6777" w:author="Radim Bačuvčík" w:date="2020-02-06T14:29:00Z">
                <w:pPr>
                  <w:tabs>
                    <w:tab w:val="left" w:pos="567"/>
                  </w:tabs>
                  <w:jc w:val="both"/>
                </w:pPr>
              </w:pPrChange>
            </w:pPr>
            <w:r w:rsidRPr="00F52EEF">
              <w:rPr>
                <w:rFonts w:asciiTheme="minorHAnsi" w:hAnsiTheme="minorHAnsi" w:cstheme="minorHAnsi"/>
              </w:rPr>
              <w:t>Psychologie médií 1</w:t>
            </w:r>
          </w:p>
        </w:tc>
        <w:tc>
          <w:tcPr>
            <w:tcW w:w="3402" w:type="dxa"/>
          </w:tcPr>
          <w:p w14:paraId="4D4E790F"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1276" w:type="dxa"/>
          </w:tcPr>
          <w:p w14:paraId="56870DEA" w14:textId="7CAAA811"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162D9F3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2B6B1F11" w14:textId="77777777" w:rsidTr="00F52EEF">
        <w:tc>
          <w:tcPr>
            <w:tcW w:w="3261" w:type="dxa"/>
          </w:tcPr>
          <w:p w14:paraId="387AC208" w14:textId="77777777" w:rsidR="00F52EEF" w:rsidRPr="00F52EEF" w:rsidRDefault="00F52EEF">
            <w:pPr>
              <w:tabs>
                <w:tab w:val="left" w:pos="567"/>
              </w:tabs>
              <w:rPr>
                <w:rFonts w:asciiTheme="minorHAnsi" w:hAnsiTheme="minorHAnsi" w:cstheme="minorHAnsi"/>
              </w:rPr>
              <w:pPrChange w:id="6778" w:author="Radim Bačuvčík" w:date="2020-02-06T14:29:00Z">
                <w:pPr>
                  <w:tabs>
                    <w:tab w:val="left" w:pos="567"/>
                  </w:tabs>
                  <w:jc w:val="both"/>
                </w:pPr>
              </w:pPrChange>
            </w:pPr>
            <w:r w:rsidRPr="00F52EEF">
              <w:rPr>
                <w:rFonts w:asciiTheme="minorHAnsi" w:hAnsiTheme="minorHAnsi" w:cstheme="minorHAnsi"/>
              </w:rPr>
              <w:t>Psychologie médií 2</w:t>
            </w:r>
          </w:p>
        </w:tc>
        <w:tc>
          <w:tcPr>
            <w:tcW w:w="3402" w:type="dxa"/>
          </w:tcPr>
          <w:p w14:paraId="58728A5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1276" w:type="dxa"/>
          </w:tcPr>
          <w:p w14:paraId="3D3218DA" w14:textId="67D6C1C6"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45F0369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3A94D7D8" w14:textId="77777777" w:rsidTr="00F52EEF">
        <w:tc>
          <w:tcPr>
            <w:tcW w:w="3261" w:type="dxa"/>
          </w:tcPr>
          <w:p w14:paraId="47938B58" w14:textId="59F63BF8" w:rsidR="00F52EEF" w:rsidRPr="00F52EEF" w:rsidRDefault="00F52EEF">
            <w:pPr>
              <w:tabs>
                <w:tab w:val="left" w:pos="567"/>
              </w:tabs>
              <w:rPr>
                <w:rFonts w:asciiTheme="minorHAnsi" w:hAnsiTheme="minorHAnsi" w:cstheme="minorHAnsi"/>
              </w:rPr>
              <w:pPrChange w:id="6779" w:author="Radim Bačuvčík" w:date="2020-02-06T14:29:00Z">
                <w:pPr>
                  <w:tabs>
                    <w:tab w:val="left" w:pos="567"/>
                  </w:tabs>
                  <w:jc w:val="both"/>
                </w:pPr>
              </w:pPrChange>
            </w:pPr>
            <w:r w:rsidRPr="00F52EEF">
              <w:rPr>
                <w:rFonts w:asciiTheme="minorHAnsi" w:hAnsiTheme="minorHAnsi" w:cstheme="minorHAnsi"/>
              </w:rPr>
              <w:t>Média v marketingov</w:t>
            </w:r>
            <w:ins w:id="6780" w:author="Radim Bačuvčík" w:date="2020-02-06T14:29:00Z">
              <w:r w:rsidR="00982B1E">
                <w:rPr>
                  <w:rFonts w:asciiTheme="minorHAnsi" w:hAnsiTheme="minorHAnsi" w:cstheme="minorHAnsi"/>
                </w:rPr>
                <w:t>é</w:t>
              </w:r>
            </w:ins>
            <w:del w:id="6781" w:author="Radim Bačuvčík" w:date="2020-02-06T14:29:00Z">
              <w:r w:rsidRPr="00F52EEF" w:rsidDel="00982B1E">
                <w:rPr>
                  <w:rFonts w:asciiTheme="minorHAnsi" w:hAnsiTheme="minorHAnsi" w:cstheme="minorHAnsi"/>
                </w:rPr>
                <w:delText>ých</w:delText>
              </w:r>
            </w:del>
            <w:r w:rsidRPr="00F52EEF">
              <w:rPr>
                <w:rFonts w:asciiTheme="minorHAnsi" w:hAnsiTheme="minorHAnsi" w:cstheme="minorHAnsi"/>
              </w:rPr>
              <w:t xml:space="preserve"> komunika</w:t>
            </w:r>
            <w:ins w:id="6782" w:author="Radim Bačuvčík" w:date="2020-02-06T14:29:00Z">
              <w:r w:rsidR="00982B1E">
                <w:rPr>
                  <w:rFonts w:asciiTheme="minorHAnsi" w:hAnsiTheme="minorHAnsi" w:cstheme="minorHAnsi"/>
                </w:rPr>
                <w:t>ci</w:t>
              </w:r>
            </w:ins>
            <w:del w:id="6783" w:author="Radim Bačuvčík" w:date="2020-02-06T14:29:00Z">
              <w:r w:rsidRPr="00F52EEF" w:rsidDel="00982B1E">
                <w:rPr>
                  <w:rFonts w:asciiTheme="minorHAnsi" w:hAnsiTheme="minorHAnsi" w:cstheme="minorHAnsi"/>
                </w:rPr>
                <w:delText>cích</w:delText>
              </w:r>
            </w:del>
            <w:r w:rsidRPr="00F52EEF">
              <w:rPr>
                <w:rFonts w:asciiTheme="minorHAnsi" w:hAnsiTheme="minorHAnsi" w:cstheme="minorHAnsi"/>
              </w:rPr>
              <w:t xml:space="preserve"> 2</w:t>
            </w:r>
          </w:p>
        </w:tc>
        <w:tc>
          <w:tcPr>
            <w:tcW w:w="3402" w:type="dxa"/>
          </w:tcPr>
          <w:p w14:paraId="0255835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Pr>
          <w:p w14:paraId="259C6850" w14:textId="045B68B2"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7C5A986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7C318E08" w14:textId="77777777" w:rsidTr="00F52EEF">
        <w:tc>
          <w:tcPr>
            <w:tcW w:w="3261" w:type="dxa"/>
          </w:tcPr>
          <w:p w14:paraId="7B295733" w14:textId="5D546298" w:rsidR="00F52EEF" w:rsidRPr="00F52EEF" w:rsidRDefault="00F52EEF">
            <w:pPr>
              <w:tabs>
                <w:tab w:val="left" w:pos="567"/>
              </w:tabs>
              <w:rPr>
                <w:rFonts w:asciiTheme="minorHAnsi" w:hAnsiTheme="minorHAnsi" w:cstheme="minorHAnsi"/>
              </w:rPr>
              <w:pPrChange w:id="6784" w:author="Radim Bačuvčík" w:date="2020-02-06T14:29:00Z">
                <w:pPr>
                  <w:tabs>
                    <w:tab w:val="left" w:pos="567"/>
                  </w:tabs>
                  <w:jc w:val="both"/>
                </w:pPr>
              </w:pPrChange>
            </w:pPr>
            <w:r w:rsidRPr="00F52EEF">
              <w:rPr>
                <w:rFonts w:asciiTheme="minorHAnsi" w:hAnsiTheme="minorHAnsi" w:cstheme="minorHAnsi"/>
              </w:rPr>
              <w:t>Média v marketingov</w:t>
            </w:r>
            <w:ins w:id="6785" w:author="Radim Bačuvčík" w:date="2020-02-06T14:30:00Z">
              <w:r w:rsidR="00982B1E">
                <w:rPr>
                  <w:rFonts w:asciiTheme="minorHAnsi" w:hAnsiTheme="minorHAnsi" w:cstheme="minorHAnsi"/>
                </w:rPr>
                <w:t>é</w:t>
              </w:r>
            </w:ins>
            <w:del w:id="6786" w:author="Radim Bačuvčík" w:date="2020-02-06T14:30:00Z">
              <w:r w:rsidRPr="00F52EEF" w:rsidDel="00982B1E">
                <w:rPr>
                  <w:rFonts w:asciiTheme="minorHAnsi" w:hAnsiTheme="minorHAnsi" w:cstheme="minorHAnsi"/>
                </w:rPr>
                <w:delText>ých</w:delText>
              </w:r>
            </w:del>
            <w:r w:rsidRPr="00F52EEF">
              <w:rPr>
                <w:rFonts w:asciiTheme="minorHAnsi" w:hAnsiTheme="minorHAnsi" w:cstheme="minorHAnsi"/>
              </w:rPr>
              <w:t xml:space="preserve"> komunikac</w:t>
            </w:r>
            <w:ins w:id="6787" w:author="Radim Bačuvčík" w:date="2020-02-06T14:30:00Z">
              <w:r w:rsidR="00982B1E">
                <w:rPr>
                  <w:rFonts w:asciiTheme="minorHAnsi" w:hAnsiTheme="minorHAnsi" w:cstheme="minorHAnsi"/>
                </w:rPr>
                <w:t>i</w:t>
              </w:r>
            </w:ins>
            <w:del w:id="6788" w:author="Radim Bačuvčík" w:date="2020-02-06T14:30:00Z">
              <w:r w:rsidRPr="00F52EEF" w:rsidDel="00982B1E">
                <w:rPr>
                  <w:rFonts w:asciiTheme="minorHAnsi" w:hAnsiTheme="minorHAnsi" w:cstheme="minorHAnsi"/>
                </w:rPr>
                <w:delText>ích</w:delText>
              </w:r>
            </w:del>
            <w:r w:rsidRPr="00F52EEF">
              <w:rPr>
                <w:rFonts w:asciiTheme="minorHAnsi" w:hAnsiTheme="minorHAnsi" w:cstheme="minorHAnsi"/>
              </w:rPr>
              <w:t xml:space="preserve"> 3</w:t>
            </w:r>
          </w:p>
        </w:tc>
        <w:tc>
          <w:tcPr>
            <w:tcW w:w="3402" w:type="dxa"/>
          </w:tcPr>
          <w:p w14:paraId="7C0348A5"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Pr>
          <w:p w14:paraId="2506CB5E" w14:textId="0ACC7EB9"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10B49E8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5E8DDD2C" w14:textId="77777777" w:rsidTr="00F52EEF">
        <w:tc>
          <w:tcPr>
            <w:tcW w:w="3261" w:type="dxa"/>
          </w:tcPr>
          <w:p w14:paraId="1422BA93" w14:textId="77777777" w:rsidR="00F52EEF" w:rsidRPr="00F52EEF" w:rsidRDefault="00F52EEF">
            <w:pPr>
              <w:tabs>
                <w:tab w:val="left" w:pos="567"/>
              </w:tabs>
              <w:rPr>
                <w:rFonts w:asciiTheme="minorHAnsi" w:hAnsiTheme="minorHAnsi" w:cstheme="minorHAnsi"/>
              </w:rPr>
              <w:pPrChange w:id="6789" w:author="Radim Bačuvčík" w:date="2020-02-06T14:29:00Z">
                <w:pPr>
                  <w:tabs>
                    <w:tab w:val="left" w:pos="567"/>
                  </w:tabs>
                  <w:jc w:val="both"/>
                </w:pPr>
              </w:pPrChange>
            </w:pPr>
            <w:r w:rsidRPr="00F52EEF">
              <w:rPr>
                <w:rFonts w:asciiTheme="minorHAnsi" w:hAnsiTheme="minorHAnsi" w:cstheme="minorHAnsi"/>
              </w:rPr>
              <w:t>Marketingový výzkum 1</w:t>
            </w:r>
          </w:p>
        </w:tc>
        <w:tc>
          <w:tcPr>
            <w:tcW w:w="3402" w:type="dxa"/>
          </w:tcPr>
          <w:p w14:paraId="135C6203"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Martina Juříková, Ph.D.</w:t>
            </w:r>
          </w:p>
        </w:tc>
        <w:tc>
          <w:tcPr>
            <w:tcW w:w="1276" w:type="dxa"/>
          </w:tcPr>
          <w:p w14:paraId="5A28C0F0" w14:textId="6811AE20"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687EABB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B8318EA" w14:textId="77777777" w:rsidTr="00F52EEF">
        <w:tc>
          <w:tcPr>
            <w:tcW w:w="3261" w:type="dxa"/>
          </w:tcPr>
          <w:p w14:paraId="036AD773" w14:textId="77777777" w:rsidR="00F52EEF" w:rsidRPr="00F52EEF" w:rsidRDefault="00F52EEF">
            <w:pPr>
              <w:tabs>
                <w:tab w:val="left" w:pos="567"/>
              </w:tabs>
              <w:rPr>
                <w:rFonts w:asciiTheme="minorHAnsi" w:hAnsiTheme="minorHAnsi" w:cstheme="minorHAnsi"/>
              </w:rPr>
              <w:pPrChange w:id="6790" w:author="Radim Bačuvčík" w:date="2020-02-06T14:29:00Z">
                <w:pPr>
                  <w:tabs>
                    <w:tab w:val="left" w:pos="567"/>
                  </w:tabs>
                  <w:jc w:val="both"/>
                </w:pPr>
              </w:pPrChange>
            </w:pPr>
            <w:r w:rsidRPr="00F52EEF">
              <w:rPr>
                <w:rFonts w:asciiTheme="minorHAnsi" w:hAnsiTheme="minorHAnsi" w:cstheme="minorHAnsi"/>
              </w:rPr>
              <w:t>Marketingový výzkum 2</w:t>
            </w:r>
          </w:p>
        </w:tc>
        <w:tc>
          <w:tcPr>
            <w:tcW w:w="3402" w:type="dxa"/>
          </w:tcPr>
          <w:p w14:paraId="34D810EC"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Martina Juříková, Ph.D.</w:t>
            </w:r>
          </w:p>
        </w:tc>
        <w:tc>
          <w:tcPr>
            <w:tcW w:w="1276" w:type="dxa"/>
          </w:tcPr>
          <w:p w14:paraId="600E05C6" w14:textId="2409EB64"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1500672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8BB5D33" w14:textId="77777777" w:rsidTr="00F52EEF">
        <w:tc>
          <w:tcPr>
            <w:tcW w:w="3261" w:type="dxa"/>
          </w:tcPr>
          <w:p w14:paraId="7F5FB49A" w14:textId="77777777" w:rsidR="00F52EEF" w:rsidRPr="00F52EEF" w:rsidRDefault="00F52EEF">
            <w:pPr>
              <w:tabs>
                <w:tab w:val="left" w:pos="567"/>
              </w:tabs>
              <w:rPr>
                <w:rFonts w:asciiTheme="minorHAnsi" w:hAnsiTheme="minorHAnsi" w:cstheme="minorHAnsi"/>
              </w:rPr>
              <w:pPrChange w:id="6791" w:author="Radim Bačuvčík" w:date="2020-02-06T14:29:00Z">
                <w:pPr>
                  <w:tabs>
                    <w:tab w:val="left" w:pos="567"/>
                  </w:tabs>
                  <w:jc w:val="both"/>
                </w:pPr>
              </w:pPrChange>
            </w:pPr>
            <w:r w:rsidRPr="00F52EEF">
              <w:rPr>
                <w:rFonts w:asciiTheme="minorHAnsi" w:hAnsiTheme="minorHAnsi" w:cstheme="minorHAnsi"/>
              </w:rPr>
              <w:t>Digitální komunikace 1</w:t>
            </w:r>
          </w:p>
        </w:tc>
        <w:tc>
          <w:tcPr>
            <w:tcW w:w="3402" w:type="dxa"/>
          </w:tcPr>
          <w:p w14:paraId="15A071D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Pr>
          <w:p w14:paraId="473CA66A" w14:textId="5E8804E3"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7CC911C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1FC18199" w14:textId="77777777" w:rsidTr="00F52EEF">
        <w:tc>
          <w:tcPr>
            <w:tcW w:w="3261" w:type="dxa"/>
          </w:tcPr>
          <w:p w14:paraId="56F35501" w14:textId="77777777" w:rsidR="00F52EEF" w:rsidRPr="00F52EEF" w:rsidRDefault="00F52EEF">
            <w:pPr>
              <w:tabs>
                <w:tab w:val="left" w:pos="567"/>
              </w:tabs>
              <w:rPr>
                <w:rFonts w:asciiTheme="minorHAnsi" w:hAnsiTheme="minorHAnsi" w:cstheme="minorHAnsi"/>
              </w:rPr>
              <w:pPrChange w:id="6792" w:author="Radim Bačuvčík" w:date="2020-02-06T14:29:00Z">
                <w:pPr>
                  <w:tabs>
                    <w:tab w:val="left" w:pos="567"/>
                  </w:tabs>
                  <w:jc w:val="both"/>
                </w:pPr>
              </w:pPrChange>
            </w:pPr>
            <w:r w:rsidRPr="00F52EEF">
              <w:rPr>
                <w:rFonts w:asciiTheme="minorHAnsi" w:hAnsiTheme="minorHAnsi" w:cstheme="minorHAnsi"/>
              </w:rPr>
              <w:t>Digitální komunikace 2</w:t>
            </w:r>
          </w:p>
        </w:tc>
        <w:tc>
          <w:tcPr>
            <w:tcW w:w="3402" w:type="dxa"/>
          </w:tcPr>
          <w:p w14:paraId="5010DB48"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Pr>
          <w:p w14:paraId="31B943C8" w14:textId="20B3A86A"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2B6A155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19155C1A" w14:textId="77777777" w:rsidTr="00F52EEF">
        <w:tc>
          <w:tcPr>
            <w:tcW w:w="3261" w:type="dxa"/>
          </w:tcPr>
          <w:p w14:paraId="5D95A000" w14:textId="77777777" w:rsidR="00F52EEF" w:rsidRPr="00F52EEF" w:rsidRDefault="00F52EEF">
            <w:pPr>
              <w:tabs>
                <w:tab w:val="left" w:pos="567"/>
              </w:tabs>
              <w:rPr>
                <w:rFonts w:asciiTheme="minorHAnsi" w:hAnsiTheme="minorHAnsi" w:cstheme="minorHAnsi"/>
              </w:rPr>
              <w:pPrChange w:id="6793" w:author="Radim Bačuvčík" w:date="2020-02-06T14:29:00Z">
                <w:pPr>
                  <w:tabs>
                    <w:tab w:val="left" w:pos="567"/>
                  </w:tabs>
                  <w:jc w:val="both"/>
                </w:pPr>
              </w:pPrChange>
            </w:pPr>
            <w:r w:rsidRPr="00F52EEF">
              <w:rPr>
                <w:rFonts w:asciiTheme="minorHAnsi" w:hAnsiTheme="minorHAnsi" w:cstheme="minorHAnsi"/>
              </w:rPr>
              <w:t>Public relations 1</w:t>
            </w:r>
          </w:p>
        </w:tc>
        <w:tc>
          <w:tcPr>
            <w:tcW w:w="3402" w:type="dxa"/>
          </w:tcPr>
          <w:p w14:paraId="5027FC89"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Pr>
          <w:p w14:paraId="290FFA20" w14:textId="6386AE1B"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64FB55B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3CB9D5C" w14:textId="77777777" w:rsidTr="00F52EEF">
        <w:tc>
          <w:tcPr>
            <w:tcW w:w="3261" w:type="dxa"/>
          </w:tcPr>
          <w:p w14:paraId="637B1182" w14:textId="77777777" w:rsidR="00F52EEF" w:rsidRPr="00F52EEF" w:rsidRDefault="00F52EEF">
            <w:pPr>
              <w:tabs>
                <w:tab w:val="left" w:pos="567"/>
              </w:tabs>
              <w:rPr>
                <w:rFonts w:asciiTheme="minorHAnsi" w:hAnsiTheme="minorHAnsi" w:cstheme="minorHAnsi"/>
              </w:rPr>
              <w:pPrChange w:id="6794" w:author="Radim Bačuvčík" w:date="2020-02-06T14:29:00Z">
                <w:pPr>
                  <w:tabs>
                    <w:tab w:val="left" w:pos="567"/>
                  </w:tabs>
                  <w:jc w:val="both"/>
                </w:pPr>
              </w:pPrChange>
            </w:pPr>
            <w:r w:rsidRPr="00F52EEF">
              <w:rPr>
                <w:rFonts w:asciiTheme="minorHAnsi" w:hAnsiTheme="minorHAnsi" w:cstheme="minorHAnsi"/>
              </w:rPr>
              <w:t>Public relations 2</w:t>
            </w:r>
          </w:p>
        </w:tc>
        <w:tc>
          <w:tcPr>
            <w:tcW w:w="3402" w:type="dxa"/>
          </w:tcPr>
          <w:p w14:paraId="035B8DAF"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Pr>
          <w:p w14:paraId="6A5723CD" w14:textId="2BAD8EF9"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2C05564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77E0BDB" w14:textId="77777777" w:rsidTr="00F52EEF">
        <w:tc>
          <w:tcPr>
            <w:tcW w:w="3261" w:type="dxa"/>
          </w:tcPr>
          <w:p w14:paraId="1560BBC6" w14:textId="77777777" w:rsidR="00F52EEF" w:rsidRPr="00F52EEF" w:rsidRDefault="00F52EEF">
            <w:pPr>
              <w:tabs>
                <w:tab w:val="left" w:pos="567"/>
              </w:tabs>
              <w:rPr>
                <w:rFonts w:asciiTheme="minorHAnsi" w:hAnsiTheme="minorHAnsi" w:cstheme="minorHAnsi"/>
              </w:rPr>
              <w:pPrChange w:id="6795" w:author="Radim Bačuvčík" w:date="2020-02-06T14:29:00Z">
                <w:pPr>
                  <w:tabs>
                    <w:tab w:val="left" w:pos="567"/>
                  </w:tabs>
                  <w:jc w:val="both"/>
                </w:pPr>
              </w:pPrChange>
            </w:pPr>
            <w:r w:rsidRPr="00F52EEF">
              <w:rPr>
                <w:rFonts w:asciiTheme="minorHAnsi" w:hAnsiTheme="minorHAnsi" w:cstheme="minorHAnsi"/>
              </w:rPr>
              <w:t>Osobní prodej</w:t>
            </w:r>
          </w:p>
        </w:tc>
        <w:tc>
          <w:tcPr>
            <w:tcW w:w="3402" w:type="dxa"/>
          </w:tcPr>
          <w:p w14:paraId="3B105D3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1276" w:type="dxa"/>
          </w:tcPr>
          <w:p w14:paraId="7DD5E3D8" w14:textId="4AA21703"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01/2021</w:t>
            </w:r>
          </w:p>
        </w:tc>
        <w:tc>
          <w:tcPr>
            <w:tcW w:w="1842" w:type="dxa"/>
          </w:tcPr>
          <w:p w14:paraId="1192CAE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FDBD2B5" w14:textId="77777777" w:rsidTr="00F52EEF">
        <w:tc>
          <w:tcPr>
            <w:tcW w:w="3261" w:type="dxa"/>
          </w:tcPr>
          <w:p w14:paraId="49999C89" w14:textId="77777777" w:rsidR="00F52EEF" w:rsidRPr="00F52EEF" w:rsidRDefault="00F52EEF">
            <w:pPr>
              <w:tabs>
                <w:tab w:val="left" w:pos="567"/>
              </w:tabs>
              <w:rPr>
                <w:rFonts w:asciiTheme="minorHAnsi" w:hAnsiTheme="minorHAnsi" w:cstheme="minorHAnsi"/>
              </w:rPr>
              <w:pPrChange w:id="6796" w:author="Radim Bačuvčík" w:date="2020-02-06T14:29:00Z">
                <w:pPr>
                  <w:tabs>
                    <w:tab w:val="left" w:pos="567"/>
                  </w:tabs>
                  <w:jc w:val="both"/>
                </w:pPr>
              </w:pPrChange>
            </w:pPr>
            <w:r w:rsidRPr="00F52EEF">
              <w:rPr>
                <w:rFonts w:asciiTheme="minorHAnsi" w:hAnsiTheme="minorHAnsi" w:cstheme="minorHAnsi"/>
              </w:rPr>
              <w:t>Management</w:t>
            </w:r>
          </w:p>
        </w:tc>
        <w:tc>
          <w:tcPr>
            <w:tcW w:w="3402" w:type="dxa"/>
          </w:tcPr>
          <w:p w14:paraId="251714A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1276" w:type="dxa"/>
          </w:tcPr>
          <w:p w14:paraId="01801F31" w14:textId="08E252D1"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08/2022</w:t>
            </w:r>
          </w:p>
        </w:tc>
        <w:tc>
          <w:tcPr>
            <w:tcW w:w="1842" w:type="dxa"/>
          </w:tcPr>
          <w:p w14:paraId="2B394A1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01759FC7" w14:textId="77777777" w:rsidTr="00F52EEF">
        <w:tc>
          <w:tcPr>
            <w:tcW w:w="3261" w:type="dxa"/>
          </w:tcPr>
          <w:p w14:paraId="3F2F4F3F" w14:textId="77777777" w:rsidR="00F52EEF" w:rsidRPr="00F52EEF" w:rsidRDefault="00F52EEF">
            <w:pPr>
              <w:tabs>
                <w:tab w:val="left" w:pos="567"/>
              </w:tabs>
              <w:rPr>
                <w:rFonts w:asciiTheme="minorHAnsi" w:hAnsiTheme="minorHAnsi" w:cstheme="minorHAnsi"/>
              </w:rPr>
              <w:pPrChange w:id="6797" w:author="Radim Bačuvčík" w:date="2020-02-06T14:29:00Z">
                <w:pPr>
                  <w:tabs>
                    <w:tab w:val="left" w:pos="567"/>
                  </w:tabs>
                  <w:jc w:val="both"/>
                </w:pPr>
              </w:pPrChange>
            </w:pPr>
            <w:r w:rsidRPr="00F52EEF">
              <w:rPr>
                <w:rFonts w:asciiTheme="minorHAnsi" w:hAnsiTheme="minorHAnsi" w:cstheme="minorHAnsi"/>
              </w:rPr>
              <w:t>Strategický marketing</w:t>
            </w:r>
          </w:p>
        </w:tc>
        <w:tc>
          <w:tcPr>
            <w:tcW w:w="3402" w:type="dxa"/>
          </w:tcPr>
          <w:p w14:paraId="14FFEBD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1276" w:type="dxa"/>
          </w:tcPr>
          <w:p w14:paraId="39069927" w14:textId="478390F8"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08/2022</w:t>
            </w:r>
          </w:p>
        </w:tc>
        <w:tc>
          <w:tcPr>
            <w:tcW w:w="1842" w:type="dxa"/>
          </w:tcPr>
          <w:p w14:paraId="4D2E3A0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3D44CB00" w14:textId="77777777" w:rsidTr="00F52EEF">
        <w:tc>
          <w:tcPr>
            <w:tcW w:w="3261" w:type="dxa"/>
          </w:tcPr>
          <w:p w14:paraId="187F385D" w14:textId="77777777" w:rsidR="00F52EEF" w:rsidRPr="00F52EEF" w:rsidRDefault="00F52EEF">
            <w:pPr>
              <w:tabs>
                <w:tab w:val="left" w:pos="567"/>
              </w:tabs>
              <w:rPr>
                <w:rFonts w:asciiTheme="minorHAnsi" w:hAnsiTheme="minorHAnsi" w:cstheme="minorHAnsi"/>
              </w:rPr>
              <w:pPrChange w:id="6798" w:author="Radim Bačuvčík" w:date="2020-02-06T14:29:00Z">
                <w:pPr>
                  <w:tabs>
                    <w:tab w:val="left" w:pos="567"/>
                  </w:tabs>
                  <w:jc w:val="both"/>
                </w:pPr>
              </w:pPrChange>
            </w:pPr>
            <w:r w:rsidRPr="00F52EEF">
              <w:rPr>
                <w:rFonts w:asciiTheme="minorHAnsi" w:hAnsiTheme="minorHAnsi" w:cstheme="minorHAnsi"/>
              </w:rPr>
              <w:t>Reklama 1</w:t>
            </w:r>
          </w:p>
        </w:tc>
        <w:tc>
          <w:tcPr>
            <w:tcW w:w="3402" w:type="dxa"/>
          </w:tcPr>
          <w:p w14:paraId="63A1FB8F"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prof. PhDr. Pavel Horňák, CSc. (50%),</w:t>
            </w:r>
            <w:r w:rsidRPr="00F52EEF">
              <w:rPr>
                <w:rFonts w:asciiTheme="minorHAnsi" w:hAnsiTheme="minorHAnsi" w:cstheme="minorHAnsi"/>
              </w:rPr>
              <w:t xml:space="preserve"> Mgr. Eliška Káčerková, Ph.D.</w:t>
            </w:r>
          </w:p>
        </w:tc>
        <w:tc>
          <w:tcPr>
            <w:tcW w:w="1276" w:type="dxa"/>
          </w:tcPr>
          <w:p w14:paraId="06339AF4" w14:textId="77777777" w:rsidR="00327C05" w:rsidRDefault="00327C05" w:rsidP="00935F76">
            <w:pPr>
              <w:tabs>
                <w:tab w:val="left" w:pos="567"/>
              </w:tabs>
              <w:jc w:val="both"/>
              <w:rPr>
                <w:rFonts w:asciiTheme="minorHAnsi" w:hAnsiTheme="minorHAnsi" w:cstheme="minorHAnsi"/>
              </w:rPr>
            </w:pPr>
            <w:r>
              <w:rPr>
                <w:rFonts w:asciiTheme="minorHAnsi" w:hAnsiTheme="minorHAnsi" w:cstheme="minorHAnsi"/>
              </w:rPr>
              <w:t>12/2020</w:t>
            </w:r>
          </w:p>
          <w:p w14:paraId="583C95FF" w14:textId="04CC3DB0"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27532F2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2004B860" w14:textId="77777777" w:rsidTr="00F52EEF">
        <w:tc>
          <w:tcPr>
            <w:tcW w:w="3261" w:type="dxa"/>
          </w:tcPr>
          <w:p w14:paraId="132CA50E" w14:textId="77777777" w:rsidR="00F52EEF" w:rsidRPr="00F52EEF" w:rsidRDefault="00F52EEF">
            <w:pPr>
              <w:tabs>
                <w:tab w:val="left" w:pos="567"/>
              </w:tabs>
              <w:rPr>
                <w:rFonts w:asciiTheme="minorHAnsi" w:hAnsiTheme="minorHAnsi" w:cstheme="minorHAnsi"/>
              </w:rPr>
              <w:pPrChange w:id="6799" w:author="Radim Bačuvčík" w:date="2020-02-06T14:29:00Z">
                <w:pPr>
                  <w:tabs>
                    <w:tab w:val="left" w:pos="567"/>
                  </w:tabs>
                  <w:jc w:val="both"/>
                </w:pPr>
              </w:pPrChange>
            </w:pPr>
            <w:r w:rsidRPr="00F52EEF">
              <w:rPr>
                <w:rFonts w:asciiTheme="minorHAnsi" w:hAnsiTheme="minorHAnsi" w:cstheme="minorHAnsi"/>
              </w:rPr>
              <w:t>Reklama 2</w:t>
            </w:r>
          </w:p>
        </w:tc>
        <w:tc>
          <w:tcPr>
            <w:tcW w:w="3402" w:type="dxa"/>
          </w:tcPr>
          <w:p w14:paraId="32C4CCB3"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prof. PhDr. Pavel Horňák, CSc. (50%),</w:t>
            </w:r>
            <w:r w:rsidRPr="00F52EEF">
              <w:rPr>
                <w:rFonts w:asciiTheme="minorHAnsi" w:hAnsiTheme="minorHAnsi" w:cstheme="minorHAnsi"/>
              </w:rPr>
              <w:t xml:space="preserve"> Mgr. Eliška Káčerková, Ph.D.</w:t>
            </w:r>
          </w:p>
        </w:tc>
        <w:tc>
          <w:tcPr>
            <w:tcW w:w="1276" w:type="dxa"/>
          </w:tcPr>
          <w:p w14:paraId="164D97A4" w14:textId="77777777" w:rsidR="00327C05" w:rsidRDefault="00327C05" w:rsidP="00935F76">
            <w:pPr>
              <w:tabs>
                <w:tab w:val="left" w:pos="567"/>
              </w:tabs>
              <w:jc w:val="both"/>
              <w:rPr>
                <w:rFonts w:asciiTheme="minorHAnsi" w:hAnsiTheme="minorHAnsi" w:cstheme="minorHAnsi"/>
              </w:rPr>
            </w:pPr>
            <w:r>
              <w:rPr>
                <w:rFonts w:asciiTheme="minorHAnsi" w:hAnsiTheme="minorHAnsi" w:cstheme="minorHAnsi"/>
              </w:rPr>
              <w:t>12/2020</w:t>
            </w:r>
          </w:p>
          <w:p w14:paraId="42EDB4DC" w14:textId="39BF2667"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344040D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C14CF25" w14:textId="77777777" w:rsidTr="00F52EEF">
        <w:tc>
          <w:tcPr>
            <w:tcW w:w="3261" w:type="dxa"/>
          </w:tcPr>
          <w:p w14:paraId="7021F1CB" w14:textId="77777777" w:rsidR="00F52EEF" w:rsidRPr="00F52EEF" w:rsidRDefault="00F52EEF">
            <w:pPr>
              <w:tabs>
                <w:tab w:val="left" w:pos="567"/>
              </w:tabs>
              <w:rPr>
                <w:rFonts w:asciiTheme="minorHAnsi" w:hAnsiTheme="minorHAnsi" w:cstheme="minorHAnsi"/>
              </w:rPr>
              <w:pPrChange w:id="6800" w:author="Radim Bačuvčík" w:date="2020-02-06T14:29:00Z">
                <w:pPr>
                  <w:tabs>
                    <w:tab w:val="left" w:pos="567"/>
                  </w:tabs>
                  <w:jc w:val="both"/>
                </w:pPr>
              </w:pPrChange>
            </w:pPr>
            <w:r w:rsidRPr="00F52EEF">
              <w:rPr>
                <w:rFonts w:asciiTheme="minorHAnsi" w:hAnsiTheme="minorHAnsi" w:cstheme="minorHAnsi"/>
              </w:rPr>
              <w:t>Copywriting</w:t>
            </w:r>
          </w:p>
        </w:tc>
        <w:tc>
          <w:tcPr>
            <w:tcW w:w="3402" w:type="dxa"/>
          </w:tcPr>
          <w:p w14:paraId="6145FE6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Vladimír Bureš</w:t>
            </w:r>
          </w:p>
        </w:tc>
        <w:tc>
          <w:tcPr>
            <w:tcW w:w="1276" w:type="dxa"/>
          </w:tcPr>
          <w:p w14:paraId="553E2A82" w14:textId="3949364D"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4CF19CA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7F584E61" w14:textId="77777777" w:rsidTr="00F52EEF">
        <w:tc>
          <w:tcPr>
            <w:tcW w:w="3261" w:type="dxa"/>
          </w:tcPr>
          <w:p w14:paraId="755BBC05" w14:textId="77777777" w:rsidR="00F52EEF" w:rsidRPr="00F52EEF" w:rsidRDefault="00F52EEF">
            <w:pPr>
              <w:tabs>
                <w:tab w:val="left" w:pos="567"/>
              </w:tabs>
              <w:rPr>
                <w:rFonts w:asciiTheme="minorHAnsi" w:hAnsiTheme="minorHAnsi" w:cstheme="minorHAnsi"/>
              </w:rPr>
              <w:pPrChange w:id="6801" w:author="Radim Bačuvčík" w:date="2020-02-06T14:29:00Z">
                <w:pPr>
                  <w:tabs>
                    <w:tab w:val="left" w:pos="567"/>
                  </w:tabs>
                  <w:jc w:val="both"/>
                </w:pPr>
              </w:pPrChange>
            </w:pPr>
            <w:r w:rsidRPr="00F52EEF">
              <w:rPr>
                <w:rFonts w:asciiTheme="minorHAnsi" w:hAnsiTheme="minorHAnsi" w:cstheme="minorHAnsi"/>
              </w:rPr>
              <w:t>Mediální plánování</w:t>
            </w:r>
          </w:p>
        </w:tc>
        <w:tc>
          <w:tcPr>
            <w:tcW w:w="3402" w:type="dxa"/>
          </w:tcPr>
          <w:p w14:paraId="5B48F623"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Růžena Vorlová, Ph.D.</w:t>
            </w:r>
          </w:p>
        </w:tc>
        <w:tc>
          <w:tcPr>
            <w:tcW w:w="1276" w:type="dxa"/>
          </w:tcPr>
          <w:p w14:paraId="19179354" w14:textId="5B722403"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387BC59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313C856B" w14:textId="77777777" w:rsidTr="00F52EEF">
        <w:tc>
          <w:tcPr>
            <w:tcW w:w="3261" w:type="dxa"/>
          </w:tcPr>
          <w:p w14:paraId="79C3CA3C" w14:textId="4CF04971" w:rsidR="00F52EEF" w:rsidRPr="00F52EEF" w:rsidRDefault="00F52EEF" w:rsidP="00982B1E">
            <w:pPr>
              <w:tabs>
                <w:tab w:val="left" w:pos="567"/>
              </w:tabs>
              <w:autoSpaceDE w:val="0"/>
              <w:autoSpaceDN w:val="0"/>
              <w:adjustRightInd w:val="0"/>
              <w:rPr>
                <w:rFonts w:asciiTheme="minorHAnsi" w:hAnsiTheme="minorHAnsi" w:cstheme="minorHAnsi"/>
              </w:rPr>
            </w:pPr>
            <w:del w:id="6802" w:author="Radim Bačuvčík" w:date="2020-02-06T14:30:00Z">
              <w:r w:rsidRPr="00F52EEF" w:rsidDel="00982B1E">
                <w:rPr>
                  <w:rFonts w:asciiTheme="minorHAnsi" w:eastAsia="Calibri" w:hAnsiTheme="minorHAnsi" w:cstheme="minorHAnsi"/>
                </w:rPr>
                <w:delText>Shopper Marketing a In-store marketingová komunikace</w:delText>
              </w:r>
            </w:del>
            <w:ins w:id="6803" w:author="Radim Bačuvčík" w:date="2020-02-06T14:30:00Z">
              <w:r w:rsidR="00982B1E">
                <w:rPr>
                  <w:rFonts w:asciiTheme="minorHAnsi" w:eastAsia="Calibri" w:hAnsiTheme="minorHAnsi" w:cstheme="minorHAnsi"/>
                </w:rPr>
                <w:t>Podpora prodeje</w:t>
              </w:r>
            </w:ins>
          </w:p>
        </w:tc>
        <w:tc>
          <w:tcPr>
            <w:tcW w:w="3402" w:type="dxa"/>
          </w:tcPr>
          <w:p w14:paraId="6732485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MSc. Daniel Jesenský, PhD., MBA.</w:t>
            </w:r>
          </w:p>
        </w:tc>
        <w:tc>
          <w:tcPr>
            <w:tcW w:w="1276" w:type="dxa"/>
          </w:tcPr>
          <w:p w14:paraId="0F0D5A9E" w14:textId="05742B46"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0E5A174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5C63931F" w14:textId="77777777" w:rsidTr="00F52EEF">
        <w:tc>
          <w:tcPr>
            <w:tcW w:w="3261" w:type="dxa"/>
          </w:tcPr>
          <w:p w14:paraId="79D7264B" w14:textId="77777777" w:rsidR="00F52EEF" w:rsidRPr="00F52EEF" w:rsidRDefault="00F52EEF">
            <w:pPr>
              <w:tabs>
                <w:tab w:val="left" w:pos="567"/>
              </w:tabs>
              <w:rPr>
                <w:rFonts w:asciiTheme="minorHAnsi" w:hAnsiTheme="minorHAnsi" w:cstheme="minorHAnsi"/>
              </w:rPr>
              <w:pPrChange w:id="6804" w:author="Radim Bačuvčík" w:date="2020-02-06T14:29:00Z">
                <w:pPr>
                  <w:tabs>
                    <w:tab w:val="left" w:pos="567"/>
                  </w:tabs>
                  <w:jc w:val="both"/>
                </w:pPr>
              </w:pPrChange>
            </w:pPr>
            <w:r w:rsidRPr="00F52EEF">
              <w:rPr>
                <w:rFonts w:asciiTheme="minorHAnsi" w:hAnsiTheme="minorHAnsi" w:cstheme="minorHAnsi"/>
              </w:rPr>
              <w:t>Direct marketing</w:t>
            </w:r>
          </w:p>
        </w:tc>
        <w:tc>
          <w:tcPr>
            <w:tcW w:w="3402" w:type="dxa"/>
          </w:tcPr>
          <w:p w14:paraId="4DE515F0"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prof. Mgr. Peter Štarchoň, Ph.D.</w:t>
            </w:r>
          </w:p>
        </w:tc>
        <w:tc>
          <w:tcPr>
            <w:tcW w:w="1276" w:type="dxa"/>
          </w:tcPr>
          <w:p w14:paraId="68877A6B" w14:textId="54ACDEE4"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307039B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20DEC243" w14:textId="77777777" w:rsidTr="00F52EEF">
        <w:tc>
          <w:tcPr>
            <w:tcW w:w="3261" w:type="dxa"/>
          </w:tcPr>
          <w:p w14:paraId="73100472" w14:textId="77777777" w:rsidR="00F52EEF" w:rsidRPr="00F52EEF" w:rsidRDefault="00F52EEF">
            <w:pPr>
              <w:tabs>
                <w:tab w:val="left" w:pos="567"/>
              </w:tabs>
              <w:rPr>
                <w:rFonts w:asciiTheme="minorHAnsi" w:hAnsiTheme="minorHAnsi" w:cstheme="minorHAnsi"/>
              </w:rPr>
              <w:pPrChange w:id="6805" w:author="Radim Bačuvčík" w:date="2020-02-06T14:29:00Z">
                <w:pPr>
                  <w:tabs>
                    <w:tab w:val="left" w:pos="567"/>
                  </w:tabs>
                  <w:jc w:val="both"/>
                </w:pPr>
              </w:pPrChange>
            </w:pPr>
            <w:r w:rsidRPr="00F52EEF">
              <w:rPr>
                <w:rFonts w:asciiTheme="minorHAnsi" w:hAnsiTheme="minorHAnsi" w:cstheme="minorHAnsi"/>
              </w:rPr>
              <w:t>Principy fungování reklamní agentury</w:t>
            </w:r>
          </w:p>
        </w:tc>
        <w:tc>
          <w:tcPr>
            <w:tcW w:w="3402" w:type="dxa"/>
          </w:tcPr>
          <w:p w14:paraId="488770BD"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1276" w:type="dxa"/>
          </w:tcPr>
          <w:p w14:paraId="0EFCEF16" w14:textId="4FD133AF"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186CCC1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13E948EA" w14:textId="77777777" w:rsidTr="00F52EEF">
        <w:tc>
          <w:tcPr>
            <w:tcW w:w="3261" w:type="dxa"/>
          </w:tcPr>
          <w:p w14:paraId="1CCF3C64" w14:textId="24A81EDD" w:rsidR="00F52EEF" w:rsidRPr="00F52EEF" w:rsidRDefault="00F52EEF">
            <w:pPr>
              <w:tabs>
                <w:tab w:val="left" w:pos="567"/>
              </w:tabs>
              <w:rPr>
                <w:rFonts w:asciiTheme="minorHAnsi" w:hAnsiTheme="minorHAnsi" w:cstheme="minorHAnsi"/>
              </w:rPr>
              <w:pPrChange w:id="6806" w:author="Radim Bačuvčík" w:date="2020-02-06T14:29:00Z">
                <w:pPr>
                  <w:tabs>
                    <w:tab w:val="left" w:pos="567"/>
                  </w:tabs>
                  <w:jc w:val="both"/>
                </w:pPr>
              </w:pPrChange>
            </w:pPr>
            <w:del w:id="6807" w:author="Radim Bačuvčík" w:date="2020-02-06T15:21:00Z">
              <w:r w:rsidRPr="00F52EEF" w:rsidDel="000A0BF1">
                <w:rPr>
                  <w:rFonts w:asciiTheme="minorHAnsi" w:hAnsiTheme="minorHAnsi" w:cstheme="minorHAnsi"/>
                </w:rPr>
                <w:delText xml:space="preserve">Propagace </w:delText>
              </w:r>
            </w:del>
            <w:ins w:id="6808" w:author="Radim Bačuvčík" w:date="2020-02-06T15:21:00Z">
              <w:r w:rsidR="000A0BF1">
                <w:rPr>
                  <w:rFonts w:asciiTheme="minorHAnsi" w:hAnsiTheme="minorHAnsi" w:cstheme="minorHAnsi"/>
                </w:rPr>
                <w:t>Marketingová komunikace</w:t>
              </w:r>
              <w:r w:rsidR="000A0BF1" w:rsidRPr="00F52EEF">
                <w:rPr>
                  <w:rFonts w:asciiTheme="minorHAnsi" w:hAnsiTheme="minorHAnsi" w:cstheme="minorHAnsi"/>
                </w:rPr>
                <w:t xml:space="preserve"> </w:t>
              </w:r>
            </w:ins>
            <w:r w:rsidRPr="00F52EEF">
              <w:rPr>
                <w:rFonts w:asciiTheme="minorHAnsi" w:hAnsiTheme="minorHAnsi" w:cstheme="minorHAnsi"/>
              </w:rPr>
              <w:t>na sociálních sítích</w:t>
            </w:r>
          </w:p>
        </w:tc>
        <w:tc>
          <w:tcPr>
            <w:tcW w:w="3402" w:type="dxa"/>
          </w:tcPr>
          <w:p w14:paraId="554C76B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1276" w:type="dxa"/>
          </w:tcPr>
          <w:p w14:paraId="7172E84D" w14:textId="655DF4CB"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6046B70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563813AC" w14:textId="77777777" w:rsidTr="00F52EEF">
        <w:tc>
          <w:tcPr>
            <w:tcW w:w="3261" w:type="dxa"/>
          </w:tcPr>
          <w:p w14:paraId="779EEEA7" w14:textId="77777777" w:rsidR="00F52EEF" w:rsidRPr="00F52EEF" w:rsidRDefault="00F52EEF">
            <w:pPr>
              <w:tabs>
                <w:tab w:val="left" w:pos="567"/>
              </w:tabs>
              <w:rPr>
                <w:rFonts w:asciiTheme="minorHAnsi" w:hAnsiTheme="minorHAnsi" w:cstheme="minorHAnsi"/>
              </w:rPr>
              <w:pPrChange w:id="6809" w:author="Radim Bačuvčík" w:date="2020-02-06T14:29:00Z">
                <w:pPr>
                  <w:tabs>
                    <w:tab w:val="left" w:pos="567"/>
                  </w:tabs>
                  <w:jc w:val="both"/>
                </w:pPr>
              </w:pPrChange>
            </w:pPr>
            <w:r w:rsidRPr="00F52EEF">
              <w:rPr>
                <w:rFonts w:asciiTheme="minorHAnsi" w:hAnsiTheme="minorHAnsi" w:cstheme="minorHAnsi"/>
              </w:rPr>
              <w:t>Reklamní systémy PPC</w:t>
            </w:r>
          </w:p>
        </w:tc>
        <w:tc>
          <w:tcPr>
            <w:tcW w:w="3402" w:type="dxa"/>
          </w:tcPr>
          <w:p w14:paraId="27367EF8"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1276" w:type="dxa"/>
          </w:tcPr>
          <w:p w14:paraId="70B1C522" w14:textId="18E7C1EF"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N</w:t>
            </w:r>
          </w:p>
        </w:tc>
        <w:tc>
          <w:tcPr>
            <w:tcW w:w="1842" w:type="dxa"/>
          </w:tcPr>
          <w:p w14:paraId="6EE4AFC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07DB80FD" w14:textId="77777777" w:rsidTr="00F52EEF">
        <w:tc>
          <w:tcPr>
            <w:tcW w:w="3261" w:type="dxa"/>
          </w:tcPr>
          <w:p w14:paraId="4057981C" w14:textId="77777777" w:rsidR="00F52EEF" w:rsidRPr="00F52EEF" w:rsidRDefault="00F52EEF">
            <w:pPr>
              <w:tabs>
                <w:tab w:val="left" w:pos="567"/>
              </w:tabs>
              <w:rPr>
                <w:rFonts w:asciiTheme="minorHAnsi" w:hAnsiTheme="minorHAnsi" w:cstheme="minorHAnsi"/>
              </w:rPr>
              <w:pPrChange w:id="6810" w:author="Radim Bačuvčík" w:date="2020-02-06T14:29:00Z">
                <w:pPr>
                  <w:tabs>
                    <w:tab w:val="left" w:pos="567"/>
                  </w:tabs>
                  <w:jc w:val="both"/>
                </w:pPr>
              </w:pPrChange>
            </w:pPr>
            <w:r w:rsidRPr="00F52EEF">
              <w:rPr>
                <w:rFonts w:asciiTheme="minorHAnsi" w:hAnsiTheme="minorHAnsi" w:cstheme="minorHAnsi"/>
              </w:rPr>
              <w:t>Sociální média</w:t>
            </w:r>
          </w:p>
        </w:tc>
        <w:tc>
          <w:tcPr>
            <w:tcW w:w="3402" w:type="dxa"/>
          </w:tcPr>
          <w:p w14:paraId="7B732FD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Olga Biernátová Zbranková</w:t>
            </w:r>
          </w:p>
        </w:tc>
        <w:tc>
          <w:tcPr>
            <w:tcW w:w="1276" w:type="dxa"/>
          </w:tcPr>
          <w:p w14:paraId="0CFFBB8E" w14:textId="1CD89B16"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49CAE5B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366D5ADA" w14:textId="77777777" w:rsidTr="00F52EEF">
        <w:tc>
          <w:tcPr>
            <w:tcW w:w="3261" w:type="dxa"/>
          </w:tcPr>
          <w:p w14:paraId="0AF025C8" w14:textId="77777777" w:rsidR="00F52EEF" w:rsidRPr="00F52EEF" w:rsidRDefault="00F52EEF">
            <w:pPr>
              <w:tabs>
                <w:tab w:val="left" w:pos="567"/>
              </w:tabs>
              <w:rPr>
                <w:rFonts w:asciiTheme="minorHAnsi" w:hAnsiTheme="minorHAnsi" w:cstheme="minorHAnsi"/>
              </w:rPr>
              <w:pPrChange w:id="6811" w:author="Radim Bačuvčík" w:date="2020-02-06T14:29:00Z">
                <w:pPr>
                  <w:tabs>
                    <w:tab w:val="left" w:pos="567"/>
                  </w:tabs>
                  <w:jc w:val="both"/>
                </w:pPr>
              </w:pPrChange>
            </w:pPr>
            <w:r w:rsidRPr="00F52EEF">
              <w:rPr>
                <w:rFonts w:asciiTheme="minorHAnsi" w:hAnsiTheme="minorHAnsi" w:cstheme="minorHAnsi"/>
              </w:rPr>
              <w:t>Brandbuilding</w:t>
            </w:r>
          </w:p>
        </w:tc>
        <w:tc>
          <w:tcPr>
            <w:tcW w:w="3402" w:type="dxa"/>
          </w:tcPr>
          <w:p w14:paraId="39E62227"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Mgr. Michal Rožek</w:t>
            </w:r>
          </w:p>
        </w:tc>
        <w:tc>
          <w:tcPr>
            <w:tcW w:w="1276" w:type="dxa"/>
          </w:tcPr>
          <w:p w14:paraId="4CB90A5C" w14:textId="63FE8E3D"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71CF3D3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261AC2A2" w14:textId="77777777" w:rsidTr="00F52EEF">
        <w:trPr>
          <w:trHeight w:val="68"/>
        </w:trPr>
        <w:tc>
          <w:tcPr>
            <w:tcW w:w="3261" w:type="dxa"/>
          </w:tcPr>
          <w:p w14:paraId="1C432341" w14:textId="77777777" w:rsidR="00F52EEF" w:rsidRPr="00F52EEF" w:rsidRDefault="00F52EEF">
            <w:pPr>
              <w:tabs>
                <w:tab w:val="left" w:pos="567"/>
              </w:tabs>
              <w:rPr>
                <w:rFonts w:asciiTheme="minorHAnsi" w:hAnsiTheme="minorHAnsi" w:cstheme="minorHAnsi"/>
              </w:rPr>
              <w:pPrChange w:id="6812" w:author="Radim Bačuvčík" w:date="2020-02-06T14:29:00Z">
                <w:pPr>
                  <w:tabs>
                    <w:tab w:val="left" w:pos="567"/>
                  </w:tabs>
                  <w:jc w:val="both"/>
                </w:pPr>
              </w:pPrChange>
            </w:pPr>
            <w:r w:rsidRPr="00F52EEF">
              <w:rPr>
                <w:rFonts w:asciiTheme="minorHAnsi" w:hAnsiTheme="minorHAnsi" w:cstheme="minorHAnsi"/>
              </w:rPr>
              <w:t>Integrovaná marketingová komunikace v praxi</w:t>
            </w:r>
          </w:p>
        </w:tc>
        <w:tc>
          <w:tcPr>
            <w:tcW w:w="3402" w:type="dxa"/>
          </w:tcPr>
          <w:p w14:paraId="56AC481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doc. Mgr. Ing Olga Dolínková, Ph.D. (50%), </w:t>
            </w:r>
            <w:r w:rsidRPr="00F52EEF">
              <w:rPr>
                <w:rFonts w:asciiTheme="minorHAnsi" w:hAnsiTheme="minorHAnsi" w:cstheme="minorHAnsi"/>
              </w:rPr>
              <w:t>Mgr. Patrik Kamas</w:t>
            </w:r>
          </w:p>
        </w:tc>
        <w:tc>
          <w:tcPr>
            <w:tcW w:w="1276" w:type="dxa"/>
          </w:tcPr>
          <w:p w14:paraId="011126F0" w14:textId="77777777" w:rsidR="00327C05" w:rsidRDefault="00327C05" w:rsidP="00935F76">
            <w:pPr>
              <w:tabs>
                <w:tab w:val="left" w:pos="567"/>
              </w:tabs>
              <w:jc w:val="both"/>
              <w:rPr>
                <w:rFonts w:asciiTheme="minorHAnsi" w:hAnsiTheme="minorHAnsi" w:cstheme="minorHAnsi"/>
              </w:rPr>
            </w:pPr>
            <w:r>
              <w:rPr>
                <w:rFonts w:asciiTheme="minorHAnsi" w:hAnsiTheme="minorHAnsi" w:cstheme="minorHAnsi"/>
              </w:rPr>
              <w:t>N</w:t>
            </w:r>
          </w:p>
          <w:p w14:paraId="2A5634CF" w14:textId="4BB91586" w:rsidR="00F52EEF" w:rsidRPr="00F52EEF" w:rsidRDefault="00327C05" w:rsidP="00935F76">
            <w:pPr>
              <w:tabs>
                <w:tab w:val="left" w:pos="567"/>
              </w:tabs>
              <w:jc w:val="both"/>
              <w:rPr>
                <w:rFonts w:asciiTheme="minorHAnsi" w:hAnsiTheme="minorHAnsi" w:cstheme="minorHAnsi"/>
              </w:rPr>
            </w:pPr>
            <w:r>
              <w:rPr>
                <w:rFonts w:asciiTheme="minorHAnsi" w:hAnsiTheme="minorHAnsi" w:cstheme="minorHAnsi"/>
              </w:rPr>
              <w:t>DPP</w:t>
            </w:r>
          </w:p>
        </w:tc>
        <w:tc>
          <w:tcPr>
            <w:tcW w:w="1842" w:type="dxa"/>
          </w:tcPr>
          <w:p w14:paraId="4834A13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bl>
    <w:p w14:paraId="6BA98509" w14:textId="77777777" w:rsidR="00F52EEF" w:rsidRPr="00F52EEF" w:rsidRDefault="00F52EEF" w:rsidP="00935F76">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p w14:paraId="61618F59" w14:textId="77777777" w:rsidR="00F52EEF" w:rsidRPr="00F52EEF" w:rsidRDefault="00F52EEF" w:rsidP="00935F76">
      <w:pPr>
        <w:tabs>
          <w:tab w:val="left" w:pos="567"/>
        </w:tabs>
        <w:rPr>
          <w:rFonts w:asciiTheme="minorHAnsi" w:hAnsiTheme="minorHAnsi" w:cstheme="minorHAnsi"/>
          <w:highlight w:val="red"/>
        </w:rPr>
      </w:pPr>
      <w:r w:rsidRPr="00F52EEF">
        <w:rPr>
          <w:rFonts w:asciiTheme="minorHAnsi" w:hAnsiTheme="minorHAnsi" w:cstheme="minorHAnsi"/>
          <w:highlight w:val="red"/>
        </w:rPr>
        <w:br w:type="page"/>
      </w:r>
    </w:p>
    <w:p w14:paraId="76C52484" w14:textId="77777777" w:rsidR="00F52EEF" w:rsidRPr="00F52EEF" w:rsidRDefault="00F52EEF" w:rsidP="00935F76">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7"/>
        <w:gridCol w:w="3546"/>
        <w:gridCol w:w="1276"/>
        <w:gridCol w:w="1842"/>
      </w:tblGrid>
      <w:tr w:rsidR="00F52EEF" w:rsidRPr="00F52EEF" w14:paraId="7C5C1873" w14:textId="77777777" w:rsidTr="00F52EEF">
        <w:tc>
          <w:tcPr>
            <w:tcW w:w="9781"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416DE55" w14:textId="2B019581" w:rsidR="00F52EEF" w:rsidRPr="00F52EEF" w:rsidRDefault="00336FD9" w:rsidP="00935F76">
            <w:pPr>
              <w:tabs>
                <w:tab w:val="left" w:pos="567"/>
              </w:tabs>
              <w:rPr>
                <w:rFonts w:asciiTheme="minorHAnsi" w:hAnsiTheme="minorHAnsi" w:cstheme="minorHAnsi"/>
                <w:b/>
              </w:rPr>
            </w:pPr>
            <w:r w:rsidRPr="00F52EEF">
              <w:rPr>
                <w:rFonts w:asciiTheme="minorHAnsi" w:hAnsiTheme="minorHAnsi" w:cstheme="minorHAnsi"/>
                <w:b/>
              </w:rPr>
              <w:t>Personální zabezpečení základních teoretických studijních předmětů</w:t>
            </w:r>
            <w:r>
              <w:rPr>
                <w:rFonts w:asciiTheme="minorHAnsi" w:hAnsiTheme="minorHAnsi" w:cstheme="minorHAnsi"/>
                <w:b/>
              </w:rPr>
              <w:t xml:space="preserve"> profilujícího základu</w:t>
            </w:r>
            <w:r w:rsidRPr="00F52EEF">
              <w:rPr>
                <w:rFonts w:asciiTheme="minorHAnsi" w:hAnsiTheme="minorHAnsi" w:cstheme="minorHAnsi"/>
                <w:b/>
              </w:rPr>
              <w:t xml:space="preserve"> (ZT) a</w:t>
            </w:r>
            <w:r>
              <w:rPr>
                <w:rFonts w:asciiTheme="minorHAnsi" w:hAnsiTheme="minorHAnsi" w:cstheme="minorHAnsi"/>
                <w:b/>
              </w:rPr>
              <w:t xml:space="preserve"> předmětů</w:t>
            </w:r>
            <w:r w:rsidRPr="00F52EEF">
              <w:rPr>
                <w:rFonts w:asciiTheme="minorHAnsi" w:hAnsiTheme="minorHAnsi" w:cstheme="minorHAnsi"/>
                <w:b/>
              </w:rPr>
              <w:t xml:space="preserve"> profilujícíh</w:t>
            </w:r>
            <w:r>
              <w:rPr>
                <w:rFonts w:asciiTheme="minorHAnsi" w:hAnsiTheme="minorHAnsi" w:cstheme="minorHAnsi"/>
                <w:b/>
              </w:rPr>
              <w:t>o</w:t>
            </w:r>
            <w:r w:rsidRPr="00F52EEF">
              <w:rPr>
                <w:rFonts w:asciiTheme="minorHAnsi" w:hAnsiTheme="minorHAnsi" w:cstheme="minorHAnsi"/>
                <w:b/>
              </w:rPr>
              <w:t xml:space="preserve"> </w:t>
            </w:r>
            <w:r>
              <w:rPr>
                <w:rFonts w:asciiTheme="minorHAnsi" w:hAnsiTheme="minorHAnsi" w:cstheme="minorHAnsi"/>
                <w:b/>
              </w:rPr>
              <w:t>základu</w:t>
            </w:r>
            <w:r w:rsidRPr="00F52EEF">
              <w:rPr>
                <w:rFonts w:asciiTheme="minorHAnsi" w:hAnsiTheme="minorHAnsi" w:cstheme="minorHAnsi"/>
                <w:b/>
              </w:rPr>
              <w:t xml:space="preserve"> (PZ) bakalářského studijního programu Marketingové komunikace,</w:t>
            </w:r>
            <w:r w:rsidR="00F52EEF" w:rsidRPr="00F52EEF">
              <w:rPr>
                <w:rFonts w:asciiTheme="minorHAnsi" w:hAnsiTheme="minorHAnsi" w:cstheme="minorHAnsi"/>
                <w:b/>
              </w:rPr>
              <w:t xml:space="preserve"> forma studia kombinovaná</w:t>
            </w:r>
          </w:p>
        </w:tc>
      </w:tr>
      <w:tr w:rsidR="00F52EEF" w:rsidRPr="00F52EEF" w14:paraId="4BF2B6CC" w14:textId="77777777" w:rsidTr="00F52EEF">
        <w:tc>
          <w:tcPr>
            <w:tcW w:w="3117" w:type="dxa"/>
            <w:tcBorders>
              <w:top w:val="single" w:sz="4" w:space="0" w:color="auto"/>
              <w:left w:val="single" w:sz="4" w:space="0" w:color="auto"/>
              <w:bottom w:val="single" w:sz="4" w:space="0" w:color="auto"/>
              <w:right w:val="single" w:sz="4" w:space="0" w:color="auto"/>
            </w:tcBorders>
            <w:shd w:val="clear" w:color="auto" w:fill="F7CAAC"/>
            <w:hideMark/>
          </w:tcPr>
          <w:p w14:paraId="7422EF1B"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Název předmětu</w:t>
            </w:r>
          </w:p>
        </w:tc>
        <w:tc>
          <w:tcPr>
            <w:tcW w:w="3546" w:type="dxa"/>
            <w:tcBorders>
              <w:top w:val="single" w:sz="4" w:space="0" w:color="auto"/>
              <w:left w:val="single" w:sz="4" w:space="0" w:color="auto"/>
              <w:bottom w:val="single" w:sz="4" w:space="0" w:color="auto"/>
              <w:right w:val="single" w:sz="4" w:space="0" w:color="auto"/>
            </w:tcBorders>
            <w:shd w:val="clear" w:color="auto" w:fill="F7CAAC"/>
            <w:hideMark/>
          </w:tcPr>
          <w:p w14:paraId="7B3BDE68"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1276" w:type="dxa"/>
            <w:tcBorders>
              <w:top w:val="single" w:sz="4" w:space="0" w:color="auto"/>
              <w:left w:val="single" w:sz="4" w:space="0" w:color="auto"/>
              <w:bottom w:val="single" w:sz="4" w:space="0" w:color="auto"/>
              <w:right w:val="single" w:sz="4" w:space="0" w:color="auto"/>
            </w:tcBorders>
            <w:shd w:val="clear" w:color="auto" w:fill="F7CAAC"/>
            <w:hideMark/>
          </w:tcPr>
          <w:p w14:paraId="42D048DF" w14:textId="77777777" w:rsidR="00F52EEF" w:rsidRPr="00F52EEF" w:rsidRDefault="00F52EEF" w:rsidP="00935F76">
            <w:pPr>
              <w:tabs>
                <w:tab w:val="left" w:pos="567"/>
              </w:tabs>
              <w:jc w:val="both"/>
              <w:rPr>
                <w:rFonts w:asciiTheme="minorHAnsi" w:hAnsiTheme="minorHAnsi" w:cstheme="minorHAnsi"/>
                <w:b/>
                <w:color w:val="FF0000"/>
              </w:rPr>
            </w:pPr>
            <w:r w:rsidRPr="00F52EEF">
              <w:rPr>
                <w:rFonts w:asciiTheme="minorHAnsi" w:hAnsiTheme="minorHAnsi" w:cstheme="minorHAnsi"/>
                <w:b/>
              </w:rPr>
              <w:t>platnost smlouvy</w:t>
            </w:r>
          </w:p>
        </w:tc>
        <w:tc>
          <w:tcPr>
            <w:tcW w:w="1842" w:type="dxa"/>
            <w:tcBorders>
              <w:top w:val="single" w:sz="4" w:space="0" w:color="auto"/>
              <w:left w:val="single" w:sz="4" w:space="0" w:color="auto"/>
              <w:bottom w:val="single" w:sz="4" w:space="0" w:color="auto"/>
              <w:right w:val="single" w:sz="4" w:space="0" w:color="auto"/>
            </w:tcBorders>
            <w:shd w:val="clear" w:color="auto" w:fill="F7CAAC"/>
            <w:hideMark/>
          </w:tcPr>
          <w:p w14:paraId="4B886E0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profil. základ</w:t>
            </w:r>
          </w:p>
        </w:tc>
      </w:tr>
      <w:tr w:rsidR="00F52EEF" w:rsidRPr="00F52EEF" w14:paraId="5B24CC01"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95B944A" w14:textId="29BCED48" w:rsidR="00F52EEF" w:rsidRPr="00F52EEF" w:rsidRDefault="00F52EEF">
            <w:pPr>
              <w:tabs>
                <w:tab w:val="left" w:pos="567"/>
              </w:tabs>
              <w:rPr>
                <w:rFonts w:asciiTheme="minorHAnsi" w:hAnsiTheme="minorHAnsi" w:cstheme="minorHAnsi"/>
              </w:rPr>
              <w:pPrChange w:id="6813" w:author="Radim Bačuvčík" w:date="2020-02-06T14:30:00Z">
                <w:pPr>
                  <w:tabs>
                    <w:tab w:val="left" w:pos="567"/>
                  </w:tabs>
                  <w:jc w:val="both"/>
                </w:pPr>
              </w:pPrChange>
            </w:pPr>
            <w:r w:rsidRPr="00F52EEF">
              <w:rPr>
                <w:rFonts w:asciiTheme="minorHAnsi" w:hAnsiTheme="minorHAnsi" w:cstheme="minorHAnsi"/>
              </w:rPr>
              <w:t>Počátky a vývoj marketingov</w:t>
            </w:r>
            <w:ins w:id="6814" w:author="Radim Bačuvčík" w:date="2020-02-06T14:31:00Z">
              <w:r w:rsidR="00982B1E">
                <w:rPr>
                  <w:rFonts w:asciiTheme="minorHAnsi" w:hAnsiTheme="minorHAnsi" w:cstheme="minorHAnsi"/>
                </w:rPr>
                <w:t>é</w:t>
              </w:r>
            </w:ins>
            <w:del w:id="6815" w:author="Radim Bačuvčík" w:date="2020-02-06T14:31:00Z">
              <w:r w:rsidRPr="00F52EEF" w:rsidDel="00982B1E">
                <w:rPr>
                  <w:rFonts w:asciiTheme="minorHAnsi" w:hAnsiTheme="minorHAnsi" w:cstheme="minorHAnsi"/>
                </w:rPr>
                <w:delText>ých</w:delText>
              </w:r>
            </w:del>
            <w:r w:rsidRPr="00F52EEF">
              <w:rPr>
                <w:rFonts w:asciiTheme="minorHAnsi" w:hAnsiTheme="minorHAnsi" w:cstheme="minorHAnsi"/>
              </w:rPr>
              <w:t xml:space="preserve"> komunikac</w:t>
            </w:r>
            <w:ins w:id="6816" w:author="Radim Bačuvčík" w:date="2020-02-06T14:31:00Z">
              <w:r w:rsidR="00982B1E">
                <w:rPr>
                  <w:rFonts w:asciiTheme="minorHAnsi" w:hAnsiTheme="minorHAnsi" w:cstheme="minorHAnsi"/>
                </w:rPr>
                <w:t>e</w:t>
              </w:r>
            </w:ins>
            <w:del w:id="6817" w:author="Radim Bačuvčík" w:date="2020-02-06T14:31:00Z">
              <w:r w:rsidRPr="00F52EEF" w:rsidDel="00982B1E">
                <w:rPr>
                  <w:rFonts w:asciiTheme="minorHAnsi" w:hAnsiTheme="minorHAnsi" w:cstheme="minorHAnsi"/>
                </w:rPr>
                <w:delText>í</w:delText>
              </w:r>
            </w:del>
          </w:p>
        </w:tc>
        <w:tc>
          <w:tcPr>
            <w:tcW w:w="3546" w:type="dxa"/>
            <w:tcBorders>
              <w:top w:val="single" w:sz="4" w:space="0" w:color="auto"/>
              <w:left w:val="single" w:sz="4" w:space="0" w:color="auto"/>
              <w:bottom w:val="single" w:sz="4" w:space="0" w:color="auto"/>
              <w:right w:val="single" w:sz="4" w:space="0" w:color="auto"/>
            </w:tcBorders>
            <w:hideMark/>
          </w:tcPr>
          <w:p w14:paraId="0954AF1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1276" w:type="dxa"/>
            <w:tcBorders>
              <w:top w:val="single" w:sz="4" w:space="0" w:color="auto"/>
              <w:left w:val="single" w:sz="4" w:space="0" w:color="auto"/>
              <w:bottom w:val="single" w:sz="4" w:space="0" w:color="auto"/>
              <w:right w:val="single" w:sz="4" w:space="0" w:color="auto"/>
            </w:tcBorders>
          </w:tcPr>
          <w:p w14:paraId="10CE589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5729015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5CE631EF"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2DB3300F" w14:textId="05E0501E" w:rsidR="00F52EEF" w:rsidRPr="00F52EEF" w:rsidRDefault="00F52EEF">
            <w:pPr>
              <w:tabs>
                <w:tab w:val="left" w:pos="567"/>
              </w:tabs>
              <w:rPr>
                <w:rFonts w:asciiTheme="minorHAnsi" w:hAnsiTheme="minorHAnsi" w:cstheme="minorHAnsi"/>
              </w:rPr>
              <w:pPrChange w:id="6818" w:author="Radim Bačuvčík" w:date="2020-02-06T14:30:00Z">
                <w:pPr>
                  <w:tabs>
                    <w:tab w:val="left" w:pos="567"/>
                  </w:tabs>
                  <w:jc w:val="both"/>
                </w:pPr>
              </w:pPrChange>
            </w:pPr>
            <w:r w:rsidRPr="00F52EEF">
              <w:rPr>
                <w:rFonts w:asciiTheme="minorHAnsi" w:hAnsiTheme="minorHAnsi" w:cstheme="minorHAnsi"/>
              </w:rPr>
              <w:t>Teorie marketingov</w:t>
            </w:r>
            <w:ins w:id="6819" w:author="Radim Bačuvčík" w:date="2020-02-06T14:31:00Z">
              <w:r w:rsidR="00982B1E">
                <w:rPr>
                  <w:rFonts w:asciiTheme="minorHAnsi" w:hAnsiTheme="minorHAnsi" w:cstheme="minorHAnsi"/>
                </w:rPr>
                <w:t>é</w:t>
              </w:r>
            </w:ins>
            <w:del w:id="6820" w:author="Radim Bačuvčík" w:date="2020-02-06T14:31:00Z">
              <w:r w:rsidRPr="00F52EEF" w:rsidDel="00982B1E">
                <w:rPr>
                  <w:rFonts w:asciiTheme="minorHAnsi" w:hAnsiTheme="minorHAnsi" w:cstheme="minorHAnsi"/>
                </w:rPr>
                <w:delText>ých</w:delText>
              </w:r>
            </w:del>
            <w:r w:rsidRPr="00F52EEF">
              <w:rPr>
                <w:rFonts w:asciiTheme="minorHAnsi" w:hAnsiTheme="minorHAnsi" w:cstheme="minorHAnsi"/>
              </w:rPr>
              <w:t xml:space="preserve"> komunikac</w:t>
            </w:r>
            <w:ins w:id="6821" w:author="Radim Bačuvčík" w:date="2020-02-06T14:31:00Z">
              <w:r w:rsidR="00982B1E">
                <w:rPr>
                  <w:rFonts w:asciiTheme="minorHAnsi" w:hAnsiTheme="minorHAnsi" w:cstheme="minorHAnsi"/>
                </w:rPr>
                <w:t>e</w:t>
              </w:r>
            </w:ins>
            <w:del w:id="6822" w:author="Radim Bačuvčík" w:date="2020-02-06T14:31:00Z">
              <w:r w:rsidRPr="00F52EEF" w:rsidDel="00982B1E">
                <w:rPr>
                  <w:rFonts w:asciiTheme="minorHAnsi" w:hAnsiTheme="minorHAnsi" w:cstheme="minorHAnsi"/>
                </w:rPr>
                <w:delText>í</w:delText>
              </w:r>
            </w:del>
          </w:p>
        </w:tc>
        <w:tc>
          <w:tcPr>
            <w:tcW w:w="3546" w:type="dxa"/>
            <w:tcBorders>
              <w:top w:val="single" w:sz="4" w:space="0" w:color="auto"/>
              <w:left w:val="single" w:sz="4" w:space="0" w:color="auto"/>
              <w:bottom w:val="single" w:sz="4" w:space="0" w:color="auto"/>
              <w:right w:val="single" w:sz="4" w:space="0" w:color="auto"/>
            </w:tcBorders>
            <w:hideMark/>
          </w:tcPr>
          <w:p w14:paraId="4E47864A"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Milan Banyár, Ph.D.</w:t>
            </w:r>
          </w:p>
        </w:tc>
        <w:tc>
          <w:tcPr>
            <w:tcW w:w="1276" w:type="dxa"/>
            <w:tcBorders>
              <w:top w:val="single" w:sz="4" w:space="0" w:color="auto"/>
              <w:left w:val="single" w:sz="4" w:space="0" w:color="auto"/>
              <w:bottom w:val="single" w:sz="4" w:space="0" w:color="auto"/>
              <w:right w:val="single" w:sz="4" w:space="0" w:color="auto"/>
            </w:tcBorders>
          </w:tcPr>
          <w:p w14:paraId="28F7B2B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DPP</w:t>
            </w:r>
          </w:p>
        </w:tc>
        <w:tc>
          <w:tcPr>
            <w:tcW w:w="1842" w:type="dxa"/>
            <w:tcBorders>
              <w:top w:val="single" w:sz="4" w:space="0" w:color="auto"/>
              <w:left w:val="single" w:sz="4" w:space="0" w:color="auto"/>
              <w:bottom w:val="single" w:sz="4" w:space="0" w:color="auto"/>
              <w:right w:val="single" w:sz="4" w:space="0" w:color="auto"/>
            </w:tcBorders>
          </w:tcPr>
          <w:p w14:paraId="41906E5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714A40D"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0616835B" w14:textId="379B2502" w:rsidR="00F52EEF" w:rsidRPr="00F52EEF" w:rsidRDefault="00F52EEF">
            <w:pPr>
              <w:tabs>
                <w:tab w:val="left" w:pos="567"/>
              </w:tabs>
              <w:rPr>
                <w:rFonts w:asciiTheme="minorHAnsi" w:hAnsiTheme="minorHAnsi" w:cstheme="minorHAnsi"/>
              </w:rPr>
              <w:pPrChange w:id="6823" w:author="Radim Bačuvčík" w:date="2020-02-06T14:30:00Z">
                <w:pPr>
                  <w:tabs>
                    <w:tab w:val="left" w:pos="567"/>
                  </w:tabs>
                  <w:jc w:val="both"/>
                </w:pPr>
              </w:pPrChange>
            </w:pPr>
            <w:r w:rsidRPr="00F52EEF">
              <w:rPr>
                <w:rFonts w:asciiTheme="minorHAnsi" w:hAnsiTheme="minorHAnsi" w:cstheme="minorHAnsi"/>
              </w:rPr>
              <w:t>Média v</w:t>
            </w:r>
            <w:del w:id="6824" w:author="Radim Bačuvčík" w:date="2020-02-06T14:31:00Z">
              <w:r w:rsidRPr="00F52EEF" w:rsidDel="00982B1E">
                <w:rPr>
                  <w:rFonts w:asciiTheme="minorHAnsi" w:hAnsiTheme="minorHAnsi" w:cstheme="minorHAnsi"/>
                </w:rPr>
                <w:delText> </w:delText>
              </w:r>
            </w:del>
            <w:ins w:id="6825" w:author="Radim Bačuvčík" w:date="2020-02-06T14:31:00Z">
              <w:r w:rsidR="00982B1E">
                <w:rPr>
                  <w:rFonts w:asciiTheme="minorHAnsi" w:hAnsiTheme="minorHAnsi" w:cstheme="minorHAnsi"/>
                </w:rPr>
                <w:t> </w:t>
              </w:r>
            </w:ins>
            <w:r w:rsidRPr="00F52EEF">
              <w:rPr>
                <w:rFonts w:asciiTheme="minorHAnsi" w:hAnsiTheme="minorHAnsi" w:cstheme="minorHAnsi"/>
              </w:rPr>
              <w:t>marketingov</w:t>
            </w:r>
            <w:ins w:id="6826" w:author="Radim Bačuvčík" w:date="2020-02-06T14:31:00Z">
              <w:r w:rsidR="00982B1E">
                <w:rPr>
                  <w:rFonts w:asciiTheme="minorHAnsi" w:hAnsiTheme="minorHAnsi" w:cstheme="minorHAnsi"/>
                </w:rPr>
                <w:t xml:space="preserve">é </w:t>
              </w:r>
            </w:ins>
            <w:del w:id="6827" w:author="Radim Bačuvčík" w:date="2020-02-06T14:31:00Z">
              <w:r w:rsidRPr="00F52EEF" w:rsidDel="00982B1E">
                <w:rPr>
                  <w:rFonts w:asciiTheme="minorHAnsi" w:hAnsiTheme="minorHAnsi" w:cstheme="minorHAnsi"/>
                </w:rPr>
                <w:delText xml:space="preserve">ých </w:delText>
              </w:r>
            </w:del>
            <w:r w:rsidRPr="00F52EEF">
              <w:rPr>
                <w:rFonts w:asciiTheme="minorHAnsi" w:hAnsiTheme="minorHAnsi" w:cstheme="minorHAnsi"/>
              </w:rPr>
              <w:t>komunikac</w:t>
            </w:r>
            <w:ins w:id="6828" w:author="Radim Bačuvčík" w:date="2020-02-06T14:31:00Z">
              <w:r w:rsidR="00982B1E">
                <w:rPr>
                  <w:rFonts w:asciiTheme="minorHAnsi" w:hAnsiTheme="minorHAnsi" w:cstheme="minorHAnsi"/>
                </w:rPr>
                <w:t>i</w:t>
              </w:r>
            </w:ins>
            <w:del w:id="6829" w:author="Radim Bačuvčík" w:date="2020-02-06T14:31:00Z">
              <w:r w:rsidRPr="00F52EEF" w:rsidDel="00982B1E">
                <w:rPr>
                  <w:rFonts w:asciiTheme="minorHAnsi" w:hAnsiTheme="minorHAnsi" w:cstheme="minorHAnsi"/>
                </w:rPr>
                <w:delText>ích</w:delText>
              </w:r>
            </w:del>
            <w:r w:rsidRPr="00F52EEF">
              <w:rPr>
                <w:rFonts w:asciiTheme="minorHAnsi" w:hAnsiTheme="minorHAnsi" w:cstheme="minorHAnsi"/>
              </w:rPr>
              <w:t xml:space="preserve"> 1</w:t>
            </w:r>
          </w:p>
        </w:tc>
        <w:tc>
          <w:tcPr>
            <w:tcW w:w="3546" w:type="dxa"/>
            <w:tcBorders>
              <w:top w:val="single" w:sz="4" w:space="0" w:color="auto"/>
              <w:left w:val="single" w:sz="4" w:space="0" w:color="auto"/>
              <w:bottom w:val="single" w:sz="4" w:space="0" w:color="auto"/>
              <w:right w:val="single" w:sz="4" w:space="0" w:color="auto"/>
            </w:tcBorders>
            <w:hideMark/>
          </w:tcPr>
          <w:p w14:paraId="28B9F24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Borders>
              <w:top w:val="single" w:sz="4" w:space="0" w:color="auto"/>
              <w:left w:val="single" w:sz="4" w:space="0" w:color="auto"/>
              <w:bottom w:val="single" w:sz="4" w:space="0" w:color="auto"/>
              <w:right w:val="single" w:sz="4" w:space="0" w:color="auto"/>
            </w:tcBorders>
          </w:tcPr>
          <w:p w14:paraId="008F8A4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1DB9418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DAD47E3"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DE6664C" w14:textId="2EA61EC2" w:rsidR="00F52EEF" w:rsidRPr="00F52EEF" w:rsidRDefault="00F52EEF">
            <w:pPr>
              <w:tabs>
                <w:tab w:val="left" w:pos="567"/>
              </w:tabs>
              <w:rPr>
                <w:rFonts w:asciiTheme="minorHAnsi" w:hAnsiTheme="minorHAnsi" w:cstheme="minorHAnsi"/>
              </w:rPr>
              <w:pPrChange w:id="6830" w:author="Radim Bačuvčík" w:date="2020-02-06T14:30:00Z">
                <w:pPr>
                  <w:tabs>
                    <w:tab w:val="left" w:pos="567"/>
                  </w:tabs>
                  <w:jc w:val="both"/>
                </w:pPr>
              </w:pPrChange>
            </w:pPr>
            <w:r w:rsidRPr="00F52EEF">
              <w:rPr>
                <w:rFonts w:asciiTheme="minorHAnsi" w:hAnsiTheme="minorHAnsi" w:cstheme="minorHAnsi"/>
              </w:rPr>
              <w:t>Média v marketingov</w:t>
            </w:r>
            <w:ins w:id="6831" w:author="Radim Bačuvčík" w:date="2020-02-06T14:31:00Z">
              <w:r w:rsidR="00982B1E">
                <w:rPr>
                  <w:rFonts w:asciiTheme="minorHAnsi" w:hAnsiTheme="minorHAnsi" w:cstheme="minorHAnsi"/>
                </w:rPr>
                <w:t>é</w:t>
              </w:r>
            </w:ins>
            <w:del w:id="6832" w:author="Radim Bačuvčík" w:date="2020-02-06T14:31:00Z">
              <w:r w:rsidRPr="00F52EEF" w:rsidDel="00982B1E">
                <w:rPr>
                  <w:rFonts w:asciiTheme="minorHAnsi" w:hAnsiTheme="minorHAnsi" w:cstheme="minorHAnsi"/>
                </w:rPr>
                <w:delText>ých</w:delText>
              </w:r>
            </w:del>
            <w:r w:rsidRPr="00F52EEF">
              <w:rPr>
                <w:rFonts w:asciiTheme="minorHAnsi" w:hAnsiTheme="minorHAnsi" w:cstheme="minorHAnsi"/>
              </w:rPr>
              <w:t xml:space="preserve"> komunikac</w:t>
            </w:r>
            <w:ins w:id="6833" w:author="Radim Bačuvčík" w:date="2020-02-06T14:31:00Z">
              <w:r w:rsidR="00982B1E">
                <w:rPr>
                  <w:rFonts w:asciiTheme="minorHAnsi" w:hAnsiTheme="minorHAnsi" w:cstheme="minorHAnsi"/>
                </w:rPr>
                <w:t>i</w:t>
              </w:r>
            </w:ins>
            <w:del w:id="6834" w:author="Radim Bačuvčík" w:date="2020-02-06T14:31:00Z">
              <w:r w:rsidRPr="00F52EEF" w:rsidDel="00982B1E">
                <w:rPr>
                  <w:rFonts w:asciiTheme="minorHAnsi" w:hAnsiTheme="minorHAnsi" w:cstheme="minorHAnsi"/>
                </w:rPr>
                <w:delText>ích</w:delText>
              </w:r>
            </w:del>
            <w:r w:rsidRPr="00F52EEF">
              <w:rPr>
                <w:rFonts w:asciiTheme="minorHAnsi" w:hAnsiTheme="minorHAnsi" w:cstheme="minorHAnsi"/>
              </w:rPr>
              <w:t xml:space="preserve"> 2</w:t>
            </w:r>
          </w:p>
        </w:tc>
        <w:tc>
          <w:tcPr>
            <w:tcW w:w="3546" w:type="dxa"/>
            <w:tcBorders>
              <w:top w:val="single" w:sz="4" w:space="0" w:color="auto"/>
              <w:left w:val="single" w:sz="4" w:space="0" w:color="auto"/>
              <w:bottom w:val="single" w:sz="4" w:space="0" w:color="auto"/>
              <w:right w:val="single" w:sz="4" w:space="0" w:color="auto"/>
            </w:tcBorders>
            <w:hideMark/>
          </w:tcPr>
          <w:p w14:paraId="2AEF2C0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Borders>
              <w:top w:val="single" w:sz="4" w:space="0" w:color="auto"/>
              <w:left w:val="single" w:sz="4" w:space="0" w:color="auto"/>
              <w:bottom w:val="single" w:sz="4" w:space="0" w:color="auto"/>
              <w:right w:val="single" w:sz="4" w:space="0" w:color="auto"/>
            </w:tcBorders>
          </w:tcPr>
          <w:p w14:paraId="3479E2A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42F860F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1E212276"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0BABACFB" w14:textId="77777777" w:rsidR="00F52EEF" w:rsidRPr="00F52EEF" w:rsidRDefault="00F52EEF">
            <w:pPr>
              <w:tabs>
                <w:tab w:val="left" w:pos="567"/>
              </w:tabs>
              <w:rPr>
                <w:rFonts w:asciiTheme="minorHAnsi" w:hAnsiTheme="minorHAnsi" w:cstheme="minorHAnsi"/>
              </w:rPr>
              <w:pPrChange w:id="6835" w:author="Radim Bačuvčík" w:date="2020-02-06T14:30:00Z">
                <w:pPr>
                  <w:tabs>
                    <w:tab w:val="left" w:pos="567"/>
                  </w:tabs>
                  <w:jc w:val="both"/>
                </w:pPr>
              </w:pPrChange>
            </w:pPr>
            <w:r w:rsidRPr="00F52EEF">
              <w:rPr>
                <w:rFonts w:asciiTheme="minorHAnsi" w:hAnsiTheme="minorHAnsi" w:cstheme="minorHAnsi"/>
              </w:rPr>
              <w:t>Marketing 1</w:t>
            </w:r>
          </w:p>
        </w:tc>
        <w:tc>
          <w:tcPr>
            <w:tcW w:w="3546" w:type="dxa"/>
            <w:tcBorders>
              <w:top w:val="single" w:sz="4" w:space="0" w:color="auto"/>
              <w:left w:val="single" w:sz="4" w:space="0" w:color="auto"/>
              <w:bottom w:val="single" w:sz="4" w:space="0" w:color="auto"/>
              <w:right w:val="single" w:sz="4" w:space="0" w:color="auto"/>
            </w:tcBorders>
            <w:hideMark/>
          </w:tcPr>
          <w:p w14:paraId="5417C0A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1276" w:type="dxa"/>
            <w:tcBorders>
              <w:top w:val="single" w:sz="4" w:space="0" w:color="auto"/>
              <w:left w:val="single" w:sz="4" w:space="0" w:color="auto"/>
              <w:bottom w:val="single" w:sz="4" w:space="0" w:color="auto"/>
              <w:right w:val="single" w:sz="4" w:space="0" w:color="auto"/>
            </w:tcBorders>
          </w:tcPr>
          <w:p w14:paraId="2E4755C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01B1D410"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2C2FEB12"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7833C8A1" w14:textId="77777777" w:rsidR="00F52EEF" w:rsidRPr="00F52EEF" w:rsidRDefault="00F52EEF">
            <w:pPr>
              <w:tabs>
                <w:tab w:val="left" w:pos="567"/>
              </w:tabs>
              <w:rPr>
                <w:rFonts w:asciiTheme="minorHAnsi" w:hAnsiTheme="minorHAnsi" w:cstheme="minorHAnsi"/>
              </w:rPr>
              <w:pPrChange w:id="6836" w:author="Radim Bačuvčík" w:date="2020-02-06T14:30:00Z">
                <w:pPr>
                  <w:tabs>
                    <w:tab w:val="left" w:pos="567"/>
                  </w:tabs>
                  <w:jc w:val="both"/>
                </w:pPr>
              </w:pPrChange>
            </w:pPr>
            <w:r w:rsidRPr="00F52EEF">
              <w:rPr>
                <w:rFonts w:asciiTheme="minorHAnsi" w:hAnsiTheme="minorHAnsi" w:cstheme="minorHAnsi"/>
              </w:rPr>
              <w:t>Marketing 2</w:t>
            </w:r>
          </w:p>
        </w:tc>
        <w:tc>
          <w:tcPr>
            <w:tcW w:w="3546" w:type="dxa"/>
            <w:tcBorders>
              <w:top w:val="single" w:sz="4" w:space="0" w:color="auto"/>
              <w:left w:val="single" w:sz="4" w:space="0" w:color="auto"/>
              <w:bottom w:val="single" w:sz="4" w:space="0" w:color="auto"/>
              <w:right w:val="single" w:sz="4" w:space="0" w:color="auto"/>
            </w:tcBorders>
            <w:hideMark/>
          </w:tcPr>
          <w:p w14:paraId="75A4CF6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1276" w:type="dxa"/>
            <w:tcBorders>
              <w:top w:val="single" w:sz="4" w:space="0" w:color="auto"/>
              <w:left w:val="single" w:sz="4" w:space="0" w:color="auto"/>
              <w:bottom w:val="single" w:sz="4" w:space="0" w:color="auto"/>
              <w:right w:val="single" w:sz="4" w:space="0" w:color="auto"/>
            </w:tcBorders>
          </w:tcPr>
          <w:p w14:paraId="4EB6B46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01/2021</w:t>
            </w:r>
          </w:p>
        </w:tc>
        <w:tc>
          <w:tcPr>
            <w:tcW w:w="1842" w:type="dxa"/>
            <w:tcBorders>
              <w:top w:val="single" w:sz="4" w:space="0" w:color="auto"/>
              <w:left w:val="single" w:sz="4" w:space="0" w:color="auto"/>
              <w:bottom w:val="single" w:sz="4" w:space="0" w:color="auto"/>
              <w:right w:val="single" w:sz="4" w:space="0" w:color="auto"/>
            </w:tcBorders>
          </w:tcPr>
          <w:p w14:paraId="5233E6F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02CAE09D"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4559CF81" w14:textId="77777777" w:rsidR="00F52EEF" w:rsidRPr="00F52EEF" w:rsidRDefault="00F52EEF">
            <w:pPr>
              <w:tabs>
                <w:tab w:val="left" w:pos="567"/>
              </w:tabs>
              <w:rPr>
                <w:rFonts w:asciiTheme="minorHAnsi" w:hAnsiTheme="minorHAnsi" w:cstheme="minorHAnsi"/>
              </w:rPr>
              <w:pPrChange w:id="6837" w:author="Radim Bačuvčík" w:date="2020-02-06T14:30:00Z">
                <w:pPr>
                  <w:tabs>
                    <w:tab w:val="left" w:pos="567"/>
                  </w:tabs>
                  <w:jc w:val="both"/>
                </w:pPr>
              </w:pPrChange>
            </w:pPr>
            <w:r w:rsidRPr="00F52EEF">
              <w:rPr>
                <w:rFonts w:asciiTheme="minorHAnsi" w:hAnsiTheme="minorHAnsi" w:cstheme="minorHAnsi"/>
              </w:rPr>
              <w:t>Teorie komunikace</w:t>
            </w:r>
          </w:p>
        </w:tc>
        <w:tc>
          <w:tcPr>
            <w:tcW w:w="3546" w:type="dxa"/>
            <w:tcBorders>
              <w:top w:val="single" w:sz="4" w:space="0" w:color="auto"/>
              <w:left w:val="single" w:sz="4" w:space="0" w:color="auto"/>
              <w:bottom w:val="single" w:sz="4" w:space="0" w:color="auto"/>
              <w:right w:val="single" w:sz="4" w:space="0" w:color="auto"/>
            </w:tcBorders>
            <w:hideMark/>
          </w:tcPr>
          <w:p w14:paraId="217A6A06"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prof. PhDr. Jiří Pavelka, CSc. (50%)</w:t>
            </w:r>
            <w:r w:rsidRPr="00F52EEF">
              <w:rPr>
                <w:rFonts w:asciiTheme="minorHAnsi" w:hAnsiTheme="minorHAnsi" w:cstheme="minorHAnsi"/>
              </w:rPr>
              <w:t>, Ing. Radomila Soukalová, Ph.D.</w:t>
            </w:r>
          </w:p>
        </w:tc>
        <w:tc>
          <w:tcPr>
            <w:tcW w:w="1276" w:type="dxa"/>
            <w:tcBorders>
              <w:top w:val="single" w:sz="4" w:space="0" w:color="auto"/>
              <w:left w:val="single" w:sz="4" w:space="0" w:color="auto"/>
              <w:bottom w:val="single" w:sz="4" w:space="0" w:color="auto"/>
              <w:right w:val="single" w:sz="4" w:space="0" w:color="auto"/>
            </w:tcBorders>
          </w:tcPr>
          <w:p w14:paraId="704219B4" w14:textId="7BB57B9B" w:rsidR="00F52EEF" w:rsidRPr="00F52EEF" w:rsidRDefault="00742FA1" w:rsidP="00935F76">
            <w:pPr>
              <w:tabs>
                <w:tab w:val="left" w:pos="567"/>
              </w:tabs>
              <w:jc w:val="both"/>
              <w:rPr>
                <w:rFonts w:asciiTheme="minorHAnsi" w:hAnsiTheme="minorHAnsi" w:cstheme="minorHAnsi"/>
              </w:rPr>
            </w:pPr>
            <w:r>
              <w:rPr>
                <w:rFonts w:asciiTheme="minorHAnsi" w:hAnsiTheme="minorHAnsi" w:cstheme="minorHAnsi"/>
              </w:rPr>
              <w:t>N</w:t>
            </w:r>
          </w:p>
          <w:p w14:paraId="32E1111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7F588A9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169F3D96"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C179B69" w14:textId="77777777" w:rsidR="00F52EEF" w:rsidRPr="00F52EEF" w:rsidRDefault="00F52EEF">
            <w:pPr>
              <w:tabs>
                <w:tab w:val="left" w:pos="567"/>
              </w:tabs>
              <w:rPr>
                <w:rFonts w:asciiTheme="minorHAnsi" w:hAnsiTheme="minorHAnsi" w:cstheme="minorHAnsi"/>
              </w:rPr>
              <w:pPrChange w:id="6838" w:author="Radim Bačuvčík" w:date="2020-02-06T14:30:00Z">
                <w:pPr>
                  <w:tabs>
                    <w:tab w:val="left" w:pos="567"/>
                  </w:tabs>
                  <w:jc w:val="both"/>
                </w:pPr>
              </w:pPrChange>
            </w:pPr>
            <w:r w:rsidRPr="00F52EEF">
              <w:rPr>
                <w:rFonts w:asciiTheme="minorHAnsi" w:hAnsiTheme="minorHAnsi" w:cstheme="minorHAnsi"/>
              </w:rPr>
              <w:t>Týmová práce</w:t>
            </w:r>
          </w:p>
        </w:tc>
        <w:tc>
          <w:tcPr>
            <w:tcW w:w="3546" w:type="dxa"/>
            <w:tcBorders>
              <w:top w:val="single" w:sz="4" w:space="0" w:color="auto"/>
              <w:left w:val="single" w:sz="4" w:space="0" w:color="auto"/>
              <w:bottom w:val="single" w:sz="4" w:space="0" w:color="auto"/>
              <w:right w:val="single" w:sz="4" w:space="0" w:color="auto"/>
            </w:tcBorders>
            <w:hideMark/>
          </w:tcPr>
          <w:p w14:paraId="70B1E3B6"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1276" w:type="dxa"/>
            <w:tcBorders>
              <w:top w:val="single" w:sz="4" w:space="0" w:color="auto"/>
              <w:left w:val="single" w:sz="4" w:space="0" w:color="auto"/>
              <w:bottom w:val="single" w:sz="4" w:space="0" w:color="auto"/>
              <w:right w:val="single" w:sz="4" w:space="0" w:color="auto"/>
            </w:tcBorders>
          </w:tcPr>
          <w:p w14:paraId="7379A26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08/2022</w:t>
            </w:r>
          </w:p>
        </w:tc>
        <w:tc>
          <w:tcPr>
            <w:tcW w:w="1842" w:type="dxa"/>
            <w:tcBorders>
              <w:top w:val="single" w:sz="4" w:space="0" w:color="auto"/>
              <w:left w:val="single" w:sz="4" w:space="0" w:color="auto"/>
              <w:bottom w:val="single" w:sz="4" w:space="0" w:color="auto"/>
              <w:right w:val="single" w:sz="4" w:space="0" w:color="auto"/>
            </w:tcBorders>
          </w:tcPr>
          <w:p w14:paraId="1C58D2E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230A308A"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760A6547" w14:textId="77777777" w:rsidR="00F52EEF" w:rsidRPr="00F52EEF" w:rsidRDefault="00F52EEF">
            <w:pPr>
              <w:tabs>
                <w:tab w:val="left" w:pos="567"/>
              </w:tabs>
              <w:rPr>
                <w:rFonts w:asciiTheme="minorHAnsi" w:hAnsiTheme="minorHAnsi" w:cstheme="minorHAnsi"/>
              </w:rPr>
              <w:pPrChange w:id="6839" w:author="Radim Bačuvčík" w:date="2020-02-06T14:30:00Z">
                <w:pPr>
                  <w:tabs>
                    <w:tab w:val="left" w:pos="567"/>
                  </w:tabs>
                  <w:jc w:val="both"/>
                </w:pPr>
              </w:pPrChange>
            </w:pPr>
            <w:r w:rsidRPr="00F52EEF">
              <w:rPr>
                <w:rFonts w:asciiTheme="minorHAnsi" w:hAnsiTheme="minorHAnsi" w:cstheme="minorHAnsi"/>
              </w:rPr>
              <w:t>Public relations 1</w:t>
            </w:r>
          </w:p>
        </w:tc>
        <w:tc>
          <w:tcPr>
            <w:tcW w:w="3546" w:type="dxa"/>
            <w:tcBorders>
              <w:top w:val="single" w:sz="4" w:space="0" w:color="auto"/>
              <w:left w:val="single" w:sz="4" w:space="0" w:color="auto"/>
              <w:bottom w:val="single" w:sz="4" w:space="0" w:color="auto"/>
              <w:right w:val="single" w:sz="4" w:space="0" w:color="auto"/>
            </w:tcBorders>
            <w:hideMark/>
          </w:tcPr>
          <w:p w14:paraId="07DC4111"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Borders>
              <w:top w:val="single" w:sz="4" w:space="0" w:color="auto"/>
              <w:left w:val="single" w:sz="4" w:space="0" w:color="auto"/>
              <w:bottom w:val="single" w:sz="4" w:space="0" w:color="auto"/>
              <w:right w:val="single" w:sz="4" w:space="0" w:color="auto"/>
            </w:tcBorders>
          </w:tcPr>
          <w:p w14:paraId="27B8EEC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7CAD650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36241EDE"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8F4D401" w14:textId="77777777" w:rsidR="00F52EEF" w:rsidRPr="00F52EEF" w:rsidRDefault="00F52EEF">
            <w:pPr>
              <w:tabs>
                <w:tab w:val="left" w:pos="567"/>
              </w:tabs>
              <w:rPr>
                <w:rFonts w:asciiTheme="minorHAnsi" w:hAnsiTheme="minorHAnsi" w:cstheme="minorHAnsi"/>
              </w:rPr>
              <w:pPrChange w:id="6840" w:author="Radim Bačuvčík" w:date="2020-02-06T14:30:00Z">
                <w:pPr>
                  <w:tabs>
                    <w:tab w:val="left" w:pos="567"/>
                  </w:tabs>
                  <w:jc w:val="both"/>
                </w:pPr>
              </w:pPrChange>
            </w:pPr>
            <w:r w:rsidRPr="00F52EEF">
              <w:rPr>
                <w:rFonts w:asciiTheme="minorHAnsi" w:hAnsiTheme="minorHAnsi" w:cstheme="minorHAnsi"/>
              </w:rPr>
              <w:t>Public relations 2</w:t>
            </w:r>
          </w:p>
        </w:tc>
        <w:tc>
          <w:tcPr>
            <w:tcW w:w="3546" w:type="dxa"/>
            <w:tcBorders>
              <w:top w:val="single" w:sz="4" w:space="0" w:color="auto"/>
              <w:left w:val="single" w:sz="4" w:space="0" w:color="auto"/>
              <w:bottom w:val="single" w:sz="4" w:space="0" w:color="auto"/>
              <w:right w:val="single" w:sz="4" w:space="0" w:color="auto"/>
            </w:tcBorders>
            <w:hideMark/>
          </w:tcPr>
          <w:p w14:paraId="43761B35"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1276" w:type="dxa"/>
            <w:tcBorders>
              <w:top w:val="single" w:sz="4" w:space="0" w:color="auto"/>
              <w:left w:val="single" w:sz="4" w:space="0" w:color="auto"/>
              <w:bottom w:val="single" w:sz="4" w:space="0" w:color="auto"/>
              <w:right w:val="single" w:sz="4" w:space="0" w:color="auto"/>
            </w:tcBorders>
          </w:tcPr>
          <w:p w14:paraId="24FE88D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53D53A2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84ADD0F"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22C0EF6F" w14:textId="77777777" w:rsidR="00F52EEF" w:rsidRPr="00F52EEF" w:rsidRDefault="00F52EEF">
            <w:pPr>
              <w:tabs>
                <w:tab w:val="left" w:pos="567"/>
              </w:tabs>
              <w:rPr>
                <w:rFonts w:asciiTheme="minorHAnsi" w:hAnsiTheme="minorHAnsi" w:cstheme="minorHAnsi"/>
              </w:rPr>
              <w:pPrChange w:id="6841" w:author="Radim Bačuvčík" w:date="2020-02-06T14:30:00Z">
                <w:pPr>
                  <w:tabs>
                    <w:tab w:val="left" w:pos="567"/>
                  </w:tabs>
                  <w:jc w:val="both"/>
                </w:pPr>
              </w:pPrChange>
            </w:pPr>
            <w:r w:rsidRPr="00F52EEF">
              <w:rPr>
                <w:rFonts w:asciiTheme="minorHAnsi" w:hAnsiTheme="minorHAnsi" w:cstheme="minorHAnsi"/>
              </w:rPr>
              <w:t>Marketingový výzkum 1</w:t>
            </w:r>
          </w:p>
        </w:tc>
        <w:tc>
          <w:tcPr>
            <w:tcW w:w="3546" w:type="dxa"/>
            <w:tcBorders>
              <w:top w:val="single" w:sz="4" w:space="0" w:color="auto"/>
              <w:left w:val="single" w:sz="4" w:space="0" w:color="auto"/>
              <w:bottom w:val="single" w:sz="4" w:space="0" w:color="auto"/>
              <w:right w:val="single" w:sz="4" w:space="0" w:color="auto"/>
            </w:tcBorders>
            <w:hideMark/>
          </w:tcPr>
          <w:p w14:paraId="5EAE456C"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Martina Juříková, Ph.D.</w:t>
            </w:r>
          </w:p>
        </w:tc>
        <w:tc>
          <w:tcPr>
            <w:tcW w:w="1276" w:type="dxa"/>
            <w:tcBorders>
              <w:top w:val="single" w:sz="4" w:space="0" w:color="auto"/>
              <w:left w:val="single" w:sz="4" w:space="0" w:color="auto"/>
              <w:bottom w:val="single" w:sz="4" w:space="0" w:color="auto"/>
              <w:right w:val="single" w:sz="4" w:space="0" w:color="auto"/>
            </w:tcBorders>
          </w:tcPr>
          <w:p w14:paraId="5EAA20B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3FB6F11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8E34C1F"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B0F7805" w14:textId="77777777" w:rsidR="00F52EEF" w:rsidRPr="00F52EEF" w:rsidRDefault="00F52EEF">
            <w:pPr>
              <w:tabs>
                <w:tab w:val="left" w:pos="567"/>
              </w:tabs>
              <w:rPr>
                <w:rFonts w:asciiTheme="minorHAnsi" w:hAnsiTheme="minorHAnsi" w:cstheme="minorHAnsi"/>
              </w:rPr>
              <w:pPrChange w:id="6842" w:author="Radim Bačuvčík" w:date="2020-02-06T14:30:00Z">
                <w:pPr>
                  <w:tabs>
                    <w:tab w:val="left" w:pos="567"/>
                  </w:tabs>
                  <w:jc w:val="both"/>
                </w:pPr>
              </w:pPrChange>
            </w:pPr>
            <w:r w:rsidRPr="00F52EEF">
              <w:rPr>
                <w:rFonts w:asciiTheme="minorHAnsi" w:hAnsiTheme="minorHAnsi" w:cstheme="minorHAnsi"/>
              </w:rPr>
              <w:t>Marketingový výzkum 2</w:t>
            </w:r>
          </w:p>
        </w:tc>
        <w:tc>
          <w:tcPr>
            <w:tcW w:w="3546" w:type="dxa"/>
            <w:tcBorders>
              <w:top w:val="single" w:sz="4" w:space="0" w:color="auto"/>
              <w:left w:val="single" w:sz="4" w:space="0" w:color="auto"/>
              <w:bottom w:val="single" w:sz="4" w:space="0" w:color="auto"/>
              <w:right w:val="single" w:sz="4" w:space="0" w:color="auto"/>
            </w:tcBorders>
            <w:hideMark/>
          </w:tcPr>
          <w:p w14:paraId="3B7C1D0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Ing. Martina Juříková, Ph.D.</w:t>
            </w:r>
          </w:p>
        </w:tc>
        <w:tc>
          <w:tcPr>
            <w:tcW w:w="1276" w:type="dxa"/>
            <w:tcBorders>
              <w:top w:val="single" w:sz="4" w:space="0" w:color="auto"/>
              <w:left w:val="single" w:sz="4" w:space="0" w:color="auto"/>
              <w:bottom w:val="single" w:sz="4" w:space="0" w:color="auto"/>
              <w:right w:val="single" w:sz="4" w:space="0" w:color="auto"/>
            </w:tcBorders>
          </w:tcPr>
          <w:p w14:paraId="23734F4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19B4D1D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10A8E4AE"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2EC1661" w14:textId="77777777" w:rsidR="00F52EEF" w:rsidRPr="00F52EEF" w:rsidRDefault="00F52EEF">
            <w:pPr>
              <w:tabs>
                <w:tab w:val="left" w:pos="567"/>
              </w:tabs>
              <w:rPr>
                <w:rFonts w:asciiTheme="minorHAnsi" w:hAnsiTheme="minorHAnsi" w:cstheme="minorHAnsi"/>
              </w:rPr>
              <w:pPrChange w:id="6843" w:author="Radim Bačuvčík" w:date="2020-02-06T14:30:00Z">
                <w:pPr>
                  <w:tabs>
                    <w:tab w:val="left" w:pos="567"/>
                  </w:tabs>
                  <w:jc w:val="both"/>
                </w:pPr>
              </w:pPrChange>
            </w:pPr>
            <w:r w:rsidRPr="00F52EEF">
              <w:rPr>
                <w:rFonts w:asciiTheme="minorHAnsi" w:hAnsiTheme="minorHAnsi" w:cstheme="minorHAnsi"/>
              </w:rPr>
              <w:t>Psychologie médií 1</w:t>
            </w:r>
          </w:p>
        </w:tc>
        <w:tc>
          <w:tcPr>
            <w:tcW w:w="3546" w:type="dxa"/>
            <w:tcBorders>
              <w:top w:val="single" w:sz="4" w:space="0" w:color="auto"/>
              <w:left w:val="single" w:sz="4" w:space="0" w:color="auto"/>
              <w:bottom w:val="single" w:sz="4" w:space="0" w:color="auto"/>
              <w:right w:val="single" w:sz="4" w:space="0" w:color="auto"/>
            </w:tcBorders>
            <w:hideMark/>
          </w:tcPr>
          <w:p w14:paraId="46236E44"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1276" w:type="dxa"/>
            <w:tcBorders>
              <w:top w:val="single" w:sz="4" w:space="0" w:color="auto"/>
              <w:left w:val="single" w:sz="4" w:space="0" w:color="auto"/>
              <w:bottom w:val="single" w:sz="4" w:space="0" w:color="auto"/>
              <w:right w:val="single" w:sz="4" w:space="0" w:color="auto"/>
            </w:tcBorders>
          </w:tcPr>
          <w:p w14:paraId="5849F72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289C5656"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5005AE6B"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A59ACF8" w14:textId="77777777" w:rsidR="00F52EEF" w:rsidRPr="00F52EEF" w:rsidRDefault="00F52EEF">
            <w:pPr>
              <w:tabs>
                <w:tab w:val="left" w:pos="567"/>
              </w:tabs>
              <w:rPr>
                <w:rFonts w:asciiTheme="minorHAnsi" w:hAnsiTheme="minorHAnsi" w:cstheme="minorHAnsi"/>
              </w:rPr>
              <w:pPrChange w:id="6844" w:author="Radim Bačuvčík" w:date="2020-02-06T14:30:00Z">
                <w:pPr>
                  <w:tabs>
                    <w:tab w:val="left" w:pos="567"/>
                  </w:tabs>
                  <w:jc w:val="both"/>
                </w:pPr>
              </w:pPrChange>
            </w:pPr>
            <w:r w:rsidRPr="00F52EEF">
              <w:rPr>
                <w:rFonts w:asciiTheme="minorHAnsi" w:hAnsiTheme="minorHAnsi" w:cstheme="minorHAnsi"/>
              </w:rPr>
              <w:t>Psychologie médií 2</w:t>
            </w:r>
          </w:p>
        </w:tc>
        <w:tc>
          <w:tcPr>
            <w:tcW w:w="3546" w:type="dxa"/>
            <w:tcBorders>
              <w:top w:val="single" w:sz="4" w:space="0" w:color="auto"/>
              <w:left w:val="single" w:sz="4" w:space="0" w:color="auto"/>
              <w:bottom w:val="single" w:sz="4" w:space="0" w:color="auto"/>
              <w:right w:val="single" w:sz="4" w:space="0" w:color="auto"/>
            </w:tcBorders>
            <w:hideMark/>
          </w:tcPr>
          <w:p w14:paraId="1D4D840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PhDr. Blandína Šramová, Ph.D.</w:t>
            </w:r>
          </w:p>
        </w:tc>
        <w:tc>
          <w:tcPr>
            <w:tcW w:w="1276" w:type="dxa"/>
            <w:tcBorders>
              <w:top w:val="single" w:sz="4" w:space="0" w:color="auto"/>
              <w:left w:val="single" w:sz="4" w:space="0" w:color="auto"/>
              <w:bottom w:val="single" w:sz="4" w:space="0" w:color="auto"/>
              <w:right w:val="single" w:sz="4" w:space="0" w:color="auto"/>
            </w:tcBorders>
          </w:tcPr>
          <w:p w14:paraId="41CFDE6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5E93328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6C6409D"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05012F1E" w14:textId="77777777" w:rsidR="00F52EEF" w:rsidRPr="00F52EEF" w:rsidRDefault="00F52EEF">
            <w:pPr>
              <w:tabs>
                <w:tab w:val="left" w:pos="567"/>
              </w:tabs>
              <w:rPr>
                <w:rFonts w:asciiTheme="minorHAnsi" w:hAnsiTheme="minorHAnsi" w:cstheme="minorHAnsi"/>
              </w:rPr>
              <w:pPrChange w:id="6845" w:author="Radim Bačuvčík" w:date="2020-02-06T14:30:00Z">
                <w:pPr>
                  <w:tabs>
                    <w:tab w:val="left" w:pos="567"/>
                  </w:tabs>
                  <w:jc w:val="both"/>
                </w:pPr>
              </w:pPrChange>
            </w:pPr>
            <w:r w:rsidRPr="00F52EEF">
              <w:rPr>
                <w:rFonts w:asciiTheme="minorHAnsi" w:hAnsiTheme="minorHAnsi" w:cstheme="minorHAnsi"/>
              </w:rPr>
              <w:t>Digitální komunikace 1</w:t>
            </w:r>
          </w:p>
        </w:tc>
        <w:tc>
          <w:tcPr>
            <w:tcW w:w="3546" w:type="dxa"/>
            <w:tcBorders>
              <w:top w:val="single" w:sz="4" w:space="0" w:color="auto"/>
              <w:left w:val="single" w:sz="4" w:space="0" w:color="auto"/>
              <w:bottom w:val="single" w:sz="4" w:space="0" w:color="auto"/>
              <w:right w:val="single" w:sz="4" w:space="0" w:color="auto"/>
            </w:tcBorders>
            <w:hideMark/>
          </w:tcPr>
          <w:p w14:paraId="19794920"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Borders>
              <w:top w:val="single" w:sz="4" w:space="0" w:color="auto"/>
              <w:left w:val="single" w:sz="4" w:space="0" w:color="auto"/>
              <w:bottom w:val="single" w:sz="4" w:space="0" w:color="auto"/>
              <w:right w:val="single" w:sz="4" w:space="0" w:color="auto"/>
            </w:tcBorders>
          </w:tcPr>
          <w:p w14:paraId="5CF6FF1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0AA493C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465D47B1"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EA9A285" w14:textId="77777777" w:rsidR="00F52EEF" w:rsidRPr="00F52EEF" w:rsidRDefault="00F52EEF">
            <w:pPr>
              <w:tabs>
                <w:tab w:val="left" w:pos="567"/>
              </w:tabs>
              <w:rPr>
                <w:rFonts w:asciiTheme="minorHAnsi" w:hAnsiTheme="minorHAnsi" w:cstheme="minorHAnsi"/>
              </w:rPr>
              <w:pPrChange w:id="6846" w:author="Radim Bačuvčík" w:date="2020-02-06T14:30:00Z">
                <w:pPr>
                  <w:tabs>
                    <w:tab w:val="left" w:pos="567"/>
                  </w:tabs>
                  <w:jc w:val="both"/>
                </w:pPr>
              </w:pPrChange>
            </w:pPr>
            <w:r w:rsidRPr="00F52EEF">
              <w:rPr>
                <w:rFonts w:asciiTheme="minorHAnsi" w:hAnsiTheme="minorHAnsi" w:cstheme="minorHAnsi"/>
              </w:rPr>
              <w:t>Management</w:t>
            </w:r>
          </w:p>
        </w:tc>
        <w:tc>
          <w:tcPr>
            <w:tcW w:w="3546" w:type="dxa"/>
            <w:tcBorders>
              <w:top w:val="single" w:sz="4" w:space="0" w:color="auto"/>
              <w:left w:val="single" w:sz="4" w:space="0" w:color="auto"/>
              <w:bottom w:val="single" w:sz="4" w:space="0" w:color="auto"/>
              <w:right w:val="single" w:sz="4" w:space="0" w:color="auto"/>
            </w:tcBorders>
            <w:hideMark/>
          </w:tcPr>
          <w:p w14:paraId="2CCCC034"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1276" w:type="dxa"/>
            <w:tcBorders>
              <w:top w:val="single" w:sz="4" w:space="0" w:color="auto"/>
              <w:left w:val="single" w:sz="4" w:space="0" w:color="auto"/>
              <w:bottom w:val="single" w:sz="4" w:space="0" w:color="auto"/>
              <w:right w:val="single" w:sz="4" w:space="0" w:color="auto"/>
            </w:tcBorders>
          </w:tcPr>
          <w:p w14:paraId="45F6565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08/2022</w:t>
            </w:r>
          </w:p>
        </w:tc>
        <w:tc>
          <w:tcPr>
            <w:tcW w:w="1842" w:type="dxa"/>
            <w:tcBorders>
              <w:top w:val="single" w:sz="4" w:space="0" w:color="auto"/>
              <w:left w:val="single" w:sz="4" w:space="0" w:color="auto"/>
              <w:bottom w:val="single" w:sz="4" w:space="0" w:color="auto"/>
              <w:right w:val="single" w:sz="4" w:space="0" w:color="auto"/>
            </w:tcBorders>
          </w:tcPr>
          <w:p w14:paraId="165B4470"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24FA7483"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03942453" w14:textId="77777777" w:rsidR="00F52EEF" w:rsidRPr="00F52EEF" w:rsidRDefault="00F52EEF">
            <w:pPr>
              <w:tabs>
                <w:tab w:val="left" w:pos="567"/>
              </w:tabs>
              <w:rPr>
                <w:rFonts w:asciiTheme="minorHAnsi" w:hAnsiTheme="minorHAnsi" w:cstheme="minorHAnsi"/>
              </w:rPr>
              <w:pPrChange w:id="6847" w:author="Radim Bačuvčík" w:date="2020-02-06T14:30:00Z">
                <w:pPr>
                  <w:tabs>
                    <w:tab w:val="left" w:pos="567"/>
                  </w:tabs>
                  <w:jc w:val="both"/>
                </w:pPr>
              </w:pPrChange>
            </w:pPr>
            <w:r w:rsidRPr="00F52EEF">
              <w:rPr>
                <w:rFonts w:asciiTheme="minorHAnsi" w:hAnsiTheme="minorHAnsi" w:cstheme="minorHAnsi"/>
              </w:rPr>
              <w:t>Strategický marketing</w:t>
            </w:r>
          </w:p>
        </w:tc>
        <w:tc>
          <w:tcPr>
            <w:tcW w:w="3546" w:type="dxa"/>
            <w:tcBorders>
              <w:top w:val="single" w:sz="4" w:space="0" w:color="auto"/>
              <w:left w:val="single" w:sz="4" w:space="0" w:color="auto"/>
              <w:bottom w:val="single" w:sz="4" w:space="0" w:color="auto"/>
              <w:right w:val="single" w:sz="4" w:space="0" w:color="auto"/>
            </w:tcBorders>
            <w:hideMark/>
          </w:tcPr>
          <w:p w14:paraId="65424184"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1276" w:type="dxa"/>
            <w:tcBorders>
              <w:top w:val="single" w:sz="4" w:space="0" w:color="auto"/>
              <w:left w:val="single" w:sz="4" w:space="0" w:color="auto"/>
              <w:bottom w:val="single" w:sz="4" w:space="0" w:color="auto"/>
              <w:right w:val="single" w:sz="4" w:space="0" w:color="auto"/>
            </w:tcBorders>
          </w:tcPr>
          <w:p w14:paraId="39D85C1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08/2022</w:t>
            </w:r>
          </w:p>
        </w:tc>
        <w:tc>
          <w:tcPr>
            <w:tcW w:w="1842" w:type="dxa"/>
            <w:tcBorders>
              <w:top w:val="single" w:sz="4" w:space="0" w:color="auto"/>
              <w:left w:val="single" w:sz="4" w:space="0" w:color="auto"/>
              <w:bottom w:val="single" w:sz="4" w:space="0" w:color="auto"/>
              <w:right w:val="single" w:sz="4" w:space="0" w:color="auto"/>
            </w:tcBorders>
          </w:tcPr>
          <w:p w14:paraId="3C51B0D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617F15FD"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7548CD9" w14:textId="77777777" w:rsidR="00F52EEF" w:rsidRPr="00F52EEF" w:rsidRDefault="00F52EEF">
            <w:pPr>
              <w:tabs>
                <w:tab w:val="left" w:pos="567"/>
              </w:tabs>
              <w:rPr>
                <w:rFonts w:asciiTheme="minorHAnsi" w:hAnsiTheme="minorHAnsi" w:cstheme="minorHAnsi"/>
              </w:rPr>
              <w:pPrChange w:id="6848" w:author="Radim Bačuvčík" w:date="2020-02-06T14:30:00Z">
                <w:pPr>
                  <w:tabs>
                    <w:tab w:val="left" w:pos="567"/>
                  </w:tabs>
                  <w:jc w:val="both"/>
                </w:pPr>
              </w:pPrChange>
            </w:pPr>
            <w:r w:rsidRPr="00F52EEF">
              <w:rPr>
                <w:rFonts w:asciiTheme="minorHAnsi" w:hAnsiTheme="minorHAnsi" w:cstheme="minorHAnsi"/>
              </w:rPr>
              <w:t>Digitální komunikace 2</w:t>
            </w:r>
          </w:p>
        </w:tc>
        <w:tc>
          <w:tcPr>
            <w:tcW w:w="3546" w:type="dxa"/>
            <w:tcBorders>
              <w:top w:val="single" w:sz="4" w:space="0" w:color="auto"/>
              <w:left w:val="single" w:sz="4" w:space="0" w:color="auto"/>
              <w:bottom w:val="single" w:sz="4" w:space="0" w:color="auto"/>
              <w:right w:val="single" w:sz="4" w:space="0" w:color="auto"/>
            </w:tcBorders>
            <w:hideMark/>
          </w:tcPr>
          <w:p w14:paraId="41AC30B5"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Borders>
              <w:top w:val="single" w:sz="4" w:space="0" w:color="auto"/>
              <w:left w:val="single" w:sz="4" w:space="0" w:color="auto"/>
              <w:bottom w:val="single" w:sz="4" w:space="0" w:color="auto"/>
              <w:right w:val="single" w:sz="4" w:space="0" w:color="auto"/>
            </w:tcBorders>
          </w:tcPr>
          <w:p w14:paraId="05D55B5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651E9676"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1E65677D"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637B850B" w14:textId="77777777" w:rsidR="00F52EEF" w:rsidRPr="00F52EEF" w:rsidRDefault="00F52EEF">
            <w:pPr>
              <w:tabs>
                <w:tab w:val="left" w:pos="567"/>
              </w:tabs>
              <w:rPr>
                <w:rFonts w:asciiTheme="minorHAnsi" w:hAnsiTheme="minorHAnsi" w:cstheme="minorHAnsi"/>
              </w:rPr>
              <w:pPrChange w:id="6849" w:author="Radim Bačuvčík" w:date="2020-02-06T14:30:00Z">
                <w:pPr>
                  <w:tabs>
                    <w:tab w:val="left" w:pos="567"/>
                  </w:tabs>
                  <w:jc w:val="both"/>
                </w:pPr>
              </w:pPrChange>
            </w:pPr>
            <w:r w:rsidRPr="00F52EEF">
              <w:rPr>
                <w:rFonts w:asciiTheme="minorHAnsi" w:hAnsiTheme="minorHAnsi" w:cstheme="minorHAnsi"/>
              </w:rPr>
              <w:t>Direct marketing</w:t>
            </w:r>
          </w:p>
        </w:tc>
        <w:tc>
          <w:tcPr>
            <w:tcW w:w="3546" w:type="dxa"/>
            <w:tcBorders>
              <w:top w:val="single" w:sz="4" w:space="0" w:color="auto"/>
              <w:left w:val="single" w:sz="4" w:space="0" w:color="auto"/>
              <w:bottom w:val="single" w:sz="4" w:space="0" w:color="auto"/>
              <w:right w:val="single" w:sz="4" w:space="0" w:color="auto"/>
            </w:tcBorders>
            <w:hideMark/>
          </w:tcPr>
          <w:p w14:paraId="14ABD3AF"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prof. Mgr. Peter Štarchoň, Ph.D.</w:t>
            </w:r>
          </w:p>
        </w:tc>
        <w:tc>
          <w:tcPr>
            <w:tcW w:w="1276" w:type="dxa"/>
            <w:tcBorders>
              <w:top w:val="single" w:sz="4" w:space="0" w:color="auto"/>
              <w:left w:val="single" w:sz="4" w:space="0" w:color="auto"/>
              <w:bottom w:val="single" w:sz="4" w:space="0" w:color="auto"/>
              <w:right w:val="single" w:sz="4" w:space="0" w:color="auto"/>
            </w:tcBorders>
          </w:tcPr>
          <w:p w14:paraId="1EE4AE8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46073AB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087DC755"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33FDF6F" w14:textId="77777777" w:rsidR="00F52EEF" w:rsidRPr="00F52EEF" w:rsidRDefault="00F52EEF">
            <w:pPr>
              <w:tabs>
                <w:tab w:val="left" w:pos="567"/>
              </w:tabs>
              <w:rPr>
                <w:rFonts w:asciiTheme="minorHAnsi" w:hAnsiTheme="minorHAnsi" w:cstheme="minorHAnsi"/>
              </w:rPr>
              <w:pPrChange w:id="6850" w:author="Radim Bačuvčík" w:date="2020-02-06T14:30:00Z">
                <w:pPr>
                  <w:tabs>
                    <w:tab w:val="left" w:pos="567"/>
                  </w:tabs>
                  <w:jc w:val="both"/>
                </w:pPr>
              </w:pPrChange>
            </w:pPr>
            <w:r w:rsidRPr="00F52EEF">
              <w:rPr>
                <w:rFonts w:asciiTheme="minorHAnsi" w:hAnsiTheme="minorHAnsi" w:cstheme="minorHAnsi"/>
              </w:rPr>
              <w:t>Copywriting</w:t>
            </w:r>
          </w:p>
        </w:tc>
        <w:tc>
          <w:tcPr>
            <w:tcW w:w="3546" w:type="dxa"/>
            <w:tcBorders>
              <w:top w:val="single" w:sz="4" w:space="0" w:color="auto"/>
              <w:left w:val="single" w:sz="4" w:space="0" w:color="auto"/>
              <w:bottom w:val="single" w:sz="4" w:space="0" w:color="auto"/>
              <w:right w:val="single" w:sz="4" w:space="0" w:color="auto"/>
            </w:tcBorders>
            <w:hideMark/>
          </w:tcPr>
          <w:p w14:paraId="346B6191"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Vladimír Bureš</w:t>
            </w:r>
          </w:p>
        </w:tc>
        <w:tc>
          <w:tcPr>
            <w:tcW w:w="1276" w:type="dxa"/>
            <w:tcBorders>
              <w:top w:val="single" w:sz="4" w:space="0" w:color="auto"/>
              <w:left w:val="single" w:sz="4" w:space="0" w:color="auto"/>
              <w:bottom w:val="single" w:sz="4" w:space="0" w:color="auto"/>
              <w:right w:val="single" w:sz="4" w:space="0" w:color="auto"/>
            </w:tcBorders>
          </w:tcPr>
          <w:p w14:paraId="168AD30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DPP</w:t>
            </w:r>
          </w:p>
        </w:tc>
        <w:tc>
          <w:tcPr>
            <w:tcW w:w="1842" w:type="dxa"/>
            <w:tcBorders>
              <w:top w:val="single" w:sz="4" w:space="0" w:color="auto"/>
              <w:left w:val="single" w:sz="4" w:space="0" w:color="auto"/>
              <w:bottom w:val="single" w:sz="4" w:space="0" w:color="auto"/>
              <w:right w:val="single" w:sz="4" w:space="0" w:color="auto"/>
            </w:tcBorders>
          </w:tcPr>
          <w:p w14:paraId="66CE040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7645DC65"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5C54B73B" w14:textId="77777777" w:rsidR="00F52EEF" w:rsidRPr="00F52EEF" w:rsidRDefault="00F52EEF">
            <w:pPr>
              <w:tabs>
                <w:tab w:val="left" w:pos="567"/>
              </w:tabs>
              <w:rPr>
                <w:rFonts w:asciiTheme="minorHAnsi" w:hAnsiTheme="minorHAnsi" w:cstheme="minorHAnsi"/>
              </w:rPr>
              <w:pPrChange w:id="6851" w:author="Radim Bačuvčík" w:date="2020-02-06T14:30:00Z">
                <w:pPr>
                  <w:tabs>
                    <w:tab w:val="left" w:pos="567"/>
                  </w:tabs>
                  <w:jc w:val="both"/>
                </w:pPr>
              </w:pPrChange>
            </w:pPr>
            <w:r w:rsidRPr="00F52EEF">
              <w:rPr>
                <w:rFonts w:asciiTheme="minorHAnsi" w:hAnsiTheme="minorHAnsi" w:cstheme="minorHAnsi"/>
              </w:rPr>
              <w:t>Reklama 1</w:t>
            </w:r>
          </w:p>
        </w:tc>
        <w:tc>
          <w:tcPr>
            <w:tcW w:w="3546" w:type="dxa"/>
            <w:tcBorders>
              <w:top w:val="single" w:sz="4" w:space="0" w:color="auto"/>
              <w:left w:val="single" w:sz="4" w:space="0" w:color="auto"/>
              <w:bottom w:val="single" w:sz="4" w:space="0" w:color="auto"/>
              <w:right w:val="single" w:sz="4" w:space="0" w:color="auto"/>
            </w:tcBorders>
            <w:hideMark/>
          </w:tcPr>
          <w:p w14:paraId="39064AD8"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prof. PhDr. Pavel Horňák, Ph.D. (50%)</w:t>
            </w:r>
            <w:r w:rsidRPr="00F52EEF">
              <w:rPr>
                <w:rFonts w:asciiTheme="minorHAnsi" w:hAnsiTheme="minorHAnsi" w:cstheme="minorHAnsi"/>
              </w:rPr>
              <w:t>, Mgr. Eliška Káčerková, Ph.D.</w:t>
            </w:r>
          </w:p>
        </w:tc>
        <w:tc>
          <w:tcPr>
            <w:tcW w:w="1276" w:type="dxa"/>
            <w:tcBorders>
              <w:top w:val="single" w:sz="4" w:space="0" w:color="auto"/>
              <w:left w:val="single" w:sz="4" w:space="0" w:color="auto"/>
              <w:bottom w:val="single" w:sz="4" w:space="0" w:color="auto"/>
              <w:right w:val="single" w:sz="4" w:space="0" w:color="auto"/>
            </w:tcBorders>
          </w:tcPr>
          <w:p w14:paraId="41721656"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12/2020</w:t>
            </w:r>
          </w:p>
          <w:p w14:paraId="50CFC13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4D349BB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7A25BEFE"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7124FBA2" w14:textId="77777777" w:rsidR="00F52EEF" w:rsidRPr="00F52EEF" w:rsidRDefault="00F52EEF">
            <w:pPr>
              <w:tabs>
                <w:tab w:val="left" w:pos="567"/>
              </w:tabs>
              <w:rPr>
                <w:rFonts w:asciiTheme="minorHAnsi" w:hAnsiTheme="minorHAnsi" w:cstheme="minorHAnsi"/>
              </w:rPr>
              <w:pPrChange w:id="6852" w:author="Radim Bačuvčík" w:date="2020-02-06T14:30:00Z">
                <w:pPr>
                  <w:tabs>
                    <w:tab w:val="left" w:pos="567"/>
                  </w:tabs>
                  <w:jc w:val="both"/>
                </w:pPr>
              </w:pPrChange>
            </w:pPr>
            <w:r w:rsidRPr="00F52EEF">
              <w:rPr>
                <w:rFonts w:asciiTheme="minorHAnsi" w:hAnsiTheme="minorHAnsi" w:cstheme="minorHAnsi"/>
              </w:rPr>
              <w:t>Reklama 2</w:t>
            </w:r>
          </w:p>
        </w:tc>
        <w:tc>
          <w:tcPr>
            <w:tcW w:w="3546" w:type="dxa"/>
            <w:tcBorders>
              <w:top w:val="single" w:sz="4" w:space="0" w:color="auto"/>
              <w:left w:val="single" w:sz="4" w:space="0" w:color="auto"/>
              <w:bottom w:val="single" w:sz="4" w:space="0" w:color="auto"/>
              <w:right w:val="single" w:sz="4" w:space="0" w:color="auto"/>
            </w:tcBorders>
            <w:hideMark/>
          </w:tcPr>
          <w:p w14:paraId="32D67A40"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prof. PhDr. Pavel Horňák, Ph.D. (50%)</w:t>
            </w:r>
            <w:r w:rsidRPr="00F52EEF">
              <w:rPr>
                <w:rFonts w:asciiTheme="minorHAnsi" w:hAnsiTheme="minorHAnsi" w:cstheme="minorHAnsi"/>
              </w:rPr>
              <w:t>, Mgr. Eliška Káčerková, Ph.D.</w:t>
            </w:r>
          </w:p>
        </w:tc>
        <w:tc>
          <w:tcPr>
            <w:tcW w:w="1276" w:type="dxa"/>
            <w:tcBorders>
              <w:top w:val="single" w:sz="4" w:space="0" w:color="auto"/>
              <w:left w:val="single" w:sz="4" w:space="0" w:color="auto"/>
              <w:bottom w:val="single" w:sz="4" w:space="0" w:color="auto"/>
              <w:right w:val="single" w:sz="4" w:space="0" w:color="auto"/>
            </w:tcBorders>
          </w:tcPr>
          <w:p w14:paraId="691CC19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12/20202</w:t>
            </w:r>
          </w:p>
          <w:p w14:paraId="0F3B9D9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7D1A6F1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05C63A24"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51D0219" w14:textId="77777777" w:rsidR="00F52EEF" w:rsidRPr="00F52EEF" w:rsidRDefault="00F52EEF">
            <w:pPr>
              <w:tabs>
                <w:tab w:val="left" w:pos="567"/>
              </w:tabs>
              <w:rPr>
                <w:rFonts w:asciiTheme="minorHAnsi" w:hAnsiTheme="minorHAnsi" w:cstheme="minorHAnsi"/>
              </w:rPr>
              <w:pPrChange w:id="6853" w:author="Radim Bačuvčík" w:date="2020-02-06T14:30:00Z">
                <w:pPr>
                  <w:tabs>
                    <w:tab w:val="left" w:pos="567"/>
                  </w:tabs>
                  <w:jc w:val="both"/>
                </w:pPr>
              </w:pPrChange>
            </w:pPr>
            <w:r w:rsidRPr="00F52EEF">
              <w:rPr>
                <w:rFonts w:asciiTheme="minorHAnsi" w:hAnsiTheme="minorHAnsi" w:cstheme="minorHAnsi"/>
              </w:rPr>
              <w:t>Osobní prodej</w:t>
            </w:r>
          </w:p>
        </w:tc>
        <w:tc>
          <w:tcPr>
            <w:tcW w:w="3546" w:type="dxa"/>
            <w:tcBorders>
              <w:top w:val="single" w:sz="4" w:space="0" w:color="auto"/>
              <w:left w:val="single" w:sz="4" w:space="0" w:color="auto"/>
              <w:bottom w:val="single" w:sz="4" w:space="0" w:color="auto"/>
              <w:right w:val="single" w:sz="4" w:space="0" w:color="auto"/>
            </w:tcBorders>
            <w:hideMark/>
          </w:tcPr>
          <w:p w14:paraId="14E63B3F"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Lenka Harantová, Ph.D.</w:t>
            </w:r>
          </w:p>
        </w:tc>
        <w:tc>
          <w:tcPr>
            <w:tcW w:w="1276" w:type="dxa"/>
            <w:tcBorders>
              <w:top w:val="single" w:sz="4" w:space="0" w:color="auto"/>
              <w:left w:val="single" w:sz="4" w:space="0" w:color="auto"/>
              <w:bottom w:val="single" w:sz="4" w:space="0" w:color="auto"/>
              <w:right w:val="single" w:sz="4" w:space="0" w:color="auto"/>
            </w:tcBorders>
          </w:tcPr>
          <w:p w14:paraId="5F7BA246"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01/2021</w:t>
            </w:r>
          </w:p>
        </w:tc>
        <w:tc>
          <w:tcPr>
            <w:tcW w:w="1842" w:type="dxa"/>
            <w:tcBorders>
              <w:top w:val="single" w:sz="4" w:space="0" w:color="auto"/>
              <w:left w:val="single" w:sz="4" w:space="0" w:color="auto"/>
              <w:bottom w:val="single" w:sz="4" w:space="0" w:color="auto"/>
              <w:right w:val="single" w:sz="4" w:space="0" w:color="auto"/>
            </w:tcBorders>
          </w:tcPr>
          <w:p w14:paraId="250D2EB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3E3C62BC"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20B11CC5" w14:textId="639945CF" w:rsidR="00F52EEF" w:rsidRPr="00F52EEF" w:rsidRDefault="00F52EEF" w:rsidP="00982B1E">
            <w:pPr>
              <w:tabs>
                <w:tab w:val="left" w:pos="567"/>
              </w:tabs>
              <w:autoSpaceDE w:val="0"/>
              <w:autoSpaceDN w:val="0"/>
              <w:adjustRightInd w:val="0"/>
              <w:rPr>
                <w:rFonts w:asciiTheme="minorHAnsi" w:hAnsiTheme="minorHAnsi" w:cstheme="minorHAnsi"/>
                <w:color w:val="000000" w:themeColor="text1"/>
              </w:rPr>
            </w:pPr>
            <w:del w:id="6854" w:author="Radim Bačuvčík" w:date="2020-02-06T14:31:00Z">
              <w:r w:rsidRPr="00F52EEF" w:rsidDel="00982B1E">
                <w:rPr>
                  <w:rFonts w:asciiTheme="minorHAnsi" w:eastAsia="Calibri" w:hAnsiTheme="minorHAnsi" w:cstheme="minorHAnsi"/>
                  <w:color w:val="000000" w:themeColor="text1"/>
                </w:rPr>
                <w:delText>Shopper Marketing a In-store marketingová komunikace</w:delText>
              </w:r>
            </w:del>
            <w:ins w:id="6855" w:author="Radim Bačuvčík" w:date="2020-02-06T14:31:00Z">
              <w:r w:rsidR="00982B1E">
                <w:rPr>
                  <w:rFonts w:asciiTheme="minorHAnsi" w:eastAsia="Calibri" w:hAnsiTheme="minorHAnsi" w:cstheme="minorHAnsi"/>
                  <w:color w:val="000000" w:themeColor="text1"/>
                </w:rPr>
                <w:t>Podpora prodeje</w:t>
              </w:r>
            </w:ins>
          </w:p>
        </w:tc>
        <w:tc>
          <w:tcPr>
            <w:tcW w:w="3546" w:type="dxa"/>
            <w:tcBorders>
              <w:top w:val="single" w:sz="4" w:space="0" w:color="auto"/>
              <w:left w:val="single" w:sz="4" w:space="0" w:color="auto"/>
              <w:bottom w:val="single" w:sz="4" w:space="0" w:color="auto"/>
              <w:right w:val="single" w:sz="4" w:space="0" w:color="auto"/>
            </w:tcBorders>
            <w:hideMark/>
          </w:tcPr>
          <w:p w14:paraId="45A9730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MSc. Daniel Jesenský, PhD., MBA.</w:t>
            </w:r>
          </w:p>
        </w:tc>
        <w:tc>
          <w:tcPr>
            <w:tcW w:w="1276" w:type="dxa"/>
            <w:tcBorders>
              <w:top w:val="single" w:sz="4" w:space="0" w:color="auto"/>
              <w:left w:val="single" w:sz="4" w:space="0" w:color="auto"/>
              <w:bottom w:val="single" w:sz="4" w:space="0" w:color="auto"/>
              <w:right w:val="single" w:sz="4" w:space="0" w:color="auto"/>
            </w:tcBorders>
          </w:tcPr>
          <w:p w14:paraId="10AFB07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DPP</w:t>
            </w:r>
          </w:p>
        </w:tc>
        <w:tc>
          <w:tcPr>
            <w:tcW w:w="1842" w:type="dxa"/>
            <w:tcBorders>
              <w:top w:val="single" w:sz="4" w:space="0" w:color="auto"/>
              <w:left w:val="single" w:sz="4" w:space="0" w:color="auto"/>
              <w:bottom w:val="single" w:sz="4" w:space="0" w:color="auto"/>
              <w:right w:val="single" w:sz="4" w:space="0" w:color="auto"/>
            </w:tcBorders>
          </w:tcPr>
          <w:p w14:paraId="3F125B1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ZT</w:t>
            </w:r>
          </w:p>
        </w:tc>
      </w:tr>
      <w:tr w:rsidR="00F52EEF" w:rsidRPr="00F52EEF" w14:paraId="6C837489"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2DA48BAF" w14:textId="77777777" w:rsidR="00F52EEF" w:rsidRPr="00F52EEF" w:rsidRDefault="00F52EEF">
            <w:pPr>
              <w:tabs>
                <w:tab w:val="left" w:pos="567"/>
              </w:tabs>
              <w:rPr>
                <w:rFonts w:asciiTheme="minorHAnsi" w:hAnsiTheme="minorHAnsi" w:cstheme="minorHAnsi"/>
              </w:rPr>
              <w:pPrChange w:id="6856" w:author="Radim Bačuvčík" w:date="2020-02-06T14:30:00Z">
                <w:pPr>
                  <w:tabs>
                    <w:tab w:val="left" w:pos="567"/>
                  </w:tabs>
                  <w:jc w:val="both"/>
                </w:pPr>
              </w:pPrChange>
            </w:pPr>
            <w:r w:rsidRPr="00F52EEF">
              <w:rPr>
                <w:rFonts w:asciiTheme="minorHAnsi" w:hAnsiTheme="minorHAnsi" w:cstheme="minorHAnsi"/>
              </w:rPr>
              <w:t>Mediální plánování</w:t>
            </w:r>
          </w:p>
        </w:tc>
        <w:tc>
          <w:tcPr>
            <w:tcW w:w="3546" w:type="dxa"/>
            <w:tcBorders>
              <w:top w:val="single" w:sz="4" w:space="0" w:color="auto"/>
              <w:left w:val="single" w:sz="4" w:space="0" w:color="auto"/>
              <w:bottom w:val="single" w:sz="4" w:space="0" w:color="auto"/>
              <w:right w:val="single" w:sz="4" w:space="0" w:color="auto"/>
            </w:tcBorders>
            <w:hideMark/>
          </w:tcPr>
          <w:p w14:paraId="1C8F73B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Růžena Vorlová, Ph.D.</w:t>
            </w:r>
          </w:p>
        </w:tc>
        <w:tc>
          <w:tcPr>
            <w:tcW w:w="1276" w:type="dxa"/>
            <w:tcBorders>
              <w:top w:val="single" w:sz="4" w:space="0" w:color="auto"/>
              <w:left w:val="single" w:sz="4" w:space="0" w:color="auto"/>
              <w:bottom w:val="single" w:sz="4" w:space="0" w:color="auto"/>
              <w:right w:val="single" w:sz="4" w:space="0" w:color="auto"/>
            </w:tcBorders>
          </w:tcPr>
          <w:p w14:paraId="4656333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DPP</w:t>
            </w:r>
          </w:p>
        </w:tc>
        <w:tc>
          <w:tcPr>
            <w:tcW w:w="1842" w:type="dxa"/>
            <w:tcBorders>
              <w:top w:val="single" w:sz="4" w:space="0" w:color="auto"/>
              <w:left w:val="single" w:sz="4" w:space="0" w:color="auto"/>
              <w:bottom w:val="single" w:sz="4" w:space="0" w:color="auto"/>
              <w:right w:val="single" w:sz="4" w:space="0" w:color="auto"/>
            </w:tcBorders>
          </w:tcPr>
          <w:p w14:paraId="73F72CE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507F3EEB"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0A1A901A" w14:textId="77777777" w:rsidR="00F52EEF" w:rsidRPr="00F52EEF" w:rsidRDefault="00F52EEF">
            <w:pPr>
              <w:tabs>
                <w:tab w:val="left" w:pos="567"/>
              </w:tabs>
              <w:rPr>
                <w:rFonts w:asciiTheme="minorHAnsi" w:hAnsiTheme="minorHAnsi" w:cstheme="minorHAnsi"/>
              </w:rPr>
              <w:pPrChange w:id="6857" w:author="Radim Bačuvčík" w:date="2020-02-06T14:30:00Z">
                <w:pPr>
                  <w:tabs>
                    <w:tab w:val="left" w:pos="567"/>
                  </w:tabs>
                  <w:jc w:val="both"/>
                </w:pPr>
              </w:pPrChange>
            </w:pPr>
            <w:r w:rsidRPr="00F52EEF">
              <w:rPr>
                <w:rFonts w:asciiTheme="minorHAnsi" w:hAnsiTheme="minorHAnsi" w:cstheme="minorHAnsi"/>
              </w:rPr>
              <w:t>Právní aspekty v MK</w:t>
            </w:r>
          </w:p>
        </w:tc>
        <w:tc>
          <w:tcPr>
            <w:tcW w:w="3546" w:type="dxa"/>
            <w:tcBorders>
              <w:top w:val="single" w:sz="4" w:space="0" w:color="auto"/>
              <w:left w:val="single" w:sz="4" w:space="0" w:color="auto"/>
              <w:bottom w:val="single" w:sz="4" w:space="0" w:color="auto"/>
              <w:right w:val="single" w:sz="4" w:space="0" w:color="auto"/>
            </w:tcBorders>
            <w:hideMark/>
          </w:tcPr>
          <w:p w14:paraId="3816F150"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JUDr. Libor Šnédar, Ph.D.</w:t>
            </w:r>
          </w:p>
        </w:tc>
        <w:tc>
          <w:tcPr>
            <w:tcW w:w="1276" w:type="dxa"/>
            <w:tcBorders>
              <w:top w:val="single" w:sz="4" w:space="0" w:color="auto"/>
              <w:left w:val="single" w:sz="4" w:space="0" w:color="auto"/>
              <w:bottom w:val="single" w:sz="4" w:space="0" w:color="auto"/>
              <w:right w:val="single" w:sz="4" w:space="0" w:color="auto"/>
            </w:tcBorders>
          </w:tcPr>
          <w:p w14:paraId="633468E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6CA9FDE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3FAAEA34"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3C9DA4B3" w14:textId="77777777" w:rsidR="00F52EEF" w:rsidRPr="00F52EEF" w:rsidRDefault="00F52EEF">
            <w:pPr>
              <w:tabs>
                <w:tab w:val="left" w:pos="567"/>
              </w:tabs>
              <w:rPr>
                <w:rFonts w:asciiTheme="minorHAnsi" w:hAnsiTheme="minorHAnsi" w:cstheme="minorHAnsi"/>
              </w:rPr>
              <w:pPrChange w:id="6858" w:author="Radim Bačuvčík" w:date="2020-02-06T14:30:00Z">
                <w:pPr>
                  <w:tabs>
                    <w:tab w:val="left" w:pos="567"/>
                  </w:tabs>
                  <w:jc w:val="both"/>
                </w:pPr>
              </w:pPrChange>
            </w:pPr>
            <w:r w:rsidRPr="00F52EEF">
              <w:rPr>
                <w:rFonts w:asciiTheme="minorHAnsi" w:hAnsiTheme="minorHAnsi" w:cstheme="minorHAnsi"/>
              </w:rPr>
              <w:t>Projektové řízení</w:t>
            </w:r>
          </w:p>
        </w:tc>
        <w:tc>
          <w:tcPr>
            <w:tcW w:w="3546" w:type="dxa"/>
            <w:tcBorders>
              <w:top w:val="single" w:sz="4" w:space="0" w:color="auto"/>
              <w:left w:val="single" w:sz="4" w:space="0" w:color="auto"/>
              <w:bottom w:val="single" w:sz="4" w:space="0" w:color="auto"/>
              <w:right w:val="single" w:sz="4" w:space="0" w:color="auto"/>
            </w:tcBorders>
            <w:hideMark/>
          </w:tcPr>
          <w:p w14:paraId="06C42D04"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Ing. Eva Šviráková, Ph.D.</w:t>
            </w:r>
          </w:p>
        </w:tc>
        <w:tc>
          <w:tcPr>
            <w:tcW w:w="1276" w:type="dxa"/>
            <w:tcBorders>
              <w:top w:val="single" w:sz="4" w:space="0" w:color="auto"/>
              <w:left w:val="single" w:sz="4" w:space="0" w:color="auto"/>
              <w:bottom w:val="single" w:sz="4" w:space="0" w:color="auto"/>
              <w:right w:val="single" w:sz="4" w:space="0" w:color="auto"/>
            </w:tcBorders>
          </w:tcPr>
          <w:p w14:paraId="2EFF989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1E8DC42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7D36FFB0"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1AE7A529" w14:textId="41AAEDA2" w:rsidR="00F52EEF" w:rsidRPr="00F52EEF" w:rsidRDefault="00F52EEF">
            <w:pPr>
              <w:tabs>
                <w:tab w:val="left" w:pos="567"/>
              </w:tabs>
              <w:rPr>
                <w:rFonts w:asciiTheme="minorHAnsi" w:hAnsiTheme="minorHAnsi" w:cstheme="minorHAnsi"/>
              </w:rPr>
              <w:pPrChange w:id="6859" w:author="Radim Bačuvčík" w:date="2020-02-06T14:30:00Z">
                <w:pPr>
                  <w:tabs>
                    <w:tab w:val="left" w:pos="567"/>
                  </w:tabs>
                  <w:jc w:val="both"/>
                </w:pPr>
              </w:pPrChange>
            </w:pPr>
            <w:del w:id="6860" w:author="Radim Bačuvčík" w:date="2020-02-06T15:21:00Z">
              <w:r w:rsidRPr="00F52EEF" w:rsidDel="000A0BF1">
                <w:rPr>
                  <w:rFonts w:asciiTheme="minorHAnsi" w:hAnsiTheme="minorHAnsi" w:cstheme="minorHAnsi"/>
                </w:rPr>
                <w:delText xml:space="preserve">Propagace </w:delText>
              </w:r>
            </w:del>
            <w:ins w:id="6861" w:author="Radim Bačuvčík" w:date="2020-02-06T15:21:00Z">
              <w:r w:rsidR="000A0BF1">
                <w:rPr>
                  <w:rFonts w:asciiTheme="minorHAnsi" w:hAnsiTheme="minorHAnsi" w:cstheme="minorHAnsi"/>
                </w:rPr>
                <w:t>Marketingová komunikace</w:t>
              </w:r>
              <w:r w:rsidR="000A0BF1" w:rsidRPr="00F52EEF">
                <w:rPr>
                  <w:rFonts w:asciiTheme="minorHAnsi" w:hAnsiTheme="minorHAnsi" w:cstheme="minorHAnsi"/>
                </w:rPr>
                <w:t xml:space="preserve"> </w:t>
              </w:r>
            </w:ins>
            <w:r w:rsidRPr="00F52EEF">
              <w:rPr>
                <w:rFonts w:asciiTheme="minorHAnsi" w:hAnsiTheme="minorHAnsi" w:cstheme="minorHAnsi"/>
              </w:rPr>
              <w:t>na sociálních sítích</w:t>
            </w:r>
          </w:p>
        </w:tc>
        <w:tc>
          <w:tcPr>
            <w:tcW w:w="3546" w:type="dxa"/>
            <w:tcBorders>
              <w:top w:val="single" w:sz="4" w:space="0" w:color="auto"/>
              <w:left w:val="single" w:sz="4" w:space="0" w:color="auto"/>
              <w:bottom w:val="single" w:sz="4" w:space="0" w:color="auto"/>
              <w:right w:val="single" w:sz="4" w:space="0" w:color="auto"/>
            </w:tcBorders>
            <w:hideMark/>
          </w:tcPr>
          <w:p w14:paraId="43B7C852"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1276" w:type="dxa"/>
            <w:tcBorders>
              <w:top w:val="single" w:sz="4" w:space="0" w:color="auto"/>
              <w:left w:val="single" w:sz="4" w:space="0" w:color="auto"/>
              <w:bottom w:val="single" w:sz="4" w:space="0" w:color="auto"/>
              <w:right w:val="single" w:sz="4" w:space="0" w:color="auto"/>
            </w:tcBorders>
          </w:tcPr>
          <w:p w14:paraId="7C8CD4F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41D400F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r w:rsidR="00F52EEF" w:rsidRPr="00F52EEF" w14:paraId="137FA30F" w14:textId="77777777" w:rsidTr="00F52EEF">
        <w:tc>
          <w:tcPr>
            <w:tcW w:w="3117" w:type="dxa"/>
            <w:tcBorders>
              <w:top w:val="single" w:sz="4" w:space="0" w:color="auto"/>
              <w:left w:val="single" w:sz="4" w:space="0" w:color="auto"/>
              <w:bottom w:val="single" w:sz="4" w:space="0" w:color="auto"/>
              <w:right w:val="single" w:sz="4" w:space="0" w:color="auto"/>
            </w:tcBorders>
            <w:hideMark/>
          </w:tcPr>
          <w:p w14:paraId="41FC06F6" w14:textId="77777777" w:rsidR="00F52EEF" w:rsidRPr="00F52EEF" w:rsidRDefault="00F52EEF">
            <w:pPr>
              <w:tabs>
                <w:tab w:val="left" w:pos="567"/>
              </w:tabs>
              <w:rPr>
                <w:rFonts w:asciiTheme="minorHAnsi" w:hAnsiTheme="minorHAnsi" w:cstheme="minorHAnsi"/>
              </w:rPr>
              <w:pPrChange w:id="6862" w:author="Radim Bačuvčík" w:date="2020-02-06T14:30:00Z">
                <w:pPr>
                  <w:tabs>
                    <w:tab w:val="left" w:pos="567"/>
                  </w:tabs>
                  <w:jc w:val="both"/>
                </w:pPr>
              </w:pPrChange>
            </w:pPr>
            <w:r w:rsidRPr="00F52EEF">
              <w:rPr>
                <w:rFonts w:asciiTheme="minorHAnsi" w:hAnsiTheme="minorHAnsi" w:cstheme="minorHAnsi"/>
              </w:rPr>
              <w:t>Reklamní systémy PPC</w:t>
            </w:r>
          </w:p>
        </w:tc>
        <w:tc>
          <w:tcPr>
            <w:tcW w:w="3546" w:type="dxa"/>
            <w:tcBorders>
              <w:top w:val="single" w:sz="4" w:space="0" w:color="auto"/>
              <w:left w:val="single" w:sz="4" w:space="0" w:color="auto"/>
              <w:bottom w:val="single" w:sz="4" w:space="0" w:color="auto"/>
              <w:right w:val="single" w:sz="4" w:space="0" w:color="auto"/>
            </w:tcBorders>
            <w:hideMark/>
          </w:tcPr>
          <w:p w14:paraId="7CA3E74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PhDr. Tomáš Šula, Ph.D.</w:t>
            </w:r>
          </w:p>
        </w:tc>
        <w:tc>
          <w:tcPr>
            <w:tcW w:w="1276" w:type="dxa"/>
            <w:tcBorders>
              <w:top w:val="single" w:sz="4" w:space="0" w:color="auto"/>
              <w:left w:val="single" w:sz="4" w:space="0" w:color="auto"/>
              <w:bottom w:val="single" w:sz="4" w:space="0" w:color="auto"/>
              <w:right w:val="single" w:sz="4" w:space="0" w:color="auto"/>
            </w:tcBorders>
          </w:tcPr>
          <w:p w14:paraId="36ED704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c>
          <w:tcPr>
            <w:tcW w:w="1842" w:type="dxa"/>
            <w:tcBorders>
              <w:top w:val="single" w:sz="4" w:space="0" w:color="auto"/>
              <w:left w:val="single" w:sz="4" w:space="0" w:color="auto"/>
              <w:bottom w:val="single" w:sz="4" w:space="0" w:color="auto"/>
              <w:right w:val="single" w:sz="4" w:space="0" w:color="auto"/>
            </w:tcBorders>
          </w:tcPr>
          <w:p w14:paraId="4DFA399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PZ</w:t>
            </w:r>
          </w:p>
        </w:tc>
      </w:tr>
    </w:tbl>
    <w:p w14:paraId="229F2415" w14:textId="77777777" w:rsidR="00F52EEF" w:rsidRPr="00F52EEF" w:rsidRDefault="00F52EEF" w:rsidP="00935F76">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p w14:paraId="4E3804DB"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Garanta studijního předmětu jmenuje a odvolává ředitel ústavu, který zajišťuje výuku daného studijního předmětu. Ředitel Ústavu marketingových komunikací projedná jmenování a odvolání garanta studijního předmětu s garantem studijního programu. </w:t>
      </w:r>
    </w:p>
    <w:p w14:paraId="561F2D7C"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p>
    <w:p w14:paraId="0520C56B"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Garant studijního předmětu zejména: </w:t>
      </w:r>
    </w:p>
    <w:p w14:paraId="55424567"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a) dohlíží na kvalitu výuky v daném studijním předmětu, </w:t>
      </w:r>
    </w:p>
    <w:p w14:paraId="6A6D6EB6"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b) odpovídá za aktuálnost údajů uvedených v dokumentaci studijního předmětu podle Studijního a zkušebního řádu UTB ve Zlíně, </w:t>
      </w:r>
    </w:p>
    <w:p w14:paraId="033D2459"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c) sleduje výsledky hodnocení výuky studijního předmětu a navrhuje vedoucímu zaměstnanci ústavu příslušná opatření, </w:t>
      </w:r>
    </w:p>
    <w:p w14:paraId="5BA810D8"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d) sleduje aktuální vývoj ve svém oboru a v návaznosti na nové trendy inovuje výuku po stránce obsahové i didaktické, </w:t>
      </w:r>
    </w:p>
    <w:p w14:paraId="599B163F"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e) navrhuje vedoucímu zaměstnanci ústavu po projednání s garantem studijního programu změny personálního zajištění výuky, </w:t>
      </w:r>
    </w:p>
    <w:p w14:paraId="2DB14F52" w14:textId="77777777" w:rsidR="00F52EEF" w:rsidRPr="00132BED" w:rsidRDefault="00F52EEF" w:rsidP="00935F76">
      <w:pPr>
        <w:widowControl w:val="0"/>
        <w:tabs>
          <w:tab w:val="left" w:pos="567"/>
        </w:tabs>
        <w:autoSpaceDE w:val="0"/>
        <w:autoSpaceDN w:val="0"/>
        <w:adjustRightInd w:val="0"/>
        <w:snapToGrid w:val="0"/>
        <w:jc w:val="both"/>
        <w:rPr>
          <w:rFonts w:asciiTheme="minorHAnsi" w:hAnsiTheme="minorHAnsi" w:cstheme="minorHAnsi"/>
          <w:color w:val="000000"/>
          <w:sz w:val="22"/>
        </w:rPr>
      </w:pPr>
      <w:r w:rsidRPr="00132BED">
        <w:rPr>
          <w:rFonts w:asciiTheme="minorHAnsi" w:hAnsiTheme="minorHAnsi" w:cstheme="minorHAnsi"/>
          <w:color w:val="000000"/>
          <w:sz w:val="22"/>
        </w:rPr>
        <w:t xml:space="preserve">f) pokud výuku studijního předmětu zajišťuje více vyučujících, koordinuje jejich činnost, </w:t>
      </w:r>
    </w:p>
    <w:p w14:paraId="063CCDDE" w14:textId="77777777" w:rsidR="00F52EEF" w:rsidRPr="00132BED" w:rsidRDefault="00F52EEF" w:rsidP="00935F76">
      <w:pPr>
        <w:widowControl w:val="0"/>
        <w:tabs>
          <w:tab w:val="left" w:pos="567"/>
        </w:tabs>
        <w:autoSpaceDE w:val="0"/>
        <w:autoSpaceDN w:val="0"/>
        <w:adjustRightInd w:val="0"/>
        <w:snapToGrid w:val="0"/>
        <w:ind w:right="-1"/>
        <w:jc w:val="both"/>
        <w:rPr>
          <w:rFonts w:asciiTheme="minorHAnsi" w:hAnsiTheme="minorHAnsi" w:cstheme="minorHAnsi"/>
          <w:color w:val="000000"/>
          <w:sz w:val="22"/>
        </w:rPr>
      </w:pPr>
      <w:r w:rsidRPr="00132BED">
        <w:rPr>
          <w:rFonts w:asciiTheme="minorHAnsi" w:hAnsiTheme="minorHAnsi" w:cstheme="minorHAnsi"/>
          <w:color w:val="000000"/>
          <w:sz w:val="22"/>
        </w:rPr>
        <w:t xml:space="preserve">g) při své činnosti spolupracuje s orgány fakulty, ředitelem ústavu a garantem studijního programu, v </w:t>
      </w:r>
      <w:r w:rsidRPr="00132BED">
        <w:rPr>
          <w:rFonts w:asciiTheme="minorHAnsi" w:hAnsiTheme="minorHAnsi" w:cstheme="minorHAnsi"/>
          <w:color w:val="000000"/>
          <w:sz w:val="22"/>
        </w:rPr>
        <w:lastRenderedPageBreak/>
        <w:t xml:space="preserve">rámci kterých je daný studijní předmět vyučován. </w:t>
      </w:r>
    </w:p>
    <w:p w14:paraId="65B25F4A" w14:textId="77777777" w:rsidR="00F52EEF" w:rsidRPr="00F52EEF" w:rsidRDefault="00F52EEF" w:rsidP="00935F76">
      <w:pPr>
        <w:widowControl w:val="0"/>
        <w:tabs>
          <w:tab w:val="left" w:pos="567"/>
        </w:tabs>
        <w:autoSpaceDE w:val="0"/>
        <w:autoSpaceDN w:val="0"/>
        <w:adjustRightInd w:val="0"/>
        <w:snapToGrid w:val="0"/>
        <w:ind w:left="426" w:right="-1"/>
        <w:jc w:val="both"/>
        <w:rPr>
          <w:rFonts w:asciiTheme="minorHAnsi" w:hAnsiTheme="minorHAnsi" w:cstheme="minorHAnsi"/>
          <w:highlight w:val="red"/>
        </w:rPr>
      </w:pPr>
    </w:p>
    <w:p w14:paraId="06FE8915" w14:textId="77777777" w:rsidR="00F52EEF" w:rsidRPr="00F52EEF" w:rsidRDefault="00F52EEF" w:rsidP="004A7921">
      <w:pPr>
        <w:pStyle w:val="Nadpis3"/>
        <w:numPr>
          <w:ilvl w:val="0"/>
          <w:numId w:val="6"/>
        </w:numPr>
        <w:tabs>
          <w:tab w:val="left" w:pos="567"/>
        </w:tabs>
        <w:spacing w:line="259" w:lineRule="auto"/>
        <w:rPr>
          <w:rFonts w:asciiTheme="minorHAnsi" w:hAnsiTheme="minorHAnsi" w:cstheme="minorHAnsi"/>
        </w:rPr>
      </w:pPr>
      <w:r w:rsidRPr="00F52EEF">
        <w:rPr>
          <w:rFonts w:asciiTheme="minorHAnsi" w:hAnsiTheme="minorHAnsi" w:cstheme="minorHAnsi"/>
        </w:rPr>
        <w:t xml:space="preserve">Kvalifikace odborníků z praxe zapojených do výuky ve studijním programu </w:t>
      </w:r>
    </w:p>
    <w:p w14:paraId="6DDD8D05" w14:textId="77777777" w:rsidR="00F52EEF" w:rsidRPr="00F52EEF" w:rsidRDefault="00F52EEF" w:rsidP="00935F76">
      <w:pPr>
        <w:tabs>
          <w:tab w:val="left" w:pos="567"/>
          <w:tab w:val="left" w:pos="2835"/>
        </w:tabs>
        <w:spacing w:before="120" w:after="120"/>
        <w:rPr>
          <w:rFonts w:asciiTheme="minorHAnsi" w:hAnsiTheme="minorHAnsi" w:cstheme="minorHAnsi"/>
        </w:rPr>
      </w:pPr>
      <w:r w:rsidRPr="00F52EEF">
        <w:rPr>
          <w:rFonts w:asciiTheme="minorHAnsi" w:hAnsiTheme="minorHAnsi" w:cstheme="minorHAnsi"/>
        </w:rPr>
        <w:tab/>
      </w:r>
      <w:r w:rsidRPr="00F52EEF">
        <w:rPr>
          <w:rFonts w:asciiTheme="minorHAnsi" w:hAnsiTheme="minorHAnsi" w:cstheme="minorHAnsi"/>
        </w:rPr>
        <w:tab/>
        <w:t>Standardy 6.5-6.6</w:t>
      </w:r>
    </w:p>
    <w:p w14:paraId="6777E0F7" w14:textId="540661EB" w:rsidR="00F52EEF" w:rsidRPr="00132BED" w:rsidRDefault="00F52EEF" w:rsidP="00935F76">
      <w:pPr>
        <w:tabs>
          <w:tab w:val="left" w:pos="567"/>
          <w:tab w:val="left" w:pos="2835"/>
        </w:tabs>
        <w:spacing w:before="120" w:after="120"/>
        <w:rPr>
          <w:rFonts w:asciiTheme="minorHAnsi" w:hAnsiTheme="minorHAnsi" w:cstheme="minorHAnsi"/>
          <w:sz w:val="22"/>
        </w:rPr>
      </w:pPr>
      <w:r w:rsidRPr="00132BED">
        <w:rPr>
          <w:rFonts w:asciiTheme="minorHAnsi" w:hAnsiTheme="minorHAnsi" w:cstheme="minorHAnsi"/>
          <w:sz w:val="22"/>
        </w:rPr>
        <w:t>Příložená tabulka níže dokládá odbornost a připravenost vyučujících z hlediska zapojení do praxe. Řada vyučujících spolupracuje s praxí v oblasti marketingov</w:t>
      </w:r>
      <w:ins w:id="6863" w:author="Radim Bačuvčík" w:date="2020-02-06T14:34:00Z">
        <w:r w:rsidR="005A7B63">
          <w:rPr>
            <w:rFonts w:asciiTheme="minorHAnsi" w:hAnsiTheme="minorHAnsi" w:cstheme="minorHAnsi"/>
            <w:sz w:val="22"/>
          </w:rPr>
          <w:t>é</w:t>
        </w:r>
      </w:ins>
      <w:del w:id="6864" w:author="Radim Bačuvčík" w:date="2020-02-06T14:34:00Z">
        <w:r w:rsidRPr="00132BED" w:rsidDel="005A7B63">
          <w:rPr>
            <w:rFonts w:asciiTheme="minorHAnsi" w:hAnsiTheme="minorHAnsi" w:cstheme="minorHAnsi"/>
            <w:sz w:val="22"/>
          </w:rPr>
          <w:delText>ých</w:delText>
        </w:r>
      </w:del>
      <w:r w:rsidRPr="00132BED">
        <w:rPr>
          <w:rFonts w:asciiTheme="minorHAnsi" w:hAnsiTheme="minorHAnsi" w:cstheme="minorHAnsi"/>
          <w:sz w:val="22"/>
        </w:rPr>
        <w:t xml:space="preserve"> komunikac</w:t>
      </w:r>
      <w:ins w:id="6865" w:author="Radim Bačuvčík" w:date="2020-02-06T14:34:00Z">
        <w:r w:rsidR="005A7B63">
          <w:rPr>
            <w:rFonts w:asciiTheme="minorHAnsi" w:hAnsiTheme="minorHAnsi" w:cstheme="minorHAnsi"/>
            <w:sz w:val="22"/>
          </w:rPr>
          <w:t>e a pří</w:t>
        </w:r>
      </w:ins>
      <w:ins w:id="6866" w:author="Radim Bačuvčík" w:date="2020-02-06T14:35:00Z">
        <w:r w:rsidR="005A7B63">
          <w:rPr>
            <w:rFonts w:asciiTheme="minorHAnsi" w:hAnsiTheme="minorHAnsi" w:cstheme="minorHAnsi"/>
            <w:sz w:val="22"/>
          </w:rPr>
          <w:t>buzných oborů</w:t>
        </w:r>
      </w:ins>
      <w:del w:id="6867" w:author="Radim Bačuvčík" w:date="2020-02-06T14:34:00Z">
        <w:r w:rsidRPr="00132BED" w:rsidDel="005A7B63">
          <w:rPr>
            <w:rFonts w:asciiTheme="minorHAnsi" w:hAnsiTheme="minorHAnsi" w:cstheme="minorHAnsi"/>
            <w:sz w:val="22"/>
          </w:rPr>
          <w:delText>í</w:delText>
        </w:r>
      </w:del>
      <w:r w:rsidRPr="00132BED">
        <w:rPr>
          <w:rFonts w:asciiTheme="minorHAnsi" w:hAnsiTheme="minorHAnsi" w:cstheme="minorHAnsi"/>
          <w:sz w:val="22"/>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20"/>
        <w:gridCol w:w="4394"/>
      </w:tblGrid>
      <w:tr w:rsidR="00F52EEF" w:rsidRPr="00F52EEF" w14:paraId="4B0C438A" w14:textId="77777777" w:rsidTr="00F52EEF">
        <w:trPr>
          <w:trHeight w:val="449"/>
        </w:trPr>
        <w:tc>
          <w:tcPr>
            <w:tcW w:w="4820" w:type="dxa"/>
            <w:tcBorders>
              <w:top w:val="single" w:sz="4" w:space="0" w:color="auto"/>
              <w:left w:val="single" w:sz="4" w:space="0" w:color="auto"/>
              <w:bottom w:val="single" w:sz="4" w:space="0" w:color="auto"/>
              <w:right w:val="single" w:sz="4" w:space="0" w:color="auto"/>
            </w:tcBorders>
            <w:shd w:val="clear" w:color="auto" w:fill="F7CAAC"/>
            <w:hideMark/>
          </w:tcPr>
          <w:p w14:paraId="7CFE5026"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vyučující</w:t>
            </w:r>
          </w:p>
        </w:tc>
        <w:tc>
          <w:tcPr>
            <w:tcW w:w="4394" w:type="dxa"/>
            <w:tcBorders>
              <w:top w:val="single" w:sz="4" w:space="0" w:color="auto"/>
              <w:left w:val="single" w:sz="4" w:space="0" w:color="auto"/>
              <w:bottom w:val="single" w:sz="4" w:space="0" w:color="auto"/>
              <w:right w:val="single" w:sz="4" w:space="0" w:color="auto"/>
            </w:tcBorders>
            <w:shd w:val="clear" w:color="auto" w:fill="F7CAAC"/>
          </w:tcPr>
          <w:p w14:paraId="4355BBA3"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instituce</w:t>
            </w:r>
          </w:p>
        </w:tc>
      </w:tr>
      <w:tr w:rsidR="00F52EEF" w:rsidRPr="00F52EEF" w14:paraId="5ED79E5F"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3087F17B"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Eliška Káčerková, Ph.D.</w:t>
            </w:r>
          </w:p>
        </w:tc>
        <w:tc>
          <w:tcPr>
            <w:tcW w:w="4394" w:type="dxa"/>
            <w:tcBorders>
              <w:top w:val="single" w:sz="4" w:space="0" w:color="auto"/>
              <w:left w:val="single" w:sz="4" w:space="0" w:color="auto"/>
              <w:bottom w:val="single" w:sz="4" w:space="0" w:color="auto"/>
              <w:right w:val="single" w:sz="4" w:space="0" w:color="auto"/>
            </w:tcBorders>
          </w:tcPr>
          <w:p w14:paraId="6A47C82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 xml:space="preserve">FMK, OSVČ – oblast PR a reklamy  </w:t>
            </w:r>
          </w:p>
        </w:tc>
      </w:tr>
      <w:tr w:rsidR="00F52EEF" w:rsidRPr="00F52EEF" w14:paraId="33CCCB6B"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10E3808D"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Radim Bačuvčík, Ph.D.</w:t>
            </w:r>
          </w:p>
        </w:tc>
        <w:tc>
          <w:tcPr>
            <w:tcW w:w="4394" w:type="dxa"/>
            <w:tcBorders>
              <w:top w:val="single" w:sz="4" w:space="0" w:color="auto"/>
              <w:left w:val="single" w:sz="4" w:space="0" w:color="auto"/>
              <w:bottom w:val="single" w:sz="4" w:space="0" w:color="auto"/>
              <w:right w:val="single" w:sz="4" w:space="0" w:color="auto"/>
            </w:tcBorders>
          </w:tcPr>
          <w:p w14:paraId="02C75321" w14:textId="72EC1390" w:rsidR="00F52EEF" w:rsidRPr="00F52EEF" w:rsidRDefault="00F52EEF">
            <w:pPr>
              <w:tabs>
                <w:tab w:val="left" w:pos="567"/>
              </w:tabs>
              <w:rPr>
                <w:rFonts w:asciiTheme="minorHAnsi" w:hAnsiTheme="minorHAnsi" w:cstheme="minorHAnsi"/>
              </w:rPr>
              <w:pPrChange w:id="6868" w:author="Radim Bačuvčík" w:date="2020-02-04T13:31:00Z">
                <w:pPr>
                  <w:tabs>
                    <w:tab w:val="left" w:pos="567"/>
                  </w:tabs>
                  <w:jc w:val="both"/>
                </w:pPr>
              </w:pPrChange>
            </w:pPr>
            <w:r w:rsidRPr="00F52EEF">
              <w:rPr>
                <w:rFonts w:asciiTheme="minorHAnsi" w:hAnsiTheme="minorHAnsi" w:cstheme="minorHAnsi"/>
              </w:rPr>
              <w:t>FMK, OSVČ</w:t>
            </w:r>
            <w:ins w:id="6869" w:author="Radim Bačuvčík" w:date="2020-02-04T13:31:00Z">
              <w:r w:rsidR="00A84531">
                <w:rPr>
                  <w:rFonts w:asciiTheme="minorHAnsi" w:hAnsiTheme="minorHAnsi" w:cstheme="minorHAnsi"/>
                </w:rPr>
                <w:t xml:space="preserve"> – </w:t>
              </w:r>
            </w:ins>
            <w:ins w:id="6870" w:author="Radim Bačuvčík" w:date="2020-02-04T13:33:00Z">
              <w:r w:rsidR="00A84531">
                <w:rPr>
                  <w:rFonts w:asciiTheme="minorHAnsi" w:hAnsiTheme="minorHAnsi" w:cstheme="minorHAnsi"/>
                </w:rPr>
                <w:t>konzultantství v oblasti ekonomiky, podnikání, marketingu a marketingového výzkumu</w:t>
              </w:r>
            </w:ins>
          </w:p>
        </w:tc>
      </w:tr>
      <w:tr w:rsidR="00F52EEF" w:rsidRPr="00F52EEF" w14:paraId="48454762"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52A484B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doc. Mgr. Ing. Olga Dolínková, Ph.D.</w:t>
            </w:r>
          </w:p>
        </w:tc>
        <w:tc>
          <w:tcPr>
            <w:tcW w:w="4394" w:type="dxa"/>
            <w:tcBorders>
              <w:top w:val="single" w:sz="4" w:space="0" w:color="auto"/>
              <w:left w:val="single" w:sz="4" w:space="0" w:color="auto"/>
              <w:bottom w:val="single" w:sz="4" w:space="0" w:color="auto"/>
              <w:right w:val="single" w:sz="4" w:space="0" w:color="auto"/>
            </w:tcBorders>
          </w:tcPr>
          <w:p w14:paraId="0C843DD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FMK, OSVČ -  oblast mkt. konzultantství</w:t>
            </w:r>
          </w:p>
        </w:tc>
      </w:tr>
      <w:tr w:rsidR="00F52EEF" w:rsidRPr="00F52EEF" w14:paraId="668673FC"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24D0521F"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Tomáš Šula, Ph.D.</w:t>
            </w:r>
          </w:p>
        </w:tc>
        <w:tc>
          <w:tcPr>
            <w:tcW w:w="4394" w:type="dxa"/>
            <w:tcBorders>
              <w:top w:val="single" w:sz="4" w:space="0" w:color="auto"/>
              <w:left w:val="single" w:sz="4" w:space="0" w:color="auto"/>
              <w:bottom w:val="single" w:sz="4" w:space="0" w:color="auto"/>
              <w:right w:val="single" w:sz="4" w:space="0" w:color="auto"/>
            </w:tcBorders>
          </w:tcPr>
          <w:p w14:paraId="66EB28BB"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FMK, OSVČ – majitel reklamní agentury</w:t>
            </w:r>
          </w:p>
        </w:tc>
      </w:tr>
      <w:tr w:rsidR="00F52EEF" w:rsidRPr="00F52EEF" w14:paraId="41A90385"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4F1C7385"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Josef Kocourek, Ph.D.</w:t>
            </w:r>
          </w:p>
        </w:tc>
        <w:tc>
          <w:tcPr>
            <w:tcW w:w="4394" w:type="dxa"/>
            <w:tcBorders>
              <w:top w:val="single" w:sz="4" w:space="0" w:color="auto"/>
              <w:left w:val="single" w:sz="4" w:space="0" w:color="auto"/>
              <w:bottom w:val="single" w:sz="4" w:space="0" w:color="auto"/>
              <w:right w:val="single" w:sz="4" w:space="0" w:color="auto"/>
            </w:tcBorders>
          </w:tcPr>
          <w:p w14:paraId="1188A18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FMK, OSVČ -  oblast mkt. konzultantství</w:t>
            </w:r>
          </w:p>
        </w:tc>
      </w:tr>
      <w:tr w:rsidR="00F52EEF" w:rsidRPr="00F52EEF" w14:paraId="735863C1"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0BF8D27F"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Tomáš Rygl</w:t>
            </w:r>
          </w:p>
        </w:tc>
        <w:tc>
          <w:tcPr>
            <w:tcW w:w="4394" w:type="dxa"/>
            <w:tcBorders>
              <w:top w:val="single" w:sz="4" w:space="0" w:color="auto"/>
              <w:left w:val="single" w:sz="4" w:space="0" w:color="auto"/>
              <w:bottom w:val="single" w:sz="4" w:space="0" w:color="auto"/>
              <w:right w:val="single" w:sz="4" w:space="0" w:color="auto"/>
            </w:tcBorders>
          </w:tcPr>
          <w:p w14:paraId="63B0090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FMK, OSVČ – oblast koučování měkkých dovedností</w:t>
            </w:r>
          </w:p>
        </w:tc>
      </w:tr>
      <w:tr w:rsidR="00F52EEF" w:rsidRPr="00F52EEF" w14:paraId="4054A1B8"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20F7E51E"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dr. akad. soch. Rostislav Illík</w:t>
            </w:r>
          </w:p>
        </w:tc>
        <w:tc>
          <w:tcPr>
            <w:tcW w:w="4394" w:type="dxa"/>
            <w:tcBorders>
              <w:top w:val="single" w:sz="4" w:space="0" w:color="auto"/>
              <w:left w:val="single" w:sz="4" w:space="0" w:color="auto"/>
              <w:bottom w:val="single" w:sz="4" w:space="0" w:color="auto"/>
              <w:right w:val="single" w:sz="4" w:space="0" w:color="auto"/>
            </w:tcBorders>
          </w:tcPr>
          <w:p w14:paraId="611D691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FMK, OSVČ</w:t>
            </w:r>
          </w:p>
        </w:tc>
      </w:tr>
      <w:tr w:rsidR="00F52EEF" w:rsidRPr="00F52EEF" w14:paraId="500E001E"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09CCE2F1"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PhDr. Dušan Štrauss, Ph.D.</w:t>
            </w:r>
          </w:p>
        </w:tc>
        <w:tc>
          <w:tcPr>
            <w:tcW w:w="4394" w:type="dxa"/>
            <w:tcBorders>
              <w:top w:val="single" w:sz="4" w:space="0" w:color="auto"/>
              <w:left w:val="single" w:sz="4" w:space="0" w:color="auto"/>
              <w:bottom w:val="single" w:sz="4" w:space="0" w:color="auto"/>
              <w:right w:val="single" w:sz="4" w:space="0" w:color="auto"/>
            </w:tcBorders>
          </w:tcPr>
          <w:p w14:paraId="142AFBE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OSVČ</w:t>
            </w:r>
          </w:p>
        </w:tc>
      </w:tr>
      <w:tr w:rsidR="00F52EEF" w:rsidRPr="00F52EEF" w14:paraId="3BAB4A70"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442751C5"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prof. Mgr. Peter Štarchoň, Ph.D.</w:t>
            </w:r>
          </w:p>
        </w:tc>
        <w:tc>
          <w:tcPr>
            <w:tcW w:w="4394" w:type="dxa"/>
            <w:tcBorders>
              <w:top w:val="single" w:sz="4" w:space="0" w:color="auto"/>
              <w:left w:val="single" w:sz="4" w:space="0" w:color="auto"/>
              <w:bottom w:val="single" w:sz="4" w:space="0" w:color="auto"/>
              <w:right w:val="single" w:sz="4" w:space="0" w:color="auto"/>
            </w:tcBorders>
          </w:tcPr>
          <w:p w14:paraId="3378C85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FMK, OSVČ</w:t>
            </w:r>
          </w:p>
        </w:tc>
      </w:tr>
      <w:tr w:rsidR="00F52EEF" w:rsidRPr="00F52EEF" w14:paraId="5B4399AD"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35537C6F"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Mgr. Vladimír Bureš</w:t>
            </w:r>
          </w:p>
        </w:tc>
        <w:tc>
          <w:tcPr>
            <w:tcW w:w="4394" w:type="dxa"/>
            <w:tcBorders>
              <w:top w:val="single" w:sz="4" w:space="0" w:color="auto"/>
              <w:left w:val="single" w:sz="4" w:space="0" w:color="auto"/>
              <w:bottom w:val="single" w:sz="4" w:space="0" w:color="auto"/>
              <w:right w:val="single" w:sz="4" w:space="0" w:color="auto"/>
            </w:tcBorders>
          </w:tcPr>
          <w:p w14:paraId="5ED98EA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OSVČ – content marketing</w:t>
            </w:r>
          </w:p>
        </w:tc>
      </w:tr>
      <w:tr w:rsidR="00F52EEF" w:rsidRPr="00F52EEF" w14:paraId="609E9016"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4B6B7456"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 xml:space="preserve">prof. PhDr. Pavel Horňák, Ph.D. </w:t>
            </w:r>
          </w:p>
        </w:tc>
        <w:tc>
          <w:tcPr>
            <w:tcW w:w="4394" w:type="dxa"/>
            <w:tcBorders>
              <w:top w:val="single" w:sz="4" w:space="0" w:color="auto"/>
              <w:left w:val="single" w:sz="4" w:space="0" w:color="auto"/>
              <w:bottom w:val="single" w:sz="4" w:space="0" w:color="auto"/>
              <w:right w:val="single" w:sz="4" w:space="0" w:color="auto"/>
            </w:tcBorders>
          </w:tcPr>
          <w:p w14:paraId="745AF60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 xml:space="preserve">FMK, OSVČ – oblast PR a reklamy  </w:t>
            </w:r>
          </w:p>
        </w:tc>
      </w:tr>
      <w:tr w:rsidR="00F52EEF" w:rsidRPr="00F52EEF" w14:paraId="70ADE6F1"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3E0A98E6"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MSc. Daniel Jesenský, PhD., MBA.</w:t>
            </w:r>
          </w:p>
        </w:tc>
        <w:tc>
          <w:tcPr>
            <w:tcW w:w="4394" w:type="dxa"/>
            <w:tcBorders>
              <w:top w:val="single" w:sz="4" w:space="0" w:color="auto"/>
              <w:left w:val="single" w:sz="4" w:space="0" w:color="auto"/>
              <w:bottom w:val="single" w:sz="4" w:space="0" w:color="auto"/>
              <w:right w:val="single" w:sz="4" w:space="0" w:color="auto"/>
            </w:tcBorders>
          </w:tcPr>
          <w:p w14:paraId="3798818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OSVČ – majitel firmy DAGO, prezident POPAI</w:t>
            </w:r>
          </w:p>
        </w:tc>
      </w:tr>
      <w:tr w:rsidR="00F52EEF" w:rsidRPr="00F52EEF" w14:paraId="024BC76A"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5A818FA7"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t>Ing. Růžena Vorlová, Ph.D.</w:t>
            </w:r>
          </w:p>
        </w:tc>
        <w:tc>
          <w:tcPr>
            <w:tcW w:w="4394" w:type="dxa"/>
            <w:tcBorders>
              <w:top w:val="single" w:sz="4" w:space="0" w:color="auto"/>
              <w:left w:val="single" w:sz="4" w:space="0" w:color="auto"/>
              <w:bottom w:val="single" w:sz="4" w:space="0" w:color="auto"/>
              <w:right w:val="single" w:sz="4" w:space="0" w:color="auto"/>
            </w:tcBorders>
          </w:tcPr>
          <w:p w14:paraId="3770ED4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OSVČ v oblasti médií</w:t>
            </w:r>
          </w:p>
        </w:tc>
      </w:tr>
      <w:tr w:rsidR="00F52EEF" w:rsidRPr="00F52EEF" w14:paraId="11EBC7C5"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302DE25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Mgr. Michal Rožek</w:t>
            </w:r>
          </w:p>
        </w:tc>
        <w:tc>
          <w:tcPr>
            <w:tcW w:w="4394" w:type="dxa"/>
            <w:tcBorders>
              <w:top w:val="single" w:sz="4" w:space="0" w:color="auto"/>
              <w:left w:val="single" w:sz="4" w:space="0" w:color="auto"/>
              <w:bottom w:val="single" w:sz="4" w:space="0" w:color="auto"/>
              <w:right w:val="single" w:sz="4" w:space="0" w:color="auto"/>
            </w:tcBorders>
          </w:tcPr>
          <w:p w14:paraId="6B50B2E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majitel reklamní agentury Aetna</w:t>
            </w:r>
          </w:p>
        </w:tc>
      </w:tr>
      <w:tr w:rsidR="00F52EEF" w:rsidRPr="00F52EEF" w14:paraId="789804A5" w14:textId="77777777" w:rsidTr="00F52EEF">
        <w:tc>
          <w:tcPr>
            <w:tcW w:w="4820" w:type="dxa"/>
            <w:tcBorders>
              <w:top w:val="single" w:sz="4" w:space="0" w:color="auto"/>
              <w:left w:val="single" w:sz="4" w:space="0" w:color="auto"/>
              <w:bottom w:val="single" w:sz="4" w:space="0" w:color="auto"/>
              <w:right w:val="single" w:sz="4" w:space="0" w:color="auto"/>
            </w:tcBorders>
            <w:hideMark/>
          </w:tcPr>
          <w:p w14:paraId="1D5B9C9F"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doc. Mgr. Ing. Radim Bačuvčík, Ph.D.</w:t>
            </w:r>
          </w:p>
        </w:tc>
        <w:tc>
          <w:tcPr>
            <w:tcW w:w="4394" w:type="dxa"/>
            <w:tcBorders>
              <w:top w:val="single" w:sz="4" w:space="0" w:color="auto"/>
              <w:left w:val="single" w:sz="4" w:space="0" w:color="auto"/>
              <w:bottom w:val="single" w:sz="4" w:space="0" w:color="auto"/>
              <w:right w:val="single" w:sz="4" w:space="0" w:color="auto"/>
            </w:tcBorders>
          </w:tcPr>
          <w:p w14:paraId="5E94413F"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FMK, OSVČ</w:t>
            </w:r>
          </w:p>
        </w:tc>
      </w:tr>
    </w:tbl>
    <w:p w14:paraId="7AF72A52" w14:textId="77777777" w:rsidR="00F52EEF" w:rsidRPr="00F52EEF" w:rsidRDefault="00F52EEF" w:rsidP="00935F76">
      <w:pPr>
        <w:tabs>
          <w:tab w:val="left" w:pos="567"/>
        </w:tabs>
        <w:spacing w:after="120" w:line="276" w:lineRule="auto"/>
        <w:rPr>
          <w:rFonts w:asciiTheme="minorHAnsi" w:hAnsiTheme="minorHAnsi" w:cstheme="minorHAnsi"/>
          <w:b/>
        </w:rPr>
      </w:pPr>
    </w:p>
    <w:p w14:paraId="771F79B5" w14:textId="77777777" w:rsidR="00F52EEF" w:rsidRPr="00F52EEF" w:rsidRDefault="00F52EEF" w:rsidP="00935F76">
      <w:pPr>
        <w:shd w:val="clear" w:color="auto" w:fill="FFFFFF"/>
        <w:tabs>
          <w:tab w:val="left" w:pos="365"/>
          <w:tab w:val="left" w:pos="567"/>
        </w:tabs>
        <w:ind w:left="425"/>
        <w:jc w:val="both"/>
        <w:rPr>
          <w:rFonts w:asciiTheme="minorHAnsi" w:hAnsiTheme="minorHAnsi" w:cstheme="minorHAnsi"/>
          <w:spacing w:val="-4"/>
          <w:highlight w:val="green"/>
        </w:rPr>
      </w:pPr>
    </w:p>
    <w:p w14:paraId="0D8D0094" w14:textId="77777777" w:rsidR="00F52EEF" w:rsidRPr="00132BED" w:rsidRDefault="00F52EEF" w:rsidP="00132BED">
      <w:pPr>
        <w:tabs>
          <w:tab w:val="left" w:pos="567"/>
        </w:tabs>
        <w:spacing w:after="120"/>
        <w:jc w:val="both"/>
        <w:rPr>
          <w:rFonts w:asciiTheme="minorHAnsi" w:hAnsiTheme="minorHAnsi" w:cstheme="minorHAnsi"/>
          <w:b/>
          <w:sz w:val="22"/>
          <w:szCs w:val="22"/>
        </w:rPr>
      </w:pPr>
      <w:r w:rsidRPr="00132BED">
        <w:rPr>
          <w:rFonts w:asciiTheme="minorHAnsi" w:hAnsiTheme="minorHAnsi" w:cstheme="minorHAnsi"/>
          <w:b/>
          <w:sz w:val="22"/>
          <w:szCs w:val="22"/>
        </w:rPr>
        <w:t>Strategie dalšího rozvoje vzdělávací činnosti</w:t>
      </w:r>
    </w:p>
    <w:p w14:paraId="755BEFED" w14:textId="13E758B4"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Rozvoj studijního programu Marketingov</w:t>
      </w:r>
      <w:ins w:id="6871" w:author="Radim Bačuvčík" w:date="2020-02-06T14:35:00Z">
        <w:r w:rsidR="005A7B63">
          <w:rPr>
            <w:rFonts w:asciiTheme="minorHAnsi" w:hAnsiTheme="minorHAnsi" w:cstheme="minorHAnsi"/>
            <w:color w:val="201F1E"/>
            <w:sz w:val="22"/>
            <w:szCs w:val="22"/>
          </w:rPr>
          <w:t>á</w:t>
        </w:r>
      </w:ins>
      <w:del w:id="6872" w:author="Radim Bačuvčík" w:date="2020-02-06T14:35:00Z">
        <w:r w:rsidRPr="00132BED" w:rsidDel="005A7B63">
          <w:rPr>
            <w:rFonts w:asciiTheme="minorHAnsi" w:hAnsiTheme="minorHAnsi" w:cstheme="minorHAnsi"/>
            <w:color w:val="201F1E"/>
            <w:sz w:val="22"/>
            <w:szCs w:val="22"/>
          </w:rPr>
          <w:delText>é</w:delText>
        </w:r>
      </w:del>
      <w:r w:rsidRPr="00132BED">
        <w:rPr>
          <w:rFonts w:asciiTheme="minorHAnsi" w:hAnsiTheme="minorHAnsi" w:cstheme="minorHAnsi"/>
          <w:color w:val="201F1E"/>
          <w:sz w:val="22"/>
          <w:szCs w:val="22"/>
        </w:rPr>
        <w:t xml:space="preserve"> komunikace se uskutečňuje v několika oblastech:</w:t>
      </w:r>
    </w:p>
    <w:p w14:paraId="63103FD8" w14:textId="77777777" w:rsidR="00F52EEF" w:rsidRPr="00132BED" w:rsidRDefault="00F52EEF" w:rsidP="00132BED">
      <w:pPr>
        <w:tabs>
          <w:tab w:val="left" w:pos="567"/>
        </w:tabs>
        <w:jc w:val="both"/>
        <w:rPr>
          <w:rFonts w:asciiTheme="minorHAnsi" w:hAnsiTheme="minorHAnsi" w:cstheme="minorHAnsi"/>
          <w:b/>
          <w:color w:val="201F1E"/>
          <w:sz w:val="22"/>
          <w:szCs w:val="22"/>
        </w:rPr>
      </w:pPr>
      <w:r w:rsidRPr="00132BED">
        <w:rPr>
          <w:rFonts w:asciiTheme="minorHAnsi" w:hAnsiTheme="minorHAnsi" w:cstheme="minorHAnsi"/>
          <w:b/>
          <w:color w:val="201F1E"/>
          <w:sz w:val="22"/>
          <w:szCs w:val="22"/>
        </w:rPr>
        <w:t>1) Kvalita výuky, její monitoring, reflexe výsledků v nastavení studijního programu</w:t>
      </w:r>
    </w:p>
    <w:p w14:paraId="016E3F47" w14:textId="76D13E64"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Udržování a příp. zvyšování kvality výuky je stěžejní prioritou studijního programu. K tomuto cíli jsou již min. pět let uskutečňována mj.  pravidelná výzkumná šetření, která průběžně monitorují potřeby:</w:t>
      </w:r>
    </w:p>
    <w:p w14:paraId="7D7E394B" w14:textId="77777777"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a) uchazečů -</w:t>
      </w:r>
      <w:r w:rsidRPr="00132BED">
        <w:rPr>
          <w:rFonts w:asciiTheme="minorHAnsi" w:hAnsiTheme="minorHAnsi" w:cstheme="minorHAnsi"/>
          <w:color w:val="201F1E"/>
          <w:sz w:val="22"/>
          <w:szCs w:val="22"/>
          <w:shd w:val="clear" w:color="auto" w:fill="FFFFFF"/>
        </w:rPr>
        <w:t> s cílem zjistit jejich očekávání, vnímání značky, oboru, konkurenčních výhod studia na FMK,</w:t>
      </w:r>
    </w:p>
    <w:p w14:paraId="6E68DC6B" w14:textId="43348A04"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b) studentů  - po každém semestru výuky, kdy studenti hodnotí obecně zázemí pro studium i jednotlivé předměty, jejich odborné vedení, dostupnost informačních zdrojů, průběh výuky apod.; </w:t>
      </w:r>
      <w:r w:rsidRPr="00132BED">
        <w:rPr>
          <w:rFonts w:asciiTheme="minorHAnsi" w:hAnsiTheme="minorHAnsi" w:cstheme="minorHAnsi"/>
          <w:color w:val="201F1E"/>
          <w:sz w:val="22"/>
          <w:szCs w:val="22"/>
          <w:shd w:val="clear" w:color="auto" w:fill="FFFFFF"/>
        </w:rPr>
        <w:t>ale také po absolvování agenturní praxe ve 3. ročníku</w:t>
      </w:r>
      <w:r w:rsidR="00336FD9">
        <w:rPr>
          <w:rFonts w:asciiTheme="minorHAnsi" w:hAnsiTheme="minorHAnsi" w:cstheme="minorHAnsi"/>
          <w:color w:val="201F1E"/>
          <w:sz w:val="22"/>
          <w:szCs w:val="22"/>
          <w:shd w:val="clear" w:color="auto" w:fill="FFFFFF"/>
        </w:rPr>
        <w:t xml:space="preserve"> bakalářského studijního programu</w:t>
      </w:r>
      <w:r w:rsidRPr="00132BED">
        <w:rPr>
          <w:rFonts w:asciiTheme="minorHAnsi" w:hAnsiTheme="minorHAnsi" w:cstheme="minorHAnsi"/>
          <w:color w:val="201F1E"/>
          <w:sz w:val="22"/>
          <w:szCs w:val="22"/>
          <w:shd w:val="clear" w:color="auto" w:fill="FFFFFF"/>
        </w:rPr>
        <w:t xml:space="preserve"> a diplomové praxe ve 2. ročníku navazujícího magisterského studijního programu, kdy toto šetření zjišťuje, jak se studenti cítí být připraveni na praxi,</w:t>
      </w:r>
    </w:p>
    <w:p w14:paraId="47DCE916" w14:textId="64EB969F"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c) trhu (tzn. firem, agentur a organizací), kde jsou zjišťovány potřebné dovednosti a znalosti absolventů, ale také, jak se studenti orientují v problémech běžné praxe při výkonu agenturní praxe ve 3. ročníku</w:t>
      </w:r>
      <w:r w:rsidR="00336FD9">
        <w:rPr>
          <w:rFonts w:asciiTheme="minorHAnsi" w:hAnsiTheme="minorHAnsi" w:cstheme="minorHAnsi"/>
          <w:color w:val="201F1E"/>
          <w:sz w:val="22"/>
          <w:szCs w:val="22"/>
        </w:rPr>
        <w:t xml:space="preserve"> v bakalářského studijního programu</w:t>
      </w:r>
      <w:r w:rsidRPr="00132BED">
        <w:rPr>
          <w:rFonts w:asciiTheme="minorHAnsi" w:hAnsiTheme="minorHAnsi" w:cstheme="minorHAnsi"/>
          <w:color w:val="201F1E"/>
          <w:sz w:val="22"/>
          <w:szCs w:val="22"/>
        </w:rPr>
        <w:t xml:space="preserve"> a diplomové praxe ve 2. ročníku navazujícího magisterského studijního programu.</w:t>
      </w:r>
    </w:p>
    <w:p w14:paraId="00E6C058" w14:textId="77777777"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Vedle těchto pravidelných šetření proběhlo v roce 2019 kvalitativní šetření formou polostrukturovaných rozhovorů u cílové skupiny zaměstnavatelů. Výsledky šetření u zástupců malých, středních i velkých firem a reklamních agentur, ukázaly, že je potřebné v některých oblastech zvýšit připravenost studentů na praxi. Jednalo se hlavně o nástroje online marketingu nebo metod design thinkingu, které byly zahrnuty již do této žádosti o udělení akreditace. </w:t>
      </w:r>
    </w:p>
    <w:p w14:paraId="2F6DB128" w14:textId="2D42AD2F"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 xml:space="preserve">Ústav marketingových komunikací (dále </w:t>
      </w:r>
      <w:r w:rsidR="00336FD9">
        <w:rPr>
          <w:rFonts w:asciiTheme="minorHAnsi" w:hAnsiTheme="minorHAnsi" w:cstheme="minorHAnsi"/>
          <w:color w:val="201F1E"/>
          <w:sz w:val="22"/>
          <w:szCs w:val="22"/>
        </w:rPr>
        <w:t>také</w:t>
      </w:r>
      <w:r w:rsidRPr="00132BED">
        <w:rPr>
          <w:rFonts w:asciiTheme="minorHAnsi" w:hAnsiTheme="minorHAnsi" w:cstheme="minorHAnsi"/>
          <w:color w:val="201F1E"/>
          <w:sz w:val="22"/>
          <w:szCs w:val="22"/>
        </w:rPr>
        <w:t xml:space="preserve"> </w:t>
      </w:r>
      <w:r w:rsidR="00336FD9">
        <w:rPr>
          <w:rFonts w:asciiTheme="minorHAnsi" w:hAnsiTheme="minorHAnsi" w:cstheme="minorHAnsi"/>
          <w:color w:val="201F1E"/>
          <w:sz w:val="22"/>
          <w:szCs w:val="22"/>
        </w:rPr>
        <w:t>„</w:t>
      </w:r>
      <w:r w:rsidRPr="00132BED">
        <w:rPr>
          <w:rFonts w:asciiTheme="minorHAnsi" w:hAnsiTheme="minorHAnsi" w:cstheme="minorHAnsi"/>
          <w:color w:val="201F1E"/>
          <w:sz w:val="22"/>
          <w:szCs w:val="22"/>
        </w:rPr>
        <w:t>ÚMK</w:t>
      </w:r>
      <w:r w:rsidR="00336FD9">
        <w:rPr>
          <w:rFonts w:asciiTheme="minorHAnsi" w:hAnsiTheme="minorHAnsi" w:cstheme="minorHAnsi"/>
          <w:color w:val="201F1E"/>
          <w:sz w:val="22"/>
          <w:szCs w:val="22"/>
        </w:rPr>
        <w:t>“</w:t>
      </w:r>
      <w:r w:rsidRPr="00132BED">
        <w:rPr>
          <w:rFonts w:asciiTheme="minorHAnsi" w:hAnsiTheme="minorHAnsi" w:cstheme="minorHAnsi"/>
          <w:color w:val="201F1E"/>
          <w:sz w:val="22"/>
          <w:szCs w:val="22"/>
        </w:rPr>
        <w:t>) hodlá v budoucnu v těchto aktivitách rozhodně pokračovat. </w:t>
      </w:r>
      <w:r w:rsidRPr="00132BED">
        <w:rPr>
          <w:rFonts w:asciiTheme="minorHAnsi" w:hAnsiTheme="minorHAnsi" w:cstheme="minorHAnsi"/>
          <w:color w:val="201F1E"/>
          <w:sz w:val="22"/>
          <w:szCs w:val="22"/>
          <w:shd w:val="clear" w:color="auto" w:fill="FFFFFF"/>
        </w:rPr>
        <w:t>Jelikož tento ústav zajišťuje 99 % výuky studijního programu Marketingov</w:t>
      </w:r>
      <w:ins w:id="6873" w:author="Radim Bačuvčík" w:date="2020-02-06T14:35:00Z">
        <w:r w:rsidR="005A7B63">
          <w:rPr>
            <w:rFonts w:asciiTheme="minorHAnsi" w:hAnsiTheme="minorHAnsi" w:cstheme="minorHAnsi"/>
            <w:color w:val="201F1E"/>
            <w:sz w:val="22"/>
            <w:szCs w:val="22"/>
            <w:shd w:val="clear" w:color="auto" w:fill="FFFFFF"/>
          </w:rPr>
          <w:t>á</w:t>
        </w:r>
      </w:ins>
      <w:del w:id="6874" w:author="Radim Bačuvčík" w:date="2020-02-06T14:35:00Z">
        <w:r w:rsidRPr="00132BED" w:rsidDel="005A7B63">
          <w:rPr>
            <w:rFonts w:asciiTheme="minorHAnsi" w:hAnsiTheme="minorHAnsi" w:cstheme="minorHAnsi"/>
            <w:color w:val="201F1E"/>
            <w:sz w:val="22"/>
            <w:szCs w:val="22"/>
            <w:shd w:val="clear" w:color="auto" w:fill="FFFFFF"/>
          </w:rPr>
          <w:delText>é</w:delText>
        </w:r>
      </w:del>
      <w:r w:rsidRPr="00132BED">
        <w:rPr>
          <w:rFonts w:asciiTheme="minorHAnsi" w:hAnsiTheme="minorHAnsi" w:cstheme="minorHAnsi"/>
          <w:color w:val="201F1E"/>
          <w:sz w:val="22"/>
          <w:szCs w:val="22"/>
          <w:shd w:val="clear" w:color="auto" w:fill="FFFFFF"/>
        </w:rPr>
        <w:t xml:space="preserve"> komunikace, dokáže flexibilně reagovat na jakékoliv zjištěné podněty a v případě jejich relevance učinit operativní opatření ke zvýšení kvality výuky a/či jejího prostředí.</w:t>
      </w:r>
    </w:p>
    <w:p w14:paraId="1E32266C" w14:textId="77777777" w:rsidR="00F52EEF" w:rsidRPr="00132BED" w:rsidRDefault="00F52EEF" w:rsidP="00132BED">
      <w:pPr>
        <w:tabs>
          <w:tab w:val="left" w:pos="567"/>
        </w:tabs>
        <w:jc w:val="both"/>
        <w:rPr>
          <w:rFonts w:asciiTheme="minorHAnsi" w:hAnsiTheme="minorHAnsi" w:cstheme="minorHAnsi"/>
          <w:b/>
          <w:color w:val="201F1E"/>
          <w:sz w:val="22"/>
          <w:szCs w:val="22"/>
        </w:rPr>
      </w:pPr>
    </w:p>
    <w:p w14:paraId="04F8C8E1" w14:textId="3B09CF0B" w:rsidR="00F52EEF" w:rsidRPr="00132BED" w:rsidRDefault="00F52EEF" w:rsidP="00132BED">
      <w:pPr>
        <w:tabs>
          <w:tab w:val="left" w:pos="567"/>
        </w:tabs>
        <w:jc w:val="both"/>
        <w:rPr>
          <w:rFonts w:asciiTheme="minorHAnsi" w:hAnsiTheme="minorHAnsi" w:cstheme="minorHAnsi"/>
          <w:b/>
          <w:color w:val="201F1E"/>
          <w:sz w:val="22"/>
          <w:szCs w:val="22"/>
        </w:rPr>
      </w:pPr>
      <w:r w:rsidRPr="00132BED">
        <w:rPr>
          <w:rFonts w:asciiTheme="minorHAnsi" w:hAnsiTheme="minorHAnsi" w:cstheme="minorHAnsi"/>
          <w:b/>
          <w:color w:val="201F1E"/>
          <w:sz w:val="22"/>
          <w:szCs w:val="22"/>
        </w:rPr>
        <w:t>2) Podílení se na výzkumu a vývoji trendů v oblasti marketingov</w:t>
      </w:r>
      <w:ins w:id="6875" w:author="Radim Bačuvčík" w:date="2020-02-06T14:36:00Z">
        <w:r w:rsidR="005A7B63">
          <w:rPr>
            <w:rFonts w:asciiTheme="minorHAnsi" w:hAnsiTheme="minorHAnsi" w:cstheme="minorHAnsi"/>
            <w:b/>
            <w:color w:val="201F1E"/>
            <w:sz w:val="22"/>
            <w:szCs w:val="22"/>
          </w:rPr>
          <w:t>é</w:t>
        </w:r>
      </w:ins>
      <w:del w:id="6876" w:author="Radim Bačuvčík" w:date="2020-02-06T14:36:00Z">
        <w:r w:rsidRPr="00132BED" w:rsidDel="005A7B63">
          <w:rPr>
            <w:rFonts w:asciiTheme="minorHAnsi" w:hAnsiTheme="minorHAnsi" w:cstheme="minorHAnsi"/>
            <w:b/>
            <w:color w:val="201F1E"/>
            <w:sz w:val="22"/>
            <w:szCs w:val="22"/>
          </w:rPr>
          <w:delText>ých</w:delText>
        </w:r>
      </w:del>
      <w:r w:rsidRPr="00132BED">
        <w:rPr>
          <w:rFonts w:asciiTheme="minorHAnsi" w:hAnsiTheme="minorHAnsi" w:cstheme="minorHAnsi"/>
          <w:b/>
          <w:color w:val="201F1E"/>
          <w:sz w:val="22"/>
          <w:szCs w:val="22"/>
        </w:rPr>
        <w:t xml:space="preserve"> komunikac</w:t>
      </w:r>
      <w:ins w:id="6877" w:author="Radim Bačuvčík" w:date="2020-02-06T14:36:00Z">
        <w:r w:rsidR="005A7B63">
          <w:rPr>
            <w:rFonts w:asciiTheme="minorHAnsi" w:hAnsiTheme="minorHAnsi" w:cstheme="minorHAnsi"/>
            <w:b/>
            <w:color w:val="201F1E"/>
            <w:sz w:val="22"/>
            <w:szCs w:val="22"/>
          </w:rPr>
          <w:t>e</w:t>
        </w:r>
      </w:ins>
      <w:del w:id="6878" w:author="Radim Bačuvčík" w:date="2020-02-06T14:36:00Z">
        <w:r w:rsidRPr="00132BED" w:rsidDel="005A7B63">
          <w:rPr>
            <w:rFonts w:asciiTheme="minorHAnsi" w:hAnsiTheme="minorHAnsi" w:cstheme="minorHAnsi"/>
            <w:b/>
            <w:color w:val="201F1E"/>
            <w:sz w:val="22"/>
            <w:szCs w:val="22"/>
          </w:rPr>
          <w:delText>í</w:delText>
        </w:r>
      </w:del>
    </w:p>
    <w:p w14:paraId="573F0E15" w14:textId="0258AA72"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lastRenderedPageBreak/>
        <w:t xml:space="preserve">Další důležitou oblastí rozvoje studijního programu je spolupráce s Centrem kreativních průmyslů UPPER (vzniklo a spadá pod FMK), které vytváří zázemí pro nastartování tvůrčí, profesně zaměřené činnosti absolventů v oblasti reklamy, poradenství a mentoringu v oblasti podnikání a udržení talentů v regionu Zlín. Na základě spolupráce s UPPER se mohou studenti vzdělávat v kurzech o podnikání či osobním rozvoji, mohou si pronajat místo k networkingu či zkusit si pronajmout místo pro svůj start-up, což se několika studentům již úspěšně podařilo. Pod centrum UPPER od roku 2019 spadá </w:t>
      </w:r>
      <w:del w:id="6879" w:author="Radim Bačuvčík" w:date="2020-02-06T14:18:00Z">
        <w:r w:rsidRPr="00132BED" w:rsidDel="00204727">
          <w:rPr>
            <w:rFonts w:asciiTheme="minorHAnsi" w:hAnsiTheme="minorHAnsi" w:cstheme="minorHAnsi"/>
            <w:color w:val="201F1E"/>
            <w:sz w:val="22"/>
            <w:szCs w:val="22"/>
          </w:rPr>
          <w:delText xml:space="preserve">výzkumná </w:delText>
        </w:r>
      </w:del>
      <w:ins w:id="6880" w:author="Radim Bačuvčík" w:date="2020-02-06T14:18:00Z">
        <w:r w:rsidR="00204727">
          <w:rPr>
            <w:rFonts w:asciiTheme="minorHAnsi" w:hAnsiTheme="minorHAnsi" w:cstheme="minorHAnsi"/>
            <w:color w:val="201F1E"/>
            <w:sz w:val="22"/>
            <w:szCs w:val="22"/>
          </w:rPr>
          <w:t>V</w:t>
        </w:r>
        <w:r w:rsidR="00204727" w:rsidRPr="00132BED">
          <w:rPr>
            <w:rFonts w:asciiTheme="minorHAnsi" w:hAnsiTheme="minorHAnsi" w:cstheme="minorHAnsi"/>
            <w:color w:val="201F1E"/>
            <w:sz w:val="22"/>
            <w:szCs w:val="22"/>
          </w:rPr>
          <w:t xml:space="preserve">ýzkumná </w:t>
        </w:r>
      </w:ins>
      <w:r w:rsidRPr="00132BED">
        <w:rPr>
          <w:rFonts w:asciiTheme="minorHAnsi" w:hAnsiTheme="minorHAnsi" w:cstheme="minorHAnsi"/>
          <w:color w:val="201F1E"/>
          <w:sz w:val="22"/>
          <w:szCs w:val="22"/>
        </w:rPr>
        <w:t>marketingová laboratoř, která vznikla v roce 2017, a slouží k realizaci mezioborových výzkumných projektů pro praxi. Tyto dvě instituce ve spolupráci s pedagogy a studenty studijního programu Marketingov</w:t>
      </w:r>
      <w:ins w:id="6881" w:author="Radim Bačuvčík" w:date="2020-02-06T14:36:00Z">
        <w:r w:rsidR="005A7B63">
          <w:rPr>
            <w:rFonts w:asciiTheme="minorHAnsi" w:hAnsiTheme="minorHAnsi" w:cstheme="minorHAnsi"/>
            <w:color w:val="201F1E"/>
            <w:sz w:val="22"/>
            <w:szCs w:val="22"/>
          </w:rPr>
          <w:t>á</w:t>
        </w:r>
      </w:ins>
      <w:del w:id="6882" w:author="Radim Bačuvčík" w:date="2020-02-06T14:36:00Z">
        <w:r w:rsidRPr="00132BED" w:rsidDel="005A7B63">
          <w:rPr>
            <w:rFonts w:asciiTheme="minorHAnsi" w:hAnsiTheme="minorHAnsi" w:cstheme="minorHAnsi"/>
            <w:color w:val="201F1E"/>
            <w:sz w:val="22"/>
            <w:szCs w:val="22"/>
          </w:rPr>
          <w:delText>é</w:delText>
        </w:r>
      </w:del>
      <w:r w:rsidRPr="00132BED">
        <w:rPr>
          <w:rFonts w:asciiTheme="minorHAnsi" w:hAnsiTheme="minorHAnsi" w:cstheme="minorHAnsi"/>
          <w:color w:val="201F1E"/>
          <w:sz w:val="22"/>
          <w:szCs w:val="22"/>
        </w:rPr>
        <w:t xml:space="preserve"> komunikace budou sledovat a vytvářet trendy v oboru, bude zde vytvořen prostor pro realizaci firemních zadání na přístrojích typu oční kamera či brýle na virtuální realitu za pomoci využití zkušeností z oblasti design thinking, service prototyping a dalších marketingových výzkumných trendů ze zahraničí. Tato oblast spolupráce přinese budoucím absolventům možnost nastartovat svou profesní kariéru v podobě freelanceringu či založení firmy. Výzkumná </w:t>
      </w:r>
      <w:ins w:id="6883" w:author="Radim Bačuvčík" w:date="2020-02-06T14:18:00Z">
        <w:r w:rsidR="00204727">
          <w:rPr>
            <w:rFonts w:asciiTheme="minorHAnsi" w:hAnsiTheme="minorHAnsi" w:cstheme="minorHAnsi"/>
            <w:color w:val="201F1E"/>
            <w:sz w:val="22"/>
            <w:szCs w:val="22"/>
          </w:rPr>
          <w:t xml:space="preserve">marketingová </w:t>
        </w:r>
      </w:ins>
      <w:r w:rsidRPr="00132BED">
        <w:rPr>
          <w:rFonts w:asciiTheme="minorHAnsi" w:hAnsiTheme="minorHAnsi" w:cstheme="minorHAnsi"/>
          <w:color w:val="201F1E"/>
          <w:sz w:val="22"/>
          <w:szCs w:val="22"/>
        </w:rPr>
        <w:t>laboratoř zase pomůže nabýt nové znalosti a dovednosti v oblasti aktuálních výzkumných metod a zvýší tak jeho kvalifikovaný potenciál na trhu práce.</w:t>
      </w:r>
    </w:p>
    <w:p w14:paraId="290C0F83" w14:textId="77777777" w:rsidR="00F52EEF" w:rsidRPr="00132BED" w:rsidRDefault="00F52EEF" w:rsidP="00132BED">
      <w:pPr>
        <w:tabs>
          <w:tab w:val="left" w:pos="567"/>
        </w:tabs>
        <w:jc w:val="both"/>
        <w:rPr>
          <w:rFonts w:asciiTheme="minorHAnsi" w:hAnsiTheme="minorHAnsi" w:cstheme="minorHAnsi"/>
          <w:b/>
          <w:color w:val="201F1E"/>
          <w:sz w:val="22"/>
          <w:szCs w:val="22"/>
        </w:rPr>
      </w:pPr>
      <w:r w:rsidRPr="00132BED">
        <w:rPr>
          <w:rFonts w:asciiTheme="minorHAnsi" w:hAnsiTheme="minorHAnsi" w:cstheme="minorHAnsi"/>
          <w:b/>
          <w:color w:val="201F1E"/>
          <w:sz w:val="22"/>
          <w:szCs w:val="22"/>
        </w:rPr>
        <w:t>3) Mezioborová spolupráce, provázanost a návaznost oborů a uplatnitelnost absolventů</w:t>
      </w:r>
    </w:p>
    <w:p w14:paraId="4EBBE882" w14:textId="1EEEA664"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Hlavní odlišností studijního programu Marketingov</w:t>
      </w:r>
      <w:ins w:id="6884" w:author="Radim Bačuvčík" w:date="2020-02-06T14:36:00Z">
        <w:r w:rsidR="005A7B63">
          <w:rPr>
            <w:rFonts w:asciiTheme="minorHAnsi" w:hAnsiTheme="minorHAnsi" w:cstheme="minorHAnsi"/>
            <w:color w:val="201F1E"/>
            <w:sz w:val="22"/>
            <w:szCs w:val="22"/>
          </w:rPr>
          <w:t>á</w:t>
        </w:r>
      </w:ins>
      <w:del w:id="6885" w:author="Radim Bačuvčík" w:date="2020-02-06T14:36:00Z">
        <w:r w:rsidRPr="00132BED" w:rsidDel="005A7B63">
          <w:rPr>
            <w:rFonts w:asciiTheme="minorHAnsi" w:hAnsiTheme="minorHAnsi" w:cstheme="minorHAnsi"/>
            <w:color w:val="201F1E"/>
            <w:sz w:val="22"/>
            <w:szCs w:val="22"/>
          </w:rPr>
          <w:delText>é</w:delText>
        </w:r>
      </w:del>
      <w:r w:rsidRPr="00132BED">
        <w:rPr>
          <w:rFonts w:asciiTheme="minorHAnsi" w:hAnsiTheme="minorHAnsi" w:cstheme="minorHAnsi"/>
          <w:color w:val="201F1E"/>
          <w:sz w:val="22"/>
          <w:szCs w:val="22"/>
        </w:rPr>
        <w:t xml:space="preserve"> komunikace a konkurenční výhodou fakulty je mezioborová spolupráce. Studenti se během studia v rámci předmětu KOMAG (Komunikační agentura) a </w:t>
      </w:r>
      <w:del w:id="6886" w:author="Josef Kocourek" w:date="2020-02-10T13:27:00Z">
        <w:r w:rsidRPr="00132BED" w:rsidDel="007A5C78">
          <w:rPr>
            <w:rFonts w:asciiTheme="minorHAnsi" w:hAnsiTheme="minorHAnsi" w:cstheme="minorHAnsi"/>
            <w:color w:val="201F1E"/>
            <w:sz w:val="22"/>
            <w:szCs w:val="22"/>
          </w:rPr>
          <w:delText>Neziskové projekty</w:delText>
        </w:r>
      </w:del>
      <w:ins w:id="6887" w:author="Josef Kocourek" w:date="2020-02-10T13:27:00Z">
        <w:r w:rsidR="007A5C78">
          <w:rPr>
            <w:rFonts w:asciiTheme="minorHAnsi" w:hAnsiTheme="minorHAnsi" w:cstheme="minorHAnsi"/>
            <w:color w:val="201F1E"/>
            <w:sz w:val="22"/>
            <w:szCs w:val="22"/>
          </w:rPr>
          <w:t>Projekty neziskových organizací</w:t>
        </w:r>
      </w:ins>
      <w:ins w:id="6888" w:author="Josef Kocourek" w:date="2020-02-10T14:25:00Z">
        <w:r w:rsidR="008A6287">
          <w:rPr>
            <w:rFonts w:asciiTheme="minorHAnsi" w:hAnsiTheme="minorHAnsi" w:cstheme="minorHAnsi"/>
            <w:color w:val="201F1E"/>
            <w:sz w:val="22"/>
            <w:szCs w:val="22"/>
          </w:rPr>
          <w:t xml:space="preserve"> (volitelný předmět </w:t>
        </w:r>
      </w:ins>
      <w:ins w:id="6889" w:author="Josef Kocourek" w:date="2020-02-10T14:26:00Z">
        <w:r w:rsidR="008A6287">
          <w:rPr>
            <w:rFonts w:asciiTheme="minorHAnsi" w:hAnsiTheme="minorHAnsi" w:cstheme="minorHAnsi"/>
            <w:color w:val="201F1E"/>
            <w:sz w:val="22"/>
            <w:szCs w:val="22"/>
          </w:rPr>
          <w:t>v</w:t>
        </w:r>
      </w:ins>
      <w:ins w:id="6890" w:author="Josef Kocourek" w:date="2020-02-10T14:25:00Z">
        <w:r w:rsidR="008A6287">
          <w:rPr>
            <w:rFonts w:asciiTheme="minorHAnsi" w:hAnsiTheme="minorHAnsi" w:cstheme="minorHAnsi"/>
            <w:color w:val="201F1E"/>
            <w:sz w:val="22"/>
            <w:szCs w:val="22"/>
          </w:rPr>
          <w:t xml:space="preserve"> prezenční form</w:t>
        </w:r>
      </w:ins>
      <w:ins w:id="6891" w:author="Josef Kocourek" w:date="2020-02-10T14:26:00Z">
        <w:r w:rsidR="008A6287">
          <w:rPr>
            <w:rFonts w:asciiTheme="minorHAnsi" w:hAnsiTheme="minorHAnsi" w:cstheme="minorHAnsi"/>
            <w:color w:val="201F1E"/>
            <w:sz w:val="22"/>
            <w:szCs w:val="22"/>
          </w:rPr>
          <w:t>ě</w:t>
        </w:r>
      </w:ins>
      <w:ins w:id="6892" w:author="Josef Kocourek" w:date="2020-02-10T14:25:00Z">
        <w:r w:rsidR="008A6287">
          <w:rPr>
            <w:rFonts w:asciiTheme="minorHAnsi" w:hAnsiTheme="minorHAnsi" w:cstheme="minorHAnsi"/>
            <w:color w:val="201F1E"/>
            <w:sz w:val="22"/>
            <w:szCs w:val="22"/>
          </w:rPr>
          <w:t xml:space="preserve"> studia)</w:t>
        </w:r>
      </w:ins>
      <w:r w:rsidRPr="00132BED">
        <w:rPr>
          <w:rFonts w:asciiTheme="minorHAnsi" w:hAnsiTheme="minorHAnsi" w:cstheme="minorHAnsi"/>
          <w:color w:val="201F1E"/>
          <w:sz w:val="22"/>
          <w:szCs w:val="22"/>
        </w:rPr>
        <w:t xml:space="preserve"> podílí na mnoha projektech různého rozměru a charakteru a jsou vedeni k mezioborové týmové spolupráci, která se v praxi ukazuje jako jedna z nejdůležitějších odlišností absolventů studijního programu v ČR. Mezioborové spolupráci s designery a filmaři je na FMK věnován velký prostor, který je v současnosti podpořen otevřením nového navazujícího </w:t>
      </w:r>
      <w:r w:rsidR="00336FD9">
        <w:rPr>
          <w:rFonts w:asciiTheme="minorHAnsi" w:hAnsiTheme="minorHAnsi" w:cstheme="minorHAnsi"/>
          <w:color w:val="201F1E"/>
          <w:sz w:val="22"/>
          <w:szCs w:val="22"/>
        </w:rPr>
        <w:t xml:space="preserve">magisterského </w:t>
      </w:r>
      <w:r w:rsidRPr="00132BED">
        <w:rPr>
          <w:rFonts w:asciiTheme="minorHAnsi" w:hAnsiTheme="minorHAnsi" w:cstheme="minorHAnsi"/>
          <w:color w:val="201F1E"/>
          <w:sz w:val="22"/>
          <w:szCs w:val="22"/>
        </w:rPr>
        <w:t>studijního programu Art Management. Otevření tohoto programu je úzce spojeno s chodem fakultní galerie G18. Fakultní galerie plní úlohu významné umělecko-marketingové platformy fakulty, na které budou spolupracovat i studenti studijního programu Marketingov</w:t>
      </w:r>
      <w:ins w:id="6893" w:author="Radim Bačuvčík" w:date="2020-02-06T14:36:00Z">
        <w:r w:rsidR="005A7B63">
          <w:rPr>
            <w:rFonts w:asciiTheme="minorHAnsi" w:hAnsiTheme="minorHAnsi" w:cstheme="minorHAnsi"/>
            <w:color w:val="201F1E"/>
            <w:sz w:val="22"/>
            <w:szCs w:val="22"/>
          </w:rPr>
          <w:t>á</w:t>
        </w:r>
      </w:ins>
      <w:del w:id="6894" w:author="Radim Bačuvčík" w:date="2020-02-06T14:36:00Z">
        <w:r w:rsidRPr="00132BED" w:rsidDel="005A7B63">
          <w:rPr>
            <w:rFonts w:asciiTheme="minorHAnsi" w:hAnsiTheme="minorHAnsi" w:cstheme="minorHAnsi"/>
            <w:color w:val="201F1E"/>
            <w:sz w:val="22"/>
            <w:szCs w:val="22"/>
          </w:rPr>
          <w:delText>é</w:delText>
        </w:r>
      </w:del>
      <w:r w:rsidRPr="00132BED">
        <w:rPr>
          <w:rFonts w:asciiTheme="minorHAnsi" w:hAnsiTheme="minorHAnsi" w:cstheme="minorHAnsi"/>
          <w:color w:val="201F1E"/>
          <w:sz w:val="22"/>
          <w:szCs w:val="22"/>
        </w:rPr>
        <w:t xml:space="preserve"> komunikace, a to zejména při vytváření komunikační strategie, kampaní, v oblasti produkce eventů atd. </w:t>
      </w:r>
    </w:p>
    <w:p w14:paraId="19D3ADDA" w14:textId="21F66409"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Tyto nabyté zkušenosti zlepšují uplatnitelnost absolventů, jejich interdisciplinarit</w:t>
      </w:r>
      <w:r w:rsidR="00336FD9">
        <w:rPr>
          <w:rFonts w:asciiTheme="minorHAnsi" w:hAnsiTheme="minorHAnsi" w:cstheme="minorHAnsi"/>
          <w:color w:val="201F1E"/>
          <w:sz w:val="22"/>
          <w:szCs w:val="22"/>
        </w:rPr>
        <w:t>u</w:t>
      </w:r>
      <w:r w:rsidRPr="00132BED">
        <w:rPr>
          <w:rFonts w:asciiTheme="minorHAnsi" w:hAnsiTheme="minorHAnsi" w:cstheme="minorHAnsi"/>
          <w:color w:val="201F1E"/>
          <w:sz w:val="22"/>
          <w:szCs w:val="22"/>
        </w:rPr>
        <w:t xml:space="preserve"> a vnímání marketingov</w:t>
      </w:r>
      <w:ins w:id="6895" w:author="Radim Bačuvčík" w:date="2020-02-06T14:37:00Z">
        <w:r w:rsidR="005A7B63">
          <w:rPr>
            <w:rFonts w:asciiTheme="minorHAnsi" w:hAnsiTheme="minorHAnsi" w:cstheme="minorHAnsi"/>
            <w:color w:val="201F1E"/>
            <w:sz w:val="22"/>
            <w:szCs w:val="22"/>
          </w:rPr>
          <w:t>é</w:t>
        </w:r>
      </w:ins>
      <w:del w:id="6896" w:author="Radim Bačuvčík" w:date="2020-02-06T14:37:00Z">
        <w:r w:rsidRPr="00132BED" w:rsidDel="005A7B63">
          <w:rPr>
            <w:rFonts w:asciiTheme="minorHAnsi" w:hAnsiTheme="minorHAnsi" w:cstheme="minorHAnsi"/>
            <w:color w:val="201F1E"/>
            <w:sz w:val="22"/>
            <w:szCs w:val="22"/>
          </w:rPr>
          <w:delText>ých</w:delText>
        </w:r>
      </w:del>
      <w:r w:rsidRPr="00132BED">
        <w:rPr>
          <w:rFonts w:asciiTheme="minorHAnsi" w:hAnsiTheme="minorHAnsi" w:cstheme="minorHAnsi"/>
          <w:color w:val="201F1E"/>
          <w:sz w:val="22"/>
          <w:szCs w:val="22"/>
        </w:rPr>
        <w:t xml:space="preserve"> komunikac</w:t>
      </w:r>
      <w:ins w:id="6897" w:author="Radim Bačuvčík" w:date="2020-02-06T14:37:00Z">
        <w:r w:rsidR="005A7B63">
          <w:rPr>
            <w:rFonts w:asciiTheme="minorHAnsi" w:hAnsiTheme="minorHAnsi" w:cstheme="minorHAnsi"/>
            <w:color w:val="201F1E"/>
            <w:sz w:val="22"/>
            <w:szCs w:val="22"/>
          </w:rPr>
          <w:t>e</w:t>
        </w:r>
      </w:ins>
      <w:del w:id="6898" w:author="Radim Bačuvčík" w:date="2020-02-06T14:37:00Z">
        <w:r w:rsidRPr="00132BED" w:rsidDel="005A7B63">
          <w:rPr>
            <w:rFonts w:asciiTheme="minorHAnsi" w:hAnsiTheme="minorHAnsi" w:cstheme="minorHAnsi"/>
            <w:color w:val="201F1E"/>
            <w:sz w:val="22"/>
            <w:szCs w:val="22"/>
          </w:rPr>
          <w:delText>í</w:delText>
        </w:r>
      </w:del>
      <w:r w:rsidRPr="00132BED">
        <w:rPr>
          <w:rFonts w:asciiTheme="minorHAnsi" w:hAnsiTheme="minorHAnsi" w:cstheme="minorHAnsi"/>
          <w:color w:val="201F1E"/>
          <w:sz w:val="22"/>
          <w:szCs w:val="22"/>
        </w:rPr>
        <w:t xml:space="preserve"> v širším kontextu i aplikaci v různých prostředích (v kultuře, veřejné správě, nekomerční i komerční praxi).</w:t>
      </w:r>
    </w:p>
    <w:p w14:paraId="68C149E0" w14:textId="77777777" w:rsidR="00F52EEF" w:rsidRPr="00132BED" w:rsidRDefault="00F52EEF" w:rsidP="00132BED">
      <w:pPr>
        <w:tabs>
          <w:tab w:val="left" w:pos="567"/>
        </w:tabs>
        <w:spacing w:before="40" w:after="40"/>
        <w:jc w:val="both"/>
        <w:rPr>
          <w:rFonts w:asciiTheme="minorHAnsi" w:hAnsiTheme="minorHAnsi" w:cstheme="minorHAnsi"/>
          <w:b/>
          <w:color w:val="201F1E"/>
          <w:sz w:val="22"/>
          <w:szCs w:val="22"/>
        </w:rPr>
      </w:pPr>
      <w:r w:rsidRPr="00132BED">
        <w:rPr>
          <w:rFonts w:asciiTheme="minorHAnsi" w:hAnsiTheme="minorHAnsi" w:cstheme="minorHAnsi"/>
          <w:b/>
          <w:color w:val="201F1E"/>
          <w:sz w:val="22"/>
          <w:szCs w:val="22"/>
        </w:rPr>
        <w:t>4) Budování pozitivní image oboru a positioningu značky s konkurenční výhodou v propojení s uměleckými obory</w:t>
      </w:r>
    </w:p>
    <w:p w14:paraId="5A3C13BB" w14:textId="04687C19"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Jak již bylo zmíněno, studijní program Marketingov</w:t>
      </w:r>
      <w:ins w:id="6899" w:author="Radim Bačuvčík" w:date="2020-02-06T14:37:00Z">
        <w:r w:rsidR="005A7B63">
          <w:rPr>
            <w:rFonts w:asciiTheme="minorHAnsi" w:hAnsiTheme="minorHAnsi" w:cstheme="minorHAnsi"/>
            <w:color w:val="201F1E"/>
            <w:sz w:val="22"/>
            <w:szCs w:val="22"/>
          </w:rPr>
          <w:t>á</w:t>
        </w:r>
      </w:ins>
      <w:del w:id="6900" w:author="Radim Bačuvčík" w:date="2020-02-06T14:37:00Z">
        <w:r w:rsidRPr="00132BED" w:rsidDel="005A7B63">
          <w:rPr>
            <w:rFonts w:asciiTheme="minorHAnsi" w:hAnsiTheme="minorHAnsi" w:cstheme="minorHAnsi"/>
            <w:color w:val="201F1E"/>
            <w:sz w:val="22"/>
            <w:szCs w:val="22"/>
          </w:rPr>
          <w:delText>é</w:delText>
        </w:r>
      </w:del>
      <w:r w:rsidRPr="00132BED">
        <w:rPr>
          <w:rFonts w:asciiTheme="minorHAnsi" w:hAnsiTheme="minorHAnsi" w:cstheme="minorHAnsi"/>
          <w:color w:val="201F1E"/>
          <w:sz w:val="22"/>
          <w:szCs w:val="22"/>
        </w:rPr>
        <w:t xml:space="preserve"> komunikace by měl jednoznačně asociovat uchazečům i zástupcům praxe následující positioning: úzké propojení s praxí, mezioborová týmová spolupráce. K tomuto positioningu budou směřovat všechna manažerská rozhodnutí, tvůrčí aktivity, vědecké a projektové záměry garanta a ÚMK.</w:t>
      </w:r>
    </w:p>
    <w:p w14:paraId="4DCDC25A" w14:textId="7F1B7FED" w:rsidR="00F52EEF" w:rsidRPr="00132BED" w:rsidRDefault="00F52EEF" w:rsidP="00132BED">
      <w:pPr>
        <w:tabs>
          <w:tab w:val="left" w:pos="567"/>
        </w:tabs>
        <w:jc w:val="both"/>
        <w:rPr>
          <w:rFonts w:asciiTheme="minorHAnsi" w:hAnsiTheme="minorHAnsi" w:cstheme="minorHAnsi"/>
          <w:color w:val="201F1E"/>
          <w:sz w:val="22"/>
          <w:szCs w:val="22"/>
        </w:rPr>
      </w:pPr>
      <w:r w:rsidRPr="00132BED">
        <w:rPr>
          <w:rFonts w:asciiTheme="minorHAnsi" w:hAnsiTheme="minorHAnsi" w:cstheme="minorHAnsi"/>
          <w:color w:val="201F1E"/>
          <w:sz w:val="22"/>
          <w:szCs w:val="22"/>
        </w:rPr>
        <w:t>Dlouhodobá koncepce rozvoje pracoviště a zároveň studijního programu pak stanovuje také střednědobý cíl v podobě přípravy akreditace doktorského studijního programu, který by doplnil návaznost bakalářského a magisterského studia Marketingov</w:t>
      </w:r>
      <w:ins w:id="6901" w:author="Radim Bačuvčík" w:date="2020-02-06T14:37:00Z">
        <w:r w:rsidR="005A7B63">
          <w:rPr>
            <w:rFonts w:asciiTheme="minorHAnsi" w:hAnsiTheme="minorHAnsi" w:cstheme="minorHAnsi"/>
            <w:color w:val="201F1E"/>
            <w:sz w:val="22"/>
            <w:szCs w:val="22"/>
          </w:rPr>
          <w:t>é</w:t>
        </w:r>
      </w:ins>
      <w:del w:id="6902" w:author="Radim Bačuvčík" w:date="2020-02-06T14:37:00Z">
        <w:r w:rsidRPr="00132BED" w:rsidDel="005A7B63">
          <w:rPr>
            <w:rFonts w:asciiTheme="minorHAnsi" w:hAnsiTheme="minorHAnsi" w:cstheme="minorHAnsi"/>
            <w:color w:val="201F1E"/>
            <w:sz w:val="22"/>
            <w:szCs w:val="22"/>
          </w:rPr>
          <w:delText>ých</w:delText>
        </w:r>
      </w:del>
      <w:r w:rsidRPr="00132BED">
        <w:rPr>
          <w:rFonts w:asciiTheme="minorHAnsi" w:hAnsiTheme="minorHAnsi" w:cstheme="minorHAnsi"/>
          <w:color w:val="201F1E"/>
          <w:sz w:val="22"/>
          <w:szCs w:val="22"/>
        </w:rPr>
        <w:t xml:space="preserve"> komunikac</w:t>
      </w:r>
      <w:ins w:id="6903" w:author="Radim Bačuvčík" w:date="2020-02-06T14:37:00Z">
        <w:r w:rsidR="005A7B63">
          <w:rPr>
            <w:rFonts w:asciiTheme="minorHAnsi" w:hAnsiTheme="minorHAnsi" w:cstheme="minorHAnsi"/>
            <w:color w:val="201F1E"/>
            <w:sz w:val="22"/>
            <w:szCs w:val="22"/>
          </w:rPr>
          <w:t>e</w:t>
        </w:r>
      </w:ins>
      <w:del w:id="6904" w:author="Radim Bačuvčík" w:date="2020-02-06T14:37:00Z">
        <w:r w:rsidRPr="00132BED" w:rsidDel="005A7B63">
          <w:rPr>
            <w:rFonts w:asciiTheme="minorHAnsi" w:hAnsiTheme="minorHAnsi" w:cstheme="minorHAnsi"/>
            <w:color w:val="201F1E"/>
            <w:sz w:val="22"/>
            <w:szCs w:val="22"/>
          </w:rPr>
          <w:delText>í</w:delText>
        </w:r>
      </w:del>
      <w:r w:rsidRPr="00132BED">
        <w:rPr>
          <w:rFonts w:asciiTheme="minorHAnsi" w:hAnsiTheme="minorHAnsi" w:cstheme="minorHAnsi"/>
          <w:color w:val="201F1E"/>
          <w:sz w:val="22"/>
          <w:szCs w:val="22"/>
        </w:rPr>
        <w:t xml:space="preserve"> na FMK k vytváření mj. akademického a vědeckého potenciálu oboru, resp. programu. Pro splnění tohoto cíle jsou již aktuálně vytvářeny podmínky v personální oblasti, v přípravě habilitačních a profesorských řízení akademických pracovníků, trvale jsou zvyšovány a zkvalitňovány výstupy v oblasti tvůrčí a vědecké práce a výsledky tvůrčí práce jsou přenášeny do výuky.</w:t>
      </w:r>
    </w:p>
    <w:p w14:paraId="69A5D33B" w14:textId="2C5B1EF1" w:rsidR="00F52EEF" w:rsidRDefault="00F52EEF" w:rsidP="00132BED">
      <w:pPr>
        <w:pStyle w:val="Zkladntext"/>
        <w:tabs>
          <w:tab w:val="left" w:pos="426"/>
          <w:tab w:val="left" w:pos="567"/>
        </w:tabs>
        <w:spacing w:after="120"/>
        <w:jc w:val="both"/>
        <w:rPr>
          <w:ins w:id="6905" w:author="Josef Kocourek" w:date="2020-02-10T13:09:00Z"/>
          <w:rFonts w:asciiTheme="minorHAnsi" w:hAnsiTheme="minorHAnsi" w:cstheme="minorHAnsi"/>
          <w:color w:val="201F1E"/>
          <w:sz w:val="22"/>
          <w:szCs w:val="22"/>
        </w:rPr>
      </w:pPr>
      <w:r w:rsidRPr="00132BED">
        <w:rPr>
          <w:rFonts w:asciiTheme="minorHAnsi" w:hAnsiTheme="minorHAnsi" w:cstheme="minorHAnsi"/>
          <w:color w:val="201F1E"/>
          <w:sz w:val="22"/>
          <w:szCs w:val="22"/>
        </w:rPr>
        <w:t>Všechny výše zmíněné záměry nelze naplňovat bez otevřeného a vnitřně svobodného studijního prostředí, které je v rámci FMK podporováno a akcentováno. Cílem je podporovat otevřenou komunikaci, sdílenou vnitřní kulturou, která je založena na jasných hodnotách. Dodržováním těchto hodnot vzdělávat studenty nejen v odborné rovině, ale motivovat je k zájmu o celospolečenské problémy. Všechny základní cíle rozvoje studijního programu jsou součástí evaluace, která sleduje dosahování cílů v jednotlivých oblastech a umožňuje jejich reálné definování a efektivní motivaci všech členů akademické obce. </w:t>
      </w:r>
    </w:p>
    <w:p w14:paraId="3EBED8BF" w14:textId="3A8DDF05" w:rsidR="008A3B3D" w:rsidRDefault="008A3B3D" w:rsidP="00132BED">
      <w:pPr>
        <w:pStyle w:val="Zkladntext"/>
        <w:tabs>
          <w:tab w:val="left" w:pos="426"/>
          <w:tab w:val="left" w:pos="567"/>
        </w:tabs>
        <w:spacing w:after="120"/>
        <w:jc w:val="both"/>
        <w:rPr>
          <w:ins w:id="6906" w:author="Josef Kocourek" w:date="2020-02-10T13:09:00Z"/>
          <w:rStyle w:val="Hypertextovodkaz"/>
          <w:rFonts w:asciiTheme="minorHAnsi" w:hAnsiTheme="minorHAnsi" w:cstheme="minorHAnsi"/>
          <w:b/>
          <w:spacing w:val="-2"/>
          <w:sz w:val="22"/>
          <w:szCs w:val="22"/>
        </w:rPr>
      </w:pPr>
    </w:p>
    <w:p w14:paraId="09CE41FC" w14:textId="77777777" w:rsidR="008A3B3D" w:rsidRPr="008A3B3D" w:rsidRDefault="008A3B3D">
      <w:pPr>
        <w:pStyle w:val="Nadpis3"/>
        <w:numPr>
          <w:ilvl w:val="0"/>
          <w:numId w:val="26"/>
        </w:numPr>
        <w:rPr>
          <w:ins w:id="6907" w:author="Josef Kocourek" w:date="2020-02-10T13:09:00Z"/>
          <w:rFonts w:asciiTheme="minorHAnsi" w:hAnsiTheme="minorHAnsi" w:cstheme="minorHAnsi"/>
          <w:color w:val="244061" w:themeColor="accent1" w:themeShade="80"/>
          <w:sz w:val="22"/>
          <w:szCs w:val="22"/>
          <w:rPrChange w:id="6908" w:author="Josef Kocourek" w:date="2020-02-10T13:10:00Z">
            <w:rPr>
              <w:ins w:id="6909" w:author="Josef Kocourek" w:date="2020-02-10T13:09:00Z"/>
              <w:color w:val="FF0000"/>
            </w:rPr>
          </w:rPrChange>
        </w:rPr>
        <w:pPrChange w:id="6910" w:author="Josef Kocourek" w:date="2020-02-10T13:09:00Z">
          <w:pPr>
            <w:pStyle w:val="Nadpis3"/>
          </w:pPr>
        </w:pPrChange>
      </w:pPr>
      <w:ins w:id="6911" w:author="Josef Kocourek" w:date="2020-02-10T13:09:00Z">
        <w:r w:rsidRPr="008A3B3D">
          <w:rPr>
            <w:rFonts w:asciiTheme="minorHAnsi" w:hAnsiTheme="minorHAnsi" w:cstheme="minorHAnsi"/>
            <w:color w:val="244061" w:themeColor="accent1" w:themeShade="80"/>
            <w:sz w:val="22"/>
            <w:szCs w:val="22"/>
            <w:rPrChange w:id="6912" w:author="Josef Kocourek" w:date="2020-02-10T13:10:00Z">
              <w:rPr/>
            </w:rPrChange>
          </w:rPr>
          <w:lastRenderedPageBreak/>
          <w:t xml:space="preserve">Uskutečňování studijního programu v kombinované a distanční formě studia </w:t>
        </w:r>
        <w:r w:rsidRPr="008A3B3D">
          <w:rPr>
            <w:rFonts w:asciiTheme="minorHAnsi" w:hAnsiTheme="minorHAnsi" w:cstheme="minorHAnsi"/>
            <w:color w:val="244061" w:themeColor="accent1" w:themeShade="80"/>
            <w:sz w:val="22"/>
            <w:szCs w:val="22"/>
            <w:rPrChange w:id="6913" w:author="Josef Kocourek" w:date="2020-02-10T13:10:00Z">
              <w:rPr>
                <w:color w:val="FF0000"/>
              </w:rPr>
            </w:rPrChange>
          </w:rPr>
          <w:t>(pouze v případě, že vysoká škola o akreditaci studijního programu v kombinované nebo distanční formě studia)</w:t>
        </w:r>
      </w:ins>
    </w:p>
    <w:p w14:paraId="48C6209C" w14:textId="77777777" w:rsidR="008A3B3D" w:rsidRPr="008A3B3D" w:rsidRDefault="008A3B3D" w:rsidP="008A3B3D">
      <w:pPr>
        <w:tabs>
          <w:tab w:val="left" w:pos="2835"/>
        </w:tabs>
        <w:spacing w:before="120" w:after="120"/>
        <w:rPr>
          <w:ins w:id="6914" w:author="Josef Kocourek" w:date="2020-02-10T13:09:00Z"/>
          <w:rFonts w:asciiTheme="minorHAnsi" w:hAnsiTheme="minorHAnsi" w:cstheme="minorHAnsi"/>
          <w:sz w:val="22"/>
          <w:szCs w:val="22"/>
          <w:rPrChange w:id="6915" w:author="Josef Kocourek" w:date="2020-02-10T13:09:00Z">
            <w:rPr>
              <w:ins w:id="6916" w:author="Josef Kocourek" w:date="2020-02-10T13:09:00Z"/>
            </w:rPr>
          </w:rPrChange>
        </w:rPr>
      </w:pPr>
      <w:ins w:id="6917" w:author="Josef Kocourek" w:date="2020-02-10T13:09:00Z">
        <w:r w:rsidRPr="008A3B3D">
          <w:rPr>
            <w:rFonts w:asciiTheme="minorHAnsi" w:hAnsiTheme="minorHAnsi" w:cstheme="minorHAnsi"/>
            <w:sz w:val="22"/>
            <w:szCs w:val="22"/>
            <w:rPrChange w:id="6918" w:author="Josef Kocourek" w:date="2020-02-10T13:09:00Z">
              <w:rPr/>
            </w:rPrChange>
          </w:rPr>
          <w:tab/>
        </w:r>
        <w:commentRangeStart w:id="6919"/>
        <w:r w:rsidRPr="008A3B3D">
          <w:rPr>
            <w:rFonts w:asciiTheme="minorHAnsi" w:hAnsiTheme="minorHAnsi" w:cstheme="minorHAnsi"/>
            <w:sz w:val="22"/>
            <w:szCs w:val="22"/>
            <w:rPrChange w:id="6920" w:author="Josef Kocourek" w:date="2020-02-10T13:09:00Z">
              <w:rPr/>
            </w:rPrChange>
          </w:rPr>
          <w:tab/>
          <w:t>Standardy 7.1-7.3</w:t>
        </w:r>
        <w:commentRangeEnd w:id="6919"/>
        <w:r w:rsidRPr="008A3B3D">
          <w:rPr>
            <w:rStyle w:val="Odkaznakoment"/>
            <w:rFonts w:asciiTheme="minorHAnsi" w:hAnsiTheme="minorHAnsi" w:cstheme="minorHAnsi"/>
            <w:sz w:val="22"/>
            <w:szCs w:val="22"/>
            <w:rPrChange w:id="6921" w:author="Josef Kocourek" w:date="2020-02-10T13:09:00Z">
              <w:rPr>
                <w:rStyle w:val="Odkaznakoment"/>
              </w:rPr>
            </w:rPrChange>
          </w:rPr>
          <w:commentReference w:id="6919"/>
        </w:r>
      </w:ins>
    </w:p>
    <w:p w14:paraId="73DDE61F" w14:textId="37CBB55D" w:rsidR="008A3B3D" w:rsidRPr="008A3B3D" w:rsidRDefault="008A3B3D" w:rsidP="008A3B3D">
      <w:pPr>
        <w:widowControl w:val="0"/>
        <w:autoSpaceDE w:val="0"/>
        <w:autoSpaceDN w:val="0"/>
        <w:adjustRightInd w:val="0"/>
        <w:snapToGrid w:val="0"/>
        <w:jc w:val="both"/>
        <w:rPr>
          <w:ins w:id="6922" w:author="Josef Kocourek" w:date="2020-02-10T13:09:00Z"/>
          <w:rFonts w:asciiTheme="minorHAnsi" w:hAnsiTheme="minorHAnsi" w:cstheme="minorHAnsi"/>
          <w:color w:val="000000"/>
          <w:sz w:val="22"/>
          <w:szCs w:val="22"/>
          <w:rPrChange w:id="6923" w:author="Josef Kocourek" w:date="2020-02-10T13:09:00Z">
            <w:rPr>
              <w:ins w:id="6924" w:author="Josef Kocourek" w:date="2020-02-10T13:09:00Z"/>
              <w:rFonts w:ascii="Calibri" w:hAnsi="Calibri" w:cs="Calibri"/>
              <w:color w:val="000000"/>
            </w:rPr>
          </w:rPrChange>
        </w:rPr>
      </w:pPr>
      <w:ins w:id="6925" w:author="Josef Kocourek" w:date="2020-02-10T13:09:00Z">
        <w:r w:rsidRPr="008A3B3D">
          <w:rPr>
            <w:rFonts w:asciiTheme="minorHAnsi" w:hAnsiTheme="minorHAnsi" w:cstheme="minorHAnsi"/>
            <w:color w:val="000000"/>
            <w:sz w:val="22"/>
            <w:szCs w:val="22"/>
            <w:rPrChange w:id="6926" w:author="Josef Kocourek" w:date="2020-02-10T13:09:00Z">
              <w:rPr>
                <w:rFonts w:ascii="Calibri" w:hAnsi="Calibri" w:cs="Calibri"/>
                <w:color w:val="000000"/>
              </w:rPr>
            </w:rPrChange>
          </w:rPr>
          <w:t>Uskuteč</w:t>
        </w:r>
      </w:ins>
      <w:ins w:id="6927" w:author="Josef Kocourek" w:date="2020-02-10T13:10:00Z">
        <w:r>
          <w:rPr>
            <w:rFonts w:asciiTheme="minorHAnsi" w:hAnsiTheme="minorHAnsi" w:cstheme="minorHAnsi"/>
            <w:color w:val="000000"/>
            <w:sz w:val="22"/>
            <w:szCs w:val="22"/>
          </w:rPr>
          <w:t>nění</w:t>
        </w:r>
      </w:ins>
      <w:ins w:id="6928" w:author="Josef Kocourek" w:date="2020-02-10T13:09:00Z">
        <w:r w:rsidRPr="008A3B3D">
          <w:rPr>
            <w:rFonts w:asciiTheme="minorHAnsi" w:hAnsiTheme="minorHAnsi" w:cstheme="minorHAnsi"/>
            <w:color w:val="000000"/>
            <w:sz w:val="22"/>
            <w:szCs w:val="22"/>
            <w:rPrChange w:id="6929" w:author="Josef Kocourek" w:date="2020-02-10T13:09:00Z">
              <w:rPr>
                <w:rFonts w:ascii="Calibri" w:hAnsi="Calibri" w:cs="Calibri"/>
                <w:color w:val="000000"/>
              </w:rPr>
            </w:rPrChange>
          </w:rPr>
          <w:t xml:space="preserve"> kombinované formy studia studijního programu Marketingová komunikace předpokládá zájem uchazečů z řad řídících pracovníků v oblasti marketingových oddělení firem, neziskového sektoru nebo kulturního managementu. Vždy se předpokládá zkušenost z oblasti marketingu a marketingová komunikace, která je ověřována i jednou z podmínek přijímacího řízení v podobě podmínky dvouleté praxe v oblasti marketingu, marketingové komunikace. Zájem se projevuje u pracovníků, kteří působí na místech marketingových pracovníků, marketingových specialistů, manažerů kulturních center či HUBů. </w:t>
        </w:r>
      </w:ins>
    </w:p>
    <w:p w14:paraId="22D23138" w14:textId="77777777" w:rsidR="008A3B3D" w:rsidRPr="008A3B3D" w:rsidRDefault="008A3B3D" w:rsidP="008A3B3D">
      <w:pPr>
        <w:widowControl w:val="0"/>
        <w:autoSpaceDE w:val="0"/>
        <w:autoSpaceDN w:val="0"/>
        <w:adjustRightInd w:val="0"/>
        <w:snapToGrid w:val="0"/>
        <w:rPr>
          <w:ins w:id="6930" w:author="Josef Kocourek" w:date="2020-02-10T13:09:00Z"/>
          <w:rFonts w:asciiTheme="minorHAnsi" w:hAnsiTheme="minorHAnsi" w:cstheme="minorHAnsi"/>
          <w:color w:val="000000"/>
          <w:sz w:val="22"/>
          <w:szCs w:val="22"/>
          <w:rPrChange w:id="6931" w:author="Josef Kocourek" w:date="2020-02-10T13:09:00Z">
            <w:rPr>
              <w:ins w:id="6932" w:author="Josef Kocourek" w:date="2020-02-10T13:09:00Z"/>
              <w:rFonts w:ascii="Calibri" w:hAnsi="Calibri" w:cs="Calibri"/>
              <w:color w:val="000000"/>
            </w:rPr>
          </w:rPrChange>
        </w:rPr>
      </w:pPr>
    </w:p>
    <w:p w14:paraId="74B6F1DB" w14:textId="77777777" w:rsidR="008A3B3D" w:rsidRPr="008A3B3D" w:rsidRDefault="008A3B3D" w:rsidP="008A3B3D">
      <w:pPr>
        <w:tabs>
          <w:tab w:val="left" w:pos="567"/>
        </w:tabs>
        <w:jc w:val="both"/>
        <w:rPr>
          <w:ins w:id="6933" w:author="Josef Kocourek" w:date="2020-02-10T13:09:00Z"/>
          <w:rFonts w:asciiTheme="minorHAnsi" w:hAnsiTheme="minorHAnsi" w:cstheme="minorHAnsi"/>
          <w:sz w:val="22"/>
          <w:szCs w:val="22"/>
          <w:rPrChange w:id="6934" w:author="Josef Kocourek" w:date="2020-02-10T13:09:00Z">
            <w:rPr>
              <w:ins w:id="6935" w:author="Josef Kocourek" w:date="2020-02-10T13:09:00Z"/>
              <w:rFonts w:ascii="Calibri" w:hAnsi="Calibri" w:cs="Calibri"/>
            </w:rPr>
          </w:rPrChange>
        </w:rPr>
      </w:pPr>
      <w:ins w:id="6936" w:author="Josef Kocourek" w:date="2020-02-10T13:09:00Z">
        <w:r w:rsidRPr="008A3B3D">
          <w:rPr>
            <w:rFonts w:asciiTheme="minorHAnsi" w:hAnsiTheme="minorHAnsi" w:cstheme="minorHAnsi"/>
            <w:color w:val="000000"/>
            <w:sz w:val="22"/>
            <w:szCs w:val="22"/>
            <w:rPrChange w:id="6937" w:author="Josef Kocourek" w:date="2020-02-10T13:09:00Z">
              <w:rPr>
                <w:rFonts w:ascii="Calibri" w:hAnsi="Calibri" w:cs="Calibri"/>
                <w:color w:val="000000"/>
              </w:rPr>
            </w:rPrChange>
          </w:rPr>
          <w:t xml:space="preserve">Studijní program kombinované formy studia má v každém semestru více než 60 hodin přímé výuky z bloku povinných předmětů, dalších 20 hodin si student volí z bloku povinně volitelných předmětů. Poslední semestr je vždy zaměřen na absolvování povinné praxe a odevzdání kvalifikační práce. </w:t>
        </w:r>
        <w:r w:rsidRPr="008A3B3D">
          <w:rPr>
            <w:rFonts w:asciiTheme="minorHAnsi" w:hAnsiTheme="minorHAnsi" w:cstheme="minorHAnsi"/>
            <w:sz w:val="22"/>
            <w:szCs w:val="22"/>
            <w:rPrChange w:id="6938" w:author="Josef Kocourek" w:date="2020-02-10T13:09:00Z">
              <w:rPr>
                <w:rFonts w:ascii="Calibri" w:hAnsi="Calibri" w:cs="Calibri"/>
              </w:rPr>
            </w:rPrChange>
          </w:rPr>
          <w:t>Přidanou hodnotou je, že studenti kombinované formy studia si své dosavadní zkušenosti zasazují do teoreticky podpořených souvislostí pro snazší a efektivnější rozhodování. Vyšší motivace ke studiu je vytvářena individuálním přístupem ke studentům. Vhodné podmínky ke studiu jsou vytvářeny dostatečným množstvím studijních opor (studijní opory jsou v elektronické podobě k dispozici na odkazu, který je uvedeny na úvodní straně tohoto spisu), odborných monografií, textů a prezentací akademickými pracovníky ústavu.</w:t>
        </w:r>
      </w:ins>
    </w:p>
    <w:p w14:paraId="29694776" w14:textId="77777777" w:rsidR="008A3B3D" w:rsidRPr="008A3B3D" w:rsidRDefault="008A3B3D" w:rsidP="008A3B3D">
      <w:pPr>
        <w:tabs>
          <w:tab w:val="left" w:pos="567"/>
        </w:tabs>
        <w:jc w:val="both"/>
        <w:rPr>
          <w:ins w:id="6939" w:author="Josef Kocourek" w:date="2020-02-10T13:09:00Z"/>
          <w:rFonts w:asciiTheme="minorHAnsi" w:hAnsiTheme="minorHAnsi" w:cstheme="minorHAnsi"/>
          <w:sz w:val="22"/>
          <w:szCs w:val="22"/>
          <w:rPrChange w:id="6940" w:author="Josef Kocourek" w:date="2020-02-10T13:09:00Z">
            <w:rPr>
              <w:ins w:id="6941" w:author="Josef Kocourek" w:date="2020-02-10T13:09:00Z"/>
              <w:rFonts w:ascii="Calibri" w:hAnsi="Calibri" w:cs="Calibri"/>
            </w:rPr>
          </w:rPrChange>
        </w:rPr>
      </w:pPr>
      <w:ins w:id="6942" w:author="Josef Kocourek" w:date="2020-02-10T13:09:00Z">
        <w:r w:rsidRPr="008A3B3D">
          <w:rPr>
            <w:rFonts w:asciiTheme="minorHAnsi" w:hAnsiTheme="minorHAnsi" w:cstheme="minorHAnsi"/>
            <w:sz w:val="22"/>
            <w:szCs w:val="22"/>
            <w:rPrChange w:id="6943" w:author="Josef Kocourek" w:date="2020-02-10T13:09:00Z">
              <w:rPr>
                <w:rFonts w:ascii="Calibri" w:hAnsi="Calibri" w:cs="Calibri"/>
              </w:rPr>
            </w:rPrChange>
          </w:rPr>
          <w:t xml:space="preserve">Studenti kombinované formy studia mají k dispozici řadu materiálů či studijních opor, které jim jsou rozesílány na školní emaily a zároveň je mají studenti k dispozici na sdíleném disku Onedrive (produkt Microsoft Office). Tutoři průběžně konzultují problematiku příslušného modulu v rámci kontaktních hodin, konzultačních hodin, prostřednictvím e-mailu, systému Skype, telefonicky. Průběžně jsou hodnoceny korespondenční a další úkoly. Výuka je také vhodně doplňována workshopy – setkáními s odborníky z praxe, kteří jsou respektovanými osobnostmi oboru marketingových komunikací. </w:t>
        </w:r>
      </w:ins>
    </w:p>
    <w:p w14:paraId="46E738BB" w14:textId="77777777" w:rsidR="008A3B3D" w:rsidRPr="008A3B3D" w:rsidRDefault="008A3B3D" w:rsidP="008A3B3D">
      <w:pPr>
        <w:tabs>
          <w:tab w:val="left" w:pos="567"/>
        </w:tabs>
        <w:jc w:val="both"/>
        <w:rPr>
          <w:ins w:id="6944" w:author="Josef Kocourek" w:date="2020-02-10T13:09:00Z"/>
          <w:rFonts w:asciiTheme="minorHAnsi" w:hAnsiTheme="minorHAnsi" w:cstheme="minorHAnsi"/>
          <w:sz w:val="22"/>
          <w:szCs w:val="22"/>
          <w:rPrChange w:id="6945" w:author="Josef Kocourek" w:date="2020-02-10T13:09:00Z">
            <w:rPr>
              <w:ins w:id="6946" w:author="Josef Kocourek" w:date="2020-02-10T13:09:00Z"/>
              <w:rFonts w:ascii="Calibri" w:hAnsi="Calibri" w:cs="Calibri"/>
            </w:rPr>
          </w:rPrChange>
        </w:rPr>
      </w:pPr>
      <w:ins w:id="6947" w:author="Josef Kocourek" w:date="2020-02-10T13:09:00Z">
        <w:r w:rsidRPr="008A3B3D">
          <w:rPr>
            <w:rFonts w:asciiTheme="minorHAnsi" w:hAnsiTheme="minorHAnsi" w:cstheme="minorHAnsi"/>
            <w:sz w:val="22"/>
            <w:szCs w:val="22"/>
            <w:rPrChange w:id="6948" w:author="Josef Kocourek" w:date="2020-02-10T13:09:00Z">
              <w:rPr>
                <w:rFonts w:ascii="Calibri" w:hAnsi="Calibri" w:cs="Calibri"/>
              </w:rPr>
            </w:rPrChange>
          </w:rPr>
          <w:t xml:space="preserve">Studijní plány obou forem studia jsou založeny na stejných principech a obsahově jsou totožné až na předmět Komunikační agentura. Ten je vyučován pouze ve 2. ročníku prezenční formy studia a v rámci něj studenti připravují a realizují studentské projekty. Cílem tohoto předmětu je ověřit si teorii na reálných projektech. Studenti kombinované formy studia tuto podmínku plní již v rámci přijímacího řízení, kdy musí splnit povinnou podmínku dvouleté praxe v oboru. </w:t>
        </w:r>
      </w:ins>
    </w:p>
    <w:p w14:paraId="6FB18F2A" w14:textId="77777777" w:rsidR="008A3B3D" w:rsidRPr="00132BED" w:rsidRDefault="008A3B3D" w:rsidP="00132BED">
      <w:pPr>
        <w:pStyle w:val="Zkladntext"/>
        <w:tabs>
          <w:tab w:val="left" w:pos="426"/>
          <w:tab w:val="left" w:pos="567"/>
        </w:tabs>
        <w:spacing w:after="120"/>
        <w:jc w:val="both"/>
        <w:rPr>
          <w:rStyle w:val="Hypertextovodkaz"/>
          <w:rFonts w:asciiTheme="minorHAnsi" w:hAnsiTheme="minorHAnsi" w:cstheme="minorHAnsi"/>
          <w:b/>
          <w:spacing w:val="-2"/>
          <w:sz w:val="22"/>
          <w:szCs w:val="22"/>
        </w:rPr>
      </w:pPr>
    </w:p>
    <w:p w14:paraId="19A564CA" w14:textId="77777777" w:rsidR="00F52EEF" w:rsidRPr="00F52EEF" w:rsidRDefault="00F52EEF" w:rsidP="00935F76">
      <w:pPr>
        <w:pStyle w:val="Zkladntext"/>
        <w:tabs>
          <w:tab w:val="left" w:pos="426"/>
          <w:tab w:val="left" w:pos="567"/>
        </w:tabs>
        <w:spacing w:after="120"/>
        <w:rPr>
          <w:rStyle w:val="Hypertextovodkaz"/>
          <w:rFonts w:asciiTheme="minorHAnsi" w:hAnsiTheme="minorHAnsi" w:cstheme="minorHAnsi"/>
          <w:b/>
          <w:spacing w:val="-2"/>
          <w:sz w:val="22"/>
          <w:szCs w:val="22"/>
        </w:rPr>
      </w:pPr>
    </w:p>
    <w:p w14:paraId="088BBB30" w14:textId="77777777" w:rsidR="00F52EEF" w:rsidRPr="00132BED" w:rsidRDefault="00F52EEF" w:rsidP="00935F76">
      <w:pPr>
        <w:shd w:val="clear" w:color="auto" w:fill="FFFFFF"/>
        <w:tabs>
          <w:tab w:val="left" w:pos="360"/>
          <w:tab w:val="left" w:pos="567"/>
        </w:tabs>
        <w:spacing w:after="120"/>
        <w:ind w:left="425" w:right="6"/>
        <w:rPr>
          <w:rFonts w:asciiTheme="minorHAnsi" w:hAnsiTheme="minorHAnsi" w:cstheme="minorHAnsi"/>
          <w:b/>
          <w:spacing w:val="-1"/>
          <w:sz w:val="22"/>
          <w:szCs w:val="22"/>
        </w:rPr>
      </w:pPr>
      <w:r w:rsidRPr="00132BED">
        <w:rPr>
          <w:rFonts w:asciiTheme="minorHAnsi" w:hAnsiTheme="minorHAnsi" w:cstheme="minorHAnsi"/>
          <w:sz w:val="22"/>
          <w:szCs w:val="22"/>
        </w:rPr>
        <w:t>Přílohy:</w:t>
      </w:r>
    </w:p>
    <w:p w14:paraId="7398E0DF" w14:textId="77777777" w:rsidR="00F52EEF" w:rsidRPr="00132BED" w:rsidRDefault="00F52EEF" w:rsidP="004A7921">
      <w:pPr>
        <w:pStyle w:val="Odstavecseseznamem"/>
        <w:widowControl w:val="0"/>
        <w:numPr>
          <w:ilvl w:val="0"/>
          <w:numId w:val="3"/>
        </w:numPr>
        <w:shd w:val="clear" w:color="auto" w:fill="FFFFFF"/>
        <w:tabs>
          <w:tab w:val="left" w:pos="360"/>
          <w:tab w:val="left" w:pos="567"/>
        </w:tabs>
        <w:autoSpaceDE w:val="0"/>
        <w:autoSpaceDN w:val="0"/>
        <w:adjustRightInd w:val="0"/>
        <w:spacing w:after="0" w:line="240" w:lineRule="auto"/>
        <w:ind w:left="425" w:right="6" w:firstLine="1"/>
        <w:contextualSpacing w:val="0"/>
        <w:rPr>
          <w:rFonts w:asciiTheme="minorHAnsi" w:hAnsiTheme="minorHAnsi" w:cstheme="minorHAnsi"/>
          <w:sz w:val="22"/>
          <w:szCs w:val="22"/>
        </w:rPr>
      </w:pPr>
      <w:r w:rsidRPr="00132BED">
        <w:rPr>
          <w:rFonts w:asciiTheme="minorHAnsi" w:hAnsiTheme="minorHAnsi" w:cstheme="minorHAnsi"/>
          <w:spacing w:val="-1"/>
          <w:sz w:val="22"/>
          <w:szCs w:val="22"/>
        </w:rPr>
        <w:t>příloha č. 1 - odborné životopisy garantů programu</w:t>
      </w:r>
    </w:p>
    <w:p w14:paraId="4AF7D34E" w14:textId="77777777" w:rsidR="00F52EEF" w:rsidRPr="00132BED" w:rsidRDefault="00F52EEF" w:rsidP="004A7921">
      <w:pPr>
        <w:pStyle w:val="Odstavecseseznamem"/>
        <w:widowControl w:val="0"/>
        <w:numPr>
          <w:ilvl w:val="0"/>
          <w:numId w:val="3"/>
        </w:numPr>
        <w:shd w:val="clear" w:color="auto" w:fill="FFFFFF"/>
        <w:tabs>
          <w:tab w:val="left" w:pos="360"/>
          <w:tab w:val="left" w:pos="426"/>
          <w:tab w:val="left" w:pos="567"/>
          <w:tab w:val="left" w:pos="709"/>
        </w:tabs>
        <w:autoSpaceDE w:val="0"/>
        <w:autoSpaceDN w:val="0"/>
        <w:adjustRightInd w:val="0"/>
        <w:spacing w:after="0" w:line="240" w:lineRule="auto"/>
        <w:ind w:left="426" w:right="5" w:firstLine="1"/>
        <w:rPr>
          <w:rFonts w:asciiTheme="minorHAnsi" w:hAnsiTheme="minorHAnsi" w:cstheme="minorHAnsi"/>
          <w:sz w:val="22"/>
          <w:szCs w:val="22"/>
        </w:rPr>
      </w:pPr>
      <w:r w:rsidRPr="00132BED">
        <w:rPr>
          <w:rFonts w:asciiTheme="minorHAnsi" w:hAnsiTheme="minorHAnsi" w:cstheme="minorHAnsi"/>
          <w:spacing w:val="-1"/>
          <w:sz w:val="22"/>
          <w:szCs w:val="22"/>
        </w:rPr>
        <w:t>příloha č. 2 - prohlášení, že pracovníci uvedení v prvním a druhém bodu splňují podmínky   uvedené ve standardech pro akreditaci studijního programu – dodá UTB ve Zlíně</w:t>
      </w:r>
    </w:p>
    <w:p w14:paraId="207240C3" w14:textId="77777777" w:rsidR="00F52EEF" w:rsidRPr="00132BED" w:rsidRDefault="00F52EEF" w:rsidP="00935F76">
      <w:pPr>
        <w:tabs>
          <w:tab w:val="left" w:pos="567"/>
        </w:tabs>
        <w:rPr>
          <w:rFonts w:asciiTheme="minorHAnsi" w:hAnsiTheme="minorHAnsi" w:cstheme="minorHAnsi"/>
          <w:sz w:val="22"/>
          <w:szCs w:val="22"/>
        </w:rPr>
      </w:pPr>
    </w:p>
    <w:p w14:paraId="5A2B421E" w14:textId="529D01C4" w:rsidR="00132BED" w:rsidRDefault="00132BED">
      <w:pPr>
        <w:rPr>
          <w:rFonts w:asciiTheme="minorHAnsi" w:hAnsiTheme="minorHAnsi" w:cstheme="minorHAnsi"/>
        </w:rPr>
      </w:pPr>
      <w:r>
        <w:rPr>
          <w:rFonts w:asciiTheme="minorHAnsi" w:hAnsiTheme="minorHAnsi" w:cstheme="minorHAnsi"/>
        </w:rPr>
        <w:br w:type="page"/>
      </w:r>
    </w:p>
    <w:p w14:paraId="00EB83A9" w14:textId="26E5E5A1" w:rsidR="00F52EEF" w:rsidRPr="00F52EEF" w:rsidRDefault="00132BED" w:rsidP="00935F76">
      <w:pPr>
        <w:tabs>
          <w:tab w:val="left" w:pos="567"/>
          <w:tab w:val="left" w:pos="2552"/>
        </w:tabs>
        <w:spacing w:before="4000" w:line="276" w:lineRule="auto"/>
        <w:rPr>
          <w:rFonts w:asciiTheme="minorHAnsi" w:hAnsiTheme="minorHAnsi" w:cstheme="minorHAnsi"/>
        </w:rPr>
      </w:pPr>
      <w:r>
        <w:rPr>
          <w:rFonts w:asciiTheme="minorHAnsi" w:hAnsiTheme="minorHAnsi" w:cstheme="minorHAnsi"/>
          <w:b/>
          <w:bCs/>
          <w:color w:val="943634" w:themeColor="accent2" w:themeShade="BF"/>
          <w:sz w:val="28"/>
          <w:szCs w:val="28"/>
        </w:rPr>
        <w:lastRenderedPageBreak/>
        <w:t>P</w:t>
      </w:r>
      <w:r w:rsidR="00F52EEF" w:rsidRPr="00F52EEF">
        <w:rPr>
          <w:rFonts w:asciiTheme="minorHAnsi" w:hAnsiTheme="minorHAnsi" w:cstheme="minorHAnsi"/>
          <w:b/>
          <w:bCs/>
          <w:color w:val="943634" w:themeColor="accent2" w:themeShade="BF"/>
          <w:sz w:val="28"/>
          <w:szCs w:val="28"/>
        </w:rPr>
        <w:t>říloha č. 1 - CV garantů aktuálně akreditovaných studijních programů a oborů</w:t>
      </w:r>
    </w:p>
    <w:tbl>
      <w:tblPr>
        <w:tblW w:w="1053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94"/>
        <w:gridCol w:w="829"/>
        <w:gridCol w:w="1721"/>
        <w:gridCol w:w="524"/>
        <w:gridCol w:w="111"/>
        <w:gridCol w:w="851"/>
        <w:gridCol w:w="850"/>
        <w:gridCol w:w="142"/>
        <w:gridCol w:w="709"/>
        <w:gridCol w:w="850"/>
        <w:gridCol w:w="754"/>
      </w:tblGrid>
      <w:tr w:rsidR="00F52EEF" w:rsidRPr="00F52EEF" w14:paraId="6FDCE434" w14:textId="77777777" w:rsidTr="00F52EEF">
        <w:tc>
          <w:tcPr>
            <w:tcW w:w="10535" w:type="dxa"/>
            <w:gridSpan w:val="11"/>
            <w:tcBorders>
              <w:bottom w:val="double" w:sz="4" w:space="0" w:color="auto"/>
            </w:tcBorders>
            <w:shd w:val="clear" w:color="auto" w:fill="BDD6EE"/>
          </w:tcPr>
          <w:p w14:paraId="66268C2F"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C-I – Personální zabezpečení</w:t>
            </w:r>
          </w:p>
        </w:tc>
      </w:tr>
      <w:tr w:rsidR="00F52EEF" w:rsidRPr="00F52EEF" w14:paraId="6E9468AF" w14:textId="77777777" w:rsidTr="00F52EEF">
        <w:tc>
          <w:tcPr>
            <w:tcW w:w="3194" w:type="dxa"/>
            <w:tcBorders>
              <w:top w:val="double" w:sz="4" w:space="0" w:color="auto"/>
            </w:tcBorders>
            <w:shd w:val="clear" w:color="auto" w:fill="F7CAAC"/>
          </w:tcPr>
          <w:p w14:paraId="082B913C"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Vysoká škola</w:t>
            </w:r>
          </w:p>
        </w:tc>
        <w:tc>
          <w:tcPr>
            <w:tcW w:w="7341" w:type="dxa"/>
            <w:gridSpan w:val="10"/>
          </w:tcPr>
          <w:p w14:paraId="0A6F657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Univerzita Tomáše Bati ve Zlíně</w:t>
            </w:r>
          </w:p>
        </w:tc>
      </w:tr>
      <w:tr w:rsidR="00F52EEF" w:rsidRPr="00F52EEF" w14:paraId="6C421323" w14:textId="77777777" w:rsidTr="00F52EEF">
        <w:tc>
          <w:tcPr>
            <w:tcW w:w="3194" w:type="dxa"/>
            <w:shd w:val="clear" w:color="auto" w:fill="F7CAAC"/>
          </w:tcPr>
          <w:p w14:paraId="4E80F556"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Součást vysoké školy</w:t>
            </w:r>
          </w:p>
        </w:tc>
        <w:tc>
          <w:tcPr>
            <w:tcW w:w="7341" w:type="dxa"/>
            <w:gridSpan w:val="10"/>
          </w:tcPr>
          <w:p w14:paraId="4450D68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Fakulta multimediálních komunikací</w:t>
            </w:r>
          </w:p>
        </w:tc>
      </w:tr>
      <w:tr w:rsidR="00F52EEF" w:rsidRPr="00F52EEF" w14:paraId="18AF1302" w14:textId="77777777" w:rsidTr="00F52EEF">
        <w:tc>
          <w:tcPr>
            <w:tcW w:w="3194" w:type="dxa"/>
            <w:shd w:val="clear" w:color="auto" w:fill="F7CAAC"/>
          </w:tcPr>
          <w:p w14:paraId="3DE524B8"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Název studijního programu</w:t>
            </w:r>
          </w:p>
        </w:tc>
        <w:tc>
          <w:tcPr>
            <w:tcW w:w="7341" w:type="dxa"/>
            <w:gridSpan w:val="10"/>
          </w:tcPr>
          <w:p w14:paraId="1ABE7C31" w14:textId="5D07B15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Marketingov</w:t>
            </w:r>
            <w:ins w:id="6949" w:author="Radim Bačuvčík" w:date="2020-02-06T14:37:00Z">
              <w:r w:rsidR="005A7B63">
                <w:rPr>
                  <w:rFonts w:asciiTheme="minorHAnsi" w:hAnsiTheme="minorHAnsi" w:cstheme="minorHAnsi"/>
                </w:rPr>
                <w:t>á</w:t>
              </w:r>
            </w:ins>
            <w:del w:id="6950" w:author="Radim Bačuvčík" w:date="2020-02-06T14:37:00Z">
              <w:r w:rsidRPr="00F52EEF" w:rsidDel="005A7B63">
                <w:rPr>
                  <w:rFonts w:asciiTheme="minorHAnsi" w:hAnsiTheme="minorHAnsi" w:cstheme="minorHAnsi"/>
                </w:rPr>
                <w:delText>é</w:delText>
              </w:r>
            </w:del>
            <w:r w:rsidRPr="00F52EEF">
              <w:rPr>
                <w:rFonts w:asciiTheme="minorHAnsi" w:hAnsiTheme="minorHAnsi" w:cstheme="minorHAnsi"/>
              </w:rPr>
              <w:t xml:space="preserve"> komunikace</w:t>
            </w:r>
          </w:p>
        </w:tc>
      </w:tr>
      <w:tr w:rsidR="00F52EEF" w:rsidRPr="00F52EEF" w14:paraId="0709C012" w14:textId="77777777" w:rsidTr="00F52EEF">
        <w:tc>
          <w:tcPr>
            <w:tcW w:w="3194" w:type="dxa"/>
            <w:shd w:val="clear" w:color="auto" w:fill="F7CAAC"/>
          </w:tcPr>
          <w:p w14:paraId="0F78F7D7"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Jméno a příjmení</w:t>
            </w:r>
          </w:p>
        </w:tc>
        <w:tc>
          <w:tcPr>
            <w:tcW w:w="4036" w:type="dxa"/>
            <w:gridSpan w:val="5"/>
          </w:tcPr>
          <w:p w14:paraId="2EC8AAD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Blandína Šramová</w:t>
            </w:r>
          </w:p>
        </w:tc>
        <w:tc>
          <w:tcPr>
            <w:tcW w:w="850" w:type="dxa"/>
            <w:shd w:val="clear" w:color="auto" w:fill="F7CAAC"/>
          </w:tcPr>
          <w:p w14:paraId="634F4C6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Tituly</w:t>
            </w:r>
          </w:p>
        </w:tc>
        <w:tc>
          <w:tcPr>
            <w:tcW w:w="2455" w:type="dxa"/>
            <w:gridSpan w:val="4"/>
          </w:tcPr>
          <w:p w14:paraId="7433ECA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doc., PhDr., Ph.D.</w:t>
            </w:r>
          </w:p>
        </w:tc>
      </w:tr>
      <w:tr w:rsidR="00F52EEF" w:rsidRPr="00F52EEF" w14:paraId="7C01477E" w14:textId="77777777" w:rsidTr="00F52EEF">
        <w:tc>
          <w:tcPr>
            <w:tcW w:w="3194" w:type="dxa"/>
            <w:shd w:val="clear" w:color="auto" w:fill="F7CAAC"/>
          </w:tcPr>
          <w:p w14:paraId="1C1A3574"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Rok narození</w:t>
            </w:r>
          </w:p>
        </w:tc>
        <w:tc>
          <w:tcPr>
            <w:tcW w:w="829" w:type="dxa"/>
          </w:tcPr>
          <w:p w14:paraId="34815E7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1967</w:t>
            </w:r>
          </w:p>
        </w:tc>
        <w:tc>
          <w:tcPr>
            <w:tcW w:w="1721" w:type="dxa"/>
            <w:shd w:val="clear" w:color="auto" w:fill="F7CAAC"/>
          </w:tcPr>
          <w:p w14:paraId="62128F7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typ vztahu k VŠ</w:t>
            </w:r>
          </w:p>
        </w:tc>
        <w:tc>
          <w:tcPr>
            <w:tcW w:w="635" w:type="dxa"/>
            <w:gridSpan w:val="2"/>
          </w:tcPr>
          <w:p w14:paraId="7D17A372"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p>
        </w:tc>
        <w:tc>
          <w:tcPr>
            <w:tcW w:w="851" w:type="dxa"/>
            <w:shd w:val="clear" w:color="auto" w:fill="F7CAAC"/>
          </w:tcPr>
          <w:p w14:paraId="0EE641FB"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tcPr>
          <w:p w14:paraId="327DED83"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40h/t.</w:t>
            </w:r>
          </w:p>
        </w:tc>
        <w:tc>
          <w:tcPr>
            <w:tcW w:w="851" w:type="dxa"/>
            <w:gridSpan w:val="2"/>
            <w:shd w:val="clear" w:color="auto" w:fill="F7CAAC"/>
          </w:tcPr>
          <w:p w14:paraId="240D7E54"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2"/>
          </w:tcPr>
          <w:p w14:paraId="34B417C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F52EEF" w:rsidRPr="00F52EEF" w14:paraId="0038C10D" w14:textId="77777777" w:rsidTr="00F52EEF">
        <w:tc>
          <w:tcPr>
            <w:tcW w:w="5744" w:type="dxa"/>
            <w:gridSpan w:val="3"/>
            <w:shd w:val="clear" w:color="auto" w:fill="F7CAAC"/>
          </w:tcPr>
          <w:p w14:paraId="5820A5EE"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Typ vztahu na součásti VŠ, která uskutečňuje st. program</w:t>
            </w:r>
          </w:p>
        </w:tc>
        <w:tc>
          <w:tcPr>
            <w:tcW w:w="635" w:type="dxa"/>
            <w:gridSpan w:val="2"/>
          </w:tcPr>
          <w:p w14:paraId="778A90B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eastAsia="Calibri" w:hAnsiTheme="minorHAnsi" w:cstheme="minorHAnsi"/>
              </w:rPr>
              <w:t>pp</w:t>
            </w:r>
          </w:p>
        </w:tc>
        <w:tc>
          <w:tcPr>
            <w:tcW w:w="851" w:type="dxa"/>
            <w:shd w:val="clear" w:color="auto" w:fill="F7CAAC"/>
          </w:tcPr>
          <w:p w14:paraId="19DEED50"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c>
          <w:tcPr>
            <w:tcW w:w="850" w:type="dxa"/>
          </w:tcPr>
          <w:p w14:paraId="1842E35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40h/t.</w:t>
            </w:r>
          </w:p>
        </w:tc>
        <w:tc>
          <w:tcPr>
            <w:tcW w:w="851" w:type="dxa"/>
            <w:gridSpan w:val="2"/>
            <w:shd w:val="clear" w:color="auto" w:fill="F7CAAC"/>
          </w:tcPr>
          <w:p w14:paraId="59175851"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do kdy</w:t>
            </w:r>
          </w:p>
        </w:tc>
        <w:tc>
          <w:tcPr>
            <w:tcW w:w="1604" w:type="dxa"/>
            <w:gridSpan w:val="2"/>
          </w:tcPr>
          <w:p w14:paraId="6FA3F69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N</w:t>
            </w:r>
          </w:p>
        </w:tc>
      </w:tr>
      <w:tr w:rsidR="00F52EEF" w:rsidRPr="00F52EEF" w14:paraId="31D49072" w14:textId="77777777" w:rsidTr="00F52EEF">
        <w:tc>
          <w:tcPr>
            <w:tcW w:w="6379" w:type="dxa"/>
            <w:gridSpan w:val="5"/>
            <w:shd w:val="clear" w:color="auto" w:fill="F7CAAC"/>
          </w:tcPr>
          <w:p w14:paraId="1C52C54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Další současná působení jako akademický pracovník na jiných VŠ</w:t>
            </w:r>
          </w:p>
        </w:tc>
        <w:tc>
          <w:tcPr>
            <w:tcW w:w="1701" w:type="dxa"/>
            <w:gridSpan w:val="2"/>
            <w:shd w:val="clear" w:color="auto" w:fill="F7CAAC"/>
          </w:tcPr>
          <w:p w14:paraId="2E67C995"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typ prac. vztahu</w:t>
            </w:r>
          </w:p>
        </w:tc>
        <w:tc>
          <w:tcPr>
            <w:tcW w:w="2455" w:type="dxa"/>
            <w:gridSpan w:val="4"/>
            <w:shd w:val="clear" w:color="auto" w:fill="F7CAAC"/>
          </w:tcPr>
          <w:p w14:paraId="5EAD1A3D"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rozsah</w:t>
            </w:r>
          </w:p>
        </w:tc>
      </w:tr>
      <w:tr w:rsidR="00F52EEF" w:rsidRPr="00F52EEF" w14:paraId="7DE00578" w14:textId="77777777" w:rsidTr="00F52EEF">
        <w:tc>
          <w:tcPr>
            <w:tcW w:w="6379" w:type="dxa"/>
            <w:gridSpan w:val="5"/>
          </w:tcPr>
          <w:p w14:paraId="42B629AD"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UK Bratislava</w:t>
            </w:r>
          </w:p>
        </w:tc>
        <w:tc>
          <w:tcPr>
            <w:tcW w:w="1701" w:type="dxa"/>
            <w:gridSpan w:val="2"/>
          </w:tcPr>
          <w:p w14:paraId="61699787"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pp.</w:t>
            </w:r>
          </w:p>
        </w:tc>
        <w:tc>
          <w:tcPr>
            <w:tcW w:w="2455" w:type="dxa"/>
            <w:gridSpan w:val="4"/>
          </w:tcPr>
          <w:p w14:paraId="2AE71366"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7,5h/t</w:t>
            </w:r>
          </w:p>
        </w:tc>
      </w:tr>
      <w:tr w:rsidR="00F52EEF" w:rsidRPr="00F52EEF" w14:paraId="168C4CC8" w14:textId="77777777" w:rsidTr="00F52EEF">
        <w:tc>
          <w:tcPr>
            <w:tcW w:w="6379" w:type="dxa"/>
            <w:gridSpan w:val="5"/>
          </w:tcPr>
          <w:p w14:paraId="163ECF7F" w14:textId="77777777" w:rsidR="00F52EEF" w:rsidRPr="00F52EEF" w:rsidRDefault="00F52EEF" w:rsidP="00935F76">
            <w:pPr>
              <w:tabs>
                <w:tab w:val="left" w:pos="567"/>
              </w:tabs>
              <w:jc w:val="both"/>
              <w:rPr>
                <w:rFonts w:asciiTheme="minorHAnsi" w:hAnsiTheme="minorHAnsi" w:cstheme="minorHAnsi"/>
              </w:rPr>
            </w:pPr>
          </w:p>
        </w:tc>
        <w:tc>
          <w:tcPr>
            <w:tcW w:w="1701" w:type="dxa"/>
            <w:gridSpan w:val="2"/>
          </w:tcPr>
          <w:p w14:paraId="02AAFB34" w14:textId="77777777" w:rsidR="00F52EEF" w:rsidRPr="00F52EEF" w:rsidRDefault="00F52EEF" w:rsidP="00935F76">
            <w:pPr>
              <w:tabs>
                <w:tab w:val="left" w:pos="567"/>
              </w:tabs>
              <w:jc w:val="both"/>
              <w:rPr>
                <w:rFonts w:asciiTheme="minorHAnsi" w:hAnsiTheme="minorHAnsi" w:cstheme="minorHAnsi"/>
              </w:rPr>
            </w:pPr>
          </w:p>
        </w:tc>
        <w:tc>
          <w:tcPr>
            <w:tcW w:w="2455" w:type="dxa"/>
            <w:gridSpan w:val="4"/>
          </w:tcPr>
          <w:p w14:paraId="7473B8FA" w14:textId="77777777" w:rsidR="00F52EEF" w:rsidRPr="00F52EEF" w:rsidRDefault="00F52EEF" w:rsidP="00935F76">
            <w:pPr>
              <w:tabs>
                <w:tab w:val="left" w:pos="567"/>
              </w:tabs>
              <w:jc w:val="both"/>
              <w:rPr>
                <w:rFonts w:asciiTheme="minorHAnsi" w:hAnsiTheme="minorHAnsi" w:cstheme="minorHAnsi"/>
              </w:rPr>
            </w:pPr>
          </w:p>
        </w:tc>
      </w:tr>
      <w:tr w:rsidR="00F52EEF" w:rsidRPr="00F52EEF" w14:paraId="4B021629" w14:textId="77777777" w:rsidTr="00F52EEF">
        <w:tc>
          <w:tcPr>
            <w:tcW w:w="10535" w:type="dxa"/>
            <w:gridSpan w:val="11"/>
            <w:shd w:val="clear" w:color="auto" w:fill="F7CAAC"/>
          </w:tcPr>
          <w:p w14:paraId="1F6A45B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Předměty příslušného studijního programu a způsob zapojení do jejich výuky, příp. další zapojení do uskutečňování studijního programu</w:t>
            </w:r>
          </w:p>
        </w:tc>
      </w:tr>
      <w:tr w:rsidR="00F52EEF" w:rsidRPr="00F52EEF" w14:paraId="5AFAB865" w14:textId="77777777" w:rsidTr="00F52EEF">
        <w:trPr>
          <w:trHeight w:val="1118"/>
        </w:trPr>
        <w:tc>
          <w:tcPr>
            <w:tcW w:w="10535" w:type="dxa"/>
            <w:gridSpan w:val="11"/>
            <w:tcBorders>
              <w:top w:val="nil"/>
            </w:tcBorders>
          </w:tcPr>
          <w:p w14:paraId="2A190D12" w14:textId="2BA776F5" w:rsidR="00F52EEF" w:rsidRPr="00F52EEF" w:rsidRDefault="00F52EEF" w:rsidP="00935F76">
            <w:pPr>
              <w:tabs>
                <w:tab w:val="left" w:pos="567"/>
              </w:tabs>
              <w:jc w:val="both"/>
              <w:rPr>
                <w:rFonts w:asciiTheme="minorHAnsi" w:eastAsia="Calibri" w:hAnsiTheme="minorHAnsi" w:cstheme="minorHAnsi"/>
                <w:b/>
              </w:rPr>
            </w:pPr>
            <w:r w:rsidRPr="00F52EEF">
              <w:rPr>
                <w:rFonts w:asciiTheme="minorHAnsi" w:eastAsia="Calibri" w:hAnsiTheme="minorHAnsi" w:cstheme="minorHAnsi"/>
                <w:b/>
              </w:rPr>
              <w:t xml:space="preserve">Garantka bakalářského </w:t>
            </w:r>
            <w:del w:id="6951" w:author="Josef Kocourek" w:date="2020-02-10T15:03:00Z">
              <w:r w:rsidRPr="00F52EEF" w:rsidDel="0000527E">
                <w:rPr>
                  <w:rFonts w:asciiTheme="minorHAnsi" w:eastAsia="Calibri" w:hAnsiTheme="minorHAnsi" w:cstheme="minorHAnsi"/>
                  <w:b/>
                </w:rPr>
                <w:delText xml:space="preserve">a navazujícího magisterského </w:delText>
              </w:r>
            </w:del>
            <w:r w:rsidRPr="00F52EEF">
              <w:rPr>
                <w:rFonts w:asciiTheme="minorHAnsi" w:eastAsia="Calibri" w:hAnsiTheme="minorHAnsi" w:cstheme="minorHAnsi"/>
                <w:b/>
              </w:rPr>
              <w:t>studijního programu Marketingov</w:t>
            </w:r>
            <w:ins w:id="6952" w:author="Radim Bačuvčík" w:date="2020-02-06T14:37:00Z">
              <w:r w:rsidR="005A7B63">
                <w:rPr>
                  <w:rFonts w:asciiTheme="minorHAnsi" w:eastAsia="Calibri" w:hAnsiTheme="minorHAnsi" w:cstheme="minorHAnsi"/>
                  <w:b/>
                </w:rPr>
                <w:t>á</w:t>
              </w:r>
            </w:ins>
            <w:del w:id="6953" w:author="Radim Bačuvčík" w:date="2020-02-06T14:37:00Z">
              <w:r w:rsidRPr="00F52EEF" w:rsidDel="005A7B63">
                <w:rPr>
                  <w:rFonts w:asciiTheme="minorHAnsi" w:eastAsia="Calibri" w:hAnsiTheme="minorHAnsi" w:cstheme="minorHAnsi"/>
                  <w:b/>
                </w:rPr>
                <w:delText>é</w:delText>
              </w:r>
            </w:del>
            <w:r w:rsidRPr="00F52EEF">
              <w:rPr>
                <w:rFonts w:asciiTheme="minorHAnsi" w:eastAsia="Calibri" w:hAnsiTheme="minorHAnsi" w:cstheme="minorHAnsi"/>
                <w:b/>
              </w:rPr>
              <w:t xml:space="preserve"> komunikace.</w:t>
            </w:r>
          </w:p>
          <w:p w14:paraId="1E172DC7" w14:textId="77777777" w:rsidR="00F52EEF" w:rsidRPr="00F52EEF" w:rsidRDefault="00F52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Základy psychologie – prezenční i kombinovaná forma studia</w:t>
            </w:r>
          </w:p>
          <w:p w14:paraId="7A43F4A5" w14:textId="77777777" w:rsidR="00F52EEF" w:rsidRPr="00F52EEF" w:rsidRDefault="00F52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Psychologie v MK – prezenční i kombinovaná forma studia</w:t>
            </w:r>
          </w:p>
          <w:p w14:paraId="1C0D577A" w14:textId="77777777" w:rsidR="00F52EEF" w:rsidRPr="00F52EEF" w:rsidRDefault="00F52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Psychologie v médiích 1, 2 – prezenční i kombinovaná forma studia</w:t>
            </w:r>
          </w:p>
          <w:p w14:paraId="05E088B2" w14:textId="77777777" w:rsidR="00F52EEF" w:rsidRDefault="00F52EEF" w:rsidP="00935F76">
            <w:pPr>
              <w:tabs>
                <w:tab w:val="left" w:pos="567"/>
              </w:tabs>
              <w:jc w:val="both"/>
              <w:rPr>
                <w:ins w:id="6954" w:author="Josef Kocourek" w:date="2020-02-10T15:03:00Z"/>
                <w:rFonts w:asciiTheme="minorHAnsi" w:eastAsia="Calibri" w:hAnsiTheme="minorHAnsi" w:cstheme="minorHAnsi"/>
              </w:rPr>
            </w:pPr>
            <w:r w:rsidRPr="00F52EEF">
              <w:rPr>
                <w:rFonts w:asciiTheme="minorHAnsi" w:eastAsia="Calibri" w:hAnsiTheme="minorHAnsi" w:cstheme="minorHAnsi"/>
              </w:rPr>
              <w:t xml:space="preserve">Spotřebitelské chování </w:t>
            </w:r>
            <w:proofErr w:type="gramStart"/>
            <w:r w:rsidRPr="00F52EEF">
              <w:rPr>
                <w:rFonts w:asciiTheme="minorHAnsi" w:eastAsia="Calibri" w:hAnsiTheme="minorHAnsi" w:cstheme="minorHAnsi"/>
              </w:rPr>
              <w:t>–  prezenční</w:t>
            </w:r>
            <w:proofErr w:type="gramEnd"/>
            <w:r w:rsidRPr="00F52EEF">
              <w:rPr>
                <w:rFonts w:asciiTheme="minorHAnsi" w:eastAsia="Calibri" w:hAnsiTheme="minorHAnsi" w:cstheme="minorHAnsi"/>
              </w:rPr>
              <w:t xml:space="preserve"> i kombinovaná forma studia</w:t>
            </w:r>
          </w:p>
          <w:p w14:paraId="46E1AEC6" w14:textId="2BC100D1" w:rsidR="0000527E" w:rsidRPr="0000527E" w:rsidRDefault="0000527E">
            <w:pPr>
              <w:tabs>
                <w:tab w:val="left" w:pos="567"/>
              </w:tabs>
              <w:autoSpaceDE w:val="0"/>
              <w:autoSpaceDN w:val="0"/>
              <w:adjustRightInd w:val="0"/>
              <w:rPr>
                <w:rFonts w:asciiTheme="minorHAnsi" w:hAnsiTheme="minorHAnsi" w:cstheme="minorHAnsi"/>
                <w:rPrChange w:id="6955" w:author="Josef Kocourek" w:date="2020-02-10T15:03:00Z">
                  <w:rPr>
                    <w:rFonts w:asciiTheme="minorHAnsi" w:eastAsia="Calibri" w:hAnsiTheme="minorHAnsi" w:cstheme="minorHAnsi"/>
                  </w:rPr>
                </w:rPrChange>
              </w:rPr>
              <w:pPrChange w:id="6956" w:author="Josef Kocourek" w:date="2020-02-10T15:03:00Z">
                <w:pPr>
                  <w:tabs>
                    <w:tab w:val="left" w:pos="567"/>
                  </w:tabs>
                  <w:jc w:val="both"/>
                </w:pPr>
              </w:pPrChange>
            </w:pPr>
            <w:ins w:id="6957" w:author="Josef Kocourek" w:date="2020-02-10T15:03:00Z">
              <w:r w:rsidRPr="00F52EEF">
                <w:rPr>
                  <w:rFonts w:asciiTheme="minorHAnsi" w:hAnsiTheme="minorHAnsi" w:cstheme="minorHAnsi"/>
                </w:rPr>
                <w:t>Seminář k bakalářské práci 1</w:t>
              </w:r>
              <w:r>
                <w:rPr>
                  <w:rFonts w:asciiTheme="minorHAnsi" w:hAnsiTheme="minorHAnsi" w:cstheme="minorHAnsi"/>
                </w:rPr>
                <w:t>, 2</w:t>
              </w:r>
              <w:r w:rsidRPr="00F52EEF">
                <w:rPr>
                  <w:rFonts w:asciiTheme="minorHAnsi" w:hAnsiTheme="minorHAnsi" w:cstheme="minorHAnsi"/>
                </w:rPr>
                <w:t xml:space="preserve"> </w:t>
              </w:r>
              <w:r>
                <w:rPr>
                  <w:rFonts w:asciiTheme="minorHAnsi" w:hAnsiTheme="minorHAnsi" w:cstheme="minorHAnsi"/>
                </w:rPr>
                <w:t>–</w:t>
              </w:r>
              <w:r w:rsidRPr="00F52EEF">
                <w:rPr>
                  <w:rFonts w:asciiTheme="minorHAnsi" w:hAnsiTheme="minorHAnsi" w:cstheme="minorHAnsi"/>
                </w:rPr>
                <w:t xml:space="preserve"> </w:t>
              </w:r>
              <w:r>
                <w:rPr>
                  <w:rFonts w:asciiTheme="minorHAnsi" w:hAnsiTheme="minorHAnsi" w:cstheme="minorHAnsi"/>
                </w:rPr>
                <w:t>garant předmě</w:t>
              </w:r>
            </w:ins>
            <w:ins w:id="6958" w:author="Josef Kocourek" w:date="2020-02-10T15:04:00Z">
              <w:r>
                <w:rPr>
                  <w:rFonts w:asciiTheme="minorHAnsi" w:hAnsiTheme="minorHAnsi" w:cstheme="minorHAnsi"/>
                </w:rPr>
                <w:t>tu</w:t>
              </w:r>
            </w:ins>
            <w:ins w:id="6959" w:author="Josef Kocourek" w:date="2020-02-10T15:03:00Z">
              <w:r w:rsidRPr="00F52EEF">
                <w:rPr>
                  <w:rFonts w:asciiTheme="minorHAnsi" w:hAnsiTheme="minorHAnsi" w:cstheme="minorHAnsi"/>
                </w:rPr>
                <w:t xml:space="preserve"> </w:t>
              </w:r>
            </w:ins>
          </w:p>
        </w:tc>
      </w:tr>
      <w:tr w:rsidR="00F52EEF" w:rsidRPr="00F52EEF" w14:paraId="6FECCE78" w14:textId="77777777" w:rsidTr="00F52EEF">
        <w:tc>
          <w:tcPr>
            <w:tcW w:w="10535" w:type="dxa"/>
            <w:gridSpan w:val="11"/>
            <w:shd w:val="clear" w:color="auto" w:fill="F7CAAC"/>
          </w:tcPr>
          <w:p w14:paraId="5F80EC0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 xml:space="preserve">Údaje o vzdělání na VŠ </w:t>
            </w:r>
          </w:p>
        </w:tc>
      </w:tr>
      <w:tr w:rsidR="00F52EEF" w:rsidRPr="00F52EEF" w14:paraId="718409F8" w14:textId="77777777" w:rsidTr="00F52EEF">
        <w:trPr>
          <w:trHeight w:val="1055"/>
        </w:trPr>
        <w:tc>
          <w:tcPr>
            <w:tcW w:w="10535" w:type="dxa"/>
            <w:gridSpan w:val="11"/>
          </w:tcPr>
          <w:p w14:paraId="6AB9B552" w14:textId="77777777" w:rsidR="00F52EEF" w:rsidRPr="00F52EEF" w:rsidRDefault="00F52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1986 – 1990 – Mgr. obor psychologie, FF UK Bratislava</w:t>
            </w:r>
          </w:p>
          <w:p w14:paraId="716E01FF" w14:textId="0E97D65D" w:rsidR="00F52EEF" w:rsidRPr="00F52EEF" w:rsidRDefault="00327C05" w:rsidP="00935F76">
            <w:pPr>
              <w:tabs>
                <w:tab w:val="left" w:pos="567"/>
              </w:tabs>
              <w:jc w:val="both"/>
              <w:rPr>
                <w:rFonts w:asciiTheme="minorHAnsi" w:eastAsia="Calibri" w:hAnsiTheme="minorHAnsi" w:cstheme="minorHAnsi"/>
              </w:rPr>
            </w:pPr>
            <w:r>
              <w:rPr>
                <w:rFonts w:asciiTheme="minorHAnsi" w:eastAsia="Calibri" w:hAnsiTheme="minorHAnsi" w:cstheme="minorHAnsi"/>
              </w:rPr>
              <w:t>1999</w:t>
            </w:r>
            <w:r w:rsidR="00F52EEF" w:rsidRPr="00F52EEF">
              <w:rPr>
                <w:rFonts w:asciiTheme="minorHAnsi" w:eastAsia="Calibri" w:hAnsiTheme="minorHAnsi" w:cstheme="minorHAnsi"/>
              </w:rPr>
              <w:t xml:space="preserve"> – Ph.D., obor Psychologie</w:t>
            </w:r>
          </w:p>
          <w:p w14:paraId="244F9377" w14:textId="77777777" w:rsidR="00F52EEF" w:rsidRPr="00F52EEF" w:rsidRDefault="00F52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2008 – doc., obor Psychologie</w:t>
            </w:r>
          </w:p>
          <w:p w14:paraId="1BD91194" w14:textId="77777777" w:rsidR="00F52EEF" w:rsidRPr="00F52EEF" w:rsidRDefault="00F52EEF" w:rsidP="00935F76">
            <w:pPr>
              <w:tabs>
                <w:tab w:val="left" w:pos="567"/>
              </w:tabs>
              <w:jc w:val="both"/>
              <w:rPr>
                <w:rFonts w:asciiTheme="minorHAnsi" w:eastAsia="Calibri" w:hAnsiTheme="minorHAnsi" w:cstheme="minorHAnsi"/>
              </w:rPr>
            </w:pPr>
          </w:p>
        </w:tc>
      </w:tr>
      <w:tr w:rsidR="00F52EEF" w:rsidRPr="00F52EEF" w14:paraId="3D9BEDDC" w14:textId="77777777" w:rsidTr="00F52EEF">
        <w:tc>
          <w:tcPr>
            <w:tcW w:w="10535" w:type="dxa"/>
            <w:gridSpan w:val="11"/>
            <w:shd w:val="clear" w:color="auto" w:fill="F7CAAC"/>
          </w:tcPr>
          <w:p w14:paraId="717F5990"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Údaje o odborném působení od absolvování VŠ</w:t>
            </w:r>
          </w:p>
        </w:tc>
      </w:tr>
      <w:tr w:rsidR="00F52EEF" w:rsidRPr="00F52EEF" w14:paraId="0FB41427" w14:textId="77777777" w:rsidTr="00F52EEF">
        <w:trPr>
          <w:trHeight w:val="1090"/>
        </w:trPr>
        <w:tc>
          <w:tcPr>
            <w:tcW w:w="10535" w:type="dxa"/>
            <w:gridSpan w:val="11"/>
          </w:tcPr>
          <w:p w14:paraId="2200F733" w14:textId="77777777" w:rsidR="00F52EEF" w:rsidRPr="00F52EEF" w:rsidRDefault="00F52EEF" w:rsidP="00935F76">
            <w:pPr>
              <w:pStyle w:val="Normlnweb"/>
              <w:shd w:val="clear" w:color="auto" w:fill="FFFFFF"/>
              <w:tabs>
                <w:tab w:val="left" w:pos="567"/>
              </w:tabs>
              <w:spacing w:before="0" w:beforeAutospacing="0" w:after="0" w:afterAutospacing="0"/>
              <w:rPr>
                <w:rFonts w:asciiTheme="minorHAnsi" w:hAnsiTheme="minorHAnsi" w:cstheme="minorHAnsi"/>
                <w:sz w:val="22"/>
                <w:szCs w:val="22"/>
              </w:rPr>
            </w:pPr>
            <w:r w:rsidRPr="00F52EEF">
              <w:rPr>
                <w:rFonts w:asciiTheme="minorHAnsi" w:hAnsiTheme="minorHAnsi" w:cstheme="minorHAnsi"/>
                <w:sz w:val="22"/>
                <w:szCs w:val="22"/>
              </w:rPr>
              <w:t>1990 – 1994 – PPP Bratislava, psycholog</w:t>
            </w:r>
          </w:p>
          <w:p w14:paraId="1A18370C" w14:textId="77777777" w:rsidR="00F52EEF" w:rsidRPr="00F52EEF" w:rsidRDefault="00F52EEF" w:rsidP="00935F76">
            <w:pPr>
              <w:pStyle w:val="Normlnweb"/>
              <w:shd w:val="clear" w:color="auto" w:fill="FFFFFF"/>
              <w:tabs>
                <w:tab w:val="left" w:pos="567"/>
              </w:tabs>
              <w:spacing w:before="0" w:beforeAutospacing="0" w:after="0" w:afterAutospacing="0"/>
              <w:rPr>
                <w:rFonts w:asciiTheme="minorHAnsi" w:hAnsiTheme="minorHAnsi" w:cstheme="minorHAnsi"/>
                <w:sz w:val="22"/>
                <w:szCs w:val="22"/>
              </w:rPr>
            </w:pPr>
            <w:r w:rsidRPr="00F52EEF">
              <w:rPr>
                <w:rFonts w:asciiTheme="minorHAnsi" w:hAnsiTheme="minorHAnsi" w:cstheme="minorHAnsi"/>
                <w:sz w:val="22"/>
                <w:szCs w:val="22"/>
              </w:rPr>
              <w:t>1994 – 2009 – UKF Nitra, vysokoškolský pedagog</w:t>
            </w:r>
          </w:p>
          <w:p w14:paraId="2E0480D5" w14:textId="77777777" w:rsidR="00F52EEF" w:rsidRPr="00F52EEF" w:rsidRDefault="00F52EEF" w:rsidP="00935F76">
            <w:pPr>
              <w:pStyle w:val="Normlnweb"/>
              <w:shd w:val="clear" w:color="auto" w:fill="FFFFFF"/>
              <w:tabs>
                <w:tab w:val="left" w:pos="567"/>
              </w:tabs>
              <w:spacing w:before="0" w:beforeAutospacing="0" w:after="0" w:afterAutospacing="0"/>
              <w:rPr>
                <w:rFonts w:asciiTheme="minorHAnsi" w:hAnsiTheme="minorHAnsi" w:cstheme="minorHAnsi"/>
                <w:sz w:val="22"/>
                <w:szCs w:val="22"/>
              </w:rPr>
            </w:pPr>
            <w:r w:rsidRPr="00F52EEF">
              <w:rPr>
                <w:rFonts w:asciiTheme="minorHAnsi" w:hAnsiTheme="minorHAnsi" w:cstheme="minorHAnsi"/>
                <w:sz w:val="22"/>
                <w:szCs w:val="22"/>
              </w:rPr>
              <w:t>2010 – UK, Bratislava, docent</w:t>
            </w:r>
          </w:p>
          <w:p w14:paraId="7DCF2B11" w14:textId="77777777" w:rsidR="00F52EEF" w:rsidRPr="00F52EEF" w:rsidRDefault="00F52EEF" w:rsidP="00935F76">
            <w:pPr>
              <w:pStyle w:val="Normlnweb"/>
              <w:shd w:val="clear" w:color="auto" w:fill="FFFFFF"/>
              <w:tabs>
                <w:tab w:val="left" w:pos="567"/>
              </w:tabs>
              <w:spacing w:before="0" w:beforeAutospacing="0" w:after="0" w:afterAutospacing="0"/>
              <w:rPr>
                <w:rFonts w:asciiTheme="minorHAnsi" w:eastAsia="Calibri" w:hAnsiTheme="minorHAnsi" w:cstheme="minorHAnsi"/>
                <w:sz w:val="22"/>
                <w:szCs w:val="22"/>
              </w:rPr>
            </w:pPr>
            <w:r w:rsidRPr="00F52EEF">
              <w:rPr>
                <w:rFonts w:asciiTheme="minorHAnsi" w:hAnsiTheme="minorHAnsi" w:cstheme="minorHAnsi"/>
                <w:sz w:val="22"/>
                <w:szCs w:val="22"/>
              </w:rPr>
              <w:t>2010 – UTB ve Zlíně, docent</w:t>
            </w:r>
          </w:p>
        </w:tc>
      </w:tr>
      <w:tr w:rsidR="00F52EEF" w:rsidRPr="00F52EEF" w14:paraId="676EDECC" w14:textId="77777777" w:rsidTr="00F52EEF">
        <w:trPr>
          <w:trHeight w:val="250"/>
        </w:trPr>
        <w:tc>
          <w:tcPr>
            <w:tcW w:w="10535" w:type="dxa"/>
            <w:gridSpan w:val="11"/>
            <w:shd w:val="clear" w:color="auto" w:fill="F7CAAC"/>
          </w:tcPr>
          <w:p w14:paraId="0A75E214"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Zkušenosti s vedením kvalifikačních a rigorózních prací</w:t>
            </w:r>
          </w:p>
        </w:tc>
      </w:tr>
      <w:tr w:rsidR="00F52EEF" w:rsidRPr="00F52EEF" w14:paraId="210743B5" w14:textId="77777777" w:rsidTr="00F52EEF">
        <w:trPr>
          <w:trHeight w:val="376"/>
        </w:trPr>
        <w:tc>
          <w:tcPr>
            <w:tcW w:w="10535" w:type="dxa"/>
            <w:gridSpan w:val="11"/>
          </w:tcPr>
          <w:p w14:paraId="23662788" w14:textId="77777777" w:rsidR="00F52EEF" w:rsidRPr="00F52EEF" w:rsidRDefault="00F52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Bakalářské práce – 60, Diplomové práce – 80, doktorské práce – 6.</w:t>
            </w:r>
          </w:p>
        </w:tc>
      </w:tr>
      <w:tr w:rsidR="00F52EEF" w:rsidRPr="00F52EEF" w14:paraId="2A54A7BF" w14:textId="77777777" w:rsidTr="00F52EEF">
        <w:trPr>
          <w:trHeight w:val="250"/>
        </w:trPr>
        <w:tc>
          <w:tcPr>
            <w:tcW w:w="10535" w:type="dxa"/>
            <w:gridSpan w:val="11"/>
            <w:shd w:val="clear" w:color="auto" w:fill="F7CAAC"/>
          </w:tcPr>
          <w:p w14:paraId="2EBD2C2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eastAsia="Trebuchet MS" w:hAnsiTheme="minorHAnsi" w:cstheme="minorHAnsi"/>
                <w:b/>
              </w:rPr>
              <w:t>Zkušenosti s členstvím v orgánech grantových agentur, odborných společností apod. na národní a mezinárodní úrovni</w:t>
            </w:r>
          </w:p>
        </w:tc>
      </w:tr>
      <w:tr w:rsidR="00F52EEF" w:rsidRPr="00F52EEF" w14:paraId="713E4C06" w14:textId="77777777" w:rsidTr="00F52EEF">
        <w:trPr>
          <w:trHeight w:val="673"/>
        </w:trPr>
        <w:tc>
          <w:tcPr>
            <w:tcW w:w="10535" w:type="dxa"/>
            <w:gridSpan w:val="11"/>
          </w:tcPr>
          <w:p w14:paraId="0CB4055C" w14:textId="77777777" w:rsidR="00F52EEF" w:rsidRPr="00F52EEF" w:rsidRDefault="00F52EEF" w:rsidP="00935F76">
            <w:pPr>
              <w:tabs>
                <w:tab w:val="left" w:pos="567"/>
              </w:tabs>
              <w:jc w:val="both"/>
              <w:rPr>
                <w:rFonts w:asciiTheme="minorHAnsi" w:eastAsia="Calibri" w:hAnsiTheme="minorHAnsi" w:cstheme="minorHAnsi"/>
              </w:rPr>
            </w:pPr>
            <w:r w:rsidRPr="00F52EEF">
              <w:rPr>
                <w:rFonts w:asciiTheme="minorHAnsi" w:eastAsia="Calibri" w:hAnsiTheme="minorHAnsi" w:cstheme="minorHAnsi"/>
              </w:rPr>
              <w:t>členka Slovenské psychologické společnosti, členka redakční rady Mládež a spoločnosť, Analýza a výskum v marketingovej komunikácii; školitelka v Ph.D. programoch: odbor Psychológia, Špeciálna pedagogika, Masmediálné štúdiá.</w:t>
            </w:r>
          </w:p>
        </w:tc>
      </w:tr>
      <w:tr w:rsidR="00F52EEF" w:rsidRPr="00F52EEF" w14:paraId="2D292C5E" w14:textId="77777777" w:rsidTr="00F52EEF">
        <w:trPr>
          <w:cantSplit/>
        </w:trPr>
        <w:tc>
          <w:tcPr>
            <w:tcW w:w="4023" w:type="dxa"/>
            <w:gridSpan w:val="2"/>
            <w:tcBorders>
              <w:top w:val="single" w:sz="12" w:space="0" w:color="auto"/>
            </w:tcBorders>
            <w:shd w:val="clear" w:color="auto" w:fill="F7CAAC"/>
          </w:tcPr>
          <w:p w14:paraId="7DF7657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 xml:space="preserve">Obor habilitačního řízení </w:t>
            </w:r>
          </w:p>
        </w:tc>
        <w:tc>
          <w:tcPr>
            <w:tcW w:w="2245" w:type="dxa"/>
            <w:gridSpan w:val="2"/>
            <w:tcBorders>
              <w:top w:val="single" w:sz="12" w:space="0" w:color="auto"/>
            </w:tcBorders>
            <w:shd w:val="clear" w:color="auto" w:fill="F7CAAC"/>
          </w:tcPr>
          <w:p w14:paraId="16FC2D45"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4"/>
            <w:tcBorders>
              <w:top w:val="single" w:sz="12" w:space="0" w:color="auto"/>
              <w:right w:val="single" w:sz="12" w:space="0" w:color="auto"/>
            </w:tcBorders>
            <w:shd w:val="clear" w:color="auto" w:fill="F7CAAC"/>
          </w:tcPr>
          <w:p w14:paraId="63617BF8"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Řízení konáno na VŠ</w:t>
            </w:r>
          </w:p>
        </w:tc>
        <w:tc>
          <w:tcPr>
            <w:tcW w:w="2313" w:type="dxa"/>
            <w:gridSpan w:val="3"/>
            <w:tcBorders>
              <w:top w:val="single" w:sz="12" w:space="0" w:color="auto"/>
              <w:left w:val="single" w:sz="12" w:space="0" w:color="auto"/>
            </w:tcBorders>
            <w:shd w:val="clear" w:color="auto" w:fill="F7CAAC"/>
          </w:tcPr>
          <w:p w14:paraId="2DDDB302"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Ohlasy publikací</w:t>
            </w:r>
          </w:p>
        </w:tc>
      </w:tr>
      <w:tr w:rsidR="00F52EEF" w:rsidRPr="00F52EEF" w14:paraId="13E5DA89" w14:textId="77777777" w:rsidTr="00F52EEF">
        <w:trPr>
          <w:cantSplit/>
        </w:trPr>
        <w:tc>
          <w:tcPr>
            <w:tcW w:w="4023" w:type="dxa"/>
            <w:gridSpan w:val="2"/>
          </w:tcPr>
          <w:p w14:paraId="1F97E76B" w14:textId="77777777" w:rsidR="00F52EEF" w:rsidRPr="00F52EEF" w:rsidRDefault="00F52EEF" w:rsidP="00935F76">
            <w:pPr>
              <w:tabs>
                <w:tab w:val="left" w:pos="567"/>
              </w:tabs>
              <w:jc w:val="both"/>
              <w:rPr>
                <w:rFonts w:asciiTheme="minorHAnsi" w:hAnsiTheme="minorHAnsi" w:cstheme="minorHAnsi"/>
                <w:color w:val="FF0000"/>
                <w:lang w:val="sk-SK"/>
              </w:rPr>
            </w:pPr>
            <w:r w:rsidRPr="00F52EEF">
              <w:rPr>
                <w:rFonts w:asciiTheme="minorHAnsi" w:hAnsiTheme="minorHAnsi" w:cstheme="minorHAnsi"/>
                <w:lang w:val="sk-SK"/>
              </w:rPr>
              <w:t>Psychologie</w:t>
            </w:r>
          </w:p>
        </w:tc>
        <w:tc>
          <w:tcPr>
            <w:tcW w:w="2245" w:type="dxa"/>
            <w:gridSpan w:val="2"/>
          </w:tcPr>
          <w:p w14:paraId="2195C279" w14:textId="77777777" w:rsidR="00F52EEF" w:rsidRPr="00F52EEF" w:rsidRDefault="00F52EEF" w:rsidP="00935F76">
            <w:pPr>
              <w:tabs>
                <w:tab w:val="left" w:pos="567"/>
              </w:tabs>
              <w:jc w:val="both"/>
              <w:rPr>
                <w:rFonts w:asciiTheme="minorHAnsi" w:hAnsiTheme="minorHAnsi" w:cstheme="minorHAnsi"/>
                <w:color w:val="FF0000"/>
              </w:rPr>
            </w:pPr>
            <w:r w:rsidRPr="00F52EEF">
              <w:rPr>
                <w:rFonts w:asciiTheme="minorHAnsi" w:hAnsiTheme="minorHAnsi" w:cstheme="minorHAnsi"/>
              </w:rPr>
              <w:t>2008</w:t>
            </w:r>
          </w:p>
        </w:tc>
        <w:tc>
          <w:tcPr>
            <w:tcW w:w="1954" w:type="dxa"/>
            <w:gridSpan w:val="4"/>
            <w:tcBorders>
              <w:right w:val="single" w:sz="12" w:space="0" w:color="auto"/>
            </w:tcBorders>
          </w:tcPr>
          <w:p w14:paraId="09526431" w14:textId="77777777" w:rsidR="00F52EEF" w:rsidRPr="00F52EEF" w:rsidRDefault="00F52EEF" w:rsidP="00935F76">
            <w:pPr>
              <w:tabs>
                <w:tab w:val="left" w:pos="567"/>
              </w:tabs>
              <w:rPr>
                <w:rFonts w:asciiTheme="minorHAnsi" w:hAnsiTheme="minorHAnsi" w:cstheme="minorHAnsi"/>
                <w:color w:val="FF0000"/>
              </w:rPr>
            </w:pPr>
            <w:r w:rsidRPr="00F52EEF">
              <w:rPr>
                <w:rFonts w:asciiTheme="minorHAnsi" w:hAnsiTheme="minorHAnsi" w:cstheme="minorHAnsi"/>
              </w:rPr>
              <w:t>UK Bratislava</w:t>
            </w:r>
          </w:p>
        </w:tc>
        <w:tc>
          <w:tcPr>
            <w:tcW w:w="709" w:type="dxa"/>
            <w:tcBorders>
              <w:left w:val="single" w:sz="12" w:space="0" w:color="auto"/>
            </w:tcBorders>
            <w:shd w:val="clear" w:color="auto" w:fill="F7CAAC"/>
          </w:tcPr>
          <w:p w14:paraId="38DA632C"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WOS</w:t>
            </w:r>
          </w:p>
        </w:tc>
        <w:tc>
          <w:tcPr>
            <w:tcW w:w="850" w:type="dxa"/>
            <w:shd w:val="clear" w:color="auto" w:fill="F7CAAC"/>
          </w:tcPr>
          <w:p w14:paraId="2D1B71BE"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Scopus</w:t>
            </w:r>
          </w:p>
        </w:tc>
        <w:tc>
          <w:tcPr>
            <w:tcW w:w="754" w:type="dxa"/>
            <w:shd w:val="clear" w:color="auto" w:fill="F7CAAC"/>
          </w:tcPr>
          <w:p w14:paraId="10E748F0"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ostatní</w:t>
            </w:r>
          </w:p>
        </w:tc>
      </w:tr>
      <w:tr w:rsidR="00F52EEF" w:rsidRPr="00F52EEF" w14:paraId="4D7C8704" w14:textId="77777777" w:rsidTr="00F52EEF">
        <w:trPr>
          <w:cantSplit/>
          <w:trHeight w:val="70"/>
        </w:trPr>
        <w:tc>
          <w:tcPr>
            <w:tcW w:w="4023" w:type="dxa"/>
            <w:gridSpan w:val="2"/>
            <w:shd w:val="clear" w:color="auto" w:fill="F7CAAC"/>
          </w:tcPr>
          <w:p w14:paraId="73FD67D9"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Obor jmenovacího řízení</w:t>
            </w:r>
          </w:p>
        </w:tc>
        <w:tc>
          <w:tcPr>
            <w:tcW w:w="2245" w:type="dxa"/>
            <w:gridSpan w:val="2"/>
            <w:shd w:val="clear" w:color="auto" w:fill="F7CAAC"/>
          </w:tcPr>
          <w:p w14:paraId="5B85E4DE"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Rok udělení hodnosti</w:t>
            </w:r>
          </w:p>
        </w:tc>
        <w:tc>
          <w:tcPr>
            <w:tcW w:w="1954" w:type="dxa"/>
            <w:gridSpan w:val="4"/>
            <w:tcBorders>
              <w:right w:val="single" w:sz="12" w:space="0" w:color="auto"/>
            </w:tcBorders>
            <w:shd w:val="clear" w:color="auto" w:fill="F7CAAC"/>
          </w:tcPr>
          <w:p w14:paraId="3AAA0E5D"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rPr>
              <w:t>Řízení konáno na VŠ</w:t>
            </w:r>
          </w:p>
        </w:tc>
        <w:tc>
          <w:tcPr>
            <w:tcW w:w="709" w:type="dxa"/>
            <w:vMerge w:val="restart"/>
            <w:tcBorders>
              <w:left w:val="single" w:sz="12" w:space="0" w:color="auto"/>
            </w:tcBorders>
          </w:tcPr>
          <w:p w14:paraId="28F5C6F9"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19</w:t>
            </w:r>
          </w:p>
        </w:tc>
        <w:tc>
          <w:tcPr>
            <w:tcW w:w="850" w:type="dxa"/>
            <w:vMerge w:val="restart"/>
          </w:tcPr>
          <w:p w14:paraId="77DF1958" w14:textId="77777777" w:rsidR="00F52EEF" w:rsidRPr="00F52EEF" w:rsidRDefault="00F52EEF" w:rsidP="00935F76">
            <w:pPr>
              <w:tabs>
                <w:tab w:val="left" w:pos="567"/>
              </w:tabs>
              <w:jc w:val="center"/>
              <w:rPr>
                <w:rFonts w:asciiTheme="minorHAnsi" w:hAnsiTheme="minorHAnsi" w:cstheme="minorHAnsi"/>
                <w:b/>
              </w:rPr>
            </w:pPr>
            <w:r w:rsidRPr="00F52EEF">
              <w:rPr>
                <w:rFonts w:asciiTheme="minorHAnsi" w:hAnsiTheme="minorHAnsi" w:cstheme="minorHAnsi"/>
                <w:b/>
              </w:rPr>
              <w:t>12</w:t>
            </w:r>
          </w:p>
        </w:tc>
        <w:tc>
          <w:tcPr>
            <w:tcW w:w="754" w:type="dxa"/>
            <w:vMerge w:val="restart"/>
          </w:tcPr>
          <w:p w14:paraId="44DC2B78"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92</w:t>
            </w:r>
          </w:p>
        </w:tc>
      </w:tr>
      <w:tr w:rsidR="00F52EEF" w:rsidRPr="00F52EEF" w14:paraId="4109EA7B" w14:textId="77777777" w:rsidTr="00F52EEF">
        <w:trPr>
          <w:trHeight w:val="205"/>
        </w:trPr>
        <w:tc>
          <w:tcPr>
            <w:tcW w:w="4023" w:type="dxa"/>
            <w:gridSpan w:val="2"/>
          </w:tcPr>
          <w:p w14:paraId="3D5477EC" w14:textId="77777777" w:rsidR="00F52EEF" w:rsidRPr="00F52EEF" w:rsidRDefault="00F52EEF" w:rsidP="00935F76">
            <w:pPr>
              <w:tabs>
                <w:tab w:val="left" w:pos="567"/>
              </w:tabs>
              <w:jc w:val="both"/>
              <w:rPr>
                <w:rFonts w:asciiTheme="minorHAnsi" w:hAnsiTheme="minorHAnsi" w:cstheme="minorHAnsi"/>
              </w:rPr>
            </w:pPr>
          </w:p>
        </w:tc>
        <w:tc>
          <w:tcPr>
            <w:tcW w:w="2245" w:type="dxa"/>
            <w:gridSpan w:val="2"/>
          </w:tcPr>
          <w:p w14:paraId="6C897FE9" w14:textId="77777777" w:rsidR="00F52EEF" w:rsidRPr="00F52EEF" w:rsidRDefault="00F52EEF" w:rsidP="00935F76">
            <w:pPr>
              <w:tabs>
                <w:tab w:val="left" w:pos="567"/>
              </w:tabs>
              <w:jc w:val="both"/>
              <w:rPr>
                <w:rFonts w:asciiTheme="minorHAnsi" w:hAnsiTheme="minorHAnsi" w:cstheme="minorHAnsi"/>
              </w:rPr>
            </w:pPr>
          </w:p>
        </w:tc>
        <w:tc>
          <w:tcPr>
            <w:tcW w:w="1954" w:type="dxa"/>
            <w:gridSpan w:val="4"/>
            <w:tcBorders>
              <w:right w:val="single" w:sz="12" w:space="0" w:color="auto"/>
            </w:tcBorders>
          </w:tcPr>
          <w:p w14:paraId="71FCEC0D" w14:textId="77777777" w:rsidR="00F52EEF" w:rsidRPr="00F52EEF" w:rsidRDefault="00F52EEF" w:rsidP="00935F76">
            <w:pPr>
              <w:tabs>
                <w:tab w:val="left" w:pos="567"/>
              </w:tabs>
              <w:jc w:val="both"/>
              <w:rPr>
                <w:rFonts w:asciiTheme="minorHAnsi" w:hAnsiTheme="minorHAnsi" w:cstheme="minorHAnsi"/>
              </w:rPr>
            </w:pPr>
          </w:p>
        </w:tc>
        <w:tc>
          <w:tcPr>
            <w:tcW w:w="709" w:type="dxa"/>
            <w:vMerge/>
            <w:tcBorders>
              <w:left w:val="single" w:sz="12" w:space="0" w:color="auto"/>
            </w:tcBorders>
            <w:vAlign w:val="center"/>
          </w:tcPr>
          <w:p w14:paraId="0EF8A9D5" w14:textId="77777777" w:rsidR="00F52EEF" w:rsidRPr="00F52EEF" w:rsidRDefault="00F52EEF" w:rsidP="00935F76">
            <w:pPr>
              <w:tabs>
                <w:tab w:val="left" w:pos="567"/>
              </w:tabs>
              <w:rPr>
                <w:rFonts w:asciiTheme="minorHAnsi" w:hAnsiTheme="minorHAnsi" w:cstheme="minorHAnsi"/>
                <w:b/>
              </w:rPr>
            </w:pPr>
          </w:p>
        </w:tc>
        <w:tc>
          <w:tcPr>
            <w:tcW w:w="850" w:type="dxa"/>
            <w:vMerge/>
            <w:vAlign w:val="center"/>
          </w:tcPr>
          <w:p w14:paraId="749814A3" w14:textId="77777777" w:rsidR="00F52EEF" w:rsidRPr="00F52EEF" w:rsidRDefault="00F52EEF" w:rsidP="00935F76">
            <w:pPr>
              <w:tabs>
                <w:tab w:val="left" w:pos="567"/>
              </w:tabs>
              <w:rPr>
                <w:rFonts w:asciiTheme="minorHAnsi" w:hAnsiTheme="minorHAnsi" w:cstheme="minorHAnsi"/>
                <w:b/>
              </w:rPr>
            </w:pPr>
          </w:p>
        </w:tc>
        <w:tc>
          <w:tcPr>
            <w:tcW w:w="754" w:type="dxa"/>
            <w:vMerge/>
            <w:vAlign w:val="center"/>
          </w:tcPr>
          <w:p w14:paraId="095C9D44" w14:textId="77777777" w:rsidR="00F52EEF" w:rsidRPr="00F52EEF" w:rsidRDefault="00F52EEF" w:rsidP="00935F76">
            <w:pPr>
              <w:tabs>
                <w:tab w:val="left" w:pos="567"/>
              </w:tabs>
              <w:rPr>
                <w:rFonts w:asciiTheme="minorHAnsi" w:hAnsiTheme="minorHAnsi" w:cstheme="minorHAnsi"/>
                <w:b/>
              </w:rPr>
            </w:pPr>
          </w:p>
        </w:tc>
      </w:tr>
      <w:tr w:rsidR="00F52EEF" w:rsidRPr="00F52EEF" w14:paraId="1425D7EE" w14:textId="77777777" w:rsidTr="00F52EEF">
        <w:tc>
          <w:tcPr>
            <w:tcW w:w="10535" w:type="dxa"/>
            <w:gridSpan w:val="11"/>
            <w:shd w:val="clear" w:color="auto" w:fill="F7CAAC"/>
          </w:tcPr>
          <w:p w14:paraId="3475540A"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F52EEF" w:rsidRPr="00F52EEF" w14:paraId="3B654203" w14:textId="77777777" w:rsidTr="00BA43B1">
        <w:trPr>
          <w:trHeight w:val="1404"/>
        </w:trPr>
        <w:tc>
          <w:tcPr>
            <w:tcW w:w="10535" w:type="dxa"/>
            <w:gridSpan w:val="11"/>
          </w:tcPr>
          <w:p w14:paraId="0AD98634" w14:textId="77777777" w:rsidR="00F52EEF" w:rsidRPr="00F52EEF" w:rsidRDefault="00F52EEF" w:rsidP="00935F76">
            <w:pPr>
              <w:tabs>
                <w:tab w:val="left" w:pos="567"/>
              </w:tabs>
              <w:rPr>
                <w:rFonts w:asciiTheme="minorHAnsi" w:hAnsiTheme="minorHAnsi" w:cstheme="minorHAnsi"/>
                <w:shd w:val="clear" w:color="auto" w:fill="FFFFFF"/>
              </w:rPr>
            </w:pPr>
            <w:r w:rsidRPr="00F52EEF">
              <w:rPr>
                <w:rFonts w:asciiTheme="minorHAnsi" w:hAnsiTheme="minorHAnsi" w:cstheme="minorHAnsi"/>
                <w:shd w:val="clear" w:color="auto" w:fill="FFFFFF"/>
              </w:rPr>
              <w:t xml:space="preserve">Šramová, B., &amp; Pavelka, J. (2019). </w:t>
            </w:r>
            <w:r w:rsidRPr="00F52EEF">
              <w:rPr>
                <w:rFonts w:asciiTheme="minorHAnsi" w:hAnsiTheme="minorHAnsi" w:cstheme="minorHAnsi"/>
              </w:rPr>
              <w:t xml:space="preserve">Gender differences and wellbeing indicators tendencies in motivational structure of adolescent online shopping behavior. </w:t>
            </w:r>
            <w:r w:rsidRPr="00F52EEF">
              <w:rPr>
                <w:rFonts w:asciiTheme="minorHAnsi" w:hAnsiTheme="minorHAnsi" w:cstheme="minorHAnsi"/>
                <w:i/>
              </w:rPr>
              <w:t xml:space="preserve">International Journal of Retail &amp; Distribution Management. </w:t>
            </w:r>
            <w:hyperlink r:id="rId40" w:history="1">
              <w:r w:rsidRPr="00F52EEF">
                <w:rPr>
                  <w:rStyle w:val="Hypertextovodkaz"/>
                  <w:rFonts w:asciiTheme="minorHAnsi" w:hAnsiTheme="minorHAnsi" w:cstheme="minorHAnsi"/>
                  <w:bdr w:val="none" w:sz="0" w:space="0" w:color="auto" w:frame="1"/>
                </w:rPr>
                <w:t>doi: 10.1108/IJRDM-08-2017-0173</w:t>
              </w:r>
            </w:hyperlink>
            <w:r w:rsidRPr="00F52EEF">
              <w:rPr>
                <w:rStyle w:val="Hypertextovodkaz"/>
                <w:rFonts w:asciiTheme="minorHAnsi" w:hAnsiTheme="minorHAnsi" w:cstheme="minorHAnsi"/>
                <w:bdr w:val="none" w:sz="0" w:space="0" w:color="auto" w:frame="1"/>
              </w:rPr>
              <w:t xml:space="preserve">; </w:t>
            </w:r>
            <w:r w:rsidRPr="00F52EEF">
              <w:rPr>
                <w:rFonts w:asciiTheme="minorHAnsi" w:hAnsiTheme="minorHAnsi" w:cstheme="minorHAnsi"/>
                <w:shd w:val="clear" w:color="auto" w:fill="FFFFFF"/>
              </w:rPr>
              <w:t>Scopus; SJR 2017 = 0,742.</w:t>
            </w:r>
          </w:p>
          <w:p w14:paraId="55FE29F8" w14:textId="77777777" w:rsidR="00F52EEF" w:rsidRPr="00F52EEF" w:rsidRDefault="00F52EEF" w:rsidP="00935F76">
            <w:pPr>
              <w:tabs>
                <w:tab w:val="left" w:pos="567"/>
              </w:tabs>
              <w:rPr>
                <w:rFonts w:asciiTheme="minorHAnsi" w:hAnsiTheme="minorHAnsi" w:cstheme="minorHAnsi"/>
                <w:shd w:val="clear" w:color="auto" w:fill="FFFFFF"/>
              </w:rPr>
            </w:pPr>
            <w:r w:rsidRPr="00F52EEF">
              <w:rPr>
                <w:rFonts w:asciiTheme="minorHAnsi" w:hAnsiTheme="minorHAnsi" w:cstheme="minorHAnsi"/>
                <w:shd w:val="clear" w:color="auto" w:fill="FFFFFF"/>
              </w:rPr>
              <w:t>Šramová, B., &amp; Pavelka, J. (2017). The perception of media messages by preschool children. </w:t>
            </w:r>
            <w:r w:rsidRPr="00F52EEF">
              <w:rPr>
                <w:rFonts w:asciiTheme="minorHAnsi" w:hAnsiTheme="minorHAnsi" w:cstheme="minorHAnsi"/>
                <w:i/>
                <w:iCs/>
              </w:rPr>
              <w:t>Young Consumers: Insight and Ideas for Responsible Marketers</w:t>
            </w:r>
            <w:r w:rsidRPr="00F52EEF">
              <w:rPr>
                <w:rFonts w:asciiTheme="minorHAnsi" w:hAnsiTheme="minorHAnsi" w:cstheme="minorHAnsi"/>
                <w:shd w:val="clear" w:color="auto" w:fill="FFFFFF"/>
              </w:rPr>
              <w:t>, </w:t>
            </w:r>
            <w:r w:rsidRPr="00F52EEF">
              <w:rPr>
                <w:rFonts w:asciiTheme="minorHAnsi" w:hAnsiTheme="minorHAnsi" w:cstheme="minorHAnsi"/>
                <w:i/>
                <w:iCs/>
              </w:rPr>
              <w:t>18</w:t>
            </w:r>
            <w:r w:rsidRPr="00F52EEF">
              <w:rPr>
                <w:rFonts w:asciiTheme="minorHAnsi" w:hAnsiTheme="minorHAnsi" w:cstheme="minorHAnsi"/>
                <w:shd w:val="clear" w:color="auto" w:fill="FFFFFF"/>
              </w:rPr>
              <w:t xml:space="preserve">(2), 121-140. </w:t>
            </w:r>
            <w:hyperlink r:id="rId41" w:history="1">
              <w:r w:rsidRPr="00F52EEF">
                <w:rPr>
                  <w:rStyle w:val="Hypertextovodkaz"/>
                  <w:rFonts w:asciiTheme="minorHAnsi" w:hAnsiTheme="minorHAnsi" w:cstheme="minorHAnsi"/>
                  <w:shd w:val="clear" w:color="auto" w:fill="FFFFFF"/>
                </w:rPr>
                <w:t>doi: 10.1108/YC-11-2016-00643</w:t>
              </w:r>
            </w:hyperlink>
          </w:p>
          <w:p w14:paraId="129CE7F6" w14:textId="77777777" w:rsidR="00F52EEF" w:rsidRPr="00F52EEF" w:rsidRDefault="00F52EEF" w:rsidP="00935F76">
            <w:pPr>
              <w:tabs>
                <w:tab w:val="left" w:pos="567"/>
              </w:tabs>
              <w:rPr>
                <w:rStyle w:val="st"/>
                <w:rFonts w:asciiTheme="minorHAnsi" w:hAnsiTheme="minorHAnsi" w:cstheme="minorHAnsi"/>
              </w:rPr>
            </w:pPr>
            <w:r w:rsidRPr="00F52EEF">
              <w:rPr>
                <w:rFonts w:asciiTheme="minorHAnsi" w:hAnsiTheme="minorHAnsi" w:cstheme="minorHAnsi"/>
              </w:rPr>
              <w:t>WOS:000404865700001; Scopus; SJR 2017 = 0,361.</w:t>
            </w:r>
          </w:p>
          <w:p w14:paraId="287B8C2E"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shd w:val="clear" w:color="auto" w:fill="FFFFFF"/>
              </w:rPr>
              <w:t xml:space="preserve">Šramová, B., &amp; Pavelka, J. (2017). </w:t>
            </w:r>
            <w:r w:rsidRPr="00F52EEF">
              <w:rPr>
                <w:rFonts w:asciiTheme="minorHAnsi" w:hAnsiTheme="minorHAnsi" w:cstheme="minorHAnsi"/>
              </w:rPr>
              <w:t xml:space="preserve">Adolescent motivational structure in relation to online shopping. In B. de Faultrier (Ed.), </w:t>
            </w:r>
            <w:r w:rsidRPr="00F52EEF">
              <w:rPr>
                <w:rFonts w:asciiTheme="minorHAnsi" w:hAnsiTheme="minorHAnsi" w:cstheme="minorHAnsi"/>
                <w:i/>
              </w:rPr>
              <w:t xml:space="preserve">3rd International Colloquium on Kids and Retailing: “Wellbeing of the Child”, </w:t>
            </w:r>
            <w:r w:rsidRPr="00F52EEF">
              <w:rPr>
                <w:rFonts w:asciiTheme="minorHAnsi" w:hAnsiTheme="minorHAnsi" w:cstheme="minorHAnsi"/>
              </w:rPr>
              <w:t xml:space="preserve">(pp. 243-256). </w:t>
            </w:r>
            <w:r w:rsidRPr="00F52EEF">
              <w:rPr>
                <w:rFonts w:asciiTheme="minorHAnsi" w:hAnsiTheme="minorHAnsi" w:cstheme="minorHAnsi"/>
                <w:i/>
              </w:rPr>
              <w:t xml:space="preserve"> </w:t>
            </w:r>
            <w:r w:rsidRPr="00F52EEF">
              <w:rPr>
                <w:rFonts w:asciiTheme="minorHAnsi" w:hAnsiTheme="minorHAnsi" w:cstheme="minorHAnsi"/>
              </w:rPr>
              <w:t xml:space="preserve">Conference Proceedings, Bordeaux: Emerald. </w:t>
            </w:r>
          </w:p>
          <w:p w14:paraId="26BD82F3" w14:textId="77777777" w:rsidR="00F52EEF" w:rsidRPr="00F52EEF" w:rsidRDefault="00F52EEF" w:rsidP="00935F76">
            <w:pPr>
              <w:widowControl w:val="0"/>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 xml:space="preserve">Hamranová, A., </w:t>
            </w:r>
            <w:r w:rsidRPr="00F52EEF">
              <w:rPr>
                <w:rFonts w:asciiTheme="minorHAnsi" w:hAnsiTheme="minorHAnsi" w:cstheme="minorHAnsi"/>
                <w:shd w:val="clear" w:color="auto" w:fill="FFFFFF"/>
              </w:rPr>
              <w:t>&amp;</w:t>
            </w:r>
            <w:r w:rsidRPr="00F52EEF">
              <w:rPr>
                <w:rFonts w:asciiTheme="minorHAnsi" w:hAnsiTheme="minorHAnsi" w:cstheme="minorHAnsi"/>
              </w:rPr>
              <w:t xml:space="preserve"> Šramová, B. (2017). Preferred Value Structure By Adolescent Girls And Boys</w:t>
            </w:r>
            <w:r w:rsidRPr="00F52EEF">
              <w:rPr>
                <w:rFonts w:asciiTheme="minorHAnsi" w:hAnsiTheme="minorHAnsi" w:cstheme="minorHAnsi"/>
                <w:i/>
              </w:rPr>
              <w:t>. Turkish Online Journal of Educational Technology,</w:t>
            </w:r>
            <w:r w:rsidRPr="00F52EEF">
              <w:rPr>
                <w:rFonts w:asciiTheme="minorHAnsi" w:hAnsiTheme="minorHAnsi" w:cstheme="minorHAnsi"/>
              </w:rPr>
              <w:t xml:space="preserve"> 743-748. Scopus; SJR 2017 = 0,159.</w:t>
            </w:r>
          </w:p>
          <w:p w14:paraId="4F556DA2" w14:textId="77777777" w:rsidR="00F52EEF" w:rsidRPr="00F52EEF" w:rsidRDefault="00F52EEF" w:rsidP="00935F76">
            <w:pPr>
              <w:shd w:val="clear" w:color="auto" w:fill="FFFFFF"/>
              <w:tabs>
                <w:tab w:val="left" w:pos="567"/>
              </w:tabs>
              <w:rPr>
                <w:rFonts w:asciiTheme="minorHAnsi" w:hAnsiTheme="minorHAnsi" w:cstheme="minorHAnsi"/>
              </w:rPr>
            </w:pPr>
            <w:r w:rsidRPr="00F52EEF">
              <w:rPr>
                <w:rFonts w:asciiTheme="minorHAnsi" w:hAnsiTheme="minorHAnsi" w:cstheme="minorHAnsi"/>
              </w:rPr>
              <w:t xml:space="preserve">Šramová, B., Hamranová, A. (2016). Values and value orientation of high school students. </w:t>
            </w:r>
            <w:r w:rsidRPr="00F52EEF">
              <w:rPr>
                <w:rFonts w:asciiTheme="minorHAnsi" w:hAnsiTheme="minorHAnsi" w:cstheme="minorHAnsi"/>
                <w:i/>
              </w:rPr>
              <w:t>Turkish Online Journal of Educational Technology</w:t>
            </w:r>
            <w:r w:rsidRPr="00F52EEF">
              <w:rPr>
                <w:rFonts w:asciiTheme="minorHAnsi" w:hAnsiTheme="minorHAnsi" w:cstheme="minorHAnsi"/>
              </w:rPr>
              <w:t>, 1297-1300. Scopus; SJR 2017 = 0,159.</w:t>
            </w:r>
          </w:p>
          <w:p w14:paraId="1B5BB306" w14:textId="77777777" w:rsidR="00F52EEF" w:rsidRPr="00F52EEF" w:rsidRDefault="00F52EEF" w:rsidP="00935F76">
            <w:pPr>
              <w:widowControl w:val="0"/>
              <w:tabs>
                <w:tab w:val="left" w:pos="567"/>
              </w:tabs>
              <w:autoSpaceDE w:val="0"/>
              <w:autoSpaceDN w:val="0"/>
              <w:adjustRightInd w:val="0"/>
              <w:ind w:hanging="36"/>
              <w:rPr>
                <w:rFonts w:asciiTheme="minorHAnsi" w:hAnsiTheme="minorHAnsi" w:cstheme="minorHAnsi"/>
              </w:rPr>
            </w:pPr>
            <w:r w:rsidRPr="00F52EEF">
              <w:rPr>
                <w:rFonts w:asciiTheme="minorHAnsi" w:hAnsiTheme="minorHAnsi" w:cstheme="minorHAnsi"/>
              </w:rPr>
              <w:t xml:space="preserve">Šramová, B., </w:t>
            </w:r>
            <w:r w:rsidRPr="00F52EEF">
              <w:rPr>
                <w:rFonts w:asciiTheme="minorHAnsi" w:hAnsiTheme="minorHAnsi" w:cstheme="minorHAnsi"/>
                <w:shd w:val="clear" w:color="auto" w:fill="FFFFFF"/>
              </w:rPr>
              <w:t xml:space="preserve">&amp; </w:t>
            </w:r>
            <w:r w:rsidRPr="00F52EEF">
              <w:rPr>
                <w:rFonts w:asciiTheme="minorHAnsi" w:hAnsiTheme="minorHAnsi" w:cstheme="minorHAnsi"/>
              </w:rPr>
              <w:t xml:space="preserve">Hamranová, A. (2015). Value orientation of adolescents in digital age. </w:t>
            </w:r>
            <w:r w:rsidRPr="00F52EEF">
              <w:rPr>
                <w:rFonts w:asciiTheme="minorHAnsi" w:hAnsiTheme="minorHAnsi" w:cstheme="minorHAnsi"/>
                <w:i/>
              </w:rPr>
              <w:t>Marketing Identity 2015: Digital Life,</w:t>
            </w:r>
            <w:r w:rsidRPr="00F52EEF">
              <w:rPr>
                <w:rFonts w:asciiTheme="minorHAnsi" w:hAnsiTheme="minorHAnsi" w:cstheme="minorHAnsi"/>
              </w:rPr>
              <w:t xml:space="preserve"> (pp. </w:t>
            </w:r>
            <w:r w:rsidRPr="00F52EEF">
              <w:rPr>
                <w:rFonts w:asciiTheme="minorHAnsi" w:hAnsiTheme="minorHAnsi" w:cstheme="minorHAnsi"/>
              </w:rPr>
              <w:lastRenderedPageBreak/>
              <w:t>507-514). Trnava: Univerzita sv. Cyrila a Metoda. WOS:000380527400044.</w:t>
            </w:r>
          </w:p>
          <w:p w14:paraId="27EFB87C" w14:textId="77777777" w:rsidR="00F52EEF" w:rsidRPr="00F52EEF" w:rsidRDefault="00F52EEF" w:rsidP="00935F76">
            <w:pPr>
              <w:shd w:val="clear" w:color="auto" w:fill="FFFFFF"/>
              <w:tabs>
                <w:tab w:val="left" w:pos="567"/>
              </w:tabs>
              <w:rPr>
                <w:rFonts w:asciiTheme="minorHAnsi" w:hAnsiTheme="minorHAnsi" w:cstheme="minorHAnsi"/>
              </w:rPr>
            </w:pPr>
            <w:r w:rsidRPr="00F52EEF">
              <w:rPr>
                <w:rFonts w:asciiTheme="minorHAnsi" w:hAnsiTheme="minorHAnsi" w:cstheme="minorHAnsi"/>
              </w:rPr>
              <w:t xml:space="preserve">Šramová, B. (2013). Adolescent´s attitudes towards quality of life. Psychology </w:t>
            </w:r>
            <w:r w:rsidRPr="00F52EEF">
              <w:rPr>
                <w:rFonts w:asciiTheme="minorHAnsi" w:hAnsiTheme="minorHAnsi" w:cstheme="minorHAnsi"/>
              </w:rPr>
              <w:sym w:font="Symbol" w:char="F026"/>
            </w:r>
            <w:r w:rsidRPr="00F52EEF">
              <w:rPr>
                <w:rFonts w:asciiTheme="minorHAnsi" w:hAnsiTheme="minorHAnsi" w:cstheme="minorHAnsi"/>
              </w:rPr>
              <w:t xml:space="preserve"> Health, 28 (Special Issue). WOS:000322613800769, Q1, Impact Factor 2017 = 2,459.</w:t>
            </w:r>
          </w:p>
          <w:p w14:paraId="32853594" w14:textId="77777777" w:rsidR="00F52EEF" w:rsidRPr="00F52EEF" w:rsidRDefault="00F52EEF" w:rsidP="00935F76">
            <w:pPr>
              <w:widowControl w:val="0"/>
              <w:tabs>
                <w:tab w:val="left" w:pos="567"/>
              </w:tabs>
              <w:autoSpaceDE w:val="0"/>
              <w:autoSpaceDN w:val="0"/>
              <w:adjustRightInd w:val="0"/>
              <w:rPr>
                <w:rFonts w:asciiTheme="minorHAnsi" w:hAnsiTheme="minorHAnsi" w:cstheme="minorHAnsi"/>
              </w:rPr>
            </w:pPr>
            <w:r w:rsidRPr="00F52EEF">
              <w:rPr>
                <w:rFonts w:asciiTheme="minorHAnsi" w:hAnsiTheme="minorHAnsi" w:cstheme="minorHAnsi"/>
              </w:rPr>
              <w:t>h-index: 2</w:t>
            </w:r>
          </w:p>
        </w:tc>
      </w:tr>
      <w:tr w:rsidR="00F52EEF" w:rsidRPr="00F52EEF" w14:paraId="09659733" w14:textId="77777777" w:rsidTr="00F52EEF">
        <w:trPr>
          <w:trHeight w:val="218"/>
        </w:trPr>
        <w:tc>
          <w:tcPr>
            <w:tcW w:w="10535" w:type="dxa"/>
            <w:gridSpan w:val="11"/>
            <w:shd w:val="clear" w:color="auto" w:fill="F7CAAC"/>
          </w:tcPr>
          <w:p w14:paraId="36A23F5D" w14:textId="77777777" w:rsidR="00F52EEF" w:rsidRPr="00F52EEF" w:rsidRDefault="00F52EEF" w:rsidP="00935F76">
            <w:pPr>
              <w:tabs>
                <w:tab w:val="left" w:pos="567"/>
              </w:tabs>
              <w:rPr>
                <w:rFonts w:asciiTheme="minorHAnsi" w:hAnsiTheme="minorHAnsi" w:cstheme="minorHAnsi"/>
                <w:b/>
              </w:rPr>
            </w:pPr>
            <w:r w:rsidRPr="00F52EEF">
              <w:rPr>
                <w:rFonts w:asciiTheme="minorHAnsi" w:hAnsiTheme="minorHAnsi" w:cstheme="minorHAnsi"/>
                <w:b/>
              </w:rPr>
              <w:lastRenderedPageBreak/>
              <w:t>Působení v zahraničí</w:t>
            </w:r>
          </w:p>
        </w:tc>
      </w:tr>
      <w:tr w:rsidR="00F52EEF" w:rsidRPr="00F52EEF" w14:paraId="0CA500BD" w14:textId="77777777" w:rsidTr="00BA43B1">
        <w:trPr>
          <w:trHeight w:val="12498"/>
        </w:trPr>
        <w:tc>
          <w:tcPr>
            <w:tcW w:w="10535" w:type="dxa"/>
            <w:gridSpan w:val="11"/>
          </w:tcPr>
          <w:p w14:paraId="19662CC9" w14:textId="77777777"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rPr>
              <w:t>2007 – ERASMUS, Riga, Lotyšsko, 2 měsíce</w:t>
            </w:r>
          </w:p>
          <w:p w14:paraId="7FD0E9C4" w14:textId="77777777" w:rsidR="00F52EEF" w:rsidRPr="00F52EEF" w:rsidRDefault="00F52EEF" w:rsidP="00935F76">
            <w:pPr>
              <w:tabs>
                <w:tab w:val="left" w:pos="567"/>
              </w:tabs>
              <w:rPr>
                <w:rFonts w:asciiTheme="minorHAnsi" w:hAnsiTheme="minorHAnsi" w:cstheme="minorHAnsi"/>
                <w:b/>
                <w:color w:val="FF0000"/>
              </w:rPr>
            </w:pPr>
            <w:r w:rsidRPr="00F52EEF">
              <w:rPr>
                <w:rFonts w:asciiTheme="minorHAnsi" w:hAnsiTheme="minorHAnsi" w:cstheme="minorHAnsi"/>
              </w:rPr>
              <w:t>2008 – ERASMUS, Krakow, Polsko, 2 měsíce</w:t>
            </w:r>
          </w:p>
        </w:tc>
      </w:tr>
      <w:tr w:rsidR="00F52EEF" w:rsidRPr="00F52EEF" w14:paraId="59BC499B" w14:textId="77777777" w:rsidTr="00F52EEF">
        <w:trPr>
          <w:cantSplit/>
          <w:trHeight w:val="332"/>
        </w:trPr>
        <w:tc>
          <w:tcPr>
            <w:tcW w:w="3194" w:type="dxa"/>
            <w:shd w:val="clear" w:color="auto" w:fill="F7CAAC"/>
          </w:tcPr>
          <w:p w14:paraId="311A01F1" w14:textId="77777777" w:rsidR="00F52EEF" w:rsidRPr="00F52EEF" w:rsidRDefault="00F52EEF" w:rsidP="00935F76">
            <w:pPr>
              <w:tabs>
                <w:tab w:val="left" w:pos="567"/>
              </w:tabs>
              <w:jc w:val="both"/>
              <w:rPr>
                <w:rFonts w:asciiTheme="minorHAnsi" w:hAnsiTheme="minorHAnsi" w:cstheme="minorHAnsi"/>
                <w:b/>
              </w:rPr>
            </w:pPr>
            <w:r w:rsidRPr="00F52EEF">
              <w:rPr>
                <w:rFonts w:asciiTheme="minorHAnsi" w:hAnsiTheme="minorHAnsi" w:cstheme="minorHAnsi"/>
                <w:b/>
              </w:rPr>
              <w:t xml:space="preserve">Podpis </w:t>
            </w:r>
          </w:p>
        </w:tc>
        <w:tc>
          <w:tcPr>
            <w:tcW w:w="4036" w:type="dxa"/>
            <w:gridSpan w:val="5"/>
          </w:tcPr>
          <w:p w14:paraId="4DC945A1"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rPr>
              <w:t>Blandína Šramová, v. r.</w:t>
            </w:r>
          </w:p>
        </w:tc>
        <w:tc>
          <w:tcPr>
            <w:tcW w:w="992" w:type="dxa"/>
            <w:gridSpan w:val="2"/>
            <w:shd w:val="clear" w:color="auto" w:fill="F7CAAC"/>
          </w:tcPr>
          <w:p w14:paraId="3D810B7A" w14:textId="77777777" w:rsidR="00F52EEF" w:rsidRPr="00F52EEF" w:rsidRDefault="00F52EEF" w:rsidP="00935F76">
            <w:pPr>
              <w:tabs>
                <w:tab w:val="left" w:pos="567"/>
              </w:tabs>
              <w:jc w:val="both"/>
              <w:rPr>
                <w:rFonts w:asciiTheme="minorHAnsi" w:hAnsiTheme="minorHAnsi" w:cstheme="minorHAnsi"/>
              </w:rPr>
            </w:pPr>
            <w:r w:rsidRPr="00F52EEF">
              <w:rPr>
                <w:rFonts w:asciiTheme="minorHAnsi" w:hAnsiTheme="minorHAnsi" w:cstheme="minorHAnsi"/>
                <w:b/>
              </w:rPr>
              <w:t>datum</w:t>
            </w:r>
          </w:p>
        </w:tc>
        <w:tc>
          <w:tcPr>
            <w:tcW w:w="2313" w:type="dxa"/>
            <w:gridSpan w:val="3"/>
          </w:tcPr>
          <w:p w14:paraId="1AA226EE" w14:textId="77777777" w:rsidR="00F52EEF" w:rsidRPr="00F52EEF" w:rsidRDefault="00F52EEF" w:rsidP="00935F76">
            <w:pPr>
              <w:tabs>
                <w:tab w:val="left" w:pos="567"/>
              </w:tabs>
              <w:jc w:val="both"/>
              <w:rPr>
                <w:rFonts w:asciiTheme="minorHAnsi" w:hAnsiTheme="minorHAnsi" w:cstheme="minorHAnsi"/>
              </w:rPr>
            </w:pPr>
          </w:p>
        </w:tc>
      </w:tr>
    </w:tbl>
    <w:p w14:paraId="492D7369" w14:textId="592297AD" w:rsidR="00F52EEF" w:rsidRPr="00F52EEF" w:rsidRDefault="00F52EEF" w:rsidP="00935F76">
      <w:pPr>
        <w:tabs>
          <w:tab w:val="left" w:pos="567"/>
        </w:tabs>
        <w:rPr>
          <w:rFonts w:asciiTheme="minorHAnsi" w:hAnsiTheme="minorHAnsi" w:cstheme="minorHAnsi"/>
        </w:rPr>
      </w:pPr>
      <w:r w:rsidRPr="00F52EEF">
        <w:rPr>
          <w:rFonts w:asciiTheme="minorHAnsi" w:hAnsiTheme="minorHAnsi" w:cstheme="minorHAnsi"/>
          <w:b/>
          <w:bCs/>
          <w:color w:val="943634" w:themeColor="accent2" w:themeShade="BF"/>
          <w:sz w:val="28"/>
          <w:szCs w:val="28"/>
        </w:rPr>
        <w:lastRenderedPageBreak/>
        <w:t>Příloha č. 2</w:t>
      </w:r>
    </w:p>
    <w:p w14:paraId="6FB16140" w14:textId="77777777" w:rsidR="00F52EEF" w:rsidRPr="00F52EEF" w:rsidRDefault="00F52EEF" w:rsidP="00935F76">
      <w:pPr>
        <w:tabs>
          <w:tab w:val="left" w:pos="567"/>
        </w:tabs>
        <w:rPr>
          <w:rFonts w:asciiTheme="minorHAnsi" w:hAnsiTheme="minorHAnsi" w:cstheme="minorHAnsi"/>
        </w:rPr>
      </w:pPr>
    </w:p>
    <w:p w14:paraId="02ECD9DA" w14:textId="77777777" w:rsidR="00F52EEF" w:rsidRPr="00F52EEF" w:rsidRDefault="00F52EEF" w:rsidP="00935F76">
      <w:pPr>
        <w:tabs>
          <w:tab w:val="left" w:pos="567"/>
        </w:tabs>
        <w:jc w:val="center"/>
        <w:rPr>
          <w:rFonts w:asciiTheme="minorHAnsi" w:hAnsiTheme="minorHAnsi" w:cstheme="minorHAnsi"/>
          <w:b/>
          <w:sz w:val="28"/>
          <w:szCs w:val="28"/>
        </w:rPr>
      </w:pPr>
      <w:r w:rsidRPr="00F52EEF">
        <w:rPr>
          <w:rFonts w:asciiTheme="minorHAnsi" w:hAnsiTheme="minorHAnsi" w:cstheme="minorHAnsi"/>
          <w:b/>
          <w:sz w:val="28"/>
          <w:szCs w:val="28"/>
        </w:rPr>
        <w:t>Prohlášení</w:t>
      </w:r>
    </w:p>
    <w:p w14:paraId="536E2E93" w14:textId="77777777" w:rsidR="00F52EEF" w:rsidRPr="00132BED" w:rsidRDefault="00F52EEF" w:rsidP="00935F76">
      <w:pPr>
        <w:tabs>
          <w:tab w:val="left" w:pos="567"/>
        </w:tabs>
        <w:jc w:val="center"/>
        <w:rPr>
          <w:rFonts w:asciiTheme="minorHAnsi" w:hAnsiTheme="minorHAnsi" w:cstheme="minorHAnsi"/>
          <w:b/>
          <w:sz w:val="22"/>
          <w:szCs w:val="22"/>
        </w:rPr>
      </w:pPr>
    </w:p>
    <w:p w14:paraId="44FDA7F4" w14:textId="77777777" w:rsidR="00F52EEF" w:rsidRPr="00132BED" w:rsidRDefault="00F52EEF" w:rsidP="00935F76">
      <w:pPr>
        <w:tabs>
          <w:tab w:val="left" w:pos="567"/>
        </w:tabs>
        <w:spacing w:after="120"/>
        <w:jc w:val="both"/>
        <w:rPr>
          <w:rFonts w:asciiTheme="minorHAnsi" w:hAnsiTheme="minorHAnsi" w:cstheme="minorHAnsi"/>
          <w:sz w:val="22"/>
          <w:szCs w:val="22"/>
        </w:rPr>
      </w:pPr>
      <w:r w:rsidRPr="00132BED">
        <w:rPr>
          <w:rFonts w:asciiTheme="minorHAnsi" w:hAnsiTheme="minorHAnsi" w:cstheme="minorHAnsi"/>
          <w:sz w:val="22"/>
          <w:szCs w:val="22"/>
        </w:rPr>
        <w:t>Prohlašuji podle Nařízení vlády č. 274/2016 Sb. ze dne 24. srpna 2016, části druhé – Standardy pro akreditaci studijního programu, Hlavy II - Specifikace požadavků pro jednotlivé typy a formy studijních programů, oddílu A - Obecné požadavky pro všechny typy a formy studijních programů, bodů 5 – 7, že pro akademické pracovníky uvedené v přílohách I a II, platí:</w:t>
      </w:r>
    </w:p>
    <w:p w14:paraId="5221115C" w14:textId="77777777" w:rsidR="00F52EEF" w:rsidRPr="00132BED" w:rsidRDefault="00F52EEF" w:rsidP="004A7921">
      <w:pPr>
        <w:pStyle w:val="Odstavecseseznamem"/>
        <w:widowControl w:val="0"/>
        <w:numPr>
          <w:ilvl w:val="0"/>
          <w:numId w:val="5"/>
        </w:numPr>
        <w:tabs>
          <w:tab w:val="left" w:pos="567"/>
        </w:tabs>
        <w:autoSpaceDE w:val="0"/>
        <w:autoSpaceDN w:val="0"/>
        <w:adjustRightInd w:val="0"/>
        <w:spacing w:line="240" w:lineRule="auto"/>
        <w:ind w:left="714" w:hanging="357"/>
        <w:contextualSpacing w:val="0"/>
        <w:rPr>
          <w:rFonts w:asciiTheme="minorHAnsi" w:hAnsiTheme="minorHAnsi" w:cstheme="minorHAnsi"/>
          <w:sz w:val="22"/>
          <w:szCs w:val="22"/>
        </w:rPr>
      </w:pPr>
      <w:r w:rsidRPr="00132BED">
        <w:rPr>
          <w:rFonts w:asciiTheme="minorHAnsi" w:hAnsiTheme="minorHAnsi" w:cstheme="minorHAnsi"/>
          <w:sz w:val="22"/>
          <w:szCs w:val="22"/>
        </w:rPr>
        <w:t>v případě, že součet týdenní pracovní doby akademického pracovníka ze všech uzavřených pracovních nebo služebních poměrů na činnost akademického pracovníka na téže nebo jiné vysoké škole přesáhne 1,5 násobek stanovené týdenní pracovní doby podle § 79 zákoníku práce, nebude tento akademický pracovník brán v úvahu při posuzování personálního zabezpečení studijního programu na žádné vysoké škole.</w:t>
      </w:r>
    </w:p>
    <w:p w14:paraId="59A3C878" w14:textId="77777777" w:rsidR="00F52EEF" w:rsidRPr="00132BED" w:rsidRDefault="00F52EEF" w:rsidP="004A7921">
      <w:pPr>
        <w:pStyle w:val="Odstavecseseznamem"/>
        <w:widowControl w:val="0"/>
        <w:numPr>
          <w:ilvl w:val="0"/>
          <w:numId w:val="5"/>
        </w:numPr>
        <w:tabs>
          <w:tab w:val="left" w:pos="567"/>
        </w:tabs>
        <w:autoSpaceDE w:val="0"/>
        <w:autoSpaceDN w:val="0"/>
        <w:adjustRightInd w:val="0"/>
        <w:spacing w:line="240" w:lineRule="auto"/>
        <w:ind w:left="714" w:hanging="357"/>
        <w:contextualSpacing w:val="0"/>
        <w:rPr>
          <w:rFonts w:asciiTheme="minorHAnsi" w:hAnsiTheme="minorHAnsi" w:cstheme="minorHAnsi"/>
          <w:sz w:val="22"/>
          <w:szCs w:val="22"/>
        </w:rPr>
      </w:pPr>
      <w:r w:rsidRPr="00132BED">
        <w:rPr>
          <w:rFonts w:asciiTheme="minorHAnsi" w:hAnsiTheme="minorHAnsi" w:cstheme="minorHAnsi"/>
          <w:sz w:val="22"/>
          <w:szCs w:val="22"/>
        </w:rPr>
        <w:t>případné pracovní nebo služební poměry akademického pracovníka sjednané na dobu nejvýše jednoho roku s rozsahem týdenní pracovní doby nepřesahující 0,2 násobek stanovené týdenní pracovní doby podle § 79 zákoníku práce se při posuzování požadavků na délku týdenní pracovní doby akademického pracovníka nezohledňují.</w:t>
      </w:r>
    </w:p>
    <w:p w14:paraId="7B4E7975" w14:textId="118AE0FB" w:rsidR="00F52EEF" w:rsidRDefault="00F52EEF" w:rsidP="004A7921">
      <w:pPr>
        <w:pStyle w:val="Odstavecseseznamem"/>
        <w:widowControl w:val="0"/>
        <w:numPr>
          <w:ilvl w:val="0"/>
          <w:numId w:val="5"/>
        </w:numPr>
        <w:tabs>
          <w:tab w:val="left" w:pos="567"/>
        </w:tabs>
        <w:autoSpaceDE w:val="0"/>
        <w:autoSpaceDN w:val="0"/>
        <w:adjustRightInd w:val="0"/>
        <w:spacing w:after="0" w:line="240" w:lineRule="auto"/>
        <w:contextualSpacing w:val="0"/>
        <w:rPr>
          <w:ins w:id="6960" w:author="Josef Kocourek" w:date="2020-02-10T12:50:00Z"/>
          <w:rFonts w:asciiTheme="minorHAnsi" w:hAnsiTheme="minorHAnsi" w:cstheme="minorHAnsi"/>
          <w:sz w:val="22"/>
          <w:szCs w:val="22"/>
        </w:rPr>
      </w:pPr>
      <w:r w:rsidRPr="00132BED">
        <w:rPr>
          <w:rFonts w:asciiTheme="minorHAnsi" w:hAnsiTheme="minorHAnsi" w:cstheme="minorHAnsi"/>
          <w:sz w:val="22"/>
          <w:szCs w:val="22"/>
        </w:rPr>
        <w:t>pracovní poměry klíčových pedagogů na dobu určitou budou prodlouženy buď na dobu určitou dle vymezení Zákoníku práce, či na dobu neurčitou a to tak, aby byla zajištěna dostatečná garance programu.</w:t>
      </w:r>
    </w:p>
    <w:p w14:paraId="17E5AAD1" w14:textId="0187DEED" w:rsidR="000112AA" w:rsidRPr="000112AA" w:rsidRDefault="000112AA" w:rsidP="004A7921">
      <w:pPr>
        <w:pStyle w:val="Odstavecseseznamem"/>
        <w:widowControl w:val="0"/>
        <w:numPr>
          <w:ilvl w:val="0"/>
          <w:numId w:val="5"/>
        </w:numPr>
        <w:tabs>
          <w:tab w:val="left" w:pos="567"/>
        </w:tabs>
        <w:autoSpaceDE w:val="0"/>
        <w:autoSpaceDN w:val="0"/>
        <w:adjustRightInd w:val="0"/>
        <w:spacing w:after="0" w:line="240" w:lineRule="auto"/>
        <w:contextualSpacing w:val="0"/>
        <w:rPr>
          <w:rFonts w:asciiTheme="minorHAnsi" w:hAnsiTheme="minorHAnsi" w:cstheme="minorHAnsi"/>
          <w:sz w:val="22"/>
          <w:szCs w:val="22"/>
        </w:rPr>
      </w:pPr>
      <w:ins w:id="6961" w:author="Josef Kocourek" w:date="2020-02-10T12:50:00Z">
        <w:r w:rsidRPr="000112AA">
          <w:rPr>
            <w:rFonts w:asciiTheme="minorHAnsi" w:hAnsiTheme="minorHAnsi" w:cstheme="minorHAnsi"/>
            <w:sz w:val="22"/>
            <w:rPrChange w:id="6962" w:author="Josef Kocourek" w:date="2020-02-10T12:50:00Z">
              <w:rPr>
                <w:sz w:val="22"/>
              </w:rPr>
            </w:rPrChange>
          </w:rPr>
          <w:t>pracovní poměry klíčových pedagogů na DPP budou prodlouženy dle vymezení Zákoníku práce tak, aby byla zajištěna dostatečná garance programu.</w:t>
        </w:r>
      </w:ins>
    </w:p>
    <w:p w14:paraId="0C9683DB" w14:textId="77777777" w:rsidR="00F52EEF" w:rsidRPr="00132BED" w:rsidRDefault="00F52EEF" w:rsidP="00935F76">
      <w:pPr>
        <w:tabs>
          <w:tab w:val="left" w:pos="567"/>
        </w:tabs>
        <w:jc w:val="both"/>
        <w:rPr>
          <w:rFonts w:asciiTheme="minorHAnsi" w:hAnsiTheme="minorHAnsi" w:cstheme="minorHAnsi"/>
          <w:sz w:val="22"/>
          <w:szCs w:val="22"/>
        </w:rPr>
      </w:pPr>
    </w:p>
    <w:p w14:paraId="054D0FE6" w14:textId="77777777" w:rsidR="00F52EEF" w:rsidRPr="00132BED" w:rsidRDefault="00F52EEF" w:rsidP="00935F76">
      <w:pPr>
        <w:tabs>
          <w:tab w:val="left" w:pos="567"/>
        </w:tabs>
        <w:jc w:val="both"/>
        <w:rPr>
          <w:rFonts w:asciiTheme="minorHAnsi" w:hAnsiTheme="minorHAnsi" w:cstheme="minorHAnsi"/>
          <w:sz w:val="22"/>
          <w:szCs w:val="22"/>
        </w:rPr>
      </w:pPr>
    </w:p>
    <w:p w14:paraId="7867ABE4" w14:textId="77777777" w:rsidR="00F52EEF" w:rsidRPr="00132BED" w:rsidRDefault="00F52EEF" w:rsidP="00935F76">
      <w:pPr>
        <w:tabs>
          <w:tab w:val="left" w:pos="567"/>
        </w:tabs>
        <w:jc w:val="both"/>
        <w:rPr>
          <w:rFonts w:asciiTheme="minorHAnsi" w:hAnsiTheme="minorHAnsi" w:cstheme="minorHAnsi"/>
          <w:sz w:val="22"/>
          <w:szCs w:val="22"/>
        </w:rPr>
      </w:pPr>
    </w:p>
    <w:p w14:paraId="3C3A32A7" w14:textId="77777777" w:rsidR="00F52EEF" w:rsidRPr="00132BED" w:rsidRDefault="00F52EEF" w:rsidP="00935F76">
      <w:pPr>
        <w:tabs>
          <w:tab w:val="left" w:pos="567"/>
        </w:tabs>
        <w:jc w:val="both"/>
        <w:rPr>
          <w:rFonts w:asciiTheme="minorHAnsi" w:hAnsiTheme="minorHAnsi" w:cstheme="minorHAnsi"/>
          <w:sz w:val="22"/>
          <w:szCs w:val="22"/>
        </w:rPr>
      </w:pPr>
    </w:p>
    <w:p w14:paraId="1FB60F01" w14:textId="77777777" w:rsidR="00F52EEF" w:rsidRPr="00132BED" w:rsidRDefault="00F52EEF" w:rsidP="00935F76">
      <w:pPr>
        <w:tabs>
          <w:tab w:val="left" w:pos="567"/>
        </w:tabs>
        <w:jc w:val="both"/>
        <w:rPr>
          <w:rFonts w:asciiTheme="minorHAnsi" w:hAnsiTheme="minorHAnsi" w:cstheme="minorHAnsi"/>
          <w:sz w:val="22"/>
          <w:szCs w:val="22"/>
        </w:rPr>
      </w:pPr>
    </w:p>
    <w:p w14:paraId="266A6724" w14:textId="77777777" w:rsidR="00F52EEF" w:rsidRPr="00132BED" w:rsidRDefault="00F52EEF" w:rsidP="00935F76">
      <w:pPr>
        <w:tabs>
          <w:tab w:val="left" w:pos="567"/>
        </w:tabs>
        <w:jc w:val="both"/>
        <w:rPr>
          <w:rFonts w:asciiTheme="minorHAnsi" w:hAnsiTheme="minorHAnsi" w:cstheme="minorHAnsi"/>
          <w:sz w:val="22"/>
          <w:szCs w:val="22"/>
        </w:rPr>
      </w:pPr>
    </w:p>
    <w:p w14:paraId="5B039862" w14:textId="77777777" w:rsidR="00F52EEF" w:rsidRPr="00132BED" w:rsidRDefault="00F52EEF" w:rsidP="00935F76">
      <w:pPr>
        <w:tabs>
          <w:tab w:val="left" w:pos="567"/>
          <w:tab w:val="center" w:pos="6804"/>
        </w:tabs>
        <w:jc w:val="both"/>
        <w:rPr>
          <w:rFonts w:asciiTheme="minorHAnsi" w:hAnsiTheme="minorHAnsi" w:cstheme="minorHAnsi"/>
          <w:sz w:val="22"/>
          <w:szCs w:val="22"/>
        </w:rPr>
      </w:pPr>
      <w:r w:rsidRPr="00132BED">
        <w:rPr>
          <w:rFonts w:asciiTheme="minorHAnsi" w:hAnsiTheme="minorHAnsi" w:cstheme="minorHAnsi"/>
          <w:sz w:val="22"/>
          <w:szCs w:val="22"/>
        </w:rPr>
        <w:tab/>
        <w:t>doc. Mgr. Irena Armutidisová</w:t>
      </w:r>
    </w:p>
    <w:p w14:paraId="33F9CC4E" w14:textId="77777777" w:rsidR="00F52EEF" w:rsidRPr="00132BED" w:rsidRDefault="00F52EEF" w:rsidP="00935F76">
      <w:pPr>
        <w:tabs>
          <w:tab w:val="left" w:pos="567"/>
          <w:tab w:val="center" w:pos="6804"/>
        </w:tabs>
        <w:jc w:val="both"/>
        <w:rPr>
          <w:rFonts w:asciiTheme="minorHAnsi" w:hAnsiTheme="minorHAnsi" w:cstheme="minorHAnsi"/>
          <w:sz w:val="22"/>
          <w:szCs w:val="22"/>
        </w:rPr>
      </w:pPr>
      <w:r w:rsidRPr="00132BED">
        <w:rPr>
          <w:rFonts w:asciiTheme="minorHAnsi" w:hAnsiTheme="minorHAnsi" w:cstheme="minorHAnsi"/>
          <w:sz w:val="22"/>
          <w:szCs w:val="22"/>
        </w:rPr>
        <w:tab/>
        <w:t>děkanka FMK</w:t>
      </w:r>
    </w:p>
    <w:p w14:paraId="111FAAF9" w14:textId="77777777" w:rsidR="00F52EEF" w:rsidRPr="00F52EEF" w:rsidRDefault="00F52EEF" w:rsidP="00935F76">
      <w:pPr>
        <w:tabs>
          <w:tab w:val="left" w:pos="567"/>
          <w:tab w:val="center" w:pos="6804"/>
        </w:tabs>
        <w:jc w:val="both"/>
        <w:rPr>
          <w:rFonts w:asciiTheme="minorHAnsi" w:hAnsiTheme="minorHAnsi" w:cstheme="minorHAnsi"/>
        </w:rPr>
      </w:pPr>
    </w:p>
    <w:p w14:paraId="06EED5BF" w14:textId="77777777" w:rsidR="00F52EEF" w:rsidRPr="00F52EEF" w:rsidRDefault="00F52EEF" w:rsidP="00935F76">
      <w:pPr>
        <w:tabs>
          <w:tab w:val="left" w:pos="567"/>
          <w:tab w:val="center" w:pos="6804"/>
        </w:tabs>
        <w:jc w:val="both"/>
        <w:rPr>
          <w:rFonts w:asciiTheme="minorHAnsi" w:hAnsiTheme="minorHAnsi" w:cstheme="minorHAnsi"/>
        </w:rPr>
      </w:pPr>
    </w:p>
    <w:p w14:paraId="138AB836" w14:textId="77777777" w:rsidR="00F52EEF" w:rsidRPr="00F52EEF" w:rsidRDefault="00F52EEF" w:rsidP="00935F76">
      <w:pPr>
        <w:tabs>
          <w:tab w:val="left" w:pos="567"/>
          <w:tab w:val="center" w:pos="6804"/>
        </w:tabs>
        <w:jc w:val="both"/>
        <w:rPr>
          <w:rFonts w:asciiTheme="minorHAnsi" w:hAnsiTheme="minorHAnsi" w:cstheme="minorHAnsi"/>
        </w:rPr>
      </w:pPr>
    </w:p>
    <w:p w14:paraId="4BC9AF75" w14:textId="77777777" w:rsidR="00F52EEF" w:rsidRPr="00F52EEF" w:rsidRDefault="00F52EEF" w:rsidP="00935F76">
      <w:pPr>
        <w:tabs>
          <w:tab w:val="left" w:pos="567"/>
          <w:tab w:val="center" w:pos="6804"/>
        </w:tabs>
        <w:jc w:val="both"/>
        <w:rPr>
          <w:rFonts w:asciiTheme="minorHAnsi" w:hAnsiTheme="minorHAnsi" w:cstheme="minorHAnsi"/>
        </w:rPr>
      </w:pPr>
    </w:p>
    <w:p w14:paraId="135CEC0E" w14:textId="77777777" w:rsidR="00F52EEF" w:rsidRPr="00F52EEF" w:rsidRDefault="00F52EEF" w:rsidP="00935F76">
      <w:pPr>
        <w:tabs>
          <w:tab w:val="left" w:pos="567"/>
          <w:tab w:val="center" w:pos="6804"/>
        </w:tabs>
        <w:jc w:val="both"/>
        <w:rPr>
          <w:rFonts w:asciiTheme="minorHAnsi" w:hAnsiTheme="minorHAnsi" w:cstheme="minorHAnsi"/>
        </w:rPr>
      </w:pPr>
      <w:r w:rsidRPr="00F52EEF">
        <w:rPr>
          <w:rFonts w:asciiTheme="minorHAnsi" w:hAnsiTheme="minorHAnsi" w:cstheme="minorHAnsi"/>
        </w:rPr>
        <w:t>Ve Zlíně 30. 9. 2019</w:t>
      </w:r>
    </w:p>
    <w:p w14:paraId="6ED892AD" w14:textId="77777777" w:rsidR="00F52EEF" w:rsidRPr="00F52EEF" w:rsidRDefault="00F52EEF" w:rsidP="00935F76">
      <w:pPr>
        <w:tabs>
          <w:tab w:val="left" w:pos="567"/>
        </w:tabs>
        <w:rPr>
          <w:rFonts w:asciiTheme="minorHAnsi" w:hAnsiTheme="minorHAnsi" w:cstheme="minorHAnsi"/>
        </w:rPr>
      </w:pPr>
    </w:p>
    <w:p w14:paraId="057FDC87" w14:textId="77777777" w:rsidR="00F52EEF" w:rsidRPr="00F52EEF" w:rsidRDefault="00F52EEF" w:rsidP="00935F76">
      <w:pPr>
        <w:tabs>
          <w:tab w:val="left" w:pos="567"/>
        </w:tabs>
        <w:rPr>
          <w:rFonts w:asciiTheme="minorHAnsi" w:hAnsiTheme="minorHAnsi" w:cstheme="minorHAnsi"/>
        </w:rPr>
      </w:pPr>
    </w:p>
    <w:p w14:paraId="4145839F" w14:textId="77777777" w:rsidR="00001E3D" w:rsidRPr="00F52EEF" w:rsidRDefault="00001E3D" w:rsidP="00935F76">
      <w:pPr>
        <w:tabs>
          <w:tab w:val="left" w:pos="567"/>
        </w:tabs>
        <w:spacing w:after="240"/>
        <w:rPr>
          <w:rFonts w:asciiTheme="minorHAnsi" w:hAnsiTheme="minorHAnsi" w:cstheme="minorHAnsi"/>
          <w:b/>
          <w:sz w:val="28"/>
        </w:rPr>
      </w:pPr>
    </w:p>
    <w:sectPr w:rsidR="00001E3D" w:rsidRPr="00F52EEF" w:rsidSect="00DC1F79">
      <w:headerReference w:type="even" r:id="rId42"/>
      <w:headerReference w:type="default" r:id="rId43"/>
      <w:footerReference w:type="even" r:id="rId44"/>
      <w:footerReference w:type="default" r:id="rId45"/>
      <w:headerReference w:type="first" r:id="rId46"/>
      <w:footerReference w:type="first" r:id="rId47"/>
      <w:pgSz w:w="11906" w:h="16838"/>
      <w:pgMar w:top="1276" w:right="1417" w:bottom="993" w:left="1417" w:header="708" w:footer="708"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168" w:author="Martin Kazík" w:date="2020-01-21T17:07:00Z" w:initials="MK">
    <w:p w14:paraId="668B61D0" w14:textId="77777777" w:rsidR="00CF1EB2" w:rsidRDefault="00CF1EB2">
      <w:pPr>
        <w:pStyle w:val="Textkomente"/>
        <w:rPr>
          <w:rFonts w:ascii="Verdana" w:hAnsi="Verdana"/>
          <w:color w:val="000000"/>
          <w:sz w:val="19"/>
          <w:szCs w:val="19"/>
          <w:shd w:val="clear" w:color="auto" w:fill="DCDCDC"/>
        </w:rPr>
      </w:pPr>
      <w:r>
        <w:rPr>
          <w:rStyle w:val="Odkaznakoment"/>
        </w:rPr>
        <w:annotationRef/>
      </w:r>
      <w:r>
        <w:rPr>
          <w:rFonts w:ascii="Verdana" w:hAnsi="Verdana"/>
          <w:color w:val="000000"/>
          <w:sz w:val="19"/>
          <w:szCs w:val="19"/>
          <w:shd w:val="clear" w:color="auto" w:fill="DCDCDC"/>
        </w:rPr>
        <w:t>MCQUAIL, Denis. </w:t>
      </w:r>
      <w:r>
        <w:rPr>
          <w:rFonts w:ascii="Verdana" w:hAnsi="Verdana"/>
          <w:i/>
          <w:iCs/>
          <w:color w:val="000000"/>
          <w:sz w:val="19"/>
          <w:szCs w:val="19"/>
          <w:shd w:val="clear" w:color="auto" w:fill="DCDCDC"/>
        </w:rPr>
        <w:t>Žurnalistika a společnost</w:t>
      </w:r>
      <w:r>
        <w:rPr>
          <w:rFonts w:ascii="Verdana" w:hAnsi="Verdana"/>
          <w:color w:val="000000"/>
          <w:sz w:val="19"/>
          <w:szCs w:val="19"/>
          <w:shd w:val="clear" w:color="auto" w:fill="DCDCDC"/>
        </w:rPr>
        <w:t>. V Praze: Univerzita Karlova, nakladatelství Karolinum, 2016, 254 s. ISBN 9788024630939.</w:t>
      </w:r>
    </w:p>
    <w:p w14:paraId="116103F2" w14:textId="02B7F700" w:rsidR="00CF1EB2" w:rsidRDefault="00CF1EB2">
      <w:pPr>
        <w:pStyle w:val="Textkomente"/>
      </w:pPr>
    </w:p>
  </w:comment>
  <w:comment w:id="1970" w:author="Martin Kazík" w:date="2020-01-21T18:01:00Z" w:initials="MK">
    <w:p w14:paraId="3BB2B412" w14:textId="07280A44" w:rsidR="00CF1EB2" w:rsidRDefault="00CF1EB2">
      <w:pPr>
        <w:pStyle w:val="Textkomente"/>
      </w:pPr>
      <w:r>
        <w:rPr>
          <w:rStyle w:val="Odkaznakoment"/>
        </w:rPr>
        <w:annotationRef/>
      </w:r>
      <w:r>
        <w:rPr>
          <w:rFonts w:ascii="Verdana" w:hAnsi="Verdana"/>
          <w:color w:val="000000"/>
          <w:sz w:val="19"/>
          <w:szCs w:val="19"/>
          <w:shd w:val="clear" w:color="auto" w:fill="DCDCDC"/>
        </w:rPr>
        <w:t>YOUNG, Miles. </w:t>
      </w:r>
      <w:r>
        <w:rPr>
          <w:rFonts w:ascii="Verdana" w:hAnsi="Verdana"/>
          <w:i/>
          <w:iCs/>
          <w:color w:val="000000"/>
          <w:sz w:val="19"/>
          <w:szCs w:val="19"/>
          <w:shd w:val="clear" w:color="auto" w:fill="DCDCDC"/>
        </w:rPr>
        <w:t>Ogilvy o reklamě v digitálním věku</w:t>
      </w:r>
      <w:r>
        <w:rPr>
          <w:rFonts w:ascii="Verdana" w:hAnsi="Verdana"/>
          <w:color w:val="000000"/>
          <w:sz w:val="19"/>
          <w:szCs w:val="19"/>
          <w:shd w:val="clear" w:color="auto" w:fill="DCDCDC"/>
        </w:rPr>
        <w:t>. Praha: Svojtka &amp; Co., 2018, 288 s. ISBN 9788025621592.</w:t>
      </w:r>
    </w:p>
  </w:comment>
  <w:comment w:id="2139" w:author="Martin Kazík" w:date="2020-01-21T18:09:00Z" w:initials="MK">
    <w:p w14:paraId="261E8355" w14:textId="0A83A993" w:rsidR="00CF1EB2" w:rsidRDefault="00CF1EB2">
      <w:pPr>
        <w:pStyle w:val="Textkomente"/>
      </w:pPr>
      <w:r>
        <w:rPr>
          <w:rStyle w:val="Odkaznakoment"/>
        </w:rPr>
        <w:annotationRef/>
      </w:r>
      <w:r>
        <w:rPr>
          <w:rFonts w:ascii="Verdana" w:hAnsi="Verdana"/>
          <w:color w:val="000000"/>
          <w:sz w:val="19"/>
          <w:szCs w:val="19"/>
          <w:shd w:val="clear" w:color="auto" w:fill="DCDCDC"/>
        </w:rPr>
        <w:t>ARMSTRONG, Gary, Philip KOTLER a Marc Oliver OPRESNIK. </w:t>
      </w:r>
      <w:r>
        <w:rPr>
          <w:rFonts w:ascii="Verdana" w:hAnsi="Verdana"/>
          <w:i/>
          <w:iCs/>
          <w:color w:val="000000"/>
          <w:sz w:val="19"/>
          <w:szCs w:val="19"/>
          <w:shd w:val="clear" w:color="auto" w:fill="DCDCDC"/>
        </w:rPr>
        <w:t>Marketing: an introduction</w:t>
      </w:r>
      <w:r>
        <w:rPr>
          <w:rFonts w:ascii="Verdana" w:hAnsi="Verdana"/>
          <w:color w:val="000000"/>
          <w:sz w:val="19"/>
          <w:szCs w:val="19"/>
          <w:shd w:val="clear" w:color="auto" w:fill="DCDCDC"/>
        </w:rPr>
        <w:t>. Thirteenth edition. Boston: Pearson, [2017], 669 s. ISBN 9781292146508.</w:t>
      </w:r>
    </w:p>
  </w:comment>
  <w:comment w:id="2145" w:author="Martin Kazík" w:date="2020-01-21T18:11:00Z" w:initials="MK">
    <w:p w14:paraId="2B2B3BB2" w14:textId="0089F3CA" w:rsidR="00CF1EB2" w:rsidRDefault="00CF1EB2">
      <w:pPr>
        <w:pStyle w:val="Textkomente"/>
      </w:pPr>
      <w:r>
        <w:rPr>
          <w:rStyle w:val="Odkaznakoment"/>
        </w:rPr>
        <w:annotationRef/>
      </w:r>
      <w:r>
        <w:rPr>
          <w:rFonts w:ascii="Verdana" w:hAnsi="Verdana"/>
          <w:color w:val="000000"/>
          <w:sz w:val="19"/>
          <w:szCs w:val="19"/>
          <w:shd w:val="clear" w:color="auto" w:fill="DCDCDC"/>
        </w:rPr>
        <w:t>HORÁKOVÁ, Helena. </w:t>
      </w:r>
      <w:r>
        <w:rPr>
          <w:rFonts w:ascii="Verdana" w:hAnsi="Verdana"/>
          <w:i/>
          <w:iCs/>
          <w:color w:val="000000"/>
          <w:sz w:val="19"/>
          <w:szCs w:val="19"/>
          <w:shd w:val="clear" w:color="auto" w:fill="DCDCDC"/>
        </w:rPr>
        <w:t>Marketingové strategie</w:t>
      </w:r>
      <w:r>
        <w:rPr>
          <w:rFonts w:ascii="Verdana" w:hAnsi="Verdana"/>
          <w:color w:val="000000"/>
          <w:sz w:val="19"/>
          <w:szCs w:val="19"/>
          <w:shd w:val="clear" w:color="auto" w:fill="DCDCDC"/>
        </w:rPr>
        <w:t>. V Praze: Idea servis, 2014, 103 s. ISBN 9788085970814.</w:t>
      </w:r>
    </w:p>
  </w:comment>
  <w:comment w:id="3012" w:author="Martin Kazík" w:date="2020-01-22T15:25:00Z" w:initials="MK">
    <w:p w14:paraId="4680F297" w14:textId="31754251" w:rsidR="00CF1EB2" w:rsidRDefault="00CF1EB2">
      <w:pPr>
        <w:pStyle w:val="Textkomente"/>
      </w:pPr>
      <w:r>
        <w:rPr>
          <w:rStyle w:val="Odkaznakoment"/>
        </w:rPr>
        <w:annotationRef/>
      </w:r>
      <w:r>
        <w:rPr>
          <w:rFonts w:ascii="Verdana" w:hAnsi="Verdana"/>
          <w:color w:val="000000"/>
          <w:sz w:val="19"/>
          <w:szCs w:val="19"/>
          <w:shd w:val="clear" w:color="auto" w:fill="DCDCDC"/>
        </w:rPr>
        <w:t>YOUNG, Miles. </w:t>
      </w:r>
      <w:r>
        <w:rPr>
          <w:rFonts w:ascii="Verdana" w:hAnsi="Verdana"/>
          <w:i/>
          <w:iCs/>
          <w:color w:val="000000"/>
          <w:sz w:val="19"/>
          <w:szCs w:val="19"/>
          <w:shd w:val="clear" w:color="auto" w:fill="DCDCDC"/>
        </w:rPr>
        <w:t>Ogilvy o reklamě v digitálním věku</w:t>
      </w:r>
      <w:r>
        <w:rPr>
          <w:rFonts w:ascii="Verdana" w:hAnsi="Verdana"/>
          <w:color w:val="000000"/>
          <w:sz w:val="19"/>
          <w:szCs w:val="19"/>
          <w:shd w:val="clear" w:color="auto" w:fill="DCDCDC"/>
        </w:rPr>
        <w:t>. Praha: Svojtka &amp; Co., 2018, 288 s. ISBN 9788025621592.</w:t>
      </w:r>
    </w:p>
  </w:comment>
  <w:comment w:id="4342" w:author="Martin Kazík" w:date="2020-01-21T18:09:00Z" w:initials="MK">
    <w:p w14:paraId="0862B542" w14:textId="77777777" w:rsidR="00CF1EB2" w:rsidRDefault="00CF1EB2" w:rsidP="00224600">
      <w:pPr>
        <w:pStyle w:val="Textkomente"/>
      </w:pPr>
      <w:r>
        <w:rPr>
          <w:rStyle w:val="Odkaznakoment"/>
        </w:rPr>
        <w:annotationRef/>
      </w:r>
      <w:r>
        <w:rPr>
          <w:rFonts w:ascii="Verdana" w:hAnsi="Verdana"/>
          <w:color w:val="000000"/>
          <w:sz w:val="19"/>
          <w:szCs w:val="19"/>
          <w:shd w:val="clear" w:color="auto" w:fill="DCDCDC"/>
        </w:rPr>
        <w:t>ARMSTRONG, Gary, Philip KOTLER a Marc Oliver OPRESNIK. </w:t>
      </w:r>
      <w:r>
        <w:rPr>
          <w:rFonts w:ascii="Verdana" w:hAnsi="Verdana"/>
          <w:i/>
          <w:iCs/>
          <w:color w:val="000000"/>
          <w:sz w:val="19"/>
          <w:szCs w:val="19"/>
          <w:shd w:val="clear" w:color="auto" w:fill="DCDCDC"/>
        </w:rPr>
        <w:t>Marketing: an introduction</w:t>
      </w:r>
      <w:r>
        <w:rPr>
          <w:rFonts w:ascii="Verdana" w:hAnsi="Verdana"/>
          <w:color w:val="000000"/>
          <w:sz w:val="19"/>
          <w:szCs w:val="19"/>
          <w:shd w:val="clear" w:color="auto" w:fill="DCDCDC"/>
        </w:rPr>
        <w:t>. Thirteenth edition. Boston: Pearson, [2017], 669 s. ISBN 9781292146508.</w:t>
      </w:r>
    </w:p>
  </w:comment>
  <w:comment w:id="4347" w:author="Martin Kazík" w:date="2020-01-21T18:11:00Z" w:initials="MK">
    <w:p w14:paraId="4DD04D96" w14:textId="77777777" w:rsidR="00CF1EB2" w:rsidRDefault="00CF1EB2" w:rsidP="00224600">
      <w:pPr>
        <w:pStyle w:val="Textkomente"/>
      </w:pPr>
      <w:r>
        <w:rPr>
          <w:rStyle w:val="Odkaznakoment"/>
        </w:rPr>
        <w:annotationRef/>
      </w:r>
      <w:r>
        <w:rPr>
          <w:rFonts w:ascii="Verdana" w:hAnsi="Verdana"/>
          <w:color w:val="000000"/>
          <w:sz w:val="19"/>
          <w:szCs w:val="19"/>
          <w:shd w:val="clear" w:color="auto" w:fill="DCDCDC"/>
        </w:rPr>
        <w:t>HORÁKOVÁ, Helena. </w:t>
      </w:r>
      <w:r>
        <w:rPr>
          <w:rFonts w:ascii="Verdana" w:hAnsi="Verdana"/>
          <w:i/>
          <w:iCs/>
          <w:color w:val="000000"/>
          <w:sz w:val="19"/>
          <w:szCs w:val="19"/>
          <w:shd w:val="clear" w:color="auto" w:fill="DCDCDC"/>
        </w:rPr>
        <w:t>Marketingové strategie</w:t>
      </w:r>
      <w:r>
        <w:rPr>
          <w:rFonts w:ascii="Verdana" w:hAnsi="Verdana"/>
          <w:color w:val="000000"/>
          <w:sz w:val="19"/>
          <w:szCs w:val="19"/>
          <w:shd w:val="clear" w:color="auto" w:fill="DCDCDC"/>
        </w:rPr>
        <w:t>. V Praze: Idea servis, 2014, 103 s. ISBN 9788085970814.</w:t>
      </w:r>
    </w:p>
  </w:comment>
  <w:comment w:id="4366" w:author="Martin Kazík" w:date="2020-01-22T16:40:00Z" w:initials="MK">
    <w:p w14:paraId="3DA29BBE" w14:textId="771F1964" w:rsidR="00CF1EB2" w:rsidRDefault="00CF1EB2">
      <w:pPr>
        <w:pStyle w:val="Textkomente"/>
      </w:pPr>
      <w:r>
        <w:rPr>
          <w:rStyle w:val="Odkaznakoment"/>
        </w:rPr>
        <w:annotationRef/>
      </w:r>
      <w:r>
        <w:rPr>
          <w:rFonts w:ascii="Segoe UI" w:hAnsi="Segoe UI" w:cs="Segoe UI"/>
          <w:color w:val="333333"/>
          <w:sz w:val="18"/>
          <w:szCs w:val="18"/>
          <w:shd w:val="clear" w:color="auto" w:fill="FFFFFF"/>
        </w:rPr>
        <w:t>ARMSTRONG, Gary, Philip KOTLER a Marc Oliver OPRESNIK. Marketing: an introduction. Thirteenth edition. Boston: Pearson, [2017], 669 s. ISBN 9781292146508.</w:t>
      </w:r>
    </w:p>
  </w:comment>
  <w:comment w:id="4377" w:author="Martin Kazík" w:date="2020-01-22T16:43:00Z" w:initials="MK">
    <w:p w14:paraId="1C4F14BC" w14:textId="266380F8" w:rsidR="00CF1EB2" w:rsidRDefault="00CF1EB2">
      <w:pPr>
        <w:pStyle w:val="Textkomente"/>
      </w:pPr>
      <w:r>
        <w:rPr>
          <w:rStyle w:val="Odkaznakoment"/>
        </w:rPr>
        <w:annotationRef/>
      </w:r>
      <w:r>
        <w:rPr>
          <w:rFonts w:ascii="Segoe UI" w:hAnsi="Segoe UI" w:cs="Segoe UI"/>
          <w:color w:val="333333"/>
          <w:sz w:val="18"/>
          <w:szCs w:val="18"/>
          <w:shd w:val="clear" w:color="auto" w:fill="FFFFFF"/>
        </w:rPr>
        <w:t>HORÁKOVÁ, Helena. Marketingové strategie. V Praze: Idea servis, 2014, 103 s. ISBN 9788085970814.</w:t>
      </w:r>
    </w:p>
  </w:comment>
  <w:comment w:id="5137" w:author="Martin Kazík" w:date="2020-01-22T16:57:00Z" w:initials="MK">
    <w:p w14:paraId="67C3C2B0" w14:textId="5248B373" w:rsidR="00CF1EB2" w:rsidRDefault="00CF1EB2">
      <w:pPr>
        <w:pStyle w:val="Textkomente"/>
      </w:pPr>
      <w:r>
        <w:rPr>
          <w:rStyle w:val="Odkaznakoment"/>
        </w:rPr>
        <w:annotationRef/>
      </w:r>
      <w:r>
        <w:rPr>
          <w:rFonts w:ascii="Segoe UI" w:hAnsi="Segoe UI" w:cs="Segoe UI"/>
          <w:color w:val="333333"/>
          <w:sz w:val="18"/>
          <w:szCs w:val="18"/>
          <w:shd w:val="clear" w:color="auto" w:fill="FFFFFF"/>
        </w:rPr>
        <w:t>YOUNG, Miles. Ogilvy o reklamě v digitálním věku. Praha: Svojtka &amp; Co., 2018, 288 s. ISBN 9788025621592.</w:t>
      </w:r>
    </w:p>
  </w:comment>
  <w:comment w:id="6919" w:author="Josef Kocourek" w:date="2020-02-10T09:28:00Z" w:initials="JK">
    <w:p w14:paraId="2F7846FC" w14:textId="77777777" w:rsidR="008A3B3D" w:rsidRDefault="008A3B3D" w:rsidP="008A3B3D">
      <w:pPr>
        <w:pStyle w:val="Textkomente"/>
      </w:pPr>
      <w:r>
        <w:rPr>
          <w:rStyle w:val="Odkaznakoment"/>
        </w:rPr>
        <w:annotationRef/>
      </w:r>
      <w:r>
        <w:t>přidat komentář k odlišnosti studijních plánů – KOMAG, angličtina, nejsou nabízeny předměty v bloku volitelných předmětů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16103F2" w15:done="0"/>
  <w15:commentEx w15:paraId="3BB2B412" w15:done="0"/>
  <w15:commentEx w15:paraId="261E8355" w15:done="0"/>
  <w15:commentEx w15:paraId="2B2B3BB2" w15:done="0"/>
  <w15:commentEx w15:paraId="4680F297" w15:done="0"/>
  <w15:commentEx w15:paraId="0862B542" w15:done="0"/>
  <w15:commentEx w15:paraId="4DD04D96" w15:done="0"/>
  <w15:commentEx w15:paraId="3DA29BBE" w15:done="0"/>
  <w15:commentEx w15:paraId="1C4F14BC" w15:done="0"/>
  <w15:commentEx w15:paraId="67C3C2B0" w15:done="0"/>
  <w15:commentEx w15:paraId="2F7846F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6103F2" w16cid:durableId="21D433D1"/>
  <w16cid:commentId w16cid:paraId="3BB2B412" w16cid:durableId="21D433D6"/>
  <w16cid:commentId w16cid:paraId="261E8355" w16cid:durableId="21D433D7"/>
  <w16cid:commentId w16cid:paraId="2B2B3BB2" w16cid:durableId="21D433D8"/>
  <w16cid:commentId w16cid:paraId="4680F297" w16cid:durableId="21D433DA"/>
  <w16cid:commentId w16cid:paraId="0862B542" w16cid:durableId="21E3E619"/>
  <w16cid:commentId w16cid:paraId="4DD04D96" w16cid:durableId="21E3E61A"/>
  <w16cid:commentId w16cid:paraId="3DA29BBE" w16cid:durableId="21D433E2"/>
  <w16cid:commentId w16cid:paraId="1C4F14BC" w16cid:durableId="21D433E3"/>
  <w16cid:commentId w16cid:paraId="67C3C2B0" w16cid:durableId="21D433E6"/>
  <w16cid:commentId w16cid:paraId="2F7846FC" w16cid:durableId="21EBA0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8D882" w14:textId="77777777" w:rsidR="00CF1EB2" w:rsidRDefault="00CF1EB2">
      <w:r>
        <w:separator/>
      </w:r>
    </w:p>
  </w:endnote>
  <w:endnote w:type="continuationSeparator" w:id="0">
    <w:p w14:paraId="3287FA07" w14:textId="77777777" w:rsidR="00CF1EB2" w:rsidRDefault="00CF1EB2">
      <w:r>
        <w:continuationSeparator/>
      </w:r>
    </w:p>
  </w:endnote>
  <w:endnote w:type="continuationNotice" w:id="1">
    <w:p w14:paraId="11124DC8" w14:textId="77777777" w:rsidR="00CF1EB2" w:rsidRDefault="00CF1E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ヒラギノ角ゴ Pro W3">
    <w:charset w:val="00"/>
    <w:family w:val="roman"/>
    <w:pitch w:val="default"/>
  </w:font>
  <w:font w:name="Consolas">
    <w:panose1 w:val="020B0609020204030204"/>
    <w:charset w:val="EE"/>
    <w:family w:val="modern"/>
    <w:pitch w:val="fixed"/>
    <w:sig w:usb0="E00006FF" w:usb1="0000F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1402832"/>
      <w:docPartObj>
        <w:docPartGallery w:val="Page Numbers (Bottom of Page)"/>
        <w:docPartUnique/>
      </w:docPartObj>
    </w:sdtPr>
    <w:sdtEndPr/>
    <w:sdtContent>
      <w:p w14:paraId="626F973E" w14:textId="41AD5353" w:rsidR="00CF1EB2" w:rsidRDefault="00CF1EB2">
        <w:pPr>
          <w:pStyle w:val="Zpat"/>
          <w:jc w:val="center"/>
        </w:pPr>
        <w:r w:rsidRPr="00AA5D36">
          <w:rPr>
            <w:rFonts w:asciiTheme="minorHAnsi" w:hAnsiTheme="minorHAnsi" w:cstheme="minorHAnsi"/>
          </w:rPr>
          <w:fldChar w:fldCharType="begin"/>
        </w:r>
        <w:r w:rsidRPr="00AA5D36">
          <w:rPr>
            <w:rFonts w:asciiTheme="minorHAnsi" w:hAnsiTheme="minorHAnsi" w:cstheme="minorHAnsi"/>
          </w:rPr>
          <w:instrText>PAGE   \* MERGEFORMAT</w:instrText>
        </w:r>
        <w:r w:rsidRPr="00AA5D36">
          <w:rPr>
            <w:rFonts w:asciiTheme="minorHAnsi" w:hAnsiTheme="minorHAnsi" w:cstheme="minorHAnsi"/>
          </w:rPr>
          <w:fldChar w:fldCharType="separate"/>
        </w:r>
        <w:r>
          <w:rPr>
            <w:rFonts w:asciiTheme="minorHAnsi" w:hAnsiTheme="minorHAnsi" w:cstheme="minorHAnsi"/>
            <w:noProof/>
          </w:rPr>
          <w:t>70</w:t>
        </w:r>
        <w:r w:rsidRPr="00AA5D36">
          <w:rPr>
            <w:rFonts w:asciiTheme="minorHAnsi" w:hAnsiTheme="minorHAnsi" w:cstheme="minorHAnsi"/>
          </w:rPr>
          <w:fldChar w:fldCharType="end"/>
        </w:r>
      </w:p>
    </w:sdtContent>
  </w:sdt>
  <w:p w14:paraId="63E91EF0" w14:textId="77777777" w:rsidR="00CF1EB2" w:rsidRDefault="00CF1E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24E2D" w14:textId="52E86AD8" w:rsidR="00CF1EB2" w:rsidRDefault="00CF1EB2">
    <w:pPr>
      <w:pStyle w:val="Zpat"/>
      <w:jc w:val="center"/>
    </w:pPr>
  </w:p>
  <w:p w14:paraId="377DDF5A" w14:textId="77777777" w:rsidR="00CF1EB2" w:rsidRDefault="00CF1EB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2A06D" w14:textId="77777777" w:rsidR="00CF1EB2" w:rsidRDefault="00CF1EB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CEDF3" w14:textId="77777777" w:rsidR="00CF1EB2" w:rsidRPr="00F356C7" w:rsidRDefault="00CF1EB2" w:rsidP="006A691E">
    <w:pPr>
      <w:pStyle w:val="Zpat"/>
      <w:rPr>
        <w:sz w:val="16"/>
        <w:szCs w:val="16"/>
      </w:rPr>
    </w:pPr>
    <w:r w:rsidRPr="006A691E">
      <w:rPr>
        <w:sz w:val="16"/>
        <w:szCs w:val="16"/>
      </w:rPr>
      <w:t>verze 24.5.2018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EE345" w14:textId="77777777" w:rsidR="00CF1EB2" w:rsidRDefault="00CF1E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9CD52" w14:textId="77777777" w:rsidR="00CF1EB2" w:rsidRDefault="00CF1EB2">
      <w:r>
        <w:separator/>
      </w:r>
    </w:p>
  </w:footnote>
  <w:footnote w:type="continuationSeparator" w:id="0">
    <w:p w14:paraId="0100692C" w14:textId="77777777" w:rsidR="00CF1EB2" w:rsidRDefault="00CF1EB2">
      <w:r>
        <w:continuationSeparator/>
      </w:r>
    </w:p>
  </w:footnote>
  <w:footnote w:type="continuationNotice" w:id="1">
    <w:p w14:paraId="3DC95D24" w14:textId="77777777" w:rsidR="00CF1EB2" w:rsidRDefault="00CF1EB2"/>
  </w:footnote>
  <w:footnote w:id="2">
    <w:p w14:paraId="0F4F8A88"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w:t>
      </w:r>
      <w:r w:rsidRPr="005565F2">
        <w:rPr>
          <w:rFonts w:asciiTheme="majorHAnsi" w:hAnsiTheme="majorHAnsi" w:cstheme="majorHAnsi"/>
          <w:sz w:val="18"/>
          <w:szCs w:val="18"/>
        </w:rPr>
        <w:t xml:space="preserve"> </w:t>
      </w:r>
      <w:hyperlink r:id="rId1" w:history="1">
        <w:r w:rsidRPr="00EB40BD">
          <w:rPr>
            <w:rStyle w:val="Hypertextovodkaz"/>
          </w:rPr>
          <w:t>https://www.utb.cz/univerzita/uredni-deska/vnitrni-normy-a-predpisy/vnitrni-predpisy/</w:t>
        </w:r>
      </w:hyperlink>
    </w:p>
  </w:footnote>
  <w:footnote w:id="3">
    <w:p w14:paraId="798244BE"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 w:history="1">
        <w:r w:rsidRPr="00145751">
          <w:rPr>
            <w:rStyle w:val="Hypertextovodkaz"/>
          </w:rPr>
          <w:t>https://www.utb.cz/univerzita/uredni-deska/vnitrni-normy-a-predpisy/vnitrni-predpisy/</w:t>
        </w:r>
      </w:hyperlink>
    </w:p>
  </w:footnote>
  <w:footnote w:id="4">
    <w:p w14:paraId="159415DA"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3" w:history="1">
        <w:r w:rsidRPr="00EB40BD">
          <w:rPr>
            <w:rStyle w:val="Hypertextovodkaz"/>
          </w:rPr>
          <w:t>https://www.utb.cz/univerzita/uredni-deska/vnitrni-normy-a-predpisy/smernice-rektora/</w:t>
        </w:r>
      </w:hyperlink>
    </w:p>
  </w:footnote>
  <w:footnote w:id="5">
    <w:p w14:paraId="6D17042A"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4" w:history="1">
        <w:r w:rsidRPr="00145751">
          <w:rPr>
            <w:rStyle w:val="Hypertextovodkaz"/>
          </w:rPr>
          <w:t>https://www.utb.cz/univerzita/uredni-deska/vnitrni-normy-a-predpisy/vnitrni-predpisy/</w:t>
        </w:r>
      </w:hyperlink>
    </w:p>
  </w:footnote>
  <w:footnote w:id="6">
    <w:p w14:paraId="2707B366"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rPr>
        <w:footnoteRef/>
      </w:r>
      <w:r w:rsidRPr="00FF6B10">
        <w:rPr>
          <w:rFonts w:asciiTheme="majorHAnsi" w:hAnsiTheme="majorHAnsi" w:cstheme="majorHAnsi"/>
        </w:rPr>
        <w:t xml:space="preserve"> </w:t>
      </w:r>
      <w:r w:rsidRPr="00FF6B10">
        <w:rPr>
          <w:rFonts w:asciiTheme="majorHAnsi" w:hAnsiTheme="majorHAnsi" w:cstheme="majorHAnsi"/>
          <w:sz w:val="18"/>
          <w:szCs w:val="18"/>
        </w:rPr>
        <w:t xml:space="preserve">Dostupné z: </w:t>
      </w:r>
      <w:hyperlink r:id="rId5" w:history="1">
        <w:r w:rsidRPr="00145751">
          <w:rPr>
            <w:rStyle w:val="Hypertextovodkaz"/>
          </w:rPr>
          <w:t>https://www.utb.cz/univerzita/uredni-deska/vnitrni-normy-a-predpisy/vnitrni-predpisy/</w:t>
        </w:r>
      </w:hyperlink>
    </w:p>
  </w:footnote>
  <w:footnote w:id="7">
    <w:p w14:paraId="6D7A1882"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6" w:history="1">
        <w:r w:rsidRPr="00EB40BD">
          <w:rPr>
            <w:rStyle w:val="Hypertextovodkaz"/>
          </w:rPr>
          <w:t>https://www.utb.cz/univerzita/uredni-deska/vnitrni-normy-a-predpisy/smernice-rektora/</w:t>
        </w:r>
      </w:hyperlink>
    </w:p>
  </w:footnote>
  <w:footnote w:id="8">
    <w:p w14:paraId="000B25DF"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7" w:history="1">
        <w:r w:rsidRPr="00EB40BD">
          <w:rPr>
            <w:rStyle w:val="Hypertextovodkaz"/>
          </w:rPr>
          <w:t>https://www.utb.cz/univerzita/uredni-deska/vnitrni-normy-a-predpisy/vnitrni-predpisy/</w:t>
        </w:r>
      </w:hyperlink>
    </w:p>
  </w:footnote>
  <w:footnote w:id="9">
    <w:p w14:paraId="46B88C31"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8" w:history="1">
        <w:r w:rsidRPr="00EB40BD">
          <w:rPr>
            <w:rStyle w:val="Hypertextovodkaz"/>
          </w:rPr>
          <w:t>https://www.utb.cz/univerzita/uredni-deska/vnitrni-normy-a-predpisy/vnitrni-predpisy/</w:t>
        </w:r>
      </w:hyperlink>
    </w:p>
  </w:footnote>
  <w:footnote w:id="10">
    <w:p w14:paraId="30E705C6"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9" w:history="1">
        <w:r w:rsidRPr="00EB40BD">
          <w:rPr>
            <w:rStyle w:val="Hypertextovodkaz"/>
          </w:rPr>
          <w:t>https://www.utb.cz/univerzita/uredni-deska/ruzne/</w:t>
        </w:r>
      </w:hyperlink>
    </w:p>
  </w:footnote>
  <w:footnote w:id="11">
    <w:p w14:paraId="29D55978"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0" w:history="1">
        <w:r w:rsidRPr="00EB40BD">
          <w:rPr>
            <w:rStyle w:val="Hypertextovodkaz"/>
          </w:rPr>
          <w:t>https://www.utb.cz/univerzita/uredni-deska/ruzne/</w:t>
        </w:r>
      </w:hyperlink>
    </w:p>
  </w:footnote>
  <w:footnote w:id="12">
    <w:p w14:paraId="78D61094"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1" w:history="1">
        <w:r w:rsidRPr="00104257">
          <w:rPr>
            <w:rStyle w:val="Hypertextovodkaz"/>
            <w:rFonts w:asciiTheme="majorHAnsi" w:hAnsiTheme="majorHAnsi" w:cstheme="majorHAnsi"/>
          </w:rPr>
          <w:t>https://www.utb.cz/univerzita/mezinarodni-vztahy/studenti/vymenne-pobyty/vyjizdejici-studenti/nabidka-stipendii-a-stazi/</w:t>
        </w:r>
      </w:hyperlink>
    </w:p>
  </w:footnote>
  <w:footnote w:id="13">
    <w:p w14:paraId="4747029D" w14:textId="055B1355"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Pr>
          <w:rFonts w:asciiTheme="majorHAnsi" w:hAnsiTheme="majorHAnsi" w:cstheme="majorHAnsi"/>
          <w:sz w:val="18"/>
          <w:szCs w:val="18"/>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sidRPr="00FF6B10">
        <w:rPr>
          <w:rFonts w:asciiTheme="majorHAnsi" w:hAnsiTheme="majorHAnsi" w:cstheme="majorHAnsi"/>
          <w:sz w:val="18"/>
          <w:szCs w:val="18"/>
        </w:rPr>
        <w:t xml:space="preserve"> </w:t>
      </w:r>
      <w:hyperlink r:id="rId12" w:history="1">
        <w:r w:rsidRPr="00EB40BD">
          <w:rPr>
            <w:rStyle w:val="Hypertextovodkaz"/>
          </w:rPr>
          <w:t>https://www.utb.cz/univerzita/uredni-deska/vnitrni-normy-a-predpisy/smernice-rektora/</w:t>
        </w:r>
      </w:hyperlink>
    </w:p>
  </w:footnote>
  <w:footnote w:id="14">
    <w:p w14:paraId="0A3C1CD3" w14:textId="03D3D8DD"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3" w:history="1">
        <w:r w:rsidRPr="00742FA1">
          <w:rPr>
            <w:rStyle w:val="Hypertextovodkaz"/>
            <w:rFonts w:asciiTheme="majorHAnsi" w:hAnsiTheme="majorHAnsi" w:cstheme="majorHAnsi"/>
            <w:sz w:val="18"/>
            <w:szCs w:val="18"/>
          </w:rPr>
          <w:t>https://stag.utb.cz/portal</w:t>
        </w:r>
      </w:hyperlink>
    </w:p>
  </w:footnote>
  <w:footnote w:id="15">
    <w:p w14:paraId="3F2A91AF"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4" w:history="1">
        <w:r w:rsidRPr="00EB40BD">
          <w:rPr>
            <w:rStyle w:val="Hypertextovodkaz"/>
            <w:rFonts w:asciiTheme="majorHAnsi" w:hAnsiTheme="majorHAnsi" w:cstheme="majorHAnsi"/>
          </w:rPr>
          <w:t>https://www.utb.cz/univerzita/uredni-deska/vnitrni-normy-a-predpisy/</w:t>
        </w:r>
      </w:hyperlink>
    </w:p>
  </w:footnote>
  <w:footnote w:id="16">
    <w:p w14:paraId="5F23C7E8"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5" w:history="1">
        <w:r w:rsidRPr="00EB40BD">
          <w:rPr>
            <w:rStyle w:val="Hypertextovodkaz"/>
            <w:rFonts w:asciiTheme="majorHAnsi" w:hAnsiTheme="majorHAnsi" w:cstheme="majorHAnsi"/>
          </w:rPr>
          <w:t>https://fmk.utb.cz/o-fakulte/uredni-deska/vnitrni-normy-a-vnitrni-predpisy/vnitrni-predpisy/</w:t>
        </w:r>
      </w:hyperlink>
    </w:p>
  </w:footnote>
  <w:footnote w:id="17">
    <w:p w14:paraId="7AB8E73E"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6" w:history="1">
        <w:r w:rsidRPr="00EB40BD">
          <w:rPr>
            <w:rStyle w:val="Hypertextovodkaz"/>
            <w:rFonts w:asciiTheme="majorHAnsi" w:hAnsiTheme="majorHAnsi" w:cstheme="majorHAnsi"/>
          </w:rPr>
          <w:t>https://www.utb.cz/univerzita/kariera/</w:t>
        </w:r>
      </w:hyperlink>
    </w:p>
  </w:footnote>
  <w:footnote w:id="18">
    <w:p w14:paraId="228C3F2B"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7" w:history="1">
        <w:r w:rsidRPr="00EB40BD">
          <w:rPr>
            <w:rStyle w:val="Hypertextovodkaz"/>
            <w:rFonts w:asciiTheme="majorHAnsi" w:hAnsiTheme="majorHAnsi" w:cstheme="majorHAnsi"/>
          </w:rPr>
          <w:t>https://www.utb.cz/univerzita/kariera/</w:t>
        </w:r>
      </w:hyperlink>
    </w:p>
  </w:footnote>
  <w:footnote w:id="19">
    <w:p w14:paraId="79602205"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8" w:history="1">
        <w:r w:rsidRPr="00EB40BD">
          <w:rPr>
            <w:rStyle w:val="Hypertextovodkaz"/>
            <w:rFonts w:asciiTheme="majorHAnsi" w:hAnsiTheme="majorHAnsi" w:cstheme="majorHAnsi"/>
          </w:rPr>
          <w:t>https://jobcentrum.utb.cz/index.php?lang=cz</w:t>
        </w:r>
      </w:hyperlink>
    </w:p>
  </w:footnote>
  <w:footnote w:id="20">
    <w:p w14:paraId="78060C01" w14:textId="60C0433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9" w:history="1">
        <w:r w:rsidRPr="00742FA1">
          <w:rPr>
            <w:rStyle w:val="Hypertextovodkaz"/>
            <w:rFonts w:asciiTheme="majorHAnsi" w:hAnsiTheme="majorHAnsi" w:cstheme="majorHAnsi"/>
            <w:sz w:val="18"/>
            <w:szCs w:val="18"/>
          </w:rPr>
          <w:t>http://digilib.k.utb.cz</w:t>
        </w:r>
      </w:hyperlink>
    </w:p>
  </w:footnote>
  <w:footnote w:id="21">
    <w:p w14:paraId="1B077BAD" w14:textId="5888FB6E"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0" w:history="1">
        <w:r w:rsidRPr="00742FA1">
          <w:rPr>
            <w:rStyle w:val="Hypertextovodkaz"/>
            <w:rFonts w:asciiTheme="majorHAnsi" w:hAnsiTheme="majorHAnsi" w:cstheme="majorHAnsi"/>
            <w:sz w:val="18"/>
            <w:szCs w:val="18"/>
          </w:rPr>
          <w:t>http://publikace.k.utb.cz</w:t>
        </w:r>
      </w:hyperlink>
    </w:p>
  </w:footnote>
  <w:footnote w:id="22">
    <w:p w14:paraId="09205253" w14:textId="791DEF4A"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1" w:history="1">
        <w:r w:rsidRPr="00742FA1">
          <w:rPr>
            <w:rStyle w:val="Hypertextovodkaz"/>
            <w:rFonts w:asciiTheme="majorHAnsi" w:hAnsiTheme="majorHAnsi" w:cstheme="majorHAnsi"/>
            <w:sz w:val="18"/>
            <w:szCs w:val="18"/>
          </w:rPr>
          <w:t>http://portal.k.utb.cz</w:t>
        </w:r>
      </w:hyperlink>
    </w:p>
  </w:footnote>
  <w:footnote w:id="23">
    <w:p w14:paraId="3802EFA7" w14:textId="48EDCC2E" w:rsidR="00CF1EB2" w:rsidRPr="009E4519" w:rsidRDefault="00CF1EB2" w:rsidP="00F52EEF">
      <w:pPr>
        <w:pStyle w:val="Textpoznpodarou"/>
        <w:rPr>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2" w:history="1">
        <w:r w:rsidRPr="00742FA1">
          <w:rPr>
            <w:rStyle w:val="Hypertextovodkaz"/>
            <w:rFonts w:asciiTheme="majorHAnsi" w:hAnsiTheme="majorHAnsi" w:cstheme="majorHAnsi"/>
            <w:sz w:val="18"/>
            <w:szCs w:val="18"/>
          </w:rPr>
          <w:t>http://portal.k.utb.cz/databases/alphabetical</w:t>
        </w:r>
      </w:hyperlink>
    </w:p>
  </w:footnote>
  <w:footnote w:id="24">
    <w:p w14:paraId="63B0A7AB"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3" w:history="1">
        <w:r w:rsidRPr="00EB40BD">
          <w:rPr>
            <w:rStyle w:val="Hypertextovodkaz"/>
          </w:rPr>
          <w:t>https://www.utb.cz/univerzita/uredni-deska/vnitrni-normy-a-predpisy/smernice-rektora/</w:t>
        </w:r>
      </w:hyperlink>
    </w:p>
  </w:footnote>
  <w:footnote w:id="25">
    <w:p w14:paraId="0B1D2856"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4" w:history="1">
        <w:r w:rsidRPr="00EB40BD">
          <w:rPr>
            <w:rStyle w:val="Hypertextovodkaz"/>
          </w:rPr>
          <w:t>https://www.utb.cz/univerzita/uredni-deska/vnitrni-normy-a-predpisy/vnitrni-predpisy/</w:t>
        </w:r>
      </w:hyperlink>
    </w:p>
  </w:footnote>
  <w:footnote w:id="26">
    <w:p w14:paraId="78A11D37"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5" w:history="1">
        <w:r w:rsidRPr="00EB40BD">
          <w:rPr>
            <w:rStyle w:val="Hypertextovodkaz"/>
            <w:rFonts w:asciiTheme="majorHAnsi" w:hAnsiTheme="majorHAnsi" w:cstheme="majorHAnsi"/>
          </w:rPr>
          <w:t>https://www.utb.cz/univerzita/uredni-deska/ruzne/strategicky-zamer/</w:t>
        </w:r>
      </w:hyperlink>
    </w:p>
  </w:footnote>
  <w:footnote w:id="27">
    <w:p w14:paraId="57EACD1A"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6" w:history="1">
        <w:r w:rsidRPr="00EB40BD">
          <w:rPr>
            <w:rStyle w:val="Hypertextovodkaz"/>
            <w:rFonts w:asciiTheme="majorHAnsi" w:hAnsiTheme="majorHAnsi" w:cstheme="majorHAnsi"/>
          </w:rPr>
          <w:t>https://fmk.utb.cz/o-fakulte/uredni-deska/strategicky-zamer/</w:t>
        </w:r>
      </w:hyperlink>
    </w:p>
  </w:footnote>
  <w:footnote w:id="28">
    <w:p w14:paraId="65CB3DAD"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7" w:history="1">
        <w:r w:rsidRPr="00EB40BD">
          <w:rPr>
            <w:rStyle w:val="Hypertextovodkaz"/>
            <w:rFonts w:asciiTheme="majorHAnsi" w:hAnsiTheme="majorHAnsi" w:cstheme="majorHAnsi"/>
          </w:rPr>
          <w:t>https://fmk.utb.cz/o-fakulte/uredni-deska/vnitrni-normy-a-vnitrni-predpisy/vnitrni-predpisy/</w:t>
        </w:r>
      </w:hyperlink>
    </w:p>
  </w:footnote>
  <w:footnote w:id="29">
    <w:p w14:paraId="271012D0" w14:textId="02142CFE" w:rsidR="00CF1EB2" w:rsidRPr="00C51694" w:rsidRDefault="00CF1EB2">
      <w:pPr>
        <w:pStyle w:val="Textpoznpodarou"/>
        <w:rPr>
          <w:rFonts w:asciiTheme="majorHAnsi" w:hAnsiTheme="majorHAnsi"/>
          <w:sz w:val="18"/>
          <w:szCs w:val="18"/>
        </w:rPr>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28" w:history="1">
        <w:r w:rsidRPr="00C51694">
          <w:rPr>
            <w:rStyle w:val="Hypertextovodkaz"/>
            <w:rFonts w:asciiTheme="majorHAnsi" w:eastAsiaTheme="minorEastAsia" w:hAnsiTheme="majorHAnsi" w:cstheme="minorHAnsi"/>
            <w:sz w:val="18"/>
            <w:szCs w:val="18"/>
          </w:rPr>
          <w:t>http://komag.utb.cz/</w:t>
        </w:r>
      </w:hyperlink>
    </w:p>
  </w:footnote>
  <w:footnote w:id="30">
    <w:p w14:paraId="306D3A3E" w14:textId="1A8A5BF5" w:rsidR="00CF1EB2" w:rsidRPr="00C51694" w:rsidRDefault="00CF1EB2">
      <w:pPr>
        <w:pStyle w:val="Textpoznpodarou"/>
        <w:rPr>
          <w:rFonts w:asciiTheme="majorHAnsi" w:hAnsiTheme="majorHAnsi"/>
          <w:sz w:val="18"/>
          <w:szCs w:val="18"/>
        </w:rPr>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29" w:history="1">
        <w:r w:rsidRPr="00C51694">
          <w:rPr>
            <w:rStyle w:val="Hypertextovodkaz"/>
            <w:rFonts w:asciiTheme="majorHAnsi" w:hAnsiTheme="majorHAnsi" w:cstheme="minorHAnsi"/>
            <w:sz w:val="18"/>
            <w:szCs w:val="18"/>
          </w:rPr>
          <w:t>www.busfest.cz</w:t>
        </w:r>
      </w:hyperlink>
    </w:p>
  </w:footnote>
  <w:footnote w:id="31">
    <w:p w14:paraId="2A4BCA6A" w14:textId="04899554" w:rsidR="00CF1EB2" w:rsidRPr="00C51694" w:rsidRDefault="00CF1EB2">
      <w:pPr>
        <w:pStyle w:val="Textpoznpodarou"/>
        <w:rPr>
          <w:rFonts w:asciiTheme="majorHAnsi" w:hAnsiTheme="majorHAnsi"/>
          <w:sz w:val="18"/>
          <w:szCs w:val="18"/>
        </w:rPr>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30" w:history="1">
        <w:r w:rsidRPr="00C51694">
          <w:rPr>
            <w:rStyle w:val="Hypertextovodkaz"/>
            <w:rFonts w:asciiTheme="majorHAnsi" w:hAnsiTheme="majorHAnsi" w:cstheme="minorHAnsi"/>
            <w:sz w:val="18"/>
            <w:szCs w:val="18"/>
          </w:rPr>
          <w:t>www.skrzprsty.cz</w:t>
        </w:r>
      </w:hyperlink>
    </w:p>
  </w:footnote>
  <w:footnote w:id="32">
    <w:p w14:paraId="4F6F6DCC" w14:textId="0204833D" w:rsidR="00CF1EB2" w:rsidRPr="00C51694" w:rsidRDefault="00CF1EB2">
      <w:pPr>
        <w:pStyle w:val="Textpoznpodarou"/>
        <w:rPr>
          <w:rFonts w:asciiTheme="majorHAnsi" w:hAnsiTheme="majorHAnsi"/>
          <w:sz w:val="18"/>
          <w:szCs w:val="18"/>
        </w:rPr>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31" w:history="1">
        <w:r w:rsidRPr="00C51694">
          <w:rPr>
            <w:rStyle w:val="Hypertextovodkaz"/>
            <w:rFonts w:asciiTheme="majorHAnsi" w:eastAsiaTheme="minorEastAsia" w:hAnsiTheme="majorHAnsi" w:cstheme="minorHAnsi"/>
            <w:sz w:val="18"/>
            <w:szCs w:val="18"/>
          </w:rPr>
          <w:t>https://lobby.utb.cz/</w:t>
        </w:r>
      </w:hyperlink>
    </w:p>
  </w:footnote>
  <w:footnote w:id="33">
    <w:p w14:paraId="4ACA0F32" w14:textId="48B6A544" w:rsidR="00CF1EB2" w:rsidRPr="00C51694" w:rsidRDefault="00CF1EB2">
      <w:pPr>
        <w:pStyle w:val="Textpoznpodarou"/>
        <w:rPr>
          <w:rFonts w:asciiTheme="majorHAnsi" w:hAnsiTheme="majorHAnsi"/>
          <w:sz w:val="18"/>
          <w:szCs w:val="18"/>
        </w:rPr>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32" w:history="1">
        <w:r w:rsidRPr="00C51694">
          <w:rPr>
            <w:rStyle w:val="Hypertextovodkaz"/>
            <w:rFonts w:asciiTheme="majorHAnsi" w:hAnsiTheme="majorHAnsi" w:cstheme="minorHAnsi"/>
            <w:sz w:val="18"/>
            <w:szCs w:val="18"/>
          </w:rPr>
          <w:t>www.fashionpointzlin.cz</w:t>
        </w:r>
      </w:hyperlink>
    </w:p>
  </w:footnote>
  <w:footnote w:id="34">
    <w:p w14:paraId="02C63AEE" w14:textId="122AA395" w:rsidR="00CF1EB2" w:rsidRPr="00C51694" w:rsidRDefault="00CF1EB2">
      <w:pPr>
        <w:pStyle w:val="Textpoznpodarou"/>
        <w:rPr>
          <w:rFonts w:asciiTheme="majorHAnsi" w:hAnsiTheme="majorHAnsi"/>
          <w:sz w:val="18"/>
          <w:szCs w:val="18"/>
        </w:rPr>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33" w:history="1">
        <w:r w:rsidRPr="00C51694">
          <w:rPr>
            <w:rStyle w:val="Hypertextovodkaz"/>
            <w:rFonts w:asciiTheme="majorHAnsi" w:hAnsiTheme="majorHAnsi" w:cstheme="minorHAnsi"/>
            <w:sz w:val="18"/>
            <w:szCs w:val="18"/>
          </w:rPr>
          <w:t>www.culturea.cz</w:t>
        </w:r>
      </w:hyperlink>
    </w:p>
  </w:footnote>
  <w:footnote w:id="35">
    <w:p w14:paraId="3787C780" w14:textId="5B8C0213" w:rsidR="00CF1EB2" w:rsidRDefault="00CF1EB2">
      <w:pPr>
        <w:pStyle w:val="Textpoznpodarou"/>
      </w:pPr>
      <w:r w:rsidRPr="00C51694">
        <w:rPr>
          <w:rStyle w:val="Znakapoznpodarou"/>
          <w:rFonts w:asciiTheme="majorHAnsi" w:hAnsiTheme="majorHAnsi"/>
          <w:sz w:val="18"/>
          <w:szCs w:val="18"/>
        </w:rPr>
        <w:footnoteRef/>
      </w:r>
      <w:r w:rsidRPr="00C51694">
        <w:rPr>
          <w:rFonts w:asciiTheme="majorHAnsi" w:hAnsiTheme="majorHAnsi"/>
          <w:sz w:val="18"/>
          <w:szCs w:val="18"/>
        </w:rPr>
        <w:t xml:space="preserve"> Dostupné z: </w:t>
      </w:r>
      <w:hyperlink r:id="rId34" w:history="1">
        <w:r w:rsidRPr="00C51694">
          <w:rPr>
            <w:rStyle w:val="Hypertextovodkaz"/>
            <w:rFonts w:asciiTheme="majorHAnsi" w:hAnsiTheme="majorHAnsi" w:cstheme="minorHAnsi"/>
            <w:sz w:val="18"/>
            <w:szCs w:val="18"/>
          </w:rPr>
          <w:t>www.zlindesignweek.com</w:t>
        </w:r>
      </w:hyperlink>
    </w:p>
  </w:footnote>
  <w:footnote w:id="36">
    <w:p w14:paraId="213F0A5D" w14:textId="2942D7DB" w:rsidR="00CF1EB2" w:rsidRPr="00132BED" w:rsidRDefault="00CF1EB2">
      <w:pPr>
        <w:pStyle w:val="Textpoznpodarou"/>
        <w:rPr>
          <w:rFonts w:asciiTheme="majorHAnsi" w:hAnsiTheme="majorHAnsi"/>
          <w:sz w:val="18"/>
          <w:szCs w:val="18"/>
        </w:rPr>
      </w:pPr>
      <w:r w:rsidRPr="00132BED">
        <w:rPr>
          <w:rStyle w:val="Znakapoznpodarou"/>
          <w:rFonts w:asciiTheme="majorHAnsi" w:hAnsiTheme="majorHAnsi"/>
          <w:sz w:val="18"/>
          <w:szCs w:val="18"/>
        </w:rPr>
        <w:footnoteRef/>
      </w:r>
      <w:r w:rsidRPr="00132BED">
        <w:rPr>
          <w:rFonts w:asciiTheme="majorHAnsi" w:hAnsiTheme="majorHAnsi"/>
          <w:sz w:val="18"/>
          <w:szCs w:val="18"/>
        </w:rPr>
        <w:t xml:space="preserve"> Dostupné z: </w:t>
      </w:r>
      <w:hyperlink r:id="rId35" w:history="1">
        <w:r w:rsidRPr="00132BED">
          <w:rPr>
            <w:rStyle w:val="Hypertextovodkaz"/>
            <w:rFonts w:asciiTheme="majorHAnsi" w:hAnsiTheme="majorHAnsi"/>
            <w:sz w:val="18"/>
            <w:szCs w:val="18"/>
          </w:rPr>
          <w:t>http://talentmk.cz/</w:t>
        </w:r>
      </w:hyperlink>
    </w:p>
  </w:footnote>
  <w:footnote w:id="37">
    <w:p w14:paraId="0C3643DC" w14:textId="6B87CCEF" w:rsidR="00CF1EB2" w:rsidRDefault="00CF1EB2">
      <w:pPr>
        <w:pStyle w:val="Textpoznpodarou"/>
      </w:pPr>
      <w:r w:rsidRPr="00132BED">
        <w:rPr>
          <w:rStyle w:val="Znakapoznpodarou"/>
          <w:rFonts w:asciiTheme="majorHAnsi" w:hAnsiTheme="majorHAnsi"/>
          <w:sz w:val="18"/>
          <w:szCs w:val="18"/>
        </w:rPr>
        <w:footnoteRef/>
      </w:r>
      <w:r w:rsidRPr="00132BED">
        <w:rPr>
          <w:rFonts w:asciiTheme="majorHAnsi" w:hAnsiTheme="majorHAnsi"/>
          <w:sz w:val="18"/>
          <w:szCs w:val="18"/>
        </w:rPr>
        <w:t xml:space="preserve"> Dostupné z: </w:t>
      </w:r>
      <w:hyperlink r:id="rId36" w:history="1">
        <w:r w:rsidRPr="00132BED">
          <w:rPr>
            <w:rStyle w:val="Hypertextovodkaz"/>
            <w:rFonts w:asciiTheme="majorHAnsi" w:hAnsiTheme="majorHAnsi"/>
            <w:sz w:val="18"/>
            <w:szCs w:val="18"/>
          </w:rPr>
          <w:t>https://upper.utb.cz/</w:t>
        </w:r>
      </w:hyperlink>
    </w:p>
  </w:footnote>
  <w:footnote w:id="38">
    <w:p w14:paraId="410A10E1" w14:textId="594D1653" w:rsidR="00CF1EB2" w:rsidRPr="00EA29B8" w:rsidRDefault="00CF1EB2" w:rsidP="00F52EEF">
      <w:pPr>
        <w:pStyle w:val="Textpoznpodarou"/>
        <w:rPr>
          <w:rFonts w:cstheme="minorHAnsi"/>
        </w:rPr>
      </w:pPr>
      <w:r w:rsidRPr="006D1251">
        <w:rPr>
          <w:rStyle w:val="Znakapoznpodarou"/>
          <w:rFonts w:cstheme="minorHAnsi"/>
        </w:rPr>
        <w:footnoteRef/>
      </w:r>
      <w:r w:rsidRPr="006D1251">
        <w:rPr>
          <w:rFonts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sidRPr="006D1251">
        <w:rPr>
          <w:rFonts w:cstheme="minorHAnsi"/>
        </w:rPr>
        <w:t xml:space="preserve"> </w:t>
      </w:r>
      <w:hyperlink r:id="rId37" w:history="1">
        <w:r w:rsidRPr="00742FA1">
          <w:rPr>
            <w:rStyle w:val="Hypertextovodkaz"/>
            <w:rFonts w:cstheme="minorHAnsi"/>
          </w:rPr>
          <w:t>http://kreativnizlin.cz/</w:t>
        </w:r>
      </w:hyperlink>
    </w:p>
  </w:footnote>
  <w:footnote w:id="39">
    <w:p w14:paraId="3A366B52"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w:t>
      </w:r>
      <w:r>
        <w:rPr>
          <w:rFonts w:asciiTheme="majorHAnsi" w:hAnsiTheme="majorHAnsi" w:cstheme="majorHAnsi"/>
          <w:sz w:val="18"/>
          <w:szCs w:val="18"/>
        </w:rPr>
        <w:t xml:space="preserve">Dostupné z: </w:t>
      </w:r>
      <w:hyperlink r:id="rId38" w:history="1">
        <w:r w:rsidRPr="0046761D">
          <w:rPr>
            <w:rStyle w:val="Hypertextovodkaz"/>
          </w:rPr>
          <w:t>https://fmk.utb.cz/o-fakulte/mezinarodni-vztahy/partnerske-instituce/</w:t>
        </w:r>
      </w:hyperlink>
    </w:p>
  </w:footnote>
  <w:footnote w:id="40">
    <w:p w14:paraId="54BFEBA0" w14:textId="3794A8F5"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39" w:history="1">
        <w:r w:rsidRPr="00742FA1">
          <w:rPr>
            <w:rStyle w:val="Hypertextovodkaz"/>
            <w:rFonts w:asciiTheme="majorHAnsi" w:hAnsiTheme="majorHAnsi" w:cstheme="majorHAnsi"/>
            <w:sz w:val="18"/>
            <w:szCs w:val="18"/>
          </w:rPr>
          <w:t>https://www.zlindesignweek.com</w:t>
        </w:r>
      </w:hyperlink>
    </w:p>
  </w:footnote>
  <w:footnote w:id="41">
    <w:p w14:paraId="61BF33DD" w14:textId="0596C1E9"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40" w:history="1">
        <w:r w:rsidRPr="00742FA1">
          <w:rPr>
            <w:rStyle w:val="Hypertextovodkaz"/>
            <w:rFonts w:asciiTheme="majorHAnsi" w:hAnsiTheme="majorHAnsi" w:cstheme="majorHAnsi"/>
            <w:sz w:val="18"/>
            <w:szCs w:val="18"/>
          </w:rPr>
          <w:t>http://www.bestindesign.cz</w:t>
        </w:r>
      </w:hyperlink>
    </w:p>
  </w:footnote>
  <w:footnote w:id="42">
    <w:p w14:paraId="7F357DD9" w14:textId="77777777" w:rsidR="00CF1EB2" w:rsidRPr="0071551D" w:rsidRDefault="00CF1EB2" w:rsidP="00F52EEF">
      <w:pPr>
        <w:pStyle w:val="Textpoznpodarou"/>
        <w:rPr>
          <w:sz w:val="18"/>
          <w:szCs w:val="18"/>
        </w:rPr>
      </w:pPr>
      <w:r w:rsidRPr="0071551D">
        <w:rPr>
          <w:rStyle w:val="Znakapoznpodarou"/>
          <w:sz w:val="18"/>
          <w:szCs w:val="18"/>
        </w:rPr>
        <w:footnoteRef/>
      </w:r>
      <w:r w:rsidRPr="0071551D">
        <w:rPr>
          <w:sz w:val="18"/>
          <w:szCs w:val="18"/>
        </w:rPr>
        <w:t xml:space="preserve"> </w:t>
      </w:r>
      <w:r>
        <w:rPr>
          <w:sz w:val="18"/>
          <w:szCs w:val="18"/>
        </w:rPr>
        <w:t xml:space="preserve">Dostupné z: </w:t>
      </w:r>
      <w:hyperlink r:id="rId41" w:history="1">
        <w:r w:rsidRPr="00EB40BD">
          <w:rPr>
            <w:rStyle w:val="Hypertextovodkaz"/>
          </w:rPr>
          <w:t>https://www.utb.cz/univerzita/uredni-deska/vnitrni-normy-a-predpisy/vnitrni-predpisy/</w:t>
        </w:r>
      </w:hyperlink>
    </w:p>
  </w:footnote>
  <w:footnote w:id="43">
    <w:p w14:paraId="4229E27F" w14:textId="77777777" w:rsidR="00CF1EB2" w:rsidRPr="00C011BE" w:rsidRDefault="00CF1EB2" w:rsidP="00F52EEF">
      <w:pPr>
        <w:pStyle w:val="Textpoznpodarou"/>
        <w:rPr>
          <w:rFonts w:asciiTheme="majorHAnsi" w:hAnsiTheme="majorHAnsi" w:cstheme="majorHAnsi"/>
          <w:sz w:val="18"/>
          <w:szCs w:val="18"/>
        </w:rPr>
      </w:pPr>
      <w:r w:rsidRPr="00E65415">
        <w:rPr>
          <w:rStyle w:val="Znakapoznpodarou"/>
          <w:rFonts w:asciiTheme="majorHAnsi" w:hAnsiTheme="majorHAnsi" w:cstheme="majorHAnsi"/>
          <w:sz w:val="18"/>
          <w:szCs w:val="18"/>
        </w:rPr>
        <w:footnoteRef/>
      </w:r>
      <w:r w:rsidRPr="00E65415">
        <w:rPr>
          <w:rFonts w:asciiTheme="majorHAnsi" w:hAnsiTheme="majorHAnsi" w:cstheme="majorHAnsi"/>
          <w:sz w:val="18"/>
          <w:szCs w:val="18"/>
        </w:rPr>
        <w:t xml:space="preserve"> Dostupné z: </w:t>
      </w:r>
      <w:hyperlink r:id="rId42" w:history="1">
        <w:r w:rsidRPr="00EB40BD">
          <w:rPr>
            <w:rStyle w:val="Hypertextovodkaz"/>
            <w:rFonts w:asciiTheme="majorHAnsi" w:hAnsiTheme="majorHAnsi" w:cstheme="majorHAnsi"/>
          </w:rPr>
          <w:t>https://www.utb.cz/univerzita/uredni-deska/vnitrni-normy-a-predpisy/vnitrni-predpisy/</w:t>
        </w:r>
      </w:hyperlink>
    </w:p>
  </w:footnote>
  <w:footnote w:id="44">
    <w:p w14:paraId="5BE2F4EE" w14:textId="77777777" w:rsidR="00CF1EB2" w:rsidRPr="00E65415" w:rsidRDefault="00CF1EB2" w:rsidP="00F52EEF">
      <w:pPr>
        <w:pStyle w:val="Textpoznpodarou"/>
        <w:rPr>
          <w:rFonts w:asciiTheme="majorHAnsi" w:hAnsiTheme="majorHAnsi" w:cstheme="majorHAnsi"/>
          <w:sz w:val="18"/>
          <w:szCs w:val="18"/>
        </w:rPr>
      </w:pPr>
      <w:r w:rsidRPr="00E65415">
        <w:rPr>
          <w:rStyle w:val="Znakapoznpodarou"/>
          <w:rFonts w:asciiTheme="majorHAnsi" w:hAnsiTheme="majorHAnsi" w:cstheme="majorHAnsi"/>
          <w:sz w:val="18"/>
          <w:szCs w:val="18"/>
        </w:rPr>
        <w:footnoteRef/>
      </w:r>
      <w:r w:rsidRPr="00E65415">
        <w:rPr>
          <w:rFonts w:asciiTheme="majorHAnsi" w:hAnsiTheme="majorHAnsi" w:cstheme="majorHAnsi"/>
          <w:sz w:val="18"/>
          <w:szCs w:val="18"/>
        </w:rPr>
        <w:t xml:space="preserve"> Dostupné z: </w:t>
      </w:r>
      <w:hyperlink r:id="rId43" w:history="1">
        <w:r w:rsidRPr="00EB40BD">
          <w:rPr>
            <w:rStyle w:val="Hypertextovodkaz"/>
            <w:rFonts w:asciiTheme="majorHAnsi" w:hAnsiTheme="majorHAnsi" w:cstheme="majorHAnsi"/>
          </w:rPr>
          <w:t>https://fmk.utb.cz/o-fakulte/uredni-deska/vnitrni-normy-a-vnitrni-predpisy/vnitrni-predpisy/</w:t>
        </w:r>
      </w:hyperlink>
    </w:p>
  </w:footnote>
  <w:footnote w:id="45">
    <w:p w14:paraId="2CDB43A6" w14:textId="5C6990CD" w:rsidR="00CF1EB2" w:rsidRPr="00E65415" w:rsidDel="00D77459" w:rsidRDefault="00CF1EB2" w:rsidP="00F52EEF">
      <w:pPr>
        <w:pStyle w:val="Textpoznpodarou"/>
        <w:rPr>
          <w:del w:id="6351" w:author="Josef Kocourek" w:date="2020-02-10T09:55:00Z"/>
          <w:rFonts w:asciiTheme="majorHAnsi" w:hAnsiTheme="majorHAnsi" w:cstheme="majorHAnsi"/>
          <w:sz w:val="18"/>
          <w:szCs w:val="18"/>
        </w:rPr>
      </w:pPr>
      <w:del w:id="6352" w:author="Josef Kocourek" w:date="2020-02-10T09:55:00Z">
        <w:r w:rsidRPr="00E65415" w:rsidDel="00D77459">
          <w:rPr>
            <w:rStyle w:val="Znakapoznpodarou"/>
            <w:rFonts w:asciiTheme="majorHAnsi" w:hAnsiTheme="majorHAnsi" w:cstheme="majorHAnsi"/>
            <w:sz w:val="18"/>
            <w:szCs w:val="18"/>
          </w:rPr>
          <w:footnoteRef/>
        </w:r>
        <w:r w:rsidRPr="00E65415" w:rsidDel="00D77459">
          <w:rPr>
            <w:rFonts w:asciiTheme="majorHAnsi" w:hAnsiTheme="majorHAnsi" w:cstheme="majorHAnsi"/>
            <w:sz w:val="18"/>
            <w:szCs w:val="18"/>
          </w:rPr>
          <w:delText xml:space="preserve"> Dostupné z: </w:delText>
        </w:r>
        <w:r w:rsidDel="00D77459">
          <w:fldChar w:fldCharType="begin"/>
        </w:r>
        <w:r w:rsidDel="00D77459">
          <w:delInstrText xml:space="preserve"> HYPERLINK "https://fmk.utb.cz/o-fakulte/uredni-deska/vnitrni-normy-a-vnitrni-predpisy/rozhodnuti-dekana/" </w:delInstrText>
        </w:r>
        <w:r w:rsidDel="00D77459">
          <w:fldChar w:fldCharType="separate"/>
        </w:r>
        <w:r w:rsidRPr="00EB40BD" w:rsidDel="00D77459">
          <w:rPr>
            <w:rStyle w:val="Hypertextovodkaz"/>
            <w:rFonts w:asciiTheme="majorHAnsi" w:hAnsiTheme="majorHAnsi" w:cstheme="majorHAnsi"/>
          </w:rPr>
          <w:delText>https://fmk.utb.cz/o-fakulte/uredni-deska/vnitrni-normy-a-vnitrni-predpisy/rozhodnuti-dekana/</w:delText>
        </w:r>
        <w:r w:rsidDel="00D77459">
          <w:rPr>
            <w:rStyle w:val="Hypertextovodkaz"/>
            <w:rFonts w:asciiTheme="majorHAnsi" w:hAnsiTheme="majorHAnsi" w:cstheme="majorHAnsi"/>
          </w:rPr>
          <w:fldChar w:fldCharType="end"/>
        </w:r>
      </w:del>
    </w:p>
  </w:footnote>
  <w:footnote w:id="46">
    <w:p w14:paraId="72BF1470" w14:textId="09325AC7" w:rsidR="00CF1EB2" w:rsidRPr="00FF6B10" w:rsidDel="008E0A95" w:rsidRDefault="00CF1EB2" w:rsidP="00F52EEF">
      <w:pPr>
        <w:pStyle w:val="Textpoznpodarou"/>
        <w:rPr>
          <w:del w:id="6358" w:author="Josef Kocourek" w:date="2020-02-10T14:34:00Z"/>
          <w:rFonts w:asciiTheme="majorHAnsi" w:hAnsiTheme="majorHAnsi" w:cstheme="majorHAnsi"/>
          <w:sz w:val="18"/>
          <w:szCs w:val="18"/>
        </w:rPr>
      </w:pPr>
      <w:del w:id="6359" w:author="Josef Kocourek" w:date="2020-02-10T14:34:00Z">
        <w:r w:rsidRPr="00FF6B10" w:rsidDel="008E0A95">
          <w:rPr>
            <w:rStyle w:val="Znakapoznpodarou"/>
            <w:rFonts w:asciiTheme="majorHAnsi" w:hAnsiTheme="majorHAnsi" w:cstheme="majorHAnsi"/>
            <w:sz w:val="18"/>
            <w:szCs w:val="18"/>
          </w:rPr>
          <w:footnoteRef/>
        </w:r>
        <w:r w:rsidRPr="00FF6B10" w:rsidDel="008E0A95">
          <w:rPr>
            <w:rFonts w:asciiTheme="majorHAnsi" w:hAnsiTheme="majorHAnsi" w:cstheme="majorHAnsi"/>
            <w:sz w:val="18"/>
            <w:szCs w:val="18"/>
          </w:rPr>
          <w:delText xml:space="preserve"> Dostupné z: </w:delText>
        </w:r>
        <w:r w:rsidDel="008E0A95">
          <w:fldChar w:fldCharType="begin"/>
        </w:r>
        <w:r w:rsidDel="008E0A95">
          <w:delInstrText xml:space="preserve"> HYPERLINK "https://fmk.utb.cz/o-fakulte/uredni-deska/vnitrni-normy-a-vnitrni-predpisy/rozhodnuti-dekana/" </w:delInstrText>
        </w:r>
        <w:r w:rsidDel="008E0A95">
          <w:fldChar w:fldCharType="separate"/>
        </w:r>
        <w:r w:rsidRPr="00EB40BD" w:rsidDel="008E0A95">
          <w:rPr>
            <w:rStyle w:val="Hypertextovodkaz"/>
            <w:rFonts w:asciiTheme="majorHAnsi" w:hAnsiTheme="majorHAnsi" w:cstheme="majorHAnsi"/>
          </w:rPr>
          <w:delText>https://fmk.utb.cz/o-fakulte/uredni-deska/vnitrni-normy-a-vnitrni-predpisy/rozhodnuti-dekana/</w:delText>
        </w:r>
        <w:r w:rsidDel="008E0A95">
          <w:rPr>
            <w:rStyle w:val="Hypertextovodkaz"/>
            <w:rFonts w:asciiTheme="majorHAnsi" w:hAnsiTheme="majorHAnsi" w:cstheme="majorHAnsi"/>
          </w:rPr>
          <w:fldChar w:fldCharType="end"/>
        </w:r>
      </w:del>
    </w:p>
  </w:footnote>
  <w:footnote w:id="47">
    <w:p w14:paraId="60F79CAE" w14:textId="4E2DB378" w:rsidR="00CF1EB2" w:rsidRPr="00336FD9" w:rsidRDefault="00CF1EB2">
      <w:pPr>
        <w:pStyle w:val="Textpoznpodarou"/>
        <w:rPr>
          <w:rFonts w:asciiTheme="minorHAnsi" w:hAnsiTheme="minorHAnsi" w:cstheme="minorHAnsi"/>
          <w:sz w:val="18"/>
        </w:rPr>
      </w:pPr>
      <w:r w:rsidRPr="00336FD9">
        <w:rPr>
          <w:rStyle w:val="Znakapoznpodarou"/>
          <w:rFonts w:asciiTheme="minorHAnsi" w:hAnsiTheme="minorHAnsi" w:cstheme="minorHAnsi"/>
          <w:sz w:val="18"/>
        </w:rPr>
        <w:footnoteRef/>
      </w:r>
      <w:r w:rsidRPr="00336FD9">
        <w:rPr>
          <w:rFonts w:asciiTheme="minorHAnsi" w:hAnsiTheme="minorHAnsi" w:cstheme="minorHAnsi"/>
          <w:sz w:val="18"/>
        </w:rPr>
        <w:t xml:space="preserve"> Dostupné z: </w:t>
      </w:r>
      <w:hyperlink r:id="rId44" w:history="1">
        <w:r w:rsidRPr="00336FD9">
          <w:rPr>
            <w:rStyle w:val="Hypertextovodkaz"/>
            <w:rFonts w:asciiTheme="minorHAnsi" w:hAnsiTheme="minorHAnsi" w:cstheme="minorHAnsi"/>
            <w:sz w:val="18"/>
          </w:rPr>
          <w:t>https://zlindesignweek.com/</w:t>
        </w:r>
      </w:hyperlink>
    </w:p>
  </w:footnote>
  <w:footnote w:id="48">
    <w:p w14:paraId="2780046D"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45" w:history="1">
        <w:r w:rsidRPr="00EB40BD">
          <w:rPr>
            <w:rStyle w:val="Hypertextovodkaz"/>
          </w:rPr>
          <w:t>https://fmk.utb.cz/o-fakulte/uredni-deska/vyrocni-zpravy/</w:t>
        </w:r>
      </w:hyperlink>
    </w:p>
  </w:footnote>
  <w:footnote w:id="49">
    <w:p w14:paraId="75368743" w14:textId="77777777" w:rsidR="00CF1EB2" w:rsidRPr="00B07A79" w:rsidRDefault="00CF1EB2" w:rsidP="00F52EEF">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46" w:history="1">
        <w:r w:rsidRPr="00781CBD">
          <w:rPr>
            <w:rStyle w:val="Hypertextovodkaz"/>
          </w:rPr>
          <w:t>https://www.utb.cz/univerzita/uredni-deska/ruzne/vyrocni-zpravy/</w:t>
        </w:r>
      </w:hyperlink>
    </w:p>
  </w:footnote>
  <w:footnote w:id="50">
    <w:p w14:paraId="47F001FC" w14:textId="77777777" w:rsidR="00CF1EB2" w:rsidRPr="00FF6B10" w:rsidRDefault="00CF1EB2" w:rsidP="00F52EEF">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w:t>
      </w:r>
      <w:r w:rsidRPr="00FD546E">
        <w:rPr>
          <w:rFonts w:asciiTheme="majorHAnsi" w:hAnsiTheme="majorHAnsi" w:cstheme="majorHAnsi"/>
          <w:sz w:val="18"/>
          <w:szCs w:val="18"/>
        </w:rPr>
        <w:t xml:space="preserve">Dostupné z: </w:t>
      </w:r>
      <w:hyperlink r:id="rId47" w:history="1">
        <w:r w:rsidRPr="00EB40BD">
          <w:rPr>
            <w:rStyle w:val="Hypertextovodkaz"/>
            <w:rFonts w:asciiTheme="majorHAnsi" w:hAnsiTheme="majorHAnsi" w:cstheme="majorHAnsi"/>
          </w:rPr>
          <w:t>https://www.utb.cz/univerzita/uredni-deska/ruzne/vyrocni-zpravy/</w:t>
        </w:r>
      </w:hyperlink>
    </w:p>
  </w:footnote>
  <w:footnote w:id="51">
    <w:p w14:paraId="5D890912" w14:textId="77777777" w:rsidR="00CF1EB2" w:rsidRPr="00307F9B" w:rsidRDefault="00CF1EB2" w:rsidP="00F52EEF">
      <w:pPr>
        <w:pStyle w:val="Textpoznpodarou"/>
        <w:rPr>
          <w:sz w:val="18"/>
          <w:szCs w:val="18"/>
        </w:rPr>
      </w:pPr>
      <w:r w:rsidRPr="00307F9B">
        <w:rPr>
          <w:rStyle w:val="Znakapoznpodarou"/>
          <w:sz w:val="18"/>
          <w:szCs w:val="18"/>
        </w:rPr>
        <w:footnoteRef/>
      </w:r>
      <w:r w:rsidRPr="00307F9B">
        <w:rPr>
          <w:sz w:val="18"/>
          <w:szCs w:val="18"/>
        </w:rPr>
        <w:t xml:space="preserve"> </w:t>
      </w:r>
      <w:r w:rsidRPr="00725E69">
        <w:rPr>
          <w:sz w:val="18"/>
          <w:szCs w:val="18"/>
        </w:rPr>
        <w:t xml:space="preserve">Dostupné z: </w:t>
      </w:r>
      <w:hyperlink r:id="rId48" w:history="1">
        <w:r w:rsidRPr="00EB40BD">
          <w:rPr>
            <w:rStyle w:val="Hypertextovodkaz"/>
          </w:rPr>
          <w:t>https://www.utb.cz/univerzita/uredni-deska/vnitrni-normy-a-predpisy/vnitrni-predpisy/</w:t>
        </w:r>
      </w:hyperlink>
    </w:p>
  </w:footnote>
  <w:footnote w:id="52">
    <w:p w14:paraId="6D2DE049" w14:textId="77777777" w:rsidR="00CF1EB2" w:rsidRPr="00FF6B10" w:rsidRDefault="00CF1EB2" w:rsidP="00F52EEF">
      <w:pPr>
        <w:pStyle w:val="Textpoznpodarou"/>
        <w:rPr>
          <w:sz w:val="18"/>
          <w:szCs w:val="18"/>
        </w:rPr>
      </w:pPr>
      <w:r w:rsidRPr="00FF6B10">
        <w:rPr>
          <w:rStyle w:val="Znakapoznpodarou"/>
          <w:sz w:val="18"/>
          <w:szCs w:val="18"/>
        </w:rPr>
        <w:footnoteRef/>
      </w:r>
      <w:r w:rsidRPr="00FF6B10">
        <w:rPr>
          <w:sz w:val="18"/>
          <w:szCs w:val="18"/>
        </w:rPr>
        <w:t xml:space="preserve"> </w:t>
      </w:r>
      <w:r w:rsidRPr="00EB40BD">
        <w:rPr>
          <w:rFonts w:asciiTheme="majorHAnsi" w:hAnsiTheme="majorHAnsi" w:cstheme="majorHAnsi"/>
          <w:sz w:val="18"/>
          <w:szCs w:val="18"/>
        </w:rPr>
        <w:t xml:space="preserve">Dostupné z: </w:t>
      </w:r>
      <w:hyperlink r:id="rId49" w:history="1">
        <w:r w:rsidRPr="00EB40BD">
          <w:rPr>
            <w:rStyle w:val="Hypertextovodkaz"/>
            <w:rFonts w:asciiTheme="majorHAnsi" w:hAnsiTheme="majorHAnsi" w:cstheme="majorHAnsi"/>
          </w:rPr>
          <w:t>https://www.utb.cz/univerzita/uredni-deska/vnitrni-normy-a-predpisy/vnitrni-predpisy/</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102A2" w14:textId="77777777" w:rsidR="00CF1EB2" w:rsidRDefault="00CF1EB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3E82B" w14:textId="77777777" w:rsidR="00CF1EB2" w:rsidRDefault="00CF1EB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5A104" w14:textId="77777777" w:rsidR="00CF1EB2" w:rsidRDefault="00CF1EB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455B1" w14:textId="77777777" w:rsidR="00CF1EB2" w:rsidRDefault="00CF1EB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745CEA"/>
    <w:multiLevelType w:val="hybridMultilevel"/>
    <w:tmpl w:val="7E62F0C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16440AA"/>
    <w:multiLevelType w:val="hybridMultilevel"/>
    <w:tmpl w:val="D88E51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D75001"/>
    <w:multiLevelType w:val="hybridMultilevel"/>
    <w:tmpl w:val="8CB802A8"/>
    <w:lvl w:ilvl="0" w:tplc="210C2C6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356181E"/>
    <w:multiLevelType w:val="hybridMultilevel"/>
    <w:tmpl w:val="F690A96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6" w15:restartNumberingAfterBreak="0">
    <w:nsid w:val="3B851DA4"/>
    <w:multiLevelType w:val="hybridMultilevel"/>
    <w:tmpl w:val="4DE0EFA6"/>
    <w:lvl w:ilvl="0" w:tplc="F94EC3BA">
      <w:start w:val="141"/>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EA918C9"/>
    <w:multiLevelType w:val="hybridMultilevel"/>
    <w:tmpl w:val="339A0BCE"/>
    <w:lvl w:ilvl="0" w:tplc="F17CDF62">
      <w:start w:val="1"/>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49754DB0"/>
    <w:multiLevelType w:val="multilevel"/>
    <w:tmpl w:val="448895DC"/>
    <w:lvl w:ilvl="0">
      <w:start w:val="1"/>
      <w:numFmt w:val="bullet"/>
      <w:lvlText w:val="-"/>
      <w:lvlJc w:val="left"/>
      <w:pPr>
        <w:tabs>
          <w:tab w:val="num" w:pos="720"/>
        </w:tabs>
        <w:ind w:left="720" w:hanging="360"/>
      </w:pPr>
      <w:rPr>
        <w:rFonts w:ascii="Calibri" w:eastAsia="Calibr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927C7A"/>
    <w:multiLevelType w:val="hybridMultilevel"/>
    <w:tmpl w:val="713C87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3036FD6"/>
    <w:multiLevelType w:val="hybridMultilevel"/>
    <w:tmpl w:val="8A28A85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52A6F72"/>
    <w:multiLevelType w:val="hybridMultilevel"/>
    <w:tmpl w:val="83501DA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7AC2CA3"/>
    <w:multiLevelType w:val="hybridMultilevel"/>
    <w:tmpl w:val="C92665CA"/>
    <w:lvl w:ilvl="0" w:tplc="4DE49E84">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86B4F71"/>
    <w:multiLevelType w:val="hybridMultilevel"/>
    <w:tmpl w:val="FA82FFA8"/>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9F545E8"/>
    <w:multiLevelType w:val="hybridMultilevel"/>
    <w:tmpl w:val="B8843B6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BAB7954"/>
    <w:multiLevelType w:val="hybridMultilevel"/>
    <w:tmpl w:val="E1A2C48E"/>
    <w:lvl w:ilvl="0" w:tplc="F17CDF62">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CF02BF1"/>
    <w:multiLevelType w:val="hybridMultilevel"/>
    <w:tmpl w:val="1164AC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E4A00A6"/>
    <w:multiLevelType w:val="hybridMultilevel"/>
    <w:tmpl w:val="0DCCB48E"/>
    <w:lvl w:ilvl="0" w:tplc="F94EC3BA">
      <w:start w:val="141"/>
      <w:numFmt w:val="bullet"/>
      <w:lvlText w:val="-"/>
      <w:lvlJc w:val="left"/>
      <w:pPr>
        <w:ind w:left="1146" w:hanging="360"/>
      </w:pPr>
      <w:rPr>
        <w:rFonts w:ascii="Arial" w:eastAsiaTheme="minorHAnsi"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1106969"/>
    <w:multiLevelType w:val="multilevel"/>
    <w:tmpl w:val="4F060A36"/>
    <w:lvl w:ilvl="0">
      <w:start w:val="1"/>
      <w:numFmt w:val="bullet"/>
      <w:lvlText w:val="-"/>
      <w:lvlJc w:val="left"/>
      <w:pPr>
        <w:tabs>
          <w:tab w:val="num" w:pos="720"/>
        </w:tabs>
        <w:ind w:left="720" w:hanging="360"/>
      </w:pPr>
      <w:rPr>
        <w:rFonts w:ascii="Calibri" w:eastAsia="Calibr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7D367F"/>
    <w:multiLevelType w:val="hybridMultilevel"/>
    <w:tmpl w:val="E084DCD8"/>
    <w:lvl w:ilvl="0" w:tplc="242CF768">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6C1B0D57"/>
    <w:multiLevelType w:val="hybridMultilevel"/>
    <w:tmpl w:val="8E745DC4"/>
    <w:lvl w:ilvl="0" w:tplc="F17CDF62">
      <w:start w:val="1"/>
      <w:numFmt w:val="bullet"/>
      <w:lvlText w:val="-"/>
      <w:lvlJc w:val="left"/>
      <w:pPr>
        <w:ind w:left="785" w:hanging="360"/>
      </w:pPr>
      <w:rPr>
        <w:rFonts w:ascii="Calibri" w:eastAsia="Calibri" w:hAnsi="Calibri" w:cs="Calibri" w:hint="default"/>
      </w:rPr>
    </w:lvl>
    <w:lvl w:ilvl="1" w:tplc="04050003">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1" w15:restartNumberingAfterBreak="0">
    <w:nsid w:val="6EF44496"/>
    <w:multiLevelType w:val="singleLevel"/>
    <w:tmpl w:val="E2D6CDBC"/>
    <w:lvl w:ilvl="0">
      <w:start w:val="1"/>
      <w:numFmt w:val="decimal"/>
      <w:lvlText w:val="%1."/>
      <w:lvlJc w:val="left"/>
      <w:pPr>
        <w:tabs>
          <w:tab w:val="num" w:pos="360"/>
        </w:tabs>
        <w:ind w:left="360" w:hanging="360"/>
      </w:pPr>
      <w:rPr>
        <w:color w:val="auto"/>
      </w:rPr>
    </w:lvl>
  </w:abstractNum>
  <w:abstractNum w:abstractNumId="22" w15:restartNumberingAfterBreak="0">
    <w:nsid w:val="7277041F"/>
    <w:multiLevelType w:val="hybridMultilevel"/>
    <w:tmpl w:val="8924BFC0"/>
    <w:lvl w:ilvl="0" w:tplc="F17CDF62">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5BE4FBC"/>
    <w:multiLevelType w:val="hybridMultilevel"/>
    <w:tmpl w:val="B5C84DA4"/>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5" w15:restartNumberingAfterBreak="0">
    <w:nsid w:val="7AFC5940"/>
    <w:multiLevelType w:val="hybridMultilevel"/>
    <w:tmpl w:val="520865D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C338F4"/>
    <w:multiLevelType w:val="hybridMultilevel"/>
    <w:tmpl w:val="60EE12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lvlOverride w:ilvl="0">
      <w:startOverride w:val="1"/>
    </w:lvlOverride>
  </w:num>
  <w:num w:numId="2">
    <w:abstractNumId w:val="6"/>
  </w:num>
  <w:num w:numId="3">
    <w:abstractNumId w:val="23"/>
  </w:num>
  <w:num w:numId="4">
    <w:abstractNumId w:val="5"/>
  </w:num>
  <w:num w:numId="5">
    <w:abstractNumId w:val="2"/>
  </w:num>
  <w:num w:numId="6">
    <w:abstractNumId w:val="3"/>
  </w:num>
  <w:num w:numId="7">
    <w:abstractNumId w:val="24"/>
  </w:num>
  <w:num w:numId="8">
    <w:abstractNumId w:val="20"/>
  </w:num>
  <w:num w:numId="9">
    <w:abstractNumId w:val="25"/>
  </w:num>
  <w:num w:numId="10">
    <w:abstractNumId w:val="1"/>
  </w:num>
  <w:num w:numId="11">
    <w:abstractNumId w:val="10"/>
  </w:num>
  <w:num w:numId="12">
    <w:abstractNumId w:val="19"/>
  </w:num>
  <w:num w:numId="13">
    <w:abstractNumId w:val="14"/>
  </w:num>
  <w:num w:numId="14">
    <w:abstractNumId w:val="13"/>
  </w:num>
  <w:num w:numId="15">
    <w:abstractNumId w:val="11"/>
  </w:num>
  <w:num w:numId="16">
    <w:abstractNumId w:val="15"/>
  </w:num>
  <w:num w:numId="17">
    <w:abstractNumId w:val="26"/>
  </w:num>
  <w:num w:numId="18">
    <w:abstractNumId w:val="9"/>
  </w:num>
  <w:num w:numId="19">
    <w:abstractNumId w:val="12"/>
  </w:num>
  <w:num w:numId="20">
    <w:abstractNumId w:val="8"/>
  </w:num>
  <w:num w:numId="21">
    <w:abstractNumId w:val="7"/>
  </w:num>
  <w:num w:numId="22">
    <w:abstractNumId w:val="18"/>
  </w:num>
  <w:num w:numId="23">
    <w:abstractNumId w:val="22"/>
  </w:num>
  <w:num w:numId="24">
    <w:abstractNumId w:val="4"/>
  </w:num>
  <w:num w:numId="25">
    <w:abstractNumId w:val="17"/>
  </w:num>
  <w:num w:numId="26">
    <w:abstractNumId w:val="16"/>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dim Bačuvčík">
    <w15:presenceInfo w15:providerId="AD" w15:userId="S-1-5-21-770070720-3945125243-2690725130-18648"/>
  </w15:person>
  <w15:person w15:author="Josef Kocourek">
    <w15:presenceInfo w15:providerId="None" w15:userId="Josef Kocourek"/>
  </w15:person>
  <w15:person w15:author="Martin Kazík">
    <w15:presenceInfo w15:providerId="Windows Live" w15:userId="a711c556c5bd7afd"/>
  </w15:person>
  <w15:person w15:author="FMK">
    <w15:presenceInfo w15:providerId="None" w15:userId="FMK"/>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1D"/>
    <w:rsid w:val="00001E3D"/>
    <w:rsid w:val="00002113"/>
    <w:rsid w:val="00003B5A"/>
    <w:rsid w:val="00003E11"/>
    <w:rsid w:val="0000527E"/>
    <w:rsid w:val="000112AA"/>
    <w:rsid w:val="00011859"/>
    <w:rsid w:val="00011D1D"/>
    <w:rsid w:val="00011E83"/>
    <w:rsid w:val="000143A8"/>
    <w:rsid w:val="00014AF9"/>
    <w:rsid w:val="00016945"/>
    <w:rsid w:val="000224E5"/>
    <w:rsid w:val="00027B95"/>
    <w:rsid w:val="00030948"/>
    <w:rsid w:val="000311AF"/>
    <w:rsid w:val="00031434"/>
    <w:rsid w:val="00032EE1"/>
    <w:rsid w:val="00045572"/>
    <w:rsid w:val="00046526"/>
    <w:rsid w:val="00050025"/>
    <w:rsid w:val="000541EC"/>
    <w:rsid w:val="00057336"/>
    <w:rsid w:val="00060844"/>
    <w:rsid w:val="00062E21"/>
    <w:rsid w:val="00063A5A"/>
    <w:rsid w:val="000722B5"/>
    <w:rsid w:val="00074E5A"/>
    <w:rsid w:val="0007641F"/>
    <w:rsid w:val="00086A4B"/>
    <w:rsid w:val="00087915"/>
    <w:rsid w:val="000911E1"/>
    <w:rsid w:val="00096378"/>
    <w:rsid w:val="00096454"/>
    <w:rsid w:val="000A0BF1"/>
    <w:rsid w:val="000A5FF2"/>
    <w:rsid w:val="000B21F0"/>
    <w:rsid w:val="000B3EB5"/>
    <w:rsid w:val="000B4899"/>
    <w:rsid w:val="000B4C65"/>
    <w:rsid w:val="000B4CB5"/>
    <w:rsid w:val="000C54B3"/>
    <w:rsid w:val="000D4B5E"/>
    <w:rsid w:val="000E0A66"/>
    <w:rsid w:val="000E68AF"/>
    <w:rsid w:val="000F10A6"/>
    <w:rsid w:val="000F34F7"/>
    <w:rsid w:val="000F5CEF"/>
    <w:rsid w:val="000F7C52"/>
    <w:rsid w:val="001006DC"/>
    <w:rsid w:val="00103CBD"/>
    <w:rsid w:val="001067E4"/>
    <w:rsid w:val="00112D6D"/>
    <w:rsid w:val="00114C26"/>
    <w:rsid w:val="00125B12"/>
    <w:rsid w:val="00126818"/>
    <w:rsid w:val="001270F6"/>
    <w:rsid w:val="00127974"/>
    <w:rsid w:val="00132033"/>
    <w:rsid w:val="00132BED"/>
    <w:rsid w:val="001337EB"/>
    <w:rsid w:val="0013770E"/>
    <w:rsid w:val="00137A21"/>
    <w:rsid w:val="00137C12"/>
    <w:rsid w:val="00140E7C"/>
    <w:rsid w:val="00141D9E"/>
    <w:rsid w:val="001460DD"/>
    <w:rsid w:val="001502F3"/>
    <w:rsid w:val="001539E2"/>
    <w:rsid w:val="00156303"/>
    <w:rsid w:val="00165381"/>
    <w:rsid w:val="00165425"/>
    <w:rsid w:val="00173FE3"/>
    <w:rsid w:val="00185031"/>
    <w:rsid w:val="00185CC0"/>
    <w:rsid w:val="001927B9"/>
    <w:rsid w:val="00195EEF"/>
    <w:rsid w:val="0019638B"/>
    <w:rsid w:val="001968A7"/>
    <w:rsid w:val="001A1505"/>
    <w:rsid w:val="001A4986"/>
    <w:rsid w:val="001A5F2D"/>
    <w:rsid w:val="001B19E6"/>
    <w:rsid w:val="001B2D6F"/>
    <w:rsid w:val="001B54C8"/>
    <w:rsid w:val="001B6764"/>
    <w:rsid w:val="001C115B"/>
    <w:rsid w:val="001C17FB"/>
    <w:rsid w:val="001C3C14"/>
    <w:rsid w:val="001C7AF7"/>
    <w:rsid w:val="001D1E68"/>
    <w:rsid w:val="001D72CA"/>
    <w:rsid w:val="001E17E3"/>
    <w:rsid w:val="001E1A39"/>
    <w:rsid w:val="001E2EC7"/>
    <w:rsid w:val="001E4FEB"/>
    <w:rsid w:val="001F3F40"/>
    <w:rsid w:val="001F601E"/>
    <w:rsid w:val="002009D3"/>
    <w:rsid w:val="00204727"/>
    <w:rsid w:val="002055C3"/>
    <w:rsid w:val="00206841"/>
    <w:rsid w:val="0021018D"/>
    <w:rsid w:val="0021018E"/>
    <w:rsid w:val="00211738"/>
    <w:rsid w:val="0021675D"/>
    <w:rsid w:val="00220DB5"/>
    <w:rsid w:val="00224600"/>
    <w:rsid w:val="00225DCA"/>
    <w:rsid w:val="00227D41"/>
    <w:rsid w:val="00231813"/>
    <w:rsid w:val="00234B6E"/>
    <w:rsid w:val="00235C1F"/>
    <w:rsid w:val="002425CB"/>
    <w:rsid w:val="002431C7"/>
    <w:rsid w:val="00245824"/>
    <w:rsid w:val="00247F90"/>
    <w:rsid w:val="00250D2A"/>
    <w:rsid w:val="002521C9"/>
    <w:rsid w:val="0025624A"/>
    <w:rsid w:val="002640A5"/>
    <w:rsid w:val="0027025B"/>
    <w:rsid w:val="0028449D"/>
    <w:rsid w:val="002A5D76"/>
    <w:rsid w:val="002B27A9"/>
    <w:rsid w:val="002B2A5A"/>
    <w:rsid w:val="002B65CE"/>
    <w:rsid w:val="002C09EC"/>
    <w:rsid w:val="002C146A"/>
    <w:rsid w:val="002C1F99"/>
    <w:rsid w:val="002C4C9F"/>
    <w:rsid w:val="002E3BEC"/>
    <w:rsid w:val="002E4915"/>
    <w:rsid w:val="002E77D1"/>
    <w:rsid w:val="002F0599"/>
    <w:rsid w:val="002F15C0"/>
    <w:rsid w:val="002F4267"/>
    <w:rsid w:val="002F6699"/>
    <w:rsid w:val="0030225A"/>
    <w:rsid w:val="00316E28"/>
    <w:rsid w:val="00321613"/>
    <w:rsid w:val="0032262C"/>
    <w:rsid w:val="00327C05"/>
    <w:rsid w:val="00332D8E"/>
    <w:rsid w:val="00336374"/>
    <w:rsid w:val="003367E0"/>
    <w:rsid w:val="00336FD9"/>
    <w:rsid w:val="00344223"/>
    <w:rsid w:val="00354C53"/>
    <w:rsid w:val="00366688"/>
    <w:rsid w:val="00366BE3"/>
    <w:rsid w:val="003703E5"/>
    <w:rsid w:val="003710CF"/>
    <w:rsid w:val="003725BA"/>
    <w:rsid w:val="00380EF9"/>
    <w:rsid w:val="003852B7"/>
    <w:rsid w:val="0038672F"/>
    <w:rsid w:val="003870BD"/>
    <w:rsid w:val="0039267A"/>
    <w:rsid w:val="00396BC3"/>
    <w:rsid w:val="003A321A"/>
    <w:rsid w:val="003A35BA"/>
    <w:rsid w:val="003B78D6"/>
    <w:rsid w:val="003B798A"/>
    <w:rsid w:val="003B7B34"/>
    <w:rsid w:val="003B7D7F"/>
    <w:rsid w:val="003C2A1F"/>
    <w:rsid w:val="003D29A7"/>
    <w:rsid w:val="003D2B94"/>
    <w:rsid w:val="003D4CE1"/>
    <w:rsid w:val="003E16F7"/>
    <w:rsid w:val="003E33DE"/>
    <w:rsid w:val="003F62F4"/>
    <w:rsid w:val="00403842"/>
    <w:rsid w:val="00403C11"/>
    <w:rsid w:val="00403E55"/>
    <w:rsid w:val="00410F46"/>
    <w:rsid w:val="00414F70"/>
    <w:rsid w:val="00416C52"/>
    <w:rsid w:val="00420241"/>
    <w:rsid w:val="0042664F"/>
    <w:rsid w:val="0043355E"/>
    <w:rsid w:val="00434FE3"/>
    <w:rsid w:val="00435B3F"/>
    <w:rsid w:val="0044225F"/>
    <w:rsid w:val="004500B4"/>
    <w:rsid w:val="00451626"/>
    <w:rsid w:val="00455CA8"/>
    <w:rsid w:val="00456B09"/>
    <w:rsid w:val="00462976"/>
    <w:rsid w:val="0046478C"/>
    <w:rsid w:val="004761D3"/>
    <w:rsid w:val="00480E72"/>
    <w:rsid w:val="00491596"/>
    <w:rsid w:val="00496755"/>
    <w:rsid w:val="00497CD5"/>
    <w:rsid w:val="004A5350"/>
    <w:rsid w:val="004A618B"/>
    <w:rsid w:val="004A6486"/>
    <w:rsid w:val="004A7019"/>
    <w:rsid w:val="004A7921"/>
    <w:rsid w:val="004A798E"/>
    <w:rsid w:val="004A7E1A"/>
    <w:rsid w:val="004B75BF"/>
    <w:rsid w:val="004C1C50"/>
    <w:rsid w:val="004C4BBC"/>
    <w:rsid w:val="004C5EE9"/>
    <w:rsid w:val="004C6E4B"/>
    <w:rsid w:val="004D2684"/>
    <w:rsid w:val="004D4E17"/>
    <w:rsid w:val="004E36B6"/>
    <w:rsid w:val="004F048D"/>
    <w:rsid w:val="004F0BFA"/>
    <w:rsid w:val="005038DD"/>
    <w:rsid w:val="00503932"/>
    <w:rsid w:val="00507FF1"/>
    <w:rsid w:val="0051030C"/>
    <w:rsid w:val="00512DF4"/>
    <w:rsid w:val="0051321C"/>
    <w:rsid w:val="00514F45"/>
    <w:rsid w:val="005153E5"/>
    <w:rsid w:val="00516BA0"/>
    <w:rsid w:val="00516DAF"/>
    <w:rsid w:val="00521EDD"/>
    <w:rsid w:val="00522A4C"/>
    <w:rsid w:val="00522D05"/>
    <w:rsid w:val="00523EF2"/>
    <w:rsid w:val="005240AB"/>
    <w:rsid w:val="00524501"/>
    <w:rsid w:val="00533477"/>
    <w:rsid w:val="00535DCB"/>
    <w:rsid w:val="005408DE"/>
    <w:rsid w:val="0055567D"/>
    <w:rsid w:val="00555960"/>
    <w:rsid w:val="00556531"/>
    <w:rsid w:val="00560FC2"/>
    <w:rsid w:val="00562FCD"/>
    <w:rsid w:val="0056468E"/>
    <w:rsid w:val="00566275"/>
    <w:rsid w:val="00566EDF"/>
    <w:rsid w:val="0057553B"/>
    <w:rsid w:val="00582CEE"/>
    <w:rsid w:val="00582DE3"/>
    <w:rsid w:val="00587A9D"/>
    <w:rsid w:val="005A2183"/>
    <w:rsid w:val="005A21BC"/>
    <w:rsid w:val="005A2EDB"/>
    <w:rsid w:val="005A7B63"/>
    <w:rsid w:val="005B4B9B"/>
    <w:rsid w:val="005B7E4B"/>
    <w:rsid w:val="005D206E"/>
    <w:rsid w:val="005D26EA"/>
    <w:rsid w:val="005D63AD"/>
    <w:rsid w:val="005E41C4"/>
    <w:rsid w:val="005F7A61"/>
    <w:rsid w:val="0061031F"/>
    <w:rsid w:val="006105E6"/>
    <w:rsid w:val="0061525C"/>
    <w:rsid w:val="006217DD"/>
    <w:rsid w:val="00621B66"/>
    <w:rsid w:val="00624A87"/>
    <w:rsid w:val="00634377"/>
    <w:rsid w:val="006347C4"/>
    <w:rsid w:val="00641276"/>
    <w:rsid w:val="00646261"/>
    <w:rsid w:val="0066321B"/>
    <w:rsid w:val="006664EF"/>
    <w:rsid w:val="006738F2"/>
    <w:rsid w:val="0069049C"/>
    <w:rsid w:val="0069084B"/>
    <w:rsid w:val="006913CA"/>
    <w:rsid w:val="006925F1"/>
    <w:rsid w:val="00692C20"/>
    <w:rsid w:val="006976B2"/>
    <w:rsid w:val="006A691E"/>
    <w:rsid w:val="006A7E04"/>
    <w:rsid w:val="006B07BA"/>
    <w:rsid w:val="006B2622"/>
    <w:rsid w:val="006B7DAF"/>
    <w:rsid w:val="006C0640"/>
    <w:rsid w:val="006C3480"/>
    <w:rsid w:val="006C3C7C"/>
    <w:rsid w:val="006D309E"/>
    <w:rsid w:val="006E04EC"/>
    <w:rsid w:val="006E1A07"/>
    <w:rsid w:val="006E68C2"/>
    <w:rsid w:val="006E6A59"/>
    <w:rsid w:val="006F285B"/>
    <w:rsid w:val="006F39C7"/>
    <w:rsid w:val="006F7A50"/>
    <w:rsid w:val="00701AD7"/>
    <w:rsid w:val="00710275"/>
    <w:rsid w:val="00715DCB"/>
    <w:rsid w:val="00722F81"/>
    <w:rsid w:val="00730352"/>
    <w:rsid w:val="007332A0"/>
    <w:rsid w:val="007335FF"/>
    <w:rsid w:val="007370D7"/>
    <w:rsid w:val="00740A8B"/>
    <w:rsid w:val="007421FB"/>
    <w:rsid w:val="00742FA1"/>
    <w:rsid w:val="00742FCD"/>
    <w:rsid w:val="007522B0"/>
    <w:rsid w:val="0075486E"/>
    <w:rsid w:val="0075635E"/>
    <w:rsid w:val="00762505"/>
    <w:rsid w:val="0076267C"/>
    <w:rsid w:val="007650C3"/>
    <w:rsid w:val="007652BF"/>
    <w:rsid w:val="007753C8"/>
    <w:rsid w:val="00776742"/>
    <w:rsid w:val="0078291D"/>
    <w:rsid w:val="00784D2E"/>
    <w:rsid w:val="007908E3"/>
    <w:rsid w:val="00790C9F"/>
    <w:rsid w:val="00791AB9"/>
    <w:rsid w:val="00791F7F"/>
    <w:rsid w:val="00794E98"/>
    <w:rsid w:val="007A19BD"/>
    <w:rsid w:val="007A1D6C"/>
    <w:rsid w:val="007A2956"/>
    <w:rsid w:val="007A2A85"/>
    <w:rsid w:val="007A3252"/>
    <w:rsid w:val="007A5926"/>
    <w:rsid w:val="007A5C78"/>
    <w:rsid w:val="007A73C6"/>
    <w:rsid w:val="007B4FE0"/>
    <w:rsid w:val="007C0D33"/>
    <w:rsid w:val="007C2D8C"/>
    <w:rsid w:val="007C44CA"/>
    <w:rsid w:val="007C4744"/>
    <w:rsid w:val="007D47A6"/>
    <w:rsid w:val="007F0275"/>
    <w:rsid w:val="007F0848"/>
    <w:rsid w:val="007F60D7"/>
    <w:rsid w:val="00800085"/>
    <w:rsid w:val="00805713"/>
    <w:rsid w:val="00805D6C"/>
    <w:rsid w:val="00813857"/>
    <w:rsid w:val="0081394D"/>
    <w:rsid w:val="008143BE"/>
    <w:rsid w:val="0081777A"/>
    <w:rsid w:val="00825387"/>
    <w:rsid w:val="008313B6"/>
    <w:rsid w:val="00832EE7"/>
    <w:rsid w:val="0083565E"/>
    <w:rsid w:val="00836192"/>
    <w:rsid w:val="00842E5E"/>
    <w:rsid w:val="008445AD"/>
    <w:rsid w:val="00847696"/>
    <w:rsid w:val="00852206"/>
    <w:rsid w:val="00855E27"/>
    <w:rsid w:val="0085772E"/>
    <w:rsid w:val="00865103"/>
    <w:rsid w:val="00872E82"/>
    <w:rsid w:val="008760B3"/>
    <w:rsid w:val="0087639C"/>
    <w:rsid w:val="00884E64"/>
    <w:rsid w:val="00885F7A"/>
    <w:rsid w:val="008864A0"/>
    <w:rsid w:val="0088760D"/>
    <w:rsid w:val="00890991"/>
    <w:rsid w:val="00890C8D"/>
    <w:rsid w:val="008912CF"/>
    <w:rsid w:val="008A1540"/>
    <w:rsid w:val="008A1651"/>
    <w:rsid w:val="008A3B3D"/>
    <w:rsid w:val="008A6287"/>
    <w:rsid w:val="008A6B5D"/>
    <w:rsid w:val="008B0450"/>
    <w:rsid w:val="008B1D8C"/>
    <w:rsid w:val="008B324B"/>
    <w:rsid w:val="008B593D"/>
    <w:rsid w:val="008B71CC"/>
    <w:rsid w:val="008C10EC"/>
    <w:rsid w:val="008C1826"/>
    <w:rsid w:val="008C498C"/>
    <w:rsid w:val="008D773A"/>
    <w:rsid w:val="008E0A95"/>
    <w:rsid w:val="008E1D21"/>
    <w:rsid w:val="008E70F2"/>
    <w:rsid w:val="008F099C"/>
    <w:rsid w:val="008F153D"/>
    <w:rsid w:val="008F3D0A"/>
    <w:rsid w:val="0090023A"/>
    <w:rsid w:val="009125CE"/>
    <w:rsid w:val="00915249"/>
    <w:rsid w:val="009171CC"/>
    <w:rsid w:val="00924EC3"/>
    <w:rsid w:val="0093468C"/>
    <w:rsid w:val="00935F18"/>
    <w:rsid w:val="00935F76"/>
    <w:rsid w:val="00942704"/>
    <w:rsid w:val="0094592D"/>
    <w:rsid w:val="0094791D"/>
    <w:rsid w:val="00955484"/>
    <w:rsid w:val="009577E1"/>
    <w:rsid w:val="00971879"/>
    <w:rsid w:val="009737DF"/>
    <w:rsid w:val="0097519B"/>
    <w:rsid w:val="00982B1E"/>
    <w:rsid w:val="00983983"/>
    <w:rsid w:val="00984A1D"/>
    <w:rsid w:val="00987033"/>
    <w:rsid w:val="00990426"/>
    <w:rsid w:val="009924B9"/>
    <w:rsid w:val="00993030"/>
    <w:rsid w:val="009A1A40"/>
    <w:rsid w:val="009A23C3"/>
    <w:rsid w:val="009A3744"/>
    <w:rsid w:val="009B0A51"/>
    <w:rsid w:val="009B3377"/>
    <w:rsid w:val="009B58CA"/>
    <w:rsid w:val="009C1AC7"/>
    <w:rsid w:val="009E1887"/>
    <w:rsid w:val="009E4B77"/>
    <w:rsid w:val="009F22D7"/>
    <w:rsid w:val="009F3E19"/>
    <w:rsid w:val="00A10F84"/>
    <w:rsid w:val="00A11146"/>
    <w:rsid w:val="00A163AD"/>
    <w:rsid w:val="00A204BE"/>
    <w:rsid w:val="00A21B42"/>
    <w:rsid w:val="00A244CE"/>
    <w:rsid w:val="00A26FC0"/>
    <w:rsid w:val="00A3331C"/>
    <w:rsid w:val="00A40E71"/>
    <w:rsid w:val="00A4303F"/>
    <w:rsid w:val="00A500A9"/>
    <w:rsid w:val="00A50B7F"/>
    <w:rsid w:val="00A51E3E"/>
    <w:rsid w:val="00A51EB6"/>
    <w:rsid w:val="00A61B1B"/>
    <w:rsid w:val="00A767B2"/>
    <w:rsid w:val="00A82917"/>
    <w:rsid w:val="00A829C3"/>
    <w:rsid w:val="00A8449A"/>
    <w:rsid w:val="00A84531"/>
    <w:rsid w:val="00A87D7A"/>
    <w:rsid w:val="00A87DDF"/>
    <w:rsid w:val="00A915A9"/>
    <w:rsid w:val="00A91BC2"/>
    <w:rsid w:val="00A94ED3"/>
    <w:rsid w:val="00AA366B"/>
    <w:rsid w:val="00AA5D36"/>
    <w:rsid w:val="00AB1C3F"/>
    <w:rsid w:val="00AB49B8"/>
    <w:rsid w:val="00AC0ECC"/>
    <w:rsid w:val="00AC52F1"/>
    <w:rsid w:val="00AC605D"/>
    <w:rsid w:val="00AD2AB3"/>
    <w:rsid w:val="00AD2C59"/>
    <w:rsid w:val="00AD4FE3"/>
    <w:rsid w:val="00AD6806"/>
    <w:rsid w:val="00AD6962"/>
    <w:rsid w:val="00AE4810"/>
    <w:rsid w:val="00AF27FB"/>
    <w:rsid w:val="00B04123"/>
    <w:rsid w:val="00B04EAB"/>
    <w:rsid w:val="00B06046"/>
    <w:rsid w:val="00B12913"/>
    <w:rsid w:val="00B1558E"/>
    <w:rsid w:val="00B233BB"/>
    <w:rsid w:val="00B25FE2"/>
    <w:rsid w:val="00B27D85"/>
    <w:rsid w:val="00B3173A"/>
    <w:rsid w:val="00B31A20"/>
    <w:rsid w:val="00B32BB7"/>
    <w:rsid w:val="00B34060"/>
    <w:rsid w:val="00B40308"/>
    <w:rsid w:val="00B4114C"/>
    <w:rsid w:val="00B42EF3"/>
    <w:rsid w:val="00B44246"/>
    <w:rsid w:val="00B46AA1"/>
    <w:rsid w:val="00B51271"/>
    <w:rsid w:val="00B54F09"/>
    <w:rsid w:val="00B5549A"/>
    <w:rsid w:val="00B62925"/>
    <w:rsid w:val="00B639F8"/>
    <w:rsid w:val="00B71CD0"/>
    <w:rsid w:val="00B80E26"/>
    <w:rsid w:val="00B81CF4"/>
    <w:rsid w:val="00B84813"/>
    <w:rsid w:val="00B97017"/>
    <w:rsid w:val="00BA02B9"/>
    <w:rsid w:val="00BA32BD"/>
    <w:rsid w:val="00BA3F2E"/>
    <w:rsid w:val="00BA43B1"/>
    <w:rsid w:val="00BA594C"/>
    <w:rsid w:val="00BB54D0"/>
    <w:rsid w:val="00BB6876"/>
    <w:rsid w:val="00BC05E6"/>
    <w:rsid w:val="00BC066D"/>
    <w:rsid w:val="00BC2A2D"/>
    <w:rsid w:val="00BC42CA"/>
    <w:rsid w:val="00BD19C9"/>
    <w:rsid w:val="00BD1E21"/>
    <w:rsid w:val="00BD4907"/>
    <w:rsid w:val="00BE1250"/>
    <w:rsid w:val="00BE58C4"/>
    <w:rsid w:val="00BF1587"/>
    <w:rsid w:val="00BF6A68"/>
    <w:rsid w:val="00C02936"/>
    <w:rsid w:val="00C1093B"/>
    <w:rsid w:val="00C11847"/>
    <w:rsid w:val="00C12B0A"/>
    <w:rsid w:val="00C162FE"/>
    <w:rsid w:val="00C16557"/>
    <w:rsid w:val="00C17D6E"/>
    <w:rsid w:val="00C207E9"/>
    <w:rsid w:val="00C265E4"/>
    <w:rsid w:val="00C27765"/>
    <w:rsid w:val="00C33F76"/>
    <w:rsid w:val="00C47E9C"/>
    <w:rsid w:val="00C503D1"/>
    <w:rsid w:val="00C50458"/>
    <w:rsid w:val="00C51694"/>
    <w:rsid w:val="00C51B8C"/>
    <w:rsid w:val="00C56916"/>
    <w:rsid w:val="00C65594"/>
    <w:rsid w:val="00C667EB"/>
    <w:rsid w:val="00C701C1"/>
    <w:rsid w:val="00C738EB"/>
    <w:rsid w:val="00C74FA3"/>
    <w:rsid w:val="00C81A6E"/>
    <w:rsid w:val="00C84150"/>
    <w:rsid w:val="00C84AF6"/>
    <w:rsid w:val="00C9068A"/>
    <w:rsid w:val="00C91ABD"/>
    <w:rsid w:val="00C91E73"/>
    <w:rsid w:val="00C91F5D"/>
    <w:rsid w:val="00C920E0"/>
    <w:rsid w:val="00C92F6B"/>
    <w:rsid w:val="00C94369"/>
    <w:rsid w:val="00C9458E"/>
    <w:rsid w:val="00C94F60"/>
    <w:rsid w:val="00CA38AF"/>
    <w:rsid w:val="00CB41FC"/>
    <w:rsid w:val="00CC364B"/>
    <w:rsid w:val="00CC43CD"/>
    <w:rsid w:val="00CC442B"/>
    <w:rsid w:val="00CC667A"/>
    <w:rsid w:val="00CD5507"/>
    <w:rsid w:val="00CE1799"/>
    <w:rsid w:val="00CE2E41"/>
    <w:rsid w:val="00CE2F0D"/>
    <w:rsid w:val="00CE55DA"/>
    <w:rsid w:val="00CE73CF"/>
    <w:rsid w:val="00CF1807"/>
    <w:rsid w:val="00CF1EB2"/>
    <w:rsid w:val="00CF2425"/>
    <w:rsid w:val="00CF785E"/>
    <w:rsid w:val="00D1585E"/>
    <w:rsid w:val="00D17412"/>
    <w:rsid w:val="00D41406"/>
    <w:rsid w:val="00D42501"/>
    <w:rsid w:val="00D42EC2"/>
    <w:rsid w:val="00D43D7C"/>
    <w:rsid w:val="00D54BD3"/>
    <w:rsid w:val="00D710A4"/>
    <w:rsid w:val="00D756F2"/>
    <w:rsid w:val="00D77459"/>
    <w:rsid w:val="00D77714"/>
    <w:rsid w:val="00D827D9"/>
    <w:rsid w:val="00D8536D"/>
    <w:rsid w:val="00D96531"/>
    <w:rsid w:val="00DA07D7"/>
    <w:rsid w:val="00DA0E5B"/>
    <w:rsid w:val="00DA3366"/>
    <w:rsid w:val="00DA3B6B"/>
    <w:rsid w:val="00DA4F0A"/>
    <w:rsid w:val="00DB0891"/>
    <w:rsid w:val="00DB5E92"/>
    <w:rsid w:val="00DB770F"/>
    <w:rsid w:val="00DB7B59"/>
    <w:rsid w:val="00DC168D"/>
    <w:rsid w:val="00DC1F79"/>
    <w:rsid w:val="00DC47BC"/>
    <w:rsid w:val="00DC53F2"/>
    <w:rsid w:val="00DC6120"/>
    <w:rsid w:val="00DD1538"/>
    <w:rsid w:val="00DD164A"/>
    <w:rsid w:val="00DD40A1"/>
    <w:rsid w:val="00DD5A0E"/>
    <w:rsid w:val="00DE0A97"/>
    <w:rsid w:val="00DE1750"/>
    <w:rsid w:val="00DE28DE"/>
    <w:rsid w:val="00DE35C5"/>
    <w:rsid w:val="00DE522B"/>
    <w:rsid w:val="00DF099F"/>
    <w:rsid w:val="00DF37DC"/>
    <w:rsid w:val="00E014ED"/>
    <w:rsid w:val="00E05B2E"/>
    <w:rsid w:val="00E0638E"/>
    <w:rsid w:val="00E06BFD"/>
    <w:rsid w:val="00E06FFA"/>
    <w:rsid w:val="00E112D5"/>
    <w:rsid w:val="00E13D81"/>
    <w:rsid w:val="00E202F6"/>
    <w:rsid w:val="00E20A8F"/>
    <w:rsid w:val="00E26C36"/>
    <w:rsid w:val="00E325C2"/>
    <w:rsid w:val="00E32BD1"/>
    <w:rsid w:val="00E35634"/>
    <w:rsid w:val="00E361C9"/>
    <w:rsid w:val="00E42269"/>
    <w:rsid w:val="00E44DDF"/>
    <w:rsid w:val="00E47FDD"/>
    <w:rsid w:val="00E5029C"/>
    <w:rsid w:val="00E52AC3"/>
    <w:rsid w:val="00E54A23"/>
    <w:rsid w:val="00E56130"/>
    <w:rsid w:val="00E65701"/>
    <w:rsid w:val="00E71A76"/>
    <w:rsid w:val="00E775F7"/>
    <w:rsid w:val="00E77E6B"/>
    <w:rsid w:val="00E808EE"/>
    <w:rsid w:val="00E826B9"/>
    <w:rsid w:val="00E833F4"/>
    <w:rsid w:val="00E8503E"/>
    <w:rsid w:val="00E86517"/>
    <w:rsid w:val="00E87B36"/>
    <w:rsid w:val="00E91E1A"/>
    <w:rsid w:val="00E95800"/>
    <w:rsid w:val="00EB6300"/>
    <w:rsid w:val="00EB662F"/>
    <w:rsid w:val="00EC07DC"/>
    <w:rsid w:val="00EC101C"/>
    <w:rsid w:val="00EC5F37"/>
    <w:rsid w:val="00EC639D"/>
    <w:rsid w:val="00ED2C03"/>
    <w:rsid w:val="00ED34BF"/>
    <w:rsid w:val="00ED55E0"/>
    <w:rsid w:val="00EE0B78"/>
    <w:rsid w:val="00EE0D35"/>
    <w:rsid w:val="00EE14BD"/>
    <w:rsid w:val="00EE2985"/>
    <w:rsid w:val="00EF4FE4"/>
    <w:rsid w:val="00F01229"/>
    <w:rsid w:val="00F0435D"/>
    <w:rsid w:val="00F05458"/>
    <w:rsid w:val="00F13AED"/>
    <w:rsid w:val="00F17048"/>
    <w:rsid w:val="00F22B3A"/>
    <w:rsid w:val="00F30086"/>
    <w:rsid w:val="00F304F4"/>
    <w:rsid w:val="00F30AB0"/>
    <w:rsid w:val="00F356C7"/>
    <w:rsid w:val="00F422DF"/>
    <w:rsid w:val="00F4315B"/>
    <w:rsid w:val="00F52C8E"/>
    <w:rsid w:val="00F52EEF"/>
    <w:rsid w:val="00F5338D"/>
    <w:rsid w:val="00F55C4F"/>
    <w:rsid w:val="00F60D33"/>
    <w:rsid w:val="00F61E7F"/>
    <w:rsid w:val="00F64B71"/>
    <w:rsid w:val="00F66197"/>
    <w:rsid w:val="00F7177A"/>
    <w:rsid w:val="00F77671"/>
    <w:rsid w:val="00F8515F"/>
    <w:rsid w:val="00F903A3"/>
    <w:rsid w:val="00F916DB"/>
    <w:rsid w:val="00F95125"/>
    <w:rsid w:val="00FA2876"/>
    <w:rsid w:val="00FB140D"/>
    <w:rsid w:val="00FB7B7C"/>
    <w:rsid w:val="00FC29BF"/>
    <w:rsid w:val="00FC3731"/>
    <w:rsid w:val="00FC6763"/>
    <w:rsid w:val="00FD1612"/>
    <w:rsid w:val="00FD23B5"/>
    <w:rsid w:val="00FD2F2F"/>
    <w:rsid w:val="00FD705B"/>
    <w:rsid w:val="00FE0EE6"/>
    <w:rsid w:val="00FE37C3"/>
    <w:rsid w:val="00FE4E41"/>
    <w:rsid w:val="00FE73C2"/>
    <w:rsid w:val="00FE7C32"/>
    <w:rsid w:val="00FF46AA"/>
    <w:rsid w:val="00FF4BAB"/>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9C8EEE5"/>
  <w15:docId w15:val="{C11C91B2-2D29-433D-A6C2-DAF2031B2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cs-CZ" w:eastAsia="cs-CZ" w:bidi="he-IL"/>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0527E"/>
    <w:rPr>
      <w:rFonts w:ascii="Times New Roman" w:eastAsia="Times New Roman" w:hAnsi="Times New Roman" w:cs="Times New Roman"/>
      <w:lang w:bidi="ar-SA"/>
    </w:rPr>
  </w:style>
  <w:style w:type="paragraph" w:styleId="Nadpis1">
    <w:name w:val="heading 1"/>
    <w:basedOn w:val="Normln"/>
    <w:link w:val="Nadpis1Char"/>
    <w:uiPriority w:val="99"/>
    <w:qFormat/>
    <w:locked/>
    <w:rsid w:val="005D26EA"/>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locked/>
    <w:rsid w:val="00E502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F52EE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6">
    <w:name w:val="heading 6"/>
    <w:basedOn w:val="Normln"/>
    <w:next w:val="Normln"/>
    <w:link w:val="Nadpis6Char"/>
    <w:uiPriority w:val="9"/>
    <w:semiHidden/>
    <w:unhideWhenUsed/>
    <w:qFormat/>
    <w:locked/>
    <w:rsid w:val="005D26EA"/>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D26EA"/>
    <w:rPr>
      <w:rFonts w:ascii="Times New Roman" w:eastAsia="Times New Roman" w:hAnsi="Times New Roman" w:cs="Times New Roman"/>
      <w:b/>
      <w:bCs/>
      <w:kern w:val="36"/>
      <w:sz w:val="48"/>
      <w:szCs w:val="48"/>
      <w:lang w:bidi="ar-SA"/>
    </w:rPr>
  </w:style>
  <w:style w:type="character" w:customStyle="1" w:styleId="Nadpis2Char">
    <w:name w:val="Nadpis 2 Char"/>
    <w:basedOn w:val="Standardnpsmoodstavce"/>
    <w:link w:val="Nadpis2"/>
    <w:uiPriority w:val="99"/>
    <w:rsid w:val="00E5029C"/>
    <w:rPr>
      <w:rFonts w:asciiTheme="majorHAnsi" w:eastAsiaTheme="majorEastAsia" w:hAnsiTheme="majorHAnsi" w:cstheme="majorBidi"/>
      <w:color w:val="365F91" w:themeColor="accent1" w:themeShade="BF"/>
      <w:sz w:val="26"/>
      <w:szCs w:val="26"/>
      <w:lang w:bidi="ar-SA"/>
    </w:rPr>
  </w:style>
  <w:style w:type="character" w:customStyle="1" w:styleId="Nadpis3Char">
    <w:name w:val="Nadpis 3 Char"/>
    <w:basedOn w:val="Standardnpsmoodstavce"/>
    <w:link w:val="Nadpis3"/>
    <w:uiPriority w:val="99"/>
    <w:rsid w:val="00F52EEF"/>
    <w:rPr>
      <w:rFonts w:asciiTheme="majorHAnsi" w:eastAsiaTheme="majorEastAsia" w:hAnsiTheme="majorHAnsi" w:cstheme="majorBidi"/>
      <w:color w:val="243F60" w:themeColor="accent1" w:themeShade="7F"/>
      <w:sz w:val="24"/>
      <w:szCs w:val="24"/>
      <w:lang w:bidi="ar-SA"/>
    </w:rPr>
  </w:style>
  <w:style w:type="character" w:customStyle="1" w:styleId="Nadpis6Char">
    <w:name w:val="Nadpis 6 Char"/>
    <w:basedOn w:val="Standardnpsmoodstavce"/>
    <w:link w:val="Nadpis6"/>
    <w:uiPriority w:val="9"/>
    <w:semiHidden/>
    <w:rsid w:val="005D26EA"/>
    <w:rPr>
      <w:rFonts w:asciiTheme="majorHAnsi" w:eastAsiaTheme="majorEastAsia" w:hAnsiTheme="majorHAnsi" w:cstheme="majorBidi"/>
      <w:color w:val="243F60" w:themeColor="accent1" w:themeShade="7F"/>
      <w:lang w:bidi="ar-SA"/>
    </w:rPr>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character" w:styleId="Hypertextovodkaz">
    <w:name w:val="Hyperlink"/>
    <w:uiPriority w:val="99"/>
    <w:unhideWhenUsed/>
    <w:rsid w:val="00E014ED"/>
    <w:rPr>
      <w:color w:val="0000FF"/>
      <w:u w:val="single"/>
    </w:rPr>
  </w:style>
  <w:style w:type="paragraph" w:styleId="Textpoznpodarou">
    <w:name w:val="footnote text"/>
    <w:basedOn w:val="Normln"/>
    <w:link w:val="TextpoznpodarouChar"/>
    <w:unhideWhenUsed/>
    <w:rsid w:val="00114C26"/>
    <w:pPr>
      <w:widowControl w:val="0"/>
    </w:pPr>
  </w:style>
  <w:style w:type="character" w:customStyle="1" w:styleId="TextpoznpodarouChar">
    <w:name w:val="Text pozn. pod čarou Char"/>
    <w:basedOn w:val="Standardnpsmoodstavce"/>
    <w:link w:val="Textpoznpodarou"/>
    <w:rsid w:val="00114C26"/>
    <w:rPr>
      <w:rFonts w:ascii="Times New Roman" w:eastAsia="Times New Roman" w:hAnsi="Times New Roman" w:cs="Times New Roman"/>
      <w:lang w:bidi="ar-SA"/>
    </w:rPr>
  </w:style>
  <w:style w:type="paragraph" w:customStyle="1" w:styleId="Default">
    <w:name w:val="Default"/>
    <w:rsid w:val="00114C26"/>
    <w:pPr>
      <w:autoSpaceDE w:val="0"/>
      <w:autoSpaceDN w:val="0"/>
      <w:adjustRightInd w:val="0"/>
    </w:pPr>
    <w:rPr>
      <w:rFonts w:ascii="Arial" w:hAnsi="Arial"/>
      <w:color w:val="000000"/>
      <w:sz w:val="24"/>
      <w:szCs w:val="24"/>
      <w:lang w:bidi="ar-SA"/>
    </w:rPr>
  </w:style>
  <w:style w:type="paragraph" w:styleId="Normlnweb">
    <w:name w:val="Normal (Web)"/>
    <w:basedOn w:val="Normln"/>
    <w:uiPriority w:val="99"/>
    <w:unhideWhenUsed/>
    <w:rsid w:val="00114C26"/>
    <w:pPr>
      <w:spacing w:before="100" w:beforeAutospacing="1" w:after="100" w:afterAutospacing="1"/>
    </w:pPr>
    <w:rPr>
      <w:sz w:val="24"/>
      <w:szCs w:val="24"/>
    </w:rPr>
  </w:style>
  <w:style w:type="paragraph" w:styleId="Bezmezer">
    <w:name w:val="No Spacing"/>
    <w:aliases w:val="UJEP-TEXT"/>
    <w:uiPriority w:val="1"/>
    <w:qFormat/>
    <w:rsid w:val="00114C26"/>
    <w:pPr>
      <w:widowControl w:val="0"/>
      <w:jc w:val="both"/>
    </w:pPr>
    <w:rPr>
      <w:rFonts w:ascii="Arial Narrow" w:hAnsi="Arial Narrow" w:cs="Times New Roman"/>
      <w:sz w:val="22"/>
      <w:lang w:eastAsia="en-US" w:bidi="ar-SA"/>
    </w:rPr>
  </w:style>
  <w:style w:type="paragraph" w:styleId="Odstavecseseznamem">
    <w:name w:val="List Paragraph"/>
    <w:aliases w:val="nad 1,Název grafu"/>
    <w:basedOn w:val="Normln"/>
    <w:link w:val="OdstavecseseznamemChar"/>
    <w:uiPriority w:val="34"/>
    <w:qFormat/>
    <w:rsid w:val="00114C26"/>
    <w:pPr>
      <w:spacing w:after="120" w:line="360" w:lineRule="auto"/>
      <w:ind w:left="720"/>
      <w:contextualSpacing/>
      <w:jc w:val="both"/>
    </w:pPr>
    <w:rPr>
      <w:rFonts w:ascii="Trebuchet MS" w:hAnsi="Trebuchet MS"/>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52EEF"/>
    <w:rPr>
      <w:rFonts w:ascii="Trebuchet MS" w:eastAsia="Times New Roman" w:hAnsi="Trebuchet MS" w:cs="Times New Roman"/>
      <w:sz w:val="24"/>
      <w:szCs w:val="24"/>
      <w:lang w:bidi="ar-SA"/>
    </w:rPr>
  </w:style>
  <w:style w:type="character" w:customStyle="1" w:styleId="dn">
    <w:name w:val="Žádný"/>
    <w:rsid w:val="00114C26"/>
  </w:style>
  <w:style w:type="character" w:customStyle="1" w:styleId="normaltextrun">
    <w:name w:val="normaltextrun"/>
    <w:rsid w:val="00114C26"/>
  </w:style>
  <w:style w:type="character" w:customStyle="1" w:styleId="spellingerror">
    <w:name w:val="spellingerror"/>
    <w:rsid w:val="00114C26"/>
  </w:style>
  <w:style w:type="paragraph" w:customStyle="1" w:styleId="paragraph">
    <w:name w:val="paragraph"/>
    <w:basedOn w:val="Normln"/>
    <w:rsid w:val="00114C26"/>
    <w:pPr>
      <w:spacing w:before="100" w:beforeAutospacing="1" w:after="100" w:afterAutospacing="1"/>
    </w:pPr>
    <w:rPr>
      <w:sz w:val="24"/>
      <w:szCs w:val="24"/>
    </w:rPr>
  </w:style>
  <w:style w:type="character" w:customStyle="1" w:styleId="eop">
    <w:name w:val="eop"/>
    <w:rsid w:val="00114C26"/>
  </w:style>
  <w:style w:type="table" w:styleId="Mkatabulky">
    <w:name w:val="Table Grid"/>
    <w:basedOn w:val="Normlntabulka"/>
    <w:uiPriority w:val="39"/>
    <w:locked/>
    <w:rsid w:val="00114C26"/>
    <w:rPr>
      <w:sz w:val="22"/>
      <w:szCs w:val="22"/>
      <w:lang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6664EF"/>
    <w:pPr>
      <w:spacing w:before="100" w:beforeAutospacing="1" w:after="100" w:afterAutospacing="1"/>
    </w:pPr>
    <w:rPr>
      <w:sz w:val="24"/>
      <w:szCs w:val="24"/>
    </w:rPr>
  </w:style>
  <w:style w:type="character" w:customStyle="1" w:styleId="ZkladntextChar">
    <w:name w:val="Základní text Char"/>
    <w:basedOn w:val="Standardnpsmoodstavce"/>
    <w:link w:val="Zkladntext"/>
    <w:rsid w:val="006664EF"/>
    <w:rPr>
      <w:rFonts w:ascii="Times New Roman" w:eastAsia="Times New Roman" w:hAnsi="Times New Roman" w:cs="Times New Roman"/>
      <w:sz w:val="24"/>
      <w:szCs w:val="24"/>
      <w:lang w:bidi="ar-SA"/>
    </w:rPr>
  </w:style>
  <w:style w:type="character" w:styleId="Sledovanodkaz">
    <w:name w:val="FollowedHyperlink"/>
    <w:basedOn w:val="Standardnpsmoodstavce"/>
    <w:uiPriority w:val="99"/>
    <w:semiHidden/>
    <w:unhideWhenUsed/>
    <w:rsid w:val="006664EF"/>
    <w:rPr>
      <w:color w:val="800080" w:themeColor="followedHyperlink"/>
      <w:u w:val="single"/>
    </w:rPr>
  </w:style>
  <w:style w:type="character" w:customStyle="1" w:styleId="st">
    <w:name w:val="st"/>
    <w:rsid w:val="00B46AA1"/>
  </w:style>
  <w:style w:type="character" w:styleId="slostrnky">
    <w:name w:val="page number"/>
    <w:basedOn w:val="Standardnpsmoodstavce"/>
    <w:uiPriority w:val="99"/>
    <w:rsid w:val="005D26EA"/>
    <w:rPr>
      <w:rFonts w:cs="Times New Roman"/>
    </w:rPr>
  </w:style>
  <w:style w:type="character" w:customStyle="1" w:styleId="sx-text-light">
    <w:name w:val="sx-text-light"/>
    <w:basedOn w:val="Standardnpsmoodstavce"/>
    <w:rsid w:val="005D26EA"/>
  </w:style>
  <w:style w:type="character" w:customStyle="1" w:styleId="fn">
    <w:name w:val="fn"/>
    <w:basedOn w:val="Standardnpsmoodstavce"/>
    <w:rsid w:val="005D26EA"/>
  </w:style>
  <w:style w:type="paragraph" w:customStyle="1" w:styleId="Odstavecseseznamem1">
    <w:name w:val="Odstavec se seznamem1"/>
    <w:basedOn w:val="Normln"/>
    <w:rsid w:val="005D26EA"/>
    <w:pPr>
      <w:suppressAutoHyphens/>
      <w:spacing w:after="200"/>
      <w:ind w:left="720"/>
      <w:contextualSpacing/>
    </w:pPr>
    <w:rPr>
      <w:lang w:eastAsia="zh-CN"/>
    </w:rPr>
  </w:style>
  <w:style w:type="character" w:customStyle="1" w:styleId="apple-converted-space">
    <w:name w:val="apple-converted-space"/>
    <w:rsid w:val="005D26EA"/>
  </w:style>
  <w:style w:type="paragraph" w:styleId="Zkladntextodsazen">
    <w:name w:val="Body Text Indent"/>
    <w:basedOn w:val="Normln"/>
    <w:link w:val="ZkladntextodsazenChar"/>
    <w:unhideWhenUsed/>
    <w:rsid w:val="00E5029C"/>
    <w:pPr>
      <w:spacing w:after="120"/>
      <w:ind w:left="283"/>
    </w:pPr>
  </w:style>
  <w:style w:type="character" w:customStyle="1" w:styleId="ZkladntextodsazenChar">
    <w:name w:val="Základní text odsazený Char"/>
    <w:basedOn w:val="Standardnpsmoodstavce"/>
    <w:link w:val="Zkladntextodsazen"/>
    <w:rsid w:val="00E5029C"/>
    <w:rPr>
      <w:rFonts w:ascii="Times New Roman" w:eastAsia="Times New Roman" w:hAnsi="Times New Roman" w:cs="Times New Roman"/>
      <w:lang w:bidi="ar-SA"/>
    </w:rPr>
  </w:style>
  <w:style w:type="character" w:customStyle="1" w:styleId="contextualspellingandgrammarerror">
    <w:name w:val="contextualspellingandgrammarerror"/>
    <w:basedOn w:val="Standardnpsmoodstavce"/>
    <w:rsid w:val="00E5029C"/>
  </w:style>
  <w:style w:type="paragraph" w:customStyle="1" w:styleId="Normln1">
    <w:name w:val="Normální1"/>
    <w:rsid w:val="00E5029C"/>
    <w:rPr>
      <w:rFonts w:ascii="Times New Roman" w:eastAsia="ヒラギノ角ゴ Pro W3" w:hAnsi="Times New Roman" w:cs="Times New Roman"/>
      <w:color w:val="000000"/>
      <w:lang w:bidi="ar-SA"/>
    </w:rPr>
  </w:style>
  <w:style w:type="character" w:customStyle="1" w:styleId="s6">
    <w:name w:val="s6"/>
    <w:basedOn w:val="Standardnpsmoodstavce"/>
    <w:rsid w:val="00E5029C"/>
  </w:style>
  <w:style w:type="character" w:customStyle="1" w:styleId="field264">
    <w:name w:val="field_264"/>
    <w:basedOn w:val="Standardnpsmoodstavce"/>
    <w:rsid w:val="00E5029C"/>
  </w:style>
  <w:style w:type="character" w:styleId="Znakapoznpodarou">
    <w:name w:val="footnote reference"/>
    <w:uiPriority w:val="99"/>
    <w:semiHidden/>
    <w:rsid w:val="00140E7C"/>
    <w:rPr>
      <w:sz w:val="20"/>
      <w:vertAlign w:val="superscript"/>
    </w:rPr>
  </w:style>
  <w:style w:type="character" w:customStyle="1" w:styleId="Nevyeenzmnka1">
    <w:name w:val="Nevyřešená zmínka1"/>
    <w:basedOn w:val="Standardnpsmoodstavce"/>
    <w:uiPriority w:val="99"/>
    <w:semiHidden/>
    <w:unhideWhenUsed/>
    <w:rsid w:val="00140E7C"/>
    <w:rPr>
      <w:color w:val="605E5C"/>
      <w:shd w:val="clear" w:color="auto" w:fill="E1DFDD"/>
    </w:rPr>
  </w:style>
  <w:style w:type="character" w:customStyle="1" w:styleId="ZkladntextodsazenChar1">
    <w:name w:val="Základní text odsazený Char1"/>
    <w:basedOn w:val="Standardnpsmoodstavce"/>
    <w:semiHidden/>
    <w:rsid w:val="00140E7C"/>
    <w:rPr>
      <w:rFonts w:ascii="Times New Roman" w:eastAsia="Times New Roman" w:hAnsi="Times New Roman" w:cs="Times New Roman"/>
      <w:lang w:bidi="ar-SA"/>
    </w:rPr>
  </w:style>
  <w:style w:type="character" w:customStyle="1" w:styleId="Nevyeenzmnka10">
    <w:name w:val="Nevyřešená zmínka1"/>
    <w:basedOn w:val="Standardnpsmoodstavce"/>
    <w:uiPriority w:val="99"/>
    <w:semiHidden/>
    <w:unhideWhenUsed/>
    <w:rsid w:val="00F64B71"/>
    <w:rPr>
      <w:color w:val="605E5C"/>
      <w:shd w:val="clear" w:color="auto" w:fill="E1DFDD"/>
    </w:rPr>
  </w:style>
  <w:style w:type="paragraph" w:styleId="Prosttext">
    <w:name w:val="Plain Text"/>
    <w:basedOn w:val="Normln"/>
    <w:link w:val="ProsttextChar"/>
    <w:uiPriority w:val="99"/>
    <w:unhideWhenUsed/>
    <w:rsid w:val="00F52EEF"/>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F52EEF"/>
    <w:rPr>
      <w:rFonts w:ascii="Consolas" w:hAnsi="Consolas" w:cs="Times New Roman"/>
      <w:sz w:val="21"/>
      <w:szCs w:val="21"/>
      <w:lang w:eastAsia="en-US" w:bidi="ar-SA"/>
    </w:rPr>
  </w:style>
  <w:style w:type="paragraph" w:styleId="Textkomente">
    <w:name w:val="annotation text"/>
    <w:basedOn w:val="Normln"/>
    <w:link w:val="TextkomenteChar"/>
    <w:unhideWhenUsed/>
    <w:rsid w:val="00F52EEF"/>
    <w:pPr>
      <w:spacing w:after="160"/>
    </w:pPr>
    <w:rPr>
      <w:rFonts w:asciiTheme="minorHAnsi" w:eastAsiaTheme="minorHAnsi" w:hAnsiTheme="minorHAnsi" w:cstheme="minorBidi"/>
      <w:lang w:eastAsia="en-US"/>
    </w:rPr>
  </w:style>
  <w:style w:type="character" w:customStyle="1" w:styleId="TextkomenteChar">
    <w:name w:val="Text komentáře Char"/>
    <w:basedOn w:val="Standardnpsmoodstavce"/>
    <w:link w:val="Textkomente"/>
    <w:rsid w:val="00F52EEF"/>
    <w:rPr>
      <w:rFonts w:asciiTheme="minorHAnsi" w:eastAsiaTheme="minorHAnsi" w:hAnsiTheme="minorHAnsi" w:cstheme="minorBidi"/>
      <w:lang w:eastAsia="en-US" w:bidi="ar-SA"/>
    </w:rPr>
  </w:style>
  <w:style w:type="character" w:customStyle="1" w:styleId="PedmtkomenteChar">
    <w:name w:val="Předmět komentáře Char"/>
    <w:basedOn w:val="TextkomenteChar"/>
    <w:link w:val="Pedmtkomente"/>
    <w:uiPriority w:val="99"/>
    <w:semiHidden/>
    <w:rsid w:val="00F52EEF"/>
    <w:rPr>
      <w:rFonts w:asciiTheme="minorHAnsi" w:eastAsiaTheme="minorHAnsi" w:hAnsiTheme="minorHAnsi" w:cstheme="minorBidi"/>
      <w:b/>
      <w:bCs/>
      <w:lang w:eastAsia="en-US" w:bidi="ar-SA"/>
    </w:rPr>
  </w:style>
  <w:style w:type="paragraph" w:styleId="Pedmtkomente">
    <w:name w:val="annotation subject"/>
    <w:basedOn w:val="Textkomente"/>
    <w:next w:val="Textkomente"/>
    <w:link w:val="PedmtkomenteChar"/>
    <w:uiPriority w:val="99"/>
    <w:semiHidden/>
    <w:unhideWhenUsed/>
    <w:rsid w:val="00F52EEF"/>
    <w:rPr>
      <w:b/>
      <w:bCs/>
    </w:rPr>
  </w:style>
  <w:style w:type="paragraph" w:customStyle="1" w:styleId="Styl1">
    <w:name w:val="Styl1"/>
    <w:basedOn w:val="Odstavecseseznamem"/>
    <w:link w:val="Styl1Char"/>
    <w:qFormat/>
    <w:rsid w:val="00F52EEF"/>
    <w:pPr>
      <w:widowControl w:val="0"/>
      <w:numPr>
        <w:numId w:val="4"/>
      </w:numPr>
      <w:shd w:val="clear" w:color="auto" w:fill="FFFFFF"/>
      <w:autoSpaceDE w:val="0"/>
      <w:autoSpaceDN w:val="0"/>
      <w:adjustRightInd w:val="0"/>
      <w:spacing w:line="276" w:lineRule="auto"/>
      <w:ind w:left="425" w:hanging="425"/>
      <w:jc w:val="left"/>
    </w:pPr>
    <w:rPr>
      <w:rFonts w:asciiTheme="minorHAnsi" w:eastAsiaTheme="minorEastAsia" w:hAnsiTheme="minorHAnsi" w:cstheme="minorHAnsi"/>
      <w:b/>
      <w:color w:val="4BACC6" w:themeColor="accent5"/>
      <w:sz w:val="36"/>
      <w:szCs w:val="32"/>
    </w:rPr>
  </w:style>
  <w:style w:type="character" w:customStyle="1" w:styleId="Styl1Char">
    <w:name w:val="Styl1 Char"/>
    <w:basedOn w:val="Standardnpsmoodstavce"/>
    <w:link w:val="Styl1"/>
    <w:rsid w:val="00F52EEF"/>
    <w:rPr>
      <w:rFonts w:asciiTheme="minorHAnsi" w:eastAsiaTheme="minorEastAsia" w:hAnsiTheme="minorHAnsi" w:cstheme="minorHAnsi"/>
      <w:b/>
      <w:color w:val="4BACC6" w:themeColor="accent5"/>
      <w:sz w:val="36"/>
      <w:szCs w:val="32"/>
      <w:shd w:val="clear" w:color="auto" w:fill="FFFFFF"/>
      <w:lang w:bidi="ar-SA"/>
    </w:rPr>
  </w:style>
  <w:style w:type="character" w:styleId="Zdraznn">
    <w:name w:val="Emphasis"/>
    <w:basedOn w:val="Standardnpsmoodstavce"/>
    <w:uiPriority w:val="20"/>
    <w:qFormat/>
    <w:locked/>
    <w:rsid w:val="00F52EEF"/>
    <w:rPr>
      <w:i/>
      <w:iCs/>
    </w:rPr>
  </w:style>
  <w:style w:type="character" w:styleId="Siln">
    <w:name w:val="Strong"/>
    <w:basedOn w:val="Standardnpsmoodstavce"/>
    <w:qFormat/>
    <w:locked/>
    <w:rsid w:val="00F52EEF"/>
    <w:rPr>
      <w:b/>
      <w:bCs/>
    </w:rPr>
  </w:style>
  <w:style w:type="character" w:customStyle="1" w:styleId="obdpole34">
    <w:name w:val="obd_pole_34"/>
    <w:rsid w:val="00F52EEF"/>
  </w:style>
  <w:style w:type="character" w:customStyle="1" w:styleId="Nevyeenzmnka2">
    <w:name w:val="Nevyřešená zmínka2"/>
    <w:basedOn w:val="Standardnpsmoodstavce"/>
    <w:uiPriority w:val="99"/>
    <w:semiHidden/>
    <w:unhideWhenUsed/>
    <w:rsid w:val="00523EF2"/>
    <w:rPr>
      <w:color w:val="605E5C"/>
      <w:shd w:val="clear" w:color="auto" w:fill="E1DFDD"/>
    </w:rPr>
  </w:style>
  <w:style w:type="character" w:styleId="Odkaznakoment">
    <w:name w:val="annotation reference"/>
    <w:basedOn w:val="Standardnpsmoodstavce"/>
    <w:semiHidden/>
    <w:unhideWhenUsed/>
    <w:rsid w:val="002C4C9F"/>
    <w:rPr>
      <w:sz w:val="16"/>
      <w:szCs w:val="16"/>
    </w:rPr>
  </w:style>
  <w:style w:type="paragraph" w:customStyle="1" w:styleId="xmsonormal">
    <w:name w:val="x_msonormal"/>
    <w:basedOn w:val="Normln"/>
    <w:rsid w:val="00E06FFA"/>
    <w:pPr>
      <w:spacing w:before="100" w:beforeAutospacing="1" w:after="100" w:afterAutospacing="1"/>
    </w:pPr>
    <w:rPr>
      <w:sz w:val="24"/>
      <w:szCs w:val="24"/>
    </w:rPr>
  </w:style>
  <w:style w:type="paragraph" w:styleId="Revize">
    <w:name w:val="Revision"/>
    <w:hidden/>
    <w:uiPriority w:val="99"/>
    <w:semiHidden/>
    <w:rsid w:val="009171CC"/>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03013">
      <w:bodyDiv w:val="1"/>
      <w:marLeft w:val="0"/>
      <w:marRight w:val="0"/>
      <w:marTop w:val="0"/>
      <w:marBottom w:val="0"/>
      <w:divBdr>
        <w:top w:val="none" w:sz="0" w:space="0" w:color="auto"/>
        <w:left w:val="none" w:sz="0" w:space="0" w:color="auto"/>
        <w:bottom w:val="none" w:sz="0" w:space="0" w:color="auto"/>
        <w:right w:val="none" w:sz="0" w:space="0" w:color="auto"/>
      </w:divBdr>
    </w:div>
    <w:div w:id="116459705">
      <w:bodyDiv w:val="1"/>
      <w:marLeft w:val="0"/>
      <w:marRight w:val="0"/>
      <w:marTop w:val="0"/>
      <w:marBottom w:val="0"/>
      <w:divBdr>
        <w:top w:val="none" w:sz="0" w:space="0" w:color="auto"/>
        <w:left w:val="none" w:sz="0" w:space="0" w:color="auto"/>
        <w:bottom w:val="none" w:sz="0" w:space="0" w:color="auto"/>
        <w:right w:val="none" w:sz="0" w:space="0" w:color="auto"/>
      </w:divBdr>
      <w:divsChild>
        <w:div w:id="1252927961">
          <w:marLeft w:val="0"/>
          <w:marRight w:val="0"/>
          <w:marTop w:val="0"/>
          <w:marBottom w:val="0"/>
          <w:divBdr>
            <w:top w:val="none" w:sz="0" w:space="0" w:color="auto"/>
            <w:left w:val="none" w:sz="0" w:space="0" w:color="auto"/>
            <w:bottom w:val="none" w:sz="0" w:space="0" w:color="auto"/>
            <w:right w:val="none" w:sz="0" w:space="0" w:color="auto"/>
          </w:divBdr>
        </w:div>
        <w:div w:id="1802309006">
          <w:marLeft w:val="0"/>
          <w:marRight w:val="0"/>
          <w:marTop w:val="0"/>
          <w:marBottom w:val="0"/>
          <w:divBdr>
            <w:top w:val="none" w:sz="0" w:space="0" w:color="auto"/>
            <w:left w:val="none" w:sz="0" w:space="0" w:color="auto"/>
            <w:bottom w:val="none" w:sz="0" w:space="0" w:color="auto"/>
            <w:right w:val="none" w:sz="0" w:space="0" w:color="auto"/>
          </w:divBdr>
        </w:div>
        <w:div w:id="70549270">
          <w:marLeft w:val="0"/>
          <w:marRight w:val="0"/>
          <w:marTop w:val="0"/>
          <w:marBottom w:val="0"/>
          <w:divBdr>
            <w:top w:val="none" w:sz="0" w:space="0" w:color="auto"/>
            <w:left w:val="none" w:sz="0" w:space="0" w:color="auto"/>
            <w:bottom w:val="none" w:sz="0" w:space="0" w:color="auto"/>
            <w:right w:val="none" w:sz="0" w:space="0" w:color="auto"/>
          </w:divBdr>
        </w:div>
        <w:div w:id="289242240">
          <w:marLeft w:val="0"/>
          <w:marRight w:val="0"/>
          <w:marTop w:val="0"/>
          <w:marBottom w:val="0"/>
          <w:divBdr>
            <w:top w:val="none" w:sz="0" w:space="0" w:color="auto"/>
            <w:left w:val="none" w:sz="0" w:space="0" w:color="auto"/>
            <w:bottom w:val="none" w:sz="0" w:space="0" w:color="auto"/>
            <w:right w:val="none" w:sz="0" w:space="0" w:color="auto"/>
          </w:divBdr>
        </w:div>
        <w:div w:id="1658529726">
          <w:marLeft w:val="0"/>
          <w:marRight w:val="0"/>
          <w:marTop w:val="0"/>
          <w:marBottom w:val="0"/>
          <w:divBdr>
            <w:top w:val="none" w:sz="0" w:space="0" w:color="auto"/>
            <w:left w:val="none" w:sz="0" w:space="0" w:color="auto"/>
            <w:bottom w:val="none" w:sz="0" w:space="0" w:color="auto"/>
            <w:right w:val="none" w:sz="0" w:space="0" w:color="auto"/>
          </w:divBdr>
        </w:div>
        <w:div w:id="1223640284">
          <w:marLeft w:val="0"/>
          <w:marRight w:val="0"/>
          <w:marTop w:val="0"/>
          <w:marBottom w:val="0"/>
          <w:divBdr>
            <w:top w:val="none" w:sz="0" w:space="0" w:color="auto"/>
            <w:left w:val="none" w:sz="0" w:space="0" w:color="auto"/>
            <w:bottom w:val="none" w:sz="0" w:space="0" w:color="auto"/>
            <w:right w:val="none" w:sz="0" w:space="0" w:color="auto"/>
          </w:divBdr>
        </w:div>
        <w:div w:id="947351540">
          <w:marLeft w:val="0"/>
          <w:marRight w:val="0"/>
          <w:marTop w:val="0"/>
          <w:marBottom w:val="0"/>
          <w:divBdr>
            <w:top w:val="none" w:sz="0" w:space="0" w:color="auto"/>
            <w:left w:val="none" w:sz="0" w:space="0" w:color="auto"/>
            <w:bottom w:val="none" w:sz="0" w:space="0" w:color="auto"/>
            <w:right w:val="none" w:sz="0" w:space="0" w:color="auto"/>
          </w:divBdr>
        </w:div>
        <w:div w:id="331689035">
          <w:marLeft w:val="0"/>
          <w:marRight w:val="0"/>
          <w:marTop w:val="0"/>
          <w:marBottom w:val="0"/>
          <w:divBdr>
            <w:top w:val="none" w:sz="0" w:space="0" w:color="auto"/>
            <w:left w:val="none" w:sz="0" w:space="0" w:color="auto"/>
            <w:bottom w:val="none" w:sz="0" w:space="0" w:color="auto"/>
            <w:right w:val="none" w:sz="0" w:space="0" w:color="auto"/>
          </w:divBdr>
        </w:div>
        <w:div w:id="1168207658">
          <w:marLeft w:val="0"/>
          <w:marRight w:val="0"/>
          <w:marTop w:val="0"/>
          <w:marBottom w:val="0"/>
          <w:divBdr>
            <w:top w:val="none" w:sz="0" w:space="0" w:color="auto"/>
            <w:left w:val="none" w:sz="0" w:space="0" w:color="auto"/>
            <w:bottom w:val="none" w:sz="0" w:space="0" w:color="auto"/>
            <w:right w:val="none" w:sz="0" w:space="0" w:color="auto"/>
          </w:divBdr>
        </w:div>
        <w:div w:id="1471434007">
          <w:marLeft w:val="0"/>
          <w:marRight w:val="0"/>
          <w:marTop w:val="0"/>
          <w:marBottom w:val="0"/>
          <w:divBdr>
            <w:top w:val="none" w:sz="0" w:space="0" w:color="auto"/>
            <w:left w:val="none" w:sz="0" w:space="0" w:color="auto"/>
            <w:bottom w:val="none" w:sz="0" w:space="0" w:color="auto"/>
            <w:right w:val="none" w:sz="0" w:space="0" w:color="auto"/>
          </w:divBdr>
        </w:div>
        <w:div w:id="2051802257">
          <w:marLeft w:val="0"/>
          <w:marRight w:val="0"/>
          <w:marTop w:val="0"/>
          <w:marBottom w:val="0"/>
          <w:divBdr>
            <w:top w:val="none" w:sz="0" w:space="0" w:color="auto"/>
            <w:left w:val="none" w:sz="0" w:space="0" w:color="auto"/>
            <w:bottom w:val="none" w:sz="0" w:space="0" w:color="auto"/>
            <w:right w:val="none" w:sz="0" w:space="0" w:color="auto"/>
          </w:divBdr>
        </w:div>
        <w:div w:id="1229222315">
          <w:marLeft w:val="0"/>
          <w:marRight w:val="0"/>
          <w:marTop w:val="0"/>
          <w:marBottom w:val="0"/>
          <w:divBdr>
            <w:top w:val="none" w:sz="0" w:space="0" w:color="auto"/>
            <w:left w:val="none" w:sz="0" w:space="0" w:color="auto"/>
            <w:bottom w:val="none" w:sz="0" w:space="0" w:color="auto"/>
            <w:right w:val="none" w:sz="0" w:space="0" w:color="auto"/>
          </w:divBdr>
        </w:div>
        <w:div w:id="1564439487">
          <w:marLeft w:val="0"/>
          <w:marRight w:val="0"/>
          <w:marTop w:val="0"/>
          <w:marBottom w:val="0"/>
          <w:divBdr>
            <w:top w:val="none" w:sz="0" w:space="0" w:color="auto"/>
            <w:left w:val="none" w:sz="0" w:space="0" w:color="auto"/>
            <w:bottom w:val="none" w:sz="0" w:space="0" w:color="auto"/>
            <w:right w:val="none" w:sz="0" w:space="0" w:color="auto"/>
          </w:divBdr>
        </w:div>
        <w:div w:id="12732693">
          <w:marLeft w:val="0"/>
          <w:marRight w:val="0"/>
          <w:marTop w:val="0"/>
          <w:marBottom w:val="0"/>
          <w:divBdr>
            <w:top w:val="none" w:sz="0" w:space="0" w:color="auto"/>
            <w:left w:val="none" w:sz="0" w:space="0" w:color="auto"/>
            <w:bottom w:val="none" w:sz="0" w:space="0" w:color="auto"/>
            <w:right w:val="none" w:sz="0" w:space="0" w:color="auto"/>
          </w:divBdr>
        </w:div>
        <w:div w:id="1376125035">
          <w:marLeft w:val="0"/>
          <w:marRight w:val="0"/>
          <w:marTop w:val="0"/>
          <w:marBottom w:val="0"/>
          <w:divBdr>
            <w:top w:val="none" w:sz="0" w:space="0" w:color="auto"/>
            <w:left w:val="none" w:sz="0" w:space="0" w:color="auto"/>
            <w:bottom w:val="none" w:sz="0" w:space="0" w:color="auto"/>
            <w:right w:val="none" w:sz="0" w:space="0" w:color="auto"/>
          </w:divBdr>
        </w:div>
      </w:divsChild>
    </w:div>
    <w:div w:id="164370501">
      <w:bodyDiv w:val="1"/>
      <w:marLeft w:val="0"/>
      <w:marRight w:val="0"/>
      <w:marTop w:val="0"/>
      <w:marBottom w:val="0"/>
      <w:divBdr>
        <w:top w:val="none" w:sz="0" w:space="0" w:color="auto"/>
        <w:left w:val="none" w:sz="0" w:space="0" w:color="auto"/>
        <w:bottom w:val="none" w:sz="0" w:space="0" w:color="auto"/>
        <w:right w:val="none" w:sz="0" w:space="0" w:color="auto"/>
      </w:divBdr>
    </w:div>
    <w:div w:id="182480281">
      <w:bodyDiv w:val="1"/>
      <w:marLeft w:val="0"/>
      <w:marRight w:val="0"/>
      <w:marTop w:val="0"/>
      <w:marBottom w:val="0"/>
      <w:divBdr>
        <w:top w:val="none" w:sz="0" w:space="0" w:color="auto"/>
        <w:left w:val="none" w:sz="0" w:space="0" w:color="auto"/>
        <w:bottom w:val="none" w:sz="0" w:space="0" w:color="auto"/>
        <w:right w:val="none" w:sz="0" w:space="0" w:color="auto"/>
      </w:divBdr>
    </w:div>
    <w:div w:id="299265868">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414203400">
      <w:bodyDiv w:val="1"/>
      <w:marLeft w:val="0"/>
      <w:marRight w:val="0"/>
      <w:marTop w:val="0"/>
      <w:marBottom w:val="0"/>
      <w:divBdr>
        <w:top w:val="none" w:sz="0" w:space="0" w:color="auto"/>
        <w:left w:val="none" w:sz="0" w:space="0" w:color="auto"/>
        <w:bottom w:val="none" w:sz="0" w:space="0" w:color="auto"/>
        <w:right w:val="none" w:sz="0" w:space="0" w:color="auto"/>
      </w:divBdr>
    </w:div>
    <w:div w:id="440612627">
      <w:bodyDiv w:val="1"/>
      <w:marLeft w:val="0"/>
      <w:marRight w:val="0"/>
      <w:marTop w:val="0"/>
      <w:marBottom w:val="0"/>
      <w:divBdr>
        <w:top w:val="none" w:sz="0" w:space="0" w:color="auto"/>
        <w:left w:val="none" w:sz="0" w:space="0" w:color="auto"/>
        <w:bottom w:val="none" w:sz="0" w:space="0" w:color="auto"/>
        <w:right w:val="none" w:sz="0" w:space="0" w:color="auto"/>
      </w:divBdr>
      <w:divsChild>
        <w:div w:id="158545785">
          <w:marLeft w:val="0"/>
          <w:marRight w:val="0"/>
          <w:marTop w:val="0"/>
          <w:marBottom w:val="0"/>
          <w:divBdr>
            <w:top w:val="none" w:sz="0" w:space="0" w:color="auto"/>
            <w:left w:val="none" w:sz="0" w:space="0" w:color="auto"/>
            <w:bottom w:val="none" w:sz="0" w:space="0" w:color="auto"/>
            <w:right w:val="none" w:sz="0" w:space="0" w:color="auto"/>
          </w:divBdr>
        </w:div>
        <w:div w:id="840318105">
          <w:marLeft w:val="0"/>
          <w:marRight w:val="0"/>
          <w:marTop w:val="0"/>
          <w:marBottom w:val="0"/>
          <w:divBdr>
            <w:top w:val="none" w:sz="0" w:space="0" w:color="auto"/>
            <w:left w:val="none" w:sz="0" w:space="0" w:color="auto"/>
            <w:bottom w:val="none" w:sz="0" w:space="0" w:color="auto"/>
            <w:right w:val="none" w:sz="0" w:space="0" w:color="auto"/>
          </w:divBdr>
        </w:div>
        <w:div w:id="1105930309">
          <w:marLeft w:val="0"/>
          <w:marRight w:val="0"/>
          <w:marTop w:val="0"/>
          <w:marBottom w:val="0"/>
          <w:divBdr>
            <w:top w:val="none" w:sz="0" w:space="0" w:color="auto"/>
            <w:left w:val="none" w:sz="0" w:space="0" w:color="auto"/>
            <w:bottom w:val="none" w:sz="0" w:space="0" w:color="auto"/>
            <w:right w:val="none" w:sz="0" w:space="0" w:color="auto"/>
          </w:divBdr>
        </w:div>
        <w:div w:id="93595085">
          <w:marLeft w:val="0"/>
          <w:marRight w:val="0"/>
          <w:marTop w:val="0"/>
          <w:marBottom w:val="0"/>
          <w:divBdr>
            <w:top w:val="none" w:sz="0" w:space="0" w:color="auto"/>
            <w:left w:val="none" w:sz="0" w:space="0" w:color="auto"/>
            <w:bottom w:val="none" w:sz="0" w:space="0" w:color="auto"/>
            <w:right w:val="none" w:sz="0" w:space="0" w:color="auto"/>
          </w:divBdr>
        </w:div>
        <w:div w:id="990910597">
          <w:marLeft w:val="0"/>
          <w:marRight w:val="0"/>
          <w:marTop w:val="0"/>
          <w:marBottom w:val="0"/>
          <w:divBdr>
            <w:top w:val="none" w:sz="0" w:space="0" w:color="auto"/>
            <w:left w:val="none" w:sz="0" w:space="0" w:color="auto"/>
            <w:bottom w:val="none" w:sz="0" w:space="0" w:color="auto"/>
            <w:right w:val="none" w:sz="0" w:space="0" w:color="auto"/>
          </w:divBdr>
        </w:div>
        <w:div w:id="867764480">
          <w:marLeft w:val="0"/>
          <w:marRight w:val="0"/>
          <w:marTop w:val="0"/>
          <w:marBottom w:val="0"/>
          <w:divBdr>
            <w:top w:val="none" w:sz="0" w:space="0" w:color="auto"/>
            <w:left w:val="none" w:sz="0" w:space="0" w:color="auto"/>
            <w:bottom w:val="none" w:sz="0" w:space="0" w:color="auto"/>
            <w:right w:val="none" w:sz="0" w:space="0" w:color="auto"/>
          </w:divBdr>
        </w:div>
        <w:div w:id="1422532966">
          <w:marLeft w:val="0"/>
          <w:marRight w:val="0"/>
          <w:marTop w:val="0"/>
          <w:marBottom w:val="0"/>
          <w:divBdr>
            <w:top w:val="none" w:sz="0" w:space="0" w:color="auto"/>
            <w:left w:val="none" w:sz="0" w:space="0" w:color="auto"/>
            <w:bottom w:val="none" w:sz="0" w:space="0" w:color="auto"/>
            <w:right w:val="none" w:sz="0" w:space="0" w:color="auto"/>
          </w:divBdr>
        </w:div>
        <w:div w:id="1574117502">
          <w:marLeft w:val="0"/>
          <w:marRight w:val="0"/>
          <w:marTop w:val="0"/>
          <w:marBottom w:val="0"/>
          <w:divBdr>
            <w:top w:val="none" w:sz="0" w:space="0" w:color="auto"/>
            <w:left w:val="none" w:sz="0" w:space="0" w:color="auto"/>
            <w:bottom w:val="none" w:sz="0" w:space="0" w:color="auto"/>
            <w:right w:val="none" w:sz="0" w:space="0" w:color="auto"/>
          </w:divBdr>
        </w:div>
        <w:div w:id="392627157">
          <w:marLeft w:val="0"/>
          <w:marRight w:val="0"/>
          <w:marTop w:val="0"/>
          <w:marBottom w:val="0"/>
          <w:divBdr>
            <w:top w:val="none" w:sz="0" w:space="0" w:color="auto"/>
            <w:left w:val="none" w:sz="0" w:space="0" w:color="auto"/>
            <w:bottom w:val="none" w:sz="0" w:space="0" w:color="auto"/>
            <w:right w:val="none" w:sz="0" w:space="0" w:color="auto"/>
          </w:divBdr>
        </w:div>
        <w:div w:id="125856292">
          <w:marLeft w:val="0"/>
          <w:marRight w:val="0"/>
          <w:marTop w:val="0"/>
          <w:marBottom w:val="0"/>
          <w:divBdr>
            <w:top w:val="none" w:sz="0" w:space="0" w:color="auto"/>
            <w:left w:val="none" w:sz="0" w:space="0" w:color="auto"/>
            <w:bottom w:val="none" w:sz="0" w:space="0" w:color="auto"/>
            <w:right w:val="none" w:sz="0" w:space="0" w:color="auto"/>
          </w:divBdr>
        </w:div>
      </w:divsChild>
    </w:div>
    <w:div w:id="447772525">
      <w:bodyDiv w:val="1"/>
      <w:marLeft w:val="0"/>
      <w:marRight w:val="0"/>
      <w:marTop w:val="0"/>
      <w:marBottom w:val="0"/>
      <w:divBdr>
        <w:top w:val="none" w:sz="0" w:space="0" w:color="auto"/>
        <w:left w:val="none" w:sz="0" w:space="0" w:color="auto"/>
        <w:bottom w:val="none" w:sz="0" w:space="0" w:color="auto"/>
        <w:right w:val="none" w:sz="0" w:space="0" w:color="auto"/>
      </w:divBdr>
      <w:divsChild>
        <w:div w:id="1247955440">
          <w:marLeft w:val="0"/>
          <w:marRight w:val="0"/>
          <w:marTop w:val="0"/>
          <w:marBottom w:val="0"/>
          <w:divBdr>
            <w:top w:val="none" w:sz="0" w:space="0" w:color="auto"/>
            <w:left w:val="none" w:sz="0" w:space="0" w:color="auto"/>
            <w:bottom w:val="none" w:sz="0" w:space="0" w:color="auto"/>
            <w:right w:val="none" w:sz="0" w:space="0" w:color="auto"/>
          </w:divBdr>
        </w:div>
        <w:div w:id="629822558">
          <w:marLeft w:val="0"/>
          <w:marRight w:val="0"/>
          <w:marTop w:val="0"/>
          <w:marBottom w:val="0"/>
          <w:divBdr>
            <w:top w:val="none" w:sz="0" w:space="0" w:color="auto"/>
            <w:left w:val="none" w:sz="0" w:space="0" w:color="auto"/>
            <w:bottom w:val="none" w:sz="0" w:space="0" w:color="auto"/>
            <w:right w:val="none" w:sz="0" w:space="0" w:color="auto"/>
          </w:divBdr>
        </w:div>
        <w:div w:id="693655624">
          <w:marLeft w:val="0"/>
          <w:marRight w:val="0"/>
          <w:marTop w:val="0"/>
          <w:marBottom w:val="0"/>
          <w:divBdr>
            <w:top w:val="none" w:sz="0" w:space="0" w:color="auto"/>
            <w:left w:val="none" w:sz="0" w:space="0" w:color="auto"/>
            <w:bottom w:val="none" w:sz="0" w:space="0" w:color="auto"/>
            <w:right w:val="none" w:sz="0" w:space="0" w:color="auto"/>
          </w:divBdr>
        </w:div>
        <w:div w:id="1610165755">
          <w:marLeft w:val="0"/>
          <w:marRight w:val="0"/>
          <w:marTop w:val="0"/>
          <w:marBottom w:val="0"/>
          <w:divBdr>
            <w:top w:val="none" w:sz="0" w:space="0" w:color="auto"/>
            <w:left w:val="none" w:sz="0" w:space="0" w:color="auto"/>
            <w:bottom w:val="none" w:sz="0" w:space="0" w:color="auto"/>
            <w:right w:val="none" w:sz="0" w:space="0" w:color="auto"/>
          </w:divBdr>
        </w:div>
        <w:div w:id="2035961720">
          <w:marLeft w:val="0"/>
          <w:marRight w:val="0"/>
          <w:marTop w:val="0"/>
          <w:marBottom w:val="0"/>
          <w:divBdr>
            <w:top w:val="none" w:sz="0" w:space="0" w:color="auto"/>
            <w:left w:val="none" w:sz="0" w:space="0" w:color="auto"/>
            <w:bottom w:val="none" w:sz="0" w:space="0" w:color="auto"/>
            <w:right w:val="none" w:sz="0" w:space="0" w:color="auto"/>
          </w:divBdr>
        </w:div>
        <w:div w:id="1056199422">
          <w:marLeft w:val="0"/>
          <w:marRight w:val="0"/>
          <w:marTop w:val="0"/>
          <w:marBottom w:val="0"/>
          <w:divBdr>
            <w:top w:val="none" w:sz="0" w:space="0" w:color="auto"/>
            <w:left w:val="none" w:sz="0" w:space="0" w:color="auto"/>
            <w:bottom w:val="none" w:sz="0" w:space="0" w:color="auto"/>
            <w:right w:val="none" w:sz="0" w:space="0" w:color="auto"/>
          </w:divBdr>
        </w:div>
        <w:div w:id="2073699528">
          <w:marLeft w:val="0"/>
          <w:marRight w:val="0"/>
          <w:marTop w:val="0"/>
          <w:marBottom w:val="0"/>
          <w:divBdr>
            <w:top w:val="none" w:sz="0" w:space="0" w:color="auto"/>
            <w:left w:val="none" w:sz="0" w:space="0" w:color="auto"/>
            <w:bottom w:val="none" w:sz="0" w:space="0" w:color="auto"/>
            <w:right w:val="none" w:sz="0" w:space="0" w:color="auto"/>
          </w:divBdr>
        </w:div>
        <w:div w:id="346761402">
          <w:marLeft w:val="0"/>
          <w:marRight w:val="0"/>
          <w:marTop w:val="0"/>
          <w:marBottom w:val="0"/>
          <w:divBdr>
            <w:top w:val="none" w:sz="0" w:space="0" w:color="auto"/>
            <w:left w:val="none" w:sz="0" w:space="0" w:color="auto"/>
            <w:bottom w:val="none" w:sz="0" w:space="0" w:color="auto"/>
            <w:right w:val="none" w:sz="0" w:space="0" w:color="auto"/>
          </w:divBdr>
        </w:div>
        <w:div w:id="2026974438">
          <w:marLeft w:val="0"/>
          <w:marRight w:val="0"/>
          <w:marTop w:val="0"/>
          <w:marBottom w:val="0"/>
          <w:divBdr>
            <w:top w:val="none" w:sz="0" w:space="0" w:color="auto"/>
            <w:left w:val="none" w:sz="0" w:space="0" w:color="auto"/>
            <w:bottom w:val="none" w:sz="0" w:space="0" w:color="auto"/>
            <w:right w:val="none" w:sz="0" w:space="0" w:color="auto"/>
          </w:divBdr>
        </w:div>
      </w:divsChild>
    </w:div>
    <w:div w:id="500199061">
      <w:bodyDiv w:val="1"/>
      <w:marLeft w:val="0"/>
      <w:marRight w:val="0"/>
      <w:marTop w:val="0"/>
      <w:marBottom w:val="0"/>
      <w:divBdr>
        <w:top w:val="none" w:sz="0" w:space="0" w:color="auto"/>
        <w:left w:val="none" w:sz="0" w:space="0" w:color="auto"/>
        <w:bottom w:val="none" w:sz="0" w:space="0" w:color="auto"/>
        <w:right w:val="none" w:sz="0" w:space="0" w:color="auto"/>
      </w:divBdr>
      <w:divsChild>
        <w:div w:id="2089184114">
          <w:marLeft w:val="0"/>
          <w:marRight w:val="0"/>
          <w:marTop w:val="0"/>
          <w:marBottom w:val="0"/>
          <w:divBdr>
            <w:top w:val="none" w:sz="0" w:space="0" w:color="auto"/>
            <w:left w:val="none" w:sz="0" w:space="0" w:color="auto"/>
            <w:bottom w:val="none" w:sz="0" w:space="0" w:color="auto"/>
            <w:right w:val="none" w:sz="0" w:space="0" w:color="auto"/>
          </w:divBdr>
        </w:div>
        <w:div w:id="786041931">
          <w:marLeft w:val="0"/>
          <w:marRight w:val="0"/>
          <w:marTop w:val="0"/>
          <w:marBottom w:val="0"/>
          <w:divBdr>
            <w:top w:val="none" w:sz="0" w:space="0" w:color="auto"/>
            <w:left w:val="none" w:sz="0" w:space="0" w:color="auto"/>
            <w:bottom w:val="none" w:sz="0" w:space="0" w:color="auto"/>
            <w:right w:val="none" w:sz="0" w:space="0" w:color="auto"/>
          </w:divBdr>
        </w:div>
        <w:div w:id="406849160">
          <w:marLeft w:val="0"/>
          <w:marRight w:val="0"/>
          <w:marTop w:val="0"/>
          <w:marBottom w:val="0"/>
          <w:divBdr>
            <w:top w:val="none" w:sz="0" w:space="0" w:color="auto"/>
            <w:left w:val="none" w:sz="0" w:space="0" w:color="auto"/>
            <w:bottom w:val="none" w:sz="0" w:space="0" w:color="auto"/>
            <w:right w:val="none" w:sz="0" w:space="0" w:color="auto"/>
          </w:divBdr>
        </w:div>
        <w:div w:id="624852985">
          <w:marLeft w:val="0"/>
          <w:marRight w:val="0"/>
          <w:marTop w:val="0"/>
          <w:marBottom w:val="0"/>
          <w:divBdr>
            <w:top w:val="none" w:sz="0" w:space="0" w:color="auto"/>
            <w:left w:val="none" w:sz="0" w:space="0" w:color="auto"/>
            <w:bottom w:val="none" w:sz="0" w:space="0" w:color="auto"/>
            <w:right w:val="none" w:sz="0" w:space="0" w:color="auto"/>
          </w:divBdr>
        </w:div>
        <w:div w:id="615992337">
          <w:marLeft w:val="0"/>
          <w:marRight w:val="0"/>
          <w:marTop w:val="0"/>
          <w:marBottom w:val="0"/>
          <w:divBdr>
            <w:top w:val="none" w:sz="0" w:space="0" w:color="auto"/>
            <w:left w:val="none" w:sz="0" w:space="0" w:color="auto"/>
            <w:bottom w:val="none" w:sz="0" w:space="0" w:color="auto"/>
            <w:right w:val="none" w:sz="0" w:space="0" w:color="auto"/>
          </w:divBdr>
        </w:div>
        <w:div w:id="1463032998">
          <w:marLeft w:val="0"/>
          <w:marRight w:val="0"/>
          <w:marTop w:val="0"/>
          <w:marBottom w:val="0"/>
          <w:divBdr>
            <w:top w:val="none" w:sz="0" w:space="0" w:color="auto"/>
            <w:left w:val="none" w:sz="0" w:space="0" w:color="auto"/>
            <w:bottom w:val="none" w:sz="0" w:space="0" w:color="auto"/>
            <w:right w:val="none" w:sz="0" w:space="0" w:color="auto"/>
          </w:divBdr>
        </w:div>
      </w:divsChild>
    </w:div>
    <w:div w:id="707022575">
      <w:bodyDiv w:val="1"/>
      <w:marLeft w:val="0"/>
      <w:marRight w:val="0"/>
      <w:marTop w:val="0"/>
      <w:marBottom w:val="0"/>
      <w:divBdr>
        <w:top w:val="none" w:sz="0" w:space="0" w:color="auto"/>
        <w:left w:val="none" w:sz="0" w:space="0" w:color="auto"/>
        <w:bottom w:val="none" w:sz="0" w:space="0" w:color="auto"/>
        <w:right w:val="none" w:sz="0" w:space="0" w:color="auto"/>
      </w:divBdr>
      <w:divsChild>
        <w:div w:id="621233209">
          <w:marLeft w:val="0"/>
          <w:marRight w:val="0"/>
          <w:marTop w:val="0"/>
          <w:marBottom w:val="0"/>
          <w:divBdr>
            <w:top w:val="none" w:sz="0" w:space="0" w:color="auto"/>
            <w:left w:val="none" w:sz="0" w:space="0" w:color="auto"/>
            <w:bottom w:val="none" w:sz="0" w:space="0" w:color="auto"/>
            <w:right w:val="none" w:sz="0" w:space="0" w:color="auto"/>
          </w:divBdr>
        </w:div>
        <w:div w:id="1303386853">
          <w:marLeft w:val="0"/>
          <w:marRight w:val="0"/>
          <w:marTop w:val="0"/>
          <w:marBottom w:val="0"/>
          <w:divBdr>
            <w:top w:val="none" w:sz="0" w:space="0" w:color="auto"/>
            <w:left w:val="none" w:sz="0" w:space="0" w:color="auto"/>
            <w:bottom w:val="none" w:sz="0" w:space="0" w:color="auto"/>
            <w:right w:val="none" w:sz="0" w:space="0" w:color="auto"/>
          </w:divBdr>
        </w:div>
        <w:div w:id="1138958864">
          <w:marLeft w:val="0"/>
          <w:marRight w:val="0"/>
          <w:marTop w:val="0"/>
          <w:marBottom w:val="0"/>
          <w:divBdr>
            <w:top w:val="none" w:sz="0" w:space="0" w:color="auto"/>
            <w:left w:val="none" w:sz="0" w:space="0" w:color="auto"/>
            <w:bottom w:val="none" w:sz="0" w:space="0" w:color="auto"/>
            <w:right w:val="none" w:sz="0" w:space="0" w:color="auto"/>
          </w:divBdr>
        </w:div>
        <w:div w:id="1407923224">
          <w:marLeft w:val="0"/>
          <w:marRight w:val="0"/>
          <w:marTop w:val="0"/>
          <w:marBottom w:val="0"/>
          <w:divBdr>
            <w:top w:val="none" w:sz="0" w:space="0" w:color="auto"/>
            <w:left w:val="none" w:sz="0" w:space="0" w:color="auto"/>
            <w:bottom w:val="none" w:sz="0" w:space="0" w:color="auto"/>
            <w:right w:val="none" w:sz="0" w:space="0" w:color="auto"/>
          </w:divBdr>
        </w:div>
        <w:div w:id="24142835">
          <w:marLeft w:val="0"/>
          <w:marRight w:val="0"/>
          <w:marTop w:val="0"/>
          <w:marBottom w:val="0"/>
          <w:divBdr>
            <w:top w:val="none" w:sz="0" w:space="0" w:color="auto"/>
            <w:left w:val="none" w:sz="0" w:space="0" w:color="auto"/>
            <w:bottom w:val="none" w:sz="0" w:space="0" w:color="auto"/>
            <w:right w:val="none" w:sz="0" w:space="0" w:color="auto"/>
          </w:divBdr>
        </w:div>
        <w:div w:id="2033678699">
          <w:marLeft w:val="0"/>
          <w:marRight w:val="0"/>
          <w:marTop w:val="0"/>
          <w:marBottom w:val="0"/>
          <w:divBdr>
            <w:top w:val="none" w:sz="0" w:space="0" w:color="auto"/>
            <w:left w:val="none" w:sz="0" w:space="0" w:color="auto"/>
            <w:bottom w:val="none" w:sz="0" w:space="0" w:color="auto"/>
            <w:right w:val="none" w:sz="0" w:space="0" w:color="auto"/>
          </w:divBdr>
        </w:div>
      </w:divsChild>
    </w:div>
    <w:div w:id="717819808">
      <w:bodyDiv w:val="1"/>
      <w:marLeft w:val="0"/>
      <w:marRight w:val="0"/>
      <w:marTop w:val="0"/>
      <w:marBottom w:val="0"/>
      <w:divBdr>
        <w:top w:val="none" w:sz="0" w:space="0" w:color="auto"/>
        <w:left w:val="none" w:sz="0" w:space="0" w:color="auto"/>
        <w:bottom w:val="none" w:sz="0" w:space="0" w:color="auto"/>
        <w:right w:val="none" w:sz="0" w:space="0" w:color="auto"/>
      </w:divBdr>
    </w:div>
    <w:div w:id="721830871">
      <w:bodyDiv w:val="1"/>
      <w:marLeft w:val="0"/>
      <w:marRight w:val="0"/>
      <w:marTop w:val="0"/>
      <w:marBottom w:val="0"/>
      <w:divBdr>
        <w:top w:val="none" w:sz="0" w:space="0" w:color="auto"/>
        <w:left w:val="none" w:sz="0" w:space="0" w:color="auto"/>
        <w:bottom w:val="none" w:sz="0" w:space="0" w:color="auto"/>
        <w:right w:val="none" w:sz="0" w:space="0" w:color="auto"/>
      </w:divBdr>
      <w:divsChild>
        <w:div w:id="1092239260">
          <w:marLeft w:val="0"/>
          <w:marRight w:val="0"/>
          <w:marTop w:val="0"/>
          <w:marBottom w:val="0"/>
          <w:divBdr>
            <w:top w:val="none" w:sz="0" w:space="0" w:color="auto"/>
            <w:left w:val="none" w:sz="0" w:space="0" w:color="auto"/>
            <w:bottom w:val="none" w:sz="0" w:space="0" w:color="auto"/>
            <w:right w:val="none" w:sz="0" w:space="0" w:color="auto"/>
          </w:divBdr>
        </w:div>
        <w:div w:id="1761222225">
          <w:marLeft w:val="0"/>
          <w:marRight w:val="0"/>
          <w:marTop w:val="0"/>
          <w:marBottom w:val="0"/>
          <w:divBdr>
            <w:top w:val="none" w:sz="0" w:space="0" w:color="auto"/>
            <w:left w:val="none" w:sz="0" w:space="0" w:color="auto"/>
            <w:bottom w:val="none" w:sz="0" w:space="0" w:color="auto"/>
            <w:right w:val="none" w:sz="0" w:space="0" w:color="auto"/>
          </w:divBdr>
        </w:div>
      </w:divsChild>
    </w:div>
    <w:div w:id="949161995">
      <w:bodyDiv w:val="1"/>
      <w:marLeft w:val="0"/>
      <w:marRight w:val="0"/>
      <w:marTop w:val="0"/>
      <w:marBottom w:val="0"/>
      <w:divBdr>
        <w:top w:val="none" w:sz="0" w:space="0" w:color="auto"/>
        <w:left w:val="none" w:sz="0" w:space="0" w:color="auto"/>
        <w:bottom w:val="none" w:sz="0" w:space="0" w:color="auto"/>
        <w:right w:val="none" w:sz="0" w:space="0" w:color="auto"/>
      </w:divBdr>
    </w:div>
    <w:div w:id="980841746">
      <w:bodyDiv w:val="1"/>
      <w:marLeft w:val="0"/>
      <w:marRight w:val="0"/>
      <w:marTop w:val="0"/>
      <w:marBottom w:val="0"/>
      <w:divBdr>
        <w:top w:val="none" w:sz="0" w:space="0" w:color="auto"/>
        <w:left w:val="none" w:sz="0" w:space="0" w:color="auto"/>
        <w:bottom w:val="none" w:sz="0" w:space="0" w:color="auto"/>
        <w:right w:val="none" w:sz="0" w:space="0" w:color="auto"/>
      </w:divBdr>
    </w:div>
    <w:div w:id="1103644132">
      <w:bodyDiv w:val="1"/>
      <w:marLeft w:val="0"/>
      <w:marRight w:val="0"/>
      <w:marTop w:val="0"/>
      <w:marBottom w:val="0"/>
      <w:divBdr>
        <w:top w:val="none" w:sz="0" w:space="0" w:color="auto"/>
        <w:left w:val="none" w:sz="0" w:space="0" w:color="auto"/>
        <w:bottom w:val="none" w:sz="0" w:space="0" w:color="auto"/>
        <w:right w:val="none" w:sz="0" w:space="0" w:color="auto"/>
      </w:divBdr>
      <w:divsChild>
        <w:div w:id="327247396">
          <w:marLeft w:val="0"/>
          <w:marRight w:val="0"/>
          <w:marTop w:val="0"/>
          <w:marBottom w:val="0"/>
          <w:divBdr>
            <w:top w:val="none" w:sz="0" w:space="0" w:color="auto"/>
            <w:left w:val="none" w:sz="0" w:space="0" w:color="auto"/>
            <w:bottom w:val="none" w:sz="0" w:space="0" w:color="auto"/>
            <w:right w:val="none" w:sz="0" w:space="0" w:color="auto"/>
          </w:divBdr>
        </w:div>
        <w:div w:id="473911744">
          <w:marLeft w:val="0"/>
          <w:marRight w:val="0"/>
          <w:marTop w:val="0"/>
          <w:marBottom w:val="0"/>
          <w:divBdr>
            <w:top w:val="none" w:sz="0" w:space="0" w:color="auto"/>
            <w:left w:val="none" w:sz="0" w:space="0" w:color="auto"/>
            <w:bottom w:val="none" w:sz="0" w:space="0" w:color="auto"/>
            <w:right w:val="none" w:sz="0" w:space="0" w:color="auto"/>
          </w:divBdr>
        </w:div>
        <w:div w:id="1597707570">
          <w:marLeft w:val="0"/>
          <w:marRight w:val="0"/>
          <w:marTop w:val="0"/>
          <w:marBottom w:val="0"/>
          <w:divBdr>
            <w:top w:val="none" w:sz="0" w:space="0" w:color="auto"/>
            <w:left w:val="none" w:sz="0" w:space="0" w:color="auto"/>
            <w:bottom w:val="none" w:sz="0" w:space="0" w:color="auto"/>
            <w:right w:val="none" w:sz="0" w:space="0" w:color="auto"/>
          </w:divBdr>
        </w:div>
        <w:div w:id="523053272">
          <w:marLeft w:val="0"/>
          <w:marRight w:val="0"/>
          <w:marTop w:val="0"/>
          <w:marBottom w:val="0"/>
          <w:divBdr>
            <w:top w:val="none" w:sz="0" w:space="0" w:color="auto"/>
            <w:left w:val="none" w:sz="0" w:space="0" w:color="auto"/>
            <w:bottom w:val="none" w:sz="0" w:space="0" w:color="auto"/>
            <w:right w:val="none" w:sz="0" w:space="0" w:color="auto"/>
          </w:divBdr>
        </w:div>
        <w:div w:id="1942907509">
          <w:marLeft w:val="0"/>
          <w:marRight w:val="0"/>
          <w:marTop w:val="0"/>
          <w:marBottom w:val="0"/>
          <w:divBdr>
            <w:top w:val="none" w:sz="0" w:space="0" w:color="auto"/>
            <w:left w:val="none" w:sz="0" w:space="0" w:color="auto"/>
            <w:bottom w:val="none" w:sz="0" w:space="0" w:color="auto"/>
            <w:right w:val="none" w:sz="0" w:space="0" w:color="auto"/>
          </w:divBdr>
        </w:div>
        <w:div w:id="1088308431">
          <w:marLeft w:val="0"/>
          <w:marRight w:val="0"/>
          <w:marTop w:val="0"/>
          <w:marBottom w:val="0"/>
          <w:divBdr>
            <w:top w:val="none" w:sz="0" w:space="0" w:color="auto"/>
            <w:left w:val="none" w:sz="0" w:space="0" w:color="auto"/>
            <w:bottom w:val="none" w:sz="0" w:space="0" w:color="auto"/>
            <w:right w:val="none" w:sz="0" w:space="0" w:color="auto"/>
          </w:divBdr>
        </w:div>
        <w:div w:id="1596208308">
          <w:marLeft w:val="0"/>
          <w:marRight w:val="0"/>
          <w:marTop w:val="0"/>
          <w:marBottom w:val="0"/>
          <w:divBdr>
            <w:top w:val="none" w:sz="0" w:space="0" w:color="auto"/>
            <w:left w:val="none" w:sz="0" w:space="0" w:color="auto"/>
            <w:bottom w:val="none" w:sz="0" w:space="0" w:color="auto"/>
            <w:right w:val="none" w:sz="0" w:space="0" w:color="auto"/>
          </w:divBdr>
        </w:div>
        <w:div w:id="1735858786">
          <w:marLeft w:val="0"/>
          <w:marRight w:val="0"/>
          <w:marTop w:val="0"/>
          <w:marBottom w:val="0"/>
          <w:divBdr>
            <w:top w:val="none" w:sz="0" w:space="0" w:color="auto"/>
            <w:left w:val="none" w:sz="0" w:space="0" w:color="auto"/>
            <w:bottom w:val="none" w:sz="0" w:space="0" w:color="auto"/>
            <w:right w:val="none" w:sz="0" w:space="0" w:color="auto"/>
          </w:divBdr>
        </w:div>
        <w:div w:id="985084012">
          <w:marLeft w:val="0"/>
          <w:marRight w:val="0"/>
          <w:marTop w:val="0"/>
          <w:marBottom w:val="0"/>
          <w:divBdr>
            <w:top w:val="none" w:sz="0" w:space="0" w:color="auto"/>
            <w:left w:val="none" w:sz="0" w:space="0" w:color="auto"/>
            <w:bottom w:val="none" w:sz="0" w:space="0" w:color="auto"/>
            <w:right w:val="none" w:sz="0" w:space="0" w:color="auto"/>
          </w:divBdr>
        </w:div>
        <w:div w:id="608896264">
          <w:marLeft w:val="0"/>
          <w:marRight w:val="0"/>
          <w:marTop w:val="0"/>
          <w:marBottom w:val="0"/>
          <w:divBdr>
            <w:top w:val="none" w:sz="0" w:space="0" w:color="auto"/>
            <w:left w:val="none" w:sz="0" w:space="0" w:color="auto"/>
            <w:bottom w:val="none" w:sz="0" w:space="0" w:color="auto"/>
            <w:right w:val="none" w:sz="0" w:space="0" w:color="auto"/>
          </w:divBdr>
        </w:div>
        <w:div w:id="103429363">
          <w:marLeft w:val="0"/>
          <w:marRight w:val="0"/>
          <w:marTop w:val="0"/>
          <w:marBottom w:val="0"/>
          <w:divBdr>
            <w:top w:val="none" w:sz="0" w:space="0" w:color="auto"/>
            <w:left w:val="none" w:sz="0" w:space="0" w:color="auto"/>
            <w:bottom w:val="none" w:sz="0" w:space="0" w:color="auto"/>
            <w:right w:val="none" w:sz="0" w:space="0" w:color="auto"/>
          </w:divBdr>
        </w:div>
        <w:div w:id="1951473396">
          <w:marLeft w:val="0"/>
          <w:marRight w:val="0"/>
          <w:marTop w:val="0"/>
          <w:marBottom w:val="0"/>
          <w:divBdr>
            <w:top w:val="none" w:sz="0" w:space="0" w:color="auto"/>
            <w:left w:val="none" w:sz="0" w:space="0" w:color="auto"/>
            <w:bottom w:val="none" w:sz="0" w:space="0" w:color="auto"/>
            <w:right w:val="none" w:sz="0" w:space="0" w:color="auto"/>
          </w:divBdr>
        </w:div>
        <w:div w:id="82579804">
          <w:marLeft w:val="0"/>
          <w:marRight w:val="0"/>
          <w:marTop w:val="0"/>
          <w:marBottom w:val="0"/>
          <w:divBdr>
            <w:top w:val="none" w:sz="0" w:space="0" w:color="auto"/>
            <w:left w:val="none" w:sz="0" w:space="0" w:color="auto"/>
            <w:bottom w:val="none" w:sz="0" w:space="0" w:color="auto"/>
            <w:right w:val="none" w:sz="0" w:space="0" w:color="auto"/>
          </w:divBdr>
        </w:div>
        <w:div w:id="129713701">
          <w:marLeft w:val="0"/>
          <w:marRight w:val="0"/>
          <w:marTop w:val="0"/>
          <w:marBottom w:val="0"/>
          <w:divBdr>
            <w:top w:val="none" w:sz="0" w:space="0" w:color="auto"/>
            <w:left w:val="none" w:sz="0" w:space="0" w:color="auto"/>
            <w:bottom w:val="none" w:sz="0" w:space="0" w:color="auto"/>
            <w:right w:val="none" w:sz="0" w:space="0" w:color="auto"/>
          </w:divBdr>
        </w:div>
        <w:div w:id="548539414">
          <w:marLeft w:val="0"/>
          <w:marRight w:val="0"/>
          <w:marTop w:val="0"/>
          <w:marBottom w:val="0"/>
          <w:divBdr>
            <w:top w:val="none" w:sz="0" w:space="0" w:color="auto"/>
            <w:left w:val="none" w:sz="0" w:space="0" w:color="auto"/>
            <w:bottom w:val="none" w:sz="0" w:space="0" w:color="auto"/>
            <w:right w:val="none" w:sz="0" w:space="0" w:color="auto"/>
          </w:divBdr>
        </w:div>
      </w:divsChild>
    </w:div>
    <w:div w:id="1179276090">
      <w:bodyDiv w:val="1"/>
      <w:marLeft w:val="0"/>
      <w:marRight w:val="0"/>
      <w:marTop w:val="0"/>
      <w:marBottom w:val="0"/>
      <w:divBdr>
        <w:top w:val="none" w:sz="0" w:space="0" w:color="auto"/>
        <w:left w:val="none" w:sz="0" w:space="0" w:color="auto"/>
        <w:bottom w:val="none" w:sz="0" w:space="0" w:color="auto"/>
        <w:right w:val="none" w:sz="0" w:space="0" w:color="auto"/>
      </w:divBdr>
    </w:div>
    <w:div w:id="1226603643">
      <w:bodyDiv w:val="1"/>
      <w:marLeft w:val="0"/>
      <w:marRight w:val="0"/>
      <w:marTop w:val="0"/>
      <w:marBottom w:val="0"/>
      <w:divBdr>
        <w:top w:val="none" w:sz="0" w:space="0" w:color="auto"/>
        <w:left w:val="none" w:sz="0" w:space="0" w:color="auto"/>
        <w:bottom w:val="none" w:sz="0" w:space="0" w:color="auto"/>
        <w:right w:val="none" w:sz="0" w:space="0" w:color="auto"/>
      </w:divBdr>
    </w:div>
    <w:div w:id="1323043679">
      <w:bodyDiv w:val="1"/>
      <w:marLeft w:val="0"/>
      <w:marRight w:val="0"/>
      <w:marTop w:val="0"/>
      <w:marBottom w:val="0"/>
      <w:divBdr>
        <w:top w:val="none" w:sz="0" w:space="0" w:color="auto"/>
        <w:left w:val="none" w:sz="0" w:space="0" w:color="auto"/>
        <w:bottom w:val="none" w:sz="0" w:space="0" w:color="auto"/>
        <w:right w:val="none" w:sz="0" w:space="0" w:color="auto"/>
      </w:divBdr>
    </w:div>
    <w:div w:id="1396123538">
      <w:bodyDiv w:val="1"/>
      <w:marLeft w:val="0"/>
      <w:marRight w:val="0"/>
      <w:marTop w:val="0"/>
      <w:marBottom w:val="0"/>
      <w:divBdr>
        <w:top w:val="none" w:sz="0" w:space="0" w:color="auto"/>
        <w:left w:val="none" w:sz="0" w:space="0" w:color="auto"/>
        <w:bottom w:val="none" w:sz="0" w:space="0" w:color="auto"/>
        <w:right w:val="none" w:sz="0" w:space="0" w:color="auto"/>
      </w:divBdr>
      <w:divsChild>
        <w:div w:id="2007703662">
          <w:marLeft w:val="0"/>
          <w:marRight w:val="0"/>
          <w:marTop w:val="0"/>
          <w:marBottom w:val="0"/>
          <w:divBdr>
            <w:top w:val="none" w:sz="0" w:space="0" w:color="auto"/>
            <w:left w:val="none" w:sz="0" w:space="0" w:color="auto"/>
            <w:bottom w:val="none" w:sz="0" w:space="0" w:color="auto"/>
            <w:right w:val="none" w:sz="0" w:space="0" w:color="auto"/>
          </w:divBdr>
        </w:div>
        <w:div w:id="950209117">
          <w:marLeft w:val="0"/>
          <w:marRight w:val="0"/>
          <w:marTop w:val="0"/>
          <w:marBottom w:val="0"/>
          <w:divBdr>
            <w:top w:val="none" w:sz="0" w:space="0" w:color="auto"/>
            <w:left w:val="none" w:sz="0" w:space="0" w:color="auto"/>
            <w:bottom w:val="none" w:sz="0" w:space="0" w:color="auto"/>
            <w:right w:val="none" w:sz="0" w:space="0" w:color="auto"/>
          </w:divBdr>
        </w:div>
        <w:div w:id="240457355">
          <w:marLeft w:val="0"/>
          <w:marRight w:val="0"/>
          <w:marTop w:val="0"/>
          <w:marBottom w:val="0"/>
          <w:divBdr>
            <w:top w:val="none" w:sz="0" w:space="0" w:color="auto"/>
            <w:left w:val="none" w:sz="0" w:space="0" w:color="auto"/>
            <w:bottom w:val="none" w:sz="0" w:space="0" w:color="auto"/>
            <w:right w:val="none" w:sz="0" w:space="0" w:color="auto"/>
          </w:divBdr>
        </w:div>
        <w:div w:id="1408653219">
          <w:marLeft w:val="0"/>
          <w:marRight w:val="0"/>
          <w:marTop w:val="0"/>
          <w:marBottom w:val="0"/>
          <w:divBdr>
            <w:top w:val="none" w:sz="0" w:space="0" w:color="auto"/>
            <w:left w:val="none" w:sz="0" w:space="0" w:color="auto"/>
            <w:bottom w:val="none" w:sz="0" w:space="0" w:color="auto"/>
            <w:right w:val="none" w:sz="0" w:space="0" w:color="auto"/>
          </w:divBdr>
        </w:div>
        <w:div w:id="818694023">
          <w:marLeft w:val="0"/>
          <w:marRight w:val="0"/>
          <w:marTop w:val="0"/>
          <w:marBottom w:val="0"/>
          <w:divBdr>
            <w:top w:val="none" w:sz="0" w:space="0" w:color="auto"/>
            <w:left w:val="none" w:sz="0" w:space="0" w:color="auto"/>
            <w:bottom w:val="none" w:sz="0" w:space="0" w:color="auto"/>
            <w:right w:val="none" w:sz="0" w:space="0" w:color="auto"/>
          </w:divBdr>
        </w:div>
        <w:div w:id="303583647">
          <w:marLeft w:val="0"/>
          <w:marRight w:val="0"/>
          <w:marTop w:val="0"/>
          <w:marBottom w:val="0"/>
          <w:divBdr>
            <w:top w:val="none" w:sz="0" w:space="0" w:color="auto"/>
            <w:left w:val="none" w:sz="0" w:space="0" w:color="auto"/>
            <w:bottom w:val="none" w:sz="0" w:space="0" w:color="auto"/>
            <w:right w:val="none" w:sz="0" w:space="0" w:color="auto"/>
          </w:divBdr>
        </w:div>
        <w:div w:id="1567181979">
          <w:marLeft w:val="0"/>
          <w:marRight w:val="0"/>
          <w:marTop w:val="0"/>
          <w:marBottom w:val="0"/>
          <w:divBdr>
            <w:top w:val="none" w:sz="0" w:space="0" w:color="auto"/>
            <w:left w:val="none" w:sz="0" w:space="0" w:color="auto"/>
            <w:bottom w:val="none" w:sz="0" w:space="0" w:color="auto"/>
            <w:right w:val="none" w:sz="0" w:space="0" w:color="auto"/>
          </w:divBdr>
        </w:div>
        <w:div w:id="1858470048">
          <w:marLeft w:val="0"/>
          <w:marRight w:val="0"/>
          <w:marTop w:val="0"/>
          <w:marBottom w:val="0"/>
          <w:divBdr>
            <w:top w:val="none" w:sz="0" w:space="0" w:color="auto"/>
            <w:left w:val="none" w:sz="0" w:space="0" w:color="auto"/>
            <w:bottom w:val="none" w:sz="0" w:space="0" w:color="auto"/>
            <w:right w:val="none" w:sz="0" w:space="0" w:color="auto"/>
          </w:divBdr>
        </w:div>
        <w:div w:id="1973945930">
          <w:marLeft w:val="0"/>
          <w:marRight w:val="0"/>
          <w:marTop w:val="0"/>
          <w:marBottom w:val="0"/>
          <w:divBdr>
            <w:top w:val="none" w:sz="0" w:space="0" w:color="auto"/>
            <w:left w:val="none" w:sz="0" w:space="0" w:color="auto"/>
            <w:bottom w:val="none" w:sz="0" w:space="0" w:color="auto"/>
            <w:right w:val="none" w:sz="0" w:space="0" w:color="auto"/>
          </w:divBdr>
        </w:div>
        <w:div w:id="1233199577">
          <w:marLeft w:val="0"/>
          <w:marRight w:val="0"/>
          <w:marTop w:val="0"/>
          <w:marBottom w:val="0"/>
          <w:divBdr>
            <w:top w:val="none" w:sz="0" w:space="0" w:color="auto"/>
            <w:left w:val="none" w:sz="0" w:space="0" w:color="auto"/>
            <w:bottom w:val="none" w:sz="0" w:space="0" w:color="auto"/>
            <w:right w:val="none" w:sz="0" w:space="0" w:color="auto"/>
          </w:divBdr>
        </w:div>
        <w:div w:id="649555785">
          <w:marLeft w:val="0"/>
          <w:marRight w:val="0"/>
          <w:marTop w:val="0"/>
          <w:marBottom w:val="0"/>
          <w:divBdr>
            <w:top w:val="none" w:sz="0" w:space="0" w:color="auto"/>
            <w:left w:val="none" w:sz="0" w:space="0" w:color="auto"/>
            <w:bottom w:val="none" w:sz="0" w:space="0" w:color="auto"/>
            <w:right w:val="none" w:sz="0" w:space="0" w:color="auto"/>
          </w:divBdr>
        </w:div>
        <w:div w:id="1505507303">
          <w:marLeft w:val="0"/>
          <w:marRight w:val="0"/>
          <w:marTop w:val="0"/>
          <w:marBottom w:val="0"/>
          <w:divBdr>
            <w:top w:val="none" w:sz="0" w:space="0" w:color="auto"/>
            <w:left w:val="none" w:sz="0" w:space="0" w:color="auto"/>
            <w:bottom w:val="none" w:sz="0" w:space="0" w:color="auto"/>
            <w:right w:val="none" w:sz="0" w:space="0" w:color="auto"/>
          </w:divBdr>
        </w:div>
        <w:div w:id="650257223">
          <w:marLeft w:val="0"/>
          <w:marRight w:val="0"/>
          <w:marTop w:val="0"/>
          <w:marBottom w:val="0"/>
          <w:divBdr>
            <w:top w:val="none" w:sz="0" w:space="0" w:color="auto"/>
            <w:left w:val="none" w:sz="0" w:space="0" w:color="auto"/>
            <w:bottom w:val="none" w:sz="0" w:space="0" w:color="auto"/>
            <w:right w:val="none" w:sz="0" w:space="0" w:color="auto"/>
          </w:divBdr>
        </w:div>
        <w:div w:id="1826236955">
          <w:marLeft w:val="0"/>
          <w:marRight w:val="0"/>
          <w:marTop w:val="0"/>
          <w:marBottom w:val="0"/>
          <w:divBdr>
            <w:top w:val="none" w:sz="0" w:space="0" w:color="auto"/>
            <w:left w:val="none" w:sz="0" w:space="0" w:color="auto"/>
            <w:bottom w:val="none" w:sz="0" w:space="0" w:color="auto"/>
            <w:right w:val="none" w:sz="0" w:space="0" w:color="auto"/>
          </w:divBdr>
        </w:div>
      </w:divsChild>
    </w:div>
    <w:div w:id="1586956445">
      <w:bodyDiv w:val="1"/>
      <w:marLeft w:val="0"/>
      <w:marRight w:val="0"/>
      <w:marTop w:val="0"/>
      <w:marBottom w:val="0"/>
      <w:divBdr>
        <w:top w:val="none" w:sz="0" w:space="0" w:color="auto"/>
        <w:left w:val="none" w:sz="0" w:space="0" w:color="auto"/>
        <w:bottom w:val="none" w:sz="0" w:space="0" w:color="auto"/>
        <w:right w:val="none" w:sz="0" w:space="0" w:color="auto"/>
      </w:divBdr>
      <w:divsChild>
        <w:div w:id="1397778475">
          <w:marLeft w:val="0"/>
          <w:marRight w:val="0"/>
          <w:marTop w:val="0"/>
          <w:marBottom w:val="0"/>
          <w:divBdr>
            <w:top w:val="none" w:sz="0" w:space="0" w:color="auto"/>
            <w:left w:val="none" w:sz="0" w:space="0" w:color="auto"/>
            <w:bottom w:val="none" w:sz="0" w:space="0" w:color="auto"/>
            <w:right w:val="none" w:sz="0" w:space="0" w:color="auto"/>
          </w:divBdr>
        </w:div>
        <w:div w:id="1627157071">
          <w:marLeft w:val="0"/>
          <w:marRight w:val="0"/>
          <w:marTop w:val="0"/>
          <w:marBottom w:val="0"/>
          <w:divBdr>
            <w:top w:val="none" w:sz="0" w:space="0" w:color="auto"/>
            <w:left w:val="none" w:sz="0" w:space="0" w:color="auto"/>
            <w:bottom w:val="none" w:sz="0" w:space="0" w:color="auto"/>
            <w:right w:val="none" w:sz="0" w:space="0" w:color="auto"/>
          </w:divBdr>
        </w:div>
      </w:divsChild>
    </w:div>
    <w:div w:id="1639460332">
      <w:bodyDiv w:val="1"/>
      <w:marLeft w:val="0"/>
      <w:marRight w:val="0"/>
      <w:marTop w:val="0"/>
      <w:marBottom w:val="0"/>
      <w:divBdr>
        <w:top w:val="none" w:sz="0" w:space="0" w:color="auto"/>
        <w:left w:val="none" w:sz="0" w:space="0" w:color="auto"/>
        <w:bottom w:val="none" w:sz="0" w:space="0" w:color="auto"/>
        <w:right w:val="none" w:sz="0" w:space="0" w:color="auto"/>
      </w:divBdr>
      <w:divsChild>
        <w:div w:id="275797276">
          <w:marLeft w:val="0"/>
          <w:marRight w:val="0"/>
          <w:marTop w:val="0"/>
          <w:marBottom w:val="0"/>
          <w:divBdr>
            <w:top w:val="none" w:sz="0" w:space="0" w:color="auto"/>
            <w:left w:val="none" w:sz="0" w:space="0" w:color="auto"/>
            <w:bottom w:val="none" w:sz="0" w:space="0" w:color="auto"/>
            <w:right w:val="none" w:sz="0" w:space="0" w:color="auto"/>
          </w:divBdr>
        </w:div>
        <w:div w:id="1197038398">
          <w:marLeft w:val="0"/>
          <w:marRight w:val="0"/>
          <w:marTop w:val="0"/>
          <w:marBottom w:val="0"/>
          <w:divBdr>
            <w:top w:val="none" w:sz="0" w:space="0" w:color="auto"/>
            <w:left w:val="none" w:sz="0" w:space="0" w:color="auto"/>
            <w:bottom w:val="none" w:sz="0" w:space="0" w:color="auto"/>
            <w:right w:val="none" w:sz="0" w:space="0" w:color="auto"/>
          </w:divBdr>
        </w:div>
        <w:div w:id="1793354691">
          <w:marLeft w:val="0"/>
          <w:marRight w:val="0"/>
          <w:marTop w:val="0"/>
          <w:marBottom w:val="0"/>
          <w:divBdr>
            <w:top w:val="none" w:sz="0" w:space="0" w:color="auto"/>
            <w:left w:val="none" w:sz="0" w:space="0" w:color="auto"/>
            <w:bottom w:val="none" w:sz="0" w:space="0" w:color="auto"/>
            <w:right w:val="none" w:sz="0" w:space="0" w:color="auto"/>
          </w:divBdr>
        </w:div>
        <w:div w:id="1250046982">
          <w:marLeft w:val="0"/>
          <w:marRight w:val="0"/>
          <w:marTop w:val="0"/>
          <w:marBottom w:val="0"/>
          <w:divBdr>
            <w:top w:val="none" w:sz="0" w:space="0" w:color="auto"/>
            <w:left w:val="none" w:sz="0" w:space="0" w:color="auto"/>
            <w:bottom w:val="none" w:sz="0" w:space="0" w:color="auto"/>
            <w:right w:val="none" w:sz="0" w:space="0" w:color="auto"/>
          </w:divBdr>
        </w:div>
        <w:div w:id="1735276623">
          <w:marLeft w:val="0"/>
          <w:marRight w:val="0"/>
          <w:marTop w:val="0"/>
          <w:marBottom w:val="0"/>
          <w:divBdr>
            <w:top w:val="none" w:sz="0" w:space="0" w:color="auto"/>
            <w:left w:val="none" w:sz="0" w:space="0" w:color="auto"/>
            <w:bottom w:val="none" w:sz="0" w:space="0" w:color="auto"/>
            <w:right w:val="none" w:sz="0" w:space="0" w:color="auto"/>
          </w:divBdr>
        </w:div>
        <w:div w:id="1275671503">
          <w:marLeft w:val="0"/>
          <w:marRight w:val="0"/>
          <w:marTop w:val="0"/>
          <w:marBottom w:val="0"/>
          <w:divBdr>
            <w:top w:val="none" w:sz="0" w:space="0" w:color="auto"/>
            <w:left w:val="none" w:sz="0" w:space="0" w:color="auto"/>
            <w:bottom w:val="none" w:sz="0" w:space="0" w:color="auto"/>
            <w:right w:val="none" w:sz="0" w:space="0" w:color="auto"/>
          </w:divBdr>
        </w:div>
        <w:div w:id="455105455">
          <w:marLeft w:val="0"/>
          <w:marRight w:val="0"/>
          <w:marTop w:val="0"/>
          <w:marBottom w:val="0"/>
          <w:divBdr>
            <w:top w:val="none" w:sz="0" w:space="0" w:color="auto"/>
            <w:left w:val="none" w:sz="0" w:space="0" w:color="auto"/>
            <w:bottom w:val="none" w:sz="0" w:space="0" w:color="auto"/>
            <w:right w:val="none" w:sz="0" w:space="0" w:color="auto"/>
          </w:divBdr>
        </w:div>
        <w:div w:id="2004308739">
          <w:marLeft w:val="0"/>
          <w:marRight w:val="0"/>
          <w:marTop w:val="0"/>
          <w:marBottom w:val="0"/>
          <w:divBdr>
            <w:top w:val="none" w:sz="0" w:space="0" w:color="auto"/>
            <w:left w:val="none" w:sz="0" w:space="0" w:color="auto"/>
            <w:bottom w:val="none" w:sz="0" w:space="0" w:color="auto"/>
            <w:right w:val="none" w:sz="0" w:space="0" w:color="auto"/>
          </w:divBdr>
        </w:div>
        <w:div w:id="1129740006">
          <w:marLeft w:val="0"/>
          <w:marRight w:val="0"/>
          <w:marTop w:val="0"/>
          <w:marBottom w:val="0"/>
          <w:divBdr>
            <w:top w:val="none" w:sz="0" w:space="0" w:color="auto"/>
            <w:left w:val="none" w:sz="0" w:space="0" w:color="auto"/>
            <w:bottom w:val="none" w:sz="0" w:space="0" w:color="auto"/>
            <w:right w:val="none" w:sz="0" w:space="0" w:color="auto"/>
          </w:divBdr>
        </w:div>
        <w:div w:id="2104063697">
          <w:marLeft w:val="0"/>
          <w:marRight w:val="0"/>
          <w:marTop w:val="0"/>
          <w:marBottom w:val="0"/>
          <w:divBdr>
            <w:top w:val="none" w:sz="0" w:space="0" w:color="auto"/>
            <w:left w:val="none" w:sz="0" w:space="0" w:color="auto"/>
            <w:bottom w:val="none" w:sz="0" w:space="0" w:color="auto"/>
            <w:right w:val="none" w:sz="0" w:space="0" w:color="auto"/>
          </w:divBdr>
        </w:div>
      </w:divsChild>
    </w:div>
    <w:div w:id="1678115070">
      <w:bodyDiv w:val="1"/>
      <w:marLeft w:val="0"/>
      <w:marRight w:val="0"/>
      <w:marTop w:val="0"/>
      <w:marBottom w:val="0"/>
      <w:divBdr>
        <w:top w:val="none" w:sz="0" w:space="0" w:color="auto"/>
        <w:left w:val="none" w:sz="0" w:space="0" w:color="auto"/>
        <w:bottom w:val="none" w:sz="0" w:space="0" w:color="auto"/>
        <w:right w:val="none" w:sz="0" w:space="0" w:color="auto"/>
      </w:divBdr>
    </w:div>
    <w:div w:id="1782218108">
      <w:bodyDiv w:val="1"/>
      <w:marLeft w:val="0"/>
      <w:marRight w:val="0"/>
      <w:marTop w:val="0"/>
      <w:marBottom w:val="0"/>
      <w:divBdr>
        <w:top w:val="none" w:sz="0" w:space="0" w:color="auto"/>
        <w:left w:val="none" w:sz="0" w:space="0" w:color="auto"/>
        <w:bottom w:val="none" w:sz="0" w:space="0" w:color="auto"/>
        <w:right w:val="none" w:sz="0" w:space="0" w:color="auto"/>
      </w:divBdr>
    </w:div>
    <w:div w:id="1866676638">
      <w:bodyDiv w:val="1"/>
      <w:marLeft w:val="0"/>
      <w:marRight w:val="0"/>
      <w:marTop w:val="0"/>
      <w:marBottom w:val="0"/>
      <w:divBdr>
        <w:top w:val="none" w:sz="0" w:space="0" w:color="auto"/>
        <w:left w:val="none" w:sz="0" w:space="0" w:color="auto"/>
        <w:bottom w:val="none" w:sz="0" w:space="0" w:color="auto"/>
        <w:right w:val="none" w:sz="0" w:space="0" w:color="auto"/>
      </w:divBdr>
      <w:divsChild>
        <w:div w:id="1068459476">
          <w:marLeft w:val="0"/>
          <w:marRight w:val="0"/>
          <w:marTop w:val="0"/>
          <w:marBottom w:val="0"/>
          <w:divBdr>
            <w:top w:val="none" w:sz="0" w:space="0" w:color="auto"/>
            <w:left w:val="none" w:sz="0" w:space="0" w:color="auto"/>
            <w:bottom w:val="none" w:sz="0" w:space="0" w:color="auto"/>
            <w:right w:val="none" w:sz="0" w:space="0" w:color="auto"/>
          </w:divBdr>
        </w:div>
        <w:div w:id="345406303">
          <w:marLeft w:val="0"/>
          <w:marRight w:val="0"/>
          <w:marTop w:val="0"/>
          <w:marBottom w:val="0"/>
          <w:divBdr>
            <w:top w:val="none" w:sz="0" w:space="0" w:color="auto"/>
            <w:left w:val="none" w:sz="0" w:space="0" w:color="auto"/>
            <w:bottom w:val="none" w:sz="0" w:space="0" w:color="auto"/>
            <w:right w:val="none" w:sz="0" w:space="0" w:color="auto"/>
          </w:divBdr>
        </w:div>
        <w:div w:id="170683218">
          <w:marLeft w:val="0"/>
          <w:marRight w:val="0"/>
          <w:marTop w:val="0"/>
          <w:marBottom w:val="0"/>
          <w:divBdr>
            <w:top w:val="none" w:sz="0" w:space="0" w:color="auto"/>
            <w:left w:val="none" w:sz="0" w:space="0" w:color="auto"/>
            <w:bottom w:val="none" w:sz="0" w:space="0" w:color="auto"/>
            <w:right w:val="none" w:sz="0" w:space="0" w:color="auto"/>
          </w:divBdr>
        </w:div>
        <w:div w:id="1566380943">
          <w:marLeft w:val="0"/>
          <w:marRight w:val="0"/>
          <w:marTop w:val="0"/>
          <w:marBottom w:val="0"/>
          <w:divBdr>
            <w:top w:val="none" w:sz="0" w:space="0" w:color="auto"/>
            <w:left w:val="none" w:sz="0" w:space="0" w:color="auto"/>
            <w:bottom w:val="none" w:sz="0" w:space="0" w:color="auto"/>
            <w:right w:val="none" w:sz="0" w:space="0" w:color="auto"/>
          </w:divBdr>
        </w:div>
        <w:div w:id="1697582664">
          <w:marLeft w:val="0"/>
          <w:marRight w:val="0"/>
          <w:marTop w:val="0"/>
          <w:marBottom w:val="0"/>
          <w:divBdr>
            <w:top w:val="none" w:sz="0" w:space="0" w:color="auto"/>
            <w:left w:val="none" w:sz="0" w:space="0" w:color="auto"/>
            <w:bottom w:val="none" w:sz="0" w:space="0" w:color="auto"/>
            <w:right w:val="none" w:sz="0" w:space="0" w:color="auto"/>
          </w:divBdr>
        </w:div>
        <w:div w:id="1769276984">
          <w:marLeft w:val="0"/>
          <w:marRight w:val="0"/>
          <w:marTop w:val="0"/>
          <w:marBottom w:val="0"/>
          <w:divBdr>
            <w:top w:val="none" w:sz="0" w:space="0" w:color="auto"/>
            <w:left w:val="none" w:sz="0" w:space="0" w:color="auto"/>
            <w:bottom w:val="none" w:sz="0" w:space="0" w:color="auto"/>
            <w:right w:val="none" w:sz="0" w:space="0" w:color="auto"/>
          </w:divBdr>
        </w:div>
        <w:div w:id="527525665">
          <w:marLeft w:val="0"/>
          <w:marRight w:val="0"/>
          <w:marTop w:val="0"/>
          <w:marBottom w:val="0"/>
          <w:divBdr>
            <w:top w:val="none" w:sz="0" w:space="0" w:color="auto"/>
            <w:left w:val="none" w:sz="0" w:space="0" w:color="auto"/>
            <w:bottom w:val="none" w:sz="0" w:space="0" w:color="auto"/>
            <w:right w:val="none" w:sz="0" w:space="0" w:color="auto"/>
          </w:divBdr>
        </w:div>
        <w:div w:id="73745646">
          <w:marLeft w:val="0"/>
          <w:marRight w:val="0"/>
          <w:marTop w:val="0"/>
          <w:marBottom w:val="0"/>
          <w:divBdr>
            <w:top w:val="none" w:sz="0" w:space="0" w:color="auto"/>
            <w:left w:val="none" w:sz="0" w:space="0" w:color="auto"/>
            <w:bottom w:val="none" w:sz="0" w:space="0" w:color="auto"/>
            <w:right w:val="none" w:sz="0" w:space="0" w:color="auto"/>
          </w:divBdr>
        </w:div>
        <w:div w:id="1910769486">
          <w:marLeft w:val="0"/>
          <w:marRight w:val="0"/>
          <w:marTop w:val="0"/>
          <w:marBottom w:val="0"/>
          <w:divBdr>
            <w:top w:val="none" w:sz="0" w:space="0" w:color="auto"/>
            <w:left w:val="none" w:sz="0" w:space="0" w:color="auto"/>
            <w:bottom w:val="none" w:sz="0" w:space="0" w:color="auto"/>
            <w:right w:val="none" w:sz="0" w:space="0" w:color="auto"/>
          </w:divBdr>
        </w:div>
        <w:div w:id="1318067612">
          <w:marLeft w:val="0"/>
          <w:marRight w:val="0"/>
          <w:marTop w:val="0"/>
          <w:marBottom w:val="0"/>
          <w:divBdr>
            <w:top w:val="none" w:sz="0" w:space="0" w:color="auto"/>
            <w:left w:val="none" w:sz="0" w:space="0" w:color="auto"/>
            <w:bottom w:val="none" w:sz="0" w:space="0" w:color="auto"/>
            <w:right w:val="none" w:sz="0" w:space="0" w:color="auto"/>
          </w:divBdr>
        </w:div>
      </w:divsChild>
    </w:div>
    <w:div w:id="1944721605">
      <w:bodyDiv w:val="1"/>
      <w:marLeft w:val="0"/>
      <w:marRight w:val="0"/>
      <w:marTop w:val="0"/>
      <w:marBottom w:val="0"/>
      <w:divBdr>
        <w:top w:val="none" w:sz="0" w:space="0" w:color="auto"/>
        <w:left w:val="none" w:sz="0" w:space="0" w:color="auto"/>
        <w:bottom w:val="none" w:sz="0" w:space="0" w:color="auto"/>
        <w:right w:val="none" w:sz="0" w:space="0" w:color="auto"/>
      </w:divBdr>
    </w:div>
    <w:div w:id="2110656425">
      <w:bodyDiv w:val="1"/>
      <w:marLeft w:val="0"/>
      <w:marRight w:val="0"/>
      <w:marTop w:val="0"/>
      <w:marBottom w:val="0"/>
      <w:divBdr>
        <w:top w:val="none" w:sz="0" w:space="0" w:color="auto"/>
        <w:left w:val="none" w:sz="0" w:space="0" w:color="auto"/>
        <w:bottom w:val="none" w:sz="0" w:space="0" w:color="auto"/>
        <w:right w:val="none" w:sz="0" w:space="0" w:color="auto"/>
      </w:divBdr>
    </w:div>
    <w:div w:id="212022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tb.cz/univerzita/uredni-deska/ruzne/vyrocni-zpravy/" TargetMode="External"/><Relationship Id="rId18" Type="http://schemas.openxmlformats.org/officeDocument/2006/relationships/hyperlink" Target="http://dspace.knihovna.utb.cz" TargetMode="External"/><Relationship Id="rId26" Type="http://schemas.openxmlformats.org/officeDocument/2006/relationships/hyperlink" Target="https://dx.doi.org/10.15405/epsbs.2019.01.51" TargetMode="External"/><Relationship Id="rId39" Type="http://schemas.openxmlformats.org/officeDocument/2006/relationships/hyperlink" Target="http://www.utb.cz/file/57918/download/" TargetMode="External"/><Relationship Id="rId21" Type="http://schemas.microsoft.com/office/2011/relationships/commentsExtended" Target="commentsExtended.xml"/><Relationship Id="rId34" Type="http://schemas.openxmlformats.org/officeDocument/2006/relationships/footer" Target="footer2.xml"/><Relationship Id="rId42" Type="http://schemas.openxmlformats.org/officeDocument/2006/relationships/header" Target="header2.xml"/><Relationship Id="rId47" Type="http://schemas.openxmlformats.org/officeDocument/2006/relationships/footer" Target="footer5.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fmk.utb.cz/o-fakulte/uredni-deska/strategicky-zamer/" TargetMode="External"/><Relationship Id="rId29" Type="http://schemas.openxmlformats.org/officeDocument/2006/relationships/hyperlink" Target="https://www.scopus.com/sourceid/19500156802?origin=resultslist" TargetMode="External"/><Relationship Id="rId11" Type="http://schemas.openxmlformats.org/officeDocument/2006/relationships/image" Target="media/image1.png"/><Relationship Id="rId24" Type="http://schemas.openxmlformats.org/officeDocument/2006/relationships/hyperlink" Target="https://doi.org/10.1108/YC-11-2016-00643" TargetMode="External"/><Relationship Id="rId32" Type="http://schemas.openxmlformats.org/officeDocument/2006/relationships/header" Target="header1.xml"/><Relationship Id="rId37" Type="http://schemas.openxmlformats.org/officeDocument/2006/relationships/hyperlink" Target="https://doi.org/10.1108/IJRDM-08-2017-0173" TargetMode="External"/><Relationship Id="rId40" Type="http://schemas.openxmlformats.org/officeDocument/2006/relationships/hyperlink" Target="https://doi.org/10.1108/IJRDM-08-2017-0173" TargetMode="External"/><Relationship Id="rId45"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utb.cz/univerzita/uredni-deska/ruzne/strategicky-zamer/" TargetMode="External"/><Relationship Id="rId23" Type="http://schemas.openxmlformats.org/officeDocument/2006/relationships/hyperlink" Target="https://doi.org/10.1108/IJRDM-08-2017-0173" TargetMode="External"/><Relationship Id="rId28" Type="http://schemas.openxmlformats.org/officeDocument/2006/relationships/hyperlink" Target="https://www.scopus.com/record/display.uri?eid=2-s2.0-85007211629&amp;origin=resultslist&amp;sort=plf-f&amp;src=s&amp;st1=Soukalov%c3%a1+R&amp;st2=&amp;sid=e1f46f9fb206e22bb47c88b3d2bd5f6b&amp;sot=b&amp;sdt=b&amp;sl=24&amp;s=AUTHOR-NAME%28Soukalov%c3%a1+R%29&amp;relpos=0&amp;citeCnt=0&amp;searchTerm=" TargetMode="External"/><Relationship Id="rId36" Type="http://schemas.openxmlformats.org/officeDocument/2006/relationships/hyperlink" Target="https://doi.org/10.3390/su11082302" TargetMode="External"/><Relationship Id="rId49"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stag.utb.cz" TargetMode="External"/><Relationship Id="rId31" Type="http://schemas.openxmlformats.org/officeDocument/2006/relationships/hyperlink" Target="http://portal.k.utb.cz/databases/alphabetical/?lang=cze" TargetMode="External"/><Relationship Id="rId44"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mk.utb.cz/o-fakulte/uredni-deska/vyrocni-zpravy/" TargetMode="External"/><Relationship Id="rId22" Type="http://schemas.microsoft.com/office/2016/09/relationships/commentsIds" Target="commentsIds.xml"/><Relationship Id="rId27" Type="http://schemas.openxmlformats.org/officeDocument/2006/relationships/hyperlink" Target="https://doi.org/10.1108/YC-11-2016-00643" TargetMode="External"/><Relationship Id="rId30" Type="http://schemas.openxmlformats.org/officeDocument/2006/relationships/hyperlink" Target="http://apps.webofknowledge.com/full_record.do?product=WOS&amp;search_mode=GeneralSearch&amp;qid=10&amp;SID=C67ytaJlwtGCRiB1XiT&amp;page=1&amp;doc=2" TargetMode="External"/><Relationship Id="rId35" Type="http://schemas.openxmlformats.org/officeDocument/2006/relationships/hyperlink" Target="http://www.utb.cz/file/57918/download/" TargetMode="External"/><Relationship Id="rId43" Type="http://schemas.openxmlformats.org/officeDocument/2006/relationships/header" Target="header3.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nas.fmk.utb.cz" TargetMode="External"/><Relationship Id="rId17" Type="http://schemas.openxmlformats.org/officeDocument/2006/relationships/hyperlink" Target="https://www.utb.cz/mdocs-posts/2-uplne-zneni-studijniho-a-zkusebniho-radu-utb-ve-zline/" TargetMode="External"/><Relationship Id="rId25" Type="http://schemas.openxmlformats.org/officeDocument/2006/relationships/hyperlink" Target="https://library.iated.org/view/JURIKOVA2018IMP" TargetMode="External"/><Relationship Id="rId33" Type="http://schemas.openxmlformats.org/officeDocument/2006/relationships/footer" Target="footer1.xml"/><Relationship Id="rId38" Type="http://schemas.openxmlformats.org/officeDocument/2006/relationships/hyperlink" Target="http://portal.k.utb.cz/databases/alphabetical/?lang=cze" TargetMode="External"/><Relationship Id="rId46" Type="http://schemas.openxmlformats.org/officeDocument/2006/relationships/header" Target="header4.xml"/><Relationship Id="rId20" Type="http://schemas.openxmlformats.org/officeDocument/2006/relationships/comments" Target="comments.xml"/><Relationship Id="rId41" Type="http://schemas.openxmlformats.org/officeDocument/2006/relationships/hyperlink" Target="https://doi.org/10.1108/YC-11-2016-00643"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13" Type="http://schemas.openxmlformats.org/officeDocument/2006/relationships/hyperlink" Target="https://stag.utb.cz/portal" TargetMode="External"/><Relationship Id="rId18" Type="http://schemas.openxmlformats.org/officeDocument/2006/relationships/hyperlink" Target="https://jobcentrum.utb.cz/index.php?lang=cz" TargetMode="External"/><Relationship Id="rId26" Type="http://schemas.openxmlformats.org/officeDocument/2006/relationships/hyperlink" Target="https://fmk.utb.cz/o-fakulte/uredni-deska/strategicky-zamer/" TargetMode="External"/><Relationship Id="rId39" Type="http://schemas.openxmlformats.org/officeDocument/2006/relationships/hyperlink" Target="https://www.zlindesignweek.com" TargetMode="External"/><Relationship Id="rId21" Type="http://schemas.openxmlformats.org/officeDocument/2006/relationships/hyperlink" Target="http://portal.k.utb.cz" TargetMode="External"/><Relationship Id="rId34" Type="http://schemas.openxmlformats.org/officeDocument/2006/relationships/hyperlink" Target="file:///D:\Users\kacerkova\Downloads\www.zlindesignweek.com" TargetMode="External"/><Relationship Id="rId42" Type="http://schemas.openxmlformats.org/officeDocument/2006/relationships/hyperlink" Target="https://www.utb.cz/univerzita/uredni-deska/vnitrni-normy-a-predpisy/vnitrni-predpisy/" TargetMode="External"/><Relationship Id="rId47" Type="http://schemas.openxmlformats.org/officeDocument/2006/relationships/hyperlink" Target="https://www.utb.cz/univerzita/uredni-deska/ruzne/vyrocni-zpravy/" TargetMode="External"/><Relationship Id="rId7" Type="http://schemas.openxmlformats.org/officeDocument/2006/relationships/hyperlink" Target="https://www.utb.cz/univerzita/uredni-deska/vnitrni-normy-a-predpisy/vnitrni-predpisy/"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www.utb.cz/univerzita/kariera/" TargetMode="External"/><Relationship Id="rId29" Type="http://schemas.openxmlformats.org/officeDocument/2006/relationships/hyperlink" Target="http://www.busfest.cz" TargetMode="External"/><Relationship Id="rId11" Type="http://schemas.openxmlformats.org/officeDocument/2006/relationships/hyperlink" Target="https://www.utb.cz/univerzita/mezinarodni-vztahy/studenti/vymenne-pobyty/vyjizdejici-studenti/nabidka-stipendii-a-stazi/" TargetMode="External"/><Relationship Id="rId24" Type="http://schemas.openxmlformats.org/officeDocument/2006/relationships/hyperlink" Target="https://www.utb.cz/univerzita/uredni-deska/vnitrni-normy-a-predpisy/vnitrni-predpisy/" TargetMode="External"/><Relationship Id="rId32" Type="http://schemas.openxmlformats.org/officeDocument/2006/relationships/hyperlink" Target="http://www.fashionpointzlin.cz" TargetMode="External"/><Relationship Id="rId37" Type="http://schemas.openxmlformats.org/officeDocument/2006/relationships/hyperlink" Target="http://kreativnizlin.cz/" TargetMode="External"/><Relationship Id="rId40" Type="http://schemas.openxmlformats.org/officeDocument/2006/relationships/hyperlink" Target="http://www.bestindesign.cz" TargetMode="External"/><Relationship Id="rId45" Type="http://schemas.openxmlformats.org/officeDocument/2006/relationships/hyperlink" Target="https://fmk.utb.cz/o-fakulte/uredni-deska/vyrocni-zpravy/" TargetMode="External"/><Relationship Id="rId5" Type="http://schemas.openxmlformats.org/officeDocument/2006/relationships/hyperlink" Target="https://www.utb.cz/univerzita/uredni-deska/vnitrni-normy-a-predpisy/vnitrni-predpisy/" TargetMode="External"/><Relationship Id="rId15" Type="http://schemas.openxmlformats.org/officeDocument/2006/relationships/hyperlink" Target="https://fmk.utb.cz/o-fakulte/uredni-deska/vnitrni-normy-a-vnitrni-predpisy/vnitrni-predpisy/" TargetMode="External"/><Relationship Id="rId23" Type="http://schemas.openxmlformats.org/officeDocument/2006/relationships/hyperlink" Target="https://www.utb.cz/univerzita/uredni-deska/vnitrni-normy-a-predpisy/smernice-rektora/" TargetMode="External"/><Relationship Id="rId28" Type="http://schemas.openxmlformats.org/officeDocument/2006/relationships/hyperlink" Target="http://komag.utb.cz/" TargetMode="External"/><Relationship Id="rId36" Type="http://schemas.openxmlformats.org/officeDocument/2006/relationships/hyperlink" Target="https://upper.utb.cz/" TargetMode="External"/><Relationship Id="rId49" Type="http://schemas.openxmlformats.org/officeDocument/2006/relationships/hyperlink" Target="https://www.utb.cz/univerzita/uredni-deska/vnitrni-normy-a-predpisy/vnitrni-predpisy/" TargetMode="External"/><Relationship Id="rId10" Type="http://schemas.openxmlformats.org/officeDocument/2006/relationships/hyperlink" Target="https://www.utb.cz/univerzita/uredni-deska/ruzne/" TargetMode="External"/><Relationship Id="rId19" Type="http://schemas.openxmlformats.org/officeDocument/2006/relationships/hyperlink" Target="http://digilib.k.utb.cz" TargetMode="External"/><Relationship Id="rId31" Type="http://schemas.openxmlformats.org/officeDocument/2006/relationships/hyperlink" Target="https://lobby.utb.cz/" TargetMode="External"/><Relationship Id="rId44" Type="http://schemas.openxmlformats.org/officeDocument/2006/relationships/hyperlink" Target="https://zlindesignweek.com/"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ruzne/" TargetMode="External"/><Relationship Id="rId14" Type="http://schemas.openxmlformats.org/officeDocument/2006/relationships/hyperlink" Target="https://www.utb.cz/univerzita/uredni-deska/vnitrni-normy-a-predpisy/" TargetMode="External"/><Relationship Id="rId22" Type="http://schemas.openxmlformats.org/officeDocument/2006/relationships/hyperlink" Target="http://portal.k.utb.cz/databases/alphabetical" TargetMode="External"/><Relationship Id="rId27" Type="http://schemas.openxmlformats.org/officeDocument/2006/relationships/hyperlink" Target="https://fmk.utb.cz/o-fakulte/uredni-deska/vnitrni-normy-a-vnitrni-predpisy/vnitrni-predpisy/" TargetMode="External"/><Relationship Id="rId30" Type="http://schemas.openxmlformats.org/officeDocument/2006/relationships/hyperlink" Target="http://www.skrzprsty.cz" TargetMode="External"/><Relationship Id="rId35" Type="http://schemas.openxmlformats.org/officeDocument/2006/relationships/hyperlink" Target="http://talentmk.cz/" TargetMode="External"/><Relationship Id="rId43" Type="http://schemas.openxmlformats.org/officeDocument/2006/relationships/hyperlink" Target="https://fmk.utb.cz/o-fakulte/uredni-deska/vnitrni-normy-a-vnitrni-predpisy/vnitrni-predpisy/" TargetMode="External"/><Relationship Id="rId48" Type="http://schemas.openxmlformats.org/officeDocument/2006/relationships/hyperlink" Target="https://www.utb.cz/univerzita/uredni-deska/vnitrni-normy-a-predpisy/vnitrni-predpisy/" TargetMode="External"/><Relationship Id="rId8" Type="http://schemas.openxmlformats.org/officeDocument/2006/relationships/hyperlink" Target="https://www.utb.cz/univerzita/uredni-deska/vnitrni-normy-a-predpisy/vnitrni-predpisy/" TargetMode="External"/><Relationship Id="rId3" Type="http://schemas.openxmlformats.org/officeDocument/2006/relationships/hyperlink" Target="https://www.utb.cz/univerzita/uredni-deska/vnitrni-normy-a-predpisy/smernice-rektora/" TargetMode="External"/><Relationship Id="rId12" Type="http://schemas.openxmlformats.org/officeDocument/2006/relationships/hyperlink" Target="https://www.utb.cz/univerzita/uredni-deska/vnitrni-normy-a-predpisy/smernice-rektora/" TargetMode="External"/><Relationship Id="rId17" Type="http://schemas.openxmlformats.org/officeDocument/2006/relationships/hyperlink" Target="https://www.utb.cz/univerzita/kariera/" TargetMode="External"/><Relationship Id="rId25" Type="http://schemas.openxmlformats.org/officeDocument/2006/relationships/hyperlink" Target="https://www.utb.cz/univerzita/uredni-deska/ruzne/strategicky-zamer/" TargetMode="External"/><Relationship Id="rId33" Type="http://schemas.openxmlformats.org/officeDocument/2006/relationships/hyperlink" Target="http://www.culturea.cz" TargetMode="External"/><Relationship Id="rId38" Type="http://schemas.openxmlformats.org/officeDocument/2006/relationships/hyperlink" Target="https://fmk.utb.cz/o-fakulte/mezinarodni-vztahy/partnerske-instituce/" TargetMode="External"/><Relationship Id="rId46" Type="http://schemas.openxmlformats.org/officeDocument/2006/relationships/hyperlink" Target="https://www.utb.cz/univerzita/uredni-deska/ruzne/vyrocni-zpravy/" TargetMode="External"/><Relationship Id="rId20" Type="http://schemas.openxmlformats.org/officeDocument/2006/relationships/hyperlink" Target="http://publikace.k.utb.cz" TargetMode="External"/><Relationship Id="rId41"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vnitrni-normy-a-predpisy/smernice-rekt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B96FDC108CD942A3A499D782767765" ma:contentTypeVersion="13" ma:contentTypeDescription="Vytvoří nový dokument" ma:contentTypeScope="" ma:versionID="17707cf0cc0687f6b2bf9e93196f20bb">
  <xsd:schema xmlns:xsd="http://www.w3.org/2001/XMLSchema" xmlns:xs="http://www.w3.org/2001/XMLSchema" xmlns:p="http://schemas.microsoft.com/office/2006/metadata/properties" xmlns:ns3="69a3aaf1-3eba-44ad-b834-a67a809c76b5" xmlns:ns4="be2da1e8-1a19-43a5-b0a4-70d1a01da569" targetNamespace="http://schemas.microsoft.com/office/2006/metadata/properties" ma:root="true" ma:fieldsID="4d3fe24a91bb90a96ba149d6392e462e" ns3:_="" ns4:_="">
    <xsd:import namespace="69a3aaf1-3eba-44ad-b834-a67a809c76b5"/>
    <xsd:import namespace="be2da1e8-1a19-43a5-b0a4-70d1a01da569"/>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3:SharedWithDetails" minOccurs="0"/>
                <xsd:element ref="ns3:SharingHintHash"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a3aaf1-3eba-44ad-b834-a67a809c76b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description="" ma:internalName="SharedWithDetails" ma:readOnly="true">
      <xsd:simpleType>
        <xsd:restriction base="dms:Note">
          <xsd:maxLength value="255"/>
        </xsd:restriction>
      </xsd:simpleType>
    </xsd:element>
    <xsd:element name="SharingHintHash" ma:index="13"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2da1e8-1a19-43a5-b0a4-70d1a01da569"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B1628-4379-4D29-BDAA-BEB032ED4F95}">
  <ds:schemaRefs>
    <ds:schemaRef ds:uri="http://schemas.microsoft.com/sharepoint/v3/contenttype/forms"/>
  </ds:schemaRefs>
</ds:datastoreItem>
</file>

<file path=customXml/itemProps2.xml><?xml version="1.0" encoding="utf-8"?>
<ds:datastoreItem xmlns:ds="http://schemas.openxmlformats.org/officeDocument/2006/customXml" ds:itemID="{FF9F4F00-5F85-4FF5-8D7A-30E2AA64C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a3aaf1-3eba-44ad-b834-a67a809c76b5"/>
    <ds:schemaRef ds:uri="be2da1e8-1a19-43a5-b0a4-70d1a01da5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8B94E7-46E3-4E3E-B657-15E60C102751}">
  <ds:schemaRefs>
    <ds:schemaRef ds:uri="http://purl.org/dc/dcmitype/"/>
    <ds:schemaRef ds:uri="http://purl.org/dc/terms/"/>
    <ds:schemaRef ds:uri="http://www.w3.org/XML/1998/namespace"/>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be2da1e8-1a19-43a5-b0a4-70d1a01da569"/>
    <ds:schemaRef ds:uri="69a3aaf1-3eba-44ad-b834-a67a809c76b5"/>
  </ds:schemaRefs>
</ds:datastoreItem>
</file>

<file path=customXml/itemProps4.xml><?xml version="1.0" encoding="utf-8"?>
<ds:datastoreItem xmlns:ds="http://schemas.openxmlformats.org/officeDocument/2006/customXml" ds:itemID="{77021A51-AFD5-451A-866C-BCE84A95B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272</Pages>
  <Words>74302</Words>
  <Characters>570945</Characters>
  <Application>Microsoft Office Word</Application>
  <DocSecurity>0</DocSecurity>
  <Lines>4757</Lines>
  <Paragraphs>1287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Kocourek</dc:creator>
  <cp:keywords/>
  <dc:description/>
  <cp:lastModifiedBy>Josef Kocourek</cp:lastModifiedBy>
  <cp:revision>6</cp:revision>
  <cp:lastPrinted>2019-09-05T07:06:00Z</cp:lastPrinted>
  <dcterms:created xsi:type="dcterms:W3CDTF">2020-02-10T08:56:00Z</dcterms:created>
  <dcterms:modified xsi:type="dcterms:W3CDTF">2020-02-14T10:51:00Z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0x01010053B96FDC108CD942A3A499D782767765</vt:lpwstr>
  </property>
</Properties>
</file>